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C5834" w14:textId="77777777" w:rsidR="000A3A15" w:rsidRDefault="001621B6" w:rsidP="00AD3BF0">
      <w:pPr>
        <w:spacing w:after="120" w:line="360" w:lineRule="auto"/>
        <w:jc w:val="right"/>
        <w:rPr>
          <w:rFonts w:ascii="Arial" w:eastAsia="Arial" w:hAnsi="Arial" w:cs="Arial"/>
          <w:color w:val="000000"/>
        </w:rPr>
      </w:pPr>
      <w:bookmarkStart w:id="0" w:name="_GoBack"/>
      <w:bookmarkEnd w:id="0"/>
      <w:r>
        <w:rPr>
          <w:rFonts w:ascii="Arial" w:eastAsia="Arial" w:hAnsi="Arial" w:cs="Arial"/>
          <w:color w:val="000000"/>
        </w:rPr>
        <w:t>II.</w:t>
      </w:r>
    </w:p>
    <w:p w14:paraId="2A80BF46" w14:textId="77777777" w:rsidR="000A3A15" w:rsidRDefault="001621B6" w:rsidP="00AD3BF0">
      <w:pPr>
        <w:spacing w:after="240" w:line="36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  <w:r>
        <w:rPr>
          <w:rFonts w:ascii="Arial" w:eastAsia="Arial" w:hAnsi="Arial" w:cs="Arial"/>
          <w:b/>
          <w:color w:val="000000"/>
          <w:sz w:val="30"/>
          <w:szCs w:val="30"/>
        </w:rPr>
        <w:t>PŘEDKLÁDACÍ ZPRÁVA</w:t>
      </w:r>
    </w:p>
    <w:p w14:paraId="2836A7FD" w14:textId="77777777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Návrh programu</w:t>
      </w:r>
      <w:r>
        <w:rPr>
          <w:rFonts w:ascii="Arial" w:eastAsia="Arial" w:hAnsi="Arial" w:cs="Arial"/>
          <w:color w:val="000000"/>
        </w:rPr>
        <w:t xml:space="preserve"> na podporu aplikovaného výzkumu a inovací SIGMA (dále také „program“) předkládá vládě České republiky ke schválení Technologická agentura České republiky (dále také „TA ČR“). Návrh programu je podrobně popsán v části III. Předložen je podle § 5 odst. 2 zákona č. 130/2002 Sb. o podpoře výzkumu, experimentálního vývoje a inovací z veřejných prostředků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a o změně některých souvisejících zákonů (zákon o podpoře výzkumu, experimentálního vývoje a inovací) ve znění pozdějších předpisů. </w:t>
      </w:r>
    </w:p>
    <w:p w14:paraId="53D75A4B" w14:textId="77777777" w:rsidR="000A3A15" w:rsidRDefault="001621B6" w:rsidP="00AD3BF0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firstLine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Technologická agentura ČR poskytuje podporu na poli výzkumu, vývoje a inovací (dále také „</w:t>
      </w:r>
      <w:proofErr w:type="spellStart"/>
      <w:r>
        <w:rPr>
          <w:rFonts w:ascii="Arial" w:eastAsia="Arial" w:hAnsi="Arial" w:cs="Arial"/>
          <w:color w:val="000000"/>
        </w:rPr>
        <w:t>VaVaI</w:t>
      </w:r>
      <w:proofErr w:type="spellEnd"/>
      <w:r>
        <w:rPr>
          <w:rFonts w:ascii="Arial" w:eastAsia="Arial" w:hAnsi="Arial" w:cs="Arial"/>
          <w:color w:val="000000"/>
        </w:rPr>
        <w:t xml:space="preserve">“) od roku 2009. Významnou změnu přinesl rok 2019, od kterého je fakticky realizována implementační role agentury daná zákonem o podpoře výzkumu, experimentálního vývoje a inovací. TA ČR se stala agenturou, která má za úkol zajišťovat také realizaci programů pro další resorty, se kterými se na této spolupráci dohodla. Směřuje tak k naplnění vize, se kterou byla založena – být hlavním poskytovatelem veřejných prostředků pro aplikovaný výzkum a inovace. Pro agenturu to znamená výrazné rozšíření programového portfolia – počet administrovaných programů dosahuje v současné době čísla patnáct, nehledě na dalších osm ERA-NET </w:t>
      </w:r>
      <w:proofErr w:type="spellStart"/>
      <w:r>
        <w:rPr>
          <w:rFonts w:ascii="Arial" w:eastAsia="Arial" w:hAnsi="Arial" w:cs="Arial"/>
          <w:color w:val="000000"/>
        </w:rPr>
        <w:t>Cofund</w:t>
      </w:r>
      <w:proofErr w:type="spellEnd"/>
      <w:r>
        <w:rPr>
          <w:rFonts w:ascii="Arial" w:eastAsia="Arial" w:hAnsi="Arial" w:cs="Arial"/>
          <w:color w:val="000000"/>
        </w:rPr>
        <w:t xml:space="preserve"> schémat. Došlo také k razantnímu zvýšení počtu veřejných soutěží, a to více než trojnásobně. </w:t>
      </w:r>
    </w:p>
    <w:p w14:paraId="07AFD0BB" w14:textId="77777777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  <w:strike/>
          <w:color w:val="000000"/>
        </w:rPr>
      </w:pPr>
      <w:r>
        <w:rPr>
          <w:rFonts w:ascii="Arial" w:eastAsia="Arial" w:hAnsi="Arial" w:cs="Arial"/>
          <w:color w:val="000000"/>
        </w:rPr>
        <w:t>To vše bylo motivací pro vytvoření programu</w:t>
      </w:r>
      <w:r>
        <w:rPr>
          <w:rFonts w:ascii="Arial" w:eastAsia="Arial" w:hAnsi="Arial" w:cs="Arial"/>
        </w:rPr>
        <w:t xml:space="preserve"> SIGMA, který </w:t>
      </w:r>
      <w:r>
        <w:rPr>
          <w:rFonts w:ascii="Arial" w:eastAsia="Arial" w:hAnsi="Arial" w:cs="Arial"/>
          <w:color w:val="000000"/>
        </w:rPr>
        <w:t xml:space="preserve">má rámcový a zastřešující charakter a </w:t>
      </w:r>
      <w:r>
        <w:rPr>
          <w:rFonts w:ascii="Arial" w:eastAsia="Arial" w:hAnsi="Arial" w:cs="Arial"/>
        </w:rPr>
        <w:t>je</w:t>
      </w:r>
      <w:r>
        <w:rPr>
          <w:rFonts w:ascii="Arial" w:eastAsia="Arial" w:hAnsi="Arial" w:cs="Arial"/>
          <w:color w:val="000000"/>
        </w:rPr>
        <w:t xml:space="preserve"> navržen tak, aby urychlil a zjednodušil zadávání veřejných soutěží se stejnými nebo podobnými parametry. Vznikne tím flexibilní nástroj poskytování účelové podpory, který</w:t>
      </w:r>
      <w:r w:rsidR="000C62D0">
        <w:rPr>
          <w:rFonts w:ascii="Arial" w:eastAsia="Arial" w:hAnsi="Arial" w:cs="Arial"/>
          <w:color w:val="000000"/>
        </w:rPr>
        <w:t> </w:t>
      </w:r>
      <w:r>
        <w:rPr>
          <w:rFonts w:ascii="Arial" w:eastAsia="Arial" w:hAnsi="Arial" w:cs="Arial"/>
          <w:color w:val="000000"/>
        </w:rPr>
        <w:t>umožní rychle a efektivně reagovat na aktuálně vznikající potřeby společnosti a</w:t>
      </w:r>
      <w:r w:rsidR="000C62D0">
        <w:rPr>
          <w:rFonts w:ascii="Arial" w:eastAsia="Arial" w:hAnsi="Arial" w:cs="Arial"/>
          <w:color w:val="000000"/>
        </w:rPr>
        <w:t> </w:t>
      </w:r>
      <w:r>
        <w:rPr>
          <w:rFonts w:ascii="Arial" w:eastAsia="Arial" w:hAnsi="Arial" w:cs="Arial"/>
          <w:color w:val="000000"/>
        </w:rPr>
        <w:t xml:space="preserve">hospodářství v oblasti aplikovaného výzkumu a inovací na národní i mezinárodní úrovni. Takovýto režim je v současné podobě mnoha programů, z nichž každý je limitován řadou podmínek, obtížně realizovatelný. </w:t>
      </w:r>
    </w:p>
    <w:p w14:paraId="7EE75578" w14:textId="77777777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  <w:i/>
        </w:rPr>
      </w:pPr>
      <w:bookmarkStart w:id="1" w:name="_30j0zll" w:colFirst="0" w:colLast="0"/>
      <w:bookmarkEnd w:id="1"/>
      <w:r>
        <w:rPr>
          <w:rFonts w:ascii="Arial" w:eastAsia="Arial" w:hAnsi="Arial" w:cs="Arial"/>
          <w:color w:val="000000"/>
        </w:rPr>
        <w:t xml:space="preserve">TA ČR považuje program SIGMA za potřebný s ohledem na efektivní a udržitelný rozvoj prostředí </w:t>
      </w:r>
      <w:proofErr w:type="spellStart"/>
      <w:r>
        <w:rPr>
          <w:rFonts w:ascii="Arial" w:eastAsia="Arial" w:hAnsi="Arial" w:cs="Arial"/>
          <w:color w:val="000000"/>
        </w:rPr>
        <w:t>VaVaI</w:t>
      </w:r>
      <w:proofErr w:type="spellEnd"/>
      <w:r>
        <w:rPr>
          <w:rFonts w:ascii="Arial" w:eastAsia="Arial" w:hAnsi="Arial" w:cs="Arial"/>
          <w:color w:val="000000"/>
        </w:rPr>
        <w:t xml:space="preserve"> a rovněž s ohledem na plnění role dané zákonem o podpoře výzkumu, experimentálního vývoje a inovací a Inovační strategií ČR 2019–2030. Program SIGMA je v souladu se strategiemi TA ČR a bude představovat další krok k naplňování dokumentu Perspektivy rozvoje TA ČR v rámci systému českého výzkumu, vývoje a inovací 2021–2025.</w:t>
      </w:r>
    </w:p>
    <w:p w14:paraId="0BC6DE00" w14:textId="77777777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Hlavním cílem programu je </w:t>
      </w:r>
      <w:r>
        <w:rPr>
          <w:rFonts w:ascii="Arial" w:eastAsia="Arial" w:hAnsi="Arial" w:cs="Arial"/>
          <w:b/>
          <w:color w:val="000000"/>
        </w:rPr>
        <w:t>vytvoření rámce pro systematickou podporu aplikovaného výzkumu a inovací, vedoucí ke vzniku nových výsledků uplatnitelných v praxi, k řešení výzev a potřeb společnosti a hospodářství a k podpoře řešení systémových opatření výzkumného a inovačního prostředí.</w:t>
      </w:r>
      <w:r>
        <w:rPr>
          <w:rFonts w:ascii="Arial" w:eastAsia="Arial" w:hAnsi="Arial" w:cs="Arial"/>
          <w:color w:val="000000"/>
        </w:rPr>
        <w:t xml:space="preserve"> Důležitým efektem bude prohloubení vzájemně prospěšné spolupráce výzkumných organizací a podniků. </w:t>
      </w:r>
    </w:p>
    <w:p w14:paraId="673F4DC9" w14:textId="77777777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Program SIGMA má t</w:t>
      </w:r>
      <w:r>
        <w:rPr>
          <w:rFonts w:ascii="Arial" w:eastAsia="Arial" w:hAnsi="Arial" w:cs="Arial"/>
        </w:rPr>
        <w:t>edy:</w:t>
      </w:r>
    </w:p>
    <w:p w14:paraId="0298032C" w14:textId="77777777" w:rsidR="000A3A15" w:rsidRDefault="001621B6" w:rsidP="00AD3B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27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umožnit podporovat aktuálně vznikající potřeby a pružně definovat, případně korigovat, témata veřejných soutěží;</w:t>
      </w:r>
    </w:p>
    <w:p w14:paraId="1CBE58B9" w14:textId="77777777" w:rsidR="000A3A15" w:rsidRDefault="001621B6" w:rsidP="00AD3B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27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postupně přebrat podporu oblastí několika programů TA ČR, které budou v následném období ukončeny;</w:t>
      </w:r>
    </w:p>
    <w:p w14:paraId="4D5E6B5A" w14:textId="77777777" w:rsidR="000A3A15" w:rsidRDefault="001621B6" w:rsidP="00AD3B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27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napomáhat k naplňování cílů národních i regionálních strategií;</w:t>
      </w:r>
    </w:p>
    <w:p w14:paraId="3A494ABD" w14:textId="77777777" w:rsidR="000A3A15" w:rsidRDefault="001621B6" w:rsidP="00AD3B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27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optimalizovat přípravu a implementaci veřejných soutěží;</w:t>
      </w:r>
    </w:p>
    <w:p w14:paraId="28C515D8" w14:textId="77777777" w:rsidR="000A3A15" w:rsidRDefault="001621B6" w:rsidP="00AD3B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27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působit komplementárně vůči resortním programům a průřezově s možností podpory mezioborových témat výzkumu;</w:t>
      </w:r>
    </w:p>
    <w:p w14:paraId="2BE3C980" w14:textId="77777777" w:rsidR="000A3A15" w:rsidRDefault="001621B6" w:rsidP="00AD3B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27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umožnit využití synergií s unijními a operačními programy.</w:t>
      </w:r>
    </w:p>
    <w:p w14:paraId="5CB5F8A8" w14:textId="77777777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  <w:b/>
        </w:rPr>
      </w:pPr>
      <w:bookmarkStart w:id="2" w:name="_v9y61ulwz5g5" w:colFirst="0" w:colLast="0"/>
      <w:bookmarkEnd w:id="2"/>
      <w:r>
        <w:rPr>
          <w:rFonts w:ascii="Arial" w:eastAsia="Arial" w:hAnsi="Arial" w:cs="Arial"/>
          <w:color w:val="000000"/>
        </w:rPr>
        <w:t>TA ČR plánuje postupný přechod ze současných schémat podpory realizovaných prostřednictvím programů (ÉTA, ZÉTA, GAMA, DELTA a unijní nástroje) na schémata podle aktuálních potřeb. Ta budou v souladu s programem stanovenými (a tedy dlouhodobými) oblastmi podpory, které představují následující dílčí cíle:</w:t>
      </w:r>
    </w:p>
    <w:p w14:paraId="4C1137F9" w14:textId="77777777" w:rsidR="000A3A15" w:rsidRDefault="001621B6" w:rsidP="00AD3B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276" w:hanging="357"/>
        <w:jc w:val="both"/>
        <w:rPr>
          <w:rFonts w:ascii="Arial" w:eastAsia="Arial" w:hAnsi="Arial" w:cs="Arial"/>
          <w:color w:val="000000"/>
        </w:rPr>
      </w:pPr>
      <w:bookmarkStart w:id="3" w:name="_gjdgxs" w:colFirst="0" w:colLast="0"/>
      <w:bookmarkEnd w:id="3"/>
      <w:r>
        <w:rPr>
          <w:rFonts w:ascii="Arial" w:eastAsia="Arial" w:hAnsi="Arial" w:cs="Arial"/>
          <w:color w:val="000000"/>
          <w:u w:val="single"/>
        </w:rPr>
        <w:t xml:space="preserve">Dílčí cíl 1 – Aktivity tzv. </w:t>
      </w:r>
      <w:proofErr w:type="spellStart"/>
      <w:r>
        <w:rPr>
          <w:rFonts w:ascii="Arial" w:eastAsia="Arial" w:hAnsi="Arial" w:cs="Arial"/>
          <w:color w:val="000000"/>
          <w:u w:val="single"/>
        </w:rPr>
        <w:t>předaplikačního</w:t>
      </w:r>
      <w:proofErr w:type="spellEnd"/>
      <w:r>
        <w:rPr>
          <w:rFonts w:ascii="Arial" w:eastAsia="Arial" w:hAnsi="Arial" w:cs="Arial"/>
          <w:color w:val="000000"/>
          <w:u w:val="single"/>
        </w:rPr>
        <w:t xml:space="preserve"> výzkumu (DC1)</w:t>
      </w:r>
      <w:r>
        <w:rPr>
          <w:rFonts w:ascii="Arial" w:eastAsia="Arial" w:hAnsi="Arial" w:cs="Arial"/>
          <w:color w:val="000000"/>
        </w:rPr>
        <w:t xml:space="preserve"> se zaměřuje na zefektivnění transferu poznatků a výsledků výzkumu a vývoje z výzkumných organizací do praxe a urychlení tvorby nových inovativních výrobků a služeb. Dílčí cíl navazuje na aktivity, které jsou podporovány v rámci programů GAMA a GAMA 2.</w:t>
      </w:r>
    </w:p>
    <w:p w14:paraId="4B9D175C" w14:textId="32FDE355" w:rsidR="000A3A15" w:rsidRDefault="001621B6" w:rsidP="00AD3B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276" w:hanging="35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Dílčí cíl 2 – Začínající výzkumníci/výzkumnice a vyrovnávání příležitostí v projektech aplikovaného výzkumu (DC2)</w:t>
      </w:r>
      <w:r>
        <w:rPr>
          <w:rFonts w:ascii="Arial" w:eastAsia="Arial" w:hAnsi="Arial" w:cs="Arial"/>
          <w:color w:val="000000"/>
        </w:rPr>
        <w:t xml:space="preserve"> podporuje spolupráci začínajících výzkumníků a výzkumnic při řešení konkrétních projektů přímo se subjekty z aplikační praxe, a to ve všech oblastech aplikovaného výzkumu. V projektech naplňující</w:t>
      </w:r>
      <w:r w:rsidR="00465F61">
        <w:rPr>
          <w:rFonts w:ascii="Arial" w:eastAsia="Arial" w:hAnsi="Arial" w:cs="Arial"/>
          <w:color w:val="000000"/>
        </w:rPr>
        <w:t>ch</w:t>
      </w:r>
      <w:r>
        <w:rPr>
          <w:rFonts w:ascii="Arial" w:eastAsia="Arial" w:hAnsi="Arial" w:cs="Arial"/>
          <w:color w:val="000000"/>
        </w:rPr>
        <w:t xml:space="preserve"> tento dílčí cíl budou nastaveny podmínky pro uchazeče a příjemce, které povedou k vyrovnání příležitostí pro ženy a muže v aplikovaném výzkumu. Dílčí cíl navazuje na aktivity programu ZÉTA.</w:t>
      </w:r>
    </w:p>
    <w:p w14:paraId="6495FE55" w14:textId="7FB6A968" w:rsidR="000A3A15" w:rsidRDefault="001621B6" w:rsidP="00AD3B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27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 xml:space="preserve">Dílčí cíl 3 – Podpora </w:t>
      </w:r>
      <w:r w:rsidR="00465F61">
        <w:rPr>
          <w:rFonts w:ascii="Arial" w:eastAsia="Arial" w:hAnsi="Arial" w:cs="Arial"/>
          <w:color w:val="000000"/>
          <w:u w:val="single"/>
        </w:rPr>
        <w:t xml:space="preserve">inovačního potenciálu </w:t>
      </w:r>
      <w:r>
        <w:rPr>
          <w:rFonts w:ascii="Arial" w:eastAsia="Arial" w:hAnsi="Arial" w:cs="Arial"/>
          <w:color w:val="000000"/>
          <w:u w:val="single"/>
        </w:rPr>
        <w:t>společenských věd, humanitních věd a umění (DC3)</w:t>
      </w:r>
      <w:r>
        <w:rPr>
          <w:rFonts w:ascii="Arial" w:eastAsia="Arial" w:hAnsi="Arial" w:cs="Arial"/>
          <w:color w:val="000000"/>
        </w:rPr>
        <w:t xml:space="preserve"> je zaměřen na posílení společenských věd, humanitních věd a</w:t>
      </w:r>
      <w:r w:rsidR="00465F61">
        <w:rPr>
          <w:rFonts w:ascii="Arial" w:eastAsia="Arial" w:hAnsi="Arial" w:cs="Arial"/>
          <w:color w:val="000000"/>
        </w:rPr>
        <w:t> </w:t>
      </w:r>
      <w:r>
        <w:rPr>
          <w:rFonts w:ascii="Arial" w:eastAsia="Arial" w:hAnsi="Arial" w:cs="Arial"/>
          <w:color w:val="000000"/>
        </w:rPr>
        <w:t>umění v aktivitách aplikovaného výzkumu a inovací a uplatnění výstupů těchto aktivit v podobě nových nebo podstatně zdokonalených produktů, postupů, procesů nebo služeb. Dílčí cíl navazuje na aktivity programu ÉTA. Při uplatňování výstupů z tohoto DC budou relevantní i způsoby uplatnění mimo tržní mechanismy. Zaměření výzkumných témat nebude naplňovat vybrané strategické cíle a oblasti NPOV, které budou naplňovány programem NAKI III (zejm. oblast 4.3 Kultura, hodnoty, identita a tradice)</w:t>
      </w:r>
      <w:r w:rsidR="00465F61">
        <w:rPr>
          <w:rFonts w:ascii="Arial" w:eastAsia="Arial" w:hAnsi="Arial" w:cs="Arial"/>
          <w:color w:val="000000"/>
        </w:rPr>
        <w:t xml:space="preserve"> a jež jsou definovány v příloze 2 programu</w:t>
      </w:r>
      <w:r>
        <w:rPr>
          <w:rFonts w:ascii="Arial" w:eastAsia="Arial" w:hAnsi="Arial" w:cs="Arial"/>
          <w:color w:val="000000"/>
        </w:rPr>
        <w:t>.</w:t>
      </w:r>
    </w:p>
    <w:p w14:paraId="694B01E1" w14:textId="77777777" w:rsidR="000A3A15" w:rsidRPr="00AD3BF0" w:rsidRDefault="001621B6" w:rsidP="00AD3B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276"/>
        <w:jc w:val="both"/>
        <w:rPr>
          <w:rFonts w:ascii="Arial" w:eastAsia="Arial" w:hAnsi="Arial" w:cs="Arial"/>
          <w:color w:val="000000"/>
        </w:rPr>
      </w:pPr>
      <w:r w:rsidRPr="00AD3BF0">
        <w:rPr>
          <w:rFonts w:ascii="Arial" w:eastAsia="Arial" w:hAnsi="Arial" w:cs="Arial"/>
          <w:color w:val="000000"/>
          <w:u w:val="single"/>
        </w:rPr>
        <w:t>Dílčí cíl 4 – Mezinárodní spolupráce (DC4)</w:t>
      </w:r>
      <w:r>
        <w:rPr>
          <w:rFonts w:ascii="Arial" w:eastAsia="Arial" w:hAnsi="Arial" w:cs="Arial"/>
          <w:color w:val="000000"/>
        </w:rPr>
        <w:t xml:space="preserve"> se zaměřuje na posílení mezinárodní spolupráce a zvýšení počtu výsledků aplikovaného výzkumu vzniklých v rámci projektů mezinárodní spolupráce. Současně tak bude podporována integrace týmů českých výzkumných organizací a podniků do mezinárodních aktivit. Dílčí cíl navazuje na aktivity programů DELTA a DELTA 2 a na podporu unijních nástrojů (např. ERA-NET </w:t>
      </w:r>
      <w:proofErr w:type="spellStart"/>
      <w:r>
        <w:rPr>
          <w:rFonts w:ascii="Arial" w:eastAsia="Arial" w:hAnsi="Arial" w:cs="Arial"/>
          <w:color w:val="000000"/>
        </w:rPr>
        <w:t>Cofundy</w:t>
      </w:r>
      <w:proofErr w:type="spellEnd"/>
      <w:r>
        <w:rPr>
          <w:rFonts w:ascii="Arial" w:eastAsia="Arial" w:hAnsi="Arial" w:cs="Arial"/>
          <w:color w:val="000000"/>
        </w:rPr>
        <w:t> Horizontu 2020 a Partnerství Horizontu Evropa)</w:t>
      </w:r>
      <w:r w:rsidR="00AD3BF0"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  <w:vertAlign w:val="superscript"/>
        </w:rPr>
        <w:footnoteReference w:id="2"/>
      </w:r>
      <w:r w:rsidR="00AD3BF0">
        <w:rPr>
          <w:rFonts w:ascii="Arial" w:eastAsia="Arial" w:hAnsi="Arial" w:cs="Arial"/>
          <w:color w:val="000000"/>
          <w:vertAlign w:val="superscript"/>
        </w:rPr>
        <w:t xml:space="preserve"> </w:t>
      </w:r>
      <w:r w:rsidRPr="00AD3BF0">
        <w:rPr>
          <w:rFonts w:ascii="Arial" w:eastAsia="Arial" w:hAnsi="Arial" w:cs="Arial"/>
          <w:color w:val="000000"/>
        </w:rPr>
        <w:t>ale také na podporu specifických témat v oblasti mezinárodní spolupráce – například podpora projektů zaměřených na jadernou energetiku (např. ve spolupráci s USA nebo Japonskem). Cílí pouze na ty oblasti mezinárodní spolupráce, které může dle dohody s Ministerstvem školství, mládeže a tělovýchovy zabezpečovat TA ČR.</w:t>
      </w:r>
    </w:p>
    <w:p w14:paraId="7D94105E" w14:textId="77777777" w:rsidR="000A3A15" w:rsidRDefault="001621B6" w:rsidP="00AD3B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27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Dílčí cíl 5 – Průřezová podpora (DC5)</w:t>
      </w:r>
      <w:r>
        <w:rPr>
          <w:rFonts w:ascii="Arial" w:eastAsia="Arial" w:hAnsi="Arial" w:cs="Arial"/>
          <w:color w:val="000000"/>
        </w:rPr>
        <w:t xml:space="preserve"> umožní podporu níže uvedených opatření, která bude směřována do oblastí, jenž nespadají do zaměření programů na</w:t>
      </w:r>
      <w:r w:rsidR="0018653A">
        <w:rPr>
          <w:rFonts w:ascii="Arial" w:eastAsia="Arial" w:hAnsi="Arial" w:cs="Arial"/>
          <w:color w:val="000000"/>
        </w:rPr>
        <w:t> </w:t>
      </w:r>
      <w:r>
        <w:rPr>
          <w:rFonts w:ascii="Arial" w:eastAsia="Arial" w:hAnsi="Arial" w:cs="Arial"/>
          <w:color w:val="000000"/>
        </w:rPr>
        <w:t>podporu aplikovaného výzkumu a inovací ostatních poskytovatelů. Témata zaměření veřejných soutěží v tomto dílčím cíli budou systematicky projednávána se zainteresovanými stranami. Konkrétně se bude jednat o opatření podporující:</w:t>
      </w:r>
    </w:p>
    <w:p w14:paraId="3444DB1D" w14:textId="77777777" w:rsidR="000A3A15" w:rsidRDefault="001621B6" w:rsidP="00AD3BF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84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Řešení aktuálních potřeb </w:t>
      </w:r>
      <w:proofErr w:type="spellStart"/>
      <w:r>
        <w:rPr>
          <w:rFonts w:ascii="Arial" w:eastAsia="Arial" w:hAnsi="Arial" w:cs="Arial"/>
          <w:color w:val="000000"/>
        </w:rPr>
        <w:t>VaVaI</w:t>
      </w:r>
      <w:proofErr w:type="spellEnd"/>
      <w:r>
        <w:rPr>
          <w:rFonts w:ascii="Arial" w:eastAsia="Arial" w:hAnsi="Arial" w:cs="Arial"/>
          <w:color w:val="000000"/>
        </w:rPr>
        <w:t xml:space="preserve"> – opatření vytváří v programu mechanismus, který umožní rychle a efektivně reagovat na akcelerující ekonomický rozvoj a turbulentní změny v prostředí aplikovaného výzkumu a inovací. Pomocí tohoto nástroje může být účelová podpora poskytována projektům aktuálně reagujícím na vznikající potřeby české společnosti a hospodářství (např. témata související se zdravím obyvatel, stárnutím populace a další).</w:t>
      </w:r>
    </w:p>
    <w:p w14:paraId="5096AFD7" w14:textId="77777777" w:rsidR="000A3A15" w:rsidRDefault="001621B6" w:rsidP="00AD3BF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84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Dlouhodobé výzkumné záměry – dlouhodobé projekty, které svým zaměřením nastavují a rozvíjejí systémová řešení současné i budoucí problematiky </w:t>
      </w:r>
      <w:proofErr w:type="spellStart"/>
      <w:r>
        <w:rPr>
          <w:rFonts w:ascii="Arial" w:eastAsia="Arial" w:hAnsi="Arial" w:cs="Arial"/>
          <w:color w:val="000000"/>
        </w:rPr>
        <w:t>VaVaI</w:t>
      </w:r>
      <w:proofErr w:type="spellEnd"/>
      <w:r>
        <w:rPr>
          <w:rFonts w:ascii="Arial" w:eastAsia="Arial" w:hAnsi="Arial" w:cs="Arial"/>
          <w:color w:val="000000"/>
        </w:rPr>
        <w:t xml:space="preserve"> v různých oborech (např. v oblasti společenskovědní, u které v současné době roste potřeba realizovat i dlouhodobější projekty). Podpořeny mohou být i takové typy projektů, u kterých se neočekává okamžitá aplikace nebo rychlé uplatnění výsledků na trhu, a to díky charakteristicky dlouhým vývojovým cyklům. U těchto projektů budou způsobilé i prvky základního orientovaného výzkumu.</w:t>
      </w:r>
    </w:p>
    <w:p w14:paraId="3FE4AFCF" w14:textId="77777777" w:rsidR="000A3A15" w:rsidRDefault="001621B6" w:rsidP="00AD3BF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84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Posílení/rozvoj regionálních inovačních ekosystémů – podpora projektů, které budou v souladu s potřebami regionů a budou realizovány v součinnosti s jednotlivými kraji. Tematické zaměření bude vycházet z Národní RIS3 strategie, její krajské přílohy, a bude též zohledňovat Strategii regionálního rozvoje ČR. Při realizaci bude uplatňován princip spolufinancování, tj. podpořené projekty s vazbou na regionální rozvoj budou částečně financované z prostředků TA ČR a částečně ze strany daného kraje.</w:t>
      </w:r>
    </w:p>
    <w:p w14:paraId="433976D5" w14:textId="0F291725" w:rsidR="000A3A15" w:rsidRDefault="001621B6" w:rsidP="00AD3BF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84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Podpora systémových opatření a využívání nových příležitostí, které povedou ke zkvalitnění projektů aplikovaného výzkumu a inovací. Např. důraz na podporu multioborových přístupů v projektech, podpora rizikových (</w:t>
      </w:r>
      <w:proofErr w:type="spellStart"/>
      <w:r>
        <w:rPr>
          <w:rFonts w:ascii="Arial" w:eastAsia="Arial" w:hAnsi="Arial" w:cs="Arial"/>
          <w:color w:val="000000"/>
        </w:rPr>
        <w:t>high</w:t>
      </w:r>
      <w:proofErr w:type="spellEnd"/>
      <w:r>
        <w:rPr>
          <w:rFonts w:ascii="Arial" w:eastAsia="Arial" w:hAnsi="Arial" w:cs="Arial"/>
          <w:color w:val="000000"/>
        </w:rPr>
        <w:t>-risk/</w:t>
      </w:r>
      <w:proofErr w:type="spellStart"/>
      <w:r>
        <w:rPr>
          <w:rFonts w:ascii="Arial" w:eastAsia="Arial" w:hAnsi="Arial" w:cs="Arial"/>
          <w:color w:val="000000"/>
        </w:rPr>
        <w:t>high-gain</w:t>
      </w:r>
      <w:proofErr w:type="spellEnd"/>
      <w:r>
        <w:rPr>
          <w:rFonts w:ascii="Arial" w:eastAsia="Arial" w:hAnsi="Arial" w:cs="Arial"/>
          <w:color w:val="000000"/>
        </w:rPr>
        <w:t>) projektů, vytěžení potenciálu výstupů základního výzkumu k aplikacím, zavádění principů odpovědného výzkumu a inovací – otevřený přístup, rovné příležitosti v obsahu výzkumu, veřejné konzultace, etika ve výzkumu atp.</w:t>
      </w:r>
    </w:p>
    <w:p w14:paraId="0E90B308" w14:textId="1DD7CEC6" w:rsidR="000A3A15" w:rsidRDefault="00134E1D" w:rsidP="00134E1D">
      <w:pPr>
        <w:spacing w:before="240" w:after="120" w:line="360" w:lineRule="auto"/>
        <w:ind w:left="-993"/>
        <w:jc w:val="both"/>
        <w:rPr>
          <w:rFonts w:ascii="Arial" w:eastAsia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FBBF4B5" wp14:editId="0C5EFBF7">
            <wp:simplePos x="0" y="0"/>
            <wp:positionH relativeFrom="margin">
              <wp:posOffset>-681355</wp:posOffset>
            </wp:positionH>
            <wp:positionV relativeFrom="paragraph">
              <wp:posOffset>316230</wp:posOffset>
            </wp:positionV>
            <wp:extent cx="7019925" cy="3251200"/>
            <wp:effectExtent l="0" t="0" r="9525" b="635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32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21B6">
        <w:rPr>
          <w:rFonts w:ascii="Arial" w:eastAsia="Arial" w:hAnsi="Arial" w:cs="Arial"/>
          <w:b/>
        </w:rPr>
        <w:t>Obrázek 1: Dílčí cíle programu SIGMA</w:t>
      </w:r>
    </w:p>
    <w:p w14:paraId="6030F1BA" w14:textId="77777777" w:rsidR="000A3A15" w:rsidRDefault="001621B6" w:rsidP="00134E1D">
      <w:pPr>
        <w:spacing w:after="120" w:line="360" w:lineRule="auto"/>
        <w:ind w:left="-99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6"/>
          <w:szCs w:val="16"/>
        </w:rPr>
        <w:t>Vlastní zpracování TA ČR</w:t>
      </w:r>
    </w:p>
    <w:p w14:paraId="50B652C6" w14:textId="77777777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Dílčí cíle programu budou ve všech oblastech naplňovány prostřednictvím úspěšných projektů z vyhlášených veřejných soutěží. Poskytovatel plánuje v programu SIGMA vyhlašování několika veřejných soutěží ročně. </w:t>
      </w:r>
    </w:p>
    <w:p w14:paraId="7D924679" w14:textId="5F1D74A9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Tematická zaměření veřejných soutěží budou zahrnovat požadavky Rady</w:t>
      </w:r>
      <w:del w:id="4" w:author="TA ČR" w:date="2021-11-18T10:34:00Z">
        <w:r>
          <w:rPr>
            <w:rFonts w:ascii="Arial" w:eastAsia="Arial" w:hAnsi="Arial" w:cs="Arial"/>
            <w:color w:val="000000"/>
          </w:rPr>
          <w:delText xml:space="preserve"> vlády</w:delText>
        </w:r>
      </w:del>
      <w:r>
        <w:rPr>
          <w:rFonts w:ascii="Arial" w:eastAsia="Arial" w:hAnsi="Arial" w:cs="Arial"/>
          <w:color w:val="000000"/>
        </w:rPr>
        <w:t xml:space="preserve"> pro výzkum, vývoj a inovace (dále také „Rada“) a budou v souladu se strategickými dokumenty schválenými vládou ČR. </w:t>
      </w:r>
      <w:r>
        <w:rPr>
          <w:rFonts w:ascii="Arial" w:eastAsia="Arial" w:hAnsi="Arial" w:cs="Arial"/>
        </w:rPr>
        <w:t xml:space="preserve">Poskytovatel ustanoví </w:t>
      </w:r>
      <w:del w:id="5" w:author="TA ČR" w:date="2021-11-18T10:34:00Z">
        <w:r w:rsidR="00465F61">
          <w:rPr>
            <w:rFonts w:ascii="Arial" w:eastAsia="Arial" w:hAnsi="Arial" w:cs="Arial"/>
          </w:rPr>
          <w:delText>programový</w:delText>
        </w:r>
        <w:r>
          <w:rPr>
            <w:rFonts w:ascii="Arial" w:eastAsia="Arial" w:hAnsi="Arial" w:cs="Arial"/>
          </w:rPr>
          <w:delText xml:space="preserve"> výbor, který</w:delText>
        </w:r>
      </w:del>
      <w:ins w:id="6" w:author="TA ČR" w:date="2021-11-18T10:34:00Z">
        <w:r w:rsidR="00223825">
          <w:rPr>
            <w:rFonts w:ascii="Arial" w:eastAsia="Arial" w:hAnsi="Arial" w:cs="Arial"/>
          </w:rPr>
          <w:t>koordinační skupinu</w:t>
        </w:r>
        <w:r>
          <w:rPr>
            <w:rFonts w:ascii="Arial" w:eastAsia="Arial" w:hAnsi="Arial" w:cs="Arial"/>
          </w:rPr>
          <w:t>, kter</w:t>
        </w:r>
        <w:r w:rsidR="00223825">
          <w:rPr>
            <w:rFonts w:ascii="Arial" w:eastAsia="Arial" w:hAnsi="Arial" w:cs="Arial"/>
          </w:rPr>
          <w:t>á</w:t>
        </w:r>
      </w:ins>
      <w:r>
        <w:rPr>
          <w:rFonts w:ascii="Arial" w:eastAsia="Arial" w:hAnsi="Arial" w:cs="Arial"/>
        </w:rPr>
        <w:t xml:space="preserve"> bude sestavovat výhled zaměření veřejných soutěží</w:t>
      </w:r>
      <w:del w:id="7" w:author="TA ČR" w:date="2021-11-18T10:34:00Z">
        <w:r>
          <w:rPr>
            <w:rFonts w:ascii="Arial" w:eastAsia="Arial" w:hAnsi="Arial" w:cs="Arial"/>
          </w:rPr>
          <w:delText>, zejména v dílčích cílech 4 a 5.</w:delText>
        </w:r>
      </w:del>
      <w:ins w:id="8" w:author="TA ČR" w:date="2021-11-18T10:34:00Z">
        <w:r>
          <w:rPr>
            <w:rFonts w:ascii="Arial" w:eastAsia="Arial" w:hAnsi="Arial" w:cs="Arial"/>
          </w:rPr>
          <w:t>.</w:t>
        </w:r>
      </w:ins>
      <w:r>
        <w:rPr>
          <w:rFonts w:ascii="Arial" w:eastAsia="Arial" w:hAnsi="Arial" w:cs="Arial"/>
        </w:rPr>
        <w:t xml:space="preserve"> Tento výhled bude využit k plánování harmonogramu veřejných soutěží vždy na rok dopředu. </w:t>
      </w:r>
      <w:del w:id="9" w:author="TA ČR" w:date="2021-11-18T10:34:00Z">
        <w:r w:rsidR="00465F61">
          <w:rPr>
            <w:rFonts w:ascii="Arial" w:eastAsia="Arial" w:hAnsi="Arial" w:cs="Arial"/>
          </w:rPr>
          <w:delText>Programový</w:delText>
        </w:r>
        <w:r>
          <w:rPr>
            <w:rFonts w:ascii="Arial" w:eastAsia="Arial" w:hAnsi="Arial" w:cs="Arial"/>
          </w:rPr>
          <w:delText xml:space="preserve"> výbor</w:delText>
        </w:r>
      </w:del>
      <w:ins w:id="10" w:author="TA ČR" w:date="2021-11-18T10:34:00Z">
        <w:r w:rsidR="00223825">
          <w:rPr>
            <w:rFonts w:ascii="Arial" w:eastAsia="Arial" w:hAnsi="Arial" w:cs="Arial"/>
          </w:rPr>
          <w:t>Koordinační skupina</w:t>
        </w:r>
      </w:ins>
      <w:r>
        <w:rPr>
          <w:rFonts w:ascii="Arial" w:eastAsia="Arial" w:hAnsi="Arial" w:cs="Arial"/>
        </w:rPr>
        <w:t xml:space="preserve"> se</w:t>
      </w:r>
      <w:r w:rsidR="00465F61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bude skládat ze zástupců Rady, předsednictva TA ČR a resortů (zejména </w:t>
      </w:r>
      <w:r w:rsidR="00470096">
        <w:rPr>
          <w:rFonts w:ascii="Arial" w:eastAsia="Arial" w:hAnsi="Arial" w:cs="Arial"/>
        </w:rPr>
        <w:t xml:space="preserve">Ministerstva </w:t>
      </w:r>
      <w:ins w:id="11" w:author="TA ČR" w:date="2021-11-18T10:34:00Z">
        <w:r w:rsidR="00470096">
          <w:rPr>
            <w:rFonts w:ascii="Arial" w:eastAsia="Arial" w:hAnsi="Arial" w:cs="Arial"/>
          </w:rPr>
          <w:t xml:space="preserve">průmyslu a obchodu, </w:t>
        </w:r>
        <w:r>
          <w:rPr>
            <w:rFonts w:ascii="Arial" w:eastAsia="Arial" w:hAnsi="Arial" w:cs="Arial"/>
          </w:rPr>
          <w:t xml:space="preserve">Ministerstva </w:t>
        </w:r>
      </w:ins>
      <w:r>
        <w:rPr>
          <w:rFonts w:ascii="Arial" w:eastAsia="Arial" w:hAnsi="Arial" w:cs="Arial"/>
        </w:rPr>
        <w:t xml:space="preserve">školství, mládeže a tělovýchovy, Ministerstva </w:t>
      </w:r>
      <w:del w:id="12" w:author="TA ČR" w:date="2021-11-18T10:34:00Z">
        <w:r>
          <w:rPr>
            <w:rFonts w:ascii="Arial" w:eastAsia="Arial" w:hAnsi="Arial" w:cs="Arial"/>
          </w:rPr>
          <w:delText xml:space="preserve">průmyslu a obchodu, Ministerstva </w:delText>
        </w:r>
      </w:del>
      <w:r>
        <w:rPr>
          <w:rFonts w:ascii="Arial" w:eastAsia="Arial" w:hAnsi="Arial" w:cs="Arial"/>
        </w:rPr>
        <w:t>dopravy, Ministerstva životního prostředí a</w:t>
      </w:r>
      <w:del w:id="13" w:author="TA ČR" w:date="2021-11-18T10:34:00Z">
        <w:r>
          <w:rPr>
            <w:rFonts w:ascii="Arial" w:eastAsia="Arial" w:hAnsi="Arial" w:cs="Arial"/>
          </w:rPr>
          <w:delText xml:space="preserve"> </w:delText>
        </w:r>
      </w:del>
      <w:ins w:id="14" w:author="TA ČR" w:date="2021-11-18T10:34:00Z">
        <w:r w:rsidR="00470096">
          <w:rPr>
            <w:rFonts w:ascii="Arial" w:eastAsia="Arial" w:hAnsi="Arial" w:cs="Arial"/>
          </w:rPr>
          <w:t> </w:t>
        </w:r>
      </w:ins>
      <w:r>
        <w:rPr>
          <w:rFonts w:ascii="Arial" w:eastAsia="Arial" w:hAnsi="Arial" w:cs="Arial"/>
        </w:rPr>
        <w:t xml:space="preserve">Ministerstva kultury). </w:t>
      </w:r>
      <w:del w:id="15" w:author="TA ČR" w:date="2021-11-18T10:34:00Z">
        <w:r>
          <w:rPr>
            <w:rFonts w:ascii="Arial" w:eastAsia="Arial" w:hAnsi="Arial" w:cs="Arial"/>
          </w:rPr>
          <w:delText xml:space="preserve">Tento </w:delText>
        </w:r>
        <w:r w:rsidR="00465F61">
          <w:rPr>
            <w:rFonts w:ascii="Arial" w:eastAsia="Arial" w:hAnsi="Arial" w:cs="Arial"/>
          </w:rPr>
          <w:delText>programový</w:delText>
        </w:r>
        <w:r>
          <w:rPr>
            <w:rFonts w:ascii="Arial" w:eastAsia="Arial" w:hAnsi="Arial" w:cs="Arial"/>
          </w:rPr>
          <w:delText xml:space="preserve"> výbor bude plnit roli poradního orgánu předsednictva TA ČR ve věci finančních alokací a zaměření veřejných soutěží programu SIGMA. </w:delText>
        </w:r>
      </w:del>
      <w:r>
        <w:rPr>
          <w:rFonts w:ascii="Arial" w:eastAsia="Arial" w:hAnsi="Arial" w:cs="Arial"/>
        </w:rPr>
        <w:t xml:space="preserve">Popis role </w:t>
      </w:r>
      <w:del w:id="16" w:author="TA ČR" w:date="2021-11-18T10:34:00Z">
        <w:r w:rsidR="00465F61">
          <w:rPr>
            <w:rFonts w:ascii="Arial" w:eastAsia="Arial" w:hAnsi="Arial" w:cs="Arial"/>
          </w:rPr>
          <w:delText>programového</w:delText>
        </w:r>
        <w:r>
          <w:rPr>
            <w:rFonts w:ascii="Arial" w:eastAsia="Arial" w:hAnsi="Arial" w:cs="Arial"/>
          </w:rPr>
          <w:delText xml:space="preserve"> výboru</w:delText>
        </w:r>
      </w:del>
      <w:ins w:id="17" w:author="TA ČR" w:date="2021-11-18T10:34:00Z">
        <w:r w:rsidR="00223825">
          <w:rPr>
            <w:rFonts w:ascii="Arial" w:eastAsia="Arial" w:hAnsi="Arial" w:cs="Arial"/>
          </w:rPr>
          <w:t>koordinační skupiny</w:t>
        </w:r>
      </w:ins>
      <w:r>
        <w:rPr>
          <w:rFonts w:ascii="Arial" w:eastAsia="Arial" w:hAnsi="Arial" w:cs="Arial"/>
        </w:rPr>
        <w:t xml:space="preserve"> je</w:t>
      </w:r>
      <w:del w:id="18" w:author="TA ČR" w:date="2021-11-18T10:34:00Z">
        <w:r>
          <w:rPr>
            <w:rFonts w:ascii="Arial" w:eastAsia="Arial" w:hAnsi="Arial" w:cs="Arial"/>
          </w:rPr>
          <w:delText xml:space="preserve"> </w:delText>
        </w:r>
      </w:del>
      <w:ins w:id="19" w:author="TA ČR" w:date="2021-11-18T10:34:00Z">
        <w:r w:rsidR="00223825">
          <w:rPr>
            <w:rFonts w:ascii="Arial" w:eastAsia="Arial" w:hAnsi="Arial" w:cs="Arial"/>
          </w:rPr>
          <w:t> </w:t>
        </w:r>
      </w:ins>
      <w:r>
        <w:rPr>
          <w:rFonts w:ascii="Arial" w:eastAsia="Arial" w:hAnsi="Arial" w:cs="Arial"/>
        </w:rPr>
        <w:t>součástí programového dokumentu.</w:t>
      </w:r>
    </w:p>
    <w:p w14:paraId="6FA69A46" w14:textId="77777777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Rámcový program SIGMA</w:t>
      </w:r>
      <w:r>
        <w:rPr>
          <w:rFonts w:ascii="Arial" w:eastAsia="Arial" w:hAnsi="Arial" w:cs="Arial"/>
          <w:color w:val="000000"/>
        </w:rPr>
        <w:t xml:space="preserve"> nebude zahrnovat témata </w:t>
      </w:r>
      <w:r>
        <w:rPr>
          <w:rFonts w:ascii="Arial" w:eastAsia="Arial" w:hAnsi="Arial" w:cs="Arial"/>
        </w:rPr>
        <w:t>řešená</w:t>
      </w:r>
      <w:r>
        <w:rPr>
          <w:rFonts w:ascii="Arial" w:eastAsia="Arial" w:hAnsi="Arial" w:cs="Arial"/>
          <w:color w:val="000000"/>
        </w:rPr>
        <w:t xml:space="preserve"> v rámci re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color w:val="000000"/>
        </w:rPr>
        <w:t>ortních programů.</w:t>
      </w:r>
    </w:p>
    <w:p w14:paraId="65795541" w14:textId="291A2A53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Doba trvání programu se předpokládá na </w:t>
      </w:r>
      <w:r w:rsidR="00465F61">
        <w:rPr>
          <w:rFonts w:ascii="Arial" w:eastAsia="Arial" w:hAnsi="Arial" w:cs="Arial"/>
          <w:b/>
          <w:color w:val="000000"/>
        </w:rPr>
        <w:t>8</w:t>
      </w:r>
      <w:r>
        <w:rPr>
          <w:rFonts w:ascii="Arial" w:eastAsia="Arial" w:hAnsi="Arial" w:cs="Arial"/>
          <w:b/>
          <w:color w:val="000000"/>
        </w:rPr>
        <w:t xml:space="preserve"> let, v rozmezí let 2022</w:t>
      </w:r>
      <w:r>
        <w:rPr>
          <w:rFonts w:ascii="Arial" w:eastAsia="Arial" w:hAnsi="Arial" w:cs="Arial"/>
          <w:b/>
        </w:rPr>
        <w:t>–</w:t>
      </w:r>
      <w:r>
        <w:rPr>
          <w:rFonts w:ascii="Arial" w:eastAsia="Arial" w:hAnsi="Arial" w:cs="Arial"/>
          <w:b/>
          <w:color w:val="000000"/>
        </w:rPr>
        <w:t>20</w:t>
      </w:r>
      <w:r w:rsidR="00465F61">
        <w:rPr>
          <w:rFonts w:ascii="Arial" w:eastAsia="Arial" w:hAnsi="Arial" w:cs="Arial"/>
          <w:b/>
          <w:color w:val="000000"/>
        </w:rPr>
        <w:t>29</w:t>
      </w:r>
      <w:r>
        <w:rPr>
          <w:rFonts w:ascii="Arial" w:eastAsia="Arial" w:hAnsi="Arial" w:cs="Arial"/>
          <w:b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První veřejn</w:t>
      </w:r>
      <w:r w:rsidR="00465F61">
        <w:rPr>
          <w:rFonts w:ascii="Arial" w:eastAsia="Arial" w:hAnsi="Arial" w:cs="Arial"/>
          <w:color w:val="000000"/>
        </w:rPr>
        <w:t>é</w:t>
      </w:r>
      <w:r>
        <w:rPr>
          <w:rFonts w:ascii="Arial" w:eastAsia="Arial" w:hAnsi="Arial" w:cs="Arial"/>
          <w:color w:val="000000"/>
        </w:rPr>
        <w:t xml:space="preserve"> soutěž</w:t>
      </w:r>
      <w:r w:rsidR="00465F61"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 xml:space="preserve"> ve výzkumu, experimentálním vývoji a inovacích na výběr projektů v programu SIGMA </w:t>
      </w:r>
      <w:r>
        <w:rPr>
          <w:rFonts w:ascii="Arial" w:eastAsia="Arial" w:hAnsi="Arial" w:cs="Arial"/>
        </w:rPr>
        <w:t>bud</w:t>
      </w:r>
      <w:r w:rsidR="00134E1D"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color w:val="000000"/>
        </w:rPr>
        <w:t xml:space="preserve"> vyhlášen</w:t>
      </w:r>
      <w:r w:rsidR="00134E1D">
        <w:rPr>
          <w:rFonts w:ascii="Arial" w:eastAsia="Arial" w:hAnsi="Arial" w:cs="Arial"/>
          <w:color w:val="000000"/>
        </w:rPr>
        <w:t>y</w:t>
      </w:r>
      <w:r>
        <w:rPr>
          <w:rFonts w:ascii="Arial" w:eastAsia="Arial" w:hAnsi="Arial" w:cs="Arial"/>
          <w:color w:val="000000"/>
        </w:rPr>
        <w:t xml:space="preserve"> v roce 2022 se zahájením poskytování podpory od roku 2023.</w:t>
      </w:r>
    </w:p>
    <w:p w14:paraId="7AC8991E" w14:textId="77777777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Předpokládaná maximální intenzita podpory na program je 100 %. Předpokládaná průměrná intenzita podpory na program je 80 %. Poskytovatel bude tuto intenzitu podpory dále upřesňovat v zadávací dokumentaci k dané veřejné soutěži podle jejího zaměření.</w:t>
      </w:r>
    </w:p>
    <w:p w14:paraId="7CA7136C" w14:textId="677797AB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Výdaje na program činí </w:t>
      </w:r>
      <w:del w:id="20" w:author="TA ČR" w:date="2021-11-18T10:34:00Z">
        <w:r>
          <w:rPr>
            <w:rFonts w:ascii="Arial" w:eastAsia="Arial" w:hAnsi="Arial" w:cs="Arial"/>
          </w:rPr>
          <w:delText>14 725</w:delText>
        </w:r>
      </w:del>
      <w:ins w:id="21" w:author="TA ČR" w:date="2021-11-18T10:34:00Z">
        <w:r w:rsidR="007048B4">
          <w:rPr>
            <w:rFonts w:ascii="Arial" w:eastAsia="Arial" w:hAnsi="Arial" w:cs="Arial"/>
          </w:rPr>
          <w:t>8 925</w:t>
        </w:r>
      </w:ins>
      <w:r>
        <w:rPr>
          <w:rFonts w:ascii="Arial" w:eastAsia="Arial" w:hAnsi="Arial" w:cs="Arial"/>
        </w:rPr>
        <w:t xml:space="preserve"> mil. Kč. Ze státního rozpočtu (SR) se jedná o částku </w:t>
      </w:r>
      <w:del w:id="22" w:author="TA ČR" w:date="2021-11-18T10:34:00Z">
        <w:r>
          <w:rPr>
            <w:rFonts w:ascii="Arial" w:eastAsia="Arial" w:hAnsi="Arial" w:cs="Arial"/>
          </w:rPr>
          <w:delText>11</w:delText>
        </w:r>
        <w:r w:rsidR="00465F61">
          <w:rPr>
            <w:rFonts w:ascii="Arial" w:eastAsia="Arial" w:hAnsi="Arial" w:cs="Arial"/>
          </w:rPr>
          <w:delText> </w:delText>
        </w:r>
        <w:r>
          <w:rPr>
            <w:rFonts w:ascii="Arial" w:eastAsia="Arial" w:hAnsi="Arial" w:cs="Arial"/>
          </w:rPr>
          <w:delText>780</w:delText>
        </w:r>
      </w:del>
      <w:ins w:id="23" w:author="TA ČR" w:date="2021-11-18T10:34:00Z">
        <w:r w:rsidR="007048B4">
          <w:rPr>
            <w:rFonts w:ascii="Arial" w:eastAsia="Arial" w:hAnsi="Arial" w:cs="Arial"/>
          </w:rPr>
          <w:t>7 140</w:t>
        </w:r>
      </w:ins>
      <w:r w:rsidR="00465F61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mil. Kč. Výše výdajů z ostatních zdrojů (vč. ostatních veřejných zdrojů) je </w:t>
      </w:r>
      <w:del w:id="24" w:author="TA ČR" w:date="2021-11-18T10:34:00Z">
        <w:r>
          <w:rPr>
            <w:rFonts w:ascii="Arial" w:eastAsia="Arial" w:hAnsi="Arial" w:cs="Arial"/>
          </w:rPr>
          <w:delText>2 945</w:delText>
        </w:r>
      </w:del>
      <w:ins w:id="25" w:author="TA ČR" w:date="2021-11-18T10:34:00Z">
        <w:r w:rsidR="007048B4">
          <w:rPr>
            <w:rFonts w:ascii="Arial" w:eastAsia="Arial" w:hAnsi="Arial" w:cs="Arial"/>
          </w:rPr>
          <w:t>1 785</w:t>
        </w:r>
      </w:ins>
      <w:r>
        <w:rPr>
          <w:rFonts w:ascii="Arial" w:eastAsia="Arial" w:hAnsi="Arial" w:cs="Arial"/>
        </w:rPr>
        <w:t xml:space="preserve"> mil.</w:t>
      </w:r>
      <w:r w:rsidR="00465F61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Kč.</w:t>
      </w:r>
      <w:r>
        <w:rPr>
          <w:rFonts w:ascii="Arial" w:eastAsia="Arial" w:hAnsi="Arial" w:cs="Arial"/>
          <w:color w:val="000000"/>
        </w:rPr>
        <w:t xml:space="preserve"> Tyto výdaje jsou součástí předkládaného návrhu programu.</w:t>
      </w:r>
    </w:p>
    <w:p w14:paraId="2FCC8E17" w14:textId="5E20191B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</w:rPr>
      </w:pPr>
      <w:bookmarkStart w:id="26" w:name="_pllll87sapy6" w:colFirst="0" w:colLast="0"/>
      <w:bookmarkEnd w:id="26"/>
      <w:r>
        <w:rPr>
          <w:rFonts w:ascii="Arial" w:eastAsia="Arial" w:hAnsi="Arial" w:cs="Arial"/>
        </w:rPr>
        <w:t xml:space="preserve">V programu budou podporovány projekty, u kterých se předpokládá dosažení výstupů, jejichž využití přispěje k plnění stanovených cílů programu a k pozitivním společenským (sociálním a ekonomickým) dopadům, které budou prokazatelně přínosné. Program umožní dosáhnout všech druhů výstupů ve formě výsledků dle metodiky hodnocení výzkumných organizací a hodnocení programů účelové podpory platné v době hodnocení programu. Výčet podporovaných výstupů ve formě výsledků bude konkretizován při přípravě jednotlivých veřejných soutěží a budou upřesněny v dané zadávací dokumentaci. Poskytovatel bude požadovat smysluplné uplatnění principu otevřeného přístupu k výsledkům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 spolufinancovaný</w:t>
      </w:r>
      <w:r w:rsidR="00465F61"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 xml:space="preserve"> z veřejných zdrojů. Konkrétní podmínky budou opět uvedeny v zadávací dokumentaci k příslušné veřejné soutěži.</w:t>
      </w:r>
    </w:p>
    <w:p w14:paraId="5573D1EF" w14:textId="39A38690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Evaluační rámec programu</w:t>
      </w:r>
      <w:r>
        <w:rPr>
          <w:rFonts w:ascii="Arial" w:eastAsia="Arial" w:hAnsi="Arial" w:cs="Arial"/>
          <w:color w:val="000000"/>
        </w:rPr>
        <w:t xml:space="preserve"> předpokládá realizaci ex-ante hodnocení, průběžného hodnocení, závěrečného hodnocení a hodnocení dopadů programu.</w:t>
      </w:r>
      <w:r>
        <w:rPr>
          <w:rFonts w:ascii="Arial" w:eastAsia="Arial" w:hAnsi="Arial" w:cs="Arial"/>
          <w:color w:val="000000"/>
          <w:vertAlign w:val="superscript"/>
        </w:rPr>
        <w:footnoteReference w:id="3"/>
      </w:r>
      <w:r>
        <w:rPr>
          <w:rFonts w:ascii="Arial" w:eastAsia="Arial" w:hAnsi="Arial" w:cs="Arial"/>
          <w:color w:val="000000"/>
        </w:rPr>
        <w:t xml:space="preserve"> Oproti současné evaluační praxi bude kladen důraz na hodnocení každé veřejné soutěže</w:t>
      </w:r>
      <w:r w:rsidR="00465F61">
        <w:rPr>
          <w:rFonts w:ascii="Arial" w:eastAsia="Arial" w:hAnsi="Arial" w:cs="Arial"/>
          <w:color w:val="000000"/>
        </w:rPr>
        <w:t xml:space="preserve">. Tato hodnocení </w:t>
      </w:r>
      <w:r>
        <w:rPr>
          <w:rFonts w:ascii="Arial" w:eastAsia="Arial" w:hAnsi="Arial" w:cs="Arial"/>
          <w:color w:val="000000"/>
        </w:rPr>
        <w:t>budou přinášet realizovatelná doporučení pro další implementaci veřejných soutěží. Průběžné hodnocení je tedy členěno na dva typy:</w:t>
      </w:r>
    </w:p>
    <w:p w14:paraId="5749A5E6" w14:textId="77777777" w:rsidR="000A3A15" w:rsidRDefault="001621B6" w:rsidP="00AD3B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27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zjednodušené průběžné hodnocení (monitoring)</w:t>
      </w:r>
      <w:r>
        <w:rPr>
          <w:rFonts w:ascii="Arial" w:eastAsia="Arial" w:hAnsi="Arial" w:cs="Arial"/>
          <w:color w:val="000000"/>
        </w:rPr>
        <w:t xml:space="preserve"> prováděné po ukončení každé veřejné soutěže. Je časově méně náročné a jeho smyslem je především zjistit aktuální naplňování cílů, vhodnost zaměření dané veřejné soutěže, čerpání finančních prostředků programu, deskriptivní vyhodnocení monitorovacích indikátorů mapujících průběh programu a vyhodnocení procesu hodnocení návrhů projektů;</w:t>
      </w:r>
    </w:p>
    <w:p w14:paraId="3F6E4DDC" w14:textId="1F1E2CBD" w:rsidR="000A3A15" w:rsidRDefault="001621B6" w:rsidP="00AD3B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27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plnohodnotné průběžné hodnocení (tj. komplexnější) prováděné nejméně jednou za 3 roky</w:t>
      </w:r>
      <w:r>
        <w:rPr>
          <w:rFonts w:ascii="Arial" w:eastAsia="Arial" w:hAnsi="Arial" w:cs="Arial"/>
          <w:color w:val="000000"/>
        </w:rPr>
        <w:t xml:space="preserve"> v průběhu realizace programu. První hodnocení se uskuteční po třech letech. Průběžné hodnocení programu lze považovat za více než žádoucí. Jeho smyslem bude sledování nejen implementace nastavených procesů, ale i průběžného naplňování cílů programu. Kontrolována bude účelnost vynaložených finančních prostředků s ohledem na poměr mezi skutečnými náklady a vytvořenými výsledky. Výstupy druhého průběžného hodnocení budou sloužit jako podklad pro dodatečné vyjednávání </w:t>
      </w:r>
      <w:r w:rsidR="00465F61">
        <w:rPr>
          <w:rFonts w:ascii="Arial" w:eastAsia="Arial" w:hAnsi="Arial" w:cs="Arial"/>
          <w:color w:val="000000"/>
        </w:rPr>
        <w:t>prodloužení programu</w:t>
      </w:r>
      <w:r>
        <w:rPr>
          <w:rFonts w:ascii="Arial" w:eastAsia="Arial" w:hAnsi="Arial" w:cs="Arial"/>
          <w:color w:val="000000"/>
        </w:rPr>
        <w:t>.</w:t>
      </w:r>
    </w:p>
    <w:p w14:paraId="05ADBA95" w14:textId="1D2D6AFF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Od května do září 2020 probíhalo </w:t>
      </w:r>
      <w:r>
        <w:rPr>
          <w:rFonts w:ascii="Arial" w:eastAsia="Arial" w:hAnsi="Arial" w:cs="Arial"/>
          <w:b/>
        </w:rPr>
        <w:t>ex-ante hodnocení návrhu programu</w:t>
      </w:r>
      <w:r>
        <w:rPr>
          <w:rFonts w:ascii="Arial" w:eastAsia="Arial" w:hAnsi="Arial" w:cs="Arial"/>
        </w:rPr>
        <w:t>, které bylo provedeno v souladu se Základními principy přípravy a hodnocení programů a skupin grantových projektů výzkumu, vývoje a inovací schváleného usnesením vlády ČR ze dne 13. května 2015 č. 351. Doporučení z tohoto hodnocení byla zohledněna při úpravě hlavního cíle, byla detailněji rozpracována indikátorová soustava a upravena celková struktura programu (přidání úrovně dílčích cílů). Upraveny byly taktéž některé kapitoly návrhu programu a vhodně rozšířena analýza řešené problematiky, která poskytuje doprovodné informace o programu a je součástí Přílohy 1 předkládaného materiálu. Podrobné výstupy ex-ante hodnocení jsou uvedeny v Příloze 2 předkládaného materiálu, včetně Reflexe doporučení ex-ante evaluace SIGMA obsahující vypořádání závěrů a doporučení poskytovatelem.</w:t>
      </w:r>
      <w:r w:rsidR="00465F61">
        <w:rPr>
          <w:rFonts w:ascii="Arial" w:eastAsia="Arial" w:hAnsi="Arial" w:cs="Arial"/>
        </w:rPr>
        <w:t xml:space="preserve"> Návrh programu byl dále upravován s ohledem na konzultace a diskuse s klíčovými aktéry </w:t>
      </w:r>
      <w:proofErr w:type="spellStart"/>
      <w:r w:rsidR="00465F61">
        <w:rPr>
          <w:rFonts w:ascii="Arial" w:eastAsia="Arial" w:hAnsi="Arial" w:cs="Arial"/>
        </w:rPr>
        <w:t>VaVaI</w:t>
      </w:r>
      <w:proofErr w:type="spellEnd"/>
      <w:r w:rsidR="00465F61">
        <w:rPr>
          <w:rFonts w:ascii="Arial" w:eastAsia="Arial" w:hAnsi="Arial" w:cs="Arial"/>
        </w:rPr>
        <w:t xml:space="preserve">. S ohledem na rámcový koncept programu a jeho dílčí cíle, se na základě výsledků průběžného hodnocení předpokládá předložení </w:t>
      </w:r>
      <w:r w:rsidR="00E24643">
        <w:rPr>
          <w:rFonts w:ascii="Arial" w:eastAsia="Arial" w:hAnsi="Arial" w:cs="Arial"/>
        </w:rPr>
        <w:t>materiálu s aktualizací podpory aktivit aplikovaného výzkumu podporovaných v rámci programu SIGMA na další období.</w:t>
      </w:r>
    </w:p>
    <w:p w14:paraId="74DB8871" w14:textId="77777777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</w:rPr>
      </w:pPr>
      <w:bookmarkStart w:id="27" w:name="_3znysh7" w:colFirst="0" w:colLast="0"/>
      <w:bookmarkEnd w:id="27"/>
      <w:r>
        <w:rPr>
          <w:rFonts w:ascii="Arial" w:eastAsia="Arial" w:hAnsi="Arial" w:cs="Arial"/>
        </w:rPr>
        <w:t xml:space="preserve">V souladu s dokumentem Postup Rady při hodnocení návrhů programů účelové podpory a skupin grantových projektů schváleném na 351. zasedání dne 29. listopadu 2019 byl po provedeném ex-ante návrh programu SIGMA postoupen také dvěma posuzovatelům k provedení expertního posouzení dle kontrolního listu. Pro zpracování tohoto posouzení byli osloveni externí odborníci v oblasti podpory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. Důvodem bylo především uplatnění principu nezávislosti hodnocení a zamezení případného hodnocení programu samotným poskytovatelem. </w:t>
      </w:r>
    </w:p>
    <w:p w14:paraId="250E5E99" w14:textId="77777777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Návrh programu SIGMA posuzovala RNDr. Eva Janouškovcová, Ph.D., LL.M. </w:t>
      </w:r>
      <w:r>
        <w:rPr>
          <w:rFonts w:ascii="Arial" w:eastAsia="Arial" w:hAnsi="Arial" w:cs="Arial"/>
        </w:rPr>
        <w:br/>
        <w:t xml:space="preserve">a doc. Ing. Jiří </w:t>
      </w:r>
      <w:proofErr w:type="spellStart"/>
      <w:r>
        <w:rPr>
          <w:rFonts w:ascii="Arial" w:eastAsia="Arial" w:hAnsi="Arial" w:cs="Arial"/>
        </w:rPr>
        <w:t>Krechl</w:t>
      </w:r>
      <w:proofErr w:type="spellEnd"/>
      <w:r>
        <w:rPr>
          <w:rFonts w:ascii="Arial" w:eastAsia="Arial" w:hAnsi="Arial" w:cs="Arial"/>
        </w:rPr>
        <w:t xml:space="preserve">, CSc. Hodnocení přineslo několik doporučení, se kterými poskytovatel pracoval. Oba posuzovatelé svým hodnocením doporučují návrh programu SIGMA k realizaci. Kontrolní listy jsou uvedeny v Příloze 3 předkládaného materiálu. </w:t>
      </w:r>
    </w:p>
    <w:p w14:paraId="334FDDB0" w14:textId="77777777" w:rsidR="000A3A15" w:rsidRDefault="001621B6" w:rsidP="00AD3BF0">
      <w:pPr>
        <w:spacing w:after="120" w:line="360" w:lineRule="auto"/>
        <w:ind w:firstLine="426"/>
        <w:jc w:val="both"/>
        <w:rPr>
          <w:rFonts w:ascii="Arial" w:eastAsia="Arial" w:hAnsi="Arial" w:cs="Arial"/>
        </w:rPr>
      </w:pPr>
      <w:bookmarkStart w:id="28" w:name="_dcat12p8dxml" w:colFirst="0" w:colLast="0"/>
      <w:bookmarkEnd w:id="28"/>
      <w:r>
        <w:rPr>
          <w:rFonts w:ascii="Arial" w:eastAsia="Arial" w:hAnsi="Arial" w:cs="Arial"/>
        </w:rPr>
        <w:t xml:space="preserve">Program bude realizován v souladu s klíčovými strategickými dokumenty v oblasti </w:t>
      </w:r>
      <w:proofErr w:type="spellStart"/>
      <w:r>
        <w:rPr>
          <w:rFonts w:ascii="Arial" w:eastAsia="Arial" w:hAnsi="Arial" w:cs="Arial"/>
        </w:rPr>
        <w:t>VaVaI</w:t>
      </w:r>
      <w:proofErr w:type="spellEnd"/>
      <w:r>
        <w:rPr>
          <w:rFonts w:ascii="Arial" w:eastAsia="Arial" w:hAnsi="Arial" w:cs="Arial"/>
        </w:rPr>
        <w:t xml:space="preserve"> aktuálně platnými v době vyhlašování jednotlivých veřejných soutěží. Zejména se jedná o tyto dokumenty – Inovační strategie České republiky, Národní politika výzkumu, vývoje a inovací České republiky, Národní priority orientovaného výzkumu, experimentálního vývoje a inovací, Strategie regionálního rozvoje České republiky, principy Iniciativy Průmysl 4.0 a další koncepční dokumenty schválené vládou. Program je v souladu s implementací Národní RIS3 strategie a bude tuto strategii naplňovat. TA ČR je jedním z partnerů Systémového projektu, který se zabývá podporou implementace a řízením Národní RIS3. </w:t>
      </w:r>
    </w:p>
    <w:p w14:paraId="19F87511" w14:textId="7D51A0DD" w:rsidR="000A3A15" w:rsidRDefault="001621B6" w:rsidP="00AD3BF0">
      <w:pPr>
        <w:spacing w:after="120" w:line="360" w:lineRule="auto"/>
        <w:ind w:firstLine="426"/>
        <w:jc w:val="both"/>
        <w:rPr>
          <w:ins w:id="29" w:author="TA ČR" w:date="2021-11-18T10:34:00Z"/>
          <w:rFonts w:ascii="Arial" w:eastAsia="Arial" w:hAnsi="Arial" w:cs="Arial"/>
        </w:rPr>
      </w:pPr>
      <w:r>
        <w:rPr>
          <w:rFonts w:ascii="Arial" w:eastAsia="Arial" w:hAnsi="Arial" w:cs="Arial"/>
        </w:rPr>
        <w:t>Program nemá negativní dopad na podnikatelské prostředí, sociální oblast, životní prostředí ani na rovné postavení mužů a žen.</w:t>
      </w:r>
    </w:p>
    <w:p w14:paraId="3F9530A0" w14:textId="22FDA509" w:rsidR="00A20AC4" w:rsidRDefault="00A20AC4" w:rsidP="00AD3BF0">
      <w:pPr>
        <w:spacing w:after="120" w:line="360" w:lineRule="auto"/>
        <w:ind w:firstLine="426"/>
        <w:jc w:val="both"/>
        <w:rPr>
          <w:rFonts w:ascii="Arial" w:eastAsia="Arial" w:hAnsi="Arial" w:cs="Arial"/>
        </w:rPr>
      </w:pPr>
      <w:ins w:id="30" w:author="TA ČR" w:date="2021-11-18T10:34:00Z">
        <w:r>
          <w:rPr>
            <w:rFonts w:ascii="Arial" w:eastAsia="Arial" w:hAnsi="Arial" w:cs="Arial"/>
          </w:rPr>
          <w:t>Aktuální znění návrhu programu SIGMA a přidružených materiálů odpovídá zejména úpravám vycházejících z jednání předsednictva Technologické agentury ČR a předsednictva Rady pro výzkum, vývoj a inovace ze dne 20. října 2021. Z jednání vyplynulo několik zásadních změn oproti původnímu návrhu. Za nejzásadnější poskytovatel považuje změnu maximální výše rozpočtu programu v jednom roce</w:t>
        </w:r>
        <w:r w:rsidR="00B64CC7">
          <w:rPr>
            <w:rFonts w:ascii="Arial" w:eastAsia="Arial" w:hAnsi="Arial" w:cs="Arial"/>
          </w:rPr>
          <w:t>. Dle změny výše rozpočtu, který po úpravě činí 7</w:t>
        </w:r>
        <w:r w:rsidR="00EE3C9D">
          <w:rPr>
            <w:rFonts w:ascii="Arial" w:eastAsia="Arial" w:hAnsi="Arial" w:cs="Arial"/>
          </w:rPr>
          <w:t> </w:t>
        </w:r>
        <w:r w:rsidR="00B64CC7">
          <w:rPr>
            <w:rFonts w:ascii="Arial" w:eastAsia="Arial" w:hAnsi="Arial" w:cs="Arial"/>
          </w:rPr>
          <w:t>140</w:t>
        </w:r>
        <w:r w:rsidR="00EE3C9D">
          <w:rPr>
            <w:rFonts w:ascii="Arial" w:eastAsia="Arial" w:hAnsi="Arial" w:cs="Arial"/>
          </w:rPr>
          <w:t> </w:t>
        </w:r>
        <w:r w:rsidR="00B64CC7">
          <w:rPr>
            <w:rFonts w:ascii="Arial" w:eastAsia="Arial" w:hAnsi="Arial" w:cs="Arial"/>
          </w:rPr>
          <w:t>mil. Kč (podíl ze státního rozpočtu), poskytovatel předpokládá, že budou v roce 2022 vyhlášeny veřejné soutěže v DC1, DC2 a DC3.</w:t>
        </w:r>
        <w:r w:rsidR="007449E0">
          <w:rPr>
            <w:rFonts w:ascii="Arial" w:eastAsia="Arial" w:hAnsi="Arial" w:cs="Arial"/>
          </w:rPr>
          <w:t xml:space="preserve"> S ohledem na analýzy v podkladových materiálech lze předpokládat, že úspěšnost veřejných soutěží programu SIGMA bude výrazně nižší než u veřejných soutěží ostatních programů TA ČR (u některých DC až okolo hranice deseti procent).</w:t>
        </w:r>
      </w:ins>
    </w:p>
    <w:sectPr w:rsidR="00A20A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34520" w14:textId="77777777" w:rsidR="0034455A" w:rsidRDefault="0034455A">
      <w:pPr>
        <w:spacing w:after="0" w:line="240" w:lineRule="auto"/>
      </w:pPr>
      <w:r>
        <w:separator/>
      </w:r>
    </w:p>
  </w:endnote>
  <w:endnote w:type="continuationSeparator" w:id="0">
    <w:p w14:paraId="5867F069" w14:textId="77777777" w:rsidR="0034455A" w:rsidRDefault="0034455A">
      <w:pPr>
        <w:spacing w:after="0" w:line="240" w:lineRule="auto"/>
      </w:pPr>
      <w:r>
        <w:continuationSeparator/>
      </w:r>
    </w:p>
  </w:endnote>
  <w:endnote w:type="continuationNotice" w:id="1">
    <w:p w14:paraId="6BA5E1E0" w14:textId="77777777" w:rsidR="0034455A" w:rsidRDefault="003445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A7FFF" w14:textId="77777777" w:rsidR="000A3A15" w:rsidRDefault="001621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D3BF0">
      <w:rPr>
        <w:noProof/>
        <w:color w:val="000000"/>
      </w:rPr>
      <w:t>1</w:t>
    </w:r>
    <w:r>
      <w:rPr>
        <w:color w:val="000000"/>
      </w:rPr>
      <w:fldChar w:fldCharType="end"/>
    </w:r>
  </w:p>
  <w:p w14:paraId="7D5D047E" w14:textId="77777777" w:rsidR="000A3A15" w:rsidRDefault="000A3A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08B25" w14:textId="77777777" w:rsidR="0034455A" w:rsidRDefault="0034455A">
      <w:pPr>
        <w:spacing w:after="0" w:line="240" w:lineRule="auto"/>
      </w:pPr>
      <w:r>
        <w:separator/>
      </w:r>
    </w:p>
  </w:footnote>
  <w:footnote w:type="continuationSeparator" w:id="0">
    <w:p w14:paraId="04DF2635" w14:textId="77777777" w:rsidR="0034455A" w:rsidRDefault="0034455A">
      <w:pPr>
        <w:spacing w:after="0" w:line="240" w:lineRule="auto"/>
      </w:pPr>
      <w:r>
        <w:continuationSeparator/>
      </w:r>
    </w:p>
  </w:footnote>
  <w:footnote w:type="continuationNotice" w:id="1">
    <w:p w14:paraId="6BD09DCC" w14:textId="77777777" w:rsidR="0034455A" w:rsidRDefault="0034455A">
      <w:pPr>
        <w:spacing w:after="0" w:line="240" w:lineRule="auto"/>
      </w:pPr>
    </w:p>
  </w:footnote>
  <w:footnote w:id="2">
    <w:p w14:paraId="2ADEFDCC" w14:textId="77777777" w:rsidR="000A3A15" w:rsidRDefault="001621B6">
      <w:pPr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 xml:space="preserve"> Půjde o podporu zapojení českých subjektů především do těch Partnerství rámcového programu Horizontu Evropa, které nebude možné podporovat v rámci tzv. resortních programů MPO, MŽP a MD.</w:t>
      </w:r>
    </w:p>
  </w:footnote>
  <w:footnote w:id="3">
    <w:p w14:paraId="47BB38B3" w14:textId="77777777" w:rsidR="000A3A15" w:rsidRDefault="00162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 xml:space="preserve"> Plánované druhy evaluací jsou konkrétně specifikovány v programu a šířeji v analýze řešené problematiky (která je Přílohou 1 předkládaného materiálu).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D9FF7" w14:textId="77777777" w:rsidR="00951BC8" w:rsidRDefault="00951B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24E33"/>
    <w:multiLevelType w:val="multilevel"/>
    <w:tmpl w:val="93443B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AF033E"/>
    <w:multiLevelType w:val="multilevel"/>
    <w:tmpl w:val="33A000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12D2BFD"/>
    <w:multiLevelType w:val="multilevel"/>
    <w:tmpl w:val="803A9F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A15"/>
    <w:rsid w:val="000141B9"/>
    <w:rsid w:val="000A3A15"/>
    <w:rsid w:val="000C62D0"/>
    <w:rsid w:val="00134E1D"/>
    <w:rsid w:val="00154C69"/>
    <w:rsid w:val="001621B6"/>
    <w:rsid w:val="0018653A"/>
    <w:rsid w:val="00223825"/>
    <w:rsid w:val="00313DA1"/>
    <w:rsid w:val="0034455A"/>
    <w:rsid w:val="004028D2"/>
    <w:rsid w:val="00465F61"/>
    <w:rsid w:val="00470096"/>
    <w:rsid w:val="004C1356"/>
    <w:rsid w:val="005F0446"/>
    <w:rsid w:val="00613701"/>
    <w:rsid w:val="007048B4"/>
    <w:rsid w:val="007449E0"/>
    <w:rsid w:val="007B7D13"/>
    <w:rsid w:val="00843BC1"/>
    <w:rsid w:val="008752D6"/>
    <w:rsid w:val="00951BC8"/>
    <w:rsid w:val="009A45F5"/>
    <w:rsid w:val="009C3C84"/>
    <w:rsid w:val="00A20AC4"/>
    <w:rsid w:val="00AD3BF0"/>
    <w:rsid w:val="00B54D6E"/>
    <w:rsid w:val="00B64CC7"/>
    <w:rsid w:val="00C57ECF"/>
    <w:rsid w:val="00C86E0E"/>
    <w:rsid w:val="00E24643"/>
    <w:rsid w:val="00EE3C9D"/>
    <w:rsid w:val="00F6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D2CE"/>
  <w15:docId w15:val="{AFD0D7BD-1FF3-4450-B0BB-D75EEE78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3B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BF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5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1BC8"/>
  </w:style>
  <w:style w:type="paragraph" w:styleId="Revize">
    <w:name w:val="Revision"/>
    <w:hidden/>
    <w:uiPriority w:val="99"/>
    <w:semiHidden/>
    <w:rsid w:val="00951B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2311</Words>
  <Characters>13641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15921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Kmoníček</dc:creator>
  <cp:lastModifiedBy>Václav Kmoníček</cp:lastModifiedBy>
  <cp:revision>1</cp:revision>
  <cp:lastPrinted>2021-11-05T11:28:00Z</cp:lastPrinted>
  <dcterms:created xsi:type="dcterms:W3CDTF">2021-09-09T08:52:00Z</dcterms:created>
  <dcterms:modified xsi:type="dcterms:W3CDTF">2021-11-18T09:35:00Z</dcterms:modified>
</cp:coreProperties>
</file>