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C0" w:rsidRPr="00F05BC0" w:rsidRDefault="00F05BC0" w:rsidP="00F05BC0">
      <w:pPr>
        <w:ind w:left="5760"/>
        <w:rPr>
          <w:rFonts w:ascii="Times New Roman" w:hAnsi="Times New Roman" w:cs="Times New Roman"/>
          <w:sz w:val="24"/>
          <w:szCs w:val="24"/>
        </w:rPr>
      </w:pPr>
      <w:r w:rsidRPr="00F05BC0">
        <w:rPr>
          <w:rFonts w:ascii="Times New Roman" w:hAnsi="Times New Roman" w:cs="Times New Roman"/>
          <w:sz w:val="24"/>
          <w:szCs w:val="24"/>
        </w:rPr>
        <w:t xml:space="preserve">Příloha </w:t>
      </w:r>
    </w:p>
    <w:p w:rsidR="00F05BC0" w:rsidRPr="00F05BC0" w:rsidRDefault="00F05BC0" w:rsidP="00F05BC0">
      <w:pPr>
        <w:ind w:left="5760"/>
        <w:rPr>
          <w:rFonts w:ascii="Times New Roman" w:hAnsi="Times New Roman" w:cs="Times New Roman"/>
          <w:sz w:val="24"/>
          <w:szCs w:val="24"/>
        </w:rPr>
      </w:pPr>
      <w:r w:rsidRPr="00F05BC0">
        <w:rPr>
          <w:rFonts w:ascii="Times New Roman" w:hAnsi="Times New Roman" w:cs="Times New Roman"/>
          <w:sz w:val="24"/>
          <w:szCs w:val="24"/>
        </w:rPr>
        <w:t xml:space="preserve">k dopisu č. j.: </w:t>
      </w:r>
    </w:p>
    <w:p w:rsidR="004E0C75" w:rsidRDefault="004772B7" w:rsidP="000320A0">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w:t>
      </w:r>
      <w:r w:rsidR="000320A0">
        <w:rPr>
          <w:rFonts w:ascii="Times New Roman" w:hAnsi="Times New Roman" w:cs="Times New Roman"/>
          <w:b/>
          <w:sz w:val="28"/>
          <w:szCs w:val="28"/>
        </w:rPr>
        <w:t>Stanovisko Rady pro výzkum, vývoj a inovace ke </w:t>
      </w:r>
      <w:r w:rsidR="004E0C75" w:rsidRPr="004E0C75">
        <w:rPr>
          <w:rFonts w:ascii="Times New Roman" w:hAnsi="Times New Roman" w:cs="Times New Roman"/>
          <w:b/>
          <w:sz w:val="28"/>
          <w:szCs w:val="28"/>
        </w:rPr>
        <w:t>změně programů Technologické agentury České republiky</w:t>
      </w:r>
    </w:p>
    <w:p w:rsidR="00B528CA" w:rsidRDefault="00B528CA" w:rsidP="000320A0">
      <w:pPr>
        <w:ind w:firstLine="0"/>
        <w:jc w:val="center"/>
        <w:rPr>
          <w:rFonts w:ascii="Times New Roman" w:hAnsi="Times New Roman" w:cs="Times New Roman"/>
          <w:b/>
          <w:sz w:val="28"/>
          <w:szCs w:val="28"/>
        </w:rPr>
      </w:pPr>
    </w:p>
    <w:p w:rsidR="000F26A5" w:rsidRDefault="004E0C75" w:rsidP="004E0C75">
      <w:pPr>
        <w:spacing w:after="120"/>
        <w:ind w:firstLine="0"/>
        <w:rPr>
          <w:rFonts w:ascii="Times New Roman" w:hAnsi="Times New Roman" w:cs="Times New Roman"/>
          <w:sz w:val="24"/>
          <w:szCs w:val="24"/>
        </w:rPr>
      </w:pPr>
      <w:r w:rsidRPr="004E0C75">
        <w:rPr>
          <w:rFonts w:ascii="Times New Roman" w:hAnsi="Times New Roman" w:cs="Times New Roman"/>
          <w:sz w:val="24"/>
          <w:szCs w:val="24"/>
        </w:rPr>
        <w:t>Předsedkyně Technologické agentury České republiky</w:t>
      </w:r>
      <w:r>
        <w:rPr>
          <w:rFonts w:ascii="Times New Roman" w:hAnsi="Times New Roman" w:cs="Times New Roman"/>
          <w:sz w:val="24"/>
          <w:szCs w:val="24"/>
        </w:rPr>
        <w:t xml:space="preserve"> (dále jen „TA ČR)</w:t>
      </w:r>
      <w:r w:rsidRPr="004E0C75">
        <w:rPr>
          <w:rFonts w:ascii="Times New Roman" w:hAnsi="Times New Roman" w:cs="Times New Roman"/>
          <w:sz w:val="24"/>
          <w:szCs w:val="24"/>
        </w:rPr>
        <w:t xml:space="preserve"> Ing. Rut Bízková</w:t>
      </w:r>
      <w:r>
        <w:rPr>
          <w:rFonts w:ascii="Times New Roman" w:hAnsi="Times New Roman" w:cs="Times New Roman"/>
          <w:sz w:val="24"/>
          <w:szCs w:val="24"/>
        </w:rPr>
        <w:t xml:space="preserve"> předložila Radě pro výzkum, vývoj a inovace (dále jen „Rada“) pro informaci materiál obsahující</w:t>
      </w:r>
      <w:r w:rsidR="000F26A5">
        <w:rPr>
          <w:rFonts w:ascii="Times New Roman" w:hAnsi="Times New Roman" w:cs="Times New Roman"/>
          <w:sz w:val="24"/>
          <w:szCs w:val="24"/>
        </w:rPr>
        <w:t>:</w:t>
      </w:r>
    </w:p>
    <w:p w:rsidR="004E0C75" w:rsidRDefault="000F26A5" w:rsidP="004E0C75">
      <w:pPr>
        <w:spacing w:after="120"/>
        <w:ind w:firstLine="0"/>
        <w:rPr>
          <w:rFonts w:ascii="Times New Roman" w:hAnsi="Times New Roman" w:cs="Times New Roman"/>
          <w:sz w:val="24"/>
          <w:szCs w:val="24"/>
        </w:rPr>
      </w:pPr>
      <w:r>
        <w:rPr>
          <w:rFonts w:ascii="Times New Roman" w:hAnsi="Times New Roman" w:cs="Times New Roman"/>
          <w:sz w:val="24"/>
          <w:szCs w:val="24"/>
        </w:rPr>
        <w:t>A)</w:t>
      </w:r>
      <w:r w:rsidR="004E0C75">
        <w:rPr>
          <w:rFonts w:ascii="Times New Roman" w:hAnsi="Times New Roman" w:cs="Times New Roman"/>
          <w:sz w:val="24"/>
          <w:szCs w:val="24"/>
        </w:rPr>
        <w:t xml:space="preserve"> změny programů TA ČR v souvislosti </w:t>
      </w:r>
      <w:r w:rsidR="002814AB">
        <w:rPr>
          <w:rFonts w:ascii="Times New Roman" w:hAnsi="Times New Roman" w:cs="Times New Roman"/>
          <w:sz w:val="24"/>
          <w:szCs w:val="24"/>
        </w:rPr>
        <w:t>s novými předpisy</w:t>
      </w:r>
      <w:r w:rsidR="004E0C75">
        <w:rPr>
          <w:rFonts w:ascii="Times New Roman" w:hAnsi="Times New Roman" w:cs="Times New Roman"/>
          <w:sz w:val="24"/>
          <w:szCs w:val="24"/>
        </w:rPr>
        <w:t xml:space="preserve"> Evropské unie v oblasti veřejné podpory.</w:t>
      </w:r>
    </w:p>
    <w:p w:rsidR="002814AB" w:rsidRDefault="000F26A5" w:rsidP="004E0C75">
      <w:pPr>
        <w:spacing w:after="120"/>
        <w:ind w:firstLine="0"/>
        <w:rPr>
          <w:rFonts w:ascii="Times New Roman" w:hAnsi="Times New Roman" w:cs="Times New Roman"/>
          <w:sz w:val="24"/>
          <w:szCs w:val="24"/>
        </w:rPr>
      </w:pPr>
      <w:r>
        <w:rPr>
          <w:rFonts w:ascii="Times New Roman" w:hAnsi="Times New Roman" w:cs="Times New Roman"/>
          <w:sz w:val="24"/>
          <w:szCs w:val="24"/>
        </w:rPr>
        <w:t>B) předložený dokument</w:t>
      </w:r>
      <w:r w:rsidR="002814AB">
        <w:rPr>
          <w:rFonts w:ascii="Times New Roman" w:hAnsi="Times New Roman" w:cs="Times New Roman"/>
          <w:sz w:val="24"/>
          <w:szCs w:val="24"/>
        </w:rPr>
        <w:t xml:space="preserve"> dále obsahuje </w:t>
      </w:r>
      <w:r w:rsidR="0038487D">
        <w:rPr>
          <w:rFonts w:ascii="Times New Roman" w:hAnsi="Times New Roman" w:cs="Times New Roman"/>
          <w:sz w:val="24"/>
          <w:szCs w:val="24"/>
        </w:rPr>
        <w:t>změny v Programu spolupráce v aplikovaném výzkumu a experimentálním vývoji prostřednictvím společných projektů technologických a</w:t>
      </w:r>
      <w:r>
        <w:rPr>
          <w:rFonts w:ascii="Times New Roman" w:hAnsi="Times New Roman" w:cs="Times New Roman"/>
          <w:sz w:val="24"/>
          <w:szCs w:val="24"/>
        </w:rPr>
        <w:t> </w:t>
      </w:r>
      <w:r w:rsidR="0038487D">
        <w:rPr>
          <w:rFonts w:ascii="Times New Roman" w:hAnsi="Times New Roman" w:cs="Times New Roman"/>
          <w:sz w:val="24"/>
          <w:szCs w:val="24"/>
        </w:rPr>
        <w:t xml:space="preserve">inovačních agentur DELTA. </w:t>
      </w:r>
    </w:p>
    <w:p w:rsidR="004E0C75" w:rsidRDefault="000F26A5" w:rsidP="004E0C75">
      <w:pPr>
        <w:spacing w:after="120"/>
        <w:ind w:firstLine="0"/>
        <w:rPr>
          <w:rFonts w:ascii="Times New Roman" w:hAnsi="Times New Roman" w:cs="Times New Roman"/>
          <w:sz w:val="24"/>
          <w:szCs w:val="24"/>
        </w:rPr>
      </w:pPr>
      <w:r>
        <w:rPr>
          <w:rFonts w:ascii="Times New Roman" w:hAnsi="Times New Roman" w:cs="Times New Roman"/>
          <w:sz w:val="24"/>
          <w:szCs w:val="24"/>
        </w:rPr>
        <w:t>Ad A) Z</w:t>
      </w:r>
      <w:r w:rsidR="0038487D">
        <w:rPr>
          <w:rFonts w:ascii="Times New Roman" w:hAnsi="Times New Roman" w:cs="Times New Roman"/>
          <w:sz w:val="24"/>
          <w:szCs w:val="24"/>
        </w:rPr>
        <w:t>měny programů TA ČR jsou navrhovány v souvislosti s:</w:t>
      </w:r>
    </w:p>
    <w:p w:rsidR="004E0C75" w:rsidRDefault="004E0C75" w:rsidP="004E0C75">
      <w:pPr>
        <w:pStyle w:val="Odstavecseseznamem"/>
        <w:numPr>
          <w:ilvl w:val="0"/>
          <w:numId w:val="1"/>
        </w:numPr>
        <w:spacing w:after="120"/>
        <w:rPr>
          <w:rFonts w:ascii="Times New Roman" w:hAnsi="Times New Roman" w:cs="Times New Roman"/>
          <w:sz w:val="24"/>
          <w:szCs w:val="24"/>
        </w:rPr>
      </w:pPr>
      <w:r>
        <w:rPr>
          <w:rFonts w:ascii="Times New Roman" w:hAnsi="Times New Roman" w:cs="Times New Roman"/>
          <w:sz w:val="24"/>
          <w:szCs w:val="24"/>
        </w:rPr>
        <w:t>Nařízení</w:t>
      </w:r>
      <w:r w:rsidR="0038487D">
        <w:rPr>
          <w:rFonts w:ascii="Times New Roman" w:hAnsi="Times New Roman" w:cs="Times New Roman"/>
          <w:sz w:val="24"/>
          <w:szCs w:val="24"/>
        </w:rPr>
        <w:t>m</w:t>
      </w:r>
      <w:r>
        <w:rPr>
          <w:rFonts w:ascii="Times New Roman" w:hAnsi="Times New Roman" w:cs="Times New Roman"/>
          <w:sz w:val="24"/>
          <w:szCs w:val="24"/>
        </w:rPr>
        <w:t xml:space="preserve"> Komise (EU) č. 654 ze dne 17. </w:t>
      </w:r>
      <w:r w:rsidR="002814AB">
        <w:rPr>
          <w:rFonts w:ascii="Times New Roman" w:hAnsi="Times New Roman" w:cs="Times New Roman"/>
          <w:sz w:val="24"/>
          <w:szCs w:val="24"/>
        </w:rPr>
        <w:t>č</w:t>
      </w:r>
      <w:r>
        <w:rPr>
          <w:rFonts w:ascii="Times New Roman" w:hAnsi="Times New Roman" w:cs="Times New Roman"/>
          <w:sz w:val="24"/>
          <w:szCs w:val="24"/>
        </w:rPr>
        <w:t>ervna 2014, kterým se v souladu s články 107 a 108 Smlouvy prohlašují určité kategorie podpory za slučitelné s vnitřním trhem – Úřední věstník Evropské unie L 187, 26. června 2014 (dále jen „Nařízení“)</w:t>
      </w:r>
      <w:r w:rsidR="00D71048">
        <w:rPr>
          <w:rFonts w:ascii="Times New Roman" w:hAnsi="Times New Roman" w:cs="Times New Roman"/>
          <w:sz w:val="24"/>
          <w:szCs w:val="24"/>
        </w:rPr>
        <w:t>,</w:t>
      </w:r>
    </w:p>
    <w:p w:rsidR="00D71048" w:rsidRDefault="00D71048" w:rsidP="004E0C75">
      <w:pPr>
        <w:pStyle w:val="Odstavecseseznamem"/>
        <w:numPr>
          <w:ilvl w:val="0"/>
          <w:numId w:val="1"/>
        </w:numPr>
        <w:spacing w:after="120"/>
        <w:rPr>
          <w:rFonts w:ascii="Times New Roman" w:hAnsi="Times New Roman" w:cs="Times New Roman"/>
          <w:sz w:val="24"/>
          <w:szCs w:val="24"/>
        </w:rPr>
      </w:pPr>
      <w:r>
        <w:rPr>
          <w:rFonts w:ascii="Times New Roman" w:hAnsi="Times New Roman" w:cs="Times New Roman"/>
          <w:sz w:val="24"/>
          <w:szCs w:val="24"/>
        </w:rPr>
        <w:t>Rámce</w:t>
      </w:r>
      <w:r w:rsidR="0038487D">
        <w:rPr>
          <w:rFonts w:ascii="Times New Roman" w:hAnsi="Times New Roman" w:cs="Times New Roman"/>
          <w:sz w:val="24"/>
          <w:szCs w:val="24"/>
        </w:rPr>
        <w:t>m</w:t>
      </w:r>
      <w:r>
        <w:rPr>
          <w:rFonts w:ascii="Times New Roman" w:hAnsi="Times New Roman" w:cs="Times New Roman"/>
          <w:sz w:val="24"/>
          <w:szCs w:val="24"/>
        </w:rPr>
        <w:t xml:space="preserve"> pro státní podporu výzkumu, vývoje a inovací – Úřední věstník Evropské unie C 198, 27. června 2014 (dále jen „Rámec“),</w:t>
      </w:r>
    </w:p>
    <w:p w:rsidR="002814AB" w:rsidRDefault="002814AB" w:rsidP="00D71048">
      <w:pPr>
        <w:spacing w:after="120"/>
        <w:ind w:firstLine="0"/>
        <w:rPr>
          <w:rFonts w:ascii="Times New Roman" w:hAnsi="Times New Roman" w:cs="Times New Roman"/>
          <w:sz w:val="24"/>
          <w:szCs w:val="24"/>
        </w:rPr>
      </w:pPr>
      <w:r>
        <w:rPr>
          <w:rFonts w:ascii="Times New Roman" w:hAnsi="Times New Roman" w:cs="Times New Roman"/>
          <w:sz w:val="24"/>
          <w:szCs w:val="24"/>
        </w:rPr>
        <w:t>Pro režimy podpor vyňaté podle Nařízení Komise (ES) č. 800/2008 ze dne 6. srpna 2008</w:t>
      </w:r>
      <w:r>
        <w:rPr>
          <w:rStyle w:val="Znakapoznpodarou"/>
          <w:rFonts w:ascii="Times New Roman" w:hAnsi="Times New Roman" w:cs="Times New Roman"/>
          <w:sz w:val="24"/>
          <w:szCs w:val="24"/>
        </w:rPr>
        <w:footnoteReference w:id="1"/>
      </w:r>
      <w:r w:rsidR="0038487D">
        <w:rPr>
          <w:rFonts w:ascii="Times New Roman" w:hAnsi="Times New Roman" w:cs="Times New Roman"/>
          <w:sz w:val="24"/>
          <w:szCs w:val="24"/>
        </w:rPr>
        <w:t xml:space="preserve">platí přechodné období, které </w:t>
      </w:r>
      <w:r w:rsidR="00D71048">
        <w:rPr>
          <w:rFonts w:ascii="Times New Roman" w:hAnsi="Times New Roman" w:cs="Times New Roman"/>
          <w:sz w:val="24"/>
          <w:szCs w:val="24"/>
        </w:rPr>
        <w:t>končí k 31. prosinci 2014</w:t>
      </w:r>
      <w:r>
        <w:rPr>
          <w:rFonts w:ascii="Times New Roman" w:hAnsi="Times New Roman" w:cs="Times New Roman"/>
          <w:sz w:val="24"/>
          <w:szCs w:val="24"/>
        </w:rPr>
        <w:t>.</w:t>
      </w:r>
      <w:r w:rsidR="00D71048">
        <w:rPr>
          <w:rFonts w:ascii="Times New Roman" w:hAnsi="Times New Roman" w:cs="Times New Roman"/>
          <w:sz w:val="24"/>
          <w:szCs w:val="24"/>
        </w:rPr>
        <w:t xml:space="preserve"> </w:t>
      </w:r>
    </w:p>
    <w:p w:rsidR="00D71048" w:rsidRDefault="002814AB" w:rsidP="00D71048">
      <w:pPr>
        <w:spacing w:after="120"/>
        <w:ind w:firstLine="0"/>
        <w:rPr>
          <w:rFonts w:ascii="Times New Roman" w:hAnsi="Times New Roman" w:cs="Times New Roman"/>
          <w:sz w:val="24"/>
          <w:szCs w:val="24"/>
        </w:rPr>
      </w:pPr>
      <w:r>
        <w:rPr>
          <w:rFonts w:ascii="Times New Roman" w:hAnsi="Times New Roman" w:cs="Times New Roman"/>
          <w:sz w:val="24"/>
          <w:szCs w:val="24"/>
        </w:rPr>
        <w:t xml:space="preserve">V průvodním dopise </w:t>
      </w:r>
      <w:r w:rsidR="0038487D">
        <w:rPr>
          <w:rFonts w:ascii="Times New Roman" w:hAnsi="Times New Roman" w:cs="Times New Roman"/>
          <w:sz w:val="24"/>
          <w:szCs w:val="24"/>
        </w:rPr>
        <w:t>k materiálu je uvedeno</w:t>
      </w:r>
      <w:r>
        <w:rPr>
          <w:rFonts w:ascii="Times New Roman" w:hAnsi="Times New Roman" w:cs="Times New Roman"/>
          <w:sz w:val="24"/>
          <w:szCs w:val="24"/>
        </w:rPr>
        <w:t>, že se jedná o z</w:t>
      </w:r>
      <w:r w:rsidR="00D71048">
        <w:rPr>
          <w:rFonts w:ascii="Times New Roman" w:hAnsi="Times New Roman" w:cs="Times New Roman"/>
          <w:sz w:val="24"/>
          <w:szCs w:val="24"/>
        </w:rPr>
        <w:t>měny</w:t>
      </w:r>
      <w:r>
        <w:rPr>
          <w:rFonts w:ascii="Times New Roman" w:hAnsi="Times New Roman" w:cs="Times New Roman"/>
          <w:sz w:val="24"/>
          <w:szCs w:val="24"/>
        </w:rPr>
        <w:t xml:space="preserve"> v programech TA ČR</w:t>
      </w:r>
      <w:r w:rsidR="00D71048">
        <w:rPr>
          <w:rFonts w:ascii="Times New Roman" w:hAnsi="Times New Roman" w:cs="Times New Roman"/>
          <w:sz w:val="24"/>
          <w:szCs w:val="24"/>
        </w:rPr>
        <w:t>, které nepodléhají schválení vládou podle § 5 odst. 3 zákona č. 130/2002 Sb., o podpoře výzkumu, experimentálního vývoje a inovací z veřejných prostředků a o změně některých souvisejících zákonů (zákon o podpoře výzkumu, experimentálního vývoje a inovací), ve z</w:t>
      </w:r>
      <w:r w:rsidR="00056437">
        <w:rPr>
          <w:rFonts w:ascii="Times New Roman" w:hAnsi="Times New Roman" w:cs="Times New Roman"/>
          <w:sz w:val="24"/>
          <w:szCs w:val="24"/>
        </w:rPr>
        <w:t>n</w:t>
      </w:r>
      <w:r w:rsidR="00D71048">
        <w:rPr>
          <w:rFonts w:ascii="Times New Roman" w:hAnsi="Times New Roman" w:cs="Times New Roman"/>
          <w:sz w:val="24"/>
          <w:szCs w:val="24"/>
        </w:rPr>
        <w:t>ění pozdějších předpisů.</w:t>
      </w:r>
    </w:p>
    <w:p w:rsidR="00056437" w:rsidRDefault="00056437" w:rsidP="00D71048">
      <w:pPr>
        <w:spacing w:after="120"/>
        <w:ind w:firstLine="0"/>
        <w:rPr>
          <w:rFonts w:ascii="Times New Roman" w:hAnsi="Times New Roman" w:cs="Times New Roman"/>
          <w:sz w:val="24"/>
          <w:szCs w:val="24"/>
        </w:rPr>
      </w:pPr>
      <w:r>
        <w:rPr>
          <w:rFonts w:ascii="Times New Roman" w:hAnsi="Times New Roman" w:cs="Times New Roman"/>
          <w:sz w:val="24"/>
          <w:szCs w:val="24"/>
        </w:rPr>
        <w:t>Předkládány jsou změny u těchto programů:</w:t>
      </w:r>
    </w:p>
    <w:p w:rsidR="00056437" w:rsidRDefault="00056437"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Program na podporu aplikovaného výzkumu a experimentálního vývoje ALFA, který byl schválen usnesením vlády ze dne 8. února 2010 č. 121,</w:t>
      </w:r>
    </w:p>
    <w:p w:rsidR="00056437" w:rsidRDefault="00056437"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Změna Programu Technologické agentury České republiky na podporu aplikovaného výzkumu a experimentálního vývoje ALFA</w:t>
      </w:r>
      <w:r w:rsidR="005E5522">
        <w:rPr>
          <w:rFonts w:ascii="Times New Roman" w:hAnsi="Times New Roman" w:cs="Times New Roman"/>
          <w:sz w:val="24"/>
          <w:szCs w:val="24"/>
        </w:rPr>
        <w:t xml:space="preserve">, která byla </w:t>
      </w:r>
      <w:r>
        <w:rPr>
          <w:rFonts w:ascii="Times New Roman" w:hAnsi="Times New Roman" w:cs="Times New Roman"/>
          <w:sz w:val="24"/>
          <w:szCs w:val="24"/>
        </w:rPr>
        <w:t>schválen</w:t>
      </w:r>
      <w:r w:rsidR="005E5522">
        <w:rPr>
          <w:rFonts w:ascii="Times New Roman" w:hAnsi="Times New Roman" w:cs="Times New Roman"/>
          <w:sz w:val="24"/>
          <w:szCs w:val="24"/>
        </w:rPr>
        <w:t>a</w:t>
      </w:r>
      <w:r>
        <w:rPr>
          <w:rFonts w:ascii="Times New Roman" w:hAnsi="Times New Roman" w:cs="Times New Roman"/>
          <w:sz w:val="24"/>
          <w:szCs w:val="24"/>
        </w:rPr>
        <w:t xml:space="preserve"> usnesením vlády ze</w:t>
      </w:r>
      <w:r w:rsidR="005E5522">
        <w:rPr>
          <w:rFonts w:ascii="Times New Roman" w:hAnsi="Times New Roman" w:cs="Times New Roman"/>
          <w:sz w:val="24"/>
          <w:szCs w:val="24"/>
        </w:rPr>
        <w:t> </w:t>
      </w:r>
      <w:r>
        <w:rPr>
          <w:rFonts w:ascii="Times New Roman" w:hAnsi="Times New Roman" w:cs="Times New Roman"/>
          <w:sz w:val="24"/>
          <w:szCs w:val="24"/>
        </w:rPr>
        <w:t xml:space="preserve">dne 28. </w:t>
      </w:r>
      <w:r w:rsidR="00F817D2">
        <w:rPr>
          <w:rFonts w:ascii="Times New Roman" w:hAnsi="Times New Roman" w:cs="Times New Roman"/>
          <w:sz w:val="24"/>
          <w:szCs w:val="24"/>
        </w:rPr>
        <w:t>s</w:t>
      </w:r>
      <w:r>
        <w:rPr>
          <w:rFonts w:ascii="Times New Roman" w:hAnsi="Times New Roman" w:cs="Times New Roman"/>
          <w:sz w:val="24"/>
          <w:szCs w:val="24"/>
        </w:rPr>
        <w:t>rpna 2013 č. 669,</w:t>
      </w:r>
    </w:p>
    <w:p w:rsidR="00056437"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 xml:space="preserve">Program Technologické agentury České republiky na podporu rozvoje dlouhodobé spolupráce ve výzkumu, vývoji a inovacích mezi veřejným a soukromým sektorem Centra kompetence, který byl schválen usnesením vlády ze dne </w:t>
      </w:r>
      <w:r w:rsidR="005E5522">
        <w:rPr>
          <w:rFonts w:ascii="Times New Roman" w:hAnsi="Times New Roman" w:cs="Times New Roman"/>
          <w:sz w:val="24"/>
          <w:szCs w:val="24"/>
        </w:rPr>
        <w:t>19.</w:t>
      </w:r>
      <w:r>
        <w:rPr>
          <w:rFonts w:ascii="Times New Roman" w:hAnsi="Times New Roman" w:cs="Times New Roman"/>
          <w:sz w:val="24"/>
          <w:szCs w:val="24"/>
        </w:rPr>
        <w:t xml:space="preserve"> </w:t>
      </w:r>
      <w:r w:rsidR="005E5522">
        <w:rPr>
          <w:rFonts w:ascii="Times New Roman" w:hAnsi="Times New Roman" w:cs="Times New Roman"/>
          <w:sz w:val="24"/>
          <w:szCs w:val="24"/>
        </w:rPr>
        <w:t>ledna</w:t>
      </w:r>
      <w:r>
        <w:rPr>
          <w:rFonts w:ascii="Times New Roman" w:hAnsi="Times New Roman" w:cs="Times New Roman"/>
          <w:sz w:val="24"/>
          <w:szCs w:val="24"/>
        </w:rPr>
        <w:t xml:space="preserve"> 201</w:t>
      </w:r>
      <w:r w:rsidR="005E5522">
        <w:rPr>
          <w:rFonts w:ascii="Times New Roman" w:hAnsi="Times New Roman" w:cs="Times New Roman"/>
          <w:sz w:val="24"/>
          <w:szCs w:val="24"/>
        </w:rPr>
        <w:t>1</w:t>
      </w:r>
      <w:r>
        <w:rPr>
          <w:rFonts w:ascii="Times New Roman" w:hAnsi="Times New Roman" w:cs="Times New Roman"/>
          <w:sz w:val="24"/>
          <w:szCs w:val="24"/>
        </w:rPr>
        <w:t xml:space="preserve"> č. </w:t>
      </w:r>
      <w:r w:rsidR="005E5522">
        <w:rPr>
          <w:rFonts w:ascii="Times New Roman" w:hAnsi="Times New Roman" w:cs="Times New Roman"/>
          <w:sz w:val="24"/>
          <w:szCs w:val="24"/>
        </w:rPr>
        <w:t>55</w:t>
      </w:r>
      <w:r>
        <w:rPr>
          <w:rFonts w:ascii="Times New Roman" w:hAnsi="Times New Roman" w:cs="Times New Roman"/>
          <w:sz w:val="24"/>
          <w:szCs w:val="24"/>
        </w:rPr>
        <w:t>,</w:t>
      </w:r>
    </w:p>
    <w:p w:rsidR="005E5522" w:rsidRDefault="005E5522"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Změna programu Technologické agentury České republiky na podporu rozvoje dlouhodobé spolupráce ve výzkumu, vývoji a inovacích mezi veřejným a soukromým sektorem Centra kompetence, který byl schválen usnesením vlády ze dne 27. února 2013 č. 146,</w:t>
      </w:r>
    </w:p>
    <w:p w:rsidR="00697D2D"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lastRenderedPageBreak/>
        <w:t>Program aplikovaného výzkumu, experimentálního vývoje a ino</w:t>
      </w:r>
      <w:r w:rsidR="003E58DB">
        <w:rPr>
          <w:rFonts w:ascii="Times New Roman" w:hAnsi="Times New Roman" w:cs="Times New Roman"/>
          <w:sz w:val="24"/>
          <w:szCs w:val="24"/>
        </w:rPr>
        <w:t>v</w:t>
      </w:r>
      <w:r>
        <w:rPr>
          <w:rFonts w:ascii="Times New Roman" w:hAnsi="Times New Roman" w:cs="Times New Roman"/>
          <w:sz w:val="24"/>
          <w:szCs w:val="24"/>
        </w:rPr>
        <w:t>ací GA</w:t>
      </w:r>
      <w:r w:rsidR="003E58DB">
        <w:rPr>
          <w:rFonts w:ascii="Times New Roman" w:hAnsi="Times New Roman" w:cs="Times New Roman"/>
          <w:sz w:val="24"/>
          <w:szCs w:val="24"/>
        </w:rPr>
        <w:t>M</w:t>
      </w:r>
      <w:r>
        <w:rPr>
          <w:rFonts w:ascii="Times New Roman" w:hAnsi="Times New Roman" w:cs="Times New Roman"/>
          <w:sz w:val="24"/>
          <w:szCs w:val="24"/>
        </w:rPr>
        <w:t>A, který byl schvá</w:t>
      </w:r>
      <w:r w:rsidR="003E58DB">
        <w:rPr>
          <w:rFonts w:ascii="Times New Roman" w:hAnsi="Times New Roman" w:cs="Times New Roman"/>
          <w:sz w:val="24"/>
          <w:szCs w:val="24"/>
        </w:rPr>
        <w:t>l</w:t>
      </w:r>
      <w:r>
        <w:rPr>
          <w:rFonts w:ascii="Times New Roman" w:hAnsi="Times New Roman" w:cs="Times New Roman"/>
          <w:sz w:val="24"/>
          <w:szCs w:val="24"/>
        </w:rPr>
        <w:t xml:space="preserve">en usnesením vlády z dne 12. </w:t>
      </w:r>
      <w:r w:rsidR="005E5522">
        <w:rPr>
          <w:rFonts w:ascii="Times New Roman" w:hAnsi="Times New Roman" w:cs="Times New Roman"/>
          <w:sz w:val="24"/>
          <w:szCs w:val="24"/>
        </w:rPr>
        <w:t>č</w:t>
      </w:r>
      <w:r>
        <w:rPr>
          <w:rFonts w:ascii="Times New Roman" w:hAnsi="Times New Roman" w:cs="Times New Roman"/>
          <w:sz w:val="24"/>
          <w:szCs w:val="24"/>
        </w:rPr>
        <w:t>ervna 2013 č. 455</w:t>
      </w:r>
      <w:r w:rsidR="005E5522">
        <w:rPr>
          <w:rFonts w:ascii="Times New Roman" w:hAnsi="Times New Roman" w:cs="Times New Roman"/>
          <w:sz w:val="24"/>
          <w:szCs w:val="24"/>
        </w:rPr>
        <w:t>,</w:t>
      </w:r>
    </w:p>
    <w:p w:rsidR="007835AD" w:rsidRPr="007835AD" w:rsidRDefault="007835AD" w:rsidP="007835AD">
      <w:pPr>
        <w:pStyle w:val="Odstavecseseznamem"/>
        <w:numPr>
          <w:ilvl w:val="0"/>
          <w:numId w:val="2"/>
        </w:numPr>
        <w:spacing w:after="120"/>
        <w:ind w:left="714" w:hanging="357"/>
        <w:rPr>
          <w:rFonts w:ascii="Times New Roman" w:hAnsi="Times New Roman" w:cs="Times New Roman"/>
          <w:sz w:val="24"/>
          <w:szCs w:val="24"/>
        </w:rPr>
      </w:pPr>
      <w:r w:rsidRPr="007835AD">
        <w:rPr>
          <w:rFonts w:ascii="Times New Roman" w:hAnsi="Times New Roman" w:cs="Times New Roman"/>
          <w:sz w:val="24"/>
          <w:szCs w:val="24"/>
        </w:rPr>
        <w:t>Program podpory spolupráce v aplikovaném výzkumu a experimentálním vývoji prostřednictvím společných projektů technologických a inovačních agentur DELTA, který byl schválen usnesením vlády ze dne 28. srpna 2013 č. 668 – v tomto programu byly provedeny další úpravy, které nepodléhají schválení vládou dle § 5 odst. 3 zákona o podpoře výzkumu, experimentálního vývoje a inovací,</w:t>
      </w:r>
    </w:p>
    <w:p w:rsidR="00697D2D"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Program podpory spolupráce v aplikovaném výzkumu a e</w:t>
      </w:r>
      <w:r w:rsidR="005E5522">
        <w:rPr>
          <w:rFonts w:ascii="Times New Roman" w:hAnsi="Times New Roman" w:cs="Times New Roman"/>
          <w:sz w:val="24"/>
          <w:szCs w:val="24"/>
        </w:rPr>
        <w:t>x</w:t>
      </w:r>
      <w:r>
        <w:rPr>
          <w:rFonts w:ascii="Times New Roman" w:hAnsi="Times New Roman" w:cs="Times New Roman"/>
          <w:sz w:val="24"/>
          <w:szCs w:val="24"/>
        </w:rPr>
        <w:t>perimentálním vývoji EPSILON, který byl schvá</w:t>
      </w:r>
      <w:r w:rsidR="005E5522">
        <w:rPr>
          <w:rFonts w:ascii="Times New Roman" w:hAnsi="Times New Roman" w:cs="Times New Roman"/>
          <w:sz w:val="24"/>
          <w:szCs w:val="24"/>
        </w:rPr>
        <w:t>l</w:t>
      </w:r>
      <w:r>
        <w:rPr>
          <w:rFonts w:ascii="Times New Roman" w:hAnsi="Times New Roman" w:cs="Times New Roman"/>
          <w:sz w:val="24"/>
          <w:szCs w:val="24"/>
        </w:rPr>
        <w:t xml:space="preserve">en usnesením vlády ze dne 18. </w:t>
      </w:r>
      <w:r w:rsidR="005E5522">
        <w:rPr>
          <w:rFonts w:ascii="Times New Roman" w:hAnsi="Times New Roman" w:cs="Times New Roman"/>
          <w:sz w:val="24"/>
          <w:szCs w:val="24"/>
        </w:rPr>
        <w:t>p</w:t>
      </w:r>
      <w:r>
        <w:rPr>
          <w:rFonts w:ascii="Times New Roman" w:hAnsi="Times New Roman" w:cs="Times New Roman"/>
          <w:sz w:val="24"/>
          <w:szCs w:val="24"/>
        </w:rPr>
        <w:t>rosince 2013 č. 987,</w:t>
      </w:r>
    </w:p>
    <w:p w:rsidR="005E5522"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Program na podporu aplikovaného společenskovědního výzkumu a experimentálního vývoje OMEGA, k</w:t>
      </w:r>
      <w:r w:rsidR="005E5522">
        <w:rPr>
          <w:rFonts w:ascii="Times New Roman" w:hAnsi="Times New Roman" w:cs="Times New Roman"/>
          <w:sz w:val="24"/>
          <w:szCs w:val="24"/>
        </w:rPr>
        <w:t>t</w:t>
      </w:r>
      <w:r>
        <w:rPr>
          <w:rFonts w:ascii="Times New Roman" w:hAnsi="Times New Roman" w:cs="Times New Roman"/>
          <w:sz w:val="24"/>
          <w:szCs w:val="24"/>
        </w:rPr>
        <w:t>erý byl schvá</w:t>
      </w:r>
      <w:r w:rsidR="005E5522">
        <w:rPr>
          <w:rFonts w:ascii="Times New Roman" w:hAnsi="Times New Roman" w:cs="Times New Roman"/>
          <w:sz w:val="24"/>
          <w:szCs w:val="24"/>
        </w:rPr>
        <w:t>l</w:t>
      </w:r>
      <w:r>
        <w:rPr>
          <w:rFonts w:ascii="Times New Roman" w:hAnsi="Times New Roman" w:cs="Times New Roman"/>
          <w:sz w:val="24"/>
          <w:szCs w:val="24"/>
        </w:rPr>
        <w:t xml:space="preserve">en usnesením vlády ze dne 19. </w:t>
      </w:r>
      <w:r w:rsidR="005E5522">
        <w:rPr>
          <w:rFonts w:ascii="Times New Roman" w:hAnsi="Times New Roman" w:cs="Times New Roman"/>
          <w:sz w:val="24"/>
          <w:szCs w:val="24"/>
        </w:rPr>
        <w:t>l</w:t>
      </w:r>
      <w:r>
        <w:rPr>
          <w:rFonts w:ascii="Times New Roman" w:hAnsi="Times New Roman" w:cs="Times New Roman"/>
          <w:sz w:val="24"/>
          <w:szCs w:val="24"/>
        </w:rPr>
        <w:t>edna 2011 č. 56</w:t>
      </w:r>
      <w:r w:rsidR="007835AD">
        <w:rPr>
          <w:rFonts w:ascii="Times New Roman" w:hAnsi="Times New Roman" w:cs="Times New Roman"/>
          <w:sz w:val="24"/>
          <w:szCs w:val="24"/>
        </w:rPr>
        <w:t>.</w:t>
      </w:r>
    </w:p>
    <w:p w:rsidR="004E0C75" w:rsidRDefault="004E0C75" w:rsidP="004E0C75">
      <w:pPr>
        <w:ind w:firstLine="0"/>
        <w:rPr>
          <w:rFonts w:ascii="Times New Roman" w:hAnsi="Times New Roman" w:cs="Times New Roman"/>
          <w:sz w:val="24"/>
          <w:szCs w:val="24"/>
        </w:rPr>
      </w:pPr>
    </w:p>
    <w:p w:rsidR="007835AD" w:rsidRPr="000F26A5" w:rsidRDefault="007835AD" w:rsidP="004E0C75">
      <w:pPr>
        <w:ind w:firstLine="0"/>
        <w:rPr>
          <w:rFonts w:ascii="Times New Roman" w:hAnsi="Times New Roman" w:cs="Times New Roman"/>
          <w:sz w:val="24"/>
          <w:szCs w:val="24"/>
          <w:u w:val="single"/>
        </w:rPr>
      </w:pPr>
      <w:r w:rsidRPr="000F26A5">
        <w:rPr>
          <w:rFonts w:ascii="Times New Roman" w:hAnsi="Times New Roman" w:cs="Times New Roman"/>
          <w:sz w:val="24"/>
          <w:szCs w:val="24"/>
          <w:u w:val="single"/>
        </w:rPr>
        <w:t xml:space="preserve">Změny </w:t>
      </w:r>
      <w:r w:rsidR="002239CA">
        <w:rPr>
          <w:rFonts w:ascii="Times New Roman" w:hAnsi="Times New Roman" w:cs="Times New Roman"/>
          <w:sz w:val="24"/>
          <w:szCs w:val="24"/>
          <w:u w:val="single"/>
        </w:rPr>
        <w:t>v P</w:t>
      </w:r>
      <w:r w:rsidRPr="000F26A5">
        <w:rPr>
          <w:rFonts w:ascii="Times New Roman" w:hAnsi="Times New Roman" w:cs="Times New Roman"/>
          <w:sz w:val="24"/>
          <w:szCs w:val="24"/>
          <w:u w:val="single"/>
        </w:rPr>
        <w:t>rogram</w:t>
      </w:r>
      <w:r w:rsidR="002239CA">
        <w:rPr>
          <w:rFonts w:ascii="Times New Roman" w:hAnsi="Times New Roman" w:cs="Times New Roman"/>
          <w:sz w:val="24"/>
          <w:szCs w:val="24"/>
          <w:u w:val="single"/>
        </w:rPr>
        <w:t>ech</w:t>
      </w:r>
      <w:r w:rsidRPr="000F26A5">
        <w:rPr>
          <w:rFonts w:ascii="Times New Roman" w:hAnsi="Times New Roman" w:cs="Times New Roman"/>
          <w:sz w:val="24"/>
          <w:szCs w:val="24"/>
          <w:u w:val="single"/>
        </w:rPr>
        <w:t>, které se váží na nové předpisy EU:</w:t>
      </w:r>
    </w:p>
    <w:p w:rsidR="004E0C75" w:rsidRDefault="004E0C75" w:rsidP="006577FA">
      <w:pPr>
        <w:ind w:firstLine="0"/>
        <w:rPr>
          <w:rFonts w:ascii="Times New Roman" w:hAnsi="Times New Roman" w:cs="Times New Roman"/>
          <w:sz w:val="24"/>
          <w:szCs w:val="24"/>
        </w:rPr>
      </w:pPr>
    </w:p>
    <w:p w:rsidR="00456EAC" w:rsidRDefault="001D13EC" w:rsidP="001D13EC">
      <w:pPr>
        <w:pStyle w:val="Odstavecseseznamem"/>
        <w:numPr>
          <w:ilvl w:val="0"/>
          <w:numId w:val="4"/>
        </w:numPr>
        <w:ind w:left="709" w:hanging="283"/>
        <w:rPr>
          <w:rFonts w:ascii="Times New Roman" w:hAnsi="Times New Roman" w:cs="Times New Roman"/>
          <w:sz w:val="24"/>
          <w:szCs w:val="24"/>
        </w:rPr>
      </w:pPr>
      <w:r>
        <w:rPr>
          <w:rFonts w:ascii="Times New Roman" w:hAnsi="Times New Roman" w:cs="Times New Roman"/>
          <w:sz w:val="24"/>
          <w:szCs w:val="24"/>
        </w:rPr>
        <w:t>Z</w:t>
      </w:r>
      <w:r w:rsidR="00456EAC">
        <w:rPr>
          <w:rFonts w:ascii="Times New Roman" w:hAnsi="Times New Roman" w:cs="Times New Roman"/>
          <w:sz w:val="24"/>
          <w:szCs w:val="24"/>
        </w:rPr>
        <w:t> program</w:t>
      </w:r>
      <w:r>
        <w:rPr>
          <w:rFonts w:ascii="Times New Roman" w:hAnsi="Times New Roman" w:cs="Times New Roman"/>
          <w:sz w:val="24"/>
          <w:szCs w:val="24"/>
        </w:rPr>
        <w:t>ů</w:t>
      </w:r>
      <w:r w:rsidR="00456EAC">
        <w:rPr>
          <w:rFonts w:ascii="Times New Roman" w:hAnsi="Times New Roman" w:cs="Times New Roman"/>
          <w:sz w:val="24"/>
          <w:szCs w:val="24"/>
        </w:rPr>
        <w:t xml:space="preserve"> byly vypuštěny názvy původních předpisů ES o veřejné podpoře a</w:t>
      </w:r>
      <w:r>
        <w:rPr>
          <w:rFonts w:ascii="Times New Roman" w:hAnsi="Times New Roman" w:cs="Times New Roman"/>
          <w:sz w:val="24"/>
          <w:szCs w:val="24"/>
        </w:rPr>
        <w:t> </w:t>
      </w:r>
      <w:r w:rsidR="00456EAC">
        <w:rPr>
          <w:rFonts w:ascii="Times New Roman" w:hAnsi="Times New Roman" w:cs="Times New Roman"/>
          <w:sz w:val="24"/>
          <w:szCs w:val="24"/>
        </w:rPr>
        <w:t>vloženy názvy nových předpisů EU o veřejné podpoře.</w:t>
      </w:r>
    </w:p>
    <w:p w:rsidR="00813BD1" w:rsidRPr="00196847" w:rsidRDefault="00196847" w:rsidP="00196847">
      <w:pPr>
        <w:pStyle w:val="Odstavecseseznamem"/>
        <w:numPr>
          <w:ilvl w:val="0"/>
          <w:numId w:val="4"/>
        </w:numPr>
        <w:ind w:left="709" w:hanging="283"/>
        <w:rPr>
          <w:rFonts w:ascii="Times New Roman" w:hAnsi="Times New Roman" w:cs="Times New Roman"/>
          <w:sz w:val="24"/>
          <w:szCs w:val="24"/>
        </w:rPr>
      </w:pPr>
      <w:r w:rsidRPr="00196847">
        <w:rPr>
          <w:rFonts w:ascii="Times New Roman" w:hAnsi="Times New Roman" w:cs="Times New Roman"/>
          <w:sz w:val="24"/>
          <w:szCs w:val="24"/>
        </w:rPr>
        <w:t>Nařízení se p</w:t>
      </w:r>
      <w:r w:rsidR="006577FA" w:rsidRPr="00196847">
        <w:rPr>
          <w:rFonts w:ascii="Times New Roman" w:hAnsi="Times New Roman" w:cs="Times New Roman"/>
          <w:sz w:val="24"/>
          <w:szCs w:val="24"/>
        </w:rPr>
        <w:t>odle čl. 1</w:t>
      </w:r>
      <w:r w:rsidR="001D13EC" w:rsidRPr="00196847">
        <w:rPr>
          <w:rFonts w:ascii="Times New Roman" w:hAnsi="Times New Roman" w:cs="Times New Roman"/>
          <w:sz w:val="24"/>
          <w:szCs w:val="24"/>
        </w:rPr>
        <w:t xml:space="preserve"> odst. 4 písm. a) </w:t>
      </w:r>
      <w:r w:rsidR="00813BD1" w:rsidRPr="00196847">
        <w:rPr>
          <w:rFonts w:ascii="Times New Roman" w:hAnsi="Times New Roman" w:cs="Times New Roman"/>
          <w:sz w:val="24"/>
          <w:szCs w:val="24"/>
        </w:rPr>
        <w:t>nepoužije na režimy podpory, které výsl</w:t>
      </w:r>
      <w:r w:rsidR="005370E8" w:rsidRPr="00196847">
        <w:rPr>
          <w:rFonts w:ascii="Times New Roman" w:hAnsi="Times New Roman" w:cs="Times New Roman"/>
          <w:sz w:val="24"/>
          <w:szCs w:val="24"/>
        </w:rPr>
        <w:t>o</w:t>
      </w:r>
      <w:r w:rsidR="00813BD1" w:rsidRPr="00196847">
        <w:rPr>
          <w:rFonts w:ascii="Times New Roman" w:hAnsi="Times New Roman" w:cs="Times New Roman"/>
          <w:sz w:val="24"/>
          <w:szCs w:val="24"/>
        </w:rPr>
        <w:t>vně nevylučují vyplacení jednotlivé podpory ve prospěch podniku, vůči němuž byl v návaznosti na rozhodnutí Komise, jímž je podpora prohlášena</w:t>
      </w:r>
      <w:r w:rsidR="006B6523" w:rsidRPr="00196847">
        <w:rPr>
          <w:rFonts w:ascii="Times New Roman" w:hAnsi="Times New Roman" w:cs="Times New Roman"/>
          <w:sz w:val="24"/>
          <w:szCs w:val="24"/>
        </w:rPr>
        <w:t xml:space="preserve"> za</w:t>
      </w:r>
      <w:r w:rsidRPr="00196847">
        <w:rPr>
          <w:rFonts w:ascii="Times New Roman" w:hAnsi="Times New Roman" w:cs="Times New Roman"/>
          <w:sz w:val="24"/>
          <w:szCs w:val="24"/>
        </w:rPr>
        <w:t> </w:t>
      </w:r>
      <w:r w:rsidR="006B6523" w:rsidRPr="00196847">
        <w:rPr>
          <w:rFonts w:ascii="Times New Roman" w:hAnsi="Times New Roman" w:cs="Times New Roman"/>
          <w:sz w:val="24"/>
          <w:szCs w:val="24"/>
        </w:rPr>
        <w:t>protiprávní a</w:t>
      </w:r>
      <w:r w:rsidRPr="00196847">
        <w:rPr>
          <w:rFonts w:ascii="Times New Roman" w:hAnsi="Times New Roman" w:cs="Times New Roman"/>
          <w:sz w:val="24"/>
          <w:szCs w:val="24"/>
        </w:rPr>
        <w:t> </w:t>
      </w:r>
      <w:r w:rsidR="006B6523" w:rsidRPr="00196847">
        <w:rPr>
          <w:rFonts w:ascii="Times New Roman" w:hAnsi="Times New Roman" w:cs="Times New Roman"/>
          <w:sz w:val="24"/>
          <w:szCs w:val="24"/>
        </w:rPr>
        <w:t>neslučitelnou s vnitřním trhem, vystaven inkasní příkaz: výjimku představují režimy podpory na náhradu škod způsobených některými přírodními pohromami.</w:t>
      </w:r>
    </w:p>
    <w:p w:rsidR="006577FA" w:rsidRDefault="00873EDB" w:rsidP="001D13EC">
      <w:pPr>
        <w:pStyle w:val="Odstavecseseznamem"/>
        <w:numPr>
          <w:ilvl w:val="0"/>
          <w:numId w:val="4"/>
        </w:numPr>
        <w:ind w:left="709" w:hanging="283"/>
        <w:rPr>
          <w:rFonts w:ascii="Times New Roman" w:hAnsi="Times New Roman" w:cs="Times New Roman"/>
          <w:sz w:val="24"/>
          <w:szCs w:val="24"/>
        </w:rPr>
      </w:pPr>
      <w:r w:rsidRPr="001D13EC">
        <w:rPr>
          <w:rFonts w:ascii="Times New Roman" w:hAnsi="Times New Roman" w:cs="Times New Roman"/>
          <w:sz w:val="24"/>
          <w:szCs w:val="24"/>
        </w:rPr>
        <w:t xml:space="preserve">Podpora projektů výzkumu, vývoje a inovací v programech </w:t>
      </w:r>
      <w:r w:rsidR="000E5669">
        <w:rPr>
          <w:rFonts w:ascii="Times New Roman" w:hAnsi="Times New Roman" w:cs="Times New Roman"/>
          <w:sz w:val="24"/>
          <w:szCs w:val="24"/>
        </w:rPr>
        <w:t xml:space="preserve">nyní </w:t>
      </w:r>
      <w:r w:rsidRPr="001D13EC">
        <w:rPr>
          <w:rFonts w:ascii="Times New Roman" w:hAnsi="Times New Roman" w:cs="Times New Roman"/>
          <w:sz w:val="24"/>
          <w:szCs w:val="24"/>
        </w:rPr>
        <w:t>spadá dle čl. 25 odst</w:t>
      </w:r>
      <w:r w:rsidR="001D13EC">
        <w:rPr>
          <w:rFonts w:ascii="Times New Roman" w:hAnsi="Times New Roman" w:cs="Times New Roman"/>
          <w:sz w:val="24"/>
          <w:szCs w:val="24"/>
        </w:rPr>
        <w:t>.</w:t>
      </w:r>
      <w:r w:rsidRPr="001D13EC">
        <w:rPr>
          <w:rFonts w:ascii="Times New Roman" w:hAnsi="Times New Roman" w:cs="Times New Roman"/>
          <w:sz w:val="24"/>
          <w:szCs w:val="24"/>
        </w:rPr>
        <w:t xml:space="preserve"> 2 písm. b) a c) Nařízení a článku 1.3 písm</w:t>
      </w:r>
      <w:r w:rsidR="001D13EC">
        <w:rPr>
          <w:rFonts w:ascii="Times New Roman" w:hAnsi="Times New Roman" w:cs="Times New Roman"/>
          <w:sz w:val="24"/>
          <w:szCs w:val="24"/>
        </w:rPr>
        <w:t>.</w:t>
      </w:r>
      <w:r w:rsidRPr="001D13EC">
        <w:rPr>
          <w:rFonts w:ascii="Times New Roman" w:hAnsi="Times New Roman" w:cs="Times New Roman"/>
          <w:sz w:val="24"/>
          <w:szCs w:val="24"/>
        </w:rPr>
        <w:t xml:space="preserve"> e) Rámce do kategorie aplikovaného výzkumu (zahrnuje průmyslový výzkum, experimentální vývoj nebo jejich kombinaci)</w:t>
      </w:r>
      <w:r w:rsidR="001D13EC">
        <w:rPr>
          <w:rFonts w:ascii="Times New Roman" w:hAnsi="Times New Roman" w:cs="Times New Roman"/>
          <w:sz w:val="24"/>
          <w:szCs w:val="24"/>
        </w:rPr>
        <w:t>.</w:t>
      </w:r>
    </w:p>
    <w:p w:rsidR="00197717" w:rsidRPr="00196847" w:rsidRDefault="00FC65E8" w:rsidP="00FC65E8">
      <w:pPr>
        <w:pStyle w:val="Odstavecseseznamem"/>
        <w:numPr>
          <w:ilvl w:val="0"/>
          <w:numId w:val="4"/>
        </w:numPr>
        <w:ind w:left="709" w:hanging="283"/>
        <w:rPr>
          <w:rFonts w:ascii="Times New Roman" w:hAnsi="Times New Roman" w:cs="Times New Roman"/>
          <w:sz w:val="24"/>
          <w:szCs w:val="24"/>
        </w:rPr>
      </w:pPr>
      <w:r w:rsidRPr="00196847">
        <w:rPr>
          <w:rFonts w:ascii="Times New Roman" w:hAnsi="Times New Roman" w:cs="Times New Roman"/>
          <w:sz w:val="24"/>
          <w:szCs w:val="24"/>
        </w:rPr>
        <w:t>V</w:t>
      </w:r>
      <w:r w:rsidR="00197717" w:rsidRPr="00196847">
        <w:rPr>
          <w:rFonts w:ascii="Times New Roman" w:hAnsi="Times New Roman" w:cs="Times New Roman"/>
          <w:sz w:val="24"/>
          <w:szCs w:val="24"/>
        </w:rPr>
        <w:t>ýzkumné organizace v programech musí splňovat definici organizace pro výzkum a</w:t>
      </w:r>
      <w:r w:rsidR="001D13EC" w:rsidRPr="00196847">
        <w:rPr>
          <w:rFonts w:ascii="Times New Roman" w:hAnsi="Times New Roman" w:cs="Times New Roman"/>
          <w:sz w:val="24"/>
          <w:szCs w:val="24"/>
        </w:rPr>
        <w:t> </w:t>
      </w:r>
      <w:r w:rsidR="00197717" w:rsidRPr="00196847">
        <w:rPr>
          <w:rFonts w:ascii="Times New Roman" w:hAnsi="Times New Roman" w:cs="Times New Roman"/>
          <w:sz w:val="24"/>
          <w:szCs w:val="24"/>
        </w:rPr>
        <w:t>šíření znalostí dle čl. 2 odst. 83 Nařízení</w:t>
      </w:r>
      <w:r w:rsidR="00196847" w:rsidRPr="00196847">
        <w:rPr>
          <w:rStyle w:val="Znakapoznpodarou"/>
          <w:rFonts w:ascii="Times New Roman" w:hAnsi="Times New Roman" w:cs="Times New Roman"/>
          <w:sz w:val="24"/>
          <w:szCs w:val="24"/>
        </w:rPr>
        <w:footnoteReference w:id="2"/>
      </w:r>
      <w:r w:rsidR="00196847" w:rsidRPr="00196847">
        <w:rPr>
          <w:rFonts w:ascii="Times New Roman" w:hAnsi="Times New Roman" w:cs="Times New Roman"/>
          <w:sz w:val="24"/>
          <w:szCs w:val="24"/>
        </w:rPr>
        <w:t>.</w:t>
      </w:r>
      <w:r w:rsidRPr="00196847">
        <w:rPr>
          <w:rFonts w:ascii="Times New Roman" w:hAnsi="Times New Roman" w:cs="Times New Roman"/>
          <w:sz w:val="24"/>
          <w:szCs w:val="24"/>
        </w:rPr>
        <w:t xml:space="preserve"> </w:t>
      </w:r>
    </w:p>
    <w:p w:rsidR="00FC5F6D" w:rsidRDefault="00FC65E8" w:rsidP="00196847">
      <w:pPr>
        <w:pStyle w:val="Odstavecseseznamem"/>
        <w:numPr>
          <w:ilvl w:val="0"/>
          <w:numId w:val="4"/>
        </w:numPr>
        <w:autoSpaceDE w:val="0"/>
        <w:autoSpaceDN w:val="0"/>
        <w:adjustRightInd w:val="0"/>
        <w:ind w:left="709" w:hanging="283"/>
        <w:rPr>
          <w:rFonts w:ascii="Times New Roman" w:hAnsi="Times New Roman" w:cs="Times New Roman"/>
          <w:sz w:val="24"/>
          <w:szCs w:val="24"/>
        </w:rPr>
      </w:pPr>
      <w:r w:rsidRPr="00FC5F6D">
        <w:rPr>
          <w:rFonts w:ascii="Times New Roman" w:hAnsi="Times New Roman" w:cs="Times New Roman"/>
          <w:sz w:val="24"/>
          <w:szCs w:val="24"/>
        </w:rPr>
        <w:t>V</w:t>
      </w:r>
      <w:r w:rsidR="00197717" w:rsidRPr="00FC5F6D">
        <w:rPr>
          <w:rFonts w:ascii="Times New Roman" w:hAnsi="Times New Roman" w:cs="Times New Roman"/>
          <w:sz w:val="24"/>
          <w:szCs w:val="24"/>
        </w:rPr>
        <w:t> programech je možné v souladu s Nařízením poskytovat bonifikaci za splnění podmínek účinné spolupráce podle článku 25 odst. 6</w:t>
      </w:r>
      <w:r w:rsidR="00FC5F6D">
        <w:rPr>
          <w:rFonts w:ascii="Times New Roman" w:hAnsi="Times New Roman" w:cs="Times New Roman"/>
          <w:sz w:val="24"/>
          <w:szCs w:val="24"/>
        </w:rPr>
        <w:t xml:space="preserve"> b) písm. i).</w:t>
      </w:r>
      <w:r w:rsidR="004476C2">
        <w:rPr>
          <w:rStyle w:val="Znakapoznpodarou"/>
          <w:rFonts w:ascii="Times New Roman" w:hAnsi="Times New Roman" w:cs="Times New Roman"/>
          <w:sz w:val="24"/>
          <w:szCs w:val="24"/>
        </w:rPr>
        <w:footnoteReference w:id="3"/>
      </w:r>
    </w:p>
    <w:p w:rsidR="004C2113" w:rsidRPr="00092EBF" w:rsidRDefault="00245918" w:rsidP="006737A3">
      <w:pPr>
        <w:pStyle w:val="Odstavecseseznamem"/>
        <w:numPr>
          <w:ilvl w:val="0"/>
          <w:numId w:val="4"/>
        </w:numPr>
        <w:autoSpaceDE w:val="0"/>
        <w:autoSpaceDN w:val="0"/>
        <w:adjustRightInd w:val="0"/>
        <w:ind w:left="709" w:hanging="284"/>
        <w:rPr>
          <w:rFonts w:ascii="Times New Roman" w:hAnsi="Times New Roman" w:cs="Times New Roman"/>
          <w:sz w:val="24"/>
          <w:szCs w:val="24"/>
        </w:rPr>
      </w:pPr>
      <w:r w:rsidRPr="00092EBF">
        <w:rPr>
          <w:rFonts w:ascii="Times New Roman" w:hAnsi="Times New Roman" w:cs="Times New Roman"/>
          <w:sz w:val="24"/>
          <w:szCs w:val="24"/>
        </w:rPr>
        <w:t xml:space="preserve">Informace, týkající se každého poskytnutí jednotlivé podpory, která přesahuje 500 tis. </w:t>
      </w:r>
      <w:r w:rsidR="004C2113" w:rsidRPr="00092EBF">
        <w:rPr>
          <w:rFonts w:ascii="Times New Roman" w:hAnsi="Times New Roman" w:cs="Times New Roman"/>
          <w:sz w:val="24"/>
          <w:szCs w:val="24"/>
        </w:rPr>
        <w:t>EUR</w:t>
      </w:r>
      <w:r w:rsidRPr="00092EBF">
        <w:rPr>
          <w:rFonts w:ascii="Times New Roman" w:hAnsi="Times New Roman" w:cs="Times New Roman"/>
          <w:sz w:val="24"/>
          <w:szCs w:val="24"/>
        </w:rPr>
        <w:t xml:space="preserve"> (přepočteno podle kurzu ECB platného ke dni poskytnutí podpory projektům v daném programu na příslušný rok), budou zveřejněny v souladu s čl. 9 odst. 1</w:t>
      </w:r>
      <w:r w:rsidR="00CE0478">
        <w:rPr>
          <w:rFonts w:ascii="Times New Roman" w:hAnsi="Times New Roman" w:cs="Times New Roman"/>
          <w:sz w:val="24"/>
          <w:szCs w:val="24"/>
        </w:rPr>
        <w:t> </w:t>
      </w:r>
      <w:r w:rsidR="004C2113" w:rsidRPr="00092EBF">
        <w:rPr>
          <w:rFonts w:ascii="Times New Roman" w:hAnsi="Times New Roman" w:cs="Times New Roman"/>
          <w:sz w:val="24"/>
          <w:szCs w:val="24"/>
        </w:rPr>
        <w:t>písm.</w:t>
      </w:r>
      <w:r w:rsidR="00067335">
        <w:rPr>
          <w:rFonts w:ascii="Times New Roman" w:hAnsi="Times New Roman" w:cs="Times New Roman"/>
          <w:sz w:val="24"/>
          <w:szCs w:val="24"/>
        </w:rPr>
        <w:t> </w:t>
      </w:r>
      <w:r w:rsidR="004C2113" w:rsidRPr="00092EBF">
        <w:rPr>
          <w:rFonts w:ascii="Times New Roman" w:hAnsi="Times New Roman" w:cs="Times New Roman"/>
          <w:sz w:val="24"/>
          <w:szCs w:val="24"/>
        </w:rPr>
        <w:t>c) Nařízení</w:t>
      </w:r>
      <w:r w:rsidRPr="00092EBF">
        <w:rPr>
          <w:rFonts w:ascii="Times New Roman" w:hAnsi="Times New Roman" w:cs="Times New Roman"/>
          <w:sz w:val="24"/>
          <w:szCs w:val="24"/>
        </w:rPr>
        <w:t>.</w:t>
      </w:r>
      <w:r w:rsidR="00067335">
        <w:rPr>
          <w:rStyle w:val="Znakapoznpodarou"/>
          <w:rFonts w:ascii="Times New Roman" w:hAnsi="Times New Roman" w:cs="Times New Roman"/>
          <w:sz w:val="24"/>
          <w:szCs w:val="24"/>
        </w:rPr>
        <w:footnoteReference w:id="4"/>
      </w:r>
    </w:p>
    <w:p w:rsidR="00224AE4" w:rsidRDefault="00AE2D07" w:rsidP="00AE2D07">
      <w:pPr>
        <w:pStyle w:val="Odstavecseseznamem"/>
        <w:numPr>
          <w:ilvl w:val="0"/>
          <w:numId w:val="4"/>
        </w:numPr>
        <w:autoSpaceDE w:val="0"/>
        <w:autoSpaceDN w:val="0"/>
        <w:adjustRightInd w:val="0"/>
        <w:ind w:left="709" w:hanging="283"/>
        <w:rPr>
          <w:rFonts w:ascii="Times New Roman" w:hAnsi="Times New Roman" w:cs="Times New Roman"/>
          <w:sz w:val="24"/>
          <w:szCs w:val="24"/>
        </w:rPr>
      </w:pPr>
      <w:r w:rsidRPr="00657326">
        <w:rPr>
          <w:rFonts w:ascii="Times New Roman" w:hAnsi="Times New Roman" w:cs="Times New Roman"/>
          <w:sz w:val="24"/>
          <w:szCs w:val="24"/>
        </w:rPr>
        <w:lastRenderedPageBreak/>
        <w:t>D</w:t>
      </w:r>
      <w:r w:rsidR="00224AE4" w:rsidRPr="00657326">
        <w:rPr>
          <w:rFonts w:ascii="Times New Roman" w:hAnsi="Times New Roman" w:cs="Times New Roman"/>
          <w:sz w:val="24"/>
          <w:szCs w:val="24"/>
        </w:rPr>
        <w:t xml:space="preserve">efinice způsobilých nákladů na výzkumné a vývojové projekty </w:t>
      </w:r>
      <w:r w:rsidRPr="00657326">
        <w:rPr>
          <w:rFonts w:ascii="Times New Roman" w:hAnsi="Times New Roman" w:cs="Times New Roman"/>
          <w:sz w:val="24"/>
          <w:szCs w:val="24"/>
        </w:rPr>
        <w:t>musí být v souladu</w:t>
      </w:r>
      <w:r w:rsidR="00224AE4" w:rsidRPr="00657326">
        <w:rPr>
          <w:rFonts w:ascii="Times New Roman" w:hAnsi="Times New Roman" w:cs="Times New Roman"/>
          <w:sz w:val="24"/>
          <w:szCs w:val="24"/>
        </w:rPr>
        <w:t xml:space="preserve"> čl. 25 odst</w:t>
      </w:r>
      <w:r w:rsidR="000E5669" w:rsidRPr="00657326">
        <w:rPr>
          <w:rFonts w:ascii="Times New Roman" w:hAnsi="Times New Roman" w:cs="Times New Roman"/>
          <w:sz w:val="24"/>
          <w:szCs w:val="24"/>
        </w:rPr>
        <w:t>.</w:t>
      </w:r>
      <w:r w:rsidR="00224AE4" w:rsidRPr="00657326">
        <w:rPr>
          <w:rFonts w:ascii="Times New Roman" w:hAnsi="Times New Roman" w:cs="Times New Roman"/>
          <w:sz w:val="24"/>
          <w:szCs w:val="24"/>
        </w:rPr>
        <w:t xml:space="preserve"> 3 Nařízení</w:t>
      </w:r>
      <w:r w:rsidR="00092EBF" w:rsidRPr="00657326">
        <w:rPr>
          <w:rFonts w:ascii="Times New Roman" w:hAnsi="Times New Roman" w:cs="Times New Roman"/>
          <w:sz w:val="24"/>
          <w:szCs w:val="24"/>
        </w:rPr>
        <w:t xml:space="preserve">. </w:t>
      </w:r>
      <w:r w:rsidRPr="00657326">
        <w:rPr>
          <w:rStyle w:val="Znakapoznpodarou"/>
          <w:rFonts w:ascii="Times New Roman" w:hAnsi="Times New Roman" w:cs="Times New Roman"/>
          <w:sz w:val="24"/>
          <w:szCs w:val="24"/>
        </w:rPr>
        <w:footnoteReference w:id="5"/>
      </w:r>
      <w:r w:rsidRPr="00657326">
        <w:rPr>
          <w:rFonts w:ascii="Times New Roman" w:hAnsi="Times New Roman" w:cs="Times New Roman"/>
          <w:sz w:val="24"/>
          <w:szCs w:val="24"/>
        </w:rPr>
        <w:t xml:space="preserve"> </w:t>
      </w:r>
    </w:p>
    <w:p w:rsidR="00224AE4" w:rsidRPr="00B332BB" w:rsidRDefault="00224AE4" w:rsidP="00B332BB">
      <w:pPr>
        <w:pStyle w:val="Odstavecseseznamem"/>
        <w:numPr>
          <w:ilvl w:val="0"/>
          <w:numId w:val="4"/>
        </w:numPr>
        <w:ind w:left="709" w:hanging="283"/>
        <w:rPr>
          <w:rFonts w:ascii="Times New Roman" w:hAnsi="Times New Roman" w:cs="Times New Roman"/>
        </w:rPr>
      </w:pPr>
      <w:r w:rsidRPr="00B332BB">
        <w:rPr>
          <w:rFonts w:ascii="Times New Roman" w:hAnsi="Times New Roman" w:cs="Times New Roman"/>
        </w:rPr>
        <w:t xml:space="preserve">Pro naplnění cílů </w:t>
      </w:r>
      <w:r w:rsidR="00DA381A" w:rsidRPr="00B332BB">
        <w:rPr>
          <w:rFonts w:ascii="Times New Roman" w:hAnsi="Times New Roman" w:cs="Times New Roman"/>
        </w:rPr>
        <w:t>programů a podmínek</w:t>
      </w:r>
      <w:r w:rsidRPr="00B332BB">
        <w:rPr>
          <w:rFonts w:ascii="Times New Roman" w:hAnsi="Times New Roman" w:cs="Times New Roman"/>
        </w:rPr>
        <w:t xml:space="preserve"> Nařízení bude poskytovatel v rám</w:t>
      </w:r>
      <w:r w:rsidR="0005665F" w:rsidRPr="00B332BB">
        <w:rPr>
          <w:rFonts w:ascii="Times New Roman" w:hAnsi="Times New Roman" w:cs="Times New Roman"/>
        </w:rPr>
        <w:t>c</w:t>
      </w:r>
      <w:r w:rsidRPr="00B332BB">
        <w:rPr>
          <w:rFonts w:ascii="Times New Roman" w:hAnsi="Times New Roman" w:cs="Times New Roman"/>
        </w:rPr>
        <w:t>i procesu hodnocení návrhů projekt</w:t>
      </w:r>
      <w:r w:rsidR="0005665F" w:rsidRPr="00B332BB">
        <w:rPr>
          <w:rFonts w:ascii="Times New Roman" w:hAnsi="Times New Roman" w:cs="Times New Roman"/>
        </w:rPr>
        <w:t>u</w:t>
      </w:r>
      <w:r w:rsidRPr="00B332BB">
        <w:rPr>
          <w:rFonts w:ascii="Times New Roman" w:hAnsi="Times New Roman" w:cs="Times New Roman"/>
        </w:rPr>
        <w:t xml:space="preserve"> posuzovat </w:t>
      </w:r>
      <w:r w:rsidR="0005665F" w:rsidRPr="00B332BB">
        <w:rPr>
          <w:rFonts w:ascii="Times New Roman" w:hAnsi="Times New Roman" w:cs="Times New Roman"/>
        </w:rPr>
        <w:t>p</w:t>
      </w:r>
      <w:r w:rsidRPr="00B332BB">
        <w:rPr>
          <w:rFonts w:ascii="Times New Roman" w:hAnsi="Times New Roman" w:cs="Times New Roman"/>
        </w:rPr>
        <w:t>řítomnost motivačního účinku podpor</w:t>
      </w:r>
      <w:r w:rsidR="0005665F" w:rsidRPr="00B332BB">
        <w:rPr>
          <w:rFonts w:ascii="Times New Roman" w:hAnsi="Times New Roman" w:cs="Times New Roman"/>
        </w:rPr>
        <w:t>y</w:t>
      </w:r>
      <w:r w:rsidRPr="00B332BB">
        <w:rPr>
          <w:rFonts w:ascii="Times New Roman" w:hAnsi="Times New Roman" w:cs="Times New Roman"/>
        </w:rPr>
        <w:t xml:space="preserve"> podle čl. 6 Nařízení. Příjemce předloží před zahájením </w:t>
      </w:r>
      <w:r w:rsidR="0005665F" w:rsidRPr="00B332BB">
        <w:rPr>
          <w:rFonts w:ascii="Times New Roman" w:hAnsi="Times New Roman" w:cs="Times New Roman"/>
        </w:rPr>
        <w:t>p</w:t>
      </w:r>
      <w:r w:rsidRPr="00B332BB">
        <w:rPr>
          <w:rFonts w:ascii="Times New Roman" w:hAnsi="Times New Roman" w:cs="Times New Roman"/>
        </w:rPr>
        <w:t>rací na projektu nebo činnosti písemnou žádost o</w:t>
      </w:r>
      <w:r w:rsidR="00CE0478" w:rsidRPr="00CE0478">
        <w:rPr>
          <w:rFonts w:ascii="Times New Roman" w:hAnsi="Times New Roman" w:cs="Times New Roman"/>
        </w:rPr>
        <w:t> </w:t>
      </w:r>
      <w:r w:rsidRPr="00B332BB">
        <w:rPr>
          <w:rFonts w:ascii="Times New Roman" w:hAnsi="Times New Roman" w:cs="Times New Roman"/>
        </w:rPr>
        <w:t xml:space="preserve">podporu. Žádost o podporu </w:t>
      </w:r>
      <w:r w:rsidR="00782745" w:rsidRPr="00B332BB">
        <w:rPr>
          <w:rFonts w:ascii="Times New Roman" w:hAnsi="Times New Roman" w:cs="Times New Roman"/>
        </w:rPr>
        <w:t>musí</w:t>
      </w:r>
      <w:r w:rsidRPr="00B332BB">
        <w:rPr>
          <w:rFonts w:ascii="Times New Roman" w:hAnsi="Times New Roman" w:cs="Times New Roman"/>
        </w:rPr>
        <w:t xml:space="preserve"> spl</w:t>
      </w:r>
      <w:r w:rsidR="00782745" w:rsidRPr="00B332BB">
        <w:rPr>
          <w:rFonts w:ascii="Times New Roman" w:hAnsi="Times New Roman" w:cs="Times New Roman"/>
        </w:rPr>
        <w:t>ňovat nále</w:t>
      </w:r>
      <w:r w:rsidR="0005665F" w:rsidRPr="00B332BB">
        <w:rPr>
          <w:rFonts w:ascii="Times New Roman" w:hAnsi="Times New Roman" w:cs="Times New Roman"/>
        </w:rPr>
        <w:t>žitosti podle čl. 6 odst. 2 Nařízení.</w:t>
      </w:r>
      <w:r w:rsidR="00DA381A" w:rsidRPr="00CE0478">
        <w:rPr>
          <w:rStyle w:val="Znakapoznpodarou"/>
          <w:rFonts w:ascii="Times New Roman" w:hAnsi="Times New Roman" w:cs="Times New Roman"/>
          <w:sz w:val="24"/>
          <w:szCs w:val="24"/>
        </w:rPr>
        <w:footnoteReference w:id="6"/>
      </w:r>
    </w:p>
    <w:p w:rsidR="0005665F" w:rsidRDefault="0005665F" w:rsidP="0099317D">
      <w:pPr>
        <w:autoSpaceDE w:val="0"/>
        <w:autoSpaceDN w:val="0"/>
        <w:adjustRightInd w:val="0"/>
        <w:ind w:left="709" w:firstLine="0"/>
        <w:rPr>
          <w:rFonts w:ascii="Times New Roman" w:hAnsi="Times New Roman" w:cs="Times New Roman"/>
          <w:sz w:val="24"/>
          <w:szCs w:val="24"/>
        </w:rPr>
      </w:pPr>
      <w:r w:rsidRPr="00092EBF">
        <w:rPr>
          <w:rFonts w:ascii="Times New Roman" w:hAnsi="Times New Roman" w:cs="Times New Roman"/>
          <w:sz w:val="24"/>
          <w:szCs w:val="24"/>
        </w:rPr>
        <w:lastRenderedPageBreak/>
        <w:t>Údaje, včetně počtu zaměstnanců, podniku, který má partnerské podniky nebo propojené podniky, jsou sestaveny</w:t>
      </w:r>
      <w:r w:rsidR="00092EBF">
        <w:rPr>
          <w:rFonts w:ascii="Times New Roman" w:hAnsi="Times New Roman" w:cs="Times New Roman"/>
          <w:sz w:val="24"/>
          <w:szCs w:val="24"/>
        </w:rPr>
        <w:t xml:space="preserve"> </w:t>
      </w:r>
      <w:r w:rsidRPr="00092EBF">
        <w:rPr>
          <w:rFonts w:ascii="Times New Roman" w:hAnsi="Times New Roman" w:cs="Times New Roman"/>
          <w:sz w:val="24"/>
          <w:szCs w:val="24"/>
        </w:rPr>
        <w:t>na základě účetní závěrky a dalších údajů podniku nebo na základě konsolidované účetní závěrky podniku, je-li sestavována,</w:t>
      </w:r>
      <w:r w:rsidR="00092EBF">
        <w:rPr>
          <w:rFonts w:ascii="Times New Roman" w:hAnsi="Times New Roman" w:cs="Times New Roman"/>
          <w:sz w:val="24"/>
          <w:szCs w:val="24"/>
        </w:rPr>
        <w:t xml:space="preserve"> </w:t>
      </w:r>
      <w:r w:rsidRPr="00092EBF">
        <w:rPr>
          <w:rFonts w:ascii="Times New Roman" w:hAnsi="Times New Roman" w:cs="Times New Roman"/>
          <w:sz w:val="24"/>
          <w:szCs w:val="24"/>
        </w:rPr>
        <w:t>nebo konsolidované účetní závěrky, do které je podnik zahrnut v rámci konsolidace.</w:t>
      </w:r>
    </w:p>
    <w:p w:rsidR="00F5686F" w:rsidRDefault="00F5686F" w:rsidP="00D56EE2">
      <w:pPr>
        <w:autoSpaceDE w:val="0"/>
        <w:autoSpaceDN w:val="0"/>
        <w:adjustRightInd w:val="0"/>
        <w:ind w:firstLine="0"/>
        <w:rPr>
          <w:rFonts w:ascii="Times New Roman" w:hAnsi="Times New Roman" w:cs="Times New Roman"/>
          <w:b/>
          <w:sz w:val="24"/>
          <w:szCs w:val="24"/>
        </w:rPr>
      </w:pPr>
    </w:p>
    <w:p w:rsidR="00D56EE2" w:rsidRDefault="00D56EE2" w:rsidP="00F05BC0">
      <w:pPr>
        <w:autoSpaceDE w:val="0"/>
        <w:autoSpaceDN w:val="0"/>
        <w:adjustRightInd w:val="0"/>
        <w:spacing w:after="120"/>
        <w:ind w:firstLine="0"/>
        <w:rPr>
          <w:rFonts w:ascii="Times New Roman" w:hAnsi="Times New Roman" w:cs="Times New Roman"/>
          <w:b/>
          <w:sz w:val="24"/>
          <w:szCs w:val="24"/>
        </w:rPr>
      </w:pPr>
      <w:r w:rsidRPr="00D56EE2">
        <w:rPr>
          <w:rFonts w:ascii="Times New Roman" w:hAnsi="Times New Roman" w:cs="Times New Roman"/>
          <w:b/>
          <w:sz w:val="24"/>
          <w:szCs w:val="24"/>
        </w:rPr>
        <w:t>Připomínk</w:t>
      </w:r>
      <w:r w:rsidR="009730F9">
        <w:rPr>
          <w:rFonts w:ascii="Times New Roman" w:hAnsi="Times New Roman" w:cs="Times New Roman"/>
          <w:b/>
          <w:sz w:val="24"/>
          <w:szCs w:val="24"/>
        </w:rPr>
        <w:t>y</w:t>
      </w:r>
      <w:r w:rsidR="00025537">
        <w:rPr>
          <w:rFonts w:ascii="Times New Roman" w:hAnsi="Times New Roman" w:cs="Times New Roman"/>
          <w:b/>
          <w:sz w:val="24"/>
          <w:szCs w:val="24"/>
        </w:rPr>
        <w:t xml:space="preserve"> Rady </w:t>
      </w:r>
      <w:r w:rsidR="00562CC8">
        <w:rPr>
          <w:rFonts w:ascii="Times New Roman" w:hAnsi="Times New Roman" w:cs="Times New Roman"/>
          <w:b/>
          <w:sz w:val="24"/>
          <w:szCs w:val="24"/>
        </w:rPr>
        <w:t>k předkládaným změnám programů</w:t>
      </w:r>
    </w:p>
    <w:p w:rsidR="00A75A89" w:rsidRPr="003020A3" w:rsidRDefault="00A75A89" w:rsidP="00F05BC0">
      <w:pPr>
        <w:pStyle w:val="Odstavecseseznamem"/>
        <w:numPr>
          <w:ilvl w:val="0"/>
          <w:numId w:val="20"/>
        </w:numPr>
        <w:autoSpaceDE w:val="0"/>
        <w:autoSpaceDN w:val="0"/>
        <w:adjustRightInd w:val="0"/>
        <w:spacing w:after="120"/>
        <w:ind w:left="714" w:hanging="357"/>
        <w:rPr>
          <w:rFonts w:ascii="Times New Roman" w:hAnsi="Times New Roman" w:cs="Times New Roman"/>
          <w:b/>
          <w:sz w:val="24"/>
          <w:szCs w:val="24"/>
        </w:rPr>
      </w:pPr>
      <w:r w:rsidRPr="003020A3">
        <w:rPr>
          <w:rFonts w:ascii="Times New Roman" w:hAnsi="Times New Roman" w:cs="Times New Roman"/>
          <w:b/>
          <w:sz w:val="24"/>
          <w:szCs w:val="24"/>
        </w:rPr>
        <w:t>Obecná připomínka ke všem uvedeným změnám:</w:t>
      </w:r>
    </w:p>
    <w:p w:rsidR="00A75A89" w:rsidRPr="00A75A89" w:rsidRDefault="00A75A89" w:rsidP="00A75A89">
      <w:pPr>
        <w:spacing w:after="120"/>
        <w:ind w:firstLine="0"/>
        <w:rPr>
          <w:rFonts w:ascii="Times New Roman" w:hAnsi="Times New Roman" w:cs="Times New Roman"/>
          <w:sz w:val="24"/>
          <w:szCs w:val="24"/>
        </w:rPr>
      </w:pPr>
      <w:r w:rsidRPr="00A75A89">
        <w:rPr>
          <w:rFonts w:ascii="Times New Roman" w:hAnsi="Times New Roman" w:cs="Times New Roman"/>
          <w:sz w:val="24"/>
          <w:szCs w:val="24"/>
        </w:rPr>
        <w:t xml:space="preserve">Rada upozorňuje, že TA ČR je jako poskytovatel povinen řídit </w:t>
      </w:r>
      <w:r w:rsidR="00212147">
        <w:rPr>
          <w:rFonts w:ascii="Times New Roman" w:hAnsi="Times New Roman" w:cs="Times New Roman"/>
          <w:sz w:val="24"/>
          <w:szCs w:val="24"/>
        </w:rPr>
        <w:t xml:space="preserve">se </w:t>
      </w:r>
      <w:r w:rsidRPr="00A75A89">
        <w:rPr>
          <w:rFonts w:ascii="Times New Roman" w:hAnsi="Times New Roman" w:cs="Times New Roman"/>
          <w:sz w:val="24"/>
          <w:szCs w:val="24"/>
        </w:rPr>
        <w:t>novými předpisy Evropské unie, účinnými od 1. července 2014</w:t>
      </w:r>
      <w:r w:rsidR="00212147">
        <w:rPr>
          <w:rFonts w:ascii="Times New Roman" w:hAnsi="Times New Roman" w:cs="Times New Roman"/>
          <w:sz w:val="24"/>
          <w:szCs w:val="24"/>
        </w:rPr>
        <w:t>,</w:t>
      </w:r>
      <w:r w:rsidRPr="00A75A89">
        <w:rPr>
          <w:rFonts w:ascii="Times New Roman" w:hAnsi="Times New Roman" w:cs="Times New Roman"/>
          <w:sz w:val="24"/>
          <w:szCs w:val="24"/>
        </w:rPr>
        <w:t xml:space="preserve"> a zákonem č. 130/2002 Sb., o podpoře výzkumu, experimentálního vývoje a inovací z veřejných prostředků a o změně některých souvisejících zákonů (zákon o podpoře výzkumu, experimentálního vývoje a inovací), ve znění pozdějších předpisů. </w:t>
      </w:r>
      <w:r w:rsidR="00212147">
        <w:rPr>
          <w:rFonts w:ascii="Times New Roman" w:hAnsi="Times New Roman" w:cs="Times New Roman"/>
          <w:sz w:val="24"/>
          <w:szCs w:val="24"/>
        </w:rPr>
        <w:t>Z evropských předpisů se konkrétně jedná o nařízení komise č. 651/2014 ze dne 17.</w:t>
      </w:r>
      <w:r w:rsidR="00B528CA">
        <w:rPr>
          <w:rFonts w:ascii="Times New Roman" w:hAnsi="Times New Roman" w:cs="Times New Roman"/>
          <w:sz w:val="24"/>
          <w:szCs w:val="24"/>
        </w:rPr>
        <w:t> </w:t>
      </w:r>
      <w:r w:rsidR="00212147">
        <w:rPr>
          <w:rFonts w:ascii="Times New Roman" w:hAnsi="Times New Roman" w:cs="Times New Roman"/>
          <w:sz w:val="24"/>
          <w:szCs w:val="24"/>
        </w:rPr>
        <w:t>června 2014, kterým se v souladu s články 107 a 108 Smlouvy prohlašují určité kategorie podpory za slučitelné s vnitřním trhem</w:t>
      </w:r>
      <w:r w:rsidR="005521C5">
        <w:rPr>
          <w:rFonts w:ascii="Times New Roman" w:hAnsi="Times New Roman" w:cs="Times New Roman"/>
          <w:sz w:val="24"/>
          <w:szCs w:val="24"/>
        </w:rPr>
        <w:t>;</w:t>
      </w:r>
      <w:r w:rsidR="00212147">
        <w:rPr>
          <w:rFonts w:ascii="Times New Roman" w:hAnsi="Times New Roman" w:cs="Times New Roman"/>
          <w:sz w:val="24"/>
          <w:szCs w:val="24"/>
        </w:rPr>
        <w:t xml:space="preserve"> </w:t>
      </w:r>
      <w:r w:rsidRPr="00A75A89">
        <w:rPr>
          <w:rFonts w:ascii="Times New Roman" w:hAnsi="Times New Roman" w:cs="Times New Roman"/>
          <w:sz w:val="24"/>
          <w:szCs w:val="24"/>
        </w:rPr>
        <w:t xml:space="preserve">pro oblast zemědělství a lesnictví je </w:t>
      </w:r>
      <w:r w:rsidR="005521C5">
        <w:rPr>
          <w:rFonts w:ascii="Times New Roman" w:hAnsi="Times New Roman" w:cs="Times New Roman"/>
          <w:sz w:val="24"/>
          <w:szCs w:val="24"/>
        </w:rPr>
        <w:t xml:space="preserve">to pak </w:t>
      </w:r>
      <w:r w:rsidRPr="00A75A89">
        <w:rPr>
          <w:rFonts w:ascii="Times New Roman" w:hAnsi="Times New Roman" w:cs="Times New Roman"/>
          <w:sz w:val="24"/>
          <w:szCs w:val="24"/>
        </w:rPr>
        <w:t xml:space="preserve">nařízení Komise č. </w:t>
      </w:r>
      <w:r w:rsidR="00212147">
        <w:rPr>
          <w:rFonts w:ascii="Times New Roman" w:hAnsi="Times New Roman" w:cs="Times New Roman"/>
          <w:sz w:val="24"/>
          <w:szCs w:val="24"/>
        </w:rPr>
        <w:t>702</w:t>
      </w:r>
      <w:r w:rsidRPr="00A75A89">
        <w:rPr>
          <w:rFonts w:ascii="Times New Roman" w:hAnsi="Times New Roman" w:cs="Times New Roman"/>
          <w:sz w:val="24"/>
          <w:szCs w:val="24"/>
        </w:rPr>
        <w:t>/2014</w:t>
      </w:r>
      <w:r w:rsidR="00212147">
        <w:rPr>
          <w:rFonts w:ascii="Times New Roman" w:hAnsi="Times New Roman" w:cs="Times New Roman"/>
          <w:sz w:val="24"/>
          <w:szCs w:val="24"/>
        </w:rPr>
        <w:t xml:space="preserve"> ze dne 25. června 2014.</w:t>
      </w:r>
    </w:p>
    <w:p w:rsidR="00A75A89" w:rsidRDefault="00A75A89" w:rsidP="00A75A89">
      <w:pPr>
        <w:spacing w:after="120"/>
        <w:ind w:firstLine="0"/>
        <w:rPr>
          <w:rFonts w:ascii="Times New Roman" w:hAnsi="Times New Roman" w:cs="Times New Roman"/>
          <w:sz w:val="24"/>
          <w:szCs w:val="24"/>
        </w:rPr>
      </w:pPr>
      <w:r w:rsidRPr="00A75A89">
        <w:rPr>
          <w:rFonts w:ascii="Times New Roman" w:hAnsi="Times New Roman" w:cs="Times New Roman"/>
          <w:sz w:val="24"/>
          <w:szCs w:val="24"/>
        </w:rPr>
        <w:t xml:space="preserve">Postup při posuzování výzkumných organizací Rada schválila na svém 298. zasedání, které se konalo 31. října 2014.  </w:t>
      </w:r>
    </w:p>
    <w:p w:rsidR="00A75A89" w:rsidRPr="003020A3" w:rsidRDefault="009824AF" w:rsidP="003020A3">
      <w:pPr>
        <w:pStyle w:val="Odstavecseseznamem"/>
        <w:numPr>
          <w:ilvl w:val="0"/>
          <w:numId w:val="20"/>
        </w:numPr>
        <w:spacing w:after="120"/>
        <w:rPr>
          <w:rFonts w:ascii="Times New Roman" w:hAnsi="Times New Roman" w:cs="Times New Roman"/>
          <w:b/>
          <w:sz w:val="24"/>
          <w:szCs w:val="24"/>
        </w:rPr>
      </w:pPr>
      <w:r>
        <w:rPr>
          <w:rFonts w:ascii="Times New Roman" w:hAnsi="Times New Roman" w:cs="Times New Roman"/>
          <w:b/>
          <w:sz w:val="24"/>
          <w:szCs w:val="24"/>
        </w:rPr>
        <w:t>Upozornění</w:t>
      </w:r>
      <w:r w:rsidR="00A75A89" w:rsidRPr="003020A3">
        <w:rPr>
          <w:rFonts w:ascii="Times New Roman" w:hAnsi="Times New Roman" w:cs="Times New Roman"/>
          <w:b/>
          <w:sz w:val="24"/>
          <w:szCs w:val="24"/>
        </w:rPr>
        <w:t xml:space="preserve"> ke všem předloženým změnám Programů:</w:t>
      </w:r>
    </w:p>
    <w:p w:rsidR="009824AF" w:rsidRDefault="003020A3" w:rsidP="003020A3">
      <w:pPr>
        <w:spacing w:after="120"/>
        <w:ind w:firstLine="0"/>
        <w:rPr>
          <w:rFonts w:ascii="Times New Roman" w:hAnsi="Times New Roman" w:cs="Times New Roman"/>
          <w:i/>
          <w:sz w:val="24"/>
          <w:szCs w:val="24"/>
        </w:rPr>
      </w:pPr>
      <w:r>
        <w:rPr>
          <w:rFonts w:ascii="Times New Roman" w:hAnsi="Times New Roman" w:cs="Times New Roman"/>
          <w:sz w:val="24"/>
          <w:szCs w:val="24"/>
        </w:rPr>
        <w:t xml:space="preserve">V části Způsobilé náklady </w:t>
      </w:r>
      <w:r w:rsidR="00435724">
        <w:rPr>
          <w:rFonts w:ascii="Times New Roman" w:hAnsi="Times New Roman" w:cs="Times New Roman"/>
          <w:sz w:val="24"/>
          <w:szCs w:val="24"/>
        </w:rPr>
        <w:t>je</w:t>
      </w:r>
      <w:r w:rsidR="001B6536">
        <w:rPr>
          <w:rFonts w:ascii="Times New Roman" w:hAnsi="Times New Roman" w:cs="Times New Roman"/>
          <w:sz w:val="24"/>
          <w:szCs w:val="24"/>
        </w:rPr>
        <w:t xml:space="preserve"> nad rámec</w:t>
      </w:r>
      <w:r w:rsidR="00435724">
        <w:rPr>
          <w:rFonts w:ascii="Times New Roman" w:hAnsi="Times New Roman" w:cs="Times New Roman"/>
          <w:sz w:val="24"/>
          <w:szCs w:val="24"/>
        </w:rPr>
        <w:t xml:space="preserve"> platného znění zákona rozšířen</w:t>
      </w:r>
      <w:r w:rsidR="001B6536">
        <w:rPr>
          <w:rFonts w:ascii="Times New Roman" w:hAnsi="Times New Roman" w:cs="Times New Roman"/>
          <w:sz w:val="24"/>
          <w:szCs w:val="24"/>
        </w:rPr>
        <w:t xml:space="preserve"> rozsah podpory podle článků 28 a 29 Nařízení. </w:t>
      </w:r>
    </w:p>
    <w:p w:rsidR="003020A3" w:rsidDel="00435724" w:rsidRDefault="0015559F" w:rsidP="003020A3">
      <w:pPr>
        <w:spacing w:after="120"/>
        <w:ind w:firstLine="0"/>
        <w:rPr>
          <w:del w:id="0" w:author="Frantíková Jana" w:date="2014-12-11T12:55:00Z"/>
          <w:rFonts w:ascii="Times New Roman" w:hAnsi="Times New Roman" w:cs="Times New Roman"/>
          <w:sz w:val="24"/>
          <w:szCs w:val="24"/>
        </w:rPr>
      </w:pPr>
      <w:del w:id="1" w:author="Frantíková Jana" w:date="2014-12-11T12:55:00Z">
        <w:r w:rsidRPr="0015559F" w:rsidDel="00435724">
          <w:rPr>
            <w:rFonts w:ascii="Times New Roman" w:hAnsi="Times New Roman" w:cs="Times New Roman"/>
            <w:sz w:val="24"/>
            <w:szCs w:val="24"/>
          </w:rPr>
          <w:delText xml:space="preserve">Rada </w:delText>
        </w:r>
        <w:r w:rsidR="001B6536" w:rsidDel="00435724">
          <w:rPr>
            <w:rFonts w:ascii="Times New Roman" w:hAnsi="Times New Roman" w:cs="Times New Roman"/>
            <w:sz w:val="24"/>
            <w:szCs w:val="24"/>
          </w:rPr>
          <w:delText>upozorňuje, že tyto podpory není možné hradit z národních prostředků, neboť stávající znění zákona takové podpory nezná. Nařízení Komise zavazuje členské státy, aby dodržovaly pravidla v něm uvedená při poskytování státní podpory VaVaI, avšak neukládá jim, že musí tyto podpory poskytovat.</w:delText>
        </w:r>
        <w:r w:rsidR="00765086" w:rsidDel="00435724">
          <w:rPr>
            <w:rFonts w:ascii="Times New Roman" w:hAnsi="Times New Roman" w:cs="Times New Roman"/>
            <w:sz w:val="24"/>
            <w:szCs w:val="24"/>
          </w:rPr>
          <w:delText xml:space="preserve"> Proto se Rada domnívá, že TA ČR není oprávněna poskytovat účelovou podporu v tomto rozsahu.</w:delText>
        </w:r>
      </w:del>
    </w:p>
    <w:p w:rsidR="001B6536" w:rsidRDefault="001B6536" w:rsidP="003020A3">
      <w:pPr>
        <w:spacing w:after="120"/>
        <w:ind w:firstLine="0"/>
        <w:rPr>
          <w:rFonts w:ascii="Times New Roman" w:hAnsi="Times New Roman" w:cs="Times New Roman"/>
          <w:sz w:val="24"/>
          <w:szCs w:val="24"/>
        </w:rPr>
      </w:pPr>
      <w:r>
        <w:rPr>
          <w:rFonts w:ascii="Times New Roman" w:hAnsi="Times New Roman" w:cs="Times New Roman"/>
          <w:sz w:val="24"/>
          <w:szCs w:val="24"/>
        </w:rPr>
        <w:t xml:space="preserve">Rada </w:t>
      </w:r>
      <w:del w:id="2" w:author="Frantíková Jana" w:date="2014-12-11T12:57:00Z">
        <w:r w:rsidDel="00435724">
          <w:rPr>
            <w:rFonts w:ascii="Times New Roman" w:hAnsi="Times New Roman" w:cs="Times New Roman"/>
            <w:sz w:val="24"/>
            <w:szCs w:val="24"/>
          </w:rPr>
          <w:delText>dále připomíná</w:delText>
        </w:r>
      </w:del>
      <w:ins w:id="3" w:author="Frantíková Jana" w:date="2014-12-11T12:57:00Z">
        <w:r w:rsidR="00435724">
          <w:rPr>
            <w:rFonts w:ascii="Times New Roman" w:hAnsi="Times New Roman" w:cs="Times New Roman"/>
            <w:sz w:val="24"/>
            <w:szCs w:val="24"/>
          </w:rPr>
          <w:t>upozorňuje</w:t>
        </w:r>
      </w:ins>
      <w:bookmarkStart w:id="4" w:name="_GoBack"/>
      <w:bookmarkEnd w:id="4"/>
      <w:r>
        <w:rPr>
          <w:rFonts w:ascii="Times New Roman" w:hAnsi="Times New Roman" w:cs="Times New Roman"/>
          <w:sz w:val="24"/>
          <w:szCs w:val="24"/>
        </w:rPr>
        <w:t xml:space="preserve">, že rozšíření vládou schválených programů není v tomto smyslu pouze formálním přizpůsobením, ale významným zásahem do </w:t>
      </w:r>
      <w:r w:rsidR="00765086">
        <w:rPr>
          <w:rFonts w:ascii="Times New Roman" w:hAnsi="Times New Roman" w:cs="Times New Roman"/>
          <w:sz w:val="24"/>
          <w:szCs w:val="24"/>
        </w:rPr>
        <w:t>cílů</w:t>
      </w:r>
      <w:r>
        <w:rPr>
          <w:rFonts w:ascii="Times New Roman" w:hAnsi="Times New Roman" w:cs="Times New Roman"/>
          <w:sz w:val="24"/>
          <w:szCs w:val="24"/>
        </w:rPr>
        <w:t xml:space="preserve"> jednotlivých programů. Tyto změny by měly být předloženy vládě ke schválení</w:t>
      </w:r>
      <w:r w:rsidR="00765086">
        <w:rPr>
          <w:rFonts w:ascii="Times New Roman" w:hAnsi="Times New Roman" w:cs="Times New Roman"/>
          <w:sz w:val="24"/>
          <w:szCs w:val="24"/>
        </w:rPr>
        <w:t>.</w:t>
      </w:r>
    </w:p>
    <w:p w:rsidR="00213415" w:rsidRDefault="00213415" w:rsidP="003020A3">
      <w:pPr>
        <w:pStyle w:val="Odstavecseseznamem"/>
        <w:numPr>
          <w:ilvl w:val="0"/>
          <w:numId w:val="20"/>
        </w:numPr>
        <w:spacing w:after="120"/>
        <w:rPr>
          <w:rFonts w:ascii="Times New Roman" w:hAnsi="Times New Roman" w:cs="Times New Roman"/>
          <w:b/>
          <w:sz w:val="24"/>
          <w:szCs w:val="24"/>
        </w:rPr>
      </w:pPr>
      <w:r>
        <w:rPr>
          <w:rFonts w:ascii="Times New Roman" w:hAnsi="Times New Roman" w:cs="Times New Roman"/>
          <w:b/>
          <w:sz w:val="24"/>
          <w:szCs w:val="24"/>
        </w:rPr>
        <w:t>Připomínka k vymezení výzkumných organizací ve všech předložených změnách Programů:</w:t>
      </w:r>
    </w:p>
    <w:p w:rsidR="00213415" w:rsidRPr="00213415" w:rsidRDefault="00213415" w:rsidP="00213415">
      <w:pPr>
        <w:spacing w:after="120"/>
        <w:ind w:firstLine="0"/>
        <w:rPr>
          <w:rFonts w:ascii="Times New Roman" w:hAnsi="Times New Roman" w:cs="Times New Roman"/>
          <w:sz w:val="24"/>
          <w:szCs w:val="24"/>
        </w:rPr>
      </w:pPr>
      <w:r>
        <w:rPr>
          <w:rFonts w:ascii="Times New Roman" w:hAnsi="Times New Roman" w:cs="Times New Roman"/>
          <w:sz w:val="24"/>
          <w:szCs w:val="24"/>
        </w:rPr>
        <w:t>Ve vymezení definice výzkumných organizací Rada doporučuje namísto slov „právnická osoba“ uvádět obecnější pojem „subjekt.</w:t>
      </w:r>
    </w:p>
    <w:p w:rsidR="003020A3" w:rsidRPr="00091612" w:rsidRDefault="003020A3" w:rsidP="003020A3">
      <w:pPr>
        <w:pStyle w:val="Odstavecseseznamem"/>
        <w:numPr>
          <w:ilvl w:val="0"/>
          <w:numId w:val="20"/>
        </w:numPr>
        <w:spacing w:after="120"/>
        <w:rPr>
          <w:rFonts w:ascii="Times New Roman" w:hAnsi="Times New Roman" w:cs="Times New Roman"/>
          <w:b/>
          <w:sz w:val="24"/>
          <w:szCs w:val="24"/>
        </w:rPr>
      </w:pPr>
      <w:r w:rsidRPr="00091612">
        <w:rPr>
          <w:rFonts w:ascii="Times New Roman" w:hAnsi="Times New Roman" w:cs="Times New Roman"/>
          <w:b/>
          <w:sz w:val="24"/>
          <w:szCs w:val="24"/>
        </w:rPr>
        <w:t>Připomínka k Programu na podporu rozvoje dlouhodobé spolupráce ve</w:t>
      </w:r>
      <w:r w:rsidR="00091612">
        <w:rPr>
          <w:rFonts w:ascii="Times New Roman" w:hAnsi="Times New Roman" w:cs="Times New Roman"/>
          <w:b/>
          <w:sz w:val="24"/>
          <w:szCs w:val="24"/>
        </w:rPr>
        <w:t> </w:t>
      </w:r>
      <w:r w:rsidRPr="00091612">
        <w:rPr>
          <w:rFonts w:ascii="Times New Roman" w:hAnsi="Times New Roman" w:cs="Times New Roman"/>
          <w:b/>
          <w:sz w:val="24"/>
          <w:szCs w:val="24"/>
        </w:rPr>
        <w:t>výzkumu, vývoji a inovacích mezi veřejným a soukromým sektorem Centra kompetence</w:t>
      </w:r>
      <w:r w:rsidR="00091612">
        <w:rPr>
          <w:rFonts w:ascii="Times New Roman" w:hAnsi="Times New Roman" w:cs="Times New Roman"/>
          <w:b/>
          <w:sz w:val="24"/>
          <w:szCs w:val="24"/>
        </w:rPr>
        <w:t>:</w:t>
      </w:r>
    </w:p>
    <w:p w:rsidR="00091612" w:rsidRDefault="003020A3" w:rsidP="00091612">
      <w:pPr>
        <w:spacing w:after="120"/>
        <w:ind w:firstLine="0"/>
        <w:rPr>
          <w:rFonts w:ascii="Times New Roman" w:hAnsi="Times New Roman" w:cs="Times New Roman"/>
          <w:sz w:val="24"/>
          <w:szCs w:val="24"/>
        </w:rPr>
      </w:pPr>
      <w:r w:rsidRPr="003020A3">
        <w:rPr>
          <w:rFonts w:ascii="Times New Roman" w:hAnsi="Times New Roman" w:cs="Times New Roman"/>
          <w:sz w:val="24"/>
          <w:szCs w:val="24"/>
        </w:rPr>
        <w:t xml:space="preserve">Rada </w:t>
      </w:r>
      <w:r w:rsidR="00091612">
        <w:rPr>
          <w:rFonts w:ascii="Times New Roman" w:hAnsi="Times New Roman" w:cs="Times New Roman"/>
          <w:sz w:val="24"/>
          <w:szCs w:val="24"/>
        </w:rPr>
        <w:t>doporučuje, aby</w:t>
      </w:r>
      <w:r w:rsidRPr="003020A3">
        <w:rPr>
          <w:rFonts w:ascii="Times New Roman" w:hAnsi="Times New Roman" w:cs="Times New Roman"/>
          <w:sz w:val="24"/>
          <w:szCs w:val="24"/>
        </w:rPr>
        <w:t xml:space="preserve"> v části 1. Název programu </w:t>
      </w:r>
      <w:r w:rsidR="00091612">
        <w:rPr>
          <w:rFonts w:ascii="Times New Roman" w:hAnsi="Times New Roman" w:cs="Times New Roman"/>
          <w:sz w:val="24"/>
          <w:szCs w:val="24"/>
        </w:rPr>
        <w:t>byl uveden</w:t>
      </w:r>
      <w:r w:rsidRPr="003020A3">
        <w:rPr>
          <w:rFonts w:ascii="Times New Roman" w:hAnsi="Times New Roman" w:cs="Times New Roman"/>
          <w:sz w:val="24"/>
          <w:szCs w:val="24"/>
        </w:rPr>
        <w:t xml:space="preserve"> celý název programu</w:t>
      </w:r>
      <w:r>
        <w:rPr>
          <w:rFonts w:ascii="Times New Roman" w:hAnsi="Times New Roman" w:cs="Times New Roman"/>
          <w:sz w:val="24"/>
          <w:szCs w:val="24"/>
        </w:rPr>
        <w:t>.</w:t>
      </w:r>
    </w:p>
    <w:p w:rsidR="00AE1BE8" w:rsidRPr="00091612" w:rsidRDefault="00091612" w:rsidP="00F05BC0">
      <w:pPr>
        <w:pStyle w:val="Odstavecseseznamem"/>
        <w:keepNext/>
        <w:numPr>
          <w:ilvl w:val="0"/>
          <w:numId w:val="20"/>
        </w:numPr>
        <w:spacing w:after="120"/>
        <w:ind w:left="714" w:hanging="357"/>
        <w:rPr>
          <w:rFonts w:ascii="Times New Roman" w:hAnsi="Times New Roman" w:cs="Times New Roman"/>
          <w:b/>
          <w:sz w:val="24"/>
          <w:szCs w:val="24"/>
        </w:rPr>
      </w:pPr>
      <w:r w:rsidRPr="00091612">
        <w:rPr>
          <w:rFonts w:ascii="Times New Roman" w:hAnsi="Times New Roman" w:cs="Times New Roman"/>
          <w:b/>
          <w:sz w:val="24"/>
          <w:szCs w:val="24"/>
        </w:rPr>
        <w:lastRenderedPageBreak/>
        <w:t>Připomínka ke změně</w:t>
      </w:r>
      <w:r w:rsidR="00562CC8" w:rsidRPr="00091612">
        <w:rPr>
          <w:rFonts w:ascii="Times New Roman" w:hAnsi="Times New Roman" w:cs="Times New Roman"/>
          <w:b/>
          <w:sz w:val="24"/>
          <w:szCs w:val="24"/>
        </w:rPr>
        <w:t xml:space="preserve"> programu Technologické agentury České republiky na</w:t>
      </w:r>
      <w:r>
        <w:rPr>
          <w:rFonts w:ascii="Times New Roman" w:hAnsi="Times New Roman" w:cs="Times New Roman"/>
          <w:b/>
          <w:sz w:val="24"/>
          <w:szCs w:val="24"/>
        </w:rPr>
        <w:t> </w:t>
      </w:r>
      <w:r w:rsidR="00562CC8" w:rsidRPr="00091612">
        <w:rPr>
          <w:rFonts w:ascii="Times New Roman" w:hAnsi="Times New Roman" w:cs="Times New Roman"/>
          <w:b/>
          <w:sz w:val="24"/>
          <w:szCs w:val="24"/>
        </w:rPr>
        <w:t>podporu rozvoje dlouhodobé spolupráce ve výzkumu, vývoji a inovacích mezi veřejným a</w:t>
      </w:r>
      <w:r w:rsidRPr="00091612">
        <w:rPr>
          <w:rFonts w:ascii="Times New Roman" w:hAnsi="Times New Roman" w:cs="Times New Roman"/>
          <w:b/>
          <w:sz w:val="24"/>
          <w:szCs w:val="24"/>
        </w:rPr>
        <w:t> </w:t>
      </w:r>
      <w:r w:rsidR="00562CC8" w:rsidRPr="00091612">
        <w:rPr>
          <w:rFonts w:ascii="Times New Roman" w:hAnsi="Times New Roman" w:cs="Times New Roman"/>
          <w:b/>
          <w:sz w:val="24"/>
          <w:szCs w:val="24"/>
        </w:rPr>
        <w:t>soukromým sektorem Centra kompetence</w:t>
      </w:r>
      <w:r>
        <w:rPr>
          <w:rFonts w:ascii="Times New Roman" w:hAnsi="Times New Roman" w:cs="Times New Roman"/>
          <w:b/>
          <w:sz w:val="24"/>
          <w:szCs w:val="24"/>
        </w:rPr>
        <w:t>:</w:t>
      </w:r>
    </w:p>
    <w:p w:rsidR="00AE1BE8" w:rsidRPr="00091612" w:rsidRDefault="00AE1BE8" w:rsidP="00091612">
      <w:pPr>
        <w:spacing w:after="120"/>
        <w:ind w:firstLine="0"/>
        <w:rPr>
          <w:rFonts w:ascii="Times New Roman" w:hAnsi="Times New Roman" w:cs="Times New Roman"/>
          <w:sz w:val="24"/>
          <w:szCs w:val="24"/>
        </w:rPr>
      </w:pPr>
      <w:r w:rsidRPr="00091612">
        <w:rPr>
          <w:rFonts w:ascii="Times New Roman" w:hAnsi="Times New Roman" w:cs="Times New Roman"/>
          <w:sz w:val="24"/>
          <w:szCs w:val="24"/>
        </w:rPr>
        <w:t xml:space="preserve">Rada upozorňuje, že přílohy III. c) a III d) dokumentu mají stejný název. </w:t>
      </w:r>
      <w:r w:rsidR="00057A2A">
        <w:rPr>
          <w:rFonts w:ascii="Times New Roman" w:hAnsi="Times New Roman" w:cs="Times New Roman"/>
          <w:sz w:val="24"/>
          <w:szCs w:val="24"/>
        </w:rPr>
        <w:t xml:space="preserve">Jedná-li se o odlišné dokumenty, je na místě provést jejich adekvátní rozlišení. </w:t>
      </w:r>
      <w:r w:rsidRPr="00091612">
        <w:rPr>
          <w:rFonts w:ascii="Times New Roman" w:hAnsi="Times New Roman" w:cs="Times New Roman"/>
          <w:sz w:val="24"/>
          <w:szCs w:val="24"/>
        </w:rPr>
        <w:t xml:space="preserve">Z tohoto důvodu </w:t>
      </w:r>
      <w:r w:rsidR="00057A2A">
        <w:rPr>
          <w:rFonts w:ascii="Times New Roman" w:hAnsi="Times New Roman" w:cs="Times New Roman"/>
          <w:sz w:val="24"/>
          <w:szCs w:val="24"/>
        </w:rPr>
        <w:t xml:space="preserve">Rada </w:t>
      </w:r>
      <w:r w:rsidRPr="00091612">
        <w:rPr>
          <w:rFonts w:ascii="Times New Roman" w:hAnsi="Times New Roman" w:cs="Times New Roman"/>
          <w:sz w:val="24"/>
          <w:szCs w:val="24"/>
        </w:rPr>
        <w:t>doporučuje u</w:t>
      </w:r>
      <w:r w:rsidR="00CE0478">
        <w:rPr>
          <w:rFonts w:ascii="Times New Roman" w:hAnsi="Times New Roman" w:cs="Times New Roman"/>
          <w:sz w:val="24"/>
          <w:szCs w:val="24"/>
        </w:rPr>
        <w:t> </w:t>
      </w:r>
      <w:r w:rsidRPr="00091612">
        <w:rPr>
          <w:rFonts w:ascii="Times New Roman" w:hAnsi="Times New Roman" w:cs="Times New Roman"/>
          <w:sz w:val="24"/>
          <w:szCs w:val="24"/>
        </w:rPr>
        <w:t>přílohy III d) uvést, že se jedná o změnu programu.</w:t>
      </w:r>
    </w:p>
    <w:p w:rsidR="00091612" w:rsidRPr="00091612" w:rsidRDefault="00091612" w:rsidP="00C061B5">
      <w:pPr>
        <w:pStyle w:val="Odstavecseseznamem"/>
        <w:numPr>
          <w:ilvl w:val="0"/>
          <w:numId w:val="20"/>
        </w:numPr>
        <w:spacing w:after="120"/>
        <w:ind w:hanging="357"/>
        <w:rPr>
          <w:rFonts w:ascii="Times New Roman" w:hAnsi="Times New Roman" w:cs="Times New Roman"/>
          <w:b/>
          <w:sz w:val="24"/>
          <w:szCs w:val="24"/>
        </w:rPr>
      </w:pPr>
      <w:r>
        <w:rPr>
          <w:rFonts w:ascii="Times New Roman" w:hAnsi="Times New Roman" w:cs="Times New Roman"/>
          <w:b/>
          <w:sz w:val="24"/>
          <w:szCs w:val="24"/>
        </w:rPr>
        <w:t xml:space="preserve">Doporučení </w:t>
      </w:r>
      <w:r w:rsidRPr="00091612">
        <w:rPr>
          <w:rFonts w:ascii="Times New Roman" w:hAnsi="Times New Roman" w:cs="Times New Roman"/>
          <w:b/>
          <w:sz w:val="24"/>
          <w:szCs w:val="24"/>
        </w:rPr>
        <w:t xml:space="preserve">k </w:t>
      </w:r>
      <w:r w:rsidR="00562CC8" w:rsidRPr="00091612">
        <w:rPr>
          <w:rFonts w:ascii="Times New Roman" w:hAnsi="Times New Roman" w:cs="Times New Roman"/>
          <w:b/>
          <w:sz w:val="24"/>
          <w:szCs w:val="24"/>
        </w:rPr>
        <w:t>Program</w:t>
      </w:r>
      <w:r w:rsidRPr="00091612">
        <w:rPr>
          <w:rFonts w:ascii="Times New Roman" w:hAnsi="Times New Roman" w:cs="Times New Roman"/>
          <w:b/>
          <w:sz w:val="24"/>
          <w:szCs w:val="24"/>
        </w:rPr>
        <w:t>u</w:t>
      </w:r>
      <w:r w:rsidR="00562CC8" w:rsidRPr="00091612">
        <w:rPr>
          <w:rFonts w:ascii="Times New Roman" w:hAnsi="Times New Roman" w:cs="Times New Roman"/>
          <w:b/>
          <w:sz w:val="24"/>
          <w:szCs w:val="24"/>
        </w:rPr>
        <w:t xml:space="preserve"> aplikovaného výzkumu, experimentálního vývoje a </w:t>
      </w:r>
      <w:r>
        <w:rPr>
          <w:rFonts w:ascii="Times New Roman" w:hAnsi="Times New Roman" w:cs="Times New Roman"/>
          <w:b/>
          <w:sz w:val="24"/>
          <w:szCs w:val="24"/>
        </w:rPr>
        <w:t> i</w:t>
      </w:r>
      <w:r w:rsidR="00562CC8" w:rsidRPr="00091612">
        <w:rPr>
          <w:rFonts w:ascii="Times New Roman" w:hAnsi="Times New Roman" w:cs="Times New Roman"/>
          <w:b/>
          <w:sz w:val="24"/>
          <w:szCs w:val="24"/>
        </w:rPr>
        <w:t>novací GAMA</w:t>
      </w:r>
      <w:r w:rsidRPr="00091612">
        <w:rPr>
          <w:rFonts w:ascii="Times New Roman" w:hAnsi="Times New Roman" w:cs="Times New Roman"/>
          <w:b/>
          <w:sz w:val="24"/>
          <w:szCs w:val="24"/>
        </w:rPr>
        <w:t>:</w:t>
      </w:r>
    </w:p>
    <w:p w:rsidR="00C061B5" w:rsidRPr="00091612" w:rsidRDefault="00C061B5" w:rsidP="00091612">
      <w:pPr>
        <w:spacing w:after="120"/>
        <w:ind w:left="363" w:firstLine="0"/>
        <w:rPr>
          <w:rFonts w:ascii="Times New Roman" w:hAnsi="Times New Roman" w:cs="Times New Roman"/>
          <w:sz w:val="24"/>
          <w:szCs w:val="24"/>
        </w:rPr>
      </w:pPr>
      <w:r w:rsidRPr="00091612">
        <w:rPr>
          <w:rFonts w:ascii="Times New Roman" w:hAnsi="Times New Roman" w:cs="Times New Roman"/>
          <w:sz w:val="24"/>
          <w:szCs w:val="24"/>
        </w:rPr>
        <w:t xml:space="preserve">Rada </w:t>
      </w:r>
      <w:r w:rsidR="00091612">
        <w:rPr>
          <w:rFonts w:ascii="Times New Roman" w:hAnsi="Times New Roman" w:cs="Times New Roman"/>
          <w:sz w:val="24"/>
          <w:szCs w:val="24"/>
        </w:rPr>
        <w:t>doporučuje uvést</w:t>
      </w:r>
      <w:r w:rsidRPr="00091612">
        <w:rPr>
          <w:rFonts w:ascii="Times New Roman" w:hAnsi="Times New Roman" w:cs="Times New Roman"/>
          <w:sz w:val="24"/>
          <w:szCs w:val="24"/>
        </w:rPr>
        <w:t xml:space="preserve"> v části 1. Název programu </w:t>
      </w:r>
      <w:r w:rsidR="00091612">
        <w:rPr>
          <w:rFonts w:ascii="Times New Roman" w:hAnsi="Times New Roman" w:cs="Times New Roman"/>
          <w:sz w:val="24"/>
          <w:szCs w:val="24"/>
        </w:rPr>
        <w:t>celý název</w:t>
      </w:r>
      <w:r w:rsidRPr="00091612">
        <w:rPr>
          <w:rFonts w:ascii="Times New Roman" w:hAnsi="Times New Roman" w:cs="Times New Roman"/>
          <w:sz w:val="24"/>
          <w:szCs w:val="24"/>
        </w:rPr>
        <w:t xml:space="preserve"> programu</w:t>
      </w:r>
      <w:r w:rsidR="00091612" w:rsidRPr="00091612">
        <w:rPr>
          <w:rFonts w:ascii="Times New Roman" w:hAnsi="Times New Roman" w:cs="Times New Roman"/>
          <w:sz w:val="24"/>
          <w:szCs w:val="24"/>
        </w:rPr>
        <w:t>.</w:t>
      </w:r>
    </w:p>
    <w:p w:rsidR="00091612" w:rsidRDefault="00091612" w:rsidP="002102AE">
      <w:pPr>
        <w:autoSpaceDE w:val="0"/>
        <w:autoSpaceDN w:val="0"/>
        <w:adjustRightInd w:val="0"/>
        <w:ind w:firstLine="0"/>
        <w:rPr>
          <w:rFonts w:ascii="Times New Roman" w:hAnsi="Times New Roman" w:cs="Times New Roman"/>
          <w:b/>
          <w:sz w:val="24"/>
          <w:szCs w:val="24"/>
        </w:rPr>
      </w:pPr>
    </w:p>
    <w:p w:rsidR="0005665F" w:rsidRDefault="00C061B5" w:rsidP="00F05BC0">
      <w:pPr>
        <w:autoSpaceDE w:val="0"/>
        <w:autoSpaceDN w:val="0"/>
        <w:adjustRightInd w:val="0"/>
        <w:spacing w:after="120"/>
        <w:ind w:firstLine="0"/>
        <w:rPr>
          <w:rFonts w:ascii="Times New Roman" w:hAnsi="Times New Roman" w:cs="Times New Roman"/>
          <w:b/>
          <w:sz w:val="24"/>
          <w:szCs w:val="24"/>
        </w:rPr>
      </w:pPr>
      <w:r>
        <w:rPr>
          <w:rFonts w:ascii="Times New Roman" w:hAnsi="Times New Roman" w:cs="Times New Roman"/>
          <w:b/>
          <w:sz w:val="24"/>
          <w:szCs w:val="24"/>
        </w:rPr>
        <w:t>Ad B)</w:t>
      </w:r>
      <w:r w:rsidR="0005665F" w:rsidRPr="0099317D">
        <w:rPr>
          <w:rFonts w:ascii="Times New Roman" w:hAnsi="Times New Roman" w:cs="Times New Roman"/>
          <w:b/>
          <w:sz w:val="24"/>
          <w:szCs w:val="24"/>
        </w:rPr>
        <w:t xml:space="preserve"> Změny programu </w:t>
      </w:r>
      <w:r w:rsidR="008B3198">
        <w:rPr>
          <w:rFonts w:ascii="Times New Roman" w:hAnsi="Times New Roman" w:cs="Times New Roman"/>
          <w:b/>
          <w:sz w:val="24"/>
          <w:szCs w:val="24"/>
        </w:rPr>
        <w:t xml:space="preserve">aplikovaného výzkumu a experimentálního vývoje </w:t>
      </w:r>
      <w:r w:rsidR="0005665F" w:rsidRPr="0099317D">
        <w:rPr>
          <w:rFonts w:ascii="Times New Roman" w:hAnsi="Times New Roman" w:cs="Times New Roman"/>
          <w:b/>
          <w:sz w:val="24"/>
          <w:szCs w:val="24"/>
        </w:rPr>
        <w:t xml:space="preserve">DELTA </w:t>
      </w:r>
    </w:p>
    <w:p w:rsidR="002102AE" w:rsidRDefault="002102AE" w:rsidP="002102AE">
      <w:pPr>
        <w:spacing w:after="120"/>
        <w:ind w:firstLine="0"/>
        <w:rPr>
          <w:rFonts w:ascii="Times New Roman" w:hAnsi="Times New Roman" w:cs="Times New Roman"/>
          <w:sz w:val="24"/>
          <w:szCs w:val="24"/>
        </w:rPr>
      </w:pPr>
      <w:r w:rsidRPr="002102AE">
        <w:rPr>
          <w:rFonts w:ascii="Times New Roman" w:hAnsi="Times New Roman" w:cs="Times New Roman"/>
          <w:sz w:val="24"/>
          <w:szCs w:val="24"/>
        </w:rPr>
        <w:t>Program podpory spolupráce v aplikovaném výzkumu a experimentálním vývoji prostřednictvím společných projektů technologických a inovačních agentur DELTA, byl schválen usnesením vlády ze dne 28. srpna 2013 č. 668</w:t>
      </w:r>
      <w:r>
        <w:rPr>
          <w:rFonts w:ascii="Times New Roman" w:hAnsi="Times New Roman" w:cs="Times New Roman"/>
          <w:sz w:val="24"/>
          <w:szCs w:val="24"/>
        </w:rPr>
        <w:t>.</w:t>
      </w:r>
    </w:p>
    <w:p w:rsidR="002102AE" w:rsidRPr="002102AE" w:rsidRDefault="002102AE" w:rsidP="002102AE">
      <w:pPr>
        <w:spacing w:after="120"/>
        <w:ind w:firstLine="0"/>
        <w:rPr>
          <w:rFonts w:ascii="Times New Roman" w:hAnsi="Times New Roman" w:cs="Times New Roman"/>
          <w:sz w:val="24"/>
          <w:szCs w:val="24"/>
        </w:rPr>
      </w:pPr>
      <w:r>
        <w:rPr>
          <w:rFonts w:ascii="Times New Roman" w:hAnsi="Times New Roman" w:cs="Times New Roman"/>
          <w:sz w:val="24"/>
          <w:szCs w:val="24"/>
        </w:rPr>
        <w:t xml:space="preserve">V programu DELTA nyní TA ČR navrhuje změny, které jednak souvisí se vstupem v platnost </w:t>
      </w:r>
      <w:r w:rsidR="00EC3C4A">
        <w:rPr>
          <w:rFonts w:ascii="Times New Roman" w:hAnsi="Times New Roman" w:cs="Times New Roman"/>
          <w:sz w:val="24"/>
          <w:szCs w:val="24"/>
        </w:rPr>
        <w:t xml:space="preserve">nového </w:t>
      </w:r>
      <w:r>
        <w:rPr>
          <w:rFonts w:ascii="Times New Roman" w:hAnsi="Times New Roman" w:cs="Times New Roman"/>
          <w:sz w:val="24"/>
          <w:szCs w:val="24"/>
        </w:rPr>
        <w:t xml:space="preserve">Nařízení a </w:t>
      </w:r>
      <w:r w:rsidR="00EC3C4A">
        <w:rPr>
          <w:rFonts w:ascii="Times New Roman" w:hAnsi="Times New Roman" w:cs="Times New Roman"/>
          <w:sz w:val="24"/>
          <w:szCs w:val="24"/>
        </w:rPr>
        <w:t>Rámce</w:t>
      </w:r>
      <w:r w:rsidR="00091612">
        <w:rPr>
          <w:rFonts w:ascii="Times New Roman" w:hAnsi="Times New Roman" w:cs="Times New Roman"/>
          <w:sz w:val="24"/>
          <w:szCs w:val="24"/>
        </w:rPr>
        <w:t>. D</w:t>
      </w:r>
      <w:r>
        <w:rPr>
          <w:rFonts w:ascii="Times New Roman" w:hAnsi="Times New Roman" w:cs="Times New Roman"/>
          <w:sz w:val="24"/>
          <w:szCs w:val="24"/>
        </w:rPr>
        <w:t>ále jsou navrženy</w:t>
      </w:r>
      <w:r w:rsidRPr="002102AE">
        <w:rPr>
          <w:rFonts w:ascii="Times New Roman" w:hAnsi="Times New Roman" w:cs="Times New Roman"/>
          <w:sz w:val="24"/>
          <w:szCs w:val="24"/>
        </w:rPr>
        <w:t xml:space="preserve"> další úpravy</w:t>
      </w:r>
      <w:r w:rsidR="008A0B3E">
        <w:rPr>
          <w:rFonts w:ascii="Times New Roman" w:hAnsi="Times New Roman" w:cs="Times New Roman"/>
          <w:sz w:val="24"/>
          <w:szCs w:val="24"/>
        </w:rPr>
        <w:t>.</w:t>
      </w:r>
    </w:p>
    <w:p w:rsidR="0099317D" w:rsidRPr="008A0B3E" w:rsidRDefault="008A0B3E" w:rsidP="00CD04E5">
      <w:pPr>
        <w:pStyle w:val="Odstavecseseznamem"/>
        <w:numPr>
          <w:ilvl w:val="0"/>
          <w:numId w:val="9"/>
        </w:numPr>
        <w:autoSpaceDE w:val="0"/>
        <w:autoSpaceDN w:val="0"/>
        <w:adjustRightInd w:val="0"/>
        <w:ind w:hanging="720"/>
        <w:rPr>
          <w:rFonts w:ascii="Times New Roman" w:hAnsi="Times New Roman" w:cs="Times New Roman"/>
          <w:sz w:val="24"/>
          <w:szCs w:val="24"/>
        </w:rPr>
      </w:pPr>
      <w:r w:rsidRPr="008A0B3E">
        <w:rPr>
          <w:rFonts w:ascii="Times New Roman" w:hAnsi="Times New Roman" w:cs="Times New Roman"/>
          <w:sz w:val="24"/>
          <w:szCs w:val="24"/>
        </w:rPr>
        <w:t>T</w:t>
      </w:r>
      <w:r w:rsidR="00C061B5">
        <w:rPr>
          <w:rFonts w:ascii="Times New Roman" w:hAnsi="Times New Roman" w:cs="Times New Roman"/>
          <w:sz w:val="24"/>
          <w:szCs w:val="24"/>
        </w:rPr>
        <w:t xml:space="preserve">A </w:t>
      </w:r>
      <w:r w:rsidRPr="008A0B3E">
        <w:rPr>
          <w:rFonts w:ascii="Times New Roman" w:hAnsi="Times New Roman" w:cs="Times New Roman"/>
          <w:sz w:val="24"/>
          <w:szCs w:val="24"/>
        </w:rPr>
        <w:t>ČR navrhuje, aby z</w:t>
      </w:r>
      <w:r w:rsidR="002102AE" w:rsidRPr="008A0B3E">
        <w:rPr>
          <w:rFonts w:ascii="Times New Roman" w:hAnsi="Times New Roman" w:cs="Times New Roman"/>
          <w:sz w:val="24"/>
          <w:szCs w:val="24"/>
        </w:rPr>
        <w:t> hlavič</w:t>
      </w:r>
      <w:r w:rsidRPr="008A0B3E">
        <w:rPr>
          <w:rFonts w:ascii="Times New Roman" w:hAnsi="Times New Roman" w:cs="Times New Roman"/>
          <w:sz w:val="24"/>
          <w:szCs w:val="24"/>
        </w:rPr>
        <w:t>ky</w:t>
      </w:r>
      <w:r w:rsidR="002102AE" w:rsidRPr="008A0B3E">
        <w:rPr>
          <w:rFonts w:ascii="Times New Roman" w:hAnsi="Times New Roman" w:cs="Times New Roman"/>
          <w:sz w:val="24"/>
          <w:szCs w:val="24"/>
        </w:rPr>
        <w:t xml:space="preserve"> programu a </w:t>
      </w:r>
      <w:r w:rsidRPr="008A0B3E">
        <w:rPr>
          <w:rFonts w:ascii="Times New Roman" w:hAnsi="Times New Roman" w:cs="Times New Roman"/>
          <w:sz w:val="24"/>
          <w:szCs w:val="24"/>
        </w:rPr>
        <w:t>z</w:t>
      </w:r>
      <w:r w:rsidR="002102AE" w:rsidRPr="008A0B3E">
        <w:rPr>
          <w:rFonts w:ascii="Times New Roman" w:hAnsi="Times New Roman" w:cs="Times New Roman"/>
          <w:sz w:val="24"/>
          <w:szCs w:val="24"/>
        </w:rPr>
        <w:t xml:space="preserve"> části 1. Název programu </w:t>
      </w:r>
      <w:r w:rsidRPr="008A0B3E">
        <w:rPr>
          <w:rFonts w:ascii="Times New Roman" w:hAnsi="Times New Roman" w:cs="Times New Roman"/>
          <w:sz w:val="24"/>
          <w:szCs w:val="24"/>
        </w:rPr>
        <w:t xml:space="preserve">byla vypuštěna slova </w:t>
      </w:r>
      <w:r w:rsidR="002102AE" w:rsidRPr="008A0B3E">
        <w:rPr>
          <w:rFonts w:ascii="Times New Roman" w:hAnsi="Times New Roman" w:cs="Times New Roman"/>
          <w:i/>
          <w:sz w:val="24"/>
          <w:szCs w:val="24"/>
        </w:rPr>
        <w:t>„spolupráce v aplikovaném a experimentálním vývoji prostřednictvím společných projektů technologických a inovačních agentur</w:t>
      </w:r>
      <w:r w:rsidR="002102AE" w:rsidRPr="008A0B3E">
        <w:rPr>
          <w:rFonts w:ascii="Times New Roman" w:hAnsi="Times New Roman" w:cs="Times New Roman"/>
          <w:sz w:val="24"/>
          <w:szCs w:val="24"/>
        </w:rPr>
        <w:t>“ a vl</w:t>
      </w:r>
      <w:r w:rsidRPr="008A0B3E">
        <w:rPr>
          <w:rFonts w:ascii="Times New Roman" w:hAnsi="Times New Roman" w:cs="Times New Roman"/>
          <w:sz w:val="24"/>
          <w:szCs w:val="24"/>
        </w:rPr>
        <w:t xml:space="preserve">oženo slovo </w:t>
      </w:r>
      <w:r w:rsidRPr="008A0B3E">
        <w:rPr>
          <w:rFonts w:ascii="Times New Roman" w:hAnsi="Times New Roman" w:cs="Times New Roman"/>
          <w:i/>
          <w:sz w:val="24"/>
          <w:szCs w:val="24"/>
        </w:rPr>
        <w:t>„</w:t>
      </w:r>
      <w:r w:rsidR="002102AE" w:rsidRPr="008A0B3E">
        <w:rPr>
          <w:rFonts w:ascii="Times New Roman" w:hAnsi="Times New Roman" w:cs="Times New Roman"/>
          <w:i/>
          <w:sz w:val="24"/>
          <w:szCs w:val="24"/>
        </w:rPr>
        <w:t>aplikovaného</w:t>
      </w:r>
      <w:r w:rsidRPr="008A0B3E">
        <w:rPr>
          <w:rFonts w:ascii="Times New Roman" w:hAnsi="Times New Roman" w:cs="Times New Roman"/>
          <w:i/>
          <w:sz w:val="24"/>
          <w:szCs w:val="24"/>
        </w:rPr>
        <w:t>“</w:t>
      </w:r>
      <w:r w:rsidR="002102AE" w:rsidRPr="008A0B3E">
        <w:rPr>
          <w:rFonts w:ascii="Times New Roman" w:hAnsi="Times New Roman" w:cs="Times New Roman"/>
          <w:i/>
          <w:sz w:val="24"/>
          <w:szCs w:val="24"/>
        </w:rPr>
        <w:t>.</w:t>
      </w:r>
    </w:p>
    <w:p w:rsidR="008A0B3E" w:rsidRDefault="008A0B3E" w:rsidP="00F05BC0">
      <w:pPr>
        <w:pStyle w:val="Odstavecseseznamem"/>
        <w:autoSpaceDE w:val="0"/>
        <w:autoSpaceDN w:val="0"/>
        <w:adjustRightInd w:val="0"/>
        <w:spacing w:after="240"/>
        <w:ind w:firstLine="0"/>
        <w:rPr>
          <w:rFonts w:ascii="Times New Roman" w:hAnsi="Times New Roman" w:cs="Times New Roman"/>
          <w:sz w:val="24"/>
          <w:szCs w:val="24"/>
        </w:rPr>
      </w:pPr>
      <w:r>
        <w:rPr>
          <w:rFonts w:ascii="Times New Roman" w:hAnsi="Times New Roman" w:cs="Times New Roman"/>
          <w:b/>
          <w:sz w:val="24"/>
          <w:szCs w:val="24"/>
        </w:rPr>
        <w:t xml:space="preserve">Zásadní připomínka: </w:t>
      </w:r>
      <w:r w:rsidRPr="008A0B3E">
        <w:rPr>
          <w:rFonts w:ascii="Times New Roman" w:hAnsi="Times New Roman" w:cs="Times New Roman"/>
          <w:sz w:val="24"/>
          <w:szCs w:val="24"/>
        </w:rPr>
        <w:t>Nejedná se pouze o „hlavičku programu“, ale o jeho název tak, jak byl schválen usnesením vlády ze dne 28. srpna 2013 č. 668.  Z tohoto důvodu Rada s navrhovanou změnou nesouhlasí.</w:t>
      </w:r>
    </w:p>
    <w:p w:rsidR="00F05BC0" w:rsidRPr="00F05BC0" w:rsidRDefault="00F05BC0" w:rsidP="00F05BC0">
      <w:pPr>
        <w:pStyle w:val="Odstavecseseznamem"/>
        <w:autoSpaceDE w:val="0"/>
        <w:autoSpaceDN w:val="0"/>
        <w:adjustRightInd w:val="0"/>
        <w:spacing w:after="240"/>
        <w:ind w:firstLine="0"/>
        <w:rPr>
          <w:rFonts w:ascii="Times New Roman" w:hAnsi="Times New Roman" w:cs="Times New Roman"/>
          <w:sz w:val="16"/>
          <w:szCs w:val="16"/>
        </w:rPr>
      </w:pPr>
    </w:p>
    <w:p w:rsidR="008A0B3E" w:rsidRDefault="008A0B3E" w:rsidP="00F05BC0">
      <w:pPr>
        <w:pStyle w:val="Odstavecseseznamem"/>
        <w:numPr>
          <w:ilvl w:val="0"/>
          <w:numId w:val="9"/>
        </w:numPr>
        <w:autoSpaceDE w:val="0"/>
        <w:autoSpaceDN w:val="0"/>
        <w:adjustRightInd w:val="0"/>
        <w:spacing w:before="120"/>
        <w:ind w:hanging="720"/>
        <w:rPr>
          <w:rFonts w:ascii="Times New Roman" w:hAnsi="Times New Roman" w:cs="Times New Roman"/>
          <w:b/>
          <w:sz w:val="24"/>
          <w:szCs w:val="24"/>
        </w:rPr>
      </w:pPr>
      <w:r>
        <w:rPr>
          <w:rFonts w:ascii="Times New Roman" w:hAnsi="Times New Roman" w:cs="Times New Roman"/>
          <w:b/>
          <w:sz w:val="24"/>
          <w:szCs w:val="24"/>
        </w:rPr>
        <w:t xml:space="preserve">TA ČR navrhuje, aby část </w:t>
      </w:r>
      <w:r w:rsidR="00F5643E">
        <w:rPr>
          <w:rFonts w:ascii="Times New Roman" w:hAnsi="Times New Roman" w:cs="Times New Roman"/>
          <w:b/>
          <w:sz w:val="24"/>
          <w:szCs w:val="24"/>
        </w:rPr>
        <w:t>5 Zaměření programu, kde se nyní uvádí:</w:t>
      </w:r>
    </w:p>
    <w:p w:rsidR="000A729D" w:rsidRDefault="000A729D" w:rsidP="000A729D">
      <w:pPr>
        <w:outlineLvl w:val="0"/>
        <w:rPr>
          <w:rFonts w:ascii="Times New Roman" w:hAnsi="Times New Roman" w:cs="Times New Roman"/>
          <w:i/>
          <w:sz w:val="24"/>
          <w:szCs w:val="24"/>
        </w:rPr>
      </w:pPr>
      <w:r w:rsidRPr="000A729D">
        <w:rPr>
          <w:rFonts w:ascii="Times New Roman" w:hAnsi="Times New Roman" w:cs="Times New Roman"/>
          <w:i/>
          <w:sz w:val="24"/>
          <w:szCs w:val="24"/>
        </w:rPr>
        <w:t>„Program je zaměřen na podporu spolupráce v aplikovaném výzkumu a experimentálním vývoji prostřednictvím společných projektů podniků a výzkumných organizací podporovaných TA ČR a významnými zahraničními technologickými a inovačními agenturami či jinými obdobnými agenturami, se kterými má/bude mít TA ČR v době vyhlášení veřejné soutěže navázánu spolupráci</w:t>
      </w:r>
      <w:r w:rsidRPr="000A729D" w:rsidDel="008E3F7C">
        <w:rPr>
          <w:rFonts w:ascii="Times New Roman" w:hAnsi="Times New Roman" w:cs="Times New Roman"/>
          <w:i/>
          <w:sz w:val="24"/>
          <w:szCs w:val="24"/>
        </w:rPr>
        <w:t xml:space="preserve"> </w:t>
      </w:r>
      <w:r w:rsidRPr="000A729D">
        <w:rPr>
          <w:rFonts w:ascii="Times New Roman" w:hAnsi="Times New Roman" w:cs="Times New Roman"/>
          <w:i/>
          <w:sz w:val="24"/>
          <w:szCs w:val="24"/>
        </w:rPr>
        <w:t>(dále jsou uvedené partnerské agentury či instituce označovány souhrnně jako „partnerské agentury“). Seznam partnerských agentur bude vždy uveden v zadávací dokumentaci k aktuálně vyhlášené veřejné soutěži. Program jako takový není tematicky zaměřen, témata společných projektů budou určována ad hoc dle společných vybraných oborů preferovaných současně TA ČR i partnerskou agenturou. Výběr témat bude určen pro každou partnerskou agenturu samostatně a bude odrážet prioritní či excelentní oblasti aplikovaného výzkumu a experimentálního vývoje obou zemí. Oblasti, v nichž budou přijímány projekty, mohou být odlišné nejen pro každou partnerskou agenturu, ale i pro veřejné soutěže k předkládání návrhů projektů pro tutéž partnerskou agenturu vyhlašované v odlišných časových obdobích.</w:t>
      </w:r>
      <w:r>
        <w:rPr>
          <w:rFonts w:ascii="Times New Roman" w:hAnsi="Times New Roman" w:cs="Times New Roman"/>
          <w:i/>
          <w:sz w:val="24"/>
          <w:szCs w:val="24"/>
        </w:rPr>
        <w:t>“</w:t>
      </w:r>
    </w:p>
    <w:p w:rsidR="000A729D" w:rsidRDefault="000A729D" w:rsidP="000A729D">
      <w:pPr>
        <w:outlineLvl w:val="0"/>
        <w:rPr>
          <w:rFonts w:ascii="Times New Roman" w:hAnsi="Times New Roman" w:cs="Times New Roman"/>
          <w:b/>
          <w:sz w:val="24"/>
          <w:szCs w:val="24"/>
        </w:rPr>
      </w:pPr>
      <w:r w:rsidRPr="000A729D">
        <w:rPr>
          <w:rFonts w:ascii="Times New Roman" w:hAnsi="Times New Roman" w:cs="Times New Roman"/>
          <w:b/>
          <w:sz w:val="24"/>
          <w:szCs w:val="24"/>
        </w:rPr>
        <w:t>Byla změněna na:</w:t>
      </w:r>
    </w:p>
    <w:p w:rsidR="000A729D" w:rsidRPr="00B47E8A" w:rsidRDefault="00B47E8A" w:rsidP="000A729D">
      <w:pPr>
        <w:outlineLvl w:val="0"/>
        <w:rPr>
          <w:rFonts w:ascii="Times New Roman" w:hAnsi="Times New Roman" w:cs="Times New Roman"/>
          <w:i/>
          <w:sz w:val="24"/>
          <w:szCs w:val="24"/>
        </w:rPr>
      </w:pPr>
      <w:r w:rsidRPr="00B47E8A">
        <w:rPr>
          <w:rFonts w:ascii="Times New Roman" w:hAnsi="Times New Roman" w:cs="Times New Roman"/>
          <w:i/>
          <w:sz w:val="24"/>
          <w:szCs w:val="24"/>
        </w:rPr>
        <w:t>„</w:t>
      </w:r>
      <w:r w:rsidR="000A729D" w:rsidRPr="00B47E8A">
        <w:rPr>
          <w:rFonts w:ascii="Times New Roman" w:hAnsi="Times New Roman" w:cs="Times New Roman"/>
          <w:i/>
          <w:sz w:val="24"/>
          <w:szCs w:val="24"/>
        </w:rPr>
        <w:t>Program je zaměřen na podporu spolupráce, která dle čl. 25 odst</w:t>
      </w:r>
      <w:r w:rsidR="00F27A86" w:rsidRPr="00B47E8A">
        <w:rPr>
          <w:rFonts w:ascii="Times New Roman" w:hAnsi="Times New Roman" w:cs="Times New Roman"/>
          <w:i/>
          <w:sz w:val="24"/>
          <w:szCs w:val="24"/>
        </w:rPr>
        <w:t>.</w:t>
      </w:r>
      <w:r w:rsidR="000A729D" w:rsidRPr="00B47E8A">
        <w:rPr>
          <w:rFonts w:ascii="Times New Roman" w:hAnsi="Times New Roman" w:cs="Times New Roman"/>
          <w:i/>
          <w:sz w:val="24"/>
          <w:szCs w:val="24"/>
        </w:rPr>
        <w:t xml:space="preserve"> 2 písm. b) a</w:t>
      </w:r>
      <w:r w:rsidR="00CE0478">
        <w:rPr>
          <w:rFonts w:ascii="Times New Roman" w:hAnsi="Times New Roman" w:cs="Times New Roman"/>
          <w:i/>
          <w:sz w:val="24"/>
          <w:szCs w:val="24"/>
        </w:rPr>
        <w:t> </w:t>
      </w:r>
      <w:r w:rsidR="000A729D" w:rsidRPr="00B47E8A">
        <w:rPr>
          <w:rFonts w:ascii="Times New Roman" w:hAnsi="Times New Roman" w:cs="Times New Roman"/>
          <w:i/>
          <w:sz w:val="24"/>
          <w:szCs w:val="24"/>
        </w:rPr>
        <w:t>c)</w:t>
      </w:r>
      <w:r w:rsidR="004C53D3" w:rsidRPr="00B47E8A">
        <w:rPr>
          <w:rFonts w:ascii="Times New Roman" w:hAnsi="Times New Roman" w:cs="Times New Roman"/>
          <w:i/>
          <w:sz w:val="24"/>
          <w:szCs w:val="24"/>
        </w:rPr>
        <w:t> </w:t>
      </w:r>
      <w:r w:rsidR="000A729D" w:rsidRPr="00B47E8A">
        <w:rPr>
          <w:rFonts w:ascii="Times New Roman" w:hAnsi="Times New Roman" w:cs="Times New Roman"/>
          <w:i/>
          <w:sz w:val="24"/>
          <w:szCs w:val="24"/>
        </w:rPr>
        <w:t>Nařízení a čl. 1.3 písm</w:t>
      </w:r>
      <w:r w:rsidR="00F27A86" w:rsidRPr="00B47E8A">
        <w:rPr>
          <w:rFonts w:ascii="Times New Roman" w:hAnsi="Times New Roman" w:cs="Times New Roman"/>
          <w:i/>
          <w:sz w:val="24"/>
          <w:szCs w:val="24"/>
        </w:rPr>
        <w:t>.</w:t>
      </w:r>
      <w:r w:rsidR="000A729D" w:rsidRPr="00B47E8A">
        <w:rPr>
          <w:rFonts w:ascii="Times New Roman" w:hAnsi="Times New Roman" w:cs="Times New Roman"/>
          <w:i/>
          <w:sz w:val="24"/>
          <w:szCs w:val="24"/>
        </w:rPr>
        <w:t xml:space="preserve"> e) Rámce spadá do kategorie aplikovaného výzkumu (zahrnuje průmyslový výzkum, experimentální vývoj nebo jejich kombina</w:t>
      </w:r>
      <w:r w:rsidR="004C53D3" w:rsidRPr="00B47E8A">
        <w:rPr>
          <w:rFonts w:ascii="Times New Roman" w:hAnsi="Times New Roman" w:cs="Times New Roman"/>
          <w:i/>
          <w:sz w:val="24"/>
          <w:szCs w:val="24"/>
        </w:rPr>
        <w:t>c</w:t>
      </w:r>
      <w:r w:rsidR="000A729D" w:rsidRPr="00B47E8A">
        <w:rPr>
          <w:rFonts w:ascii="Times New Roman" w:hAnsi="Times New Roman" w:cs="Times New Roman"/>
          <w:i/>
          <w:sz w:val="24"/>
          <w:szCs w:val="24"/>
        </w:rPr>
        <w:t xml:space="preserve">i) prostřednictvím společných projektů podniků a organizací pro výzkum a šíření znalostí (dále jen „výzkumné organizace“) dle čl. 2 odst. 83 Nařízení podporovaných TA ČR a významnými zahraničními technologickými a inovačními agenturami či jinými obdobnými institucemi (dále jsou uvedené partnerské agentury či instituce označovány souhrnně jako „partnerské agentury“). Spolupráce mezi agenturami závisí na dohodě mezi TA ČR a partnerskou agenturou </w:t>
      </w:r>
      <w:r w:rsidR="000A729D" w:rsidRPr="00B47E8A">
        <w:rPr>
          <w:rFonts w:ascii="Times New Roman" w:hAnsi="Times New Roman" w:cs="Times New Roman"/>
          <w:i/>
          <w:sz w:val="24"/>
          <w:szCs w:val="24"/>
        </w:rPr>
        <w:lastRenderedPageBreak/>
        <w:t>o</w:t>
      </w:r>
      <w:r w:rsidR="00B713EA" w:rsidRPr="00B47E8A">
        <w:rPr>
          <w:rFonts w:ascii="Times New Roman" w:hAnsi="Times New Roman" w:cs="Times New Roman"/>
          <w:i/>
          <w:sz w:val="24"/>
          <w:szCs w:val="24"/>
        </w:rPr>
        <w:t> </w:t>
      </w:r>
      <w:r w:rsidR="000A729D" w:rsidRPr="00B47E8A">
        <w:rPr>
          <w:rFonts w:ascii="Times New Roman" w:hAnsi="Times New Roman" w:cs="Times New Roman"/>
          <w:i/>
          <w:sz w:val="24"/>
          <w:szCs w:val="24"/>
        </w:rPr>
        <w:t>způsobu podpory, proká</w:t>
      </w:r>
      <w:r w:rsidR="004C53D3" w:rsidRPr="00B47E8A">
        <w:rPr>
          <w:rFonts w:ascii="Times New Roman" w:hAnsi="Times New Roman" w:cs="Times New Roman"/>
          <w:i/>
          <w:sz w:val="24"/>
          <w:szCs w:val="24"/>
        </w:rPr>
        <w:t>z</w:t>
      </w:r>
      <w:r w:rsidR="000A729D" w:rsidRPr="00B47E8A">
        <w:rPr>
          <w:rFonts w:ascii="Times New Roman" w:hAnsi="Times New Roman" w:cs="Times New Roman"/>
          <w:i/>
          <w:sz w:val="24"/>
          <w:szCs w:val="24"/>
        </w:rPr>
        <w:t>ání způsobilosti či jiného ověřování zahraničního partnera a</w:t>
      </w:r>
      <w:r w:rsidR="00CE0478">
        <w:rPr>
          <w:rFonts w:ascii="Times New Roman" w:hAnsi="Times New Roman" w:cs="Times New Roman"/>
          <w:i/>
          <w:sz w:val="24"/>
          <w:szCs w:val="24"/>
        </w:rPr>
        <w:t> </w:t>
      </w:r>
      <w:r w:rsidR="000A729D" w:rsidRPr="00B47E8A">
        <w:rPr>
          <w:rFonts w:ascii="Times New Roman" w:hAnsi="Times New Roman" w:cs="Times New Roman"/>
          <w:i/>
          <w:sz w:val="24"/>
          <w:szCs w:val="24"/>
        </w:rPr>
        <w:t xml:space="preserve">českého účastníka. Konkrétní podmínky budou určeny na základě dohody mezi poskytovatelem a </w:t>
      </w:r>
      <w:r w:rsidR="004C53D3" w:rsidRPr="00B47E8A">
        <w:rPr>
          <w:rFonts w:ascii="Times New Roman" w:hAnsi="Times New Roman" w:cs="Times New Roman"/>
          <w:i/>
          <w:sz w:val="24"/>
          <w:szCs w:val="24"/>
        </w:rPr>
        <w:t>pa</w:t>
      </w:r>
      <w:r w:rsidR="000A729D" w:rsidRPr="00B47E8A">
        <w:rPr>
          <w:rFonts w:ascii="Times New Roman" w:hAnsi="Times New Roman" w:cs="Times New Roman"/>
          <w:i/>
          <w:sz w:val="24"/>
          <w:szCs w:val="24"/>
        </w:rPr>
        <w:t>rtnerskou agenturou a upřes</w:t>
      </w:r>
      <w:r w:rsidR="004C53D3" w:rsidRPr="00B47E8A">
        <w:rPr>
          <w:rFonts w:ascii="Times New Roman" w:hAnsi="Times New Roman" w:cs="Times New Roman"/>
          <w:i/>
          <w:sz w:val="24"/>
          <w:szCs w:val="24"/>
        </w:rPr>
        <w:t>n</w:t>
      </w:r>
      <w:r w:rsidR="000A729D" w:rsidRPr="00B47E8A">
        <w:rPr>
          <w:rFonts w:ascii="Times New Roman" w:hAnsi="Times New Roman" w:cs="Times New Roman"/>
          <w:i/>
          <w:sz w:val="24"/>
          <w:szCs w:val="24"/>
        </w:rPr>
        <w:t>ěny v příslušné veřejné soutěži ve výzkumu, experimentálním vývoji a inovacích (dále jen „veřejná soutěž“).</w:t>
      </w:r>
    </w:p>
    <w:p w:rsidR="004C53D3" w:rsidRDefault="004C53D3" w:rsidP="000A729D">
      <w:pPr>
        <w:outlineLvl w:val="0"/>
        <w:rPr>
          <w:rFonts w:ascii="Times New Roman" w:hAnsi="Times New Roman" w:cs="Times New Roman"/>
          <w:sz w:val="24"/>
          <w:szCs w:val="24"/>
        </w:rPr>
      </w:pPr>
      <w:r w:rsidRPr="00B47E8A">
        <w:rPr>
          <w:rFonts w:ascii="Times New Roman" w:hAnsi="Times New Roman" w:cs="Times New Roman"/>
          <w:i/>
          <w:sz w:val="24"/>
          <w:szCs w:val="24"/>
        </w:rPr>
        <w:t>Program jako takový není tematicky zaměřen, témata společných projektů mohou být určována ad hoc v jednotlivých veřejných soutěžích. Výběr témat bude určen pro každou partnerskou agenturu samostatně a bude odrážet prioritní oblasti aplikovaného výzkumu zapojených zemí.</w:t>
      </w:r>
      <w:r w:rsidR="00B47E8A" w:rsidRPr="00B47E8A">
        <w:rPr>
          <w:rFonts w:ascii="Times New Roman" w:hAnsi="Times New Roman" w:cs="Times New Roman"/>
          <w:i/>
          <w:sz w:val="24"/>
          <w:szCs w:val="24"/>
        </w:rPr>
        <w:t>“</w:t>
      </w:r>
    </w:p>
    <w:p w:rsidR="00455E20" w:rsidRDefault="00F5643E" w:rsidP="00F5643E">
      <w:pPr>
        <w:outlineLvl w:val="0"/>
        <w:rPr>
          <w:rFonts w:ascii="Times New Roman" w:hAnsi="Times New Roman" w:cs="Times New Roman"/>
          <w:sz w:val="24"/>
          <w:szCs w:val="24"/>
        </w:rPr>
      </w:pPr>
      <w:r>
        <w:rPr>
          <w:rFonts w:ascii="Times New Roman" w:hAnsi="Times New Roman" w:cs="Times New Roman"/>
          <w:sz w:val="24"/>
          <w:szCs w:val="24"/>
        </w:rPr>
        <w:t xml:space="preserve">Z porovnání obou textů vyplývá, že </w:t>
      </w:r>
      <w:r w:rsidR="00455E20">
        <w:rPr>
          <w:rFonts w:ascii="Times New Roman" w:hAnsi="Times New Roman" w:cs="Times New Roman"/>
          <w:sz w:val="24"/>
          <w:szCs w:val="24"/>
        </w:rPr>
        <w:t>mimo úprav, které jsou zapracovány v s</w:t>
      </w:r>
      <w:r w:rsidR="00B47E8A">
        <w:rPr>
          <w:rFonts w:ascii="Times New Roman" w:hAnsi="Times New Roman" w:cs="Times New Roman"/>
          <w:sz w:val="24"/>
          <w:szCs w:val="24"/>
        </w:rPr>
        <w:t>o</w:t>
      </w:r>
      <w:r w:rsidR="00455E20">
        <w:rPr>
          <w:rFonts w:ascii="Times New Roman" w:hAnsi="Times New Roman" w:cs="Times New Roman"/>
          <w:sz w:val="24"/>
          <w:szCs w:val="24"/>
        </w:rPr>
        <w:t>uladu s Nařízením, jsou v dokumentu provedeny i další změny:</w:t>
      </w:r>
    </w:p>
    <w:p w:rsidR="00491321" w:rsidRDefault="00491321" w:rsidP="00F5643E">
      <w:pPr>
        <w:outlineLvl w:val="0"/>
        <w:rPr>
          <w:rFonts w:ascii="Times New Roman" w:hAnsi="Times New Roman" w:cs="Times New Roman"/>
          <w:sz w:val="24"/>
          <w:szCs w:val="24"/>
        </w:rPr>
      </w:pPr>
    </w:p>
    <w:p w:rsidR="00F5643E" w:rsidRDefault="00455E20" w:rsidP="00F5643E">
      <w:pPr>
        <w:outlineLvl w:val="0"/>
        <w:rPr>
          <w:rFonts w:ascii="Times New Roman" w:hAnsi="Times New Roman" w:cs="Times New Roman"/>
          <w:b/>
          <w:sz w:val="24"/>
          <w:szCs w:val="24"/>
        </w:rPr>
      </w:pPr>
      <w:r w:rsidRPr="00CD04E5">
        <w:rPr>
          <w:rFonts w:ascii="Times New Roman" w:hAnsi="Times New Roman" w:cs="Times New Roman"/>
          <w:sz w:val="24"/>
          <w:szCs w:val="24"/>
        </w:rPr>
        <w:t>V</w:t>
      </w:r>
      <w:r w:rsidR="00F5643E" w:rsidRPr="00CD04E5">
        <w:rPr>
          <w:rFonts w:ascii="Times New Roman" w:hAnsi="Times New Roman" w:cs="Times New Roman"/>
          <w:sz w:val="24"/>
          <w:szCs w:val="24"/>
        </w:rPr>
        <w:t xml:space="preserve"> části</w:t>
      </w:r>
      <w:r w:rsidR="00F5643E" w:rsidRPr="00CD04E5">
        <w:rPr>
          <w:rFonts w:ascii="Times New Roman" w:hAnsi="Times New Roman" w:cs="Times New Roman"/>
          <w:b/>
          <w:sz w:val="24"/>
          <w:szCs w:val="24"/>
        </w:rPr>
        <w:t xml:space="preserve"> 5. Zaměření programu je v první větě slovo „agenturami“ nahrazeno slovem „institucemi“.</w:t>
      </w:r>
    </w:p>
    <w:p w:rsidR="00455E20" w:rsidRPr="00CD04E5" w:rsidRDefault="00F5643E" w:rsidP="00F5643E">
      <w:pPr>
        <w:outlineLvl w:val="0"/>
        <w:rPr>
          <w:rFonts w:ascii="Times New Roman" w:hAnsi="Times New Roman" w:cs="Times New Roman"/>
          <w:b/>
          <w:sz w:val="24"/>
          <w:szCs w:val="24"/>
        </w:rPr>
      </w:pPr>
      <w:r w:rsidRPr="00CD04E5">
        <w:rPr>
          <w:rFonts w:ascii="Times New Roman" w:hAnsi="Times New Roman" w:cs="Times New Roman"/>
          <w:b/>
          <w:sz w:val="24"/>
          <w:szCs w:val="24"/>
        </w:rPr>
        <w:t xml:space="preserve">Dále se vypouští slova „se kterými má/bude mít TAČR v době vyhlášení veřejné soutěže navázanou spolupráci. </w:t>
      </w:r>
    </w:p>
    <w:p w:rsidR="00455E20" w:rsidRPr="00CD04E5" w:rsidRDefault="00455E20" w:rsidP="00F5643E">
      <w:pPr>
        <w:outlineLvl w:val="0"/>
        <w:rPr>
          <w:rFonts w:ascii="Times New Roman" w:hAnsi="Times New Roman" w:cs="Times New Roman"/>
          <w:b/>
          <w:sz w:val="24"/>
          <w:szCs w:val="24"/>
        </w:rPr>
      </w:pPr>
      <w:r w:rsidRPr="00CD04E5">
        <w:rPr>
          <w:rFonts w:ascii="Times New Roman" w:hAnsi="Times New Roman" w:cs="Times New Roman"/>
          <w:b/>
          <w:sz w:val="24"/>
          <w:szCs w:val="24"/>
        </w:rPr>
        <w:t>Z</w:t>
      </w:r>
      <w:r w:rsidR="00F5643E" w:rsidRPr="00CD04E5">
        <w:rPr>
          <w:rFonts w:ascii="Times New Roman" w:hAnsi="Times New Roman" w:cs="Times New Roman"/>
          <w:b/>
          <w:sz w:val="24"/>
          <w:szCs w:val="24"/>
        </w:rPr>
        <w:t>a první větu se vkládá text „Spolupráce mezi agenturami závisí na dohodě mezi TA ČR a partnerskou agenturou o způsobu podpory, prokázání způsobilosti či jiného ověřování zahraničního partnera či českého účastníka. Konkrétní podmínky budou určeny na základě dohody mezi poskytovatelem a partnerskou agenturou a</w:t>
      </w:r>
      <w:r w:rsidRPr="00CD04E5">
        <w:rPr>
          <w:rFonts w:ascii="Times New Roman" w:hAnsi="Times New Roman" w:cs="Times New Roman"/>
          <w:b/>
          <w:sz w:val="24"/>
          <w:szCs w:val="24"/>
        </w:rPr>
        <w:t> </w:t>
      </w:r>
      <w:r w:rsidR="00F5643E" w:rsidRPr="00CD04E5">
        <w:rPr>
          <w:rFonts w:ascii="Times New Roman" w:hAnsi="Times New Roman" w:cs="Times New Roman"/>
          <w:b/>
          <w:sz w:val="24"/>
          <w:szCs w:val="24"/>
        </w:rPr>
        <w:t>upřesněny v příslušné veřejné soutěži ve výzkumu, experimentálním vývoji a inovacích (dále jen „veřejná soutěž“)</w:t>
      </w:r>
      <w:r w:rsidRPr="00CD04E5">
        <w:rPr>
          <w:rFonts w:ascii="Times New Roman" w:hAnsi="Times New Roman" w:cs="Times New Roman"/>
          <w:b/>
          <w:sz w:val="24"/>
          <w:szCs w:val="24"/>
        </w:rPr>
        <w:t>.</w:t>
      </w:r>
      <w:r w:rsidR="00F5643E" w:rsidRPr="00CD04E5">
        <w:rPr>
          <w:rFonts w:ascii="Times New Roman" w:hAnsi="Times New Roman" w:cs="Times New Roman"/>
          <w:b/>
          <w:sz w:val="24"/>
          <w:szCs w:val="24"/>
        </w:rPr>
        <w:t xml:space="preserve"> </w:t>
      </w:r>
    </w:p>
    <w:p w:rsidR="00B47E8A" w:rsidRDefault="00B47E8A" w:rsidP="00B47E8A">
      <w:pPr>
        <w:outlineLvl w:val="0"/>
        <w:rPr>
          <w:rFonts w:ascii="Times New Roman" w:hAnsi="Times New Roman" w:cs="Times New Roman"/>
          <w:i/>
          <w:sz w:val="24"/>
          <w:szCs w:val="24"/>
        </w:rPr>
      </w:pPr>
      <w:r w:rsidRPr="00CD04E5">
        <w:rPr>
          <w:rFonts w:ascii="Times New Roman" w:hAnsi="Times New Roman" w:cs="Times New Roman"/>
          <w:b/>
          <w:sz w:val="24"/>
          <w:szCs w:val="24"/>
        </w:rPr>
        <w:t>Z textu je</w:t>
      </w:r>
      <w:r w:rsidR="00455E20" w:rsidRPr="00CD04E5">
        <w:rPr>
          <w:rFonts w:ascii="Times New Roman" w:hAnsi="Times New Roman" w:cs="Times New Roman"/>
          <w:b/>
          <w:sz w:val="24"/>
          <w:szCs w:val="24"/>
        </w:rPr>
        <w:t xml:space="preserve"> vypuštěna</w:t>
      </w:r>
      <w:r w:rsidR="00F5643E" w:rsidRPr="00CD04E5">
        <w:rPr>
          <w:rFonts w:ascii="Times New Roman" w:hAnsi="Times New Roman" w:cs="Times New Roman"/>
          <w:b/>
          <w:sz w:val="24"/>
          <w:szCs w:val="24"/>
        </w:rPr>
        <w:t xml:space="preserve"> věta</w:t>
      </w:r>
      <w:r w:rsidRPr="00CD04E5">
        <w:rPr>
          <w:rFonts w:ascii="Times New Roman" w:hAnsi="Times New Roman" w:cs="Times New Roman"/>
          <w:b/>
          <w:sz w:val="24"/>
          <w:szCs w:val="24"/>
        </w:rPr>
        <w:t>: „</w:t>
      </w:r>
      <w:r w:rsidRPr="00CD04E5">
        <w:rPr>
          <w:rFonts w:ascii="Times New Roman" w:hAnsi="Times New Roman" w:cs="Times New Roman"/>
          <w:i/>
          <w:sz w:val="24"/>
          <w:szCs w:val="24"/>
        </w:rPr>
        <w:t>Seznam partnerských</w:t>
      </w:r>
      <w:r w:rsidRPr="000A729D">
        <w:rPr>
          <w:rFonts w:ascii="Times New Roman" w:hAnsi="Times New Roman" w:cs="Times New Roman"/>
          <w:i/>
          <w:sz w:val="24"/>
          <w:szCs w:val="24"/>
        </w:rPr>
        <w:t xml:space="preserve"> agentur bude vždy uveden v zadávací dokumentaci k aktuálně vyhlášené veřejné soutěži. Program jako takový není tematicky zaměřen, témata společných projektů budou určována ad hoc dle společných vybraných oborů preferovaných současně TA ČR i partnerskou agenturou. Výběr témat bude určen pro každou partnerskou agenturu samostatně a bude odrážet prioritní či excelentní oblasti aplikovaného výzkumu a experimentálního vývoje obou zemí. Oblasti, v nichž budou přijímány projekty, mohou být odlišné nejen pro každou partnerskou agenturu, ale i pro veřejné soutěže k předkládání návrhů projektů pro tutéž partnerskou agenturu vyhlašované v odlišných časových obdobích.</w:t>
      </w:r>
      <w:r>
        <w:rPr>
          <w:rFonts w:ascii="Times New Roman" w:hAnsi="Times New Roman" w:cs="Times New Roman"/>
          <w:i/>
          <w:sz w:val="24"/>
          <w:szCs w:val="24"/>
        </w:rPr>
        <w:t>“</w:t>
      </w:r>
    </w:p>
    <w:p w:rsidR="00F5643E" w:rsidRPr="00CD04E5" w:rsidRDefault="00B47E8A" w:rsidP="00F5643E">
      <w:pPr>
        <w:outlineLvl w:val="0"/>
        <w:rPr>
          <w:rFonts w:ascii="Times New Roman" w:hAnsi="Times New Roman" w:cs="Times New Roman"/>
          <w:b/>
          <w:sz w:val="24"/>
          <w:szCs w:val="24"/>
        </w:rPr>
      </w:pPr>
      <w:r w:rsidRPr="00CD04E5">
        <w:rPr>
          <w:rFonts w:ascii="Times New Roman" w:hAnsi="Times New Roman" w:cs="Times New Roman"/>
          <w:b/>
          <w:sz w:val="24"/>
          <w:szCs w:val="24"/>
        </w:rPr>
        <w:t xml:space="preserve">Na konec části 5. byl vložen text: </w:t>
      </w:r>
    </w:p>
    <w:p w:rsidR="00B47E8A" w:rsidRDefault="00CD04E5" w:rsidP="00B47E8A">
      <w:pPr>
        <w:outlineLvl w:val="0"/>
        <w:rPr>
          <w:rFonts w:ascii="Times New Roman" w:hAnsi="Times New Roman" w:cs="Times New Roman"/>
          <w:i/>
          <w:sz w:val="24"/>
          <w:szCs w:val="24"/>
        </w:rPr>
      </w:pPr>
      <w:r>
        <w:rPr>
          <w:rFonts w:ascii="Times New Roman" w:hAnsi="Times New Roman" w:cs="Times New Roman"/>
          <w:sz w:val="24"/>
          <w:szCs w:val="24"/>
        </w:rPr>
        <w:t>„</w:t>
      </w:r>
      <w:r w:rsidR="00B47E8A" w:rsidRPr="00CD04E5">
        <w:rPr>
          <w:rFonts w:ascii="Times New Roman" w:hAnsi="Times New Roman" w:cs="Times New Roman"/>
          <w:i/>
          <w:sz w:val="24"/>
          <w:szCs w:val="24"/>
        </w:rPr>
        <w:t>Program jako takový není tematicky zaměřen, témata společných projektů mohou být určována ad hoc v jednotlivých veřejných soutěžích. Výběr témat bude určen pro každou partnerskou agenturu samostatně a bude odrážet prioritní oblasti aplikovaného výzkumu zapojených zemí.</w:t>
      </w:r>
      <w:r w:rsidRPr="00CD04E5">
        <w:rPr>
          <w:rFonts w:ascii="Times New Roman" w:hAnsi="Times New Roman" w:cs="Times New Roman"/>
          <w:i/>
          <w:sz w:val="24"/>
          <w:szCs w:val="24"/>
        </w:rPr>
        <w:t>“</w:t>
      </w:r>
    </w:p>
    <w:p w:rsidR="005A2DF2" w:rsidRDefault="005A2DF2" w:rsidP="00B47E8A">
      <w:pPr>
        <w:outlineLvl w:val="0"/>
        <w:rPr>
          <w:rFonts w:ascii="Times New Roman" w:hAnsi="Times New Roman" w:cs="Times New Roman"/>
          <w:sz w:val="24"/>
          <w:szCs w:val="24"/>
        </w:rPr>
      </w:pPr>
      <w:r>
        <w:rPr>
          <w:rFonts w:ascii="Times New Roman" w:hAnsi="Times New Roman" w:cs="Times New Roman"/>
          <w:b/>
          <w:sz w:val="24"/>
          <w:szCs w:val="24"/>
        </w:rPr>
        <w:t xml:space="preserve">Zásadní připomínky: </w:t>
      </w:r>
      <w:r w:rsidRPr="00491321">
        <w:rPr>
          <w:rFonts w:ascii="Times New Roman" w:hAnsi="Times New Roman" w:cs="Times New Roman"/>
          <w:sz w:val="24"/>
          <w:szCs w:val="24"/>
        </w:rPr>
        <w:t>Rada doporučuje</w:t>
      </w:r>
      <w:r>
        <w:rPr>
          <w:rFonts w:ascii="Times New Roman" w:hAnsi="Times New Roman" w:cs="Times New Roman"/>
          <w:sz w:val="24"/>
          <w:szCs w:val="24"/>
        </w:rPr>
        <w:t xml:space="preserve"> ponechat stávající znění, tj. pojem „agenturami“, a to z důvodu, že je tento pojem dále v dokumentu používán. </w:t>
      </w:r>
    </w:p>
    <w:p w:rsidR="005A2DF2" w:rsidRDefault="005A2DF2" w:rsidP="00B47E8A">
      <w:pPr>
        <w:outlineLvl w:val="0"/>
        <w:rPr>
          <w:rFonts w:ascii="Times New Roman" w:hAnsi="Times New Roman" w:cs="Times New Roman"/>
          <w:i/>
          <w:sz w:val="24"/>
          <w:szCs w:val="24"/>
        </w:rPr>
      </w:pPr>
      <w:r>
        <w:rPr>
          <w:rFonts w:ascii="Times New Roman" w:hAnsi="Times New Roman" w:cs="Times New Roman"/>
          <w:sz w:val="24"/>
          <w:szCs w:val="24"/>
        </w:rPr>
        <w:t>Rada požaduje ponechání stávajícího znění, pokud jde o způsob výběru uchazečů. Nelze schválit program, který bude určovat způsob podpory, prokazování způsobilosti či</w:t>
      </w:r>
      <w:r w:rsidR="00CE0478">
        <w:rPr>
          <w:rFonts w:ascii="Times New Roman" w:hAnsi="Times New Roman" w:cs="Times New Roman"/>
          <w:sz w:val="24"/>
          <w:szCs w:val="24"/>
        </w:rPr>
        <w:t> </w:t>
      </w:r>
      <w:r>
        <w:rPr>
          <w:rFonts w:ascii="Times New Roman" w:hAnsi="Times New Roman" w:cs="Times New Roman"/>
          <w:sz w:val="24"/>
          <w:szCs w:val="24"/>
        </w:rPr>
        <w:t>jiného ověřování zahraničního partnera a českého účastníka až na základě dohod mezi poskytovatelem a partnerskou agenturou. Tyto podmínky jednoznačně stanoví zákon, který je třeba respektovat, nikoli až ex post dohoda či příslušná veřejná soutěž. Program a jeho podmínky by měly být dostatečně konkrétní, aby rámec způsobu poskytování veřejné podpory byl dostatečně transparentní a neumožňoval neustálé, svévolné či jiné ad hoc měnění podmínek.</w:t>
      </w:r>
    </w:p>
    <w:p w:rsidR="00CD04E5" w:rsidRPr="00CD04E5" w:rsidRDefault="00CD04E5" w:rsidP="00B47E8A">
      <w:pPr>
        <w:outlineLvl w:val="0"/>
        <w:rPr>
          <w:rFonts w:ascii="Times New Roman" w:hAnsi="Times New Roman" w:cs="Times New Roman"/>
          <w:sz w:val="24"/>
          <w:szCs w:val="24"/>
        </w:rPr>
      </w:pPr>
    </w:p>
    <w:p w:rsidR="008B2249" w:rsidRDefault="008B2249" w:rsidP="008B2249">
      <w:pPr>
        <w:pStyle w:val="Odstavecseseznamem"/>
        <w:numPr>
          <w:ilvl w:val="0"/>
          <w:numId w:val="9"/>
        </w:numPr>
        <w:autoSpaceDE w:val="0"/>
        <w:autoSpaceDN w:val="0"/>
        <w:adjustRightInd w:val="0"/>
        <w:ind w:left="0" w:firstLine="0"/>
        <w:outlineLvl w:val="0"/>
        <w:rPr>
          <w:rFonts w:ascii="Times New Roman" w:hAnsi="Times New Roman" w:cs="Times New Roman"/>
          <w:i/>
          <w:sz w:val="24"/>
          <w:szCs w:val="24"/>
        </w:rPr>
      </w:pPr>
      <w:r>
        <w:rPr>
          <w:rFonts w:ascii="Times New Roman" w:hAnsi="Times New Roman" w:cs="Times New Roman"/>
          <w:sz w:val="24"/>
          <w:szCs w:val="24"/>
        </w:rPr>
        <w:t>V části 8</w:t>
      </w:r>
      <w:r w:rsidR="00EC3C4A">
        <w:rPr>
          <w:rFonts w:ascii="Times New Roman" w:hAnsi="Times New Roman" w:cs="Times New Roman"/>
          <w:sz w:val="24"/>
          <w:szCs w:val="24"/>
        </w:rPr>
        <w:t>.</w:t>
      </w:r>
      <w:r>
        <w:rPr>
          <w:rFonts w:ascii="Times New Roman" w:hAnsi="Times New Roman" w:cs="Times New Roman"/>
          <w:sz w:val="24"/>
          <w:szCs w:val="24"/>
        </w:rPr>
        <w:t xml:space="preserve"> Termín vyhlášení programu se </w:t>
      </w:r>
      <w:r w:rsidR="009953B0">
        <w:rPr>
          <w:rFonts w:ascii="Times New Roman" w:hAnsi="Times New Roman" w:cs="Times New Roman"/>
          <w:sz w:val="24"/>
          <w:szCs w:val="24"/>
        </w:rPr>
        <w:t>z věty</w:t>
      </w:r>
      <w:r>
        <w:rPr>
          <w:rFonts w:ascii="Times New Roman" w:hAnsi="Times New Roman" w:cs="Times New Roman"/>
          <w:sz w:val="24"/>
          <w:szCs w:val="24"/>
        </w:rPr>
        <w:t xml:space="preserve"> </w:t>
      </w:r>
      <w:r w:rsidRPr="009953B0">
        <w:rPr>
          <w:rFonts w:ascii="Times New Roman" w:hAnsi="Times New Roman" w:cs="Times New Roman"/>
          <w:i/>
          <w:sz w:val="24"/>
          <w:szCs w:val="24"/>
        </w:rPr>
        <w:t>„V programu budou vyhlašovány veřejné soutěže ve výzkumu, experimentálním vývoji a inovacích (dále jen „veřejné soutěže“) maximálně čtyřikrát ročně.“</w:t>
      </w:r>
      <w:r w:rsidR="009953B0">
        <w:rPr>
          <w:rFonts w:ascii="Times New Roman" w:hAnsi="Times New Roman" w:cs="Times New Roman"/>
          <w:i/>
          <w:sz w:val="24"/>
          <w:szCs w:val="24"/>
        </w:rPr>
        <w:t>, v</w:t>
      </w:r>
      <w:r w:rsidR="009953B0">
        <w:rPr>
          <w:rFonts w:ascii="Times New Roman" w:hAnsi="Times New Roman" w:cs="Times New Roman"/>
          <w:sz w:val="24"/>
          <w:szCs w:val="24"/>
        </w:rPr>
        <w:t xml:space="preserve">ypouští slova </w:t>
      </w:r>
      <w:r w:rsidR="009953B0" w:rsidRPr="009953B0">
        <w:rPr>
          <w:rFonts w:ascii="Times New Roman" w:hAnsi="Times New Roman" w:cs="Times New Roman"/>
          <w:i/>
          <w:sz w:val="24"/>
          <w:szCs w:val="24"/>
        </w:rPr>
        <w:t>„ve výzkumu, experimentálním vývoji a inovacích (dále jen „veřejné soutěže“)“</w:t>
      </w:r>
      <w:r w:rsidR="009953B0">
        <w:rPr>
          <w:rFonts w:ascii="Times New Roman" w:hAnsi="Times New Roman" w:cs="Times New Roman"/>
          <w:i/>
          <w:sz w:val="24"/>
          <w:szCs w:val="24"/>
        </w:rPr>
        <w:t>.</w:t>
      </w:r>
    </w:p>
    <w:p w:rsidR="00CD04E5" w:rsidRDefault="00CD04E5" w:rsidP="00CD04E5">
      <w:pPr>
        <w:pStyle w:val="Odstavecseseznamem"/>
        <w:autoSpaceDE w:val="0"/>
        <w:autoSpaceDN w:val="0"/>
        <w:adjustRightInd w:val="0"/>
        <w:ind w:left="0" w:firstLine="0"/>
        <w:outlineLvl w:val="0"/>
        <w:rPr>
          <w:rFonts w:ascii="Times New Roman" w:hAnsi="Times New Roman" w:cs="Times New Roman"/>
          <w:i/>
          <w:sz w:val="24"/>
          <w:szCs w:val="24"/>
        </w:rPr>
      </w:pPr>
    </w:p>
    <w:p w:rsidR="002A2047" w:rsidRDefault="002A2047" w:rsidP="008B2249">
      <w:pPr>
        <w:pStyle w:val="Odstavecseseznamem"/>
        <w:numPr>
          <w:ilvl w:val="0"/>
          <w:numId w:val="9"/>
        </w:numPr>
        <w:autoSpaceDE w:val="0"/>
        <w:autoSpaceDN w:val="0"/>
        <w:adjustRightInd w:val="0"/>
        <w:ind w:left="0" w:firstLine="0"/>
        <w:outlineLvl w:val="0"/>
        <w:rPr>
          <w:rFonts w:ascii="Times New Roman" w:hAnsi="Times New Roman" w:cs="Times New Roman"/>
          <w:sz w:val="24"/>
          <w:szCs w:val="24"/>
        </w:rPr>
      </w:pPr>
      <w:r w:rsidRPr="002A2047">
        <w:rPr>
          <w:rFonts w:ascii="Times New Roman" w:hAnsi="Times New Roman" w:cs="Times New Roman"/>
          <w:sz w:val="24"/>
          <w:szCs w:val="24"/>
        </w:rPr>
        <w:t>V části 11.</w:t>
      </w:r>
      <w:r>
        <w:rPr>
          <w:rFonts w:ascii="Times New Roman" w:hAnsi="Times New Roman" w:cs="Times New Roman"/>
          <w:sz w:val="24"/>
          <w:szCs w:val="24"/>
        </w:rPr>
        <w:t xml:space="preserve"> Příjemci podpory došlo k drobné změně v odkazu týkající se podmínek pro naplnění statusu výzkumné organizace. </w:t>
      </w:r>
    </w:p>
    <w:p w:rsidR="002A2047" w:rsidRPr="002A2047" w:rsidRDefault="002A2047" w:rsidP="002A2047">
      <w:pPr>
        <w:pStyle w:val="Odstavecseseznamem"/>
        <w:autoSpaceDE w:val="0"/>
        <w:autoSpaceDN w:val="0"/>
        <w:adjustRightInd w:val="0"/>
        <w:ind w:left="0" w:firstLine="0"/>
        <w:outlineLvl w:val="0"/>
        <w:rPr>
          <w:rFonts w:ascii="Times New Roman" w:hAnsi="Times New Roman" w:cs="Times New Roman"/>
          <w:sz w:val="24"/>
          <w:szCs w:val="24"/>
        </w:rPr>
      </w:pPr>
      <w:r>
        <w:rPr>
          <w:rFonts w:ascii="Times New Roman" w:hAnsi="Times New Roman" w:cs="Times New Roman"/>
          <w:b/>
          <w:sz w:val="24"/>
          <w:szCs w:val="24"/>
        </w:rPr>
        <w:t>Zásadní p</w:t>
      </w:r>
      <w:r w:rsidRPr="002A2047">
        <w:rPr>
          <w:rFonts w:ascii="Times New Roman" w:hAnsi="Times New Roman" w:cs="Times New Roman"/>
          <w:b/>
          <w:sz w:val="24"/>
          <w:szCs w:val="24"/>
        </w:rPr>
        <w:t>řipomínka:</w:t>
      </w:r>
      <w:r>
        <w:rPr>
          <w:rFonts w:ascii="Times New Roman" w:hAnsi="Times New Roman" w:cs="Times New Roman"/>
          <w:sz w:val="24"/>
          <w:szCs w:val="24"/>
        </w:rPr>
        <w:t xml:space="preserve"> Rada požaduje upravit vymezení výzkumných organizací tak, aby odpovídal terminologii dle Nařízení. Konkrétně požaduje upravit úvodní část věty následovně: „Výzkumné organizace – subjekty bez ohledu na jeho právní formu nebo způsob financování, které splňují definici organizace pro výzkum a šíření znalostí podle čl. 2 odst. 83 Nařízení….“.</w:t>
      </w:r>
    </w:p>
    <w:p w:rsidR="00EC3C4A" w:rsidRPr="007B25D3" w:rsidRDefault="00EC3C4A" w:rsidP="00EC3C4A">
      <w:pPr>
        <w:pStyle w:val="Odstavecseseznamem"/>
        <w:autoSpaceDE w:val="0"/>
        <w:autoSpaceDN w:val="0"/>
        <w:adjustRightInd w:val="0"/>
        <w:ind w:left="0" w:firstLine="0"/>
        <w:outlineLvl w:val="0"/>
        <w:rPr>
          <w:rFonts w:ascii="Times New Roman" w:hAnsi="Times New Roman" w:cs="Times New Roman"/>
          <w:i/>
          <w:sz w:val="24"/>
          <w:szCs w:val="24"/>
        </w:rPr>
      </w:pPr>
    </w:p>
    <w:p w:rsidR="000C100A" w:rsidRPr="007B25D3" w:rsidRDefault="000C100A" w:rsidP="00EC3C4A">
      <w:pPr>
        <w:pStyle w:val="Odstavecseseznamem"/>
        <w:numPr>
          <w:ilvl w:val="0"/>
          <w:numId w:val="9"/>
        </w:numPr>
        <w:autoSpaceDE w:val="0"/>
        <w:autoSpaceDN w:val="0"/>
        <w:adjustRightInd w:val="0"/>
        <w:ind w:left="0" w:firstLine="0"/>
        <w:outlineLvl w:val="0"/>
        <w:rPr>
          <w:rFonts w:ascii="Times New Roman" w:hAnsi="Times New Roman" w:cs="Times New Roman"/>
          <w:sz w:val="24"/>
          <w:szCs w:val="24"/>
        </w:rPr>
      </w:pPr>
      <w:r w:rsidRPr="007B25D3">
        <w:rPr>
          <w:rFonts w:ascii="Times New Roman" w:hAnsi="Times New Roman" w:cs="Times New Roman"/>
          <w:sz w:val="24"/>
          <w:szCs w:val="24"/>
        </w:rPr>
        <w:t xml:space="preserve">Rovněž je navržena </w:t>
      </w:r>
      <w:r w:rsidR="001D18D6" w:rsidRPr="007B25D3">
        <w:rPr>
          <w:rFonts w:ascii="Times New Roman" w:hAnsi="Times New Roman" w:cs="Times New Roman"/>
          <w:sz w:val="24"/>
          <w:szCs w:val="24"/>
        </w:rPr>
        <w:t xml:space="preserve">změna v části </w:t>
      </w:r>
      <w:r w:rsidRPr="007B25D3">
        <w:rPr>
          <w:rFonts w:ascii="Times New Roman" w:hAnsi="Times New Roman" w:cs="Times New Roman"/>
          <w:sz w:val="24"/>
          <w:szCs w:val="24"/>
        </w:rPr>
        <w:t>5. Kritéria hodnocení</w:t>
      </w:r>
      <w:r w:rsidR="001D18D6" w:rsidRPr="007B25D3">
        <w:rPr>
          <w:rFonts w:ascii="Times New Roman" w:hAnsi="Times New Roman" w:cs="Times New Roman"/>
          <w:sz w:val="24"/>
          <w:szCs w:val="24"/>
        </w:rPr>
        <w:t xml:space="preserve">, kde </w:t>
      </w:r>
      <w:r w:rsidR="007B25D3">
        <w:rPr>
          <w:rFonts w:ascii="Times New Roman" w:hAnsi="Times New Roman" w:cs="Times New Roman"/>
          <w:sz w:val="24"/>
          <w:szCs w:val="24"/>
        </w:rPr>
        <w:t>je</w:t>
      </w:r>
      <w:r w:rsidR="001D18D6" w:rsidRPr="007B25D3">
        <w:rPr>
          <w:rFonts w:ascii="Times New Roman" w:hAnsi="Times New Roman" w:cs="Times New Roman"/>
          <w:sz w:val="24"/>
          <w:szCs w:val="24"/>
        </w:rPr>
        <w:t xml:space="preserve"> p</w:t>
      </w:r>
      <w:r w:rsidRPr="007B25D3">
        <w:rPr>
          <w:rFonts w:ascii="Times New Roman" w:hAnsi="Times New Roman" w:cs="Times New Roman"/>
          <w:sz w:val="24"/>
          <w:szCs w:val="24"/>
        </w:rPr>
        <w:t xml:space="preserve">ůvodní text: </w:t>
      </w:r>
      <w:r w:rsidRPr="007B25D3">
        <w:rPr>
          <w:rFonts w:ascii="Times New Roman" w:hAnsi="Times New Roman" w:cs="Times New Roman"/>
          <w:i/>
          <w:sz w:val="24"/>
          <w:szCs w:val="24"/>
        </w:rPr>
        <w:t>„Návrh projektů je předkládán v oboru aplikovaného výzkumu a experimentálního vývoje, který byl identifikován TA ČR i partnerskou agenturou jako vhodný pro spolupráci.“</w:t>
      </w:r>
    </w:p>
    <w:p w:rsidR="00B458BC" w:rsidRDefault="007B25D3" w:rsidP="00460A09">
      <w:pPr>
        <w:autoSpaceDE w:val="0"/>
        <w:autoSpaceDN w:val="0"/>
        <w:adjustRightInd w:val="0"/>
        <w:ind w:firstLine="0"/>
        <w:outlineLvl w:val="0"/>
        <w:rPr>
          <w:rFonts w:ascii="Times New Roman" w:hAnsi="Times New Roman" w:cs="Times New Roman"/>
          <w:i/>
          <w:sz w:val="24"/>
          <w:szCs w:val="24"/>
        </w:rPr>
      </w:pPr>
      <w:r w:rsidRPr="007B25D3">
        <w:rPr>
          <w:rFonts w:ascii="Times New Roman" w:hAnsi="Times New Roman" w:cs="Times New Roman"/>
          <w:sz w:val="24"/>
          <w:szCs w:val="24"/>
        </w:rPr>
        <w:t xml:space="preserve">Změněn </w:t>
      </w:r>
      <w:r w:rsidR="00657326" w:rsidRPr="007B25D3">
        <w:rPr>
          <w:rFonts w:ascii="Times New Roman" w:hAnsi="Times New Roman" w:cs="Times New Roman"/>
          <w:sz w:val="24"/>
          <w:szCs w:val="24"/>
        </w:rPr>
        <w:t>na</w:t>
      </w:r>
      <w:r w:rsidR="00657326">
        <w:rPr>
          <w:rFonts w:ascii="Times New Roman" w:hAnsi="Times New Roman" w:cs="Times New Roman"/>
          <w:sz w:val="24"/>
          <w:szCs w:val="24"/>
        </w:rPr>
        <w:t>:</w:t>
      </w:r>
      <w:r w:rsidR="00657326" w:rsidRPr="007B25D3">
        <w:rPr>
          <w:rFonts w:ascii="Times New Roman" w:hAnsi="Times New Roman" w:cs="Times New Roman"/>
          <w:i/>
          <w:sz w:val="24"/>
          <w:szCs w:val="24"/>
        </w:rPr>
        <w:t xml:space="preserve"> „Návrh</w:t>
      </w:r>
      <w:r w:rsidR="000C100A" w:rsidRPr="007B25D3">
        <w:rPr>
          <w:rFonts w:ascii="Times New Roman" w:hAnsi="Times New Roman" w:cs="Times New Roman"/>
          <w:i/>
          <w:sz w:val="24"/>
          <w:szCs w:val="24"/>
        </w:rPr>
        <w:t xml:space="preserve"> projektu je předkládán v oboru aplikovaného výzkumu, který byl identifikován i</w:t>
      </w:r>
      <w:r>
        <w:rPr>
          <w:rFonts w:ascii="Times New Roman" w:hAnsi="Times New Roman" w:cs="Times New Roman"/>
          <w:i/>
          <w:sz w:val="24"/>
          <w:szCs w:val="24"/>
        </w:rPr>
        <w:t> </w:t>
      </w:r>
      <w:r w:rsidR="000C100A" w:rsidRPr="007B25D3">
        <w:rPr>
          <w:rFonts w:ascii="Times New Roman" w:hAnsi="Times New Roman" w:cs="Times New Roman"/>
          <w:i/>
          <w:sz w:val="24"/>
          <w:szCs w:val="24"/>
        </w:rPr>
        <w:t>předmětnými zeměmi jako vhodný pro spolupráci.“</w:t>
      </w:r>
      <w:r w:rsidR="00F669CD" w:rsidRPr="007B25D3">
        <w:rPr>
          <w:rFonts w:ascii="Times New Roman" w:hAnsi="Times New Roman" w:cs="Times New Roman"/>
          <w:i/>
          <w:sz w:val="24"/>
          <w:szCs w:val="24"/>
        </w:rPr>
        <w:t xml:space="preserve"> </w:t>
      </w:r>
    </w:p>
    <w:p w:rsidR="00657326" w:rsidRDefault="00657326" w:rsidP="00460A09">
      <w:pPr>
        <w:autoSpaceDE w:val="0"/>
        <w:autoSpaceDN w:val="0"/>
        <w:adjustRightInd w:val="0"/>
        <w:ind w:firstLine="0"/>
        <w:outlineLvl w:val="0"/>
        <w:rPr>
          <w:rFonts w:ascii="Times New Roman" w:hAnsi="Times New Roman" w:cs="Times New Roman"/>
          <w:i/>
          <w:sz w:val="24"/>
          <w:szCs w:val="24"/>
        </w:rPr>
      </w:pPr>
      <w:r>
        <w:rPr>
          <w:rFonts w:ascii="Times New Roman" w:hAnsi="Times New Roman" w:cs="Times New Roman"/>
          <w:i/>
          <w:sz w:val="24"/>
          <w:szCs w:val="24"/>
        </w:rPr>
        <w:t>Rada doporučuje, aby v této části byl ponechán původní text, ve kterém je výstižněji formulován.</w:t>
      </w:r>
    </w:p>
    <w:p w:rsidR="00460A09" w:rsidRDefault="00460A09" w:rsidP="00460A09">
      <w:pPr>
        <w:autoSpaceDE w:val="0"/>
        <w:autoSpaceDN w:val="0"/>
        <w:adjustRightInd w:val="0"/>
        <w:ind w:firstLine="0"/>
        <w:outlineLvl w:val="0"/>
        <w:rPr>
          <w:rFonts w:ascii="Times New Roman" w:hAnsi="Times New Roman" w:cs="Times New Roman"/>
          <w:i/>
          <w:sz w:val="24"/>
          <w:szCs w:val="24"/>
        </w:rPr>
      </w:pPr>
    </w:p>
    <w:p w:rsidR="00460A09" w:rsidRDefault="00460A09" w:rsidP="00460A09">
      <w:pPr>
        <w:autoSpaceDE w:val="0"/>
        <w:autoSpaceDN w:val="0"/>
        <w:adjustRightInd w:val="0"/>
        <w:ind w:firstLine="0"/>
        <w:outlineLvl w:val="0"/>
        <w:rPr>
          <w:rFonts w:ascii="Times New Roman" w:hAnsi="Times New Roman" w:cs="Times New Roman"/>
          <w:b/>
          <w:sz w:val="24"/>
          <w:szCs w:val="24"/>
        </w:rPr>
      </w:pPr>
      <w:r w:rsidRPr="00861FB4">
        <w:rPr>
          <w:rFonts w:ascii="Times New Roman" w:hAnsi="Times New Roman" w:cs="Times New Roman"/>
          <w:b/>
          <w:sz w:val="24"/>
          <w:szCs w:val="24"/>
        </w:rPr>
        <w:t>Závěr:</w:t>
      </w:r>
    </w:p>
    <w:p w:rsidR="00491321" w:rsidRPr="00861FB4" w:rsidRDefault="00491321" w:rsidP="00460A09">
      <w:pPr>
        <w:autoSpaceDE w:val="0"/>
        <w:autoSpaceDN w:val="0"/>
        <w:adjustRightInd w:val="0"/>
        <w:ind w:firstLine="0"/>
        <w:outlineLvl w:val="0"/>
        <w:rPr>
          <w:rFonts w:ascii="Times New Roman" w:hAnsi="Times New Roman" w:cs="Times New Roman"/>
          <w:b/>
          <w:sz w:val="24"/>
          <w:szCs w:val="24"/>
        </w:rPr>
      </w:pPr>
    </w:p>
    <w:p w:rsidR="00460A09" w:rsidRPr="00861FB4" w:rsidRDefault="00460A09" w:rsidP="00F05BC0">
      <w:pPr>
        <w:autoSpaceDE w:val="0"/>
        <w:autoSpaceDN w:val="0"/>
        <w:adjustRightInd w:val="0"/>
        <w:spacing w:after="120"/>
        <w:ind w:firstLine="0"/>
        <w:outlineLvl w:val="0"/>
        <w:rPr>
          <w:rFonts w:ascii="Times New Roman" w:hAnsi="Times New Roman" w:cs="Times New Roman"/>
          <w:b/>
          <w:sz w:val="24"/>
          <w:szCs w:val="24"/>
        </w:rPr>
      </w:pPr>
      <w:r w:rsidRPr="00861FB4">
        <w:rPr>
          <w:rFonts w:ascii="Times New Roman" w:hAnsi="Times New Roman" w:cs="Times New Roman"/>
          <w:b/>
          <w:sz w:val="24"/>
          <w:szCs w:val="24"/>
        </w:rPr>
        <w:t>Rada</w:t>
      </w:r>
    </w:p>
    <w:p w:rsidR="00460A09" w:rsidRDefault="00460A09" w:rsidP="00460A09">
      <w:pPr>
        <w:pStyle w:val="Zkladntext2"/>
        <w:numPr>
          <w:ilvl w:val="0"/>
          <w:numId w:val="21"/>
        </w:numPr>
        <w:spacing w:line="240" w:lineRule="auto"/>
        <w:rPr>
          <w:rFonts w:ascii="Times New Roman" w:hAnsi="Times New Roman" w:cs="Times New Roman"/>
          <w:sz w:val="24"/>
          <w:szCs w:val="24"/>
        </w:rPr>
      </w:pPr>
      <w:bookmarkStart w:id="5" w:name="OLE_LINK1"/>
      <w:r w:rsidRPr="00861FB4">
        <w:rPr>
          <w:rFonts w:ascii="Times New Roman" w:hAnsi="Times New Roman" w:cs="Times New Roman"/>
          <w:sz w:val="24"/>
          <w:szCs w:val="24"/>
        </w:rPr>
        <w:t xml:space="preserve">doporučuje poskytovateli zapracovat připomínky </w:t>
      </w:r>
      <w:r w:rsidR="008D112D" w:rsidRPr="00861FB4">
        <w:rPr>
          <w:rFonts w:ascii="Times New Roman" w:hAnsi="Times New Roman" w:cs="Times New Roman"/>
          <w:sz w:val="24"/>
          <w:szCs w:val="24"/>
        </w:rPr>
        <w:t>Rady do předloženého materiálu,</w:t>
      </w:r>
      <w:r w:rsidRPr="00861FB4">
        <w:rPr>
          <w:rFonts w:ascii="Times New Roman" w:hAnsi="Times New Roman" w:cs="Times New Roman"/>
          <w:sz w:val="24"/>
          <w:szCs w:val="24"/>
        </w:rPr>
        <w:t xml:space="preserve"> </w:t>
      </w:r>
    </w:p>
    <w:p w:rsidR="00197028" w:rsidRPr="00861FB4" w:rsidRDefault="00197028" w:rsidP="00460A09">
      <w:pPr>
        <w:pStyle w:val="Zkladntext2"/>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doporučuje vzhledem k rozsahu a závažnosti změn předložit programy vládě ke schválení,</w:t>
      </w:r>
    </w:p>
    <w:p w:rsidR="00460A09" w:rsidRPr="00861FB4" w:rsidRDefault="008D112D" w:rsidP="00460A09">
      <w:pPr>
        <w:pStyle w:val="Zkladntext2"/>
        <w:numPr>
          <w:ilvl w:val="0"/>
          <w:numId w:val="21"/>
        </w:numPr>
        <w:spacing w:line="240" w:lineRule="auto"/>
        <w:rPr>
          <w:rFonts w:ascii="Times New Roman" w:hAnsi="Times New Roman" w:cs="Times New Roman"/>
          <w:sz w:val="24"/>
          <w:szCs w:val="24"/>
        </w:rPr>
      </w:pPr>
      <w:r w:rsidRPr="00861FB4">
        <w:rPr>
          <w:rFonts w:ascii="Times New Roman" w:hAnsi="Times New Roman" w:cs="Times New Roman"/>
          <w:sz w:val="24"/>
          <w:szCs w:val="24"/>
        </w:rPr>
        <w:t>doporučuje poskytovateli při realizaci jednotlivých programů postupovat v souladu se zapracovanými změnami.</w:t>
      </w:r>
    </w:p>
    <w:bookmarkEnd w:id="5"/>
    <w:p w:rsidR="00460A09" w:rsidRPr="00861FB4" w:rsidRDefault="00460A09" w:rsidP="00460A09">
      <w:pPr>
        <w:autoSpaceDE w:val="0"/>
        <w:autoSpaceDN w:val="0"/>
        <w:adjustRightInd w:val="0"/>
        <w:ind w:firstLine="0"/>
        <w:outlineLvl w:val="0"/>
        <w:rPr>
          <w:rFonts w:ascii="Times New Roman" w:hAnsi="Times New Roman" w:cs="Times New Roman"/>
          <w:b/>
          <w:sz w:val="24"/>
          <w:szCs w:val="24"/>
        </w:rPr>
      </w:pPr>
    </w:p>
    <w:p w:rsidR="00C82378" w:rsidRPr="00861FB4" w:rsidRDefault="00C82378" w:rsidP="00AA22C3">
      <w:pPr>
        <w:pStyle w:val="Odstavecseseznamem"/>
        <w:autoSpaceDE w:val="0"/>
        <w:autoSpaceDN w:val="0"/>
        <w:adjustRightInd w:val="0"/>
        <w:ind w:firstLine="0"/>
        <w:rPr>
          <w:rFonts w:ascii="Times New Roman" w:hAnsi="Times New Roman" w:cs="Times New Roman"/>
          <w:sz w:val="24"/>
          <w:szCs w:val="24"/>
        </w:rPr>
      </w:pPr>
    </w:p>
    <w:sectPr w:rsidR="00C82378" w:rsidRPr="00861FB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87E" w:rsidRDefault="00A3387E" w:rsidP="002814AB">
      <w:r>
        <w:separator/>
      </w:r>
    </w:p>
  </w:endnote>
  <w:endnote w:type="continuationSeparator" w:id="0">
    <w:p w:rsidR="00A3387E" w:rsidRDefault="00A3387E" w:rsidP="0028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02888"/>
      <w:docPartObj>
        <w:docPartGallery w:val="Page Numbers (Bottom of Page)"/>
        <w:docPartUnique/>
      </w:docPartObj>
    </w:sdtPr>
    <w:sdtEndPr/>
    <w:sdtContent>
      <w:p w:rsidR="007B25D3" w:rsidRDefault="007B25D3">
        <w:pPr>
          <w:pStyle w:val="Zpat"/>
          <w:jc w:val="right"/>
        </w:pPr>
        <w:r>
          <w:fldChar w:fldCharType="begin"/>
        </w:r>
        <w:r>
          <w:instrText>PAGE   \* MERGEFORMAT</w:instrText>
        </w:r>
        <w:r>
          <w:fldChar w:fldCharType="separate"/>
        </w:r>
        <w:r w:rsidR="00435724">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87E" w:rsidRDefault="00A3387E" w:rsidP="002814AB">
      <w:r>
        <w:separator/>
      </w:r>
    </w:p>
  </w:footnote>
  <w:footnote w:type="continuationSeparator" w:id="0">
    <w:p w:rsidR="00A3387E" w:rsidRDefault="00A3387E" w:rsidP="002814AB">
      <w:r>
        <w:continuationSeparator/>
      </w:r>
    </w:p>
  </w:footnote>
  <w:footnote w:id="1">
    <w:p w:rsidR="002814AB" w:rsidRPr="002814AB" w:rsidRDefault="002814AB" w:rsidP="002814AB">
      <w:pPr>
        <w:spacing w:after="120"/>
        <w:ind w:firstLine="0"/>
        <w:rPr>
          <w:rFonts w:ascii="Times New Roman" w:hAnsi="Times New Roman" w:cs="Times New Roman"/>
          <w:sz w:val="20"/>
          <w:szCs w:val="20"/>
        </w:rPr>
      </w:pPr>
      <w:r w:rsidRPr="002814AB">
        <w:rPr>
          <w:rStyle w:val="Znakapoznpodarou"/>
          <w:rFonts w:ascii="Times New Roman" w:hAnsi="Times New Roman" w:cs="Times New Roman"/>
          <w:sz w:val="20"/>
          <w:szCs w:val="20"/>
        </w:rPr>
        <w:footnoteRef/>
      </w:r>
      <w:r w:rsidRPr="002814AB">
        <w:rPr>
          <w:rFonts w:ascii="Times New Roman" w:hAnsi="Times New Roman" w:cs="Times New Roman"/>
          <w:sz w:val="20"/>
          <w:szCs w:val="20"/>
        </w:rPr>
        <w:t xml:space="preserve"> Jedná se o přechodné období pro režimy podpor vyňaté podle dříve platného Nařízení Komise (ES) č. 800/2008 ze dne 6. srpna 2008, kterým se v souladu s články 87 a 88 Smlouvy o ES prohlašují určité kategorie podpory za slučitelné se společným trhem (obecné nařízení o blokových výjimkách) – Úřední věstník Evropské unie L214, 9. srpna 2008, ve znění pozdějších předpisů.</w:t>
      </w:r>
    </w:p>
    <w:p w:rsidR="002814AB" w:rsidRDefault="002814AB">
      <w:pPr>
        <w:pStyle w:val="Textpoznpodarou"/>
      </w:pPr>
    </w:p>
  </w:footnote>
  <w:footnote w:id="2">
    <w:p w:rsidR="00196847" w:rsidRDefault="00196847" w:rsidP="006737A3">
      <w:pPr>
        <w:spacing w:after="60"/>
        <w:ind w:firstLine="0"/>
      </w:pPr>
      <w:r w:rsidRPr="00196847">
        <w:rPr>
          <w:rStyle w:val="Znakapoznpodarou"/>
          <w:rFonts w:ascii="Times New Roman" w:hAnsi="Times New Roman" w:cs="Times New Roman"/>
          <w:sz w:val="20"/>
          <w:szCs w:val="20"/>
        </w:rPr>
        <w:footnoteRef/>
      </w:r>
      <w:r w:rsidRPr="00196847">
        <w:rPr>
          <w:rFonts w:ascii="Times New Roman" w:hAnsi="Times New Roman" w:cs="Times New Roman"/>
          <w:sz w:val="20"/>
          <w:szCs w:val="20"/>
        </w:rPr>
        <w:t xml:space="preserve"> „Organizací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jež mohou uplatňovat rozhodující vliv na takovýto subjekt, například jako podílníci nebo členové, nesmějí mít přednostní přístup k výsledkům, jichž dosáhl.</w:t>
      </w:r>
    </w:p>
  </w:footnote>
  <w:footnote w:id="3">
    <w:p w:rsidR="004476C2" w:rsidRPr="004476C2" w:rsidRDefault="004476C2" w:rsidP="006737A3">
      <w:pPr>
        <w:pStyle w:val="Odstavecseseznamem"/>
        <w:autoSpaceDE w:val="0"/>
        <w:autoSpaceDN w:val="0"/>
        <w:adjustRightInd w:val="0"/>
        <w:spacing w:after="60"/>
        <w:ind w:left="0" w:firstLine="0"/>
        <w:rPr>
          <w:rFonts w:ascii="Times New Roman" w:hAnsi="Times New Roman" w:cs="Times New Roman"/>
          <w:sz w:val="20"/>
          <w:szCs w:val="20"/>
        </w:rPr>
      </w:pPr>
      <w:r w:rsidRPr="004476C2">
        <w:rPr>
          <w:rStyle w:val="Znakapoznpodarou"/>
          <w:rFonts w:ascii="Times New Roman" w:hAnsi="Times New Roman" w:cs="Times New Roman"/>
          <w:sz w:val="20"/>
          <w:szCs w:val="20"/>
        </w:rPr>
        <w:footnoteRef/>
      </w:r>
      <w:r w:rsidRPr="004476C2">
        <w:rPr>
          <w:rFonts w:ascii="Times New Roman" w:hAnsi="Times New Roman" w:cs="Times New Roman"/>
          <w:sz w:val="20"/>
          <w:szCs w:val="20"/>
        </w:rPr>
        <w:t xml:space="preserve"> Intenzitu podpory průmyslového výzkumu a experimentálního vývoje lze zvýšit až na 80 % způsobilých nákladů</w:t>
      </w:r>
      <w:r>
        <w:rPr>
          <w:rFonts w:ascii="Times New Roman" w:hAnsi="Times New Roman" w:cs="Times New Roman"/>
          <w:sz w:val="20"/>
          <w:szCs w:val="20"/>
        </w:rPr>
        <w:t xml:space="preserve">, a to až o </w:t>
      </w:r>
      <w:r w:rsidRPr="004476C2">
        <w:rPr>
          <w:rFonts w:ascii="Times New Roman" w:hAnsi="Times New Roman" w:cs="Times New Roman"/>
          <w:sz w:val="20"/>
          <w:szCs w:val="20"/>
        </w:rPr>
        <w:t>15</w:t>
      </w:r>
      <w:r w:rsidR="00067335">
        <w:rPr>
          <w:rFonts w:ascii="Times New Roman" w:hAnsi="Times New Roman" w:cs="Times New Roman"/>
          <w:sz w:val="20"/>
          <w:szCs w:val="20"/>
        </w:rPr>
        <w:t xml:space="preserve"> procentních bodů, je-li splněna jedna z podmínek</w:t>
      </w:r>
      <w:r>
        <w:rPr>
          <w:rFonts w:ascii="Times New Roman" w:hAnsi="Times New Roman" w:cs="Times New Roman"/>
          <w:sz w:val="20"/>
          <w:szCs w:val="20"/>
        </w:rPr>
        <w:t>, že</w:t>
      </w:r>
      <w:r w:rsidRPr="004476C2">
        <w:rPr>
          <w:rFonts w:ascii="Times New Roman" w:hAnsi="Times New Roman" w:cs="Times New Roman"/>
          <w:sz w:val="20"/>
          <w:szCs w:val="20"/>
        </w:rPr>
        <w:t xml:space="preserve"> projekt zahrnuje účinnou spolupráci:</w:t>
      </w:r>
    </w:p>
    <w:p w:rsidR="004476C2" w:rsidRPr="004476C2" w:rsidRDefault="004476C2" w:rsidP="006737A3">
      <w:pPr>
        <w:pStyle w:val="Odstavecseseznamem"/>
        <w:autoSpaceDE w:val="0"/>
        <w:autoSpaceDN w:val="0"/>
        <w:adjustRightInd w:val="0"/>
        <w:spacing w:after="60"/>
        <w:ind w:left="0" w:firstLine="0"/>
        <w:rPr>
          <w:rFonts w:ascii="Times New Roman" w:hAnsi="Times New Roman" w:cs="Times New Roman"/>
          <w:sz w:val="20"/>
          <w:szCs w:val="20"/>
        </w:rPr>
      </w:pPr>
      <w:r w:rsidRPr="004476C2">
        <w:rPr>
          <w:rFonts w:ascii="Times New Roman" w:hAnsi="Times New Roman" w:cs="Times New Roman"/>
          <w:sz w:val="20"/>
          <w:szCs w:val="20"/>
        </w:rPr>
        <w:t xml:space="preserve">- mezi podniky, z nichž alespoň jeden je malým nebo středním podnikem, nebo k této spolupráci dochází alespoň ve dvou členských státech nebo v členském státě a v státě, který je smluvní stranou Dohody o EHP, a jednotlivý podnik nehradí více než 70 % způsobilých nákladů, nebo </w:t>
      </w:r>
    </w:p>
    <w:p w:rsidR="004476C2" w:rsidRDefault="004476C2" w:rsidP="006737A3">
      <w:pPr>
        <w:autoSpaceDE w:val="0"/>
        <w:autoSpaceDN w:val="0"/>
        <w:adjustRightInd w:val="0"/>
        <w:spacing w:after="60"/>
        <w:ind w:firstLine="0"/>
      </w:pPr>
      <w:r w:rsidRPr="004476C2">
        <w:rPr>
          <w:rFonts w:ascii="Times New Roman" w:hAnsi="Times New Roman" w:cs="Times New Roman"/>
          <w:sz w:val="20"/>
          <w:szCs w:val="20"/>
        </w:rPr>
        <w:t>- mezi podnikem a jednou nebo více organizacemi pro výzkum a šíření znalostí, jestliže tato organizace nese alespoň 10 % způsobilých nákladů a má právo zveřejňovat výsledky vlastního výzkumu</w:t>
      </w:r>
      <w:r w:rsidR="00067335">
        <w:rPr>
          <w:rFonts w:ascii="Times New Roman" w:hAnsi="Times New Roman" w:cs="Times New Roman"/>
          <w:sz w:val="20"/>
          <w:szCs w:val="20"/>
        </w:rPr>
        <w:t>.</w:t>
      </w:r>
    </w:p>
  </w:footnote>
  <w:footnote w:id="4">
    <w:p w:rsidR="00067335" w:rsidRPr="00067335" w:rsidRDefault="00067335" w:rsidP="006737A3">
      <w:pPr>
        <w:autoSpaceDE w:val="0"/>
        <w:autoSpaceDN w:val="0"/>
        <w:adjustRightInd w:val="0"/>
        <w:spacing w:after="60"/>
        <w:ind w:firstLine="0"/>
        <w:rPr>
          <w:rFonts w:ascii="Times New Roman" w:hAnsi="Times New Roman" w:cs="Times New Roman"/>
          <w:sz w:val="20"/>
          <w:szCs w:val="20"/>
        </w:rPr>
      </w:pPr>
      <w:r w:rsidRPr="00067335">
        <w:rPr>
          <w:rStyle w:val="Znakapoznpodarou"/>
          <w:rFonts w:ascii="Times New Roman" w:hAnsi="Times New Roman" w:cs="Times New Roman"/>
          <w:sz w:val="20"/>
          <w:szCs w:val="20"/>
        </w:rPr>
        <w:footnoteRef/>
      </w:r>
      <w:r w:rsidRPr="00067335">
        <w:rPr>
          <w:rFonts w:ascii="Times New Roman" w:hAnsi="Times New Roman" w:cs="Times New Roman"/>
          <w:sz w:val="20"/>
          <w:szCs w:val="20"/>
        </w:rPr>
        <w:t xml:space="preserve"> Dotyčný členský stát zajistí, aby se na souhrnné internetové stránce věnované státní podpoře na celostátní nebo regionální úrovni zveřejnily:</w:t>
      </w:r>
    </w:p>
    <w:p w:rsidR="00067335" w:rsidRPr="00067335" w:rsidRDefault="00067335" w:rsidP="006737A3">
      <w:pPr>
        <w:keepNext/>
        <w:autoSpaceDE w:val="0"/>
        <w:autoSpaceDN w:val="0"/>
        <w:adjustRightInd w:val="0"/>
        <w:spacing w:after="60"/>
        <w:ind w:firstLine="0"/>
        <w:rPr>
          <w:rFonts w:ascii="Times New Roman" w:hAnsi="Times New Roman" w:cs="Times New Roman"/>
          <w:sz w:val="20"/>
          <w:szCs w:val="20"/>
        </w:rPr>
      </w:pPr>
      <w:r w:rsidRPr="00067335">
        <w:rPr>
          <w:rFonts w:ascii="Times New Roman" w:hAnsi="Times New Roman" w:cs="Times New Roman"/>
          <w:sz w:val="20"/>
          <w:szCs w:val="20"/>
        </w:rPr>
        <w:t>a) souhrnné informace podle článku 11 ve standardizovaném formátu uvedeném v příloze II nebo odkaz na tyto informace;</w:t>
      </w:r>
    </w:p>
    <w:p w:rsidR="00067335" w:rsidRPr="006737A3" w:rsidRDefault="00067335" w:rsidP="006737A3">
      <w:pPr>
        <w:autoSpaceDE w:val="0"/>
        <w:autoSpaceDN w:val="0"/>
        <w:adjustRightInd w:val="0"/>
        <w:spacing w:after="60"/>
        <w:ind w:firstLine="0"/>
        <w:rPr>
          <w:rFonts w:ascii="Times New Roman" w:hAnsi="Times New Roman" w:cs="Times New Roman"/>
          <w:sz w:val="20"/>
          <w:szCs w:val="20"/>
        </w:rPr>
      </w:pPr>
      <w:r w:rsidRPr="006737A3">
        <w:rPr>
          <w:rFonts w:ascii="Times New Roman" w:hAnsi="Times New Roman" w:cs="Times New Roman"/>
          <w:sz w:val="20"/>
          <w:szCs w:val="20"/>
        </w:rPr>
        <w:t>b) úplné znění každého opatření podpory podle článku 11 nebo odkaz umožňující přístup k úplnému znění;</w:t>
      </w:r>
    </w:p>
    <w:p w:rsidR="00067335" w:rsidRPr="006737A3" w:rsidRDefault="00067335" w:rsidP="006737A3">
      <w:pPr>
        <w:autoSpaceDE w:val="0"/>
        <w:autoSpaceDN w:val="0"/>
        <w:adjustRightInd w:val="0"/>
        <w:ind w:firstLine="0"/>
        <w:rPr>
          <w:rFonts w:ascii="Times New Roman" w:hAnsi="Times New Roman" w:cs="Times New Roman"/>
          <w:sz w:val="20"/>
          <w:szCs w:val="20"/>
        </w:rPr>
      </w:pPr>
      <w:r w:rsidRPr="006737A3">
        <w:rPr>
          <w:rFonts w:ascii="Times New Roman" w:hAnsi="Times New Roman" w:cs="Times New Roman"/>
          <w:sz w:val="20"/>
          <w:szCs w:val="20"/>
        </w:rPr>
        <w:t>c) informace uvedené v příloze III týkající se každého poskytnutí jednotlivé podpory, která přesahuje 500 000 EUR.</w:t>
      </w:r>
    </w:p>
    <w:p w:rsidR="00067335" w:rsidRPr="00067335" w:rsidRDefault="00067335" w:rsidP="006737A3">
      <w:pPr>
        <w:autoSpaceDE w:val="0"/>
        <w:autoSpaceDN w:val="0"/>
        <w:adjustRightInd w:val="0"/>
        <w:ind w:firstLine="0"/>
        <w:rPr>
          <w:rFonts w:ascii="Times New Roman" w:hAnsi="Times New Roman" w:cs="Times New Roman"/>
          <w:sz w:val="20"/>
          <w:szCs w:val="20"/>
        </w:rPr>
      </w:pPr>
      <w:r w:rsidRPr="006737A3">
        <w:rPr>
          <w:rFonts w:ascii="Times New Roman" w:hAnsi="Times New Roman" w:cs="Times New Roman"/>
          <w:sz w:val="20"/>
          <w:szCs w:val="20"/>
        </w:rPr>
        <w:t>Pokud jde o podporu poskytovanou na projekty Evropské územní spolupráce, informace uvedené v tomto odstavci se zveřejní na internetových stránkách členského státu, v němž se nachází příslušný řídicí orgán definovaný v článku 21 nařízení Evropského parlamentu a Rady (EU) č. 1299/2013. Zúčastněné členské státy se mohou alternativně rozhodnout, že každý z nich poskytne na příslušných internetových stránkách informace týkající se opatření podpory na svém území.</w:t>
      </w:r>
    </w:p>
    <w:p w:rsidR="00067335" w:rsidRDefault="00067335">
      <w:pPr>
        <w:pStyle w:val="Textpoznpodarou"/>
      </w:pPr>
    </w:p>
  </w:footnote>
  <w:footnote w:id="5">
    <w:p w:rsidR="00AE2D07" w:rsidRPr="00AE2D07" w:rsidRDefault="00AE2D07" w:rsidP="00AE2D07">
      <w:pPr>
        <w:autoSpaceDE w:val="0"/>
        <w:autoSpaceDN w:val="0"/>
        <w:adjustRightInd w:val="0"/>
        <w:ind w:firstLine="0"/>
        <w:rPr>
          <w:rFonts w:ascii="Times New Roman" w:hAnsi="Times New Roman" w:cs="Times New Roman"/>
          <w:sz w:val="20"/>
          <w:szCs w:val="20"/>
        </w:rPr>
      </w:pPr>
      <w:r w:rsidRPr="00AE2D07">
        <w:rPr>
          <w:rStyle w:val="Znakapoznpodarou"/>
          <w:rFonts w:ascii="Times New Roman" w:hAnsi="Times New Roman" w:cs="Times New Roman"/>
          <w:sz w:val="20"/>
          <w:szCs w:val="20"/>
        </w:rPr>
        <w:footnoteRef/>
      </w:r>
      <w:r w:rsidRPr="00AE2D07">
        <w:rPr>
          <w:rFonts w:ascii="Times New Roman" w:hAnsi="Times New Roman" w:cs="Times New Roman"/>
          <w:sz w:val="20"/>
          <w:szCs w:val="20"/>
        </w:rPr>
        <w:t>Způsobilé náklady na výzkumné a vývojové projekty musí být přiděleny na konkrétní kategorie výzkumu a vývoje a tvoří je:</w:t>
      </w:r>
    </w:p>
    <w:p w:rsidR="00AE2D07" w:rsidRPr="00AE2D07" w:rsidRDefault="00AE2D07" w:rsidP="00DA381A">
      <w:pPr>
        <w:pStyle w:val="Odstavecseseznamem"/>
        <w:numPr>
          <w:ilvl w:val="0"/>
          <w:numId w:val="8"/>
        </w:numPr>
        <w:autoSpaceDE w:val="0"/>
        <w:autoSpaceDN w:val="0"/>
        <w:adjustRightInd w:val="0"/>
        <w:jc w:val="left"/>
        <w:rPr>
          <w:rFonts w:ascii="Times New Roman" w:hAnsi="Times New Roman" w:cs="Times New Roman"/>
          <w:sz w:val="20"/>
          <w:szCs w:val="20"/>
        </w:rPr>
      </w:pPr>
      <w:r w:rsidRPr="00AE2D07">
        <w:rPr>
          <w:rFonts w:ascii="Times New Roman" w:hAnsi="Times New Roman" w:cs="Times New Roman"/>
          <w:sz w:val="20"/>
          <w:szCs w:val="20"/>
        </w:rPr>
        <w:t>osobní náklady: výzkumní pracovníci, technici a ostatní podpůrný personál v rozsahu nezbytném pro účely projektu;</w:t>
      </w:r>
    </w:p>
    <w:p w:rsidR="00AE2D07" w:rsidRPr="00DA381A" w:rsidRDefault="00AE2D07" w:rsidP="00DA381A">
      <w:pPr>
        <w:pStyle w:val="Odstavecseseznamem"/>
        <w:numPr>
          <w:ilvl w:val="0"/>
          <w:numId w:val="8"/>
        </w:numPr>
        <w:autoSpaceDE w:val="0"/>
        <w:autoSpaceDN w:val="0"/>
        <w:adjustRightInd w:val="0"/>
        <w:jc w:val="left"/>
        <w:rPr>
          <w:rFonts w:ascii="Times New Roman" w:hAnsi="Times New Roman" w:cs="Times New Roman"/>
          <w:sz w:val="20"/>
          <w:szCs w:val="20"/>
        </w:rPr>
      </w:pPr>
      <w:r w:rsidRPr="00AE2D07">
        <w:rPr>
          <w:rFonts w:ascii="Times New Roman" w:hAnsi="Times New Roman" w:cs="Times New Roman"/>
          <w:sz w:val="20"/>
          <w:szCs w:val="20"/>
        </w:rPr>
        <w:t xml:space="preserve">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 </w:t>
      </w:r>
      <w:r w:rsidR="00DA381A" w:rsidRPr="00AE2D07">
        <w:rPr>
          <w:rFonts w:ascii="Times New Roman" w:hAnsi="Times New Roman" w:cs="Times New Roman"/>
          <w:sz w:val="20"/>
          <w:szCs w:val="20"/>
        </w:rPr>
        <w:t>26. 6. 2014</w:t>
      </w:r>
      <w:r w:rsidRPr="00AE2D07">
        <w:rPr>
          <w:rFonts w:ascii="Times New Roman" w:hAnsi="Times New Roman" w:cs="Times New Roman"/>
          <w:sz w:val="20"/>
          <w:szCs w:val="20"/>
        </w:rPr>
        <w:t xml:space="preserve"> CS Úřední věstník Evropské unie L 187/47</w:t>
      </w:r>
      <w:r w:rsidR="00DA381A" w:rsidRPr="00AE2D07">
        <w:rPr>
          <w:rFonts w:ascii="Times New Roman" w:hAnsi="Times New Roman" w:cs="Times New Roman"/>
          <w:sz w:val="20"/>
          <w:szCs w:val="20"/>
        </w:rPr>
        <w:t>;</w:t>
      </w:r>
    </w:p>
    <w:p w:rsidR="00AE2D07" w:rsidRPr="00AE2D07" w:rsidRDefault="00AE2D07" w:rsidP="00DA381A">
      <w:pPr>
        <w:pStyle w:val="Odstavecseseznamem"/>
        <w:numPr>
          <w:ilvl w:val="0"/>
          <w:numId w:val="8"/>
        </w:numPr>
        <w:autoSpaceDE w:val="0"/>
        <w:autoSpaceDN w:val="0"/>
        <w:adjustRightInd w:val="0"/>
        <w:jc w:val="left"/>
        <w:rPr>
          <w:rFonts w:ascii="Times New Roman" w:hAnsi="Times New Roman" w:cs="Times New Roman"/>
          <w:sz w:val="20"/>
          <w:szCs w:val="20"/>
        </w:rPr>
      </w:pPr>
      <w:r w:rsidRPr="00AE2D07">
        <w:rPr>
          <w:rFonts w:ascii="Times New Roman" w:hAnsi="Times New Roman" w:cs="Times New Roman"/>
          <w:sz w:val="20"/>
          <w:szCs w:val="20"/>
        </w:rPr>
        <w:t>náklady na budovy a pozemky v rozsahu a po dobu, kdy jsou využívány pro účely projektu. U</w:t>
      </w:r>
      <w:r w:rsidR="00DA381A">
        <w:rPr>
          <w:rFonts w:ascii="Times New Roman" w:hAnsi="Times New Roman" w:cs="Times New Roman"/>
          <w:sz w:val="20"/>
          <w:szCs w:val="20"/>
        </w:rPr>
        <w:t> </w:t>
      </w:r>
      <w:r w:rsidRPr="00AE2D07">
        <w:rPr>
          <w:rFonts w:ascii="Times New Roman" w:hAnsi="Times New Roman" w:cs="Times New Roman"/>
          <w:sz w:val="20"/>
          <w:szCs w:val="20"/>
        </w:rPr>
        <w:t>budov jsou způsobilými náklady pouze odpisy za dobu trvání projektu vypočítané na základě všeobecně uznávaných účetních zásad.</w:t>
      </w:r>
    </w:p>
    <w:p w:rsidR="00AE2D07" w:rsidRPr="00AE2D07" w:rsidRDefault="00AE2D07" w:rsidP="00DA381A">
      <w:pPr>
        <w:autoSpaceDE w:val="0"/>
        <w:autoSpaceDN w:val="0"/>
        <w:adjustRightInd w:val="0"/>
        <w:ind w:left="1098" w:firstLine="0"/>
        <w:jc w:val="left"/>
        <w:rPr>
          <w:rFonts w:ascii="Times New Roman" w:hAnsi="Times New Roman" w:cs="Times New Roman"/>
          <w:sz w:val="20"/>
          <w:szCs w:val="20"/>
        </w:rPr>
      </w:pPr>
      <w:r w:rsidRPr="00AE2D07">
        <w:rPr>
          <w:rFonts w:ascii="Times New Roman" w:hAnsi="Times New Roman" w:cs="Times New Roman"/>
          <w:sz w:val="20"/>
          <w:szCs w:val="20"/>
        </w:rPr>
        <w:t xml:space="preserve">V případě pozemků se za způsobilé náklady považují náklady na obchodní převod nebo </w:t>
      </w:r>
      <w:r w:rsidR="00DA381A" w:rsidRPr="00AE2D07">
        <w:rPr>
          <w:rFonts w:ascii="Times New Roman" w:hAnsi="Times New Roman" w:cs="Times New Roman"/>
          <w:sz w:val="20"/>
          <w:szCs w:val="20"/>
        </w:rPr>
        <w:t xml:space="preserve">skutečně </w:t>
      </w:r>
      <w:r w:rsidR="00DA381A">
        <w:rPr>
          <w:rFonts w:ascii="Times New Roman" w:hAnsi="Times New Roman" w:cs="Times New Roman"/>
          <w:sz w:val="20"/>
          <w:szCs w:val="20"/>
        </w:rPr>
        <w:t>vzniklé</w:t>
      </w:r>
      <w:r w:rsidRPr="00AE2D07">
        <w:rPr>
          <w:rFonts w:ascii="Times New Roman" w:hAnsi="Times New Roman" w:cs="Times New Roman"/>
          <w:sz w:val="20"/>
          <w:szCs w:val="20"/>
        </w:rPr>
        <w:t xml:space="preserve"> náklady na kapitál;</w:t>
      </w:r>
    </w:p>
    <w:p w:rsidR="00AE2D07" w:rsidRPr="00AE2D07" w:rsidRDefault="00AE2D07" w:rsidP="00AE2D07">
      <w:pPr>
        <w:autoSpaceDE w:val="0"/>
        <w:autoSpaceDN w:val="0"/>
        <w:adjustRightInd w:val="0"/>
        <w:ind w:left="993" w:hanging="285"/>
        <w:rPr>
          <w:rFonts w:ascii="Times New Roman" w:hAnsi="Times New Roman" w:cs="Times New Roman"/>
          <w:sz w:val="20"/>
          <w:szCs w:val="20"/>
        </w:rPr>
      </w:pPr>
      <w:r w:rsidRPr="00AE2D07">
        <w:rPr>
          <w:rFonts w:ascii="Times New Roman" w:hAnsi="Times New Roman" w:cs="Times New Roman"/>
          <w:sz w:val="20"/>
          <w:szCs w:val="20"/>
        </w:rPr>
        <w:t xml:space="preserve">d) </w:t>
      </w:r>
      <w:r w:rsidR="00DA381A">
        <w:rPr>
          <w:rFonts w:ascii="Times New Roman" w:hAnsi="Times New Roman" w:cs="Times New Roman"/>
          <w:sz w:val="20"/>
          <w:szCs w:val="20"/>
        </w:rPr>
        <w:tab/>
        <w:t xml:space="preserve"> </w:t>
      </w:r>
      <w:r w:rsidRPr="00AE2D07">
        <w:rPr>
          <w:rFonts w:ascii="Times New Roman" w:hAnsi="Times New Roman" w:cs="Times New Roman"/>
          <w:sz w:val="20"/>
          <w:szCs w:val="20"/>
        </w:rPr>
        <w:t>náklady na smluvní výzkum, poznatky a patenty zakoupené nebo pořízené v rámci licence z</w:t>
      </w:r>
      <w:r w:rsidR="00DA381A">
        <w:rPr>
          <w:rFonts w:ascii="Times New Roman" w:hAnsi="Times New Roman" w:cs="Times New Roman"/>
          <w:sz w:val="20"/>
          <w:szCs w:val="20"/>
        </w:rPr>
        <w:t> </w:t>
      </w:r>
      <w:r w:rsidRPr="00AE2D07">
        <w:rPr>
          <w:rFonts w:ascii="Times New Roman" w:hAnsi="Times New Roman" w:cs="Times New Roman"/>
          <w:sz w:val="20"/>
          <w:szCs w:val="20"/>
        </w:rPr>
        <w:t>vnějších zdrojů za obvyklých tržních podmínek a rovněž náklady na poradenské a rovnocenné služby využité výlučně pro účely projektu;</w:t>
      </w:r>
    </w:p>
    <w:p w:rsidR="00AE2D07" w:rsidRPr="00AE2D07" w:rsidRDefault="00DA381A" w:rsidP="00AE2D07">
      <w:pPr>
        <w:autoSpaceDE w:val="0"/>
        <w:autoSpaceDN w:val="0"/>
        <w:adjustRightInd w:val="0"/>
        <w:ind w:left="993" w:hanging="285"/>
        <w:rPr>
          <w:rFonts w:ascii="Times New Roman" w:hAnsi="Times New Roman" w:cs="Times New Roman"/>
          <w:sz w:val="20"/>
          <w:szCs w:val="20"/>
        </w:rPr>
      </w:pPr>
      <w:r>
        <w:rPr>
          <w:rFonts w:ascii="Times New Roman" w:hAnsi="Times New Roman" w:cs="Times New Roman"/>
          <w:sz w:val="20"/>
          <w:szCs w:val="20"/>
        </w:rPr>
        <w:t>e</w:t>
      </w:r>
      <w:r w:rsidRPr="00AE2D07">
        <w:rPr>
          <w:rFonts w:ascii="Times New Roman" w:hAnsi="Times New Roman" w:cs="Times New Roman"/>
          <w:sz w:val="20"/>
          <w:szCs w:val="20"/>
        </w:rPr>
        <w:t>) dodatečné</w:t>
      </w:r>
      <w:r w:rsidR="00AE2D07" w:rsidRPr="00AE2D07">
        <w:rPr>
          <w:rFonts w:ascii="Times New Roman" w:hAnsi="Times New Roman" w:cs="Times New Roman"/>
          <w:sz w:val="20"/>
          <w:szCs w:val="20"/>
        </w:rPr>
        <w:t xml:space="preserve"> režijní a ostatní provozní náklady včetně nákladů na materiál, dodávky a podobné výrobky, které vznikly bezprostředně v důsledku projektu.</w:t>
      </w:r>
    </w:p>
    <w:p w:rsidR="00AE2D07" w:rsidRPr="00AE2D07" w:rsidRDefault="00AE2D07" w:rsidP="00DA381A">
      <w:pPr>
        <w:autoSpaceDE w:val="0"/>
        <w:autoSpaceDN w:val="0"/>
        <w:adjustRightInd w:val="0"/>
        <w:ind w:firstLine="0"/>
        <w:rPr>
          <w:rFonts w:ascii="Times New Roman" w:hAnsi="Times New Roman" w:cs="Times New Roman"/>
          <w:sz w:val="20"/>
          <w:szCs w:val="20"/>
        </w:rPr>
      </w:pPr>
      <w:r w:rsidRPr="00AE2D07">
        <w:rPr>
          <w:rFonts w:ascii="Times New Roman" w:hAnsi="Times New Roman" w:cs="Times New Roman"/>
          <w:sz w:val="20"/>
          <w:szCs w:val="20"/>
        </w:rPr>
        <w:t>Podle článku 28. Nařízení jsou v případě podpory na inovace určené malým a středním podnikům jsou způsobilé tyto náklady:</w:t>
      </w:r>
    </w:p>
    <w:p w:rsidR="00AE2D07" w:rsidRPr="00AE2D07" w:rsidRDefault="00AE2D07" w:rsidP="00DA381A">
      <w:pPr>
        <w:autoSpaceDE w:val="0"/>
        <w:autoSpaceDN w:val="0"/>
        <w:adjustRightInd w:val="0"/>
        <w:ind w:left="709" w:firstLine="0"/>
        <w:rPr>
          <w:rFonts w:ascii="Times New Roman" w:hAnsi="Times New Roman" w:cs="Times New Roman"/>
          <w:sz w:val="20"/>
          <w:szCs w:val="20"/>
        </w:rPr>
      </w:pPr>
      <w:r w:rsidRPr="00AE2D07">
        <w:rPr>
          <w:rFonts w:ascii="Times New Roman" w:hAnsi="Times New Roman" w:cs="Times New Roman"/>
          <w:sz w:val="20"/>
          <w:szCs w:val="20"/>
        </w:rPr>
        <w:t>a) náklady na získání, uznání a obranu patentů a dalších nehmotných aktiv;</w:t>
      </w:r>
    </w:p>
    <w:p w:rsidR="00AE2D07" w:rsidRPr="00AE2D07" w:rsidRDefault="00AE2D07" w:rsidP="00AE2D07">
      <w:pPr>
        <w:autoSpaceDE w:val="0"/>
        <w:autoSpaceDN w:val="0"/>
        <w:adjustRightInd w:val="0"/>
        <w:ind w:left="708" w:firstLine="0"/>
        <w:rPr>
          <w:rFonts w:ascii="Times New Roman" w:hAnsi="Times New Roman" w:cs="Times New Roman"/>
          <w:sz w:val="20"/>
          <w:szCs w:val="20"/>
        </w:rPr>
      </w:pPr>
      <w:r w:rsidRPr="00AE2D07">
        <w:rPr>
          <w:rFonts w:ascii="Times New Roman" w:hAnsi="Times New Roman" w:cs="Times New Roman"/>
          <w:sz w:val="20"/>
          <w:szCs w:val="20"/>
        </w:rPr>
        <w:t>b) náklady na vyslání vysoce kvalifikovaných pracovníků z organizace pro výzkum a šíření znalostí nebo velkého podniku, kteří u příjemce podpory pracují na činnostech v oblasti výzkumu, vývoje a</w:t>
      </w:r>
      <w:r w:rsidR="00DA381A">
        <w:rPr>
          <w:rFonts w:ascii="Times New Roman" w:hAnsi="Times New Roman" w:cs="Times New Roman"/>
          <w:sz w:val="20"/>
          <w:szCs w:val="20"/>
        </w:rPr>
        <w:t> </w:t>
      </w:r>
      <w:r w:rsidRPr="00AE2D07">
        <w:rPr>
          <w:rFonts w:ascii="Times New Roman" w:hAnsi="Times New Roman" w:cs="Times New Roman"/>
          <w:sz w:val="20"/>
          <w:szCs w:val="20"/>
        </w:rPr>
        <w:t>inovací v nově vytvořené funkci, avšak nenahrazují jiné pracovníky;</w:t>
      </w:r>
    </w:p>
    <w:p w:rsidR="00AE2D07" w:rsidRPr="00AE2D07" w:rsidRDefault="00AE2D07" w:rsidP="00AE2D07">
      <w:pPr>
        <w:autoSpaceDE w:val="0"/>
        <w:autoSpaceDN w:val="0"/>
        <w:adjustRightInd w:val="0"/>
        <w:ind w:firstLine="708"/>
        <w:rPr>
          <w:rFonts w:ascii="Times New Roman" w:hAnsi="Times New Roman" w:cs="Times New Roman"/>
          <w:sz w:val="20"/>
          <w:szCs w:val="20"/>
        </w:rPr>
      </w:pPr>
      <w:r w:rsidRPr="00AE2D07">
        <w:rPr>
          <w:rFonts w:ascii="Times New Roman" w:hAnsi="Times New Roman" w:cs="Times New Roman"/>
          <w:sz w:val="20"/>
          <w:szCs w:val="20"/>
        </w:rPr>
        <w:t>c) náklady na poradenské a podpůrné služby v oblasti inovací.</w:t>
      </w:r>
    </w:p>
    <w:p w:rsidR="00AE2D07" w:rsidRPr="00AE2D07" w:rsidRDefault="00AE2D07" w:rsidP="00AE2D07">
      <w:pPr>
        <w:autoSpaceDE w:val="0"/>
        <w:autoSpaceDN w:val="0"/>
        <w:adjustRightInd w:val="0"/>
        <w:ind w:left="993" w:hanging="285"/>
        <w:rPr>
          <w:rFonts w:ascii="Times New Roman" w:hAnsi="Times New Roman" w:cs="Times New Roman"/>
          <w:sz w:val="20"/>
          <w:szCs w:val="20"/>
        </w:rPr>
      </w:pPr>
    </w:p>
    <w:p w:rsidR="00AE2D07" w:rsidRPr="00AE2D07" w:rsidRDefault="00AE2D07" w:rsidP="00DA381A">
      <w:pPr>
        <w:autoSpaceDE w:val="0"/>
        <w:autoSpaceDN w:val="0"/>
        <w:adjustRightInd w:val="0"/>
        <w:ind w:firstLine="0"/>
        <w:rPr>
          <w:rFonts w:ascii="Times New Roman" w:hAnsi="Times New Roman" w:cs="Times New Roman"/>
          <w:iCs/>
          <w:sz w:val="20"/>
          <w:szCs w:val="20"/>
        </w:rPr>
      </w:pPr>
      <w:r w:rsidRPr="00AE2D07">
        <w:rPr>
          <w:rFonts w:ascii="Times New Roman" w:hAnsi="Times New Roman" w:cs="Times New Roman"/>
          <w:iCs/>
          <w:sz w:val="20"/>
          <w:szCs w:val="20"/>
        </w:rPr>
        <w:t>Podle článku 29 odst. 3 Nařízení v případě podpory inovace postupů a organizační inovace při splnění podmínek v čl. 29 odst. 2. a 4 jsou způsobilými náklady:</w:t>
      </w:r>
    </w:p>
    <w:p w:rsidR="00AE2D07" w:rsidRPr="00AE2D07" w:rsidRDefault="00AE2D07" w:rsidP="00AE2D07">
      <w:pPr>
        <w:autoSpaceDE w:val="0"/>
        <w:autoSpaceDN w:val="0"/>
        <w:adjustRightInd w:val="0"/>
        <w:ind w:firstLine="708"/>
        <w:rPr>
          <w:rFonts w:ascii="Times New Roman" w:hAnsi="Times New Roman" w:cs="Times New Roman"/>
          <w:sz w:val="20"/>
          <w:szCs w:val="20"/>
        </w:rPr>
      </w:pPr>
      <w:r w:rsidRPr="00AE2D07">
        <w:rPr>
          <w:rFonts w:ascii="Times New Roman" w:hAnsi="Times New Roman" w:cs="Times New Roman"/>
          <w:sz w:val="20"/>
          <w:szCs w:val="20"/>
        </w:rPr>
        <w:t>a) osobní náklady;</w:t>
      </w:r>
    </w:p>
    <w:p w:rsidR="00AE2D07" w:rsidRPr="00AE2D07" w:rsidRDefault="00DA381A" w:rsidP="00AE2D07">
      <w:pPr>
        <w:autoSpaceDE w:val="0"/>
        <w:autoSpaceDN w:val="0"/>
        <w:adjustRightInd w:val="0"/>
        <w:ind w:left="993" w:hanging="285"/>
        <w:rPr>
          <w:rFonts w:ascii="Times New Roman" w:hAnsi="Times New Roman" w:cs="Times New Roman"/>
          <w:sz w:val="20"/>
          <w:szCs w:val="20"/>
        </w:rPr>
      </w:pPr>
      <w:r>
        <w:rPr>
          <w:rFonts w:ascii="Times New Roman" w:hAnsi="Times New Roman" w:cs="Times New Roman"/>
          <w:sz w:val="20"/>
          <w:szCs w:val="20"/>
        </w:rPr>
        <w:t xml:space="preserve">b) </w:t>
      </w:r>
      <w:r w:rsidR="00AE2D07" w:rsidRPr="00AE2D07">
        <w:rPr>
          <w:rFonts w:ascii="Times New Roman" w:hAnsi="Times New Roman" w:cs="Times New Roman"/>
          <w:sz w:val="20"/>
          <w:szCs w:val="20"/>
        </w:rPr>
        <w:t xml:space="preserve">náklady na nástroje, vybavení, budovy a pozemky v rozsahu </w:t>
      </w:r>
      <w:r>
        <w:rPr>
          <w:rFonts w:ascii="Times New Roman" w:hAnsi="Times New Roman" w:cs="Times New Roman"/>
          <w:sz w:val="20"/>
          <w:szCs w:val="20"/>
        </w:rPr>
        <w:t>a za období, kdy jsou využívány </w:t>
      </w:r>
      <w:r w:rsidR="00AE2D07" w:rsidRPr="00AE2D07">
        <w:rPr>
          <w:rFonts w:ascii="Times New Roman" w:hAnsi="Times New Roman" w:cs="Times New Roman"/>
          <w:sz w:val="20"/>
          <w:szCs w:val="20"/>
        </w:rPr>
        <w:t>pro</w:t>
      </w:r>
      <w:r>
        <w:rPr>
          <w:rFonts w:ascii="Times New Roman" w:hAnsi="Times New Roman" w:cs="Times New Roman"/>
          <w:sz w:val="20"/>
          <w:szCs w:val="20"/>
        </w:rPr>
        <w:t> </w:t>
      </w:r>
      <w:r w:rsidR="00AE2D07" w:rsidRPr="00AE2D07">
        <w:rPr>
          <w:rFonts w:ascii="Times New Roman" w:hAnsi="Times New Roman" w:cs="Times New Roman"/>
          <w:sz w:val="20"/>
          <w:szCs w:val="20"/>
        </w:rPr>
        <w:t>projekt;</w:t>
      </w:r>
    </w:p>
    <w:p w:rsidR="00AE2D07" w:rsidRPr="00AE2D07" w:rsidRDefault="00AE2D07" w:rsidP="00DA381A">
      <w:pPr>
        <w:autoSpaceDE w:val="0"/>
        <w:autoSpaceDN w:val="0"/>
        <w:adjustRightInd w:val="0"/>
        <w:ind w:left="993" w:hanging="285"/>
        <w:rPr>
          <w:rFonts w:ascii="Times New Roman" w:hAnsi="Times New Roman" w:cs="Times New Roman"/>
          <w:sz w:val="20"/>
          <w:szCs w:val="20"/>
        </w:rPr>
      </w:pPr>
      <w:r w:rsidRPr="00AE2D07">
        <w:rPr>
          <w:rFonts w:ascii="Times New Roman" w:hAnsi="Times New Roman" w:cs="Times New Roman"/>
          <w:sz w:val="20"/>
          <w:szCs w:val="20"/>
        </w:rPr>
        <w:t>c) náklady na smluvní výzkum, poznatky a patenty, které byly zako</w:t>
      </w:r>
      <w:r w:rsidR="00DA381A">
        <w:rPr>
          <w:rFonts w:ascii="Times New Roman" w:hAnsi="Times New Roman" w:cs="Times New Roman"/>
          <w:sz w:val="20"/>
          <w:szCs w:val="20"/>
        </w:rPr>
        <w:t>upeny nebo na něž byla pořízena </w:t>
      </w:r>
      <w:r w:rsidRPr="00AE2D07">
        <w:rPr>
          <w:rFonts w:ascii="Times New Roman" w:hAnsi="Times New Roman" w:cs="Times New Roman"/>
          <w:sz w:val="20"/>
          <w:szCs w:val="20"/>
        </w:rPr>
        <w:t>licence od vnějších zdrojů za obvyklých tržních podmínek;</w:t>
      </w:r>
    </w:p>
    <w:p w:rsidR="00AE2D07" w:rsidRPr="00AE2D07" w:rsidRDefault="00AE2D07" w:rsidP="00DA381A">
      <w:pPr>
        <w:autoSpaceDE w:val="0"/>
        <w:autoSpaceDN w:val="0"/>
        <w:adjustRightInd w:val="0"/>
        <w:ind w:left="993" w:hanging="285"/>
        <w:rPr>
          <w:rFonts w:ascii="Times New Roman" w:hAnsi="Times New Roman" w:cs="Times New Roman"/>
          <w:sz w:val="20"/>
          <w:szCs w:val="20"/>
        </w:rPr>
      </w:pPr>
      <w:r w:rsidRPr="00AE2D07">
        <w:rPr>
          <w:rFonts w:ascii="Times New Roman" w:hAnsi="Times New Roman" w:cs="Times New Roman"/>
          <w:sz w:val="20"/>
          <w:szCs w:val="20"/>
        </w:rPr>
        <w:t xml:space="preserve">d) dodatečné režijní a ostatní provozní náklady včetně nákladů na materiál, dodávky a podobné </w:t>
      </w:r>
      <w:r w:rsidR="00DA381A">
        <w:rPr>
          <w:rFonts w:ascii="Times New Roman" w:hAnsi="Times New Roman" w:cs="Times New Roman"/>
          <w:sz w:val="20"/>
          <w:szCs w:val="20"/>
        </w:rPr>
        <w:t xml:space="preserve">  </w:t>
      </w:r>
      <w:r w:rsidRPr="00AE2D07">
        <w:rPr>
          <w:rFonts w:ascii="Times New Roman" w:hAnsi="Times New Roman" w:cs="Times New Roman"/>
          <w:sz w:val="20"/>
          <w:szCs w:val="20"/>
        </w:rPr>
        <w:t>výrobky, které vznikly přímo v důsledku provádění projektu.</w:t>
      </w:r>
    </w:p>
    <w:p w:rsidR="00AE2D07" w:rsidRDefault="00AE2D07" w:rsidP="00AE2D07">
      <w:pPr>
        <w:pStyle w:val="Textpoznpodarou"/>
      </w:pPr>
    </w:p>
  </w:footnote>
  <w:footnote w:id="6">
    <w:p w:rsidR="00DA381A" w:rsidRPr="00A75A89" w:rsidRDefault="00DA381A" w:rsidP="00A75A89">
      <w:pPr>
        <w:autoSpaceDE w:val="0"/>
        <w:autoSpaceDN w:val="0"/>
        <w:adjustRightInd w:val="0"/>
        <w:ind w:firstLine="0"/>
        <w:rPr>
          <w:rFonts w:ascii="Times New Roman" w:hAnsi="Times New Roman" w:cs="Times New Roman"/>
          <w:sz w:val="20"/>
          <w:szCs w:val="20"/>
        </w:rPr>
      </w:pPr>
      <w:r w:rsidRPr="00A75A89">
        <w:rPr>
          <w:rStyle w:val="Znakapoznpodarou"/>
          <w:rFonts w:ascii="Times New Roman" w:hAnsi="Times New Roman" w:cs="Times New Roman"/>
          <w:sz w:val="20"/>
          <w:szCs w:val="20"/>
        </w:rPr>
        <w:footnoteRef/>
      </w:r>
      <w:r w:rsidRPr="00A75A89">
        <w:rPr>
          <w:rFonts w:ascii="Times New Roman" w:hAnsi="Times New Roman" w:cs="Times New Roman"/>
          <w:sz w:val="20"/>
          <w:szCs w:val="20"/>
        </w:rPr>
        <w:t xml:space="preserve"> Podpora se považuje za podporu s motivačním účinkem, pokud příjemce předloží dotyčnému členskému státu písemnou žádost o podporu před zahájením prací na projektu nebo činnosti. V žádosti o podporu se uvedou alespoň tyto údaje:</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Název a velikost podniku</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Popis projektu, včetně termínu zahájení a ukončení</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Umístění projektu</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Seznam nákladů projektu</w:t>
      </w:r>
    </w:p>
    <w:p w:rsidR="00DA381A" w:rsidRPr="00861FB4"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861FB4">
        <w:rPr>
          <w:rFonts w:ascii="Times New Roman" w:hAnsi="Times New Roman" w:cs="Times New Roman"/>
          <w:sz w:val="20"/>
          <w:szCs w:val="20"/>
        </w:rPr>
        <w:t>druh podpory, dotace půjčka, záruka, vratná záloha, kapitálová injekce nebo jiné) a výše veřejného financování, které je pro daný projekt zapotřebí.</w:t>
      </w:r>
    </w:p>
    <w:p w:rsidR="00DA381A" w:rsidRDefault="00DA381A" w:rsidP="00DA381A">
      <w:pPr>
        <w:autoSpaceDE w:val="0"/>
        <w:autoSpaceDN w:val="0"/>
        <w:adjustRightInd w:val="0"/>
        <w:ind w:firstLine="0"/>
        <w:rPr>
          <w:rFonts w:ascii="Times New Roman" w:hAnsi="Times New Roman" w:cs="Times New Roman"/>
          <w:b/>
          <w:sz w:val="24"/>
          <w:szCs w:val="24"/>
        </w:rPr>
      </w:pPr>
    </w:p>
    <w:p w:rsidR="00DA381A" w:rsidRDefault="00DA381A" w:rsidP="00DA381A">
      <w:pPr>
        <w:pStyle w:val="Textpoznpodarou"/>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C594F"/>
    <w:multiLevelType w:val="hybridMultilevel"/>
    <w:tmpl w:val="653C0D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5DF3B5C"/>
    <w:multiLevelType w:val="hybridMultilevel"/>
    <w:tmpl w:val="6AAE1708"/>
    <w:lvl w:ilvl="0" w:tplc="EC32E72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16A9186F"/>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6B55AF"/>
    <w:multiLevelType w:val="hybridMultilevel"/>
    <w:tmpl w:val="B266A9E4"/>
    <w:lvl w:ilvl="0" w:tplc="FE5811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B13507A"/>
    <w:multiLevelType w:val="multilevel"/>
    <w:tmpl w:val="38BCE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EA6C85"/>
    <w:multiLevelType w:val="hybridMultilevel"/>
    <w:tmpl w:val="25C20576"/>
    <w:lvl w:ilvl="0" w:tplc="07E061B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27C32F35"/>
    <w:multiLevelType w:val="hybridMultilevel"/>
    <w:tmpl w:val="9992249C"/>
    <w:lvl w:ilvl="0" w:tplc="04050011">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31803F1C"/>
    <w:multiLevelType w:val="hybridMultilevel"/>
    <w:tmpl w:val="7630B2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D823A7"/>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A6028DE"/>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A7C5E85"/>
    <w:multiLevelType w:val="hybridMultilevel"/>
    <w:tmpl w:val="D7B84CAA"/>
    <w:lvl w:ilvl="0" w:tplc="91D8A3A0">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E7F138B"/>
    <w:multiLevelType w:val="hybridMultilevel"/>
    <w:tmpl w:val="062E95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12F2FE4"/>
    <w:multiLevelType w:val="hybridMultilevel"/>
    <w:tmpl w:val="11C0654E"/>
    <w:lvl w:ilvl="0" w:tplc="E2D221C8">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1BD0536"/>
    <w:multiLevelType w:val="hybridMultilevel"/>
    <w:tmpl w:val="EC5413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FC122B"/>
    <w:multiLevelType w:val="hybridMultilevel"/>
    <w:tmpl w:val="30D84C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1BB7BB7"/>
    <w:multiLevelType w:val="hybridMultilevel"/>
    <w:tmpl w:val="191EF76A"/>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589" w:hanging="360"/>
      </w:pPr>
    </w:lvl>
    <w:lvl w:ilvl="2" w:tplc="0405001B" w:tentative="1">
      <w:start w:val="1"/>
      <w:numFmt w:val="lowerRoman"/>
      <w:lvlText w:val="%3."/>
      <w:lvlJc w:val="right"/>
      <w:pPr>
        <w:ind w:left="1309" w:hanging="180"/>
      </w:pPr>
    </w:lvl>
    <w:lvl w:ilvl="3" w:tplc="0405000F" w:tentative="1">
      <w:start w:val="1"/>
      <w:numFmt w:val="decimal"/>
      <w:lvlText w:val="%4."/>
      <w:lvlJc w:val="left"/>
      <w:pPr>
        <w:ind w:left="2029" w:hanging="360"/>
      </w:pPr>
    </w:lvl>
    <w:lvl w:ilvl="4" w:tplc="04050019" w:tentative="1">
      <w:start w:val="1"/>
      <w:numFmt w:val="lowerLetter"/>
      <w:lvlText w:val="%5."/>
      <w:lvlJc w:val="left"/>
      <w:pPr>
        <w:ind w:left="2749" w:hanging="360"/>
      </w:pPr>
    </w:lvl>
    <w:lvl w:ilvl="5" w:tplc="0405001B" w:tentative="1">
      <w:start w:val="1"/>
      <w:numFmt w:val="lowerRoman"/>
      <w:lvlText w:val="%6."/>
      <w:lvlJc w:val="right"/>
      <w:pPr>
        <w:ind w:left="3469" w:hanging="180"/>
      </w:pPr>
    </w:lvl>
    <w:lvl w:ilvl="6" w:tplc="0405000F" w:tentative="1">
      <w:start w:val="1"/>
      <w:numFmt w:val="decimal"/>
      <w:lvlText w:val="%7."/>
      <w:lvlJc w:val="left"/>
      <w:pPr>
        <w:ind w:left="4189" w:hanging="360"/>
      </w:pPr>
    </w:lvl>
    <w:lvl w:ilvl="7" w:tplc="04050019" w:tentative="1">
      <w:start w:val="1"/>
      <w:numFmt w:val="lowerLetter"/>
      <w:lvlText w:val="%8."/>
      <w:lvlJc w:val="left"/>
      <w:pPr>
        <w:ind w:left="4909" w:hanging="360"/>
      </w:pPr>
    </w:lvl>
    <w:lvl w:ilvl="8" w:tplc="0405001B" w:tentative="1">
      <w:start w:val="1"/>
      <w:numFmt w:val="lowerRoman"/>
      <w:lvlText w:val="%9."/>
      <w:lvlJc w:val="right"/>
      <w:pPr>
        <w:ind w:left="5629" w:hanging="180"/>
      </w:pPr>
    </w:lvl>
  </w:abstractNum>
  <w:abstractNum w:abstractNumId="16">
    <w:nsid w:val="64A71831"/>
    <w:multiLevelType w:val="hybridMultilevel"/>
    <w:tmpl w:val="D8AE075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74C2E9A"/>
    <w:multiLevelType w:val="multilevel"/>
    <w:tmpl w:val="075E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9037EB"/>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3D21C9"/>
    <w:multiLevelType w:val="hybridMultilevel"/>
    <w:tmpl w:val="C1F08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A77451"/>
    <w:multiLevelType w:val="hybridMultilevel"/>
    <w:tmpl w:val="29DEB4BA"/>
    <w:lvl w:ilvl="0" w:tplc="EDEAC76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
  </w:num>
  <w:num w:numId="3">
    <w:abstractNumId w:val="4"/>
  </w:num>
  <w:num w:numId="4">
    <w:abstractNumId w:val="15"/>
  </w:num>
  <w:num w:numId="5">
    <w:abstractNumId w:val="11"/>
  </w:num>
  <w:num w:numId="6">
    <w:abstractNumId w:val="10"/>
  </w:num>
  <w:num w:numId="7">
    <w:abstractNumId w:val="6"/>
  </w:num>
  <w:num w:numId="8">
    <w:abstractNumId w:val="1"/>
  </w:num>
  <w:num w:numId="9">
    <w:abstractNumId w:val="12"/>
  </w:num>
  <w:num w:numId="10">
    <w:abstractNumId w:val="18"/>
  </w:num>
  <w:num w:numId="11">
    <w:abstractNumId w:val="9"/>
  </w:num>
  <w:num w:numId="12">
    <w:abstractNumId w:val="17"/>
  </w:num>
  <w:num w:numId="13">
    <w:abstractNumId w:val="0"/>
  </w:num>
  <w:num w:numId="14">
    <w:abstractNumId w:val="13"/>
  </w:num>
  <w:num w:numId="15">
    <w:abstractNumId w:val="7"/>
  </w:num>
  <w:num w:numId="16">
    <w:abstractNumId w:val="3"/>
  </w:num>
  <w:num w:numId="17">
    <w:abstractNumId w:val="14"/>
  </w:num>
  <w:num w:numId="18">
    <w:abstractNumId w:val="5"/>
  </w:num>
  <w:num w:numId="19">
    <w:abstractNumId w:val="8"/>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75"/>
    <w:rsid w:val="000128DA"/>
    <w:rsid w:val="00021FF2"/>
    <w:rsid w:val="00025537"/>
    <w:rsid w:val="000320A0"/>
    <w:rsid w:val="00056437"/>
    <w:rsid w:val="0005665F"/>
    <w:rsid w:val="00057A2A"/>
    <w:rsid w:val="00067335"/>
    <w:rsid w:val="0007165F"/>
    <w:rsid w:val="00091612"/>
    <w:rsid w:val="00092EBF"/>
    <w:rsid w:val="000A0D2D"/>
    <w:rsid w:val="000A729D"/>
    <w:rsid w:val="000C100A"/>
    <w:rsid w:val="000C4425"/>
    <w:rsid w:val="000E5669"/>
    <w:rsid w:val="000F26A5"/>
    <w:rsid w:val="00120D90"/>
    <w:rsid w:val="001359B8"/>
    <w:rsid w:val="0015559F"/>
    <w:rsid w:val="00195F29"/>
    <w:rsid w:val="00196847"/>
    <w:rsid w:val="00197028"/>
    <w:rsid w:val="00197717"/>
    <w:rsid w:val="001B6536"/>
    <w:rsid w:val="001C3B90"/>
    <w:rsid w:val="001D13EC"/>
    <w:rsid w:val="001D18D6"/>
    <w:rsid w:val="001E39FB"/>
    <w:rsid w:val="002102AE"/>
    <w:rsid w:val="00212147"/>
    <w:rsid w:val="00213415"/>
    <w:rsid w:val="00215553"/>
    <w:rsid w:val="002239CA"/>
    <w:rsid w:val="00224AE4"/>
    <w:rsid w:val="00245918"/>
    <w:rsid w:val="00280578"/>
    <w:rsid w:val="002814AB"/>
    <w:rsid w:val="002909FF"/>
    <w:rsid w:val="002A2047"/>
    <w:rsid w:val="002D3E1A"/>
    <w:rsid w:val="002E49BF"/>
    <w:rsid w:val="002F1A75"/>
    <w:rsid w:val="003020A3"/>
    <w:rsid w:val="00307CFA"/>
    <w:rsid w:val="0031387D"/>
    <w:rsid w:val="00340B75"/>
    <w:rsid w:val="00373276"/>
    <w:rsid w:val="0038487D"/>
    <w:rsid w:val="003C26E4"/>
    <w:rsid w:val="003E58DB"/>
    <w:rsid w:val="00404E50"/>
    <w:rsid w:val="00434822"/>
    <w:rsid w:val="00435724"/>
    <w:rsid w:val="004476C2"/>
    <w:rsid w:val="00455E20"/>
    <w:rsid w:val="00456EAC"/>
    <w:rsid w:val="00460A09"/>
    <w:rsid w:val="004772B7"/>
    <w:rsid w:val="00491321"/>
    <w:rsid w:val="004C2113"/>
    <w:rsid w:val="004C53D3"/>
    <w:rsid w:val="004D37B3"/>
    <w:rsid w:val="004E0C75"/>
    <w:rsid w:val="005370E8"/>
    <w:rsid w:val="005521C5"/>
    <w:rsid w:val="00562CC8"/>
    <w:rsid w:val="00584C49"/>
    <w:rsid w:val="005A2DF2"/>
    <w:rsid w:val="005E4110"/>
    <w:rsid w:val="005E5522"/>
    <w:rsid w:val="005F4C58"/>
    <w:rsid w:val="00611C22"/>
    <w:rsid w:val="00644B53"/>
    <w:rsid w:val="00657326"/>
    <w:rsid w:val="006577FA"/>
    <w:rsid w:val="00662F3E"/>
    <w:rsid w:val="006737A3"/>
    <w:rsid w:val="00697D2D"/>
    <w:rsid w:val="006B6523"/>
    <w:rsid w:val="00717FB9"/>
    <w:rsid w:val="0075611C"/>
    <w:rsid w:val="00757EFC"/>
    <w:rsid w:val="00765086"/>
    <w:rsid w:val="00782745"/>
    <w:rsid w:val="007835AD"/>
    <w:rsid w:val="007B25D3"/>
    <w:rsid w:val="00800227"/>
    <w:rsid w:val="00813BD1"/>
    <w:rsid w:val="0084021E"/>
    <w:rsid w:val="00842DEF"/>
    <w:rsid w:val="00846F8F"/>
    <w:rsid w:val="0085010A"/>
    <w:rsid w:val="00850C03"/>
    <w:rsid w:val="00861FB4"/>
    <w:rsid w:val="00864EB7"/>
    <w:rsid w:val="00873E61"/>
    <w:rsid w:val="00873EDB"/>
    <w:rsid w:val="008A0B3E"/>
    <w:rsid w:val="008B2249"/>
    <w:rsid w:val="008B3198"/>
    <w:rsid w:val="008D112D"/>
    <w:rsid w:val="008E533C"/>
    <w:rsid w:val="00912B68"/>
    <w:rsid w:val="009419B7"/>
    <w:rsid w:val="00945E3C"/>
    <w:rsid w:val="009730F9"/>
    <w:rsid w:val="009749D5"/>
    <w:rsid w:val="009824AF"/>
    <w:rsid w:val="0099317D"/>
    <w:rsid w:val="009953B0"/>
    <w:rsid w:val="00A14744"/>
    <w:rsid w:val="00A3387E"/>
    <w:rsid w:val="00A75A89"/>
    <w:rsid w:val="00A87574"/>
    <w:rsid w:val="00AA22C3"/>
    <w:rsid w:val="00AE1BE8"/>
    <w:rsid w:val="00AE2D07"/>
    <w:rsid w:val="00B15462"/>
    <w:rsid w:val="00B27C00"/>
    <w:rsid w:val="00B332BB"/>
    <w:rsid w:val="00B458BC"/>
    <w:rsid w:val="00B47E8A"/>
    <w:rsid w:val="00B528CA"/>
    <w:rsid w:val="00B713EA"/>
    <w:rsid w:val="00BC2A5D"/>
    <w:rsid w:val="00BC2B6A"/>
    <w:rsid w:val="00BC72D6"/>
    <w:rsid w:val="00BF1F05"/>
    <w:rsid w:val="00C061B5"/>
    <w:rsid w:val="00C44F1F"/>
    <w:rsid w:val="00C55835"/>
    <w:rsid w:val="00C82378"/>
    <w:rsid w:val="00CB5D2B"/>
    <w:rsid w:val="00CB63B9"/>
    <w:rsid w:val="00CD04E5"/>
    <w:rsid w:val="00CE0478"/>
    <w:rsid w:val="00D56EE2"/>
    <w:rsid w:val="00D71048"/>
    <w:rsid w:val="00D74617"/>
    <w:rsid w:val="00DA381A"/>
    <w:rsid w:val="00DE70A0"/>
    <w:rsid w:val="00E916E3"/>
    <w:rsid w:val="00EC3C4A"/>
    <w:rsid w:val="00F027D6"/>
    <w:rsid w:val="00F05BC0"/>
    <w:rsid w:val="00F27A86"/>
    <w:rsid w:val="00F5643E"/>
    <w:rsid w:val="00F5686F"/>
    <w:rsid w:val="00F61C23"/>
    <w:rsid w:val="00F669CD"/>
    <w:rsid w:val="00F817D2"/>
    <w:rsid w:val="00FA738A"/>
    <w:rsid w:val="00FC5F6D"/>
    <w:rsid w:val="00FC6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E0C75"/>
    <w:pPr>
      <w:ind w:left="720"/>
      <w:contextualSpacing/>
    </w:pPr>
  </w:style>
  <w:style w:type="character" w:styleId="Hypertextovodkaz">
    <w:name w:val="Hyperlink"/>
    <w:basedOn w:val="Standardnpsmoodstavce"/>
    <w:uiPriority w:val="99"/>
    <w:semiHidden/>
    <w:unhideWhenUsed/>
    <w:rsid w:val="003E58DB"/>
    <w:rPr>
      <w:strike w:val="0"/>
      <w:dstrike w:val="0"/>
      <w:color w:val="3A6097"/>
      <w:u w:val="none"/>
      <w:effect w:val="none"/>
    </w:rPr>
  </w:style>
  <w:style w:type="paragraph" w:styleId="Normlnweb">
    <w:name w:val="Normal (Web)"/>
    <w:basedOn w:val="Normln"/>
    <w:uiPriority w:val="99"/>
    <w:semiHidden/>
    <w:unhideWhenUsed/>
    <w:rsid w:val="003E58DB"/>
    <w:pPr>
      <w:spacing w:before="100" w:beforeAutospacing="1" w:after="100" w:afterAutospacing="1"/>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E58DB"/>
    <w:rPr>
      <w:b/>
      <w:bCs/>
    </w:rPr>
  </w:style>
  <w:style w:type="paragraph" w:styleId="Textpoznpodarou">
    <w:name w:val="footnote text"/>
    <w:basedOn w:val="Normln"/>
    <w:link w:val="TextpoznpodarouChar"/>
    <w:uiPriority w:val="99"/>
    <w:semiHidden/>
    <w:unhideWhenUsed/>
    <w:rsid w:val="002814AB"/>
    <w:rPr>
      <w:sz w:val="20"/>
      <w:szCs w:val="20"/>
    </w:rPr>
  </w:style>
  <w:style w:type="character" w:customStyle="1" w:styleId="TextpoznpodarouChar">
    <w:name w:val="Text pozn. pod čarou Char"/>
    <w:basedOn w:val="Standardnpsmoodstavce"/>
    <w:link w:val="Textpoznpodarou"/>
    <w:uiPriority w:val="99"/>
    <w:semiHidden/>
    <w:rsid w:val="002814AB"/>
    <w:rPr>
      <w:sz w:val="20"/>
      <w:szCs w:val="20"/>
    </w:rPr>
  </w:style>
  <w:style w:type="character" w:styleId="Znakapoznpodarou">
    <w:name w:val="footnote reference"/>
    <w:basedOn w:val="Standardnpsmoodstavce"/>
    <w:uiPriority w:val="99"/>
    <w:semiHidden/>
    <w:unhideWhenUsed/>
    <w:rsid w:val="002814AB"/>
    <w:rPr>
      <w:vertAlign w:val="superscript"/>
    </w:rPr>
  </w:style>
  <w:style w:type="paragraph" w:styleId="Zkladntext">
    <w:name w:val="Body Text"/>
    <w:basedOn w:val="Normln"/>
    <w:link w:val="ZkladntextChar"/>
    <w:rsid w:val="005F4C58"/>
    <w:pPr>
      <w:ind w:firstLine="0"/>
      <w:jc w:val="center"/>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5F4C58"/>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5F4C58"/>
    <w:pPr>
      <w:spacing w:after="160" w:line="240" w:lineRule="exact"/>
      <w:ind w:firstLine="0"/>
      <w:jc w:val="left"/>
    </w:pPr>
    <w:rPr>
      <w:rFonts w:ascii="Tahoma" w:eastAsia="Times New Roman" w:hAnsi="Tahoma" w:cs="Times New Roman"/>
      <w:sz w:val="20"/>
      <w:szCs w:val="20"/>
      <w:lang w:val="en-US"/>
    </w:rPr>
  </w:style>
  <w:style w:type="paragraph" w:styleId="Zhlav">
    <w:name w:val="header"/>
    <w:basedOn w:val="Normln"/>
    <w:link w:val="ZhlavChar"/>
    <w:uiPriority w:val="99"/>
    <w:unhideWhenUsed/>
    <w:rsid w:val="007B25D3"/>
    <w:pPr>
      <w:tabs>
        <w:tab w:val="center" w:pos="4536"/>
        <w:tab w:val="right" w:pos="9072"/>
      </w:tabs>
    </w:pPr>
  </w:style>
  <w:style w:type="character" w:customStyle="1" w:styleId="ZhlavChar">
    <w:name w:val="Záhlaví Char"/>
    <w:basedOn w:val="Standardnpsmoodstavce"/>
    <w:link w:val="Zhlav"/>
    <w:uiPriority w:val="99"/>
    <w:rsid w:val="007B25D3"/>
  </w:style>
  <w:style w:type="paragraph" w:styleId="Zpat">
    <w:name w:val="footer"/>
    <w:basedOn w:val="Normln"/>
    <w:link w:val="ZpatChar"/>
    <w:uiPriority w:val="99"/>
    <w:unhideWhenUsed/>
    <w:rsid w:val="007B25D3"/>
    <w:pPr>
      <w:tabs>
        <w:tab w:val="center" w:pos="4536"/>
        <w:tab w:val="right" w:pos="9072"/>
      </w:tabs>
    </w:pPr>
  </w:style>
  <w:style w:type="character" w:customStyle="1" w:styleId="ZpatChar">
    <w:name w:val="Zápatí Char"/>
    <w:basedOn w:val="Standardnpsmoodstavce"/>
    <w:link w:val="Zpat"/>
    <w:uiPriority w:val="99"/>
    <w:rsid w:val="007B25D3"/>
  </w:style>
  <w:style w:type="paragraph" w:styleId="Zkladntext2">
    <w:name w:val="Body Text 2"/>
    <w:basedOn w:val="Normln"/>
    <w:link w:val="Zkladntext2Char"/>
    <w:uiPriority w:val="99"/>
    <w:semiHidden/>
    <w:unhideWhenUsed/>
    <w:rsid w:val="00460A09"/>
    <w:pPr>
      <w:spacing w:after="120" w:line="480" w:lineRule="auto"/>
    </w:pPr>
  </w:style>
  <w:style w:type="character" w:customStyle="1" w:styleId="Zkladntext2Char">
    <w:name w:val="Základní text 2 Char"/>
    <w:basedOn w:val="Standardnpsmoodstavce"/>
    <w:link w:val="Zkladntext2"/>
    <w:uiPriority w:val="99"/>
    <w:semiHidden/>
    <w:rsid w:val="00460A09"/>
  </w:style>
  <w:style w:type="character" w:styleId="Odkaznakoment">
    <w:name w:val="annotation reference"/>
    <w:basedOn w:val="Standardnpsmoodstavce"/>
    <w:uiPriority w:val="99"/>
    <w:semiHidden/>
    <w:unhideWhenUsed/>
    <w:rsid w:val="00BC2A5D"/>
    <w:rPr>
      <w:sz w:val="16"/>
      <w:szCs w:val="16"/>
    </w:rPr>
  </w:style>
  <w:style w:type="paragraph" w:styleId="Textkomente">
    <w:name w:val="annotation text"/>
    <w:basedOn w:val="Normln"/>
    <w:link w:val="TextkomenteChar"/>
    <w:uiPriority w:val="99"/>
    <w:semiHidden/>
    <w:unhideWhenUsed/>
    <w:rsid w:val="00BC2A5D"/>
    <w:rPr>
      <w:sz w:val="20"/>
      <w:szCs w:val="20"/>
    </w:rPr>
  </w:style>
  <w:style w:type="character" w:customStyle="1" w:styleId="TextkomenteChar">
    <w:name w:val="Text komentáře Char"/>
    <w:basedOn w:val="Standardnpsmoodstavce"/>
    <w:link w:val="Textkomente"/>
    <w:uiPriority w:val="99"/>
    <w:semiHidden/>
    <w:rsid w:val="00BC2A5D"/>
    <w:rPr>
      <w:sz w:val="20"/>
      <w:szCs w:val="20"/>
    </w:rPr>
  </w:style>
  <w:style w:type="paragraph" w:styleId="Pedmtkomente">
    <w:name w:val="annotation subject"/>
    <w:basedOn w:val="Textkomente"/>
    <w:next w:val="Textkomente"/>
    <w:link w:val="PedmtkomenteChar"/>
    <w:uiPriority w:val="99"/>
    <w:semiHidden/>
    <w:unhideWhenUsed/>
    <w:rsid w:val="00BC2A5D"/>
    <w:rPr>
      <w:b/>
      <w:bCs/>
    </w:rPr>
  </w:style>
  <w:style w:type="character" w:customStyle="1" w:styleId="PedmtkomenteChar">
    <w:name w:val="Předmět komentáře Char"/>
    <w:basedOn w:val="TextkomenteChar"/>
    <w:link w:val="Pedmtkomente"/>
    <w:uiPriority w:val="99"/>
    <w:semiHidden/>
    <w:rsid w:val="00BC2A5D"/>
    <w:rPr>
      <w:b/>
      <w:bCs/>
      <w:sz w:val="20"/>
      <w:szCs w:val="20"/>
    </w:rPr>
  </w:style>
  <w:style w:type="paragraph" w:styleId="Textbubliny">
    <w:name w:val="Balloon Text"/>
    <w:basedOn w:val="Normln"/>
    <w:link w:val="TextbublinyChar"/>
    <w:uiPriority w:val="99"/>
    <w:semiHidden/>
    <w:unhideWhenUsed/>
    <w:rsid w:val="00BC2A5D"/>
    <w:rPr>
      <w:rFonts w:ascii="Tahoma" w:hAnsi="Tahoma" w:cs="Tahoma"/>
      <w:sz w:val="16"/>
      <w:szCs w:val="16"/>
    </w:rPr>
  </w:style>
  <w:style w:type="character" w:customStyle="1" w:styleId="TextbublinyChar">
    <w:name w:val="Text bubliny Char"/>
    <w:basedOn w:val="Standardnpsmoodstavce"/>
    <w:link w:val="Textbubliny"/>
    <w:uiPriority w:val="99"/>
    <w:semiHidden/>
    <w:rsid w:val="00BC2A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E0C75"/>
    <w:pPr>
      <w:ind w:left="720"/>
      <w:contextualSpacing/>
    </w:pPr>
  </w:style>
  <w:style w:type="character" w:styleId="Hypertextovodkaz">
    <w:name w:val="Hyperlink"/>
    <w:basedOn w:val="Standardnpsmoodstavce"/>
    <w:uiPriority w:val="99"/>
    <w:semiHidden/>
    <w:unhideWhenUsed/>
    <w:rsid w:val="003E58DB"/>
    <w:rPr>
      <w:strike w:val="0"/>
      <w:dstrike w:val="0"/>
      <w:color w:val="3A6097"/>
      <w:u w:val="none"/>
      <w:effect w:val="none"/>
    </w:rPr>
  </w:style>
  <w:style w:type="paragraph" w:styleId="Normlnweb">
    <w:name w:val="Normal (Web)"/>
    <w:basedOn w:val="Normln"/>
    <w:uiPriority w:val="99"/>
    <w:semiHidden/>
    <w:unhideWhenUsed/>
    <w:rsid w:val="003E58DB"/>
    <w:pPr>
      <w:spacing w:before="100" w:beforeAutospacing="1" w:after="100" w:afterAutospacing="1"/>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E58DB"/>
    <w:rPr>
      <w:b/>
      <w:bCs/>
    </w:rPr>
  </w:style>
  <w:style w:type="paragraph" w:styleId="Textpoznpodarou">
    <w:name w:val="footnote text"/>
    <w:basedOn w:val="Normln"/>
    <w:link w:val="TextpoznpodarouChar"/>
    <w:uiPriority w:val="99"/>
    <w:semiHidden/>
    <w:unhideWhenUsed/>
    <w:rsid w:val="002814AB"/>
    <w:rPr>
      <w:sz w:val="20"/>
      <w:szCs w:val="20"/>
    </w:rPr>
  </w:style>
  <w:style w:type="character" w:customStyle="1" w:styleId="TextpoznpodarouChar">
    <w:name w:val="Text pozn. pod čarou Char"/>
    <w:basedOn w:val="Standardnpsmoodstavce"/>
    <w:link w:val="Textpoznpodarou"/>
    <w:uiPriority w:val="99"/>
    <w:semiHidden/>
    <w:rsid w:val="002814AB"/>
    <w:rPr>
      <w:sz w:val="20"/>
      <w:szCs w:val="20"/>
    </w:rPr>
  </w:style>
  <w:style w:type="character" w:styleId="Znakapoznpodarou">
    <w:name w:val="footnote reference"/>
    <w:basedOn w:val="Standardnpsmoodstavce"/>
    <w:uiPriority w:val="99"/>
    <w:semiHidden/>
    <w:unhideWhenUsed/>
    <w:rsid w:val="002814AB"/>
    <w:rPr>
      <w:vertAlign w:val="superscript"/>
    </w:rPr>
  </w:style>
  <w:style w:type="paragraph" w:styleId="Zkladntext">
    <w:name w:val="Body Text"/>
    <w:basedOn w:val="Normln"/>
    <w:link w:val="ZkladntextChar"/>
    <w:rsid w:val="005F4C58"/>
    <w:pPr>
      <w:ind w:firstLine="0"/>
      <w:jc w:val="center"/>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5F4C58"/>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5F4C58"/>
    <w:pPr>
      <w:spacing w:after="160" w:line="240" w:lineRule="exact"/>
      <w:ind w:firstLine="0"/>
      <w:jc w:val="left"/>
    </w:pPr>
    <w:rPr>
      <w:rFonts w:ascii="Tahoma" w:eastAsia="Times New Roman" w:hAnsi="Tahoma" w:cs="Times New Roman"/>
      <w:sz w:val="20"/>
      <w:szCs w:val="20"/>
      <w:lang w:val="en-US"/>
    </w:rPr>
  </w:style>
  <w:style w:type="paragraph" w:styleId="Zhlav">
    <w:name w:val="header"/>
    <w:basedOn w:val="Normln"/>
    <w:link w:val="ZhlavChar"/>
    <w:uiPriority w:val="99"/>
    <w:unhideWhenUsed/>
    <w:rsid w:val="007B25D3"/>
    <w:pPr>
      <w:tabs>
        <w:tab w:val="center" w:pos="4536"/>
        <w:tab w:val="right" w:pos="9072"/>
      </w:tabs>
    </w:pPr>
  </w:style>
  <w:style w:type="character" w:customStyle="1" w:styleId="ZhlavChar">
    <w:name w:val="Záhlaví Char"/>
    <w:basedOn w:val="Standardnpsmoodstavce"/>
    <w:link w:val="Zhlav"/>
    <w:uiPriority w:val="99"/>
    <w:rsid w:val="007B25D3"/>
  </w:style>
  <w:style w:type="paragraph" w:styleId="Zpat">
    <w:name w:val="footer"/>
    <w:basedOn w:val="Normln"/>
    <w:link w:val="ZpatChar"/>
    <w:uiPriority w:val="99"/>
    <w:unhideWhenUsed/>
    <w:rsid w:val="007B25D3"/>
    <w:pPr>
      <w:tabs>
        <w:tab w:val="center" w:pos="4536"/>
        <w:tab w:val="right" w:pos="9072"/>
      </w:tabs>
    </w:pPr>
  </w:style>
  <w:style w:type="character" w:customStyle="1" w:styleId="ZpatChar">
    <w:name w:val="Zápatí Char"/>
    <w:basedOn w:val="Standardnpsmoodstavce"/>
    <w:link w:val="Zpat"/>
    <w:uiPriority w:val="99"/>
    <w:rsid w:val="007B25D3"/>
  </w:style>
  <w:style w:type="paragraph" w:styleId="Zkladntext2">
    <w:name w:val="Body Text 2"/>
    <w:basedOn w:val="Normln"/>
    <w:link w:val="Zkladntext2Char"/>
    <w:uiPriority w:val="99"/>
    <w:semiHidden/>
    <w:unhideWhenUsed/>
    <w:rsid w:val="00460A09"/>
    <w:pPr>
      <w:spacing w:after="120" w:line="480" w:lineRule="auto"/>
    </w:pPr>
  </w:style>
  <w:style w:type="character" w:customStyle="1" w:styleId="Zkladntext2Char">
    <w:name w:val="Základní text 2 Char"/>
    <w:basedOn w:val="Standardnpsmoodstavce"/>
    <w:link w:val="Zkladntext2"/>
    <w:uiPriority w:val="99"/>
    <w:semiHidden/>
    <w:rsid w:val="00460A09"/>
  </w:style>
  <w:style w:type="character" w:styleId="Odkaznakoment">
    <w:name w:val="annotation reference"/>
    <w:basedOn w:val="Standardnpsmoodstavce"/>
    <w:uiPriority w:val="99"/>
    <w:semiHidden/>
    <w:unhideWhenUsed/>
    <w:rsid w:val="00BC2A5D"/>
    <w:rPr>
      <w:sz w:val="16"/>
      <w:szCs w:val="16"/>
    </w:rPr>
  </w:style>
  <w:style w:type="paragraph" w:styleId="Textkomente">
    <w:name w:val="annotation text"/>
    <w:basedOn w:val="Normln"/>
    <w:link w:val="TextkomenteChar"/>
    <w:uiPriority w:val="99"/>
    <w:semiHidden/>
    <w:unhideWhenUsed/>
    <w:rsid w:val="00BC2A5D"/>
    <w:rPr>
      <w:sz w:val="20"/>
      <w:szCs w:val="20"/>
    </w:rPr>
  </w:style>
  <w:style w:type="character" w:customStyle="1" w:styleId="TextkomenteChar">
    <w:name w:val="Text komentáře Char"/>
    <w:basedOn w:val="Standardnpsmoodstavce"/>
    <w:link w:val="Textkomente"/>
    <w:uiPriority w:val="99"/>
    <w:semiHidden/>
    <w:rsid w:val="00BC2A5D"/>
    <w:rPr>
      <w:sz w:val="20"/>
      <w:szCs w:val="20"/>
    </w:rPr>
  </w:style>
  <w:style w:type="paragraph" w:styleId="Pedmtkomente">
    <w:name w:val="annotation subject"/>
    <w:basedOn w:val="Textkomente"/>
    <w:next w:val="Textkomente"/>
    <w:link w:val="PedmtkomenteChar"/>
    <w:uiPriority w:val="99"/>
    <w:semiHidden/>
    <w:unhideWhenUsed/>
    <w:rsid w:val="00BC2A5D"/>
    <w:rPr>
      <w:b/>
      <w:bCs/>
    </w:rPr>
  </w:style>
  <w:style w:type="character" w:customStyle="1" w:styleId="PedmtkomenteChar">
    <w:name w:val="Předmět komentáře Char"/>
    <w:basedOn w:val="TextkomenteChar"/>
    <w:link w:val="Pedmtkomente"/>
    <w:uiPriority w:val="99"/>
    <w:semiHidden/>
    <w:rsid w:val="00BC2A5D"/>
    <w:rPr>
      <w:b/>
      <w:bCs/>
      <w:sz w:val="20"/>
      <w:szCs w:val="20"/>
    </w:rPr>
  </w:style>
  <w:style w:type="paragraph" w:styleId="Textbubliny">
    <w:name w:val="Balloon Text"/>
    <w:basedOn w:val="Normln"/>
    <w:link w:val="TextbublinyChar"/>
    <w:uiPriority w:val="99"/>
    <w:semiHidden/>
    <w:unhideWhenUsed/>
    <w:rsid w:val="00BC2A5D"/>
    <w:rPr>
      <w:rFonts w:ascii="Tahoma" w:hAnsi="Tahoma" w:cs="Tahoma"/>
      <w:sz w:val="16"/>
      <w:szCs w:val="16"/>
    </w:rPr>
  </w:style>
  <w:style w:type="character" w:customStyle="1" w:styleId="TextbublinyChar">
    <w:name w:val="Text bubliny Char"/>
    <w:basedOn w:val="Standardnpsmoodstavce"/>
    <w:link w:val="Textbubliny"/>
    <w:uiPriority w:val="99"/>
    <w:semiHidden/>
    <w:rsid w:val="00BC2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67896">
      <w:bodyDiv w:val="1"/>
      <w:marLeft w:val="0"/>
      <w:marRight w:val="0"/>
      <w:marTop w:val="0"/>
      <w:marBottom w:val="0"/>
      <w:divBdr>
        <w:top w:val="none" w:sz="0" w:space="0" w:color="auto"/>
        <w:left w:val="none" w:sz="0" w:space="0" w:color="auto"/>
        <w:bottom w:val="none" w:sz="0" w:space="0" w:color="auto"/>
        <w:right w:val="none" w:sz="0" w:space="0" w:color="auto"/>
      </w:divBdr>
    </w:div>
    <w:div w:id="1585381587">
      <w:bodyDiv w:val="1"/>
      <w:marLeft w:val="0"/>
      <w:marRight w:val="0"/>
      <w:marTop w:val="0"/>
      <w:marBottom w:val="0"/>
      <w:divBdr>
        <w:top w:val="none" w:sz="0" w:space="0" w:color="auto"/>
        <w:left w:val="none" w:sz="0" w:space="0" w:color="auto"/>
        <w:bottom w:val="none" w:sz="0" w:space="0" w:color="auto"/>
        <w:right w:val="none" w:sz="0" w:space="0" w:color="auto"/>
      </w:divBdr>
      <w:divsChild>
        <w:div w:id="238172944">
          <w:marLeft w:val="0"/>
          <w:marRight w:val="0"/>
          <w:marTop w:val="0"/>
          <w:marBottom w:val="0"/>
          <w:divBdr>
            <w:top w:val="none" w:sz="0" w:space="0" w:color="auto"/>
            <w:left w:val="none" w:sz="0" w:space="0" w:color="auto"/>
            <w:bottom w:val="none" w:sz="0" w:space="0" w:color="auto"/>
            <w:right w:val="none" w:sz="0" w:space="0" w:color="auto"/>
          </w:divBdr>
          <w:divsChild>
            <w:div w:id="1947957430">
              <w:marLeft w:val="0"/>
              <w:marRight w:val="0"/>
              <w:marTop w:val="0"/>
              <w:marBottom w:val="0"/>
              <w:divBdr>
                <w:top w:val="none" w:sz="0" w:space="0" w:color="auto"/>
                <w:left w:val="none" w:sz="0" w:space="0" w:color="auto"/>
                <w:bottom w:val="none" w:sz="0" w:space="0" w:color="auto"/>
                <w:right w:val="none" w:sz="0" w:space="0" w:color="auto"/>
              </w:divBdr>
              <w:divsChild>
                <w:div w:id="1364862047">
                  <w:marLeft w:val="0"/>
                  <w:marRight w:val="0"/>
                  <w:marTop w:val="0"/>
                  <w:marBottom w:val="0"/>
                  <w:divBdr>
                    <w:top w:val="none" w:sz="0" w:space="0" w:color="auto"/>
                    <w:left w:val="none" w:sz="0" w:space="0" w:color="auto"/>
                    <w:bottom w:val="none" w:sz="0" w:space="0" w:color="auto"/>
                    <w:right w:val="none" w:sz="0" w:space="0" w:color="auto"/>
                  </w:divBdr>
                  <w:divsChild>
                    <w:div w:id="592053537">
                      <w:marLeft w:val="0"/>
                      <w:marRight w:val="0"/>
                      <w:marTop w:val="0"/>
                      <w:marBottom w:val="0"/>
                      <w:divBdr>
                        <w:top w:val="none" w:sz="0" w:space="0" w:color="auto"/>
                        <w:left w:val="none" w:sz="0" w:space="0" w:color="auto"/>
                        <w:bottom w:val="none" w:sz="0" w:space="0" w:color="auto"/>
                        <w:right w:val="none" w:sz="0" w:space="0" w:color="auto"/>
                      </w:divBdr>
                      <w:divsChild>
                        <w:div w:id="1040129807">
                          <w:marLeft w:val="0"/>
                          <w:marRight w:val="0"/>
                          <w:marTop w:val="0"/>
                          <w:marBottom w:val="0"/>
                          <w:divBdr>
                            <w:top w:val="none" w:sz="0" w:space="0" w:color="auto"/>
                            <w:left w:val="none" w:sz="0" w:space="0" w:color="auto"/>
                            <w:bottom w:val="none" w:sz="0" w:space="0" w:color="auto"/>
                            <w:right w:val="none" w:sz="0" w:space="0" w:color="auto"/>
                          </w:divBdr>
                          <w:divsChild>
                            <w:div w:id="827788474">
                              <w:marLeft w:val="0"/>
                              <w:marRight w:val="0"/>
                              <w:marTop w:val="0"/>
                              <w:marBottom w:val="0"/>
                              <w:divBdr>
                                <w:top w:val="none" w:sz="0" w:space="0" w:color="auto"/>
                                <w:left w:val="none" w:sz="0" w:space="0" w:color="auto"/>
                                <w:bottom w:val="none" w:sz="0" w:space="0" w:color="auto"/>
                                <w:right w:val="none" w:sz="0" w:space="0" w:color="auto"/>
                              </w:divBdr>
                              <w:divsChild>
                                <w:div w:id="686254125">
                                  <w:marLeft w:val="0"/>
                                  <w:marRight w:val="0"/>
                                  <w:marTop w:val="0"/>
                                  <w:marBottom w:val="0"/>
                                  <w:divBdr>
                                    <w:top w:val="none" w:sz="0" w:space="0" w:color="auto"/>
                                    <w:left w:val="none" w:sz="0" w:space="0" w:color="auto"/>
                                    <w:bottom w:val="none" w:sz="0" w:space="0" w:color="auto"/>
                                    <w:right w:val="none" w:sz="0" w:space="0" w:color="auto"/>
                                  </w:divBdr>
                                  <w:divsChild>
                                    <w:div w:id="133957573">
                                      <w:marLeft w:val="3600"/>
                                      <w:marRight w:val="3600"/>
                                      <w:marTop w:val="0"/>
                                      <w:marBottom w:val="0"/>
                                      <w:divBdr>
                                        <w:top w:val="none" w:sz="0" w:space="0" w:color="auto"/>
                                        <w:left w:val="none" w:sz="0" w:space="0" w:color="auto"/>
                                        <w:bottom w:val="none" w:sz="0" w:space="0" w:color="auto"/>
                                        <w:right w:val="none" w:sz="0" w:space="0" w:color="auto"/>
                                      </w:divBdr>
                                      <w:divsChild>
                                        <w:div w:id="713122483">
                                          <w:marLeft w:val="105"/>
                                          <w:marRight w:val="105"/>
                                          <w:marTop w:val="0"/>
                                          <w:marBottom w:val="210"/>
                                          <w:divBdr>
                                            <w:top w:val="single" w:sz="6" w:space="0" w:color="C5C5C5"/>
                                            <w:left w:val="single" w:sz="6" w:space="0" w:color="C5C5C5"/>
                                            <w:bottom w:val="single" w:sz="6" w:space="0" w:color="C5C5C5"/>
                                            <w:right w:val="single" w:sz="6" w:space="0" w:color="C5C5C5"/>
                                          </w:divBdr>
                                          <w:divsChild>
                                            <w:div w:id="1884362878">
                                              <w:marLeft w:val="0"/>
                                              <w:marRight w:val="0"/>
                                              <w:marTop w:val="0"/>
                                              <w:marBottom w:val="0"/>
                                              <w:divBdr>
                                                <w:top w:val="none" w:sz="0" w:space="0" w:color="auto"/>
                                                <w:left w:val="none" w:sz="0" w:space="0" w:color="auto"/>
                                                <w:bottom w:val="none" w:sz="0" w:space="0" w:color="auto"/>
                                                <w:right w:val="none" w:sz="0" w:space="0" w:color="auto"/>
                                              </w:divBdr>
                                              <w:divsChild>
                                                <w:div w:id="143913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0972864">
      <w:bodyDiv w:val="1"/>
      <w:marLeft w:val="0"/>
      <w:marRight w:val="0"/>
      <w:marTop w:val="0"/>
      <w:marBottom w:val="0"/>
      <w:divBdr>
        <w:top w:val="none" w:sz="0" w:space="0" w:color="auto"/>
        <w:left w:val="none" w:sz="0" w:space="0" w:color="auto"/>
        <w:bottom w:val="none" w:sz="0" w:space="0" w:color="auto"/>
        <w:right w:val="none" w:sz="0" w:space="0" w:color="auto"/>
      </w:divBdr>
      <w:divsChild>
        <w:div w:id="1809861343">
          <w:marLeft w:val="0"/>
          <w:marRight w:val="0"/>
          <w:marTop w:val="0"/>
          <w:marBottom w:val="0"/>
          <w:divBdr>
            <w:top w:val="none" w:sz="0" w:space="0" w:color="auto"/>
            <w:left w:val="none" w:sz="0" w:space="0" w:color="auto"/>
            <w:bottom w:val="none" w:sz="0" w:space="0" w:color="auto"/>
            <w:right w:val="none" w:sz="0" w:space="0" w:color="auto"/>
          </w:divBdr>
          <w:divsChild>
            <w:div w:id="1248928289">
              <w:marLeft w:val="0"/>
              <w:marRight w:val="0"/>
              <w:marTop w:val="0"/>
              <w:marBottom w:val="0"/>
              <w:divBdr>
                <w:top w:val="none" w:sz="0" w:space="0" w:color="auto"/>
                <w:left w:val="none" w:sz="0" w:space="0" w:color="auto"/>
                <w:bottom w:val="none" w:sz="0" w:space="0" w:color="auto"/>
                <w:right w:val="none" w:sz="0" w:space="0" w:color="auto"/>
              </w:divBdr>
              <w:divsChild>
                <w:div w:id="1196693854">
                  <w:marLeft w:val="0"/>
                  <w:marRight w:val="0"/>
                  <w:marTop w:val="0"/>
                  <w:marBottom w:val="0"/>
                  <w:divBdr>
                    <w:top w:val="none" w:sz="0" w:space="0" w:color="auto"/>
                    <w:left w:val="none" w:sz="0" w:space="0" w:color="auto"/>
                    <w:bottom w:val="none" w:sz="0" w:space="0" w:color="auto"/>
                    <w:right w:val="none" w:sz="0" w:space="0" w:color="auto"/>
                  </w:divBdr>
                  <w:divsChild>
                    <w:div w:id="9524722">
                      <w:marLeft w:val="0"/>
                      <w:marRight w:val="0"/>
                      <w:marTop w:val="0"/>
                      <w:marBottom w:val="0"/>
                      <w:divBdr>
                        <w:top w:val="none" w:sz="0" w:space="0" w:color="auto"/>
                        <w:left w:val="none" w:sz="0" w:space="0" w:color="auto"/>
                        <w:bottom w:val="none" w:sz="0" w:space="0" w:color="auto"/>
                        <w:right w:val="none" w:sz="0" w:space="0" w:color="auto"/>
                      </w:divBdr>
                      <w:divsChild>
                        <w:div w:id="1887332419">
                          <w:marLeft w:val="0"/>
                          <w:marRight w:val="0"/>
                          <w:marTop w:val="0"/>
                          <w:marBottom w:val="0"/>
                          <w:divBdr>
                            <w:top w:val="none" w:sz="0" w:space="0" w:color="auto"/>
                            <w:left w:val="none" w:sz="0" w:space="0" w:color="auto"/>
                            <w:bottom w:val="none" w:sz="0" w:space="0" w:color="auto"/>
                            <w:right w:val="none" w:sz="0" w:space="0" w:color="auto"/>
                          </w:divBdr>
                          <w:divsChild>
                            <w:div w:id="870604910">
                              <w:marLeft w:val="0"/>
                              <w:marRight w:val="0"/>
                              <w:marTop w:val="0"/>
                              <w:marBottom w:val="0"/>
                              <w:divBdr>
                                <w:top w:val="none" w:sz="0" w:space="0" w:color="auto"/>
                                <w:left w:val="none" w:sz="0" w:space="0" w:color="auto"/>
                                <w:bottom w:val="none" w:sz="0" w:space="0" w:color="auto"/>
                                <w:right w:val="none" w:sz="0" w:space="0" w:color="auto"/>
                              </w:divBdr>
                              <w:divsChild>
                                <w:div w:id="671178126">
                                  <w:marLeft w:val="0"/>
                                  <w:marRight w:val="0"/>
                                  <w:marTop w:val="0"/>
                                  <w:marBottom w:val="0"/>
                                  <w:divBdr>
                                    <w:top w:val="none" w:sz="0" w:space="0" w:color="auto"/>
                                    <w:left w:val="none" w:sz="0" w:space="0" w:color="auto"/>
                                    <w:bottom w:val="none" w:sz="0" w:space="0" w:color="auto"/>
                                    <w:right w:val="none" w:sz="0" w:space="0" w:color="auto"/>
                                  </w:divBdr>
                                  <w:divsChild>
                                    <w:div w:id="93944354">
                                      <w:marLeft w:val="3600"/>
                                      <w:marRight w:val="3600"/>
                                      <w:marTop w:val="0"/>
                                      <w:marBottom w:val="0"/>
                                      <w:divBdr>
                                        <w:top w:val="none" w:sz="0" w:space="0" w:color="auto"/>
                                        <w:left w:val="none" w:sz="0" w:space="0" w:color="auto"/>
                                        <w:bottom w:val="none" w:sz="0" w:space="0" w:color="auto"/>
                                        <w:right w:val="none" w:sz="0" w:space="0" w:color="auto"/>
                                      </w:divBdr>
                                      <w:divsChild>
                                        <w:div w:id="644895159">
                                          <w:marLeft w:val="105"/>
                                          <w:marRight w:val="105"/>
                                          <w:marTop w:val="0"/>
                                          <w:marBottom w:val="210"/>
                                          <w:divBdr>
                                            <w:top w:val="single" w:sz="6" w:space="0" w:color="C5C5C5"/>
                                            <w:left w:val="single" w:sz="6" w:space="0" w:color="C5C5C5"/>
                                            <w:bottom w:val="single" w:sz="6" w:space="0" w:color="C5C5C5"/>
                                            <w:right w:val="single" w:sz="6" w:space="0" w:color="C5C5C5"/>
                                          </w:divBdr>
                                          <w:divsChild>
                                            <w:div w:id="457649683">
                                              <w:marLeft w:val="0"/>
                                              <w:marRight w:val="0"/>
                                              <w:marTop w:val="0"/>
                                              <w:marBottom w:val="0"/>
                                              <w:divBdr>
                                                <w:top w:val="none" w:sz="0" w:space="0" w:color="auto"/>
                                                <w:left w:val="none" w:sz="0" w:space="0" w:color="auto"/>
                                                <w:bottom w:val="none" w:sz="0" w:space="0" w:color="auto"/>
                                                <w:right w:val="none" w:sz="0" w:space="0" w:color="auto"/>
                                              </w:divBdr>
                                              <w:divsChild>
                                                <w:div w:id="69738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D9D71-B530-4255-8984-0CC9135B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2328</Words>
  <Characters>13738</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Frantíková Jana</cp:lastModifiedBy>
  <cp:revision>2</cp:revision>
  <cp:lastPrinted>2014-11-11T13:56:00Z</cp:lastPrinted>
  <dcterms:created xsi:type="dcterms:W3CDTF">2014-12-11T11:58:00Z</dcterms:created>
  <dcterms:modified xsi:type="dcterms:W3CDTF">2014-12-11T11:58:00Z</dcterms:modified>
</cp:coreProperties>
</file>