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34492" w14:textId="2F2276B8" w:rsidR="00CD5A42" w:rsidRPr="003F2BA7" w:rsidRDefault="00974DBA" w:rsidP="00961AB1">
      <w:pPr>
        <w:rPr>
          <w:rFonts w:ascii="Arial" w:hAnsi="Arial" w:cs="Arial"/>
        </w:rPr>
      </w:pPr>
      <w:r w:rsidRPr="003F2BA7">
        <w:rPr>
          <w:rFonts w:ascii="Arial" w:hAnsi="Arial" w:cs="Arial"/>
        </w:rPr>
        <w:t xml:space="preserve"> </w:t>
      </w:r>
    </w:p>
    <w:p w14:paraId="342A21EB" w14:textId="77777777" w:rsidR="002E02F1" w:rsidRPr="003F2BA7" w:rsidRDefault="002E02F1" w:rsidP="00961AB1">
      <w:pPr>
        <w:rPr>
          <w:rFonts w:ascii="Arial" w:hAnsi="Arial" w:cs="Arial"/>
        </w:rPr>
      </w:pPr>
    </w:p>
    <w:p w14:paraId="6DEA6B0E" w14:textId="77777777" w:rsidR="00CD5A42" w:rsidRPr="003F2BA7" w:rsidRDefault="00CD5A42" w:rsidP="00961AB1">
      <w:pPr>
        <w:rPr>
          <w:rFonts w:ascii="Arial" w:hAnsi="Arial" w:cs="Arial"/>
        </w:rPr>
      </w:pPr>
    </w:p>
    <w:p w14:paraId="6EC4829B" w14:textId="77777777" w:rsidR="00CD5A42" w:rsidRPr="003F2BA7" w:rsidRDefault="00CD5A42" w:rsidP="00961AB1">
      <w:pPr>
        <w:overflowPunct/>
        <w:autoSpaceDE/>
        <w:autoSpaceDN/>
        <w:adjustRightInd/>
        <w:jc w:val="center"/>
        <w:textAlignment w:val="auto"/>
        <w:rPr>
          <w:rFonts w:ascii="Arial" w:hAnsi="Arial" w:cs="Arial"/>
          <w:sz w:val="32"/>
          <w:szCs w:val="32"/>
        </w:rPr>
      </w:pPr>
    </w:p>
    <w:p w14:paraId="03D3562B" w14:textId="77777777" w:rsidR="00CD5A42" w:rsidRPr="003F2BA7" w:rsidRDefault="00CD5A42" w:rsidP="00961AB1">
      <w:pPr>
        <w:overflowPunct/>
        <w:autoSpaceDE/>
        <w:autoSpaceDN/>
        <w:adjustRightInd/>
        <w:jc w:val="center"/>
        <w:textAlignment w:val="auto"/>
        <w:rPr>
          <w:rFonts w:ascii="Arial" w:hAnsi="Arial" w:cs="Arial"/>
          <w:b/>
          <w:caps/>
          <w:sz w:val="32"/>
          <w:szCs w:val="32"/>
        </w:rPr>
      </w:pPr>
      <w:r w:rsidRPr="003F2BA7">
        <w:rPr>
          <w:rFonts w:ascii="Arial" w:hAnsi="Arial" w:cs="Arial"/>
          <w:b/>
          <w:caps/>
          <w:sz w:val="32"/>
          <w:szCs w:val="32"/>
        </w:rPr>
        <w:t>Ministerstvo průmyslu a obchodu</w:t>
      </w:r>
    </w:p>
    <w:p w14:paraId="5D9D6BC9" w14:textId="77777777" w:rsidR="00CD5A42" w:rsidRPr="003F2BA7" w:rsidRDefault="00CD5A42" w:rsidP="00961AB1">
      <w:pPr>
        <w:overflowPunct/>
        <w:autoSpaceDE/>
        <w:autoSpaceDN/>
        <w:adjustRightInd/>
        <w:jc w:val="center"/>
        <w:textAlignment w:val="auto"/>
        <w:rPr>
          <w:rFonts w:ascii="Arial" w:hAnsi="Arial" w:cs="Arial"/>
          <w:b/>
          <w:caps/>
          <w:sz w:val="32"/>
          <w:szCs w:val="32"/>
        </w:rPr>
      </w:pPr>
      <w:r w:rsidRPr="003F2BA7">
        <w:rPr>
          <w:rFonts w:ascii="Arial" w:hAnsi="Arial" w:cs="Arial"/>
          <w:b/>
          <w:caps/>
          <w:sz w:val="32"/>
          <w:szCs w:val="32"/>
        </w:rPr>
        <w:t>České republiky</w:t>
      </w:r>
    </w:p>
    <w:p w14:paraId="7B3CF8C0" w14:textId="77777777" w:rsidR="00CD5A42" w:rsidRPr="003F2BA7" w:rsidRDefault="00CD5A42" w:rsidP="00961AB1">
      <w:pPr>
        <w:overflowPunct/>
        <w:autoSpaceDE/>
        <w:autoSpaceDN/>
        <w:adjustRightInd/>
        <w:textAlignment w:val="auto"/>
        <w:rPr>
          <w:rFonts w:ascii="Arial" w:hAnsi="Arial" w:cs="Arial"/>
        </w:rPr>
      </w:pPr>
    </w:p>
    <w:p w14:paraId="6D1FCBD1" w14:textId="77777777" w:rsidR="00CD5A42" w:rsidRPr="003F2BA7" w:rsidRDefault="00CD5A42" w:rsidP="00961AB1">
      <w:pPr>
        <w:overflowPunct/>
        <w:autoSpaceDE/>
        <w:autoSpaceDN/>
        <w:adjustRightInd/>
        <w:textAlignment w:val="auto"/>
        <w:rPr>
          <w:rFonts w:ascii="Arial" w:hAnsi="Arial" w:cs="Arial"/>
        </w:rPr>
      </w:pPr>
    </w:p>
    <w:p w14:paraId="77DB0AAE" w14:textId="77777777" w:rsidR="00CD5A42" w:rsidRPr="003F2BA7" w:rsidRDefault="00CD5A42" w:rsidP="00961AB1">
      <w:pPr>
        <w:overflowPunct/>
        <w:autoSpaceDE/>
        <w:autoSpaceDN/>
        <w:adjustRightInd/>
        <w:textAlignment w:val="auto"/>
        <w:rPr>
          <w:rFonts w:ascii="Arial" w:hAnsi="Arial" w:cs="Arial"/>
        </w:rPr>
      </w:pPr>
    </w:p>
    <w:p w14:paraId="2935BBDC" w14:textId="77777777" w:rsidR="00CD5A42" w:rsidRPr="003F2BA7" w:rsidRDefault="00CD5A42" w:rsidP="00961AB1">
      <w:pPr>
        <w:overflowPunct/>
        <w:autoSpaceDE/>
        <w:autoSpaceDN/>
        <w:adjustRightInd/>
        <w:textAlignment w:val="auto"/>
        <w:rPr>
          <w:rFonts w:ascii="Arial" w:hAnsi="Arial" w:cs="Arial"/>
        </w:rPr>
      </w:pPr>
    </w:p>
    <w:p w14:paraId="0D74AA23" w14:textId="77777777" w:rsidR="00CD5A42" w:rsidRPr="003F2BA7" w:rsidRDefault="00CD5A42" w:rsidP="00961AB1">
      <w:pPr>
        <w:overflowPunct/>
        <w:autoSpaceDE/>
        <w:autoSpaceDN/>
        <w:adjustRightInd/>
        <w:textAlignment w:val="auto"/>
        <w:rPr>
          <w:rFonts w:ascii="Arial" w:hAnsi="Arial" w:cs="Arial"/>
        </w:rPr>
      </w:pPr>
    </w:p>
    <w:p w14:paraId="4FAFB191" w14:textId="77777777" w:rsidR="00CD5A42" w:rsidRPr="003F2BA7" w:rsidRDefault="00CD5A42" w:rsidP="00961AB1">
      <w:pPr>
        <w:overflowPunct/>
        <w:autoSpaceDE/>
        <w:autoSpaceDN/>
        <w:adjustRightInd/>
        <w:textAlignment w:val="auto"/>
        <w:rPr>
          <w:rFonts w:ascii="Arial" w:hAnsi="Arial" w:cs="Arial"/>
        </w:rPr>
      </w:pPr>
    </w:p>
    <w:p w14:paraId="080EF108" w14:textId="77777777" w:rsidR="005B35CA" w:rsidRPr="003F2BA7" w:rsidRDefault="005B35CA" w:rsidP="00961AB1">
      <w:pPr>
        <w:overflowPunct/>
        <w:autoSpaceDE/>
        <w:autoSpaceDN/>
        <w:adjustRightInd/>
        <w:textAlignment w:val="auto"/>
        <w:rPr>
          <w:rFonts w:ascii="Arial" w:hAnsi="Arial" w:cs="Arial"/>
        </w:rPr>
      </w:pPr>
    </w:p>
    <w:p w14:paraId="4041854A" w14:textId="77777777" w:rsidR="005B35CA" w:rsidRPr="003F2BA7" w:rsidRDefault="005B35CA" w:rsidP="00961AB1">
      <w:pPr>
        <w:overflowPunct/>
        <w:autoSpaceDE/>
        <w:autoSpaceDN/>
        <w:adjustRightInd/>
        <w:textAlignment w:val="auto"/>
        <w:rPr>
          <w:rFonts w:ascii="Arial" w:hAnsi="Arial" w:cs="Arial"/>
        </w:rPr>
      </w:pPr>
    </w:p>
    <w:p w14:paraId="2CA3495E" w14:textId="77777777" w:rsidR="005B35CA" w:rsidRPr="003F2BA7" w:rsidRDefault="005B35CA" w:rsidP="00961AB1">
      <w:pPr>
        <w:overflowPunct/>
        <w:autoSpaceDE/>
        <w:autoSpaceDN/>
        <w:adjustRightInd/>
        <w:textAlignment w:val="auto"/>
        <w:rPr>
          <w:rFonts w:ascii="Arial" w:hAnsi="Arial" w:cs="Arial"/>
        </w:rPr>
      </w:pPr>
    </w:p>
    <w:p w14:paraId="0F425AB1" w14:textId="77777777" w:rsidR="005B35CA" w:rsidRPr="003F2BA7" w:rsidRDefault="005B35CA" w:rsidP="00961AB1">
      <w:pPr>
        <w:overflowPunct/>
        <w:autoSpaceDE/>
        <w:autoSpaceDN/>
        <w:adjustRightInd/>
        <w:textAlignment w:val="auto"/>
        <w:rPr>
          <w:rFonts w:ascii="Arial" w:hAnsi="Arial" w:cs="Arial"/>
        </w:rPr>
      </w:pPr>
    </w:p>
    <w:p w14:paraId="449209F6" w14:textId="77777777" w:rsidR="00193A72" w:rsidRPr="003F2BA7" w:rsidRDefault="00193A72" w:rsidP="00961AB1">
      <w:pPr>
        <w:overflowPunct/>
        <w:autoSpaceDE/>
        <w:autoSpaceDN/>
        <w:adjustRightInd/>
        <w:textAlignment w:val="auto"/>
        <w:rPr>
          <w:rFonts w:ascii="Arial" w:hAnsi="Arial" w:cs="Arial"/>
        </w:rPr>
      </w:pPr>
    </w:p>
    <w:p w14:paraId="223BF200" w14:textId="77777777" w:rsidR="00CD5A42" w:rsidRPr="003F2BA7" w:rsidRDefault="00CD5A42" w:rsidP="00961AB1">
      <w:pPr>
        <w:overflowPunct/>
        <w:autoSpaceDE/>
        <w:autoSpaceDN/>
        <w:adjustRightInd/>
        <w:textAlignment w:val="auto"/>
        <w:rPr>
          <w:rFonts w:ascii="Arial" w:hAnsi="Arial" w:cs="Arial"/>
        </w:rPr>
      </w:pPr>
    </w:p>
    <w:p w14:paraId="70BFBA2C" w14:textId="77777777" w:rsidR="00CD5A42" w:rsidRPr="003F2BA7" w:rsidRDefault="00CD5A42" w:rsidP="00961AB1">
      <w:pPr>
        <w:overflowPunct/>
        <w:autoSpaceDE/>
        <w:autoSpaceDN/>
        <w:adjustRightInd/>
        <w:textAlignment w:val="auto"/>
        <w:rPr>
          <w:rFonts w:ascii="Arial" w:hAnsi="Arial" w:cs="Arial"/>
        </w:rPr>
      </w:pPr>
    </w:p>
    <w:p w14:paraId="06561177" w14:textId="77777777" w:rsidR="00CD5A42" w:rsidRPr="003F2BA7" w:rsidRDefault="00CD5A42" w:rsidP="00961AB1">
      <w:pPr>
        <w:overflowPunct/>
        <w:autoSpaceDE/>
        <w:autoSpaceDN/>
        <w:adjustRightInd/>
        <w:textAlignment w:val="auto"/>
        <w:rPr>
          <w:rFonts w:ascii="Arial" w:hAnsi="Arial" w:cs="Arial"/>
        </w:rPr>
      </w:pPr>
    </w:p>
    <w:p w14:paraId="7C72D1A6" w14:textId="77777777" w:rsidR="005B35CA" w:rsidRPr="003F2BA7" w:rsidRDefault="005B35CA" w:rsidP="00961AB1">
      <w:pPr>
        <w:overflowPunct/>
        <w:autoSpaceDE/>
        <w:autoSpaceDN/>
        <w:adjustRightInd/>
        <w:textAlignment w:val="auto"/>
        <w:rPr>
          <w:rFonts w:ascii="Arial" w:hAnsi="Arial" w:cs="Arial"/>
        </w:rPr>
      </w:pPr>
    </w:p>
    <w:p w14:paraId="5BE1BE4C" w14:textId="77777777" w:rsidR="005B35CA" w:rsidRPr="003F2BA7" w:rsidRDefault="005B35CA" w:rsidP="00961AB1">
      <w:pPr>
        <w:overflowPunct/>
        <w:autoSpaceDE/>
        <w:autoSpaceDN/>
        <w:adjustRightInd/>
        <w:textAlignment w:val="auto"/>
        <w:rPr>
          <w:rFonts w:ascii="Arial" w:hAnsi="Arial" w:cs="Arial"/>
        </w:rPr>
      </w:pPr>
    </w:p>
    <w:p w14:paraId="3194F46A" w14:textId="77777777" w:rsidR="00193A72" w:rsidRPr="003F2BA7" w:rsidRDefault="00193A72" w:rsidP="00961AB1">
      <w:pPr>
        <w:overflowPunct/>
        <w:autoSpaceDE/>
        <w:autoSpaceDN/>
        <w:adjustRightInd/>
        <w:textAlignment w:val="auto"/>
        <w:rPr>
          <w:rFonts w:ascii="Arial" w:hAnsi="Arial" w:cs="Arial"/>
        </w:rPr>
      </w:pPr>
    </w:p>
    <w:p w14:paraId="3A715C60" w14:textId="77777777" w:rsidR="00193A72" w:rsidRPr="003F2BA7" w:rsidRDefault="00193A72" w:rsidP="00961AB1">
      <w:pPr>
        <w:overflowPunct/>
        <w:autoSpaceDE/>
        <w:autoSpaceDN/>
        <w:adjustRightInd/>
        <w:textAlignment w:val="auto"/>
        <w:rPr>
          <w:rFonts w:ascii="Arial" w:hAnsi="Arial" w:cs="Arial"/>
        </w:rPr>
      </w:pPr>
    </w:p>
    <w:p w14:paraId="2EE8AFDD" w14:textId="77777777" w:rsidR="00CD5A42" w:rsidRPr="003F2BA7" w:rsidRDefault="00CD5A42" w:rsidP="00961AB1">
      <w:pPr>
        <w:overflowPunct/>
        <w:autoSpaceDE/>
        <w:autoSpaceDN/>
        <w:adjustRightInd/>
        <w:textAlignment w:val="auto"/>
        <w:rPr>
          <w:rFonts w:ascii="Arial" w:hAnsi="Arial" w:cs="Arial"/>
        </w:rPr>
      </w:pPr>
    </w:p>
    <w:p w14:paraId="2FAF7C84" w14:textId="77777777" w:rsidR="00CD5A42" w:rsidRPr="003F2BA7" w:rsidRDefault="00CD5A42" w:rsidP="00961AB1">
      <w:pPr>
        <w:overflowPunct/>
        <w:autoSpaceDE/>
        <w:autoSpaceDN/>
        <w:adjustRightInd/>
        <w:textAlignment w:val="auto"/>
        <w:rPr>
          <w:rFonts w:ascii="Arial" w:hAnsi="Arial" w:cs="Arial"/>
        </w:rPr>
      </w:pPr>
    </w:p>
    <w:p w14:paraId="71DCDFD0" w14:textId="480FEE0B" w:rsidR="00193A72" w:rsidRPr="003F2BA7" w:rsidRDefault="00CD5A42" w:rsidP="00961AB1">
      <w:pPr>
        <w:tabs>
          <w:tab w:val="left" w:pos="2520"/>
        </w:tabs>
        <w:jc w:val="center"/>
        <w:rPr>
          <w:rFonts w:ascii="Arial" w:hAnsi="Arial" w:cs="Arial"/>
          <w:b/>
          <w:sz w:val="32"/>
          <w:szCs w:val="32"/>
        </w:rPr>
      </w:pPr>
      <w:r w:rsidRPr="003F2BA7">
        <w:rPr>
          <w:rFonts w:ascii="Arial" w:hAnsi="Arial" w:cs="Arial"/>
          <w:b/>
          <w:sz w:val="32"/>
          <w:szCs w:val="32"/>
        </w:rPr>
        <w:t xml:space="preserve">Operační program </w:t>
      </w:r>
      <w:r w:rsidR="00562BCA" w:rsidRPr="003F2BA7">
        <w:rPr>
          <w:rFonts w:ascii="Arial" w:hAnsi="Arial" w:cs="Arial"/>
          <w:b/>
          <w:sz w:val="32"/>
          <w:szCs w:val="32"/>
        </w:rPr>
        <w:t>Technologie a aplikace pro</w:t>
      </w:r>
      <w:r w:rsidR="00AA41DC" w:rsidRPr="003F2BA7">
        <w:rPr>
          <w:rFonts w:ascii="Arial" w:hAnsi="Arial" w:cs="Arial"/>
          <w:b/>
          <w:sz w:val="32"/>
          <w:szCs w:val="32"/>
        </w:rPr>
        <w:t xml:space="preserve"> k</w:t>
      </w:r>
      <w:r w:rsidR="00952C08" w:rsidRPr="003F2BA7">
        <w:rPr>
          <w:rFonts w:ascii="Arial" w:hAnsi="Arial" w:cs="Arial"/>
          <w:b/>
          <w:sz w:val="32"/>
          <w:szCs w:val="32"/>
        </w:rPr>
        <w:t xml:space="preserve">onkurenceschopnost </w:t>
      </w:r>
    </w:p>
    <w:p w14:paraId="7A489583" w14:textId="72B60CB3" w:rsidR="00B45A31" w:rsidRPr="003F2BA7" w:rsidRDefault="00952C08" w:rsidP="00F5414E">
      <w:pPr>
        <w:pStyle w:val="Odstavecseseznamem"/>
        <w:numPr>
          <w:ilvl w:val="0"/>
          <w:numId w:val="34"/>
        </w:numPr>
        <w:tabs>
          <w:tab w:val="left" w:pos="2520"/>
        </w:tabs>
        <w:jc w:val="center"/>
        <w:rPr>
          <w:rFonts w:ascii="Arial" w:hAnsi="Arial" w:cs="Arial"/>
          <w:b/>
          <w:sz w:val="32"/>
          <w:szCs w:val="32"/>
        </w:rPr>
      </w:pPr>
      <w:r w:rsidRPr="003F2BA7">
        <w:rPr>
          <w:rFonts w:ascii="Arial" w:hAnsi="Arial" w:cs="Arial"/>
          <w:b/>
          <w:sz w:val="32"/>
          <w:szCs w:val="32"/>
        </w:rPr>
        <w:t>– 2027</w:t>
      </w:r>
      <w:r w:rsidR="00193A72" w:rsidRPr="003F2BA7">
        <w:rPr>
          <w:rFonts w:ascii="Arial" w:hAnsi="Arial" w:cs="Arial"/>
          <w:b/>
          <w:sz w:val="32"/>
          <w:szCs w:val="32"/>
        </w:rPr>
        <w:t>)</w:t>
      </w:r>
    </w:p>
    <w:p w14:paraId="16ADBE61" w14:textId="77777777" w:rsidR="005B35CA" w:rsidRPr="003F2BA7" w:rsidRDefault="005B35CA" w:rsidP="00961AB1">
      <w:pPr>
        <w:tabs>
          <w:tab w:val="left" w:pos="2520"/>
        </w:tabs>
        <w:jc w:val="center"/>
        <w:rPr>
          <w:rFonts w:ascii="Arial" w:hAnsi="Arial" w:cs="Arial"/>
          <w:b/>
          <w:sz w:val="36"/>
        </w:rPr>
      </w:pPr>
    </w:p>
    <w:p w14:paraId="4D9CC052" w14:textId="77777777" w:rsidR="00CD5A42" w:rsidRPr="003F2BA7" w:rsidRDefault="00CD5A42" w:rsidP="005B35CA">
      <w:pPr>
        <w:tabs>
          <w:tab w:val="left" w:pos="2520"/>
        </w:tabs>
        <w:rPr>
          <w:rFonts w:ascii="Arial" w:hAnsi="Arial" w:cs="Arial"/>
          <w:b/>
          <w:sz w:val="36"/>
        </w:rPr>
      </w:pPr>
    </w:p>
    <w:p w14:paraId="1720769D" w14:textId="38009453" w:rsidR="00CD5A42" w:rsidRPr="003F2BA7" w:rsidRDefault="00CD5A42" w:rsidP="00961AB1">
      <w:pPr>
        <w:tabs>
          <w:tab w:val="left" w:pos="2520"/>
        </w:tabs>
        <w:jc w:val="center"/>
        <w:rPr>
          <w:rFonts w:ascii="Arial" w:hAnsi="Arial" w:cs="Arial"/>
          <w:b/>
          <w:sz w:val="36"/>
        </w:rPr>
      </w:pPr>
    </w:p>
    <w:p w14:paraId="0946FC03" w14:textId="77777777" w:rsidR="00EE3036" w:rsidRPr="003F2BA7" w:rsidRDefault="00EE3036" w:rsidP="00961AB1">
      <w:pPr>
        <w:tabs>
          <w:tab w:val="left" w:pos="2520"/>
        </w:tabs>
        <w:jc w:val="center"/>
        <w:rPr>
          <w:rFonts w:ascii="Arial" w:hAnsi="Arial" w:cs="Arial"/>
          <w:b/>
          <w:sz w:val="36"/>
        </w:rPr>
      </w:pPr>
    </w:p>
    <w:p w14:paraId="48FDBECA" w14:textId="77777777" w:rsidR="00CD5A42" w:rsidRPr="003F2BA7" w:rsidRDefault="00CD5A42" w:rsidP="00961AB1">
      <w:pPr>
        <w:tabs>
          <w:tab w:val="left" w:pos="2520"/>
        </w:tabs>
        <w:jc w:val="center"/>
        <w:rPr>
          <w:rFonts w:ascii="Arial" w:hAnsi="Arial" w:cs="Arial"/>
          <w:b/>
          <w:sz w:val="36"/>
        </w:rPr>
      </w:pPr>
    </w:p>
    <w:p w14:paraId="498D19FB" w14:textId="77777777" w:rsidR="00CD5A42" w:rsidRPr="003F2BA7" w:rsidRDefault="00CD5A42" w:rsidP="00961AB1">
      <w:pPr>
        <w:tabs>
          <w:tab w:val="left" w:pos="2520"/>
        </w:tabs>
        <w:jc w:val="center"/>
        <w:rPr>
          <w:rFonts w:ascii="Arial" w:hAnsi="Arial" w:cs="Arial"/>
          <w:b/>
          <w:sz w:val="36"/>
        </w:rPr>
      </w:pPr>
    </w:p>
    <w:p w14:paraId="452AA0C7" w14:textId="77777777" w:rsidR="00CD5A42" w:rsidRPr="003F2BA7" w:rsidRDefault="00CD5A42" w:rsidP="00961AB1">
      <w:pPr>
        <w:tabs>
          <w:tab w:val="left" w:pos="2520"/>
        </w:tabs>
        <w:jc w:val="center"/>
        <w:rPr>
          <w:rFonts w:ascii="Arial" w:hAnsi="Arial" w:cs="Arial"/>
          <w:b/>
          <w:sz w:val="36"/>
        </w:rPr>
      </w:pPr>
    </w:p>
    <w:p w14:paraId="0F66D008" w14:textId="77777777" w:rsidR="00CD5A42" w:rsidRPr="003F2BA7" w:rsidRDefault="00CD5A42" w:rsidP="00961AB1">
      <w:pPr>
        <w:tabs>
          <w:tab w:val="left" w:pos="2520"/>
        </w:tabs>
        <w:jc w:val="center"/>
        <w:rPr>
          <w:rFonts w:ascii="Arial" w:hAnsi="Arial" w:cs="Arial"/>
          <w:b/>
          <w:sz w:val="36"/>
        </w:rPr>
      </w:pPr>
    </w:p>
    <w:p w14:paraId="76477F4C" w14:textId="77777777" w:rsidR="00CD5A42" w:rsidRPr="003F2BA7" w:rsidRDefault="00CD5A42" w:rsidP="00961AB1">
      <w:pPr>
        <w:tabs>
          <w:tab w:val="left" w:pos="2520"/>
        </w:tabs>
        <w:jc w:val="center"/>
        <w:rPr>
          <w:rFonts w:ascii="Arial" w:hAnsi="Arial" w:cs="Arial"/>
          <w:b/>
          <w:sz w:val="36"/>
        </w:rPr>
      </w:pPr>
    </w:p>
    <w:p w14:paraId="2FEB6FE3" w14:textId="77777777" w:rsidR="00CD5A42" w:rsidRPr="003F2BA7" w:rsidRDefault="00CD5A42" w:rsidP="00961AB1">
      <w:pPr>
        <w:tabs>
          <w:tab w:val="left" w:pos="2520"/>
        </w:tabs>
        <w:jc w:val="center"/>
        <w:rPr>
          <w:rFonts w:ascii="Arial" w:hAnsi="Arial" w:cs="Arial"/>
          <w:b/>
          <w:sz w:val="36"/>
        </w:rPr>
      </w:pPr>
    </w:p>
    <w:p w14:paraId="763012E1" w14:textId="77777777" w:rsidR="00CD5A42" w:rsidRPr="003F2BA7" w:rsidRDefault="00CD5A42" w:rsidP="00961AB1">
      <w:pPr>
        <w:tabs>
          <w:tab w:val="left" w:pos="2520"/>
        </w:tabs>
        <w:jc w:val="center"/>
        <w:rPr>
          <w:rFonts w:ascii="Arial" w:hAnsi="Arial" w:cs="Arial"/>
          <w:b/>
          <w:sz w:val="36"/>
        </w:rPr>
      </w:pPr>
    </w:p>
    <w:p w14:paraId="2D514384" w14:textId="77777777" w:rsidR="00CD5A42" w:rsidRPr="003F2BA7" w:rsidRDefault="00CD5A42" w:rsidP="00961AB1">
      <w:pPr>
        <w:tabs>
          <w:tab w:val="left" w:pos="2520"/>
        </w:tabs>
        <w:jc w:val="center"/>
        <w:rPr>
          <w:rFonts w:ascii="Arial" w:hAnsi="Arial" w:cs="Arial"/>
          <w:b/>
          <w:sz w:val="36"/>
        </w:rPr>
      </w:pPr>
    </w:p>
    <w:p w14:paraId="2197E982" w14:textId="77777777" w:rsidR="00CD5A42" w:rsidRPr="003F2BA7" w:rsidRDefault="00CD5A42" w:rsidP="00961AB1">
      <w:pPr>
        <w:tabs>
          <w:tab w:val="left" w:pos="2520"/>
        </w:tabs>
        <w:jc w:val="center"/>
        <w:rPr>
          <w:rFonts w:ascii="Arial" w:hAnsi="Arial" w:cs="Arial"/>
          <w:b/>
          <w:sz w:val="36"/>
        </w:rPr>
      </w:pPr>
    </w:p>
    <w:p w14:paraId="5BE5EFCD" w14:textId="46171E6D" w:rsidR="00CD5A42" w:rsidRPr="003F2BA7" w:rsidRDefault="00546113" w:rsidP="00193A72">
      <w:pPr>
        <w:overflowPunct/>
        <w:autoSpaceDE/>
        <w:autoSpaceDN/>
        <w:adjustRightInd/>
        <w:jc w:val="center"/>
        <w:textAlignment w:val="auto"/>
        <w:rPr>
          <w:rFonts w:ascii="Arial" w:hAnsi="Arial" w:cs="Arial"/>
          <w:b/>
          <w:sz w:val="28"/>
        </w:rPr>
        <w:sectPr w:rsidR="00CD5A42" w:rsidRPr="003F2BA7" w:rsidSect="00B45A31">
          <w:headerReference w:type="default" r:id="rId8"/>
          <w:footerReference w:type="default" r:id="rId9"/>
          <w:headerReference w:type="first" r:id="rId10"/>
          <w:footerReference w:type="first" r:id="rId11"/>
          <w:pgSz w:w="11906" w:h="16838"/>
          <w:pgMar w:top="1418" w:right="1276" w:bottom="1276" w:left="1418" w:header="709" w:footer="709" w:gutter="0"/>
          <w:cols w:space="708"/>
          <w:titlePg/>
          <w:docGrid w:linePitch="272"/>
        </w:sectPr>
      </w:pPr>
      <w:del w:id="0" w:author="Juráš Pavel" w:date="2021-06-03T22:52:00Z">
        <w:r w:rsidRPr="003F2BA7" w:rsidDel="009D5AF8">
          <w:rPr>
            <w:rFonts w:ascii="Arial" w:hAnsi="Arial" w:cs="Arial"/>
            <w:b/>
            <w:sz w:val="28"/>
          </w:rPr>
          <w:delText xml:space="preserve">květen </w:delText>
        </w:r>
      </w:del>
      <w:ins w:id="1" w:author="Juráš Pavel" w:date="2021-06-03T22:52:00Z">
        <w:r w:rsidR="009D5AF8">
          <w:rPr>
            <w:rFonts w:ascii="Arial" w:hAnsi="Arial" w:cs="Arial"/>
            <w:b/>
            <w:sz w:val="28"/>
          </w:rPr>
          <w:t>červen</w:t>
        </w:r>
        <w:r w:rsidR="009D5AF8" w:rsidRPr="003F2BA7">
          <w:rPr>
            <w:rFonts w:ascii="Arial" w:hAnsi="Arial" w:cs="Arial"/>
            <w:b/>
            <w:sz w:val="28"/>
          </w:rPr>
          <w:t xml:space="preserve"> </w:t>
        </w:r>
      </w:ins>
      <w:r w:rsidR="005A49E5" w:rsidRPr="003F2BA7">
        <w:rPr>
          <w:rFonts w:ascii="Arial" w:hAnsi="Arial" w:cs="Arial"/>
          <w:b/>
          <w:sz w:val="28"/>
        </w:rPr>
        <w:t>202</w:t>
      </w:r>
      <w:r w:rsidR="005778E5" w:rsidRPr="003F2BA7">
        <w:rPr>
          <w:rFonts w:ascii="Arial" w:hAnsi="Arial" w:cs="Arial"/>
          <w:b/>
          <w:sz w:val="28"/>
        </w:rPr>
        <w:t>1</w:t>
      </w:r>
    </w:p>
    <w:p w14:paraId="1F2D6191" w14:textId="77777777" w:rsidR="00CD5A42" w:rsidRPr="003F2BA7" w:rsidRDefault="00CD5A42" w:rsidP="00961AB1">
      <w:pPr>
        <w:tabs>
          <w:tab w:val="left" w:pos="2520"/>
        </w:tabs>
        <w:jc w:val="center"/>
        <w:rPr>
          <w:rFonts w:ascii="Arial" w:hAnsi="Arial" w:cs="Arial"/>
        </w:rPr>
      </w:pPr>
    </w:p>
    <w:tbl>
      <w:tblPr>
        <w:tblStyle w:val="Mkatabulky"/>
        <w:tblW w:w="9072" w:type="dxa"/>
        <w:tblLayout w:type="fixed"/>
        <w:tblLook w:val="04A0" w:firstRow="1" w:lastRow="0" w:firstColumn="1" w:lastColumn="0" w:noHBand="0" w:noVBand="1"/>
      </w:tblPr>
      <w:tblGrid>
        <w:gridCol w:w="4536"/>
        <w:gridCol w:w="4536"/>
      </w:tblGrid>
      <w:tr w:rsidR="00FC75F4" w:rsidRPr="003F2BA7" w14:paraId="4D4B632E"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42AF0C" w14:textId="77777777" w:rsidR="00FC75F4" w:rsidRPr="003F2BA7" w:rsidRDefault="00FC75F4" w:rsidP="00961AB1">
            <w:pPr>
              <w:rPr>
                <w:rFonts w:ascii="Arial" w:hAnsi="Arial" w:cs="Arial"/>
                <w:sz w:val="24"/>
                <w:szCs w:val="24"/>
              </w:rPr>
            </w:pPr>
            <w:r w:rsidRPr="003F2BA7">
              <w:rPr>
                <w:rFonts w:ascii="Arial" w:hAnsi="Arial" w:cs="Arial"/>
                <w:b/>
                <w:bCs/>
                <w:sz w:val="24"/>
                <w:szCs w:val="24"/>
              </w:rPr>
              <w:t>CCI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23DD9" w14:textId="77777777" w:rsidR="00FC75F4" w:rsidRPr="003F2BA7" w:rsidRDefault="00FC75F4" w:rsidP="00961AB1">
            <w:pPr>
              <w:rPr>
                <w:rFonts w:ascii="Arial" w:hAnsi="Arial" w:cs="Arial"/>
                <w:sz w:val="24"/>
                <w:szCs w:val="24"/>
              </w:rPr>
            </w:pPr>
            <w:r w:rsidRPr="003F2BA7">
              <w:rPr>
                <w:rFonts w:ascii="Arial" w:hAnsi="Arial" w:cs="Arial"/>
                <w:sz w:val="24"/>
                <w:szCs w:val="24"/>
              </w:rPr>
              <w:t xml:space="preserve"> </w:t>
            </w:r>
          </w:p>
        </w:tc>
      </w:tr>
      <w:tr w:rsidR="00FC75F4" w:rsidRPr="003F2BA7" w14:paraId="773CAF36"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8C223" w14:textId="77777777" w:rsidR="00FC75F4" w:rsidRPr="003F2BA7" w:rsidRDefault="00FC75F4" w:rsidP="00961AB1">
            <w:pPr>
              <w:rPr>
                <w:rFonts w:ascii="Arial" w:hAnsi="Arial" w:cs="Arial"/>
                <w:sz w:val="24"/>
                <w:szCs w:val="24"/>
              </w:rPr>
            </w:pPr>
            <w:r w:rsidRPr="003F2BA7">
              <w:rPr>
                <w:rFonts w:ascii="Arial" w:hAnsi="Arial" w:cs="Arial"/>
                <w:b/>
                <w:bCs/>
                <w:sz w:val="24"/>
                <w:szCs w:val="24"/>
              </w:rPr>
              <w:t>Název v angličtině</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AC9E2C" w14:textId="1EDE3828" w:rsidR="00FC75F4" w:rsidRPr="003F2BA7" w:rsidRDefault="00FC75F4" w:rsidP="005B35CA">
            <w:pPr>
              <w:rPr>
                <w:rFonts w:ascii="Arial" w:hAnsi="Arial" w:cs="Arial"/>
                <w:sz w:val="24"/>
                <w:szCs w:val="24"/>
              </w:rPr>
            </w:pPr>
            <w:r w:rsidRPr="003F2BA7">
              <w:rPr>
                <w:rFonts w:ascii="Arial" w:hAnsi="Arial" w:cs="Arial"/>
                <w:sz w:val="24"/>
                <w:szCs w:val="24"/>
                <w:lang w:val="en-GB"/>
              </w:rPr>
              <w:t>Operational Progr</w:t>
            </w:r>
            <w:r w:rsidR="00952C08" w:rsidRPr="003F2BA7">
              <w:rPr>
                <w:rFonts w:ascii="Arial" w:hAnsi="Arial" w:cs="Arial"/>
                <w:sz w:val="24"/>
                <w:szCs w:val="24"/>
                <w:lang w:val="en-GB"/>
              </w:rPr>
              <w:t xml:space="preserve">amme </w:t>
            </w:r>
            <w:r w:rsidR="00A20E49" w:rsidRPr="003F2BA7">
              <w:rPr>
                <w:rFonts w:ascii="Arial" w:hAnsi="Arial" w:cs="Arial"/>
                <w:sz w:val="24"/>
                <w:szCs w:val="24"/>
                <w:lang w:val="en-GB"/>
              </w:rPr>
              <w:t>Technologies and Application</w:t>
            </w:r>
            <w:r w:rsidR="002D19F6" w:rsidRPr="003F2BA7">
              <w:rPr>
                <w:rFonts w:ascii="Arial" w:hAnsi="Arial" w:cs="Arial"/>
                <w:sz w:val="24"/>
                <w:szCs w:val="24"/>
                <w:lang w:val="en-GB"/>
              </w:rPr>
              <w:t>s</w:t>
            </w:r>
            <w:r w:rsidR="00A20E49" w:rsidRPr="003F2BA7">
              <w:rPr>
                <w:rFonts w:ascii="Arial" w:hAnsi="Arial" w:cs="Arial"/>
                <w:sz w:val="24"/>
                <w:szCs w:val="24"/>
                <w:lang w:val="en-GB"/>
              </w:rPr>
              <w:t xml:space="preserve"> for </w:t>
            </w:r>
            <w:r w:rsidR="00952C08" w:rsidRPr="003F2BA7">
              <w:rPr>
                <w:rFonts w:ascii="Arial" w:hAnsi="Arial" w:cs="Arial"/>
                <w:sz w:val="24"/>
                <w:szCs w:val="24"/>
                <w:lang w:val="en-GB"/>
              </w:rPr>
              <w:t>Competitiveness 2021 – 2027</w:t>
            </w:r>
          </w:p>
        </w:tc>
      </w:tr>
      <w:tr w:rsidR="00FC75F4" w:rsidRPr="003F2BA7" w14:paraId="7E517CE5"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A916B" w14:textId="77777777" w:rsidR="00FC75F4" w:rsidRPr="003F2BA7" w:rsidRDefault="00FC75F4" w:rsidP="00961AB1">
            <w:pPr>
              <w:rPr>
                <w:rFonts w:ascii="Arial" w:hAnsi="Arial" w:cs="Arial"/>
                <w:sz w:val="24"/>
                <w:szCs w:val="24"/>
              </w:rPr>
            </w:pPr>
            <w:r w:rsidRPr="003F2BA7">
              <w:rPr>
                <w:rFonts w:ascii="Arial" w:hAnsi="Arial" w:cs="Arial"/>
                <w:b/>
                <w:bCs/>
                <w:sz w:val="24"/>
                <w:szCs w:val="24"/>
              </w:rPr>
              <w:t>Název v národním jazyce (národních jazycích)</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4997CE" w14:textId="353EED8E" w:rsidR="00FC75F4" w:rsidRPr="003F2BA7" w:rsidRDefault="00FC75F4" w:rsidP="00A20E49">
            <w:pPr>
              <w:rPr>
                <w:rFonts w:ascii="Arial" w:hAnsi="Arial" w:cs="Arial"/>
                <w:sz w:val="24"/>
                <w:szCs w:val="24"/>
              </w:rPr>
            </w:pPr>
            <w:r w:rsidRPr="003F2BA7">
              <w:rPr>
                <w:rFonts w:ascii="Arial" w:hAnsi="Arial" w:cs="Arial"/>
                <w:sz w:val="24"/>
                <w:szCs w:val="24"/>
              </w:rPr>
              <w:t>Operační program</w:t>
            </w:r>
            <w:r w:rsidR="00952C08" w:rsidRPr="003F2BA7">
              <w:rPr>
                <w:rFonts w:ascii="Arial" w:hAnsi="Arial" w:cs="Arial"/>
                <w:sz w:val="24"/>
                <w:szCs w:val="24"/>
              </w:rPr>
              <w:t xml:space="preserve"> </w:t>
            </w:r>
            <w:r w:rsidR="00A20E49" w:rsidRPr="003F2BA7">
              <w:rPr>
                <w:rFonts w:ascii="Arial" w:hAnsi="Arial" w:cs="Arial"/>
                <w:sz w:val="24"/>
                <w:szCs w:val="24"/>
              </w:rPr>
              <w:t>Technologie a aplikace pro k</w:t>
            </w:r>
            <w:r w:rsidR="00952C08" w:rsidRPr="003F2BA7">
              <w:rPr>
                <w:rFonts w:ascii="Arial" w:hAnsi="Arial" w:cs="Arial"/>
                <w:sz w:val="24"/>
                <w:szCs w:val="24"/>
              </w:rPr>
              <w:t>onkurenceschopnost 2021 – 2027</w:t>
            </w:r>
            <w:r w:rsidR="00810A22" w:rsidRPr="003F2BA7">
              <w:rPr>
                <w:rStyle w:val="Znakapoznpodarou"/>
                <w:rFonts w:ascii="Arial" w:hAnsi="Arial" w:cs="Arial"/>
                <w:sz w:val="24"/>
                <w:szCs w:val="24"/>
              </w:rPr>
              <w:footnoteReference w:id="1"/>
            </w:r>
          </w:p>
        </w:tc>
      </w:tr>
      <w:tr w:rsidR="00FC75F4" w:rsidRPr="003F2BA7" w14:paraId="7221C814"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14CD6" w14:textId="77777777" w:rsidR="00FC75F4" w:rsidRPr="003F2BA7" w:rsidRDefault="00FC75F4" w:rsidP="00961AB1">
            <w:pPr>
              <w:rPr>
                <w:rFonts w:ascii="Arial" w:hAnsi="Arial" w:cs="Arial"/>
                <w:sz w:val="24"/>
                <w:szCs w:val="24"/>
              </w:rPr>
            </w:pPr>
            <w:r w:rsidRPr="003F2BA7">
              <w:rPr>
                <w:rFonts w:ascii="Arial" w:hAnsi="Arial" w:cs="Arial"/>
                <w:b/>
                <w:bCs/>
                <w:sz w:val="24"/>
                <w:szCs w:val="24"/>
              </w:rPr>
              <w:t>Verze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5D7A18" w14:textId="035B6D31" w:rsidR="00FC75F4" w:rsidRPr="003F2BA7" w:rsidRDefault="00872424" w:rsidP="00961AB1">
            <w:pPr>
              <w:rPr>
                <w:rFonts w:ascii="Arial" w:hAnsi="Arial" w:cs="Arial"/>
                <w:sz w:val="24"/>
                <w:szCs w:val="24"/>
              </w:rPr>
            </w:pPr>
            <w:r w:rsidRPr="003F2BA7">
              <w:rPr>
                <w:rFonts w:ascii="Arial" w:hAnsi="Arial" w:cs="Arial"/>
                <w:sz w:val="24"/>
                <w:szCs w:val="24"/>
              </w:rPr>
              <w:t xml:space="preserve"> </w:t>
            </w:r>
          </w:p>
        </w:tc>
      </w:tr>
      <w:tr w:rsidR="00FC75F4" w:rsidRPr="003F2BA7" w14:paraId="434863CB"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058D8C" w14:textId="77777777" w:rsidR="00FC75F4" w:rsidRPr="003F2BA7" w:rsidRDefault="00FC75F4" w:rsidP="00961AB1">
            <w:pPr>
              <w:rPr>
                <w:rFonts w:ascii="Arial" w:hAnsi="Arial" w:cs="Arial"/>
                <w:sz w:val="24"/>
                <w:szCs w:val="24"/>
              </w:rPr>
            </w:pPr>
            <w:r w:rsidRPr="003F2BA7">
              <w:rPr>
                <w:rFonts w:ascii="Arial" w:hAnsi="Arial" w:cs="Arial"/>
                <w:b/>
                <w:bCs/>
                <w:sz w:val="24"/>
                <w:szCs w:val="24"/>
              </w:rPr>
              <w:t>První rok</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13E517" w14:textId="37473FCE" w:rsidR="00FC75F4" w:rsidRPr="003F2BA7" w:rsidRDefault="00872424" w:rsidP="00961AB1">
            <w:pPr>
              <w:rPr>
                <w:rFonts w:ascii="Arial" w:hAnsi="Arial" w:cs="Arial"/>
                <w:sz w:val="24"/>
                <w:szCs w:val="24"/>
              </w:rPr>
            </w:pPr>
            <w:r w:rsidRPr="003F2BA7">
              <w:rPr>
                <w:rFonts w:ascii="Arial" w:hAnsi="Arial" w:cs="Arial"/>
                <w:sz w:val="24"/>
                <w:szCs w:val="24"/>
              </w:rPr>
              <w:t xml:space="preserve">2021 </w:t>
            </w:r>
          </w:p>
        </w:tc>
      </w:tr>
      <w:tr w:rsidR="00FC75F4" w:rsidRPr="003F2BA7" w14:paraId="728E88D6"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2944AD" w14:textId="77777777" w:rsidR="00FC75F4" w:rsidRPr="003F2BA7" w:rsidRDefault="00FC75F4" w:rsidP="00961AB1">
            <w:pPr>
              <w:rPr>
                <w:rFonts w:ascii="Arial" w:hAnsi="Arial" w:cs="Arial"/>
                <w:sz w:val="24"/>
                <w:szCs w:val="24"/>
              </w:rPr>
            </w:pPr>
            <w:r w:rsidRPr="003F2BA7">
              <w:rPr>
                <w:rFonts w:ascii="Arial" w:hAnsi="Arial" w:cs="Arial"/>
                <w:b/>
                <w:bCs/>
                <w:sz w:val="24"/>
                <w:szCs w:val="24"/>
              </w:rPr>
              <w:t>Poslední rok</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3C8A33" w14:textId="750638F8" w:rsidR="00FC75F4" w:rsidRPr="003F2BA7" w:rsidRDefault="0085788E" w:rsidP="00961AB1">
            <w:pPr>
              <w:rPr>
                <w:rFonts w:ascii="Arial" w:hAnsi="Arial" w:cs="Arial"/>
                <w:sz w:val="24"/>
                <w:szCs w:val="24"/>
              </w:rPr>
            </w:pPr>
            <w:r w:rsidRPr="003F2BA7">
              <w:rPr>
                <w:rFonts w:ascii="Arial" w:hAnsi="Arial" w:cs="Arial"/>
                <w:sz w:val="24"/>
                <w:szCs w:val="24"/>
              </w:rPr>
              <w:t>2027</w:t>
            </w:r>
          </w:p>
        </w:tc>
      </w:tr>
      <w:tr w:rsidR="00FC75F4" w:rsidRPr="003F2BA7" w14:paraId="0A1F6DC5"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4706D" w14:textId="77777777" w:rsidR="00FC75F4" w:rsidRPr="003F2BA7" w:rsidRDefault="00FC75F4" w:rsidP="00961AB1">
            <w:pPr>
              <w:rPr>
                <w:rFonts w:ascii="Arial" w:hAnsi="Arial" w:cs="Arial"/>
                <w:sz w:val="24"/>
                <w:szCs w:val="24"/>
              </w:rPr>
            </w:pPr>
            <w:r w:rsidRPr="003F2BA7">
              <w:rPr>
                <w:rFonts w:ascii="Arial" w:hAnsi="Arial" w:cs="Arial"/>
                <w:b/>
                <w:bCs/>
                <w:sz w:val="24"/>
                <w:szCs w:val="24"/>
              </w:rPr>
              <w:t>Způsobilý od</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F9FB02" w14:textId="4FCFA34D" w:rsidR="00FC75F4" w:rsidRPr="003F2BA7" w:rsidRDefault="0085788E" w:rsidP="00961AB1">
            <w:pPr>
              <w:rPr>
                <w:rFonts w:ascii="Arial" w:hAnsi="Arial" w:cs="Arial"/>
                <w:sz w:val="24"/>
                <w:szCs w:val="24"/>
              </w:rPr>
            </w:pPr>
            <w:r w:rsidRPr="003F2BA7">
              <w:rPr>
                <w:rFonts w:ascii="Arial" w:hAnsi="Arial" w:cs="Arial"/>
                <w:sz w:val="24"/>
                <w:szCs w:val="24"/>
              </w:rPr>
              <w:t>1.</w:t>
            </w:r>
            <w:r w:rsidR="009E0F0C" w:rsidRPr="003F2BA7">
              <w:rPr>
                <w:rFonts w:ascii="Arial" w:hAnsi="Arial" w:cs="Arial"/>
                <w:sz w:val="24"/>
                <w:szCs w:val="24"/>
              </w:rPr>
              <w:t xml:space="preserve"> </w:t>
            </w:r>
            <w:r w:rsidRPr="003F2BA7">
              <w:rPr>
                <w:rFonts w:ascii="Arial" w:hAnsi="Arial" w:cs="Arial"/>
                <w:sz w:val="24"/>
                <w:szCs w:val="24"/>
              </w:rPr>
              <w:t>1. 2021</w:t>
            </w:r>
          </w:p>
        </w:tc>
      </w:tr>
      <w:tr w:rsidR="00FC75F4" w:rsidRPr="003F2BA7" w14:paraId="7F6F60EC"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2E393" w14:textId="77777777" w:rsidR="00FC75F4" w:rsidRPr="003F2BA7" w:rsidRDefault="00FC75F4" w:rsidP="00961AB1">
            <w:pPr>
              <w:rPr>
                <w:rFonts w:ascii="Arial" w:hAnsi="Arial" w:cs="Arial"/>
                <w:sz w:val="24"/>
                <w:szCs w:val="24"/>
              </w:rPr>
            </w:pPr>
            <w:r w:rsidRPr="003F2BA7">
              <w:rPr>
                <w:rFonts w:ascii="Arial" w:hAnsi="Arial" w:cs="Arial"/>
                <w:b/>
                <w:bCs/>
                <w:sz w:val="24"/>
                <w:szCs w:val="24"/>
              </w:rPr>
              <w:t>Způsobilý do</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16368" w14:textId="206E89BE" w:rsidR="00FC75F4" w:rsidRPr="003F2BA7" w:rsidRDefault="0085788E" w:rsidP="00961AB1">
            <w:pPr>
              <w:rPr>
                <w:rFonts w:ascii="Arial" w:hAnsi="Arial" w:cs="Arial"/>
                <w:sz w:val="24"/>
                <w:szCs w:val="24"/>
              </w:rPr>
            </w:pPr>
            <w:r w:rsidRPr="003F2BA7">
              <w:rPr>
                <w:rFonts w:ascii="Arial" w:hAnsi="Arial" w:cs="Arial"/>
                <w:sz w:val="24"/>
                <w:szCs w:val="24"/>
              </w:rPr>
              <w:t>31.</w:t>
            </w:r>
            <w:r w:rsidR="005B35CA" w:rsidRPr="003F2BA7">
              <w:rPr>
                <w:rFonts w:ascii="Arial" w:hAnsi="Arial" w:cs="Arial"/>
                <w:sz w:val="24"/>
                <w:szCs w:val="24"/>
              </w:rPr>
              <w:t xml:space="preserve"> </w:t>
            </w:r>
            <w:r w:rsidRPr="003F2BA7">
              <w:rPr>
                <w:rFonts w:ascii="Arial" w:hAnsi="Arial" w:cs="Arial"/>
                <w:sz w:val="24"/>
                <w:szCs w:val="24"/>
              </w:rPr>
              <w:t>12.</w:t>
            </w:r>
            <w:r w:rsidR="005B35CA" w:rsidRPr="003F2BA7">
              <w:rPr>
                <w:rFonts w:ascii="Arial" w:hAnsi="Arial" w:cs="Arial"/>
                <w:sz w:val="24"/>
                <w:szCs w:val="24"/>
              </w:rPr>
              <w:t xml:space="preserve"> </w:t>
            </w:r>
            <w:r w:rsidRPr="003F2BA7">
              <w:rPr>
                <w:rFonts w:ascii="Arial" w:hAnsi="Arial" w:cs="Arial"/>
                <w:sz w:val="24"/>
                <w:szCs w:val="24"/>
              </w:rPr>
              <w:t>2029</w:t>
            </w:r>
          </w:p>
        </w:tc>
      </w:tr>
      <w:tr w:rsidR="00FC75F4" w:rsidRPr="003F2BA7" w14:paraId="69F1651C"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E63D43" w14:textId="77777777" w:rsidR="00FC75F4" w:rsidRPr="003F2BA7" w:rsidRDefault="00FC75F4" w:rsidP="00961AB1">
            <w:pPr>
              <w:rPr>
                <w:rFonts w:ascii="Arial" w:hAnsi="Arial" w:cs="Arial"/>
                <w:sz w:val="24"/>
                <w:szCs w:val="24"/>
              </w:rPr>
            </w:pPr>
            <w:r w:rsidRPr="003F2BA7">
              <w:rPr>
                <w:rFonts w:ascii="Arial" w:hAnsi="Arial" w:cs="Arial"/>
                <w:b/>
                <w:bCs/>
                <w:sz w:val="24"/>
                <w:szCs w:val="24"/>
              </w:rPr>
              <w:t>Číslo rozhodnutí Komise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9132D" w14:textId="77777777" w:rsidR="00FC75F4" w:rsidRPr="003F2BA7" w:rsidRDefault="00FC75F4" w:rsidP="00961AB1">
            <w:pPr>
              <w:rPr>
                <w:rFonts w:ascii="Arial" w:hAnsi="Arial" w:cs="Arial"/>
                <w:sz w:val="24"/>
                <w:szCs w:val="24"/>
              </w:rPr>
            </w:pPr>
            <w:r w:rsidRPr="003F2BA7">
              <w:rPr>
                <w:rFonts w:ascii="Arial" w:hAnsi="Arial" w:cs="Arial"/>
                <w:i/>
                <w:iCs/>
                <w:sz w:val="24"/>
                <w:szCs w:val="24"/>
              </w:rPr>
              <w:t xml:space="preserve"> </w:t>
            </w:r>
          </w:p>
        </w:tc>
      </w:tr>
      <w:tr w:rsidR="00FC75F4" w:rsidRPr="003F2BA7" w14:paraId="2C15310D"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0D31D" w14:textId="77777777" w:rsidR="00FC75F4" w:rsidRPr="003F2BA7" w:rsidRDefault="00FC75F4" w:rsidP="00961AB1">
            <w:pPr>
              <w:rPr>
                <w:rFonts w:ascii="Arial" w:hAnsi="Arial" w:cs="Arial"/>
                <w:sz w:val="24"/>
                <w:szCs w:val="24"/>
              </w:rPr>
            </w:pPr>
            <w:r w:rsidRPr="003F2BA7">
              <w:rPr>
                <w:rFonts w:ascii="Arial" w:hAnsi="Arial" w:cs="Arial"/>
                <w:b/>
                <w:bCs/>
                <w:sz w:val="24"/>
                <w:szCs w:val="24"/>
              </w:rPr>
              <w:t>Datum rozhodnutí Komise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6FE79C" w14:textId="77777777" w:rsidR="00FC75F4" w:rsidRPr="003F2BA7" w:rsidRDefault="00FC75F4" w:rsidP="00961AB1">
            <w:pPr>
              <w:rPr>
                <w:rFonts w:ascii="Arial" w:hAnsi="Arial" w:cs="Arial"/>
                <w:sz w:val="24"/>
                <w:szCs w:val="24"/>
              </w:rPr>
            </w:pPr>
            <w:r w:rsidRPr="003F2BA7">
              <w:rPr>
                <w:rFonts w:ascii="Arial" w:hAnsi="Arial" w:cs="Arial"/>
                <w:i/>
                <w:iCs/>
                <w:sz w:val="24"/>
                <w:szCs w:val="24"/>
              </w:rPr>
              <w:t xml:space="preserve"> </w:t>
            </w:r>
          </w:p>
        </w:tc>
      </w:tr>
      <w:tr w:rsidR="00FC75F4" w:rsidRPr="003F2BA7" w14:paraId="42C68E63"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79058" w14:textId="3618F00A" w:rsidR="00FC75F4" w:rsidRPr="003F2BA7" w:rsidRDefault="00FC75F4" w:rsidP="00961AB1">
            <w:pPr>
              <w:rPr>
                <w:rFonts w:ascii="Arial" w:hAnsi="Arial" w:cs="Arial"/>
                <w:sz w:val="24"/>
                <w:szCs w:val="24"/>
              </w:rPr>
            </w:pPr>
            <w:r w:rsidRPr="003F2BA7">
              <w:rPr>
                <w:rFonts w:ascii="Arial" w:hAnsi="Arial" w:cs="Arial"/>
                <w:b/>
                <w:bCs/>
                <w:sz w:val="24"/>
                <w:szCs w:val="24"/>
              </w:rPr>
              <w:t>Č</w:t>
            </w:r>
            <w:r w:rsidR="00EE50EC" w:rsidRPr="003F2BA7">
              <w:rPr>
                <w:rFonts w:ascii="Arial" w:hAnsi="Arial" w:cs="Arial"/>
                <w:b/>
                <w:bCs/>
                <w:sz w:val="24"/>
                <w:szCs w:val="24"/>
              </w:rPr>
              <w:t>íslo</w:t>
            </w:r>
            <w:r w:rsidRPr="003F2BA7">
              <w:rPr>
                <w:rFonts w:ascii="Arial" w:hAnsi="Arial" w:cs="Arial"/>
                <w:b/>
                <w:bCs/>
                <w:sz w:val="24"/>
                <w:szCs w:val="24"/>
              </w:rPr>
              <w:t xml:space="preserve"> rozhodnutí členského státu, kterým se mění program</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396AE4" w14:textId="77777777" w:rsidR="00FC75F4" w:rsidRPr="003F2BA7" w:rsidRDefault="00FC75F4" w:rsidP="00961AB1">
            <w:pPr>
              <w:rPr>
                <w:rFonts w:ascii="Arial" w:hAnsi="Arial" w:cs="Arial"/>
                <w:sz w:val="24"/>
                <w:szCs w:val="24"/>
              </w:rPr>
            </w:pPr>
            <w:r w:rsidRPr="003F2BA7">
              <w:rPr>
                <w:rFonts w:ascii="Arial" w:hAnsi="Arial" w:cs="Arial"/>
                <w:i/>
                <w:iCs/>
                <w:sz w:val="24"/>
                <w:szCs w:val="24"/>
              </w:rPr>
              <w:t xml:space="preserve"> </w:t>
            </w:r>
          </w:p>
        </w:tc>
      </w:tr>
      <w:tr w:rsidR="00FC75F4" w:rsidRPr="003F2BA7" w14:paraId="70758D9B"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51329F" w14:textId="77777777" w:rsidR="00FC75F4" w:rsidRPr="003F2BA7" w:rsidRDefault="00FC75F4" w:rsidP="00961AB1">
            <w:pPr>
              <w:rPr>
                <w:rFonts w:ascii="Arial" w:hAnsi="Arial" w:cs="Arial"/>
                <w:sz w:val="24"/>
                <w:szCs w:val="24"/>
              </w:rPr>
            </w:pPr>
            <w:r w:rsidRPr="003F2BA7">
              <w:rPr>
                <w:rFonts w:ascii="Arial" w:hAnsi="Arial" w:cs="Arial"/>
                <w:b/>
                <w:bCs/>
                <w:sz w:val="24"/>
                <w:szCs w:val="24"/>
              </w:rPr>
              <w:t>Datum vstupu v platnost rozhodnutí členského státu, kterým se mění program</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0FE29F" w14:textId="77777777" w:rsidR="00FC75F4" w:rsidRPr="003F2BA7" w:rsidRDefault="00FC75F4" w:rsidP="00961AB1">
            <w:pPr>
              <w:rPr>
                <w:rFonts w:ascii="Arial" w:hAnsi="Arial" w:cs="Arial"/>
                <w:sz w:val="24"/>
                <w:szCs w:val="24"/>
              </w:rPr>
            </w:pPr>
            <w:r w:rsidRPr="003F2BA7">
              <w:rPr>
                <w:rFonts w:ascii="Arial" w:hAnsi="Arial" w:cs="Arial"/>
                <w:i/>
                <w:iCs/>
                <w:sz w:val="24"/>
                <w:szCs w:val="24"/>
              </w:rPr>
              <w:t xml:space="preserve"> </w:t>
            </w:r>
          </w:p>
        </w:tc>
      </w:tr>
      <w:tr w:rsidR="00FC75F4" w:rsidRPr="003F2BA7" w14:paraId="4F9DF4AB"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654B7" w14:textId="77777777" w:rsidR="00FC75F4" w:rsidRPr="003F2BA7" w:rsidRDefault="00FC75F4" w:rsidP="00961AB1">
            <w:pPr>
              <w:rPr>
                <w:rFonts w:ascii="Arial" w:hAnsi="Arial" w:cs="Arial"/>
                <w:sz w:val="24"/>
                <w:szCs w:val="24"/>
              </w:rPr>
            </w:pPr>
            <w:r w:rsidRPr="003F2BA7">
              <w:rPr>
                <w:rFonts w:ascii="Arial" w:hAnsi="Arial" w:cs="Arial"/>
                <w:b/>
                <w:bCs/>
                <w:sz w:val="24"/>
                <w:szCs w:val="24"/>
              </w:rPr>
              <w:t>Nepodstatný převod (čl. 19 odst. 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ACCF6B" w14:textId="77777777" w:rsidR="00FC75F4" w:rsidRPr="003F2BA7" w:rsidRDefault="00FC75F4" w:rsidP="00961AB1">
            <w:pPr>
              <w:rPr>
                <w:rFonts w:ascii="Arial" w:hAnsi="Arial" w:cs="Arial"/>
                <w:sz w:val="24"/>
                <w:szCs w:val="24"/>
              </w:rPr>
            </w:pPr>
            <w:r w:rsidRPr="003F2BA7">
              <w:rPr>
                <w:rFonts w:ascii="Arial" w:hAnsi="Arial" w:cs="Arial"/>
                <w:sz w:val="24"/>
                <w:szCs w:val="24"/>
              </w:rPr>
              <w:t>Ano/Ne</w:t>
            </w:r>
          </w:p>
        </w:tc>
      </w:tr>
      <w:tr w:rsidR="00FC75F4" w:rsidRPr="003F2BA7" w14:paraId="23C5AEBD"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011D2" w14:textId="7CE76209" w:rsidR="00FC75F4" w:rsidRPr="003F2BA7" w:rsidRDefault="00FC75F4" w:rsidP="00497395">
            <w:pPr>
              <w:rPr>
                <w:rFonts w:ascii="Arial" w:hAnsi="Arial" w:cs="Arial"/>
                <w:sz w:val="24"/>
                <w:szCs w:val="24"/>
              </w:rPr>
            </w:pPr>
            <w:r w:rsidRPr="003F2BA7">
              <w:rPr>
                <w:rFonts w:ascii="Arial" w:hAnsi="Arial" w:cs="Arial"/>
                <w:b/>
                <w:bCs/>
                <w:sz w:val="24"/>
                <w:szCs w:val="24"/>
              </w:rPr>
              <w:t>Regiony NUTS, na něž se program vztahuje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1A5300" w14:textId="29757EFA" w:rsidR="00872424" w:rsidRPr="003F2BA7" w:rsidRDefault="00872424" w:rsidP="00872424">
            <w:pPr>
              <w:rPr>
                <w:rFonts w:ascii="Arial" w:hAnsi="Arial" w:cs="Arial"/>
                <w:sz w:val="24"/>
                <w:szCs w:val="24"/>
              </w:rPr>
            </w:pPr>
            <w:r w:rsidRPr="003F2BA7">
              <w:rPr>
                <w:rFonts w:ascii="Arial" w:hAnsi="Arial" w:cs="Arial"/>
                <w:sz w:val="24"/>
                <w:szCs w:val="24"/>
              </w:rPr>
              <w:t>CZ0 - ČESKÁ REPUBLIKA</w:t>
            </w:r>
            <w:r w:rsidR="00D91666" w:rsidRPr="003F2BA7">
              <w:rPr>
                <w:rStyle w:val="Znakapoznpodarou"/>
                <w:rFonts w:ascii="Arial" w:hAnsi="Arial" w:cs="Arial"/>
                <w:sz w:val="24"/>
                <w:szCs w:val="24"/>
              </w:rPr>
              <w:footnoteReference w:id="2"/>
            </w:r>
          </w:p>
          <w:p w14:paraId="63F7ECB2" w14:textId="77777777" w:rsidR="00872424" w:rsidRPr="003F2BA7" w:rsidRDefault="00872424" w:rsidP="00872424">
            <w:pPr>
              <w:rPr>
                <w:rFonts w:ascii="Arial" w:hAnsi="Arial" w:cs="Arial"/>
                <w:sz w:val="24"/>
                <w:szCs w:val="24"/>
              </w:rPr>
            </w:pPr>
            <w:r w:rsidRPr="003F2BA7">
              <w:rPr>
                <w:rFonts w:ascii="Arial" w:hAnsi="Arial" w:cs="Arial"/>
                <w:sz w:val="24"/>
                <w:szCs w:val="24"/>
              </w:rPr>
              <w:t>CZ02 - Střední Čechy</w:t>
            </w:r>
          </w:p>
          <w:p w14:paraId="39404234" w14:textId="77777777" w:rsidR="00872424" w:rsidRPr="003F2BA7" w:rsidRDefault="00872424" w:rsidP="00872424">
            <w:pPr>
              <w:rPr>
                <w:rFonts w:ascii="Arial" w:hAnsi="Arial" w:cs="Arial"/>
                <w:sz w:val="24"/>
                <w:szCs w:val="24"/>
              </w:rPr>
            </w:pPr>
            <w:r w:rsidRPr="003F2BA7">
              <w:rPr>
                <w:rFonts w:ascii="Arial" w:hAnsi="Arial" w:cs="Arial"/>
                <w:sz w:val="24"/>
                <w:szCs w:val="24"/>
              </w:rPr>
              <w:t>CZ03 - Jihozápad</w:t>
            </w:r>
          </w:p>
          <w:p w14:paraId="7138A10D" w14:textId="77777777" w:rsidR="00872424" w:rsidRPr="003F2BA7" w:rsidRDefault="00872424" w:rsidP="00872424">
            <w:pPr>
              <w:rPr>
                <w:rFonts w:ascii="Arial" w:hAnsi="Arial" w:cs="Arial"/>
                <w:sz w:val="24"/>
                <w:szCs w:val="24"/>
              </w:rPr>
            </w:pPr>
            <w:r w:rsidRPr="003F2BA7">
              <w:rPr>
                <w:rFonts w:ascii="Arial" w:hAnsi="Arial" w:cs="Arial"/>
                <w:sz w:val="24"/>
                <w:szCs w:val="24"/>
              </w:rPr>
              <w:t>CZ04 - Severozápad</w:t>
            </w:r>
          </w:p>
          <w:p w14:paraId="24875999" w14:textId="77777777" w:rsidR="00872424" w:rsidRPr="003F2BA7" w:rsidRDefault="00872424" w:rsidP="00872424">
            <w:pPr>
              <w:rPr>
                <w:rFonts w:ascii="Arial" w:hAnsi="Arial" w:cs="Arial"/>
                <w:sz w:val="24"/>
                <w:szCs w:val="24"/>
              </w:rPr>
            </w:pPr>
            <w:r w:rsidRPr="003F2BA7">
              <w:rPr>
                <w:rFonts w:ascii="Arial" w:hAnsi="Arial" w:cs="Arial"/>
                <w:sz w:val="24"/>
                <w:szCs w:val="24"/>
              </w:rPr>
              <w:t>CZ05 - Severovýchod</w:t>
            </w:r>
          </w:p>
          <w:p w14:paraId="77850F61" w14:textId="77777777" w:rsidR="00872424" w:rsidRPr="003F2BA7" w:rsidRDefault="00872424" w:rsidP="00872424">
            <w:pPr>
              <w:rPr>
                <w:rFonts w:ascii="Arial" w:hAnsi="Arial" w:cs="Arial"/>
                <w:sz w:val="24"/>
                <w:szCs w:val="24"/>
              </w:rPr>
            </w:pPr>
            <w:r w:rsidRPr="003F2BA7">
              <w:rPr>
                <w:rFonts w:ascii="Arial" w:hAnsi="Arial" w:cs="Arial"/>
                <w:sz w:val="24"/>
                <w:szCs w:val="24"/>
              </w:rPr>
              <w:t>CZ06 - Jihovýchod</w:t>
            </w:r>
          </w:p>
          <w:p w14:paraId="46AC0369" w14:textId="77777777" w:rsidR="00872424" w:rsidRPr="003F2BA7" w:rsidRDefault="00872424" w:rsidP="00872424">
            <w:pPr>
              <w:rPr>
                <w:rFonts w:ascii="Arial" w:hAnsi="Arial" w:cs="Arial"/>
                <w:sz w:val="24"/>
                <w:szCs w:val="24"/>
              </w:rPr>
            </w:pPr>
            <w:r w:rsidRPr="003F2BA7">
              <w:rPr>
                <w:rFonts w:ascii="Arial" w:hAnsi="Arial" w:cs="Arial"/>
                <w:sz w:val="24"/>
                <w:szCs w:val="24"/>
              </w:rPr>
              <w:t>CZ07 - Střední Morava</w:t>
            </w:r>
          </w:p>
          <w:p w14:paraId="58788CFD" w14:textId="500BA0B2" w:rsidR="00FC75F4" w:rsidRPr="003F2BA7" w:rsidRDefault="00872424" w:rsidP="00872424">
            <w:pPr>
              <w:rPr>
                <w:rFonts w:ascii="Arial" w:hAnsi="Arial" w:cs="Arial"/>
                <w:sz w:val="24"/>
                <w:szCs w:val="24"/>
              </w:rPr>
            </w:pPr>
            <w:r w:rsidRPr="003F2BA7">
              <w:rPr>
                <w:rFonts w:ascii="Arial" w:hAnsi="Arial" w:cs="Arial"/>
                <w:sz w:val="24"/>
                <w:szCs w:val="24"/>
              </w:rPr>
              <w:t xml:space="preserve">CZ08 - </w:t>
            </w:r>
            <w:proofErr w:type="spellStart"/>
            <w:r w:rsidRPr="003F2BA7">
              <w:rPr>
                <w:rFonts w:ascii="Arial" w:hAnsi="Arial" w:cs="Arial"/>
                <w:sz w:val="24"/>
                <w:szCs w:val="24"/>
              </w:rPr>
              <w:t>Moravskoslezsko</w:t>
            </w:r>
            <w:proofErr w:type="spellEnd"/>
          </w:p>
        </w:tc>
      </w:tr>
      <w:tr w:rsidR="007775ED" w:rsidRPr="003F2BA7" w14:paraId="2CB602FB" w14:textId="77777777" w:rsidTr="00B72F20">
        <w:tc>
          <w:tcPr>
            <w:tcW w:w="4536" w:type="dxa"/>
            <w:vMerge w:val="restart"/>
            <w:tcBorders>
              <w:top w:val="single" w:sz="4" w:space="0" w:color="000000" w:themeColor="text1"/>
              <w:left w:val="single" w:sz="4" w:space="0" w:color="000000" w:themeColor="text1"/>
              <w:right w:val="single" w:sz="4" w:space="0" w:color="000000" w:themeColor="text1"/>
            </w:tcBorders>
            <w:hideMark/>
          </w:tcPr>
          <w:p w14:paraId="71CD408E" w14:textId="77777777" w:rsidR="007775ED" w:rsidRPr="003F2BA7" w:rsidRDefault="007775ED" w:rsidP="007775ED">
            <w:pPr>
              <w:rPr>
                <w:rFonts w:ascii="Arial" w:hAnsi="Arial" w:cs="Arial"/>
                <w:sz w:val="24"/>
                <w:szCs w:val="24"/>
              </w:rPr>
            </w:pPr>
            <w:r w:rsidRPr="003F2BA7">
              <w:rPr>
                <w:rFonts w:ascii="Arial" w:hAnsi="Arial" w:cs="Arial"/>
                <w:b/>
                <w:bCs/>
                <w:sz w:val="24"/>
                <w:szCs w:val="24"/>
              </w:rPr>
              <w:t>Dotčený fond</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3274C1" w14:textId="785C941D" w:rsidR="007775ED" w:rsidRPr="003F2BA7" w:rsidRDefault="007775ED" w:rsidP="007775ED">
            <w:pPr>
              <w:rPr>
                <w:rFonts w:ascii="Arial" w:hAnsi="Arial" w:cs="Arial"/>
                <w:sz w:val="24"/>
                <w:szCs w:val="24"/>
              </w:rPr>
            </w:pPr>
            <w:r w:rsidRPr="003F2BA7">
              <w:rPr>
                <w:rFonts w:ascii="Arial" w:hAnsi="Arial" w:cs="Arial"/>
                <w:noProof/>
                <w:sz w:val="24"/>
                <w:szCs w:val="24"/>
              </w:rPr>
              <w:fldChar w:fldCharType="begin">
                <w:ffData>
                  <w:name w:val="Check1"/>
                  <w:enabled/>
                  <w:calcOnExit w:val="0"/>
                  <w:checkBox>
                    <w:sizeAuto/>
                    <w:default w:val="1"/>
                  </w:checkBox>
                </w:ffData>
              </w:fldChar>
            </w:r>
            <w:bookmarkStart w:id="8" w:name="Check1"/>
            <w:r w:rsidRPr="003F2BA7">
              <w:rPr>
                <w:rFonts w:ascii="Arial" w:hAnsi="Arial" w:cs="Arial"/>
                <w:noProof/>
                <w:sz w:val="24"/>
                <w:szCs w:val="24"/>
              </w:rPr>
              <w:instrText xml:space="preserve"> FORMCHECKBOX </w:instrText>
            </w:r>
            <w:r w:rsidR="000E14A8">
              <w:rPr>
                <w:rFonts w:ascii="Arial" w:hAnsi="Arial" w:cs="Arial"/>
                <w:noProof/>
                <w:sz w:val="24"/>
                <w:szCs w:val="24"/>
              </w:rPr>
            </w:r>
            <w:r w:rsidR="000E14A8">
              <w:rPr>
                <w:rFonts w:ascii="Arial" w:hAnsi="Arial" w:cs="Arial"/>
                <w:noProof/>
                <w:sz w:val="24"/>
                <w:szCs w:val="24"/>
              </w:rPr>
              <w:fldChar w:fldCharType="separate"/>
            </w:r>
            <w:r w:rsidRPr="003F2BA7">
              <w:rPr>
                <w:rFonts w:ascii="Arial" w:hAnsi="Arial" w:cs="Arial"/>
                <w:noProof/>
                <w:sz w:val="24"/>
                <w:szCs w:val="24"/>
              </w:rPr>
              <w:fldChar w:fldCharType="end"/>
            </w:r>
            <w:bookmarkEnd w:id="8"/>
            <w:r w:rsidRPr="003F2BA7">
              <w:rPr>
                <w:rFonts w:ascii="Arial" w:hAnsi="Arial" w:cs="Arial"/>
                <w:noProof/>
                <w:sz w:val="24"/>
                <w:szCs w:val="24"/>
              </w:rPr>
              <w:t xml:space="preserve"> EFRR</w:t>
            </w:r>
          </w:p>
        </w:tc>
      </w:tr>
      <w:tr w:rsidR="007775ED" w:rsidRPr="003F2BA7" w14:paraId="025AB0B6" w14:textId="77777777" w:rsidTr="00B72F20">
        <w:tc>
          <w:tcPr>
            <w:tcW w:w="4536" w:type="dxa"/>
            <w:vMerge/>
            <w:tcBorders>
              <w:left w:val="single" w:sz="4" w:space="0" w:color="000000" w:themeColor="text1"/>
              <w:right w:val="single" w:sz="4" w:space="0" w:color="000000" w:themeColor="text1"/>
            </w:tcBorders>
          </w:tcPr>
          <w:p w14:paraId="48908538" w14:textId="77777777" w:rsidR="007775ED" w:rsidRPr="003F2BA7"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3A12A" w14:textId="649447B1" w:rsidR="007775ED" w:rsidRPr="003F2BA7" w:rsidRDefault="007775ED" w:rsidP="007775ED">
            <w:pPr>
              <w:rPr>
                <w:rFonts w:ascii="Arial" w:hAnsi="Arial" w:cs="Arial"/>
                <w:noProof/>
                <w:sz w:val="24"/>
                <w:szCs w:val="24"/>
              </w:rPr>
            </w:pPr>
            <w:r w:rsidRPr="003F2BA7">
              <w:rPr>
                <w:rFonts w:ascii="Arial" w:hAnsi="Arial" w:cs="Arial"/>
                <w:noProof/>
                <w:sz w:val="24"/>
                <w:szCs w:val="24"/>
              </w:rPr>
              <w:fldChar w:fldCharType="begin">
                <w:ffData>
                  <w:name w:val="Check1"/>
                  <w:enabled/>
                  <w:calcOnExit w:val="0"/>
                  <w:checkBox>
                    <w:sizeAuto/>
                    <w:default w:val="0"/>
                  </w:checkBox>
                </w:ffData>
              </w:fldChar>
            </w:r>
            <w:r w:rsidRPr="003F2BA7">
              <w:rPr>
                <w:rFonts w:ascii="Arial" w:hAnsi="Arial" w:cs="Arial"/>
                <w:noProof/>
                <w:sz w:val="24"/>
                <w:szCs w:val="24"/>
              </w:rPr>
              <w:instrText xml:space="preserve"> FORMCHECKBOX </w:instrText>
            </w:r>
            <w:r w:rsidR="000E14A8">
              <w:rPr>
                <w:rFonts w:ascii="Arial" w:hAnsi="Arial" w:cs="Arial"/>
                <w:noProof/>
                <w:sz w:val="24"/>
                <w:szCs w:val="24"/>
              </w:rPr>
            </w:r>
            <w:r w:rsidR="000E14A8">
              <w:rPr>
                <w:rFonts w:ascii="Arial" w:hAnsi="Arial" w:cs="Arial"/>
                <w:noProof/>
                <w:sz w:val="24"/>
                <w:szCs w:val="24"/>
              </w:rPr>
              <w:fldChar w:fldCharType="separate"/>
            </w:r>
            <w:r w:rsidRPr="003F2BA7">
              <w:rPr>
                <w:rFonts w:ascii="Arial" w:hAnsi="Arial" w:cs="Arial"/>
                <w:noProof/>
                <w:sz w:val="24"/>
                <w:szCs w:val="24"/>
              </w:rPr>
              <w:fldChar w:fldCharType="end"/>
            </w:r>
            <w:r w:rsidRPr="003F2BA7">
              <w:rPr>
                <w:rFonts w:ascii="Arial" w:hAnsi="Arial" w:cs="Arial"/>
                <w:noProof/>
                <w:sz w:val="24"/>
                <w:szCs w:val="24"/>
              </w:rPr>
              <w:t xml:space="preserve"> Fond soudržnosti</w:t>
            </w:r>
          </w:p>
        </w:tc>
      </w:tr>
      <w:tr w:rsidR="007775ED" w:rsidRPr="003F2BA7" w14:paraId="76C98F11" w14:textId="77777777" w:rsidTr="00B72F20">
        <w:tc>
          <w:tcPr>
            <w:tcW w:w="4536" w:type="dxa"/>
            <w:vMerge/>
            <w:tcBorders>
              <w:left w:val="single" w:sz="4" w:space="0" w:color="000000" w:themeColor="text1"/>
              <w:right w:val="single" w:sz="4" w:space="0" w:color="000000" w:themeColor="text1"/>
            </w:tcBorders>
          </w:tcPr>
          <w:p w14:paraId="41BCB9A3" w14:textId="77777777" w:rsidR="007775ED" w:rsidRPr="003F2BA7"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A6DF9" w14:textId="39FE7057" w:rsidR="007775ED" w:rsidRPr="003F2BA7" w:rsidRDefault="007775ED" w:rsidP="007775ED">
            <w:pPr>
              <w:rPr>
                <w:rFonts w:ascii="Arial" w:hAnsi="Arial" w:cs="Arial"/>
                <w:noProof/>
                <w:sz w:val="24"/>
                <w:szCs w:val="24"/>
              </w:rPr>
            </w:pPr>
            <w:r w:rsidRPr="003F2BA7">
              <w:rPr>
                <w:rFonts w:ascii="Arial" w:hAnsi="Arial" w:cs="Arial"/>
                <w:noProof/>
                <w:sz w:val="24"/>
                <w:szCs w:val="24"/>
              </w:rPr>
              <w:fldChar w:fldCharType="begin">
                <w:ffData>
                  <w:name w:val="Check1"/>
                  <w:enabled/>
                  <w:calcOnExit w:val="0"/>
                  <w:checkBox>
                    <w:sizeAuto/>
                    <w:default w:val="0"/>
                  </w:checkBox>
                </w:ffData>
              </w:fldChar>
            </w:r>
            <w:r w:rsidRPr="003F2BA7">
              <w:rPr>
                <w:rFonts w:ascii="Arial" w:hAnsi="Arial" w:cs="Arial"/>
                <w:noProof/>
                <w:sz w:val="24"/>
                <w:szCs w:val="24"/>
              </w:rPr>
              <w:instrText xml:space="preserve"> FORMCHECKBOX </w:instrText>
            </w:r>
            <w:r w:rsidR="000E14A8">
              <w:rPr>
                <w:rFonts w:ascii="Arial" w:hAnsi="Arial" w:cs="Arial"/>
                <w:noProof/>
                <w:sz w:val="24"/>
                <w:szCs w:val="24"/>
              </w:rPr>
            </w:r>
            <w:r w:rsidR="000E14A8">
              <w:rPr>
                <w:rFonts w:ascii="Arial" w:hAnsi="Arial" w:cs="Arial"/>
                <w:noProof/>
                <w:sz w:val="24"/>
                <w:szCs w:val="24"/>
              </w:rPr>
              <w:fldChar w:fldCharType="separate"/>
            </w:r>
            <w:r w:rsidRPr="003F2BA7">
              <w:rPr>
                <w:rFonts w:ascii="Arial" w:hAnsi="Arial" w:cs="Arial"/>
                <w:noProof/>
                <w:sz w:val="24"/>
                <w:szCs w:val="24"/>
              </w:rPr>
              <w:fldChar w:fldCharType="end"/>
            </w:r>
            <w:r w:rsidRPr="003F2BA7">
              <w:rPr>
                <w:rFonts w:ascii="Arial" w:hAnsi="Arial" w:cs="Arial"/>
                <w:noProof/>
                <w:sz w:val="24"/>
                <w:szCs w:val="24"/>
              </w:rPr>
              <w:t xml:space="preserve"> ESF+</w:t>
            </w:r>
          </w:p>
        </w:tc>
      </w:tr>
      <w:tr w:rsidR="007775ED" w:rsidRPr="003F2BA7" w14:paraId="1E740D3B" w14:textId="77777777" w:rsidTr="00B72F20">
        <w:tc>
          <w:tcPr>
            <w:tcW w:w="4536" w:type="dxa"/>
            <w:vMerge/>
            <w:tcBorders>
              <w:left w:val="single" w:sz="4" w:space="0" w:color="000000" w:themeColor="text1"/>
              <w:right w:val="single" w:sz="4" w:space="0" w:color="000000" w:themeColor="text1"/>
            </w:tcBorders>
          </w:tcPr>
          <w:p w14:paraId="0F4BC875" w14:textId="77777777" w:rsidR="007775ED" w:rsidRPr="003F2BA7"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5DFB5" w14:textId="0A631F29" w:rsidR="007775ED" w:rsidRPr="003F2BA7" w:rsidRDefault="007775ED" w:rsidP="007775ED">
            <w:pPr>
              <w:rPr>
                <w:rFonts w:ascii="Arial" w:hAnsi="Arial" w:cs="Arial"/>
                <w:noProof/>
                <w:sz w:val="24"/>
                <w:szCs w:val="24"/>
              </w:rPr>
            </w:pPr>
            <w:r w:rsidRPr="003F2BA7">
              <w:rPr>
                <w:rFonts w:ascii="Arial" w:hAnsi="Arial" w:cs="Arial"/>
                <w:b/>
                <w:noProof/>
                <w:sz w:val="24"/>
                <w:szCs w:val="24"/>
              </w:rPr>
              <w:fldChar w:fldCharType="begin">
                <w:ffData>
                  <w:name w:val="Check1"/>
                  <w:enabled/>
                  <w:calcOnExit w:val="0"/>
                  <w:checkBox>
                    <w:sizeAuto/>
                    <w:default w:val="0"/>
                  </w:checkBox>
                </w:ffData>
              </w:fldChar>
            </w:r>
            <w:r w:rsidRPr="003F2BA7">
              <w:rPr>
                <w:rFonts w:ascii="Arial" w:hAnsi="Arial" w:cs="Arial"/>
                <w:b/>
                <w:noProof/>
                <w:sz w:val="24"/>
                <w:szCs w:val="24"/>
              </w:rPr>
              <w:instrText xml:space="preserve"> FORMCHECKBOX </w:instrText>
            </w:r>
            <w:r w:rsidR="000E14A8">
              <w:rPr>
                <w:rFonts w:ascii="Arial" w:hAnsi="Arial" w:cs="Arial"/>
                <w:b/>
                <w:noProof/>
                <w:sz w:val="24"/>
                <w:szCs w:val="24"/>
              </w:rPr>
            </w:r>
            <w:r w:rsidR="000E14A8">
              <w:rPr>
                <w:rFonts w:ascii="Arial" w:hAnsi="Arial" w:cs="Arial"/>
                <w:b/>
                <w:noProof/>
                <w:sz w:val="24"/>
                <w:szCs w:val="24"/>
              </w:rPr>
              <w:fldChar w:fldCharType="separate"/>
            </w:r>
            <w:r w:rsidRPr="003F2BA7">
              <w:rPr>
                <w:rFonts w:ascii="Arial" w:hAnsi="Arial" w:cs="Arial"/>
                <w:b/>
                <w:noProof/>
                <w:sz w:val="24"/>
                <w:szCs w:val="24"/>
              </w:rPr>
              <w:fldChar w:fldCharType="end"/>
            </w:r>
            <w:r w:rsidRPr="003F2BA7">
              <w:rPr>
                <w:rFonts w:ascii="Arial" w:hAnsi="Arial" w:cs="Arial"/>
                <w:b/>
                <w:noProof/>
                <w:sz w:val="24"/>
                <w:szCs w:val="24"/>
              </w:rPr>
              <w:t xml:space="preserve"> </w:t>
            </w:r>
            <w:r w:rsidRPr="003F2BA7">
              <w:rPr>
                <w:rFonts w:ascii="Arial" w:hAnsi="Arial" w:cs="Arial"/>
                <w:noProof/>
                <w:sz w:val="24"/>
                <w:szCs w:val="24"/>
              </w:rPr>
              <w:t>FST</w:t>
            </w:r>
          </w:p>
        </w:tc>
      </w:tr>
      <w:tr w:rsidR="007775ED" w:rsidRPr="003F2BA7" w14:paraId="55E5A929" w14:textId="77777777" w:rsidTr="007775ED">
        <w:tc>
          <w:tcPr>
            <w:tcW w:w="4536" w:type="dxa"/>
            <w:vMerge/>
            <w:tcBorders>
              <w:left w:val="single" w:sz="4" w:space="0" w:color="000000" w:themeColor="text1"/>
              <w:right w:val="single" w:sz="4" w:space="0" w:color="000000" w:themeColor="text1"/>
            </w:tcBorders>
          </w:tcPr>
          <w:p w14:paraId="062172DD" w14:textId="77777777" w:rsidR="007775ED" w:rsidRPr="003F2BA7"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032B2" w14:textId="414784BB" w:rsidR="007775ED" w:rsidRPr="003F2BA7" w:rsidRDefault="007775ED" w:rsidP="007775ED">
            <w:pPr>
              <w:rPr>
                <w:rFonts w:ascii="Arial" w:hAnsi="Arial" w:cs="Arial"/>
                <w:b/>
                <w:noProof/>
                <w:sz w:val="24"/>
                <w:szCs w:val="24"/>
              </w:rPr>
            </w:pPr>
            <w:r w:rsidRPr="003F2BA7">
              <w:rPr>
                <w:rFonts w:ascii="Arial" w:hAnsi="Arial" w:cs="Arial"/>
                <w:noProof/>
                <w:sz w:val="24"/>
                <w:szCs w:val="24"/>
              </w:rPr>
              <w:fldChar w:fldCharType="begin">
                <w:ffData>
                  <w:name w:val="Check1"/>
                  <w:enabled/>
                  <w:calcOnExit w:val="0"/>
                  <w:checkBox>
                    <w:sizeAuto/>
                    <w:default w:val="0"/>
                  </w:checkBox>
                </w:ffData>
              </w:fldChar>
            </w:r>
            <w:r w:rsidRPr="003F2BA7">
              <w:rPr>
                <w:rFonts w:ascii="Arial" w:hAnsi="Arial" w:cs="Arial"/>
                <w:noProof/>
                <w:sz w:val="24"/>
                <w:szCs w:val="24"/>
              </w:rPr>
              <w:instrText xml:space="preserve"> FORMCHECKBOX </w:instrText>
            </w:r>
            <w:r w:rsidR="000E14A8">
              <w:rPr>
                <w:rFonts w:ascii="Arial" w:hAnsi="Arial" w:cs="Arial"/>
                <w:noProof/>
                <w:sz w:val="24"/>
                <w:szCs w:val="24"/>
              </w:rPr>
            </w:r>
            <w:r w:rsidR="000E14A8">
              <w:rPr>
                <w:rFonts w:ascii="Arial" w:hAnsi="Arial" w:cs="Arial"/>
                <w:noProof/>
                <w:sz w:val="24"/>
                <w:szCs w:val="24"/>
              </w:rPr>
              <w:fldChar w:fldCharType="separate"/>
            </w:r>
            <w:r w:rsidRPr="003F2BA7">
              <w:rPr>
                <w:rFonts w:ascii="Arial" w:hAnsi="Arial" w:cs="Arial"/>
                <w:noProof/>
                <w:sz w:val="24"/>
                <w:szCs w:val="24"/>
              </w:rPr>
              <w:fldChar w:fldCharType="end"/>
            </w:r>
            <w:r w:rsidRPr="003F2BA7">
              <w:rPr>
                <w:rFonts w:ascii="Arial" w:hAnsi="Arial" w:cs="Arial"/>
                <w:noProof/>
                <w:sz w:val="24"/>
                <w:szCs w:val="24"/>
              </w:rPr>
              <w:t xml:space="preserve"> ENRAF</w:t>
            </w:r>
          </w:p>
        </w:tc>
      </w:tr>
      <w:tr w:rsidR="007775ED" w:rsidRPr="003F2BA7" w14:paraId="2D89FB24" w14:textId="77777777" w:rsidTr="00B72F20">
        <w:tc>
          <w:tcPr>
            <w:tcW w:w="4536" w:type="dxa"/>
            <w:tcBorders>
              <w:left w:val="single" w:sz="4" w:space="0" w:color="000000" w:themeColor="text1"/>
              <w:bottom w:val="single" w:sz="4" w:space="0" w:color="000000" w:themeColor="text1"/>
              <w:right w:val="single" w:sz="4" w:space="0" w:color="000000" w:themeColor="text1"/>
            </w:tcBorders>
          </w:tcPr>
          <w:p w14:paraId="6CCFF5E2" w14:textId="33759D79" w:rsidR="007775ED" w:rsidRPr="003F2BA7" w:rsidRDefault="007775ED" w:rsidP="007775ED">
            <w:pPr>
              <w:rPr>
                <w:rFonts w:ascii="Arial" w:hAnsi="Arial" w:cs="Arial"/>
                <w:b/>
                <w:bCs/>
                <w:sz w:val="24"/>
                <w:szCs w:val="24"/>
              </w:rPr>
            </w:pPr>
            <w:r w:rsidRPr="003F2BA7">
              <w:rPr>
                <w:rFonts w:ascii="Arial" w:hAnsi="Arial" w:cs="Arial"/>
                <w:b/>
                <w:bCs/>
                <w:sz w:val="24"/>
                <w:szCs w:val="24"/>
              </w:rPr>
              <w:t>Program</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8BFFD" w14:textId="65152F16" w:rsidR="007775ED" w:rsidRPr="003F2BA7" w:rsidRDefault="007775ED" w:rsidP="007775ED">
            <w:pPr>
              <w:rPr>
                <w:rFonts w:ascii="Arial" w:hAnsi="Arial" w:cs="Arial"/>
                <w:noProof/>
                <w:sz w:val="24"/>
                <w:szCs w:val="24"/>
              </w:rPr>
            </w:pPr>
            <w:r w:rsidRPr="003F2BA7">
              <w:rPr>
                <w:rFonts w:ascii="Arial" w:hAnsi="Arial" w:cs="Arial"/>
                <w:noProof/>
                <w:sz w:val="24"/>
                <w:szCs w:val="24"/>
              </w:rPr>
              <w:fldChar w:fldCharType="begin">
                <w:ffData>
                  <w:name w:val="Check1"/>
                  <w:enabled/>
                  <w:calcOnExit w:val="0"/>
                  <w:checkBox>
                    <w:sizeAuto/>
                    <w:default w:val="0"/>
                  </w:checkBox>
                </w:ffData>
              </w:fldChar>
            </w:r>
            <w:r w:rsidRPr="003F2BA7">
              <w:rPr>
                <w:rFonts w:ascii="Arial" w:hAnsi="Arial" w:cs="Arial"/>
                <w:noProof/>
                <w:sz w:val="24"/>
                <w:szCs w:val="24"/>
              </w:rPr>
              <w:instrText xml:space="preserve"> FORMCHECKBOX </w:instrText>
            </w:r>
            <w:r w:rsidR="000E14A8">
              <w:rPr>
                <w:rFonts w:ascii="Arial" w:hAnsi="Arial" w:cs="Arial"/>
                <w:noProof/>
                <w:sz w:val="24"/>
                <w:szCs w:val="24"/>
              </w:rPr>
            </w:r>
            <w:r w:rsidR="000E14A8">
              <w:rPr>
                <w:rFonts w:ascii="Arial" w:hAnsi="Arial" w:cs="Arial"/>
                <w:noProof/>
                <w:sz w:val="24"/>
                <w:szCs w:val="24"/>
              </w:rPr>
              <w:fldChar w:fldCharType="separate"/>
            </w:r>
            <w:r w:rsidRPr="003F2BA7">
              <w:rPr>
                <w:rFonts w:ascii="Arial" w:hAnsi="Arial" w:cs="Arial"/>
                <w:noProof/>
                <w:sz w:val="24"/>
                <w:szCs w:val="24"/>
              </w:rPr>
              <w:fldChar w:fldCharType="end"/>
            </w:r>
            <w:r w:rsidRPr="003F2BA7">
              <w:rPr>
                <w:rFonts w:ascii="Arial" w:hAnsi="Arial" w:cs="Arial"/>
                <w:noProof/>
                <w:sz w:val="24"/>
                <w:szCs w:val="24"/>
              </w:rPr>
              <w:t xml:space="preserve"> </w:t>
            </w:r>
            <w:r w:rsidR="001E2706" w:rsidRPr="003F2BA7">
              <w:rPr>
                <w:rFonts w:ascii="Arial" w:hAnsi="Arial" w:cs="Arial"/>
                <w:noProof/>
                <w:sz w:val="24"/>
                <w:szCs w:val="24"/>
              </w:rPr>
              <w:t xml:space="preserve">zahrnující </w:t>
            </w:r>
            <w:r w:rsidR="00145339" w:rsidRPr="003F2BA7">
              <w:rPr>
                <w:rFonts w:ascii="Arial" w:hAnsi="Arial" w:cs="Arial"/>
                <w:iCs/>
                <w:sz w:val="24"/>
                <w:szCs w:val="24"/>
              </w:rPr>
              <w:t>cíl Investice pro zaměstnanost a růst</w:t>
            </w:r>
            <w:r w:rsidRPr="003F2BA7">
              <w:rPr>
                <w:rFonts w:ascii="Arial" w:hAnsi="Arial" w:cs="Arial"/>
                <w:noProof/>
                <w:sz w:val="24"/>
                <w:szCs w:val="24"/>
              </w:rPr>
              <w:t xml:space="preserve"> </w:t>
            </w:r>
            <w:r w:rsidR="005F5F88" w:rsidRPr="003F2BA7">
              <w:rPr>
                <w:rFonts w:ascii="Arial" w:hAnsi="Arial" w:cs="Arial"/>
                <w:noProof/>
                <w:sz w:val="24"/>
                <w:szCs w:val="24"/>
              </w:rPr>
              <w:t>pouze pro nejvzdálenější regiony</w:t>
            </w:r>
          </w:p>
        </w:tc>
      </w:tr>
    </w:tbl>
    <w:p w14:paraId="1052784C" w14:textId="77777777" w:rsidR="00D21059" w:rsidRPr="003F2BA7" w:rsidRDefault="00D21059" w:rsidP="00961AB1">
      <w:pPr>
        <w:pStyle w:val="Standardntext"/>
        <w:rPr>
          <w:rFonts w:ascii="Arial" w:hAnsi="Arial" w:cs="Arial"/>
          <w:b/>
          <w:sz w:val="36"/>
          <w:szCs w:val="36"/>
        </w:rPr>
      </w:pPr>
    </w:p>
    <w:p w14:paraId="46DDC663" w14:textId="54A8DB59" w:rsidR="00D21059" w:rsidRPr="003F2BA7" w:rsidRDefault="00D21059" w:rsidP="00961AB1">
      <w:pPr>
        <w:pStyle w:val="Standardntext"/>
        <w:rPr>
          <w:rFonts w:ascii="Arial" w:hAnsi="Arial" w:cs="Arial"/>
          <w:b/>
          <w:sz w:val="36"/>
          <w:szCs w:val="36"/>
        </w:rPr>
      </w:pPr>
    </w:p>
    <w:p w14:paraId="6CF3C5FD" w14:textId="77777777" w:rsidR="003F48ED" w:rsidRPr="003F2BA7" w:rsidRDefault="003F48ED" w:rsidP="00961AB1">
      <w:pPr>
        <w:pStyle w:val="Standardntext"/>
        <w:rPr>
          <w:rFonts w:ascii="Arial" w:hAnsi="Arial" w:cs="Arial"/>
          <w:b/>
          <w:sz w:val="36"/>
          <w:szCs w:val="36"/>
        </w:rPr>
      </w:pPr>
    </w:p>
    <w:p w14:paraId="2CB19C63" w14:textId="3BB9626D" w:rsidR="00FC75F4" w:rsidRPr="003F2BA7" w:rsidRDefault="00B923FB" w:rsidP="00CC08B1">
      <w:pPr>
        <w:pStyle w:val="Standardntext"/>
        <w:spacing w:after="240"/>
        <w:rPr>
          <w:rFonts w:ascii="Arial" w:hAnsi="Arial" w:cs="Arial"/>
          <w:b/>
          <w:bCs/>
          <w:sz w:val="36"/>
          <w:szCs w:val="36"/>
        </w:rPr>
      </w:pPr>
      <w:r w:rsidRPr="003F2BA7">
        <w:rPr>
          <w:rFonts w:ascii="Arial" w:hAnsi="Arial" w:cs="Arial"/>
          <w:b/>
          <w:sz w:val="36"/>
          <w:szCs w:val="36"/>
        </w:rPr>
        <w:lastRenderedPageBreak/>
        <w:t>1</w:t>
      </w:r>
      <w:r w:rsidR="008D12FB" w:rsidRPr="003F2BA7">
        <w:rPr>
          <w:rFonts w:ascii="Arial" w:hAnsi="Arial" w:cs="Arial"/>
          <w:b/>
          <w:sz w:val="36"/>
          <w:szCs w:val="36"/>
        </w:rPr>
        <w:t>.</w:t>
      </w:r>
      <w:r w:rsidRPr="003F2BA7">
        <w:rPr>
          <w:rFonts w:ascii="Arial" w:hAnsi="Arial" w:cs="Arial"/>
          <w:b/>
          <w:sz w:val="36"/>
          <w:szCs w:val="36"/>
        </w:rPr>
        <w:t xml:space="preserve"> </w:t>
      </w:r>
      <w:r w:rsidR="00FC75F4" w:rsidRPr="003F2BA7">
        <w:rPr>
          <w:rFonts w:ascii="Arial" w:hAnsi="Arial" w:cs="Arial"/>
          <w:b/>
          <w:bCs/>
          <w:sz w:val="36"/>
          <w:szCs w:val="36"/>
        </w:rPr>
        <w:t xml:space="preserve">Strategie programu: hlavní problémy související s rozvojem a politické reakce </w:t>
      </w:r>
    </w:p>
    <w:tbl>
      <w:tblPr>
        <w:tblStyle w:val="Mkatabulky"/>
        <w:tblW w:w="9072" w:type="dxa"/>
        <w:tblLayout w:type="fixed"/>
        <w:tblLook w:val="04A0" w:firstRow="1" w:lastRow="0" w:firstColumn="1" w:lastColumn="0" w:noHBand="0" w:noVBand="1"/>
      </w:tblPr>
      <w:tblGrid>
        <w:gridCol w:w="9072"/>
      </w:tblGrid>
      <w:tr w:rsidR="00FC75F4" w:rsidRPr="003F2BA7" w14:paraId="1D2BCA03" w14:textId="77777777" w:rsidTr="008F31EC">
        <w:tc>
          <w:tcPr>
            <w:tcW w:w="9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DBD55" w14:textId="5ACE807A" w:rsidR="002223A1" w:rsidRPr="003F2BA7" w:rsidDel="00DB1528" w:rsidRDefault="009431A7" w:rsidP="00167DA5">
            <w:pPr>
              <w:spacing w:after="120" w:line="264" w:lineRule="auto"/>
              <w:jc w:val="both"/>
              <w:rPr>
                <w:del w:id="9" w:author="Juráš Pavel" w:date="2021-06-02T11:41:00Z"/>
                <w:rFonts w:ascii="Arial" w:hAnsi="Arial" w:cs="Arial"/>
              </w:rPr>
            </w:pPr>
            <w:del w:id="10" w:author="Juráš Pavel" w:date="2021-06-02T11:41:00Z">
              <w:r w:rsidRPr="003F2BA7" w:rsidDel="00DB1528">
                <w:rPr>
                  <w:rFonts w:ascii="Arial" w:hAnsi="Arial" w:cs="Arial"/>
                </w:rPr>
                <w:delText xml:space="preserve">Výkonnost české ekonomiky, vyjádřená objemem vytvořeného </w:delText>
              </w:r>
              <w:r w:rsidR="00A0157C" w:rsidRPr="003F2BA7" w:rsidDel="00DB1528">
                <w:rPr>
                  <w:rFonts w:ascii="Arial" w:hAnsi="Arial" w:cs="Arial"/>
                </w:rPr>
                <w:delText>HDP</w:delText>
              </w:r>
              <w:r w:rsidRPr="003F2BA7" w:rsidDel="00DB1528">
                <w:rPr>
                  <w:rFonts w:ascii="Arial" w:hAnsi="Arial" w:cs="Arial"/>
                </w:rPr>
                <w:delText xml:space="preserve"> v paritě kupní síly na obyvatele, dosáhla v roce 201</w:delText>
              </w:r>
              <w:r w:rsidR="0018455A" w:rsidRPr="003F2BA7" w:rsidDel="00DB1528">
                <w:rPr>
                  <w:rFonts w:ascii="Arial" w:hAnsi="Arial" w:cs="Arial"/>
                </w:rPr>
                <w:delText>9</w:delText>
              </w:r>
              <w:r w:rsidRPr="003F2BA7" w:rsidDel="00DB1528">
                <w:rPr>
                  <w:rFonts w:ascii="Arial" w:hAnsi="Arial" w:cs="Arial"/>
                </w:rPr>
                <w:delText xml:space="preserve"> cca 9</w:delText>
              </w:r>
              <w:r w:rsidR="000438C3" w:rsidRPr="003F2BA7" w:rsidDel="00DB1528">
                <w:rPr>
                  <w:rFonts w:ascii="Arial" w:hAnsi="Arial" w:cs="Arial"/>
                </w:rPr>
                <w:delText>3</w:delText>
              </w:r>
              <w:r w:rsidRPr="003F2BA7" w:rsidDel="00DB1528">
                <w:rPr>
                  <w:rFonts w:ascii="Arial" w:hAnsi="Arial" w:cs="Arial"/>
                </w:rPr>
                <w:delText xml:space="preserve"> % průměru</w:delText>
              </w:r>
              <w:r w:rsidR="00A85D66" w:rsidRPr="003F2BA7" w:rsidDel="00DB1528">
                <w:rPr>
                  <w:rFonts w:ascii="Arial" w:hAnsi="Arial" w:cs="Arial"/>
                </w:rPr>
                <w:delText xml:space="preserve"> EU27</w:delText>
              </w:r>
              <w:r w:rsidR="00A85D66" w:rsidRPr="003F2BA7" w:rsidDel="00DB1528">
                <w:rPr>
                  <w:rStyle w:val="Znakapoznpodarou"/>
                  <w:rFonts w:ascii="Arial" w:hAnsi="Arial" w:cs="Arial"/>
                </w:rPr>
                <w:footnoteReference w:id="3"/>
              </w:r>
              <w:r w:rsidRPr="003F2BA7" w:rsidDel="00DB1528">
                <w:rPr>
                  <w:rFonts w:ascii="Arial" w:hAnsi="Arial" w:cs="Arial"/>
                </w:rPr>
                <w:delText xml:space="preserve">, a to i v důsledku dostupnosti investiční podpory s využitím finančních prostředků </w:delText>
              </w:r>
              <w:r w:rsidR="00A0157C" w:rsidRPr="003F2BA7" w:rsidDel="00DB1528">
                <w:rPr>
                  <w:rFonts w:ascii="Arial" w:hAnsi="Arial" w:cs="Arial"/>
                </w:rPr>
                <w:delText>z</w:delText>
              </w:r>
              <w:r w:rsidR="006B5FE5" w:rsidRPr="003F2BA7" w:rsidDel="00DB1528">
                <w:rPr>
                  <w:rFonts w:ascii="Arial" w:hAnsi="Arial" w:cs="Arial"/>
                </w:rPr>
                <w:delText> </w:delText>
              </w:r>
              <w:r w:rsidR="00F86DA9" w:rsidRPr="003F2BA7" w:rsidDel="00DB1528">
                <w:rPr>
                  <w:rFonts w:ascii="Arial" w:hAnsi="Arial" w:cs="Arial"/>
                </w:rPr>
                <w:delText>fondů</w:delText>
              </w:r>
              <w:r w:rsidR="006B5FE5" w:rsidRPr="003F2BA7" w:rsidDel="00DB1528">
                <w:rPr>
                  <w:rFonts w:ascii="Arial" w:hAnsi="Arial" w:cs="Arial"/>
                </w:rPr>
                <w:delText xml:space="preserve"> EU</w:delText>
              </w:r>
              <w:r w:rsidRPr="003F2BA7" w:rsidDel="00DB1528">
                <w:rPr>
                  <w:rFonts w:ascii="Arial" w:hAnsi="Arial" w:cs="Arial"/>
                </w:rPr>
                <w:delText>.</w:delText>
              </w:r>
              <w:r w:rsidR="00326F29" w:rsidRPr="003F2BA7" w:rsidDel="00DB1528">
                <w:rPr>
                  <w:rStyle w:val="Znakapoznpodarou"/>
                  <w:rFonts w:ascii="Arial" w:hAnsi="Arial" w:cs="Arial"/>
                </w:rPr>
                <w:footnoteReference w:id="4"/>
              </w:r>
              <w:r w:rsidRPr="003F2BA7" w:rsidDel="00DB1528">
                <w:rPr>
                  <w:rFonts w:ascii="Arial" w:hAnsi="Arial" w:cs="Arial"/>
                </w:rPr>
                <w:delText xml:space="preserve"> </w:delText>
              </w:r>
            </w:del>
          </w:p>
          <w:p w14:paraId="65344ED6" w14:textId="5F479EE1" w:rsidR="009431A7" w:rsidRPr="003F2BA7" w:rsidRDefault="002223A1" w:rsidP="00167DA5">
            <w:pPr>
              <w:spacing w:after="120" w:line="264" w:lineRule="auto"/>
              <w:jc w:val="both"/>
              <w:rPr>
                <w:rFonts w:ascii="Arial" w:hAnsi="Arial" w:cs="Arial"/>
                <w:color w:val="000000" w:themeColor="text1"/>
              </w:rPr>
            </w:pPr>
            <w:del w:id="15" w:author="Juráš Pavel" w:date="2021-06-03T09:16:00Z">
              <w:r w:rsidRPr="003F2BA7" w:rsidDel="00DD39D6">
                <w:rPr>
                  <w:rFonts w:ascii="Arial" w:hAnsi="Arial" w:cs="Arial"/>
                </w:rPr>
                <w:delText>Samotný v</w:delText>
              </w:r>
            </w:del>
            <w:ins w:id="16" w:author="Juráš Pavel" w:date="2021-06-03T09:16:00Z">
              <w:r w:rsidR="00DD39D6">
                <w:rPr>
                  <w:rFonts w:ascii="Arial" w:hAnsi="Arial" w:cs="Arial"/>
                </w:rPr>
                <w:t>V</w:t>
              </w:r>
            </w:ins>
            <w:r w:rsidR="00A0157C" w:rsidRPr="003F2BA7">
              <w:rPr>
                <w:rFonts w:ascii="Arial" w:hAnsi="Arial" w:cs="Arial"/>
              </w:rPr>
              <w:t xml:space="preserve">ývoj české ekonomiky po finanční </w:t>
            </w:r>
            <w:r w:rsidR="009818C6" w:rsidRPr="003F2BA7">
              <w:rPr>
                <w:rFonts w:ascii="Arial" w:hAnsi="Arial" w:cs="Arial"/>
              </w:rPr>
              <w:t>a hospodářské krizi z přelomu první dekády 21. století</w:t>
            </w:r>
            <w:r w:rsidR="00A0157C" w:rsidRPr="003F2BA7">
              <w:rPr>
                <w:rFonts w:ascii="Arial" w:hAnsi="Arial" w:cs="Arial"/>
              </w:rPr>
              <w:t xml:space="preserve"> </w:t>
            </w:r>
            <w:del w:id="17" w:author="Juráš Pavel" w:date="2021-06-02T11:41:00Z">
              <w:r w:rsidR="00410805" w:rsidRPr="003F2BA7" w:rsidDel="00DB1528">
                <w:rPr>
                  <w:rFonts w:ascii="Arial" w:hAnsi="Arial" w:cs="Arial"/>
                </w:rPr>
                <w:delText xml:space="preserve">však </w:delText>
              </w:r>
            </w:del>
            <w:r w:rsidR="00A0157C" w:rsidRPr="003F2BA7">
              <w:rPr>
                <w:rFonts w:ascii="Arial" w:hAnsi="Arial" w:cs="Arial"/>
              </w:rPr>
              <w:t xml:space="preserve">zřetelně poukázal na strukturální problémy zabraňující </w:t>
            </w:r>
            <w:r w:rsidRPr="003F2BA7">
              <w:rPr>
                <w:rFonts w:ascii="Arial" w:hAnsi="Arial" w:cs="Arial"/>
              </w:rPr>
              <w:t xml:space="preserve">ještě </w:t>
            </w:r>
            <w:r w:rsidR="00A0157C" w:rsidRPr="003F2BA7">
              <w:rPr>
                <w:rFonts w:ascii="Arial" w:hAnsi="Arial" w:cs="Arial"/>
              </w:rPr>
              <w:t>rychlejší konvergenci k v</w:t>
            </w:r>
            <w:r w:rsidR="00323EAC" w:rsidRPr="003F2BA7">
              <w:rPr>
                <w:rFonts w:ascii="Arial" w:hAnsi="Arial" w:cs="Arial"/>
              </w:rPr>
              <w:t>yspělejším státům původní EU15, přičemž se jedná z</w:t>
            </w:r>
            <w:r w:rsidR="00A0157C" w:rsidRPr="003F2BA7">
              <w:rPr>
                <w:rFonts w:ascii="Arial" w:hAnsi="Arial" w:cs="Arial"/>
              </w:rPr>
              <w:t xml:space="preserve">ejména o vysokou závislost na zahraničních investorech. Ačkoliv měl příliv </w:t>
            </w:r>
            <w:r w:rsidR="00167E92" w:rsidRPr="003F2BA7">
              <w:rPr>
                <w:rFonts w:ascii="Arial" w:hAnsi="Arial" w:cs="Arial"/>
              </w:rPr>
              <w:t>přímých zahraničních investic</w:t>
            </w:r>
            <w:r w:rsidR="00A0157C" w:rsidRPr="003F2BA7">
              <w:rPr>
                <w:rFonts w:ascii="Arial" w:hAnsi="Arial" w:cs="Arial"/>
              </w:rPr>
              <w:t xml:space="preserve"> pozitivní finanční i nefi</w:t>
            </w:r>
            <w:r w:rsidR="004679B9" w:rsidRPr="003F2BA7">
              <w:rPr>
                <w:rFonts w:ascii="Arial" w:hAnsi="Arial" w:cs="Arial"/>
              </w:rPr>
              <w:t xml:space="preserve">nanční dopady na české podniky, jsou zřejmé i </w:t>
            </w:r>
            <w:r w:rsidRPr="003F2BA7">
              <w:rPr>
                <w:rFonts w:ascii="Arial" w:hAnsi="Arial" w:cs="Arial"/>
              </w:rPr>
              <w:t>některé potenciálně negativní</w:t>
            </w:r>
            <w:r w:rsidR="00A0157C" w:rsidRPr="003F2BA7">
              <w:rPr>
                <w:rFonts w:ascii="Arial" w:hAnsi="Arial" w:cs="Arial"/>
              </w:rPr>
              <w:t xml:space="preserve"> dopady, </w:t>
            </w:r>
            <w:r w:rsidR="004679B9" w:rsidRPr="003F2BA7">
              <w:rPr>
                <w:rFonts w:ascii="Arial" w:hAnsi="Arial" w:cs="Arial"/>
              </w:rPr>
              <w:t xml:space="preserve">mezi které lze zařadit </w:t>
            </w:r>
            <w:r w:rsidR="00531AA1" w:rsidRPr="003F2BA7">
              <w:rPr>
                <w:rFonts w:ascii="Arial" w:hAnsi="Arial" w:cs="Arial"/>
              </w:rPr>
              <w:t xml:space="preserve">např. </w:t>
            </w:r>
            <w:r w:rsidR="00A0157C" w:rsidRPr="003F2BA7">
              <w:rPr>
                <w:rFonts w:ascii="Arial" w:hAnsi="Arial" w:cs="Arial"/>
              </w:rPr>
              <w:t xml:space="preserve">nedostatečnou tvorbu domácího kapitálu, která neumožňuje výraznější posun domácích firem v </w:t>
            </w:r>
            <w:r w:rsidR="009818C6" w:rsidRPr="003F2BA7">
              <w:rPr>
                <w:rFonts w:ascii="Arial" w:hAnsi="Arial" w:cs="Arial"/>
              </w:rPr>
              <w:t xml:space="preserve">globálních </w:t>
            </w:r>
            <w:r w:rsidR="004679B9" w:rsidRPr="003F2BA7">
              <w:rPr>
                <w:rFonts w:ascii="Arial" w:hAnsi="Arial" w:cs="Arial"/>
              </w:rPr>
              <w:t xml:space="preserve">hodnotových řetězcích. </w:t>
            </w:r>
            <w:r w:rsidR="00A0157C" w:rsidRPr="003F2BA7">
              <w:rPr>
                <w:rFonts w:ascii="Arial" w:hAnsi="Arial" w:cs="Arial"/>
              </w:rPr>
              <w:t xml:space="preserve">Ve struktuře české ekonomiky </w:t>
            </w:r>
            <w:r w:rsidR="0006267F" w:rsidRPr="003F2BA7">
              <w:rPr>
                <w:rFonts w:ascii="Arial" w:hAnsi="Arial" w:cs="Arial"/>
              </w:rPr>
              <w:t xml:space="preserve">stále </w:t>
            </w:r>
            <w:r w:rsidR="00A0157C" w:rsidRPr="003F2BA7">
              <w:rPr>
                <w:rFonts w:ascii="Arial" w:hAnsi="Arial" w:cs="Arial"/>
              </w:rPr>
              <w:t xml:space="preserve">převládají firmy, které jsou </w:t>
            </w:r>
            <w:r w:rsidR="009442AD" w:rsidRPr="003F2BA7">
              <w:rPr>
                <w:rFonts w:ascii="Arial" w:hAnsi="Arial" w:cs="Arial"/>
              </w:rPr>
              <w:t>v pozici dodavatelů nižších řádů</w:t>
            </w:r>
            <w:r w:rsidR="00A0157C" w:rsidRPr="003F2BA7">
              <w:rPr>
                <w:rFonts w:ascii="Arial" w:hAnsi="Arial" w:cs="Arial"/>
              </w:rPr>
              <w:t xml:space="preserve">, což může </w:t>
            </w:r>
            <w:r w:rsidR="00664E7A" w:rsidRPr="003F2BA7">
              <w:rPr>
                <w:rFonts w:ascii="Arial" w:hAnsi="Arial" w:cs="Arial"/>
              </w:rPr>
              <w:t>z dlouhodobého hlediska</w:t>
            </w:r>
            <w:r w:rsidR="00A0157C" w:rsidRPr="003F2BA7">
              <w:rPr>
                <w:rFonts w:ascii="Arial" w:hAnsi="Arial" w:cs="Arial"/>
              </w:rPr>
              <w:t xml:space="preserve"> znamenat hrozbu pro konkurenceschopnost ekonomiky. Typická je pozice i větších firem obvykle na nižších stupních hodnotových řetězců, s čímž je spojená stále významná závislost na cenové konkurenceschopnosti. </w:t>
            </w:r>
            <w:r w:rsidR="009818C6" w:rsidRPr="003F2BA7">
              <w:rPr>
                <w:rFonts w:ascii="Arial" w:hAnsi="Arial" w:cs="Arial"/>
              </w:rPr>
              <w:t>Tento</w:t>
            </w:r>
            <w:r w:rsidR="00E57EFE" w:rsidRPr="003F2BA7">
              <w:rPr>
                <w:rFonts w:ascii="Arial" w:hAnsi="Arial" w:cs="Arial"/>
              </w:rPr>
              <w:t xml:space="preserve"> </w:t>
            </w:r>
            <w:r w:rsidR="00410805" w:rsidRPr="003F2BA7">
              <w:rPr>
                <w:rFonts w:ascii="Arial" w:hAnsi="Arial" w:cs="Arial"/>
              </w:rPr>
              <w:t>model hospodářské konkurenceschopnosti založen</w:t>
            </w:r>
            <w:r w:rsidR="009818C6" w:rsidRPr="003F2BA7">
              <w:rPr>
                <w:rFonts w:ascii="Arial" w:hAnsi="Arial" w:cs="Arial"/>
              </w:rPr>
              <w:t>é</w:t>
            </w:r>
            <w:r w:rsidR="00410805" w:rsidRPr="003F2BA7">
              <w:rPr>
                <w:rFonts w:ascii="Arial" w:hAnsi="Arial" w:cs="Arial"/>
              </w:rPr>
              <w:t xml:space="preserve"> na nákladovém diferenciálu (primárně nízkých mzdách)</w:t>
            </w:r>
            <w:r w:rsidR="0021698A" w:rsidRPr="003F2BA7">
              <w:rPr>
                <w:rFonts w:ascii="Arial" w:hAnsi="Arial" w:cs="Arial"/>
              </w:rPr>
              <w:t xml:space="preserve"> </w:t>
            </w:r>
            <w:r w:rsidR="009818C6" w:rsidRPr="003F2BA7">
              <w:rPr>
                <w:rFonts w:ascii="Arial" w:hAnsi="Arial" w:cs="Arial"/>
              </w:rPr>
              <w:t xml:space="preserve">je však s ohledem na neustále se stupňující tlak odběratelů na cenu dodávaných komponentů a reálnou hrozbu nahrazení firem z ČR levnějšími producenty z jiných zemí neudržitelný. </w:t>
            </w:r>
            <w:r w:rsidRPr="003F2BA7">
              <w:rPr>
                <w:rFonts w:ascii="Arial" w:hAnsi="Arial" w:cs="Arial"/>
              </w:rPr>
              <w:t>Uvedený</w:t>
            </w:r>
            <w:r w:rsidR="004679B9" w:rsidRPr="003F2BA7">
              <w:rPr>
                <w:rFonts w:ascii="Arial" w:hAnsi="Arial" w:cs="Arial"/>
              </w:rPr>
              <w:t xml:space="preserve"> základní strukturální problém společně s nižší efektivitou práce, resp. situací na trhu práce či administrativní zátěž</w:t>
            </w:r>
            <w:r w:rsidRPr="003F2BA7">
              <w:rPr>
                <w:rFonts w:ascii="Arial" w:hAnsi="Arial" w:cs="Arial"/>
              </w:rPr>
              <w:t>í</w:t>
            </w:r>
            <w:r w:rsidR="004679B9" w:rsidRPr="003F2BA7">
              <w:rPr>
                <w:rFonts w:ascii="Arial" w:hAnsi="Arial" w:cs="Arial"/>
              </w:rPr>
              <w:t xml:space="preserve"> pro </w:t>
            </w:r>
            <w:r w:rsidR="00E707F7" w:rsidRPr="003F2BA7">
              <w:rPr>
                <w:rFonts w:ascii="Arial" w:hAnsi="Arial" w:cs="Arial"/>
              </w:rPr>
              <w:t xml:space="preserve">podnikání a </w:t>
            </w:r>
            <w:r w:rsidR="004679B9" w:rsidRPr="003F2BA7">
              <w:rPr>
                <w:rFonts w:ascii="Arial" w:hAnsi="Arial" w:cs="Arial"/>
              </w:rPr>
              <w:t>investice</w:t>
            </w:r>
            <w:r w:rsidR="00A0157C" w:rsidRPr="003F2BA7">
              <w:rPr>
                <w:rFonts w:ascii="Arial" w:hAnsi="Arial" w:cs="Arial"/>
              </w:rPr>
              <w:t>,</w:t>
            </w:r>
            <w:r w:rsidRPr="003F2BA7">
              <w:rPr>
                <w:rFonts w:ascii="Arial" w:hAnsi="Arial" w:cs="Arial"/>
              </w:rPr>
              <w:t xml:space="preserve"> doplněné </w:t>
            </w:r>
            <w:r w:rsidR="00A0157C" w:rsidRPr="003F2BA7">
              <w:rPr>
                <w:rFonts w:ascii="Arial" w:hAnsi="Arial" w:cs="Arial"/>
              </w:rPr>
              <w:t>nedostačenými investicemi</w:t>
            </w:r>
            <w:r w:rsidR="00A0157C" w:rsidRPr="003F2BA7">
              <w:rPr>
                <w:rFonts w:ascii="Arial" w:hAnsi="Arial" w:cs="Arial"/>
                <w:color w:val="000000" w:themeColor="text1"/>
              </w:rPr>
              <w:t xml:space="preserve"> do inovací</w:t>
            </w:r>
            <w:r w:rsidR="006475B4" w:rsidRPr="003F2BA7">
              <w:rPr>
                <w:rFonts w:ascii="Arial" w:hAnsi="Arial" w:cs="Arial"/>
                <w:color w:val="000000" w:themeColor="text1"/>
              </w:rPr>
              <w:t xml:space="preserve">, </w:t>
            </w:r>
            <w:r w:rsidR="00A0157C" w:rsidRPr="003F2BA7">
              <w:rPr>
                <w:rFonts w:ascii="Arial" w:hAnsi="Arial" w:cs="Arial"/>
                <w:color w:val="000000" w:themeColor="text1"/>
              </w:rPr>
              <w:t>výzkumu</w:t>
            </w:r>
            <w:r w:rsidR="006475B4" w:rsidRPr="003F2BA7">
              <w:rPr>
                <w:rFonts w:ascii="Arial" w:hAnsi="Arial" w:cs="Arial"/>
                <w:color w:val="000000" w:themeColor="text1"/>
              </w:rPr>
              <w:t xml:space="preserve"> či vzdělávání</w:t>
            </w:r>
            <w:r w:rsidRPr="003F2BA7">
              <w:rPr>
                <w:rFonts w:ascii="Arial" w:hAnsi="Arial" w:cs="Arial"/>
                <w:color w:val="000000" w:themeColor="text1"/>
              </w:rPr>
              <w:t>,</w:t>
            </w:r>
            <w:r w:rsidR="00A0157C" w:rsidRPr="003F2BA7">
              <w:rPr>
                <w:rFonts w:ascii="Arial" w:hAnsi="Arial" w:cs="Arial"/>
                <w:color w:val="000000" w:themeColor="text1"/>
              </w:rPr>
              <w:t xml:space="preserve"> zabraňují rychlejšímu přesunu k vyspělé znalostní ekonomice a tím i ke konvergenci k ekonomicky vyspělejším členským státům EU.</w:t>
            </w:r>
          </w:p>
          <w:p w14:paraId="0C03B5B4" w14:textId="33A5B3C1" w:rsidR="00963123" w:rsidRPr="003F2BA7" w:rsidRDefault="005234A9" w:rsidP="000E14A8">
            <w:pPr>
              <w:overflowPunct/>
              <w:autoSpaceDE/>
              <w:autoSpaceDN/>
              <w:adjustRightInd/>
              <w:spacing w:after="120" w:line="264" w:lineRule="auto"/>
              <w:jc w:val="both"/>
              <w:textAlignment w:val="auto"/>
              <w:rPr>
                <w:rFonts w:ascii="Arial" w:hAnsi="Arial" w:cs="Arial"/>
              </w:rPr>
            </w:pPr>
            <w:r w:rsidRPr="003F2BA7">
              <w:rPr>
                <w:rFonts w:ascii="Arial" w:hAnsi="Arial" w:cs="Arial"/>
                <w:color w:val="000000" w:themeColor="text1"/>
                <w:shd w:val="clear" w:color="auto" w:fill="FFFFFF"/>
              </w:rPr>
              <w:t>V</w:t>
            </w:r>
            <w:r w:rsidRPr="003F2BA7">
              <w:rPr>
                <w:rFonts w:ascii="Arial" w:hAnsi="Arial" w:cs="Arial"/>
                <w:color w:val="000000" w:themeColor="text1"/>
              </w:rPr>
              <w:t> </w:t>
            </w:r>
            <w:r w:rsidR="009431A7" w:rsidRPr="003F2BA7">
              <w:rPr>
                <w:rFonts w:ascii="Arial" w:hAnsi="Arial" w:cs="Arial"/>
                <w:color w:val="000000" w:themeColor="text1"/>
              </w:rPr>
              <w:t>současn</w:t>
            </w:r>
            <w:r w:rsidR="002223A1" w:rsidRPr="003F2BA7">
              <w:rPr>
                <w:rFonts w:ascii="Arial" w:hAnsi="Arial" w:cs="Arial"/>
                <w:color w:val="000000" w:themeColor="text1"/>
              </w:rPr>
              <w:t>osti</w:t>
            </w:r>
            <w:r w:rsidRPr="003F2BA7">
              <w:rPr>
                <w:rFonts w:ascii="Arial" w:hAnsi="Arial" w:cs="Arial"/>
                <w:color w:val="000000" w:themeColor="text1"/>
              </w:rPr>
              <w:t xml:space="preserve"> po letech </w:t>
            </w:r>
            <w:r w:rsidR="00963123" w:rsidRPr="003F2BA7">
              <w:rPr>
                <w:rFonts w:ascii="Arial" w:hAnsi="Arial" w:cs="Arial"/>
                <w:color w:val="000000" w:themeColor="text1"/>
              </w:rPr>
              <w:t>stabilního</w:t>
            </w:r>
            <w:r w:rsidRPr="003F2BA7">
              <w:rPr>
                <w:rFonts w:ascii="Arial" w:hAnsi="Arial" w:cs="Arial"/>
                <w:color w:val="000000" w:themeColor="text1"/>
              </w:rPr>
              <w:t xml:space="preserve"> hospodářského růstu </w:t>
            </w:r>
            <w:r w:rsidR="00E707F7" w:rsidRPr="003F2BA7">
              <w:rPr>
                <w:rFonts w:ascii="Arial" w:hAnsi="Arial" w:cs="Arial"/>
                <w:color w:val="000000" w:themeColor="text1"/>
              </w:rPr>
              <w:t xml:space="preserve">navíc </w:t>
            </w:r>
            <w:r w:rsidR="0069771B" w:rsidRPr="003F2BA7">
              <w:rPr>
                <w:rFonts w:ascii="Arial" w:hAnsi="Arial" w:cs="Arial"/>
                <w:color w:val="000000" w:themeColor="text1"/>
              </w:rPr>
              <w:t xml:space="preserve">dochází k </w:t>
            </w:r>
            <w:r w:rsidR="00E707F7" w:rsidRPr="003F2BA7">
              <w:rPr>
                <w:rFonts w:ascii="Arial" w:hAnsi="Arial" w:cs="Arial"/>
                <w:color w:val="000000" w:themeColor="text1"/>
              </w:rPr>
              <w:t xml:space="preserve">další </w:t>
            </w:r>
            <w:r w:rsidR="00727BF6" w:rsidRPr="003F2BA7">
              <w:rPr>
                <w:rFonts w:ascii="Arial" w:hAnsi="Arial" w:cs="Arial"/>
                <w:color w:val="000000" w:themeColor="text1"/>
              </w:rPr>
              <w:t>recesi</w:t>
            </w:r>
            <w:r w:rsidR="009431A7" w:rsidRPr="003F2BA7">
              <w:rPr>
                <w:rFonts w:ascii="Arial" w:hAnsi="Arial" w:cs="Arial"/>
                <w:color w:val="000000" w:themeColor="text1"/>
              </w:rPr>
              <w:t xml:space="preserve"> unijní</w:t>
            </w:r>
            <w:r w:rsidR="00891033" w:rsidRPr="003F2BA7">
              <w:rPr>
                <w:rFonts w:ascii="Arial" w:hAnsi="Arial" w:cs="Arial"/>
                <w:color w:val="000000" w:themeColor="text1"/>
              </w:rPr>
              <w:t xml:space="preserve"> i české</w:t>
            </w:r>
            <w:r w:rsidR="009431A7" w:rsidRPr="003F2BA7">
              <w:rPr>
                <w:rFonts w:ascii="Arial" w:hAnsi="Arial" w:cs="Arial"/>
                <w:color w:val="000000" w:themeColor="text1"/>
              </w:rPr>
              <w:t xml:space="preserve"> ekonomiky,</w:t>
            </w:r>
            <w:r w:rsidR="003B7765" w:rsidRPr="003F2BA7">
              <w:rPr>
                <w:rFonts w:ascii="Arial" w:hAnsi="Arial" w:cs="Arial"/>
                <w:color w:val="000000" w:themeColor="text1"/>
              </w:rPr>
              <w:t xml:space="preserve"> a to zejména </w:t>
            </w:r>
            <w:r w:rsidR="00B87218" w:rsidRPr="003F2BA7">
              <w:rPr>
                <w:rFonts w:ascii="Arial" w:hAnsi="Arial" w:cs="Arial"/>
                <w:color w:val="000000" w:themeColor="text1"/>
              </w:rPr>
              <w:t>v důsledku</w:t>
            </w:r>
            <w:r w:rsidR="003B7765" w:rsidRPr="003F2BA7">
              <w:rPr>
                <w:rFonts w:ascii="Arial" w:hAnsi="Arial" w:cs="Arial"/>
                <w:color w:val="000000" w:themeColor="text1"/>
              </w:rPr>
              <w:t xml:space="preserve"> ekonomických dopadů opatření </w:t>
            </w:r>
            <w:r w:rsidR="00E807D7" w:rsidRPr="003F2BA7">
              <w:rPr>
                <w:rFonts w:ascii="Arial" w:hAnsi="Arial" w:cs="Arial"/>
                <w:color w:val="000000" w:themeColor="text1"/>
              </w:rPr>
              <w:t xml:space="preserve">souvisejících </w:t>
            </w:r>
            <w:r w:rsidR="003B7765" w:rsidRPr="003F2BA7">
              <w:rPr>
                <w:rFonts w:ascii="Arial" w:hAnsi="Arial" w:cs="Arial"/>
                <w:color w:val="000000" w:themeColor="text1"/>
              </w:rPr>
              <w:t>s pandemi</w:t>
            </w:r>
            <w:r w:rsidR="00E807D7" w:rsidRPr="003F2BA7">
              <w:rPr>
                <w:rFonts w:ascii="Arial" w:hAnsi="Arial" w:cs="Arial"/>
                <w:color w:val="000000" w:themeColor="text1"/>
              </w:rPr>
              <w:t>í</w:t>
            </w:r>
            <w:r w:rsidR="003B7765" w:rsidRPr="003F2BA7">
              <w:rPr>
                <w:rFonts w:ascii="Arial" w:hAnsi="Arial" w:cs="Arial"/>
                <w:color w:val="000000" w:themeColor="text1"/>
              </w:rPr>
              <w:t xml:space="preserve"> </w:t>
            </w:r>
            <w:r w:rsidR="00B87218" w:rsidRPr="003F2BA7">
              <w:rPr>
                <w:rFonts w:ascii="Arial" w:hAnsi="Arial" w:cs="Arial"/>
                <w:color w:val="000000" w:themeColor="text1"/>
              </w:rPr>
              <w:t>onemocnění</w:t>
            </w:r>
            <w:r w:rsidR="003B7765" w:rsidRPr="003F2BA7">
              <w:rPr>
                <w:rFonts w:ascii="Arial" w:hAnsi="Arial" w:cs="Arial"/>
                <w:color w:val="000000" w:themeColor="text1"/>
              </w:rPr>
              <w:t xml:space="preserve"> Covid-19.</w:t>
            </w:r>
            <w:r w:rsidR="006A5C9C" w:rsidRPr="003F2BA7">
              <w:rPr>
                <w:rFonts w:ascii="Arial" w:hAnsi="Arial" w:cs="Arial"/>
                <w:color w:val="000000" w:themeColor="text1"/>
              </w:rPr>
              <w:t xml:space="preserve"> </w:t>
            </w:r>
            <w:r w:rsidR="006A5C9C" w:rsidRPr="003F2BA7">
              <w:rPr>
                <w:rFonts w:ascii="Arial" w:hAnsi="Arial" w:cs="Arial"/>
                <w:color w:val="000000"/>
                <w:shd w:val="clear" w:color="auto" w:fill="FFFFFF"/>
              </w:rPr>
              <w:t>Výkon české ekonomiky v roce 2020 klesl nejvíce v novodobé historii, a to o 5,6 %.</w:t>
            </w:r>
            <w:r w:rsidR="006A5C9C" w:rsidRPr="003F2BA7">
              <w:rPr>
                <w:rStyle w:val="Znakapoznpodarou"/>
                <w:rFonts w:ascii="Arial" w:hAnsi="Arial" w:cs="Arial"/>
                <w:color w:val="000000"/>
                <w:shd w:val="clear" w:color="auto" w:fill="FFFFFF"/>
              </w:rPr>
              <w:footnoteReference w:id="5"/>
            </w:r>
            <w:r w:rsidR="006A5C9C" w:rsidRPr="003F2BA7">
              <w:rPr>
                <w:rFonts w:ascii="Arial" w:hAnsi="Arial" w:cs="Arial"/>
                <w:color w:val="000000"/>
                <w:shd w:val="clear" w:color="auto" w:fill="FFFFFF"/>
              </w:rPr>
              <w:t xml:space="preserve"> </w:t>
            </w:r>
            <w:r w:rsidR="003B7765" w:rsidRPr="003F2BA7">
              <w:rPr>
                <w:rFonts w:ascii="Arial" w:hAnsi="Arial" w:cs="Arial"/>
                <w:color w:val="000000" w:themeColor="text1"/>
              </w:rPr>
              <w:t xml:space="preserve">Určité náznaky zpomalení však již bylo možné </w:t>
            </w:r>
            <w:r w:rsidR="00355D1F" w:rsidRPr="003F2BA7">
              <w:rPr>
                <w:rFonts w:ascii="Arial" w:hAnsi="Arial" w:cs="Arial"/>
                <w:color w:val="000000" w:themeColor="text1"/>
              </w:rPr>
              <w:t>pozorovat</w:t>
            </w:r>
            <w:r w:rsidR="003B7765" w:rsidRPr="003F2BA7">
              <w:rPr>
                <w:rFonts w:ascii="Arial" w:hAnsi="Arial" w:cs="Arial"/>
                <w:color w:val="000000" w:themeColor="text1"/>
              </w:rPr>
              <w:t xml:space="preserve"> před </w:t>
            </w:r>
            <w:r w:rsidR="00723B8B" w:rsidRPr="003F2BA7">
              <w:rPr>
                <w:rFonts w:ascii="Arial" w:hAnsi="Arial" w:cs="Arial"/>
                <w:color w:val="000000" w:themeColor="text1"/>
              </w:rPr>
              <w:t>propuknutím pandemie.</w:t>
            </w:r>
            <w:r w:rsidR="009431A7" w:rsidRPr="003F2BA7">
              <w:rPr>
                <w:rFonts w:ascii="Arial" w:hAnsi="Arial" w:cs="Arial"/>
                <w:color w:val="000000" w:themeColor="text1"/>
              </w:rPr>
              <w:t xml:space="preserve"> </w:t>
            </w:r>
            <w:r w:rsidR="00723B8B" w:rsidRPr="003F2BA7">
              <w:rPr>
                <w:rFonts w:ascii="Arial" w:hAnsi="Arial" w:cs="Arial"/>
                <w:color w:val="000000" w:themeColor="text1"/>
              </w:rPr>
              <w:t>Výsledkem je</w:t>
            </w:r>
            <w:r w:rsidR="00891033" w:rsidRPr="003F2BA7">
              <w:rPr>
                <w:rFonts w:ascii="Arial" w:hAnsi="Arial" w:cs="Arial"/>
                <w:color w:val="000000" w:themeColor="text1"/>
              </w:rPr>
              <w:t xml:space="preserve"> m</w:t>
            </w:r>
            <w:r w:rsidR="00355D1F" w:rsidRPr="003F2BA7">
              <w:rPr>
                <w:rFonts w:ascii="Arial" w:hAnsi="Arial" w:cs="Arial"/>
                <w:color w:val="000000" w:themeColor="text1"/>
              </w:rPr>
              <w:t>j.</w:t>
            </w:r>
            <w:r w:rsidR="00891033" w:rsidRPr="003F2BA7">
              <w:rPr>
                <w:rFonts w:ascii="Arial" w:hAnsi="Arial" w:cs="Arial"/>
                <w:color w:val="000000" w:themeColor="text1"/>
              </w:rPr>
              <w:t xml:space="preserve"> i</w:t>
            </w:r>
            <w:r w:rsidR="00723B8B" w:rsidRPr="003F2BA7">
              <w:rPr>
                <w:rFonts w:ascii="Arial" w:hAnsi="Arial" w:cs="Arial"/>
                <w:color w:val="000000" w:themeColor="text1"/>
              </w:rPr>
              <w:t xml:space="preserve"> </w:t>
            </w:r>
            <w:r w:rsidR="009431A7" w:rsidRPr="003F2BA7">
              <w:rPr>
                <w:rFonts w:ascii="Arial" w:hAnsi="Arial" w:cs="Arial"/>
                <w:color w:val="000000" w:themeColor="text1"/>
              </w:rPr>
              <w:t>pokles průmyslové výroby v důsledku poklesu cen průmyslových výrobků a služeb doprováz</w:t>
            </w:r>
            <w:r w:rsidR="009431A7" w:rsidRPr="003F2BA7">
              <w:rPr>
                <w:rFonts w:ascii="Arial" w:hAnsi="Arial" w:cs="Arial"/>
              </w:rPr>
              <w:t>ený zároveň růstem inflace spotřebitelských cen</w:t>
            </w:r>
            <w:r w:rsidR="00E707F7" w:rsidRPr="003F2BA7">
              <w:rPr>
                <w:rFonts w:ascii="Arial" w:hAnsi="Arial" w:cs="Arial"/>
              </w:rPr>
              <w:t>.</w:t>
            </w:r>
            <w:r w:rsidR="00D806F2" w:rsidRPr="003F2BA7">
              <w:rPr>
                <w:rStyle w:val="Znakapoznpodarou"/>
                <w:rFonts w:ascii="Arial" w:hAnsi="Arial" w:cs="Arial"/>
              </w:rPr>
              <w:footnoteReference w:id="6"/>
            </w:r>
            <w:r w:rsidR="009431A7" w:rsidRPr="003F2BA7">
              <w:rPr>
                <w:rFonts w:ascii="Arial" w:hAnsi="Arial" w:cs="Arial"/>
              </w:rPr>
              <w:t xml:space="preserve"> Tyto tendence mohou mít za následek nižší rozvoj investic do započaté transformace výrobních procesů zejména prostřednictvím další automatizace a digitalizace výroby</w:t>
            </w:r>
            <w:r w:rsidR="00891033" w:rsidRPr="003F2BA7">
              <w:rPr>
                <w:rFonts w:ascii="Arial" w:hAnsi="Arial" w:cs="Arial"/>
              </w:rPr>
              <w:t xml:space="preserve">, stejně jako </w:t>
            </w:r>
            <w:r w:rsidR="00E707F7" w:rsidRPr="003F2BA7">
              <w:rPr>
                <w:rFonts w:ascii="Arial" w:hAnsi="Arial" w:cs="Arial"/>
              </w:rPr>
              <w:t xml:space="preserve">negativní vliv </w:t>
            </w:r>
            <w:r w:rsidR="00891033" w:rsidRPr="003F2BA7">
              <w:rPr>
                <w:rFonts w:ascii="Arial" w:hAnsi="Arial" w:cs="Arial"/>
              </w:rPr>
              <w:t>na samotné vyvíjení inovací</w:t>
            </w:r>
            <w:r w:rsidR="009431A7" w:rsidRPr="003F2BA7">
              <w:rPr>
                <w:rFonts w:ascii="Arial" w:hAnsi="Arial" w:cs="Arial"/>
              </w:rPr>
              <w:t xml:space="preserve">. </w:t>
            </w:r>
            <w:r w:rsidR="00847487" w:rsidRPr="003F2BA7">
              <w:rPr>
                <w:rFonts w:ascii="Arial" w:hAnsi="Arial" w:cs="Arial"/>
              </w:rPr>
              <w:t xml:space="preserve">Navzdory </w:t>
            </w:r>
            <w:r w:rsidR="00B87218" w:rsidRPr="003F2BA7">
              <w:rPr>
                <w:rFonts w:ascii="Arial" w:hAnsi="Arial" w:cs="Arial"/>
              </w:rPr>
              <w:t>mír</w:t>
            </w:r>
            <w:r w:rsidR="00847487" w:rsidRPr="003F2BA7">
              <w:rPr>
                <w:rFonts w:ascii="Arial" w:hAnsi="Arial" w:cs="Arial"/>
              </w:rPr>
              <w:t xml:space="preserve">nému nárůstu </w:t>
            </w:r>
            <w:r w:rsidR="009431A7" w:rsidRPr="003F2BA7">
              <w:rPr>
                <w:rFonts w:ascii="Arial" w:hAnsi="Arial" w:cs="Arial"/>
              </w:rPr>
              <w:t>nezaměstnanosti</w:t>
            </w:r>
            <w:r w:rsidR="00847487" w:rsidRPr="003F2BA7">
              <w:rPr>
                <w:rFonts w:ascii="Arial" w:hAnsi="Arial" w:cs="Arial"/>
              </w:rPr>
              <w:t xml:space="preserve"> v roce 2020 z rekordně nízkých hodnot z předchozích let přetrvává na tuzemském trhu nedostatek kvalifikované pracovní síly</w:t>
            </w:r>
            <w:r w:rsidR="00033694" w:rsidRPr="003F2BA7">
              <w:rPr>
                <w:rFonts w:ascii="Arial" w:hAnsi="Arial" w:cs="Arial"/>
              </w:rPr>
              <w:t>, a to zejména ve výrobním sektoru.</w:t>
            </w:r>
            <w:r w:rsidR="00386DBC" w:rsidRPr="003F2BA7">
              <w:rPr>
                <w:rFonts w:ascii="Arial" w:hAnsi="Arial" w:cs="Arial"/>
              </w:rPr>
              <w:t xml:space="preserve"> Vedle toho se česká ekonomika potýká </w:t>
            </w:r>
            <w:r w:rsidR="009431A7" w:rsidRPr="003F2BA7">
              <w:rPr>
                <w:rFonts w:ascii="Arial" w:hAnsi="Arial" w:cs="Arial"/>
              </w:rPr>
              <w:t>s rostoucí cenou práce přes její relativně nižší produktivitu,</w:t>
            </w:r>
            <w:r w:rsidR="00386DBC" w:rsidRPr="003F2BA7">
              <w:rPr>
                <w:rFonts w:ascii="Arial" w:hAnsi="Arial" w:cs="Arial"/>
              </w:rPr>
              <w:t xml:space="preserve"> a proto</w:t>
            </w:r>
            <w:r w:rsidR="009431A7" w:rsidRPr="003F2BA7">
              <w:rPr>
                <w:rFonts w:ascii="Arial" w:hAnsi="Arial" w:cs="Arial"/>
              </w:rPr>
              <w:t xml:space="preserve"> roste tlak na investice do robotizace a automatizace průmyslové produkce. </w:t>
            </w:r>
          </w:p>
          <w:p w14:paraId="57AFFF69" w14:textId="026E5ADD" w:rsidR="00BF0293" w:rsidRPr="003F2BA7" w:rsidRDefault="009431A7" w:rsidP="00167DA5">
            <w:pPr>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Na základě analýz možného budoucího vývoje </w:t>
            </w:r>
            <w:del w:id="18" w:author="Juráš Pavel" w:date="2021-06-04T08:38:00Z">
              <w:r w:rsidRPr="003F2BA7" w:rsidDel="003266CA">
                <w:rPr>
                  <w:rFonts w:ascii="Arial" w:hAnsi="Arial" w:cs="Arial"/>
                </w:rPr>
                <w:delText xml:space="preserve">národní </w:delText>
              </w:r>
            </w:del>
            <w:ins w:id="19" w:author="Juráš Pavel" w:date="2021-06-04T08:38:00Z">
              <w:r w:rsidR="003266CA">
                <w:rPr>
                  <w:rFonts w:ascii="Arial" w:hAnsi="Arial" w:cs="Arial"/>
                </w:rPr>
                <w:t>české</w:t>
              </w:r>
              <w:r w:rsidR="003266CA" w:rsidRPr="003F2BA7">
                <w:rPr>
                  <w:rFonts w:ascii="Arial" w:hAnsi="Arial" w:cs="Arial"/>
                </w:rPr>
                <w:t xml:space="preserve"> </w:t>
              </w:r>
            </w:ins>
            <w:r w:rsidRPr="003F2BA7">
              <w:rPr>
                <w:rFonts w:ascii="Arial" w:hAnsi="Arial" w:cs="Arial"/>
              </w:rPr>
              <w:t xml:space="preserve">ekonomiky, existujícího souboru </w:t>
            </w:r>
            <w:del w:id="20" w:author="Juráš Pavel" w:date="2021-06-04T08:38:00Z">
              <w:r w:rsidRPr="003F2BA7" w:rsidDel="003266CA">
                <w:rPr>
                  <w:rFonts w:ascii="Arial" w:hAnsi="Arial" w:cs="Arial"/>
                </w:rPr>
                <w:delText xml:space="preserve">sektorových a oborových </w:delText>
              </w:r>
            </w:del>
            <w:r w:rsidRPr="003F2BA7">
              <w:rPr>
                <w:rFonts w:ascii="Arial" w:hAnsi="Arial" w:cs="Arial"/>
              </w:rPr>
              <w:t>strategi</w:t>
            </w:r>
            <w:ins w:id="21" w:author="Juráš Pavel" w:date="2021-06-04T08:39:00Z">
              <w:r w:rsidR="003266CA">
                <w:rPr>
                  <w:rFonts w:ascii="Arial" w:hAnsi="Arial" w:cs="Arial"/>
                </w:rPr>
                <w:t xml:space="preserve">ckých či koncepčních dokumentů </w:t>
              </w:r>
            </w:ins>
            <w:del w:id="22" w:author="Juráš Pavel" w:date="2021-06-04T08:39:00Z">
              <w:r w:rsidRPr="003F2BA7" w:rsidDel="003266CA">
                <w:rPr>
                  <w:rFonts w:ascii="Arial" w:hAnsi="Arial" w:cs="Arial"/>
                </w:rPr>
                <w:delText>í</w:delText>
              </w:r>
            </w:del>
            <w:r w:rsidRPr="003F2BA7">
              <w:rPr>
                <w:rFonts w:ascii="Arial" w:hAnsi="Arial" w:cs="Arial"/>
              </w:rPr>
              <w:t xml:space="preserve"> a v návaznosti na politické cíle </w:t>
            </w:r>
            <w:r w:rsidR="007307A5" w:rsidRPr="003F2BA7">
              <w:rPr>
                <w:rFonts w:ascii="Arial" w:hAnsi="Arial" w:cs="Arial"/>
              </w:rPr>
              <w:t xml:space="preserve">unijní legislativy </w:t>
            </w:r>
            <w:r w:rsidR="007307A5" w:rsidRPr="003F2BA7">
              <w:rPr>
                <w:rFonts w:ascii="Arial" w:hAnsi="Arial" w:cs="Arial"/>
                <w:bCs/>
              </w:rPr>
              <w:t>k politice soudržnosti po roce 2020</w:t>
            </w:r>
            <w:r w:rsidR="00DF367A" w:rsidRPr="003F2BA7">
              <w:rPr>
                <w:rFonts w:ascii="Arial" w:hAnsi="Arial" w:cs="Arial"/>
              </w:rPr>
              <w:t xml:space="preserve"> </w:t>
            </w:r>
            <w:r w:rsidR="00531AA1" w:rsidRPr="003F2BA7">
              <w:rPr>
                <w:rFonts w:ascii="Arial" w:hAnsi="Arial" w:cs="Arial"/>
              </w:rPr>
              <w:t>byl stanoven</w:t>
            </w:r>
            <w:r w:rsidR="007307A5" w:rsidRPr="003F2BA7">
              <w:rPr>
                <w:rFonts w:ascii="Arial" w:hAnsi="Arial" w:cs="Arial"/>
              </w:rPr>
              <w:t xml:space="preserve"> </w:t>
            </w:r>
            <w:r w:rsidR="00457605" w:rsidRPr="003F2BA7">
              <w:rPr>
                <w:rFonts w:ascii="Arial" w:hAnsi="Arial" w:cs="Arial"/>
              </w:rPr>
              <w:t>při zohlednění zkušeností</w:t>
            </w:r>
            <w:r w:rsidR="006F4A73" w:rsidRPr="003F2BA7">
              <w:rPr>
                <w:rStyle w:val="Znakapoznpodarou"/>
                <w:rFonts w:ascii="Arial" w:hAnsi="Arial" w:cs="Arial"/>
              </w:rPr>
              <w:footnoteReference w:id="7"/>
            </w:r>
            <w:r w:rsidR="00457605" w:rsidRPr="003F2BA7">
              <w:rPr>
                <w:rFonts w:ascii="Arial" w:hAnsi="Arial" w:cs="Arial"/>
              </w:rPr>
              <w:t xml:space="preserve"> s přípravou a implementací operačních programů v programových obdobích 2007</w:t>
            </w:r>
            <w:del w:id="23" w:author="Juráš Pavel" w:date="2021-06-04T13:11:00Z">
              <w:r w:rsidR="00457605" w:rsidRPr="003F2BA7" w:rsidDel="005C0BB8">
                <w:rPr>
                  <w:rFonts w:ascii="Arial" w:hAnsi="Arial" w:cs="Arial"/>
                </w:rPr>
                <w:delText xml:space="preserve"> </w:delText>
              </w:r>
            </w:del>
            <w:r w:rsidR="00457605" w:rsidRPr="003F2BA7">
              <w:rPr>
                <w:rFonts w:ascii="Arial" w:hAnsi="Arial" w:cs="Arial"/>
              </w:rPr>
              <w:t>–</w:t>
            </w:r>
            <w:del w:id="24" w:author="Juráš Pavel" w:date="2021-06-04T13:11:00Z">
              <w:r w:rsidR="00457605" w:rsidRPr="003F2BA7" w:rsidDel="005C0BB8">
                <w:rPr>
                  <w:rFonts w:ascii="Arial" w:hAnsi="Arial" w:cs="Arial"/>
                </w:rPr>
                <w:delText xml:space="preserve"> </w:delText>
              </w:r>
            </w:del>
            <w:r w:rsidR="00457605" w:rsidRPr="003F2BA7">
              <w:rPr>
                <w:rFonts w:ascii="Arial" w:hAnsi="Arial" w:cs="Arial"/>
              </w:rPr>
              <w:t>2013 a 2014</w:t>
            </w:r>
            <w:del w:id="25" w:author="Juráš Pavel" w:date="2021-06-04T13:11:00Z">
              <w:r w:rsidR="00457605" w:rsidRPr="003F2BA7" w:rsidDel="005C0BB8">
                <w:rPr>
                  <w:rFonts w:ascii="Arial" w:hAnsi="Arial" w:cs="Arial"/>
                </w:rPr>
                <w:delText xml:space="preserve"> </w:delText>
              </w:r>
            </w:del>
            <w:r w:rsidR="00457605" w:rsidRPr="003F2BA7">
              <w:rPr>
                <w:rFonts w:ascii="Arial" w:hAnsi="Arial" w:cs="Arial"/>
              </w:rPr>
              <w:t>–</w:t>
            </w:r>
            <w:del w:id="26" w:author="Juráš Pavel" w:date="2021-06-04T13:11:00Z">
              <w:r w:rsidR="00457605" w:rsidRPr="003F2BA7" w:rsidDel="005C0BB8">
                <w:rPr>
                  <w:rFonts w:ascii="Arial" w:hAnsi="Arial" w:cs="Arial"/>
                </w:rPr>
                <w:delText xml:space="preserve"> </w:delText>
              </w:r>
            </w:del>
            <w:r w:rsidR="00457605" w:rsidRPr="003F2BA7">
              <w:rPr>
                <w:rFonts w:ascii="Arial" w:hAnsi="Arial" w:cs="Arial"/>
              </w:rPr>
              <w:t xml:space="preserve">2020 </w:t>
            </w:r>
            <w:r w:rsidR="007307A5" w:rsidRPr="003F2BA7">
              <w:rPr>
                <w:rFonts w:ascii="Arial" w:hAnsi="Arial" w:cs="Arial"/>
              </w:rPr>
              <w:t>souhrn hlavních úkolů, resp. strategi</w:t>
            </w:r>
            <w:r w:rsidR="00531AA1" w:rsidRPr="003F2BA7">
              <w:rPr>
                <w:rFonts w:ascii="Arial" w:hAnsi="Arial" w:cs="Arial"/>
              </w:rPr>
              <w:t>e</w:t>
            </w:r>
            <w:r w:rsidR="007307A5" w:rsidRPr="003F2BA7">
              <w:rPr>
                <w:rFonts w:ascii="Arial" w:hAnsi="Arial" w:cs="Arial"/>
              </w:rPr>
              <w:t xml:space="preserve">, jejímž prostřednictvím přispěje </w:t>
            </w:r>
            <w:r w:rsidR="00531AA1" w:rsidRPr="003F2BA7">
              <w:rPr>
                <w:rFonts w:ascii="Arial" w:hAnsi="Arial" w:cs="Arial"/>
              </w:rPr>
              <w:t xml:space="preserve">OP </w:t>
            </w:r>
            <w:r w:rsidR="00291F5C" w:rsidRPr="003F2BA7">
              <w:rPr>
                <w:rFonts w:ascii="Arial" w:hAnsi="Arial" w:cs="Arial"/>
              </w:rPr>
              <w:t xml:space="preserve">TAK </w:t>
            </w:r>
            <w:r w:rsidR="007307A5" w:rsidRPr="003F2BA7">
              <w:rPr>
                <w:rFonts w:ascii="Arial" w:hAnsi="Arial" w:cs="Arial"/>
              </w:rPr>
              <w:t>k</w:t>
            </w:r>
            <w:r w:rsidR="00457605" w:rsidRPr="003F2BA7">
              <w:rPr>
                <w:rFonts w:ascii="Arial" w:hAnsi="Arial" w:cs="Arial"/>
              </w:rPr>
              <w:t xml:space="preserve">e zvýšení ekonomické konkurenceschopnosti ČR a </w:t>
            </w:r>
            <w:r w:rsidR="00E02F9B" w:rsidRPr="003F2BA7">
              <w:rPr>
                <w:rFonts w:ascii="Arial" w:hAnsi="Arial" w:cs="Arial"/>
              </w:rPr>
              <w:t xml:space="preserve">dosažení těchto </w:t>
            </w:r>
            <w:ins w:id="27" w:author="Juráš Pavel" w:date="2021-06-04T08:55:00Z">
              <w:r w:rsidR="00831365">
                <w:rPr>
                  <w:rFonts w:ascii="Arial" w:hAnsi="Arial" w:cs="Arial"/>
                </w:rPr>
                <w:t xml:space="preserve">evropských </w:t>
              </w:r>
            </w:ins>
            <w:r w:rsidR="00E02F9B" w:rsidRPr="003F2BA7">
              <w:rPr>
                <w:rFonts w:ascii="Arial" w:hAnsi="Arial" w:cs="Arial"/>
              </w:rPr>
              <w:t>cílů politik:</w:t>
            </w:r>
            <w:r w:rsidR="007307A5" w:rsidRPr="003F2BA7">
              <w:rPr>
                <w:rFonts w:ascii="Arial" w:hAnsi="Arial" w:cs="Arial"/>
              </w:rPr>
              <w:t xml:space="preserve"> </w:t>
            </w:r>
          </w:p>
          <w:p w14:paraId="18B01380" w14:textId="4572F90F" w:rsidR="00BF0293" w:rsidRPr="003F2BA7" w:rsidRDefault="00BF0293" w:rsidP="00F5414E">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rPr>
            </w:pPr>
            <w:r w:rsidRPr="003F2BA7">
              <w:rPr>
                <w:rFonts w:ascii="Arial" w:hAnsi="Arial" w:cs="Arial"/>
              </w:rPr>
              <w:lastRenderedPageBreak/>
              <w:t xml:space="preserve">CP 1 </w:t>
            </w:r>
            <w:r w:rsidR="00F04D8E" w:rsidRPr="003F2BA7">
              <w:rPr>
                <w:rFonts w:ascii="Arial" w:hAnsi="Arial" w:cs="Arial"/>
              </w:rPr>
              <w:t>–</w:t>
            </w:r>
            <w:r w:rsidRPr="003F2BA7">
              <w:rPr>
                <w:rFonts w:ascii="Arial" w:hAnsi="Arial" w:cs="Arial"/>
              </w:rPr>
              <w:t xml:space="preserve"> </w:t>
            </w:r>
            <w:r w:rsidR="00635FAD" w:rsidRPr="003F2BA7">
              <w:rPr>
                <w:rFonts w:ascii="Arial" w:hAnsi="Arial" w:cs="Arial"/>
              </w:rPr>
              <w:t>Konkurenceschopnější a inteligentnější Evropa díky podpoře inovativní a inteligentní ekonomické transformace a regionálního propojení IKT</w:t>
            </w:r>
          </w:p>
          <w:p w14:paraId="3672041F" w14:textId="1A4BB6DD" w:rsidR="00605D46" w:rsidRPr="003F2BA7" w:rsidRDefault="00BF0293" w:rsidP="00F5414E">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rPr>
            </w:pPr>
            <w:r w:rsidRPr="003F2BA7">
              <w:rPr>
                <w:rFonts w:ascii="Arial" w:hAnsi="Arial" w:cs="Arial"/>
              </w:rPr>
              <w:t xml:space="preserve">CP 2 - </w:t>
            </w:r>
            <w:r w:rsidR="00635FAD" w:rsidRPr="003F2BA7">
              <w:rPr>
                <w:rFonts w:ascii="Arial" w:hAnsi="Arial" w:cs="Arial"/>
              </w:rPr>
              <w:t xml:space="preserve">Zelenější, </w:t>
            </w:r>
            <w:r w:rsidR="00635FAD" w:rsidRPr="003F2BA7">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5CBA4431" w14:textId="68079B0D" w:rsidR="007056F5" w:rsidRPr="003F2BA7" w:rsidRDefault="009E2309" w:rsidP="00F5414E">
            <w:pPr>
              <w:pStyle w:val="Odstavecseseznamem"/>
              <w:numPr>
                <w:ilvl w:val="0"/>
                <w:numId w:val="30"/>
              </w:numPr>
              <w:overflowPunct/>
              <w:autoSpaceDE/>
              <w:autoSpaceDN/>
              <w:adjustRightInd/>
              <w:spacing w:after="120" w:line="264" w:lineRule="auto"/>
              <w:ind w:left="0"/>
              <w:contextualSpacing w:val="0"/>
              <w:jc w:val="both"/>
              <w:textAlignment w:val="auto"/>
              <w:rPr>
                <w:rFonts w:ascii="Arial" w:hAnsi="Arial" w:cs="Arial"/>
                <w:b/>
              </w:rPr>
            </w:pPr>
            <w:r w:rsidRPr="003F2BA7">
              <w:rPr>
                <w:rFonts w:ascii="Arial" w:hAnsi="Arial" w:cs="Arial"/>
              </w:rPr>
              <w:t>Z </w:t>
            </w:r>
            <w:del w:id="28" w:author="Juráš Pavel" w:date="2021-06-04T09:03:00Z">
              <w:r w:rsidRPr="003F2BA7" w:rsidDel="00EB78DD">
                <w:rPr>
                  <w:rFonts w:ascii="Arial" w:hAnsi="Arial" w:cs="Arial"/>
                </w:rPr>
                <w:delText>globálního</w:delText>
              </w:r>
            </w:del>
            <w:del w:id="29" w:author="Juráš Pavel" w:date="2021-06-04T09:08:00Z">
              <w:r w:rsidRPr="003F2BA7" w:rsidDel="00041E09">
                <w:rPr>
                  <w:rFonts w:ascii="Arial" w:hAnsi="Arial" w:cs="Arial"/>
                </w:rPr>
                <w:delText xml:space="preserve"> </w:delText>
              </w:r>
            </w:del>
            <w:r w:rsidRPr="003F2BA7">
              <w:rPr>
                <w:rFonts w:ascii="Arial" w:hAnsi="Arial" w:cs="Arial"/>
              </w:rPr>
              <w:t xml:space="preserve">pohledu </w:t>
            </w:r>
            <w:del w:id="30" w:author="Juráš Pavel" w:date="2021-06-04T09:03:00Z">
              <w:r w:rsidRPr="003F2BA7" w:rsidDel="00EB78DD">
                <w:rPr>
                  <w:rFonts w:ascii="Arial" w:hAnsi="Arial" w:cs="Arial"/>
                </w:rPr>
                <w:delText>se t</w:delText>
              </w:r>
              <w:r w:rsidR="00291F5C" w:rsidRPr="003F2BA7" w:rsidDel="00EB78DD">
                <w:rPr>
                  <w:rFonts w:ascii="Arial" w:hAnsi="Arial" w:cs="Arial"/>
                </w:rPr>
                <w:delText>edy</w:delText>
              </w:r>
            </w:del>
            <w:ins w:id="31" w:author="Juráš Pavel" w:date="2021-06-04T09:03:00Z">
              <w:r w:rsidR="00EB78DD">
                <w:rPr>
                  <w:rFonts w:ascii="Arial" w:hAnsi="Arial" w:cs="Arial"/>
                </w:rPr>
                <w:t xml:space="preserve">české ekonomiky je </w:t>
              </w:r>
            </w:ins>
            <w:ins w:id="32" w:author="Juráš Pavel" w:date="2021-06-04T13:11:00Z">
              <w:r w:rsidR="005C0BB8">
                <w:rPr>
                  <w:rFonts w:ascii="Arial" w:hAnsi="Arial" w:cs="Arial"/>
                </w:rPr>
                <w:t>hlavním</w:t>
              </w:r>
            </w:ins>
            <w:ins w:id="33" w:author="Juráš Pavel" w:date="2021-06-04T09:04:00Z">
              <w:r w:rsidR="00EB78DD">
                <w:rPr>
                  <w:rFonts w:ascii="Arial" w:hAnsi="Arial" w:cs="Arial"/>
                </w:rPr>
                <w:t xml:space="preserve"> </w:t>
              </w:r>
            </w:ins>
            <w:ins w:id="34" w:author="Juráš Pavel" w:date="2021-06-04T09:03:00Z">
              <w:r w:rsidR="00EB78DD">
                <w:rPr>
                  <w:rFonts w:ascii="Arial" w:hAnsi="Arial" w:cs="Arial"/>
                </w:rPr>
                <w:t>cílem</w:t>
              </w:r>
            </w:ins>
            <w:r w:rsidRPr="003F2BA7">
              <w:rPr>
                <w:rFonts w:ascii="Arial" w:hAnsi="Arial" w:cs="Arial"/>
              </w:rPr>
              <w:t xml:space="preserve"> OP TAK </w:t>
            </w:r>
            <w:del w:id="35" w:author="Juráš Pavel" w:date="2021-06-04T08:47:00Z">
              <w:r w:rsidRPr="003F2BA7" w:rsidDel="00831365">
                <w:rPr>
                  <w:rFonts w:ascii="Arial" w:hAnsi="Arial" w:cs="Arial"/>
                </w:rPr>
                <w:delText>zaměří na</w:delText>
              </w:r>
            </w:del>
            <w:del w:id="36" w:author="Juráš Pavel" w:date="2021-06-04T09:08:00Z">
              <w:r w:rsidRPr="003F2BA7" w:rsidDel="00041E09">
                <w:rPr>
                  <w:rFonts w:ascii="Arial" w:hAnsi="Arial" w:cs="Arial"/>
                </w:rPr>
                <w:delText xml:space="preserve"> </w:delText>
              </w:r>
            </w:del>
            <w:ins w:id="37" w:author="Juráš Pavel" w:date="2021-06-04T08:54:00Z">
              <w:r w:rsidR="00831365">
                <w:rPr>
                  <w:rFonts w:ascii="Arial" w:hAnsi="Arial" w:cs="Arial"/>
                </w:rPr>
                <w:t>zvýšení</w:t>
              </w:r>
            </w:ins>
            <w:del w:id="38" w:author="Juráš Pavel" w:date="2021-06-04T08:54:00Z">
              <w:r w:rsidRPr="003F2BA7" w:rsidDel="00831365">
                <w:rPr>
                  <w:rFonts w:ascii="Arial" w:hAnsi="Arial" w:cs="Arial"/>
                </w:rPr>
                <w:delText>zvyšování</w:delText>
              </w:r>
            </w:del>
            <w:r w:rsidRPr="003F2BA7">
              <w:rPr>
                <w:rFonts w:ascii="Arial" w:hAnsi="Arial" w:cs="Arial"/>
              </w:rPr>
              <w:t xml:space="preserve"> přidané hodnoty a produktivity </w:t>
            </w:r>
            <w:ins w:id="39" w:author="Juráš Pavel" w:date="2021-06-04T09:02:00Z">
              <w:r w:rsidR="00EB78DD">
                <w:rPr>
                  <w:rFonts w:ascii="Arial" w:hAnsi="Arial" w:cs="Arial"/>
                </w:rPr>
                <w:t xml:space="preserve">českých </w:t>
              </w:r>
            </w:ins>
            <w:r w:rsidRPr="003F2BA7">
              <w:rPr>
                <w:rFonts w:ascii="Arial" w:hAnsi="Arial" w:cs="Arial"/>
              </w:rPr>
              <w:t xml:space="preserve">podniků (zejména MSP), zlepšení </w:t>
            </w:r>
            <w:ins w:id="40" w:author="Juráš Pavel" w:date="2021-06-04T09:02:00Z">
              <w:r w:rsidR="00EB78DD">
                <w:rPr>
                  <w:rFonts w:ascii="Arial" w:hAnsi="Arial" w:cs="Arial"/>
                </w:rPr>
                <w:t xml:space="preserve">jejich </w:t>
              </w:r>
            </w:ins>
            <w:r w:rsidRPr="003F2BA7">
              <w:rPr>
                <w:rFonts w:ascii="Arial" w:hAnsi="Arial" w:cs="Arial"/>
              </w:rPr>
              <w:t xml:space="preserve">postavení </w:t>
            </w:r>
            <w:del w:id="41" w:author="Juráš Pavel" w:date="2021-06-04T09:02:00Z">
              <w:r w:rsidRPr="003F2BA7" w:rsidDel="00EB78DD">
                <w:rPr>
                  <w:rFonts w:ascii="Arial" w:hAnsi="Arial" w:cs="Arial"/>
                </w:rPr>
                <w:delText xml:space="preserve">českých </w:delText>
              </w:r>
            </w:del>
            <w:del w:id="42" w:author="Juráš Pavel" w:date="2021-06-04T09:05:00Z">
              <w:r w:rsidRPr="003F2BA7" w:rsidDel="00EB78DD">
                <w:rPr>
                  <w:rFonts w:ascii="Arial" w:hAnsi="Arial" w:cs="Arial"/>
                </w:rPr>
                <w:delText xml:space="preserve">podniků </w:delText>
              </w:r>
            </w:del>
            <w:r w:rsidRPr="003F2BA7">
              <w:rPr>
                <w:rFonts w:ascii="Arial" w:hAnsi="Arial" w:cs="Arial"/>
              </w:rPr>
              <w:t xml:space="preserve">v rámci globálních hodnotových řetězců či </w:t>
            </w:r>
            <w:del w:id="43" w:author="Juráš Pavel" w:date="2021-06-04T08:47:00Z">
              <w:r w:rsidRPr="003F2BA7" w:rsidDel="00831365">
                <w:rPr>
                  <w:rFonts w:ascii="Arial" w:hAnsi="Arial" w:cs="Arial"/>
                </w:rPr>
                <w:delText xml:space="preserve">podporu </w:delText>
              </w:r>
            </w:del>
            <w:ins w:id="44" w:author="Juráš Pavel" w:date="2021-06-04T08:47:00Z">
              <w:r w:rsidR="00831365">
                <w:rPr>
                  <w:rFonts w:ascii="Arial" w:hAnsi="Arial" w:cs="Arial"/>
                </w:rPr>
                <w:t xml:space="preserve">větší </w:t>
              </w:r>
            </w:ins>
            <w:r w:rsidRPr="003F2BA7">
              <w:rPr>
                <w:rFonts w:ascii="Arial" w:hAnsi="Arial" w:cs="Arial"/>
              </w:rPr>
              <w:t xml:space="preserve">využití nových příležitostí a </w:t>
            </w:r>
            <w:del w:id="45" w:author="Juráš Pavel" w:date="2021-06-04T09:08:00Z">
              <w:r w:rsidRPr="003F2BA7" w:rsidDel="00041E09">
                <w:rPr>
                  <w:rFonts w:ascii="Arial" w:hAnsi="Arial" w:cs="Arial"/>
                </w:rPr>
                <w:delText>tím i</w:delText>
              </w:r>
            </w:del>
            <w:ins w:id="46" w:author="Juráš Pavel" w:date="2021-06-04T09:08:00Z">
              <w:r w:rsidR="00041E09">
                <w:rPr>
                  <w:rFonts w:ascii="Arial" w:hAnsi="Arial" w:cs="Arial"/>
                </w:rPr>
                <w:t>s tím souvisejí</w:t>
              </w:r>
            </w:ins>
            <w:ins w:id="47" w:author="Juráš Pavel" w:date="2021-06-04T09:09:00Z">
              <w:r w:rsidR="00041E09">
                <w:rPr>
                  <w:rFonts w:ascii="Arial" w:hAnsi="Arial" w:cs="Arial"/>
                </w:rPr>
                <w:t>cí</w:t>
              </w:r>
            </w:ins>
            <w:r w:rsidRPr="003F2BA7">
              <w:rPr>
                <w:rFonts w:ascii="Arial" w:hAnsi="Arial" w:cs="Arial"/>
              </w:rPr>
              <w:t xml:space="preserve"> </w:t>
            </w:r>
            <w:ins w:id="48" w:author="Juráš Pavel" w:date="2021-06-04T09:06:00Z">
              <w:r w:rsidR="00EB78DD">
                <w:rPr>
                  <w:rFonts w:ascii="Arial" w:hAnsi="Arial" w:cs="Arial"/>
                </w:rPr>
                <w:t xml:space="preserve">intenzivnější </w:t>
              </w:r>
            </w:ins>
            <w:ins w:id="49" w:author="Juráš Pavel" w:date="2021-06-04T08:48:00Z">
              <w:r w:rsidR="00831365">
                <w:rPr>
                  <w:rFonts w:ascii="Arial" w:hAnsi="Arial" w:cs="Arial"/>
                </w:rPr>
                <w:t>stimulac</w:t>
              </w:r>
            </w:ins>
            <w:ins w:id="50" w:author="Juráš Pavel" w:date="2021-06-04T09:05:00Z">
              <w:r w:rsidR="00EB78DD">
                <w:rPr>
                  <w:rFonts w:ascii="Arial" w:hAnsi="Arial" w:cs="Arial"/>
                </w:rPr>
                <w:t>e</w:t>
              </w:r>
            </w:ins>
            <w:ins w:id="51" w:author="Juráš Pavel" w:date="2021-06-04T08:48:00Z">
              <w:r w:rsidR="00831365">
                <w:rPr>
                  <w:rFonts w:ascii="Arial" w:hAnsi="Arial" w:cs="Arial"/>
                </w:rPr>
                <w:t xml:space="preserve"> </w:t>
              </w:r>
            </w:ins>
            <w:r w:rsidRPr="003F2BA7">
              <w:rPr>
                <w:rFonts w:ascii="Arial" w:hAnsi="Arial" w:cs="Arial"/>
              </w:rPr>
              <w:t>vznik</w:t>
            </w:r>
            <w:ins w:id="52" w:author="Juráš Pavel" w:date="2021-06-04T08:48:00Z">
              <w:r w:rsidR="00831365">
                <w:rPr>
                  <w:rFonts w:ascii="Arial" w:hAnsi="Arial" w:cs="Arial"/>
                </w:rPr>
                <w:t>u</w:t>
              </w:r>
            </w:ins>
            <w:r w:rsidRPr="003F2BA7">
              <w:rPr>
                <w:rFonts w:ascii="Arial" w:hAnsi="Arial" w:cs="Arial"/>
              </w:rPr>
              <w:t xml:space="preserve"> a rozvoj</w:t>
            </w:r>
            <w:ins w:id="53" w:author="Juráš Pavel" w:date="2021-06-04T09:05:00Z">
              <w:r w:rsidR="00EB78DD">
                <w:rPr>
                  <w:rFonts w:ascii="Arial" w:hAnsi="Arial" w:cs="Arial"/>
                </w:rPr>
                <w:t>e</w:t>
              </w:r>
            </w:ins>
            <w:r w:rsidRPr="003F2BA7">
              <w:rPr>
                <w:rFonts w:ascii="Arial" w:hAnsi="Arial" w:cs="Arial"/>
              </w:rPr>
              <w:t xml:space="preserve"> nových </w:t>
            </w:r>
            <w:ins w:id="54" w:author="Juráš Pavel" w:date="2021-06-04T08:48:00Z">
              <w:r w:rsidR="00831365">
                <w:rPr>
                  <w:rFonts w:ascii="Arial" w:hAnsi="Arial" w:cs="Arial"/>
                </w:rPr>
                <w:t xml:space="preserve">inovativních </w:t>
              </w:r>
            </w:ins>
            <w:r w:rsidRPr="003F2BA7">
              <w:rPr>
                <w:rFonts w:ascii="Arial" w:hAnsi="Arial" w:cs="Arial"/>
              </w:rPr>
              <w:t xml:space="preserve">firem. </w:t>
            </w:r>
            <w:del w:id="55" w:author="Juráš Pavel" w:date="2021-06-04T09:06:00Z">
              <w:r w:rsidRPr="003F2BA7" w:rsidDel="00041E09">
                <w:rPr>
                  <w:rFonts w:ascii="Arial" w:hAnsi="Arial" w:cs="Arial"/>
                </w:rPr>
                <w:delText xml:space="preserve">Zároveň </w:delText>
              </w:r>
            </w:del>
            <w:ins w:id="56" w:author="Juráš Pavel" w:date="2021-06-04T09:06:00Z">
              <w:r w:rsidR="00041E09">
                <w:rPr>
                  <w:rFonts w:ascii="Arial" w:hAnsi="Arial" w:cs="Arial"/>
                </w:rPr>
                <w:t>Program z</w:t>
              </w:r>
              <w:r w:rsidR="00041E09" w:rsidRPr="003F2BA7">
                <w:rPr>
                  <w:rFonts w:ascii="Arial" w:hAnsi="Arial" w:cs="Arial"/>
                </w:rPr>
                <w:t xml:space="preserve">ároveň </w:t>
              </w:r>
            </w:ins>
            <w:del w:id="57" w:author="Juráš Pavel" w:date="2021-06-04T08:48:00Z">
              <w:r w:rsidRPr="003F2BA7" w:rsidDel="00831365">
                <w:rPr>
                  <w:rFonts w:ascii="Arial" w:hAnsi="Arial" w:cs="Arial"/>
                </w:rPr>
                <w:delText>by mělo dojít</w:delText>
              </w:r>
            </w:del>
            <w:ins w:id="58" w:author="Juráš Pavel" w:date="2021-06-04T08:48:00Z">
              <w:r w:rsidR="00831365">
                <w:rPr>
                  <w:rFonts w:ascii="Arial" w:hAnsi="Arial" w:cs="Arial"/>
                </w:rPr>
                <w:t>přispěje</w:t>
              </w:r>
            </w:ins>
            <w:r w:rsidRPr="003F2BA7">
              <w:rPr>
                <w:rFonts w:ascii="Arial" w:hAnsi="Arial" w:cs="Arial"/>
              </w:rPr>
              <w:t xml:space="preserve"> k rozvoji klíčových dovedností </w:t>
            </w:r>
            <w:del w:id="59" w:author="Juráš Pavel" w:date="2021-06-04T13:12:00Z">
              <w:r w:rsidRPr="003F2BA7" w:rsidDel="005C0BB8">
                <w:rPr>
                  <w:rFonts w:ascii="Arial" w:hAnsi="Arial" w:cs="Arial"/>
                </w:rPr>
                <w:delText xml:space="preserve">v rámci podniků </w:delText>
              </w:r>
            </w:del>
            <w:r w:rsidR="00ED55F2" w:rsidRPr="003F2BA7">
              <w:rPr>
                <w:rFonts w:ascii="Arial" w:hAnsi="Arial" w:cs="Arial"/>
              </w:rPr>
              <w:t>a podporou dílčích opatření v jednotlivých oblastech zajist</w:t>
            </w:r>
            <w:ins w:id="60" w:author="Juráš Pavel" w:date="2021-06-04T08:49:00Z">
              <w:r w:rsidR="00831365">
                <w:rPr>
                  <w:rFonts w:ascii="Arial" w:hAnsi="Arial" w:cs="Arial"/>
                </w:rPr>
                <w:t>í komplementárně s dalšími nástroji podpory</w:t>
              </w:r>
            </w:ins>
            <w:ins w:id="61" w:author="Juráš Pavel" w:date="2021-06-04T13:08:00Z">
              <w:r w:rsidR="005C0BB8">
                <w:rPr>
                  <w:rFonts w:ascii="Arial" w:hAnsi="Arial" w:cs="Arial"/>
                </w:rPr>
                <w:t xml:space="preserve"> (ze</w:t>
              </w:r>
            </w:ins>
            <w:ins w:id="62" w:author="Juráš Pavel" w:date="2021-06-04T13:09:00Z">
              <w:r w:rsidR="005C0BB8">
                <w:rPr>
                  <w:rFonts w:ascii="Arial" w:hAnsi="Arial" w:cs="Arial"/>
                </w:rPr>
                <w:t xml:space="preserve">jména Nástroj na podporu oživení a odolnosti, Modernizační fond, </w:t>
              </w:r>
            </w:ins>
            <w:ins w:id="63" w:author="Juráš Pavel" w:date="2021-06-04T13:10:00Z">
              <w:r w:rsidR="005C0BB8">
                <w:rPr>
                  <w:rFonts w:ascii="Arial" w:hAnsi="Arial" w:cs="Arial"/>
                </w:rPr>
                <w:t xml:space="preserve">OP Spravedlivá transformace či unijní programy </w:t>
              </w:r>
            </w:ins>
            <w:ins w:id="64" w:author="Juráš Pavel" w:date="2021-06-04T13:09:00Z">
              <w:r w:rsidR="005C0BB8">
                <w:rPr>
                  <w:rFonts w:ascii="Arial" w:hAnsi="Arial" w:cs="Arial"/>
                </w:rPr>
                <w:t>Horizont</w:t>
              </w:r>
            </w:ins>
            <w:ins w:id="65" w:author="Juráš Pavel" w:date="2021-06-04T13:10:00Z">
              <w:r w:rsidR="005C0BB8">
                <w:rPr>
                  <w:rFonts w:ascii="Arial" w:hAnsi="Arial" w:cs="Arial"/>
                </w:rPr>
                <w:t xml:space="preserve"> Evropa a Digitální Evropa) </w:t>
              </w:r>
            </w:ins>
            <w:del w:id="66" w:author="Juráš Pavel" w:date="2021-06-04T08:49:00Z">
              <w:r w:rsidR="00ED55F2" w:rsidRPr="003F2BA7" w:rsidDel="00831365">
                <w:rPr>
                  <w:rFonts w:ascii="Arial" w:hAnsi="Arial" w:cs="Arial"/>
                </w:rPr>
                <w:delText>it</w:delText>
              </w:r>
            </w:del>
            <w:r w:rsidR="00ED55F2" w:rsidRPr="003F2BA7">
              <w:rPr>
                <w:rFonts w:ascii="Arial" w:hAnsi="Arial" w:cs="Arial"/>
              </w:rPr>
              <w:t xml:space="preserve"> přechod k udržitelné a digitální ekonomice.</w:t>
            </w:r>
          </w:p>
          <w:p w14:paraId="279BDF36" w14:textId="77777777" w:rsidR="006E1A2A" w:rsidRPr="003F2BA7" w:rsidRDefault="006E1A2A" w:rsidP="00F5414E">
            <w:pPr>
              <w:pStyle w:val="Odstavecseseznamem"/>
              <w:numPr>
                <w:ilvl w:val="0"/>
                <w:numId w:val="30"/>
              </w:numPr>
              <w:overflowPunct/>
              <w:autoSpaceDE/>
              <w:autoSpaceDN/>
              <w:adjustRightInd/>
              <w:spacing w:after="120" w:line="264" w:lineRule="auto"/>
              <w:ind w:left="0"/>
              <w:contextualSpacing w:val="0"/>
              <w:jc w:val="both"/>
              <w:textAlignment w:val="auto"/>
              <w:rPr>
                <w:rFonts w:ascii="Arial" w:hAnsi="Arial" w:cs="Arial"/>
                <w:b/>
              </w:rPr>
            </w:pPr>
          </w:p>
          <w:p w14:paraId="6600FB40" w14:textId="2CA8A477" w:rsidR="009431A7" w:rsidRPr="003F2BA7" w:rsidRDefault="009431A7" w:rsidP="00F5414E">
            <w:pPr>
              <w:pStyle w:val="Odstavecseseznamem"/>
              <w:numPr>
                <w:ilvl w:val="0"/>
                <w:numId w:val="30"/>
              </w:numPr>
              <w:overflowPunct/>
              <w:autoSpaceDE/>
              <w:autoSpaceDN/>
              <w:adjustRightInd/>
              <w:spacing w:after="120" w:line="264" w:lineRule="auto"/>
              <w:ind w:left="0"/>
              <w:contextualSpacing w:val="0"/>
              <w:jc w:val="both"/>
              <w:textAlignment w:val="auto"/>
              <w:rPr>
                <w:rFonts w:ascii="Arial" w:hAnsi="Arial" w:cs="Arial"/>
                <w:b/>
              </w:rPr>
            </w:pPr>
            <w:r w:rsidRPr="003F2BA7">
              <w:rPr>
                <w:rFonts w:ascii="Arial" w:hAnsi="Arial" w:cs="Arial"/>
                <w:b/>
              </w:rPr>
              <w:t>Výzkum, inovace a digitalizace</w:t>
            </w:r>
          </w:p>
          <w:p w14:paraId="4EB3BDD6" w14:textId="0C37F26A" w:rsidR="009431A7" w:rsidRPr="003F2BA7" w:rsidRDefault="009431A7" w:rsidP="00167DA5">
            <w:pPr>
              <w:spacing w:after="120" w:line="264" w:lineRule="auto"/>
              <w:jc w:val="both"/>
              <w:rPr>
                <w:rFonts w:ascii="Arial" w:hAnsi="Arial" w:cs="Arial"/>
              </w:rPr>
            </w:pPr>
            <w:r w:rsidRPr="003F2BA7">
              <w:rPr>
                <w:rFonts w:ascii="Arial" w:hAnsi="Arial" w:cs="Arial"/>
              </w:rPr>
              <w:t xml:space="preserve">Problematika </w:t>
            </w:r>
            <w:r w:rsidR="00CC376D" w:rsidRPr="003F2BA7">
              <w:rPr>
                <w:rFonts w:ascii="Arial" w:hAnsi="Arial" w:cs="Arial"/>
              </w:rPr>
              <w:t>výzkumu, vývoje a inovací</w:t>
            </w:r>
            <w:r w:rsidR="00222E73" w:rsidRPr="003F2BA7">
              <w:rPr>
                <w:rFonts w:ascii="Arial" w:hAnsi="Arial" w:cs="Arial"/>
              </w:rPr>
              <w:t>,</w:t>
            </w:r>
            <w:r w:rsidR="009F22B5" w:rsidRPr="003F2BA7">
              <w:rPr>
                <w:rStyle w:val="Znakapoznpodarou"/>
                <w:rFonts w:ascii="Arial" w:hAnsi="Arial" w:cs="Arial"/>
              </w:rPr>
              <w:footnoteReference w:id="8"/>
            </w:r>
            <w:r w:rsidRPr="003F2BA7">
              <w:rPr>
                <w:rFonts w:ascii="Arial" w:hAnsi="Arial" w:cs="Arial"/>
              </w:rPr>
              <w:t xml:space="preserve"> a to zejména z pohledu podnikového </w:t>
            </w:r>
            <w:proofErr w:type="spellStart"/>
            <w:r w:rsidR="00CC376D" w:rsidRPr="003F2BA7">
              <w:rPr>
                <w:rFonts w:ascii="Arial" w:hAnsi="Arial" w:cs="Arial"/>
              </w:rPr>
              <w:t>VaI</w:t>
            </w:r>
            <w:proofErr w:type="spellEnd"/>
            <w:r w:rsidR="00CC376D" w:rsidRPr="003F2BA7">
              <w:rPr>
                <w:rFonts w:ascii="Arial" w:hAnsi="Arial" w:cs="Arial"/>
              </w:rPr>
              <w:t xml:space="preserve"> </w:t>
            </w:r>
            <w:r w:rsidRPr="003F2BA7">
              <w:rPr>
                <w:rFonts w:ascii="Arial" w:hAnsi="Arial" w:cs="Arial"/>
              </w:rPr>
              <w:t xml:space="preserve">a účinného využívání výsledků </w:t>
            </w:r>
            <w:r w:rsidR="009F22B5" w:rsidRPr="003F2BA7">
              <w:rPr>
                <w:rFonts w:ascii="Arial" w:hAnsi="Arial" w:cs="Arial"/>
              </w:rPr>
              <w:t xml:space="preserve">výzkumu a vývoje </w:t>
            </w:r>
            <w:r w:rsidRPr="003F2BA7">
              <w:rPr>
                <w:rFonts w:ascii="Arial" w:hAnsi="Arial" w:cs="Arial"/>
              </w:rPr>
              <w:t xml:space="preserve">v inovacích, je zcela klíčovým aspektem, jenž bude v následujících letech </w:t>
            </w:r>
            <w:r w:rsidR="00352542" w:rsidRPr="003F2BA7">
              <w:rPr>
                <w:rFonts w:ascii="Arial" w:hAnsi="Arial" w:cs="Arial"/>
              </w:rPr>
              <w:t xml:space="preserve">určovat </w:t>
            </w:r>
            <w:r w:rsidRPr="003F2BA7">
              <w:rPr>
                <w:rFonts w:ascii="Arial" w:hAnsi="Arial" w:cs="Arial"/>
              </w:rPr>
              <w:t xml:space="preserve">úspěšnost snah ČR o proniknutí mezi nejvyspělejší země světa a její transformaci na znalostní ekonomiku. Podíl celkových výdajů na </w:t>
            </w:r>
            <w:proofErr w:type="spellStart"/>
            <w:r w:rsidR="003452FF" w:rsidRPr="003F2BA7">
              <w:rPr>
                <w:rFonts w:ascii="Arial" w:hAnsi="Arial" w:cs="Arial"/>
              </w:rPr>
              <w:t>VaI</w:t>
            </w:r>
            <w:proofErr w:type="spellEnd"/>
            <w:r w:rsidRPr="003F2BA7">
              <w:rPr>
                <w:rFonts w:ascii="Arial" w:hAnsi="Arial" w:cs="Arial"/>
              </w:rPr>
              <w:t xml:space="preserve"> čin</w:t>
            </w:r>
            <w:r w:rsidR="0024425E" w:rsidRPr="003F2BA7">
              <w:rPr>
                <w:rFonts w:ascii="Arial" w:hAnsi="Arial" w:cs="Arial"/>
              </w:rPr>
              <w:t>il</w:t>
            </w:r>
            <w:r w:rsidRPr="003F2BA7">
              <w:rPr>
                <w:rFonts w:ascii="Arial" w:hAnsi="Arial" w:cs="Arial"/>
              </w:rPr>
              <w:t xml:space="preserve"> v</w:t>
            </w:r>
            <w:r w:rsidR="00674AFF" w:rsidRPr="003F2BA7">
              <w:rPr>
                <w:rFonts w:ascii="Arial" w:hAnsi="Arial" w:cs="Arial"/>
              </w:rPr>
              <w:t> </w:t>
            </w:r>
            <w:r w:rsidRPr="003F2BA7">
              <w:rPr>
                <w:rFonts w:ascii="Arial" w:hAnsi="Arial" w:cs="Arial"/>
              </w:rPr>
              <w:t>ČR</w:t>
            </w:r>
            <w:r w:rsidR="00674AFF" w:rsidRPr="003F2BA7">
              <w:rPr>
                <w:rFonts w:ascii="Arial" w:hAnsi="Arial" w:cs="Arial"/>
              </w:rPr>
              <w:t xml:space="preserve"> v roce 201</w:t>
            </w:r>
            <w:r w:rsidR="00A6169E" w:rsidRPr="003F2BA7">
              <w:rPr>
                <w:rFonts w:ascii="Arial" w:hAnsi="Arial" w:cs="Arial"/>
              </w:rPr>
              <w:t>9</w:t>
            </w:r>
            <w:r w:rsidRPr="003F2BA7">
              <w:rPr>
                <w:rFonts w:ascii="Arial" w:hAnsi="Arial" w:cs="Arial"/>
              </w:rPr>
              <w:t xml:space="preserve"> 1,9</w:t>
            </w:r>
            <w:r w:rsidR="00A6169E" w:rsidRPr="003F2BA7">
              <w:rPr>
                <w:rFonts w:ascii="Arial" w:hAnsi="Arial" w:cs="Arial"/>
              </w:rPr>
              <w:t>4</w:t>
            </w:r>
            <w:r w:rsidRPr="003F2BA7">
              <w:rPr>
                <w:rFonts w:ascii="Arial" w:hAnsi="Arial" w:cs="Arial"/>
              </w:rPr>
              <w:t xml:space="preserve"> % HDP</w:t>
            </w:r>
            <w:r w:rsidR="00222E73" w:rsidRPr="003F2BA7">
              <w:rPr>
                <w:rFonts w:ascii="Arial" w:hAnsi="Arial" w:cs="Arial"/>
              </w:rPr>
              <w:t>,</w:t>
            </w:r>
            <w:r w:rsidRPr="003F2BA7">
              <w:rPr>
                <w:rStyle w:val="Znakapoznpodarou"/>
                <w:rFonts w:ascii="Arial" w:hAnsi="Arial" w:cs="Arial"/>
              </w:rPr>
              <w:footnoteReference w:id="9"/>
            </w:r>
            <w:r w:rsidR="00853E89" w:rsidRPr="003F2BA7">
              <w:rPr>
                <w:rFonts w:ascii="Arial" w:hAnsi="Arial" w:cs="Arial"/>
              </w:rPr>
              <w:t xml:space="preserve"> což znamená, že </w:t>
            </w:r>
            <w:r w:rsidRPr="003F2BA7">
              <w:rPr>
                <w:rFonts w:ascii="Arial" w:hAnsi="Arial" w:cs="Arial"/>
              </w:rPr>
              <w:t xml:space="preserve">ČR v tomto parametru stále citelně zaostává za značnou většinou zemí, které jsou všeobecně považovány za ekonomicky nejsilnější. </w:t>
            </w:r>
            <w:r w:rsidR="00DF367A" w:rsidRPr="003F2BA7">
              <w:rPr>
                <w:rFonts w:ascii="Arial" w:hAnsi="Arial" w:cs="Arial"/>
              </w:rPr>
              <w:t xml:space="preserve">Podpora </w:t>
            </w:r>
            <w:proofErr w:type="spellStart"/>
            <w:r w:rsidR="009F22B5" w:rsidRPr="003F2BA7">
              <w:rPr>
                <w:rFonts w:ascii="Arial" w:hAnsi="Arial" w:cs="Arial"/>
              </w:rPr>
              <w:t>VaI</w:t>
            </w:r>
            <w:proofErr w:type="spellEnd"/>
            <w:r w:rsidR="009F22B5" w:rsidRPr="003F2BA7">
              <w:rPr>
                <w:rFonts w:ascii="Arial" w:hAnsi="Arial" w:cs="Arial"/>
              </w:rPr>
              <w:t xml:space="preserve"> </w:t>
            </w:r>
            <w:r w:rsidR="00DF367A" w:rsidRPr="003F2BA7">
              <w:rPr>
                <w:rFonts w:ascii="Arial" w:hAnsi="Arial" w:cs="Arial"/>
              </w:rPr>
              <w:t xml:space="preserve">přitom přináší z hlediska dopadu na HDP stabilní přínosy (nad </w:t>
            </w:r>
            <w:r w:rsidR="006036E0" w:rsidRPr="003F2BA7">
              <w:rPr>
                <w:rFonts w:ascii="Arial" w:hAnsi="Arial" w:cs="Arial"/>
              </w:rPr>
              <w:t>0,</w:t>
            </w:r>
            <w:r w:rsidR="00DF367A" w:rsidRPr="003F2BA7">
              <w:rPr>
                <w:rFonts w:ascii="Arial" w:hAnsi="Arial" w:cs="Arial"/>
              </w:rPr>
              <w:t>3 % ročně) v dlouhodobém horizontu.</w:t>
            </w:r>
            <w:r w:rsidR="00DF367A" w:rsidRPr="003F2BA7">
              <w:rPr>
                <w:rStyle w:val="Znakapoznpodarou"/>
                <w:rFonts w:ascii="Arial" w:hAnsi="Arial" w:cs="Arial"/>
              </w:rPr>
              <w:footnoteReference w:id="10"/>
            </w:r>
            <w:r w:rsidR="00DF367A" w:rsidRPr="003F2BA7">
              <w:rPr>
                <w:rFonts w:ascii="Arial" w:hAnsi="Arial" w:cs="Arial"/>
              </w:rPr>
              <w:t xml:space="preserve"> </w:t>
            </w:r>
            <w:r w:rsidRPr="003F2BA7">
              <w:rPr>
                <w:rFonts w:ascii="Arial" w:hAnsi="Arial" w:cs="Arial"/>
              </w:rPr>
              <w:t xml:space="preserve">O to důležitější je zajistit, aby intervence OP </w:t>
            </w:r>
            <w:r w:rsidR="00E067A2" w:rsidRPr="003F2BA7">
              <w:rPr>
                <w:rFonts w:ascii="Arial" w:hAnsi="Arial" w:cs="Arial"/>
              </w:rPr>
              <w:t>TA</w:t>
            </w:r>
            <w:r w:rsidRPr="003F2BA7">
              <w:rPr>
                <w:rFonts w:ascii="Arial" w:hAnsi="Arial" w:cs="Arial"/>
              </w:rPr>
              <w:t xml:space="preserve">K dosáhly maximálního možného efektu a co nejvíce podpořily inovační a digitalizační aktivity českých firem. </w:t>
            </w:r>
          </w:p>
          <w:p w14:paraId="3FD86166" w14:textId="188086B6" w:rsidR="00CA48FD" w:rsidRPr="003F2BA7" w:rsidRDefault="00DF367A" w:rsidP="00167DA5">
            <w:pPr>
              <w:spacing w:after="120" w:line="264" w:lineRule="auto"/>
              <w:jc w:val="both"/>
              <w:rPr>
                <w:rFonts w:ascii="Arial" w:hAnsi="Arial" w:cs="Arial"/>
              </w:rPr>
            </w:pPr>
            <w:del w:id="67" w:author="Juráš Pavel" w:date="2021-06-03T09:18:00Z">
              <w:r w:rsidRPr="003F2BA7" w:rsidDel="00DD39D6">
                <w:rPr>
                  <w:rFonts w:ascii="Arial" w:hAnsi="Arial" w:cs="Arial"/>
                </w:rPr>
                <w:delText>Současný stav</w:delText>
              </w:r>
            </w:del>
            <w:ins w:id="68" w:author="Juráš Pavel" w:date="2021-06-03T09:18:00Z">
              <w:r w:rsidR="00DD39D6">
                <w:rPr>
                  <w:rFonts w:ascii="Arial" w:hAnsi="Arial" w:cs="Arial"/>
                </w:rPr>
                <w:t>Česká republika se</w:t>
              </w:r>
            </w:ins>
            <w:r w:rsidRPr="003F2BA7">
              <w:rPr>
                <w:rFonts w:ascii="Arial" w:hAnsi="Arial" w:cs="Arial"/>
              </w:rPr>
              <w:t xml:space="preserve"> v oblasti inovační výkonnosti (souhrnný inovační index za r</w:t>
            </w:r>
            <w:r w:rsidR="00E92A1F" w:rsidRPr="003F2BA7">
              <w:rPr>
                <w:rFonts w:ascii="Arial" w:hAnsi="Arial" w:cs="Arial"/>
              </w:rPr>
              <w:t>ok</w:t>
            </w:r>
            <w:r w:rsidRPr="003F2BA7">
              <w:rPr>
                <w:rFonts w:ascii="Arial" w:hAnsi="Arial" w:cs="Arial"/>
              </w:rPr>
              <w:t xml:space="preserve"> 201</w:t>
            </w:r>
            <w:r w:rsidR="00D000DF" w:rsidRPr="003F2BA7">
              <w:rPr>
                <w:rFonts w:ascii="Arial" w:hAnsi="Arial" w:cs="Arial"/>
              </w:rPr>
              <w:t>9</w:t>
            </w:r>
            <w:r w:rsidRPr="003F2BA7">
              <w:rPr>
                <w:rFonts w:ascii="Arial" w:hAnsi="Arial" w:cs="Arial"/>
              </w:rPr>
              <w:t>)</w:t>
            </w:r>
            <w:r w:rsidRPr="003F2BA7">
              <w:rPr>
                <w:rStyle w:val="Znakapoznpodarou"/>
                <w:rFonts w:ascii="Arial" w:hAnsi="Arial" w:cs="Arial"/>
              </w:rPr>
              <w:footnoteReference w:id="11"/>
            </w:r>
            <w:r w:rsidRPr="003F2BA7">
              <w:rPr>
                <w:rFonts w:ascii="Arial" w:hAnsi="Arial" w:cs="Arial"/>
              </w:rPr>
              <w:t xml:space="preserve"> řadí </w:t>
            </w:r>
            <w:del w:id="71" w:author="Juráš Pavel" w:date="2021-06-03T09:18:00Z">
              <w:r w:rsidRPr="003F2BA7" w:rsidDel="00DD39D6">
                <w:rPr>
                  <w:rFonts w:ascii="Arial" w:hAnsi="Arial" w:cs="Arial"/>
                </w:rPr>
                <w:delText xml:space="preserve">ČR </w:delText>
              </w:r>
            </w:del>
            <w:r w:rsidRPr="003F2BA7">
              <w:rPr>
                <w:rFonts w:ascii="Arial" w:hAnsi="Arial" w:cs="Arial"/>
              </w:rPr>
              <w:t>na 1</w:t>
            </w:r>
            <w:r w:rsidR="00D000DF" w:rsidRPr="003F2BA7">
              <w:rPr>
                <w:rFonts w:ascii="Arial" w:hAnsi="Arial" w:cs="Arial"/>
              </w:rPr>
              <w:t>6</w:t>
            </w:r>
            <w:r w:rsidRPr="003F2BA7">
              <w:rPr>
                <w:rFonts w:ascii="Arial" w:hAnsi="Arial" w:cs="Arial"/>
              </w:rPr>
              <w:t>. místo</w:t>
            </w:r>
            <w:r w:rsidR="00EB72D6" w:rsidRPr="003F2BA7">
              <w:rPr>
                <w:rFonts w:ascii="Arial" w:hAnsi="Arial" w:cs="Arial"/>
              </w:rPr>
              <w:t xml:space="preserve"> v</w:t>
            </w:r>
            <w:del w:id="72" w:author="Juráš Pavel" w:date="2021-06-03T09:19:00Z">
              <w:r w:rsidR="00EB72D6" w:rsidRPr="003F2BA7" w:rsidDel="00DD39D6">
                <w:rPr>
                  <w:rFonts w:ascii="Arial" w:hAnsi="Arial" w:cs="Arial"/>
                </w:rPr>
                <w:delText xml:space="preserve"> </w:delText>
              </w:r>
            </w:del>
            <w:ins w:id="73" w:author="Juráš Pavel" w:date="2021-06-03T09:19:00Z">
              <w:r w:rsidR="00DD39D6">
                <w:rPr>
                  <w:rFonts w:ascii="Arial" w:hAnsi="Arial" w:cs="Arial"/>
                </w:rPr>
                <w:t> </w:t>
              </w:r>
            </w:ins>
            <w:r w:rsidR="00EB72D6" w:rsidRPr="003F2BA7">
              <w:rPr>
                <w:rFonts w:ascii="Arial" w:hAnsi="Arial" w:cs="Arial"/>
              </w:rPr>
              <w:t>EU</w:t>
            </w:r>
            <w:ins w:id="74" w:author="Juráš Pavel" w:date="2021-06-03T09:19:00Z">
              <w:r w:rsidR="00DD39D6">
                <w:rPr>
                  <w:rFonts w:ascii="Arial" w:hAnsi="Arial" w:cs="Arial"/>
                </w:rPr>
                <w:t xml:space="preserve"> a </w:t>
              </w:r>
            </w:ins>
            <w:del w:id="75" w:author="Juráš Pavel" w:date="2021-06-03T09:19:00Z">
              <w:r w:rsidRPr="003F2BA7" w:rsidDel="00DD39D6">
                <w:rPr>
                  <w:rFonts w:ascii="Arial" w:hAnsi="Arial" w:cs="Arial"/>
                </w:rPr>
                <w:delText>. ČR</w:delText>
              </w:r>
              <w:r w:rsidR="00D000DF" w:rsidRPr="003F2BA7" w:rsidDel="00DD39D6">
                <w:rPr>
                  <w:rFonts w:ascii="Arial" w:hAnsi="Arial" w:cs="Arial"/>
                </w:rPr>
                <w:delText xml:space="preserve"> se tedy stále pohybuje pod průměrem EU, přičemž v</w:delText>
              </w:r>
              <w:r w:rsidR="008F71C9" w:rsidRPr="003F2BA7" w:rsidDel="00DD39D6">
                <w:rPr>
                  <w:rFonts w:ascii="Arial" w:hAnsi="Arial" w:cs="Arial"/>
                </w:rPr>
                <w:delText xml:space="preserve"> relativním</w:delText>
              </w:r>
              <w:r w:rsidR="00D000DF" w:rsidRPr="003F2BA7" w:rsidDel="00DD39D6">
                <w:rPr>
                  <w:rFonts w:ascii="Arial" w:hAnsi="Arial" w:cs="Arial"/>
                </w:rPr>
                <w:delText xml:space="preserve"> srovnání s ostatními členskými státy EU </w:delText>
              </w:r>
              <w:r w:rsidR="008F71C9" w:rsidRPr="003F2BA7" w:rsidDel="00DD39D6">
                <w:rPr>
                  <w:rFonts w:ascii="Arial" w:hAnsi="Arial" w:cs="Arial"/>
                </w:rPr>
                <w:delText xml:space="preserve">zůstává na stejné pozici jako v </w:delText>
              </w:r>
              <w:r w:rsidRPr="003F2BA7" w:rsidDel="00DD39D6">
                <w:rPr>
                  <w:rFonts w:ascii="Arial" w:hAnsi="Arial" w:cs="Arial"/>
                </w:rPr>
                <w:delText>r</w:delText>
              </w:r>
              <w:r w:rsidR="00F54A3C" w:rsidRPr="003F2BA7" w:rsidDel="00DD39D6">
                <w:rPr>
                  <w:rFonts w:ascii="Arial" w:hAnsi="Arial" w:cs="Arial"/>
                </w:rPr>
                <w:delText>oce</w:delText>
              </w:r>
              <w:r w:rsidRPr="003F2BA7" w:rsidDel="00DD39D6">
                <w:rPr>
                  <w:rFonts w:ascii="Arial" w:hAnsi="Arial" w:cs="Arial"/>
                </w:rPr>
                <w:delText xml:space="preserve"> 2012.</w:delText>
              </w:r>
              <w:r w:rsidR="00222E73" w:rsidRPr="003F2BA7" w:rsidDel="00DD39D6">
                <w:rPr>
                  <w:rStyle w:val="Znakapoznpodarou"/>
                  <w:rFonts w:ascii="Arial" w:hAnsi="Arial" w:cs="Arial"/>
                </w:rPr>
                <w:footnoteReference w:id="12"/>
              </w:r>
              <w:r w:rsidRPr="003F2BA7" w:rsidDel="00DD39D6">
                <w:rPr>
                  <w:rFonts w:ascii="Arial" w:hAnsi="Arial" w:cs="Arial"/>
                </w:rPr>
                <w:delText xml:space="preserve"> </w:delText>
              </w:r>
              <w:r w:rsidR="002641DA" w:rsidRPr="003F2BA7" w:rsidDel="00DD39D6">
                <w:rPr>
                  <w:rFonts w:ascii="Arial" w:hAnsi="Arial" w:cs="Arial"/>
                </w:rPr>
                <w:delText>J</w:delText>
              </w:r>
            </w:del>
            <w:ins w:id="78" w:author="Juráš Pavel" w:date="2021-06-03T09:19:00Z">
              <w:r w:rsidR="00DD39D6">
                <w:rPr>
                  <w:rFonts w:ascii="Arial" w:hAnsi="Arial" w:cs="Arial"/>
                </w:rPr>
                <w:t>j</w:t>
              </w:r>
            </w:ins>
            <w:r w:rsidR="002641DA" w:rsidRPr="003F2BA7">
              <w:rPr>
                <w:rFonts w:ascii="Arial" w:hAnsi="Arial" w:cs="Arial"/>
              </w:rPr>
              <w:t>iž o</w:t>
            </w:r>
            <w:r w:rsidRPr="003F2BA7">
              <w:rPr>
                <w:rFonts w:ascii="Arial" w:hAnsi="Arial" w:cs="Arial"/>
              </w:rPr>
              <w:t>d r</w:t>
            </w:r>
            <w:r w:rsidR="00F54A3C" w:rsidRPr="003F2BA7">
              <w:rPr>
                <w:rFonts w:ascii="Arial" w:hAnsi="Arial" w:cs="Arial"/>
              </w:rPr>
              <w:t>oku</w:t>
            </w:r>
            <w:r w:rsidRPr="003F2BA7">
              <w:rPr>
                <w:rFonts w:ascii="Arial" w:hAnsi="Arial" w:cs="Arial"/>
              </w:rPr>
              <w:t xml:space="preserve"> 2010 </w:t>
            </w:r>
            <w:ins w:id="79" w:author="Juráš Pavel" w:date="2021-06-03T09:20:00Z">
              <w:r w:rsidR="00DD39D6">
                <w:rPr>
                  <w:rFonts w:ascii="Arial" w:hAnsi="Arial" w:cs="Arial"/>
                </w:rPr>
                <w:t xml:space="preserve">patří do </w:t>
              </w:r>
            </w:ins>
            <w:del w:id="80" w:author="Juráš Pavel" w:date="2021-06-03T09:20:00Z">
              <w:r w:rsidRPr="003F2BA7" w:rsidDel="00DD39D6">
                <w:rPr>
                  <w:rFonts w:ascii="Arial" w:hAnsi="Arial" w:cs="Arial"/>
                </w:rPr>
                <w:delText>se</w:delText>
              </w:r>
              <w:r w:rsidR="002964B8" w:rsidRPr="003F2BA7" w:rsidDel="00DD39D6">
                <w:rPr>
                  <w:rFonts w:ascii="Arial" w:hAnsi="Arial" w:cs="Arial"/>
                </w:rPr>
                <w:delText xml:space="preserve"> pak</w:delText>
              </w:r>
              <w:r w:rsidRPr="003F2BA7" w:rsidDel="00DD39D6">
                <w:rPr>
                  <w:rFonts w:ascii="Arial" w:hAnsi="Arial" w:cs="Arial"/>
                </w:rPr>
                <w:delText xml:space="preserve"> v hodnocení řadí do zemí </w:delText>
              </w:r>
              <w:r w:rsidR="00572472" w:rsidRPr="003F2BA7" w:rsidDel="00DD39D6">
                <w:rPr>
                  <w:rFonts w:ascii="Arial" w:hAnsi="Arial" w:cs="Arial"/>
                </w:rPr>
                <w:delText xml:space="preserve">ze </w:delText>
              </w:r>
            </w:del>
            <w:r w:rsidR="00572472" w:rsidRPr="003F2BA7">
              <w:rPr>
                <w:rFonts w:ascii="Arial" w:hAnsi="Arial" w:cs="Arial"/>
              </w:rPr>
              <w:t xml:space="preserve">skupiny </w:t>
            </w:r>
            <w:ins w:id="81" w:author="Juráš Pavel" w:date="2021-06-03T09:20:00Z">
              <w:r w:rsidR="00D5377A">
                <w:rPr>
                  <w:rFonts w:ascii="Arial" w:hAnsi="Arial" w:cs="Arial"/>
                </w:rPr>
                <w:t xml:space="preserve">zemí tzv. </w:t>
              </w:r>
            </w:ins>
            <w:r w:rsidR="00572472" w:rsidRPr="003F2BA7">
              <w:rPr>
                <w:rFonts w:ascii="Arial" w:hAnsi="Arial" w:cs="Arial"/>
              </w:rPr>
              <w:t>průměrných inovátorů.</w:t>
            </w:r>
            <w:r w:rsidRPr="003F2BA7">
              <w:rPr>
                <w:rFonts w:ascii="Arial" w:hAnsi="Arial" w:cs="Arial"/>
              </w:rPr>
              <w:t xml:space="preserve"> Průměrnou úroveň a častou konzervativnost inovací podpořených v období 2014–2020 potvrzuje i </w:t>
            </w:r>
            <w:r w:rsidR="002641DA" w:rsidRPr="003F2BA7">
              <w:rPr>
                <w:rFonts w:ascii="Arial" w:hAnsi="Arial" w:cs="Arial"/>
              </w:rPr>
              <w:t xml:space="preserve">průběžná </w:t>
            </w:r>
            <w:r w:rsidRPr="003F2BA7">
              <w:rPr>
                <w:rFonts w:ascii="Arial" w:hAnsi="Arial" w:cs="Arial"/>
              </w:rPr>
              <w:t>evaluace</w:t>
            </w:r>
            <w:r w:rsidR="002964B8" w:rsidRPr="003F2BA7">
              <w:rPr>
                <w:rFonts w:ascii="Arial" w:hAnsi="Arial" w:cs="Arial"/>
              </w:rPr>
              <w:t>.</w:t>
            </w:r>
            <w:r w:rsidRPr="003F2BA7">
              <w:rPr>
                <w:rStyle w:val="Znakapoznpodarou"/>
                <w:rFonts w:ascii="Arial" w:hAnsi="Arial" w:cs="Arial"/>
              </w:rPr>
              <w:footnoteReference w:id="13"/>
            </w:r>
            <w:r w:rsidRPr="003F2BA7">
              <w:rPr>
                <w:rFonts w:ascii="Arial" w:hAnsi="Arial" w:cs="Arial"/>
              </w:rPr>
              <w:t xml:space="preserve"> </w:t>
            </w:r>
            <w:r w:rsidR="00B82FFB" w:rsidRPr="003F2BA7">
              <w:rPr>
                <w:rFonts w:ascii="Arial" w:hAnsi="Arial" w:cs="Arial"/>
              </w:rPr>
              <w:t>České MSP</w:t>
            </w:r>
            <w:r w:rsidR="00CA71AB" w:rsidRPr="003F2BA7">
              <w:rPr>
                <w:rFonts w:ascii="Arial" w:hAnsi="Arial" w:cs="Arial"/>
              </w:rPr>
              <w:t xml:space="preserve"> </w:t>
            </w:r>
            <w:r w:rsidR="00351F91" w:rsidRPr="003F2BA7">
              <w:rPr>
                <w:rFonts w:ascii="Arial" w:hAnsi="Arial" w:cs="Arial"/>
              </w:rPr>
              <w:t xml:space="preserve">pak </w:t>
            </w:r>
            <w:r w:rsidR="003B6A41" w:rsidRPr="003F2BA7">
              <w:rPr>
                <w:rFonts w:ascii="Arial" w:hAnsi="Arial" w:cs="Arial"/>
              </w:rPr>
              <w:t xml:space="preserve">obecně </w:t>
            </w:r>
            <w:r w:rsidR="00B82FFB" w:rsidRPr="003F2BA7">
              <w:rPr>
                <w:rFonts w:ascii="Arial" w:hAnsi="Arial" w:cs="Arial"/>
              </w:rPr>
              <w:t xml:space="preserve">zaostávají, pokud jde o investice do činností v oblasti </w:t>
            </w:r>
            <w:proofErr w:type="spellStart"/>
            <w:r w:rsidR="00B82FFB" w:rsidRPr="003F2BA7">
              <w:rPr>
                <w:rFonts w:ascii="Arial" w:hAnsi="Arial" w:cs="Arial"/>
              </w:rPr>
              <w:t>VaI</w:t>
            </w:r>
            <w:proofErr w:type="spellEnd"/>
            <w:r w:rsidR="00B82FFB" w:rsidRPr="003F2BA7">
              <w:rPr>
                <w:rFonts w:ascii="Arial" w:hAnsi="Arial" w:cs="Arial"/>
              </w:rPr>
              <w:t xml:space="preserve"> a posílení jejich pozice v g</w:t>
            </w:r>
            <w:r w:rsidR="00572472" w:rsidRPr="003F2BA7">
              <w:rPr>
                <w:rFonts w:ascii="Arial" w:hAnsi="Arial" w:cs="Arial"/>
              </w:rPr>
              <w:t>lobálních hodnotových řetězcích, přičemž i</w:t>
            </w:r>
            <w:r w:rsidR="009431A7" w:rsidRPr="003F2BA7">
              <w:rPr>
                <w:rFonts w:ascii="Arial" w:hAnsi="Arial" w:cs="Arial"/>
              </w:rPr>
              <w:t xml:space="preserve">novace jsou </w:t>
            </w:r>
            <w:proofErr w:type="gramStart"/>
            <w:r w:rsidR="009431A7" w:rsidRPr="003F2BA7">
              <w:rPr>
                <w:rFonts w:ascii="Arial" w:hAnsi="Arial" w:cs="Arial"/>
              </w:rPr>
              <w:t>častěj</w:t>
            </w:r>
            <w:r w:rsidR="00DE2F32" w:rsidRPr="003F2BA7">
              <w:rPr>
                <w:rFonts w:ascii="Arial" w:hAnsi="Arial" w:cs="Arial"/>
              </w:rPr>
              <w:t>i</w:t>
            </w:r>
            <w:proofErr w:type="gramEnd"/>
            <w:r w:rsidR="009431A7" w:rsidRPr="003F2BA7">
              <w:rPr>
                <w:rFonts w:ascii="Arial" w:hAnsi="Arial" w:cs="Arial"/>
              </w:rPr>
              <w:t xml:space="preserve"> než MSP zaváděny velkými podniky</w:t>
            </w:r>
            <w:del w:id="82" w:author="Juráš Pavel" w:date="2021-06-02T11:51:00Z">
              <w:r w:rsidR="009431A7" w:rsidRPr="003F2BA7" w:rsidDel="00632305">
                <w:rPr>
                  <w:rFonts w:ascii="Arial" w:hAnsi="Arial" w:cs="Arial"/>
                </w:rPr>
                <w:delText xml:space="preserve"> – pouze 14 % MSP lze z pohledu vyráběného produktu nebo výrobního procesu považovat za inovativní, oproti 49 % velkých podniků</w:delText>
              </w:r>
            </w:del>
            <w:r w:rsidR="009431A7" w:rsidRPr="003F2BA7">
              <w:rPr>
                <w:rFonts w:ascii="Arial" w:hAnsi="Arial" w:cs="Arial"/>
              </w:rPr>
              <w:t>. Většina těchto výdajů jde navíc u českých firem na experimentální vývoj namísto průmyslového výzkumu.</w:t>
            </w:r>
            <w:r w:rsidR="009431A7" w:rsidRPr="003F2BA7">
              <w:rPr>
                <w:rStyle w:val="Znakapoznpodarou"/>
                <w:rFonts w:ascii="Arial" w:hAnsi="Arial" w:cs="Arial"/>
              </w:rPr>
              <w:footnoteReference w:id="14"/>
            </w:r>
            <w:r w:rsidR="00FB6220" w:rsidRPr="003F2BA7">
              <w:rPr>
                <w:rFonts w:ascii="Arial" w:hAnsi="Arial" w:cs="Arial"/>
              </w:rPr>
              <w:t xml:space="preserve"> </w:t>
            </w:r>
          </w:p>
          <w:p w14:paraId="170EDD27" w14:textId="5E0EDA06" w:rsidR="00572472" w:rsidRPr="003F2BA7" w:rsidRDefault="00572472" w:rsidP="00167DA5">
            <w:pPr>
              <w:spacing w:after="120" w:line="264" w:lineRule="auto"/>
              <w:jc w:val="both"/>
              <w:rPr>
                <w:rFonts w:ascii="Arial" w:hAnsi="Arial" w:cs="Arial"/>
              </w:rPr>
            </w:pPr>
            <w:r w:rsidRPr="003F2BA7">
              <w:rPr>
                <w:rFonts w:ascii="Arial" w:hAnsi="Arial" w:cs="Arial"/>
              </w:rPr>
              <w:t xml:space="preserve">V roce </w:t>
            </w:r>
            <w:r w:rsidR="002964B8" w:rsidRPr="003F2BA7">
              <w:rPr>
                <w:rFonts w:ascii="Arial" w:hAnsi="Arial" w:cs="Arial"/>
              </w:rPr>
              <w:t xml:space="preserve">2019 </w:t>
            </w:r>
            <w:r w:rsidRPr="003F2BA7">
              <w:rPr>
                <w:rFonts w:ascii="Arial" w:hAnsi="Arial" w:cs="Arial"/>
              </w:rPr>
              <w:t xml:space="preserve">se </w:t>
            </w:r>
            <w:r w:rsidR="003B6A41" w:rsidRPr="003F2BA7">
              <w:rPr>
                <w:rFonts w:ascii="Arial" w:hAnsi="Arial" w:cs="Arial"/>
              </w:rPr>
              <w:t xml:space="preserve">pak </w:t>
            </w:r>
            <w:r w:rsidRPr="003F2BA7">
              <w:rPr>
                <w:rFonts w:ascii="Arial" w:hAnsi="Arial" w:cs="Arial"/>
              </w:rPr>
              <w:t xml:space="preserve">ČR </w:t>
            </w:r>
            <w:r w:rsidR="003B6A41" w:rsidRPr="003F2BA7">
              <w:rPr>
                <w:rFonts w:ascii="Arial" w:hAnsi="Arial" w:cs="Arial"/>
              </w:rPr>
              <w:t>nacházela v situaci, kdy hlavní tahoun</w:t>
            </w:r>
            <w:r w:rsidRPr="003F2BA7">
              <w:rPr>
                <w:rFonts w:ascii="Arial" w:hAnsi="Arial" w:cs="Arial"/>
              </w:rPr>
              <w:t xml:space="preserve"> ekonomiky </w:t>
            </w:r>
            <w:r w:rsidR="003B6A41" w:rsidRPr="003F2BA7">
              <w:rPr>
                <w:rFonts w:ascii="Arial" w:hAnsi="Arial" w:cs="Arial"/>
              </w:rPr>
              <w:t xml:space="preserve">představovala </w:t>
            </w:r>
            <w:r w:rsidRPr="003F2BA7">
              <w:rPr>
                <w:rFonts w:ascii="Arial" w:hAnsi="Arial" w:cs="Arial"/>
              </w:rPr>
              <w:t xml:space="preserve">průmyslová specializace, na kterou je navázána i řada komerčních služeb. Zatím nižší význam v domácí ekonomice </w:t>
            </w:r>
            <w:ins w:id="85" w:author="Juráš Pavel" w:date="2021-06-04T13:18:00Z">
              <w:r w:rsidR="00AB1007">
                <w:rPr>
                  <w:rFonts w:ascii="Arial" w:hAnsi="Arial" w:cs="Arial"/>
                </w:rPr>
                <w:t xml:space="preserve">nicméně </w:t>
              </w:r>
            </w:ins>
            <w:r w:rsidRPr="003F2BA7">
              <w:rPr>
                <w:rFonts w:ascii="Arial" w:hAnsi="Arial" w:cs="Arial"/>
              </w:rPr>
              <w:t>mají znalostně intenzivní služby</w:t>
            </w:r>
            <w:ins w:id="86" w:author="Juráš Pavel" w:date="2021-06-04T13:16:00Z">
              <w:r w:rsidR="00AB1007">
                <w:rPr>
                  <w:rStyle w:val="Znakapoznpodarou"/>
                  <w:rFonts w:ascii="Arial" w:hAnsi="Arial" w:cs="Arial"/>
                </w:rPr>
                <w:footnoteReference w:id="15"/>
              </w:r>
            </w:ins>
            <w:del w:id="94" w:author="Juráš Pavel" w:date="2021-06-04T13:16:00Z">
              <w:r w:rsidRPr="003F2BA7" w:rsidDel="00AB1007">
                <w:rPr>
                  <w:rFonts w:ascii="Arial" w:hAnsi="Arial" w:cs="Arial"/>
                </w:rPr>
                <w:delText xml:space="preserve"> (tzv. knowledge-intensive services – KIS)</w:delText>
              </w:r>
            </w:del>
            <w:r w:rsidRPr="003F2BA7">
              <w:rPr>
                <w:rFonts w:ascii="Arial" w:hAnsi="Arial" w:cs="Arial"/>
              </w:rPr>
              <w:t xml:space="preserve">, ve kterých se ve vyspělých ekonomikách koncentruje značná část inovací. </w:t>
            </w:r>
            <w:del w:id="95" w:author="Juráš Pavel" w:date="2021-06-04T13:07:00Z">
              <w:r w:rsidR="00DC0E84" w:rsidRPr="003F2BA7" w:rsidDel="005C0BB8">
                <w:rPr>
                  <w:rFonts w:ascii="Arial" w:hAnsi="Arial" w:cs="Arial"/>
                </w:rPr>
                <w:delText>Z</w:delText>
              </w:r>
              <w:r w:rsidRPr="003F2BA7" w:rsidDel="005C0BB8">
                <w:rPr>
                  <w:rFonts w:ascii="Arial" w:hAnsi="Arial" w:cs="Arial"/>
                </w:rPr>
                <w:delText>aměstnanost české populace ve znalostních odvětvích</w:delText>
              </w:r>
              <w:r w:rsidR="001C0746" w:rsidRPr="003F2BA7" w:rsidDel="005C0BB8">
                <w:rPr>
                  <w:rFonts w:ascii="Arial" w:hAnsi="Arial" w:cs="Arial"/>
                </w:rPr>
                <w:delText xml:space="preserve"> </w:delText>
              </w:r>
              <w:r w:rsidRPr="003F2BA7" w:rsidDel="005C0BB8">
                <w:rPr>
                  <w:rFonts w:ascii="Arial" w:hAnsi="Arial" w:cs="Arial"/>
                </w:rPr>
                <w:delText>rostla v letech 2008-201</w:delText>
              </w:r>
              <w:r w:rsidR="001C7C0A" w:rsidRPr="003F2BA7" w:rsidDel="005C0BB8">
                <w:rPr>
                  <w:rFonts w:ascii="Arial" w:hAnsi="Arial" w:cs="Arial"/>
                </w:rPr>
                <w:delText>9</w:delText>
              </w:r>
              <w:r w:rsidR="00DC0E84" w:rsidRPr="003F2BA7" w:rsidDel="005C0BB8">
                <w:rPr>
                  <w:rFonts w:ascii="Arial" w:hAnsi="Arial" w:cs="Arial"/>
                </w:rPr>
                <w:delText xml:space="preserve"> jen</w:delText>
              </w:r>
              <w:r w:rsidR="00153DAE" w:rsidRPr="003F2BA7" w:rsidDel="005C0BB8">
                <w:rPr>
                  <w:rFonts w:ascii="Arial" w:hAnsi="Arial" w:cs="Arial"/>
                </w:rPr>
                <w:delText xml:space="preserve"> nepatrně rychlejším tempem</w:delText>
              </w:r>
              <w:r w:rsidRPr="003F2BA7" w:rsidDel="005C0BB8">
                <w:rPr>
                  <w:rFonts w:ascii="Arial" w:hAnsi="Arial" w:cs="Arial"/>
                </w:rPr>
                <w:delText xml:space="preserve"> ve </w:delText>
              </w:r>
              <w:r w:rsidRPr="003F2BA7" w:rsidDel="005C0BB8">
                <w:rPr>
                  <w:rFonts w:ascii="Arial" w:hAnsi="Arial" w:cs="Arial"/>
                </w:rPr>
                <w:lastRenderedPageBreak/>
                <w:delText>srovnání s EU2</w:delText>
              </w:r>
              <w:r w:rsidR="00B90949" w:rsidRPr="003F2BA7" w:rsidDel="005C0BB8">
                <w:rPr>
                  <w:rFonts w:ascii="Arial" w:hAnsi="Arial" w:cs="Arial"/>
                </w:rPr>
                <w:delText>7</w:delText>
              </w:r>
              <w:r w:rsidR="00153DAE" w:rsidRPr="003F2BA7" w:rsidDel="005C0BB8">
                <w:rPr>
                  <w:rFonts w:ascii="Arial" w:hAnsi="Arial" w:cs="Arial"/>
                </w:rPr>
                <w:delText xml:space="preserve"> (o 0,3</w:delText>
              </w:r>
              <w:r w:rsidR="009C711C" w:rsidRPr="003F2BA7" w:rsidDel="005C0BB8">
                <w:rPr>
                  <w:rFonts w:ascii="Arial" w:hAnsi="Arial" w:cs="Arial"/>
                </w:rPr>
                <w:delText xml:space="preserve"> p. b.</w:delText>
              </w:r>
              <w:r w:rsidR="00153DAE" w:rsidRPr="003F2BA7" w:rsidDel="005C0BB8">
                <w:rPr>
                  <w:rFonts w:ascii="Arial" w:hAnsi="Arial" w:cs="Arial"/>
                </w:rPr>
                <w:delText>)</w:delText>
              </w:r>
              <w:r w:rsidR="00CC780F" w:rsidRPr="003F2BA7" w:rsidDel="005C0BB8">
                <w:rPr>
                  <w:rFonts w:ascii="Arial" w:hAnsi="Arial" w:cs="Arial"/>
                </w:rPr>
                <w:delText xml:space="preserve"> </w:delText>
              </w:r>
              <w:r w:rsidR="00DC0E84" w:rsidRPr="003F2BA7" w:rsidDel="005C0BB8">
                <w:rPr>
                  <w:rFonts w:ascii="Arial" w:hAnsi="Arial" w:cs="Arial"/>
                </w:rPr>
                <w:delText>a proto</w:delText>
              </w:r>
              <w:r w:rsidRPr="003F2BA7" w:rsidDel="005C0BB8">
                <w:rPr>
                  <w:rFonts w:ascii="Arial" w:hAnsi="Arial" w:cs="Arial"/>
                </w:rPr>
                <w:delText xml:space="preserve"> ke sbližování dochází jen velmi pomalu. V</w:delText>
              </w:r>
              <w:r w:rsidR="00B537AD" w:rsidRPr="003F2BA7" w:rsidDel="005C0BB8">
                <w:rPr>
                  <w:rFonts w:ascii="Arial" w:hAnsi="Arial" w:cs="Arial"/>
                </w:rPr>
                <w:delText> </w:delText>
              </w:r>
              <w:r w:rsidRPr="003F2BA7" w:rsidDel="005C0BB8">
                <w:rPr>
                  <w:rFonts w:ascii="Arial" w:hAnsi="Arial" w:cs="Arial"/>
                </w:rPr>
                <w:delText>EU</w:delText>
              </w:r>
              <w:r w:rsidR="00B537AD" w:rsidRPr="003F2BA7" w:rsidDel="005C0BB8">
                <w:rPr>
                  <w:rFonts w:ascii="Arial" w:hAnsi="Arial" w:cs="Arial"/>
                </w:rPr>
                <w:delText>2</w:delText>
              </w:r>
              <w:r w:rsidR="00153DAE" w:rsidRPr="003F2BA7" w:rsidDel="005C0BB8">
                <w:rPr>
                  <w:rFonts w:ascii="Arial" w:hAnsi="Arial" w:cs="Arial"/>
                </w:rPr>
                <w:delText>7</w:delText>
              </w:r>
              <w:r w:rsidRPr="003F2BA7" w:rsidDel="005C0BB8">
                <w:rPr>
                  <w:rFonts w:ascii="Arial" w:hAnsi="Arial" w:cs="Arial"/>
                </w:rPr>
                <w:delText xml:space="preserve"> v průměru tvoří znalostní odvětví </w:delText>
              </w:r>
              <w:r w:rsidR="00153DAE" w:rsidRPr="003F2BA7" w:rsidDel="005C0BB8">
                <w:rPr>
                  <w:rFonts w:ascii="Arial" w:hAnsi="Arial" w:cs="Arial"/>
                </w:rPr>
                <w:delText>39</w:delText>
              </w:r>
              <w:r w:rsidRPr="003F2BA7" w:rsidDel="005C0BB8">
                <w:rPr>
                  <w:rFonts w:ascii="Arial" w:hAnsi="Arial" w:cs="Arial"/>
                </w:rPr>
                <w:delText xml:space="preserve"> % celkové zaměstnanosti, v ČR 33</w:delText>
              </w:r>
              <w:r w:rsidR="001C7C0A" w:rsidRPr="003F2BA7" w:rsidDel="005C0BB8">
                <w:rPr>
                  <w:rFonts w:ascii="Arial" w:hAnsi="Arial" w:cs="Arial"/>
                </w:rPr>
                <w:delText>,5</w:delText>
              </w:r>
              <w:r w:rsidRPr="003F2BA7" w:rsidDel="005C0BB8">
                <w:rPr>
                  <w:rFonts w:ascii="Arial" w:hAnsi="Arial" w:cs="Arial"/>
                </w:rPr>
                <w:delText xml:space="preserve"> % (rok 201</w:delText>
              </w:r>
              <w:r w:rsidR="001C7C0A" w:rsidRPr="003F2BA7" w:rsidDel="005C0BB8">
                <w:rPr>
                  <w:rFonts w:ascii="Arial" w:hAnsi="Arial" w:cs="Arial"/>
                </w:rPr>
                <w:delText>9</w:delText>
              </w:r>
              <w:r w:rsidRPr="003F2BA7" w:rsidDel="005C0BB8">
                <w:rPr>
                  <w:rFonts w:ascii="Arial" w:hAnsi="Arial" w:cs="Arial"/>
                </w:rPr>
                <w:delText>).</w:delText>
              </w:r>
              <w:r w:rsidRPr="003F2BA7" w:rsidDel="005C0BB8">
                <w:rPr>
                  <w:rStyle w:val="Znakapoznpodarou"/>
                  <w:rFonts w:ascii="Arial" w:hAnsi="Arial" w:cs="Arial"/>
                </w:rPr>
                <w:footnoteReference w:id="16"/>
              </w:r>
            </w:del>
          </w:p>
          <w:p w14:paraId="75C6AD58" w14:textId="7137009B" w:rsidR="00351F91" w:rsidRPr="003F2BA7" w:rsidRDefault="00351F91" w:rsidP="00167DA5">
            <w:pPr>
              <w:spacing w:after="120" w:line="264" w:lineRule="auto"/>
              <w:jc w:val="both"/>
              <w:rPr>
                <w:rFonts w:ascii="Arial" w:hAnsi="Arial" w:cs="Arial"/>
              </w:rPr>
            </w:pPr>
            <w:r w:rsidRPr="003F2BA7">
              <w:rPr>
                <w:rFonts w:ascii="Arial" w:hAnsi="Arial" w:cs="Arial"/>
                <w:color w:val="000000" w:themeColor="text1"/>
              </w:rPr>
              <w:t xml:space="preserve">Z hlediska tržní situace lze uvést, že v případě spolupráce mezi veřejným výzkumem a aplikační sférou, přelévání znalostí mezi podniky a dalšími inovačními aktéry a uplatňování výsledků </w:t>
            </w:r>
            <w:proofErr w:type="spellStart"/>
            <w:r w:rsidRPr="003F2BA7">
              <w:rPr>
                <w:rFonts w:ascii="Arial" w:hAnsi="Arial" w:cs="Arial"/>
                <w:color w:val="000000" w:themeColor="text1"/>
              </w:rPr>
              <w:t>VaI</w:t>
            </w:r>
            <w:proofErr w:type="spellEnd"/>
            <w:r w:rsidRPr="003F2BA7">
              <w:rPr>
                <w:rFonts w:ascii="Arial" w:hAnsi="Arial" w:cs="Arial"/>
                <w:color w:val="000000" w:themeColor="text1"/>
              </w:rPr>
              <w:t xml:space="preserve"> v podnikatelské praxi se jedná o jednu z hlavních oblastí, kde se projevuje tržní selhání</w:t>
            </w:r>
            <w:r w:rsidRPr="003F2BA7">
              <w:rPr>
                <w:rStyle w:val="Znakapoznpodarou"/>
                <w:rFonts w:ascii="Arial" w:hAnsi="Arial" w:cs="Arial"/>
                <w:color w:val="000000" w:themeColor="text1"/>
              </w:rPr>
              <w:footnoteReference w:id="17"/>
            </w:r>
            <w:r w:rsidRPr="003F2BA7">
              <w:rPr>
                <w:rFonts w:ascii="Arial" w:hAnsi="Arial" w:cs="Arial"/>
                <w:color w:val="000000" w:themeColor="text1"/>
              </w:rPr>
              <w:t xml:space="preserve"> a kde většina vyspělých států uplatňuje přímé či nepřímé nástroje podpory interakce mezi oběma typy aktérů. Příčiny nízké relevance českého výzkumu </w:t>
            </w:r>
            <w:r w:rsidR="008922ED" w:rsidRPr="003F2BA7">
              <w:rPr>
                <w:rFonts w:ascii="Arial" w:hAnsi="Arial" w:cs="Arial"/>
                <w:color w:val="000000" w:themeColor="text1"/>
              </w:rPr>
              <w:t xml:space="preserve">pak </w:t>
            </w:r>
            <w:r w:rsidRPr="003F2BA7">
              <w:rPr>
                <w:rFonts w:ascii="Arial" w:hAnsi="Arial" w:cs="Arial"/>
                <w:color w:val="000000" w:themeColor="text1"/>
              </w:rPr>
              <w:t xml:space="preserve">spočívají jak v rámcových podmínkách, včetně struktury inovační poptávky v ČR, tak v oblastech vyžadující intervence na úrovni VO. Nedílnou součástí podpory </w:t>
            </w:r>
            <w:proofErr w:type="spellStart"/>
            <w:r w:rsidRPr="003F2BA7">
              <w:rPr>
                <w:rFonts w:ascii="Arial" w:hAnsi="Arial" w:cs="Arial"/>
                <w:color w:val="000000" w:themeColor="text1"/>
              </w:rPr>
              <w:t>VaI</w:t>
            </w:r>
            <w:proofErr w:type="spellEnd"/>
            <w:r w:rsidRPr="003F2BA7">
              <w:rPr>
                <w:rFonts w:ascii="Arial" w:hAnsi="Arial" w:cs="Arial"/>
                <w:color w:val="000000" w:themeColor="text1"/>
              </w:rPr>
              <w:t xml:space="preserve"> jsou i investice do digitálního ekosystému a n</w:t>
            </w:r>
            <w:r w:rsidRPr="003F2BA7">
              <w:rPr>
                <w:rFonts w:ascii="Arial" w:eastAsia="Calibri" w:hAnsi="Arial" w:cs="Arial"/>
              </w:rPr>
              <w:t xml:space="preserve">astavení příznivých podmínek pro investice a spolupráci za účelem zachování konkurenceschopnosti ČR, resp. EU. </w:t>
            </w:r>
            <w:r w:rsidR="0084116B" w:rsidRPr="003F2BA7">
              <w:rPr>
                <w:rFonts w:ascii="Arial" w:eastAsia="Calibri" w:hAnsi="Arial" w:cs="Arial"/>
              </w:rPr>
              <w:t xml:space="preserve">Tato zjištění potvrdila i realizovaná tržní analýza, která detailně identifikovala tržní </w:t>
            </w:r>
            <w:r w:rsidRPr="003F2BA7">
              <w:rPr>
                <w:rFonts w:ascii="Arial" w:hAnsi="Arial" w:cs="Arial"/>
              </w:rPr>
              <w:t xml:space="preserve">selhání, která českým firmám komplikují jejich aktivity na poli </w:t>
            </w:r>
            <w:proofErr w:type="spellStart"/>
            <w:r w:rsidRPr="003F2BA7">
              <w:rPr>
                <w:rFonts w:ascii="Arial" w:hAnsi="Arial" w:cs="Arial"/>
              </w:rPr>
              <w:t>VaI</w:t>
            </w:r>
            <w:proofErr w:type="spellEnd"/>
            <w:r w:rsidRPr="003F2BA7">
              <w:rPr>
                <w:rFonts w:ascii="Arial" w:hAnsi="Arial" w:cs="Arial"/>
              </w:rPr>
              <w:t xml:space="preserve">. </w:t>
            </w:r>
            <w:r w:rsidR="000D237C" w:rsidRPr="003F2BA7">
              <w:rPr>
                <w:rFonts w:ascii="Arial" w:hAnsi="Arial" w:cs="Arial"/>
              </w:rPr>
              <w:t>Kromě výše uvedeného se j</w:t>
            </w:r>
            <w:r w:rsidRPr="003F2BA7">
              <w:rPr>
                <w:rFonts w:ascii="Arial" w:hAnsi="Arial" w:cs="Arial"/>
              </w:rPr>
              <w:t xml:space="preserve">edná zejména o vysoké investiční náklady a dlouhou dobu návratnosti projektů v oblasti </w:t>
            </w:r>
            <w:proofErr w:type="spellStart"/>
            <w:r w:rsidRPr="003F2BA7">
              <w:rPr>
                <w:rFonts w:ascii="Arial" w:hAnsi="Arial" w:cs="Arial"/>
              </w:rPr>
              <w:t>VaI</w:t>
            </w:r>
            <w:proofErr w:type="spellEnd"/>
            <w:r w:rsidRPr="003F2BA7">
              <w:rPr>
                <w:rFonts w:ascii="Arial" w:hAnsi="Arial" w:cs="Arial"/>
              </w:rPr>
              <w:t>, což podniky odrazuje od realizace těchto záměrů, dále nejistot</w:t>
            </w:r>
            <w:r w:rsidR="001C0746" w:rsidRPr="003F2BA7">
              <w:rPr>
                <w:rFonts w:ascii="Arial" w:hAnsi="Arial" w:cs="Arial"/>
              </w:rPr>
              <w:t>u</w:t>
            </w:r>
            <w:r w:rsidRPr="003F2BA7">
              <w:rPr>
                <w:rFonts w:ascii="Arial" w:hAnsi="Arial" w:cs="Arial"/>
              </w:rPr>
              <w:t xml:space="preserve"> budoucí poptávky pro výsledcích </w:t>
            </w:r>
            <w:del w:id="99" w:author="Juráš Pavel" w:date="2021-06-03T09:23:00Z">
              <w:r w:rsidRPr="003F2BA7" w:rsidDel="00D5377A">
                <w:rPr>
                  <w:rFonts w:ascii="Arial" w:hAnsi="Arial" w:cs="Arial"/>
                </w:rPr>
                <w:delText xml:space="preserve">VaI </w:delText>
              </w:r>
            </w:del>
            <w:ins w:id="100" w:author="Juráš Pavel" w:date="2021-06-03T09:23:00Z">
              <w:r w:rsidR="00D5377A">
                <w:rPr>
                  <w:rFonts w:ascii="Arial" w:hAnsi="Arial" w:cs="Arial"/>
                </w:rPr>
                <w:t>těchto</w:t>
              </w:r>
              <w:r w:rsidR="00D5377A" w:rsidRPr="003F2BA7">
                <w:rPr>
                  <w:rFonts w:ascii="Arial" w:hAnsi="Arial" w:cs="Arial"/>
                </w:rPr>
                <w:t xml:space="preserve"> </w:t>
              </w:r>
            </w:ins>
            <w:r w:rsidRPr="003F2BA7">
              <w:rPr>
                <w:rFonts w:ascii="Arial" w:hAnsi="Arial" w:cs="Arial"/>
              </w:rPr>
              <w:t>aktivit či dodatečné transakční náklady</w:t>
            </w:r>
            <w:r w:rsidRPr="003F2BA7">
              <w:rPr>
                <w:rStyle w:val="Znakapoznpodarou"/>
                <w:rFonts w:ascii="Arial" w:hAnsi="Arial" w:cs="Arial"/>
              </w:rPr>
              <w:footnoteReference w:id="18"/>
            </w:r>
            <w:r w:rsidRPr="003F2BA7">
              <w:rPr>
                <w:rFonts w:ascii="Arial" w:hAnsi="Arial" w:cs="Arial"/>
              </w:rPr>
              <w:t xml:space="preserve"> spojené s realizací </w:t>
            </w:r>
            <w:proofErr w:type="spellStart"/>
            <w:r w:rsidRPr="003F2BA7">
              <w:rPr>
                <w:rFonts w:ascii="Arial" w:hAnsi="Arial" w:cs="Arial"/>
              </w:rPr>
              <w:t>VaI</w:t>
            </w:r>
            <w:proofErr w:type="spellEnd"/>
            <w:r w:rsidRPr="003F2BA7">
              <w:rPr>
                <w:rFonts w:ascii="Arial" w:hAnsi="Arial" w:cs="Arial"/>
              </w:rPr>
              <w:t xml:space="preserve"> projektů. Svou roli hraje i odlišná pozice podniků při vyjednávání s poskytovateli externího financování či přetrvávající averze financujících subjektů vůči projektům s vyšším rizikem či financování podniků s rizikovějším profilem. Zároveň situaci ovlivňuje i nedostatek kvalifikovaných pracovních sil pro oblast </w:t>
            </w:r>
            <w:proofErr w:type="spellStart"/>
            <w:r w:rsidRPr="003F2BA7">
              <w:rPr>
                <w:rFonts w:ascii="Arial" w:hAnsi="Arial" w:cs="Arial"/>
              </w:rPr>
              <w:t>VaI</w:t>
            </w:r>
            <w:proofErr w:type="spellEnd"/>
            <w:r w:rsidRPr="003F2BA7">
              <w:rPr>
                <w:rFonts w:ascii="Arial" w:hAnsi="Arial" w:cs="Arial"/>
              </w:rPr>
              <w:t xml:space="preserve"> na trhu práce</w:t>
            </w:r>
            <w:r w:rsidR="001C0746" w:rsidRPr="003F2BA7">
              <w:rPr>
                <w:rFonts w:ascii="Arial" w:hAnsi="Arial" w:cs="Arial"/>
              </w:rPr>
              <w:t xml:space="preserve"> </w:t>
            </w:r>
            <w:r w:rsidR="0084116B" w:rsidRPr="003F2BA7">
              <w:rPr>
                <w:rFonts w:ascii="Arial" w:hAnsi="Arial" w:cs="Arial"/>
              </w:rPr>
              <w:t>či</w:t>
            </w:r>
            <w:r w:rsidRPr="003F2BA7">
              <w:rPr>
                <w:rFonts w:ascii="Arial" w:hAnsi="Arial" w:cs="Arial"/>
              </w:rPr>
              <w:t xml:space="preserve"> nedostatečná informovanost českých firem o trendech v oblasti </w:t>
            </w:r>
            <w:proofErr w:type="spellStart"/>
            <w:r w:rsidRPr="003F2BA7">
              <w:rPr>
                <w:rFonts w:ascii="Arial" w:hAnsi="Arial" w:cs="Arial"/>
              </w:rPr>
              <w:t>VaI</w:t>
            </w:r>
            <w:proofErr w:type="spellEnd"/>
            <w:r w:rsidR="001C0746" w:rsidRPr="003F2BA7">
              <w:rPr>
                <w:rFonts w:ascii="Arial" w:hAnsi="Arial" w:cs="Arial"/>
              </w:rPr>
              <w:t>.</w:t>
            </w:r>
            <w:r w:rsidRPr="003F2BA7">
              <w:rPr>
                <w:rStyle w:val="Znakapoznpodarou"/>
                <w:rFonts w:ascii="Arial" w:hAnsi="Arial" w:cs="Arial"/>
              </w:rPr>
              <w:footnoteReference w:id="19"/>
            </w:r>
            <w:r w:rsidRPr="003F2BA7">
              <w:rPr>
                <w:rFonts w:ascii="Arial" w:eastAsiaTheme="minorHAnsi" w:hAnsi="Arial" w:cs="Arial"/>
                <w:bCs/>
                <w:color w:val="000000"/>
                <w:lang w:eastAsia="en-US"/>
              </w:rPr>
              <w:t xml:space="preserve"> </w:t>
            </w:r>
            <w:r w:rsidR="000D237C" w:rsidRPr="003F2BA7">
              <w:rPr>
                <w:rFonts w:ascii="Arial" w:hAnsi="Arial" w:cs="Arial"/>
              </w:rPr>
              <w:t xml:space="preserve">Výrazně se </w:t>
            </w:r>
            <w:r w:rsidR="00D80F50" w:rsidRPr="003F2BA7">
              <w:rPr>
                <w:rFonts w:ascii="Arial" w:hAnsi="Arial" w:cs="Arial"/>
              </w:rPr>
              <w:t xml:space="preserve">pak </w:t>
            </w:r>
            <w:r w:rsidR="000D237C" w:rsidRPr="003F2BA7">
              <w:rPr>
                <w:rFonts w:ascii="Arial" w:hAnsi="Arial" w:cs="Arial"/>
              </w:rPr>
              <w:t xml:space="preserve">liší i inovační výkonnost podniků v jednotlivých regionech ČR. Tradičně nejvyšší je na území hl. </w:t>
            </w:r>
            <w:del w:id="101" w:author="Juráš Pavel" w:date="2021-06-04T13:19:00Z">
              <w:r w:rsidR="000D237C" w:rsidRPr="003F2BA7" w:rsidDel="00AB1007">
                <w:rPr>
                  <w:rFonts w:ascii="Arial" w:hAnsi="Arial" w:cs="Arial"/>
                </w:rPr>
                <w:delText xml:space="preserve">města </w:delText>
              </w:r>
            </w:del>
            <w:ins w:id="102" w:author="Juráš Pavel" w:date="2021-06-04T13:19:00Z">
              <w:r w:rsidR="00AB1007" w:rsidRPr="003F2BA7">
                <w:rPr>
                  <w:rFonts w:ascii="Arial" w:hAnsi="Arial" w:cs="Arial"/>
                </w:rPr>
                <w:t>m</w:t>
              </w:r>
              <w:r w:rsidR="00AB1007">
                <w:rPr>
                  <w:rFonts w:ascii="Arial" w:hAnsi="Arial" w:cs="Arial"/>
                </w:rPr>
                <w:t>.</w:t>
              </w:r>
              <w:r w:rsidR="00AB1007" w:rsidRPr="003F2BA7">
                <w:rPr>
                  <w:rFonts w:ascii="Arial" w:hAnsi="Arial" w:cs="Arial"/>
                </w:rPr>
                <w:t xml:space="preserve"> </w:t>
              </w:r>
            </w:ins>
            <w:r w:rsidR="000D237C" w:rsidRPr="003F2BA7">
              <w:rPr>
                <w:rFonts w:ascii="Arial" w:hAnsi="Arial" w:cs="Arial"/>
              </w:rPr>
              <w:t>Prahy, nejnižší naopak v regionu soudržnosti Severozápad.</w:t>
            </w:r>
            <w:r w:rsidR="000D237C" w:rsidRPr="003F2BA7">
              <w:rPr>
                <w:rStyle w:val="Znakapoznpodarou"/>
                <w:rFonts w:ascii="Arial" w:hAnsi="Arial" w:cs="Arial"/>
              </w:rPr>
              <w:footnoteReference w:id="20"/>
            </w:r>
            <w:r w:rsidR="000D237C" w:rsidRPr="003F2BA7">
              <w:rPr>
                <w:rFonts w:ascii="Arial" w:hAnsi="Arial" w:cs="Arial"/>
              </w:rPr>
              <w:t xml:space="preserve"> </w:t>
            </w:r>
          </w:p>
          <w:p w14:paraId="3EBEB7F3" w14:textId="291DE3A7" w:rsidR="00572472" w:rsidRPr="003F2BA7" w:rsidRDefault="00C74072" w:rsidP="00167DA5">
            <w:pPr>
              <w:spacing w:after="120" w:line="264" w:lineRule="auto"/>
              <w:jc w:val="both"/>
              <w:rPr>
                <w:rFonts w:ascii="Arial" w:hAnsi="Arial" w:cs="Arial"/>
              </w:rPr>
            </w:pPr>
            <w:r w:rsidRPr="003F2BA7">
              <w:rPr>
                <w:rFonts w:ascii="Arial" w:hAnsi="Arial" w:cs="Arial"/>
              </w:rPr>
              <w:t xml:space="preserve">Kromě potřeby zintenzivnění </w:t>
            </w:r>
            <w:r w:rsidR="00AA3D61" w:rsidRPr="003F2BA7">
              <w:rPr>
                <w:rFonts w:ascii="Arial" w:hAnsi="Arial" w:cs="Arial"/>
              </w:rPr>
              <w:t xml:space="preserve">podpory </w:t>
            </w:r>
            <w:r w:rsidRPr="003F2BA7">
              <w:rPr>
                <w:rFonts w:ascii="Arial" w:hAnsi="Arial" w:cs="Arial"/>
              </w:rPr>
              <w:t>domácích inovací</w:t>
            </w:r>
            <w:r w:rsidR="00FF6359" w:rsidRPr="003F2BA7">
              <w:rPr>
                <w:rFonts w:ascii="Arial" w:hAnsi="Arial" w:cs="Arial"/>
              </w:rPr>
              <w:t xml:space="preserve"> vč. kreativních inovací</w:t>
            </w:r>
            <w:r w:rsidR="002964B8" w:rsidRPr="003F2BA7">
              <w:rPr>
                <w:rFonts w:ascii="Arial" w:hAnsi="Arial" w:cs="Arial"/>
              </w:rPr>
              <w:t>,</w:t>
            </w:r>
            <w:r w:rsidR="00FF6359" w:rsidRPr="003F2BA7">
              <w:rPr>
                <w:rStyle w:val="Znakapoznpodarou"/>
                <w:rFonts w:ascii="Arial" w:hAnsi="Arial" w:cs="Arial"/>
              </w:rPr>
              <w:footnoteReference w:id="21"/>
            </w:r>
            <w:r w:rsidRPr="003F2BA7">
              <w:rPr>
                <w:rFonts w:ascii="Arial" w:hAnsi="Arial" w:cs="Arial"/>
              </w:rPr>
              <w:t xml:space="preserve"> které by mohlo zvýšit produktivitu v rámci celého podnikového spektra, </w:t>
            </w:r>
            <w:r w:rsidR="000D237C" w:rsidRPr="003F2BA7">
              <w:rPr>
                <w:rFonts w:ascii="Arial" w:hAnsi="Arial" w:cs="Arial"/>
              </w:rPr>
              <w:t>tak bude</w:t>
            </w:r>
            <w:r w:rsidRPr="003F2BA7">
              <w:rPr>
                <w:rFonts w:ascii="Arial" w:hAnsi="Arial" w:cs="Arial"/>
              </w:rPr>
              <w:t xml:space="preserve"> potřeba zaměřit se </w:t>
            </w:r>
            <w:r w:rsidR="00D80F50" w:rsidRPr="003F2BA7">
              <w:rPr>
                <w:rFonts w:ascii="Arial" w:hAnsi="Arial" w:cs="Arial"/>
              </w:rPr>
              <w:t xml:space="preserve">i </w:t>
            </w:r>
            <w:r w:rsidRPr="003F2BA7">
              <w:rPr>
                <w:rFonts w:ascii="Arial" w:hAnsi="Arial" w:cs="Arial"/>
              </w:rPr>
              <w:t>na zvyšování výkonnosti výzkumu a zlepšení spolupráce mezi soukromým sektorem a akademickou sférou.</w:t>
            </w:r>
            <w:r w:rsidR="00853E89" w:rsidRPr="003F2BA7">
              <w:rPr>
                <w:rFonts w:ascii="Arial" w:hAnsi="Arial" w:cs="Arial"/>
              </w:rPr>
              <w:t xml:space="preserve"> </w:t>
            </w:r>
            <w:r w:rsidR="00EB72D6" w:rsidRPr="003F2BA7">
              <w:rPr>
                <w:rFonts w:ascii="Arial" w:hAnsi="Arial" w:cs="Arial"/>
              </w:rPr>
              <w:t>V</w:t>
            </w:r>
            <w:r w:rsidR="00A7549B" w:rsidRPr="003F2BA7">
              <w:rPr>
                <w:rFonts w:ascii="Arial" w:hAnsi="Arial" w:cs="Arial"/>
              </w:rPr>
              <w:t xml:space="preserve">ztahy spolupráce mezi inovujícími podniky v letech hospodářského růstu </w:t>
            </w:r>
            <w:r w:rsidR="00EB72D6" w:rsidRPr="003F2BA7">
              <w:rPr>
                <w:rFonts w:ascii="Arial" w:hAnsi="Arial" w:cs="Arial"/>
              </w:rPr>
              <w:t xml:space="preserve">obecně </w:t>
            </w:r>
            <w:r w:rsidR="00A7549B" w:rsidRPr="003F2BA7">
              <w:rPr>
                <w:rFonts w:ascii="Arial" w:hAnsi="Arial" w:cs="Arial"/>
              </w:rPr>
              <w:t xml:space="preserve">nabývají na intenzitě, což potvrzuje i </w:t>
            </w:r>
            <w:r w:rsidR="00C908CE" w:rsidRPr="003F2BA7">
              <w:rPr>
                <w:rFonts w:ascii="Arial" w:hAnsi="Arial" w:cs="Arial"/>
              </w:rPr>
              <w:t xml:space="preserve">dostupná </w:t>
            </w:r>
            <w:r w:rsidR="00A7549B" w:rsidRPr="003F2BA7">
              <w:rPr>
                <w:rFonts w:ascii="Arial" w:hAnsi="Arial" w:cs="Arial"/>
              </w:rPr>
              <w:t>evaluace</w:t>
            </w:r>
            <w:r w:rsidR="008205C1" w:rsidRPr="003F2BA7">
              <w:rPr>
                <w:rFonts w:ascii="Arial" w:hAnsi="Arial" w:cs="Arial"/>
              </w:rPr>
              <w:t>,</w:t>
            </w:r>
            <w:r w:rsidR="00A7549B" w:rsidRPr="003F2BA7">
              <w:rPr>
                <w:rStyle w:val="Znakapoznpodarou"/>
                <w:rFonts w:ascii="Arial" w:hAnsi="Arial" w:cs="Arial"/>
              </w:rPr>
              <w:footnoteReference w:id="22"/>
            </w:r>
            <w:r w:rsidR="006259C3" w:rsidRPr="003F2BA7">
              <w:rPr>
                <w:rFonts w:ascii="Arial" w:hAnsi="Arial" w:cs="Arial"/>
              </w:rPr>
              <w:t xml:space="preserve"> která potvrdila zlepšení spolupráce podpořených podniků s </w:t>
            </w:r>
            <w:r w:rsidR="004F2ECB" w:rsidRPr="003F2BA7">
              <w:rPr>
                <w:rFonts w:ascii="Arial" w:hAnsi="Arial" w:cs="Arial"/>
              </w:rPr>
              <w:t>VO</w:t>
            </w:r>
            <w:r w:rsidR="006259C3" w:rsidRPr="003F2BA7">
              <w:rPr>
                <w:rFonts w:ascii="Arial" w:hAnsi="Arial" w:cs="Arial"/>
              </w:rPr>
              <w:t xml:space="preserve"> a vysokými školami</w:t>
            </w:r>
            <w:r w:rsidR="00A7549B" w:rsidRPr="003F2BA7">
              <w:rPr>
                <w:rFonts w:ascii="Arial" w:hAnsi="Arial" w:cs="Arial"/>
              </w:rPr>
              <w:t>.</w:t>
            </w:r>
            <w:r w:rsidR="001243CB" w:rsidRPr="003F2BA7">
              <w:rPr>
                <w:rFonts w:ascii="Arial" w:hAnsi="Arial" w:cs="Arial"/>
              </w:rPr>
              <w:t xml:space="preserve"> Přesto však ČR stále má v intenzitě vazeb mezi akademickou a aplikační, resp</w:t>
            </w:r>
            <w:r w:rsidR="00AA3D61" w:rsidRPr="003F2BA7">
              <w:rPr>
                <w:rFonts w:ascii="Arial" w:hAnsi="Arial" w:cs="Arial"/>
              </w:rPr>
              <w:t>.</w:t>
            </w:r>
            <w:r w:rsidR="001243CB" w:rsidRPr="003F2BA7">
              <w:rPr>
                <w:rFonts w:ascii="Arial" w:hAnsi="Arial" w:cs="Arial"/>
              </w:rPr>
              <w:t xml:space="preserve"> podnikovou sférou</w:t>
            </w:r>
            <w:r w:rsidR="00AA3D61" w:rsidRPr="003F2BA7">
              <w:rPr>
                <w:rFonts w:ascii="Arial" w:hAnsi="Arial" w:cs="Arial"/>
              </w:rPr>
              <w:t>,</w:t>
            </w:r>
            <w:r w:rsidR="001243CB" w:rsidRPr="003F2BA7">
              <w:rPr>
                <w:rFonts w:ascii="Arial" w:hAnsi="Arial" w:cs="Arial"/>
              </w:rPr>
              <w:t xml:space="preserve"> na podporu zlepšení transferu znalostí a technologií ve srovnání s řadou vyspělých států rezervy.</w:t>
            </w:r>
            <w:r w:rsidR="006259C3" w:rsidRPr="003F2BA7">
              <w:rPr>
                <w:rStyle w:val="Znakapoznpodarou"/>
                <w:rFonts w:ascii="Arial" w:hAnsi="Arial" w:cs="Arial"/>
              </w:rPr>
              <w:footnoteReference w:id="23"/>
            </w:r>
            <w:r w:rsidR="006259C3" w:rsidRPr="003F2BA7">
              <w:rPr>
                <w:rFonts w:ascii="Arial" w:hAnsi="Arial" w:cs="Arial"/>
              </w:rPr>
              <w:t xml:space="preserve"> </w:t>
            </w:r>
            <w:r w:rsidR="00A7549B" w:rsidRPr="003F2BA7">
              <w:rPr>
                <w:rFonts w:ascii="Arial" w:hAnsi="Arial" w:cs="Arial"/>
              </w:rPr>
              <w:t xml:space="preserve">Veřejné výdaje na </w:t>
            </w:r>
            <w:proofErr w:type="spellStart"/>
            <w:r w:rsidR="00853E89" w:rsidRPr="003F2BA7">
              <w:rPr>
                <w:rFonts w:ascii="Arial" w:hAnsi="Arial" w:cs="Arial"/>
              </w:rPr>
              <w:t>Va</w:t>
            </w:r>
            <w:r w:rsidR="009F22B5" w:rsidRPr="003F2BA7">
              <w:rPr>
                <w:rFonts w:ascii="Arial" w:hAnsi="Arial" w:cs="Arial"/>
              </w:rPr>
              <w:t>I</w:t>
            </w:r>
            <w:proofErr w:type="spellEnd"/>
            <w:r w:rsidR="00A7549B" w:rsidRPr="003F2BA7">
              <w:rPr>
                <w:rFonts w:ascii="Arial" w:hAnsi="Arial" w:cs="Arial"/>
              </w:rPr>
              <w:t xml:space="preserve"> vyjádřené jako podíl HDP</w:t>
            </w:r>
            <w:r w:rsidR="006259C3" w:rsidRPr="003F2BA7">
              <w:rPr>
                <w:rFonts w:ascii="Arial" w:hAnsi="Arial" w:cs="Arial"/>
              </w:rPr>
              <w:t xml:space="preserve"> </w:t>
            </w:r>
            <w:r w:rsidR="00D3340E" w:rsidRPr="003F2BA7">
              <w:rPr>
                <w:rFonts w:ascii="Arial" w:hAnsi="Arial" w:cs="Arial"/>
              </w:rPr>
              <w:t xml:space="preserve">zatím </w:t>
            </w:r>
            <w:r w:rsidR="0034331A" w:rsidRPr="003F2BA7">
              <w:rPr>
                <w:rFonts w:ascii="Arial" w:hAnsi="Arial" w:cs="Arial"/>
              </w:rPr>
              <w:t>nedosahují</w:t>
            </w:r>
            <w:r w:rsidR="00D3340E" w:rsidRPr="003F2BA7">
              <w:rPr>
                <w:rStyle w:val="Znakapoznpodarou"/>
                <w:rFonts w:ascii="Arial" w:hAnsi="Arial" w:cs="Arial"/>
              </w:rPr>
              <w:footnoteReference w:id="24"/>
            </w:r>
            <w:r w:rsidR="00C81F98" w:rsidRPr="003F2BA7">
              <w:rPr>
                <w:rFonts w:ascii="Arial" w:hAnsi="Arial" w:cs="Arial"/>
              </w:rPr>
              <w:t xml:space="preserve"> </w:t>
            </w:r>
            <w:r w:rsidR="00D3340E" w:rsidRPr="003F2BA7">
              <w:rPr>
                <w:rFonts w:ascii="Arial" w:hAnsi="Arial" w:cs="Arial"/>
              </w:rPr>
              <w:t>cílové hodnoty pro rok 2025</w:t>
            </w:r>
            <w:r w:rsidR="008205C1" w:rsidRPr="003F2BA7">
              <w:rPr>
                <w:rFonts w:ascii="Arial" w:hAnsi="Arial" w:cs="Arial"/>
              </w:rPr>
              <w:t xml:space="preserve"> </w:t>
            </w:r>
            <w:r w:rsidR="00A7549B" w:rsidRPr="003F2BA7">
              <w:rPr>
                <w:rFonts w:ascii="Arial" w:hAnsi="Arial" w:cs="Arial"/>
              </w:rPr>
              <w:t>(1 % HDP</w:t>
            </w:r>
            <w:r w:rsidR="0034331A" w:rsidRPr="003F2BA7">
              <w:rPr>
                <w:rFonts w:ascii="Arial" w:hAnsi="Arial" w:cs="Arial"/>
              </w:rPr>
              <w:t>)</w:t>
            </w:r>
            <w:r w:rsidR="00A7549B" w:rsidRPr="003F2BA7">
              <w:rPr>
                <w:rFonts w:ascii="Arial" w:hAnsi="Arial" w:cs="Arial"/>
              </w:rPr>
              <w:t>.</w:t>
            </w:r>
            <w:r w:rsidR="00D3340E" w:rsidRPr="003F2BA7">
              <w:rPr>
                <w:rStyle w:val="Znakapoznpodarou"/>
                <w:rFonts w:ascii="Arial" w:hAnsi="Arial" w:cs="Arial"/>
              </w:rPr>
              <w:footnoteReference w:id="25"/>
            </w:r>
            <w:r w:rsidR="00A7549B" w:rsidRPr="003F2BA7">
              <w:rPr>
                <w:rFonts w:ascii="Arial" w:hAnsi="Arial" w:cs="Arial"/>
              </w:rPr>
              <w:t xml:space="preserve"> Slabinou </w:t>
            </w:r>
            <w:r w:rsidR="00854ED8" w:rsidRPr="003F2BA7">
              <w:rPr>
                <w:rFonts w:ascii="Arial" w:hAnsi="Arial" w:cs="Arial"/>
              </w:rPr>
              <w:t>pak</w:t>
            </w:r>
            <w:r w:rsidR="003C3052" w:rsidRPr="003F2BA7">
              <w:rPr>
                <w:rFonts w:ascii="Arial" w:hAnsi="Arial" w:cs="Arial"/>
              </w:rPr>
              <w:t xml:space="preserve"> zůstává</w:t>
            </w:r>
            <w:r w:rsidR="00847BB5" w:rsidRPr="003F2BA7">
              <w:rPr>
                <w:rFonts w:ascii="Arial" w:hAnsi="Arial" w:cs="Arial"/>
              </w:rPr>
              <w:t xml:space="preserve"> i</w:t>
            </w:r>
            <w:r w:rsidR="003C3052" w:rsidRPr="003F2BA7">
              <w:rPr>
                <w:rFonts w:ascii="Arial" w:hAnsi="Arial" w:cs="Arial"/>
              </w:rPr>
              <w:t xml:space="preserve"> přetrvávající velmi</w:t>
            </w:r>
            <w:r w:rsidR="00854ED8" w:rsidRPr="003F2BA7">
              <w:rPr>
                <w:rFonts w:ascii="Arial" w:hAnsi="Arial" w:cs="Arial"/>
              </w:rPr>
              <w:t xml:space="preserve"> </w:t>
            </w:r>
            <w:r w:rsidR="00A7549B" w:rsidRPr="003F2BA7">
              <w:rPr>
                <w:rFonts w:ascii="Arial" w:hAnsi="Arial" w:cs="Arial"/>
              </w:rPr>
              <w:t xml:space="preserve">nízká podpora od investorů ve výdajích na rizikový kapitál v oblasti aplikací </w:t>
            </w:r>
            <w:proofErr w:type="spellStart"/>
            <w:r w:rsidR="00853E89" w:rsidRPr="003F2BA7">
              <w:rPr>
                <w:rFonts w:ascii="Arial" w:hAnsi="Arial" w:cs="Arial"/>
              </w:rPr>
              <w:t>Va</w:t>
            </w:r>
            <w:r w:rsidR="009F22B5" w:rsidRPr="003F2BA7">
              <w:rPr>
                <w:rFonts w:ascii="Arial" w:hAnsi="Arial" w:cs="Arial"/>
              </w:rPr>
              <w:t>I</w:t>
            </w:r>
            <w:proofErr w:type="spellEnd"/>
            <w:r w:rsidR="00A7549B" w:rsidRPr="003F2BA7">
              <w:rPr>
                <w:rFonts w:ascii="Arial" w:hAnsi="Arial" w:cs="Arial"/>
              </w:rPr>
              <w:t>.</w:t>
            </w:r>
            <w:r w:rsidR="00A7549B" w:rsidRPr="003F2BA7">
              <w:rPr>
                <w:rStyle w:val="Znakapoznpodarou"/>
                <w:rFonts w:ascii="Arial" w:hAnsi="Arial" w:cs="Arial"/>
              </w:rPr>
              <w:footnoteReference w:id="26"/>
            </w:r>
            <w:r w:rsidR="009A0FBE" w:rsidRPr="003F2BA7">
              <w:rPr>
                <w:rFonts w:ascii="Arial" w:hAnsi="Arial" w:cs="Arial"/>
              </w:rPr>
              <w:t xml:space="preserve"> </w:t>
            </w:r>
            <w:r w:rsidR="00D80F50" w:rsidRPr="003F2BA7">
              <w:rPr>
                <w:rFonts w:ascii="Arial" w:hAnsi="Arial" w:cs="Arial"/>
              </w:rPr>
              <w:t>Samotný p</w:t>
            </w:r>
            <w:r w:rsidR="009A0FBE" w:rsidRPr="003F2BA7">
              <w:rPr>
                <w:rFonts w:ascii="Arial" w:hAnsi="Arial" w:cs="Arial"/>
              </w:rPr>
              <w:t>odnikový výzkum zaznamenal v období po</w:t>
            </w:r>
            <w:r w:rsidR="00545F4F" w:rsidRPr="003F2BA7">
              <w:rPr>
                <w:rFonts w:ascii="Arial" w:hAnsi="Arial" w:cs="Arial"/>
              </w:rPr>
              <w:t xml:space="preserve"> minulé</w:t>
            </w:r>
            <w:r w:rsidR="009A0FBE" w:rsidRPr="003F2BA7">
              <w:rPr>
                <w:rFonts w:ascii="Arial" w:hAnsi="Arial" w:cs="Arial"/>
              </w:rPr>
              <w:t xml:space="preserve"> hospodářské recesi poměrně dynamický rozvoj. Výdaje na VaV v podnikatelském sektoru (BERD) rostly v období 2011-2018 průměrně o 9 % ročně. </w:t>
            </w:r>
            <w:del w:id="106" w:author="Juráš Pavel" w:date="2021-06-02T11:52:00Z">
              <w:r w:rsidR="009A0FBE" w:rsidRPr="003F2BA7" w:rsidDel="00632305">
                <w:rPr>
                  <w:rFonts w:ascii="Arial" w:hAnsi="Arial" w:cs="Arial"/>
                </w:rPr>
                <w:delText xml:space="preserve">K nejvyššímu relativnímu nárůstu objemu výdajů na VaV došlo v odvětví IT činností, elektrotechnickém, elektronickém a automobilovém průmyslu. </w:delText>
              </w:r>
            </w:del>
            <w:r w:rsidR="009A0FBE" w:rsidRPr="003F2BA7">
              <w:rPr>
                <w:rFonts w:ascii="Arial" w:hAnsi="Arial" w:cs="Arial"/>
              </w:rPr>
              <w:t xml:space="preserve">Klíčový podíl na dynamickém rozvoji aktivit VaV v podnikovém sektoru mají velké podniky pod zahraniční kontrolou, které investují do VaV téměř 60 % veškerých podnikových výdajů na VaV. Podíl domácích MSP na výzkumných aktivitách podnikového sektoru i díky stagnaci absolutní výše výdajů na VaV v tomto segmentu v čase klesá (nyní dosahuje </w:t>
            </w:r>
            <w:r w:rsidR="009A0FBE" w:rsidRPr="003F2BA7">
              <w:rPr>
                <w:rFonts w:ascii="Arial" w:hAnsi="Arial" w:cs="Arial"/>
              </w:rPr>
              <w:lastRenderedPageBreak/>
              <w:t>cca 20 %)</w:t>
            </w:r>
            <w:r w:rsidR="00572472" w:rsidRPr="003F2BA7">
              <w:rPr>
                <w:rFonts w:ascii="Arial" w:hAnsi="Arial" w:cs="Arial"/>
              </w:rPr>
              <w:t>.</w:t>
            </w:r>
            <w:r w:rsidR="00572472" w:rsidRPr="003F2BA7">
              <w:rPr>
                <w:rStyle w:val="Znakapoznpodarou"/>
                <w:rFonts w:ascii="Arial" w:hAnsi="Arial" w:cs="Arial"/>
              </w:rPr>
              <w:footnoteReference w:id="27"/>
            </w:r>
            <w:r w:rsidR="00D96FF9" w:rsidRPr="003F2BA7">
              <w:rPr>
                <w:rFonts w:ascii="Arial" w:hAnsi="Arial" w:cs="Arial"/>
              </w:rPr>
              <w:t xml:space="preserve"> </w:t>
            </w:r>
            <w:r w:rsidR="000D237C" w:rsidRPr="003F2BA7">
              <w:rPr>
                <w:rFonts w:ascii="Arial" w:hAnsi="Arial" w:cs="Arial"/>
              </w:rPr>
              <w:t xml:space="preserve">Bude tak potřeba rovněž stimulovat poptávku </w:t>
            </w:r>
            <w:r w:rsidR="00D80F50" w:rsidRPr="003F2BA7">
              <w:rPr>
                <w:rFonts w:ascii="Arial" w:hAnsi="Arial" w:cs="Arial"/>
              </w:rPr>
              <w:t>MSP</w:t>
            </w:r>
            <w:r w:rsidR="000D237C" w:rsidRPr="003F2BA7">
              <w:rPr>
                <w:rFonts w:ascii="Arial" w:hAnsi="Arial" w:cs="Arial"/>
              </w:rPr>
              <w:t xml:space="preserve"> v této oblasti, zvýšit jejich informovanost</w:t>
            </w:r>
            <w:r w:rsidR="00D80F50" w:rsidRPr="003F2BA7">
              <w:rPr>
                <w:rFonts w:ascii="Arial" w:hAnsi="Arial" w:cs="Arial"/>
              </w:rPr>
              <w:t xml:space="preserve">, </w:t>
            </w:r>
            <w:r w:rsidR="000D237C" w:rsidRPr="003F2BA7">
              <w:rPr>
                <w:rFonts w:ascii="Arial" w:hAnsi="Arial" w:cs="Arial"/>
              </w:rPr>
              <w:t xml:space="preserve">zatraktivnit podmínky a nastavení podpory či poskytovat </w:t>
            </w:r>
            <w:r w:rsidR="000D237C" w:rsidRPr="003F2BA7">
              <w:rPr>
                <w:rFonts w:ascii="Arial" w:eastAsiaTheme="minorHAnsi" w:hAnsi="Arial" w:cs="Arial"/>
                <w:bCs/>
                <w:color w:val="000000"/>
                <w:lang w:eastAsia="en-US"/>
              </w:rPr>
              <w:t>specializované poradenské služby zaměřené na zavádění nových inovačních řešení a využívání pokročilých technologií.</w:t>
            </w:r>
          </w:p>
          <w:p w14:paraId="2BC37D97" w14:textId="27B6403D" w:rsidR="00664169" w:rsidRPr="003F2BA7" w:rsidRDefault="00664169" w:rsidP="00167DA5">
            <w:pPr>
              <w:spacing w:after="120" w:line="264" w:lineRule="auto"/>
              <w:jc w:val="both"/>
              <w:rPr>
                <w:rFonts w:ascii="Arial" w:hAnsi="Arial" w:cs="Arial"/>
              </w:rPr>
            </w:pPr>
            <w:r w:rsidRPr="003F2BA7">
              <w:rPr>
                <w:rFonts w:ascii="Arial" w:hAnsi="Arial" w:cs="Arial"/>
              </w:rPr>
              <w:t>Z hlediska připravenosti ekonomiky na Průmysl 4.0</w:t>
            </w:r>
            <w:r w:rsidR="0021320E" w:rsidRPr="003F2BA7">
              <w:rPr>
                <w:rFonts w:ascii="Arial" w:hAnsi="Arial" w:cs="Arial"/>
              </w:rPr>
              <w:t xml:space="preserve"> (P4.0)</w:t>
            </w:r>
            <w:r w:rsidRPr="003F2BA7">
              <w:rPr>
                <w:rFonts w:ascii="Arial" w:hAnsi="Arial" w:cs="Arial"/>
              </w:rPr>
              <w:t xml:space="preserve">, která je charakterizována zejména kvalitou internetového a digitálního prostředí, řadí Světové </w:t>
            </w:r>
            <w:r w:rsidR="00D63A1D" w:rsidRPr="003F2BA7">
              <w:rPr>
                <w:rFonts w:ascii="Arial" w:hAnsi="Arial" w:cs="Arial"/>
              </w:rPr>
              <w:t xml:space="preserve">ekonomické </w:t>
            </w:r>
            <w:r w:rsidRPr="003F2BA7">
              <w:rPr>
                <w:rFonts w:ascii="Arial" w:hAnsi="Arial" w:cs="Arial"/>
              </w:rPr>
              <w:t xml:space="preserve">fórum s použitím tzv. </w:t>
            </w:r>
            <w:r w:rsidR="00D63A1D" w:rsidRPr="003F2BA7">
              <w:rPr>
                <w:rFonts w:ascii="Arial" w:hAnsi="Arial" w:cs="Arial"/>
              </w:rPr>
              <w:t>Indexu s</w:t>
            </w:r>
            <w:r w:rsidRPr="003F2BA7">
              <w:rPr>
                <w:rFonts w:ascii="Arial" w:hAnsi="Arial" w:cs="Arial"/>
              </w:rPr>
              <w:t>íťové připravenosti ČR na 28. místo s hodnotou indexu 66,33 bodů, přičemž na prvním místě je Švédsko</w:t>
            </w:r>
            <w:r w:rsidR="00D61222" w:rsidRPr="003F2BA7">
              <w:rPr>
                <w:rFonts w:ascii="Arial" w:hAnsi="Arial" w:cs="Arial"/>
              </w:rPr>
              <w:t xml:space="preserve"> </w:t>
            </w:r>
            <w:r w:rsidRPr="003F2BA7">
              <w:rPr>
                <w:rFonts w:ascii="Arial" w:hAnsi="Arial" w:cs="Arial"/>
              </w:rPr>
              <w:t>s hodnotou indexu 82,75 bodů.</w:t>
            </w:r>
            <w:r w:rsidRPr="003F2BA7">
              <w:rPr>
                <w:rStyle w:val="Znakapoznpodarou"/>
                <w:rFonts w:ascii="Arial" w:hAnsi="Arial" w:cs="Arial"/>
              </w:rPr>
              <w:footnoteReference w:id="28"/>
            </w:r>
            <w:r w:rsidRPr="003F2BA7">
              <w:rPr>
                <w:rFonts w:ascii="Arial" w:hAnsi="Arial" w:cs="Arial"/>
              </w:rPr>
              <w:t xml:space="preserve"> Z těchto údajů vyplývá, že existuje významný prostor pro další zlepšení</w:t>
            </w:r>
            <w:r w:rsidR="007B64D6" w:rsidRPr="003F2BA7">
              <w:rPr>
                <w:rFonts w:ascii="Arial" w:hAnsi="Arial" w:cs="Arial"/>
              </w:rPr>
              <w:t xml:space="preserve"> </w:t>
            </w:r>
            <w:r w:rsidR="007B64D6" w:rsidRPr="003F2BA7">
              <w:rPr>
                <w:rFonts w:ascii="Arial" w:hAnsi="Arial" w:cs="Arial"/>
                <w:bCs/>
              </w:rPr>
              <w:t>konkurenceschopnosti v digitální ekonomice</w:t>
            </w:r>
            <w:r w:rsidRPr="003F2BA7">
              <w:rPr>
                <w:rFonts w:ascii="Arial" w:hAnsi="Arial" w:cs="Arial"/>
              </w:rPr>
              <w:t>, a to při </w:t>
            </w:r>
            <w:r w:rsidR="007B64D6" w:rsidRPr="003F2BA7">
              <w:rPr>
                <w:rFonts w:ascii="Arial" w:hAnsi="Arial" w:cs="Arial"/>
              </w:rPr>
              <w:t xml:space="preserve">zařazení </w:t>
            </w:r>
            <w:r w:rsidRPr="003F2BA7">
              <w:rPr>
                <w:rFonts w:ascii="Arial" w:hAnsi="Arial" w:cs="Arial"/>
              </w:rPr>
              <w:t xml:space="preserve">ČR </w:t>
            </w:r>
            <w:r w:rsidR="00F75A50" w:rsidRPr="003F2BA7">
              <w:rPr>
                <w:rFonts w:ascii="Arial" w:hAnsi="Arial" w:cs="Arial"/>
              </w:rPr>
              <w:t xml:space="preserve">mezi </w:t>
            </w:r>
            <w:r w:rsidRPr="003F2BA7">
              <w:rPr>
                <w:rFonts w:ascii="Arial" w:hAnsi="Arial" w:cs="Arial"/>
              </w:rPr>
              <w:t>země HI-OECD</w:t>
            </w:r>
            <w:r w:rsidR="00CA48FD" w:rsidRPr="003F2BA7">
              <w:rPr>
                <w:rStyle w:val="Znakapoznpodarou"/>
                <w:rFonts w:ascii="Arial" w:hAnsi="Arial" w:cs="Arial"/>
              </w:rPr>
              <w:footnoteReference w:id="29"/>
            </w:r>
            <w:r w:rsidRPr="003F2BA7">
              <w:rPr>
                <w:rFonts w:ascii="Arial" w:hAnsi="Arial" w:cs="Arial"/>
              </w:rPr>
              <w:t>.</w:t>
            </w:r>
          </w:p>
          <w:p w14:paraId="05B5DFA7" w14:textId="7C9826B1" w:rsidR="00664169" w:rsidRPr="003F2BA7" w:rsidDel="00DB1528" w:rsidRDefault="00664169" w:rsidP="00167DA5">
            <w:pPr>
              <w:spacing w:after="120" w:line="264" w:lineRule="auto"/>
              <w:jc w:val="both"/>
              <w:rPr>
                <w:del w:id="108" w:author="Juráš Pavel" w:date="2021-06-02T11:44:00Z"/>
                <w:rFonts w:ascii="Arial" w:hAnsi="Arial" w:cs="Arial"/>
                <w:color w:val="000000" w:themeColor="text1"/>
              </w:rPr>
            </w:pPr>
            <w:r w:rsidRPr="003F2BA7">
              <w:rPr>
                <w:rFonts w:ascii="Arial" w:hAnsi="Arial" w:cs="Arial"/>
              </w:rPr>
              <w:t xml:space="preserve">Základní pilíře pro budování systémů P4.0 pak představují </w:t>
            </w:r>
            <w:del w:id="109" w:author="Juráš Pavel" w:date="2021-06-03T16:37:00Z">
              <w:r w:rsidRPr="003F2BA7" w:rsidDel="0001048F">
                <w:rPr>
                  <w:rFonts w:ascii="Arial" w:hAnsi="Arial" w:cs="Arial"/>
                </w:rPr>
                <w:delText xml:space="preserve">kybernetika </w:delText>
              </w:r>
            </w:del>
            <w:ins w:id="110" w:author="Juráš Pavel" w:date="2021-06-03T16:37:00Z">
              <w:r w:rsidR="0001048F">
                <w:rPr>
                  <w:rFonts w:ascii="Arial" w:hAnsi="Arial" w:cs="Arial"/>
                </w:rPr>
                <w:t>robotika</w:t>
              </w:r>
              <w:r w:rsidR="0001048F" w:rsidRPr="003F2BA7">
                <w:rPr>
                  <w:rFonts w:ascii="Arial" w:hAnsi="Arial" w:cs="Arial"/>
                </w:rPr>
                <w:t xml:space="preserve"> </w:t>
              </w:r>
            </w:ins>
            <w:r w:rsidRPr="003F2BA7">
              <w:rPr>
                <w:rFonts w:ascii="Arial" w:hAnsi="Arial" w:cs="Arial"/>
              </w:rPr>
              <w:t>a umělá inteligence.</w:t>
            </w:r>
            <w:ins w:id="111" w:author="Juráš Pavel" w:date="2021-06-02T11:46:00Z">
              <w:r w:rsidR="00632305">
                <w:rPr>
                  <w:rStyle w:val="Znakapoznpodarou"/>
                  <w:rFonts w:ascii="Arial" w:hAnsi="Arial" w:cs="Arial"/>
                </w:rPr>
                <w:footnoteReference w:id="30"/>
              </w:r>
            </w:ins>
            <w:r w:rsidRPr="003F2BA7">
              <w:rPr>
                <w:rFonts w:ascii="Arial" w:hAnsi="Arial" w:cs="Arial"/>
              </w:rPr>
              <w:t xml:space="preserve"> V této souvislosti je potřeba zaměřit se i na integraci digitálních technologií, jelikož počet domácností a podniků využívajících technologie založené na datech zůstává omezený</w:t>
            </w:r>
            <w:r w:rsidR="00CA48FD" w:rsidRPr="003F2BA7">
              <w:rPr>
                <w:rFonts w:ascii="Arial" w:hAnsi="Arial" w:cs="Arial"/>
              </w:rPr>
              <w:t>.</w:t>
            </w:r>
            <w:r w:rsidRPr="003F2BA7">
              <w:rPr>
                <w:rStyle w:val="Znakapoznpodarou"/>
                <w:rFonts w:ascii="Arial" w:hAnsi="Arial" w:cs="Arial"/>
              </w:rPr>
              <w:footnoteReference w:id="31"/>
            </w:r>
            <w:r w:rsidRPr="003F2BA7">
              <w:rPr>
                <w:rFonts w:ascii="Arial" w:hAnsi="Arial" w:cs="Arial"/>
              </w:rPr>
              <w:t xml:space="preserve"> Samotná digitalizace ekonomiky </w:t>
            </w:r>
            <w:del w:id="124" w:author="Juráš Pavel" w:date="2021-06-03T09:29:00Z">
              <w:r w:rsidRPr="003F2BA7" w:rsidDel="00D5377A">
                <w:rPr>
                  <w:rFonts w:ascii="Arial" w:hAnsi="Arial" w:cs="Arial"/>
                </w:rPr>
                <w:delText xml:space="preserve">pak </w:delText>
              </w:r>
            </w:del>
            <w:r w:rsidRPr="003F2BA7">
              <w:rPr>
                <w:rFonts w:ascii="Arial" w:hAnsi="Arial" w:cs="Arial"/>
              </w:rPr>
              <w:t xml:space="preserve">probíhá v nesmírně široké škále odvětví, což přináší jedinečnou příležitost k zajištění konkurenceschopnosti ČR v globálním prostředí. </w:t>
            </w:r>
            <w:r w:rsidRPr="003F2BA7">
              <w:rPr>
                <w:rFonts w:ascii="Arial" w:hAnsi="Arial" w:cs="Arial"/>
                <w:color w:val="000000" w:themeColor="text1"/>
              </w:rPr>
              <w:t>Rozvoj a význam průlomové technologie transformující výrobní procesy</w:t>
            </w:r>
            <w:ins w:id="125" w:author="Juráš Pavel" w:date="2021-05-31T14:14:00Z">
              <w:r w:rsidR="00A81A3C" w:rsidRPr="003F2BA7">
                <w:rPr>
                  <w:rFonts w:ascii="Arial" w:hAnsi="Arial" w:cs="Arial"/>
                  <w:color w:val="000000" w:themeColor="text1"/>
                </w:rPr>
                <w:t>, služby</w:t>
              </w:r>
            </w:ins>
            <w:r w:rsidRPr="003F2BA7">
              <w:rPr>
                <w:rFonts w:ascii="Arial" w:hAnsi="Arial" w:cs="Arial"/>
                <w:color w:val="000000" w:themeColor="text1"/>
              </w:rPr>
              <w:t xml:space="preserve"> a mechanismy se stále zvyšuje nejen v ČR, ale v celé EU. </w:t>
            </w:r>
            <w:del w:id="126" w:author="Juráš Pavel" w:date="2021-06-02T11:47:00Z">
              <w:r w:rsidRPr="003F2BA7" w:rsidDel="00632305">
                <w:rPr>
                  <w:rFonts w:ascii="Arial" w:hAnsi="Arial" w:cs="Arial"/>
                  <w:color w:val="000000" w:themeColor="text1"/>
                </w:rPr>
                <w:delText>Mezi klíčové technologie P4.0</w:delText>
              </w:r>
            </w:del>
            <w:del w:id="127" w:author="Juráš Pavel" w:date="2021-06-02T11:46:00Z">
              <w:r w:rsidRPr="003F2BA7" w:rsidDel="00632305">
                <w:rPr>
                  <w:rStyle w:val="Znakapoznpodarou"/>
                  <w:rFonts w:ascii="Arial" w:hAnsi="Arial" w:cs="Arial"/>
                  <w:color w:val="000000" w:themeColor="text1"/>
                </w:rPr>
                <w:footnoteReference w:id="32"/>
              </w:r>
            </w:del>
            <w:del w:id="130" w:author="Juráš Pavel" w:date="2021-06-02T11:47:00Z">
              <w:r w:rsidRPr="003F2BA7" w:rsidDel="00632305">
                <w:rPr>
                  <w:rFonts w:ascii="Arial" w:hAnsi="Arial" w:cs="Arial"/>
                  <w:color w:val="000000" w:themeColor="text1"/>
                </w:rPr>
                <w:delText xml:space="preserve"> patří kromě výše uvedené kybernetiky a </w:delText>
              </w:r>
              <w:r w:rsidRPr="003F2BA7" w:rsidDel="00632305">
                <w:rPr>
                  <w:rFonts w:ascii="Arial" w:hAnsi="Arial" w:cs="Arial"/>
                </w:rPr>
                <w:delText>umělé inteligence</w:delText>
              </w:r>
              <w:r w:rsidRPr="003F2BA7" w:rsidDel="00632305">
                <w:rPr>
                  <w:rFonts w:ascii="Arial" w:hAnsi="Arial" w:cs="Arial"/>
                  <w:color w:val="000000" w:themeColor="text1"/>
                </w:rPr>
                <w:delText xml:space="preserve"> i robotika, internet věcí, digitální platformy, automatizace či velká data. Rovněž v období 2014–2020 bylo v podpořených projektech MSP relativně vysoké zastoupení přímé automatizace, prvků robotizace, popř. implementace IT systémů řízení výroby směřujících k implementaci cílů P4.0.</w:delText>
              </w:r>
              <w:r w:rsidRPr="003F2BA7" w:rsidDel="00632305">
                <w:rPr>
                  <w:rStyle w:val="Znakapoznpodarou"/>
                  <w:rFonts w:ascii="Arial" w:hAnsi="Arial" w:cs="Arial"/>
                  <w:color w:val="000000" w:themeColor="text1"/>
                </w:rPr>
                <w:footnoteReference w:id="33"/>
              </w:r>
              <w:r w:rsidRPr="003F2BA7" w:rsidDel="00632305">
                <w:rPr>
                  <w:rFonts w:ascii="Arial" w:hAnsi="Arial" w:cs="Arial"/>
                  <w:color w:val="000000" w:themeColor="text1"/>
                </w:rPr>
                <w:delText xml:space="preserve"> </w:delText>
              </w:r>
            </w:del>
          </w:p>
          <w:p w14:paraId="7EBE329E" w14:textId="334B0A3C" w:rsidR="00571ED0" w:rsidRPr="003F2BA7" w:rsidRDefault="00664169" w:rsidP="00167DA5">
            <w:pPr>
              <w:spacing w:after="120" w:line="264" w:lineRule="auto"/>
              <w:jc w:val="both"/>
              <w:rPr>
                <w:rFonts w:ascii="Arial" w:hAnsi="Arial" w:cs="Arial"/>
              </w:rPr>
            </w:pPr>
            <w:r w:rsidRPr="003F2BA7">
              <w:rPr>
                <w:rFonts w:ascii="Arial" w:eastAsia="Calibri" w:hAnsi="Arial" w:cs="Arial"/>
                <w:color w:val="000000" w:themeColor="text1"/>
              </w:rPr>
              <w:t xml:space="preserve">Zvyšujícím se nárokům na financování a investice budou s postupující </w:t>
            </w:r>
            <w:del w:id="133" w:author="Juráš Pavel" w:date="2021-05-31T14:11:00Z">
              <w:r w:rsidRPr="003F2BA7" w:rsidDel="00A81A3C">
                <w:rPr>
                  <w:rFonts w:ascii="Arial" w:eastAsia="Calibri" w:hAnsi="Arial" w:cs="Arial"/>
                  <w:color w:val="000000" w:themeColor="text1"/>
                </w:rPr>
                <w:delText xml:space="preserve">automatizací </w:delText>
              </w:r>
            </w:del>
            <w:ins w:id="134" w:author="Juráš Pavel" w:date="2021-05-31T14:11:00Z">
              <w:r w:rsidR="00A81A3C" w:rsidRPr="003F2BA7">
                <w:rPr>
                  <w:rFonts w:ascii="Arial" w:eastAsia="Calibri" w:hAnsi="Arial" w:cs="Arial"/>
                  <w:color w:val="000000" w:themeColor="text1"/>
                </w:rPr>
                <w:t xml:space="preserve">digitalizací </w:t>
              </w:r>
            </w:ins>
            <w:r w:rsidRPr="003F2BA7">
              <w:rPr>
                <w:rFonts w:ascii="Arial" w:eastAsia="Calibri" w:hAnsi="Arial" w:cs="Arial"/>
                <w:color w:val="000000" w:themeColor="text1"/>
              </w:rPr>
              <w:t xml:space="preserve">čelit i MSP, jejichž rozvoj a přesun k produkci </w:t>
            </w:r>
            <w:ins w:id="135" w:author="Juráš Pavel" w:date="2021-05-31T14:11:00Z">
              <w:r w:rsidR="00A81A3C" w:rsidRPr="003F2BA7">
                <w:rPr>
                  <w:rFonts w:ascii="Arial" w:eastAsia="Calibri" w:hAnsi="Arial" w:cs="Arial"/>
                  <w:color w:val="000000" w:themeColor="text1"/>
                </w:rPr>
                <w:t>n</w:t>
              </w:r>
            </w:ins>
            <w:ins w:id="136" w:author="Juráš Pavel" w:date="2021-05-31T14:12:00Z">
              <w:r w:rsidR="00A81A3C" w:rsidRPr="003F2BA7">
                <w:rPr>
                  <w:rFonts w:ascii="Arial" w:eastAsia="Calibri" w:hAnsi="Arial" w:cs="Arial"/>
                  <w:color w:val="000000" w:themeColor="text1"/>
                </w:rPr>
                <w:t xml:space="preserve">ebo poskytování služeb </w:t>
              </w:r>
            </w:ins>
            <w:r w:rsidRPr="003F2BA7">
              <w:rPr>
                <w:rFonts w:ascii="Arial" w:eastAsia="Calibri" w:hAnsi="Arial" w:cs="Arial"/>
                <w:color w:val="000000" w:themeColor="text1"/>
              </w:rPr>
              <w:t xml:space="preserve">s vysokou přidanou hodnotou bude základem budoucí prosperity, zaměstnanosti a hospodářského růstu. Vzhledem k tomu se může nástup </w:t>
            </w:r>
            <w:r w:rsidR="0082663F" w:rsidRPr="003F2BA7">
              <w:rPr>
                <w:rFonts w:ascii="Arial" w:eastAsia="Calibri" w:hAnsi="Arial" w:cs="Arial"/>
                <w:color w:val="000000" w:themeColor="text1"/>
              </w:rPr>
              <w:t>umělé inteligence</w:t>
            </w:r>
            <w:r w:rsidRPr="003F2BA7">
              <w:rPr>
                <w:rFonts w:ascii="Arial" w:eastAsia="Calibri" w:hAnsi="Arial" w:cs="Arial"/>
                <w:color w:val="000000" w:themeColor="text1"/>
              </w:rPr>
              <w:t xml:space="preserve">, automatizace a masivní robotizace stát zdrojem nejistot pro firmy, jejich obchodní modely a celé hospodářství. </w:t>
            </w:r>
            <w:del w:id="137" w:author="Juráš Pavel" w:date="2021-06-02T11:48:00Z">
              <w:r w:rsidRPr="003F2BA7" w:rsidDel="00632305">
                <w:rPr>
                  <w:rFonts w:ascii="Arial" w:eastAsia="Calibri" w:hAnsi="Arial" w:cs="Arial"/>
                  <w:color w:val="000000" w:themeColor="text1"/>
                </w:rPr>
                <w:delText>Samotné p</w:delText>
              </w:r>
            </w:del>
            <w:ins w:id="138" w:author="Juráš Pavel" w:date="2021-06-02T11:48:00Z">
              <w:r w:rsidR="00632305">
                <w:rPr>
                  <w:rFonts w:ascii="Arial" w:eastAsia="Calibri" w:hAnsi="Arial" w:cs="Arial"/>
                  <w:color w:val="000000" w:themeColor="text1"/>
                </w:rPr>
                <w:t>P</w:t>
              </w:r>
            </w:ins>
            <w:r w:rsidRPr="003F2BA7">
              <w:rPr>
                <w:rFonts w:ascii="Arial" w:eastAsia="Calibri" w:hAnsi="Arial" w:cs="Arial"/>
                <w:color w:val="000000" w:themeColor="text1"/>
              </w:rPr>
              <w:t xml:space="preserve">odniky </w:t>
            </w:r>
            <w:ins w:id="139" w:author="Juráš Pavel" w:date="2021-06-02T11:48:00Z">
              <w:r w:rsidR="00632305">
                <w:rPr>
                  <w:rFonts w:ascii="Arial" w:eastAsia="Calibri" w:hAnsi="Arial" w:cs="Arial"/>
                  <w:color w:val="000000" w:themeColor="text1"/>
                </w:rPr>
                <w:t>t</w:t>
              </w:r>
            </w:ins>
            <w:del w:id="140" w:author="Juráš Pavel" w:date="2021-06-02T11:48:00Z">
              <w:r w:rsidRPr="003F2BA7" w:rsidDel="00632305">
                <w:rPr>
                  <w:rFonts w:ascii="Arial" w:eastAsia="Calibri" w:hAnsi="Arial" w:cs="Arial"/>
                  <w:color w:val="000000" w:themeColor="text1"/>
                </w:rPr>
                <w:delText>p</w:delText>
              </w:r>
            </w:del>
            <w:r w:rsidRPr="003F2BA7">
              <w:rPr>
                <w:rFonts w:ascii="Arial" w:eastAsia="Calibri" w:hAnsi="Arial" w:cs="Arial"/>
                <w:color w:val="000000" w:themeColor="text1"/>
              </w:rPr>
              <w:t xml:space="preserve">ak čeká vnitřní přerod jejich struktury, organizace výroby a využití zaměstnanců, stejně jako partnerů a odběratelsko-dodavatelských řetězců. </w:t>
            </w:r>
            <w:del w:id="141" w:author="Juráš Pavel" w:date="2021-06-02T11:49:00Z">
              <w:r w:rsidRPr="003F2BA7" w:rsidDel="00632305">
                <w:rPr>
                  <w:rFonts w:ascii="Arial" w:eastAsia="Calibri" w:hAnsi="Arial" w:cs="Arial"/>
                  <w:color w:val="000000" w:themeColor="text1"/>
                </w:rPr>
                <w:delText>V případě neúspěchu v globálním závodě o technologickou dominanci hrozí, že Evropa i ČR přijde až o polovinu přidané hodnoty.</w:delText>
              </w:r>
              <w:r w:rsidRPr="003F2BA7" w:rsidDel="00632305">
                <w:rPr>
                  <w:rStyle w:val="Znakapoznpodarou"/>
                  <w:rFonts w:ascii="Arial" w:eastAsia="Calibri" w:hAnsi="Arial" w:cs="Arial"/>
                  <w:color w:val="000000" w:themeColor="text1"/>
                </w:rPr>
                <w:footnoteReference w:id="34"/>
              </w:r>
              <w:r w:rsidRPr="003F2BA7" w:rsidDel="00632305">
                <w:rPr>
                  <w:rFonts w:ascii="Arial" w:eastAsia="Calibri" w:hAnsi="Arial" w:cs="Arial"/>
                  <w:color w:val="000000" w:themeColor="text1"/>
                </w:rPr>
                <w:delText xml:space="preserve"> </w:delText>
              </w:r>
            </w:del>
            <w:del w:id="144" w:author="Juráš Pavel" w:date="2021-06-03T09:30:00Z">
              <w:r w:rsidRPr="003F2BA7" w:rsidDel="00D5377A">
                <w:rPr>
                  <w:rFonts w:ascii="Arial" w:eastAsia="Calibri" w:hAnsi="Arial" w:cs="Arial"/>
                  <w:color w:val="000000" w:themeColor="text1"/>
                </w:rPr>
                <w:delText xml:space="preserve">Digitální transformace ekonomiky se ale ještě více dotkne sektoru služeb. </w:delText>
              </w:r>
            </w:del>
            <w:r w:rsidRPr="003F2BA7">
              <w:rPr>
                <w:rFonts w:ascii="Arial" w:eastAsia="Calibri" w:hAnsi="Arial" w:cs="Arial"/>
                <w:color w:val="000000" w:themeColor="text1"/>
              </w:rPr>
              <w:t>Průmyslová, ekonomická a technologická pozice ČR bude proto v nadcházejícím přelomovém období klíčová pro další růst hospodářství a životní úrovně</w:t>
            </w:r>
            <w:r w:rsidR="000D237C" w:rsidRPr="003F2BA7">
              <w:rPr>
                <w:rFonts w:ascii="Arial" w:eastAsia="Calibri" w:hAnsi="Arial" w:cs="Arial"/>
                <w:color w:val="000000" w:themeColor="text1"/>
              </w:rPr>
              <w:t>, přičemž</w:t>
            </w:r>
            <w:r w:rsidRPr="003F2BA7">
              <w:rPr>
                <w:rFonts w:ascii="Arial" w:eastAsia="Calibri" w:hAnsi="Arial" w:cs="Arial"/>
                <w:color w:val="000000" w:themeColor="text1"/>
              </w:rPr>
              <w:t xml:space="preserve"> digitální technologie a jejich efektivní zvládnutí zejména MSP přitom bude hrát rozhodující roli. </w:t>
            </w:r>
            <w:r w:rsidR="000D237C" w:rsidRPr="003F2BA7">
              <w:rPr>
                <w:rFonts w:ascii="Arial" w:eastAsia="Calibri" w:hAnsi="Arial" w:cs="Arial"/>
                <w:color w:val="000000" w:themeColor="text1"/>
              </w:rPr>
              <w:t>V dané oblasti však bude potřeba vypořádat se s</w:t>
            </w:r>
            <w:r w:rsidR="0082663F" w:rsidRPr="003F2BA7">
              <w:rPr>
                <w:rFonts w:ascii="Arial" w:eastAsia="Calibri" w:hAnsi="Arial" w:cs="Arial"/>
                <w:color w:val="000000" w:themeColor="text1"/>
              </w:rPr>
              <w:t xml:space="preserve">e </w:t>
            </w:r>
            <w:proofErr w:type="spellStart"/>
            <w:r w:rsidR="0082663F" w:rsidRPr="003F2BA7">
              <w:rPr>
                <w:rFonts w:ascii="Arial" w:eastAsia="Calibri" w:hAnsi="Arial" w:cs="Arial"/>
                <w:color w:val="000000" w:themeColor="text1"/>
              </w:rPr>
              <w:t>suboptimální</w:t>
            </w:r>
            <w:proofErr w:type="spellEnd"/>
            <w:r w:rsidR="0082663F" w:rsidRPr="003F2BA7">
              <w:rPr>
                <w:rFonts w:ascii="Arial" w:eastAsia="Calibri" w:hAnsi="Arial" w:cs="Arial"/>
                <w:color w:val="000000" w:themeColor="text1"/>
              </w:rPr>
              <w:t xml:space="preserve"> investiční situací</w:t>
            </w:r>
            <w:r w:rsidR="000D237C" w:rsidRPr="003F2BA7">
              <w:rPr>
                <w:rFonts w:ascii="Arial" w:eastAsia="Calibri" w:hAnsi="Arial" w:cs="Arial"/>
                <w:color w:val="000000" w:themeColor="text1"/>
              </w:rPr>
              <w:t>, kter</w:t>
            </w:r>
            <w:r w:rsidR="0082663F" w:rsidRPr="003F2BA7">
              <w:rPr>
                <w:rFonts w:ascii="Arial" w:eastAsia="Calibri" w:hAnsi="Arial" w:cs="Arial"/>
                <w:color w:val="000000" w:themeColor="text1"/>
              </w:rPr>
              <w:t xml:space="preserve">á je způsobena především </w:t>
            </w:r>
            <w:r w:rsidR="000D237C" w:rsidRPr="003F2BA7">
              <w:rPr>
                <w:rFonts w:ascii="Arial" w:eastAsia="Calibri" w:hAnsi="Arial" w:cs="Arial"/>
              </w:rPr>
              <w:t xml:space="preserve">vysokými investičními náklady a dlouhou dobou návratnosti investic, což podniky odrazuje zejména od vyšší úrovně digitalizace. Další z omezení představuje složitější získávání financování podniků s rizikovějším profilem či financování projektů s vyšším rizikem a omezené chápání pozitivních dopadů digitalizace na ekonomický a společenský rozvoj na straně poptávky, což je </w:t>
            </w:r>
            <w:r w:rsidR="0082663F" w:rsidRPr="003F2BA7">
              <w:rPr>
                <w:rFonts w:ascii="Arial" w:eastAsia="Calibri" w:hAnsi="Arial" w:cs="Arial"/>
              </w:rPr>
              <w:t xml:space="preserve">opět </w:t>
            </w:r>
            <w:r w:rsidR="000D237C" w:rsidRPr="003F2BA7">
              <w:rPr>
                <w:rFonts w:ascii="Arial" w:eastAsia="Calibri" w:hAnsi="Arial" w:cs="Arial"/>
              </w:rPr>
              <w:t>charakteristické nižším zájmem podniků. Bude tak mj. klíčové zajistit dostatečnou informovanost o možnostech a přínosech digitalizace a tím stimulovat poptávku podniků</w:t>
            </w:r>
            <w:r w:rsidR="00E17925" w:rsidRPr="003F2BA7">
              <w:rPr>
                <w:rFonts w:ascii="Arial" w:eastAsia="Calibri" w:hAnsi="Arial" w:cs="Arial"/>
              </w:rPr>
              <w:t>,</w:t>
            </w:r>
            <w:r w:rsidR="000D237C" w:rsidRPr="003F2BA7">
              <w:rPr>
                <w:rFonts w:ascii="Arial" w:eastAsia="Calibri" w:hAnsi="Arial" w:cs="Arial"/>
              </w:rPr>
              <w:t xml:space="preserve"> </w:t>
            </w:r>
            <w:r w:rsidR="0082663F" w:rsidRPr="003F2BA7">
              <w:rPr>
                <w:rFonts w:ascii="Arial" w:eastAsia="Calibri" w:hAnsi="Arial" w:cs="Arial"/>
              </w:rPr>
              <w:t xml:space="preserve">dále také </w:t>
            </w:r>
            <w:r w:rsidR="000D237C" w:rsidRPr="003F2BA7">
              <w:rPr>
                <w:rFonts w:ascii="Arial" w:eastAsia="Calibri" w:hAnsi="Arial" w:cs="Arial"/>
              </w:rPr>
              <w:t>schopnost generovat dostatek kvalifikovaných pracovní</w:t>
            </w:r>
            <w:r w:rsidR="00E17925" w:rsidRPr="003F2BA7">
              <w:rPr>
                <w:rFonts w:ascii="Arial" w:eastAsia="Calibri" w:hAnsi="Arial" w:cs="Arial"/>
              </w:rPr>
              <w:t>ch</w:t>
            </w:r>
            <w:r w:rsidR="000D237C" w:rsidRPr="003F2BA7">
              <w:rPr>
                <w:rFonts w:ascii="Arial" w:eastAsia="Calibri" w:hAnsi="Arial" w:cs="Arial"/>
              </w:rPr>
              <w:t xml:space="preserve"> sil</w:t>
            </w:r>
            <w:del w:id="145" w:author="Juráš Pavel" w:date="2021-05-07T13:43:00Z">
              <w:r w:rsidR="00E8746C" w:rsidRPr="003F2BA7" w:rsidDel="007A5A0B">
                <w:rPr>
                  <w:rStyle w:val="Znakapoznpodarou"/>
                  <w:rFonts w:ascii="Arial" w:eastAsia="Calibri" w:hAnsi="Arial" w:cs="Arial"/>
                </w:rPr>
                <w:footnoteReference w:id="35"/>
              </w:r>
            </w:del>
            <w:r w:rsidR="00E17925" w:rsidRPr="003F2BA7">
              <w:rPr>
                <w:rFonts w:ascii="Arial" w:eastAsia="Calibri" w:hAnsi="Arial" w:cs="Arial"/>
              </w:rPr>
              <w:t xml:space="preserve"> či </w:t>
            </w:r>
            <w:r w:rsidR="000D237C" w:rsidRPr="003F2BA7">
              <w:rPr>
                <w:rFonts w:ascii="Arial" w:hAnsi="Arial" w:cs="Arial"/>
              </w:rPr>
              <w:t xml:space="preserve">zvýšit nabídku financování </w:t>
            </w:r>
            <w:r w:rsidR="00E17925" w:rsidRPr="003F2BA7">
              <w:rPr>
                <w:rFonts w:ascii="Arial" w:hAnsi="Arial" w:cs="Arial"/>
              </w:rPr>
              <w:t xml:space="preserve">jednotlivých </w:t>
            </w:r>
            <w:r w:rsidR="000D237C" w:rsidRPr="003F2BA7">
              <w:rPr>
                <w:rFonts w:ascii="Arial" w:hAnsi="Arial" w:cs="Arial"/>
              </w:rPr>
              <w:lastRenderedPageBreak/>
              <w:t>projektů</w:t>
            </w:r>
            <w:r w:rsidR="00CA7116" w:rsidRPr="003F2BA7">
              <w:rPr>
                <w:rFonts w:ascii="Arial" w:hAnsi="Arial" w:cs="Arial"/>
              </w:rPr>
              <w:t>.</w:t>
            </w:r>
            <w:r w:rsidR="00E17925" w:rsidRPr="003F2BA7">
              <w:rPr>
                <w:rFonts w:ascii="Arial" w:hAnsi="Arial" w:cs="Arial"/>
                <w:color w:val="000000" w:themeColor="text1"/>
              </w:rPr>
              <w:t xml:space="preserve"> </w:t>
            </w:r>
            <w:r w:rsidRPr="003F2BA7">
              <w:rPr>
                <w:rFonts w:ascii="Arial" w:eastAsia="Calibri" w:hAnsi="Arial" w:cs="Arial"/>
                <w:color w:val="000000" w:themeColor="text1"/>
              </w:rPr>
              <w:t xml:space="preserve">Zásadním prvkem </w:t>
            </w:r>
            <w:r w:rsidR="00E17925" w:rsidRPr="003F2BA7">
              <w:rPr>
                <w:rFonts w:ascii="Arial" w:eastAsia="Calibri" w:hAnsi="Arial" w:cs="Arial"/>
                <w:color w:val="000000" w:themeColor="text1"/>
              </w:rPr>
              <w:t xml:space="preserve">pak </w:t>
            </w:r>
            <w:r w:rsidRPr="003F2BA7">
              <w:rPr>
                <w:rFonts w:ascii="Arial" w:eastAsia="Calibri" w:hAnsi="Arial" w:cs="Arial"/>
                <w:color w:val="000000" w:themeColor="text1"/>
              </w:rPr>
              <w:t xml:space="preserve">bude </w:t>
            </w:r>
            <w:r w:rsidR="00E17925" w:rsidRPr="003F2BA7">
              <w:rPr>
                <w:rFonts w:ascii="Arial" w:eastAsia="Calibri" w:hAnsi="Arial" w:cs="Arial"/>
                <w:color w:val="000000" w:themeColor="text1"/>
              </w:rPr>
              <w:t xml:space="preserve">rovněž </w:t>
            </w:r>
            <w:r w:rsidRPr="003F2BA7">
              <w:rPr>
                <w:rFonts w:ascii="Arial" w:eastAsia="Calibri" w:hAnsi="Arial" w:cs="Arial"/>
                <w:color w:val="000000" w:themeColor="text1"/>
              </w:rPr>
              <w:t>vznik a rozvoj sítě Center pro digitální inovace a podpora jejich činnosti spočívající v poskytování služeb pro MSP.</w:t>
            </w:r>
            <w:r w:rsidRPr="003F2BA7">
              <w:rPr>
                <w:rStyle w:val="Znakapoznpodarou"/>
                <w:rFonts w:ascii="Arial" w:eastAsia="Calibri" w:hAnsi="Arial" w:cs="Arial"/>
                <w:color w:val="000000" w:themeColor="text1"/>
              </w:rPr>
              <w:footnoteReference w:id="36"/>
            </w:r>
            <w:r w:rsidRPr="003F2BA7">
              <w:rPr>
                <w:rFonts w:ascii="Arial" w:eastAsia="Calibri" w:hAnsi="Arial" w:cs="Arial"/>
                <w:color w:val="000000" w:themeColor="text1"/>
              </w:rPr>
              <w:t xml:space="preserve"> </w:t>
            </w:r>
            <w:r w:rsidR="00CF1EDF" w:rsidRPr="003F2BA7">
              <w:rPr>
                <w:rFonts w:ascii="Arial" w:eastAsia="Calibri" w:hAnsi="Arial" w:cs="Arial"/>
                <w:color w:val="000000" w:themeColor="text1"/>
              </w:rPr>
              <w:t xml:space="preserve">Z celkového pohledu </w:t>
            </w:r>
            <w:r w:rsidR="00E17925" w:rsidRPr="003F2BA7">
              <w:rPr>
                <w:rFonts w:ascii="Arial" w:hAnsi="Arial" w:cs="Arial"/>
                <w:color w:val="000000" w:themeColor="text1"/>
              </w:rPr>
              <w:t>pak bude v</w:t>
            </w:r>
            <w:r w:rsidR="00115359" w:rsidRPr="003F2BA7">
              <w:rPr>
                <w:rFonts w:ascii="Arial" w:hAnsi="Arial" w:cs="Arial"/>
                <w:color w:val="000000" w:themeColor="text1"/>
              </w:rPr>
              <w:t xml:space="preserve"> oblasti podpory </w:t>
            </w:r>
            <w:proofErr w:type="spellStart"/>
            <w:r w:rsidR="00AA3D61" w:rsidRPr="003F2BA7">
              <w:rPr>
                <w:rFonts w:ascii="Arial" w:hAnsi="Arial" w:cs="Arial"/>
                <w:color w:val="000000" w:themeColor="text1"/>
              </w:rPr>
              <w:t>VaI</w:t>
            </w:r>
            <w:proofErr w:type="spellEnd"/>
            <w:r w:rsidR="00AA3D61" w:rsidRPr="003F2BA7">
              <w:rPr>
                <w:rFonts w:ascii="Arial" w:hAnsi="Arial" w:cs="Arial"/>
                <w:color w:val="000000" w:themeColor="text1"/>
              </w:rPr>
              <w:t xml:space="preserve"> a digitalizace</w:t>
            </w:r>
            <w:r w:rsidR="00AA3D61" w:rsidRPr="003F2BA7">
              <w:rPr>
                <w:rStyle w:val="Znakapoznpodarou"/>
                <w:rFonts w:ascii="Arial" w:hAnsi="Arial" w:cs="Arial"/>
                <w:color w:val="000000" w:themeColor="text1"/>
              </w:rPr>
              <w:footnoteReference w:id="37"/>
            </w:r>
            <w:r w:rsidR="00115359" w:rsidRPr="003F2BA7">
              <w:rPr>
                <w:rFonts w:ascii="Arial" w:hAnsi="Arial" w:cs="Arial"/>
                <w:color w:val="000000" w:themeColor="text1"/>
              </w:rPr>
              <w:t xml:space="preserve"> implementace OP TAK úzce provázána s </w:t>
            </w:r>
            <w:del w:id="154" w:author="Juráš Pavel" w:date="2021-06-03T09:32:00Z">
              <w:r w:rsidR="00115359" w:rsidRPr="003F2BA7" w:rsidDel="002E3053">
                <w:rPr>
                  <w:rFonts w:ascii="Arial" w:hAnsi="Arial" w:cs="Arial"/>
                  <w:color w:val="000000" w:themeColor="text1"/>
                </w:rPr>
                <w:delText>Národní</w:delText>
              </w:r>
            </w:del>
            <w:r w:rsidR="00115359" w:rsidRPr="003F2BA7">
              <w:rPr>
                <w:rFonts w:ascii="Arial" w:hAnsi="Arial" w:cs="Arial"/>
                <w:color w:val="000000" w:themeColor="text1"/>
              </w:rPr>
              <w:t xml:space="preserve"> </w:t>
            </w:r>
            <w:del w:id="155" w:author="Juráš Pavel" w:date="2021-06-03T09:31:00Z">
              <w:r w:rsidR="00115359" w:rsidRPr="003F2BA7" w:rsidDel="002E3053">
                <w:rPr>
                  <w:rFonts w:ascii="Arial" w:hAnsi="Arial" w:cs="Arial"/>
                  <w:color w:val="000000" w:themeColor="text1"/>
                </w:rPr>
                <w:delText xml:space="preserve">výzkumnou a inovační strategií pro inteligentní specializaci ČR </w:delText>
              </w:r>
              <w:r w:rsidR="00E166BD" w:rsidRPr="003F2BA7" w:rsidDel="002E3053">
                <w:rPr>
                  <w:rFonts w:ascii="Arial" w:hAnsi="Arial" w:cs="Arial"/>
                  <w:color w:val="000000" w:themeColor="text1"/>
                </w:rPr>
                <w:delText xml:space="preserve">2021-2027 </w:delText>
              </w:r>
              <w:r w:rsidR="00115359" w:rsidRPr="003F2BA7" w:rsidDel="002E3053">
                <w:rPr>
                  <w:rFonts w:ascii="Arial" w:hAnsi="Arial" w:cs="Arial"/>
                  <w:color w:val="000000" w:themeColor="text1"/>
                </w:rPr>
                <w:delText xml:space="preserve">(dále </w:delText>
              </w:r>
            </w:del>
            <w:r w:rsidR="00115359" w:rsidRPr="003F2BA7">
              <w:rPr>
                <w:rFonts w:ascii="Arial" w:hAnsi="Arial" w:cs="Arial"/>
                <w:color w:val="000000" w:themeColor="text1"/>
              </w:rPr>
              <w:t>Národní RIS3 strategi</w:t>
            </w:r>
            <w:ins w:id="156" w:author="Juráš Pavel" w:date="2021-06-03T09:31:00Z">
              <w:r w:rsidR="002E3053">
                <w:rPr>
                  <w:rFonts w:ascii="Arial" w:hAnsi="Arial" w:cs="Arial"/>
                  <w:color w:val="000000" w:themeColor="text1"/>
                </w:rPr>
                <w:t>í</w:t>
              </w:r>
            </w:ins>
            <w:del w:id="157" w:author="Juráš Pavel" w:date="2021-06-03T09:31:00Z">
              <w:r w:rsidR="00115359" w:rsidRPr="003F2BA7" w:rsidDel="002E3053">
                <w:rPr>
                  <w:rFonts w:ascii="Arial" w:hAnsi="Arial" w:cs="Arial"/>
                  <w:color w:val="000000" w:themeColor="text1"/>
                </w:rPr>
                <w:delText>e</w:delText>
              </w:r>
            </w:del>
            <w:del w:id="158" w:author="Juráš Pavel" w:date="2021-06-03T09:32:00Z">
              <w:r w:rsidR="00115359" w:rsidRPr="003F2BA7" w:rsidDel="002E3053">
                <w:rPr>
                  <w:rFonts w:ascii="Arial" w:hAnsi="Arial" w:cs="Arial"/>
                  <w:color w:val="000000" w:themeColor="text1"/>
                </w:rPr>
                <w:delText>)</w:delText>
              </w:r>
            </w:del>
            <w:r w:rsidR="00E17925" w:rsidRPr="003F2BA7">
              <w:rPr>
                <w:rFonts w:ascii="Arial" w:hAnsi="Arial" w:cs="Arial"/>
                <w:color w:val="000000" w:themeColor="text1"/>
              </w:rPr>
              <w:t>.</w:t>
            </w:r>
            <w:ins w:id="159" w:author="Juráš Pavel" w:date="2021-06-03T09:32:00Z">
              <w:r w:rsidR="002E3053">
                <w:rPr>
                  <w:rStyle w:val="Znakapoznpodarou"/>
                  <w:rFonts w:ascii="Arial" w:hAnsi="Arial" w:cs="Arial"/>
                  <w:color w:val="000000" w:themeColor="text1"/>
                </w:rPr>
                <w:footnoteReference w:id="38"/>
              </w:r>
            </w:ins>
          </w:p>
          <w:p w14:paraId="2DBC6F4E" w14:textId="7A703FEA" w:rsidR="00CB5CA4" w:rsidRPr="003F2BA7" w:rsidRDefault="00115359" w:rsidP="00167DA5">
            <w:pPr>
              <w:spacing w:after="120" w:line="264" w:lineRule="auto"/>
              <w:jc w:val="both"/>
              <w:rPr>
                <w:rFonts w:ascii="Arial" w:hAnsi="Arial" w:cs="Arial"/>
                <w:color w:val="000000" w:themeColor="text1"/>
              </w:rPr>
            </w:pPr>
            <w:r w:rsidRPr="003F2BA7">
              <w:rPr>
                <w:rFonts w:ascii="Arial" w:hAnsi="Arial" w:cs="Arial"/>
                <w:color w:val="000000" w:themeColor="text1"/>
              </w:rPr>
              <w:t xml:space="preserve"> </w:t>
            </w:r>
          </w:p>
          <w:p w14:paraId="3B8096D4" w14:textId="58A18839" w:rsidR="009431A7" w:rsidRPr="003F2BA7" w:rsidRDefault="009431A7" w:rsidP="00167DA5">
            <w:pPr>
              <w:spacing w:after="120" w:line="264" w:lineRule="auto"/>
              <w:jc w:val="both"/>
              <w:rPr>
                <w:rFonts w:ascii="Arial" w:hAnsi="Arial" w:cs="Arial"/>
                <w:b/>
              </w:rPr>
            </w:pPr>
            <w:r w:rsidRPr="003F2BA7">
              <w:rPr>
                <w:rFonts w:ascii="Arial" w:hAnsi="Arial" w:cs="Arial"/>
                <w:b/>
              </w:rPr>
              <w:t>Konkurenceschopnost MSP v éře Průmyslu 4.0</w:t>
            </w:r>
          </w:p>
          <w:p w14:paraId="05D51B8F" w14:textId="37D22643" w:rsidR="001C5FB0" w:rsidRPr="003F2BA7" w:rsidRDefault="00CE2FBB" w:rsidP="001C5FB0">
            <w:pPr>
              <w:overflowPunct/>
              <w:spacing w:after="120" w:line="264" w:lineRule="auto"/>
              <w:jc w:val="both"/>
              <w:textAlignment w:val="auto"/>
              <w:rPr>
                <w:rFonts w:ascii="Arial" w:hAnsi="Arial" w:cs="Arial"/>
                <w:bCs/>
                <w:color w:val="000000" w:themeColor="text1"/>
              </w:rPr>
            </w:pPr>
            <w:r w:rsidRPr="003F2BA7">
              <w:rPr>
                <w:rFonts w:ascii="Arial" w:hAnsi="Arial" w:cs="Arial"/>
                <w:bCs/>
                <w:color w:val="000000" w:themeColor="text1"/>
              </w:rPr>
              <w:t>P</w:t>
            </w:r>
            <w:r w:rsidR="009431A7" w:rsidRPr="003F2BA7">
              <w:rPr>
                <w:rFonts w:ascii="Arial" w:hAnsi="Arial" w:cs="Arial"/>
                <w:bCs/>
                <w:color w:val="000000" w:themeColor="text1"/>
              </w:rPr>
              <w:t>odnikatelskou činnost</w:t>
            </w:r>
            <w:r w:rsidR="00886969" w:rsidRPr="003F2BA7">
              <w:rPr>
                <w:rFonts w:ascii="Arial" w:hAnsi="Arial" w:cs="Arial"/>
                <w:bCs/>
                <w:color w:val="000000" w:themeColor="text1"/>
              </w:rPr>
              <w:t xml:space="preserve"> v ČR</w:t>
            </w:r>
            <w:r w:rsidR="009431A7" w:rsidRPr="003F2BA7">
              <w:rPr>
                <w:rFonts w:ascii="Arial" w:hAnsi="Arial" w:cs="Arial"/>
                <w:bCs/>
                <w:color w:val="000000" w:themeColor="text1"/>
              </w:rPr>
              <w:t xml:space="preserve"> </w:t>
            </w:r>
            <w:r w:rsidRPr="003F2BA7">
              <w:rPr>
                <w:rFonts w:ascii="Arial" w:hAnsi="Arial" w:cs="Arial"/>
                <w:bCs/>
                <w:color w:val="000000" w:themeColor="text1"/>
              </w:rPr>
              <w:t xml:space="preserve">vykazovalo </w:t>
            </w:r>
            <w:r w:rsidR="009431A7" w:rsidRPr="003F2BA7">
              <w:rPr>
                <w:rFonts w:ascii="Arial" w:hAnsi="Arial" w:cs="Arial"/>
                <w:bCs/>
                <w:color w:val="000000" w:themeColor="text1"/>
              </w:rPr>
              <w:t>k 31. 12. 201</w:t>
            </w:r>
            <w:r w:rsidR="00177256" w:rsidRPr="003F2BA7">
              <w:rPr>
                <w:rFonts w:ascii="Arial" w:hAnsi="Arial" w:cs="Arial"/>
                <w:bCs/>
                <w:color w:val="000000" w:themeColor="text1"/>
              </w:rPr>
              <w:t>9</w:t>
            </w:r>
            <w:r w:rsidR="009431A7" w:rsidRPr="003F2BA7">
              <w:rPr>
                <w:rFonts w:ascii="Arial" w:hAnsi="Arial" w:cs="Arial"/>
                <w:bCs/>
                <w:color w:val="000000" w:themeColor="text1"/>
              </w:rPr>
              <w:t xml:space="preserve"> celkem 1</w:t>
            </w:r>
            <w:r w:rsidR="00177256" w:rsidRPr="003F2BA7">
              <w:rPr>
                <w:rFonts w:ascii="Arial" w:hAnsi="Arial" w:cs="Arial"/>
                <w:bCs/>
                <w:color w:val="000000" w:themeColor="text1"/>
              </w:rPr>
              <w:t> </w:t>
            </w:r>
            <w:r w:rsidR="009431A7" w:rsidRPr="003F2BA7">
              <w:rPr>
                <w:rFonts w:ascii="Arial" w:hAnsi="Arial" w:cs="Arial"/>
                <w:bCs/>
                <w:color w:val="000000" w:themeColor="text1"/>
              </w:rPr>
              <w:t>1</w:t>
            </w:r>
            <w:r w:rsidR="00177256" w:rsidRPr="003F2BA7">
              <w:rPr>
                <w:rFonts w:ascii="Arial" w:hAnsi="Arial" w:cs="Arial"/>
                <w:bCs/>
                <w:color w:val="000000" w:themeColor="text1"/>
              </w:rPr>
              <w:t>60 898</w:t>
            </w:r>
            <w:r w:rsidR="009431A7" w:rsidRPr="003F2BA7">
              <w:rPr>
                <w:rFonts w:ascii="Arial" w:hAnsi="Arial" w:cs="Arial"/>
                <w:bCs/>
                <w:color w:val="000000" w:themeColor="text1"/>
              </w:rPr>
              <w:t xml:space="preserve"> právnických a fyzických osob s počtem </w:t>
            </w:r>
            <w:r w:rsidR="008D2B1A" w:rsidRPr="003F2BA7">
              <w:rPr>
                <w:rFonts w:ascii="Arial" w:hAnsi="Arial" w:cs="Arial"/>
                <w:bCs/>
                <w:color w:val="000000" w:themeColor="text1"/>
              </w:rPr>
              <w:t xml:space="preserve">do 250 </w:t>
            </w:r>
            <w:r w:rsidR="009431A7" w:rsidRPr="003F2BA7">
              <w:rPr>
                <w:rFonts w:ascii="Arial" w:hAnsi="Arial" w:cs="Arial"/>
                <w:bCs/>
                <w:color w:val="000000" w:themeColor="text1"/>
              </w:rPr>
              <w:t>zaměstnanců</w:t>
            </w:r>
            <w:r w:rsidRPr="003F2BA7">
              <w:rPr>
                <w:rFonts w:ascii="Arial" w:hAnsi="Arial" w:cs="Arial"/>
                <w:bCs/>
                <w:color w:val="000000" w:themeColor="text1"/>
              </w:rPr>
              <w:t>.</w:t>
            </w:r>
            <w:r w:rsidR="00C908CE" w:rsidRPr="003F2BA7">
              <w:rPr>
                <w:rStyle w:val="Znakapoznpodarou"/>
                <w:rFonts w:ascii="Arial" w:hAnsi="Arial" w:cs="Arial"/>
                <w:bCs/>
                <w:color w:val="000000" w:themeColor="text1"/>
              </w:rPr>
              <w:footnoteReference w:id="39"/>
            </w:r>
            <w:r w:rsidR="00566AE4" w:rsidRPr="003F2BA7">
              <w:rPr>
                <w:rFonts w:ascii="Arial" w:hAnsi="Arial" w:cs="Arial"/>
                <w:bCs/>
                <w:color w:val="000000" w:themeColor="text1"/>
              </w:rPr>
              <w:t xml:space="preserve"> </w:t>
            </w:r>
            <w:r w:rsidR="00B82FFB" w:rsidRPr="003F2BA7">
              <w:rPr>
                <w:rFonts w:ascii="Arial" w:hAnsi="Arial" w:cs="Arial"/>
                <w:bCs/>
                <w:color w:val="000000" w:themeColor="text1"/>
              </w:rPr>
              <w:t>D</w:t>
            </w:r>
            <w:r w:rsidR="00B82FFB" w:rsidRPr="003F2BA7">
              <w:rPr>
                <w:rFonts w:ascii="Arial" w:hAnsi="Arial" w:cs="Arial"/>
                <w:color w:val="000000" w:themeColor="text1"/>
              </w:rPr>
              <w:t xml:space="preserve">omácí </w:t>
            </w:r>
            <w:r w:rsidR="00A209ED" w:rsidRPr="003F2BA7">
              <w:rPr>
                <w:rFonts w:ascii="Arial" w:hAnsi="Arial" w:cs="Arial"/>
                <w:color w:val="000000" w:themeColor="text1"/>
              </w:rPr>
              <w:t>MSP</w:t>
            </w:r>
            <w:r w:rsidR="00B82FFB" w:rsidRPr="003F2BA7">
              <w:rPr>
                <w:rFonts w:ascii="Arial" w:hAnsi="Arial" w:cs="Arial"/>
                <w:color w:val="000000" w:themeColor="text1"/>
              </w:rPr>
              <w:t xml:space="preserve"> však v oblasti vytváření přidané hodnoty zaostávají. </w:t>
            </w:r>
            <w:r w:rsidR="00CD577F" w:rsidRPr="003F2BA7">
              <w:rPr>
                <w:rFonts w:ascii="Arial" w:eastAsia="Calibri" w:hAnsi="Arial" w:cs="Arial"/>
                <w:color w:val="000000" w:themeColor="text1"/>
              </w:rPr>
              <w:t>V roce 2019 vytvořily MSP přidanou hodnotu v objemu 1 777 mld. Kč, přičemž podíl MSP na celkové přidané hodnotě podnikatelské sféry dosáhl 55,8 %.</w:t>
            </w:r>
            <w:r w:rsidR="00CD577F" w:rsidRPr="003F2BA7">
              <w:rPr>
                <w:rStyle w:val="Znakapoznpodarou"/>
                <w:rFonts w:ascii="Arial" w:eastAsia="Calibri" w:hAnsi="Arial" w:cs="Arial"/>
                <w:color w:val="000000" w:themeColor="text1"/>
              </w:rPr>
              <w:footnoteReference w:id="40"/>
            </w:r>
            <w:r w:rsidR="00CD577F" w:rsidRPr="003F2BA7">
              <w:rPr>
                <w:rFonts w:ascii="Arial" w:eastAsia="Calibri" w:hAnsi="Arial" w:cs="Arial"/>
                <w:color w:val="000000" w:themeColor="text1"/>
              </w:rPr>
              <w:t xml:space="preserve"> </w:t>
            </w:r>
            <w:r w:rsidR="008D044B" w:rsidRPr="003F2BA7">
              <w:rPr>
                <w:rFonts w:ascii="Arial" w:hAnsi="Arial" w:cs="Arial"/>
                <w:bCs/>
                <w:color w:val="000000" w:themeColor="text1"/>
              </w:rPr>
              <w:t xml:space="preserve">Menší firmy v ČR navíc mají nižší přidanou hodnotu na pracovníka. </w:t>
            </w:r>
            <w:r w:rsidR="00B82FFB" w:rsidRPr="003F2BA7">
              <w:rPr>
                <w:rFonts w:ascii="Arial" w:hAnsi="Arial" w:cs="Arial"/>
                <w:color w:val="000000" w:themeColor="text1"/>
              </w:rPr>
              <w:t>Souhrnná produktivita výrobních faktorů, která je ukazatelem efektivnosti využívání kapitálu a práce v produkci, navíc roste poměrně pomalu. Větším zaměřením na domácí inovace</w:t>
            </w:r>
            <w:r w:rsidR="00906164" w:rsidRPr="003F2BA7">
              <w:rPr>
                <w:rFonts w:ascii="Arial" w:hAnsi="Arial" w:cs="Arial"/>
                <w:color w:val="000000" w:themeColor="text1"/>
              </w:rPr>
              <w:t xml:space="preserve"> všech typů</w:t>
            </w:r>
            <w:r w:rsidR="00B82FFB" w:rsidRPr="003F2BA7">
              <w:rPr>
                <w:rFonts w:ascii="Arial" w:hAnsi="Arial" w:cs="Arial"/>
                <w:color w:val="000000" w:themeColor="text1"/>
              </w:rPr>
              <w:t xml:space="preserve"> by se mohla zvýšit produktivita v r</w:t>
            </w:r>
            <w:r w:rsidR="000F33E2" w:rsidRPr="003F2BA7">
              <w:rPr>
                <w:rFonts w:ascii="Arial" w:hAnsi="Arial" w:cs="Arial"/>
                <w:color w:val="000000" w:themeColor="text1"/>
              </w:rPr>
              <w:t>ámci celého podnikového spektra</w:t>
            </w:r>
            <w:r w:rsidR="00B82FFB" w:rsidRPr="003F2BA7">
              <w:rPr>
                <w:rFonts w:ascii="Arial" w:hAnsi="Arial" w:cs="Arial"/>
                <w:color w:val="000000" w:themeColor="text1"/>
              </w:rPr>
              <w:t xml:space="preserve"> vč</w:t>
            </w:r>
            <w:r w:rsidR="000F33E2" w:rsidRPr="003F2BA7">
              <w:rPr>
                <w:rFonts w:ascii="Arial" w:hAnsi="Arial" w:cs="Arial"/>
                <w:color w:val="000000" w:themeColor="text1"/>
              </w:rPr>
              <w:t>.</w:t>
            </w:r>
            <w:r w:rsidR="00B82FFB" w:rsidRPr="003F2BA7">
              <w:rPr>
                <w:rFonts w:ascii="Arial" w:hAnsi="Arial" w:cs="Arial"/>
                <w:color w:val="000000" w:themeColor="text1"/>
              </w:rPr>
              <w:t xml:space="preserve"> MSP, které</w:t>
            </w:r>
            <w:r w:rsidR="009431A7" w:rsidRPr="003F2BA7">
              <w:rPr>
                <w:rFonts w:ascii="Arial" w:hAnsi="Arial" w:cs="Arial"/>
                <w:bCs/>
                <w:color w:val="000000" w:themeColor="text1"/>
              </w:rPr>
              <w:t xml:space="preserve"> čelí slabým produktivním výsledkům ve srovnání se svými většími protějšky, jakož i slabé poptávce po inovacích a nepříznivému postavení v rámci globálních hodnotových řetězců.</w:t>
            </w:r>
            <w:ins w:id="161" w:author="Juráš Pavel" w:date="2021-06-03T09:55:00Z">
              <w:r w:rsidR="00434065">
                <w:rPr>
                  <w:rStyle w:val="Znakapoznpodarou"/>
                  <w:rFonts w:ascii="Arial" w:hAnsi="Arial" w:cs="Arial"/>
                  <w:bCs/>
                  <w:color w:val="000000" w:themeColor="text1"/>
                </w:rPr>
                <w:footnoteReference w:id="41"/>
              </w:r>
            </w:ins>
            <w:r w:rsidR="009431A7" w:rsidRPr="003F2BA7">
              <w:rPr>
                <w:rFonts w:ascii="Arial" w:hAnsi="Arial" w:cs="Arial"/>
                <w:bCs/>
                <w:color w:val="000000" w:themeColor="text1"/>
              </w:rPr>
              <w:t xml:space="preserve"> </w:t>
            </w:r>
            <w:del w:id="163" w:author="Juráš Pavel" w:date="2021-06-02T11:54:00Z">
              <w:r w:rsidR="001C5FB0" w:rsidRPr="003F2BA7" w:rsidDel="00632305">
                <w:rPr>
                  <w:rFonts w:ascii="Arial" w:hAnsi="Arial" w:cs="Arial"/>
                  <w:bCs/>
                  <w:color w:val="000000" w:themeColor="text1"/>
                </w:rPr>
                <w:delText>Z analýzy MMF</w:delText>
              </w:r>
              <w:r w:rsidR="001C5FB0" w:rsidRPr="003F2BA7" w:rsidDel="00632305">
                <w:rPr>
                  <w:rStyle w:val="Znakapoznpodarou"/>
                  <w:rFonts w:ascii="Arial" w:hAnsi="Arial" w:cs="Arial"/>
                  <w:bCs/>
                  <w:color w:val="000000" w:themeColor="text1"/>
                </w:rPr>
                <w:footnoteReference w:id="42"/>
              </w:r>
              <w:r w:rsidR="001C5FB0" w:rsidRPr="003F2BA7" w:rsidDel="00632305">
                <w:rPr>
                  <w:rFonts w:ascii="Arial" w:hAnsi="Arial" w:cs="Arial"/>
                  <w:bCs/>
                  <w:color w:val="000000" w:themeColor="text1"/>
                </w:rPr>
                <w:delText xml:space="preserve"> k produktivitě práce v ČR z roku 2018 vyplývá, že produktivita je primárně koncentrována ve zpracovatelském sektoru (43 %). Tento sektor má také největší podíl přidané hodnoty (více než 25 %) a zaměstnanosti (více než 25 %) v zemi a zaznamenal nejrychlejší růst z hlediska přidané hodnoty a produktivity práce v posledních dvou desetiletích. </w:delText>
              </w:r>
            </w:del>
            <w:del w:id="166" w:author="Juráš Pavel" w:date="2021-06-03T09:54:00Z">
              <w:r w:rsidR="00017E24" w:rsidRPr="003F2BA7" w:rsidDel="00434065">
                <w:rPr>
                  <w:rFonts w:ascii="Arial" w:hAnsi="Arial" w:cs="Arial"/>
                  <w:bCs/>
                  <w:color w:val="000000" w:themeColor="text1"/>
                </w:rPr>
                <w:delText xml:space="preserve">Dle dostupných údajů z 2Q 2020 </w:delText>
              </w:r>
            </w:del>
            <w:del w:id="167" w:author="Juráš Pavel" w:date="2021-06-02T11:54:00Z">
              <w:r w:rsidR="00017E24" w:rsidRPr="003F2BA7" w:rsidDel="00632305">
                <w:rPr>
                  <w:rFonts w:ascii="Arial" w:hAnsi="Arial" w:cs="Arial"/>
                  <w:bCs/>
                  <w:color w:val="000000" w:themeColor="text1"/>
                </w:rPr>
                <w:delText xml:space="preserve">však </w:delText>
              </w:r>
            </w:del>
            <w:del w:id="168" w:author="Juráš Pavel" w:date="2021-06-03T09:54:00Z">
              <w:r w:rsidR="00017E24" w:rsidRPr="003F2BA7" w:rsidDel="00434065">
                <w:rPr>
                  <w:rFonts w:ascii="Arial" w:hAnsi="Arial" w:cs="Arial"/>
                  <w:bCs/>
                  <w:color w:val="000000" w:themeColor="text1"/>
                </w:rPr>
                <w:delText>významně klesla</w:delText>
              </w:r>
              <w:r w:rsidR="008D044B" w:rsidRPr="003F2BA7" w:rsidDel="00434065">
                <w:rPr>
                  <w:rFonts w:ascii="Arial" w:hAnsi="Arial" w:cs="Arial"/>
                  <w:bCs/>
                  <w:color w:val="000000" w:themeColor="text1"/>
                </w:rPr>
                <w:delText xml:space="preserve"> </w:delText>
              </w:r>
              <w:r w:rsidR="00CD577F" w:rsidRPr="003F2BA7" w:rsidDel="00434065">
                <w:rPr>
                  <w:rFonts w:ascii="Arial" w:hAnsi="Arial" w:cs="Arial"/>
                  <w:bCs/>
                  <w:color w:val="000000" w:themeColor="text1"/>
                </w:rPr>
                <w:delText>s</w:delText>
              </w:r>
              <w:r w:rsidR="001C5FB0" w:rsidRPr="003F2BA7" w:rsidDel="00434065">
                <w:rPr>
                  <w:rFonts w:ascii="Arial" w:hAnsi="Arial" w:cs="Arial"/>
                  <w:bCs/>
                  <w:color w:val="000000" w:themeColor="text1"/>
                </w:rPr>
                <w:delText xml:space="preserve">ouhrnná produktivita práce </w:delText>
              </w:r>
              <w:r w:rsidR="008D044B" w:rsidRPr="003F2BA7" w:rsidDel="00434065">
                <w:rPr>
                  <w:rFonts w:ascii="Arial" w:hAnsi="Arial" w:cs="Arial"/>
                  <w:bCs/>
                  <w:color w:val="000000" w:themeColor="text1"/>
                </w:rPr>
                <w:delText>(</w:delText>
              </w:r>
              <w:r w:rsidR="001C5FB0" w:rsidRPr="003F2BA7" w:rsidDel="00434065">
                <w:rPr>
                  <w:rFonts w:ascii="Arial" w:hAnsi="Arial" w:cs="Arial"/>
                  <w:bCs/>
                  <w:color w:val="000000" w:themeColor="text1"/>
                </w:rPr>
                <w:delText>meziročně o 9,2 %), zatímco produktivita práce na odpracovanou hodinu klesla jen mírně (o 0,3 %)</w:delText>
              </w:r>
              <w:r w:rsidR="00017E24" w:rsidRPr="003F2BA7" w:rsidDel="00434065">
                <w:rPr>
                  <w:rFonts w:ascii="Arial" w:hAnsi="Arial" w:cs="Arial"/>
                  <w:bCs/>
                  <w:color w:val="000000" w:themeColor="text1"/>
                </w:rPr>
                <w:delText>,</w:delText>
              </w:r>
              <w:r w:rsidR="001C5FB0" w:rsidRPr="003F2BA7" w:rsidDel="00434065">
                <w:rPr>
                  <w:rStyle w:val="Znakapoznpodarou"/>
                  <w:rFonts w:ascii="Arial" w:hAnsi="Arial" w:cs="Arial"/>
                  <w:bCs/>
                  <w:color w:val="000000" w:themeColor="text1"/>
                </w:rPr>
                <w:footnoteReference w:id="43"/>
              </w:r>
              <w:r w:rsidR="001C5FB0" w:rsidRPr="003F2BA7" w:rsidDel="00434065">
                <w:rPr>
                  <w:rFonts w:ascii="Arial" w:hAnsi="Arial" w:cs="Arial"/>
                  <w:bCs/>
                  <w:color w:val="000000" w:themeColor="text1"/>
                </w:rPr>
                <w:delText xml:space="preserve"> </w:delText>
              </w:r>
              <w:r w:rsidR="00017E24" w:rsidRPr="003F2BA7" w:rsidDel="00434065">
                <w:rPr>
                  <w:rFonts w:ascii="Arial" w:hAnsi="Arial" w:cs="Arial"/>
                  <w:bCs/>
                  <w:color w:val="000000" w:themeColor="text1"/>
                </w:rPr>
                <w:delText>v obou případech zejména v souvislosti s pandemií onemocnění Covid-19.</w:delText>
              </w:r>
            </w:del>
          </w:p>
          <w:p w14:paraId="350DD56A" w14:textId="19A41DF7" w:rsidR="00646DE4" w:rsidRPr="003F2BA7" w:rsidRDefault="00A12404" w:rsidP="001C5FB0">
            <w:pPr>
              <w:overflowPunct/>
              <w:spacing w:after="120" w:line="264" w:lineRule="auto"/>
              <w:jc w:val="both"/>
              <w:textAlignment w:val="auto"/>
              <w:rPr>
                <w:rFonts w:ascii="Arial" w:eastAsiaTheme="minorHAnsi" w:hAnsi="Arial" w:cs="Arial"/>
                <w:color w:val="000000"/>
                <w:lang w:eastAsia="en-US"/>
              </w:rPr>
            </w:pPr>
            <w:bookmarkStart w:id="171" w:name="_Hlk72330193"/>
            <w:r w:rsidRPr="003F2BA7">
              <w:rPr>
                <w:rFonts w:ascii="Arial" w:eastAsia="Calibri" w:hAnsi="Arial" w:cs="Arial"/>
                <w:color w:val="000000" w:themeColor="text1"/>
              </w:rPr>
              <w:t xml:space="preserve">Slabé stránky v oblasti inovací souvisí s nedostatkem inovativních </w:t>
            </w:r>
            <w:r w:rsidR="00B644E5" w:rsidRPr="003F2BA7">
              <w:rPr>
                <w:rFonts w:ascii="Arial" w:eastAsia="Calibri" w:hAnsi="Arial" w:cs="Arial"/>
                <w:color w:val="000000" w:themeColor="text1"/>
              </w:rPr>
              <w:t>MSP</w:t>
            </w:r>
            <w:r w:rsidR="00A315FB" w:rsidRPr="003F2BA7">
              <w:rPr>
                <w:rStyle w:val="Znakapoznpodarou"/>
                <w:rFonts w:ascii="Arial" w:eastAsia="Calibri" w:hAnsi="Arial" w:cs="Arial"/>
                <w:color w:val="000000" w:themeColor="text1"/>
              </w:rPr>
              <w:footnoteReference w:id="44"/>
            </w:r>
            <w:r w:rsidRPr="003F2BA7">
              <w:rPr>
                <w:rFonts w:ascii="Arial" w:eastAsia="Calibri" w:hAnsi="Arial" w:cs="Arial"/>
                <w:color w:val="000000" w:themeColor="text1"/>
              </w:rPr>
              <w:t xml:space="preserve">, vývozem služeb založených na znalostech a výdajích na rizikový kapitál. </w:t>
            </w:r>
            <w:r w:rsidR="005C3555" w:rsidRPr="003F2BA7">
              <w:rPr>
                <w:rFonts w:ascii="Arial" w:eastAsia="Calibri" w:hAnsi="Arial" w:cs="Arial"/>
                <w:color w:val="000000" w:themeColor="text1"/>
              </w:rPr>
              <w:t xml:space="preserve"> </w:t>
            </w:r>
            <w:r w:rsidR="00757339" w:rsidRPr="003F2BA7">
              <w:rPr>
                <w:rFonts w:ascii="Arial" w:eastAsia="Calibri" w:hAnsi="Arial" w:cs="Arial"/>
                <w:color w:val="000000" w:themeColor="text1"/>
              </w:rPr>
              <w:t>Tržní selhání jsou</w:t>
            </w:r>
            <w:r w:rsidR="005C3555" w:rsidRPr="003F2BA7">
              <w:rPr>
                <w:rFonts w:ascii="Arial" w:eastAsia="Calibri" w:hAnsi="Arial" w:cs="Arial"/>
                <w:color w:val="000000" w:themeColor="text1"/>
              </w:rPr>
              <w:t xml:space="preserve"> způsoben</w:t>
            </w:r>
            <w:r w:rsidR="00757339" w:rsidRPr="003F2BA7">
              <w:rPr>
                <w:rFonts w:ascii="Arial" w:eastAsia="Calibri" w:hAnsi="Arial" w:cs="Arial"/>
                <w:color w:val="000000" w:themeColor="text1"/>
              </w:rPr>
              <w:t>a</w:t>
            </w:r>
            <w:r w:rsidR="005C3555" w:rsidRPr="003F2BA7">
              <w:rPr>
                <w:rFonts w:ascii="Arial" w:eastAsia="Calibri" w:hAnsi="Arial" w:cs="Arial"/>
                <w:color w:val="000000" w:themeColor="text1"/>
              </w:rPr>
              <w:t xml:space="preserve"> opět zejména vysokými </w:t>
            </w:r>
            <w:r w:rsidR="007D3469" w:rsidRPr="003F2BA7">
              <w:rPr>
                <w:rFonts w:ascii="Arial" w:hAnsi="Arial" w:cs="Arial"/>
              </w:rPr>
              <w:t>investiční</w:t>
            </w:r>
            <w:r w:rsidR="005C3555" w:rsidRPr="003F2BA7">
              <w:rPr>
                <w:rFonts w:ascii="Arial" w:hAnsi="Arial" w:cs="Arial"/>
              </w:rPr>
              <w:t>mi</w:t>
            </w:r>
            <w:r w:rsidR="007D3469" w:rsidRPr="003F2BA7">
              <w:rPr>
                <w:rFonts w:ascii="Arial" w:hAnsi="Arial" w:cs="Arial"/>
              </w:rPr>
              <w:t xml:space="preserve"> náklady a dlouh</w:t>
            </w:r>
            <w:r w:rsidR="005C3555" w:rsidRPr="003F2BA7">
              <w:rPr>
                <w:rFonts w:ascii="Arial" w:hAnsi="Arial" w:cs="Arial"/>
              </w:rPr>
              <w:t>ou</w:t>
            </w:r>
            <w:r w:rsidR="007D3469" w:rsidRPr="003F2BA7">
              <w:rPr>
                <w:rFonts w:ascii="Arial" w:hAnsi="Arial" w:cs="Arial"/>
              </w:rPr>
              <w:t xml:space="preserve"> dob</w:t>
            </w:r>
            <w:r w:rsidR="005C3555" w:rsidRPr="003F2BA7">
              <w:rPr>
                <w:rFonts w:ascii="Arial" w:hAnsi="Arial" w:cs="Arial"/>
              </w:rPr>
              <w:t>ou</w:t>
            </w:r>
            <w:r w:rsidR="007D3469" w:rsidRPr="003F2BA7">
              <w:rPr>
                <w:rFonts w:ascii="Arial" w:hAnsi="Arial" w:cs="Arial"/>
              </w:rPr>
              <w:t xml:space="preserve"> návratnosti investic odrazují</w:t>
            </w:r>
            <w:r w:rsidR="005C3555" w:rsidRPr="003F2BA7">
              <w:rPr>
                <w:rFonts w:ascii="Arial" w:hAnsi="Arial" w:cs="Arial"/>
              </w:rPr>
              <w:t>cí</w:t>
            </w:r>
            <w:r w:rsidR="007D3469" w:rsidRPr="003F2BA7">
              <w:rPr>
                <w:rFonts w:ascii="Arial" w:hAnsi="Arial" w:cs="Arial"/>
              </w:rPr>
              <w:t xml:space="preserve"> podniky od realizace projektů zaměřených na zvýšení technologické úrovně</w:t>
            </w:r>
            <w:r w:rsidR="005D2860" w:rsidRPr="003F2BA7">
              <w:rPr>
                <w:rFonts w:ascii="Arial" w:hAnsi="Arial" w:cs="Arial"/>
              </w:rPr>
              <w:t xml:space="preserve">. Dále lze </w:t>
            </w:r>
            <w:r w:rsidR="005C3555" w:rsidRPr="003F2BA7">
              <w:rPr>
                <w:rFonts w:ascii="Arial" w:hAnsi="Arial" w:cs="Arial"/>
              </w:rPr>
              <w:t xml:space="preserve">v některých případech </w:t>
            </w:r>
            <w:r w:rsidR="005D2860" w:rsidRPr="003F2BA7">
              <w:rPr>
                <w:rFonts w:ascii="Arial" w:hAnsi="Arial" w:cs="Arial"/>
              </w:rPr>
              <w:t xml:space="preserve">identifikovat </w:t>
            </w:r>
            <w:r w:rsidR="00646DE4" w:rsidRPr="003F2BA7">
              <w:rPr>
                <w:rFonts w:ascii="Arial" w:hAnsi="Arial" w:cs="Arial"/>
              </w:rPr>
              <w:t>nedostatečné možnosti</w:t>
            </w:r>
            <w:r w:rsidR="00646DE4" w:rsidRPr="003F2BA7">
              <w:rPr>
                <w:rFonts w:ascii="Arial" w:hAnsi="Arial" w:cs="Arial"/>
                <w:color w:val="000000" w:themeColor="text1"/>
              </w:rPr>
              <w:t xml:space="preserve"> externího financování,</w:t>
            </w:r>
            <w:r w:rsidR="005C3555" w:rsidRPr="003F2BA7">
              <w:rPr>
                <w:rFonts w:ascii="Arial" w:eastAsiaTheme="minorHAnsi" w:hAnsi="Arial" w:cs="Arial"/>
                <w:color w:val="000000"/>
                <w:lang w:eastAsia="en-US"/>
              </w:rPr>
              <w:t xml:space="preserve"> s čímž souvisí i přetrvávající</w:t>
            </w:r>
            <w:r w:rsidR="007D3469" w:rsidRPr="003F2BA7">
              <w:rPr>
                <w:rFonts w:ascii="Arial" w:eastAsiaTheme="minorHAnsi" w:hAnsi="Arial" w:cs="Arial"/>
                <w:color w:val="000000"/>
                <w:lang w:eastAsia="en-US"/>
              </w:rPr>
              <w:t xml:space="preserve"> nedostatečná nabídka rizikového kapitálu pro financování začínajících podniků. </w:t>
            </w:r>
            <w:r w:rsidR="005C3555" w:rsidRPr="003F2BA7">
              <w:rPr>
                <w:rFonts w:ascii="Arial" w:eastAsiaTheme="minorHAnsi" w:hAnsi="Arial" w:cs="Arial"/>
                <w:color w:val="000000"/>
                <w:lang w:eastAsia="en-US"/>
              </w:rPr>
              <w:t xml:space="preserve">Svou roli sehrávají i </w:t>
            </w:r>
            <w:r w:rsidR="001C7FA4" w:rsidRPr="003F2BA7">
              <w:rPr>
                <w:rFonts w:ascii="Arial" w:eastAsiaTheme="minorHAnsi" w:hAnsi="Arial" w:cs="Arial"/>
                <w:color w:val="000000"/>
                <w:lang w:eastAsia="en-US"/>
              </w:rPr>
              <w:t xml:space="preserve">potřeba </w:t>
            </w:r>
            <w:r w:rsidR="001C7FA4" w:rsidRPr="003F2BA7">
              <w:rPr>
                <w:rFonts w:ascii="Arial" w:hAnsi="Arial" w:cs="Arial"/>
              </w:rPr>
              <w:t xml:space="preserve">prohloubení znalostí v oblasti exportu, technologického poradenství, obchodních a manažerských dovednosti či </w:t>
            </w:r>
            <w:r w:rsidR="005C3555" w:rsidRPr="003F2BA7">
              <w:rPr>
                <w:rFonts w:ascii="Arial" w:eastAsiaTheme="minorHAnsi" w:hAnsi="Arial" w:cs="Arial"/>
                <w:color w:val="000000"/>
                <w:lang w:eastAsia="en-US"/>
              </w:rPr>
              <w:t>vyšší t</w:t>
            </w:r>
            <w:r w:rsidR="007D3469" w:rsidRPr="003F2BA7">
              <w:rPr>
                <w:rFonts w:ascii="Arial" w:eastAsiaTheme="minorHAnsi" w:hAnsi="Arial" w:cs="Arial"/>
                <w:color w:val="000000"/>
                <w:lang w:eastAsia="en-US"/>
              </w:rPr>
              <w:t>ransakční náklady spojené s internacionalizací MSP</w:t>
            </w:r>
            <w:r w:rsidR="001C7FA4" w:rsidRPr="003F2BA7">
              <w:rPr>
                <w:rFonts w:ascii="Arial" w:eastAsiaTheme="minorHAnsi" w:hAnsi="Arial" w:cs="Arial"/>
                <w:color w:val="000000"/>
                <w:lang w:eastAsia="en-US"/>
              </w:rPr>
              <w:t xml:space="preserve">, což </w:t>
            </w:r>
            <w:r w:rsidR="00A315FB" w:rsidRPr="003F2BA7">
              <w:rPr>
                <w:rFonts w:ascii="Arial" w:eastAsiaTheme="minorHAnsi" w:hAnsi="Arial" w:cs="Arial"/>
                <w:color w:val="000000"/>
                <w:lang w:eastAsia="en-US"/>
              </w:rPr>
              <w:t>podniky</w:t>
            </w:r>
            <w:r w:rsidR="001C7FA4" w:rsidRPr="003F2BA7">
              <w:rPr>
                <w:rFonts w:ascii="Arial" w:eastAsiaTheme="minorHAnsi" w:hAnsi="Arial" w:cs="Arial"/>
                <w:color w:val="000000"/>
                <w:lang w:eastAsia="en-US"/>
              </w:rPr>
              <w:t xml:space="preserve"> odrazuje od realizace těchto aktivit. </w:t>
            </w:r>
            <w:r w:rsidR="001C7FA4" w:rsidRPr="003F2BA7">
              <w:rPr>
                <w:rFonts w:ascii="Arial" w:hAnsi="Arial" w:cs="Arial"/>
              </w:rPr>
              <w:t xml:space="preserve">Zároveň lze identifikovat nedostatek typových komerčních projektů revitalizace </w:t>
            </w:r>
            <w:proofErr w:type="spellStart"/>
            <w:r w:rsidR="001C7FA4" w:rsidRPr="003F2BA7">
              <w:rPr>
                <w:rFonts w:ascii="Arial" w:hAnsi="Arial" w:cs="Arial"/>
              </w:rPr>
              <w:t>brownfieldů</w:t>
            </w:r>
            <w:proofErr w:type="spellEnd"/>
            <w:r w:rsidR="001C7FA4" w:rsidRPr="003F2BA7">
              <w:rPr>
                <w:rFonts w:ascii="Arial" w:hAnsi="Arial" w:cs="Arial"/>
              </w:rPr>
              <w:t xml:space="preserve"> za účelem výstavby </w:t>
            </w:r>
            <w:r w:rsidR="00A315FB" w:rsidRPr="003F2BA7">
              <w:rPr>
                <w:rFonts w:ascii="Arial" w:hAnsi="Arial" w:cs="Arial"/>
              </w:rPr>
              <w:t xml:space="preserve">moderních </w:t>
            </w:r>
            <w:r w:rsidR="001C7FA4" w:rsidRPr="003F2BA7">
              <w:rPr>
                <w:rFonts w:ascii="Arial" w:hAnsi="Arial" w:cs="Arial"/>
              </w:rPr>
              <w:t xml:space="preserve">podnikatelských prostorů </w:t>
            </w:r>
            <w:r w:rsidR="00757339" w:rsidRPr="003F2BA7">
              <w:rPr>
                <w:rFonts w:ascii="Arial" w:hAnsi="Arial" w:cs="Arial"/>
              </w:rPr>
              <w:t>(</w:t>
            </w:r>
            <w:r w:rsidR="001C7FA4" w:rsidRPr="003F2BA7">
              <w:rPr>
                <w:rFonts w:ascii="Arial" w:eastAsiaTheme="minorHAnsi" w:hAnsi="Arial" w:cs="Arial"/>
                <w:color w:val="000000"/>
                <w:lang w:eastAsia="en-US"/>
              </w:rPr>
              <w:t>mj. s pozitivními efekty v oblasti životního prostředí</w:t>
            </w:r>
            <w:ins w:id="172" w:author="Haco Ivan" w:date="2021-05-19T15:28:00Z">
              <w:r w:rsidR="00E70992" w:rsidRPr="003F2BA7">
                <w:rPr>
                  <w:rFonts w:ascii="Arial" w:eastAsiaTheme="minorHAnsi" w:hAnsi="Arial" w:cs="Arial"/>
                  <w:color w:val="000000"/>
                  <w:lang w:eastAsia="en-US"/>
                </w:rPr>
                <w:t xml:space="preserve"> jako</w:t>
              </w:r>
            </w:ins>
            <w:ins w:id="173" w:author="Haco Ivan" w:date="2021-05-19T15:29:00Z">
              <w:r w:rsidR="00E70992" w:rsidRPr="003F2BA7">
                <w:rPr>
                  <w:rFonts w:ascii="Arial" w:eastAsiaTheme="minorHAnsi" w:hAnsi="Arial" w:cs="Arial"/>
                  <w:color w:val="000000"/>
                  <w:lang w:eastAsia="en-US"/>
                </w:rPr>
                <w:t xml:space="preserve"> např. </w:t>
              </w:r>
            </w:ins>
            <w:ins w:id="174" w:author="Haco Ivan" w:date="2021-05-19T15:20:00Z">
              <w:r w:rsidR="007431DD" w:rsidRPr="003F2BA7">
                <w:rPr>
                  <w:rFonts w:ascii="Arial" w:eastAsiaTheme="minorHAnsi" w:hAnsi="Arial" w:cs="Arial"/>
                  <w:color w:val="000000"/>
                  <w:lang w:eastAsia="en-US"/>
                </w:rPr>
                <w:t>vyšší energetick</w:t>
              </w:r>
            </w:ins>
            <w:ins w:id="175" w:author="Haco Ivan" w:date="2021-05-19T15:29:00Z">
              <w:r w:rsidR="00E70992" w:rsidRPr="003F2BA7">
                <w:rPr>
                  <w:rFonts w:ascii="Arial" w:eastAsiaTheme="minorHAnsi" w:hAnsi="Arial" w:cs="Arial"/>
                  <w:color w:val="000000"/>
                  <w:lang w:eastAsia="en-US"/>
                </w:rPr>
                <w:t>á</w:t>
              </w:r>
            </w:ins>
            <w:ins w:id="176" w:author="Haco Ivan" w:date="2021-05-19T15:20:00Z">
              <w:r w:rsidR="007431DD" w:rsidRPr="003F2BA7">
                <w:rPr>
                  <w:rFonts w:ascii="Arial" w:eastAsiaTheme="minorHAnsi" w:hAnsi="Arial" w:cs="Arial"/>
                  <w:color w:val="000000"/>
                  <w:lang w:eastAsia="en-US"/>
                </w:rPr>
                <w:t xml:space="preserve"> účinnost renovací</w:t>
              </w:r>
            </w:ins>
            <w:r w:rsidR="00757339" w:rsidRPr="003F2BA7">
              <w:rPr>
                <w:rFonts w:ascii="Arial" w:eastAsiaTheme="minorHAnsi" w:hAnsi="Arial" w:cs="Arial"/>
                <w:color w:val="000000"/>
                <w:lang w:eastAsia="en-US"/>
              </w:rPr>
              <w:t>)</w:t>
            </w:r>
            <w:r w:rsidR="001C7FA4" w:rsidRPr="003F2BA7">
              <w:rPr>
                <w:rFonts w:ascii="Arial" w:hAnsi="Arial" w:cs="Arial"/>
              </w:rPr>
              <w:t>. Na straně poptávky po podnikatelských nemovitostech byl totiž zjištěn rostoucí zájem o podnikatelské prostory, které by byly přizpůsobené požadavkům MSP</w:t>
            </w:r>
            <w:r w:rsidR="00A315FB" w:rsidRPr="003F2BA7">
              <w:rPr>
                <w:rFonts w:ascii="Arial" w:hAnsi="Arial" w:cs="Arial"/>
              </w:rPr>
              <w:t xml:space="preserve"> rovněž z technologického hlediska</w:t>
            </w:r>
            <w:r w:rsidR="001C7FA4" w:rsidRPr="003F2BA7">
              <w:rPr>
                <w:rFonts w:ascii="Arial" w:hAnsi="Arial" w:cs="Arial"/>
              </w:rPr>
              <w:t xml:space="preserve">. </w:t>
            </w:r>
            <w:r w:rsidR="00757339" w:rsidRPr="003F2BA7">
              <w:rPr>
                <w:rFonts w:ascii="Arial" w:eastAsiaTheme="minorHAnsi" w:hAnsi="Arial" w:cs="Arial"/>
                <w:color w:val="000000"/>
                <w:lang w:eastAsia="en-US"/>
              </w:rPr>
              <w:t>Identifikován</w:t>
            </w:r>
            <w:r w:rsidR="00B11B4B" w:rsidRPr="003F2BA7">
              <w:rPr>
                <w:rFonts w:ascii="Arial" w:eastAsiaTheme="minorHAnsi" w:hAnsi="Arial" w:cs="Arial"/>
                <w:color w:val="000000"/>
                <w:lang w:eastAsia="en-US"/>
              </w:rPr>
              <w:t xml:space="preserve">a byla rovněž bariéra </w:t>
            </w:r>
            <w:r w:rsidR="00B11B4B" w:rsidRPr="003F2BA7">
              <w:rPr>
                <w:rFonts w:ascii="Arial" w:eastAsiaTheme="minorHAnsi" w:hAnsi="Arial" w:cs="Arial"/>
                <w:color w:val="000000"/>
                <w:lang w:eastAsia="en-US"/>
              </w:rPr>
              <w:lastRenderedPageBreak/>
              <w:t>v informovanosti,</w:t>
            </w:r>
            <w:r w:rsidR="00433E4B" w:rsidRPr="003F2BA7">
              <w:rPr>
                <w:rFonts w:ascii="Arial" w:eastAsiaTheme="minorHAnsi" w:hAnsi="Arial" w:cs="Arial"/>
                <w:color w:val="000000"/>
                <w:lang w:eastAsia="en-US"/>
              </w:rPr>
              <w:t xml:space="preserve"> jsou to zejména</w:t>
            </w:r>
            <w:r w:rsidR="007D3469" w:rsidRPr="003F2BA7">
              <w:rPr>
                <w:rFonts w:ascii="Arial" w:eastAsiaTheme="minorHAnsi" w:hAnsi="Arial" w:cs="Arial"/>
                <w:color w:val="000000"/>
                <w:lang w:eastAsia="en-US"/>
              </w:rPr>
              <w:t xml:space="preserve"> menší firmy </w:t>
            </w:r>
            <w:r w:rsidR="00433E4B" w:rsidRPr="003F2BA7">
              <w:rPr>
                <w:rFonts w:ascii="Arial" w:eastAsiaTheme="minorHAnsi" w:hAnsi="Arial" w:cs="Arial"/>
                <w:color w:val="000000"/>
                <w:lang w:eastAsia="en-US"/>
              </w:rPr>
              <w:t xml:space="preserve">(často na venkově), které </w:t>
            </w:r>
            <w:r w:rsidR="007D3469" w:rsidRPr="003F2BA7">
              <w:rPr>
                <w:rFonts w:ascii="Arial" w:eastAsiaTheme="minorHAnsi" w:hAnsi="Arial" w:cs="Arial"/>
                <w:color w:val="000000"/>
                <w:lang w:eastAsia="en-US"/>
              </w:rPr>
              <w:t>mají obtížnější přístup k informacím o možnostech a přínosech uplatňování digitalizace, potažmo principů P4.0</w:t>
            </w:r>
            <w:bookmarkEnd w:id="171"/>
            <w:r w:rsidR="007D3469" w:rsidRPr="003F2BA7">
              <w:rPr>
                <w:rFonts w:ascii="Arial" w:eastAsiaTheme="minorHAnsi" w:hAnsi="Arial" w:cs="Arial"/>
                <w:color w:val="000000"/>
                <w:lang w:eastAsia="en-US"/>
              </w:rPr>
              <w:t>.</w:t>
            </w:r>
            <w:r w:rsidR="00646DE4" w:rsidRPr="003F2BA7">
              <w:rPr>
                <w:rStyle w:val="Znakapoznpodarou"/>
                <w:rFonts w:ascii="Arial" w:eastAsiaTheme="minorHAnsi" w:hAnsi="Arial" w:cs="Arial"/>
                <w:color w:val="000000"/>
                <w:lang w:eastAsia="en-US"/>
              </w:rPr>
              <w:footnoteReference w:id="45"/>
            </w:r>
            <w:r w:rsidR="007D3469" w:rsidRPr="003F2BA7">
              <w:rPr>
                <w:rFonts w:ascii="Arial" w:eastAsiaTheme="minorHAnsi" w:hAnsi="Arial" w:cs="Arial"/>
                <w:color w:val="000000"/>
                <w:lang w:eastAsia="en-US"/>
              </w:rPr>
              <w:t xml:space="preserve"> </w:t>
            </w:r>
          </w:p>
          <w:p w14:paraId="60AD325E" w14:textId="571E519C" w:rsidR="00433E4B" w:rsidRPr="003F2BA7" w:rsidRDefault="00433E4B" w:rsidP="00167DA5">
            <w:pPr>
              <w:spacing w:after="120" w:line="264" w:lineRule="auto"/>
              <w:jc w:val="both"/>
              <w:rPr>
                <w:rFonts w:ascii="Arial" w:hAnsi="Arial" w:cs="Arial"/>
                <w:color w:val="000000" w:themeColor="text1"/>
              </w:rPr>
            </w:pPr>
            <w:del w:id="177" w:author="Juráš Pavel" w:date="2021-06-02T11:56:00Z">
              <w:r w:rsidRPr="003F2BA7" w:rsidDel="00632305">
                <w:rPr>
                  <w:rFonts w:ascii="Arial" w:hAnsi="Arial" w:cs="Arial"/>
                  <w:color w:val="000000" w:themeColor="text1"/>
                </w:rPr>
                <w:delText>Právě využití pokročilých technologií českými firmami ukazuje, že míry adopce jsou heterogenní v závislosti na typu technologie a velikosti firmy. Technologie P4.0</w:delText>
              </w:r>
              <w:r w:rsidR="00646DE4" w:rsidRPr="003F2BA7" w:rsidDel="00632305">
                <w:rPr>
                  <w:rStyle w:val="Znakapoznpodarou"/>
                  <w:rFonts w:ascii="Arial" w:hAnsi="Arial" w:cs="Arial"/>
                  <w:color w:val="000000" w:themeColor="text1"/>
                </w:rPr>
                <w:footnoteReference w:id="46"/>
              </w:r>
              <w:r w:rsidRPr="003F2BA7" w:rsidDel="00632305">
                <w:rPr>
                  <w:rFonts w:ascii="Arial" w:hAnsi="Arial" w:cs="Arial"/>
                  <w:color w:val="000000" w:themeColor="text1"/>
                </w:rPr>
                <w:delText xml:space="preserve"> v ČR nejvíce využívají velké podniky, které podstatně předbíhají MSP ve využívání digitálních technologií. Vývoj technologií 4.0 je však z hlediska střednědobého a dlouhodobého výhledu pro ČR zcela zásadní. </w:delText>
              </w:r>
            </w:del>
            <w:del w:id="180" w:author="Juráš Pavel" w:date="2021-06-02T11:55:00Z">
              <w:r w:rsidRPr="003F2BA7" w:rsidDel="00632305">
                <w:rPr>
                  <w:rFonts w:ascii="Arial" w:hAnsi="Arial" w:cs="Arial"/>
                  <w:color w:val="000000" w:themeColor="text1"/>
                </w:rPr>
                <w:delText xml:space="preserve">Vzhledem k demografickým změnám a emigraci pracovníků (což vede k nedostatku pracovních sil) a růstu mezd je automatizace výrobních procesů možným řešením snižování nabídky práce. </w:delText>
              </w:r>
            </w:del>
          </w:p>
          <w:p w14:paraId="425E0E8C" w14:textId="661F3A49" w:rsidR="00A7549B" w:rsidRPr="003F2BA7" w:rsidRDefault="00F03573" w:rsidP="00167DA5">
            <w:pPr>
              <w:spacing w:after="120" w:line="264" w:lineRule="auto"/>
              <w:jc w:val="both"/>
              <w:rPr>
                <w:rFonts w:ascii="Arial" w:hAnsi="Arial" w:cs="Arial"/>
                <w:color w:val="000000" w:themeColor="text1"/>
              </w:rPr>
            </w:pPr>
            <w:r w:rsidRPr="003F2BA7">
              <w:rPr>
                <w:rFonts w:ascii="Arial" w:hAnsi="Arial" w:cs="Arial"/>
                <w:color w:val="000000" w:themeColor="text1"/>
              </w:rPr>
              <w:t xml:space="preserve">V případě internacionalizace lze </w:t>
            </w:r>
            <w:del w:id="181" w:author="Juráš Pavel" w:date="2021-06-04T13:22:00Z">
              <w:r w:rsidR="005D2860" w:rsidRPr="003F2BA7" w:rsidDel="00AB1007">
                <w:rPr>
                  <w:rFonts w:ascii="Arial" w:hAnsi="Arial" w:cs="Arial"/>
                  <w:color w:val="000000" w:themeColor="text1"/>
                </w:rPr>
                <w:delText xml:space="preserve">dále </w:delText>
              </w:r>
            </w:del>
            <w:r w:rsidRPr="003F2BA7">
              <w:rPr>
                <w:rFonts w:ascii="Arial" w:hAnsi="Arial" w:cs="Arial"/>
                <w:color w:val="000000" w:themeColor="text1"/>
              </w:rPr>
              <w:t>uvést, že d</w:t>
            </w:r>
            <w:r w:rsidR="009431A7" w:rsidRPr="003F2BA7">
              <w:rPr>
                <w:rFonts w:ascii="Arial" w:hAnsi="Arial" w:cs="Arial"/>
                <w:color w:val="000000" w:themeColor="text1"/>
              </w:rPr>
              <w:t xml:space="preserve">le </w:t>
            </w:r>
            <w:r w:rsidR="008724B8" w:rsidRPr="003F2BA7">
              <w:rPr>
                <w:rFonts w:ascii="Arial" w:hAnsi="Arial" w:cs="Arial"/>
                <w:color w:val="000000" w:themeColor="text1"/>
              </w:rPr>
              <w:t xml:space="preserve">plnění </w:t>
            </w:r>
            <w:r w:rsidR="009431A7" w:rsidRPr="003F2BA7">
              <w:rPr>
                <w:rFonts w:ascii="Arial" w:hAnsi="Arial" w:cs="Arial"/>
                <w:color w:val="000000" w:themeColor="text1"/>
              </w:rPr>
              <w:t xml:space="preserve">indikátorů Exportní strategie byla ČR v posledních obdobích vývozně úspěšná. Zvyšoval se celkový export a po období, kdy se české firmy prosazovaly především </w:t>
            </w:r>
            <w:r w:rsidR="0096140B" w:rsidRPr="003F2BA7">
              <w:rPr>
                <w:rFonts w:ascii="Arial" w:hAnsi="Arial" w:cs="Arial"/>
                <w:color w:val="000000" w:themeColor="text1"/>
              </w:rPr>
              <w:t>na vnitřním trhu</w:t>
            </w:r>
            <w:r w:rsidR="00B11B4B" w:rsidRPr="003F2BA7">
              <w:rPr>
                <w:rFonts w:ascii="Arial" w:hAnsi="Arial" w:cs="Arial"/>
                <w:color w:val="000000" w:themeColor="text1"/>
              </w:rPr>
              <w:t> </w:t>
            </w:r>
            <w:r w:rsidR="009431A7" w:rsidRPr="003F2BA7">
              <w:rPr>
                <w:rFonts w:ascii="Arial" w:hAnsi="Arial" w:cs="Arial"/>
                <w:color w:val="000000" w:themeColor="text1"/>
              </w:rPr>
              <w:t>EU</w:t>
            </w:r>
            <w:r w:rsidR="00B11B4B" w:rsidRPr="003F2BA7">
              <w:rPr>
                <w:rFonts w:ascii="Arial" w:hAnsi="Arial" w:cs="Arial"/>
                <w:color w:val="000000" w:themeColor="text1"/>
              </w:rPr>
              <w:t xml:space="preserve">, </w:t>
            </w:r>
            <w:r w:rsidR="009431A7" w:rsidRPr="003F2BA7">
              <w:rPr>
                <w:rFonts w:ascii="Arial" w:hAnsi="Arial" w:cs="Arial"/>
                <w:color w:val="000000" w:themeColor="text1"/>
              </w:rPr>
              <w:t xml:space="preserve">se </w:t>
            </w:r>
            <w:r w:rsidR="00957C78" w:rsidRPr="003F2BA7">
              <w:rPr>
                <w:rFonts w:ascii="Arial" w:hAnsi="Arial" w:cs="Arial"/>
                <w:color w:val="000000" w:themeColor="text1"/>
              </w:rPr>
              <w:t xml:space="preserve">exportu </w:t>
            </w:r>
            <w:r w:rsidR="009431A7" w:rsidRPr="003F2BA7">
              <w:rPr>
                <w:rFonts w:ascii="Arial" w:hAnsi="Arial" w:cs="Arial"/>
                <w:color w:val="000000" w:themeColor="text1"/>
              </w:rPr>
              <w:t xml:space="preserve">opět dařilo </w:t>
            </w:r>
            <w:r w:rsidR="00B11B4B" w:rsidRPr="003F2BA7">
              <w:rPr>
                <w:rFonts w:ascii="Arial" w:hAnsi="Arial" w:cs="Arial"/>
                <w:color w:val="000000" w:themeColor="text1"/>
              </w:rPr>
              <w:t xml:space="preserve">navzdory omezujícím opatřením v průběhu roku 2020 i </w:t>
            </w:r>
            <w:r w:rsidR="009431A7" w:rsidRPr="003F2BA7">
              <w:rPr>
                <w:rFonts w:ascii="Arial" w:hAnsi="Arial" w:cs="Arial"/>
                <w:color w:val="000000" w:themeColor="text1"/>
              </w:rPr>
              <w:t xml:space="preserve">na třetích trzích, a to jak na rozvojových, tak na vyspělých. Počet exportérů z řad podniků do 250 zaměstnanců se </w:t>
            </w:r>
            <w:r w:rsidR="001C2E4B" w:rsidRPr="003F2BA7">
              <w:rPr>
                <w:rFonts w:ascii="Arial" w:hAnsi="Arial" w:cs="Arial"/>
                <w:color w:val="000000" w:themeColor="text1"/>
              </w:rPr>
              <w:t xml:space="preserve">však </w:t>
            </w:r>
            <w:r w:rsidR="009431A7" w:rsidRPr="003F2BA7">
              <w:rPr>
                <w:rFonts w:ascii="Arial" w:hAnsi="Arial" w:cs="Arial"/>
                <w:color w:val="000000" w:themeColor="text1"/>
              </w:rPr>
              <w:t>zvyšuje pomaleji, než se očekávalo. M</w:t>
            </w:r>
            <w:r w:rsidR="00B644E5" w:rsidRPr="003F2BA7">
              <w:rPr>
                <w:rFonts w:ascii="Arial" w:hAnsi="Arial" w:cs="Arial"/>
                <w:color w:val="000000" w:themeColor="text1"/>
              </w:rPr>
              <w:t>SP</w:t>
            </w:r>
            <w:r w:rsidR="009431A7" w:rsidRPr="003F2BA7">
              <w:rPr>
                <w:rFonts w:ascii="Arial" w:hAnsi="Arial" w:cs="Arial"/>
                <w:color w:val="000000" w:themeColor="text1"/>
              </w:rPr>
              <w:t xml:space="preserve"> </w:t>
            </w:r>
            <w:r w:rsidR="00B644E5" w:rsidRPr="003F2BA7">
              <w:rPr>
                <w:rFonts w:ascii="Arial" w:hAnsi="Arial" w:cs="Arial"/>
                <w:color w:val="000000" w:themeColor="text1"/>
              </w:rPr>
              <w:t xml:space="preserve">zde </w:t>
            </w:r>
            <w:r w:rsidR="009431A7" w:rsidRPr="003F2BA7">
              <w:rPr>
                <w:rFonts w:ascii="Arial" w:hAnsi="Arial" w:cs="Arial"/>
                <w:color w:val="000000" w:themeColor="text1"/>
              </w:rPr>
              <w:t>vystupuj</w:t>
            </w:r>
            <w:r w:rsidR="00B644E5" w:rsidRPr="003F2BA7">
              <w:rPr>
                <w:rFonts w:ascii="Arial" w:hAnsi="Arial" w:cs="Arial"/>
                <w:color w:val="000000" w:themeColor="text1"/>
              </w:rPr>
              <w:t>í</w:t>
            </w:r>
            <w:r w:rsidR="009431A7" w:rsidRPr="003F2BA7">
              <w:rPr>
                <w:rFonts w:ascii="Arial" w:hAnsi="Arial" w:cs="Arial"/>
                <w:color w:val="000000" w:themeColor="text1"/>
              </w:rPr>
              <w:t xml:space="preserve"> spíše jako kupující zahraničních vý</w:t>
            </w:r>
            <w:r w:rsidR="00B644E5" w:rsidRPr="003F2BA7">
              <w:rPr>
                <w:rFonts w:ascii="Arial" w:hAnsi="Arial" w:cs="Arial"/>
                <w:color w:val="000000" w:themeColor="text1"/>
              </w:rPr>
              <w:t>r</w:t>
            </w:r>
            <w:r w:rsidR="009431A7" w:rsidRPr="003F2BA7">
              <w:rPr>
                <w:rFonts w:ascii="Arial" w:hAnsi="Arial" w:cs="Arial"/>
                <w:color w:val="000000" w:themeColor="text1"/>
              </w:rPr>
              <w:t>o</w:t>
            </w:r>
            <w:r w:rsidR="00B644E5" w:rsidRPr="003F2BA7">
              <w:rPr>
                <w:rFonts w:ascii="Arial" w:hAnsi="Arial" w:cs="Arial"/>
                <w:color w:val="000000" w:themeColor="text1"/>
              </w:rPr>
              <w:t>b</w:t>
            </w:r>
            <w:r w:rsidR="009431A7" w:rsidRPr="003F2BA7">
              <w:rPr>
                <w:rFonts w:ascii="Arial" w:hAnsi="Arial" w:cs="Arial"/>
                <w:color w:val="000000" w:themeColor="text1"/>
              </w:rPr>
              <w:t>ků za účelem ree</w:t>
            </w:r>
            <w:r w:rsidR="009E3593" w:rsidRPr="003F2BA7">
              <w:rPr>
                <w:rFonts w:ascii="Arial" w:hAnsi="Arial" w:cs="Arial"/>
                <w:color w:val="000000" w:themeColor="text1"/>
              </w:rPr>
              <w:t>xportu, nikoli</w:t>
            </w:r>
            <w:r w:rsidR="0096140B" w:rsidRPr="003F2BA7">
              <w:rPr>
                <w:rFonts w:ascii="Arial" w:hAnsi="Arial" w:cs="Arial"/>
                <w:color w:val="000000" w:themeColor="text1"/>
              </w:rPr>
              <w:t>v</w:t>
            </w:r>
            <w:r w:rsidR="009E3593" w:rsidRPr="003F2BA7">
              <w:rPr>
                <w:rFonts w:ascii="Arial" w:hAnsi="Arial" w:cs="Arial"/>
                <w:color w:val="000000" w:themeColor="text1"/>
              </w:rPr>
              <w:t xml:space="preserve"> jako zpracovatelé</w:t>
            </w:r>
            <w:r w:rsidR="009431A7" w:rsidRPr="003F2BA7">
              <w:rPr>
                <w:rFonts w:ascii="Arial" w:hAnsi="Arial" w:cs="Arial"/>
                <w:color w:val="000000" w:themeColor="text1"/>
              </w:rPr>
              <w:t xml:space="preserve"> konečného produktu. Výzvou tak stále zůstává podpora produktové diverzifikace především směrem k výrobkům </w:t>
            </w:r>
            <w:ins w:id="182" w:author="Juráš Pavel" w:date="2021-05-31T14:16:00Z">
              <w:r w:rsidR="00A81A3C" w:rsidRPr="003F2BA7">
                <w:rPr>
                  <w:rFonts w:ascii="Arial" w:hAnsi="Arial" w:cs="Arial"/>
                  <w:color w:val="000000" w:themeColor="text1"/>
                </w:rPr>
                <w:t xml:space="preserve">a službám </w:t>
              </w:r>
            </w:ins>
            <w:r w:rsidR="009431A7" w:rsidRPr="003F2BA7">
              <w:rPr>
                <w:rFonts w:ascii="Arial" w:hAnsi="Arial" w:cs="Arial"/>
                <w:color w:val="000000" w:themeColor="text1"/>
              </w:rPr>
              <w:t>s vyšší přidanou hodnotou a s tím související posun v hodnotových řetězcích, upevnění pozice v EU a rozšíření exportu do třetích zemí.</w:t>
            </w:r>
            <w:r w:rsidR="00A7549B" w:rsidRPr="003F2BA7">
              <w:rPr>
                <w:rFonts w:ascii="Arial" w:hAnsi="Arial" w:cs="Arial"/>
                <w:color w:val="000000" w:themeColor="text1"/>
              </w:rPr>
              <w:t xml:space="preserve"> Zkušenost z období 2014–2020 </w:t>
            </w:r>
            <w:r w:rsidR="009E3593" w:rsidRPr="003F2BA7">
              <w:rPr>
                <w:rFonts w:ascii="Arial" w:hAnsi="Arial" w:cs="Arial"/>
                <w:color w:val="000000" w:themeColor="text1"/>
              </w:rPr>
              <w:t>uvádí</w:t>
            </w:r>
            <w:r w:rsidR="00A7549B" w:rsidRPr="003F2BA7">
              <w:rPr>
                <w:rFonts w:ascii="Arial" w:hAnsi="Arial" w:cs="Arial"/>
                <w:color w:val="000000" w:themeColor="text1"/>
              </w:rPr>
              <w:t xml:space="preserve">, že byl pozorován silný nárůst exportu podpořených podniků, jehož tempo bylo výrazně rychlejší než nárůst exportu na národní úrovni nebo na úrovni relevantních sektorů. Podpořené MSP </w:t>
            </w:r>
            <w:r w:rsidR="0046123C" w:rsidRPr="003F2BA7">
              <w:rPr>
                <w:rFonts w:ascii="Arial" w:hAnsi="Arial" w:cs="Arial"/>
                <w:color w:val="000000" w:themeColor="text1"/>
              </w:rPr>
              <w:t xml:space="preserve">dále </w:t>
            </w:r>
            <w:r w:rsidR="00A7549B" w:rsidRPr="003F2BA7">
              <w:rPr>
                <w:rFonts w:ascii="Arial" w:hAnsi="Arial" w:cs="Arial"/>
                <w:color w:val="000000" w:themeColor="text1"/>
              </w:rPr>
              <w:t>vykazovaly zvýšenou schopnost identifikovat nové příležitosti na zahraničních trzích.</w:t>
            </w:r>
            <w:r w:rsidR="00A7549B" w:rsidRPr="003F2BA7">
              <w:rPr>
                <w:rStyle w:val="Znakapoznpodarou"/>
                <w:rFonts w:ascii="Arial" w:hAnsi="Arial" w:cs="Arial"/>
                <w:color w:val="000000" w:themeColor="text1"/>
              </w:rPr>
              <w:footnoteReference w:id="47"/>
            </w:r>
          </w:p>
          <w:p w14:paraId="036F4CD5" w14:textId="0545F60C" w:rsidR="001C7FA4" w:rsidRPr="003F2BA7" w:rsidRDefault="005D2860" w:rsidP="00167DA5">
            <w:pPr>
              <w:spacing w:after="120" w:line="264" w:lineRule="auto"/>
              <w:jc w:val="both"/>
              <w:rPr>
                <w:rFonts w:ascii="Arial" w:eastAsiaTheme="minorHAnsi" w:hAnsi="Arial" w:cs="Arial"/>
                <w:color w:val="000000"/>
                <w:lang w:eastAsia="en-US"/>
              </w:rPr>
            </w:pPr>
            <w:r w:rsidRPr="003F2BA7">
              <w:rPr>
                <w:rFonts w:ascii="Arial" w:eastAsiaTheme="minorHAnsi" w:hAnsi="Arial" w:cs="Arial"/>
                <w:color w:val="000000"/>
                <w:lang w:eastAsia="en-US"/>
              </w:rPr>
              <w:t xml:space="preserve">Kromě samotné stimulace poptávky a přímé podpory investic tak budou hrát významnou roli i podpůrné, poradenské a konzultační služby pro MSP, </w:t>
            </w:r>
            <w:r w:rsidR="0096140B" w:rsidRPr="003F2BA7">
              <w:rPr>
                <w:rFonts w:ascii="Arial" w:eastAsiaTheme="minorHAnsi" w:hAnsi="Arial" w:cs="Arial"/>
                <w:color w:val="000000"/>
                <w:lang w:eastAsia="en-US"/>
              </w:rPr>
              <w:t>což mj. zčásti přispěje i k</w:t>
            </w:r>
            <w:r w:rsidRPr="003F2BA7">
              <w:rPr>
                <w:rFonts w:ascii="Arial" w:eastAsiaTheme="minorHAnsi" w:hAnsi="Arial" w:cs="Arial"/>
                <w:color w:val="000000"/>
                <w:lang w:eastAsia="en-US"/>
              </w:rPr>
              <w:t xml:space="preserve"> elimin</w:t>
            </w:r>
            <w:r w:rsidR="0096140B" w:rsidRPr="003F2BA7">
              <w:rPr>
                <w:rFonts w:ascii="Arial" w:eastAsiaTheme="minorHAnsi" w:hAnsi="Arial" w:cs="Arial"/>
                <w:color w:val="000000"/>
                <w:lang w:eastAsia="en-US"/>
              </w:rPr>
              <w:t>aci</w:t>
            </w:r>
            <w:r w:rsidRPr="003F2BA7">
              <w:rPr>
                <w:rFonts w:ascii="Arial" w:eastAsiaTheme="minorHAnsi" w:hAnsi="Arial" w:cs="Arial"/>
                <w:color w:val="000000"/>
                <w:lang w:eastAsia="en-US"/>
              </w:rPr>
              <w:t xml:space="preserve"> problém</w:t>
            </w:r>
            <w:r w:rsidR="0096140B" w:rsidRPr="003F2BA7">
              <w:rPr>
                <w:rFonts w:ascii="Arial" w:eastAsiaTheme="minorHAnsi" w:hAnsi="Arial" w:cs="Arial"/>
                <w:color w:val="000000"/>
                <w:lang w:eastAsia="en-US"/>
              </w:rPr>
              <w:t>u</w:t>
            </w:r>
            <w:r w:rsidRPr="003F2BA7">
              <w:rPr>
                <w:rFonts w:ascii="Arial" w:eastAsiaTheme="minorHAnsi" w:hAnsi="Arial" w:cs="Arial"/>
                <w:color w:val="000000"/>
                <w:lang w:eastAsia="en-US"/>
              </w:rPr>
              <w:t xml:space="preserve"> nedostupnosti kvalifikovaných pracovních sil. Kombinace podpory tak </w:t>
            </w:r>
            <w:r w:rsidR="001C7FA4" w:rsidRPr="003F2BA7">
              <w:rPr>
                <w:rFonts w:ascii="Arial" w:hAnsi="Arial" w:cs="Arial"/>
              </w:rPr>
              <w:t xml:space="preserve">představuje zásadní </w:t>
            </w:r>
            <w:r w:rsidRPr="003F2BA7">
              <w:rPr>
                <w:rFonts w:ascii="Arial" w:hAnsi="Arial" w:cs="Arial"/>
              </w:rPr>
              <w:t>předpoklad</w:t>
            </w:r>
            <w:r w:rsidR="001C7FA4" w:rsidRPr="003F2BA7">
              <w:rPr>
                <w:rFonts w:ascii="Arial" w:hAnsi="Arial" w:cs="Arial"/>
              </w:rPr>
              <w:t xml:space="preserve"> pro úspěch aktivit zaměřujících se na zvyšování </w:t>
            </w:r>
            <w:r w:rsidR="0096140B" w:rsidRPr="003F2BA7">
              <w:rPr>
                <w:rFonts w:ascii="Arial" w:hAnsi="Arial" w:cs="Arial"/>
              </w:rPr>
              <w:t xml:space="preserve">přidané hodnoty a </w:t>
            </w:r>
            <w:r w:rsidR="001C7FA4" w:rsidRPr="003F2BA7">
              <w:rPr>
                <w:rFonts w:ascii="Arial" w:hAnsi="Arial" w:cs="Arial"/>
              </w:rPr>
              <w:t>produktivity</w:t>
            </w:r>
            <w:r w:rsidR="00B11B4B" w:rsidRPr="003F2BA7">
              <w:rPr>
                <w:rFonts w:ascii="Arial" w:hAnsi="Arial" w:cs="Arial"/>
              </w:rPr>
              <w:t xml:space="preserve"> MSP</w:t>
            </w:r>
            <w:r w:rsidRPr="003F2BA7">
              <w:rPr>
                <w:rFonts w:ascii="Arial" w:hAnsi="Arial" w:cs="Arial"/>
              </w:rPr>
              <w:t>. S ohledem na předpokládaný hospodářský vývoj lze zároveň očekávat, že nadcházející období povede k ještě vyšší poptávce MSP po zdrojích veřejného financování za účelem nutné adaptace na nové tržní podmínky.</w:t>
            </w:r>
          </w:p>
          <w:p w14:paraId="721FE30C" w14:textId="2523ED4B" w:rsidR="000C30B2" w:rsidRPr="003F2BA7" w:rsidRDefault="000C30B2" w:rsidP="00167DA5">
            <w:pPr>
              <w:spacing w:after="120" w:line="264" w:lineRule="auto"/>
              <w:jc w:val="both"/>
              <w:rPr>
                <w:rFonts w:ascii="Arial" w:hAnsi="Arial" w:cs="Arial"/>
              </w:rPr>
            </w:pPr>
          </w:p>
          <w:p w14:paraId="4B46A0EE" w14:textId="77777777" w:rsidR="00A204B2" w:rsidRPr="003F2BA7" w:rsidRDefault="00A204B2" w:rsidP="00167DA5">
            <w:pPr>
              <w:spacing w:after="120" w:line="264" w:lineRule="auto"/>
              <w:jc w:val="both"/>
              <w:rPr>
                <w:rFonts w:ascii="Arial" w:hAnsi="Arial" w:cs="Arial"/>
                <w:b/>
                <w:color w:val="000000" w:themeColor="text1"/>
              </w:rPr>
            </w:pPr>
            <w:r w:rsidRPr="003F2BA7">
              <w:rPr>
                <w:rFonts w:ascii="Arial" w:hAnsi="Arial" w:cs="Arial"/>
                <w:b/>
                <w:color w:val="000000" w:themeColor="text1"/>
              </w:rPr>
              <w:t>Zvýšení digitálního propojení</w:t>
            </w:r>
          </w:p>
          <w:p w14:paraId="6F98AE43" w14:textId="4E1D2553" w:rsidR="00A204B2" w:rsidRPr="003F2BA7" w:rsidRDefault="00A204B2" w:rsidP="00167DA5">
            <w:pPr>
              <w:spacing w:after="120" w:line="264" w:lineRule="auto"/>
              <w:jc w:val="both"/>
              <w:rPr>
                <w:rFonts w:ascii="Arial" w:hAnsi="Arial" w:cs="Arial"/>
                <w:color w:val="000000" w:themeColor="text1"/>
              </w:rPr>
            </w:pPr>
            <w:r w:rsidRPr="003F2BA7">
              <w:rPr>
                <w:rFonts w:ascii="Arial" w:hAnsi="Arial" w:cs="Arial"/>
                <w:color w:val="000000" w:themeColor="text1"/>
              </w:rPr>
              <w:t>Financování dlouhodobých investic zvláště ve venkovských oblastech je stále obtížné, přičemž mezi městskými a venkovskými oblastmi nadále existuje hluboká digitální propast ve smyslu jejich pokrytí</w:t>
            </w:r>
            <w:r w:rsidRPr="003F2BA7">
              <w:rPr>
                <w:rStyle w:val="Znakapoznpodarou"/>
                <w:rFonts w:ascii="Arial" w:hAnsi="Arial" w:cs="Arial"/>
                <w:color w:val="000000" w:themeColor="text1"/>
              </w:rPr>
              <w:footnoteReference w:id="48"/>
            </w:r>
            <w:r w:rsidRPr="003F2BA7">
              <w:rPr>
                <w:rFonts w:ascii="Arial" w:hAnsi="Arial" w:cs="Arial"/>
                <w:color w:val="000000" w:themeColor="text1"/>
              </w:rPr>
              <w:t xml:space="preserve"> a využívání.</w:t>
            </w:r>
            <w:r w:rsidR="00E035E9" w:rsidRPr="003F2BA7">
              <w:rPr>
                <w:rFonts w:ascii="Arial" w:hAnsi="Arial" w:cs="Arial"/>
                <w:color w:val="000000" w:themeColor="text1"/>
              </w:rPr>
              <w:t xml:space="preserve"> Celková míra pokrytí vysokorychlostním internetem s rychlostí 30 Mbit/s a více v roce 2019</w:t>
            </w:r>
            <w:r w:rsidR="00EA0FB9" w:rsidRPr="003F2BA7">
              <w:rPr>
                <w:rFonts w:ascii="Arial" w:hAnsi="Arial" w:cs="Arial"/>
                <w:color w:val="000000" w:themeColor="text1"/>
              </w:rPr>
              <w:t xml:space="preserve"> </w:t>
            </w:r>
            <w:r w:rsidR="00071B76" w:rsidRPr="003F2BA7">
              <w:rPr>
                <w:rFonts w:ascii="Arial" w:hAnsi="Arial" w:cs="Arial"/>
                <w:color w:val="000000" w:themeColor="text1"/>
              </w:rPr>
              <w:t>činila</w:t>
            </w:r>
            <w:r w:rsidR="00E035E9" w:rsidRPr="003F2BA7">
              <w:rPr>
                <w:rFonts w:ascii="Arial" w:hAnsi="Arial" w:cs="Arial"/>
                <w:color w:val="000000" w:themeColor="text1"/>
              </w:rPr>
              <w:t xml:space="preserve"> 87</w:t>
            </w:r>
            <w:r w:rsidR="00071B76" w:rsidRPr="003F2BA7">
              <w:rPr>
                <w:rFonts w:ascii="Arial" w:hAnsi="Arial" w:cs="Arial"/>
                <w:color w:val="000000" w:themeColor="text1"/>
              </w:rPr>
              <w:t xml:space="preserve"> </w:t>
            </w:r>
            <w:r w:rsidR="00E035E9" w:rsidRPr="003F2BA7">
              <w:rPr>
                <w:rFonts w:ascii="Arial" w:hAnsi="Arial" w:cs="Arial"/>
                <w:color w:val="000000" w:themeColor="text1"/>
              </w:rPr>
              <w:t>%. U obcí s menší populací je však toto procento výrazně nižší, např. u obcí s počtem do 500 obyvatel je to pouze 62</w:t>
            </w:r>
            <w:r w:rsidR="00071B76" w:rsidRPr="003F2BA7">
              <w:rPr>
                <w:rFonts w:ascii="Arial" w:hAnsi="Arial" w:cs="Arial"/>
                <w:color w:val="000000" w:themeColor="text1"/>
              </w:rPr>
              <w:t xml:space="preserve"> </w:t>
            </w:r>
            <w:r w:rsidR="00E035E9" w:rsidRPr="003F2BA7">
              <w:rPr>
                <w:rFonts w:ascii="Arial" w:hAnsi="Arial" w:cs="Arial"/>
                <w:color w:val="000000" w:themeColor="text1"/>
              </w:rPr>
              <w:t>%</w:t>
            </w:r>
            <w:r w:rsidR="00EA0FB9" w:rsidRPr="003F2BA7">
              <w:rPr>
                <w:rFonts w:ascii="Arial" w:hAnsi="Arial" w:cs="Arial"/>
                <w:color w:val="000000" w:themeColor="text1"/>
              </w:rPr>
              <w:t>.</w:t>
            </w:r>
            <w:r w:rsidRPr="003F2BA7">
              <w:rPr>
                <w:rFonts w:ascii="Arial" w:hAnsi="Arial" w:cs="Arial"/>
                <w:color w:val="000000" w:themeColor="text1"/>
              </w:rPr>
              <w:t xml:space="preserve"> Kromě toho analýzy potvrdily, že v současné době</w:t>
            </w:r>
            <w:r w:rsidR="00071B76" w:rsidRPr="003F2BA7">
              <w:rPr>
                <w:rFonts w:ascii="Arial" w:hAnsi="Arial" w:cs="Arial"/>
                <w:color w:val="000000" w:themeColor="text1"/>
              </w:rPr>
              <w:t xml:space="preserve"> je</w:t>
            </w:r>
            <w:r w:rsidRPr="003F2BA7">
              <w:rPr>
                <w:rFonts w:ascii="Arial" w:hAnsi="Arial" w:cs="Arial"/>
                <w:color w:val="000000" w:themeColor="text1"/>
              </w:rPr>
              <w:t xml:space="preserve"> v </w:t>
            </w:r>
            <w:r w:rsidR="00071B76" w:rsidRPr="003F2BA7">
              <w:rPr>
                <w:rFonts w:ascii="Arial" w:hAnsi="Arial" w:cs="Arial"/>
                <w:color w:val="000000" w:themeColor="text1"/>
              </w:rPr>
              <w:t>ČR</w:t>
            </w:r>
            <w:r w:rsidRPr="003F2BA7">
              <w:rPr>
                <w:rFonts w:ascii="Arial" w:hAnsi="Arial" w:cs="Arial"/>
                <w:color w:val="000000" w:themeColor="text1"/>
              </w:rPr>
              <w:t xml:space="preserve"> cca 900 obcí, které nejsou připojeny k internetu pomocí vysokokapacitních kabelů s optickými vlákny</w:t>
            </w:r>
            <w:r w:rsidR="00071B76" w:rsidRPr="003F2BA7">
              <w:rPr>
                <w:rFonts w:ascii="Arial" w:hAnsi="Arial" w:cs="Arial"/>
                <w:color w:val="000000" w:themeColor="text1"/>
              </w:rPr>
              <w:t>.</w:t>
            </w:r>
            <w:r w:rsidRPr="003F2BA7">
              <w:rPr>
                <w:rFonts w:ascii="Arial" w:hAnsi="Arial" w:cs="Arial"/>
                <w:color w:val="000000" w:themeColor="text1"/>
              </w:rPr>
              <w:t xml:space="preserve"> </w:t>
            </w:r>
            <w:r w:rsidR="00071B76" w:rsidRPr="003F2BA7">
              <w:rPr>
                <w:rFonts w:ascii="Arial" w:hAnsi="Arial" w:cs="Arial"/>
                <w:color w:val="000000" w:themeColor="text1"/>
              </w:rPr>
              <w:t>J</w:t>
            </w:r>
            <w:r w:rsidRPr="003F2BA7">
              <w:rPr>
                <w:rFonts w:ascii="Arial" w:hAnsi="Arial" w:cs="Arial"/>
                <w:color w:val="000000"/>
              </w:rPr>
              <w:t>e tedy zřejmé, že v těchto oblastech není možnost přístupu k vysokorychlostnímu internetu pro všechny obyvatele v současné době k dispozici.</w:t>
            </w:r>
          </w:p>
          <w:p w14:paraId="070269DE" w14:textId="3C518743" w:rsidR="00A204B2" w:rsidRPr="003F2BA7" w:rsidRDefault="00A204B2" w:rsidP="00167DA5">
            <w:pPr>
              <w:spacing w:after="120" w:line="264" w:lineRule="auto"/>
              <w:jc w:val="both"/>
              <w:rPr>
                <w:rFonts w:ascii="Arial" w:hAnsi="Arial" w:cs="Arial"/>
                <w:color w:val="000000" w:themeColor="text1"/>
              </w:rPr>
            </w:pPr>
            <w:r w:rsidRPr="003F2BA7">
              <w:rPr>
                <w:rFonts w:ascii="Arial" w:hAnsi="Arial" w:cs="Arial"/>
                <w:color w:val="000000" w:themeColor="text1"/>
              </w:rPr>
              <w:t xml:space="preserve">Investice do komunikační infrastruktury provádějí na liberalizovaných trzích soukromé subjekty na základě fungování tržních mechanismů, tedy především v lokalitách s vysokou perspektivou poptávky. Méně obydlené oblasti ČR by tak mohly zůstat v důsledku kapacitně nedostatečného připojení k internetu – dokonce i při stoupající poptávce – dlouhodobě vyloučeny z budování moderních sítí elektronických komunikací založeném na tržním základě. Jako následek trvající stagnace hrozí v postižených oblastech růst nezaměstnanosti a úbytek obyvatelstva. Jedním z nejvýznamnějších dopadů nedostatečného pokrytí vysokorychlostním internetem je dle zástupců </w:t>
            </w:r>
            <w:r w:rsidR="00B11B4B" w:rsidRPr="003F2BA7">
              <w:rPr>
                <w:rFonts w:ascii="Arial" w:hAnsi="Arial" w:cs="Arial"/>
                <w:color w:val="000000" w:themeColor="text1"/>
              </w:rPr>
              <w:lastRenderedPageBreak/>
              <w:t>obcí</w:t>
            </w:r>
            <w:r w:rsidRPr="003F2BA7">
              <w:rPr>
                <w:rFonts w:ascii="Arial" w:hAnsi="Arial" w:cs="Arial"/>
                <w:color w:val="000000" w:themeColor="text1"/>
              </w:rPr>
              <w:t xml:space="preserve"> nižší atraktivita místa pro soukromé společnosti a občany, která ve svém důsledku vede k vylidňování takových regionů a jejich relativnímu stárnutí.</w:t>
            </w:r>
            <w:r w:rsidRPr="003F2BA7">
              <w:rPr>
                <w:rStyle w:val="Znakapoznpodarou"/>
                <w:rFonts w:ascii="Arial" w:hAnsi="Arial" w:cs="Arial"/>
                <w:color w:val="000000" w:themeColor="text1"/>
              </w:rPr>
              <w:footnoteReference w:id="49"/>
            </w:r>
          </w:p>
          <w:p w14:paraId="02A423F2" w14:textId="77777777" w:rsidR="00A204B2" w:rsidRPr="003F2BA7" w:rsidRDefault="00A204B2" w:rsidP="00167DA5">
            <w:pPr>
              <w:spacing w:after="120" w:line="264" w:lineRule="auto"/>
              <w:jc w:val="both"/>
              <w:rPr>
                <w:rFonts w:ascii="Arial" w:hAnsi="Arial" w:cs="Arial"/>
                <w:color w:val="000000" w:themeColor="text1"/>
              </w:rPr>
            </w:pPr>
            <w:r w:rsidRPr="003F2BA7">
              <w:rPr>
                <w:rFonts w:ascii="Arial" w:hAnsi="Arial" w:cs="Arial"/>
                <w:color w:val="000000" w:themeColor="text1"/>
              </w:rPr>
              <w:t xml:space="preserve">Na základě výše uvedeného lze v obecné rovině konstatovat, že návratnost investic do realizace vysokorychlostních přístupových sítí ve venkovských oblastech je za horizontem reálných možností podnikatelských subjektů a bez veřejné podpory nelze předpokládat další rozvoj, resp. rozšíření vysokorychlostního přístupu k internetu. </w:t>
            </w:r>
          </w:p>
          <w:p w14:paraId="6E03BA87" w14:textId="09B29F95" w:rsidR="00A204B2" w:rsidRPr="003F2BA7" w:rsidRDefault="00A204B2" w:rsidP="00167DA5">
            <w:pPr>
              <w:spacing w:after="120" w:line="264" w:lineRule="auto"/>
              <w:jc w:val="both"/>
              <w:rPr>
                <w:rFonts w:ascii="Arial" w:hAnsi="Arial" w:cs="Arial"/>
                <w:color w:val="000000" w:themeColor="text1"/>
              </w:rPr>
            </w:pPr>
            <w:r w:rsidRPr="003F2BA7">
              <w:rPr>
                <w:rFonts w:ascii="Arial" w:hAnsi="Arial" w:cs="Arial"/>
                <w:color w:val="000000" w:themeColor="text1"/>
              </w:rPr>
              <w:t>Mezi přínosy plošné výstavby optických sítí je nutné zmínit výsledky některých studií, podle kterých plošná výstavba optických sítí přispívá k růstu HDP a ke zvýšení zaměstnanosti. EK přímo konstatuje, že každým rozšířením vysokorychlostního připojení o dalších 10 % vzroste ekonomika o 1 až 1,5 %</w:t>
            </w:r>
            <w:r w:rsidR="0031179E" w:rsidRPr="003F2BA7">
              <w:rPr>
                <w:rFonts w:ascii="Arial" w:hAnsi="Arial" w:cs="Arial"/>
                <w:color w:val="000000" w:themeColor="text1"/>
              </w:rPr>
              <w:t>.</w:t>
            </w:r>
            <w:r w:rsidR="00485B88" w:rsidRPr="003F2BA7">
              <w:rPr>
                <w:rStyle w:val="Znakapoznpodarou"/>
                <w:rFonts w:ascii="Arial" w:hAnsi="Arial" w:cs="Arial"/>
                <w:color w:val="000000" w:themeColor="text1"/>
              </w:rPr>
              <w:footnoteReference w:id="50"/>
            </w:r>
            <w:r w:rsidR="000C49B8" w:rsidRPr="003F2BA7">
              <w:rPr>
                <w:rFonts w:ascii="Arial" w:hAnsi="Arial" w:cs="Arial"/>
                <w:color w:val="000000" w:themeColor="text1"/>
              </w:rPr>
              <w:t xml:space="preserve"> Specifik</w:t>
            </w:r>
            <w:r w:rsidR="00B11B4B" w:rsidRPr="003F2BA7">
              <w:rPr>
                <w:rFonts w:ascii="Arial" w:hAnsi="Arial" w:cs="Arial"/>
                <w:color w:val="000000" w:themeColor="text1"/>
              </w:rPr>
              <w:t>em</w:t>
            </w:r>
            <w:r w:rsidR="000C49B8" w:rsidRPr="003F2BA7">
              <w:rPr>
                <w:rFonts w:ascii="Arial" w:hAnsi="Arial" w:cs="Arial"/>
                <w:color w:val="000000" w:themeColor="text1"/>
              </w:rPr>
              <w:t xml:space="preserve"> telekomunikačního sektoru je </w:t>
            </w:r>
            <w:r w:rsidR="00B11B4B" w:rsidRPr="003F2BA7">
              <w:rPr>
                <w:rFonts w:ascii="Arial" w:hAnsi="Arial" w:cs="Arial"/>
                <w:color w:val="000000" w:themeColor="text1"/>
              </w:rPr>
              <w:t xml:space="preserve">zároveň </w:t>
            </w:r>
            <w:r w:rsidR="000C49B8" w:rsidRPr="003F2BA7">
              <w:rPr>
                <w:rFonts w:ascii="Arial" w:hAnsi="Arial" w:cs="Arial"/>
                <w:color w:val="000000" w:themeColor="text1"/>
              </w:rPr>
              <w:t xml:space="preserve">odolnost vůči poklesům HDP, neboť dopad </w:t>
            </w:r>
            <w:r w:rsidR="00F17842" w:rsidRPr="003F2BA7">
              <w:rPr>
                <w:rFonts w:ascii="Arial" w:hAnsi="Arial" w:cs="Arial"/>
                <w:color w:val="000000" w:themeColor="text1"/>
              </w:rPr>
              <w:t xml:space="preserve">současné </w:t>
            </w:r>
            <w:r w:rsidR="000C49B8" w:rsidRPr="003F2BA7">
              <w:rPr>
                <w:rFonts w:ascii="Arial" w:hAnsi="Arial" w:cs="Arial"/>
                <w:color w:val="000000" w:themeColor="text1"/>
              </w:rPr>
              <w:t>pandemie je odlišný od jiných oblastí v závislosti na změně chování ekonomických subjektů postižených karanténními opatřeními.</w:t>
            </w:r>
            <w:r w:rsidR="00963123" w:rsidRPr="003F2BA7">
              <w:rPr>
                <w:rFonts w:ascii="Arial" w:hAnsi="Arial" w:cs="Arial"/>
                <w:color w:val="000000" w:themeColor="text1"/>
              </w:rPr>
              <w:t xml:space="preserve"> </w:t>
            </w:r>
          </w:p>
          <w:p w14:paraId="1401CA59" w14:textId="77777777" w:rsidR="00F17D49" w:rsidRDefault="00A204B2" w:rsidP="00167DA5">
            <w:pPr>
              <w:spacing w:after="120" w:line="264" w:lineRule="auto"/>
              <w:jc w:val="both"/>
              <w:rPr>
                <w:ins w:id="184" w:author="Juráš Pavel" w:date="2021-06-04T13:27:00Z"/>
                <w:rFonts w:ascii="Arial" w:hAnsi="Arial" w:cs="Arial"/>
                <w:color w:val="000000" w:themeColor="text1"/>
              </w:rPr>
            </w:pPr>
            <w:r w:rsidRPr="003F2BA7">
              <w:rPr>
                <w:rFonts w:ascii="Arial" w:hAnsi="Arial" w:cs="Arial"/>
                <w:color w:val="000000" w:themeColor="text1"/>
              </w:rPr>
              <w:t xml:space="preserve">Samotná digitální konektivita je podmínkou pro transformaci stávajících a rozvoj nových technologií a služeb s dálkovým přístupem. Konkurenceschopnost českých podniků v kontextu technologických změn a zavádění </w:t>
            </w:r>
            <w:r w:rsidR="00F17842" w:rsidRPr="003F2BA7">
              <w:rPr>
                <w:rFonts w:ascii="Arial" w:hAnsi="Arial" w:cs="Arial"/>
                <w:color w:val="000000" w:themeColor="text1"/>
              </w:rPr>
              <w:t xml:space="preserve">prvků </w:t>
            </w:r>
            <w:r w:rsidRPr="003F2BA7">
              <w:rPr>
                <w:rFonts w:ascii="Arial" w:hAnsi="Arial" w:cs="Arial"/>
                <w:color w:val="000000" w:themeColor="text1"/>
              </w:rPr>
              <w:t xml:space="preserve">P4.0 ve firmách je úzce spojená s digitalizací. Tuzemská ekonomika potřebuje nový impuls a ČR musí intenzivně investovat do digitalizace ekonomiky, průmyslu a stavebnictví, resp. připravovat se na změny v celé společnosti, které budou s tímto vývojem spojené. Jednou z priorit je proto zvýšení počtu domácností a podniků s pokrytím a připojením k sítím s velmi vysokou kapacitou. V tomto smyslu je ČR z hlediska pokrytí </w:t>
            </w:r>
            <w:r w:rsidRPr="003F2BA7">
              <w:rPr>
                <w:rFonts w:ascii="Arial" w:hAnsi="Arial" w:cs="Arial"/>
                <w:color w:val="000000"/>
              </w:rPr>
              <w:t xml:space="preserve">vysokorychlostním </w:t>
            </w:r>
            <w:r w:rsidRPr="003F2BA7">
              <w:rPr>
                <w:rFonts w:ascii="Arial" w:hAnsi="Arial" w:cs="Arial"/>
                <w:color w:val="000000" w:themeColor="text1"/>
              </w:rPr>
              <w:t xml:space="preserve">připojením </w:t>
            </w:r>
            <w:r w:rsidR="00F17842" w:rsidRPr="003F2BA7">
              <w:rPr>
                <w:rFonts w:ascii="Arial" w:hAnsi="Arial" w:cs="Arial"/>
                <w:color w:val="000000" w:themeColor="text1"/>
              </w:rPr>
              <w:t xml:space="preserve">k internetu </w:t>
            </w:r>
            <w:r w:rsidRPr="003F2BA7">
              <w:rPr>
                <w:rFonts w:ascii="Arial" w:hAnsi="Arial" w:cs="Arial"/>
                <w:color w:val="000000" w:themeColor="text1"/>
              </w:rPr>
              <w:t xml:space="preserve">(min. 100 Mbit/s) s pouhými </w:t>
            </w:r>
            <w:r w:rsidR="001640C6" w:rsidRPr="003F2BA7">
              <w:rPr>
                <w:rFonts w:ascii="Arial" w:hAnsi="Arial" w:cs="Arial"/>
                <w:color w:val="000000" w:themeColor="text1"/>
              </w:rPr>
              <w:t>20</w:t>
            </w:r>
            <w:r w:rsidRPr="003F2BA7">
              <w:rPr>
                <w:rFonts w:ascii="Arial" w:hAnsi="Arial" w:cs="Arial"/>
                <w:color w:val="000000" w:themeColor="text1"/>
              </w:rPr>
              <w:t xml:space="preserve"> %</w:t>
            </w:r>
            <w:r w:rsidRPr="003F2BA7">
              <w:rPr>
                <w:rStyle w:val="Znakapoznpodarou"/>
                <w:rFonts w:ascii="Arial" w:hAnsi="Arial" w:cs="Arial"/>
                <w:color w:val="000000" w:themeColor="text1"/>
              </w:rPr>
              <w:footnoteReference w:id="51"/>
            </w:r>
            <w:r w:rsidRPr="003F2BA7">
              <w:rPr>
                <w:rFonts w:ascii="Arial" w:hAnsi="Arial" w:cs="Arial"/>
                <w:color w:val="000000" w:themeColor="text1"/>
              </w:rPr>
              <w:t xml:space="preserve"> velmi vzdálena od cíle, který byl ve strategii Evropa 2020 stanoven na úrovni 50 %. </w:t>
            </w:r>
          </w:p>
          <w:p w14:paraId="10D04F59" w14:textId="00BDFF8F" w:rsidR="009431A7" w:rsidRPr="003F2BA7" w:rsidRDefault="00A204B2" w:rsidP="00167DA5">
            <w:pPr>
              <w:spacing w:after="120" w:line="264" w:lineRule="auto"/>
              <w:jc w:val="both"/>
              <w:rPr>
                <w:rFonts w:ascii="Arial" w:hAnsi="Arial" w:cs="Arial"/>
                <w:color w:val="000000" w:themeColor="text1"/>
              </w:rPr>
            </w:pPr>
            <w:r w:rsidRPr="003F2BA7">
              <w:rPr>
                <w:rFonts w:ascii="Arial" w:hAnsi="Arial" w:cs="Arial"/>
                <w:color w:val="000000" w:themeColor="text1"/>
              </w:rPr>
              <w:t>Pevné a mobilní sítě elektronických komunikací patří mezi základní infrastrukturu státu a jsou významným komunikačním prostředkem moderního hospodářství</w:t>
            </w:r>
            <w:r w:rsidR="00F17842" w:rsidRPr="003F2BA7">
              <w:rPr>
                <w:rFonts w:ascii="Arial" w:hAnsi="Arial" w:cs="Arial"/>
                <w:color w:val="000000" w:themeColor="text1"/>
              </w:rPr>
              <w:t xml:space="preserve"> a</w:t>
            </w:r>
            <w:r w:rsidRPr="003F2BA7">
              <w:rPr>
                <w:rFonts w:ascii="Arial" w:hAnsi="Arial" w:cs="Arial"/>
                <w:color w:val="000000" w:themeColor="text1"/>
              </w:rPr>
              <w:t xml:space="preserve"> nepostradatelným nástrojem znalostní společnosti, v níž se uskutečňuje dělba práce a která se orientuje na produkci služeb s vysokou přidanou hodnotou. Prostřednictvím této moderní infrastruktury může být práce v podnicích, ale i v úřadech, ve vzdělávacích institucích a mezi nimi navzájem prováděna efektivněji a občané se mohou lépe a snadněji začlenit do informační společnosti.</w:t>
            </w:r>
            <w:r w:rsidR="00F17842" w:rsidRPr="003F2BA7">
              <w:rPr>
                <w:rFonts w:ascii="Arial" w:hAnsi="Arial" w:cs="Arial"/>
                <w:color w:val="000000" w:themeColor="text1"/>
              </w:rPr>
              <w:t xml:space="preserve"> </w:t>
            </w:r>
            <w:r w:rsidRPr="003F2BA7">
              <w:rPr>
                <w:rFonts w:ascii="Arial" w:hAnsi="Arial" w:cs="Arial"/>
                <w:color w:val="000000" w:themeColor="text1"/>
              </w:rPr>
              <w:t xml:space="preserve">S přístupem k vysokorychlostnímu internetu je spojen další rozvoj služeb poskytovaných MSP, které souvisí s přechodem na informační společnost (e-služby, </w:t>
            </w:r>
            <w:proofErr w:type="spellStart"/>
            <w:r w:rsidRPr="003F2BA7">
              <w:rPr>
                <w:rFonts w:ascii="Arial" w:hAnsi="Arial" w:cs="Arial"/>
                <w:color w:val="000000" w:themeColor="text1"/>
              </w:rPr>
              <w:t>cloud</w:t>
            </w:r>
            <w:proofErr w:type="spellEnd"/>
            <w:r w:rsidRPr="003F2BA7">
              <w:rPr>
                <w:rFonts w:ascii="Arial" w:hAnsi="Arial" w:cs="Arial"/>
                <w:color w:val="000000" w:themeColor="text1"/>
              </w:rPr>
              <w:t>, online data at</w:t>
            </w:r>
            <w:r w:rsidR="00F17842" w:rsidRPr="003F2BA7">
              <w:rPr>
                <w:rFonts w:ascii="Arial" w:hAnsi="Arial" w:cs="Arial"/>
                <w:color w:val="000000" w:themeColor="text1"/>
              </w:rPr>
              <w:t>d</w:t>
            </w:r>
            <w:r w:rsidRPr="003F2BA7">
              <w:rPr>
                <w:rFonts w:ascii="Arial" w:hAnsi="Arial" w:cs="Arial"/>
                <w:color w:val="000000" w:themeColor="text1"/>
              </w:rPr>
              <w:t xml:space="preserve">.). </w:t>
            </w:r>
            <w:r w:rsidR="00443736" w:rsidRPr="003F2BA7">
              <w:rPr>
                <w:rFonts w:ascii="Arial" w:hAnsi="Arial" w:cs="Arial"/>
                <w:color w:val="000000" w:themeColor="text1"/>
              </w:rPr>
              <w:t xml:space="preserve">Spotřeba dat </w:t>
            </w:r>
            <w:r w:rsidR="00B11B4B" w:rsidRPr="003F2BA7">
              <w:rPr>
                <w:rFonts w:ascii="Arial" w:hAnsi="Arial" w:cs="Arial"/>
                <w:color w:val="000000" w:themeColor="text1"/>
              </w:rPr>
              <w:t xml:space="preserve">navíc </w:t>
            </w:r>
            <w:r w:rsidR="00443736" w:rsidRPr="003F2BA7">
              <w:rPr>
                <w:rFonts w:ascii="Arial" w:hAnsi="Arial" w:cs="Arial"/>
                <w:color w:val="000000" w:themeColor="text1"/>
              </w:rPr>
              <w:t>roste dlouhodobě, přesun studentů a pracovníků do režimu „</w:t>
            </w:r>
            <w:r w:rsidR="00272D24" w:rsidRPr="003F2BA7">
              <w:rPr>
                <w:rFonts w:ascii="Arial" w:hAnsi="Arial" w:cs="Arial"/>
                <w:color w:val="000000" w:themeColor="text1"/>
              </w:rPr>
              <w:t>práce z domova</w:t>
            </w:r>
            <w:r w:rsidR="00443736" w:rsidRPr="003F2BA7">
              <w:rPr>
                <w:rFonts w:ascii="Arial" w:hAnsi="Arial" w:cs="Arial"/>
                <w:color w:val="000000" w:themeColor="text1"/>
              </w:rPr>
              <w:t>“ pouze urychlil trend vyšších nároků na síťovou infrastrukturu a vyšší tlak na investice do sítí.</w:t>
            </w:r>
          </w:p>
          <w:p w14:paraId="1C493708" w14:textId="77777777" w:rsidR="00B74CDC" w:rsidRPr="003F2BA7" w:rsidRDefault="00B74CDC" w:rsidP="00167DA5">
            <w:pPr>
              <w:spacing w:after="120" w:line="264" w:lineRule="auto"/>
              <w:jc w:val="both"/>
              <w:rPr>
                <w:rFonts w:ascii="Arial" w:hAnsi="Arial" w:cs="Arial"/>
                <w:color w:val="000000" w:themeColor="text1"/>
              </w:rPr>
            </w:pPr>
          </w:p>
          <w:p w14:paraId="5D33927A" w14:textId="7B772EF1" w:rsidR="00AE1229" w:rsidRPr="003F2BA7" w:rsidRDefault="00826616" w:rsidP="00167DA5">
            <w:pPr>
              <w:spacing w:after="120" w:line="264" w:lineRule="auto"/>
              <w:jc w:val="both"/>
              <w:rPr>
                <w:rFonts w:ascii="Arial" w:hAnsi="Arial" w:cs="Arial"/>
                <w:b/>
              </w:rPr>
            </w:pPr>
            <w:r w:rsidRPr="003F2BA7">
              <w:rPr>
                <w:rFonts w:ascii="Arial" w:hAnsi="Arial" w:cs="Arial"/>
                <w:b/>
              </w:rPr>
              <w:t xml:space="preserve">Posun k nízkouhlíkovému hospodářství </w:t>
            </w:r>
          </w:p>
          <w:p w14:paraId="20467030" w14:textId="3812639A" w:rsidR="001201F9" w:rsidRPr="003F2BA7" w:rsidRDefault="002A00F0" w:rsidP="00167DA5">
            <w:pPr>
              <w:overflowPunct/>
              <w:autoSpaceDE/>
              <w:autoSpaceDN/>
              <w:adjustRightInd/>
              <w:spacing w:after="120" w:line="264" w:lineRule="auto"/>
              <w:jc w:val="both"/>
              <w:textAlignment w:val="auto"/>
              <w:rPr>
                <w:rFonts w:ascii="Arial" w:hAnsi="Arial" w:cs="Arial"/>
              </w:rPr>
            </w:pPr>
            <w:r w:rsidRPr="003F2BA7">
              <w:rPr>
                <w:rFonts w:ascii="Arial" w:hAnsi="Arial" w:cs="Arial"/>
              </w:rPr>
              <w:t>ČR</w:t>
            </w:r>
            <w:r w:rsidR="00F139F6" w:rsidRPr="003F2BA7">
              <w:rPr>
                <w:rFonts w:ascii="Arial" w:hAnsi="Arial" w:cs="Arial"/>
              </w:rPr>
              <w:t xml:space="preserve"> se</w:t>
            </w:r>
            <w:r w:rsidRPr="003F2BA7">
              <w:rPr>
                <w:rFonts w:ascii="Arial" w:hAnsi="Arial" w:cs="Arial"/>
              </w:rPr>
              <w:t xml:space="preserve"> přibližuje EU v oblas</w:t>
            </w:r>
            <w:r w:rsidR="00F139F6" w:rsidRPr="003F2BA7">
              <w:rPr>
                <w:rFonts w:ascii="Arial" w:hAnsi="Arial" w:cs="Arial"/>
              </w:rPr>
              <w:t>ti energetické účinnosti pomalu</w:t>
            </w:r>
            <w:r w:rsidR="00310AAF" w:rsidRPr="003F2BA7">
              <w:rPr>
                <w:rFonts w:ascii="Arial" w:hAnsi="Arial" w:cs="Arial"/>
              </w:rPr>
              <w:t xml:space="preserve">. </w:t>
            </w:r>
            <w:r w:rsidR="001D44EA" w:rsidRPr="003F2BA7">
              <w:rPr>
                <w:rFonts w:ascii="Arial" w:hAnsi="Arial" w:cs="Arial"/>
              </w:rPr>
              <w:t xml:space="preserve">Přestože za posledních deset let poklesla energetická náročnost, tj. podíl spotřebované energie na vytvořeném HNP, o </w:t>
            </w:r>
            <w:r w:rsidR="007A67F2" w:rsidRPr="003F2BA7">
              <w:rPr>
                <w:rFonts w:ascii="Arial" w:hAnsi="Arial" w:cs="Arial"/>
              </w:rPr>
              <w:t>23,6</w:t>
            </w:r>
            <w:r w:rsidR="001D44EA" w:rsidRPr="003F2BA7">
              <w:rPr>
                <w:rFonts w:ascii="Arial" w:hAnsi="Arial" w:cs="Arial"/>
              </w:rPr>
              <w:t xml:space="preserve"> %, v</w:t>
            </w:r>
            <w:r w:rsidR="00310AAF" w:rsidRPr="003F2BA7">
              <w:rPr>
                <w:rFonts w:ascii="Arial" w:hAnsi="Arial" w:cs="Arial"/>
              </w:rPr>
              <w:t> roce 201</w:t>
            </w:r>
            <w:r w:rsidR="007A67F2" w:rsidRPr="003F2BA7">
              <w:rPr>
                <w:rFonts w:ascii="Arial" w:hAnsi="Arial" w:cs="Arial"/>
              </w:rPr>
              <w:t>9</w:t>
            </w:r>
            <w:r w:rsidR="00310AAF" w:rsidRPr="003F2BA7">
              <w:rPr>
                <w:rFonts w:ascii="Arial" w:hAnsi="Arial" w:cs="Arial"/>
              </w:rPr>
              <w:t xml:space="preserve"> </w:t>
            </w:r>
            <w:r w:rsidR="001D44EA" w:rsidRPr="003F2BA7">
              <w:rPr>
                <w:rFonts w:ascii="Arial" w:hAnsi="Arial" w:cs="Arial"/>
              </w:rPr>
              <w:t xml:space="preserve">byla </w:t>
            </w:r>
            <w:r w:rsidR="00310AAF" w:rsidRPr="003F2BA7">
              <w:rPr>
                <w:rFonts w:ascii="Arial" w:hAnsi="Arial" w:cs="Arial"/>
              </w:rPr>
              <w:t>energetická náročnost</w:t>
            </w:r>
            <w:r w:rsidR="001D44EA" w:rsidRPr="003F2BA7">
              <w:rPr>
                <w:rFonts w:ascii="Arial" w:hAnsi="Arial" w:cs="Arial"/>
              </w:rPr>
              <w:t xml:space="preserve"> </w:t>
            </w:r>
            <w:r w:rsidR="00310AAF" w:rsidRPr="003F2BA7">
              <w:rPr>
                <w:rFonts w:ascii="Arial" w:hAnsi="Arial" w:cs="Arial"/>
              </w:rPr>
              <w:t>českého hospodářství</w:t>
            </w:r>
            <w:r w:rsidR="003C2324" w:rsidRPr="003F2BA7">
              <w:rPr>
                <w:rFonts w:ascii="Arial" w:hAnsi="Arial" w:cs="Arial"/>
              </w:rPr>
              <w:t xml:space="preserve"> téměř</w:t>
            </w:r>
            <w:r w:rsidR="00310AAF" w:rsidRPr="003F2BA7">
              <w:rPr>
                <w:rFonts w:ascii="Arial" w:hAnsi="Arial" w:cs="Arial"/>
              </w:rPr>
              <w:t xml:space="preserve"> </w:t>
            </w:r>
            <w:r w:rsidR="001D44EA" w:rsidRPr="003F2BA7">
              <w:rPr>
                <w:rFonts w:ascii="Arial" w:hAnsi="Arial" w:cs="Arial"/>
              </w:rPr>
              <w:t>dvojnásobná v porovnání s průměrem EU2</w:t>
            </w:r>
            <w:r w:rsidR="003C2324" w:rsidRPr="003F2BA7">
              <w:rPr>
                <w:rFonts w:ascii="Arial" w:hAnsi="Arial" w:cs="Arial"/>
              </w:rPr>
              <w:t>7</w:t>
            </w:r>
            <w:r w:rsidR="001D44EA" w:rsidRPr="003F2BA7">
              <w:rPr>
                <w:rFonts w:ascii="Arial" w:hAnsi="Arial" w:cs="Arial"/>
              </w:rPr>
              <w:t>.</w:t>
            </w:r>
            <w:r w:rsidR="001D44EA" w:rsidRPr="003F2BA7">
              <w:rPr>
                <w:rStyle w:val="Znakapoznpodarou"/>
                <w:rFonts w:ascii="Arial" w:hAnsi="Arial" w:cs="Arial"/>
              </w:rPr>
              <w:footnoteReference w:id="52"/>
            </w:r>
            <w:r w:rsidR="00310AAF" w:rsidRPr="003F2BA7">
              <w:rPr>
                <w:rFonts w:ascii="Arial" w:hAnsi="Arial" w:cs="Arial"/>
              </w:rPr>
              <w:t xml:space="preserve"> </w:t>
            </w:r>
            <w:r w:rsidR="001D44EA" w:rsidRPr="003F2BA7">
              <w:rPr>
                <w:rFonts w:ascii="Arial" w:hAnsi="Arial" w:cs="Arial"/>
              </w:rPr>
              <w:t>Tento stav je dán</w:t>
            </w:r>
            <w:r w:rsidR="00F139F6" w:rsidRPr="003F2BA7">
              <w:rPr>
                <w:rFonts w:ascii="Arial" w:hAnsi="Arial" w:cs="Arial"/>
              </w:rPr>
              <w:t xml:space="preserve"> zejména </w:t>
            </w:r>
            <w:r w:rsidR="00F139F6" w:rsidRPr="003F2BA7">
              <w:rPr>
                <w:rFonts w:ascii="Arial" w:hAnsi="Arial" w:cs="Arial"/>
                <w:bCs/>
              </w:rPr>
              <w:t>vysokou energetickou náročností podnikatelského sektoru</w:t>
            </w:r>
            <w:r w:rsidR="00FA6929" w:rsidRPr="003F2BA7">
              <w:rPr>
                <w:rFonts w:ascii="Arial" w:hAnsi="Arial" w:cs="Arial"/>
                <w:bCs/>
              </w:rPr>
              <w:t>, který se vyznačuje vyšším podílem průmyslu</w:t>
            </w:r>
            <w:r w:rsidR="00F139F6" w:rsidRPr="003F2BA7">
              <w:rPr>
                <w:rFonts w:ascii="Arial" w:hAnsi="Arial" w:cs="Arial"/>
                <w:bCs/>
              </w:rPr>
              <w:t>. P</w:t>
            </w:r>
            <w:r w:rsidRPr="003F2BA7">
              <w:rPr>
                <w:rFonts w:ascii="Arial" w:hAnsi="Arial" w:cs="Arial"/>
              </w:rPr>
              <w:t xml:space="preserve">roto </w:t>
            </w:r>
            <w:r w:rsidR="00F139F6" w:rsidRPr="003F2BA7">
              <w:rPr>
                <w:rFonts w:ascii="Arial" w:hAnsi="Arial" w:cs="Arial"/>
              </w:rPr>
              <w:t>tato oblast představuje</w:t>
            </w:r>
            <w:r w:rsidRPr="003F2BA7">
              <w:rPr>
                <w:rFonts w:ascii="Arial" w:hAnsi="Arial" w:cs="Arial"/>
              </w:rPr>
              <w:t xml:space="preserve"> </w:t>
            </w:r>
            <w:r w:rsidR="00F139F6" w:rsidRPr="003F2BA7">
              <w:rPr>
                <w:rFonts w:ascii="Arial" w:hAnsi="Arial" w:cs="Arial"/>
              </w:rPr>
              <w:t>jedn</w:t>
            </w:r>
            <w:r w:rsidR="000074C6" w:rsidRPr="003F2BA7">
              <w:rPr>
                <w:rFonts w:ascii="Arial" w:hAnsi="Arial" w:cs="Arial"/>
              </w:rPr>
              <w:t>u z hlavních priorit ČR.</w:t>
            </w:r>
          </w:p>
          <w:p w14:paraId="427C6B13" w14:textId="64450E37" w:rsidR="00775AF4" w:rsidRPr="003F2BA7" w:rsidRDefault="00775AF4" w:rsidP="00167DA5">
            <w:pPr>
              <w:spacing w:after="120" w:line="264" w:lineRule="auto"/>
              <w:jc w:val="both"/>
              <w:rPr>
                <w:rFonts w:ascii="Arial" w:hAnsi="Arial" w:cs="Arial"/>
                <w:color w:val="000000"/>
              </w:rPr>
            </w:pPr>
            <w:r w:rsidRPr="003F2BA7">
              <w:rPr>
                <w:rFonts w:ascii="Arial" w:hAnsi="Arial" w:cs="Arial"/>
                <w:color w:val="000000"/>
              </w:rPr>
              <w:t>Vzhledem k tomu, že adaptační opatření budou v souhrnu náročná na investice, hraje při jejich zavádění a prosazování významnou úlohu dostupnost finančních zdrojů</w:t>
            </w:r>
            <w:r w:rsidR="008466F9" w:rsidRPr="003F2BA7">
              <w:rPr>
                <w:rFonts w:ascii="Arial" w:hAnsi="Arial" w:cs="Arial"/>
                <w:color w:val="000000"/>
              </w:rPr>
              <w:t>,</w:t>
            </w:r>
            <w:r w:rsidRPr="003F2BA7">
              <w:rPr>
                <w:rFonts w:ascii="Arial" w:hAnsi="Arial" w:cs="Arial"/>
                <w:color w:val="000000"/>
              </w:rPr>
              <w:t xml:space="preserve"> a to</w:t>
            </w:r>
            <w:r w:rsidR="008466F9" w:rsidRPr="003F2BA7">
              <w:rPr>
                <w:rFonts w:ascii="Arial" w:hAnsi="Arial" w:cs="Arial"/>
                <w:color w:val="000000"/>
              </w:rPr>
              <w:t xml:space="preserve"> jak národních</w:t>
            </w:r>
            <w:r w:rsidR="00A136C1" w:rsidRPr="003F2BA7">
              <w:rPr>
                <w:rFonts w:ascii="Arial" w:hAnsi="Arial" w:cs="Arial"/>
                <w:color w:val="000000"/>
              </w:rPr>
              <w:t>,</w:t>
            </w:r>
            <w:r w:rsidR="00866ED6" w:rsidRPr="003F2BA7">
              <w:rPr>
                <w:rFonts w:ascii="Arial" w:hAnsi="Arial" w:cs="Arial"/>
                <w:color w:val="000000"/>
              </w:rPr>
              <w:t xml:space="preserve"> tak i</w:t>
            </w:r>
            <w:r w:rsidR="00A136C1" w:rsidRPr="003F2BA7">
              <w:rPr>
                <w:rFonts w:ascii="Arial" w:hAnsi="Arial" w:cs="Arial"/>
                <w:color w:val="000000"/>
              </w:rPr>
              <w:t xml:space="preserve"> z</w:t>
            </w:r>
            <w:r w:rsidR="00866ED6" w:rsidRPr="003F2BA7">
              <w:rPr>
                <w:rFonts w:ascii="Arial" w:hAnsi="Arial" w:cs="Arial"/>
                <w:color w:val="000000"/>
              </w:rPr>
              <w:t xml:space="preserve"> </w:t>
            </w:r>
            <w:r w:rsidR="00F15177" w:rsidRPr="003F2BA7">
              <w:rPr>
                <w:rFonts w:ascii="Arial" w:hAnsi="Arial" w:cs="Arial"/>
              </w:rPr>
              <w:t>fondů</w:t>
            </w:r>
            <w:r w:rsidRPr="003F2BA7">
              <w:rPr>
                <w:rFonts w:ascii="Arial" w:hAnsi="Arial" w:cs="Arial"/>
                <w:color w:val="000000"/>
              </w:rPr>
              <w:t xml:space="preserve"> </w:t>
            </w:r>
            <w:r w:rsidR="00B74CDC" w:rsidRPr="003F2BA7">
              <w:rPr>
                <w:rFonts w:ascii="Arial" w:hAnsi="Arial" w:cs="Arial"/>
                <w:color w:val="000000"/>
              </w:rPr>
              <w:t xml:space="preserve">EU. </w:t>
            </w:r>
            <w:r w:rsidR="001201F9" w:rsidRPr="003F2BA7">
              <w:rPr>
                <w:rFonts w:ascii="Arial" w:hAnsi="Arial" w:cs="Arial"/>
                <w:color w:val="000000"/>
              </w:rPr>
              <w:t>Z</w:t>
            </w:r>
            <w:r w:rsidR="008466F9" w:rsidRPr="003F2BA7">
              <w:rPr>
                <w:rFonts w:ascii="Arial" w:hAnsi="Arial" w:cs="Arial"/>
                <w:color w:val="000000"/>
              </w:rPr>
              <w:t> pohledu zkušeností z</w:t>
            </w:r>
            <w:r w:rsidR="001201F9" w:rsidRPr="003F2BA7">
              <w:rPr>
                <w:rFonts w:ascii="Arial" w:hAnsi="Arial" w:cs="Arial"/>
                <w:color w:val="000000"/>
              </w:rPr>
              <w:t xml:space="preserve"> období 2014–2020</w:t>
            </w:r>
            <w:r w:rsidR="008466F9" w:rsidRPr="003F2BA7">
              <w:rPr>
                <w:rFonts w:ascii="Arial" w:hAnsi="Arial" w:cs="Arial"/>
                <w:color w:val="000000"/>
              </w:rPr>
              <w:t xml:space="preserve"> lze uvést</w:t>
            </w:r>
            <w:r w:rsidR="001201F9" w:rsidRPr="003F2BA7">
              <w:rPr>
                <w:rFonts w:ascii="Arial" w:hAnsi="Arial" w:cs="Arial"/>
                <w:color w:val="000000"/>
              </w:rPr>
              <w:t xml:space="preserve">, že u podpořených podniků dochází k </w:t>
            </w:r>
            <w:r w:rsidR="002507CF" w:rsidRPr="003F2BA7">
              <w:rPr>
                <w:rFonts w:ascii="Arial" w:hAnsi="Arial" w:cs="Arial"/>
                <w:color w:val="000000"/>
              </w:rPr>
              <w:t xml:space="preserve">podstatně výraznějšímu </w:t>
            </w:r>
            <w:r w:rsidR="001201F9" w:rsidRPr="003F2BA7">
              <w:rPr>
                <w:rFonts w:ascii="Arial" w:hAnsi="Arial" w:cs="Arial"/>
                <w:color w:val="000000"/>
              </w:rPr>
              <w:t xml:space="preserve">snížení energetické náročnosti v porovnání s podniky, které podporu nezískaly. </w:t>
            </w:r>
            <w:r w:rsidR="00A136C1" w:rsidRPr="003F2BA7">
              <w:rPr>
                <w:rFonts w:ascii="Arial" w:hAnsi="Arial" w:cs="Arial"/>
                <w:color w:val="000000"/>
              </w:rPr>
              <w:t>Samotná p</w:t>
            </w:r>
            <w:r w:rsidR="001201F9" w:rsidRPr="003F2BA7">
              <w:rPr>
                <w:rFonts w:ascii="Arial" w:hAnsi="Arial" w:cs="Arial"/>
                <w:color w:val="000000"/>
              </w:rPr>
              <w:t>odpora je motivací ke komplexnějším projektům s vyšším dopadem na energetické úspory.</w:t>
            </w:r>
            <w:r w:rsidR="001201F9" w:rsidRPr="003F2BA7">
              <w:rPr>
                <w:rStyle w:val="Znakapoznpodarou"/>
                <w:rFonts w:ascii="Arial" w:hAnsi="Arial" w:cs="Arial"/>
                <w:color w:val="000000"/>
              </w:rPr>
              <w:footnoteReference w:id="53"/>
            </w:r>
            <w:r w:rsidR="001201F9" w:rsidRPr="003F2BA7">
              <w:rPr>
                <w:rFonts w:ascii="Arial" w:hAnsi="Arial" w:cs="Arial"/>
                <w:color w:val="000000"/>
              </w:rPr>
              <w:t xml:space="preserve"> </w:t>
            </w:r>
            <w:r w:rsidRPr="003F2BA7">
              <w:rPr>
                <w:rFonts w:ascii="Arial" w:hAnsi="Arial" w:cs="Arial"/>
                <w:color w:val="000000"/>
              </w:rPr>
              <w:t xml:space="preserve">Nezbytné investice v dlouhodobém horizontu násobně sníží náklady na řešení </w:t>
            </w:r>
            <w:r w:rsidRPr="003F2BA7">
              <w:rPr>
                <w:rFonts w:ascii="Arial" w:hAnsi="Arial" w:cs="Arial"/>
                <w:color w:val="000000"/>
              </w:rPr>
              <w:lastRenderedPageBreak/>
              <w:t xml:space="preserve">negativních dopadů změny klimatu v případě nečinnosti nebo zajistí udržitelné zisky z hospodaření s přírodními zdroji, jejichž výnosy by z důvodu nekorigovaných negativních dopadů klesaly. </w:t>
            </w:r>
          </w:p>
          <w:p w14:paraId="31390B61" w14:textId="13FB388A" w:rsidR="00775AF4" w:rsidRPr="003F2BA7" w:rsidRDefault="001201F9" w:rsidP="00167DA5">
            <w:pPr>
              <w:spacing w:after="120" w:line="264" w:lineRule="auto"/>
              <w:jc w:val="both"/>
              <w:rPr>
                <w:rFonts w:ascii="Arial" w:hAnsi="Arial" w:cs="Arial"/>
                <w:color w:val="000000"/>
              </w:rPr>
            </w:pPr>
            <w:r w:rsidRPr="003F2BA7">
              <w:rPr>
                <w:rFonts w:ascii="Arial" w:hAnsi="Arial" w:cs="Arial"/>
                <w:color w:val="000000"/>
              </w:rPr>
              <w:t xml:space="preserve">ČR </w:t>
            </w:r>
            <w:r w:rsidR="00763926" w:rsidRPr="003F2BA7">
              <w:rPr>
                <w:rFonts w:ascii="Arial" w:hAnsi="Arial" w:cs="Arial"/>
                <w:color w:val="000000"/>
              </w:rPr>
              <w:t>se</w:t>
            </w:r>
            <w:r w:rsidRPr="003F2BA7">
              <w:rPr>
                <w:rFonts w:ascii="Arial" w:hAnsi="Arial" w:cs="Arial"/>
                <w:color w:val="000000"/>
              </w:rPr>
              <w:t xml:space="preserve"> </w:t>
            </w:r>
            <w:r w:rsidR="00110C9D" w:rsidRPr="003F2BA7">
              <w:rPr>
                <w:rFonts w:ascii="Arial" w:hAnsi="Arial" w:cs="Arial"/>
                <w:color w:val="000000"/>
              </w:rPr>
              <w:t xml:space="preserve"> rovněž </w:t>
            </w:r>
            <w:r w:rsidR="007319A1" w:rsidRPr="003F2BA7">
              <w:rPr>
                <w:rFonts w:ascii="Arial" w:hAnsi="Arial" w:cs="Arial"/>
                <w:color w:val="000000"/>
              </w:rPr>
              <w:t>připojila k</w:t>
            </w:r>
            <w:r w:rsidR="00763926" w:rsidRPr="003F2BA7">
              <w:rPr>
                <w:rFonts w:ascii="Arial" w:hAnsi="Arial" w:cs="Arial"/>
                <w:color w:val="000000"/>
              </w:rPr>
              <w:t xml:space="preserve"> Pařížské dohod</w:t>
            </w:r>
            <w:r w:rsidR="007319A1" w:rsidRPr="003F2BA7">
              <w:rPr>
                <w:rFonts w:ascii="Arial" w:hAnsi="Arial" w:cs="Arial"/>
                <w:color w:val="000000"/>
              </w:rPr>
              <w:t>ě</w:t>
            </w:r>
            <w:r w:rsidR="00763926" w:rsidRPr="003F2BA7">
              <w:rPr>
                <w:rFonts w:ascii="Arial" w:hAnsi="Arial" w:cs="Arial"/>
                <w:color w:val="000000"/>
              </w:rPr>
              <w:t xml:space="preserve"> </w:t>
            </w:r>
            <w:r w:rsidRPr="003F2BA7">
              <w:rPr>
                <w:rFonts w:ascii="Arial" w:hAnsi="Arial" w:cs="Arial"/>
                <w:color w:val="000000"/>
              </w:rPr>
              <w:t>z r</w:t>
            </w:r>
            <w:r w:rsidR="00A136C1" w:rsidRPr="003F2BA7">
              <w:rPr>
                <w:rFonts w:ascii="Arial" w:hAnsi="Arial" w:cs="Arial"/>
                <w:color w:val="000000"/>
              </w:rPr>
              <w:t>oku</w:t>
            </w:r>
            <w:r w:rsidRPr="003F2BA7">
              <w:rPr>
                <w:rFonts w:ascii="Arial" w:hAnsi="Arial" w:cs="Arial"/>
                <w:color w:val="000000"/>
              </w:rPr>
              <w:t xml:space="preserve"> 2015, </w:t>
            </w:r>
            <w:r w:rsidR="00110C9D" w:rsidRPr="003F2BA7">
              <w:rPr>
                <w:rFonts w:ascii="Arial" w:hAnsi="Arial" w:cs="Arial"/>
                <w:color w:val="000000"/>
              </w:rPr>
              <w:t xml:space="preserve">na jejímž základě se ČR přihlásila s ostatními členskými státy EU </w:t>
            </w:r>
            <w:r w:rsidR="002B0838" w:rsidRPr="003F2BA7">
              <w:rPr>
                <w:rFonts w:ascii="Arial" w:hAnsi="Arial" w:cs="Arial"/>
                <w:color w:val="000000"/>
              </w:rPr>
              <w:t>k vel</w:t>
            </w:r>
            <w:r w:rsidR="00555BE6" w:rsidRPr="003F2BA7">
              <w:rPr>
                <w:rFonts w:ascii="Arial" w:hAnsi="Arial" w:cs="Arial"/>
                <w:color w:val="000000"/>
              </w:rPr>
              <w:t>m</w:t>
            </w:r>
            <w:r w:rsidR="002B0838" w:rsidRPr="003F2BA7">
              <w:rPr>
                <w:rFonts w:ascii="Arial" w:hAnsi="Arial" w:cs="Arial"/>
                <w:color w:val="000000"/>
              </w:rPr>
              <w:t xml:space="preserve">i ambiciózním </w:t>
            </w:r>
            <w:r w:rsidR="000810A9" w:rsidRPr="003F2BA7">
              <w:rPr>
                <w:rFonts w:ascii="Arial" w:hAnsi="Arial" w:cs="Arial"/>
                <w:color w:val="000000"/>
              </w:rPr>
              <w:t>cílům snížení emisí skleníkových plynů</w:t>
            </w:r>
            <w:r w:rsidRPr="003F2BA7">
              <w:rPr>
                <w:rFonts w:ascii="Arial" w:hAnsi="Arial" w:cs="Arial"/>
                <w:color w:val="000000"/>
              </w:rPr>
              <w:t>.</w:t>
            </w:r>
            <w:r w:rsidR="00B03D7D" w:rsidRPr="003F2BA7">
              <w:rPr>
                <w:rFonts w:ascii="Arial" w:hAnsi="Arial" w:cs="Arial"/>
                <w:color w:val="000000"/>
              </w:rPr>
              <w:t xml:space="preserve"> V lednu 2020 </w:t>
            </w:r>
            <w:r w:rsidR="00A136C1" w:rsidRPr="003F2BA7">
              <w:rPr>
                <w:rFonts w:ascii="Arial" w:hAnsi="Arial" w:cs="Arial"/>
                <w:color w:val="000000"/>
              </w:rPr>
              <w:t xml:space="preserve">pak </w:t>
            </w:r>
            <w:r w:rsidR="00B03D7D" w:rsidRPr="003F2BA7">
              <w:rPr>
                <w:rFonts w:ascii="Arial" w:hAnsi="Arial" w:cs="Arial"/>
                <w:color w:val="000000"/>
              </w:rPr>
              <w:t>schválila vláda ČR Vnitrostátní plán Č</w:t>
            </w:r>
            <w:del w:id="185" w:author="Juráš Pavel" w:date="2021-06-02T11:32:00Z">
              <w:r w:rsidR="00B03D7D" w:rsidRPr="003F2BA7" w:rsidDel="00104095">
                <w:rPr>
                  <w:rFonts w:ascii="Arial" w:hAnsi="Arial" w:cs="Arial"/>
                  <w:color w:val="000000"/>
                </w:rPr>
                <w:delText>eské republiky</w:delText>
              </w:r>
            </w:del>
            <w:ins w:id="186" w:author="Juráš Pavel" w:date="2021-06-02T11:32:00Z">
              <w:r w:rsidR="00104095">
                <w:rPr>
                  <w:rFonts w:ascii="Arial" w:hAnsi="Arial" w:cs="Arial"/>
                  <w:color w:val="000000"/>
                </w:rPr>
                <w:t>R</w:t>
              </w:r>
            </w:ins>
            <w:r w:rsidR="00B03D7D" w:rsidRPr="003F2BA7">
              <w:rPr>
                <w:rFonts w:ascii="Arial" w:hAnsi="Arial" w:cs="Arial"/>
                <w:color w:val="000000"/>
              </w:rPr>
              <w:t xml:space="preserve"> v oblasti energetiky a klimatu, který obsahuje cíle a hlavní politiky tzv. energetické unie. </w:t>
            </w:r>
            <w:r w:rsidR="001D5BD1" w:rsidRPr="003F2BA7">
              <w:rPr>
                <w:rFonts w:ascii="Arial" w:hAnsi="Arial" w:cs="Arial"/>
                <w:color w:val="000000"/>
              </w:rPr>
              <w:t>Prostřednictvím tohoto</w:t>
            </w:r>
            <w:r w:rsidR="00B03D7D" w:rsidRPr="003F2BA7">
              <w:rPr>
                <w:rFonts w:ascii="Arial" w:hAnsi="Arial" w:cs="Arial"/>
                <w:color w:val="000000"/>
              </w:rPr>
              <w:t xml:space="preserve"> dokument</w:t>
            </w:r>
            <w:r w:rsidR="001D5BD1" w:rsidRPr="003F2BA7">
              <w:rPr>
                <w:rFonts w:ascii="Arial" w:hAnsi="Arial" w:cs="Arial"/>
                <w:color w:val="000000"/>
              </w:rPr>
              <w:t>u</w:t>
            </w:r>
            <w:r w:rsidR="00B03D7D" w:rsidRPr="003F2BA7">
              <w:rPr>
                <w:rFonts w:ascii="Arial" w:hAnsi="Arial" w:cs="Arial"/>
                <w:color w:val="000000"/>
              </w:rPr>
              <w:t xml:space="preserve"> mají členské státy </w:t>
            </w:r>
            <w:r w:rsidR="001D5BD1" w:rsidRPr="003F2BA7">
              <w:rPr>
                <w:rFonts w:ascii="Arial" w:hAnsi="Arial" w:cs="Arial"/>
                <w:color w:val="000000"/>
              </w:rPr>
              <w:t>mj.</w:t>
            </w:r>
            <w:r w:rsidR="00B03D7D" w:rsidRPr="003F2BA7">
              <w:rPr>
                <w:rFonts w:ascii="Arial" w:hAnsi="Arial" w:cs="Arial"/>
                <w:color w:val="000000"/>
              </w:rPr>
              <w:t xml:space="preserve"> povinnost informovat E</w:t>
            </w:r>
            <w:r w:rsidR="001D5BD1" w:rsidRPr="003F2BA7">
              <w:rPr>
                <w:rFonts w:ascii="Arial" w:hAnsi="Arial" w:cs="Arial"/>
                <w:color w:val="000000"/>
              </w:rPr>
              <w:t>K</w:t>
            </w:r>
            <w:r w:rsidR="00B03D7D" w:rsidRPr="003F2BA7">
              <w:rPr>
                <w:rFonts w:ascii="Arial" w:hAnsi="Arial" w:cs="Arial"/>
                <w:color w:val="000000"/>
              </w:rPr>
              <w:t xml:space="preserve"> o vnitrostátním příspěvku ke schváleným evropským cílům v oblasti emisí skleníkových plynů, </w:t>
            </w:r>
            <w:r w:rsidR="001D5BD1" w:rsidRPr="003F2BA7">
              <w:rPr>
                <w:rFonts w:ascii="Arial" w:hAnsi="Arial" w:cs="Arial"/>
                <w:color w:val="000000"/>
              </w:rPr>
              <w:t>OZE</w:t>
            </w:r>
            <w:r w:rsidR="00B03D7D" w:rsidRPr="003F2BA7">
              <w:rPr>
                <w:rFonts w:ascii="Arial" w:hAnsi="Arial" w:cs="Arial"/>
                <w:color w:val="000000"/>
              </w:rPr>
              <w:t xml:space="preserve">, energetické účinnosti a </w:t>
            </w:r>
            <w:proofErr w:type="spellStart"/>
            <w:r w:rsidR="00B03D7D" w:rsidRPr="003F2BA7">
              <w:rPr>
                <w:rFonts w:ascii="Arial" w:hAnsi="Arial" w:cs="Arial"/>
                <w:color w:val="000000"/>
              </w:rPr>
              <w:t>interkonektivity</w:t>
            </w:r>
            <w:proofErr w:type="spellEnd"/>
            <w:r w:rsidR="00B03D7D" w:rsidRPr="003F2BA7">
              <w:rPr>
                <w:rFonts w:ascii="Arial" w:hAnsi="Arial" w:cs="Arial"/>
                <w:color w:val="000000"/>
              </w:rPr>
              <w:t xml:space="preserve"> elektrizační</w:t>
            </w:r>
            <w:r w:rsidR="00B74CDC" w:rsidRPr="003F2BA7">
              <w:rPr>
                <w:rFonts w:ascii="Arial" w:hAnsi="Arial" w:cs="Arial"/>
                <w:color w:val="000000"/>
              </w:rPr>
              <w:t>,</w:t>
            </w:r>
            <w:r w:rsidR="00B03D7D" w:rsidRPr="003F2BA7">
              <w:rPr>
                <w:rFonts w:ascii="Arial" w:hAnsi="Arial" w:cs="Arial"/>
                <w:color w:val="000000"/>
              </w:rPr>
              <w:t xml:space="preserve"> resp</w:t>
            </w:r>
            <w:r w:rsidR="00EB2FB6" w:rsidRPr="003F2BA7">
              <w:rPr>
                <w:rFonts w:ascii="Arial" w:hAnsi="Arial" w:cs="Arial"/>
                <w:color w:val="000000"/>
              </w:rPr>
              <w:t>.</w:t>
            </w:r>
            <w:r w:rsidR="00B03D7D" w:rsidRPr="003F2BA7">
              <w:rPr>
                <w:rFonts w:ascii="Arial" w:hAnsi="Arial" w:cs="Arial"/>
                <w:color w:val="000000"/>
              </w:rPr>
              <w:t xml:space="preserve"> přenosové soustavy.</w:t>
            </w:r>
            <w:r w:rsidRPr="003F2BA7">
              <w:rPr>
                <w:rFonts w:ascii="Arial" w:hAnsi="Arial" w:cs="Arial"/>
                <w:color w:val="000000"/>
              </w:rPr>
              <w:t xml:space="preserve"> </w:t>
            </w:r>
            <w:del w:id="187" w:author="Juráš Pavel" w:date="2021-06-02T11:33:00Z">
              <w:r w:rsidR="00775AF4" w:rsidRPr="003F2BA7" w:rsidDel="00104095">
                <w:rPr>
                  <w:rFonts w:ascii="Arial" w:hAnsi="Arial" w:cs="Arial"/>
                  <w:color w:val="000000"/>
                </w:rPr>
                <w:delText xml:space="preserve">Podpora zvyšování energetické účinnosti zároveň napomáhá k dosažení energeticko-klimatických cílů EU do roku 2030. </w:delText>
              </w:r>
            </w:del>
            <w:r w:rsidR="00775AF4" w:rsidRPr="003F2BA7">
              <w:rPr>
                <w:rFonts w:ascii="Arial" w:hAnsi="Arial" w:cs="Arial"/>
                <w:color w:val="000000"/>
              </w:rPr>
              <w:t xml:space="preserve">Pro ČR představuje cílená podpora zvyšování energetické účinnosti nástroj pro naplnění povinnosti podle čl. 7 </w:t>
            </w:r>
            <w:r w:rsidR="00C66052" w:rsidRPr="003F2BA7">
              <w:rPr>
                <w:rFonts w:ascii="Arial" w:hAnsi="Arial" w:cs="Arial"/>
                <w:color w:val="000000"/>
              </w:rPr>
              <w:t xml:space="preserve">revidované </w:t>
            </w:r>
            <w:r w:rsidR="00775AF4" w:rsidRPr="003F2BA7">
              <w:rPr>
                <w:rFonts w:ascii="Arial" w:hAnsi="Arial" w:cs="Arial"/>
                <w:color w:val="000000"/>
              </w:rPr>
              <w:t>Směrnice o energetické účinnosti, tzn. realizovat kumulativní úsporu energie v období 2021</w:t>
            </w:r>
            <w:r w:rsidRPr="003F2BA7">
              <w:rPr>
                <w:rFonts w:ascii="Arial" w:hAnsi="Arial" w:cs="Arial"/>
                <w:color w:val="000000"/>
              </w:rPr>
              <w:t>–</w:t>
            </w:r>
            <w:r w:rsidR="00775AF4" w:rsidRPr="003F2BA7">
              <w:rPr>
                <w:rFonts w:ascii="Arial" w:hAnsi="Arial" w:cs="Arial"/>
                <w:color w:val="000000"/>
              </w:rPr>
              <w:t xml:space="preserve">2030, která odpovídá každoročnímu snížení konečné energetické spotřeby o 0,8 %. </w:t>
            </w:r>
            <w:r w:rsidR="007A0830" w:rsidRPr="003F2BA7">
              <w:rPr>
                <w:rFonts w:ascii="Arial" w:hAnsi="Arial" w:cs="Arial"/>
                <w:color w:val="000000"/>
              </w:rPr>
              <w:t xml:space="preserve">Unijní cíle </w:t>
            </w:r>
            <w:r w:rsidR="00B152AD" w:rsidRPr="003F2BA7">
              <w:rPr>
                <w:rFonts w:ascii="Arial" w:hAnsi="Arial" w:cs="Arial"/>
                <w:color w:val="000000"/>
              </w:rPr>
              <w:t xml:space="preserve">pak </w:t>
            </w:r>
            <w:r w:rsidR="007A0830" w:rsidRPr="003F2BA7">
              <w:rPr>
                <w:rFonts w:ascii="Arial" w:hAnsi="Arial" w:cs="Arial"/>
                <w:color w:val="000000"/>
              </w:rPr>
              <w:t>nově redefin</w:t>
            </w:r>
            <w:r w:rsidR="00B03D7D" w:rsidRPr="003F2BA7">
              <w:rPr>
                <w:rFonts w:ascii="Arial" w:hAnsi="Arial" w:cs="Arial"/>
                <w:color w:val="000000"/>
              </w:rPr>
              <w:t>uje</w:t>
            </w:r>
            <w:r w:rsidR="007A0830" w:rsidRPr="003F2BA7">
              <w:rPr>
                <w:rFonts w:ascii="Arial" w:hAnsi="Arial" w:cs="Arial"/>
                <w:color w:val="000000"/>
              </w:rPr>
              <w:t xml:space="preserve"> Zelená dohoda pro Evropu</w:t>
            </w:r>
            <w:r w:rsidR="000810A9" w:rsidRPr="003F2BA7">
              <w:rPr>
                <w:rFonts w:ascii="Arial" w:hAnsi="Arial" w:cs="Arial"/>
                <w:color w:val="000000"/>
              </w:rPr>
              <w:t xml:space="preserve"> kvantifikující závazky vycházející z Pařížské dohody</w:t>
            </w:r>
            <w:r w:rsidR="007A0830" w:rsidRPr="003F2BA7">
              <w:rPr>
                <w:rFonts w:ascii="Arial" w:hAnsi="Arial" w:cs="Arial"/>
                <w:color w:val="000000"/>
              </w:rPr>
              <w:t xml:space="preserve">, kterou EK zveřejnila na konci roku 2019 a </w:t>
            </w:r>
            <w:r w:rsidR="00FA6929" w:rsidRPr="003F2BA7">
              <w:rPr>
                <w:rFonts w:ascii="Arial" w:hAnsi="Arial" w:cs="Arial"/>
                <w:color w:val="000000"/>
              </w:rPr>
              <w:t xml:space="preserve">jejím </w:t>
            </w:r>
            <w:r w:rsidR="007A0830" w:rsidRPr="003F2BA7">
              <w:rPr>
                <w:rFonts w:ascii="Arial" w:hAnsi="Arial" w:cs="Arial"/>
                <w:color w:val="000000"/>
              </w:rPr>
              <w:t>obsahe</w:t>
            </w:r>
            <w:r w:rsidR="00FA6929" w:rsidRPr="003F2BA7">
              <w:rPr>
                <w:rFonts w:ascii="Arial" w:hAnsi="Arial" w:cs="Arial"/>
                <w:color w:val="000000"/>
              </w:rPr>
              <w:t>m</w:t>
            </w:r>
            <w:r w:rsidR="007A0830" w:rsidRPr="003F2BA7">
              <w:rPr>
                <w:rFonts w:ascii="Arial" w:hAnsi="Arial" w:cs="Arial"/>
                <w:color w:val="000000"/>
              </w:rPr>
              <w:t xml:space="preserve"> </w:t>
            </w:r>
            <w:r w:rsidR="00FA6929" w:rsidRPr="003F2BA7">
              <w:rPr>
                <w:rFonts w:ascii="Arial" w:hAnsi="Arial" w:cs="Arial"/>
                <w:color w:val="000000"/>
              </w:rPr>
              <w:t>je</w:t>
            </w:r>
            <w:r w:rsidR="007A0830" w:rsidRPr="003F2BA7">
              <w:rPr>
                <w:rFonts w:ascii="Arial" w:hAnsi="Arial" w:cs="Arial"/>
                <w:color w:val="000000"/>
              </w:rPr>
              <w:t xml:space="preserve"> ambiciózní plán klimaticky neutrální EU do roku 2050. Pro milník v roce 2030 stanovuje snížení emisí skleníkových plynů o 50 %, ideálně pak 55 % oproti stavu z roku 1990.</w:t>
            </w:r>
            <w:r w:rsidR="00B03D7D" w:rsidRPr="003F2BA7">
              <w:rPr>
                <w:rFonts w:ascii="Arial" w:hAnsi="Arial" w:cs="Arial"/>
                <w:color w:val="000000"/>
              </w:rPr>
              <w:t xml:space="preserve"> ČR se těmto přijatým ambiciózním cílům EU musí přizpůsobit.</w:t>
            </w:r>
          </w:p>
          <w:p w14:paraId="67A17662" w14:textId="70735F05" w:rsidR="00A20860" w:rsidRPr="003F2BA7" w:rsidRDefault="00A20860" w:rsidP="00167DA5">
            <w:pPr>
              <w:overflowPunct/>
              <w:autoSpaceDE/>
              <w:autoSpaceDN/>
              <w:adjustRightInd/>
              <w:spacing w:after="120" w:line="264" w:lineRule="auto"/>
              <w:jc w:val="both"/>
              <w:textAlignment w:val="auto"/>
              <w:rPr>
                <w:rFonts w:ascii="Arial" w:hAnsi="Arial" w:cs="Arial"/>
              </w:rPr>
            </w:pPr>
            <w:r w:rsidRPr="003F2BA7">
              <w:rPr>
                <w:rFonts w:ascii="Arial" w:hAnsi="Arial" w:cs="Arial"/>
                <w:color w:val="000000"/>
              </w:rPr>
              <w:t xml:space="preserve">Z hlediska </w:t>
            </w:r>
            <w:r w:rsidRPr="003F2BA7">
              <w:rPr>
                <w:rFonts w:ascii="Arial" w:hAnsi="Arial" w:cs="Arial"/>
              </w:rPr>
              <w:t xml:space="preserve">tržní situace </w:t>
            </w:r>
            <w:r w:rsidR="00C65D30" w:rsidRPr="003F2BA7">
              <w:rPr>
                <w:rFonts w:ascii="Arial" w:hAnsi="Arial" w:cs="Arial"/>
              </w:rPr>
              <w:t xml:space="preserve">pak </w:t>
            </w:r>
            <w:r w:rsidRPr="003F2BA7">
              <w:rPr>
                <w:rFonts w:ascii="Arial" w:hAnsi="Arial" w:cs="Arial"/>
              </w:rPr>
              <w:t xml:space="preserve">představuje </w:t>
            </w:r>
            <w:proofErr w:type="spellStart"/>
            <w:r w:rsidRPr="003F2BA7">
              <w:rPr>
                <w:rFonts w:ascii="Arial" w:hAnsi="Arial" w:cs="Arial"/>
              </w:rPr>
              <w:t>suboptimální</w:t>
            </w:r>
            <w:proofErr w:type="spellEnd"/>
            <w:r w:rsidRPr="003F2BA7">
              <w:rPr>
                <w:rFonts w:ascii="Arial" w:hAnsi="Arial" w:cs="Arial"/>
              </w:rPr>
              <w:t xml:space="preserve"> investiční situaci zejména dlouhá doba návratnosti investic a nízká míra informovanosti o potenciálu snižování nákladů firem. </w:t>
            </w:r>
            <w:r w:rsidR="00EB2FB6" w:rsidRPr="003F2BA7">
              <w:rPr>
                <w:rFonts w:ascii="Arial" w:eastAsiaTheme="minorHAnsi" w:hAnsi="Arial" w:cs="Arial"/>
                <w:color w:val="000000"/>
                <w:lang w:eastAsia="en-US"/>
              </w:rPr>
              <w:t>Ne</w:t>
            </w:r>
            <w:r w:rsidRPr="003F2BA7">
              <w:rPr>
                <w:rFonts w:ascii="Arial" w:eastAsiaTheme="minorHAnsi" w:hAnsi="Arial" w:cs="Arial"/>
                <w:color w:val="000000"/>
                <w:lang w:eastAsia="en-US"/>
              </w:rPr>
              <w:t xml:space="preserve">jvětší potenciál pro energetické úspory </w:t>
            </w:r>
            <w:r w:rsidR="00C65D30" w:rsidRPr="003F2BA7">
              <w:rPr>
                <w:rFonts w:ascii="Arial" w:eastAsiaTheme="minorHAnsi" w:hAnsi="Arial" w:cs="Arial"/>
                <w:color w:val="000000"/>
                <w:lang w:eastAsia="en-US"/>
              </w:rPr>
              <w:t xml:space="preserve">obecně </w:t>
            </w:r>
            <w:r w:rsidRPr="003F2BA7">
              <w:rPr>
                <w:rFonts w:ascii="Arial" w:eastAsiaTheme="minorHAnsi" w:hAnsi="Arial" w:cs="Arial"/>
                <w:color w:val="000000"/>
                <w:lang w:eastAsia="en-US"/>
              </w:rPr>
              <w:t xml:space="preserve">představují opatření prováděná velkými </w:t>
            </w:r>
            <w:r w:rsidR="0039018D" w:rsidRPr="003F2BA7">
              <w:rPr>
                <w:rFonts w:ascii="Arial" w:eastAsiaTheme="minorHAnsi" w:hAnsi="Arial" w:cs="Arial"/>
                <w:color w:val="000000"/>
                <w:lang w:eastAsia="en-US"/>
              </w:rPr>
              <w:t>podniky,</w:t>
            </w:r>
            <w:r w:rsidRPr="003F2BA7">
              <w:rPr>
                <w:rFonts w:ascii="Arial" w:eastAsiaTheme="minorHAnsi" w:hAnsi="Arial" w:cs="Arial"/>
                <w:color w:val="000000"/>
                <w:lang w:eastAsia="en-US"/>
              </w:rPr>
              <w:t xml:space="preserve"> a to jednak z důvodu rozsahu investic a také způsobem fungování</w:t>
            </w:r>
            <w:r w:rsidR="00B152AD" w:rsidRPr="003F2BA7">
              <w:rPr>
                <w:rFonts w:ascii="Arial" w:eastAsiaTheme="minorHAnsi" w:hAnsi="Arial" w:cs="Arial"/>
                <w:color w:val="000000"/>
                <w:lang w:eastAsia="en-US"/>
              </w:rPr>
              <w:t>.</w:t>
            </w:r>
            <w:r w:rsidR="00EB2FB6" w:rsidRPr="003F2BA7">
              <w:rPr>
                <w:rStyle w:val="Znakapoznpodarou"/>
                <w:rFonts w:ascii="Arial" w:eastAsiaTheme="minorHAnsi" w:hAnsi="Arial" w:cs="Arial"/>
                <w:color w:val="000000"/>
                <w:lang w:eastAsia="en-US"/>
              </w:rPr>
              <w:footnoteReference w:id="54"/>
            </w:r>
            <w:r w:rsidRPr="003F2BA7">
              <w:rPr>
                <w:rFonts w:ascii="Arial" w:eastAsiaTheme="minorHAnsi" w:hAnsi="Arial" w:cs="Arial"/>
                <w:color w:val="000000"/>
                <w:lang w:eastAsia="en-US"/>
              </w:rPr>
              <w:t xml:space="preserve"> </w:t>
            </w:r>
            <w:r w:rsidRPr="003F2BA7">
              <w:rPr>
                <w:rFonts w:ascii="Arial" w:hAnsi="Arial" w:cs="Arial"/>
              </w:rPr>
              <w:t>Přímá podpora investic za účelem zvýšení rentability projektů zaměřených na energetické úspory tak bude doplněna informační kampaní primárně zacílenou na MSP. V neposlední řadě bude klade</w:t>
            </w:r>
            <w:r w:rsidR="00B152AD" w:rsidRPr="003F2BA7">
              <w:rPr>
                <w:rFonts w:ascii="Arial" w:hAnsi="Arial" w:cs="Arial"/>
              </w:rPr>
              <w:t>n</w:t>
            </w:r>
            <w:r w:rsidRPr="003F2BA7">
              <w:rPr>
                <w:rFonts w:ascii="Arial" w:hAnsi="Arial" w:cs="Arial"/>
              </w:rPr>
              <w:t xml:space="preserve"> důraz i na podporu a zvýšení informovanosti o </w:t>
            </w:r>
            <w:del w:id="188" w:author="Juráš Pavel" w:date="2021-06-04T13:29:00Z">
              <w:r w:rsidRPr="003F2BA7" w:rsidDel="00F17D49">
                <w:rPr>
                  <w:rFonts w:ascii="Arial" w:hAnsi="Arial" w:cs="Arial"/>
                </w:rPr>
                <w:delText>Energy Performance Contracting</w:delText>
              </w:r>
            </w:del>
            <w:ins w:id="189" w:author="Juráš Pavel" w:date="2021-06-04T13:29:00Z">
              <w:r w:rsidR="00F17D49">
                <w:rPr>
                  <w:rFonts w:ascii="Arial" w:hAnsi="Arial" w:cs="Arial"/>
                </w:rPr>
                <w:t>metodě EPC</w:t>
              </w:r>
            </w:ins>
            <w:r w:rsidRPr="003F2BA7">
              <w:rPr>
                <w:rFonts w:ascii="Arial" w:hAnsi="Arial" w:cs="Arial"/>
              </w:rPr>
              <w:t>.</w:t>
            </w:r>
            <w:ins w:id="190" w:author="Juráš Pavel" w:date="2021-06-04T13:29:00Z">
              <w:r w:rsidR="00F17D49">
                <w:rPr>
                  <w:rStyle w:val="Znakapoznpodarou"/>
                  <w:rFonts w:ascii="Arial" w:hAnsi="Arial" w:cs="Arial"/>
                </w:rPr>
                <w:footnoteReference w:id="55"/>
              </w:r>
            </w:ins>
          </w:p>
          <w:p w14:paraId="0425AA88" w14:textId="53E53908" w:rsidR="00F30E15" w:rsidRPr="003F2BA7" w:rsidRDefault="000074C6" w:rsidP="00167DA5">
            <w:pPr>
              <w:spacing w:after="120" w:line="264" w:lineRule="auto"/>
              <w:jc w:val="both"/>
              <w:rPr>
                <w:rFonts w:ascii="Arial" w:hAnsi="Arial" w:cs="Arial"/>
                <w:color w:val="000000"/>
              </w:rPr>
            </w:pPr>
            <w:r w:rsidRPr="003F2BA7">
              <w:rPr>
                <w:rFonts w:ascii="Arial" w:hAnsi="Arial" w:cs="Arial"/>
                <w:color w:val="000000"/>
              </w:rPr>
              <w:t>Další z oblastí, která</w:t>
            </w:r>
            <w:r w:rsidR="001201F9" w:rsidRPr="003F2BA7">
              <w:rPr>
                <w:rFonts w:ascii="Arial" w:hAnsi="Arial" w:cs="Arial"/>
                <w:color w:val="000000"/>
              </w:rPr>
              <w:t xml:space="preserve"> má vést k posunu k nízkouhlíkovému hospodářství, je p</w:t>
            </w:r>
            <w:r w:rsidR="00826616" w:rsidRPr="003F2BA7">
              <w:rPr>
                <w:rFonts w:ascii="Arial" w:hAnsi="Arial" w:cs="Arial"/>
                <w:color w:val="000000"/>
              </w:rPr>
              <w:t xml:space="preserve">odpora energie z </w:t>
            </w:r>
            <w:r w:rsidR="00866ED6" w:rsidRPr="003F2BA7">
              <w:rPr>
                <w:rFonts w:ascii="Arial" w:hAnsi="Arial" w:cs="Arial"/>
                <w:color w:val="000000"/>
              </w:rPr>
              <w:t>OZE</w:t>
            </w:r>
            <w:r w:rsidR="001201F9" w:rsidRPr="003F2BA7">
              <w:rPr>
                <w:rFonts w:ascii="Arial" w:hAnsi="Arial" w:cs="Arial"/>
                <w:color w:val="000000"/>
              </w:rPr>
              <w:t xml:space="preserve">. </w:t>
            </w:r>
            <w:r w:rsidR="00F30E15" w:rsidRPr="003F2BA7">
              <w:rPr>
                <w:rFonts w:ascii="Arial" w:hAnsi="Arial" w:cs="Arial"/>
                <w:color w:val="000000"/>
              </w:rPr>
              <w:t xml:space="preserve">Zvyšování podílu </w:t>
            </w:r>
            <w:r w:rsidR="00704AC0" w:rsidRPr="003F2BA7">
              <w:rPr>
                <w:rFonts w:ascii="Arial" w:hAnsi="Arial" w:cs="Arial"/>
                <w:color w:val="000000"/>
              </w:rPr>
              <w:t>OZE</w:t>
            </w:r>
            <w:r w:rsidR="00F30E15" w:rsidRPr="003F2BA7">
              <w:rPr>
                <w:rFonts w:ascii="Arial" w:hAnsi="Arial" w:cs="Arial"/>
                <w:color w:val="000000"/>
              </w:rPr>
              <w:t xml:space="preserve"> je jedním ze tří hlavních klimaticko-energetických cílů.  Směrnicí EU o podpoře využívání energie z obnovitelných zdrojů je určen závazný cíl EU pro rok 2030 na úrovni 32 % podílu OZE na hrubé konečné spotřebě. Pro ČR byla stanovena cílová hodnota 13 %, které dosáhla již v roce 2013. Nejaktuálnější dostupná hodnota (r</w:t>
            </w:r>
            <w:r w:rsidR="00B152AD" w:rsidRPr="003F2BA7">
              <w:rPr>
                <w:rFonts w:ascii="Arial" w:hAnsi="Arial" w:cs="Arial"/>
                <w:color w:val="000000"/>
              </w:rPr>
              <w:t>ok</w:t>
            </w:r>
            <w:r w:rsidR="00F30E15" w:rsidRPr="003F2BA7">
              <w:rPr>
                <w:rFonts w:ascii="Arial" w:hAnsi="Arial" w:cs="Arial"/>
                <w:color w:val="000000"/>
              </w:rPr>
              <w:t xml:space="preserve"> 201</w:t>
            </w:r>
            <w:r w:rsidR="003A4E44" w:rsidRPr="003F2BA7">
              <w:rPr>
                <w:rFonts w:ascii="Arial" w:hAnsi="Arial" w:cs="Arial"/>
                <w:color w:val="000000"/>
              </w:rPr>
              <w:t>9</w:t>
            </w:r>
            <w:r w:rsidR="00F30E15" w:rsidRPr="003F2BA7">
              <w:rPr>
                <w:rFonts w:ascii="Arial" w:hAnsi="Arial" w:cs="Arial"/>
                <w:color w:val="000000"/>
              </w:rPr>
              <w:t>) dosahuje 1</w:t>
            </w:r>
            <w:r w:rsidR="000F7406" w:rsidRPr="003F2BA7">
              <w:rPr>
                <w:rFonts w:ascii="Arial" w:hAnsi="Arial" w:cs="Arial"/>
                <w:color w:val="000000"/>
              </w:rPr>
              <w:t>6</w:t>
            </w:r>
            <w:r w:rsidR="00F30E15" w:rsidRPr="003F2BA7">
              <w:rPr>
                <w:rFonts w:ascii="Arial" w:hAnsi="Arial" w:cs="Arial"/>
                <w:color w:val="000000"/>
              </w:rPr>
              <w:t>,</w:t>
            </w:r>
            <w:r w:rsidR="000F7406" w:rsidRPr="003F2BA7">
              <w:rPr>
                <w:rFonts w:ascii="Arial" w:hAnsi="Arial" w:cs="Arial"/>
                <w:color w:val="000000"/>
              </w:rPr>
              <w:t>2</w:t>
            </w:r>
            <w:r w:rsidR="00F30E15" w:rsidRPr="003F2BA7">
              <w:rPr>
                <w:rFonts w:ascii="Arial" w:hAnsi="Arial" w:cs="Arial"/>
                <w:color w:val="000000"/>
              </w:rPr>
              <w:t xml:space="preserve"> %.</w:t>
            </w:r>
            <w:r w:rsidR="00F30E15" w:rsidRPr="003F2BA7">
              <w:rPr>
                <w:rStyle w:val="Znakapoznpodarou"/>
                <w:rFonts w:ascii="Arial" w:hAnsi="Arial" w:cs="Arial"/>
                <w:color w:val="000000"/>
              </w:rPr>
              <w:footnoteReference w:id="56"/>
            </w:r>
            <w:r w:rsidR="00704AC0" w:rsidRPr="003F2BA7">
              <w:rPr>
                <w:rFonts w:ascii="Arial" w:hAnsi="Arial" w:cs="Arial"/>
                <w:color w:val="000000"/>
              </w:rPr>
              <w:t xml:space="preserve"> O</w:t>
            </w:r>
            <w:r w:rsidR="00F30E15" w:rsidRPr="003F2BA7">
              <w:rPr>
                <w:rFonts w:ascii="Arial" w:hAnsi="Arial" w:cs="Arial"/>
                <w:color w:val="000000"/>
              </w:rPr>
              <w:t xml:space="preserve">bdobí 2014–2020 </w:t>
            </w:r>
            <w:r w:rsidR="00704AC0" w:rsidRPr="003F2BA7">
              <w:rPr>
                <w:rFonts w:ascii="Arial" w:hAnsi="Arial" w:cs="Arial"/>
                <w:color w:val="000000"/>
              </w:rPr>
              <w:t>prokazuje</w:t>
            </w:r>
            <w:r w:rsidR="00F30E15" w:rsidRPr="003F2BA7">
              <w:rPr>
                <w:rFonts w:ascii="Arial" w:hAnsi="Arial" w:cs="Arial"/>
                <w:color w:val="000000"/>
              </w:rPr>
              <w:t>, že pokrok v této oblasti znesnadňuje v podmínkách ČR jednak omezení kombinace investiční a provozní podpory OZE, a jednak nedůvěra v systém podpory energií z OZE jako takový</w:t>
            </w:r>
            <w:r w:rsidR="008466F9" w:rsidRPr="003F2BA7">
              <w:rPr>
                <w:rFonts w:ascii="Arial" w:hAnsi="Arial" w:cs="Arial"/>
                <w:color w:val="000000"/>
              </w:rPr>
              <w:t>,</w:t>
            </w:r>
            <w:r w:rsidR="00F30E15" w:rsidRPr="003F2BA7">
              <w:rPr>
                <w:rFonts w:ascii="Arial" w:hAnsi="Arial" w:cs="Arial"/>
                <w:color w:val="000000"/>
              </w:rPr>
              <w:t xml:space="preserve"> způsobený zejména nestabilitou legislativního prostředí v této oblasti.</w:t>
            </w:r>
            <w:r w:rsidR="00F30E15" w:rsidRPr="003F2BA7">
              <w:rPr>
                <w:rStyle w:val="Znakapoznpodarou"/>
                <w:rFonts w:ascii="Arial" w:hAnsi="Arial" w:cs="Arial"/>
                <w:color w:val="000000"/>
              </w:rPr>
              <w:footnoteReference w:id="57"/>
            </w:r>
          </w:p>
          <w:p w14:paraId="7CD67312" w14:textId="55D23FDA" w:rsidR="00A20860" w:rsidRPr="003F2BA7" w:rsidRDefault="00826616" w:rsidP="00167DA5">
            <w:pPr>
              <w:spacing w:after="120" w:line="264" w:lineRule="auto"/>
              <w:jc w:val="both"/>
              <w:rPr>
                <w:rFonts w:ascii="Arial" w:hAnsi="Arial" w:cs="Arial"/>
              </w:rPr>
            </w:pPr>
            <w:r w:rsidRPr="003F2BA7">
              <w:rPr>
                <w:rFonts w:ascii="Arial" w:hAnsi="Arial" w:cs="Arial"/>
                <w:color w:val="000000"/>
              </w:rPr>
              <w:t xml:space="preserve">Spolu s jadernou energetikou a plynem představují OZE další alternativu k uhelným elektrárnám, jejichž podíl na výrobě energie se bude i v budoucnu nadále snižovat. Při využití OZE je </w:t>
            </w:r>
            <w:r w:rsidR="00B152AD" w:rsidRPr="003F2BA7">
              <w:rPr>
                <w:rFonts w:ascii="Arial" w:hAnsi="Arial" w:cs="Arial"/>
                <w:color w:val="000000"/>
              </w:rPr>
              <w:t xml:space="preserve">však </w:t>
            </w:r>
            <w:r w:rsidRPr="003F2BA7">
              <w:rPr>
                <w:rFonts w:ascii="Arial" w:hAnsi="Arial" w:cs="Arial"/>
                <w:color w:val="000000"/>
              </w:rPr>
              <w:t xml:space="preserve">nutné posuzovat rovněž cenu vyrobené energie a jejich vliv na životní prostředí, ráz krajiny a architektury. Důležitou roli, kterou </w:t>
            </w:r>
            <w:r w:rsidR="002507CF" w:rsidRPr="003F2BA7">
              <w:rPr>
                <w:rFonts w:ascii="Arial" w:hAnsi="Arial" w:cs="Arial"/>
                <w:color w:val="000000"/>
              </w:rPr>
              <w:t xml:space="preserve">bude program </w:t>
            </w:r>
            <w:r w:rsidRPr="003F2BA7">
              <w:rPr>
                <w:rFonts w:ascii="Arial" w:hAnsi="Arial" w:cs="Arial"/>
                <w:color w:val="000000"/>
              </w:rPr>
              <w:t xml:space="preserve">podporovat, hrají také inovace při zavádění a využívání </w:t>
            </w:r>
            <w:r w:rsidR="00704AC0" w:rsidRPr="003F2BA7">
              <w:rPr>
                <w:rFonts w:ascii="Arial" w:hAnsi="Arial" w:cs="Arial"/>
                <w:color w:val="000000"/>
              </w:rPr>
              <w:t>OZE</w:t>
            </w:r>
            <w:r w:rsidR="001059BF" w:rsidRPr="003F2BA7">
              <w:rPr>
                <w:rFonts w:ascii="Arial" w:hAnsi="Arial" w:cs="Arial"/>
                <w:color w:val="000000"/>
              </w:rPr>
              <w:t>, a to zejména</w:t>
            </w:r>
            <w:r w:rsidR="008466F9" w:rsidRPr="003F2BA7">
              <w:rPr>
                <w:rFonts w:ascii="Arial" w:hAnsi="Arial" w:cs="Arial"/>
                <w:color w:val="000000"/>
              </w:rPr>
              <w:t xml:space="preserve"> </w:t>
            </w:r>
            <w:r w:rsidRPr="003F2BA7">
              <w:rPr>
                <w:rFonts w:ascii="Arial" w:hAnsi="Arial" w:cs="Arial"/>
                <w:color w:val="000000"/>
              </w:rPr>
              <w:t>z pohledu vyšší účinnosti daného zdroje OZE</w:t>
            </w:r>
            <w:r w:rsidR="001059BF" w:rsidRPr="003F2BA7">
              <w:rPr>
                <w:rFonts w:ascii="Arial" w:hAnsi="Arial" w:cs="Arial"/>
                <w:color w:val="000000"/>
              </w:rPr>
              <w:t>.</w:t>
            </w:r>
            <w:r w:rsidR="00A20860" w:rsidRPr="003F2BA7">
              <w:rPr>
                <w:rFonts w:ascii="Arial" w:hAnsi="Arial" w:cs="Arial"/>
                <w:color w:val="000000"/>
              </w:rPr>
              <w:t xml:space="preserve"> Právě míra konkurenceschopnosti OZE </w:t>
            </w:r>
            <w:r w:rsidR="00A20860" w:rsidRPr="003F2BA7">
              <w:rPr>
                <w:rFonts w:ascii="Arial" w:hAnsi="Arial" w:cs="Arial"/>
              </w:rPr>
              <w:t>v porovnání s tradičními technologiemi a přetrvávající negativní vnímání a nedůvěra v OZE představuje zásadní tržní selhání.</w:t>
            </w:r>
            <w:r w:rsidR="00EB2FB6" w:rsidRPr="003F2BA7">
              <w:rPr>
                <w:rStyle w:val="Znakapoznpodarou"/>
                <w:rFonts w:ascii="Arial" w:hAnsi="Arial" w:cs="Arial"/>
              </w:rPr>
              <w:footnoteReference w:id="58"/>
            </w:r>
            <w:r w:rsidR="00A20860" w:rsidRPr="003F2BA7">
              <w:rPr>
                <w:rFonts w:ascii="Arial" w:hAnsi="Arial" w:cs="Arial"/>
              </w:rPr>
              <w:t xml:space="preserve"> </w:t>
            </w:r>
            <w:r w:rsidR="00F14387" w:rsidRPr="003F2BA7">
              <w:rPr>
                <w:rFonts w:ascii="Arial" w:hAnsi="Arial" w:cs="Arial"/>
              </w:rPr>
              <w:t>Klíčové je tak zaměření podpory na zvýšení rentability investic.</w:t>
            </w:r>
          </w:p>
          <w:p w14:paraId="5B227770" w14:textId="56478476" w:rsidR="00DB64FC" w:rsidRPr="003F2BA7" w:rsidRDefault="00491E29" w:rsidP="00167DA5">
            <w:pPr>
              <w:overflowPunct/>
              <w:autoSpaceDE/>
              <w:autoSpaceDN/>
              <w:adjustRightInd/>
              <w:spacing w:after="120" w:line="264" w:lineRule="auto"/>
              <w:jc w:val="both"/>
              <w:textAlignment w:val="auto"/>
              <w:rPr>
                <w:rFonts w:ascii="Arial" w:hAnsi="Arial" w:cs="Arial"/>
                <w:color w:val="000000" w:themeColor="text1"/>
              </w:rPr>
            </w:pPr>
            <w:r w:rsidRPr="003F2BA7">
              <w:rPr>
                <w:rFonts w:ascii="Arial" w:hAnsi="Arial" w:cs="Arial"/>
                <w:color w:val="000000" w:themeColor="text1"/>
              </w:rPr>
              <w:t>S</w:t>
            </w:r>
            <w:r w:rsidR="003E3A75" w:rsidRPr="003F2BA7">
              <w:rPr>
                <w:rFonts w:ascii="Arial" w:hAnsi="Arial" w:cs="Arial"/>
                <w:color w:val="000000" w:themeColor="text1"/>
              </w:rPr>
              <w:t xml:space="preserve"> nárůstem spotřeby energie a s připojováním nových decentralizovaných zdrojů energie (OZE) úzce souvisí i potřeba zvýšení transformačního výkonu přenosové a distribuční soustavy. Posílení vnitřní i přeshraniční kapacity přenosových vedení elektrické energie je důležité rovněž z hlediska energetické bezpečnosti a zajištění stálosti dodávek při exportu i importu energie v souvislosti </w:t>
            </w:r>
            <w:r w:rsidR="002507CF" w:rsidRPr="003F2BA7">
              <w:rPr>
                <w:rFonts w:ascii="Arial" w:hAnsi="Arial" w:cs="Arial"/>
                <w:color w:val="000000" w:themeColor="text1"/>
              </w:rPr>
              <w:t xml:space="preserve">s </w:t>
            </w:r>
            <w:r w:rsidR="003E3A75" w:rsidRPr="003F2BA7">
              <w:rPr>
                <w:rFonts w:ascii="Arial" w:hAnsi="Arial" w:cs="Arial"/>
                <w:color w:val="000000" w:themeColor="text1"/>
              </w:rPr>
              <w:t xml:space="preserve">neplánovanými toky elektřiny z okolních států. </w:t>
            </w:r>
            <w:del w:id="193" w:author="Juráš Pavel" w:date="2021-06-02T11:26:00Z">
              <w:r w:rsidR="003E3A75" w:rsidRPr="003F2BA7" w:rsidDel="00176023">
                <w:rPr>
                  <w:rFonts w:ascii="Arial" w:hAnsi="Arial" w:cs="Arial"/>
                  <w:color w:val="000000" w:themeColor="text1"/>
                </w:rPr>
                <w:delText>Celková doba trvání přerušení přenosu elektřiny činila v roce 201</w:delText>
              </w:r>
              <w:r w:rsidR="005F0559" w:rsidRPr="003F2BA7" w:rsidDel="00176023">
                <w:rPr>
                  <w:rFonts w:ascii="Arial" w:hAnsi="Arial" w:cs="Arial"/>
                  <w:color w:val="000000" w:themeColor="text1"/>
                </w:rPr>
                <w:delText>9</w:delText>
              </w:r>
              <w:r w:rsidR="003E3A75" w:rsidRPr="003F2BA7" w:rsidDel="00176023">
                <w:rPr>
                  <w:rFonts w:ascii="Arial" w:hAnsi="Arial" w:cs="Arial"/>
                  <w:color w:val="000000" w:themeColor="text1"/>
                </w:rPr>
                <w:delText xml:space="preserve"> 1</w:delText>
              </w:r>
              <w:r w:rsidR="005F0559" w:rsidRPr="003F2BA7" w:rsidDel="00176023">
                <w:rPr>
                  <w:rFonts w:ascii="Arial" w:hAnsi="Arial" w:cs="Arial"/>
                  <w:color w:val="000000" w:themeColor="text1"/>
                </w:rPr>
                <w:delText>43</w:delText>
              </w:r>
              <w:r w:rsidR="003E3A75" w:rsidRPr="003F2BA7" w:rsidDel="00176023">
                <w:rPr>
                  <w:rFonts w:ascii="Arial" w:hAnsi="Arial" w:cs="Arial"/>
                  <w:color w:val="000000" w:themeColor="text1"/>
                </w:rPr>
                <w:delText xml:space="preserve"> minut, což představuje po nižších hodnotách z let 201</w:delText>
              </w:r>
              <w:r w:rsidR="005F0559" w:rsidRPr="003F2BA7" w:rsidDel="00176023">
                <w:rPr>
                  <w:rFonts w:ascii="Arial" w:hAnsi="Arial" w:cs="Arial"/>
                  <w:color w:val="000000" w:themeColor="text1"/>
                </w:rPr>
                <w:delText>6</w:delText>
              </w:r>
              <w:r w:rsidR="003E3A75" w:rsidRPr="003F2BA7" w:rsidDel="00176023">
                <w:rPr>
                  <w:rFonts w:ascii="Arial" w:hAnsi="Arial" w:cs="Arial"/>
                  <w:color w:val="000000" w:themeColor="text1"/>
                </w:rPr>
                <w:delText>–2017</w:delText>
              </w:r>
              <w:r w:rsidR="005F0559" w:rsidRPr="003F2BA7" w:rsidDel="00176023">
                <w:rPr>
                  <w:rFonts w:ascii="Arial" w:hAnsi="Arial" w:cs="Arial"/>
                  <w:color w:val="000000" w:themeColor="text1"/>
                </w:rPr>
                <w:delText xml:space="preserve"> rámcově</w:delText>
              </w:r>
              <w:r w:rsidR="003E3A75" w:rsidRPr="003F2BA7" w:rsidDel="00176023">
                <w:rPr>
                  <w:rFonts w:ascii="Arial" w:hAnsi="Arial" w:cs="Arial"/>
                  <w:color w:val="000000" w:themeColor="text1"/>
                </w:rPr>
                <w:delText xml:space="preserve"> návrat k hodnotám </w:delText>
              </w:r>
              <w:r w:rsidR="005F0559" w:rsidRPr="003F2BA7" w:rsidDel="00176023">
                <w:rPr>
                  <w:rFonts w:ascii="Arial" w:hAnsi="Arial" w:cs="Arial"/>
                  <w:color w:val="000000" w:themeColor="text1"/>
                </w:rPr>
                <w:delText xml:space="preserve">z období </w:delText>
              </w:r>
              <w:r w:rsidR="005F0559" w:rsidRPr="003F2BA7" w:rsidDel="00176023">
                <w:rPr>
                  <w:rFonts w:ascii="Arial" w:hAnsi="Arial" w:cs="Arial"/>
                  <w:color w:val="000000" w:themeColor="text1"/>
                </w:rPr>
                <w:lastRenderedPageBreak/>
                <w:delText>z let 2013-2015</w:delText>
              </w:r>
              <w:r w:rsidR="003E3A75" w:rsidRPr="003F2BA7" w:rsidDel="00176023">
                <w:rPr>
                  <w:rFonts w:ascii="Arial" w:hAnsi="Arial" w:cs="Arial"/>
                  <w:color w:val="000000" w:themeColor="text1"/>
                </w:rPr>
                <w:delText>.</w:delText>
              </w:r>
              <w:r w:rsidR="003E3A75" w:rsidRPr="003F2BA7" w:rsidDel="00176023">
                <w:rPr>
                  <w:rStyle w:val="Znakapoznpodarou"/>
                  <w:rFonts w:ascii="Arial" w:hAnsi="Arial" w:cs="Arial"/>
                  <w:color w:val="000000" w:themeColor="text1"/>
                </w:rPr>
                <w:footnoteReference w:id="59"/>
              </w:r>
              <w:r w:rsidR="00034B5B" w:rsidRPr="003F2BA7" w:rsidDel="00176023">
                <w:rPr>
                  <w:rFonts w:ascii="Arial" w:hAnsi="Arial" w:cs="Arial"/>
                  <w:color w:val="000000" w:themeColor="text1"/>
                </w:rPr>
                <w:delText xml:space="preserve"> Úroveň kvality v distribučních soustavách je určena ukazateli nepřetržitosti: (1) průměrný počet přerušení distribuce elektřiny u zákazníků v hodnoceném období (SAIFI) a (2) průměrná souhrnná doba trvání přerušení distribuce elektřiny u zákazníků v hodnoceném období (SAIDI). V roce 201</w:delText>
              </w:r>
              <w:r w:rsidR="00275151" w:rsidRPr="003F2BA7" w:rsidDel="00176023">
                <w:rPr>
                  <w:rFonts w:ascii="Arial" w:hAnsi="Arial" w:cs="Arial"/>
                  <w:color w:val="000000" w:themeColor="text1"/>
                </w:rPr>
                <w:delText>9</w:delText>
              </w:r>
              <w:r w:rsidR="00034B5B" w:rsidRPr="003F2BA7" w:rsidDel="00176023">
                <w:rPr>
                  <w:rFonts w:ascii="Arial" w:hAnsi="Arial" w:cs="Arial"/>
                  <w:color w:val="000000" w:themeColor="text1"/>
                </w:rPr>
                <w:delText xml:space="preserve"> dosáhl ukazatel SAIFI počtu 2,</w:delText>
              </w:r>
              <w:r w:rsidR="00275151" w:rsidRPr="003F2BA7" w:rsidDel="00176023">
                <w:rPr>
                  <w:rFonts w:ascii="Arial" w:hAnsi="Arial" w:cs="Arial"/>
                  <w:color w:val="000000" w:themeColor="text1"/>
                </w:rPr>
                <w:delText>32</w:delText>
              </w:r>
              <w:r w:rsidR="00034B5B" w:rsidRPr="003F2BA7" w:rsidDel="00176023">
                <w:rPr>
                  <w:rFonts w:ascii="Arial" w:hAnsi="Arial" w:cs="Arial"/>
                  <w:color w:val="000000" w:themeColor="text1"/>
                </w:rPr>
                <w:delText xml:space="preserve"> přerušení za rok a ukazatel SAIDI délky přerušení 2</w:delText>
              </w:r>
              <w:r w:rsidR="00275151" w:rsidRPr="003F2BA7" w:rsidDel="00176023">
                <w:rPr>
                  <w:rFonts w:ascii="Arial" w:hAnsi="Arial" w:cs="Arial"/>
                  <w:color w:val="000000" w:themeColor="text1"/>
                </w:rPr>
                <w:delText>88</w:delText>
              </w:r>
              <w:r w:rsidR="00034B5B" w:rsidRPr="003F2BA7" w:rsidDel="00176023">
                <w:rPr>
                  <w:rFonts w:ascii="Arial" w:hAnsi="Arial" w:cs="Arial"/>
                  <w:color w:val="000000" w:themeColor="text1"/>
                </w:rPr>
                <w:delText>,</w:delText>
              </w:r>
              <w:r w:rsidR="00275151" w:rsidRPr="003F2BA7" w:rsidDel="00176023">
                <w:rPr>
                  <w:rFonts w:ascii="Arial" w:hAnsi="Arial" w:cs="Arial"/>
                  <w:color w:val="000000" w:themeColor="text1"/>
                </w:rPr>
                <w:delText>73</w:delText>
              </w:r>
              <w:r w:rsidR="00034B5B" w:rsidRPr="003F2BA7" w:rsidDel="00176023">
                <w:rPr>
                  <w:rFonts w:ascii="Arial" w:hAnsi="Arial" w:cs="Arial"/>
                  <w:color w:val="000000" w:themeColor="text1"/>
                </w:rPr>
                <w:delText xml:space="preserve"> min. za rok.</w:delText>
              </w:r>
              <w:r w:rsidR="00034B5B" w:rsidRPr="003F2BA7" w:rsidDel="00176023">
                <w:rPr>
                  <w:rStyle w:val="Znakapoznpodarou"/>
                  <w:rFonts w:ascii="Arial" w:hAnsi="Arial" w:cs="Arial"/>
                  <w:color w:val="000000" w:themeColor="text1"/>
                </w:rPr>
                <w:delText xml:space="preserve"> </w:delText>
              </w:r>
              <w:r w:rsidR="00034B5B" w:rsidRPr="003F2BA7" w:rsidDel="00176023">
                <w:rPr>
                  <w:rFonts w:ascii="Arial" w:hAnsi="Arial" w:cs="Arial"/>
                  <w:color w:val="000000" w:themeColor="text1"/>
                </w:rPr>
                <w:delText>S ohledem na vývoj v posledních 10 letech (průměr SAIFI 2,4</w:delText>
              </w:r>
              <w:r w:rsidR="00275151" w:rsidRPr="003F2BA7" w:rsidDel="00176023">
                <w:rPr>
                  <w:rFonts w:ascii="Arial" w:hAnsi="Arial" w:cs="Arial"/>
                  <w:color w:val="000000" w:themeColor="text1"/>
                </w:rPr>
                <w:delText>3</w:delText>
              </w:r>
              <w:r w:rsidR="00034B5B" w:rsidRPr="003F2BA7" w:rsidDel="00176023">
                <w:rPr>
                  <w:rFonts w:ascii="Arial" w:hAnsi="Arial" w:cs="Arial"/>
                  <w:color w:val="000000" w:themeColor="text1"/>
                </w:rPr>
                <w:delText>, průměr SAIDI 30</w:delText>
              </w:r>
              <w:r w:rsidR="00F67EF7" w:rsidRPr="003F2BA7" w:rsidDel="00176023">
                <w:rPr>
                  <w:rFonts w:ascii="Arial" w:hAnsi="Arial" w:cs="Arial"/>
                  <w:color w:val="000000" w:themeColor="text1"/>
                </w:rPr>
                <w:delText>2</w:delText>
              </w:r>
              <w:r w:rsidR="00034B5B" w:rsidRPr="003F2BA7" w:rsidDel="00176023">
                <w:rPr>
                  <w:rFonts w:ascii="Arial" w:hAnsi="Arial" w:cs="Arial"/>
                  <w:color w:val="000000" w:themeColor="text1"/>
                </w:rPr>
                <w:delText>,</w:delText>
              </w:r>
              <w:r w:rsidR="00F67EF7" w:rsidRPr="003F2BA7" w:rsidDel="00176023">
                <w:rPr>
                  <w:rFonts w:ascii="Arial" w:hAnsi="Arial" w:cs="Arial"/>
                  <w:color w:val="000000" w:themeColor="text1"/>
                </w:rPr>
                <w:delText>7</w:delText>
              </w:r>
              <w:r w:rsidR="00034B5B" w:rsidRPr="003F2BA7" w:rsidDel="00176023">
                <w:rPr>
                  <w:rFonts w:ascii="Arial" w:hAnsi="Arial" w:cs="Arial"/>
                  <w:color w:val="000000" w:themeColor="text1"/>
                </w:rPr>
                <w:delText>) jde o hodnoty nadprůměrně dobré. Je ovšem potřeba vzít v potaz, že vývoj v jednotlivých letech je značně kolísavý, neboť v roce 2017 byly hodnoty SAIFI 2,76 a SAIDI 431,45.</w:delText>
              </w:r>
              <w:r w:rsidR="00496603" w:rsidRPr="003F2BA7" w:rsidDel="00176023">
                <w:rPr>
                  <w:rStyle w:val="Znakapoznpodarou"/>
                  <w:rFonts w:ascii="Arial" w:hAnsi="Arial" w:cs="Arial"/>
                  <w:color w:val="000000" w:themeColor="text1"/>
                </w:rPr>
                <w:footnoteReference w:id="60"/>
              </w:r>
              <w:r w:rsidR="00034B5B" w:rsidRPr="003F2BA7" w:rsidDel="00176023">
                <w:rPr>
                  <w:rFonts w:ascii="Arial" w:hAnsi="Arial" w:cs="Arial"/>
                  <w:color w:val="000000" w:themeColor="text1"/>
                </w:rPr>
                <w:delText xml:space="preserve"> To potvrzuje latentně přetrvávající a v čase se měnící zátěž pro distribuci elektrické energie.</w:delText>
              </w:r>
              <w:r w:rsidR="00F14387" w:rsidRPr="003F2BA7" w:rsidDel="00176023">
                <w:rPr>
                  <w:rFonts w:ascii="Arial" w:hAnsi="Arial" w:cs="Arial"/>
                  <w:color w:val="000000" w:themeColor="text1"/>
                </w:rPr>
                <w:delText xml:space="preserve"> </w:delText>
              </w:r>
            </w:del>
          </w:p>
          <w:p w14:paraId="61602DF4" w14:textId="27FAC929" w:rsidR="000720DD" w:rsidRPr="003F2BA7" w:rsidRDefault="00F14387" w:rsidP="00167DA5">
            <w:pPr>
              <w:overflowPunct/>
              <w:autoSpaceDE/>
              <w:autoSpaceDN/>
              <w:adjustRightInd/>
              <w:spacing w:after="120" w:line="264" w:lineRule="auto"/>
              <w:jc w:val="both"/>
              <w:textAlignment w:val="auto"/>
              <w:rPr>
                <w:rFonts w:ascii="Arial" w:hAnsi="Arial" w:cs="Arial"/>
              </w:rPr>
            </w:pPr>
            <w:r w:rsidRPr="003F2BA7">
              <w:rPr>
                <w:rFonts w:ascii="Arial" w:hAnsi="Arial" w:cs="Arial"/>
                <w:color w:val="000000" w:themeColor="text1"/>
              </w:rPr>
              <w:t>P</w:t>
            </w:r>
            <w:r w:rsidRPr="003F2BA7">
              <w:rPr>
                <w:rFonts w:ascii="Arial" w:eastAsiaTheme="minorHAnsi" w:hAnsi="Arial" w:cs="Arial"/>
                <w:color w:val="000000"/>
                <w:lang w:eastAsia="en-US"/>
              </w:rPr>
              <w:t xml:space="preserve">odpora rozvoje energetické infrastruktury </w:t>
            </w:r>
            <w:ins w:id="198" w:author="Juráš Pavel" w:date="2021-06-02T11:33:00Z">
              <w:r w:rsidR="00104095">
                <w:rPr>
                  <w:rFonts w:ascii="Arial" w:eastAsiaTheme="minorHAnsi" w:hAnsi="Arial" w:cs="Arial"/>
                  <w:color w:val="000000"/>
                  <w:lang w:eastAsia="en-US"/>
                </w:rPr>
                <w:t xml:space="preserve">však </w:t>
              </w:r>
            </w:ins>
            <w:r w:rsidRPr="003F2BA7">
              <w:rPr>
                <w:rFonts w:ascii="Arial" w:eastAsiaTheme="minorHAnsi" w:hAnsi="Arial" w:cs="Arial"/>
                <w:color w:val="000000"/>
                <w:lang w:eastAsia="en-US"/>
              </w:rPr>
              <w:t xml:space="preserve">není podmíněna pouze alokací finančních prostředků, ale také legislativními a regulatorními opatřeními. Případná podpora některých opatření musí </w:t>
            </w:r>
            <w:r w:rsidR="00B152AD" w:rsidRPr="003F2BA7">
              <w:rPr>
                <w:rFonts w:ascii="Arial" w:eastAsiaTheme="minorHAnsi" w:hAnsi="Arial" w:cs="Arial"/>
                <w:color w:val="000000"/>
                <w:lang w:eastAsia="en-US"/>
              </w:rPr>
              <w:t>především</w:t>
            </w:r>
            <w:r w:rsidRPr="003F2BA7">
              <w:rPr>
                <w:rFonts w:ascii="Arial" w:eastAsiaTheme="minorHAnsi" w:hAnsi="Arial" w:cs="Arial"/>
                <w:color w:val="000000"/>
                <w:lang w:eastAsia="en-US"/>
              </w:rPr>
              <w:t xml:space="preserve"> reagovat na strukturu regulace a podporovat zejména opatření</w:t>
            </w:r>
            <w:r w:rsidR="00DB64FC" w:rsidRPr="003F2BA7">
              <w:rPr>
                <w:rFonts w:ascii="Arial" w:eastAsiaTheme="minorHAnsi" w:hAnsi="Arial" w:cs="Arial"/>
                <w:color w:val="000000"/>
                <w:lang w:eastAsia="en-US"/>
              </w:rPr>
              <w:t xml:space="preserve"> zaměřená na</w:t>
            </w:r>
            <w:r w:rsidRPr="003F2BA7">
              <w:rPr>
                <w:rFonts w:ascii="Arial" w:eastAsiaTheme="minorHAnsi" w:hAnsi="Arial" w:cs="Arial"/>
                <w:color w:val="000000"/>
                <w:lang w:eastAsia="en-US"/>
              </w:rPr>
              <w:t xml:space="preserve"> </w:t>
            </w:r>
            <w:r w:rsidRPr="003F2BA7">
              <w:rPr>
                <w:rFonts w:ascii="Arial" w:hAnsi="Arial" w:cs="Arial"/>
              </w:rPr>
              <w:t>financování m</w:t>
            </w:r>
            <w:r w:rsidRPr="003F2BA7">
              <w:rPr>
                <w:rFonts w:ascii="Arial" w:eastAsiaTheme="majorEastAsia" w:hAnsi="Arial" w:cs="Arial"/>
              </w:rPr>
              <w:t>odernizace a výstavby energetických soustav s implementací inteligentních prvků a inovativních řešení.</w:t>
            </w:r>
            <w:r w:rsidR="00EB2FB6" w:rsidRPr="003F2BA7">
              <w:rPr>
                <w:rStyle w:val="Znakapoznpodarou"/>
                <w:rFonts w:ascii="Arial" w:eastAsiaTheme="majorEastAsia" w:hAnsi="Arial" w:cs="Arial"/>
              </w:rPr>
              <w:footnoteReference w:id="61"/>
            </w:r>
          </w:p>
          <w:p w14:paraId="2AA2151B" w14:textId="4BA882F3" w:rsidR="00D0219C" w:rsidRPr="003F2BA7" w:rsidRDefault="00752B9E" w:rsidP="00D0219C">
            <w:pPr>
              <w:overflowPunct/>
              <w:autoSpaceDE/>
              <w:autoSpaceDN/>
              <w:adjustRightInd/>
              <w:spacing w:after="120" w:line="264" w:lineRule="auto"/>
              <w:jc w:val="both"/>
              <w:textAlignment w:val="auto"/>
              <w:rPr>
                <w:rFonts w:ascii="Arial" w:hAnsi="Arial" w:cs="Arial"/>
              </w:rPr>
            </w:pPr>
            <w:r w:rsidRPr="003F2BA7">
              <w:rPr>
                <w:rFonts w:ascii="Arial" w:hAnsi="Arial" w:cs="Arial"/>
                <w:color w:val="000000"/>
              </w:rPr>
              <w:t xml:space="preserve">S rostoucí mobilitou </w:t>
            </w:r>
            <w:r w:rsidR="008466F9" w:rsidRPr="003F2BA7">
              <w:rPr>
                <w:rFonts w:ascii="Arial" w:hAnsi="Arial" w:cs="Arial"/>
                <w:color w:val="000000"/>
              </w:rPr>
              <w:t xml:space="preserve">pak </w:t>
            </w:r>
            <w:r w:rsidRPr="003F2BA7">
              <w:rPr>
                <w:rFonts w:ascii="Arial" w:hAnsi="Arial" w:cs="Arial"/>
                <w:color w:val="000000"/>
              </w:rPr>
              <w:t xml:space="preserve">dochází ke zvýšení environmentální zátěže s dopady na klimatické změny. </w:t>
            </w:r>
            <w:del w:id="199" w:author="Juráš Pavel" w:date="2021-06-02T11:34:00Z">
              <w:r w:rsidRPr="003F2BA7" w:rsidDel="00104095">
                <w:rPr>
                  <w:rFonts w:ascii="Arial" w:hAnsi="Arial" w:cs="Arial"/>
                  <w:color w:val="000000"/>
                </w:rPr>
                <w:delText xml:space="preserve">Proto je potřeba snižovat </w:delText>
              </w:r>
              <w:r w:rsidR="008466F9" w:rsidRPr="003F2BA7" w:rsidDel="00104095">
                <w:rPr>
                  <w:rFonts w:ascii="Arial" w:hAnsi="Arial" w:cs="Arial"/>
                  <w:color w:val="000000"/>
                </w:rPr>
                <w:delText>závislost na fosilních palivech</w:delText>
              </w:r>
              <w:r w:rsidR="0086261E" w:rsidRPr="003F2BA7" w:rsidDel="00104095">
                <w:rPr>
                  <w:rFonts w:ascii="Arial" w:hAnsi="Arial" w:cs="Arial"/>
                </w:rPr>
                <w:delText xml:space="preserve"> a částečně je nahrazovat obnovitelnými zdroji energie</w:delText>
              </w:r>
              <w:r w:rsidR="008466F9" w:rsidRPr="003F2BA7" w:rsidDel="00104095">
                <w:rPr>
                  <w:rFonts w:ascii="Arial" w:hAnsi="Arial" w:cs="Arial"/>
                  <w:color w:val="000000"/>
                </w:rPr>
                <w:delText>, přičemž j</w:delText>
              </w:r>
              <w:r w:rsidRPr="003F2BA7" w:rsidDel="00104095">
                <w:rPr>
                  <w:rFonts w:ascii="Arial" w:hAnsi="Arial" w:cs="Arial"/>
                </w:rPr>
                <w:delText>ako alternativa se nab</w:delText>
              </w:r>
              <w:r w:rsidR="00FF00DD" w:rsidRPr="003F2BA7" w:rsidDel="00104095">
                <w:rPr>
                  <w:rFonts w:ascii="Arial" w:hAnsi="Arial" w:cs="Arial"/>
                </w:rPr>
                <w:delText>ízí vozidla na elektrický pohon a</w:delText>
              </w:r>
              <w:r w:rsidRPr="003F2BA7" w:rsidDel="00104095">
                <w:rPr>
                  <w:rFonts w:ascii="Arial" w:hAnsi="Arial" w:cs="Arial"/>
                </w:rPr>
                <w:delText xml:space="preserve"> </w:delText>
              </w:r>
              <w:r w:rsidR="00FF00DD" w:rsidRPr="003F2BA7" w:rsidDel="00104095">
                <w:rPr>
                  <w:rFonts w:ascii="Arial" w:hAnsi="Arial" w:cs="Arial"/>
                </w:rPr>
                <w:delText>vodík</w:delText>
              </w:r>
              <w:r w:rsidRPr="003F2BA7" w:rsidDel="00104095">
                <w:rPr>
                  <w:rFonts w:ascii="Arial" w:hAnsi="Arial" w:cs="Arial"/>
                </w:rPr>
                <w:delText>.</w:delText>
              </w:r>
              <w:r w:rsidR="002E60D6" w:rsidRPr="003F2BA7" w:rsidDel="00104095">
                <w:rPr>
                  <w:rFonts w:ascii="Arial" w:hAnsi="Arial" w:cs="Arial"/>
                </w:rPr>
                <w:delText xml:space="preserve"> Tato potřeba je klíčová z hlediska </w:delText>
              </w:r>
              <w:r w:rsidR="00DB64FC" w:rsidRPr="003F2BA7" w:rsidDel="00104095">
                <w:rPr>
                  <w:rFonts w:ascii="Arial" w:hAnsi="Arial" w:cs="Arial"/>
                </w:rPr>
                <w:delText>nutnosti</w:delText>
              </w:r>
            </w:del>
            <w:ins w:id="200" w:author="Juráš Pavel" w:date="2021-06-02T11:34:00Z">
              <w:r w:rsidR="00104095">
                <w:rPr>
                  <w:rFonts w:ascii="Arial" w:hAnsi="Arial" w:cs="Arial"/>
                  <w:color w:val="000000"/>
                </w:rPr>
                <w:t xml:space="preserve">V této souvislosti pak vyvstává </w:t>
              </w:r>
            </w:ins>
            <w:ins w:id="201" w:author="Juráš Pavel" w:date="2021-06-02T11:35:00Z">
              <w:r w:rsidR="00104095">
                <w:rPr>
                  <w:rFonts w:ascii="Arial" w:hAnsi="Arial" w:cs="Arial"/>
                  <w:color w:val="000000"/>
                </w:rPr>
                <w:t>potřeba</w:t>
              </w:r>
            </w:ins>
            <w:r w:rsidR="002E60D6" w:rsidRPr="003F2BA7">
              <w:rPr>
                <w:rFonts w:ascii="Arial" w:hAnsi="Arial" w:cs="Arial"/>
              </w:rPr>
              <w:t xml:space="preserve"> snižovat produkci emisí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002E60D6" w:rsidRPr="003F2BA7">
              <w:rPr>
                <w:rFonts w:ascii="Arial" w:hAnsi="Arial" w:cs="Arial"/>
                <w:vertAlign w:val="subscript"/>
              </w:rPr>
              <w:t xml:space="preserve"> </w:t>
            </w:r>
            <w:r w:rsidR="002E60D6" w:rsidRPr="003F2BA7">
              <w:rPr>
                <w:rFonts w:ascii="Arial" w:hAnsi="Arial" w:cs="Arial"/>
              </w:rPr>
              <w:t>a</w:t>
            </w:r>
            <w:r w:rsidR="002E60D6" w:rsidRPr="003F2BA7">
              <w:rPr>
                <w:rFonts w:ascii="Arial" w:hAnsi="Arial" w:cs="Arial"/>
                <w:vertAlign w:val="subscript"/>
              </w:rPr>
              <w:t xml:space="preserve"> </w:t>
            </w:r>
            <w:r w:rsidR="002E60D6" w:rsidRPr="003F2BA7">
              <w:rPr>
                <w:rFonts w:ascii="Arial" w:hAnsi="Arial" w:cs="Arial"/>
              </w:rPr>
              <w:t>znečišťujících látek z dopravy stejně jako hluku z</w:t>
            </w:r>
            <w:del w:id="202" w:author="Juráš Pavel" w:date="2021-06-02T11:35:00Z">
              <w:r w:rsidR="002E60D6" w:rsidRPr="003F2BA7" w:rsidDel="00104095">
                <w:rPr>
                  <w:rFonts w:ascii="Arial" w:hAnsi="Arial" w:cs="Arial"/>
                </w:rPr>
                <w:delText> </w:delText>
              </w:r>
            </w:del>
            <w:ins w:id="203" w:author="Juráš Pavel" w:date="2021-06-02T11:35:00Z">
              <w:r w:rsidR="00104095">
                <w:rPr>
                  <w:rFonts w:ascii="Arial" w:hAnsi="Arial" w:cs="Arial"/>
                </w:rPr>
                <w:t> </w:t>
              </w:r>
            </w:ins>
            <w:r w:rsidR="002E60D6" w:rsidRPr="003F2BA7">
              <w:rPr>
                <w:rFonts w:ascii="Arial" w:hAnsi="Arial" w:cs="Arial"/>
              </w:rPr>
              <w:t>dopravy</w:t>
            </w:r>
            <w:ins w:id="204" w:author="Juráš Pavel" w:date="2021-06-02T11:35:00Z">
              <w:r w:rsidR="00104095">
                <w:rPr>
                  <w:rFonts w:ascii="Arial" w:hAnsi="Arial" w:cs="Arial"/>
                </w:rPr>
                <w:t>, a to i</w:t>
              </w:r>
            </w:ins>
            <w:r w:rsidR="002E60D6" w:rsidRPr="003F2BA7">
              <w:rPr>
                <w:rFonts w:ascii="Arial" w:hAnsi="Arial" w:cs="Arial"/>
              </w:rPr>
              <w:t xml:space="preserve"> s ohledem na nutnost naplňovat závazky ČR ve vztahu k Pařížské dohodě o změně klimatu</w:t>
            </w:r>
            <w:r w:rsidR="00DB64FC" w:rsidRPr="003F2BA7">
              <w:rPr>
                <w:rFonts w:ascii="Arial" w:hAnsi="Arial" w:cs="Arial"/>
              </w:rPr>
              <w:t xml:space="preserve">, či </w:t>
            </w:r>
            <w:r w:rsidR="00DB64FC" w:rsidRPr="003F2BA7">
              <w:rPr>
                <w:rFonts w:ascii="Arial" w:hAnsi="Arial" w:cs="Arial"/>
                <w:bCs/>
              </w:rPr>
              <w:t>závazek ČR v oblasti povinného podílu obnovitelných zdrojů energie v dopravě</w:t>
            </w:r>
            <w:r w:rsidR="002E60D6" w:rsidRPr="003F2BA7">
              <w:rPr>
                <w:rFonts w:ascii="Arial" w:hAnsi="Arial" w:cs="Arial"/>
              </w:rPr>
              <w:t xml:space="preserve">. </w:t>
            </w:r>
            <w:r w:rsidR="00DB64FC" w:rsidRPr="003F2BA7">
              <w:rPr>
                <w:rFonts w:ascii="Arial" w:hAnsi="Arial" w:cs="Arial"/>
              </w:rPr>
              <w:t xml:space="preserve">Zároveň je nutné reflektovat povinnost </w:t>
            </w:r>
            <w:r w:rsidR="002E60D6" w:rsidRPr="003F2BA7">
              <w:rPr>
                <w:rFonts w:ascii="Arial" w:hAnsi="Arial" w:cs="Arial"/>
                <w:bCs/>
              </w:rPr>
              <w:t>výrobc</w:t>
            </w:r>
            <w:r w:rsidR="00DB64FC" w:rsidRPr="003F2BA7">
              <w:rPr>
                <w:rFonts w:ascii="Arial" w:hAnsi="Arial" w:cs="Arial"/>
                <w:bCs/>
              </w:rPr>
              <w:t>ů</w:t>
            </w:r>
            <w:r w:rsidR="002E60D6" w:rsidRPr="003F2BA7">
              <w:rPr>
                <w:rFonts w:ascii="Arial" w:hAnsi="Arial" w:cs="Arial"/>
                <w:bCs/>
              </w:rPr>
              <w:t xml:space="preserve"> splnit emisní cíle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002E60D6" w:rsidRPr="003F2BA7">
              <w:rPr>
                <w:rFonts w:ascii="Arial" w:hAnsi="Arial" w:cs="Arial"/>
                <w:bCs/>
              </w:rPr>
              <w:t xml:space="preserve"> u osobních a lehkých užitkových vozidel po roce 2020, od roku 2025 rovněž pro výrobce těžkých užitkových vozidel</w:t>
            </w:r>
            <w:r w:rsidR="002E60D6" w:rsidRPr="003F2BA7">
              <w:rPr>
                <w:rFonts w:ascii="Arial" w:hAnsi="Arial" w:cs="Arial"/>
              </w:rPr>
              <w:t xml:space="preserve">. </w:t>
            </w:r>
            <w:r w:rsidR="002E60D6" w:rsidRPr="003F2BA7">
              <w:rPr>
                <w:rFonts w:ascii="Arial" w:hAnsi="Arial" w:cs="Arial"/>
                <w:bCs/>
              </w:rPr>
              <w:t>Z</w:t>
            </w:r>
            <w:r w:rsidR="002E60D6" w:rsidRPr="003F2BA7">
              <w:rPr>
                <w:rFonts w:ascii="Arial" w:hAnsi="Arial" w:cs="Arial"/>
              </w:rPr>
              <w:t xml:space="preserve">avádění dopravy na alternativní paliva </w:t>
            </w:r>
            <w:ins w:id="205" w:author="Juráš Pavel" w:date="2021-06-02T11:35:00Z">
              <w:r w:rsidR="00104095">
                <w:rPr>
                  <w:rFonts w:ascii="Arial" w:hAnsi="Arial" w:cs="Arial"/>
                </w:rPr>
                <w:t>(</w:t>
              </w:r>
              <w:proofErr w:type="spellStart"/>
              <w:r w:rsidR="00104095">
                <w:rPr>
                  <w:rFonts w:ascii="Arial" w:hAnsi="Arial" w:cs="Arial"/>
                </w:rPr>
                <w:t>elektromobilita</w:t>
              </w:r>
              <w:proofErr w:type="spellEnd"/>
              <w:r w:rsidR="00104095">
                <w:rPr>
                  <w:rFonts w:ascii="Arial" w:hAnsi="Arial" w:cs="Arial"/>
                </w:rPr>
                <w:t xml:space="preserve"> a vodíkový poho</w:t>
              </w:r>
            </w:ins>
            <w:ins w:id="206" w:author="Juráš Pavel" w:date="2021-06-02T11:36:00Z">
              <w:r w:rsidR="00104095">
                <w:rPr>
                  <w:rFonts w:ascii="Arial" w:hAnsi="Arial" w:cs="Arial"/>
                </w:rPr>
                <w:t xml:space="preserve">n) </w:t>
              </w:r>
            </w:ins>
            <w:r w:rsidR="002E60D6" w:rsidRPr="003F2BA7">
              <w:rPr>
                <w:rFonts w:ascii="Arial" w:hAnsi="Arial" w:cs="Arial"/>
              </w:rPr>
              <w:t xml:space="preserve">je v ČR </w:t>
            </w:r>
            <w:r w:rsidR="007E31E2" w:rsidRPr="003F2BA7">
              <w:rPr>
                <w:rFonts w:ascii="Arial" w:hAnsi="Arial" w:cs="Arial"/>
              </w:rPr>
              <w:t xml:space="preserve">stále </w:t>
            </w:r>
            <w:r w:rsidR="002E60D6" w:rsidRPr="003F2BA7">
              <w:rPr>
                <w:rFonts w:ascii="Arial" w:hAnsi="Arial" w:cs="Arial"/>
              </w:rPr>
              <w:t>v</w:t>
            </w:r>
            <w:r w:rsidR="002369BC" w:rsidRPr="003F2BA7">
              <w:rPr>
                <w:rFonts w:ascii="Arial" w:hAnsi="Arial" w:cs="Arial"/>
              </w:rPr>
              <w:t> </w:t>
            </w:r>
            <w:r w:rsidR="002E60D6" w:rsidRPr="003F2BA7">
              <w:rPr>
                <w:rFonts w:ascii="Arial" w:hAnsi="Arial" w:cs="Arial"/>
              </w:rPr>
              <w:t>počátcích</w:t>
            </w:r>
            <w:r w:rsidR="002369BC" w:rsidRPr="003F2BA7">
              <w:rPr>
                <w:rFonts w:ascii="Arial" w:hAnsi="Arial" w:cs="Arial"/>
              </w:rPr>
              <w:t>,</w:t>
            </w:r>
            <w:r w:rsidR="002E60D6" w:rsidRPr="003F2BA7">
              <w:rPr>
                <w:rFonts w:ascii="Arial" w:hAnsi="Arial" w:cs="Arial"/>
              </w:rPr>
              <w:t xml:space="preserve"> a tak se bez podpory veřejných finančních prostředků její rozvoj prozatím neobejde.</w:t>
            </w:r>
            <w:r w:rsidRPr="003F2BA7">
              <w:rPr>
                <w:rFonts w:ascii="Arial" w:hAnsi="Arial" w:cs="Arial"/>
              </w:rPr>
              <w:t xml:space="preserve"> </w:t>
            </w:r>
            <w:del w:id="207" w:author="Juráš Pavel" w:date="2021-06-02T11:36:00Z">
              <w:r w:rsidRPr="003F2BA7" w:rsidDel="00DB1528">
                <w:rPr>
                  <w:rFonts w:ascii="Arial" w:hAnsi="Arial" w:cs="Arial"/>
                </w:rPr>
                <w:delText>Počet elektromobilů na celém světě v uplynulých 10 letech rapidně rostl a v roce 201</w:delText>
              </w:r>
              <w:r w:rsidR="00244C89" w:rsidRPr="003F2BA7" w:rsidDel="00DB1528">
                <w:rPr>
                  <w:rFonts w:ascii="Arial" w:hAnsi="Arial" w:cs="Arial"/>
                </w:rPr>
                <w:delText>9</w:delText>
              </w:r>
              <w:r w:rsidRPr="003F2BA7" w:rsidDel="00DB1528">
                <w:rPr>
                  <w:rFonts w:ascii="Arial" w:hAnsi="Arial" w:cs="Arial"/>
                </w:rPr>
                <w:delText xml:space="preserve"> </w:delText>
              </w:r>
              <w:r w:rsidR="00244C89" w:rsidRPr="003F2BA7" w:rsidDel="00DB1528">
                <w:rPr>
                  <w:rFonts w:ascii="Arial" w:hAnsi="Arial" w:cs="Arial"/>
                </w:rPr>
                <w:delText>do</w:delText>
              </w:r>
              <w:r w:rsidRPr="003F2BA7" w:rsidDel="00DB1528">
                <w:rPr>
                  <w:rFonts w:ascii="Arial" w:hAnsi="Arial" w:cs="Arial"/>
                </w:rPr>
                <w:delText>sáhl hranic</w:delText>
              </w:r>
              <w:r w:rsidR="00476FB3" w:rsidRPr="003F2BA7" w:rsidDel="00DB1528">
                <w:rPr>
                  <w:rFonts w:ascii="Arial" w:hAnsi="Arial" w:cs="Arial"/>
                </w:rPr>
                <w:delText>e</w:delText>
              </w:r>
              <w:r w:rsidRPr="003F2BA7" w:rsidDel="00DB1528">
                <w:rPr>
                  <w:rFonts w:ascii="Arial" w:hAnsi="Arial" w:cs="Arial"/>
                </w:rPr>
                <w:delText xml:space="preserve"> </w:delText>
              </w:r>
              <w:r w:rsidR="00476FB3" w:rsidRPr="003F2BA7" w:rsidDel="00DB1528">
                <w:rPr>
                  <w:rFonts w:ascii="Arial" w:hAnsi="Arial" w:cs="Arial"/>
                </w:rPr>
                <w:delText>7,2</w:delText>
              </w:r>
              <w:r w:rsidRPr="003F2BA7" w:rsidDel="00DB1528">
                <w:rPr>
                  <w:rFonts w:ascii="Arial" w:hAnsi="Arial" w:cs="Arial"/>
                </w:rPr>
                <w:delText xml:space="preserve"> milionů.</w:delText>
              </w:r>
              <w:r w:rsidRPr="003F2BA7" w:rsidDel="00DB1528">
                <w:rPr>
                  <w:rStyle w:val="Znakapoznpodarou"/>
                  <w:rFonts w:ascii="Arial" w:hAnsi="Arial" w:cs="Arial"/>
                </w:rPr>
                <w:footnoteReference w:id="62"/>
              </w:r>
              <w:r w:rsidRPr="003F2BA7" w:rsidDel="00DB1528">
                <w:rPr>
                  <w:rFonts w:ascii="Arial" w:hAnsi="Arial" w:cs="Arial"/>
                </w:rPr>
                <w:delText xml:space="preserve"> </w:delText>
              </w:r>
            </w:del>
            <w:r w:rsidRPr="003F2BA7">
              <w:rPr>
                <w:rFonts w:ascii="Arial" w:hAnsi="Arial" w:cs="Arial"/>
              </w:rPr>
              <w:t>V r</w:t>
            </w:r>
            <w:r w:rsidR="007E31E2" w:rsidRPr="003F2BA7">
              <w:rPr>
                <w:rFonts w:ascii="Arial" w:hAnsi="Arial" w:cs="Arial"/>
              </w:rPr>
              <w:t>oce</w:t>
            </w:r>
            <w:r w:rsidRPr="003F2BA7">
              <w:rPr>
                <w:rFonts w:ascii="Arial" w:hAnsi="Arial" w:cs="Arial"/>
              </w:rPr>
              <w:t xml:space="preserve"> 20</w:t>
            </w:r>
            <w:r w:rsidR="00CC254B" w:rsidRPr="003F2BA7">
              <w:rPr>
                <w:rFonts w:ascii="Arial" w:hAnsi="Arial" w:cs="Arial"/>
              </w:rPr>
              <w:t>20</w:t>
            </w:r>
            <w:r w:rsidRPr="003F2BA7">
              <w:rPr>
                <w:rFonts w:ascii="Arial" w:hAnsi="Arial" w:cs="Arial"/>
              </w:rPr>
              <w:t xml:space="preserve"> </w:t>
            </w:r>
            <w:del w:id="210" w:author="Juráš Pavel" w:date="2021-06-02T11:36:00Z">
              <w:r w:rsidR="00DB64FC" w:rsidRPr="003F2BA7" w:rsidDel="00DB1528">
                <w:rPr>
                  <w:rFonts w:ascii="Arial" w:hAnsi="Arial" w:cs="Arial"/>
                </w:rPr>
                <w:delText xml:space="preserve">však </w:delText>
              </w:r>
            </w:del>
            <w:r w:rsidRPr="003F2BA7">
              <w:rPr>
                <w:rFonts w:ascii="Arial" w:hAnsi="Arial" w:cs="Arial"/>
              </w:rPr>
              <w:t>činil</w:t>
            </w:r>
            <w:r w:rsidR="00CC254B" w:rsidRPr="003F2BA7">
              <w:rPr>
                <w:rFonts w:ascii="Arial" w:hAnsi="Arial" w:cs="Arial"/>
              </w:rPr>
              <w:t xml:space="preserve"> v kategorii M1</w:t>
            </w:r>
            <w:r w:rsidRPr="003F2BA7">
              <w:rPr>
                <w:rFonts w:ascii="Arial" w:hAnsi="Arial" w:cs="Arial"/>
              </w:rPr>
              <w:t xml:space="preserve"> podíl</w:t>
            </w:r>
            <w:r w:rsidR="00CC254B" w:rsidRPr="003F2BA7">
              <w:rPr>
                <w:rFonts w:ascii="Arial" w:hAnsi="Arial" w:cs="Arial"/>
              </w:rPr>
              <w:t xml:space="preserve"> čistých</w:t>
            </w:r>
            <w:r w:rsidRPr="003F2BA7">
              <w:rPr>
                <w:rFonts w:ascii="Arial" w:hAnsi="Arial" w:cs="Arial"/>
              </w:rPr>
              <w:t xml:space="preserve"> elektromobilů</w:t>
            </w:r>
            <w:r w:rsidR="00CC254B" w:rsidRPr="003F2BA7">
              <w:rPr>
                <w:rFonts w:ascii="Arial" w:hAnsi="Arial" w:cs="Arial"/>
              </w:rPr>
              <w:t xml:space="preserve"> mezi nově registrovanými automobily </w:t>
            </w:r>
            <w:r w:rsidRPr="003F2BA7">
              <w:rPr>
                <w:rFonts w:ascii="Arial" w:hAnsi="Arial" w:cs="Arial"/>
              </w:rPr>
              <w:t xml:space="preserve">na českém trhu </w:t>
            </w:r>
            <w:r w:rsidR="00DB64FC" w:rsidRPr="003F2BA7">
              <w:rPr>
                <w:rFonts w:ascii="Arial" w:hAnsi="Arial" w:cs="Arial"/>
              </w:rPr>
              <w:t xml:space="preserve">pouze </w:t>
            </w:r>
            <w:r w:rsidR="00CC254B" w:rsidRPr="003F2BA7">
              <w:rPr>
                <w:rFonts w:ascii="Arial" w:hAnsi="Arial" w:cs="Arial"/>
              </w:rPr>
              <w:t>1,41</w:t>
            </w:r>
            <w:r w:rsidRPr="003F2BA7">
              <w:rPr>
                <w:rFonts w:ascii="Arial" w:hAnsi="Arial" w:cs="Arial"/>
              </w:rPr>
              <w:t xml:space="preserve"> %.</w:t>
            </w:r>
            <w:r w:rsidR="00CC254B" w:rsidRPr="003F2BA7">
              <w:rPr>
                <w:rFonts w:ascii="Arial" w:hAnsi="Arial" w:cs="Arial"/>
              </w:rPr>
              <w:t xml:space="preserve"> </w:t>
            </w:r>
            <w:r w:rsidR="00F14387" w:rsidRPr="003F2BA7">
              <w:rPr>
                <w:rFonts w:ascii="Arial" w:eastAsiaTheme="minorHAnsi" w:hAnsi="Arial" w:cs="Arial"/>
                <w:color w:val="000000"/>
                <w:lang w:eastAsia="en-US"/>
              </w:rPr>
              <w:t xml:space="preserve">Pro širší rozvoj </w:t>
            </w:r>
            <w:r w:rsidR="007E31E2" w:rsidRPr="003F2BA7">
              <w:rPr>
                <w:rFonts w:ascii="Arial" w:eastAsiaTheme="minorHAnsi" w:hAnsi="Arial" w:cs="Arial"/>
                <w:color w:val="000000"/>
                <w:lang w:eastAsia="en-US"/>
              </w:rPr>
              <w:t xml:space="preserve">zejména </w:t>
            </w:r>
            <w:proofErr w:type="spellStart"/>
            <w:r w:rsidR="00F14387" w:rsidRPr="003F2BA7">
              <w:rPr>
                <w:rFonts w:ascii="Arial" w:eastAsiaTheme="minorHAnsi" w:hAnsi="Arial" w:cs="Arial"/>
                <w:color w:val="000000"/>
                <w:lang w:eastAsia="en-US"/>
              </w:rPr>
              <w:t>elektromobility</w:t>
            </w:r>
            <w:proofErr w:type="spellEnd"/>
            <w:r w:rsidR="00F14387" w:rsidRPr="003F2BA7">
              <w:rPr>
                <w:rFonts w:ascii="Arial" w:eastAsiaTheme="minorHAnsi" w:hAnsi="Arial" w:cs="Arial"/>
                <w:color w:val="000000"/>
                <w:lang w:eastAsia="en-US"/>
              </w:rPr>
              <w:t xml:space="preserve"> je </w:t>
            </w:r>
            <w:r w:rsidR="007E31E2" w:rsidRPr="003F2BA7">
              <w:rPr>
                <w:rFonts w:ascii="Arial" w:eastAsiaTheme="minorHAnsi" w:hAnsi="Arial" w:cs="Arial"/>
                <w:color w:val="000000"/>
                <w:lang w:eastAsia="en-US"/>
              </w:rPr>
              <w:t xml:space="preserve">však </w:t>
            </w:r>
            <w:r w:rsidR="00F14387" w:rsidRPr="003F2BA7">
              <w:rPr>
                <w:rFonts w:ascii="Arial" w:eastAsiaTheme="minorHAnsi" w:hAnsi="Arial" w:cs="Arial"/>
                <w:color w:val="000000"/>
                <w:lang w:eastAsia="en-US"/>
              </w:rPr>
              <w:t xml:space="preserve">nutná kromě finanční podpory také dostatečná informační kampaň, která bude adresovat některé převládající obavy podnikatelů z této technologie, zejména v oblasti dojezdu vozidel a jejich nabíjení. Naprosto klíčová je </w:t>
            </w:r>
            <w:r w:rsidR="007E31E2" w:rsidRPr="003F2BA7">
              <w:rPr>
                <w:rFonts w:ascii="Arial" w:eastAsiaTheme="minorHAnsi" w:hAnsi="Arial" w:cs="Arial"/>
                <w:color w:val="000000"/>
                <w:lang w:eastAsia="en-US"/>
              </w:rPr>
              <w:t xml:space="preserve">pak </w:t>
            </w:r>
            <w:r w:rsidR="00F14387" w:rsidRPr="003F2BA7">
              <w:rPr>
                <w:rFonts w:ascii="Arial" w:eastAsiaTheme="minorHAnsi" w:hAnsi="Arial" w:cs="Arial"/>
                <w:color w:val="000000"/>
                <w:lang w:eastAsia="en-US"/>
              </w:rPr>
              <w:t xml:space="preserve">dotační podpora pro rozvoj vozidel využívajících vodík, protože tato technologie je v ČR na samém počátku vývoje a bez dostatečné podpory nelze očekávat její rozvoj z důvodu vysoké ceny technologií a konkurence dalších alternativních technologií v dopravě. </w:t>
            </w:r>
            <w:r w:rsidR="007E31E2" w:rsidRPr="003F2BA7">
              <w:rPr>
                <w:rFonts w:ascii="Arial" w:eastAsiaTheme="minorHAnsi" w:hAnsi="Arial" w:cs="Arial"/>
                <w:color w:val="000000"/>
                <w:lang w:eastAsia="en-US"/>
              </w:rPr>
              <w:t>P</w:t>
            </w:r>
            <w:r w:rsidR="00A1385B" w:rsidRPr="003F2BA7">
              <w:rPr>
                <w:rFonts w:ascii="Arial" w:eastAsiaTheme="minorHAnsi" w:hAnsi="Arial" w:cs="Arial"/>
                <w:color w:val="000000"/>
                <w:lang w:eastAsia="en-US"/>
              </w:rPr>
              <w:t xml:space="preserve">ro ČR </w:t>
            </w:r>
            <w:r w:rsidR="007E31E2" w:rsidRPr="003F2BA7">
              <w:rPr>
                <w:rFonts w:ascii="Arial" w:eastAsiaTheme="minorHAnsi" w:hAnsi="Arial" w:cs="Arial"/>
                <w:color w:val="000000"/>
                <w:lang w:eastAsia="en-US"/>
              </w:rPr>
              <w:t xml:space="preserve">je zároveň </w:t>
            </w:r>
            <w:r w:rsidR="00A1385B" w:rsidRPr="003F2BA7">
              <w:rPr>
                <w:rFonts w:ascii="Arial" w:eastAsiaTheme="minorHAnsi" w:hAnsi="Arial" w:cs="Arial"/>
                <w:color w:val="000000"/>
                <w:lang w:eastAsia="en-US"/>
              </w:rPr>
              <w:t xml:space="preserve">charakteristická </w:t>
            </w:r>
            <w:r w:rsidR="00F14387" w:rsidRPr="003F2BA7">
              <w:rPr>
                <w:rFonts w:ascii="Arial" w:eastAsiaTheme="minorHAnsi" w:hAnsi="Arial" w:cs="Arial"/>
                <w:color w:val="000000"/>
                <w:lang w:eastAsia="en-US"/>
              </w:rPr>
              <w:t xml:space="preserve">nedostatečná </w:t>
            </w:r>
            <w:r w:rsidR="00F14387" w:rsidRPr="003F2BA7">
              <w:rPr>
                <w:rFonts w:ascii="Arial" w:hAnsi="Arial" w:cs="Arial"/>
              </w:rPr>
              <w:t>nabíjecí a pln</w:t>
            </w:r>
            <w:r w:rsidR="00257C53" w:rsidRPr="003F2BA7">
              <w:rPr>
                <w:rFonts w:ascii="Arial" w:hAnsi="Arial" w:cs="Arial"/>
              </w:rPr>
              <w:t>i</w:t>
            </w:r>
            <w:r w:rsidR="00F14387" w:rsidRPr="003F2BA7">
              <w:rPr>
                <w:rFonts w:ascii="Arial" w:hAnsi="Arial" w:cs="Arial"/>
              </w:rPr>
              <w:t>cí infrastruktura.</w:t>
            </w:r>
            <w:r w:rsidR="00EB2FB6" w:rsidRPr="003F2BA7">
              <w:rPr>
                <w:rStyle w:val="Znakapoznpodarou"/>
                <w:rFonts w:ascii="Arial" w:hAnsi="Arial" w:cs="Arial"/>
              </w:rPr>
              <w:footnoteReference w:id="63"/>
            </w:r>
            <w:r w:rsidR="00F14387" w:rsidRPr="003F2BA7">
              <w:rPr>
                <w:rFonts w:ascii="Arial" w:hAnsi="Arial" w:cs="Arial"/>
              </w:rPr>
              <w:t xml:space="preserve"> </w:t>
            </w:r>
            <w:r w:rsidRPr="003F2BA7">
              <w:rPr>
                <w:rFonts w:ascii="Arial" w:hAnsi="Arial" w:cs="Arial"/>
              </w:rPr>
              <w:t xml:space="preserve">Do budoucna lze přitom očekávat </w:t>
            </w:r>
            <w:r w:rsidR="00D0219C" w:rsidRPr="003F2BA7">
              <w:rPr>
                <w:rFonts w:ascii="Arial" w:hAnsi="Arial" w:cs="Arial"/>
              </w:rPr>
              <w:t xml:space="preserve">zejména </w:t>
            </w:r>
            <w:r w:rsidRPr="003F2BA7">
              <w:rPr>
                <w:rFonts w:ascii="Arial" w:hAnsi="Arial" w:cs="Arial"/>
              </w:rPr>
              <w:t xml:space="preserve">růst počtu elektromobilů i dobíjecích míst, a to </w:t>
            </w:r>
            <w:r w:rsidR="00D0219C" w:rsidRPr="003F2BA7">
              <w:rPr>
                <w:rFonts w:ascii="Arial" w:hAnsi="Arial" w:cs="Arial"/>
              </w:rPr>
              <w:t>primárně</w:t>
            </w:r>
            <w:r w:rsidRPr="003F2BA7">
              <w:rPr>
                <w:rFonts w:ascii="Arial" w:hAnsi="Arial" w:cs="Arial"/>
              </w:rPr>
              <w:t xml:space="preserve"> z důvodu přísnější regulace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rPr>
              <w:t>,</w:t>
            </w:r>
            <w:r w:rsidR="00D62C51" w:rsidRPr="003F2BA7">
              <w:rPr>
                <w:rFonts w:ascii="Arial" w:hAnsi="Arial" w:cs="Arial"/>
              </w:rPr>
              <w:t xml:space="preserve"> či</w:t>
            </w:r>
            <w:r w:rsidRPr="003F2BA7">
              <w:rPr>
                <w:rFonts w:ascii="Arial" w:hAnsi="Arial" w:cs="Arial"/>
              </w:rPr>
              <w:t xml:space="preserve"> kvůli ekonomickým výhodám a tlaku na zvyšování kvality života,</w:t>
            </w:r>
            <w:r w:rsidR="00D62C51" w:rsidRPr="003F2BA7">
              <w:rPr>
                <w:rFonts w:ascii="Arial" w:hAnsi="Arial" w:cs="Arial"/>
              </w:rPr>
              <w:t xml:space="preserve"> a to</w:t>
            </w:r>
            <w:r w:rsidRPr="003F2BA7">
              <w:rPr>
                <w:rFonts w:ascii="Arial" w:hAnsi="Arial" w:cs="Arial"/>
              </w:rPr>
              <w:t xml:space="preserve"> </w:t>
            </w:r>
            <w:r w:rsidR="00D0219C" w:rsidRPr="003F2BA7">
              <w:rPr>
                <w:rFonts w:ascii="Arial" w:hAnsi="Arial" w:cs="Arial"/>
              </w:rPr>
              <w:t>především</w:t>
            </w:r>
            <w:r w:rsidRPr="003F2BA7">
              <w:rPr>
                <w:rFonts w:ascii="Arial" w:hAnsi="Arial" w:cs="Arial"/>
              </w:rPr>
              <w:t xml:space="preserve"> ve městech.</w:t>
            </w:r>
            <w:r w:rsidR="005317D3" w:rsidRPr="003F2BA7">
              <w:rPr>
                <w:rFonts w:ascii="Arial" w:hAnsi="Arial" w:cs="Arial"/>
              </w:rPr>
              <w:t xml:space="preserve"> </w:t>
            </w:r>
          </w:p>
          <w:p w14:paraId="4C461A05" w14:textId="7904D178" w:rsidR="000546CA" w:rsidRPr="003F2BA7" w:rsidRDefault="000546CA" w:rsidP="00D0219C">
            <w:pPr>
              <w:overflowPunct/>
              <w:autoSpaceDE/>
              <w:autoSpaceDN/>
              <w:adjustRightInd/>
              <w:spacing w:after="120" w:line="264" w:lineRule="auto"/>
              <w:jc w:val="both"/>
              <w:textAlignment w:val="auto"/>
              <w:rPr>
                <w:rFonts w:ascii="Arial" w:hAnsi="Arial" w:cs="Arial"/>
                <w:color w:val="000000" w:themeColor="text1"/>
              </w:rPr>
            </w:pPr>
            <w:r w:rsidRPr="003F2BA7">
              <w:rPr>
                <w:rFonts w:ascii="Arial" w:hAnsi="Arial" w:cs="Arial"/>
                <w:color w:val="000000" w:themeColor="text1"/>
              </w:rPr>
              <w:t>Samotná n</w:t>
            </w:r>
            <w:r w:rsidR="00B32BDF" w:rsidRPr="003F2BA7">
              <w:rPr>
                <w:rFonts w:ascii="Arial" w:hAnsi="Arial" w:cs="Arial"/>
                <w:color w:val="000000" w:themeColor="text1"/>
              </w:rPr>
              <w:t xml:space="preserve">ávratnost investic </w:t>
            </w:r>
            <w:r w:rsidR="00D62C51" w:rsidRPr="003F2BA7">
              <w:rPr>
                <w:rFonts w:ascii="Arial" w:hAnsi="Arial" w:cs="Arial"/>
                <w:color w:val="000000" w:themeColor="text1"/>
              </w:rPr>
              <w:t>v převážně většině</w:t>
            </w:r>
            <w:r w:rsidR="00B32BDF" w:rsidRPr="003F2BA7">
              <w:rPr>
                <w:rFonts w:ascii="Arial" w:hAnsi="Arial" w:cs="Arial"/>
                <w:color w:val="000000" w:themeColor="text1"/>
              </w:rPr>
              <w:t xml:space="preserve"> energeticky úsporných opatření je</w:t>
            </w:r>
            <w:r w:rsidRPr="003F2BA7">
              <w:rPr>
                <w:rFonts w:ascii="Arial" w:hAnsi="Arial" w:cs="Arial"/>
                <w:color w:val="000000" w:themeColor="text1"/>
              </w:rPr>
              <w:t xml:space="preserve"> delší</w:t>
            </w:r>
            <w:r w:rsidR="00B32BDF" w:rsidRPr="003F2BA7">
              <w:rPr>
                <w:rFonts w:ascii="Arial" w:hAnsi="Arial" w:cs="Arial"/>
                <w:color w:val="000000" w:themeColor="text1"/>
              </w:rPr>
              <w:t xml:space="preserve"> než u investic do rozvoje hlavního předmětu podnikání podnikatelských subjektů. Jelikož přínosy projektů mají celospolečenský efekt, tak je potřeba tyto přínos</w:t>
            </w:r>
            <w:r w:rsidR="00D62C51" w:rsidRPr="003F2BA7">
              <w:rPr>
                <w:rFonts w:ascii="Arial" w:hAnsi="Arial" w:cs="Arial"/>
                <w:color w:val="000000" w:themeColor="text1"/>
              </w:rPr>
              <w:t>y v podobě externalit zohlednit, přičemž i</w:t>
            </w:r>
            <w:r w:rsidR="00B32BDF" w:rsidRPr="003F2BA7">
              <w:rPr>
                <w:rFonts w:ascii="Arial" w:hAnsi="Arial" w:cs="Arial"/>
                <w:color w:val="000000" w:themeColor="text1"/>
              </w:rPr>
              <w:t>dentifikace externalit jednoznačně dokládá tržní selhání.</w:t>
            </w:r>
            <w:r w:rsidRPr="003F2BA7">
              <w:rPr>
                <w:rFonts w:ascii="Arial" w:hAnsi="Arial" w:cs="Arial"/>
                <w:color w:val="000000" w:themeColor="text1"/>
              </w:rPr>
              <w:t xml:space="preserve"> Zároveň OZE nejsou většinou zatím konkurenceschopné v porovnání s konvenčními zdroji, přičemž však dochází k</w:t>
            </w:r>
            <w:r w:rsidR="00D0219C" w:rsidRPr="003F2BA7">
              <w:rPr>
                <w:rFonts w:ascii="Arial" w:hAnsi="Arial" w:cs="Arial"/>
                <w:color w:val="000000" w:themeColor="text1"/>
              </w:rPr>
              <w:t>e</w:t>
            </w:r>
            <w:r w:rsidRPr="003F2BA7">
              <w:rPr>
                <w:rFonts w:ascii="Arial" w:hAnsi="Arial" w:cs="Arial"/>
                <w:color w:val="000000" w:themeColor="text1"/>
              </w:rPr>
              <w:t xml:space="preserve"> stále většímu důrazu na ochranu klimatu v rámci energetické politiky EU, což dokládá i zvýšení cílů pro rok 2030 a zvyšující se příspěv</w:t>
            </w:r>
            <w:r w:rsidR="00C636B0" w:rsidRPr="003F2BA7">
              <w:rPr>
                <w:rFonts w:ascii="Arial" w:hAnsi="Arial" w:cs="Arial"/>
                <w:color w:val="000000" w:themeColor="text1"/>
              </w:rPr>
              <w:t>ek</w:t>
            </w:r>
            <w:r w:rsidRPr="003F2BA7">
              <w:rPr>
                <w:rFonts w:ascii="Arial" w:hAnsi="Arial" w:cs="Arial"/>
                <w:color w:val="000000" w:themeColor="text1"/>
              </w:rPr>
              <w:t xml:space="preserve"> ČR k plnění těchto cílů. </w:t>
            </w:r>
            <w:r w:rsidR="00214453" w:rsidRPr="003F2BA7">
              <w:rPr>
                <w:rFonts w:ascii="Arial" w:hAnsi="Arial" w:cs="Arial"/>
                <w:color w:val="000000" w:themeColor="text1"/>
              </w:rPr>
              <w:t>V případě energetické infrastruktury platí, že mo</w:t>
            </w:r>
            <w:r w:rsidRPr="003F2BA7">
              <w:rPr>
                <w:rFonts w:ascii="Arial" w:hAnsi="Arial" w:cs="Arial"/>
                <w:color w:val="000000" w:themeColor="text1"/>
              </w:rPr>
              <w:t xml:space="preserve">nopolní prostředí </w:t>
            </w:r>
            <w:r w:rsidR="00214453" w:rsidRPr="003F2BA7">
              <w:rPr>
                <w:rFonts w:ascii="Arial" w:hAnsi="Arial" w:cs="Arial"/>
                <w:color w:val="000000" w:themeColor="text1"/>
              </w:rPr>
              <w:t xml:space="preserve">se vyskytuje </w:t>
            </w:r>
            <w:r w:rsidRPr="003F2BA7">
              <w:rPr>
                <w:rFonts w:ascii="Arial" w:hAnsi="Arial" w:cs="Arial"/>
                <w:color w:val="000000" w:themeColor="text1"/>
              </w:rPr>
              <w:t>nejen pro přenos elektřiny a přepravu plynu, ale i pro distribuci elektřiny a plynu</w:t>
            </w:r>
            <w:r w:rsidR="00C636B0" w:rsidRPr="003F2BA7">
              <w:rPr>
                <w:rFonts w:ascii="Arial" w:hAnsi="Arial" w:cs="Arial"/>
                <w:color w:val="000000" w:themeColor="text1"/>
              </w:rPr>
              <w:t>,</w:t>
            </w:r>
            <w:r w:rsidRPr="003F2BA7">
              <w:rPr>
                <w:rFonts w:ascii="Arial" w:hAnsi="Arial" w:cs="Arial"/>
                <w:color w:val="000000" w:themeColor="text1"/>
              </w:rPr>
              <w:t xml:space="preserve"> a to dokonce i v rámci lokálních distribučních sítí. Každý provozovatel distribuční sítě (regionální i lokální) má v licenci vymezené území, kde zajišťuje distribuci, tato území se nesmí překrývat a na daném území je tedy v podstatě v monopolním postavení = zákazník si nemůže vybrat jiného </w:t>
            </w:r>
            <w:r w:rsidRPr="003F2BA7">
              <w:rPr>
                <w:rFonts w:ascii="Arial" w:hAnsi="Arial" w:cs="Arial"/>
                <w:color w:val="000000" w:themeColor="text1"/>
              </w:rPr>
              <w:lastRenderedPageBreak/>
              <w:t>distributora. Legislativa EU přijatá v balíčku „Čistá energie pro všechny Evropany“ dává členskému státu úkoly v oblasti zavádění inteligentních sítí a požadavky na rozvoj jednotného trhu s elektřinou (rozvoj distribuované výroby elektřiny, rozvoj využívání OZE, zvýšení flexibility pro udržení spolehlivého a bezpečného provozu elektrizační soustavy, vč</w:t>
            </w:r>
            <w:r w:rsidR="00D62C51" w:rsidRPr="003F2BA7">
              <w:rPr>
                <w:rFonts w:ascii="Arial" w:hAnsi="Arial" w:cs="Arial"/>
                <w:color w:val="000000" w:themeColor="text1"/>
              </w:rPr>
              <w:t>.</w:t>
            </w:r>
            <w:r w:rsidRPr="003F2BA7">
              <w:rPr>
                <w:rFonts w:ascii="Arial" w:hAnsi="Arial" w:cs="Arial"/>
                <w:color w:val="000000" w:themeColor="text1"/>
              </w:rPr>
              <w:t xml:space="preserve"> možností agregace na straně výroby i spotřeby). Uvedené požadavky není většinou možno realizovat bez vynaložení</w:t>
            </w:r>
            <w:r w:rsidR="00214453" w:rsidRPr="003F2BA7">
              <w:rPr>
                <w:rFonts w:ascii="Arial" w:hAnsi="Arial" w:cs="Arial"/>
                <w:color w:val="000000" w:themeColor="text1"/>
              </w:rPr>
              <w:t xml:space="preserve"> významných finančních nákladů. E</w:t>
            </w:r>
            <w:r w:rsidRPr="003F2BA7">
              <w:rPr>
                <w:rFonts w:ascii="Arial" w:hAnsi="Arial" w:cs="Arial"/>
                <w:color w:val="000000" w:themeColor="text1"/>
              </w:rPr>
              <w:t>fekt dosažený díky vynaloženým nákladům nabíhá postupně během realizace a následné doby životnosti zařízení (od 25 let déle). Proto každá veřejná podpora zmírní velmi negativní dopad do nákladů konečných zákazní</w:t>
            </w:r>
            <w:r w:rsidR="00214453" w:rsidRPr="003F2BA7">
              <w:rPr>
                <w:rFonts w:ascii="Arial" w:hAnsi="Arial" w:cs="Arial"/>
                <w:color w:val="000000" w:themeColor="text1"/>
              </w:rPr>
              <w:t xml:space="preserve">ků na elektřinu a je potřebná. </w:t>
            </w:r>
            <w:r w:rsidRPr="003F2BA7">
              <w:rPr>
                <w:rFonts w:ascii="Arial" w:hAnsi="Arial" w:cs="Arial"/>
                <w:color w:val="000000" w:themeColor="text1"/>
              </w:rPr>
              <w:t xml:space="preserve">V rámci čisté mobility lze </w:t>
            </w:r>
            <w:r w:rsidR="00C42363" w:rsidRPr="003F2BA7">
              <w:rPr>
                <w:rFonts w:ascii="Arial" w:hAnsi="Arial" w:cs="Arial"/>
                <w:color w:val="000000" w:themeColor="text1"/>
              </w:rPr>
              <w:t xml:space="preserve">pak </w:t>
            </w:r>
            <w:r w:rsidRPr="003F2BA7">
              <w:rPr>
                <w:rFonts w:ascii="Arial" w:hAnsi="Arial" w:cs="Arial"/>
                <w:color w:val="000000" w:themeColor="text1"/>
              </w:rPr>
              <w:t xml:space="preserve">uvést, že i při nižších provozních nákladech </w:t>
            </w:r>
            <w:del w:id="211" w:author="Juráš Pavel" w:date="2021-06-04T13:34:00Z">
              <w:r w:rsidRPr="003F2BA7" w:rsidDel="00C77209">
                <w:rPr>
                  <w:rFonts w:ascii="Arial" w:hAnsi="Arial" w:cs="Arial"/>
                  <w:color w:val="000000" w:themeColor="text1"/>
                </w:rPr>
                <w:delText xml:space="preserve">elektromobilů nebo </w:delText>
              </w:r>
              <w:r w:rsidR="00C636B0" w:rsidRPr="003F2BA7" w:rsidDel="00C77209">
                <w:rPr>
                  <w:rFonts w:ascii="Arial" w:hAnsi="Arial" w:cs="Arial"/>
                  <w:color w:val="000000" w:themeColor="text1"/>
                </w:rPr>
                <w:delText xml:space="preserve">dalších </w:delText>
              </w:r>
            </w:del>
            <w:r w:rsidRPr="003F2BA7">
              <w:rPr>
                <w:rFonts w:ascii="Arial" w:hAnsi="Arial" w:cs="Arial"/>
                <w:color w:val="000000" w:themeColor="text1"/>
              </w:rPr>
              <w:t>vozidel na alterna</w:t>
            </w:r>
            <w:r w:rsidR="00D62C51" w:rsidRPr="003F2BA7">
              <w:rPr>
                <w:rFonts w:ascii="Arial" w:hAnsi="Arial" w:cs="Arial"/>
                <w:color w:val="000000" w:themeColor="text1"/>
              </w:rPr>
              <w:t>tivní pohon</w:t>
            </w:r>
            <w:r w:rsidRPr="003F2BA7">
              <w:rPr>
                <w:rFonts w:ascii="Arial" w:hAnsi="Arial" w:cs="Arial"/>
                <w:color w:val="000000" w:themeColor="text1"/>
              </w:rPr>
              <w:t xml:space="preserve"> je návratnost </w:t>
            </w:r>
            <w:r w:rsidR="00C636B0" w:rsidRPr="003F2BA7">
              <w:rPr>
                <w:rFonts w:ascii="Arial" w:hAnsi="Arial" w:cs="Arial"/>
                <w:color w:val="000000" w:themeColor="text1"/>
              </w:rPr>
              <w:t>pořízení</w:t>
            </w:r>
            <w:r w:rsidRPr="003F2BA7">
              <w:rPr>
                <w:rFonts w:ascii="Arial" w:hAnsi="Arial" w:cs="Arial"/>
                <w:color w:val="000000" w:themeColor="text1"/>
              </w:rPr>
              <w:t xml:space="preserve"> těchto vozidel dlouhá a nižší provozní náklady nejsou dostatečnou motivací k</w:t>
            </w:r>
            <w:r w:rsidR="00C636B0" w:rsidRPr="003F2BA7">
              <w:rPr>
                <w:rFonts w:ascii="Arial" w:hAnsi="Arial" w:cs="Arial"/>
                <w:color w:val="000000" w:themeColor="text1"/>
              </w:rPr>
              <w:t> </w:t>
            </w:r>
            <w:r w:rsidRPr="003F2BA7">
              <w:rPr>
                <w:rFonts w:ascii="Arial" w:hAnsi="Arial" w:cs="Arial"/>
                <w:color w:val="000000" w:themeColor="text1"/>
              </w:rPr>
              <w:t>nákupu</w:t>
            </w:r>
            <w:r w:rsidR="00C636B0" w:rsidRPr="003F2BA7">
              <w:rPr>
                <w:rFonts w:ascii="Arial" w:hAnsi="Arial" w:cs="Arial"/>
                <w:color w:val="000000" w:themeColor="text1"/>
              </w:rPr>
              <w:t xml:space="preserve"> zejména</w:t>
            </w:r>
            <w:r w:rsidRPr="003F2BA7">
              <w:rPr>
                <w:rFonts w:ascii="Arial" w:hAnsi="Arial" w:cs="Arial"/>
                <w:color w:val="000000" w:themeColor="text1"/>
              </w:rPr>
              <w:t xml:space="preserve"> elektromobilů</w:t>
            </w:r>
            <w:r w:rsidR="00C42363" w:rsidRPr="003F2BA7">
              <w:rPr>
                <w:rFonts w:ascii="Arial" w:hAnsi="Arial" w:cs="Arial"/>
                <w:color w:val="000000" w:themeColor="text1"/>
              </w:rPr>
              <w:t xml:space="preserve"> ze strany podnikatelů</w:t>
            </w:r>
            <w:r w:rsidRPr="003F2BA7">
              <w:rPr>
                <w:rFonts w:ascii="Arial" w:hAnsi="Arial" w:cs="Arial"/>
                <w:color w:val="000000" w:themeColor="text1"/>
              </w:rPr>
              <w:t xml:space="preserve">. </w:t>
            </w:r>
          </w:p>
          <w:p w14:paraId="3F0E4079" w14:textId="77777777" w:rsidR="00B534E5" w:rsidRPr="003F2BA7" w:rsidRDefault="00B534E5" w:rsidP="00167DA5">
            <w:pPr>
              <w:spacing w:after="120" w:line="264" w:lineRule="auto"/>
              <w:jc w:val="both"/>
              <w:rPr>
                <w:rFonts w:ascii="Arial" w:hAnsi="Arial" w:cs="Arial"/>
                <w:b/>
              </w:rPr>
            </w:pPr>
          </w:p>
          <w:p w14:paraId="55E1981B" w14:textId="3808A77D" w:rsidR="00826616" w:rsidRPr="003F2BA7" w:rsidRDefault="00826616" w:rsidP="00167DA5">
            <w:pPr>
              <w:spacing w:after="120" w:line="264" w:lineRule="auto"/>
              <w:jc w:val="both"/>
              <w:rPr>
                <w:rFonts w:ascii="Arial" w:hAnsi="Arial" w:cs="Arial"/>
                <w:b/>
              </w:rPr>
            </w:pPr>
            <w:r w:rsidRPr="003F2BA7">
              <w:rPr>
                <w:rFonts w:ascii="Arial" w:hAnsi="Arial" w:cs="Arial"/>
                <w:b/>
              </w:rPr>
              <w:t>Efektivnější nakládání se zdroji</w:t>
            </w:r>
          </w:p>
          <w:p w14:paraId="1DD6CD3C" w14:textId="02167956" w:rsidR="00950682" w:rsidRPr="003F2BA7" w:rsidRDefault="00950682" w:rsidP="00950682">
            <w:pPr>
              <w:spacing w:after="120" w:line="264" w:lineRule="auto"/>
              <w:jc w:val="both"/>
              <w:rPr>
                <w:rFonts w:ascii="Arial" w:hAnsi="Arial" w:cs="Arial"/>
                <w:color w:val="000000"/>
              </w:rPr>
            </w:pPr>
            <w:r w:rsidRPr="003F2BA7">
              <w:rPr>
                <w:rFonts w:ascii="Arial" w:hAnsi="Arial" w:cs="Arial"/>
                <w:color w:val="000000"/>
              </w:rPr>
              <w:t xml:space="preserve">Měnící se klimatické podmínky zvyšují pravděpodobnost výskytu suchých období. </w:t>
            </w:r>
            <w:del w:id="212" w:author="Juráš Pavel" w:date="2021-06-02T11:37:00Z">
              <w:r w:rsidRPr="003F2BA7" w:rsidDel="00DB1528">
                <w:rPr>
                  <w:rFonts w:ascii="Arial" w:eastAsiaTheme="minorHAnsi" w:hAnsi="Arial" w:cs="Arial"/>
                  <w:lang w:eastAsia="en-US"/>
                </w:rPr>
                <w:delText>Sucho roku 2018 lze hodnotit jako nejhorší od roku 1981.</w:delText>
              </w:r>
              <w:r w:rsidRPr="003F2BA7" w:rsidDel="00DB1528">
                <w:rPr>
                  <w:rStyle w:val="Znakapoznpodarou"/>
                  <w:rFonts w:ascii="Arial" w:eastAsiaTheme="minorHAnsi" w:hAnsi="Arial" w:cs="Arial"/>
                  <w:lang w:eastAsia="en-US"/>
                </w:rPr>
                <w:footnoteReference w:id="64"/>
              </w:r>
              <w:r w:rsidRPr="003F2BA7" w:rsidDel="00DB1528">
                <w:rPr>
                  <w:rFonts w:ascii="Arial" w:eastAsiaTheme="minorHAnsi" w:hAnsi="Arial" w:cs="Arial"/>
                  <w:lang w:eastAsia="en-US"/>
                </w:rPr>
                <w:delText xml:space="preserve"> </w:delText>
              </w:r>
              <w:r w:rsidR="00D56054" w:rsidRPr="003F2BA7" w:rsidDel="00DB1528">
                <w:rPr>
                  <w:rFonts w:ascii="Arial" w:eastAsiaTheme="minorHAnsi" w:hAnsi="Arial" w:cs="Arial"/>
                  <w:lang w:eastAsia="en-US"/>
                </w:rPr>
                <w:delText>Následující r</w:delText>
              </w:r>
              <w:r w:rsidRPr="003F2BA7" w:rsidDel="00DB1528">
                <w:rPr>
                  <w:rFonts w:ascii="Arial" w:eastAsiaTheme="minorHAnsi" w:hAnsi="Arial" w:cs="Arial"/>
                  <w:lang w:eastAsia="en-US"/>
                </w:rPr>
                <w:delText xml:space="preserve">ok 2019 byl </w:delText>
              </w:r>
              <w:r w:rsidR="00D56054" w:rsidRPr="003F2BA7" w:rsidDel="00DB1528">
                <w:rPr>
                  <w:rFonts w:ascii="Arial" w:eastAsiaTheme="minorHAnsi" w:hAnsi="Arial" w:cs="Arial"/>
                  <w:lang w:eastAsia="en-US"/>
                </w:rPr>
                <w:delText xml:space="preserve">rovněž </w:delText>
              </w:r>
              <w:r w:rsidRPr="003F2BA7" w:rsidDel="00DB1528">
                <w:rPr>
                  <w:rFonts w:ascii="Arial" w:eastAsiaTheme="minorHAnsi" w:hAnsi="Arial" w:cs="Arial"/>
                  <w:lang w:eastAsia="en-US"/>
                </w:rPr>
                <w:delText>považován, stejně jako několik předešlých let, za suchý.</w:delText>
              </w:r>
              <w:r w:rsidRPr="003F2BA7" w:rsidDel="00DB1528">
                <w:rPr>
                  <w:rStyle w:val="Znakapoznpodarou"/>
                  <w:rFonts w:ascii="Arial" w:eastAsiaTheme="minorHAnsi" w:hAnsi="Arial" w:cs="Arial"/>
                  <w:lang w:eastAsia="en-US"/>
                </w:rPr>
                <w:footnoteReference w:id="65"/>
              </w:r>
              <w:r w:rsidRPr="003F2BA7" w:rsidDel="00DB1528">
                <w:rPr>
                  <w:rFonts w:ascii="Arial" w:eastAsiaTheme="minorHAnsi" w:hAnsi="Arial" w:cs="Arial"/>
                  <w:lang w:eastAsia="en-US"/>
                </w:rPr>
                <w:delText xml:space="preserve"> </w:delText>
              </w:r>
            </w:del>
            <w:r w:rsidRPr="003F2BA7">
              <w:rPr>
                <w:rFonts w:ascii="Arial" w:hAnsi="Arial" w:cs="Arial"/>
                <w:color w:val="000000"/>
              </w:rPr>
              <w:t xml:space="preserve">Od roku 2015 </w:t>
            </w:r>
            <w:ins w:id="217" w:author="Juráš Pavel" w:date="2021-06-02T11:38:00Z">
              <w:r w:rsidR="00DB1528">
                <w:rPr>
                  <w:rFonts w:ascii="Arial" w:hAnsi="Arial" w:cs="Arial"/>
                  <w:color w:val="000000"/>
                </w:rPr>
                <w:t xml:space="preserve">se </w:t>
              </w:r>
            </w:ins>
            <w:del w:id="218" w:author="Juráš Pavel" w:date="2021-06-02T11:37:00Z">
              <w:r w:rsidR="00D56054" w:rsidRPr="003F2BA7" w:rsidDel="00DB1528">
                <w:rPr>
                  <w:rFonts w:ascii="Arial" w:hAnsi="Arial" w:cs="Arial"/>
                  <w:color w:val="000000"/>
                </w:rPr>
                <w:delText xml:space="preserve">pak </w:delText>
              </w:r>
            </w:del>
            <w:r w:rsidRPr="003F2BA7">
              <w:rPr>
                <w:rFonts w:ascii="Arial" w:hAnsi="Arial" w:cs="Arial"/>
                <w:color w:val="000000"/>
              </w:rPr>
              <w:t xml:space="preserve">výrazně </w:t>
            </w:r>
            <w:del w:id="219" w:author="Juráš Pavel" w:date="2021-06-02T11:38:00Z">
              <w:r w:rsidRPr="003F2BA7" w:rsidDel="00DB1528">
                <w:rPr>
                  <w:rFonts w:ascii="Arial" w:hAnsi="Arial" w:cs="Arial"/>
                  <w:color w:val="000000"/>
                </w:rPr>
                <w:delText xml:space="preserve">vzrostly </w:delText>
              </w:r>
            </w:del>
            <w:ins w:id="220" w:author="Juráš Pavel" w:date="2021-06-02T11:38:00Z">
              <w:r w:rsidR="00DB1528" w:rsidRPr="003F2BA7">
                <w:rPr>
                  <w:rFonts w:ascii="Arial" w:hAnsi="Arial" w:cs="Arial"/>
                  <w:color w:val="000000"/>
                </w:rPr>
                <w:t xml:space="preserve"> </w:t>
              </w:r>
              <w:r w:rsidR="00DB1528">
                <w:rPr>
                  <w:rFonts w:ascii="Arial" w:hAnsi="Arial" w:cs="Arial"/>
                  <w:color w:val="000000"/>
                </w:rPr>
                <w:t xml:space="preserve">zvyšují </w:t>
              </w:r>
            </w:ins>
            <w:r w:rsidRPr="003F2BA7">
              <w:rPr>
                <w:rFonts w:ascii="Arial" w:hAnsi="Arial" w:cs="Arial"/>
                <w:color w:val="000000"/>
              </w:rPr>
              <w:t xml:space="preserve">dopady sucha na odvětví průmyslu a energetiky. S ohledem na to bude pravděpodobně docházet k lokálním nedostatkům vody ústícím v riziko </w:t>
            </w:r>
            <w:r w:rsidR="003F20DD" w:rsidRPr="003F2BA7">
              <w:rPr>
                <w:rFonts w:ascii="Arial" w:hAnsi="Arial" w:cs="Arial"/>
                <w:color w:val="000000"/>
              </w:rPr>
              <w:t>nedosažení</w:t>
            </w:r>
            <w:r w:rsidRPr="003F2BA7">
              <w:rPr>
                <w:rFonts w:ascii="Arial" w:hAnsi="Arial" w:cs="Arial"/>
                <w:color w:val="000000"/>
              </w:rPr>
              <w:t xml:space="preserve"> minimálních průtoků na tocích a nucenému omezování některých odběratelů, což v konečném důsledku může vést ke střetům podpory podnikání se zájmem ochrany vodních ekosystémů. Vlivem zmenšení průtoků může také docházet k řadě nepříznivých změn jakosti povrchových vod, které mohou komplikovat jejich následné využití v průmyslu.</w:t>
            </w:r>
            <w:r w:rsidRPr="003F2BA7">
              <w:rPr>
                <w:rStyle w:val="Znakapoznpodarou"/>
                <w:rFonts w:ascii="Arial" w:hAnsi="Arial" w:cs="Arial"/>
                <w:color w:val="000000"/>
              </w:rPr>
              <w:footnoteReference w:id="66"/>
            </w:r>
            <w:r w:rsidRPr="003F2BA7">
              <w:rPr>
                <w:rFonts w:ascii="Arial" w:hAnsi="Arial" w:cs="Arial"/>
                <w:color w:val="000000"/>
              </w:rPr>
              <w:t xml:space="preserve"> </w:t>
            </w:r>
          </w:p>
          <w:p w14:paraId="548C42FF" w14:textId="2B868A75" w:rsidR="00950682" w:rsidRPr="003F2BA7" w:rsidRDefault="00950682" w:rsidP="00950682">
            <w:pPr>
              <w:spacing w:after="120" w:line="264" w:lineRule="auto"/>
              <w:jc w:val="both"/>
              <w:rPr>
                <w:rFonts w:ascii="Arial" w:hAnsi="Arial" w:cs="Arial"/>
                <w:color w:val="000000"/>
              </w:rPr>
            </w:pPr>
            <w:r w:rsidRPr="003F2BA7">
              <w:rPr>
                <w:rFonts w:ascii="Arial" w:hAnsi="Arial" w:cs="Arial"/>
                <w:color w:val="000000"/>
              </w:rPr>
              <w:t>ČR má zajištěn zdroj vody pouze ze srážkových vod a z podzemní zásoby vody. Odběry podzemní vody tvoří 23 % z celkových odběrů vod a druhým největším odběratelem podzemních vod je sektor průmyslu.</w:t>
            </w:r>
            <w:r w:rsidRPr="003F2BA7">
              <w:rPr>
                <w:rStyle w:val="Znakapoznpodarou"/>
                <w:rFonts w:ascii="Arial" w:hAnsi="Arial" w:cs="Arial"/>
                <w:color w:val="000000"/>
              </w:rPr>
              <w:footnoteReference w:id="67"/>
            </w:r>
            <w:r w:rsidRPr="003F2BA7">
              <w:rPr>
                <w:rFonts w:ascii="Arial" w:hAnsi="Arial" w:cs="Arial"/>
                <w:color w:val="000000"/>
              </w:rPr>
              <w:t xml:space="preserve"> V důsledku dlouhodobějšího sucha lze přitom pozorovat i postupné snižování zásob podzemních vod. Zdroje podzemní vody totiž trpí několikaletým deficitem</w:t>
            </w:r>
            <w:r w:rsidRPr="003F2BA7">
              <w:rPr>
                <w:rStyle w:val="Znakapoznpodarou"/>
                <w:rFonts w:ascii="Arial" w:hAnsi="Arial" w:cs="Arial"/>
                <w:color w:val="000000"/>
              </w:rPr>
              <w:footnoteReference w:id="68"/>
            </w:r>
            <w:r w:rsidRPr="003F2BA7">
              <w:rPr>
                <w:rFonts w:ascii="Arial" w:hAnsi="Arial" w:cs="Arial"/>
                <w:color w:val="000000"/>
              </w:rPr>
              <w:t xml:space="preserve"> a jejich přirozená obnova, doplňování ze srážkových vod</w:t>
            </w:r>
            <w:r w:rsidR="00D56054" w:rsidRPr="003F2BA7">
              <w:rPr>
                <w:rFonts w:ascii="Arial" w:hAnsi="Arial" w:cs="Arial"/>
                <w:color w:val="000000"/>
              </w:rPr>
              <w:t>,</w:t>
            </w:r>
            <w:r w:rsidRPr="003F2BA7">
              <w:rPr>
                <w:rFonts w:ascii="Arial" w:hAnsi="Arial" w:cs="Arial"/>
                <w:color w:val="000000"/>
              </w:rPr>
              <w:t xml:space="preserve"> probíhá vlivem několika posledních suchých let pomalu. </w:t>
            </w:r>
          </w:p>
          <w:p w14:paraId="23F3266D" w14:textId="0BA54D49" w:rsidR="00950682" w:rsidRPr="003F2BA7" w:rsidRDefault="00950682" w:rsidP="00950682">
            <w:pPr>
              <w:spacing w:after="120" w:line="264" w:lineRule="auto"/>
              <w:jc w:val="both"/>
              <w:rPr>
                <w:rFonts w:ascii="Arial" w:hAnsi="Arial" w:cs="Arial"/>
                <w:color w:val="000000" w:themeColor="text1"/>
              </w:rPr>
            </w:pPr>
            <w:del w:id="221" w:author="Juráš Pavel" w:date="2021-06-02T11:39:00Z">
              <w:r w:rsidRPr="003F2BA7" w:rsidDel="00DB1528">
                <w:rPr>
                  <w:rFonts w:ascii="Arial" w:hAnsi="Arial" w:cs="Arial"/>
                  <w:color w:val="000000"/>
                </w:rPr>
                <w:delText>Převážná část identifikovaných potřeb v této oblasti je v kompetenci Ministerstva zemědělství</w:delText>
              </w:r>
              <w:r w:rsidR="00D56054" w:rsidRPr="003F2BA7" w:rsidDel="00DB1528">
                <w:rPr>
                  <w:rFonts w:ascii="Arial" w:hAnsi="Arial" w:cs="Arial"/>
                  <w:color w:val="000000"/>
                </w:rPr>
                <w:delText>,</w:delText>
              </w:r>
              <w:r w:rsidRPr="003F2BA7" w:rsidDel="00DB1528">
                <w:rPr>
                  <w:rFonts w:ascii="Arial" w:hAnsi="Arial" w:cs="Arial"/>
                  <w:color w:val="000000"/>
                </w:rPr>
                <w:delText xml:space="preserve"> v roli nejvyššího vodoprávního orgánu</w:delText>
              </w:r>
              <w:r w:rsidR="00D56054" w:rsidRPr="003F2BA7" w:rsidDel="00DB1528">
                <w:rPr>
                  <w:rFonts w:ascii="Arial" w:hAnsi="Arial" w:cs="Arial"/>
                  <w:color w:val="000000"/>
                </w:rPr>
                <w:delText>,</w:delText>
              </w:r>
              <w:r w:rsidRPr="003F2BA7" w:rsidDel="00DB1528">
                <w:rPr>
                  <w:rFonts w:ascii="Arial" w:hAnsi="Arial" w:cs="Arial"/>
                  <w:color w:val="000000"/>
                </w:rPr>
                <w:delText xml:space="preserve"> a Ministerstva životního prostředí ve sdílené kompetenci zejména s ohledem na udržitelnou ochranu kvality vod, zatím</w:delText>
              </w:r>
              <w:r w:rsidRPr="003F2BA7" w:rsidDel="00DB1528">
                <w:rPr>
                  <w:rFonts w:ascii="Arial" w:hAnsi="Arial" w:cs="Arial"/>
                  <w:color w:val="000000" w:themeColor="text1"/>
                </w:rPr>
                <w:delText xml:space="preserve">co Ministerstvo financí je odpovědné za cenovou politiku nakládání s vodami. </w:delText>
              </w:r>
            </w:del>
            <w:r w:rsidRPr="003F2BA7">
              <w:rPr>
                <w:rFonts w:ascii="Arial" w:hAnsi="Arial" w:cs="Arial"/>
                <w:color w:val="000000" w:themeColor="text1"/>
              </w:rPr>
              <w:t>Český průmysl odebíral v r</w:t>
            </w:r>
            <w:r w:rsidR="00D56054" w:rsidRPr="003F2BA7">
              <w:rPr>
                <w:rFonts w:ascii="Arial" w:hAnsi="Arial" w:cs="Arial"/>
                <w:color w:val="000000" w:themeColor="text1"/>
              </w:rPr>
              <w:t>oce</w:t>
            </w:r>
            <w:r w:rsidRPr="003F2BA7">
              <w:rPr>
                <w:rFonts w:ascii="Arial" w:hAnsi="Arial" w:cs="Arial"/>
                <w:color w:val="000000" w:themeColor="text1"/>
              </w:rPr>
              <w:t xml:space="preserve"> 2018 přes 14 % veškeré spotřeby vody</w:t>
            </w:r>
            <w:r w:rsidRPr="003F2BA7">
              <w:rPr>
                <w:rStyle w:val="Znakapoznpodarou"/>
                <w:rFonts w:ascii="Arial" w:hAnsi="Arial" w:cs="Arial"/>
                <w:color w:val="000000" w:themeColor="text1"/>
              </w:rPr>
              <w:footnoteReference w:id="69"/>
            </w:r>
            <w:r w:rsidRPr="003F2BA7">
              <w:rPr>
                <w:rFonts w:ascii="Arial" w:hAnsi="Arial" w:cs="Arial"/>
                <w:color w:val="000000" w:themeColor="text1"/>
              </w:rPr>
              <w:t xml:space="preserve"> a proto má M</w:t>
            </w:r>
            <w:del w:id="222" w:author="Juráš Pavel" w:date="2021-06-02T11:39:00Z">
              <w:r w:rsidR="00D56054" w:rsidRPr="003F2BA7" w:rsidDel="00DB1528">
                <w:rPr>
                  <w:rFonts w:ascii="Arial" w:hAnsi="Arial" w:cs="Arial"/>
                  <w:color w:val="000000" w:themeColor="text1"/>
                </w:rPr>
                <w:delText>inisterstvo průmyslu a obchodu</w:delText>
              </w:r>
            </w:del>
            <w:ins w:id="223" w:author="Juráš Pavel" w:date="2021-06-02T11:39:00Z">
              <w:r w:rsidR="00DB1528">
                <w:rPr>
                  <w:rFonts w:ascii="Arial" w:hAnsi="Arial" w:cs="Arial"/>
                  <w:color w:val="000000" w:themeColor="text1"/>
                </w:rPr>
                <w:t>PO</w:t>
              </w:r>
            </w:ins>
            <w:r w:rsidRPr="003F2BA7">
              <w:rPr>
                <w:rFonts w:ascii="Arial" w:hAnsi="Arial" w:cs="Arial"/>
                <w:color w:val="000000" w:themeColor="text1"/>
              </w:rPr>
              <w:t xml:space="preserve"> zájem </w:t>
            </w:r>
            <w:del w:id="224" w:author="Juráš Pavel" w:date="2021-06-02T09:14:00Z">
              <w:r w:rsidRPr="003F2BA7" w:rsidDel="003F2BA7">
                <w:rPr>
                  <w:rFonts w:ascii="Arial" w:hAnsi="Arial" w:cs="Arial"/>
                  <w:color w:val="000000" w:themeColor="text1"/>
                </w:rPr>
                <w:delText xml:space="preserve">a zároveň také dílčí odpovědnost </w:delText>
              </w:r>
            </w:del>
            <w:r w:rsidRPr="003F2BA7">
              <w:rPr>
                <w:rFonts w:ascii="Arial" w:hAnsi="Arial" w:cs="Arial"/>
                <w:color w:val="000000" w:themeColor="text1"/>
              </w:rPr>
              <w:t xml:space="preserve">na zlepšení stavu vod zejména s ohledem na podporu snižování spotřeby technologické a užitkové vody </w:t>
            </w:r>
            <w:ins w:id="225" w:author="Juráš Pavel" w:date="2021-06-02T11:39:00Z">
              <w:r w:rsidR="00DB1528">
                <w:rPr>
                  <w:rFonts w:ascii="Arial" w:hAnsi="Arial" w:cs="Arial"/>
                  <w:color w:val="000000" w:themeColor="text1"/>
                </w:rPr>
                <w:t xml:space="preserve">zejména </w:t>
              </w:r>
            </w:ins>
            <w:r w:rsidRPr="003F2BA7">
              <w:rPr>
                <w:rFonts w:ascii="Arial" w:hAnsi="Arial" w:cs="Arial"/>
                <w:color w:val="000000" w:themeColor="text1"/>
              </w:rPr>
              <w:t>v průmyslových provozech</w:t>
            </w:r>
            <w:ins w:id="226" w:author="Juráš Pavel" w:date="2021-06-02T11:39:00Z">
              <w:r w:rsidR="00DB1528">
                <w:rPr>
                  <w:rFonts w:ascii="Arial" w:hAnsi="Arial" w:cs="Arial"/>
                  <w:color w:val="000000" w:themeColor="text1"/>
                </w:rPr>
                <w:t>, ale i</w:t>
              </w:r>
            </w:ins>
            <w:ins w:id="227" w:author="Haco Ivan" w:date="2021-06-01T11:02:00Z">
              <w:del w:id="228" w:author="Juráš Pavel" w:date="2021-06-02T11:39:00Z">
                <w:r w:rsidR="00E52DA7" w:rsidRPr="003F2BA7" w:rsidDel="00DB1528">
                  <w:rPr>
                    <w:rFonts w:ascii="Arial" w:hAnsi="Arial" w:cs="Arial"/>
                    <w:color w:val="000000" w:themeColor="text1"/>
                  </w:rPr>
                  <w:delText xml:space="preserve"> </w:delText>
                </w:r>
                <w:r w:rsidR="00E52DA7" w:rsidRPr="003F2BA7" w:rsidDel="00DB1528">
                  <w:rPr>
                    <w:rFonts w:ascii="Arial" w:eastAsia="Arial" w:hAnsi="Arial" w:cs="Arial"/>
                    <w:bCs/>
                    <w:color w:val="000000" w:themeColor="text1"/>
                  </w:rPr>
                  <w:delText>a</w:delText>
                </w:r>
              </w:del>
              <w:r w:rsidR="00E52DA7" w:rsidRPr="003F2BA7">
                <w:rPr>
                  <w:rFonts w:ascii="Arial" w:eastAsia="Arial" w:hAnsi="Arial" w:cs="Arial"/>
                  <w:bCs/>
                  <w:color w:val="000000" w:themeColor="text1"/>
                </w:rPr>
                <w:t xml:space="preserve"> ve službách</w:t>
              </w:r>
            </w:ins>
            <w:r w:rsidRPr="003F2BA7">
              <w:rPr>
                <w:rFonts w:ascii="Arial" w:hAnsi="Arial" w:cs="Arial"/>
                <w:color w:val="000000" w:themeColor="text1"/>
              </w:rPr>
              <w:t xml:space="preserve">, a také účinnější nakládání se srážkovými vodami pro posílení jejich retence v daném území. Firmy nicméně mohou od realizace projektů na podporu udržitelného hospodaření s vodou odrazovat různé faktory, které lze označit za tržní selhání. Z hlediska finančního charakteru se jedná o vysoké investiční náklady a zejména dlouhou dobu návratnosti takových investic, Patrná je však i nedostatečná informovanost o možnostech a významu </w:t>
            </w:r>
            <w:r w:rsidR="00D56054" w:rsidRPr="003F2BA7">
              <w:rPr>
                <w:rFonts w:ascii="Arial" w:hAnsi="Arial" w:cs="Arial"/>
                <w:color w:val="000000" w:themeColor="text1"/>
              </w:rPr>
              <w:t xml:space="preserve">realizace těchto </w:t>
            </w:r>
            <w:r w:rsidRPr="003F2BA7">
              <w:rPr>
                <w:rFonts w:ascii="Arial" w:hAnsi="Arial" w:cs="Arial"/>
                <w:color w:val="000000" w:themeColor="text1"/>
              </w:rPr>
              <w:t>projektů. V dané oblasti se však jedná především o selhání nefinančního, resp. systémového charakteru mimo dosah fondů EU.</w:t>
            </w:r>
            <w:r w:rsidRPr="003F2BA7">
              <w:rPr>
                <w:rStyle w:val="Znakapoznpodarou"/>
                <w:rFonts w:ascii="Arial" w:hAnsi="Arial" w:cs="Arial"/>
                <w:color w:val="000000" w:themeColor="text1"/>
              </w:rPr>
              <w:footnoteReference w:id="70"/>
            </w:r>
            <w:r w:rsidRPr="003F2BA7">
              <w:rPr>
                <w:rFonts w:ascii="Arial" w:hAnsi="Arial" w:cs="Arial"/>
                <w:color w:val="000000" w:themeColor="text1"/>
              </w:rPr>
              <w:t xml:space="preserve"> Podpora z OP TAK t</w:t>
            </w:r>
            <w:r w:rsidR="00D56054" w:rsidRPr="003F2BA7">
              <w:rPr>
                <w:rFonts w:ascii="Arial" w:hAnsi="Arial" w:cs="Arial"/>
                <w:color w:val="000000" w:themeColor="text1"/>
              </w:rPr>
              <w:t>ak</w:t>
            </w:r>
            <w:r w:rsidRPr="003F2BA7">
              <w:rPr>
                <w:rFonts w:ascii="Arial" w:hAnsi="Arial" w:cs="Arial"/>
                <w:color w:val="000000" w:themeColor="text1"/>
              </w:rPr>
              <w:t xml:space="preserve"> bude kromě přímé podpory zaměřena </w:t>
            </w:r>
            <w:r w:rsidR="00D56054" w:rsidRPr="003F2BA7">
              <w:rPr>
                <w:rFonts w:ascii="Arial" w:hAnsi="Arial" w:cs="Arial"/>
                <w:color w:val="000000" w:themeColor="text1"/>
              </w:rPr>
              <w:t xml:space="preserve">i </w:t>
            </w:r>
            <w:r w:rsidRPr="003F2BA7">
              <w:rPr>
                <w:rFonts w:ascii="Arial" w:hAnsi="Arial" w:cs="Arial"/>
                <w:color w:val="000000" w:themeColor="text1"/>
              </w:rPr>
              <w:t xml:space="preserve">na stimulaci poptávky a zvyšování informovanosti. Opatření vedoucí k úspoře vody by měla využívat principy recyklace nebo alternativních zdrojů vody, změny výrobních technologií za inovativní bezvodé technologie </w:t>
            </w:r>
            <w:r w:rsidRPr="00DB1528">
              <w:rPr>
                <w:rFonts w:ascii="Arial" w:hAnsi="Arial" w:cs="Arial"/>
                <w:color w:val="000000" w:themeColor="text1"/>
              </w:rPr>
              <w:t>nebo technologie se sníženými nároky na vodu</w:t>
            </w:r>
            <w:r w:rsidR="000D417F" w:rsidRPr="00DB1528">
              <w:rPr>
                <w:rFonts w:ascii="Arial" w:hAnsi="Arial" w:cs="Arial"/>
                <w:color w:val="000000" w:themeColor="text1"/>
              </w:rPr>
              <w:t xml:space="preserve"> v souladu s </w:t>
            </w:r>
            <w:r w:rsidR="000D417F" w:rsidRPr="00DB1528">
              <w:rPr>
                <w:rFonts w:ascii="Arial" w:hAnsi="Arial" w:cs="Arial"/>
                <w:color w:val="000000" w:themeColor="text1"/>
              </w:rPr>
              <w:lastRenderedPageBreak/>
              <w:t xml:space="preserve">aplikovatelností BAT dle právních předpisů související se Směrnicí </w:t>
            </w:r>
            <w:r w:rsidR="0039422F" w:rsidRPr="00DB1528">
              <w:rPr>
                <w:rFonts w:ascii="Arial" w:hAnsi="Arial" w:cs="Arial"/>
                <w:color w:val="000000" w:themeColor="text1"/>
                <w:shd w:val="clear" w:color="auto" w:fill="FFFFFF"/>
              </w:rPr>
              <w:t>2010/75/EU o průmyslových emisích (</w:t>
            </w:r>
            <w:r w:rsidR="0039422F" w:rsidRPr="00DB1528">
              <w:rPr>
                <w:rFonts w:ascii="Arial" w:hAnsi="Arial" w:cs="Arial"/>
                <w:bCs/>
                <w:color w:val="000000" w:themeColor="text1"/>
                <w:shd w:val="clear" w:color="auto" w:fill="FFFFFF"/>
              </w:rPr>
              <w:t>IED</w:t>
            </w:r>
            <w:r w:rsidR="0039422F" w:rsidRPr="00DB1528">
              <w:rPr>
                <w:rFonts w:ascii="Arial" w:hAnsi="Arial" w:cs="Arial"/>
                <w:color w:val="000000" w:themeColor="text1"/>
                <w:shd w:val="clear" w:color="auto" w:fill="FFFFFF"/>
              </w:rPr>
              <w:t>)</w:t>
            </w:r>
            <w:r w:rsidRPr="00DB1528">
              <w:rPr>
                <w:rFonts w:ascii="Arial" w:hAnsi="Arial" w:cs="Arial"/>
                <w:color w:val="000000" w:themeColor="text1"/>
              </w:rPr>
              <w:t>. Prioritou je detekce ztrát vody a snižování ztrá</w:t>
            </w:r>
            <w:r w:rsidRPr="003F2BA7">
              <w:rPr>
                <w:rFonts w:ascii="Arial" w:hAnsi="Arial" w:cs="Arial"/>
                <w:color w:val="000000" w:themeColor="text1"/>
              </w:rPr>
              <w:t>t ve vodohospodářské infrastruktuře.</w:t>
            </w:r>
            <w:r w:rsidRPr="003F2BA7">
              <w:rPr>
                <w:rStyle w:val="Znakapoznpodarou"/>
                <w:rFonts w:ascii="Arial" w:hAnsi="Arial" w:cs="Arial"/>
                <w:color w:val="000000" w:themeColor="text1"/>
              </w:rPr>
              <w:footnoteReference w:id="71"/>
            </w:r>
          </w:p>
          <w:p w14:paraId="4215EBC1" w14:textId="1A8B6F07" w:rsidR="00950682" w:rsidRPr="003F2BA7" w:rsidRDefault="00950682" w:rsidP="00950682">
            <w:pPr>
              <w:spacing w:after="120" w:line="264" w:lineRule="auto"/>
              <w:jc w:val="both"/>
              <w:rPr>
                <w:rFonts w:ascii="Arial" w:hAnsi="Arial" w:cs="Arial"/>
                <w:color w:val="000000" w:themeColor="text1"/>
              </w:rPr>
            </w:pPr>
            <w:r w:rsidRPr="003F2BA7">
              <w:rPr>
                <w:rFonts w:ascii="Arial" w:hAnsi="Arial" w:cs="Arial"/>
                <w:color w:val="000000" w:themeColor="text1"/>
              </w:rPr>
              <w:t xml:space="preserve">V důsledku dlouhodobého narušení dosud obvyklého vodního režimu bude třeba v průmyslu </w:t>
            </w:r>
            <w:ins w:id="229" w:author="Haco Ivan" w:date="2021-06-01T11:03:00Z">
              <w:r w:rsidR="00E52DA7" w:rsidRPr="003F2BA7">
                <w:rPr>
                  <w:rFonts w:ascii="Arial" w:eastAsia="Arial" w:hAnsi="Arial" w:cs="Arial"/>
                  <w:bCs/>
                  <w:color w:val="000000" w:themeColor="text1"/>
                  <w:u w:val="single"/>
                </w:rPr>
                <w:t>i ve službách</w:t>
              </w:r>
              <w:r w:rsidR="00E52DA7" w:rsidRPr="003F2BA7">
                <w:rPr>
                  <w:rFonts w:ascii="Arial" w:hAnsi="Arial" w:cs="Arial"/>
                  <w:color w:val="000000" w:themeColor="text1"/>
                </w:rPr>
                <w:t xml:space="preserve"> </w:t>
              </w:r>
            </w:ins>
            <w:r w:rsidRPr="003F2BA7">
              <w:rPr>
                <w:rFonts w:ascii="Arial" w:hAnsi="Arial" w:cs="Arial"/>
                <w:color w:val="000000" w:themeColor="text1"/>
              </w:rPr>
              <w:t>zohlednit zvyšující se riziko omezených zásob a nižších průtoků tradičních zdrojů užitkové vody a důsledně se orientovat na technologie</w:t>
            </w:r>
            <w:r w:rsidR="00A84E97" w:rsidRPr="003F2BA7">
              <w:rPr>
                <w:rFonts w:ascii="Arial" w:hAnsi="Arial" w:cs="Arial"/>
                <w:color w:val="000000" w:themeColor="text1"/>
              </w:rPr>
              <w:t xml:space="preserve"> maximálně úsporné z hlediska spotřeby vody</w:t>
            </w:r>
            <w:r w:rsidRPr="003F2BA7">
              <w:rPr>
                <w:rFonts w:ascii="Arial" w:hAnsi="Arial" w:cs="Arial"/>
                <w:color w:val="000000" w:themeColor="text1"/>
              </w:rPr>
              <w:t xml:space="preserve"> nebo na výrobní procesy s uzavřeným vodním cyklem. Zvyšující se požadavky na ochranu vod a kvalitu pitné vody, jejichž dosažení bude za použití stávajících tradičních technologií úpravy surové vody obtížně dosažitelné, vyvolávají zároveň nutnost dále zpřísnit opatření proti znečišťování podzemních i povrchových vod, pravděpodobně spolu s revizí cenové politiky odběru a spotřeby nejen pitné ale i surové vody. </w:t>
            </w:r>
          </w:p>
          <w:p w14:paraId="5E0221E1" w14:textId="5B2203B0" w:rsidR="00950682" w:rsidRPr="003F2BA7" w:rsidDel="00DB1528" w:rsidRDefault="00950682" w:rsidP="00950682">
            <w:pPr>
              <w:spacing w:after="120" w:line="264" w:lineRule="auto"/>
              <w:jc w:val="both"/>
              <w:rPr>
                <w:del w:id="230" w:author="Juráš Pavel" w:date="2021-06-02T11:40:00Z"/>
                <w:rFonts w:ascii="Arial" w:hAnsi="Arial" w:cs="Arial"/>
                <w:color w:val="000000" w:themeColor="text1"/>
              </w:rPr>
            </w:pPr>
            <w:del w:id="231" w:author="Juráš Pavel" w:date="2021-06-02T11:40:00Z">
              <w:r w:rsidRPr="003F2BA7" w:rsidDel="00DB1528">
                <w:rPr>
                  <w:rFonts w:ascii="Arial" w:hAnsi="Arial" w:cs="Arial"/>
                  <w:color w:val="000000" w:themeColor="text1"/>
                </w:rPr>
                <w:delText>Potřebnost podpory v rámci prevence změn klimatu je nutné zohlednit i vzhledem k cenové politice za dodávku vody. V oblastech, kde je nedostatek vody pro napojování dalších spotřebitelů na zdroje vody, může docházet k nárůstu ceny za vodu. Provozovatelé mohou navyšovat cenu vody z důvodu jejího nedostatku a někde již nebude možné napojovat nové odběratele.</w:delText>
              </w:r>
              <w:r w:rsidRPr="003F2BA7" w:rsidDel="00DB1528">
                <w:rPr>
                  <w:rStyle w:val="Znakapoznpodarou"/>
                  <w:rFonts w:ascii="Arial" w:hAnsi="Arial" w:cs="Arial"/>
                  <w:color w:val="000000" w:themeColor="text1"/>
                </w:rPr>
                <w:footnoteReference w:id="72"/>
              </w:r>
              <w:r w:rsidRPr="003F2BA7" w:rsidDel="00DB1528">
                <w:rPr>
                  <w:rFonts w:ascii="Arial" w:hAnsi="Arial" w:cs="Arial"/>
                  <w:color w:val="000000" w:themeColor="text1"/>
                </w:rPr>
                <w:delText xml:space="preserve"> To může mít rovněž negativní vliv na zakládání nových nebo rozvoj stávajících podnikatelských aktivit. </w:delText>
              </w:r>
            </w:del>
          </w:p>
          <w:p w14:paraId="5F576BB7" w14:textId="6DB84373" w:rsidR="00300FF3" w:rsidRPr="003F2BA7" w:rsidRDefault="0061448F" w:rsidP="00167DA5">
            <w:pPr>
              <w:spacing w:after="120" w:line="264" w:lineRule="auto"/>
              <w:jc w:val="both"/>
              <w:rPr>
                <w:rFonts w:ascii="Arial" w:hAnsi="Arial" w:cs="Arial"/>
                <w:color w:val="000000"/>
              </w:rPr>
            </w:pPr>
            <w:r w:rsidRPr="003F2BA7">
              <w:rPr>
                <w:rFonts w:ascii="Arial" w:hAnsi="Arial" w:cs="Arial"/>
                <w:color w:val="000000"/>
              </w:rPr>
              <w:t>Další klíčovou oblast představuje</w:t>
            </w:r>
            <w:r w:rsidR="00191F7A" w:rsidRPr="003F2BA7">
              <w:rPr>
                <w:rFonts w:ascii="Arial" w:hAnsi="Arial" w:cs="Arial"/>
                <w:color w:val="000000"/>
              </w:rPr>
              <w:t xml:space="preserve"> o</w:t>
            </w:r>
            <w:r w:rsidR="00775AF4" w:rsidRPr="003F2BA7">
              <w:rPr>
                <w:rFonts w:ascii="Arial" w:hAnsi="Arial" w:cs="Arial"/>
                <w:color w:val="000000"/>
              </w:rPr>
              <w:t>běhové hospodářství</w:t>
            </w:r>
            <w:r w:rsidRPr="003F2BA7">
              <w:rPr>
                <w:rFonts w:ascii="Arial" w:hAnsi="Arial" w:cs="Arial"/>
                <w:color w:val="000000"/>
              </w:rPr>
              <w:t>, které</w:t>
            </w:r>
            <w:r w:rsidR="00191F7A" w:rsidRPr="003F2BA7">
              <w:rPr>
                <w:rFonts w:ascii="Arial" w:hAnsi="Arial" w:cs="Arial"/>
                <w:color w:val="000000"/>
              </w:rPr>
              <w:t xml:space="preserve"> je</w:t>
            </w:r>
            <w:r w:rsidR="00481335" w:rsidRPr="003F2BA7">
              <w:rPr>
                <w:rFonts w:ascii="Arial" w:hAnsi="Arial" w:cs="Arial"/>
                <w:color w:val="000000"/>
              </w:rPr>
              <w:t xml:space="preserve"> </w:t>
            </w:r>
            <w:r w:rsidR="00191F7A" w:rsidRPr="003F2BA7">
              <w:rPr>
                <w:rFonts w:ascii="Arial" w:hAnsi="Arial" w:cs="Arial"/>
                <w:color w:val="000000"/>
              </w:rPr>
              <w:t>charakteristick</w:t>
            </w:r>
            <w:r w:rsidRPr="003F2BA7">
              <w:rPr>
                <w:rFonts w:ascii="Arial" w:hAnsi="Arial" w:cs="Arial"/>
                <w:color w:val="000000"/>
              </w:rPr>
              <w:t>é</w:t>
            </w:r>
            <w:r w:rsidR="00191F7A" w:rsidRPr="003F2BA7">
              <w:rPr>
                <w:rFonts w:ascii="Arial" w:hAnsi="Arial" w:cs="Arial"/>
                <w:color w:val="000000"/>
              </w:rPr>
              <w:t xml:space="preserve"> značným potenciálem pro budoucí období</w:t>
            </w:r>
            <w:r w:rsidR="00775AF4" w:rsidRPr="003F2BA7">
              <w:rPr>
                <w:rFonts w:ascii="Arial" w:hAnsi="Arial" w:cs="Arial"/>
                <w:color w:val="000000"/>
              </w:rPr>
              <w:t>. Jeho cílem je přeměna potenciálních odpadů na zdroje, uzavírání cyklu zdrojů a tím ideálně postupné dosažení materiálové soběstačnosti</w:t>
            </w:r>
            <w:r w:rsidR="002369BC" w:rsidRPr="003F2BA7">
              <w:rPr>
                <w:rFonts w:ascii="Arial" w:hAnsi="Arial" w:cs="Arial"/>
                <w:color w:val="000000"/>
              </w:rPr>
              <w:t>,</w:t>
            </w:r>
            <w:r w:rsidR="00775AF4" w:rsidRPr="003F2BA7">
              <w:rPr>
                <w:rFonts w:ascii="Arial" w:hAnsi="Arial" w:cs="Arial"/>
                <w:color w:val="000000"/>
              </w:rPr>
              <w:t xml:space="preserve"> resp. snížení materiálové závislosti na primárních zdrojích</w:t>
            </w:r>
            <w:r w:rsidR="00166592" w:rsidRPr="003F2BA7">
              <w:rPr>
                <w:rFonts w:ascii="Arial" w:hAnsi="Arial" w:cs="Arial"/>
                <w:color w:val="000000"/>
              </w:rPr>
              <w:t>.</w:t>
            </w:r>
            <w:r w:rsidR="00775AF4" w:rsidRPr="003F2BA7">
              <w:rPr>
                <w:rFonts w:ascii="Arial" w:hAnsi="Arial" w:cs="Arial"/>
                <w:color w:val="000000"/>
              </w:rPr>
              <w:t xml:space="preserve"> Aby přechod k oběhovému hospodářství byl v ČR reálný a nezpůsobil nežádoucí zátěž podnikatelskému prostředí i veřejné správě, je nezbytné </w:t>
            </w:r>
            <w:ins w:id="235" w:author="Juráš Pavel" w:date="2021-06-03T10:04:00Z">
              <w:r w:rsidR="00AD5D2F">
                <w:rPr>
                  <w:rFonts w:ascii="Arial" w:hAnsi="Arial" w:cs="Arial"/>
                  <w:color w:val="000000"/>
                </w:rPr>
                <w:t xml:space="preserve">zejména </w:t>
              </w:r>
            </w:ins>
            <w:r w:rsidR="00775AF4" w:rsidRPr="003F2BA7">
              <w:rPr>
                <w:rFonts w:ascii="Arial" w:hAnsi="Arial" w:cs="Arial"/>
                <w:color w:val="000000"/>
              </w:rPr>
              <w:t>zvýšit míru opětovného využití a recyklace průmyslového i komunálního odpadu</w:t>
            </w:r>
            <w:r w:rsidR="00191F7A" w:rsidRPr="003F2BA7">
              <w:rPr>
                <w:rFonts w:ascii="Arial" w:hAnsi="Arial" w:cs="Arial"/>
                <w:color w:val="000000"/>
              </w:rPr>
              <w:t>,</w:t>
            </w:r>
            <w:r w:rsidR="00775AF4" w:rsidRPr="003F2BA7">
              <w:rPr>
                <w:rFonts w:ascii="Arial" w:hAnsi="Arial" w:cs="Arial"/>
                <w:color w:val="000000"/>
              </w:rPr>
              <w:t xml:space="preserve"> resp. zabránit jeho vzniku již při výrobě a spotřebě, podpořit trh s druhotnými surovinami z recyklačního průmyslu</w:t>
            </w:r>
            <w:r w:rsidR="004B79FF" w:rsidRPr="003F2BA7">
              <w:rPr>
                <w:rStyle w:val="Znakapoznpodarou"/>
                <w:rFonts w:ascii="Arial" w:hAnsi="Arial" w:cs="Arial"/>
                <w:color w:val="000000"/>
              </w:rPr>
              <w:footnoteReference w:id="73"/>
            </w:r>
            <w:r w:rsidR="00775AF4" w:rsidRPr="003F2BA7">
              <w:rPr>
                <w:rFonts w:ascii="Arial" w:hAnsi="Arial" w:cs="Arial"/>
                <w:color w:val="000000"/>
              </w:rPr>
              <w:t xml:space="preserve">, nastavit daňové a investiční pobídky, </w:t>
            </w:r>
            <w:del w:id="236" w:author="Juráš Pavel" w:date="2021-06-03T10:04:00Z">
              <w:r w:rsidR="00775AF4" w:rsidRPr="003F2BA7" w:rsidDel="00AD5D2F">
                <w:rPr>
                  <w:rFonts w:ascii="Arial" w:hAnsi="Arial" w:cs="Arial"/>
                  <w:color w:val="000000"/>
                </w:rPr>
                <w:delText xml:space="preserve">podporovat inovace a spolupráci průmyslového sektoru, vysokých škol a vědeckých institucí, </w:delText>
              </w:r>
            </w:del>
            <w:r w:rsidR="00775AF4" w:rsidRPr="003F2BA7">
              <w:rPr>
                <w:rFonts w:ascii="Arial" w:hAnsi="Arial" w:cs="Arial"/>
                <w:color w:val="000000"/>
              </w:rPr>
              <w:t>podporovat vzdělávání a osvětu odborné i občanské veřejnosti v oblasti oběhového hospodář</w:t>
            </w:r>
            <w:r w:rsidR="00D34379" w:rsidRPr="003F2BA7">
              <w:rPr>
                <w:rFonts w:ascii="Arial" w:hAnsi="Arial" w:cs="Arial"/>
                <w:color w:val="000000"/>
              </w:rPr>
              <w:t>ství, vč</w:t>
            </w:r>
            <w:r w:rsidR="00722D6B" w:rsidRPr="003F2BA7">
              <w:rPr>
                <w:rFonts w:ascii="Arial" w:hAnsi="Arial" w:cs="Arial"/>
                <w:color w:val="000000"/>
              </w:rPr>
              <w:t>.</w:t>
            </w:r>
            <w:r w:rsidR="00D34379" w:rsidRPr="003F2BA7">
              <w:rPr>
                <w:rFonts w:ascii="Arial" w:hAnsi="Arial" w:cs="Arial"/>
                <w:color w:val="000000"/>
              </w:rPr>
              <w:t xml:space="preserve"> přenosu informací.</w:t>
            </w:r>
            <w:r w:rsidR="002369BC" w:rsidRPr="003F2BA7">
              <w:rPr>
                <w:rFonts w:ascii="Arial" w:hAnsi="Arial" w:cs="Arial"/>
                <w:color w:val="000000"/>
              </w:rPr>
              <w:t xml:space="preserve"> </w:t>
            </w:r>
          </w:p>
          <w:p w14:paraId="78A14FF7" w14:textId="2343FC88" w:rsidR="00AD4517" w:rsidRPr="003F2BA7" w:rsidRDefault="002369BC" w:rsidP="00167DA5">
            <w:pPr>
              <w:spacing w:after="120" w:line="264" w:lineRule="auto"/>
              <w:jc w:val="both"/>
              <w:rPr>
                <w:rFonts w:ascii="Arial" w:hAnsi="Arial" w:cs="Arial"/>
                <w:color w:val="000000"/>
              </w:rPr>
            </w:pPr>
            <w:r w:rsidRPr="003F2BA7">
              <w:rPr>
                <w:rFonts w:ascii="Arial" w:hAnsi="Arial" w:cs="Arial"/>
                <w:color w:val="000000"/>
              </w:rPr>
              <w:t>Z pohledu rozdělení druhotných surovin v ČR zaujímají největší podíl vedlejší produkty pocházející z energetiky (46 %), stavebnictví (24 %) a zpracování kovů (18 %).</w:t>
            </w:r>
            <w:r w:rsidRPr="003F2BA7">
              <w:rPr>
                <w:rStyle w:val="Znakapoznpodarou"/>
                <w:rFonts w:ascii="Arial" w:hAnsi="Arial" w:cs="Arial"/>
                <w:color w:val="000000"/>
              </w:rPr>
              <w:footnoteReference w:id="74"/>
            </w:r>
            <w:del w:id="237" w:author="Juráš Pavel" w:date="2021-06-03T10:05:00Z">
              <w:r w:rsidR="00300FF3" w:rsidRPr="003F2BA7" w:rsidDel="00AD5D2F">
                <w:rPr>
                  <w:rFonts w:ascii="Arial" w:hAnsi="Arial" w:cs="Arial"/>
                  <w:color w:val="000000"/>
                </w:rPr>
                <w:delText xml:space="preserve"> </w:delText>
              </w:r>
              <w:r w:rsidR="00AD4517" w:rsidRPr="003F2BA7" w:rsidDel="00AD5D2F">
                <w:rPr>
                  <w:rFonts w:ascii="Arial" w:hAnsi="Arial" w:cs="Arial"/>
                  <w:color w:val="000000" w:themeColor="text1"/>
                </w:rPr>
                <w:delText xml:space="preserve">V případě oběhového hospodářství </w:delText>
              </w:r>
              <w:r w:rsidR="00061417" w:rsidRPr="003F2BA7" w:rsidDel="00AD5D2F">
                <w:rPr>
                  <w:rFonts w:ascii="Arial" w:hAnsi="Arial" w:cs="Arial"/>
                  <w:color w:val="000000" w:themeColor="text1"/>
                </w:rPr>
                <w:delText>je</w:delText>
              </w:r>
              <w:r w:rsidR="00AD4517" w:rsidRPr="003F2BA7" w:rsidDel="00AD5D2F">
                <w:rPr>
                  <w:rFonts w:ascii="Arial" w:hAnsi="Arial" w:cs="Arial"/>
                  <w:color w:val="000000" w:themeColor="text1"/>
                </w:rPr>
                <w:delText xml:space="preserve"> při stanovování řady opatření využito materiálů popisujících způsob plnění všech úkolů definovaných pro zajištění realizace strategických cílů uvedených v Politice druhotných surovin ČR, jejíž hlavní vizí je Udržitelné nakládání se zdroji – Základem pro oběhové hospodářství.</w:delText>
              </w:r>
            </w:del>
            <w:r w:rsidR="00AD4517" w:rsidRPr="003F2BA7">
              <w:rPr>
                <w:rFonts w:ascii="Arial" w:hAnsi="Arial" w:cs="Arial"/>
                <w:color w:val="000000" w:themeColor="text1"/>
              </w:rPr>
              <w:t xml:space="preserve">  </w:t>
            </w:r>
            <w:r w:rsidR="00061417" w:rsidRPr="003F2BA7">
              <w:rPr>
                <w:rFonts w:ascii="Arial" w:hAnsi="Arial" w:cs="Arial"/>
                <w:color w:val="000000" w:themeColor="text1"/>
              </w:rPr>
              <w:t>Samotní p</w:t>
            </w:r>
            <w:r w:rsidR="00780828" w:rsidRPr="003F2BA7">
              <w:rPr>
                <w:rFonts w:ascii="Arial" w:hAnsi="Arial" w:cs="Arial"/>
                <w:color w:val="000000" w:themeColor="text1"/>
              </w:rPr>
              <w:t xml:space="preserve">odnikatelé se </w:t>
            </w:r>
            <w:r w:rsidR="00061417" w:rsidRPr="003F2BA7">
              <w:rPr>
                <w:rFonts w:ascii="Arial" w:hAnsi="Arial" w:cs="Arial"/>
                <w:color w:val="000000" w:themeColor="text1"/>
              </w:rPr>
              <w:t xml:space="preserve">v dané oblasti </w:t>
            </w:r>
            <w:r w:rsidR="00780828" w:rsidRPr="003F2BA7">
              <w:rPr>
                <w:rFonts w:ascii="Arial" w:hAnsi="Arial" w:cs="Arial"/>
                <w:color w:val="000000" w:themeColor="text1"/>
              </w:rPr>
              <w:t>potýkají s celou řadou probl</w:t>
            </w:r>
            <w:r w:rsidR="00437204" w:rsidRPr="003F2BA7">
              <w:rPr>
                <w:rFonts w:ascii="Arial" w:hAnsi="Arial" w:cs="Arial"/>
                <w:color w:val="000000" w:themeColor="text1"/>
              </w:rPr>
              <w:t>é</w:t>
            </w:r>
            <w:r w:rsidR="00780828" w:rsidRPr="003F2BA7">
              <w:rPr>
                <w:rFonts w:ascii="Arial" w:hAnsi="Arial" w:cs="Arial"/>
                <w:color w:val="000000" w:themeColor="text1"/>
              </w:rPr>
              <w:t>mů, které lze označit za tržní selhání. Mezi ně patří</w:t>
            </w:r>
            <w:r w:rsidR="00437204" w:rsidRPr="003F2BA7">
              <w:rPr>
                <w:rFonts w:ascii="Arial" w:hAnsi="Arial" w:cs="Arial"/>
                <w:color w:val="000000" w:themeColor="text1"/>
              </w:rPr>
              <w:t xml:space="preserve"> </w:t>
            </w:r>
            <w:r w:rsidR="002D19F1" w:rsidRPr="003F2BA7">
              <w:rPr>
                <w:rFonts w:ascii="Arial" w:hAnsi="Arial" w:cs="Arial"/>
                <w:color w:val="000000" w:themeColor="text1"/>
              </w:rPr>
              <w:t>nižší ekonomická atraktivita</w:t>
            </w:r>
            <w:r w:rsidR="003D1F62" w:rsidRPr="003F2BA7">
              <w:rPr>
                <w:rFonts w:ascii="Arial" w:hAnsi="Arial" w:cs="Arial"/>
                <w:color w:val="000000" w:themeColor="text1"/>
              </w:rPr>
              <w:t xml:space="preserve"> z důvodu dlouhé doby návratnosti</w:t>
            </w:r>
            <w:r w:rsidR="00437204" w:rsidRPr="003F2BA7">
              <w:rPr>
                <w:rFonts w:ascii="Arial" w:hAnsi="Arial" w:cs="Arial"/>
                <w:color w:val="000000" w:themeColor="text1"/>
              </w:rPr>
              <w:t xml:space="preserve"> projektů</w:t>
            </w:r>
            <w:r w:rsidR="0061448F" w:rsidRPr="003F2BA7">
              <w:rPr>
                <w:rFonts w:ascii="Arial" w:hAnsi="Arial" w:cs="Arial"/>
                <w:color w:val="000000" w:themeColor="text1"/>
              </w:rPr>
              <w:t xml:space="preserve"> </w:t>
            </w:r>
            <w:r w:rsidR="00780828" w:rsidRPr="003F2BA7">
              <w:rPr>
                <w:rFonts w:ascii="Arial" w:hAnsi="Arial" w:cs="Arial"/>
                <w:color w:val="000000" w:themeColor="text1"/>
              </w:rPr>
              <w:t>nebo nedostatek informovanosti a kvalifikovaných odborníků na oblast udržitelného hospodářství v rámci firem.</w:t>
            </w:r>
            <w:r w:rsidR="00AD4517" w:rsidRPr="003F2BA7">
              <w:rPr>
                <w:rFonts w:ascii="Arial" w:hAnsi="Arial" w:cs="Arial"/>
                <w:color w:val="000000" w:themeColor="text1"/>
              </w:rPr>
              <w:t xml:space="preserve"> </w:t>
            </w:r>
            <w:r w:rsidR="006D425C" w:rsidRPr="003F2BA7">
              <w:rPr>
                <w:rFonts w:ascii="Arial" w:hAnsi="Arial" w:cs="Arial"/>
                <w:color w:val="000000" w:themeColor="text1"/>
              </w:rPr>
              <w:t xml:space="preserve">Bez finanční podpory by tak nemusely být realizovány projekty s BAT, které jsou pro přechod na oběhové hospodářství klíčové, ale zároveň i technologie, které jsou součástí stávající zpracovatelské infrastruktury, která není dostatečně vybavena pro plnění cílů stanovených legislativou EU pro budoucí období. Samotná realizace opatření je rovněž velmi nákladná na vstupní investice. </w:t>
            </w:r>
            <w:r w:rsidR="0055234E" w:rsidRPr="003F2BA7">
              <w:rPr>
                <w:rFonts w:ascii="Arial" w:hAnsi="Arial" w:cs="Arial"/>
                <w:color w:val="000000" w:themeColor="text1"/>
              </w:rPr>
              <w:t xml:space="preserve">Další </w:t>
            </w:r>
            <w:r w:rsidR="00ED7A93" w:rsidRPr="003F2BA7">
              <w:rPr>
                <w:rFonts w:ascii="Arial" w:hAnsi="Arial" w:cs="Arial"/>
                <w:color w:val="000000" w:themeColor="text1"/>
              </w:rPr>
              <w:t>z</w:t>
            </w:r>
            <w:r w:rsidR="006D425C" w:rsidRPr="003F2BA7">
              <w:rPr>
                <w:rFonts w:ascii="Arial" w:hAnsi="Arial" w:cs="Arial"/>
                <w:color w:val="000000" w:themeColor="text1"/>
              </w:rPr>
              <w:t>e zjištěných</w:t>
            </w:r>
            <w:r w:rsidR="00ED7A93" w:rsidRPr="003F2BA7">
              <w:rPr>
                <w:rFonts w:ascii="Arial" w:hAnsi="Arial" w:cs="Arial"/>
                <w:color w:val="000000" w:themeColor="text1"/>
              </w:rPr>
              <w:t> problémů jsou</w:t>
            </w:r>
            <w:r w:rsidR="00300FF3" w:rsidRPr="003F2BA7">
              <w:rPr>
                <w:rFonts w:ascii="Arial" w:hAnsi="Arial" w:cs="Arial"/>
                <w:color w:val="000000" w:themeColor="text1"/>
              </w:rPr>
              <w:t xml:space="preserve"> pak</w:t>
            </w:r>
            <w:r w:rsidR="0055234E" w:rsidRPr="003F2BA7">
              <w:rPr>
                <w:rFonts w:ascii="Arial" w:hAnsi="Arial" w:cs="Arial"/>
                <w:color w:val="000000" w:themeColor="text1"/>
              </w:rPr>
              <w:t xml:space="preserve"> primárně </w:t>
            </w:r>
            <w:r w:rsidR="006D425C" w:rsidRPr="003F2BA7">
              <w:rPr>
                <w:rFonts w:ascii="Arial" w:hAnsi="Arial" w:cs="Arial"/>
                <w:color w:val="000000" w:themeColor="text1"/>
              </w:rPr>
              <w:t xml:space="preserve">systémového, resp. </w:t>
            </w:r>
            <w:r w:rsidR="0055234E" w:rsidRPr="003F2BA7">
              <w:rPr>
                <w:rFonts w:ascii="Arial" w:hAnsi="Arial" w:cs="Arial"/>
                <w:color w:val="000000" w:themeColor="text1"/>
              </w:rPr>
              <w:t>nefinančního charakteru – např. nestabilita trhu s druhotnými surovinami, nízká poptávka po recyklátech a produktech z recyklátů či uzavřenost trhu s komunálním odpadem.</w:t>
            </w:r>
            <w:r w:rsidR="0055234E" w:rsidRPr="003F2BA7">
              <w:rPr>
                <w:rStyle w:val="Znakapoznpodarou"/>
                <w:rFonts w:ascii="Arial" w:hAnsi="Arial" w:cs="Arial"/>
                <w:color w:val="000000" w:themeColor="text1"/>
              </w:rPr>
              <w:footnoteReference w:id="75"/>
            </w:r>
            <w:r w:rsidR="0055234E" w:rsidRPr="003F2BA7">
              <w:rPr>
                <w:rFonts w:ascii="Arial" w:hAnsi="Arial" w:cs="Arial"/>
                <w:color w:val="000000" w:themeColor="text1"/>
              </w:rPr>
              <w:t xml:space="preserve"> </w:t>
            </w:r>
          </w:p>
          <w:p w14:paraId="35F963D9" w14:textId="67BFF874" w:rsidR="006E6BFA" w:rsidRPr="003F2BA7" w:rsidRDefault="006E6BFA" w:rsidP="00167DA5">
            <w:pPr>
              <w:spacing w:after="120" w:line="264" w:lineRule="auto"/>
              <w:jc w:val="both"/>
              <w:rPr>
                <w:rFonts w:ascii="Arial" w:hAnsi="Arial" w:cs="Arial"/>
                <w:color w:val="000000" w:themeColor="text1"/>
              </w:rPr>
            </w:pPr>
          </w:p>
          <w:p w14:paraId="45A3A6B7" w14:textId="109D15DB" w:rsidR="002A7A30" w:rsidRPr="003F2BA7" w:rsidDel="00EA7428" w:rsidRDefault="002A7A30" w:rsidP="00167DA5">
            <w:pPr>
              <w:pStyle w:val="Nadpis2"/>
              <w:numPr>
                <w:ilvl w:val="0"/>
                <w:numId w:val="0"/>
              </w:numPr>
              <w:spacing w:before="0" w:after="120" w:line="264" w:lineRule="auto"/>
              <w:ind w:left="576" w:hanging="576"/>
              <w:outlineLvl w:val="1"/>
              <w:rPr>
                <w:del w:id="238" w:author="Juráš Pavel" w:date="2021-06-02T10:50:00Z"/>
                <w:rFonts w:ascii="Arial" w:hAnsi="Arial" w:cs="Arial"/>
                <w:sz w:val="20"/>
                <w:szCs w:val="20"/>
              </w:rPr>
            </w:pPr>
            <w:del w:id="239" w:author="Juráš Pavel" w:date="2021-06-02T10:50:00Z">
              <w:r w:rsidRPr="003F2BA7" w:rsidDel="00EA7428">
                <w:rPr>
                  <w:rFonts w:ascii="Arial" w:hAnsi="Arial" w:cs="Arial"/>
                  <w:sz w:val="20"/>
                  <w:szCs w:val="20"/>
                </w:rPr>
                <w:lastRenderedPageBreak/>
                <w:delText>Makroregionální strategie a strategie pro přímořské oblasti</w:delText>
              </w:r>
            </w:del>
          </w:p>
          <w:p w14:paraId="5DE96D06" w14:textId="4D85DB66" w:rsidR="001B5FB9" w:rsidRPr="003F2BA7" w:rsidDel="00EA7428" w:rsidRDefault="002A7A30" w:rsidP="00167DA5">
            <w:pPr>
              <w:overflowPunct/>
              <w:spacing w:after="120" w:line="264" w:lineRule="auto"/>
              <w:jc w:val="both"/>
              <w:textAlignment w:val="auto"/>
              <w:rPr>
                <w:del w:id="240" w:author="Juráš Pavel" w:date="2021-06-02T10:50:00Z"/>
                <w:rFonts w:ascii="Arial" w:eastAsiaTheme="minorHAnsi" w:hAnsi="Arial" w:cs="Arial"/>
                <w:lang w:eastAsia="en-US"/>
              </w:rPr>
            </w:pPr>
            <w:del w:id="241" w:author="Juráš Pavel" w:date="2021-06-02T10:50:00Z">
              <w:r w:rsidRPr="003F2BA7" w:rsidDel="00EA7428">
                <w:rPr>
                  <w:rFonts w:ascii="Arial" w:eastAsiaTheme="minorHAnsi" w:hAnsi="Arial" w:cs="Arial"/>
                  <w:lang w:eastAsia="en-US"/>
                </w:rPr>
                <w:delText>P</w:delText>
              </w:r>
              <w:r w:rsidR="001B5FB9" w:rsidRPr="003F2BA7" w:rsidDel="00EA7428">
                <w:rPr>
                  <w:rFonts w:ascii="Arial" w:eastAsiaTheme="minorHAnsi" w:hAnsi="Arial" w:cs="Arial"/>
                  <w:lang w:eastAsia="en-US"/>
                </w:rPr>
                <w:delText xml:space="preserve">ro ČR </w:delText>
              </w:r>
              <w:r w:rsidRPr="003F2BA7" w:rsidDel="00EA7428">
                <w:rPr>
                  <w:rFonts w:ascii="Arial" w:eastAsiaTheme="minorHAnsi" w:hAnsi="Arial" w:cs="Arial"/>
                  <w:lang w:eastAsia="en-US"/>
                </w:rPr>
                <w:delText xml:space="preserve">je </w:delText>
              </w:r>
              <w:r w:rsidR="001B5FB9" w:rsidRPr="003F2BA7" w:rsidDel="00EA7428">
                <w:rPr>
                  <w:rFonts w:ascii="Arial" w:eastAsiaTheme="minorHAnsi" w:hAnsi="Arial" w:cs="Arial"/>
                  <w:lang w:eastAsia="en-US"/>
                </w:rPr>
                <w:delText>relevantní</w:delText>
              </w:r>
              <w:r w:rsidRPr="003F2BA7" w:rsidDel="00EA7428">
                <w:rPr>
                  <w:rFonts w:ascii="Arial" w:eastAsiaTheme="minorHAnsi" w:hAnsi="Arial" w:cs="Arial"/>
                  <w:lang w:eastAsia="en-US"/>
                </w:rPr>
                <w:delText xml:space="preserve"> </w:delText>
              </w:r>
              <w:r w:rsidR="001B5FB9" w:rsidRPr="003F2BA7" w:rsidDel="00EA7428">
                <w:rPr>
                  <w:rFonts w:ascii="Arial" w:eastAsiaTheme="minorHAnsi" w:hAnsi="Arial" w:cs="Arial"/>
                  <w:lang w:eastAsia="en-US"/>
                </w:rPr>
                <w:delText xml:space="preserve">makroregionální strategie - </w:delText>
              </w:r>
              <w:r w:rsidR="00612EEF" w:rsidRPr="003F2BA7" w:rsidDel="00EA7428">
                <w:rPr>
                  <w:rFonts w:ascii="Arial" w:eastAsiaTheme="minorHAnsi" w:hAnsi="Arial" w:cs="Arial"/>
                  <w:lang w:eastAsia="en-US"/>
                </w:rPr>
                <w:delText xml:space="preserve">Strategie EU pro Podunají. </w:delText>
              </w:r>
              <w:r w:rsidR="001B5FB9" w:rsidRPr="003F2BA7" w:rsidDel="00EA7428">
                <w:rPr>
                  <w:rFonts w:ascii="Arial" w:eastAsiaTheme="minorHAnsi" w:hAnsi="Arial" w:cs="Arial"/>
                  <w:lang w:eastAsia="en-US"/>
                </w:rPr>
                <w:delText xml:space="preserve">V rámci </w:delText>
              </w:r>
              <w:r w:rsidR="00612EEF" w:rsidRPr="003F2BA7" w:rsidDel="00EA7428">
                <w:rPr>
                  <w:rFonts w:ascii="Arial" w:eastAsiaTheme="minorHAnsi" w:hAnsi="Arial" w:cs="Arial"/>
                  <w:lang w:eastAsia="en-US"/>
                </w:rPr>
                <w:delText>této strategie</w:delText>
              </w:r>
              <w:r w:rsidR="001B5FB9" w:rsidRPr="003F2BA7" w:rsidDel="00EA7428">
                <w:rPr>
                  <w:rFonts w:ascii="Arial" w:eastAsiaTheme="minorHAnsi" w:hAnsi="Arial" w:cs="Arial"/>
                  <w:lang w:eastAsia="en-US"/>
                </w:rPr>
                <w:delText xml:space="preserve"> byl zpracován Akční plán definující čtyři pilíře rozpracované do jedenácti</w:delText>
              </w:r>
              <w:r w:rsidRPr="003F2BA7" w:rsidDel="00EA7428">
                <w:rPr>
                  <w:rFonts w:ascii="Arial" w:eastAsiaTheme="minorHAnsi" w:hAnsi="Arial" w:cs="Arial"/>
                  <w:lang w:eastAsia="en-US"/>
                </w:rPr>
                <w:delText xml:space="preserve"> </w:delText>
              </w:r>
              <w:r w:rsidR="001B5FB9" w:rsidRPr="003F2BA7" w:rsidDel="00EA7428">
                <w:rPr>
                  <w:rFonts w:ascii="Arial" w:eastAsiaTheme="minorHAnsi" w:hAnsi="Arial" w:cs="Arial"/>
                  <w:lang w:eastAsia="en-US"/>
                </w:rPr>
                <w:delText>prioritních oblastí. Každá z prioritních oblastí obsahuje své cíle a jejich plnění rozpracovává do</w:delText>
              </w:r>
              <w:r w:rsidRPr="003F2BA7" w:rsidDel="00EA7428">
                <w:rPr>
                  <w:rFonts w:ascii="Arial" w:eastAsiaTheme="minorHAnsi" w:hAnsi="Arial" w:cs="Arial"/>
                  <w:lang w:eastAsia="en-US"/>
                </w:rPr>
                <w:delText xml:space="preserve"> </w:delText>
              </w:r>
              <w:r w:rsidR="001B5FB9" w:rsidRPr="003F2BA7" w:rsidDel="00EA7428">
                <w:rPr>
                  <w:rFonts w:ascii="Arial" w:eastAsiaTheme="minorHAnsi" w:hAnsi="Arial" w:cs="Arial"/>
                  <w:lang w:eastAsia="en-US"/>
                </w:rPr>
                <w:delText>akcí.</w:delText>
              </w:r>
              <w:r w:rsidR="00612EEF" w:rsidRPr="003F2BA7" w:rsidDel="00EA7428">
                <w:rPr>
                  <w:rFonts w:ascii="Arial" w:eastAsiaTheme="minorHAnsi" w:hAnsi="Arial" w:cs="Arial"/>
                  <w:lang w:eastAsia="en-US"/>
                </w:rPr>
                <w:delText xml:space="preserve"> Prostřednictvím intervencí OP </w:delText>
              </w:r>
              <w:r w:rsidR="00E067A2" w:rsidRPr="003F2BA7" w:rsidDel="00EA7428">
                <w:rPr>
                  <w:rFonts w:ascii="Arial" w:eastAsiaTheme="minorHAnsi" w:hAnsi="Arial" w:cs="Arial"/>
                  <w:lang w:eastAsia="en-US"/>
                </w:rPr>
                <w:delText>TA</w:delText>
              </w:r>
              <w:r w:rsidR="00612EEF" w:rsidRPr="003F2BA7" w:rsidDel="00EA7428">
                <w:rPr>
                  <w:rFonts w:ascii="Arial" w:eastAsiaTheme="minorHAnsi" w:hAnsi="Arial" w:cs="Arial"/>
                  <w:lang w:eastAsia="en-US"/>
                </w:rPr>
                <w:delText>K lze přispívat k následujícím prioritním oblastem</w:delText>
              </w:r>
              <w:r w:rsidR="00667EC5" w:rsidRPr="003F2BA7" w:rsidDel="00EA7428">
                <w:rPr>
                  <w:rFonts w:ascii="Arial" w:eastAsiaTheme="minorHAnsi" w:hAnsi="Arial" w:cs="Arial"/>
                  <w:lang w:eastAsia="en-US"/>
                </w:rPr>
                <w:delText>:</w:delText>
              </w:r>
            </w:del>
          </w:p>
          <w:p w14:paraId="5EB8C302" w14:textId="1D60FB70" w:rsidR="00612EEF" w:rsidRPr="003F2BA7" w:rsidDel="00EA7428" w:rsidRDefault="00612EEF" w:rsidP="00F5414E">
            <w:pPr>
              <w:pStyle w:val="Odstavecseseznamem"/>
              <w:numPr>
                <w:ilvl w:val="0"/>
                <w:numId w:val="29"/>
              </w:numPr>
              <w:overflowPunct/>
              <w:spacing w:after="120" w:line="264" w:lineRule="auto"/>
              <w:contextualSpacing w:val="0"/>
              <w:jc w:val="both"/>
              <w:textAlignment w:val="auto"/>
              <w:rPr>
                <w:del w:id="242" w:author="Juráš Pavel" w:date="2021-06-02T10:50:00Z"/>
                <w:rFonts w:ascii="Arial" w:hAnsi="Arial" w:cs="Arial"/>
              </w:rPr>
            </w:pPr>
            <w:del w:id="243" w:author="Juráš Pavel" w:date="2021-06-02T10:50:00Z">
              <w:r w:rsidRPr="003F2BA7" w:rsidDel="00EA7428">
                <w:rPr>
                  <w:rFonts w:ascii="Arial" w:eastAsiaTheme="minorHAnsi" w:hAnsi="Arial" w:cs="Arial"/>
                  <w:lang w:eastAsia="en-US"/>
                </w:rPr>
                <w:delText>P</w:delText>
              </w:r>
              <w:r w:rsidR="001B5FB9" w:rsidRPr="003F2BA7" w:rsidDel="00EA7428">
                <w:rPr>
                  <w:rFonts w:ascii="Arial" w:eastAsiaTheme="minorHAnsi" w:hAnsi="Arial" w:cs="Arial"/>
                  <w:lang w:eastAsia="en-US"/>
                </w:rPr>
                <w:delText>rioritní oblast</w:delText>
              </w:r>
              <w:r w:rsidR="002A7A30" w:rsidRPr="003F2BA7" w:rsidDel="00EA7428">
                <w:rPr>
                  <w:rFonts w:ascii="Arial" w:eastAsiaTheme="minorHAnsi" w:hAnsi="Arial" w:cs="Arial"/>
                  <w:lang w:eastAsia="en-US"/>
                </w:rPr>
                <w:delText xml:space="preserve"> </w:delText>
              </w:r>
              <w:r w:rsidRPr="003F2BA7" w:rsidDel="00EA7428">
                <w:rPr>
                  <w:rFonts w:ascii="Arial" w:eastAsiaTheme="minorHAnsi" w:hAnsi="Arial" w:cs="Arial"/>
                  <w:lang w:eastAsia="en-US"/>
                </w:rPr>
                <w:delText>1B „Zlepšení mobility a intermodality</w:delText>
              </w:r>
              <w:r w:rsidR="00FC5409" w:rsidRPr="003F2BA7" w:rsidDel="00EA7428">
                <w:rPr>
                  <w:rFonts w:ascii="Arial" w:eastAsiaTheme="minorHAnsi" w:hAnsi="Arial" w:cs="Arial"/>
                  <w:lang w:eastAsia="en-US"/>
                </w:rPr>
                <w:delText>“ zahrnuje intervence v rámci</w:delText>
              </w:r>
              <w:r w:rsidRPr="003F2BA7" w:rsidDel="00EA7428">
                <w:rPr>
                  <w:rFonts w:ascii="Arial" w:eastAsiaTheme="minorHAnsi" w:hAnsi="Arial" w:cs="Arial"/>
                  <w:lang w:eastAsia="en-US"/>
                </w:rPr>
                <w:delText xml:space="preserve"> SC</w:delText>
              </w:r>
              <w:r w:rsidR="00681719" w:rsidRPr="003F2BA7" w:rsidDel="00EA7428">
                <w:rPr>
                  <w:rFonts w:ascii="Arial" w:eastAsiaTheme="minorHAnsi" w:hAnsi="Arial" w:cs="Arial"/>
                  <w:lang w:eastAsia="en-US"/>
                </w:rPr>
                <w:delText xml:space="preserve"> </w:delText>
              </w:r>
              <w:r w:rsidR="00E5723A" w:rsidRPr="003F2BA7" w:rsidDel="00EA7428">
                <w:rPr>
                  <w:rFonts w:ascii="Arial" w:eastAsiaTheme="minorHAnsi" w:hAnsi="Arial" w:cs="Arial"/>
                  <w:lang w:eastAsia="en-US"/>
                </w:rPr>
                <w:delText>4</w:delText>
              </w:r>
              <w:r w:rsidR="004974B8" w:rsidRPr="003F2BA7" w:rsidDel="00EA7428">
                <w:rPr>
                  <w:rFonts w:ascii="Arial" w:eastAsiaTheme="minorHAnsi" w:hAnsi="Arial" w:cs="Arial"/>
                  <w:lang w:eastAsia="en-US"/>
                </w:rPr>
                <w:delText>.4</w:delText>
              </w:r>
              <w:r w:rsidRPr="003F2BA7" w:rsidDel="00EA7428">
                <w:rPr>
                  <w:rFonts w:ascii="Arial" w:eastAsiaTheme="minorHAnsi" w:hAnsi="Arial" w:cs="Arial"/>
                  <w:lang w:eastAsia="en-US"/>
                </w:rPr>
                <w:delText>.</w:delText>
              </w:r>
            </w:del>
          </w:p>
          <w:p w14:paraId="0367B9A8" w14:textId="1C53CB62" w:rsidR="00612EEF" w:rsidRPr="003F2BA7" w:rsidDel="00EA7428" w:rsidRDefault="00612EEF" w:rsidP="00F5414E">
            <w:pPr>
              <w:pStyle w:val="Odstavecseseznamem"/>
              <w:numPr>
                <w:ilvl w:val="0"/>
                <w:numId w:val="29"/>
              </w:numPr>
              <w:overflowPunct/>
              <w:spacing w:after="120" w:line="264" w:lineRule="auto"/>
              <w:contextualSpacing w:val="0"/>
              <w:jc w:val="both"/>
              <w:textAlignment w:val="auto"/>
              <w:rPr>
                <w:del w:id="244" w:author="Juráš Pavel" w:date="2021-06-02T10:50:00Z"/>
                <w:rFonts w:ascii="Arial" w:hAnsi="Arial" w:cs="Arial"/>
              </w:rPr>
            </w:pPr>
            <w:del w:id="245" w:author="Juráš Pavel" w:date="2021-06-02T10:50:00Z">
              <w:r w:rsidRPr="003F2BA7" w:rsidDel="00EA7428">
                <w:rPr>
                  <w:rFonts w:ascii="Arial" w:eastAsiaTheme="minorHAnsi" w:hAnsi="Arial" w:cs="Arial"/>
                  <w:lang w:eastAsia="en-US"/>
                </w:rPr>
                <w:delText xml:space="preserve">Prioritní oblasti </w:delText>
              </w:r>
              <w:r w:rsidR="002A7A30" w:rsidRPr="003F2BA7" w:rsidDel="00EA7428">
                <w:rPr>
                  <w:rFonts w:ascii="Arial" w:eastAsiaTheme="minorHAnsi" w:hAnsi="Arial" w:cs="Arial"/>
                  <w:lang w:eastAsia="en-US"/>
                </w:rPr>
                <w:delText>2 „Podpora udržitelnější</w:delText>
              </w:r>
              <w:r w:rsidR="001B5FB9" w:rsidRPr="003F2BA7" w:rsidDel="00EA7428">
                <w:rPr>
                  <w:rFonts w:ascii="Arial" w:eastAsiaTheme="minorHAnsi" w:hAnsi="Arial" w:cs="Arial"/>
                  <w:lang w:eastAsia="en-US"/>
                </w:rPr>
                <w:delText xml:space="preserve"> energetiky“ </w:delText>
              </w:r>
              <w:r w:rsidR="00FC5409" w:rsidRPr="003F2BA7" w:rsidDel="00EA7428">
                <w:rPr>
                  <w:rFonts w:ascii="Arial" w:eastAsiaTheme="minorHAnsi" w:hAnsi="Arial" w:cs="Arial"/>
                  <w:lang w:eastAsia="en-US"/>
                </w:rPr>
                <w:delText>zahrnuje intervence v rámci</w:delText>
              </w:r>
              <w:r w:rsidR="004974B8" w:rsidRPr="003F2BA7" w:rsidDel="00EA7428">
                <w:rPr>
                  <w:rFonts w:ascii="Arial" w:eastAsiaTheme="minorHAnsi" w:hAnsi="Arial" w:cs="Arial"/>
                  <w:lang w:eastAsia="en-US"/>
                </w:rPr>
                <w:delText xml:space="preserve"> SC </w:delText>
              </w:r>
              <w:r w:rsidR="00E5723A" w:rsidRPr="003F2BA7" w:rsidDel="00EA7428">
                <w:rPr>
                  <w:rFonts w:ascii="Arial" w:eastAsiaTheme="minorHAnsi" w:hAnsi="Arial" w:cs="Arial"/>
                  <w:lang w:eastAsia="en-US"/>
                </w:rPr>
                <w:delText>4</w:delText>
              </w:r>
              <w:r w:rsidR="004974B8" w:rsidRPr="003F2BA7" w:rsidDel="00EA7428">
                <w:rPr>
                  <w:rFonts w:ascii="Arial" w:eastAsiaTheme="minorHAnsi" w:hAnsi="Arial" w:cs="Arial"/>
                  <w:lang w:eastAsia="en-US"/>
                </w:rPr>
                <w:delText xml:space="preserve">.1, </w:delText>
              </w:r>
              <w:r w:rsidR="00E5723A" w:rsidRPr="003F2BA7" w:rsidDel="00EA7428">
                <w:rPr>
                  <w:rFonts w:ascii="Arial" w:eastAsiaTheme="minorHAnsi" w:hAnsi="Arial" w:cs="Arial"/>
                  <w:lang w:eastAsia="en-US"/>
                </w:rPr>
                <w:delText>4</w:delText>
              </w:r>
              <w:r w:rsidR="001B5FB9" w:rsidRPr="003F2BA7" w:rsidDel="00EA7428">
                <w:rPr>
                  <w:rFonts w:ascii="Arial" w:eastAsiaTheme="minorHAnsi" w:hAnsi="Arial" w:cs="Arial"/>
                  <w:lang w:eastAsia="en-US"/>
                </w:rPr>
                <w:delText xml:space="preserve">.2 a </w:delText>
              </w:r>
              <w:r w:rsidR="00E5723A" w:rsidRPr="003F2BA7" w:rsidDel="00EA7428">
                <w:rPr>
                  <w:rFonts w:ascii="Arial" w:eastAsiaTheme="minorHAnsi" w:hAnsi="Arial" w:cs="Arial"/>
                  <w:lang w:eastAsia="en-US"/>
                </w:rPr>
                <w:delText>4</w:delText>
              </w:r>
              <w:r w:rsidR="002A7A30" w:rsidRPr="003F2BA7" w:rsidDel="00EA7428">
                <w:rPr>
                  <w:rFonts w:ascii="Arial" w:eastAsiaTheme="minorHAnsi" w:hAnsi="Arial" w:cs="Arial"/>
                  <w:lang w:eastAsia="en-US"/>
                </w:rPr>
                <w:delText>.3</w:delText>
              </w:r>
              <w:r w:rsidR="001B5FB9" w:rsidRPr="003F2BA7" w:rsidDel="00EA7428">
                <w:rPr>
                  <w:rFonts w:ascii="Arial" w:eastAsiaTheme="minorHAnsi" w:hAnsi="Arial" w:cs="Arial"/>
                  <w:lang w:eastAsia="en-US"/>
                </w:rPr>
                <w:delText xml:space="preserve">. </w:delText>
              </w:r>
            </w:del>
          </w:p>
          <w:p w14:paraId="3AEB832D" w14:textId="65CBBA78" w:rsidR="00681719" w:rsidRPr="003F2BA7" w:rsidDel="00EA7428" w:rsidRDefault="00681719" w:rsidP="00F5414E">
            <w:pPr>
              <w:pStyle w:val="Odstavecseseznamem"/>
              <w:numPr>
                <w:ilvl w:val="0"/>
                <w:numId w:val="29"/>
              </w:numPr>
              <w:overflowPunct/>
              <w:spacing w:after="120" w:line="264" w:lineRule="auto"/>
              <w:contextualSpacing w:val="0"/>
              <w:jc w:val="both"/>
              <w:textAlignment w:val="auto"/>
              <w:rPr>
                <w:del w:id="246" w:author="Juráš Pavel" w:date="2021-06-02T10:50:00Z"/>
                <w:rFonts w:ascii="Arial" w:hAnsi="Arial" w:cs="Arial"/>
              </w:rPr>
            </w:pPr>
            <w:del w:id="247" w:author="Juráš Pavel" w:date="2021-06-02T10:50:00Z">
              <w:r w:rsidRPr="003F2BA7" w:rsidDel="00EA7428">
                <w:rPr>
                  <w:rFonts w:ascii="Arial" w:eastAsiaTheme="minorHAnsi" w:hAnsi="Arial" w:cs="Arial"/>
                  <w:lang w:eastAsia="en-US"/>
                </w:rPr>
                <w:delText xml:space="preserve">Prioritní oblast 5 „Řízení rizik pro ŽP“ </w:delText>
              </w:r>
              <w:r w:rsidR="00FC5409" w:rsidRPr="003F2BA7" w:rsidDel="00EA7428">
                <w:rPr>
                  <w:rFonts w:ascii="Arial" w:eastAsiaTheme="minorHAnsi" w:hAnsi="Arial" w:cs="Arial"/>
                  <w:lang w:eastAsia="en-US"/>
                </w:rPr>
                <w:delText xml:space="preserve">zahrnuje intervence v rámci </w:delText>
              </w:r>
              <w:r w:rsidR="004974B8" w:rsidRPr="003F2BA7" w:rsidDel="00EA7428">
                <w:rPr>
                  <w:rFonts w:ascii="Arial" w:eastAsiaTheme="minorHAnsi" w:hAnsi="Arial" w:cs="Arial"/>
                  <w:lang w:eastAsia="en-US"/>
                </w:rPr>
                <w:delText xml:space="preserve">SC </w:delText>
              </w:r>
              <w:r w:rsidR="00E5723A" w:rsidRPr="003F2BA7" w:rsidDel="00EA7428">
                <w:rPr>
                  <w:rFonts w:ascii="Arial" w:eastAsiaTheme="minorHAnsi" w:hAnsi="Arial" w:cs="Arial"/>
                  <w:lang w:eastAsia="en-US"/>
                </w:rPr>
                <w:delText>5</w:delText>
              </w:r>
              <w:r w:rsidR="004974B8" w:rsidRPr="003F2BA7" w:rsidDel="00EA7428">
                <w:rPr>
                  <w:rFonts w:ascii="Arial" w:eastAsiaTheme="minorHAnsi" w:hAnsi="Arial" w:cs="Arial"/>
                  <w:lang w:eastAsia="en-US"/>
                </w:rPr>
                <w:delText>.1</w:delText>
              </w:r>
            </w:del>
          </w:p>
          <w:p w14:paraId="401FF728" w14:textId="323DC2A8" w:rsidR="00612EEF" w:rsidRPr="003F2BA7" w:rsidDel="00EA7428" w:rsidRDefault="00612EEF" w:rsidP="00F5414E">
            <w:pPr>
              <w:pStyle w:val="Odstavecseseznamem"/>
              <w:numPr>
                <w:ilvl w:val="0"/>
                <w:numId w:val="29"/>
              </w:numPr>
              <w:overflowPunct/>
              <w:spacing w:after="120" w:line="264" w:lineRule="auto"/>
              <w:contextualSpacing w:val="0"/>
              <w:jc w:val="both"/>
              <w:textAlignment w:val="auto"/>
              <w:rPr>
                <w:del w:id="248" w:author="Juráš Pavel" w:date="2021-06-02T10:50:00Z"/>
                <w:rFonts w:ascii="Arial" w:hAnsi="Arial" w:cs="Arial"/>
              </w:rPr>
            </w:pPr>
            <w:del w:id="249" w:author="Juráš Pavel" w:date="2021-06-02T10:50:00Z">
              <w:r w:rsidRPr="003F2BA7" w:rsidDel="00EA7428">
                <w:rPr>
                  <w:rFonts w:ascii="Arial" w:eastAsiaTheme="minorHAnsi" w:hAnsi="Arial" w:cs="Arial"/>
                  <w:lang w:eastAsia="en-US"/>
                </w:rPr>
                <w:delText>Prioritní oblast</w:delText>
              </w:r>
              <w:r w:rsidR="001B5FB9" w:rsidRPr="003F2BA7" w:rsidDel="00EA7428">
                <w:rPr>
                  <w:rFonts w:ascii="Arial" w:eastAsiaTheme="minorHAnsi" w:hAnsi="Arial" w:cs="Arial"/>
                  <w:lang w:eastAsia="en-US"/>
                </w:rPr>
                <w:delText xml:space="preserve"> 7 „Rozvoj</w:delText>
              </w:r>
              <w:r w:rsidR="002A7A30" w:rsidRPr="003F2BA7" w:rsidDel="00EA7428">
                <w:rPr>
                  <w:rFonts w:ascii="Arial" w:eastAsiaTheme="minorHAnsi" w:hAnsi="Arial" w:cs="Arial"/>
                  <w:lang w:eastAsia="en-US"/>
                </w:rPr>
                <w:delText xml:space="preserve"> </w:delText>
              </w:r>
              <w:r w:rsidR="001B5FB9" w:rsidRPr="003F2BA7" w:rsidDel="00EA7428">
                <w:rPr>
                  <w:rFonts w:ascii="Arial" w:eastAsiaTheme="minorHAnsi" w:hAnsi="Arial" w:cs="Arial"/>
                  <w:lang w:eastAsia="en-US"/>
                </w:rPr>
                <w:delText xml:space="preserve">znalostní společnosti pomocí výzkumu, vzdělávání a informačních technologií“ </w:delText>
              </w:r>
              <w:r w:rsidR="00FC5409" w:rsidRPr="003F2BA7" w:rsidDel="00EA7428">
                <w:rPr>
                  <w:rFonts w:ascii="Arial" w:eastAsiaTheme="minorHAnsi" w:hAnsi="Arial" w:cs="Arial"/>
                  <w:lang w:eastAsia="en-US"/>
                </w:rPr>
                <w:delText>zahrnuje intervence v rámci</w:delText>
              </w:r>
              <w:r w:rsidR="001B5FB9" w:rsidRPr="003F2BA7" w:rsidDel="00EA7428">
                <w:rPr>
                  <w:rFonts w:ascii="Arial" w:eastAsiaTheme="minorHAnsi" w:hAnsi="Arial" w:cs="Arial"/>
                  <w:lang w:eastAsia="en-US"/>
                </w:rPr>
                <w:delText xml:space="preserve"> </w:delText>
              </w:r>
              <w:r w:rsidR="004974B8" w:rsidRPr="003F2BA7" w:rsidDel="00EA7428">
                <w:rPr>
                  <w:rFonts w:ascii="Arial" w:eastAsiaTheme="minorHAnsi" w:hAnsi="Arial" w:cs="Arial"/>
                  <w:lang w:eastAsia="en-US"/>
                </w:rPr>
                <w:delText>SC 1.1, 1.2</w:delText>
              </w:r>
              <w:r w:rsidR="00331EFB" w:rsidRPr="003F2BA7" w:rsidDel="00EA7428">
                <w:rPr>
                  <w:rFonts w:ascii="Arial" w:eastAsiaTheme="minorHAnsi" w:hAnsi="Arial" w:cs="Arial"/>
                  <w:lang w:eastAsia="en-US"/>
                </w:rPr>
                <w:delText xml:space="preserve">, </w:delText>
              </w:r>
              <w:r w:rsidR="004974B8" w:rsidRPr="003F2BA7" w:rsidDel="00EA7428">
                <w:rPr>
                  <w:rFonts w:ascii="Arial" w:eastAsiaTheme="minorHAnsi" w:hAnsi="Arial" w:cs="Arial"/>
                  <w:lang w:eastAsia="en-US"/>
                </w:rPr>
                <w:delText xml:space="preserve">a </w:delText>
              </w:r>
              <w:r w:rsidR="00E5723A" w:rsidRPr="003F2BA7" w:rsidDel="00EA7428">
                <w:rPr>
                  <w:rFonts w:ascii="Arial" w:eastAsiaTheme="minorHAnsi" w:hAnsi="Arial" w:cs="Arial"/>
                  <w:lang w:eastAsia="en-US"/>
                </w:rPr>
                <w:delText>3</w:delText>
              </w:r>
              <w:r w:rsidR="001B5FB9" w:rsidRPr="003F2BA7" w:rsidDel="00EA7428">
                <w:rPr>
                  <w:rFonts w:ascii="Arial" w:eastAsiaTheme="minorHAnsi" w:hAnsi="Arial" w:cs="Arial"/>
                  <w:lang w:eastAsia="en-US"/>
                </w:rPr>
                <w:delText xml:space="preserve">.1. </w:delText>
              </w:r>
            </w:del>
          </w:p>
          <w:p w14:paraId="38A4E536" w14:textId="346108E5" w:rsidR="00612EEF" w:rsidRPr="003F2BA7" w:rsidDel="00EA7428" w:rsidRDefault="00612EEF" w:rsidP="00F5414E">
            <w:pPr>
              <w:pStyle w:val="Odstavecseseznamem"/>
              <w:numPr>
                <w:ilvl w:val="0"/>
                <w:numId w:val="29"/>
              </w:numPr>
              <w:overflowPunct/>
              <w:spacing w:after="120" w:line="264" w:lineRule="auto"/>
              <w:contextualSpacing w:val="0"/>
              <w:jc w:val="both"/>
              <w:textAlignment w:val="auto"/>
              <w:rPr>
                <w:del w:id="250" w:author="Juráš Pavel" w:date="2021-06-02T10:50:00Z"/>
                <w:rFonts w:ascii="Arial" w:hAnsi="Arial" w:cs="Arial"/>
              </w:rPr>
            </w:pPr>
            <w:del w:id="251" w:author="Juráš Pavel" w:date="2021-06-02T10:50:00Z">
              <w:r w:rsidRPr="003F2BA7" w:rsidDel="00EA7428">
                <w:rPr>
                  <w:rFonts w:ascii="Arial" w:eastAsiaTheme="minorHAnsi" w:hAnsi="Arial" w:cs="Arial"/>
                  <w:lang w:eastAsia="en-US"/>
                </w:rPr>
                <w:delText>Prioritní oblast</w:delText>
              </w:r>
              <w:r w:rsidR="001B5FB9" w:rsidRPr="003F2BA7" w:rsidDel="00EA7428">
                <w:rPr>
                  <w:rFonts w:ascii="Arial" w:eastAsiaTheme="minorHAnsi" w:hAnsi="Arial" w:cs="Arial"/>
                  <w:lang w:eastAsia="en-US"/>
                </w:rPr>
                <w:delText xml:space="preserve"> 8 „Podpora konkurenceschopnosti podniků“ </w:delText>
              </w:r>
              <w:r w:rsidR="00FC5409" w:rsidRPr="003F2BA7" w:rsidDel="00EA7428">
                <w:rPr>
                  <w:rFonts w:ascii="Arial" w:eastAsiaTheme="minorHAnsi" w:hAnsi="Arial" w:cs="Arial"/>
                  <w:lang w:eastAsia="en-US"/>
                </w:rPr>
                <w:delText>zahrnuje intervence v rámci</w:delText>
              </w:r>
              <w:r w:rsidR="001B5FB9" w:rsidRPr="003F2BA7" w:rsidDel="00EA7428">
                <w:rPr>
                  <w:rFonts w:ascii="Arial" w:eastAsiaTheme="minorHAnsi" w:hAnsi="Arial" w:cs="Arial"/>
                  <w:lang w:eastAsia="en-US"/>
                </w:rPr>
                <w:delText xml:space="preserve"> </w:delText>
              </w:r>
              <w:r w:rsidR="004974B8" w:rsidRPr="003F2BA7" w:rsidDel="00EA7428">
                <w:rPr>
                  <w:rFonts w:ascii="Arial" w:eastAsiaTheme="minorHAnsi" w:hAnsi="Arial" w:cs="Arial"/>
                  <w:lang w:eastAsia="en-US"/>
                </w:rPr>
                <w:delText>SC 2.1</w:delText>
              </w:r>
              <w:r w:rsidR="001B5FB9" w:rsidRPr="003F2BA7" w:rsidDel="00EA7428">
                <w:rPr>
                  <w:rFonts w:ascii="Arial" w:eastAsiaTheme="minorHAnsi" w:hAnsi="Arial" w:cs="Arial"/>
                  <w:lang w:eastAsia="en-US"/>
                </w:rPr>
                <w:delText xml:space="preserve">. </w:delText>
              </w:r>
            </w:del>
          </w:p>
          <w:p w14:paraId="3862EA76" w14:textId="366B8824" w:rsidR="006A0C2A" w:rsidRPr="003F2BA7" w:rsidDel="00EA7428" w:rsidRDefault="001B5FB9" w:rsidP="00167DA5">
            <w:pPr>
              <w:overflowPunct/>
              <w:spacing w:after="120" w:line="264" w:lineRule="auto"/>
              <w:jc w:val="both"/>
              <w:textAlignment w:val="auto"/>
              <w:rPr>
                <w:del w:id="252" w:author="Juráš Pavel" w:date="2021-06-02T10:50:00Z"/>
                <w:rFonts w:ascii="Arial" w:eastAsiaTheme="minorHAnsi" w:hAnsi="Arial" w:cs="Arial"/>
                <w:lang w:eastAsia="en-US"/>
              </w:rPr>
            </w:pPr>
            <w:del w:id="253" w:author="Juráš Pavel" w:date="2021-06-02T10:50:00Z">
              <w:r w:rsidRPr="003F2BA7" w:rsidDel="00EA7428">
                <w:rPr>
                  <w:rFonts w:ascii="Arial" w:eastAsiaTheme="minorHAnsi" w:hAnsi="Arial" w:cs="Arial"/>
                  <w:lang w:eastAsia="en-US"/>
                </w:rPr>
                <w:delText>Mechanismy koordinace budou zajištěny ad hoc konzultacemi se členy říd</w:delText>
              </w:r>
              <w:r w:rsidR="00331EFB" w:rsidRPr="003F2BA7" w:rsidDel="00EA7428">
                <w:rPr>
                  <w:rFonts w:ascii="Arial" w:eastAsiaTheme="minorHAnsi" w:hAnsi="Arial" w:cs="Arial"/>
                  <w:lang w:eastAsia="en-US"/>
                </w:rPr>
                <w:delText>i</w:delText>
              </w:r>
              <w:r w:rsidRPr="003F2BA7" w:rsidDel="00EA7428">
                <w:rPr>
                  <w:rFonts w:ascii="Arial" w:eastAsiaTheme="minorHAnsi" w:hAnsi="Arial" w:cs="Arial"/>
                  <w:lang w:eastAsia="en-US"/>
                </w:rPr>
                <w:delText xml:space="preserve">cích výborů pro Strategii EU pro Podunají. </w:delText>
              </w:r>
            </w:del>
          </w:p>
          <w:p w14:paraId="560073E1" w14:textId="77777777" w:rsidR="001A39A3" w:rsidRPr="003F2BA7" w:rsidRDefault="001A39A3" w:rsidP="00167DA5">
            <w:pPr>
              <w:overflowPunct/>
              <w:spacing w:after="120" w:line="264" w:lineRule="auto"/>
              <w:jc w:val="both"/>
              <w:textAlignment w:val="auto"/>
              <w:rPr>
                <w:rFonts w:ascii="Arial" w:eastAsiaTheme="minorHAnsi" w:hAnsi="Arial" w:cs="Arial"/>
                <w:lang w:eastAsia="en-US"/>
              </w:rPr>
            </w:pPr>
          </w:p>
          <w:p w14:paraId="399B7D89" w14:textId="1832C985" w:rsidR="006540DD" w:rsidRPr="003F2BA7" w:rsidRDefault="006540DD" w:rsidP="00167DA5">
            <w:pPr>
              <w:overflowPunct/>
              <w:spacing w:after="120" w:line="264" w:lineRule="auto"/>
              <w:jc w:val="both"/>
              <w:textAlignment w:val="auto"/>
              <w:rPr>
                <w:rFonts w:ascii="Arial" w:eastAsiaTheme="minorHAnsi" w:hAnsi="Arial" w:cs="Arial"/>
                <w:sz w:val="24"/>
                <w:szCs w:val="24"/>
                <w:lang w:eastAsia="en-US"/>
              </w:rPr>
            </w:pPr>
            <w:del w:id="254" w:author="Juráš Pavel" w:date="2021-06-02T11:07:00Z">
              <w:r w:rsidRPr="003F2BA7" w:rsidDel="00956601">
                <w:rPr>
                  <w:rFonts w:ascii="Arial" w:eastAsiaTheme="minorHAnsi" w:hAnsi="Arial" w:cs="Arial"/>
                  <w:lang w:eastAsia="en-US"/>
                </w:rPr>
                <w:delText xml:space="preserve">Všechny navržené priority a specifické cíle </w:delText>
              </w:r>
              <w:r w:rsidR="001D314F" w:rsidRPr="003F2BA7" w:rsidDel="00956601">
                <w:rPr>
                  <w:rFonts w:ascii="Arial" w:eastAsiaTheme="minorHAnsi" w:hAnsi="Arial" w:cs="Arial"/>
                  <w:lang w:eastAsia="en-US"/>
                </w:rPr>
                <w:delText xml:space="preserve">OP </w:delText>
              </w:r>
              <w:r w:rsidR="006E6BFA" w:rsidRPr="003F2BA7" w:rsidDel="00956601">
                <w:rPr>
                  <w:rFonts w:ascii="Arial" w:eastAsiaTheme="minorHAnsi" w:hAnsi="Arial" w:cs="Arial"/>
                  <w:lang w:eastAsia="en-US"/>
                </w:rPr>
                <w:delText>TA</w:delText>
              </w:r>
              <w:r w:rsidR="001D314F" w:rsidRPr="003F2BA7" w:rsidDel="00956601">
                <w:rPr>
                  <w:rFonts w:ascii="Arial" w:eastAsiaTheme="minorHAnsi" w:hAnsi="Arial" w:cs="Arial"/>
                  <w:lang w:eastAsia="en-US"/>
                </w:rPr>
                <w:delText>K</w:delText>
              </w:r>
              <w:r w:rsidR="00331EFB" w:rsidRPr="003F2BA7" w:rsidDel="00956601">
                <w:rPr>
                  <w:rFonts w:ascii="Arial" w:eastAsiaTheme="minorHAnsi" w:hAnsi="Arial" w:cs="Arial"/>
                  <w:lang w:eastAsia="en-US"/>
                </w:rPr>
                <w:delText xml:space="preserve"> pak obecně </w:delText>
              </w:r>
              <w:r w:rsidRPr="003F2BA7" w:rsidDel="00956601">
                <w:rPr>
                  <w:rFonts w:ascii="Arial" w:eastAsiaTheme="minorHAnsi" w:hAnsi="Arial" w:cs="Arial"/>
                  <w:lang w:eastAsia="en-US"/>
                </w:rPr>
                <w:delText>respektují práva, dodržují zásady a podporují jejich uplatňování v souladu s čl. 51 Listiny základních práv EU. Tento soulad byl ověřen kontrolou textu celého programu odborníky na otázky lidských práv. Navržené priority naopak přispívají k lepší ochraně a naplňování základních práv. Konkrétně v rámci hodnocení žádostí o podporu bude posuzováno, zda je projekt v souladu s horizontálními principy, tzn. zachování rovnosti žen a mužů, nediskriminace a trvale udržitelného rozvoje. Celý systém řízení programu pak umožňuje řídicím orgánům sledovat soulad s Listinou na úrovni konkrétních výzev a projektů a kontrolovat, zda nedochází k porušování Listiny. Případné problémy jsou pak hlášeny monitorovacímu výboru. Realizátoři projektů a další dotčené osoby pak mohou plně chránit svá práva před soudy a správními orgány v souladu s čl. 47 Listiny a českými procesními předpisy.</w:delText>
              </w:r>
            </w:del>
          </w:p>
        </w:tc>
      </w:tr>
    </w:tbl>
    <w:p w14:paraId="33F19561" w14:textId="77777777" w:rsidR="00FC75F4" w:rsidRPr="003F2BA7" w:rsidRDefault="00FC75F4" w:rsidP="00961AB1">
      <w:pPr>
        <w:rPr>
          <w:rFonts w:ascii="Arial" w:hAnsi="Arial" w:cs="Arial"/>
          <w:i/>
          <w:iCs/>
        </w:rPr>
      </w:pPr>
      <w:r w:rsidRPr="003F2BA7">
        <w:rPr>
          <w:rFonts w:ascii="Arial" w:hAnsi="Arial" w:cs="Arial"/>
          <w:i/>
          <w:iCs/>
        </w:rPr>
        <w:lastRenderedPageBreak/>
        <w:t xml:space="preserve"> </w:t>
      </w:r>
    </w:p>
    <w:p w14:paraId="5BE88A60" w14:textId="4C92F344" w:rsidR="00F12EA8" w:rsidRPr="003F2BA7" w:rsidRDefault="00F12EA8" w:rsidP="00961AB1">
      <w:pPr>
        <w:rPr>
          <w:rFonts w:ascii="Arial" w:hAnsi="Arial" w:cs="Arial"/>
          <w:i/>
          <w:iCs/>
          <w:sz w:val="24"/>
          <w:szCs w:val="24"/>
        </w:rPr>
      </w:pPr>
    </w:p>
    <w:p w14:paraId="3C8B5597" w14:textId="485F4C2F" w:rsidR="00D03CCA" w:rsidRPr="003F2BA7" w:rsidRDefault="00D03CCA" w:rsidP="00961AB1">
      <w:pPr>
        <w:rPr>
          <w:rFonts w:ascii="Arial" w:hAnsi="Arial" w:cs="Arial"/>
          <w:i/>
          <w:iCs/>
          <w:sz w:val="24"/>
          <w:szCs w:val="24"/>
        </w:rPr>
      </w:pPr>
    </w:p>
    <w:p w14:paraId="0AFA881C" w14:textId="48445644" w:rsidR="00D03CCA" w:rsidRPr="003F2BA7" w:rsidRDefault="00D03CCA" w:rsidP="00961AB1">
      <w:pPr>
        <w:rPr>
          <w:rFonts w:ascii="Arial" w:hAnsi="Arial" w:cs="Arial"/>
          <w:i/>
          <w:iCs/>
          <w:sz w:val="24"/>
          <w:szCs w:val="24"/>
        </w:rPr>
      </w:pPr>
    </w:p>
    <w:p w14:paraId="00AE3C1C" w14:textId="3744A3A3" w:rsidR="00D03CCA" w:rsidRPr="003F2BA7" w:rsidRDefault="00D03CCA" w:rsidP="00961AB1">
      <w:pPr>
        <w:rPr>
          <w:rFonts w:ascii="Arial" w:hAnsi="Arial" w:cs="Arial"/>
          <w:i/>
          <w:iCs/>
          <w:sz w:val="24"/>
          <w:szCs w:val="24"/>
        </w:rPr>
      </w:pPr>
    </w:p>
    <w:p w14:paraId="5F467729" w14:textId="2D56481F" w:rsidR="00D03CCA" w:rsidRPr="003F2BA7" w:rsidRDefault="00D03CCA" w:rsidP="00961AB1">
      <w:pPr>
        <w:rPr>
          <w:rFonts w:ascii="Arial" w:hAnsi="Arial" w:cs="Arial"/>
          <w:i/>
          <w:iCs/>
          <w:sz w:val="24"/>
          <w:szCs w:val="24"/>
        </w:rPr>
      </w:pPr>
    </w:p>
    <w:p w14:paraId="62199A23" w14:textId="0B3B187E" w:rsidR="00D03CCA" w:rsidRPr="003F2BA7" w:rsidRDefault="00D03CCA" w:rsidP="00961AB1">
      <w:pPr>
        <w:rPr>
          <w:rFonts w:ascii="Arial" w:hAnsi="Arial" w:cs="Arial"/>
          <w:i/>
          <w:iCs/>
          <w:sz w:val="24"/>
          <w:szCs w:val="24"/>
        </w:rPr>
      </w:pPr>
    </w:p>
    <w:p w14:paraId="75276333" w14:textId="03159C09" w:rsidR="00D03CCA" w:rsidRPr="003F2BA7" w:rsidRDefault="00D03CCA" w:rsidP="00961AB1">
      <w:pPr>
        <w:rPr>
          <w:rFonts w:ascii="Arial" w:hAnsi="Arial" w:cs="Arial"/>
          <w:i/>
          <w:iCs/>
          <w:sz w:val="24"/>
          <w:szCs w:val="24"/>
        </w:rPr>
      </w:pPr>
    </w:p>
    <w:p w14:paraId="6F0FA629" w14:textId="46666922" w:rsidR="00D03CCA" w:rsidRPr="003F2BA7" w:rsidRDefault="00D03CCA" w:rsidP="00961AB1">
      <w:pPr>
        <w:rPr>
          <w:rFonts w:ascii="Arial" w:hAnsi="Arial" w:cs="Arial"/>
          <w:i/>
          <w:iCs/>
          <w:sz w:val="24"/>
          <w:szCs w:val="24"/>
        </w:rPr>
      </w:pPr>
    </w:p>
    <w:p w14:paraId="61DC2008" w14:textId="54C5B536" w:rsidR="00D03CCA" w:rsidRPr="003F2BA7" w:rsidRDefault="00D03CCA" w:rsidP="00961AB1">
      <w:pPr>
        <w:rPr>
          <w:rFonts w:ascii="Arial" w:hAnsi="Arial" w:cs="Arial"/>
          <w:i/>
          <w:iCs/>
          <w:sz w:val="24"/>
          <w:szCs w:val="24"/>
        </w:rPr>
      </w:pPr>
    </w:p>
    <w:p w14:paraId="3FC5BE72" w14:textId="2027EF7C" w:rsidR="00D03CCA" w:rsidRPr="003F2BA7" w:rsidRDefault="00D03CCA" w:rsidP="00961AB1">
      <w:pPr>
        <w:rPr>
          <w:rFonts w:ascii="Arial" w:hAnsi="Arial" w:cs="Arial"/>
          <w:i/>
          <w:iCs/>
          <w:sz w:val="24"/>
          <w:szCs w:val="24"/>
        </w:rPr>
      </w:pPr>
    </w:p>
    <w:p w14:paraId="371B3A3E" w14:textId="2A964054" w:rsidR="00D03CCA" w:rsidRPr="003F2BA7" w:rsidRDefault="00D03CCA" w:rsidP="00961AB1">
      <w:pPr>
        <w:rPr>
          <w:rFonts w:ascii="Arial" w:hAnsi="Arial" w:cs="Arial"/>
          <w:i/>
          <w:iCs/>
          <w:sz w:val="24"/>
          <w:szCs w:val="24"/>
        </w:rPr>
      </w:pPr>
    </w:p>
    <w:p w14:paraId="612EAE41" w14:textId="56DFE85A" w:rsidR="00D03CCA" w:rsidRPr="003F2BA7" w:rsidRDefault="00D03CCA" w:rsidP="00961AB1">
      <w:pPr>
        <w:rPr>
          <w:rFonts w:ascii="Arial" w:hAnsi="Arial" w:cs="Arial"/>
          <w:i/>
          <w:iCs/>
          <w:sz w:val="24"/>
          <w:szCs w:val="24"/>
        </w:rPr>
      </w:pPr>
    </w:p>
    <w:p w14:paraId="66E19E62" w14:textId="79EFE6E0" w:rsidR="00D03CCA" w:rsidRPr="003F2BA7" w:rsidRDefault="00D03CCA" w:rsidP="00961AB1">
      <w:pPr>
        <w:rPr>
          <w:rFonts w:ascii="Arial" w:hAnsi="Arial" w:cs="Arial"/>
          <w:i/>
          <w:iCs/>
          <w:sz w:val="24"/>
          <w:szCs w:val="24"/>
        </w:rPr>
      </w:pPr>
    </w:p>
    <w:p w14:paraId="03791EFB" w14:textId="58A6438C" w:rsidR="008205C1" w:rsidRPr="003F2BA7" w:rsidRDefault="008205C1" w:rsidP="00961AB1">
      <w:pPr>
        <w:rPr>
          <w:rFonts w:ascii="Arial" w:hAnsi="Arial" w:cs="Arial"/>
          <w:i/>
          <w:iCs/>
          <w:sz w:val="24"/>
          <w:szCs w:val="24"/>
        </w:rPr>
      </w:pPr>
    </w:p>
    <w:p w14:paraId="7D7A2CD2" w14:textId="531661C2" w:rsidR="008205C1" w:rsidRPr="003F2BA7" w:rsidRDefault="008205C1" w:rsidP="00961AB1">
      <w:pPr>
        <w:rPr>
          <w:rFonts w:ascii="Arial" w:hAnsi="Arial" w:cs="Arial"/>
          <w:i/>
          <w:iCs/>
          <w:sz w:val="24"/>
          <w:szCs w:val="24"/>
        </w:rPr>
      </w:pPr>
    </w:p>
    <w:p w14:paraId="1CB137DB" w14:textId="55B88102" w:rsidR="008205C1" w:rsidRPr="003F2BA7" w:rsidRDefault="008205C1" w:rsidP="00961AB1">
      <w:pPr>
        <w:rPr>
          <w:rFonts w:ascii="Arial" w:hAnsi="Arial" w:cs="Arial"/>
          <w:i/>
          <w:iCs/>
          <w:sz w:val="24"/>
          <w:szCs w:val="24"/>
        </w:rPr>
      </w:pPr>
    </w:p>
    <w:p w14:paraId="223A0943" w14:textId="27821985" w:rsidR="008205C1" w:rsidRPr="003F2BA7" w:rsidRDefault="008205C1" w:rsidP="00961AB1">
      <w:pPr>
        <w:rPr>
          <w:rFonts w:ascii="Arial" w:hAnsi="Arial" w:cs="Arial"/>
          <w:i/>
          <w:iCs/>
          <w:sz w:val="24"/>
          <w:szCs w:val="24"/>
        </w:rPr>
      </w:pPr>
    </w:p>
    <w:p w14:paraId="4519D669" w14:textId="0B4364D9" w:rsidR="008205C1" w:rsidRPr="003F2BA7" w:rsidRDefault="008205C1" w:rsidP="00961AB1">
      <w:pPr>
        <w:rPr>
          <w:rFonts w:ascii="Arial" w:hAnsi="Arial" w:cs="Arial"/>
          <w:i/>
          <w:iCs/>
          <w:sz w:val="24"/>
          <w:szCs w:val="24"/>
        </w:rPr>
      </w:pPr>
    </w:p>
    <w:p w14:paraId="33807F1F" w14:textId="63999B21" w:rsidR="008205C1" w:rsidRPr="003F2BA7" w:rsidRDefault="008205C1" w:rsidP="00961AB1">
      <w:pPr>
        <w:rPr>
          <w:rFonts w:ascii="Arial" w:hAnsi="Arial" w:cs="Arial"/>
          <w:i/>
          <w:iCs/>
          <w:sz w:val="24"/>
          <w:szCs w:val="24"/>
        </w:rPr>
      </w:pPr>
    </w:p>
    <w:p w14:paraId="16E13D26" w14:textId="59F38D74" w:rsidR="008205C1" w:rsidRPr="003F2BA7" w:rsidRDefault="008205C1" w:rsidP="00961AB1">
      <w:pPr>
        <w:rPr>
          <w:rFonts w:ascii="Arial" w:hAnsi="Arial" w:cs="Arial"/>
          <w:i/>
          <w:iCs/>
          <w:sz w:val="24"/>
          <w:szCs w:val="24"/>
        </w:rPr>
      </w:pPr>
    </w:p>
    <w:p w14:paraId="6F869340" w14:textId="18CBDE9C" w:rsidR="008205C1" w:rsidRPr="003F2BA7" w:rsidRDefault="008205C1" w:rsidP="00961AB1">
      <w:pPr>
        <w:rPr>
          <w:rFonts w:ascii="Arial" w:hAnsi="Arial" w:cs="Arial"/>
          <w:i/>
          <w:iCs/>
          <w:sz w:val="24"/>
          <w:szCs w:val="24"/>
        </w:rPr>
      </w:pPr>
    </w:p>
    <w:p w14:paraId="0EC8D3DB" w14:textId="77777777" w:rsidR="008A1B8D" w:rsidRPr="003F2BA7" w:rsidRDefault="008A1B8D" w:rsidP="00961AB1">
      <w:pPr>
        <w:rPr>
          <w:rFonts w:ascii="Arial" w:hAnsi="Arial" w:cs="Arial"/>
          <w:i/>
          <w:iCs/>
          <w:sz w:val="24"/>
          <w:szCs w:val="24"/>
        </w:rPr>
        <w:sectPr w:rsidR="008A1B8D" w:rsidRPr="003F2BA7" w:rsidSect="000D5D26">
          <w:headerReference w:type="default" r:id="rId12"/>
          <w:pgSz w:w="11906" w:h="16838"/>
          <w:pgMar w:top="1417" w:right="1417" w:bottom="1417" w:left="1417" w:header="708" w:footer="708" w:gutter="0"/>
          <w:cols w:space="708"/>
          <w:docGrid w:linePitch="360"/>
        </w:sectPr>
      </w:pPr>
    </w:p>
    <w:p w14:paraId="55FC7E3B" w14:textId="227E3B8A" w:rsidR="00D857EF" w:rsidRPr="003F2BA7" w:rsidRDefault="00D857EF" w:rsidP="00961AB1">
      <w:pPr>
        <w:rPr>
          <w:rFonts w:ascii="Arial" w:hAnsi="Arial" w:cs="Arial"/>
          <w:b/>
          <w:i/>
          <w:iCs/>
          <w:sz w:val="24"/>
          <w:szCs w:val="24"/>
        </w:rPr>
      </w:pPr>
      <w:r w:rsidRPr="003F2BA7">
        <w:rPr>
          <w:rFonts w:ascii="Arial" w:hAnsi="Arial" w:cs="Arial"/>
          <w:b/>
          <w:i/>
          <w:iCs/>
          <w:sz w:val="24"/>
          <w:szCs w:val="24"/>
        </w:rPr>
        <w:lastRenderedPageBreak/>
        <w:t xml:space="preserve">Pro cíl </w:t>
      </w:r>
      <w:r w:rsidR="009603D5" w:rsidRPr="003F2BA7">
        <w:rPr>
          <w:rFonts w:ascii="Arial" w:hAnsi="Arial" w:cs="Arial"/>
          <w:b/>
          <w:i/>
          <w:iCs/>
          <w:sz w:val="24"/>
          <w:szCs w:val="24"/>
        </w:rPr>
        <w:t xml:space="preserve">Investice pro </w:t>
      </w:r>
      <w:r w:rsidRPr="003F2BA7">
        <w:rPr>
          <w:rFonts w:ascii="Arial" w:hAnsi="Arial" w:cs="Arial"/>
          <w:b/>
          <w:i/>
          <w:iCs/>
          <w:sz w:val="24"/>
          <w:szCs w:val="24"/>
        </w:rPr>
        <w:t>zaměstnanost a růst</w:t>
      </w:r>
      <w:r w:rsidR="00513584" w:rsidRPr="003F2BA7">
        <w:rPr>
          <w:rFonts w:ascii="Arial" w:hAnsi="Arial" w:cs="Arial"/>
          <w:b/>
          <w:i/>
          <w:iCs/>
          <w:sz w:val="24"/>
          <w:szCs w:val="24"/>
        </w:rPr>
        <w:t>:</w:t>
      </w:r>
    </w:p>
    <w:p w14:paraId="5EBD3ADF" w14:textId="77777777" w:rsidR="005B35CA" w:rsidRPr="003F2BA7" w:rsidRDefault="005B35CA" w:rsidP="00961AB1">
      <w:pPr>
        <w:rPr>
          <w:rFonts w:ascii="Arial" w:hAnsi="Arial" w:cs="Arial"/>
          <w:i/>
          <w:iCs/>
          <w:sz w:val="24"/>
          <w:szCs w:val="24"/>
        </w:rPr>
      </w:pPr>
    </w:p>
    <w:tbl>
      <w:tblPr>
        <w:tblStyle w:val="Mkatabulky"/>
        <w:tblW w:w="13745" w:type="dxa"/>
        <w:tblLayout w:type="fixed"/>
        <w:tblLook w:val="04A0" w:firstRow="1" w:lastRow="0" w:firstColumn="1" w:lastColumn="0" w:noHBand="0" w:noVBand="1"/>
      </w:tblPr>
      <w:tblGrid>
        <w:gridCol w:w="2972"/>
        <w:gridCol w:w="2552"/>
        <w:gridCol w:w="8221"/>
      </w:tblGrid>
      <w:tr w:rsidR="00513584" w:rsidRPr="003F2BA7" w14:paraId="339088D2" w14:textId="77777777" w:rsidTr="007B0AE2">
        <w:trPr>
          <w:trHeight w:val="435"/>
        </w:trPr>
        <w:tc>
          <w:tcPr>
            <w:tcW w:w="13745" w:type="dxa"/>
            <w:gridSpan w:val="3"/>
            <w:shd w:val="clear" w:color="auto" w:fill="99C7F9"/>
          </w:tcPr>
          <w:p w14:paraId="541E903E" w14:textId="5C96F38D" w:rsidR="00513584" w:rsidRPr="003F2BA7" w:rsidRDefault="00513584" w:rsidP="00513584">
            <w:pPr>
              <w:spacing w:before="120"/>
              <w:rPr>
                <w:rFonts w:ascii="Arial" w:hAnsi="Arial" w:cs="Arial"/>
              </w:rPr>
            </w:pPr>
            <w:r w:rsidRPr="003F2BA7">
              <w:rPr>
                <w:rFonts w:ascii="Arial" w:hAnsi="Arial" w:cs="Arial"/>
                <w:b/>
                <w:bCs/>
              </w:rPr>
              <w:t>Tabulka 1</w:t>
            </w:r>
          </w:p>
        </w:tc>
      </w:tr>
      <w:tr w:rsidR="00D857EF" w:rsidRPr="003F2BA7" w14:paraId="5BBA655C" w14:textId="77777777" w:rsidTr="007B0AE2">
        <w:trPr>
          <w:trHeight w:val="482"/>
        </w:trPr>
        <w:tc>
          <w:tcPr>
            <w:tcW w:w="2972" w:type="dxa"/>
            <w:shd w:val="clear" w:color="auto" w:fill="99C7F9"/>
          </w:tcPr>
          <w:p w14:paraId="4ADDA227" w14:textId="27B44E4A" w:rsidR="00D857EF" w:rsidRPr="003F2BA7" w:rsidRDefault="00D857EF" w:rsidP="00513584">
            <w:pPr>
              <w:spacing w:before="120"/>
              <w:rPr>
                <w:rFonts w:ascii="Arial" w:hAnsi="Arial" w:cs="Arial"/>
              </w:rPr>
            </w:pPr>
            <w:r w:rsidRPr="003F2BA7">
              <w:rPr>
                <w:rFonts w:ascii="Arial" w:hAnsi="Arial" w:cs="Arial"/>
                <w:b/>
                <w:bCs/>
              </w:rPr>
              <w:t>Cíl politiky</w:t>
            </w:r>
          </w:p>
        </w:tc>
        <w:tc>
          <w:tcPr>
            <w:tcW w:w="2552" w:type="dxa"/>
            <w:shd w:val="clear" w:color="auto" w:fill="99C7F9"/>
          </w:tcPr>
          <w:p w14:paraId="33A27F0C" w14:textId="4B2C2EE5" w:rsidR="00D857EF" w:rsidRPr="003F2BA7" w:rsidRDefault="00D857EF" w:rsidP="00513584">
            <w:pPr>
              <w:spacing w:before="120"/>
              <w:rPr>
                <w:rFonts w:ascii="Arial" w:hAnsi="Arial" w:cs="Arial"/>
              </w:rPr>
            </w:pPr>
            <w:r w:rsidRPr="003F2BA7">
              <w:rPr>
                <w:rFonts w:ascii="Arial" w:hAnsi="Arial" w:cs="Arial"/>
                <w:b/>
                <w:bCs/>
              </w:rPr>
              <w:t xml:space="preserve">Specifický cíl </w:t>
            </w:r>
          </w:p>
        </w:tc>
        <w:tc>
          <w:tcPr>
            <w:tcW w:w="8221" w:type="dxa"/>
            <w:shd w:val="clear" w:color="auto" w:fill="99C7F9"/>
          </w:tcPr>
          <w:p w14:paraId="7BF0B0C5" w14:textId="77777777" w:rsidR="00D857EF" w:rsidRPr="003F2BA7" w:rsidRDefault="00D857EF" w:rsidP="00513584">
            <w:pPr>
              <w:spacing w:before="120"/>
              <w:rPr>
                <w:rFonts w:ascii="Arial" w:hAnsi="Arial" w:cs="Arial"/>
              </w:rPr>
            </w:pPr>
            <w:r w:rsidRPr="003F2BA7">
              <w:rPr>
                <w:rFonts w:ascii="Arial" w:hAnsi="Arial" w:cs="Arial"/>
                <w:b/>
                <w:bCs/>
              </w:rPr>
              <w:t>Odůvodnění (shrnutí)</w:t>
            </w:r>
          </w:p>
        </w:tc>
      </w:tr>
      <w:tr w:rsidR="00D857EF" w:rsidRPr="003F2BA7" w14:paraId="707879B8" w14:textId="77777777" w:rsidTr="00A52BF6">
        <w:tc>
          <w:tcPr>
            <w:tcW w:w="2972" w:type="dxa"/>
          </w:tcPr>
          <w:p w14:paraId="18CF5490" w14:textId="3AE5B478" w:rsidR="00D857EF" w:rsidRPr="003F2BA7" w:rsidRDefault="00D857EF" w:rsidP="00BF0EA4">
            <w:pPr>
              <w:spacing w:line="264" w:lineRule="auto"/>
              <w:rPr>
                <w:rFonts w:ascii="Arial" w:hAnsi="Arial" w:cs="Arial"/>
              </w:rPr>
            </w:pPr>
            <w:r w:rsidRPr="003F2BA7">
              <w:rPr>
                <w:rFonts w:ascii="Arial" w:hAnsi="Arial" w:cs="Arial"/>
              </w:rPr>
              <w:t xml:space="preserve">1. </w:t>
            </w:r>
            <w:r w:rsidR="00077762" w:rsidRPr="003F2BA7">
              <w:rPr>
                <w:rFonts w:ascii="Arial" w:hAnsi="Arial" w:cs="Arial"/>
              </w:rPr>
              <w:t>Konkurenceschopnější a i</w:t>
            </w:r>
            <w:r w:rsidRPr="003F2BA7">
              <w:rPr>
                <w:rFonts w:ascii="Arial" w:hAnsi="Arial" w:cs="Arial"/>
              </w:rPr>
              <w:t>nteligentnější Evropa díky podpoře inovativní a inteligentní ekonomické transformace</w:t>
            </w:r>
            <w:r w:rsidR="0000668F" w:rsidRPr="003F2BA7">
              <w:rPr>
                <w:rFonts w:ascii="Arial" w:hAnsi="Arial" w:cs="Arial"/>
              </w:rPr>
              <w:t xml:space="preserve"> a regionálního propojení IKT</w:t>
            </w:r>
          </w:p>
        </w:tc>
        <w:tc>
          <w:tcPr>
            <w:tcW w:w="2552" w:type="dxa"/>
          </w:tcPr>
          <w:p w14:paraId="437C72E3" w14:textId="715E1FE5" w:rsidR="00326C9C" w:rsidRPr="003F2BA7" w:rsidRDefault="00326C9C" w:rsidP="00BF0EA4">
            <w:pPr>
              <w:spacing w:line="264" w:lineRule="auto"/>
              <w:rPr>
                <w:rFonts w:ascii="Arial" w:hAnsi="Arial" w:cs="Arial"/>
              </w:rPr>
            </w:pPr>
            <w:r w:rsidRPr="003F2BA7">
              <w:rPr>
                <w:rFonts w:ascii="Arial" w:hAnsi="Arial" w:cs="Arial"/>
              </w:rPr>
              <w:t xml:space="preserve">SC 1.1 </w:t>
            </w:r>
            <w:r w:rsidR="00077762" w:rsidRPr="003F2BA7">
              <w:rPr>
                <w:rFonts w:ascii="Arial" w:hAnsi="Arial" w:cs="Arial"/>
              </w:rPr>
              <w:t>Rozvoj a p</w:t>
            </w:r>
            <w:r w:rsidRPr="003F2BA7">
              <w:rPr>
                <w:rFonts w:ascii="Arial" w:hAnsi="Arial" w:cs="Arial"/>
              </w:rPr>
              <w:t>osílení výzkumných a inovačních kapacit a zavádění pokročilých technologií</w:t>
            </w:r>
          </w:p>
          <w:p w14:paraId="3B311AB7" w14:textId="311B8030" w:rsidR="00810A22" w:rsidRPr="003F2BA7" w:rsidRDefault="00810A22" w:rsidP="00BF0EA4">
            <w:pPr>
              <w:spacing w:line="264" w:lineRule="auto"/>
              <w:rPr>
                <w:rFonts w:ascii="Arial" w:hAnsi="Arial" w:cs="Arial"/>
              </w:rPr>
            </w:pPr>
            <w:r w:rsidRPr="003F2BA7">
              <w:rPr>
                <w:rFonts w:ascii="Arial" w:hAnsi="Arial" w:cs="Arial"/>
              </w:rPr>
              <w:t>(čl. 2 (1) (a) (i))</w:t>
            </w:r>
          </w:p>
          <w:p w14:paraId="64EBDF7E" w14:textId="35206323" w:rsidR="00D857EF" w:rsidRPr="003F2BA7" w:rsidRDefault="00D857EF" w:rsidP="00BF0EA4">
            <w:pPr>
              <w:spacing w:line="264" w:lineRule="auto"/>
              <w:rPr>
                <w:rFonts w:ascii="Arial" w:hAnsi="Arial" w:cs="Arial"/>
              </w:rPr>
            </w:pPr>
          </w:p>
        </w:tc>
        <w:tc>
          <w:tcPr>
            <w:tcW w:w="8221" w:type="dxa"/>
          </w:tcPr>
          <w:p w14:paraId="32EC3287" w14:textId="7FC04B9F" w:rsidR="009D5AF8" w:rsidRDefault="00745EFA" w:rsidP="00BF0EA4">
            <w:pPr>
              <w:spacing w:line="264" w:lineRule="auto"/>
              <w:jc w:val="both"/>
              <w:rPr>
                <w:ins w:id="255" w:author="Juráš Pavel" w:date="2021-06-03T22:54:00Z"/>
                <w:rFonts w:ascii="Arial" w:eastAsiaTheme="minorHAnsi" w:hAnsi="Arial" w:cs="Arial"/>
                <w:lang w:eastAsia="en-US"/>
              </w:rPr>
            </w:pPr>
            <w:r w:rsidRPr="003F2BA7">
              <w:rPr>
                <w:rFonts w:ascii="Arial" w:eastAsiaTheme="minorHAnsi" w:hAnsi="Arial" w:cs="Arial"/>
                <w:lang w:eastAsia="en-US"/>
              </w:rPr>
              <w:t xml:space="preserve">Výběr tohoto SC </w:t>
            </w:r>
            <w:del w:id="256" w:author="Juráš Pavel" w:date="2021-06-03T22:57:00Z">
              <w:r w:rsidRPr="003F2BA7" w:rsidDel="009D5AF8">
                <w:rPr>
                  <w:rFonts w:ascii="Arial" w:eastAsiaTheme="minorHAnsi" w:hAnsi="Arial" w:cs="Arial"/>
                  <w:lang w:eastAsia="en-US"/>
                </w:rPr>
                <w:delText xml:space="preserve">vyplývá </w:delText>
              </w:r>
            </w:del>
            <w:ins w:id="257" w:author="Juráš Pavel" w:date="2021-06-03T22:57:00Z">
              <w:r w:rsidR="009D5AF8" w:rsidRPr="003F2BA7">
                <w:rPr>
                  <w:rFonts w:ascii="Arial" w:eastAsiaTheme="minorHAnsi" w:hAnsi="Arial" w:cs="Arial"/>
                  <w:lang w:eastAsia="en-US"/>
                </w:rPr>
                <w:t>vy</w:t>
              </w:r>
              <w:r w:rsidR="009D5AF8">
                <w:rPr>
                  <w:rFonts w:ascii="Arial" w:eastAsiaTheme="minorHAnsi" w:hAnsi="Arial" w:cs="Arial"/>
                  <w:lang w:eastAsia="en-US"/>
                </w:rPr>
                <w:t>chází</w:t>
              </w:r>
              <w:r w:rsidR="009D5AF8" w:rsidRPr="003F2BA7">
                <w:rPr>
                  <w:rFonts w:ascii="Arial" w:eastAsiaTheme="minorHAnsi" w:hAnsi="Arial" w:cs="Arial"/>
                  <w:lang w:eastAsia="en-US"/>
                </w:rPr>
                <w:t xml:space="preserve"> </w:t>
              </w:r>
            </w:ins>
            <w:r w:rsidRPr="003F2BA7">
              <w:rPr>
                <w:rFonts w:ascii="Arial" w:eastAsiaTheme="minorHAnsi" w:hAnsi="Arial" w:cs="Arial"/>
                <w:lang w:eastAsia="en-US"/>
              </w:rPr>
              <w:t>z</w:t>
            </w:r>
            <w:ins w:id="258" w:author="Juráš Pavel" w:date="2021-06-03T22:54:00Z">
              <w:r w:rsidR="009D5AF8">
                <w:rPr>
                  <w:rFonts w:ascii="Arial" w:eastAsiaTheme="minorHAnsi" w:hAnsi="Arial" w:cs="Arial"/>
                  <w:lang w:eastAsia="en-US"/>
                </w:rPr>
                <w:t>:</w:t>
              </w:r>
            </w:ins>
          </w:p>
          <w:p w14:paraId="5F9DBA1C" w14:textId="11EB7555" w:rsidR="009D5AF8" w:rsidRPr="009D5AF8" w:rsidRDefault="00A04A55" w:rsidP="00F5414E">
            <w:pPr>
              <w:pStyle w:val="Odstavecseseznamem"/>
              <w:numPr>
                <w:ilvl w:val="0"/>
                <w:numId w:val="50"/>
              </w:numPr>
              <w:spacing w:line="264" w:lineRule="auto"/>
              <w:jc w:val="both"/>
              <w:rPr>
                <w:ins w:id="259" w:author="Juráš Pavel" w:date="2021-06-03T22:55:00Z"/>
                <w:rFonts w:ascii="Arial" w:eastAsiaTheme="minorHAnsi" w:hAnsi="Arial" w:cs="Arial"/>
                <w:b/>
                <w:lang w:eastAsia="en-US"/>
              </w:rPr>
            </w:pPr>
            <w:r w:rsidRPr="009D5AF8">
              <w:rPr>
                <w:rFonts w:ascii="Arial" w:hAnsi="Arial" w:cs="Arial"/>
                <w:b/>
              </w:rPr>
              <w:t>Národní výzkumn</w:t>
            </w:r>
            <w:r w:rsidR="009D5AF8">
              <w:rPr>
                <w:rFonts w:ascii="Arial" w:hAnsi="Arial" w:cs="Arial"/>
                <w:b/>
              </w:rPr>
              <w:t>á</w:t>
            </w:r>
            <w:r w:rsidRPr="009D5AF8">
              <w:rPr>
                <w:rFonts w:ascii="Arial" w:hAnsi="Arial" w:cs="Arial"/>
                <w:b/>
              </w:rPr>
              <w:t xml:space="preserve"> a inovační strategie pro inteligentní specializaci</w:t>
            </w:r>
            <w:r w:rsidR="008A1B8D" w:rsidRPr="009D5AF8">
              <w:rPr>
                <w:rFonts w:ascii="Arial" w:hAnsi="Arial" w:cs="Arial"/>
                <w:b/>
              </w:rPr>
              <w:t xml:space="preserve"> ČR</w:t>
            </w:r>
            <w:ins w:id="260" w:author="Juráš Pavel" w:date="2021-06-03T23:02:00Z">
              <w:r w:rsidR="002A709F">
                <w:rPr>
                  <w:rFonts w:ascii="Arial" w:hAnsi="Arial" w:cs="Arial"/>
                  <w:b/>
                </w:rPr>
                <w:t xml:space="preserve"> 2021-2027</w:t>
              </w:r>
            </w:ins>
            <w:r w:rsidR="005B0045" w:rsidRPr="009D5AF8">
              <w:rPr>
                <w:rFonts w:ascii="Arial" w:hAnsi="Arial" w:cs="Arial"/>
                <w:b/>
              </w:rPr>
              <w:t xml:space="preserve"> </w:t>
            </w:r>
            <w:del w:id="261" w:author="Juráš Pavel" w:date="2021-06-03T22:56:00Z">
              <w:r w:rsidR="005B0045" w:rsidRPr="009D5AF8" w:rsidDel="009D5AF8">
                <w:rPr>
                  <w:rFonts w:ascii="Arial" w:hAnsi="Arial" w:cs="Arial"/>
                </w:rPr>
                <w:delText>(zejména kap. Výzkum, vývoj a inovace pro podnikání)</w:delText>
              </w:r>
              <w:r w:rsidR="00265C6E" w:rsidRPr="003F2BA7" w:rsidDel="009D5AF8">
                <w:rPr>
                  <w:rStyle w:val="Znakapoznpodarou"/>
                  <w:rFonts w:ascii="Arial" w:hAnsi="Arial" w:cs="Arial"/>
                </w:rPr>
                <w:footnoteReference w:id="76"/>
              </w:r>
              <w:r w:rsidR="00862294" w:rsidRPr="009D5AF8" w:rsidDel="009D5AF8">
                <w:rPr>
                  <w:rFonts w:ascii="Arial" w:hAnsi="Arial" w:cs="Arial"/>
                </w:rPr>
                <w:delText xml:space="preserve">. </w:delText>
              </w:r>
            </w:del>
          </w:p>
          <w:p w14:paraId="578B2927" w14:textId="77777777" w:rsidR="009D5AF8" w:rsidRPr="009D5AF8" w:rsidRDefault="00E60B0F" w:rsidP="00F5414E">
            <w:pPr>
              <w:pStyle w:val="Odstavecseseznamem"/>
              <w:numPr>
                <w:ilvl w:val="0"/>
                <w:numId w:val="50"/>
              </w:numPr>
              <w:spacing w:line="264" w:lineRule="auto"/>
              <w:jc w:val="both"/>
              <w:rPr>
                <w:ins w:id="264" w:author="Juráš Pavel" w:date="2021-06-03T22:56:00Z"/>
                <w:rFonts w:ascii="Arial" w:eastAsiaTheme="minorHAnsi" w:hAnsi="Arial" w:cs="Arial"/>
                <w:b/>
                <w:lang w:eastAsia="en-US"/>
              </w:rPr>
            </w:pPr>
            <w:del w:id="265" w:author="Juráš Pavel" w:date="2021-06-03T22:55:00Z">
              <w:r w:rsidRPr="009D5AF8" w:rsidDel="009D5AF8">
                <w:rPr>
                  <w:rFonts w:ascii="Arial" w:hAnsi="Arial" w:cs="Arial"/>
                </w:rPr>
                <w:delText>P</w:delText>
              </w:r>
              <w:r w:rsidR="00862294" w:rsidRPr="009D5AF8" w:rsidDel="009D5AF8">
                <w:rPr>
                  <w:rFonts w:ascii="Arial" w:hAnsi="Arial" w:cs="Arial"/>
                </w:rPr>
                <w:delText>roblematikou</w:delText>
              </w:r>
              <w:r w:rsidR="00A04A55" w:rsidRPr="009D5AF8" w:rsidDel="009D5AF8">
                <w:rPr>
                  <w:rFonts w:ascii="Arial" w:hAnsi="Arial" w:cs="Arial"/>
                </w:rPr>
                <w:delText xml:space="preserve"> se </w:delText>
              </w:r>
              <w:r w:rsidR="00F13FB9" w:rsidRPr="009D5AF8" w:rsidDel="009D5AF8">
                <w:rPr>
                  <w:rFonts w:ascii="Arial" w:hAnsi="Arial" w:cs="Arial"/>
                </w:rPr>
                <w:delText xml:space="preserve">dále </w:delText>
              </w:r>
              <w:r w:rsidR="00A04A55" w:rsidRPr="009D5AF8" w:rsidDel="009D5AF8">
                <w:rPr>
                  <w:rFonts w:ascii="Arial" w:hAnsi="Arial" w:cs="Arial"/>
                </w:rPr>
                <w:delText xml:space="preserve">zabývá </w:delText>
              </w:r>
            </w:del>
            <w:r w:rsidR="001919AD" w:rsidRPr="009D5AF8">
              <w:rPr>
                <w:rFonts w:ascii="Arial" w:hAnsi="Arial" w:cs="Arial"/>
                <w:b/>
              </w:rPr>
              <w:t>Národní politika výzkumu, vývoje a inovací ČR 2021+</w:t>
            </w:r>
            <w:del w:id="266" w:author="Juráš Pavel" w:date="2021-06-03T22:57:00Z">
              <w:r w:rsidR="001919AD" w:rsidRPr="009D5AF8" w:rsidDel="009D5AF8">
                <w:rPr>
                  <w:rFonts w:ascii="Arial" w:hAnsi="Arial" w:cs="Arial"/>
                  <w:b/>
                </w:rPr>
                <w:delText xml:space="preserve">, </w:delText>
              </w:r>
            </w:del>
          </w:p>
          <w:p w14:paraId="4AB757C6" w14:textId="48E9031A" w:rsidR="009D5AF8" w:rsidRPr="009D5AF8" w:rsidRDefault="00F13FB9" w:rsidP="00F5414E">
            <w:pPr>
              <w:pStyle w:val="Odstavecseseznamem"/>
              <w:numPr>
                <w:ilvl w:val="0"/>
                <w:numId w:val="50"/>
              </w:numPr>
              <w:spacing w:line="264" w:lineRule="auto"/>
              <w:jc w:val="both"/>
              <w:rPr>
                <w:ins w:id="267" w:author="Juráš Pavel" w:date="2021-06-03T22:56:00Z"/>
                <w:rFonts w:ascii="Arial" w:eastAsiaTheme="minorHAnsi" w:hAnsi="Arial" w:cs="Arial"/>
                <w:b/>
                <w:lang w:eastAsia="en-US"/>
              </w:rPr>
            </w:pPr>
            <w:r w:rsidRPr="009D5AF8">
              <w:rPr>
                <w:rFonts w:ascii="Arial" w:hAnsi="Arial" w:cs="Arial"/>
                <w:b/>
              </w:rPr>
              <w:t>Inovační strategie ČR</w:t>
            </w:r>
            <w:r w:rsidR="00A04A55" w:rsidRPr="009D5AF8">
              <w:rPr>
                <w:rFonts w:ascii="Arial" w:hAnsi="Arial" w:cs="Arial"/>
              </w:rPr>
              <w:t xml:space="preserve"> </w:t>
            </w:r>
            <w:r w:rsidR="009F33C5" w:rsidRPr="009D5AF8">
              <w:rPr>
                <w:rFonts w:ascii="Arial" w:hAnsi="Arial" w:cs="Arial"/>
                <w:b/>
              </w:rPr>
              <w:t xml:space="preserve">2019-2030 </w:t>
            </w:r>
            <w:del w:id="268" w:author="Juráš Pavel" w:date="2021-06-03T22:56:00Z">
              <w:r w:rsidR="00745EFA" w:rsidRPr="009D5AF8" w:rsidDel="009D5AF8">
                <w:rPr>
                  <w:rFonts w:ascii="Arial" w:hAnsi="Arial" w:cs="Arial"/>
                </w:rPr>
                <w:delText>(kap.</w:delText>
              </w:r>
              <w:r w:rsidR="00A04A55" w:rsidRPr="009D5AF8" w:rsidDel="009D5AF8">
                <w:rPr>
                  <w:rFonts w:ascii="Arial" w:hAnsi="Arial" w:cs="Arial"/>
                </w:rPr>
                <w:delText xml:space="preserve"> Inovační a výzkumná centra</w:delText>
              </w:r>
              <w:r w:rsidR="00745EFA" w:rsidRPr="009D5AF8" w:rsidDel="009D5AF8">
                <w:rPr>
                  <w:rFonts w:ascii="Arial" w:hAnsi="Arial" w:cs="Arial"/>
                </w:rPr>
                <w:delText>)</w:delText>
              </w:r>
              <w:r w:rsidR="003A1482" w:rsidRPr="009D5AF8" w:rsidDel="009D5AF8">
                <w:rPr>
                  <w:rFonts w:ascii="Arial" w:hAnsi="Arial" w:cs="Arial"/>
                </w:rPr>
                <w:delText>,</w:delText>
              </w:r>
              <w:r w:rsidR="00A13260" w:rsidRPr="009D5AF8" w:rsidDel="009D5AF8">
                <w:rPr>
                  <w:rFonts w:ascii="Arial" w:hAnsi="Arial" w:cs="Arial"/>
                </w:rPr>
                <w:delText xml:space="preserve"> </w:delText>
              </w:r>
            </w:del>
          </w:p>
          <w:p w14:paraId="37DF335C" w14:textId="2D665C82" w:rsidR="009D5AF8" w:rsidRPr="009D5AF8" w:rsidRDefault="005C508C" w:rsidP="00F5414E">
            <w:pPr>
              <w:pStyle w:val="Odstavecseseznamem"/>
              <w:numPr>
                <w:ilvl w:val="0"/>
                <w:numId w:val="50"/>
              </w:numPr>
              <w:spacing w:line="264" w:lineRule="auto"/>
              <w:jc w:val="both"/>
              <w:rPr>
                <w:ins w:id="269" w:author="Juráš Pavel" w:date="2021-06-03T22:56:00Z"/>
                <w:rFonts w:ascii="Arial" w:eastAsiaTheme="minorHAnsi" w:hAnsi="Arial" w:cs="Arial"/>
                <w:b/>
                <w:lang w:eastAsia="en-US"/>
              </w:rPr>
            </w:pPr>
            <w:r w:rsidRPr="009D5AF8">
              <w:rPr>
                <w:rFonts w:ascii="Arial" w:eastAsia="MS Mincho" w:hAnsi="Arial" w:cs="Arial"/>
                <w:b/>
                <w:color w:val="000000" w:themeColor="text1"/>
              </w:rPr>
              <w:t>Strategie podpory MSP v ČR pro období 2021-2027</w:t>
            </w:r>
            <w:r w:rsidR="005B0045" w:rsidRPr="009D5AF8">
              <w:rPr>
                <w:rFonts w:ascii="Arial" w:eastAsia="MS Mincho" w:hAnsi="Arial" w:cs="Arial"/>
                <w:color w:val="000000" w:themeColor="text1"/>
              </w:rPr>
              <w:t xml:space="preserve"> </w:t>
            </w:r>
            <w:del w:id="270" w:author="Juráš Pavel" w:date="2021-06-03T22:57:00Z">
              <w:r w:rsidR="005B0045" w:rsidRPr="009D5AF8" w:rsidDel="009D5AF8">
                <w:rPr>
                  <w:rFonts w:ascii="Arial" w:eastAsia="MS Mincho" w:hAnsi="Arial" w:cs="Arial"/>
                  <w:color w:val="000000" w:themeColor="text1"/>
                </w:rPr>
                <w:delText>(oblast Výzkum, vývoj a inovace)</w:delText>
              </w:r>
              <w:r w:rsidRPr="009D5AF8" w:rsidDel="009D5AF8">
                <w:rPr>
                  <w:rFonts w:ascii="Arial" w:eastAsia="MS Mincho" w:hAnsi="Arial" w:cs="Arial"/>
                  <w:color w:val="000000" w:themeColor="text1"/>
                </w:rPr>
                <w:delText>,</w:delText>
              </w:r>
              <w:r w:rsidR="003A1482" w:rsidRPr="009D5AF8" w:rsidDel="009D5AF8">
                <w:rPr>
                  <w:rFonts w:ascii="Arial" w:hAnsi="Arial" w:cs="Arial"/>
                </w:rPr>
                <w:delText xml:space="preserve"> </w:delText>
              </w:r>
            </w:del>
          </w:p>
          <w:p w14:paraId="35768F9A" w14:textId="1BCAF0F7" w:rsidR="009D5AF8" w:rsidRPr="009D5AF8" w:rsidRDefault="00FE2EE1" w:rsidP="00F5414E">
            <w:pPr>
              <w:pStyle w:val="Odstavecseseznamem"/>
              <w:numPr>
                <w:ilvl w:val="0"/>
                <w:numId w:val="50"/>
              </w:numPr>
              <w:spacing w:line="264" w:lineRule="auto"/>
              <w:jc w:val="both"/>
              <w:rPr>
                <w:ins w:id="271" w:author="Juráš Pavel" w:date="2021-06-03T22:56:00Z"/>
                <w:rFonts w:ascii="Arial" w:eastAsiaTheme="minorHAnsi" w:hAnsi="Arial" w:cs="Arial"/>
                <w:b/>
                <w:lang w:eastAsia="en-US"/>
              </w:rPr>
            </w:pPr>
            <w:r w:rsidRPr="009D5AF8">
              <w:rPr>
                <w:rFonts w:ascii="Arial" w:eastAsia="MS Mincho" w:hAnsi="Arial" w:cs="Arial"/>
                <w:b/>
                <w:color w:val="000000" w:themeColor="text1"/>
              </w:rPr>
              <w:t xml:space="preserve">Digitální </w:t>
            </w:r>
            <w:proofErr w:type="gramStart"/>
            <w:r w:rsidRPr="009D5AF8">
              <w:rPr>
                <w:rFonts w:ascii="Arial" w:eastAsia="MS Mincho" w:hAnsi="Arial" w:cs="Arial"/>
                <w:b/>
                <w:color w:val="000000" w:themeColor="text1"/>
              </w:rPr>
              <w:t>Česko</w:t>
            </w:r>
            <w:r w:rsidRPr="009D5AF8">
              <w:rPr>
                <w:rFonts w:ascii="Arial" w:hAnsi="Arial" w:cs="Arial"/>
                <w:color w:val="000000" w:themeColor="text1"/>
              </w:rPr>
              <w:t xml:space="preserve"> </w:t>
            </w:r>
            <w:r w:rsidRPr="009D5AF8">
              <w:rPr>
                <w:rFonts w:ascii="Arial" w:hAnsi="Arial" w:cs="Arial"/>
                <w:b/>
                <w:color w:val="000000" w:themeColor="text1"/>
              </w:rPr>
              <w:t>- Digitální</w:t>
            </w:r>
            <w:proofErr w:type="gramEnd"/>
            <w:r w:rsidRPr="009D5AF8">
              <w:rPr>
                <w:rFonts w:ascii="Arial" w:hAnsi="Arial" w:cs="Arial"/>
                <w:b/>
                <w:color w:val="000000" w:themeColor="text1"/>
              </w:rPr>
              <w:t xml:space="preserve"> ekonomika a společnost</w:t>
            </w:r>
            <w:r w:rsidR="005B0045" w:rsidRPr="009D5AF8">
              <w:rPr>
                <w:rFonts w:ascii="Arial" w:hAnsi="Arial" w:cs="Arial"/>
                <w:b/>
                <w:color w:val="000000" w:themeColor="text1"/>
              </w:rPr>
              <w:t xml:space="preserve"> </w:t>
            </w:r>
            <w:del w:id="272" w:author="Juráš Pavel" w:date="2021-06-03T22:57:00Z">
              <w:r w:rsidR="005B0045" w:rsidRPr="009D5AF8" w:rsidDel="009D5AF8">
                <w:rPr>
                  <w:rFonts w:ascii="Arial" w:hAnsi="Arial" w:cs="Arial"/>
                  <w:color w:val="000000" w:themeColor="text1"/>
                </w:rPr>
                <w:delText xml:space="preserve">(kap. 3 </w:delText>
              </w:r>
              <w:r w:rsidR="005B0045" w:rsidRPr="009D5AF8" w:rsidDel="009D5AF8">
                <w:rPr>
                  <w:rFonts w:ascii="Arial" w:hAnsi="Arial" w:cs="Arial"/>
                  <w:bCs/>
                  <w:color w:val="000000" w:themeColor="text1"/>
                </w:rPr>
                <w:delText>Připravenost občanů na změny trhu práce, vzdělávání a rozvoj digitálních dovedností)</w:delText>
              </w:r>
            </w:del>
            <w:del w:id="273" w:author="Juráš Pavel" w:date="2021-06-03T22:56:00Z">
              <w:r w:rsidR="00B91327" w:rsidRPr="009D5AF8" w:rsidDel="009D5AF8">
                <w:rPr>
                  <w:rFonts w:ascii="Arial" w:hAnsi="Arial" w:cs="Arial"/>
                </w:rPr>
                <w:delText xml:space="preserve"> či </w:delText>
              </w:r>
            </w:del>
          </w:p>
          <w:p w14:paraId="58918AC2" w14:textId="3F1D58C1" w:rsidR="00A04A55" w:rsidRPr="009D5AF8" w:rsidDel="009D5AF8" w:rsidRDefault="00F108D4" w:rsidP="00F5414E">
            <w:pPr>
              <w:pStyle w:val="Odstavecseseznamem"/>
              <w:numPr>
                <w:ilvl w:val="0"/>
                <w:numId w:val="50"/>
              </w:numPr>
              <w:spacing w:line="264" w:lineRule="auto"/>
              <w:jc w:val="both"/>
              <w:rPr>
                <w:del w:id="274" w:author="Juráš Pavel" w:date="2021-06-03T22:57:00Z"/>
                <w:rFonts w:ascii="Arial" w:eastAsiaTheme="minorHAnsi" w:hAnsi="Arial" w:cs="Arial"/>
                <w:b/>
                <w:lang w:eastAsia="en-US"/>
              </w:rPr>
            </w:pPr>
            <w:r w:rsidRPr="009D5AF8">
              <w:rPr>
                <w:rFonts w:ascii="Arial" w:eastAsiaTheme="minorHAnsi" w:hAnsi="Arial" w:cs="Arial"/>
                <w:b/>
                <w:lang w:eastAsia="en-US"/>
              </w:rPr>
              <w:t>N</w:t>
            </w:r>
            <w:r w:rsidR="00E02E9E" w:rsidRPr="009D5AF8">
              <w:rPr>
                <w:rFonts w:ascii="Arial" w:eastAsiaTheme="minorHAnsi" w:hAnsi="Arial" w:cs="Arial"/>
                <w:b/>
                <w:lang w:eastAsia="en-US"/>
              </w:rPr>
              <w:t>KR</w:t>
            </w:r>
            <w:del w:id="275" w:author="Juráš Pavel" w:date="2021-06-03T23:09:00Z">
              <w:r w:rsidR="00390569" w:rsidRPr="009D5AF8" w:rsidDel="00A66830">
                <w:rPr>
                  <w:rFonts w:ascii="Arial" w:eastAsiaTheme="minorHAnsi" w:hAnsi="Arial" w:cs="Arial"/>
                  <w:b/>
                  <w:lang w:eastAsia="en-US"/>
                </w:rPr>
                <w:delText xml:space="preserve"> </w:delText>
              </w:r>
            </w:del>
            <w:del w:id="276" w:author="Juráš Pavel" w:date="2021-06-03T22:57:00Z">
              <w:r w:rsidR="00B91327" w:rsidRPr="009D5AF8" w:rsidDel="009D5AF8">
                <w:rPr>
                  <w:rFonts w:ascii="Arial" w:eastAsiaTheme="minorHAnsi" w:hAnsi="Arial" w:cs="Arial"/>
                  <w:lang w:eastAsia="en-US"/>
                </w:rPr>
                <w:delText>(</w:delText>
              </w:r>
              <w:r w:rsidR="00F13FB9" w:rsidRPr="009D5AF8" w:rsidDel="009D5AF8">
                <w:rPr>
                  <w:rFonts w:ascii="Arial" w:eastAsiaTheme="minorHAnsi" w:hAnsi="Arial" w:cs="Arial"/>
                  <w:lang w:eastAsia="en-US"/>
                </w:rPr>
                <w:delText xml:space="preserve">strategický </w:delText>
              </w:r>
              <w:r w:rsidR="00B91327" w:rsidRPr="009D5AF8" w:rsidDel="009D5AF8">
                <w:rPr>
                  <w:rFonts w:ascii="Arial" w:eastAsiaTheme="minorHAnsi" w:hAnsi="Arial" w:cs="Arial"/>
                  <w:lang w:eastAsia="en-US"/>
                </w:rPr>
                <w:delText xml:space="preserve">cíl </w:delText>
              </w:r>
              <w:r w:rsidR="00B91327" w:rsidRPr="009D5AF8" w:rsidDel="009D5AF8">
                <w:rPr>
                  <w:rFonts w:ascii="Arial" w:hAnsi="Arial" w:cs="Arial"/>
                </w:rPr>
                <w:delText>Výzkumný a inovační systém zvyšující konkurenceschopnost společnosti v kontextu technologické změny)</w:delText>
              </w:r>
              <w:r w:rsidR="00E02E9E" w:rsidRPr="009D5AF8" w:rsidDel="009D5AF8">
                <w:rPr>
                  <w:rFonts w:ascii="Arial" w:hAnsi="Arial" w:cs="Arial"/>
                </w:rPr>
                <w:delText>.</w:delText>
              </w:r>
            </w:del>
          </w:p>
          <w:p w14:paraId="11D1DA10" w14:textId="77777777" w:rsidR="00F108D4" w:rsidRPr="009D5AF8" w:rsidRDefault="00F108D4" w:rsidP="002A709F">
            <w:pPr>
              <w:pStyle w:val="Odstavecseseznamem"/>
              <w:spacing w:line="264" w:lineRule="auto"/>
              <w:jc w:val="both"/>
              <w:rPr>
                <w:rFonts w:ascii="Arial" w:hAnsi="Arial" w:cs="Arial"/>
              </w:rPr>
            </w:pPr>
          </w:p>
          <w:p w14:paraId="58B23616"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38E30994" w14:textId="4BAAF51E" w:rsidR="00A04A55" w:rsidRPr="003F2BA7" w:rsidRDefault="00A04A55" w:rsidP="00F5414E">
            <w:pPr>
              <w:numPr>
                <w:ilvl w:val="0"/>
                <w:numId w:val="14"/>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t xml:space="preserve">Nízká inovační výkonnost domácích </w:t>
            </w:r>
            <w:proofErr w:type="gramStart"/>
            <w:r w:rsidRPr="003F2BA7">
              <w:rPr>
                <w:rFonts w:ascii="Arial" w:eastAsia="MS Mincho" w:hAnsi="Arial" w:cs="Arial"/>
                <w:lang w:eastAsia="en-US"/>
              </w:rPr>
              <w:t>podniků - v</w:t>
            </w:r>
            <w:proofErr w:type="gramEnd"/>
            <w:r w:rsidRPr="003F2BA7">
              <w:rPr>
                <w:rFonts w:ascii="Arial" w:eastAsia="MS Mincho" w:hAnsi="Arial" w:cs="Arial"/>
                <w:lang w:eastAsia="en-US"/>
              </w:rPr>
              <w:t xml:space="preserve"> mezinárodním srovnání přetrvává nízká intenzita </w:t>
            </w:r>
            <w:proofErr w:type="spellStart"/>
            <w:r w:rsidR="00965412" w:rsidRPr="003F2BA7">
              <w:rPr>
                <w:rFonts w:ascii="Arial" w:eastAsia="MS Mincho" w:hAnsi="Arial" w:cs="Arial"/>
                <w:lang w:eastAsia="en-US"/>
              </w:rPr>
              <w:t>VaI</w:t>
            </w:r>
            <w:proofErr w:type="spellEnd"/>
            <w:r w:rsidRPr="003F2BA7">
              <w:rPr>
                <w:rFonts w:ascii="Arial" w:eastAsia="MS Mincho" w:hAnsi="Arial" w:cs="Arial"/>
                <w:lang w:eastAsia="en-US"/>
              </w:rPr>
              <w:t xml:space="preserve"> aktivit zejména domácích MSP</w:t>
            </w:r>
            <w:del w:id="277" w:author="Juráš Pavel" w:date="2021-06-03T23:03:00Z">
              <w:r w:rsidRPr="003F2BA7" w:rsidDel="002A709F">
                <w:rPr>
                  <w:rFonts w:ascii="Arial" w:eastAsia="MS Mincho" w:hAnsi="Arial" w:cs="Arial"/>
                  <w:lang w:eastAsia="en-US"/>
                </w:rPr>
                <w:delText>, které vykazují nedostatečné vlastní Va</w:delText>
              </w:r>
              <w:r w:rsidR="009F22B5" w:rsidRPr="003F2BA7" w:rsidDel="002A709F">
                <w:rPr>
                  <w:rFonts w:ascii="Arial" w:eastAsia="MS Mincho" w:hAnsi="Arial" w:cs="Arial"/>
                  <w:lang w:eastAsia="en-US"/>
                </w:rPr>
                <w:delText>I</w:delText>
              </w:r>
              <w:r w:rsidRPr="003F2BA7" w:rsidDel="002A709F">
                <w:rPr>
                  <w:rFonts w:ascii="Arial" w:eastAsia="MS Mincho" w:hAnsi="Arial" w:cs="Arial"/>
                  <w:lang w:eastAsia="en-US"/>
                </w:rPr>
                <w:delText xml:space="preserve"> aktivity</w:delText>
              </w:r>
            </w:del>
            <w:r w:rsidRPr="003F2BA7">
              <w:rPr>
                <w:rFonts w:ascii="Arial" w:eastAsia="MS Mincho" w:hAnsi="Arial" w:cs="Arial"/>
                <w:lang w:eastAsia="en-US"/>
              </w:rPr>
              <w:t>, nízké zapojení do transferu znalostí a technologií a do spolupráce s </w:t>
            </w:r>
            <w:r w:rsidR="00E02E9E" w:rsidRPr="003F2BA7">
              <w:rPr>
                <w:rFonts w:ascii="Arial" w:eastAsia="MS Mincho" w:hAnsi="Arial" w:cs="Arial"/>
                <w:lang w:eastAsia="en-US"/>
              </w:rPr>
              <w:t>VO</w:t>
            </w:r>
            <w:r w:rsidRPr="003F2BA7">
              <w:rPr>
                <w:rFonts w:ascii="Arial" w:eastAsia="MS Mincho" w:hAnsi="Arial" w:cs="Arial"/>
                <w:lang w:eastAsia="en-US"/>
              </w:rPr>
              <w:t xml:space="preserve">, </w:t>
            </w:r>
            <w:del w:id="278" w:author="Juráš Pavel" w:date="2021-06-03T23:05:00Z">
              <w:r w:rsidRPr="003F2BA7" w:rsidDel="002A709F">
                <w:rPr>
                  <w:rFonts w:ascii="Arial" w:eastAsia="MS Mincho" w:hAnsi="Arial" w:cs="Arial"/>
                  <w:lang w:eastAsia="en-US"/>
                </w:rPr>
                <w:delText>jakož i</w:delText>
              </w:r>
            </w:del>
            <w:ins w:id="279" w:author="Juráš Pavel" w:date="2021-06-03T23:06:00Z">
              <w:r w:rsidR="002A709F">
                <w:rPr>
                  <w:rFonts w:ascii="Arial" w:eastAsia="MS Mincho" w:hAnsi="Arial" w:cs="Arial"/>
                  <w:lang w:eastAsia="en-US"/>
                </w:rPr>
                <w:t>či</w:t>
              </w:r>
            </w:ins>
            <w:r w:rsidRPr="003F2BA7">
              <w:rPr>
                <w:rFonts w:ascii="Arial" w:eastAsia="MS Mincho" w:hAnsi="Arial" w:cs="Arial"/>
                <w:lang w:eastAsia="en-US"/>
              </w:rPr>
              <w:t xml:space="preserve"> nižší intenzit</w:t>
            </w:r>
            <w:ins w:id="280" w:author="Juráš Pavel" w:date="2021-06-03T23:05:00Z">
              <w:r w:rsidR="002A709F">
                <w:rPr>
                  <w:rFonts w:ascii="Arial" w:eastAsia="MS Mincho" w:hAnsi="Arial" w:cs="Arial"/>
                  <w:lang w:eastAsia="en-US"/>
                </w:rPr>
                <w:t>a</w:t>
              </w:r>
            </w:ins>
            <w:del w:id="281" w:author="Juráš Pavel" w:date="2021-06-03T23:05:00Z">
              <w:r w:rsidRPr="003F2BA7" w:rsidDel="002A709F">
                <w:rPr>
                  <w:rFonts w:ascii="Arial" w:eastAsia="MS Mincho" w:hAnsi="Arial" w:cs="Arial"/>
                  <w:lang w:eastAsia="en-US"/>
                </w:rPr>
                <w:delText>u</w:delText>
              </w:r>
            </w:del>
            <w:r w:rsidRPr="003F2BA7">
              <w:rPr>
                <w:rFonts w:ascii="Arial" w:eastAsia="MS Mincho" w:hAnsi="Arial" w:cs="Arial"/>
                <w:lang w:eastAsia="en-US"/>
              </w:rPr>
              <w:t xml:space="preserve"> zavádění produktových i organizačních inovací. </w:t>
            </w:r>
            <w:del w:id="282" w:author="Juráš Pavel" w:date="2021-06-03T23:00:00Z">
              <w:r w:rsidRPr="003F2BA7" w:rsidDel="002A709F">
                <w:rPr>
                  <w:rFonts w:ascii="Arial" w:eastAsia="MS Mincho" w:hAnsi="Arial" w:cs="Arial"/>
                  <w:lang w:eastAsia="en-US"/>
                </w:rPr>
                <w:delText>Ve výzkumných aktivitách podnikatelského sektoru dominují podniky se zahraniční účastí, domácí podniky vykazují nízkou absorpční kapacitu pro výsledky Va</w:delText>
              </w:r>
              <w:r w:rsidR="009F22B5" w:rsidRPr="003F2BA7" w:rsidDel="002A709F">
                <w:rPr>
                  <w:rFonts w:ascii="Arial" w:eastAsia="MS Mincho" w:hAnsi="Arial" w:cs="Arial"/>
                  <w:lang w:eastAsia="en-US"/>
                </w:rPr>
                <w:delText>I</w:delText>
              </w:r>
              <w:r w:rsidRPr="003F2BA7" w:rsidDel="002A709F">
                <w:rPr>
                  <w:rFonts w:ascii="Arial" w:eastAsia="MS Mincho" w:hAnsi="Arial" w:cs="Arial"/>
                  <w:lang w:eastAsia="en-US"/>
                </w:rPr>
                <w:delText xml:space="preserve"> i nízkou inovační poptávku, zejména v oblasti vyšších řádů inovací.</w:delText>
              </w:r>
            </w:del>
          </w:p>
          <w:p w14:paraId="2978405A" w14:textId="6E8E20BB" w:rsidR="00A04A55" w:rsidRPr="003F2BA7" w:rsidRDefault="00A04A55" w:rsidP="00F5414E">
            <w:pPr>
              <w:numPr>
                <w:ilvl w:val="0"/>
                <w:numId w:val="14"/>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t xml:space="preserve">Nízká přidaná hodnota </w:t>
            </w:r>
            <w:proofErr w:type="gramStart"/>
            <w:r w:rsidRPr="003F2BA7">
              <w:rPr>
                <w:rFonts w:ascii="Arial" w:eastAsia="MS Mincho" w:hAnsi="Arial" w:cs="Arial"/>
                <w:lang w:eastAsia="en-US"/>
              </w:rPr>
              <w:t>produktů - řada</w:t>
            </w:r>
            <w:proofErr w:type="gramEnd"/>
            <w:r w:rsidRPr="003F2BA7">
              <w:rPr>
                <w:rFonts w:ascii="Arial" w:eastAsia="MS Mincho" w:hAnsi="Arial" w:cs="Arial"/>
                <w:lang w:eastAsia="en-US"/>
              </w:rPr>
              <w:t xml:space="preserve"> domácích podniků působí na nízkých úrovních dodavatelských </w:t>
            </w:r>
            <w:proofErr w:type="spellStart"/>
            <w:r w:rsidRPr="003F2BA7">
              <w:rPr>
                <w:rFonts w:ascii="Arial" w:eastAsia="MS Mincho" w:hAnsi="Arial" w:cs="Arial"/>
                <w:lang w:eastAsia="en-US"/>
              </w:rPr>
              <w:t>řetězců</w:t>
            </w:r>
            <w:ins w:id="283" w:author="Juráš Pavel" w:date="2021-06-03T23:02:00Z">
              <w:r w:rsidR="002A709F">
                <w:rPr>
                  <w:rFonts w:ascii="Arial" w:eastAsia="MS Mincho" w:hAnsi="Arial" w:cs="Arial"/>
                  <w:lang w:eastAsia="en-US"/>
                </w:rPr>
                <w:t>.</w:t>
              </w:r>
            </w:ins>
            <w:del w:id="284" w:author="Juráš Pavel" w:date="2021-06-03T23:02:00Z">
              <w:r w:rsidRPr="003F2BA7" w:rsidDel="002A709F">
                <w:rPr>
                  <w:rFonts w:ascii="Arial" w:eastAsia="MS Mincho" w:hAnsi="Arial" w:cs="Arial"/>
                  <w:lang w:eastAsia="en-US"/>
                </w:rPr>
                <w:delText xml:space="preserve"> a jejich </w:delText>
              </w:r>
              <w:r w:rsidR="009F22B5" w:rsidRPr="003F2BA7" w:rsidDel="002A709F">
                <w:rPr>
                  <w:rFonts w:ascii="Arial" w:eastAsia="MS Mincho" w:hAnsi="Arial" w:cs="Arial"/>
                  <w:lang w:eastAsia="en-US"/>
                </w:rPr>
                <w:delText xml:space="preserve">VaI </w:delText>
              </w:r>
              <w:r w:rsidRPr="003F2BA7" w:rsidDel="002A709F">
                <w:rPr>
                  <w:rFonts w:ascii="Arial" w:eastAsia="MS Mincho" w:hAnsi="Arial" w:cs="Arial"/>
                  <w:lang w:eastAsia="en-US"/>
                </w:rPr>
                <w:delText xml:space="preserve">aktivity jsou ve srovnání se zahraničními firmami omezené. </w:delText>
              </w:r>
            </w:del>
            <w:del w:id="285" w:author="Juráš Pavel" w:date="2021-06-03T23:01:00Z">
              <w:r w:rsidRPr="003F2BA7" w:rsidDel="002A709F">
                <w:rPr>
                  <w:rFonts w:ascii="Arial" w:eastAsia="MS Mincho" w:hAnsi="Arial" w:cs="Arial"/>
                  <w:lang w:eastAsia="en-US"/>
                </w:rPr>
                <w:delText xml:space="preserve">Mezi domácími podniky je velmi málo inovačních lídrů schopných následovat či vytvářet světové trendy. </w:delText>
              </w:r>
            </w:del>
            <w:r w:rsidRPr="003F2BA7">
              <w:rPr>
                <w:rFonts w:ascii="Arial" w:eastAsia="MS Mincho" w:hAnsi="Arial" w:cs="Arial"/>
                <w:lang w:eastAsia="en-US"/>
              </w:rPr>
              <w:t>Většina</w:t>
            </w:r>
            <w:proofErr w:type="spellEnd"/>
            <w:r w:rsidRPr="003F2BA7">
              <w:rPr>
                <w:rFonts w:ascii="Arial" w:eastAsia="MS Mincho" w:hAnsi="Arial" w:cs="Arial"/>
                <w:lang w:eastAsia="en-US"/>
              </w:rPr>
              <w:t xml:space="preserve"> výdajů na </w:t>
            </w:r>
            <w:proofErr w:type="spellStart"/>
            <w:r w:rsidR="009F22B5" w:rsidRPr="003F2BA7">
              <w:rPr>
                <w:rFonts w:ascii="Arial" w:eastAsia="MS Mincho" w:hAnsi="Arial" w:cs="Arial"/>
                <w:lang w:eastAsia="en-US"/>
              </w:rPr>
              <w:t>VaI</w:t>
            </w:r>
            <w:proofErr w:type="spellEnd"/>
            <w:r w:rsidR="009F22B5" w:rsidRPr="003F2BA7">
              <w:rPr>
                <w:rFonts w:ascii="Arial" w:eastAsia="MS Mincho" w:hAnsi="Arial" w:cs="Arial"/>
                <w:lang w:eastAsia="en-US"/>
              </w:rPr>
              <w:t xml:space="preserve"> </w:t>
            </w:r>
            <w:r w:rsidRPr="003F2BA7">
              <w:rPr>
                <w:rFonts w:ascii="Arial" w:eastAsia="MS Mincho" w:hAnsi="Arial" w:cs="Arial"/>
                <w:lang w:eastAsia="en-US"/>
              </w:rPr>
              <w:t xml:space="preserve">je realizována v odvětvích se střední a nižší technologickou náročností. </w:t>
            </w:r>
          </w:p>
          <w:p w14:paraId="05498933" w14:textId="77777777" w:rsidR="00A04A55" w:rsidRPr="003F2BA7" w:rsidRDefault="00A04A55" w:rsidP="00F5414E">
            <w:pPr>
              <w:numPr>
                <w:ilvl w:val="0"/>
                <w:numId w:val="14"/>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lastRenderedPageBreak/>
              <w:t>Nedostatečný rozvoj vyspělých technologií v oblasti společenských výzev.</w:t>
            </w:r>
          </w:p>
          <w:p w14:paraId="4AFEE76F" w14:textId="77777777" w:rsidR="00470B2F" w:rsidRPr="003F2BA7" w:rsidRDefault="00D96FF9" w:rsidP="00F5414E">
            <w:pPr>
              <w:numPr>
                <w:ilvl w:val="0"/>
                <w:numId w:val="14"/>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t>Nedostatečné využívání ochrany duševního vlastnictví.</w:t>
            </w:r>
          </w:p>
          <w:p w14:paraId="16CFEA8D" w14:textId="42081FAF" w:rsidR="00470B2F" w:rsidRPr="003F2BA7" w:rsidRDefault="00470B2F" w:rsidP="00F5414E">
            <w:pPr>
              <w:numPr>
                <w:ilvl w:val="0"/>
                <w:numId w:val="14"/>
              </w:numPr>
              <w:overflowPunct/>
              <w:autoSpaceDN/>
              <w:adjustRightInd/>
              <w:spacing w:after="120" w:line="264" w:lineRule="auto"/>
              <w:jc w:val="both"/>
              <w:textAlignment w:val="auto"/>
              <w:rPr>
                <w:rFonts w:ascii="Arial" w:eastAsia="MS Mincho" w:hAnsi="Arial" w:cs="Arial"/>
                <w:lang w:eastAsia="en-US"/>
              </w:rPr>
            </w:pPr>
            <w:r w:rsidRPr="003F2BA7">
              <w:rPr>
                <w:rFonts w:ascii="Arial" w:hAnsi="Arial" w:cs="Arial"/>
                <w:color w:val="000000" w:themeColor="text1"/>
              </w:rPr>
              <w:t>Nedostatečný nebo žádný přístup k testovacím a pilotním linkám k rychlému ověření proveditelnosti potenciálních digitálních inovací.</w:t>
            </w:r>
          </w:p>
          <w:p w14:paraId="21AE833F" w14:textId="546CB52A" w:rsidR="00FE2EE1" w:rsidRPr="003F2BA7" w:rsidRDefault="00FE2EE1" w:rsidP="00F5414E">
            <w:pPr>
              <w:numPr>
                <w:ilvl w:val="0"/>
                <w:numId w:val="14"/>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t>Nedostatek kvalifikované pracovní síly pro potřeby podnikového sektoru v klíčových oblastech identifikovaných v Národní RIS3 strategii, zejména v oblasti digitalizace.</w:t>
            </w:r>
          </w:p>
          <w:p w14:paraId="237BFC7D" w14:textId="59A92EB5" w:rsidR="00483608" w:rsidRPr="003F2BA7" w:rsidRDefault="00745EFA" w:rsidP="00BF0EA4">
            <w:pPr>
              <w:pStyle w:val="Default"/>
              <w:spacing w:line="264" w:lineRule="auto"/>
              <w:jc w:val="both"/>
              <w:rPr>
                <w:rFonts w:ascii="Arial" w:hAnsi="Arial" w:cs="Arial"/>
              </w:rPr>
            </w:pPr>
            <w:r w:rsidRPr="003F2BA7">
              <w:rPr>
                <w:rFonts w:ascii="Arial" w:eastAsiaTheme="minorHAnsi" w:hAnsi="Arial" w:cs="Arial"/>
                <w:b/>
              </w:rPr>
              <w:t>SDR</w:t>
            </w:r>
            <w:r w:rsidR="00483608" w:rsidRPr="003F2BA7">
              <w:rPr>
                <w:rFonts w:ascii="Arial" w:eastAsiaTheme="minorHAnsi" w:hAnsi="Arial" w:cs="Arial"/>
                <w:b/>
              </w:rPr>
              <w:t xml:space="preserve"> 2019</w:t>
            </w:r>
            <w:r w:rsidRPr="003F2BA7">
              <w:rPr>
                <w:rFonts w:ascii="Arial" w:eastAsiaTheme="minorHAnsi" w:hAnsi="Arial" w:cs="Arial"/>
                <w:b/>
              </w:rPr>
              <w:t xml:space="preserve"> </w:t>
            </w:r>
            <w:r w:rsidR="009F33C5" w:rsidRPr="003F2BA7">
              <w:rPr>
                <w:rFonts w:ascii="Arial" w:eastAsiaTheme="minorHAnsi" w:hAnsi="Arial" w:cs="Arial"/>
              </w:rPr>
              <w:t xml:space="preserve">- </w:t>
            </w:r>
            <w:r w:rsidR="00E60B0F" w:rsidRPr="003F2BA7">
              <w:rPr>
                <w:rFonts w:ascii="Arial" w:eastAsiaTheme="minorHAnsi" w:hAnsi="Arial" w:cs="Arial"/>
              </w:rPr>
              <w:t>d</w:t>
            </w:r>
            <w:r w:rsidR="009F33C5" w:rsidRPr="003F2BA7">
              <w:rPr>
                <w:rFonts w:ascii="Arial" w:hAnsi="Arial" w:cs="Arial"/>
              </w:rPr>
              <w:t>oporučení 3</w:t>
            </w:r>
            <w:r w:rsidR="00313533" w:rsidRPr="003F2BA7">
              <w:rPr>
                <w:rFonts w:ascii="Arial" w:hAnsi="Arial" w:cs="Arial"/>
              </w:rPr>
              <w:t xml:space="preserve"> </w:t>
            </w:r>
            <w:r w:rsidR="009F33C5" w:rsidRPr="003F2BA7">
              <w:rPr>
                <w:rFonts w:ascii="Arial" w:hAnsi="Arial" w:cs="Arial"/>
              </w:rPr>
              <w:t xml:space="preserve">- </w:t>
            </w:r>
            <w:r w:rsidR="00313533" w:rsidRPr="003F2BA7">
              <w:rPr>
                <w:rFonts w:ascii="Arial" w:hAnsi="Arial" w:cs="Arial"/>
              </w:rPr>
              <w:t>Odstranit překážky bránící rozvoji plně funkčního inovačního ekosystému.</w:t>
            </w:r>
          </w:p>
          <w:p w14:paraId="4A71BD61" w14:textId="087B1419" w:rsidR="002630FF" w:rsidRPr="003F2BA7" w:rsidRDefault="002630FF" w:rsidP="00BF0EA4">
            <w:pPr>
              <w:pStyle w:val="Default"/>
              <w:spacing w:line="264" w:lineRule="auto"/>
              <w:jc w:val="both"/>
              <w:rPr>
                <w:rFonts w:ascii="Arial" w:eastAsiaTheme="minorHAnsi" w:hAnsi="Arial" w:cs="Arial"/>
                <w:b/>
                <w:lang w:eastAsia="en-US"/>
              </w:rPr>
            </w:pPr>
          </w:p>
          <w:p w14:paraId="669204C6" w14:textId="57483445" w:rsidR="00483608" w:rsidRPr="003F2BA7" w:rsidRDefault="002630FF" w:rsidP="00BF0EA4">
            <w:pPr>
              <w:pStyle w:val="Default"/>
              <w:spacing w:line="264" w:lineRule="auto"/>
              <w:jc w:val="both"/>
              <w:rPr>
                <w:rFonts w:ascii="Arial" w:eastAsiaTheme="minorHAnsi" w:hAnsi="Arial" w:cs="Arial"/>
                <w:b/>
                <w:lang w:eastAsia="en-US"/>
              </w:rPr>
            </w:pPr>
            <w:r w:rsidRPr="003F2BA7">
              <w:rPr>
                <w:rFonts w:ascii="Arial" w:hAnsi="Arial" w:cs="Arial"/>
                <w:b/>
                <w:lang w:eastAsia="en-US"/>
              </w:rPr>
              <w:t>SDR 2020</w:t>
            </w:r>
            <w:r w:rsidRPr="003F2BA7">
              <w:rPr>
                <w:rFonts w:ascii="Arial" w:hAnsi="Arial" w:cs="Arial"/>
                <w:lang w:eastAsia="en-US"/>
              </w:rPr>
              <w:t xml:space="preserve"> -</w:t>
            </w:r>
            <w:r w:rsidR="00CC53F0" w:rsidRPr="003F2BA7">
              <w:rPr>
                <w:rFonts w:ascii="Arial" w:hAnsi="Arial" w:cs="Arial"/>
                <w:lang w:eastAsia="en-US"/>
              </w:rPr>
              <w:t xml:space="preserve"> </w:t>
            </w:r>
            <w:r w:rsidRPr="003F2BA7">
              <w:rPr>
                <w:rFonts w:ascii="Arial" w:hAnsi="Arial" w:cs="Arial"/>
                <w:lang w:eastAsia="en-US"/>
              </w:rPr>
              <w:t xml:space="preserve">doporučení 3 - </w:t>
            </w:r>
            <w:r w:rsidRPr="003F2BA7">
              <w:rPr>
                <w:rFonts w:ascii="Arial" w:hAnsi="Arial" w:cs="Arial"/>
                <w:color w:val="000000"/>
                <w:shd w:val="clear" w:color="auto" w:fill="FFFFFF"/>
              </w:rPr>
              <w:t xml:space="preserve">Zajistit inovativním podnikům přístup k financování a zlepšit spolupráci veřejného a soukromého sektoru v oblasti </w:t>
            </w:r>
            <w:r w:rsidR="005B0045" w:rsidRPr="003F2BA7">
              <w:rPr>
                <w:rFonts w:ascii="Arial" w:hAnsi="Arial" w:cs="Arial"/>
                <w:color w:val="000000"/>
                <w:shd w:val="clear" w:color="auto" w:fill="FFFFFF"/>
              </w:rPr>
              <w:t>VaV</w:t>
            </w:r>
            <w:r w:rsidRPr="003F2BA7">
              <w:rPr>
                <w:rFonts w:ascii="Arial" w:hAnsi="Arial" w:cs="Arial"/>
                <w:color w:val="000000"/>
                <w:shd w:val="clear" w:color="auto" w:fill="FFFFFF"/>
              </w:rPr>
              <w:t>.</w:t>
            </w:r>
            <w:r w:rsidR="00483608" w:rsidRPr="003F2BA7">
              <w:rPr>
                <w:rFonts w:ascii="Arial" w:eastAsiaTheme="minorHAnsi" w:hAnsi="Arial" w:cs="Arial"/>
                <w:b/>
                <w:lang w:eastAsia="en-US"/>
              </w:rPr>
              <w:t xml:space="preserve"> </w:t>
            </w:r>
          </w:p>
          <w:p w14:paraId="080A1CDA" w14:textId="77777777" w:rsidR="00BC0EC5" w:rsidRPr="003F2BA7" w:rsidRDefault="00BC0EC5" w:rsidP="00BF0EA4">
            <w:pPr>
              <w:pStyle w:val="Default"/>
              <w:spacing w:line="264" w:lineRule="auto"/>
              <w:jc w:val="both"/>
              <w:rPr>
                <w:rFonts w:ascii="Arial" w:hAnsi="Arial" w:cs="Arial"/>
              </w:rPr>
            </w:pPr>
          </w:p>
          <w:p w14:paraId="28492F7D" w14:textId="324764AD" w:rsidR="00E02E9E" w:rsidRPr="003F2BA7" w:rsidRDefault="00E02E9E" w:rsidP="006C733D">
            <w:pPr>
              <w:pStyle w:val="Default"/>
              <w:spacing w:after="120" w:line="264" w:lineRule="auto"/>
              <w:jc w:val="both"/>
              <w:rPr>
                <w:rFonts w:ascii="Arial" w:hAnsi="Arial" w:cs="Arial"/>
              </w:rPr>
            </w:pPr>
            <w:r w:rsidRPr="003F2BA7">
              <w:rPr>
                <w:rFonts w:ascii="Arial" w:eastAsiaTheme="minorHAnsi" w:hAnsi="Arial" w:cs="Arial"/>
                <w:b/>
                <w:lang w:eastAsia="en-US"/>
              </w:rPr>
              <w:t xml:space="preserve">Zpráva o ČR 2019 </w:t>
            </w:r>
            <w:r w:rsidRPr="003F2BA7">
              <w:rPr>
                <w:rFonts w:ascii="Arial" w:eastAsiaTheme="minorHAnsi" w:hAnsi="Arial" w:cs="Arial"/>
                <w:lang w:eastAsia="en-US"/>
              </w:rPr>
              <w:t>- určeny</w:t>
            </w:r>
            <w:r w:rsidR="00BB13D0" w:rsidRPr="003F2BA7">
              <w:rPr>
                <w:rFonts w:ascii="Arial" w:eastAsiaTheme="minorHAnsi" w:hAnsi="Arial" w:cs="Arial"/>
                <w:lang w:eastAsia="en-US"/>
              </w:rPr>
              <w:t xml:space="preserve"> </w:t>
            </w:r>
            <w:r w:rsidR="00BB13D0" w:rsidRPr="003F2BA7">
              <w:rPr>
                <w:rFonts w:ascii="Arial" w:eastAsiaTheme="minorHAnsi" w:hAnsi="Arial" w:cs="Arial"/>
                <w:b/>
                <w:lang w:eastAsia="en-US"/>
              </w:rPr>
              <w:t>vysoce prioritní potřeby</w:t>
            </w:r>
            <w:r w:rsidR="00BB13D0" w:rsidRPr="003F2BA7">
              <w:rPr>
                <w:rFonts w:ascii="Arial" w:eastAsiaTheme="minorHAnsi" w:hAnsi="Arial" w:cs="Arial"/>
                <w:lang w:eastAsia="en-US"/>
              </w:rPr>
              <w:t xml:space="preserve"> </w:t>
            </w:r>
            <w:r w:rsidR="00BB13D0" w:rsidRPr="003F2BA7">
              <w:rPr>
                <w:rFonts w:ascii="Arial" w:hAnsi="Arial" w:cs="Arial"/>
              </w:rPr>
              <w:t xml:space="preserve">s cílem </w:t>
            </w:r>
            <w:r w:rsidR="00BB13D0" w:rsidRPr="003F2BA7">
              <w:rPr>
                <w:rFonts w:ascii="Arial" w:hAnsi="Arial" w:cs="Arial"/>
                <w:bCs/>
              </w:rPr>
              <w:t xml:space="preserve">posílit kapacity v oblasti </w:t>
            </w:r>
            <w:proofErr w:type="spellStart"/>
            <w:r w:rsidR="00C31C37" w:rsidRPr="003F2BA7">
              <w:rPr>
                <w:rFonts w:ascii="Arial" w:hAnsi="Arial" w:cs="Arial"/>
                <w:bCs/>
              </w:rPr>
              <w:t>VaI</w:t>
            </w:r>
            <w:proofErr w:type="spellEnd"/>
            <w:r w:rsidR="00BB13D0" w:rsidRPr="003F2BA7">
              <w:rPr>
                <w:rFonts w:ascii="Arial" w:hAnsi="Arial" w:cs="Arial"/>
                <w:bCs/>
              </w:rPr>
              <w:t xml:space="preserve"> a zavádění moderních technologií</w:t>
            </w:r>
            <w:r w:rsidR="00BB13D0" w:rsidRPr="003F2BA7">
              <w:rPr>
                <w:rFonts w:ascii="Arial" w:hAnsi="Arial" w:cs="Arial"/>
              </w:rPr>
              <w:t xml:space="preserve">, zejména za účelem posílení výkonnosti v oblasti inovací a podpory růstu produktivity určením oblastí inteligentní specializace na základě </w:t>
            </w:r>
            <w:r w:rsidR="00C31C37" w:rsidRPr="003F2BA7">
              <w:rPr>
                <w:rFonts w:ascii="Arial" w:hAnsi="Arial" w:cs="Arial"/>
              </w:rPr>
              <w:t>potřeb a potenciálu s</w:t>
            </w:r>
            <w:r w:rsidRPr="003F2BA7">
              <w:rPr>
                <w:rFonts w:ascii="Arial" w:hAnsi="Arial" w:cs="Arial"/>
              </w:rPr>
              <w:t> </w:t>
            </w:r>
            <w:r w:rsidR="00C31C37" w:rsidRPr="003F2BA7">
              <w:rPr>
                <w:rFonts w:ascii="Arial" w:hAnsi="Arial" w:cs="Arial"/>
              </w:rPr>
              <w:t>cílem</w:t>
            </w:r>
            <w:r w:rsidRPr="003F2BA7">
              <w:rPr>
                <w:rFonts w:ascii="Arial" w:hAnsi="Arial" w:cs="Arial"/>
              </w:rPr>
              <w:t>:</w:t>
            </w:r>
          </w:p>
          <w:p w14:paraId="472D8D5F" w14:textId="74C6FDBF" w:rsidR="00F13FB9" w:rsidRPr="003F2BA7" w:rsidRDefault="00C31C37" w:rsidP="00C653A3">
            <w:pPr>
              <w:pStyle w:val="Default"/>
              <w:numPr>
                <w:ilvl w:val="0"/>
                <w:numId w:val="61"/>
              </w:numPr>
              <w:spacing w:after="120" w:line="264" w:lineRule="auto"/>
              <w:jc w:val="both"/>
              <w:rPr>
                <w:rFonts w:ascii="Arial" w:hAnsi="Arial" w:cs="Arial"/>
              </w:rPr>
            </w:pPr>
            <w:r w:rsidRPr="003F2BA7">
              <w:rPr>
                <w:rFonts w:ascii="Arial" w:hAnsi="Arial" w:cs="Arial"/>
              </w:rPr>
              <w:t>podpory</w:t>
            </w:r>
            <w:r w:rsidR="00E02E9E" w:rsidRPr="003F2BA7">
              <w:rPr>
                <w:rFonts w:ascii="Arial" w:hAnsi="Arial" w:cs="Arial"/>
              </w:rPr>
              <w:t xml:space="preserve"> spolupráce</w:t>
            </w:r>
            <w:r w:rsidRPr="003F2BA7">
              <w:rPr>
                <w:rFonts w:ascii="Arial" w:hAnsi="Arial" w:cs="Arial"/>
              </w:rPr>
              <w:t xml:space="preserve"> a předávání znalostí mezi VO</w:t>
            </w:r>
            <w:del w:id="286" w:author="Juráš Pavel" w:date="2021-06-03T23:11:00Z">
              <w:r w:rsidRPr="003F2BA7" w:rsidDel="00A66830">
                <w:rPr>
                  <w:rFonts w:ascii="Arial" w:hAnsi="Arial" w:cs="Arial"/>
                </w:rPr>
                <w:delText xml:space="preserve"> </w:delText>
              </w:r>
            </w:del>
            <w:r w:rsidRPr="003F2BA7">
              <w:rPr>
                <w:rFonts w:ascii="Arial" w:hAnsi="Arial" w:cs="Arial"/>
              </w:rPr>
              <w:t>/</w:t>
            </w:r>
            <w:del w:id="287" w:author="Juráš Pavel" w:date="2021-06-03T23:11:00Z">
              <w:r w:rsidRPr="003F2BA7" w:rsidDel="00A66830">
                <w:rPr>
                  <w:rFonts w:ascii="Arial" w:hAnsi="Arial" w:cs="Arial"/>
                </w:rPr>
                <w:delText xml:space="preserve"> </w:delText>
              </w:r>
            </w:del>
            <w:r w:rsidRPr="003F2BA7">
              <w:rPr>
                <w:rFonts w:ascii="Arial" w:hAnsi="Arial" w:cs="Arial"/>
              </w:rPr>
              <w:t>akademickou obcí a p</w:t>
            </w:r>
            <w:r w:rsidR="00E02E9E" w:rsidRPr="003F2BA7">
              <w:rPr>
                <w:rFonts w:ascii="Arial" w:hAnsi="Arial" w:cs="Arial"/>
              </w:rPr>
              <w:t>odniky v prioritních odvětvích</w:t>
            </w:r>
            <w:r w:rsidR="00004C75" w:rsidRPr="003F2BA7">
              <w:rPr>
                <w:rFonts w:ascii="Arial" w:hAnsi="Arial" w:cs="Arial"/>
              </w:rPr>
              <w:t>.</w:t>
            </w:r>
          </w:p>
          <w:p w14:paraId="6E5F216F" w14:textId="77777777" w:rsidR="00C31C37" w:rsidRPr="003F2BA7" w:rsidRDefault="00C31C37" w:rsidP="00C653A3">
            <w:pPr>
              <w:pStyle w:val="Default"/>
              <w:numPr>
                <w:ilvl w:val="0"/>
                <w:numId w:val="61"/>
              </w:numPr>
              <w:spacing w:after="120" w:line="264" w:lineRule="auto"/>
              <w:jc w:val="both"/>
              <w:rPr>
                <w:rFonts w:ascii="Arial" w:hAnsi="Arial" w:cs="Arial"/>
              </w:rPr>
            </w:pPr>
            <w:r w:rsidRPr="003F2BA7">
              <w:rPr>
                <w:rFonts w:ascii="Arial" w:hAnsi="Arial" w:cs="Arial"/>
              </w:rPr>
              <w:t>zvýšit počet inovativních firem a začínajících podniků v odvětvích inteligentní speci</w:t>
            </w:r>
            <w:r w:rsidR="00F13FB9" w:rsidRPr="003F2BA7">
              <w:rPr>
                <w:rFonts w:ascii="Arial" w:hAnsi="Arial" w:cs="Arial"/>
              </w:rPr>
              <w:t>alizace s nejvyšším potenciálem</w:t>
            </w:r>
            <w:r w:rsidR="00004C75" w:rsidRPr="003F2BA7">
              <w:rPr>
                <w:rFonts w:ascii="Arial" w:hAnsi="Arial" w:cs="Arial"/>
              </w:rPr>
              <w:t>.</w:t>
            </w:r>
          </w:p>
          <w:p w14:paraId="5292865A" w14:textId="255BE7A8" w:rsidR="00DA7E72" w:rsidRPr="003F2BA7" w:rsidRDefault="00DA7E72" w:rsidP="00DA7E72">
            <w:pPr>
              <w:overflowPunct/>
              <w:autoSpaceDN/>
              <w:adjustRightInd/>
              <w:spacing w:after="120" w:line="264" w:lineRule="auto"/>
              <w:jc w:val="both"/>
              <w:textAlignment w:val="auto"/>
              <w:rPr>
                <w:rFonts w:ascii="Arial" w:hAnsi="Arial" w:cs="Arial"/>
              </w:rPr>
            </w:pPr>
            <w:r w:rsidRPr="003F2BA7">
              <w:rPr>
                <w:rFonts w:ascii="Arial" w:hAnsi="Arial" w:cs="Arial"/>
              </w:rPr>
              <w:t xml:space="preserve">Dále určeny </w:t>
            </w:r>
            <w:r w:rsidRPr="003F2BA7">
              <w:rPr>
                <w:rFonts w:ascii="Arial" w:hAnsi="Arial" w:cs="Arial"/>
                <w:b/>
              </w:rPr>
              <w:t>vysoce prioritní investiční potřeby</w:t>
            </w:r>
            <w:r w:rsidRPr="003F2BA7">
              <w:rPr>
                <w:rFonts w:ascii="Arial" w:hAnsi="Arial" w:cs="Arial"/>
              </w:rPr>
              <w:t xml:space="preserve"> za účelem rozvoje dovedností pro inteligentní specializaci, průmyslovou transformaci a podnikání, zejména s cílem:</w:t>
            </w:r>
          </w:p>
          <w:p w14:paraId="47E9D40B" w14:textId="30048825" w:rsidR="00DA7E72" w:rsidRPr="00C653A3" w:rsidRDefault="00DA7E72" w:rsidP="00C653A3">
            <w:pPr>
              <w:pStyle w:val="Odstavecseseznamem"/>
              <w:numPr>
                <w:ilvl w:val="0"/>
                <w:numId w:val="62"/>
              </w:numPr>
              <w:overflowPunct/>
              <w:autoSpaceDN/>
              <w:adjustRightInd/>
              <w:spacing w:after="120" w:line="264" w:lineRule="auto"/>
              <w:ind w:left="739"/>
              <w:jc w:val="both"/>
              <w:textAlignment w:val="auto"/>
              <w:rPr>
                <w:rFonts w:ascii="Arial" w:hAnsi="Arial" w:cs="Arial"/>
              </w:rPr>
            </w:pPr>
            <w:r w:rsidRPr="00C653A3">
              <w:rPr>
                <w:rFonts w:ascii="Arial" w:hAnsi="Arial" w:cs="Arial"/>
              </w:rPr>
              <w:t>poskytovat podnikům a výzkumným institucím nástroje pro přizpůsobení a rozvoj dovedností pro inteligentní specializaci, průmyslovou transformaci a podnikání.</w:t>
            </w:r>
          </w:p>
        </w:tc>
      </w:tr>
      <w:tr w:rsidR="00D857EF" w:rsidRPr="003F2BA7" w14:paraId="54F7E17C" w14:textId="77777777" w:rsidTr="00A52BF6">
        <w:tc>
          <w:tcPr>
            <w:tcW w:w="2972" w:type="dxa"/>
          </w:tcPr>
          <w:p w14:paraId="58E26BDF" w14:textId="3E5C380E" w:rsidR="00D857EF" w:rsidRPr="003F2BA7" w:rsidRDefault="0000668F" w:rsidP="00BF0EA4">
            <w:pPr>
              <w:spacing w:line="264" w:lineRule="auto"/>
              <w:rPr>
                <w:rFonts w:ascii="Arial" w:hAnsi="Arial" w:cs="Arial"/>
              </w:rPr>
            </w:pPr>
            <w:r w:rsidRPr="003F2BA7">
              <w:rPr>
                <w:rFonts w:ascii="Arial" w:hAnsi="Arial" w:cs="Arial"/>
              </w:rPr>
              <w:lastRenderedPageBreak/>
              <w:t xml:space="preserve">1. Konkurenceschopnější a inteligentnější Evropa díky podpoře inovativní a inteligentní ekonomické </w:t>
            </w:r>
            <w:r w:rsidRPr="003F2BA7">
              <w:rPr>
                <w:rFonts w:ascii="Arial" w:hAnsi="Arial" w:cs="Arial"/>
              </w:rPr>
              <w:lastRenderedPageBreak/>
              <w:t>transformace a regionálního propojení IKT</w:t>
            </w:r>
          </w:p>
        </w:tc>
        <w:tc>
          <w:tcPr>
            <w:tcW w:w="2552" w:type="dxa"/>
          </w:tcPr>
          <w:p w14:paraId="37458C9B" w14:textId="60039BD5" w:rsidR="00D857EF" w:rsidRPr="003F2BA7" w:rsidRDefault="00326C9C" w:rsidP="00BF0EA4">
            <w:pPr>
              <w:spacing w:line="264" w:lineRule="auto"/>
              <w:rPr>
                <w:rFonts w:ascii="Arial" w:hAnsi="Arial" w:cs="Arial"/>
              </w:rPr>
            </w:pPr>
            <w:r w:rsidRPr="003F2BA7">
              <w:rPr>
                <w:rFonts w:ascii="Arial" w:hAnsi="Arial" w:cs="Arial"/>
              </w:rPr>
              <w:lastRenderedPageBreak/>
              <w:t>SC 1.2 Využití přínosů digitalizace pro občany, podniky</w:t>
            </w:r>
            <w:r w:rsidR="009D66A2" w:rsidRPr="003F2BA7">
              <w:rPr>
                <w:rFonts w:ascii="Arial" w:hAnsi="Arial" w:cs="Arial"/>
              </w:rPr>
              <w:t>, výzkumné organizace</w:t>
            </w:r>
            <w:r w:rsidRPr="003F2BA7">
              <w:rPr>
                <w:rFonts w:ascii="Arial" w:hAnsi="Arial" w:cs="Arial"/>
              </w:rPr>
              <w:t xml:space="preserve"> a </w:t>
            </w:r>
            <w:r w:rsidR="009D66A2" w:rsidRPr="003F2BA7">
              <w:rPr>
                <w:rFonts w:ascii="Arial" w:hAnsi="Arial" w:cs="Arial"/>
              </w:rPr>
              <w:t>veřejn</w:t>
            </w:r>
            <w:r w:rsidR="0000668F" w:rsidRPr="003F2BA7">
              <w:rPr>
                <w:rFonts w:ascii="Arial" w:hAnsi="Arial" w:cs="Arial"/>
              </w:rPr>
              <w:t>é orgány</w:t>
            </w:r>
          </w:p>
          <w:p w14:paraId="015136BD" w14:textId="074E01B4" w:rsidR="00810A22" w:rsidRPr="003F2BA7" w:rsidRDefault="00810A22" w:rsidP="00BF0EA4">
            <w:pPr>
              <w:spacing w:line="264" w:lineRule="auto"/>
              <w:rPr>
                <w:rFonts w:ascii="Arial" w:hAnsi="Arial" w:cs="Arial"/>
              </w:rPr>
            </w:pPr>
            <w:r w:rsidRPr="003F2BA7">
              <w:rPr>
                <w:rFonts w:ascii="Arial" w:hAnsi="Arial" w:cs="Arial"/>
              </w:rPr>
              <w:lastRenderedPageBreak/>
              <w:t>(čl. 2 (1) (a) (</w:t>
            </w:r>
            <w:proofErr w:type="spellStart"/>
            <w:r w:rsidRPr="003F2BA7">
              <w:rPr>
                <w:rFonts w:ascii="Arial" w:hAnsi="Arial" w:cs="Arial"/>
              </w:rPr>
              <w:t>ii</w:t>
            </w:r>
            <w:proofErr w:type="spellEnd"/>
            <w:r w:rsidRPr="003F2BA7">
              <w:rPr>
                <w:rFonts w:ascii="Arial" w:hAnsi="Arial" w:cs="Arial"/>
              </w:rPr>
              <w:t>))</w:t>
            </w:r>
          </w:p>
        </w:tc>
        <w:tc>
          <w:tcPr>
            <w:tcW w:w="8221" w:type="dxa"/>
          </w:tcPr>
          <w:p w14:paraId="7A7A5FB5" w14:textId="77777777" w:rsidR="00A66830" w:rsidRDefault="00BB13D0" w:rsidP="00BF0EA4">
            <w:pPr>
              <w:spacing w:line="264" w:lineRule="auto"/>
              <w:jc w:val="both"/>
              <w:rPr>
                <w:rFonts w:ascii="Arial" w:hAnsi="Arial" w:cs="Arial"/>
                <w:color w:val="000000" w:themeColor="text1"/>
              </w:rPr>
            </w:pPr>
            <w:r w:rsidRPr="003F2BA7">
              <w:rPr>
                <w:rFonts w:ascii="Arial" w:eastAsiaTheme="minorHAnsi" w:hAnsi="Arial" w:cs="Arial"/>
                <w:lang w:eastAsia="en-US"/>
              </w:rPr>
              <w:lastRenderedPageBreak/>
              <w:t xml:space="preserve">Výběr tohoto SC </w:t>
            </w:r>
            <w:del w:id="288" w:author="Juráš Pavel" w:date="2021-06-03T23:11:00Z">
              <w:r w:rsidRPr="003F2BA7" w:rsidDel="00A66830">
                <w:rPr>
                  <w:rFonts w:ascii="Arial" w:eastAsiaTheme="minorHAnsi" w:hAnsi="Arial" w:cs="Arial"/>
                  <w:lang w:eastAsia="en-US"/>
                </w:rPr>
                <w:delText xml:space="preserve">vyplývá </w:delText>
              </w:r>
            </w:del>
            <w:ins w:id="289" w:author="Juráš Pavel" w:date="2021-06-03T23:11:00Z">
              <w:r w:rsidR="00A66830">
                <w:rPr>
                  <w:rFonts w:ascii="Arial" w:eastAsiaTheme="minorHAnsi" w:hAnsi="Arial" w:cs="Arial"/>
                  <w:lang w:eastAsia="en-US"/>
                </w:rPr>
                <w:t>vychází</w:t>
              </w:r>
              <w:r w:rsidR="00A66830" w:rsidRPr="003F2BA7">
                <w:rPr>
                  <w:rFonts w:ascii="Arial" w:eastAsiaTheme="minorHAnsi" w:hAnsi="Arial" w:cs="Arial"/>
                  <w:lang w:eastAsia="en-US"/>
                </w:rPr>
                <w:t xml:space="preserve"> </w:t>
              </w:r>
            </w:ins>
            <w:r w:rsidR="006F0A0E" w:rsidRPr="003F2BA7">
              <w:rPr>
                <w:rFonts w:ascii="Arial" w:eastAsiaTheme="minorHAnsi" w:hAnsi="Arial" w:cs="Arial"/>
                <w:lang w:eastAsia="en-US"/>
              </w:rPr>
              <w:t>z</w:t>
            </w:r>
            <w:ins w:id="290" w:author="Juráš Pavel" w:date="2021-06-03T23:11:00Z">
              <w:r w:rsidR="00A66830">
                <w:rPr>
                  <w:rFonts w:ascii="Arial" w:eastAsiaTheme="minorHAnsi" w:hAnsi="Arial" w:cs="Arial"/>
                  <w:lang w:eastAsia="en-US"/>
                </w:rPr>
                <w:t>:</w:t>
              </w:r>
            </w:ins>
            <w:r w:rsidR="006F0A0E" w:rsidRPr="003F2BA7">
              <w:rPr>
                <w:rFonts w:ascii="Arial" w:hAnsi="Arial" w:cs="Arial"/>
                <w:color w:val="000000" w:themeColor="text1"/>
              </w:rPr>
              <w:t xml:space="preserve"> </w:t>
            </w:r>
          </w:p>
          <w:p w14:paraId="7AAB23DF" w14:textId="77777777" w:rsidR="00A66830" w:rsidRPr="00A66830" w:rsidRDefault="006F0A0E" w:rsidP="00C653A3">
            <w:pPr>
              <w:pStyle w:val="Odstavecseseznamem"/>
              <w:numPr>
                <w:ilvl w:val="0"/>
                <w:numId w:val="51"/>
              </w:numPr>
              <w:spacing w:line="264" w:lineRule="auto"/>
              <w:jc w:val="both"/>
              <w:rPr>
                <w:rFonts w:ascii="Arial" w:eastAsiaTheme="minorHAnsi" w:hAnsi="Arial" w:cs="Arial"/>
                <w:b/>
                <w:color w:val="000000" w:themeColor="text1"/>
                <w:u w:val="single"/>
                <w:lang w:eastAsia="en-US"/>
              </w:rPr>
            </w:pPr>
            <w:r w:rsidRPr="00A66830">
              <w:rPr>
                <w:rFonts w:ascii="Arial" w:hAnsi="Arial" w:cs="Arial"/>
                <w:b/>
                <w:color w:val="000000" w:themeColor="text1"/>
              </w:rPr>
              <w:t>Národní výzkumn</w:t>
            </w:r>
            <w:r w:rsidR="00A66830">
              <w:rPr>
                <w:rFonts w:ascii="Arial" w:hAnsi="Arial" w:cs="Arial"/>
                <w:b/>
                <w:color w:val="000000" w:themeColor="text1"/>
              </w:rPr>
              <w:t>á</w:t>
            </w:r>
            <w:r w:rsidRPr="00A66830">
              <w:rPr>
                <w:rFonts w:ascii="Arial" w:hAnsi="Arial" w:cs="Arial"/>
                <w:b/>
                <w:color w:val="000000" w:themeColor="text1"/>
              </w:rPr>
              <w:t xml:space="preserve"> a inovační strategie pro inteligentní specializaci</w:t>
            </w:r>
            <w:r w:rsidR="00CC53F0" w:rsidRPr="00A66830">
              <w:rPr>
                <w:rFonts w:ascii="Arial" w:hAnsi="Arial" w:cs="Arial"/>
                <w:b/>
                <w:color w:val="000000" w:themeColor="text1"/>
              </w:rPr>
              <w:t xml:space="preserve"> </w:t>
            </w:r>
            <w:ins w:id="291" w:author="Juráš Pavel" w:date="2021-06-03T23:12:00Z">
              <w:r w:rsidR="00A66830">
                <w:rPr>
                  <w:rFonts w:ascii="Arial" w:hAnsi="Arial" w:cs="Arial"/>
                  <w:b/>
                  <w:color w:val="000000" w:themeColor="text1"/>
                </w:rPr>
                <w:t>2021-2027</w:t>
              </w:r>
            </w:ins>
            <w:del w:id="292" w:author="Juráš Pavel" w:date="2021-06-03T23:12:00Z">
              <w:r w:rsidR="00CC53F0" w:rsidRPr="00A66830" w:rsidDel="00A66830">
                <w:rPr>
                  <w:rFonts w:ascii="Arial" w:hAnsi="Arial" w:cs="Arial"/>
                  <w:color w:val="000000" w:themeColor="text1"/>
                </w:rPr>
                <w:delText>(kap. Digitální agenda)</w:delText>
              </w:r>
              <w:r w:rsidR="00CC53F0" w:rsidRPr="003F2BA7" w:rsidDel="00A66830">
                <w:rPr>
                  <w:rStyle w:val="Znakapoznpodarou"/>
                  <w:rFonts w:ascii="Arial" w:hAnsi="Arial" w:cs="Arial"/>
                  <w:color w:val="000000" w:themeColor="text1"/>
                </w:rPr>
                <w:footnoteReference w:id="77"/>
              </w:r>
              <w:r w:rsidRPr="00A66830" w:rsidDel="00A66830">
                <w:rPr>
                  <w:rFonts w:ascii="Arial" w:hAnsi="Arial" w:cs="Arial"/>
                  <w:color w:val="000000" w:themeColor="text1"/>
                </w:rPr>
                <w:delText xml:space="preserve">, </w:delText>
              </w:r>
              <w:r w:rsidR="00454E1D" w:rsidRPr="00A66830" w:rsidDel="00A66830">
                <w:rPr>
                  <w:rFonts w:ascii="Arial" w:hAnsi="Arial" w:cs="Arial"/>
                  <w:color w:val="000000" w:themeColor="text1"/>
                </w:rPr>
                <w:delText xml:space="preserve"> </w:delText>
              </w:r>
              <w:r w:rsidR="00BB13D0" w:rsidRPr="00A66830" w:rsidDel="00A66830">
                <w:rPr>
                  <w:rFonts w:ascii="Arial" w:eastAsiaTheme="minorHAnsi" w:hAnsi="Arial" w:cs="Arial"/>
                  <w:lang w:eastAsia="en-US"/>
                </w:rPr>
                <w:delText>z</w:delText>
              </w:r>
              <w:r w:rsidR="00BB13D0" w:rsidRPr="00A66830" w:rsidDel="00A66830">
                <w:rPr>
                  <w:rFonts w:ascii="Arial" w:eastAsia="MS Mincho" w:hAnsi="Arial" w:cs="Arial"/>
                </w:rPr>
                <w:delText xml:space="preserve"> </w:delText>
              </w:r>
              <w:r w:rsidR="00FE2EE1" w:rsidRPr="00A66830" w:rsidDel="00A66830">
                <w:rPr>
                  <w:rFonts w:ascii="Arial" w:eastAsia="MS Mincho" w:hAnsi="Arial" w:cs="Arial"/>
                </w:rPr>
                <w:delText>koncepce</w:delText>
              </w:r>
            </w:del>
            <w:r w:rsidR="00FE2EE1" w:rsidRPr="00A66830">
              <w:rPr>
                <w:rFonts w:ascii="Arial" w:eastAsia="MS Mincho" w:hAnsi="Arial" w:cs="Arial"/>
                <w:color w:val="000000" w:themeColor="text1"/>
              </w:rPr>
              <w:t xml:space="preserve"> </w:t>
            </w:r>
          </w:p>
          <w:p w14:paraId="2653FAEE" w14:textId="0347EEF5" w:rsidR="00A66830" w:rsidRPr="00A66830" w:rsidRDefault="00D377DA" w:rsidP="00C653A3">
            <w:pPr>
              <w:pStyle w:val="Odstavecseseznamem"/>
              <w:numPr>
                <w:ilvl w:val="0"/>
                <w:numId w:val="51"/>
              </w:numPr>
              <w:spacing w:line="264" w:lineRule="auto"/>
              <w:jc w:val="both"/>
              <w:rPr>
                <w:rFonts w:ascii="Arial" w:eastAsiaTheme="minorHAnsi" w:hAnsi="Arial" w:cs="Arial"/>
                <w:b/>
                <w:color w:val="000000" w:themeColor="text1"/>
                <w:u w:val="single"/>
                <w:lang w:eastAsia="en-US"/>
              </w:rPr>
            </w:pPr>
            <w:r w:rsidRPr="00A66830">
              <w:rPr>
                <w:rFonts w:ascii="Arial" w:eastAsia="MS Mincho" w:hAnsi="Arial" w:cs="Arial"/>
                <w:b/>
                <w:color w:val="000000" w:themeColor="text1"/>
              </w:rPr>
              <w:lastRenderedPageBreak/>
              <w:t xml:space="preserve">Digitální </w:t>
            </w:r>
            <w:proofErr w:type="gramStart"/>
            <w:r w:rsidR="00BB13D0" w:rsidRPr="00A66830">
              <w:rPr>
                <w:rFonts w:ascii="Arial" w:eastAsia="MS Mincho" w:hAnsi="Arial" w:cs="Arial"/>
                <w:b/>
                <w:color w:val="000000" w:themeColor="text1"/>
              </w:rPr>
              <w:t>Česko</w:t>
            </w:r>
            <w:r w:rsidRPr="00A66830">
              <w:rPr>
                <w:rFonts w:ascii="Arial" w:hAnsi="Arial" w:cs="Arial"/>
                <w:color w:val="000000" w:themeColor="text1"/>
              </w:rPr>
              <w:t xml:space="preserve"> </w:t>
            </w:r>
            <w:r w:rsidR="00BB13D0" w:rsidRPr="00A66830">
              <w:rPr>
                <w:rFonts w:ascii="Arial" w:hAnsi="Arial" w:cs="Arial"/>
                <w:b/>
                <w:color w:val="000000" w:themeColor="text1"/>
              </w:rPr>
              <w:t xml:space="preserve">- </w:t>
            </w:r>
            <w:r w:rsidRPr="00A66830">
              <w:rPr>
                <w:rFonts w:ascii="Arial" w:hAnsi="Arial" w:cs="Arial"/>
                <w:b/>
                <w:color w:val="000000" w:themeColor="text1"/>
              </w:rPr>
              <w:t>D</w:t>
            </w:r>
            <w:r w:rsidR="00BB13D0" w:rsidRPr="00A66830">
              <w:rPr>
                <w:rFonts w:ascii="Arial" w:hAnsi="Arial" w:cs="Arial"/>
                <w:b/>
                <w:color w:val="000000" w:themeColor="text1"/>
              </w:rPr>
              <w:t>igitální</w:t>
            </w:r>
            <w:proofErr w:type="gramEnd"/>
            <w:r w:rsidR="00BB13D0" w:rsidRPr="00A66830">
              <w:rPr>
                <w:rFonts w:ascii="Arial" w:hAnsi="Arial" w:cs="Arial"/>
                <w:b/>
                <w:color w:val="000000" w:themeColor="text1"/>
              </w:rPr>
              <w:t xml:space="preserve"> ekonomika a společnost</w:t>
            </w:r>
            <w:r w:rsidR="00BB13D0" w:rsidRPr="00A66830">
              <w:rPr>
                <w:rFonts w:ascii="Arial" w:hAnsi="Arial" w:cs="Arial"/>
                <w:color w:val="000000" w:themeColor="text1"/>
              </w:rPr>
              <w:t xml:space="preserve"> </w:t>
            </w:r>
            <w:del w:id="295" w:author="Juráš Pavel" w:date="2021-06-03T23:13:00Z">
              <w:r w:rsidR="00BB13D0" w:rsidRPr="00A66830" w:rsidDel="00A66830">
                <w:rPr>
                  <w:rFonts w:ascii="Arial" w:hAnsi="Arial" w:cs="Arial"/>
                  <w:color w:val="000000" w:themeColor="text1"/>
                </w:rPr>
                <w:delText>(kap.</w:delText>
              </w:r>
              <w:r w:rsidRPr="00A66830" w:rsidDel="00A66830">
                <w:rPr>
                  <w:rFonts w:ascii="Arial" w:hAnsi="Arial" w:cs="Arial"/>
                  <w:color w:val="000000" w:themeColor="text1"/>
                </w:rPr>
                <w:delText xml:space="preserve"> </w:delText>
              </w:r>
              <w:r w:rsidR="00BB13D0" w:rsidRPr="00A66830" w:rsidDel="00A66830">
                <w:rPr>
                  <w:rFonts w:ascii="Arial" w:hAnsi="Arial" w:cs="Arial"/>
                  <w:color w:val="000000" w:themeColor="text1"/>
                </w:rPr>
                <w:delText>2</w:delText>
              </w:r>
              <w:r w:rsidR="007417A4" w:rsidRPr="00A66830" w:rsidDel="00A66830">
                <w:rPr>
                  <w:rFonts w:ascii="Arial" w:hAnsi="Arial" w:cs="Arial"/>
                  <w:color w:val="000000" w:themeColor="text1"/>
                </w:rPr>
                <w:delText xml:space="preserve"> </w:delText>
              </w:r>
              <w:r w:rsidR="004D0466" w:rsidRPr="00A66830" w:rsidDel="00A66830">
                <w:rPr>
                  <w:rFonts w:ascii="Arial" w:hAnsi="Arial" w:cs="Arial"/>
                  <w:bCs/>
                  <w:color w:val="000000" w:themeColor="text1"/>
                </w:rPr>
                <w:delText>Zralost a připravenost ekonomiky na digitální transformaci</w:delText>
              </w:r>
              <w:r w:rsidR="004D0466" w:rsidRPr="00A66830" w:rsidDel="00A66830">
                <w:rPr>
                  <w:rFonts w:ascii="Arial" w:hAnsi="Arial" w:cs="Arial"/>
                  <w:color w:val="000000" w:themeColor="text1"/>
                </w:rPr>
                <w:delText xml:space="preserve"> a kap. 3 </w:delText>
              </w:r>
              <w:r w:rsidR="004D0466" w:rsidRPr="00A66830" w:rsidDel="00A66830">
                <w:rPr>
                  <w:rFonts w:ascii="Arial" w:hAnsi="Arial" w:cs="Arial"/>
                  <w:bCs/>
                  <w:color w:val="000000" w:themeColor="text1"/>
                </w:rPr>
                <w:delText>Připravenost občanů na změny trhu práce, vzdělávání a rozvoj digitálních dovedností</w:delText>
              </w:r>
              <w:r w:rsidR="00BB13D0" w:rsidRPr="00A66830" w:rsidDel="00A66830">
                <w:rPr>
                  <w:rFonts w:ascii="Arial" w:eastAsia="MS Mincho" w:hAnsi="Arial" w:cs="Arial"/>
                  <w:color w:val="000000" w:themeColor="text1"/>
                </w:rPr>
                <w:delText>)</w:delText>
              </w:r>
              <w:r w:rsidR="00FE50F9" w:rsidRPr="00A66830" w:rsidDel="00A66830">
                <w:rPr>
                  <w:rFonts w:ascii="Arial" w:eastAsia="MS Mincho" w:hAnsi="Arial" w:cs="Arial"/>
                  <w:color w:val="000000" w:themeColor="text1"/>
                </w:rPr>
                <w:delText xml:space="preserve"> a </w:delText>
              </w:r>
            </w:del>
          </w:p>
          <w:p w14:paraId="4CCEB9C6" w14:textId="6A23ADFF" w:rsidR="00A66830" w:rsidRPr="00A66830" w:rsidRDefault="00FE50F9" w:rsidP="00C653A3">
            <w:pPr>
              <w:pStyle w:val="Odstavecseseznamem"/>
              <w:numPr>
                <w:ilvl w:val="0"/>
                <w:numId w:val="51"/>
              </w:numPr>
              <w:spacing w:line="264" w:lineRule="auto"/>
              <w:jc w:val="both"/>
              <w:rPr>
                <w:rFonts w:ascii="Arial" w:eastAsiaTheme="minorHAnsi" w:hAnsi="Arial" w:cs="Arial"/>
                <w:b/>
                <w:color w:val="000000" w:themeColor="text1"/>
                <w:u w:val="single"/>
                <w:lang w:eastAsia="en-US"/>
              </w:rPr>
            </w:pPr>
            <w:r w:rsidRPr="00A66830">
              <w:rPr>
                <w:rFonts w:ascii="Arial" w:eastAsia="MS Mincho" w:hAnsi="Arial" w:cs="Arial"/>
                <w:b/>
                <w:color w:val="000000" w:themeColor="text1"/>
              </w:rPr>
              <w:t>Strategie podpory MSP v ČR pro období 2021-2027</w:t>
            </w:r>
            <w:r w:rsidRPr="00A66830">
              <w:rPr>
                <w:rFonts w:ascii="Arial" w:eastAsia="MS Mincho" w:hAnsi="Arial" w:cs="Arial"/>
                <w:color w:val="000000" w:themeColor="text1"/>
              </w:rPr>
              <w:t xml:space="preserve"> </w:t>
            </w:r>
            <w:del w:id="296" w:author="Juráš Pavel" w:date="2021-06-03T23:13:00Z">
              <w:r w:rsidRPr="00A66830" w:rsidDel="00A66830">
                <w:rPr>
                  <w:rFonts w:ascii="Arial" w:eastAsia="MS Mincho" w:hAnsi="Arial" w:cs="Arial"/>
                  <w:color w:val="000000" w:themeColor="text1"/>
                </w:rPr>
                <w:delText>(</w:delText>
              </w:r>
              <w:r w:rsidR="005C508C" w:rsidRPr="00A66830" w:rsidDel="00A66830">
                <w:rPr>
                  <w:rFonts w:ascii="Arial" w:eastAsia="MS Mincho" w:hAnsi="Arial" w:cs="Arial"/>
                  <w:color w:val="000000" w:themeColor="text1"/>
                </w:rPr>
                <w:delText>oblast</w:delText>
              </w:r>
              <w:r w:rsidRPr="00A66830" w:rsidDel="00A66830">
                <w:rPr>
                  <w:rFonts w:ascii="Arial" w:eastAsia="MS Mincho" w:hAnsi="Arial" w:cs="Arial"/>
                  <w:color w:val="000000" w:themeColor="text1"/>
                </w:rPr>
                <w:delText xml:space="preserve"> Digitalizace)</w:delText>
              </w:r>
              <w:r w:rsidR="00664199" w:rsidRPr="00A66830" w:rsidDel="00A66830">
                <w:rPr>
                  <w:rFonts w:ascii="Arial" w:eastAsia="MS Mincho" w:hAnsi="Arial" w:cs="Arial"/>
                  <w:color w:val="000000" w:themeColor="text1"/>
                </w:rPr>
                <w:delText xml:space="preserve">. </w:delText>
              </w:r>
              <w:r w:rsidR="00664199" w:rsidRPr="00A66830" w:rsidDel="00A66830">
                <w:rPr>
                  <w:rFonts w:ascii="Arial" w:hAnsi="Arial" w:cs="Arial"/>
                  <w:color w:val="000000" w:themeColor="text1"/>
                </w:rPr>
                <w:delText xml:space="preserve">Zmíněnou problematikou se rovněž zabývá </w:delText>
              </w:r>
            </w:del>
          </w:p>
          <w:p w14:paraId="3DCEA2C6" w14:textId="2E665441" w:rsidR="00A66830" w:rsidRPr="00A66830" w:rsidRDefault="00664199" w:rsidP="00C653A3">
            <w:pPr>
              <w:pStyle w:val="Odstavecseseznamem"/>
              <w:numPr>
                <w:ilvl w:val="0"/>
                <w:numId w:val="51"/>
              </w:numPr>
              <w:spacing w:line="264" w:lineRule="auto"/>
              <w:jc w:val="both"/>
              <w:rPr>
                <w:rFonts w:ascii="Arial" w:eastAsiaTheme="minorHAnsi" w:hAnsi="Arial" w:cs="Arial"/>
                <w:b/>
                <w:color w:val="000000" w:themeColor="text1"/>
                <w:u w:val="single"/>
                <w:lang w:eastAsia="en-US"/>
              </w:rPr>
            </w:pPr>
            <w:r w:rsidRPr="00A66830">
              <w:rPr>
                <w:rFonts w:ascii="Arial" w:hAnsi="Arial" w:cs="Arial"/>
                <w:b/>
                <w:color w:val="000000" w:themeColor="text1"/>
              </w:rPr>
              <w:t>Inovační strategie ČR 2019-2030</w:t>
            </w:r>
            <w:r w:rsidRPr="00A66830">
              <w:rPr>
                <w:rFonts w:ascii="Arial" w:hAnsi="Arial" w:cs="Arial"/>
                <w:color w:val="000000" w:themeColor="text1"/>
              </w:rPr>
              <w:t xml:space="preserve"> </w:t>
            </w:r>
            <w:del w:id="297" w:author="Juráš Pavel" w:date="2021-06-03T23:13:00Z">
              <w:r w:rsidRPr="00A66830" w:rsidDel="00A66830">
                <w:rPr>
                  <w:rFonts w:ascii="Arial" w:hAnsi="Arial" w:cs="Arial"/>
                  <w:color w:val="000000" w:themeColor="text1"/>
                </w:rPr>
                <w:delText>(kap. Digitální stát, výroba a služby)</w:delText>
              </w:r>
              <w:r w:rsidR="004D0466" w:rsidRPr="00A66830" w:rsidDel="00A66830">
                <w:rPr>
                  <w:rFonts w:ascii="Arial" w:hAnsi="Arial" w:cs="Arial"/>
                  <w:color w:val="000000" w:themeColor="text1"/>
                </w:rPr>
                <w:delText xml:space="preserve">, </w:delText>
              </w:r>
            </w:del>
          </w:p>
          <w:p w14:paraId="39FE7396" w14:textId="2EBE564E" w:rsidR="00A66830" w:rsidRPr="00A66830" w:rsidRDefault="004D0466" w:rsidP="00C653A3">
            <w:pPr>
              <w:pStyle w:val="Odstavecseseznamem"/>
              <w:numPr>
                <w:ilvl w:val="0"/>
                <w:numId w:val="51"/>
              </w:numPr>
              <w:spacing w:line="264" w:lineRule="auto"/>
              <w:jc w:val="both"/>
              <w:rPr>
                <w:rFonts w:ascii="Arial" w:eastAsiaTheme="minorHAnsi" w:hAnsi="Arial" w:cs="Arial"/>
                <w:b/>
                <w:color w:val="000000" w:themeColor="text1"/>
                <w:u w:val="single"/>
                <w:lang w:eastAsia="en-US"/>
              </w:rPr>
            </w:pPr>
            <w:r w:rsidRPr="00A66830">
              <w:rPr>
                <w:rFonts w:ascii="Arial" w:hAnsi="Arial" w:cs="Arial"/>
                <w:b/>
                <w:bCs/>
                <w:color w:val="000000" w:themeColor="text1"/>
              </w:rPr>
              <w:t>Národní strategie umělé inteligence v ČR</w:t>
            </w:r>
            <w:r w:rsidRPr="00A66830">
              <w:rPr>
                <w:rFonts w:ascii="Arial" w:hAnsi="Arial" w:cs="Arial"/>
                <w:bCs/>
                <w:color w:val="000000" w:themeColor="text1"/>
              </w:rPr>
              <w:t xml:space="preserve"> </w:t>
            </w:r>
            <w:del w:id="298" w:author="Juráš Pavel" w:date="2021-06-03T23:13:00Z">
              <w:r w:rsidRPr="00A66830" w:rsidDel="00A66830">
                <w:rPr>
                  <w:rFonts w:ascii="Arial" w:hAnsi="Arial" w:cs="Arial"/>
                  <w:bCs/>
                  <w:color w:val="000000" w:themeColor="text1"/>
                </w:rPr>
                <w:delText>(kap. 3 AI v průmyslu, službách a veřejné správě)</w:delText>
              </w:r>
              <w:r w:rsidR="00B91327" w:rsidRPr="00A66830" w:rsidDel="00A66830">
                <w:rPr>
                  <w:rFonts w:ascii="Arial" w:hAnsi="Arial" w:cs="Arial"/>
                  <w:color w:val="000000" w:themeColor="text1"/>
                </w:rPr>
                <w:delText xml:space="preserve"> či</w:delText>
              </w:r>
              <w:r w:rsidR="00F108D4" w:rsidRPr="00A66830" w:rsidDel="00A66830">
                <w:rPr>
                  <w:rFonts w:ascii="Arial" w:hAnsi="Arial" w:cs="Arial"/>
                  <w:color w:val="000000" w:themeColor="text1"/>
                </w:rPr>
                <w:delText xml:space="preserve"> </w:delText>
              </w:r>
            </w:del>
          </w:p>
          <w:p w14:paraId="66C0C2D7" w14:textId="60B36B43" w:rsidR="00F108D4" w:rsidRPr="00A66830" w:rsidRDefault="00330F34" w:rsidP="00C653A3">
            <w:pPr>
              <w:pStyle w:val="Odstavecseseznamem"/>
              <w:numPr>
                <w:ilvl w:val="0"/>
                <w:numId w:val="51"/>
              </w:numPr>
              <w:spacing w:line="264" w:lineRule="auto"/>
              <w:jc w:val="both"/>
              <w:rPr>
                <w:rFonts w:ascii="Arial" w:eastAsiaTheme="minorHAnsi" w:hAnsi="Arial" w:cs="Arial"/>
                <w:b/>
                <w:color w:val="000000" w:themeColor="text1"/>
                <w:u w:val="single"/>
                <w:lang w:eastAsia="en-US"/>
              </w:rPr>
            </w:pPr>
            <w:r w:rsidRPr="00A66830">
              <w:rPr>
                <w:rFonts w:ascii="Arial" w:eastAsiaTheme="minorHAnsi" w:hAnsi="Arial" w:cs="Arial"/>
                <w:b/>
                <w:color w:val="000000" w:themeColor="text1"/>
                <w:lang w:eastAsia="en-US"/>
              </w:rPr>
              <w:t>NKR</w:t>
            </w:r>
            <w:del w:id="299" w:author="Juráš Pavel" w:date="2021-06-03T23:13:00Z">
              <w:r w:rsidR="00B91327" w:rsidRPr="00A66830" w:rsidDel="00A66830">
                <w:rPr>
                  <w:rFonts w:ascii="Arial" w:eastAsiaTheme="minorHAnsi" w:hAnsi="Arial" w:cs="Arial"/>
                  <w:color w:val="000000" w:themeColor="text1"/>
                  <w:lang w:eastAsia="en-US"/>
                </w:rPr>
                <w:delText xml:space="preserve"> (strategický cíl </w:delText>
              </w:r>
              <w:r w:rsidR="00B91327" w:rsidRPr="00A66830" w:rsidDel="00A66830">
                <w:rPr>
                  <w:rFonts w:ascii="Arial" w:hAnsi="Arial" w:cs="Arial"/>
                  <w:color w:val="000000" w:themeColor="text1"/>
                </w:rPr>
                <w:delText>Výzkumný a inovační systém zvyšující konkurenceschopnost společnosti v kontext</w:delText>
              </w:r>
              <w:r w:rsidR="00E833BD" w:rsidRPr="00A66830" w:rsidDel="00A66830">
                <w:rPr>
                  <w:rFonts w:ascii="Arial" w:hAnsi="Arial" w:cs="Arial"/>
                  <w:color w:val="000000" w:themeColor="text1"/>
                </w:rPr>
                <w:delText>u technologické změny).</w:delText>
              </w:r>
            </w:del>
          </w:p>
          <w:p w14:paraId="4B642CF4" w14:textId="4E2118C9" w:rsidR="007417A4" w:rsidRPr="003F2BA7" w:rsidRDefault="007417A4" w:rsidP="00BF0EA4">
            <w:pPr>
              <w:spacing w:line="264" w:lineRule="auto"/>
              <w:jc w:val="both"/>
              <w:rPr>
                <w:rFonts w:ascii="Arial" w:hAnsi="Arial" w:cs="Arial"/>
              </w:rPr>
            </w:pPr>
          </w:p>
          <w:p w14:paraId="50B55CB4"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0C92F309" w14:textId="77777777" w:rsidR="00BD5FB6" w:rsidRPr="003F2BA7" w:rsidRDefault="00BD5FB6" w:rsidP="00726DDC">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3F2BA7">
              <w:rPr>
                <w:rFonts w:ascii="Arial" w:hAnsi="Arial" w:cs="Arial"/>
                <w:bCs/>
              </w:rPr>
              <w:t xml:space="preserve">Nízké využívání digitálních technologií při zavádění inovací. </w:t>
            </w:r>
          </w:p>
          <w:p w14:paraId="6AE7B0A4" w14:textId="77777777" w:rsidR="00726DDC" w:rsidRPr="003F2BA7" w:rsidRDefault="00BD5FB6" w:rsidP="00726DDC">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3F2BA7">
              <w:rPr>
                <w:rFonts w:ascii="Arial" w:hAnsi="Arial" w:cs="Arial"/>
                <w:bCs/>
              </w:rPr>
              <w:t xml:space="preserve">Nízká digitální provázanost mezi systémy výrobními, dopravními, energetickými, zásobovacími a sociálními. </w:t>
            </w:r>
          </w:p>
          <w:p w14:paraId="679ECD82" w14:textId="588AFB79" w:rsidR="00BC0EC5" w:rsidRPr="003F2BA7" w:rsidRDefault="00D834BE" w:rsidP="00BC0EC5">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3F2BA7">
              <w:rPr>
                <w:rFonts w:ascii="Arial" w:hAnsi="Arial" w:cs="Arial"/>
                <w:bCs/>
              </w:rPr>
              <w:t>P</w:t>
            </w:r>
            <w:r w:rsidRPr="003F2BA7">
              <w:rPr>
                <w:rFonts w:ascii="Arial" w:hAnsi="Arial" w:cs="Arial"/>
                <w:color w:val="000000" w:themeColor="text1"/>
              </w:rPr>
              <w:t xml:space="preserve">omalý přechod na digitální technologie, </w:t>
            </w:r>
            <w:del w:id="300" w:author="Juráš Pavel" w:date="2021-06-03T23:17:00Z">
              <w:r w:rsidRPr="003F2BA7" w:rsidDel="00A66830">
                <w:rPr>
                  <w:rFonts w:ascii="Arial" w:hAnsi="Arial" w:cs="Arial"/>
                  <w:color w:val="000000" w:themeColor="text1"/>
                </w:rPr>
                <w:delText>včetně nízkého využívání umělé inteligence, robotiky apod</w:delText>
              </w:r>
            </w:del>
            <w:r w:rsidRPr="003F2BA7">
              <w:rPr>
                <w:rFonts w:ascii="Arial" w:hAnsi="Arial" w:cs="Arial"/>
                <w:color w:val="000000" w:themeColor="text1"/>
              </w:rPr>
              <w:t xml:space="preserve">., rovněž nedostatečná informovanost o technologických, organizačních a obchodních příležitostech k praktickému využití digitálních inovací k jejich rychlému ekonomickému růstu. </w:t>
            </w:r>
          </w:p>
          <w:p w14:paraId="53B1B645" w14:textId="77777777" w:rsidR="00BC0EC5" w:rsidRPr="003F2BA7" w:rsidRDefault="00FE2EE1" w:rsidP="00BC0EC5">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3F2BA7">
              <w:rPr>
                <w:rFonts w:ascii="Arial" w:hAnsi="Arial" w:cs="Arial"/>
                <w:bCs/>
              </w:rPr>
              <w:t>Nedostatečná úroveň</w:t>
            </w:r>
            <w:r w:rsidRPr="003F2BA7">
              <w:rPr>
                <w:rFonts w:ascii="Arial" w:hAnsi="Arial" w:cs="Arial"/>
              </w:rPr>
              <w:t xml:space="preserve"> digitálních dovedností v </w:t>
            </w:r>
            <w:r w:rsidRPr="003F2BA7">
              <w:rPr>
                <w:rFonts w:ascii="Arial" w:hAnsi="Arial" w:cs="Arial"/>
                <w:bCs/>
              </w:rPr>
              <w:t>podnikatelském sektoru obecně a v MSP zvlášť.</w:t>
            </w:r>
          </w:p>
          <w:p w14:paraId="2AB92CE5" w14:textId="75583337" w:rsidR="00FE2EE1" w:rsidRPr="003F2BA7" w:rsidRDefault="00FE2EE1" w:rsidP="00BC0EC5">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3F2BA7">
              <w:rPr>
                <w:rFonts w:ascii="Arial" w:hAnsi="Arial" w:cs="Arial"/>
              </w:rPr>
              <w:t>Nízká úroveň digitalizace v nejdůležitějších sektorech v ČR, zároveň však vysoký potenciál využití automatizace do budoucna.</w:t>
            </w:r>
          </w:p>
          <w:p w14:paraId="28C15EC6" w14:textId="77777777" w:rsidR="00BD5FB6" w:rsidRPr="003F2BA7" w:rsidRDefault="00BD5FB6" w:rsidP="00726DDC">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3F2BA7">
              <w:rPr>
                <w:rFonts w:ascii="Arial" w:hAnsi="Arial" w:cs="Arial"/>
              </w:rPr>
              <w:t>Intenzita podpory aplikovaného výzkumu v oblasti digitalizace v podmínkách ČR zaostává za podporou výzkumu základního.</w:t>
            </w:r>
          </w:p>
          <w:p w14:paraId="1E0E8B5F" w14:textId="77777777" w:rsidR="00BB13D0" w:rsidRPr="003F2BA7" w:rsidRDefault="00BB13D0" w:rsidP="00BF0EA4">
            <w:pPr>
              <w:pStyle w:val="Odstavecseseznamem"/>
              <w:overflowPunct/>
              <w:autoSpaceDE/>
              <w:autoSpaceDN/>
              <w:adjustRightInd/>
              <w:spacing w:line="264" w:lineRule="auto"/>
              <w:ind w:left="176"/>
              <w:contextualSpacing w:val="0"/>
              <w:jc w:val="both"/>
              <w:textAlignment w:val="auto"/>
              <w:rPr>
                <w:rFonts w:ascii="Arial" w:hAnsi="Arial" w:cs="Arial"/>
                <w:bCs/>
              </w:rPr>
            </w:pPr>
          </w:p>
          <w:p w14:paraId="2DF457FF" w14:textId="4C8B6550" w:rsidR="00BD5FB6" w:rsidRPr="003F2BA7" w:rsidRDefault="00BB13D0" w:rsidP="00BF0EA4">
            <w:pPr>
              <w:spacing w:line="264" w:lineRule="auto"/>
              <w:jc w:val="both"/>
              <w:rPr>
                <w:rFonts w:ascii="Arial" w:hAnsi="Arial" w:cs="Arial"/>
              </w:rPr>
            </w:pPr>
            <w:r w:rsidRPr="003F2BA7">
              <w:rPr>
                <w:rFonts w:ascii="Arial" w:eastAsiaTheme="minorHAnsi" w:hAnsi="Arial" w:cs="Arial"/>
                <w:b/>
                <w:lang w:eastAsia="en-US"/>
              </w:rPr>
              <w:t xml:space="preserve">SDR 2019 </w:t>
            </w:r>
            <w:r w:rsidR="006C733D" w:rsidRPr="003F2BA7">
              <w:rPr>
                <w:rFonts w:ascii="Arial" w:eastAsiaTheme="minorHAnsi" w:hAnsi="Arial" w:cs="Arial"/>
                <w:lang w:eastAsia="en-US"/>
              </w:rPr>
              <w:t>-</w:t>
            </w:r>
            <w:r w:rsidR="006C733D" w:rsidRPr="003F2BA7">
              <w:rPr>
                <w:rFonts w:ascii="Arial" w:eastAsiaTheme="minorHAnsi" w:hAnsi="Arial" w:cs="Arial"/>
                <w:b/>
                <w:lang w:eastAsia="en-US"/>
              </w:rPr>
              <w:t xml:space="preserve"> </w:t>
            </w:r>
            <w:r w:rsidR="006C733D" w:rsidRPr="003F2BA7">
              <w:rPr>
                <w:rFonts w:ascii="Arial" w:eastAsiaTheme="minorHAnsi" w:hAnsi="Arial" w:cs="Arial"/>
                <w:lang w:eastAsia="en-US"/>
              </w:rPr>
              <w:t>d</w:t>
            </w:r>
            <w:r w:rsidR="006C733D" w:rsidRPr="003F2BA7">
              <w:rPr>
                <w:rFonts w:ascii="Arial" w:hAnsi="Arial" w:cs="Arial"/>
              </w:rPr>
              <w:t>oporučení 3 - Z</w:t>
            </w:r>
            <w:r w:rsidR="00BD5FB6" w:rsidRPr="003F2BA7">
              <w:rPr>
                <w:rFonts w:ascii="Arial" w:hAnsi="Arial" w:cs="Arial"/>
              </w:rPr>
              <w:t xml:space="preserve">aměřit </w:t>
            </w:r>
            <w:r w:rsidR="006C733D" w:rsidRPr="003F2BA7">
              <w:rPr>
                <w:rFonts w:ascii="Arial" w:hAnsi="Arial" w:cs="Arial"/>
              </w:rPr>
              <w:t xml:space="preserve">se </w:t>
            </w:r>
            <w:r w:rsidR="00BD5FB6" w:rsidRPr="003F2BA7">
              <w:rPr>
                <w:rFonts w:ascii="Arial" w:hAnsi="Arial" w:cs="Arial"/>
              </w:rPr>
              <w:t xml:space="preserve">v rámci investiční hospodářské politiky </w:t>
            </w:r>
            <w:r w:rsidRPr="003F2BA7">
              <w:rPr>
                <w:rFonts w:ascii="Arial" w:hAnsi="Arial" w:cs="Arial"/>
              </w:rPr>
              <w:t>mj. na digitální infrastrukturu</w:t>
            </w:r>
            <w:r w:rsidR="00BD5FB6" w:rsidRPr="003F2BA7">
              <w:rPr>
                <w:rFonts w:ascii="Arial" w:hAnsi="Arial" w:cs="Arial"/>
              </w:rPr>
              <w:t xml:space="preserve">, a to s ohledem na regionální rozdíly. </w:t>
            </w:r>
          </w:p>
          <w:p w14:paraId="1ABA85BB" w14:textId="00A91E58" w:rsidR="005269F6" w:rsidRPr="003F2BA7" w:rsidRDefault="005269F6" w:rsidP="00BF0EA4">
            <w:pPr>
              <w:spacing w:line="264" w:lineRule="auto"/>
              <w:jc w:val="both"/>
              <w:rPr>
                <w:rFonts w:ascii="Arial" w:hAnsi="Arial" w:cs="Arial"/>
              </w:rPr>
            </w:pPr>
          </w:p>
          <w:p w14:paraId="0C122D05" w14:textId="77777777" w:rsidR="00792DCE" w:rsidRPr="003F2BA7" w:rsidRDefault="005269F6" w:rsidP="00BF0EA4">
            <w:pPr>
              <w:spacing w:line="264" w:lineRule="auto"/>
              <w:jc w:val="both"/>
              <w:rPr>
                <w:rFonts w:ascii="Arial" w:hAnsi="Arial" w:cs="Arial"/>
              </w:rPr>
            </w:pPr>
            <w:r w:rsidRPr="003F2BA7">
              <w:rPr>
                <w:rFonts w:ascii="Arial" w:hAnsi="Arial" w:cs="Arial"/>
                <w:b/>
              </w:rPr>
              <w:t>SDR 2020</w:t>
            </w:r>
          </w:p>
          <w:p w14:paraId="72FDCD6A" w14:textId="73AB2C49" w:rsidR="005269F6" w:rsidRPr="003F2BA7" w:rsidRDefault="005269F6" w:rsidP="00C653A3">
            <w:pPr>
              <w:pStyle w:val="Odstavecseseznamem"/>
              <w:numPr>
                <w:ilvl w:val="0"/>
                <w:numId w:val="49"/>
              </w:numPr>
              <w:spacing w:after="120" w:line="264" w:lineRule="auto"/>
              <w:ind w:left="714" w:hanging="357"/>
              <w:contextualSpacing w:val="0"/>
              <w:jc w:val="both"/>
              <w:rPr>
                <w:rFonts w:ascii="Arial" w:hAnsi="Arial" w:cs="Arial"/>
                <w:color w:val="000000"/>
                <w:shd w:val="clear" w:color="auto" w:fill="FFFFFF"/>
              </w:rPr>
            </w:pPr>
            <w:r w:rsidRPr="003F2BA7">
              <w:rPr>
                <w:rFonts w:ascii="Arial" w:hAnsi="Arial" w:cs="Arial"/>
              </w:rPr>
              <w:lastRenderedPageBreak/>
              <w:t xml:space="preserve">doporučení 2 - </w:t>
            </w:r>
            <w:r w:rsidRPr="003F2BA7">
              <w:rPr>
                <w:rFonts w:ascii="Arial" w:hAnsi="Arial" w:cs="Arial"/>
                <w:color w:val="000000"/>
                <w:shd w:val="clear" w:color="auto" w:fill="FFFFFF"/>
              </w:rPr>
              <w:t>Podporovat zaměstnanost aktivními politikami na trhu práce, poskytováním dovedností (včetně digitálních dovedností) a přístupem k digitálnímu učení.</w:t>
            </w:r>
          </w:p>
          <w:p w14:paraId="1D17A6FA" w14:textId="577320AF" w:rsidR="002630FF" w:rsidRPr="003F2BA7" w:rsidRDefault="002630FF" w:rsidP="00C653A3">
            <w:pPr>
              <w:pStyle w:val="Odstavecseseznamem"/>
              <w:numPr>
                <w:ilvl w:val="0"/>
                <w:numId w:val="49"/>
              </w:numPr>
              <w:spacing w:line="264" w:lineRule="auto"/>
              <w:jc w:val="both"/>
              <w:rPr>
                <w:rFonts w:ascii="Arial" w:hAnsi="Arial" w:cs="Arial"/>
              </w:rPr>
            </w:pPr>
            <w:r w:rsidRPr="003F2BA7">
              <w:rPr>
                <w:rFonts w:ascii="Arial" w:hAnsi="Arial" w:cs="Arial"/>
              </w:rPr>
              <w:t xml:space="preserve">doporučení 3 - </w:t>
            </w:r>
            <w:r w:rsidRPr="003F2BA7">
              <w:rPr>
                <w:rFonts w:ascii="Arial" w:hAnsi="Arial" w:cs="Arial"/>
                <w:color w:val="000000"/>
                <w:shd w:val="clear" w:color="auto" w:fill="FFFFFF"/>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58A15DA9" w14:textId="77777777" w:rsidR="00BB13D0" w:rsidRPr="003F2BA7" w:rsidRDefault="00BB13D0" w:rsidP="00BF0EA4">
            <w:pPr>
              <w:spacing w:line="264" w:lineRule="auto"/>
              <w:jc w:val="both"/>
              <w:rPr>
                <w:rFonts w:ascii="Arial" w:hAnsi="Arial" w:cs="Arial"/>
              </w:rPr>
            </w:pPr>
          </w:p>
          <w:p w14:paraId="073AC997" w14:textId="5E26D190" w:rsidR="006C733D" w:rsidRPr="003F2BA7" w:rsidRDefault="006C733D" w:rsidP="006C733D">
            <w:pPr>
              <w:spacing w:after="120" w:line="264" w:lineRule="auto"/>
              <w:jc w:val="both"/>
              <w:rPr>
                <w:rFonts w:ascii="Arial" w:hAnsi="Arial" w:cs="Arial"/>
              </w:rPr>
            </w:pPr>
            <w:r w:rsidRPr="003F2BA7">
              <w:rPr>
                <w:rFonts w:ascii="Arial" w:hAnsi="Arial" w:cs="Arial"/>
                <w:b/>
              </w:rPr>
              <w:t xml:space="preserve">Zpráva o ČR 2019 </w:t>
            </w:r>
            <w:r w:rsidRPr="003F2BA7">
              <w:rPr>
                <w:rFonts w:ascii="Arial" w:hAnsi="Arial" w:cs="Arial"/>
              </w:rPr>
              <w:t>-</w:t>
            </w:r>
            <w:r w:rsidRPr="003F2BA7">
              <w:rPr>
                <w:rFonts w:ascii="Arial" w:hAnsi="Arial" w:cs="Arial"/>
                <w:b/>
              </w:rPr>
              <w:t xml:space="preserve"> </w:t>
            </w:r>
            <w:del w:id="301" w:author="Juráš Pavel" w:date="2021-06-03T23:16:00Z">
              <w:r w:rsidR="00BB13D0" w:rsidRPr="003F2BA7" w:rsidDel="00A66830">
                <w:rPr>
                  <w:rFonts w:ascii="Arial" w:hAnsi="Arial" w:cs="Arial"/>
                </w:rPr>
                <w:delText xml:space="preserve">ačkoliv ČR dosahuje v rámci EU zhruba průměrných výsledků, pokud jde o integraci digitálních technologií, počet domácností a podniků využívajících technologie založené na datech zůstává omezený. Byly </w:delText>
              </w:r>
            </w:del>
            <w:r w:rsidR="00BB13D0" w:rsidRPr="003F2BA7">
              <w:rPr>
                <w:rFonts w:ascii="Arial" w:hAnsi="Arial" w:cs="Arial"/>
              </w:rPr>
              <w:t xml:space="preserve">určeny </w:t>
            </w:r>
            <w:r w:rsidR="00BB13D0" w:rsidRPr="003F2BA7">
              <w:rPr>
                <w:rFonts w:ascii="Arial" w:hAnsi="Arial" w:cs="Arial"/>
                <w:b/>
              </w:rPr>
              <w:t>prioritní investiční potřeby</w:t>
            </w:r>
            <w:r w:rsidR="00BB13D0" w:rsidRPr="003F2BA7">
              <w:rPr>
                <w:rFonts w:ascii="Arial" w:hAnsi="Arial" w:cs="Arial"/>
              </w:rPr>
              <w:t xml:space="preserve"> za účelem </w:t>
            </w:r>
            <w:r w:rsidR="00BB13D0" w:rsidRPr="003F2BA7">
              <w:rPr>
                <w:rFonts w:ascii="Arial" w:hAnsi="Arial" w:cs="Arial"/>
                <w:bCs/>
              </w:rPr>
              <w:t>využití přínosů digitalizace pro občany, podniky a orgány státní správy</w:t>
            </w:r>
            <w:r w:rsidR="00BB13D0" w:rsidRPr="003F2BA7">
              <w:rPr>
                <w:rFonts w:ascii="Arial" w:hAnsi="Arial" w:cs="Arial"/>
              </w:rPr>
              <w:t>, a zejména s</w:t>
            </w:r>
            <w:r w:rsidRPr="003F2BA7">
              <w:rPr>
                <w:rFonts w:ascii="Arial" w:hAnsi="Arial" w:cs="Arial"/>
              </w:rPr>
              <w:t> </w:t>
            </w:r>
            <w:r w:rsidR="00BB13D0" w:rsidRPr="003F2BA7">
              <w:rPr>
                <w:rFonts w:ascii="Arial" w:hAnsi="Arial" w:cs="Arial"/>
              </w:rPr>
              <w:t>cílem</w:t>
            </w:r>
            <w:r w:rsidRPr="003F2BA7">
              <w:rPr>
                <w:rFonts w:ascii="Arial" w:hAnsi="Arial" w:cs="Arial"/>
              </w:rPr>
              <w:t>:</w:t>
            </w:r>
          </w:p>
          <w:p w14:paraId="0209CF8B" w14:textId="77777777" w:rsidR="00DA7E72" w:rsidRPr="003F2BA7" w:rsidRDefault="00BD5FB6" w:rsidP="00C653A3">
            <w:pPr>
              <w:pStyle w:val="Odstavecseseznamem"/>
              <w:numPr>
                <w:ilvl w:val="0"/>
                <w:numId w:val="27"/>
              </w:numPr>
              <w:spacing w:after="120" w:line="264" w:lineRule="auto"/>
              <w:contextualSpacing w:val="0"/>
              <w:jc w:val="both"/>
              <w:rPr>
                <w:rFonts w:ascii="Arial" w:hAnsi="Arial" w:cs="Arial"/>
              </w:rPr>
            </w:pPr>
            <w:r w:rsidRPr="003F2BA7">
              <w:rPr>
                <w:rFonts w:ascii="Arial" w:hAnsi="Arial" w:cs="Arial"/>
              </w:rPr>
              <w:t>podpor</w:t>
            </w:r>
            <w:r w:rsidR="00BB13D0" w:rsidRPr="003F2BA7">
              <w:rPr>
                <w:rFonts w:ascii="Arial" w:hAnsi="Arial" w:cs="Arial"/>
              </w:rPr>
              <w:t>y</w:t>
            </w:r>
            <w:r w:rsidRPr="003F2BA7">
              <w:rPr>
                <w:rFonts w:ascii="Arial" w:hAnsi="Arial" w:cs="Arial"/>
              </w:rPr>
              <w:t xml:space="preserve"> integrac</w:t>
            </w:r>
            <w:r w:rsidR="00BB13D0" w:rsidRPr="003F2BA7">
              <w:rPr>
                <w:rFonts w:ascii="Arial" w:hAnsi="Arial" w:cs="Arial"/>
              </w:rPr>
              <w:t>e</w:t>
            </w:r>
            <w:r w:rsidRPr="003F2BA7">
              <w:rPr>
                <w:rFonts w:ascii="Arial" w:hAnsi="Arial" w:cs="Arial"/>
              </w:rPr>
              <w:t xml:space="preserve"> a zavádění digitálních technologií v </w:t>
            </w:r>
            <w:r w:rsidR="001865B6" w:rsidRPr="003F2BA7">
              <w:rPr>
                <w:rFonts w:ascii="Arial" w:hAnsi="Arial" w:cs="Arial"/>
              </w:rPr>
              <w:t>MSP</w:t>
            </w:r>
            <w:r w:rsidRPr="003F2BA7">
              <w:rPr>
                <w:rFonts w:ascii="Arial" w:hAnsi="Arial" w:cs="Arial"/>
              </w:rPr>
              <w:t>, včetně infrastruktury a služeb.</w:t>
            </w:r>
          </w:p>
          <w:p w14:paraId="2E436F8D" w14:textId="77777777" w:rsidR="00DA7E72" w:rsidRPr="003F2BA7" w:rsidRDefault="00DA7E72" w:rsidP="00DA7E72">
            <w:pPr>
              <w:overflowPunct/>
              <w:autoSpaceDN/>
              <w:adjustRightInd/>
              <w:spacing w:after="120" w:line="264" w:lineRule="auto"/>
              <w:jc w:val="both"/>
              <w:textAlignment w:val="auto"/>
              <w:rPr>
                <w:rFonts w:ascii="Arial" w:hAnsi="Arial" w:cs="Arial"/>
              </w:rPr>
            </w:pPr>
            <w:r w:rsidRPr="003F2BA7">
              <w:rPr>
                <w:rFonts w:ascii="Arial" w:hAnsi="Arial" w:cs="Arial"/>
              </w:rPr>
              <w:t xml:space="preserve">Dále určeny </w:t>
            </w:r>
            <w:r w:rsidRPr="003F2BA7">
              <w:rPr>
                <w:rFonts w:ascii="Arial" w:hAnsi="Arial" w:cs="Arial"/>
                <w:b/>
              </w:rPr>
              <w:t>vysoce prioritní investiční potřeby</w:t>
            </w:r>
            <w:r w:rsidRPr="003F2BA7">
              <w:rPr>
                <w:rFonts w:ascii="Arial" w:hAnsi="Arial" w:cs="Arial"/>
              </w:rPr>
              <w:t xml:space="preserve"> za účelem rozvoje dovedností pro inteligentní specializaci, průmyslovou transformaci a podnikání, zejména s cílem:</w:t>
            </w:r>
          </w:p>
          <w:p w14:paraId="23AD9347" w14:textId="52DFB62B" w:rsidR="00D857EF" w:rsidRPr="003F2BA7" w:rsidRDefault="00DA7E72" w:rsidP="00C653A3">
            <w:pPr>
              <w:pStyle w:val="Odstavecseseznamem"/>
              <w:numPr>
                <w:ilvl w:val="0"/>
                <w:numId w:val="32"/>
              </w:numPr>
              <w:overflowPunct/>
              <w:autoSpaceDN/>
              <w:adjustRightInd/>
              <w:spacing w:after="120" w:line="264" w:lineRule="auto"/>
              <w:ind w:left="714" w:hanging="357"/>
              <w:contextualSpacing w:val="0"/>
              <w:jc w:val="both"/>
              <w:textAlignment w:val="auto"/>
              <w:rPr>
                <w:rFonts w:ascii="Arial" w:hAnsi="Arial" w:cs="Arial"/>
              </w:rPr>
            </w:pPr>
            <w:r w:rsidRPr="003F2BA7">
              <w:rPr>
                <w:rFonts w:ascii="Arial" w:hAnsi="Arial" w:cs="Arial"/>
              </w:rPr>
              <w:t>podporovat růst MSP prostřednictvím specifické odborné přípravy a rekvalifikace pro oblasti inteligentní specializace a řízení inovací, a budování správní kapacity (se zvláštním zaměřením na digitální dovednosti a průmyslovou transformaci).</w:t>
            </w:r>
          </w:p>
        </w:tc>
      </w:tr>
      <w:tr w:rsidR="00D857EF" w:rsidRPr="003F2BA7" w14:paraId="71E197F3" w14:textId="77777777" w:rsidTr="00A52BF6">
        <w:tc>
          <w:tcPr>
            <w:tcW w:w="2972" w:type="dxa"/>
          </w:tcPr>
          <w:p w14:paraId="44923D75" w14:textId="50E8D95E" w:rsidR="00D857EF" w:rsidRPr="003F2BA7" w:rsidRDefault="0000668F" w:rsidP="00BF0EA4">
            <w:pPr>
              <w:spacing w:line="264" w:lineRule="auto"/>
              <w:rPr>
                <w:rFonts w:ascii="Arial" w:hAnsi="Arial" w:cs="Arial"/>
              </w:rPr>
            </w:pPr>
            <w:r w:rsidRPr="003F2BA7">
              <w:rPr>
                <w:rFonts w:ascii="Arial" w:hAnsi="Arial" w:cs="Arial"/>
              </w:rPr>
              <w:lastRenderedPageBreak/>
              <w:t>1. Konkurenceschopnější a inteligentnější Evropa díky podpoře inovativní a inteligentní ekonomické transformace a regionálního propojení IKT</w:t>
            </w:r>
          </w:p>
        </w:tc>
        <w:tc>
          <w:tcPr>
            <w:tcW w:w="2552" w:type="dxa"/>
          </w:tcPr>
          <w:p w14:paraId="24CC97AB" w14:textId="45E66F80" w:rsidR="00D857EF" w:rsidRPr="003F2BA7" w:rsidRDefault="00F81D55" w:rsidP="00BF0EA4">
            <w:pPr>
              <w:spacing w:line="264" w:lineRule="auto"/>
              <w:rPr>
                <w:rFonts w:ascii="Arial" w:hAnsi="Arial" w:cs="Arial"/>
              </w:rPr>
            </w:pPr>
            <w:r w:rsidRPr="003F2BA7">
              <w:rPr>
                <w:rFonts w:ascii="Arial" w:hAnsi="Arial" w:cs="Arial"/>
              </w:rPr>
              <w:t>SC 2.1</w:t>
            </w:r>
            <w:r w:rsidR="00326C9C" w:rsidRPr="003F2BA7">
              <w:rPr>
                <w:rFonts w:ascii="Arial" w:hAnsi="Arial" w:cs="Arial"/>
              </w:rPr>
              <w:t xml:space="preserve"> Posílení </w:t>
            </w:r>
            <w:r w:rsidR="009D66A2" w:rsidRPr="003F2BA7">
              <w:rPr>
                <w:rFonts w:ascii="Arial" w:hAnsi="Arial" w:cs="Arial"/>
              </w:rPr>
              <w:t xml:space="preserve">udržitelného </w:t>
            </w:r>
            <w:r w:rsidR="00326C9C" w:rsidRPr="003F2BA7">
              <w:rPr>
                <w:rFonts w:ascii="Arial" w:hAnsi="Arial" w:cs="Arial"/>
              </w:rPr>
              <w:t xml:space="preserve">růstu a konkurenceschopnosti malých a středních podniků </w:t>
            </w:r>
            <w:r w:rsidR="009D66A2" w:rsidRPr="003F2BA7">
              <w:rPr>
                <w:rFonts w:ascii="Arial" w:hAnsi="Arial" w:cs="Arial"/>
              </w:rPr>
              <w:t>a</w:t>
            </w:r>
            <w:r w:rsidR="0000668F" w:rsidRPr="003F2BA7">
              <w:rPr>
                <w:rFonts w:ascii="Arial" w:hAnsi="Arial" w:cs="Arial"/>
                <w:iCs/>
                <w:szCs w:val="24"/>
              </w:rPr>
              <w:t> vytváření pracovních míst v malých a středních podnicích, mimo jiné prostřednictvím produktivních investic</w:t>
            </w:r>
          </w:p>
          <w:p w14:paraId="47DB2888" w14:textId="429EE852" w:rsidR="00810A22" w:rsidRPr="003F2BA7" w:rsidRDefault="00810A22" w:rsidP="00BF0EA4">
            <w:pPr>
              <w:spacing w:line="264" w:lineRule="auto"/>
              <w:rPr>
                <w:rFonts w:ascii="Arial" w:hAnsi="Arial" w:cs="Arial"/>
              </w:rPr>
            </w:pPr>
            <w:r w:rsidRPr="003F2BA7">
              <w:rPr>
                <w:rFonts w:ascii="Arial" w:hAnsi="Arial" w:cs="Arial"/>
              </w:rPr>
              <w:t>(čl. 2 (1) (a) (</w:t>
            </w:r>
            <w:proofErr w:type="spellStart"/>
            <w:r w:rsidRPr="003F2BA7">
              <w:rPr>
                <w:rFonts w:ascii="Arial" w:hAnsi="Arial" w:cs="Arial"/>
              </w:rPr>
              <w:t>iii</w:t>
            </w:r>
            <w:proofErr w:type="spellEnd"/>
            <w:r w:rsidRPr="003F2BA7">
              <w:rPr>
                <w:rFonts w:ascii="Arial" w:hAnsi="Arial" w:cs="Arial"/>
              </w:rPr>
              <w:t>))</w:t>
            </w:r>
          </w:p>
        </w:tc>
        <w:tc>
          <w:tcPr>
            <w:tcW w:w="8221" w:type="dxa"/>
          </w:tcPr>
          <w:p w14:paraId="7FE54B7E" w14:textId="77777777" w:rsidR="00733BFE" w:rsidRDefault="009F2606" w:rsidP="00BF0EA4">
            <w:pPr>
              <w:spacing w:line="264" w:lineRule="auto"/>
              <w:jc w:val="both"/>
              <w:rPr>
                <w:rFonts w:ascii="Arial" w:hAnsi="Arial" w:cs="Arial"/>
              </w:rPr>
            </w:pPr>
            <w:r w:rsidRPr="003F2BA7">
              <w:rPr>
                <w:rFonts w:ascii="Arial" w:hAnsi="Arial" w:cs="Arial"/>
              </w:rPr>
              <w:t>Výběr toh</w:t>
            </w:r>
            <w:r w:rsidR="00D86430" w:rsidRPr="003F2BA7">
              <w:rPr>
                <w:rFonts w:ascii="Arial" w:hAnsi="Arial" w:cs="Arial"/>
              </w:rPr>
              <w:t xml:space="preserve">oto </w:t>
            </w:r>
            <w:r w:rsidR="00830D12" w:rsidRPr="003F2BA7">
              <w:rPr>
                <w:rFonts w:ascii="Arial" w:hAnsi="Arial" w:cs="Arial"/>
              </w:rPr>
              <w:t xml:space="preserve">SC </w:t>
            </w:r>
            <w:r w:rsidR="00D86430" w:rsidRPr="003F2BA7">
              <w:rPr>
                <w:rFonts w:ascii="Arial" w:hAnsi="Arial" w:cs="Arial"/>
              </w:rPr>
              <w:t>vy</w:t>
            </w:r>
            <w:ins w:id="302" w:author="Juráš Pavel" w:date="2021-06-03T23:19:00Z">
              <w:r w:rsidR="007E14D3">
                <w:rPr>
                  <w:rFonts w:ascii="Arial" w:hAnsi="Arial" w:cs="Arial"/>
                </w:rPr>
                <w:t>chází</w:t>
              </w:r>
              <w:r w:rsidR="00733BFE">
                <w:rPr>
                  <w:rFonts w:ascii="Arial" w:hAnsi="Arial" w:cs="Arial"/>
                </w:rPr>
                <w:t xml:space="preserve"> z:</w:t>
              </w:r>
            </w:ins>
            <w:del w:id="303" w:author="Juráš Pavel" w:date="2021-06-03T23:19:00Z">
              <w:r w:rsidR="006B6EDF" w:rsidRPr="003F2BA7" w:rsidDel="007E14D3">
                <w:rPr>
                  <w:rFonts w:ascii="Arial" w:hAnsi="Arial" w:cs="Arial"/>
                </w:rPr>
                <w:delText>plývá</w:delText>
              </w:r>
              <w:r w:rsidR="00D86430" w:rsidRPr="003F2BA7" w:rsidDel="00733BFE">
                <w:rPr>
                  <w:rFonts w:ascii="Arial" w:hAnsi="Arial" w:cs="Arial"/>
                </w:rPr>
                <w:delText xml:space="preserve"> ze</w:delText>
              </w:r>
            </w:del>
          </w:p>
          <w:p w14:paraId="6CEFC90E" w14:textId="399184E5" w:rsidR="00733BFE" w:rsidRPr="00733BFE" w:rsidRDefault="009F2606" w:rsidP="00C653A3">
            <w:pPr>
              <w:pStyle w:val="Odstavecseseznamem"/>
              <w:numPr>
                <w:ilvl w:val="0"/>
                <w:numId w:val="32"/>
              </w:numPr>
              <w:spacing w:line="264" w:lineRule="auto"/>
              <w:jc w:val="both"/>
              <w:rPr>
                <w:rFonts w:ascii="Arial" w:eastAsiaTheme="minorHAnsi" w:hAnsi="Arial" w:cs="Arial"/>
                <w:b/>
                <w:lang w:eastAsia="en-US"/>
              </w:rPr>
            </w:pPr>
            <w:r w:rsidRPr="00733BFE">
              <w:rPr>
                <w:rFonts w:ascii="Arial" w:hAnsi="Arial" w:cs="Arial"/>
                <w:b/>
              </w:rPr>
              <w:t xml:space="preserve">Strategie podpory </w:t>
            </w:r>
            <w:r w:rsidR="004B396E" w:rsidRPr="00733BFE">
              <w:rPr>
                <w:rFonts w:ascii="Arial" w:hAnsi="Arial" w:cs="Arial"/>
                <w:b/>
              </w:rPr>
              <w:t>MSP</w:t>
            </w:r>
            <w:r w:rsidR="001B46A3" w:rsidRPr="00733BFE">
              <w:rPr>
                <w:rFonts w:ascii="Arial" w:hAnsi="Arial" w:cs="Arial"/>
                <w:b/>
              </w:rPr>
              <w:t xml:space="preserve"> v ČR </w:t>
            </w:r>
            <w:r w:rsidR="00113069" w:rsidRPr="00733BFE">
              <w:rPr>
                <w:rFonts w:ascii="Arial" w:hAnsi="Arial" w:cs="Arial"/>
                <w:b/>
              </w:rPr>
              <w:t xml:space="preserve">pro období </w:t>
            </w:r>
            <w:proofErr w:type="gramStart"/>
            <w:r w:rsidR="001B46A3" w:rsidRPr="00733BFE">
              <w:rPr>
                <w:rFonts w:ascii="Arial" w:hAnsi="Arial" w:cs="Arial"/>
                <w:b/>
              </w:rPr>
              <w:t>2021 - 2027</w:t>
            </w:r>
            <w:proofErr w:type="gramEnd"/>
            <w:del w:id="304" w:author="Juráš Pavel" w:date="2021-06-03T23:20:00Z">
              <w:r w:rsidR="00D86430" w:rsidRPr="00733BFE" w:rsidDel="00733BFE">
                <w:rPr>
                  <w:rFonts w:ascii="Arial" w:hAnsi="Arial" w:cs="Arial"/>
                </w:rPr>
                <w:delText>.</w:delText>
              </w:r>
              <w:r w:rsidRPr="00733BFE" w:rsidDel="00733BFE">
                <w:rPr>
                  <w:rFonts w:ascii="Arial" w:hAnsi="Arial" w:cs="Arial"/>
                </w:rPr>
                <w:delText xml:space="preserve"> </w:delText>
              </w:r>
              <w:r w:rsidR="00B3197F" w:rsidRPr="00733BFE" w:rsidDel="00733BFE">
                <w:rPr>
                  <w:rFonts w:ascii="Arial" w:hAnsi="Arial" w:cs="Arial"/>
                </w:rPr>
                <w:delText>P</w:delText>
              </w:r>
              <w:r w:rsidR="003962D8" w:rsidRPr="00733BFE" w:rsidDel="00733BFE">
                <w:rPr>
                  <w:rFonts w:ascii="Arial" w:hAnsi="Arial" w:cs="Arial"/>
                </w:rPr>
                <w:delText>roblematikou se rovněž zabývá</w:delText>
              </w:r>
            </w:del>
            <w:r w:rsidR="003962D8" w:rsidRPr="00733BFE">
              <w:rPr>
                <w:rFonts w:ascii="Arial" w:hAnsi="Arial" w:cs="Arial"/>
              </w:rPr>
              <w:t xml:space="preserve"> </w:t>
            </w:r>
          </w:p>
          <w:p w14:paraId="3324D7F1" w14:textId="35259923" w:rsidR="00733BFE" w:rsidRPr="00733BFE" w:rsidRDefault="003962D8" w:rsidP="00C653A3">
            <w:pPr>
              <w:pStyle w:val="Odstavecseseznamem"/>
              <w:numPr>
                <w:ilvl w:val="0"/>
                <w:numId w:val="32"/>
              </w:numPr>
              <w:spacing w:line="264" w:lineRule="auto"/>
              <w:jc w:val="both"/>
              <w:rPr>
                <w:rFonts w:ascii="Arial" w:eastAsiaTheme="minorHAnsi" w:hAnsi="Arial" w:cs="Arial"/>
                <w:b/>
                <w:lang w:eastAsia="en-US"/>
              </w:rPr>
            </w:pPr>
            <w:r w:rsidRPr="00733BFE">
              <w:rPr>
                <w:rFonts w:ascii="Arial" w:hAnsi="Arial" w:cs="Arial"/>
                <w:b/>
              </w:rPr>
              <w:t xml:space="preserve">Inovační strategie ČR 2019-2030 </w:t>
            </w:r>
            <w:del w:id="305" w:author="Juráš Pavel" w:date="2021-06-03T23:20:00Z">
              <w:r w:rsidRPr="00733BFE" w:rsidDel="00733BFE">
                <w:rPr>
                  <w:rFonts w:ascii="Arial" w:hAnsi="Arial" w:cs="Arial"/>
                </w:rPr>
                <w:delText>(kap</w:delText>
              </w:r>
              <w:r w:rsidR="006C733D" w:rsidRPr="00733BFE" w:rsidDel="00733BFE">
                <w:rPr>
                  <w:rFonts w:ascii="Arial" w:hAnsi="Arial" w:cs="Arial"/>
                </w:rPr>
                <w:delText>.</w:delText>
              </w:r>
              <w:r w:rsidRPr="00733BFE" w:rsidDel="00733BFE">
                <w:rPr>
                  <w:rFonts w:ascii="Arial" w:hAnsi="Arial" w:cs="Arial"/>
                </w:rPr>
                <w:delText xml:space="preserve"> „Národní start–up a spin–off prostředí)</w:delText>
              </w:r>
              <w:r w:rsidR="00B3197F" w:rsidRPr="00733BFE" w:rsidDel="00733BFE">
                <w:rPr>
                  <w:rFonts w:ascii="Arial" w:hAnsi="Arial" w:cs="Arial"/>
                </w:rPr>
                <w:delText xml:space="preserve">, </w:delText>
              </w:r>
            </w:del>
          </w:p>
          <w:p w14:paraId="03AA7E57" w14:textId="5FC87CC7" w:rsidR="00733BFE" w:rsidRPr="00733BFE" w:rsidRDefault="002F3CDC" w:rsidP="00C653A3">
            <w:pPr>
              <w:pStyle w:val="Odstavecseseznamem"/>
              <w:numPr>
                <w:ilvl w:val="0"/>
                <w:numId w:val="32"/>
              </w:numPr>
              <w:spacing w:line="264" w:lineRule="auto"/>
              <w:jc w:val="both"/>
              <w:rPr>
                <w:rFonts w:ascii="Arial" w:eastAsiaTheme="minorHAnsi" w:hAnsi="Arial" w:cs="Arial"/>
                <w:b/>
                <w:lang w:eastAsia="en-US"/>
              </w:rPr>
            </w:pPr>
            <w:r w:rsidRPr="00733BFE">
              <w:rPr>
                <w:rFonts w:ascii="Arial" w:hAnsi="Arial" w:cs="Arial"/>
                <w:b/>
              </w:rPr>
              <w:t>Národní výzkumná a inovační strategie pro inteligentní specializaci</w:t>
            </w:r>
            <w:r w:rsidR="008A2CA6" w:rsidRPr="00733BFE">
              <w:rPr>
                <w:rFonts w:ascii="Arial" w:hAnsi="Arial" w:cs="Arial"/>
                <w:b/>
              </w:rPr>
              <w:t xml:space="preserve"> </w:t>
            </w:r>
            <w:ins w:id="306" w:author="Juráš Pavel" w:date="2021-06-03T23:19:00Z">
              <w:r w:rsidR="00733BFE">
                <w:rPr>
                  <w:rFonts w:ascii="Arial" w:hAnsi="Arial" w:cs="Arial"/>
                  <w:b/>
                </w:rPr>
                <w:t>2021-20</w:t>
              </w:r>
            </w:ins>
            <w:ins w:id="307" w:author="Juráš Pavel" w:date="2021-06-03T23:20:00Z">
              <w:r w:rsidR="00733BFE">
                <w:rPr>
                  <w:rFonts w:ascii="Arial" w:hAnsi="Arial" w:cs="Arial"/>
                  <w:b/>
                </w:rPr>
                <w:t>27</w:t>
              </w:r>
            </w:ins>
            <w:del w:id="308" w:author="Juráš Pavel" w:date="2021-06-03T23:20:00Z">
              <w:r w:rsidR="008A2CA6" w:rsidRPr="00733BFE" w:rsidDel="00733BFE">
                <w:rPr>
                  <w:rFonts w:ascii="Arial" w:hAnsi="Arial" w:cs="Arial"/>
                </w:rPr>
                <w:delText xml:space="preserve">(kap. Výzkum, vývoj a inovace pro podnikání) </w:delText>
              </w:r>
              <w:r w:rsidRPr="00733BFE" w:rsidDel="00733BFE">
                <w:rPr>
                  <w:rFonts w:ascii="Arial" w:hAnsi="Arial" w:cs="Arial"/>
                </w:rPr>
                <w:delText>či</w:delText>
              </w:r>
            </w:del>
            <w:r w:rsidR="00F108D4" w:rsidRPr="00733BFE">
              <w:rPr>
                <w:rFonts w:ascii="Arial" w:hAnsi="Arial" w:cs="Arial"/>
              </w:rPr>
              <w:t xml:space="preserve"> </w:t>
            </w:r>
          </w:p>
          <w:p w14:paraId="67D91B5E" w14:textId="4F976856" w:rsidR="00F108D4" w:rsidRPr="00733BFE" w:rsidRDefault="00F108D4" w:rsidP="00C653A3">
            <w:pPr>
              <w:pStyle w:val="Odstavecseseznamem"/>
              <w:numPr>
                <w:ilvl w:val="0"/>
                <w:numId w:val="32"/>
              </w:numPr>
              <w:spacing w:line="264" w:lineRule="auto"/>
              <w:jc w:val="both"/>
              <w:rPr>
                <w:rFonts w:ascii="Arial" w:eastAsiaTheme="minorHAnsi" w:hAnsi="Arial" w:cs="Arial"/>
                <w:b/>
                <w:lang w:eastAsia="en-US"/>
              </w:rPr>
            </w:pPr>
            <w:r w:rsidRPr="00733BFE">
              <w:rPr>
                <w:rFonts w:ascii="Arial" w:eastAsiaTheme="minorHAnsi" w:hAnsi="Arial" w:cs="Arial"/>
                <w:b/>
                <w:lang w:eastAsia="en-US"/>
              </w:rPr>
              <w:t>N</w:t>
            </w:r>
            <w:r w:rsidR="006C733D" w:rsidRPr="00733BFE">
              <w:rPr>
                <w:rFonts w:ascii="Arial" w:eastAsiaTheme="minorHAnsi" w:hAnsi="Arial" w:cs="Arial"/>
                <w:b/>
                <w:lang w:eastAsia="en-US"/>
              </w:rPr>
              <w:t>KR</w:t>
            </w:r>
            <w:del w:id="309" w:author="Juráš Pavel" w:date="2021-06-03T23:20:00Z">
              <w:r w:rsidR="00B91327" w:rsidRPr="00733BFE" w:rsidDel="00733BFE">
                <w:rPr>
                  <w:rFonts w:ascii="Arial" w:eastAsiaTheme="minorHAnsi" w:hAnsi="Arial" w:cs="Arial"/>
                  <w:b/>
                  <w:lang w:eastAsia="en-US"/>
                </w:rPr>
                <w:delText xml:space="preserve"> </w:delText>
              </w:r>
              <w:r w:rsidR="00B91327" w:rsidRPr="00733BFE" w:rsidDel="00733BFE">
                <w:rPr>
                  <w:rFonts w:ascii="Arial" w:eastAsiaTheme="minorHAnsi" w:hAnsi="Arial" w:cs="Arial"/>
                  <w:lang w:eastAsia="en-US"/>
                </w:rPr>
                <w:delText xml:space="preserve">(strategický cíl </w:delText>
              </w:r>
              <w:r w:rsidR="00B91327" w:rsidRPr="00733BFE" w:rsidDel="00733BFE">
                <w:rPr>
                  <w:rFonts w:ascii="Arial" w:hAnsi="Arial" w:cs="Arial"/>
                </w:rPr>
                <w:delText>Výzkumný a inovační systém zvyšující konkurenceschopnost společnosti v kontextu technologické změny)</w:delText>
              </w:r>
              <w:r w:rsidR="001B46A3" w:rsidRPr="00733BFE" w:rsidDel="00733BFE">
                <w:rPr>
                  <w:rFonts w:ascii="Arial" w:hAnsi="Arial" w:cs="Arial"/>
                </w:rPr>
                <w:delText>.</w:delText>
              </w:r>
            </w:del>
          </w:p>
          <w:p w14:paraId="47A71A9C" w14:textId="0BFF9A8F" w:rsidR="006B6EDF" w:rsidRPr="003F2BA7" w:rsidRDefault="006B6EDF" w:rsidP="00BF0EA4">
            <w:pPr>
              <w:spacing w:line="264" w:lineRule="auto"/>
              <w:jc w:val="both"/>
              <w:rPr>
                <w:rFonts w:ascii="Arial" w:hAnsi="Arial" w:cs="Arial"/>
              </w:rPr>
            </w:pPr>
          </w:p>
          <w:p w14:paraId="6036E771"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38141602" w14:textId="1C6EFB82" w:rsidR="00F559BE" w:rsidRPr="003F2BA7" w:rsidRDefault="00B0447C" w:rsidP="00C653A3">
            <w:pPr>
              <w:pStyle w:val="Odstavecseseznamem"/>
              <w:numPr>
                <w:ilvl w:val="0"/>
                <w:numId w:val="15"/>
              </w:numPr>
              <w:spacing w:after="120" w:line="264" w:lineRule="auto"/>
              <w:contextualSpacing w:val="0"/>
              <w:jc w:val="both"/>
              <w:rPr>
                <w:rFonts w:ascii="Arial" w:hAnsi="Arial" w:cs="Arial"/>
              </w:rPr>
            </w:pPr>
            <w:r w:rsidRPr="003F2BA7">
              <w:rPr>
                <w:rFonts w:ascii="Arial" w:hAnsi="Arial" w:cs="Arial"/>
              </w:rPr>
              <w:t>Nedostatečné investice firem do</w:t>
            </w:r>
            <w:r w:rsidR="00F86BBE" w:rsidRPr="003F2BA7">
              <w:rPr>
                <w:rFonts w:ascii="Arial" w:hAnsi="Arial" w:cs="Arial"/>
              </w:rPr>
              <w:t xml:space="preserve"> produkce s</w:t>
            </w:r>
            <w:r w:rsidR="00B3197F" w:rsidRPr="003F2BA7">
              <w:rPr>
                <w:rFonts w:ascii="Arial" w:hAnsi="Arial" w:cs="Arial"/>
              </w:rPr>
              <w:t> vyšší přidanou</w:t>
            </w:r>
            <w:r w:rsidRPr="003F2BA7">
              <w:rPr>
                <w:rFonts w:ascii="Arial" w:hAnsi="Arial" w:cs="Arial"/>
              </w:rPr>
              <w:t xml:space="preserve"> hodnot</w:t>
            </w:r>
            <w:r w:rsidR="00B3197F" w:rsidRPr="003F2BA7">
              <w:rPr>
                <w:rFonts w:ascii="Arial" w:hAnsi="Arial" w:cs="Arial"/>
              </w:rPr>
              <w:t>ou</w:t>
            </w:r>
            <w:r w:rsidR="00F86BBE" w:rsidRPr="003F2BA7">
              <w:rPr>
                <w:rFonts w:ascii="Arial" w:hAnsi="Arial" w:cs="Arial"/>
              </w:rPr>
              <w:t xml:space="preserve"> prostřednictvím inovací či rozvoje technologií</w:t>
            </w:r>
            <w:r w:rsidR="00F559BE" w:rsidRPr="003F2BA7">
              <w:rPr>
                <w:rFonts w:ascii="Arial" w:hAnsi="Arial" w:cs="Arial"/>
              </w:rPr>
              <w:t>. N</w:t>
            </w:r>
            <w:r w:rsidR="00F86BBE" w:rsidRPr="003F2BA7">
              <w:rPr>
                <w:rFonts w:ascii="Arial" w:hAnsi="Arial" w:cs="Arial"/>
              </w:rPr>
              <w:t xml:space="preserve">ižší zájem o </w:t>
            </w:r>
            <w:r w:rsidRPr="003F2BA7">
              <w:rPr>
                <w:rFonts w:ascii="Arial" w:hAnsi="Arial" w:cs="Arial"/>
                <w:color w:val="000000"/>
              </w:rPr>
              <w:t xml:space="preserve">pořízení nových technologických zařízení a vybavení vč. potřebné infrastruktury v souladu </w:t>
            </w:r>
            <w:r w:rsidRPr="003F2BA7">
              <w:rPr>
                <w:rFonts w:ascii="Arial" w:hAnsi="Arial" w:cs="Arial"/>
                <w:color w:val="000000"/>
              </w:rPr>
              <w:lastRenderedPageBreak/>
              <w:t xml:space="preserve">s principy </w:t>
            </w:r>
            <w:r w:rsidRPr="003F2BA7">
              <w:rPr>
                <w:rFonts w:ascii="Arial" w:hAnsi="Arial" w:cs="Arial"/>
              </w:rPr>
              <w:t>P</w:t>
            </w:r>
            <w:r w:rsidR="007E3DD5" w:rsidRPr="003F2BA7">
              <w:rPr>
                <w:rFonts w:ascii="Arial" w:hAnsi="Arial" w:cs="Arial"/>
              </w:rPr>
              <w:t>4.0</w:t>
            </w:r>
            <w:r w:rsidR="006B06BC" w:rsidRPr="003F2BA7">
              <w:rPr>
                <w:rFonts w:ascii="Arial" w:hAnsi="Arial" w:cs="Arial"/>
              </w:rPr>
              <w:t xml:space="preserve"> má za následek </w:t>
            </w:r>
            <w:r w:rsidR="00F559BE" w:rsidRPr="003F2BA7">
              <w:rPr>
                <w:rFonts w:ascii="Arial" w:hAnsi="Arial" w:cs="Arial"/>
              </w:rPr>
              <w:t>slabší výsledky z hlediska produktivity, postavení v hodnotových řetězcíc</w:t>
            </w:r>
            <w:r w:rsidR="00004C75" w:rsidRPr="003F2BA7">
              <w:rPr>
                <w:rFonts w:ascii="Arial" w:hAnsi="Arial" w:cs="Arial"/>
              </w:rPr>
              <w:t>h a zavádění nových technologií.</w:t>
            </w:r>
          </w:p>
          <w:p w14:paraId="16761846" w14:textId="71373115" w:rsidR="007E3DD5" w:rsidRPr="003F2BA7" w:rsidRDefault="00F86BBE" w:rsidP="00C653A3">
            <w:pPr>
              <w:pStyle w:val="Odstavecseseznamem"/>
              <w:numPr>
                <w:ilvl w:val="0"/>
                <w:numId w:val="15"/>
              </w:numPr>
              <w:spacing w:after="120" w:line="264" w:lineRule="auto"/>
              <w:contextualSpacing w:val="0"/>
              <w:jc w:val="both"/>
              <w:rPr>
                <w:rFonts w:ascii="Arial" w:hAnsi="Arial" w:cs="Arial"/>
              </w:rPr>
            </w:pPr>
            <w:r w:rsidRPr="003F2BA7">
              <w:rPr>
                <w:rFonts w:ascii="Arial" w:hAnsi="Arial" w:cs="Arial"/>
              </w:rPr>
              <w:t>Slabší investiční prostředí, které by motivovalo k zakládání nových podniků a financování nových projektů MSP</w:t>
            </w:r>
            <w:r w:rsidR="00805F26" w:rsidRPr="003F2BA7">
              <w:rPr>
                <w:rFonts w:ascii="Arial" w:hAnsi="Arial" w:cs="Arial"/>
              </w:rPr>
              <w:t>, resp. n</w:t>
            </w:r>
            <w:r w:rsidR="00C829B6" w:rsidRPr="003F2BA7">
              <w:rPr>
                <w:rFonts w:ascii="Arial" w:hAnsi="Arial" w:cs="Arial"/>
              </w:rPr>
              <w:t>edostatečná kapitálová vybavenost MSP a zejména začínající</w:t>
            </w:r>
            <w:r w:rsidRPr="003F2BA7">
              <w:rPr>
                <w:rFonts w:ascii="Arial" w:hAnsi="Arial" w:cs="Arial"/>
              </w:rPr>
              <w:t>ch podniků</w:t>
            </w:r>
            <w:r w:rsidR="00004C75" w:rsidRPr="003F2BA7">
              <w:rPr>
                <w:rFonts w:ascii="Arial" w:hAnsi="Arial" w:cs="Arial"/>
              </w:rPr>
              <w:t>.</w:t>
            </w:r>
          </w:p>
          <w:p w14:paraId="29AB56E1" w14:textId="05E59FC2" w:rsidR="00C829B6" w:rsidRPr="003F2BA7" w:rsidRDefault="00805F26" w:rsidP="00C653A3">
            <w:pPr>
              <w:pStyle w:val="Odstavecseseznamem"/>
              <w:numPr>
                <w:ilvl w:val="0"/>
                <w:numId w:val="15"/>
              </w:numPr>
              <w:spacing w:after="120" w:line="264" w:lineRule="auto"/>
              <w:contextualSpacing w:val="0"/>
              <w:jc w:val="both"/>
              <w:rPr>
                <w:rFonts w:ascii="Arial" w:hAnsi="Arial" w:cs="Arial"/>
              </w:rPr>
            </w:pPr>
            <w:r w:rsidRPr="003F2BA7">
              <w:rPr>
                <w:rFonts w:ascii="Arial" w:hAnsi="Arial" w:cs="Arial"/>
              </w:rPr>
              <w:t>Nízký stupeň</w:t>
            </w:r>
            <w:r w:rsidR="007E3DD5" w:rsidRPr="003F2BA7">
              <w:rPr>
                <w:rFonts w:ascii="Arial" w:hAnsi="Arial" w:cs="Arial"/>
              </w:rPr>
              <w:t xml:space="preserve"> i</w:t>
            </w:r>
            <w:r w:rsidR="00C829B6" w:rsidRPr="003F2BA7">
              <w:rPr>
                <w:rFonts w:ascii="Arial" w:hAnsi="Arial" w:cs="Arial"/>
              </w:rPr>
              <w:t xml:space="preserve">nternacionalizace MSP </w:t>
            </w:r>
            <w:r w:rsidR="007E3DD5" w:rsidRPr="003F2BA7">
              <w:rPr>
                <w:rFonts w:ascii="Arial" w:hAnsi="Arial" w:cs="Arial"/>
              </w:rPr>
              <w:t>a omezené schopn</w:t>
            </w:r>
            <w:r w:rsidR="00004C75" w:rsidRPr="003F2BA7">
              <w:rPr>
                <w:rFonts w:ascii="Arial" w:hAnsi="Arial" w:cs="Arial"/>
              </w:rPr>
              <w:t>osti expanze na zahraniční trhy.</w:t>
            </w:r>
          </w:p>
          <w:p w14:paraId="1148D25C" w14:textId="77777777" w:rsidR="00FE2EE1" w:rsidRPr="003F2BA7" w:rsidRDefault="00C829B6" w:rsidP="00C653A3">
            <w:pPr>
              <w:pStyle w:val="Odstavecseseznamem"/>
              <w:numPr>
                <w:ilvl w:val="0"/>
                <w:numId w:val="15"/>
              </w:numPr>
              <w:spacing w:after="120" w:line="264" w:lineRule="auto"/>
              <w:contextualSpacing w:val="0"/>
              <w:jc w:val="both"/>
              <w:rPr>
                <w:rFonts w:ascii="Arial" w:hAnsi="Arial" w:cs="Arial"/>
              </w:rPr>
            </w:pPr>
            <w:r w:rsidRPr="003F2BA7">
              <w:rPr>
                <w:rFonts w:ascii="Arial" w:hAnsi="Arial" w:cs="Arial"/>
              </w:rPr>
              <w:t xml:space="preserve">Slabý endogenní podnikatelský sektor </w:t>
            </w:r>
            <w:r w:rsidR="007E3DD5" w:rsidRPr="003F2BA7">
              <w:rPr>
                <w:rFonts w:ascii="Arial" w:hAnsi="Arial" w:cs="Arial"/>
              </w:rPr>
              <w:t xml:space="preserve">- potřeba </w:t>
            </w:r>
            <w:r w:rsidRPr="003F2BA7">
              <w:rPr>
                <w:rFonts w:ascii="Arial" w:hAnsi="Arial" w:cs="Arial"/>
              </w:rPr>
              <w:t xml:space="preserve">kvalitního poradenství a </w:t>
            </w:r>
            <w:r w:rsidR="00805F26" w:rsidRPr="003F2BA7">
              <w:rPr>
                <w:rFonts w:ascii="Arial" w:hAnsi="Arial" w:cs="Arial"/>
              </w:rPr>
              <w:t xml:space="preserve">zjednodušení </w:t>
            </w:r>
            <w:r w:rsidRPr="003F2BA7">
              <w:rPr>
                <w:rFonts w:ascii="Arial" w:hAnsi="Arial" w:cs="Arial"/>
              </w:rPr>
              <w:t xml:space="preserve">podmínek pro </w:t>
            </w:r>
            <w:r w:rsidR="00805F26" w:rsidRPr="003F2BA7">
              <w:rPr>
                <w:rFonts w:ascii="Arial" w:hAnsi="Arial" w:cs="Arial"/>
              </w:rPr>
              <w:t xml:space="preserve">podnikání MSP či </w:t>
            </w:r>
            <w:r w:rsidRPr="003F2BA7">
              <w:rPr>
                <w:rFonts w:ascii="Arial" w:hAnsi="Arial" w:cs="Arial"/>
              </w:rPr>
              <w:t>začínající</w:t>
            </w:r>
            <w:r w:rsidR="00805F26" w:rsidRPr="003F2BA7">
              <w:rPr>
                <w:rFonts w:ascii="Arial" w:hAnsi="Arial" w:cs="Arial"/>
              </w:rPr>
              <w:t>ch</w:t>
            </w:r>
            <w:r w:rsidRPr="003F2BA7">
              <w:rPr>
                <w:rFonts w:ascii="Arial" w:hAnsi="Arial" w:cs="Arial"/>
              </w:rPr>
              <w:t xml:space="preserve"> technologick</w:t>
            </w:r>
            <w:r w:rsidR="00805F26" w:rsidRPr="003F2BA7">
              <w:rPr>
                <w:rFonts w:ascii="Arial" w:hAnsi="Arial" w:cs="Arial"/>
              </w:rPr>
              <w:t>ých</w:t>
            </w:r>
            <w:r w:rsidRPr="003F2BA7">
              <w:rPr>
                <w:rFonts w:ascii="Arial" w:hAnsi="Arial" w:cs="Arial"/>
              </w:rPr>
              <w:t xml:space="preserve"> fir</w:t>
            </w:r>
            <w:r w:rsidR="00805F26" w:rsidRPr="003F2BA7">
              <w:rPr>
                <w:rFonts w:ascii="Arial" w:hAnsi="Arial" w:cs="Arial"/>
              </w:rPr>
              <w:t>em za účelem jejich rozvoje a získání potřebného know-how</w:t>
            </w:r>
            <w:r w:rsidR="00004C75" w:rsidRPr="003F2BA7">
              <w:rPr>
                <w:rFonts w:ascii="Arial" w:hAnsi="Arial" w:cs="Arial"/>
              </w:rPr>
              <w:t>.</w:t>
            </w:r>
          </w:p>
          <w:p w14:paraId="451B1D86" w14:textId="2A572E75" w:rsidR="00726DDC" w:rsidRPr="003F2BA7" w:rsidRDefault="00726DDC" w:rsidP="00C653A3">
            <w:pPr>
              <w:pStyle w:val="Odstavecseseznamem"/>
              <w:numPr>
                <w:ilvl w:val="0"/>
                <w:numId w:val="15"/>
              </w:numPr>
              <w:spacing w:after="120" w:line="264" w:lineRule="auto"/>
              <w:contextualSpacing w:val="0"/>
              <w:jc w:val="both"/>
              <w:rPr>
                <w:rFonts w:ascii="Arial" w:hAnsi="Arial" w:cs="Arial"/>
              </w:rPr>
            </w:pPr>
            <w:r w:rsidRPr="003F2BA7">
              <w:rPr>
                <w:rFonts w:ascii="Arial" w:hAnsi="Arial" w:cs="Arial"/>
              </w:rPr>
              <w:t xml:space="preserve">Potřeba podpory </w:t>
            </w:r>
            <w:r w:rsidR="00BC0EC5" w:rsidRPr="003F2BA7">
              <w:rPr>
                <w:rFonts w:ascii="Arial" w:hAnsi="Arial" w:cs="Arial"/>
              </w:rPr>
              <w:t>moderních prostor a</w:t>
            </w:r>
            <w:r w:rsidRPr="003F2BA7">
              <w:rPr>
                <w:rFonts w:ascii="Arial" w:hAnsi="Arial" w:cs="Arial"/>
              </w:rPr>
              <w:t xml:space="preserve"> podnikatelské infrastruktury pro </w:t>
            </w:r>
            <w:r w:rsidR="00BC0EC5" w:rsidRPr="003F2BA7">
              <w:rPr>
                <w:rFonts w:ascii="Arial" w:hAnsi="Arial" w:cs="Arial"/>
              </w:rPr>
              <w:t xml:space="preserve">účely využívání ze strany </w:t>
            </w:r>
            <w:r w:rsidRPr="003F2BA7">
              <w:rPr>
                <w:rFonts w:ascii="Arial" w:hAnsi="Arial" w:cs="Arial"/>
              </w:rPr>
              <w:t>MSP</w:t>
            </w:r>
            <w:r w:rsidR="001865B6" w:rsidRPr="003F2BA7">
              <w:rPr>
                <w:rFonts w:ascii="Arial" w:hAnsi="Arial" w:cs="Arial"/>
              </w:rPr>
              <w:t>.</w:t>
            </w:r>
          </w:p>
          <w:p w14:paraId="37E8DE7A" w14:textId="04C19134" w:rsidR="008A2CA6" w:rsidRPr="003F2BA7" w:rsidRDefault="008A2CA6" w:rsidP="008A2CA6">
            <w:pPr>
              <w:spacing w:line="264" w:lineRule="auto"/>
              <w:jc w:val="both"/>
              <w:rPr>
                <w:rFonts w:ascii="Arial" w:hAnsi="Arial" w:cs="Arial"/>
              </w:rPr>
            </w:pPr>
            <w:r w:rsidRPr="003F2BA7">
              <w:rPr>
                <w:rFonts w:ascii="Arial" w:hAnsi="Arial" w:cs="Arial"/>
                <w:b/>
              </w:rPr>
              <w:t>SDR 2020</w:t>
            </w:r>
            <w:r w:rsidRPr="003F2BA7">
              <w:rPr>
                <w:rFonts w:ascii="Arial" w:hAnsi="Arial" w:cs="Arial"/>
              </w:rPr>
              <w:t xml:space="preserve"> - doporučení 3 - </w:t>
            </w:r>
            <w:r w:rsidRPr="003F2BA7">
              <w:rPr>
                <w:rFonts w:ascii="Arial" w:hAnsi="Arial" w:cs="Arial"/>
                <w:color w:val="000000"/>
                <w:shd w:val="clear" w:color="auto" w:fill="FFFFFF"/>
              </w:rPr>
              <w:t>Podpořit malé a střední podniky větším využíváním finančních nástrojů k zajištění podpory likvidity</w:t>
            </w:r>
            <w:r w:rsidR="00AA5C5E" w:rsidRPr="003F2BA7">
              <w:rPr>
                <w:rFonts w:ascii="Arial" w:hAnsi="Arial" w:cs="Arial"/>
                <w:color w:val="000000"/>
                <w:shd w:val="clear" w:color="auto" w:fill="FFFFFF"/>
              </w:rPr>
              <w:t xml:space="preserve">. </w:t>
            </w:r>
            <w:r w:rsidRPr="003F2BA7">
              <w:rPr>
                <w:rFonts w:ascii="Arial" w:hAnsi="Arial" w:cs="Arial"/>
                <w:color w:val="000000"/>
                <w:shd w:val="clear" w:color="auto" w:fill="FFFFFF"/>
              </w:rPr>
              <w:t>Zajistit inovativním podnikům přístup k financování a zlepšit spolupráci veřejného a soukromého sektoru v oblasti výzkumu a vývoje.</w:t>
            </w:r>
          </w:p>
          <w:p w14:paraId="1B5F73C4" w14:textId="77777777" w:rsidR="008A2CA6" w:rsidRPr="003F2BA7" w:rsidRDefault="008A2CA6" w:rsidP="00801333">
            <w:pPr>
              <w:overflowPunct/>
              <w:spacing w:after="120" w:line="264" w:lineRule="auto"/>
              <w:jc w:val="both"/>
              <w:textAlignment w:val="auto"/>
              <w:rPr>
                <w:rFonts w:ascii="Arial" w:hAnsi="Arial" w:cs="Arial"/>
                <w:b/>
              </w:rPr>
            </w:pPr>
          </w:p>
          <w:p w14:paraId="7ED6F73F" w14:textId="2DB1DC5C" w:rsidR="009F2606" w:rsidRPr="003F2BA7" w:rsidRDefault="00801333" w:rsidP="00801333">
            <w:pPr>
              <w:overflowPunct/>
              <w:spacing w:after="120" w:line="264" w:lineRule="auto"/>
              <w:jc w:val="both"/>
              <w:textAlignment w:val="auto"/>
              <w:rPr>
                <w:rFonts w:ascii="Arial" w:hAnsi="Arial" w:cs="Arial"/>
              </w:rPr>
            </w:pPr>
            <w:r w:rsidRPr="003F2BA7">
              <w:rPr>
                <w:rFonts w:ascii="Arial" w:hAnsi="Arial" w:cs="Arial"/>
                <w:b/>
              </w:rPr>
              <w:t xml:space="preserve">Zpráva o ČR 2019 </w:t>
            </w:r>
            <w:r w:rsidRPr="003F2BA7">
              <w:rPr>
                <w:rFonts w:ascii="Arial" w:hAnsi="Arial" w:cs="Arial"/>
              </w:rPr>
              <w:t>-</w:t>
            </w:r>
            <w:r w:rsidR="00612F17" w:rsidRPr="003F2BA7">
              <w:rPr>
                <w:rFonts w:ascii="Arial" w:hAnsi="Arial" w:cs="Arial"/>
              </w:rPr>
              <w:t xml:space="preserve"> </w:t>
            </w:r>
            <w:r w:rsidR="007B44AD" w:rsidRPr="003F2BA7">
              <w:rPr>
                <w:rFonts w:ascii="Arial" w:hAnsi="Arial" w:cs="Arial"/>
              </w:rPr>
              <w:t xml:space="preserve">určeny </w:t>
            </w:r>
            <w:r w:rsidR="007B44AD" w:rsidRPr="003F2BA7">
              <w:rPr>
                <w:rFonts w:ascii="Arial" w:hAnsi="Arial" w:cs="Arial"/>
                <w:b/>
              </w:rPr>
              <w:t>vysoce prioritní investiční potřeby</w:t>
            </w:r>
            <w:r w:rsidR="007B44AD" w:rsidRPr="003F2BA7">
              <w:rPr>
                <w:rFonts w:ascii="Arial" w:hAnsi="Arial" w:cs="Arial"/>
              </w:rPr>
              <w:t xml:space="preserve"> za účelem zvýšení konkurenceschopnosti </w:t>
            </w:r>
            <w:r w:rsidRPr="003F2BA7">
              <w:rPr>
                <w:rFonts w:ascii="Arial" w:hAnsi="Arial" w:cs="Arial"/>
              </w:rPr>
              <w:t xml:space="preserve">MSP </w:t>
            </w:r>
            <w:r w:rsidR="007B44AD" w:rsidRPr="003F2BA7">
              <w:rPr>
                <w:rFonts w:ascii="Arial" w:hAnsi="Arial" w:cs="Arial"/>
              </w:rPr>
              <w:t>a podpory šíření a zavádění technologií</w:t>
            </w:r>
            <w:r w:rsidR="009F2606" w:rsidRPr="003F2BA7">
              <w:rPr>
                <w:rFonts w:ascii="Arial" w:hAnsi="Arial" w:cs="Arial"/>
              </w:rPr>
              <w:t>, zejména s cílem:</w:t>
            </w:r>
          </w:p>
          <w:p w14:paraId="5AFDC1A7" w14:textId="7735FC00" w:rsidR="009F2606" w:rsidRPr="003F2BA7" w:rsidRDefault="009F2606" w:rsidP="00C653A3">
            <w:pPr>
              <w:pStyle w:val="Default"/>
              <w:numPr>
                <w:ilvl w:val="0"/>
                <w:numId w:val="15"/>
              </w:numPr>
              <w:tabs>
                <w:tab w:val="clear" w:pos="708"/>
              </w:tabs>
              <w:spacing w:after="120" w:line="264" w:lineRule="auto"/>
              <w:jc w:val="both"/>
              <w:rPr>
                <w:rFonts w:ascii="Arial" w:eastAsia="Times New Roman" w:hAnsi="Arial" w:cs="Arial"/>
              </w:rPr>
            </w:pPr>
            <w:r w:rsidRPr="003F2BA7">
              <w:rPr>
                <w:rFonts w:ascii="Arial" w:eastAsia="Times New Roman" w:hAnsi="Arial" w:cs="Arial"/>
              </w:rPr>
              <w:t xml:space="preserve">podporovat podniky, aby získaly lepší pozici v hodnotových řetězcích, zvyšovat produktivitu a usnadnit účast </w:t>
            </w:r>
            <w:r w:rsidR="00801333" w:rsidRPr="003F2BA7">
              <w:rPr>
                <w:rFonts w:ascii="Arial" w:eastAsia="Times New Roman" w:hAnsi="Arial" w:cs="Arial"/>
              </w:rPr>
              <w:t xml:space="preserve">v </w:t>
            </w:r>
            <w:r w:rsidRPr="003F2BA7">
              <w:rPr>
                <w:rFonts w:ascii="Arial" w:eastAsia="Times New Roman" w:hAnsi="Arial" w:cs="Arial"/>
              </w:rPr>
              <w:t>klastre</w:t>
            </w:r>
            <w:r w:rsidR="00801333" w:rsidRPr="003F2BA7">
              <w:rPr>
                <w:rFonts w:ascii="Arial" w:eastAsia="Times New Roman" w:hAnsi="Arial" w:cs="Arial"/>
              </w:rPr>
              <w:t>ch vedených odvětvím a výzkumem</w:t>
            </w:r>
            <w:r w:rsidR="00004C75" w:rsidRPr="003F2BA7">
              <w:rPr>
                <w:rFonts w:ascii="Arial" w:eastAsia="Times New Roman" w:hAnsi="Arial" w:cs="Arial"/>
              </w:rPr>
              <w:t>.</w:t>
            </w:r>
          </w:p>
          <w:p w14:paraId="53FB0F1D" w14:textId="6D119557" w:rsidR="009F2606" w:rsidRPr="003F2BA7" w:rsidRDefault="009F2606" w:rsidP="00C653A3">
            <w:pPr>
              <w:pStyle w:val="Default"/>
              <w:numPr>
                <w:ilvl w:val="0"/>
                <w:numId w:val="15"/>
              </w:numPr>
              <w:tabs>
                <w:tab w:val="clear" w:pos="708"/>
              </w:tabs>
              <w:spacing w:after="120" w:line="264" w:lineRule="auto"/>
              <w:jc w:val="both"/>
              <w:rPr>
                <w:rFonts w:ascii="Arial" w:eastAsia="Times New Roman" w:hAnsi="Arial" w:cs="Arial"/>
              </w:rPr>
            </w:pPr>
            <w:r w:rsidRPr="003F2BA7">
              <w:rPr>
                <w:rFonts w:ascii="Arial" w:eastAsia="Times New Roman" w:hAnsi="Arial" w:cs="Arial"/>
              </w:rPr>
              <w:t xml:space="preserve">posílit kapacitu </w:t>
            </w:r>
            <w:r w:rsidR="003313CB" w:rsidRPr="003F2BA7">
              <w:rPr>
                <w:rFonts w:ascii="Arial" w:eastAsia="Times New Roman" w:hAnsi="Arial" w:cs="Arial"/>
              </w:rPr>
              <w:t>MSP</w:t>
            </w:r>
            <w:r w:rsidRPr="003F2BA7">
              <w:rPr>
                <w:rFonts w:ascii="Arial" w:eastAsia="Times New Roman" w:hAnsi="Arial" w:cs="Arial"/>
              </w:rPr>
              <w:t xml:space="preserve"> v oblasti </w:t>
            </w:r>
            <w:proofErr w:type="spellStart"/>
            <w:r w:rsidR="00801333" w:rsidRPr="003F2BA7">
              <w:rPr>
                <w:rFonts w:ascii="Arial" w:eastAsia="Times New Roman" w:hAnsi="Arial" w:cs="Arial"/>
              </w:rPr>
              <w:t>VaI</w:t>
            </w:r>
            <w:proofErr w:type="spellEnd"/>
            <w:r w:rsidRPr="003F2BA7">
              <w:rPr>
                <w:rFonts w:ascii="Arial" w:eastAsia="Times New Roman" w:hAnsi="Arial" w:cs="Arial"/>
              </w:rPr>
              <w:t xml:space="preserve"> podporou vývoje a zavádění nových obchodních modelů a přijímáním no</w:t>
            </w:r>
            <w:r w:rsidR="00801333" w:rsidRPr="003F2BA7">
              <w:rPr>
                <w:rFonts w:ascii="Arial" w:eastAsia="Times New Roman" w:hAnsi="Arial" w:cs="Arial"/>
              </w:rPr>
              <w:t>vých a vznikajících technologií</w:t>
            </w:r>
            <w:r w:rsidR="00004C75" w:rsidRPr="003F2BA7">
              <w:rPr>
                <w:rFonts w:ascii="Arial" w:eastAsia="Times New Roman" w:hAnsi="Arial" w:cs="Arial"/>
              </w:rPr>
              <w:t>.</w:t>
            </w:r>
          </w:p>
          <w:p w14:paraId="617FB781" w14:textId="569B28DC" w:rsidR="009F2606" w:rsidRPr="003F2BA7" w:rsidRDefault="009F2606" w:rsidP="00C653A3">
            <w:pPr>
              <w:pStyle w:val="Default"/>
              <w:numPr>
                <w:ilvl w:val="0"/>
                <w:numId w:val="15"/>
              </w:numPr>
              <w:tabs>
                <w:tab w:val="clear" w:pos="708"/>
              </w:tabs>
              <w:spacing w:after="120" w:line="264" w:lineRule="auto"/>
              <w:jc w:val="both"/>
              <w:rPr>
                <w:rFonts w:ascii="Arial" w:eastAsia="Times New Roman" w:hAnsi="Arial" w:cs="Arial"/>
              </w:rPr>
            </w:pPr>
            <w:r w:rsidRPr="003F2BA7">
              <w:rPr>
                <w:rFonts w:ascii="Arial" w:eastAsia="Times New Roman" w:hAnsi="Arial" w:cs="Arial"/>
              </w:rPr>
              <w:t>poskytovat podporu ověření koncepce, počáteční fázi a rozvoji inovativních firem prostřednictvím finančních a měkkých podpůrných opatření</w:t>
            </w:r>
            <w:r w:rsidR="00004C75" w:rsidRPr="003F2BA7">
              <w:rPr>
                <w:rFonts w:ascii="Arial" w:eastAsia="Times New Roman" w:hAnsi="Arial" w:cs="Arial"/>
              </w:rPr>
              <w:t>.</w:t>
            </w:r>
            <w:r w:rsidRPr="003F2BA7">
              <w:rPr>
                <w:rFonts w:ascii="Arial" w:eastAsia="Times New Roman" w:hAnsi="Arial" w:cs="Arial"/>
              </w:rPr>
              <w:t xml:space="preserve"> </w:t>
            </w:r>
          </w:p>
          <w:p w14:paraId="3DAEB1A3" w14:textId="51421E4E" w:rsidR="00DA7E72" w:rsidRPr="003F2BA7" w:rsidRDefault="009F2606" w:rsidP="00C653A3">
            <w:pPr>
              <w:pStyle w:val="Default"/>
              <w:numPr>
                <w:ilvl w:val="0"/>
                <w:numId w:val="15"/>
              </w:numPr>
              <w:tabs>
                <w:tab w:val="clear" w:pos="708"/>
              </w:tabs>
              <w:spacing w:after="120" w:line="264" w:lineRule="auto"/>
              <w:jc w:val="both"/>
              <w:rPr>
                <w:rFonts w:ascii="Arial" w:eastAsia="Times New Roman" w:hAnsi="Arial" w:cs="Arial"/>
              </w:rPr>
            </w:pPr>
            <w:r w:rsidRPr="003F2BA7">
              <w:rPr>
                <w:rFonts w:ascii="Arial" w:eastAsia="Times New Roman" w:hAnsi="Arial" w:cs="Arial"/>
              </w:rPr>
              <w:t xml:space="preserve">podporovat </w:t>
            </w:r>
            <w:r w:rsidR="00D86430" w:rsidRPr="003F2BA7">
              <w:rPr>
                <w:rFonts w:ascii="Arial" w:eastAsia="Times New Roman" w:hAnsi="Arial" w:cs="Arial"/>
              </w:rPr>
              <w:t>i</w:t>
            </w:r>
            <w:r w:rsidRPr="003F2BA7">
              <w:rPr>
                <w:rFonts w:ascii="Arial" w:eastAsia="Times New Roman" w:hAnsi="Arial" w:cs="Arial"/>
              </w:rPr>
              <w:t xml:space="preserve">nternacionalizaci </w:t>
            </w:r>
            <w:r w:rsidR="003313CB" w:rsidRPr="003F2BA7">
              <w:rPr>
                <w:rFonts w:ascii="Arial" w:eastAsia="Times New Roman" w:hAnsi="Arial" w:cs="Arial"/>
              </w:rPr>
              <w:t>MSP</w:t>
            </w:r>
            <w:r w:rsidRPr="003F2BA7">
              <w:rPr>
                <w:rFonts w:ascii="Arial" w:eastAsia="Times New Roman" w:hAnsi="Arial" w:cs="Arial"/>
              </w:rPr>
              <w:t>, aby mohly využ</w:t>
            </w:r>
            <w:r w:rsidR="00801333" w:rsidRPr="003F2BA7">
              <w:rPr>
                <w:rFonts w:ascii="Arial" w:eastAsia="Times New Roman" w:hAnsi="Arial" w:cs="Arial"/>
              </w:rPr>
              <w:t>ívat nové obchodní příležitosti</w:t>
            </w:r>
            <w:r w:rsidR="00004C75" w:rsidRPr="003F2BA7">
              <w:rPr>
                <w:rFonts w:ascii="Arial" w:eastAsia="Times New Roman" w:hAnsi="Arial" w:cs="Arial"/>
              </w:rPr>
              <w:t>.</w:t>
            </w:r>
          </w:p>
        </w:tc>
      </w:tr>
      <w:tr w:rsidR="009B4222" w:rsidRPr="003F2BA7" w14:paraId="09654F4C" w14:textId="77777777" w:rsidTr="00A52BF6">
        <w:tc>
          <w:tcPr>
            <w:tcW w:w="2972" w:type="dxa"/>
          </w:tcPr>
          <w:p w14:paraId="23649ED5" w14:textId="4B0AF90E" w:rsidR="009B4222" w:rsidRPr="003F2BA7" w:rsidRDefault="0000668F" w:rsidP="009B4222">
            <w:pPr>
              <w:spacing w:line="264" w:lineRule="auto"/>
              <w:rPr>
                <w:rFonts w:ascii="Arial" w:hAnsi="Arial" w:cs="Arial"/>
              </w:rPr>
            </w:pPr>
            <w:r w:rsidRPr="003F2BA7">
              <w:rPr>
                <w:rFonts w:ascii="Arial" w:hAnsi="Arial" w:cs="Arial"/>
              </w:rPr>
              <w:lastRenderedPageBreak/>
              <w:t xml:space="preserve">1. Konkurenceschopnější a inteligentnější Evropa díky podpoře inovativní a inteligentní ekonomické </w:t>
            </w:r>
            <w:r w:rsidRPr="003F2BA7">
              <w:rPr>
                <w:rFonts w:ascii="Arial" w:hAnsi="Arial" w:cs="Arial"/>
              </w:rPr>
              <w:lastRenderedPageBreak/>
              <w:t>transformace a regionálního propojení IKT</w:t>
            </w:r>
          </w:p>
        </w:tc>
        <w:tc>
          <w:tcPr>
            <w:tcW w:w="2552" w:type="dxa"/>
          </w:tcPr>
          <w:p w14:paraId="227A3985" w14:textId="763C5407" w:rsidR="009B4222" w:rsidRPr="003F2BA7" w:rsidRDefault="009B4222" w:rsidP="009B4222">
            <w:pPr>
              <w:spacing w:line="264" w:lineRule="auto"/>
              <w:rPr>
                <w:rFonts w:ascii="Arial" w:hAnsi="Arial" w:cs="Arial"/>
              </w:rPr>
            </w:pPr>
            <w:r w:rsidRPr="003F2BA7">
              <w:rPr>
                <w:rFonts w:ascii="Arial" w:hAnsi="Arial" w:cs="Arial"/>
              </w:rPr>
              <w:lastRenderedPageBreak/>
              <w:t xml:space="preserve">SC </w:t>
            </w:r>
            <w:r w:rsidR="00E5723A" w:rsidRPr="003F2BA7">
              <w:rPr>
                <w:rFonts w:ascii="Arial" w:hAnsi="Arial" w:cs="Arial"/>
              </w:rPr>
              <w:t>3</w:t>
            </w:r>
            <w:r w:rsidRPr="003F2BA7">
              <w:rPr>
                <w:rFonts w:ascii="Arial" w:hAnsi="Arial" w:cs="Arial"/>
              </w:rPr>
              <w:t>.1 Z</w:t>
            </w:r>
            <w:r w:rsidR="0000668F" w:rsidRPr="003F2BA7">
              <w:rPr>
                <w:rFonts w:ascii="Arial" w:hAnsi="Arial" w:cs="Arial"/>
              </w:rPr>
              <w:t>lepšení</w:t>
            </w:r>
            <w:r w:rsidRPr="003F2BA7">
              <w:rPr>
                <w:rFonts w:ascii="Arial" w:hAnsi="Arial" w:cs="Arial"/>
              </w:rPr>
              <w:t xml:space="preserve"> digitálního propojení</w:t>
            </w:r>
          </w:p>
          <w:p w14:paraId="45FD5F7C" w14:textId="77777777" w:rsidR="009B4222" w:rsidRPr="003F2BA7" w:rsidRDefault="009B4222" w:rsidP="009B4222">
            <w:pPr>
              <w:spacing w:line="264" w:lineRule="auto"/>
              <w:rPr>
                <w:rFonts w:ascii="Arial" w:hAnsi="Arial" w:cs="Arial"/>
              </w:rPr>
            </w:pPr>
            <w:r w:rsidRPr="003F2BA7">
              <w:rPr>
                <w:rFonts w:ascii="Arial" w:hAnsi="Arial" w:cs="Arial"/>
              </w:rPr>
              <w:t>(čl. 2 (1) (a) (v))</w:t>
            </w:r>
          </w:p>
          <w:p w14:paraId="2444EC6B" w14:textId="77777777" w:rsidR="009B4222" w:rsidRPr="003F2BA7" w:rsidRDefault="009B4222" w:rsidP="009B4222">
            <w:pPr>
              <w:spacing w:line="264" w:lineRule="auto"/>
              <w:rPr>
                <w:rFonts w:ascii="Arial" w:hAnsi="Arial" w:cs="Arial"/>
              </w:rPr>
            </w:pPr>
          </w:p>
          <w:p w14:paraId="662E0AB2" w14:textId="77777777" w:rsidR="009B4222" w:rsidRPr="003F2BA7" w:rsidRDefault="009B4222" w:rsidP="009B4222">
            <w:pPr>
              <w:spacing w:line="264" w:lineRule="auto"/>
              <w:rPr>
                <w:rFonts w:ascii="Arial" w:hAnsi="Arial" w:cs="Arial"/>
              </w:rPr>
            </w:pPr>
          </w:p>
        </w:tc>
        <w:tc>
          <w:tcPr>
            <w:tcW w:w="8221" w:type="dxa"/>
          </w:tcPr>
          <w:p w14:paraId="20E5C103" w14:textId="09ED71CB" w:rsidR="00733BFE" w:rsidRDefault="009B4222" w:rsidP="009B4222">
            <w:pPr>
              <w:spacing w:line="264" w:lineRule="auto"/>
              <w:jc w:val="both"/>
              <w:rPr>
                <w:rFonts w:ascii="Arial" w:hAnsi="Arial" w:cs="Arial"/>
              </w:rPr>
            </w:pPr>
            <w:r w:rsidRPr="003F2BA7">
              <w:rPr>
                <w:rFonts w:ascii="Arial" w:hAnsi="Arial" w:cs="Arial"/>
              </w:rPr>
              <w:t xml:space="preserve">Výběr tohoto SC </w:t>
            </w:r>
            <w:del w:id="310" w:author="Juráš Pavel" w:date="2021-06-03T23:22:00Z">
              <w:r w:rsidRPr="003F2BA7" w:rsidDel="00733BFE">
                <w:rPr>
                  <w:rFonts w:ascii="Arial" w:hAnsi="Arial" w:cs="Arial"/>
                </w:rPr>
                <w:delText xml:space="preserve">vyplývá </w:delText>
              </w:r>
            </w:del>
            <w:ins w:id="311" w:author="Juráš Pavel" w:date="2021-06-03T23:22:00Z">
              <w:r w:rsidR="00733BFE" w:rsidRPr="003F2BA7">
                <w:rPr>
                  <w:rFonts w:ascii="Arial" w:hAnsi="Arial" w:cs="Arial"/>
                </w:rPr>
                <w:t>vy</w:t>
              </w:r>
              <w:r w:rsidR="00733BFE">
                <w:rPr>
                  <w:rFonts w:ascii="Arial" w:hAnsi="Arial" w:cs="Arial"/>
                </w:rPr>
                <w:t>chází z:</w:t>
              </w:r>
              <w:r w:rsidR="00733BFE" w:rsidRPr="003F2BA7">
                <w:rPr>
                  <w:rFonts w:ascii="Arial" w:hAnsi="Arial" w:cs="Arial"/>
                </w:rPr>
                <w:t xml:space="preserve"> </w:t>
              </w:r>
            </w:ins>
            <w:del w:id="312" w:author="Juráš Pavel" w:date="2021-06-03T23:23:00Z">
              <w:r w:rsidRPr="003F2BA7" w:rsidDel="00733BFE">
                <w:rPr>
                  <w:rFonts w:ascii="Arial" w:hAnsi="Arial" w:cs="Arial"/>
                </w:rPr>
                <w:delText xml:space="preserve">ze strategie </w:delText>
              </w:r>
            </w:del>
          </w:p>
          <w:p w14:paraId="6CB3CD48" w14:textId="2DF80C82" w:rsidR="00733BFE" w:rsidRPr="00733BFE" w:rsidRDefault="009B4222" w:rsidP="00C653A3">
            <w:pPr>
              <w:pStyle w:val="Odstavecseseznamem"/>
              <w:numPr>
                <w:ilvl w:val="0"/>
                <w:numId w:val="52"/>
              </w:numPr>
              <w:spacing w:line="264" w:lineRule="auto"/>
              <w:jc w:val="both"/>
              <w:rPr>
                <w:rFonts w:ascii="Arial" w:eastAsiaTheme="minorHAnsi" w:hAnsi="Arial" w:cs="Arial"/>
                <w:b/>
                <w:lang w:eastAsia="en-US"/>
              </w:rPr>
            </w:pPr>
            <w:r w:rsidRPr="00733BFE">
              <w:rPr>
                <w:rFonts w:ascii="Arial" w:hAnsi="Arial" w:cs="Arial"/>
                <w:b/>
              </w:rPr>
              <w:t xml:space="preserve">Digitální Česko v. 2.0 </w:t>
            </w:r>
            <w:del w:id="313" w:author="Juráš Pavel" w:date="2021-06-03T23:23:00Z">
              <w:r w:rsidRPr="00733BFE" w:rsidDel="00733BFE">
                <w:rPr>
                  <w:rFonts w:ascii="Arial" w:hAnsi="Arial" w:cs="Arial"/>
                </w:rPr>
                <w:delText>(část 4 Infrastruktura pro vysokorychlostní přístup k internetu)</w:delText>
              </w:r>
              <w:r w:rsidR="008A2CA6" w:rsidRPr="00733BFE" w:rsidDel="00733BFE">
                <w:rPr>
                  <w:rFonts w:ascii="Arial" w:hAnsi="Arial" w:cs="Arial"/>
                </w:rPr>
                <w:delText xml:space="preserve"> či </w:delText>
              </w:r>
            </w:del>
          </w:p>
          <w:p w14:paraId="04C7379B" w14:textId="25AC6B3C" w:rsidR="00733BFE" w:rsidRPr="00733BFE" w:rsidRDefault="008A2CA6" w:rsidP="00C653A3">
            <w:pPr>
              <w:pStyle w:val="Odstavecseseznamem"/>
              <w:numPr>
                <w:ilvl w:val="0"/>
                <w:numId w:val="52"/>
              </w:numPr>
              <w:spacing w:line="264" w:lineRule="auto"/>
              <w:jc w:val="both"/>
              <w:rPr>
                <w:rFonts w:ascii="Arial" w:eastAsiaTheme="minorHAnsi" w:hAnsi="Arial" w:cs="Arial"/>
                <w:b/>
                <w:lang w:eastAsia="en-US"/>
              </w:rPr>
            </w:pPr>
            <w:r w:rsidRPr="00733BFE">
              <w:rPr>
                <w:rFonts w:ascii="Arial" w:hAnsi="Arial" w:cs="Arial"/>
                <w:b/>
                <w:color w:val="000000" w:themeColor="text1"/>
              </w:rPr>
              <w:t>Národní výzkumn</w:t>
            </w:r>
            <w:ins w:id="314" w:author="Juráš Pavel" w:date="2021-06-03T23:24:00Z">
              <w:r w:rsidR="00733BFE">
                <w:rPr>
                  <w:rFonts w:ascii="Arial" w:hAnsi="Arial" w:cs="Arial"/>
                  <w:b/>
                  <w:color w:val="000000" w:themeColor="text1"/>
                </w:rPr>
                <w:t>á</w:t>
              </w:r>
            </w:ins>
            <w:del w:id="315" w:author="Juráš Pavel" w:date="2021-06-03T23:24:00Z">
              <w:r w:rsidRPr="00733BFE" w:rsidDel="00733BFE">
                <w:rPr>
                  <w:rFonts w:ascii="Arial" w:hAnsi="Arial" w:cs="Arial"/>
                  <w:b/>
                  <w:color w:val="000000" w:themeColor="text1"/>
                </w:rPr>
                <w:delText>é</w:delText>
              </w:r>
            </w:del>
            <w:r w:rsidRPr="00733BFE">
              <w:rPr>
                <w:rFonts w:ascii="Arial" w:hAnsi="Arial" w:cs="Arial"/>
                <w:b/>
                <w:color w:val="000000" w:themeColor="text1"/>
              </w:rPr>
              <w:t xml:space="preserve"> a inovační strategie pro inteligentní specializaci </w:t>
            </w:r>
            <w:ins w:id="316" w:author="Juráš Pavel" w:date="2021-06-03T23:24:00Z">
              <w:r w:rsidR="00733BFE">
                <w:rPr>
                  <w:rFonts w:ascii="Arial" w:hAnsi="Arial" w:cs="Arial"/>
                  <w:b/>
                  <w:color w:val="000000" w:themeColor="text1"/>
                </w:rPr>
                <w:t>2021-2027</w:t>
              </w:r>
            </w:ins>
            <w:del w:id="317" w:author="Juráš Pavel" w:date="2021-06-03T23:23:00Z">
              <w:r w:rsidRPr="00733BFE" w:rsidDel="00733BFE">
                <w:rPr>
                  <w:rFonts w:ascii="Arial" w:hAnsi="Arial" w:cs="Arial"/>
                  <w:color w:val="000000" w:themeColor="text1"/>
                </w:rPr>
                <w:delText>(kap. Digitální agenda)</w:delText>
              </w:r>
              <w:r w:rsidR="009B4222" w:rsidRPr="00733BFE" w:rsidDel="00733BFE">
                <w:rPr>
                  <w:rFonts w:ascii="Arial" w:hAnsi="Arial" w:cs="Arial"/>
                </w:rPr>
                <w:delText xml:space="preserve">. Problematiku dále rozpracovává </w:delText>
              </w:r>
            </w:del>
          </w:p>
          <w:p w14:paraId="2796ADC6" w14:textId="3FB69385" w:rsidR="00733BFE" w:rsidRPr="00733BFE" w:rsidRDefault="009B4222" w:rsidP="00C653A3">
            <w:pPr>
              <w:pStyle w:val="Odstavecseseznamem"/>
              <w:numPr>
                <w:ilvl w:val="0"/>
                <w:numId w:val="52"/>
              </w:numPr>
              <w:spacing w:line="264" w:lineRule="auto"/>
              <w:jc w:val="both"/>
              <w:rPr>
                <w:rFonts w:ascii="Arial" w:eastAsiaTheme="minorHAnsi" w:hAnsi="Arial" w:cs="Arial"/>
                <w:b/>
                <w:lang w:eastAsia="en-US"/>
              </w:rPr>
            </w:pPr>
            <w:r w:rsidRPr="00733BFE">
              <w:rPr>
                <w:rFonts w:ascii="Arial" w:hAnsi="Arial" w:cs="Arial"/>
                <w:b/>
              </w:rPr>
              <w:lastRenderedPageBreak/>
              <w:t xml:space="preserve">Národní plán rozvoje sítí </w:t>
            </w:r>
            <w:ins w:id="318" w:author="Juráš Pavel" w:date="2021-05-27T15:00:00Z">
              <w:r w:rsidR="00641AC6" w:rsidRPr="00733BFE">
                <w:rPr>
                  <w:rFonts w:ascii="Arial" w:hAnsi="Arial" w:cs="Arial"/>
                  <w:b/>
                </w:rPr>
                <w:t xml:space="preserve">s </w:t>
              </w:r>
            </w:ins>
            <w:r w:rsidRPr="00733BFE">
              <w:rPr>
                <w:rFonts w:ascii="Arial" w:hAnsi="Arial" w:cs="Arial"/>
                <w:b/>
              </w:rPr>
              <w:t>velmi vysok</w:t>
            </w:r>
            <w:del w:id="319" w:author="Juráš Pavel" w:date="2021-05-27T15:00:00Z">
              <w:r w:rsidRPr="00733BFE" w:rsidDel="00641AC6">
                <w:rPr>
                  <w:rFonts w:ascii="Arial" w:hAnsi="Arial" w:cs="Arial"/>
                  <w:b/>
                </w:rPr>
                <w:delText>é</w:delText>
              </w:r>
            </w:del>
            <w:ins w:id="320" w:author="Juráš Pavel" w:date="2021-05-27T15:00:00Z">
              <w:r w:rsidR="00641AC6" w:rsidRPr="00733BFE">
                <w:rPr>
                  <w:rFonts w:ascii="Arial" w:hAnsi="Arial" w:cs="Arial"/>
                  <w:b/>
                </w:rPr>
                <w:t>ou</w:t>
              </w:r>
            </w:ins>
            <w:r w:rsidRPr="00733BFE">
              <w:rPr>
                <w:rFonts w:ascii="Arial" w:hAnsi="Arial" w:cs="Arial"/>
                <w:b/>
              </w:rPr>
              <w:t xml:space="preserve"> kapacit</w:t>
            </w:r>
            <w:ins w:id="321" w:author="Juráš Pavel" w:date="2021-05-27T15:00:00Z">
              <w:r w:rsidR="00641AC6" w:rsidRPr="00733BFE">
                <w:rPr>
                  <w:rFonts w:ascii="Arial" w:hAnsi="Arial" w:cs="Arial"/>
                  <w:b/>
                </w:rPr>
                <w:t>ou</w:t>
              </w:r>
            </w:ins>
            <w:del w:id="322" w:author="Juráš Pavel" w:date="2021-05-27T15:00:00Z">
              <w:r w:rsidRPr="00733BFE" w:rsidDel="00641AC6">
                <w:rPr>
                  <w:rFonts w:ascii="Arial" w:hAnsi="Arial" w:cs="Arial"/>
                  <w:b/>
                </w:rPr>
                <w:delText>y</w:delText>
              </w:r>
            </w:del>
            <w:del w:id="323" w:author="Juráš Pavel" w:date="2021-06-03T23:23:00Z">
              <w:r w:rsidRPr="00733BFE" w:rsidDel="00733BFE">
                <w:rPr>
                  <w:rFonts w:ascii="Arial" w:hAnsi="Arial" w:cs="Arial"/>
                </w:rPr>
                <w:delText>. Specifickým strategickým dokumentem pro část této problematiky je dále materiál</w:delText>
              </w:r>
            </w:del>
            <w:r w:rsidRPr="00733BFE">
              <w:rPr>
                <w:rFonts w:ascii="Arial" w:hAnsi="Arial" w:cs="Arial"/>
                <w:b/>
              </w:rPr>
              <w:t xml:space="preserve"> </w:t>
            </w:r>
          </w:p>
          <w:p w14:paraId="2C7EBE7A" w14:textId="097947AD" w:rsidR="00733BFE" w:rsidRPr="00733BFE" w:rsidRDefault="00733BFE" w:rsidP="00C653A3">
            <w:pPr>
              <w:pStyle w:val="Odstavecseseznamem"/>
              <w:numPr>
                <w:ilvl w:val="0"/>
                <w:numId w:val="52"/>
              </w:numPr>
              <w:spacing w:line="264" w:lineRule="auto"/>
              <w:jc w:val="both"/>
              <w:rPr>
                <w:rFonts w:ascii="Arial" w:eastAsiaTheme="minorHAnsi" w:hAnsi="Arial" w:cs="Arial"/>
                <w:b/>
                <w:lang w:eastAsia="en-US"/>
              </w:rPr>
            </w:pPr>
            <w:ins w:id="324" w:author="Juráš Pavel" w:date="2021-06-03T23:24:00Z">
              <w:r>
                <w:rPr>
                  <w:rFonts w:ascii="Arial" w:hAnsi="Arial" w:cs="Arial"/>
                  <w:b/>
                </w:rPr>
                <w:t xml:space="preserve">dokument </w:t>
              </w:r>
            </w:ins>
            <w:r w:rsidR="009B4222" w:rsidRPr="00733BFE">
              <w:rPr>
                <w:rFonts w:ascii="Arial" w:hAnsi="Arial" w:cs="Arial"/>
                <w:b/>
              </w:rPr>
              <w:t>Implementace a rozvoj sítí 5G v ČR</w:t>
            </w:r>
            <w:del w:id="325" w:author="Juráš Pavel" w:date="2021-06-03T23:24:00Z">
              <w:r w:rsidR="009B4222" w:rsidRPr="00733BFE" w:rsidDel="00733BFE">
                <w:rPr>
                  <w:rFonts w:ascii="Arial" w:hAnsi="Arial" w:cs="Arial"/>
                  <w:b/>
                </w:rPr>
                <w:delText>.</w:delText>
              </w:r>
              <w:r w:rsidR="009B4222" w:rsidRPr="00733BFE" w:rsidDel="00733BFE">
                <w:rPr>
                  <w:rFonts w:ascii="Arial" w:hAnsi="Arial" w:cs="Arial"/>
                </w:rPr>
                <w:delText xml:space="preserve"> Oblast zvýšení digitálního propojení je rovněž součástí</w:delText>
              </w:r>
            </w:del>
            <w:r w:rsidR="009B4222" w:rsidRPr="00733BFE">
              <w:rPr>
                <w:rFonts w:ascii="Arial" w:hAnsi="Arial" w:cs="Arial"/>
              </w:rPr>
              <w:t xml:space="preserve"> </w:t>
            </w:r>
          </w:p>
          <w:p w14:paraId="55E47956" w14:textId="46438E63" w:rsidR="00733BFE" w:rsidRPr="00733BFE" w:rsidRDefault="009B4222" w:rsidP="00C653A3">
            <w:pPr>
              <w:pStyle w:val="Odstavecseseznamem"/>
              <w:numPr>
                <w:ilvl w:val="0"/>
                <w:numId w:val="52"/>
              </w:numPr>
              <w:spacing w:line="264" w:lineRule="auto"/>
              <w:jc w:val="both"/>
              <w:rPr>
                <w:rFonts w:ascii="Arial" w:eastAsiaTheme="minorHAnsi" w:hAnsi="Arial" w:cs="Arial"/>
                <w:b/>
                <w:lang w:eastAsia="en-US"/>
              </w:rPr>
            </w:pPr>
            <w:r w:rsidRPr="00733BFE">
              <w:rPr>
                <w:rFonts w:ascii="Arial" w:hAnsi="Arial" w:cs="Arial"/>
                <w:b/>
              </w:rPr>
              <w:t>Inovační strategie ČR 2019-2030</w:t>
            </w:r>
            <w:del w:id="326" w:author="Juráš Pavel" w:date="2021-06-03T23:24:00Z">
              <w:r w:rsidRPr="00733BFE" w:rsidDel="00733BFE">
                <w:rPr>
                  <w:rFonts w:ascii="Arial" w:hAnsi="Arial" w:cs="Arial"/>
                </w:rPr>
                <w:delText>, přičemž problematiku rovněž dále akcentuje</w:delText>
              </w:r>
            </w:del>
            <w:r w:rsidRPr="00733BFE">
              <w:rPr>
                <w:rFonts w:ascii="Arial" w:hAnsi="Arial" w:cs="Arial"/>
              </w:rPr>
              <w:t xml:space="preserve"> </w:t>
            </w:r>
          </w:p>
          <w:p w14:paraId="0CE6C395" w14:textId="2266E63C" w:rsidR="00733BFE" w:rsidRPr="00733BFE" w:rsidRDefault="009B4222" w:rsidP="00C653A3">
            <w:pPr>
              <w:pStyle w:val="Odstavecseseznamem"/>
              <w:numPr>
                <w:ilvl w:val="0"/>
                <w:numId w:val="52"/>
              </w:numPr>
              <w:spacing w:line="264" w:lineRule="auto"/>
              <w:jc w:val="both"/>
              <w:rPr>
                <w:ins w:id="327" w:author="Juráš Pavel" w:date="2021-06-03T23:24:00Z"/>
                <w:rFonts w:ascii="Arial" w:eastAsiaTheme="minorHAnsi" w:hAnsi="Arial" w:cs="Arial"/>
                <w:b/>
                <w:lang w:eastAsia="en-US"/>
              </w:rPr>
            </w:pPr>
            <w:r w:rsidRPr="00733BFE">
              <w:rPr>
                <w:rFonts w:ascii="Arial" w:hAnsi="Arial" w:cs="Arial"/>
                <w:b/>
              </w:rPr>
              <w:t>Sdělení Komise COM (2016) 587 –</w:t>
            </w:r>
            <w:r w:rsidRPr="00733BFE">
              <w:rPr>
                <w:rFonts w:ascii="Arial" w:hAnsi="Arial" w:cs="Arial"/>
              </w:rPr>
              <w:t xml:space="preserve"> </w:t>
            </w:r>
            <w:r w:rsidRPr="00733BFE">
              <w:rPr>
                <w:rFonts w:ascii="Arial" w:hAnsi="Arial" w:cs="Arial"/>
                <w:b/>
              </w:rPr>
              <w:t>Připojení pro konkurenceschopný jednotný digitální trh – na cestě k evropské gigabitové společnosti</w:t>
            </w:r>
            <w:del w:id="328" w:author="Juráš Pavel" w:date="2021-06-03T23:25:00Z">
              <w:r w:rsidRPr="00733BFE" w:rsidDel="00733BFE">
                <w:rPr>
                  <w:rFonts w:ascii="Arial" w:hAnsi="Arial" w:cs="Arial"/>
                </w:rPr>
                <w:delText>. Zmíněnou problematikou se zabývá</w:delText>
              </w:r>
              <w:r w:rsidRPr="00733BFE" w:rsidDel="00733BFE">
                <w:rPr>
                  <w:rFonts w:ascii="Arial" w:eastAsiaTheme="minorHAnsi" w:hAnsi="Arial" w:cs="Arial"/>
                  <w:lang w:eastAsia="en-US"/>
                </w:rPr>
                <w:delText xml:space="preserve"> také</w:delText>
              </w:r>
            </w:del>
            <w:r w:rsidRPr="00733BFE">
              <w:rPr>
                <w:rFonts w:ascii="Arial" w:eastAsiaTheme="minorHAnsi" w:hAnsi="Arial" w:cs="Arial"/>
                <w:lang w:eastAsia="en-US"/>
              </w:rPr>
              <w:t xml:space="preserve"> </w:t>
            </w:r>
          </w:p>
          <w:p w14:paraId="2B7A326E" w14:textId="4B965818" w:rsidR="00733BFE" w:rsidRPr="00733BFE" w:rsidRDefault="009B4222" w:rsidP="00C653A3">
            <w:pPr>
              <w:pStyle w:val="Odstavecseseznamem"/>
              <w:numPr>
                <w:ilvl w:val="0"/>
                <w:numId w:val="52"/>
              </w:numPr>
              <w:spacing w:line="264" w:lineRule="auto"/>
              <w:jc w:val="both"/>
              <w:rPr>
                <w:rFonts w:ascii="Arial" w:eastAsiaTheme="minorHAnsi" w:hAnsi="Arial" w:cs="Arial"/>
                <w:b/>
                <w:lang w:eastAsia="en-US"/>
              </w:rPr>
            </w:pPr>
            <w:r w:rsidRPr="00733BFE">
              <w:rPr>
                <w:rFonts w:ascii="Arial" w:eastAsiaTheme="minorHAnsi" w:hAnsi="Arial" w:cs="Arial"/>
                <w:b/>
                <w:lang w:eastAsia="en-US"/>
              </w:rPr>
              <w:t xml:space="preserve">NKR </w:t>
            </w:r>
            <w:del w:id="329" w:author="Juráš Pavel" w:date="2021-06-03T23:25:00Z">
              <w:r w:rsidRPr="00733BFE" w:rsidDel="00733BFE">
                <w:rPr>
                  <w:rFonts w:ascii="Arial" w:eastAsiaTheme="minorHAnsi" w:hAnsi="Arial" w:cs="Arial"/>
                  <w:lang w:eastAsia="en-US"/>
                </w:rPr>
                <w:delText xml:space="preserve">(strategický cíl </w:delText>
              </w:r>
              <w:r w:rsidRPr="00733BFE" w:rsidDel="00733BFE">
                <w:rPr>
                  <w:rFonts w:ascii="Arial" w:hAnsi="Arial" w:cs="Arial"/>
                </w:rPr>
                <w:delText xml:space="preserve">Výzkumný a inovační systém zvyšující konkurenceschopnost společnosti v kontextu technologické změny) a rovněž </w:delText>
              </w:r>
            </w:del>
          </w:p>
          <w:p w14:paraId="032E8C95" w14:textId="390FBAB3" w:rsidR="009B4222" w:rsidRPr="00733BFE" w:rsidRDefault="009B4222" w:rsidP="00C653A3">
            <w:pPr>
              <w:pStyle w:val="Odstavecseseznamem"/>
              <w:numPr>
                <w:ilvl w:val="0"/>
                <w:numId w:val="52"/>
              </w:numPr>
              <w:spacing w:line="264" w:lineRule="auto"/>
              <w:jc w:val="both"/>
              <w:rPr>
                <w:rFonts w:ascii="Arial" w:eastAsiaTheme="minorHAnsi" w:hAnsi="Arial" w:cs="Arial"/>
                <w:b/>
                <w:lang w:eastAsia="en-US"/>
              </w:rPr>
            </w:pPr>
            <w:r w:rsidRPr="00733BFE">
              <w:rPr>
                <w:rFonts w:ascii="Arial" w:hAnsi="Arial" w:cs="Arial"/>
              </w:rPr>
              <w:t xml:space="preserve">dokument </w:t>
            </w:r>
            <w:proofErr w:type="spellStart"/>
            <w:r w:rsidRPr="00733BFE">
              <w:rPr>
                <w:rFonts w:ascii="Arial" w:hAnsi="Arial" w:cs="Arial"/>
                <w:b/>
              </w:rPr>
              <w:t>Broadband</w:t>
            </w:r>
            <w:proofErr w:type="spellEnd"/>
            <w:r w:rsidRPr="00733BFE">
              <w:rPr>
                <w:rFonts w:ascii="Arial" w:hAnsi="Arial" w:cs="Arial"/>
                <w:b/>
              </w:rPr>
              <w:t xml:space="preserve"> </w:t>
            </w:r>
            <w:proofErr w:type="spellStart"/>
            <w:r w:rsidRPr="00733BFE">
              <w:rPr>
                <w:rFonts w:ascii="Arial" w:hAnsi="Arial" w:cs="Arial"/>
                <w:b/>
              </w:rPr>
              <w:t>Competence</w:t>
            </w:r>
            <w:proofErr w:type="spellEnd"/>
            <w:r w:rsidRPr="00733BFE">
              <w:rPr>
                <w:rFonts w:ascii="Arial" w:hAnsi="Arial" w:cs="Arial"/>
                <w:b/>
              </w:rPr>
              <w:t xml:space="preserve"> Office ČR</w:t>
            </w:r>
            <w:del w:id="330" w:author="Juráš Pavel" w:date="2021-06-03T23:26:00Z">
              <w:r w:rsidRPr="00733BFE" w:rsidDel="00733BFE">
                <w:rPr>
                  <w:rFonts w:ascii="Arial" w:hAnsi="Arial" w:cs="Arial"/>
                  <w:b/>
                </w:rPr>
                <w:delText xml:space="preserve">. </w:delText>
              </w:r>
            </w:del>
          </w:p>
          <w:p w14:paraId="2BD3DD16" w14:textId="77777777" w:rsidR="009B4222" w:rsidRPr="003F2BA7" w:rsidRDefault="009B4222" w:rsidP="009B4222">
            <w:pPr>
              <w:pStyle w:val="Default"/>
              <w:spacing w:line="264" w:lineRule="auto"/>
              <w:jc w:val="both"/>
              <w:rPr>
                <w:rFonts w:ascii="Arial" w:eastAsia="Times New Roman" w:hAnsi="Arial" w:cs="Arial"/>
              </w:rPr>
            </w:pPr>
          </w:p>
          <w:p w14:paraId="79D56E3B" w14:textId="77777777" w:rsidR="009B4222" w:rsidRPr="003F2BA7" w:rsidRDefault="009B4222" w:rsidP="009B4222">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0BF2CB18" w14:textId="32CA9A51" w:rsidR="009B4222" w:rsidRPr="003F2BA7"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3F2BA7">
              <w:rPr>
                <w:rFonts w:ascii="Arial" w:hAnsi="Arial" w:cs="Arial"/>
              </w:rPr>
              <w:t xml:space="preserve">Nízké tempo výstavby NGA sítí ČR s tím, že čistě tržní mechanismy nedokáží přinést celoplošné pokrytí území. </w:t>
            </w:r>
            <w:r w:rsidRPr="003F2BA7">
              <w:rPr>
                <w:rFonts w:ascii="Arial" w:hAnsi="Arial" w:cs="Arial"/>
                <w:bCs/>
                <w:color w:val="000000"/>
              </w:rPr>
              <w:t>Chybějící přístup k internetu zajištěný připojením s velmi vysokou kapacitou v lokalitách, ve kterých selhávají tržní mechani</w:t>
            </w:r>
            <w:r w:rsidR="00AA5C5E" w:rsidRPr="003F2BA7">
              <w:rPr>
                <w:rFonts w:ascii="Arial" w:hAnsi="Arial" w:cs="Arial"/>
                <w:bCs/>
                <w:color w:val="000000"/>
              </w:rPr>
              <w:t>s</w:t>
            </w:r>
            <w:r w:rsidRPr="003F2BA7">
              <w:rPr>
                <w:rFonts w:ascii="Arial" w:hAnsi="Arial" w:cs="Arial"/>
                <w:bCs/>
                <w:color w:val="000000"/>
              </w:rPr>
              <w:t>my.</w:t>
            </w:r>
          </w:p>
          <w:p w14:paraId="7C65FC5B" w14:textId="2DA73466" w:rsidR="009B4222" w:rsidRPr="003F2BA7"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3F2BA7">
              <w:rPr>
                <w:rFonts w:ascii="Arial" w:hAnsi="Arial" w:cs="Arial"/>
                <w:bCs/>
                <w:color w:val="000000"/>
              </w:rPr>
              <w:t xml:space="preserve">Potřeba gigabitového připojení pro všechny hlavní socioekonomické aktéry, jako jsou školy, </w:t>
            </w:r>
            <w:ins w:id="331" w:author="Lukeš Zdeněk" w:date="2021-06-03T12:36:00Z">
              <w:r w:rsidR="00C3319B">
                <w:rPr>
                  <w:rFonts w:ascii="Arial" w:hAnsi="Arial" w:cs="Arial"/>
                  <w:bCs/>
                  <w:color w:val="000000"/>
                </w:rPr>
                <w:t>úřady</w:t>
              </w:r>
            </w:ins>
            <w:ins w:id="332" w:author="Juráš Pavel" w:date="2021-06-04T13:38:00Z">
              <w:r w:rsidR="003C0376">
                <w:rPr>
                  <w:rFonts w:ascii="Arial" w:hAnsi="Arial" w:cs="Arial"/>
                  <w:bCs/>
                  <w:color w:val="000000"/>
                </w:rPr>
                <w:t>,</w:t>
              </w:r>
            </w:ins>
            <w:ins w:id="333" w:author="Lukeš Zdeněk" w:date="2021-06-03T12:36:00Z">
              <w:r w:rsidR="00C3319B">
                <w:rPr>
                  <w:rFonts w:ascii="Arial" w:hAnsi="Arial" w:cs="Arial"/>
                  <w:bCs/>
                  <w:color w:val="000000"/>
                </w:rPr>
                <w:t xml:space="preserve"> </w:t>
              </w:r>
            </w:ins>
            <w:r w:rsidRPr="003F2BA7">
              <w:rPr>
                <w:rFonts w:ascii="Arial" w:hAnsi="Arial" w:cs="Arial"/>
                <w:bCs/>
                <w:color w:val="000000"/>
              </w:rPr>
              <w:t>dopravní uzly a hlavní poskytovatelé veřejných služeb, jakož i silně digitalizované podniky.</w:t>
            </w:r>
          </w:p>
          <w:p w14:paraId="6F8F2871" w14:textId="77777777" w:rsidR="009B4222" w:rsidRPr="003F2BA7"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3F2BA7">
              <w:rPr>
                <w:rFonts w:ascii="Arial" w:hAnsi="Arial" w:cs="Arial"/>
                <w:bCs/>
                <w:color w:val="000000"/>
              </w:rPr>
              <w:t>Potřeba identifikace a odstraňování legislativních, finančních nebo jiných překážek za účelem zefektivnění výstavby a snížení investičních nákladů na síťovou infrastrukturu.</w:t>
            </w:r>
          </w:p>
          <w:p w14:paraId="620F5AC7" w14:textId="77777777" w:rsidR="009B4222" w:rsidRPr="003F2BA7"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3F2BA7">
              <w:rPr>
                <w:rFonts w:ascii="Arial" w:hAnsi="Arial" w:cs="Arial"/>
                <w:bCs/>
                <w:color w:val="000000"/>
              </w:rPr>
              <w:t>Potřeba podpory budování infrastruktury pro rozvoj sítí 5. generace s využitím konvergence mobilních a pevných sítí.</w:t>
            </w:r>
          </w:p>
          <w:p w14:paraId="021A7B82" w14:textId="77777777" w:rsidR="009B4222" w:rsidRPr="003F2BA7"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3F2BA7">
              <w:rPr>
                <w:rFonts w:ascii="Arial" w:hAnsi="Arial" w:cs="Arial"/>
                <w:bCs/>
                <w:color w:val="000000"/>
              </w:rPr>
              <w:t>Nižší míra užití/užívání služeb poskytovaných připojením s velmi vysokou kapacitou.</w:t>
            </w:r>
          </w:p>
          <w:p w14:paraId="4D00DD54" w14:textId="77777777" w:rsidR="009B4222" w:rsidRPr="003F2BA7"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3F2BA7">
              <w:rPr>
                <w:rFonts w:ascii="Arial" w:hAnsi="Arial" w:cs="Arial"/>
              </w:rPr>
              <w:t xml:space="preserve">Nízká míra využití synergií s </w:t>
            </w:r>
            <w:r w:rsidRPr="003F2BA7">
              <w:rPr>
                <w:rFonts w:ascii="Arial" w:eastAsia="Arial" w:hAnsi="Arial" w:cs="Arial"/>
                <w:color w:val="333333"/>
              </w:rPr>
              <w:t>výstavbou jiných typů sítí, zejména inteligentních sítí pro distribuční energetické sítě</w:t>
            </w:r>
            <w:r w:rsidRPr="003F2BA7">
              <w:rPr>
                <w:rFonts w:ascii="Arial" w:hAnsi="Arial" w:cs="Arial"/>
              </w:rPr>
              <w:t>.</w:t>
            </w:r>
          </w:p>
          <w:p w14:paraId="3537B4B6" w14:textId="77777777" w:rsidR="009B4222" w:rsidRPr="003F2BA7" w:rsidRDefault="009B4222" w:rsidP="009B4222">
            <w:pPr>
              <w:pStyle w:val="Default"/>
              <w:spacing w:line="264" w:lineRule="auto"/>
              <w:jc w:val="both"/>
              <w:rPr>
                <w:rFonts w:ascii="Arial" w:hAnsi="Arial" w:cs="Arial"/>
                <w:b/>
              </w:rPr>
            </w:pPr>
          </w:p>
          <w:p w14:paraId="351C88C1" w14:textId="188CAC2D" w:rsidR="009B4222" w:rsidRPr="003F2BA7" w:rsidRDefault="009B4222" w:rsidP="009B4222">
            <w:pPr>
              <w:spacing w:line="264" w:lineRule="auto"/>
              <w:jc w:val="both"/>
              <w:rPr>
                <w:rFonts w:ascii="Arial" w:hAnsi="Arial" w:cs="Arial"/>
              </w:rPr>
            </w:pPr>
            <w:r w:rsidRPr="003F2BA7">
              <w:rPr>
                <w:rFonts w:ascii="Arial" w:eastAsiaTheme="minorHAnsi" w:hAnsi="Arial" w:cs="Arial"/>
                <w:b/>
                <w:lang w:eastAsia="en-US"/>
              </w:rPr>
              <w:t xml:space="preserve">SDR 2019 </w:t>
            </w:r>
            <w:r w:rsidRPr="003F2BA7">
              <w:rPr>
                <w:rFonts w:ascii="Arial" w:eastAsiaTheme="minorHAnsi" w:hAnsi="Arial" w:cs="Arial"/>
                <w:lang w:eastAsia="en-US"/>
              </w:rPr>
              <w:t>-</w:t>
            </w:r>
            <w:r w:rsidRPr="003F2BA7">
              <w:rPr>
                <w:rFonts w:ascii="Arial" w:eastAsiaTheme="minorHAnsi" w:hAnsi="Arial" w:cs="Arial"/>
                <w:b/>
                <w:lang w:eastAsia="en-US"/>
              </w:rPr>
              <w:t xml:space="preserve"> </w:t>
            </w:r>
            <w:r w:rsidRPr="003F2BA7">
              <w:rPr>
                <w:rFonts w:ascii="Arial" w:eastAsiaTheme="minorHAnsi" w:hAnsi="Arial" w:cs="Arial"/>
                <w:lang w:eastAsia="en-US"/>
              </w:rPr>
              <w:t>d</w:t>
            </w:r>
            <w:r w:rsidRPr="003F2BA7">
              <w:rPr>
                <w:rFonts w:ascii="Arial" w:hAnsi="Arial" w:cs="Arial"/>
              </w:rPr>
              <w:t xml:space="preserve">oporučení 3 - Zaměřit se v rámci investiční hospodářské politiky mj. na digitální infrastrukturu, a to s ohledem na regionální rozdíly. </w:t>
            </w:r>
          </w:p>
          <w:p w14:paraId="67B6008E" w14:textId="4C4028FE" w:rsidR="002630FF" w:rsidRPr="003F2BA7" w:rsidRDefault="002630FF" w:rsidP="009B4222">
            <w:pPr>
              <w:spacing w:line="264" w:lineRule="auto"/>
              <w:jc w:val="both"/>
              <w:rPr>
                <w:rFonts w:ascii="Arial" w:hAnsi="Arial" w:cs="Arial"/>
              </w:rPr>
            </w:pPr>
          </w:p>
          <w:p w14:paraId="54717735" w14:textId="6D9E1951" w:rsidR="002630FF" w:rsidRPr="003F2BA7" w:rsidRDefault="002630FF" w:rsidP="009B4222">
            <w:pPr>
              <w:spacing w:line="264" w:lineRule="auto"/>
              <w:jc w:val="both"/>
              <w:rPr>
                <w:rFonts w:ascii="Arial" w:hAnsi="Arial" w:cs="Arial"/>
              </w:rPr>
            </w:pPr>
            <w:r w:rsidRPr="003F2BA7">
              <w:rPr>
                <w:rFonts w:ascii="Arial" w:hAnsi="Arial" w:cs="Arial"/>
                <w:b/>
              </w:rPr>
              <w:t>SDR 2020</w:t>
            </w:r>
            <w:r w:rsidRPr="003F2BA7">
              <w:rPr>
                <w:rFonts w:ascii="Arial" w:hAnsi="Arial" w:cs="Arial"/>
              </w:rPr>
              <w:t xml:space="preserve"> -</w:t>
            </w:r>
            <w:r w:rsidR="00BC0EC5" w:rsidRPr="003F2BA7">
              <w:rPr>
                <w:rFonts w:ascii="Arial" w:hAnsi="Arial" w:cs="Arial"/>
              </w:rPr>
              <w:t xml:space="preserve"> </w:t>
            </w:r>
            <w:r w:rsidRPr="003F2BA7">
              <w:rPr>
                <w:rFonts w:ascii="Arial" w:hAnsi="Arial" w:cs="Arial"/>
              </w:rPr>
              <w:t xml:space="preserve">doporučení 3 - </w:t>
            </w:r>
            <w:r w:rsidRPr="003F2BA7">
              <w:rPr>
                <w:rFonts w:ascii="Arial" w:hAnsi="Arial" w:cs="Arial"/>
                <w:color w:val="000000"/>
              </w:rPr>
              <w:t xml:space="preserve">Zaměřit investice na ekologickou a digitální transformaci, zejména na vysokokapacitní digitální infrastrukturu a technologie, na čistou a účinnou </w:t>
            </w:r>
            <w:r w:rsidRPr="003F2BA7">
              <w:rPr>
                <w:rFonts w:ascii="Arial" w:hAnsi="Arial" w:cs="Arial"/>
                <w:color w:val="000000"/>
              </w:rPr>
              <w:lastRenderedPageBreak/>
              <w:t xml:space="preserve">výrobu a využívání energie a na udržitelnou dopravní infrastrukturu, a to mimo jiné v uhelných regionech. </w:t>
            </w:r>
          </w:p>
          <w:p w14:paraId="22B71767" w14:textId="77777777" w:rsidR="009B4222" w:rsidRPr="003F2BA7" w:rsidRDefault="009B4222" w:rsidP="009B4222">
            <w:pPr>
              <w:spacing w:line="264" w:lineRule="auto"/>
              <w:jc w:val="both"/>
              <w:rPr>
                <w:rFonts w:ascii="Arial" w:hAnsi="Arial" w:cs="Arial"/>
              </w:rPr>
            </w:pPr>
          </w:p>
          <w:p w14:paraId="6509823D" w14:textId="77777777" w:rsidR="009B4222" w:rsidRPr="003F2BA7" w:rsidRDefault="009B4222" w:rsidP="009B4222">
            <w:pPr>
              <w:pStyle w:val="Default"/>
              <w:spacing w:after="120" w:line="264" w:lineRule="auto"/>
              <w:jc w:val="both"/>
              <w:rPr>
                <w:rFonts w:ascii="Arial" w:hAnsi="Arial" w:cs="Arial"/>
              </w:rPr>
            </w:pPr>
            <w:r w:rsidRPr="003F2BA7">
              <w:rPr>
                <w:rFonts w:ascii="Arial" w:hAnsi="Arial" w:cs="Arial"/>
                <w:b/>
              </w:rPr>
              <w:t xml:space="preserve">Zpráva o ČR 2019 </w:t>
            </w:r>
            <w:r w:rsidRPr="003F2BA7">
              <w:rPr>
                <w:rFonts w:ascii="Arial" w:hAnsi="Arial" w:cs="Arial"/>
              </w:rPr>
              <w:t xml:space="preserve">– v rámci ČR existuje mezi městskými a venkovskými oblastmi hluboká digitální propast (pokrytí a využívání), byly proto </w:t>
            </w:r>
            <w:r w:rsidRPr="003F2BA7">
              <w:rPr>
                <w:rFonts w:ascii="Arial" w:eastAsia="Times New Roman" w:hAnsi="Arial" w:cs="Arial"/>
              </w:rPr>
              <w:t xml:space="preserve">určeny </w:t>
            </w:r>
            <w:r w:rsidRPr="003F2BA7">
              <w:rPr>
                <w:rFonts w:ascii="Arial" w:eastAsia="Times New Roman" w:hAnsi="Arial" w:cs="Arial"/>
                <w:b/>
              </w:rPr>
              <w:t>prioritní investiční potřeby</w:t>
            </w:r>
            <w:r w:rsidRPr="003F2BA7">
              <w:rPr>
                <w:rFonts w:ascii="Arial" w:eastAsia="Times New Roman" w:hAnsi="Arial" w:cs="Arial"/>
              </w:rPr>
              <w:t xml:space="preserve"> </w:t>
            </w:r>
            <w:r w:rsidRPr="003F2BA7">
              <w:rPr>
                <w:rFonts w:ascii="Arial" w:hAnsi="Arial" w:cs="Arial"/>
              </w:rPr>
              <w:t xml:space="preserve">za účelem </w:t>
            </w:r>
            <w:r w:rsidRPr="003F2BA7">
              <w:rPr>
                <w:rFonts w:ascii="Arial" w:hAnsi="Arial" w:cs="Arial"/>
                <w:b/>
                <w:bCs/>
              </w:rPr>
              <w:t>zlepšení digitální propojenosti</w:t>
            </w:r>
            <w:r w:rsidRPr="003F2BA7">
              <w:rPr>
                <w:rFonts w:ascii="Arial" w:hAnsi="Arial" w:cs="Arial"/>
                <w:bCs/>
              </w:rPr>
              <w:t>, a to</w:t>
            </w:r>
            <w:r w:rsidRPr="003F2BA7">
              <w:rPr>
                <w:rFonts w:ascii="Arial" w:hAnsi="Arial" w:cs="Arial"/>
              </w:rPr>
              <w:t xml:space="preserve"> zejména s cílem:</w:t>
            </w:r>
          </w:p>
          <w:p w14:paraId="0F5D4D25" w14:textId="38D6445D" w:rsidR="009B4222" w:rsidRPr="003F2BA7" w:rsidRDefault="009B4222" w:rsidP="00C653A3">
            <w:pPr>
              <w:pStyle w:val="Odstavecseseznamem"/>
              <w:numPr>
                <w:ilvl w:val="0"/>
                <w:numId w:val="32"/>
              </w:numPr>
              <w:spacing w:line="264" w:lineRule="auto"/>
              <w:jc w:val="both"/>
              <w:rPr>
                <w:rFonts w:ascii="Arial" w:hAnsi="Arial" w:cs="Arial"/>
              </w:rPr>
            </w:pPr>
            <w:r w:rsidRPr="003F2BA7">
              <w:rPr>
                <w:rFonts w:ascii="Arial" w:hAnsi="Arial" w:cs="Arial"/>
              </w:rPr>
              <w:t>zavést přípojné sítě (</w:t>
            </w:r>
            <w:proofErr w:type="spellStart"/>
            <w:r w:rsidRPr="003F2BA7">
              <w:rPr>
                <w:rFonts w:ascii="Arial" w:hAnsi="Arial" w:cs="Arial"/>
              </w:rPr>
              <w:t>backhaul</w:t>
            </w:r>
            <w:proofErr w:type="spellEnd"/>
            <w:r w:rsidRPr="003F2BA7">
              <w:rPr>
                <w:rFonts w:ascii="Arial" w:hAnsi="Arial" w:cs="Arial"/>
              </w:rPr>
              <w:t>) / páteřní sítě (</w:t>
            </w:r>
            <w:proofErr w:type="spellStart"/>
            <w:r w:rsidRPr="003F2BA7">
              <w:rPr>
                <w:rFonts w:ascii="Arial" w:hAnsi="Arial" w:cs="Arial"/>
              </w:rPr>
              <w:t>backbone</w:t>
            </w:r>
            <w:proofErr w:type="spellEnd"/>
            <w:r w:rsidRPr="003F2BA7">
              <w:rPr>
                <w:rFonts w:ascii="Arial" w:hAnsi="Arial" w:cs="Arial"/>
              </w:rPr>
              <w:t xml:space="preserve">) širokopásmové infrastruktury a podporovat opatření na straně poptávky podporující kabelová řešení pro vlastníky soukromých domů ve venkovských oblastech. </w:t>
            </w:r>
          </w:p>
        </w:tc>
      </w:tr>
      <w:tr w:rsidR="00D857EF" w:rsidRPr="003F2BA7" w14:paraId="4D17CF44" w14:textId="77777777" w:rsidTr="00A52BF6">
        <w:tc>
          <w:tcPr>
            <w:tcW w:w="2972" w:type="dxa"/>
          </w:tcPr>
          <w:p w14:paraId="42319469" w14:textId="2E515C27" w:rsidR="00605D46" w:rsidRPr="003F2BA7" w:rsidRDefault="00D857EF" w:rsidP="00605D46">
            <w:pPr>
              <w:overflowPunct/>
              <w:autoSpaceDE/>
              <w:autoSpaceDN/>
              <w:adjustRightInd/>
              <w:spacing w:after="120" w:line="264" w:lineRule="auto"/>
              <w:jc w:val="both"/>
              <w:textAlignment w:val="auto"/>
              <w:rPr>
                <w:rFonts w:ascii="Arial" w:hAnsi="Arial" w:cs="Arial"/>
              </w:rPr>
            </w:pPr>
            <w:r w:rsidRPr="003F2BA7">
              <w:rPr>
                <w:rFonts w:ascii="Arial" w:hAnsi="Arial" w:cs="Arial"/>
              </w:rPr>
              <w:lastRenderedPageBreak/>
              <w:t xml:space="preserve">2. </w:t>
            </w:r>
            <w:r w:rsidR="00605D46" w:rsidRPr="003F2BA7">
              <w:rPr>
                <w:rFonts w:ascii="Arial" w:hAnsi="Arial" w:cs="Arial"/>
              </w:rPr>
              <w:t xml:space="preserve">Zelenější, </w:t>
            </w:r>
            <w:r w:rsidR="0000668F" w:rsidRPr="003F2BA7">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768F2808" w14:textId="78752C4E" w:rsidR="00D857EF" w:rsidRPr="003F2BA7" w:rsidRDefault="00D857EF" w:rsidP="00BF0EA4">
            <w:pPr>
              <w:spacing w:line="264" w:lineRule="auto"/>
              <w:rPr>
                <w:rFonts w:ascii="Arial" w:hAnsi="Arial" w:cs="Arial"/>
              </w:rPr>
            </w:pPr>
          </w:p>
        </w:tc>
        <w:tc>
          <w:tcPr>
            <w:tcW w:w="2552" w:type="dxa"/>
          </w:tcPr>
          <w:p w14:paraId="6CFFA454" w14:textId="2BEDC2D7" w:rsidR="00D857EF" w:rsidRPr="003F2BA7" w:rsidRDefault="00F81D55" w:rsidP="00BF0EA4">
            <w:pPr>
              <w:spacing w:line="264" w:lineRule="auto"/>
              <w:rPr>
                <w:rFonts w:ascii="Arial" w:hAnsi="Arial" w:cs="Arial"/>
              </w:rPr>
            </w:pPr>
            <w:r w:rsidRPr="003F2BA7">
              <w:rPr>
                <w:rFonts w:ascii="Arial" w:hAnsi="Arial" w:cs="Arial"/>
              </w:rPr>
              <w:t xml:space="preserve">SC </w:t>
            </w:r>
            <w:r w:rsidR="007D0113" w:rsidRPr="003F2BA7">
              <w:rPr>
                <w:rFonts w:ascii="Arial" w:hAnsi="Arial" w:cs="Arial"/>
              </w:rPr>
              <w:t>4</w:t>
            </w:r>
            <w:r w:rsidR="003549A4" w:rsidRPr="003F2BA7">
              <w:rPr>
                <w:rFonts w:ascii="Arial" w:hAnsi="Arial" w:cs="Arial"/>
              </w:rPr>
              <w:t xml:space="preserve">.1 Podpora </w:t>
            </w:r>
            <w:r w:rsidR="002334BC" w:rsidRPr="003F2BA7">
              <w:rPr>
                <w:rFonts w:ascii="Arial" w:hAnsi="Arial" w:cs="Arial"/>
              </w:rPr>
              <w:t>energetické účinnosti</w:t>
            </w:r>
            <w:r w:rsidR="009B4222" w:rsidRPr="003F2BA7">
              <w:rPr>
                <w:rFonts w:ascii="Arial" w:hAnsi="Arial" w:cs="Arial"/>
              </w:rPr>
              <w:t xml:space="preserve"> a snižování emisí skleníkových plynů</w:t>
            </w:r>
          </w:p>
          <w:p w14:paraId="65437511" w14:textId="68794744" w:rsidR="00810A22" w:rsidRPr="003F2BA7" w:rsidRDefault="00810A22" w:rsidP="00BF0EA4">
            <w:pPr>
              <w:spacing w:line="264" w:lineRule="auto"/>
              <w:rPr>
                <w:rFonts w:ascii="Arial" w:hAnsi="Arial" w:cs="Arial"/>
              </w:rPr>
            </w:pPr>
            <w:r w:rsidRPr="003F2BA7">
              <w:rPr>
                <w:rFonts w:ascii="Arial" w:hAnsi="Arial" w:cs="Arial"/>
              </w:rPr>
              <w:t xml:space="preserve">(čl. 2 (1) </w:t>
            </w:r>
            <w:r w:rsidR="00147669" w:rsidRPr="003F2BA7">
              <w:rPr>
                <w:rFonts w:ascii="Arial" w:hAnsi="Arial" w:cs="Arial"/>
              </w:rPr>
              <w:t>(b</w:t>
            </w:r>
            <w:r w:rsidRPr="003F2BA7">
              <w:rPr>
                <w:rFonts w:ascii="Arial" w:hAnsi="Arial" w:cs="Arial"/>
              </w:rPr>
              <w:t xml:space="preserve">) </w:t>
            </w:r>
            <w:r w:rsidR="00147669" w:rsidRPr="003F2BA7">
              <w:rPr>
                <w:rFonts w:ascii="Arial" w:hAnsi="Arial" w:cs="Arial"/>
              </w:rPr>
              <w:t>(i</w:t>
            </w:r>
            <w:r w:rsidRPr="003F2BA7">
              <w:rPr>
                <w:rFonts w:ascii="Arial" w:hAnsi="Arial" w:cs="Arial"/>
              </w:rPr>
              <w:t>))</w:t>
            </w:r>
          </w:p>
          <w:p w14:paraId="0B1457E4" w14:textId="77777777" w:rsidR="00D857EF" w:rsidRPr="003F2BA7" w:rsidRDefault="00D857EF" w:rsidP="00BF0EA4">
            <w:pPr>
              <w:spacing w:line="264" w:lineRule="auto"/>
              <w:rPr>
                <w:rFonts w:ascii="Arial" w:hAnsi="Arial" w:cs="Arial"/>
              </w:rPr>
            </w:pPr>
          </w:p>
          <w:p w14:paraId="26501A3C" w14:textId="00B51931" w:rsidR="00594E3B" w:rsidRPr="003F2BA7" w:rsidRDefault="00594E3B" w:rsidP="00BF0EA4">
            <w:pPr>
              <w:spacing w:line="264" w:lineRule="auto"/>
              <w:rPr>
                <w:rFonts w:ascii="Arial" w:hAnsi="Arial" w:cs="Arial"/>
              </w:rPr>
            </w:pPr>
          </w:p>
        </w:tc>
        <w:tc>
          <w:tcPr>
            <w:tcW w:w="8221" w:type="dxa"/>
          </w:tcPr>
          <w:p w14:paraId="604E5D8F" w14:textId="6387F544" w:rsidR="003D18CE" w:rsidRDefault="00830D12" w:rsidP="00BF0EA4">
            <w:pPr>
              <w:spacing w:line="264" w:lineRule="auto"/>
              <w:jc w:val="both"/>
              <w:rPr>
                <w:rFonts w:ascii="Arial" w:hAnsi="Arial" w:cs="Arial"/>
              </w:rPr>
            </w:pPr>
            <w:r w:rsidRPr="003F2BA7">
              <w:rPr>
                <w:rFonts w:ascii="Arial" w:hAnsi="Arial" w:cs="Arial"/>
              </w:rPr>
              <w:t xml:space="preserve">Výběr tohoto SC </w:t>
            </w:r>
            <w:del w:id="334" w:author="Juráš Pavel" w:date="2021-06-03T23:27:00Z">
              <w:r w:rsidRPr="003F2BA7" w:rsidDel="003D18CE">
                <w:rPr>
                  <w:rFonts w:ascii="Arial" w:hAnsi="Arial" w:cs="Arial"/>
                </w:rPr>
                <w:delText>vy</w:delText>
              </w:r>
              <w:r w:rsidR="00664199" w:rsidRPr="003F2BA7" w:rsidDel="003D18CE">
                <w:rPr>
                  <w:rFonts w:ascii="Arial" w:hAnsi="Arial" w:cs="Arial"/>
                </w:rPr>
                <w:delText>plývá</w:delText>
              </w:r>
              <w:r w:rsidRPr="003F2BA7" w:rsidDel="003D18CE">
                <w:rPr>
                  <w:rFonts w:ascii="Arial" w:hAnsi="Arial" w:cs="Arial"/>
                </w:rPr>
                <w:delText xml:space="preserve"> </w:delText>
              </w:r>
            </w:del>
            <w:ins w:id="335" w:author="Juráš Pavel" w:date="2021-06-03T23:27:00Z">
              <w:r w:rsidR="003D18CE" w:rsidRPr="003F2BA7">
                <w:rPr>
                  <w:rFonts w:ascii="Arial" w:hAnsi="Arial" w:cs="Arial"/>
                </w:rPr>
                <w:t>vy</w:t>
              </w:r>
              <w:r w:rsidR="003D18CE">
                <w:rPr>
                  <w:rFonts w:ascii="Arial" w:hAnsi="Arial" w:cs="Arial"/>
                </w:rPr>
                <w:t>chází z:</w:t>
              </w:r>
              <w:r w:rsidR="003D18CE" w:rsidRPr="003F2BA7">
                <w:rPr>
                  <w:rFonts w:ascii="Arial" w:hAnsi="Arial" w:cs="Arial"/>
                </w:rPr>
                <w:t xml:space="preserve"> </w:t>
              </w:r>
            </w:ins>
            <w:del w:id="336" w:author="Juráš Pavel" w:date="2021-06-03T23:27:00Z">
              <w:r w:rsidRPr="003F2BA7" w:rsidDel="003D18CE">
                <w:rPr>
                  <w:rFonts w:ascii="Arial" w:hAnsi="Arial" w:cs="Arial"/>
                </w:rPr>
                <w:delText xml:space="preserve">ze </w:delText>
              </w:r>
            </w:del>
          </w:p>
          <w:p w14:paraId="208284B7" w14:textId="0292080F" w:rsidR="003D18CE" w:rsidRPr="003D18CE" w:rsidRDefault="002334BC" w:rsidP="00C653A3">
            <w:pPr>
              <w:pStyle w:val="Odstavecseseznamem"/>
              <w:numPr>
                <w:ilvl w:val="0"/>
                <w:numId w:val="32"/>
              </w:numPr>
              <w:spacing w:line="264" w:lineRule="auto"/>
              <w:jc w:val="both"/>
              <w:rPr>
                <w:rFonts w:ascii="Arial" w:eastAsiaTheme="minorHAnsi" w:hAnsi="Arial" w:cs="Arial"/>
                <w:b/>
                <w:lang w:eastAsia="en-US"/>
              </w:rPr>
            </w:pPr>
            <w:r w:rsidRPr="003D18CE">
              <w:rPr>
                <w:rFonts w:ascii="Arial" w:hAnsi="Arial" w:cs="Arial"/>
                <w:b/>
              </w:rPr>
              <w:t>Státní energetick</w:t>
            </w:r>
            <w:ins w:id="337" w:author="Juráš Pavel" w:date="2021-06-04T13:38:00Z">
              <w:r w:rsidR="003C0376">
                <w:rPr>
                  <w:rFonts w:ascii="Arial" w:hAnsi="Arial" w:cs="Arial"/>
                  <w:b/>
                </w:rPr>
                <w:t>á</w:t>
              </w:r>
            </w:ins>
            <w:del w:id="338" w:author="Juráš Pavel" w:date="2021-06-04T13:38:00Z">
              <w:r w:rsidR="00AD5CB2" w:rsidRPr="003D18CE" w:rsidDel="003C0376">
                <w:rPr>
                  <w:rFonts w:ascii="Arial" w:hAnsi="Arial" w:cs="Arial"/>
                  <w:b/>
                </w:rPr>
                <w:delText>é</w:delText>
              </w:r>
            </w:del>
            <w:r w:rsidRPr="003D18CE">
              <w:rPr>
                <w:rFonts w:ascii="Arial" w:hAnsi="Arial" w:cs="Arial"/>
                <w:b/>
              </w:rPr>
              <w:t xml:space="preserve"> koncepce </w:t>
            </w:r>
            <w:del w:id="339" w:author="Juráš Pavel" w:date="2021-06-03T23:27:00Z">
              <w:r w:rsidRPr="003D18CE" w:rsidDel="003D18CE">
                <w:rPr>
                  <w:rFonts w:ascii="Arial" w:hAnsi="Arial" w:cs="Arial"/>
                </w:rPr>
                <w:delText>(</w:delText>
              </w:r>
              <w:r w:rsidR="00664199" w:rsidRPr="003D18CE" w:rsidDel="003D18CE">
                <w:rPr>
                  <w:rFonts w:ascii="Arial" w:hAnsi="Arial" w:cs="Arial"/>
                </w:rPr>
                <w:delText>k</w:delText>
              </w:r>
              <w:r w:rsidR="00D8153E" w:rsidRPr="003D18CE" w:rsidDel="003D18CE">
                <w:rPr>
                  <w:rFonts w:ascii="Arial" w:hAnsi="Arial" w:cs="Arial"/>
                </w:rPr>
                <w:delText>ap</w:delText>
              </w:r>
              <w:r w:rsidR="00664199" w:rsidRPr="003D18CE" w:rsidDel="003D18CE">
                <w:rPr>
                  <w:rFonts w:ascii="Arial" w:hAnsi="Arial" w:cs="Arial"/>
                </w:rPr>
                <w:delText>.</w:delText>
              </w:r>
              <w:r w:rsidR="00690B83" w:rsidRPr="003D18CE" w:rsidDel="003D18CE">
                <w:rPr>
                  <w:rFonts w:ascii="Arial" w:hAnsi="Arial" w:cs="Arial"/>
                </w:rPr>
                <w:delText xml:space="preserve"> 4</w:delText>
              </w:r>
              <w:r w:rsidR="00D8153E" w:rsidRPr="003D18CE" w:rsidDel="003D18CE">
                <w:rPr>
                  <w:rFonts w:ascii="Arial" w:hAnsi="Arial" w:cs="Arial"/>
                </w:rPr>
                <w:delText xml:space="preserve"> Koncepce energetiky do r. 2040</w:delText>
              </w:r>
              <w:r w:rsidRPr="003D18CE" w:rsidDel="003D18CE">
                <w:rPr>
                  <w:rFonts w:ascii="Arial" w:hAnsi="Arial" w:cs="Arial"/>
                </w:rPr>
                <w:delText>)</w:delText>
              </w:r>
              <w:r w:rsidR="00D75562" w:rsidRPr="003D18CE" w:rsidDel="003D18CE">
                <w:rPr>
                  <w:rFonts w:ascii="Arial" w:hAnsi="Arial" w:cs="Arial"/>
                  <w:b/>
                </w:rPr>
                <w:delText xml:space="preserve"> </w:delText>
              </w:r>
              <w:r w:rsidR="00D75562" w:rsidRPr="003D18CE" w:rsidDel="003D18CE">
                <w:rPr>
                  <w:rFonts w:ascii="Arial" w:hAnsi="Arial" w:cs="Arial"/>
                </w:rPr>
                <w:delText xml:space="preserve">a </w:delText>
              </w:r>
            </w:del>
          </w:p>
          <w:p w14:paraId="4B916C92" w14:textId="11A474D5" w:rsidR="003D18CE" w:rsidRPr="003D18CE" w:rsidRDefault="00664199" w:rsidP="00C653A3">
            <w:pPr>
              <w:pStyle w:val="Odstavecseseznamem"/>
              <w:numPr>
                <w:ilvl w:val="0"/>
                <w:numId w:val="32"/>
              </w:numPr>
              <w:spacing w:line="264" w:lineRule="auto"/>
              <w:jc w:val="both"/>
              <w:rPr>
                <w:rFonts w:ascii="Arial" w:eastAsiaTheme="minorHAnsi" w:hAnsi="Arial" w:cs="Arial"/>
                <w:b/>
                <w:lang w:eastAsia="en-US"/>
              </w:rPr>
            </w:pPr>
            <w:r w:rsidRPr="003D18CE">
              <w:rPr>
                <w:rFonts w:ascii="Arial" w:hAnsi="Arial" w:cs="Arial"/>
                <w:b/>
              </w:rPr>
              <w:t>V</w:t>
            </w:r>
            <w:r w:rsidR="00D75562" w:rsidRPr="003D18CE">
              <w:rPr>
                <w:rFonts w:ascii="Arial" w:hAnsi="Arial" w:cs="Arial"/>
                <w:b/>
              </w:rPr>
              <w:t>nitrostátní</w:t>
            </w:r>
            <w:del w:id="340" w:author="Juráš Pavel" w:date="2021-06-03T23:30:00Z">
              <w:r w:rsidR="00D75562" w:rsidRPr="003D18CE" w:rsidDel="00B37FDE">
                <w:rPr>
                  <w:rFonts w:ascii="Arial" w:hAnsi="Arial" w:cs="Arial"/>
                  <w:b/>
                </w:rPr>
                <w:delText>ho</w:delText>
              </w:r>
            </w:del>
            <w:r w:rsidR="00D75562" w:rsidRPr="003D18CE">
              <w:rPr>
                <w:rFonts w:ascii="Arial" w:hAnsi="Arial" w:cs="Arial"/>
                <w:b/>
              </w:rPr>
              <w:t xml:space="preserve"> plán</w:t>
            </w:r>
            <w:del w:id="341" w:author="Juráš Pavel" w:date="2021-06-03T23:30:00Z">
              <w:r w:rsidR="00D75562" w:rsidRPr="003D18CE" w:rsidDel="00B37FDE">
                <w:rPr>
                  <w:rFonts w:ascii="Arial" w:hAnsi="Arial" w:cs="Arial"/>
                  <w:b/>
                </w:rPr>
                <w:delText>u</w:delText>
              </w:r>
            </w:del>
            <w:r w:rsidR="00D75562" w:rsidRPr="003D18CE">
              <w:rPr>
                <w:rFonts w:ascii="Arial" w:hAnsi="Arial" w:cs="Arial"/>
                <w:b/>
              </w:rPr>
              <w:t xml:space="preserve"> </w:t>
            </w:r>
            <w:r w:rsidR="00AD5CB2" w:rsidRPr="003D18CE">
              <w:rPr>
                <w:rFonts w:ascii="Arial" w:hAnsi="Arial" w:cs="Arial"/>
                <w:b/>
              </w:rPr>
              <w:t>ČR</w:t>
            </w:r>
            <w:r w:rsidR="00D75562" w:rsidRPr="003D18CE">
              <w:rPr>
                <w:rFonts w:ascii="Arial" w:hAnsi="Arial" w:cs="Arial"/>
                <w:b/>
              </w:rPr>
              <w:t xml:space="preserve"> v oblasti energetiky a klimatu</w:t>
            </w:r>
            <w:r w:rsidR="00D8153E" w:rsidRPr="003D18CE">
              <w:rPr>
                <w:rFonts w:ascii="Arial" w:hAnsi="Arial" w:cs="Arial"/>
                <w:b/>
              </w:rPr>
              <w:t xml:space="preserve"> </w:t>
            </w:r>
            <w:del w:id="342" w:author="Juráš Pavel" w:date="2021-06-03T23:27:00Z">
              <w:r w:rsidR="00D8153E" w:rsidRPr="003D18CE" w:rsidDel="003D18CE">
                <w:rPr>
                  <w:rFonts w:ascii="Arial" w:hAnsi="Arial" w:cs="Arial"/>
                </w:rPr>
                <w:delText>(</w:delText>
              </w:r>
              <w:r w:rsidRPr="003D18CE" w:rsidDel="003D18CE">
                <w:rPr>
                  <w:rFonts w:ascii="Arial" w:hAnsi="Arial" w:cs="Arial"/>
                </w:rPr>
                <w:delText xml:space="preserve">kap. </w:delText>
              </w:r>
              <w:r w:rsidR="00690B83" w:rsidRPr="003D18CE" w:rsidDel="003D18CE">
                <w:rPr>
                  <w:rFonts w:ascii="Arial" w:hAnsi="Arial" w:cs="Arial"/>
                </w:rPr>
                <w:delText>1</w:delText>
              </w:r>
              <w:r w:rsidR="00D8153E" w:rsidRPr="003D18CE" w:rsidDel="003D18CE">
                <w:rPr>
                  <w:rFonts w:ascii="Arial" w:hAnsi="Arial" w:cs="Arial"/>
                </w:rPr>
                <w:delText xml:space="preserve"> Přehled a postup pro vypracování plánu)</w:delText>
              </w:r>
              <w:r w:rsidR="007F3E9A" w:rsidRPr="003D18CE" w:rsidDel="003D18CE">
                <w:rPr>
                  <w:rFonts w:ascii="Arial" w:hAnsi="Arial" w:cs="Arial"/>
                </w:rPr>
                <w:delText xml:space="preserve">, </w:delText>
              </w:r>
            </w:del>
          </w:p>
          <w:p w14:paraId="66AD8C40" w14:textId="7A57F5C4" w:rsidR="003D18CE" w:rsidRPr="00386B5A" w:rsidRDefault="007F3E9A" w:rsidP="00C653A3">
            <w:pPr>
              <w:pStyle w:val="Odstavecseseznamem"/>
              <w:numPr>
                <w:ilvl w:val="0"/>
                <w:numId w:val="32"/>
              </w:numPr>
              <w:spacing w:line="264" w:lineRule="auto"/>
              <w:jc w:val="both"/>
              <w:rPr>
                <w:rFonts w:ascii="Arial" w:eastAsiaTheme="minorHAnsi" w:hAnsi="Arial" w:cs="Arial"/>
                <w:b/>
                <w:lang w:eastAsia="en-US"/>
              </w:rPr>
            </w:pPr>
            <w:ins w:id="343" w:author="Juráš Pavel" w:date="2021-06-02T16:24:00Z">
              <w:r w:rsidRPr="00386B5A">
                <w:rPr>
                  <w:rFonts w:ascii="Arial" w:eastAsia="MS Mincho" w:hAnsi="Arial" w:cs="Arial"/>
                  <w:b/>
                  <w:color w:val="000000" w:themeColor="text1"/>
                </w:rPr>
                <w:t>Státní politika životního prostředí ČR 2030 s výhledem do roku 2050</w:t>
              </w:r>
              <w:r w:rsidRPr="003D18CE">
                <w:rPr>
                  <w:rFonts w:ascii="Arial" w:eastAsia="MS Mincho" w:hAnsi="Arial" w:cs="Arial"/>
                  <w:color w:val="000000" w:themeColor="text1"/>
                </w:rPr>
                <w:t xml:space="preserve"> </w:t>
              </w:r>
            </w:ins>
          </w:p>
          <w:p w14:paraId="125B52F8" w14:textId="77777777" w:rsidR="00386B5A" w:rsidRPr="003C1473" w:rsidRDefault="00386B5A" w:rsidP="00C653A3">
            <w:pPr>
              <w:pStyle w:val="Odstavecseseznamem"/>
              <w:numPr>
                <w:ilvl w:val="0"/>
                <w:numId w:val="32"/>
              </w:numPr>
              <w:spacing w:after="160" w:line="264" w:lineRule="auto"/>
              <w:jc w:val="both"/>
              <w:rPr>
                <w:ins w:id="344" w:author="Juráš Pavel" w:date="2021-06-03T23:50:00Z"/>
                <w:rFonts w:ascii="Arial" w:hAnsi="Arial" w:cs="Arial"/>
              </w:rPr>
            </w:pPr>
            <w:ins w:id="345" w:author="Juráš Pavel" w:date="2021-06-03T23:50:00Z">
              <w:r w:rsidRPr="003C1473">
                <w:rPr>
                  <w:rFonts w:ascii="Arial" w:hAnsi="Arial" w:cs="Arial"/>
                  <w:b/>
                </w:rPr>
                <w:t xml:space="preserve">Zelená dohoda pro Evropu </w:t>
              </w:r>
            </w:ins>
          </w:p>
          <w:p w14:paraId="7C14A093" w14:textId="00117AB3" w:rsidR="003D18CE" w:rsidRDefault="005C508C" w:rsidP="00C653A3">
            <w:pPr>
              <w:pStyle w:val="Odstavecseseznamem"/>
              <w:numPr>
                <w:ilvl w:val="0"/>
                <w:numId w:val="32"/>
              </w:numPr>
              <w:spacing w:line="264" w:lineRule="auto"/>
              <w:jc w:val="both"/>
              <w:rPr>
                <w:rFonts w:ascii="Arial" w:eastAsiaTheme="minorHAnsi" w:hAnsi="Arial" w:cs="Arial"/>
                <w:b/>
                <w:lang w:eastAsia="en-US"/>
              </w:rPr>
            </w:pPr>
            <w:r w:rsidRPr="003D18CE">
              <w:rPr>
                <w:rFonts w:ascii="Arial" w:eastAsia="MS Mincho" w:hAnsi="Arial" w:cs="Arial"/>
                <w:b/>
                <w:color w:val="000000" w:themeColor="text1"/>
              </w:rPr>
              <w:t>Strategie podpory MSP v ČR pro období 2021-2027</w:t>
            </w:r>
            <w:del w:id="346" w:author="Juráš Pavel" w:date="2021-06-03T23:28:00Z">
              <w:r w:rsidRPr="003D18CE" w:rsidDel="003D18CE">
                <w:rPr>
                  <w:rFonts w:ascii="Arial" w:eastAsia="MS Mincho" w:hAnsi="Arial" w:cs="Arial"/>
                  <w:b/>
                  <w:color w:val="000000" w:themeColor="text1"/>
                </w:rPr>
                <w:delText xml:space="preserve"> </w:delText>
              </w:r>
              <w:r w:rsidRPr="003D18CE" w:rsidDel="003D18CE">
                <w:rPr>
                  <w:rFonts w:ascii="Arial" w:eastAsia="MS Mincho" w:hAnsi="Arial" w:cs="Arial"/>
                  <w:color w:val="000000" w:themeColor="text1"/>
                </w:rPr>
                <w:delText>(oblast Nízkouhlíková ekonomika)</w:delText>
              </w:r>
              <w:r w:rsidR="00D8153E" w:rsidRPr="003D18CE" w:rsidDel="003D18CE">
                <w:rPr>
                  <w:rFonts w:ascii="Arial" w:hAnsi="Arial" w:cs="Arial"/>
                  <w:b/>
                </w:rPr>
                <w:delText>.</w:delText>
              </w:r>
              <w:r w:rsidR="00F108D4" w:rsidRPr="003D18CE" w:rsidDel="003D18CE">
                <w:rPr>
                  <w:rFonts w:ascii="Arial" w:hAnsi="Arial" w:cs="Arial"/>
                  <w:b/>
                </w:rPr>
                <w:delText xml:space="preserve"> </w:delText>
              </w:r>
              <w:r w:rsidR="002A00F0" w:rsidRPr="003D18CE" w:rsidDel="003D18CE">
                <w:rPr>
                  <w:rFonts w:ascii="Arial" w:hAnsi="Arial" w:cs="Arial"/>
                </w:rPr>
                <w:delText>P</w:delText>
              </w:r>
              <w:r w:rsidR="004B396E" w:rsidRPr="003D18CE" w:rsidDel="003D18CE">
                <w:rPr>
                  <w:rFonts w:ascii="Arial" w:hAnsi="Arial" w:cs="Arial"/>
                </w:rPr>
                <w:delText>roblematikou se rovněž zabývá</w:delText>
              </w:r>
              <w:r w:rsidR="004B396E" w:rsidRPr="003D18CE" w:rsidDel="003D18CE">
                <w:rPr>
                  <w:rFonts w:ascii="Arial" w:eastAsiaTheme="minorHAnsi" w:hAnsi="Arial" w:cs="Arial"/>
                  <w:b/>
                  <w:lang w:eastAsia="en-US"/>
                </w:rPr>
                <w:delText xml:space="preserve"> </w:delText>
              </w:r>
            </w:del>
          </w:p>
          <w:p w14:paraId="6B171EDD" w14:textId="2AEA5D93" w:rsidR="00F108D4" w:rsidRPr="003D18CE" w:rsidRDefault="002A00F0" w:rsidP="00C653A3">
            <w:pPr>
              <w:pStyle w:val="Odstavecseseznamem"/>
              <w:numPr>
                <w:ilvl w:val="0"/>
                <w:numId w:val="32"/>
              </w:numPr>
              <w:spacing w:line="264" w:lineRule="auto"/>
              <w:jc w:val="both"/>
              <w:rPr>
                <w:rFonts w:ascii="Arial" w:eastAsiaTheme="minorHAnsi" w:hAnsi="Arial" w:cs="Arial"/>
                <w:b/>
                <w:lang w:eastAsia="en-US"/>
              </w:rPr>
            </w:pPr>
            <w:r w:rsidRPr="003D18CE">
              <w:rPr>
                <w:rFonts w:ascii="Arial" w:eastAsiaTheme="minorHAnsi" w:hAnsi="Arial" w:cs="Arial"/>
                <w:b/>
                <w:lang w:eastAsia="en-US"/>
              </w:rPr>
              <w:t>NKR</w:t>
            </w:r>
            <w:del w:id="347" w:author="Juráš Pavel" w:date="2021-06-03T23:28:00Z">
              <w:r w:rsidRPr="003D18CE" w:rsidDel="003D18CE">
                <w:rPr>
                  <w:rFonts w:ascii="Arial" w:eastAsiaTheme="minorHAnsi" w:hAnsi="Arial" w:cs="Arial"/>
                  <w:b/>
                  <w:lang w:eastAsia="en-US"/>
                </w:rPr>
                <w:delText xml:space="preserve"> </w:delText>
              </w:r>
              <w:r w:rsidR="004B396E" w:rsidRPr="003D18CE" w:rsidDel="003D18CE">
                <w:rPr>
                  <w:rFonts w:ascii="Arial" w:eastAsiaTheme="minorHAnsi" w:hAnsi="Arial" w:cs="Arial"/>
                  <w:lang w:eastAsia="en-US"/>
                </w:rPr>
                <w:delText xml:space="preserve">(strategický cíl </w:delText>
              </w:r>
              <w:r w:rsidR="004B396E" w:rsidRPr="003D18CE" w:rsidDel="003D18CE">
                <w:rPr>
                  <w:rFonts w:ascii="Arial" w:hAnsi="Arial" w:cs="Arial"/>
                </w:rPr>
                <w:delText xml:space="preserve">Zlepšení kvality </w:delText>
              </w:r>
              <w:r w:rsidR="00AD5CB2" w:rsidRPr="003D18CE" w:rsidDel="003D18CE">
                <w:rPr>
                  <w:rFonts w:ascii="Arial" w:hAnsi="Arial" w:cs="Arial"/>
                </w:rPr>
                <w:delText>ŽP</w:delText>
              </w:r>
              <w:r w:rsidR="004B396E" w:rsidRPr="003D18CE" w:rsidDel="003D18CE">
                <w:rPr>
                  <w:rFonts w:ascii="Arial" w:hAnsi="Arial" w:cs="Arial"/>
                </w:rPr>
                <w:delText>, zavedení nízkouhlíkové ekonomiky a adaptace na změnu klimatu).</w:delText>
              </w:r>
            </w:del>
          </w:p>
          <w:p w14:paraId="433AECF9" w14:textId="0EFBC090" w:rsidR="00D75562" w:rsidRPr="003F2BA7" w:rsidRDefault="00D75562" w:rsidP="00BF0EA4">
            <w:pPr>
              <w:spacing w:line="264" w:lineRule="auto"/>
              <w:jc w:val="both"/>
              <w:rPr>
                <w:rFonts w:ascii="Arial" w:hAnsi="Arial" w:cs="Arial"/>
                <w:b/>
              </w:rPr>
            </w:pPr>
          </w:p>
          <w:p w14:paraId="0F58E431"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4E9AA891" w14:textId="55CA0E43" w:rsidR="008D6529" w:rsidRPr="003F2BA7" w:rsidRDefault="002334BC" w:rsidP="00C653A3">
            <w:pPr>
              <w:pStyle w:val="Odstavecseseznamem"/>
              <w:numPr>
                <w:ilvl w:val="1"/>
                <w:numId w:val="57"/>
              </w:numPr>
              <w:overflowPunct/>
              <w:autoSpaceDE/>
              <w:autoSpaceDN/>
              <w:adjustRightInd/>
              <w:spacing w:after="120" w:line="264" w:lineRule="auto"/>
              <w:ind w:left="600"/>
              <w:contextualSpacing w:val="0"/>
              <w:jc w:val="both"/>
              <w:textAlignment w:val="auto"/>
              <w:rPr>
                <w:rFonts w:ascii="Arial" w:hAnsi="Arial" w:cs="Arial"/>
                <w:bCs/>
              </w:rPr>
            </w:pPr>
            <w:r w:rsidRPr="003F2BA7">
              <w:rPr>
                <w:rFonts w:ascii="Arial" w:hAnsi="Arial" w:cs="Arial"/>
              </w:rPr>
              <w:t xml:space="preserve">Vysoká energetická náročnost českého hospodářství, tj. podíl spotřebované energie na vytvořený </w:t>
            </w:r>
            <w:r w:rsidR="00022869" w:rsidRPr="003F2BA7">
              <w:rPr>
                <w:rFonts w:ascii="Arial" w:hAnsi="Arial" w:cs="Arial"/>
              </w:rPr>
              <w:t>HNP</w:t>
            </w:r>
            <w:r w:rsidR="00004C75" w:rsidRPr="003F2BA7">
              <w:rPr>
                <w:rFonts w:ascii="Arial" w:hAnsi="Arial" w:cs="Arial"/>
              </w:rPr>
              <w:t>.</w:t>
            </w:r>
          </w:p>
          <w:p w14:paraId="5EADBA2F" w14:textId="605DFAAF" w:rsidR="009442AD" w:rsidRPr="003F2BA7" w:rsidRDefault="009442AD" w:rsidP="00C653A3">
            <w:pPr>
              <w:pStyle w:val="Odstavecseseznamem"/>
              <w:numPr>
                <w:ilvl w:val="1"/>
                <w:numId w:val="57"/>
              </w:numPr>
              <w:overflowPunct/>
              <w:autoSpaceDE/>
              <w:autoSpaceDN/>
              <w:adjustRightInd/>
              <w:spacing w:after="120" w:line="264" w:lineRule="auto"/>
              <w:ind w:left="600"/>
              <w:contextualSpacing w:val="0"/>
              <w:jc w:val="both"/>
              <w:textAlignment w:val="auto"/>
              <w:rPr>
                <w:rFonts w:ascii="Arial" w:hAnsi="Arial" w:cs="Arial"/>
                <w:bCs/>
              </w:rPr>
            </w:pPr>
            <w:r w:rsidRPr="003F2BA7">
              <w:rPr>
                <w:rFonts w:ascii="Arial" w:hAnsi="Arial" w:cs="Arial"/>
              </w:rPr>
              <w:t xml:space="preserve">Potřeba zajištění příspěvku k EU cíli v oblasti energetické účinnosti </w:t>
            </w:r>
            <w:r w:rsidR="00165B6D" w:rsidRPr="003F2BA7">
              <w:rPr>
                <w:rFonts w:ascii="Arial" w:hAnsi="Arial" w:cs="Arial"/>
              </w:rPr>
              <w:t>do roku 2030</w:t>
            </w:r>
            <w:r w:rsidR="00004C75" w:rsidRPr="003F2BA7">
              <w:rPr>
                <w:rFonts w:ascii="Arial" w:hAnsi="Arial" w:cs="Arial"/>
              </w:rPr>
              <w:t>.</w:t>
            </w:r>
          </w:p>
          <w:p w14:paraId="76A14A88" w14:textId="58BC4348" w:rsidR="008D6529" w:rsidRPr="003F2BA7" w:rsidRDefault="008D6529" w:rsidP="00C653A3">
            <w:pPr>
              <w:pStyle w:val="Odstavecseseznamem"/>
              <w:numPr>
                <w:ilvl w:val="1"/>
                <w:numId w:val="57"/>
              </w:numPr>
              <w:overflowPunct/>
              <w:autoSpaceDE/>
              <w:autoSpaceDN/>
              <w:adjustRightInd/>
              <w:spacing w:after="120" w:line="264" w:lineRule="auto"/>
              <w:ind w:left="600"/>
              <w:contextualSpacing w:val="0"/>
              <w:jc w:val="both"/>
              <w:textAlignment w:val="auto"/>
              <w:rPr>
                <w:rFonts w:ascii="Arial" w:hAnsi="Arial" w:cs="Arial"/>
              </w:rPr>
            </w:pPr>
            <w:r w:rsidRPr="003F2BA7">
              <w:rPr>
                <w:rFonts w:ascii="Arial" w:hAnsi="Arial" w:cs="Arial"/>
                <w:bCs/>
              </w:rPr>
              <w:t xml:space="preserve">Nedostatečné využití potenciálu pro zvyšování energetické účinnosti výrobních procesů a </w:t>
            </w:r>
            <w:r w:rsidR="00D911B1" w:rsidRPr="003F2BA7">
              <w:rPr>
                <w:rFonts w:ascii="Arial" w:hAnsi="Arial" w:cs="Arial"/>
                <w:bCs/>
              </w:rPr>
              <w:t>pomalé zavádění/</w:t>
            </w:r>
            <w:r w:rsidRPr="003F2BA7">
              <w:rPr>
                <w:rFonts w:ascii="Arial" w:hAnsi="Arial" w:cs="Arial"/>
                <w:bCs/>
              </w:rPr>
              <w:t>aplikace nejlepších dostupných technologií ve vysoce energeticky náročných průmyslových odvětví</w:t>
            </w:r>
            <w:r w:rsidR="00004C75" w:rsidRPr="003F2BA7">
              <w:rPr>
                <w:rFonts w:ascii="Arial" w:hAnsi="Arial" w:cs="Arial"/>
                <w:bCs/>
              </w:rPr>
              <w:t>ch</w:t>
            </w:r>
            <w:r w:rsidR="005277F1" w:rsidRPr="003F2BA7">
              <w:rPr>
                <w:rFonts w:ascii="Arial" w:hAnsi="Arial" w:cs="Arial"/>
                <w:bCs/>
              </w:rPr>
              <w:t xml:space="preserve"> a službách</w:t>
            </w:r>
            <w:r w:rsidR="00004C75" w:rsidRPr="003F2BA7">
              <w:rPr>
                <w:rFonts w:ascii="Arial" w:hAnsi="Arial" w:cs="Arial"/>
                <w:bCs/>
              </w:rPr>
              <w:t>.</w:t>
            </w:r>
          </w:p>
          <w:p w14:paraId="44F2BE74" w14:textId="0928E1FF" w:rsidR="000504CE" w:rsidRPr="003F2BA7" w:rsidRDefault="00260C98" w:rsidP="00C653A3">
            <w:pPr>
              <w:pStyle w:val="Odstavecseseznamem"/>
              <w:numPr>
                <w:ilvl w:val="1"/>
                <w:numId w:val="57"/>
              </w:numPr>
              <w:overflowPunct/>
              <w:autoSpaceDE/>
              <w:autoSpaceDN/>
              <w:adjustRightInd/>
              <w:spacing w:after="120" w:line="264" w:lineRule="auto"/>
              <w:ind w:left="600"/>
              <w:contextualSpacing w:val="0"/>
              <w:jc w:val="both"/>
              <w:textAlignment w:val="auto"/>
              <w:rPr>
                <w:rFonts w:ascii="Arial" w:hAnsi="Arial" w:cs="Arial"/>
              </w:rPr>
            </w:pPr>
            <w:r w:rsidRPr="003F2BA7">
              <w:rPr>
                <w:rFonts w:ascii="Arial" w:hAnsi="Arial" w:cs="Arial"/>
              </w:rPr>
              <w:t xml:space="preserve">Nedostatečné využití OZE a odpadní energie při výrobě elektřiny vytápění a chlazení a jejich integrace </w:t>
            </w:r>
            <w:r w:rsidRPr="003F2BA7">
              <w:rPr>
                <w:rFonts w:ascii="Arial" w:eastAsia="Calibri" w:hAnsi="Arial" w:cs="Arial"/>
              </w:rPr>
              <w:t>do systému výroby elektřiny tepla chladu a jejich distribuce.</w:t>
            </w:r>
          </w:p>
          <w:p w14:paraId="0F8F539B" w14:textId="4C090707" w:rsidR="000504CE" w:rsidRPr="003F2BA7" w:rsidRDefault="002334BC" w:rsidP="00C653A3">
            <w:pPr>
              <w:pStyle w:val="Odstavecseseznamem"/>
              <w:numPr>
                <w:ilvl w:val="0"/>
                <w:numId w:val="58"/>
              </w:numPr>
              <w:spacing w:after="120" w:line="264" w:lineRule="auto"/>
              <w:ind w:left="600"/>
              <w:contextualSpacing w:val="0"/>
              <w:jc w:val="both"/>
              <w:rPr>
                <w:rFonts w:ascii="Arial" w:hAnsi="Arial" w:cs="Arial"/>
              </w:rPr>
            </w:pPr>
            <w:r w:rsidRPr="003F2BA7">
              <w:rPr>
                <w:rFonts w:ascii="Arial" w:hAnsi="Arial" w:cs="Arial"/>
              </w:rPr>
              <w:t>Vysoká energetická náročnost budov</w:t>
            </w:r>
            <w:r w:rsidR="00004C75" w:rsidRPr="003F2BA7">
              <w:rPr>
                <w:rFonts w:ascii="Arial" w:hAnsi="Arial" w:cs="Arial"/>
              </w:rPr>
              <w:t>.</w:t>
            </w:r>
          </w:p>
          <w:p w14:paraId="185FED58" w14:textId="134BC845" w:rsidR="002334BC" w:rsidRPr="003F2BA7" w:rsidRDefault="002334BC" w:rsidP="00C653A3">
            <w:pPr>
              <w:pStyle w:val="Odstavecseseznamem"/>
              <w:numPr>
                <w:ilvl w:val="0"/>
                <w:numId w:val="58"/>
              </w:numPr>
              <w:spacing w:after="120" w:line="264" w:lineRule="auto"/>
              <w:ind w:left="600"/>
              <w:contextualSpacing w:val="0"/>
              <w:jc w:val="both"/>
              <w:rPr>
                <w:rFonts w:ascii="Arial" w:hAnsi="Arial" w:cs="Arial"/>
              </w:rPr>
            </w:pPr>
            <w:r w:rsidRPr="003F2BA7">
              <w:rPr>
                <w:rFonts w:ascii="Arial" w:hAnsi="Arial" w:cs="Arial"/>
              </w:rPr>
              <w:lastRenderedPageBreak/>
              <w:t>Vysoká produkce emisí skleníkových plynů a prohlubují</w:t>
            </w:r>
            <w:r w:rsidR="000504CE" w:rsidRPr="003F2BA7">
              <w:rPr>
                <w:rFonts w:ascii="Arial" w:hAnsi="Arial" w:cs="Arial"/>
              </w:rPr>
              <w:t>cí</w:t>
            </w:r>
            <w:r w:rsidRPr="003F2BA7">
              <w:rPr>
                <w:rFonts w:ascii="Arial" w:hAnsi="Arial" w:cs="Arial"/>
              </w:rPr>
              <w:t xml:space="preserve"> se negativní dopady na </w:t>
            </w:r>
            <w:r w:rsidR="00AD5CB2" w:rsidRPr="003F2BA7">
              <w:rPr>
                <w:rFonts w:ascii="Arial" w:hAnsi="Arial" w:cs="Arial"/>
              </w:rPr>
              <w:t>ŽP</w:t>
            </w:r>
            <w:r w:rsidR="00004C75" w:rsidRPr="003F2BA7">
              <w:rPr>
                <w:rFonts w:ascii="Arial" w:hAnsi="Arial" w:cs="Arial"/>
              </w:rPr>
              <w:t>.</w:t>
            </w:r>
          </w:p>
          <w:p w14:paraId="27380BC0" w14:textId="327A09C2" w:rsidR="008D6529" w:rsidRPr="003F2BA7" w:rsidRDefault="008D6529" w:rsidP="00C653A3">
            <w:pPr>
              <w:pStyle w:val="Odstavecseseznamem"/>
              <w:numPr>
                <w:ilvl w:val="0"/>
                <w:numId w:val="58"/>
              </w:numPr>
              <w:overflowPunct/>
              <w:autoSpaceDE/>
              <w:autoSpaceDN/>
              <w:adjustRightInd/>
              <w:spacing w:after="120" w:line="264" w:lineRule="auto"/>
              <w:ind w:left="600"/>
              <w:contextualSpacing w:val="0"/>
              <w:jc w:val="both"/>
              <w:textAlignment w:val="auto"/>
              <w:rPr>
                <w:rFonts w:ascii="Arial" w:hAnsi="Arial" w:cs="Arial"/>
                <w:bCs/>
              </w:rPr>
            </w:pPr>
            <w:r w:rsidRPr="003F2BA7">
              <w:rPr>
                <w:rFonts w:ascii="Arial" w:eastAsia="Calibri" w:hAnsi="Arial" w:cs="Arial"/>
              </w:rPr>
              <w:t xml:space="preserve">Potřeba výstavby nových, rekonstrukce a modernizace stávajících zdrojů </w:t>
            </w:r>
            <w:r w:rsidR="00F27F4A" w:rsidRPr="003F2BA7">
              <w:rPr>
                <w:rFonts w:ascii="Arial" w:eastAsia="Calibri" w:hAnsi="Arial" w:cs="Arial"/>
              </w:rPr>
              <w:t>a další zavádění KVET/</w:t>
            </w:r>
            <w:proofErr w:type="spellStart"/>
            <w:r w:rsidR="00004C75" w:rsidRPr="003F2BA7">
              <w:rPr>
                <w:rFonts w:ascii="Arial" w:eastAsia="Calibri" w:hAnsi="Arial" w:cs="Arial"/>
              </w:rPr>
              <w:t>kogenerace</w:t>
            </w:r>
            <w:proofErr w:type="spellEnd"/>
            <w:r w:rsidR="00004C75" w:rsidRPr="003F2BA7">
              <w:rPr>
                <w:rFonts w:ascii="Arial" w:eastAsia="Calibri" w:hAnsi="Arial" w:cs="Arial"/>
              </w:rPr>
              <w:t>.</w:t>
            </w:r>
          </w:p>
          <w:p w14:paraId="05C1EB35" w14:textId="244D5C8A" w:rsidR="002334BC" w:rsidRPr="003F2BA7" w:rsidRDefault="008D6529" w:rsidP="00C653A3">
            <w:pPr>
              <w:pStyle w:val="Odstavecseseznamem"/>
              <w:numPr>
                <w:ilvl w:val="0"/>
                <w:numId w:val="58"/>
              </w:numPr>
              <w:spacing w:after="120" w:line="264" w:lineRule="auto"/>
              <w:ind w:left="600"/>
              <w:contextualSpacing w:val="0"/>
              <w:jc w:val="both"/>
              <w:rPr>
                <w:rFonts w:ascii="Arial" w:hAnsi="Arial" w:cs="Arial"/>
              </w:rPr>
            </w:pPr>
            <w:r w:rsidRPr="003F2BA7">
              <w:rPr>
                <w:rFonts w:ascii="Arial" w:hAnsi="Arial" w:cs="Arial"/>
              </w:rPr>
              <w:t>Nutnost</w:t>
            </w:r>
            <w:r w:rsidR="000504CE" w:rsidRPr="003F2BA7">
              <w:rPr>
                <w:rFonts w:ascii="Arial" w:hAnsi="Arial" w:cs="Arial"/>
              </w:rPr>
              <w:t xml:space="preserve"> r</w:t>
            </w:r>
            <w:r w:rsidR="002334BC" w:rsidRPr="003F2BA7">
              <w:rPr>
                <w:rFonts w:ascii="Arial" w:hAnsi="Arial" w:cs="Arial"/>
              </w:rPr>
              <w:t>ekonstrukce a optimalizace tepelných sítí za účelem snížení te</w:t>
            </w:r>
            <w:r w:rsidR="00004C75" w:rsidRPr="003F2BA7">
              <w:rPr>
                <w:rFonts w:ascii="Arial" w:hAnsi="Arial" w:cs="Arial"/>
              </w:rPr>
              <w:t>pelných ztrát při rozvodu tepla.</w:t>
            </w:r>
          </w:p>
          <w:p w14:paraId="09042DEE" w14:textId="51B5A674" w:rsidR="008D6529" w:rsidRPr="003F2BA7" w:rsidRDefault="008D6529" w:rsidP="00C653A3">
            <w:pPr>
              <w:pStyle w:val="Odstavecseseznamem"/>
              <w:numPr>
                <w:ilvl w:val="0"/>
                <w:numId w:val="58"/>
              </w:numPr>
              <w:overflowPunct/>
              <w:autoSpaceDE/>
              <w:autoSpaceDN/>
              <w:adjustRightInd/>
              <w:spacing w:after="120" w:line="264" w:lineRule="auto"/>
              <w:ind w:left="600"/>
              <w:contextualSpacing w:val="0"/>
              <w:jc w:val="both"/>
              <w:textAlignment w:val="auto"/>
              <w:rPr>
                <w:rFonts w:ascii="Arial" w:hAnsi="Arial" w:cs="Arial"/>
                <w:bCs/>
              </w:rPr>
            </w:pPr>
            <w:r w:rsidRPr="003F2BA7">
              <w:rPr>
                <w:rFonts w:ascii="Arial" w:hAnsi="Arial" w:cs="Arial"/>
                <w:bCs/>
              </w:rPr>
              <w:t>Potřeba zavádění energetického managementu</w:t>
            </w:r>
            <w:r w:rsidR="00AD5CB2" w:rsidRPr="003F2BA7">
              <w:rPr>
                <w:rFonts w:ascii="Arial" w:hAnsi="Arial" w:cs="Arial"/>
                <w:bCs/>
              </w:rPr>
              <w:t xml:space="preserve">, </w:t>
            </w:r>
            <w:r w:rsidRPr="003F2BA7">
              <w:rPr>
                <w:rFonts w:ascii="Arial" w:hAnsi="Arial" w:cs="Arial"/>
                <w:bCs/>
              </w:rPr>
              <w:t>regulace a řízení spotřeby energie.</w:t>
            </w:r>
          </w:p>
          <w:p w14:paraId="2CAF3252" w14:textId="580B6837" w:rsidR="002334BC" w:rsidRPr="003F2BA7" w:rsidRDefault="00022869" w:rsidP="00BF0EA4">
            <w:pPr>
              <w:spacing w:line="264" w:lineRule="auto"/>
              <w:jc w:val="both"/>
              <w:rPr>
                <w:rFonts w:ascii="Arial" w:hAnsi="Arial" w:cs="Arial"/>
              </w:rPr>
            </w:pPr>
            <w:r w:rsidRPr="003F2BA7">
              <w:rPr>
                <w:rFonts w:ascii="Arial" w:eastAsiaTheme="minorHAnsi" w:hAnsi="Arial" w:cs="Arial"/>
                <w:b/>
                <w:lang w:eastAsia="en-US"/>
              </w:rPr>
              <w:t>SDR 2019</w:t>
            </w:r>
            <w:r w:rsidRPr="003F2BA7">
              <w:rPr>
                <w:rFonts w:ascii="Arial" w:eastAsiaTheme="minorHAnsi" w:hAnsi="Arial" w:cs="Arial"/>
                <w:lang w:eastAsia="en-US"/>
              </w:rPr>
              <w:t xml:space="preserve"> </w:t>
            </w:r>
            <w:r w:rsidR="002A00F0" w:rsidRPr="003F2BA7">
              <w:rPr>
                <w:rFonts w:ascii="Arial" w:eastAsiaTheme="minorHAnsi" w:hAnsi="Arial" w:cs="Arial"/>
                <w:lang w:eastAsia="en-US"/>
              </w:rPr>
              <w:t>–</w:t>
            </w:r>
            <w:r w:rsidR="008A3840" w:rsidRPr="003F2BA7">
              <w:rPr>
                <w:rFonts w:ascii="Arial" w:eastAsiaTheme="minorHAnsi" w:hAnsi="Arial" w:cs="Arial"/>
                <w:lang w:eastAsia="en-US"/>
              </w:rPr>
              <w:t xml:space="preserve"> </w:t>
            </w:r>
            <w:r w:rsidR="002A00F0" w:rsidRPr="003F2BA7">
              <w:rPr>
                <w:rFonts w:ascii="Arial" w:eastAsiaTheme="minorHAnsi" w:hAnsi="Arial" w:cs="Arial"/>
                <w:lang w:eastAsia="en-US"/>
              </w:rPr>
              <w:t>d</w:t>
            </w:r>
            <w:r w:rsidR="00313533" w:rsidRPr="003F2BA7">
              <w:rPr>
                <w:rFonts w:ascii="Arial" w:hAnsi="Arial" w:cs="Arial"/>
              </w:rPr>
              <w:t>oporučení 3 - Zaměřit se v rámci inv</w:t>
            </w:r>
            <w:r w:rsidR="002A00F0" w:rsidRPr="003F2BA7">
              <w:rPr>
                <w:rFonts w:ascii="Arial" w:hAnsi="Arial" w:cs="Arial"/>
              </w:rPr>
              <w:t xml:space="preserve">estiční hospodářské politiky mj. </w:t>
            </w:r>
            <w:r w:rsidR="00313533" w:rsidRPr="003F2BA7">
              <w:rPr>
                <w:rFonts w:ascii="Arial" w:hAnsi="Arial" w:cs="Arial"/>
              </w:rPr>
              <w:t>na přechod na nízkouhlíkové hospodářství a transformaci energetiky včetně zvýšení energetické účinnosti, a to s ohledem na regionální rozdíly.</w:t>
            </w:r>
          </w:p>
          <w:p w14:paraId="34A5442C" w14:textId="637DAF35" w:rsidR="00313533" w:rsidRPr="003F2BA7" w:rsidRDefault="00313533" w:rsidP="00BF0EA4">
            <w:pPr>
              <w:spacing w:line="264" w:lineRule="auto"/>
              <w:jc w:val="both"/>
              <w:rPr>
                <w:rFonts w:ascii="Arial" w:hAnsi="Arial" w:cs="Arial"/>
              </w:rPr>
            </w:pPr>
          </w:p>
          <w:p w14:paraId="67B76BF4" w14:textId="12DB27B7" w:rsidR="002630FF" w:rsidRPr="003F2BA7" w:rsidRDefault="002630FF" w:rsidP="00BF0EA4">
            <w:pPr>
              <w:spacing w:line="264" w:lineRule="auto"/>
              <w:jc w:val="both"/>
              <w:rPr>
                <w:rFonts w:ascii="Arial" w:hAnsi="Arial" w:cs="Arial"/>
                <w:color w:val="000000"/>
                <w:shd w:val="clear" w:color="auto" w:fill="FFFFFF"/>
              </w:rPr>
            </w:pPr>
            <w:r w:rsidRPr="003F2BA7">
              <w:rPr>
                <w:rFonts w:ascii="Arial" w:hAnsi="Arial" w:cs="Arial"/>
                <w:b/>
              </w:rPr>
              <w:t>SDR 2020</w:t>
            </w:r>
            <w:r w:rsidRPr="003F2BA7">
              <w:rPr>
                <w:rFonts w:ascii="Arial" w:hAnsi="Arial" w:cs="Arial"/>
              </w:rPr>
              <w:t xml:space="preserve"> -</w:t>
            </w:r>
            <w:r w:rsidR="002E38D6" w:rsidRPr="003F2BA7">
              <w:rPr>
                <w:rFonts w:ascii="Arial" w:hAnsi="Arial" w:cs="Arial"/>
              </w:rPr>
              <w:t xml:space="preserve"> </w:t>
            </w:r>
            <w:r w:rsidRPr="003F2BA7">
              <w:rPr>
                <w:rFonts w:ascii="Arial" w:hAnsi="Arial" w:cs="Arial"/>
              </w:rPr>
              <w:t xml:space="preserve">doporučení 3 - </w:t>
            </w:r>
            <w:r w:rsidRPr="003F2BA7">
              <w:rPr>
                <w:rFonts w:ascii="Arial" w:hAnsi="Arial" w:cs="Arial"/>
                <w:color w:val="000000"/>
                <w:shd w:val="clear" w:color="auto" w:fill="FFFFFF"/>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2E32C796" w14:textId="77777777" w:rsidR="002630FF" w:rsidRPr="003F2BA7" w:rsidRDefault="002630FF" w:rsidP="00BF0EA4">
            <w:pPr>
              <w:spacing w:line="264" w:lineRule="auto"/>
              <w:jc w:val="both"/>
              <w:rPr>
                <w:rFonts w:ascii="Arial" w:hAnsi="Arial" w:cs="Arial"/>
              </w:rPr>
            </w:pPr>
          </w:p>
          <w:p w14:paraId="791AD531" w14:textId="029008D3" w:rsidR="00594E3B" w:rsidRPr="003F2BA7" w:rsidRDefault="002A00F0" w:rsidP="009A1F53">
            <w:pPr>
              <w:spacing w:line="264" w:lineRule="auto"/>
              <w:jc w:val="both"/>
              <w:rPr>
                <w:rFonts w:ascii="Arial" w:hAnsi="Arial" w:cs="Arial"/>
              </w:rPr>
            </w:pPr>
            <w:r w:rsidRPr="003F2BA7">
              <w:rPr>
                <w:rFonts w:ascii="Arial" w:hAnsi="Arial" w:cs="Arial"/>
                <w:b/>
              </w:rPr>
              <w:t>Zpráva o ČR 2019</w:t>
            </w:r>
            <w:r w:rsidRPr="003F2BA7">
              <w:rPr>
                <w:rFonts w:ascii="Arial" w:hAnsi="Arial" w:cs="Arial"/>
              </w:rPr>
              <w:t xml:space="preserve"> -</w:t>
            </w:r>
            <w:r w:rsidRPr="003F2BA7">
              <w:rPr>
                <w:rFonts w:ascii="Arial" w:hAnsi="Arial" w:cs="Arial"/>
                <w:b/>
              </w:rPr>
              <w:t xml:space="preserve"> </w:t>
            </w:r>
            <w:r w:rsidR="00B16569" w:rsidRPr="003F2BA7">
              <w:rPr>
                <w:rFonts w:ascii="Arial" w:hAnsi="Arial" w:cs="Arial"/>
              </w:rPr>
              <w:t xml:space="preserve">jako </w:t>
            </w:r>
            <w:r w:rsidR="00B16569" w:rsidRPr="003F2BA7">
              <w:rPr>
                <w:rFonts w:ascii="Arial" w:hAnsi="Arial" w:cs="Arial"/>
                <w:b/>
              </w:rPr>
              <w:t xml:space="preserve">vysoce prioritní potřeby </w:t>
            </w:r>
            <w:r w:rsidR="00AD5CB2" w:rsidRPr="003F2BA7">
              <w:rPr>
                <w:rFonts w:ascii="Arial" w:hAnsi="Arial" w:cs="Arial"/>
              </w:rPr>
              <w:t>určeny</w:t>
            </w:r>
            <w:r w:rsidRPr="003F2BA7">
              <w:rPr>
                <w:rFonts w:ascii="Arial" w:hAnsi="Arial" w:cs="Arial"/>
                <w:b/>
              </w:rPr>
              <w:t xml:space="preserve"> </w:t>
            </w:r>
            <w:r w:rsidR="00B16569" w:rsidRPr="003F2BA7">
              <w:rPr>
                <w:rFonts w:ascii="Arial" w:hAnsi="Arial" w:cs="Arial"/>
              </w:rPr>
              <w:t>investice na podporu nízkouhlíkové a ekologičtější výroby energie či vyšší energetick</w:t>
            </w:r>
            <w:r w:rsidR="009A1F53" w:rsidRPr="003F2BA7">
              <w:rPr>
                <w:rFonts w:ascii="Arial" w:hAnsi="Arial" w:cs="Arial"/>
              </w:rPr>
              <w:t>é</w:t>
            </w:r>
            <w:r w:rsidR="00B16569" w:rsidRPr="003F2BA7">
              <w:rPr>
                <w:rFonts w:ascii="Arial" w:hAnsi="Arial" w:cs="Arial"/>
              </w:rPr>
              <w:t xml:space="preserve"> účinnost</w:t>
            </w:r>
            <w:r w:rsidR="009A1F53" w:rsidRPr="003F2BA7">
              <w:rPr>
                <w:rFonts w:ascii="Arial" w:hAnsi="Arial" w:cs="Arial"/>
              </w:rPr>
              <w:t>i</w:t>
            </w:r>
            <w:r w:rsidR="00B16569" w:rsidRPr="003F2BA7">
              <w:rPr>
                <w:rFonts w:ascii="Arial" w:hAnsi="Arial" w:cs="Arial"/>
              </w:rPr>
              <w:t xml:space="preserve"> </w:t>
            </w:r>
            <w:r w:rsidR="009A1F53" w:rsidRPr="003F2BA7">
              <w:rPr>
                <w:rFonts w:ascii="Arial" w:hAnsi="Arial" w:cs="Arial"/>
              </w:rPr>
              <w:t>a zvýšení</w:t>
            </w:r>
            <w:r w:rsidR="00B16569" w:rsidRPr="003F2BA7">
              <w:rPr>
                <w:rFonts w:ascii="Arial" w:hAnsi="Arial" w:cs="Arial"/>
              </w:rPr>
              <w:t xml:space="preserve"> využívání OZE</w:t>
            </w:r>
            <w:r w:rsidR="009A1F53" w:rsidRPr="003F2BA7">
              <w:rPr>
                <w:rFonts w:ascii="Arial" w:hAnsi="Arial" w:cs="Arial"/>
              </w:rPr>
              <w:t xml:space="preserve"> zejména s cílem:</w:t>
            </w:r>
            <w:r w:rsidR="00B16569" w:rsidRPr="003F2BA7">
              <w:rPr>
                <w:rFonts w:ascii="Arial" w:hAnsi="Arial" w:cs="Arial"/>
              </w:rPr>
              <w:t xml:space="preserve"> </w:t>
            </w:r>
          </w:p>
          <w:p w14:paraId="28BCB7BE" w14:textId="77777777" w:rsidR="00637F37" w:rsidRPr="003F2BA7" w:rsidRDefault="00637F37" w:rsidP="00637F37">
            <w:pPr>
              <w:pStyle w:val="Default"/>
              <w:jc w:val="both"/>
              <w:rPr>
                <w:rFonts w:ascii="Arial" w:hAnsi="Arial" w:cs="Arial"/>
              </w:rPr>
            </w:pPr>
          </w:p>
          <w:p w14:paraId="6AE1C22C" w14:textId="46E3DBC5" w:rsidR="00637F37" w:rsidRPr="003F2BA7" w:rsidRDefault="00637F37" w:rsidP="00C653A3">
            <w:pPr>
              <w:pStyle w:val="Default"/>
              <w:numPr>
                <w:ilvl w:val="0"/>
                <w:numId w:val="32"/>
              </w:numPr>
              <w:spacing w:after="120" w:line="264" w:lineRule="auto"/>
              <w:jc w:val="both"/>
              <w:rPr>
                <w:rFonts w:ascii="Arial" w:hAnsi="Arial" w:cs="Arial"/>
              </w:rPr>
            </w:pPr>
            <w:r w:rsidRPr="003F2BA7">
              <w:rPr>
                <w:rFonts w:ascii="Arial" w:hAnsi="Arial" w:cs="Arial"/>
              </w:rPr>
              <w:t xml:space="preserve">zvýšit energetickou účinnost a využívání </w:t>
            </w:r>
            <w:r w:rsidR="00AD5CB2" w:rsidRPr="003F2BA7">
              <w:rPr>
                <w:rFonts w:ascii="Arial" w:hAnsi="Arial" w:cs="Arial"/>
              </w:rPr>
              <w:t xml:space="preserve">OZE </w:t>
            </w:r>
            <w:r w:rsidRPr="003F2BA7">
              <w:rPr>
                <w:rFonts w:ascii="Arial" w:hAnsi="Arial" w:cs="Arial"/>
              </w:rPr>
              <w:t xml:space="preserve">na místě </w:t>
            </w:r>
            <w:r w:rsidR="00AD5CB2" w:rsidRPr="003F2BA7">
              <w:rPr>
                <w:rFonts w:ascii="Arial" w:hAnsi="Arial" w:cs="Arial"/>
              </w:rPr>
              <w:t>v</w:t>
            </w:r>
            <w:r w:rsidR="009C759B" w:rsidRPr="003F2BA7">
              <w:rPr>
                <w:rFonts w:ascii="Arial" w:hAnsi="Arial" w:cs="Arial"/>
              </w:rPr>
              <w:t> </w:t>
            </w:r>
            <w:r w:rsidRPr="003F2BA7">
              <w:rPr>
                <w:rFonts w:ascii="Arial" w:hAnsi="Arial" w:cs="Arial"/>
              </w:rPr>
              <w:t>MSP</w:t>
            </w:r>
            <w:r w:rsidR="009C759B" w:rsidRPr="003F2BA7">
              <w:rPr>
                <w:rFonts w:ascii="Arial" w:hAnsi="Arial" w:cs="Arial"/>
              </w:rPr>
              <w:t xml:space="preserve"> (vč. </w:t>
            </w:r>
            <w:r w:rsidRPr="003F2BA7">
              <w:rPr>
                <w:rFonts w:ascii="Arial" w:hAnsi="Arial" w:cs="Arial"/>
              </w:rPr>
              <w:t>prostor, zařízení a procesů</w:t>
            </w:r>
            <w:r w:rsidR="009C759B" w:rsidRPr="003F2BA7">
              <w:rPr>
                <w:rFonts w:ascii="Arial" w:hAnsi="Arial" w:cs="Arial"/>
              </w:rPr>
              <w:t>)</w:t>
            </w:r>
            <w:r w:rsidR="00004C75" w:rsidRPr="003F2BA7">
              <w:rPr>
                <w:rFonts w:ascii="Arial" w:hAnsi="Arial" w:cs="Arial"/>
              </w:rPr>
              <w:t>.</w:t>
            </w:r>
          </w:p>
          <w:p w14:paraId="6A0B430A" w14:textId="2E72F2E7" w:rsidR="00637F37" w:rsidRPr="003F2BA7" w:rsidRDefault="00637F37" w:rsidP="00C653A3">
            <w:pPr>
              <w:pStyle w:val="Default"/>
              <w:numPr>
                <w:ilvl w:val="0"/>
                <w:numId w:val="32"/>
              </w:numPr>
              <w:spacing w:after="120" w:line="264" w:lineRule="auto"/>
              <w:jc w:val="both"/>
              <w:rPr>
                <w:rFonts w:ascii="Arial" w:hAnsi="Arial" w:cs="Arial"/>
              </w:rPr>
            </w:pPr>
            <w:r w:rsidRPr="003F2BA7">
              <w:rPr>
                <w:rFonts w:ascii="Arial" w:hAnsi="Arial" w:cs="Arial"/>
              </w:rPr>
              <w:t>snížit emise skleníkových plynů a znečištění ovzduší nahrazením kotlů využívajících fosilní paliva nízkouhlíkovými zařízeními a renovacemi zvyšujícími energetickou účinnost budov</w:t>
            </w:r>
            <w:r w:rsidR="00004C75" w:rsidRPr="003F2BA7">
              <w:rPr>
                <w:rFonts w:ascii="Arial" w:hAnsi="Arial" w:cs="Arial"/>
              </w:rPr>
              <w:t>.</w:t>
            </w:r>
          </w:p>
        </w:tc>
      </w:tr>
      <w:tr w:rsidR="00D857EF" w:rsidRPr="003F2BA7" w14:paraId="6085D537" w14:textId="77777777" w:rsidTr="00A52BF6">
        <w:tc>
          <w:tcPr>
            <w:tcW w:w="2972" w:type="dxa"/>
          </w:tcPr>
          <w:p w14:paraId="5B586CC6" w14:textId="77777777" w:rsidR="0000668F" w:rsidRPr="003F2BA7" w:rsidRDefault="0000668F" w:rsidP="0000668F">
            <w:pPr>
              <w:overflowPunct/>
              <w:autoSpaceDE/>
              <w:autoSpaceDN/>
              <w:adjustRightInd/>
              <w:spacing w:after="120" w:line="264" w:lineRule="auto"/>
              <w:jc w:val="both"/>
              <w:textAlignment w:val="auto"/>
              <w:rPr>
                <w:rFonts w:ascii="Arial" w:hAnsi="Arial" w:cs="Arial"/>
              </w:rPr>
            </w:pPr>
            <w:r w:rsidRPr="003F2BA7">
              <w:rPr>
                <w:rFonts w:ascii="Arial" w:hAnsi="Arial" w:cs="Arial"/>
              </w:rPr>
              <w:lastRenderedPageBreak/>
              <w:t xml:space="preserve">2. Zelenější, </w:t>
            </w:r>
            <w:r w:rsidRPr="003F2BA7">
              <w:rPr>
                <w:rFonts w:ascii="Arial" w:hAnsi="Arial" w:cs="Arial"/>
                <w:szCs w:val="24"/>
              </w:rPr>
              <w:t xml:space="preserve">nízkouhlíkový přechod na uhlíkově neutrální hospodářství a odolná Evropa díky podpoře spravedlivého přechodu na čistou energii, zelených a modrých investic, oběhového hospodářství, </w:t>
            </w:r>
            <w:r w:rsidRPr="003F2BA7">
              <w:rPr>
                <w:rFonts w:ascii="Arial" w:hAnsi="Arial" w:cs="Arial"/>
                <w:szCs w:val="24"/>
              </w:rPr>
              <w:lastRenderedPageBreak/>
              <w:t>zmírňování změny klimatu a přizpůsobení se této změně, prevence a řízení rizik a udržitelná městská mobilita</w:t>
            </w:r>
          </w:p>
          <w:p w14:paraId="25774E7A" w14:textId="012357E5" w:rsidR="00D857EF" w:rsidRPr="003F2BA7" w:rsidRDefault="00D857EF" w:rsidP="00BF0EA4">
            <w:pPr>
              <w:spacing w:line="264" w:lineRule="auto"/>
              <w:rPr>
                <w:rFonts w:ascii="Arial" w:hAnsi="Arial" w:cs="Arial"/>
              </w:rPr>
            </w:pPr>
          </w:p>
        </w:tc>
        <w:tc>
          <w:tcPr>
            <w:tcW w:w="2552" w:type="dxa"/>
          </w:tcPr>
          <w:p w14:paraId="2FDE2066" w14:textId="14D6FD50" w:rsidR="00D857EF" w:rsidRPr="003F2BA7" w:rsidRDefault="00F81D55" w:rsidP="00BF0EA4">
            <w:pPr>
              <w:spacing w:line="264" w:lineRule="auto"/>
              <w:rPr>
                <w:rFonts w:ascii="Arial" w:hAnsi="Arial" w:cs="Arial"/>
              </w:rPr>
            </w:pPr>
            <w:r w:rsidRPr="003F2BA7">
              <w:rPr>
                <w:rFonts w:ascii="Arial" w:hAnsi="Arial" w:cs="Arial"/>
              </w:rPr>
              <w:lastRenderedPageBreak/>
              <w:t xml:space="preserve">SC </w:t>
            </w:r>
            <w:r w:rsidR="007D0113" w:rsidRPr="003F2BA7">
              <w:rPr>
                <w:rFonts w:ascii="Arial" w:hAnsi="Arial" w:cs="Arial"/>
              </w:rPr>
              <w:t>4</w:t>
            </w:r>
            <w:r w:rsidR="003549A4" w:rsidRPr="003F2BA7">
              <w:rPr>
                <w:rFonts w:ascii="Arial" w:hAnsi="Arial" w:cs="Arial"/>
              </w:rPr>
              <w:t>.2 Podpora energie z obnovitelných zdrojů</w:t>
            </w:r>
            <w:r w:rsidR="0000668F" w:rsidRPr="003F2BA7">
              <w:rPr>
                <w:rFonts w:ascii="Arial" w:hAnsi="Arial" w:cs="Arial"/>
              </w:rPr>
              <w:t xml:space="preserve"> </w:t>
            </w:r>
            <w:r w:rsidR="0000668F" w:rsidRPr="003F2BA7">
              <w:rPr>
                <w:rFonts w:ascii="Arial" w:hAnsi="Arial" w:cs="Arial"/>
                <w:szCs w:val="24"/>
              </w:rPr>
              <w:t>v souladu se směrnicí (EU) 2018/2001, včetně kritérií udržitelnosti stanovených v uvedené směrnici</w:t>
            </w:r>
          </w:p>
          <w:p w14:paraId="778DC523" w14:textId="14D0D8FD" w:rsidR="00147669" w:rsidRPr="003F2BA7" w:rsidRDefault="00147669" w:rsidP="00147669">
            <w:pPr>
              <w:spacing w:line="264" w:lineRule="auto"/>
              <w:rPr>
                <w:rFonts w:ascii="Arial" w:hAnsi="Arial" w:cs="Arial"/>
              </w:rPr>
            </w:pPr>
            <w:r w:rsidRPr="003F2BA7">
              <w:rPr>
                <w:rFonts w:ascii="Arial" w:hAnsi="Arial" w:cs="Arial"/>
              </w:rPr>
              <w:lastRenderedPageBreak/>
              <w:t>(čl. 2 (1) (b) (</w:t>
            </w:r>
            <w:proofErr w:type="spellStart"/>
            <w:r w:rsidRPr="003F2BA7">
              <w:rPr>
                <w:rFonts w:ascii="Arial" w:hAnsi="Arial" w:cs="Arial"/>
              </w:rPr>
              <w:t>ii</w:t>
            </w:r>
            <w:proofErr w:type="spellEnd"/>
            <w:r w:rsidRPr="003F2BA7">
              <w:rPr>
                <w:rFonts w:ascii="Arial" w:hAnsi="Arial" w:cs="Arial"/>
              </w:rPr>
              <w:t>))</w:t>
            </w:r>
          </w:p>
          <w:p w14:paraId="6D0A71F0" w14:textId="007C4B85" w:rsidR="00147669" w:rsidRPr="003F2BA7" w:rsidRDefault="00147669" w:rsidP="00BF0EA4">
            <w:pPr>
              <w:spacing w:line="264" w:lineRule="auto"/>
              <w:rPr>
                <w:rFonts w:ascii="Arial" w:hAnsi="Arial" w:cs="Arial"/>
              </w:rPr>
            </w:pPr>
          </w:p>
        </w:tc>
        <w:tc>
          <w:tcPr>
            <w:tcW w:w="8221" w:type="dxa"/>
          </w:tcPr>
          <w:p w14:paraId="39C528C0" w14:textId="5A084EC7" w:rsidR="00B37FDE" w:rsidRDefault="00E2420E" w:rsidP="00BF0EA4">
            <w:pPr>
              <w:spacing w:line="264" w:lineRule="auto"/>
              <w:jc w:val="both"/>
              <w:rPr>
                <w:rFonts w:ascii="Arial" w:hAnsi="Arial" w:cs="Arial"/>
              </w:rPr>
            </w:pPr>
            <w:r w:rsidRPr="003F2BA7">
              <w:rPr>
                <w:rFonts w:ascii="Arial" w:hAnsi="Arial" w:cs="Arial"/>
              </w:rPr>
              <w:lastRenderedPageBreak/>
              <w:t xml:space="preserve">Výběr tohoto SC </w:t>
            </w:r>
            <w:del w:id="348" w:author="Juráš Pavel" w:date="2021-06-03T23:30:00Z">
              <w:r w:rsidRPr="003F2BA7" w:rsidDel="00B37FDE">
                <w:rPr>
                  <w:rFonts w:ascii="Arial" w:hAnsi="Arial" w:cs="Arial"/>
                </w:rPr>
                <w:delText xml:space="preserve">vyplývá </w:delText>
              </w:r>
            </w:del>
            <w:ins w:id="349" w:author="Juráš Pavel" w:date="2021-06-03T23:30:00Z">
              <w:r w:rsidR="00B37FDE" w:rsidRPr="003F2BA7">
                <w:rPr>
                  <w:rFonts w:ascii="Arial" w:hAnsi="Arial" w:cs="Arial"/>
                </w:rPr>
                <w:t>vy</w:t>
              </w:r>
              <w:r w:rsidR="00B37FDE">
                <w:rPr>
                  <w:rFonts w:ascii="Arial" w:hAnsi="Arial" w:cs="Arial"/>
                </w:rPr>
                <w:t>chází z:</w:t>
              </w:r>
              <w:r w:rsidR="00B37FDE" w:rsidRPr="003F2BA7">
                <w:rPr>
                  <w:rFonts w:ascii="Arial" w:hAnsi="Arial" w:cs="Arial"/>
                </w:rPr>
                <w:t xml:space="preserve"> </w:t>
              </w:r>
            </w:ins>
            <w:del w:id="350" w:author="Juráš Pavel" w:date="2021-06-04T13:40:00Z">
              <w:r w:rsidRPr="003F2BA7" w:rsidDel="003C0376">
                <w:rPr>
                  <w:rFonts w:ascii="Arial" w:hAnsi="Arial" w:cs="Arial"/>
                </w:rPr>
                <w:delText>ze</w:delText>
              </w:r>
            </w:del>
            <w:r w:rsidRPr="003F2BA7">
              <w:rPr>
                <w:rFonts w:ascii="Arial" w:hAnsi="Arial" w:cs="Arial"/>
              </w:rPr>
              <w:t xml:space="preserve"> </w:t>
            </w:r>
          </w:p>
          <w:p w14:paraId="3B670E0C" w14:textId="0BC31372" w:rsidR="00B37FDE" w:rsidRPr="00B37FDE" w:rsidRDefault="002334BC" w:rsidP="00C653A3">
            <w:pPr>
              <w:pStyle w:val="Odstavecseseznamem"/>
              <w:numPr>
                <w:ilvl w:val="0"/>
                <w:numId w:val="53"/>
              </w:numPr>
              <w:spacing w:line="264" w:lineRule="auto"/>
              <w:jc w:val="both"/>
              <w:rPr>
                <w:rFonts w:ascii="Arial" w:hAnsi="Arial" w:cs="Arial"/>
              </w:rPr>
            </w:pPr>
            <w:r w:rsidRPr="00B37FDE">
              <w:rPr>
                <w:rFonts w:ascii="Arial" w:hAnsi="Arial" w:cs="Arial"/>
                <w:b/>
              </w:rPr>
              <w:t xml:space="preserve">Státní </w:t>
            </w:r>
            <w:r w:rsidR="00E2420E" w:rsidRPr="00B37FDE">
              <w:rPr>
                <w:rFonts w:ascii="Arial" w:hAnsi="Arial" w:cs="Arial"/>
                <w:b/>
              </w:rPr>
              <w:t>energetick</w:t>
            </w:r>
            <w:ins w:id="351" w:author="Juráš Pavel" w:date="2021-06-04T13:40:00Z">
              <w:r w:rsidR="003C0376">
                <w:rPr>
                  <w:rFonts w:ascii="Arial" w:hAnsi="Arial" w:cs="Arial"/>
                  <w:b/>
                </w:rPr>
                <w:t>á</w:t>
              </w:r>
            </w:ins>
            <w:del w:id="352" w:author="Juráš Pavel" w:date="2021-06-04T13:40:00Z">
              <w:r w:rsidR="00E2420E" w:rsidRPr="00B37FDE" w:rsidDel="003C0376">
                <w:rPr>
                  <w:rFonts w:ascii="Arial" w:hAnsi="Arial" w:cs="Arial"/>
                  <w:b/>
                </w:rPr>
                <w:delText>é</w:delText>
              </w:r>
            </w:del>
            <w:r w:rsidRPr="00B37FDE">
              <w:rPr>
                <w:rFonts w:ascii="Arial" w:hAnsi="Arial" w:cs="Arial"/>
                <w:b/>
              </w:rPr>
              <w:t xml:space="preserve"> koncepce</w:t>
            </w:r>
            <w:del w:id="353" w:author="Juráš Pavel" w:date="2021-06-03T23:31:00Z">
              <w:r w:rsidRPr="00B37FDE" w:rsidDel="00B37FDE">
                <w:rPr>
                  <w:rFonts w:ascii="Arial" w:hAnsi="Arial" w:cs="Arial"/>
                  <w:b/>
                </w:rPr>
                <w:delText xml:space="preserve"> </w:delText>
              </w:r>
              <w:r w:rsidRPr="00B37FDE" w:rsidDel="00B37FDE">
                <w:rPr>
                  <w:rFonts w:ascii="Arial" w:hAnsi="Arial" w:cs="Arial"/>
                </w:rPr>
                <w:delText>(</w:delText>
              </w:r>
              <w:r w:rsidR="00E2420E" w:rsidRPr="00B37FDE" w:rsidDel="00B37FDE">
                <w:rPr>
                  <w:rFonts w:ascii="Arial" w:hAnsi="Arial" w:cs="Arial"/>
                </w:rPr>
                <w:delText>k</w:delText>
              </w:r>
              <w:r w:rsidR="00F05227" w:rsidRPr="00B37FDE" w:rsidDel="00B37FDE">
                <w:rPr>
                  <w:rFonts w:ascii="Arial" w:hAnsi="Arial" w:cs="Arial"/>
                </w:rPr>
                <w:delText xml:space="preserve">ap. 7 Očekávaný vývoj energetiky ČR do r. 2040 dle optimalizovaného scénáře) </w:delText>
              </w:r>
              <w:r w:rsidR="00D22021" w:rsidRPr="00B37FDE" w:rsidDel="00B37FDE">
                <w:rPr>
                  <w:rFonts w:ascii="Arial" w:hAnsi="Arial" w:cs="Arial"/>
                </w:rPr>
                <w:delText>a</w:delText>
              </w:r>
            </w:del>
            <w:r w:rsidR="00D22021" w:rsidRPr="00B37FDE">
              <w:rPr>
                <w:rFonts w:ascii="Arial" w:hAnsi="Arial" w:cs="Arial"/>
                <w:b/>
              </w:rPr>
              <w:t xml:space="preserve"> </w:t>
            </w:r>
          </w:p>
          <w:p w14:paraId="43C42ACF" w14:textId="5A30FCB4" w:rsidR="00B37FDE" w:rsidRPr="00B37FDE" w:rsidRDefault="00E2420E" w:rsidP="00C653A3">
            <w:pPr>
              <w:pStyle w:val="Odstavecseseznamem"/>
              <w:numPr>
                <w:ilvl w:val="0"/>
                <w:numId w:val="53"/>
              </w:numPr>
              <w:spacing w:line="264" w:lineRule="auto"/>
              <w:jc w:val="both"/>
              <w:rPr>
                <w:rFonts w:ascii="Arial" w:hAnsi="Arial" w:cs="Arial"/>
              </w:rPr>
            </w:pPr>
            <w:r w:rsidRPr="00B37FDE">
              <w:rPr>
                <w:rFonts w:ascii="Arial" w:hAnsi="Arial" w:cs="Arial"/>
                <w:b/>
              </w:rPr>
              <w:t>V</w:t>
            </w:r>
            <w:r w:rsidR="00D22021" w:rsidRPr="00B37FDE">
              <w:rPr>
                <w:rFonts w:ascii="Arial" w:hAnsi="Arial" w:cs="Arial"/>
                <w:b/>
              </w:rPr>
              <w:t>nitrostátní</w:t>
            </w:r>
            <w:del w:id="354" w:author="Juráš Pavel" w:date="2021-06-04T13:40:00Z">
              <w:r w:rsidR="00D22021" w:rsidRPr="00B37FDE" w:rsidDel="003C0376">
                <w:rPr>
                  <w:rFonts w:ascii="Arial" w:hAnsi="Arial" w:cs="Arial"/>
                  <w:b/>
                </w:rPr>
                <w:delText>ho</w:delText>
              </w:r>
            </w:del>
            <w:r w:rsidR="00D22021" w:rsidRPr="00B37FDE">
              <w:rPr>
                <w:rFonts w:ascii="Arial" w:hAnsi="Arial" w:cs="Arial"/>
                <w:b/>
              </w:rPr>
              <w:t xml:space="preserve"> plán</w:t>
            </w:r>
            <w:del w:id="355" w:author="Juráš Pavel" w:date="2021-06-04T13:40:00Z">
              <w:r w:rsidR="00D22021" w:rsidRPr="00B37FDE" w:rsidDel="003C0376">
                <w:rPr>
                  <w:rFonts w:ascii="Arial" w:hAnsi="Arial" w:cs="Arial"/>
                  <w:b/>
                </w:rPr>
                <w:delText>u</w:delText>
              </w:r>
            </w:del>
            <w:r w:rsidR="00D22021" w:rsidRPr="00B37FDE">
              <w:rPr>
                <w:rFonts w:ascii="Arial" w:hAnsi="Arial" w:cs="Arial"/>
                <w:b/>
              </w:rPr>
              <w:t xml:space="preserve"> Č</w:t>
            </w:r>
            <w:r w:rsidRPr="00B37FDE">
              <w:rPr>
                <w:rFonts w:ascii="Arial" w:hAnsi="Arial" w:cs="Arial"/>
                <w:b/>
              </w:rPr>
              <w:t>R</w:t>
            </w:r>
            <w:r w:rsidR="00D22021" w:rsidRPr="00B37FDE">
              <w:rPr>
                <w:rFonts w:ascii="Arial" w:hAnsi="Arial" w:cs="Arial"/>
                <w:b/>
              </w:rPr>
              <w:t xml:space="preserve"> v oblasti energetiky a klimatu</w:t>
            </w:r>
            <w:del w:id="356" w:author="Juráš Pavel" w:date="2021-06-03T23:31:00Z">
              <w:r w:rsidRPr="00B37FDE" w:rsidDel="00B37FDE">
                <w:rPr>
                  <w:rFonts w:ascii="Arial" w:hAnsi="Arial" w:cs="Arial"/>
                  <w:b/>
                </w:rPr>
                <w:delText xml:space="preserve"> </w:delText>
              </w:r>
              <w:r w:rsidR="00D22021" w:rsidRPr="00B37FDE" w:rsidDel="00B37FDE">
                <w:rPr>
                  <w:rFonts w:ascii="Arial" w:hAnsi="Arial" w:cs="Arial"/>
                </w:rPr>
                <w:delText>(</w:delText>
              </w:r>
              <w:r w:rsidRPr="00B37FDE" w:rsidDel="00B37FDE">
                <w:rPr>
                  <w:rFonts w:ascii="Arial" w:hAnsi="Arial" w:cs="Arial"/>
                </w:rPr>
                <w:delText>kap.</w:delText>
              </w:r>
              <w:r w:rsidR="00D22021" w:rsidRPr="00B37FDE" w:rsidDel="00B37FDE">
                <w:rPr>
                  <w:rFonts w:ascii="Arial" w:hAnsi="Arial" w:cs="Arial"/>
                </w:rPr>
                <w:delText xml:space="preserve"> č. 4 Současný stav a odhady vycházející ze stávajících politik a opatření)</w:delText>
              </w:r>
            </w:del>
            <w:ins w:id="357" w:author="Juráš Pavel" w:date="2021-06-02T16:25:00Z">
              <w:r w:rsidR="007F3E9A" w:rsidRPr="00B37FDE">
                <w:rPr>
                  <w:rFonts w:ascii="Arial" w:eastAsia="MS Mincho" w:hAnsi="Arial" w:cs="Arial"/>
                  <w:color w:val="000000" w:themeColor="text1"/>
                </w:rPr>
                <w:t xml:space="preserve"> </w:t>
              </w:r>
            </w:ins>
          </w:p>
          <w:p w14:paraId="598160ED" w14:textId="754A5EFD" w:rsidR="00B37FDE" w:rsidRDefault="007F3E9A" w:rsidP="00C653A3">
            <w:pPr>
              <w:pStyle w:val="Odstavecseseznamem"/>
              <w:numPr>
                <w:ilvl w:val="0"/>
                <w:numId w:val="53"/>
              </w:numPr>
              <w:spacing w:line="264" w:lineRule="auto"/>
              <w:jc w:val="both"/>
              <w:rPr>
                <w:ins w:id="358" w:author="Juráš Pavel" w:date="2021-06-03T23:50:00Z"/>
                <w:rFonts w:ascii="Arial" w:hAnsi="Arial" w:cs="Arial"/>
              </w:rPr>
            </w:pPr>
            <w:ins w:id="359" w:author="Juráš Pavel" w:date="2021-06-02T16:25:00Z">
              <w:r w:rsidRPr="00B37FDE">
                <w:rPr>
                  <w:rFonts w:ascii="Arial" w:eastAsia="MS Mincho" w:hAnsi="Arial" w:cs="Arial"/>
                  <w:b/>
                  <w:color w:val="000000" w:themeColor="text1"/>
                </w:rPr>
                <w:t>Státní politika životního prostředí ČR 2030 s výhledem do roku 2050</w:t>
              </w:r>
              <w:r w:rsidRPr="00B37FDE">
                <w:rPr>
                  <w:rFonts w:ascii="Arial" w:eastAsia="MS Mincho" w:hAnsi="Arial" w:cs="Arial"/>
                  <w:color w:val="000000" w:themeColor="text1"/>
                </w:rPr>
                <w:t xml:space="preserve"> </w:t>
              </w:r>
            </w:ins>
            <w:del w:id="360" w:author="Juráš Pavel" w:date="2021-06-03T23:31:00Z">
              <w:r w:rsidR="005C508C" w:rsidRPr="00B37FDE" w:rsidDel="00B37FDE">
                <w:rPr>
                  <w:rFonts w:ascii="Arial" w:hAnsi="Arial" w:cs="Arial"/>
                </w:rPr>
                <w:delText xml:space="preserve"> a </w:delText>
              </w:r>
            </w:del>
          </w:p>
          <w:p w14:paraId="2B49E364" w14:textId="77777777" w:rsidR="00386B5A" w:rsidRPr="003C1473" w:rsidRDefault="00386B5A" w:rsidP="00C653A3">
            <w:pPr>
              <w:pStyle w:val="Odstavecseseznamem"/>
              <w:numPr>
                <w:ilvl w:val="0"/>
                <w:numId w:val="53"/>
              </w:numPr>
              <w:spacing w:after="160" w:line="264" w:lineRule="auto"/>
              <w:jc w:val="both"/>
              <w:rPr>
                <w:ins w:id="361" w:author="Juráš Pavel" w:date="2021-06-03T23:50:00Z"/>
                <w:rFonts w:ascii="Arial" w:hAnsi="Arial" w:cs="Arial"/>
              </w:rPr>
            </w:pPr>
            <w:ins w:id="362" w:author="Juráš Pavel" w:date="2021-06-03T23:50:00Z">
              <w:r w:rsidRPr="003C1473">
                <w:rPr>
                  <w:rFonts w:ascii="Arial" w:hAnsi="Arial" w:cs="Arial"/>
                  <w:b/>
                </w:rPr>
                <w:t xml:space="preserve">Zelená dohoda pro Evropu </w:t>
              </w:r>
            </w:ins>
          </w:p>
          <w:p w14:paraId="16A5939A" w14:textId="3892E1C3" w:rsidR="00B37FDE" w:rsidRPr="00B37FDE" w:rsidRDefault="005C508C" w:rsidP="00C653A3">
            <w:pPr>
              <w:pStyle w:val="Odstavecseseznamem"/>
              <w:numPr>
                <w:ilvl w:val="0"/>
                <w:numId w:val="53"/>
              </w:numPr>
              <w:spacing w:line="264" w:lineRule="auto"/>
              <w:jc w:val="both"/>
              <w:rPr>
                <w:rFonts w:ascii="Arial" w:hAnsi="Arial" w:cs="Arial"/>
              </w:rPr>
            </w:pPr>
            <w:r w:rsidRPr="00B37FDE">
              <w:rPr>
                <w:rFonts w:ascii="Arial" w:eastAsia="MS Mincho" w:hAnsi="Arial" w:cs="Arial"/>
                <w:b/>
                <w:color w:val="000000" w:themeColor="text1"/>
              </w:rPr>
              <w:lastRenderedPageBreak/>
              <w:t>Strategie podpory MSP v ČR pro období 2021-2027</w:t>
            </w:r>
            <w:del w:id="363" w:author="Juráš Pavel" w:date="2021-06-03T23:32:00Z">
              <w:r w:rsidRPr="00B37FDE" w:rsidDel="00B37FDE">
                <w:rPr>
                  <w:rFonts w:ascii="Arial" w:eastAsia="MS Mincho" w:hAnsi="Arial" w:cs="Arial"/>
                  <w:b/>
                  <w:color w:val="000000" w:themeColor="text1"/>
                </w:rPr>
                <w:delText xml:space="preserve"> </w:delText>
              </w:r>
              <w:r w:rsidRPr="00B37FDE" w:rsidDel="00B37FDE">
                <w:rPr>
                  <w:rFonts w:ascii="Arial" w:eastAsia="MS Mincho" w:hAnsi="Arial" w:cs="Arial"/>
                  <w:color w:val="000000" w:themeColor="text1"/>
                </w:rPr>
                <w:delText>(oblast Nízkouhlíková ekonomika)</w:delText>
              </w:r>
              <w:r w:rsidR="00E2420E" w:rsidRPr="00B37FDE" w:rsidDel="00B37FDE">
                <w:rPr>
                  <w:rFonts w:ascii="Arial" w:hAnsi="Arial" w:cs="Arial"/>
                </w:rPr>
                <w:delText>.</w:delText>
              </w:r>
              <w:r w:rsidR="00F108D4" w:rsidRPr="00B37FDE" w:rsidDel="00B37FDE">
                <w:rPr>
                  <w:rFonts w:ascii="Arial" w:hAnsi="Arial" w:cs="Arial"/>
                </w:rPr>
                <w:delText xml:space="preserve"> </w:delText>
              </w:r>
              <w:r w:rsidR="00551B58" w:rsidRPr="00B37FDE" w:rsidDel="00B37FDE">
                <w:rPr>
                  <w:rFonts w:ascii="Arial" w:hAnsi="Arial" w:cs="Arial"/>
                </w:rPr>
                <w:delText>P</w:delText>
              </w:r>
              <w:r w:rsidR="004B396E" w:rsidRPr="00B37FDE" w:rsidDel="00B37FDE">
                <w:rPr>
                  <w:rFonts w:ascii="Arial" w:hAnsi="Arial" w:cs="Arial"/>
                </w:rPr>
                <w:delText>roblematikou se rovněž zabývá</w:delText>
              </w:r>
            </w:del>
            <w:r w:rsidR="004B396E" w:rsidRPr="00B37FDE">
              <w:rPr>
                <w:rFonts w:ascii="Arial" w:eastAsiaTheme="minorHAnsi" w:hAnsi="Arial" w:cs="Arial"/>
                <w:b/>
                <w:lang w:eastAsia="en-US"/>
              </w:rPr>
              <w:t xml:space="preserve"> </w:t>
            </w:r>
          </w:p>
          <w:p w14:paraId="3932AB56" w14:textId="53704F78" w:rsidR="00D22021" w:rsidRPr="00B37FDE" w:rsidRDefault="00517E0B" w:rsidP="00C653A3">
            <w:pPr>
              <w:pStyle w:val="Odstavecseseznamem"/>
              <w:numPr>
                <w:ilvl w:val="0"/>
                <w:numId w:val="53"/>
              </w:numPr>
              <w:spacing w:line="264" w:lineRule="auto"/>
              <w:jc w:val="both"/>
              <w:rPr>
                <w:rFonts w:ascii="Arial" w:hAnsi="Arial" w:cs="Arial"/>
              </w:rPr>
            </w:pPr>
            <w:r w:rsidRPr="00B37FDE">
              <w:rPr>
                <w:rFonts w:ascii="Arial" w:eastAsiaTheme="minorHAnsi" w:hAnsi="Arial" w:cs="Arial"/>
                <w:b/>
                <w:lang w:eastAsia="en-US"/>
              </w:rPr>
              <w:t>NKR</w:t>
            </w:r>
            <w:del w:id="364" w:author="Juráš Pavel" w:date="2021-06-03T23:32:00Z">
              <w:r w:rsidRPr="00B37FDE" w:rsidDel="00B37FDE">
                <w:rPr>
                  <w:rFonts w:ascii="Arial" w:eastAsiaTheme="minorHAnsi" w:hAnsi="Arial" w:cs="Arial"/>
                  <w:b/>
                  <w:lang w:eastAsia="en-US"/>
                </w:rPr>
                <w:delText xml:space="preserve"> </w:delText>
              </w:r>
              <w:r w:rsidR="004B396E" w:rsidRPr="00B37FDE" w:rsidDel="00B37FDE">
                <w:rPr>
                  <w:rFonts w:ascii="Arial" w:eastAsiaTheme="minorHAnsi" w:hAnsi="Arial" w:cs="Arial"/>
                  <w:lang w:eastAsia="en-US"/>
                </w:rPr>
                <w:delText xml:space="preserve">(strategický cíl </w:delText>
              </w:r>
              <w:r w:rsidR="004B396E" w:rsidRPr="00B37FDE" w:rsidDel="00B37FDE">
                <w:rPr>
                  <w:rFonts w:ascii="Arial" w:hAnsi="Arial" w:cs="Arial"/>
                </w:rPr>
                <w:delText xml:space="preserve">Zlepšení kvality </w:delText>
              </w:r>
              <w:r w:rsidR="00551B58" w:rsidRPr="00B37FDE" w:rsidDel="00B37FDE">
                <w:rPr>
                  <w:rFonts w:ascii="Arial" w:hAnsi="Arial" w:cs="Arial"/>
                </w:rPr>
                <w:delText>ŽP</w:delText>
              </w:r>
              <w:r w:rsidR="004B396E" w:rsidRPr="00B37FDE" w:rsidDel="00B37FDE">
                <w:rPr>
                  <w:rFonts w:ascii="Arial" w:hAnsi="Arial" w:cs="Arial"/>
                </w:rPr>
                <w:delText>, zavedení nízkouhlíkové ekonomiky a adaptace na změnu klimatu).</w:delText>
              </w:r>
            </w:del>
          </w:p>
          <w:p w14:paraId="0DAA644F" w14:textId="77777777" w:rsidR="00907332" w:rsidRPr="003F2BA7" w:rsidRDefault="00907332" w:rsidP="00BF0EA4">
            <w:pPr>
              <w:spacing w:line="264" w:lineRule="auto"/>
              <w:jc w:val="both"/>
              <w:rPr>
                <w:rFonts w:ascii="Arial" w:hAnsi="Arial" w:cs="Arial"/>
                <w:b/>
              </w:rPr>
            </w:pPr>
          </w:p>
          <w:p w14:paraId="56A4E7AE"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10794AAA" w14:textId="3604EBF2" w:rsidR="00517E0B" w:rsidRPr="003F2BA7" w:rsidRDefault="00517E0B" w:rsidP="00C653A3">
            <w:pPr>
              <w:pStyle w:val="Odstavecseseznamem"/>
              <w:numPr>
                <w:ilvl w:val="0"/>
                <w:numId w:val="59"/>
              </w:numPr>
              <w:spacing w:after="120" w:line="264" w:lineRule="auto"/>
              <w:contextualSpacing w:val="0"/>
              <w:jc w:val="both"/>
              <w:rPr>
                <w:rFonts w:ascii="Arial" w:hAnsi="Arial" w:cs="Arial"/>
              </w:rPr>
            </w:pPr>
            <w:r w:rsidRPr="003F2BA7">
              <w:rPr>
                <w:rFonts w:ascii="Arial" w:hAnsi="Arial" w:cs="Arial"/>
              </w:rPr>
              <w:t>Potřeba z</w:t>
            </w:r>
            <w:r w:rsidR="002334BC" w:rsidRPr="003F2BA7">
              <w:rPr>
                <w:rFonts w:ascii="Arial" w:hAnsi="Arial" w:cs="Arial"/>
              </w:rPr>
              <w:t>ajištění příspěvku k závaznému cíli na úrovni EU k roku 2030 ve výši 32 % energie z</w:t>
            </w:r>
            <w:r w:rsidR="003863A7" w:rsidRPr="003F2BA7">
              <w:rPr>
                <w:rFonts w:ascii="Arial" w:hAnsi="Arial" w:cs="Arial"/>
              </w:rPr>
              <w:t> </w:t>
            </w:r>
            <w:r w:rsidR="002334BC" w:rsidRPr="003F2BA7">
              <w:rPr>
                <w:rFonts w:ascii="Arial" w:hAnsi="Arial" w:cs="Arial"/>
              </w:rPr>
              <w:t>OZE</w:t>
            </w:r>
            <w:r w:rsidR="003863A7" w:rsidRPr="003F2BA7">
              <w:rPr>
                <w:rFonts w:ascii="Arial" w:hAnsi="Arial" w:cs="Arial"/>
              </w:rPr>
              <w:t>.</w:t>
            </w:r>
            <w:r w:rsidR="002334BC" w:rsidRPr="003F2BA7">
              <w:rPr>
                <w:rFonts w:ascii="Arial" w:hAnsi="Arial" w:cs="Arial"/>
              </w:rPr>
              <w:t xml:space="preserve"> </w:t>
            </w:r>
          </w:p>
          <w:p w14:paraId="0890B758" w14:textId="75DC7256" w:rsidR="00517E0B" w:rsidRPr="003F2BA7" w:rsidRDefault="00517E0B" w:rsidP="00C653A3">
            <w:pPr>
              <w:pStyle w:val="Odstavecseseznamem"/>
              <w:numPr>
                <w:ilvl w:val="0"/>
                <w:numId w:val="59"/>
              </w:numPr>
              <w:spacing w:after="120" w:line="264" w:lineRule="auto"/>
              <w:contextualSpacing w:val="0"/>
              <w:jc w:val="both"/>
              <w:rPr>
                <w:rFonts w:ascii="Arial" w:hAnsi="Arial" w:cs="Arial"/>
              </w:rPr>
            </w:pPr>
            <w:r w:rsidRPr="003F2BA7">
              <w:rPr>
                <w:rFonts w:ascii="Arial" w:hAnsi="Arial" w:cs="Arial"/>
              </w:rPr>
              <w:t>Finanční náročnost přechodu na nízkouhlíkovou ekonomiku a splnění podílu energie z OZE v roce 2030 a dále, přičemž i přes významné snižování nákladů některých OZE dochází ke stagnaci jejich podílu, který zatím neindikuje dosažení konkurenceschopn</w:t>
            </w:r>
            <w:r w:rsidR="00551B58" w:rsidRPr="003F2BA7">
              <w:rPr>
                <w:rFonts w:ascii="Arial" w:hAnsi="Arial" w:cs="Arial"/>
              </w:rPr>
              <w:t>osti s ostatními zdroji energie</w:t>
            </w:r>
            <w:r w:rsidR="003863A7" w:rsidRPr="003F2BA7">
              <w:rPr>
                <w:rFonts w:ascii="Arial" w:hAnsi="Arial" w:cs="Arial"/>
              </w:rPr>
              <w:t>.</w:t>
            </w:r>
          </w:p>
          <w:p w14:paraId="6917B0CD" w14:textId="3E172651" w:rsidR="002334BC" w:rsidRPr="003F2BA7" w:rsidRDefault="00260C98" w:rsidP="00C653A3">
            <w:pPr>
              <w:pStyle w:val="Odstavecseseznamem"/>
              <w:numPr>
                <w:ilvl w:val="0"/>
                <w:numId w:val="59"/>
              </w:numPr>
              <w:spacing w:after="120" w:line="264" w:lineRule="auto"/>
              <w:contextualSpacing w:val="0"/>
              <w:jc w:val="both"/>
              <w:rPr>
                <w:rFonts w:ascii="Arial" w:hAnsi="Arial" w:cs="Arial"/>
              </w:rPr>
            </w:pPr>
            <w:r w:rsidRPr="003F2BA7">
              <w:rPr>
                <w:rFonts w:ascii="Arial" w:hAnsi="Arial" w:cs="Arial"/>
              </w:rPr>
              <w:t>Nedostatečný posun k dosažení uhlíkové neutrality v roce 2050, v tomto ohledu nutnost významné transformace celého energetického sektoru, resp. celé ekonomiky.</w:t>
            </w:r>
          </w:p>
          <w:p w14:paraId="4CE6968B" w14:textId="77777777" w:rsidR="002334BC" w:rsidRPr="003F2BA7" w:rsidRDefault="002334BC" w:rsidP="00BF0EA4">
            <w:pPr>
              <w:spacing w:line="264" w:lineRule="auto"/>
              <w:jc w:val="both"/>
              <w:rPr>
                <w:rFonts w:ascii="Arial" w:hAnsi="Arial" w:cs="Arial"/>
              </w:rPr>
            </w:pPr>
          </w:p>
          <w:p w14:paraId="43370208" w14:textId="6D1F828D" w:rsidR="00517E0B" w:rsidRPr="003F2BA7" w:rsidRDefault="00517E0B" w:rsidP="00517E0B">
            <w:pPr>
              <w:spacing w:line="264" w:lineRule="auto"/>
              <w:jc w:val="both"/>
              <w:rPr>
                <w:rFonts w:ascii="Arial" w:hAnsi="Arial" w:cs="Arial"/>
              </w:rPr>
            </w:pPr>
            <w:r w:rsidRPr="003F2BA7">
              <w:rPr>
                <w:rFonts w:ascii="Arial" w:eastAsiaTheme="minorHAnsi" w:hAnsi="Arial" w:cs="Arial"/>
                <w:b/>
                <w:lang w:eastAsia="en-US"/>
              </w:rPr>
              <w:t>SDR 2019</w:t>
            </w:r>
            <w:r w:rsidRPr="003F2BA7">
              <w:rPr>
                <w:rFonts w:ascii="Arial" w:eastAsiaTheme="minorHAnsi" w:hAnsi="Arial" w:cs="Arial"/>
                <w:lang w:eastAsia="en-US"/>
              </w:rPr>
              <w:t xml:space="preserve"> –</w:t>
            </w:r>
            <w:r w:rsidR="00004C75" w:rsidRPr="003F2BA7">
              <w:rPr>
                <w:rFonts w:ascii="Arial" w:eastAsiaTheme="minorHAnsi" w:hAnsi="Arial" w:cs="Arial"/>
                <w:lang w:eastAsia="en-US"/>
              </w:rPr>
              <w:t xml:space="preserve"> </w:t>
            </w:r>
            <w:r w:rsidRPr="003F2BA7">
              <w:rPr>
                <w:rFonts w:ascii="Arial" w:eastAsiaTheme="minorHAnsi" w:hAnsi="Arial" w:cs="Arial"/>
                <w:lang w:eastAsia="en-US"/>
              </w:rPr>
              <w:t>d</w:t>
            </w:r>
            <w:r w:rsidRPr="003F2BA7">
              <w:rPr>
                <w:rFonts w:ascii="Arial" w:hAnsi="Arial" w:cs="Arial"/>
              </w:rPr>
              <w:t>oporučení 3 - Zaměřit se v rámci investiční hospodářské politiky mj. na přechod na nízkouhlíkové hospodářství a transformaci energetiky včetně zvýšení energetické účinnosti, a to s ohledem na regionální rozdíly.</w:t>
            </w:r>
          </w:p>
          <w:p w14:paraId="6CE05534" w14:textId="7531A100" w:rsidR="002630FF" w:rsidRPr="003F2BA7" w:rsidRDefault="002630FF" w:rsidP="00517E0B">
            <w:pPr>
              <w:spacing w:line="264" w:lineRule="auto"/>
              <w:jc w:val="both"/>
              <w:rPr>
                <w:rFonts w:ascii="Arial" w:hAnsi="Arial" w:cs="Arial"/>
              </w:rPr>
            </w:pPr>
          </w:p>
          <w:p w14:paraId="7B8F4AD7" w14:textId="5D8C42AB" w:rsidR="00517E0B" w:rsidRPr="003F2BA7" w:rsidRDefault="00350DEF" w:rsidP="00792DCE">
            <w:pPr>
              <w:spacing w:after="120" w:line="264" w:lineRule="auto"/>
              <w:jc w:val="both"/>
              <w:rPr>
                <w:rFonts w:ascii="Arial" w:hAnsi="Arial" w:cs="Arial"/>
              </w:rPr>
            </w:pPr>
            <w:r w:rsidRPr="003F2BA7">
              <w:rPr>
                <w:rFonts w:ascii="Arial" w:hAnsi="Arial" w:cs="Arial"/>
                <w:b/>
              </w:rPr>
              <w:t>SDR 2020</w:t>
            </w:r>
            <w:r w:rsidRPr="003F2BA7">
              <w:rPr>
                <w:rFonts w:ascii="Arial" w:hAnsi="Arial" w:cs="Arial"/>
              </w:rPr>
              <w:t xml:space="preserve"> - doporučení 3 - </w:t>
            </w:r>
            <w:r w:rsidRPr="003F2BA7">
              <w:rPr>
                <w:rFonts w:ascii="Arial" w:hAnsi="Arial" w:cs="Arial"/>
                <w:color w:val="000000"/>
                <w:shd w:val="clear" w:color="auto" w:fill="FFFFFF"/>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p w14:paraId="13EEC493" w14:textId="77777777" w:rsidR="004016CE" w:rsidRPr="003F2BA7" w:rsidRDefault="004016CE" w:rsidP="004016CE">
            <w:pPr>
              <w:spacing w:line="264" w:lineRule="auto"/>
              <w:jc w:val="both"/>
              <w:rPr>
                <w:rFonts w:ascii="Arial" w:hAnsi="Arial" w:cs="Arial"/>
              </w:rPr>
            </w:pPr>
            <w:r w:rsidRPr="003F2BA7">
              <w:rPr>
                <w:rFonts w:ascii="Arial" w:hAnsi="Arial" w:cs="Arial"/>
                <w:b/>
              </w:rPr>
              <w:t>Zpráva o ČR 2019</w:t>
            </w:r>
            <w:r w:rsidRPr="003F2BA7">
              <w:rPr>
                <w:rFonts w:ascii="Arial" w:hAnsi="Arial" w:cs="Arial"/>
              </w:rPr>
              <w:t xml:space="preserve"> -</w:t>
            </w:r>
            <w:r w:rsidRPr="003F2BA7">
              <w:rPr>
                <w:rFonts w:ascii="Arial" w:hAnsi="Arial" w:cs="Arial"/>
                <w:b/>
              </w:rPr>
              <w:t xml:space="preserve"> </w:t>
            </w:r>
            <w:r w:rsidRPr="003F2BA7">
              <w:rPr>
                <w:rFonts w:ascii="Arial" w:hAnsi="Arial" w:cs="Arial"/>
              </w:rPr>
              <w:t xml:space="preserve">jako </w:t>
            </w:r>
            <w:r w:rsidRPr="003F2BA7">
              <w:rPr>
                <w:rFonts w:ascii="Arial" w:hAnsi="Arial" w:cs="Arial"/>
                <w:b/>
              </w:rPr>
              <w:t xml:space="preserve">vysoce prioritní potřeby </w:t>
            </w:r>
            <w:r w:rsidRPr="003F2BA7">
              <w:rPr>
                <w:rFonts w:ascii="Arial" w:hAnsi="Arial" w:cs="Arial"/>
              </w:rPr>
              <w:t>určeny</w:t>
            </w:r>
            <w:r w:rsidRPr="003F2BA7">
              <w:rPr>
                <w:rFonts w:ascii="Arial" w:hAnsi="Arial" w:cs="Arial"/>
                <w:b/>
              </w:rPr>
              <w:t xml:space="preserve"> </w:t>
            </w:r>
            <w:r w:rsidRPr="003F2BA7">
              <w:rPr>
                <w:rFonts w:ascii="Arial" w:hAnsi="Arial" w:cs="Arial"/>
              </w:rPr>
              <w:t xml:space="preserve">investice na podporu nízkouhlíkové a ekologičtější výroby energie či vyšší energetické účinnosti a zvýšení využívání OZE zejména s cílem: </w:t>
            </w:r>
          </w:p>
          <w:p w14:paraId="49F7F2C6" w14:textId="77777777" w:rsidR="004016CE" w:rsidRPr="003F2BA7" w:rsidRDefault="004016CE" w:rsidP="004016CE">
            <w:pPr>
              <w:pStyle w:val="Default"/>
              <w:jc w:val="both"/>
              <w:rPr>
                <w:rFonts w:ascii="Arial" w:hAnsi="Arial" w:cs="Arial"/>
              </w:rPr>
            </w:pPr>
          </w:p>
          <w:p w14:paraId="0E8515B3" w14:textId="0C2B17FE" w:rsidR="004016CE" w:rsidRPr="003F2BA7" w:rsidRDefault="004016CE" w:rsidP="00C653A3">
            <w:pPr>
              <w:pStyle w:val="Default"/>
              <w:numPr>
                <w:ilvl w:val="0"/>
                <w:numId w:val="53"/>
              </w:numPr>
              <w:spacing w:after="120" w:line="264" w:lineRule="auto"/>
              <w:jc w:val="both"/>
              <w:rPr>
                <w:rFonts w:ascii="Arial" w:hAnsi="Arial" w:cs="Arial"/>
              </w:rPr>
            </w:pPr>
            <w:r w:rsidRPr="003F2BA7">
              <w:rPr>
                <w:rFonts w:ascii="Arial" w:hAnsi="Arial" w:cs="Arial"/>
              </w:rPr>
              <w:t>zvýšit energetickou účinnost a využívání OZE na místě v MSP (vč. prostor, zařízení a procesů)</w:t>
            </w:r>
            <w:r w:rsidR="009610B4" w:rsidRPr="003F2BA7">
              <w:rPr>
                <w:rFonts w:ascii="Arial" w:hAnsi="Arial" w:cs="Arial"/>
              </w:rPr>
              <w:t>.</w:t>
            </w:r>
          </w:p>
          <w:p w14:paraId="4BDD4FE5" w14:textId="6C44342D" w:rsidR="004016CE" w:rsidRPr="003F2BA7" w:rsidRDefault="004016CE" w:rsidP="00C653A3">
            <w:pPr>
              <w:pStyle w:val="Default"/>
              <w:numPr>
                <w:ilvl w:val="0"/>
                <w:numId w:val="53"/>
              </w:numPr>
              <w:spacing w:after="120" w:line="264" w:lineRule="auto"/>
              <w:jc w:val="both"/>
              <w:rPr>
                <w:rFonts w:ascii="Arial" w:hAnsi="Arial" w:cs="Arial"/>
              </w:rPr>
            </w:pPr>
            <w:r w:rsidRPr="003F2BA7">
              <w:rPr>
                <w:rFonts w:ascii="Arial" w:hAnsi="Arial" w:cs="Arial"/>
              </w:rPr>
              <w:lastRenderedPageBreak/>
              <w:t>snížit emise skleníkových plynů a znečištění ovzduší nahrazením kotlů využívajících fosilní paliva nízkouhlíkovými zařízeními a renovacemi zvyšujícími energetickou účinnost budov</w:t>
            </w:r>
            <w:r w:rsidR="009610B4" w:rsidRPr="003F2BA7">
              <w:rPr>
                <w:rFonts w:ascii="Arial" w:hAnsi="Arial" w:cs="Arial"/>
              </w:rPr>
              <w:t>.</w:t>
            </w:r>
          </w:p>
          <w:p w14:paraId="44C1F94D" w14:textId="0E01AB88" w:rsidR="002334BC" w:rsidRPr="003F2BA7" w:rsidRDefault="004016CE" w:rsidP="00C653A3">
            <w:pPr>
              <w:pStyle w:val="Default"/>
              <w:numPr>
                <w:ilvl w:val="0"/>
                <w:numId w:val="53"/>
              </w:numPr>
              <w:spacing w:after="120" w:line="264" w:lineRule="auto"/>
              <w:jc w:val="both"/>
              <w:rPr>
                <w:rFonts w:ascii="Arial" w:hAnsi="Arial" w:cs="Arial"/>
              </w:rPr>
            </w:pPr>
            <w:r w:rsidRPr="003F2BA7">
              <w:rPr>
                <w:rFonts w:ascii="Arial" w:hAnsi="Arial" w:cs="Arial"/>
              </w:rPr>
              <w:t xml:space="preserve">zvýšit podíl OZE ve vytápění a chlazení a zavést a integrovat do sítě malá zařízení na výrobu elektrické energie založená na OZE, včetně případných zařízení na skladování nebo na přeměnu energie. </w:t>
            </w:r>
          </w:p>
        </w:tc>
      </w:tr>
      <w:tr w:rsidR="00D857EF" w:rsidRPr="003F2BA7" w14:paraId="0BAD9ECD" w14:textId="77777777" w:rsidTr="00A52BF6">
        <w:tc>
          <w:tcPr>
            <w:tcW w:w="2972" w:type="dxa"/>
          </w:tcPr>
          <w:p w14:paraId="26DFEEEE" w14:textId="77777777" w:rsidR="0000668F" w:rsidRPr="003F2BA7" w:rsidRDefault="0000668F" w:rsidP="0000668F">
            <w:pPr>
              <w:overflowPunct/>
              <w:autoSpaceDE/>
              <w:autoSpaceDN/>
              <w:adjustRightInd/>
              <w:spacing w:after="120" w:line="264" w:lineRule="auto"/>
              <w:jc w:val="both"/>
              <w:textAlignment w:val="auto"/>
              <w:rPr>
                <w:rFonts w:ascii="Arial" w:hAnsi="Arial" w:cs="Arial"/>
              </w:rPr>
            </w:pPr>
            <w:r w:rsidRPr="003F2BA7">
              <w:rPr>
                <w:rFonts w:ascii="Arial" w:hAnsi="Arial" w:cs="Arial"/>
              </w:rPr>
              <w:lastRenderedPageBreak/>
              <w:t xml:space="preserve">2. Zelenější, </w:t>
            </w:r>
            <w:r w:rsidRPr="003F2BA7">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09517B72" w14:textId="5AC7750D" w:rsidR="00D857EF" w:rsidRPr="003F2BA7" w:rsidRDefault="00D857EF" w:rsidP="00BF0EA4">
            <w:pPr>
              <w:spacing w:line="264" w:lineRule="auto"/>
              <w:rPr>
                <w:rFonts w:ascii="Arial" w:hAnsi="Arial" w:cs="Arial"/>
              </w:rPr>
            </w:pPr>
          </w:p>
        </w:tc>
        <w:tc>
          <w:tcPr>
            <w:tcW w:w="2552" w:type="dxa"/>
          </w:tcPr>
          <w:p w14:paraId="6BAAB1B5" w14:textId="7006477B" w:rsidR="00D857EF" w:rsidRPr="003F2BA7" w:rsidRDefault="00F81D55" w:rsidP="00BF0EA4">
            <w:pPr>
              <w:spacing w:line="264" w:lineRule="auto"/>
              <w:rPr>
                <w:rFonts w:ascii="Arial" w:hAnsi="Arial" w:cs="Arial"/>
              </w:rPr>
            </w:pPr>
            <w:r w:rsidRPr="003F2BA7">
              <w:rPr>
                <w:rFonts w:ascii="Arial" w:hAnsi="Arial" w:cs="Arial"/>
              </w:rPr>
              <w:t xml:space="preserve">SC </w:t>
            </w:r>
            <w:r w:rsidR="007D0113" w:rsidRPr="003F2BA7">
              <w:rPr>
                <w:rFonts w:ascii="Arial" w:hAnsi="Arial" w:cs="Arial"/>
              </w:rPr>
              <w:t>4</w:t>
            </w:r>
            <w:r w:rsidR="003549A4" w:rsidRPr="003F2BA7">
              <w:rPr>
                <w:rFonts w:ascii="Arial" w:hAnsi="Arial" w:cs="Arial"/>
              </w:rPr>
              <w:t xml:space="preserve">.3 Rozvoj inteligentních energetických systémů, sítí a skladování </w:t>
            </w:r>
            <w:r w:rsidR="009B4222" w:rsidRPr="003F2BA7">
              <w:rPr>
                <w:rFonts w:ascii="Arial" w:hAnsi="Arial" w:cs="Arial"/>
              </w:rPr>
              <w:t>mimo TEN-E</w:t>
            </w:r>
          </w:p>
          <w:p w14:paraId="2B210C65" w14:textId="2DE55828" w:rsidR="00147669" w:rsidRPr="003F2BA7" w:rsidRDefault="00147669" w:rsidP="00147669">
            <w:pPr>
              <w:spacing w:line="264" w:lineRule="auto"/>
              <w:rPr>
                <w:rFonts w:ascii="Arial" w:hAnsi="Arial" w:cs="Arial"/>
              </w:rPr>
            </w:pPr>
            <w:r w:rsidRPr="003F2BA7">
              <w:rPr>
                <w:rFonts w:ascii="Arial" w:hAnsi="Arial" w:cs="Arial"/>
              </w:rPr>
              <w:t>(čl. 2 (1) (b) (</w:t>
            </w:r>
            <w:proofErr w:type="spellStart"/>
            <w:r w:rsidRPr="003F2BA7">
              <w:rPr>
                <w:rFonts w:ascii="Arial" w:hAnsi="Arial" w:cs="Arial"/>
              </w:rPr>
              <w:t>iii</w:t>
            </w:r>
            <w:proofErr w:type="spellEnd"/>
            <w:r w:rsidRPr="003F2BA7">
              <w:rPr>
                <w:rFonts w:ascii="Arial" w:hAnsi="Arial" w:cs="Arial"/>
              </w:rPr>
              <w:t>))</w:t>
            </w:r>
          </w:p>
          <w:p w14:paraId="0E705C40" w14:textId="77777777" w:rsidR="00594E3B" w:rsidRPr="003F2BA7" w:rsidRDefault="00594E3B" w:rsidP="00BF0EA4">
            <w:pPr>
              <w:spacing w:line="264" w:lineRule="auto"/>
              <w:rPr>
                <w:rFonts w:ascii="Arial" w:hAnsi="Arial" w:cs="Arial"/>
              </w:rPr>
            </w:pPr>
          </w:p>
          <w:p w14:paraId="15F97D70" w14:textId="1D411657" w:rsidR="00594E3B" w:rsidRPr="003F2BA7" w:rsidRDefault="00594E3B" w:rsidP="00BF0EA4">
            <w:pPr>
              <w:spacing w:line="264" w:lineRule="auto"/>
              <w:rPr>
                <w:rFonts w:ascii="Arial" w:hAnsi="Arial" w:cs="Arial"/>
              </w:rPr>
            </w:pPr>
          </w:p>
        </w:tc>
        <w:tc>
          <w:tcPr>
            <w:tcW w:w="8221" w:type="dxa"/>
          </w:tcPr>
          <w:p w14:paraId="6002CB00" w14:textId="02C2D489" w:rsidR="00B37FDE" w:rsidRDefault="00892660" w:rsidP="00BF0EA4">
            <w:pPr>
              <w:spacing w:line="264" w:lineRule="auto"/>
              <w:jc w:val="both"/>
              <w:rPr>
                <w:rFonts w:ascii="Arial" w:hAnsi="Arial" w:cs="Arial"/>
              </w:rPr>
            </w:pPr>
            <w:r w:rsidRPr="003F2BA7">
              <w:rPr>
                <w:rFonts w:ascii="Arial" w:hAnsi="Arial" w:cs="Arial"/>
              </w:rPr>
              <w:t xml:space="preserve">Výběr tohoto SC </w:t>
            </w:r>
            <w:del w:id="365" w:author="Juráš Pavel" w:date="2021-06-03T23:34:00Z">
              <w:r w:rsidRPr="003F2BA7" w:rsidDel="00B37FDE">
                <w:rPr>
                  <w:rFonts w:ascii="Arial" w:hAnsi="Arial" w:cs="Arial"/>
                </w:rPr>
                <w:delText xml:space="preserve">vyplývá </w:delText>
              </w:r>
            </w:del>
            <w:ins w:id="366" w:author="Juráš Pavel" w:date="2021-06-03T23:34:00Z">
              <w:r w:rsidR="00B37FDE" w:rsidRPr="003F2BA7">
                <w:rPr>
                  <w:rFonts w:ascii="Arial" w:hAnsi="Arial" w:cs="Arial"/>
                </w:rPr>
                <w:t>vy</w:t>
              </w:r>
              <w:r w:rsidR="00B37FDE">
                <w:rPr>
                  <w:rFonts w:ascii="Arial" w:hAnsi="Arial" w:cs="Arial"/>
                </w:rPr>
                <w:t>chází z:</w:t>
              </w:r>
              <w:r w:rsidR="00B37FDE" w:rsidRPr="003F2BA7">
                <w:rPr>
                  <w:rFonts w:ascii="Arial" w:hAnsi="Arial" w:cs="Arial"/>
                </w:rPr>
                <w:t xml:space="preserve"> </w:t>
              </w:r>
            </w:ins>
            <w:del w:id="367" w:author="Juráš Pavel" w:date="2021-06-03T23:34:00Z">
              <w:r w:rsidRPr="003F2BA7" w:rsidDel="00B37FDE">
                <w:rPr>
                  <w:rFonts w:ascii="Arial" w:hAnsi="Arial" w:cs="Arial"/>
                </w:rPr>
                <w:delText>ze</w:delText>
              </w:r>
              <w:r w:rsidR="0075572C" w:rsidRPr="003F2BA7" w:rsidDel="00B37FDE">
                <w:rPr>
                  <w:rFonts w:ascii="Arial" w:hAnsi="Arial" w:cs="Arial"/>
                </w:rPr>
                <w:delText xml:space="preserve"> </w:delText>
              </w:r>
            </w:del>
          </w:p>
          <w:p w14:paraId="486D89EA" w14:textId="45AAAF9C" w:rsidR="00B37FDE" w:rsidRPr="00B37FDE" w:rsidRDefault="00892660" w:rsidP="00C653A3">
            <w:pPr>
              <w:pStyle w:val="Odstavecseseznamem"/>
              <w:numPr>
                <w:ilvl w:val="0"/>
                <w:numId w:val="54"/>
              </w:numPr>
              <w:spacing w:line="264" w:lineRule="auto"/>
              <w:jc w:val="both"/>
              <w:rPr>
                <w:rFonts w:ascii="Arial" w:hAnsi="Arial" w:cs="Arial"/>
              </w:rPr>
            </w:pPr>
            <w:r w:rsidRPr="00B37FDE">
              <w:rPr>
                <w:rFonts w:ascii="Arial" w:hAnsi="Arial" w:cs="Arial"/>
                <w:b/>
              </w:rPr>
              <w:t>Státní energetick</w:t>
            </w:r>
            <w:ins w:id="368" w:author="Juráš Pavel" w:date="2021-06-04T13:41:00Z">
              <w:r w:rsidR="003C0376">
                <w:rPr>
                  <w:rFonts w:ascii="Arial" w:hAnsi="Arial" w:cs="Arial"/>
                  <w:b/>
                </w:rPr>
                <w:t>á</w:t>
              </w:r>
            </w:ins>
            <w:del w:id="369" w:author="Juráš Pavel" w:date="2021-06-04T13:41:00Z">
              <w:r w:rsidRPr="00B37FDE" w:rsidDel="003C0376">
                <w:rPr>
                  <w:rFonts w:ascii="Arial" w:hAnsi="Arial" w:cs="Arial"/>
                  <w:b/>
                </w:rPr>
                <w:delText>é</w:delText>
              </w:r>
            </w:del>
            <w:r w:rsidRPr="00B37FDE">
              <w:rPr>
                <w:rFonts w:ascii="Arial" w:hAnsi="Arial" w:cs="Arial"/>
                <w:b/>
              </w:rPr>
              <w:t xml:space="preserve"> koncepce </w:t>
            </w:r>
            <w:del w:id="370" w:author="Juráš Pavel" w:date="2021-06-03T23:34:00Z">
              <w:r w:rsidR="009610B4" w:rsidRPr="00B37FDE" w:rsidDel="00B37FDE">
                <w:rPr>
                  <w:rFonts w:ascii="Arial" w:hAnsi="Arial" w:cs="Arial"/>
                </w:rPr>
                <w:delText xml:space="preserve">(kap. 4 </w:delText>
              </w:r>
              <w:r w:rsidRPr="00B37FDE" w:rsidDel="00B37FDE">
                <w:rPr>
                  <w:rFonts w:ascii="Arial" w:hAnsi="Arial" w:cs="Arial"/>
                </w:rPr>
                <w:delText>Koncepce energetiky ČR do roku 2040) a</w:delText>
              </w:r>
              <w:r w:rsidRPr="00B37FDE" w:rsidDel="00B37FDE">
                <w:rPr>
                  <w:rFonts w:ascii="Arial" w:hAnsi="Arial" w:cs="Arial"/>
                  <w:b/>
                </w:rPr>
                <w:delText xml:space="preserve"> </w:delText>
              </w:r>
            </w:del>
          </w:p>
          <w:p w14:paraId="09F2DAF7" w14:textId="33A6EE8D" w:rsidR="00B37FDE" w:rsidRDefault="00892660" w:rsidP="00C653A3">
            <w:pPr>
              <w:pStyle w:val="Odstavecseseznamem"/>
              <w:numPr>
                <w:ilvl w:val="0"/>
                <w:numId w:val="54"/>
              </w:numPr>
              <w:spacing w:line="264" w:lineRule="auto"/>
              <w:jc w:val="both"/>
              <w:rPr>
                <w:ins w:id="371" w:author="Juráš Pavel" w:date="2021-06-03T23:49:00Z"/>
                <w:rFonts w:ascii="Arial" w:hAnsi="Arial" w:cs="Arial"/>
              </w:rPr>
            </w:pPr>
            <w:r w:rsidRPr="00B37FDE">
              <w:rPr>
                <w:rFonts w:ascii="Arial" w:hAnsi="Arial" w:cs="Arial"/>
                <w:b/>
              </w:rPr>
              <w:t>Vnitrostátní</w:t>
            </w:r>
            <w:del w:id="372" w:author="Juráš Pavel" w:date="2021-06-03T23:36:00Z">
              <w:r w:rsidRPr="00B37FDE" w:rsidDel="00B37FDE">
                <w:rPr>
                  <w:rFonts w:ascii="Arial" w:hAnsi="Arial" w:cs="Arial"/>
                  <w:b/>
                </w:rPr>
                <w:delText>ho</w:delText>
              </w:r>
            </w:del>
            <w:r w:rsidRPr="00B37FDE">
              <w:rPr>
                <w:rFonts w:ascii="Arial" w:hAnsi="Arial" w:cs="Arial"/>
                <w:b/>
              </w:rPr>
              <w:t xml:space="preserve"> plán</w:t>
            </w:r>
            <w:del w:id="373" w:author="Juráš Pavel" w:date="2021-06-03T23:36:00Z">
              <w:r w:rsidRPr="00B37FDE" w:rsidDel="00B37FDE">
                <w:rPr>
                  <w:rFonts w:ascii="Arial" w:hAnsi="Arial" w:cs="Arial"/>
                  <w:b/>
                </w:rPr>
                <w:delText>u</w:delText>
              </w:r>
            </w:del>
            <w:r w:rsidRPr="00B37FDE">
              <w:rPr>
                <w:rFonts w:ascii="Arial" w:hAnsi="Arial" w:cs="Arial"/>
                <w:b/>
              </w:rPr>
              <w:t xml:space="preserve"> ČR v oblasti energetiky a klimatu </w:t>
            </w:r>
            <w:del w:id="374" w:author="Juráš Pavel" w:date="2021-06-03T23:34:00Z">
              <w:r w:rsidRPr="00B37FDE" w:rsidDel="00B37FDE">
                <w:rPr>
                  <w:rFonts w:ascii="Arial" w:hAnsi="Arial" w:cs="Arial"/>
                </w:rPr>
                <w:delText>(kap. 2 Vnitrostátní cíle a kap. 4 Současný stav a odhady).</w:delText>
              </w:r>
              <w:r w:rsidR="00F95F6F" w:rsidRPr="00B37FDE" w:rsidDel="00B37FDE">
                <w:rPr>
                  <w:rFonts w:ascii="Arial" w:hAnsi="Arial" w:cs="Arial"/>
                </w:rPr>
                <w:delText xml:space="preserve"> </w:delText>
              </w:r>
              <w:r w:rsidR="00921A95" w:rsidRPr="00B37FDE" w:rsidDel="00B37FDE">
                <w:rPr>
                  <w:rFonts w:ascii="Arial" w:hAnsi="Arial" w:cs="Arial"/>
                </w:rPr>
                <w:delText>P</w:delText>
              </w:r>
              <w:r w:rsidR="00F95F6F" w:rsidRPr="00B37FDE" w:rsidDel="00B37FDE">
                <w:rPr>
                  <w:rFonts w:ascii="Arial" w:hAnsi="Arial" w:cs="Arial"/>
                </w:rPr>
                <w:delText>roblematikou se zabývá</w:delText>
              </w:r>
              <w:r w:rsidR="00F95F6F" w:rsidRPr="00B37FDE" w:rsidDel="00B37FDE">
                <w:rPr>
                  <w:rFonts w:ascii="Arial" w:hAnsi="Arial" w:cs="Arial"/>
                  <w:b/>
                </w:rPr>
                <w:delText xml:space="preserve"> </w:delText>
              </w:r>
              <w:r w:rsidR="008A3840" w:rsidRPr="00B37FDE" w:rsidDel="00B37FDE">
                <w:rPr>
                  <w:rFonts w:ascii="Arial" w:hAnsi="Arial" w:cs="Arial"/>
                </w:rPr>
                <w:delText xml:space="preserve">i </w:delText>
              </w:r>
            </w:del>
          </w:p>
          <w:p w14:paraId="5D53DCCC" w14:textId="77777777" w:rsidR="00386B5A" w:rsidRPr="003C1473" w:rsidRDefault="00386B5A" w:rsidP="00C653A3">
            <w:pPr>
              <w:pStyle w:val="Odstavecseseznamem"/>
              <w:numPr>
                <w:ilvl w:val="0"/>
                <w:numId w:val="54"/>
              </w:numPr>
              <w:spacing w:after="160" w:line="264" w:lineRule="auto"/>
              <w:jc w:val="both"/>
              <w:rPr>
                <w:ins w:id="375" w:author="Juráš Pavel" w:date="2021-06-03T23:49:00Z"/>
                <w:rFonts w:ascii="Arial" w:hAnsi="Arial" w:cs="Arial"/>
              </w:rPr>
            </w:pPr>
            <w:ins w:id="376" w:author="Juráš Pavel" w:date="2021-06-03T23:49:00Z">
              <w:r w:rsidRPr="003C1473">
                <w:rPr>
                  <w:rFonts w:ascii="Arial" w:hAnsi="Arial" w:cs="Arial"/>
                  <w:b/>
                </w:rPr>
                <w:t xml:space="preserve">Zelená dohoda pro Evropu </w:t>
              </w:r>
            </w:ins>
          </w:p>
          <w:p w14:paraId="20BEE778" w14:textId="5E614668" w:rsidR="00B37FDE" w:rsidRDefault="00907510" w:rsidP="00C653A3">
            <w:pPr>
              <w:pStyle w:val="Odstavecseseznamem"/>
              <w:numPr>
                <w:ilvl w:val="0"/>
                <w:numId w:val="54"/>
              </w:numPr>
              <w:spacing w:line="264" w:lineRule="auto"/>
              <w:jc w:val="both"/>
              <w:rPr>
                <w:rFonts w:ascii="Arial" w:hAnsi="Arial" w:cs="Arial"/>
              </w:rPr>
            </w:pPr>
            <w:r w:rsidRPr="00B37FDE">
              <w:rPr>
                <w:rFonts w:ascii="Arial" w:hAnsi="Arial" w:cs="Arial"/>
                <w:b/>
              </w:rPr>
              <w:t>N</w:t>
            </w:r>
            <w:ins w:id="377" w:author="Juráš Pavel" w:date="2021-06-03T23:36:00Z">
              <w:r w:rsidR="00B37FDE">
                <w:rPr>
                  <w:rFonts w:ascii="Arial" w:hAnsi="Arial" w:cs="Arial"/>
                  <w:b/>
                </w:rPr>
                <w:t>árodní akční plán</w:t>
              </w:r>
            </w:ins>
            <w:del w:id="378" w:author="Juráš Pavel" w:date="2021-06-03T23:36:00Z">
              <w:r w:rsidR="00921A95" w:rsidRPr="00B37FDE" w:rsidDel="00B37FDE">
                <w:rPr>
                  <w:rFonts w:ascii="Arial" w:hAnsi="Arial" w:cs="Arial"/>
                  <w:b/>
                </w:rPr>
                <w:delText>AP</w:delText>
              </w:r>
            </w:del>
            <w:r w:rsidR="00F95F6F" w:rsidRPr="00B37FDE">
              <w:rPr>
                <w:rFonts w:ascii="Arial" w:hAnsi="Arial" w:cs="Arial"/>
                <w:b/>
              </w:rPr>
              <w:t xml:space="preserve"> pro chytré sítě </w:t>
            </w:r>
            <w:del w:id="379" w:author="Juráš Pavel" w:date="2021-06-03T23:34:00Z">
              <w:r w:rsidR="00F95F6F" w:rsidRPr="00B37FDE" w:rsidDel="00B37FDE">
                <w:rPr>
                  <w:rFonts w:ascii="Arial" w:hAnsi="Arial" w:cs="Arial"/>
                </w:rPr>
                <w:delText>(kap.</w:delText>
              </w:r>
              <w:r w:rsidR="009610B4" w:rsidRPr="00B37FDE" w:rsidDel="00B37FDE">
                <w:rPr>
                  <w:rFonts w:ascii="Arial" w:hAnsi="Arial" w:cs="Arial"/>
                </w:rPr>
                <w:delText xml:space="preserve"> </w:delText>
              </w:r>
              <w:r w:rsidR="00F95F6F" w:rsidRPr="00B37FDE" w:rsidDel="00B37FDE">
                <w:rPr>
                  <w:rFonts w:ascii="Arial" w:hAnsi="Arial" w:cs="Arial"/>
                </w:rPr>
                <w:delText>2 Předpokládaný výhled energetického sektoru)</w:delText>
              </w:r>
              <w:r w:rsidRPr="00B37FDE" w:rsidDel="00B37FDE">
                <w:rPr>
                  <w:rFonts w:ascii="Arial" w:hAnsi="Arial" w:cs="Arial"/>
                </w:rPr>
                <w:delText xml:space="preserve"> či </w:delText>
              </w:r>
            </w:del>
          </w:p>
          <w:p w14:paraId="429E6EE0" w14:textId="44C6FC03" w:rsidR="00892660" w:rsidRPr="00B37FDE" w:rsidRDefault="004B396E" w:rsidP="00C653A3">
            <w:pPr>
              <w:pStyle w:val="Odstavecseseznamem"/>
              <w:numPr>
                <w:ilvl w:val="0"/>
                <w:numId w:val="54"/>
              </w:numPr>
              <w:spacing w:line="264" w:lineRule="auto"/>
              <w:jc w:val="both"/>
              <w:rPr>
                <w:rFonts w:ascii="Arial" w:hAnsi="Arial" w:cs="Arial"/>
              </w:rPr>
            </w:pPr>
            <w:r w:rsidRPr="00B37FDE">
              <w:rPr>
                <w:rFonts w:ascii="Arial" w:eastAsiaTheme="minorHAnsi" w:hAnsi="Arial" w:cs="Arial"/>
                <w:b/>
                <w:lang w:eastAsia="en-US"/>
              </w:rPr>
              <w:t>N</w:t>
            </w:r>
            <w:r w:rsidR="00907510" w:rsidRPr="00B37FDE">
              <w:rPr>
                <w:rFonts w:ascii="Arial" w:eastAsiaTheme="minorHAnsi" w:hAnsi="Arial" w:cs="Arial"/>
                <w:b/>
                <w:lang w:eastAsia="en-US"/>
              </w:rPr>
              <w:t>KR</w:t>
            </w:r>
            <w:del w:id="380" w:author="Juráš Pavel" w:date="2021-06-03T23:35:00Z">
              <w:r w:rsidR="00907510" w:rsidRPr="00B37FDE" w:rsidDel="00B37FDE">
                <w:rPr>
                  <w:rFonts w:ascii="Arial" w:eastAsiaTheme="minorHAnsi" w:hAnsi="Arial" w:cs="Arial"/>
                  <w:b/>
                  <w:lang w:eastAsia="en-US"/>
                </w:rPr>
                <w:delText xml:space="preserve"> </w:delText>
              </w:r>
              <w:r w:rsidRPr="00B37FDE" w:rsidDel="00B37FDE">
                <w:rPr>
                  <w:rFonts w:ascii="Arial" w:eastAsiaTheme="minorHAnsi" w:hAnsi="Arial" w:cs="Arial"/>
                  <w:lang w:eastAsia="en-US"/>
                </w:rPr>
                <w:delText xml:space="preserve">(strategický cíl </w:delText>
              </w:r>
              <w:r w:rsidR="00907510" w:rsidRPr="00B37FDE" w:rsidDel="00B37FDE">
                <w:rPr>
                  <w:rFonts w:ascii="Arial" w:hAnsi="Arial" w:cs="Arial"/>
                </w:rPr>
                <w:delText>Zlepšení kvality ŽP</w:delText>
              </w:r>
              <w:r w:rsidRPr="00B37FDE" w:rsidDel="00B37FDE">
                <w:rPr>
                  <w:rFonts w:ascii="Arial" w:hAnsi="Arial" w:cs="Arial"/>
                </w:rPr>
                <w:delText>, zavedení nízkouhlíkové ekonomiky a adaptace na změnu klimatu).</w:delText>
              </w:r>
            </w:del>
          </w:p>
          <w:p w14:paraId="6F529ABE" w14:textId="113C09CD" w:rsidR="002334BC" w:rsidRPr="003F2BA7" w:rsidRDefault="002334BC" w:rsidP="00BF0EA4">
            <w:pPr>
              <w:spacing w:line="264" w:lineRule="auto"/>
              <w:jc w:val="both"/>
              <w:rPr>
                <w:rFonts w:ascii="Arial" w:hAnsi="Arial" w:cs="Arial"/>
              </w:rPr>
            </w:pPr>
          </w:p>
          <w:p w14:paraId="64D4E6BE"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7C743FF0" w14:textId="4BBF7B6B" w:rsidR="000D2E9F" w:rsidRPr="003F2BA7" w:rsidRDefault="000D2E9F" w:rsidP="00C653A3">
            <w:pPr>
              <w:pStyle w:val="Odstavecseseznamem"/>
              <w:numPr>
                <w:ilvl w:val="1"/>
                <w:numId w:val="54"/>
              </w:numPr>
              <w:overflowPunct/>
              <w:autoSpaceDE/>
              <w:autoSpaceDN/>
              <w:adjustRightInd/>
              <w:spacing w:after="120"/>
              <w:contextualSpacing w:val="0"/>
              <w:jc w:val="both"/>
              <w:textAlignment w:val="auto"/>
              <w:rPr>
                <w:rFonts w:ascii="Arial" w:hAnsi="Arial" w:cs="Arial"/>
                <w:bCs/>
              </w:rPr>
            </w:pPr>
            <w:r w:rsidRPr="003F2BA7">
              <w:rPr>
                <w:rFonts w:ascii="Arial" w:hAnsi="Arial" w:cs="Arial"/>
                <w:bCs/>
              </w:rPr>
              <w:t>Nutnost modernizace a výstavby energetických soustav s implementací inteligentních prvků.</w:t>
            </w:r>
          </w:p>
          <w:p w14:paraId="4C55DC75" w14:textId="27C02C00" w:rsidR="008F5964" w:rsidRPr="003F2BA7" w:rsidRDefault="008F5964" w:rsidP="00C653A3">
            <w:pPr>
              <w:pStyle w:val="Odstavecseseznamem"/>
              <w:numPr>
                <w:ilvl w:val="1"/>
                <w:numId w:val="54"/>
              </w:numPr>
              <w:overflowPunct/>
              <w:autoSpaceDE/>
              <w:autoSpaceDN/>
              <w:adjustRightInd/>
              <w:spacing w:after="120"/>
              <w:contextualSpacing w:val="0"/>
              <w:jc w:val="both"/>
              <w:textAlignment w:val="auto"/>
              <w:rPr>
                <w:rFonts w:ascii="Arial" w:hAnsi="Arial" w:cs="Arial"/>
                <w:bCs/>
              </w:rPr>
            </w:pPr>
            <w:r w:rsidRPr="003F2BA7">
              <w:rPr>
                <w:rFonts w:ascii="Arial" w:hAnsi="Arial" w:cs="Arial"/>
                <w:bCs/>
              </w:rPr>
              <w:t>Potřeba zlepšení kvality, spolehlivosti, bezpečnosti a udržitelnosti dodávek elektřiny konečným zákazníkům</w:t>
            </w:r>
            <w:r w:rsidR="009610B4" w:rsidRPr="003F2BA7">
              <w:rPr>
                <w:rFonts w:ascii="Arial" w:hAnsi="Arial" w:cs="Arial"/>
                <w:bCs/>
              </w:rPr>
              <w:t>.</w:t>
            </w:r>
          </w:p>
          <w:p w14:paraId="24C216DD" w14:textId="3C87232A" w:rsidR="00C50738" w:rsidRPr="003F2BA7" w:rsidRDefault="00042FAF" w:rsidP="00C653A3">
            <w:pPr>
              <w:pStyle w:val="Odstavecseseznamem"/>
              <w:numPr>
                <w:ilvl w:val="1"/>
                <w:numId w:val="54"/>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Nutnost integrace decentralizovaných zdrojů energie</w:t>
            </w:r>
            <w:r w:rsidR="009610B4" w:rsidRPr="003F2BA7">
              <w:rPr>
                <w:rFonts w:ascii="Arial" w:hAnsi="Arial" w:cs="Arial"/>
                <w:bCs/>
              </w:rPr>
              <w:t>.</w:t>
            </w:r>
          </w:p>
          <w:p w14:paraId="392F2E72" w14:textId="44F3D109" w:rsidR="008F5964" w:rsidRPr="003F2BA7" w:rsidRDefault="008F5964" w:rsidP="00C653A3">
            <w:pPr>
              <w:pStyle w:val="Odstavecseseznamem"/>
              <w:numPr>
                <w:ilvl w:val="1"/>
                <w:numId w:val="54"/>
              </w:numPr>
              <w:overflowPunct/>
              <w:autoSpaceDE/>
              <w:autoSpaceDN/>
              <w:adjustRightInd/>
              <w:spacing w:after="120"/>
              <w:contextualSpacing w:val="0"/>
              <w:jc w:val="both"/>
              <w:textAlignment w:val="auto"/>
              <w:rPr>
                <w:rFonts w:ascii="Arial" w:hAnsi="Arial" w:cs="Arial"/>
                <w:bCs/>
              </w:rPr>
            </w:pPr>
            <w:r w:rsidRPr="003F2BA7">
              <w:rPr>
                <w:rFonts w:ascii="Arial" w:hAnsi="Arial" w:cs="Arial"/>
                <w:bCs/>
              </w:rPr>
              <w:t>Potřeba snížení technických ztrát a zvýšení účinnosti energetické soustavy.</w:t>
            </w:r>
          </w:p>
          <w:p w14:paraId="07DC7D4A" w14:textId="51ACD229" w:rsidR="0034055B" w:rsidRPr="003F2BA7" w:rsidRDefault="002334BC" w:rsidP="00C653A3">
            <w:pPr>
              <w:pStyle w:val="Odstavecseseznamem"/>
              <w:numPr>
                <w:ilvl w:val="1"/>
                <w:numId w:val="54"/>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rPr>
              <w:t xml:space="preserve">Vysoké emise </w:t>
            </w:r>
            <w:del w:id="381" w:author="Juráš Pavel" w:date="2021-06-03T14:30:00Z">
              <w:r w:rsidR="00DC6552" w:rsidRPr="003F2BA7" w:rsidDel="006C4B17">
                <w:rPr>
                  <w:rFonts w:ascii="Arial" w:hAnsi="Arial" w:cs="Arial"/>
                  <w:sz w:val="22"/>
                  <w:szCs w:val="22"/>
                </w:rPr>
                <w:delText>CO</w:delText>
              </w:r>
              <w:r w:rsidR="00DC6552" w:rsidRPr="003F2BA7" w:rsidDel="006C4B17">
                <w:rPr>
                  <w:rFonts w:ascii="Arial" w:hAnsi="Arial" w:cs="Arial"/>
                  <w:sz w:val="22"/>
                  <w:szCs w:val="22"/>
                  <w:vertAlign w:val="subscript"/>
                </w:rPr>
                <w:delText>2</w:delText>
              </w:r>
              <w:r w:rsidRPr="003F2BA7" w:rsidDel="006C4B17">
                <w:rPr>
                  <w:rFonts w:ascii="Arial" w:hAnsi="Arial" w:cs="Arial"/>
                </w:rPr>
                <w:delText xml:space="preserve"> </w:delText>
              </w:r>
            </w:del>
            <w:r w:rsidRPr="003F2BA7">
              <w:rPr>
                <w:rFonts w:ascii="Arial" w:hAnsi="Arial" w:cs="Arial"/>
              </w:rPr>
              <w:t>skleníkových plynů</w:t>
            </w:r>
            <w:r w:rsidR="00042FAF" w:rsidRPr="003F2BA7">
              <w:rPr>
                <w:rFonts w:ascii="Arial" w:hAnsi="Arial" w:cs="Arial"/>
              </w:rPr>
              <w:t xml:space="preserve"> a potřeba </w:t>
            </w:r>
            <w:r w:rsidR="009610B4" w:rsidRPr="003F2BA7">
              <w:rPr>
                <w:rFonts w:ascii="Arial" w:hAnsi="Arial" w:cs="Arial"/>
              </w:rPr>
              <w:t>jejich snížení.</w:t>
            </w:r>
          </w:p>
          <w:p w14:paraId="38FF3F5F" w14:textId="0322D449" w:rsidR="0034055B" w:rsidRPr="003F2BA7" w:rsidRDefault="0034055B" w:rsidP="00C653A3">
            <w:pPr>
              <w:pStyle w:val="Odstavecseseznamem"/>
              <w:numPr>
                <w:ilvl w:val="1"/>
                <w:numId w:val="54"/>
              </w:numPr>
              <w:overflowPunct/>
              <w:autoSpaceDE/>
              <w:autoSpaceDN/>
              <w:adjustRightInd/>
              <w:spacing w:after="120" w:line="264" w:lineRule="auto"/>
              <w:contextualSpacing w:val="0"/>
              <w:jc w:val="both"/>
              <w:textAlignment w:val="auto"/>
              <w:rPr>
                <w:rFonts w:ascii="Arial" w:hAnsi="Arial" w:cs="Arial"/>
                <w:bCs/>
              </w:rPr>
            </w:pPr>
            <w:r w:rsidRPr="003F2BA7">
              <w:rPr>
                <w:rFonts w:ascii="Arial" w:eastAsia="Calibri" w:hAnsi="Arial" w:cs="Arial"/>
              </w:rPr>
              <w:t xml:space="preserve">Potřeba modernizace a přípravy plynárenské infrastruktury na vtláčení a distribuci nových druhů plynů a vytvoření </w:t>
            </w:r>
            <w:r w:rsidR="002F28D4" w:rsidRPr="003F2BA7">
              <w:rPr>
                <w:rFonts w:ascii="Arial" w:eastAsia="Calibri" w:hAnsi="Arial" w:cs="Arial"/>
              </w:rPr>
              <w:t xml:space="preserve">dostatečných </w:t>
            </w:r>
            <w:r w:rsidRPr="003F2BA7">
              <w:rPr>
                <w:rFonts w:ascii="Arial" w:eastAsia="Calibri" w:hAnsi="Arial" w:cs="Arial"/>
              </w:rPr>
              <w:t>kapacit</w:t>
            </w:r>
            <w:r w:rsidR="00A5725A" w:rsidRPr="003F2BA7">
              <w:rPr>
                <w:rFonts w:ascii="Arial" w:eastAsia="Calibri" w:hAnsi="Arial" w:cs="Arial"/>
              </w:rPr>
              <w:t>.</w:t>
            </w:r>
            <w:r w:rsidRPr="003F2BA7">
              <w:rPr>
                <w:rFonts w:ascii="Arial" w:eastAsia="Calibri" w:hAnsi="Arial" w:cs="Arial"/>
              </w:rPr>
              <w:t xml:space="preserve"> </w:t>
            </w:r>
          </w:p>
          <w:p w14:paraId="2A521EDA" w14:textId="12B7DDD8" w:rsidR="00F95F6F" w:rsidRPr="003F2BA7" w:rsidRDefault="00F95F6F" w:rsidP="00C653A3">
            <w:pPr>
              <w:pStyle w:val="Odstavecseseznamem"/>
              <w:numPr>
                <w:ilvl w:val="1"/>
                <w:numId w:val="54"/>
              </w:numPr>
              <w:overflowPunct/>
              <w:autoSpaceDE/>
              <w:autoSpaceDN/>
              <w:adjustRightInd/>
              <w:spacing w:after="120" w:line="264" w:lineRule="auto"/>
              <w:contextualSpacing w:val="0"/>
              <w:jc w:val="both"/>
              <w:textAlignment w:val="auto"/>
              <w:rPr>
                <w:rFonts w:ascii="Arial" w:hAnsi="Arial" w:cs="Arial"/>
                <w:bCs/>
                <w:i/>
              </w:rPr>
            </w:pPr>
            <w:r w:rsidRPr="003F2BA7">
              <w:rPr>
                <w:rFonts w:ascii="Arial" w:eastAsia="Calibri" w:hAnsi="Arial" w:cs="Arial"/>
              </w:rPr>
              <w:t xml:space="preserve">Nedostatečná propojenost sektoru elektroenergetiky a plynárenství formou jejich sbližováním – </w:t>
            </w:r>
            <w:proofErr w:type="spellStart"/>
            <w:r w:rsidRPr="003F2BA7">
              <w:rPr>
                <w:rFonts w:ascii="Arial" w:eastAsia="Calibri" w:hAnsi="Arial" w:cs="Arial"/>
                <w:i/>
              </w:rPr>
              <w:t>Sector</w:t>
            </w:r>
            <w:proofErr w:type="spellEnd"/>
            <w:r w:rsidRPr="003F2BA7">
              <w:rPr>
                <w:rFonts w:ascii="Arial" w:eastAsia="Calibri" w:hAnsi="Arial" w:cs="Arial"/>
                <w:i/>
              </w:rPr>
              <w:t xml:space="preserve"> </w:t>
            </w:r>
            <w:proofErr w:type="spellStart"/>
            <w:r w:rsidRPr="003F2BA7">
              <w:rPr>
                <w:rFonts w:ascii="Arial" w:eastAsia="Calibri" w:hAnsi="Arial" w:cs="Arial"/>
                <w:i/>
              </w:rPr>
              <w:t>couplingem</w:t>
            </w:r>
            <w:proofErr w:type="spellEnd"/>
            <w:r w:rsidR="009610B4" w:rsidRPr="003F2BA7">
              <w:rPr>
                <w:rFonts w:ascii="Arial" w:eastAsia="Calibri" w:hAnsi="Arial" w:cs="Arial"/>
              </w:rPr>
              <w:t>.</w:t>
            </w:r>
          </w:p>
          <w:p w14:paraId="152A887B" w14:textId="766A48C8" w:rsidR="00F95F6F" w:rsidRPr="003F2BA7" w:rsidRDefault="00F95F6F" w:rsidP="00C653A3">
            <w:pPr>
              <w:pStyle w:val="Odstavecseseznamem"/>
              <w:numPr>
                <w:ilvl w:val="0"/>
                <w:numId w:val="54"/>
              </w:numPr>
              <w:spacing w:after="120" w:line="264" w:lineRule="auto"/>
              <w:contextualSpacing w:val="0"/>
              <w:jc w:val="both"/>
              <w:rPr>
                <w:rFonts w:ascii="Arial" w:hAnsi="Arial" w:cs="Arial"/>
              </w:rPr>
            </w:pPr>
            <w:r w:rsidRPr="003F2BA7">
              <w:rPr>
                <w:rFonts w:ascii="Arial" w:hAnsi="Arial" w:cs="Arial"/>
              </w:rPr>
              <w:lastRenderedPageBreak/>
              <w:t>Potřeba</w:t>
            </w:r>
            <w:r w:rsidR="002334BC" w:rsidRPr="003F2BA7">
              <w:rPr>
                <w:rFonts w:ascii="Arial" w:hAnsi="Arial" w:cs="Arial"/>
              </w:rPr>
              <w:t xml:space="preserve"> výstavby zdrojů nových druhů plynu s umožněním přeměny a uskladnění elektrické energie v </w:t>
            </w:r>
            <w:r w:rsidR="008A3840" w:rsidRPr="003F2BA7">
              <w:rPr>
                <w:rFonts w:ascii="Arial" w:hAnsi="Arial" w:cs="Arial"/>
              </w:rPr>
              <w:t>plyn</w:t>
            </w:r>
            <w:r w:rsidR="009610B4" w:rsidRPr="003F2BA7">
              <w:rPr>
                <w:rFonts w:ascii="Arial" w:hAnsi="Arial" w:cs="Arial"/>
              </w:rPr>
              <w:t>árenské</w:t>
            </w:r>
            <w:r w:rsidR="008A3840" w:rsidRPr="003F2BA7">
              <w:rPr>
                <w:rFonts w:ascii="Arial" w:hAnsi="Arial" w:cs="Arial"/>
              </w:rPr>
              <w:t xml:space="preserve"> </w:t>
            </w:r>
            <w:r w:rsidR="002334BC" w:rsidRPr="003F2BA7">
              <w:rPr>
                <w:rFonts w:ascii="Arial" w:hAnsi="Arial" w:cs="Arial"/>
              </w:rPr>
              <w:t>soustavě</w:t>
            </w:r>
            <w:r w:rsidR="009610B4" w:rsidRPr="003F2BA7">
              <w:rPr>
                <w:rFonts w:ascii="Arial" w:hAnsi="Arial" w:cs="Arial"/>
              </w:rPr>
              <w:t>.</w:t>
            </w:r>
          </w:p>
          <w:p w14:paraId="2B8E99E9" w14:textId="6C8B43D2" w:rsidR="00907510" w:rsidRPr="003F2BA7" w:rsidRDefault="00907510" w:rsidP="00907510">
            <w:pPr>
              <w:spacing w:line="264" w:lineRule="auto"/>
              <w:jc w:val="both"/>
              <w:rPr>
                <w:rFonts w:ascii="Arial" w:hAnsi="Arial" w:cs="Arial"/>
              </w:rPr>
            </w:pPr>
            <w:r w:rsidRPr="003F2BA7">
              <w:rPr>
                <w:rFonts w:ascii="Arial" w:eastAsiaTheme="minorHAnsi" w:hAnsi="Arial" w:cs="Arial"/>
                <w:b/>
                <w:lang w:eastAsia="en-US"/>
              </w:rPr>
              <w:t>SDR 2019</w:t>
            </w:r>
            <w:r w:rsidRPr="003F2BA7">
              <w:rPr>
                <w:rFonts w:ascii="Arial" w:eastAsiaTheme="minorHAnsi" w:hAnsi="Arial" w:cs="Arial"/>
                <w:lang w:eastAsia="en-US"/>
              </w:rPr>
              <w:t xml:space="preserve"> –</w:t>
            </w:r>
            <w:r w:rsidR="009610B4" w:rsidRPr="003F2BA7">
              <w:rPr>
                <w:rFonts w:ascii="Arial" w:eastAsiaTheme="minorHAnsi" w:hAnsi="Arial" w:cs="Arial"/>
                <w:lang w:eastAsia="en-US"/>
              </w:rPr>
              <w:t xml:space="preserve"> </w:t>
            </w:r>
            <w:r w:rsidRPr="003F2BA7">
              <w:rPr>
                <w:rFonts w:ascii="Arial" w:eastAsiaTheme="minorHAnsi" w:hAnsi="Arial" w:cs="Arial"/>
                <w:lang w:eastAsia="en-US"/>
              </w:rPr>
              <w:t>d</w:t>
            </w:r>
            <w:r w:rsidRPr="003F2BA7">
              <w:rPr>
                <w:rFonts w:ascii="Arial" w:hAnsi="Arial" w:cs="Arial"/>
              </w:rPr>
              <w:t>oporučení 3 - Zaměřit se v rámci investiční hospodářské politiky mj. na přechod na nízkouhlíkové hospodářství a transformaci energetiky včetně zvýšení energetické účinnosti, a to s ohledem na regionální rozdíly.</w:t>
            </w:r>
          </w:p>
          <w:p w14:paraId="35B5ADC6" w14:textId="15D860B8" w:rsidR="002630FF" w:rsidRPr="003F2BA7" w:rsidRDefault="002630FF" w:rsidP="00907510">
            <w:pPr>
              <w:spacing w:line="264" w:lineRule="auto"/>
              <w:jc w:val="both"/>
              <w:rPr>
                <w:rFonts w:ascii="Arial" w:hAnsi="Arial" w:cs="Arial"/>
              </w:rPr>
            </w:pPr>
          </w:p>
          <w:p w14:paraId="74CA6B8F" w14:textId="3BF11FA9" w:rsidR="00020A12" w:rsidRPr="003F2BA7" w:rsidRDefault="00350DEF" w:rsidP="00430CF1">
            <w:pPr>
              <w:spacing w:after="120" w:line="264" w:lineRule="auto"/>
              <w:jc w:val="both"/>
              <w:rPr>
                <w:rFonts w:ascii="Arial" w:hAnsi="Arial" w:cs="Arial"/>
              </w:rPr>
            </w:pPr>
            <w:r w:rsidRPr="003F2BA7">
              <w:rPr>
                <w:rFonts w:ascii="Arial" w:hAnsi="Arial" w:cs="Arial"/>
                <w:b/>
              </w:rPr>
              <w:t>SDR 2020</w:t>
            </w:r>
            <w:r w:rsidRPr="003F2BA7">
              <w:rPr>
                <w:rFonts w:ascii="Arial" w:hAnsi="Arial" w:cs="Arial"/>
              </w:rPr>
              <w:t xml:space="preserve"> - doporučení 3 - </w:t>
            </w:r>
            <w:r w:rsidRPr="003F2BA7">
              <w:rPr>
                <w:rFonts w:ascii="Arial" w:hAnsi="Arial" w:cs="Arial"/>
                <w:color w:val="000000"/>
                <w:shd w:val="clear" w:color="auto" w:fill="FFFFFF"/>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p w14:paraId="6A6E434B" w14:textId="77777777" w:rsidR="00907510" w:rsidRPr="003F2BA7" w:rsidRDefault="00907510" w:rsidP="00907510">
            <w:pPr>
              <w:spacing w:after="120" w:line="264" w:lineRule="auto"/>
              <w:jc w:val="both"/>
              <w:rPr>
                <w:rFonts w:ascii="Arial" w:hAnsi="Arial" w:cs="Arial"/>
              </w:rPr>
            </w:pPr>
            <w:r w:rsidRPr="003F2BA7">
              <w:rPr>
                <w:rFonts w:ascii="Arial" w:hAnsi="Arial" w:cs="Arial"/>
                <w:b/>
              </w:rPr>
              <w:t>Zpráva o ČR 2019</w:t>
            </w:r>
            <w:r w:rsidRPr="003F2BA7">
              <w:rPr>
                <w:rFonts w:ascii="Arial" w:hAnsi="Arial" w:cs="Arial"/>
              </w:rPr>
              <w:t xml:space="preserve"> -</w:t>
            </w:r>
            <w:r w:rsidRPr="003F2BA7">
              <w:rPr>
                <w:rFonts w:ascii="Arial" w:hAnsi="Arial" w:cs="Arial"/>
                <w:b/>
              </w:rPr>
              <w:t xml:space="preserve"> </w:t>
            </w:r>
            <w:r w:rsidRPr="003F2BA7">
              <w:rPr>
                <w:rFonts w:ascii="Arial" w:hAnsi="Arial" w:cs="Arial"/>
              </w:rPr>
              <w:t xml:space="preserve">jako </w:t>
            </w:r>
            <w:r w:rsidRPr="003F2BA7">
              <w:rPr>
                <w:rFonts w:ascii="Arial" w:hAnsi="Arial" w:cs="Arial"/>
                <w:b/>
              </w:rPr>
              <w:t xml:space="preserve">vysoce prioritní potřeby </w:t>
            </w:r>
            <w:r w:rsidRPr="003F2BA7">
              <w:rPr>
                <w:rFonts w:ascii="Arial" w:hAnsi="Arial" w:cs="Arial"/>
              </w:rPr>
              <w:t>určeny</w:t>
            </w:r>
            <w:r w:rsidRPr="003F2BA7">
              <w:rPr>
                <w:rFonts w:ascii="Arial" w:hAnsi="Arial" w:cs="Arial"/>
                <w:b/>
              </w:rPr>
              <w:t xml:space="preserve"> </w:t>
            </w:r>
            <w:r w:rsidRPr="003F2BA7">
              <w:rPr>
                <w:rFonts w:ascii="Arial" w:hAnsi="Arial" w:cs="Arial"/>
              </w:rPr>
              <w:t xml:space="preserve">investice na podporu nízkouhlíkové a ekologičtější výroby energie či vyšší energetické účinnosti a zvýšení využívání OZE zejména s cílem: </w:t>
            </w:r>
          </w:p>
          <w:p w14:paraId="67675372" w14:textId="7F26ADC7" w:rsidR="00921A95" w:rsidRPr="003F2BA7" w:rsidRDefault="00907510" w:rsidP="00C653A3">
            <w:pPr>
              <w:pStyle w:val="Odstavecseseznamem"/>
              <w:numPr>
                <w:ilvl w:val="0"/>
                <w:numId w:val="54"/>
              </w:numPr>
              <w:spacing w:after="120" w:line="264" w:lineRule="auto"/>
              <w:contextualSpacing w:val="0"/>
              <w:jc w:val="both"/>
              <w:rPr>
                <w:rFonts w:ascii="Arial" w:hAnsi="Arial" w:cs="Arial"/>
              </w:rPr>
            </w:pPr>
            <w:r w:rsidRPr="003F2BA7">
              <w:rPr>
                <w:rFonts w:ascii="Arial" w:hAnsi="Arial" w:cs="Arial"/>
              </w:rPr>
              <w:t>zvýšit podíl OZE ve vytápění a chlazení a zavést a integrovat do sítě malá zařízení na výrobu elektrické energie založená na OZE, vč</w:t>
            </w:r>
            <w:r w:rsidR="00921A95" w:rsidRPr="003F2BA7">
              <w:rPr>
                <w:rFonts w:ascii="Arial" w:hAnsi="Arial" w:cs="Arial"/>
              </w:rPr>
              <w:t>.</w:t>
            </w:r>
            <w:r w:rsidRPr="003F2BA7">
              <w:rPr>
                <w:rFonts w:ascii="Arial" w:hAnsi="Arial" w:cs="Arial"/>
              </w:rPr>
              <w:t xml:space="preserve"> případných zařízení na skladování nebo na přeměnu energie.</w:t>
            </w:r>
          </w:p>
          <w:p w14:paraId="1F4DEDEF" w14:textId="04315E4B" w:rsidR="00921A95" w:rsidRPr="003F2BA7" w:rsidRDefault="00921A95" w:rsidP="00C653A3">
            <w:pPr>
              <w:pStyle w:val="Odstavecseseznamem"/>
              <w:numPr>
                <w:ilvl w:val="0"/>
                <w:numId w:val="54"/>
              </w:numPr>
              <w:spacing w:after="120" w:line="264" w:lineRule="auto"/>
              <w:contextualSpacing w:val="0"/>
              <w:jc w:val="both"/>
              <w:rPr>
                <w:rFonts w:ascii="Arial" w:hAnsi="Arial" w:cs="Arial"/>
              </w:rPr>
            </w:pPr>
            <w:r w:rsidRPr="003F2BA7">
              <w:rPr>
                <w:rFonts w:ascii="Arial" w:hAnsi="Arial" w:cs="Arial"/>
              </w:rPr>
              <w:t>poskytovat podporu při budování kapacit na regionální a místní úrovni pro řízení přechodu na čistou energii a přechodu na ekonomiku účinně využívající zdroje</w:t>
            </w:r>
            <w:r w:rsidR="009610B4" w:rsidRPr="003F2BA7">
              <w:rPr>
                <w:rFonts w:ascii="Arial" w:hAnsi="Arial" w:cs="Arial"/>
              </w:rPr>
              <w:t>.</w:t>
            </w:r>
          </w:p>
        </w:tc>
      </w:tr>
      <w:tr w:rsidR="00DA30B0" w:rsidRPr="003F2BA7" w14:paraId="0FE3D59E" w14:textId="77777777" w:rsidTr="00A52BF6">
        <w:tc>
          <w:tcPr>
            <w:tcW w:w="2972" w:type="dxa"/>
          </w:tcPr>
          <w:p w14:paraId="77DDEB3C" w14:textId="77777777" w:rsidR="0000668F" w:rsidRPr="003F2BA7" w:rsidRDefault="0000668F" w:rsidP="0000668F">
            <w:pPr>
              <w:overflowPunct/>
              <w:autoSpaceDE/>
              <w:autoSpaceDN/>
              <w:adjustRightInd/>
              <w:spacing w:after="120" w:line="264" w:lineRule="auto"/>
              <w:jc w:val="both"/>
              <w:textAlignment w:val="auto"/>
              <w:rPr>
                <w:rFonts w:ascii="Arial" w:hAnsi="Arial" w:cs="Arial"/>
              </w:rPr>
            </w:pPr>
            <w:r w:rsidRPr="003F2BA7">
              <w:rPr>
                <w:rFonts w:ascii="Arial" w:hAnsi="Arial" w:cs="Arial"/>
              </w:rPr>
              <w:lastRenderedPageBreak/>
              <w:t xml:space="preserve">2. Zelenější, </w:t>
            </w:r>
            <w:r w:rsidRPr="003F2BA7">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1B7DDC4A" w14:textId="77A91DBF" w:rsidR="00DA30B0" w:rsidRPr="003F2BA7" w:rsidRDefault="00DA30B0" w:rsidP="00DA30B0">
            <w:pPr>
              <w:spacing w:line="264" w:lineRule="auto"/>
              <w:rPr>
                <w:rFonts w:ascii="Arial" w:hAnsi="Arial" w:cs="Arial"/>
              </w:rPr>
            </w:pPr>
          </w:p>
        </w:tc>
        <w:tc>
          <w:tcPr>
            <w:tcW w:w="2552" w:type="dxa"/>
          </w:tcPr>
          <w:p w14:paraId="3F5B6634" w14:textId="44FC47F0" w:rsidR="00147669" w:rsidRPr="003F2BA7" w:rsidRDefault="00F81D55" w:rsidP="00147669">
            <w:pPr>
              <w:spacing w:line="264" w:lineRule="auto"/>
              <w:rPr>
                <w:rFonts w:ascii="Arial" w:hAnsi="Arial" w:cs="Arial"/>
              </w:rPr>
            </w:pPr>
            <w:r w:rsidRPr="003F2BA7">
              <w:rPr>
                <w:rFonts w:ascii="Arial" w:hAnsi="Arial" w:cs="Arial"/>
              </w:rPr>
              <w:t xml:space="preserve">SC </w:t>
            </w:r>
            <w:r w:rsidR="007D0113" w:rsidRPr="003F2BA7">
              <w:rPr>
                <w:rFonts w:ascii="Arial" w:hAnsi="Arial" w:cs="Arial"/>
              </w:rPr>
              <w:t>4</w:t>
            </w:r>
            <w:r w:rsidR="00DA30B0" w:rsidRPr="003F2BA7">
              <w:rPr>
                <w:rFonts w:ascii="Arial" w:hAnsi="Arial" w:cs="Arial"/>
              </w:rPr>
              <w:t>.</w:t>
            </w:r>
            <w:r w:rsidRPr="003F2BA7">
              <w:rPr>
                <w:rFonts w:ascii="Arial" w:hAnsi="Arial" w:cs="Arial"/>
              </w:rPr>
              <w:t>4</w:t>
            </w:r>
            <w:r w:rsidR="00DA30B0" w:rsidRPr="003F2BA7">
              <w:rPr>
                <w:rFonts w:ascii="Arial" w:hAnsi="Arial" w:cs="Arial"/>
              </w:rPr>
              <w:t xml:space="preserve"> </w:t>
            </w:r>
            <w:ins w:id="382" w:author="Števík David" w:date="2021-05-13T13:59:00Z">
              <w:r w:rsidR="003962A0" w:rsidRPr="003F2BA7">
                <w:rPr>
                  <w:rFonts w:ascii="Arial" w:hAnsi="Arial" w:cs="Arial"/>
                </w:rPr>
                <w:t>Podpora udržitelné multimodální městské mobility v rámci přechodu na uhlíkově neutrální hospodářství</w:t>
              </w:r>
            </w:ins>
            <w:del w:id="383" w:author="Števík David" w:date="2021-05-13T13:59:00Z">
              <w:r w:rsidR="00DA30B0" w:rsidRPr="003F2BA7" w:rsidDel="003962A0">
                <w:rPr>
                  <w:rFonts w:ascii="Arial" w:hAnsi="Arial" w:cs="Arial"/>
                </w:rPr>
                <w:delText xml:space="preserve">Posílení </w:delText>
              </w:r>
              <w:r w:rsidR="009B4222" w:rsidRPr="003F2BA7" w:rsidDel="003962A0">
                <w:rPr>
                  <w:rFonts w:ascii="Arial" w:hAnsi="Arial" w:cs="Arial"/>
                </w:rPr>
                <w:delText xml:space="preserve">ochrany </w:delText>
              </w:r>
              <w:r w:rsidR="0000668F" w:rsidRPr="003F2BA7" w:rsidDel="003962A0">
                <w:rPr>
                  <w:rFonts w:ascii="Arial" w:hAnsi="Arial" w:cs="Arial"/>
                </w:rPr>
                <w:delText xml:space="preserve">a zachování </w:delText>
              </w:r>
              <w:r w:rsidR="009B4222" w:rsidRPr="003F2BA7" w:rsidDel="003962A0">
                <w:rPr>
                  <w:rFonts w:ascii="Arial" w:hAnsi="Arial" w:cs="Arial"/>
                </w:rPr>
                <w:delText xml:space="preserve">přírody, </w:delText>
              </w:r>
              <w:r w:rsidR="00DA30B0" w:rsidRPr="003F2BA7" w:rsidDel="003962A0">
                <w:rPr>
                  <w:rFonts w:ascii="Arial" w:hAnsi="Arial" w:cs="Arial"/>
                </w:rPr>
                <w:delText>biologické rozmanitosti</w:delText>
              </w:r>
              <w:r w:rsidR="009B4222" w:rsidRPr="003F2BA7" w:rsidDel="003962A0">
                <w:rPr>
                  <w:rFonts w:ascii="Arial" w:hAnsi="Arial" w:cs="Arial"/>
                </w:rPr>
                <w:delText xml:space="preserve"> a</w:delText>
              </w:r>
              <w:r w:rsidR="00DA30B0" w:rsidRPr="003F2BA7" w:rsidDel="003962A0">
                <w:rPr>
                  <w:rFonts w:ascii="Arial" w:hAnsi="Arial" w:cs="Arial"/>
                </w:rPr>
                <w:delText xml:space="preserve"> zelené infrastruktury</w:delText>
              </w:r>
              <w:r w:rsidR="0000668F" w:rsidRPr="003F2BA7" w:rsidDel="003962A0">
                <w:rPr>
                  <w:rFonts w:ascii="Arial" w:hAnsi="Arial" w:cs="Arial"/>
                </w:rPr>
                <w:delText>,</w:delText>
              </w:r>
              <w:r w:rsidR="00DA30B0" w:rsidRPr="003F2BA7" w:rsidDel="003962A0">
                <w:rPr>
                  <w:rFonts w:ascii="Arial" w:hAnsi="Arial" w:cs="Arial"/>
                </w:rPr>
                <w:delText xml:space="preserve"> </w:delText>
              </w:r>
              <w:r w:rsidR="0000668F" w:rsidRPr="003F2BA7" w:rsidDel="003962A0">
                <w:rPr>
                  <w:rFonts w:ascii="Arial" w:hAnsi="Arial" w:cs="Arial"/>
                  <w:szCs w:val="24"/>
                </w:rPr>
                <w:delText>a to i v městských oblastech, a omezování všech forem znečištění</w:delText>
              </w:r>
            </w:del>
            <w:r w:rsidR="0000668F" w:rsidRPr="003F2BA7">
              <w:rPr>
                <w:rFonts w:ascii="Arial" w:hAnsi="Arial" w:cs="Arial"/>
              </w:rPr>
              <w:t xml:space="preserve"> </w:t>
            </w:r>
            <w:r w:rsidR="00147669" w:rsidRPr="003F2BA7">
              <w:rPr>
                <w:rFonts w:ascii="Arial" w:hAnsi="Arial" w:cs="Arial"/>
              </w:rPr>
              <w:t xml:space="preserve">(čl. </w:t>
            </w:r>
            <w:del w:id="384" w:author="Števík David" w:date="2021-05-13T13:59:00Z">
              <w:r w:rsidR="00147669" w:rsidRPr="003F2BA7" w:rsidDel="0016640E">
                <w:rPr>
                  <w:rFonts w:ascii="Arial" w:hAnsi="Arial" w:cs="Arial"/>
                </w:rPr>
                <w:delText xml:space="preserve">2 </w:delText>
              </w:r>
            </w:del>
            <w:ins w:id="385" w:author="Števík David" w:date="2021-05-13T13:59:00Z">
              <w:r w:rsidR="0016640E" w:rsidRPr="003F2BA7">
                <w:rPr>
                  <w:rFonts w:ascii="Arial" w:hAnsi="Arial" w:cs="Arial"/>
                </w:rPr>
                <w:t xml:space="preserve">3 </w:t>
              </w:r>
            </w:ins>
            <w:r w:rsidR="00147669" w:rsidRPr="003F2BA7">
              <w:rPr>
                <w:rFonts w:ascii="Arial" w:hAnsi="Arial" w:cs="Arial"/>
              </w:rPr>
              <w:t>(1) (b) (</w:t>
            </w:r>
            <w:proofErr w:type="spellStart"/>
            <w:r w:rsidR="00147669" w:rsidRPr="003F2BA7">
              <w:rPr>
                <w:rFonts w:ascii="Arial" w:hAnsi="Arial" w:cs="Arial"/>
              </w:rPr>
              <w:t>vii</w:t>
            </w:r>
            <w:ins w:id="386" w:author="Števík David" w:date="2021-05-13T13:59:00Z">
              <w:r w:rsidR="0016640E" w:rsidRPr="003F2BA7">
                <w:rPr>
                  <w:rFonts w:ascii="Arial" w:hAnsi="Arial" w:cs="Arial"/>
                </w:rPr>
                <w:t>i</w:t>
              </w:r>
            </w:ins>
            <w:proofErr w:type="spellEnd"/>
            <w:r w:rsidR="00147669" w:rsidRPr="003F2BA7">
              <w:rPr>
                <w:rFonts w:ascii="Arial" w:hAnsi="Arial" w:cs="Arial"/>
              </w:rPr>
              <w:t>))</w:t>
            </w:r>
          </w:p>
          <w:p w14:paraId="4678C259" w14:textId="55673F62" w:rsidR="00147669" w:rsidRPr="003F2BA7" w:rsidRDefault="00147669" w:rsidP="00F81D55">
            <w:pPr>
              <w:spacing w:line="264" w:lineRule="auto"/>
              <w:rPr>
                <w:rFonts w:ascii="Arial" w:hAnsi="Arial" w:cs="Arial"/>
              </w:rPr>
            </w:pPr>
          </w:p>
        </w:tc>
        <w:tc>
          <w:tcPr>
            <w:tcW w:w="8221" w:type="dxa"/>
          </w:tcPr>
          <w:p w14:paraId="06A32192" w14:textId="77777777" w:rsidR="00B37FDE" w:rsidRDefault="00DA30B0" w:rsidP="00DA30B0">
            <w:pPr>
              <w:spacing w:line="264" w:lineRule="auto"/>
              <w:jc w:val="both"/>
              <w:rPr>
                <w:rFonts w:ascii="Arial" w:hAnsi="Arial" w:cs="Arial"/>
              </w:rPr>
            </w:pPr>
            <w:r w:rsidRPr="003F2BA7">
              <w:rPr>
                <w:rFonts w:ascii="Arial" w:hAnsi="Arial" w:cs="Arial"/>
              </w:rPr>
              <w:t xml:space="preserve">Výběr tohoto SC </w:t>
            </w:r>
            <w:del w:id="387" w:author="Juráš Pavel" w:date="2021-06-03T23:37:00Z">
              <w:r w:rsidRPr="003F2BA7" w:rsidDel="00B37FDE">
                <w:rPr>
                  <w:rFonts w:ascii="Arial" w:hAnsi="Arial" w:cs="Arial"/>
                </w:rPr>
                <w:delText xml:space="preserve">vyplývá </w:delText>
              </w:r>
            </w:del>
            <w:ins w:id="388" w:author="Juráš Pavel" w:date="2021-06-03T23:37:00Z">
              <w:r w:rsidR="00B37FDE" w:rsidRPr="003F2BA7">
                <w:rPr>
                  <w:rFonts w:ascii="Arial" w:hAnsi="Arial" w:cs="Arial"/>
                </w:rPr>
                <w:t>vy</w:t>
              </w:r>
              <w:r w:rsidR="00B37FDE">
                <w:rPr>
                  <w:rFonts w:ascii="Arial" w:hAnsi="Arial" w:cs="Arial"/>
                </w:rPr>
                <w:t>chází</w:t>
              </w:r>
              <w:r w:rsidR="00B37FDE" w:rsidRPr="003F2BA7">
                <w:rPr>
                  <w:rFonts w:ascii="Arial" w:hAnsi="Arial" w:cs="Arial"/>
                </w:rPr>
                <w:t xml:space="preserve"> </w:t>
              </w:r>
            </w:ins>
            <w:r w:rsidRPr="003F2BA7">
              <w:rPr>
                <w:rFonts w:ascii="Arial" w:hAnsi="Arial" w:cs="Arial"/>
              </w:rPr>
              <w:t>z</w:t>
            </w:r>
            <w:ins w:id="389" w:author="Juráš Pavel" w:date="2021-06-03T23:37:00Z">
              <w:r w:rsidR="00B37FDE">
                <w:rPr>
                  <w:rFonts w:ascii="Arial" w:hAnsi="Arial" w:cs="Arial"/>
                </w:rPr>
                <w:t>:</w:t>
              </w:r>
            </w:ins>
            <w:r w:rsidRPr="003F2BA7">
              <w:rPr>
                <w:rFonts w:ascii="Arial" w:hAnsi="Arial" w:cs="Arial"/>
              </w:rPr>
              <w:t xml:space="preserve"> </w:t>
            </w:r>
          </w:p>
          <w:p w14:paraId="003422F1" w14:textId="3AF82D1F" w:rsidR="00B37FDE" w:rsidRPr="00B37FDE" w:rsidRDefault="00DF5E4A" w:rsidP="00C653A3">
            <w:pPr>
              <w:pStyle w:val="Odstavecseseznamem"/>
              <w:numPr>
                <w:ilvl w:val="0"/>
                <w:numId w:val="55"/>
              </w:numPr>
              <w:spacing w:line="264" w:lineRule="auto"/>
              <w:jc w:val="both"/>
              <w:rPr>
                <w:rFonts w:ascii="Arial" w:eastAsiaTheme="minorHAnsi" w:hAnsi="Arial" w:cs="Arial"/>
                <w:b/>
                <w:lang w:eastAsia="en-US"/>
              </w:rPr>
            </w:pPr>
            <w:r w:rsidRPr="00B37FDE">
              <w:rPr>
                <w:rFonts w:ascii="Arial" w:hAnsi="Arial" w:cs="Arial"/>
                <w:b/>
              </w:rPr>
              <w:t>Aktualizace</w:t>
            </w:r>
            <w:r w:rsidRPr="00B37FDE">
              <w:rPr>
                <w:rFonts w:ascii="Arial" w:hAnsi="Arial" w:cs="Arial"/>
              </w:rPr>
              <w:t xml:space="preserve"> </w:t>
            </w:r>
            <w:r w:rsidRPr="00B37FDE">
              <w:rPr>
                <w:rFonts w:ascii="Arial" w:hAnsi="Arial" w:cs="Arial"/>
                <w:b/>
              </w:rPr>
              <w:t xml:space="preserve">Národního akčního plánu čisté mobility </w:t>
            </w:r>
            <w:del w:id="390" w:author="Juráš Pavel" w:date="2021-06-03T23:38:00Z">
              <w:r w:rsidRPr="00B37FDE" w:rsidDel="00B37FDE">
                <w:rPr>
                  <w:rFonts w:ascii="Arial" w:hAnsi="Arial" w:cs="Arial"/>
                </w:rPr>
                <w:delText>(z kapitoly 1.2</w:delText>
              </w:r>
              <w:r w:rsidR="00430CF1" w:rsidRPr="00B37FDE" w:rsidDel="00B37FDE">
                <w:rPr>
                  <w:rFonts w:ascii="Arial" w:hAnsi="Arial" w:cs="Arial"/>
                </w:rPr>
                <w:delText xml:space="preserve"> </w:delText>
              </w:r>
              <w:r w:rsidRPr="00B37FDE" w:rsidDel="00B37FDE">
                <w:rPr>
                  <w:rFonts w:ascii="Arial" w:hAnsi="Arial" w:cs="Arial"/>
                </w:rPr>
                <w:delText>Shrnutí cílů aktualizace NAP CM</w:delText>
              </w:r>
              <w:r w:rsidRPr="00B37FDE" w:rsidDel="00B37FDE">
                <w:rPr>
                  <w:rFonts w:ascii="Arial" w:hAnsi="Arial" w:cs="Arial"/>
                  <w:bCs/>
                </w:rPr>
                <w:delText>)</w:delText>
              </w:r>
              <w:r w:rsidR="00DA30B0" w:rsidRPr="00B37FDE" w:rsidDel="00B37FDE">
                <w:rPr>
                  <w:rFonts w:ascii="Arial" w:hAnsi="Arial" w:cs="Arial"/>
                  <w:color w:val="000000"/>
                </w:rPr>
                <w:delText xml:space="preserve">. </w:delText>
              </w:r>
              <w:r w:rsidR="00DA30B0" w:rsidRPr="00B37FDE" w:rsidDel="00B37FDE">
                <w:rPr>
                  <w:rFonts w:ascii="Arial" w:hAnsi="Arial" w:cs="Arial"/>
                </w:rPr>
                <w:delText>Zmíněnou problematikou se rovněž zabývá</w:delText>
              </w:r>
              <w:r w:rsidR="005C508C" w:rsidRPr="00B37FDE" w:rsidDel="00B37FDE">
                <w:rPr>
                  <w:rFonts w:ascii="Arial" w:hAnsi="Arial" w:cs="Arial"/>
                </w:rPr>
                <w:delText xml:space="preserve"> </w:delText>
              </w:r>
            </w:del>
          </w:p>
          <w:p w14:paraId="401D4E9A" w14:textId="78EBD888" w:rsidR="00B37FDE" w:rsidRPr="0091250A" w:rsidRDefault="008F57F9" w:rsidP="00C653A3">
            <w:pPr>
              <w:pStyle w:val="Odstavecseseznamem"/>
              <w:numPr>
                <w:ilvl w:val="0"/>
                <w:numId w:val="55"/>
              </w:numPr>
              <w:spacing w:line="264" w:lineRule="auto"/>
              <w:jc w:val="both"/>
              <w:rPr>
                <w:ins w:id="391" w:author="Juráš Pavel" w:date="2021-06-03T23:49:00Z"/>
                <w:rFonts w:ascii="Arial" w:eastAsiaTheme="minorHAnsi" w:hAnsi="Arial" w:cs="Arial"/>
                <w:b/>
                <w:lang w:eastAsia="en-US"/>
              </w:rPr>
            </w:pPr>
            <w:ins w:id="392" w:author="Juráš Pavel" w:date="2021-06-02T09:20:00Z">
              <w:r w:rsidRPr="00B37FDE">
                <w:rPr>
                  <w:rFonts w:ascii="Arial" w:hAnsi="Arial" w:cs="Arial"/>
                  <w:b/>
                  <w:color w:val="000000"/>
                </w:rPr>
                <w:t>Státní politika životního prostředí ČR 2030 s výhledem do 2050</w:t>
              </w:r>
            </w:ins>
            <w:del w:id="393" w:author="Juráš Pavel" w:date="2021-06-02T09:20:00Z">
              <w:r w:rsidR="005C508C" w:rsidRPr="00B37FDE" w:rsidDel="008F57F9">
                <w:rPr>
                  <w:rFonts w:ascii="Arial" w:hAnsi="Arial" w:cs="Arial"/>
                </w:rPr>
                <w:delText>a</w:delText>
              </w:r>
            </w:del>
            <w:r w:rsidR="005C508C" w:rsidRPr="00B37FDE">
              <w:rPr>
                <w:rFonts w:ascii="Arial" w:hAnsi="Arial" w:cs="Arial"/>
              </w:rPr>
              <w:t xml:space="preserve"> </w:t>
            </w:r>
          </w:p>
          <w:p w14:paraId="0ADEE41A" w14:textId="3372A926" w:rsidR="0091250A" w:rsidRPr="0091250A" w:rsidRDefault="0091250A" w:rsidP="00C653A3">
            <w:pPr>
              <w:pStyle w:val="Odstavecseseznamem"/>
              <w:numPr>
                <w:ilvl w:val="0"/>
                <w:numId w:val="55"/>
              </w:numPr>
              <w:spacing w:after="160" w:line="264" w:lineRule="auto"/>
              <w:jc w:val="both"/>
              <w:rPr>
                <w:rFonts w:ascii="Arial" w:hAnsi="Arial" w:cs="Arial"/>
              </w:rPr>
            </w:pPr>
            <w:ins w:id="394" w:author="Juráš Pavel" w:date="2021-06-03T23:49:00Z">
              <w:r w:rsidRPr="003C1473">
                <w:rPr>
                  <w:rFonts w:ascii="Arial" w:hAnsi="Arial" w:cs="Arial"/>
                  <w:b/>
                </w:rPr>
                <w:t xml:space="preserve">Zelená dohoda pro Evropu </w:t>
              </w:r>
            </w:ins>
          </w:p>
          <w:p w14:paraId="794BB8B0" w14:textId="2A6F0373" w:rsidR="00B37FDE" w:rsidRDefault="005C508C" w:rsidP="00C653A3">
            <w:pPr>
              <w:pStyle w:val="Odstavecseseznamem"/>
              <w:numPr>
                <w:ilvl w:val="0"/>
                <w:numId w:val="55"/>
              </w:numPr>
              <w:spacing w:line="264" w:lineRule="auto"/>
              <w:jc w:val="both"/>
              <w:rPr>
                <w:rFonts w:ascii="Arial" w:eastAsiaTheme="minorHAnsi" w:hAnsi="Arial" w:cs="Arial"/>
                <w:b/>
                <w:lang w:eastAsia="en-US"/>
              </w:rPr>
            </w:pPr>
            <w:r w:rsidRPr="00B37FDE">
              <w:rPr>
                <w:rFonts w:ascii="Arial" w:eastAsia="MS Mincho" w:hAnsi="Arial" w:cs="Arial"/>
                <w:b/>
                <w:color w:val="000000" w:themeColor="text1"/>
              </w:rPr>
              <w:t>Strategie podpory MSP v ČR pro období 2021-2027</w:t>
            </w:r>
            <w:del w:id="395" w:author="Juráš Pavel" w:date="2021-06-03T23:38:00Z">
              <w:r w:rsidRPr="00B37FDE" w:rsidDel="00B37FDE">
                <w:rPr>
                  <w:rFonts w:ascii="Arial" w:eastAsia="MS Mincho" w:hAnsi="Arial" w:cs="Arial"/>
                  <w:b/>
                  <w:color w:val="000000" w:themeColor="text1"/>
                </w:rPr>
                <w:delText xml:space="preserve"> </w:delText>
              </w:r>
              <w:r w:rsidRPr="00B37FDE" w:rsidDel="00B37FDE">
                <w:rPr>
                  <w:rFonts w:ascii="Arial" w:eastAsia="MS Mincho" w:hAnsi="Arial" w:cs="Arial"/>
                  <w:color w:val="000000" w:themeColor="text1"/>
                </w:rPr>
                <w:delText>(oblast Nízkouhlíková ekonomika) a</w:delText>
              </w:r>
              <w:r w:rsidR="00DA30B0" w:rsidRPr="00B37FDE" w:rsidDel="00B37FDE">
                <w:rPr>
                  <w:rFonts w:ascii="Arial" w:eastAsiaTheme="minorHAnsi" w:hAnsi="Arial" w:cs="Arial"/>
                  <w:b/>
                  <w:lang w:eastAsia="en-US"/>
                </w:rPr>
                <w:delText xml:space="preserve"> </w:delText>
              </w:r>
            </w:del>
          </w:p>
          <w:p w14:paraId="6E7AD8BE" w14:textId="6AA5E150" w:rsidR="00DA30B0" w:rsidRPr="00B37FDE" w:rsidRDefault="00DA30B0" w:rsidP="00C653A3">
            <w:pPr>
              <w:pStyle w:val="Odstavecseseznamem"/>
              <w:numPr>
                <w:ilvl w:val="0"/>
                <w:numId w:val="55"/>
              </w:numPr>
              <w:spacing w:line="264" w:lineRule="auto"/>
              <w:jc w:val="both"/>
              <w:rPr>
                <w:rFonts w:ascii="Arial" w:eastAsiaTheme="minorHAnsi" w:hAnsi="Arial" w:cs="Arial"/>
                <w:b/>
                <w:lang w:eastAsia="en-US"/>
              </w:rPr>
            </w:pPr>
            <w:r w:rsidRPr="00B37FDE">
              <w:rPr>
                <w:rFonts w:ascii="Arial" w:eastAsiaTheme="minorHAnsi" w:hAnsi="Arial" w:cs="Arial"/>
                <w:b/>
                <w:lang w:eastAsia="en-US"/>
              </w:rPr>
              <w:t>NKR</w:t>
            </w:r>
            <w:del w:id="396" w:author="Juráš Pavel" w:date="2021-06-03T23:38:00Z">
              <w:r w:rsidRPr="00B37FDE" w:rsidDel="00B37FDE">
                <w:rPr>
                  <w:rFonts w:ascii="Arial" w:eastAsiaTheme="minorHAnsi" w:hAnsi="Arial" w:cs="Arial"/>
                  <w:b/>
                  <w:lang w:eastAsia="en-US"/>
                </w:rPr>
                <w:delText xml:space="preserve"> </w:delText>
              </w:r>
              <w:r w:rsidRPr="00B37FDE" w:rsidDel="00B37FDE">
                <w:rPr>
                  <w:rFonts w:ascii="Arial" w:eastAsiaTheme="minorHAnsi" w:hAnsi="Arial" w:cs="Arial"/>
                  <w:lang w:eastAsia="en-US"/>
                </w:rPr>
                <w:delText xml:space="preserve">(strategický cíl </w:delText>
              </w:r>
              <w:r w:rsidRPr="00B37FDE" w:rsidDel="00B37FDE">
                <w:rPr>
                  <w:rFonts w:ascii="Arial" w:hAnsi="Arial" w:cs="Arial"/>
                </w:rPr>
                <w:delText>Efektivní, dostupná a k životnímu prostředí šetrná doprava).</w:delText>
              </w:r>
            </w:del>
          </w:p>
          <w:p w14:paraId="79D9F3D8" w14:textId="77777777" w:rsidR="00DA30B0" w:rsidRPr="003F2BA7" w:rsidRDefault="00DA30B0" w:rsidP="00DA30B0">
            <w:pPr>
              <w:pStyle w:val="Default"/>
              <w:spacing w:after="120" w:line="264" w:lineRule="auto"/>
              <w:jc w:val="both"/>
              <w:rPr>
                <w:rFonts w:ascii="Arial" w:hAnsi="Arial" w:cs="Arial"/>
              </w:rPr>
            </w:pPr>
          </w:p>
          <w:p w14:paraId="396CAB5E" w14:textId="77777777" w:rsidR="00DA30B0" w:rsidRPr="003F2BA7" w:rsidRDefault="00DA30B0" w:rsidP="00DA30B0">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18F6FF68" w14:textId="77777777" w:rsidR="00DA30B0" w:rsidRPr="003F2BA7" w:rsidRDefault="00DA30B0" w:rsidP="00C653A3">
            <w:pPr>
              <w:pStyle w:val="Odstavecseseznamem"/>
              <w:numPr>
                <w:ilvl w:val="1"/>
                <w:numId w:val="5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 xml:space="preserve">Malý podíl vozidel na alternativní pohony v ČR </w:t>
            </w:r>
          </w:p>
          <w:p w14:paraId="56B0EC7B" w14:textId="6A36A11A" w:rsidR="00DA30B0" w:rsidRPr="003F2BA7" w:rsidRDefault="00DA30B0" w:rsidP="00C653A3">
            <w:pPr>
              <w:pStyle w:val="Odstavecseseznamem"/>
              <w:numPr>
                <w:ilvl w:val="1"/>
                <w:numId w:val="5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Nedostatečná motivace budování dobíjecích a pln</w:t>
            </w:r>
            <w:r w:rsidR="00257C53" w:rsidRPr="003F2BA7">
              <w:rPr>
                <w:rFonts w:ascii="Arial" w:hAnsi="Arial" w:cs="Arial"/>
                <w:bCs/>
              </w:rPr>
              <w:t>i</w:t>
            </w:r>
            <w:r w:rsidRPr="003F2BA7">
              <w:rPr>
                <w:rFonts w:ascii="Arial" w:hAnsi="Arial" w:cs="Arial"/>
                <w:bCs/>
              </w:rPr>
              <w:t>cích stanic v podnicích</w:t>
            </w:r>
          </w:p>
          <w:p w14:paraId="5C6D1142" w14:textId="4294C08A" w:rsidR="00DA30B0" w:rsidRPr="003F2BA7" w:rsidRDefault="00DA30B0" w:rsidP="00C653A3">
            <w:pPr>
              <w:pStyle w:val="Odstavecseseznamem"/>
              <w:numPr>
                <w:ilvl w:val="1"/>
                <w:numId w:val="5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lastRenderedPageBreak/>
              <w:t xml:space="preserve">Nutnost rozšíření vozidel na alternativní pohon a z toho vyplývající podpora nákupu vozidel na elektřinu </w:t>
            </w:r>
            <w:r w:rsidR="00E84ECD" w:rsidRPr="003F2BA7">
              <w:rPr>
                <w:rFonts w:ascii="Arial" w:hAnsi="Arial" w:cs="Arial"/>
                <w:bCs/>
              </w:rPr>
              <w:t xml:space="preserve">a </w:t>
            </w:r>
            <w:r w:rsidRPr="003F2BA7">
              <w:rPr>
                <w:rFonts w:ascii="Arial" w:hAnsi="Arial" w:cs="Arial"/>
                <w:bCs/>
              </w:rPr>
              <w:t>vodík</w:t>
            </w:r>
            <w:r w:rsidR="00A32F33" w:rsidRPr="003F2BA7">
              <w:rPr>
                <w:rFonts w:ascii="Arial" w:hAnsi="Arial" w:cs="Arial"/>
                <w:bCs/>
              </w:rPr>
              <w:t>.</w:t>
            </w:r>
            <w:r w:rsidRPr="003F2BA7">
              <w:rPr>
                <w:rFonts w:ascii="Arial" w:hAnsi="Arial" w:cs="Arial"/>
                <w:bCs/>
              </w:rPr>
              <w:t xml:space="preserve"> </w:t>
            </w:r>
          </w:p>
          <w:p w14:paraId="5F3C045D" w14:textId="7B5A5B9A" w:rsidR="00DA30B0" w:rsidRPr="003F2BA7" w:rsidRDefault="00DA30B0" w:rsidP="00C653A3">
            <w:pPr>
              <w:pStyle w:val="Odstavecseseznamem"/>
              <w:numPr>
                <w:ilvl w:val="1"/>
                <w:numId w:val="5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rPr>
              <w:t>Vozidla s alternativním poho</w:t>
            </w:r>
            <w:r w:rsidR="00260C98" w:rsidRPr="003F2BA7">
              <w:rPr>
                <w:rFonts w:ascii="Arial" w:hAnsi="Arial" w:cs="Arial"/>
              </w:rPr>
              <w:t xml:space="preserve">nem mají vyšší pořizovací ceny, </w:t>
            </w:r>
            <w:r w:rsidRPr="003F2BA7">
              <w:rPr>
                <w:rFonts w:ascii="Arial" w:hAnsi="Arial" w:cs="Arial"/>
              </w:rPr>
              <w:t>což představuje jednu z hlavních překážek absence či pomalý rozvoj infrastruktury pro využívání alternativních paliv.</w:t>
            </w:r>
          </w:p>
          <w:p w14:paraId="6390D046" w14:textId="77777777" w:rsidR="00DA30B0" w:rsidRPr="003F2BA7" w:rsidRDefault="00DA30B0" w:rsidP="008A3840">
            <w:pPr>
              <w:spacing w:line="264" w:lineRule="auto"/>
              <w:jc w:val="both"/>
              <w:rPr>
                <w:rFonts w:ascii="Arial" w:hAnsi="Arial" w:cs="Arial"/>
              </w:rPr>
            </w:pPr>
            <w:r w:rsidRPr="003F2BA7">
              <w:rPr>
                <w:rFonts w:ascii="Arial" w:eastAsiaTheme="minorHAnsi" w:hAnsi="Arial" w:cs="Arial"/>
                <w:b/>
                <w:lang w:eastAsia="en-US"/>
              </w:rPr>
              <w:t xml:space="preserve">SDR 2019 </w:t>
            </w:r>
            <w:r w:rsidRPr="003F2BA7">
              <w:rPr>
                <w:rFonts w:ascii="Arial" w:hAnsi="Arial" w:cs="Arial"/>
              </w:rPr>
              <w:t>–</w:t>
            </w:r>
            <w:r w:rsidR="008A3840" w:rsidRPr="003F2BA7">
              <w:rPr>
                <w:rFonts w:ascii="Arial" w:hAnsi="Arial" w:cs="Arial"/>
              </w:rPr>
              <w:t xml:space="preserve"> </w:t>
            </w:r>
            <w:r w:rsidRPr="003F2BA7">
              <w:rPr>
                <w:rFonts w:ascii="Arial" w:hAnsi="Arial" w:cs="Arial"/>
              </w:rPr>
              <w:t>d</w:t>
            </w:r>
            <w:r w:rsidRPr="003F2BA7">
              <w:rPr>
                <w:rFonts w:ascii="Arial" w:eastAsiaTheme="minorHAnsi" w:hAnsi="Arial" w:cs="Arial"/>
                <w:lang w:eastAsia="en-US"/>
              </w:rPr>
              <w:t>oporučení</w:t>
            </w:r>
            <w:r w:rsidRPr="003F2BA7">
              <w:rPr>
                <w:rFonts w:ascii="Arial" w:hAnsi="Arial" w:cs="Arial"/>
              </w:rPr>
              <w:t xml:space="preserve"> 3 - Zaměřit se v rámci investiční hospodářské politiky mj. na dopravu, a zejména její udržitelnost, na přechod na nízkouhlíkové hospodářství a transformaci energetiky včetně zvýšení energetické účinnosti, a to s ohledem na regionální rozdíly.</w:t>
            </w:r>
          </w:p>
          <w:p w14:paraId="2FF89127" w14:textId="77777777" w:rsidR="002630FF" w:rsidRPr="003F2BA7" w:rsidRDefault="002630FF" w:rsidP="008A3840">
            <w:pPr>
              <w:spacing w:line="264" w:lineRule="auto"/>
              <w:jc w:val="both"/>
              <w:rPr>
                <w:rFonts w:ascii="Arial" w:hAnsi="Arial" w:cs="Arial"/>
              </w:rPr>
            </w:pPr>
          </w:p>
          <w:p w14:paraId="21C4A467" w14:textId="3FFD1FF5" w:rsidR="002630FF" w:rsidRPr="003F2BA7" w:rsidRDefault="002F0B03" w:rsidP="008A3840">
            <w:pPr>
              <w:spacing w:line="264" w:lineRule="auto"/>
              <w:jc w:val="both"/>
              <w:rPr>
                <w:rFonts w:ascii="Arial" w:hAnsi="Arial" w:cs="Arial"/>
              </w:rPr>
            </w:pPr>
            <w:r w:rsidRPr="003F2BA7">
              <w:rPr>
                <w:rFonts w:ascii="Arial" w:hAnsi="Arial" w:cs="Arial"/>
                <w:b/>
              </w:rPr>
              <w:t>SDR 2020</w:t>
            </w:r>
            <w:r w:rsidRPr="003F2BA7">
              <w:rPr>
                <w:rFonts w:ascii="Arial" w:hAnsi="Arial" w:cs="Arial"/>
              </w:rPr>
              <w:t xml:space="preserve"> - doporučení 3 - </w:t>
            </w:r>
            <w:r w:rsidRPr="003F2BA7">
              <w:rPr>
                <w:rFonts w:ascii="Arial" w:hAnsi="Arial" w:cs="Arial"/>
                <w:color w:val="000000"/>
                <w:shd w:val="clear" w:color="auto" w:fill="FFFFFF"/>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tc>
      </w:tr>
      <w:tr w:rsidR="00326C9C" w:rsidRPr="003F2BA7" w14:paraId="49654E3B" w14:textId="77777777" w:rsidTr="00A52BF6">
        <w:tc>
          <w:tcPr>
            <w:tcW w:w="2972" w:type="dxa"/>
          </w:tcPr>
          <w:p w14:paraId="179667A4" w14:textId="77777777" w:rsidR="0000668F" w:rsidRPr="003F2BA7" w:rsidRDefault="0000668F" w:rsidP="0000668F">
            <w:pPr>
              <w:overflowPunct/>
              <w:autoSpaceDE/>
              <w:autoSpaceDN/>
              <w:adjustRightInd/>
              <w:spacing w:after="120" w:line="264" w:lineRule="auto"/>
              <w:jc w:val="both"/>
              <w:textAlignment w:val="auto"/>
              <w:rPr>
                <w:rFonts w:ascii="Arial" w:hAnsi="Arial" w:cs="Arial"/>
              </w:rPr>
            </w:pPr>
            <w:r w:rsidRPr="003F2BA7">
              <w:rPr>
                <w:rFonts w:ascii="Arial" w:hAnsi="Arial" w:cs="Arial"/>
              </w:rPr>
              <w:lastRenderedPageBreak/>
              <w:t xml:space="preserve">2. Zelenější, </w:t>
            </w:r>
            <w:r w:rsidRPr="003F2BA7">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4CF48C17" w14:textId="147DC3AD" w:rsidR="00326C9C" w:rsidRPr="003F2BA7" w:rsidRDefault="00326C9C" w:rsidP="00BF0EA4">
            <w:pPr>
              <w:spacing w:line="264" w:lineRule="auto"/>
              <w:rPr>
                <w:rFonts w:ascii="Arial" w:hAnsi="Arial" w:cs="Arial"/>
              </w:rPr>
            </w:pPr>
          </w:p>
        </w:tc>
        <w:tc>
          <w:tcPr>
            <w:tcW w:w="2552" w:type="dxa"/>
          </w:tcPr>
          <w:p w14:paraId="530C18E2" w14:textId="5AAC73DA" w:rsidR="00326C9C" w:rsidRPr="003F2BA7" w:rsidRDefault="00F81D55" w:rsidP="00F81D55">
            <w:pPr>
              <w:spacing w:line="264" w:lineRule="auto"/>
              <w:rPr>
                <w:rFonts w:ascii="Arial" w:hAnsi="Arial" w:cs="Arial"/>
              </w:rPr>
            </w:pPr>
            <w:r w:rsidRPr="003F2BA7">
              <w:rPr>
                <w:rFonts w:ascii="Arial" w:hAnsi="Arial" w:cs="Arial"/>
              </w:rPr>
              <w:t xml:space="preserve">SC </w:t>
            </w:r>
            <w:r w:rsidR="007D0113" w:rsidRPr="003F2BA7">
              <w:rPr>
                <w:rFonts w:ascii="Arial" w:hAnsi="Arial" w:cs="Arial"/>
              </w:rPr>
              <w:t>5</w:t>
            </w:r>
            <w:r w:rsidRPr="003F2BA7">
              <w:rPr>
                <w:rFonts w:ascii="Arial" w:hAnsi="Arial" w:cs="Arial"/>
              </w:rPr>
              <w:t>.1</w:t>
            </w:r>
            <w:r w:rsidR="00326C9C" w:rsidRPr="003F2BA7">
              <w:rPr>
                <w:rFonts w:ascii="Arial" w:hAnsi="Arial" w:cs="Arial"/>
              </w:rPr>
              <w:t xml:space="preserve"> Podpora přizpůsobení se změnám klimatu, prevence rizika</w:t>
            </w:r>
            <w:r w:rsidR="0000668F" w:rsidRPr="003F2BA7">
              <w:rPr>
                <w:rFonts w:ascii="Arial" w:hAnsi="Arial" w:cs="Arial"/>
              </w:rPr>
              <w:t xml:space="preserve"> katastrof a</w:t>
            </w:r>
            <w:r w:rsidR="00326C9C" w:rsidRPr="003F2BA7">
              <w:rPr>
                <w:rFonts w:ascii="Arial" w:hAnsi="Arial" w:cs="Arial"/>
              </w:rPr>
              <w:t xml:space="preserve"> odolnosti vůči </w:t>
            </w:r>
            <w:r w:rsidR="0000668F" w:rsidRPr="003F2BA7">
              <w:rPr>
                <w:rFonts w:ascii="Arial" w:hAnsi="Arial" w:cs="Arial"/>
              </w:rPr>
              <w:t xml:space="preserve">nim, </w:t>
            </w:r>
            <w:r w:rsidR="0000668F" w:rsidRPr="003F2BA7">
              <w:rPr>
                <w:rFonts w:ascii="Arial" w:hAnsi="Arial" w:cs="Arial"/>
                <w:szCs w:val="24"/>
              </w:rPr>
              <w:t>s přihlédnutím k ekosystémovým přístupům</w:t>
            </w:r>
          </w:p>
          <w:p w14:paraId="12237C62" w14:textId="76676CC0" w:rsidR="00147669" w:rsidRPr="003F2BA7" w:rsidRDefault="00147669" w:rsidP="00147669">
            <w:pPr>
              <w:spacing w:line="264" w:lineRule="auto"/>
              <w:rPr>
                <w:rFonts w:ascii="Arial" w:hAnsi="Arial" w:cs="Arial"/>
              </w:rPr>
            </w:pPr>
            <w:r w:rsidRPr="003F2BA7">
              <w:rPr>
                <w:rFonts w:ascii="Arial" w:hAnsi="Arial" w:cs="Arial"/>
              </w:rPr>
              <w:t>(čl. 2 (1) (b) (</w:t>
            </w:r>
            <w:proofErr w:type="spellStart"/>
            <w:r w:rsidRPr="003F2BA7">
              <w:rPr>
                <w:rFonts w:ascii="Arial" w:hAnsi="Arial" w:cs="Arial"/>
              </w:rPr>
              <w:t>iv</w:t>
            </w:r>
            <w:proofErr w:type="spellEnd"/>
            <w:r w:rsidRPr="003F2BA7">
              <w:rPr>
                <w:rFonts w:ascii="Arial" w:hAnsi="Arial" w:cs="Arial"/>
              </w:rPr>
              <w:t>))</w:t>
            </w:r>
          </w:p>
          <w:p w14:paraId="5CAF35D4" w14:textId="37326B48" w:rsidR="00147669" w:rsidRPr="003F2BA7" w:rsidRDefault="00147669" w:rsidP="00F81D55">
            <w:pPr>
              <w:spacing w:line="264" w:lineRule="auto"/>
              <w:rPr>
                <w:rFonts w:ascii="Arial" w:hAnsi="Arial" w:cs="Arial"/>
                <w:i/>
              </w:rPr>
            </w:pPr>
          </w:p>
        </w:tc>
        <w:tc>
          <w:tcPr>
            <w:tcW w:w="8221" w:type="dxa"/>
          </w:tcPr>
          <w:p w14:paraId="3A0FB472" w14:textId="7753A5E3" w:rsidR="00B37FDE" w:rsidRDefault="003F7E20" w:rsidP="00BF0EA4">
            <w:pPr>
              <w:overflowPunct/>
              <w:spacing w:line="264" w:lineRule="auto"/>
              <w:jc w:val="both"/>
              <w:rPr>
                <w:rFonts w:ascii="Arial" w:hAnsi="Arial" w:cs="Arial"/>
                <w:color w:val="000000"/>
              </w:rPr>
            </w:pPr>
            <w:ins w:id="397" w:author="Haco Ivan" w:date="2021-06-01T09:03:00Z">
              <w:r w:rsidRPr="008F57F9">
                <w:rPr>
                  <w:rFonts w:ascii="Arial" w:hAnsi="Arial" w:cs="Arial"/>
                  <w:color w:val="000000"/>
                </w:rPr>
                <w:t>Výběr tohoto SC</w:t>
              </w:r>
            </w:ins>
            <w:ins w:id="398" w:author="Juráš Pavel" w:date="2021-06-03T23:40:00Z">
              <w:r w:rsidR="003C1473">
                <w:rPr>
                  <w:rFonts w:ascii="Arial" w:hAnsi="Arial" w:cs="Arial"/>
                  <w:color w:val="000000"/>
                </w:rPr>
                <w:t xml:space="preserve"> vychází z</w:t>
              </w:r>
            </w:ins>
            <w:ins w:id="399" w:author="Juráš Pavel" w:date="2021-06-03T23:39:00Z">
              <w:r w:rsidR="00B37FDE">
                <w:rPr>
                  <w:rFonts w:ascii="Arial" w:hAnsi="Arial" w:cs="Arial"/>
                  <w:color w:val="000000"/>
                </w:rPr>
                <w:t>:</w:t>
              </w:r>
            </w:ins>
          </w:p>
          <w:p w14:paraId="4B0E92AE" w14:textId="401FD095" w:rsidR="003C1473" w:rsidRDefault="003F7E20" w:rsidP="00C653A3">
            <w:pPr>
              <w:pStyle w:val="Odstavecseseznamem"/>
              <w:numPr>
                <w:ilvl w:val="0"/>
                <w:numId w:val="56"/>
              </w:numPr>
              <w:overflowPunct/>
              <w:spacing w:line="264" w:lineRule="auto"/>
              <w:jc w:val="both"/>
              <w:rPr>
                <w:rFonts w:ascii="Arial" w:hAnsi="Arial" w:cs="Arial"/>
                <w:b/>
                <w:bCs/>
                <w:color w:val="000000"/>
              </w:rPr>
            </w:pPr>
            <w:ins w:id="400" w:author="Haco Ivan" w:date="2021-06-01T09:03:00Z">
              <w:r w:rsidRPr="003C1473">
                <w:rPr>
                  <w:rFonts w:ascii="Arial" w:hAnsi="Arial" w:cs="Arial"/>
                  <w:b/>
                  <w:bCs/>
                  <w:color w:val="000000"/>
                </w:rPr>
                <w:t>Státní politik</w:t>
              </w:r>
            </w:ins>
            <w:ins w:id="401" w:author="Juráš Pavel" w:date="2021-06-04T13:41:00Z">
              <w:r w:rsidR="003C0376">
                <w:rPr>
                  <w:rFonts w:ascii="Arial" w:hAnsi="Arial" w:cs="Arial"/>
                  <w:b/>
                  <w:bCs/>
                  <w:color w:val="000000"/>
                </w:rPr>
                <w:t>a</w:t>
              </w:r>
            </w:ins>
            <w:ins w:id="402" w:author="Haco Ivan" w:date="2021-06-01T09:03:00Z">
              <w:del w:id="403" w:author="Juráš Pavel" w:date="2021-06-04T13:41:00Z">
                <w:r w:rsidRPr="003C1473" w:rsidDel="003C0376">
                  <w:rPr>
                    <w:rFonts w:ascii="Arial" w:hAnsi="Arial" w:cs="Arial"/>
                    <w:b/>
                    <w:bCs/>
                    <w:color w:val="000000"/>
                  </w:rPr>
                  <w:delText>y</w:delText>
                </w:r>
              </w:del>
              <w:r w:rsidRPr="003C1473">
                <w:rPr>
                  <w:rFonts w:ascii="Arial" w:hAnsi="Arial" w:cs="Arial"/>
                  <w:b/>
                  <w:bCs/>
                  <w:color w:val="000000"/>
                </w:rPr>
                <w:t xml:space="preserve"> životního prostředí ČR 2030 s výhledem do 2050</w:t>
              </w:r>
            </w:ins>
          </w:p>
          <w:p w14:paraId="51A26190" w14:textId="77777777" w:rsidR="003C1473" w:rsidRPr="003C1473" w:rsidRDefault="003F7E20" w:rsidP="00C653A3">
            <w:pPr>
              <w:pStyle w:val="Odstavecseseznamem"/>
              <w:numPr>
                <w:ilvl w:val="0"/>
                <w:numId w:val="56"/>
              </w:numPr>
              <w:overflowPunct/>
              <w:spacing w:line="264" w:lineRule="auto"/>
              <w:jc w:val="both"/>
              <w:rPr>
                <w:rFonts w:ascii="Arial" w:hAnsi="Arial" w:cs="Arial"/>
                <w:b/>
                <w:bCs/>
                <w:color w:val="000000"/>
              </w:rPr>
            </w:pPr>
            <w:ins w:id="404" w:author="Haco Ivan" w:date="2021-06-01T09:03:00Z">
              <w:r w:rsidRPr="003C1473">
                <w:rPr>
                  <w:rFonts w:ascii="Arial" w:hAnsi="Arial" w:cs="Arial"/>
                  <w:b/>
                  <w:bCs/>
                </w:rPr>
                <w:t>Strategie přizpůsobení se změně klimatu v podmínkách ČR</w:t>
              </w:r>
              <w:r w:rsidRPr="003C1473">
                <w:rPr>
                  <w:rFonts w:ascii="Arial" w:hAnsi="Arial" w:cs="Arial"/>
                </w:rPr>
                <w:t xml:space="preserve"> </w:t>
              </w:r>
            </w:ins>
          </w:p>
          <w:p w14:paraId="00F607C4" w14:textId="77777777" w:rsidR="0091250A" w:rsidRPr="0091250A" w:rsidRDefault="003F7E20" w:rsidP="00C653A3">
            <w:pPr>
              <w:pStyle w:val="Odstavecseseznamem"/>
              <w:numPr>
                <w:ilvl w:val="0"/>
                <w:numId w:val="56"/>
              </w:numPr>
              <w:overflowPunct/>
              <w:spacing w:line="264" w:lineRule="auto"/>
              <w:jc w:val="both"/>
              <w:rPr>
                <w:ins w:id="405" w:author="Juráš Pavel" w:date="2021-06-03T23:48:00Z"/>
                <w:rFonts w:ascii="Arial" w:hAnsi="Arial" w:cs="Arial"/>
                <w:b/>
                <w:bCs/>
                <w:color w:val="000000"/>
              </w:rPr>
            </w:pPr>
            <w:ins w:id="406" w:author="Haco Ivan" w:date="2021-06-01T09:03:00Z">
              <w:r w:rsidRPr="003C1473">
                <w:rPr>
                  <w:rFonts w:ascii="Arial" w:hAnsi="Arial" w:cs="Arial"/>
                  <w:b/>
                  <w:bCs/>
                </w:rPr>
                <w:t>Koncepce ochrany před následky sucha pro území ČR</w:t>
              </w:r>
            </w:ins>
          </w:p>
          <w:p w14:paraId="0C607029" w14:textId="795CD1DC" w:rsidR="003C1473" w:rsidRPr="0091250A" w:rsidRDefault="0091250A" w:rsidP="00C653A3">
            <w:pPr>
              <w:pStyle w:val="Odstavecseseznamem"/>
              <w:numPr>
                <w:ilvl w:val="0"/>
                <w:numId w:val="56"/>
              </w:numPr>
              <w:spacing w:after="160" w:line="264" w:lineRule="auto"/>
              <w:jc w:val="both"/>
              <w:rPr>
                <w:rFonts w:ascii="Arial" w:hAnsi="Arial" w:cs="Arial"/>
              </w:rPr>
            </w:pPr>
            <w:ins w:id="407" w:author="Juráš Pavel" w:date="2021-06-03T23:48:00Z">
              <w:r w:rsidRPr="003C1473">
                <w:rPr>
                  <w:rFonts w:ascii="Arial" w:hAnsi="Arial" w:cs="Arial"/>
                  <w:b/>
                </w:rPr>
                <w:t xml:space="preserve">Zelená dohoda pro Evropu </w:t>
              </w:r>
            </w:ins>
          </w:p>
          <w:p w14:paraId="6B714542" w14:textId="77777777" w:rsidR="003C1473" w:rsidRPr="003C1473" w:rsidRDefault="003F7E20" w:rsidP="00C653A3">
            <w:pPr>
              <w:pStyle w:val="Odstavecseseznamem"/>
              <w:numPr>
                <w:ilvl w:val="0"/>
                <w:numId w:val="56"/>
              </w:numPr>
              <w:overflowPunct/>
              <w:spacing w:line="264" w:lineRule="auto"/>
              <w:jc w:val="both"/>
              <w:rPr>
                <w:rFonts w:ascii="Arial" w:hAnsi="Arial" w:cs="Arial"/>
                <w:b/>
                <w:bCs/>
                <w:lang w:eastAsia="en-US"/>
              </w:rPr>
            </w:pPr>
            <w:ins w:id="408" w:author="Haco Ivan" w:date="2021-06-01T09:03:00Z">
              <w:r w:rsidRPr="003C1473">
                <w:rPr>
                  <w:rFonts w:ascii="Arial" w:hAnsi="Arial" w:cs="Arial"/>
                  <w:b/>
                  <w:bCs/>
                  <w:lang w:eastAsia="en-US"/>
                </w:rPr>
                <w:t xml:space="preserve">NKR </w:t>
              </w:r>
            </w:ins>
          </w:p>
          <w:p w14:paraId="2A4A415B" w14:textId="79F948F8" w:rsidR="004D7A7F" w:rsidRPr="008F57F9" w:rsidDel="003F7E20" w:rsidRDefault="00957118" w:rsidP="00BF0EA4">
            <w:pPr>
              <w:overflowPunct/>
              <w:spacing w:line="264" w:lineRule="auto"/>
              <w:jc w:val="both"/>
              <w:rPr>
                <w:del w:id="409" w:author="Haco Ivan" w:date="2021-06-01T09:03:00Z"/>
                <w:rFonts w:ascii="Arial" w:hAnsi="Arial" w:cs="Arial"/>
                <w:bCs/>
              </w:rPr>
            </w:pPr>
            <w:del w:id="410" w:author="Haco Ivan" w:date="2021-06-01T09:03:00Z">
              <w:r w:rsidRPr="008F57F9" w:rsidDel="003F7E20">
                <w:rPr>
                  <w:rFonts w:ascii="Arial" w:hAnsi="Arial" w:cs="Arial"/>
                </w:rPr>
                <w:delText xml:space="preserve">Výběr tohoto SC vyplývá ze </w:delText>
              </w:r>
              <w:r w:rsidR="004D7A7F" w:rsidRPr="00FD13E0" w:rsidDel="003F7E20">
                <w:rPr>
                  <w:rFonts w:ascii="Arial" w:hAnsi="Arial" w:cs="Arial"/>
                  <w:b/>
                </w:rPr>
                <w:delText>Strategie přizpůsobení se změně klimatu v podmínkách ČR</w:delText>
              </w:r>
              <w:r w:rsidR="001D11EA" w:rsidRPr="00905543" w:rsidDel="003F7E20">
                <w:rPr>
                  <w:rFonts w:ascii="Arial" w:hAnsi="Arial" w:cs="Arial"/>
                </w:rPr>
                <w:delText xml:space="preserve"> (</w:delText>
              </w:r>
              <w:r w:rsidR="004D7A7F" w:rsidRPr="009F513E" w:rsidDel="003F7E20">
                <w:rPr>
                  <w:rFonts w:ascii="Arial" w:hAnsi="Arial" w:cs="Arial"/>
                </w:rPr>
                <w:delText>kap</w:delText>
              </w:r>
              <w:r w:rsidR="003B7C4F" w:rsidRPr="009F513E" w:rsidDel="003F7E20">
                <w:rPr>
                  <w:rFonts w:ascii="Arial" w:hAnsi="Arial" w:cs="Arial"/>
                </w:rPr>
                <w:delText xml:space="preserve">. </w:delText>
              </w:r>
              <w:r w:rsidR="004D7A7F" w:rsidRPr="009F513E" w:rsidDel="003F7E20">
                <w:rPr>
                  <w:rFonts w:ascii="Arial" w:hAnsi="Arial" w:cs="Arial"/>
                  <w:bCs/>
                </w:rPr>
                <w:delText>3.3 Vodní režim v krajině a vodní hospodářství</w:delText>
              </w:r>
              <w:r w:rsidR="001D11EA" w:rsidRPr="00176023" w:rsidDel="003F7E20">
                <w:rPr>
                  <w:rFonts w:ascii="Arial" w:hAnsi="Arial" w:cs="Arial"/>
                  <w:bCs/>
                </w:rPr>
                <w:delText>)</w:delText>
              </w:r>
              <w:r w:rsidR="004D7A7F" w:rsidRPr="00176023" w:rsidDel="003F7E20">
                <w:rPr>
                  <w:rFonts w:ascii="Arial" w:hAnsi="Arial" w:cs="Arial"/>
                  <w:bCs/>
                </w:rPr>
                <w:delText xml:space="preserve"> </w:delText>
              </w:r>
              <w:r w:rsidR="004D7A7F" w:rsidRPr="00632305" w:rsidDel="003F7E20">
                <w:rPr>
                  <w:rFonts w:ascii="Arial" w:hAnsi="Arial" w:cs="Arial"/>
                </w:rPr>
                <w:delText xml:space="preserve">a </w:delText>
              </w:r>
              <w:r w:rsidR="004D7A7F" w:rsidRPr="00BF3124" w:rsidDel="003F7E20">
                <w:rPr>
                  <w:rFonts w:ascii="Arial" w:hAnsi="Arial" w:cs="Arial"/>
                  <w:b/>
                </w:rPr>
                <w:delText>Koncepce ochrany před následky sucha pro území ČR</w:delText>
              </w:r>
              <w:r w:rsidR="001D11EA" w:rsidRPr="008F57F9" w:rsidDel="003F7E20">
                <w:rPr>
                  <w:rFonts w:ascii="Arial" w:hAnsi="Arial" w:cs="Arial"/>
                  <w:bCs/>
                </w:rPr>
                <w:delText xml:space="preserve"> (</w:delText>
              </w:r>
              <w:r w:rsidR="004D7A7F" w:rsidRPr="008F57F9" w:rsidDel="003F7E20">
                <w:rPr>
                  <w:rFonts w:ascii="Arial" w:hAnsi="Arial" w:cs="Arial"/>
                  <w:bCs/>
                </w:rPr>
                <w:delText>kap. 4.5 Podpora principů zodpovědného hospodaření s vodou napříč sektory</w:delText>
              </w:r>
              <w:r w:rsidR="001D11EA" w:rsidRPr="008F57F9" w:rsidDel="003F7E20">
                <w:rPr>
                  <w:rFonts w:ascii="Arial" w:hAnsi="Arial" w:cs="Arial"/>
                  <w:bCs/>
                </w:rPr>
                <w:delText>)</w:delText>
              </w:r>
              <w:r w:rsidR="004D7A7F" w:rsidRPr="008F57F9" w:rsidDel="003F7E20">
                <w:rPr>
                  <w:rFonts w:ascii="Arial" w:hAnsi="Arial" w:cs="Arial"/>
                  <w:bCs/>
                </w:rPr>
                <w:delText>.</w:delText>
              </w:r>
              <w:r w:rsidR="00F108D4" w:rsidRPr="008F57F9" w:rsidDel="003F7E20">
                <w:rPr>
                  <w:rFonts w:ascii="Arial" w:hAnsi="Arial" w:cs="Arial"/>
                  <w:bCs/>
                </w:rPr>
                <w:delText xml:space="preserve"> </w:delText>
              </w:r>
              <w:r w:rsidR="004B396E" w:rsidRPr="008F57F9" w:rsidDel="003F7E20">
                <w:rPr>
                  <w:rFonts w:ascii="Arial" w:hAnsi="Arial" w:cs="Arial"/>
                </w:rPr>
                <w:delText>Zmíněnou problematikou se rovněž zabývá</w:delText>
              </w:r>
              <w:r w:rsidR="004B396E" w:rsidRPr="008F57F9" w:rsidDel="003F7E20">
                <w:rPr>
                  <w:rFonts w:ascii="Arial" w:eastAsiaTheme="minorHAnsi" w:hAnsi="Arial" w:cs="Arial"/>
                  <w:b/>
                  <w:lang w:eastAsia="en-US"/>
                </w:rPr>
                <w:delText xml:space="preserve"> </w:delText>
              </w:r>
              <w:r w:rsidR="0045775E" w:rsidRPr="008F57F9" w:rsidDel="003F7E20">
                <w:rPr>
                  <w:rFonts w:ascii="Arial" w:eastAsiaTheme="minorHAnsi" w:hAnsi="Arial" w:cs="Arial"/>
                  <w:b/>
                  <w:lang w:eastAsia="en-US"/>
                </w:rPr>
                <w:delText>NKR</w:delText>
              </w:r>
              <w:r w:rsidR="004B396E" w:rsidRPr="008F57F9" w:rsidDel="003F7E20">
                <w:rPr>
                  <w:rFonts w:ascii="Arial" w:eastAsiaTheme="minorHAnsi" w:hAnsi="Arial" w:cs="Arial"/>
                  <w:b/>
                  <w:lang w:eastAsia="en-US"/>
                </w:rPr>
                <w:delText xml:space="preserve"> </w:delText>
              </w:r>
              <w:r w:rsidR="004B396E" w:rsidRPr="008F57F9" w:rsidDel="003F7E20">
                <w:rPr>
                  <w:rFonts w:ascii="Arial" w:eastAsiaTheme="minorHAnsi" w:hAnsi="Arial" w:cs="Arial"/>
                  <w:lang w:eastAsia="en-US"/>
                </w:rPr>
                <w:delText xml:space="preserve">(strategický cíl </w:delText>
              </w:r>
              <w:r w:rsidR="004B396E" w:rsidRPr="008F57F9" w:rsidDel="003F7E20">
                <w:rPr>
                  <w:rFonts w:ascii="Arial" w:hAnsi="Arial" w:cs="Arial"/>
                </w:rPr>
                <w:delText xml:space="preserve">Zlepšení kvality </w:delText>
              </w:r>
              <w:r w:rsidR="0045775E" w:rsidRPr="008F57F9" w:rsidDel="003F7E20">
                <w:rPr>
                  <w:rFonts w:ascii="Arial" w:hAnsi="Arial" w:cs="Arial"/>
                </w:rPr>
                <w:delText>ŽP</w:delText>
              </w:r>
              <w:r w:rsidR="004B396E" w:rsidRPr="008F57F9" w:rsidDel="003F7E20">
                <w:rPr>
                  <w:rFonts w:ascii="Arial" w:hAnsi="Arial" w:cs="Arial"/>
                </w:rPr>
                <w:delText>, zavedení nízkouhlíkové ekonomiky a adaptace na změnu klimatu).</w:delText>
              </w:r>
            </w:del>
          </w:p>
          <w:p w14:paraId="60CA110E" w14:textId="77777777" w:rsidR="004C6E61" w:rsidRPr="003F2BA7" w:rsidRDefault="004C6E61" w:rsidP="00BF0EA4">
            <w:pPr>
              <w:overflowPunct/>
              <w:spacing w:line="264" w:lineRule="auto"/>
              <w:jc w:val="both"/>
              <w:rPr>
                <w:rFonts w:ascii="Arial" w:hAnsi="Arial" w:cs="Arial"/>
                <w:bCs/>
              </w:rPr>
            </w:pPr>
          </w:p>
          <w:p w14:paraId="0462FEC8" w14:textId="77777777" w:rsidR="00F04543"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p>
          <w:p w14:paraId="47571236" w14:textId="6486F341" w:rsidR="004C6E61" w:rsidRPr="003F2BA7" w:rsidRDefault="004C6E61" w:rsidP="00C653A3">
            <w:pPr>
              <w:numPr>
                <w:ilvl w:val="0"/>
                <w:numId w:val="60"/>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t>Č</w:t>
            </w:r>
            <w:r w:rsidR="001D11EA" w:rsidRPr="003F2BA7">
              <w:rPr>
                <w:rFonts w:ascii="Arial" w:eastAsia="MS Mincho" w:hAnsi="Arial" w:cs="Arial"/>
                <w:lang w:eastAsia="en-US"/>
              </w:rPr>
              <w:t>R</w:t>
            </w:r>
            <w:r w:rsidRPr="003F2BA7">
              <w:rPr>
                <w:rFonts w:ascii="Arial" w:eastAsia="MS Mincho" w:hAnsi="Arial" w:cs="Arial"/>
                <w:lang w:eastAsia="en-US"/>
              </w:rPr>
              <w:t xml:space="preserve"> má zajištěn zdroj vody pouze ze srážkových vod a z podzemních zásob vody. Zdroje podzemní vody jsou však postupně vyčerpávány a jejich přirozená obnova ze</w:t>
            </w:r>
            <w:r w:rsidR="001D11EA" w:rsidRPr="003F2BA7">
              <w:rPr>
                <w:rFonts w:ascii="Arial" w:eastAsia="MS Mincho" w:hAnsi="Arial" w:cs="Arial"/>
                <w:lang w:eastAsia="en-US"/>
              </w:rPr>
              <w:t xml:space="preserve"> srážkových vod probíhá p</w:t>
            </w:r>
            <w:r w:rsidR="009E2A48" w:rsidRPr="003F2BA7">
              <w:rPr>
                <w:rFonts w:ascii="Arial" w:eastAsia="MS Mincho" w:hAnsi="Arial" w:cs="Arial"/>
                <w:lang w:eastAsia="en-US"/>
              </w:rPr>
              <w:t>omalu. V</w:t>
            </w:r>
            <w:r w:rsidRPr="003F2BA7">
              <w:rPr>
                <w:rFonts w:ascii="Arial" w:eastAsia="MS Mincho" w:hAnsi="Arial" w:cs="Arial"/>
                <w:lang w:eastAsia="en-US"/>
              </w:rPr>
              <w:t>odohospodářská infrastruktura, která zásobuje vodou významnou část výrobních podniků</w:t>
            </w:r>
            <w:r w:rsidR="009E2A48" w:rsidRPr="003F2BA7">
              <w:rPr>
                <w:rFonts w:ascii="Arial" w:eastAsia="MS Mincho" w:hAnsi="Arial" w:cs="Arial"/>
                <w:lang w:eastAsia="en-US"/>
              </w:rPr>
              <w:t xml:space="preserve">, prokazuje negativní </w:t>
            </w:r>
            <w:r w:rsidR="009E2A48" w:rsidRPr="003F2BA7">
              <w:rPr>
                <w:rFonts w:ascii="Arial" w:hAnsi="Arial" w:cs="Arial"/>
                <w:bCs/>
              </w:rPr>
              <w:t>dopady sucha v ČR vlivem klimatických změn, které mají za následek nedostatek povrchové i podzemní vody.</w:t>
            </w:r>
          </w:p>
          <w:p w14:paraId="4D2DD94D" w14:textId="77777777" w:rsidR="001D11EA" w:rsidRPr="003F2BA7" w:rsidRDefault="004C6E61" w:rsidP="00C653A3">
            <w:pPr>
              <w:numPr>
                <w:ilvl w:val="0"/>
                <w:numId w:val="60"/>
              </w:numPr>
              <w:overflowPunct/>
              <w:autoSpaceDN/>
              <w:adjustRightInd/>
              <w:spacing w:after="120" w:line="264" w:lineRule="auto"/>
              <w:jc w:val="both"/>
              <w:textAlignment w:val="auto"/>
              <w:rPr>
                <w:rFonts w:ascii="Arial" w:eastAsia="MS Mincho" w:hAnsi="Arial" w:cs="Arial"/>
                <w:lang w:eastAsia="en-US"/>
              </w:rPr>
            </w:pPr>
            <w:r w:rsidRPr="003F2BA7">
              <w:rPr>
                <w:rFonts w:ascii="Arial" w:eastAsia="MS Mincho" w:hAnsi="Arial" w:cs="Arial"/>
                <w:lang w:eastAsia="en-US"/>
              </w:rPr>
              <w:lastRenderedPageBreak/>
              <w:t>Díky významnému poklesu hladiny povrchových i podzemních vod</w:t>
            </w:r>
            <w:r w:rsidR="001D11EA" w:rsidRPr="003F2BA7">
              <w:rPr>
                <w:rFonts w:ascii="Arial" w:eastAsia="MS Mincho" w:hAnsi="Arial" w:cs="Arial"/>
                <w:lang w:eastAsia="en-US"/>
              </w:rPr>
              <w:t xml:space="preserve"> kvůli měnícím se klimatickým podmínkám</w:t>
            </w:r>
            <w:r w:rsidRPr="003F2BA7">
              <w:rPr>
                <w:rFonts w:ascii="Arial" w:eastAsia="MS Mincho" w:hAnsi="Arial" w:cs="Arial"/>
                <w:lang w:eastAsia="en-US"/>
              </w:rPr>
              <w:t xml:space="preserve"> hrozí nebezpečí útlumu nebo úplného zastavení výroby v průmyslových a energetických objektech z důvodu nedostatku disponibilní vody.</w:t>
            </w:r>
          </w:p>
          <w:p w14:paraId="45AB9A3F" w14:textId="49D8810A" w:rsidR="004C6E61" w:rsidRPr="003F2BA7" w:rsidRDefault="001D11EA" w:rsidP="00C653A3">
            <w:pPr>
              <w:numPr>
                <w:ilvl w:val="0"/>
                <w:numId w:val="60"/>
              </w:numPr>
              <w:overflowPunct/>
              <w:autoSpaceDN/>
              <w:adjustRightInd/>
              <w:spacing w:after="120" w:line="264" w:lineRule="auto"/>
              <w:jc w:val="both"/>
              <w:textAlignment w:val="auto"/>
              <w:rPr>
                <w:rFonts w:ascii="Arial" w:eastAsia="MS Mincho" w:hAnsi="Arial" w:cs="Arial"/>
                <w:lang w:eastAsia="en-US"/>
              </w:rPr>
            </w:pPr>
            <w:r w:rsidRPr="003F2BA7">
              <w:rPr>
                <w:rFonts w:ascii="Arial" w:hAnsi="Arial" w:cs="Arial"/>
                <w:bCs/>
              </w:rPr>
              <w:t xml:space="preserve">Nedostatečná výše </w:t>
            </w:r>
            <w:r w:rsidRPr="003F2BA7">
              <w:rPr>
                <w:rFonts w:ascii="Arial" w:eastAsia="MS Mincho" w:hAnsi="Arial" w:cs="Arial"/>
                <w:lang w:eastAsia="en-US"/>
              </w:rPr>
              <w:t>investic do ekonomicky náročných opatření, která by měla být využita pro trvale udržitelné hospodaření s vodou a související optimalizaci spotřeby vody v</w:t>
            </w:r>
            <w:r w:rsidR="000A7A0C" w:rsidRPr="003F2BA7">
              <w:rPr>
                <w:rFonts w:ascii="Arial" w:eastAsia="MS Mincho" w:hAnsi="Arial" w:cs="Arial"/>
                <w:lang w:eastAsia="en-US"/>
              </w:rPr>
              <w:t> </w:t>
            </w:r>
            <w:r w:rsidRPr="003F2BA7">
              <w:rPr>
                <w:rFonts w:ascii="Arial" w:eastAsia="MS Mincho" w:hAnsi="Arial" w:cs="Arial"/>
                <w:lang w:eastAsia="en-US"/>
              </w:rPr>
              <w:t>podnicích</w:t>
            </w:r>
            <w:r w:rsidR="000A7A0C" w:rsidRPr="003F2BA7">
              <w:rPr>
                <w:rFonts w:ascii="Arial" w:eastAsia="MS Mincho" w:hAnsi="Arial" w:cs="Arial"/>
                <w:lang w:eastAsia="en-US"/>
              </w:rPr>
              <w:t>.</w:t>
            </w:r>
            <w:r w:rsidRPr="003F2BA7">
              <w:rPr>
                <w:rFonts w:ascii="Arial" w:hAnsi="Arial" w:cs="Arial"/>
                <w:bCs/>
              </w:rPr>
              <w:t xml:space="preserve"> </w:t>
            </w:r>
            <w:r w:rsidR="000A7A0C" w:rsidRPr="003F2BA7">
              <w:rPr>
                <w:rFonts w:ascii="Arial" w:hAnsi="Arial" w:cs="Arial"/>
                <w:bCs/>
              </w:rPr>
              <w:t>Z toho vyplývá p</w:t>
            </w:r>
            <w:r w:rsidRPr="003F2BA7">
              <w:rPr>
                <w:rFonts w:ascii="Arial" w:hAnsi="Arial" w:cs="Arial"/>
                <w:bCs/>
              </w:rPr>
              <w:t xml:space="preserve">otřeba zajistit trvale udržitelné hospodaření s vodou v sektoru průmyslu a energetiky ve smyslu </w:t>
            </w:r>
            <w:r w:rsidR="004C6E61" w:rsidRPr="003F2BA7">
              <w:rPr>
                <w:rFonts w:ascii="Arial" w:eastAsia="MS Mincho" w:hAnsi="Arial" w:cs="Arial"/>
                <w:lang w:eastAsia="en-US"/>
              </w:rPr>
              <w:t xml:space="preserve">cirkulace a recyklace vody v objektech.  </w:t>
            </w:r>
          </w:p>
          <w:p w14:paraId="7DBA16D2" w14:textId="77777777" w:rsidR="004D7A7F" w:rsidRPr="003F2BA7" w:rsidRDefault="004D7A7F" w:rsidP="00BF0EA4">
            <w:pPr>
              <w:pStyle w:val="Default"/>
              <w:spacing w:line="264" w:lineRule="auto"/>
              <w:jc w:val="both"/>
              <w:rPr>
                <w:rFonts w:ascii="Arial" w:eastAsiaTheme="minorHAnsi" w:hAnsi="Arial" w:cs="Arial"/>
                <w:b/>
                <w:lang w:eastAsia="en-US"/>
              </w:rPr>
            </w:pPr>
          </w:p>
          <w:p w14:paraId="6BADD4F2" w14:textId="7F6F014B" w:rsidR="000A7A0C" w:rsidRPr="003F2BA7" w:rsidRDefault="000A7A0C" w:rsidP="000A7A0C">
            <w:pPr>
              <w:pStyle w:val="Default"/>
              <w:spacing w:after="120" w:line="264" w:lineRule="auto"/>
              <w:jc w:val="both"/>
              <w:rPr>
                <w:rFonts w:ascii="Arial" w:hAnsi="Arial" w:cs="Arial"/>
              </w:rPr>
            </w:pPr>
            <w:r w:rsidRPr="003F2BA7">
              <w:rPr>
                <w:rFonts w:ascii="Arial" w:eastAsiaTheme="minorHAnsi" w:hAnsi="Arial" w:cs="Arial"/>
                <w:b/>
                <w:lang w:eastAsia="en-US"/>
              </w:rPr>
              <w:t xml:space="preserve">Zpráva o ČR 2019 </w:t>
            </w:r>
            <w:r w:rsidR="00D847E9" w:rsidRPr="003F2BA7">
              <w:rPr>
                <w:rFonts w:ascii="Arial" w:eastAsiaTheme="minorHAnsi" w:hAnsi="Arial" w:cs="Arial"/>
                <w:lang w:eastAsia="en-US"/>
              </w:rPr>
              <w:t>– v rámci ČR představují hlavní rizika katastrof povodně a sucha. Z toho důvody byly identifikovány jako</w:t>
            </w:r>
            <w:r w:rsidRPr="003F2BA7">
              <w:rPr>
                <w:rFonts w:ascii="Arial" w:eastAsiaTheme="minorHAnsi" w:hAnsi="Arial" w:cs="Arial"/>
                <w:b/>
                <w:lang w:eastAsia="en-US"/>
              </w:rPr>
              <w:t xml:space="preserve"> </w:t>
            </w:r>
            <w:r w:rsidR="004D7A7F" w:rsidRPr="003F2BA7">
              <w:rPr>
                <w:rFonts w:ascii="Arial" w:hAnsi="Arial" w:cs="Arial"/>
                <w:b/>
              </w:rPr>
              <w:t>vysoce prioritní potřeby</w:t>
            </w:r>
            <w:r w:rsidR="004D7A7F" w:rsidRPr="003F2BA7">
              <w:rPr>
                <w:rFonts w:ascii="Arial" w:hAnsi="Arial" w:cs="Arial"/>
              </w:rPr>
              <w:t xml:space="preserve"> </w:t>
            </w:r>
            <w:r w:rsidR="00D847E9" w:rsidRPr="003F2BA7">
              <w:rPr>
                <w:rFonts w:ascii="Arial" w:hAnsi="Arial" w:cs="Arial"/>
              </w:rPr>
              <w:t xml:space="preserve">investice </w:t>
            </w:r>
            <w:r w:rsidR="004D7A7F" w:rsidRPr="003F2BA7">
              <w:rPr>
                <w:rFonts w:ascii="Arial" w:hAnsi="Arial" w:cs="Arial"/>
              </w:rPr>
              <w:t xml:space="preserve">za účelem </w:t>
            </w:r>
            <w:r w:rsidR="004D7A7F" w:rsidRPr="003F2BA7">
              <w:rPr>
                <w:rFonts w:ascii="Arial" w:hAnsi="Arial" w:cs="Arial"/>
                <w:bCs/>
              </w:rPr>
              <w:t>podpory přizpůsobení se změnám klimatu, předcházení rizikům a odolnosti vůči katastrofám a zlepšení udržitelného hospodaření s vodou</w:t>
            </w:r>
            <w:r w:rsidR="004D7A7F" w:rsidRPr="003F2BA7">
              <w:rPr>
                <w:rFonts w:ascii="Arial" w:hAnsi="Arial" w:cs="Arial"/>
              </w:rPr>
              <w:t xml:space="preserve"> </w:t>
            </w:r>
            <w:r w:rsidRPr="003F2BA7">
              <w:rPr>
                <w:rFonts w:ascii="Arial" w:hAnsi="Arial" w:cs="Arial"/>
              </w:rPr>
              <w:t xml:space="preserve">mj. </w:t>
            </w:r>
            <w:r w:rsidR="004D7A7F" w:rsidRPr="003F2BA7">
              <w:rPr>
                <w:rFonts w:ascii="Arial" w:hAnsi="Arial" w:cs="Arial"/>
              </w:rPr>
              <w:t>s cílem</w:t>
            </w:r>
            <w:r w:rsidRPr="003F2BA7">
              <w:rPr>
                <w:rFonts w:ascii="Arial" w:hAnsi="Arial" w:cs="Arial"/>
              </w:rPr>
              <w:t>:</w:t>
            </w:r>
          </w:p>
          <w:p w14:paraId="48B1004C" w14:textId="560427DC" w:rsidR="00027EF8" w:rsidRPr="003F2BA7" w:rsidRDefault="000A7A0C" w:rsidP="00C653A3">
            <w:pPr>
              <w:pStyle w:val="Default"/>
              <w:numPr>
                <w:ilvl w:val="0"/>
                <w:numId w:val="56"/>
              </w:numPr>
              <w:spacing w:after="120" w:line="264" w:lineRule="auto"/>
              <w:jc w:val="both"/>
              <w:rPr>
                <w:rFonts w:ascii="Arial" w:eastAsiaTheme="minorHAnsi" w:hAnsi="Arial" w:cs="Arial"/>
                <w:i/>
              </w:rPr>
            </w:pPr>
            <w:r w:rsidRPr="003F2BA7">
              <w:rPr>
                <w:rFonts w:ascii="Arial" w:hAnsi="Arial" w:cs="Arial"/>
              </w:rPr>
              <w:t xml:space="preserve">investovat </w:t>
            </w:r>
            <w:r w:rsidR="004D7A7F" w:rsidRPr="003F2BA7">
              <w:rPr>
                <w:rFonts w:ascii="Arial" w:hAnsi="Arial" w:cs="Arial"/>
              </w:rPr>
              <w:t xml:space="preserve">do opatření k zadržování/zachycování vody, opatření k řešení kontaminace, odtoku vody a kvality vody. </w:t>
            </w:r>
          </w:p>
        </w:tc>
      </w:tr>
      <w:tr w:rsidR="00326C9C" w:rsidRPr="003F2BA7" w14:paraId="6F6C03B0" w14:textId="77777777" w:rsidTr="00513584">
        <w:trPr>
          <w:trHeight w:val="1544"/>
        </w:trPr>
        <w:tc>
          <w:tcPr>
            <w:tcW w:w="2972" w:type="dxa"/>
          </w:tcPr>
          <w:p w14:paraId="0012C863" w14:textId="77777777" w:rsidR="0000668F" w:rsidRPr="003F2BA7" w:rsidRDefault="0000668F" w:rsidP="0000668F">
            <w:pPr>
              <w:overflowPunct/>
              <w:autoSpaceDE/>
              <w:autoSpaceDN/>
              <w:adjustRightInd/>
              <w:spacing w:after="120" w:line="264" w:lineRule="auto"/>
              <w:jc w:val="both"/>
              <w:textAlignment w:val="auto"/>
              <w:rPr>
                <w:rFonts w:ascii="Arial" w:hAnsi="Arial" w:cs="Arial"/>
              </w:rPr>
            </w:pPr>
            <w:r w:rsidRPr="003F2BA7">
              <w:rPr>
                <w:rFonts w:ascii="Arial" w:hAnsi="Arial" w:cs="Arial"/>
              </w:rPr>
              <w:lastRenderedPageBreak/>
              <w:t xml:space="preserve">2. Zelenější, </w:t>
            </w:r>
            <w:r w:rsidRPr="003F2BA7">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4451313D" w14:textId="22E9820E" w:rsidR="00326C9C" w:rsidRPr="003F2BA7" w:rsidRDefault="00326C9C" w:rsidP="00BF0EA4">
            <w:pPr>
              <w:spacing w:line="264" w:lineRule="auto"/>
              <w:rPr>
                <w:rFonts w:ascii="Arial" w:hAnsi="Arial" w:cs="Arial"/>
              </w:rPr>
            </w:pPr>
          </w:p>
        </w:tc>
        <w:tc>
          <w:tcPr>
            <w:tcW w:w="2552" w:type="dxa"/>
          </w:tcPr>
          <w:p w14:paraId="0C3B30A7" w14:textId="270C10CC" w:rsidR="00326C9C" w:rsidRPr="003F2BA7" w:rsidRDefault="00326C9C" w:rsidP="00BF0EA4">
            <w:pPr>
              <w:spacing w:line="264" w:lineRule="auto"/>
              <w:rPr>
                <w:rFonts w:ascii="Arial" w:hAnsi="Arial" w:cs="Arial"/>
              </w:rPr>
            </w:pPr>
            <w:r w:rsidRPr="003F2BA7">
              <w:rPr>
                <w:rFonts w:ascii="Arial" w:hAnsi="Arial" w:cs="Arial"/>
              </w:rPr>
              <w:t xml:space="preserve">SC </w:t>
            </w:r>
            <w:r w:rsidR="007D0113" w:rsidRPr="003F2BA7">
              <w:rPr>
                <w:rFonts w:ascii="Arial" w:hAnsi="Arial" w:cs="Arial"/>
              </w:rPr>
              <w:t>5</w:t>
            </w:r>
            <w:r w:rsidR="00F81D55" w:rsidRPr="003F2BA7">
              <w:rPr>
                <w:rFonts w:ascii="Arial" w:hAnsi="Arial" w:cs="Arial"/>
              </w:rPr>
              <w:t>.2.</w:t>
            </w:r>
            <w:r w:rsidRPr="003F2BA7">
              <w:rPr>
                <w:rFonts w:ascii="Arial" w:hAnsi="Arial" w:cs="Arial"/>
              </w:rPr>
              <w:t xml:space="preserve"> </w:t>
            </w:r>
            <w:r w:rsidR="00F2413B" w:rsidRPr="003F2BA7">
              <w:rPr>
                <w:rFonts w:ascii="Arial" w:hAnsi="Arial" w:cs="Arial"/>
                <w:szCs w:val="24"/>
              </w:rPr>
              <w:t>Podpora přechodu na oběhové hospodářství účinně využívající zdroje</w:t>
            </w:r>
          </w:p>
          <w:p w14:paraId="55C63F59" w14:textId="0DFB03FC" w:rsidR="00147669" w:rsidRPr="003F2BA7" w:rsidRDefault="00147669" w:rsidP="00147669">
            <w:pPr>
              <w:spacing w:line="264" w:lineRule="auto"/>
              <w:rPr>
                <w:rFonts w:ascii="Arial" w:hAnsi="Arial" w:cs="Arial"/>
              </w:rPr>
            </w:pPr>
            <w:r w:rsidRPr="003F2BA7">
              <w:rPr>
                <w:rFonts w:ascii="Arial" w:hAnsi="Arial" w:cs="Arial"/>
              </w:rPr>
              <w:t>(čl. 2 (1) (b) (</w:t>
            </w:r>
            <w:proofErr w:type="spellStart"/>
            <w:r w:rsidRPr="003F2BA7">
              <w:rPr>
                <w:rFonts w:ascii="Arial" w:hAnsi="Arial" w:cs="Arial"/>
              </w:rPr>
              <w:t>vi</w:t>
            </w:r>
            <w:proofErr w:type="spellEnd"/>
            <w:r w:rsidRPr="003F2BA7">
              <w:rPr>
                <w:rFonts w:ascii="Arial" w:hAnsi="Arial" w:cs="Arial"/>
              </w:rPr>
              <w:t>))</w:t>
            </w:r>
          </w:p>
          <w:p w14:paraId="79DAD782" w14:textId="23F3256F" w:rsidR="00147669" w:rsidRPr="003F2BA7" w:rsidRDefault="00147669" w:rsidP="00BF0EA4">
            <w:pPr>
              <w:spacing w:line="264" w:lineRule="auto"/>
              <w:rPr>
                <w:rFonts w:ascii="Arial" w:hAnsi="Arial" w:cs="Arial"/>
                <w:i/>
              </w:rPr>
            </w:pPr>
          </w:p>
        </w:tc>
        <w:tc>
          <w:tcPr>
            <w:tcW w:w="8221" w:type="dxa"/>
          </w:tcPr>
          <w:p w14:paraId="72254959" w14:textId="77777777" w:rsidR="003C1473" w:rsidRDefault="003C1473" w:rsidP="003C1473">
            <w:pPr>
              <w:overflowPunct/>
              <w:spacing w:line="264" w:lineRule="auto"/>
              <w:jc w:val="both"/>
              <w:rPr>
                <w:ins w:id="411" w:author="Juráš Pavel" w:date="2021-06-03T23:42:00Z"/>
                <w:rFonts w:ascii="Arial" w:hAnsi="Arial" w:cs="Arial"/>
                <w:color w:val="000000"/>
              </w:rPr>
            </w:pPr>
            <w:ins w:id="412" w:author="Juráš Pavel" w:date="2021-06-03T23:42:00Z">
              <w:r w:rsidRPr="008F57F9">
                <w:rPr>
                  <w:rFonts w:ascii="Arial" w:hAnsi="Arial" w:cs="Arial"/>
                  <w:color w:val="000000"/>
                </w:rPr>
                <w:t>Výběr tohoto SC</w:t>
              </w:r>
              <w:r>
                <w:rPr>
                  <w:rFonts w:ascii="Arial" w:hAnsi="Arial" w:cs="Arial"/>
                  <w:color w:val="000000"/>
                </w:rPr>
                <w:t xml:space="preserve"> vychází z:</w:t>
              </w:r>
            </w:ins>
          </w:p>
          <w:p w14:paraId="7515BCF7" w14:textId="6E1369F1" w:rsidR="003C1473" w:rsidDel="003C1473" w:rsidRDefault="00661D1A" w:rsidP="00BF0EA4">
            <w:pPr>
              <w:spacing w:after="160" w:line="264" w:lineRule="auto"/>
              <w:jc w:val="both"/>
              <w:rPr>
                <w:del w:id="413" w:author="Juráš Pavel" w:date="2021-06-03T23:48:00Z"/>
                <w:rFonts w:ascii="Arial" w:hAnsi="Arial" w:cs="Arial"/>
              </w:rPr>
            </w:pPr>
            <w:del w:id="414" w:author="Juráš Pavel" w:date="2021-06-03T23:48:00Z">
              <w:r w:rsidRPr="003F2BA7" w:rsidDel="003C1473">
                <w:rPr>
                  <w:rFonts w:ascii="Arial" w:hAnsi="Arial" w:cs="Arial"/>
                </w:rPr>
                <w:delText>V</w:delText>
              </w:r>
              <w:r w:rsidR="0059231A" w:rsidRPr="003F2BA7" w:rsidDel="003C1473">
                <w:rPr>
                  <w:rFonts w:ascii="Arial" w:hAnsi="Arial" w:cs="Arial"/>
                </w:rPr>
                <w:delText xml:space="preserve">zhledem k tomu, že </w:delText>
              </w:r>
              <w:r w:rsidR="00E200C2" w:rsidRPr="003F2BA7" w:rsidDel="003C1473">
                <w:rPr>
                  <w:rFonts w:ascii="Arial" w:hAnsi="Arial" w:cs="Arial"/>
                </w:rPr>
                <w:delText>ucelený strategický dokument věnovaný oběhovému hospodářství</w:delText>
              </w:r>
            </w:del>
            <w:ins w:id="415" w:author="Čermák Michal" w:date="2021-05-31T12:21:00Z">
              <w:del w:id="416" w:author="Juráš Pavel" w:date="2021-06-03T23:48:00Z">
                <w:r w:rsidR="00772859" w:rsidRPr="003F2BA7" w:rsidDel="003C1473">
                  <w:rPr>
                    <w:rFonts w:ascii="Arial" w:hAnsi="Arial" w:cs="Arial"/>
                  </w:rPr>
                  <w:delText xml:space="preserve"> </w:delText>
                </w:r>
              </w:del>
            </w:ins>
            <w:del w:id="417" w:author="Juráš Pavel" w:date="2021-06-03T23:48:00Z">
              <w:r w:rsidR="00E200C2" w:rsidRPr="003F2BA7" w:rsidDel="003C1473">
                <w:rPr>
                  <w:rFonts w:ascii="Arial" w:hAnsi="Arial" w:cs="Arial"/>
                </w:rPr>
                <w:delText xml:space="preserve">strategie </w:delText>
              </w:r>
            </w:del>
          </w:p>
          <w:p w14:paraId="79564D50" w14:textId="6ECB39E1" w:rsidR="003C1473" w:rsidRPr="003C1473" w:rsidRDefault="00E200C2" w:rsidP="00C653A3">
            <w:pPr>
              <w:pStyle w:val="Odstavecseseznamem"/>
              <w:numPr>
                <w:ilvl w:val="0"/>
                <w:numId w:val="28"/>
              </w:numPr>
              <w:spacing w:after="160" w:line="264" w:lineRule="auto"/>
              <w:jc w:val="both"/>
              <w:rPr>
                <w:rFonts w:ascii="Arial" w:hAnsi="Arial" w:cs="Arial"/>
              </w:rPr>
            </w:pPr>
            <w:r w:rsidRPr="003C1473">
              <w:rPr>
                <w:rFonts w:ascii="Arial" w:hAnsi="Arial" w:cs="Arial"/>
                <w:b/>
              </w:rPr>
              <w:t>Cirkulární Česko 2040</w:t>
            </w:r>
            <w:ins w:id="418" w:author="Juráš Pavel" w:date="2021-06-03T23:47:00Z">
              <w:r w:rsidR="003C1473">
                <w:rPr>
                  <w:rStyle w:val="Znakapoznpodarou"/>
                  <w:rFonts w:ascii="Arial" w:hAnsi="Arial" w:cs="Arial"/>
                  <w:b/>
                </w:rPr>
                <w:footnoteReference w:id="78"/>
              </w:r>
            </w:ins>
            <w:del w:id="420" w:author="Juráš Pavel" w:date="2021-06-03T23:47:00Z">
              <w:r w:rsidRPr="003C1473" w:rsidDel="003C1473">
                <w:rPr>
                  <w:rFonts w:ascii="Arial" w:hAnsi="Arial" w:cs="Arial"/>
                </w:rPr>
                <w:delText xml:space="preserve"> </w:delText>
              </w:r>
            </w:del>
            <w:del w:id="421" w:author="Juráš Pavel" w:date="2021-06-03T23:44:00Z">
              <w:r w:rsidRPr="003C1473" w:rsidDel="003C1473">
                <w:rPr>
                  <w:rFonts w:ascii="Arial" w:hAnsi="Arial" w:cs="Arial"/>
                </w:rPr>
                <w:delText xml:space="preserve">tak </w:delText>
              </w:r>
              <w:r w:rsidR="0059231A" w:rsidRPr="003C1473" w:rsidDel="003C1473">
                <w:rPr>
                  <w:rFonts w:ascii="Arial" w:hAnsi="Arial" w:cs="Arial"/>
                </w:rPr>
                <w:delText xml:space="preserve">výběr tohoto SC vychází </w:delText>
              </w:r>
              <w:r w:rsidR="00CB3091" w:rsidRPr="003C1473" w:rsidDel="003C1473">
                <w:rPr>
                  <w:rFonts w:ascii="Arial" w:hAnsi="Arial" w:cs="Arial"/>
                </w:rPr>
                <w:delText xml:space="preserve">zejména </w:delText>
              </w:r>
              <w:r w:rsidR="0059231A" w:rsidRPr="003C1473" w:rsidDel="003C1473">
                <w:rPr>
                  <w:rFonts w:ascii="Arial" w:hAnsi="Arial" w:cs="Arial"/>
                </w:rPr>
                <w:delText>z průřezových dokumentů, mezi které patří</w:delText>
              </w:r>
            </w:del>
            <w:ins w:id="422" w:author="Čermák Michal" w:date="2021-05-31T12:38:00Z">
              <w:r w:rsidR="00720FD9" w:rsidRPr="003C1473">
                <w:rPr>
                  <w:rFonts w:ascii="Arial" w:hAnsi="Arial" w:cs="Arial"/>
                  <w:b/>
                </w:rPr>
                <w:t xml:space="preserve"> </w:t>
              </w:r>
            </w:ins>
          </w:p>
          <w:p w14:paraId="157455FA" w14:textId="24A6B636" w:rsidR="003C1473" w:rsidRPr="003C1473" w:rsidRDefault="00C63137" w:rsidP="00C653A3">
            <w:pPr>
              <w:pStyle w:val="Odstavecseseznamem"/>
              <w:numPr>
                <w:ilvl w:val="0"/>
                <w:numId w:val="28"/>
              </w:numPr>
              <w:spacing w:after="160" w:line="264" w:lineRule="auto"/>
              <w:jc w:val="both"/>
              <w:rPr>
                <w:rFonts w:ascii="Arial" w:hAnsi="Arial" w:cs="Arial"/>
              </w:rPr>
            </w:pPr>
            <w:ins w:id="423" w:author="Čermák Michal" w:date="2021-05-31T13:38:00Z">
              <w:r w:rsidRPr="003C1473">
                <w:rPr>
                  <w:rFonts w:ascii="Arial" w:hAnsi="Arial" w:cs="Arial"/>
                  <w:b/>
                </w:rPr>
                <w:t>Z</w:t>
              </w:r>
            </w:ins>
            <w:ins w:id="424" w:author="Čermák Michal" w:date="2021-05-31T12:38:00Z">
              <w:r w:rsidR="00720FD9" w:rsidRPr="003C1473">
                <w:rPr>
                  <w:rFonts w:ascii="Arial" w:hAnsi="Arial" w:cs="Arial"/>
                  <w:b/>
                </w:rPr>
                <w:t>elená dohoda pro Evropu</w:t>
              </w:r>
            </w:ins>
            <w:ins w:id="425" w:author="Čermák Michal" w:date="2021-05-31T13:22:00Z">
              <w:r w:rsidR="00A63EDF" w:rsidRPr="003C1473">
                <w:rPr>
                  <w:rFonts w:ascii="Arial" w:hAnsi="Arial" w:cs="Arial"/>
                  <w:b/>
                </w:rPr>
                <w:t xml:space="preserve"> </w:t>
              </w:r>
            </w:ins>
          </w:p>
          <w:p w14:paraId="143DB8F1" w14:textId="1963CC70" w:rsidR="003C1473" w:rsidRDefault="00CB4A5C" w:rsidP="00C653A3">
            <w:pPr>
              <w:pStyle w:val="Odstavecseseznamem"/>
              <w:numPr>
                <w:ilvl w:val="0"/>
                <w:numId w:val="28"/>
              </w:numPr>
              <w:spacing w:after="160" w:line="264" w:lineRule="auto"/>
              <w:jc w:val="both"/>
              <w:rPr>
                <w:rFonts w:ascii="Arial" w:hAnsi="Arial" w:cs="Arial"/>
              </w:rPr>
            </w:pPr>
            <w:ins w:id="426" w:author="Čermák Michal" w:date="2021-05-31T13:23:00Z">
              <w:r w:rsidRPr="003C1473">
                <w:rPr>
                  <w:rFonts w:ascii="Arial" w:hAnsi="Arial" w:cs="Arial"/>
                  <w:b/>
                </w:rPr>
                <w:t>Státní politika životního prostředí ČR 2030 s výhledem do 2050</w:t>
              </w:r>
            </w:ins>
            <w:r w:rsidR="001C1F02" w:rsidRPr="003C1473">
              <w:rPr>
                <w:rFonts w:ascii="Arial" w:hAnsi="Arial" w:cs="Arial"/>
              </w:rPr>
              <w:t xml:space="preserve"> </w:t>
            </w:r>
          </w:p>
          <w:p w14:paraId="77488CC8" w14:textId="6CFE3911" w:rsidR="003C1473" w:rsidRDefault="0059231A" w:rsidP="00C653A3">
            <w:pPr>
              <w:pStyle w:val="Odstavecseseznamem"/>
              <w:numPr>
                <w:ilvl w:val="0"/>
                <w:numId w:val="28"/>
              </w:numPr>
              <w:spacing w:after="160" w:line="264" w:lineRule="auto"/>
              <w:jc w:val="both"/>
              <w:rPr>
                <w:rFonts w:ascii="Arial" w:hAnsi="Arial" w:cs="Arial"/>
              </w:rPr>
            </w:pPr>
            <w:r w:rsidRPr="003C1473">
              <w:rPr>
                <w:rFonts w:ascii="Arial" w:hAnsi="Arial" w:cs="Arial"/>
                <w:b/>
              </w:rPr>
              <w:t>Akční plán</w:t>
            </w:r>
            <w:r w:rsidR="001C1F02" w:rsidRPr="003C1473">
              <w:rPr>
                <w:rFonts w:ascii="Arial" w:hAnsi="Arial" w:cs="Arial"/>
                <w:b/>
              </w:rPr>
              <w:t xml:space="preserve"> pro oběhové hospodářství EU</w:t>
            </w:r>
            <w:del w:id="427" w:author="Juráš Pavel" w:date="2021-06-03T23:44:00Z">
              <w:r w:rsidR="00661D1A" w:rsidRPr="003C1473" w:rsidDel="003C1473">
                <w:rPr>
                  <w:rFonts w:ascii="Arial" w:hAnsi="Arial" w:cs="Arial"/>
                  <w:b/>
                </w:rPr>
                <w:delText>.</w:delText>
              </w:r>
              <w:r w:rsidR="00E200C2" w:rsidRPr="003C1473" w:rsidDel="003C1473">
                <w:rPr>
                  <w:rFonts w:ascii="Arial" w:hAnsi="Arial" w:cs="Arial"/>
                </w:rPr>
                <w:delText xml:space="preserve"> </w:delText>
              </w:r>
              <w:r w:rsidR="007370BD" w:rsidRPr="003C1473" w:rsidDel="003C1473">
                <w:rPr>
                  <w:rFonts w:ascii="Arial" w:hAnsi="Arial" w:cs="Arial"/>
                </w:rPr>
                <w:delText xml:space="preserve">Problematice se </w:delText>
              </w:r>
              <w:r w:rsidR="001C1F02" w:rsidRPr="003C1473" w:rsidDel="003C1473">
                <w:rPr>
                  <w:rFonts w:ascii="Arial" w:hAnsi="Arial" w:cs="Arial"/>
                </w:rPr>
                <w:delText xml:space="preserve">rovněž </w:delText>
              </w:r>
              <w:r w:rsidR="007370BD" w:rsidRPr="003C1473" w:rsidDel="003C1473">
                <w:rPr>
                  <w:rFonts w:ascii="Arial" w:hAnsi="Arial" w:cs="Arial"/>
                </w:rPr>
                <w:delText>věnuje</w:delText>
              </w:r>
            </w:del>
            <w:r w:rsidR="007370BD" w:rsidRPr="003C1473">
              <w:rPr>
                <w:rFonts w:ascii="Arial" w:hAnsi="Arial" w:cs="Arial"/>
              </w:rPr>
              <w:t xml:space="preserve"> </w:t>
            </w:r>
          </w:p>
          <w:p w14:paraId="058FD1D0" w14:textId="72E347CD" w:rsidR="003C1473" w:rsidRDefault="007370BD" w:rsidP="00C653A3">
            <w:pPr>
              <w:pStyle w:val="Odstavecseseznamem"/>
              <w:numPr>
                <w:ilvl w:val="0"/>
                <w:numId w:val="28"/>
              </w:numPr>
              <w:spacing w:after="160" w:line="264" w:lineRule="auto"/>
              <w:jc w:val="both"/>
              <w:rPr>
                <w:rFonts w:ascii="Arial" w:hAnsi="Arial" w:cs="Arial"/>
              </w:rPr>
            </w:pPr>
            <w:r w:rsidRPr="003C1473">
              <w:rPr>
                <w:rFonts w:ascii="Arial" w:hAnsi="Arial" w:cs="Arial"/>
                <w:b/>
              </w:rPr>
              <w:t>Plán</w:t>
            </w:r>
            <w:r w:rsidR="00E200C2" w:rsidRPr="003C1473">
              <w:rPr>
                <w:rFonts w:ascii="Arial" w:hAnsi="Arial" w:cs="Arial"/>
                <w:b/>
              </w:rPr>
              <w:t xml:space="preserve"> odpadového hospodářství ČR pro období 2015-20</w:t>
            </w:r>
            <w:r w:rsidR="00B732B5" w:rsidRPr="003C1473">
              <w:rPr>
                <w:rFonts w:ascii="Arial" w:hAnsi="Arial" w:cs="Arial"/>
                <w:b/>
              </w:rPr>
              <w:t>2</w:t>
            </w:r>
            <w:r w:rsidR="00E200C2" w:rsidRPr="003C1473">
              <w:rPr>
                <w:rFonts w:ascii="Arial" w:hAnsi="Arial" w:cs="Arial"/>
                <w:b/>
              </w:rPr>
              <w:t>4</w:t>
            </w:r>
            <w:del w:id="428" w:author="Juráš Pavel" w:date="2021-06-03T23:44:00Z">
              <w:r w:rsidRPr="003C1473" w:rsidDel="003C1473">
                <w:rPr>
                  <w:rFonts w:ascii="Arial" w:hAnsi="Arial" w:cs="Arial"/>
                </w:rPr>
                <w:delText xml:space="preserve"> (strategický cíl </w:delText>
              </w:r>
              <w:r w:rsidR="0059231A" w:rsidRPr="003C1473" w:rsidDel="003C1473">
                <w:rPr>
                  <w:rFonts w:ascii="Arial" w:hAnsi="Arial" w:cs="Arial"/>
                </w:rPr>
                <w:delText>M</w:delText>
              </w:r>
              <w:r w:rsidR="00E200C2" w:rsidRPr="003C1473" w:rsidDel="003C1473">
                <w:rPr>
                  <w:rFonts w:ascii="Arial" w:hAnsi="Arial" w:cs="Arial"/>
                </w:rPr>
                <w:delText>aximální využívání odpadů jako náhrady primárních zdrojů a p</w:delText>
              </w:r>
              <w:r w:rsidR="0059231A" w:rsidRPr="003C1473" w:rsidDel="003C1473">
                <w:rPr>
                  <w:rFonts w:ascii="Arial" w:hAnsi="Arial" w:cs="Arial"/>
                </w:rPr>
                <w:delText>řechod na oběhové hospodářství</w:delText>
              </w:r>
              <w:r w:rsidRPr="003C1473" w:rsidDel="003C1473">
                <w:rPr>
                  <w:rFonts w:ascii="Arial" w:hAnsi="Arial" w:cs="Arial"/>
                </w:rPr>
                <w:delText>),</w:delText>
              </w:r>
            </w:del>
            <w:r w:rsidRPr="003C1473">
              <w:rPr>
                <w:rFonts w:ascii="Arial" w:hAnsi="Arial" w:cs="Arial"/>
              </w:rPr>
              <w:t xml:space="preserve"> </w:t>
            </w:r>
          </w:p>
          <w:p w14:paraId="750EA74C" w14:textId="4CED10F8" w:rsidR="003C1473" w:rsidRPr="003C1473" w:rsidRDefault="00E200C2" w:rsidP="00C653A3">
            <w:pPr>
              <w:pStyle w:val="Odstavecseseznamem"/>
              <w:numPr>
                <w:ilvl w:val="0"/>
                <w:numId w:val="28"/>
              </w:numPr>
              <w:spacing w:after="160" w:line="264" w:lineRule="auto"/>
              <w:jc w:val="both"/>
              <w:rPr>
                <w:rFonts w:ascii="Arial" w:hAnsi="Arial" w:cs="Arial"/>
              </w:rPr>
            </w:pPr>
            <w:r w:rsidRPr="003C1473">
              <w:rPr>
                <w:rFonts w:ascii="Arial" w:hAnsi="Arial" w:cs="Arial"/>
                <w:b/>
              </w:rPr>
              <w:t>Politika druhotných surovin ČR pro období 2019-2022</w:t>
            </w:r>
            <w:del w:id="429" w:author="Juráš Pavel" w:date="2021-06-03T23:43:00Z">
              <w:r w:rsidR="007370BD" w:rsidRPr="003C1473" w:rsidDel="003C1473">
                <w:rPr>
                  <w:rFonts w:ascii="Arial" w:hAnsi="Arial" w:cs="Arial"/>
                </w:rPr>
                <w:delText xml:space="preserve"> (</w:delText>
              </w:r>
              <w:r w:rsidRPr="003C1473" w:rsidDel="003C1473">
                <w:rPr>
                  <w:rFonts w:ascii="Arial" w:hAnsi="Arial" w:cs="Arial"/>
                </w:rPr>
                <w:delText>kap</w:delText>
              </w:r>
              <w:r w:rsidR="007370BD" w:rsidRPr="003C1473" w:rsidDel="003C1473">
                <w:rPr>
                  <w:rFonts w:ascii="Arial" w:hAnsi="Arial" w:cs="Arial"/>
                </w:rPr>
                <w:delText>.</w:delText>
              </w:r>
              <w:r w:rsidRPr="003C1473" w:rsidDel="003C1473">
                <w:rPr>
                  <w:rFonts w:ascii="Arial" w:hAnsi="Arial" w:cs="Arial"/>
                </w:rPr>
                <w:delText xml:space="preserve"> 3.1 Vazby Politiky druhotných surovin ČR na dokumenty </w:delText>
              </w:r>
              <w:r w:rsidR="007370BD" w:rsidRPr="003C1473" w:rsidDel="003C1473">
                <w:rPr>
                  <w:rFonts w:ascii="Arial" w:hAnsi="Arial" w:cs="Arial"/>
                </w:rPr>
                <w:delText>EU a k</w:delText>
              </w:r>
              <w:r w:rsidRPr="003C1473" w:rsidDel="003C1473">
                <w:rPr>
                  <w:rFonts w:ascii="Arial" w:hAnsi="Arial" w:cs="Arial"/>
                </w:rPr>
                <w:delText>ap</w:delText>
              </w:r>
              <w:r w:rsidR="007370BD" w:rsidRPr="003C1473" w:rsidDel="003C1473">
                <w:rPr>
                  <w:rFonts w:ascii="Arial" w:hAnsi="Arial" w:cs="Arial"/>
                </w:rPr>
                <w:delText xml:space="preserve">. </w:delText>
              </w:r>
              <w:r w:rsidRPr="003C1473" w:rsidDel="003C1473">
                <w:rPr>
                  <w:rFonts w:ascii="Arial" w:hAnsi="Arial" w:cs="Arial"/>
                </w:rPr>
                <w:delText xml:space="preserve">7 </w:delText>
              </w:r>
              <w:r w:rsidR="001C1F02" w:rsidRPr="003C1473" w:rsidDel="003C1473">
                <w:rPr>
                  <w:rFonts w:ascii="Arial" w:hAnsi="Arial" w:cs="Arial"/>
                </w:rPr>
                <w:delText>obsahující základní strategické cíle</w:delText>
              </w:r>
              <w:r w:rsidRPr="003C1473" w:rsidDel="003C1473">
                <w:rPr>
                  <w:rFonts w:ascii="Arial" w:hAnsi="Arial" w:cs="Arial"/>
                </w:rPr>
                <w:delText xml:space="preserve"> </w:delText>
              </w:r>
              <w:r w:rsidR="006F134B" w:rsidRPr="003C1473" w:rsidDel="003C1473">
                <w:rPr>
                  <w:rFonts w:ascii="Arial" w:hAnsi="Arial" w:cs="Arial"/>
                </w:rPr>
                <w:delText>P</w:delText>
              </w:r>
              <w:r w:rsidR="001C1F02" w:rsidRPr="003C1473" w:rsidDel="003C1473">
                <w:rPr>
                  <w:rFonts w:ascii="Arial" w:hAnsi="Arial" w:cs="Arial"/>
                </w:rPr>
                <w:delText>olitiky druhotných surovin ČR</w:delText>
              </w:r>
              <w:r w:rsidR="006F134B" w:rsidRPr="003C1473" w:rsidDel="003C1473">
                <w:rPr>
                  <w:rFonts w:ascii="Arial" w:hAnsi="Arial" w:cs="Arial"/>
                </w:rPr>
                <w:delText xml:space="preserve"> a kap. 8 Úkoly k zajištění realizace Politiky druhotných surovin ČR</w:delText>
              </w:r>
              <w:r w:rsidR="001C1F02" w:rsidRPr="003C1473" w:rsidDel="003C1473">
                <w:rPr>
                  <w:rFonts w:ascii="Arial" w:hAnsi="Arial" w:cs="Arial"/>
                </w:rPr>
                <w:delText>).</w:delText>
              </w:r>
              <w:r w:rsidR="00F108D4" w:rsidRPr="003C1473" w:rsidDel="003C1473">
                <w:rPr>
                  <w:rFonts w:ascii="Arial" w:hAnsi="Arial" w:cs="Arial"/>
                </w:rPr>
                <w:delText xml:space="preserve"> </w:delText>
              </w:r>
              <w:r w:rsidR="004B396E" w:rsidRPr="003C1473" w:rsidDel="003C1473">
                <w:rPr>
                  <w:rFonts w:ascii="Arial" w:hAnsi="Arial" w:cs="Arial"/>
                </w:rPr>
                <w:delText>Zmíněnou problematikou se rovněž zabývá</w:delText>
              </w:r>
              <w:r w:rsidR="004B396E" w:rsidRPr="003C1473" w:rsidDel="003C1473">
                <w:rPr>
                  <w:rFonts w:ascii="Arial" w:eastAsiaTheme="minorHAnsi" w:hAnsi="Arial" w:cs="Arial"/>
                  <w:b/>
                  <w:lang w:eastAsia="en-US"/>
                </w:rPr>
                <w:delText xml:space="preserve"> </w:delText>
              </w:r>
            </w:del>
          </w:p>
          <w:p w14:paraId="0647E959" w14:textId="3D73184E" w:rsidR="00E200C2" w:rsidRPr="003C1473" w:rsidRDefault="0059231A" w:rsidP="00C653A3">
            <w:pPr>
              <w:pStyle w:val="Odstavecseseznamem"/>
              <w:numPr>
                <w:ilvl w:val="0"/>
                <w:numId w:val="28"/>
              </w:numPr>
              <w:spacing w:after="160" w:line="264" w:lineRule="auto"/>
              <w:jc w:val="both"/>
              <w:rPr>
                <w:rFonts w:ascii="Arial" w:hAnsi="Arial" w:cs="Arial"/>
              </w:rPr>
            </w:pPr>
            <w:r w:rsidRPr="003C1473">
              <w:rPr>
                <w:rFonts w:ascii="Arial" w:eastAsiaTheme="minorHAnsi" w:hAnsi="Arial" w:cs="Arial"/>
                <w:b/>
                <w:lang w:eastAsia="en-US"/>
              </w:rPr>
              <w:lastRenderedPageBreak/>
              <w:t>NKR</w:t>
            </w:r>
            <w:del w:id="430" w:author="Juráš Pavel" w:date="2021-06-03T23:44:00Z">
              <w:r w:rsidR="004B396E" w:rsidRPr="003C1473" w:rsidDel="003C1473">
                <w:rPr>
                  <w:rFonts w:ascii="Arial" w:eastAsiaTheme="minorHAnsi" w:hAnsi="Arial" w:cs="Arial"/>
                  <w:b/>
                  <w:lang w:eastAsia="en-US"/>
                </w:rPr>
                <w:delText xml:space="preserve"> </w:delText>
              </w:r>
              <w:r w:rsidR="004B396E" w:rsidRPr="003C1473" w:rsidDel="003C1473">
                <w:rPr>
                  <w:rFonts w:ascii="Arial" w:eastAsiaTheme="minorHAnsi" w:hAnsi="Arial" w:cs="Arial"/>
                  <w:lang w:eastAsia="en-US"/>
                </w:rPr>
                <w:delText xml:space="preserve">(strategický cíl </w:delText>
              </w:r>
              <w:r w:rsidR="004B396E" w:rsidRPr="003C1473" w:rsidDel="003C1473">
                <w:rPr>
                  <w:rFonts w:ascii="Arial" w:hAnsi="Arial" w:cs="Arial"/>
                </w:rPr>
                <w:delText xml:space="preserve">Zlepšení kvality </w:delText>
              </w:r>
              <w:r w:rsidRPr="003C1473" w:rsidDel="003C1473">
                <w:rPr>
                  <w:rFonts w:ascii="Arial" w:hAnsi="Arial" w:cs="Arial"/>
                </w:rPr>
                <w:delText>ŽP</w:delText>
              </w:r>
              <w:r w:rsidR="004B396E" w:rsidRPr="003C1473" w:rsidDel="003C1473">
                <w:rPr>
                  <w:rFonts w:ascii="Arial" w:hAnsi="Arial" w:cs="Arial"/>
                </w:rPr>
                <w:delText>, zavedení nízkouhlíkové ekonomiky a adaptace na změnu klimatu)</w:delText>
              </w:r>
              <w:r w:rsidR="009E574A" w:rsidRPr="003C1473" w:rsidDel="003C1473">
                <w:rPr>
                  <w:rFonts w:ascii="Arial" w:hAnsi="Arial" w:cs="Arial"/>
                </w:rPr>
                <w:delText xml:space="preserve"> či Evropská strategie pro plasty v oběhovém hospodářství</w:delText>
              </w:r>
              <w:r w:rsidR="004B396E" w:rsidRPr="003C1473" w:rsidDel="003C1473">
                <w:rPr>
                  <w:rFonts w:ascii="Arial" w:hAnsi="Arial" w:cs="Arial"/>
                </w:rPr>
                <w:delText>.</w:delText>
              </w:r>
            </w:del>
          </w:p>
          <w:p w14:paraId="3AC5281D" w14:textId="0D56C5CE" w:rsidR="00AA5961" w:rsidRPr="003F2BA7"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3F2BA7">
              <w:rPr>
                <w:rFonts w:ascii="Arial" w:eastAsiaTheme="minorHAnsi" w:hAnsi="Arial" w:cs="Arial"/>
                <w:b/>
                <w:lang w:eastAsia="en-US"/>
              </w:rPr>
              <w:t>Identifikované problémy</w:t>
            </w:r>
            <w:r w:rsidR="00AA5961" w:rsidRPr="003F2BA7">
              <w:rPr>
                <w:rFonts w:ascii="Arial" w:eastAsiaTheme="minorHAnsi" w:hAnsi="Arial" w:cs="Arial"/>
                <w:b/>
                <w:lang w:eastAsia="en-US"/>
              </w:rPr>
              <w:t>:</w:t>
            </w:r>
          </w:p>
          <w:p w14:paraId="7E85B3B5" w14:textId="663DAEE1" w:rsidR="00C60A3C" w:rsidRPr="003F2BA7" w:rsidRDefault="001C1F02" w:rsidP="00C653A3">
            <w:pPr>
              <w:pStyle w:val="Odstavecseseznamem"/>
              <w:numPr>
                <w:ilvl w:val="0"/>
                <w:numId w:val="16"/>
              </w:numPr>
              <w:spacing w:after="120" w:line="264" w:lineRule="auto"/>
              <w:ind w:left="459" w:hanging="383"/>
              <w:contextualSpacing w:val="0"/>
              <w:jc w:val="both"/>
              <w:rPr>
                <w:rFonts w:ascii="Arial" w:hAnsi="Arial" w:cs="Arial"/>
              </w:rPr>
            </w:pPr>
            <w:r w:rsidRPr="003F2BA7">
              <w:rPr>
                <w:rFonts w:ascii="Arial" w:hAnsi="Arial" w:cs="Arial"/>
              </w:rPr>
              <w:t>N</w:t>
            </w:r>
            <w:r w:rsidR="00C60A3C" w:rsidRPr="003F2BA7">
              <w:rPr>
                <w:rFonts w:ascii="Arial" w:hAnsi="Arial" w:cs="Arial"/>
              </w:rPr>
              <w:t>edostatečná infrastruktura inovativních technologií pro získávání, zpracování a využívání druhotných surovin jako náhrady primárn</w:t>
            </w:r>
            <w:r w:rsidR="00AA5961" w:rsidRPr="003F2BA7">
              <w:rPr>
                <w:rFonts w:ascii="Arial" w:hAnsi="Arial" w:cs="Arial"/>
              </w:rPr>
              <w:t>ích surovin v průmyslové výrobě.</w:t>
            </w:r>
          </w:p>
          <w:p w14:paraId="4CBE0495" w14:textId="09E9C2BD" w:rsidR="00097EFF" w:rsidRPr="003F2BA7" w:rsidRDefault="001C1F02" w:rsidP="00C653A3">
            <w:pPr>
              <w:pStyle w:val="Odstavecseseznamem"/>
              <w:numPr>
                <w:ilvl w:val="0"/>
                <w:numId w:val="16"/>
              </w:numPr>
              <w:spacing w:after="120" w:line="264" w:lineRule="auto"/>
              <w:ind w:left="459" w:hanging="383"/>
              <w:contextualSpacing w:val="0"/>
              <w:jc w:val="both"/>
              <w:rPr>
                <w:rFonts w:ascii="Arial" w:hAnsi="Arial" w:cs="Arial"/>
              </w:rPr>
            </w:pPr>
            <w:r w:rsidRPr="003F2BA7">
              <w:rPr>
                <w:rFonts w:ascii="Arial" w:hAnsi="Arial" w:cs="Arial"/>
              </w:rPr>
              <w:t>P</w:t>
            </w:r>
            <w:r w:rsidR="00097EFF" w:rsidRPr="003F2BA7">
              <w:rPr>
                <w:rFonts w:ascii="Arial" w:hAnsi="Arial" w:cs="Arial"/>
              </w:rPr>
              <w:t>okračující nízká cena environmentálně nevhodných způsobů nakládání s odpa</w:t>
            </w:r>
            <w:r w:rsidR="00AA5961" w:rsidRPr="003F2BA7">
              <w:rPr>
                <w:rFonts w:ascii="Arial" w:hAnsi="Arial" w:cs="Arial"/>
              </w:rPr>
              <w:t>dy (zejména skládkování odpadů).</w:t>
            </w:r>
          </w:p>
          <w:p w14:paraId="30C2B440" w14:textId="47816F5F" w:rsidR="00097EFF" w:rsidRPr="003F2BA7" w:rsidRDefault="001C1F02" w:rsidP="00C653A3">
            <w:pPr>
              <w:pStyle w:val="Odstavecseseznamem"/>
              <w:numPr>
                <w:ilvl w:val="0"/>
                <w:numId w:val="16"/>
              </w:numPr>
              <w:spacing w:after="120" w:line="264" w:lineRule="auto"/>
              <w:ind w:left="459" w:hanging="383"/>
              <w:contextualSpacing w:val="0"/>
              <w:jc w:val="both"/>
              <w:rPr>
                <w:rFonts w:ascii="Arial" w:hAnsi="Arial" w:cs="Arial"/>
              </w:rPr>
            </w:pPr>
            <w:r w:rsidRPr="003F2BA7">
              <w:rPr>
                <w:rFonts w:ascii="Arial" w:hAnsi="Arial" w:cs="Arial"/>
              </w:rPr>
              <w:t>N</w:t>
            </w:r>
            <w:r w:rsidR="00097EFF" w:rsidRPr="003F2BA7">
              <w:rPr>
                <w:rFonts w:ascii="Arial" w:hAnsi="Arial" w:cs="Arial"/>
              </w:rPr>
              <w:t>edostatečný důraz na prevenci vzniku odpadů v rámci průmy</w:t>
            </w:r>
            <w:r w:rsidR="00AA5961" w:rsidRPr="003F2BA7">
              <w:rPr>
                <w:rFonts w:ascii="Arial" w:hAnsi="Arial" w:cs="Arial"/>
              </w:rPr>
              <w:t>slu, stavebnictví</w:t>
            </w:r>
            <w:ins w:id="431" w:author="Juráš Pavel" w:date="2021-06-03T23:52:00Z">
              <w:r w:rsidR="005D31A1">
                <w:rPr>
                  <w:rFonts w:ascii="Arial" w:hAnsi="Arial" w:cs="Arial"/>
                </w:rPr>
                <w:t>,</w:t>
              </w:r>
            </w:ins>
            <w:del w:id="432" w:author="Čermák Michal" w:date="2021-05-31T12:25:00Z">
              <w:r w:rsidR="00AA5961" w:rsidRPr="003F2BA7" w:rsidDel="00DD3301">
                <w:rPr>
                  <w:rFonts w:ascii="Arial" w:hAnsi="Arial" w:cs="Arial"/>
                </w:rPr>
                <w:delText xml:space="preserve"> a</w:delText>
              </w:r>
            </w:del>
            <w:r w:rsidR="00AA5961" w:rsidRPr="003F2BA7">
              <w:rPr>
                <w:rFonts w:ascii="Arial" w:hAnsi="Arial" w:cs="Arial"/>
              </w:rPr>
              <w:t xml:space="preserve"> zemědělství</w:t>
            </w:r>
            <w:ins w:id="433" w:author="Čermák Michal" w:date="2021-05-31T12:25:00Z">
              <w:r w:rsidR="00DD3301" w:rsidRPr="003F2BA7">
                <w:rPr>
                  <w:rFonts w:ascii="Arial" w:hAnsi="Arial" w:cs="Arial"/>
                </w:rPr>
                <w:t xml:space="preserve"> a </w:t>
              </w:r>
              <w:del w:id="434" w:author="Juráš Pavel" w:date="2021-06-03T23:53:00Z">
                <w:r w:rsidR="00DD3301" w:rsidRPr="003F2BA7" w:rsidDel="005D31A1">
                  <w:rPr>
                    <w:rFonts w:ascii="Arial" w:hAnsi="Arial" w:cs="Arial"/>
                  </w:rPr>
                  <w:delText>služeb</w:delText>
                </w:r>
              </w:del>
            </w:ins>
            <w:ins w:id="435" w:author="Juráš Pavel" w:date="2021-06-03T23:53:00Z">
              <w:r w:rsidR="005D31A1">
                <w:rPr>
                  <w:rFonts w:ascii="Arial" w:hAnsi="Arial" w:cs="Arial"/>
                </w:rPr>
                <w:t>službách</w:t>
              </w:r>
            </w:ins>
            <w:r w:rsidR="00AA5961" w:rsidRPr="003F2BA7">
              <w:rPr>
                <w:rFonts w:ascii="Arial" w:hAnsi="Arial" w:cs="Arial"/>
              </w:rPr>
              <w:t>.</w:t>
            </w:r>
          </w:p>
          <w:p w14:paraId="4CD9A2AD" w14:textId="1301A54D" w:rsidR="00F81AF0" w:rsidRPr="003F2BA7" w:rsidRDefault="001C1F02" w:rsidP="00C653A3">
            <w:pPr>
              <w:pStyle w:val="Odstavecseseznamem"/>
              <w:numPr>
                <w:ilvl w:val="0"/>
                <w:numId w:val="16"/>
              </w:numPr>
              <w:spacing w:after="120" w:line="264" w:lineRule="auto"/>
              <w:ind w:left="459" w:hanging="383"/>
              <w:contextualSpacing w:val="0"/>
              <w:jc w:val="both"/>
              <w:rPr>
                <w:rFonts w:ascii="Arial" w:hAnsi="Arial" w:cs="Arial"/>
              </w:rPr>
            </w:pPr>
            <w:r w:rsidRPr="003F2BA7">
              <w:rPr>
                <w:rFonts w:ascii="Arial" w:hAnsi="Arial" w:cs="Arial"/>
              </w:rPr>
              <w:t>N</w:t>
            </w:r>
            <w:r w:rsidR="00F81AF0" w:rsidRPr="003F2BA7">
              <w:rPr>
                <w:rFonts w:ascii="Arial" w:hAnsi="Arial" w:cs="Arial"/>
              </w:rPr>
              <w:t>edostatečný důraz na opravitelnost, život</w:t>
            </w:r>
            <w:r w:rsidR="00AA5961" w:rsidRPr="003F2BA7">
              <w:rPr>
                <w:rFonts w:ascii="Arial" w:hAnsi="Arial" w:cs="Arial"/>
              </w:rPr>
              <w:t>nost a recyklovatelnost výrobků.</w:t>
            </w:r>
          </w:p>
          <w:p w14:paraId="1B5EBDEB" w14:textId="4B1597F0" w:rsidR="00097EFF" w:rsidRPr="003F2BA7" w:rsidRDefault="001C1F02" w:rsidP="00C653A3">
            <w:pPr>
              <w:pStyle w:val="Odstavecseseznamem"/>
              <w:numPr>
                <w:ilvl w:val="0"/>
                <w:numId w:val="16"/>
              </w:numPr>
              <w:spacing w:after="120" w:line="264" w:lineRule="auto"/>
              <w:ind w:left="459" w:hanging="383"/>
              <w:contextualSpacing w:val="0"/>
              <w:jc w:val="both"/>
              <w:rPr>
                <w:rFonts w:ascii="Arial" w:hAnsi="Arial" w:cs="Arial"/>
              </w:rPr>
            </w:pPr>
            <w:r w:rsidRPr="003F2BA7">
              <w:rPr>
                <w:rFonts w:ascii="Arial" w:hAnsi="Arial" w:cs="Arial"/>
              </w:rPr>
              <w:t>N</w:t>
            </w:r>
            <w:r w:rsidR="00097EFF" w:rsidRPr="003F2BA7">
              <w:rPr>
                <w:rFonts w:ascii="Arial" w:hAnsi="Arial" w:cs="Arial"/>
              </w:rPr>
              <w:t>edostat</w:t>
            </w:r>
            <w:r w:rsidR="00AA5961" w:rsidRPr="003F2BA7">
              <w:rPr>
                <w:rFonts w:ascii="Arial" w:hAnsi="Arial" w:cs="Arial"/>
              </w:rPr>
              <w:t xml:space="preserve">ečný důraz na </w:t>
            </w:r>
            <w:proofErr w:type="spellStart"/>
            <w:r w:rsidR="00AA5961" w:rsidRPr="003F2BA7">
              <w:rPr>
                <w:rFonts w:ascii="Arial" w:hAnsi="Arial" w:cs="Arial"/>
              </w:rPr>
              <w:t>ekodesign</w:t>
            </w:r>
            <w:proofErr w:type="spellEnd"/>
            <w:r w:rsidR="00AA5961" w:rsidRPr="003F2BA7">
              <w:rPr>
                <w:rFonts w:ascii="Arial" w:hAnsi="Arial" w:cs="Arial"/>
              </w:rPr>
              <w:t xml:space="preserve"> výrobků.</w:t>
            </w:r>
          </w:p>
          <w:p w14:paraId="78751F2D" w14:textId="4AB3DDE4" w:rsidR="00097EFF" w:rsidRPr="003F2BA7" w:rsidRDefault="001C1F02" w:rsidP="00C653A3">
            <w:pPr>
              <w:pStyle w:val="Odstavecseseznamem"/>
              <w:numPr>
                <w:ilvl w:val="0"/>
                <w:numId w:val="16"/>
              </w:numPr>
              <w:spacing w:after="120" w:line="264" w:lineRule="auto"/>
              <w:ind w:left="459" w:hanging="383"/>
              <w:contextualSpacing w:val="0"/>
              <w:jc w:val="both"/>
              <w:rPr>
                <w:rFonts w:ascii="Arial" w:hAnsi="Arial" w:cs="Arial"/>
              </w:rPr>
            </w:pPr>
            <w:r w:rsidRPr="003F2BA7">
              <w:rPr>
                <w:rFonts w:ascii="Arial" w:hAnsi="Arial" w:cs="Arial"/>
              </w:rPr>
              <w:t>N</w:t>
            </w:r>
            <w:r w:rsidR="00097EFF" w:rsidRPr="003F2BA7">
              <w:rPr>
                <w:rFonts w:ascii="Arial" w:hAnsi="Arial" w:cs="Arial"/>
              </w:rPr>
              <w:t>edostatečná podpora trhu s druhotnými surovinami a s výrobky obsahující druhotné suroviny.</w:t>
            </w:r>
          </w:p>
          <w:p w14:paraId="0744E582" w14:textId="28D9EDAB" w:rsidR="0059231A" w:rsidRPr="003F2BA7" w:rsidRDefault="0059231A" w:rsidP="006F4C04">
            <w:pPr>
              <w:spacing w:after="120" w:line="264" w:lineRule="auto"/>
              <w:jc w:val="both"/>
              <w:rPr>
                <w:rFonts w:ascii="Arial" w:hAnsi="Arial" w:cs="Arial"/>
              </w:rPr>
            </w:pPr>
            <w:r w:rsidRPr="003F2BA7">
              <w:rPr>
                <w:rFonts w:ascii="Arial" w:eastAsiaTheme="minorHAnsi" w:hAnsi="Arial" w:cs="Arial"/>
                <w:b/>
                <w:lang w:eastAsia="en-US"/>
              </w:rPr>
              <w:t>Zpráva o ČR 2019</w:t>
            </w:r>
            <w:r w:rsidR="006F4C04" w:rsidRPr="003F2BA7">
              <w:rPr>
                <w:rFonts w:ascii="Arial" w:eastAsiaTheme="minorHAnsi" w:hAnsi="Arial" w:cs="Arial"/>
                <w:b/>
                <w:lang w:eastAsia="en-US"/>
              </w:rPr>
              <w:t xml:space="preserve"> </w:t>
            </w:r>
            <w:r w:rsidR="006F4C04" w:rsidRPr="003F2BA7">
              <w:rPr>
                <w:rFonts w:ascii="Arial" w:eastAsiaTheme="minorHAnsi" w:hAnsi="Arial" w:cs="Arial"/>
                <w:lang w:eastAsia="en-US"/>
              </w:rPr>
              <w:t xml:space="preserve">– </w:t>
            </w:r>
            <w:r w:rsidR="006F4C04" w:rsidRPr="003F2BA7">
              <w:rPr>
                <w:rFonts w:ascii="Arial" w:hAnsi="Arial" w:cs="Arial"/>
              </w:rPr>
              <w:t>z hlediska produktivity zdrojů nedosahuje ČR průměru EU, z toho důvodu byly určeny jako</w:t>
            </w:r>
            <w:r w:rsidRPr="003F2BA7">
              <w:rPr>
                <w:rFonts w:ascii="Arial" w:eastAsiaTheme="minorHAnsi" w:hAnsi="Arial" w:cs="Arial"/>
                <w:lang w:eastAsia="en-US"/>
              </w:rPr>
              <w:t xml:space="preserve"> </w:t>
            </w:r>
            <w:r w:rsidR="00173B74" w:rsidRPr="003F2BA7">
              <w:rPr>
                <w:rFonts w:ascii="Arial" w:hAnsi="Arial" w:cs="Arial"/>
                <w:b/>
              </w:rPr>
              <w:t xml:space="preserve">vysoce prioritní </w:t>
            </w:r>
            <w:r w:rsidR="006F4C04" w:rsidRPr="003F2BA7">
              <w:rPr>
                <w:rFonts w:ascii="Arial" w:hAnsi="Arial" w:cs="Arial"/>
                <w:b/>
              </w:rPr>
              <w:t>potřeby</w:t>
            </w:r>
            <w:r w:rsidRPr="003F2BA7">
              <w:rPr>
                <w:rFonts w:ascii="Arial" w:hAnsi="Arial" w:cs="Arial"/>
                <w:b/>
              </w:rPr>
              <w:t xml:space="preserve"> </w:t>
            </w:r>
            <w:r w:rsidRPr="003F2BA7">
              <w:rPr>
                <w:rFonts w:ascii="Arial" w:hAnsi="Arial" w:cs="Arial"/>
              </w:rPr>
              <w:t>investice</w:t>
            </w:r>
            <w:r w:rsidR="00173B74" w:rsidRPr="003F2BA7">
              <w:rPr>
                <w:rFonts w:ascii="Arial" w:hAnsi="Arial" w:cs="Arial"/>
              </w:rPr>
              <w:t xml:space="preserve"> za účelem zlepšení podpory přechodu na oběhové hospodářství</w:t>
            </w:r>
            <w:r w:rsidR="00AA5961" w:rsidRPr="003F2BA7">
              <w:rPr>
                <w:rFonts w:ascii="Arial" w:hAnsi="Arial" w:cs="Arial"/>
              </w:rPr>
              <w:t xml:space="preserve"> zejména s</w:t>
            </w:r>
            <w:r w:rsidRPr="003F2BA7">
              <w:rPr>
                <w:rFonts w:ascii="Arial" w:hAnsi="Arial" w:cs="Arial"/>
              </w:rPr>
              <w:t> </w:t>
            </w:r>
            <w:r w:rsidR="00AA5961" w:rsidRPr="003F2BA7">
              <w:rPr>
                <w:rFonts w:ascii="Arial" w:hAnsi="Arial" w:cs="Arial"/>
              </w:rPr>
              <w:t>cílem</w:t>
            </w:r>
            <w:r w:rsidRPr="003F2BA7">
              <w:rPr>
                <w:rFonts w:ascii="Arial" w:hAnsi="Arial" w:cs="Arial"/>
              </w:rPr>
              <w:t>:</w:t>
            </w:r>
          </w:p>
          <w:p w14:paraId="06D6AD8F" w14:textId="0132D9F9" w:rsidR="00326C9C" w:rsidRPr="003F2BA7" w:rsidRDefault="00AA5961" w:rsidP="00C653A3">
            <w:pPr>
              <w:pStyle w:val="Odstavecseseznamem"/>
              <w:numPr>
                <w:ilvl w:val="0"/>
                <w:numId w:val="28"/>
              </w:numPr>
              <w:spacing w:after="160" w:line="264" w:lineRule="auto"/>
              <w:jc w:val="both"/>
              <w:rPr>
                <w:rFonts w:ascii="Arial" w:hAnsi="Arial" w:cs="Arial"/>
              </w:rPr>
            </w:pPr>
            <w:r w:rsidRPr="003F2BA7">
              <w:rPr>
                <w:rFonts w:ascii="Arial" w:hAnsi="Arial" w:cs="Arial"/>
              </w:rPr>
              <w:t>podporovat opatření vedoucí k přechodu na oběhové hospodářství a přechod k větší míře prevence vzniku odpadu, jeho</w:t>
            </w:r>
            <w:r w:rsidR="0059231A" w:rsidRPr="003F2BA7">
              <w:rPr>
                <w:rFonts w:ascii="Arial" w:hAnsi="Arial" w:cs="Arial"/>
              </w:rPr>
              <w:t xml:space="preserve"> opětovného použití a recyklace.</w:t>
            </w:r>
          </w:p>
        </w:tc>
      </w:tr>
    </w:tbl>
    <w:p w14:paraId="049A0195" w14:textId="77777777" w:rsidR="006621B1" w:rsidRPr="003F2BA7" w:rsidRDefault="006621B1" w:rsidP="006621B1">
      <w:pPr>
        <w:pStyle w:val="Odstavecseseznamem"/>
        <w:overflowPunct/>
        <w:autoSpaceDE/>
        <w:autoSpaceDN/>
        <w:adjustRightInd/>
        <w:spacing w:before="360" w:after="160"/>
        <w:textAlignment w:val="auto"/>
        <w:rPr>
          <w:rFonts w:ascii="Arial" w:hAnsi="Arial" w:cs="Arial"/>
          <w:sz w:val="36"/>
          <w:szCs w:val="36"/>
        </w:rPr>
      </w:pPr>
    </w:p>
    <w:p w14:paraId="067377CE" w14:textId="77777777" w:rsidR="00720299" w:rsidRPr="003F2BA7" w:rsidRDefault="00720299" w:rsidP="006621B1">
      <w:pPr>
        <w:pStyle w:val="Odstavecseseznamem"/>
        <w:overflowPunct/>
        <w:autoSpaceDE/>
        <w:autoSpaceDN/>
        <w:adjustRightInd/>
        <w:spacing w:before="360" w:after="160"/>
        <w:textAlignment w:val="auto"/>
        <w:rPr>
          <w:rFonts w:ascii="Arial" w:hAnsi="Arial" w:cs="Arial"/>
          <w:sz w:val="36"/>
          <w:szCs w:val="36"/>
        </w:rPr>
      </w:pPr>
    </w:p>
    <w:p w14:paraId="13EE6A42" w14:textId="77777777" w:rsidR="00193752" w:rsidRPr="003F2BA7"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3C6F1FBF" w14:textId="77777777" w:rsidR="00193752" w:rsidRPr="003F2BA7"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0E21BDF4" w14:textId="77777777" w:rsidR="00193752" w:rsidRPr="003F2BA7"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105B8CDA" w14:textId="77777777" w:rsidR="00A52BF6" w:rsidRPr="00956601" w:rsidRDefault="00A52BF6" w:rsidP="00956601">
      <w:pPr>
        <w:overflowPunct/>
        <w:autoSpaceDE/>
        <w:autoSpaceDN/>
        <w:adjustRightInd/>
        <w:spacing w:before="360" w:after="160"/>
        <w:textAlignment w:val="auto"/>
        <w:rPr>
          <w:rFonts w:ascii="Arial" w:hAnsi="Arial" w:cs="Arial"/>
          <w:sz w:val="36"/>
          <w:szCs w:val="36"/>
        </w:rPr>
        <w:sectPr w:rsidR="00A52BF6" w:rsidRPr="00956601" w:rsidSect="008A1B8D">
          <w:pgSz w:w="16838" w:h="11906" w:orient="landscape" w:code="9"/>
          <w:pgMar w:top="1418" w:right="1418" w:bottom="1418" w:left="1418" w:header="708" w:footer="708" w:gutter="0"/>
          <w:cols w:space="708"/>
          <w:docGrid w:linePitch="360"/>
        </w:sectPr>
      </w:pPr>
    </w:p>
    <w:p w14:paraId="52F1CF0C" w14:textId="77777777" w:rsidR="00B72F20" w:rsidRPr="003F2BA7" w:rsidRDefault="009838E9" w:rsidP="00284698">
      <w:pPr>
        <w:pStyle w:val="Odstavecseseznamem"/>
        <w:numPr>
          <w:ilvl w:val="0"/>
          <w:numId w:val="9"/>
        </w:numPr>
        <w:overflowPunct/>
        <w:autoSpaceDE/>
        <w:autoSpaceDN/>
        <w:adjustRightInd/>
        <w:spacing w:before="360" w:after="160"/>
        <w:ind w:left="284"/>
        <w:textAlignment w:val="auto"/>
        <w:rPr>
          <w:rFonts w:ascii="Arial" w:hAnsi="Arial" w:cs="Arial"/>
          <w:sz w:val="36"/>
          <w:szCs w:val="36"/>
        </w:rPr>
      </w:pPr>
      <w:bookmarkStart w:id="436" w:name="_Hlk60929142"/>
      <w:r w:rsidRPr="003F2BA7">
        <w:rPr>
          <w:rFonts w:ascii="Arial" w:hAnsi="Arial" w:cs="Arial"/>
          <w:b/>
          <w:bCs/>
          <w:sz w:val="36"/>
          <w:szCs w:val="36"/>
        </w:rPr>
        <w:lastRenderedPageBreak/>
        <w:t xml:space="preserve">Priority </w:t>
      </w:r>
    </w:p>
    <w:p w14:paraId="37E2BA29" w14:textId="5B2E9016" w:rsidR="009838E9" w:rsidRPr="003F2BA7" w:rsidRDefault="00B72F20" w:rsidP="005B54D0">
      <w:pPr>
        <w:overflowPunct/>
        <w:autoSpaceDE/>
        <w:autoSpaceDN/>
        <w:adjustRightInd/>
        <w:spacing w:before="360" w:after="160"/>
        <w:ind w:left="-76"/>
        <w:textAlignment w:val="auto"/>
        <w:rPr>
          <w:rFonts w:ascii="Arial" w:hAnsi="Arial" w:cs="Arial"/>
          <w:sz w:val="32"/>
          <w:szCs w:val="32"/>
        </w:rPr>
      </w:pPr>
      <w:r w:rsidRPr="003F2BA7">
        <w:rPr>
          <w:rFonts w:ascii="Arial" w:hAnsi="Arial" w:cs="Arial"/>
          <w:b/>
          <w:bCs/>
          <w:sz w:val="32"/>
          <w:szCs w:val="32"/>
        </w:rPr>
        <w:t xml:space="preserve">2.A Priority </w:t>
      </w:r>
      <w:r w:rsidR="009838E9" w:rsidRPr="003F2BA7">
        <w:rPr>
          <w:rFonts w:ascii="Arial" w:hAnsi="Arial" w:cs="Arial"/>
          <w:b/>
          <w:bCs/>
          <w:sz w:val="32"/>
          <w:szCs w:val="32"/>
        </w:rPr>
        <w:t xml:space="preserve">jiné než technická pomoc </w:t>
      </w:r>
    </w:p>
    <w:p w14:paraId="19260B32" w14:textId="063A34DB" w:rsidR="00691A6A" w:rsidRPr="003F2BA7" w:rsidRDefault="00691A6A" w:rsidP="001F6E53">
      <w:pPr>
        <w:spacing w:line="276" w:lineRule="auto"/>
        <w:jc w:val="both"/>
        <w:rPr>
          <w:rFonts w:ascii="Arial" w:hAnsi="Arial" w:cs="Arial"/>
          <w:b/>
          <w:sz w:val="28"/>
          <w:szCs w:val="28"/>
        </w:rPr>
      </w:pPr>
      <w:r w:rsidRPr="003F2BA7">
        <w:rPr>
          <w:rFonts w:ascii="Arial" w:hAnsi="Arial" w:cs="Arial"/>
          <w:b/>
          <w:noProof/>
          <w:sz w:val="28"/>
          <w:szCs w:val="28"/>
        </w:rPr>
        <w:t>2.A.1</w:t>
      </w:r>
      <w:r w:rsidR="005B54D0" w:rsidRPr="003F2BA7">
        <w:rPr>
          <w:rFonts w:ascii="Arial" w:hAnsi="Arial" w:cs="Arial"/>
          <w:b/>
          <w:noProof/>
          <w:sz w:val="28"/>
          <w:szCs w:val="28"/>
        </w:rPr>
        <w:t xml:space="preserve"> </w:t>
      </w:r>
      <w:r w:rsidR="00993938" w:rsidRPr="003F2BA7">
        <w:rPr>
          <w:rFonts w:ascii="Arial" w:hAnsi="Arial" w:cs="Arial"/>
          <w:b/>
          <w:noProof/>
          <w:sz w:val="28"/>
          <w:szCs w:val="28"/>
        </w:rPr>
        <w:t xml:space="preserve">Priorita 1 - </w:t>
      </w:r>
      <w:r w:rsidR="005B54D0" w:rsidRPr="003F2BA7">
        <w:rPr>
          <w:rFonts w:ascii="Arial" w:hAnsi="Arial" w:cs="Arial"/>
          <w:b/>
          <w:sz w:val="28"/>
          <w:szCs w:val="28"/>
        </w:rPr>
        <w:t>Posilování výkonnosti podniků v oblasti výzkumu, vývoje a inovací a jejich digitální transformace</w:t>
      </w:r>
    </w:p>
    <w:p w14:paraId="6D529468" w14:textId="77777777" w:rsidR="005B54D0" w:rsidRPr="003F2BA7" w:rsidRDefault="005B54D0" w:rsidP="005B54D0">
      <w:pPr>
        <w:spacing w:line="276" w:lineRule="auto"/>
        <w:rPr>
          <w:rFonts w:ascii="Arial" w:hAnsi="Arial" w:cs="Arial"/>
          <w:b/>
          <w:noProo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B54D0" w:rsidRPr="003F2BA7" w14:paraId="52D0CCFC" w14:textId="77777777" w:rsidTr="00B73A11">
        <w:tc>
          <w:tcPr>
            <w:tcW w:w="9322" w:type="dxa"/>
          </w:tcPr>
          <w:p w14:paraId="397EDC28" w14:textId="4DAE429A" w:rsidR="005B54D0" w:rsidRPr="003F2BA7" w:rsidRDefault="00993938"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w:t>
            </w:r>
            <w:r w:rsidR="005B54D0" w:rsidRPr="003F2BA7">
              <w:rPr>
                <w:rFonts w:ascii="Arial" w:hAnsi="Arial" w:cs="Arial"/>
                <w:noProof/>
                <w:sz w:val="20"/>
              </w:rPr>
              <w:t>Jedná se o prioritu věnovanou zaměstnanosti mladých lidí</w:t>
            </w:r>
          </w:p>
        </w:tc>
      </w:tr>
      <w:tr w:rsidR="005B54D0" w:rsidRPr="003F2BA7" w14:paraId="643B6FE3" w14:textId="77777777" w:rsidTr="00B73A11">
        <w:tc>
          <w:tcPr>
            <w:tcW w:w="9322" w:type="dxa"/>
          </w:tcPr>
          <w:p w14:paraId="2F54D350" w14:textId="5BABBAF4" w:rsidR="005B54D0" w:rsidRPr="003F2BA7" w:rsidRDefault="00993938"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005B54D0" w:rsidRPr="003F2BA7">
              <w:rPr>
                <w:rFonts w:ascii="Arial" w:hAnsi="Arial" w:cs="Arial"/>
                <w:noProof/>
                <w:sz w:val="20"/>
              </w:rPr>
              <w:t xml:space="preserve"> Jedná se o prioritu věnovanou inovativním opatřením</w:t>
            </w:r>
          </w:p>
        </w:tc>
      </w:tr>
      <w:tr w:rsidR="005B54D0" w:rsidRPr="003F2BA7" w14:paraId="596798B1" w14:textId="77777777" w:rsidTr="00B73A11">
        <w:tc>
          <w:tcPr>
            <w:tcW w:w="9322" w:type="dxa"/>
          </w:tcPr>
          <w:p w14:paraId="574050C6" w14:textId="5FD70692" w:rsidR="005B54D0" w:rsidRPr="003F2BA7" w:rsidRDefault="005B54D0"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(xi) Nařízení o ESF+</w:t>
            </w:r>
          </w:p>
        </w:tc>
      </w:tr>
      <w:tr w:rsidR="005B54D0" w:rsidRPr="003F2BA7" w14:paraId="6570B749" w14:textId="77777777" w:rsidTr="00B73A11">
        <w:tc>
          <w:tcPr>
            <w:tcW w:w="9322" w:type="dxa"/>
          </w:tcPr>
          <w:p w14:paraId="76599331" w14:textId="1ED0E728" w:rsidR="005B54D0" w:rsidRPr="003F2BA7" w:rsidRDefault="005B54D0"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 Nařízení o ESF+</w:t>
            </w:r>
          </w:p>
        </w:tc>
      </w:tr>
      <w:tr w:rsidR="005B54D0" w:rsidRPr="003F2BA7" w14:paraId="60C8A6EB" w14:textId="77777777" w:rsidTr="00B73A11">
        <w:tc>
          <w:tcPr>
            <w:tcW w:w="9322" w:type="dxa"/>
            <w:tcBorders>
              <w:top w:val="single" w:sz="4" w:space="0" w:color="auto"/>
              <w:left w:val="single" w:sz="4" w:space="0" w:color="auto"/>
              <w:bottom w:val="single" w:sz="4" w:space="0" w:color="auto"/>
              <w:right w:val="single" w:sz="4" w:space="0" w:color="auto"/>
            </w:tcBorders>
          </w:tcPr>
          <w:p w14:paraId="3034485B" w14:textId="4DC55F68" w:rsidR="005B54D0" w:rsidRPr="003F2BA7" w:rsidRDefault="005B54D0"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městské mobilitě</w:t>
            </w:r>
            <w:r w:rsidRPr="003F2BA7">
              <w:rPr>
                <w:rFonts w:ascii="Arial" w:hAnsi="Arial" w:cs="Arial"/>
                <w:sz w:val="20"/>
              </w:rPr>
              <w:t xml:space="preserve"> dle specifického cíle</w:t>
            </w:r>
            <w:r w:rsidRPr="003F2BA7">
              <w:rPr>
                <w:rFonts w:ascii="Arial" w:hAnsi="Arial" w:cs="Arial"/>
                <w:noProof/>
                <w:sz w:val="20"/>
              </w:rPr>
              <w:t xml:space="preserve"> uvedeného v čl. 2, odst. 1b, bodě (viii) Nařízení o EFRR a FS</w:t>
            </w:r>
          </w:p>
        </w:tc>
      </w:tr>
      <w:tr w:rsidR="005B54D0" w:rsidRPr="003F2BA7" w14:paraId="1C22FE83" w14:textId="77777777" w:rsidTr="00B73A11">
        <w:tc>
          <w:tcPr>
            <w:tcW w:w="9322" w:type="dxa"/>
            <w:tcBorders>
              <w:top w:val="single" w:sz="4" w:space="0" w:color="auto"/>
              <w:left w:val="single" w:sz="4" w:space="0" w:color="auto"/>
              <w:bottom w:val="single" w:sz="4" w:space="0" w:color="auto"/>
              <w:right w:val="single" w:sz="4" w:space="0" w:color="auto"/>
            </w:tcBorders>
          </w:tcPr>
          <w:p w14:paraId="0CB879BD" w14:textId="76A30AEA" w:rsidR="005B54D0" w:rsidRPr="003F2BA7" w:rsidRDefault="005B54D0"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digitální konektivitě</w:t>
            </w:r>
            <w:r w:rsidRPr="003F2BA7">
              <w:rPr>
                <w:rFonts w:ascii="Arial" w:hAnsi="Arial" w:cs="Arial"/>
                <w:sz w:val="20"/>
              </w:rPr>
              <w:t xml:space="preserve"> dle specifického cíle</w:t>
            </w:r>
            <w:r w:rsidRPr="003F2BA7">
              <w:rPr>
                <w:rFonts w:ascii="Arial" w:hAnsi="Arial" w:cs="Arial"/>
                <w:noProof/>
                <w:sz w:val="20"/>
              </w:rPr>
              <w:t xml:space="preserve"> uvedeného v čl. 2, odst. 1a, bodě (v) Nařízení o EFRR a FS</w:t>
            </w:r>
          </w:p>
        </w:tc>
      </w:tr>
    </w:tbl>
    <w:bookmarkEnd w:id="436"/>
    <w:p w14:paraId="723AABDD" w14:textId="3A0BECEC" w:rsidR="003F766E" w:rsidRPr="003F2BA7" w:rsidRDefault="00A162D3" w:rsidP="00354C29">
      <w:pPr>
        <w:spacing w:before="240"/>
        <w:jc w:val="both"/>
        <w:rPr>
          <w:rFonts w:ascii="Arial" w:hAnsi="Arial" w:cs="Arial"/>
          <w:b/>
          <w:bCs/>
          <w:sz w:val="26"/>
          <w:szCs w:val="26"/>
        </w:rPr>
      </w:pPr>
      <w:r w:rsidRPr="003F2BA7">
        <w:rPr>
          <w:rFonts w:ascii="Arial" w:hAnsi="Arial" w:cs="Arial"/>
          <w:b/>
          <w:bCs/>
          <w:sz w:val="26"/>
          <w:szCs w:val="26"/>
        </w:rPr>
        <w:t>2.</w:t>
      </w:r>
      <w:r w:rsidR="001F6E53" w:rsidRPr="003F2BA7">
        <w:rPr>
          <w:rFonts w:ascii="Arial" w:hAnsi="Arial" w:cs="Arial"/>
          <w:b/>
          <w:bCs/>
          <w:sz w:val="26"/>
          <w:szCs w:val="26"/>
        </w:rPr>
        <w:t>A.</w:t>
      </w:r>
      <w:r w:rsidRPr="003F2BA7">
        <w:rPr>
          <w:rFonts w:ascii="Arial" w:hAnsi="Arial" w:cs="Arial"/>
          <w:b/>
          <w:bCs/>
          <w:sz w:val="26"/>
          <w:szCs w:val="26"/>
        </w:rPr>
        <w:t>1.</w:t>
      </w:r>
      <w:r w:rsidR="001F6E53" w:rsidRPr="003F2BA7">
        <w:rPr>
          <w:rFonts w:ascii="Arial" w:hAnsi="Arial" w:cs="Arial"/>
          <w:b/>
          <w:bCs/>
          <w:sz w:val="26"/>
          <w:szCs w:val="26"/>
        </w:rPr>
        <w:t xml:space="preserve">1 </w:t>
      </w:r>
      <w:r w:rsidR="00BB603A" w:rsidRPr="003F2BA7">
        <w:rPr>
          <w:rFonts w:ascii="Arial" w:hAnsi="Arial" w:cs="Arial"/>
          <w:b/>
          <w:bCs/>
          <w:sz w:val="26"/>
          <w:szCs w:val="26"/>
        </w:rPr>
        <w:t>Specifický cíl</w:t>
      </w:r>
      <w:r w:rsidRPr="003F2BA7">
        <w:rPr>
          <w:rFonts w:ascii="Arial" w:hAnsi="Arial" w:cs="Arial"/>
          <w:b/>
          <w:bCs/>
          <w:sz w:val="26"/>
          <w:szCs w:val="26"/>
        </w:rPr>
        <w:t xml:space="preserve"> </w:t>
      </w:r>
      <w:r w:rsidR="003F766E" w:rsidRPr="003F2BA7">
        <w:rPr>
          <w:rFonts w:ascii="Arial" w:hAnsi="Arial" w:cs="Arial"/>
          <w:b/>
          <w:sz w:val="26"/>
          <w:szCs w:val="26"/>
        </w:rPr>
        <w:t xml:space="preserve">1.1 </w:t>
      </w:r>
      <w:r w:rsidR="00746B07" w:rsidRPr="003F2BA7">
        <w:rPr>
          <w:rFonts w:ascii="Arial" w:hAnsi="Arial" w:cs="Arial"/>
          <w:b/>
          <w:sz w:val="26"/>
          <w:szCs w:val="26"/>
        </w:rPr>
        <w:t>–</w:t>
      </w:r>
      <w:r w:rsidR="00284698" w:rsidRPr="003F2BA7">
        <w:rPr>
          <w:rFonts w:ascii="Arial" w:hAnsi="Arial" w:cs="Arial"/>
          <w:b/>
          <w:sz w:val="26"/>
          <w:szCs w:val="26"/>
        </w:rPr>
        <w:t xml:space="preserve"> </w:t>
      </w:r>
      <w:r w:rsidR="00746B07" w:rsidRPr="003F2BA7">
        <w:rPr>
          <w:rFonts w:ascii="Arial" w:hAnsi="Arial" w:cs="Arial"/>
          <w:b/>
          <w:sz w:val="26"/>
          <w:szCs w:val="26"/>
        </w:rPr>
        <w:t>Rozvoj a p</w:t>
      </w:r>
      <w:r w:rsidR="003F766E" w:rsidRPr="003F2BA7">
        <w:rPr>
          <w:rFonts w:ascii="Arial" w:hAnsi="Arial" w:cs="Arial"/>
          <w:b/>
          <w:sz w:val="26"/>
          <w:szCs w:val="26"/>
        </w:rPr>
        <w:t>osílení výzkumných a inovačních kapacit a zavádění pokročilých technologií</w:t>
      </w:r>
    </w:p>
    <w:p w14:paraId="69AECEA6" w14:textId="473D6390" w:rsidR="003F766E" w:rsidRPr="003F2BA7" w:rsidRDefault="003F766E" w:rsidP="00961AB1">
      <w:pPr>
        <w:rPr>
          <w:rFonts w:ascii="Arial" w:hAnsi="Arial" w:cs="Arial"/>
          <w:b/>
          <w:sz w:val="28"/>
          <w:szCs w:val="28"/>
        </w:rPr>
      </w:pPr>
    </w:p>
    <w:p w14:paraId="47DBB57F" w14:textId="768CDA65" w:rsidR="009838E9" w:rsidRPr="003F2BA7" w:rsidRDefault="00A162D3" w:rsidP="00961AB1">
      <w:pPr>
        <w:rPr>
          <w:rFonts w:ascii="Arial" w:hAnsi="Arial" w:cs="Arial"/>
          <w:b/>
          <w:sz w:val="24"/>
          <w:szCs w:val="24"/>
        </w:rPr>
      </w:pPr>
      <w:r w:rsidRPr="003F2BA7">
        <w:rPr>
          <w:rFonts w:ascii="Arial" w:hAnsi="Arial" w:cs="Arial"/>
          <w:b/>
          <w:sz w:val="24"/>
          <w:szCs w:val="24"/>
        </w:rPr>
        <w:t>2.</w:t>
      </w:r>
      <w:r w:rsidR="001F6E53" w:rsidRPr="003F2BA7">
        <w:rPr>
          <w:rFonts w:ascii="Arial" w:hAnsi="Arial" w:cs="Arial"/>
          <w:b/>
          <w:sz w:val="24"/>
          <w:szCs w:val="24"/>
        </w:rPr>
        <w:t>A.</w:t>
      </w:r>
      <w:r w:rsidRPr="003F2BA7">
        <w:rPr>
          <w:rFonts w:ascii="Arial" w:hAnsi="Arial" w:cs="Arial"/>
          <w:b/>
          <w:sz w:val="24"/>
          <w:szCs w:val="24"/>
        </w:rPr>
        <w:t>1.</w:t>
      </w:r>
      <w:r w:rsidR="001F6E53" w:rsidRPr="003F2BA7">
        <w:rPr>
          <w:rFonts w:ascii="Arial" w:hAnsi="Arial" w:cs="Arial"/>
          <w:b/>
          <w:sz w:val="24"/>
          <w:szCs w:val="24"/>
        </w:rPr>
        <w:t>1</w:t>
      </w:r>
      <w:r w:rsidR="000F2E09" w:rsidRPr="003F2BA7">
        <w:rPr>
          <w:rFonts w:ascii="Arial" w:hAnsi="Arial" w:cs="Arial"/>
          <w:b/>
          <w:sz w:val="24"/>
          <w:szCs w:val="24"/>
        </w:rPr>
        <w:t>.1 Intervence fondů</w:t>
      </w:r>
    </w:p>
    <w:p w14:paraId="0FB7C242" w14:textId="77777777" w:rsidR="00DB364B" w:rsidRPr="003F2BA7" w:rsidRDefault="00DB364B" w:rsidP="00961AB1">
      <w:pPr>
        <w:rPr>
          <w:rFonts w:ascii="Arial" w:hAnsi="Arial" w:cs="Arial"/>
        </w:rPr>
      </w:pPr>
    </w:p>
    <w:p w14:paraId="4110997A" w14:textId="79ED19E0" w:rsidR="00DB364B" w:rsidRPr="003F2BA7" w:rsidRDefault="00FC2BDD" w:rsidP="00720299">
      <w:pPr>
        <w:spacing w:after="120" w:line="264" w:lineRule="auto"/>
        <w:jc w:val="both"/>
        <w:rPr>
          <w:rFonts w:ascii="Arial" w:hAnsi="Arial" w:cs="Arial"/>
          <w:b/>
          <w:i/>
          <w:iCs/>
          <w:u w:val="single"/>
        </w:rPr>
      </w:pPr>
      <w:r w:rsidRPr="003F2BA7">
        <w:rPr>
          <w:rFonts w:ascii="Arial" w:hAnsi="Arial" w:cs="Arial"/>
          <w:b/>
          <w:i/>
          <w:iCs/>
          <w:u w:val="single"/>
        </w:rPr>
        <w:t xml:space="preserve">Související druhy činností </w:t>
      </w:r>
    </w:p>
    <w:p w14:paraId="4D8A3F63" w14:textId="049F8292" w:rsidR="00DA4823" w:rsidRPr="003F2BA7" w:rsidRDefault="007D5E9C" w:rsidP="00720299">
      <w:pPr>
        <w:spacing w:after="120" w:line="264" w:lineRule="auto"/>
        <w:jc w:val="both"/>
        <w:rPr>
          <w:rFonts w:ascii="Arial" w:hAnsi="Arial" w:cs="Arial"/>
        </w:rPr>
      </w:pPr>
      <w:r w:rsidRPr="003F2BA7">
        <w:rPr>
          <w:rFonts w:ascii="Arial" w:hAnsi="Arial" w:cs="Arial"/>
        </w:rPr>
        <w:t>Intervence se zamě</w:t>
      </w:r>
      <w:r w:rsidR="00125693" w:rsidRPr="003F2BA7">
        <w:rPr>
          <w:rFonts w:ascii="Arial" w:hAnsi="Arial" w:cs="Arial"/>
        </w:rPr>
        <w:t>ří na</w:t>
      </w:r>
      <w:r w:rsidR="008A1FBE" w:rsidRPr="003F2BA7">
        <w:rPr>
          <w:rFonts w:ascii="Arial" w:hAnsi="Arial" w:cs="Arial"/>
        </w:rPr>
        <w:t xml:space="preserve"> </w:t>
      </w:r>
      <w:r w:rsidRPr="003F2BA7">
        <w:rPr>
          <w:rFonts w:ascii="Arial" w:hAnsi="Arial" w:cs="Arial"/>
        </w:rPr>
        <w:t xml:space="preserve">podporu inovační výkonnosti podniků a </w:t>
      </w:r>
      <w:r w:rsidR="00DA4823" w:rsidRPr="003F2BA7">
        <w:rPr>
          <w:rFonts w:ascii="Arial" w:hAnsi="Arial" w:cs="Arial"/>
        </w:rPr>
        <w:t xml:space="preserve">zároveň </w:t>
      </w:r>
      <w:r w:rsidRPr="003F2BA7">
        <w:rPr>
          <w:rFonts w:ascii="Arial" w:hAnsi="Arial" w:cs="Arial"/>
        </w:rPr>
        <w:t xml:space="preserve">na vytváření a rozvoj inovačního „ekosystému“, </w:t>
      </w:r>
      <w:r w:rsidR="00DA4823" w:rsidRPr="003F2BA7">
        <w:rPr>
          <w:rFonts w:ascii="Arial" w:hAnsi="Arial" w:cs="Arial"/>
        </w:rPr>
        <w:t xml:space="preserve">přičemž </w:t>
      </w:r>
      <w:r w:rsidRPr="003F2BA7">
        <w:rPr>
          <w:rFonts w:ascii="Arial" w:hAnsi="Arial" w:cs="Arial"/>
        </w:rPr>
        <w:t xml:space="preserve">vhodná kombinace </w:t>
      </w:r>
      <w:r w:rsidR="008A1FBE" w:rsidRPr="003F2BA7">
        <w:rPr>
          <w:rFonts w:ascii="Arial" w:hAnsi="Arial" w:cs="Arial"/>
        </w:rPr>
        <w:t>rozvoj</w:t>
      </w:r>
      <w:r w:rsidR="00DA4823" w:rsidRPr="003F2BA7">
        <w:rPr>
          <w:rFonts w:ascii="Arial" w:hAnsi="Arial" w:cs="Arial"/>
        </w:rPr>
        <w:t>e</w:t>
      </w:r>
      <w:r w:rsidR="008A1FBE" w:rsidRPr="003F2BA7">
        <w:rPr>
          <w:rFonts w:ascii="Arial" w:hAnsi="Arial" w:cs="Arial"/>
        </w:rPr>
        <w:t xml:space="preserve"> systémového prostředí</w:t>
      </w:r>
      <w:r w:rsidRPr="003F2BA7">
        <w:rPr>
          <w:rFonts w:ascii="Arial" w:hAnsi="Arial" w:cs="Arial"/>
        </w:rPr>
        <w:t xml:space="preserve"> a </w:t>
      </w:r>
      <w:r w:rsidR="00125693" w:rsidRPr="003F2BA7">
        <w:rPr>
          <w:rFonts w:ascii="Arial" w:hAnsi="Arial" w:cs="Arial"/>
        </w:rPr>
        <w:t>podpory</w:t>
      </w:r>
      <w:r w:rsidR="008A1FBE" w:rsidRPr="003F2BA7">
        <w:rPr>
          <w:rFonts w:ascii="Arial" w:hAnsi="Arial" w:cs="Arial"/>
        </w:rPr>
        <w:t xml:space="preserve"> </w:t>
      </w:r>
      <w:r w:rsidR="00DA4823" w:rsidRPr="003F2BA7">
        <w:rPr>
          <w:rFonts w:ascii="Arial" w:hAnsi="Arial" w:cs="Arial"/>
        </w:rPr>
        <w:t>konkrétních výzkumných a inovačních</w:t>
      </w:r>
      <w:r w:rsidR="008A1FBE" w:rsidRPr="003F2BA7">
        <w:rPr>
          <w:rFonts w:ascii="Arial" w:hAnsi="Arial" w:cs="Arial"/>
        </w:rPr>
        <w:t xml:space="preserve"> aktivit</w:t>
      </w:r>
      <w:r w:rsidR="00DA4823" w:rsidRPr="003F2BA7">
        <w:rPr>
          <w:rFonts w:ascii="Arial" w:hAnsi="Arial" w:cs="Arial"/>
        </w:rPr>
        <w:t xml:space="preserve"> umožní maximalizovat</w:t>
      </w:r>
      <w:r w:rsidR="008A1FBE" w:rsidRPr="003F2BA7">
        <w:rPr>
          <w:rFonts w:ascii="Arial" w:hAnsi="Arial" w:cs="Arial"/>
        </w:rPr>
        <w:t xml:space="preserve"> </w:t>
      </w:r>
      <w:r w:rsidR="006A5A77" w:rsidRPr="003F2BA7">
        <w:rPr>
          <w:rFonts w:ascii="Arial" w:hAnsi="Arial" w:cs="Arial"/>
        </w:rPr>
        <w:t xml:space="preserve">potřebné </w:t>
      </w:r>
      <w:r w:rsidR="008A1FBE" w:rsidRPr="003F2BA7">
        <w:rPr>
          <w:rFonts w:ascii="Arial" w:hAnsi="Arial" w:cs="Arial"/>
        </w:rPr>
        <w:t xml:space="preserve">synergické efekty. </w:t>
      </w:r>
    </w:p>
    <w:p w14:paraId="27657BFE" w14:textId="14A34B88" w:rsidR="00BA4358" w:rsidRPr="003F2BA7" w:rsidRDefault="00BA4358" w:rsidP="00BA4358">
      <w:pPr>
        <w:spacing w:after="120" w:line="264" w:lineRule="auto"/>
        <w:jc w:val="both"/>
        <w:rPr>
          <w:rFonts w:ascii="Arial" w:hAnsi="Arial" w:cs="Arial"/>
          <w:color w:val="000000" w:themeColor="text1"/>
        </w:rPr>
      </w:pPr>
      <w:r w:rsidRPr="003F2BA7">
        <w:rPr>
          <w:rFonts w:ascii="Arial" w:hAnsi="Arial" w:cs="Arial"/>
          <w:color w:val="000000" w:themeColor="text1"/>
        </w:rPr>
        <w:t xml:space="preserve">Plánované intervence budou spočívat v činnostech, které se zaměřují na vypracování plánů, opatření či návrhů pro nové, modifikované nebo vylepšené výrobky, procesy nebo služby a jejich uvedení na trh. </w:t>
      </w:r>
      <w:r w:rsidRPr="003F2BA7">
        <w:rPr>
          <w:rFonts w:ascii="Arial" w:hAnsi="Arial" w:cs="Arial"/>
        </w:rPr>
        <w:t xml:space="preserve">Plánované projekty </w:t>
      </w:r>
      <w:r w:rsidR="00713EBC" w:rsidRPr="003F2BA7">
        <w:rPr>
          <w:rFonts w:ascii="Arial" w:hAnsi="Arial" w:cs="Arial"/>
        </w:rPr>
        <w:t xml:space="preserve">budou </w:t>
      </w:r>
      <w:r w:rsidRPr="003F2BA7">
        <w:rPr>
          <w:rFonts w:ascii="Arial" w:hAnsi="Arial" w:cs="Arial"/>
        </w:rPr>
        <w:t>obecně spadat do kategorie TRL 3 - 9 s důrazem na TRL 5 a vyšší.</w:t>
      </w:r>
    </w:p>
    <w:p w14:paraId="1E883872" w14:textId="33252D55" w:rsidR="00DA4823" w:rsidRPr="003F2BA7" w:rsidRDefault="00DA4823" w:rsidP="00720299">
      <w:pPr>
        <w:spacing w:after="120" w:line="264" w:lineRule="auto"/>
        <w:jc w:val="both"/>
        <w:rPr>
          <w:rFonts w:ascii="Arial" w:hAnsi="Arial" w:cs="Arial"/>
        </w:rPr>
      </w:pPr>
      <w:r w:rsidRPr="003F2BA7">
        <w:rPr>
          <w:rFonts w:ascii="Arial" w:hAnsi="Arial" w:cs="Arial"/>
        </w:rPr>
        <w:t xml:space="preserve">V rámci </w:t>
      </w:r>
      <w:del w:id="437" w:author="Juráš Pavel" w:date="2021-06-03T17:59:00Z">
        <w:r w:rsidRPr="003F2BA7" w:rsidDel="001E5865">
          <w:rPr>
            <w:rFonts w:ascii="Arial" w:hAnsi="Arial" w:cs="Arial"/>
          </w:rPr>
          <w:delText xml:space="preserve">tohoto </w:delText>
        </w:r>
      </w:del>
      <w:r w:rsidR="006A5A77" w:rsidRPr="003F2BA7">
        <w:rPr>
          <w:rFonts w:ascii="Arial" w:hAnsi="Arial" w:cs="Arial"/>
        </w:rPr>
        <w:t xml:space="preserve">SC </w:t>
      </w:r>
      <w:r w:rsidR="004107E2" w:rsidRPr="003F2BA7">
        <w:rPr>
          <w:rFonts w:ascii="Arial" w:hAnsi="Arial" w:cs="Arial"/>
        </w:rPr>
        <w:t xml:space="preserve">tak </w:t>
      </w:r>
      <w:r w:rsidRPr="003F2BA7">
        <w:rPr>
          <w:rFonts w:ascii="Arial" w:hAnsi="Arial" w:cs="Arial"/>
        </w:rPr>
        <w:t>budou podporovány zejména následující aktivity:</w:t>
      </w:r>
    </w:p>
    <w:p w14:paraId="074A372F" w14:textId="04F6C4A5" w:rsidR="00FF4C6A" w:rsidRPr="003F2BA7" w:rsidRDefault="00FF4C6A" w:rsidP="00C653A3">
      <w:pPr>
        <w:pStyle w:val="Odstavecseseznamem"/>
        <w:keepNext/>
        <w:numPr>
          <w:ilvl w:val="0"/>
          <w:numId w:val="18"/>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 xml:space="preserve">Realizace podnikového </w:t>
      </w:r>
      <w:proofErr w:type="spellStart"/>
      <w:r w:rsidRPr="003F2BA7">
        <w:rPr>
          <w:rFonts w:ascii="Arial" w:hAnsi="Arial" w:cs="Arial"/>
          <w:bCs/>
        </w:rPr>
        <w:t>Va</w:t>
      </w:r>
      <w:r w:rsidR="009F22B5" w:rsidRPr="003F2BA7">
        <w:rPr>
          <w:rFonts w:ascii="Arial" w:hAnsi="Arial" w:cs="Arial"/>
          <w:bCs/>
        </w:rPr>
        <w:t>I</w:t>
      </w:r>
      <w:proofErr w:type="spellEnd"/>
      <w:r w:rsidRPr="003F2BA7">
        <w:rPr>
          <w:rFonts w:ascii="Arial" w:hAnsi="Arial" w:cs="Arial"/>
          <w:bCs/>
        </w:rPr>
        <w:t xml:space="preserve">, zejména ve </w:t>
      </w:r>
      <w:r w:rsidR="003A41CB" w:rsidRPr="003F2BA7">
        <w:rPr>
          <w:rFonts w:ascii="Arial" w:hAnsi="Arial" w:cs="Arial"/>
          <w:bCs/>
        </w:rPr>
        <w:t xml:space="preserve">spolupráci s VO - </w:t>
      </w:r>
      <w:r w:rsidRPr="003F2BA7">
        <w:rPr>
          <w:rFonts w:ascii="Arial" w:hAnsi="Arial" w:cs="Arial"/>
          <w:bCs/>
        </w:rPr>
        <w:t>podle priorit RIS3</w:t>
      </w:r>
    </w:p>
    <w:p w14:paraId="2710D6FE" w14:textId="1705B7F4" w:rsidR="003F766E" w:rsidRPr="003F2BA7" w:rsidRDefault="00C3249C" w:rsidP="00720299">
      <w:pPr>
        <w:tabs>
          <w:tab w:val="left" w:pos="6345"/>
        </w:tabs>
        <w:overflowPunct/>
        <w:autoSpaceDE/>
        <w:autoSpaceDN/>
        <w:adjustRightInd/>
        <w:spacing w:after="120" w:line="264" w:lineRule="auto"/>
        <w:ind w:left="1134"/>
        <w:jc w:val="both"/>
        <w:textAlignment w:val="auto"/>
        <w:rPr>
          <w:rFonts w:ascii="Arial" w:hAnsi="Arial" w:cs="Arial"/>
        </w:rPr>
      </w:pPr>
      <w:r w:rsidRPr="003F2BA7">
        <w:rPr>
          <w:rFonts w:ascii="Arial" w:hAnsi="Arial" w:cs="Arial"/>
        </w:rPr>
        <w:t>Jedná se o podporu</w:t>
      </w:r>
      <w:r w:rsidR="00FF4C6A" w:rsidRPr="003F2BA7">
        <w:rPr>
          <w:rFonts w:ascii="Arial" w:hAnsi="Arial" w:cs="Arial"/>
        </w:rPr>
        <w:t xml:space="preserve"> projektů průmyslového výzkumu a experimentálního vývoje, jejichž hlavním cílem je tvorba nových znalostí potřebných pro vývoj nových produktů, materiálů, technologií a služeb. </w:t>
      </w:r>
      <w:r w:rsidRPr="003F2BA7">
        <w:rPr>
          <w:rFonts w:ascii="Arial" w:hAnsi="Arial" w:cs="Arial"/>
        </w:rPr>
        <w:t xml:space="preserve">Opatření budou zaměřená na podporu projektů </w:t>
      </w:r>
      <w:proofErr w:type="spellStart"/>
      <w:r w:rsidR="009F22B5" w:rsidRPr="003F2BA7">
        <w:rPr>
          <w:rFonts w:ascii="Arial" w:hAnsi="Arial" w:cs="Arial"/>
        </w:rPr>
        <w:t>VaI</w:t>
      </w:r>
      <w:proofErr w:type="spellEnd"/>
      <w:r w:rsidR="009F22B5" w:rsidRPr="003F2BA7">
        <w:rPr>
          <w:rFonts w:ascii="Arial" w:hAnsi="Arial" w:cs="Arial"/>
        </w:rPr>
        <w:t xml:space="preserve"> </w:t>
      </w:r>
      <w:r w:rsidRPr="003F2BA7">
        <w:rPr>
          <w:rFonts w:ascii="Arial" w:hAnsi="Arial" w:cs="Arial"/>
        </w:rPr>
        <w:t>(realizovaného zejména ve spolupráci podniků s VO)</w:t>
      </w:r>
      <w:r w:rsidR="00FF4C6A" w:rsidRPr="003F2BA7">
        <w:rPr>
          <w:rFonts w:ascii="Arial" w:hAnsi="Arial" w:cs="Arial"/>
        </w:rPr>
        <w:t>, je</w:t>
      </w:r>
      <w:r w:rsidRPr="003F2BA7">
        <w:rPr>
          <w:rFonts w:ascii="Arial" w:hAnsi="Arial" w:cs="Arial"/>
        </w:rPr>
        <w:t>jichž</w:t>
      </w:r>
      <w:r w:rsidR="00FF4C6A" w:rsidRPr="003F2BA7">
        <w:rPr>
          <w:rFonts w:ascii="Arial" w:hAnsi="Arial" w:cs="Arial"/>
        </w:rPr>
        <w:t xml:space="preserve"> zaměření odpovídá </w:t>
      </w:r>
      <w:r w:rsidR="004C31A6" w:rsidRPr="003F2BA7">
        <w:rPr>
          <w:rFonts w:ascii="Arial" w:hAnsi="Arial" w:cs="Arial"/>
          <w:color w:val="000000" w:themeColor="text1"/>
        </w:rPr>
        <w:t>prioritám Národní RIS3 strategie</w:t>
      </w:r>
      <w:r w:rsidR="00FF4C6A" w:rsidRPr="003F2BA7">
        <w:rPr>
          <w:rFonts w:ascii="Arial" w:hAnsi="Arial" w:cs="Arial"/>
        </w:rPr>
        <w:t xml:space="preserve">. </w:t>
      </w:r>
      <w:r w:rsidR="007E37F4" w:rsidRPr="003F2BA7">
        <w:rPr>
          <w:rFonts w:ascii="Arial" w:hAnsi="Arial" w:cs="Arial"/>
        </w:rPr>
        <w:t>Prioritou je rovněž</w:t>
      </w:r>
      <w:r w:rsidR="00FF4C6A" w:rsidRPr="003F2BA7">
        <w:rPr>
          <w:rFonts w:ascii="Arial" w:hAnsi="Arial" w:cs="Arial"/>
        </w:rPr>
        <w:t xml:space="preserve"> posílení podnikového </w:t>
      </w:r>
      <w:proofErr w:type="spellStart"/>
      <w:r w:rsidR="009F22B5" w:rsidRPr="003F2BA7">
        <w:rPr>
          <w:rFonts w:ascii="Arial" w:hAnsi="Arial" w:cs="Arial"/>
        </w:rPr>
        <w:t>VaI</w:t>
      </w:r>
      <w:proofErr w:type="spellEnd"/>
      <w:r w:rsidR="00FF4C6A" w:rsidRPr="003F2BA7">
        <w:rPr>
          <w:rFonts w:ascii="Arial" w:hAnsi="Arial" w:cs="Arial"/>
        </w:rPr>
        <w:t xml:space="preserve"> v oblasti perspektivních technologií, </w:t>
      </w:r>
      <w:ins w:id="438" w:author="Haco Ivan" w:date="2021-05-19T15:32:00Z">
        <w:r w:rsidR="00003905" w:rsidRPr="003F2BA7">
          <w:rPr>
            <w:rFonts w:ascii="Arial" w:hAnsi="Arial" w:cs="Arial"/>
          </w:rPr>
          <w:t xml:space="preserve">nízkouhlíkové ekonomiky a adaptace na změnu klimatu, </w:t>
        </w:r>
      </w:ins>
      <w:r w:rsidR="00FF4C6A" w:rsidRPr="003F2BA7">
        <w:rPr>
          <w:rFonts w:ascii="Arial" w:hAnsi="Arial" w:cs="Arial"/>
        </w:rPr>
        <w:t>zejména ve vazbě na P4.0</w:t>
      </w:r>
      <w:r w:rsidRPr="003F2BA7">
        <w:rPr>
          <w:rFonts w:ascii="Arial" w:hAnsi="Arial" w:cs="Arial"/>
        </w:rPr>
        <w:t xml:space="preserve">, </w:t>
      </w:r>
      <w:r w:rsidR="00FF4C6A" w:rsidRPr="003F2BA7">
        <w:rPr>
          <w:rFonts w:ascii="Arial" w:hAnsi="Arial" w:cs="Arial"/>
        </w:rPr>
        <w:t>digitální ekonomiku</w:t>
      </w:r>
      <w:r w:rsidRPr="003F2BA7">
        <w:rPr>
          <w:rFonts w:ascii="Arial" w:hAnsi="Arial" w:cs="Arial"/>
        </w:rPr>
        <w:t xml:space="preserve"> a další perspektivní technologie (nanotechnologie, biotechnologie, progresivní materiály, bezpečnost a konektivita</w:t>
      </w:r>
      <w:r w:rsidR="00DF24FA" w:rsidRPr="003F2BA7">
        <w:rPr>
          <w:rFonts w:ascii="Arial" w:hAnsi="Arial" w:cs="Arial"/>
        </w:rPr>
        <w:t>, kosmické aktivity</w:t>
      </w:r>
      <w:r w:rsidRPr="003F2BA7">
        <w:rPr>
          <w:rFonts w:ascii="Arial" w:hAnsi="Arial" w:cs="Arial"/>
        </w:rPr>
        <w:t xml:space="preserve"> apod.).</w:t>
      </w:r>
      <w:r w:rsidR="00FF4C6A" w:rsidRPr="003F2BA7">
        <w:rPr>
          <w:rFonts w:ascii="Arial" w:hAnsi="Arial" w:cs="Arial"/>
        </w:rPr>
        <w:t xml:space="preserve"> </w:t>
      </w:r>
      <w:r w:rsidR="00A95275" w:rsidRPr="003F2BA7">
        <w:rPr>
          <w:rFonts w:ascii="Arial" w:hAnsi="Arial" w:cs="Arial"/>
        </w:rPr>
        <w:t>Zároveň bude p</w:t>
      </w:r>
      <w:r w:rsidR="003F766E" w:rsidRPr="003F2BA7">
        <w:rPr>
          <w:rFonts w:ascii="Arial" w:hAnsi="Arial" w:cs="Arial"/>
        </w:rPr>
        <w:t xml:space="preserve">odporována </w:t>
      </w:r>
      <w:r w:rsidR="00A95275" w:rsidRPr="003F2BA7">
        <w:rPr>
          <w:rFonts w:ascii="Arial" w:hAnsi="Arial" w:cs="Arial"/>
        </w:rPr>
        <w:t>i</w:t>
      </w:r>
      <w:r w:rsidR="003F766E" w:rsidRPr="003F2BA7">
        <w:rPr>
          <w:rFonts w:ascii="Arial" w:hAnsi="Arial" w:cs="Arial"/>
        </w:rPr>
        <w:t xml:space="preserve"> realizace přeshraničních projektů </w:t>
      </w:r>
      <w:proofErr w:type="spellStart"/>
      <w:r w:rsidR="00F66D6C" w:rsidRPr="003F2BA7">
        <w:rPr>
          <w:rFonts w:ascii="Arial" w:hAnsi="Arial" w:cs="Arial"/>
        </w:rPr>
        <w:t>VaI</w:t>
      </w:r>
      <w:proofErr w:type="spellEnd"/>
      <w:r w:rsidR="00373822" w:rsidRPr="003F2BA7">
        <w:rPr>
          <w:rFonts w:ascii="Arial" w:hAnsi="Arial" w:cs="Arial"/>
        </w:rPr>
        <w:t>.</w:t>
      </w:r>
      <w:r w:rsidR="004C31A6" w:rsidRPr="003F2BA7">
        <w:rPr>
          <w:rFonts w:ascii="Arial" w:hAnsi="Arial" w:cs="Arial"/>
        </w:rPr>
        <w:t xml:space="preserve"> </w:t>
      </w:r>
      <w:r w:rsidR="004C31A6" w:rsidRPr="003F2BA7">
        <w:rPr>
          <w:rFonts w:ascii="Arial" w:hAnsi="Arial" w:cs="Arial"/>
          <w:color w:val="000000" w:themeColor="text1"/>
        </w:rPr>
        <w:t xml:space="preserve">Podporovány budou </w:t>
      </w:r>
      <w:r w:rsidR="00A95275" w:rsidRPr="003F2BA7">
        <w:rPr>
          <w:rFonts w:ascii="Arial" w:hAnsi="Arial" w:cs="Arial"/>
          <w:color w:val="000000" w:themeColor="text1"/>
        </w:rPr>
        <w:t xml:space="preserve">rovněž </w:t>
      </w:r>
      <w:r w:rsidR="004C31A6" w:rsidRPr="003F2BA7">
        <w:rPr>
          <w:rFonts w:ascii="Arial" w:hAnsi="Arial" w:cs="Arial"/>
          <w:color w:val="000000" w:themeColor="text1"/>
        </w:rPr>
        <w:t xml:space="preserve">projekty podnikového </w:t>
      </w:r>
      <w:proofErr w:type="spellStart"/>
      <w:r w:rsidR="00F66D6C" w:rsidRPr="003F2BA7">
        <w:rPr>
          <w:rFonts w:ascii="Arial" w:hAnsi="Arial" w:cs="Arial"/>
          <w:color w:val="000000" w:themeColor="text1"/>
        </w:rPr>
        <w:t>VaI</w:t>
      </w:r>
      <w:proofErr w:type="spellEnd"/>
      <w:r w:rsidR="00F66D6C" w:rsidRPr="003F2BA7">
        <w:rPr>
          <w:rFonts w:ascii="Arial" w:hAnsi="Arial" w:cs="Arial"/>
          <w:color w:val="000000" w:themeColor="text1"/>
        </w:rPr>
        <w:t xml:space="preserve"> </w:t>
      </w:r>
      <w:r w:rsidR="004C31A6" w:rsidRPr="003F2BA7">
        <w:rPr>
          <w:rFonts w:ascii="Arial" w:hAnsi="Arial" w:cs="Arial"/>
          <w:color w:val="000000" w:themeColor="text1"/>
        </w:rPr>
        <w:t xml:space="preserve">(v možné spolupráci s </w:t>
      </w:r>
      <w:r w:rsidR="00D21735" w:rsidRPr="003F2BA7">
        <w:rPr>
          <w:rFonts w:ascii="Arial" w:hAnsi="Arial" w:cs="Arial"/>
          <w:color w:val="000000" w:themeColor="text1"/>
        </w:rPr>
        <w:t>VO</w:t>
      </w:r>
      <w:r w:rsidR="004C31A6" w:rsidRPr="003F2BA7">
        <w:rPr>
          <w:rFonts w:ascii="Arial" w:hAnsi="Arial" w:cs="Arial"/>
          <w:color w:val="000000" w:themeColor="text1"/>
        </w:rPr>
        <w:t>) zaměřeného na</w:t>
      </w:r>
      <w:r w:rsidR="00C05464" w:rsidRPr="003F2BA7">
        <w:rPr>
          <w:rFonts w:ascii="Arial" w:hAnsi="Arial" w:cs="Arial"/>
          <w:color w:val="000000" w:themeColor="text1"/>
        </w:rPr>
        <w:t xml:space="preserve"> implementaci prvků cirkulární ekonomiky a</w:t>
      </w:r>
      <w:r w:rsidR="004C31A6" w:rsidRPr="003F2BA7">
        <w:rPr>
          <w:rFonts w:ascii="Arial" w:hAnsi="Arial" w:cs="Arial"/>
          <w:color w:val="000000" w:themeColor="text1"/>
        </w:rPr>
        <w:t xml:space="preserve"> řešení</w:t>
      </w:r>
      <w:r w:rsidR="00C05464" w:rsidRPr="003F2BA7">
        <w:rPr>
          <w:rFonts w:ascii="Arial" w:hAnsi="Arial" w:cs="Arial"/>
          <w:color w:val="000000" w:themeColor="text1"/>
        </w:rPr>
        <w:t xml:space="preserve"> dalších</w:t>
      </w:r>
      <w:r w:rsidR="004C31A6" w:rsidRPr="003F2BA7">
        <w:rPr>
          <w:rFonts w:ascii="Arial" w:hAnsi="Arial" w:cs="Arial"/>
          <w:color w:val="000000" w:themeColor="text1"/>
        </w:rPr>
        <w:t xml:space="preserve"> společenských výzev spojených s </w:t>
      </w:r>
      <w:proofErr w:type="spellStart"/>
      <w:r w:rsidR="004C31A6" w:rsidRPr="003F2BA7">
        <w:rPr>
          <w:rFonts w:ascii="Arial" w:hAnsi="Arial" w:cs="Arial"/>
          <w:color w:val="000000" w:themeColor="text1"/>
        </w:rPr>
        <w:t>megatrendy</w:t>
      </w:r>
      <w:proofErr w:type="spellEnd"/>
      <w:r w:rsidR="004C31A6" w:rsidRPr="003F2BA7">
        <w:rPr>
          <w:rFonts w:ascii="Arial" w:hAnsi="Arial" w:cs="Arial"/>
          <w:color w:val="000000" w:themeColor="text1"/>
        </w:rPr>
        <w:t>.</w:t>
      </w:r>
      <w:r w:rsidR="00C60D15" w:rsidRPr="003F2BA7">
        <w:rPr>
          <w:rFonts w:ascii="Arial" w:hAnsi="Arial" w:cs="Arial"/>
          <w:color w:val="000000" w:themeColor="text1"/>
        </w:rPr>
        <w:t xml:space="preserve"> </w:t>
      </w:r>
      <w:r w:rsidR="004C31A6" w:rsidRPr="003F2BA7">
        <w:rPr>
          <w:rFonts w:ascii="Arial" w:hAnsi="Arial" w:cs="Arial"/>
          <w:color w:val="000000" w:themeColor="text1"/>
        </w:rPr>
        <w:t>Opatření je navázáno na proces v rámci RIS3 strategie, který bude identifikovat výzvy, jejichž inovativní řešení může být</w:t>
      </w:r>
      <w:r w:rsidR="003A41CB" w:rsidRPr="003F2BA7">
        <w:rPr>
          <w:rFonts w:ascii="Arial" w:hAnsi="Arial" w:cs="Arial"/>
          <w:color w:val="000000" w:themeColor="text1"/>
        </w:rPr>
        <w:t xml:space="preserve"> nalezeno cílenou investicí do </w:t>
      </w:r>
      <w:proofErr w:type="spellStart"/>
      <w:r w:rsidR="003A41CB" w:rsidRPr="003F2BA7">
        <w:rPr>
          <w:rFonts w:ascii="Arial" w:hAnsi="Arial" w:cs="Arial"/>
          <w:color w:val="000000" w:themeColor="text1"/>
        </w:rPr>
        <w:t>Va</w:t>
      </w:r>
      <w:r w:rsidR="00F66D6C" w:rsidRPr="003F2BA7">
        <w:rPr>
          <w:rFonts w:ascii="Arial" w:hAnsi="Arial" w:cs="Arial"/>
          <w:color w:val="000000" w:themeColor="text1"/>
        </w:rPr>
        <w:t>I</w:t>
      </w:r>
      <w:proofErr w:type="spellEnd"/>
      <w:r w:rsidR="004C31A6" w:rsidRPr="003F2BA7">
        <w:rPr>
          <w:rFonts w:ascii="Arial" w:hAnsi="Arial" w:cs="Arial"/>
          <w:color w:val="000000" w:themeColor="text1"/>
        </w:rPr>
        <w:t>.</w:t>
      </w:r>
    </w:p>
    <w:p w14:paraId="6C3709D5" w14:textId="7364151D" w:rsidR="00FF4C6A" w:rsidRPr="003F2BA7" w:rsidRDefault="00FF4C6A" w:rsidP="00C653A3">
      <w:pPr>
        <w:pStyle w:val="Odstavecseseznamem"/>
        <w:keepNext/>
        <w:numPr>
          <w:ilvl w:val="0"/>
          <w:numId w:val="18"/>
        </w:numPr>
        <w:overflowPunct/>
        <w:autoSpaceDE/>
        <w:autoSpaceDN/>
        <w:adjustRightInd/>
        <w:spacing w:after="120" w:line="264" w:lineRule="auto"/>
        <w:contextualSpacing w:val="0"/>
        <w:jc w:val="both"/>
        <w:textAlignment w:val="auto"/>
        <w:rPr>
          <w:rFonts w:ascii="Arial" w:hAnsi="Arial" w:cs="Arial"/>
          <w:bCs/>
        </w:rPr>
      </w:pPr>
      <w:bookmarkStart w:id="439" w:name="_Hlk72331554"/>
      <w:r w:rsidRPr="003F2BA7">
        <w:rPr>
          <w:rFonts w:ascii="Arial" w:hAnsi="Arial" w:cs="Arial"/>
          <w:bCs/>
        </w:rPr>
        <w:lastRenderedPageBreak/>
        <w:t>Zavádění výsledků výzkumu a vývoje ve formě inovací do podnikové praxe</w:t>
      </w:r>
      <w:r w:rsidR="00A95275" w:rsidRPr="003F2BA7">
        <w:rPr>
          <w:rFonts w:ascii="Arial" w:hAnsi="Arial" w:cs="Arial"/>
          <w:bCs/>
        </w:rPr>
        <w:t>,</w:t>
      </w:r>
      <w:r w:rsidRPr="003F2BA7">
        <w:rPr>
          <w:rFonts w:ascii="Arial" w:hAnsi="Arial" w:cs="Arial"/>
          <w:bCs/>
        </w:rPr>
        <w:t xml:space="preserve"> zavádění organizačních a procesních inovací</w:t>
      </w:r>
      <w:r w:rsidR="00A95275" w:rsidRPr="003F2BA7">
        <w:rPr>
          <w:rFonts w:ascii="Arial" w:hAnsi="Arial" w:cs="Arial"/>
          <w:bCs/>
        </w:rPr>
        <w:t>,</w:t>
      </w:r>
      <w:r w:rsidRPr="003F2BA7">
        <w:rPr>
          <w:rFonts w:ascii="Arial" w:hAnsi="Arial" w:cs="Arial"/>
          <w:bCs/>
        </w:rPr>
        <w:t xml:space="preserve"> ochrana a využívání duševního vlastnictví</w:t>
      </w:r>
    </w:p>
    <w:p w14:paraId="5325FA59" w14:textId="681EB9AF" w:rsidR="003F766E" w:rsidRPr="003F2BA7" w:rsidRDefault="00FF4C6A" w:rsidP="00720299">
      <w:pPr>
        <w:overflowPunct/>
        <w:autoSpaceDE/>
        <w:autoSpaceDN/>
        <w:adjustRightInd/>
        <w:spacing w:after="120" w:line="264" w:lineRule="auto"/>
        <w:ind w:left="1068"/>
        <w:jc w:val="both"/>
        <w:textAlignment w:val="auto"/>
        <w:rPr>
          <w:rFonts w:ascii="Arial" w:hAnsi="Arial" w:cs="Arial"/>
        </w:rPr>
      </w:pPr>
      <w:r w:rsidRPr="003F2BA7">
        <w:rPr>
          <w:rFonts w:ascii="Arial" w:hAnsi="Arial" w:cs="Arial"/>
        </w:rPr>
        <w:t>Typovým inovačním projektem bude zave</w:t>
      </w:r>
      <w:r w:rsidRPr="00956601">
        <w:rPr>
          <w:rFonts w:ascii="Arial" w:hAnsi="Arial" w:cs="Arial"/>
        </w:rPr>
        <w:t xml:space="preserve">dení nových výrobků </w:t>
      </w:r>
      <w:r w:rsidR="00A62495" w:rsidRPr="00956601">
        <w:rPr>
          <w:rFonts w:ascii="Arial" w:hAnsi="Arial" w:cs="Arial"/>
        </w:rPr>
        <w:t xml:space="preserve">a služeb </w:t>
      </w:r>
      <w:r w:rsidRPr="00956601">
        <w:rPr>
          <w:rFonts w:ascii="Arial" w:hAnsi="Arial" w:cs="Arial"/>
        </w:rPr>
        <w:t xml:space="preserve">do výroby a jejich uvedení na trh a dále </w:t>
      </w:r>
      <w:r w:rsidR="00EE452D" w:rsidRPr="00956601">
        <w:rPr>
          <w:rFonts w:ascii="Arial" w:hAnsi="Arial" w:cs="Arial"/>
        </w:rPr>
        <w:t xml:space="preserve">pak </w:t>
      </w:r>
      <w:r w:rsidRPr="00956601">
        <w:rPr>
          <w:rFonts w:ascii="Arial" w:hAnsi="Arial" w:cs="Arial"/>
        </w:rPr>
        <w:t xml:space="preserve">zvýšení efektivnosti výrobních procesů </w:t>
      </w:r>
      <w:ins w:id="440" w:author="Haco Ivan" w:date="2021-06-01T10:15:00Z">
        <w:r w:rsidR="00592036" w:rsidRPr="00956601">
          <w:rPr>
            <w:rFonts w:ascii="Arial" w:hAnsi="Arial" w:cs="Arial"/>
            <w:bCs/>
            <w:color w:val="000000"/>
            <w:u w:val="single"/>
          </w:rPr>
          <w:t>a procesů poskytnutí služby</w:t>
        </w:r>
        <w:r w:rsidR="00592036" w:rsidRPr="00956601">
          <w:rPr>
            <w:rFonts w:ascii="Arial" w:hAnsi="Arial" w:cs="Arial"/>
          </w:rPr>
          <w:t xml:space="preserve"> </w:t>
        </w:r>
      </w:ins>
      <w:r w:rsidRPr="00956601">
        <w:rPr>
          <w:rFonts w:ascii="Arial" w:hAnsi="Arial" w:cs="Arial"/>
        </w:rPr>
        <w:t>s využitím pokročilých technologií.</w:t>
      </w:r>
      <w:r w:rsidR="006A5A77" w:rsidRPr="00956601">
        <w:rPr>
          <w:rFonts w:ascii="Arial" w:hAnsi="Arial" w:cs="Arial"/>
        </w:rPr>
        <w:t xml:space="preserve"> </w:t>
      </w:r>
      <w:r w:rsidR="00C803D2" w:rsidRPr="00956601">
        <w:rPr>
          <w:rFonts w:ascii="Arial" w:hAnsi="Arial" w:cs="Arial"/>
        </w:rPr>
        <w:t>Opatření budou</w:t>
      </w:r>
      <w:r w:rsidR="006A5A77" w:rsidRPr="00956601">
        <w:rPr>
          <w:rFonts w:ascii="Arial" w:hAnsi="Arial" w:cs="Arial"/>
        </w:rPr>
        <w:t xml:space="preserve"> zaměřená zejména na u</w:t>
      </w:r>
      <w:r w:rsidRPr="00956601">
        <w:rPr>
          <w:rFonts w:ascii="Arial" w:hAnsi="Arial" w:cs="Arial"/>
        </w:rPr>
        <w:t>možnění komplexního rozvoje inovačního potenciálu a inovačních procesů a tržní uplatnění inovativních řešení, tj. podpora celého procesu směřující</w:t>
      </w:r>
      <w:r w:rsidRPr="003F2BA7">
        <w:rPr>
          <w:rFonts w:ascii="Arial" w:hAnsi="Arial" w:cs="Arial"/>
        </w:rPr>
        <w:t>ho k uvedení nové inovace (produktu/procesu/služby</w:t>
      </w:r>
      <w:r w:rsidR="00A00100" w:rsidRPr="003F2BA7">
        <w:rPr>
          <w:rFonts w:ascii="Arial" w:hAnsi="Arial" w:cs="Arial"/>
        </w:rPr>
        <w:t>/organizace/marketing</w:t>
      </w:r>
      <w:r w:rsidRPr="003F2BA7">
        <w:rPr>
          <w:rFonts w:ascii="Arial" w:hAnsi="Arial" w:cs="Arial"/>
        </w:rPr>
        <w:t xml:space="preserve">) na trh. </w:t>
      </w:r>
      <w:r w:rsidR="00373822" w:rsidRPr="003F2BA7">
        <w:rPr>
          <w:rFonts w:ascii="Arial" w:hAnsi="Arial" w:cs="Arial"/>
        </w:rPr>
        <w:t xml:space="preserve">Zároveň budou podporovány </w:t>
      </w:r>
      <w:r w:rsidRPr="003F2BA7">
        <w:rPr>
          <w:rFonts w:ascii="Arial" w:hAnsi="Arial" w:cs="Arial"/>
        </w:rPr>
        <w:t>aktivit</w:t>
      </w:r>
      <w:r w:rsidR="00373822" w:rsidRPr="003F2BA7">
        <w:rPr>
          <w:rFonts w:ascii="Arial" w:hAnsi="Arial" w:cs="Arial"/>
        </w:rPr>
        <w:t>y</w:t>
      </w:r>
      <w:r w:rsidRPr="003F2BA7">
        <w:rPr>
          <w:rFonts w:ascii="Arial" w:hAnsi="Arial" w:cs="Arial"/>
        </w:rPr>
        <w:t xml:space="preserve"> na ověřování nových nebo zdokonalených výrobků, postupů nebo služeb v reálných provozních podmínkách, </w:t>
      </w:r>
      <w:r w:rsidR="00272881" w:rsidRPr="003F2BA7">
        <w:rPr>
          <w:rFonts w:ascii="Arial" w:hAnsi="Arial" w:cs="Arial"/>
        </w:rPr>
        <w:t xml:space="preserve">ověřování </w:t>
      </w:r>
      <w:r w:rsidRPr="003F2BA7">
        <w:rPr>
          <w:rFonts w:ascii="Arial" w:hAnsi="Arial" w:cs="Arial"/>
        </w:rPr>
        <w:t>výkonnosti, demonstrační aktivity, pilotní projekty</w:t>
      </w:r>
      <w:ins w:id="441" w:author="Haco Ivan" w:date="2021-05-19T15:43:00Z">
        <w:r w:rsidR="007162B8" w:rsidRPr="003F2BA7">
          <w:rPr>
            <w:rFonts w:ascii="Arial" w:hAnsi="Arial" w:cs="Arial"/>
          </w:rPr>
          <w:t xml:space="preserve"> a zavádění</w:t>
        </w:r>
      </w:ins>
      <w:ins w:id="442" w:author="Haco Ivan" w:date="2021-05-19T15:44:00Z">
        <w:r w:rsidR="007162B8" w:rsidRPr="003F2BA7">
          <w:rPr>
            <w:rFonts w:ascii="Arial" w:hAnsi="Arial" w:cs="Arial"/>
          </w:rPr>
          <w:t xml:space="preserve"> nových</w:t>
        </w:r>
      </w:ins>
      <w:ins w:id="443" w:author="Haco Ivan" w:date="2021-05-19T15:43:00Z">
        <w:r w:rsidR="007162B8" w:rsidRPr="003F2BA7">
          <w:rPr>
            <w:rFonts w:ascii="Arial" w:hAnsi="Arial" w:cs="Arial"/>
          </w:rPr>
          <w:t xml:space="preserve"> </w:t>
        </w:r>
      </w:ins>
      <w:ins w:id="444" w:author="Haco Ivan" w:date="2021-05-19T15:44:00Z">
        <w:r w:rsidR="007162B8" w:rsidRPr="003F2BA7">
          <w:rPr>
            <w:rFonts w:ascii="Arial" w:hAnsi="Arial" w:cs="Arial"/>
          </w:rPr>
          <w:t xml:space="preserve">řešení </w:t>
        </w:r>
      </w:ins>
      <w:ins w:id="445" w:author="Haco Ivan" w:date="2021-05-19T15:43:00Z">
        <w:r w:rsidR="007162B8" w:rsidRPr="003F2BA7">
          <w:rPr>
            <w:rFonts w:ascii="Arial" w:hAnsi="Arial" w:cs="Arial"/>
          </w:rPr>
          <w:t>v </w:t>
        </w:r>
      </w:ins>
      <w:ins w:id="446" w:author="Haco Ivan" w:date="2021-05-19T15:44:00Z">
        <w:r w:rsidR="007162B8" w:rsidRPr="003F2BA7">
          <w:rPr>
            <w:rFonts w:ascii="Arial" w:hAnsi="Arial" w:cs="Arial"/>
          </w:rPr>
          <w:t>oblasti</w:t>
        </w:r>
      </w:ins>
      <w:ins w:id="447" w:author="Haco Ivan" w:date="2021-05-19T15:43:00Z">
        <w:r w:rsidR="007162B8" w:rsidRPr="003F2BA7">
          <w:rPr>
            <w:rFonts w:ascii="Arial" w:hAnsi="Arial" w:cs="Arial"/>
          </w:rPr>
          <w:t xml:space="preserve"> nízkouhlíkov</w:t>
        </w:r>
      </w:ins>
      <w:ins w:id="448" w:author="Haco Ivan" w:date="2021-05-19T15:44:00Z">
        <w:r w:rsidR="007162B8" w:rsidRPr="003F2BA7">
          <w:rPr>
            <w:rFonts w:ascii="Arial" w:hAnsi="Arial" w:cs="Arial"/>
          </w:rPr>
          <w:t>é</w:t>
        </w:r>
      </w:ins>
      <w:ins w:id="449" w:author="Haco Ivan" w:date="2021-05-19T15:43:00Z">
        <w:r w:rsidR="007162B8" w:rsidRPr="003F2BA7">
          <w:rPr>
            <w:rFonts w:ascii="Arial" w:hAnsi="Arial" w:cs="Arial"/>
          </w:rPr>
          <w:t xml:space="preserve"> ekonomik</w:t>
        </w:r>
      </w:ins>
      <w:ins w:id="450" w:author="Haco Ivan" w:date="2021-05-19T15:44:00Z">
        <w:r w:rsidR="007162B8" w:rsidRPr="003F2BA7">
          <w:rPr>
            <w:rFonts w:ascii="Arial" w:hAnsi="Arial" w:cs="Arial"/>
          </w:rPr>
          <w:t>y</w:t>
        </w:r>
      </w:ins>
      <w:ins w:id="451" w:author="Haco Ivan" w:date="2021-05-19T15:43:00Z">
        <w:r w:rsidR="007162B8" w:rsidRPr="003F2BA7">
          <w:rPr>
            <w:rFonts w:ascii="Arial" w:hAnsi="Arial" w:cs="Arial"/>
          </w:rPr>
          <w:t xml:space="preserve"> a adaptace na změnu klimatu</w:t>
        </w:r>
      </w:ins>
      <w:ins w:id="452" w:author="Haco Ivan" w:date="2021-05-19T15:44:00Z">
        <w:r w:rsidR="007162B8" w:rsidRPr="003F2BA7">
          <w:rPr>
            <w:rFonts w:ascii="Arial" w:hAnsi="Arial" w:cs="Arial"/>
          </w:rPr>
          <w:t>.</w:t>
        </w:r>
      </w:ins>
      <w:del w:id="453" w:author="Haco Ivan" w:date="2021-05-19T15:44:00Z">
        <w:r w:rsidRPr="003F2BA7" w:rsidDel="007162B8">
          <w:rPr>
            <w:rFonts w:ascii="Arial" w:hAnsi="Arial" w:cs="Arial"/>
          </w:rPr>
          <w:delText xml:space="preserve"> apod</w:delText>
        </w:r>
      </w:del>
      <w:r w:rsidRPr="003F2BA7">
        <w:rPr>
          <w:rFonts w:ascii="Arial" w:hAnsi="Arial" w:cs="Arial"/>
        </w:rPr>
        <w:t>.</w:t>
      </w:r>
      <w:r w:rsidR="006A5A77" w:rsidRPr="003F2BA7">
        <w:rPr>
          <w:rFonts w:ascii="Arial" w:hAnsi="Arial" w:cs="Arial"/>
        </w:rPr>
        <w:t xml:space="preserve"> </w:t>
      </w:r>
      <w:r w:rsidR="003F766E" w:rsidRPr="003F2BA7">
        <w:rPr>
          <w:rFonts w:ascii="Arial" w:hAnsi="Arial" w:cs="Arial"/>
        </w:rPr>
        <w:t xml:space="preserve">V případě projektů, kde je doloženo ukončení </w:t>
      </w:r>
      <w:r w:rsidR="00F66D6C" w:rsidRPr="003F2BA7">
        <w:rPr>
          <w:rFonts w:ascii="Arial" w:hAnsi="Arial" w:cs="Arial"/>
        </w:rPr>
        <w:t>výzkumu a vývoje</w:t>
      </w:r>
      <w:r w:rsidR="003F766E" w:rsidRPr="003F2BA7">
        <w:rPr>
          <w:rFonts w:ascii="Arial" w:hAnsi="Arial" w:cs="Arial"/>
        </w:rPr>
        <w:t xml:space="preserve"> nebo transferu technologií, bude součástí projektu vybavení provozovny nezbytným zařízením pro zavedení nových výrobků na trh a související zvýšení efektivnosti výrobních procesů s využitím pokročilých technologií.</w:t>
      </w:r>
    </w:p>
    <w:bookmarkEnd w:id="439"/>
    <w:p w14:paraId="73E730DF" w14:textId="77777777" w:rsidR="00FF4C6A" w:rsidRPr="003F2BA7" w:rsidRDefault="00FF4C6A" w:rsidP="00C653A3">
      <w:pPr>
        <w:pStyle w:val="Odstavecseseznamem"/>
        <w:keepNext/>
        <w:numPr>
          <w:ilvl w:val="0"/>
          <w:numId w:val="19"/>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Zavádění a rozšiřování digitálních a dalších pokročilých inovačních technologií v podnicích</w:t>
      </w:r>
    </w:p>
    <w:p w14:paraId="571FDD17" w14:textId="5EEDE987" w:rsidR="00FF4C6A" w:rsidRPr="003F2BA7" w:rsidRDefault="00A00100" w:rsidP="00720299">
      <w:pPr>
        <w:overflowPunct/>
        <w:autoSpaceDE/>
        <w:autoSpaceDN/>
        <w:adjustRightInd/>
        <w:spacing w:after="120" w:line="264" w:lineRule="auto"/>
        <w:ind w:left="1134"/>
        <w:jc w:val="both"/>
        <w:textAlignment w:val="auto"/>
        <w:rPr>
          <w:rFonts w:ascii="Arial" w:hAnsi="Arial" w:cs="Arial"/>
        </w:rPr>
      </w:pPr>
      <w:r w:rsidRPr="003F2BA7">
        <w:rPr>
          <w:rFonts w:ascii="Arial" w:hAnsi="Arial" w:cs="Arial"/>
        </w:rPr>
        <w:t>P</w:t>
      </w:r>
      <w:r w:rsidR="003F766E" w:rsidRPr="003F2BA7">
        <w:rPr>
          <w:rFonts w:ascii="Arial" w:hAnsi="Arial" w:cs="Arial"/>
        </w:rPr>
        <w:t>odpora na zavádění pokročilých technologií bude řešena</w:t>
      </w:r>
      <w:r w:rsidRPr="003F2BA7">
        <w:rPr>
          <w:rFonts w:ascii="Arial" w:hAnsi="Arial" w:cs="Arial"/>
        </w:rPr>
        <w:t xml:space="preserve"> z</w:t>
      </w:r>
      <w:r w:rsidR="00FF4C6A" w:rsidRPr="003F2BA7">
        <w:rPr>
          <w:rFonts w:ascii="Arial" w:hAnsi="Arial" w:cs="Arial"/>
        </w:rPr>
        <w:t xml:space="preserve">lepšením přístupu </w:t>
      </w:r>
      <w:r w:rsidR="00EE452D" w:rsidRPr="003F2BA7">
        <w:rPr>
          <w:rFonts w:ascii="Arial" w:hAnsi="Arial" w:cs="Arial"/>
        </w:rPr>
        <w:t xml:space="preserve">podniků </w:t>
      </w:r>
      <w:r w:rsidR="00FF4C6A" w:rsidRPr="003F2BA7">
        <w:rPr>
          <w:rFonts w:ascii="Arial" w:hAnsi="Arial" w:cs="Arial"/>
        </w:rPr>
        <w:t xml:space="preserve">k otevřené infrastruktuře, ve které </w:t>
      </w:r>
      <w:r w:rsidR="00A95275" w:rsidRPr="003F2BA7">
        <w:rPr>
          <w:rFonts w:ascii="Arial" w:hAnsi="Arial" w:cs="Arial"/>
        </w:rPr>
        <w:t>mohou</w:t>
      </w:r>
      <w:r w:rsidR="00FF4C6A" w:rsidRPr="003F2BA7">
        <w:rPr>
          <w:rFonts w:ascii="Arial" w:hAnsi="Arial" w:cs="Arial"/>
        </w:rPr>
        <w:t xml:space="preserve"> otestovat nové technologie v reálných provozních podmínk</w:t>
      </w:r>
      <w:r w:rsidRPr="003F2BA7">
        <w:rPr>
          <w:rFonts w:ascii="Arial" w:hAnsi="Arial" w:cs="Arial"/>
        </w:rPr>
        <w:t xml:space="preserve">ách. </w:t>
      </w:r>
      <w:r w:rsidR="00964621" w:rsidRPr="003F2BA7">
        <w:rPr>
          <w:rFonts w:ascii="Arial" w:hAnsi="Arial" w:cs="Arial"/>
        </w:rPr>
        <w:t xml:space="preserve">Rovněž bude poskytována podpora </w:t>
      </w:r>
      <w:r w:rsidR="00A95275" w:rsidRPr="003F2BA7">
        <w:rPr>
          <w:rFonts w:ascii="Arial" w:hAnsi="Arial" w:cs="Arial"/>
        </w:rPr>
        <w:t xml:space="preserve">dílčím inovačním </w:t>
      </w:r>
      <w:r w:rsidR="00FF4C6A" w:rsidRPr="003F2BA7">
        <w:rPr>
          <w:rFonts w:ascii="Arial" w:hAnsi="Arial" w:cs="Arial"/>
        </w:rPr>
        <w:t xml:space="preserve">a </w:t>
      </w:r>
      <w:proofErr w:type="spellStart"/>
      <w:r w:rsidR="00FF4C6A" w:rsidRPr="003F2BA7">
        <w:rPr>
          <w:rFonts w:ascii="Arial" w:hAnsi="Arial" w:cs="Arial"/>
        </w:rPr>
        <w:t>proof</w:t>
      </w:r>
      <w:proofErr w:type="spellEnd"/>
      <w:r w:rsidR="00FF4C6A" w:rsidRPr="003F2BA7">
        <w:rPr>
          <w:rFonts w:ascii="Arial" w:hAnsi="Arial" w:cs="Arial"/>
        </w:rPr>
        <w:t xml:space="preserve"> </w:t>
      </w:r>
      <w:proofErr w:type="spellStart"/>
      <w:r w:rsidR="00FF4C6A" w:rsidRPr="003F2BA7">
        <w:rPr>
          <w:rFonts w:ascii="Arial" w:hAnsi="Arial" w:cs="Arial"/>
        </w:rPr>
        <w:t>of</w:t>
      </w:r>
      <w:proofErr w:type="spellEnd"/>
      <w:r w:rsidR="00FF4C6A" w:rsidRPr="003F2BA7">
        <w:rPr>
          <w:rFonts w:ascii="Arial" w:hAnsi="Arial" w:cs="Arial"/>
        </w:rPr>
        <w:t xml:space="preserve"> </w:t>
      </w:r>
      <w:proofErr w:type="spellStart"/>
      <w:r w:rsidR="00FF4C6A" w:rsidRPr="003F2BA7">
        <w:rPr>
          <w:rFonts w:ascii="Arial" w:hAnsi="Arial" w:cs="Arial"/>
        </w:rPr>
        <w:t>concept</w:t>
      </w:r>
      <w:proofErr w:type="spellEnd"/>
      <w:r w:rsidR="00FF4C6A" w:rsidRPr="003F2BA7">
        <w:rPr>
          <w:rFonts w:ascii="Arial" w:hAnsi="Arial" w:cs="Arial"/>
        </w:rPr>
        <w:t xml:space="preserve"> projektů</w:t>
      </w:r>
      <w:r w:rsidR="00A95275" w:rsidRPr="003F2BA7">
        <w:rPr>
          <w:rFonts w:ascii="Arial" w:hAnsi="Arial" w:cs="Arial"/>
        </w:rPr>
        <w:t>m</w:t>
      </w:r>
      <w:r w:rsidR="00FF4C6A" w:rsidRPr="003F2BA7">
        <w:rPr>
          <w:rFonts w:ascii="Arial" w:hAnsi="Arial" w:cs="Arial"/>
        </w:rPr>
        <w:t xml:space="preserve"> </w:t>
      </w:r>
      <w:r w:rsidR="00A95275" w:rsidRPr="003F2BA7">
        <w:rPr>
          <w:rFonts w:ascii="Arial" w:hAnsi="Arial" w:cs="Arial"/>
        </w:rPr>
        <w:t xml:space="preserve">zaměřeným </w:t>
      </w:r>
      <w:r w:rsidR="00FF4C6A" w:rsidRPr="003F2BA7">
        <w:rPr>
          <w:rFonts w:ascii="Arial" w:hAnsi="Arial" w:cs="Arial"/>
        </w:rPr>
        <w:t>na prvotní zavedení</w:t>
      </w:r>
      <w:r w:rsidR="00BA4358" w:rsidRPr="003F2BA7">
        <w:rPr>
          <w:rFonts w:ascii="Arial" w:hAnsi="Arial" w:cs="Arial"/>
        </w:rPr>
        <w:t xml:space="preserve"> a další rozšíření</w:t>
      </w:r>
      <w:r w:rsidR="00FF4C6A" w:rsidRPr="003F2BA7">
        <w:rPr>
          <w:rFonts w:ascii="Arial" w:hAnsi="Arial" w:cs="Arial"/>
        </w:rPr>
        <w:t xml:space="preserve"> nové technologie či nového inovativního řešení a</w:t>
      </w:r>
      <w:r w:rsidR="00BA4358" w:rsidRPr="003F2BA7">
        <w:rPr>
          <w:rFonts w:ascii="Arial" w:hAnsi="Arial" w:cs="Arial"/>
        </w:rPr>
        <w:t>/nebo</w:t>
      </w:r>
      <w:r w:rsidR="00FF4C6A" w:rsidRPr="003F2BA7">
        <w:rPr>
          <w:rFonts w:ascii="Arial" w:hAnsi="Arial" w:cs="Arial"/>
        </w:rPr>
        <w:t xml:space="preserve"> jejich posun na vyšší úroveň technologické připravenosti.</w:t>
      </w:r>
    </w:p>
    <w:p w14:paraId="7C71AE38" w14:textId="77777777" w:rsidR="00FF4C6A" w:rsidRPr="003F2BA7" w:rsidRDefault="00FF4C6A" w:rsidP="00C653A3">
      <w:pPr>
        <w:pStyle w:val="Odstavecseseznamem"/>
        <w:numPr>
          <w:ilvl w:val="0"/>
          <w:numId w:val="19"/>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Inovační vouchery</w:t>
      </w:r>
    </w:p>
    <w:p w14:paraId="1054C29E" w14:textId="0C087086" w:rsidR="00FF4C6A" w:rsidRPr="003F2BA7" w:rsidRDefault="00C803D2" w:rsidP="00720299">
      <w:pPr>
        <w:overflowPunct/>
        <w:autoSpaceDE/>
        <w:autoSpaceDN/>
        <w:adjustRightInd/>
        <w:spacing w:after="120" w:line="264" w:lineRule="auto"/>
        <w:ind w:left="1134"/>
        <w:jc w:val="both"/>
        <w:textAlignment w:val="auto"/>
        <w:rPr>
          <w:rFonts w:ascii="Arial" w:hAnsi="Arial" w:cs="Arial"/>
        </w:rPr>
      </w:pPr>
      <w:r w:rsidRPr="003F2BA7">
        <w:rPr>
          <w:rFonts w:ascii="Arial" w:hAnsi="Arial" w:cs="Arial"/>
        </w:rPr>
        <w:t>Opa</w:t>
      </w:r>
      <w:r w:rsidR="00964621" w:rsidRPr="003F2BA7">
        <w:rPr>
          <w:rFonts w:ascii="Arial" w:hAnsi="Arial" w:cs="Arial"/>
        </w:rPr>
        <w:t>tření budou zaměřená zejména na p</w:t>
      </w:r>
      <w:r w:rsidR="007E37F4" w:rsidRPr="003F2BA7">
        <w:rPr>
          <w:rFonts w:ascii="Arial" w:hAnsi="Arial" w:cs="Arial"/>
        </w:rPr>
        <w:t>odporu</w:t>
      </w:r>
      <w:r w:rsidR="00FF4C6A" w:rsidRPr="003F2BA7">
        <w:rPr>
          <w:rFonts w:ascii="Arial" w:hAnsi="Arial" w:cs="Arial"/>
        </w:rPr>
        <w:t xml:space="preserve"> </w:t>
      </w:r>
      <w:r w:rsidR="003F766E" w:rsidRPr="003F2BA7">
        <w:rPr>
          <w:rFonts w:ascii="Arial" w:hAnsi="Arial" w:cs="Arial"/>
        </w:rPr>
        <w:t xml:space="preserve">zjednodušených schémat </w:t>
      </w:r>
      <w:r w:rsidR="00FF4C6A" w:rsidRPr="003F2BA7">
        <w:rPr>
          <w:rFonts w:ascii="Arial" w:hAnsi="Arial" w:cs="Arial"/>
        </w:rPr>
        <w:t>na zahájení či zintenzivnění inovačních aktivit MSP s</w:t>
      </w:r>
      <w:r w:rsidR="00964621" w:rsidRPr="003F2BA7">
        <w:rPr>
          <w:rFonts w:ascii="Arial" w:hAnsi="Arial" w:cs="Arial"/>
        </w:rPr>
        <w:t> VO či n</w:t>
      </w:r>
      <w:r w:rsidR="00FF4C6A" w:rsidRPr="003F2BA7">
        <w:rPr>
          <w:rFonts w:ascii="Arial" w:hAnsi="Arial" w:cs="Arial"/>
        </w:rPr>
        <w:t xml:space="preserve">ákup specializovaných služeb od podpůrných organizací </w:t>
      </w:r>
      <w:r w:rsidR="00EE452D" w:rsidRPr="003F2BA7">
        <w:rPr>
          <w:rFonts w:ascii="Arial" w:hAnsi="Arial" w:cs="Arial"/>
        </w:rPr>
        <w:t xml:space="preserve">a jiných </w:t>
      </w:r>
      <w:r w:rsidR="008F2ED8" w:rsidRPr="003F2BA7">
        <w:rPr>
          <w:rFonts w:ascii="Arial" w:hAnsi="Arial" w:cs="Arial"/>
        </w:rPr>
        <w:t>dodav</w:t>
      </w:r>
      <w:r w:rsidR="00EE452D" w:rsidRPr="003F2BA7">
        <w:rPr>
          <w:rFonts w:ascii="Arial" w:hAnsi="Arial" w:cs="Arial"/>
        </w:rPr>
        <w:t xml:space="preserve">atelů </w:t>
      </w:r>
      <w:r w:rsidR="00FF4C6A" w:rsidRPr="003F2BA7">
        <w:rPr>
          <w:rFonts w:ascii="Arial" w:hAnsi="Arial" w:cs="Arial"/>
        </w:rPr>
        <w:t xml:space="preserve">(typu technologických </w:t>
      </w:r>
      <w:r w:rsidR="00373822" w:rsidRPr="003F2BA7">
        <w:rPr>
          <w:rFonts w:ascii="Arial" w:hAnsi="Arial" w:cs="Arial"/>
        </w:rPr>
        <w:t xml:space="preserve">či kompetenčních </w:t>
      </w:r>
      <w:r w:rsidR="00E833BD" w:rsidRPr="003F2BA7">
        <w:rPr>
          <w:rFonts w:ascii="Arial" w:hAnsi="Arial" w:cs="Arial"/>
        </w:rPr>
        <w:t>center, center pro digitální inovace</w:t>
      </w:r>
      <w:r w:rsidR="00FF4C6A" w:rsidRPr="003F2BA7">
        <w:rPr>
          <w:rFonts w:ascii="Arial" w:hAnsi="Arial" w:cs="Arial"/>
        </w:rPr>
        <w:t>, klastrů,</w:t>
      </w:r>
      <w:r w:rsidR="00892210" w:rsidRPr="003F2BA7">
        <w:rPr>
          <w:rFonts w:ascii="Arial" w:hAnsi="Arial" w:cs="Arial"/>
        </w:rPr>
        <w:t xml:space="preserve"> jiných subjektů VaV infrastruktury</w:t>
      </w:r>
      <w:r w:rsidR="00FF4C6A" w:rsidRPr="003F2BA7">
        <w:rPr>
          <w:rFonts w:ascii="Arial" w:hAnsi="Arial" w:cs="Arial"/>
        </w:rPr>
        <w:t xml:space="preserve"> apod.) při zavádění nových inovační</w:t>
      </w:r>
      <w:r w:rsidR="003A41CB" w:rsidRPr="003F2BA7">
        <w:rPr>
          <w:rFonts w:ascii="Arial" w:hAnsi="Arial" w:cs="Arial"/>
        </w:rPr>
        <w:t>ch</w:t>
      </w:r>
      <w:r w:rsidR="00FF4C6A" w:rsidRPr="003F2BA7">
        <w:rPr>
          <w:rFonts w:ascii="Arial" w:hAnsi="Arial" w:cs="Arial"/>
        </w:rPr>
        <w:t xml:space="preserve"> řešení </w:t>
      </w:r>
      <w:r w:rsidR="00EE452D" w:rsidRPr="003F2BA7">
        <w:rPr>
          <w:rFonts w:ascii="Arial" w:hAnsi="Arial" w:cs="Arial"/>
        </w:rPr>
        <w:t xml:space="preserve">a využití </w:t>
      </w:r>
      <w:r w:rsidR="00FF4C6A" w:rsidRPr="003F2BA7">
        <w:rPr>
          <w:rFonts w:ascii="Arial" w:hAnsi="Arial" w:cs="Arial"/>
        </w:rPr>
        <w:t>pokročilých technologií</w:t>
      </w:r>
      <w:r w:rsidR="00693347" w:rsidRPr="003F2BA7">
        <w:rPr>
          <w:rFonts w:ascii="Arial" w:hAnsi="Arial" w:cs="Arial"/>
        </w:rPr>
        <w:t>,</w:t>
      </w:r>
      <w:r w:rsidR="00593686" w:rsidRPr="003F2BA7">
        <w:rPr>
          <w:rFonts w:ascii="Arial" w:hAnsi="Arial" w:cs="Arial"/>
        </w:rPr>
        <w:t xml:space="preserve"> včetně zvýšení dovedností a kompetencí </w:t>
      </w:r>
      <w:r w:rsidR="00A95275" w:rsidRPr="003F2BA7">
        <w:rPr>
          <w:rFonts w:ascii="Arial" w:hAnsi="Arial" w:cs="Arial"/>
        </w:rPr>
        <w:t>MSP</w:t>
      </w:r>
      <w:r w:rsidR="00593686" w:rsidRPr="003F2BA7">
        <w:rPr>
          <w:rFonts w:ascii="Arial" w:hAnsi="Arial" w:cs="Arial"/>
        </w:rPr>
        <w:t xml:space="preserve"> a jejich zaměstnanců při zavádění pokročilých technologií</w:t>
      </w:r>
      <w:r w:rsidR="00373822" w:rsidRPr="003F2BA7">
        <w:rPr>
          <w:rFonts w:ascii="Arial" w:hAnsi="Arial" w:cs="Arial"/>
        </w:rPr>
        <w:t>.</w:t>
      </w:r>
    </w:p>
    <w:p w14:paraId="6D85DC8C" w14:textId="4E7062F7" w:rsidR="00781E27" w:rsidRPr="003F2BA7" w:rsidRDefault="00FF4C6A" w:rsidP="00C653A3">
      <w:pPr>
        <w:pStyle w:val="Odstavecseseznamem"/>
        <w:keepNext/>
        <w:numPr>
          <w:ilvl w:val="0"/>
          <w:numId w:val="19"/>
        </w:numPr>
        <w:overflowPunct/>
        <w:autoSpaceDE/>
        <w:autoSpaceDN/>
        <w:adjustRightInd/>
        <w:spacing w:after="120" w:line="264" w:lineRule="auto"/>
        <w:ind w:left="709"/>
        <w:contextualSpacing w:val="0"/>
        <w:jc w:val="both"/>
        <w:textAlignment w:val="auto"/>
        <w:rPr>
          <w:rFonts w:ascii="Arial" w:hAnsi="Arial" w:cs="Arial"/>
        </w:rPr>
      </w:pPr>
      <w:r w:rsidRPr="003F2BA7">
        <w:rPr>
          <w:rFonts w:ascii="Arial" w:hAnsi="Arial" w:cs="Arial"/>
          <w:bCs/>
        </w:rPr>
        <w:t xml:space="preserve">Budování a rozvoj infrastruktury pro </w:t>
      </w:r>
      <w:proofErr w:type="spellStart"/>
      <w:r w:rsidRPr="003F2BA7">
        <w:rPr>
          <w:rFonts w:ascii="Arial" w:hAnsi="Arial" w:cs="Arial"/>
          <w:bCs/>
        </w:rPr>
        <w:t>Va</w:t>
      </w:r>
      <w:r w:rsidR="00F66D6C" w:rsidRPr="003F2BA7">
        <w:rPr>
          <w:rFonts w:ascii="Arial" w:hAnsi="Arial" w:cs="Arial"/>
          <w:bCs/>
        </w:rPr>
        <w:t>I</w:t>
      </w:r>
      <w:proofErr w:type="spellEnd"/>
      <w:r w:rsidRPr="003F2BA7">
        <w:rPr>
          <w:rFonts w:ascii="Arial" w:hAnsi="Arial" w:cs="Arial"/>
          <w:bCs/>
        </w:rPr>
        <w:t>, testování a ověřování techno</w:t>
      </w:r>
      <w:r w:rsidR="00781E27" w:rsidRPr="003F2BA7">
        <w:rPr>
          <w:rFonts w:ascii="Arial" w:hAnsi="Arial" w:cs="Arial"/>
          <w:bCs/>
        </w:rPr>
        <w:t>logií v podnikatelském sektoru</w:t>
      </w:r>
    </w:p>
    <w:p w14:paraId="3EAAD57E" w14:textId="5C5E9273" w:rsidR="00FF4C6A" w:rsidRPr="003F2BA7" w:rsidRDefault="00FF4C6A" w:rsidP="00781E27">
      <w:pPr>
        <w:pStyle w:val="Odstavecseseznamem"/>
        <w:keepNext/>
        <w:overflowPunct/>
        <w:autoSpaceDE/>
        <w:autoSpaceDN/>
        <w:adjustRightInd/>
        <w:spacing w:after="120" w:line="264" w:lineRule="auto"/>
        <w:ind w:left="1068"/>
        <w:contextualSpacing w:val="0"/>
        <w:jc w:val="both"/>
        <w:textAlignment w:val="auto"/>
        <w:rPr>
          <w:rFonts w:ascii="Arial" w:hAnsi="Arial" w:cs="Arial"/>
        </w:rPr>
      </w:pPr>
      <w:r w:rsidRPr="003F2BA7">
        <w:rPr>
          <w:rFonts w:ascii="Arial" w:hAnsi="Arial" w:cs="Arial"/>
        </w:rPr>
        <w:t xml:space="preserve">Podpora otevřené infrastruktury pro </w:t>
      </w:r>
      <w:proofErr w:type="spellStart"/>
      <w:r w:rsidR="00964621" w:rsidRPr="003F2BA7">
        <w:rPr>
          <w:rFonts w:ascii="Arial" w:hAnsi="Arial" w:cs="Arial"/>
        </w:rPr>
        <w:t>V</w:t>
      </w:r>
      <w:r w:rsidR="008F2ED8" w:rsidRPr="003F2BA7">
        <w:rPr>
          <w:rFonts w:ascii="Arial" w:hAnsi="Arial" w:cs="Arial"/>
        </w:rPr>
        <w:t>a</w:t>
      </w:r>
      <w:r w:rsidR="00964621" w:rsidRPr="003F2BA7">
        <w:rPr>
          <w:rFonts w:ascii="Arial" w:hAnsi="Arial" w:cs="Arial"/>
        </w:rPr>
        <w:t>I</w:t>
      </w:r>
      <w:proofErr w:type="spellEnd"/>
      <w:r w:rsidR="00C3249C" w:rsidRPr="003F2BA7">
        <w:rPr>
          <w:rFonts w:ascii="Arial" w:hAnsi="Arial" w:cs="Arial"/>
        </w:rPr>
        <w:t xml:space="preserve"> </w:t>
      </w:r>
      <w:r w:rsidRPr="003F2BA7">
        <w:rPr>
          <w:rFonts w:ascii="Arial" w:hAnsi="Arial" w:cs="Arial"/>
        </w:rPr>
        <w:t>umožňují</w:t>
      </w:r>
      <w:r w:rsidR="00A16141" w:rsidRPr="003F2BA7">
        <w:rPr>
          <w:rFonts w:ascii="Arial" w:hAnsi="Arial" w:cs="Arial"/>
        </w:rPr>
        <w:t>cí</w:t>
      </w:r>
      <w:r w:rsidRPr="003F2BA7">
        <w:rPr>
          <w:rFonts w:ascii="Arial" w:hAnsi="Arial" w:cs="Arial"/>
        </w:rPr>
        <w:t xml:space="preserve"> otevřený přístup podnikům za účelem testování a ověřován</w:t>
      </w:r>
      <w:r w:rsidR="00C62A8B" w:rsidRPr="003F2BA7">
        <w:rPr>
          <w:rFonts w:ascii="Arial" w:hAnsi="Arial" w:cs="Arial"/>
        </w:rPr>
        <w:t xml:space="preserve">í nových technologií a konceptů. </w:t>
      </w:r>
      <w:r w:rsidRPr="003F2BA7">
        <w:rPr>
          <w:rFonts w:ascii="Arial" w:hAnsi="Arial" w:cs="Arial"/>
        </w:rPr>
        <w:t xml:space="preserve">Podpora </w:t>
      </w:r>
      <w:r w:rsidR="00693347" w:rsidRPr="003F2BA7">
        <w:rPr>
          <w:rFonts w:ascii="Arial" w:hAnsi="Arial" w:cs="Arial"/>
        </w:rPr>
        <w:t xml:space="preserve">tak </w:t>
      </w:r>
      <w:r w:rsidRPr="003F2BA7">
        <w:rPr>
          <w:rFonts w:ascii="Arial" w:hAnsi="Arial" w:cs="Arial"/>
        </w:rPr>
        <w:t>bude zaměřena na rozvoj technologických center</w:t>
      </w:r>
      <w:r w:rsidR="00A16141" w:rsidRPr="003F2BA7">
        <w:rPr>
          <w:rStyle w:val="Znakapoznpodarou"/>
          <w:rFonts w:ascii="Arial" w:hAnsi="Arial" w:cs="Arial"/>
        </w:rPr>
        <w:footnoteReference w:id="79"/>
      </w:r>
      <w:r w:rsidRPr="003F2BA7">
        <w:rPr>
          <w:rFonts w:ascii="Arial" w:hAnsi="Arial" w:cs="Arial"/>
        </w:rPr>
        <w:t>, která budou poskytovat specializované služby pro MSP</w:t>
      </w:r>
      <w:r w:rsidR="00693347" w:rsidRPr="003F2BA7">
        <w:rPr>
          <w:rFonts w:ascii="Arial" w:hAnsi="Arial" w:cs="Arial"/>
        </w:rPr>
        <w:t>,</w:t>
      </w:r>
      <w:r w:rsidRPr="003F2BA7">
        <w:rPr>
          <w:rFonts w:ascii="Arial" w:hAnsi="Arial" w:cs="Arial"/>
        </w:rPr>
        <w:t xml:space="preserve"> vč</w:t>
      </w:r>
      <w:r w:rsidR="00373822" w:rsidRPr="003F2BA7">
        <w:rPr>
          <w:rFonts w:ascii="Arial" w:hAnsi="Arial" w:cs="Arial"/>
        </w:rPr>
        <w:t>.</w:t>
      </w:r>
      <w:r w:rsidRPr="003F2BA7">
        <w:rPr>
          <w:rFonts w:ascii="Arial" w:hAnsi="Arial" w:cs="Arial"/>
        </w:rPr>
        <w:t xml:space="preserve"> začínajících podniků</w:t>
      </w:r>
      <w:r w:rsidR="00693347" w:rsidRPr="003F2BA7">
        <w:rPr>
          <w:rFonts w:ascii="Arial" w:hAnsi="Arial" w:cs="Arial"/>
        </w:rPr>
        <w:t>,</w:t>
      </w:r>
      <w:r w:rsidRPr="003F2BA7">
        <w:rPr>
          <w:rFonts w:ascii="Arial" w:hAnsi="Arial" w:cs="Arial"/>
        </w:rPr>
        <w:t xml:space="preserve"> zaměřené zejména na zavádění nových inovačních ř</w:t>
      </w:r>
      <w:r w:rsidR="00781E27" w:rsidRPr="003F2BA7">
        <w:rPr>
          <w:rFonts w:ascii="Arial" w:hAnsi="Arial" w:cs="Arial"/>
        </w:rPr>
        <w:t>ešení, pokročilých technologií</w:t>
      </w:r>
      <w:r w:rsidRPr="003F2BA7">
        <w:rPr>
          <w:rFonts w:ascii="Arial" w:hAnsi="Arial" w:cs="Arial"/>
        </w:rPr>
        <w:t xml:space="preserve">, </w:t>
      </w:r>
      <w:r w:rsidR="00785C9D" w:rsidRPr="003F2BA7">
        <w:rPr>
          <w:rFonts w:ascii="Arial" w:hAnsi="Arial" w:cs="Arial"/>
        </w:rPr>
        <w:t xml:space="preserve">kreativních inovací, </w:t>
      </w:r>
      <w:r w:rsidRPr="003F2BA7">
        <w:rPr>
          <w:rFonts w:ascii="Arial" w:hAnsi="Arial" w:cs="Arial"/>
        </w:rPr>
        <w:t>nov</w:t>
      </w:r>
      <w:r w:rsidR="00A70EEC" w:rsidRPr="003F2BA7">
        <w:rPr>
          <w:rFonts w:ascii="Arial" w:hAnsi="Arial" w:cs="Arial"/>
        </w:rPr>
        <w:t>ých</w:t>
      </w:r>
      <w:r w:rsidRPr="003F2BA7">
        <w:rPr>
          <w:rFonts w:ascii="Arial" w:hAnsi="Arial" w:cs="Arial"/>
        </w:rPr>
        <w:t xml:space="preserve"> řešení v oblasti </w:t>
      </w:r>
      <w:r w:rsidR="00373822" w:rsidRPr="003F2BA7">
        <w:rPr>
          <w:rFonts w:ascii="Arial" w:hAnsi="Arial" w:cs="Arial"/>
        </w:rPr>
        <w:t>NUT</w:t>
      </w:r>
      <w:r w:rsidR="00190034" w:rsidRPr="003F2BA7">
        <w:rPr>
          <w:rFonts w:ascii="Arial" w:hAnsi="Arial" w:cs="Arial"/>
        </w:rPr>
        <w:t>, ochranu duševního vlastnictví</w:t>
      </w:r>
      <w:r w:rsidRPr="003F2BA7">
        <w:rPr>
          <w:rFonts w:ascii="Arial" w:hAnsi="Arial" w:cs="Arial"/>
        </w:rPr>
        <w:t xml:space="preserve"> či zvýšení dovedností a kompetencí v těchto oblastech. </w:t>
      </w:r>
      <w:r w:rsidR="00C3249C" w:rsidRPr="003F2BA7">
        <w:rPr>
          <w:rFonts w:ascii="Arial" w:hAnsi="Arial" w:cs="Arial"/>
        </w:rPr>
        <w:t>Záměrem je doplnit</w:t>
      </w:r>
      <w:r w:rsidRPr="003F2BA7">
        <w:rPr>
          <w:rFonts w:ascii="Arial" w:hAnsi="Arial" w:cs="Arial"/>
        </w:rPr>
        <w:t xml:space="preserve"> chybějící podpůrnou </w:t>
      </w:r>
      <w:proofErr w:type="spellStart"/>
      <w:r w:rsidRPr="003F2BA7">
        <w:rPr>
          <w:rFonts w:ascii="Arial" w:hAnsi="Arial" w:cs="Arial"/>
        </w:rPr>
        <w:t>VaI</w:t>
      </w:r>
      <w:proofErr w:type="spellEnd"/>
      <w:r w:rsidRPr="003F2BA7">
        <w:rPr>
          <w:rFonts w:ascii="Arial" w:hAnsi="Arial" w:cs="Arial"/>
        </w:rPr>
        <w:t xml:space="preserve"> infrastrukturu ve vazbě na potřeby společnosti a globální trendy, jako jsou klimatické změny, znečištění </w:t>
      </w:r>
      <w:r w:rsidR="00A70EEC" w:rsidRPr="003F2BA7">
        <w:rPr>
          <w:rFonts w:ascii="Arial" w:hAnsi="Arial" w:cs="Arial"/>
        </w:rPr>
        <w:t>životního prostředí</w:t>
      </w:r>
      <w:r w:rsidRPr="003F2BA7">
        <w:rPr>
          <w:rFonts w:ascii="Arial" w:hAnsi="Arial" w:cs="Arial"/>
        </w:rPr>
        <w:t xml:space="preserve">, zrychlování technologických změn a perspektivní technologie (např. ICT, </w:t>
      </w:r>
      <w:r w:rsidR="00DF24FA" w:rsidRPr="003F2BA7">
        <w:rPr>
          <w:rFonts w:ascii="Arial" w:hAnsi="Arial" w:cs="Arial"/>
        </w:rPr>
        <w:t>kosmické aktivity,</w:t>
      </w:r>
      <w:r w:rsidR="00406492" w:rsidRPr="003F2BA7">
        <w:rPr>
          <w:rFonts w:ascii="Arial" w:hAnsi="Arial" w:cs="Arial"/>
        </w:rPr>
        <w:t xml:space="preserve"> autonomní řízení,</w:t>
      </w:r>
      <w:r w:rsidR="00DF24FA" w:rsidRPr="003F2BA7">
        <w:rPr>
          <w:rFonts w:ascii="Arial" w:hAnsi="Arial" w:cs="Arial"/>
          <w:b/>
          <w:bCs/>
          <w:i/>
          <w:iCs/>
        </w:rPr>
        <w:t xml:space="preserve"> </w:t>
      </w:r>
      <w:r w:rsidRPr="003F2BA7">
        <w:rPr>
          <w:rFonts w:ascii="Arial" w:hAnsi="Arial" w:cs="Arial"/>
        </w:rPr>
        <w:t xml:space="preserve">biotechnologie a nanotechnologie apod.). </w:t>
      </w:r>
      <w:r w:rsidR="00C3249C" w:rsidRPr="003F2BA7">
        <w:rPr>
          <w:rFonts w:ascii="Arial" w:hAnsi="Arial" w:cs="Arial"/>
        </w:rPr>
        <w:t>Zároveň i podpořit rozvoj</w:t>
      </w:r>
      <w:r w:rsidRPr="003F2BA7">
        <w:rPr>
          <w:rFonts w:ascii="Arial" w:hAnsi="Arial" w:cs="Arial"/>
        </w:rPr>
        <w:t xml:space="preserve"> tzv. </w:t>
      </w:r>
      <w:proofErr w:type="spellStart"/>
      <w:r w:rsidRPr="003F2BA7">
        <w:rPr>
          <w:rFonts w:ascii="Arial" w:hAnsi="Arial" w:cs="Arial"/>
        </w:rPr>
        <w:t>testbedů</w:t>
      </w:r>
      <w:proofErr w:type="spellEnd"/>
      <w:r w:rsidRPr="003F2BA7">
        <w:rPr>
          <w:rFonts w:ascii="Arial" w:hAnsi="Arial" w:cs="Arial"/>
        </w:rPr>
        <w:t xml:space="preserve">, </w:t>
      </w:r>
      <w:r w:rsidR="0004270F" w:rsidRPr="003F2BA7">
        <w:rPr>
          <w:rFonts w:ascii="Arial" w:hAnsi="Arial" w:cs="Arial"/>
        </w:rPr>
        <w:t xml:space="preserve">či </w:t>
      </w:r>
      <w:r w:rsidR="00D74606" w:rsidRPr="003F2BA7">
        <w:rPr>
          <w:rFonts w:ascii="Arial" w:hAnsi="Arial" w:cs="Arial"/>
        </w:rPr>
        <w:t>Center pro digitální inovace</w:t>
      </w:r>
      <w:r w:rsidR="002015DF" w:rsidRPr="003F2BA7">
        <w:rPr>
          <w:rFonts w:ascii="Arial" w:hAnsi="Arial" w:cs="Arial"/>
        </w:rPr>
        <w:t>,</w:t>
      </w:r>
      <w:r w:rsidR="00847E87" w:rsidRPr="003F2BA7">
        <w:rPr>
          <w:rFonts w:ascii="Arial" w:hAnsi="Arial" w:cs="Arial"/>
        </w:rPr>
        <w:t xml:space="preserve"> </w:t>
      </w:r>
      <w:r w:rsidR="0004270F" w:rsidRPr="003F2BA7">
        <w:rPr>
          <w:rFonts w:ascii="Arial" w:hAnsi="Arial" w:cs="Arial"/>
        </w:rPr>
        <w:t>v</w:t>
      </w:r>
      <w:r w:rsidR="00E8746C" w:rsidRPr="003F2BA7">
        <w:rPr>
          <w:rFonts w:ascii="Arial" w:hAnsi="Arial" w:cs="Arial"/>
        </w:rPr>
        <w:t xml:space="preserve"> </w:t>
      </w:r>
      <w:proofErr w:type="gramStart"/>
      <w:r w:rsidR="00E8746C" w:rsidRPr="003F2BA7">
        <w:rPr>
          <w:rFonts w:ascii="Arial" w:hAnsi="Arial" w:cs="Arial"/>
        </w:rPr>
        <w:t>rámci</w:t>
      </w:r>
      <w:proofErr w:type="gramEnd"/>
      <w:r w:rsidR="00E8746C" w:rsidRPr="003F2BA7">
        <w:rPr>
          <w:rFonts w:ascii="Arial" w:hAnsi="Arial" w:cs="Arial"/>
        </w:rPr>
        <w:t xml:space="preserve"> nichž</w:t>
      </w:r>
      <w:r w:rsidR="0004270F" w:rsidRPr="003F2BA7">
        <w:rPr>
          <w:rFonts w:ascii="Arial" w:hAnsi="Arial" w:cs="Arial"/>
        </w:rPr>
        <w:t xml:space="preserve"> podniky získají přístup ke komplexním podpůrným službám souvisejícím se zaváděním nových technologií včetně strategického poradenství v oblasti financování, nových trhů a podnikatelských modelů či nových </w:t>
      </w:r>
      <w:r w:rsidR="0004270F" w:rsidRPr="003F2BA7">
        <w:rPr>
          <w:rFonts w:ascii="Arial" w:hAnsi="Arial" w:cs="Arial"/>
        </w:rPr>
        <w:lastRenderedPageBreak/>
        <w:t xml:space="preserve">příležitostí pro spolupráci v oblasti digitální transformace a využívání digitálních technologií. </w:t>
      </w:r>
      <w:r w:rsidR="00A16141" w:rsidRPr="003F2BA7">
        <w:rPr>
          <w:rFonts w:ascii="Arial" w:hAnsi="Arial" w:cs="Arial"/>
        </w:rPr>
        <w:t xml:space="preserve">Podporována dále mohou být i otevřená podniková centra </w:t>
      </w:r>
      <w:del w:id="454" w:author="Juráš Pavel" w:date="2021-06-03T17:56:00Z">
        <w:r w:rsidR="00A16141" w:rsidRPr="003F2BA7" w:rsidDel="001E5865">
          <w:rPr>
            <w:rFonts w:ascii="Arial" w:hAnsi="Arial" w:cs="Arial"/>
          </w:rPr>
          <w:delText>výzkumu a vývoje</w:delText>
        </w:r>
      </w:del>
      <w:proofErr w:type="spellStart"/>
      <w:ins w:id="455" w:author="Juráš Pavel" w:date="2021-06-03T17:56:00Z">
        <w:r w:rsidR="001E5865">
          <w:rPr>
            <w:rFonts w:ascii="Arial" w:hAnsi="Arial" w:cs="Arial"/>
          </w:rPr>
          <w:t>VaV</w:t>
        </w:r>
      </w:ins>
      <w:proofErr w:type="spellEnd"/>
      <w:r w:rsidR="00FA0EB5" w:rsidRPr="003F2BA7">
        <w:rPr>
          <w:rFonts w:ascii="Arial" w:hAnsi="Arial" w:cs="Arial"/>
        </w:rPr>
        <w:t>.</w:t>
      </w:r>
      <w:r w:rsidR="00A16141" w:rsidRPr="003F2BA7">
        <w:rPr>
          <w:rFonts w:ascii="Arial" w:hAnsi="Arial" w:cs="Arial"/>
        </w:rPr>
        <w:t xml:space="preserve"> </w:t>
      </w:r>
    </w:p>
    <w:p w14:paraId="3ACD2318" w14:textId="26BB252D" w:rsidR="00FF4C6A" w:rsidRPr="003F2BA7" w:rsidRDefault="00FF4C6A" w:rsidP="00C653A3">
      <w:pPr>
        <w:pStyle w:val="Odstavecseseznamem"/>
        <w:keepNext/>
        <w:numPr>
          <w:ilvl w:val="0"/>
          <w:numId w:val="19"/>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 xml:space="preserve">Sdílené kapacity pro </w:t>
      </w:r>
      <w:proofErr w:type="spellStart"/>
      <w:proofErr w:type="gramStart"/>
      <w:r w:rsidR="00964621" w:rsidRPr="003F2BA7">
        <w:rPr>
          <w:rFonts w:ascii="Arial" w:hAnsi="Arial" w:cs="Arial"/>
          <w:bCs/>
        </w:rPr>
        <w:t>VaI</w:t>
      </w:r>
      <w:proofErr w:type="spellEnd"/>
      <w:r w:rsidRPr="003F2BA7">
        <w:rPr>
          <w:rFonts w:ascii="Arial" w:hAnsi="Arial" w:cs="Arial"/>
          <w:bCs/>
        </w:rPr>
        <w:t xml:space="preserve"> - klastry</w:t>
      </w:r>
      <w:proofErr w:type="gramEnd"/>
      <w:r w:rsidRPr="003F2BA7">
        <w:rPr>
          <w:rFonts w:ascii="Arial" w:hAnsi="Arial" w:cs="Arial"/>
          <w:bCs/>
        </w:rPr>
        <w:t>, technologické platformy, inovační centra</w:t>
      </w:r>
      <w:r w:rsidR="00E26DD2" w:rsidRPr="003F2BA7">
        <w:rPr>
          <w:rFonts w:ascii="Arial" w:hAnsi="Arial" w:cs="Arial"/>
          <w:bCs/>
        </w:rPr>
        <w:t>,</w:t>
      </w:r>
      <w:r w:rsidRPr="003F2BA7">
        <w:rPr>
          <w:rFonts w:ascii="Arial" w:hAnsi="Arial" w:cs="Arial"/>
          <w:bCs/>
        </w:rPr>
        <w:t xml:space="preserve"> </w:t>
      </w:r>
      <w:r w:rsidR="00E26DD2" w:rsidRPr="003F2BA7">
        <w:rPr>
          <w:rFonts w:ascii="Arial" w:hAnsi="Arial" w:cs="Arial"/>
          <w:bCs/>
        </w:rPr>
        <w:t>huby/co</w:t>
      </w:r>
      <w:r w:rsidR="001C2AF2" w:rsidRPr="003F2BA7">
        <w:rPr>
          <w:rFonts w:ascii="Arial" w:hAnsi="Arial" w:cs="Arial"/>
          <w:bCs/>
        </w:rPr>
        <w:t>-</w:t>
      </w:r>
      <w:proofErr w:type="spellStart"/>
      <w:r w:rsidR="00E26DD2" w:rsidRPr="003F2BA7">
        <w:rPr>
          <w:rFonts w:ascii="Arial" w:hAnsi="Arial" w:cs="Arial"/>
          <w:bCs/>
        </w:rPr>
        <w:t>workingová</w:t>
      </w:r>
      <w:proofErr w:type="spellEnd"/>
      <w:r w:rsidR="00E26DD2" w:rsidRPr="003F2BA7">
        <w:rPr>
          <w:rFonts w:ascii="Arial" w:hAnsi="Arial" w:cs="Arial"/>
          <w:bCs/>
        </w:rPr>
        <w:t xml:space="preserve"> centra, </w:t>
      </w:r>
      <w:r w:rsidRPr="003F2BA7">
        <w:rPr>
          <w:rFonts w:ascii="Arial" w:hAnsi="Arial" w:cs="Arial"/>
          <w:bCs/>
        </w:rPr>
        <w:t>atd.</w:t>
      </w:r>
    </w:p>
    <w:p w14:paraId="52165756" w14:textId="2CA4BB3C" w:rsidR="00FF4C6A" w:rsidRPr="003F2BA7" w:rsidRDefault="00592682" w:rsidP="00720299">
      <w:pPr>
        <w:overflowPunct/>
        <w:autoSpaceDE/>
        <w:autoSpaceDN/>
        <w:adjustRightInd/>
        <w:spacing w:after="120" w:line="264" w:lineRule="auto"/>
        <w:ind w:left="1071"/>
        <w:jc w:val="both"/>
        <w:textAlignment w:val="auto"/>
        <w:rPr>
          <w:rFonts w:ascii="Arial" w:hAnsi="Arial" w:cs="Arial"/>
        </w:rPr>
      </w:pPr>
      <w:r w:rsidRPr="003F2BA7">
        <w:rPr>
          <w:rFonts w:ascii="Arial" w:hAnsi="Arial" w:cs="Arial"/>
        </w:rPr>
        <w:t>Opatření se zaměřují na p</w:t>
      </w:r>
      <w:r w:rsidR="00FF4C6A" w:rsidRPr="003F2BA7">
        <w:rPr>
          <w:rFonts w:ascii="Arial" w:hAnsi="Arial" w:cs="Arial"/>
        </w:rPr>
        <w:t>osílení kapacit klastrových organizací, které budou schopny poskytovat specializované podpůrné služby s vyšší přidanou hodnotou pro MSP a vytvářet strategická mezioborov</w:t>
      </w:r>
      <w:r w:rsidRPr="003F2BA7">
        <w:rPr>
          <w:rFonts w:ascii="Arial" w:hAnsi="Arial" w:cs="Arial"/>
        </w:rPr>
        <w:t>á či přeshraniční partnerství. Záměrem je rovněž p</w:t>
      </w:r>
      <w:r w:rsidR="00FF4C6A" w:rsidRPr="003F2BA7">
        <w:rPr>
          <w:rFonts w:ascii="Arial" w:hAnsi="Arial" w:cs="Arial"/>
        </w:rPr>
        <w:t xml:space="preserve">řispět k vytváření vazeb mezi podniky, </w:t>
      </w:r>
      <w:r w:rsidR="00964621" w:rsidRPr="003F2BA7">
        <w:rPr>
          <w:rFonts w:ascii="Arial" w:hAnsi="Arial" w:cs="Arial"/>
        </w:rPr>
        <w:t>VO</w:t>
      </w:r>
      <w:r w:rsidR="00FF4C6A" w:rsidRPr="003F2BA7">
        <w:rPr>
          <w:rFonts w:ascii="Arial" w:hAnsi="Arial" w:cs="Arial"/>
        </w:rPr>
        <w:t>, technologickými centry</w:t>
      </w:r>
      <w:r w:rsidR="00AA1243" w:rsidRPr="003F2BA7">
        <w:rPr>
          <w:rFonts w:ascii="Arial" w:hAnsi="Arial" w:cs="Arial"/>
        </w:rPr>
        <w:t>, huby</w:t>
      </w:r>
      <w:r w:rsidR="00FF4C6A" w:rsidRPr="003F2BA7">
        <w:rPr>
          <w:rFonts w:ascii="Arial" w:hAnsi="Arial" w:cs="Arial"/>
        </w:rPr>
        <w:t xml:space="preserve"> a dalšími podpůrnými organizacemi, prohlubovat inteligentní specializaci dle priorit </w:t>
      </w:r>
      <w:r w:rsidR="00A70EEC" w:rsidRPr="003F2BA7">
        <w:rPr>
          <w:rFonts w:ascii="Arial" w:hAnsi="Arial" w:cs="Arial"/>
        </w:rPr>
        <w:t xml:space="preserve">Národní </w:t>
      </w:r>
      <w:r w:rsidR="00FF4C6A" w:rsidRPr="003F2BA7">
        <w:rPr>
          <w:rFonts w:ascii="Arial" w:hAnsi="Arial" w:cs="Arial"/>
        </w:rPr>
        <w:t>RIS3</w:t>
      </w:r>
      <w:r w:rsidR="004C31A6" w:rsidRPr="003F2BA7">
        <w:rPr>
          <w:rFonts w:ascii="Arial" w:hAnsi="Arial" w:cs="Arial"/>
        </w:rPr>
        <w:t xml:space="preserve"> </w:t>
      </w:r>
      <w:r w:rsidR="004C31A6" w:rsidRPr="003F2BA7">
        <w:rPr>
          <w:rFonts w:ascii="Arial" w:hAnsi="Arial" w:cs="Arial"/>
          <w:color w:val="000000" w:themeColor="text1"/>
        </w:rPr>
        <w:t>strategie</w:t>
      </w:r>
      <w:r w:rsidR="00FF4C6A" w:rsidRPr="003F2BA7">
        <w:rPr>
          <w:rFonts w:ascii="Arial" w:hAnsi="Arial" w:cs="Arial"/>
        </w:rPr>
        <w:t xml:space="preserve">, vytvářet inovační a investiční příležitosti ve spolupráci s velkými podniky a akcelerovat průmyslové změny. </w:t>
      </w:r>
      <w:r w:rsidR="00785446" w:rsidRPr="003F2BA7">
        <w:rPr>
          <w:rFonts w:ascii="Arial" w:hAnsi="Arial" w:cs="Arial"/>
        </w:rPr>
        <w:t>S</w:t>
      </w:r>
      <w:r w:rsidRPr="003F2BA7">
        <w:rPr>
          <w:rFonts w:ascii="Arial" w:hAnsi="Arial" w:cs="Arial"/>
        </w:rPr>
        <w:t>oučást</w:t>
      </w:r>
      <w:r w:rsidR="00785446" w:rsidRPr="003F2BA7">
        <w:rPr>
          <w:rFonts w:ascii="Arial" w:hAnsi="Arial" w:cs="Arial"/>
        </w:rPr>
        <w:t>í</w:t>
      </w:r>
      <w:r w:rsidRPr="003F2BA7">
        <w:rPr>
          <w:rFonts w:ascii="Arial" w:hAnsi="Arial" w:cs="Arial"/>
        </w:rPr>
        <w:t xml:space="preserve"> opatření </w:t>
      </w:r>
      <w:r w:rsidR="00785446" w:rsidRPr="003F2BA7">
        <w:rPr>
          <w:rFonts w:ascii="Arial" w:hAnsi="Arial" w:cs="Arial"/>
        </w:rPr>
        <w:t xml:space="preserve">je </w:t>
      </w:r>
      <w:r w:rsidRPr="003F2BA7">
        <w:rPr>
          <w:rFonts w:ascii="Arial" w:hAnsi="Arial" w:cs="Arial"/>
        </w:rPr>
        <w:t>zprostředkování podpory</w:t>
      </w:r>
      <w:r w:rsidR="00FF4C6A" w:rsidRPr="003F2BA7">
        <w:rPr>
          <w:rFonts w:ascii="Arial" w:hAnsi="Arial" w:cs="Arial"/>
        </w:rPr>
        <w:t xml:space="preserve"> na pilotní projekty větších skupin MSP typu prvotní testování nových technologií a přenos inovativních řešení do jiných odvětví a nových hodnotových řetězců. Dílčí projekty mohou sloužit jako demonstrační aktivity pro širší uplatnění nových technologií v daném odvětví.</w:t>
      </w:r>
    </w:p>
    <w:p w14:paraId="3E215310" w14:textId="3869C6FC" w:rsidR="00FF4C6A" w:rsidRPr="003F2BA7" w:rsidRDefault="00FF4C6A" w:rsidP="00C653A3">
      <w:pPr>
        <w:pStyle w:val="Odstavecseseznamem"/>
        <w:keepNext/>
        <w:numPr>
          <w:ilvl w:val="0"/>
          <w:numId w:val="19"/>
        </w:numPr>
        <w:overflowPunct/>
        <w:autoSpaceDE/>
        <w:autoSpaceDN/>
        <w:adjustRightInd/>
        <w:spacing w:after="120" w:line="264" w:lineRule="auto"/>
        <w:ind w:hanging="357"/>
        <w:contextualSpacing w:val="0"/>
        <w:jc w:val="both"/>
        <w:textAlignment w:val="auto"/>
        <w:rPr>
          <w:rFonts w:ascii="Arial" w:hAnsi="Arial" w:cs="Arial"/>
          <w:bCs/>
        </w:rPr>
      </w:pPr>
      <w:r w:rsidRPr="003F2BA7">
        <w:rPr>
          <w:rFonts w:ascii="Arial" w:hAnsi="Arial" w:cs="Arial"/>
          <w:bCs/>
        </w:rPr>
        <w:t xml:space="preserve">Rozvoj transferu znalostí, komercializace, podpora při ověřování výsledků </w:t>
      </w:r>
      <w:proofErr w:type="spellStart"/>
      <w:r w:rsidRPr="003F2BA7">
        <w:rPr>
          <w:rFonts w:ascii="Arial" w:hAnsi="Arial" w:cs="Arial"/>
          <w:bCs/>
        </w:rPr>
        <w:t>Va</w:t>
      </w:r>
      <w:r w:rsidR="00F66D6C" w:rsidRPr="003F2BA7">
        <w:rPr>
          <w:rFonts w:ascii="Arial" w:hAnsi="Arial" w:cs="Arial"/>
          <w:bCs/>
        </w:rPr>
        <w:t>I</w:t>
      </w:r>
      <w:proofErr w:type="spellEnd"/>
      <w:r w:rsidRPr="003F2BA7">
        <w:rPr>
          <w:rFonts w:ascii="Arial" w:hAnsi="Arial" w:cs="Arial"/>
          <w:bCs/>
        </w:rPr>
        <w:t xml:space="preserve"> a jejich uvádění na trh (zvýšení horizontální mobility (podniky – VO – školy)</w:t>
      </w:r>
      <w:r w:rsidR="00964621" w:rsidRPr="003F2BA7">
        <w:rPr>
          <w:rFonts w:ascii="Arial" w:hAnsi="Arial" w:cs="Arial"/>
          <w:bCs/>
        </w:rPr>
        <w:t>)</w:t>
      </w:r>
    </w:p>
    <w:p w14:paraId="611B35B6" w14:textId="12CC64A7" w:rsidR="00190034" w:rsidRPr="003F2BA7" w:rsidRDefault="00592682" w:rsidP="00190034">
      <w:pPr>
        <w:overflowPunct/>
        <w:autoSpaceDE/>
        <w:autoSpaceDN/>
        <w:adjustRightInd/>
        <w:spacing w:after="120" w:line="264" w:lineRule="auto"/>
        <w:ind w:left="1071"/>
        <w:jc w:val="both"/>
        <w:textAlignment w:val="auto"/>
        <w:rPr>
          <w:rFonts w:ascii="Arial" w:hAnsi="Arial" w:cs="Arial"/>
        </w:rPr>
      </w:pPr>
      <w:r w:rsidRPr="003F2BA7">
        <w:rPr>
          <w:rFonts w:ascii="Arial" w:hAnsi="Arial" w:cs="Arial"/>
        </w:rPr>
        <w:t>Záměrem je z</w:t>
      </w:r>
      <w:r w:rsidR="00FF4C6A" w:rsidRPr="003F2BA7">
        <w:rPr>
          <w:rFonts w:ascii="Arial" w:hAnsi="Arial" w:cs="Arial"/>
        </w:rPr>
        <w:t xml:space="preserve">výšení mobility a znalostního transferu </w:t>
      </w:r>
      <w:r w:rsidRPr="003F2BA7">
        <w:rPr>
          <w:rFonts w:ascii="Arial" w:hAnsi="Arial" w:cs="Arial"/>
        </w:rPr>
        <w:t xml:space="preserve">v rámci společných projektů </w:t>
      </w:r>
      <w:r w:rsidR="00FF4C6A" w:rsidRPr="003F2BA7">
        <w:rPr>
          <w:rFonts w:ascii="Arial" w:hAnsi="Arial" w:cs="Arial"/>
        </w:rPr>
        <w:t xml:space="preserve">podnikatelů a </w:t>
      </w:r>
      <w:r w:rsidR="00964621" w:rsidRPr="003F2BA7">
        <w:rPr>
          <w:rFonts w:ascii="Arial" w:hAnsi="Arial" w:cs="Arial"/>
        </w:rPr>
        <w:t>VO</w:t>
      </w:r>
      <w:r w:rsidR="00FF4C6A" w:rsidRPr="003F2BA7">
        <w:rPr>
          <w:rFonts w:ascii="Arial" w:hAnsi="Arial" w:cs="Arial"/>
        </w:rPr>
        <w:t xml:space="preserve">, při kterých dochází k transferu znalostí a přímé aplikaci výzkumných poznatků v podniku, které mají strategický význam pro jeho další rozvoj. </w:t>
      </w:r>
      <w:r w:rsidRPr="003F2BA7">
        <w:rPr>
          <w:rFonts w:ascii="Arial" w:hAnsi="Arial" w:cs="Arial"/>
        </w:rPr>
        <w:t>Jedná se o a</w:t>
      </w:r>
      <w:r w:rsidR="00FF4C6A" w:rsidRPr="003F2BA7">
        <w:rPr>
          <w:rFonts w:ascii="Arial" w:hAnsi="Arial" w:cs="Arial"/>
        </w:rPr>
        <w:t>ktivity za účasti doktorandů, úspěšných absolventů, nebo i na základě dočasně vytvořených pozic pro vysoce kvalifikované odborníky z</w:t>
      </w:r>
      <w:r w:rsidR="00A70EEC" w:rsidRPr="003F2BA7">
        <w:rPr>
          <w:rFonts w:ascii="Arial" w:hAnsi="Arial" w:cs="Arial"/>
        </w:rPr>
        <w:t> </w:t>
      </w:r>
      <w:r w:rsidRPr="003F2BA7">
        <w:rPr>
          <w:rFonts w:ascii="Arial" w:hAnsi="Arial" w:cs="Arial"/>
        </w:rPr>
        <w:t>VO</w:t>
      </w:r>
      <w:r w:rsidR="00A70EEC" w:rsidRPr="003F2BA7">
        <w:rPr>
          <w:rFonts w:ascii="Arial" w:hAnsi="Arial" w:cs="Arial"/>
        </w:rPr>
        <w:t>.</w:t>
      </w:r>
      <w:r w:rsidR="00FF4C6A" w:rsidRPr="003F2BA7">
        <w:rPr>
          <w:rFonts w:ascii="Arial" w:hAnsi="Arial" w:cs="Arial"/>
        </w:rPr>
        <w:t xml:space="preserve"> </w:t>
      </w:r>
      <w:r w:rsidR="00A70EEC" w:rsidRPr="003F2BA7">
        <w:rPr>
          <w:rFonts w:ascii="Arial" w:hAnsi="Arial" w:cs="Arial"/>
        </w:rPr>
        <w:t xml:space="preserve">Je zde přítomna </w:t>
      </w:r>
      <w:r w:rsidR="00FF4C6A" w:rsidRPr="003F2BA7">
        <w:rPr>
          <w:rFonts w:ascii="Arial" w:hAnsi="Arial" w:cs="Arial"/>
        </w:rPr>
        <w:t>návaznost na intervence MŠMT zaměřené na zlepšení činností center transferu technologií, která budou aktivně vyhledávat partnery z podnikatelského sektoru a nabízet unikátní zn</w:t>
      </w:r>
      <w:r w:rsidR="00964621" w:rsidRPr="003F2BA7">
        <w:rPr>
          <w:rFonts w:ascii="Arial" w:hAnsi="Arial" w:cs="Arial"/>
        </w:rPr>
        <w:t>alosti a know-how vytvářené ve VO</w:t>
      </w:r>
      <w:r w:rsidR="00FF4C6A" w:rsidRPr="003F2BA7">
        <w:rPr>
          <w:rFonts w:ascii="Arial" w:hAnsi="Arial" w:cs="Arial"/>
        </w:rPr>
        <w:t xml:space="preserve"> a odborných univerzitních pracovištích.</w:t>
      </w:r>
      <w:r w:rsidR="00190034" w:rsidRPr="003F2BA7">
        <w:rPr>
          <w:rFonts w:ascii="Arial" w:hAnsi="Arial" w:cs="Arial"/>
        </w:rPr>
        <w:t xml:space="preserve"> </w:t>
      </w:r>
      <w:r w:rsidR="00A70EEC" w:rsidRPr="003F2BA7">
        <w:rPr>
          <w:rFonts w:ascii="Arial" w:hAnsi="Arial" w:cs="Arial"/>
        </w:rPr>
        <w:t>Zároveň b</w:t>
      </w:r>
      <w:r w:rsidR="00190034" w:rsidRPr="003F2BA7">
        <w:rPr>
          <w:rFonts w:ascii="Arial" w:hAnsi="Arial" w:cs="Arial"/>
        </w:rPr>
        <w:t>ude podporována ochrana a správa práv duševního vlastnictví, včetně služeb potřebných pro ochranu a správu duševního vlastnictví.</w:t>
      </w:r>
    </w:p>
    <w:p w14:paraId="00477FB1" w14:textId="06B51BE7" w:rsidR="00FF4C6A" w:rsidRPr="003F2BA7" w:rsidRDefault="00FF4C6A" w:rsidP="00720299">
      <w:pPr>
        <w:overflowPunct/>
        <w:autoSpaceDE/>
        <w:autoSpaceDN/>
        <w:adjustRightInd/>
        <w:spacing w:after="120" w:line="264" w:lineRule="auto"/>
        <w:ind w:left="1071"/>
        <w:jc w:val="both"/>
        <w:textAlignment w:val="auto"/>
        <w:rPr>
          <w:rFonts w:ascii="Arial" w:hAnsi="Arial" w:cs="Arial"/>
        </w:rPr>
      </w:pPr>
    </w:p>
    <w:p w14:paraId="0D054D20" w14:textId="77777777" w:rsidR="00FF4C6A" w:rsidRPr="003F2BA7" w:rsidRDefault="00FF4C6A" w:rsidP="00720299">
      <w:pPr>
        <w:overflowPunct/>
        <w:autoSpaceDE/>
        <w:autoSpaceDN/>
        <w:adjustRightInd/>
        <w:spacing w:after="120" w:line="264" w:lineRule="auto"/>
        <w:jc w:val="both"/>
        <w:textAlignment w:val="auto"/>
        <w:rPr>
          <w:rFonts w:ascii="Arial" w:eastAsiaTheme="minorHAnsi" w:hAnsi="Arial" w:cs="Arial"/>
          <w:b/>
          <w:bCs/>
        </w:rPr>
      </w:pPr>
      <w:r w:rsidRPr="003F2BA7">
        <w:rPr>
          <w:rFonts w:ascii="Arial" w:eastAsiaTheme="minorHAnsi" w:hAnsi="Arial" w:cs="Arial"/>
          <w:b/>
          <w:bCs/>
        </w:rPr>
        <w:t>Očekávaný příspěvek p</w:t>
      </w:r>
      <w:bookmarkStart w:id="456" w:name="_Hlk64464280"/>
      <w:r w:rsidRPr="003F2BA7">
        <w:rPr>
          <w:rFonts w:ascii="Arial" w:eastAsiaTheme="minorHAnsi" w:hAnsi="Arial" w:cs="Arial"/>
          <w:b/>
          <w:bCs/>
        </w:rPr>
        <w:t>odporovaných aktivit ke specifickému cíli:</w:t>
      </w:r>
      <w:bookmarkEnd w:id="456"/>
      <w:r w:rsidRPr="003F2BA7">
        <w:rPr>
          <w:rFonts w:ascii="Arial" w:eastAsiaTheme="minorHAnsi" w:hAnsi="Arial" w:cs="Arial"/>
          <w:b/>
          <w:bCs/>
        </w:rPr>
        <w:t xml:space="preserve"> </w:t>
      </w:r>
    </w:p>
    <w:p w14:paraId="1F484F1F" w14:textId="41611A1B" w:rsidR="00FF4C6A" w:rsidRPr="003558BB" w:rsidRDefault="003E7AB1" w:rsidP="00720299">
      <w:pPr>
        <w:spacing w:after="120" w:line="264" w:lineRule="auto"/>
        <w:jc w:val="both"/>
        <w:rPr>
          <w:rFonts w:ascii="Arial" w:hAnsi="Arial" w:cs="Arial"/>
        </w:rPr>
      </w:pPr>
      <w:r w:rsidRPr="003F2BA7">
        <w:rPr>
          <w:rFonts w:ascii="Arial" w:hAnsi="Arial" w:cs="Arial"/>
        </w:rPr>
        <w:t xml:space="preserve">Prostřednictvím </w:t>
      </w:r>
      <w:r w:rsidR="007E37F4" w:rsidRPr="003F2BA7">
        <w:rPr>
          <w:rFonts w:ascii="Arial" w:hAnsi="Arial" w:cs="Arial"/>
        </w:rPr>
        <w:t>realizace konkrétních aktivi</w:t>
      </w:r>
      <w:r w:rsidRPr="003F2BA7">
        <w:rPr>
          <w:rFonts w:ascii="Arial" w:hAnsi="Arial" w:cs="Arial"/>
        </w:rPr>
        <w:t>t bude vytvořeno</w:t>
      </w:r>
      <w:r w:rsidR="007E37F4" w:rsidRPr="003F2BA7">
        <w:rPr>
          <w:rFonts w:ascii="Arial" w:hAnsi="Arial" w:cs="Arial"/>
        </w:rPr>
        <w:t xml:space="preserve"> množství reálných </w:t>
      </w:r>
      <w:del w:id="457" w:author="Juráš Pavel" w:date="2021-06-03T17:54:00Z">
        <w:r w:rsidR="007E37F4" w:rsidRPr="003F2BA7" w:rsidDel="001E5865">
          <w:rPr>
            <w:rFonts w:ascii="Arial" w:hAnsi="Arial" w:cs="Arial"/>
          </w:rPr>
          <w:delText>výzkumných a inovačních</w:delText>
        </w:r>
      </w:del>
      <w:proofErr w:type="spellStart"/>
      <w:ins w:id="458" w:author="Juráš Pavel" w:date="2021-06-03T17:54:00Z">
        <w:r w:rsidR="001E5865">
          <w:rPr>
            <w:rFonts w:ascii="Arial" w:hAnsi="Arial" w:cs="Arial"/>
          </w:rPr>
          <w:t>VaI</w:t>
        </w:r>
      </w:ins>
      <w:proofErr w:type="spellEnd"/>
      <w:r w:rsidR="007E37F4" w:rsidRPr="003F2BA7">
        <w:rPr>
          <w:rFonts w:ascii="Arial" w:hAnsi="Arial" w:cs="Arial"/>
        </w:rPr>
        <w:t xml:space="preserve"> výsledků a přímých přínosů pro jejich tvůrce, pro rozvoj ekonomiky a také pro šíření dobré praxe. Rozvoj příznivého systémového prostředí dlouhodobě akceleruje inovační aktivity podniků a existence pokročilé infrastruktury a služeb zajistí, spolu s důslednou implementací </w:t>
      </w:r>
      <w:r w:rsidR="002A76D7" w:rsidRPr="003F2BA7">
        <w:rPr>
          <w:rFonts w:ascii="Arial" w:hAnsi="Arial" w:cs="Arial"/>
        </w:rPr>
        <w:t xml:space="preserve">Národní </w:t>
      </w:r>
      <w:r w:rsidR="007E37F4" w:rsidRPr="003F2BA7">
        <w:rPr>
          <w:rFonts w:ascii="Arial" w:hAnsi="Arial" w:cs="Arial"/>
        </w:rPr>
        <w:t>RIS3 s</w:t>
      </w:r>
      <w:r w:rsidR="007E37F4" w:rsidRPr="003558BB">
        <w:rPr>
          <w:rFonts w:ascii="Arial" w:hAnsi="Arial" w:cs="Arial"/>
        </w:rPr>
        <w:t xml:space="preserve">trategie, dlouhodobou udržitelnost nastavených procesů a aktivit a jejich přínosy pro podniky i společnost. </w:t>
      </w:r>
      <w:r w:rsidR="00FF4C6A" w:rsidRPr="003558BB">
        <w:rPr>
          <w:rFonts w:ascii="Arial" w:hAnsi="Arial" w:cs="Arial"/>
        </w:rPr>
        <w:t xml:space="preserve">Dojde k vytváření a rozvoji inovačního „ekosystému“, </w:t>
      </w:r>
      <w:r w:rsidR="002A76D7" w:rsidRPr="003558BB">
        <w:rPr>
          <w:rFonts w:ascii="Arial" w:hAnsi="Arial" w:cs="Arial"/>
        </w:rPr>
        <w:t>a to</w:t>
      </w:r>
      <w:r w:rsidR="00FF4C6A" w:rsidRPr="003558BB">
        <w:rPr>
          <w:rFonts w:ascii="Arial" w:hAnsi="Arial" w:cs="Arial"/>
        </w:rPr>
        <w:t xml:space="preserve"> ve prospěch vzájemné provázanosti dosud individuálních aktivit či solitérních institucí. Podpora bude více směřovat na nové technologie, které se budou stále více uplatňovat nejen v průmyslové výrobě, ale i v dalších odvětvích</w:t>
      </w:r>
      <w:ins w:id="459" w:author="Haco Ivan" w:date="2021-06-01T10:19:00Z">
        <w:r w:rsidR="004E2845" w:rsidRPr="003558BB">
          <w:rPr>
            <w:rFonts w:ascii="Arial" w:hAnsi="Arial" w:cs="Arial"/>
          </w:rPr>
          <w:t xml:space="preserve"> </w:t>
        </w:r>
        <w:r w:rsidR="004E2845" w:rsidRPr="003558BB">
          <w:rPr>
            <w:rFonts w:ascii="Arial" w:hAnsi="Arial" w:cs="Arial"/>
            <w:bCs/>
            <w:color w:val="000000"/>
            <w:u w:val="single"/>
          </w:rPr>
          <w:t>vč</w:t>
        </w:r>
      </w:ins>
      <w:ins w:id="460" w:author="Juráš Pavel" w:date="2021-06-02T10:51:00Z">
        <w:r w:rsidR="003558BB" w:rsidRPr="003558BB">
          <w:rPr>
            <w:rFonts w:ascii="Arial" w:hAnsi="Arial" w:cs="Arial"/>
            <w:bCs/>
            <w:color w:val="000000"/>
            <w:u w:val="single"/>
          </w:rPr>
          <w:t>.</w:t>
        </w:r>
      </w:ins>
      <w:ins w:id="461" w:author="Haco Ivan" w:date="2021-06-01T10:19:00Z">
        <w:r w:rsidR="004E2845" w:rsidRPr="003558BB">
          <w:rPr>
            <w:rFonts w:ascii="Arial" w:hAnsi="Arial" w:cs="Arial"/>
            <w:bCs/>
            <w:color w:val="000000"/>
            <w:u w:val="single"/>
          </w:rPr>
          <w:t xml:space="preserve"> sektoru služeb</w:t>
        </w:r>
      </w:ins>
      <w:r w:rsidR="00FF4C6A" w:rsidRPr="003558BB">
        <w:rPr>
          <w:rFonts w:ascii="Arial" w:hAnsi="Arial" w:cs="Arial"/>
        </w:rPr>
        <w:t>.</w:t>
      </w:r>
    </w:p>
    <w:p w14:paraId="2BE7A9D8" w14:textId="2E02E04E" w:rsidR="00C3249C" w:rsidRPr="003F2BA7" w:rsidRDefault="00FF4C6A" w:rsidP="00720299">
      <w:pPr>
        <w:overflowPunct/>
        <w:autoSpaceDE/>
        <w:autoSpaceDN/>
        <w:adjustRightInd/>
        <w:spacing w:after="120" w:line="264" w:lineRule="auto"/>
        <w:jc w:val="both"/>
        <w:textAlignment w:val="auto"/>
        <w:rPr>
          <w:rFonts w:ascii="Arial" w:hAnsi="Arial" w:cs="Arial"/>
          <w:bCs/>
        </w:rPr>
      </w:pPr>
      <w:bookmarkStart w:id="462" w:name="_Hlk64461530"/>
      <w:r w:rsidRPr="003558BB">
        <w:rPr>
          <w:rFonts w:ascii="Arial" w:hAnsi="Arial" w:cs="Arial"/>
        </w:rPr>
        <w:t xml:space="preserve">Veřejná podpora výrazným způsobem přispěje k rozvoji </w:t>
      </w:r>
      <w:proofErr w:type="spellStart"/>
      <w:r w:rsidR="003E7AB1" w:rsidRPr="003558BB">
        <w:rPr>
          <w:rFonts w:ascii="Arial" w:hAnsi="Arial" w:cs="Arial"/>
        </w:rPr>
        <w:t>VaI</w:t>
      </w:r>
      <w:proofErr w:type="spellEnd"/>
      <w:r w:rsidR="003E7AB1" w:rsidRPr="003558BB">
        <w:rPr>
          <w:rFonts w:ascii="Arial" w:hAnsi="Arial" w:cs="Arial"/>
        </w:rPr>
        <w:t xml:space="preserve"> </w:t>
      </w:r>
      <w:r w:rsidRPr="003558BB">
        <w:rPr>
          <w:rFonts w:ascii="Arial" w:hAnsi="Arial" w:cs="Arial"/>
        </w:rPr>
        <w:t>aktivit v domácím podnikovém sektoru (zejména v MSP)</w:t>
      </w:r>
      <w:r w:rsidR="003E7AB1" w:rsidRPr="003558BB">
        <w:rPr>
          <w:rFonts w:ascii="Arial" w:hAnsi="Arial" w:cs="Arial"/>
        </w:rPr>
        <w:t xml:space="preserve"> a tím </w:t>
      </w:r>
      <w:r w:rsidR="003E7AB1" w:rsidRPr="003558BB">
        <w:rPr>
          <w:rFonts w:ascii="Arial" w:hAnsi="Arial" w:cs="Arial"/>
          <w:bCs/>
        </w:rPr>
        <w:t>zvýšení podílu inovujících podniků</w:t>
      </w:r>
      <w:r w:rsidRPr="003558BB">
        <w:rPr>
          <w:rFonts w:ascii="Arial" w:hAnsi="Arial" w:cs="Arial"/>
        </w:rPr>
        <w:t xml:space="preserve">. Podniky budou s využitím prostředků </w:t>
      </w:r>
      <w:ins w:id="463" w:author="Juráš Pavel" w:date="2021-06-03T17:53:00Z">
        <w:r w:rsidR="00504221">
          <w:rPr>
            <w:rFonts w:ascii="Arial" w:hAnsi="Arial" w:cs="Arial"/>
          </w:rPr>
          <w:t xml:space="preserve">fondů </w:t>
        </w:r>
      </w:ins>
      <w:r w:rsidR="00F86DA9" w:rsidRPr="003558BB">
        <w:rPr>
          <w:rFonts w:ascii="Arial" w:hAnsi="Arial" w:cs="Arial"/>
        </w:rPr>
        <w:t xml:space="preserve">EU </w:t>
      </w:r>
      <w:del w:id="464" w:author="Juráš Pavel" w:date="2021-06-03T17:53:00Z">
        <w:r w:rsidR="00F86DA9" w:rsidRPr="003558BB" w:rsidDel="00504221">
          <w:rPr>
            <w:rFonts w:ascii="Arial" w:hAnsi="Arial" w:cs="Arial"/>
          </w:rPr>
          <w:delText xml:space="preserve">fondů </w:delText>
        </w:r>
      </w:del>
      <w:r w:rsidRPr="003558BB">
        <w:rPr>
          <w:rFonts w:ascii="Arial" w:hAnsi="Arial" w:cs="Arial"/>
        </w:rPr>
        <w:t xml:space="preserve">stimulovány k realizaci jak interního </w:t>
      </w:r>
      <w:proofErr w:type="spellStart"/>
      <w:r w:rsidR="00F66D6C" w:rsidRPr="003558BB">
        <w:rPr>
          <w:rFonts w:ascii="Arial" w:hAnsi="Arial" w:cs="Arial"/>
        </w:rPr>
        <w:t>VaI</w:t>
      </w:r>
      <w:proofErr w:type="spellEnd"/>
      <w:r w:rsidRPr="003558BB">
        <w:rPr>
          <w:rFonts w:ascii="Arial" w:hAnsi="Arial" w:cs="Arial"/>
        </w:rPr>
        <w:t>, tak i k </w:t>
      </w:r>
      <w:proofErr w:type="spellStart"/>
      <w:r w:rsidR="00F66D6C" w:rsidRPr="003558BB">
        <w:rPr>
          <w:rFonts w:ascii="Arial" w:hAnsi="Arial" w:cs="Arial"/>
        </w:rPr>
        <w:t>VaI</w:t>
      </w:r>
      <w:proofErr w:type="spellEnd"/>
      <w:r w:rsidR="00F66D6C" w:rsidRPr="003558BB">
        <w:rPr>
          <w:rFonts w:ascii="Arial" w:hAnsi="Arial" w:cs="Arial"/>
        </w:rPr>
        <w:t xml:space="preserve"> </w:t>
      </w:r>
      <w:r w:rsidRPr="003558BB">
        <w:rPr>
          <w:rFonts w:ascii="Arial" w:hAnsi="Arial" w:cs="Arial"/>
        </w:rPr>
        <w:t>realizovaném ve spolupráci s</w:t>
      </w:r>
      <w:r w:rsidR="002A76D7" w:rsidRPr="003558BB">
        <w:rPr>
          <w:rFonts w:ascii="Arial" w:hAnsi="Arial" w:cs="Arial"/>
        </w:rPr>
        <w:t> </w:t>
      </w:r>
      <w:r w:rsidR="003E7AB1" w:rsidRPr="003558BB">
        <w:rPr>
          <w:rFonts w:ascii="Arial" w:hAnsi="Arial" w:cs="Arial"/>
        </w:rPr>
        <w:t>VO</w:t>
      </w:r>
      <w:r w:rsidR="002A76D7" w:rsidRPr="003558BB">
        <w:rPr>
          <w:rFonts w:ascii="Arial" w:hAnsi="Arial" w:cs="Arial"/>
        </w:rPr>
        <w:t xml:space="preserve"> či dalšími podniky</w:t>
      </w:r>
      <w:r w:rsidRPr="003558BB">
        <w:rPr>
          <w:rFonts w:ascii="Arial" w:hAnsi="Arial" w:cs="Arial"/>
        </w:rPr>
        <w:t xml:space="preserve">. </w:t>
      </w:r>
      <w:bookmarkEnd w:id="462"/>
      <w:r w:rsidRPr="003558BB">
        <w:rPr>
          <w:rFonts w:ascii="Arial" w:hAnsi="Arial" w:cs="Arial"/>
        </w:rPr>
        <w:t xml:space="preserve">To zároveň přispěje k lepšímu uplatňování výsledků </w:t>
      </w:r>
      <w:proofErr w:type="spellStart"/>
      <w:r w:rsidR="00F66D6C" w:rsidRPr="003558BB">
        <w:rPr>
          <w:rFonts w:ascii="Arial" w:hAnsi="Arial" w:cs="Arial"/>
        </w:rPr>
        <w:t>VaI</w:t>
      </w:r>
      <w:proofErr w:type="spellEnd"/>
      <w:r w:rsidR="00F66D6C" w:rsidRPr="003558BB">
        <w:rPr>
          <w:rFonts w:ascii="Arial" w:hAnsi="Arial" w:cs="Arial"/>
        </w:rPr>
        <w:t xml:space="preserve"> </w:t>
      </w:r>
      <w:r w:rsidRPr="003558BB">
        <w:rPr>
          <w:rFonts w:ascii="Arial" w:hAnsi="Arial" w:cs="Arial"/>
        </w:rPr>
        <w:t>v nových pro</w:t>
      </w:r>
      <w:r w:rsidR="003E7AB1" w:rsidRPr="003558BB">
        <w:rPr>
          <w:rFonts w:ascii="Arial" w:hAnsi="Arial" w:cs="Arial"/>
        </w:rPr>
        <w:t>duktech</w:t>
      </w:r>
      <w:r w:rsidR="00F86DA9" w:rsidRPr="003558BB">
        <w:rPr>
          <w:rFonts w:ascii="Arial" w:hAnsi="Arial" w:cs="Arial"/>
        </w:rPr>
        <w:t xml:space="preserve"> a službách</w:t>
      </w:r>
      <w:r w:rsidR="003E7AB1" w:rsidRPr="003558BB">
        <w:rPr>
          <w:rFonts w:ascii="Arial" w:hAnsi="Arial" w:cs="Arial"/>
        </w:rPr>
        <w:t xml:space="preserve">, což umožní podnikům </w:t>
      </w:r>
      <w:r w:rsidRPr="003558BB">
        <w:rPr>
          <w:rFonts w:ascii="Arial" w:hAnsi="Arial" w:cs="Arial"/>
        </w:rPr>
        <w:t xml:space="preserve">prosadit </w:t>
      </w:r>
      <w:r w:rsidR="003E7AB1" w:rsidRPr="003558BB">
        <w:rPr>
          <w:rFonts w:ascii="Arial" w:hAnsi="Arial" w:cs="Arial"/>
        </w:rPr>
        <w:t xml:space="preserve">se </w:t>
      </w:r>
      <w:r w:rsidRPr="003558BB">
        <w:rPr>
          <w:rFonts w:ascii="Arial" w:hAnsi="Arial" w:cs="Arial"/>
        </w:rPr>
        <w:t>na existujících či nových trzích a vytvoří významné předpoklady pro růst jejich konkurenceschopn</w:t>
      </w:r>
      <w:r w:rsidRPr="003F2BA7">
        <w:rPr>
          <w:rFonts w:ascii="Arial" w:hAnsi="Arial" w:cs="Arial"/>
        </w:rPr>
        <w:t>osti</w:t>
      </w:r>
      <w:r w:rsidR="003E7AB1" w:rsidRPr="003F2BA7">
        <w:rPr>
          <w:rFonts w:ascii="Arial" w:hAnsi="Arial" w:cs="Arial"/>
        </w:rPr>
        <w:t xml:space="preserve"> prostřednictvím </w:t>
      </w:r>
      <w:r w:rsidR="003E7AB1" w:rsidRPr="003F2BA7">
        <w:rPr>
          <w:rFonts w:ascii="Arial" w:hAnsi="Arial" w:cs="Arial"/>
          <w:bCs/>
        </w:rPr>
        <w:t>zvyšování přida</w:t>
      </w:r>
      <w:r w:rsidR="009F5CC3" w:rsidRPr="003F2BA7">
        <w:rPr>
          <w:rFonts w:ascii="Arial" w:hAnsi="Arial" w:cs="Arial"/>
          <w:bCs/>
        </w:rPr>
        <w:t>né hodnoty produktů</w:t>
      </w:r>
      <w:r w:rsidR="001D408E" w:rsidRPr="003F2BA7">
        <w:rPr>
          <w:rFonts w:ascii="Arial" w:hAnsi="Arial" w:cs="Arial"/>
          <w:bCs/>
        </w:rPr>
        <w:t xml:space="preserve">, </w:t>
      </w:r>
      <w:r w:rsidR="00396F34" w:rsidRPr="003F2BA7">
        <w:rPr>
          <w:rFonts w:ascii="Arial" w:hAnsi="Arial" w:cs="Arial"/>
          <w:bCs/>
        </w:rPr>
        <w:t xml:space="preserve">zavádění nových služeb </w:t>
      </w:r>
      <w:r w:rsidR="009F5CC3" w:rsidRPr="003F2BA7">
        <w:rPr>
          <w:rFonts w:ascii="Arial" w:hAnsi="Arial" w:cs="Arial"/>
          <w:bCs/>
        </w:rPr>
        <w:t>či realizaci</w:t>
      </w:r>
      <w:r w:rsidR="003E7AB1" w:rsidRPr="003F2BA7">
        <w:rPr>
          <w:rFonts w:ascii="Arial" w:hAnsi="Arial" w:cs="Arial"/>
          <w:bCs/>
        </w:rPr>
        <w:t xml:space="preserve"> inovací vyšších řádů vč. průlomových inovací</w:t>
      </w:r>
      <w:r w:rsidRPr="003F2BA7">
        <w:rPr>
          <w:rFonts w:ascii="Arial" w:hAnsi="Arial" w:cs="Arial"/>
        </w:rPr>
        <w:t xml:space="preserve">. Rozvoj </w:t>
      </w:r>
      <w:proofErr w:type="spellStart"/>
      <w:r w:rsidR="00F66D6C" w:rsidRPr="003F2BA7">
        <w:rPr>
          <w:rFonts w:ascii="Arial" w:hAnsi="Arial" w:cs="Arial"/>
        </w:rPr>
        <w:t>VaI</w:t>
      </w:r>
      <w:proofErr w:type="spellEnd"/>
      <w:r w:rsidR="00F66D6C" w:rsidRPr="003F2BA7">
        <w:rPr>
          <w:rFonts w:ascii="Arial" w:hAnsi="Arial" w:cs="Arial"/>
        </w:rPr>
        <w:t xml:space="preserve"> </w:t>
      </w:r>
      <w:r w:rsidRPr="003F2BA7">
        <w:rPr>
          <w:rFonts w:ascii="Arial" w:hAnsi="Arial" w:cs="Arial"/>
        </w:rPr>
        <w:t xml:space="preserve">aktivit přispěje také ke zvýšení absorpční kapacity podniků pro výsledky </w:t>
      </w:r>
      <w:proofErr w:type="spellStart"/>
      <w:r w:rsidR="00F66D6C" w:rsidRPr="003F2BA7">
        <w:rPr>
          <w:rFonts w:ascii="Arial" w:hAnsi="Arial" w:cs="Arial"/>
        </w:rPr>
        <w:t>VaI</w:t>
      </w:r>
      <w:proofErr w:type="spellEnd"/>
      <w:r w:rsidR="00F66D6C" w:rsidRPr="003F2BA7">
        <w:rPr>
          <w:rFonts w:ascii="Arial" w:hAnsi="Arial" w:cs="Arial"/>
        </w:rPr>
        <w:t xml:space="preserve"> </w:t>
      </w:r>
      <w:r w:rsidRPr="003F2BA7">
        <w:rPr>
          <w:rFonts w:ascii="Arial" w:hAnsi="Arial" w:cs="Arial"/>
        </w:rPr>
        <w:t>z veřejného výzkumu, což napomůže rozvoji vazeb mezi podniky a VO a ke zvýšení účinnosti transferu znalostí z VO do podniků.</w:t>
      </w:r>
      <w:r w:rsidR="00C3249C" w:rsidRPr="003F2BA7">
        <w:rPr>
          <w:rFonts w:ascii="Arial" w:hAnsi="Arial" w:cs="Arial"/>
          <w:bCs/>
        </w:rPr>
        <w:t xml:space="preserve"> </w:t>
      </w:r>
    </w:p>
    <w:p w14:paraId="6A2638B1" w14:textId="59C5B4CC" w:rsidR="00392059" w:rsidRPr="003F2BA7" w:rsidRDefault="00392059" w:rsidP="00720299">
      <w:pPr>
        <w:overflowPunct/>
        <w:autoSpaceDE/>
        <w:autoSpaceDN/>
        <w:adjustRightInd/>
        <w:spacing w:after="120" w:line="264" w:lineRule="auto"/>
        <w:jc w:val="both"/>
        <w:textAlignment w:val="auto"/>
        <w:rPr>
          <w:rFonts w:ascii="Arial" w:hAnsi="Arial" w:cs="Arial"/>
          <w:bCs/>
        </w:rPr>
      </w:pPr>
      <w:r w:rsidRPr="003F2BA7">
        <w:rPr>
          <w:rFonts w:ascii="Arial" w:hAnsi="Arial" w:cs="Arial"/>
        </w:rPr>
        <w:t>Z</w:t>
      </w:r>
      <w:r w:rsidRPr="003F2BA7">
        <w:rPr>
          <w:rFonts w:ascii="Arial" w:hAnsi="Arial" w:cs="Arial"/>
          <w:color w:val="000000" w:themeColor="text1"/>
        </w:rPr>
        <w:t>ajištění komplexní</w:t>
      </w:r>
      <w:r w:rsidR="00150C2E" w:rsidRPr="003F2BA7">
        <w:rPr>
          <w:rFonts w:ascii="Arial" w:hAnsi="Arial" w:cs="Arial"/>
          <w:color w:val="000000" w:themeColor="text1"/>
        </w:rPr>
        <w:t>ch</w:t>
      </w:r>
      <w:r w:rsidRPr="003F2BA7">
        <w:rPr>
          <w:rFonts w:ascii="Arial" w:hAnsi="Arial" w:cs="Arial"/>
          <w:color w:val="000000" w:themeColor="text1"/>
        </w:rPr>
        <w:t xml:space="preserve"> a dostupn</w:t>
      </w:r>
      <w:r w:rsidR="00150C2E" w:rsidRPr="003F2BA7">
        <w:rPr>
          <w:rFonts w:ascii="Arial" w:hAnsi="Arial" w:cs="Arial"/>
          <w:color w:val="000000" w:themeColor="text1"/>
        </w:rPr>
        <w:t>ých</w:t>
      </w:r>
      <w:r w:rsidRPr="003F2BA7">
        <w:rPr>
          <w:rFonts w:ascii="Arial" w:hAnsi="Arial" w:cs="Arial"/>
          <w:color w:val="000000" w:themeColor="text1"/>
        </w:rPr>
        <w:t xml:space="preserve"> služ</w:t>
      </w:r>
      <w:r w:rsidR="00150C2E" w:rsidRPr="003F2BA7">
        <w:rPr>
          <w:rFonts w:ascii="Arial" w:hAnsi="Arial" w:cs="Arial"/>
          <w:color w:val="000000" w:themeColor="text1"/>
        </w:rPr>
        <w:t>e</w:t>
      </w:r>
      <w:r w:rsidRPr="003F2BA7">
        <w:rPr>
          <w:rFonts w:ascii="Arial" w:hAnsi="Arial" w:cs="Arial"/>
          <w:color w:val="000000" w:themeColor="text1"/>
        </w:rPr>
        <w:t xml:space="preserve">b prostřednictvím evropské a národní sítě </w:t>
      </w:r>
      <w:r w:rsidR="00541352" w:rsidRPr="003F2BA7">
        <w:rPr>
          <w:rFonts w:ascii="Arial" w:hAnsi="Arial" w:cs="Arial"/>
          <w:color w:val="000000" w:themeColor="text1"/>
        </w:rPr>
        <w:t>Center pro digitální inovace</w:t>
      </w:r>
      <w:r w:rsidR="00541352" w:rsidRPr="003F2BA7" w:rsidDel="00541352">
        <w:rPr>
          <w:rFonts w:ascii="Arial" w:hAnsi="Arial" w:cs="Arial"/>
          <w:color w:val="000000" w:themeColor="text1"/>
        </w:rPr>
        <w:t xml:space="preserve"> </w:t>
      </w:r>
      <w:r w:rsidR="001625C2" w:rsidRPr="003F2BA7">
        <w:rPr>
          <w:rFonts w:ascii="Arial" w:hAnsi="Arial" w:cs="Arial"/>
          <w:color w:val="000000" w:themeColor="text1"/>
        </w:rPr>
        <w:t>vytváří předpoklad</w:t>
      </w:r>
      <w:r w:rsidR="00150C2E" w:rsidRPr="003F2BA7">
        <w:rPr>
          <w:rFonts w:ascii="Arial" w:hAnsi="Arial" w:cs="Arial"/>
          <w:color w:val="000000" w:themeColor="text1"/>
        </w:rPr>
        <w:t xml:space="preserve"> k</w:t>
      </w:r>
      <w:r w:rsidRPr="003F2BA7">
        <w:rPr>
          <w:rFonts w:ascii="Arial" w:hAnsi="Arial" w:cs="Arial"/>
          <w:color w:val="000000" w:themeColor="text1"/>
        </w:rPr>
        <w:t xml:space="preserve"> dosažení optimálního tempa digitální transformace.</w:t>
      </w:r>
    </w:p>
    <w:p w14:paraId="682CC55A" w14:textId="105FF32C" w:rsidR="007E37F4" w:rsidRPr="003F2BA7" w:rsidRDefault="007E37F4" w:rsidP="00720299">
      <w:pPr>
        <w:spacing w:after="120" w:line="264" w:lineRule="auto"/>
        <w:jc w:val="both"/>
        <w:rPr>
          <w:rFonts w:ascii="Arial" w:hAnsi="Arial" w:cs="Arial"/>
          <w:b/>
          <w:i/>
          <w:iCs/>
          <w:u w:val="single"/>
        </w:rPr>
      </w:pPr>
    </w:p>
    <w:p w14:paraId="4C0087E5" w14:textId="77777777" w:rsidR="00D03CCA" w:rsidRPr="003F2BA7" w:rsidRDefault="00D03CCA" w:rsidP="00720299">
      <w:pPr>
        <w:spacing w:after="120" w:line="264" w:lineRule="auto"/>
        <w:jc w:val="both"/>
        <w:rPr>
          <w:rFonts w:ascii="Arial" w:hAnsi="Arial" w:cs="Arial"/>
          <w:b/>
          <w:i/>
          <w:iCs/>
          <w:u w:val="single"/>
        </w:rPr>
      </w:pPr>
    </w:p>
    <w:p w14:paraId="6778ABAD" w14:textId="77777777" w:rsidR="006868D8" w:rsidRPr="003F2BA7" w:rsidRDefault="006868D8" w:rsidP="00513584">
      <w:pPr>
        <w:spacing w:after="120" w:line="264" w:lineRule="auto"/>
        <w:jc w:val="both"/>
        <w:rPr>
          <w:rFonts w:ascii="Arial" w:hAnsi="Arial" w:cs="Arial"/>
          <w:b/>
          <w:i/>
          <w:iCs/>
          <w:u w:val="single"/>
        </w:rPr>
      </w:pPr>
      <w:bookmarkStart w:id="465" w:name="_Hlk64463598"/>
      <w:bookmarkStart w:id="466" w:name="_Hlk64463922"/>
      <w:r w:rsidRPr="003F2BA7">
        <w:rPr>
          <w:rFonts w:ascii="Arial" w:hAnsi="Arial" w:cs="Arial"/>
          <w:b/>
          <w:i/>
          <w:iCs/>
          <w:u w:val="single"/>
        </w:rPr>
        <w:lastRenderedPageBreak/>
        <w:t>Hlavní cílové skupiny</w:t>
      </w:r>
    </w:p>
    <w:p w14:paraId="11685877" w14:textId="684B5FCB" w:rsidR="00B260DA" w:rsidRPr="003F2BA7" w:rsidRDefault="00EC3A92" w:rsidP="00513584">
      <w:pPr>
        <w:overflowPunct/>
        <w:autoSpaceDE/>
        <w:autoSpaceDN/>
        <w:adjustRightInd/>
        <w:spacing w:after="120" w:line="264" w:lineRule="auto"/>
        <w:jc w:val="both"/>
        <w:textAlignment w:val="auto"/>
        <w:rPr>
          <w:rFonts w:ascii="Arial" w:hAnsi="Arial" w:cs="Arial"/>
          <w:color w:val="000000" w:themeColor="text1"/>
        </w:rPr>
      </w:pPr>
      <w:bookmarkStart w:id="467" w:name="_Hlk64461745"/>
      <w:r w:rsidRPr="003F2BA7">
        <w:rPr>
          <w:rFonts w:ascii="Arial" w:hAnsi="Arial" w:cs="Arial"/>
          <w:color w:val="000000" w:themeColor="text1"/>
        </w:rPr>
        <w:t xml:space="preserve">Cílovými skupinami </w:t>
      </w:r>
      <w:r w:rsidR="00633D0B" w:rsidRPr="003F2BA7">
        <w:rPr>
          <w:rFonts w:ascii="Arial" w:hAnsi="Arial" w:cs="Arial"/>
          <w:color w:val="000000" w:themeColor="text1"/>
        </w:rPr>
        <w:t xml:space="preserve">jsou </w:t>
      </w:r>
      <w:r w:rsidRPr="003F2BA7">
        <w:rPr>
          <w:rFonts w:ascii="Arial" w:hAnsi="Arial" w:cs="Arial"/>
          <w:color w:val="000000" w:themeColor="text1"/>
        </w:rPr>
        <w:t>primárně podnikatelské subjekty</w:t>
      </w:r>
      <w:r w:rsidR="004B052B" w:rsidRPr="003F2BA7">
        <w:rPr>
          <w:rFonts w:ascii="Arial" w:hAnsi="Arial" w:cs="Arial"/>
          <w:color w:val="000000" w:themeColor="text1"/>
        </w:rPr>
        <w:t xml:space="preserve">, především společnosti s inovačním potenciálem a potřebou zajistit trvale udržitelné hospodaření a zvýšení konkurenceschopnosti. Dále se bude jednat </w:t>
      </w:r>
      <w:r w:rsidR="00B565B3" w:rsidRPr="003F2BA7">
        <w:rPr>
          <w:rFonts w:ascii="Arial" w:hAnsi="Arial" w:cs="Arial"/>
          <w:color w:val="000000" w:themeColor="text1"/>
        </w:rPr>
        <w:t xml:space="preserve">zejména </w:t>
      </w:r>
      <w:r w:rsidR="004B052B" w:rsidRPr="003F2BA7">
        <w:rPr>
          <w:rFonts w:ascii="Arial" w:hAnsi="Arial" w:cs="Arial"/>
          <w:color w:val="000000" w:themeColor="text1"/>
        </w:rPr>
        <w:t>o</w:t>
      </w:r>
      <w:r w:rsidRPr="003F2BA7">
        <w:rPr>
          <w:rFonts w:ascii="Arial" w:hAnsi="Arial" w:cs="Arial"/>
          <w:color w:val="000000" w:themeColor="text1"/>
        </w:rPr>
        <w:t xml:space="preserve"> organizace pro výzkum a šíření znalostí</w:t>
      </w:r>
      <w:r w:rsidR="004E6329" w:rsidRPr="003F2BA7">
        <w:rPr>
          <w:rFonts w:ascii="Arial" w:hAnsi="Arial" w:cs="Arial"/>
          <w:color w:val="000000" w:themeColor="text1"/>
        </w:rPr>
        <w:t xml:space="preserve"> </w:t>
      </w:r>
      <w:r w:rsidR="004E6329" w:rsidRPr="003F2BA7">
        <w:rPr>
          <w:rFonts w:ascii="Arial" w:eastAsiaTheme="minorHAnsi" w:hAnsi="Arial" w:cs="Arial"/>
          <w:color w:val="000000" w:themeColor="text1"/>
          <w:lang w:eastAsia="en-US"/>
        </w:rPr>
        <w:t>(tj. subjekty splňující definici Výzkumné organizace dle Rámce pro státní podporu Výzkumu, vývoje a inovací)</w:t>
      </w:r>
      <w:r w:rsidR="004B052B" w:rsidRPr="003F2BA7">
        <w:rPr>
          <w:rFonts w:ascii="Arial" w:hAnsi="Arial" w:cs="Arial"/>
          <w:color w:val="000000" w:themeColor="text1"/>
        </w:rPr>
        <w:t xml:space="preserve">. </w:t>
      </w:r>
      <w:r w:rsidRPr="003F2BA7">
        <w:rPr>
          <w:rFonts w:ascii="Arial" w:hAnsi="Arial" w:cs="Arial"/>
          <w:color w:val="000000" w:themeColor="text1"/>
        </w:rPr>
        <w:t>Využití pokročilých technologií a materiálů bude významným impulzem pro zavádění nových výrobních procesů a inovativních produktů a služeb a klíčovým faktorem pro budoucí růst. </w:t>
      </w:r>
    </w:p>
    <w:p w14:paraId="7A8B0D01" w14:textId="45B8C027" w:rsidR="00DB364B" w:rsidRPr="003F2BA7" w:rsidRDefault="00DE5434" w:rsidP="00513584">
      <w:pPr>
        <w:pStyle w:val="Textpoznpodarou"/>
        <w:spacing w:after="240" w:line="264" w:lineRule="auto"/>
        <w:rPr>
          <w:rFonts w:ascii="Arial" w:hAnsi="Arial" w:cs="Arial"/>
          <w:color w:val="000000"/>
        </w:rPr>
      </w:pPr>
      <w:bookmarkStart w:id="468" w:name="_Hlk63694179"/>
      <w:r w:rsidRPr="003F2BA7">
        <w:rPr>
          <w:rFonts w:ascii="Arial" w:hAnsi="Arial" w:cs="Arial"/>
          <w:color w:val="000000"/>
          <w:u w:val="single"/>
        </w:rPr>
        <w:t>Příjemci podpory:</w:t>
      </w:r>
      <w:r w:rsidR="00B448D2" w:rsidRPr="003F2BA7">
        <w:rPr>
          <w:rFonts w:ascii="Arial" w:hAnsi="Arial" w:cs="Arial"/>
          <w:color w:val="000000"/>
        </w:rPr>
        <w:t xml:space="preserve"> </w:t>
      </w:r>
      <w:r w:rsidR="00D16A46" w:rsidRPr="003F2BA7">
        <w:rPr>
          <w:rFonts w:ascii="Arial" w:hAnsi="Arial" w:cs="Arial"/>
          <w:color w:val="000000"/>
        </w:rPr>
        <w:t>malé a střední podniky</w:t>
      </w:r>
      <w:r w:rsidR="00E05EF2" w:rsidRPr="003F2BA7">
        <w:rPr>
          <w:rFonts w:ascii="Arial" w:hAnsi="Arial" w:cs="Arial"/>
          <w:color w:val="000000"/>
        </w:rPr>
        <w:t>;</w:t>
      </w:r>
      <w:r w:rsidR="002B26C0" w:rsidRPr="003F2BA7">
        <w:rPr>
          <w:rFonts w:ascii="Arial" w:hAnsi="Arial" w:cs="Arial"/>
          <w:color w:val="000000"/>
        </w:rPr>
        <w:t xml:space="preserve"> velké podniky</w:t>
      </w:r>
      <w:r w:rsidR="002B26C0" w:rsidRPr="003F2BA7">
        <w:rPr>
          <w:rStyle w:val="Znakapoznpodarou"/>
          <w:rFonts w:ascii="Arial" w:hAnsi="Arial" w:cs="Arial"/>
          <w:color w:val="000000"/>
        </w:rPr>
        <w:footnoteReference w:id="80"/>
      </w:r>
      <w:r w:rsidR="002B26C0" w:rsidRPr="003F2BA7">
        <w:rPr>
          <w:rFonts w:ascii="Arial" w:hAnsi="Arial" w:cs="Arial"/>
          <w:color w:val="000000"/>
        </w:rPr>
        <w:t xml:space="preserve"> budou podporovány </w:t>
      </w:r>
      <w:r w:rsidR="008922ED" w:rsidRPr="003F2BA7">
        <w:rPr>
          <w:rFonts w:ascii="Arial" w:hAnsi="Arial" w:cs="Arial"/>
          <w:color w:val="000000"/>
        </w:rPr>
        <w:t xml:space="preserve">v aktivitách zaměřených na investice do výzkumné a inovační infrastruktury a </w:t>
      </w:r>
      <w:r w:rsidR="00B448D2" w:rsidRPr="003F2BA7">
        <w:rPr>
          <w:rFonts w:ascii="Arial" w:hAnsi="Arial" w:cs="Arial"/>
          <w:color w:val="000000"/>
        </w:rPr>
        <w:t>ve výzkumných, vývojových a inovačních aktivitách, přičemž v případě produktivních investi</w:t>
      </w:r>
      <w:r w:rsidR="007E2D25" w:rsidRPr="003F2BA7">
        <w:rPr>
          <w:rFonts w:ascii="Arial" w:hAnsi="Arial" w:cs="Arial"/>
          <w:color w:val="000000"/>
        </w:rPr>
        <w:t>c</w:t>
      </w:r>
      <w:r w:rsidR="007E2D25" w:rsidRPr="003F2BA7">
        <w:rPr>
          <w:rStyle w:val="Znakapoznpodarou"/>
          <w:rFonts w:ascii="Arial" w:hAnsi="Arial" w:cs="Arial"/>
          <w:color w:val="000000"/>
        </w:rPr>
        <w:footnoteReference w:id="81"/>
      </w:r>
      <w:r w:rsidR="00B448D2" w:rsidRPr="003F2BA7">
        <w:rPr>
          <w:rFonts w:ascii="Arial" w:hAnsi="Arial" w:cs="Arial"/>
          <w:color w:val="000000"/>
        </w:rPr>
        <w:t xml:space="preserve"> mohou být </w:t>
      </w:r>
      <w:r w:rsidR="00D16A46" w:rsidRPr="003F2BA7">
        <w:rPr>
          <w:rFonts w:ascii="Arial" w:hAnsi="Arial" w:cs="Arial"/>
          <w:color w:val="000000"/>
        </w:rPr>
        <w:t xml:space="preserve">samostatně podpořeny pouze malé </w:t>
      </w:r>
      <w:r w:rsidR="006A79CD" w:rsidRPr="003F2BA7">
        <w:rPr>
          <w:rFonts w:ascii="Arial" w:hAnsi="Arial" w:cs="Arial"/>
          <w:color w:val="000000"/>
        </w:rPr>
        <w:t xml:space="preserve">společnosti </w:t>
      </w:r>
      <w:r w:rsidR="00D16A46" w:rsidRPr="003F2BA7">
        <w:rPr>
          <w:rFonts w:ascii="Arial" w:hAnsi="Arial" w:cs="Arial"/>
          <w:color w:val="000000"/>
        </w:rPr>
        <w:t>se střední tržní kapitalizací</w:t>
      </w:r>
      <w:r w:rsidR="00E05EF2" w:rsidRPr="003F2BA7">
        <w:rPr>
          <w:rFonts w:ascii="Arial" w:hAnsi="Arial" w:cs="Arial"/>
          <w:color w:val="000000"/>
        </w:rPr>
        <w:t>;</w:t>
      </w:r>
      <w:r w:rsidR="00D16A46" w:rsidRPr="003F2BA7">
        <w:rPr>
          <w:rStyle w:val="Znakapoznpodarou"/>
          <w:rFonts w:ascii="Arial" w:hAnsi="Arial" w:cs="Arial"/>
          <w:color w:val="000000"/>
        </w:rPr>
        <w:footnoteReference w:id="82"/>
      </w:r>
      <w:r w:rsidR="00D16A46" w:rsidRPr="003F2BA7">
        <w:rPr>
          <w:rFonts w:ascii="Arial" w:hAnsi="Arial" w:cs="Arial"/>
          <w:color w:val="000000"/>
        </w:rPr>
        <w:t xml:space="preserve"> ostatní </w:t>
      </w:r>
      <w:r w:rsidR="002B26C0" w:rsidRPr="003F2BA7">
        <w:rPr>
          <w:rFonts w:ascii="Arial" w:hAnsi="Arial" w:cs="Arial"/>
          <w:color w:val="000000"/>
        </w:rPr>
        <w:t xml:space="preserve">velké </w:t>
      </w:r>
      <w:r w:rsidR="00B448D2" w:rsidRPr="003F2BA7">
        <w:rPr>
          <w:rFonts w:ascii="Arial" w:hAnsi="Arial" w:cs="Arial"/>
          <w:color w:val="000000"/>
        </w:rPr>
        <w:t xml:space="preserve">podniky </w:t>
      </w:r>
      <w:r w:rsidR="00D16A46" w:rsidRPr="003F2BA7">
        <w:rPr>
          <w:rFonts w:ascii="Arial" w:hAnsi="Arial" w:cs="Arial"/>
          <w:color w:val="000000"/>
        </w:rPr>
        <w:t xml:space="preserve">budou </w:t>
      </w:r>
      <w:r w:rsidR="004166DA" w:rsidRPr="003F2BA7">
        <w:rPr>
          <w:rFonts w:ascii="Arial" w:hAnsi="Arial" w:cs="Arial"/>
          <w:color w:val="000000"/>
        </w:rPr>
        <w:t xml:space="preserve">u těchto investic </w:t>
      </w:r>
      <w:r w:rsidR="00B448D2" w:rsidRPr="003F2BA7">
        <w:rPr>
          <w:rFonts w:ascii="Arial" w:hAnsi="Arial" w:cs="Arial"/>
          <w:color w:val="000000"/>
        </w:rPr>
        <w:t>podpořeny pouze při spolupráci s</w:t>
      </w:r>
      <w:r w:rsidR="004166DA" w:rsidRPr="003F2BA7">
        <w:rPr>
          <w:rFonts w:ascii="Arial" w:hAnsi="Arial" w:cs="Arial"/>
          <w:color w:val="000000"/>
        </w:rPr>
        <w:t> </w:t>
      </w:r>
      <w:r w:rsidR="00B448D2" w:rsidRPr="003F2BA7">
        <w:rPr>
          <w:rFonts w:ascii="Arial" w:hAnsi="Arial" w:cs="Arial"/>
          <w:color w:val="000000"/>
        </w:rPr>
        <w:t>MSP</w:t>
      </w:r>
      <w:r w:rsidR="004166DA" w:rsidRPr="003F2BA7">
        <w:rPr>
          <w:rFonts w:ascii="Arial" w:hAnsi="Arial" w:cs="Arial"/>
          <w:color w:val="000000"/>
        </w:rPr>
        <w:t xml:space="preserve">. </w:t>
      </w:r>
      <w:r w:rsidR="00CC05A8" w:rsidRPr="003F2BA7">
        <w:rPr>
          <w:rFonts w:ascii="Arial" w:hAnsi="Arial" w:cs="Arial"/>
          <w:color w:val="000000"/>
        </w:rPr>
        <w:t>Dále budou podporována</w:t>
      </w:r>
      <w:r w:rsidRPr="003F2BA7">
        <w:rPr>
          <w:rFonts w:ascii="Arial" w:hAnsi="Arial" w:cs="Arial"/>
          <w:color w:val="000000"/>
        </w:rPr>
        <w:t xml:space="preserve"> podnikatelská seskupení, organizace pro výzkum a šíření znalostí, provozovatelé výzkumné a inovační infrastruktury včetně krajů, </w:t>
      </w:r>
      <w:r w:rsidR="00E05EF2" w:rsidRPr="003F2BA7">
        <w:rPr>
          <w:rFonts w:ascii="Arial" w:hAnsi="Arial" w:cs="Arial"/>
          <w:color w:val="000000"/>
        </w:rPr>
        <w:t>obcí</w:t>
      </w:r>
      <w:r w:rsidRPr="003F2BA7">
        <w:rPr>
          <w:rFonts w:ascii="Arial" w:hAnsi="Arial" w:cs="Arial"/>
          <w:color w:val="000000"/>
        </w:rPr>
        <w:t xml:space="preserve"> a neziskových organizací.</w:t>
      </w:r>
      <w:bookmarkEnd w:id="465"/>
      <w:r w:rsidRPr="003F2BA7">
        <w:rPr>
          <w:rFonts w:ascii="Arial" w:hAnsi="Arial" w:cs="Arial"/>
          <w:color w:val="000000"/>
        </w:rPr>
        <w:t xml:space="preserve"> </w:t>
      </w:r>
    </w:p>
    <w:bookmarkEnd w:id="466"/>
    <w:bookmarkEnd w:id="467"/>
    <w:bookmarkEnd w:id="468"/>
    <w:p w14:paraId="1E62A3DA" w14:textId="024861EA" w:rsidR="00EF2A53" w:rsidRPr="003F2BA7" w:rsidRDefault="00EF2A53" w:rsidP="00513584">
      <w:pPr>
        <w:spacing w:after="120" w:line="264" w:lineRule="auto"/>
        <w:jc w:val="both"/>
        <w:rPr>
          <w:rFonts w:ascii="Arial" w:hAnsi="Arial" w:cs="Arial"/>
          <w:b/>
          <w:i/>
          <w:iCs/>
          <w:u w:val="single"/>
        </w:rPr>
      </w:pPr>
      <w:r w:rsidRPr="003F2BA7">
        <w:rPr>
          <w:rFonts w:ascii="Arial" w:hAnsi="Arial" w:cs="Arial"/>
          <w:b/>
          <w:i/>
          <w:iCs/>
          <w:u w:val="single"/>
        </w:rPr>
        <w:t>Ak</w:t>
      </w:r>
      <w:r w:rsidR="005F2724" w:rsidRPr="003F2BA7">
        <w:rPr>
          <w:rFonts w:ascii="Arial" w:hAnsi="Arial" w:cs="Arial"/>
          <w:b/>
          <w:i/>
          <w:iCs/>
          <w:u w:val="single"/>
        </w:rPr>
        <w:t>tivity</w:t>
      </w:r>
      <w:r w:rsidRPr="003F2BA7">
        <w:rPr>
          <w:rFonts w:ascii="Arial" w:hAnsi="Arial" w:cs="Arial"/>
          <w:b/>
          <w:i/>
          <w:iCs/>
          <w:u w:val="single"/>
        </w:rPr>
        <w:t xml:space="preserve"> zajišťující rovnost, začlenění a nediskriminaci</w:t>
      </w:r>
    </w:p>
    <w:p w14:paraId="3B58EEF8" w14:textId="114E6497" w:rsidR="00EC6091" w:rsidRPr="003F2BA7" w:rsidRDefault="00956601" w:rsidP="00513584">
      <w:pPr>
        <w:spacing w:after="240" w:line="264" w:lineRule="auto"/>
        <w:jc w:val="both"/>
        <w:rPr>
          <w:rFonts w:ascii="Arial" w:hAnsi="Arial" w:cs="Arial"/>
        </w:rPr>
      </w:pPr>
      <w:ins w:id="469" w:author="Juráš Pavel" w:date="2021-06-02T11:08: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ins>
      <w:ins w:id="470" w:author="Juráš Pavel" w:date="2021-06-04T00:17:00Z">
        <w:r w:rsidR="000C24BD">
          <w:rPr>
            <w:rFonts w:ascii="Arial" w:eastAsiaTheme="minorHAnsi" w:hAnsi="Arial" w:cs="Arial"/>
            <w:lang w:eastAsia="en-US"/>
          </w:rPr>
          <w:t>u</w:t>
        </w:r>
      </w:ins>
      <w:ins w:id="471" w:author="Juráš Pavel" w:date="2021-06-02T11:08:00Z">
        <w:r w:rsidRPr="003F2BA7">
          <w:rPr>
            <w:rFonts w:ascii="Arial" w:eastAsiaTheme="minorHAnsi" w:hAnsi="Arial" w:cs="Arial"/>
            <w:lang w:eastAsia="en-US"/>
          </w:rPr>
          <w:t xml:space="preserve"> orgán</w:t>
        </w:r>
      </w:ins>
      <w:ins w:id="472" w:author="Juráš Pavel" w:date="2021-06-04T00:19:00Z">
        <w:r w:rsidR="00842A0B">
          <w:rPr>
            <w:rFonts w:ascii="Arial" w:eastAsiaTheme="minorHAnsi" w:hAnsi="Arial" w:cs="Arial"/>
            <w:lang w:eastAsia="en-US"/>
          </w:rPr>
          <w:t>u</w:t>
        </w:r>
      </w:ins>
      <w:ins w:id="473" w:author="Juráš Pavel" w:date="2021-06-02T11:08:00Z">
        <w:r w:rsidRPr="003F2BA7">
          <w:rPr>
            <w:rFonts w:ascii="Arial" w:eastAsiaTheme="minorHAnsi" w:hAnsi="Arial" w:cs="Arial"/>
            <w:lang w:eastAsia="en-US"/>
          </w:rPr>
          <w:t xml:space="preserve"> sledovat soulad s Listinou na úrovni konkrétních výzev a projektů a kontrolovat, zda nedochází k porušování Listiny. </w:t>
        </w:r>
      </w:ins>
      <w:ins w:id="474" w:author="Juráš Pavel" w:date="2021-06-04T00:21:00Z">
        <w:r w:rsidR="00842A0B">
          <w:rPr>
            <w:rFonts w:ascii="Arial" w:eastAsiaTheme="minorHAnsi" w:hAnsi="Arial" w:cs="Arial"/>
            <w:lang w:eastAsia="en-US"/>
          </w:rPr>
          <w:t>V</w:t>
        </w:r>
        <w:r w:rsidR="00842A0B"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00842A0B" w:rsidRPr="003F2BA7">
          <w:rPr>
            <w:rFonts w:ascii="Arial" w:hAnsi="Arial" w:cs="Arial"/>
          </w:rPr>
          <w:t>Projekty, které by negativně ovlivňovaly tato témata, nebudou podpořeny</w:t>
        </w:r>
        <w:r w:rsidR="00842A0B">
          <w:rPr>
            <w:rFonts w:ascii="Arial" w:hAnsi="Arial" w:cs="Arial"/>
          </w:rPr>
          <w:t>.</w:t>
        </w:r>
        <w:r w:rsidR="00842A0B" w:rsidRPr="003F2BA7">
          <w:rPr>
            <w:rFonts w:ascii="Arial" w:eastAsiaTheme="minorHAnsi" w:hAnsi="Arial" w:cs="Arial"/>
            <w:lang w:eastAsia="en-US"/>
          </w:rPr>
          <w:t xml:space="preserve"> </w:t>
        </w:r>
      </w:ins>
      <w:ins w:id="475" w:author="Juráš Pavel" w:date="2021-06-02T11:08:00Z">
        <w:r w:rsidRPr="003F2BA7">
          <w:rPr>
            <w:rFonts w:ascii="Arial" w:eastAsiaTheme="minorHAnsi" w:hAnsi="Arial" w:cs="Arial"/>
            <w:lang w:eastAsia="en-US"/>
          </w:rPr>
          <w:t>Případné problémy jsou pak hlášeny monitorovacímu výboru. Realizátoři projektů a další dotčené osoby pak mohou plně chránit svá práva před soudy a správními orgány v souladu s čl. 47 Listiny a českými procesními předpisy.</w:t>
        </w:r>
      </w:ins>
      <w:ins w:id="476" w:author="Juráš Pavel" w:date="2021-06-02T11:09:00Z">
        <w:r>
          <w:rPr>
            <w:rFonts w:ascii="Arial" w:eastAsiaTheme="minorHAnsi" w:hAnsi="Arial" w:cs="Arial"/>
            <w:lang w:eastAsia="en-US"/>
          </w:rPr>
          <w:t xml:space="preserve"> </w:t>
        </w:r>
      </w:ins>
      <w:del w:id="477" w:author="Juráš Pavel" w:date="2021-06-02T11:11:00Z">
        <w:r w:rsidR="00EC6091"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7B79A07E" w14:textId="1E6373C1" w:rsidR="006868D8" w:rsidRPr="003F2BA7" w:rsidRDefault="00BF0745" w:rsidP="00513584">
      <w:pPr>
        <w:spacing w:after="120" w:line="264" w:lineRule="auto"/>
        <w:jc w:val="both"/>
        <w:rPr>
          <w:rFonts w:ascii="Arial" w:hAnsi="Arial" w:cs="Arial"/>
          <w:b/>
          <w:i/>
          <w:iCs/>
          <w:u w:val="single"/>
        </w:rPr>
      </w:pPr>
      <w:r w:rsidRPr="003F2BA7">
        <w:rPr>
          <w:rFonts w:ascii="Arial" w:hAnsi="Arial" w:cs="Arial"/>
          <w:b/>
          <w:i/>
          <w:iCs/>
          <w:u w:val="single"/>
        </w:rPr>
        <w:t>Indikace k</w:t>
      </w:r>
      <w:r w:rsidR="006868D8" w:rsidRPr="003F2BA7">
        <w:rPr>
          <w:rFonts w:ascii="Arial" w:hAnsi="Arial" w:cs="Arial"/>
          <w:b/>
          <w:i/>
          <w:iCs/>
          <w:u w:val="single"/>
        </w:rPr>
        <w:t>onkrétní</w:t>
      </w:r>
      <w:r w:rsidRPr="003F2BA7">
        <w:rPr>
          <w:rFonts w:ascii="Arial" w:hAnsi="Arial" w:cs="Arial"/>
          <w:b/>
          <w:i/>
          <w:iCs/>
          <w:u w:val="single"/>
        </w:rPr>
        <w:t>ch</w:t>
      </w:r>
      <w:r w:rsidR="006868D8" w:rsidRPr="003F2BA7">
        <w:rPr>
          <w:rFonts w:ascii="Arial" w:hAnsi="Arial" w:cs="Arial"/>
          <w:b/>
          <w:i/>
          <w:iCs/>
          <w:u w:val="single"/>
        </w:rPr>
        <w:t xml:space="preserve"> cílov</w:t>
      </w:r>
      <w:r w:rsidRPr="003F2BA7">
        <w:rPr>
          <w:rFonts w:ascii="Arial" w:hAnsi="Arial" w:cs="Arial"/>
          <w:b/>
          <w:i/>
          <w:iCs/>
          <w:u w:val="single"/>
        </w:rPr>
        <w:t>ých</w:t>
      </w:r>
      <w:r w:rsidR="006868D8" w:rsidRPr="003F2BA7">
        <w:rPr>
          <w:rFonts w:ascii="Arial" w:hAnsi="Arial" w:cs="Arial"/>
          <w:b/>
          <w:i/>
          <w:iCs/>
          <w:u w:val="single"/>
        </w:rPr>
        <w:t xml:space="preserve"> území, včetně plánovaného použití územních nástrojů</w:t>
      </w:r>
    </w:p>
    <w:p w14:paraId="326AF745" w14:textId="0C069A56" w:rsidR="00EC3A92" w:rsidRPr="003F2BA7" w:rsidRDefault="00404083" w:rsidP="00513584">
      <w:pPr>
        <w:spacing w:after="240" w:line="264" w:lineRule="auto"/>
        <w:jc w:val="both"/>
        <w:rPr>
          <w:rFonts w:ascii="Arial" w:hAnsi="Arial" w:cs="Arial"/>
          <w:color w:val="000000" w:themeColor="text1"/>
        </w:rPr>
      </w:pPr>
      <w:r w:rsidRPr="003F2BA7">
        <w:rPr>
          <w:rFonts w:ascii="Arial" w:hAnsi="Arial" w:cs="Arial"/>
        </w:rPr>
        <w:t xml:space="preserve">Území České republiky, </w:t>
      </w:r>
      <w:r w:rsidR="005F2724" w:rsidRPr="003F2BA7">
        <w:rPr>
          <w:rFonts w:ascii="Arial" w:hAnsi="Arial" w:cs="Arial"/>
        </w:rPr>
        <w:t>mimo</w:t>
      </w:r>
      <w:r w:rsidRPr="003F2BA7">
        <w:rPr>
          <w:rFonts w:ascii="Arial" w:hAnsi="Arial" w:cs="Arial"/>
        </w:rPr>
        <w:t xml:space="preserve"> hl. měst</w:t>
      </w:r>
      <w:r w:rsidRPr="003F2BA7">
        <w:rPr>
          <w:rFonts w:ascii="Arial" w:hAnsi="Arial" w:cs="Arial"/>
          <w:color w:val="000000" w:themeColor="text1"/>
        </w:rPr>
        <w:t>a Prahy.</w:t>
      </w:r>
      <w:r w:rsidR="0000702C" w:rsidRPr="003F2BA7">
        <w:rPr>
          <w:rStyle w:val="Znakapoznpodarou"/>
          <w:rFonts w:ascii="Arial" w:hAnsi="Arial" w:cs="Arial"/>
          <w:color w:val="000000" w:themeColor="text1"/>
        </w:rPr>
        <w:footnoteReference w:id="83"/>
      </w:r>
      <w:r w:rsidRPr="003F2BA7">
        <w:rPr>
          <w:rFonts w:ascii="Arial" w:hAnsi="Arial" w:cs="Arial"/>
          <w:color w:val="000000" w:themeColor="text1"/>
        </w:rPr>
        <w:t xml:space="preserve"> </w:t>
      </w:r>
      <w:r w:rsidR="004B052B" w:rsidRPr="003F2BA7">
        <w:rPr>
          <w:rFonts w:ascii="Arial" w:hAnsi="Arial" w:cs="Arial"/>
          <w:color w:val="000000" w:themeColor="text1"/>
        </w:rPr>
        <w:t>Intervence budou</w:t>
      </w:r>
      <w:r w:rsidR="00EC3A92" w:rsidRPr="003F2BA7">
        <w:rPr>
          <w:rFonts w:ascii="Arial" w:hAnsi="Arial" w:cs="Arial"/>
          <w:color w:val="000000" w:themeColor="text1"/>
        </w:rPr>
        <w:t xml:space="preserve"> primárně </w:t>
      </w:r>
      <w:r w:rsidR="004B052B" w:rsidRPr="003F2BA7">
        <w:rPr>
          <w:rFonts w:ascii="Arial" w:hAnsi="Arial" w:cs="Arial"/>
          <w:color w:val="000000" w:themeColor="text1"/>
        </w:rPr>
        <w:t xml:space="preserve">směřovat </w:t>
      </w:r>
      <w:r w:rsidR="00EC3A92" w:rsidRPr="003F2BA7">
        <w:rPr>
          <w:rFonts w:ascii="Arial" w:hAnsi="Arial" w:cs="Arial"/>
          <w:color w:val="000000" w:themeColor="text1"/>
        </w:rPr>
        <w:t xml:space="preserve">do přechodových regionů (Střední Čechy, Jihozápad, Jihovýchod), kde je soustředěno nejvíce </w:t>
      </w:r>
      <w:proofErr w:type="spellStart"/>
      <w:r w:rsidR="00EC3A92" w:rsidRPr="003F2BA7">
        <w:rPr>
          <w:rFonts w:ascii="Arial" w:hAnsi="Arial" w:cs="Arial"/>
          <w:color w:val="000000" w:themeColor="text1"/>
        </w:rPr>
        <w:t>Va</w:t>
      </w:r>
      <w:r w:rsidR="00F66D6C" w:rsidRPr="003F2BA7">
        <w:rPr>
          <w:rFonts w:ascii="Arial" w:hAnsi="Arial" w:cs="Arial"/>
          <w:color w:val="000000" w:themeColor="text1"/>
        </w:rPr>
        <w:t>I</w:t>
      </w:r>
      <w:proofErr w:type="spellEnd"/>
      <w:r w:rsidR="00EC3A92" w:rsidRPr="003F2BA7">
        <w:rPr>
          <w:rFonts w:ascii="Arial" w:hAnsi="Arial" w:cs="Arial"/>
          <w:color w:val="000000" w:themeColor="text1"/>
        </w:rPr>
        <w:t xml:space="preserve"> aktivit. Současně bude snaha </w:t>
      </w:r>
      <w:r w:rsidR="009F5CC3" w:rsidRPr="003F2BA7">
        <w:rPr>
          <w:rFonts w:ascii="Arial" w:hAnsi="Arial" w:cs="Arial"/>
          <w:color w:val="000000" w:themeColor="text1"/>
        </w:rPr>
        <w:t xml:space="preserve">intenzivně </w:t>
      </w:r>
      <w:r w:rsidR="00EC3A92" w:rsidRPr="003F2BA7">
        <w:rPr>
          <w:rFonts w:ascii="Arial" w:hAnsi="Arial" w:cs="Arial"/>
          <w:color w:val="000000" w:themeColor="text1"/>
        </w:rPr>
        <w:t xml:space="preserve">podporovat i méně rozvinuté regiony (Severozápad, Severovýchod, Střední Morava, </w:t>
      </w:r>
      <w:proofErr w:type="spellStart"/>
      <w:r w:rsidR="00EC3A92" w:rsidRPr="003F2BA7">
        <w:rPr>
          <w:rFonts w:ascii="Arial" w:hAnsi="Arial" w:cs="Arial"/>
          <w:color w:val="000000" w:themeColor="text1"/>
        </w:rPr>
        <w:t>Moravskoslezsko</w:t>
      </w:r>
      <w:proofErr w:type="spellEnd"/>
      <w:r w:rsidR="00EC3A92" w:rsidRPr="003F2BA7">
        <w:rPr>
          <w:rFonts w:ascii="Arial" w:hAnsi="Arial" w:cs="Arial"/>
          <w:color w:val="000000" w:themeColor="text1"/>
        </w:rPr>
        <w:t>).</w:t>
      </w:r>
      <w:r w:rsidR="00557AC3" w:rsidRPr="003F2BA7">
        <w:rPr>
          <w:rFonts w:ascii="Arial" w:hAnsi="Arial" w:cs="Arial"/>
          <w:color w:val="000000" w:themeColor="text1"/>
        </w:rPr>
        <w:t xml:space="preserve"> V rámci </w:t>
      </w:r>
      <w:r w:rsidR="00150C2E" w:rsidRPr="003F2BA7">
        <w:rPr>
          <w:rFonts w:ascii="Arial" w:hAnsi="Arial" w:cs="Arial"/>
          <w:color w:val="000000" w:themeColor="text1"/>
        </w:rPr>
        <w:t>tohoto specifického cíle</w:t>
      </w:r>
      <w:r w:rsidR="00557AC3" w:rsidRPr="003F2BA7">
        <w:rPr>
          <w:rFonts w:ascii="Arial" w:hAnsi="Arial" w:cs="Arial"/>
          <w:color w:val="000000" w:themeColor="text1"/>
        </w:rPr>
        <w:t xml:space="preserve"> bude</w:t>
      </w:r>
      <w:r w:rsidR="00150C2E" w:rsidRPr="003F2BA7">
        <w:rPr>
          <w:rFonts w:ascii="Arial" w:hAnsi="Arial" w:cs="Arial"/>
          <w:color w:val="000000" w:themeColor="text1"/>
        </w:rPr>
        <w:t xml:space="preserve"> zároveň</w:t>
      </w:r>
      <w:r w:rsidR="00557AC3" w:rsidRPr="003F2BA7">
        <w:rPr>
          <w:rFonts w:ascii="Arial" w:hAnsi="Arial" w:cs="Arial"/>
          <w:color w:val="000000" w:themeColor="text1"/>
        </w:rPr>
        <w:t xml:space="preserve"> vyčleněna alokace pro udržitelný rozvoj měst určená </w:t>
      </w:r>
      <w:r w:rsidR="003F19C0" w:rsidRPr="003F2BA7">
        <w:rPr>
          <w:rFonts w:ascii="Arial" w:hAnsi="Arial" w:cs="Arial"/>
          <w:color w:val="000000" w:themeColor="text1"/>
        </w:rPr>
        <w:t>na</w:t>
      </w:r>
      <w:r w:rsidR="00557AC3" w:rsidRPr="003F2BA7">
        <w:rPr>
          <w:rFonts w:ascii="Arial" w:hAnsi="Arial" w:cs="Arial"/>
          <w:color w:val="000000" w:themeColor="text1"/>
        </w:rPr>
        <w:t xml:space="preserve"> podporu otevřené a digitální </w:t>
      </w:r>
      <w:proofErr w:type="spellStart"/>
      <w:r w:rsidR="00557AC3" w:rsidRPr="003F2BA7">
        <w:rPr>
          <w:rFonts w:ascii="Arial" w:hAnsi="Arial" w:cs="Arial"/>
          <w:color w:val="000000" w:themeColor="text1"/>
        </w:rPr>
        <w:t>VaI</w:t>
      </w:r>
      <w:proofErr w:type="spellEnd"/>
      <w:r w:rsidR="00557AC3" w:rsidRPr="003F2BA7">
        <w:rPr>
          <w:rFonts w:ascii="Arial" w:hAnsi="Arial" w:cs="Arial"/>
          <w:color w:val="000000" w:themeColor="text1"/>
        </w:rPr>
        <w:t xml:space="preserve"> infrastruktury v</w:t>
      </w:r>
      <w:r w:rsidR="00150C2E" w:rsidRPr="003F2BA7">
        <w:rPr>
          <w:rFonts w:ascii="Arial" w:hAnsi="Arial" w:cs="Arial"/>
          <w:color w:val="000000" w:themeColor="text1"/>
        </w:rPr>
        <w:t> rámci vybraných metropolitních oblastí/sídelních</w:t>
      </w:r>
      <w:r w:rsidR="00557AC3" w:rsidRPr="003F2BA7">
        <w:rPr>
          <w:rFonts w:ascii="Arial" w:hAnsi="Arial" w:cs="Arial"/>
          <w:color w:val="000000" w:themeColor="text1"/>
        </w:rPr>
        <w:t xml:space="preserve"> aglomerací prostřednictvím ITI.</w:t>
      </w:r>
    </w:p>
    <w:p w14:paraId="18AD8D57" w14:textId="2AF17C27" w:rsidR="006868D8" w:rsidRPr="003F2BA7" w:rsidRDefault="006868D8" w:rsidP="00513584">
      <w:pPr>
        <w:spacing w:after="120" w:line="264" w:lineRule="auto"/>
        <w:jc w:val="both"/>
        <w:rPr>
          <w:rFonts w:ascii="Arial" w:hAnsi="Arial" w:cs="Arial"/>
          <w:b/>
          <w:i/>
          <w:iCs/>
          <w:u w:val="single"/>
        </w:rPr>
      </w:pPr>
      <w:bookmarkStart w:id="478" w:name="_Hlk72329614"/>
      <w:r w:rsidRPr="003F2BA7">
        <w:rPr>
          <w:rFonts w:ascii="Arial" w:hAnsi="Arial" w:cs="Arial"/>
          <w:b/>
          <w:i/>
          <w:iCs/>
          <w:u w:val="single"/>
        </w:rPr>
        <w:t>Meziregionální</w:t>
      </w:r>
      <w:r w:rsidR="00F86EDF"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35A605AD" w14:textId="143B96BB" w:rsidR="00CE0635" w:rsidRDefault="00726E37" w:rsidP="00513584">
      <w:pPr>
        <w:spacing w:after="240" w:line="264" w:lineRule="auto"/>
        <w:jc w:val="both"/>
        <w:rPr>
          <w:ins w:id="479" w:author="Juráš Pavel" w:date="2021-06-02T10:52:00Z"/>
          <w:rFonts w:ascii="Arial" w:hAnsi="Arial" w:cs="Arial"/>
          <w:color w:val="000000"/>
        </w:rPr>
      </w:pPr>
      <w:r w:rsidRPr="003F2BA7">
        <w:rPr>
          <w:rFonts w:ascii="Arial" w:hAnsi="Arial" w:cs="Arial"/>
          <w:iCs/>
        </w:rPr>
        <w:t xml:space="preserve">V rámci tohoto specifického cíle se </w:t>
      </w:r>
      <w:r w:rsidR="00404083" w:rsidRPr="003F2BA7">
        <w:rPr>
          <w:rFonts w:ascii="Arial" w:hAnsi="Arial" w:cs="Arial"/>
          <w:iCs/>
        </w:rPr>
        <w:t xml:space="preserve">předpokládá možnost </w:t>
      </w:r>
      <w:r w:rsidRPr="003F2BA7">
        <w:rPr>
          <w:rFonts w:ascii="Arial" w:hAnsi="Arial" w:cs="Arial"/>
          <w:iCs/>
        </w:rPr>
        <w:t>r</w:t>
      </w:r>
      <w:r w:rsidRPr="003F2BA7">
        <w:rPr>
          <w:rFonts w:ascii="Arial" w:hAnsi="Arial" w:cs="Arial"/>
        </w:rPr>
        <w:t xml:space="preserve">ealizace intervencí na meziregionální a nadnárodní </w:t>
      </w:r>
      <w:r w:rsidR="00404083" w:rsidRPr="003F2BA7">
        <w:rPr>
          <w:rFonts w:ascii="Arial" w:hAnsi="Arial" w:cs="Arial"/>
        </w:rPr>
        <w:t>úrovni</w:t>
      </w:r>
      <w:r w:rsidR="00DB7455" w:rsidRPr="003F2BA7">
        <w:rPr>
          <w:rFonts w:ascii="Arial" w:hAnsi="Arial" w:cs="Arial"/>
        </w:rPr>
        <w:t>, a to zejména realizace přeshraničních projektů výzkumu a vývoje (např. podporou řešitelů prostřednictvím sítí poskytovatelů z různých zemí</w:t>
      </w:r>
      <w:r w:rsidR="00B661B9" w:rsidRPr="003F2BA7">
        <w:rPr>
          <w:rFonts w:ascii="Arial" w:hAnsi="Arial" w:cs="Arial"/>
        </w:rPr>
        <w:t xml:space="preserve"> či </w:t>
      </w:r>
      <w:r w:rsidR="00CC15FD" w:rsidRPr="003F2BA7">
        <w:rPr>
          <w:rFonts w:ascii="Arial" w:hAnsi="Arial" w:cs="Arial"/>
        </w:rPr>
        <w:t xml:space="preserve">podporou </w:t>
      </w:r>
      <w:r w:rsidR="00B661B9" w:rsidRPr="003F2BA7">
        <w:rPr>
          <w:rFonts w:ascii="Arial" w:hAnsi="Arial" w:cs="Arial"/>
        </w:rPr>
        <w:t>realizac</w:t>
      </w:r>
      <w:r w:rsidR="00CC15FD" w:rsidRPr="003F2BA7">
        <w:rPr>
          <w:rFonts w:ascii="Arial" w:hAnsi="Arial" w:cs="Arial"/>
        </w:rPr>
        <w:t>e</w:t>
      </w:r>
      <w:r w:rsidR="00B661B9" w:rsidRPr="003F2BA7">
        <w:rPr>
          <w:rFonts w:ascii="Arial" w:hAnsi="Arial" w:cs="Arial"/>
        </w:rPr>
        <w:t xml:space="preserve"> </w:t>
      </w:r>
      <w:r w:rsidR="00CC15FD" w:rsidRPr="003F2BA7">
        <w:rPr>
          <w:rFonts w:ascii="Arial" w:hAnsi="Arial" w:cs="Arial"/>
        </w:rPr>
        <w:t>významných</w:t>
      </w:r>
      <w:r w:rsidR="00B661B9" w:rsidRPr="003F2BA7">
        <w:rPr>
          <w:rFonts w:ascii="Arial" w:hAnsi="Arial" w:cs="Arial"/>
        </w:rPr>
        <w:t xml:space="preserve"> projektů společného evropského zájmu</w:t>
      </w:r>
      <w:r w:rsidR="00200150" w:rsidRPr="003F2BA7">
        <w:rPr>
          <w:rFonts w:ascii="Arial" w:hAnsi="Arial" w:cs="Arial"/>
        </w:rPr>
        <w:t xml:space="preserve"> notifikovaných Evropskou komisí</w:t>
      </w:r>
      <w:r w:rsidR="00B661B9" w:rsidRPr="003F2BA7">
        <w:rPr>
          <w:rFonts w:ascii="Arial" w:hAnsi="Arial" w:cs="Arial"/>
        </w:rPr>
        <w:t xml:space="preserve"> - IPCEI</w:t>
      </w:r>
      <w:r w:rsidR="00DB7455" w:rsidRPr="003F2BA7">
        <w:rPr>
          <w:rFonts w:ascii="Arial" w:hAnsi="Arial" w:cs="Arial"/>
        </w:rPr>
        <w:t>)</w:t>
      </w:r>
      <w:r w:rsidR="00CE0775" w:rsidRPr="003F2BA7">
        <w:rPr>
          <w:rFonts w:ascii="Arial" w:hAnsi="Arial" w:cs="Arial"/>
        </w:rPr>
        <w:t xml:space="preserve">, </w:t>
      </w:r>
      <w:ins w:id="480" w:author="Haco Ivan" w:date="2021-05-19T15:12:00Z">
        <w:r w:rsidR="00613894" w:rsidRPr="003F2BA7">
          <w:rPr>
            <w:rFonts w:ascii="Arial" w:hAnsi="Arial" w:cs="Arial"/>
          </w:rPr>
          <w:t xml:space="preserve">v rámci Evropského výzkumného prostoru (ERA) a </w:t>
        </w:r>
      </w:ins>
      <w:r w:rsidR="00CE0775" w:rsidRPr="003F2BA7">
        <w:rPr>
          <w:rFonts w:ascii="Arial" w:hAnsi="Arial" w:cs="Arial"/>
        </w:rPr>
        <w:t>dále pak</w:t>
      </w:r>
      <w:r w:rsidR="00CE0635" w:rsidRPr="003F2BA7">
        <w:rPr>
          <w:rFonts w:ascii="Arial" w:hAnsi="Arial" w:cs="Arial"/>
          <w:color w:val="000000"/>
        </w:rPr>
        <w:t xml:space="preserve"> v případě realizace přeshraničních projektů digitální spolupráce. Jedná se např. o založení a rozvoj plně fungující národní sítě Center pro digitální inovace jako významné </w:t>
      </w:r>
      <w:r w:rsidR="00CE0635" w:rsidRPr="003F2BA7">
        <w:rPr>
          <w:rFonts w:ascii="Arial" w:hAnsi="Arial" w:cs="Arial"/>
          <w:color w:val="000000"/>
        </w:rPr>
        <w:lastRenderedPageBreak/>
        <w:t>části ekosystému pro transfer znalostí a její integrace do evropských struktur. V rámci tohoto specifického cíle se zároveň předpokládá možnost kofinancování projektů v programu Digitální Evropa.</w:t>
      </w:r>
    </w:p>
    <w:p w14:paraId="03FCE347" w14:textId="7B2C99E2" w:rsidR="003558BB" w:rsidRPr="003F2BA7" w:rsidRDefault="003558BB" w:rsidP="003558BB">
      <w:pPr>
        <w:overflowPunct/>
        <w:spacing w:after="120" w:line="264" w:lineRule="auto"/>
        <w:jc w:val="both"/>
        <w:textAlignment w:val="auto"/>
        <w:rPr>
          <w:ins w:id="481" w:author="Juráš Pavel" w:date="2021-06-02T10:52:00Z"/>
          <w:rFonts w:ascii="Arial" w:eastAsiaTheme="minorHAnsi" w:hAnsi="Arial" w:cs="Arial"/>
          <w:lang w:eastAsia="en-US"/>
        </w:rPr>
      </w:pPr>
      <w:ins w:id="482" w:author="Juráš Pavel" w:date="2021-06-02T10:52:00Z">
        <w:r w:rsidRPr="003F2BA7">
          <w:rPr>
            <w:rFonts w:ascii="Arial" w:eastAsiaTheme="minorHAnsi" w:hAnsi="Arial" w:cs="Arial"/>
            <w:lang w:eastAsia="en-US"/>
          </w:rPr>
          <w:t xml:space="preserve">Pro ČR je </w:t>
        </w:r>
        <w:r>
          <w:rPr>
            <w:rFonts w:ascii="Arial" w:eastAsiaTheme="minorHAnsi" w:hAnsi="Arial" w:cs="Arial"/>
            <w:lang w:eastAsia="en-US"/>
          </w:rPr>
          <w:t xml:space="preserve">zároveň </w:t>
        </w:r>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strategie - Strategie EU pro Podunají. Prostřednictvím intervencí </w:t>
        </w:r>
      </w:ins>
      <w:ins w:id="483" w:author="Juráš Pavel" w:date="2021-06-02T10:53:00Z">
        <w:r>
          <w:rPr>
            <w:rFonts w:ascii="Arial" w:eastAsiaTheme="minorHAnsi" w:hAnsi="Arial" w:cs="Arial"/>
            <w:lang w:eastAsia="en-US"/>
          </w:rPr>
          <w:t xml:space="preserve">SC 1.1 </w:t>
        </w:r>
      </w:ins>
      <w:ins w:id="484" w:author="Juráš Pavel" w:date="2021-06-02T10:52:00Z">
        <w:r w:rsidRPr="003F2BA7">
          <w:rPr>
            <w:rFonts w:ascii="Arial" w:eastAsiaTheme="minorHAnsi" w:hAnsi="Arial" w:cs="Arial"/>
            <w:lang w:eastAsia="en-US"/>
          </w:rPr>
          <w:t xml:space="preserve">OP TAK lze přispívat </w:t>
        </w:r>
      </w:ins>
      <w:ins w:id="485" w:author="Juráš Pavel" w:date="2021-06-02T10:53:00Z">
        <w:r>
          <w:rPr>
            <w:rFonts w:ascii="Arial" w:eastAsiaTheme="minorHAnsi" w:hAnsi="Arial" w:cs="Arial"/>
            <w:lang w:eastAsia="en-US"/>
          </w:rPr>
          <w:t xml:space="preserve">mj. </w:t>
        </w:r>
      </w:ins>
      <w:ins w:id="486" w:author="Juráš Pavel" w:date="2021-06-02T10:52:00Z">
        <w:r w:rsidRPr="003F2BA7">
          <w:rPr>
            <w:rFonts w:ascii="Arial" w:eastAsiaTheme="minorHAnsi" w:hAnsi="Arial" w:cs="Arial"/>
            <w:lang w:eastAsia="en-US"/>
          </w:rPr>
          <w:t>k</w:t>
        </w:r>
      </w:ins>
      <w:ins w:id="487" w:author="Juráš Pavel" w:date="2021-06-02T10:53:00Z">
        <w:r>
          <w:rPr>
            <w:rFonts w:ascii="Arial" w:eastAsiaTheme="minorHAnsi" w:hAnsi="Arial" w:cs="Arial"/>
            <w:lang w:eastAsia="en-US"/>
          </w:rPr>
          <w:t xml:space="preserve"> p</w:t>
        </w:r>
      </w:ins>
      <w:ins w:id="488" w:author="Juráš Pavel" w:date="2021-06-02T10:52:00Z">
        <w:r w:rsidRPr="003F2BA7">
          <w:rPr>
            <w:rFonts w:ascii="Arial" w:eastAsiaTheme="minorHAnsi" w:hAnsi="Arial" w:cs="Arial"/>
            <w:lang w:eastAsia="en-US"/>
          </w:rPr>
          <w:t>rioritní oblast</w:t>
        </w:r>
      </w:ins>
      <w:ins w:id="489" w:author="Juráš Pavel" w:date="2021-06-02T10:53:00Z">
        <w:r>
          <w:rPr>
            <w:rFonts w:ascii="Arial" w:eastAsiaTheme="minorHAnsi" w:hAnsi="Arial" w:cs="Arial"/>
            <w:lang w:eastAsia="en-US"/>
          </w:rPr>
          <w:t>i</w:t>
        </w:r>
      </w:ins>
      <w:ins w:id="490" w:author="Juráš Pavel" w:date="2021-06-02T10:52:00Z">
        <w:r w:rsidRPr="003F2BA7">
          <w:rPr>
            <w:rFonts w:ascii="Arial" w:eastAsiaTheme="minorHAnsi" w:hAnsi="Arial" w:cs="Arial"/>
            <w:lang w:eastAsia="en-US"/>
          </w:rPr>
          <w:t xml:space="preserve"> 7 „Rozvoj znalostní společnosti pomocí výzkumu, vzdělávání a informačních technologií“</w:t>
        </w:r>
      </w:ins>
      <w:ins w:id="491" w:author="Juráš Pavel" w:date="2021-06-02T10:54:00Z">
        <w:r>
          <w:rPr>
            <w:rFonts w:ascii="Arial" w:eastAsiaTheme="minorHAnsi" w:hAnsi="Arial" w:cs="Arial"/>
            <w:lang w:eastAsia="en-US"/>
          </w:rPr>
          <w:t xml:space="preserve">. </w:t>
        </w:r>
      </w:ins>
      <w:ins w:id="492" w:author="Juráš Pavel" w:date="2021-06-02T10:52:00Z">
        <w:r w:rsidRPr="003F2BA7">
          <w:rPr>
            <w:rFonts w:ascii="Arial" w:eastAsiaTheme="minorHAnsi" w:hAnsi="Arial" w:cs="Arial"/>
            <w:lang w:eastAsia="en-US"/>
          </w:rPr>
          <w:t xml:space="preserve">Mechanismy koordinace budou zajištěny ad hoc konzultacemi se členy řídicích výborů pro Strategii EU pro Podunají. </w:t>
        </w:r>
      </w:ins>
    </w:p>
    <w:bookmarkEnd w:id="478"/>
    <w:p w14:paraId="15A22788" w14:textId="56BA2BBB" w:rsidR="00FC1399" w:rsidRPr="003F2BA7" w:rsidRDefault="006868D8" w:rsidP="00513584">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31B4D827" w14:textId="288CD1A7" w:rsidR="000B7682" w:rsidRPr="003F2BA7" w:rsidRDefault="008314BF" w:rsidP="00B8519F">
      <w:pPr>
        <w:spacing w:after="120" w:line="264" w:lineRule="auto"/>
        <w:jc w:val="both"/>
        <w:rPr>
          <w:rFonts w:ascii="Arial" w:hAnsi="Arial" w:cs="Arial"/>
        </w:rPr>
        <w:sectPr w:rsidR="000B7682" w:rsidRPr="003F2BA7" w:rsidSect="00A52BF6">
          <w:pgSz w:w="11906" w:h="16838" w:code="9"/>
          <w:pgMar w:top="1418" w:right="1418" w:bottom="1418" w:left="1418" w:header="708" w:footer="708" w:gutter="0"/>
          <w:cols w:space="708"/>
          <w:docGrid w:linePitch="360"/>
        </w:sectPr>
      </w:pPr>
      <w:ins w:id="493" w:author="Juráš Pavel" w:date="2021-06-04T13:51:00Z">
        <w:r w:rsidRPr="00792941">
          <w:rPr>
            <w:rFonts w:ascii="Arial" w:hAnsi="Arial" w:cs="Arial"/>
          </w:rPr>
          <w:t xml:space="preserve">Na základě </w:t>
        </w:r>
      </w:ins>
      <w:ins w:id="494" w:author="Juráš Pavel" w:date="2021-06-04T13:52:00Z">
        <w:r w:rsidR="00792941" w:rsidRPr="00792941">
          <w:rPr>
            <w:rFonts w:ascii="Arial" w:hAnsi="Arial" w:cs="Arial"/>
          </w:rPr>
          <w:t xml:space="preserve">provedené tržní </w:t>
        </w:r>
      </w:ins>
      <w:ins w:id="495" w:author="Juráš Pavel" w:date="2021-06-04T13:51:00Z">
        <w:r w:rsidRPr="00792941">
          <w:rPr>
            <w:rFonts w:ascii="Arial" w:hAnsi="Arial" w:cs="Arial"/>
          </w:rPr>
          <w:t xml:space="preserve">analýzy a zvážení všech souvisejících rizik </w:t>
        </w:r>
      </w:ins>
      <w:ins w:id="496" w:author="Juráš Pavel" w:date="2021-06-04T13:53:00Z">
        <w:r w:rsidR="00792941" w:rsidRPr="00792941">
          <w:rPr>
            <w:rFonts w:ascii="Arial" w:hAnsi="Arial" w:cs="Arial"/>
          </w:rPr>
          <w:t xml:space="preserve">se </w:t>
        </w:r>
      </w:ins>
      <w:del w:id="497" w:author="Juráš Pavel" w:date="2021-06-04T13:53:00Z">
        <w:r w:rsidR="00971FAC" w:rsidRPr="00792941" w:rsidDel="00792941">
          <w:rPr>
            <w:rFonts w:ascii="Arial" w:hAnsi="Arial" w:cs="Arial"/>
          </w:rPr>
          <w:delText>V</w:delText>
        </w:r>
      </w:del>
      <w:ins w:id="498" w:author="Juráš Pavel" w:date="2021-06-04T13:53:00Z">
        <w:r w:rsidR="00792941" w:rsidRPr="00792941">
          <w:rPr>
            <w:rFonts w:ascii="Arial" w:hAnsi="Arial" w:cs="Arial"/>
          </w:rPr>
          <w:t>v</w:t>
        </w:r>
      </w:ins>
      <w:r w:rsidR="00971FAC" w:rsidRPr="00792941">
        <w:rPr>
          <w:rFonts w:ascii="Arial" w:hAnsi="Arial" w:cs="Arial"/>
        </w:rPr>
        <w:t xml:space="preserve"> rámci tohoto specifického cíle se nepředpokládá využití finančních nástrojů</w:t>
      </w:r>
      <w:r w:rsidR="004955D3" w:rsidRPr="00792941">
        <w:rPr>
          <w:rFonts w:ascii="Arial" w:hAnsi="Arial" w:cs="Arial"/>
        </w:rPr>
        <w:t xml:space="preserve">, a to primárně z důvodu charakteru projektů zaměřených na </w:t>
      </w:r>
      <w:r w:rsidR="00EB675C" w:rsidRPr="00792941">
        <w:rPr>
          <w:rFonts w:ascii="Arial" w:hAnsi="Arial" w:cs="Arial"/>
        </w:rPr>
        <w:t>výzkum a vývoj (např. ve smyslu doby návratnosti či rizikovosti projektů)</w:t>
      </w:r>
      <w:r w:rsidR="00D03CCA" w:rsidRPr="00792941">
        <w:rPr>
          <w:rFonts w:ascii="Arial" w:hAnsi="Arial" w:cs="Arial"/>
        </w:rPr>
        <w:t>.</w:t>
      </w:r>
      <w:r w:rsidR="00971FAC" w:rsidRPr="003F2BA7">
        <w:rPr>
          <w:rStyle w:val="Znakapoznpodarou"/>
          <w:rFonts w:ascii="Arial" w:hAnsi="Arial" w:cs="Arial"/>
          <w:bCs/>
        </w:rPr>
        <w:footnoteReference w:id="84"/>
      </w:r>
      <w:ins w:id="499" w:author="Juráš Pavel" w:date="2021-06-04T13:54:00Z">
        <w:r w:rsidR="00792941">
          <w:rPr>
            <w:rFonts w:ascii="Arial" w:hAnsi="Arial" w:cs="Arial"/>
          </w:rPr>
          <w:t xml:space="preserve"> </w:t>
        </w:r>
      </w:ins>
      <w:ins w:id="500" w:author="Juráš Pavel" w:date="2021-06-04T13:55:00Z">
        <w:r w:rsidR="00792941">
          <w:rPr>
            <w:rFonts w:ascii="Arial" w:hAnsi="Arial" w:cs="Arial"/>
          </w:rPr>
          <w:t>Pro všechny realizované aktivity tak bude využita n</w:t>
        </w:r>
      </w:ins>
      <w:ins w:id="501" w:author="Juráš Pavel" w:date="2021-06-04T13:56:00Z">
        <w:r w:rsidR="00792941">
          <w:rPr>
            <w:rFonts w:ascii="Arial" w:hAnsi="Arial" w:cs="Arial"/>
          </w:rPr>
          <w:t>enávratná forma podpory.</w:t>
        </w:r>
      </w:ins>
    </w:p>
    <w:p w14:paraId="78B6A4C4" w14:textId="77777777"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2.A.1.1.2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306"/>
        <w:gridCol w:w="1752"/>
        <w:gridCol w:w="1094"/>
        <w:gridCol w:w="1531"/>
        <w:gridCol w:w="1282"/>
        <w:gridCol w:w="2826"/>
        <w:gridCol w:w="1783"/>
        <w:gridCol w:w="1209"/>
        <w:gridCol w:w="1209"/>
      </w:tblGrid>
      <w:tr w:rsidR="001D7FC4" w:rsidRPr="003F2BA7" w14:paraId="3F57A00B" w14:textId="77777777" w:rsidTr="005C7716">
        <w:trPr>
          <w:trHeight w:val="491"/>
        </w:trPr>
        <w:tc>
          <w:tcPr>
            <w:tcW w:w="5000" w:type="pct"/>
            <w:gridSpan w:val="9"/>
            <w:shd w:val="clear" w:color="auto" w:fill="99C7F9"/>
          </w:tcPr>
          <w:p w14:paraId="11DBFBCD" w14:textId="77777777" w:rsidR="001D7FC4" w:rsidRPr="003F2BA7" w:rsidRDefault="001D7FC4" w:rsidP="000B7682">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1D7FC4" w:rsidRPr="003F2BA7" w14:paraId="6B642A08" w14:textId="77777777" w:rsidTr="00E4637D">
        <w:trPr>
          <w:trHeight w:val="479"/>
        </w:trPr>
        <w:tc>
          <w:tcPr>
            <w:tcW w:w="467" w:type="pct"/>
          </w:tcPr>
          <w:p w14:paraId="1FA3A528" w14:textId="78B575F0"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626" w:type="pct"/>
          </w:tcPr>
          <w:p w14:paraId="6403BD3B" w14:textId="647A67AE"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91" w:type="pct"/>
          </w:tcPr>
          <w:p w14:paraId="7E7F6822"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47" w:type="pct"/>
          </w:tcPr>
          <w:p w14:paraId="78CAC92C"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458" w:type="pct"/>
          </w:tcPr>
          <w:p w14:paraId="1694A1AF" w14:textId="46E862D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1010" w:type="pct"/>
            <w:shd w:val="clear" w:color="auto" w:fill="auto"/>
          </w:tcPr>
          <w:p w14:paraId="5F0B846C" w14:textId="5C24A9C5"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637" w:type="pct"/>
          </w:tcPr>
          <w:p w14:paraId="57E418DF"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32" w:type="pct"/>
            <w:shd w:val="clear" w:color="auto" w:fill="auto"/>
          </w:tcPr>
          <w:p w14:paraId="649B0398"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29E5BD3B" w14:textId="77777777" w:rsidR="001D7FC4" w:rsidRPr="003F2BA7" w:rsidRDefault="001D7FC4" w:rsidP="000B7682">
            <w:pPr>
              <w:pStyle w:val="Text1"/>
              <w:spacing w:after="0"/>
              <w:ind w:left="0"/>
              <w:jc w:val="center"/>
              <w:rPr>
                <w:rFonts w:ascii="Arial" w:hAnsi="Arial" w:cs="Arial"/>
                <w:b/>
                <w:sz w:val="20"/>
                <w:lang w:val="cs-CZ"/>
              </w:rPr>
            </w:pPr>
          </w:p>
        </w:tc>
        <w:tc>
          <w:tcPr>
            <w:tcW w:w="432" w:type="pct"/>
            <w:shd w:val="clear" w:color="auto" w:fill="auto"/>
          </w:tcPr>
          <w:p w14:paraId="6D994032"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2B40AE1C" w14:textId="77777777" w:rsidR="001D7FC4" w:rsidRPr="003F2BA7" w:rsidRDefault="001D7FC4" w:rsidP="000B7682">
            <w:pPr>
              <w:pStyle w:val="Text1"/>
              <w:spacing w:after="0"/>
              <w:ind w:left="0"/>
              <w:jc w:val="center"/>
              <w:rPr>
                <w:rFonts w:ascii="Arial" w:hAnsi="Arial" w:cs="Arial"/>
                <w:b/>
                <w:sz w:val="20"/>
                <w:lang w:val="cs-CZ"/>
              </w:rPr>
            </w:pPr>
          </w:p>
        </w:tc>
      </w:tr>
      <w:tr w:rsidR="001D7FC4" w:rsidRPr="003F2BA7" w14:paraId="65CD6D9E" w14:textId="77777777" w:rsidTr="00E4637D">
        <w:trPr>
          <w:trHeight w:val="340"/>
        </w:trPr>
        <w:tc>
          <w:tcPr>
            <w:tcW w:w="467" w:type="pct"/>
          </w:tcPr>
          <w:p w14:paraId="7CAD6825"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w:t>
            </w:r>
          </w:p>
        </w:tc>
        <w:tc>
          <w:tcPr>
            <w:tcW w:w="626" w:type="pct"/>
          </w:tcPr>
          <w:p w14:paraId="23813B5E"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SC1.1</w:t>
            </w:r>
          </w:p>
        </w:tc>
        <w:tc>
          <w:tcPr>
            <w:tcW w:w="391" w:type="pct"/>
          </w:tcPr>
          <w:p w14:paraId="2FCF5C97"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EFRR</w:t>
            </w:r>
          </w:p>
        </w:tc>
        <w:tc>
          <w:tcPr>
            <w:tcW w:w="547" w:type="pct"/>
          </w:tcPr>
          <w:p w14:paraId="411FE5B8"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MRR</w:t>
            </w:r>
          </w:p>
        </w:tc>
        <w:tc>
          <w:tcPr>
            <w:tcW w:w="458" w:type="pct"/>
          </w:tcPr>
          <w:p w14:paraId="7FBCAE03"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RCO01</w:t>
            </w:r>
          </w:p>
        </w:tc>
        <w:tc>
          <w:tcPr>
            <w:tcW w:w="1010" w:type="pct"/>
            <w:shd w:val="clear" w:color="auto" w:fill="auto"/>
          </w:tcPr>
          <w:p w14:paraId="046CB80F"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Počet podniků pobírajících podporu</w:t>
            </w:r>
          </w:p>
        </w:tc>
        <w:tc>
          <w:tcPr>
            <w:tcW w:w="637" w:type="pct"/>
          </w:tcPr>
          <w:p w14:paraId="59DDBA71"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Podniky</w:t>
            </w:r>
          </w:p>
        </w:tc>
        <w:tc>
          <w:tcPr>
            <w:tcW w:w="432" w:type="pct"/>
            <w:shd w:val="clear" w:color="auto" w:fill="auto"/>
          </w:tcPr>
          <w:p w14:paraId="2A465439" w14:textId="14955491" w:rsidR="001D7FC4" w:rsidRPr="003F2BA7" w:rsidRDefault="001D7FC4" w:rsidP="000B7682">
            <w:pPr>
              <w:pStyle w:val="Text1"/>
              <w:spacing w:after="0"/>
              <w:ind w:left="0"/>
              <w:jc w:val="center"/>
              <w:rPr>
                <w:rFonts w:ascii="Arial" w:hAnsi="Arial" w:cs="Arial"/>
                <w:b/>
                <w:i/>
                <w:sz w:val="20"/>
                <w:lang w:val="cs-CZ"/>
              </w:rPr>
            </w:pPr>
            <w:del w:id="502" w:author="Juráš Pavel" w:date="2021-05-20T11:19:00Z">
              <w:r w:rsidRPr="003F2BA7" w:rsidDel="00A3117C">
                <w:rPr>
                  <w:rFonts w:ascii="Arial" w:hAnsi="Arial" w:cs="Arial"/>
                  <w:sz w:val="20"/>
                  <w:lang w:val="cs-CZ"/>
                </w:rPr>
                <w:delText>145</w:delText>
              </w:r>
            </w:del>
            <w:ins w:id="503" w:author="Juráš Pavel" w:date="2021-05-20T11:19:00Z">
              <w:r w:rsidR="00A3117C" w:rsidRPr="003F2BA7">
                <w:rPr>
                  <w:rFonts w:ascii="Arial" w:hAnsi="Arial" w:cs="Arial"/>
                  <w:sz w:val="20"/>
                  <w:lang w:val="cs-CZ"/>
                </w:rPr>
                <w:t>30</w:t>
              </w:r>
            </w:ins>
            <w:ins w:id="504" w:author="Juráš Pavel" w:date="2021-06-03T13:20:00Z">
              <w:r w:rsidR="008A06CF">
                <w:rPr>
                  <w:rFonts w:ascii="Arial" w:hAnsi="Arial" w:cs="Arial"/>
                  <w:sz w:val="20"/>
                  <w:lang w:val="cs-CZ"/>
                </w:rPr>
                <w:t>6</w:t>
              </w:r>
            </w:ins>
          </w:p>
        </w:tc>
        <w:tc>
          <w:tcPr>
            <w:tcW w:w="432" w:type="pct"/>
            <w:shd w:val="clear" w:color="auto" w:fill="auto"/>
          </w:tcPr>
          <w:p w14:paraId="6719DA02" w14:textId="2A677A19"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1 4</w:t>
            </w:r>
            <w:ins w:id="505" w:author="Juráš Pavel" w:date="2021-06-03T13:21:00Z">
              <w:r w:rsidR="008A06CF">
                <w:rPr>
                  <w:rFonts w:ascii="Arial" w:hAnsi="Arial" w:cs="Arial"/>
                  <w:sz w:val="20"/>
                  <w:lang w:val="cs-CZ"/>
                </w:rPr>
                <w:t>58</w:t>
              </w:r>
            </w:ins>
            <w:del w:id="506" w:author="Juráš Pavel" w:date="2021-06-03T13:21:00Z">
              <w:r w:rsidRPr="003F2BA7" w:rsidDel="008A06CF">
                <w:rPr>
                  <w:rFonts w:ascii="Arial" w:hAnsi="Arial" w:cs="Arial"/>
                  <w:sz w:val="20"/>
                  <w:lang w:val="cs-CZ"/>
                </w:rPr>
                <w:delText>63</w:delText>
              </w:r>
            </w:del>
          </w:p>
        </w:tc>
      </w:tr>
      <w:tr w:rsidR="001D7FC4" w:rsidRPr="003F2BA7" w14:paraId="4D62F409"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14F34003"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2EB5EFF"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2AA84769" w14:textId="77777777" w:rsidR="001D7FC4" w:rsidRPr="003F2BA7" w:rsidRDefault="001D7FC4" w:rsidP="000B7682">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14C85AC4"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654EDFF3"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RCO01</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1DF269D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Počet podniků pobírajících podporu</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77D1FFB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4E4B0CCE" w14:textId="19D3B70B" w:rsidR="001D7FC4" w:rsidRPr="003F2BA7" w:rsidRDefault="001D7FC4" w:rsidP="000B7682">
            <w:pPr>
              <w:pStyle w:val="Text1"/>
              <w:spacing w:after="0"/>
              <w:ind w:left="0"/>
              <w:jc w:val="center"/>
              <w:rPr>
                <w:rFonts w:ascii="Arial" w:hAnsi="Arial" w:cs="Arial"/>
                <w:b/>
                <w:i/>
                <w:sz w:val="20"/>
                <w:lang w:val="cs-CZ"/>
              </w:rPr>
            </w:pPr>
            <w:del w:id="507" w:author="Juráš Pavel" w:date="2021-05-20T11:19:00Z">
              <w:r w:rsidRPr="003F2BA7" w:rsidDel="00A3117C">
                <w:rPr>
                  <w:rFonts w:ascii="Arial" w:hAnsi="Arial" w:cs="Arial"/>
                  <w:sz w:val="20"/>
                  <w:lang w:val="cs-CZ"/>
                </w:rPr>
                <w:delText>216</w:delText>
              </w:r>
            </w:del>
            <w:ins w:id="508" w:author="Juráš Pavel" w:date="2021-05-20T11:19:00Z">
              <w:r w:rsidR="00A3117C" w:rsidRPr="003F2BA7">
                <w:rPr>
                  <w:rFonts w:ascii="Arial" w:hAnsi="Arial" w:cs="Arial"/>
                  <w:sz w:val="20"/>
                  <w:lang w:val="cs-CZ"/>
                </w:rPr>
                <w:t>45</w:t>
              </w:r>
            </w:ins>
            <w:ins w:id="509" w:author="Juráš Pavel" w:date="2021-06-03T13:21:00Z">
              <w:r w:rsidR="008A06CF">
                <w:rPr>
                  <w:rFonts w:ascii="Arial" w:hAnsi="Arial" w:cs="Arial"/>
                  <w:sz w:val="20"/>
                  <w:lang w:val="cs-CZ"/>
                </w:rPr>
                <w:t>8</w:t>
              </w:r>
            </w:ins>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30371D11" w14:textId="4DC85C22"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 xml:space="preserve">2 </w:t>
            </w:r>
            <w:del w:id="510" w:author="Juráš Pavel" w:date="2021-06-03T13:21:00Z">
              <w:r w:rsidRPr="003F2BA7" w:rsidDel="008A06CF">
                <w:rPr>
                  <w:rFonts w:ascii="Arial" w:hAnsi="Arial" w:cs="Arial"/>
                  <w:sz w:val="20"/>
                  <w:lang w:val="cs-CZ"/>
                </w:rPr>
                <w:delText>184</w:delText>
              </w:r>
            </w:del>
            <w:ins w:id="511" w:author="Juráš Pavel" w:date="2021-06-03T13:21:00Z">
              <w:r w:rsidR="008A06CF" w:rsidRPr="003F2BA7">
                <w:rPr>
                  <w:rFonts w:ascii="Arial" w:hAnsi="Arial" w:cs="Arial"/>
                  <w:sz w:val="20"/>
                  <w:lang w:val="cs-CZ"/>
                </w:rPr>
                <w:t>1</w:t>
              </w:r>
              <w:r w:rsidR="008A06CF">
                <w:rPr>
                  <w:rFonts w:ascii="Arial" w:hAnsi="Arial" w:cs="Arial"/>
                  <w:sz w:val="20"/>
                  <w:lang w:val="cs-CZ"/>
                </w:rPr>
                <w:t>77</w:t>
              </w:r>
            </w:ins>
          </w:p>
        </w:tc>
      </w:tr>
      <w:tr w:rsidR="001D7FC4" w:rsidRPr="003F2BA7" w14:paraId="0BE86AE4"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6838D575"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761E1B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311C0444" w14:textId="77777777" w:rsidR="001D7FC4" w:rsidRPr="003F2BA7" w:rsidRDefault="001D7FC4" w:rsidP="000B7682">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1ADC6AB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MRR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14F5AE71"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RCO02</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3031E9FC"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Počet podniků pobírajících granty</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05EA4696"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7A29A66" w14:textId="3FE90B22" w:rsidR="001D7FC4" w:rsidRPr="003F2BA7" w:rsidRDefault="001D7FC4" w:rsidP="000B7682">
            <w:pPr>
              <w:pStyle w:val="Text1"/>
              <w:spacing w:after="0"/>
              <w:ind w:left="0"/>
              <w:jc w:val="center"/>
              <w:rPr>
                <w:rFonts w:ascii="Arial" w:hAnsi="Arial" w:cs="Arial"/>
                <w:b/>
                <w:i/>
                <w:sz w:val="20"/>
                <w:lang w:val="cs-CZ"/>
              </w:rPr>
            </w:pPr>
            <w:del w:id="512" w:author="Juráš Pavel" w:date="2021-05-20T11:19:00Z">
              <w:r w:rsidRPr="003F2BA7" w:rsidDel="00A3117C">
                <w:rPr>
                  <w:rFonts w:ascii="Arial" w:hAnsi="Arial" w:cs="Arial"/>
                  <w:sz w:val="20"/>
                  <w:lang w:val="cs-CZ"/>
                </w:rPr>
                <w:delText>145</w:delText>
              </w:r>
            </w:del>
            <w:ins w:id="513" w:author="Juráš Pavel" w:date="2021-05-20T11:19:00Z">
              <w:r w:rsidR="00A3117C" w:rsidRPr="003F2BA7">
                <w:rPr>
                  <w:rFonts w:ascii="Arial" w:hAnsi="Arial" w:cs="Arial"/>
                  <w:sz w:val="20"/>
                  <w:lang w:val="cs-CZ"/>
                </w:rPr>
                <w:t>30</w:t>
              </w:r>
            </w:ins>
            <w:ins w:id="514" w:author="Juráš Pavel" w:date="2021-06-03T13:21:00Z">
              <w:r w:rsidR="008A06CF">
                <w:rPr>
                  <w:rFonts w:ascii="Arial" w:hAnsi="Arial" w:cs="Arial"/>
                  <w:sz w:val="20"/>
                  <w:lang w:val="cs-CZ"/>
                </w:rPr>
                <w:t>6</w:t>
              </w:r>
            </w:ins>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409ED7C" w14:textId="51D88596"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 xml:space="preserve">1 </w:t>
            </w:r>
            <w:del w:id="515" w:author="Juráš Pavel" w:date="2021-06-03T13:21:00Z">
              <w:r w:rsidRPr="003F2BA7" w:rsidDel="008A06CF">
                <w:rPr>
                  <w:rFonts w:ascii="Arial" w:hAnsi="Arial" w:cs="Arial"/>
                  <w:sz w:val="20"/>
                  <w:lang w:val="cs-CZ"/>
                </w:rPr>
                <w:delText>463</w:delText>
              </w:r>
            </w:del>
            <w:ins w:id="516" w:author="Juráš Pavel" w:date="2021-06-03T13:21:00Z">
              <w:r w:rsidR="008A06CF" w:rsidRPr="003F2BA7">
                <w:rPr>
                  <w:rFonts w:ascii="Arial" w:hAnsi="Arial" w:cs="Arial"/>
                  <w:sz w:val="20"/>
                  <w:lang w:val="cs-CZ"/>
                </w:rPr>
                <w:t>4</w:t>
              </w:r>
              <w:r w:rsidR="008A06CF">
                <w:rPr>
                  <w:rFonts w:ascii="Arial" w:hAnsi="Arial" w:cs="Arial"/>
                  <w:sz w:val="20"/>
                  <w:lang w:val="cs-CZ"/>
                </w:rPr>
                <w:t>58</w:t>
              </w:r>
            </w:ins>
          </w:p>
        </w:tc>
      </w:tr>
      <w:tr w:rsidR="001D7FC4" w:rsidRPr="003F2BA7" w14:paraId="3A5EEC70"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6E59732F"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8A4C16A"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639CFCB6" w14:textId="77777777" w:rsidR="001D7FC4" w:rsidRPr="003F2BA7" w:rsidRDefault="001D7FC4" w:rsidP="000B7682">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1897C00A"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10AF0505"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RCO02</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25604BF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Počet podniků pobírajících granty</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7A4DF5B9"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BD8BB9C" w14:textId="0C64ED64" w:rsidR="001D7FC4" w:rsidRPr="003F2BA7" w:rsidRDefault="001D7FC4" w:rsidP="000B7682">
            <w:pPr>
              <w:pStyle w:val="Text1"/>
              <w:spacing w:after="0"/>
              <w:ind w:left="0"/>
              <w:jc w:val="center"/>
              <w:rPr>
                <w:rFonts w:ascii="Arial" w:hAnsi="Arial" w:cs="Arial"/>
                <w:b/>
                <w:i/>
                <w:sz w:val="20"/>
                <w:lang w:val="cs-CZ"/>
              </w:rPr>
            </w:pPr>
            <w:del w:id="517" w:author="Juráš Pavel" w:date="2021-05-20T11:19:00Z">
              <w:r w:rsidRPr="003F2BA7" w:rsidDel="00A3117C">
                <w:rPr>
                  <w:rFonts w:ascii="Arial" w:hAnsi="Arial" w:cs="Arial"/>
                  <w:sz w:val="20"/>
                  <w:lang w:val="cs-CZ"/>
                </w:rPr>
                <w:delText>216</w:delText>
              </w:r>
            </w:del>
            <w:ins w:id="518" w:author="Juráš Pavel" w:date="2021-05-20T11:19:00Z">
              <w:r w:rsidR="00A3117C" w:rsidRPr="003F2BA7">
                <w:rPr>
                  <w:rFonts w:ascii="Arial" w:hAnsi="Arial" w:cs="Arial"/>
                  <w:sz w:val="20"/>
                  <w:lang w:val="cs-CZ"/>
                </w:rPr>
                <w:t>45</w:t>
              </w:r>
            </w:ins>
            <w:ins w:id="519" w:author="Juráš Pavel" w:date="2021-06-03T13:21:00Z">
              <w:r w:rsidR="008A06CF">
                <w:rPr>
                  <w:rFonts w:ascii="Arial" w:hAnsi="Arial" w:cs="Arial"/>
                  <w:sz w:val="20"/>
                  <w:lang w:val="cs-CZ"/>
                </w:rPr>
                <w:t>8</w:t>
              </w:r>
            </w:ins>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64A21DD2" w14:textId="6FD47939"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 xml:space="preserve">2 </w:t>
            </w:r>
            <w:del w:id="520" w:author="Juráš Pavel" w:date="2021-06-03T13:21:00Z">
              <w:r w:rsidRPr="003F2BA7" w:rsidDel="008A06CF">
                <w:rPr>
                  <w:rFonts w:ascii="Arial" w:hAnsi="Arial" w:cs="Arial"/>
                  <w:sz w:val="20"/>
                  <w:lang w:val="cs-CZ"/>
                </w:rPr>
                <w:delText>184</w:delText>
              </w:r>
            </w:del>
            <w:ins w:id="521" w:author="Juráš Pavel" w:date="2021-06-03T13:21:00Z">
              <w:r w:rsidR="008A06CF" w:rsidRPr="003F2BA7">
                <w:rPr>
                  <w:rFonts w:ascii="Arial" w:hAnsi="Arial" w:cs="Arial"/>
                  <w:sz w:val="20"/>
                  <w:lang w:val="cs-CZ"/>
                </w:rPr>
                <w:t>1</w:t>
              </w:r>
              <w:r w:rsidR="008A06CF">
                <w:rPr>
                  <w:rFonts w:ascii="Arial" w:hAnsi="Arial" w:cs="Arial"/>
                  <w:sz w:val="20"/>
                  <w:lang w:val="cs-CZ"/>
                </w:rPr>
                <w:t>77</w:t>
              </w:r>
            </w:ins>
          </w:p>
        </w:tc>
      </w:tr>
      <w:tr w:rsidR="001D7FC4" w:rsidRPr="003F2BA7" w14:paraId="701C8607"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66A154C9"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63E8387"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3748AA16" w14:textId="77777777" w:rsidR="001D7FC4" w:rsidRPr="003F2BA7" w:rsidRDefault="001D7FC4" w:rsidP="000B7682">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79B1D1E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MRR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35CD6DF2"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RCO10</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24FFA23A"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Počet podniků spolupracujících s výzkumnými institucemi</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7DFF3F38"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4429315E" w14:textId="145C79C7" w:rsidR="001D7FC4" w:rsidRPr="003F2BA7" w:rsidRDefault="001D7FC4" w:rsidP="000B7682">
            <w:pPr>
              <w:pStyle w:val="Text1"/>
              <w:spacing w:after="0"/>
              <w:ind w:left="0"/>
              <w:jc w:val="center"/>
              <w:rPr>
                <w:rFonts w:ascii="Arial" w:hAnsi="Arial" w:cs="Arial"/>
                <w:b/>
                <w:i/>
                <w:sz w:val="20"/>
                <w:lang w:val="cs-CZ"/>
              </w:rPr>
            </w:pPr>
            <w:del w:id="522" w:author="Juráš Pavel" w:date="2021-05-20T11:19:00Z">
              <w:r w:rsidRPr="003F2BA7" w:rsidDel="00A3117C">
                <w:rPr>
                  <w:rFonts w:ascii="Arial" w:hAnsi="Arial" w:cs="Arial"/>
                  <w:sz w:val="20"/>
                  <w:lang w:val="cs-CZ"/>
                </w:rPr>
                <w:delText>216</w:delText>
              </w:r>
            </w:del>
            <w:ins w:id="523" w:author="Juráš Pavel" w:date="2021-05-20T11:19:00Z">
              <w:r w:rsidR="00A3117C" w:rsidRPr="003F2BA7">
                <w:rPr>
                  <w:rFonts w:ascii="Arial" w:hAnsi="Arial" w:cs="Arial"/>
                  <w:sz w:val="20"/>
                  <w:lang w:val="cs-CZ"/>
                </w:rPr>
                <w:t>45</w:t>
              </w:r>
            </w:ins>
            <w:ins w:id="524" w:author="Juráš Pavel" w:date="2021-06-03T13:21:00Z">
              <w:r w:rsidR="008A06CF">
                <w:rPr>
                  <w:rFonts w:ascii="Arial" w:hAnsi="Arial" w:cs="Arial"/>
                  <w:sz w:val="20"/>
                  <w:lang w:val="cs-CZ"/>
                </w:rPr>
                <w:t>3</w:t>
              </w:r>
            </w:ins>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7B57BDE2" w14:textId="19C64978"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 xml:space="preserve">2 </w:t>
            </w:r>
            <w:del w:id="525" w:author="Juráš Pavel" w:date="2021-06-03T13:21:00Z">
              <w:r w:rsidRPr="003F2BA7" w:rsidDel="008A06CF">
                <w:rPr>
                  <w:rFonts w:ascii="Arial" w:hAnsi="Arial" w:cs="Arial"/>
                  <w:sz w:val="20"/>
                  <w:lang w:val="cs-CZ"/>
                </w:rPr>
                <w:delText>165</w:delText>
              </w:r>
            </w:del>
            <w:ins w:id="526" w:author="Juráš Pavel" w:date="2021-06-03T13:21:00Z">
              <w:r w:rsidR="008A06CF" w:rsidRPr="003F2BA7">
                <w:rPr>
                  <w:rFonts w:ascii="Arial" w:hAnsi="Arial" w:cs="Arial"/>
                  <w:sz w:val="20"/>
                  <w:lang w:val="cs-CZ"/>
                </w:rPr>
                <w:t>1</w:t>
              </w:r>
              <w:r w:rsidR="008A06CF">
                <w:rPr>
                  <w:rFonts w:ascii="Arial" w:hAnsi="Arial" w:cs="Arial"/>
                  <w:sz w:val="20"/>
                  <w:lang w:val="cs-CZ"/>
                </w:rPr>
                <w:t>57</w:t>
              </w:r>
            </w:ins>
          </w:p>
        </w:tc>
      </w:tr>
      <w:tr w:rsidR="001D7FC4" w:rsidRPr="003F2BA7" w14:paraId="4AC16979"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114EAF5C"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2AA16CB"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22393055" w14:textId="77777777" w:rsidR="001D7FC4" w:rsidRPr="003F2BA7" w:rsidRDefault="001D7FC4" w:rsidP="000B7682">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06FFE468"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21EA0DC0"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RCO10</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2B1E396C"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Počet podniků spolupracujících s výzkumnými institucemi</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418DA054" w14:textId="77777777"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714C83EA" w14:textId="52C643AD" w:rsidR="001D7FC4" w:rsidRPr="003F2BA7" w:rsidRDefault="001D7FC4" w:rsidP="000B7682">
            <w:pPr>
              <w:pStyle w:val="Text1"/>
              <w:spacing w:after="0"/>
              <w:ind w:left="0"/>
              <w:jc w:val="center"/>
              <w:rPr>
                <w:rFonts w:ascii="Arial" w:hAnsi="Arial" w:cs="Arial"/>
                <w:b/>
                <w:i/>
                <w:sz w:val="20"/>
                <w:lang w:val="cs-CZ"/>
              </w:rPr>
            </w:pPr>
            <w:del w:id="527" w:author="Juráš Pavel" w:date="2021-05-20T11:19:00Z">
              <w:r w:rsidRPr="003F2BA7" w:rsidDel="00A3117C">
                <w:rPr>
                  <w:rFonts w:ascii="Arial" w:hAnsi="Arial" w:cs="Arial"/>
                  <w:sz w:val="20"/>
                  <w:lang w:val="cs-CZ"/>
                </w:rPr>
                <w:delText>323</w:delText>
              </w:r>
            </w:del>
            <w:ins w:id="528" w:author="Juráš Pavel" w:date="2021-05-20T11:19:00Z">
              <w:r w:rsidR="00A3117C" w:rsidRPr="003F2BA7">
                <w:rPr>
                  <w:rFonts w:ascii="Arial" w:hAnsi="Arial" w:cs="Arial"/>
                  <w:sz w:val="20"/>
                  <w:lang w:val="cs-CZ"/>
                </w:rPr>
                <w:t>67</w:t>
              </w:r>
            </w:ins>
            <w:ins w:id="529" w:author="Juráš Pavel" w:date="2021-06-03T13:21:00Z">
              <w:r w:rsidR="008A06CF">
                <w:rPr>
                  <w:rFonts w:ascii="Arial" w:hAnsi="Arial" w:cs="Arial"/>
                  <w:sz w:val="20"/>
                  <w:lang w:val="cs-CZ"/>
                </w:rPr>
                <w:t>7</w:t>
              </w:r>
            </w:ins>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F6D9A33" w14:textId="7F17B9D1" w:rsidR="001D7FC4" w:rsidRPr="003F2BA7" w:rsidRDefault="001D7FC4" w:rsidP="000B7682">
            <w:pPr>
              <w:pStyle w:val="Text1"/>
              <w:spacing w:after="0"/>
              <w:ind w:left="0"/>
              <w:jc w:val="center"/>
              <w:rPr>
                <w:rFonts w:ascii="Arial" w:hAnsi="Arial" w:cs="Arial"/>
                <w:b/>
                <w:i/>
                <w:sz w:val="20"/>
                <w:lang w:val="cs-CZ"/>
              </w:rPr>
            </w:pPr>
            <w:r w:rsidRPr="003F2BA7">
              <w:rPr>
                <w:rFonts w:ascii="Arial" w:hAnsi="Arial" w:cs="Arial"/>
                <w:sz w:val="20"/>
                <w:lang w:val="cs-CZ"/>
              </w:rPr>
              <w:t xml:space="preserve">3 </w:t>
            </w:r>
            <w:del w:id="530" w:author="Juráš Pavel" w:date="2021-06-03T13:21:00Z">
              <w:r w:rsidRPr="003F2BA7" w:rsidDel="008A06CF">
                <w:rPr>
                  <w:rFonts w:ascii="Arial" w:hAnsi="Arial" w:cs="Arial"/>
                  <w:sz w:val="20"/>
                  <w:lang w:val="cs-CZ"/>
                </w:rPr>
                <w:delText>229</w:delText>
              </w:r>
            </w:del>
            <w:ins w:id="531" w:author="Juráš Pavel" w:date="2021-06-03T13:21:00Z">
              <w:r w:rsidR="008A06CF" w:rsidRPr="003F2BA7">
                <w:rPr>
                  <w:rFonts w:ascii="Arial" w:hAnsi="Arial" w:cs="Arial"/>
                  <w:sz w:val="20"/>
                  <w:lang w:val="cs-CZ"/>
                </w:rPr>
                <w:t>22</w:t>
              </w:r>
              <w:r w:rsidR="008A06CF">
                <w:rPr>
                  <w:rFonts w:ascii="Arial" w:hAnsi="Arial" w:cs="Arial"/>
                  <w:sz w:val="20"/>
                  <w:lang w:val="cs-CZ"/>
                </w:rPr>
                <w:t>2</w:t>
              </w:r>
            </w:ins>
          </w:p>
        </w:tc>
      </w:tr>
    </w:tbl>
    <w:p w14:paraId="78F823B7" w14:textId="77777777" w:rsidR="001D7FC4" w:rsidRPr="003F2BA7"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87"/>
        <w:gridCol w:w="1095"/>
        <w:gridCol w:w="1094"/>
        <w:gridCol w:w="1315"/>
        <w:gridCol w:w="792"/>
        <w:gridCol w:w="1701"/>
        <w:gridCol w:w="1133"/>
        <w:gridCol w:w="1133"/>
        <w:gridCol w:w="1136"/>
        <w:gridCol w:w="1413"/>
        <w:gridCol w:w="778"/>
        <w:gridCol w:w="1315"/>
      </w:tblGrid>
      <w:tr w:rsidR="001D7FC4" w:rsidRPr="003F2BA7" w14:paraId="41CB0ADB" w14:textId="77777777" w:rsidTr="005C7716">
        <w:trPr>
          <w:trHeight w:val="481"/>
        </w:trPr>
        <w:tc>
          <w:tcPr>
            <w:tcW w:w="5000" w:type="pct"/>
            <w:gridSpan w:val="12"/>
            <w:shd w:val="clear" w:color="auto" w:fill="99C7F9"/>
          </w:tcPr>
          <w:p w14:paraId="627F1EBC" w14:textId="77777777" w:rsidR="001D7FC4" w:rsidRPr="003F2BA7" w:rsidRDefault="001D7FC4" w:rsidP="005C7716">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D03CCA" w:rsidRPr="003F2BA7" w14:paraId="25A11956" w14:textId="77777777" w:rsidTr="000B7682">
        <w:trPr>
          <w:trHeight w:val="1192"/>
        </w:trPr>
        <w:tc>
          <w:tcPr>
            <w:tcW w:w="388" w:type="pct"/>
          </w:tcPr>
          <w:p w14:paraId="256C575D" w14:textId="2EE1E44A"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391" w:type="pct"/>
          </w:tcPr>
          <w:p w14:paraId="48606287" w14:textId="2AFFAAA6"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91" w:type="pct"/>
          </w:tcPr>
          <w:p w14:paraId="34B0A36B"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70" w:type="pct"/>
          </w:tcPr>
          <w:p w14:paraId="777A198F"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283" w:type="pct"/>
          </w:tcPr>
          <w:p w14:paraId="22336D0D" w14:textId="2D426BE3"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608" w:type="pct"/>
            <w:shd w:val="clear" w:color="auto" w:fill="auto"/>
          </w:tcPr>
          <w:p w14:paraId="29EB46FE" w14:textId="6831A52D"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05" w:type="pct"/>
          </w:tcPr>
          <w:p w14:paraId="420F4BC0"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05" w:type="pct"/>
          </w:tcPr>
          <w:p w14:paraId="5FD9D78B"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406" w:type="pct"/>
          </w:tcPr>
          <w:p w14:paraId="432EE4AF"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505" w:type="pct"/>
            <w:shd w:val="clear" w:color="auto" w:fill="auto"/>
          </w:tcPr>
          <w:p w14:paraId="7907EAB5"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278" w:type="pct"/>
            <w:shd w:val="clear" w:color="auto" w:fill="auto"/>
          </w:tcPr>
          <w:p w14:paraId="3FC4197D" w14:textId="539A94A6"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470" w:type="pct"/>
          </w:tcPr>
          <w:p w14:paraId="6112B470" w14:textId="77777777" w:rsidR="001D7FC4" w:rsidRPr="003F2BA7" w:rsidRDefault="001D7FC4" w:rsidP="000B7682">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0B7682" w:rsidRPr="003F2BA7" w14:paraId="3844DE72" w14:textId="77777777" w:rsidTr="000B7682">
        <w:trPr>
          <w:trHeight w:val="434"/>
        </w:trPr>
        <w:tc>
          <w:tcPr>
            <w:tcW w:w="388" w:type="pct"/>
          </w:tcPr>
          <w:p w14:paraId="3055BA4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391" w:type="pct"/>
          </w:tcPr>
          <w:p w14:paraId="63D72A6D"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SC1.1</w:t>
            </w:r>
          </w:p>
        </w:tc>
        <w:tc>
          <w:tcPr>
            <w:tcW w:w="391" w:type="pct"/>
          </w:tcPr>
          <w:p w14:paraId="50837721" w14:textId="5807D6AE"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rPr>
              <w:t>EFRR</w:t>
            </w:r>
          </w:p>
        </w:tc>
        <w:tc>
          <w:tcPr>
            <w:tcW w:w="470" w:type="pct"/>
          </w:tcPr>
          <w:p w14:paraId="5E7E1D87"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283" w:type="pct"/>
          </w:tcPr>
          <w:p w14:paraId="273FBD8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RCR03</w:t>
            </w:r>
          </w:p>
        </w:tc>
        <w:tc>
          <w:tcPr>
            <w:tcW w:w="608" w:type="pct"/>
            <w:shd w:val="clear" w:color="auto" w:fill="auto"/>
          </w:tcPr>
          <w:p w14:paraId="5355C232"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Malé a střední podniky zavádějící inovace produktů nebo procesů</w:t>
            </w:r>
          </w:p>
        </w:tc>
        <w:tc>
          <w:tcPr>
            <w:tcW w:w="405" w:type="pct"/>
          </w:tcPr>
          <w:p w14:paraId="1C07EB2E"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05" w:type="pct"/>
          </w:tcPr>
          <w:p w14:paraId="76D61694"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06" w:type="pct"/>
          </w:tcPr>
          <w:p w14:paraId="0E2D27ED"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05" w:type="pct"/>
            <w:shd w:val="clear" w:color="auto" w:fill="auto"/>
          </w:tcPr>
          <w:p w14:paraId="756161D2"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110</w:t>
            </w:r>
          </w:p>
        </w:tc>
        <w:tc>
          <w:tcPr>
            <w:tcW w:w="278" w:type="pct"/>
            <w:shd w:val="clear" w:color="auto" w:fill="auto"/>
          </w:tcPr>
          <w:p w14:paraId="33F2B45E" w14:textId="77777777" w:rsidR="000B7682" w:rsidRPr="003F2BA7" w:rsidRDefault="000B7682" w:rsidP="000B7682">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470" w:type="pct"/>
          </w:tcPr>
          <w:p w14:paraId="00FE5664" w14:textId="77777777" w:rsidR="000B7682" w:rsidRPr="003F2BA7" w:rsidRDefault="000B7682" w:rsidP="000B7682">
            <w:pPr>
              <w:jc w:val="center"/>
              <w:rPr>
                <w:rFonts w:ascii="Arial" w:hAnsi="Arial" w:cs="Arial"/>
                <w:lang w:eastAsia="en-US"/>
              </w:rPr>
            </w:pPr>
          </w:p>
        </w:tc>
      </w:tr>
      <w:tr w:rsidR="000B7682" w:rsidRPr="003F2BA7" w14:paraId="41E9310A" w14:textId="77777777" w:rsidTr="000B7682">
        <w:trPr>
          <w:trHeight w:val="286"/>
        </w:trPr>
        <w:tc>
          <w:tcPr>
            <w:tcW w:w="388" w:type="pct"/>
          </w:tcPr>
          <w:p w14:paraId="45168405"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391" w:type="pct"/>
          </w:tcPr>
          <w:p w14:paraId="0BD3997F"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SC1.1</w:t>
            </w:r>
          </w:p>
        </w:tc>
        <w:tc>
          <w:tcPr>
            <w:tcW w:w="391" w:type="pct"/>
          </w:tcPr>
          <w:p w14:paraId="4FB46345" w14:textId="522C7062"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rPr>
              <w:t>EFRR</w:t>
            </w:r>
          </w:p>
        </w:tc>
        <w:tc>
          <w:tcPr>
            <w:tcW w:w="470" w:type="pct"/>
          </w:tcPr>
          <w:p w14:paraId="5651288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283" w:type="pct"/>
          </w:tcPr>
          <w:p w14:paraId="028BBFEC"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RCR03</w:t>
            </w:r>
          </w:p>
        </w:tc>
        <w:tc>
          <w:tcPr>
            <w:tcW w:w="608" w:type="pct"/>
            <w:shd w:val="clear" w:color="auto" w:fill="auto"/>
          </w:tcPr>
          <w:p w14:paraId="464E7928"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Malé a střední podniky zavádějící inovace produktů nebo procesů</w:t>
            </w:r>
          </w:p>
        </w:tc>
        <w:tc>
          <w:tcPr>
            <w:tcW w:w="405" w:type="pct"/>
          </w:tcPr>
          <w:p w14:paraId="4B8AC4C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05" w:type="pct"/>
          </w:tcPr>
          <w:p w14:paraId="25AB0D10"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06" w:type="pct"/>
          </w:tcPr>
          <w:p w14:paraId="2E20D656"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05" w:type="pct"/>
            <w:shd w:val="clear" w:color="auto" w:fill="auto"/>
          </w:tcPr>
          <w:p w14:paraId="3CCB6B92"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164</w:t>
            </w:r>
          </w:p>
        </w:tc>
        <w:tc>
          <w:tcPr>
            <w:tcW w:w="278" w:type="pct"/>
            <w:shd w:val="clear" w:color="auto" w:fill="auto"/>
          </w:tcPr>
          <w:p w14:paraId="62EAA112" w14:textId="77777777" w:rsidR="000B7682" w:rsidRPr="003F2BA7" w:rsidRDefault="000B7682" w:rsidP="000B7682">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470" w:type="pct"/>
          </w:tcPr>
          <w:p w14:paraId="5E3211FE" w14:textId="77777777" w:rsidR="000B7682" w:rsidRPr="003F2BA7" w:rsidRDefault="000B7682" w:rsidP="000B7682">
            <w:pPr>
              <w:jc w:val="center"/>
              <w:rPr>
                <w:rFonts w:ascii="Arial" w:hAnsi="Arial" w:cs="Arial"/>
                <w:lang w:eastAsia="en-US"/>
              </w:rPr>
            </w:pPr>
          </w:p>
        </w:tc>
      </w:tr>
      <w:tr w:rsidR="000B7682" w:rsidRPr="003F2BA7" w14:paraId="088F8047" w14:textId="77777777" w:rsidTr="000B7682">
        <w:trPr>
          <w:trHeight w:val="286"/>
        </w:trPr>
        <w:tc>
          <w:tcPr>
            <w:tcW w:w="388" w:type="pct"/>
          </w:tcPr>
          <w:p w14:paraId="2A0B1876"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lastRenderedPageBreak/>
              <w:t>1</w:t>
            </w:r>
          </w:p>
        </w:tc>
        <w:tc>
          <w:tcPr>
            <w:tcW w:w="391" w:type="pct"/>
          </w:tcPr>
          <w:p w14:paraId="06B639D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SC1.1</w:t>
            </w:r>
          </w:p>
        </w:tc>
        <w:tc>
          <w:tcPr>
            <w:tcW w:w="391" w:type="pct"/>
          </w:tcPr>
          <w:p w14:paraId="17D4BD54" w14:textId="22DAC0E1"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rPr>
              <w:t>EFRR</w:t>
            </w:r>
          </w:p>
        </w:tc>
        <w:tc>
          <w:tcPr>
            <w:tcW w:w="470" w:type="pct"/>
          </w:tcPr>
          <w:p w14:paraId="576FEE0C"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283" w:type="pct"/>
          </w:tcPr>
          <w:p w14:paraId="7C0C147A"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RCR02</w:t>
            </w:r>
          </w:p>
        </w:tc>
        <w:tc>
          <w:tcPr>
            <w:tcW w:w="608" w:type="pct"/>
            <w:shd w:val="clear" w:color="auto" w:fill="auto"/>
          </w:tcPr>
          <w:p w14:paraId="767A8F84"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05" w:type="pct"/>
          </w:tcPr>
          <w:p w14:paraId="56E0BD4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EUR</w:t>
            </w:r>
          </w:p>
        </w:tc>
        <w:tc>
          <w:tcPr>
            <w:tcW w:w="405" w:type="pct"/>
          </w:tcPr>
          <w:p w14:paraId="06C93BA9"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06" w:type="pct"/>
          </w:tcPr>
          <w:p w14:paraId="71027C16"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05" w:type="pct"/>
            <w:shd w:val="clear" w:color="auto" w:fill="auto"/>
          </w:tcPr>
          <w:p w14:paraId="075F52F4" w14:textId="32228980" w:rsidR="000B7682" w:rsidRPr="003F2BA7" w:rsidRDefault="000B7682" w:rsidP="000B7682">
            <w:pPr>
              <w:pStyle w:val="Text1"/>
              <w:spacing w:after="0"/>
              <w:ind w:left="0"/>
              <w:jc w:val="center"/>
              <w:rPr>
                <w:rFonts w:ascii="Arial" w:hAnsi="Arial" w:cs="Arial"/>
                <w:sz w:val="20"/>
                <w:lang w:val="cs-CZ"/>
              </w:rPr>
            </w:pPr>
            <w:del w:id="532" w:author="Juráš Pavel" w:date="2021-06-03T13:22:00Z">
              <w:r w:rsidRPr="003F2BA7" w:rsidDel="008A06CF">
                <w:rPr>
                  <w:rFonts w:ascii="Arial" w:hAnsi="Arial" w:cs="Arial"/>
                  <w:sz w:val="20"/>
                  <w:lang w:val="cs-CZ"/>
                </w:rPr>
                <w:delText>398 273 384</w:delText>
              </w:r>
            </w:del>
            <w:ins w:id="533" w:author="Juráš Pavel" w:date="2021-06-03T13:22:00Z">
              <w:r w:rsidR="008A06CF">
                <w:rPr>
                  <w:rFonts w:ascii="Arial" w:hAnsi="Arial" w:cs="Arial"/>
                  <w:sz w:val="20"/>
                  <w:lang w:val="cs-CZ"/>
                </w:rPr>
                <w:t>393 228 869</w:t>
              </w:r>
            </w:ins>
          </w:p>
        </w:tc>
        <w:tc>
          <w:tcPr>
            <w:tcW w:w="278" w:type="pct"/>
            <w:shd w:val="clear" w:color="auto" w:fill="auto"/>
          </w:tcPr>
          <w:p w14:paraId="6EFE10F6" w14:textId="77777777" w:rsidR="000B7682" w:rsidRPr="003F2BA7" w:rsidRDefault="000B7682" w:rsidP="000B7682">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470" w:type="pct"/>
          </w:tcPr>
          <w:p w14:paraId="23DDA1A8" w14:textId="77777777" w:rsidR="000B7682" w:rsidRPr="003F2BA7" w:rsidRDefault="000B7682" w:rsidP="000B7682">
            <w:pPr>
              <w:jc w:val="center"/>
              <w:rPr>
                <w:rFonts w:ascii="Arial" w:hAnsi="Arial" w:cs="Arial"/>
                <w:lang w:eastAsia="en-US"/>
              </w:rPr>
            </w:pPr>
          </w:p>
        </w:tc>
      </w:tr>
      <w:tr w:rsidR="000B7682" w:rsidRPr="003F2BA7" w14:paraId="787093C0" w14:textId="77777777" w:rsidTr="000B7682">
        <w:trPr>
          <w:trHeight w:val="286"/>
        </w:trPr>
        <w:tc>
          <w:tcPr>
            <w:tcW w:w="388" w:type="pct"/>
          </w:tcPr>
          <w:p w14:paraId="0438D9E5"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391" w:type="pct"/>
          </w:tcPr>
          <w:p w14:paraId="140BDF37"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SC1.1</w:t>
            </w:r>
          </w:p>
        </w:tc>
        <w:tc>
          <w:tcPr>
            <w:tcW w:w="391" w:type="pct"/>
          </w:tcPr>
          <w:p w14:paraId="267EFD3A" w14:textId="7F45CCC4"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rPr>
              <w:t>EFRR</w:t>
            </w:r>
          </w:p>
        </w:tc>
        <w:tc>
          <w:tcPr>
            <w:tcW w:w="470" w:type="pct"/>
          </w:tcPr>
          <w:p w14:paraId="70C54F0B"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283" w:type="pct"/>
          </w:tcPr>
          <w:p w14:paraId="5C7642F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RCR02</w:t>
            </w:r>
          </w:p>
        </w:tc>
        <w:tc>
          <w:tcPr>
            <w:tcW w:w="608" w:type="pct"/>
            <w:shd w:val="clear" w:color="auto" w:fill="auto"/>
          </w:tcPr>
          <w:p w14:paraId="3FF311C2"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05" w:type="pct"/>
          </w:tcPr>
          <w:p w14:paraId="6AFD2321"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EUR</w:t>
            </w:r>
          </w:p>
        </w:tc>
        <w:tc>
          <w:tcPr>
            <w:tcW w:w="405" w:type="pct"/>
          </w:tcPr>
          <w:p w14:paraId="0C399929"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06" w:type="pct"/>
          </w:tcPr>
          <w:p w14:paraId="18B56A3A" w14:textId="77777777" w:rsidR="000B7682" w:rsidRPr="003F2BA7" w:rsidRDefault="000B7682" w:rsidP="000B7682">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05" w:type="pct"/>
            <w:shd w:val="clear" w:color="auto" w:fill="auto"/>
          </w:tcPr>
          <w:p w14:paraId="02B8EC9F" w14:textId="45CA3081" w:rsidR="000B7682" w:rsidRPr="003F2BA7" w:rsidRDefault="000B7682" w:rsidP="000B7682">
            <w:pPr>
              <w:pStyle w:val="Text1"/>
              <w:spacing w:after="0"/>
              <w:ind w:left="0"/>
              <w:jc w:val="center"/>
              <w:rPr>
                <w:rFonts w:ascii="Arial" w:hAnsi="Arial" w:cs="Arial"/>
                <w:sz w:val="20"/>
                <w:lang w:val="cs-CZ"/>
              </w:rPr>
            </w:pPr>
            <w:del w:id="534" w:author="Juráš Pavel" w:date="2021-06-03T13:22:00Z">
              <w:r w:rsidRPr="003F2BA7" w:rsidDel="008A06CF">
                <w:rPr>
                  <w:rFonts w:ascii="Arial" w:hAnsi="Arial" w:cs="Arial"/>
                  <w:sz w:val="20"/>
                  <w:lang w:val="cs-CZ"/>
                </w:rPr>
                <w:delText>594 212 904</w:delText>
              </w:r>
            </w:del>
            <w:ins w:id="535" w:author="Juráš Pavel" w:date="2021-06-03T13:22:00Z">
              <w:r w:rsidR="008A06CF">
                <w:rPr>
                  <w:rFonts w:ascii="Arial" w:hAnsi="Arial" w:cs="Arial"/>
                  <w:sz w:val="20"/>
                  <w:lang w:val="cs-CZ"/>
                </w:rPr>
                <w:t>587 257 419</w:t>
              </w:r>
            </w:ins>
          </w:p>
        </w:tc>
        <w:tc>
          <w:tcPr>
            <w:tcW w:w="278" w:type="pct"/>
            <w:shd w:val="clear" w:color="auto" w:fill="auto"/>
          </w:tcPr>
          <w:p w14:paraId="0B5A300F" w14:textId="77777777" w:rsidR="000B7682" w:rsidRPr="003F2BA7" w:rsidRDefault="000B7682" w:rsidP="000B7682">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470" w:type="pct"/>
          </w:tcPr>
          <w:p w14:paraId="1DF26DF2" w14:textId="77777777" w:rsidR="000B7682" w:rsidRPr="003F2BA7" w:rsidRDefault="000B7682" w:rsidP="000B7682">
            <w:pPr>
              <w:jc w:val="center"/>
              <w:rPr>
                <w:rFonts w:ascii="Arial" w:hAnsi="Arial" w:cs="Arial"/>
                <w:lang w:eastAsia="en-US"/>
              </w:rPr>
            </w:pPr>
          </w:p>
        </w:tc>
      </w:tr>
      <w:tr w:rsidR="005A7B81" w:rsidRPr="003F2BA7" w14:paraId="6B1F6E7F" w14:textId="77777777" w:rsidTr="005A7B81">
        <w:trPr>
          <w:trHeight w:val="640"/>
        </w:trPr>
        <w:tc>
          <w:tcPr>
            <w:tcW w:w="388" w:type="pct"/>
            <w:vAlign w:val="center"/>
          </w:tcPr>
          <w:p w14:paraId="3745563C" w14:textId="6BE190FB" w:rsidR="005A7B81" w:rsidRPr="003F2BA7" w:rsidRDefault="005A7B81" w:rsidP="005A7B81">
            <w:pPr>
              <w:pStyle w:val="Text1"/>
              <w:spacing w:after="0"/>
              <w:ind w:left="0"/>
              <w:jc w:val="center"/>
              <w:rPr>
                <w:rFonts w:ascii="Arial" w:hAnsi="Arial" w:cs="Arial"/>
                <w:sz w:val="20"/>
                <w:lang w:val="cs-CZ"/>
              </w:rPr>
            </w:pPr>
            <w:ins w:id="536" w:author="Juráš Pavel" w:date="2021-05-19T12:54:00Z">
              <w:r w:rsidRPr="003F2BA7">
                <w:rPr>
                  <w:rFonts w:ascii="Arial" w:hAnsi="Arial" w:cs="Arial"/>
                  <w:bCs/>
                  <w:color w:val="000000"/>
                  <w:sz w:val="20"/>
                  <w:lang w:eastAsia="cs-CZ"/>
                </w:rPr>
                <w:t>1</w:t>
              </w:r>
            </w:ins>
          </w:p>
        </w:tc>
        <w:tc>
          <w:tcPr>
            <w:tcW w:w="391" w:type="pct"/>
            <w:vAlign w:val="center"/>
          </w:tcPr>
          <w:p w14:paraId="7A09FD0E" w14:textId="4783E7EA" w:rsidR="005A7B81" w:rsidRPr="003F2BA7" w:rsidRDefault="005A7B81" w:rsidP="005A7B81">
            <w:pPr>
              <w:pStyle w:val="Text1"/>
              <w:spacing w:after="0"/>
              <w:ind w:left="0"/>
              <w:jc w:val="center"/>
              <w:rPr>
                <w:rFonts w:ascii="Arial" w:hAnsi="Arial" w:cs="Arial"/>
                <w:sz w:val="20"/>
                <w:lang w:val="cs-CZ"/>
              </w:rPr>
            </w:pPr>
            <w:ins w:id="537" w:author="Juráš Pavel" w:date="2021-05-19T12:54:00Z">
              <w:r w:rsidRPr="003F2BA7">
                <w:rPr>
                  <w:rFonts w:ascii="Arial" w:hAnsi="Arial" w:cs="Arial"/>
                  <w:bCs/>
                  <w:color w:val="000000"/>
                  <w:sz w:val="20"/>
                  <w:lang w:eastAsia="cs-CZ"/>
                </w:rPr>
                <w:t>SC1.1</w:t>
              </w:r>
            </w:ins>
          </w:p>
        </w:tc>
        <w:tc>
          <w:tcPr>
            <w:tcW w:w="391" w:type="pct"/>
            <w:vAlign w:val="center"/>
          </w:tcPr>
          <w:p w14:paraId="6C3E0A4E" w14:textId="2A64EA3B" w:rsidR="005A7B81" w:rsidRPr="003F2BA7" w:rsidRDefault="005A7B81" w:rsidP="005A7B81">
            <w:pPr>
              <w:pStyle w:val="Text1"/>
              <w:spacing w:after="0"/>
              <w:ind w:left="0"/>
              <w:jc w:val="center"/>
              <w:rPr>
                <w:rFonts w:ascii="Arial" w:hAnsi="Arial" w:cs="Arial"/>
                <w:sz w:val="20"/>
              </w:rPr>
            </w:pPr>
            <w:ins w:id="538" w:author="Juráš Pavel" w:date="2021-05-19T12:54:00Z">
              <w:r w:rsidRPr="003F2BA7">
                <w:rPr>
                  <w:rFonts w:ascii="Arial" w:hAnsi="Arial" w:cs="Arial"/>
                  <w:bCs/>
                  <w:color w:val="000000"/>
                  <w:sz w:val="20"/>
                  <w:lang w:eastAsia="cs-CZ"/>
                </w:rPr>
                <w:t>EFRR</w:t>
              </w:r>
            </w:ins>
          </w:p>
        </w:tc>
        <w:tc>
          <w:tcPr>
            <w:tcW w:w="470" w:type="pct"/>
            <w:vAlign w:val="center"/>
          </w:tcPr>
          <w:p w14:paraId="231E34DE" w14:textId="7C7A9453" w:rsidR="005A7B81" w:rsidRPr="003F2BA7" w:rsidRDefault="005A7B81" w:rsidP="005A7B81">
            <w:pPr>
              <w:pStyle w:val="Text1"/>
              <w:spacing w:after="0"/>
              <w:ind w:left="0"/>
              <w:jc w:val="center"/>
              <w:rPr>
                <w:rFonts w:ascii="Arial" w:hAnsi="Arial" w:cs="Arial"/>
                <w:sz w:val="20"/>
                <w:lang w:val="cs-CZ"/>
              </w:rPr>
            </w:pPr>
            <w:ins w:id="539" w:author="Juráš Pavel" w:date="2021-05-19T12:54:00Z">
              <w:r w:rsidRPr="003F2BA7">
                <w:rPr>
                  <w:rFonts w:ascii="Arial" w:hAnsi="Arial" w:cs="Arial"/>
                  <w:bCs/>
                  <w:color w:val="000000"/>
                  <w:sz w:val="20"/>
                  <w:lang w:eastAsia="cs-CZ"/>
                </w:rPr>
                <w:t>MRR</w:t>
              </w:r>
            </w:ins>
          </w:p>
        </w:tc>
        <w:tc>
          <w:tcPr>
            <w:tcW w:w="283" w:type="pct"/>
            <w:vAlign w:val="center"/>
          </w:tcPr>
          <w:p w14:paraId="58DEFD17" w14:textId="05992B84" w:rsidR="005A7B81" w:rsidRPr="003F2BA7" w:rsidRDefault="005A7B81" w:rsidP="005A7B81">
            <w:pPr>
              <w:pStyle w:val="Text1"/>
              <w:spacing w:after="0"/>
              <w:ind w:left="0"/>
              <w:jc w:val="center"/>
              <w:rPr>
                <w:rFonts w:ascii="Arial" w:hAnsi="Arial" w:cs="Arial"/>
                <w:sz w:val="20"/>
                <w:lang w:val="cs-CZ"/>
              </w:rPr>
            </w:pPr>
            <w:ins w:id="540" w:author="Juráš Pavel" w:date="2021-05-19T12:54:00Z">
              <w:r w:rsidRPr="003F2BA7">
                <w:rPr>
                  <w:rFonts w:ascii="Arial" w:hAnsi="Arial" w:cs="Arial"/>
                  <w:bCs/>
                  <w:color w:val="000000"/>
                  <w:sz w:val="20"/>
                  <w:lang w:eastAsia="cs-CZ"/>
                </w:rPr>
                <w:t>RCR06</w:t>
              </w:r>
            </w:ins>
          </w:p>
        </w:tc>
        <w:tc>
          <w:tcPr>
            <w:tcW w:w="608" w:type="pct"/>
            <w:shd w:val="clear" w:color="auto" w:fill="auto"/>
            <w:vAlign w:val="center"/>
          </w:tcPr>
          <w:p w14:paraId="7DA05064" w14:textId="60272810" w:rsidR="005A7B81" w:rsidRPr="003F2BA7" w:rsidRDefault="005A7B81" w:rsidP="005A7B81">
            <w:pPr>
              <w:pStyle w:val="Text1"/>
              <w:spacing w:after="0"/>
              <w:ind w:left="0"/>
              <w:jc w:val="center"/>
              <w:rPr>
                <w:rFonts w:ascii="Arial" w:hAnsi="Arial" w:cs="Arial"/>
                <w:sz w:val="20"/>
                <w:lang w:val="cs-CZ"/>
              </w:rPr>
            </w:pPr>
            <w:proofErr w:type="spellStart"/>
            <w:ins w:id="541" w:author="Juráš Pavel" w:date="2021-05-19T12:54:00Z">
              <w:r w:rsidRPr="003F2BA7">
                <w:rPr>
                  <w:rFonts w:ascii="Arial" w:hAnsi="Arial" w:cs="Arial"/>
                  <w:bCs/>
                  <w:color w:val="000000"/>
                  <w:sz w:val="20"/>
                  <w:lang w:eastAsia="cs-CZ"/>
                </w:rPr>
                <w:t>Podané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přihlášky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patentů</w:t>
              </w:r>
            </w:ins>
            <w:proofErr w:type="spellEnd"/>
          </w:p>
        </w:tc>
        <w:tc>
          <w:tcPr>
            <w:tcW w:w="405" w:type="pct"/>
            <w:vAlign w:val="center"/>
          </w:tcPr>
          <w:p w14:paraId="0A3901E5" w14:textId="04A5B8B3" w:rsidR="005A7B81" w:rsidRPr="003F2BA7" w:rsidRDefault="005A7B81" w:rsidP="003C285F">
            <w:pPr>
              <w:pStyle w:val="Text1"/>
              <w:spacing w:after="0"/>
              <w:ind w:left="0"/>
              <w:jc w:val="center"/>
              <w:rPr>
                <w:rFonts w:ascii="Arial" w:hAnsi="Arial" w:cs="Arial"/>
                <w:sz w:val="20"/>
                <w:lang w:val="cs-CZ"/>
              </w:rPr>
            </w:pPr>
            <w:proofErr w:type="spellStart"/>
            <w:ins w:id="542" w:author="Juráš Pavel" w:date="2021-05-19T12:55:00Z">
              <w:r w:rsidRPr="003F2BA7">
                <w:rPr>
                  <w:rFonts w:ascii="Arial" w:hAnsi="Arial" w:cs="Arial"/>
                  <w:bCs/>
                  <w:color w:val="000000"/>
                  <w:sz w:val="20"/>
                  <w:lang w:eastAsia="cs-CZ"/>
                </w:rPr>
                <w:t>P</w:t>
              </w:r>
            </w:ins>
            <w:ins w:id="543" w:author="Juráš Pavel" w:date="2021-05-19T12:54:00Z">
              <w:r w:rsidRPr="003F2BA7">
                <w:rPr>
                  <w:rFonts w:ascii="Arial" w:hAnsi="Arial" w:cs="Arial"/>
                  <w:bCs/>
                  <w:color w:val="000000"/>
                  <w:sz w:val="20"/>
                  <w:lang w:eastAsia="cs-CZ"/>
                </w:rPr>
                <w:t>atentové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přihlášky</w:t>
              </w:r>
            </w:ins>
            <w:proofErr w:type="spellEnd"/>
          </w:p>
        </w:tc>
        <w:tc>
          <w:tcPr>
            <w:tcW w:w="405" w:type="pct"/>
            <w:vAlign w:val="center"/>
          </w:tcPr>
          <w:p w14:paraId="480A6184" w14:textId="772CCB57" w:rsidR="005A7B81" w:rsidRPr="003F2BA7" w:rsidRDefault="005A7B81" w:rsidP="005A7B81">
            <w:pPr>
              <w:pStyle w:val="Text1"/>
              <w:spacing w:after="0"/>
              <w:ind w:left="0"/>
              <w:jc w:val="center"/>
              <w:rPr>
                <w:rFonts w:ascii="Arial" w:hAnsi="Arial" w:cs="Arial"/>
                <w:sz w:val="20"/>
                <w:lang w:val="cs-CZ"/>
              </w:rPr>
            </w:pPr>
            <w:ins w:id="544" w:author="Juráš Pavel" w:date="2021-05-19T12:54:00Z">
              <w:r w:rsidRPr="003F2BA7">
                <w:rPr>
                  <w:rFonts w:ascii="Arial" w:hAnsi="Arial" w:cs="Arial"/>
                  <w:bCs/>
                  <w:color w:val="000000"/>
                  <w:sz w:val="20"/>
                  <w:lang w:eastAsia="cs-CZ"/>
                </w:rPr>
                <w:t>0</w:t>
              </w:r>
            </w:ins>
          </w:p>
        </w:tc>
        <w:tc>
          <w:tcPr>
            <w:tcW w:w="406" w:type="pct"/>
            <w:vAlign w:val="center"/>
          </w:tcPr>
          <w:p w14:paraId="514BEF0D" w14:textId="0C81B4A8" w:rsidR="005A7B81" w:rsidRPr="003F2BA7" w:rsidRDefault="005A7B81" w:rsidP="005A7B81">
            <w:pPr>
              <w:pStyle w:val="Text1"/>
              <w:spacing w:after="0"/>
              <w:ind w:left="0"/>
              <w:jc w:val="center"/>
              <w:rPr>
                <w:rFonts w:ascii="Arial" w:hAnsi="Arial" w:cs="Arial"/>
                <w:sz w:val="20"/>
                <w:lang w:val="cs-CZ"/>
              </w:rPr>
            </w:pPr>
            <w:ins w:id="545" w:author="Juráš Pavel" w:date="2021-05-19T12:54:00Z">
              <w:r w:rsidRPr="003F2BA7">
                <w:rPr>
                  <w:rFonts w:ascii="Arial" w:hAnsi="Arial" w:cs="Arial"/>
                  <w:bCs/>
                  <w:color w:val="000000"/>
                  <w:sz w:val="20"/>
                  <w:lang w:eastAsia="cs-CZ"/>
                </w:rPr>
                <w:t>2021</w:t>
              </w:r>
            </w:ins>
          </w:p>
        </w:tc>
        <w:tc>
          <w:tcPr>
            <w:tcW w:w="505" w:type="pct"/>
            <w:shd w:val="clear" w:color="auto" w:fill="auto"/>
            <w:vAlign w:val="center"/>
          </w:tcPr>
          <w:p w14:paraId="691EA75A" w14:textId="33D9C66C" w:rsidR="005A7B81" w:rsidRPr="003F2BA7" w:rsidRDefault="00D01584" w:rsidP="005A7B81">
            <w:pPr>
              <w:pStyle w:val="Text1"/>
              <w:spacing w:after="0"/>
              <w:ind w:left="0"/>
              <w:jc w:val="center"/>
              <w:rPr>
                <w:rFonts w:ascii="Arial" w:hAnsi="Arial" w:cs="Arial"/>
                <w:sz w:val="20"/>
                <w:lang w:val="cs-CZ"/>
              </w:rPr>
            </w:pPr>
            <w:ins w:id="546" w:author="Juráš Pavel" w:date="2021-05-19T16:37:00Z">
              <w:r w:rsidRPr="003F2BA7">
                <w:rPr>
                  <w:rFonts w:ascii="Arial" w:hAnsi="Arial" w:cs="Arial"/>
                  <w:sz w:val="20"/>
                  <w:lang w:val="cs-CZ"/>
                </w:rPr>
                <w:t>64</w:t>
              </w:r>
            </w:ins>
          </w:p>
        </w:tc>
        <w:tc>
          <w:tcPr>
            <w:tcW w:w="278" w:type="pct"/>
            <w:shd w:val="clear" w:color="auto" w:fill="auto"/>
            <w:vAlign w:val="center"/>
          </w:tcPr>
          <w:p w14:paraId="58071B89" w14:textId="7675858D" w:rsidR="005A7B81" w:rsidRPr="003F2BA7" w:rsidRDefault="005A7B81" w:rsidP="005A7B81">
            <w:pPr>
              <w:pStyle w:val="Text1"/>
              <w:spacing w:after="0" w:line="480" w:lineRule="auto"/>
              <w:ind w:left="0"/>
              <w:jc w:val="center"/>
              <w:rPr>
                <w:rFonts w:ascii="Arial" w:hAnsi="Arial" w:cs="Arial"/>
                <w:sz w:val="20"/>
                <w:lang w:val="cs-CZ"/>
              </w:rPr>
            </w:pPr>
            <w:ins w:id="547" w:author="Juráš Pavel" w:date="2021-05-19T12:54:00Z">
              <w:r w:rsidRPr="003F2BA7">
                <w:rPr>
                  <w:rFonts w:ascii="Arial" w:hAnsi="Arial" w:cs="Arial"/>
                  <w:bCs/>
                  <w:color w:val="000000"/>
                  <w:sz w:val="20"/>
                  <w:lang w:eastAsia="cs-CZ"/>
                </w:rPr>
                <w:t>MS</w:t>
              </w:r>
            </w:ins>
          </w:p>
        </w:tc>
        <w:tc>
          <w:tcPr>
            <w:tcW w:w="470" w:type="pct"/>
          </w:tcPr>
          <w:p w14:paraId="23B82991" w14:textId="77777777" w:rsidR="005A7B81" w:rsidRPr="003F2BA7" w:rsidRDefault="005A7B81" w:rsidP="005A7B81">
            <w:pPr>
              <w:jc w:val="center"/>
              <w:rPr>
                <w:rFonts w:ascii="Arial" w:hAnsi="Arial" w:cs="Arial"/>
                <w:lang w:eastAsia="en-US"/>
              </w:rPr>
            </w:pPr>
          </w:p>
        </w:tc>
      </w:tr>
      <w:tr w:rsidR="005A7B81" w:rsidRPr="003F2BA7" w14:paraId="30EE05A4" w14:textId="77777777" w:rsidTr="005A7B81">
        <w:trPr>
          <w:trHeight w:val="590"/>
        </w:trPr>
        <w:tc>
          <w:tcPr>
            <w:tcW w:w="388" w:type="pct"/>
            <w:vAlign w:val="center"/>
          </w:tcPr>
          <w:p w14:paraId="2FDF01A3" w14:textId="15916CE2" w:rsidR="005A7B81" w:rsidRPr="003F2BA7" w:rsidRDefault="005A7B81" w:rsidP="005A7B81">
            <w:pPr>
              <w:pStyle w:val="Text1"/>
              <w:spacing w:after="0"/>
              <w:ind w:left="0"/>
              <w:jc w:val="center"/>
              <w:rPr>
                <w:rFonts w:ascii="Arial" w:hAnsi="Arial" w:cs="Arial"/>
                <w:sz w:val="20"/>
                <w:lang w:val="cs-CZ"/>
              </w:rPr>
            </w:pPr>
            <w:ins w:id="548" w:author="Juráš Pavel" w:date="2021-05-19T12:54:00Z">
              <w:r w:rsidRPr="003F2BA7">
                <w:rPr>
                  <w:rFonts w:ascii="Arial" w:hAnsi="Arial" w:cs="Arial"/>
                  <w:bCs/>
                  <w:color w:val="000000"/>
                  <w:sz w:val="20"/>
                  <w:lang w:eastAsia="cs-CZ"/>
                </w:rPr>
                <w:t>1</w:t>
              </w:r>
            </w:ins>
          </w:p>
        </w:tc>
        <w:tc>
          <w:tcPr>
            <w:tcW w:w="391" w:type="pct"/>
            <w:vAlign w:val="center"/>
          </w:tcPr>
          <w:p w14:paraId="194E9BAA" w14:textId="070ADAEB" w:rsidR="005A7B81" w:rsidRPr="003F2BA7" w:rsidRDefault="005A7B81" w:rsidP="005A7B81">
            <w:pPr>
              <w:pStyle w:val="Text1"/>
              <w:spacing w:after="0"/>
              <w:ind w:left="0"/>
              <w:jc w:val="center"/>
              <w:rPr>
                <w:rFonts w:ascii="Arial" w:hAnsi="Arial" w:cs="Arial"/>
                <w:sz w:val="20"/>
                <w:lang w:val="cs-CZ"/>
              </w:rPr>
            </w:pPr>
            <w:ins w:id="549" w:author="Juráš Pavel" w:date="2021-05-19T12:54:00Z">
              <w:r w:rsidRPr="003F2BA7">
                <w:rPr>
                  <w:rFonts w:ascii="Arial" w:hAnsi="Arial" w:cs="Arial"/>
                  <w:bCs/>
                  <w:color w:val="000000"/>
                  <w:sz w:val="20"/>
                  <w:lang w:eastAsia="cs-CZ"/>
                </w:rPr>
                <w:t>SC1.1</w:t>
              </w:r>
            </w:ins>
          </w:p>
        </w:tc>
        <w:tc>
          <w:tcPr>
            <w:tcW w:w="391" w:type="pct"/>
            <w:vAlign w:val="center"/>
          </w:tcPr>
          <w:p w14:paraId="77B68D3D" w14:textId="467D216B" w:rsidR="005A7B81" w:rsidRPr="003F2BA7" w:rsidRDefault="005A7B81" w:rsidP="005A7B81">
            <w:pPr>
              <w:pStyle w:val="Text1"/>
              <w:spacing w:after="0"/>
              <w:ind w:left="0"/>
              <w:jc w:val="center"/>
              <w:rPr>
                <w:rFonts w:ascii="Arial" w:hAnsi="Arial" w:cs="Arial"/>
                <w:sz w:val="20"/>
              </w:rPr>
            </w:pPr>
            <w:ins w:id="550" w:author="Juráš Pavel" w:date="2021-05-19T12:54:00Z">
              <w:r w:rsidRPr="003F2BA7">
                <w:rPr>
                  <w:rFonts w:ascii="Arial" w:hAnsi="Arial" w:cs="Arial"/>
                  <w:bCs/>
                  <w:color w:val="000000"/>
                  <w:sz w:val="20"/>
                  <w:lang w:eastAsia="cs-CZ"/>
                </w:rPr>
                <w:t>EFRR</w:t>
              </w:r>
            </w:ins>
          </w:p>
        </w:tc>
        <w:tc>
          <w:tcPr>
            <w:tcW w:w="470" w:type="pct"/>
            <w:vAlign w:val="center"/>
          </w:tcPr>
          <w:p w14:paraId="31555E1D" w14:textId="4977DA9D" w:rsidR="005A7B81" w:rsidRPr="003F2BA7" w:rsidRDefault="005A7B81" w:rsidP="005A7B81">
            <w:pPr>
              <w:pStyle w:val="Text1"/>
              <w:spacing w:after="0"/>
              <w:ind w:left="0"/>
              <w:jc w:val="center"/>
              <w:rPr>
                <w:rFonts w:ascii="Arial" w:hAnsi="Arial" w:cs="Arial"/>
                <w:sz w:val="20"/>
                <w:lang w:val="cs-CZ"/>
              </w:rPr>
            </w:pPr>
            <w:ins w:id="551" w:author="Juráš Pavel" w:date="2021-05-19T12:54:00Z">
              <w:r w:rsidRPr="003F2BA7">
                <w:rPr>
                  <w:rFonts w:ascii="Arial" w:hAnsi="Arial" w:cs="Arial"/>
                  <w:bCs/>
                  <w:color w:val="000000"/>
                  <w:sz w:val="20"/>
                  <w:lang w:eastAsia="cs-CZ"/>
                </w:rPr>
                <w:t>PR</w:t>
              </w:r>
            </w:ins>
          </w:p>
        </w:tc>
        <w:tc>
          <w:tcPr>
            <w:tcW w:w="283" w:type="pct"/>
            <w:vAlign w:val="center"/>
          </w:tcPr>
          <w:p w14:paraId="3308493D" w14:textId="160AA396" w:rsidR="005A7B81" w:rsidRPr="003F2BA7" w:rsidRDefault="005A7B81" w:rsidP="005A7B81">
            <w:pPr>
              <w:pStyle w:val="Text1"/>
              <w:spacing w:after="0"/>
              <w:ind w:left="0"/>
              <w:jc w:val="center"/>
              <w:rPr>
                <w:rFonts w:ascii="Arial" w:hAnsi="Arial" w:cs="Arial"/>
                <w:sz w:val="20"/>
                <w:lang w:val="cs-CZ"/>
              </w:rPr>
            </w:pPr>
            <w:ins w:id="552" w:author="Juráš Pavel" w:date="2021-05-19T12:54:00Z">
              <w:r w:rsidRPr="003F2BA7">
                <w:rPr>
                  <w:rFonts w:ascii="Arial" w:hAnsi="Arial" w:cs="Arial"/>
                  <w:bCs/>
                  <w:color w:val="000000"/>
                  <w:sz w:val="20"/>
                  <w:lang w:eastAsia="cs-CZ"/>
                </w:rPr>
                <w:t>RCR06</w:t>
              </w:r>
            </w:ins>
          </w:p>
        </w:tc>
        <w:tc>
          <w:tcPr>
            <w:tcW w:w="608" w:type="pct"/>
            <w:shd w:val="clear" w:color="auto" w:fill="auto"/>
            <w:vAlign w:val="center"/>
          </w:tcPr>
          <w:p w14:paraId="5FEE86AB" w14:textId="31327035" w:rsidR="005A7B81" w:rsidRPr="003F2BA7" w:rsidRDefault="005A7B81" w:rsidP="005A7B81">
            <w:pPr>
              <w:pStyle w:val="Text1"/>
              <w:spacing w:after="0"/>
              <w:ind w:left="0"/>
              <w:jc w:val="center"/>
              <w:rPr>
                <w:rFonts w:ascii="Arial" w:hAnsi="Arial" w:cs="Arial"/>
                <w:sz w:val="20"/>
                <w:lang w:val="cs-CZ"/>
              </w:rPr>
            </w:pPr>
            <w:proofErr w:type="spellStart"/>
            <w:ins w:id="553" w:author="Juráš Pavel" w:date="2021-05-19T12:54:00Z">
              <w:r w:rsidRPr="003F2BA7">
                <w:rPr>
                  <w:rFonts w:ascii="Arial" w:hAnsi="Arial" w:cs="Arial"/>
                  <w:bCs/>
                  <w:color w:val="000000"/>
                  <w:sz w:val="20"/>
                  <w:lang w:eastAsia="cs-CZ"/>
                </w:rPr>
                <w:t>Podané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přihlášky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patentů</w:t>
              </w:r>
            </w:ins>
            <w:proofErr w:type="spellEnd"/>
          </w:p>
        </w:tc>
        <w:tc>
          <w:tcPr>
            <w:tcW w:w="405" w:type="pct"/>
            <w:vAlign w:val="center"/>
          </w:tcPr>
          <w:p w14:paraId="5CB14255" w14:textId="1C60F788" w:rsidR="005A7B81" w:rsidRPr="003F2BA7" w:rsidRDefault="005A7B81" w:rsidP="003C285F">
            <w:pPr>
              <w:pStyle w:val="Text1"/>
              <w:spacing w:after="0"/>
              <w:ind w:left="0"/>
              <w:jc w:val="center"/>
              <w:rPr>
                <w:rFonts w:ascii="Arial" w:hAnsi="Arial" w:cs="Arial"/>
                <w:sz w:val="20"/>
                <w:lang w:val="cs-CZ"/>
              </w:rPr>
            </w:pPr>
            <w:proofErr w:type="spellStart"/>
            <w:ins w:id="554" w:author="Juráš Pavel" w:date="2021-05-19T12:55:00Z">
              <w:r w:rsidRPr="003F2BA7">
                <w:rPr>
                  <w:rFonts w:ascii="Arial" w:hAnsi="Arial" w:cs="Arial"/>
                  <w:bCs/>
                  <w:color w:val="000000"/>
                  <w:sz w:val="20"/>
                  <w:lang w:eastAsia="cs-CZ"/>
                </w:rPr>
                <w:t>P</w:t>
              </w:r>
            </w:ins>
            <w:ins w:id="555" w:author="Juráš Pavel" w:date="2021-05-19T12:54:00Z">
              <w:r w:rsidRPr="003F2BA7">
                <w:rPr>
                  <w:rFonts w:ascii="Arial" w:hAnsi="Arial" w:cs="Arial"/>
                  <w:bCs/>
                  <w:color w:val="000000"/>
                  <w:sz w:val="20"/>
                  <w:lang w:eastAsia="cs-CZ"/>
                </w:rPr>
                <w:t>atentové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přihlášky</w:t>
              </w:r>
            </w:ins>
            <w:proofErr w:type="spellEnd"/>
          </w:p>
        </w:tc>
        <w:tc>
          <w:tcPr>
            <w:tcW w:w="405" w:type="pct"/>
            <w:vAlign w:val="center"/>
          </w:tcPr>
          <w:p w14:paraId="174AAC85" w14:textId="753AF730" w:rsidR="005A7B81" w:rsidRPr="003F2BA7" w:rsidRDefault="005A7B81" w:rsidP="005A7B81">
            <w:pPr>
              <w:pStyle w:val="Text1"/>
              <w:spacing w:after="0"/>
              <w:ind w:left="0"/>
              <w:jc w:val="center"/>
              <w:rPr>
                <w:rFonts w:ascii="Arial" w:hAnsi="Arial" w:cs="Arial"/>
                <w:sz w:val="20"/>
                <w:lang w:val="cs-CZ"/>
              </w:rPr>
            </w:pPr>
            <w:ins w:id="556" w:author="Juráš Pavel" w:date="2021-05-19T12:54:00Z">
              <w:r w:rsidRPr="003F2BA7">
                <w:rPr>
                  <w:rFonts w:ascii="Arial" w:hAnsi="Arial" w:cs="Arial"/>
                  <w:bCs/>
                  <w:color w:val="000000"/>
                  <w:sz w:val="20"/>
                  <w:lang w:eastAsia="cs-CZ"/>
                </w:rPr>
                <w:t>0</w:t>
              </w:r>
            </w:ins>
          </w:p>
        </w:tc>
        <w:tc>
          <w:tcPr>
            <w:tcW w:w="406" w:type="pct"/>
            <w:vAlign w:val="center"/>
          </w:tcPr>
          <w:p w14:paraId="26C9248A" w14:textId="7229F2EE" w:rsidR="005A7B81" w:rsidRPr="003F2BA7" w:rsidRDefault="005A7B81" w:rsidP="005A7B81">
            <w:pPr>
              <w:pStyle w:val="Text1"/>
              <w:spacing w:after="0"/>
              <w:ind w:left="0"/>
              <w:jc w:val="center"/>
              <w:rPr>
                <w:rFonts w:ascii="Arial" w:hAnsi="Arial" w:cs="Arial"/>
                <w:sz w:val="20"/>
                <w:lang w:val="cs-CZ"/>
              </w:rPr>
            </w:pPr>
            <w:ins w:id="557" w:author="Juráš Pavel" w:date="2021-05-19T12:54:00Z">
              <w:r w:rsidRPr="003F2BA7">
                <w:rPr>
                  <w:rFonts w:ascii="Arial" w:hAnsi="Arial" w:cs="Arial"/>
                  <w:bCs/>
                  <w:color w:val="000000"/>
                  <w:sz w:val="20"/>
                  <w:lang w:eastAsia="cs-CZ"/>
                </w:rPr>
                <w:t>2021</w:t>
              </w:r>
            </w:ins>
          </w:p>
        </w:tc>
        <w:tc>
          <w:tcPr>
            <w:tcW w:w="505" w:type="pct"/>
            <w:shd w:val="clear" w:color="auto" w:fill="auto"/>
            <w:vAlign w:val="center"/>
          </w:tcPr>
          <w:p w14:paraId="0D8B7AC8" w14:textId="78AF8181" w:rsidR="005A7B81" w:rsidRPr="003F2BA7" w:rsidRDefault="00D01584" w:rsidP="005A7B81">
            <w:pPr>
              <w:pStyle w:val="Text1"/>
              <w:spacing w:after="0"/>
              <w:ind w:left="0"/>
              <w:jc w:val="center"/>
              <w:rPr>
                <w:rFonts w:ascii="Arial" w:hAnsi="Arial" w:cs="Arial"/>
                <w:sz w:val="20"/>
                <w:lang w:val="cs-CZ"/>
              </w:rPr>
            </w:pPr>
            <w:ins w:id="558" w:author="Juráš Pavel" w:date="2021-05-19T16:37:00Z">
              <w:r w:rsidRPr="003F2BA7">
                <w:rPr>
                  <w:rFonts w:ascii="Arial" w:hAnsi="Arial" w:cs="Arial"/>
                  <w:sz w:val="20"/>
                  <w:lang w:val="cs-CZ"/>
                </w:rPr>
                <w:t>96</w:t>
              </w:r>
            </w:ins>
          </w:p>
        </w:tc>
        <w:tc>
          <w:tcPr>
            <w:tcW w:w="278" w:type="pct"/>
            <w:shd w:val="clear" w:color="auto" w:fill="auto"/>
            <w:vAlign w:val="center"/>
          </w:tcPr>
          <w:p w14:paraId="3AF20A6C" w14:textId="5DEE0C66" w:rsidR="005A7B81" w:rsidRPr="003F2BA7" w:rsidRDefault="005A7B81" w:rsidP="005A7B81">
            <w:pPr>
              <w:pStyle w:val="Text1"/>
              <w:spacing w:after="0" w:line="480" w:lineRule="auto"/>
              <w:ind w:left="0"/>
              <w:jc w:val="center"/>
              <w:rPr>
                <w:rFonts w:ascii="Arial" w:hAnsi="Arial" w:cs="Arial"/>
                <w:sz w:val="20"/>
                <w:lang w:val="cs-CZ"/>
              </w:rPr>
            </w:pPr>
            <w:ins w:id="559" w:author="Juráš Pavel" w:date="2021-05-19T12:54:00Z">
              <w:r w:rsidRPr="003F2BA7">
                <w:rPr>
                  <w:rFonts w:ascii="Arial" w:hAnsi="Arial" w:cs="Arial"/>
                  <w:bCs/>
                  <w:color w:val="000000"/>
                  <w:sz w:val="20"/>
                  <w:lang w:eastAsia="cs-CZ"/>
                </w:rPr>
                <w:t>MS</w:t>
              </w:r>
            </w:ins>
          </w:p>
        </w:tc>
        <w:tc>
          <w:tcPr>
            <w:tcW w:w="470" w:type="pct"/>
          </w:tcPr>
          <w:p w14:paraId="72869AD0" w14:textId="77777777" w:rsidR="005A7B81" w:rsidRPr="003F2BA7" w:rsidRDefault="005A7B81" w:rsidP="005A7B81">
            <w:pPr>
              <w:jc w:val="center"/>
              <w:rPr>
                <w:rFonts w:ascii="Arial" w:hAnsi="Arial" w:cs="Arial"/>
                <w:lang w:eastAsia="en-US"/>
              </w:rPr>
            </w:pPr>
          </w:p>
        </w:tc>
      </w:tr>
      <w:tr w:rsidR="005A7B81" w:rsidRPr="003F2BA7" w14:paraId="7EDDE8A4" w14:textId="77777777" w:rsidTr="005A7B81">
        <w:trPr>
          <w:trHeight w:val="286"/>
        </w:trPr>
        <w:tc>
          <w:tcPr>
            <w:tcW w:w="388" w:type="pct"/>
            <w:vAlign w:val="center"/>
          </w:tcPr>
          <w:p w14:paraId="365B2398" w14:textId="105E959A" w:rsidR="005A7B81" w:rsidRPr="003F2BA7" w:rsidRDefault="005A7B81" w:rsidP="005A7B81">
            <w:pPr>
              <w:pStyle w:val="Text1"/>
              <w:spacing w:after="0"/>
              <w:ind w:left="0"/>
              <w:jc w:val="center"/>
              <w:rPr>
                <w:rFonts w:ascii="Arial" w:hAnsi="Arial" w:cs="Arial"/>
                <w:sz w:val="20"/>
                <w:lang w:val="cs-CZ"/>
              </w:rPr>
            </w:pPr>
            <w:ins w:id="560" w:author="Juráš Pavel" w:date="2021-05-19T12:54:00Z">
              <w:r w:rsidRPr="003F2BA7">
                <w:rPr>
                  <w:rFonts w:ascii="Arial" w:hAnsi="Arial" w:cs="Arial"/>
                  <w:bCs/>
                  <w:color w:val="000000"/>
                  <w:sz w:val="20"/>
                  <w:lang w:eastAsia="cs-CZ"/>
                </w:rPr>
                <w:t>1</w:t>
              </w:r>
            </w:ins>
          </w:p>
        </w:tc>
        <w:tc>
          <w:tcPr>
            <w:tcW w:w="391" w:type="pct"/>
            <w:vAlign w:val="center"/>
          </w:tcPr>
          <w:p w14:paraId="61714ED7" w14:textId="179DE1AE" w:rsidR="005A7B81" w:rsidRPr="003F2BA7" w:rsidRDefault="005A7B81" w:rsidP="005A7B81">
            <w:pPr>
              <w:pStyle w:val="Text1"/>
              <w:spacing w:after="0"/>
              <w:ind w:left="0"/>
              <w:jc w:val="center"/>
              <w:rPr>
                <w:rFonts w:ascii="Arial" w:hAnsi="Arial" w:cs="Arial"/>
                <w:sz w:val="20"/>
                <w:lang w:val="cs-CZ"/>
              </w:rPr>
            </w:pPr>
            <w:ins w:id="561" w:author="Juráš Pavel" w:date="2021-05-19T12:54:00Z">
              <w:r w:rsidRPr="003F2BA7">
                <w:rPr>
                  <w:rFonts w:ascii="Arial" w:hAnsi="Arial" w:cs="Arial"/>
                  <w:bCs/>
                  <w:color w:val="000000"/>
                  <w:sz w:val="20"/>
                  <w:lang w:eastAsia="cs-CZ"/>
                </w:rPr>
                <w:t>SC1.1</w:t>
              </w:r>
            </w:ins>
          </w:p>
        </w:tc>
        <w:tc>
          <w:tcPr>
            <w:tcW w:w="391" w:type="pct"/>
            <w:vAlign w:val="center"/>
          </w:tcPr>
          <w:p w14:paraId="52EA7907" w14:textId="1EE7948C" w:rsidR="005A7B81" w:rsidRPr="003F2BA7" w:rsidRDefault="005A7B81" w:rsidP="005A7B81">
            <w:pPr>
              <w:pStyle w:val="Text1"/>
              <w:spacing w:after="0"/>
              <w:ind w:left="0"/>
              <w:jc w:val="center"/>
              <w:rPr>
                <w:rFonts w:ascii="Arial" w:hAnsi="Arial" w:cs="Arial"/>
                <w:sz w:val="20"/>
              </w:rPr>
            </w:pPr>
            <w:ins w:id="562" w:author="Juráš Pavel" w:date="2021-05-19T12:54:00Z">
              <w:r w:rsidRPr="003F2BA7">
                <w:rPr>
                  <w:rFonts w:ascii="Arial" w:hAnsi="Arial" w:cs="Arial"/>
                  <w:bCs/>
                  <w:color w:val="000000"/>
                  <w:sz w:val="20"/>
                  <w:lang w:eastAsia="cs-CZ"/>
                </w:rPr>
                <w:t>EFRR</w:t>
              </w:r>
            </w:ins>
          </w:p>
        </w:tc>
        <w:tc>
          <w:tcPr>
            <w:tcW w:w="470" w:type="pct"/>
            <w:vAlign w:val="center"/>
          </w:tcPr>
          <w:p w14:paraId="0831E31A" w14:textId="353A8B83" w:rsidR="005A7B81" w:rsidRPr="003F2BA7" w:rsidRDefault="005A7B81" w:rsidP="005A7B81">
            <w:pPr>
              <w:pStyle w:val="Text1"/>
              <w:spacing w:after="0"/>
              <w:ind w:left="0"/>
              <w:jc w:val="center"/>
              <w:rPr>
                <w:rFonts w:ascii="Arial" w:hAnsi="Arial" w:cs="Arial"/>
                <w:sz w:val="20"/>
                <w:lang w:val="cs-CZ"/>
              </w:rPr>
            </w:pPr>
            <w:ins w:id="563" w:author="Juráš Pavel" w:date="2021-05-19T12:54:00Z">
              <w:r w:rsidRPr="003F2BA7">
                <w:rPr>
                  <w:rFonts w:ascii="Arial" w:hAnsi="Arial" w:cs="Arial"/>
                  <w:bCs/>
                  <w:color w:val="000000"/>
                  <w:sz w:val="20"/>
                  <w:lang w:eastAsia="cs-CZ"/>
                </w:rPr>
                <w:t>MRR</w:t>
              </w:r>
            </w:ins>
          </w:p>
        </w:tc>
        <w:tc>
          <w:tcPr>
            <w:tcW w:w="283" w:type="pct"/>
            <w:vAlign w:val="center"/>
          </w:tcPr>
          <w:p w14:paraId="7CE222F3" w14:textId="2206F376" w:rsidR="005A7B81" w:rsidRPr="003F2BA7" w:rsidRDefault="005A7B81" w:rsidP="005A7B81">
            <w:pPr>
              <w:pStyle w:val="Text1"/>
              <w:spacing w:after="0"/>
              <w:ind w:left="0"/>
              <w:jc w:val="center"/>
              <w:rPr>
                <w:rFonts w:ascii="Arial" w:hAnsi="Arial" w:cs="Arial"/>
                <w:sz w:val="20"/>
                <w:lang w:val="cs-CZ"/>
              </w:rPr>
            </w:pPr>
            <w:ins w:id="564" w:author="Juráš Pavel" w:date="2021-05-19T12:54:00Z">
              <w:r w:rsidRPr="003F2BA7">
                <w:rPr>
                  <w:rFonts w:ascii="Arial" w:hAnsi="Arial" w:cs="Arial"/>
                  <w:bCs/>
                  <w:color w:val="000000"/>
                  <w:sz w:val="20"/>
                  <w:lang w:eastAsia="cs-CZ"/>
                </w:rPr>
                <w:t>RCR07</w:t>
              </w:r>
            </w:ins>
          </w:p>
        </w:tc>
        <w:tc>
          <w:tcPr>
            <w:tcW w:w="608" w:type="pct"/>
            <w:shd w:val="clear" w:color="auto" w:fill="auto"/>
            <w:vAlign w:val="center"/>
          </w:tcPr>
          <w:p w14:paraId="0A63C190" w14:textId="7FB6CBA8" w:rsidR="005A7B81" w:rsidRPr="003F2BA7" w:rsidRDefault="005A7B81" w:rsidP="005A7B81">
            <w:pPr>
              <w:pStyle w:val="Text1"/>
              <w:spacing w:after="0"/>
              <w:ind w:left="0"/>
              <w:jc w:val="center"/>
              <w:rPr>
                <w:rFonts w:ascii="Arial" w:hAnsi="Arial" w:cs="Arial"/>
                <w:sz w:val="20"/>
                <w:lang w:val="cs-CZ"/>
              </w:rPr>
            </w:pPr>
            <w:proofErr w:type="spellStart"/>
            <w:ins w:id="565" w:author="Juráš Pavel" w:date="2021-05-19T12:54:00Z">
              <w:r w:rsidRPr="003F2BA7">
                <w:rPr>
                  <w:rFonts w:ascii="Arial" w:hAnsi="Arial" w:cs="Arial"/>
                  <w:bCs/>
                  <w:color w:val="000000"/>
                  <w:sz w:val="20"/>
                  <w:lang w:eastAsia="cs-CZ"/>
                </w:rPr>
                <w:t>Přihlášky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na</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ochranné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známky</w:t>
              </w:r>
              <w:proofErr w:type="spellEnd"/>
              <w:r w:rsidRPr="003F2BA7">
                <w:rPr>
                  <w:rFonts w:ascii="Arial" w:hAnsi="Arial" w:cs="Arial"/>
                  <w:bCs/>
                  <w:color w:val="000000"/>
                  <w:sz w:val="20"/>
                  <w:lang w:eastAsia="cs-CZ"/>
                </w:rPr>
                <w:t xml:space="preserve"> a </w:t>
              </w:r>
              <w:proofErr w:type="spellStart"/>
              <w:r w:rsidRPr="003F2BA7">
                <w:rPr>
                  <w:rFonts w:ascii="Arial" w:hAnsi="Arial" w:cs="Arial"/>
                  <w:bCs/>
                  <w:color w:val="000000"/>
                  <w:sz w:val="20"/>
                  <w:lang w:eastAsia="cs-CZ"/>
                </w:rPr>
                <w:t>vzory</w:t>
              </w:r>
            </w:ins>
            <w:proofErr w:type="spellEnd"/>
          </w:p>
        </w:tc>
        <w:tc>
          <w:tcPr>
            <w:tcW w:w="405" w:type="pct"/>
            <w:vAlign w:val="center"/>
          </w:tcPr>
          <w:p w14:paraId="30055967" w14:textId="22AFEB69" w:rsidR="005A7B81" w:rsidRPr="003F2BA7" w:rsidRDefault="005A7B81" w:rsidP="003C285F">
            <w:pPr>
              <w:pStyle w:val="Text1"/>
              <w:spacing w:after="0"/>
              <w:ind w:left="0"/>
              <w:jc w:val="center"/>
              <w:rPr>
                <w:rFonts w:ascii="Arial" w:hAnsi="Arial" w:cs="Arial"/>
                <w:sz w:val="20"/>
                <w:lang w:val="cs-CZ"/>
              </w:rPr>
            </w:pPr>
            <w:proofErr w:type="spellStart"/>
            <w:ins w:id="566" w:author="Juráš Pavel" w:date="2021-05-19T12:54:00Z">
              <w:r w:rsidRPr="003F2BA7">
                <w:rPr>
                  <w:rFonts w:ascii="Arial" w:hAnsi="Arial" w:cs="Arial"/>
                  <w:bCs/>
                  <w:color w:val="000000"/>
                  <w:sz w:val="20"/>
                  <w:lang w:eastAsia="cs-CZ"/>
                </w:rPr>
                <w:t>Přihlášky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na</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ochranné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známky</w:t>
              </w:r>
              <w:proofErr w:type="spellEnd"/>
              <w:r w:rsidRPr="003F2BA7">
                <w:rPr>
                  <w:rFonts w:ascii="Arial" w:hAnsi="Arial" w:cs="Arial"/>
                  <w:bCs/>
                  <w:color w:val="000000"/>
                  <w:sz w:val="20"/>
                  <w:lang w:eastAsia="cs-CZ"/>
                </w:rPr>
                <w:t xml:space="preserve"> a </w:t>
              </w:r>
              <w:proofErr w:type="spellStart"/>
              <w:r w:rsidRPr="003F2BA7">
                <w:rPr>
                  <w:rFonts w:ascii="Arial" w:hAnsi="Arial" w:cs="Arial"/>
                  <w:bCs/>
                  <w:color w:val="000000"/>
                  <w:sz w:val="20"/>
                  <w:lang w:eastAsia="cs-CZ"/>
                </w:rPr>
                <w:t>vzory</w:t>
              </w:r>
            </w:ins>
            <w:proofErr w:type="spellEnd"/>
          </w:p>
        </w:tc>
        <w:tc>
          <w:tcPr>
            <w:tcW w:w="405" w:type="pct"/>
            <w:vAlign w:val="center"/>
          </w:tcPr>
          <w:p w14:paraId="58437EB6" w14:textId="51E6ECE4" w:rsidR="005A7B81" w:rsidRPr="003F2BA7" w:rsidRDefault="005A7B81" w:rsidP="005A7B81">
            <w:pPr>
              <w:pStyle w:val="Text1"/>
              <w:spacing w:after="0"/>
              <w:ind w:left="0"/>
              <w:jc w:val="center"/>
              <w:rPr>
                <w:rFonts w:ascii="Arial" w:hAnsi="Arial" w:cs="Arial"/>
                <w:sz w:val="20"/>
                <w:lang w:val="cs-CZ"/>
              </w:rPr>
            </w:pPr>
            <w:ins w:id="567" w:author="Juráš Pavel" w:date="2021-05-19T12:54:00Z">
              <w:r w:rsidRPr="003F2BA7">
                <w:rPr>
                  <w:rFonts w:ascii="Arial" w:hAnsi="Arial" w:cs="Arial"/>
                  <w:bCs/>
                  <w:color w:val="000000"/>
                  <w:sz w:val="20"/>
                  <w:lang w:eastAsia="cs-CZ"/>
                </w:rPr>
                <w:t>0</w:t>
              </w:r>
            </w:ins>
          </w:p>
        </w:tc>
        <w:tc>
          <w:tcPr>
            <w:tcW w:w="406" w:type="pct"/>
            <w:vAlign w:val="center"/>
          </w:tcPr>
          <w:p w14:paraId="3060F219" w14:textId="231AC730" w:rsidR="005A7B81" w:rsidRPr="003F2BA7" w:rsidRDefault="005A7B81" w:rsidP="005A7B81">
            <w:pPr>
              <w:pStyle w:val="Text1"/>
              <w:spacing w:after="0"/>
              <w:ind w:left="0"/>
              <w:jc w:val="center"/>
              <w:rPr>
                <w:rFonts w:ascii="Arial" w:hAnsi="Arial" w:cs="Arial"/>
                <w:sz w:val="20"/>
                <w:lang w:val="cs-CZ"/>
              </w:rPr>
            </w:pPr>
            <w:ins w:id="568" w:author="Juráš Pavel" w:date="2021-05-19T12:54:00Z">
              <w:r w:rsidRPr="003F2BA7">
                <w:rPr>
                  <w:rFonts w:ascii="Arial" w:hAnsi="Arial" w:cs="Arial"/>
                  <w:bCs/>
                  <w:color w:val="000000"/>
                  <w:sz w:val="20"/>
                  <w:lang w:eastAsia="cs-CZ"/>
                </w:rPr>
                <w:t>2021</w:t>
              </w:r>
            </w:ins>
          </w:p>
        </w:tc>
        <w:tc>
          <w:tcPr>
            <w:tcW w:w="505" w:type="pct"/>
            <w:shd w:val="clear" w:color="auto" w:fill="auto"/>
            <w:vAlign w:val="center"/>
          </w:tcPr>
          <w:p w14:paraId="123464BA" w14:textId="1F07239D" w:rsidR="005A7B81" w:rsidRPr="003F2BA7" w:rsidRDefault="00D01584" w:rsidP="005A7B81">
            <w:pPr>
              <w:pStyle w:val="Text1"/>
              <w:spacing w:after="0"/>
              <w:ind w:left="0"/>
              <w:jc w:val="center"/>
              <w:rPr>
                <w:rFonts w:ascii="Arial" w:hAnsi="Arial" w:cs="Arial"/>
                <w:sz w:val="20"/>
                <w:lang w:val="cs-CZ"/>
              </w:rPr>
            </w:pPr>
            <w:ins w:id="569" w:author="Juráš Pavel" w:date="2021-05-19T16:37:00Z">
              <w:r w:rsidRPr="003F2BA7">
                <w:rPr>
                  <w:rFonts w:ascii="Arial" w:hAnsi="Arial" w:cs="Arial"/>
                  <w:sz w:val="20"/>
                  <w:lang w:val="cs-CZ"/>
                </w:rPr>
                <w:t>16</w:t>
              </w:r>
            </w:ins>
            <w:ins w:id="570" w:author="Juráš Pavel" w:date="2021-06-03T13:23:00Z">
              <w:r w:rsidR="008A06CF">
                <w:rPr>
                  <w:rFonts w:ascii="Arial" w:hAnsi="Arial" w:cs="Arial"/>
                  <w:sz w:val="20"/>
                  <w:lang w:val="cs-CZ"/>
                </w:rPr>
                <w:t>4</w:t>
              </w:r>
            </w:ins>
          </w:p>
        </w:tc>
        <w:tc>
          <w:tcPr>
            <w:tcW w:w="278" w:type="pct"/>
            <w:shd w:val="clear" w:color="auto" w:fill="auto"/>
            <w:vAlign w:val="center"/>
          </w:tcPr>
          <w:p w14:paraId="7F08FD85" w14:textId="36970EA0" w:rsidR="005A7B81" w:rsidRPr="003F2BA7" w:rsidRDefault="005A7B81" w:rsidP="005A7B81">
            <w:pPr>
              <w:pStyle w:val="Text1"/>
              <w:spacing w:after="0" w:line="480" w:lineRule="auto"/>
              <w:ind w:left="0"/>
              <w:jc w:val="center"/>
              <w:rPr>
                <w:rFonts w:ascii="Arial" w:hAnsi="Arial" w:cs="Arial"/>
                <w:sz w:val="20"/>
                <w:lang w:val="cs-CZ"/>
              </w:rPr>
            </w:pPr>
            <w:ins w:id="571" w:author="Juráš Pavel" w:date="2021-05-19T12:54:00Z">
              <w:r w:rsidRPr="003F2BA7">
                <w:rPr>
                  <w:rFonts w:ascii="Arial" w:hAnsi="Arial" w:cs="Arial"/>
                  <w:bCs/>
                  <w:color w:val="000000"/>
                  <w:sz w:val="20"/>
                  <w:lang w:eastAsia="cs-CZ"/>
                </w:rPr>
                <w:t>MS</w:t>
              </w:r>
            </w:ins>
          </w:p>
        </w:tc>
        <w:tc>
          <w:tcPr>
            <w:tcW w:w="470" w:type="pct"/>
          </w:tcPr>
          <w:p w14:paraId="16F2E23C" w14:textId="77777777" w:rsidR="005A7B81" w:rsidRPr="003F2BA7" w:rsidRDefault="005A7B81" w:rsidP="005A7B81">
            <w:pPr>
              <w:jc w:val="center"/>
              <w:rPr>
                <w:rFonts w:ascii="Arial" w:hAnsi="Arial" w:cs="Arial"/>
                <w:lang w:eastAsia="en-US"/>
              </w:rPr>
            </w:pPr>
          </w:p>
        </w:tc>
      </w:tr>
      <w:tr w:rsidR="005A7B81" w:rsidRPr="003F2BA7" w14:paraId="752D02D4" w14:textId="77777777" w:rsidTr="005A7B81">
        <w:trPr>
          <w:trHeight w:val="286"/>
        </w:trPr>
        <w:tc>
          <w:tcPr>
            <w:tcW w:w="388" w:type="pct"/>
            <w:vAlign w:val="center"/>
          </w:tcPr>
          <w:p w14:paraId="2232DB68" w14:textId="5C18D894" w:rsidR="005A7B81" w:rsidRPr="003F2BA7" w:rsidRDefault="005A7B81" w:rsidP="005A7B81">
            <w:pPr>
              <w:pStyle w:val="Text1"/>
              <w:spacing w:after="0"/>
              <w:ind w:left="0"/>
              <w:jc w:val="center"/>
              <w:rPr>
                <w:rFonts w:ascii="Arial" w:hAnsi="Arial" w:cs="Arial"/>
                <w:sz w:val="20"/>
                <w:lang w:val="cs-CZ"/>
              </w:rPr>
            </w:pPr>
            <w:ins w:id="572" w:author="Juráš Pavel" w:date="2021-05-19T12:54:00Z">
              <w:r w:rsidRPr="003F2BA7">
                <w:rPr>
                  <w:rFonts w:ascii="Arial" w:hAnsi="Arial" w:cs="Arial"/>
                  <w:bCs/>
                  <w:color w:val="000000"/>
                  <w:sz w:val="20"/>
                  <w:lang w:eastAsia="cs-CZ"/>
                </w:rPr>
                <w:t>1</w:t>
              </w:r>
            </w:ins>
          </w:p>
        </w:tc>
        <w:tc>
          <w:tcPr>
            <w:tcW w:w="391" w:type="pct"/>
            <w:vAlign w:val="center"/>
          </w:tcPr>
          <w:p w14:paraId="1417FA21" w14:textId="40399868" w:rsidR="005A7B81" w:rsidRPr="003F2BA7" w:rsidRDefault="005A7B81" w:rsidP="005A7B81">
            <w:pPr>
              <w:pStyle w:val="Text1"/>
              <w:spacing w:after="0"/>
              <w:ind w:left="0"/>
              <w:jc w:val="center"/>
              <w:rPr>
                <w:rFonts w:ascii="Arial" w:hAnsi="Arial" w:cs="Arial"/>
                <w:sz w:val="20"/>
                <w:lang w:val="cs-CZ"/>
              </w:rPr>
            </w:pPr>
            <w:ins w:id="573" w:author="Juráš Pavel" w:date="2021-05-19T12:54:00Z">
              <w:r w:rsidRPr="003F2BA7">
                <w:rPr>
                  <w:rFonts w:ascii="Arial" w:hAnsi="Arial" w:cs="Arial"/>
                  <w:bCs/>
                  <w:color w:val="000000"/>
                  <w:sz w:val="20"/>
                  <w:lang w:eastAsia="cs-CZ"/>
                </w:rPr>
                <w:t>SC1.1</w:t>
              </w:r>
            </w:ins>
          </w:p>
        </w:tc>
        <w:tc>
          <w:tcPr>
            <w:tcW w:w="391" w:type="pct"/>
            <w:vAlign w:val="center"/>
          </w:tcPr>
          <w:p w14:paraId="76E37331" w14:textId="7C98A42C" w:rsidR="005A7B81" w:rsidRPr="003F2BA7" w:rsidRDefault="005A7B81" w:rsidP="005A7B81">
            <w:pPr>
              <w:pStyle w:val="Text1"/>
              <w:spacing w:after="0"/>
              <w:ind w:left="0"/>
              <w:jc w:val="center"/>
              <w:rPr>
                <w:rFonts w:ascii="Arial" w:hAnsi="Arial" w:cs="Arial"/>
                <w:sz w:val="20"/>
              </w:rPr>
            </w:pPr>
            <w:ins w:id="574" w:author="Juráš Pavel" w:date="2021-05-19T12:54:00Z">
              <w:r w:rsidRPr="003F2BA7">
                <w:rPr>
                  <w:rFonts w:ascii="Arial" w:hAnsi="Arial" w:cs="Arial"/>
                  <w:bCs/>
                  <w:color w:val="000000"/>
                  <w:sz w:val="20"/>
                  <w:lang w:eastAsia="cs-CZ"/>
                </w:rPr>
                <w:t>EFRR</w:t>
              </w:r>
            </w:ins>
          </w:p>
        </w:tc>
        <w:tc>
          <w:tcPr>
            <w:tcW w:w="470" w:type="pct"/>
            <w:vAlign w:val="center"/>
          </w:tcPr>
          <w:p w14:paraId="0EC70947" w14:textId="06DF1663" w:rsidR="005A7B81" w:rsidRPr="003F2BA7" w:rsidRDefault="005A7B81" w:rsidP="005A7B81">
            <w:pPr>
              <w:pStyle w:val="Text1"/>
              <w:spacing w:after="0"/>
              <w:ind w:left="0"/>
              <w:jc w:val="center"/>
              <w:rPr>
                <w:rFonts w:ascii="Arial" w:hAnsi="Arial" w:cs="Arial"/>
                <w:sz w:val="20"/>
                <w:lang w:val="cs-CZ"/>
              </w:rPr>
            </w:pPr>
            <w:ins w:id="575" w:author="Juráš Pavel" w:date="2021-05-19T12:54:00Z">
              <w:r w:rsidRPr="003F2BA7">
                <w:rPr>
                  <w:rFonts w:ascii="Arial" w:hAnsi="Arial" w:cs="Arial"/>
                  <w:bCs/>
                  <w:color w:val="000000"/>
                  <w:sz w:val="20"/>
                  <w:lang w:eastAsia="cs-CZ"/>
                </w:rPr>
                <w:t>PR</w:t>
              </w:r>
            </w:ins>
          </w:p>
        </w:tc>
        <w:tc>
          <w:tcPr>
            <w:tcW w:w="283" w:type="pct"/>
            <w:vAlign w:val="center"/>
          </w:tcPr>
          <w:p w14:paraId="04BBA09E" w14:textId="376A84BE" w:rsidR="005A7B81" w:rsidRPr="003F2BA7" w:rsidRDefault="005A7B81" w:rsidP="005A7B81">
            <w:pPr>
              <w:pStyle w:val="Text1"/>
              <w:spacing w:after="0"/>
              <w:ind w:left="0"/>
              <w:jc w:val="center"/>
              <w:rPr>
                <w:rFonts w:ascii="Arial" w:hAnsi="Arial" w:cs="Arial"/>
                <w:sz w:val="20"/>
                <w:lang w:val="cs-CZ"/>
              </w:rPr>
            </w:pPr>
            <w:ins w:id="576" w:author="Juráš Pavel" w:date="2021-05-19T12:54:00Z">
              <w:r w:rsidRPr="003F2BA7">
                <w:rPr>
                  <w:rFonts w:ascii="Arial" w:hAnsi="Arial" w:cs="Arial"/>
                  <w:bCs/>
                  <w:color w:val="000000"/>
                  <w:sz w:val="20"/>
                  <w:lang w:eastAsia="cs-CZ"/>
                </w:rPr>
                <w:t>RCR07</w:t>
              </w:r>
            </w:ins>
          </w:p>
        </w:tc>
        <w:tc>
          <w:tcPr>
            <w:tcW w:w="608" w:type="pct"/>
            <w:shd w:val="clear" w:color="auto" w:fill="auto"/>
            <w:vAlign w:val="center"/>
          </w:tcPr>
          <w:p w14:paraId="2D0D8D3D" w14:textId="0C735062" w:rsidR="005A7B81" w:rsidRPr="003F2BA7" w:rsidRDefault="005A7B81" w:rsidP="005A7B81">
            <w:pPr>
              <w:pStyle w:val="Text1"/>
              <w:spacing w:after="0"/>
              <w:ind w:left="0"/>
              <w:jc w:val="center"/>
              <w:rPr>
                <w:rFonts w:ascii="Arial" w:hAnsi="Arial" w:cs="Arial"/>
                <w:sz w:val="20"/>
                <w:lang w:val="cs-CZ"/>
              </w:rPr>
            </w:pPr>
            <w:proofErr w:type="spellStart"/>
            <w:ins w:id="577" w:author="Juráš Pavel" w:date="2021-05-19T12:54:00Z">
              <w:r w:rsidRPr="003F2BA7">
                <w:rPr>
                  <w:rFonts w:ascii="Arial" w:hAnsi="Arial" w:cs="Arial"/>
                  <w:bCs/>
                  <w:color w:val="000000"/>
                  <w:sz w:val="20"/>
                  <w:lang w:eastAsia="cs-CZ"/>
                </w:rPr>
                <w:t>Přihlášky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na</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ochranné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známky</w:t>
              </w:r>
              <w:proofErr w:type="spellEnd"/>
              <w:r w:rsidRPr="003F2BA7">
                <w:rPr>
                  <w:rFonts w:ascii="Arial" w:hAnsi="Arial" w:cs="Arial"/>
                  <w:bCs/>
                  <w:color w:val="000000"/>
                  <w:sz w:val="20"/>
                  <w:lang w:eastAsia="cs-CZ"/>
                </w:rPr>
                <w:t xml:space="preserve"> a </w:t>
              </w:r>
              <w:proofErr w:type="spellStart"/>
              <w:r w:rsidRPr="003F2BA7">
                <w:rPr>
                  <w:rFonts w:ascii="Arial" w:hAnsi="Arial" w:cs="Arial"/>
                  <w:bCs/>
                  <w:color w:val="000000"/>
                  <w:sz w:val="20"/>
                  <w:lang w:eastAsia="cs-CZ"/>
                </w:rPr>
                <w:t>vzory</w:t>
              </w:r>
            </w:ins>
            <w:proofErr w:type="spellEnd"/>
          </w:p>
        </w:tc>
        <w:tc>
          <w:tcPr>
            <w:tcW w:w="405" w:type="pct"/>
            <w:vAlign w:val="center"/>
          </w:tcPr>
          <w:p w14:paraId="7BF02DB4" w14:textId="3EDF6D88" w:rsidR="005A7B81" w:rsidRPr="003F2BA7" w:rsidRDefault="005A7B81" w:rsidP="003C285F">
            <w:pPr>
              <w:pStyle w:val="Text1"/>
              <w:spacing w:after="0"/>
              <w:ind w:left="0"/>
              <w:jc w:val="center"/>
              <w:rPr>
                <w:rFonts w:ascii="Arial" w:hAnsi="Arial" w:cs="Arial"/>
                <w:sz w:val="20"/>
                <w:lang w:val="cs-CZ"/>
              </w:rPr>
            </w:pPr>
            <w:proofErr w:type="spellStart"/>
            <w:ins w:id="578" w:author="Juráš Pavel" w:date="2021-05-19T12:54:00Z">
              <w:r w:rsidRPr="003F2BA7">
                <w:rPr>
                  <w:rFonts w:ascii="Arial" w:hAnsi="Arial" w:cs="Arial"/>
                  <w:bCs/>
                  <w:color w:val="000000"/>
                  <w:sz w:val="20"/>
                  <w:lang w:eastAsia="cs-CZ"/>
                </w:rPr>
                <w:t>Přihlášky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na</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ochranné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známky</w:t>
              </w:r>
              <w:proofErr w:type="spellEnd"/>
              <w:r w:rsidRPr="003F2BA7">
                <w:rPr>
                  <w:rFonts w:ascii="Arial" w:hAnsi="Arial" w:cs="Arial"/>
                  <w:bCs/>
                  <w:color w:val="000000"/>
                  <w:sz w:val="20"/>
                  <w:lang w:eastAsia="cs-CZ"/>
                </w:rPr>
                <w:t xml:space="preserve"> a </w:t>
              </w:r>
              <w:proofErr w:type="spellStart"/>
              <w:r w:rsidRPr="003F2BA7">
                <w:rPr>
                  <w:rFonts w:ascii="Arial" w:hAnsi="Arial" w:cs="Arial"/>
                  <w:bCs/>
                  <w:color w:val="000000"/>
                  <w:sz w:val="20"/>
                  <w:lang w:eastAsia="cs-CZ"/>
                </w:rPr>
                <w:t>vzory</w:t>
              </w:r>
            </w:ins>
            <w:proofErr w:type="spellEnd"/>
          </w:p>
        </w:tc>
        <w:tc>
          <w:tcPr>
            <w:tcW w:w="405" w:type="pct"/>
            <w:vAlign w:val="center"/>
          </w:tcPr>
          <w:p w14:paraId="48165CB5" w14:textId="1C79E183" w:rsidR="005A7B81" w:rsidRPr="003F2BA7" w:rsidRDefault="005A7B81" w:rsidP="005A7B81">
            <w:pPr>
              <w:pStyle w:val="Text1"/>
              <w:spacing w:after="0"/>
              <w:ind w:left="0"/>
              <w:jc w:val="center"/>
              <w:rPr>
                <w:rFonts w:ascii="Arial" w:hAnsi="Arial" w:cs="Arial"/>
                <w:sz w:val="20"/>
                <w:lang w:val="cs-CZ"/>
              </w:rPr>
            </w:pPr>
            <w:ins w:id="579" w:author="Juráš Pavel" w:date="2021-05-19T12:54:00Z">
              <w:r w:rsidRPr="003F2BA7">
                <w:rPr>
                  <w:rFonts w:ascii="Arial" w:hAnsi="Arial" w:cs="Arial"/>
                  <w:bCs/>
                  <w:color w:val="000000"/>
                  <w:sz w:val="20"/>
                  <w:lang w:eastAsia="cs-CZ"/>
                </w:rPr>
                <w:t>0</w:t>
              </w:r>
            </w:ins>
          </w:p>
        </w:tc>
        <w:tc>
          <w:tcPr>
            <w:tcW w:w="406" w:type="pct"/>
            <w:vAlign w:val="center"/>
          </w:tcPr>
          <w:p w14:paraId="1CEF7195" w14:textId="0ACD0FAC" w:rsidR="005A7B81" w:rsidRPr="003F2BA7" w:rsidRDefault="005A7B81" w:rsidP="005A7B81">
            <w:pPr>
              <w:pStyle w:val="Text1"/>
              <w:spacing w:after="0"/>
              <w:ind w:left="0"/>
              <w:jc w:val="center"/>
              <w:rPr>
                <w:rFonts w:ascii="Arial" w:hAnsi="Arial" w:cs="Arial"/>
                <w:sz w:val="20"/>
                <w:lang w:val="cs-CZ"/>
              </w:rPr>
            </w:pPr>
            <w:ins w:id="580" w:author="Juráš Pavel" w:date="2021-05-19T12:54:00Z">
              <w:r w:rsidRPr="003F2BA7">
                <w:rPr>
                  <w:rFonts w:ascii="Arial" w:hAnsi="Arial" w:cs="Arial"/>
                  <w:bCs/>
                  <w:color w:val="000000"/>
                  <w:sz w:val="20"/>
                  <w:lang w:eastAsia="cs-CZ"/>
                </w:rPr>
                <w:t>2021</w:t>
              </w:r>
            </w:ins>
          </w:p>
        </w:tc>
        <w:tc>
          <w:tcPr>
            <w:tcW w:w="505" w:type="pct"/>
            <w:shd w:val="clear" w:color="auto" w:fill="auto"/>
            <w:vAlign w:val="center"/>
          </w:tcPr>
          <w:p w14:paraId="28E53533" w14:textId="1B0E49F3" w:rsidR="005A7B81" w:rsidRPr="003F2BA7" w:rsidRDefault="00D01584" w:rsidP="005A7B81">
            <w:pPr>
              <w:pStyle w:val="Text1"/>
              <w:spacing w:after="0"/>
              <w:ind w:left="0"/>
              <w:jc w:val="center"/>
              <w:rPr>
                <w:rFonts w:ascii="Arial" w:hAnsi="Arial" w:cs="Arial"/>
                <w:sz w:val="20"/>
                <w:lang w:val="cs-CZ"/>
              </w:rPr>
            </w:pPr>
            <w:ins w:id="581" w:author="Juráš Pavel" w:date="2021-05-19T16:37:00Z">
              <w:r w:rsidRPr="003F2BA7">
                <w:rPr>
                  <w:rFonts w:ascii="Arial" w:hAnsi="Arial" w:cs="Arial"/>
                  <w:sz w:val="20"/>
                  <w:lang w:val="cs-CZ"/>
                </w:rPr>
                <w:t>24</w:t>
              </w:r>
            </w:ins>
            <w:ins w:id="582" w:author="Juráš Pavel" w:date="2021-06-03T13:23:00Z">
              <w:r w:rsidR="008A06CF">
                <w:rPr>
                  <w:rFonts w:ascii="Arial" w:hAnsi="Arial" w:cs="Arial"/>
                  <w:sz w:val="20"/>
                  <w:lang w:val="cs-CZ"/>
                </w:rPr>
                <w:t>6</w:t>
              </w:r>
            </w:ins>
          </w:p>
        </w:tc>
        <w:tc>
          <w:tcPr>
            <w:tcW w:w="278" w:type="pct"/>
            <w:shd w:val="clear" w:color="auto" w:fill="auto"/>
            <w:vAlign w:val="center"/>
          </w:tcPr>
          <w:p w14:paraId="7C36B7B8" w14:textId="3E100CB9" w:rsidR="005A7B81" w:rsidRPr="003F2BA7" w:rsidRDefault="005A7B81" w:rsidP="005A7B81">
            <w:pPr>
              <w:pStyle w:val="Text1"/>
              <w:spacing w:after="0" w:line="480" w:lineRule="auto"/>
              <w:ind w:left="0"/>
              <w:jc w:val="center"/>
              <w:rPr>
                <w:rFonts w:ascii="Arial" w:hAnsi="Arial" w:cs="Arial"/>
                <w:sz w:val="20"/>
                <w:lang w:val="cs-CZ"/>
              </w:rPr>
            </w:pPr>
            <w:ins w:id="583" w:author="Juráš Pavel" w:date="2021-05-19T12:54:00Z">
              <w:r w:rsidRPr="003F2BA7">
                <w:rPr>
                  <w:rFonts w:ascii="Arial" w:hAnsi="Arial" w:cs="Arial"/>
                  <w:bCs/>
                  <w:color w:val="000000"/>
                  <w:sz w:val="20"/>
                  <w:lang w:eastAsia="cs-CZ"/>
                </w:rPr>
                <w:t>MS</w:t>
              </w:r>
            </w:ins>
          </w:p>
        </w:tc>
        <w:tc>
          <w:tcPr>
            <w:tcW w:w="470" w:type="pct"/>
          </w:tcPr>
          <w:p w14:paraId="5A331803" w14:textId="77777777" w:rsidR="005A7B81" w:rsidRPr="003F2BA7" w:rsidRDefault="005A7B81" w:rsidP="005A7B81">
            <w:pPr>
              <w:jc w:val="center"/>
              <w:rPr>
                <w:rFonts w:ascii="Arial" w:hAnsi="Arial" w:cs="Arial"/>
                <w:lang w:eastAsia="en-US"/>
              </w:rPr>
            </w:pPr>
          </w:p>
        </w:tc>
      </w:tr>
      <w:tr w:rsidR="005A7B81" w:rsidRPr="003F2BA7" w14:paraId="6693F493" w14:textId="77777777" w:rsidTr="005A7B81">
        <w:trPr>
          <w:trHeight w:val="286"/>
        </w:trPr>
        <w:tc>
          <w:tcPr>
            <w:tcW w:w="388" w:type="pct"/>
            <w:vAlign w:val="center"/>
          </w:tcPr>
          <w:p w14:paraId="5AD273C1" w14:textId="08C4D786" w:rsidR="005A7B81" w:rsidRPr="003F2BA7" w:rsidRDefault="005A7B81" w:rsidP="005A7B81">
            <w:pPr>
              <w:pStyle w:val="Text1"/>
              <w:spacing w:after="0"/>
              <w:ind w:left="0"/>
              <w:jc w:val="center"/>
              <w:rPr>
                <w:rFonts w:ascii="Arial" w:hAnsi="Arial" w:cs="Arial"/>
                <w:sz w:val="20"/>
                <w:lang w:val="cs-CZ"/>
              </w:rPr>
            </w:pPr>
            <w:ins w:id="584" w:author="Juráš Pavel" w:date="2021-05-19T12:54:00Z">
              <w:r w:rsidRPr="003F2BA7">
                <w:rPr>
                  <w:rFonts w:ascii="Arial" w:hAnsi="Arial" w:cs="Arial"/>
                  <w:bCs/>
                  <w:color w:val="000000"/>
                  <w:sz w:val="20"/>
                  <w:lang w:eastAsia="cs-CZ"/>
                </w:rPr>
                <w:t>1</w:t>
              </w:r>
            </w:ins>
          </w:p>
        </w:tc>
        <w:tc>
          <w:tcPr>
            <w:tcW w:w="391" w:type="pct"/>
            <w:vAlign w:val="center"/>
          </w:tcPr>
          <w:p w14:paraId="56AF8CF4" w14:textId="028CD9A5" w:rsidR="005A7B81" w:rsidRPr="003F2BA7" w:rsidRDefault="005A7B81" w:rsidP="005A7B81">
            <w:pPr>
              <w:pStyle w:val="Text1"/>
              <w:spacing w:after="0"/>
              <w:ind w:left="0"/>
              <w:jc w:val="center"/>
              <w:rPr>
                <w:rFonts w:ascii="Arial" w:hAnsi="Arial" w:cs="Arial"/>
                <w:sz w:val="20"/>
                <w:lang w:val="cs-CZ"/>
              </w:rPr>
            </w:pPr>
            <w:ins w:id="585" w:author="Juráš Pavel" w:date="2021-05-19T12:54:00Z">
              <w:r w:rsidRPr="003F2BA7">
                <w:rPr>
                  <w:rFonts w:ascii="Arial" w:hAnsi="Arial" w:cs="Arial"/>
                  <w:bCs/>
                  <w:color w:val="000000"/>
                  <w:sz w:val="20"/>
                  <w:lang w:eastAsia="cs-CZ"/>
                </w:rPr>
                <w:t>SC1.1</w:t>
              </w:r>
            </w:ins>
          </w:p>
        </w:tc>
        <w:tc>
          <w:tcPr>
            <w:tcW w:w="391" w:type="pct"/>
            <w:vAlign w:val="center"/>
          </w:tcPr>
          <w:p w14:paraId="27BF3E50" w14:textId="708637A0" w:rsidR="005A7B81" w:rsidRPr="003F2BA7" w:rsidRDefault="005A7B81" w:rsidP="005A7B81">
            <w:pPr>
              <w:pStyle w:val="Text1"/>
              <w:spacing w:after="0"/>
              <w:ind w:left="0"/>
              <w:jc w:val="center"/>
              <w:rPr>
                <w:rFonts w:ascii="Arial" w:hAnsi="Arial" w:cs="Arial"/>
                <w:sz w:val="20"/>
              </w:rPr>
            </w:pPr>
            <w:ins w:id="586" w:author="Juráš Pavel" w:date="2021-05-19T12:54:00Z">
              <w:r w:rsidRPr="003F2BA7">
                <w:rPr>
                  <w:rFonts w:ascii="Arial" w:hAnsi="Arial" w:cs="Arial"/>
                  <w:bCs/>
                  <w:color w:val="000000"/>
                  <w:sz w:val="20"/>
                  <w:lang w:eastAsia="cs-CZ"/>
                </w:rPr>
                <w:t>EFRR</w:t>
              </w:r>
            </w:ins>
          </w:p>
        </w:tc>
        <w:tc>
          <w:tcPr>
            <w:tcW w:w="470" w:type="pct"/>
            <w:vAlign w:val="center"/>
          </w:tcPr>
          <w:p w14:paraId="6EC65C73" w14:textId="6810E72B" w:rsidR="005A7B81" w:rsidRPr="003F2BA7" w:rsidRDefault="005A7B81" w:rsidP="005A7B81">
            <w:pPr>
              <w:pStyle w:val="Text1"/>
              <w:spacing w:after="0"/>
              <w:ind w:left="0"/>
              <w:jc w:val="center"/>
              <w:rPr>
                <w:rFonts w:ascii="Arial" w:hAnsi="Arial" w:cs="Arial"/>
                <w:sz w:val="20"/>
                <w:lang w:val="cs-CZ"/>
              </w:rPr>
            </w:pPr>
            <w:ins w:id="587" w:author="Juráš Pavel" w:date="2021-05-19T12:54:00Z">
              <w:r w:rsidRPr="003F2BA7">
                <w:rPr>
                  <w:rFonts w:ascii="Arial" w:hAnsi="Arial" w:cs="Arial"/>
                  <w:bCs/>
                  <w:color w:val="000000"/>
                  <w:sz w:val="20"/>
                  <w:lang w:eastAsia="cs-CZ"/>
                </w:rPr>
                <w:t>MRR</w:t>
              </w:r>
            </w:ins>
          </w:p>
        </w:tc>
        <w:tc>
          <w:tcPr>
            <w:tcW w:w="283" w:type="pct"/>
            <w:vAlign w:val="center"/>
          </w:tcPr>
          <w:p w14:paraId="4AD59C5E" w14:textId="6B8138B5" w:rsidR="005A7B81" w:rsidRPr="003F2BA7" w:rsidRDefault="005A7B81" w:rsidP="005A7B81">
            <w:pPr>
              <w:pStyle w:val="Text1"/>
              <w:spacing w:after="0"/>
              <w:ind w:left="0"/>
              <w:jc w:val="center"/>
              <w:rPr>
                <w:rFonts w:ascii="Arial" w:hAnsi="Arial" w:cs="Arial"/>
                <w:sz w:val="20"/>
                <w:lang w:val="cs-CZ"/>
              </w:rPr>
            </w:pPr>
            <w:ins w:id="588" w:author="Juráš Pavel" w:date="2021-05-19T12:54:00Z">
              <w:r w:rsidRPr="003F2BA7">
                <w:rPr>
                  <w:rFonts w:ascii="Arial" w:hAnsi="Arial" w:cs="Arial"/>
                  <w:bCs/>
                  <w:color w:val="000000"/>
                  <w:sz w:val="20"/>
                  <w:lang w:eastAsia="cs-CZ"/>
                </w:rPr>
                <w:t>RCR102</w:t>
              </w:r>
            </w:ins>
          </w:p>
        </w:tc>
        <w:tc>
          <w:tcPr>
            <w:tcW w:w="608" w:type="pct"/>
            <w:shd w:val="clear" w:color="auto" w:fill="auto"/>
            <w:vAlign w:val="center"/>
          </w:tcPr>
          <w:p w14:paraId="7FDC8DE6" w14:textId="57695AA8" w:rsidR="005A7B81" w:rsidRPr="003F2BA7" w:rsidRDefault="005A7B81" w:rsidP="005A7B81">
            <w:pPr>
              <w:pStyle w:val="Text1"/>
              <w:spacing w:after="0"/>
              <w:ind w:left="0"/>
              <w:jc w:val="center"/>
              <w:rPr>
                <w:rFonts w:ascii="Arial" w:hAnsi="Arial" w:cs="Arial"/>
                <w:sz w:val="20"/>
                <w:lang w:val="cs-CZ"/>
              </w:rPr>
            </w:pPr>
            <w:ins w:id="589" w:author="Juráš Pavel" w:date="2021-05-19T12:54:00Z">
              <w:r w:rsidRPr="00185AAC">
                <w:rPr>
                  <w:rFonts w:ascii="Arial" w:hAnsi="Arial" w:cs="Arial"/>
                  <w:bCs/>
                  <w:color w:val="000000"/>
                  <w:sz w:val="20"/>
                  <w:lang w:val="cs-CZ" w:eastAsia="cs-CZ"/>
                </w:rPr>
                <w:t>Pracovní místa ve výzkumu vytvořená v podporovaných subjektech</w:t>
              </w:r>
            </w:ins>
          </w:p>
        </w:tc>
        <w:tc>
          <w:tcPr>
            <w:tcW w:w="405" w:type="pct"/>
            <w:vAlign w:val="center"/>
          </w:tcPr>
          <w:p w14:paraId="7FC7D63D" w14:textId="124F3514" w:rsidR="005A7B81" w:rsidRPr="003F2BA7" w:rsidRDefault="003C285F" w:rsidP="003C285F">
            <w:pPr>
              <w:jc w:val="center"/>
              <w:rPr>
                <w:ins w:id="590" w:author="Juráš Pavel" w:date="2021-05-19T12:54:00Z"/>
                <w:rFonts w:ascii="Arial" w:hAnsi="Arial" w:cs="Arial"/>
                <w:bCs/>
                <w:color w:val="000000"/>
              </w:rPr>
            </w:pPr>
            <w:ins w:id="591" w:author="Juráš Pavel" w:date="2021-05-19T12:55:00Z">
              <w:r w:rsidRPr="003F2BA7">
                <w:rPr>
                  <w:rFonts w:ascii="Arial" w:hAnsi="Arial" w:cs="Arial"/>
                  <w:bCs/>
                  <w:color w:val="000000"/>
                </w:rPr>
                <w:t>R</w:t>
              </w:r>
            </w:ins>
            <w:ins w:id="592" w:author="Juráš Pavel" w:date="2021-05-19T12:54:00Z">
              <w:r w:rsidR="005A7B81" w:rsidRPr="003F2BA7">
                <w:rPr>
                  <w:rFonts w:ascii="Arial" w:hAnsi="Arial" w:cs="Arial"/>
                  <w:bCs/>
                  <w:color w:val="000000"/>
                </w:rPr>
                <w:t>oční počet pracovních míst na plný úvazek</w:t>
              </w:r>
            </w:ins>
          </w:p>
          <w:p w14:paraId="4B3CA2E5" w14:textId="77777777" w:rsidR="005A7B81" w:rsidRPr="003F2BA7" w:rsidRDefault="005A7B81" w:rsidP="003C285F">
            <w:pPr>
              <w:pStyle w:val="Text1"/>
              <w:spacing w:after="0"/>
              <w:ind w:left="0"/>
              <w:jc w:val="center"/>
              <w:rPr>
                <w:rFonts w:ascii="Arial" w:hAnsi="Arial" w:cs="Arial"/>
                <w:sz w:val="20"/>
                <w:lang w:val="cs-CZ"/>
              </w:rPr>
            </w:pPr>
          </w:p>
        </w:tc>
        <w:tc>
          <w:tcPr>
            <w:tcW w:w="405" w:type="pct"/>
            <w:vAlign w:val="center"/>
          </w:tcPr>
          <w:p w14:paraId="70420C39" w14:textId="3072E1FD" w:rsidR="005A7B81" w:rsidRPr="003F2BA7" w:rsidRDefault="005A7B81" w:rsidP="005A7B81">
            <w:pPr>
              <w:pStyle w:val="Text1"/>
              <w:spacing w:after="0"/>
              <w:ind w:left="0"/>
              <w:jc w:val="center"/>
              <w:rPr>
                <w:rFonts w:ascii="Arial" w:hAnsi="Arial" w:cs="Arial"/>
                <w:sz w:val="20"/>
                <w:lang w:val="cs-CZ"/>
              </w:rPr>
            </w:pPr>
            <w:ins w:id="593" w:author="Juráš Pavel" w:date="2021-05-19T12:54:00Z">
              <w:r w:rsidRPr="003F2BA7">
                <w:rPr>
                  <w:rFonts w:ascii="Arial" w:hAnsi="Arial" w:cs="Arial"/>
                  <w:bCs/>
                  <w:color w:val="000000"/>
                  <w:sz w:val="20"/>
                  <w:lang w:eastAsia="cs-CZ"/>
                </w:rPr>
                <w:t>0</w:t>
              </w:r>
            </w:ins>
          </w:p>
        </w:tc>
        <w:tc>
          <w:tcPr>
            <w:tcW w:w="406" w:type="pct"/>
            <w:vAlign w:val="center"/>
          </w:tcPr>
          <w:p w14:paraId="30DBC92A" w14:textId="42547C41" w:rsidR="005A7B81" w:rsidRPr="003F2BA7" w:rsidRDefault="005A7B81" w:rsidP="005A7B81">
            <w:pPr>
              <w:pStyle w:val="Text1"/>
              <w:spacing w:after="0"/>
              <w:ind w:left="0"/>
              <w:jc w:val="center"/>
              <w:rPr>
                <w:rFonts w:ascii="Arial" w:hAnsi="Arial" w:cs="Arial"/>
                <w:sz w:val="20"/>
                <w:lang w:val="cs-CZ"/>
              </w:rPr>
            </w:pPr>
            <w:ins w:id="594" w:author="Juráš Pavel" w:date="2021-05-19T12:54:00Z">
              <w:r w:rsidRPr="003F2BA7">
                <w:rPr>
                  <w:rFonts w:ascii="Arial" w:hAnsi="Arial" w:cs="Arial"/>
                  <w:bCs/>
                  <w:color w:val="000000"/>
                  <w:sz w:val="20"/>
                  <w:lang w:eastAsia="cs-CZ"/>
                </w:rPr>
                <w:t>2021</w:t>
              </w:r>
            </w:ins>
          </w:p>
        </w:tc>
        <w:tc>
          <w:tcPr>
            <w:tcW w:w="505" w:type="pct"/>
            <w:shd w:val="clear" w:color="auto" w:fill="auto"/>
            <w:vAlign w:val="center"/>
          </w:tcPr>
          <w:p w14:paraId="7AC11DCE" w14:textId="34105A68" w:rsidR="005A7B81" w:rsidRPr="003F2BA7" w:rsidRDefault="005A7B81" w:rsidP="005A7B81">
            <w:pPr>
              <w:pStyle w:val="Text1"/>
              <w:spacing w:after="0"/>
              <w:ind w:left="0"/>
              <w:jc w:val="center"/>
              <w:rPr>
                <w:rFonts w:ascii="Arial" w:hAnsi="Arial" w:cs="Arial"/>
                <w:sz w:val="20"/>
                <w:lang w:val="cs-CZ"/>
              </w:rPr>
            </w:pPr>
            <w:ins w:id="595" w:author="Juráš Pavel" w:date="2021-05-19T12:54:00Z">
              <w:r w:rsidRPr="003F2BA7">
                <w:rPr>
                  <w:rFonts w:ascii="Arial" w:hAnsi="Arial" w:cs="Arial"/>
                  <w:bCs/>
                  <w:color w:val="000000"/>
                  <w:sz w:val="20"/>
                  <w:lang w:eastAsia="cs-CZ"/>
                </w:rPr>
                <w:t>9</w:t>
              </w:r>
            </w:ins>
            <w:ins w:id="596" w:author="Juráš Pavel" w:date="2021-06-03T13:23:00Z">
              <w:r w:rsidR="008A06CF">
                <w:rPr>
                  <w:rFonts w:ascii="Arial" w:hAnsi="Arial" w:cs="Arial"/>
                  <w:bCs/>
                  <w:color w:val="000000"/>
                  <w:sz w:val="20"/>
                  <w:lang w:eastAsia="cs-CZ"/>
                </w:rPr>
                <w:t>55</w:t>
              </w:r>
            </w:ins>
          </w:p>
        </w:tc>
        <w:tc>
          <w:tcPr>
            <w:tcW w:w="278" w:type="pct"/>
            <w:shd w:val="clear" w:color="auto" w:fill="auto"/>
            <w:vAlign w:val="center"/>
          </w:tcPr>
          <w:p w14:paraId="5DA167F6" w14:textId="43FA922F" w:rsidR="005A7B81" w:rsidRPr="003F2BA7" w:rsidRDefault="005A7B81" w:rsidP="005A7B81">
            <w:pPr>
              <w:pStyle w:val="Text1"/>
              <w:spacing w:after="0" w:line="480" w:lineRule="auto"/>
              <w:ind w:left="0"/>
              <w:jc w:val="center"/>
              <w:rPr>
                <w:rFonts w:ascii="Arial" w:hAnsi="Arial" w:cs="Arial"/>
                <w:sz w:val="20"/>
                <w:lang w:val="cs-CZ"/>
              </w:rPr>
            </w:pPr>
            <w:ins w:id="597" w:author="Juráš Pavel" w:date="2021-05-19T12:54:00Z">
              <w:r w:rsidRPr="003F2BA7">
                <w:rPr>
                  <w:rFonts w:ascii="Arial" w:hAnsi="Arial" w:cs="Arial"/>
                  <w:bCs/>
                  <w:color w:val="000000"/>
                  <w:sz w:val="20"/>
                  <w:lang w:eastAsia="cs-CZ"/>
                </w:rPr>
                <w:t>MS</w:t>
              </w:r>
            </w:ins>
          </w:p>
        </w:tc>
        <w:tc>
          <w:tcPr>
            <w:tcW w:w="470" w:type="pct"/>
          </w:tcPr>
          <w:p w14:paraId="141E3996" w14:textId="77777777" w:rsidR="005A7B81" w:rsidRPr="003F2BA7" w:rsidRDefault="005A7B81" w:rsidP="005A7B81">
            <w:pPr>
              <w:jc w:val="center"/>
              <w:rPr>
                <w:rFonts w:ascii="Arial" w:hAnsi="Arial" w:cs="Arial"/>
                <w:lang w:eastAsia="en-US"/>
              </w:rPr>
            </w:pPr>
          </w:p>
        </w:tc>
      </w:tr>
      <w:tr w:rsidR="005A7B81" w:rsidRPr="003F2BA7" w14:paraId="4F299C78" w14:textId="77777777" w:rsidTr="005A7B81">
        <w:trPr>
          <w:trHeight w:val="286"/>
        </w:trPr>
        <w:tc>
          <w:tcPr>
            <w:tcW w:w="388" w:type="pct"/>
            <w:vAlign w:val="center"/>
          </w:tcPr>
          <w:p w14:paraId="5C6A3F9A" w14:textId="7EC6F32E" w:rsidR="005A7B81" w:rsidRPr="003F2BA7" w:rsidRDefault="005A7B81" w:rsidP="005A7B81">
            <w:pPr>
              <w:pStyle w:val="Text1"/>
              <w:spacing w:after="0"/>
              <w:ind w:left="0"/>
              <w:jc w:val="center"/>
              <w:rPr>
                <w:rFonts w:ascii="Arial" w:hAnsi="Arial" w:cs="Arial"/>
                <w:sz w:val="20"/>
                <w:lang w:val="cs-CZ"/>
              </w:rPr>
            </w:pPr>
            <w:ins w:id="598" w:author="Juráš Pavel" w:date="2021-05-19T12:54:00Z">
              <w:r w:rsidRPr="003F2BA7">
                <w:rPr>
                  <w:rFonts w:ascii="Arial" w:hAnsi="Arial" w:cs="Arial"/>
                  <w:bCs/>
                  <w:color w:val="000000"/>
                  <w:sz w:val="20"/>
                  <w:lang w:eastAsia="cs-CZ"/>
                </w:rPr>
                <w:t>1</w:t>
              </w:r>
            </w:ins>
          </w:p>
        </w:tc>
        <w:tc>
          <w:tcPr>
            <w:tcW w:w="391" w:type="pct"/>
            <w:vAlign w:val="center"/>
          </w:tcPr>
          <w:p w14:paraId="7316E6E3" w14:textId="316C314F" w:rsidR="005A7B81" w:rsidRPr="003F2BA7" w:rsidRDefault="005A7B81" w:rsidP="005A7B81">
            <w:pPr>
              <w:pStyle w:val="Text1"/>
              <w:spacing w:after="0"/>
              <w:ind w:left="0"/>
              <w:jc w:val="center"/>
              <w:rPr>
                <w:rFonts w:ascii="Arial" w:hAnsi="Arial" w:cs="Arial"/>
                <w:sz w:val="20"/>
                <w:lang w:val="cs-CZ"/>
              </w:rPr>
            </w:pPr>
            <w:ins w:id="599" w:author="Juráš Pavel" w:date="2021-05-19T12:54:00Z">
              <w:r w:rsidRPr="003F2BA7">
                <w:rPr>
                  <w:rFonts w:ascii="Arial" w:hAnsi="Arial" w:cs="Arial"/>
                  <w:bCs/>
                  <w:color w:val="000000"/>
                  <w:sz w:val="20"/>
                  <w:lang w:eastAsia="cs-CZ"/>
                </w:rPr>
                <w:t>SC1.1</w:t>
              </w:r>
            </w:ins>
          </w:p>
        </w:tc>
        <w:tc>
          <w:tcPr>
            <w:tcW w:w="391" w:type="pct"/>
            <w:vAlign w:val="center"/>
          </w:tcPr>
          <w:p w14:paraId="50A47A8A" w14:textId="1EAC7872" w:rsidR="005A7B81" w:rsidRPr="003F2BA7" w:rsidRDefault="005A7B81" w:rsidP="005A7B81">
            <w:pPr>
              <w:pStyle w:val="Text1"/>
              <w:spacing w:after="0"/>
              <w:ind w:left="0"/>
              <w:jc w:val="center"/>
              <w:rPr>
                <w:rFonts w:ascii="Arial" w:hAnsi="Arial" w:cs="Arial"/>
                <w:sz w:val="20"/>
              </w:rPr>
            </w:pPr>
            <w:ins w:id="600" w:author="Juráš Pavel" w:date="2021-05-19T12:54:00Z">
              <w:r w:rsidRPr="003F2BA7">
                <w:rPr>
                  <w:rFonts w:ascii="Arial" w:hAnsi="Arial" w:cs="Arial"/>
                  <w:bCs/>
                  <w:color w:val="000000"/>
                  <w:sz w:val="20"/>
                  <w:lang w:eastAsia="cs-CZ"/>
                </w:rPr>
                <w:t>EFRR</w:t>
              </w:r>
            </w:ins>
          </w:p>
        </w:tc>
        <w:tc>
          <w:tcPr>
            <w:tcW w:w="470" w:type="pct"/>
            <w:vAlign w:val="center"/>
          </w:tcPr>
          <w:p w14:paraId="50FDE583" w14:textId="59957199" w:rsidR="005A7B81" w:rsidRPr="003F2BA7" w:rsidRDefault="005A7B81" w:rsidP="005A7B81">
            <w:pPr>
              <w:pStyle w:val="Text1"/>
              <w:spacing w:after="0"/>
              <w:ind w:left="0"/>
              <w:jc w:val="center"/>
              <w:rPr>
                <w:rFonts w:ascii="Arial" w:hAnsi="Arial" w:cs="Arial"/>
                <w:sz w:val="20"/>
                <w:lang w:val="cs-CZ"/>
              </w:rPr>
            </w:pPr>
            <w:ins w:id="601" w:author="Juráš Pavel" w:date="2021-05-19T12:54:00Z">
              <w:r w:rsidRPr="003F2BA7">
                <w:rPr>
                  <w:rFonts w:ascii="Arial" w:hAnsi="Arial" w:cs="Arial"/>
                  <w:bCs/>
                  <w:color w:val="000000"/>
                  <w:sz w:val="20"/>
                  <w:lang w:eastAsia="cs-CZ"/>
                </w:rPr>
                <w:t>PR</w:t>
              </w:r>
            </w:ins>
          </w:p>
        </w:tc>
        <w:tc>
          <w:tcPr>
            <w:tcW w:w="283" w:type="pct"/>
            <w:vAlign w:val="center"/>
          </w:tcPr>
          <w:p w14:paraId="375AA337" w14:textId="5533DFA9" w:rsidR="005A7B81" w:rsidRPr="003F2BA7" w:rsidRDefault="005A7B81" w:rsidP="005A7B81">
            <w:pPr>
              <w:pStyle w:val="Text1"/>
              <w:spacing w:after="0"/>
              <w:ind w:left="0"/>
              <w:jc w:val="center"/>
              <w:rPr>
                <w:rFonts w:ascii="Arial" w:hAnsi="Arial" w:cs="Arial"/>
                <w:sz w:val="20"/>
                <w:lang w:val="cs-CZ"/>
              </w:rPr>
            </w:pPr>
            <w:ins w:id="602" w:author="Juráš Pavel" w:date="2021-05-19T12:54:00Z">
              <w:r w:rsidRPr="003F2BA7">
                <w:rPr>
                  <w:rFonts w:ascii="Arial" w:hAnsi="Arial" w:cs="Arial"/>
                  <w:bCs/>
                  <w:color w:val="000000"/>
                  <w:sz w:val="20"/>
                  <w:lang w:eastAsia="cs-CZ"/>
                </w:rPr>
                <w:t>RCR102</w:t>
              </w:r>
            </w:ins>
          </w:p>
        </w:tc>
        <w:tc>
          <w:tcPr>
            <w:tcW w:w="608" w:type="pct"/>
            <w:shd w:val="clear" w:color="auto" w:fill="auto"/>
            <w:vAlign w:val="center"/>
          </w:tcPr>
          <w:p w14:paraId="2B34398B" w14:textId="42183182" w:rsidR="005A7B81" w:rsidRPr="003F2BA7" w:rsidRDefault="005A7B81" w:rsidP="005A7B81">
            <w:pPr>
              <w:pStyle w:val="Text1"/>
              <w:spacing w:after="0"/>
              <w:ind w:left="0"/>
              <w:jc w:val="center"/>
              <w:rPr>
                <w:rFonts w:ascii="Arial" w:hAnsi="Arial" w:cs="Arial"/>
                <w:sz w:val="20"/>
                <w:lang w:val="cs-CZ"/>
              </w:rPr>
            </w:pPr>
            <w:ins w:id="603" w:author="Juráš Pavel" w:date="2021-05-19T12:54:00Z">
              <w:r w:rsidRPr="00185AAC">
                <w:rPr>
                  <w:rFonts w:ascii="Arial" w:hAnsi="Arial" w:cs="Arial"/>
                  <w:bCs/>
                  <w:color w:val="000000"/>
                  <w:sz w:val="20"/>
                  <w:lang w:val="cs-CZ" w:eastAsia="cs-CZ"/>
                </w:rPr>
                <w:t>Pracovní místa ve výzkumu vytvořená v podporovaných subjektech</w:t>
              </w:r>
            </w:ins>
          </w:p>
        </w:tc>
        <w:tc>
          <w:tcPr>
            <w:tcW w:w="405" w:type="pct"/>
            <w:vAlign w:val="center"/>
          </w:tcPr>
          <w:p w14:paraId="35301D45" w14:textId="2A190C02" w:rsidR="005A7B81" w:rsidRPr="003F2BA7" w:rsidRDefault="003C285F" w:rsidP="003C285F">
            <w:pPr>
              <w:jc w:val="center"/>
              <w:rPr>
                <w:ins w:id="604" w:author="Juráš Pavel" w:date="2021-05-19T12:54:00Z"/>
                <w:rFonts w:ascii="Arial" w:hAnsi="Arial" w:cs="Arial"/>
                <w:bCs/>
                <w:color w:val="000000"/>
              </w:rPr>
            </w:pPr>
            <w:ins w:id="605" w:author="Juráš Pavel" w:date="2021-05-19T12:55:00Z">
              <w:r w:rsidRPr="003F2BA7">
                <w:rPr>
                  <w:rFonts w:ascii="Arial" w:hAnsi="Arial" w:cs="Arial"/>
                  <w:bCs/>
                  <w:color w:val="000000"/>
                </w:rPr>
                <w:t>R</w:t>
              </w:r>
            </w:ins>
            <w:ins w:id="606" w:author="Juráš Pavel" w:date="2021-05-19T12:54:00Z">
              <w:r w:rsidR="005A7B81" w:rsidRPr="003F2BA7">
                <w:rPr>
                  <w:rFonts w:ascii="Arial" w:hAnsi="Arial" w:cs="Arial"/>
                  <w:bCs/>
                  <w:color w:val="000000"/>
                </w:rPr>
                <w:t>oční počet pracovních míst na plný úvazek</w:t>
              </w:r>
            </w:ins>
          </w:p>
          <w:p w14:paraId="0D9044B1" w14:textId="77777777" w:rsidR="005A7B81" w:rsidRPr="003F2BA7" w:rsidRDefault="005A7B81" w:rsidP="003C285F">
            <w:pPr>
              <w:pStyle w:val="Text1"/>
              <w:spacing w:after="0"/>
              <w:ind w:left="0"/>
              <w:jc w:val="center"/>
              <w:rPr>
                <w:rFonts w:ascii="Arial" w:hAnsi="Arial" w:cs="Arial"/>
                <w:sz w:val="20"/>
                <w:lang w:val="cs-CZ"/>
              </w:rPr>
            </w:pPr>
          </w:p>
        </w:tc>
        <w:tc>
          <w:tcPr>
            <w:tcW w:w="405" w:type="pct"/>
            <w:vAlign w:val="center"/>
          </w:tcPr>
          <w:p w14:paraId="72A800CE" w14:textId="11DFC021" w:rsidR="005A7B81" w:rsidRPr="003F2BA7" w:rsidRDefault="005A7B81" w:rsidP="005A7B81">
            <w:pPr>
              <w:pStyle w:val="Text1"/>
              <w:spacing w:after="0"/>
              <w:ind w:left="0"/>
              <w:jc w:val="center"/>
              <w:rPr>
                <w:rFonts w:ascii="Arial" w:hAnsi="Arial" w:cs="Arial"/>
                <w:sz w:val="20"/>
                <w:lang w:val="cs-CZ"/>
              </w:rPr>
            </w:pPr>
            <w:ins w:id="607" w:author="Juráš Pavel" w:date="2021-05-19T12:54:00Z">
              <w:r w:rsidRPr="003F2BA7">
                <w:rPr>
                  <w:rFonts w:ascii="Arial" w:hAnsi="Arial" w:cs="Arial"/>
                  <w:bCs/>
                  <w:color w:val="000000"/>
                  <w:sz w:val="20"/>
                  <w:lang w:eastAsia="cs-CZ"/>
                </w:rPr>
                <w:t>0</w:t>
              </w:r>
            </w:ins>
          </w:p>
        </w:tc>
        <w:tc>
          <w:tcPr>
            <w:tcW w:w="406" w:type="pct"/>
            <w:vAlign w:val="center"/>
          </w:tcPr>
          <w:p w14:paraId="3233DC1E" w14:textId="4FDA6038" w:rsidR="005A7B81" w:rsidRPr="003F2BA7" w:rsidRDefault="005A7B81" w:rsidP="005A7B81">
            <w:pPr>
              <w:pStyle w:val="Text1"/>
              <w:spacing w:after="0"/>
              <w:ind w:left="0"/>
              <w:jc w:val="center"/>
              <w:rPr>
                <w:rFonts w:ascii="Arial" w:hAnsi="Arial" w:cs="Arial"/>
                <w:sz w:val="20"/>
                <w:lang w:val="cs-CZ"/>
              </w:rPr>
            </w:pPr>
            <w:ins w:id="608" w:author="Juráš Pavel" w:date="2021-05-19T12:54:00Z">
              <w:r w:rsidRPr="003F2BA7">
                <w:rPr>
                  <w:rFonts w:ascii="Arial" w:hAnsi="Arial" w:cs="Arial"/>
                  <w:bCs/>
                  <w:color w:val="000000"/>
                  <w:sz w:val="20"/>
                  <w:lang w:eastAsia="cs-CZ"/>
                </w:rPr>
                <w:t>2021</w:t>
              </w:r>
            </w:ins>
          </w:p>
        </w:tc>
        <w:tc>
          <w:tcPr>
            <w:tcW w:w="505" w:type="pct"/>
            <w:shd w:val="clear" w:color="auto" w:fill="auto"/>
            <w:vAlign w:val="center"/>
          </w:tcPr>
          <w:p w14:paraId="0A90395A" w14:textId="58969314" w:rsidR="005A7B81" w:rsidRPr="003F2BA7" w:rsidRDefault="005A7B81" w:rsidP="005A7B81">
            <w:pPr>
              <w:pStyle w:val="Text1"/>
              <w:spacing w:after="0"/>
              <w:ind w:left="0"/>
              <w:jc w:val="center"/>
              <w:rPr>
                <w:rFonts w:ascii="Arial" w:hAnsi="Arial" w:cs="Arial"/>
                <w:sz w:val="20"/>
                <w:lang w:val="cs-CZ"/>
              </w:rPr>
            </w:pPr>
            <w:ins w:id="609" w:author="Juráš Pavel" w:date="2021-05-19T12:54:00Z">
              <w:r w:rsidRPr="003F2BA7">
                <w:rPr>
                  <w:rFonts w:ascii="Arial" w:hAnsi="Arial" w:cs="Arial"/>
                  <w:bCs/>
                  <w:color w:val="000000"/>
                  <w:sz w:val="20"/>
                  <w:lang w:eastAsia="cs-CZ"/>
                </w:rPr>
                <w:t>1</w:t>
              </w:r>
            </w:ins>
            <w:ins w:id="610" w:author="Juráš Pavel" w:date="2021-06-03T13:23:00Z">
              <w:r w:rsidR="008A06CF">
                <w:rPr>
                  <w:rFonts w:ascii="Arial" w:hAnsi="Arial" w:cs="Arial"/>
                  <w:bCs/>
                  <w:color w:val="000000"/>
                  <w:sz w:val="20"/>
                  <w:lang w:eastAsia="cs-CZ"/>
                </w:rPr>
                <w:t xml:space="preserve"> </w:t>
              </w:r>
            </w:ins>
            <w:ins w:id="611" w:author="Juráš Pavel" w:date="2021-05-19T12:54:00Z">
              <w:r w:rsidRPr="003F2BA7">
                <w:rPr>
                  <w:rFonts w:ascii="Arial" w:hAnsi="Arial" w:cs="Arial"/>
                  <w:bCs/>
                  <w:color w:val="000000"/>
                  <w:sz w:val="20"/>
                  <w:lang w:eastAsia="cs-CZ"/>
                </w:rPr>
                <w:t>4</w:t>
              </w:r>
            </w:ins>
            <w:ins w:id="612" w:author="Juráš Pavel" w:date="2021-06-03T13:23:00Z">
              <w:r w:rsidR="008A06CF">
                <w:rPr>
                  <w:rFonts w:ascii="Arial" w:hAnsi="Arial" w:cs="Arial"/>
                  <w:bCs/>
                  <w:color w:val="000000"/>
                  <w:sz w:val="20"/>
                  <w:lang w:eastAsia="cs-CZ"/>
                </w:rPr>
                <w:t>25</w:t>
              </w:r>
            </w:ins>
          </w:p>
        </w:tc>
        <w:tc>
          <w:tcPr>
            <w:tcW w:w="278" w:type="pct"/>
            <w:shd w:val="clear" w:color="auto" w:fill="auto"/>
            <w:vAlign w:val="center"/>
          </w:tcPr>
          <w:p w14:paraId="59F4EBFD" w14:textId="24BF1DF7" w:rsidR="005A7B81" w:rsidRPr="003F2BA7" w:rsidRDefault="005A7B81" w:rsidP="005A7B81">
            <w:pPr>
              <w:pStyle w:val="Text1"/>
              <w:spacing w:after="0" w:line="480" w:lineRule="auto"/>
              <w:ind w:left="0"/>
              <w:jc w:val="center"/>
              <w:rPr>
                <w:rFonts w:ascii="Arial" w:hAnsi="Arial" w:cs="Arial"/>
                <w:sz w:val="20"/>
                <w:lang w:val="cs-CZ"/>
              </w:rPr>
            </w:pPr>
            <w:ins w:id="613" w:author="Juráš Pavel" w:date="2021-05-19T12:54:00Z">
              <w:r w:rsidRPr="003F2BA7">
                <w:rPr>
                  <w:rFonts w:ascii="Arial" w:hAnsi="Arial" w:cs="Arial"/>
                  <w:bCs/>
                  <w:color w:val="000000"/>
                  <w:sz w:val="20"/>
                  <w:lang w:eastAsia="cs-CZ"/>
                </w:rPr>
                <w:t>MS</w:t>
              </w:r>
            </w:ins>
          </w:p>
        </w:tc>
        <w:tc>
          <w:tcPr>
            <w:tcW w:w="470" w:type="pct"/>
          </w:tcPr>
          <w:p w14:paraId="240E2EE4" w14:textId="77777777" w:rsidR="005A7B81" w:rsidRPr="003F2BA7" w:rsidRDefault="005A7B81" w:rsidP="005A7B81">
            <w:pPr>
              <w:jc w:val="center"/>
              <w:rPr>
                <w:rFonts w:ascii="Arial" w:hAnsi="Arial" w:cs="Arial"/>
                <w:lang w:eastAsia="en-US"/>
              </w:rPr>
            </w:pPr>
          </w:p>
        </w:tc>
      </w:tr>
    </w:tbl>
    <w:p w14:paraId="11E11C35" w14:textId="46C17775" w:rsidR="001D7FC4" w:rsidRPr="003F2BA7" w:rsidRDefault="001D7FC4" w:rsidP="001D7FC4">
      <w:pPr>
        <w:rPr>
          <w:rFonts w:ascii="Arial" w:hAnsi="Arial" w:cs="Arial"/>
          <w:i/>
          <w:iCs/>
        </w:rPr>
      </w:pPr>
    </w:p>
    <w:p w14:paraId="0710A4D7" w14:textId="24907DB6" w:rsidR="007B0AE2" w:rsidRPr="003F2BA7" w:rsidRDefault="007B0AE2" w:rsidP="001D7FC4">
      <w:pPr>
        <w:rPr>
          <w:rFonts w:ascii="Arial" w:hAnsi="Arial" w:cs="Arial"/>
          <w:i/>
          <w:iCs/>
        </w:rPr>
      </w:pPr>
    </w:p>
    <w:p w14:paraId="56336C08" w14:textId="0DC46299" w:rsidR="007B0AE2" w:rsidRPr="003F2BA7" w:rsidRDefault="007B0AE2" w:rsidP="001D7FC4">
      <w:pPr>
        <w:rPr>
          <w:rFonts w:ascii="Arial" w:hAnsi="Arial" w:cs="Arial"/>
          <w:i/>
          <w:iCs/>
        </w:rPr>
      </w:pPr>
    </w:p>
    <w:p w14:paraId="7BFA6022" w14:textId="77777777" w:rsidR="007B0AE2" w:rsidRPr="003F2BA7" w:rsidRDefault="007B0AE2" w:rsidP="001D7FC4">
      <w:pPr>
        <w:pStyle w:val="Nadpis3"/>
        <w:keepNext w:val="0"/>
        <w:keepLines w:val="0"/>
        <w:numPr>
          <w:ilvl w:val="0"/>
          <w:numId w:val="0"/>
        </w:numPr>
        <w:spacing w:before="120" w:after="120" w:line="240" w:lineRule="auto"/>
        <w:rPr>
          <w:rFonts w:ascii="Arial" w:hAnsi="Arial" w:cs="Arial"/>
          <w:color w:val="000000" w:themeColor="text1"/>
          <w:szCs w:val="24"/>
        </w:rPr>
        <w:sectPr w:rsidR="007B0AE2" w:rsidRPr="003F2BA7" w:rsidSect="000B7682">
          <w:pgSz w:w="16838" w:h="11906" w:orient="landscape" w:code="9"/>
          <w:pgMar w:top="1418" w:right="1418" w:bottom="1418" w:left="1418" w:header="708" w:footer="708" w:gutter="0"/>
          <w:cols w:space="708"/>
          <w:docGrid w:linePitch="360"/>
        </w:sectPr>
      </w:pPr>
    </w:p>
    <w:p w14:paraId="0403EB42" w14:textId="5A11E7E7"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Cs w:val="24"/>
        </w:rPr>
      </w:pPr>
      <w:r w:rsidRPr="003F2BA7">
        <w:rPr>
          <w:rFonts w:ascii="Arial" w:hAnsi="Arial" w:cs="Arial"/>
          <w:color w:val="000000" w:themeColor="text1"/>
          <w:szCs w:val="24"/>
        </w:rPr>
        <w:lastRenderedPageBreak/>
        <w:t>2.A.1.1.3 Orientační rozdělení prostředků programu (EU) podle typu intervence</w:t>
      </w:r>
      <w:r w:rsidRPr="003F2BA7">
        <w:rPr>
          <w:rFonts w:ascii="Arial" w:eastAsiaTheme="majorEastAsia" w:hAnsi="Arial" w:cs="Arial"/>
          <w:color w:val="000000" w:themeColor="text1"/>
          <w:szCs w:val="24"/>
        </w:rPr>
        <w:t xml:space="preserve"> </w:t>
      </w:r>
    </w:p>
    <w:p w14:paraId="2564F9D3"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1104"/>
        <w:gridCol w:w="1864"/>
        <w:gridCol w:w="1509"/>
        <w:gridCol w:w="1087"/>
        <w:gridCol w:w="2064"/>
      </w:tblGrid>
      <w:tr w:rsidR="00805573" w:rsidRPr="003F2BA7" w14:paraId="466B3E15" w14:textId="77777777" w:rsidTr="00506D92">
        <w:trPr>
          <w:trHeight w:val="229"/>
        </w:trPr>
        <w:tc>
          <w:tcPr>
            <w:tcW w:w="9067" w:type="dxa"/>
            <w:gridSpan w:val="6"/>
            <w:shd w:val="clear" w:color="auto" w:fill="99C7F9"/>
          </w:tcPr>
          <w:p w14:paraId="28830BDF" w14:textId="77777777" w:rsidR="00805573" w:rsidRPr="003F2BA7" w:rsidRDefault="00805573" w:rsidP="00506D92">
            <w:pPr>
              <w:rPr>
                <w:rFonts w:ascii="Arial" w:hAnsi="Arial" w:cs="Arial"/>
                <w:b/>
                <w:iCs/>
              </w:rPr>
            </w:pPr>
            <w:r w:rsidRPr="003F2BA7">
              <w:rPr>
                <w:rFonts w:ascii="Arial" w:hAnsi="Arial" w:cs="Arial"/>
                <w:b/>
              </w:rPr>
              <w:t>Tabulka 4: Dimenze 1 – oblast intervence</w:t>
            </w:r>
          </w:p>
        </w:tc>
      </w:tr>
      <w:tr w:rsidR="00805573" w:rsidRPr="003F2BA7" w14:paraId="7DF60135" w14:textId="77777777" w:rsidTr="00506D92">
        <w:tc>
          <w:tcPr>
            <w:tcW w:w="1439" w:type="dxa"/>
            <w:shd w:val="clear" w:color="auto" w:fill="auto"/>
          </w:tcPr>
          <w:p w14:paraId="1B397DD4"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1104" w:type="dxa"/>
            <w:shd w:val="clear" w:color="auto" w:fill="auto"/>
          </w:tcPr>
          <w:p w14:paraId="079CEB76"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864" w:type="dxa"/>
            <w:shd w:val="clear" w:color="auto" w:fill="auto"/>
          </w:tcPr>
          <w:p w14:paraId="2A01BF3F"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509" w:type="dxa"/>
          </w:tcPr>
          <w:p w14:paraId="2012A244"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1087" w:type="dxa"/>
            <w:shd w:val="clear" w:color="auto" w:fill="auto"/>
          </w:tcPr>
          <w:p w14:paraId="05E7BE08"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2064" w:type="dxa"/>
            <w:shd w:val="clear" w:color="auto" w:fill="auto"/>
          </w:tcPr>
          <w:p w14:paraId="2671FCA5"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7EC06DFF"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61994217" w14:textId="77777777" w:rsidR="00805573" w:rsidRPr="003F2BA7" w:rsidRDefault="00805573" w:rsidP="00506D92">
            <w:pPr>
              <w:overflowPunct/>
              <w:autoSpaceDE/>
              <w:autoSpaceDN/>
              <w:adjustRightInd/>
              <w:jc w:val="center"/>
              <w:textAlignment w:val="auto"/>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4F8965AA"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50E0784"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66434E35"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3F1C3FBD" w14:textId="77777777" w:rsidR="00805573" w:rsidRPr="003F2BA7" w:rsidRDefault="00805573" w:rsidP="00506D92">
            <w:pPr>
              <w:jc w:val="center"/>
              <w:rPr>
                <w:rFonts w:ascii="Arial" w:hAnsi="Arial" w:cs="Arial"/>
                <w:color w:val="000000"/>
              </w:rPr>
            </w:pPr>
            <w:r w:rsidRPr="003F2BA7">
              <w:rPr>
                <w:rFonts w:ascii="Arial" w:hAnsi="Arial" w:cs="Arial"/>
                <w:color w:val="000000"/>
              </w:rPr>
              <w:t>001</w:t>
            </w:r>
          </w:p>
        </w:tc>
        <w:tc>
          <w:tcPr>
            <w:tcW w:w="2064" w:type="dxa"/>
            <w:tcBorders>
              <w:top w:val="single" w:sz="4" w:space="0" w:color="auto"/>
              <w:left w:val="nil"/>
              <w:bottom w:val="single" w:sz="4" w:space="0" w:color="auto"/>
              <w:right w:val="single" w:sz="4" w:space="0" w:color="auto"/>
            </w:tcBorders>
            <w:shd w:val="clear" w:color="auto" w:fill="auto"/>
            <w:vAlign w:val="bottom"/>
          </w:tcPr>
          <w:p w14:paraId="39C6127F" w14:textId="62E1D100" w:rsidR="00805573" w:rsidRPr="003F2BA7" w:rsidRDefault="00805573" w:rsidP="00506D92">
            <w:pPr>
              <w:jc w:val="center"/>
              <w:rPr>
                <w:rFonts w:ascii="Arial" w:hAnsi="Arial" w:cs="Arial"/>
                <w:color w:val="000000"/>
              </w:rPr>
            </w:pPr>
            <w:del w:id="614" w:author="Juráš Pavel" w:date="2021-06-03T13:06:00Z">
              <w:r w:rsidRPr="003F2BA7" w:rsidDel="0093411D">
                <w:rPr>
                  <w:rFonts w:ascii="Arial" w:hAnsi="Arial" w:cs="Arial"/>
                  <w:color w:val="000000"/>
                </w:rPr>
                <w:delText>2 220 685</w:delText>
              </w:r>
            </w:del>
            <w:ins w:id="615" w:author="Juráš Pavel" w:date="2021-06-03T13:06:00Z">
              <w:r w:rsidR="0093411D">
                <w:rPr>
                  <w:rFonts w:ascii="Arial" w:hAnsi="Arial" w:cs="Arial"/>
                  <w:color w:val="000000"/>
                </w:rPr>
                <w:t>2 075 012</w:t>
              </w:r>
            </w:ins>
          </w:p>
        </w:tc>
      </w:tr>
      <w:tr w:rsidR="00805573" w:rsidRPr="003F2BA7" w14:paraId="5B18AEBE"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748C400"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7D941148"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3467FCD4"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145B2CA8"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08CCE221" w14:textId="77777777" w:rsidR="00805573" w:rsidRPr="003F2BA7" w:rsidRDefault="00805573" w:rsidP="00506D92">
            <w:pPr>
              <w:jc w:val="center"/>
              <w:rPr>
                <w:rFonts w:ascii="Arial" w:hAnsi="Arial" w:cs="Arial"/>
                <w:color w:val="000000"/>
              </w:rPr>
            </w:pPr>
            <w:r w:rsidRPr="003F2BA7">
              <w:rPr>
                <w:rFonts w:ascii="Arial" w:hAnsi="Arial" w:cs="Arial"/>
                <w:color w:val="000000"/>
              </w:rPr>
              <w:t>001</w:t>
            </w:r>
          </w:p>
        </w:tc>
        <w:tc>
          <w:tcPr>
            <w:tcW w:w="2064" w:type="dxa"/>
            <w:tcBorders>
              <w:top w:val="nil"/>
              <w:left w:val="nil"/>
              <w:bottom w:val="single" w:sz="4" w:space="0" w:color="auto"/>
              <w:right w:val="single" w:sz="4" w:space="0" w:color="auto"/>
            </w:tcBorders>
            <w:shd w:val="clear" w:color="auto" w:fill="auto"/>
            <w:vAlign w:val="bottom"/>
          </w:tcPr>
          <w:p w14:paraId="370BCF33" w14:textId="36214346" w:rsidR="00805573" w:rsidRPr="003F2BA7" w:rsidRDefault="00805573" w:rsidP="00506D92">
            <w:pPr>
              <w:jc w:val="center"/>
              <w:rPr>
                <w:rFonts w:ascii="Arial" w:hAnsi="Arial" w:cs="Arial"/>
                <w:color w:val="000000"/>
              </w:rPr>
            </w:pPr>
            <w:del w:id="616" w:author="Juráš Pavel" w:date="2021-06-03T13:06:00Z">
              <w:r w:rsidRPr="003F2BA7" w:rsidDel="0093411D">
                <w:rPr>
                  <w:rFonts w:ascii="Arial" w:hAnsi="Arial" w:cs="Arial"/>
                  <w:color w:val="000000"/>
                </w:rPr>
                <w:delText>3 313 200</w:delText>
              </w:r>
            </w:del>
            <w:ins w:id="617" w:author="Juráš Pavel" w:date="2021-06-03T13:06:00Z">
              <w:r w:rsidR="0093411D">
                <w:rPr>
                  <w:rFonts w:ascii="Arial" w:hAnsi="Arial" w:cs="Arial"/>
                  <w:color w:val="000000"/>
                </w:rPr>
                <w:t>3 098 872</w:t>
              </w:r>
            </w:ins>
          </w:p>
        </w:tc>
      </w:tr>
      <w:tr w:rsidR="00805573" w:rsidRPr="003F2BA7" w14:paraId="6B8E17CE"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5CF49958"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2EABBB82"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0D452B58"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319C7C87"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5B620B4D" w14:textId="77777777" w:rsidR="00805573" w:rsidRPr="003F2BA7" w:rsidRDefault="00805573" w:rsidP="00506D92">
            <w:pPr>
              <w:jc w:val="center"/>
              <w:rPr>
                <w:rFonts w:ascii="Arial" w:hAnsi="Arial" w:cs="Arial"/>
                <w:color w:val="000000"/>
              </w:rPr>
            </w:pPr>
            <w:r w:rsidRPr="003F2BA7">
              <w:rPr>
                <w:rFonts w:ascii="Arial" w:hAnsi="Arial" w:cs="Arial"/>
                <w:color w:val="000000"/>
              </w:rPr>
              <w:t>002</w:t>
            </w:r>
          </w:p>
        </w:tc>
        <w:tc>
          <w:tcPr>
            <w:tcW w:w="2064" w:type="dxa"/>
            <w:tcBorders>
              <w:top w:val="nil"/>
              <w:left w:val="nil"/>
              <w:bottom w:val="single" w:sz="4" w:space="0" w:color="auto"/>
              <w:right w:val="single" w:sz="4" w:space="0" w:color="auto"/>
            </w:tcBorders>
            <w:shd w:val="clear" w:color="auto" w:fill="auto"/>
            <w:vAlign w:val="bottom"/>
          </w:tcPr>
          <w:p w14:paraId="5B587505" w14:textId="6B517036" w:rsidR="00805573" w:rsidRPr="003F2BA7" w:rsidRDefault="00805573" w:rsidP="00506D92">
            <w:pPr>
              <w:jc w:val="center"/>
              <w:rPr>
                <w:rFonts w:ascii="Arial" w:hAnsi="Arial" w:cs="Arial"/>
                <w:color w:val="000000"/>
              </w:rPr>
            </w:pPr>
            <w:del w:id="618" w:author="Juráš Pavel" w:date="2021-06-03T13:06:00Z">
              <w:r w:rsidRPr="003F2BA7" w:rsidDel="0093411D">
                <w:rPr>
                  <w:rFonts w:ascii="Arial" w:hAnsi="Arial" w:cs="Arial"/>
                  <w:color w:val="000000"/>
                </w:rPr>
                <w:delText>87 208 370</w:delText>
              </w:r>
            </w:del>
            <w:ins w:id="619" w:author="Juráš Pavel" w:date="2021-06-03T13:06:00Z">
              <w:r w:rsidR="0093411D">
                <w:rPr>
                  <w:rFonts w:ascii="Arial" w:hAnsi="Arial" w:cs="Arial"/>
                  <w:color w:val="000000"/>
                </w:rPr>
                <w:t>84 703 146</w:t>
              </w:r>
            </w:ins>
          </w:p>
        </w:tc>
      </w:tr>
      <w:tr w:rsidR="00805573" w:rsidRPr="003F2BA7" w14:paraId="25172A84"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4534359E"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7EF9CAEE"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4FEB192D"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0931B1FC"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5285D3D5" w14:textId="77777777" w:rsidR="00805573" w:rsidRPr="003F2BA7" w:rsidRDefault="00805573" w:rsidP="00506D92">
            <w:pPr>
              <w:jc w:val="center"/>
              <w:rPr>
                <w:rFonts w:ascii="Arial" w:hAnsi="Arial" w:cs="Arial"/>
                <w:color w:val="000000"/>
              </w:rPr>
            </w:pPr>
            <w:r w:rsidRPr="003F2BA7">
              <w:rPr>
                <w:rFonts w:ascii="Arial" w:hAnsi="Arial" w:cs="Arial"/>
                <w:color w:val="000000"/>
              </w:rPr>
              <w:t>002</w:t>
            </w:r>
          </w:p>
        </w:tc>
        <w:tc>
          <w:tcPr>
            <w:tcW w:w="2064" w:type="dxa"/>
            <w:tcBorders>
              <w:top w:val="nil"/>
              <w:left w:val="nil"/>
              <w:bottom w:val="single" w:sz="4" w:space="0" w:color="auto"/>
              <w:right w:val="single" w:sz="4" w:space="0" w:color="auto"/>
            </w:tcBorders>
            <w:shd w:val="clear" w:color="auto" w:fill="auto"/>
            <w:vAlign w:val="bottom"/>
          </w:tcPr>
          <w:p w14:paraId="731C7090" w14:textId="346DA362" w:rsidR="00805573" w:rsidRPr="003F2BA7" w:rsidRDefault="00805573" w:rsidP="00506D92">
            <w:pPr>
              <w:jc w:val="center"/>
              <w:rPr>
                <w:rFonts w:ascii="Arial" w:hAnsi="Arial" w:cs="Arial"/>
                <w:color w:val="000000"/>
              </w:rPr>
            </w:pPr>
            <w:del w:id="620" w:author="Juráš Pavel" w:date="2021-06-03T13:06:00Z">
              <w:r w:rsidRPr="003F2BA7" w:rsidDel="0093411D">
                <w:rPr>
                  <w:rFonts w:ascii="Arial" w:hAnsi="Arial" w:cs="Arial"/>
                  <w:color w:val="000000"/>
                </w:rPr>
                <w:delText>130 112 484</w:delText>
              </w:r>
            </w:del>
            <w:ins w:id="621" w:author="Juráš Pavel" w:date="2021-06-03T13:06:00Z">
              <w:r w:rsidR="0093411D">
                <w:rPr>
                  <w:rFonts w:ascii="Arial" w:hAnsi="Arial" w:cs="Arial"/>
                  <w:color w:val="000000"/>
                </w:rPr>
                <w:t>126 497 708</w:t>
              </w:r>
            </w:ins>
          </w:p>
        </w:tc>
      </w:tr>
      <w:tr w:rsidR="00805573" w:rsidRPr="003F2BA7" w14:paraId="3AC103CA"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04C6DA81"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5BB94474"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D83FBD1"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7B606D6B"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3D52A2AC" w14:textId="77777777" w:rsidR="00805573" w:rsidRPr="003F2BA7" w:rsidRDefault="00805573" w:rsidP="00506D92">
            <w:pPr>
              <w:jc w:val="center"/>
              <w:rPr>
                <w:rFonts w:ascii="Arial" w:hAnsi="Arial" w:cs="Arial"/>
                <w:color w:val="000000"/>
              </w:rPr>
            </w:pPr>
            <w:r w:rsidRPr="003F2BA7">
              <w:rPr>
                <w:rFonts w:ascii="Arial" w:hAnsi="Arial" w:cs="Arial"/>
                <w:color w:val="000000"/>
              </w:rPr>
              <w:t>003</w:t>
            </w:r>
          </w:p>
        </w:tc>
        <w:tc>
          <w:tcPr>
            <w:tcW w:w="2064" w:type="dxa"/>
            <w:tcBorders>
              <w:top w:val="nil"/>
              <w:left w:val="nil"/>
              <w:bottom w:val="single" w:sz="4" w:space="0" w:color="auto"/>
              <w:right w:val="single" w:sz="4" w:space="0" w:color="auto"/>
            </w:tcBorders>
            <w:shd w:val="clear" w:color="auto" w:fill="auto"/>
            <w:vAlign w:val="bottom"/>
          </w:tcPr>
          <w:p w14:paraId="2637839E" w14:textId="5373DAA2" w:rsidR="00805573" w:rsidRPr="003F2BA7" w:rsidRDefault="00805573" w:rsidP="00506D92">
            <w:pPr>
              <w:jc w:val="center"/>
              <w:rPr>
                <w:rFonts w:ascii="Arial" w:hAnsi="Arial" w:cs="Arial"/>
                <w:color w:val="000000"/>
              </w:rPr>
            </w:pPr>
            <w:del w:id="622" w:author="Juráš Pavel" w:date="2021-06-03T13:07:00Z">
              <w:r w:rsidRPr="003F2BA7" w:rsidDel="0093411D">
                <w:rPr>
                  <w:rFonts w:ascii="Arial" w:hAnsi="Arial" w:cs="Arial"/>
                  <w:color w:val="000000"/>
                </w:rPr>
                <w:delText>45 287 760</w:delText>
              </w:r>
            </w:del>
            <w:ins w:id="623" w:author="Juráš Pavel" w:date="2021-06-03T13:07:00Z">
              <w:r w:rsidR="0093411D">
                <w:rPr>
                  <w:rFonts w:ascii="Arial" w:hAnsi="Arial" w:cs="Arial"/>
                  <w:color w:val="000000"/>
                </w:rPr>
                <w:t>43 769 472</w:t>
              </w:r>
            </w:ins>
          </w:p>
        </w:tc>
      </w:tr>
      <w:tr w:rsidR="00805573" w:rsidRPr="003F2BA7" w14:paraId="26FF098E"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19BB297D"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3C33505D"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179EE338"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457F903E"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49CD7D81" w14:textId="77777777" w:rsidR="00805573" w:rsidRPr="003F2BA7" w:rsidRDefault="00805573" w:rsidP="00506D92">
            <w:pPr>
              <w:jc w:val="center"/>
              <w:rPr>
                <w:rFonts w:ascii="Arial" w:hAnsi="Arial" w:cs="Arial"/>
                <w:color w:val="000000"/>
              </w:rPr>
            </w:pPr>
            <w:r w:rsidRPr="003F2BA7">
              <w:rPr>
                <w:rFonts w:ascii="Arial" w:hAnsi="Arial" w:cs="Arial"/>
                <w:color w:val="000000"/>
              </w:rPr>
              <w:t>003</w:t>
            </w:r>
          </w:p>
        </w:tc>
        <w:tc>
          <w:tcPr>
            <w:tcW w:w="2064" w:type="dxa"/>
            <w:tcBorders>
              <w:top w:val="nil"/>
              <w:left w:val="nil"/>
              <w:bottom w:val="single" w:sz="4" w:space="0" w:color="auto"/>
              <w:right w:val="single" w:sz="4" w:space="0" w:color="auto"/>
            </w:tcBorders>
            <w:shd w:val="clear" w:color="auto" w:fill="auto"/>
            <w:vAlign w:val="bottom"/>
          </w:tcPr>
          <w:p w14:paraId="6B5495AD" w14:textId="2B71D010" w:rsidR="00805573" w:rsidRPr="003F2BA7" w:rsidRDefault="00805573" w:rsidP="00506D92">
            <w:pPr>
              <w:jc w:val="center"/>
              <w:rPr>
                <w:rFonts w:ascii="Arial" w:hAnsi="Arial" w:cs="Arial"/>
                <w:color w:val="000000"/>
              </w:rPr>
            </w:pPr>
            <w:del w:id="624" w:author="Juráš Pavel" w:date="2021-06-03T13:07:00Z">
              <w:r w:rsidRPr="003F2BA7" w:rsidDel="0093411D">
                <w:rPr>
                  <w:rFonts w:ascii="Arial" w:hAnsi="Arial" w:cs="Arial"/>
                  <w:color w:val="000000"/>
                </w:rPr>
                <w:delText>67 568 090</w:delText>
              </w:r>
            </w:del>
            <w:ins w:id="625" w:author="Juráš Pavel" w:date="2021-06-03T13:07:00Z">
              <w:r w:rsidR="0093411D">
                <w:rPr>
                  <w:rFonts w:ascii="Arial" w:hAnsi="Arial" w:cs="Arial"/>
                  <w:color w:val="000000"/>
                </w:rPr>
                <w:t>65 366 378</w:t>
              </w:r>
            </w:ins>
          </w:p>
        </w:tc>
      </w:tr>
      <w:tr w:rsidR="00805573" w:rsidRPr="003F2BA7" w14:paraId="411A903E"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211E623B"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25AB3C84"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353D4794"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0AEFD861"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2E4CAC06" w14:textId="77777777" w:rsidR="00805573" w:rsidRPr="003F2BA7" w:rsidRDefault="00805573" w:rsidP="00506D92">
            <w:pPr>
              <w:jc w:val="center"/>
              <w:rPr>
                <w:rFonts w:ascii="Arial" w:hAnsi="Arial" w:cs="Arial"/>
                <w:color w:val="000000"/>
              </w:rPr>
            </w:pPr>
            <w:r w:rsidRPr="003F2BA7">
              <w:rPr>
                <w:rFonts w:ascii="Arial" w:hAnsi="Arial" w:cs="Arial"/>
                <w:color w:val="000000"/>
              </w:rPr>
              <w:t>004</w:t>
            </w:r>
          </w:p>
        </w:tc>
        <w:tc>
          <w:tcPr>
            <w:tcW w:w="2064" w:type="dxa"/>
            <w:tcBorders>
              <w:top w:val="nil"/>
              <w:left w:val="nil"/>
              <w:bottom w:val="single" w:sz="4" w:space="0" w:color="auto"/>
              <w:right w:val="single" w:sz="4" w:space="0" w:color="auto"/>
            </w:tcBorders>
            <w:shd w:val="clear" w:color="auto" w:fill="auto"/>
            <w:vAlign w:val="bottom"/>
          </w:tcPr>
          <w:p w14:paraId="4E703127" w14:textId="5C19DC8B" w:rsidR="00805573" w:rsidRPr="003F2BA7" w:rsidRDefault="00805573" w:rsidP="00506D92">
            <w:pPr>
              <w:jc w:val="center"/>
              <w:rPr>
                <w:rFonts w:ascii="Arial" w:hAnsi="Arial" w:cs="Arial"/>
                <w:color w:val="000000"/>
              </w:rPr>
            </w:pPr>
            <w:r w:rsidRPr="003F2BA7">
              <w:rPr>
                <w:rFonts w:ascii="Arial" w:hAnsi="Arial" w:cs="Arial"/>
                <w:color w:val="000000"/>
              </w:rPr>
              <w:t>12 6</w:t>
            </w:r>
            <w:del w:id="626" w:author="Juráš Pavel" w:date="2021-06-03T13:07:00Z">
              <w:r w:rsidRPr="003F2BA7" w:rsidDel="0093411D">
                <w:rPr>
                  <w:rFonts w:ascii="Arial" w:hAnsi="Arial" w:cs="Arial"/>
                  <w:color w:val="000000"/>
                </w:rPr>
                <w:delText>42 472</w:delText>
              </w:r>
            </w:del>
            <w:ins w:id="627" w:author="Juráš Pavel" w:date="2021-06-03T13:07:00Z">
              <w:r w:rsidR="0093411D">
                <w:rPr>
                  <w:rFonts w:ascii="Arial" w:hAnsi="Arial" w:cs="Arial"/>
                  <w:color w:val="000000"/>
                </w:rPr>
                <w:t>35 112</w:t>
              </w:r>
            </w:ins>
          </w:p>
        </w:tc>
      </w:tr>
      <w:tr w:rsidR="00805573" w:rsidRPr="003F2BA7" w14:paraId="216392F6"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31C63A8"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6327E24B"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0C215547"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75D14C32"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79651E56" w14:textId="77777777" w:rsidR="00805573" w:rsidRPr="003F2BA7" w:rsidRDefault="00805573" w:rsidP="00506D92">
            <w:pPr>
              <w:jc w:val="center"/>
              <w:rPr>
                <w:rFonts w:ascii="Arial" w:hAnsi="Arial" w:cs="Arial"/>
                <w:color w:val="000000"/>
              </w:rPr>
            </w:pPr>
            <w:r w:rsidRPr="003F2BA7">
              <w:rPr>
                <w:rFonts w:ascii="Arial" w:hAnsi="Arial" w:cs="Arial"/>
                <w:color w:val="000000"/>
              </w:rPr>
              <w:t>004</w:t>
            </w:r>
          </w:p>
        </w:tc>
        <w:tc>
          <w:tcPr>
            <w:tcW w:w="2064" w:type="dxa"/>
            <w:tcBorders>
              <w:top w:val="nil"/>
              <w:left w:val="nil"/>
              <w:bottom w:val="single" w:sz="4" w:space="0" w:color="auto"/>
              <w:right w:val="single" w:sz="4" w:space="0" w:color="auto"/>
            </w:tcBorders>
            <w:shd w:val="clear" w:color="auto" w:fill="auto"/>
            <w:vAlign w:val="bottom"/>
          </w:tcPr>
          <w:p w14:paraId="3749B2F8" w14:textId="1761337C" w:rsidR="00805573" w:rsidRPr="003F2BA7" w:rsidRDefault="00805573" w:rsidP="00506D92">
            <w:pPr>
              <w:jc w:val="center"/>
              <w:rPr>
                <w:rFonts w:ascii="Arial" w:hAnsi="Arial" w:cs="Arial"/>
                <w:color w:val="000000"/>
              </w:rPr>
            </w:pPr>
            <w:r w:rsidRPr="003F2BA7">
              <w:rPr>
                <w:rFonts w:ascii="Arial" w:hAnsi="Arial" w:cs="Arial"/>
                <w:color w:val="000000"/>
              </w:rPr>
              <w:t>18 86</w:t>
            </w:r>
            <w:ins w:id="628" w:author="Juráš Pavel" w:date="2021-06-03T13:07:00Z">
              <w:r w:rsidR="0093411D">
                <w:rPr>
                  <w:rFonts w:ascii="Arial" w:hAnsi="Arial" w:cs="Arial"/>
                  <w:color w:val="000000"/>
                </w:rPr>
                <w:t>9</w:t>
              </w:r>
            </w:ins>
            <w:del w:id="629" w:author="Juráš Pavel" w:date="2021-06-03T13:07:00Z">
              <w:r w:rsidRPr="003F2BA7" w:rsidDel="0093411D">
                <w:rPr>
                  <w:rFonts w:ascii="Arial" w:hAnsi="Arial" w:cs="Arial"/>
                  <w:color w:val="000000"/>
                </w:rPr>
                <w:delText>2</w:delText>
              </w:r>
            </w:del>
            <w:r w:rsidRPr="003F2BA7">
              <w:rPr>
                <w:rFonts w:ascii="Arial" w:hAnsi="Arial" w:cs="Arial"/>
                <w:color w:val="000000"/>
              </w:rPr>
              <w:t xml:space="preserve"> </w:t>
            </w:r>
            <w:del w:id="630" w:author="Juráš Pavel" w:date="2021-06-03T13:07:00Z">
              <w:r w:rsidRPr="003F2BA7" w:rsidDel="0093411D">
                <w:rPr>
                  <w:rFonts w:ascii="Arial" w:hAnsi="Arial" w:cs="Arial"/>
                  <w:color w:val="000000"/>
                </w:rPr>
                <w:delText>220</w:delText>
              </w:r>
            </w:del>
            <w:ins w:id="631" w:author="Juráš Pavel" w:date="2021-06-03T13:07:00Z">
              <w:r w:rsidR="0093411D">
                <w:rPr>
                  <w:rFonts w:ascii="Arial" w:hAnsi="Arial" w:cs="Arial"/>
                  <w:color w:val="000000"/>
                </w:rPr>
                <w:t>580</w:t>
              </w:r>
            </w:ins>
          </w:p>
        </w:tc>
      </w:tr>
      <w:tr w:rsidR="00805573" w:rsidRPr="003F2BA7" w14:paraId="48B00321"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0409AA0F"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01CDA7E4"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49AE9046"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48E19AFC"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12037FF4" w14:textId="77777777" w:rsidR="00805573" w:rsidRPr="003F2BA7" w:rsidRDefault="00805573" w:rsidP="00506D92">
            <w:pPr>
              <w:jc w:val="center"/>
              <w:rPr>
                <w:rFonts w:ascii="Arial" w:hAnsi="Arial" w:cs="Arial"/>
                <w:color w:val="000000"/>
              </w:rPr>
            </w:pPr>
            <w:r w:rsidRPr="003F2BA7">
              <w:rPr>
                <w:rFonts w:ascii="Arial" w:hAnsi="Arial" w:cs="Arial"/>
                <w:color w:val="000000"/>
              </w:rPr>
              <w:t>009</w:t>
            </w:r>
          </w:p>
        </w:tc>
        <w:tc>
          <w:tcPr>
            <w:tcW w:w="2064" w:type="dxa"/>
            <w:tcBorders>
              <w:top w:val="nil"/>
              <w:left w:val="nil"/>
              <w:bottom w:val="single" w:sz="4" w:space="0" w:color="auto"/>
              <w:right w:val="single" w:sz="4" w:space="0" w:color="auto"/>
            </w:tcBorders>
            <w:shd w:val="clear" w:color="auto" w:fill="auto"/>
            <w:vAlign w:val="bottom"/>
          </w:tcPr>
          <w:p w14:paraId="2B507548" w14:textId="775A39B5" w:rsidR="00805573" w:rsidRPr="003F2BA7" w:rsidRDefault="00805573" w:rsidP="00506D92">
            <w:pPr>
              <w:jc w:val="center"/>
              <w:rPr>
                <w:rFonts w:ascii="Arial" w:hAnsi="Arial" w:cs="Arial"/>
                <w:color w:val="000000"/>
              </w:rPr>
            </w:pPr>
            <w:r w:rsidRPr="003F2BA7">
              <w:rPr>
                <w:rFonts w:ascii="Arial" w:hAnsi="Arial" w:cs="Arial"/>
                <w:color w:val="000000"/>
              </w:rPr>
              <w:t xml:space="preserve">14 </w:t>
            </w:r>
            <w:del w:id="632" w:author="Juráš Pavel" w:date="2021-06-03T13:08:00Z">
              <w:r w:rsidRPr="003F2BA7" w:rsidDel="0093411D">
                <w:rPr>
                  <w:rFonts w:ascii="Arial" w:hAnsi="Arial" w:cs="Arial"/>
                  <w:color w:val="000000"/>
                </w:rPr>
                <w:delText>704 733</w:delText>
              </w:r>
            </w:del>
            <w:ins w:id="633" w:author="Juráš Pavel" w:date="2021-06-03T13:08:00Z">
              <w:r w:rsidR="0093411D">
                <w:rPr>
                  <w:rFonts w:ascii="Arial" w:hAnsi="Arial" w:cs="Arial"/>
                  <w:color w:val="000000"/>
                </w:rPr>
                <w:t>696 172</w:t>
              </w:r>
            </w:ins>
          </w:p>
        </w:tc>
      </w:tr>
      <w:tr w:rsidR="00805573" w:rsidRPr="003F2BA7" w14:paraId="68E6FFF8"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2374D6C4"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545FE582"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7DF490ED"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2A68D919"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135D5772" w14:textId="77777777" w:rsidR="00805573" w:rsidRPr="003F2BA7" w:rsidRDefault="00805573" w:rsidP="00506D92">
            <w:pPr>
              <w:jc w:val="center"/>
              <w:rPr>
                <w:rFonts w:ascii="Arial" w:hAnsi="Arial" w:cs="Arial"/>
                <w:color w:val="000000"/>
              </w:rPr>
            </w:pPr>
            <w:r w:rsidRPr="003F2BA7">
              <w:rPr>
                <w:rFonts w:ascii="Arial" w:hAnsi="Arial" w:cs="Arial"/>
                <w:color w:val="000000"/>
              </w:rPr>
              <w:t>009</w:t>
            </w:r>
          </w:p>
        </w:tc>
        <w:tc>
          <w:tcPr>
            <w:tcW w:w="2064" w:type="dxa"/>
            <w:tcBorders>
              <w:top w:val="nil"/>
              <w:left w:val="nil"/>
              <w:bottom w:val="single" w:sz="4" w:space="0" w:color="auto"/>
              <w:right w:val="single" w:sz="4" w:space="0" w:color="auto"/>
            </w:tcBorders>
            <w:shd w:val="clear" w:color="auto" w:fill="auto"/>
            <w:vAlign w:val="bottom"/>
          </w:tcPr>
          <w:p w14:paraId="7EF06F33" w14:textId="318E679A" w:rsidR="00805573" w:rsidRPr="003F2BA7" w:rsidRDefault="00805573" w:rsidP="00506D92">
            <w:pPr>
              <w:jc w:val="center"/>
              <w:rPr>
                <w:rFonts w:ascii="Arial" w:hAnsi="Arial" w:cs="Arial"/>
                <w:color w:val="000000"/>
              </w:rPr>
            </w:pPr>
            <w:r w:rsidRPr="003F2BA7">
              <w:rPr>
                <w:rFonts w:ascii="Arial" w:hAnsi="Arial" w:cs="Arial"/>
                <w:color w:val="000000"/>
              </w:rPr>
              <w:t>21 9</w:t>
            </w:r>
            <w:del w:id="634" w:author="Juráš Pavel" w:date="2021-06-03T13:08:00Z">
              <w:r w:rsidRPr="003F2BA7" w:rsidDel="0093411D">
                <w:rPr>
                  <w:rFonts w:ascii="Arial" w:hAnsi="Arial" w:cs="Arial"/>
                  <w:color w:val="000000"/>
                </w:rPr>
                <w:delText>39 056</w:delText>
              </w:r>
            </w:del>
            <w:ins w:id="635" w:author="Juráš Pavel" w:date="2021-06-03T13:08:00Z">
              <w:r w:rsidR="0093411D">
                <w:rPr>
                  <w:rFonts w:ascii="Arial" w:hAnsi="Arial" w:cs="Arial"/>
                  <w:color w:val="000000"/>
                </w:rPr>
                <w:t>47 615</w:t>
              </w:r>
            </w:ins>
          </w:p>
        </w:tc>
      </w:tr>
      <w:tr w:rsidR="00805573" w:rsidRPr="003F2BA7" w14:paraId="01ECA960"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00F6C475"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15DB7D8B"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206C0A73"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6BD9B1A8"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1981745B" w14:textId="77777777" w:rsidR="00805573" w:rsidRPr="003F2BA7" w:rsidRDefault="00805573" w:rsidP="00506D92">
            <w:pPr>
              <w:jc w:val="center"/>
              <w:rPr>
                <w:rFonts w:ascii="Arial" w:hAnsi="Arial" w:cs="Arial"/>
                <w:color w:val="000000"/>
              </w:rPr>
            </w:pPr>
            <w:r w:rsidRPr="003F2BA7">
              <w:rPr>
                <w:rFonts w:ascii="Arial" w:hAnsi="Arial" w:cs="Arial"/>
                <w:color w:val="000000"/>
              </w:rPr>
              <w:t>010</w:t>
            </w:r>
          </w:p>
        </w:tc>
        <w:tc>
          <w:tcPr>
            <w:tcW w:w="2064" w:type="dxa"/>
            <w:tcBorders>
              <w:top w:val="nil"/>
              <w:left w:val="nil"/>
              <w:bottom w:val="single" w:sz="4" w:space="0" w:color="auto"/>
              <w:right w:val="single" w:sz="4" w:space="0" w:color="auto"/>
            </w:tcBorders>
            <w:shd w:val="clear" w:color="auto" w:fill="auto"/>
            <w:vAlign w:val="bottom"/>
          </w:tcPr>
          <w:p w14:paraId="16597BBC" w14:textId="408F4BD4" w:rsidR="00805573" w:rsidRPr="003F2BA7" w:rsidRDefault="00805573" w:rsidP="00506D92">
            <w:pPr>
              <w:jc w:val="center"/>
              <w:rPr>
                <w:rFonts w:ascii="Arial" w:hAnsi="Arial" w:cs="Arial"/>
                <w:color w:val="000000"/>
              </w:rPr>
            </w:pPr>
            <w:r w:rsidRPr="003F2BA7">
              <w:rPr>
                <w:rFonts w:ascii="Arial" w:hAnsi="Arial" w:cs="Arial"/>
                <w:color w:val="000000"/>
              </w:rPr>
              <w:t>118 1</w:t>
            </w:r>
            <w:del w:id="636" w:author="Juráš Pavel" w:date="2021-06-03T13:08:00Z">
              <w:r w:rsidRPr="003F2BA7" w:rsidDel="0093411D">
                <w:rPr>
                  <w:rFonts w:ascii="Arial" w:hAnsi="Arial" w:cs="Arial"/>
                  <w:color w:val="000000"/>
                </w:rPr>
                <w:delText>99 549</w:delText>
              </w:r>
            </w:del>
            <w:ins w:id="637" w:author="Juráš Pavel" w:date="2021-06-03T13:08:00Z">
              <w:r w:rsidR="0093411D">
                <w:rPr>
                  <w:rFonts w:ascii="Arial" w:hAnsi="Arial" w:cs="Arial"/>
                  <w:color w:val="000000"/>
                </w:rPr>
                <w:t>30 739</w:t>
              </w:r>
            </w:ins>
          </w:p>
        </w:tc>
      </w:tr>
      <w:tr w:rsidR="00805573" w:rsidRPr="003F2BA7" w14:paraId="2BA6E700"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6F2A85B0"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4D57AB86"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375C0487"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60268881"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414FB86C" w14:textId="77777777" w:rsidR="00805573" w:rsidRPr="003F2BA7" w:rsidRDefault="00805573" w:rsidP="00506D92">
            <w:pPr>
              <w:jc w:val="center"/>
              <w:rPr>
                <w:rFonts w:ascii="Arial" w:hAnsi="Arial" w:cs="Arial"/>
                <w:color w:val="000000"/>
              </w:rPr>
            </w:pPr>
            <w:r w:rsidRPr="003F2BA7">
              <w:rPr>
                <w:rFonts w:ascii="Arial" w:hAnsi="Arial" w:cs="Arial"/>
                <w:color w:val="000000"/>
              </w:rPr>
              <w:t>010</w:t>
            </w:r>
          </w:p>
        </w:tc>
        <w:tc>
          <w:tcPr>
            <w:tcW w:w="2064" w:type="dxa"/>
            <w:tcBorders>
              <w:top w:val="nil"/>
              <w:left w:val="nil"/>
              <w:bottom w:val="single" w:sz="4" w:space="0" w:color="auto"/>
              <w:right w:val="single" w:sz="4" w:space="0" w:color="auto"/>
            </w:tcBorders>
            <w:shd w:val="clear" w:color="auto" w:fill="auto"/>
            <w:vAlign w:val="bottom"/>
          </w:tcPr>
          <w:p w14:paraId="2A62CEDE" w14:textId="223A7E10" w:rsidR="00805573" w:rsidRPr="003F2BA7" w:rsidRDefault="00805573" w:rsidP="00506D92">
            <w:pPr>
              <w:jc w:val="center"/>
              <w:rPr>
                <w:rFonts w:ascii="Arial" w:hAnsi="Arial" w:cs="Arial"/>
                <w:color w:val="000000"/>
              </w:rPr>
            </w:pPr>
            <w:r w:rsidRPr="003F2BA7">
              <w:rPr>
                <w:rFonts w:ascii="Arial" w:hAnsi="Arial" w:cs="Arial"/>
                <w:color w:val="000000"/>
              </w:rPr>
              <w:t xml:space="preserve">176 </w:t>
            </w:r>
            <w:del w:id="638" w:author="Juráš Pavel" w:date="2021-06-03T13:08:00Z">
              <w:r w:rsidRPr="003F2BA7" w:rsidDel="0093411D">
                <w:rPr>
                  <w:rFonts w:ascii="Arial" w:hAnsi="Arial" w:cs="Arial"/>
                  <w:color w:val="000000"/>
                </w:rPr>
                <w:delText>350 467</w:delText>
              </w:r>
            </w:del>
            <w:ins w:id="639" w:author="Juráš Pavel" w:date="2021-06-03T13:08:00Z">
              <w:r w:rsidR="0093411D">
                <w:rPr>
                  <w:rFonts w:ascii="Arial" w:hAnsi="Arial" w:cs="Arial"/>
                  <w:color w:val="000000"/>
                </w:rPr>
                <w:t>419 277</w:t>
              </w:r>
            </w:ins>
          </w:p>
        </w:tc>
      </w:tr>
      <w:tr w:rsidR="00805573" w:rsidRPr="003F2BA7" w14:paraId="708F3880"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CF8C85C"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2F2B57B3"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2CD0458C"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4D08C554"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64870D91" w14:textId="77777777" w:rsidR="00805573" w:rsidRPr="003F2BA7" w:rsidRDefault="00805573" w:rsidP="00506D92">
            <w:pPr>
              <w:jc w:val="center"/>
              <w:rPr>
                <w:rFonts w:ascii="Arial" w:hAnsi="Arial" w:cs="Arial"/>
                <w:color w:val="000000"/>
              </w:rPr>
            </w:pPr>
            <w:r w:rsidRPr="003F2BA7">
              <w:rPr>
                <w:rFonts w:ascii="Arial" w:hAnsi="Arial" w:cs="Arial"/>
                <w:color w:val="000000"/>
              </w:rPr>
              <w:t>011</w:t>
            </w:r>
          </w:p>
        </w:tc>
        <w:tc>
          <w:tcPr>
            <w:tcW w:w="2064" w:type="dxa"/>
            <w:tcBorders>
              <w:top w:val="nil"/>
              <w:left w:val="nil"/>
              <w:bottom w:val="single" w:sz="4" w:space="0" w:color="auto"/>
              <w:right w:val="single" w:sz="4" w:space="0" w:color="auto"/>
            </w:tcBorders>
            <w:shd w:val="clear" w:color="auto" w:fill="auto"/>
            <w:vAlign w:val="bottom"/>
          </w:tcPr>
          <w:p w14:paraId="2C205CA7" w14:textId="2ED5C575" w:rsidR="00805573" w:rsidRPr="003F2BA7" w:rsidRDefault="00805573" w:rsidP="00506D92">
            <w:pPr>
              <w:jc w:val="center"/>
              <w:rPr>
                <w:rFonts w:ascii="Arial" w:hAnsi="Arial" w:cs="Arial"/>
                <w:color w:val="000000"/>
              </w:rPr>
            </w:pPr>
            <w:r w:rsidRPr="003F2BA7">
              <w:rPr>
                <w:rFonts w:ascii="Arial" w:hAnsi="Arial" w:cs="Arial"/>
                <w:color w:val="000000"/>
              </w:rPr>
              <w:t>29 1</w:t>
            </w:r>
            <w:del w:id="640" w:author="Juráš Pavel" w:date="2021-06-03T13:08:00Z">
              <w:r w:rsidRPr="003F2BA7" w:rsidDel="0093411D">
                <w:rPr>
                  <w:rFonts w:ascii="Arial" w:hAnsi="Arial" w:cs="Arial"/>
                  <w:color w:val="000000"/>
                </w:rPr>
                <w:delText>93 743</w:delText>
              </w:r>
            </w:del>
            <w:ins w:id="641" w:author="Juráš Pavel" w:date="2021-06-03T13:08:00Z">
              <w:r w:rsidR="0093411D">
                <w:rPr>
                  <w:rFonts w:ascii="Arial" w:hAnsi="Arial" w:cs="Arial"/>
                  <w:color w:val="000000"/>
                </w:rPr>
                <w:t xml:space="preserve">76 </w:t>
              </w:r>
            </w:ins>
            <w:ins w:id="642" w:author="Juráš Pavel" w:date="2021-06-03T13:09:00Z">
              <w:r w:rsidR="0093411D">
                <w:rPr>
                  <w:rFonts w:ascii="Arial" w:hAnsi="Arial" w:cs="Arial"/>
                  <w:color w:val="000000"/>
                </w:rPr>
                <w:t>749</w:t>
              </w:r>
            </w:ins>
          </w:p>
        </w:tc>
      </w:tr>
      <w:tr w:rsidR="00805573" w:rsidRPr="003F2BA7" w14:paraId="605A7A82"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41776B6E"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1D612837"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335083DF"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32DFDD33"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5135C98A" w14:textId="77777777" w:rsidR="00805573" w:rsidRPr="003F2BA7" w:rsidRDefault="00805573" w:rsidP="00506D92">
            <w:pPr>
              <w:jc w:val="center"/>
              <w:rPr>
                <w:rFonts w:ascii="Arial" w:hAnsi="Arial" w:cs="Arial"/>
                <w:color w:val="000000"/>
              </w:rPr>
            </w:pPr>
            <w:r w:rsidRPr="003F2BA7">
              <w:rPr>
                <w:rFonts w:ascii="Arial" w:hAnsi="Arial" w:cs="Arial"/>
                <w:color w:val="000000"/>
              </w:rPr>
              <w:t>011</w:t>
            </w:r>
          </w:p>
        </w:tc>
        <w:tc>
          <w:tcPr>
            <w:tcW w:w="2064" w:type="dxa"/>
            <w:tcBorders>
              <w:top w:val="nil"/>
              <w:left w:val="nil"/>
              <w:bottom w:val="single" w:sz="4" w:space="0" w:color="auto"/>
              <w:right w:val="single" w:sz="4" w:space="0" w:color="auto"/>
            </w:tcBorders>
            <w:shd w:val="clear" w:color="auto" w:fill="auto"/>
            <w:vAlign w:val="bottom"/>
          </w:tcPr>
          <w:p w14:paraId="17818F13" w14:textId="075897A3" w:rsidR="00805573" w:rsidRPr="003F2BA7" w:rsidRDefault="00805573" w:rsidP="00506D92">
            <w:pPr>
              <w:jc w:val="center"/>
              <w:rPr>
                <w:rFonts w:ascii="Arial" w:hAnsi="Arial" w:cs="Arial"/>
                <w:color w:val="000000"/>
              </w:rPr>
            </w:pPr>
            <w:r w:rsidRPr="003F2BA7">
              <w:rPr>
                <w:rFonts w:ascii="Arial" w:hAnsi="Arial" w:cs="Arial"/>
                <w:color w:val="000000"/>
              </w:rPr>
              <w:t>43 5</w:t>
            </w:r>
            <w:del w:id="643" w:author="Juráš Pavel" w:date="2021-06-03T13:09:00Z">
              <w:r w:rsidRPr="003F2BA7" w:rsidDel="0093411D">
                <w:rPr>
                  <w:rFonts w:ascii="Arial" w:hAnsi="Arial" w:cs="Arial"/>
                  <w:color w:val="000000"/>
                </w:rPr>
                <w:delText>56 258</w:delText>
              </w:r>
            </w:del>
            <w:ins w:id="644" w:author="Juráš Pavel" w:date="2021-06-03T13:09:00Z">
              <w:r w:rsidR="0093411D">
                <w:rPr>
                  <w:rFonts w:ascii="Arial" w:hAnsi="Arial" w:cs="Arial"/>
                  <w:color w:val="000000"/>
                </w:rPr>
                <w:t>73 255</w:t>
              </w:r>
            </w:ins>
          </w:p>
        </w:tc>
      </w:tr>
      <w:tr w:rsidR="00805573" w:rsidRPr="003F2BA7" w14:paraId="5930A75C"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0A1AA652"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3B6B4A24"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1E082351"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393FA4E8"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59A620E3" w14:textId="77777777" w:rsidR="00805573" w:rsidRPr="003F2BA7" w:rsidRDefault="00805573" w:rsidP="00506D92">
            <w:pPr>
              <w:jc w:val="center"/>
              <w:rPr>
                <w:rFonts w:ascii="Arial" w:hAnsi="Arial" w:cs="Arial"/>
                <w:color w:val="000000"/>
              </w:rPr>
            </w:pPr>
            <w:r w:rsidRPr="003F2BA7">
              <w:rPr>
                <w:rFonts w:ascii="Arial" w:hAnsi="Arial" w:cs="Arial"/>
                <w:color w:val="000000"/>
              </w:rPr>
              <w:t>023</w:t>
            </w:r>
          </w:p>
        </w:tc>
        <w:tc>
          <w:tcPr>
            <w:tcW w:w="2064" w:type="dxa"/>
            <w:tcBorders>
              <w:top w:val="nil"/>
              <w:left w:val="nil"/>
              <w:bottom w:val="single" w:sz="4" w:space="0" w:color="auto"/>
              <w:right w:val="single" w:sz="4" w:space="0" w:color="auto"/>
            </w:tcBorders>
            <w:shd w:val="clear" w:color="auto" w:fill="auto"/>
            <w:vAlign w:val="bottom"/>
          </w:tcPr>
          <w:p w14:paraId="55487EAD" w14:textId="17FA9447" w:rsidR="00805573" w:rsidRPr="003F2BA7" w:rsidRDefault="00805573" w:rsidP="00506D92">
            <w:pPr>
              <w:jc w:val="center"/>
              <w:rPr>
                <w:rFonts w:ascii="Arial" w:hAnsi="Arial" w:cs="Arial"/>
                <w:color w:val="000000"/>
              </w:rPr>
            </w:pPr>
            <w:r w:rsidRPr="003F2BA7">
              <w:rPr>
                <w:rFonts w:ascii="Arial" w:hAnsi="Arial" w:cs="Arial"/>
                <w:color w:val="000000"/>
              </w:rPr>
              <w:t>2 40</w:t>
            </w:r>
            <w:del w:id="645" w:author="Juráš Pavel" w:date="2021-06-03T13:09:00Z">
              <w:r w:rsidRPr="003F2BA7" w:rsidDel="0093411D">
                <w:rPr>
                  <w:rFonts w:ascii="Arial" w:hAnsi="Arial" w:cs="Arial"/>
                  <w:color w:val="000000"/>
                </w:rPr>
                <w:delText>8 874</w:delText>
              </w:r>
            </w:del>
            <w:ins w:id="646" w:author="Juráš Pavel" w:date="2021-06-03T13:09:00Z">
              <w:r w:rsidR="0093411D">
                <w:rPr>
                  <w:rFonts w:ascii="Arial" w:hAnsi="Arial" w:cs="Arial"/>
                  <w:color w:val="000000"/>
                </w:rPr>
                <w:t>7 472</w:t>
              </w:r>
            </w:ins>
          </w:p>
        </w:tc>
      </w:tr>
      <w:tr w:rsidR="00805573" w:rsidRPr="003F2BA7" w14:paraId="10228079"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A915F92"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760C3422"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4D390339"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1F3D79C0"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14747EA3" w14:textId="77777777" w:rsidR="00805573" w:rsidRPr="003F2BA7" w:rsidRDefault="00805573" w:rsidP="00506D92">
            <w:pPr>
              <w:jc w:val="center"/>
              <w:rPr>
                <w:rFonts w:ascii="Arial" w:hAnsi="Arial" w:cs="Arial"/>
                <w:color w:val="000000"/>
              </w:rPr>
            </w:pPr>
            <w:r w:rsidRPr="003F2BA7">
              <w:rPr>
                <w:rFonts w:ascii="Arial" w:hAnsi="Arial" w:cs="Arial"/>
                <w:color w:val="000000"/>
              </w:rPr>
              <w:t>023</w:t>
            </w:r>
          </w:p>
        </w:tc>
        <w:tc>
          <w:tcPr>
            <w:tcW w:w="2064" w:type="dxa"/>
            <w:tcBorders>
              <w:top w:val="nil"/>
              <w:left w:val="nil"/>
              <w:bottom w:val="single" w:sz="4" w:space="0" w:color="auto"/>
              <w:right w:val="single" w:sz="4" w:space="0" w:color="auto"/>
            </w:tcBorders>
            <w:shd w:val="clear" w:color="auto" w:fill="auto"/>
            <w:vAlign w:val="bottom"/>
          </w:tcPr>
          <w:p w14:paraId="542AFC6B" w14:textId="7E1DDC50" w:rsidR="00805573" w:rsidRPr="003F2BA7" w:rsidRDefault="00805573" w:rsidP="00506D92">
            <w:pPr>
              <w:jc w:val="center"/>
              <w:rPr>
                <w:rFonts w:ascii="Arial" w:hAnsi="Arial" w:cs="Arial"/>
                <w:color w:val="000000"/>
              </w:rPr>
            </w:pPr>
            <w:r w:rsidRPr="003F2BA7">
              <w:rPr>
                <w:rFonts w:ascii="Arial" w:hAnsi="Arial" w:cs="Arial"/>
                <w:color w:val="000000"/>
              </w:rPr>
              <w:t>3 59</w:t>
            </w:r>
            <w:del w:id="647" w:author="Juráš Pavel" w:date="2021-06-03T13:09:00Z">
              <w:r w:rsidRPr="003F2BA7" w:rsidDel="0093411D">
                <w:rPr>
                  <w:rFonts w:ascii="Arial" w:hAnsi="Arial" w:cs="Arial"/>
                  <w:color w:val="000000"/>
                </w:rPr>
                <w:delText>3 974</w:delText>
              </w:r>
            </w:del>
            <w:ins w:id="648" w:author="Juráš Pavel" w:date="2021-06-03T13:09:00Z">
              <w:r w:rsidR="0093411D">
                <w:rPr>
                  <w:rFonts w:ascii="Arial" w:hAnsi="Arial" w:cs="Arial"/>
                  <w:color w:val="000000"/>
                </w:rPr>
                <w:t>5 376</w:t>
              </w:r>
            </w:ins>
          </w:p>
        </w:tc>
      </w:tr>
      <w:tr w:rsidR="00805573" w:rsidRPr="003F2BA7" w14:paraId="4B70831C"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16A74F24"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2B93DFDC"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2FFD535"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0BA34DBD"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12EA0C54" w14:textId="77777777" w:rsidR="00805573" w:rsidRPr="003F2BA7" w:rsidRDefault="00805573" w:rsidP="00506D92">
            <w:pPr>
              <w:jc w:val="center"/>
              <w:rPr>
                <w:rFonts w:ascii="Arial" w:hAnsi="Arial" w:cs="Arial"/>
                <w:color w:val="000000"/>
              </w:rPr>
            </w:pPr>
            <w:r w:rsidRPr="003F2BA7">
              <w:rPr>
                <w:rFonts w:ascii="Arial" w:hAnsi="Arial" w:cs="Arial"/>
                <w:color w:val="000000"/>
              </w:rPr>
              <w:t>025</w:t>
            </w:r>
          </w:p>
        </w:tc>
        <w:tc>
          <w:tcPr>
            <w:tcW w:w="2064" w:type="dxa"/>
            <w:tcBorders>
              <w:top w:val="nil"/>
              <w:left w:val="nil"/>
              <w:bottom w:val="single" w:sz="4" w:space="0" w:color="auto"/>
              <w:right w:val="single" w:sz="4" w:space="0" w:color="auto"/>
            </w:tcBorders>
            <w:shd w:val="clear" w:color="auto" w:fill="auto"/>
            <w:vAlign w:val="bottom"/>
          </w:tcPr>
          <w:p w14:paraId="37E79CA0" w14:textId="5B042B12" w:rsidR="00805573" w:rsidRPr="003F2BA7" w:rsidRDefault="00805573" w:rsidP="00506D92">
            <w:pPr>
              <w:jc w:val="center"/>
              <w:rPr>
                <w:rFonts w:ascii="Arial" w:hAnsi="Arial" w:cs="Arial"/>
                <w:color w:val="000000"/>
              </w:rPr>
            </w:pPr>
            <w:r w:rsidRPr="003F2BA7">
              <w:rPr>
                <w:rFonts w:ascii="Arial" w:hAnsi="Arial" w:cs="Arial"/>
                <w:color w:val="000000"/>
              </w:rPr>
              <w:t>4 6</w:t>
            </w:r>
            <w:del w:id="649" w:author="Juráš Pavel" w:date="2021-06-03T13:09:00Z">
              <w:r w:rsidRPr="003F2BA7" w:rsidDel="0093411D">
                <w:rPr>
                  <w:rFonts w:ascii="Arial" w:hAnsi="Arial" w:cs="Arial"/>
                  <w:color w:val="000000"/>
                </w:rPr>
                <w:delText>82 397</w:delText>
              </w:r>
            </w:del>
            <w:ins w:id="650" w:author="Juráš Pavel" w:date="2021-06-03T13:09:00Z">
              <w:r w:rsidR="0093411D">
                <w:rPr>
                  <w:rFonts w:ascii="Arial" w:hAnsi="Arial" w:cs="Arial"/>
                  <w:color w:val="000000"/>
                </w:rPr>
                <w:t>79 671</w:t>
              </w:r>
            </w:ins>
          </w:p>
        </w:tc>
      </w:tr>
      <w:tr w:rsidR="00805573" w:rsidRPr="003F2BA7" w14:paraId="1CBA4471"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662B2F9"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0378C038"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4A72DBF1"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336C7DD9"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6424CABE" w14:textId="77777777" w:rsidR="00805573" w:rsidRPr="003F2BA7" w:rsidRDefault="00805573" w:rsidP="00506D92">
            <w:pPr>
              <w:jc w:val="center"/>
              <w:rPr>
                <w:rFonts w:ascii="Arial" w:hAnsi="Arial" w:cs="Arial"/>
                <w:color w:val="000000"/>
              </w:rPr>
            </w:pPr>
            <w:r w:rsidRPr="003F2BA7">
              <w:rPr>
                <w:rFonts w:ascii="Arial" w:hAnsi="Arial" w:cs="Arial"/>
                <w:color w:val="000000"/>
              </w:rPr>
              <w:t>025</w:t>
            </w:r>
          </w:p>
        </w:tc>
        <w:tc>
          <w:tcPr>
            <w:tcW w:w="2064" w:type="dxa"/>
            <w:tcBorders>
              <w:top w:val="nil"/>
              <w:left w:val="nil"/>
              <w:bottom w:val="single" w:sz="4" w:space="0" w:color="auto"/>
              <w:right w:val="single" w:sz="4" w:space="0" w:color="auto"/>
            </w:tcBorders>
            <w:shd w:val="clear" w:color="auto" w:fill="auto"/>
            <w:vAlign w:val="bottom"/>
          </w:tcPr>
          <w:p w14:paraId="7282BDDA" w14:textId="36C17B8D" w:rsidR="00805573" w:rsidRPr="003F2BA7" w:rsidRDefault="00805573" w:rsidP="00506D92">
            <w:pPr>
              <w:jc w:val="center"/>
              <w:rPr>
                <w:rFonts w:ascii="Arial" w:hAnsi="Arial" w:cs="Arial"/>
                <w:color w:val="000000"/>
              </w:rPr>
            </w:pPr>
            <w:r w:rsidRPr="003F2BA7">
              <w:rPr>
                <w:rFonts w:ascii="Arial" w:hAnsi="Arial" w:cs="Arial"/>
                <w:color w:val="000000"/>
              </w:rPr>
              <w:t>6 98</w:t>
            </w:r>
            <w:del w:id="651" w:author="Juráš Pavel" w:date="2021-06-03T13:09:00Z">
              <w:r w:rsidRPr="003F2BA7" w:rsidDel="0093411D">
                <w:rPr>
                  <w:rFonts w:ascii="Arial" w:hAnsi="Arial" w:cs="Arial"/>
                  <w:color w:val="000000"/>
                </w:rPr>
                <w:delText>6 007</w:delText>
              </w:r>
            </w:del>
            <w:ins w:id="652" w:author="Juráš Pavel" w:date="2021-06-03T13:09:00Z">
              <w:r w:rsidR="0093411D">
                <w:rPr>
                  <w:rFonts w:ascii="Arial" w:hAnsi="Arial" w:cs="Arial"/>
                  <w:color w:val="000000"/>
                </w:rPr>
                <w:t>8 733</w:t>
              </w:r>
            </w:ins>
          </w:p>
        </w:tc>
      </w:tr>
      <w:tr w:rsidR="00805573" w:rsidRPr="003F2BA7" w14:paraId="40633376"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0E05A6D"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29F9C3FE"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DE0AA2F"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5EEDAEC7"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5F570319" w14:textId="77777777" w:rsidR="00805573" w:rsidRPr="003F2BA7" w:rsidRDefault="00805573" w:rsidP="00506D92">
            <w:pPr>
              <w:jc w:val="center"/>
              <w:rPr>
                <w:rFonts w:ascii="Arial" w:hAnsi="Arial" w:cs="Arial"/>
                <w:color w:val="000000"/>
              </w:rPr>
            </w:pPr>
            <w:r w:rsidRPr="003F2BA7">
              <w:rPr>
                <w:rFonts w:ascii="Arial" w:hAnsi="Arial" w:cs="Arial"/>
                <w:color w:val="000000"/>
              </w:rPr>
              <w:t>026</w:t>
            </w:r>
          </w:p>
        </w:tc>
        <w:tc>
          <w:tcPr>
            <w:tcW w:w="2064" w:type="dxa"/>
            <w:tcBorders>
              <w:top w:val="nil"/>
              <w:left w:val="nil"/>
              <w:bottom w:val="single" w:sz="4" w:space="0" w:color="auto"/>
              <w:right w:val="single" w:sz="4" w:space="0" w:color="auto"/>
            </w:tcBorders>
            <w:shd w:val="clear" w:color="auto" w:fill="auto"/>
            <w:vAlign w:val="bottom"/>
          </w:tcPr>
          <w:p w14:paraId="281ECB1F" w14:textId="04FDB7BA" w:rsidR="00805573" w:rsidRPr="003F2BA7" w:rsidRDefault="00805573" w:rsidP="00506D92">
            <w:pPr>
              <w:jc w:val="center"/>
              <w:rPr>
                <w:rFonts w:ascii="Arial" w:hAnsi="Arial" w:cs="Arial"/>
                <w:color w:val="000000"/>
              </w:rPr>
            </w:pPr>
            <w:r w:rsidRPr="003F2BA7">
              <w:rPr>
                <w:rFonts w:ascii="Arial" w:hAnsi="Arial" w:cs="Arial"/>
                <w:color w:val="000000"/>
              </w:rPr>
              <w:t>13 90</w:t>
            </w:r>
            <w:del w:id="653" w:author="Juráš Pavel" w:date="2021-06-03T13:09:00Z">
              <w:r w:rsidRPr="003F2BA7" w:rsidDel="0093411D">
                <w:rPr>
                  <w:rFonts w:ascii="Arial" w:hAnsi="Arial" w:cs="Arial"/>
                  <w:color w:val="000000"/>
                </w:rPr>
                <w:delText>9 432</w:delText>
              </w:r>
            </w:del>
            <w:ins w:id="654" w:author="Juráš Pavel" w:date="2021-06-03T13:09:00Z">
              <w:r w:rsidR="0093411D">
                <w:rPr>
                  <w:rFonts w:ascii="Arial" w:hAnsi="Arial" w:cs="Arial"/>
                  <w:color w:val="000000"/>
                </w:rPr>
                <w:t>1 335</w:t>
              </w:r>
            </w:ins>
          </w:p>
        </w:tc>
      </w:tr>
      <w:tr w:rsidR="00805573" w:rsidRPr="003F2BA7" w14:paraId="568C6076"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8BA0F7B"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54F0C4D0"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33BB4551"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325F0187"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01CA6E5D" w14:textId="77777777" w:rsidR="00805573" w:rsidRPr="003F2BA7" w:rsidRDefault="00805573" w:rsidP="00506D92">
            <w:pPr>
              <w:jc w:val="center"/>
              <w:rPr>
                <w:rFonts w:ascii="Arial" w:hAnsi="Arial" w:cs="Arial"/>
                <w:color w:val="000000"/>
              </w:rPr>
            </w:pPr>
            <w:r w:rsidRPr="003F2BA7">
              <w:rPr>
                <w:rFonts w:ascii="Arial" w:hAnsi="Arial" w:cs="Arial"/>
                <w:color w:val="000000"/>
              </w:rPr>
              <w:t>026</w:t>
            </w:r>
          </w:p>
        </w:tc>
        <w:tc>
          <w:tcPr>
            <w:tcW w:w="2064" w:type="dxa"/>
            <w:tcBorders>
              <w:top w:val="nil"/>
              <w:left w:val="nil"/>
              <w:bottom w:val="single" w:sz="4" w:space="0" w:color="auto"/>
              <w:right w:val="single" w:sz="4" w:space="0" w:color="auto"/>
            </w:tcBorders>
            <w:shd w:val="clear" w:color="auto" w:fill="auto"/>
            <w:vAlign w:val="bottom"/>
          </w:tcPr>
          <w:p w14:paraId="4DF8A2DA" w14:textId="1AEB1E4D" w:rsidR="00805573" w:rsidRPr="003F2BA7" w:rsidRDefault="00805573" w:rsidP="00506D92">
            <w:pPr>
              <w:jc w:val="center"/>
              <w:rPr>
                <w:rFonts w:ascii="Arial" w:hAnsi="Arial" w:cs="Arial"/>
                <w:color w:val="000000"/>
              </w:rPr>
            </w:pPr>
            <w:r w:rsidRPr="003F2BA7">
              <w:rPr>
                <w:rFonts w:ascii="Arial" w:hAnsi="Arial" w:cs="Arial"/>
                <w:color w:val="000000"/>
              </w:rPr>
              <w:t>20 7</w:t>
            </w:r>
            <w:del w:id="655" w:author="Juráš Pavel" w:date="2021-06-03T13:10:00Z">
              <w:r w:rsidRPr="003F2BA7" w:rsidDel="0093411D">
                <w:rPr>
                  <w:rFonts w:ascii="Arial" w:hAnsi="Arial" w:cs="Arial"/>
                  <w:color w:val="000000"/>
                </w:rPr>
                <w:delText>52 489</w:delText>
              </w:r>
            </w:del>
            <w:ins w:id="656" w:author="Juráš Pavel" w:date="2021-06-03T13:10:00Z">
              <w:r w:rsidR="0093411D">
                <w:rPr>
                  <w:rFonts w:ascii="Arial" w:hAnsi="Arial" w:cs="Arial"/>
                  <w:color w:val="000000"/>
                </w:rPr>
                <w:t>60 586</w:t>
              </w:r>
            </w:ins>
          </w:p>
        </w:tc>
      </w:tr>
      <w:tr w:rsidR="00805573" w:rsidRPr="003F2BA7" w14:paraId="549D4EDD"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625D627C"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33982429"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EB00F0F"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733EAE4E"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46B1C9EA" w14:textId="77777777" w:rsidR="00805573" w:rsidRPr="003F2BA7" w:rsidRDefault="00805573" w:rsidP="00506D92">
            <w:pPr>
              <w:jc w:val="center"/>
              <w:rPr>
                <w:rFonts w:ascii="Arial" w:hAnsi="Arial" w:cs="Arial"/>
                <w:color w:val="000000"/>
              </w:rPr>
            </w:pPr>
            <w:r w:rsidRPr="003F2BA7">
              <w:rPr>
                <w:rFonts w:ascii="Arial" w:hAnsi="Arial" w:cs="Arial"/>
                <w:color w:val="000000"/>
              </w:rPr>
              <w:t>027</w:t>
            </w:r>
          </w:p>
        </w:tc>
        <w:tc>
          <w:tcPr>
            <w:tcW w:w="2064" w:type="dxa"/>
            <w:tcBorders>
              <w:top w:val="nil"/>
              <w:left w:val="nil"/>
              <w:bottom w:val="single" w:sz="4" w:space="0" w:color="auto"/>
              <w:right w:val="single" w:sz="4" w:space="0" w:color="auto"/>
            </w:tcBorders>
            <w:shd w:val="clear" w:color="auto" w:fill="auto"/>
            <w:vAlign w:val="bottom"/>
          </w:tcPr>
          <w:p w14:paraId="2D9BFF49" w14:textId="4260D4C2" w:rsidR="00805573" w:rsidRPr="003F2BA7" w:rsidRDefault="00805573" w:rsidP="00506D92">
            <w:pPr>
              <w:jc w:val="center"/>
              <w:rPr>
                <w:rFonts w:ascii="Arial" w:hAnsi="Arial" w:cs="Arial"/>
                <w:color w:val="000000"/>
              </w:rPr>
            </w:pPr>
            <w:r w:rsidRPr="003F2BA7">
              <w:rPr>
                <w:rFonts w:ascii="Arial" w:hAnsi="Arial" w:cs="Arial"/>
                <w:color w:val="000000"/>
              </w:rPr>
              <w:t>18 7</w:t>
            </w:r>
            <w:del w:id="657" w:author="Juráš Pavel" w:date="2021-06-03T13:10:00Z">
              <w:r w:rsidRPr="003F2BA7" w:rsidDel="0093411D">
                <w:rPr>
                  <w:rFonts w:ascii="Arial" w:hAnsi="Arial" w:cs="Arial"/>
                  <w:color w:val="000000"/>
                </w:rPr>
                <w:delText>83 490</w:delText>
              </w:r>
            </w:del>
            <w:ins w:id="658" w:author="Juráš Pavel" w:date="2021-06-03T13:10:00Z">
              <w:r w:rsidR="0093411D">
                <w:rPr>
                  <w:rFonts w:ascii="Arial" w:hAnsi="Arial" w:cs="Arial"/>
                  <w:color w:val="000000"/>
                </w:rPr>
                <w:t>72 554</w:t>
              </w:r>
            </w:ins>
          </w:p>
        </w:tc>
      </w:tr>
      <w:tr w:rsidR="00805573" w:rsidRPr="003F2BA7" w14:paraId="73B07E1E"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1E748BB"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10DDFC9D"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2F30BBDF"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7BA4339F"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655D6441" w14:textId="77777777" w:rsidR="00805573" w:rsidRPr="003F2BA7" w:rsidRDefault="00805573" w:rsidP="00506D92">
            <w:pPr>
              <w:jc w:val="center"/>
              <w:rPr>
                <w:rFonts w:ascii="Arial" w:hAnsi="Arial" w:cs="Arial"/>
                <w:color w:val="000000"/>
              </w:rPr>
            </w:pPr>
            <w:r w:rsidRPr="003F2BA7">
              <w:rPr>
                <w:rFonts w:ascii="Arial" w:hAnsi="Arial" w:cs="Arial"/>
                <w:color w:val="000000"/>
              </w:rPr>
              <w:t>027</w:t>
            </w:r>
          </w:p>
        </w:tc>
        <w:tc>
          <w:tcPr>
            <w:tcW w:w="2064" w:type="dxa"/>
            <w:tcBorders>
              <w:top w:val="nil"/>
              <w:left w:val="nil"/>
              <w:bottom w:val="single" w:sz="4" w:space="0" w:color="auto"/>
              <w:right w:val="single" w:sz="4" w:space="0" w:color="auto"/>
            </w:tcBorders>
            <w:shd w:val="clear" w:color="auto" w:fill="auto"/>
            <w:vAlign w:val="bottom"/>
          </w:tcPr>
          <w:p w14:paraId="4ADBF771" w14:textId="0AE8D0D9" w:rsidR="00805573" w:rsidRPr="003F2BA7" w:rsidRDefault="00805573" w:rsidP="00506D92">
            <w:pPr>
              <w:jc w:val="center"/>
              <w:rPr>
                <w:rFonts w:ascii="Arial" w:hAnsi="Arial" w:cs="Arial"/>
                <w:color w:val="000000"/>
              </w:rPr>
            </w:pPr>
            <w:r w:rsidRPr="003F2BA7">
              <w:rPr>
                <w:rFonts w:ascii="Arial" w:hAnsi="Arial" w:cs="Arial"/>
                <w:color w:val="000000"/>
              </w:rPr>
              <w:t>28 0</w:t>
            </w:r>
            <w:del w:id="659" w:author="Juráš Pavel" w:date="2021-06-03T13:10:00Z">
              <w:r w:rsidRPr="003F2BA7" w:rsidDel="0093411D">
                <w:rPr>
                  <w:rFonts w:ascii="Arial" w:hAnsi="Arial" w:cs="Arial"/>
                  <w:color w:val="000000"/>
                </w:rPr>
                <w:delText>24 449</w:delText>
              </w:r>
            </w:del>
            <w:ins w:id="660" w:author="Juráš Pavel" w:date="2021-06-03T13:10:00Z">
              <w:r w:rsidR="0093411D">
                <w:rPr>
                  <w:rFonts w:ascii="Arial" w:hAnsi="Arial" w:cs="Arial"/>
                  <w:color w:val="000000"/>
                </w:rPr>
                <w:t>35 383</w:t>
              </w:r>
            </w:ins>
          </w:p>
        </w:tc>
      </w:tr>
      <w:tr w:rsidR="00805573" w:rsidRPr="003F2BA7" w14:paraId="7ACD9AEF"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54E33D75"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2CB99563"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6A4AF4F"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56E65A51"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5E23AF7D" w14:textId="77777777" w:rsidR="00805573" w:rsidRPr="003F2BA7" w:rsidRDefault="00805573" w:rsidP="00506D92">
            <w:pPr>
              <w:jc w:val="center"/>
              <w:rPr>
                <w:rFonts w:ascii="Arial" w:hAnsi="Arial" w:cs="Arial"/>
                <w:color w:val="000000"/>
              </w:rPr>
            </w:pPr>
            <w:r w:rsidRPr="003F2BA7">
              <w:rPr>
                <w:rFonts w:ascii="Arial" w:hAnsi="Arial" w:cs="Arial"/>
                <w:color w:val="000000"/>
              </w:rPr>
              <w:t>028</w:t>
            </w:r>
          </w:p>
        </w:tc>
        <w:tc>
          <w:tcPr>
            <w:tcW w:w="2064" w:type="dxa"/>
            <w:tcBorders>
              <w:top w:val="nil"/>
              <w:left w:val="nil"/>
              <w:bottom w:val="single" w:sz="4" w:space="0" w:color="auto"/>
              <w:right w:val="single" w:sz="4" w:space="0" w:color="auto"/>
            </w:tcBorders>
            <w:shd w:val="clear" w:color="auto" w:fill="auto"/>
            <w:vAlign w:val="bottom"/>
          </w:tcPr>
          <w:p w14:paraId="1A1034FD" w14:textId="26E00D1F" w:rsidR="00805573" w:rsidRPr="003F2BA7" w:rsidRDefault="00805573" w:rsidP="00506D92">
            <w:pPr>
              <w:jc w:val="center"/>
              <w:rPr>
                <w:rFonts w:ascii="Arial" w:hAnsi="Arial" w:cs="Arial"/>
                <w:color w:val="000000"/>
              </w:rPr>
            </w:pPr>
            <w:r w:rsidRPr="003F2BA7">
              <w:rPr>
                <w:rFonts w:ascii="Arial" w:hAnsi="Arial" w:cs="Arial"/>
                <w:color w:val="000000"/>
              </w:rPr>
              <w:t>7 73</w:t>
            </w:r>
            <w:del w:id="661" w:author="Juráš Pavel" w:date="2021-06-03T13:10:00Z">
              <w:r w:rsidRPr="003F2BA7" w:rsidDel="0093411D">
                <w:rPr>
                  <w:rFonts w:ascii="Arial" w:hAnsi="Arial" w:cs="Arial"/>
                  <w:color w:val="000000"/>
                </w:rPr>
                <w:delText>5 762</w:delText>
              </w:r>
            </w:del>
            <w:ins w:id="662" w:author="Juráš Pavel" w:date="2021-06-03T13:10:00Z">
              <w:r w:rsidR="0093411D">
                <w:rPr>
                  <w:rFonts w:ascii="Arial" w:hAnsi="Arial" w:cs="Arial"/>
                  <w:color w:val="000000"/>
                </w:rPr>
                <w:t>1 258</w:t>
              </w:r>
            </w:ins>
          </w:p>
        </w:tc>
      </w:tr>
      <w:tr w:rsidR="00805573" w:rsidRPr="003F2BA7" w14:paraId="16CA3AFA"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3CBDB889"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555D4765"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7688CF8B"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798F103D"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006EE109" w14:textId="77777777" w:rsidR="00805573" w:rsidRPr="003F2BA7" w:rsidRDefault="00805573" w:rsidP="00506D92">
            <w:pPr>
              <w:jc w:val="center"/>
              <w:rPr>
                <w:rFonts w:ascii="Arial" w:hAnsi="Arial" w:cs="Arial"/>
                <w:color w:val="000000"/>
              </w:rPr>
            </w:pPr>
            <w:r w:rsidRPr="003F2BA7">
              <w:rPr>
                <w:rFonts w:ascii="Arial" w:hAnsi="Arial" w:cs="Arial"/>
                <w:color w:val="000000"/>
              </w:rPr>
              <w:t>028</w:t>
            </w:r>
          </w:p>
        </w:tc>
        <w:tc>
          <w:tcPr>
            <w:tcW w:w="2064" w:type="dxa"/>
            <w:tcBorders>
              <w:top w:val="nil"/>
              <w:left w:val="nil"/>
              <w:bottom w:val="single" w:sz="4" w:space="0" w:color="auto"/>
              <w:right w:val="single" w:sz="4" w:space="0" w:color="auto"/>
            </w:tcBorders>
            <w:shd w:val="clear" w:color="auto" w:fill="auto"/>
            <w:vAlign w:val="bottom"/>
          </w:tcPr>
          <w:p w14:paraId="38BBC6E6" w14:textId="0864CAC8" w:rsidR="00805573" w:rsidRPr="003F2BA7" w:rsidRDefault="00805573" w:rsidP="00506D92">
            <w:pPr>
              <w:jc w:val="center"/>
              <w:rPr>
                <w:rFonts w:ascii="Arial" w:hAnsi="Arial" w:cs="Arial"/>
                <w:color w:val="000000"/>
              </w:rPr>
            </w:pPr>
            <w:r w:rsidRPr="003F2BA7">
              <w:rPr>
                <w:rFonts w:ascii="Arial" w:hAnsi="Arial" w:cs="Arial"/>
                <w:color w:val="000000"/>
              </w:rPr>
              <w:t>11 54</w:t>
            </w:r>
            <w:del w:id="663" w:author="Juráš Pavel" w:date="2021-06-03T13:10:00Z">
              <w:r w:rsidRPr="003F2BA7" w:rsidDel="0093411D">
                <w:rPr>
                  <w:rFonts w:ascii="Arial" w:hAnsi="Arial" w:cs="Arial"/>
                  <w:color w:val="000000"/>
                </w:rPr>
                <w:delText>1 543</w:delText>
              </w:r>
            </w:del>
            <w:ins w:id="664" w:author="Juráš Pavel" w:date="2021-06-03T13:10:00Z">
              <w:r w:rsidR="0093411D">
                <w:rPr>
                  <w:rFonts w:ascii="Arial" w:hAnsi="Arial" w:cs="Arial"/>
                  <w:color w:val="000000"/>
                </w:rPr>
                <w:t>6 047</w:t>
              </w:r>
            </w:ins>
          </w:p>
        </w:tc>
      </w:tr>
      <w:tr w:rsidR="00805573" w:rsidRPr="003F2BA7" w14:paraId="32A7F2C0"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67454A75"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684648D6"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6B652DE1"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239DFF69"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7F5C1D8E" w14:textId="77777777" w:rsidR="00805573" w:rsidRPr="003F2BA7" w:rsidRDefault="00805573" w:rsidP="00506D92">
            <w:pPr>
              <w:jc w:val="center"/>
              <w:rPr>
                <w:rFonts w:ascii="Arial" w:hAnsi="Arial" w:cs="Arial"/>
                <w:color w:val="000000"/>
              </w:rPr>
            </w:pPr>
            <w:r w:rsidRPr="003F2BA7">
              <w:rPr>
                <w:rFonts w:ascii="Arial" w:hAnsi="Arial" w:cs="Arial"/>
                <w:color w:val="000000"/>
              </w:rPr>
              <w:t>029</w:t>
            </w:r>
          </w:p>
        </w:tc>
        <w:tc>
          <w:tcPr>
            <w:tcW w:w="2064" w:type="dxa"/>
            <w:tcBorders>
              <w:top w:val="nil"/>
              <w:left w:val="nil"/>
              <w:bottom w:val="single" w:sz="4" w:space="0" w:color="auto"/>
              <w:right w:val="single" w:sz="4" w:space="0" w:color="auto"/>
            </w:tcBorders>
            <w:shd w:val="clear" w:color="auto" w:fill="auto"/>
            <w:vAlign w:val="bottom"/>
          </w:tcPr>
          <w:p w14:paraId="0BE6DC8E" w14:textId="62CADBA9" w:rsidR="00805573" w:rsidRPr="003F2BA7" w:rsidRDefault="00805573" w:rsidP="00506D92">
            <w:pPr>
              <w:jc w:val="center"/>
              <w:rPr>
                <w:rFonts w:ascii="Arial" w:hAnsi="Arial" w:cs="Arial"/>
                <w:color w:val="000000"/>
              </w:rPr>
            </w:pPr>
            <w:r w:rsidRPr="003F2BA7">
              <w:rPr>
                <w:rFonts w:ascii="Arial" w:hAnsi="Arial" w:cs="Arial"/>
                <w:color w:val="000000"/>
              </w:rPr>
              <w:t xml:space="preserve">14 </w:t>
            </w:r>
            <w:del w:id="665" w:author="Juráš Pavel" w:date="2021-06-03T13:10:00Z">
              <w:r w:rsidRPr="003F2BA7" w:rsidDel="0093411D">
                <w:rPr>
                  <w:rFonts w:ascii="Arial" w:hAnsi="Arial" w:cs="Arial"/>
                  <w:color w:val="000000"/>
                </w:rPr>
                <w:delText>985 637</w:delText>
              </w:r>
            </w:del>
            <w:ins w:id="666" w:author="Juráš Pavel" w:date="2021-06-03T13:10:00Z">
              <w:r w:rsidR="0093411D">
                <w:rPr>
                  <w:rFonts w:ascii="Arial" w:hAnsi="Arial" w:cs="Arial"/>
                  <w:color w:val="000000"/>
                </w:rPr>
                <w:t>543 774</w:t>
              </w:r>
            </w:ins>
          </w:p>
        </w:tc>
      </w:tr>
      <w:tr w:rsidR="00805573" w:rsidRPr="003F2BA7" w14:paraId="317E994C"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70188E4F"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79184F60"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34AA1E9F"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7D658044"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39F6ADFC" w14:textId="77777777" w:rsidR="00805573" w:rsidRPr="003F2BA7" w:rsidRDefault="00805573" w:rsidP="00506D92">
            <w:pPr>
              <w:jc w:val="center"/>
              <w:rPr>
                <w:rFonts w:ascii="Arial" w:hAnsi="Arial" w:cs="Arial"/>
                <w:color w:val="000000"/>
              </w:rPr>
            </w:pPr>
            <w:r w:rsidRPr="003F2BA7">
              <w:rPr>
                <w:rFonts w:ascii="Arial" w:hAnsi="Arial" w:cs="Arial"/>
                <w:color w:val="000000"/>
              </w:rPr>
              <w:t>029</w:t>
            </w:r>
          </w:p>
        </w:tc>
        <w:tc>
          <w:tcPr>
            <w:tcW w:w="2064" w:type="dxa"/>
            <w:tcBorders>
              <w:top w:val="nil"/>
              <w:left w:val="nil"/>
              <w:bottom w:val="single" w:sz="4" w:space="0" w:color="auto"/>
              <w:right w:val="single" w:sz="4" w:space="0" w:color="auto"/>
            </w:tcBorders>
            <w:shd w:val="clear" w:color="auto" w:fill="auto"/>
            <w:vAlign w:val="bottom"/>
          </w:tcPr>
          <w:p w14:paraId="477D6AFF" w14:textId="3B421DFE" w:rsidR="00805573" w:rsidRPr="003F2BA7" w:rsidRDefault="00805573" w:rsidP="00506D92">
            <w:pPr>
              <w:jc w:val="center"/>
              <w:rPr>
                <w:rFonts w:ascii="Arial" w:hAnsi="Arial" w:cs="Arial"/>
                <w:color w:val="000000"/>
              </w:rPr>
            </w:pPr>
            <w:r w:rsidRPr="003F2BA7">
              <w:rPr>
                <w:rFonts w:ascii="Arial" w:hAnsi="Arial" w:cs="Arial"/>
                <w:color w:val="000000"/>
              </w:rPr>
              <w:t>2</w:t>
            </w:r>
            <w:del w:id="667" w:author="Juráš Pavel" w:date="2021-06-03T13:10:00Z">
              <w:r w:rsidRPr="003F2BA7" w:rsidDel="0093411D">
                <w:rPr>
                  <w:rFonts w:ascii="Arial" w:hAnsi="Arial" w:cs="Arial"/>
                  <w:color w:val="000000"/>
                </w:rPr>
                <w:delText>2 358 157</w:delText>
              </w:r>
            </w:del>
            <w:ins w:id="668" w:author="Juráš Pavel" w:date="2021-06-03T13:10:00Z">
              <w:r w:rsidR="0093411D">
                <w:rPr>
                  <w:rFonts w:ascii="Arial" w:hAnsi="Arial" w:cs="Arial"/>
                  <w:color w:val="000000"/>
                </w:rPr>
                <w:t>1 720 022</w:t>
              </w:r>
            </w:ins>
          </w:p>
        </w:tc>
      </w:tr>
      <w:tr w:rsidR="00805573" w:rsidRPr="003F2BA7" w14:paraId="2C894BDA"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60CBB839"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026744B8"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4EC3EA6F" w14:textId="77777777" w:rsidR="00805573" w:rsidRPr="003F2BA7" w:rsidRDefault="00805573" w:rsidP="00506D92">
            <w:pPr>
              <w:jc w:val="center"/>
              <w:rPr>
                <w:rFonts w:ascii="Arial" w:hAnsi="Arial" w:cs="Arial"/>
                <w:color w:val="000000"/>
              </w:rPr>
            </w:pPr>
            <w:r w:rsidRPr="003F2BA7">
              <w:rPr>
                <w:rFonts w:ascii="Arial" w:hAnsi="Arial" w:cs="Arial"/>
                <w:color w:val="000000"/>
              </w:rPr>
              <w:t>MRR</w:t>
            </w:r>
          </w:p>
        </w:tc>
        <w:tc>
          <w:tcPr>
            <w:tcW w:w="1509" w:type="dxa"/>
            <w:tcBorders>
              <w:top w:val="nil"/>
              <w:left w:val="nil"/>
              <w:bottom w:val="single" w:sz="4" w:space="0" w:color="auto"/>
              <w:right w:val="single" w:sz="4" w:space="0" w:color="auto"/>
            </w:tcBorders>
            <w:shd w:val="clear" w:color="auto" w:fill="auto"/>
            <w:vAlign w:val="center"/>
          </w:tcPr>
          <w:p w14:paraId="4D0588E1"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68610770" w14:textId="77777777" w:rsidR="00805573" w:rsidRPr="003F2BA7" w:rsidRDefault="00805573" w:rsidP="00506D92">
            <w:pPr>
              <w:jc w:val="center"/>
              <w:rPr>
                <w:rFonts w:ascii="Arial" w:hAnsi="Arial" w:cs="Arial"/>
                <w:color w:val="000000"/>
              </w:rPr>
            </w:pPr>
            <w:r w:rsidRPr="003F2BA7">
              <w:rPr>
                <w:rFonts w:ascii="Arial" w:hAnsi="Arial" w:cs="Arial"/>
                <w:color w:val="000000"/>
              </w:rPr>
              <w:t>030</w:t>
            </w:r>
          </w:p>
        </w:tc>
        <w:tc>
          <w:tcPr>
            <w:tcW w:w="2064" w:type="dxa"/>
            <w:tcBorders>
              <w:top w:val="nil"/>
              <w:left w:val="nil"/>
              <w:bottom w:val="single" w:sz="4" w:space="0" w:color="auto"/>
              <w:right w:val="single" w:sz="4" w:space="0" w:color="auto"/>
            </w:tcBorders>
            <w:shd w:val="clear" w:color="auto" w:fill="auto"/>
            <w:vAlign w:val="bottom"/>
          </w:tcPr>
          <w:p w14:paraId="6D673C82" w14:textId="1794C820" w:rsidR="00805573" w:rsidRPr="003F2BA7" w:rsidRDefault="00805573" w:rsidP="00506D92">
            <w:pPr>
              <w:jc w:val="center"/>
              <w:rPr>
                <w:rFonts w:ascii="Arial" w:hAnsi="Arial" w:cs="Arial"/>
                <w:color w:val="000000"/>
              </w:rPr>
            </w:pPr>
            <w:del w:id="669" w:author="Juráš Pavel" w:date="2021-06-03T13:11:00Z">
              <w:r w:rsidRPr="003F2BA7" w:rsidDel="0093411D">
                <w:rPr>
                  <w:rFonts w:ascii="Arial" w:hAnsi="Arial" w:cs="Arial"/>
                  <w:color w:val="000000"/>
                </w:rPr>
                <w:delText>8 248 812</w:delText>
              </w:r>
            </w:del>
            <w:ins w:id="670" w:author="Juráš Pavel" w:date="2021-06-03T13:11:00Z">
              <w:r w:rsidR="0093411D">
                <w:rPr>
                  <w:rFonts w:ascii="Arial" w:hAnsi="Arial" w:cs="Arial"/>
                  <w:color w:val="000000"/>
                </w:rPr>
                <w:t>7 955 250</w:t>
              </w:r>
            </w:ins>
          </w:p>
        </w:tc>
      </w:tr>
      <w:tr w:rsidR="00805573" w:rsidRPr="003F2BA7" w14:paraId="347552A3" w14:textId="77777777" w:rsidTr="00506D92">
        <w:tc>
          <w:tcPr>
            <w:tcW w:w="1439" w:type="dxa"/>
            <w:tcBorders>
              <w:top w:val="nil"/>
              <w:left w:val="single" w:sz="4" w:space="0" w:color="auto"/>
              <w:bottom w:val="single" w:sz="4" w:space="0" w:color="auto"/>
              <w:right w:val="single" w:sz="4" w:space="0" w:color="auto"/>
            </w:tcBorders>
            <w:shd w:val="clear" w:color="auto" w:fill="auto"/>
            <w:vAlign w:val="center"/>
          </w:tcPr>
          <w:p w14:paraId="2A2FB127" w14:textId="77777777" w:rsidR="00805573" w:rsidRPr="003F2BA7" w:rsidRDefault="00805573" w:rsidP="00506D92">
            <w:pPr>
              <w:jc w:val="center"/>
              <w:rPr>
                <w:rFonts w:ascii="Arial" w:hAnsi="Arial" w:cs="Arial"/>
                <w:color w:val="000000"/>
              </w:rPr>
            </w:pPr>
            <w:r w:rsidRPr="003F2BA7">
              <w:rPr>
                <w:rFonts w:ascii="Arial" w:hAnsi="Arial" w:cs="Arial"/>
                <w:color w:val="000000"/>
              </w:rPr>
              <w:t>1</w:t>
            </w:r>
          </w:p>
        </w:tc>
        <w:tc>
          <w:tcPr>
            <w:tcW w:w="1104" w:type="dxa"/>
            <w:tcBorders>
              <w:top w:val="nil"/>
              <w:left w:val="nil"/>
              <w:bottom w:val="single" w:sz="4" w:space="0" w:color="auto"/>
              <w:right w:val="single" w:sz="4" w:space="0" w:color="auto"/>
            </w:tcBorders>
            <w:shd w:val="clear" w:color="auto" w:fill="auto"/>
            <w:vAlign w:val="center"/>
          </w:tcPr>
          <w:p w14:paraId="02ABFF89" w14:textId="77777777" w:rsidR="00805573" w:rsidRPr="003F2BA7" w:rsidRDefault="00805573" w:rsidP="00506D92">
            <w:pPr>
              <w:jc w:val="center"/>
              <w:rPr>
                <w:rFonts w:ascii="Arial" w:hAnsi="Arial" w:cs="Arial"/>
                <w:color w:val="000000"/>
              </w:rPr>
            </w:pPr>
            <w:r w:rsidRPr="003F2BA7">
              <w:rPr>
                <w:rFonts w:ascii="Arial" w:hAnsi="Arial" w:cs="Arial"/>
                <w:color w:val="000000"/>
              </w:rPr>
              <w:t>ERDF</w:t>
            </w:r>
          </w:p>
        </w:tc>
        <w:tc>
          <w:tcPr>
            <w:tcW w:w="1864" w:type="dxa"/>
            <w:tcBorders>
              <w:top w:val="nil"/>
              <w:left w:val="nil"/>
              <w:bottom w:val="single" w:sz="4" w:space="0" w:color="auto"/>
              <w:right w:val="single" w:sz="4" w:space="0" w:color="auto"/>
            </w:tcBorders>
            <w:shd w:val="clear" w:color="auto" w:fill="auto"/>
            <w:vAlign w:val="center"/>
          </w:tcPr>
          <w:p w14:paraId="1B76E07F" w14:textId="77777777" w:rsidR="00805573" w:rsidRPr="003F2BA7" w:rsidRDefault="00805573" w:rsidP="00506D92">
            <w:pPr>
              <w:jc w:val="center"/>
              <w:rPr>
                <w:rFonts w:ascii="Arial" w:hAnsi="Arial" w:cs="Arial"/>
                <w:color w:val="000000"/>
              </w:rPr>
            </w:pPr>
            <w:r w:rsidRPr="003F2BA7">
              <w:rPr>
                <w:rFonts w:ascii="Arial" w:hAnsi="Arial" w:cs="Arial"/>
                <w:color w:val="000000"/>
              </w:rPr>
              <w:t>PR</w:t>
            </w:r>
          </w:p>
        </w:tc>
        <w:tc>
          <w:tcPr>
            <w:tcW w:w="1509" w:type="dxa"/>
            <w:tcBorders>
              <w:top w:val="nil"/>
              <w:left w:val="nil"/>
              <w:bottom w:val="single" w:sz="4" w:space="0" w:color="auto"/>
              <w:right w:val="single" w:sz="4" w:space="0" w:color="auto"/>
            </w:tcBorders>
            <w:shd w:val="clear" w:color="auto" w:fill="auto"/>
            <w:vAlign w:val="center"/>
          </w:tcPr>
          <w:p w14:paraId="3A8F24AF" w14:textId="77777777" w:rsidR="00805573" w:rsidRPr="003F2BA7" w:rsidRDefault="00805573" w:rsidP="00506D92">
            <w:pPr>
              <w:jc w:val="center"/>
              <w:rPr>
                <w:rFonts w:ascii="Arial" w:hAnsi="Arial" w:cs="Arial"/>
                <w:color w:val="000000"/>
              </w:rPr>
            </w:pPr>
            <w:r w:rsidRPr="003F2BA7">
              <w:rPr>
                <w:rFonts w:ascii="Arial" w:hAnsi="Arial" w:cs="Arial"/>
                <w:color w:val="000000"/>
              </w:rPr>
              <w:t>SC1.1</w:t>
            </w:r>
          </w:p>
        </w:tc>
        <w:tc>
          <w:tcPr>
            <w:tcW w:w="1087" w:type="dxa"/>
            <w:tcBorders>
              <w:top w:val="nil"/>
              <w:left w:val="nil"/>
              <w:bottom w:val="single" w:sz="4" w:space="0" w:color="auto"/>
              <w:right w:val="single" w:sz="4" w:space="0" w:color="auto"/>
            </w:tcBorders>
            <w:shd w:val="clear" w:color="auto" w:fill="auto"/>
            <w:vAlign w:val="center"/>
          </w:tcPr>
          <w:p w14:paraId="207F0F10" w14:textId="77777777" w:rsidR="00805573" w:rsidRPr="003F2BA7" w:rsidRDefault="00805573" w:rsidP="00506D92">
            <w:pPr>
              <w:jc w:val="center"/>
              <w:rPr>
                <w:rFonts w:ascii="Arial" w:hAnsi="Arial" w:cs="Arial"/>
                <w:color w:val="000000"/>
              </w:rPr>
            </w:pPr>
            <w:r w:rsidRPr="003F2BA7">
              <w:rPr>
                <w:rFonts w:ascii="Arial" w:hAnsi="Arial" w:cs="Arial"/>
                <w:color w:val="000000"/>
              </w:rPr>
              <w:t>030</w:t>
            </w:r>
          </w:p>
        </w:tc>
        <w:tc>
          <w:tcPr>
            <w:tcW w:w="2064" w:type="dxa"/>
            <w:tcBorders>
              <w:top w:val="nil"/>
              <w:left w:val="nil"/>
              <w:bottom w:val="single" w:sz="4" w:space="0" w:color="auto"/>
              <w:right w:val="single" w:sz="4" w:space="0" w:color="auto"/>
            </w:tcBorders>
            <w:shd w:val="clear" w:color="auto" w:fill="auto"/>
            <w:vAlign w:val="bottom"/>
          </w:tcPr>
          <w:p w14:paraId="4571A936" w14:textId="4B67E573" w:rsidR="00805573" w:rsidRPr="003F2BA7" w:rsidRDefault="00805573" w:rsidP="00506D92">
            <w:pPr>
              <w:jc w:val="center"/>
              <w:rPr>
                <w:rFonts w:ascii="Arial" w:hAnsi="Arial" w:cs="Arial"/>
                <w:color w:val="000000"/>
              </w:rPr>
            </w:pPr>
            <w:del w:id="671" w:author="Juráš Pavel" w:date="2021-06-03T13:11:00Z">
              <w:r w:rsidRPr="003F2BA7" w:rsidDel="0093411D">
                <w:rPr>
                  <w:rFonts w:ascii="Arial" w:hAnsi="Arial" w:cs="Arial"/>
                  <w:color w:val="000000"/>
                </w:rPr>
                <w:delText>12 307 000</w:delText>
              </w:r>
            </w:del>
            <w:ins w:id="672" w:author="Juráš Pavel" w:date="2021-06-03T13:11:00Z">
              <w:r w:rsidR="0093411D">
                <w:rPr>
                  <w:rFonts w:ascii="Arial" w:hAnsi="Arial" w:cs="Arial"/>
                  <w:color w:val="000000"/>
                </w:rPr>
                <w:t>11 880 562</w:t>
              </w:r>
            </w:ins>
          </w:p>
        </w:tc>
      </w:tr>
    </w:tbl>
    <w:p w14:paraId="4CCC7670" w14:textId="7EC8348C" w:rsidR="001D7FC4" w:rsidRPr="003F2BA7" w:rsidRDefault="001D7FC4" w:rsidP="001D7FC4">
      <w:pPr>
        <w:rPr>
          <w:rFonts w:ascii="Arial" w:hAnsi="Arial" w:cs="Arial"/>
        </w:rPr>
      </w:pPr>
    </w:p>
    <w:p w14:paraId="6194E787" w14:textId="77777777" w:rsidR="00805573" w:rsidRPr="003F2BA7" w:rsidRDefault="00805573" w:rsidP="001D7FC4">
      <w:pPr>
        <w:rPr>
          <w:rFonts w:ascii="Arial" w:hAnsi="Arial" w:cs="Arial"/>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34"/>
        <w:gridCol w:w="1984"/>
        <w:gridCol w:w="1559"/>
        <w:gridCol w:w="1134"/>
        <w:gridCol w:w="1752"/>
      </w:tblGrid>
      <w:tr w:rsidR="001D7FC4" w:rsidRPr="003F2BA7" w14:paraId="268036BB" w14:textId="77777777" w:rsidTr="00673AE6">
        <w:tc>
          <w:tcPr>
            <w:tcW w:w="9118" w:type="dxa"/>
            <w:gridSpan w:val="6"/>
            <w:shd w:val="clear" w:color="auto" w:fill="99C7F9"/>
          </w:tcPr>
          <w:p w14:paraId="5AE88D43"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7C57FAD3" w14:textId="77777777" w:rsidTr="00A6025D">
        <w:tc>
          <w:tcPr>
            <w:tcW w:w="1555" w:type="dxa"/>
            <w:shd w:val="clear" w:color="auto" w:fill="auto"/>
          </w:tcPr>
          <w:p w14:paraId="1FC07349" w14:textId="77777777" w:rsidR="001D7FC4" w:rsidRPr="003F2BA7" w:rsidRDefault="001D7FC4" w:rsidP="00673AE6">
            <w:pPr>
              <w:jc w:val="center"/>
              <w:rPr>
                <w:rFonts w:ascii="Arial" w:hAnsi="Arial" w:cs="Arial"/>
                <w:b/>
                <w:iCs/>
              </w:rPr>
            </w:pPr>
            <w:r w:rsidRPr="003F2BA7">
              <w:rPr>
                <w:rFonts w:ascii="Arial" w:hAnsi="Arial" w:cs="Arial"/>
                <w:b/>
              </w:rPr>
              <w:t>Číslo priority</w:t>
            </w:r>
          </w:p>
        </w:tc>
        <w:tc>
          <w:tcPr>
            <w:tcW w:w="1134" w:type="dxa"/>
            <w:shd w:val="clear" w:color="auto" w:fill="auto"/>
          </w:tcPr>
          <w:p w14:paraId="351378B5" w14:textId="77777777" w:rsidR="001D7FC4" w:rsidRPr="003F2BA7" w:rsidRDefault="001D7FC4" w:rsidP="00673AE6">
            <w:pPr>
              <w:jc w:val="center"/>
              <w:rPr>
                <w:rFonts w:ascii="Arial" w:hAnsi="Arial" w:cs="Arial"/>
                <w:b/>
                <w:iCs/>
              </w:rPr>
            </w:pPr>
            <w:r w:rsidRPr="003F2BA7">
              <w:rPr>
                <w:rFonts w:ascii="Arial" w:hAnsi="Arial" w:cs="Arial"/>
                <w:b/>
              </w:rPr>
              <w:t>Fond</w:t>
            </w:r>
          </w:p>
        </w:tc>
        <w:tc>
          <w:tcPr>
            <w:tcW w:w="1984" w:type="dxa"/>
            <w:shd w:val="clear" w:color="auto" w:fill="auto"/>
          </w:tcPr>
          <w:p w14:paraId="470A92A4" w14:textId="77777777" w:rsidR="001D7FC4" w:rsidRPr="003F2BA7" w:rsidRDefault="001D7FC4" w:rsidP="00673AE6">
            <w:pPr>
              <w:jc w:val="center"/>
              <w:rPr>
                <w:rFonts w:ascii="Arial" w:hAnsi="Arial" w:cs="Arial"/>
                <w:b/>
                <w:iCs/>
              </w:rPr>
            </w:pPr>
            <w:r w:rsidRPr="003F2BA7">
              <w:rPr>
                <w:rFonts w:ascii="Arial" w:hAnsi="Arial" w:cs="Arial"/>
                <w:b/>
              </w:rPr>
              <w:t>Kategorie regionu</w:t>
            </w:r>
          </w:p>
        </w:tc>
        <w:tc>
          <w:tcPr>
            <w:tcW w:w="1559" w:type="dxa"/>
          </w:tcPr>
          <w:p w14:paraId="7BA88414" w14:textId="77777777" w:rsidR="001D7FC4" w:rsidRPr="003F2BA7" w:rsidRDefault="001D7FC4" w:rsidP="00673AE6">
            <w:pPr>
              <w:jc w:val="center"/>
              <w:rPr>
                <w:rFonts w:ascii="Arial" w:hAnsi="Arial" w:cs="Arial"/>
                <w:b/>
              </w:rPr>
            </w:pPr>
            <w:r w:rsidRPr="003F2BA7">
              <w:rPr>
                <w:rFonts w:ascii="Arial" w:hAnsi="Arial" w:cs="Arial"/>
                <w:b/>
              </w:rPr>
              <w:t>Specifický cíl</w:t>
            </w:r>
          </w:p>
        </w:tc>
        <w:tc>
          <w:tcPr>
            <w:tcW w:w="1134" w:type="dxa"/>
            <w:shd w:val="clear" w:color="auto" w:fill="auto"/>
          </w:tcPr>
          <w:p w14:paraId="0ADFDFB1" w14:textId="531E0D12" w:rsidR="001D7FC4" w:rsidRPr="003F2BA7" w:rsidRDefault="001D7FC4" w:rsidP="00673AE6">
            <w:pPr>
              <w:jc w:val="center"/>
              <w:rPr>
                <w:rFonts w:ascii="Arial" w:hAnsi="Arial" w:cs="Arial"/>
                <w:b/>
                <w:iCs/>
              </w:rPr>
            </w:pPr>
            <w:r w:rsidRPr="003F2BA7">
              <w:rPr>
                <w:rFonts w:ascii="Arial" w:hAnsi="Arial" w:cs="Arial"/>
                <w:b/>
              </w:rPr>
              <w:t>Kód</w:t>
            </w:r>
          </w:p>
        </w:tc>
        <w:tc>
          <w:tcPr>
            <w:tcW w:w="1752" w:type="dxa"/>
            <w:shd w:val="clear" w:color="auto" w:fill="auto"/>
          </w:tcPr>
          <w:p w14:paraId="4995367B" w14:textId="77777777" w:rsidR="001D7FC4" w:rsidRPr="003F2BA7" w:rsidRDefault="001D7FC4" w:rsidP="00673AE6">
            <w:pPr>
              <w:jc w:val="center"/>
              <w:rPr>
                <w:rFonts w:ascii="Arial" w:hAnsi="Arial" w:cs="Arial"/>
                <w:b/>
                <w:iCs/>
              </w:rPr>
            </w:pPr>
            <w:r w:rsidRPr="003F2BA7">
              <w:rPr>
                <w:rFonts w:ascii="Arial" w:hAnsi="Arial" w:cs="Arial"/>
                <w:b/>
              </w:rPr>
              <w:t>Částka (v EUR)</w:t>
            </w:r>
          </w:p>
        </w:tc>
      </w:tr>
      <w:tr w:rsidR="00673AE6" w:rsidRPr="003F2BA7" w14:paraId="2447C178"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563E714E" w14:textId="77777777" w:rsidR="00673AE6" w:rsidRPr="003F2BA7" w:rsidRDefault="00673AE6" w:rsidP="00673AE6">
            <w:pPr>
              <w:jc w:val="center"/>
              <w:rPr>
                <w:rFonts w:ascii="Arial" w:hAnsi="Arial" w:cs="Arial"/>
              </w:rPr>
            </w:pPr>
            <w:r w:rsidRPr="003F2BA7">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8D9288" w14:textId="444F0738" w:rsidR="00673AE6" w:rsidRPr="003F2BA7" w:rsidRDefault="00673AE6" w:rsidP="00673AE6">
            <w:pPr>
              <w:jc w:val="center"/>
              <w:rPr>
                <w:rFonts w:ascii="Arial" w:hAnsi="Arial" w:cs="Arial"/>
              </w:rPr>
            </w:pPr>
            <w:r w:rsidRPr="003F2BA7">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63B330A" w14:textId="77777777" w:rsidR="00673AE6" w:rsidRPr="003F2BA7" w:rsidRDefault="00673AE6" w:rsidP="00673AE6">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21D2FD" w14:textId="77777777" w:rsidR="00673AE6" w:rsidRPr="003F2BA7" w:rsidRDefault="00673AE6" w:rsidP="00673AE6">
            <w:pPr>
              <w:jc w:val="center"/>
              <w:rPr>
                <w:rFonts w:ascii="Arial" w:hAnsi="Arial" w:cs="Arial"/>
              </w:rPr>
            </w:pPr>
            <w:r w:rsidRPr="003F2BA7">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A7EAE8" w14:textId="77777777" w:rsidR="00673AE6" w:rsidRPr="003F2BA7" w:rsidRDefault="00673AE6" w:rsidP="00673AE6">
            <w:pPr>
              <w:jc w:val="center"/>
              <w:rPr>
                <w:rFonts w:ascii="Arial" w:hAnsi="Arial" w:cs="Arial"/>
              </w:rPr>
            </w:pPr>
            <w:r w:rsidRPr="003F2BA7">
              <w:rPr>
                <w:rFonts w:ascii="Arial" w:hAnsi="Arial" w:cs="Arial"/>
              </w:rPr>
              <w:t>01</w:t>
            </w:r>
          </w:p>
        </w:tc>
        <w:tc>
          <w:tcPr>
            <w:tcW w:w="1752" w:type="dxa"/>
            <w:tcBorders>
              <w:top w:val="single" w:sz="4" w:space="0" w:color="auto"/>
              <w:left w:val="single" w:sz="4" w:space="0" w:color="auto"/>
              <w:bottom w:val="single" w:sz="4" w:space="0" w:color="auto"/>
              <w:right w:val="single" w:sz="4" w:space="0" w:color="auto"/>
            </w:tcBorders>
            <w:shd w:val="clear" w:color="auto" w:fill="auto"/>
          </w:tcPr>
          <w:p w14:paraId="18EBAC90" w14:textId="67A2D57B" w:rsidR="00673AE6" w:rsidRPr="003F2BA7" w:rsidRDefault="00673AE6" w:rsidP="00673AE6">
            <w:pPr>
              <w:jc w:val="center"/>
              <w:rPr>
                <w:rFonts w:ascii="Arial" w:hAnsi="Arial" w:cs="Arial"/>
              </w:rPr>
            </w:pPr>
            <w:del w:id="673" w:author="Juráš Pavel" w:date="2021-06-03T13:11:00Z">
              <w:r w:rsidRPr="003F2BA7" w:rsidDel="0093411D">
                <w:rPr>
                  <w:rFonts w:ascii="Arial" w:hAnsi="Arial" w:cs="Arial"/>
                </w:rPr>
                <w:delText>380 211 716</w:delText>
              </w:r>
            </w:del>
            <w:ins w:id="674" w:author="Juráš Pavel" w:date="2021-06-03T13:11:00Z">
              <w:r w:rsidR="0093411D">
                <w:rPr>
                  <w:rFonts w:ascii="Arial" w:hAnsi="Arial" w:cs="Arial"/>
                </w:rPr>
                <w:t>375 177 716</w:t>
              </w:r>
            </w:ins>
          </w:p>
        </w:tc>
      </w:tr>
      <w:tr w:rsidR="00673AE6" w:rsidRPr="003F2BA7" w14:paraId="31E6A14D"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6FD5D210" w14:textId="77777777" w:rsidR="00673AE6" w:rsidRPr="003F2BA7" w:rsidRDefault="00673AE6" w:rsidP="00673AE6">
            <w:pPr>
              <w:jc w:val="center"/>
              <w:rPr>
                <w:rFonts w:ascii="Arial" w:hAnsi="Arial" w:cs="Arial"/>
              </w:rPr>
            </w:pPr>
            <w:r w:rsidRPr="003F2BA7">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895DD" w14:textId="4B428CBD" w:rsidR="00673AE6" w:rsidRPr="003F2BA7" w:rsidRDefault="00673AE6" w:rsidP="00673AE6">
            <w:pPr>
              <w:jc w:val="center"/>
              <w:rPr>
                <w:rFonts w:ascii="Arial" w:hAnsi="Arial" w:cs="Arial"/>
              </w:rPr>
            </w:pPr>
            <w:r w:rsidRPr="003F2BA7">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DCA286A" w14:textId="77777777" w:rsidR="00673AE6" w:rsidRPr="003F2BA7" w:rsidRDefault="00673AE6" w:rsidP="00673AE6">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7D17FE" w14:textId="77777777" w:rsidR="00673AE6" w:rsidRPr="003F2BA7" w:rsidRDefault="00673AE6" w:rsidP="00673AE6">
            <w:pPr>
              <w:jc w:val="center"/>
              <w:rPr>
                <w:rFonts w:ascii="Arial" w:hAnsi="Arial" w:cs="Arial"/>
              </w:rPr>
            </w:pPr>
            <w:r w:rsidRPr="003F2BA7">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0E2891" w14:textId="77777777" w:rsidR="00673AE6" w:rsidRPr="003F2BA7" w:rsidRDefault="00673AE6" w:rsidP="00673AE6">
            <w:pPr>
              <w:jc w:val="center"/>
              <w:rPr>
                <w:rFonts w:ascii="Arial" w:hAnsi="Arial" w:cs="Arial"/>
              </w:rPr>
            </w:pPr>
            <w:r w:rsidRPr="003F2BA7">
              <w:rPr>
                <w:rFonts w:ascii="Arial" w:hAnsi="Arial" w:cs="Arial"/>
              </w:rPr>
              <w:t>01</w:t>
            </w:r>
          </w:p>
        </w:tc>
        <w:tc>
          <w:tcPr>
            <w:tcW w:w="1752" w:type="dxa"/>
            <w:tcBorders>
              <w:top w:val="single" w:sz="4" w:space="0" w:color="auto"/>
              <w:left w:val="single" w:sz="4" w:space="0" w:color="auto"/>
              <w:bottom w:val="single" w:sz="4" w:space="0" w:color="auto"/>
              <w:right w:val="single" w:sz="4" w:space="0" w:color="auto"/>
            </w:tcBorders>
            <w:shd w:val="clear" w:color="auto" w:fill="auto"/>
          </w:tcPr>
          <w:p w14:paraId="43370C7B" w14:textId="3B82CAF7" w:rsidR="00673AE6" w:rsidRPr="003F2BA7" w:rsidRDefault="00673AE6" w:rsidP="00673AE6">
            <w:pPr>
              <w:jc w:val="center"/>
              <w:rPr>
                <w:rFonts w:ascii="Arial" w:hAnsi="Arial" w:cs="Arial"/>
              </w:rPr>
            </w:pPr>
            <w:del w:id="675" w:author="Juráš Pavel" w:date="2021-06-03T13:12:00Z">
              <w:r w:rsidRPr="003F2BA7" w:rsidDel="0093411D">
                <w:rPr>
                  <w:rFonts w:ascii="Arial" w:hAnsi="Arial" w:cs="Arial"/>
                </w:rPr>
                <w:delText>567 265 394</w:delText>
              </w:r>
            </w:del>
            <w:ins w:id="676" w:author="Juráš Pavel" w:date="2021-06-03T13:12:00Z">
              <w:r w:rsidR="0093411D">
                <w:rPr>
                  <w:rFonts w:ascii="Arial" w:hAnsi="Arial" w:cs="Arial"/>
                </w:rPr>
                <w:t>560 299 394</w:t>
              </w:r>
            </w:ins>
          </w:p>
        </w:tc>
      </w:tr>
    </w:tbl>
    <w:p w14:paraId="77C6DFE9"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34"/>
        <w:gridCol w:w="1984"/>
        <w:gridCol w:w="1559"/>
        <w:gridCol w:w="1134"/>
        <w:gridCol w:w="1701"/>
      </w:tblGrid>
      <w:tr w:rsidR="00805573" w:rsidRPr="003F2BA7" w14:paraId="1FD33068" w14:textId="77777777" w:rsidTr="00506D92">
        <w:tc>
          <w:tcPr>
            <w:tcW w:w="9067" w:type="dxa"/>
            <w:gridSpan w:val="6"/>
            <w:shd w:val="clear" w:color="auto" w:fill="99C7F9"/>
          </w:tcPr>
          <w:p w14:paraId="0BD9064B" w14:textId="77777777" w:rsidR="00805573" w:rsidRPr="003F2BA7" w:rsidRDefault="00805573" w:rsidP="00506D92">
            <w:pPr>
              <w:rPr>
                <w:rFonts w:ascii="Arial" w:hAnsi="Arial" w:cs="Arial"/>
                <w:b/>
                <w:iCs/>
              </w:rPr>
            </w:pPr>
            <w:r w:rsidRPr="003F2BA7">
              <w:rPr>
                <w:rFonts w:ascii="Arial" w:hAnsi="Arial" w:cs="Arial"/>
                <w:b/>
              </w:rPr>
              <w:t>Tabulka 6: Dimenze 3 – mechanismus územního plnění a územní zaměření</w:t>
            </w:r>
          </w:p>
        </w:tc>
      </w:tr>
      <w:tr w:rsidR="00805573" w:rsidRPr="003F2BA7" w14:paraId="3AF69D7A" w14:textId="77777777" w:rsidTr="00506D92">
        <w:tc>
          <w:tcPr>
            <w:tcW w:w="1555" w:type="dxa"/>
            <w:shd w:val="clear" w:color="auto" w:fill="auto"/>
          </w:tcPr>
          <w:p w14:paraId="03F4D25D"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6236DF53"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984" w:type="dxa"/>
            <w:shd w:val="clear" w:color="auto" w:fill="auto"/>
          </w:tcPr>
          <w:p w14:paraId="6E224D10"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559" w:type="dxa"/>
          </w:tcPr>
          <w:p w14:paraId="34F35DD1"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7762F044"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1701" w:type="dxa"/>
            <w:shd w:val="clear" w:color="auto" w:fill="auto"/>
          </w:tcPr>
          <w:p w14:paraId="29A85CA3"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24CBA5C7" w14:textId="77777777" w:rsidTr="00506D92">
        <w:tc>
          <w:tcPr>
            <w:tcW w:w="1555" w:type="dxa"/>
            <w:tcBorders>
              <w:top w:val="single" w:sz="4" w:space="0" w:color="auto"/>
              <w:left w:val="single" w:sz="4" w:space="0" w:color="auto"/>
              <w:bottom w:val="single" w:sz="4" w:space="0" w:color="auto"/>
              <w:right w:val="single" w:sz="4" w:space="0" w:color="auto"/>
            </w:tcBorders>
            <w:shd w:val="clear" w:color="auto" w:fill="auto"/>
          </w:tcPr>
          <w:p w14:paraId="22041701" w14:textId="77777777" w:rsidR="00805573" w:rsidRPr="003F2BA7" w:rsidRDefault="00805573" w:rsidP="00506D92">
            <w:pPr>
              <w:jc w:val="center"/>
              <w:rPr>
                <w:rFonts w:ascii="Arial" w:hAnsi="Arial" w:cs="Arial"/>
              </w:rPr>
            </w:pPr>
            <w:r w:rsidRPr="003F2BA7">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F3585C" w14:textId="77777777" w:rsidR="00805573" w:rsidRPr="003F2BA7" w:rsidRDefault="00805573" w:rsidP="00506D92">
            <w:pPr>
              <w:jc w:val="center"/>
              <w:rPr>
                <w:rFonts w:ascii="Arial" w:hAnsi="Arial" w:cs="Arial"/>
              </w:rPr>
            </w:pPr>
            <w:r w:rsidRPr="003F2BA7">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F91707A" w14:textId="77777777" w:rsidR="00805573" w:rsidRPr="003F2BA7" w:rsidRDefault="00805573"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94D4DB" w14:textId="77777777" w:rsidR="00805573" w:rsidRPr="003F2BA7" w:rsidRDefault="00805573" w:rsidP="00506D92">
            <w:pPr>
              <w:jc w:val="center"/>
              <w:rPr>
                <w:rFonts w:ascii="Arial" w:hAnsi="Arial" w:cs="Arial"/>
              </w:rPr>
            </w:pPr>
            <w:r w:rsidRPr="003F2BA7">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6BBE8" w14:textId="77777777" w:rsidR="00805573" w:rsidRPr="003F2BA7" w:rsidRDefault="00805573" w:rsidP="00506D92">
            <w:pPr>
              <w:jc w:val="center"/>
              <w:rPr>
                <w:rFonts w:ascii="Arial" w:hAnsi="Arial" w:cs="Arial"/>
              </w:rPr>
            </w:pPr>
            <w:r w:rsidRPr="003F2BA7">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53B822" w14:textId="1DFD50D7" w:rsidR="00805573" w:rsidRPr="003F2BA7" w:rsidRDefault="00805573" w:rsidP="00506D92">
            <w:pPr>
              <w:jc w:val="center"/>
              <w:rPr>
                <w:rFonts w:ascii="Arial" w:hAnsi="Arial" w:cs="Arial"/>
              </w:rPr>
            </w:pPr>
            <w:r w:rsidRPr="003F2BA7">
              <w:rPr>
                <w:rFonts w:ascii="Arial" w:hAnsi="Arial" w:cs="Arial"/>
              </w:rPr>
              <w:t>24 4</w:t>
            </w:r>
            <w:del w:id="677" w:author="Juráš Pavel" w:date="2021-06-03T13:12:00Z">
              <w:r w:rsidRPr="003F2BA7" w:rsidDel="0093411D">
                <w:rPr>
                  <w:rFonts w:ascii="Arial" w:hAnsi="Arial" w:cs="Arial"/>
                </w:rPr>
                <w:delText>80 929</w:delText>
              </w:r>
            </w:del>
            <w:ins w:id="678" w:author="Juráš Pavel" w:date="2021-06-03T13:12:00Z">
              <w:r w:rsidR="0093411D">
                <w:rPr>
                  <w:rFonts w:ascii="Arial" w:hAnsi="Arial" w:cs="Arial"/>
                </w:rPr>
                <w:t>66 677</w:t>
              </w:r>
            </w:ins>
          </w:p>
        </w:tc>
      </w:tr>
      <w:tr w:rsidR="00805573" w:rsidRPr="003F2BA7" w14:paraId="221103B1" w14:textId="77777777" w:rsidTr="00506D92">
        <w:tc>
          <w:tcPr>
            <w:tcW w:w="1555" w:type="dxa"/>
            <w:tcBorders>
              <w:top w:val="single" w:sz="4" w:space="0" w:color="auto"/>
              <w:left w:val="single" w:sz="4" w:space="0" w:color="auto"/>
              <w:bottom w:val="single" w:sz="4" w:space="0" w:color="auto"/>
              <w:right w:val="single" w:sz="4" w:space="0" w:color="auto"/>
            </w:tcBorders>
            <w:shd w:val="clear" w:color="auto" w:fill="auto"/>
          </w:tcPr>
          <w:p w14:paraId="33A38A53" w14:textId="77777777" w:rsidR="00805573" w:rsidRPr="003F2BA7" w:rsidRDefault="00805573" w:rsidP="00506D92">
            <w:pPr>
              <w:jc w:val="center"/>
              <w:rPr>
                <w:rFonts w:ascii="Arial" w:hAnsi="Arial" w:cs="Arial"/>
              </w:rPr>
            </w:pPr>
            <w:r w:rsidRPr="003F2BA7">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FE737C" w14:textId="77777777" w:rsidR="00805573" w:rsidRPr="003F2BA7" w:rsidRDefault="00805573" w:rsidP="00506D92">
            <w:pPr>
              <w:jc w:val="center"/>
              <w:rPr>
                <w:rFonts w:ascii="Arial" w:hAnsi="Arial" w:cs="Arial"/>
              </w:rPr>
            </w:pPr>
            <w:r w:rsidRPr="003F2BA7">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A13403" w14:textId="77777777" w:rsidR="00805573" w:rsidRPr="003F2BA7" w:rsidRDefault="00805573"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553A60" w14:textId="77777777" w:rsidR="00805573" w:rsidRPr="003F2BA7" w:rsidRDefault="00805573" w:rsidP="00506D92">
            <w:pPr>
              <w:jc w:val="center"/>
              <w:rPr>
                <w:rFonts w:ascii="Arial" w:hAnsi="Arial" w:cs="Arial"/>
              </w:rPr>
            </w:pPr>
            <w:r w:rsidRPr="003F2BA7">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AD1BEB" w14:textId="77777777" w:rsidR="00805573" w:rsidRPr="003F2BA7" w:rsidRDefault="00805573" w:rsidP="00506D92">
            <w:pPr>
              <w:jc w:val="center"/>
              <w:rPr>
                <w:rFonts w:ascii="Arial" w:hAnsi="Arial" w:cs="Arial"/>
              </w:rPr>
            </w:pPr>
            <w:r w:rsidRPr="003F2BA7">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14ABD6" w14:textId="2E2B112F" w:rsidR="00805573" w:rsidRPr="003F2BA7" w:rsidRDefault="00805573" w:rsidP="00506D92">
            <w:pPr>
              <w:jc w:val="center"/>
              <w:rPr>
                <w:rFonts w:ascii="Arial" w:hAnsi="Arial" w:cs="Arial"/>
              </w:rPr>
            </w:pPr>
            <w:r w:rsidRPr="003F2BA7">
              <w:rPr>
                <w:rFonts w:ascii="Arial" w:hAnsi="Arial" w:cs="Arial"/>
              </w:rPr>
              <w:t>36 5</w:t>
            </w:r>
            <w:del w:id="679" w:author="Juráš Pavel" w:date="2021-06-03T13:12:00Z">
              <w:r w:rsidRPr="003F2BA7" w:rsidDel="0093411D">
                <w:rPr>
                  <w:rFonts w:ascii="Arial" w:hAnsi="Arial" w:cs="Arial"/>
                </w:rPr>
                <w:delText>24 871</w:delText>
              </w:r>
            </w:del>
            <w:ins w:id="680" w:author="Juráš Pavel" w:date="2021-06-03T13:12:00Z">
              <w:r w:rsidR="0093411D">
                <w:rPr>
                  <w:rFonts w:ascii="Arial" w:hAnsi="Arial" w:cs="Arial"/>
                </w:rPr>
                <w:t>39 123</w:t>
              </w:r>
            </w:ins>
          </w:p>
        </w:tc>
      </w:tr>
      <w:tr w:rsidR="00805573" w:rsidRPr="003F2BA7" w14:paraId="23DE7F5F" w14:textId="77777777" w:rsidTr="00506D92">
        <w:tc>
          <w:tcPr>
            <w:tcW w:w="1555" w:type="dxa"/>
            <w:tcBorders>
              <w:top w:val="single" w:sz="4" w:space="0" w:color="auto"/>
              <w:left w:val="single" w:sz="4" w:space="0" w:color="auto"/>
              <w:bottom w:val="single" w:sz="4" w:space="0" w:color="auto"/>
              <w:right w:val="single" w:sz="4" w:space="0" w:color="auto"/>
            </w:tcBorders>
            <w:shd w:val="clear" w:color="auto" w:fill="auto"/>
          </w:tcPr>
          <w:p w14:paraId="01C76AB5" w14:textId="77777777" w:rsidR="00805573" w:rsidRPr="003F2BA7" w:rsidRDefault="00805573" w:rsidP="00506D92">
            <w:pPr>
              <w:jc w:val="center"/>
              <w:rPr>
                <w:rFonts w:ascii="Arial" w:hAnsi="Arial" w:cs="Arial"/>
              </w:rPr>
            </w:pPr>
            <w:r w:rsidRPr="003F2BA7">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554737" w14:textId="77777777" w:rsidR="00805573" w:rsidRPr="003F2BA7" w:rsidRDefault="00805573" w:rsidP="00506D92">
            <w:pPr>
              <w:jc w:val="center"/>
              <w:rPr>
                <w:rFonts w:ascii="Arial" w:hAnsi="Arial" w:cs="Arial"/>
              </w:rPr>
            </w:pPr>
            <w:r w:rsidRPr="003F2BA7">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49A024B" w14:textId="77777777" w:rsidR="00805573" w:rsidRPr="003F2BA7" w:rsidRDefault="00805573"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56C4A5" w14:textId="77777777" w:rsidR="00805573" w:rsidRPr="003F2BA7" w:rsidRDefault="00805573" w:rsidP="00506D92">
            <w:pPr>
              <w:jc w:val="center"/>
              <w:rPr>
                <w:rFonts w:ascii="Arial" w:hAnsi="Arial" w:cs="Arial"/>
              </w:rPr>
            </w:pPr>
            <w:r w:rsidRPr="003F2BA7">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C2E021" w14:textId="77777777" w:rsidR="00805573" w:rsidRPr="003F2BA7" w:rsidRDefault="00805573"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D4B4C" w14:textId="50A1B698" w:rsidR="00805573" w:rsidRPr="003F2BA7" w:rsidRDefault="00805573" w:rsidP="00506D92">
            <w:pPr>
              <w:jc w:val="center"/>
              <w:rPr>
                <w:rFonts w:ascii="Arial" w:hAnsi="Arial" w:cs="Arial"/>
              </w:rPr>
            </w:pPr>
            <w:r w:rsidRPr="003F2BA7">
              <w:rPr>
                <w:rFonts w:ascii="Arial" w:hAnsi="Arial" w:cs="Arial"/>
              </w:rPr>
              <w:t>35</w:t>
            </w:r>
            <w:del w:id="681" w:author="Juráš Pavel" w:date="2021-06-03T13:12:00Z">
              <w:r w:rsidRPr="003F2BA7" w:rsidDel="0093411D">
                <w:rPr>
                  <w:rFonts w:ascii="Arial" w:hAnsi="Arial" w:cs="Arial"/>
                </w:rPr>
                <w:delText>5 730 787</w:delText>
              </w:r>
            </w:del>
            <w:ins w:id="682" w:author="Juráš Pavel" w:date="2021-06-03T13:12:00Z">
              <w:r w:rsidR="0093411D">
                <w:rPr>
                  <w:rFonts w:ascii="Arial" w:hAnsi="Arial" w:cs="Arial"/>
                </w:rPr>
                <w:t>0 711 039</w:t>
              </w:r>
            </w:ins>
          </w:p>
        </w:tc>
      </w:tr>
      <w:tr w:rsidR="00805573" w:rsidRPr="003F2BA7" w14:paraId="077E17B7" w14:textId="77777777" w:rsidTr="00506D92">
        <w:tc>
          <w:tcPr>
            <w:tcW w:w="1555" w:type="dxa"/>
            <w:tcBorders>
              <w:top w:val="single" w:sz="4" w:space="0" w:color="auto"/>
              <w:left w:val="single" w:sz="4" w:space="0" w:color="auto"/>
              <w:bottom w:val="single" w:sz="4" w:space="0" w:color="auto"/>
              <w:right w:val="single" w:sz="4" w:space="0" w:color="auto"/>
            </w:tcBorders>
            <w:shd w:val="clear" w:color="auto" w:fill="auto"/>
          </w:tcPr>
          <w:p w14:paraId="29C93468" w14:textId="77777777" w:rsidR="00805573" w:rsidRPr="003F2BA7" w:rsidRDefault="00805573" w:rsidP="00506D92">
            <w:pPr>
              <w:jc w:val="center"/>
              <w:rPr>
                <w:rFonts w:ascii="Arial" w:hAnsi="Arial" w:cs="Arial"/>
              </w:rPr>
            </w:pPr>
            <w:r w:rsidRPr="003F2BA7">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EC4BE8" w14:textId="77777777" w:rsidR="00805573" w:rsidRPr="003F2BA7" w:rsidRDefault="00805573" w:rsidP="00506D92">
            <w:pPr>
              <w:jc w:val="center"/>
              <w:rPr>
                <w:rFonts w:ascii="Arial" w:hAnsi="Arial" w:cs="Arial"/>
              </w:rPr>
            </w:pPr>
            <w:r w:rsidRPr="003F2BA7">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228B9C1" w14:textId="77777777" w:rsidR="00805573" w:rsidRPr="003F2BA7" w:rsidRDefault="00805573"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6AFCF9" w14:textId="77777777" w:rsidR="00805573" w:rsidRPr="003F2BA7" w:rsidRDefault="00805573" w:rsidP="00506D92">
            <w:pPr>
              <w:jc w:val="center"/>
              <w:rPr>
                <w:rFonts w:ascii="Arial" w:hAnsi="Arial" w:cs="Arial"/>
              </w:rPr>
            </w:pPr>
            <w:r w:rsidRPr="003F2BA7">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77D0D2" w14:textId="77777777" w:rsidR="00805573" w:rsidRPr="003F2BA7" w:rsidRDefault="00805573"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92E592" w14:textId="383C90FE" w:rsidR="00805573" w:rsidRPr="003F2BA7" w:rsidRDefault="00805573" w:rsidP="00506D92">
            <w:pPr>
              <w:jc w:val="center"/>
              <w:rPr>
                <w:rFonts w:ascii="Arial" w:hAnsi="Arial" w:cs="Arial"/>
              </w:rPr>
            </w:pPr>
            <w:r w:rsidRPr="003F2BA7">
              <w:rPr>
                <w:rFonts w:ascii="Arial" w:hAnsi="Arial" w:cs="Arial"/>
              </w:rPr>
              <w:t>5</w:t>
            </w:r>
            <w:del w:id="683" w:author="Juráš Pavel" w:date="2021-06-03T13:12:00Z">
              <w:r w:rsidRPr="003F2BA7" w:rsidDel="0093411D">
                <w:rPr>
                  <w:rFonts w:ascii="Arial" w:hAnsi="Arial" w:cs="Arial"/>
                </w:rPr>
                <w:delText>30 740 523</w:delText>
              </w:r>
            </w:del>
            <w:ins w:id="684" w:author="Juráš Pavel" w:date="2021-06-03T13:12:00Z">
              <w:r w:rsidR="0093411D">
                <w:rPr>
                  <w:rFonts w:ascii="Arial" w:hAnsi="Arial" w:cs="Arial"/>
                </w:rPr>
                <w:t>23 760 271</w:t>
              </w:r>
            </w:ins>
          </w:p>
        </w:tc>
      </w:tr>
    </w:tbl>
    <w:p w14:paraId="735E831E" w14:textId="77777777" w:rsidR="00805573" w:rsidRPr="003F2BA7" w:rsidRDefault="00805573"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34"/>
        <w:gridCol w:w="1984"/>
        <w:gridCol w:w="1559"/>
        <w:gridCol w:w="1134"/>
        <w:gridCol w:w="1701"/>
      </w:tblGrid>
      <w:tr w:rsidR="001D7FC4" w:rsidRPr="003F2BA7" w14:paraId="3F9D6A57" w14:textId="77777777" w:rsidTr="00673AE6">
        <w:tc>
          <w:tcPr>
            <w:tcW w:w="9067" w:type="dxa"/>
            <w:gridSpan w:val="6"/>
            <w:shd w:val="clear" w:color="auto" w:fill="99C7F9"/>
          </w:tcPr>
          <w:p w14:paraId="6D67BBD2"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3131F7FA" w14:textId="77777777" w:rsidTr="00A6025D">
        <w:tc>
          <w:tcPr>
            <w:tcW w:w="1555" w:type="dxa"/>
            <w:shd w:val="clear" w:color="auto" w:fill="auto"/>
          </w:tcPr>
          <w:p w14:paraId="1505599C" w14:textId="77777777" w:rsidR="001D7FC4" w:rsidRPr="003F2BA7" w:rsidRDefault="001D7FC4" w:rsidP="00673AE6">
            <w:pPr>
              <w:jc w:val="center"/>
              <w:rPr>
                <w:rFonts w:ascii="Arial" w:hAnsi="Arial" w:cs="Arial"/>
                <w:b/>
                <w:iCs/>
              </w:rPr>
            </w:pPr>
            <w:r w:rsidRPr="003F2BA7">
              <w:rPr>
                <w:rFonts w:ascii="Arial" w:hAnsi="Arial" w:cs="Arial"/>
                <w:b/>
              </w:rPr>
              <w:t>Číslo priority</w:t>
            </w:r>
          </w:p>
        </w:tc>
        <w:tc>
          <w:tcPr>
            <w:tcW w:w="1134" w:type="dxa"/>
            <w:shd w:val="clear" w:color="auto" w:fill="auto"/>
          </w:tcPr>
          <w:p w14:paraId="094B6C86" w14:textId="77777777" w:rsidR="001D7FC4" w:rsidRPr="003F2BA7" w:rsidRDefault="001D7FC4" w:rsidP="00673AE6">
            <w:pPr>
              <w:jc w:val="center"/>
              <w:rPr>
                <w:rFonts w:ascii="Arial" w:hAnsi="Arial" w:cs="Arial"/>
                <w:b/>
                <w:iCs/>
              </w:rPr>
            </w:pPr>
            <w:r w:rsidRPr="003F2BA7">
              <w:rPr>
                <w:rFonts w:ascii="Arial" w:hAnsi="Arial" w:cs="Arial"/>
                <w:b/>
              </w:rPr>
              <w:t>Fond</w:t>
            </w:r>
          </w:p>
        </w:tc>
        <w:tc>
          <w:tcPr>
            <w:tcW w:w="1984" w:type="dxa"/>
            <w:shd w:val="clear" w:color="auto" w:fill="auto"/>
          </w:tcPr>
          <w:p w14:paraId="2D8F02A9" w14:textId="77777777" w:rsidR="001D7FC4" w:rsidRPr="003F2BA7" w:rsidRDefault="001D7FC4" w:rsidP="00673AE6">
            <w:pPr>
              <w:jc w:val="center"/>
              <w:rPr>
                <w:rFonts w:ascii="Arial" w:hAnsi="Arial" w:cs="Arial"/>
                <w:b/>
                <w:iCs/>
              </w:rPr>
            </w:pPr>
            <w:r w:rsidRPr="003F2BA7">
              <w:rPr>
                <w:rFonts w:ascii="Arial" w:hAnsi="Arial" w:cs="Arial"/>
                <w:b/>
              </w:rPr>
              <w:t>Kategorie regionu</w:t>
            </w:r>
          </w:p>
        </w:tc>
        <w:tc>
          <w:tcPr>
            <w:tcW w:w="1559" w:type="dxa"/>
          </w:tcPr>
          <w:p w14:paraId="6265C6CA" w14:textId="77777777" w:rsidR="001D7FC4" w:rsidRPr="003F2BA7" w:rsidRDefault="001D7FC4" w:rsidP="00673AE6">
            <w:pPr>
              <w:jc w:val="center"/>
              <w:rPr>
                <w:rFonts w:ascii="Arial" w:hAnsi="Arial" w:cs="Arial"/>
                <w:b/>
              </w:rPr>
            </w:pPr>
            <w:r w:rsidRPr="003F2BA7">
              <w:rPr>
                <w:rFonts w:ascii="Arial" w:hAnsi="Arial" w:cs="Arial"/>
                <w:b/>
              </w:rPr>
              <w:t>Specifický cíl</w:t>
            </w:r>
          </w:p>
        </w:tc>
        <w:tc>
          <w:tcPr>
            <w:tcW w:w="1134" w:type="dxa"/>
            <w:shd w:val="clear" w:color="auto" w:fill="auto"/>
          </w:tcPr>
          <w:p w14:paraId="75881277" w14:textId="62F6F4B4" w:rsidR="001D7FC4" w:rsidRPr="003F2BA7" w:rsidRDefault="001D7FC4" w:rsidP="00673AE6">
            <w:pPr>
              <w:jc w:val="center"/>
              <w:rPr>
                <w:rFonts w:ascii="Arial" w:hAnsi="Arial" w:cs="Arial"/>
                <w:b/>
                <w:iCs/>
              </w:rPr>
            </w:pPr>
            <w:r w:rsidRPr="003F2BA7">
              <w:rPr>
                <w:rFonts w:ascii="Arial" w:hAnsi="Arial" w:cs="Arial"/>
                <w:b/>
              </w:rPr>
              <w:t>Kód</w:t>
            </w:r>
          </w:p>
        </w:tc>
        <w:tc>
          <w:tcPr>
            <w:tcW w:w="1701" w:type="dxa"/>
            <w:shd w:val="clear" w:color="auto" w:fill="auto"/>
          </w:tcPr>
          <w:p w14:paraId="00394C55" w14:textId="77777777" w:rsidR="001D7FC4" w:rsidRPr="003F2BA7" w:rsidRDefault="001D7FC4" w:rsidP="00673AE6">
            <w:pPr>
              <w:jc w:val="center"/>
              <w:rPr>
                <w:rFonts w:ascii="Arial" w:hAnsi="Arial" w:cs="Arial"/>
                <w:b/>
                <w:iCs/>
              </w:rPr>
            </w:pPr>
            <w:r w:rsidRPr="003F2BA7">
              <w:rPr>
                <w:rFonts w:ascii="Arial" w:hAnsi="Arial" w:cs="Arial"/>
                <w:b/>
              </w:rPr>
              <w:t>Částka (v EUR)</w:t>
            </w:r>
          </w:p>
        </w:tc>
      </w:tr>
      <w:tr w:rsidR="001D7FC4" w:rsidRPr="003F2BA7" w14:paraId="2165B8D3" w14:textId="77777777" w:rsidTr="00A6025D">
        <w:tc>
          <w:tcPr>
            <w:tcW w:w="1555" w:type="dxa"/>
            <w:shd w:val="clear" w:color="auto" w:fill="auto"/>
          </w:tcPr>
          <w:p w14:paraId="6502F3E8" w14:textId="77777777" w:rsidR="001D7FC4" w:rsidRPr="003F2BA7" w:rsidRDefault="001D7FC4" w:rsidP="00673AE6">
            <w:pPr>
              <w:jc w:val="center"/>
              <w:rPr>
                <w:rFonts w:ascii="Arial" w:hAnsi="Arial" w:cs="Arial"/>
                <w:b/>
              </w:rPr>
            </w:pPr>
          </w:p>
        </w:tc>
        <w:tc>
          <w:tcPr>
            <w:tcW w:w="1134" w:type="dxa"/>
            <w:shd w:val="clear" w:color="auto" w:fill="auto"/>
          </w:tcPr>
          <w:p w14:paraId="3D53FB73" w14:textId="77777777" w:rsidR="001D7FC4" w:rsidRPr="003F2BA7" w:rsidRDefault="001D7FC4" w:rsidP="00673AE6">
            <w:pPr>
              <w:jc w:val="center"/>
              <w:rPr>
                <w:rFonts w:ascii="Arial" w:hAnsi="Arial" w:cs="Arial"/>
                <w:b/>
              </w:rPr>
            </w:pPr>
          </w:p>
        </w:tc>
        <w:tc>
          <w:tcPr>
            <w:tcW w:w="1984" w:type="dxa"/>
            <w:shd w:val="clear" w:color="auto" w:fill="auto"/>
          </w:tcPr>
          <w:p w14:paraId="59E24165" w14:textId="77777777" w:rsidR="001D7FC4" w:rsidRPr="003F2BA7" w:rsidRDefault="001D7FC4" w:rsidP="00673AE6">
            <w:pPr>
              <w:jc w:val="center"/>
              <w:rPr>
                <w:rFonts w:ascii="Arial" w:hAnsi="Arial" w:cs="Arial"/>
                <w:b/>
              </w:rPr>
            </w:pPr>
          </w:p>
        </w:tc>
        <w:tc>
          <w:tcPr>
            <w:tcW w:w="1559" w:type="dxa"/>
          </w:tcPr>
          <w:p w14:paraId="57F398A1" w14:textId="77777777" w:rsidR="001D7FC4" w:rsidRPr="003F2BA7" w:rsidRDefault="001D7FC4" w:rsidP="00673AE6">
            <w:pPr>
              <w:jc w:val="center"/>
              <w:rPr>
                <w:rFonts w:ascii="Arial" w:hAnsi="Arial" w:cs="Arial"/>
                <w:b/>
              </w:rPr>
            </w:pPr>
          </w:p>
        </w:tc>
        <w:tc>
          <w:tcPr>
            <w:tcW w:w="1134" w:type="dxa"/>
            <w:shd w:val="clear" w:color="auto" w:fill="auto"/>
          </w:tcPr>
          <w:p w14:paraId="373349A2" w14:textId="77777777" w:rsidR="001D7FC4" w:rsidRPr="003F2BA7" w:rsidRDefault="001D7FC4" w:rsidP="00673AE6">
            <w:pPr>
              <w:jc w:val="center"/>
              <w:rPr>
                <w:rFonts w:ascii="Arial" w:hAnsi="Arial" w:cs="Arial"/>
                <w:b/>
              </w:rPr>
            </w:pPr>
          </w:p>
        </w:tc>
        <w:tc>
          <w:tcPr>
            <w:tcW w:w="1701" w:type="dxa"/>
            <w:shd w:val="clear" w:color="auto" w:fill="auto"/>
          </w:tcPr>
          <w:p w14:paraId="459C89F8" w14:textId="77777777" w:rsidR="001D7FC4" w:rsidRPr="003F2BA7" w:rsidRDefault="001D7FC4" w:rsidP="00673AE6">
            <w:pPr>
              <w:jc w:val="center"/>
              <w:rPr>
                <w:rFonts w:ascii="Arial" w:hAnsi="Arial" w:cs="Arial"/>
                <w:b/>
              </w:rPr>
            </w:pPr>
          </w:p>
        </w:tc>
      </w:tr>
    </w:tbl>
    <w:p w14:paraId="021C9DC0" w14:textId="437D8329" w:rsidR="004B052B" w:rsidRPr="003F2BA7" w:rsidRDefault="004B052B" w:rsidP="00354C29">
      <w:pPr>
        <w:jc w:val="both"/>
        <w:rPr>
          <w:rFonts w:ascii="Arial" w:hAnsi="Arial" w:cs="Arial"/>
          <w:b/>
          <w:bCs/>
          <w:sz w:val="26"/>
          <w:szCs w:val="26"/>
        </w:rPr>
      </w:pPr>
    </w:p>
    <w:p w14:paraId="411D8806" w14:textId="24F816A3" w:rsidR="006D32EF" w:rsidRPr="003F2BA7" w:rsidRDefault="006D32EF" w:rsidP="00354C29">
      <w:pPr>
        <w:jc w:val="both"/>
        <w:rPr>
          <w:rFonts w:ascii="Arial" w:hAnsi="Arial" w:cs="Arial"/>
          <w:b/>
          <w:bCs/>
          <w:sz w:val="26"/>
          <w:szCs w:val="26"/>
        </w:rPr>
      </w:pPr>
    </w:p>
    <w:p w14:paraId="5C89377E" w14:textId="1722B32B" w:rsidR="006D32EF" w:rsidRPr="003F2BA7" w:rsidRDefault="006D32EF" w:rsidP="00354C29">
      <w:pPr>
        <w:jc w:val="both"/>
        <w:rPr>
          <w:rFonts w:ascii="Arial" w:hAnsi="Arial" w:cs="Arial"/>
          <w:b/>
          <w:bCs/>
          <w:sz w:val="26"/>
          <w:szCs w:val="26"/>
        </w:rPr>
      </w:pPr>
    </w:p>
    <w:p w14:paraId="29403CA8" w14:textId="3D53BADA" w:rsidR="006D32EF" w:rsidRDefault="006D32EF" w:rsidP="00354C29">
      <w:pPr>
        <w:jc w:val="both"/>
        <w:rPr>
          <w:rFonts w:ascii="Arial" w:hAnsi="Arial" w:cs="Arial"/>
          <w:b/>
          <w:bCs/>
          <w:sz w:val="26"/>
          <w:szCs w:val="26"/>
        </w:rPr>
      </w:pPr>
    </w:p>
    <w:p w14:paraId="5034061A" w14:textId="76DAE32A" w:rsidR="00792941" w:rsidRDefault="00792941" w:rsidP="00354C29">
      <w:pPr>
        <w:jc w:val="both"/>
        <w:rPr>
          <w:rFonts w:ascii="Arial" w:hAnsi="Arial" w:cs="Arial"/>
          <w:b/>
          <w:bCs/>
          <w:sz w:val="26"/>
          <w:szCs w:val="26"/>
        </w:rPr>
      </w:pPr>
    </w:p>
    <w:p w14:paraId="4649CCA6" w14:textId="183CE907" w:rsidR="00792941" w:rsidRDefault="00792941" w:rsidP="00354C29">
      <w:pPr>
        <w:jc w:val="both"/>
        <w:rPr>
          <w:rFonts w:ascii="Arial" w:hAnsi="Arial" w:cs="Arial"/>
          <w:b/>
          <w:bCs/>
          <w:sz w:val="26"/>
          <w:szCs w:val="26"/>
        </w:rPr>
      </w:pPr>
    </w:p>
    <w:p w14:paraId="73C47A85" w14:textId="539D3D5F" w:rsidR="00792941" w:rsidRDefault="00792941" w:rsidP="00354C29">
      <w:pPr>
        <w:jc w:val="both"/>
        <w:rPr>
          <w:rFonts w:ascii="Arial" w:hAnsi="Arial" w:cs="Arial"/>
          <w:b/>
          <w:bCs/>
          <w:sz w:val="26"/>
          <w:szCs w:val="26"/>
        </w:rPr>
      </w:pPr>
    </w:p>
    <w:p w14:paraId="5248457E" w14:textId="399EE6C3" w:rsidR="00792941" w:rsidRDefault="00792941" w:rsidP="00354C29">
      <w:pPr>
        <w:jc w:val="both"/>
        <w:rPr>
          <w:rFonts w:ascii="Arial" w:hAnsi="Arial" w:cs="Arial"/>
          <w:b/>
          <w:bCs/>
          <w:sz w:val="26"/>
          <w:szCs w:val="26"/>
        </w:rPr>
      </w:pPr>
    </w:p>
    <w:p w14:paraId="2007A793" w14:textId="60B478FC" w:rsidR="00792941" w:rsidRDefault="00792941" w:rsidP="00354C29">
      <w:pPr>
        <w:jc w:val="both"/>
        <w:rPr>
          <w:rFonts w:ascii="Arial" w:hAnsi="Arial" w:cs="Arial"/>
          <w:b/>
          <w:bCs/>
          <w:sz w:val="26"/>
          <w:szCs w:val="26"/>
        </w:rPr>
      </w:pPr>
    </w:p>
    <w:p w14:paraId="06923970" w14:textId="32B221A7" w:rsidR="00792941" w:rsidRDefault="00792941" w:rsidP="00354C29">
      <w:pPr>
        <w:jc w:val="both"/>
        <w:rPr>
          <w:rFonts w:ascii="Arial" w:hAnsi="Arial" w:cs="Arial"/>
          <w:b/>
          <w:bCs/>
          <w:sz w:val="26"/>
          <w:szCs w:val="26"/>
        </w:rPr>
      </w:pPr>
    </w:p>
    <w:p w14:paraId="76C1E4B2" w14:textId="076F897D" w:rsidR="00792941" w:rsidRDefault="00792941" w:rsidP="00354C29">
      <w:pPr>
        <w:jc w:val="both"/>
        <w:rPr>
          <w:rFonts w:ascii="Arial" w:hAnsi="Arial" w:cs="Arial"/>
          <w:b/>
          <w:bCs/>
          <w:sz w:val="26"/>
          <w:szCs w:val="26"/>
        </w:rPr>
      </w:pPr>
    </w:p>
    <w:p w14:paraId="5CFA2799" w14:textId="03CDF25A" w:rsidR="00792941" w:rsidRDefault="00792941" w:rsidP="00354C29">
      <w:pPr>
        <w:jc w:val="both"/>
        <w:rPr>
          <w:rFonts w:ascii="Arial" w:hAnsi="Arial" w:cs="Arial"/>
          <w:b/>
          <w:bCs/>
          <w:sz w:val="26"/>
          <w:szCs w:val="26"/>
        </w:rPr>
      </w:pPr>
    </w:p>
    <w:p w14:paraId="0ED70B0A" w14:textId="6ACF35C7" w:rsidR="00792941" w:rsidRDefault="00792941" w:rsidP="00354C29">
      <w:pPr>
        <w:jc w:val="both"/>
        <w:rPr>
          <w:rFonts w:ascii="Arial" w:hAnsi="Arial" w:cs="Arial"/>
          <w:b/>
          <w:bCs/>
          <w:sz w:val="26"/>
          <w:szCs w:val="26"/>
        </w:rPr>
      </w:pPr>
    </w:p>
    <w:p w14:paraId="2A4F0782" w14:textId="34DFD594" w:rsidR="00792941" w:rsidRDefault="00792941" w:rsidP="00354C29">
      <w:pPr>
        <w:jc w:val="both"/>
        <w:rPr>
          <w:rFonts w:ascii="Arial" w:hAnsi="Arial" w:cs="Arial"/>
          <w:b/>
          <w:bCs/>
          <w:sz w:val="26"/>
          <w:szCs w:val="26"/>
        </w:rPr>
      </w:pPr>
    </w:p>
    <w:p w14:paraId="0A114FF5" w14:textId="55351E87" w:rsidR="00792941" w:rsidRDefault="00792941" w:rsidP="00354C29">
      <w:pPr>
        <w:jc w:val="both"/>
        <w:rPr>
          <w:rFonts w:ascii="Arial" w:hAnsi="Arial" w:cs="Arial"/>
          <w:b/>
          <w:bCs/>
          <w:sz w:val="26"/>
          <w:szCs w:val="26"/>
        </w:rPr>
      </w:pPr>
    </w:p>
    <w:p w14:paraId="71E1078B" w14:textId="60EB4BEA" w:rsidR="00792941" w:rsidRDefault="00792941" w:rsidP="00354C29">
      <w:pPr>
        <w:jc w:val="both"/>
        <w:rPr>
          <w:rFonts w:ascii="Arial" w:hAnsi="Arial" w:cs="Arial"/>
          <w:b/>
          <w:bCs/>
          <w:sz w:val="26"/>
          <w:szCs w:val="26"/>
        </w:rPr>
      </w:pPr>
    </w:p>
    <w:p w14:paraId="3DCC49EB" w14:textId="613C8427" w:rsidR="00792941" w:rsidRDefault="00792941" w:rsidP="00354C29">
      <w:pPr>
        <w:jc w:val="both"/>
        <w:rPr>
          <w:rFonts w:ascii="Arial" w:hAnsi="Arial" w:cs="Arial"/>
          <w:b/>
          <w:bCs/>
          <w:sz w:val="26"/>
          <w:szCs w:val="26"/>
        </w:rPr>
      </w:pPr>
    </w:p>
    <w:p w14:paraId="69A6A674" w14:textId="394CABA0" w:rsidR="00792941" w:rsidRDefault="00792941" w:rsidP="00354C29">
      <w:pPr>
        <w:jc w:val="both"/>
        <w:rPr>
          <w:rFonts w:ascii="Arial" w:hAnsi="Arial" w:cs="Arial"/>
          <w:b/>
          <w:bCs/>
          <w:sz w:val="26"/>
          <w:szCs w:val="26"/>
        </w:rPr>
      </w:pPr>
    </w:p>
    <w:p w14:paraId="4D60D9CA" w14:textId="178FEADC" w:rsidR="00792941" w:rsidRDefault="00792941" w:rsidP="00354C29">
      <w:pPr>
        <w:jc w:val="both"/>
        <w:rPr>
          <w:rFonts w:ascii="Arial" w:hAnsi="Arial" w:cs="Arial"/>
          <w:b/>
          <w:bCs/>
          <w:sz w:val="26"/>
          <w:szCs w:val="26"/>
        </w:rPr>
      </w:pPr>
    </w:p>
    <w:p w14:paraId="0731B08C" w14:textId="184EAE4C" w:rsidR="00792941" w:rsidRDefault="00792941" w:rsidP="00354C29">
      <w:pPr>
        <w:jc w:val="both"/>
        <w:rPr>
          <w:rFonts w:ascii="Arial" w:hAnsi="Arial" w:cs="Arial"/>
          <w:b/>
          <w:bCs/>
          <w:sz w:val="26"/>
          <w:szCs w:val="26"/>
        </w:rPr>
      </w:pPr>
    </w:p>
    <w:p w14:paraId="1D815F5F" w14:textId="0734771D" w:rsidR="00792941" w:rsidRDefault="00792941" w:rsidP="00354C29">
      <w:pPr>
        <w:jc w:val="both"/>
        <w:rPr>
          <w:rFonts w:ascii="Arial" w:hAnsi="Arial" w:cs="Arial"/>
          <w:b/>
          <w:bCs/>
          <w:sz w:val="26"/>
          <w:szCs w:val="26"/>
        </w:rPr>
      </w:pPr>
    </w:p>
    <w:p w14:paraId="02CA3E79" w14:textId="23CB5E82" w:rsidR="00792941" w:rsidRDefault="00792941" w:rsidP="00354C29">
      <w:pPr>
        <w:jc w:val="both"/>
        <w:rPr>
          <w:rFonts w:ascii="Arial" w:hAnsi="Arial" w:cs="Arial"/>
          <w:b/>
          <w:bCs/>
          <w:sz w:val="26"/>
          <w:szCs w:val="26"/>
        </w:rPr>
      </w:pPr>
    </w:p>
    <w:p w14:paraId="4BF55DB2" w14:textId="1F18568C" w:rsidR="00792941" w:rsidRDefault="00792941" w:rsidP="00354C29">
      <w:pPr>
        <w:jc w:val="both"/>
        <w:rPr>
          <w:rFonts w:ascii="Arial" w:hAnsi="Arial" w:cs="Arial"/>
          <w:b/>
          <w:bCs/>
          <w:sz w:val="26"/>
          <w:szCs w:val="26"/>
        </w:rPr>
      </w:pPr>
    </w:p>
    <w:p w14:paraId="03BD0D62" w14:textId="06B717E3" w:rsidR="00792941" w:rsidRDefault="00792941" w:rsidP="00354C29">
      <w:pPr>
        <w:jc w:val="both"/>
        <w:rPr>
          <w:rFonts w:ascii="Arial" w:hAnsi="Arial" w:cs="Arial"/>
          <w:b/>
          <w:bCs/>
          <w:sz w:val="26"/>
          <w:szCs w:val="26"/>
        </w:rPr>
      </w:pPr>
    </w:p>
    <w:p w14:paraId="391C042E" w14:textId="02D932B4" w:rsidR="00792941" w:rsidRDefault="00792941" w:rsidP="00354C29">
      <w:pPr>
        <w:jc w:val="both"/>
        <w:rPr>
          <w:rFonts w:ascii="Arial" w:hAnsi="Arial" w:cs="Arial"/>
          <w:b/>
          <w:bCs/>
          <w:sz w:val="26"/>
          <w:szCs w:val="26"/>
        </w:rPr>
      </w:pPr>
    </w:p>
    <w:p w14:paraId="617ADCA2" w14:textId="416F2A5D" w:rsidR="00792941" w:rsidRDefault="00792941" w:rsidP="00354C29">
      <w:pPr>
        <w:jc w:val="both"/>
        <w:rPr>
          <w:rFonts w:ascii="Arial" w:hAnsi="Arial" w:cs="Arial"/>
          <w:b/>
          <w:bCs/>
          <w:sz w:val="26"/>
          <w:szCs w:val="26"/>
        </w:rPr>
      </w:pPr>
    </w:p>
    <w:p w14:paraId="60B917C3" w14:textId="37D175D9" w:rsidR="00792941" w:rsidRDefault="00792941" w:rsidP="00354C29">
      <w:pPr>
        <w:jc w:val="both"/>
        <w:rPr>
          <w:rFonts w:ascii="Arial" w:hAnsi="Arial" w:cs="Arial"/>
          <w:b/>
          <w:bCs/>
          <w:sz w:val="26"/>
          <w:szCs w:val="26"/>
        </w:rPr>
      </w:pPr>
    </w:p>
    <w:p w14:paraId="79A2CFC8" w14:textId="760A3692" w:rsidR="00792941" w:rsidRDefault="00792941" w:rsidP="00354C29">
      <w:pPr>
        <w:jc w:val="both"/>
        <w:rPr>
          <w:rFonts w:ascii="Arial" w:hAnsi="Arial" w:cs="Arial"/>
          <w:b/>
          <w:bCs/>
          <w:sz w:val="26"/>
          <w:szCs w:val="26"/>
        </w:rPr>
      </w:pPr>
    </w:p>
    <w:p w14:paraId="00DC7641" w14:textId="24B14ECB" w:rsidR="00792941" w:rsidRDefault="00792941" w:rsidP="00354C29">
      <w:pPr>
        <w:jc w:val="both"/>
        <w:rPr>
          <w:rFonts w:ascii="Arial" w:hAnsi="Arial" w:cs="Arial"/>
          <w:b/>
          <w:bCs/>
          <w:sz w:val="26"/>
          <w:szCs w:val="26"/>
        </w:rPr>
      </w:pPr>
    </w:p>
    <w:p w14:paraId="4128778C" w14:textId="487F04DF" w:rsidR="00792941" w:rsidRDefault="00792941" w:rsidP="00354C29">
      <w:pPr>
        <w:jc w:val="both"/>
        <w:rPr>
          <w:rFonts w:ascii="Arial" w:hAnsi="Arial" w:cs="Arial"/>
          <w:b/>
          <w:bCs/>
          <w:sz w:val="26"/>
          <w:szCs w:val="26"/>
        </w:rPr>
      </w:pPr>
    </w:p>
    <w:p w14:paraId="4BEABA6D" w14:textId="06FEB228" w:rsidR="00792941" w:rsidRDefault="00792941" w:rsidP="00354C29">
      <w:pPr>
        <w:jc w:val="both"/>
        <w:rPr>
          <w:rFonts w:ascii="Arial" w:hAnsi="Arial" w:cs="Arial"/>
          <w:b/>
          <w:bCs/>
          <w:sz w:val="26"/>
          <w:szCs w:val="26"/>
        </w:rPr>
      </w:pPr>
    </w:p>
    <w:p w14:paraId="740551BD" w14:textId="0B1DBC1F" w:rsidR="00792941" w:rsidRDefault="00792941" w:rsidP="00354C29">
      <w:pPr>
        <w:jc w:val="both"/>
        <w:rPr>
          <w:rFonts w:ascii="Arial" w:hAnsi="Arial" w:cs="Arial"/>
          <w:b/>
          <w:bCs/>
          <w:sz w:val="26"/>
          <w:szCs w:val="26"/>
        </w:rPr>
      </w:pPr>
    </w:p>
    <w:p w14:paraId="0EC69980" w14:textId="73FB8BBA" w:rsidR="00792941" w:rsidRDefault="00792941" w:rsidP="00354C29">
      <w:pPr>
        <w:jc w:val="both"/>
        <w:rPr>
          <w:rFonts w:ascii="Arial" w:hAnsi="Arial" w:cs="Arial"/>
          <w:b/>
          <w:bCs/>
          <w:sz w:val="26"/>
          <w:szCs w:val="26"/>
        </w:rPr>
      </w:pPr>
    </w:p>
    <w:p w14:paraId="142C62AC" w14:textId="05D21CF5" w:rsidR="00792941" w:rsidRDefault="00792941" w:rsidP="00354C29">
      <w:pPr>
        <w:jc w:val="both"/>
        <w:rPr>
          <w:rFonts w:ascii="Arial" w:hAnsi="Arial" w:cs="Arial"/>
          <w:b/>
          <w:bCs/>
          <w:sz w:val="26"/>
          <w:szCs w:val="26"/>
        </w:rPr>
      </w:pPr>
    </w:p>
    <w:p w14:paraId="68AD8685" w14:textId="640E79E6" w:rsidR="00792941" w:rsidRDefault="00792941" w:rsidP="00354C29">
      <w:pPr>
        <w:jc w:val="both"/>
        <w:rPr>
          <w:rFonts w:ascii="Arial" w:hAnsi="Arial" w:cs="Arial"/>
          <w:b/>
          <w:bCs/>
          <w:sz w:val="26"/>
          <w:szCs w:val="26"/>
        </w:rPr>
      </w:pPr>
    </w:p>
    <w:p w14:paraId="1A6767BD" w14:textId="0C0388D1" w:rsidR="00792941" w:rsidRDefault="00792941" w:rsidP="00354C29">
      <w:pPr>
        <w:jc w:val="both"/>
        <w:rPr>
          <w:rFonts w:ascii="Arial" w:hAnsi="Arial" w:cs="Arial"/>
          <w:b/>
          <w:bCs/>
          <w:sz w:val="26"/>
          <w:szCs w:val="26"/>
        </w:rPr>
      </w:pPr>
    </w:p>
    <w:p w14:paraId="7EA47484" w14:textId="0616EDCF" w:rsidR="00792941" w:rsidRDefault="00792941" w:rsidP="00354C29">
      <w:pPr>
        <w:jc w:val="both"/>
        <w:rPr>
          <w:rFonts w:ascii="Arial" w:hAnsi="Arial" w:cs="Arial"/>
          <w:b/>
          <w:bCs/>
          <w:sz w:val="26"/>
          <w:szCs w:val="26"/>
        </w:rPr>
      </w:pPr>
    </w:p>
    <w:p w14:paraId="38ADC96F" w14:textId="7E1579BE" w:rsidR="00792941" w:rsidRDefault="00792941" w:rsidP="00354C29">
      <w:pPr>
        <w:jc w:val="both"/>
        <w:rPr>
          <w:rFonts w:ascii="Arial" w:hAnsi="Arial" w:cs="Arial"/>
          <w:b/>
          <w:bCs/>
          <w:sz w:val="26"/>
          <w:szCs w:val="26"/>
        </w:rPr>
      </w:pPr>
    </w:p>
    <w:p w14:paraId="18EC66BC" w14:textId="402E05C0" w:rsidR="00792941" w:rsidRDefault="00792941" w:rsidP="00354C29">
      <w:pPr>
        <w:jc w:val="both"/>
        <w:rPr>
          <w:rFonts w:ascii="Arial" w:hAnsi="Arial" w:cs="Arial"/>
          <w:b/>
          <w:bCs/>
          <w:sz w:val="26"/>
          <w:szCs w:val="26"/>
        </w:rPr>
      </w:pPr>
    </w:p>
    <w:p w14:paraId="409F6D38" w14:textId="77777777" w:rsidR="00792941" w:rsidRPr="003F2BA7" w:rsidRDefault="00792941" w:rsidP="00354C29">
      <w:pPr>
        <w:jc w:val="both"/>
        <w:rPr>
          <w:rFonts w:ascii="Arial" w:hAnsi="Arial" w:cs="Arial"/>
          <w:b/>
          <w:bCs/>
          <w:sz w:val="26"/>
          <w:szCs w:val="26"/>
        </w:rPr>
      </w:pPr>
    </w:p>
    <w:p w14:paraId="30360B57" w14:textId="245DDCE7" w:rsidR="006D32EF" w:rsidRPr="003F2BA7" w:rsidRDefault="006D32EF" w:rsidP="00354C29">
      <w:pPr>
        <w:jc w:val="both"/>
        <w:rPr>
          <w:rFonts w:ascii="Arial" w:hAnsi="Arial" w:cs="Arial"/>
          <w:b/>
          <w:bCs/>
          <w:sz w:val="26"/>
          <w:szCs w:val="26"/>
        </w:rPr>
      </w:pPr>
    </w:p>
    <w:p w14:paraId="3FF04AA8" w14:textId="006CE67A" w:rsidR="006D32EF" w:rsidRPr="003F2BA7" w:rsidRDefault="006D32EF" w:rsidP="00354C29">
      <w:pPr>
        <w:jc w:val="both"/>
        <w:rPr>
          <w:rFonts w:ascii="Arial" w:hAnsi="Arial" w:cs="Arial"/>
          <w:b/>
          <w:bCs/>
          <w:sz w:val="26"/>
          <w:szCs w:val="26"/>
        </w:rPr>
      </w:pPr>
    </w:p>
    <w:p w14:paraId="6C12A79C" w14:textId="5FF275C7" w:rsidR="006B15E0" w:rsidRPr="003F2BA7" w:rsidRDefault="00C50738" w:rsidP="00354C29">
      <w:pPr>
        <w:jc w:val="both"/>
        <w:rPr>
          <w:rFonts w:ascii="Arial" w:hAnsi="Arial" w:cs="Arial"/>
          <w:b/>
          <w:sz w:val="26"/>
          <w:szCs w:val="26"/>
        </w:rPr>
      </w:pPr>
      <w:r w:rsidRPr="003F2BA7">
        <w:rPr>
          <w:rFonts w:ascii="Arial" w:hAnsi="Arial" w:cs="Arial"/>
          <w:b/>
          <w:bCs/>
          <w:sz w:val="26"/>
          <w:szCs w:val="26"/>
        </w:rPr>
        <w:lastRenderedPageBreak/>
        <w:t>2.</w:t>
      </w:r>
      <w:r w:rsidR="00993938" w:rsidRPr="003F2BA7">
        <w:rPr>
          <w:rFonts w:ascii="Arial" w:hAnsi="Arial" w:cs="Arial"/>
          <w:b/>
          <w:bCs/>
          <w:sz w:val="26"/>
          <w:szCs w:val="26"/>
        </w:rPr>
        <w:t>A.</w:t>
      </w:r>
      <w:r w:rsidRPr="003F2BA7">
        <w:rPr>
          <w:rFonts w:ascii="Arial" w:hAnsi="Arial" w:cs="Arial"/>
          <w:b/>
          <w:bCs/>
          <w:sz w:val="26"/>
          <w:szCs w:val="26"/>
        </w:rPr>
        <w:t>1.</w:t>
      </w:r>
      <w:r w:rsidR="00993938" w:rsidRPr="003F2BA7">
        <w:rPr>
          <w:rFonts w:ascii="Arial" w:hAnsi="Arial" w:cs="Arial"/>
          <w:b/>
          <w:bCs/>
          <w:sz w:val="26"/>
          <w:szCs w:val="26"/>
        </w:rPr>
        <w:t>2</w:t>
      </w:r>
      <w:r w:rsidR="00A162D3" w:rsidRPr="003F2BA7">
        <w:rPr>
          <w:rFonts w:ascii="Arial" w:hAnsi="Arial" w:cs="Arial"/>
          <w:b/>
          <w:bCs/>
          <w:sz w:val="26"/>
          <w:szCs w:val="26"/>
        </w:rPr>
        <w:t xml:space="preserve"> Specifický cíl</w:t>
      </w:r>
      <w:r w:rsidR="006B15E0" w:rsidRPr="003F2BA7">
        <w:rPr>
          <w:rFonts w:ascii="Arial" w:hAnsi="Arial" w:cs="Arial"/>
          <w:b/>
          <w:sz w:val="26"/>
          <w:szCs w:val="26"/>
        </w:rPr>
        <w:t xml:space="preserve"> 1.2 </w:t>
      </w:r>
      <w:r w:rsidR="00354C29" w:rsidRPr="003F2BA7">
        <w:rPr>
          <w:rFonts w:ascii="Arial" w:hAnsi="Arial" w:cs="Arial"/>
          <w:b/>
          <w:sz w:val="26"/>
          <w:szCs w:val="26"/>
        </w:rPr>
        <w:t xml:space="preserve">- </w:t>
      </w:r>
      <w:r w:rsidR="006B15E0" w:rsidRPr="003F2BA7">
        <w:rPr>
          <w:rFonts w:ascii="Arial" w:hAnsi="Arial" w:cs="Arial"/>
          <w:b/>
          <w:sz w:val="26"/>
          <w:szCs w:val="26"/>
        </w:rPr>
        <w:t>Využití přínosů digitalizace pro občany, podniky</w:t>
      </w:r>
      <w:r w:rsidR="00746B07" w:rsidRPr="003F2BA7">
        <w:rPr>
          <w:rFonts w:ascii="Arial" w:hAnsi="Arial" w:cs="Arial"/>
          <w:b/>
          <w:sz w:val="26"/>
          <w:szCs w:val="26"/>
        </w:rPr>
        <w:t>, výzkumné organizace</w:t>
      </w:r>
      <w:r w:rsidR="006B15E0" w:rsidRPr="003F2BA7">
        <w:rPr>
          <w:rFonts w:ascii="Arial" w:hAnsi="Arial" w:cs="Arial"/>
          <w:b/>
          <w:sz w:val="26"/>
          <w:szCs w:val="26"/>
        </w:rPr>
        <w:t xml:space="preserve"> a v</w:t>
      </w:r>
      <w:r w:rsidR="00746B07" w:rsidRPr="003F2BA7">
        <w:rPr>
          <w:rFonts w:ascii="Arial" w:hAnsi="Arial" w:cs="Arial"/>
          <w:b/>
          <w:sz w:val="26"/>
          <w:szCs w:val="26"/>
        </w:rPr>
        <w:t>eřejn</w:t>
      </w:r>
      <w:r w:rsidR="00F2413B" w:rsidRPr="003F2BA7">
        <w:rPr>
          <w:rFonts w:ascii="Arial" w:hAnsi="Arial" w:cs="Arial"/>
          <w:b/>
          <w:sz w:val="26"/>
          <w:szCs w:val="26"/>
        </w:rPr>
        <w:t>é orgány</w:t>
      </w:r>
    </w:p>
    <w:p w14:paraId="22B50CB3" w14:textId="77777777" w:rsidR="006B15E0" w:rsidRPr="003F2BA7" w:rsidRDefault="006B15E0" w:rsidP="006B15E0">
      <w:pPr>
        <w:rPr>
          <w:rFonts w:ascii="Arial" w:hAnsi="Arial" w:cs="Arial"/>
          <w:b/>
          <w:sz w:val="28"/>
          <w:szCs w:val="28"/>
        </w:rPr>
      </w:pPr>
    </w:p>
    <w:p w14:paraId="757745AB" w14:textId="06BAF3CB" w:rsidR="00A162D3" w:rsidRPr="003F2BA7" w:rsidRDefault="00A162D3" w:rsidP="00A162D3">
      <w:pPr>
        <w:rPr>
          <w:rFonts w:ascii="Arial" w:hAnsi="Arial" w:cs="Arial"/>
          <w:b/>
          <w:sz w:val="24"/>
          <w:szCs w:val="24"/>
        </w:rPr>
      </w:pPr>
      <w:r w:rsidRPr="003F2BA7">
        <w:rPr>
          <w:rFonts w:ascii="Arial" w:hAnsi="Arial" w:cs="Arial"/>
          <w:b/>
          <w:sz w:val="24"/>
          <w:szCs w:val="24"/>
        </w:rPr>
        <w:t>2.</w:t>
      </w:r>
      <w:r w:rsidR="00993938" w:rsidRPr="003F2BA7">
        <w:rPr>
          <w:rFonts w:ascii="Arial" w:hAnsi="Arial" w:cs="Arial"/>
          <w:b/>
          <w:sz w:val="24"/>
          <w:szCs w:val="24"/>
        </w:rPr>
        <w:t>A.</w:t>
      </w:r>
      <w:r w:rsidRPr="003F2BA7">
        <w:rPr>
          <w:rFonts w:ascii="Arial" w:hAnsi="Arial" w:cs="Arial"/>
          <w:b/>
          <w:sz w:val="24"/>
          <w:szCs w:val="24"/>
        </w:rPr>
        <w:t>1.</w:t>
      </w:r>
      <w:r w:rsidR="00993938" w:rsidRPr="003F2BA7">
        <w:rPr>
          <w:rFonts w:ascii="Arial" w:hAnsi="Arial" w:cs="Arial"/>
          <w:b/>
          <w:sz w:val="24"/>
          <w:szCs w:val="24"/>
        </w:rPr>
        <w:t>2</w:t>
      </w:r>
      <w:r w:rsidRPr="003F2BA7">
        <w:rPr>
          <w:rFonts w:ascii="Arial" w:hAnsi="Arial" w:cs="Arial"/>
          <w:b/>
          <w:sz w:val="24"/>
          <w:szCs w:val="24"/>
        </w:rPr>
        <w:t>.1 Intervence fondů</w:t>
      </w:r>
    </w:p>
    <w:p w14:paraId="74A4E878" w14:textId="77777777" w:rsidR="00A162D3" w:rsidRPr="003F2BA7" w:rsidRDefault="00A162D3" w:rsidP="006B15E0">
      <w:pPr>
        <w:rPr>
          <w:rFonts w:ascii="Arial" w:hAnsi="Arial" w:cs="Arial"/>
          <w:b/>
        </w:rPr>
      </w:pPr>
    </w:p>
    <w:p w14:paraId="16B500C7" w14:textId="77777777" w:rsidR="006B15E0" w:rsidRPr="003F2BA7" w:rsidRDefault="006B15E0" w:rsidP="00FC2BDD">
      <w:pPr>
        <w:spacing w:after="120" w:line="264" w:lineRule="auto"/>
        <w:rPr>
          <w:rFonts w:ascii="Arial" w:hAnsi="Arial" w:cs="Arial"/>
          <w:b/>
          <w:i/>
          <w:iCs/>
          <w:u w:val="single"/>
        </w:rPr>
      </w:pPr>
      <w:r w:rsidRPr="003F2BA7">
        <w:rPr>
          <w:rFonts w:ascii="Arial" w:hAnsi="Arial" w:cs="Arial"/>
          <w:b/>
          <w:i/>
          <w:iCs/>
          <w:u w:val="single"/>
        </w:rPr>
        <w:t xml:space="preserve">Související druhy činností </w:t>
      </w:r>
    </w:p>
    <w:p w14:paraId="0AEA91BC" w14:textId="499EF8A4" w:rsidR="000C6978" w:rsidRPr="003F2BA7" w:rsidRDefault="00E7408C" w:rsidP="00E7408C">
      <w:pPr>
        <w:spacing w:after="120" w:line="264" w:lineRule="auto"/>
        <w:jc w:val="both"/>
        <w:rPr>
          <w:rFonts w:ascii="Arial" w:hAnsi="Arial" w:cs="Arial"/>
        </w:rPr>
      </w:pPr>
      <w:r w:rsidRPr="003F2BA7">
        <w:rPr>
          <w:rFonts w:ascii="Arial" w:hAnsi="Arial" w:cs="Arial"/>
        </w:rPr>
        <w:t xml:space="preserve">Digitalizace a nástup nových technologií mění celé hodnotové řetězce a přináší </w:t>
      </w:r>
      <w:r w:rsidR="00A00DDC" w:rsidRPr="003F2BA7">
        <w:rPr>
          <w:rFonts w:ascii="Arial" w:hAnsi="Arial" w:cs="Arial"/>
        </w:rPr>
        <w:t>podnikům</w:t>
      </w:r>
      <w:r w:rsidRPr="003F2BA7">
        <w:rPr>
          <w:rFonts w:ascii="Arial" w:hAnsi="Arial" w:cs="Arial"/>
        </w:rPr>
        <w:t xml:space="preserve"> obrovské příležitosti ke zvýšení produktivity či vytváření pracovních míst a nových profesních oborů. </w:t>
      </w:r>
      <w:r w:rsidR="00E43373" w:rsidRPr="003F2BA7">
        <w:rPr>
          <w:rFonts w:ascii="Arial" w:hAnsi="Arial" w:cs="Arial"/>
        </w:rPr>
        <w:t xml:space="preserve">S ohledem na potřeby ČR v oblasti ekonomického a společenského rozvoje je </w:t>
      </w:r>
      <w:r w:rsidR="00440077" w:rsidRPr="003F2BA7">
        <w:rPr>
          <w:rFonts w:ascii="Arial" w:hAnsi="Arial" w:cs="Arial"/>
        </w:rPr>
        <w:t xml:space="preserve">tak </w:t>
      </w:r>
      <w:r w:rsidR="00A815B7" w:rsidRPr="003F2BA7">
        <w:rPr>
          <w:rFonts w:ascii="Arial" w:hAnsi="Arial" w:cs="Arial"/>
        </w:rPr>
        <w:t>klíčové</w:t>
      </w:r>
      <w:r w:rsidR="00E43373" w:rsidRPr="003F2BA7">
        <w:rPr>
          <w:rFonts w:ascii="Arial" w:hAnsi="Arial" w:cs="Arial"/>
        </w:rPr>
        <w:t xml:space="preserve"> zaměřit orientaci na stále vyšší intenzitu využívání inovací a digitálních technologií</w:t>
      </w:r>
      <w:r w:rsidR="00A815B7" w:rsidRPr="003F2BA7">
        <w:rPr>
          <w:rFonts w:ascii="Arial" w:hAnsi="Arial" w:cs="Arial"/>
        </w:rPr>
        <w:t>, resp. jejich integraci</w:t>
      </w:r>
      <w:r w:rsidR="00EB2C67" w:rsidRPr="003F2BA7">
        <w:rPr>
          <w:rFonts w:ascii="Arial" w:hAnsi="Arial" w:cs="Arial"/>
        </w:rPr>
        <w:t xml:space="preserve"> </w:t>
      </w:r>
      <w:r w:rsidR="00E43373" w:rsidRPr="003F2BA7">
        <w:rPr>
          <w:rFonts w:ascii="Arial" w:hAnsi="Arial" w:cs="Arial"/>
        </w:rPr>
        <w:t>v rámci podnikatelské praxe</w:t>
      </w:r>
      <w:r w:rsidR="00A815B7" w:rsidRPr="003F2BA7">
        <w:rPr>
          <w:rFonts w:ascii="Arial" w:hAnsi="Arial" w:cs="Arial"/>
        </w:rPr>
        <w:t>.</w:t>
      </w:r>
      <w:r w:rsidR="00110281" w:rsidRPr="003F2BA7">
        <w:rPr>
          <w:rFonts w:ascii="Arial" w:hAnsi="Arial" w:cs="Arial"/>
        </w:rPr>
        <w:t xml:space="preserve"> </w:t>
      </w:r>
      <w:r w:rsidRPr="003F2BA7">
        <w:rPr>
          <w:rFonts w:ascii="Arial" w:hAnsi="Arial" w:cs="Arial"/>
        </w:rPr>
        <w:t xml:space="preserve">Je </w:t>
      </w:r>
      <w:r w:rsidR="00110281" w:rsidRPr="003F2BA7">
        <w:rPr>
          <w:rFonts w:ascii="Arial" w:hAnsi="Arial" w:cs="Arial"/>
        </w:rPr>
        <w:t>však</w:t>
      </w:r>
      <w:r w:rsidRPr="003F2BA7">
        <w:rPr>
          <w:rFonts w:ascii="Arial" w:hAnsi="Arial" w:cs="Arial"/>
        </w:rPr>
        <w:t xml:space="preserve"> nezbytné řešit digitální mezery mezi podniky nejen samotnou podporou</w:t>
      </w:r>
      <w:r w:rsidR="008A4BBF" w:rsidRPr="003F2BA7">
        <w:rPr>
          <w:rFonts w:ascii="Arial" w:hAnsi="Arial" w:cs="Arial"/>
        </w:rPr>
        <w:t xml:space="preserve"> zavádění</w:t>
      </w:r>
      <w:r w:rsidRPr="003F2BA7">
        <w:rPr>
          <w:rFonts w:ascii="Arial" w:hAnsi="Arial" w:cs="Arial"/>
        </w:rPr>
        <w:t xml:space="preserve"> digitálních technologií, inovací procesů či organizačních změn, ale i rozvojem digitálních dovedností. </w:t>
      </w:r>
    </w:p>
    <w:p w14:paraId="0EBE087D" w14:textId="3E6874DF" w:rsidR="00110281" w:rsidRPr="003F2BA7" w:rsidRDefault="000C6978" w:rsidP="00110281">
      <w:pPr>
        <w:spacing w:after="120" w:line="264" w:lineRule="auto"/>
        <w:jc w:val="both"/>
        <w:rPr>
          <w:rFonts w:ascii="Arial" w:hAnsi="Arial" w:cs="Arial"/>
        </w:rPr>
      </w:pPr>
      <w:r w:rsidRPr="003F2BA7">
        <w:rPr>
          <w:rFonts w:ascii="Arial" w:hAnsi="Arial" w:cs="Arial"/>
        </w:rPr>
        <w:t>P</w:t>
      </w:r>
      <w:r w:rsidR="00951EE1" w:rsidRPr="003F2BA7">
        <w:rPr>
          <w:rFonts w:ascii="Arial" w:hAnsi="Arial" w:cs="Arial"/>
        </w:rPr>
        <w:t xml:space="preserve">odpora </w:t>
      </w:r>
      <w:r w:rsidRPr="003F2BA7">
        <w:rPr>
          <w:rFonts w:ascii="Arial" w:hAnsi="Arial" w:cs="Arial"/>
        </w:rPr>
        <w:t xml:space="preserve">se </w:t>
      </w:r>
      <w:r w:rsidR="00EB2C67" w:rsidRPr="003F2BA7">
        <w:rPr>
          <w:rFonts w:ascii="Arial" w:hAnsi="Arial" w:cs="Arial"/>
        </w:rPr>
        <w:t xml:space="preserve">tak </w:t>
      </w:r>
      <w:r w:rsidRPr="003F2BA7">
        <w:rPr>
          <w:rFonts w:ascii="Arial" w:hAnsi="Arial" w:cs="Arial"/>
        </w:rPr>
        <w:t xml:space="preserve">bude komplexně </w:t>
      </w:r>
      <w:r w:rsidR="00951EE1" w:rsidRPr="003F2BA7">
        <w:rPr>
          <w:rFonts w:ascii="Arial" w:hAnsi="Arial" w:cs="Arial"/>
        </w:rPr>
        <w:t>zaměřovat na zv</w:t>
      </w:r>
      <w:r w:rsidRPr="003F2BA7">
        <w:rPr>
          <w:rFonts w:ascii="Arial" w:hAnsi="Arial" w:cs="Arial"/>
        </w:rPr>
        <w:t>y</w:t>
      </w:r>
      <w:r w:rsidR="00951EE1" w:rsidRPr="003F2BA7">
        <w:rPr>
          <w:rFonts w:ascii="Arial" w:hAnsi="Arial" w:cs="Arial"/>
        </w:rPr>
        <w:t>š</w:t>
      </w:r>
      <w:r w:rsidRPr="003F2BA7">
        <w:rPr>
          <w:rFonts w:ascii="Arial" w:hAnsi="Arial" w:cs="Arial"/>
        </w:rPr>
        <w:t xml:space="preserve">ování </w:t>
      </w:r>
      <w:r w:rsidR="00951EE1" w:rsidRPr="003F2BA7">
        <w:rPr>
          <w:rFonts w:ascii="Arial" w:hAnsi="Arial" w:cs="Arial"/>
        </w:rPr>
        <w:t xml:space="preserve">tempa zavádění digitálních nástrojů </w:t>
      </w:r>
      <w:r w:rsidR="00A00DDC" w:rsidRPr="003F2BA7">
        <w:rPr>
          <w:rFonts w:ascii="Arial" w:hAnsi="Arial" w:cs="Arial"/>
        </w:rPr>
        <w:t>zejména mezi MSP</w:t>
      </w:r>
      <w:r w:rsidRPr="003F2BA7">
        <w:rPr>
          <w:rFonts w:ascii="Arial" w:hAnsi="Arial" w:cs="Arial"/>
        </w:rPr>
        <w:t xml:space="preserve">, </w:t>
      </w:r>
      <w:r w:rsidR="00951EE1" w:rsidRPr="003F2BA7">
        <w:rPr>
          <w:rFonts w:ascii="Arial" w:hAnsi="Arial" w:cs="Arial"/>
        </w:rPr>
        <w:t xml:space="preserve">a </w:t>
      </w:r>
      <w:r w:rsidRPr="003F2BA7">
        <w:rPr>
          <w:rFonts w:ascii="Arial" w:hAnsi="Arial" w:cs="Arial"/>
        </w:rPr>
        <w:t xml:space="preserve">to za účelem </w:t>
      </w:r>
      <w:r w:rsidR="00951EE1" w:rsidRPr="003F2BA7">
        <w:rPr>
          <w:rFonts w:ascii="Arial" w:hAnsi="Arial" w:cs="Arial"/>
        </w:rPr>
        <w:t>využ</w:t>
      </w:r>
      <w:r w:rsidR="00267450" w:rsidRPr="003F2BA7">
        <w:rPr>
          <w:rFonts w:ascii="Arial" w:hAnsi="Arial" w:cs="Arial"/>
        </w:rPr>
        <w:t>ití</w:t>
      </w:r>
      <w:r w:rsidR="00951EE1" w:rsidRPr="003F2BA7">
        <w:rPr>
          <w:rFonts w:ascii="Arial" w:hAnsi="Arial" w:cs="Arial"/>
        </w:rPr>
        <w:t xml:space="preserve"> výhod digitálních řešení ke zlepšení produktivity, ziskovosti a oslovování nových zákazníků.</w:t>
      </w:r>
      <w:r w:rsidR="00A00DDC" w:rsidRPr="003F2BA7">
        <w:rPr>
          <w:rFonts w:ascii="Arial" w:hAnsi="Arial" w:cs="Arial"/>
        </w:rPr>
        <w:t xml:space="preserve"> </w:t>
      </w:r>
      <w:r w:rsidR="009C1C17" w:rsidRPr="003F2BA7">
        <w:rPr>
          <w:rFonts w:ascii="Arial" w:hAnsi="Arial" w:cs="Arial"/>
        </w:rPr>
        <w:t>Níže uvedené aktivity vychází z priorit specializace ekonomiky ČR</w:t>
      </w:r>
      <w:r w:rsidR="00ED643D" w:rsidRPr="003F2BA7">
        <w:rPr>
          <w:rFonts w:ascii="Arial" w:hAnsi="Arial" w:cs="Arial"/>
        </w:rPr>
        <w:t xml:space="preserve"> s tím, </w:t>
      </w:r>
      <w:r w:rsidR="00E43373" w:rsidRPr="003F2BA7">
        <w:rPr>
          <w:rFonts w:ascii="Arial" w:hAnsi="Arial" w:cs="Arial"/>
        </w:rPr>
        <w:t xml:space="preserve">že podnikům umožní urychlení procesu jejich adaptace </w:t>
      </w:r>
      <w:r w:rsidRPr="003F2BA7">
        <w:rPr>
          <w:rFonts w:ascii="Arial" w:hAnsi="Arial" w:cs="Arial"/>
        </w:rPr>
        <w:t>v rámci</w:t>
      </w:r>
      <w:r w:rsidR="00E43373" w:rsidRPr="003F2BA7">
        <w:rPr>
          <w:rFonts w:ascii="Arial" w:hAnsi="Arial" w:cs="Arial"/>
        </w:rPr>
        <w:t xml:space="preserve"> digitální ekonomiky, vytvoří podmínky pro zvýšení využívání dat či usnadní volbu správné digitální obchodní strategie.</w:t>
      </w:r>
    </w:p>
    <w:p w14:paraId="0400A005" w14:textId="58440862" w:rsidR="003874FC" w:rsidRPr="003F2BA7" w:rsidRDefault="00472E73" w:rsidP="00215FA0">
      <w:pPr>
        <w:spacing w:after="120" w:line="264" w:lineRule="auto"/>
        <w:jc w:val="both"/>
        <w:rPr>
          <w:rFonts w:ascii="Arial" w:hAnsi="Arial" w:cs="Arial"/>
          <w:color w:val="000000" w:themeColor="text1"/>
        </w:rPr>
      </w:pPr>
      <w:r w:rsidRPr="003F2BA7">
        <w:rPr>
          <w:rFonts w:ascii="Arial" w:hAnsi="Arial" w:cs="Arial"/>
        </w:rPr>
        <w:t>Z</w:t>
      </w:r>
      <w:r w:rsidR="00926586" w:rsidRPr="003F2BA7">
        <w:rPr>
          <w:rFonts w:ascii="Arial" w:hAnsi="Arial" w:cs="Arial"/>
        </w:rPr>
        <w:t>ároveň</w:t>
      </w:r>
      <w:r w:rsidR="00114266" w:rsidRPr="003F2BA7">
        <w:rPr>
          <w:rFonts w:ascii="Arial" w:hAnsi="Arial" w:cs="Arial"/>
        </w:rPr>
        <w:t xml:space="preserve"> </w:t>
      </w:r>
      <w:r w:rsidR="00E43373" w:rsidRPr="003F2BA7">
        <w:rPr>
          <w:rFonts w:ascii="Arial" w:hAnsi="Arial" w:cs="Arial"/>
        </w:rPr>
        <w:t xml:space="preserve">budou </w:t>
      </w:r>
      <w:r w:rsidR="00EB2C67" w:rsidRPr="003F2BA7">
        <w:rPr>
          <w:rFonts w:ascii="Arial" w:hAnsi="Arial" w:cs="Arial"/>
        </w:rPr>
        <w:t>vytvořeny předpoklady</w:t>
      </w:r>
      <w:r w:rsidR="00114266" w:rsidRPr="003F2BA7">
        <w:rPr>
          <w:rFonts w:ascii="Arial" w:hAnsi="Arial" w:cs="Arial"/>
        </w:rPr>
        <w:t xml:space="preserve">, aby </w:t>
      </w:r>
      <w:r w:rsidR="00EB2C67" w:rsidRPr="003F2BA7">
        <w:rPr>
          <w:rFonts w:ascii="Arial" w:hAnsi="Arial" w:cs="Arial"/>
        </w:rPr>
        <w:t xml:space="preserve">především </w:t>
      </w:r>
      <w:r w:rsidR="00114266" w:rsidRPr="003F2BA7">
        <w:rPr>
          <w:rFonts w:ascii="Arial" w:hAnsi="Arial" w:cs="Arial"/>
        </w:rPr>
        <w:t xml:space="preserve">MSP mohly plně těžit z digitálních inovací i ze všech dalších rychle se rozvíjejících technologických oblastí, jako jsou </w:t>
      </w:r>
      <w:r w:rsidR="008A4BBF" w:rsidRPr="003F2BA7">
        <w:rPr>
          <w:rFonts w:ascii="Arial" w:hAnsi="Arial" w:cs="Arial"/>
        </w:rPr>
        <w:t xml:space="preserve">např. </w:t>
      </w:r>
      <w:r w:rsidR="00114266" w:rsidRPr="003F2BA7">
        <w:rPr>
          <w:rFonts w:ascii="Arial" w:hAnsi="Arial" w:cs="Arial"/>
        </w:rPr>
        <w:t xml:space="preserve">umělá inteligence, </w:t>
      </w:r>
      <w:proofErr w:type="spellStart"/>
      <w:r w:rsidR="00114266" w:rsidRPr="003F2BA7">
        <w:rPr>
          <w:rFonts w:ascii="Arial" w:hAnsi="Arial" w:cs="Arial"/>
        </w:rPr>
        <w:t>High</w:t>
      </w:r>
      <w:proofErr w:type="spellEnd"/>
      <w:r w:rsidR="00114266" w:rsidRPr="003F2BA7">
        <w:rPr>
          <w:rFonts w:ascii="Arial" w:hAnsi="Arial" w:cs="Arial"/>
        </w:rPr>
        <w:t xml:space="preserve"> Performan</w:t>
      </w:r>
      <w:r w:rsidR="00926586" w:rsidRPr="003F2BA7">
        <w:rPr>
          <w:rFonts w:ascii="Arial" w:hAnsi="Arial" w:cs="Arial"/>
        </w:rPr>
        <w:t xml:space="preserve">ce </w:t>
      </w:r>
      <w:proofErr w:type="spellStart"/>
      <w:r w:rsidR="00926586" w:rsidRPr="003F2BA7">
        <w:rPr>
          <w:rFonts w:ascii="Arial" w:hAnsi="Arial" w:cs="Arial"/>
        </w:rPr>
        <w:t>Computing</w:t>
      </w:r>
      <w:proofErr w:type="spellEnd"/>
      <w:r w:rsidR="00926586" w:rsidRPr="003F2BA7">
        <w:rPr>
          <w:rFonts w:ascii="Arial" w:hAnsi="Arial" w:cs="Arial"/>
        </w:rPr>
        <w:t xml:space="preserve">, </w:t>
      </w:r>
      <w:proofErr w:type="spellStart"/>
      <w:r w:rsidR="00AE6BA6" w:rsidRPr="003F2BA7">
        <w:rPr>
          <w:rFonts w:ascii="Arial" w:hAnsi="Arial" w:cs="Arial"/>
        </w:rPr>
        <w:t>b</w:t>
      </w:r>
      <w:r w:rsidR="00926586" w:rsidRPr="003F2BA7">
        <w:rPr>
          <w:rFonts w:ascii="Arial" w:hAnsi="Arial" w:cs="Arial"/>
        </w:rPr>
        <w:t>lock-chain</w:t>
      </w:r>
      <w:proofErr w:type="spellEnd"/>
      <w:r w:rsidR="009C1C17" w:rsidRPr="003F2BA7">
        <w:rPr>
          <w:rFonts w:ascii="Arial" w:hAnsi="Arial" w:cs="Arial"/>
        </w:rPr>
        <w:t xml:space="preserve"> a další technologie</w:t>
      </w:r>
      <w:r w:rsidR="00E43373" w:rsidRPr="003F2BA7">
        <w:rPr>
          <w:rFonts w:ascii="Arial" w:hAnsi="Arial" w:cs="Arial"/>
        </w:rPr>
        <w:t>, což jim umožní maximalizovat svůj růstový potenciál za účelem vytváření produktů, postupů a služeb s vyšší přidanou hodnotou</w:t>
      </w:r>
      <w:r w:rsidR="009C1C17" w:rsidRPr="003F2BA7">
        <w:rPr>
          <w:rFonts w:ascii="Arial" w:hAnsi="Arial" w:cs="Arial"/>
        </w:rPr>
        <w:t xml:space="preserve">. </w:t>
      </w:r>
      <w:r w:rsidR="00215FA0" w:rsidRPr="003F2BA7">
        <w:rPr>
          <w:rFonts w:ascii="Arial" w:hAnsi="Arial" w:cs="Arial"/>
          <w:color w:val="000000" w:themeColor="text1"/>
        </w:rPr>
        <w:t xml:space="preserve">Nedílným předpokladem je také dostupnost </w:t>
      </w:r>
      <w:r w:rsidR="009F5CC3" w:rsidRPr="003F2BA7">
        <w:rPr>
          <w:rFonts w:ascii="Arial" w:hAnsi="Arial" w:cs="Arial"/>
          <w:color w:val="000000" w:themeColor="text1"/>
        </w:rPr>
        <w:t>různých</w:t>
      </w:r>
      <w:r w:rsidR="00215FA0" w:rsidRPr="003F2BA7">
        <w:rPr>
          <w:rFonts w:ascii="Arial" w:hAnsi="Arial" w:cs="Arial"/>
          <w:color w:val="000000" w:themeColor="text1"/>
        </w:rPr>
        <w:t xml:space="preserve"> typů ICT infrastruktury. </w:t>
      </w:r>
    </w:p>
    <w:p w14:paraId="15A5672C" w14:textId="7307B8CA" w:rsidR="00114266" w:rsidRPr="003F2BA7" w:rsidRDefault="00114266" w:rsidP="00FC2BDD">
      <w:pPr>
        <w:spacing w:after="120" w:line="264" w:lineRule="auto"/>
        <w:jc w:val="both"/>
        <w:rPr>
          <w:rFonts w:ascii="Arial" w:hAnsi="Arial" w:cs="Arial"/>
        </w:rPr>
      </w:pPr>
      <w:r w:rsidRPr="003F2BA7">
        <w:rPr>
          <w:rFonts w:ascii="Arial" w:hAnsi="Arial" w:cs="Arial"/>
        </w:rPr>
        <w:t xml:space="preserve">V rámci </w:t>
      </w:r>
      <w:r w:rsidR="004163FE" w:rsidRPr="003F2BA7">
        <w:rPr>
          <w:rFonts w:ascii="Arial" w:hAnsi="Arial" w:cs="Arial"/>
        </w:rPr>
        <w:t xml:space="preserve">tohoto </w:t>
      </w:r>
      <w:r w:rsidR="001625C2" w:rsidRPr="003F2BA7">
        <w:rPr>
          <w:rFonts w:ascii="Arial" w:hAnsi="Arial" w:cs="Arial"/>
        </w:rPr>
        <w:t>SC</w:t>
      </w:r>
      <w:r w:rsidR="004107E2" w:rsidRPr="003F2BA7">
        <w:rPr>
          <w:rFonts w:ascii="Arial" w:hAnsi="Arial" w:cs="Arial"/>
        </w:rPr>
        <w:t xml:space="preserve"> </w:t>
      </w:r>
      <w:r w:rsidR="004163FE" w:rsidRPr="003F2BA7">
        <w:rPr>
          <w:rFonts w:ascii="Arial" w:hAnsi="Arial" w:cs="Arial"/>
        </w:rPr>
        <w:t xml:space="preserve">budou podporovány zejména </w:t>
      </w:r>
      <w:r w:rsidRPr="003F2BA7">
        <w:rPr>
          <w:rFonts w:ascii="Arial" w:hAnsi="Arial" w:cs="Arial"/>
        </w:rPr>
        <w:t xml:space="preserve">následující </w:t>
      </w:r>
      <w:r w:rsidR="004163FE" w:rsidRPr="003F2BA7">
        <w:rPr>
          <w:rFonts w:ascii="Arial" w:hAnsi="Arial" w:cs="Arial"/>
        </w:rPr>
        <w:t>aktivity:</w:t>
      </w:r>
    </w:p>
    <w:p w14:paraId="114A353F" w14:textId="17733D4E" w:rsidR="006B15E0" w:rsidRPr="003F2BA7" w:rsidRDefault="004163FE" w:rsidP="00792941">
      <w:pPr>
        <w:pStyle w:val="Odstavecseseznamem"/>
        <w:numPr>
          <w:ilvl w:val="0"/>
          <w:numId w:val="20"/>
        </w:numPr>
        <w:spacing w:after="120" w:line="264" w:lineRule="auto"/>
        <w:contextualSpacing w:val="0"/>
        <w:jc w:val="both"/>
        <w:rPr>
          <w:rFonts w:ascii="Arial" w:hAnsi="Arial" w:cs="Arial"/>
        </w:rPr>
      </w:pPr>
      <w:r w:rsidRPr="003F2BA7">
        <w:rPr>
          <w:rFonts w:ascii="Arial" w:hAnsi="Arial" w:cs="Arial"/>
        </w:rPr>
        <w:t>Z</w:t>
      </w:r>
      <w:r w:rsidR="006B15E0" w:rsidRPr="003F2BA7">
        <w:rPr>
          <w:rFonts w:ascii="Arial" w:hAnsi="Arial" w:cs="Arial"/>
        </w:rPr>
        <w:t xml:space="preserve">avádění </w:t>
      </w:r>
      <w:r w:rsidR="00F25805" w:rsidRPr="003F2BA7">
        <w:rPr>
          <w:rFonts w:ascii="Arial" w:hAnsi="Arial" w:cs="Arial"/>
        </w:rPr>
        <w:t>digitalizace</w:t>
      </w:r>
      <w:r w:rsidR="006B15E0" w:rsidRPr="003F2BA7">
        <w:rPr>
          <w:rFonts w:ascii="Arial" w:hAnsi="Arial" w:cs="Arial"/>
        </w:rPr>
        <w:t xml:space="preserve"> v</w:t>
      </w:r>
      <w:r w:rsidR="00095DAB" w:rsidRPr="003F2BA7">
        <w:rPr>
          <w:rFonts w:ascii="Arial" w:hAnsi="Arial" w:cs="Arial"/>
        </w:rPr>
        <w:t> </w:t>
      </w:r>
      <w:r w:rsidR="006B15E0" w:rsidRPr="003F2BA7">
        <w:rPr>
          <w:rFonts w:ascii="Arial" w:hAnsi="Arial" w:cs="Arial"/>
        </w:rPr>
        <w:t>podnicích</w:t>
      </w:r>
      <w:r w:rsidR="00095DAB" w:rsidRPr="003F2BA7">
        <w:rPr>
          <w:rFonts w:ascii="Arial" w:hAnsi="Arial" w:cs="Arial"/>
        </w:rPr>
        <w:t xml:space="preserve"> včetně nezbytné analýzy procesů a návazné investiční podpory pro nasazování digitálních řešení</w:t>
      </w:r>
      <w:r w:rsidR="00D4001D" w:rsidRPr="003F2BA7">
        <w:rPr>
          <w:rFonts w:ascii="Arial" w:hAnsi="Arial" w:cs="Arial"/>
        </w:rPr>
        <w:t xml:space="preserve"> - </w:t>
      </w:r>
      <w:r w:rsidR="006B15E0" w:rsidRPr="003F2BA7">
        <w:rPr>
          <w:rFonts w:ascii="Arial" w:hAnsi="Arial" w:cs="Arial"/>
        </w:rPr>
        <w:t>podpora projektů v oblastech související</w:t>
      </w:r>
      <w:r w:rsidR="009F5CC3" w:rsidRPr="003F2BA7">
        <w:rPr>
          <w:rFonts w:ascii="Arial" w:hAnsi="Arial" w:cs="Arial"/>
        </w:rPr>
        <w:t>ch</w:t>
      </w:r>
      <w:r w:rsidR="006B15E0" w:rsidRPr="003F2BA7">
        <w:rPr>
          <w:rFonts w:ascii="Arial" w:hAnsi="Arial" w:cs="Arial"/>
        </w:rPr>
        <w:t xml:space="preserve"> s</w:t>
      </w:r>
      <w:r w:rsidR="00F25805" w:rsidRPr="003F2BA7">
        <w:rPr>
          <w:rFonts w:ascii="Arial" w:hAnsi="Arial" w:cs="Arial"/>
        </w:rPr>
        <w:t xml:space="preserve"> umělou inteligencí, </w:t>
      </w:r>
      <w:r w:rsidR="006B15E0" w:rsidRPr="003F2BA7">
        <w:rPr>
          <w:rFonts w:ascii="Arial" w:hAnsi="Arial" w:cs="Arial"/>
        </w:rPr>
        <w:t>automatizací procesů</w:t>
      </w:r>
      <w:r w:rsidR="00267450" w:rsidRPr="003F2BA7">
        <w:rPr>
          <w:rFonts w:ascii="Arial" w:hAnsi="Arial" w:cs="Arial"/>
        </w:rPr>
        <w:t xml:space="preserve">, </w:t>
      </w:r>
      <w:r w:rsidR="006B15E0" w:rsidRPr="003F2BA7">
        <w:rPr>
          <w:rFonts w:ascii="Arial" w:hAnsi="Arial" w:cs="Arial"/>
        </w:rPr>
        <w:t>robotik</w:t>
      </w:r>
      <w:r w:rsidR="00267450" w:rsidRPr="003F2BA7">
        <w:rPr>
          <w:rFonts w:ascii="Arial" w:hAnsi="Arial" w:cs="Arial"/>
        </w:rPr>
        <w:t>ou</w:t>
      </w:r>
      <w:r w:rsidR="006B15E0" w:rsidRPr="003F2BA7">
        <w:rPr>
          <w:rFonts w:ascii="Arial" w:hAnsi="Arial" w:cs="Arial"/>
        </w:rPr>
        <w:t xml:space="preserve"> a kybernetick</w:t>
      </w:r>
      <w:r w:rsidR="00267450" w:rsidRPr="003F2BA7">
        <w:rPr>
          <w:rFonts w:ascii="Arial" w:hAnsi="Arial" w:cs="Arial"/>
        </w:rPr>
        <w:t>ou</w:t>
      </w:r>
      <w:r w:rsidR="006B15E0" w:rsidRPr="003F2BA7">
        <w:rPr>
          <w:rFonts w:ascii="Arial" w:hAnsi="Arial" w:cs="Arial"/>
        </w:rPr>
        <w:t xml:space="preserve"> bezpečnos</w:t>
      </w:r>
      <w:r w:rsidR="00633356" w:rsidRPr="003F2BA7">
        <w:rPr>
          <w:rFonts w:ascii="Arial" w:hAnsi="Arial" w:cs="Arial"/>
        </w:rPr>
        <w:t>t</w:t>
      </w:r>
      <w:r w:rsidR="00267450" w:rsidRPr="003F2BA7">
        <w:rPr>
          <w:rFonts w:ascii="Arial" w:hAnsi="Arial" w:cs="Arial"/>
        </w:rPr>
        <w:t>í</w:t>
      </w:r>
      <w:r w:rsidR="00633356" w:rsidRPr="003F2BA7">
        <w:rPr>
          <w:rFonts w:ascii="Arial" w:hAnsi="Arial" w:cs="Arial"/>
        </w:rPr>
        <w:t xml:space="preserve"> online i </w:t>
      </w:r>
      <w:proofErr w:type="spellStart"/>
      <w:r w:rsidR="00B40DFE" w:rsidRPr="003F2BA7">
        <w:rPr>
          <w:rFonts w:ascii="Arial" w:hAnsi="Arial" w:cs="Arial"/>
        </w:rPr>
        <w:t>kyber</w:t>
      </w:r>
      <w:proofErr w:type="spellEnd"/>
      <w:r w:rsidR="00B40DFE" w:rsidRPr="003F2BA7">
        <w:rPr>
          <w:rFonts w:ascii="Arial" w:hAnsi="Arial" w:cs="Arial"/>
        </w:rPr>
        <w:t>-</w:t>
      </w:r>
      <w:r w:rsidR="00633356" w:rsidRPr="003F2BA7">
        <w:rPr>
          <w:rFonts w:ascii="Arial" w:hAnsi="Arial" w:cs="Arial"/>
        </w:rPr>
        <w:t xml:space="preserve">fyzických systémů, </w:t>
      </w:r>
      <w:r w:rsidR="00CF0784" w:rsidRPr="003F2BA7">
        <w:rPr>
          <w:rFonts w:ascii="Arial" w:hAnsi="Arial" w:cs="Arial"/>
        </w:rPr>
        <w:t xml:space="preserve">a to </w:t>
      </w:r>
      <w:r w:rsidR="006B15E0" w:rsidRPr="003F2BA7">
        <w:rPr>
          <w:rFonts w:ascii="Arial" w:hAnsi="Arial" w:cs="Arial"/>
        </w:rPr>
        <w:t>v souvislosti se zaváděním nových technologických poznatků</w:t>
      </w:r>
      <w:r w:rsidR="00CF0784" w:rsidRPr="003F2BA7">
        <w:rPr>
          <w:rFonts w:ascii="Arial" w:hAnsi="Arial" w:cs="Arial"/>
        </w:rPr>
        <w:t>,</w:t>
      </w:r>
      <w:r w:rsidR="009B5EA4" w:rsidRPr="003F2BA7">
        <w:rPr>
          <w:rFonts w:ascii="Arial" w:hAnsi="Arial" w:cs="Arial"/>
        </w:rPr>
        <w:t xml:space="preserve"> </w:t>
      </w:r>
      <w:r w:rsidR="00D40136" w:rsidRPr="003F2BA7">
        <w:rPr>
          <w:rFonts w:ascii="Arial" w:hAnsi="Arial" w:cs="Arial"/>
        </w:rPr>
        <w:t>včetně podpory odborné přípravy a vzdělávání zaměstnanců spojené se zaváděním nových technologií ve firmách.</w:t>
      </w:r>
      <w:r w:rsidR="00D240DD" w:rsidRPr="003F2BA7">
        <w:rPr>
          <w:rFonts w:ascii="Arial" w:hAnsi="Arial" w:cs="Arial"/>
        </w:rPr>
        <w:t xml:space="preserve"> </w:t>
      </w:r>
      <w:r w:rsidR="00603755" w:rsidRPr="003F2BA7">
        <w:rPr>
          <w:rFonts w:ascii="Arial" w:hAnsi="Arial" w:cs="Arial"/>
        </w:rPr>
        <w:t>Bude se jednat především o zvýšení dovedností zaměstnanců v oblasti digitalizace, automatizace</w:t>
      </w:r>
      <w:r w:rsidR="00D4001D" w:rsidRPr="003F2BA7">
        <w:rPr>
          <w:rFonts w:ascii="Arial" w:hAnsi="Arial" w:cs="Arial"/>
        </w:rPr>
        <w:t xml:space="preserve"> či</w:t>
      </w:r>
      <w:r w:rsidR="00603755" w:rsidRPr="003F2BA7">
        <w:rPr>
          <w:rFonts w:ascii="Arial" w:hAnsi="Arial" w:cs="Arial"/>
        </w:rPr>
        <w:t xml:space="preserve"> robotizace ve vztahu </w:t>
      </w:r>
      <w:r w:rsidR="00D4001D" w:rsidRPr="003F2BA7">
        <w:rPr>
          <w:rFonts w:ascii="Arial" w:hAnsi="Arial" w:cs="Arial"/>
        </w:rPr>
        <w:t>k</w:t>
      </w:r>
      <w:r w:rsidR="00603755" w:rsidRPr="003F2BA7">
        <w:rPr>
          <w:rFonts w:ascii="Arial" w:hAnsi="Arial" w:cs="Arial"/>
        </w:rPr>
        <w:t xml:space="preserve"> realizovaným investičním </w:t>
      </w:r>
      <w:r w:rsidR="001D318B" w:rsidRPr="003F2BA7">
        <w:rPr>
          <w:rFonts w:ascii="Arial" w:hAnsi="Arial" w:cs="Arial"/>
        </w:rPr>
        <w:t>aktivitám</w:t>
      </w:r>
      <w:r w:rsidR="00267450" w:rsidRPr="003F2BA7">
        <w:rPr>
          <w:rFonts w:ascii="Arial" w:hAnsi="Arial" w:cs="Arial"/>
        </w:rPr>
        <w:t>.</w:t>
      </w:r>
      <w:r w:rsidR="001D318B" w:rsidRPr="003F2BA7">
        <w:rPr>
          <w:rStyle w:val="Znakapoznpodarou"/>
          <w:rFonts w:ascii="Arial" w:hAnsi="Arial" w:cs="Arial"/>
        </w:rPr>
        <w:footnoteReference w:id="85"/>
      </w:r>
      <w:r w:rsidR="00603755" w:rsidRPr="003F2BA7">
        <w:rPr>
          <w:rFonts w:ascii="Arial" w:hAnsi="Arial" w:cs="Arial"/>
        </w:rPr>
        <w:t xml:space="preserve"> </w:t>
      </w:r>
      <w:r w:rsidR="00603755" w:rsidRPr="003F2BA7" w:rsidDel="00603755">
        <w:rPr>
          <w:rStyle w:val="Odkaznakoment"/>
          <w:rFonts w:ascii="Arial" w:eastAsiaTheme="minorHAnsi" w:hAnsi="Arial" w:cs="Arial"/>
          <w:lang w:eastAsia="en-US"/>
        </w:rPr>
        <w:t xml:space="preserve"> </w:t>
      </w:r>
      <w:r w:rsidR="0090738A" w:rsidRPr="003F2BA7">
        <w:rPr>
          <w:rFonts w:ascii="Arial" w:hAnsi="Arial" w:cs="Arial"/>
        </w:rPr>
        <w:t>Nezbytnou součástí podporovaných aktivit je rovněž p</w:t>
      </w:r>
      <w:r w:rsidR="00D240DD" w:rsidRPr="003F2BA7">
        <w:rPr>
          <w:rFonts w:ascii="Arial" w:hAnsi="Arial" w:cs="Arial"/>
          <w:color w:val="000000"/>
        </w:rPr>
        <w:t>ořízení nových technologických zařízení a vybavení vč. potřebné infrastruktury, propojení pořizovaných nebo stávajících technologií za pomoci nejmodernějších komunikačních kanálů a protokolů (autonomní obousměrnou komunikací).</w:t>
      </w:r>
    </w:p>
    <w:p w14:paraId="61C452AE" w14:textId="692A9D40" w:rsidR="00215FA0" w:rsidRPr="003F2BA7" w:rsidRDefault="00DC25D7" w:rsidP="00792941">
      <w:pPr>
        <w:pStyle w:val="Odstavecseseznamem"/>
        <w:numPr>
          <w:ilvl w:val="0"/>
          <w:numId w:val="20"/>
        </w:numPr>
        <w:spacing w:after="120" w:line="264" w:lineRule="auto"/>
        <w:contextualSpacing w:val="0"/>
        <w:jc w:val="both"/>
        <w:rPr>
          <w:rFonts w:ascii="Arial" w:hAnsi="Arial" w:cs="Arial"/>
        </w:rPr>
      </w:pPr>
      <w:r w:rsidRPr="003F2BA7">
        <w:rPr>
          <w:rFonts w:ascii="Arial" w:hAnsi="Arial" w:cs="Arial"/>
          <w:bCs/>
        </w:rPr>
        <w:t>Pořízení vysoce výkonné výpočetní techniky a podpora využití HPC - projekty či služby zaměřené na řešení výpočetně náročných úloh, zpracování rozsáhlých dat, využití nástrojů umělé inteligence, pokročilé vizualizace, tvorby digitálních dvojčat atd.</w:t>
      </w:r>
      <w:r w:rsidR="0054154D" w:rsidRPr="003F2BA7">
        <w:rPr>
          <w:rFonts w:ascii="Arial" w:hAnsi="Arial" w:cs="Arial"/>
          <w:bCs/>
        </w:rPr>
        <w:t xml:space="preserve"> </w:t>
      </w:r>
    </w:p>
    <w:p w14:paraId="70751B3A" w14:textId="22DF9B96" w:rsidR="006B15E0" w:rsidRPr="003F2BA7" w:rsidRDefault="004163FE" w:rsidP="00792941">
      <w:pPr>
        <w:pStyle w:val="Odstavecseseznamem"/>
        <w:numPr>
          <w:ilvl w:val="0"/>
          <w:numId w:val="20"/>
        </w:numPr>
        <w:spacing w:after="120" w:line="264" w:lineRule="auto"/>
        <w:contextualSpacing w:val="0"/>
        <w:jc w:val="both"/>
        <w:rPr>
          <w:rFonts w:ascii="Arial" w:hAnsi="Arial" w:cs="Arial"/>
        </w:rPr>
      </w:pPr>
      <w:r w:rsidRPr="003F2BA7">
        <w:rPr>
          <w:rFonts w:ascii="Arial" w:hAnsi="Arial" w:cs="Arial"/>
        </w:rPr>
        <w:t>V</w:t>
      </w:r>
      <w:r w:rsidR="006B15E0" w:rsidRPr="003F2BA7">
        <w:rPr>
          <w:rFonts w:ascii="Arial" w:hAnsi="Arial" w:cs="Arial"/>
        </w:rPr>
        <w:t xml:space="preserve">yužití </w:t>
      </w:r>
      <w:r w:rsidR="009C1C17" w:rsidRPr="003F2BA7">
        <w:rPr>
          <w:rFonts w:ascii="Arial" w:hAnsi="Arial" w:cs="Arial"/>
        </w:rPr>
        <w:t xml:space="preserve">moderních </w:t>
      </w:r>
      <w:r w:rsidR="006B15E0" w:rsidRPr="003F2BA7">
        <w:rPr>
          <w:rFonts w:ascii="Arial" w:hAnsi="Arial" w:cs="Arial"/>
        </w:rPr>
        <w:t>technologi</w:t>
      </w:r>
      <w:r w:rsidR="009C1C17" w:rsidRPr="003F2BA7">
        <w:rPr>
          <w:rFonts w:ascii="Arial" w:hAnsi="Arial" w:cs="Arial"/>
        </w:rPr>
        <w:t>í</w:t>
      </w:r>
      <w:r w:rsidR="006B15E0" w:rsidRPr="003F2BA7">
        <w:rPr>
          <w:rFonts w:ascii="Arial" w:hAnsi="Arial" w:cs="Arial"/>
        </w:rPr>
        <w:t xml:space="preserve"> </w:t>
      </w:r>
      <w:r w:rsidR="009C1C17" w:rsidRPr="003F2BA7">
        <w:rPr>
          <w:rFonts w:ascii="Arial" w:hAnsi="Arial" w:cs="Arial"/>
        </w:rPr>
        <w:t xml:space="preserve">(např. </w:t>
      </w:r>
      <w:proofErr w:type="spellStart"/>
      <w:r w:rsidR="006B15E0" w:rsidRPr="003F2BA7">
        <w:rPr>
          <w:rFonts w:ascii="Arial" w:hAnsi="Arial" w:cs="Arial"/>
        </w:rPr>
        <w:t>block-chain</w:t>
      </w:r>
      <w:proofErr w:type="spellEnd"/>
      <w:r w:rsidR="009C1C17" w:rsidRPr="003F2BA7">
        <w:rPr>
          <w:rFonts w:ascii="Arial" w:hAnsi="Arial" w:cs="Arial"/>
        </w:rPr>
        <w:t>, virtuální realita aj.)</w:t>
      </w:r>
      <w:r w:rsidR="006B15E0" w:rsidRPr="003F2BA7">
        <w:rPr>
          <w:rFonts w:ascii="Arial" w:hAnsi="Arial" w:cs="Arial"/>
        </w:rPr>
        <w:t xml:space="preserve"> pro rozvoj ekonomiky</w:t>
      </w:r>
      <w:r w:rsidR="00D4001D" w:rsidRPr="003F2BA7">
        <w:rPr>
          <w:rFonts w:ascii="Arial" w:hAnsi="Arial" w:cs="Arial"/>
        </w:rPr>
        <w:t>.</w:t>
      </w:r>
    </w:p>
    <w:p w14:paraId="66522D9A" w14:textId="11913596" w:rsidR="00D03CCA" w:rsidRPr="003F2BA7" w:rsidRDefault="004163FE" w:rsidP="00792941">
      <w:pPr>
        <w:pStyle w:val="Odstavecseseznamem"/>
        <w:numPr>
          <w:ilvl w:val="0"/>
          <w:numId w:val="20"/>
        </w:numPr>
        <w:spacing w:after="120" w:line="264" w:lineRule="auto"/>
        <w:contextualSpacing w:val="0"/>
        <w:jc w:val="both"/>
        <w:rPr>
          <w:rFonts w:ascii="Arial" w:hAnsi="Arial" w:cs="Arial"/>
        </w:rPr>
      </w:pPr>
      <w:r w:rsidRPr="003F2BA7">
        <w:rPr>
          <w:rFonts w:ascii="Arial" w:hAnsi="Arial" w:cs="Arial"/>
        </w:rPr>
        <w:t>V</w:t>
      </w:r>
      <w:r w:rsidR="006B15E0" w:rsidRPr="003F2BA7">
        <w:rPr>
          <w:rFonts w:ascii="Arial" w:hAnsi="Arial" w:cs="Arial"/>
        </w:rPr>
        <w:t xml:space="preserve">ývoj </w:t>
      </w:r>
      <w:r w:rsidR="001917E6" w:rsidRPr="003F2BA7">
        <w:rPr>
          <w:rFonts w:ascii="Arial" w:hAnsi="Arial" w:cs="Arial"/>
        </w:rPr>
        <w:t xml:space="preserve">a pořízení </w:t>
      </w:r>
      <w:r w:rsidR="006B15E0" w:rsidRPr="003F2BA7">
        <w:rPr>
          <w:rFonts w:ascii="Arial" w:hAnsi="Arial" w:cs="Arial"/>
        </w:rPr>
        <w:t>specializovaného SW (např. pro počítačovou bezpečnost, simulace, monitorování, počítačové vidění, pro práci s velkými daty – Big Data</w:t>
      </w:r>
      <w:r w:rsidRPr="003F2BA7">
        <w:rPr>
          <w:rFonts w:ascii="Arial" w:hAnsi="Arial" w:cs="Arial"/>
        </w:rPr>
        <w:t xml:space="preserve"> </w:t>
      </w:r>
      <w:proofErr w:type="spellStart"/>
      <w:r w:rsidRPr="003F2BA7">
        <w:rPr>
          <w:rFonts w:ascii="Arial" w:hAnsi="Arial" w:cs="Arial"/>
        </w:rPr>
        <w:t>Analytics</w:t>
      </w:r>
      <w:proofErr w:type="spellEnd"/>
      <w:r w:rsidRPr="003F2BA7">
        <w:rPr>
          <w:rFonts w:ascii="Arial" w:hAnsi="Arial" w:cs="Arial"/>
        </w:rPr>
        <w:t>, pro 3D tisk apod.)</w:t>
      </w:r>
      <w:r w:rsidR="007766AE" w:rsidRPr="003F2BA7">
        <w:rPr>
          <w:rFonts w:ascii="Arial" w:hAnsi="Arial" w:cs="Arial"/>
        </w:rPr>
        <w:t xml:space="preserve">, dále </w:t>
      </w:r>
      <w:r w:rsidR="00786FDC" w:rsidRPr="003F2BA7">
        <w:rPr>
          <w:rFonts w:ascii="Arial" w:hAnsi="Arial" w:cs="Arial"/>
        </w:rPr>
        <w:t xml:space="preserve">například </w:t>
      </w:r>
      <w:r w:rsidR="007766AE" w:rsidRPr="003F2BA7">
        <w:rPr>
          <w:rFonts w:ascii="Arial" w:hAnsi="Arial" w:cs="Arial"/>
        </w:rPr>
        <w:t xml:space="preserve">v oblasti digitalizace, automatizace, </w:t>
      </w:r>
      <w:r w:rsidR="007A0F98" w:rsidRPr="003F2BA7">
        <w:rPr>
          <w:rFonts w:ascii="Arial" w:hAnsi="Arial" w:cs="Arial"/>
        </w:rPr>
        <w:t>P</w:t>
      </w:r>
      <w:r w:rsidR="007766AE" w:rsidRPr="003F2BA7">
        <w:rPr>
          <w:rFonts w:ascii="Arial" w:hAnsi="Arial" w:cs="Arial"/>
        </w:rPr>
        <w:t xml:space="preserve">růmyslu 4.0 </w:t>
      </w:r>
      <w:r w:rsidR="00573AD7" w:rsidRPr="003F2BA7">
        <w:rPr>
          <w:rFonts w:ascii="Arial" w:hAnsi="Arial" w:cs="Arial"/>
        </w:rPr>
        <w:t>nebo</w:t>
      </w:r>
      <w:r w:rsidR="00786FDC" w:rsidRPr="003F2BA7">
        <w:rPr>
          <w:rFonts w:ascii="Arial" w:hAnsi="Arial" w:cs="Arial"/>
        </w:rPr>
        <w:t xml:space="preserve"> Stavebnictví 4.0</w:t>
      </w:r>
      <w:r w:rsidR="007766AE" w:rsidRPr="003F2BA7">
        <w:rPr>
          <w:rFonts w:ascii="Arial" w:hAnsi="Arial" w:cs="Arial"/>
        </w:rPr>
        <w:t xml:space="preserve">, zavádění </w:t>
      </w:r>
      <w:r w:rsidR="00D4001D" w:rsidRPr="003F2BA7">
        <w:rPr>
          <w:rFonts w:ascii="Arial" w:hAnsi="Arial" w:cs="Arial"/>
        </w:rPr>
        <w:t>umělé inteligence</w:t>
      </w:r>
      <w:r w:rsidR="007766AE" w:rsidRPr="003F2BA7">
        <w:rPr>
          <w:rFonts w:ascii="Arial" w:hAnsi="Arial" w:cs="Arial"/>
        </w:rPr>
        <w:t xml:space="preserve">, robotizace, strojového učení, rozšířené a virtuální reality, business </w:t>
      </w:r>
      <w:proofErr w:type="spellStart"/>
      <w:r w:rsidR="007766AE" w:rsidRPr="003F2BA7">
        <w:rPr>
          <w:rFonts w:ascii="Arial" w:hAnsi="Arial" w:cs="Arial"/>
        </w:rPr>
        <w:t>intelligence</w:t>
      </w:r>
      <w:proofErr w:type="spellEnd"/>
      <w:r w:rsidR="007766AE" w:rsidRPr="003F2BA7">
        <w:rPr>
          <w:rFonts w:ascii="Arial" w:hAnsi="Arial" w:cs="Arial"/>
        </w:rPr>
        <w:t>, e-</w:t>
      </w:r>
      <w:proofErr w:type="spellStart"/>
      <w:r w:rsidR="007766AE" w:rsidRPr="003F2BA7">
        <w:rPr>
          <w:rFonts w:ascii="Arial" w:hAnsi="Arial" w:cs="Arial"/>
        </w:rPr>
        <w:t>commerce</w:t>
      </w:r>
      <w:proofErr w:type="spellEnd"/>
      <w:r w:rsidR="007766AE" w:rsidRPr="003F2BA7">
        <w:rPr>
          <w:rFonts w:ascii="Arial" w:hAnsi="Arial" w:cs="Arial"/>
        </w:rPr>
        <w:t xml:space="preserve"> apod. </w:t>
      </w:r>
      <w:r w:rsidR="00573AD7" w:rsidRPr="003F2BA7">
        <w:rPr>
          <w:rFonts w:ascii="Arial" w:hAnsi="Arial" w:cs="Arial"/>
        </w:rPr>
        <w:t xml:space="preserve">Jedná se o </w:t>
      </w:r>
      <w:r w:rsidR="007766AE" w:rsidRPr="003F2BA7">
        <w:rPr>
          <w:rFonts w:ascii="Arial" w:hAnsi="Arial" w:cs="Arial"/>
        </w:rPr>
        <w:t>SW řešení, která zefektivňují procesy a přidanou hodnotu zejména v</w:t>
      </w:r>
      <w:r w:rsidR="00D4001D" w:rsidRPr="003F2BA7">
        <w:rPr>
          <w:rFonts w:ascii="Arial" w:hAnsi="Arial" w:cs="Arial"/>
        </w:rPr>
        <w:t> </w:t>
      </w:r>
      <w:r w:rsidR="007766AE" w:rsidRPr="003F2BA7">
        <w:rPr>
          <w:rFonts w:ascii="Arial" w:hAnsi="Arial" w:cs="Arial"/>
        </w:rPr>
        <w:t>MSP</w:t>
      </w:r>
      <w:r w:rsidR="00D4001D" w:rsidRPr="003F2BA7">
        <w:rPr>
          <w:rFonts w:ascii="Arial" w:hAnsi="Arial" w:cs="Arial"/>
        </w:rPr>
        <w:t>.</w:t>
      </w:r>
    </w:p>
    <w:p w14:paraId="23B14D88" w14:textId="79AC5504" w:rsidR="00215FA0" w:rsidRPr="003F2BA7" w:rsidRDefault="00215FA0" w:rsidP="00792941">
      <w:pPr>
        <w:pStyle w:val="Odstavecseseznamem"/>
        <w:numPr>
          <w:ilvl w:val="0"/>
          <w:numId w:val="20"/>
        </w:numPr>
        <w:spacing w:after="120" w:line="264" w:lineRule="auto"/>
        <w:contextualSpacing w:val="0"/>
        <w:jc w:val="both"/>
        <w:rPr>
          <w:rFonts w:ascii="Arial" w:hAnsi="Arial" w:cs="Arial"/>
        </w:rPr>
      </w:pPr>
      <w:r w:rsidRPr="003F2BA7">
        <w:rPr>
          <w:rFonts w:ascii="Arial" w:hAnsi="Arial" w:cs="Arial"/>
        </w:rPr>
        <w:t>Budován</w:t>
      </w:r>
      <w:r w:rsidR="009F5CC3" w:rsidRPr="003F2BA7">
        <w:rPr>
          <w:rFonts w:ascii="Arial" w:hAnsi="Arial" w:cs="Arial"/>
        </w:rPr>
        <w:t xml:space="preserve">í a modernizace </w:t>
      </w:r>
      <w:r w:rsidR="009C1C17" w:rsidRPr="003F2BA7">
        <w:rPr>
          <w:rFonts w:ascii="Arial" w:hAnsi="Arial" w:cs="Arial"/>
        </w:rPr>
        <w:t xml:space="preserve">výpočetních a </w:t>
      </w:r>
      <w:r w:rsidR="009F5CC3" w:rsidRPr="003F2BA7">
        <w:rPr>
          <w:rFonts w:ascii="Arial" w:hAnsi="Arial" w:cs="Arial"/>
        </w:rPr>
        <w:t>datových center.</w:t>
      </w:r>
    </w:p>
    <w:p w14:paraId="6346861E" w14:textId="77777777" w:rsidR="00D03CCA" w:rsidRPr="003F2BA7" w:rsidRDefault="00D03CCA" w:rsidP="00D03CCA">
      <w:pPr>
        <w:pStyle w:val="Odstavecseseznamem"/>
        <w:spacing w:after="120" w:line="264" w:lineRule="auto"/>
        <w:contextualSpacing w:val="0"/>
        <w:jc w:val="both"/>
        <w:rPr>
          <w:rFonts w:ascii="Arial" w:hAnsi="Arial" w:cs="Arial"/>
        </w:rPr>
      </w:pPr>
    </w:p>
    <w:p w14:paraId="1660BD8C" w14:textId="77777777" w:rsidR="0025110F" w:rsidRPr="003F2BA7" w:rsidRDefault="0025110F" w:rsidP="00FC2BDD">
      <w:pPr>
        <w:overflowPunct/>
        <w:autoSpaceDE/>
        <w:autoSpaceDN/>
        <w:adjustRightInd/>
        <w:spacing w:after="120" w:line="264" w:lineRule="auto"/>
        <w:jc w:val="both"/>
        <w:textAlignment w:val="auto"/>
        <w:rPr>
          <w:rFonts w:ascii="Arial" w:eastAsiaTheme="minorHAnsi" w:hAnsi="Arial" w:cs="Arial"/>
          <w:b/>
          <w:bCs/>
        </w:rPr>
      </w:pPr>
      <w:r w:rsidRPr="003F2BA7">
        <w:rPr>
          <w:rFonts w:ascii="Arial" w:eastAsiaTheme="minorHAnsi" w:hAnsi="Arial" w:cs="Arial"/>
          <w:b/>
          <w:bCs/>
        </w:rPr>
        <w:t xml:space="preserve">Očekávaný příspěvek podporovaných aktivit ke specifickému cíli: </w:t>
      </w:r>
    </w:p>
    <w:p w14:paraId="7A78D3B2" w14:textId="3E61DB7E" w:rsidR="009C64CD" w:rsidRPr="003F2BA7" w:rsidRDefault="004163FE" w:rsidP="009C64CD">
      <w:pPr>
        <w:overflowPunct/>
        <w:spacing w:after="120" w:line="264" w:lineRule="auto"/>
        <w:jc w:val="both"/>
        <w:textAlignment w:val="auto"/>
        <w:rPr>
          <w:rFonts w:ascii="Arial" w:eastAsiaTheme="minorHAnsi" w:hAnsi="Arial" w:cs="Arial"/>
          <w:lang w:eastAsia="en-US"/>
        </w:rPr>
      </w:pPr>
      <w:r w:rsidRPr="003F2BA7">
        <w:rPr>
          <w:rFonts w:ascii="Arial" w:hAnsi="Arial" w:cs="Arial"/>
          <w:bCs/>
        </w:rPr>
        <w:t>Vzhledem k tomu, že d</w:t>
      </w:r>
      <w:r w:rsidR="006B15E0" w:rsidRPr="003F2BA7">
        <w:rPr>
          <w:rFonts w:ascii="Arial" w:hAnsi="Arial" w:cs="Arial"/>
          <w:bCs/>
        </w:rPr>
        <w:t xml:space="preserve">igitalizace prostupuje všemi sférami ekonomiky a společnosti </w:t>
      </w:r>
      <w:r w:rsidR="000871F0" w:rsidRPr="003F2BA7">
        <w:rPr>
          <w:rFonts w:ascii="Arial" w:hAnsi="Arial" w:cs="Arial"/>
          <w:bCs/>
        </w:rPr>
        <w:t xml:space="preserve">a </w:t>
      </w:r>
      <w:r w:rsidRPr="003F2BA7">
        <w:rPr>
          <w:rFonts w:ascii="Arial" w:hAnsi="Arial" w:cs="Arial"/>
          <w:bCs/>
        </w:rPr>
        <w:t>t</w:t>
      </w:r>
      <w:r w:rsidR="006B15E0" w:rsidRPr="003F2BA7">
        <w:rPr>
          <w:rFonts w:ascii="Arial" w:hAnsi="Arial" w:cs="Arial"/>
          <w:bCs/>
        </w:rPr>
        <w:t xml:space="preserve">ransformace </w:t>
      </w:r>
      <w:r w:rsidRPr="003F2BA7">
        <w:rPr>
          <w:rFonts w:ascii="Arial" w:hAnsi="Arial" w:cs="Arial"/>
          <w:bCs/>
        </w:rPr>
        <w:t xml:space="preserve">v </w:t>
      </w:r>
      <w:r w:rsidR="006B15E0" w:rsidRPr="003F2BA7">
        <w:rPr>
          <w:rFonts w:ascii="Arial" w:hAnsi="Arial" w:cs="Arial"/>
          <w:bCs/>
        </w:rPr>
        <w:t>ČR probíhá napříč všemi sektorovými agendami</w:t>
      </w:r>
      <w:r w:rsidRPr="003F2BA7">
        <w:rPr>
          <w:rFonts w:ascii="Arial" w:hAnsi="Arial" w:cs="Arial"/>
          <w:bCs/>
        </w:rPr>
        <w:t>, tak p</w:t>
      </w:r>
      <w:r w:rsidR="006B15E0" w:rsidRPr="003F2BA7">
        <w:rPr>
          <w:rFonts w:ascii="Arial" w:hAnsi="Arial" w:cs="Arial"/>
          <w:bCs/>
        </w:rPr>
        <w:t xml:space="preserve">rostřednictvím </w:t>
      </w:r>
      <w:r w:rsidR="000871F0" w:rsidRPr="003F2BA7">
        <w:rPr>
          <w:rFonts w:ascii="Arial" w:hAnsi="Arial" w:cs="Arial"/>
          <w:bCs/>
        </w:rPr>
        <w:t>výše uvedených intervencí b</w:t>
      </w:r>
      <w:r w:rsidR="00346B47" w:rsidRPr="003F2BA7">
        <w:rPr>
          <w:rFonts w:ascii="Arial" w:hAnsi="Arial" w:cs="Arial"/>
          <w:bCs/>
        </w:rPr>
        <w:t>ude</w:t>
      </w:r>
      <w:r w:rsidR="000871F0" w:rsidRPr="003F2BA7">
        <w:rPr>
          <w:rFonts w:ascii="Arial" w:hAnsi="Arial" w:cs="Arial"/>
          <w:bCs/>
        </w:rPr>
        <w:t xml:space="preserve"> dosaženo</w:t>
      </w:r>
      <w:r w:rsidR="006B15E0" w:rsidRPr="003F2BA7">
        <w:rPr>
          <w:rFonts w:ascii="Arial" w:hAnsi="Arial" w:cs="Arial"/>
          <w:bCs/>
        </w:rPr>
        <w:t xml:space="preserve"> zejména</w:t>
      </w:r>
      <w:r w:rsidR="00633356" w:rsidRPr="003F2BA7">
        <w:rPr>
          <w:rFonts w:ascii="Arial" w:hAnsi="Arial" w:cs="Arial"/>
          <w:bCs/>
        </w:rPr>
        <w:t xml:space="preserve"> </w:t>
      </w:r>
      <w:r w:rsidR="006B15E0" w:rsidRPr="003F2BA7">
        <w:rPr>
          <w:rFonts w:ascii="Arial" w:hAnsi="Arial" w:cs="Arial"/>
          <w:bCs/>
        </w:rPr>
        <w:t>zvýšení využití digitálních nástrojů a nových techno</w:t>
      </w:r>
      <w:r w:rsidR="00633356" w:rsidRPr="003F2BA7">
        <w:rPr>
          <w:rFonts w:ascii="Arial" w:hAnsi="Arial" w:cs="Arial"/>
          <w:bCs/>
        </w:rPr>
        <w:t xml:space="preserve">logií v podnikání </w:t>
      </w:r>
      <w:r w:rsidR="00346B47" w:rsidRPr="003F2BA7">
        <w:rPr>
          <w:rFonts w:ascii="Arial" w:hAnsi="Arial" w:cs="Arial"/>
          <w:bCs/>
        </w:rPr>
        <w:t xml:space="preserve">především </w:t>
      </w:r>
      <w:r w:rsidR="00633356" w:rsidRPr="003F2BA7">
        <w:rPr>
          <w:rFonts w:ascii="Arial" w:hAnsi="Arial" w:cs="Arial"/>
          <w:bCs/>
        </w:rPr>
        <w:t xml:space="preserve">MSP, </w:t>
      </w:r>
      <w:r w:rsidR="00346B47" w:rsidRPr="003F2BA7">
        <w:rPr>
          <w:rFonts w:ascii="Arial" w:hAnsi="Arial" w:cs="Arial"/>
          <w:bCs/>
        </w:rPr>
        <w:t>rozvoj</w:t>
      </w:r>
      <w:r w:rsidR="008A4BBF" w:rsidRPr="003F2BA7">
        <w:rPr>
          <w:rFonts w:ascii="Arial" w:hAnsi="Arial" w:cs="Arial"/>
          <w:bCs/>
        </w:rPr>
        <w:t>e</w:t>
      </w:r>
      <w:r w:rsidR="00346B47" w:rsidRPr="003F2BA7">
        <w:rPr>
          <w:rFonts w:ascii="Arial" w:hAnsi="Arial" w:cs="Arial"/>
          <w:bCs/>
        </w:rPr>
        <w:t xml:space="preserve"> využití dat</w:t>
      </w:r>
      <w:r w:rsidR="006F0978" w:rsidRPr="003F2BA7">
        <w:rPr>
          <w:rFonts w:ascii="Arial" w:hAnsi="Arial" w:cs="Arial"/>
          <w:bCs/>
        </w:rPr>
        <w:t xml:space="preserve"> </w:t>
      </w:r>
      <w:r w:rsidR="00633356" w:rsidRPr="003F2BA7">
        <w:rPr>
          <w:rFonts w:ascii="Arial" w:hAnsi="Arial" w:cs="Arial"/>
          <w:bCs/>
        </w:rPr>
        <w:t xml:space="preserve">či </w:t>
      </w:r>
      <w:r w:rsidR="006B15E0" w:rsidRPr="003F2BA7">
        <w:rPr>
          <w:rFonts w:ascii="Arial" w:hAnsi="Arial" w:cs="Arial"/>
          <w:bCs/>
        </w:rPr>
        <w:t>zvýšení kybernetické bezpečnosti syst</w:t>
      </w:r>
      <w:r w:rsidR="00633356" w:rsidRPr="003F2BA7">
        <w:rPr>
          <w:rFonts w:ascii="Arial" w:hAnsi="Arial" w:cs="Arial"/>
          <w:bCs/>
        </w:rPr>
        <w:t>émů</w:t>
      </w:r>
      <w:r w:rsidR="008A4BBF" w:rsidRPr="003F2BA7">
        <w:rPr>
          <w:rFonts w:ascii="Arial" w:hAnsi="Arial" w:cs="Arial"/>
          <w:bCs/>
        </w:rPr>
        <w:t xml:space="preserve"> podniků</w:t>
      </w:r>
      <w:r w:rsidR="00633356" w:rsidRPr="003F2BA7">
        <w:rPr>
          <w:rFonts w:ascii="Arial" w:hAnsi="Arial" w:cs="Arial"/>
          <w:bCs/>
        </w:rPr>
        <w:t>.</w:t>
      </w:r>
      <w:r w:rsidRPr="003F2BA7">
        <w:rPr>
          <w:rFonts w:ascii="Arial" w:hAnsi="Arial" w:cs="Arial"/>
          <w:bCs/>
        </w:rPr>
        <w:t xml:space="preserve"> </w:t>
      </w:r>
      <w:r w:rsidR="00A00DDC" w:rsidRPr="003F2BA7">
        <w:rPr>
          <w:rFonts w:ascii="Arial" w:hAnsi="Arial" w:cs="Arial"/>
          <w:color w:val="000000" w:themeColor="text1"/>
        </w:rPr>
        <w:t xml:space="preserve">Hlavním cílem je tak </w:t>
      </w:r>
      <w:r w:rsidR="00A173F3" w:rsidRPr="003F2BA7">
        <w:rPr>
          <w:rFonts w:ascii="Arial" w:hAnsi="Arial" w:cs="Arial"/>
          <w:color w:val="000000" w:themeColor="text1"/>
        </w:rPr>
        <w:t xml:space="preserve">prostřednictvím </w:t>
      </w:r>
      <w:r w:rsidR="00A173F3" w:rsidRPr="003F2BA7">
        <w:rPr>
          <w:rFonts w:ascii="Arial" w:hAnsi="Arial" w:cs="Arial"/>
        </w:rPr>
        <w:t>zvýšení digitální úrovně a akcelerace digitální transformace</w:t>
      </w:r>
      <w:r w:rsidR="00346B47" w:rsidRPr="003F2BA7">
        <w:rPr>
          <w:rFonts w:ascii="Arial" w:hAnsi="Arial" w:cs="Arial"/>
        </w:rPr>
        <w:t xml:space="preserve"> </w:t>
      </w:r>
      <w:r w:rsidR="00A00DDC" w:rsidRPr="003F2BA7">
        <w:rPr>
          <w:rFonts w:ascii="Arial" w:hAnsi="Arial" w:cs="Arial"/>
          <w:color w:val="000000" w:themeColor="text1"/>
        </w:rPr>
        <w:t>usnadnit proces přechodu zejména MSP na plné využití rychle se rozvíjející digitální ekonomiky a společnosti, a tím zajistit, resp. zvýšit jejich konkurenceschopnost</w:t>
      </w:r>
      <w:r w:rsidR="00973F79" w:rsidRPr="003F2BA7">
        <w:rPr>
          <w:rFonts w:ascii="Arial" w:hAnsi="Arial" w:cs="Arial"/>
          <w:color w:val="000000" w:themeColor="text1"/>
        </w:rPr>
        <w:t>, a to prostřednictvím komplexních investic</w:t>
      </w:r>
      <w:r w:rsidR="00BE16C6" w:rsidRPr="003F2BA7">
        <w:rPr>
          <w:rFonts w:ascii="Arial" w:hAnsi="Arial" w:cs="Arial"/>
          <w:color w:val="000000" w:themeColor="text1"/>
        </w:rPr>
        <w:t xml:space="preserve"> ve smyslu zavádění</w:t>
      </w:r>
      <w:r w:rsidR="00C53304" w:rsidRPr="003F2BA7">
        <w:rPr>
          <w:rFonts w:ascii="Arial" w:hAnsi="Arial" w:cs="Arial"/>
          <w:color w:val="000000" w:themeColor="text1"/>
        </w:rPr>
        <w:t xml:space="preserve"> pokročilých techn</w:t>
      </w:r>
      <w:r w:rsidR="00BE16C6" w:rsidRPr="003F2BA7">
        <w:rPr>
          <w:rFonts w:ascii="Arial" w:hAnsi="Arial" w:cs="Arial"/>
          <w:color w:val="000000" w:themeColor="text1"/>
        </w:rPr>
        <w:t>o</w:t>
      </w:r>
      <w:r w:rsidR="00C53304" w:rsidRPr="003F2BA7">
        <w:rPr>
          <w:rFonts w:ascii="Arial" w:hAnsi="Arial" w:cs="Arial"/>
          <w:color w:val="000000" w:themeColor="text1"/>
        </w:rPr>
        <w:t>logií, robotizace a automatizace a zavedení principů P4.0</w:t>
      </w:r>
      <w:r w:rsidR="00BE16C6" w:rsidRPr="003F2BA7">
        <w:rPr>
          <w:rFonts w:ascii="Arial" w:hAnsi="Arial" w:cs="Arial"/>
          <w:color w:val="000000" w:themeColor="text1"/>
        </w:rPr>
        <w:t xml:space="preserve"> </w:t>
      </w:r>
      <w:r w:rsidR="00C53304" w:rsidRPr="003F2BA7">
        <w:rPr>
          <w:rFonts w:ascii="Arial" w:hAnsi="Arial" w:cs="Arial"/>
          <w:color w:val="000000" w:themeColor="text1"/>
        </w:rPr>
        <w:t>nej</w:t>
      </w:r>
      <w:r w:rsidR="00BE16C6" w:rsidRPr="003F2BA7">
        <w:rPr>
          <w:rFonts w:ascii="Arial" w:hAnsi="Arial" w:cs="Arial"/>
          <w:color w:val="000000" w:themeColor="text1"/>
        </w:rPr>
        <w:t>e</w:t>
      </w:r>
      <w:r w:rsidR="00C53304" w:rsidRPr="003F2BA7">
        <w:rPr>
          <w:rFonts w:ascii="Arial" w:hAnsi="Arial" w:cs="Arial"/>
          <w:color w:val="000000" w:themeColor="text1"/>
        </w:rPr>
        <w:t>n</w:t>
      </w:r>
      <w:r w:rsidR="00BE16C6" w:rsidRPr="003F2BA7">
        <w:rPr>
          <w:rFonts w:ascii="Arial" w:hAnsi="Arial" w:cs="Arial"/>
          <w:color w:val="000000" w:themeColor="text1"/>
        </w:rPr>
        <w:t xml:space="preserve"> v</w:t>
      </w:r>
      <w:r w:rsidR="00A77EF1" w:rsidRPr="003F2BA7">
        <w:rPr>
          <w:rFonts w:ascii="Arial" w:hAnsi="Arial" w:cs="Arial"/>
          <w:color w:val="000000" w:themeColor="text1"/>
        </w:rPr>
        <w:t xml:space="preserve"> </w:t>
      </w:r>
      <w:r w:rsidR="00C53304" w:rsidRPr="003F2BA7">
        <w:rPr>
          <w:rFonts w:ascii="Arial" w:hAnsi="Arial" w:cs="Arial"/>
          <w:color w:val="000000" w:themeColor="text1"/>
        </w:rPr>
        <w:t>p</w:t>
      </w:r>
      <w:r w:rsidR="00BE16C6" w:rsidRPr="003F2BA7">
        <w:rPr>
          <w:rFonts w:ascii="Arial" w:hAnsi="Arial" w:cs="Arial"/>
          <w:color w:val="000000" w:themeColor="text1"/>
        </w:rPr>
        <w:t>r</w:t>
      </w:r>
      <w:r w:rsidR="00C53304" w:rsidRPr="003F2BA7">
        <w:rPr>
          <w:rFonts w:ascii="Arial" w:hAnsi="Arial" w:cs="Arial"/>
          <w:color w:val="000000" w:themeColor="text1"/>
        </w:rPr>
        <w:t>ůmyslu, ale i v dalších odvětvích a sektorech</w:t>
      </w:r>
      <w:r w:rsidR="00BE16C6" w:rsidRPr="003F2BA7">
        <w:rPr>
          <w:rFonts w:ascii="Arial" w:hAnsi="Arial" w:cs="Arial"/>
          <w:color w:val="000000" w:themeColor="text1"/>
        </w:rPr>
        <w:t>, společně</w:t>
      </w:r>
      <w:r w:rsidR="00A815B7" w:rsidRPr="003F2BA7">
        <w:rPr>
          <w:rFonts w:ascii="Arial" w:hAnsi="Arial" w:cs="Arial"/>
        </w:rPr>
        <w:t xml:space="preserve"> </w:t>
      </w:r>
      <w:r w:rsidR="00BE16C6" w:rsidRPr="003F2BA7">
        <w:rPr>
          <w:rFonts w:ascii="Arial" w:hAnsi="Arial" w:cs="Arial"/>
        </w:rPr>
        <w:t xml:space="preserve">s rozvojem </w:t>
      </w:r>
      <w:r w:rsidR="00C53304" w:rsidRPr="003F2BA7">
        <w:rPr>
          <w:rFonts w:ascii="Arial" w:hAnsi="Arial" w:cs="Arial"/>
        </w:rPr>
        <w:t xml:space="preserve">dovedností </w:t>
      </w:r>
      <w:r w:rsidR="00BE16C6" w:rsidRPr="003F2BA7">
        <w:rPr>
          <w:rFonts w:ascii="Arial" w:hAnsi="Arial" w:cs="Arial"/>
        </w:rPr>
        <w:t xml:space="preserve">a odborného vzdělávání </w:t>
      </w:r>
      <w:r w:rsidR="00C53304" w:rsidRPr="003F2BA7">
        <w:rPr>
          <w:rFonts w:ascii="Arial" w:hAnsi="Arial" w:cs="Arial"/>
        </w:rPr>
        <w:t>pro zavádění nových technologií</w:t>
      </w:r>
      <w:r w:rsidR="008A4BBF" w:rsidRPr="003F2BA7">
        <w:rPr>
          <w:rFonts w:ascii="Arial" w:hAnsi="Arial" w:cs="Arial"/>
        </w:rPr>
        <w:t xml:space="preserve"> v podnicích</w:t>
      </w:r>
      <w:r w:rsidR="00BE16C6" w:rsidRPr="003F2BA7">
        <w:rPr>
          <w:rFonts w:ascii="Arial" w:hAnsi="Arial" w:cs="Arial"/>
        </w:rPr>
        <w:t>.</w:t>
      </w:r>
    </w:p>
    <w:p w14:paraId="7B0BE97A" w14:textId="3B039F2B" w:rsidR="006B15E0" w:rsidRPr="003F2BA7" w:rsidRDefault="00951EE1" w:rsidP="00F345E4">
      <w:pPr>
        <w:overflowPunct/>
        <w:spacing w:after="240" w:line="264" w:lineRule="auto"/>
        <w:jc w:val="both"/>
        <w:textAlignment w:val="auto"/>
        <w:rPr>
          <w:rFonts w:ascii="Arial" w:hAnsi="Arial" w:cs="Arial"/>
        </w:rPr>
      </w:pPr>
      <w:r w:rsidRPr="003F2BA7">
        <w:rPr>
          <w:rFonts w:ascii="Arial" w:hAnsi="Arial" w:cs="Arial"/>
        </w:rPr>
        <w:t xml:space="preserve">Díky implementovaným digitálním technologiím se budou moct podniky lépe rozhodovat a předvídat budoucí vývoj, </w:t>
      </w:r>
      <w:r w:rsidR="00346B47" w:rsidRPr="003F2BA7">
        <w:rPr>
          <w:rFonts w:ascii="Arial" w:hAnsi="Arial" w:cs="Arial"/>
        </w:rPr>
        <w:t xml:space="preserve">přičemž transformace výrobních procesů a mechanismů může </w:t>
      </w:r>
      <w:r w:rsidR="00EF6B91" w:rsidRPr="003F2BA7">
        <w:rPr>
          <w:rFonts w:ascii="Arial" w:hAnsi="Arial" w:cs="Arial"/>
        </w:rPr>
        <w:t xml:space="preserve">zároveň </w:t>
      </w:r>
      <w:r w:rsidRPr="003F2BA7">
        <w:rPr>
          <w:rFonts w:ascii="Arial" w:hAnsi="Arial" w:cs="Arial"/>
        </w:rPr>
        <w:t>sníž</w:t>
      </w:r>
      <w:r w:rsidR="00346B47" w:rsidRPr="003F2BA7">
        <w:rPr>
          <w:rFonts w:ascii="Arial" w:hAnsi="Arial" w:cs="Arial"/>
        </w:rPr>
        <w:t>it</w:t>
      </w:r>
      <w:r w:rsidRPr="003F2BA7">
        <w:rPr>
          <w:rFonts w:ascii="Arial" w:hAnsi="Arial" w:cs="Arial"/>
        </w:rPr>
        <w:t xml:space="preserve"> náklady</w:t>
      </w:r>
      <w:r w:rsidR="00EF6B91" w:rsidRPr="003F2BA7">
        <w:rPr>
          <w:rFonts w:ascii="Arial" w:hAnsi="Arial" w:cs="Arial"/>
        </w:rPr>
        <w:t xml:space="preserve"> či</w:t>
      </w:r>
      <w:r w:rsidRPr="003F2BA7">
        <w:rPr>
          <w:rFonts w:ascii="Arial" w:hAnsi="Arial" w:cs="Arial"/>
        </w:rPr>
        <w:t xml:space="preserve"> </w:t>
      </w:r>
      <w:r w:rsidR="00ED4153" w:rsidRPr="003F2BA7">
        <w:rPr>
          <w:rFonts w:ascii="Arial" w:hAnsi="Arial" w:cs="Arial"/>
        </w:rPr>
        <w:t>zvýšit schopnost podniků</w:t>
      </w:r>
      <w:r w:rsidRPr="003F2BA7">
        <w:rPr>
          <w:rFonts w:ascii="Arial" w:hAnsi="Arial" w:cs="Arial"/>
        </w:rPr>
        <w:t xml:space="preserve"> vytvářet více individualizovaná řešení pro své zákazníky a v konečném důsledku snáze expandovat do zahraničí. </w:t>
      </w:r>
      <w:r w:rsidR="00FC2BDD" w:rsidRPr="003F2BA7">
        <w:rPr>
          <w:rFonts w:ascii="Arial" w:eastAsiaTheme="minorHAnsi" w:hAnsi="Arial" w:cs="Arial"/>
          <w:lang w:eastAsia="en-US"/>
        </w:rPr>
        <w:t>Zmiňovaná</w:t>
      </w:r>
      <w:r w:rsidR="004163FE" w:rsidRPr="003F2BA7">
        <w:rPr>
          <w:rFonts w:ascii="Arial" w:hAnsi="Arial" w:cs="Arial"/>
        </w:rPr>
        <w:t xml:space="preserve"> opatření </w:t>
      </w:r>
      <w:r w:rsidR="000871F0" w:rsidRPr="003F2BA7">
        <w:rPr>
          <w:rFonts w:ascii="Arial" w:hAnsi="Arial" w:cs="Arial"/>
        </w:rPr>
        <w:t xml:space="preserve">by tak měla </w:t>
      </w:r>
      <w:r w:rsidR="00F43917" w:rsidRPr="003F2BA7">
        <w:rPr>
          <w:rFonts w:ascii="Arial" w:hAnsi="Arial" w:cs="Arial"/>
        </w:rPr>
        <w:t xml:space="preserve">podnikatelským subjektům </w:t>
      </w:r>
      <w:r w:rsidR="000871F0" w:rsidRPr="003F2BA7">
        <w:rPr>
          <w:rFonts w:ascii="Arial" w:hAnsi="Arial" w:cs="Arial"/>
        </w:rPr>
        <w:t>umožnit přizpůsobení</w:t>
      </w:r>
      <w:r w:rsidR="004163FE" w:rsidRPr="003F2BA7">
        <w:rPr>
          <w:rFonts w:ascii="Arial" w:hAnsi="Arial" w:cs="Arial"/>
        </w:rPr>
        <w:t xml:space="preserve"> se výzvám digitálního věku a současně využít pro své podnikání všech souvisejících výhod</w:t>
      </w:r>
      <w:r w:rsidR="00267450" w:rsidRPr="003F2BA7">
        <w:rPr>
          <w:rFonts w:ascii="Arial" w:hAnsi="Arial" w:cs="Arial"/>
        </w:rPr>
        <w:t xml:space="preserve"> </w:t>
      </w:r>
      <w:r w:rsidR="00305997" w:rsidRPr="003F2BA7">
        <w:rPr>
          <w:rFonts w:ascii="Arial" w:hAnsi="Arial" w:cs="Arial"/>
          <w:color w:val="000000" w:themeColor="text1"/>
        </w:rPr>
        <w:t>a rovněž</w:t>
      </w:r>
      <w:r w:rsidR="00346B47" w:rsidRPr="003F2BA7">
        <w:rPr>
          <w:rFonts w:ascii="Arial" w:hAnsi="Arial" w:cs="Arial"/>
        </w:rPr>
        <w:t xml:space="preserve"> potenciálu převratných digitálních technologií v celém spektru svých aktivit. jelikož nezbytný předpoklad pro zvyšování produktivity představuje právě digitalizace výroby a služeb.</w:t>
      </w:r>
    </w:p>
    <w:p w14:paraId="18CEB4C3" w14:textId="77777777" w:rsidR="0016159B" w:rsidRPr="003F2BA7" w:rsidRDefault="0016159B" w:rsidP="0016159B">
      <w:pPr>
        <w:spacing w:after="120" w:line="264" w:lineRule="auto"/>
        <w:rPr>
          <w:rFonts w:ascii="Arial" w:hAnsi="Arial" w:cs="Arial"/>
          <w:b/>
          <w:i/>
          <w:iCs/>
          <w:u w:val="single"/>
        </w:rPr>
      </w:pPr>
      <w:r w:rsidRPr="003F2BA7">
        <w:rPr>
          <w:rFonts w:ascii="Arial" w:hAnsi="Arial" w:cs="Arial"/>
          <w:b/>
          <w:i/>
          <w:iCs/>
          <w:u w:val="single"/>
        </w:rPr>
        <w:t>Hlavní cílové skupiny</w:t>
      </w:r>
    </w:p>
    <w:p w14:paraId="4CF94AC5" w14:textId="23941CEB" w:rsidR="0016159B" w:rsidRPr="003F2BA7" w:rsidRDefault="0016159B" w:rsidP="0016159B">
      <w:pPr>
        <w:overflowPunct/>
        <w:autoSpaceDE/>
        <w:autoSpaceDN/>
        <w:adjustRightInd/>
        <w:spacing w:after="120" w:line="264" w:lineRule="auto"/>
        <w:jc w:val="both"/>
        <w:textAlignment w:val="auto"/>
        <w:rPr>
          <w:rFonts w:ascii="Arial" w:hAnsi="Arial" w:cs="Arial"/>
          <w:bCs/>
        </w:rPr>
      </w:pPr>
      <w:r w:rsidRPr="003F2BA7">
        <w:rPr>
          <w:rFonts w:ascii="Arial" w:hAnsi="Arial" w:cs="Arial"/>
        </w:rPr>
        <w:t xml:space="preserve">Cílovými skupinami </w:t>
      </w:r>
      <w:r w:rsidR="00BF3E3D" w:rsidRPr="003F2BA7">
        <w:rPr>
          <w:rFonts w:ascii="Arial" w:hAnsi="Arial" w:cs="Arial"/>
        </w:rPr>
        <w:t xml:space="preserve">jsou prakticky všechny </w:t>
      </w:r>
      <w:r w:rsidRPr="003F2BA7">
        <w:rPr>
          <w:rFonts w:ascii="Arial" w:hAnsi="Arial" w:cs="Arial"/>
        </w:rPr>
        <w:t>podnikatelské subjekty (</w:t>
      </w:r>
      <w:r w:rsidR="00CF0784" w:rsidRPr="003F2BA7">
        <w:rPr>
          <w:rFonts w:ascii="Arial" w:hAnsi="Arial" w:cs="Arial"/>
        </w:rPr>
        <w:t>zejména MSP</w:t>
      </w:r>
      <w:r w:rsidR="005D1548" w:rsidRPr="003F2BA7">
        <w:rPr>
          <w:rFonts w:ascii="Arial" w:hAnsi="Arial" w:cs="Arial"/>
        </w:rPr>
        <w:t>)</w:t>
      </w:r>
      <w:r w:rsidR="00BF3E3D" w:rsidRPr="003F2BA7">
        <w:rPr>
          <w:rFonts w:ascii="Arial" w:hAnsi="Arial" w:cs="Arial"/>
        </w:rPr>
        <w:t xml:space="preserve"> a jejich zákazníci, na které rovněž logicky dopadá postupná digitalizace</w:t>
      </w:r>
      <w:r w:rsidR="00821C85" w:rsidRPr="003F2BA7">
        <w:rPr>
          <w:rFonts w:ascii="Arial" w:hAnsi="Arial" w:cs="Arial"/>
        </w:rPr>
        <w:t>. Dále se jedn</w:t>
      </w:r>
      <w:r w:rsidR="00BF3E3D" w:rsidRPr="003F2BA7">
        <w:rPr>
          <w:rFonts w:ascii="Arial" w:hAnsi="Arial" w:cs="Arial"/>
        </w:rPr>
        <w:t>á</w:t>
      </w:r>
      <w:r w:rsidR="00821C85" w:rsidRPr="003F2BA7">
        <w:rPr>
          <w:rFonts w:ascii="Arial" w:hAnsi="Arial" w:cs="Arial"/>
        </w:rPr>
        <w:t xml:space="preserve"> o</w:t>
      </w:r>
      <w:r w:rsidRPr="003F2BA7">
        <w:rPr>
          <w:rFonts w:ascii="Arial" w:hAnsi="Arial" w:cs="Arial"/>
        </w:rPr>
        <w:t xml:space="preserve"> organizace pro výzkum a šíření znalostí </w:t>
      </w:r>
      <w:r w:rsidRPr="003F2BA7">
        <w:rPr>
          <w:rFonts w:ascii="Arial" w:eastAsiaTheme="minorHAnsi" w:hAnsi="Arial" w:cs="Arial"/>
          <w:lang w:eastAsia="en-US"/>
        </w:rPr>
        <w:t>(tj. subjekty splňující definici Výzkumné organizace dle Rámce pro státní podporu Výzkumu, vývoje a inovací),</w:t>
      </w:r>
      <w:r w:rsidRPr="003F2BA7">
        <w:rPr>
          <w:rFonts w:ascii="Arial" w:hAnsi="Arial" w:cs="Arial"/>
          <w:bCs/>
        </w:rPr>
        <w:t xml:space="preserve"> výzkumné infrastruktury, střediska vysoce výkonné výpočetní techniky či digitální klastry. Dále také obyvatelé využívající informační technologie.</w:t>
      </w:r>
    </w:p>
    <w:p w14:paraId="4774CFE8" w14:textId="4AF153DF" w:rsidR="00D03CCA" w:rsidRPr="003F2BA7" w:rsidRDefault="003A3460" w:rsidP="00F345E4">
      <w:pPr>
        <w:pStyle w:val="Textpoznpodarou"/>
        <w:spacing w:after="240" w:line="264" w:lineRule="auto"/>
        <w:rPr>
          <w:rFonts w:ascii="Arial" w:hAnsi="Arial" w:cs="Arial"/>
          <w:color w:val="000000" w:themeColor="text1"/>
        </w:rPr>
      </w:pPr>
      <w:r w:rsidRPr="003F2BA7">
        <w:rPr>
          <w:rFonts w:ascii="Arial" w:hAnsi="Arial" w:cs="Arial"/>
          <w:color w:val="000000" w:themeColor="text1"/>
          <w:u w:val="single"/>
        </w:rPr>
        <w:t>Příjemci podpory:</w:t>
      </w:r>
      <w:r w:rsidRPr="003F2BA7">
        <w:rPr>
          <w:rFonts w:ascii="Arial" w:hAnsi="Arial" w:cs="Arial"/>
          <w:color w:val="000000" w:themeColor="text1"/>
        </w:rPr>
        <w:t xml:space="preserve"> </w:t>
      </w:r>
      <w:r w:rsidR="00CF0784" w:rsidRPr="003F2BA7">
        <w:rPr>
          <w:rFonts w:ascii="Arial" w:hAnsi="Arial" w:cs="Arial"/>
          <w:color w:val="000000"/>
        </w:rPr>
        <w:t>malé a střední podniky</w:t>
      </w:r>
      <w:r w:rsidR="00A963FD" w:rsidRPr="003F2BA7">
        <w:rPr>
          <w:rFonts w:ascii="Arial" w:hAnsi="Arial" w:cs="Arial"/>
          <w:color w:val="000000"/>
        </w:rPr>
        <w:t xml:space="preserve"> a </w:t>
      </w:r>
      <w:r w:rsidR="006A79CD" w:rsidRPr="003F2BA7">
        <w:rPr>
          <w:rFonts w:ascii="Arial" w:hAnsi="Arial" w:cs="Arial"/>
          <w:color w:val="000000"/>
        </w:rPr>
        <w:t>společnosti</w:t>
      </w:r>
      <w:r w:rsidR="00A963FD" w:rsidRPr="003F2BA7">
        <w:rPr>
          <w:rFonts w:ascii="Arial" w:hAnsi="Arial" w:cs="Arial"/>
          <w:color w:val="000000"/>
        </w:rPr>
        <w:t xml:space="preserve"> se střední tržní kapitalizací</w:t>
      </w:r>
      <w:r w:rsidR="00CF0784" w:rsidRPr="003F2BA7">
        <w:rPr>
          <w:rFonts w:ascii="Arial" w:hAnsi="Arial" w:cs="Arial"/>
          <w:color w:val="000000"/>
        </w:rPr>
        <w:t>,</w:t>
      </w:r>
      <w:r w:rsidR="00A963FD" w:rsidRPr="003F2BA7">
        <w:rPr>
          <w:rStyle w:val="Znakapoznpodarou"/>
          <w:rFonts w:ascii="Arial" w:hAnsi="Arial" w:cs="Arial"/>
          <w:color w:val="000000"/>
        </w:rPr>
        <w:footnoteReference w:id="86"/>
      </w:r>
      <w:r w:rsidRPr="003F2BA7">
        <w:rPr>
          <w:rFonts w:ascii="Arial" w:hAnsi="Arial" w:cs="Arial"/>
          <w:color w:val="000000" w:themeColor="text1"/>
        </w:rPr>
        <w:t xml:space="preserve"> </w:t>
      </w:r>
      <w:r w:rsidR="00AC4F15" w:rsidRPr="003F2BA7">
        <w:rPr>
          <w:rFonts w:ascii="Arial" w:hAnsi="Arial" w:cs="Arial"/>
          <w:color w:val="000000"/>
        </w:rPr>
        <w:t>organizace pro výzkum a šíření znalostí,</w:t>
      </w:r>
      <w:r w:rsidR="00AC4F15" w:rsidRPr="003F2BA7">
        <w:rPr>
          <w:rFonts w:ascii="Arial" w:hAnsi="Arial" w:cs="Arial"/>
          <w:color w:val="000000" w:themeColor="text1"/>
        </w:rPr>
        <w:t xml:space="preserve"> </w:t>
      </w:r>
      <w:r w:rsidRPr="003F2BA7">
        <w:rPr>
          <w:rFonts w:ascii="Arial" w:hAnsi="Arial" w:cs="Arial"/>
          <w:color w:val="000000" w:themeColor="text1"/>
        </w:rPr>
        <w:t xml:space="preserve">provozovatelé výzkumné a inovační infrastruktury včetně krajů, </w:t>
      </w:r>
      <w:r w:rsidR="00235FF3" w:rsidRPr="003F2BA7">
        <w:rPr>
          <w:rFonts w:ascii="Arial" w:hAnsi="Arial" w:cs="Arial"/>
          <w:color w:val="000000" w:themeColor="text1"/>
        </w:rPr>
        <w:t>obcí</w:t>
      </w:r>
      <w:ins w:id="687" w:author="Lukeš Zdeněk" w:date="2021-06-03T10:42:00Z">
        <w:r w:rsidR="00074A24">
          <w:rPr>
            <w:rFonts w:ascii="Arial" w:hAnsi="Arial" w:cs="Arial"/>
            <w:color w:val="000000" w:themeColor="text1"/>
          </w:rPr>
          <w:t xml:space="preserve"> </w:t>
        </w:r>
      </w:ins>
      <w:ins w:id="688" w:author="Juráš Pavel" w:date="2021-06-03T15:00:00Z">
        <w:r w:rsidR="00422712">
          <w:rPr>
            <w:rFonts w:ascii="Arial" w:hAnsi="Arial" w:cs="Arial"/>
            <w:color w:val="000000" w:themeColor="text1"/>
          </w:rPr>
          <w:t xml:space="preserve">a </w:t>
        </w:r>
      </w:ins>
      <w:ins w:id="689" w:author="Lukeš Zdeněk" w:date="2021-06-03T10:42:00Z">
        <w:r w:rsidR="00074A24" w:rsidRPr="00EA0F12">
          <w:rPr>
            <w:rFonts w:ascii="Arial" w:hAnsi="Arial" w:cs="Arial"/>
            <w:color w:val="000000" w:themeColor="text1"/>
          </w:rPr>
          <w:t>jimi zřizovaných organizací</w:t>
        </w:r>
        <w:r w:rsidR="00074A24">
          <w:rPr>
            <w:rFonts w:ascii="Arial" w:hAnsi="Arial" w:cs="Arial"/>
            <w:color w:val="000000" w:themeColor="text1"/>
          </w:rPr>
          <w:t xml:space="preserve">, </w:t>
        </w:r>
      </w:ins>
      <w:del w:id="690" w:author="Lukeš Zdeněk" w:date="2021-06-03T10:42:00Z">
        <w:r w:rsidRPr="003F2BA7" w:rsidDel="00074A24">
          <w:rPr>
            <w:rFonts w:ascii="Arial" w:hAnsi="Arial" w:cs="Arial"/>
            <w:color w:val="000000" w:themeColor="text1"/>
          </w:rPr>
          <w:delText xml:space="preserve"> a </w:delText>
        </w:r>
      </w:del>
      <w:r w:rsidRPr="003F2BA7">
        <w:rPr>
          <w:rFonts w:ascii="Arial" w:hAnsi="Arial" w:cs="Arial"/>
          <w:color w:val="000000" w:themeColor="text1"/>
        </w:rPr>
        <w:t>neziskových organizací.</w:t>
      </w:r>
    </w:p>
    <w:p w14:paraId="7AC3A73F" w14:textId="77777777" w:rsidR="00EC6091" w:rsidRPr="003F2BA7" w:rsidRDefault="00EC6091" w:rsidP="00EC6091">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378FDCF6" w14:textId="08342D2D" w:rsidR="00EC6091" w:rsidRPr="003F2BA7" w:rsidDel="00E60B2C" w:rsidRDefault="00842A0B" w:rsidP="00E60B2C">
      <w:pPr>
        <w:spacing w:after="240" w:line="264" w:lineRule="auto"/>
        <w:jc w:val="both"/>
        <w:rPr>
          <w:del w:id="691" w:author="Juráš Pavel" w:date="2021-06-02T11:12:00Z"/>
          <w:rFonts w:ascii="Arial" w:hAnsi="Arial" w:cs="Arial"/>
        </w:rPr>
      </w:pPr>
      <w:ins w:id="692" w:author="Juráš Pavel" w:date="2021-06-04T00:24: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w:t>
        </w:r>
        <w:proofErr w:type="spellStart"/>
        <w:r w:rsidRPr="003F2BA7">
          <w:rPr>
            <w:rFonts w:ascii="Arial" w:eastAsiaTheme="minorHAnsi" w:hAnsi="Arial" w:cs="Arial"/>
            <w:lang w:eastAsia="en-US"/>
          </w:rPr>
          <w:t>předpisy.</w:t>
        </w:r>
      </w:ins>
      <w:del w:id="693" w:author="Juráš Pavel" w:date="2021-06-02T11:12:00Z">
        <w:r w:rsidR="00EC6091"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76F4CD8F" w14:textId="77AFF419" w:rsidR="0016159B" w:rsidRPr="003F2BA7" w:rsidRDefault="00BE525C" w:rsidP="0016159B">
      <w:pPr>
        <w:spacing w:after="120" w:line="264" w:lineRule="auto"/>
        <w:rPr>
          <w:rFonts w:ascii="Arial" w:hAnsi="Arial" w:cs="Arial"/>
          <w:b/>
          <w:i/>
          <w:iCs/>
          <w:u w:val="single"/>
        </w:rPr>
      </w:pPr>
      <w:r w:rsidRPr="003F2BA7">
        <w:rPr>
          <w:rFonts w:ascii="Arial" w:hAnsi="Arial" w:cs="Arial"/>
          <w:b/>
          <w:i/>
          <w:iCs/>
          <w:u w:val="single"/>
        </w:rPr>
        <w:t>Indikace</w:t>
      </w:r>
      <w:proofErr w:type="spellEnd"/>
      <w:r w:rsidRPr="003F2BA7">
        <w:rPr>
          <w:rFonts w:ascii="Arial" w:hAnsi="Arial" w:cs="Arial"/>
          <w:b/>
          <w:i/>
          <w:iCs/>
          <w:u w:val="single"/>
        </w:rPr>
        <w:t xml:space="preserve"> k</w:t>
      </w:r>
      <w:r w:rsidR="0016159B" w:rsidRPr="003F2BA7">
        <w:rPr>
          <w:rFonts w:ascii="Arial" w:hAnsi="Arial" w:cs="Arial"/>
          <w:b/>
          <w:i/>
          <w:iCs/>
          <w:u w:val="single"/>
        </w:rPr>
        <w:t>onkrétní</w:t>
      </w:r>
      <w:r w:rsidRPr="003F2BA7">
        <w:rPr>
          <w:rFonts w:ascii="Arial" w:hAnsi="Arial" w:cs="Arial"/>
          <w:b/>
          <w:i/>
          <w:iCs/>
          <w:u w:val="single"/>
        </w:rPr>
        <w:t>ch</w:t>
      </w:r>
      <w:r w:rsidR="0016159B" w:rsidRPr="003F2BA7">
        <w:rPr>
          <w:rFonts w:ascii="Arial" w:hAnsi="Arial" w:cs="Arial"/>
          <w:b/>
          <w:i/>
          <w:iCs/>
          <w:u w:val="single"/>
        </w:rPr>
        <w:t xml:space="preserve"> cílov</w:t>
      </w:r>
      <w:r w:rsidRPr="003F2BA7">
        <w:rPr>
          <w:rFonts w:ascii="Arial" w:hAnsi="Arial" w:cs="Arial"/>
          <w:b/>
          <w:i/>
          <w:iCs/>
          <w:u w:val="single"/>
        </w:rPr>
        <w:t>ých</w:t>
      </w:r>
      <w:r w:rsidR="0016159B" w:rsidRPr="003F2BA7">
        <w:rPr>
          <w:rFonts w:ascii="Arial" w:hAnsi="Arial" w:cs="Arial"/>
          <w:b/>
          <w:i/>
          <w:iCs/>
          <w:u w:val="single"/>
        </w:rPr>
        <w:t xml:space="preserve"> území, včetně plánovaného použití územních nástrojů</w:t>
      </w:r>
    </w:p>
    <w:p w14:paraId="173BD420" w14:textId="00D5CCB1" w:rsidR="00651C82" w:rsidRPr="003F2BA7" w:rsidRDefault="0016159B" w:rsidP="00F345E4">
      <w:pPr>
        <w:overflowPunct/>
        <w:autoSpaceDE/>
        <w:autoSpaceDN/>
        <w:adjustRightInd/>
        <w:spacing w:after="240" w:line="264" w:lineRule="auto"/>
        <w:jc w:val="both"/>
        <w:textAlignment w:val="auto"/>
        <w:rPr>
          <w:rFonts w:ascii="Arial" w:hAnsi="Arial" w:cs="Arial"/>
          <w:color w:val="000000" w:themeColor="text1"/>
        </w:rPr>
      </w:pPr>
      <w:r w:rsidRPr="003F2BA7">
        <w:rPr>
          <w:rFonts w:ascii="Arial" w:hAnsi="Arial" w:cs="Arial"/>
          <w:color w:val="000000" w:themeColor="text1"/>
        </w:rPr>
        <w:lastRenderedPageBreak/>
        <w:t xml:space="preserve">Území České republiky, </w:t>
      </w:r>
      <w:r w:rsidR="00EC6091" w:rsidRPr="003F2BA7">
        <w:rPr>
          <w:rFonts w:ascii="Arial" w:hAnsi="Arial" w:cs="Arial"/>
          <w:color w:val="000000" w:themeColor="text1"/>
        </w:rPr>
        <w:t>mimo</w:t>
      </w:r>
      <w:r w:rsidRPr="003F2BA7">
        <w:rPr>
          <w:rFonts w:ascii="Arial" w:hAnsi="Arial" w:cs="Arial"/>
          <w:color w:val="000000" w:themeColor="text1"/>
        </w:rPr>
        <w:t xml:space="preserve"> hl. města Prahy.</w:t>
      </w:r>
      <w:r w:rsidR="0000702C" w:rsidRPr="003F2BA7">
        <w:rPr>
          <w:rStyle w:val="Znakapoznpodarou"/>
          <w:rFonts w:ascii="Arial" w:hAnsi="Arial" w:cs="Arial"/>
          <w:color w:val="000000" w:themeColor="text1"/>
        </w:rPr>
        <w:footnoteReference w:id="87"/>
      </w:r>
      <w:r w:rsidRPr="003F2BA7">
        <w:rPr>
          <w:rFonts w:ascii="Arial" w:hAnsi="Arial" w:cs="Arial"/>
          <w:color w:val="000000" w:themeColor="text1"/>
        </w:rPr>
        <w:t xml:space="preserve"> </w:t>
      </w:r>
      <w:r w:rsidR="00BD7395" w:rsidRPr="003F2BA7">
        <w:rPr>
          <w:rFonts w:ascii="Arial" w:hAnsi="Arial" w:cs="Arial"/>
          <w:color w:val="000000" w:themeColor="text1"/>
        </w:rPr>
        <w:t xml:space="preserve">Intervence tak budou směřovat do méně rozvinutých regionů (Severozápad, Severovýchod, Střední Morava, </w:t>
      </w:r>
      <w:proofErr w:type="spellStart"/>
      <w:r w:rsidR="00BD7395" w:rsidRPr="003F2BA7">
        <w:rPr>
          <w:rFonts w:ascii="Arial" w:hAnsi="Arial" w:cs="Arial"/>
          <w:color w:val="000000" w:themeColor="text1"/>
        </w:rPr>
        <w:t>Moravskoslezsko</w:t>
      </w:r>
      <w:proofErr w:type="spellEnd"/>
      <w:r w:rsidR="00BD7395" w:rsidRPr="003F2BA7">
        <w:rPr>
          <w:rFonts w:ascii="Arial" w:hAnsi="Arial" w:cs="Arial"/>
          <w:color w:val="000000" w:themeColor="text1"/>
        </w:rPr>
        <w:t>) i přechodových regionů (Střední Čechy, Jihozápad, Jihovýchod)</w:t>
      </w:r>
      <w:r w:rsidR="00F345E4" w:rsidRPr="003F2BA7">
        <w:rPr>
          <w:rFonts w:ascii="Arial" w:hAnsi="Arial" w:cs="Arial"/>
          <w:color w:val="000000" w:themeColor="text1"/>
        </w:rPr>
        <w:t>.</w:t>
      </w:r>
    </w:p>
    <w:p w14:paraId="71AB34A8" w14:textId="0D34BB50" w:rsidR="0016159B" w:rsidRPr="003F2BA7" w:rsidRDefault="0016159B" w:rsidP="0016159B">
      <w:pPr>
        <w:spacing w:after="120" w:line="264" w:lineRule="auto"/>
        <w:rPr>
          <w:rFonts w:ascii="Arial" w:hAnsi="Arial" w:cs="Arial"/>
          <w:b/>
          <w:i/>
          <w:iCs/>
          <w:u w:val="single"/>
        </w:rPr>
      </w:pPr>
      <w:r w:rsidRPr="003F2BA7">
        <w:rPr>
          <w:rFonts w:ascii="Arial" w:hAnsi="Arial" w:cs="Arial"/>
          <w:b/>
          <w:i/>
          <w:iCs/>
          <w:u w:val="single"/>
        </w:rPr>
        <w:t>Meziregionální</w:t>
      </w:r>
      <w:r w:rsidR="00F86EDF"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22EFC0F0" w14:textId="32E9422A" w:rsidR="00185AAC" w:rsidRPr="003F2BA7" w:rsidRDefault="005E1AF8" w:rsidP="00185AAC">
      <w:pPr>
        <w:overflowPunct/>
        <w:spacing w:after="120" w:line="264" w:lineRule="auto"/>
        <w:jc w:val="both"/>
        <w:textAlignment w:val="auto"/>
        <w:rPr>
          <w:ins w:id="694" w:author="Juráš Pavel" w:date="2021-06-02T10:54:00Z"/>
          <w:rFonts w:ascii="Arial" w:eastAsiaTheme="minorHAnsi" w:hAnsi="Arial" w:cs="Arial"/>
          <w:lang w:eastAsia="en-US"/>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r w:rsidR="00185AAC">
        <w:rPr>
          <w:rFonts w:ascii="Arial" w:hAnsi="Arial" w:cs="Arial"/>
        </w:rPr>
        <w:t xml:space="preserve"> </w:t>
      </w:r>
      <w:ins w:id="695" w:author="Juráš Pavel" w:date="2021-06-02T10:54:00Z">
        <w:r w:rsidR="00185AAC" w:rsidRPr="003F2BA7">
          <w:rPr>
            <w:rFonts w:ascii="Arial" w:eastAsiaTheme="minorHAnsi" w:hAnsi="Arial" w:cs="Arial"/>
            <w:lang w:eastAsia="en-US"/>
          </w:rPr>
          <w:t xml:space="preserve">Pro ČR je </w:t>
        </w:r>
      </w:ins>
      <w:ins w:id="696" w:author="Juráš Pavel" w:date="2021-06-04T00:24:00Z">
        <w:r w:rsidR="00842A0B">
          <w:rPr>
            <w:rFonts w:ascii="Arial" w:eastAsiaTheme="minorHAnsi" w:hAnsi="Arial" w:cs="Arial"/>
            <w:lang w:eastAsia="en-US"/>
          </w:rPr>
          <w:t xml:space="preserve">však </w:t>
        </w:r>
      </w:ins>
      <w:ins w:id="697" w:author="Juráš Pavel" w:date="2021-06-02T10:54:00Z">
        <w:r w:rsidR="00185AAC" w:rsidRPr="003F2BA7">
          <w:rPr>
            <w:rFonts w:ascii="Arial" w:eastAsiaTheme="minorHAnsi" w:hAnsi="Arial" w:cs="Arial"/>
            <w:lang w:eastAsia="en-US"/>
          </w:rPr>
          <w:t xml:space="preserve">relevantní </w:t>
        </w:r>
        <w:proofErr w:type="spellStart"/>
        <w:r w:rsidR="00185AAC" w:rsidRPr="003F2BA7">
          <w:rPr>
            <w:rFonts w:ascii="Arial" w:eastAsiaTheme="minorHAnsi" w:hAnsi="Arial" w:cs="Arial"/>
            <w:lang w:eastAsia="en-US"/>
          </w:rPr>
          <w:t>makroregionální</w:t>
        </w:r>
        <w:proofErr w:type="spellEnd"/>
        <w:r w:rsidR="00185AAC" w:rsidRPr="003F2BA7">
          <w:rPr>
            <w:rFonts w:ascii="Arial" w:eastAsiaTheme="minorHAnsi" w:hAnsi="Arial" w:cs="Arial"/>
            <w:lang w:eastAsia="en-US"/>
          </w:rPr>
          <w:t xml:space="preserve"> </w:t>
        </w:r>
        <w:proofErr w:type="gramStart"/>
        <w:r w:rsidR="00185AAC" w:rsidRPr="003F2BA7">
          <w:rPr>
            <w:rFonts w:ascii="Arial" w:eastAsiaTheme="minorHAnsi" w:hAnsi="Arial" w:cs="Arial"/>
            <w:lang w:eastAsia="en-US"/>
          </w:rPr>
          <w:t>strategie - Strategie</w:t>
        </w:r>
        <w:proofErr w:type="gramEnd"/>
        <w:r w:rsidR="00185AAC" w:rsidRPr="003F2BA7">
          <w:rPr>
            <w:rFonts w:ascii="Arial" w:eastAsiaTheme="minorHAnsi" w:hAnsi="Arial" w:cs="Arial"/>
            <w:lang w:eastAsia="en-US"/>
          </w:rPr>
          <w:t xml:space="preserve"> EU pro Podunají. Prostřednictvím intervencí </w:t>
        </w:r>
        <w:r w:rsidR="00185AAC">
          <w:rPr>
            <w:rFonts w:ascii="Arial" w:eastAsiaTheme="minorHAnsi" w:hAnsi="Arial" w:cs="Arial"/>
            <w:lang w:eastAsia="en-US"/>
          </w:rPr>
          <w:t>SC 1.</w:t>
        </w:r>
      </w:ins>
      <w:ins w:id="698" w:author="Juráš Pavel" w:date="2021-06-02T10:55:00Z">
        <w:r w:rsidR="00185AAC">
          <w:rPr>
            <w:rFonts w:ascii="Arial" w:eastAsiaTheme="minorHAnsi" w:hAnsi="Arial" w:cs="Arial"/>
            <w:lang w:eastAsia="en-US"/>
          </w:rPr>
          <w:t>2</w:t>
        </w:r>
      </w:ins>
      <w:ins w:id="699" w:author="Juráš Pavel" w:date="2021-06-02T10:54:00Z">
        <w:r w:rsidR="00185AAC">
          <w:rPr>
            <w:rFonts w:ascii="Arial" w:eastAsiaTheme="minorHAnsi" w:hAnsi="Arial" w:cs="Arial"/>
            <w:lang w:eastAsia="en-US"/>
          </w:rPr>
          <w:t xml:space="preserve"> </w:t>
        </w:r>
        <w:r w:rsidR="00185AAC" w:rsidRPr="003F2BA7">
          <w:rPr>
            <w:rFonts w:ascii="Arial" w:eastAsiaTheme="minorHAnsi" w:hAnsi="Arial" w:cs="Arial"/>
            <w:lang w:eastAsia="en-US"/>
          </w:rPr>
          <w:t xml:space="preserve">OP TAK lze přispívat </w:t>
        </w:r>
        <w:r w:rsidR="00185AAC">
          <w:rPr>
            <w:rFonts w:ascii="Arial" w:eastAsiaTheme="minorHAnsi" w:hAnsi="Arial" w:cs="Arial"/>
            <w:lang w:eastAsia="en-US"/>
          </w:rPr>
          <w:t xml:space="preserve">mj. </w:t>
        </w:r>
        <w:r w:rsidR="00185AAC" w:rsidRPr="003F2BA7">
          <w:rPr>
            <w:rFonts w:ascii="Arial" w:eastAsiaTheme="minorHAnsi" w:hAnsi="Arial" w:cs="Arial"/>
            <w:lang w:eastAsia="en-US"/>
          </w:rPr>
          <w:t>k </w:t>
        </w:r>
      </w:ins>
      <w:ins w:id="700" w:author="Juráš Pavel" w:date="2021-06-02T10:55:00Z">
        <w:r w:rsidR="00185AAC">
          <w:rPr>
            <w:rFonts w:ascii="Arial" w:eastAsiaTheme="minorHAnsi" w:hAnsi="Arial" w:cs="Arial"/>
            <w:lang w:eastAsia="en-US"/>
          </w:rPr>
          <w:t>prio</w:t>
        </w:r>
      </w:ins>
      <w:ins w:id="701" w:author="Juráš Pavel" w:date="2021-06-02T10:54:00Z">
        <w:r w:rsidR="00185AAC" w:rsidRPr="003F2BA7">
          <w:rPr>
            <w:rFonts w:ascii="Arial" w:eastAsiaTheme="minorHAnsi" w:hAnsi="Arial" w:cs="Arial"/>
            <w:lang w:eastAsia="en-US"/>
          </w:rPr>
          <w:t>ritní oblast</w:t>
        </w:r>
      </w:ins>
      <w:ins w:id="702" w:author="Juráš Pavel" w:date="2021-06-02T10:55:00Z">
        <w:r w:rsidR="00185AAC">
          <w:rPr>
            <w:rFonts w:ascii="Arial" w:eastAsiaTheme="minorHAnsi" w:hAnsi="Arial" w:cs="Arial"/>
            <w:lang w:eastAsia="en-US"/>
          </w:rPr>
          <w:t>i</w:t>
        </w:r>
      </w:ins>
      <w:ins w:id="703" w:author="Juráš Pavel" w:date="2021-06-02T10:54:00Z">
        <w:r w:rsidR="00185AAC" w:rsidRPr="003F2BA7">
          <w:rPr>
            <w:rFonts w:ascii="Arial" w:eastAsiaTheme="minorHAnsi" w:hAnsi="Arial" w:cs="Arial"/>
            <w:lang w:eastAsia="en-US"/>
          </w:rPr>
          <w:t xml:space="preserve"> 7 „Rozvoj znalostní společnosti pomocí výzkumu, vzdělávání a informačních </w:t>
        </w:r>
        <w:proofErr w:type="spellStart"/>
        <w:r w:rsidR="00185AAC" w:rsidRPr="003F2BA7">
          <w:rPr>
            <w:rFonts w:ascii="Arial" w:eastAsiaTheme="minorHAnsi" w:hAnsi="Arial" w:cs="Arial"/>
            <w:lang w:eastAsia="en-US"/>
          </w:rPr>
          <w:t>technologií</w:t>
        </w:r>
        <w:proofErr w:type="gramStart"/>
        <w:r w:rsidR="00185AAC" w:rsidRPr="003F2BA7">
          <w:rPr>
            <w:rFonts w:ascii="Arial" w:eastAsiaTheme="minorHAnsi" w:hAnsi="Arial" w:cs="Arial"/>
            <w:lang w:eastAsia="en-US"/>
          </w:rPr>
          <w:t>“</w:t>
        </w:r>
      </w:ins>
      <w:ins w:id="704" w:author="Juráš Pavel" w:date="2021-06-02T10:56:00Z">
        <w:r w:rsidR="00185AAC">
          <w:rPr>
            <w:rFonts w:ascii="Arial" w:eastAsiaTheme="minorHAnsi" w:hAnsi="Arial" w:cs="Arial"/>
            <w:lang w:eastAsia="en-US"/>
          </w:rPr>
          <w:t>.</w:t>
        </w:r>
      </w:ins>
      <w:ins w:id="705" w:author="Juráš Pavel" w:date="2021-06-02T10:54:00Z">
        <w:r w:rsidR="00185AAC" w:rsidRPr="003F2BA7">
          <w:rPr>
            <w:rFonts w:ascii="Arial" w:eastAsiaTheme="minorHAnsi" w:hAnsi="Arial" w:cs="Arial"/>
            <w:lang w:eastAsia="en-US"/>
          </w:rPr>
          <w:t>Mechanismy</w:t>
        </w:r>
        <w:proofErr w:type="spellEnd"/>
        <w:proofErr w:type="gramEnd"/>
        <w:r w:rsidR="00185AAC" w:rsidRPr="003F2BA7">
          <w:rPr>
            <w:rFonts w:ascii="Arial" w:eastAsiaTheme="minorHAnsi" w:hAnsi="Arial" w:cs="Arial"/>
            <w:lang w:eastAsia="en-US"/>
          </w:rPr>
          <w:t xml:space="preserve"> koordinace budou zajištěny ad hoc konzultacemi se členy řídicích výborů pro Strategii EU pro Podunají. </w:t>
        </w:r>
      </w:ins>
    </w:p>
    <w:p w14:paraId="5DE9F7AB" w14:textId="529B4E6A" w:rsidR="00F85EA7" w:rsidRPr="003F2BA7" w:rsidRDefault="00F85EA7" w:rsidP="00F345E4">
      <w:pPr>
        <w:spacing w:after="240" w:line="264" w:lineRule="auto"/>
        <w:jc w:val="both"/>
        <w:rPr>
          <w:rFonts w:ascii="Arial" w:hAnsi="Arial" w:cs="Arial"/>
        </w:rPr>
      </w:pPr>
    </w:p>
    <w:p w14:paraId="702B68D2" w14:textId="52FCDF38" w:rsidR="006B15E0" w:rsidRPr="003F2BA7" w:rsidRDefault="006B15E0" w:rsidP="00D03CCA">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7D386FF8" w14:textId="5DF537D4" w:rsidR="00B06F6E" w:rsidRPr="003F2BA7" w:rsidRDefault="00B06F6E" w:rsidP="00FC2BDD">
      <w:pPr>
        <w:keepNext/>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V závislosti na vyhodnocení ex-ante analýzy je pro </w:t>
      </w:r>
      <w:r w:rsidR="001D1987" w:rsidRPr="003F2BA7">
        <w:rPr>
          <w:rFonts w:ascii="Arial" w:hAnsi="Arial" w:cs="Arial"/>
        </w:rPr>
        <w:t xml:space="preserve">plánované aktivity specifického cíle </w:t>
      </w:r>
      <w:r w:rsidRPr="003F2BA7">
        <w:rPr>
          <w:rFonts w:ascii="Arial" w:hAnsi="Arial" w:cs="Arial"/>
        </w:rPr>
        <w:t xml:space="preserve">předpokládána možnost využití finančních nástrojů, příp. kombinace finančního nástroje s </w:t>
      </w:r>
      <w:r w:rsidR="003A4E78" w:rsidRPr="003F2BA7">
        <w:rPr>
          <w:rFonts w:ascii="Arial" w:hAnsi="Arial" w:cs="Arial"/>
        </w:rPr>
        <w:t>dalšími formami podpory</w:t>
      </w:r>
      <w:r w:rsidRPr="003F2BA7">
        <w:rPr>
          <w:rFonts w:ascii="Arial" w:hAnsi="Arial" w:cs="Arial"/>
        </w:rPr>
        <w:t xml:space="preserve">. </w:t>
      </w:r>
      <w:r w:rsidR="00463D3B" w:rsidRPr="003F2BA7">
        <w:rPr>
          <w:rFonts w:ascii="Arial" w:hAnsi="Arial" w:cs="Arial"/>
        </w:rPr>
        <w:t xml:space="preserve">Finanční nástroje </w:t>
      </w:r>
      <w:r w:rsidR="00A52F2F" w:rsidRPr="003F2BA7">
        <w:rPr>
          <w:rFonts w:ascii="Arial" w:hAnsi="Arial" w:cs="Arial"/>
        </w:rPr>
        <w:t>by měly být</w:t>
      </w:r>
      <w:r w:rsidR="00463D3B" w:rsidRPr="003F2BA7">
        <w:rPr>
          <w:rFonts w:ascii="Arial" w:hAnsi="Arial" w:cs="Arial"/>
        </w:rPr>
        <w:t xml:space="preserve"> využívány pře</w:t>
      </w:r>
      <w:r w:rsidR="00A52F2F" w:rsidRPr="003F2BA7">
        <w:rPr>
          <w:rFonts w:ascii="Arial" w:hAnsi="Arial" w:cs="Arial"/>
        </w:rPr>
        <w:t>devším</w:t>
      </w:r>
      <w:r w:rsidR="00463D3B" w:rsidRPr="003F2BA7">
        <w:rPr>
          <w:rFonts w:ascii="Arial" w:hAnsi="Arial" w:cs="Arial"/>
        </w:rPr>
        <w:t xml:space="preserve"> pro menší projekty </w:t>
      </w:r>
      <w:r w:rsidR="00A52F2F" w:rsidRPr="003F2BA7">
        <w:rPr>
          <w:rFonts w:ascii="Arial" w:hAnsi="Arial" w:cs="Arial"/>
        </w:rPr>
        <w:t xml:space="preserve">MSP </w:t>
      </w:r>
      <w:r w:rsidR="00463D3B" w:rsidRPr="003F2BA7">
        <w:rPr>
          <w:rFonts w:ascii="Arial" w:hAnsi="Arial" w:cs="Arial"/>
        </w:rPr>
        <w:t xml:space="preserve">a </w:t>
      </w:r>
      <w:r w:rsidR="00A52F2F" w:rsidRPr="003F2BA7">
        <w:rPr>
          <w:rFonts w:ascii="Arial" w:hAnsi="Arial" w:cs="Arial"/>
        </w:rPr>
        <w:t xml:space="preserve">dále </w:t>
      </w:r>
      <w:r w:rsidR="00463D3B" w:rsidRPr="003F2BA7">
        <w:rPr>
          <w:rFonts w:ascii="Arial" w:hAnsi="Arial" w:cs="Arial"/>
        </w:rPr>
        <w:t xml:space="preserve">projekty realizované </w:t>
      </w:r>
      <w:r w:rsidR="006A79CD" w:rsidRPr="003F2BA7">
        <w:rPr>
          <w:rFonts w:ascii="Arial" w:hAnsi="Arial" w:cs="Arial"/>
          <w:color w:val="000000"/>
        </w:rPr>
        <w:t xml:space="preserve">společnostmi </w:t>
      </w:r>
      <w:r w:rsidR="00463D3B" w:rsidRPr="003F2BA7">
        <w:rPr>
          <w:rFonts w:ascii="Arial" w:hAnsi="Arial" w:cs="Arial"/>
          <w:color w:val="000000"/>
        </w:rPr>
        <w:t>se střední tržní kapitalizací</w:t>
      </w:r>
      <w:r w:rsidR="00A52F2F" w:rsidRPr="003F2BA7">
        <w:rPr>
          <w:rFonts w:ascii="Arial" w:hAnsi="Arial" w:cs="Arial"/>
          <w:color w:val="000000"/>
        </w:rPr>
        <w:t>.</w:t>
      </w:r>
      <w:r w:rsidR="00463D3B" w:rsidRPr="003F2BA7">
        <w:rPr>
          <w:rFonts w:ascii="Arial" w:hAnsi="Arial" w:cs="Arial"/>
        </w:rPr>
        <w:t xml:space="preserve"> </w:t>
      </w:r>
      <w:r w:rsidRPr="003F2BA7">
        <w:rPr>
          <w:rFonts w:ascii="Arial" w:hAnsi="Arial" w:cs="Arial"/>
        </w:rPr>
        <w:t>Zejména se může jednat o podporu financování investic na zavádění cílových technologií a digitalizace v</w:t>
      </w:r>
      <w:r w:rsidR="00A52F2F" w:rsidRPr="003F2BA7">
        <w:rPr>
          <w:rFonts w:ascii="Arial" w:hAnsi="Arial" w:cs="Arial"/>
        </w:rPr>
        <w:t xml:space="preserve"> </w:t>
      </w:r>
      <w:r w:rsidRPr="003F2BA7">
        <w:rPr>
          <w:rFonts w:ascii="Arial" w:hAnsi="Arial" w:cs="Arial"/>
        </w:rPr>
        <w:t>podnicích.</w:t>
      </w:r>
      <w:r w:rsidR="003D7228" w:rsidRPr="003F2BA7">
        <w:rPr>
          <w:rStyle w:val="Znakapoznpodarou"/>
          <w:rFonts w:ascii="Arial" w:hAnsi="Arial" w:cs="Arial"/>
        </w:rPr>
        <w:footnoteReference w:id="88"/>
      </w:r>
    </w:p>
    <w:p w14:paraId="19862770" w14:textId="7C1634FD" w:rsidR="00D03CCA" w:rsidRPr="003F2BA7" w:rsidRDefault="00D03CCA" w:rsidP="001D7FC4">
      <w:pPr>
        <w:pStyle w:val="Nadpis4"/>
        <w:keepLines w:val="0"/>
        <w:numPr>
          <w:ilvl w:val="0"/>
          <w:numId w:val="0"/>
        </w:numPr>
        <w:spacing w:before="120" w:line="240" w:lineRule="auto"/>
        <w:rPr>
          <w:rFonts w:ascii="Arial" w:hAnsi="Arial" w:cs="Arial"/>
          <w:i w:val="0"/>
          <w:szCs w:val="24"/>
        </w:rPr>
      </w:pPr>
    </w:p>
    <w:p w14:paraId="7AFBBC6D" w14:textId="26789ECE" w:rsidR="00F345E4" w:rsidRPr="003F2BA7" w:rsidRDefault="00F345E4" w:rsidP="00F345E4">
      <w:pPr>
        <w:rPr>
          <w:rFonts w:ascii="Arial" w:hAnsi="Arial" w:cs="Arial"/>
        </w:rPr>
      </w:pPr>
    </w:p>
    <w:p w14:paraId="7C710C64" w14:textId="17F54414" w:rsidR="00F345E4" w:rsidRPr="003F2BA7" w:rsidRDefault="00F345E4" w:rsidP="00F345E4">
      <w:pPr>
        <w:rPr>
          <w:rFonts w:ascii="Arial" w:hAnsi="Arial" w:cs="Arial"/>
        </w:rPr>
      </w:pPr>
    </w:p>
    <w:p w14:paraId="37416E89" w14:textId="643A4B3E" w:rsidR="00F345E4" w:rsidRPr="003F2BA7" w:rsidRDefault="00F345E4" w:rsidP="00F345E4">
      <w:pPr>
        <w:rPr>
          <w:rFonts w:ascii="Arial" w:hAnsi="Arial" w:cs="Arial"/>
        </w:rPr>
      </w:pPr>
    </w:p>
    <w:p w14:paraId="2B6582AF" w14:textId="70534265" w:rsidR="00F345E4" w:rsidRPr="003F2BA7" w:rsidRDefault="00F345E4" w:rsidP="00F345E4">
      <w:pPr>
        <w:rPr>
          <w:rFonts w:ascii="Arial" w:hAnsi="Arial" w:cs="Arial"/>
        </w:rPr>
      </w:pPr>
    </w:p>
    <w:p w14:paraId="45272031" w14:textId="090AC940" w:rsidR="00F345E4" w:rsidRPr="003F2BA7" w:rsidRDefault="00F345E4" w:rsidP="00F345E4">
      <w:pPr>
        <w:rPr>
          <w:rFonts w:ascii="Arial" w:hAnsi="Arial" w:cs="Arial"/>
        </w:rPr>
      </w:pPr>
    </w:p>
    <w:p w14:paraId="7DD760BB" w14:textId="4AA6E6E3" w:rsidR="00F345E4" w:rsidRPr="003F2BA7" w:rsidRDefault="00F345E4" w:rsidP="00F345E4">
      <w:pPr>
        <w:rPr>
          <w:rFonts w:ascii="Arial" w:hAnsi="Arial" w:cs="Arial"/>
        </w:rPr>
      </w:pPr>
    </w:p>
    <w:p w14:paraId="7FF45D2A" w14:textId="5CA71821" w:rsidR="00F345E4" w:rsidRPr="003F2BA7" w:rsidRDefault="00F345E4" w:rsidP="00F345E4">
      <w:pPr>
        <w:rPr>
          <w:rFonts w:ascii="Arial" w:hAnsi="Arial" w:cs="Arial"/>
        </w:rPr>
      </w:pPr>
    </w:p>
    <w:p w14:paraId="11559E35" w14:textId="1CA3002B" w:rsidR="00F345E4" w:rsidRPr="003F2BA7" w:rsidRDefault="00F345E4" w:rsidP="00F345E4">
      <w:pPr>
        <w:rPr>
          <w:rFonts w:ascii="Arial" w:hAnsi="Arial" w:cs="Arial"/>
        </w:rPr>
      </w:pPr>
    </w:p>
    <w:p w14:paraId="344A2BD7" w14:textId="1C80B61E" w:rsidR="00F345E4" w:rsidRPr="003F2BA7" w:rsidRDefault="00F345E4" w:rsidP="00F345E4">
      <w:pPr>
        <w:rPr>
          <w:rFonts w:ascii="Arial" w:hAnsi="Arial" w:cs="Arial"/>
        </w:rPr>
      </w:pPr>
    </w:p>
    <w:p w14:paraId="10D75CAA" w14:textId="310AAF57" w:rsidR="00F345E4" w:rsidRPr="003F2BA7" w:rsidRDefault="00F345E4" w:rsidP="00F345E4">
      <w:pPr>
        <w:rPr>
          <w:rFonts w:ascii="Arial" w:hAnsi="Arial" w:cs="Arial"/>
        </w:rPr>
      </w:pPr>
    </w:p>
    <w:p w14:paraId="01F55E52" w14:textId="3D302EBB" w:rsidR="00F345E4" w:rsidRPr="003F2BA7" w:rsidRDefault="00F345E4" w:rsidP="00F345E4">
      <w:pPr>
        <w:rPr>
          <w:rFonts w:ascii="Arial" w:hAnsi="Arial" w:cs="Arial"/>
        </w:rPr>
      </w:pPr>
    </w:p>
    <w:p w14:paraId="7C7D8596" w14:textId="767AD189" w:rsidR="00F345E4" w:rsidRPr="003F2BA7" w:rsidRDefault="00F345E4" w:rsidP="00F345E4">
      <w:pPr>
        <w:rPr>
          <w:rFonts w:ascii="Arial" w:hAnsi="Arial" w:cs="Arial"/>
        </w:rPr>
      </w:pPr>
    </w:p>
    <w:p w14:paraId="60C57352" w14:textId="11E6090D" w:rsidR="00F345E4" w:rsidRPr="003F2BA7" w:rsidRDefault="00F345E4" w:rsidP="00F345E4">
      <w:pPr>
        <w:rPr>
          <w:rFonts w:ascii="Arial" w:hAnsi="Arial" w:cs="Arial"/>
        </w:rPr>
      </w:pPr>
    </w:p>
    <w:p w14:paraId="40F5FFA7" w14:textId="385D91E5" w:rsidR="00F345E4" w:rsidRPr="003F2BA7" w:rsidRDefault="00F345E4" w:rsidP="00F345E4">
      <w:pPr>
        <w:rPr>
          <w:rFonts w:ascii="Arial" w:hAnsi="Arial" w:cs="Arial"/>
        </w:rPr>
      </w:pPr>
    </w:p>
    <w:p w14:paraId="78B2CB11" w14:textId="7E2532F3" w:rsidR="00F345E4" w:rsidRPr="003F2BA7" w:rsidRDefault="00F345E4" w:rsidP="00F345E4">
      <w:pPr>
        <w:rPr>
          <w:rFonts w:ascii="Arial" w:hAnsi="Arial" w:cs="Arial"/>
        </w:rPr>
      </w:pPr>
    </w:p>
    <w:p w14:paraId="74208424" w14:textId="1E7A60A0" w:rsidR="00F345E4" w:rsidRPr="003F2BA7" w:rsidRDefault="00F345E4" w:rsidP="00F345E4">
      <w:pPr>
        <w:rPr>
          <w:rFonts w:ascii="Arial" w:hAnsi="Arial" w:cs="Arial"/>
        </w:rPr>
      </w:pPr>
    </w:p>
    <w:p w14:paraId="57D9A43A" w14:textId="537E378F" w:rsidR="00F345E4" w:rsidRPr="003F2BA7" w:rsidRDefault="00F345E4" w:rsidP="00F345E4">
      <w:pPr>
        <w:rPr>
          <w:rFonts w:ascii="Arial" w:hAnsi="Arial" w:cs="Arial"/>
        </w:rPr>
      </w:pPr>
    </w:p>
    <w:p w14:paraId="2C2657C5" w14:textId="5601ECD8" w:rsidR="00F345E4" w:rsidRPr="003F2BA7" w:rsidRDefault="00F345E4" w:rsidP="00F345E4">
      <w:pPr>
        <w:rPr>
          <w:rFonts w:ascii="Arial" w:hAnsi="Arial" w:cs="Arial"/>
        </w:rPr>
      </w:pPr>
    </w:p>
    <w:p w14:paraId="22E7F0DD" w14:textId="37101252" w:rsidR="00F345E4" w:rsidRPr="003F2BA7" w:rsidRDefault="00F345E4" w:rsidP="00F345E4">
      <w:pPr>
        <w:rPr>
          <w:rFonts w:ascii="Arial" w:hAnsi="Arial" w:cs="Arial"/>
        </w:rPr>
      </w:pPr>
    </w:p>
    <w:p w14:paraId="7E9BAAED" w14:textId="34F94FD1" w:rsidR="00F345E4" w:rsidRPr="003F2BA7" w:rsidRDefault="00F345E4" w:rsidP="00F345E4">
      <w:pPr>
        <w:rPr>
          <w:rFonts w:ascii="Arial" w:hAnsi="Arial" w:cs="Arial"/>
        </w:rPr>
      </w:pPr>
    </w:p>
    <w:p w14:paraId="7569F642" w14:textId="77777777" w:rsidR="00F345E4" w:rsidRPr="003F2BA7" w:rsidRDefault="00F345E4" w:rsidP="001D7FC4">
      <w:pPr>
        <w:pStyle w:val="Nadpis4"/>
        <w:keepLines w:val="0"/>
        <w:numPr>
          <w:ilvl w:val="0"/>
          <w:numId w:val="0"/>
        </w:numPr>
        <w:spacing w:before="120" w:line="240" w:lineRule="auto"/>
        <w:rPr>
          <w:rFonts w:ascii="Arial" w:hAnsi="Arial" w:cs="Arial"/>
          <w:i w:val="0"/>
          <w:szCs w:val="24"/>
        </w:rPr>
        <w:sectPr w:rsidR="00F345E4" w:rsidRPr="003F2BA7" w:rsidSect="007B0AE2">
          <w:pgSz w:w="11906" w:h="16838" w:code="9"/>
          <w:pgMar w:top="1418" w:right="1418" w:bottom="1418" w:left="1418" w:header="708" w:footer="708" w:gutter="0"/>
          <w:cols w:space="708"/>
          <w:docGrid w:linePitch="360"/>
        </w:sectPr>
      </w:pPr>
    </w:p>
    <w:p w14:paraId="7F88536A" w14:textId="47F3F77B"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2.A.1.2.2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1"/>
        <w:gridCol w:w="1562"/>
        <w:gridCol w:w="784"/>
        <w:gridCol w:w="1368"/>
        <w:gridCol w:w="937"/>
        <w:gridCol w:w="3204"/>
        <w:gridCol w:w="1645"/>
        <w:gridCol w:w="1539"/>
        <w:gridCol w:w="1892"/>
      </w:tblGrid>
      <w:tr w:rsidR="001D7FC4" w:rsidRPr="003F2BA7" w14:paraId="70631561" w14:textId="77777777" w:rsidTr="00F345E4">
        <w:trPr>
          <w:trHeight w:val="425"/>
        </w:trPr>
        <w:tc>
          <w:tcPr>
            <w:tcW w:w="5000" w:type="pct"/>
            <w:gridSpan w:val="9"/>
            <w:shd w:val="clear" w:color="auto" w:fill="99C7F9"/>
          </w:tcPr>
          <w:p w14:paraId="2BF4FB8D" w14:textId="77777777" w:rsidR="001D7FC4" w:rsidRPr="003F2BA7" w:rsidRDefault="001D7FC4" w:rsidP="00F345E4">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1D7FC4" w:rsidRPr="003F2BA7" w14:paraId="05DF81B1" w14:textId="77777777" w:rsidTr="001D7FC4">
        <w:trPr>
          <w:trHeight w:val="1328"/>
        </w:trPr>
        <w:tc>
          <w:tcPr>
            <w:tcW w:w="379" w:type="pct"/>
            <w:tcBorders>
              <w:bottom w:val="single" w:sz="4" w:space="0" w:color="auto"/>
            </w:tcBorders>
          </w:tcPr>
          <w:p w14:paraId="24381D2E" w14:textId="390A17B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58" w:type="pct"/>
            <w:tcBorders>
              <w:bottom w:val="single" w:sz="4" w:space="0" w:color="auto"/>
            </w:tcBorders>
          </w:tcPr>
          <w:p w14:paraId="17C439C4" w14:textId="533C8C90"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280" w:type="pct"/>
            <w:tcBorders>
              <w:bottom w:val="single" w:sz="4" w:space="0" w:color="auto"/>
            </w:tcBorders>
          </w:tcPr>
          <w:p w14:paraId="5DE8D5B0"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89" w:type="pct"/>
            <w:tcBorders>
              <w:bottom w:val="single" w:sz="4" w:space="0" w:color="auto"/>
            </w:tcBorders>
          </w:tcPr>
          <w:p w14:paraId="485AB7B3"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35" w:type="pct"/>
            <w:tcBorders>
              <w:bottom w:val="single" w:sz="4" w:space="0" w:color="auto"/>
            </w:tcBorders>
          </w:tcPr>
          <w:p w14:paraId="5B46240B" w14:textId="54E95C49"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1145" w:type="pct"/>
            <w:tcBorders>
              <w:bottom w:val="single" w:sz="4" w:space="0" w:color="auto"/>
            </w:tcBorders>
            <w:shd w:val="clear" w:color="auto" w:fill="auto"/>
          </w:tcPr>
          <w:p w14:paraId="2CE1A7EB" w14:textId="17862C8C"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588" w:type="pct"/>
            <w:tcBorders>
              <w:bottom w:val="single" w:sz="4" w:space="0" w:color="auto"/>
            </w:tcBorders>
          </w:tcPr>
          <w:p w14:paraId="67F3A7C1"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550" w:type="pct"/>
            <w:tcBorders>
              <w:bottom w:val="single" w:sz="4" w:space="0" w:color="auto"/>
            </w:tcBorders>
            <w:shd w:val="clear" w:color="auto" w:fill="auto"/>
          </w:tcPr>
          <w:p w14:paraId="09777899"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475A451F" w14:textId="77777777" w:rsidR="001D7FC4" w:rsidRPr="003F2BA7" w:rsidRDefault="001D7FC4" w:rsidP="00F345E4">
            <w:pPr>
              <w:pStyle w:val="Text1"/>
              <w:spacing w:after="0"/>
              <w:ind w:left="0"/>
              <w:jc w:val="center"/>
              <w:rPr>
                <w:rFonts w:ascii="Arial" w:hAnsi="Arial" w:cs="Arial"/>
                <w:b/>
                <w:sz w:val="20"/>
                <w:lang w:val="cs-CZ"/>
              </w:rPr>
            </w:pPr>
          </w:p>
        </w:tc>
        <w:tc>
          <w:tcPr>
            <w:tcW w:w="675" w:type="pct"/>
            <w:tcBorders>
              <w:bottom w:val="single" w:sz="4" w:space="0" w:color="auto"/>
            </w:tcBorders>
            <w:shd w:val="clear" w:color="auto" w:fill="auto"/>
          </w:tcPr>
          <w:p w14:paraId="6D1A914C"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2F45050D" w14:textId="77777777" w:rsidR="001D7FC4" w:rsidRPr="003F2BA7" w:rsidRDefault="001D7FC4" w:rsidP="00F345E4">
            <w:pPr>
              <w:pStyle w:val="Text1"/>
              <w:spacing w:after="0"/>
              <w:ind w:left="0"/>
              <w:jc w:val="center"/>
              <w:rPr>
                <w:rFonts w:ascii="Arial" w:hAnsi="Arial" w:cs="Arial"/>
                <w:b/>
                <w:sz w:val="20"/>
                <w:lang w:val="cs-CZ"/>
              </w:rPr>
            </w:pPr>
          </w:p>
        </w:tc>
      </w:tr>
      <w:tr w:rsidR="001D7FC4" w:rsidRPr="003F2BA7" w14:paraId="5DCC27ED"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6A7F1F17"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29D8B39C"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796F43FB"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C8FEBFF"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785D5A31"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05A11B9"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0A66ACDE"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20027F24" w14:textId="5E9D0EBB" w:rsidR="001D7FC4" w:rsidRPr="003F2BA7" w:rsidRDefault="00A3117C" w:rsidP="00F345E4">
            <w:pPr>
              <w:pStyle w:val="Text1"/>
              <w:spacing w:after="0"/>
              <w:ind w:left="0"/>
              <w:jc w:val="center"/>
              <w:rPr>
                <w:rFonts w:ascii="Arial" w:hAnsi="Arial" w:cs="Arial"/>
                <w:sz w:val="20"/>
                <w:lang w:val="cs-CZ"/>
              </w:rPr>
            </w:pPr>
            <w:ins w:id="706" w:author="Juráš Pavel" w:date="2021-05-20T11:20:00Z">
              <w:r w:rsidRPr="003F2BA7">
                <w:rPr>
                  <w:rFonts w:ascii="Arial" w:hAnsi="Arial" w:cs="Arial"/>
                  <w:sz w:val="20"/>
                  <w:lang w:val="cs-CZ"/>
                </w:rPr>
                <w:t>43</w:t>
              </w:r>
            </w:ins>
            <w:del w:id="707" w:author="Juráš Pavel" w:date="2021-05-20T11:20:00Z">
              <w:r w:rsidR="006F08E6" w:rsidRPr="003F2BA7" w:rsidDel="00A3117C">
                <w:rPr>
                  <w:rFonts w:ascii="Arial" w:hAnsi="Arial" w:cs="Arial"/>
                  <w:sz w:val="20"/>
                  <w:lang w:val="cs-CZ"/>
                </w:rPr>
                <w:delText>20</w:delText>
              </w:r>
            </w:del>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AD44E4A" w14:textId="72E02DE2" w:rsidR="001D7FC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204</w:t>
            </w:r>
          </w:p>
        </w:tc>
      </w:tr>
      <w:tr w:rsidR="001D7FC4" w:rsidRPr="003F2BA7" w14:paraId="30E1E1DA"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7C248E07"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2169A811"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6D616206"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4BFA75D1"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6286B3A8"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64A720FA"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7AA8F4B4"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3EC08E15" w14:textId="40C39766" w:rsidR="001D7FC4" w:rsidRPr="003F2BA7" w:rsidRDefault="00A3117C" w:rsidP="00F345E4">
            <w:pPr>
              <w:pStyle w:val="Text1"/>
              <w:spacing w:after="0"/>
              <w:ind w:left="0"/>
              <w:jc w:val="center"/>
              <w:rPr>
                <w:rFonts w:ascii="Arial" w:hAnsi="Arial" w:cs="Arial"/>
                <w:sz w:val="20"/>
                <w:lang w:val="cs-CZ"/>
              </w:rPr>
            </w:pPr>
            <w:ins w:id="708" w:author="Juráš Pavel" w:date="2021-05-20T11:20:00Z">
              <w:r w:rsidRPr="003F2BA7">
                <w:rPr>
                  <w:rFonts w:ascii="Arial" w:hAnsi="Arial" w:cs="Arial"/>
                  <w:sz w:val="20"/>
                  <w:lang w:val="cs-CZ"/>
                </w:rPr>
                <w:t>110</w:t>
              </w:r>
            </w:ins>
            <w:del w:id="709" w:author="Juráš Pavel" w:date="2021-05-20T11:20:00Z">
              <w:r w:rsidR="006F08E6" w:rsidRPr="003F2BA7" w:rsidDel="00A3117C">
                <w:rPr>
                  <w:rFonts w:ascii="Arial" w:hAnsi="Arial" w:cs="Arial"/>
                  <w:sz w:val="20"/>
                  <w:lang w:val="cs-CZ"/>
                </w:rPr>
                <w:delText>53</w:delText>
              </w:r>
            </w:del>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C179CA8" w14:textId="32D4652D" w:rsidR="001D7FC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526</w:t>
            </w:r>
          </w:p>
        </w:tc>
      </w:tr>
      <w:tr w:rsidR="001D7FC4" w:rsidRPr="003F2BA7" w14:paraId="02C3D746"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64A235BF"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DF4BA27"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709634DE"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4D772C86"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6FF3DE87"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79ACD6AD"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76B4B1F1"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0D1B5793" w14:textId="43CCC9FC" w:rsidR="001D7FC4" w:rsidRPr="003F2BA7" w:rsidRDefault="00A3117C" w:rsidP="00F345E4">
            <w:pPr>
              <w:pStyle w:val="Text1"/>
              <w:spacing w:after="0"/>
              <w:ind w:left="0"/>
              <w:jc w:val="center"/>
              <w:rPr>
                <w:rFonts w:ascii="Arial" w:hAnsi="Arial" w:cs="Arial"/>
                <w:sz w:val="20"/>
                <w:lang w:val="cs-CZ"/>
              </w:rPr>
            </w:pPr>
            <w:ins w:id="710" w:author="Juráš Pavel" w:date="2021-05-20T11:20:00Z">
              <w:r w:rsidRPr="003F2BA7">
                <w:rPr>
                  <w:rFonts w:ascii="Arial" w:hAnsi="Arial" w:cs="Arial"/>
                  <w:sz w:val="20"/>
                  <w:lang w:val="cs-CZ"/>
                </w:rPr>
                <w:t>3</w:t>
              </w:r>
            </w:ins>
            <w:ins w:id="711" w:author="Juráš Pavel" w:date="2021-05-31T09:24:00Z">
              <w:r w:rsidR="000A6B58" w:rsidRPr="003F2BA7">
                <w:rPr>
                  <w:rFonts w:ascii="Arial" w:hAnsi="Arial" w:cs="Arial"/>
                  <w:sz w:val="20"/>
                  <w:lang w:val="cs-CZ"/>
                </w:rPr>
                <w:t>7</w:t>
              </w:r>
            </w:ins>
            <w:del w:id="712" w:author="Juráš Pavel" w:date="2021-05-20T11:20:00Z">
              <w:r w:rsidR="006F08E6" w:rsidRPr="003F2BA7" w:rsidDel="00A3117C">
                <w:rPr>
                  <w:rFonts w:ascii="Arial" w:hAnsi="Arial" w:cs="Arial"/>
                  <w:sz w:val="20"/>
                  <w:lang w:val="cs-CZ"/>
                </w:rPr>
                <w:delText>17</w:delText>
              </w:r>
            </w:del>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CFB60F7" w14:textId="690B8B28" w:rsidR="001D7FC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174</w:t>
            </w:r>
          </w:p>
        </w:tc>
      </w:tr>
      <w:tr w:rsidR="001D7FC4" w:rsidRPr="003F2BA7" w14:paraId="09DDDB53"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E264F81"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0EC4CEC0"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2F3C5FC9"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A337929"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63BBFD3F"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DEF548B"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218B3F99"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7613A805" w14:textId="60665F61" w:rsidR="001D7FC4" w:rsidRPr="003F2BA7" w:rsidRDefault="00A3117C" w:rsidP="00F345E4">
            <w:pPr>
              <w:pStyle w:val="Text1"/>
              <w:spacing w:after="0"/>
              <w:ind w:left="0"/>
              <w:jc w:val="center"/>
              <w:rPr>
                <w:rFonts w:ascii="Arial" w:hAnsi="Arial" w:cs="Arial"/>
                <w:sz w:val="20"/>
                <w:lang w:val="cs-CZ"/>
              </w:rPr>
            </w:pPr>
            <w:ins w:id="713" w:author="Juráš Pavel" w:date="2021-05-20T11:20:00Z">
              <w:r w:rsidRPr="003F2BA7">
                <w:rPr>
                  <w:rFonts w:ascii="Arial" w:hAnsi="Arial" w:cs="Arial"/>
                  <w:sz w:val="20"/>
                  <w:lang w:val="cs-CZ"/>
                </w:rPr>
                <w:t>9</w:t>
              </w:r>
            </w:ins>
            <w:ins w:id="714" w:author="Juráš Pavel" w:date="2021-05-31T09:24:00Z">
              <w:r w:rsidR="000A6B58" w:rsidRPr="003F2BA7">
                <w:rPr>
                  <w:rFonts w:ascii="Arial" w:hAnsi="Arial" w:cs="Arial"/>
                  <w:sz w:val="20"/>
                  <w:lang w:val="cs-CZ"/>
                </w:rPr>
                <w:t>3</w:t>
              </w:r>
            </w:ins>
            <w:del w:id="715" w:author="Juráš Pavel" w:date="2021-05-20T11:20:00Z">
              <w:r w:rsidR="006F08E6" w:rsidRPr="003F2BA7" w:rsidDel="00A3117C">
                <w:rPr>
                  <w:rFonts w:ascii="Arial" w:hAnsi="Arial" w:cs="Arial"/>
                  <w:sz w:val="20"/>
                  <w:lang w:val="cs-CZ"/>
                </w:rPr>
                <w:delText>45</w:delText>
              </w:r>
            </w:del>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B21C70B" w14:textId="72454296" w:rsidR="001D7FC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446</w:t>
            </w:r>
          </w:p>
        </w:tc>
      </w:tr>
      <w:tr w:rsidR="001D7FC4" w:rsidRPr="003F2BA7" w14:paraId="33D1BFCE"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F33A90A"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1BE8ACB7"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4836B847"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764866CA"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529C3BE8"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4EB31C1B"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484A1611"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5D3D7758" w14:textId="3B22C1E1" w:rsidR="001D7FC4" w:rsidRPr="003F2BA7" w:rsidRDefault="00A3117C" w:rsidP="00F345E4">
            <w:pPr>
              <w:pStyle w:val="Text1"/>
              <w:spacing w:after="0"/>
              <w:ind w:left="0"/>
              <w:jc w:val="center"/>
              <w:rPr>
                <w:rFonts w:ascii="Arial" w:hAnsi="Arial" w:cs="Arial"/>
                <w:sz w:val="20"/>
                <w:lang w:val="cs-CZ"/>
              </w:rPr>
            </w:pPr>
            <w:ins w:id="716" w:author="Juráš Pavel" w:date="2021-05-20T11:21:00Z">
              <w:r w:rsidRPr="003F2BA7">
                <w:rPr>
                  <w:rFonts w:ascii="Arial" w:hAnsi="Arial" w:cs="Arial"/>
                  <w:sz w:val="20"/>
                  <w:lang w:val="cs-CZ"/>
                </w:rPr>
                <w:t>6</w:t>
              </w:r>
            </w:ins>
            <w:del w:id="717" w:author="Juráš Pavel" w:date="2021-05-20T11:21:00Z">
              <w:r w:rsidR="006F08E6" w:rsidRPr="003F2BA7" w:rsidDel="00A3117C">
                <w:rPr>
                  <w:rFonts w:ascii="Arial" w:hAnsi="Arial" w:cs="Arial"/>
                  <w:sz w:val="20"/>
                  <w:lang w:val="cs-CZ"/>
                </w:rPr>
                <w:delText>3</w:delText>
              </w:r>
            </w:del>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A185DC3" w14:textId="507302BE" w:rsidR="001D7FC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30</w:t>
            </w:r>
          </w:p>
        </w:tc>
      </w:tr>
      <w:tr w:rsidR="001D7FC4" w:rsidRPr="003F2BA7" w14:paraId="7E917531"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0B823FF"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lastRenderedPageBreak/>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03499F2B"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3A6BEA92"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5912B47D"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3DA2FAE6"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0801B14"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3D9B99B8" w14:textId="77777777" w:rsidR="001D7FC4" w:rsidRPr="003F2BA7" w:rsidRDefault="001D7FC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1564FE50" w14:textId="029BC7C2" w:rsidR="001D7FC4" w:rsidRPr="003F2BA7" w:rsidRDefault="00747405" w:rsidP="00F345E4">
            <w:pPr>
              <w:pStyle w:val="Text1"/>
              <w:spacing w:after="0"/>
              <w:ind w:left="0"/>
              <w:jc w:val="center"/>
              <w:rPr>
                <w:rFonts w:ascii="Arial" w:hAnsi="Arial" w:cs="Arial"/>
                <w:sz w:val="20"/>
                <w:lang w:val="cs-CZ"/>
              </w:rPr>
            </w:pPr>
            <w:ins w:id="718" w:author="Juráš Pavel" w:date="2021-05-20T11:21:00Z">
              <w:r w:rsidRPr="003F2BA7">
                <w:rPr>
                  <w:rFonts w:ascii="Arial" w:hAnsi="Arial" w:cs="Arial"/>
                  <w:sz w:val="20"/>
                  <w:lang w:val="cs-CZ"/>
                </w:rPr>
                <w:t>17</w:t>
              </w:r>
            </w:ins>
            <w:del w:id="719" w:author="Juráš Pavel" w:date="2021-05-20T11:21:00Z">
              <w:r w:rsidR="006F08E6" w:rsidRPr="003F2BA7" w:rsidDel="00747405">
                <w:rPr>
                  <w:rFonts w:ascii="Arial" w:hAnsi="Arial" w:cs="Arial"/>
                  <w:sz w:val="20"/>
                  <w:lang w:val="cs-CZ"/>
                </w:rPr>
                <w:delText>8</w:delText>
              </w:r>
            </w:del>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E7D0E10" w14:textId="2C48AA47" w:rsidR="001D7FC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80</w:t>
            </w:r>
          </w:p>
        </w:tc>
      </w:tr>
    </w:tbl>
    <w:p w14:paraId="2D49E2E5" w14:textId="77777777" w:rsidR="001D7FC4" w:rsidRPr="003F2BA7" w:rsidRDefault="001D7FC4" w:rsidP="001D7FC4">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32"/>
        <w:gridCol w:w="1142"/>
        <w:gridCol w:w="1094"/>
        <w:gridCol w:w="1094"/>
        <w:gridCol w:w="873"/>
        <w:gridCol w:w="1976"/>
        <w:gridCol w:w="1002"/>
        <w:gridCol w:w="1167"/>
        <w:gridCol w:w="1103"/>
        <w:gridCol w:w="1701"/>
        <w:gridCol w:w="711"/>
        <w:gridCol w:w="1097"/>
      </w:tblGrid>
      <w:tr w:rsidR="001D7FC4" w:rsidRPr="003F2BA7" w14:paraId="33162519" w14:textId="77777777" w:rsidTr="00F345E4">
        <w:trPr>
          <w:trHeight w:val="480"/>
        </w:trPr>
        <w:tc>
          <w:tcPr>
            <w:tcW w:w="5000" w:type="pct"/>
            <w:gridSpan w:val="12"/>
            <w:shd w:val="clear" w:color="auto" w:fill="99C7F9"/>
          </w:tcPr>
          <w:p w14:paraId="06923C0B" w14:textId="77777777" w:rsidR="001D7FC4" w:rsidRPr="003F2BA7" w:rsidRDefault="001D7FC4" w:rsidP="00F345E4">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F345E4" w:rsidRPr="003F2BA7" w14:paraId="46B90BD9" w14:textId="77777777" w:rsidTr="00F345E4">
        <w:trPr>
          <w:trHeight w:val="1192"/>
        </w:trPr>
        <w:tc>
          <w:tcPr>
            <w:tcW w:w="369" w:type="pct"/>
          </w:tcPr>
          <w:p w14:paraId="739A0546" w14:textId="7B4653DE"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408" w:type="pct"/>
          </w:tcPr>
          <w:p w14:paraId="76C93C6C" w14:textId="540C5FF0"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91" w:type="pct"/>
          </w:tcPr>
          <w:p w14:paraId="211FEDF4"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391" w:type="pct"/>
          </w:tcPr>
          <w:p w14:paraId="60F860B6"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12" w:type="pct"/>
          </w:tcPr>
          <w:p w14:paraId="33A3135D" w14:textId="79C9506D"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706" w:type="pct"/>
            <w:shd w:val="clear" w:color="auto" w:fill="auto"/>
          </w:tcPr>
          <w:p w14:paraId="122AAA2F" w14:textId="3B1F686C"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358" w:type="pct"/>
          </w:tcPr>
          <w:p w14:paraId="09CF86EC"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17" w:type="pct"/>
          </w:tcPr>
          <w:p w14:paraId="7977C7E6"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394" w:type="pct"/>
          </w:tcPr>
          <w:p w14:paraId="033CBD4B"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608" w:type="pct"/>
            <w:shd w:val="clear" w:color="auto" w:fill="auto"/>
          </w:tcPr>
          <w:p w14:paraId="4C3687BD"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254" w:type="pct"/>
            <w:shd w:val="clear" w:color="auto" w:fill="auto"/>
          </w:tcPr>
          <w:p w14:paraId="63023EEB" w14:textId="3EF5D6C5"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6834A55F" w14:textId="77777777" w:rsidR="001D7FC4" w:rsidRPr="003F2BA7" w:rsidRDefault="001D7FC4" w:rsidP="00F345E4">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F345E4" w:rsidRPr="003F2BA7" w14:paraId="6A849569" w14:textId="77777777" w:rsidTr="00F345E4">
        <w:trPr>
          <w:trHeight w:val="434"/>
        </w:trPr>
        <w:tc>
          <w:tcPr>
            <w:tcW w:w="369" w:type="pct"/>
          </w:tcPr>
          <w:p w14:paraId="4408519C"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408" w:type="pct"/>
          </w:tcPr>
          <w:p w14:paraId="0E2F95FB"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391" w:type="pct"/>
          </w:tcPr>
          <w:p w14:paraId="52997C86" w14:textId="6A3AFF2B"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391" w:type="pct"/>
          </w:tcPr>
          <w:p w14:paraId="654AFF50"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12" w:type="pct"/>
          </w:tcPr>
          <w:p w14:paraId="093189B7"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RCR02</w:t>
            </w:r>
          </w:p>
        </w:tc>
        <w:tc>
          <w:tcPr>
            <w:tcW w:w="706" w:type="pct"/>
            <w:shd w:val="clear" w:color="auto" w:fill="auto"/>
          </w:tcPr>
          <w:p w14:paraId="4C7CE94D"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358" w:type="pct"/>
          </w:tcPr>
          <w:p w14:paraId="6F0F152C"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EUR</w:t>
            </w:r>
          </w:p>
        </w:tc>
        <w:tc>
          <w:tcPr>
            <w:tcW w:w="417" w:type="pct"/>
          </w:tcPr>
          <w:p w14:paraId="30AC2FE6"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394" w:type="pct"/>
          </w:tcPr>
          <w:p w14:paraId="58B64838"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608" w:type="pct"/>
            <w:shd w:val="clear" w:color="auto" w:fill="auto"/>
          </w:tcPr>
          <w:p w14:paraId="63FD78FD" w14:textId="5F65F05A"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104 7</w:t>
            </w:r>
            <w:del w:id="720" w:author="Juráš Pavel" w:date="2021-06-03T13:23:00Z">
              <w:r w:rsidRPr="003F2BA7" w:rsidDel="009373D9">
                <w:rPr>
                  <w:rFonts w:ascii="Arial" w:hAnsi="Arial" w:cs="Arial"/>
                  <w:sz w:val="20"/>
                  <w:lang w:val="cs-CZ"/>
                </w:rPr>
                <w:delText>14 400</w:delText>
              </w:r>
            </w:del>
            <w:ins w:id="721" w:author="Juráš Pavel" w:date="2021-06-03T13:23:00Z">
              <w:r w:rsidR="009373D9">
                <w:rPr>
                  <w:rFonts w:ascii="Arial" w:hAnsi="Arial" w:cs="Arial"/>
                  <w:sz w:val="20"/>
                  <w:lang w:val="cs-CZ"/>
                </w:rPr>
                <w:t>53 040</w:t>
              </w:r>
            </w:ins>
          </w:p>
        </w:tc>
        <w:tc>
          <w:tcPr>
            <w:tcW w:w="254" w:type="pct"/>
            <w:shd w:val="clear" w:color="auto" w:fill="auto"/>
          </w:tcPr>
          <w:p w14:paraId="0E176A4A" w14:textId="77777777" w:rsidR="00F345E4" w:rsidRPr="003F2BA7" w:rsidRDefault="00F345E4" w:rsidP="00F345E4">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392" w:type="pct"/>
          </w:tcPr>
          <w:p w14:paraId="33554D55" w14:textId="77777777" w:rsidR="00F345E4" w:rsidRPr="003F2BA7" w:rsidRDefault="00F345E4" w:rsidP="00F345E4">
            <w:pPr>
              <w:jc w:val="center"/>
              <w:rPr>
                <w:rFonts w:ascii="Arial" w:hAnsi="Arial" w:cs="Arial"/>
                <w:lang w:eastAsia="en-US"/>
              </w:rPr>
            </w:pPr>
          </w:p>
        </w:tc>
      </w:tr>
      <w:tr w:rsidR="00F345E4" w:rsidRPr="003F2BA7" w14:paraId="0E0E5862" w14:textId="77777777" w:rsidTr="00F345E4">
        <w:trPr>
          <w:trHeight w:val="286"/>
        </w:trPr>
        <w:tc>
          <w:tcPr>
            <w:tcW w:w="369" w:type="pct"/>
          </w:tcPr>
          <w:p w14:paraId="7B64CDAF"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408" w:type="pct"/>
          </w:tcPr>
          <w:p w14:paraId="6533AC08"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391" w:type="pct"/>
          </w:tcPr>
          <w:p w14:paraId="0A5B99AF" w14:textId="0B97B454"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391" w:type="pct"/>
          </w:tcPr>
          <w:p w14:paraId="77237BD4"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12" w:type="pct"/>
          </w:tcPr>
          <w:p w14:paraId="27526921"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RCR02</w:t>
            </w:r>
          </w:p>
        </w:tc>
        <w:tc>
          <w:tcPr>
            <w:tcW w:w="706" w:type="pct"/>
            <w:shd w:val="clear" w:color="auto" w:fill="auto"/>
          </w:tcPr>
          <w:p w14:paraId="1F97ED3C"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358" w:type="pct"/>
          </w:tcPr>
          <w:p w14:paraId="2274CCE6"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EUR</w:t>
            </w:r>
          </w:p>
        </w:tc>
        <w:tc>
          <w:tcPr>
            <w:tcW w:w="417" w:type="pct"/>
          </w:tcPr>
          <w:p w14:paraId="75E54C92"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394" w:type="pct"/>
          </w:tcPr>
          <w:p w14:paraId="78B78601"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608" w:type="pct"/>
            <w:shd w:val="clear" w:color="auto" w:fill="auto"/>
          </w:tcPr>
          <w:p w14:paraId="339CD611" w14:textId="0E0EEBD0"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 xml:space="preserve">269 </w:t>
            </w:r>
            <w:del w:id="722" w:author="Juráš Pavel" w:date="2021-06-03T13:23:00Z">
              <w:r w:rsidRPr="003F2BA7" w:rsidDel="009373D9">
                <w:rPr>
                  <w:rFonts w:ascii="Arial" w:hAnsi="Arial" w:cs="Arial"/>
                  <w:sz w:val="20"/>
                  <w:lang w:val="cs-CZ"/>
                </w:rPr>
                <w:delText>265 600</w:delText>
              </w:r>
            </w:del>
            <w:ins w:id="723" w:author="Juráš Pavel" w:date="2021-06-03T13:23:00Z">
              <w:r w:rsidR="009373D9">
                <w:rPr>
                  <w:rFonts w:ascii="Arial" w:hAnsi="Arial" w:cs="Arial"/>
                  <w:sz w:val="20"/>
                  <w:lang w:val="cs-CZ"/>
                </w:rPr>
                <w:t>364 960</w:t>
              </w:r>
            </w:ins>
          </w:p>
        </w:tc>
        <w:tc>
          <w:tcPr>
            <w:tcW w:w="254" w:type="pct"/>
            <w:shd w:val="clear" w:color="auto" w:fill="auto"/>
          </w:tcPr>
          <w:p w14:paraId="22CD0DD7" w14:textId="77777777" w:rsidR="00F345E4" w:rsidRPr="003F2BA7" w:rsidRDefault="00F345E4" w:rsidP="00F345E4">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392" w:type="pct"/>
          </w:tcPr>
          <w:p w14:paraId="2F98A568" w14:textId="77777777" w:rsidR="00F345E4" w:rsidRPr="003F2BA7" w:rsidRDefault="00F345E4" w:rsidP="00F345E4">
            <w:pPr>
              <w:jc w:val="center"/>
              <w:rPr>
                <w:rFonts w:ascii="Arial" w:hAnsi="Arial" w:cs="Arial"/>
                <w:lang w:eastAsia="en-US"/>
              </w:rPr>
            </w:pPr>
          </w:p>
        </w:tc>
      </w:tr>
      <w:tr w:rsidR="00F345E4" w:rsidRPr="003F2BA7" w14:paraId="28D1A78A" w14:textId="77777777" w:rsidTr="00F345E4">
        <w:trPr>
          <w:trHeight w:val="286"/>
        </w:trPr>
        <w:tc>
          <w:tcPr>
            <w:tcW w:w="369" w:type="pct"/>
          </w:tcPr>
          <w:p w14:paraId="576153A9"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408" w:type="pct"/>
          </w:tcPr>
          <w:p w14:paraId="4BD34CBE"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391" w:type="pct"/>
          </w:tcPr>
          <w:p w14:paraId="0433E068" w14:textId="1A2D3B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391" w:type="pct"/>
          </w:tcPr>
          <w:p w14:paraId="55349EEA"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12" w:type="pct"/>
          </w:tcPr>
          <w:p w14:paraId="5EC16C7E"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RCR13</w:t>
            </w:r>
          </w:p>
        </w:tc>
        <w:tc>
          <w:tcPr>
            <w:tcW w:w="706" w:type="pct"/>
            <w:shd w:val="clear" w:color="auto" w:fill="auto"/>
          </w:tcPr>
          <w:p w14:paraId="3D6C16C8"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Podniky dosahující vysokou míru digitalizace</w:t>
            </w:r>
          </w:p>
        </w:tc>
        <w:tc>
          <w:tcPr>
            <w:tcW w:w="358" w:type="pct"/>
          </w:tcPr>
          <w:p w14:paraId="76B2DDE8"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17" w:type="pct"/>
          </w:tcPr>
          <w:p w14:paraId="46F7F2A9"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394" w:type="pct"/>
          </w:tcPr>
          <w:p w14:paraId="31250E18"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608" w:type="pct"/>
            <w:shd w:val="clear" w:color="auto" w:fill="auto"/>
          </w:tcPr>
          <w:p w14:paraId="759A7A3E" w14:textId="7AB92FF8" w:rsidR="00F345E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150</w:t>
            </w:r>
          </w:p>
        </w:tc>
        <w:tc>
          <w:tcPr>
            <w:tcW w:w="254" w:type="pct"/>
            <w:shd w:val="clear" w:color="auto" w:fill="auto"/>
          </w:tcPr>
          <w:p w14:paraId="4250A053" w14:textId="77777777" w:rsidR="00F345E4" w:rsidRPr="003F2BA7" w:rsidRDefault="00F345E4" w:rsidP="00F345E4">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392" w:type="pct"/>
          </w:tcPr>
          <w:p w14:paraId="2A23571C" w14:textId="77777777" w:rsidR="00F345E4" w:rsidRPr="003F2BA7" w:rsidRDefault="00F345E4" w:rsidP="00F345E4">
            <w:pPr>
              <w:jc w:val="center"/>
              <w:rPr>
                <w:rFonts w:ascii="Arial" w:hAnsi="Arial" w:cs="Arial"/>
                <w:lang w:eastAsia="en-US"/>
              </w:rPr>
            </w:pPr>
          </w:p>
        </w:tc>
      </w:tr>
      <w:tr w:rsidR="00F345E4" w:rsidRPr="003F2BA7" w14:paraId="1F283718" w14:textId="77777777" w:rsidTr="00F345E4">
        <w:trPr>
          <w:trHeight w:val="286"/>
        </w:trPr>
        <w:tc>
          <w:tcPr>
            <w:tcW w:w="369" w:type="pct"/>
          </w:tcPr>
          <w:p w14:paraId="0E150EDC"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1</w:t>
            </w:r>
          </w:p>
        </w:tc>
        <w:tc>
          <w:tcPr>
            <w:tcW w:w="408" w:type="pct"/>
          </w:tcPr>
          <w:p w14:paraId="58E7CA76"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SC1.2</w:t>
            </w:r>
          </w:p>
        </w:tc>
        <w:tc>
          <w:tcPr>
            <w:tcW w:w="391" w:type="pct"/>
          </w:tcPr>
          <w:p w14:paraId="4F4F0814" w14:textId="76E8D0BF"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391" w:type="pct"/>
          </w:tcPr>
          <w:p w14:paraId="25F5C0BB"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12" w:type="pct"/>
          </w:tcPr>
          <w:p w14:paraId="5FEF9B20"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RCR13</w:t>
            </w:r>
          </w:p>
        </w:tc>
        <w:tc>
          <w:tcPr>
            <w:tcW w:w="706" w:type="pct"/>
            <w:shd w:val="clear" w:color="auto" w:fill="auto"/>
          </w:tcPr>
          <w:p w14:paraId="061F08A0"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Podniky dosahující vysokou míru digitalizace</w:t>
            </w:r>
          </w:p>
        </w:tc>
        <w:tc>
          <w:tcPr>
            <w:tcW w:w="358" w:type="pct"/>
          </w:tcPr>
          <w:p w14:paraId="6F9A881C"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17" w:type="pct"/>
          </w:tcPr>
          <w:p w14:paraId="16649DE6"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394" w:type="pct"/>
          </w:tcPr>
          <w:p w14:paraId="2D0A409F" w14:textId="77777777" w:rsidR="00F345E4" w:rsidRPr="003F2BA7" w:rsidRDefault="00F345E4" w:rsidP="00F345E4">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608" w:type="pct"/>
            <w:shd w:val="clear" w:color="auto" w:fill="auto"/>
          </w:tcPr>
          <w:p w14:paraId="7D5DD2D9" w14:textId="2D72368E" w:rsidR="00F345E4" w:rsidRPr="003F2BA7" w:rsidRDefault="006F08E6" w:rsidP="00F345E4">
            <w:pPr>
              <w:pStyle w:val="Text1"/>
              <w:spacing w:after="0"/>
              <w:ind w:left="0"/>
              <w:jc w:val="center"/>
              <w:rPr>
                <w:rFonts w:ascii="Arial" w:hAnsi="Arial" w:cs="Arial"/>
                <w:sz w:val="20"/>
                <w:lang w:val="cs-CZ"/>
              </w:rPr>
            </w:pPr>
            <w:r w:rsidRPr="003F2BA7">
              <w:rPr>
                <w:rFonts w:ascii="Arial" w:hAnsi="Arial" w:cs="Arial"/>
                <w:sz w:val="20"/>
                <w:lang w:val="cs-CZ"/>
              </w:rPr>
              <w:t>385</w:t>
            </w:r>
          </w:p>
        </w:tc>
        <w:tc>
          <w:tcPr>
            <w:tcW w:w="254" w:type="pct"/>
            <w:shd w:val="clear" w:color="auto" w:fill="auto"/>
          </w:tcPr>
          <w:p w14:paraId="136ECCCA" w14:textId="77777777" w:rsidR="00F345E4" w:rsidRPr="003F2BA7" w:rsidRDefault="00F345E4" w:rsidP="00F345E4">
            <w:pPr>
              <w:pStyle w:val="Text1"/>
              <w:spacing w:after="0" w:line="480" w:lineRule="auto"/>
              <w:ind w:left="0"/>
              <w:jc w:val="center"/>
              <w:rPr>
                <w:rFonts w:ascii="Arial" w:hAnsi="Arial" w:cs="Arial"/>
                <w:sz w:val="20"/>
                <w:lang w:val="cs-CZ"/>
              </w:rPr>
            </w:pPr>
            <w:r w:rsidRPr="003F2BA7">
              <w:rPr>
                <w:rFonts w:ascii="Arial" w:hAnsi="Arial" w:cs="Arial"/>
                <w:sz w:val="20"/>
                <w:lang w:val="cs-CZ"/>
              </w:rPr>
              <w:t>MS</w:t>
            </w:r>
          </w:p>
        </w:tc>
        <w:tc>
          <w:tcPr>
            <w:tcW w:w="392" w:type="pct"/>
          </w:tcPr>
          <w:p w14:paraId="1CB321E6" w14:textId="77777777" w:rsidR="00F345E4" w:rsidRPr="003F2BA7" w:rsidRDefault="00F345E4" w:rsidP="00F345E4">
            <w:pPr>
              <w:jc w:val="center"/>
              <w:rPr>
                <w:rFonts w:ascii="Arial" w:hAnsi="Arial" w:cs="Arial"/>
                <w:lang w:eastAsia="en-US"/>
              </w:rPr>
            </w:pPr>
          </w:p>
        </w:tc>
      </w:tr>
    </w:tbl>
    <w:p w14:paraId="64D65295" w14:textId="1929D389" w:rsidR="001D7FC4" w:rsidRPr="003F2BA7" w:rsidRDefault="001D7FC4" w:rsidP="001D7FC4">
      <w:pPr>
        <w:rPr>
          <w:rFonts w:ascii="Arial" w:hAnsi="Arial" w:cs="Arial"/>
          <w:i/>
          <w:iCs/>
        </w:rPr>
      </w:pPr>
    </w:p>
    <w:p w14:paraId="74A4E59D" w14:textId="7509B6BC" w:rsidR="00F345E4" w:rsidRPr="003F2BA7" w:rsidRDefault="00F345E4" w:rsidP="001D7FC4">
      <w:pPr>
        <w:rPr>
          <w:rFonts w:ascii="Arial" w:hAnsi="Arial" w:cs="Arial"/>
          <w:i/>
          <w:iCs/>
        </w:rPr>
      </w:pPr>
    </w:p>
    <w:p w14:paraId="10B4507F" w14:textId="7080D7E6" w:rsidR="00F345E4" w:rsidRPr="003F2BA7" w:rsidRDefault="00F345E4" w:rsidP="001D7FC4">
      <w:pPr>
        <w:rPr>
          <w:rFonts w:ascii="Arial" w:hAnsi="Arial" w:cs="Arial"/>
          <w:i/>
          <w:iCs/>
        </w:rPr>
      </w:pPr>
    </w:p>
    <w:p w14:paraId="19E78280" w14:textId="61862A5C" w:rsidR="00F345E4" w:rsidRPr="003F2BA7" w:rsidRDefault="00F345E4" w:rsidP="001D7FC4">
      <w:pPr>
        <w:rPr>
          <w:rFonts w:ascii="Arial" w:hAnsi="Arial" w:cs="Arial"/>
          <w:i/>
          <w:iCs/>
        </w:rPr>
      </w:pPr>
    </w:p>
    <w:p w14:paraId="7313FEA9" w14:textId="611D812B" w:rsidR="00F345E4" w:rsidRPr="003F2BA7" w:rsidRDefault="00F345E4" w:rsidP="001D7FC4">
      <w:pPr>
        <w:rPr>
          <w:rFonts w:ascii="Arial" w:hAnsi="Arial" w:cs="Arial"/>
          <w:i/>
          <w:iCs/>
        </w:rPr>
      </w:pPr>
    </w:p>
    <w:p w14:paraId="43F13E7D" w14:textId="18F72285" w:rsidR="00F345E4" w:rsidRPr="003F2BA7" w:rsidRDefault="00F345E4" w:rsidP="001D7FC4">
      <w:pPr>
        <w:rPr>
          <w:rFonts w:ascii="Arial" w:hAnsi="Arial" w:cs="Arial"/>
          <w:i/>
          <w:iCs/>
        </w:rPr>
      </w:pPr>
    </w:p>
    <w:p w14:paraId="5BF40B60" w14:textId="3C655185" w:rsidR="00F345E4" w:rsidRPr="003F2BA7" w:rsidRDefault="00F345E4" w:rsidP="001D7FC4">
      <w:pPr>
        <w:rPr>
          <w:rFonts w:ascii="Arial" w:hAnsi="Arial" w:cs="Arial"/>
          <w:i/>
          <w:iCs/>
        </w:rPr>
      </w:pPr>
    </w:p>
    <w:p w14:paraId="15F52785" w14:textId="78F9E8BD" w:rsidR="00F345E4" w:rsidRPr="003F2BA7" w:rsidRDefault="00F345E4" w:rsidP="001D7FC4">
      <w:pPr>
        <w:rPr>
          <w:rFonts w:ascii="Arial" w:hAnsi="Arial" w:cs="Arial"/>
          <w:i/>
          <w:iCs/>
        </w:rPr>
      </w:pPr>
    </w:p>
    <w:p w14:paraId="2662892E" w14:textId="2D35808E" w:rsidR="00F345E4" w:rsidRPr="003F2BA7" w:rsidRDefault="00F345E4" w:rsidP="001D7FC4">
      <w:pPr>
        <w:rPr>
          <w:rFonts w:ascii="Arial" w:hAnsi="Arial" w:cs="Arial"/>
          <w:i/>
          <w:iCs/>
        </w:rPr>
      </w:pPr>
    </w:p>
    <w:p w14:paraId="78918F10" w14:textId="77777777" w:rsidR="00F345E4" w:rsidRPr="003F2BA7" w:rsidRDefault="00F345E4" w:rsidP="001D7FC4">
      <w:pPr>
        <w:rPr>
          <w:rFonts w:ascii="Arial" w:hAnsi="Arial" w:cs="Arial"/>
          <w:i/>
          <w:iCs/>
        </w:rPr>
      </w:pPr>
    </w:p>
    <w:p w14:paraId="743608D6" w14:textId="77777777" w:rsidR="00625F7C" w:rsidRPr="003F2BA7"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625F7C" w:rsidRPr="003F2BA7" w:rsidSect="00625F7C">
          <w:pgSz w:w="16838" w:h="11906" w:orient="landscape" w:code="9"/>
          <w:pgMar w:top="1418" w:right="1418" w:bottom="1418" w:left="1418" w:header="708" w:footer="708" w:gutter="0"/>
          <w:cols w:space="708"/>
          <w:docGrid w:linePitch="360"/>
        </w:sectPr>
      </w:pPr>
    </w:p>
    <w:p w14:paraId="0D2B072F" w14:textId="5B62B13B"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2.A.1.2.3 Orientační rozdělení prostředků programu (EU) podle typu intervence</w:t>
      </w:r>
      <w:r w:rsidRPr="003F2BA7">
        <w:rPr>
          <w:rFonts w:ascii="Arial" w:eastAsiaTheme="majorEastAsia" w:hAnsi="Arial" w:cs="Arial"/>
          <w:color w:val="000000" w:themeColor="text1"/>
          <w:sz w:val="26"/>
          <w:szCs w:val="26"/>
        </w:rPr>
        <w:t xml:space="preserve"> </w:t>
      </w:r>
    </w:p>
    <w:p w14:paraId="46BF3C83"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805573" w:rsidRPr="003F2BA7" w14:paraId="06A6BB71" w14:textId="77777777" w:rsidTr="00506D92">
        <w:tc>
          <w:tcPr>
            <w:tcW w:w="9067" w:type="dxa"/>
            <w:gridSpan w:val="6"/>
            <w:shd w:val="clear" w:color="auto" w:fill="99C7F9"/>
          </w:tcPr>
          <w:p w14:paraId="40E0AF02" w14:textId="77777777" w:rsidR="00805573" w:rsidRPr="003F2BA7" w:rsidRDefault="00805573" w:rsidP="00506D92">
            <w:pPr>
              <w:rPr>
                <w:rFonts w:ascii="Arial" w:hAnsi="Arial" w:cs="Arial"/>
                <w:b/>
                <w:iCs/>
              </w:rPr>
            </w:pPr>
            <w:r w:rsidRPr="003F2BA7">
              <w:rPr>
                <w:rFonts w:ascii="Arial" w:hAnsi="Arial" w:cs="Arial"/>
                <w:b/>
              </w:rPr>
              <w:t>Tabulka 4: Dimenze 1 – oblast intervence</w:t>
            </w:r>
          </w:p>
        </w:tc>
      </w:tr>
      <w:tr w:rsidR="00805573" w:rsidRPr="003F2BA7" w14:paraId="2EE90887" w14:textId="77777777" w:rsidTr="00506D92">
        <w:tc>
          <w:tcPr>
            <w:tcW w:w="1271" w:type="dxa"/>
            <w:shd w:val="clear" w:color="auto" w:fill="auto"/>
          </w:tcPr>
          <w:p w14:paraId="45719E1D"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992" w:type="dxa"/>
            <w:shd w:val="clear" w:color="auto" w:fill="auto"/>
          </w:tcPr>
          <w:p w14:paraId="32CBA3FD"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985" w:type="dxa"/>
            <w:shd w:val="clear" w:color="auto" w:fill="auto"/>
          </w:tcPr>
          <w:p w14:paraId="495EF880"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559" w:type="dxa"/>
          </w:tcPr>
          <w:p w14:paraId="5B702D4D"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992" w:type="dxa"/>
            <w:shd w:val="clear" w:color="auto" w:fill="auto"/>
          </w:tcPr>
          <w:p w14:paraId="7986C4E7"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2268" w:type="dxa"/>
            <w:shd w:val="clear" w:color="auto" w:fill="auto"/>
          </w:tcPr>
          <w:p w14:paraId="423CBB44"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44CDA36E"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3CF9014E"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B3D425"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8DE5BDF" w14:textId="77777777" w:rsidR="00805573" w:rsidRPr="003F2BA7" w:rsidRDefault="00805573"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7737FA"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nil"/>
              <w:left w:val="single" w:sz="4" w:space="0" w:color="auto"/>
              <w:bottom w:val="single" w:sz="4" w:space="0" w:color="auto"/>
              <w:right w:val="single" w:sz="4" w:space="0" w:color="auto"/>
            </w:tcBorders>
            <w:shd w:val="clear" w:color="auto" w:fill="auto"/>
            <w:vAlign w:val="center"/>
          </w:tcPr>
          <w:p w14:paraId="59AB53FA" w14:textId="77777777" w:rsidR="00805573" w:rsidRPr="003F2BA7" w:rsidRDefault="00805573" w:rsidP="00506D92">
            <w:pPr>
              <w:overflowPunct/>
              <w:autoSpaceDE/>
              <w:autoSpaceDN/>
              <w:adjustRightInd/>
              <w:jc w:val="center"/>
              <w:textAlignment w:val="auto"/>
              <w:rPr>
                <w:rFonts w:ascii="Arial" w:hAnsi="Arial" w:cs="Arial"/>
                <w:color w:val="000000"/>
              </w:rPr>
            </w:pPr>
            <w:r w:rsidRPr="003F2BA7">
              <w:rPr>
                <w:rFonts w:ascii="Arial" w:hAnsi="Arial" w:cs="Arial"/>
                <w:color w:val="000000"/>
              </w:rPr>
              <w:t>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CC175B7" w14:textId="65968D44" w:rsidR="00805573" w:rsidRPr="003F2BA7" w:rsidRDefault="00805573" w:rsidP="00506D92">
            <w:pPr>
              <w:jc w:val="center"/>
              <w:rPr>
                <w:rFonts w:ascii="Arial" w:hAnsi="Arial" w:cs="Arial"/>
              </w:rPr>
            </w:pPr>
            <w:del w:id="724" w:author="Juráš Pavel" w:date="2021-05-19T10:59:00Z">
              <w:r w:rsidRPr="003F2BA7" w:rsidDel="00872ACC">
                <w:rPr>
                  <w:rFonts w:ascii="Arial" w:hAnsi="Arial" w:cs="Arial"/>
                </w:rPr>
                <w:delText>59 669 529</w:delText>
              </w:r>
            </w:del>
            <w:ins w:id="725" w:author="Juráš Pavel" w:date="2021-05-19T10:59:00Z">
              <w:r w:rsidR="00872ACC" w:rsidRPr="003F2BA7">
                <w:rPr>
                  <w:rFonts w:ascii="Arial" w:hAnsi="Arial" w:cs="Arial"/>
                </w:rPr>
                <w:t>27 361 837</w:t>
              </w:r>
            </w:ins>
          </w:p>
        </w:tc>
      </w:tr>
      <w:tr w:rsidR="00805573" w:rsidRPr="003F2BA7" w14:paraId="580226D6"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20038469"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FB74A1"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6B61F13" w14:textId="77777777" w:rsidR="00805573" w:rsidRPr="003F2BA7" w:rsidRDefault="00805573"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D30CE4"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nil"/>
              <w:left w:val="single" w:sz="4" w:space="0" w:color="auto"/>
              <w:bottom w:val="single" w:sz="4" w:space="0" w:color="auto"/>
              <w:right w:val="single" w:sz="4" w:space="0" w:color="auto"/>
            </w:tcBorders>
            <w:shd w:val="clear" w:color="auto" w:fill="auto"/>
            <w:vAlign w:val="center"/>
          </w:tcPr>
          <w:p w14:paraId="02A283BD" w14:textId="77777777" w:rsidR="00805573" w:rsidRPr="003F2BA7" w:rsidRDefault="00805573" w:rsidP="00506D92">
            <w:pPr>
              <w:jc w:val="center"/>
              <w:rPr>
                <w:rFonts w:ascii="Arial" w:hAnsi="Arial" w:cs="Arial"/>
                <w:color w:val="000000"/>
              </w:rPr>
            </w:pPr>
            <w:r w:rsidRPr="003F2BA7">
              <w:rPr>
                <w:rFonts w:ascii="Arial" w:hAnsi="Arial" w:cs="Arial"/>
                <w:color w:val="000000"/>
              </w:rPr>
              <w:t>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A49558" w14:textId="5B23B897" w:rsidR="00805573" w:rsidRPr="003F2BA7" w:rsidRDefault="00805573" w:rsidP="00506D92">
            <w:pPr>
              <w:jc w:val="center"/>
              <w:rPr>
                <w:rFonts w:ascii="Arial" w:hAnsi="Arial" w:cs="Arial"/>
              </w:rPr>
            </w:pPr>
            <w:del w:id="726" w:author="Juráš Pavel" w:date="2021-05-19T10:59:00Z">
              <w:r w:rsidRPr="003F2BA7" w:rsidDel="00872ACC">
                <w:rPr>
                  <w:rFonts w:ascii="Arial" w:hAnsi="Arial" w:cs="Arial"/>
                </w:rPr>
                <w:delText>153 435 931</w:delText>
              </w:r>
            </w:del>
            <w:ins w:id="727" w:author="Juráš Pavel" w:date="2021-05-19T10:59:00Z">
              <w:r w:rsidR="00872ACC" w:rsidRPr="003F2BA7">
                <w:rPr>
                  <w:rFonts w:ascii="Arial" w:hAnsi="Arial" w:cs="Arial"/>
                </w:rPr>
                <w:t>70 359 008</w:t>
              </w:r>
            </w:ins>
          </w:p>
        </w:tc>
      </w:tr>
      <w:tr w:rsidR="00872ACC" w:rsidRPr="003F2BA7" w14:paraId="25239EAC" w14:textId="77777777" w:rsidTr="00506D92">
        <w:trPr>
          <w:ins w:id="728" w:author="Juráš Pavel" w:date="2021-05-19T10:59: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5F3136F" w14:textId="6BED323C" w:rsidR="00872ACC" w:rsidRPr="003F2BA7" w:rsidRDefault="00872ACC" w:rsidP="00872ACC">
            <w:pPr>
              <w:jc w:val="center"/>
              <w:rPr>
                <w:ins w:id="729" w:author="Juráš Pavel" w:date="2021-05-19T10:59:00Z"/>
                <w:rFonts w:ascii="Arial" w:hAnsi="Arial" w:cs="Arial"/>
              </w:rPr>
            </w:pPr>
            <w:ins w:id="730" w:author="Juráš Pavel" w:date="2021-05-19T10:59:00Z">
              <w:r w:rsidRPr="003F2BA7">
                <w:rPr>
                  <w:rFonts w:ascii="Arial" w:hAnsi="Arial" w:cs="Arial"/>
                </w:rPr>
                <w:t>1</w:t>
              </w:r>
            </w:ins>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3D4A83" w14:textId="05AD2648" w:rsidR="00872ACC" w:rsidRPr="003F2BA7" w:rsidRDefault="00872ACC" w:rsidP="00872ACC">
            <w:pPr>
              <w:jc w:val="center"/>
              <w:rPr>
                <w:ins w:id="731" w:author="Juráš Pavel" w:date="2021-05-19T10:59:00Z"/>
                <w:rFonts w:ascii="Arial" w:hAnsi="Arial" w:cs="Arial"/>
              </w:rPr>
            </w:pPr>
            <w:ins w:id="732" w:author="Juráš Pavel" w:date="2021-05-19T10:59:00Z">
              <w:r w:rsidRPr="003F2BA7">
                <w:rPr>
                  <w:rFonts w:ascii="Arial" w:hAnsi="Arial" w:cs="Arial"/>
                </w:rPr>
                <w:t>EFRR</w:t>
              </w:r>
            </w:ins>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F605E7B" w14:textId="5EA23CA5" w:rsidR="00872ACC" w:rsidRPr="003F2BA7" w:rsidRDefault="00872ACC" w:rsidP="00872ACC">
            <w:pPr>
              <w:jc w:val="center"/>
              <w:rPr>
                <w:ins w:id="733" w:author="Juráš Pavel" w:date="2021-05-19T10:59:00Z"/>
                <w:rFonts w:ascii="Arial" w:hAnsi="Arial" w:cs="Arial"/>
              </w:rPr>
            </w:pPr>
            <w:ins w:id="734" w:author="Juráš Pavel" w:date="2021-05-19T10:59:00Z">
              <w:r w:rsidRPr="003F2BA7">
                <w:rPr>
                  <w:rFonts w:ascii="Arial" w:hAnsi="Arial" w:cs="Arial"/>
                </w:rPr>
                <w:t>MRR</w:t>
              </w:r>
            </w:ins>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1554D3" w14:textId="10FD7164" w:rsidR="00872ACC" w:rsidRPr="003F2BA7" w:rsidRDefault="00872ACC" w:rsidP="00872ACC">
            <w:pPr>
              <w:jc w:val="center"/>
              <w:rPr>
                <w:ins w:id="735" w:author="Juráš Pavel" w:date="2021-05-19T10:59:00Z"/>
                <w:rFonts w:ascii="Arial" w:hAnsi="Arial" w:cs="Arial"/>
              </w:rPr>
            </w:pPr>
            <w:ins w:id="736" w:author="Juráš Pavel" w:date="2021-05-19T10:59:00Z">
              <w:r w:rsidRPr="003F2BA7">
                <w:rPr>
                  <w:rFonts w:ascii="Arial" w:hAnsi="Arial" w:cs="Arial"/>
                </w:rPr>
                <w:t>SC1.2</w:t>
              </w:r>
            </w:ins>
          </w:p>
        </w:tc>
        <w:tc>
          <w:tcPr>
            <w:tcW w:w="992" w:type="dxa"/>
            <w:tcBorders>
              <w:top w:val="nil"/>
              <w:left w:val="single" w:sz="4" w:space="0" w:color="auto"/>
              <w:bottom w:val="single" w:sz="4" w:space="0" w:color="auto"/>
              <w:right w:val="single" w:sz="4" w:space="0" w:color="auto"/>
            </w:tcBorders>
            <w:shd w:val="clear" w:color="auto" w:fill="auto"/>
            <w:vAlign w:val="center"/>
          </w:tcPr>
          <w:p w14:paraId="1063E8B7" w14:textId="1F385187" w:rsidR="00872ACC" w:rsidRPr="003F2BA7" w:rsidRDefault="00872ACC" w:rsidP="00872ACC">
            <w:pPr>
              <w:jc w:val="center"/>
              <w:rPr>
                <w:ins w:id="737" w:author="Juráš Pavel" w:date="2021-05-19T10:59:00Z"/>
                <w:rFonts w:ascii="Arial" w:hAnsi="Arial" w:cs="Arial"/>
                <w:color w:val="000000"/>
              </w:rPr>
            </w:pPr>
            <w:ins w:id="738" w:author="Juráš Pavel" w:date="2021-05-19T10:59:00Z">
              <w:r w:rsidRPr="003F2BA7">
                <w:rPr>
                  <w:rFonts w:ascii="Arial" w:hAnsi="Arial" w:cs="Arial"/>
                  <w:color w:val="000000"/>
                </w:rPr>
                <w:t>021</w:t>
              </w:r>
            </w:ins>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3E36196" w14:textId="1D69DDDE" w:rsidR="00872ACC" w:rsidRPr="003F2BA7" w:rsidRDefault="00872ACC" w:rsidP="00872ACC">
            <w:pPr>
              <w:jc w:val="center"/>
              <w:rPr>
                <w:ins w:id="739" w:author="Juráš Pavel" w:date="2021-05-19T10:59:00Z"/>
                <w:rFonts w:ascii="Arial" w:hAnsi="Arial" w:cs="Arial"/>
              </w:rPr>
            </w:pPr>
            <w:ins w:id="740" w:author="Juráš Pavel" w:date="2021-05-19T10:59:00Z">
              <w:r w:rsidRPr="003F2BA7">
                <w:rPr>
                  <w:rFonts w:ascii="Arial" w:hAnsi="Arial" w:cs="Arial"/>
                </w:rPr>
                <w:t>32 307 692</w:t>
              </w:r>
            </w:ins>
          </w:p>
        </w:tc>
      </w:tr>
      <w:tr w:rsidR="00872ACC" w:rsidRPr="003F2BA7" w14:paraId="600D2628" w14:textId="77777777" w:rsidTr="00506D92">
        <w:trPr>
          <w:ins w:id="741" w:author="Juráš Pavel" w:date="2021-05-19T10:58: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692AC00" w14:textId="65F3CEEF" w:rsidR="00872ACC" w:rsidRPr="003F2BA7" w:rsidRDefault="00872ACC" w:rsidP="00872ACC">
            <w:pPr>
              <w:jc w:val="center"/>
              <w:rPr>
                <w:ins w:id="742" w:author="Juráš Pavel" w:date="2021-05-19T10:58:00Z"/>
                <w:rFonts w:ascii="Arial" w:hAnsi="Arial" w:cs="Arial"/>
              </w:rPr>
            </w:pPr>
            <w:ins w:id="743" w:author="Juráš Pavel" w:date="2021-05-19T10:59:00Z">
              <w:r w:rsidRPr="003F2BA7">
                <w:rPr>
                  <w:rFonts w:ascii="Arial" w:hAnsi="Arial" w:cs="Arial"/>
                </w:rPr>
                <w:t>1</w:t>
              </w:r>
            </w:ins>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DD6007" w14:textId="55569D36" w:rsidR="00872ACC" w:rsidRPr="003F2BA7" w:rsidRDefault="00872ACC" w:rsidP="00872ACC">
            <w:pPr>
              <w:jc w:val="center"/>
              <w:rPr>
                <w:ins w:id="744" w:author="Juráš Pavel" w:date="2021-05-19T10:58:00Z"/>
                <w:rFonts w:ascii="Arial" w:hAnsi="Arial" w:cs="Arial"/>
              </w:rPr>
            </w:pPr>
            <w:ins w:id="745" w:author="Juráš Pavel" w:date="2021-05-19T10:59:00Z">
              <w:r w:rsidRPr="003F2BA7">
                <w:rPr>
                  <w:rFonts w:ascii="Arial" w:hAnsi="Arial" w:cs="Arial"/>
                </w:rPr>
                <w:t>EFRR</w:t>
              </w:r>
            </w:ins>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B9D930" w14:textId="76D9FA27" w:rsidR="00872ACC" w:rsidRPr="003F2BA7" w:rsidRDefault="00872ACC" w:rsidP="00872ACC">
            <w:pPr>
              <w:jc w:val="center"/>
              <w:rPr>
                <w:ins w:id="746" w:author="Juráš Pavel" w:date="2021-05-19T10:58:00Z"/>
                <w:rFonts w:ascii="Arial" w:hAnsi="Arial" w:cs="Arial"/>
              </w:rPr>
            </w:pPr>
            <w:ins w:id="747" w:author="Juráš Pavel" w:date="2021-05-19T10:59:00Z">
              <w:r w:rsidRPr="003F2BA7">
                <w:rPr>
                  <w:rFonts w:ascii="Arial" w:hAnsi="Arial" w:cs="Arial"/>
                </w:rPr>
                <w:t>PR</w:t>
              </w:r>
            </w:ins>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CDEECF" w14:textId="235EACB2" w:rsidR="00872ACC" w:rsidRPr="003F2BA7" w:rsidRDefault="00872ACC" w:rsidP="00872ACC">
            <w:pPr>
              <w:jc w:val="center"/>
              <w:rPr>
                <w:ins w:id="748" w:author="Juráš Pavel" w:date="2021-05-19T10:58:00Z"/>
                <w:rFonts w:ascii="Arial" w:hAnsi="Arial" w:cs="Arial"/>
              </w:rPr>
            </w:pPr>
            <w:ins w:id="749" w:author="Juráš Pavel" w:date="2021-05-19T10:59:00Z">
              <w:r w:rsidRPr="003F2BA7">
                <w:rPr>
                  <w:rFonts w:ascii="Arial" w:hAnsi="Arial" w:cs="Arial"/>
                </w:rPr>
                <w:t>SC1.2</w:t>
              </w:r>
            </w:ins>
          </w:p>
        </w:tc>
        <w:tc>
          <w:tcPr>
            <w:tcW w:w="992" w:type="dxa"/>
            <w:tcBorders>
              <w:top w:val="nil"/>
              <w:left w:val="single" w:sz="4" w:space="0" w:color="auto"/>
              <w:bottom w:val="single" w:sz="4" w:space="0" w:color="auto"/>
              <w:right w:val="single" w:sz="4" w:space="0" w:color="auto"/>
            </w:tcBorders>
            <w:shd w:val="clear" w:color="auto" w:fill="auto"/>
            <w:vAlign w:val="center"/>
          </w:tcPr>
          <w:p w14:paraId="794F7C73" w14:textId="789AA28E" w:rsidR="00872ACC" w:rsidRPr="003F2BA7" w:rsidRDefault="00872ACC" w:rsidP="00872ACC">
            <w:pPr>
              <w:jc w:val="center"/>
              <w:rPr>
                <w:ins w:id="750" w:author="Juráš Pavel" w:date="2021-05-19T10:58:00Z"/>
                <w:rFonts w:ascii="Arial" w:hAnsi="Arial" w:cs="Arial"/>
                <w:color w:val="000000"/>
              </w:rPr>
            </w:pPr>
            <w:ins w:id="751" w:author="Juráš Pavel" w:date="2021-05-19T10:59:00Z">
              <w:r w:rsidRPr="003F2BA7">
                <w:rPr>
                  <w:rFonts w:ascii="Arial" w:hAnsi="Arial" w:cs="Arial"/>
                  <w:color w:val="000000"/>
                </w:rPr>
                <w:t>021</w:t>
              </w:r>
            </w:ins>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9662E5A" w14:textId="269E59C3" w:rsidR="00872ACC" w:rsidRPr="003F2BA7" w:rsidRDefault="00872ACC" w:rsidP="00872ACC">
            <w:pPr>
              <w:jc w:val="center"/>
              <w:rPr>
                <w:ins w:id="752" w:author="Juráš Pavel" w:date="2021-05-19T10:58:00Z"/>
                <w:rFonts w:ascii="Arial" w:hAnsi="Arial" w:cs="Arial"/>
              </w:rPr>
            </w:pPr>
            <w:ins w:id="753" w:author="Juráš Pavel" w:date="2021-05-19T10:59:00Z">
              <w:r w:rsidRPr="003F2BA7">
                <w:rPr>
                  <w:rFonts w:ascii="Arial" w:hAnsi="Arial" w:cs="Arial"/>
                </w:rPr>
                <w:t>83 076 923</w:t>
              </w:r>
            </w:ins>
          </w:p>
        </w:tc>
      </w:tr>
      <w:tr w:rsidR="00805573" w:rsidRPr="003F2BA7" w14:paraId="5B7733E1"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6598D6BA"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72887E"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BEB2B54" w14:textId="77777777" w:rsidR="00805573" w:rsidRPr="003F2BA7" w:rsidRDefault="00805573"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7EA2264"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nil"/>
              <w:left w:val="single" w:sz="4" w:space="0" w:color="auto"/>
              <w:bottom w:val="single" w:sz="4" w:space="0" w:color="auto"/>
              <w:right w:val="single" w:sz="4" w:space="0" w:color="auto"/>
            </w:tcBorders>
            <w:shd w:val="clear" w:color="auto" w:fill="auto"/>
            <w:vAlign w:val="center"/>
          </w:tcPr>
          <w:p w14:paraId="0C3606E3" w14:textId="77777777" w:rsidR="00805573" w:rsidRPr="003F2BA7" w:rsidRDefault="00805573" w:rsidP="00506D92">
            <w:pPr>
              <w:jc w:val="center"/>
              <w:rPr>
                <w:rFonts w:ascii="Arial" w:hAnsi="Arial" w:cs="Arial"/>
                <w:color w:val="000000"/>
              </w:rPr>
            </w:pPr>
            <w:r w:rsidRPr="003F2BA7">
              <w:rPr>
                <w:rFonts w:ascii="Arial" w:hAnsi="Arial" w:cs="Arial"/>
                <w:color w:val="000000"/>
              </w:rPr>
              <w:t>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FB2DA8E" w14:textId="77777777" w:rsidR="00805573" w:rsidRPr="003F2BA7" w:rsidRDefault="00805573" w:rsidP="00506D92">
            <w:pPr>
              <w:jc w:val="center"/>
              <w:rPr>
                <w:rFonts w:ascii="Arial" w:hAnsi="Arial" w:cs="Arial"/>
              </w:rPr>
            </w:pPr>
            <w:r w:rsidRPr="003F2BA7">
              <w:rPr>
                <w:rFonts w:ascii="Arial" w:hAnsi="Arial" w:cs="Arial"/>
              </w:rPr>
              <w:t>9 459 803</w:t>
            </w:r>
          </w:p>
        </w:tc>
      </w:tr>
      <w:tr w:rsidR="00805573" w:rsidRPr="003F2BA7" w14:paraId="683147B8"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070E24B8"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A3627D"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B061F5D" w14:textId="77777777" w:rsidR="00805573" w:rsidRPr="003F2BA7" w:rsidRDefault="00805573"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EE1757"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nil"/>
              <w:left w:val="single" w:sz="4" w:space="0" w:color="auto"/>
              <w:bottom w:val="single" w:sz="4" w:space="0" w:color="auto"/>
              <w:right w:val="single" w:sz="4" w:space="0" w:color="auto"/>
            </w:tcBorders>
            <w:shd w:val="clear" w:color="auto" w:fill="auto"/>
            <w:vAlign w:val="center"/>
          </w:tcPr>
          <w:p w14:paraId="7D02354D" w14:textId="77777777" w:rsidR="00805573" w:rsidRPr="003F2BA7" w:rsidRDefault="00805573" w:rsidP="00506D92">
            <w:pPr>
              <w:jc w:val="center"/>
              <w:rPr>
                <w:rFonts w:ascii="Arial" w:hAnsi="Arial" w:cs="Arial"/>
                <w:color w:val="000000"/>
              </w:rPr>
            </w:pPr>
            <w:r w:rsidRPr="003F2BA7">
              <w:rPr>
                <w:rFonts w:ascii="Arial" w:hAnsi="Arial" w:cs="Arial"/>
                <w:color w:val="000000"/>
              </w:rPr>
              <w:t>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8C3BCDD" w14:textId="77777777" w:rsidR="00805573" w:rsidRPr="003F2BA7" w:rsidRDefault="00805573" w:rsidP="00506D92">
            <w:pPr>
              <w:jc w:val="center"/>
              <w:rPr>
                <w:rFonts w:ascii="Arial" w:hAnsi="Arial" w:cs="Arial"/>
              </w:rPr>
            </w:pPr>
            <w:r w:rsidRPr="003F2BA7">
              <w:rPr>
                <w:rFonts w:ascii="Arial" w:hAnsi="Arial" w:cs="Arial"/>
              </w:rPr>
              <w:t>24 325 209</w:t>
            </w:r>
          </w:p>
        </w:tc>
      </w:tr>
      <w:tr w:rsidR="00805573" w:rsidRPr="003F2BA7" w14:paraId="5CF11057"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45994B17"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E284C1"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10B99F6" w14:textId="77777777" w:rsidR="00805573" w:rsidRPr="003F2BA7" w:rsidRDefault="00805573"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1E2E89"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nil"/>
              <w:left w:val="single" w:sz="4" w:space="0" w:color="auto"/>
              <w:bottom w:val="single" w:sz="4" w:space="0" w:color="auto"/>
              <w:right w:val="single" w:sz="4" w:space="0" w:color="auto"/>
            </w:tcBorders>
            <w:shd w:val="clear" w:color="auto" w:fill="auto"/>
            <w:vAlign w:val="center"/>
          </w:tcPr>
          <w:p w14:paraId="01EC1225" w14:textId="77777777" w:rsidR="00805573" w:rsidRPr="003F2BA7" w:rsidRDefault="00805573" w:rsidP="00506D92">
            <w:pPr>
              <w:jc w:val="center"/>
              <w:rPr>
                <w:rFonts w:ascii="Arial" w:hAnsi="Arial" w:cs="Arial"/>
                <w:color w:val="000000"/>
              </w:rPr>
            </w:pPr>
            <w:r w:rsidRPr="003F2BA7">
              <w:rPr>
                <w:rFonts w:ascii="Arial" w:hAnsi="Arial" w:cs="Arial"/>
                <w:color w:val="000000"/>
              </w:rPr>
              <w:t>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880B6C9" w14:textId="77777777" w:rsidR="00805573" w:rsidRPr="003F2BA7" w:rsidRDefault="00805573" w:rsidP="00506D92">
            <w:pPr>
              <w:jc w:val="center"/>
              <w:rPr>
                <w:rFonts w:ascii="Arial" w:hAnsi="Arial" w:cs="Arial"/>
              </w:rPr>
            </w:pPr>
            <w:r w:rsidRPr="003F2BA7">
              <w:rPr>
                <w:rFonts w:ascii="Arial" w:hAnsi="Arial" w:cs="Arial"/>
              </w:rPr>
              <w:t>3 638 386</w:t>
            </w:r>
          </w:p>
        </w:tc>
      </w:tr>
      <w:tr w:rsidR="00805573" w:rsidRPr="003F2BA7" w14:paraId="21539C90"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270CC9DA"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A8676B"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79448B1" w14:textId="77777777" w:rsidR="00805573" w:rsidRPr="003F2BA7" w:rsidRDefault="00805573"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B57975"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nil"/>
              <w:left w:val="single" w:sz="4" w:space="0" w:color="auto"/>
              <w:bottom w:val="single" w:sz="4" w:space="0" w:color="auto"/>
              <w:right w:val="single" w:sz="4" w:space="0" w:color="auto"/>
            </w:tcBorders>
            <w:shd w:val="clear" w:color="auto" w:fill="auto"/>
            <w:vAlign w:val="center"/>
          </w:tcPr>
          <w:p w14:paraId="33013819" w14:textId="77777777" w:rsidR="00805573" w:rsidRPr="003F2BA7" w:rsidRDefault="00805573" w:rsidP="00506D92">
            <w:pPr>
              <w:jc w:val="center"/>
              <w:rPr>
                <w:rFonts w:ascii="Arial" w:hAnsi="Arial" w:cs="Arial"/>
                <w:color w:val="000000"/>
              </w:rPr>
            </w:pPr>
            <w:r w:rsidRPr="003F2BA7">
              <w:rPr>
                <w:rFonts w:ascii="Arial" w:hAnsi="Arial" w:cs="Arial"/>
                <w:color w:val="000000"/>
              </w:rPr>
              <w:t>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0D1F292" w14:textId="77777777" w:rsidR="00805573" w:rsidRPr="003F2BA7" w:rsidRDefault="00805573" w:rsidP="00506D92">
            <w:pPr>
              <w:jc w:val="center"/>
              <w:rPr>
                <w:rFonts w:ascii="Arial" w:hAnsi="Arial" w:cs="Arial"/>
              </w:rPr>
            </w:pPr>
            <w:r w:rsidRPr="003F2BA7">
              <w:rPr>
                <w:rFonts w:ascii="Arial" w:hAnsi="Arial" w:cs="Arial"/>
              </w:rPr>
              <w:t>9 355 849</w:t>
            </w:r>
          </w:p>
        </w:tc>
      </w:tr>
    </w:tbl>
    <w:p w14:paraId="46803E3E" w14:textId="77777777" w:rsidR="00805573" w:rsidRPr="003F2BA7" w:rsidRDefault="00805573"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1D7FC4" w:rsidRPr="003F2BA7" w14:paraId="1942BEFA" w14:textId="77777777" w:rsidTr="00F345E4">
        <w:tc>
          <w:tcPr>
            <w:tcW w:w="9067" w:type="dxa"/>
            <w:gridSpan w:val="6"/>
            <w:shd w:val="clear" w:color="auto" w:fill="99C7F9"/>
          </w:tcPr>
          <w:p w14:paraId="67469158"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06FFAE02" w14:textId="77777777" w:rsidTr="00A6025D">
        <w:tc>
          <w:tcPr>
            <w:tcW w:w="1271" w:type="dxa"/>
            <w:shd w:val="clear" w:color="auto" w:fill="auto"/>
          </w:tcPr>
          <w:p w14:paraId="30A546C7" w14:textId="77777777" w:rsidR="001D7FC4" w:rsidRPr="003F2BA7" w:rsidRDefault="001D7FC4" w:rsidP="00F345E4">
            <w:pPr>
              <w:jc w:val="center"/>
              <w:rPr>
                <w:rFonts w:ascii="Arial" w:hAnsi="Arial" w:cs="Arial"/>
                <w:b/>
                <w:iCs/>
              </w:rPr>
            </w:pPr>
            <w:r w:rsidRPr="003F2BA7">
              <w:rPr>
                <w:rFonts w:ascii="Arial" w:hAnsi="Arial" w:cs="Arial"/>
                <w:b/>
              </w:rPr>
              <w:t>Číslo priority</w:t>
            </w:r>
          </w:p>
        </w:tc>
        <w:tc>
          <w:tcPr>
            <w:tcW w:w="992" w:type="dxa"/>
            <w:shd w:val="clear" w:color="auto" w:fill="auto"/>
          </w:tcPr>
          <w:p w14:paraId="4F98FE7C" w14:textId="77777777" w:rsidR="001D7FC4" w:rsidRPr="003F2BA7" w:rsidRDefault="001D7FC4" w:rsidP="00F345E4">
            <w:pPr>
              <w:jc w:val="center"/>
              <w:rPr>
                <w:rFonts w:ascii="Arial" w:hAnsi="Arial" w:cs="Arial"/>
                <w:b/>
                <w:iCs/>
              </w:rPr>
            </w:pPr>
            <w:r w:rsidRPr="003F2BA7">
              <w:rPr>
                <w:rFonts w:ascii="Arial" w:hAnsi="Arial" w:cs="Arial"/>
                <w:b/>
              </w:rPr>
              <w:t>Fond</w:t>
            </w:r>
          </w:p>
        </w:tc>
        <w:tc>
          <w:tcPr>
            <w:tcW w:w="1985" w:type="dxa"/>
            <w:shd w:val="clear" w:color="auto" w:fill="auto"/>
          </w:tcPr>
          <w:p w14:paraId="3B67ABBF" w14:textId="77777777" w:rsidR="001D7FC4" w:rsidRPr="003F2BA7" w:rsidRDefault="001D7FC4" w:rsidP="00F345E4">
            <w:pPr>
              <w:jc w:val="center"/>
              <w:rPr>
                <w:rFonts w:ascii="Arial" w:hAnsi="Arial" w:cs="Arial"/>
                <w:b/>
                <w:iCs/>
              </w:rPr>
            </w:pPr>
            <w:r w:rsidRPr="003F2BA7">
              <w:rPr>
                <w:rFonts w:ascii="Arial" w:hAnsi="Arial" w:cs="Arial"/>
                <w:b/>
              </w:rPr>
              <w:t>Kategorie regionu</w:t>
            </w:r>
          </w:p>
        </w:tc>
        <w:tc>
          <w:tcPr>
            <w:tcW w:w="1559" w:type="dxa"/>
          </w:tcPr>
          <w:p w14:paraId="133489EB" w14:textId="77777777" w:rsidR="001D7FC4" w:rsidRPr="003F2BA7" w:rsidRDefault="001D7FC4" w:rsidP="00F345E4">
            <w:pPr>
              <w:jc w:val="center"/>
              <w:rPr>
                <w:rFonts w:ascii="Arial" w:hAnsi="Arial" w:cs="Arial"/>
                <w:b/>
              </w:rPr>
            </w:pPr>
            <w:r w:rsidRPr="003F2BA7">
              <w:rPr>
                <w:rFonts w:ascii="Arial" w:hAnsi="Arial" w:cs="Arial"/>
                <w:b/>
              </w:rPr>
              <w:t>Specifický cíl</w:t>
            </w:r>
          </w:p>
        </w:tc>
        <w:tc>
          <w:tcPr>
            <w:tcW w:w="992" w:type="dxa"/>
            <w:shd w:val="clear" w:color="auto" w:fill="auto"/>
          </w:tcPr>
          <w:p w14:paraId="619BB371" w14:textId="2391ECAE" w:rsidR="001D7FC4" w:rsidRPr="003F2BA7" w:rsidRDefault="001D7FC4" w:rsidP="00F345E4">
            <w:pPr>
              <w:jc w:val="center"/>
              <w:rPr>
                <w:rFonts w:ascii="Arial" w:hAnsi="Arial" w:cs="Arial"/>
                <w:b/>
                <w:iCs/>
              </w:rPr>
            </w:pPr>
            <w:r w:rsidRPr="003F2BA7">
              <w:rPr>
                <w:rFonts w:ascii="Arial" w:hAnsi="Arial" w:cs="Arial"/>
                <w:b/>
              </w:rPr>
              <w:t>Kód</w:t>
            </w:r>
          </w:p>
        </w:tc>
        <w:tc>
          <w:tcPr>
            <w:tcW w:w="2268" w:type="dxa"/>
            <w:shd w:val="clear" w:color="auto" w:fill="auto"/>
          </w:tcPr>
          <w:p w14:paraId="2D3FE34C" w14:textId="77777777" w:rsidR="001D7FC4" w:rsidRPr="003F2BA7" w:rsidRDefault="001D7FC4" w:rsidP="00F345E4">
            <w:pPr>
              <w:jc w:val="center"/>
              <w:rPr>
                <w:rFonts w:ascii="Arial" w:hAnsi="Arial" w:cs="Arial"/>
                <w:b/>
                <w:iCs/>
              </w:rPr>
            </w:pPr>
            <w:r w:rsidRPr="003F2BA7">
              <w:rPr>
                <w:rFonts w:ascii="Arial" w:hAnsi="Arial" w:cs="Arial"/>
                <w:b/>
              </w:rPr>
              <w:t>Částka (v EUR)</w:t>
            </w:r>
          </w:p>
        </w:tc>
      </w:tr>
      <w:tr w:rsidR="00F345E4" w:rsidRPr="003F2BA7" w14:paraId="496E00DC"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19C33C93"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F78F91" w14:textId="5B8DEB24"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14BA869" w14:textId="77777777" w:rsidR="00F345E4" w:rsidRPr="003F2BA7" w:rsidRDefault="00F345E4" w:rsidP="00F345E4">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888C01"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6FBD42" w14:textId="77777777" w:rsidR="00F345E4" w:rsidRPr="003F2BA7" w:rsidRDefault="00F345E4" w:rsidP="00F345E4">
            <w:pPr>
              <w:jc w:val="center"/>
              <w:rPr>
                <w:rFonts w:ascii="Arial" w:hAnsi="Arial" w:cs="Arial"/>
              </w:rPr>
            </w:pPr>
            <w:r w:rsidRPr="003F2BA7">
              <w:rPr>
                <w:rFonts w:ascii="Arial" w:hAnsi="Arial" w:cs="Arial"/>
              </w:rPr>
              <w:t>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BC5DFA" w14:textId="77777777" w:rsidR="00F345E4" w:rsidRPr="003F2BA7" w:rsidRDefault="00F345E4" w:rsidP="00F345E4">
            <w:pPr>
              <w:jc w:val="center"/>
              <w:rPr>
                <w:rFonts w:ascii="Arial" w:hAnsi="Arial" w:cs="Arial"/>
              </w:rPr>
            </w:pPr>
            <w:r w:rsidRPr="003F2BA7">
              <w:rPr>
                <w:rFonts w:ascii="Arial" w:hAnsi="Arial" w:cs="Arial"/>
              </w:rPr>
              <w:t>61 852 560</w:t>
            </w:r>
          </w:p>
        </w:tc>
      </w:tr>
      <w:tr w:rsidR="00F345E4" w:rsidRPr="003F2BA7" w14:paraId="321ED9DF"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1C23C4E0"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448DC2" w14:textId="2732AC8A"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7FF10CA" w14:textId="77777777" w:rsidR="00F345E4" w:rsidRPr="003F2BA7" w:rsidRDefault="00F345E4" w:rsidP="00F345E4">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33C989"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C7506D" w14:textId="77777777" w:rsidR="00F345E4" w:rsidRPr="003F2BA7" w:rsidRDefault="00F345E4" w:rsidP="00F345E4">
            <w:pPr>
              <w:jc w:val="center"/>
              <w:rPr>
                <w:rFonts w:ascii="Arial" w:hAnsi="Arial" w:cs="Arial"/>
              </w:rPr>
            </w:pPr>
            <w:r w:rsidRPr="003F2BA7">
              <w:rPr>
                <w:rFonts w:ascii="Arial" w:hAnsi="Arial" w:cs="Arial"/>
              </w:rPr>
              <w:t>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6566A0" w14:textId="77777777" w:rsidR="00F345E4" w:rsidRPr="003F2BA7" w:rsidRDefault="00F345E4" w:rsidP="00F345E4">
            <w:pPr>
              <w:jc w:val="center"/>
              <w:rPr>
                <w:rFonts w:ascii="Arial" w:hAnsi="Arial" w:cs="Arial"/>
              </w:rPr>
            </w:pPr>
            <w:r w:rsidRPr="003F2BA7">
              <w:rPr>
                <w:rFonts w:ascii="Arial" w:hAnsi="Arial" w:cs="Arial"/>
              </w:rPr>
              <w:t>159 049 441</w:t>
            </w:r>
          </w:p>
        </w:tc>
      </w:tr>
      <w:tr w:rsidR="00F345E4" w:rsidRPr="003F2BA7" w14:paraId="5E16FBF9"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6499205E"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7BA69D" w14:textId="733DC3FD"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B3C786" w14:textId="77777777" w:rsidR="00F345E4" w:rsidRPr="003F2BA7" w:rsidRDefault="00F345E4" w:rsidP="00F345E4">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FA4E80"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A250C7" w14:textId="77777777" w:rsidR="00F345E4" w:rsidRPr="003F2BA7" w:rsidRDefault="00F345E4" w:rsidP="00F345E4">
            <w:pPr>
              <w:jc w:val="center"/>
              <w:rPr>
                <w:rFonts w:ascii="Arial" w:hAnsi="Arial" w:cs="Arial"/>
              </w:rPr>
            </w:pPr>
            <w:r w:rsidRPr="003F2BA7">
              <w:rPr>
                <w:rFonts w:ascii="Arial" w:hAnsi="Arial" w:cs="Arial"/>
              </w:rPr>
              <w:t>03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501B8AF" w14:textId="77777777" w:rsidR="00F345E4" w:rsidRPr="003F2BA7" w:rsidRDefault="00F345E4" w:rsidP="00F345E4">
            <w:pPr>
              <w:jc w:val="center"/>
              <w:rPr>
                <w:rFonts w:ascii="Arial" w:hAnsi="Arial" w:cs="Arial"/>
              </w:rPr>
            </w:pPr>
            <w:r w:rsidRPr="003F2BA7">
              <w:rPr>
                <w:rFonts w:ascii="Arial" w:hAnsi="Arial" w:cs="Arial"/>
              </w:rPr>
              <w:t>3 056 244</w:t>
            </w:r>
          </w:p>
        </w:tc>
      </w:tr>
      <w:tr w:rsidR="00F345E4" w:rsidRPr="003F2BA7" w14:paraId="20025AFB"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32CD569A"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800EF1" w14:textId="1CD28682"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DC9E17B" w14:textId="77777777" w:rsidR="00F345E4" w:rsidRPr="003F2BA7" w:rsidRDefault="00F345E4" w:rsidP="00F345E4">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DC12C8"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C98076" w14:textId="77777777" w:rsidR="00F345E4" w:rsidRPr="003F2BA7" w:rsidRDefault="00F345E4" w:rsidP="00F345E4">
            <w:pPr>
              <w:jc w:val="center"/>
              <w:rPr>
                <w:rFonts w:ascii="Arial" w:hAnsi="Arial" w:cs="Arial"/>
              </w:rPr>
            </w:pPr>
            <w:r w:rsidRPr="003F2BA7">
              <w:rPr>
                <w:rFonts w:ascii="Arial" w:hAnsi="Arial" w:cs="Arial"/>
              </w:rPr>
              <w:t>03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5207D0" w14:textId="77777777" w:rsidR="00F345E4" w:rsidRPr="003F2BA7" w:rsidRDefault="00F345E4" w:rsidP="00F345E4">
            <w:pPr>
              <w:jc w:val="center"/>
              <w:rPr>
                <w:rFonts w:ascii="Arial" w:hAnsi="Arial" w:cs="Arial"/>
              </w:rPr>
            </w:pPr>
            <w:r w:rsidRPr="003F2BA7">
              <w:rPr>
                <w:rFonts w:ascii="Arial" w:hAnsi="Arial" w:cs="Arial"/>
              </w:rPr>
              <w:t>7 858 914</w:t>
            </w:r>
          </w:p>
        </w:tc>
      </w:tr>
      <w:tr w:rsidR="00F345E4" w:rsidRPr="003F2BA7" w14:paraId="41CDCD2F"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15690D4E"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3023B4" w14:textId="47EAF446"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3D69D57" w14:textId="77777777" w:rsidR="00F345E4" w:rsidRPr="003F2BA7" w:rsidRDefault="00F345E4" w:rsidP="00F345E4">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5ECA46"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82DE0E" w14:textId="77777777" w:rsidR="00F345E4" w:rsidRPr="003F2BA7" w:rsidRDefault="00F345E4" w:rsidP="00F345E4">
            <w:pPr>
              <w:jc w:val="center"/>
              <w:rPr>
                <w:rFonts w:ascii="Arial" w:hAnsi="Arial" w:cs="Arial"/>
              </w:rPr>
            </w:pPr>
            <w:r w:rsidRPr="003F2BA7">
              <w:rPr>
                <w:rFonts w:ascii="Arial" w:hAnsi="Arial" w:cs="Arial"/>
              </w:rPr>
              <w:t>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D8DBE63" w14:textId="77777777" w:rsidR="00F345E4" w:rsidRPr="003F2BA7" w:rsidRDefault="00F345E4" w:rsidP="00F345E4">
            <w:pPr>
              <w:jc w:val="center"/>
              <w:rPr>
                <w:rFonts w:ascii="Arial" w:hAnsi="Arial" w:cs="Arial"/>
              </w:rPr>
            </w:pPr>
            <w:r w:rsidRPr="003F2BA7">
              <w:rPr>
                <w:rFonts w:ascii="Arial" w:hAnsi="Arial" w:cs="Arial"/>
              </w:rPr>
              <w:t>4 584 367</w:t>
            </w:r>
          </w:p>
        </w:tc>
      </w:tr>
      <w:tr w:rsidR="00F345E4" w:rsidRPr="003F2BA7" w14:paraId="196679BF"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0F45493D"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174F5F" w14:textId="63A071A8"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94CE1C7" w14:textId="77777777" w:rsidR="00F345E4" w:rsidRPr="003F2BA7" w:rsidRDefault="00F345E4" w:rsidP="00F345E4">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7E6949"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99CEC3" w14:textId="77777777" w:rsidR="00F345E4" w:rsidRPr="003F2BA7" w:rsidRDefault="00F345E4" w:rsidP="00F345E4">
            <w:pPr>
              <w:jc w:val="center"/>
              <w:rPr>
                <w:rFonts w:ascii="Arial" w:hAnsi="Arial" w:cs="Arial"/>
              </w:rPr>
            </w:pPr>
            <w:r w:rsidRPr="003F2BA7">
              <w:rPr>
                <w:rFonts w:ascii="Arial" w:hAnsi="Arial" w:cs="Arial"/>
              </w:rPr>
              <w:t>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09E065B" w14:textId="77777777" w:rsidR="00F345E4" w:rsidRPr="003F2BA7" w:rsidRDefault="00F345E4" w:rsidP="00F345E4">
            <w:pPr>
              <w:jc w:val="center"/>
              <w:rPr>
                <w:rFonts w:ascii="Arial" w:hAnsi="Arial" w:cs="Arial"/>
              </w:rPr>
            </w:pPr>
            <w:r w:rsidRPr="003F2BA7">
              <w:rPr>
                <w:rFonts w:ascii="Arial" w:hAnsi="Arial" w:cs="Arial"/>
              </w:rPr>
              <w:t>11 788 370</w:t>
            </w:r>
          </w:p>
        </w:tc>
      </w:tr>
      <w:tr w:rsidR="00F345E4" w:rsidRPr="003F2BA7" w14:paraId="0EEE0EB8"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0B596011"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7312E" w14:textId="1DAEC57B"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B6BD14" w14:textId="77777777" w:rsidR="00F345E4" w:rsidRPr="003F2BA7" w:rsidRDefault="00F345E4" w:rsidP="00F345E4">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F807C6A"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31A14F" w14:textId="77777777" w:rsidR="00F345E4" w:rsidRPr="003F2BA7" w:rsidRDefault="00F345E4" w:rsidP="00F345E4">
            <w:pPr>
              <w:jc w:val="center"/>
              <w:rPr>
                <w:rFonts w:ascii="Arial" w:hAnsi="Arial" w:cs="Arial"/>
              </w:rPr>
            </w:pPr>
            <w:r w:rsidRPr="003F2BA7">
              <w:rPr>
                <w:rFonts w:ascii="Arial" w:hAnsi="Arial" w:cs="Arial"/>
              </w:rPr>
              <w:t>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063362" w14:textId="77777777" w:rsidR="00F345E4" w:rsidRPr="003F2BA7" w:rsidRDefault="00F345E4" w:rsidP="00F345E4">
            <w:pPr>
              <w:jc w:val="center"/>
              <w:rPr>
                <w:rFonts w:ascii="Arial" w:hAnsi="Arial" w:cs="Arial"/>
              </w:rPr>
            </w:pPr>
            <w:r w:rsidRPr="003F2BA7">
              <w:rPr>
                <w:rFonts w:ascii="Arial" w:hAnsi="Arial" w:cs="Arial"/>
              </w:rPr>
              <w:t>3 274 547</w:t>
            </w:r>
          </w:p>
        </w:tc>
      </w:tr>
      <w:tr w:rsidR="00F345E4" w:rsidRPr="003F2BA7" w14:paraId="1DA1DC72"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5DB773B2" w14:textId="77777777" w:rsidR="00F345E4" w:rsidRPr="003F2BA7" w:rsidRDefault="00F345E4" w:rsidP="00F345E4">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DE5F1C" w14:textId="66EC887C" w:rsidR="00F345E4" w:rsidRPr="003F2BA7" w:rsidRDefault="00F345E4" w:rsidP="00F345E4">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AF3A125" w14:textId="77777777" w:rsidR="00F345E4" w:rsidRPr="003F2BA7" w:rsidRDefault="00F345E4" w:rsidP="00F345E4">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79D877" w14:textId="77777777" w:rsidR="00F345E4" w:rsidRPr="003F2BA7" w:rsidRDefault="00F345E4" w:rsidP="00F345E4">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7226C5" w14:textId="77777777" w:rsidR="00F345E4" w:rsidRPr="003F2BA7" w:rsidRDefault="00F345E4" w:rsidP="00F345E4">
            <w:pPr>
              <w:jc w:val="center"/>
              <w:rPr>
                <w:rFonts w:ascii="Arial" w:hAnsi="Arial" w:cs="Arial"/>
              </w:rPr>
            </w:pPr>
            <w:r w:rsidRPr="003F2BA7">
              <w:rPr>
                <w:rFonts w:ascii="Arial" w:hAnsi="Arial" w:cs="Arial"/>
              </w:rPr>
              <w:t>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6462FBB" w14:textId="77777777" w:rsidR="00F345E4" w:rsidRPr="003F2BA7" w:rsidRDefault="00F345E4" w:rsidP="00F345E4">
            <w:pPr>
              <w:jc w:val="center"/>
              <w:rPr>
                <w:rFonts w:ascii="Arial" w:hAnsi="Arial" w:cs="Arial"/>
              </w:rPr>
            </w:pPr>
            <w:r w:rsidRPr="003F2BA7">
              <w:rPr>
                <w:rFonts w:ascii="Arial" w:hAnsi="Arial" w:cs="Arial"/>
              </w:rPr>
              <w:t>8 420 264</w:t>
            </w:r>
          </w:p>
        </w:tc>
      </w:tr>
    </w:tbl>
    <w:p w14:paraId="6592CE23"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805573" w:rsidRPr="003F2BA7" w14:paraId="09DDFD4F" w14:textId="77777777" w:rsidTr="00506D92">
        <w:tc>
          <w:tcPr>
            <w:tcW w:w="9067" w:type="dxa"/>
            <w:gridSpan w:val="6"/>
            <w:shd w:val="clear" w:color="auto" w:fill="99C7F9"/>
          </w:tcPr>
          <w:p w14:paraId="6C9E2428" w14:textId="77777777" w:rsidR="00805573" w:rsidRPr="003F2BA7" w:rsidRDefault="00805573" w:rsidP="00506D92">
            <w:pPr>
              <w:rPr>
                <w:rFonts w:ascii="Arial" w:hAnsi="Arial" w:cs="Arial"/>
                <w:b/>
                <w:iCs/>
              </w:rPr>
            </w:pPr>
            <w:r w:rsidRPr="003F2BA7">
              <w:rPr>
                <w:rFonts w:ascii="Arial" w:hAnsi="Arial" w:cs="Arial"/>
                <w:b/>
              </w:rPr>
              <w:t>Tabulka 6: Dimenze 3 – mechanismus územního plnění a územní zaměření</w:t>
            </w:r>
          </w:p>
        </w:tc>
      </w:tr>
      <w:tr w:rsidR="00805573" w:rsidRPr="003F2BA7" w14:paraId="4DD35AEB" w14:textId="77777777" w:rsidTr="00506D92">
        <w:tc>
          <w:tcPr>
            <w:tcW w:w="1271" w:type="dxa"/>
            <w:shd w:val="clear" w:color="auto" w:fill="auto"/>
          </w:tcPr>
          <w:p w14:paraId="244B6D08"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992" w:type="dxa"/>
            <w:shd w:val="clear" w:color="auto" w:fill="auto"/>
          </w:tcPr>
          <w:p w14:paraId="7CA2A19F"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985" w:type="dxa"/>
            <w:shd w:val="clear" w:color="auto" w:fill="auto"/>
          </w:tcPr>
          <w:p w14:paraId="061F492D"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559" w:type="dxa"/>
          </w:tcPr>
          <w:p w14:paraId="7946F2ED"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992" w:type="dxa"/>
            <w:shd w:val="clear" w:color="auto" w:fill="auto"/>
          </w:tcPr>
          <w:p w14:paraId="31E2550D"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2268" w:type="dxa"/>
            <w:shd w:val="clear" w:color="auto" w:fill="auto"/>
          </w:tcPr>
          <w:p w14:paraId="52E59D60"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139C87A9"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4053CA8E"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8E739D"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8F6398F" w14:textId="77777777" w:rsidR="00805573" w:rsidRPr="003F2BA7" w:rsidRDefault="00805573"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0AEF87"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93D9F1" w14:textId="77777777" w:rsidR="00805573" w:rsidRPr="003F2BA7" w:rsidRDefault="00805573" w:rsidP="00506D92">
            <w:pPr>
              <w:jc w:val="center"/>
              <w:rPr>
                <w:rFonts w:ascii="Arial" w:hAnsi="Arial" w:cs="Arial"/>
              </w:rPr>
            </w:pPr>
            <w:r w:rsidRPr="003F2BA7">
              <w:rPr>
                <w:rFonts w:ascii="Arial" w:hAnsi="Arial" w:cs="Arial"/>
              </w:rPr>
              <w:t>33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A1CF2D5" w14:textId="77777777" w:rsidR="00805573" w:rsidRPr="003F2BA7" w:rsidRDefault="00805573" w:rsidP="00506D92">
            <w:pPr>
              <w:jc w:val="center"/>
              <w:rPr>
                <w:rFonts w:ascii="Arial" w:hAnsi="Arial" w:cs="Arial"/>
              </w:rPr>
            </w:pPr>
            <w:r w:rsidRPr="003F2BA7">
              <w:rPr>
                <w:rFonts w:ascii="Arial" w:hAnsi="Arial" w:cs="Arial"/>
              </w:rPr>
              <w:t>72 767 718</w:t>
            </w:r>
          </w:p>
        </w:tc>
      </w:tr>
      <w:tr w:rsidR="00805573" w:rsidRPr="003F2BA7" w14:paraId="1A2904F9"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770D0D4C" w14:textId="77777777" w:rsidR="00805573" w:rsidRPr="003F2BA7" w:rsidRDefault="00805573" w:rsidP="00506D92">
            <w:pPr>
              <w:jc w:val="center"/>
              <w:rPr>
                <w:rFonts w:ascii="Arial" w:hAnsi="Arial" w:cs="Arial"/>
              </w:rPr>
            </w:pPr>
            <w:r w:rsidRPr="003F2BA7">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C41192"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EE2FCB5" w14:textId="77777777" w:rsidR="00805573" w:rsidRPr="003F2BA7" w:rsidRDefault="00805573"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059075" w14:textId="77777777" w:rsidR="00805573" w:rsidRPr="003F2BA7" w:rsidRDefault="00805573" w:rsidP="00506D92">
            <w:pPr>
              <w:jc w:val="center"/>
              <w:rPr>
                <w:rFonts w:ascii="Arial" w:hAnsi="Arial" w:cs="Arial"/>
              </w:rPr>
            </w:pPr>
            <w:r w:rsidRPr="003F2BA7">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83B724" w14:textId="77777777" w:rsidR="00805573" w:rsidRPr="003F2BA7" w:rsidRDefault="00805573" w:rsidP="00506D92">
            <w:pPr>
              <w:jc w:val="center"/>
              <w:rPr>
                <w:rFonts w:ascii="Arial" w:hAnsi="Arial" w:cs="Arial"/>
              </w:rPr>
            </w:pPr>
            <w:r w:rsidRPr="003F2BA7">
              <w:rPr>
                <w:rFonts w:ascii="Arial" w:hAnsi="Arial" w:cs="Arial"/>
              </w:rPr>
              <w:t>33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515A35D" w14:textId="77777777" w:rsidR="00805573" w:rsidRPr="003F2BA7" w:rsidRDefault="00805573" w:rsidP="00506D92">
            <w:pPr>
              <w:jc w:val="center"/>
              <w:rPr>
                <w:rFonts w:ascii="Arial" w:hAnsi="Arial" w:cs="Arial"/>
              </w:rPr>
            </w:pPr>
            <w:r w:rsidRPr="003F2BA7">
              <w:rPr>
                <w:rFonts w:ascii="Arial" w:hAnsi="Arial" w:cs="Arial"/>
              </w:rPr>
              <w:t>187 116 989</w:t>
            </w:r>
          </w:p>
        </w:tc>
      </w:tr>
    </w:tbl>
    <w:p w14:paraId="721D644F" w14:textId="77777777" w:rsidR="00805573" w:rsidRPr="003F2BA7" w:rsidRDefault="00805573"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1D7FC4" w:rsidRPr="003F2BA7" w14:paraId="5FB0AF2C" w14:textId="77777777" w:rsidTr="00F345E4">
        <w:tc>
          <w:tcPr>
            <w:tcW w:w="9067" w:type="dxa"/>
            <w:gridSpan w:val="6"/>
            <w:shd w:val="clear" w:color="auto" w:fill="99C7F9"/>
          </w:tcPr>
          <w:p w14:paraId="4D661140"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4A657D05" w14:textId="77777777" w:rsidTr="00A6025D">
        <w:tc>
          <w:tcPr>
            <w:tcW w:w="1271" w:type="dxa"/>
            <w:shd w:val="clear" w:color="auto" w:fill="auto"/>
          </w:tcPr>
          <w:p w14:paraId="183D0C8B" w14:textId="77777777" w:rsidR="001D7FC4" w:rsidRPr="003F2BA7" w:rsidRDefault="001D7FC4" w:rsidP="00F345E4">
            <w:pPr>
              <w:jc w:val="center"/>
              <w:rPr>
                <w:rFonts w:ascii="Arial" w:hAnsi="Arial" w:cs="Arial"/>
                <w:b/>
                <w:iCs/>
              </w:rPr>
            </w:pPr>
            <w:r w:rsidRPr="003F2BA7">
              <w:rPr>
                <w:rFonts w:ascii="Arial" w:hAnsi="Arial" w:cs="Arial"/>
                <w:b/>
              </w:rPr>
              <w:t>Číslo priority</w:t>
            </w:r>
          </w:p>
        </w:tc>
        <w:tc>
          <w:tcPr>
            <w:tcW w:w="992" w:type="dxa"/>
            <w:shd w:val="clear" w:color="auto" w:fill="auto"/>
          </w:tcPr>
          <w:p w14:paraId="7916F700" w14:textId="77777777" w:rsidR="001D7FC4" w:rsidRPr="003F2BA7" w:rsidRDefault="001D7FC4" w:rsidP="00F345E4">
            <w:pPr>
              <w:jc w:val="center"/>
              <w:rPr>
                <w:rFonts w:ascii="Arial" w:hAnsi="Arial" w:cs="Arial"/>
                <w:b/>
                <w:iCs/>
              </w:rPr>
            </w:pPr>
            <w:r w:rsidRPr="003F2BA7">
              <w:rPr>
                <w:rFonts w:ascii="Arial" w:hAnsi="Arial" w:cs="Arial"/>
                <w:b/>
              </w:rPr>
              <w:t>Fond</w:t>
            </w:r>
          </w:p>
        </w:tc>
        <w:tc>
          <w:tcPr>
            <w:tcW w:w="1985" w:type="dxa"/>
            <w:shd w:val="clear" w:color="auto" w:fill="auto"/>
          </w:tcPr>
          <w:p w14:paraId="010EB849" w14:textId="77777777" w:rsidR="001D7FC4" w:rsidRPr="003F2BA7" w:rsidRDefault="001D7FC4" w:rsidP="00F345E4">
            <w:pPr>
              <w:jc w:val="center"/>
              <w:rPr>
                <w:rFonts w:ascii="Arial" w:hAnsi="Arial" w:cs="Arial"/>
                <w:b/>
                <w:iCs/>
              </w:rPr>
            </w:pPr>
            <w:r w:rsidRPr="003F2BA7">
              <w:rPr>
                <w:rFonts w:ascii="Arial" w:hAnsi="Arial" w:cs="Arial"/>
                <w:b/>
              </w:rPr>
              <w:t>Kategorie regionu</w:t>
            </w:r>
          </w:p>
        </w:tc>
        <w:tc>
          <w:tcPr>
            <w:tcW w:w="1559" w:type="dxa"/>
          </w:tcPr>
          <w:p w14:paraId="2CC0709C" w14:textId="77777777" w:rsidR="001D7FC4" w:rsidRPr="003F2BA7" w:rsidRDefault="001D7FC4" w:rsidP="00F345E4">
            <w:pPr>
              <w:jc w:val="center"/>
              <w:rPr>
                <w:rFonts w:ascii="Arial" w:hAnsi="Arial" w:cs="Arial"/>
                <w:b/>
              </w:rPr>
            </w:pPr>
            <w:r w:rsidRPr="003F2BA7">
              <w:rPr>
                <w:rFonts w:ascii="Arial" w:hAnsi="Arial" w:cs="Arial"/>
                <w:b/>
              </w:rPr>
              <w:t>Specifický cíl</w:t>
            </w:r>
          </w:p>
        </w:tc>
        <w:tc>
          <w:tcPr>
            <w:tcW w:w="992" w:type="dxa"/>
            <w:shd w:val="clear" w:color="auto" w:fill="auto"/>
          </w:tcPr>
          <w:p w14:paraId="6DACCAF7" w14:textId="6E113505" w:rsidR="001D7FC4" w:rsidRPr="003F2BA7" w:rsidRDefault="001D7FC4" w:rsidP="00F345E4">
            <w:pPr>
              <w:jc w:val="center"/>
              <w:rPr>
                <w:rFonts w:ascii="Arial" w:hAnsi="Arial" w:cs="Arial"/>
                <w:b/>
                <w:iCs/>
              </w:rPr>
            </w:pPr>
            <w:r w:rsidRPr="003F2BA7">
              <w:rPr>
                <w:rFonts w:ascii="Arial" w:hAnsi="Arial" w:cs="Arial"/>
                <w:b/>
              </w:rPr>
              <w:t>Kód</w:t>
            </w:r>
          </w:p>
        </w:tc>
        <w:tc>
          <w:tcPr>
            <w:tcW w:w="2268" w:type="dxa"/>
            <w:shd w:val="clear" w:color="auto" w:fill="auto"/>
          </w:tcPr>
          <w:p w14:paraId="18F35736" w14:textId="77777777" w:rsidR="001D7FC4" w:rsidRPr="003F2BA7" w:rsidRDefault="001D7FC4" w:rsidP="00F345E4">
            <w:pPr>
              <w:jc w:val="center"/>
              <w:rPr>
                <w:rFonts w:ascii="Arial" w:hAnsi="Arial" w:cs="Arial"/>
                <w:b/>
                <w:iCs/>
              </w:rPr>
            </w:pPr>
            <w:r w:rsidRPr="003F2BA7">
              <w:rPr>
                <w:rFonts w:ascii="Arial" w:hAnsi="Arial" w:cs="Arial"/>
                <w:b/>
              </w:rPr>
              <w:t>Částka (v EUR)</w:t>
            </w:r>
          </w:p>
        </w:tc>
      </w:tr>
      <w:tr w:rsidR="001D7FC4" w:rsidRPr="003F2BA7" w14:paraId="5B7FA7D8" w14:textId="77777777" w:rsidTr="00A6025D">
        <w:tc>
          <w:tcPr>
            <w:tcW w:w="1271" w:type="dxa"/>
            <w:shd w:val="clear" w:color="auto" w:fill="auto"/>
          </w:tcPr>
          <w:p w14:paraId="327A10D1" w14:textId="77777777" w:rsidR="001D7FC4" w:rsidRPr="003F2BA7" w:rsidRDefault="001D7FC4" w:rsidP="00F345E4">
            <w:pPr>
              <w:jc w:val="center"/>
              <w:rPr>
                <w:rFonts w:ascii="Arial" w:hAnsi="Arial" w:cs="Arial"/>
                <w:b/>
              </w:rPr>
            </w:pPr>
          </w:p>
        </w:tc>
        <w:tc>
          <w:tcPr>
            <w:tcW w:w="992" w:type="dxa"/>
            <w:shd w:val="clear" w:color="auto" w:fill="auto"/>
          </w:tcPr>
          <w:p w14:paraId="0FE40044" w14:textId="77777777" w:rsidR="001D7FC4" w:rsidRPr="003F2BA7" w:rsidRDefault="001D7FC4" w:rsidP="00F345E4">
            <w:pPr>
              <w:jc w:val="center"/>
              <w:rPr>
                <w:rFonts w:ascii="Arial" w:hAnsi="Arial" w:cs="Arial"/>
                <w:b/>
              </w:rPr>
            </w:pPr>
          </w:p>
        </w:tc>
        <w:tc>
          <w:tcPr>
            <w:tcW w:w="1985" w:type="dxa"/>
            <w:shd w:val="clear" w:color="auto" w:fill="auto"/>
          </w:tcPr>
          <w:p w14:paraId="38EAD81E" w14:textId="77777777" w:rsidR="001D7FC4" w:rsidRPr="003F2BA7" w:rsidRDefault="001D7FC4" w:rsidP="00F345E4">
            <w:pPr>
              <w:jc w:val="center"/>
              <w:rPr>
                <w:rFonts w:ascii="Arial" w:hAnsi="Arial" w:cs="Arial"/>
                <w:b/>
              </w:rPr>
            </w:pPr>
          </w:p>
        </w:tc>
        <w:tc>
          <w:tcPr>
            <w:tcW w:w="1559" w:type="dxa"/>
          </w:tcPr>
          <w:p w14:paraId="2471BF35" w14:textId="77777777" w:rsidR="001D7FC4" w:rsidRPr="003F2BA7" w:rsidRDefault="001D7FC4" w:rsidP="00F345E4">
            <w:pPr>
              <w:jc w:val="center"/>
              <w:rPr>
                <w:rFonts w:ascii="Arial" w:hAnsi="Arial" w:cs="Arial"/>
                <w:b/>
              </w:rPr>
            </w:pPr>
          </w:p>
        </w:tc>
        <w:tc>
          <w:tcPr>
            <w:tcW w:w="992" w:type="dxa"/>
            <w:shd w:val="clear" w:color="auto" w:fill="auto"/>
          </w:tcPr>
          <w:p w14:paraId="3AC11298" w14:textId="77777777" w:rsidR="001D7FC4" w:rsidRPr="003F2BA7" w:rsidRDefault="001D7FC4" w:rsidP="00F345E4">
            <w:pPr>
              <w:jc w:val="center"/>
              <w:rPr>
                <w:rFonts w:ascii="Arial" w:hAnsi="Arial" w:cs="Arial"/>
                <w:b/>
              </w:rPr>
            </w:pPr>
          </w:p>
        </w:tc>
        <w:tc>
          <w:tcPr>
            <w:tcW w:w="2268" w:type="dxa"/>
            <w:shd w:val="clear" w:color="auto" w:fill="auto"/>
          </w:tcPr>
          <w:p w14:paraId="1BF32FDB" w14:textId="77777777" w:rsidR="001D7FC4" w:rsidRPr="003F2BA7" w:rsidRDefault="001D7FC4" w:rsidP="00F345E4">
            <w:pPr>
              <w:jc w:val="center"/>
              <w:rPr>
                <w:rFonts w:ascii="Arial" w:hAnsi="Arial" w:cs="Arial"/>
                <w:b/>
              </w:rPr>
            </w:pPr>
          </w:p>
        </w:tc>
      </w:tr>
    </w:tbl>
    <w:p w14:paraId="77946E7D" w14:textId="77777777" w:rsidR="003874FC" w:rsidRPr="003F2BA7" w:rsidRDefault="003874FC" w:rsidP="00961AB1">
      <w:pPr>
        <w:rPr>
          <w:rFonts w:ascii="Arial" w:hAnsi="Arial" w:cs="Arial"/>
          <w:i/>
          <w:iCs/>
        </w:rPr>
      </w:pPr>
    </w:p>
    <w:p w14:paraId="782E00D6" w14:textId="77777777" w:rsidR="00D03CCA" w:rsidRPr="003F2BA7" w:rsidRDefault="00D03CCA" w:rsidP="00354C29">
      <w:pPr>
        <w:spacing w:after="240"/>
        <w:jc w:val="both"/>
        <w:rPr>
          <w:rFonts w:ascii="Arial" w:hAnsi="Arial" w:cs="Arial"/>
          <w:b/>
          <w:sz w:val="28"/>
          <w:szCs w:val="28"/>
        </w:rPr>
      </w:pPr>
    </w:p>
    <w:p w14:paraId="0C496D52" w14:textId="77777777" w:rsidR="00F345E4" w:rsidRPr="003F2BA7" w:rsidRDefault="00F345E4" w:rsidP="00354C29">
      <w:pPr>
        <w:spacing w:after="240"/>
        <w:jc w:val="both"/>
        <w:rPr>
          <w:rFonts w:ascii="Arial" w:hAnsi="Arial" w:cs="Arial"/>
          <w:b/>
          <w:sz w:val="28"/>
          <w:szCs w:val="28"/>
        </w:rPr>
        <w:sectPr w:rsidR="00F345E4" w:rsidRPr="003F2BA7" w:rsidSect="00625F7C">
          <w:pgSz w:w="11906" w:h="16838" w:code="9"/>
          <w:pgMar w:top="1418" w:right="1418" w:bottom="1418" w:left="1418" w:header="708" w:footer="708" w:gutter="0"/>
          <w:cols w:space="708"/>
          <w:docGrid w:linePitch="360"/>
        </w:sectPr>
      </w:pPr>
    </w:p>
    <w:p w14:paraId="255CD483" w14:textId="032A63F5" w:rsidR="00A162D3" w:rsidRPr="003F2BA7" w:rsidRDefault="00A162D3" w:rsidP="00354C29">
      <w:pPr>
        <w:spacing w:after="240"/>
        <w:jc w:val="both"/>
        <w:rPr>
          <w:rFonts w:ascii="Arial" w:hAnsi="Arial" w:cs="Arial"/>
          <w:b/>
          <w:sz w:val="28"/>
          <w:szCs w:val="28"/>
        </w:rPr>
      </w:pPr>
      <w:r w:rsidRPr="003F2BA7">
        <w:rPr>
          <w:rFonts w:ascii="Arial" w:hAnsi="Arial" w:cs="Arial"/>
          <w:b/>
          <w:sz w:val="28"/>
          <w:szCs w:val="28"/>
        </w:rPr>
        <w:lastRenderedPageBreak/>
        <w:t>2.</w:t>
      </w:r>
      <w:r w:rsidR="000D5302" w:rsidRPr="003F2BA7">
        <w:rPr>
          <w:rFonts w:ascii="Arial" w:hAnsi="Arial" w:cs="Arial"/>
          <w:b/>
          <w:sz w:val="28"/>
          <w:szCs w:val="28"/>
        </w:rPr>
        <w:t>A.</w:t>
      </w:r>
      <w:r w:rsidRPr="003F2BA7">
        <w:rPr>
          <w:rFonts w:ascii="Arial" w:hAnsi="Arial" w:cs="Arial"/>
          <w:b/>
          <w:sz w:val="28"/>
          <w:szCs w:val="28"/>
        </w:rPr>
        <w:t xml:space="preserve">2 Priorita 2 </w:t>
      </w:r>
      <w:r w:rsidR="00354C29" w:rsidRPr="003F2BA7">
        <w:rPr>
          <w:rFonts w:ascii="Arial" w:hAnsi="Arial" w:cs="Arial"/>
          <w:b/>
          <w:sz w:val="28"/>
          <w:szCs w:val="28"/>
        </w:rPr>
        <w:t xml:space="preserve">- </w:t>
      </w:r>
      <w:r w:rsidRPr="003F2BA7">
        <w:rPr>
          <w:rFonts w:ascii="Arial" w:hAnsi="Arial" w:cs="Arial"/>
          <w:b/>
          <w:sz w:val="28"/>
          <w:szCs w:val="28"/>
        </w:rPr>
        <w:t>Rozvoj podnikání a konkurenceschopnosti MSP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D5302" w:rsidRPr="003F2BA7" w14:paraId="2BA48DAC" w14:textId="77777777" w:rsidTr="00B73A11">
        <w:tc>
          <w:tcPr>
            <w:tcW w:w="9322" w:type="dxa"/>
          </w:tcPr>
          <w:p w14:paraId="738E0D63"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zaměstnanosti mladých lidí</w:t>
            </w:r>
          </w:p>
        </w:tc>
      </w:tr>
      <w:tr w:rsidR="000D5302" w:rsidRPr="003F2BA7" w14:paraId="22534EB2" w14:textId="77777777" w:rsidTr="00B73A11">
        <w:tc>
          <w:tcPr>
            <w:tcW w:w="9322" w:type="dxa"/>
          </w:tcPr>
          <w:p w14:paraId="62DBB8F4"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inovativním opatřením</w:t>
            </w:r>
          </w:p>
        </w:tc>
      </w:tr>
      <w:tr w:rsidR="000D5302" w:rsidRPr="003F2BA7" w14:paraId="78E2FA9F" w14:textId="77777777" w:rsidTr="00B73A11">
        <w:tc>
          <w:tcPr>
            <w:tcW w:w="9322" w:type="dxa"/>
          </w:tcPr>
          <w:p w14:paraId="70FEC546"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(xi) Nařízení o ESF+</w:t>
            </w:r>
          </w:p>
        </w:tc>
      </w:tr>
      <w:tr w:rsidR="000D5302" w:rsidRPr="003F2BA7" w14:paraId="73563356" w14:textId="77777777" w:rsidTr="00B73A11">
        <w:tc>
          <w:tcPr>
            <w:tcW w:w="9322" w:type="dxa"/>
          </w:tcPr>
          <w:p w14:paraId="36B5B10E"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 Nařízení o ESF+</w:t>
            </w:r>
          </w:p>
        </w:tc>
      </w:tr>
      <w:tr w:rsidR="000D5302" w:rsidRPr="003F2BA7" w14:paraId="065C397A" w14:textId="77777777" w:rsidTr="00B73A11">
        <w:tc>
          <w:tcPr>
            <w:tcW w:w="9322" w:type="dxa"/>
            <w:tcBorders>
              <w:top w:val="single" w:sz="4" w:space="0" w:color="auto"/>
              <w:left w:val="single" w:sz="4" w:space="0" w:color="auto"/>
              <w:bottom w:val="single" w:sz="4" w:space="0" w:color="auto"/>
              <w:right w:val="single" w:sz="4" w:space="0" w:color="auto"/>
            </w:tcBorders>
          </w:tcPr>
          <w:p w14:paraId="4CFC4E7F"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městské mobilitě</w:t>
            </w:r>
            <w:r w:rsidRPr="003F2BA7">
              <w:rPr>
                <w:rFonts w:ascii="Arial" w:hAnsi="Arial" w:cs="Arial"/>
                <w:sz w:val="20"/>
              </w:rPr>
              <w:t xml:space="preserve"> dle specifického cíle</w:t>
            </w:r>
            <w:r w:rsidRPr="003F2BA7">
              <w:rPr>
                <w:rFonts w:ascii="Arial" w:hAnsi="Arial" w:cs="Arial"/>
                <w:noProof/>
                <w:sz w:val="20"/>
              </w:rPr>
              <w:t xml:space="preserve"> uvedeného v čl. 2, odst. 1b, bodě (viii) Nařízení o EFRR a FS</w:t>
            </w:r>
          </w:p>
        </w:tc>
      </w:tr>
      <w:tr w:rsidR="000D5302" w:rsidRPr="003F2BA7" w14:paraId="2C9657FA" w14:textId="77777777" w:rsidTr="00B73A11">
        <w:tc>
          <w:tcPr>
            <w:tcW w:w="9322" w:type="dxa"/>
            <w:tcBorders>
              <w:top w:val="single" w:sz="4" w:space="0" w:color="auto"/>
              <w:left w:val="single" w:sz="4" w:space="0" w:color="auto"/>
              <w:bottom w:val="single" w:sz="4" w:space="0" w:color="auto"/>
              <w:right w:val="single" w:sz="4" w:space="0" w:color="auto"/>
            </w:tcBorders>
          </w:tcPr>
          <w:p w14:paraId="1B15C0E9"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digitální konektivitě</w:t>
            </w:r>
            <w:r w:rsidRPr="003F2BA7">
              <w:rPr>
                <w:rFonts w:ascii="Arial" w:hAnsi="Arial" w:cs="Arial"/>
                <w:sz w:val="20"/>
              </w:rPr>
              <w:t xml:space="preserve"> dle specifického cíle</w:t>
            </w:r>
            <w:r w:rsidRPr="003F2BA7">
              <w:rPr>
                <w:rFonts w:ascii="Arial" w:hAnsi="Arial" w:cs="Arial"/>
                <w:noProof/>
                <w:sz w:val="20"/>
              </w:rPr>
              <w:t xml:space="preserve"> uvedeného v čl. 2, odst. 1a, bodě (v) Nařízení o EFRR a FS</w:t>
            </w:r>
          </w:p>
        </w:tc>
      </w:tr>
    </w:tbl>
    <w:p w14:paraId="7F1624AC" w14:textId="314ADFEF" w:rsidR="00670B6B" w:rsidRPr="003F2BA7" w:rsidRDefault="00670B6B" w:rsidP="00670B6B">
      <w:pPr>
        <w:spacing w:after="120" w:line="264" w:lineRule="auto"/>
        <w:rPr>
          <w:rFonts w:ascii="Arial" w:hAnsi="Arial" w:cs="Arial"/>
          <w:iCs/>
        </w:rPr>
      </w:pPr>
    </w:p>
    <w:p w14:paraId="2CDEE3C3" w14:textId="0160B080" w:rsidR="00652CBB" w:rsidRPr="003F2BA7" w:rsidRDefault="00780C66" w:rsidP="00354C29">
      <w:pPr>
        <w:spacing w:before="240"/>
        <w:jc w:val="both"/>
        <w:rPr>
          <w:rFonts w:ascii="Arial" w:hAnsi="Arial" w:cs="Arial"/>
          <w:b/>
          <w:sz w:val="26"/>
          <w:szCs w:val="26"/>
        </w:rPr>
      </w:pPr>
      <w:r w:rsidRPr="003F2BA7">
        <w:rPr>
          <w:rFonts w:ascii="Arial" w:hAnsi="Arial" w:cs="Arial"/>
          <w:b/>
          <w:bCs/>
          <w:sz w:val="26"/>
          <w:szCs w:val="26"/>
        </w:rPr>
        <w:t>2.</w:t>
      </w:r>
      <w:r w:rsidR="000D5302" w:rsidRPr="003F2BA7">
        <w:rPr>
          <w:rFonts w:ascii="Arial" w:hAnsi="Arial" w:cs="Arial"/>
          <w:b/>
          <w:bCs/>
          <w:sz w:val="26"/>
          <w:szCs w:val="26"/>
        </w:rPr>
        <w:t>A.</w:t>
      </w:r>
      <w:r w:rsidRPr="003F2BA7">
        <w:rPr>
          <w:rFonts w:ascii="Arial" w:hAnsi="Arial" w:cs="Arial"/>
          <w:b/>
          <w:bCs/>
          <w:sz w:val="26"/>
          <w:szCs w:val="26"/>
        </w:rPr>
        <w:t>2</w:t>
      </w:r>
      <w:r w:rsidR="003E5693" w:rsidRPr="003F2BA7">
        <w:rPr>
          <w:rFonts w:ascii="Arial" w:hAnsi="Arial" w:cs="Arial"/>
          <w:b/>
          <w:bCs/>
          <w:sz w:val="26"/>
          <w:szCs w:val="26"/>
        </w:rPr>
        <w:t>.</w:t>
      </w:r>
      <w:r w:rsidR="000D5302" w:rsidRPr="003F2BA7">
        <w:rPr>
          <w:rFonts w:ascii="Arial" w:hAnsi="Arial" w:cs="Arial"/>
          <w:b/>
          <w:bCs/>
          <w:sz w:val="26"/>
          <w:szCs w:val="26"/>
        </w:rPr>
        <w:t>1</w:t>
      </w:r>
      <w:r w:rsidR="00A162D3" w:rsidRPr="003F2BA7">
        <w:rPr>
          <w:rFonts w:ascii="Arial" w:hAnsi="Arial" w:cs="Arial"/>
          <w:b/>
          <w:bCs/>
          <w:sz w:val="26"/>
          <w:szCs w:val="26"/>
        </w:rPr>
        <w:t xml:space="preserve"> Specifický cíl </w:t>
      </w:r>
      <w:r w:rsidR="00F81D55" w:rsidRPr="003F2BA7">
        <w:rPr>
          <w:rFonts w:ascii="Arial" w:hAnsi="Arial" w:cs="Arial"/>
          <w:b/>
          <w:bCs/>
          <w:sz w:val="26"/>
          <w:szCs w:val="26"/>
        </w:rPr>
        <w:t>2.</w:t>
      </w:r>
      <w:r w:rsidR="00652CBB" w:rsidRPr="003F2BA7">
        <w:rPr>
          <w:rFonts w:ascii="Arial" w:hAnsi="Arial" w:cs="Arial"/>
          <w:b/>
          <w:sz w:val="26"/>
          <w:szCs w:val="26"/>
        </w:rPr>
        <w:t xml:space="preserve">1 </w:t>
      </w:r>
      <w:r w:rsidR="00354C29" w:rsidRPr="003F2BA7">
        <w:rPr>
          <w:rFonts w:ascii="Arial" w:hAnsi="Arial" w:cs="Arial"/>
          <w:b/>
          <w:sz w:val="26"/>
          <w:szCs w:val="26"/>
        </w:rPr>
        <w:t xml:space="preserve">- </w:t>
      </w:r>
      <w:r w:rsidR="00652CBB" w:rsidRPr="003F2BA7">
        <w:rPr>
          <w:rFonts w:ascii="Arial" w:hAnsi="Arial" w:cs="Arial"/>
          <w:b/>
          <w:sz w:val="26"/>
          <w:szCs w:val="26"/>
        </w:rPr>
        <w:t xml:space="preserve">Posílení </w:t>
      </w:r>
      <w:r w:rsidR="00746B07" w:rsidRPr="003F2BA7">
        <w:rPr>
          <w:rFonts w:ascii="Arial" w:hAnsi="Arial" w:cs="Arial"/>
          <w:b/>
          <w:sz w:val="26"/>
          <w:szCs w:val="26"/>
        </w:rPr>
        <w:t xml:space="preserve">udržitelného </w:t>
      </w:r>
      <w:r w:rsidR="00652CBB" w:rsidRPr="003F2BA7">
        <w:rPr>
          <w:rFonts w:ascii="Arial" w:hAnsi="Arial" w:cs="Arial"/>
          <w:b/>
          <w:sz w:val="26"/>
          <w:szCs w:val="26"/>
        </w:rPr>
        <w:t xml:space="preserve">růstu a konkurenceschopnosti </w:t>
      </w:r>
      <w:r w:rsidR="00F2413B" w:rsidRPr="003F2BA7">
        <w:rPr>
          <w:rFonts w:ascii="Arial" w:hAnsi="Arial" w:cs="Arial"/>
          <w:b/>
          <w:sz w:val="26"/>
          <w:szCs w:val="26"/>
        </w:rPr>
        <w:t>malých a středních podniků a vytváření pracovních míst v malých a středních podnicích, mimo jiné prostřednictvím produktivních investic</w:t>
      </w:r>
    </w:p>
    <w:p w14:paraId="476E7FF7" w14:textId="77777777" w:rsidR="008F2FB6" w:rsidRPr="003F2BA7" w:rsidRDefault="008F2FB6" w:rsidP="00961AB1">
      <w:pPr>
        <w:rPr>
          <w:rFonts w:ascii="Arial" w:hAnsi="Arial" w:cs="Arial"/>
          <w:i/>
          <w:iCs/>
        </w:rPr>
      </w:pPr>
    </w:p>
    <w:p w14:paraId="19A36EB6" w14:textId="27B63B56" w:rsidR="003E5693" w:rsidRPr="003F2BA7" w:rsidRDefault="003E5693" w:rsidP="003E5693">
      <w:pPr>
        <w:rPr>
          <w:rFonts w:ascii="Arial" w:hAnsi="Arial" w:cs="Arial"/>
          <w:b/>
          <w:sz w:val="24"/>
          <w:szCs w:val="24"/>
        </w:rPr>
      </w:pPr>
      <w:r w:rsidRPr="003F2BA7">
        <w:rPr>
          <w:rFonts w:ascii="Arial" w:hAnsi="Arial" w:cs="Arial"/>
          <w:b/>
          <w:sz w:val="24"/>
          <w:szCs w:val="24"/>
        </w:rPr>
        <w:t>2.</w:t>
      </w:r>
      <w:r w:rsidR="000D5302" w:rsidRPr="003F2BA7">
        <w:rPr>
          <w:rFonts w:ascii="Arial" w:hAnsi="Arial" w:cs="Arial"/>
          <w:b/>
          <w:sz w:val="24"/>
          <w:szCs w:val="24"/>
        </w:rPr>
        <w:t>A.</w:t>
      </w:r>
      <w:r w:rsidRPr="003F2BA7">
        <w:rPr>
          <w:rFonts w:ascii="Arial" w:hAnsi="Arial" w:cs="Arial"/>
          <w:b/>
          <w:sz w:val="24"/>
          <w:szCs w:val="24"/>
        </w:rPr>
        <w:t>2.</w:t>
      </w:r>
      <w:r w:rsidR="000D5302" w:rsidRPr="003F2BA7">
        <w:rPr>
          <w:rFonts w:ascii="Arial" w:hAnsi="Arial" w:cs="Arial"/>
          <w:b/>
          <w:sz w:val="24"/>
          <w:szCs w:val="24"/>
        </w:rPr>
        <w:t>1</w:t>
      </w:r>
      <w:r w:rsidRPr="003F2BA7">
        <w:rPr>
          <w:rFonts w:ascii="Arial" w:hAnsi="Arial" w:cs="Arial"/>
          <w:b/>
          <w:sz w:val="24"/>
          <w:szCs w:val="24"/>
        </w:rPr>
        <w:t>.1 Intervence fondů</w:t>
      </w:r>
    </w:p>
    <w:p w14:paraId="337B3B6C" w14:textId="77777777" w:rsidR="003E5693" w:rsidRPr="003F2BA7" w:rsidRDefault="003E5693" w:rsidP="00961AB1">
      <w:pPr>
        <w:rPr>
          <w:rFonts w:ascii="Arial" w:hAnsi="Arial" w:cs="Arial"/>
          <w:i/>
          <w:iCs/>
        </w:rPr>
      </w:pPr>
    </w:p>
    <w:p w14:paraId="28C35117" w14:textId="77777777" w:rsidR="00652CBB" w:rsidRPr="003F2BA7" w:rsidRDefault="00652CBB" w:rsidP="00FC2BDD">
      <w:pPr>
        <w:spacing w:after="120" w:line="264" w:lineRule="auto"/>
        <w:rPr>
          <w:rFonts w:ascii="Arial" w:hAnsi="Arial" w:cs="Arial"/>
          <w:b/>
          <w:i/>
          <w:iCs/>
          <w:u w:val="single"/>
        </w:rPr>
      </w:pPr>
      <w:r w:rsidRPr="003F2BA7">
        <w:rPr>
          <w:rFonts w:ascii="Arial" w:hAnsi="Arial" w:cs="Arial"/>
          <w:b/>
          <w:i/>
          <w:iCs/>
          <w:u w:val="single"/>
        </w:rPr>
        <w:t xml:space="preserve">Související druhy činností </w:t>
      </w:r>
    </w:p>
    <w:p w14:paraId="6B4E5228" w14:textId="5F8CC651" w:rsidR="00792941" w:rsidRPr="003F2BA7" w:rsidRDefault="00DB1C5E" w:rsidP="00792941">
      <w:pPr>
        <w:pStyle w:val="Standardntext"/>
        <w:spacing w:line="264" w:lineRule="auto"/>
        <w:rPr>
          <w:ins w:id="754" w:author="Juráš Pavel" w:date="2021-06-04T14:01:00Z"/>
          <w:rFonts w:ascii="Arial" w:hAnsi="Arial" w:cs="Arial"/>
          <w:sz w:val="20"/>
          <w:szCs w:val="20"/>
        </w:rPr>
      </w:pPr>
      <w:r w:rsidRPr="003F2BA7">
        <w:rPr>
          <w:rFonts w:ascii="Arial" w:hAnsi="Arial" w:cs="Arial"/>
          <w:sz w:val="20"/>
          <w:szCs w:val="20"/>
        </w:rPr>
        <w:t>P</w:t>
      </w:r>
      <w:r w:rsidR="005B09C6" w:rsidRPr="003F2BA7">
        <w:rPr>
          <w:rFonts w:ascii="Arial" w:hAnsi="Arial" w:cs="Arial"/>
          <w:sz w:val="20"/>
          <w:szCs w:val="20"/>
        </w:rPr>
        <w:t>o</w:t>
      </w:r>
      <w:r w:rsidR="003E080B" w:rsidRPr="003F2BA7">
        <w:rPr>
          <w:rFonts w:ascii="Arial" w:hAnsi="Arial" w:cs="Arial"/>
          <w:sz w:val="20"/>
          <w:szCs w:val="20"/>
        </w:rPr>
        <w:t>dpora</w:t>
      </w:r>
      <w:r w:rsidR="005B09C6" w:rsidRPr="003F2BA7">
        <w:rPr>
          <w:rFonts w:ascii="Arial" w:hAnsi="Arial" w:cs="Arial"/>
          <w:sz w:val="20"/>
          <w:szCs w:val="20"/>
        </w:rPr>
        <w:t xml:space="preserve"> růstu a konkurenceschopnosti MSP </w:t>
      </w:r>
      <w:r w:rsidRPr="003F2BA7">
        <w:rPr>
          <w:rFonts w:ascii="Arial" w:hAnsi="Arial" w:cs="Arial"/>
          <w:sz w:val="20"/>
          <w:szCs w:val="20"/>
        </w:rPr>
        <w:t>zahrnuje</w:t>
      </w:r>
      <w:r w:rsidR="005B09C6" w:rsidRPr="003F2BA7">
        <w:rPr>
          <w:rFonts w:ascii="Arial" w:hAnsi="Arial" w:cs="Arial"/>
          <w:sz w:val="20"/>
          <w:szCs w:val="20"/>
        </w:rPr>
        <w:t xml:space="preserve"> řad</w:t>
      </w:r>
      <w:r w:rsidRPr="003F2BA7">
        <w:rPr>
          <w:rFonts w:ascii="Arial" w:hAnsi="Arial" w:cs="Arial"/>
          <w:sz w:val="20"/>
          <w:szCs w:val="20"/>
        </w:rPr>
        <w:t>u</w:t>
      </w:r>
      <w:r w:rsidR="005B09C6" w:rsidRPr="003F2BA7">
        <w:rPr>
          <w:rFonts w:ascii="Arial" w:hAnsi="Arial" w:cs="Arial"/>
          <w:sz w:val="20"/>
          <w:szCs w:val="20"/>
        </w:rPr>
        <w:t xml:space="preserve"> různorodých aktivit </w:t>
      </w:r>
      <w:r w:rsidRPr="003F2BA7">
        <w:rPr>
          <w:rFonts w:ascii="Arial" w:hAnsi="Arial" w:cs="Arial"/>
          <w:sz w:val="20"/>
          <w:szCs w:val="20"/>
        </w:rPr>
        <w:t xml:space="preserve">realizovaných </w:t>
      </w:r>
      <w:r w:rsidR="00E56F82" w:rsidRPr="003F2BA7">
        <w:rPr>
          <w:rFonts w:ascii="Arial" w:hAnsi="Arial" w:cs="Arial"/>
          <w:sz w:val="20"/>
          <w:szCs w:val="20"/>
        </w:rPr>
        <w:t xml:space="preserve">mj. </w:t>
      </w:r>
      <w:r w:rsidR="005B09C6" w:rsidRPr="003F2BA7">
        <w:rPr>
          <w:rFonts w:ascii="Arial" w:hAnsi="Arial" w:cs="Arial"/>
          <w:sz w:val="20"/>
          <w:szCs w:val="20"/>
        </w:rPr>
        <w:t>za účelem zv</w:t>
      </w:r>
      <w:r w:rsidRPr="003F2BA7">
        <w:rPr>
          <w:rFonts w:ascii="Arial" w:hAnsi="Arial" w:cs="Arial"/>
          <w:sz w:val="20"/>
          <w:szCs w:val="20"/>
        </w:rPr>
        <w:t>yšová</w:t>
      </w:r>
      <w:r w:rsidR="005B09C6" w:rsidRPr="003F2BA7">
        <w:rPr>
          <w:rFonts w:ascii="Arial" w:hAnsi="Arial" w:cs="Arial"/>
          <w:sz w:val="20"/>
          <w:szCs w:val="20"/>
        </w:rPr>
        <w:t>ní přidané hodnoty jejich výrobků a služeb, zvýšení produktivity</w:t>
      </w:r>
      <w:r w:rsidR="00D765C3" w:rsidRPr="003F2BA7">
        <w:rPr>
          <w:rFonts w:ascii="Arial" w:hAnsi="Arial" w:cs="Arial"/>
          <w:sz w:val="20"/>
          <w:szCs w:val="20"/>
        </w:rPr>
        <w:t xml:space="preserve"> či ziskovosti nebo</w:t>
      </w:r>
      <w:r w:rsidR="005B09C6" w:rsidRPr="003F2BA7">
        <w:rPr>
          <w:rFonts w:ascii="Arial" w:hAnsi="Arial" w:cs="Arial"/>
          <w:sz w:val="20"/>
          <w:szCs w:val="20"/>
        </w:rPr>
        <w:t xml:space="preserve"> </w:t>
      </w:r>
      <w:r w:rsidR="00840442" w:rsidRPr="003F2BA7">
        <w:rPr>
          <w:rFonts w:ascii="Arial" w:hAnsi="Arial" w:cs="Arial"/>
          <w:sz w:val="20"/>
          <w:szCs w:val="20"/>
        </w:rPr>
        <w:t xml:space="preserve">překonání finančních obtíží začínajících podniků. </w:t>
      </w:r>
      <w:r w:rsidR="00AA116B" w:rsidRPr="003F2BA7">
        <w:rPr>
          <w:rFonts w:ascii="Arial" w:hAnsi="Arial" w:cs="Arial"/>
          <w:sz w:val="20"/>
          <w:szCs w:val="20"/>
        </w:rPr>
        <w:t xml:space="preserve">Podpora </w:t>
      </w:r>
      <w:r w:rsidR="00AA116B" w:rsidRPr="003F2BA7">
        <w:rPr>
          <w:rFonts w:ascii="Arial" w:hAnsi="Arial" w:cs="Arial"/>
          <w:bCs/>
          <w:color w:val="000000" w:themeColor="text1"/>
          <w:sz w:val="20"/>
        </w:rPr>
        <w:t xml:space="preserve">se bude zaměřovat na podniky ve všech fázích rozvoje, tzn. nejen </w:t>
      </w:r>
      <w:r w:rsidR="00300706" w:rsidRPr="003F2BA7">
        <w:rPr>
          <w:rFonts w:ascii="Arial" w:hAnsi="Arial" w:cs="Arial"/>
          <w:bCs/>
          <w:color w:val="000000" w:themeColor="text1"/>
          <w:sz w:val="20"/>
        </w:rPr>
        <w:t>na</w:t>
      </w:r>
      <w:r w:rsidR="00AA116B" w:rsidRPr="003F2BA7">
        <w:rPr>
          <w:rFonts w:ascii="Arial" w:hAnsi="Arial" w:cs="Arial"/>
          <w:bCs/>
          <w:color w:val="000000" w:themeColor="text1"/>
          <w:sz w:val="20"/>
        </w:rPr>
        <w:t xml:space="preserve"> zavedené firmy, ale i </w:t>
      </w:r>
      <w:r w:rsidR="00300706" w:rsidRPr="003F2BA7">
        <w:rPr>
          <w:rFonts w:ascii="Arial" w:hAnsi="Arial" w:cs="Arial"/>
          <w:bCs/>
          <w:color w:val="000000" w:themeColor="text1"/>
          <w:sz w:val="20"/>
        </w:rPr>
        <w:t>na</w:t>
      </w:r>
      <w:r w:rsidR="00AA116B" w:rsidRPr="003F2BA7">
        <w:rPr>
          <w:rFonts w:ascii="Arial" w:hAnsi="Arial" w:cs="Arial"/>
          <w:bCs/>
          <w:color w:val="000000" w:themeColor="text1"/>
          <w:sz w:val="20"/>
        </w:rPr>
        <w:t xml:space="preserve"> začínající a mladé inovativní podniky, resp. inovátory ve fázi nápadu či start-</w:t>
      </w:r>
      <w:proofErr w:type="spellStart"/>
      <w:r w:rsidR="00AA116B" w:rsidRPr="003F2BA7">
        <w:rPr>
          <w:rFonts w:ascii="Arial" w:hAnsi="Arial" w:cs="Arial"/>
          <w:bCs/>
          <w:color w:val="000000" w:themeColor="text1"/>
          <w:sz w:val="20"/>
        </w:rPr>
        <w:t>upy</w:t>
      </w:r>
      <w:proofErr w:type="spellEnd"/>
      <w:r w:rsidR="00AA116B" w:rsidRPr="003F2BA7">
        <w:rPr>
          <w:rFonts w:ascii="Arial" w:hAnsi="Arial" w:cs="Arial"/>
          <w:bCs/>
          <w:color w:val="000000" w:themeColor="text1"/>
          <w:sz w:val="20"/>
        </w:rPr>
        <w:t xml:space="preserve">. </w:t>
      </w:r>
      <w:r w:rsidR="00300706" w:rsidRPr="003F2BA7">
        <w:rPr>
          <w:rFonts w:ascii="Arial" w:hAnsi="Arial" w:cs="Arial"/>
          <w:color w:val="000000" w:themeColor="text1"/>
          <w:sz w:val="20"/>
        </w:rPr>
        <w:t>Kromě zajištění dostatečné</w:t>
      </w:r>
      <w:r w:rsidR="00073E83" w:rsidRPr="003F2BA7">
        <w:rPr>
          <w:rFonts w:ascii="Arial" w:hAnsi="Arial" w:cs="Arial"/>
          <w:color w:val="000000" w:themeColor="text1"/>
          <w:sz w:val="20"/>
        </w:rPr>
        <w:t xml:space="preserve"> nabídk</w:t>
      </w:r>
      <w:r w:rsidR="00300706" w:rsidRPr="003F2BA7">
        <w:rPr>
          <w:rFonts w:ascii="Arial" w:hAnsi="Arial" w:cs="Arial"/>
          <w:color w:val="000000" w:themeColor="text1"/>
          <w:sz w:val="20"/>
        </w:rPr>
        <w:t>y</w:t>
      </w:r>
      <w:r w:rsidR="00073E83" w:rsidRPr="003F2BA7">
        <w:rPr>
          <w:rFonts w:ascii="Arial" w:hAnsi="Arial" w:cs="Arial"/>
          <w:color w:val="000000" w:themeColor="text1"/>
          <w:sz w:val="20"/>
        </w:rPr>
        <w:t xml:space="preserve"> vhodných finančních produktů</w:t>
      </w:r>
      <w:r w:rsidR="00E733CA" w:rsidRPr="003F2BA7">
        <w:rPr>
          <w:rFonts w:ascii="Arial" w:hAnsi="Arial" w:cs="Arial"/>
          <w:color w:val="000000" w:themeColor="text1"/>
          <w:sz w:val="20"/>
        </w:rPr>
        <w:t xml:space="preserve"> pro inovativní podniky s růstovým potenciálem</w:t>
      </w:r>
      <w:r w:rsidR="00300706" w:rsidRPr="003F2BA7">
        <w:rPr>
          <w:rFonts w:ascii="Arial" w:hAnsi="Arial" w:cs="Arial"/>
          <w:color w:val="000000" w:themeColor="text1"/>
          <w:sz w:val="20"/>
        </w:rPr>
        <w:t xml:space="preserve"> je </w:t>
      </w:r>
      <w:r w:rsidR="00490B8A" w:rsidRPr="003F2BA7">
        <w:rPr>
          <w:rFonts w:ascii="Arial" w:hAnsi="Arial" w:cs="Arial"/>
          <w:color w:val="000000" w:themeColor="text1"/>
          <w:sz w:val="20"/>
        </w:rPr>
        <w:t xml:space="preserve">však </w:t>
      </w:r>
      <w:r w:rsidR="00300706" w:rsidRPr="003F2BA7">
        <w:rPr>
          <w:rFonts w:ascii="Arial" w:hAnsi="Arial" w:cs="Arial"/>
          <w:color w:val="000000" w:themeColor="text1"/>
          <w:sz w:val="20"/>
        </w:rPr>
        <w:t xml:space="preserve">potřeba rozvíjet </w:t>
      </w:r>
      <w:r w:rsidR="00490B8A" w:rsidRPr="003F2BA7">
        <w:rPr>
          <w:rFonts w:ascii="Arial" w:hAnsi="Arial" w:cs="Arial"/>
          <w:color w:val="000000" w:themeColor="text1"/>
          <w:sz w:val="20"/>
        </w:rPr>
        <w:t>i</w:t>
      </w:r>
      <w:r w:rsidR="00300706" w:rsidRPr="003F2BA7">
        <w:rPr>
          <w:rFonts w:ascii="Arial" w:hAnsi="Arial" w:cs="Arial"/>
          <w:color w:val="000000" w:themeColor="text1"/>
          <w:sz w:val="20"/>
        </w:rPr>
        <w:t xml:space="preserve"> </w:t>
      </w:r>
      <w:r w:rsidR="00073E83" w:rsidRPr="003F2BA7">
        <w:rPr>
          <w:rFonts w:ascii="Arial" w:hAnsi="Arial" w:cs="Arial"/>
          <w:color w:val="000000" w:themeColor="text1"/>
          <w:sz w:val="20"/>
        </w:rPr>
        <w:t>doprovodn</w:t>
      </w:r>
      <w:r w:rsidR="00300706" w:rsidRPr="003F2BA7">
        <w:rPr>
          <w:rFonts w:ascii="Arial" w:hAnsi="Arial" w:cs="Arial"/>
          <w:color w:val="000000" w:themeColor="text1"/>
          <w:sz w:val="20"/>
        </w:rPr>
        <w:t>é</w:t>
      </w:r>
      <w:r w:rsidR="00073E83" w:rsidRPr="003F2BA7">
        <w:rPr>
          <w:rFonts w:ascii="Arial" w:hAnsi="Arial" w:cs="Arial"/>
          <w:color w:val="000000" w:themeColor="text1"/>
          <w:sz w:val="20"/>
        </w:rPr>
        <w:t xml:space="preserve"> služb</w:t>
      </w:r>
      <w:r w:rsidR="00300706" w:rsidRPr="003F2BA7">
        <w:rPr>
          <w:rFonts w:ascii="Arial" w:hAnsi="Arial" w:cs="Arial"/>
          <w:color w:val="000000" w:themeColor="text1"/>
          <w:sz w:val="20"/>
        </w:rPr>
        <w:t>y</w:t>
      </w:r>
      <w:r w:rsidR="00073E83" w:rsidRPr="003F2BA7">
        <w:rPr>
          <w:rFonts w:ascii="Arial" w:hAnsi="Arial" w:cs="Arial"/>
          <w:color w:val="000000" w:themeColor="text1"/>
          <w:sz w:val="20"/>
        </w:rPr>
        <w:t xml:space="preserve"> </w:t>
      </w:r>
      <w:r w:rsidR="00300706" w:rsidRPr="003F2BA7">
        <w:rPr>
          <w:rFonts w:ascii="Arial" w:hAnsi="Arial" w:cs="Arial"/>
          <w:color w:val="000000" w:themeColor="text1"/>
          <w:sz w:val="20"/>
        </w:rPr>
        <w:t xml:space="preserve">podnikům </w:t>
      </w:r>
      <w:r w:rsidR="00073E83" w:rsidRPr="003F2BA7">
        <w:rPr>
          <w:rFonts w:ascii="Arial" w:hAnsi="Arial" w:cs="Arial"/>
          <w:color w:val="000000" w:themeColor="text1"/>
          <w:sz w:val="20"/>
        </w:rPr>
        <w:t xml:space="preserve">(zejména poradenské, </w:t>
      </w:r>
      <w:proofErr w:type="spellStart"/>
      <w:r w:rsidR="00073E83" w:rsidRPr="003F2BA7">
        <w:rPr>
          <w:rFonts w:ascii="Arial" w:hAnsi="Arial" w:cs="Arial"/>
          <w:color w:val="000000" w:themeColor="text1"/>
          <w:sz w:val="20"/>
        </w:rPr>
        <w:t>mentoringové</w:t>
      </w:r>
      <w:proofErr w:type="spellEnd"/>
      <w:r w:rsidR="00073E83" w:rsidRPr="003F2BA7">
        <w:rPr>
          <w:rFonts w:ascii="Arial" w:hAnsi="Arial" w:cs="Arial"/>
          <w:color w:val="000000" w:themeColor="text1"/>
          <w:sz w:val="20"/>
        </w:rPr>
        <w:t xml:space="preserve">, </w:t>
      </w:r>
      <w:proofErr w:type="spellStart"/>
      <w:r w:rsidR="00073E83" w:rsidRPr="003F2BA7">
        <w:rPr>
          <w:rFonts w:ascii="Arial" w:hAnsi="Arial" w:cs="Arial"/>
          <w:color w:val="000000" w:themeColor="text1"/>
          <w:sz w:val="20"/>
        </w:rPr>
        <w:t>koučingové</w:t>
      </w:r>
      <w:proofErr w:type="spellEnd"/>
      <w:r w:rsidR="00073E83" w:rsidRPr="003F2BA7">
        <w:rPr>
          <w:rFonts w:ascii="Arial" w:hAnsi="Arial" w:cs="Arial"/>
          <w:color w:val="000000" w:themeColor="text1"/>
          <w:sz w:val="20"/>
        </w:rPr>
        <w:t>)</w:t>
      </w:r>
      <w:r w:rsidR="00300706" w:rsidRPr="003F2BA7">
        <w:rPr>
          <w:rFonts w:ascii="Arial" w:hAnsi="Arial" w:cs="Arial"/>
          <w:color w:val="000000" w:themeColor="text1"/>
          <w:sz w:val="20"/>
        </w:rPr>
        <w:t xml:space="preserve">, které </w:t>
      </w:r>
      <w:r w:rsidR="00073E83" w:rsidRPr="003F2BA7">
        <w:rPr>
          <w:rFonts w:ascii="Arial" w:hAnsi="Arial" w:cs="Arial"/>
          <w:color w:val="000000" w:themeColor="text1"/>
          <w:sz w:val="20"/>
        </w:rPr>
        <w:t xml:space="preserve">budou reflektovat </w:t>
      </w:r>
      <w:r w:rsidR="00073E83" w:rsidRPr="003F2BA7">
        <w:rPr>
          <w:rFonts w:ascii="Arial" w:hAnsi="Arial" w:cs="Arial"/>
          <w:bCs/>
          <w:color w:val="000000" w:themeColor="text1"/>
          <w:sz w:val="20"/>
        </w:rPr>
        <w:t>fázi jejich rozvoje, obor podnikání či aktuální potřeby.</w:t>
      </w:r>
      <w:r w:rsidR="00300706" w:rsidRPr="003F2BA7">
        <w:rPr>
          <w:rFonts w:ascii="Arial" w:hAnsi="Arial" w:cs="Arial"/>
          <w:bCs/>
          <w:color w:val="000000" w:themeColor="text1"/>
          <w:sz w:val="20"/>
        </w:rPr>
        <w:t xml:space="preserve"> </w:t>
      </w:r>
      <w:r w:rsidR="00C14CDE" w:rsidRPr="003F2BA7">
        <w:rPr>
          <w:rFonts w:ascii="Arial" w:hAnsi="Arial" w:cs="Arial"/>
          <w:sz w:val="20"/>
          <w:szCs w:val="20"/>
        </w:rPr>
        <w:t xml:space="preserve">Prostřednictvím </w:t>
      </w:r>
      <w:r w:rsidR="005B09C6" w:rsidRPr="003F2BA7">
        <w:rPr>
          <w:rFonts w:ascii="Arial" w:hAnsi="Arial" w:cs="Arial"/>
          <w:sz w:val="20"/>
          <w:szCs w:val="20"/>
        </w:rPr>
        <w:t>vhodně nastavených poradenských služeb</w:t>
      </w:r>
      <w:r w:rsidR="00D627E5" w:rsidRPr="003F2BA7">
        <w:rPr>
          <w:rFonts w:ascii="Arial" w:hAnsi="Arial" w:cs="Arial"/>
          <w:sz w:val="20"/>
          <w:szCs w:val="20"/>
        </w:rPr>
        <w:t xml:space="preserve"> </w:t>
      </w:r>
      <w:r w:rsidR="00C14CDE" w:rsidRPr="003F2BA7">
        <w:rPr>
          <w:rFonts w:ascii="Arial" w:hAnsi="Arial" w:cs="Arial"/>
          <w:sz w:val="20"/>
          <w:szCs w:val="20"/>
        </w:rPr>
        <w:t>tak bude docházet k</w:t>
      </w:r>
      <w:r w:rsidR="00490B8A" w:rsidRPr="003F2BA7">
        <w:rPr>
          <w:rFonts w:ascii="Arial" w:hAnsi="Arial" w:cs="Arial"/>
          <w:sz w:val="20"/>
          <w:szCs w:val="20"/>
        </w:rPr>
        <w:t xml:space="preserve"> dalšímu </w:t>
      </w:r>
      <w:r w:rsidR="00C14CDE" w:rsidRPr="003F2BA7">
        <w:rPr>
          <w:rFonts w:ascii="Arial" w:hAnsi="Arial" w:cs="Arial"/>
          <w:sz w:val="20"/>
          <w:szCs w:val="20"/>
        </w:rPr>
        <w:t>rozvoji podnikatelských znalostí a dovedností.</w:t>
      </w:r>
      <w:ins w:id="755" w:author="Juráš Pavel" w:date="2021-06-04T14:01:00Z">
        <w:r w:rsidR="00792941">
          <w:rPr>
            <w:rFonts w:ascii="Arial" w:hAnsi="Arial" w:cs="Arial"/>
            <w:sz w:val="20"/>
            <w:szCs w:val="20"/>
          </w:rPr>
          <w:t xml:space="preserve"> </w:t>
        </w:r>
      </w:ins>
      <w:ins w:id="756" w:author="Juráš Pavel" w:date="2021-06-04T14:02:00Z">
        <w:r w:rsidR="00DD0F62">
          <w:rPr>
            <w:rFonts w:ascii="Arial" w:hAnsi="Arial" w:cs="Arial"/>
            <w:sz w:val="20"/>
            <w:szCs w:val="20"/>
          </w:rPr>
          <w:t xml:space="preserve">Realizovaná </w:t>
        </w:r>
      </w:ins>
      <w:ins w:id="757" w:author="Juráš Pavel" w:date="2021-06-04T14:01:00Z">
        <w:r w:rsidR="00792941" w:rsidRPr="003F2BA7">
          <w:rPr>
            <w:rFonts w:ascii="Arial" w:hAnsi="Arial" w:cs="Arial"/>
            <w:sz w:val="20"/>
            <w:szCs w:val="20"/>
          </w:rPr>
          <w:t>patření dále přispějí k přiblížení formálního vzdělávání specifickým potřebám firemního sektoru</w:t>
        </w:r>
        <w:r w:rsidR="00792941">
          <w:rPr>
            <w:rFonts w:ascii="Arial" w:hAnsi="Arial" w:cs="Arial"/>
            <w:sz w:val="20"/>
            <w:szCs w:val="20"/>
          </w:rPr>
          <w:t xml:space="preserve"> za účelem</w:t>
        </w:r>
        <w:r w:rsidR="00792941" w:rsidRPr="003F2BA7">
          <w:rPr>
            <w:rFonts w:ascii="Arial" w:hAnsi="Arial" w:cs="Arial"/>
            <w:sz w:val="20"/>
            <w:szCs w:val="20"/>
          </w:rPr>
          <w:t xml:space="preserve"> zlepš</w:t>
        </w:r>
        <w:r w:rsidR="00792941">
          <w:rPr>
            <w:rFonts w:ascii="Arial" w:hAnsi="Arial" w:cs="Arial"/>
            <w:sz w:val="20"/>
            <w:szCs w:val="20"/>
          </w:rPr>
          <w:t>ení</w:t>
        </w:r>
        <w:r w:rsidR="00792941" w:rsidRPr="003F2BA7">
          <w:rPr>
            <w:rFonts w:ascii="Arial" w:hAnsi="Arial" w:cs="Arial"/>
            <w:sz w:val="20"/>
            <w:szCs w:val="20"/>
          </w:rPr>
          <w:t xml:space="preserve"> dostupnost</w:t>
        </w:r>
        <w:r w:rsidR="00792941">
          <w:rPr>
            <w:rFonts w:ascii="Arial" w:hAnsi="Arial" w:cs="Arial"/>
            <w:sz w:val="20"/>
            <w:szCs w:val="20"/>
          </w:rPr>
          <w:t>i</w:t>
        </w:r>
        <w:r w:rsidR="00792941" w:rsidRPr="003F2BA7">
          <w:rPr>
            <w:rFonts w:ascii="Arial" w:hAnsi="Arial" w:cs="Arial"/>
            <w:sz w:val="20"/>
            <w:szCs w:val="20"/>
          </w:rPr>
          <w:t xml:space="preserve"> kvalifikované pracovní síly.</w:t>
        </w:r>
      </w:ins>
    </w:p>
    <w:p w14:paraId="6158A786" w14:textId="1F34C343" w:rsidR="00C14CDE" w:rsidRPr="003F2BA7" w:rsidRDefault="00490B8A" w:rsidP="00A6025D">
      <w:pPr>
        <w:pStyle w:val="Standardntext"/>
        <w:spacing w:line="264" w:lineRule="auto"/>
        <w:rPr>
          <w:rFonts w:ascii="Arial" w:hAnsi="Arial" w:cs="Arial"/>
          <w:sz w:val="20"/>
        </w:rPr>
      </w:pPr>
      <w:r w:rsidRPr="003F2BA7">
        <w:rPr>
          <w:rFonts w:ascii="Arial" w:hAnsi="Arial" w:cs="Arial"/>
          <w:sz w:val="20"/>
          <w:szCs w:val="20"/>
        </w:rPr>
        <w:t>S</w:t>
      </w:r>
      <w:r w:rsidR="00C14CDE" w:rsidRPr="003F2BA7">
        <w:rPr>
          <w:rFonts w:ascii="Arial" w:hAnsi="Arial" w:cs="Arial"/>
          <w:sz w:val="20"/>
          <w:szCs w:val="20"/>
        </w:rPr>
        <w:t xml:space="preserve">oučástí aktivit vedoucích k růstu a zvyšování konkurenceschopnosti MSP je </w:t>
      </w:r>
      <w:r w:rsidRPr="003F2BA7">
        <w:rPr>
          <w:rFonts w:ascii="Arial" w:hAnsi="Arial" w:cs="Arial"/>
          <w:sz w:val="20"/>
          <w:szCs w:val="20"/>
        </w:rPr>
        <w:t xml:space="preserve">rovněž </w:t>
      </w:r>
      <w:r w:rsidR="00C14CDE" w:rsidRPr="003F2BA7">
        <w:rPr>
          <w:rFonts w:ascii="Arial" w:hAnsi="Arial" w:cs="Arial"/>
          <w:sz w:val="20"/>
          <w:szCs w:val="20"/>
        </w:rPr>
        <w:t xml:space="preserve">usnadňování </w:t>
      </w:r>
      <w:r w:rsidR="00D627E5" w:rsidRPr="003F2BA7">
        <w:rPr>
          <w:rFonts w:ascii="Arial" w:hAnsi="Arial" w:cs="Arial"/>
          <w:sz w:val="20"/>
          <w:szCs w:val="20"/>
        </w:rPr>
        <w:t>přístup</w:t>
      </w:r>
      <w:r w:rsidR="00C14CDE" w:rsidRPr="003F2BA7">
        <w:rPr>
          <w:rFonts w:ascii="Arial" w:hAnsi="Arial" w:cs="Arial"/>
          <w:sz w:val="20"/>
          <w:szCs w:val="20"/>
        </w:rPr>
        <w:t>u</w:t>
      </w:r>
      <w:r w:rsidR="00D627E5" w:rsidRPr="003F2BA7">
        <w:rPr>
          <w:rFonts w:ascii="Arial" w:hAnsi="Arial" w:cs="Arial"/>
          <w:sz w:val="20"/>
          <w:szCs w:val="20"/>
        </w:rPr>
        <w:t xml:space="preserve"> MSP na zahraniční trhy a </w:t>
      </w:r>
      <w:r w:rsidR="006D2ECC" w:rsidRPr="003F2BA7">
        <w:rPr>
          <w:rFonts w:ascii="Arial" w:hAnsi="Arial" w:cs="Arial"/>
          <w:sz w:val="20"/>
          <w:szCs w:val="20"/>
        </w:rPr>
        <w:t>u</w:t>
      </w:r>
      <w:r w:rsidR="00C14CDE" w:rsidRPr="003F2BA7">
        <w:rPr>
          <w:rFonts w:ascii="Arial" w:hAnsi="Arial" w:cs="Arial"/>
          <w:sz w:val="20"/>
          <w:szCs w:val="20"/>
        </w:rPr>
        <w:t xml:space="preserve">možnění </w:t>
      </w:r>
      <w:r w:rsidR="006D2ECC" w:rsidRPr="003F2BA7">
        <w:rPr>
          <w:rFonts w:ascii="Arial" w:hAnsi="Arial" w:cs="Arial"/>
          <w:sz w:val="20"/>
          <w:szCs w:val="20"/>
        </w:rPr>
        <w:t>účast</w:t>
      </w:r>
      <w:r w:rsidR="00C14CDE" w:rsidRPr="003F2BA7">
        <w:rPr>
          <w:rFonts w:ascii="Arial" w:hAnsi="Arial" w:cs="Arial"/>
          <w:sz w:val="20"/>
          <w:szCs w:val="20"/>
        </w:rPr>
        <w:t>i</w:t>
      </w:r>
      <w:r w:rsidR="00D627E5" w:rsidRPr="003F2BA7">
        <w:rPr>
          <w:rFonts w:ascii="Arial" w:hAnsi="Arial" w:cs="Arial"/>
          <w:sz w:val="20"/>
          <w:szCs w:val="20"/>
        </w:rPr>
        <w:t xml:space="preserve"> </w:t>
      </w:r>
      <w:r w:rsidRPr="003F2BA7">
        <w:rPr>
          <w:rFonts w:ascii="Arial" w:hAnsi="Arial" w:cs="Arial"/>
          <w:sz w:val="20"/>
          <w:szCs w:val="20"/>
        </w:rPr>
        <w:t xml:space="preserve">či posunu </w:t>
      </w:r>
      <w:r w:rsidR="00D627E5" w:rsidRPr="003F2BA7">
        <w:rPr>
          <w:rFonts w:ascii="Arial" w:hAnsi="Arial" w:cs="Arial"/>
          <w:sz w:val="20"/>
          <w:szCs w:val="20"/>
        </w:rPr>
        <w:t>v</w:t>
      </w:r>
      <w:r w:rsidR="006D2ECC" w:rsidRPr="003F2BA7">
        <w:rPr>
          <w:rFonts w:ascii="Arial" w:hAnsi="Arial" w:cs="Arial"/>
          <w:sz w:val="20"/>
          <w:szCs w:val="20"/>
        </w:rPr>
        <w:t xml:space="preserve"> globálních </w:t>
      </w:r>
      <w:r w:rsidR="00D627E5" w:rsidRPr="003F2BA7">
        <w:rPr>
          <w:rFonts w:ascii="Arial" w:hAnsi="Arial" w:cs="Arial"/>
          <w:sz w:val="20"/>
          <w:szCs w:val="20"/>
        </w:rPr>
        <w:t>hodnotových řetězcích</w:t>
      </w:r>
      <w:r w:rsidRPr="003F2BA7">
        <w:rPr>
          <w:rFonts w:ascii="Arial" w:hAnsi="Arial" w:cs="Arial"/>
          <w:sz w:val="20"/>
          <w:szCs w:val="20"/>
        </w:rPr>
        <w:t>.</w:t>
      </w:r>
      <w:r w:rsidR="00AE3A87" w:rsidRPr="003F2BA7">
        <w:rPr>
          <w:rStyle w:val="Znakapoznpodarou"/>
          <w:rFonts w:ascii="Arial" w:hAnsi="Arial" w:cs="Arial"/>
          <w:sz w:val="20"/>
          <w:szCs w:val="20"/>
        </w:rPr>
        <w:footnoteReference w:id="89"/>
      </w:r>
      <w:r w:rsidR="005B09C6" w:rsidRPr="003F2BA7">
        <w:rPr>
          <w:rFonts w:ascii="Arial" w:hAnsi="Arial" w:cs="Arial"/>
          <w:sz w:val="20"/>
          <w:szCs w:val="20"/>
        </w:rPr>
        <w:t xml:space="preserve"> </w:t>
      </w:r>
      <w:r w:rsidR="00DE44E4" w:rsidRPr="003F2BA7">
        <w:rPr>
          <w:rFonts w:ascii="Arial" w:hAnsi="Arial" w:cs="Arial"/>
          <w:sz w:val="20"/>
        </w:rPr>
        <w:t xml:space="preserve">Z důvodu nutnosti komplexního uchopení bude finanční podpora v této oblasti </w:t>
      </w:r>
      <w:r w:rsidR="009F78A1" w:rsidRPr="003F2BA7">
        <w:rPr>
          <w:rFonts w:ascii="Arial" w:hAnsi="Arial" w:cs="Arial"/>
          <w:sz w:val="20"/>
        </w:rPr>
        <w:t xml:space="preserve">rovněž </w:t>
      </w:r>
      <w:r w:rsidR="00DE44E4" w:rsidRPr="003F2BA7">
        <w:rPr>
          <w:rFonts w:ascii="Arial" w:hAnsi="Arial" w:cs="Arial"/>
          <w:sz w:val="20"/>
        </w:rPr>
        <w:t xml:space="preserve">doplněna o „měkká“ opatření jako např. asistenční služby či marketingové poradenství. </w:t>
      </w:r>
    </w:p>
    <w:p w14:paraId="347B573D" w14:textId="754B4D6C" w:rsidR="005B09C6" w:rsidRPr="003F2BA7" w:rsidRDefault="00C14CDE" w:rsidP="00A6025D">
      <w:pPr>
        <w:pStyle w:val="Standardntext"/>
        <w:spacing w:line="264" w:lineRule="auto"/>
        <w:rPr>
          <w:rFonts w:ascii="Arial" w:hAnsi="Arial" w:cs="Arial"/>
          <w:sz w:val="20"/>
          <w:szCs w:val="20"/>
        </w:rPr>
      </w:pPr>
      <w:r w:rsidRPr="003F2BA7">
        <w:rPr>
          <w:rFonts w:ascii="Arial" w:hAnsi="Arial" w:cs="Arial"/>
          <w:sz w:val="20"/>
          <w:szCs w:val="20"/>
        </w:rPr>
        <w:t xml:space="preserve">S ohledem na potřebu zajištění rovnoměrného rozvoje a potřeb různých typů podniků v segmentu MSP </w:t>
      </w:r>
      <w:r w:rsidR="00490B8A" w:rsidRPr="003F2BA7">
        <w:rPr>
          <w:rFonts w:ascii="Arial" w:hAnsi="Arial" w:cs="Arial"/>
          <w:sz w:val="20"/>
          <w:szCs w:val="20"/>
        </w:rPr>
        <w:t xml:space="preserve">představuje nedílnou </w:t>
      </w:r>
      <w:r w:rsidRPr="003F2BA7">
        <w:rPr>
          <w:rFonts w:ascii="Arial" w:hAnsi="Arial" w:cs="Arial"/>
          <w:sz w:val="20"/>
          <w:szCs w:val="20"/>
        </w:rPr>
        <w:t>s</w:t>
      </w:r>
      <w:r w:rsidR="005B09C6" w:rsidRPr="003F2BA7">
        <w:rPr>
          <w:rFonts w:ascii="Arial" w:hAnsi="Arial" w:cs="Arial"/>
          <w:sz w:val="20"/>
          <w:szCs w:val="20"/>
        </w:rPr>
        <w:t xml:space="preserve">oučást plánovaných aktivit rovněž podpora </w:t>
      </w:r>
      <w:r w:rsidR="00D627E5" w:rsidRPr="003F2BA7">
        <w:rPr>
          <w:rFonts w:ascii="Arial" w:hAnsi="Arial" w:cs="Arial"/>
          <w:sz w:val="20"/>
          <w:szCs w:val="20"/>
        </w:rPr>
        <w:t>menších investičních projektů s lokálním dopadem</w:t>
      </w:r>
      <w:r w:rsidRPr="003F2BA7">
        <w:rPr>
          <w:rFonts w:ascii="Arial" w:hAnsi="Arial" w:cs="Arial"/>
          <w:sz w:val="20"/>
          <w:szCs w:val="20"/>
        </w:rPr>
        <w:t>, a to</w:t>
      </w:r>
      <w:r w:rsidR="00D627E5" w:rsidRPr="003F2BA7">
        <w:rPr>
          <w:rFonts w:ascii="Arial" w:hAnsi="Arial" w:cs="Arial"/>
          <w:sz w:val="20"/>
          <w:szCs w:val="20"/>
        </w:rPr>
        <w:t xml:space="preserve"> za účelem </w:t>
      </w:r>
      <w:r w:rsidR="005B09C6" w:rsidRPr="003F2BA7">
        <w:rPr>
          <w:rFonts w:ascii="Arial" w:hAnsi="Arial" w:cs="Arial"/>
          <w:sz w:val="20"/>
          <w:szCs w:val="20"/>
        </w:rPr>
        <w:t xml:space="preserve">zavádění a využití pokročilých technologií </w:t>
      </w:r>
      <w:r w:rsidR="00D627E5" w:rsidRPr="003F2BA7">
        <w:rPr>
          <w:rFonts w:ascii="Arial" w:hAnsi="Arial" w:cs="Arial"/>
          <w:sz w:val="20"/>
          <w:szCs w:val="20"/>
        </w:rPr>
        <w:t>s předpokladem návazného zavedení prvků P4.0</w:t>
      </w:r>
      <w:r w:rsidRPr="003F2BA7">
        <w:rPr>
          <w:rFonts w:ascii="Arial" w:hAnsi="Arial" w:cs="Arial"/>
          <w:sz w:val="20"/>
          <w:szCs w:val="20"/>
        </w:rPr>
        <w:t xml:space="preserve"> do jejich podnikání</w:t>
      </w:r>
      <w:r w:rsidR="00D627E5" w:rsidRPr="003F2BA7">
        <w:rPr>
          <w:rFonts w:ascii="Arial" w:hAnsi="Arial" w:cs="Arial"/>
          <w:sz w:val="20"/>
          <w:szCs w:val="20"/>
        </w:rPr>
        <w:t>.</w:t>
      </w:r>
      <w:r w:rsidR="000631B2" w:rsidRPr="003F2BA7">
        <w:rPr>
          <w:rFonts w:ascii="Arial" w:hAnsi="Arial" w:cs="Arial"/>
          <w:sz w:val="20"/>
          <w:szCs w:val="20"/>
        </w:rPr>
        <w:t xml:space="preserve"> </w:t>
      </w:r>
      <w:r w:rsidRPr="003F2BA7">
        <w:rPr>
          <w:rFonts w:ascii="Arial" w:hAnsi="Arial" w:cs="Arial"/>
          <w:sz w:val="20"/>
          <w:szCs w:val="20"/>
        </w:rPr>
        <w:t>V neposlední řadě</w:t>
      </w:r>
      <w:r w:rsidR="005B09C6" w:rsidRPr="003F2BA7">
        <w:rPr>
          <w:rFonts w:ascii="Arial" w:hAnsi="Arial" w:cs="Arial"/>
          <w:sz w:val="20"/>
          <w:szCs w:val="20"/>
        </w:rPr>
        <w:t xml:space="preserve"> se intervence zaměří na zvýšení kvality a </w:t>
      </w:r>
      <w:r w:rsidR="00EF3B9B" w:rsidRPr="003F2BA7">
        <w:rPr>
          <w:rFonts w:ascii="Arial" w:hAnsi="Arial" w:cs="Arial"/>
          <w:sz w:val="20"/>
          <w:szCs w:val="20"/>
        </w:rPr>
        <w:t>dostupnosti</w:t>
      </w:r>
      <w:r w:rsidR="005B09C6" w:rsidRPr="003F2BA7">
        <w:rPr>
          <w:rFonts w:ascii="Arial" w:hAnsi="Arial" w:cs="Arial"/>
          <w:sz w:val="20"/>
          <w:szCs w:val="20"/>
        </w:rPr>
        <w:t xml:space="preserve"> </w:t>
      </w:r>
      <w:r w:rsidR="00EF3B9B" w:rsidRPr="003F2BA7">
        <w:rPr>
          <w:rFonts w:ascii="Arial" w:hAnsi="Arial" w:cs="Arial"/>
          <w:sz w:val="20"/>
          <w:szCs w:val="20"/>
        </w:rPr>
        <w:t xml:space="preserve">podnikatelské infrastruktury </w:t>
      </w:r>
      <w:r w:rsidR="000631B2" w:rsidRPr="003F2BA7">
        <w:rPr>
          <w:rFonts w:ascii="Arial" w:hAnsi="Arial" w:cs="Arial"/>
          <w:sz w:val="20"/>
          <w:szCs w:val="20"/>
        </w:rPr>
        <w:t>pro potřeby MSP</w:t>
      </w:r>
      <w:r w:rsidRPr="003F2BA7">
        <w:rPr>
          <w:rFonts w:ascii="Arial" w:hAnsi="Arial" w:cs="Arial"/>
          <w:sz w:val="20"/>
          <w:szCs w:val="20"/>
        </w:rPr>
        <w:t xml:space="preserve"> a jejich další</w:t>
      </w:r>
      <w:r w:rsidR="003139ED" w:rsidRPr="003F2BA7">
        <w:rPr>
          <w:rFonts w:ascii="Arial" w:hAnsi="Arial" w:cs="Arial"/>
          <w:sz w:val="20"/>
          <w:szCs w:val="20"/>
        </w:rPr>
        <w:t xml:space="preserve"> </w:t>
      </w:r>
      <w:r w:rsidRPr="003F2BA7">
        <w:rPr>
          <w:rFonts w:ascii="Arial" w:hAnsi="Arial" w:cs="Arial"/>
          <w:sz w:val="20"/>
          <w:szCs w:val="20"/>
        </w:rPr>
        <w:t>rozvoj</w:t>
      </w:r>
      <w:r w:rsidR="000F7636" w:rsidRPr="003F2BA7">
        <w:rPr>
          <w:rFonts w:ascii="Arial" w:hAnsi="Arial" w:cs="Arial"/>
          <w:sz w:val="20"/>
          <w:szCs w:val="20"/>
        </w:rPr>
        <w:t xml:space="preserve">, což mj. může </w:t>
      </w:r>
      <w:r w:rsidR="00990A79" w:rsidRPr="003F2BA7">
        <w:rPr>
          <w:rFonts w:ascii="Arial" w:hAnsi="Arial" w:cs="Arial"/>
          <w:sz w:val="20"/>
          <w:szCs w:val="20"/>
        </w:rPr>
        <w:t xml:space="preserve">vedlejším efektem </w:t>
      </w:r>
      <w:r w:rsidR="000F7636" w:rsidRPr="003F2BA7">
        <w:rPr>
          <w:rFonts w:ascii="Arial" w:hAnsi="Arial" w:cs="Arial"/>
          <w:sz w:val="20"/>
          <w:szCs w:val="20"/>
        </w:rPr>
        <w:t xml:space="preserve">přispět </w:t>
      </w:r>
      <w:r w:rsidR="00990A79" w:rsidRPr="003F2BA7">
        <w:rPr>
          <w:rFonts w:ascii="Arial" w:hAnsi="Arial" w:cs="Arial"/>
          <w:sz w:val="20"/>
          <w:szCs w:val="20"/>
        </w:rPr>
        <w:t xml:space="preserve">i </w:t>
      </w:r>
      <w:r w:rsidR="00456AC7" w:rsidRPr="003F2BA7">
        <w:rPr>
          <w:rFonts w:ascii="Arial" w:hAnsi="Arial" w:cs="Arial"/>
          <w:sz w:val="20"/>
          <w:szCs w:val="20"/>
        </w:rPr>
        <w:t>ke sn</w:t>
      </w:r>
      <w:r w:rsidR="001B5789" w:rsidRPr="003F2BA7">
        <w:rPr>
          <w:rFonts w:ascii="Arial" w:hAnsi="Arial" w:cs="Arial"/>
          <w:sz w:val="20"/>
          <w:szCs w:val="20"/>
        </w:rPr>
        <w:t>í</w:t>
      </w:r>
      <w:r w:rsidR="00456AC7" w:rsidRPr="003F2BA7">
        <w:rPr>
          <w:rFonts w:ascii="Arial" w:hAnsi="Arial" w:cs="Arial"/>
          <w:sz w:val="20"/>
          <w:szCs w:val="20"/>
        </w:rPr>
        <w:t>žení energetické náročnosti</w:t>
      </w:r>
      <w:r w:rsidR="00990A79" w:rsidRPr="003F2BA7">
        <w:rPr>
          <w:rFonts w:ascii="Arial" w:hAnsi="Arial" w:cs="Arial"/>
          <w:sz w:val="20"/>
          <w:szCs w:val="20"/>
        </w:rPr>
        <w:t xml:space="preserve"> národního hospodářství</w:t>
      </w:r>
      <w:r w:rsidR="000F7636" w:rsidRPr="003F2BA7">
        <w:rPr>
          <w:rFonts w:ascii="Arial" w:hAnsi="Arial" w:cs="Arial"/>
          <w:sz w:val="20"/>
          <w:szCs w:val="20"/>
        </w:rPr>
        <w:t>.</w:t>
      </w:r>
      <w:ins w:id="758" w:author="Lunová Elina Valerie" w:date="2021-06-01T15:42:00Z">
        <w:r w:rsidR="000A1DC4" w:rsidRPr="003F2BA7">
          <w:rPr>
            <w:rFonts w:ascii="Arial" w:hAnsi="Arial" w:cs="Arial"/>
          </w:rPr>
          <w:t xml:space="preserve"> </w:t>
        </w:r>
      </w:ins>
    </w:p>
    <w:p w14:paraId="488541AA" w14:textId="28FA66EE" w:rsidR="00E024BA" w:rsidRPr="003F2BA7" w:rsidRDefault="00E024BA" w:rsidP="00A6025D">
      <w:pPr>
        <w:pStyle w:val="Standardntext"/>
        <w:spacing w:line="264" w:lineRule="auto"/>
        <w:rPr>
          <w:rFonts w:ascii="Arial" w:hAnsi="Arial" w:cs="Arial"/>
          <w:sz w:val="20"/>
          <w:szCs w:val="20"/>
        </w:rPr>
      </w:pPr>
      <w:r w:rsidRPr="003F2BA7">
        <w:rPr>
          <w:rFonts w:ascii="Arial" w:hAnsi="Arial" w:cs="Arial"/>
          <w:sz w:val="20"/>
          <w:szCs w:val="20"/>
        </w:rPr>
        <w:t xml:space="preserve">V rámci tohoto </w:t>
      </w:r>
      <w:r w:rsidR="00D627E5" w:rsidRPr="003F2BA7">
        <w:rPr>
          <w:rFonts w:ascii="Arial" w:hAnsi="Arial" w:cs="Arial"/>
          <w:sz w:val="20"/>
          <w:szCs w:val="20"/>
        </w:rPr>
        <w:t>SC</w:t>
      </w:r>
      <w:r w:rsidRPr="003F2BA7">
        <w:rPr>
          <w:rFonts w:ascii="Arial" w:hAnsi="Arial" w:cs="Arial"/>
          <w:sz w:val="20"/>
          <w:szCs w:val="20"/>
        </w:rPr>
        <w:t xml:space="preserve"> </w:t>
      </w:r>
      <w:r w:rsidR="00BE160D" w:rsidRPr="003F2BA7">
        <w:rPr>
          <w:rFonts w:ascii="Arial" w:hAnsi="Arial" w:cs="Arial"/>
          <w:sz w:val="20"/>
          <w:szCs w:val="20"/>
        </w:rPr>
        <w:t xml:space="preserve">tak </w:t>
      </w:r>
      <w:r w:rsidRPr="003F2BA7">
        <w:rPr>
          <w:rFonts w:ascii="Arial" w:hAnsi="Arial" w:cs="Arial"/>
          <w:sz w:val="20"/>
          <w:szCs w:val="20"/>
        </w:rPr>
        <w:t>budou podporovány zejména následující aktivity:</w:t>
      </w:r>
    </w:p>
    <w:p w14:paraId="676FCC6D" w14:textId="74C42A08" w:rsidR="005C5A0D" w:rsidRPr="003F2BA7" w:rsidRDefault="005C5A0D" w:rsidP="00792941">
      <w:pPr>
        <w:pStyle w:val="Standardntext"/>
        <w:numPr>
          <w:ilvl w:val="0"/>
          <w:numId w:val="21"/>
        </w:numPr>
        <w:suppressAutoHyphens/>
        <w:spacing w:line="264" w:lineRule="auto"/>
        <w:textAlignment w:val="auto"/>
        <w:rPr>
          <w:rFonts w:ascii="Arial" w:hAnsi="Arial" w:cs="Arial"/>
          <w:sz w:val="20"/>
          <w:szCs w:val="20"/>
        </w:rPr>
      </w:pPr>
      <w:r w:rsidRPr="003F2BA7">
        <w:rPr>
          <w:rFonts w:ascii="Arial" w:hAnsi="Arial" w:cs="Arial"/>
          <w:sz w:val="20"/>
          <w:szCs w:val="20"/>
        </w:rPr>
        <w:t xml:space="preserve">Usnadnění přístupu MSP k externímu financování jejich dalšího rozvoje, inovačních řešení, investic a růstu, včetně podpory vzniku MSP a přístupu k úvěrovému financování i alternativním kapitálovým a </w:t>
      </w:r>
      <w:proofErr w:type="spellStart"/>
      <w:r w:rsidRPr="003F2BA7">
        <w:rPr>
          <w:rFonts w:ascii="Arial" w:hAnsi="Arial" w:cs="Arial"/>
          <w:sz w:val="20"/>
          <w:szCs w:val="20"/>
        </w:rPr>
        <w:t>kvazikapitálovým</w:t>
      </w:r>
      <w:proofErr w:type="spellEnd"/>
      <w:r w:rsidRPr="003F2BA7">
        <w:rPr>
          <w:rFonts w:ascii="Arial" w:hAnsi="Arial" w:cs="Arial"/>
          <w:sz w:val="20"/>
          <w:szCs w:val="20"/>
        </w:rPr>
        <w:t xml:space="preserve"> instrumentům. Podporováno bude rovněž </w:t>
      </w:r>
      <w:r w:rsidRPr="003F2BA7">
        <w:rPr>
          <w:rFonts w:ascii="Arial" w:hAnsi="Arial" w:cs="Arial"/>
          <w:sz w:val="20"/>
          <w:szCs w:val="20"/>
        </w:rPr>
        <w:lastRenderedPageBreak/>
        <w:t>profinancování posílení pracovního kapitálu (provozní financování) vyvolaného v důsledku pořízení investičního majetku.</w:t>
      </w:r>
    </w:p>
    <w:p w14:paraId="7B8C43EF" w14:textId="7296DBB1" w:rsidR="00D64E30" w:rsidRPr="003F2BA7" w:rsidRDefault="001960CB" w:rsidP="00DD0F62">
      <w:pPr>
        <w:pStyle w:val="Odstavecseseznamem"/>
        <w:numPr>
          <w:ilvl w:val="0"/>
          <w:numId w:val="21"/>
        </w:numPr>
        <w:spacing w:after="120" w:line="264" w:lineRule="auto"/>
        <w:ind w:left="1077" w:hanging="357"/>
        <w:contextualSpacing w:val="0"/>
        <w:jc w:val="both"/>
        <w:rPr>
          <w:rFonts w:ascii="Arial" w:hAnsi="Arial" w:cs="Arial"/>
        </w:rPr>
      </w:pPr>
      <w:r w:rsidRPr="003F2BA7">
        <w:rPr>
          <w:rFonts w:ascii="Arial" w:hAnsi="Arial" w:cs="Arial"/>
        </w:rPr>
        <w:t>P</w:t>
      </w:r>
      <w:r w:rsidR="006711FC" w:rsidRPr="003F2BA7">
        <w:rPr>
          <w:rFonts w:ascii="Arial" w:hAnsi="Arial" w:cs="Arial"/>
        </w:rPr>
        <w:t xml:space="preserve">oskytování/nákup poradenských </w:t>
      </w:r>
      <w:r w:rsidR="00E024BA" w:rsidRPr="003F2BA7">
        <w:rPr>
          <w:rFonts w:ascii="Arial" w:hAnsi="Arial" w:cs="Arial"/>
        </w:rPr>
        <w:t>služ</w:t>
      </w:r>
      <w:r w:rsidR="006711FC" w:rsidRPr="003F2BA7">
        <w:rPr>
          <w:rFonts w:ascii="Arial" w:hAnsi="Arial" w:cs="Arial"/>
        </w:rPr>
        <w:t>eb</w:t>
      </w:r>
      <w:r w:rsidR="00E024BA" w:rsidRPr="003F2BA7">
        <w:rPr>
          <w:rFonts w:ascii="Arial" w:hAnsi="Arial" w:cs="Arial"/>
        </w:rPr>
        <w:t xml:space="preserve"> pro MSP </w:t>
      </w:r>
      <w:r w:rsidR="00F1343F" w:rsidRPr="003F2BA7">
        <w:rPr>
          <w:rFonts w:ascii="Arial" w:hAnsi="Arial" w:cs="Arial"/>
        </w:rPr>
        <w:t xml:space="preserve">zaměřených </w:t>
      </w:r>
      <w:r w:rsidR="00E024BA" w:rsidRPr="003F2BA7">
        <w:rPr>
          <w:rFonts w:ascii="Arial" w:hAnsi="Arial" w:cs="Arial"/>
        </w:rPr>
        <w:t xml:space="preserve">na rozvoj podniku, rozšíření podnikatelské činnosti, </w:t>
      </w:r>
      <w:r w:rsidR="00ED73F4" w:rsidRPr="003F2BA7">
        <w:rPr>
          <w:rFonts w:ascii="Arial" w:hAnsi="Arial" w:cs="Arial"/>
        </w:rPr>
        <w:t xml:space="preserve">posílení </w:t>
      </w:r>
      <w:r w:rsidR="00265995" w:rsidRPr="003F2BA7">
        <w:rPr>
          <w:rFonts w:ascii="Arial" w:hAnsi="Arial" w:cs="Arial"/>
        </w:rPr>
        <w:t xml:space="preserve">finančních či </w:t>
      </w:r>
      <w:r w:rsidR="00ED73F4" w:rsidRPr="003F2BA7">
        <w:rPr>
          <w:rFonts w:ascii="Arial" w:hAnsi="Arial" w:cs="Arial"/>
        </w:rPr>
        <w:t xml:space="preserve">manažerských kompetencí, </w:t>
      </w:r>
      <w:r w:rsidR="00E024BA" w:rsidRPr="003F2BA7">
        <w:rPr>
          <w:rFonts w:ascii="Arial" w:hAnsi="Arial" w:cs="Arial"/>
        </w:rPr>
        <w:t>zvýšení kvality a efektivity výroby a služeb s důrazem na růst tržního potenciálu</w:t>
      </w:r>
      <w:r w:rsidR="00F1343F" w:rsidRPr="003F2BA7">
        <w:rPr>
          <w:rFonts w:ascii="Arial" w:hAnsi="Arial" w:cs="Arial"/>
        </w:rPr>
        <w:t xml:space="preserve"> </w:t>
      </w:r>
      <w:ins w:id="759" w:author="Lunová Elina Valerie" w:date="2021-05-18T12:10:00Z">
        <w:r w:rsidR="005D2874" w:rsidRPr="003F2BA7">
          <w:rPr>
            <w:rFonts w:ascii="Arial" w:hAnsi="Arial" w:cs="Arial"/>
          </w:rPr>
          <w:t xml:space="preserve">a </w:t>
        </w:r>
      </w:ins>
      <w:ins w:id="760" w:author="Lunová Elina Valerie" w:date="2021-05-19T11:03:00Z">
        <w:r w:rsidR="00A519AE" w:rsidRPr="003F2BA7">
          <w:rPr>
            <w:rFonts w:ascii="Arial" w:hAnsi="Arial" w:cs="Arial"/>
          </w:rPr>
          <w:t>rovněž</w:t>
        </w:r>
      </w:ins>
      <w:ins w:id="761" w:author="Lunová Elina Valerie" w:date="2021-05-18T12:10:00Z">
        <w:r w:rsidR="005D2874" w:rsidRPr="003F2BA7">
          <w:rPr>
            <w:rFonts w:ascii="Arial" w:hAnsi="Arial" w:cs="Arial"/>
          </w:rPr>
          <w:t xml:space="preserve"> na klimaticky neutrální hospodářství </w:t>
        </w:r>
      </w:ins>
      <w:r w:rsidR="00F1343F" w:rsidRPr="003F2BA7">
        <w:rPr>
          <w:rFonts w:ascii="Arial" w:hAnsi="Arial" w:cs="Arial"/>
        </w:rPr>
        <w:t>(</w:t>
      </w:r>
      <w:r w:rsidR="00E024BA" w:rsidRPr="003F2BA7">
        <w:rPr>
          <w:rFonts w:ascii="Arial" w:hAnsi="Arial" w:cs="Arial"/>
        </w:rPr>
        <w:t>např</w:t>
      </w:r>
      <w:r w:rsidRPr="003F2BA7">
        <w:rPr>
          <w:rFonts w:ascii="Arial" w:hAnsi="Arial" w:cs="Arial"/>
        </w:rPr>
        <w:t xml:space="preserve">. </w:t>
      </w:r>
      <w:r w:rsidR="00E024BA" w:rsidRPr="003F2BA7">
        <w:rPr>
          <w:rFonts w:ascii="Arial" w:hAnsi="Arial" w:cs="Arial"/>
        </w:rPr>
        <w:t>prostřednictvím nových rozvojových příležitostí, inovativních řešení, investičních možností</w:t>
      </w:r>
      <w:ins w:id="762" w:author="Lunová Elina Valerie" w:date="2021-05-19T11:03:00Z">
        <w:r w:rsidR="00A519AE" w:rsidRPr="003F2BA7">
          <w:rPr>
            <w:rFonts w:ascii="Arial" w:hAnsi="Arial" w:cs="Arial"/>
          </w:rPr>
          <w:t>,</w:t>
        </w:r>
      </w:ins>
      <w:r w:rsidR="00B8582F" w:rsidRPr="003F2BA7">
        <w:rPr>
          <w:rFonts w:ascii="Arial" w:hAnsi="Arial" w:cs="Arial"/>
        </w:rPr>
        <w:t xml:space="preserve"> </w:t>
      </w:r>
      <w:del w:id="763" w:author="Lunová Elina Valerie" w:date="2021-05-19T11:03:00Z">
        <w:r w:rsidR="00B8582F" w:rsidRPr="003F2BA7" w:rsidDel="00A519AE">
          <w:rPr>
            <w:rFonts w:ascii="Arial" w:hAnsi="Arial" w:cs="Arial"/>
          </w:rPr>
          <w:delText>či</w:delText>
        </w:r>
        <w:r w:rsidR="00E024BA" w:rsidRPr="003F2BA7" w:rsidDel="00A519AE">
          <w:rPr>
            <w:rFonts w:ascii="Arial" w:hAnsi="Arial" w:cs="Arial"/>
          </w:rPr>
          <w:delText xml:space="preserve"> zavádění </w:delText>
        </w:r>
      </w:del>
      <w:r w:rsidR="00E024BA" w:rsidRPr="003F2BA7">
        <w:rPr>
          <w:rFonts w:ascii="Arial" w:hAnsi="Arial" w:cs="Arial"/>
        </w:rPr>
        <w:t>n</w:t>
      </w:r>
      <w:r w:rsidR="00D66808" w:rsidRPr="003F2BA7">
        <w:rPr>
          <w:rFonts w:ascii="Arial" w:hAnsi="Arial" w:cs="Arial"/>
        </w:rPr>
        <w:t>ových a pokročilých technologií</w:t>
      </w:r>
      <w:ins w:id="764" w:author="Lunová Elina Valerie" w:date="2021-05-19T11:04:00Z">
        <w:r w:rsidR="00A519AE" w:rsidRPr="003F2BA7">
          <w:rPr>
            <w:rFonts w:ascii="Arial" w:hAnsi="Arial" w:cs="Arial"/>
          </w:rPr>
          <w:t xml:space="preserve"> či zavádění klimatických opatření</w:t>
        </w:r>
      </w:ins>
      <w:r w:rsidR="00F1343F" w:rsidRPr="003F2BA7">
        <w:rPr>
          <w:rFonts w:ascii="Arial" w:hAnsi="Arial" w:cs="Arial"/>
        </w:rPr>
        <w:t>)</w:t>
      </w:r>
      <w:r w:rsidR="00BE5E0A" w:rsidRPr="003F2BA7">
        <w:rPr>
          <w:rFonts w:ascii="Arial" w:hAnsi="Arial" w:cs="Arial"/>
        </w:rPr>
        <w:t>.</w:t>
      </w:r>
      <w:r w:rsidR="00D64E30" w:rsidRPr="003F2BA7">
        <w:rPr>
          <w:rFonts w:ascii="Arial" w:hAnsi="Arial" w:cs="Arial"/>
        </w:rPr>
        <w:t xml:space="preserve"> Podporovány budou rovněž podpůrné, poradenské a konzultační služby ve všech fázích vzniku a růstu MSP od </w:t>
      </w:r>
      <w:proofErr w:type="spellStart"/>
      <w:r w:rsidR="00D64E30" w:rsidRPr="003F2BA7">
        <w:rPr>
          <w:rFonts w:ascii="Arial" w:hAnsi="Arial" w:cs="Arial"/>
        </w:rPr>
        <w:t>pre</w:t>
      </w:r>
      <w:proofErr w:type="spellEnd"/>
      <w:r w:rsidR="00D64E30" w:rsidRPr="003F2BA7">
        <w:rPr>
          <w:rFonts w:ascii="Arial" w:hAnsi="Arial" w:cs="Arial"/>
        </w:rPr>
        <w:t>-inkubace, přes inkubaci start-</w:t>
      </w:r>
      <w:proofErr w:type="spellStart"/>
      <w:r w:rsidR="00D64E30" w:rsidRPr="003F2BA7">
        <w:rPr>
          <w:rFonts w:ascii="Arial" w:hAnsi="Arial" w:cs="Arial"/>
        </w:rPr>
        <w:t>upů</w:t>
      </w:r>
      <w:proofErr w:type="spellEnd"/>
      <w:r w:rsidR="00D64E30" w:rsidRPr="003F2BA7">
        <w:rPr>
          <w:rFonts w:ascii="Arial" w:hAnsi="Arial" w:cs="Arial"/>
        </w:rPr>
        <w:t xml:space="preserve"> a spin-</w:t>
      </w:r>
      <w:proofErr w:type="spellStart"/>
      <w:r w:rsidR="00D64E30" w:rsidRPr="003F2BA7">
        <w:rPr>
          <w:rFonts w:ascii="Arial" w:hAnsi="Arial" w:cs="Arial"/>
        </w:rPr>
        <w:t>off</w:t>
      </w:r>
      <w:proofErr w:type="spellEnd"/>
      <w:r w:rsidR="00D64E30" w:rsidRPr="003F2BA7">
        <w:rPr>
          <w:rFonts w:ascii="Arial" w:hAnsi="Arial" w:cs="Arial"/>
        </w:rPr>
        <w:t xml:space="preserve">, po fázi </w:t>
      </w:r>
      <w:proofErr w:type="spellStart"/>
      <w:r w:rsidR="00D64E30" w:rsidRPr="003F2BA7">
        <w:rPr>
          <w:rFonts w:ascii="Arial" w:hAnsi="Arial" w:cs="Arial"/>
        </w:rPr>
        <w:t>scale</w:t>
      </w:r>
      <w:proofErr w:type="spellEnd"/>
      <w:r w:rsidR="00D64E30" w:rsidRPr="003F2BA7">
        <w:rPr>
          <w:rFonts w:ascii="Arial" w:hAnsi="Arial" w:cs="Arial"/>
        </w:rPr>
        <w:t>-up (podpora podnikatelských záměrů a zavádění nových obchodních modelů, posílení růstových motivací, podpora komercionalizace produktu a služeb aj.)</w:t>
      </w:r>
      <w:r w:rsidR="00CD0DCA" w:rsidRPr="003F2BA7">
        <w:rPr>
          <w:rFonts w:ascii="Arial" w:hAnsi="Arial" w:cs="Arial"/>
        </w:rPr>
        <w:t>.</w:t>
      </w:r>
    </w:p>
    <w:p w14:paraId="6313AF52" w14:textId="77777777" w:rsidR="004E34F2" w:rsidRPr="003F2BA7" w:rsidRDefault="006711FC" w:rsidP="00DD0F62">
      <w:pPr>
        <w:pStyle w:val="Odstavecseseznamem"/>
        <w:numPr>
          <w:ilvl w:val="0"/>
          <w:numId w:val="21"/>
        </w:numPr>
        <w:overflowPunct/>
        <w:autoSpaceDE/>
        <w:autoSpaceDN/>
        <w:adjustRightInd/>
        <w:spacing w:after="120" w:line="264" w:lineRule="auto"/>
        <w:contextualSpacing w:val="0"/>
        <w:jc w:val="both"/>
        <w:textAlignment w:val="auto"/>
        <w:rPr>
          <w:rFonts w:ascii="Arial" w:hAnsi="Arial" w:cs="Arial"/>
        </w:rPr>
      </w:pPr>
      <w:bookmarkStart w:id="765" w:name="_Hlk61603488"/>
      <w:r w:rsidRPr="003F2BA7">
        <w:rPr>
          <w:rFonts w:ascii="Arial" w:hAnsi="Arial" w:cs="Arial"/>
          <w:color w:val="000000" w:themeColor="text1"/>
        </w:rPr>
        <w:t>Podpora ú</w:t>
      </w:r>
      <w:r w:rsidR="00910A8B" w:rsidRPr="003F2BA7">
        <w:rPr>
          <w:rFonts w:ascii="Arial" w:hAnsi="Arial" w:cs="Arial"/>
          <w:color w:val="000000" w:themeColor="text1"/>
        </w:rPr>
        <w:t>čast</w:t>
      </w:r>
      <w:r w:rsidRPr="003F2BA7">
        <w:rPr>
          <w:rFonts w:ascii="Arial" w:hAnsi="Arial" w:cs="Arial"/>
          <w:color w:val="000000" w:themeColor="text1"/>
        </w:rPr>
        <w:t>i</w:t>
      </w:r>
      <w:r w:rsidR="00910A8B" w:rsidRPr="003F2BA7">
        <w:rPr>
          <w:rFonts w:ascii="Arial" w:hAnsi="Arial" w:cs="Arial"/>
          <w:color w:val="000000" w:themeColor="text1"/>
        </w:rPr>
        <w:t xml:space="preserve"> MSP na zahraničních veletrzích, výstavách a dalších zahraničních akcích (sympoziích, seminářích aj.</w:t>
      </w:r>
      <w:r w:rsidR="00E9518F" w:rsidRPr="003F2BA7">
        <w:rPr>
          <w:rFonts w:ascii="Arial" w:hAnsi="Arial" w:cs="Arial"/>
          <w:color w:val="000000" w:themeColor="text1"/>
        </w:rPr>
        <w:t>)</w:t>
      </w:r>
      <w:r w:rsidR="00FB05EE" w:rsidRPr="003F2BA7">
        <w:rPr>
          <w:rFonts w:ascii="Arial" w:hAnsi="Arial" w:cs="Arial"/>
          <w:color w:val="000000" w:themeColor="text1"/>
        </w:rPr>
        <w:t>,</w:t>
      </w:r>
      <w:r w:rsidR="006C1C13" w:rsidRPr="003F2BA7">
        <w:rPr>
          <w:rFonts w:ascii="Arial" w:hAnsi="Arial" w:cs="Arial"/>
          <w:color w:val="000000" w:themeColor="text1"/>
        </w:rPr>
        <w:t xml:space="preserve"> </w:t>
      </w:r>
      <w:r w:rsidR="00910A8B" w:rsidRPr="003F2BA7">
        <w:rPr>
          <w:rFonts w:ascii="Arial" w:hAnsi="Arial" w:cs="Arial"/>
          <w:color w:val="000000" w:themeColor="text1"/>
        </w:rPr>
        <w:t>včetně</w:t>
      </w:r>
      <w:r w:rsidR="00E21278" w:rsidRPr="003F2BA7">
        <w:rPr>
          <w:rFonts w:ascii="Arial" w:hAnsi="Arial" w:cs="Arial"/>
          <w:color w:val="000000" w:themeColor="text1"/>
        </w:rPr>
        <w:t xml:space="preserve"> alternativní účasti např</w:t>
      </w:r>
      <w:r w:rsidR="00B8582F" w:rsidRPr="003F2BA7">
        <w:rPr>
          <w:rFonts w:ascii="Arial" w:hAnsi="Arial" w:cs="Arial"/>
          <w:color w:val="000000" w:themeColor="text1"/>
        </w:rPr>
        <w:t>.</w:t>
      </w:r>
      <w:r w:rsidR="00E21278" w:rsidRPr="003F2BA7">
        <w:rPr>
          <w:rFonts w:ascii="Arial" w:hAnsi="Arial" w:cs="Arial"/>
          <w:color w:val="000000" w:themeColor="text1"/>
        </w:rPr>
        <w:t xml:space="preserve"> online formou</w:t>
      </w:r>
      <w:r w:rsidR="00E9518F" w:rsidRPr="003F2BA7">
        <w:rPr>
          <w:rFonts w:ascii="Arial" w:hAnsi="Arial" w:cs="Arial"/>
          <w:color w:val="000000" w:themeColor="text1"/>
        </w:rPr>
        <w:t>.</w:t>
      </w:r>
      <w:r w:rsidR="00E21278" w:rsidRPr="003F2BA7">
        <w:rPr>
          <w:rFonts w:ascii="Arial" w:hAnsi="Arial" w:cs="Arial"/>
          <w:color w:val="000000" w:themeColor="text1"/>
        </w:rPr>
        <w:t xml:space="preserve"> </w:t>
      </w:r>
      <w:bookmarkEnd w:id="765"/>
      <w:r w:rsidR="00E9518F" w:rsidRPr="003F2BA7">
        <w:rPr>
          <w:rFonts w:ascii="Arial" w:hAnsi="Arial" w:cs="Arial"/>
          <w:color w:val="000000" w:themeColor="text1"/>
        </w:rPr>
        <w:t>P</w:t>
      </w:r>
      <w:r w:rsidR="00E21278" w:rsidRPr="003F2BA7">
        <w:rPr>
          <w:rFonts w:ascii="Arial" w:hAnsi="Arial" w:cs="Arial"/>
          <w:color w:val="000000" w:themeColor="text1"/>
        </w:rPr>
        <w:t>odporována bude</w:t>
      </w:r>
      <w:r w:rsidR="00910A8B" w:rsidRPr="003F2BA7">
        <w:rPr>
          <w:rFonts w:ascii="Arial" w:hAnsi="Arial" w:cs="Arial"/>
          <w:color w:val="000000" w:themeColor="text1"/>
        </w:rPr>
        <w:t xml:space="preserve"> organizace akcí/seminářů</w:t>
      </w:r>
      <w:r w:rsidR="00E9518F" w:rsidRPr="003F2BA7">
        <w:rPr>
          <w:rFonts w:ascii="Arial" w:hAnsi="Arial" w:cs="Arial"/>
          <w:color w:val="000000" w:themeColor="text1"/>
        </w:rPr>
        <w:t xml:space="preserve"> a další služby</w:t>
      </w:r>
      <w:r w:rsidR="00910A8B" w:rsidRPr="003F2BA7">
        <w:rPr>
          <w:rFonts w:ascii="Arial" w:hAnsi="Arial" w:cs="Arial"/>
          <w:color w:val="000000" w:themeColor="text1"/>
        </w:rPr>
        <w:t xml:space="preserve"> za účelem</w:t>
      </w:r>
      <w:r w:rsidR="00E9518F" w:rsidRPr="003F2BA7">
        <w:rPr>
          <w:rFonts w:ascii="Arial" w:hAnsi="Arial" w:cs="Arial"/>
          <w:color w:val="000000" w:themeColor="text1"/>
        </w:rPr>
        <w:t xml:space="preserve"> rozvoje mezinárodní konkurenceschopnosti MSP. Podporováno bude rovněž využití podpůrných nástrojů pro</w:t>
      </w:r>
      <w:r w:rsidR="00910A8B" w:rsidRPr="003F2BA7">
        <w:rPr>
          <w:rFonts w:ascii="Arial" w:hAnsi="Arial" w:cs="Arial"/>
          <w:color w:val="000000" w:themeColor="text1"/>
        </w:rPr>
        <w:t xml:space="preserve"> vstup</w:t>
      </w:r>
      <w:r w:rsidR="00D03CCA" w:rsidRPr="003F2BA7">
        <w:rPr>
          <w:rFonts w:ascii="Arial" w:hAnsi="Arial" w:cs="Arial"/>
          <w:color w:val="000000" w:themeColor="text1"/>
        </w:rPr>
        <w:t xml:space="preserve"> </w:t>
      </w:r>
      <w:r w:rsidR="00E9518F" w:rsidRPr="003F2BA7">
        <w:rPr>
          <w:rFonts w:ascii="Arial" w:hAnsi="Arial" w:cs="Arial"/>
          <w:color w:val="000000" w:themeColor="text1"/>
        </w:rPr>
        <w:t xml:space="preserve">a působení </w:t>
      </w:r>
      <w:r w:rsidR="00910A8B" w:rsidRPr="003F2BA7">
        <w:rPr>
          <w:rFonts w:ascii="Arial" w:hAnsi="Arial" w:cs="Arial"/>
          <w:color w:val="000000" w:themeColor="text1"/>
        </w:rPr>
        <w:t>na zahraniční</w:t>
      </w:r>
      <w:r w:rsidR="00E9518F" w:rsidRPr="003F2BA7">
        <w:rPr>
          <w:rFonts w:ascii="Arial" w:hAnsi="Arial" w:cs="Arial"/>
          <w:color w:val="000000" w:themeColor="text1"/>
        </w:rPr>
        <w:t>ch</w:t>
      </w:r>
      <w:r w:rsidR="00910A8B" w:rsidRPr="003F2BA7">
        <w:rPr>
          <w:rFonts w:ascii="Arial" w:hAnsi="Arial" w:cs="Arial"/>
          <w:color w:val="000000" w:themeColor="text1"/>
        </w:rPr>
        <w:t xml:space="preserve"> tr</w:t>
      </w:r>
      <w:r w:rsidR="00E9518F" w:rsidRPr="003F2BA7">
        <w:rPr>
          <w:rFonts w:ascii="Arial" w:hAnsi="Arial" w:cs="Arial"/>
          <w:color w:val="000000" w:themeColor="text1"/>
        </w:rPr>
        <w:t>zích</w:t>
      </w:r>
      <w:r w:rsidR="00B21E8D" w:rsidRPr="003F2BA7">
        <w:rPr>
          <w:rFonts w:ascii="Arial" w:hAnsi="Arial" w:cs="Arial"/>
          <w:color w:val="000000" w:themeColor="text1"/>
        </w:rPr>
        <w:t>, včetně nástrojů využívajících inovativní technologie a digitalizaci.</w:t>
      </w:r>
      <w:r w:rsidR="00910A8B" w:rsidRPr="003F2BA7">
        <w:rPr>
          <w:rFonts w:ascii="Arial" w:hAnsi="Arial" w:cs="Arial"/>
          <w:color w:val="000000" w:themeColor="text1"/>
        </w:rPr>
        <w:t xml:space="preserve"> </w:t>
      </w:r>
      <w:r w:rsidR="00E9518F" w:rsidRPr="003F2BA7">
        <w:rPr>
          <w:rFonts w:ascii="Arial" w:hAnsi="Arial" w:cs="Arial"/>
          <w:color w:val="000000" w:themeColor="text1"/>
        </w:rPr>
        <w:t xml:space="preserve">Zároveň bude podpora zaměřena na využívání služeb expertů v oblasti internacionalizace MSP, marketingové strategie, designu, optimalizace materiálového </w:t>
      </w:r>
      <w:proofErr w:type="spellStart"/>
      <w:r w:rsidR="00E9518F" w:rsidRPr="003F2BA7">
        <w:rPr>
          <w:rFonts w:ascii="Arial" w:hAnsi="Arial" w:cs="Arial"/>
          <w:color w:val="000000" w:themeColor="text1"/>
        </w:rPr>
        <w:t>ekode</w:t>
      </w:r>
      <w:r w:rsidR="00B21E8D" w:rsidRPr="003F2BA7">
        <w:rPr>
          <w:rFonts w:ascii="Arial" w:hAnsi="Arial" w:cs="Arial"/>
          <w:color w:val="000000" w:themeColor="text1"/>
        </w:rPr>
        <w:t>s</w:t>
      </w:r>
      <w:r w:rsidR="00E9518F" w:rsidRPr="003F2BA7">
        <w:rPr>
          <w:rFonts w:ascii="Arial" w:hAnsi="Arial" w:cs="Arial"/>
          <w:color w:val="000000" w:themeColor="text1"/>
        </w:rPr>
        <w:t>ignu</w:t>
      </w:r>
      <w:proofErr w:type="spellEnd"/>
      <w:r w:rsidR="00E9518F" w:rsidRPr="003F2BA7">
        <w:rPr>
          <w:rFonts w:ascii="Arial" w:hAnsi="Arial" w:cs="Arial"/>
          <w:color w:val="000000" w:themeColor="text1"/>
        </w:rPr>
        <w:t xml:space="preserve"> výrobk</w:t>
      </w:r>
      <w:r w:rsidR="00B21E8D" w:rsidRPr="003F2BA7">
        <w:rPr>
          <w:rFonts w:ascii="Arial" w:hAnsi="Arial" w:cs="Arial"/>
          <w:color w:val="000000" w:themeColor="text1"/>
        </w:rPr>
        <w:t>ů</w:t>
      </w:r>
      <w:r w:rsidR="00E9518F" w:rsidRPr="003F2BA7">
        <w:rPr>
          <w:rFonts w:ascii="Arial" w:hAnsi="Arial" w:cs="Arial"/>
          <w:color w:val="000000" w:themeColor="text1"/>
        </w:rPr>
        <w:t xml:space="preserve"> ve vazbě na SC </w:t>
      </w:r>
      <w:r w:rsidR="0052624B" w:rsidRPr="003F2BA7">
        <w:rPr>
          <w:rFonts w:ascii="Arial" w:hAnsi="Arial" w:cs="Arial"/>
          <w:color w:val="000000" w:themeColor="text1"/>
        </w:rPr>
        <w:t>5</w:t>
      </w:r>
      <w:r w:rsidR="00E9518F" w:rsidRPr="003F2BA7">
        <w:rPr>
          <w:rFonts w:ascii="Arial" w:hAnsi="Arial" w:cs="Arial"/>
          <w:color w:val="000000" w:themeColor="text1"/>
        </w:rPr>
        <w:t>.2</w:t>
      </w:r>
      <w:r w:rsidRPr="003F2BA7">
        <w:rPr>
          <w:rFonts w:ascii="Arial" w:hAnsi="Arial" w:cs="Arial"/>
          <w:color w:val="000000" w:themeColor="text1"/>
        </w:rPr>
        <w:t>OP TAK</w:t>
      </w:r>
      <w:r w:rsidR="00B8582F" w:rsidRPr="003F2BA7">
        <w:rPr>
          <w:rFonts w:ascii="Arial" w:hAnsi="Arial" w:cs="Arial"/>
          <w:color w:val="000000" w:themeColor="text1"/>
        </w:rPr>
        <w:t xml:space="preserve"> či</w:t>
      </w:r>
      <w:r w:rsidR="00E9518F" w:rsidRPr="003F2BA7">
        <w:rPr>
          <w:rFonts w:ascii="Arial" w:hAnsi="Arial" w:cs="Arial"/>
          <w:color w:val="000000" w:themeColor="text1"/>
        </w:rPr>
        <w:t xml:space="preserve"> kreativních průmysl</w:t>
      </w:r>
      <w:r w:rsidR="00F1343F" w:rsidRPr="003F2BA7">
        <w:rPr>
          <w:rFonts w:ascii="Arial" w:hAnsi="Arial" w:cs="Arial"/>
          <w:color w:val="000000" w:themeColor="text1"/>
        </w:rPr>
        <w:t>ů</w:t>
      </w:r>
      <w:r w:rsidR="00E9518F" w:rsidRPr="003F2BA7">
        <w:rPr>
          <w:rFonts w:ascii="Arial" w:hAnsi="Arial" w:cs="Arial"/>
          <w:color w:val="000000" w:themeColor="text1"/>
        </w:rPr>
        <w:t xml:space="preserve"> a řemesel.</w:t>
      </w:r>
      <w:r w:rsidR="00D03CCA" w:rsidRPr="003F2BA7">
        <w:rPr>
          <w:rFonts w:ascii="Arial" w:hAnsi="Arial" w:cs="Arial"/>
          <w:color w:val="000000" w:themeColor="text1"/>
        </w:rPr>
        <w:t xml:space="preserve"> </w:t>
      </w:r>
    </w:p>
    <w:p w14:paraId="42A3E4DA" w14:textId="21020B30" w:rsidR="005C5A0D" w:rsidRPr="003F2BA7" w:rsidRDefault="005C5A0D" w:rsidP="00DD0F62">
      <w:pPr>
        <w:pStyle w:val="Odstavecseseznamem"/>
        <w:numPr>
          <w:ilvl w:val="0"/>
          <w:numId w:val="21"/>
        </w:numPr>
        <w:overflowPunct/>
        <w:autoSpaceDE/>
        <w:autoSpaceDN/>
        <w:adjustRightInd/>
        <w:spacing w:after="120" w:line="264" w:lineRule="auto"/>
        <w:contextualSpacing w:val="0"/>
        <w:jc w:val="both"/>
        <w:textAlignment w:val="auto"/>
        <w:rPr>
          <w:rFonts w:ascii="Arial" w:hAnsi="Arial" w:cs="Arial"/>
        </w:rPr>
      </w:pPr>
      <w:r w:rsidRPr="003F2BA7">
        <w:rPr>
          <w:rFonts w:ascii="Arial" w:hAnsi="Arial" w:cs="Arial"/>
          <w:color w:val="000000"/>
        </w:rPr>
        <w:t xml:space="preserve">Pořízení nových technologických zařízení a vybavení vč. potřebné infrastruktury, dále </w:t>
      </w:r>
      <w:r w:rsidRPr="003F2BA7">
        <w:rPr>
          <w:rFonts w:ascii="Arial" w:hAnsi="Arial" w:cs="Arial"/>
        </w:rPr>
        <w:t>pořízení výrobních strojů a zařízení, které nejen zvýší technologickou úroveň MSP a jejich konkurenceschopnost, ale také umožní navazující digitalizaci a automatizaci výroby</w:t>
      </w:r>
      <w:ins w:id="766" w:author="Lunová Elina Valerie" w:date="2021-06-01T15:07:00Z">
        <w:r w:rsidR="008519C8" w:rsidRPr="003F2BA7">
          <w:rPr>
            <w:rFonts w:ascii="Arial" w:hAnsi="Arial" w:cs="Arial"/>
          </w:rPr>
          <w:t xml:space="preserve"> a zefektivnění poskytovaných služeb</w:t>
        </w:r>
      </w:ins>
      <w:r w:rsidRPr="003F2BA7">
        <w:rPr>
          <w:rFonts w:ascii="Arial" w:hAnsi="Arial" w:cs="Arial"/>
        </w:rPr>
        <w:t xml:space="preserve">. Podpora bude realizována v režimu CLLD se zapojením MAS, a to zejména s cílem identifikovat lokální problémy a umožnit tak hlubší </w:t>
      </w:r>
      <w:proofErr w:type="spellStart"/>
      <w:r w:rsidRPr="003F2BA7">
        <w:rPr>
          <w:rFonts w:ascii="Arial" w:hAnsi="Arial" w:cs="Arial"/>
        </w:rPr>
        <w:t>subregionální</w:t>
      </w:r>
      <w:proofErr w:type="spellEnd"/>
      <w:r w:rsidRPr="003F2BA7">
        <w:rPr>
          <w:rFonts w:ascii="Arial" w:hAnsi="Arial" w:cs="Arial"/>
        </w:rPr>
        <w:t xml:space="preserve"> dosah podpory především pro MSP na venkově a zároveň s cílem oslovit </w:t>
      </w:r>
      <w:proofErr w:type="spellStart"/>
      <w:r w:rsidRPr="003F2BA7">
        <w:rPr>
          <w:rFonts w:ascii="Arial" w:hAnsi="Arial" w:cs="Arial"/>
        </w:rPr>
        <w:t>prvožadatele</w:t>
      </w:r>
      <w:proofErr w:type="spellEnd"/>
      <w:r w:rsidRPr="003F2BA7">
        <w:rPr>
          <w:rFonts w:ascii="Arial" w:hAnsi="Arial" w:cs="Arial"/>
        </w:rPr>
        <w:t xml:space="preserve">.   </w:t>
      </w:r>
    </w:p>
    <w:p w14:paraId="62F488B1" w14:textId="11698FDE" w:rsidR="00C24E08" w:rsidRPr="003F2BA7" w:rsidRDefault="009D3472" w:rsidP="00DD0F62">
      <w:pPr>
        <w:pStyle w:val="Standardntext"/>
        <w:numPr>
          <w:ilvl w:val="0"/>
          <w:numId w:val="21"/>
        </w:numPr>
        <w:spacing w:line="264" w:lineRule="auto"/>
        <w:textAlignment w:val="auto"/>
        <w:rPr>
          <w:ins w:id="767" w:author="Lunová Elina Valerie" w:date="2021-06-01T15:37:00Z"/>
          <w:rFonts w:ascii="Arial" w:hAnsi="Arial" w:cs="Arial"/>
          <w:sz w:val="20"/>
          <w:szCs w:val="20"/>
        </w:rPr>
      </w:pPr>
      <w:r w:rsidRPr="003F2BA7">
        <w:rPr>
          <w:rFonts w:ascii="Arial" w:hAnsi="Arial" w:cs="Arial"/>
          <w:sz w:val="20"/>
          <w:szCs w:val="20"/>
        </w:rPr>
        <w:t>R</w:t>
      </w:r>
      <w:r w:rsidR="00CD0DCA" w:rsidRPr="003F2BA7">
        <w:rPr>
          <w:rFonts w:ascii="Arial" w:hAnsi="Arial" w:cs="Arial"/>
          <w:sz w:val="20"/>
          <w:szCs w:val="20"/>
        </w:rPr>
        <w:t>ozvoj p</w:t>
      </w:r>
      <w:r w:rsidR="00C24E08" w:rsidRPr="003F2BA7">
        <w:rPr>
          <w:rFonts w:ascii="Arial" w:hAnsi="Arial" w:cs="Arial"/>
          <w:sz w:val="20"/>
          <w:szCs w:val="20"/>
        </w:rPr>
        <w:t>odnikatelsk</w:t>
      </w:r>
      <w:r w:rsidR="00CD0DCA" w:rsidRPr="003F2BA7">
        <w:rPr>
          <w:rFonts w:ascii="Arial" w:hAnsi="Arial" w:cs="Arial"/>
          <w:sz w:val="20"/>
          <w:szCs w:val="20"/>
        </w:rPr>
        <w:t>é</w:t>
      </w:r>
      <w:r w:rsidR="00C24E08" w:rsidRPr="003F2BA7">
        <w:rPr>
          <w:rFonts w:ascii="Arial" w:hAnsi="Arial" w:cs="Arial"/>
          <w:sz w:val="20"/>
          <w:szCs w:val="20"/>
        </w:rPr>
        <w:t xml:space="preserve"> infrastruktur</w:t>
      </w:r>
      <w:r w:rsidR="00CD0DCA" w:rsidRPr="003F2BA7">
        <w:rPr>
          <w:rFonts w:ascii="Arial" w:hAnsi="Arial" w:cs="Arial"/>
          <w:sz w:val="20"/>
          <w:szCs w:val="20"/>
        </w:rPr>
        <w:t>y</w:t>
      </w:r>
      <w:r w:rsidR="00C24E08" w:rsidRPr="003F2BA7">
        <w:rPr>
          <w:rFonts w:ascii="Arial" w:hAnsi="Arial" w:cs="Arial"/>
          <w:sz w:val="20"/>
          <w:szCs w:val="20"/>
        </w:rPr>
        <w:t xml:space="preserve"> </w:t>
      </w:r>
      <w:r w:rsidR="00CD0DCA" w:rsidRPr="003F2BA7">
        <w:rPr>
          <w:rFonts w:ascii="Arial" w:hAnsi="Arial" w:cs="Arial"/>
          <w:sz w:val="20"/>
          <w:szCs w:val="20"/>
        </w:rPr>
        <w:t xml:space="preserve">a nemovitostí </w:t>
      </w:r>
      <w:r w:rsidR="00C24E08" w:rsidRPr="003F2BA7">
        <w:rPr>
          <w:rFonts w:ascii="Arial" w:hAnsi="Arial" w:cs="Arial"/>
          <w:sz w:val="20"/>
          <w:szCs w:val="20"/>
        </w:rPr>
        <w:t xml:space="preserve">pro potřeby MSP (podpora podniků při revitalizaci </w:t>
      </w:r>
      <w:proofErr w:type="spellStart"/>
      <w:r w:rsidR="00C24E08" w:rsidRPr="003F2BA7">
        <w:rPr>
          <w:rFonts w:ascii="Arial" w:hAnsi="Arial" w:cs="Arial"/>
          <w:sz w:val="20"/>
          <w:szCs w:val="20"/>
        </w:rPr>
        <w:t>brownfieldů</w:t>
      </w:r>
      <w:proofErr w:type="spellEnd"/>
      <w:r w:rsidR="00B8582F" w:rsidRPr="003F2BA7">
        <w:rPr>
          <w:rFonts w:ascii="Arial" w:hAnsi="Arial" w:cs="Arial"/>
          <w:sz w:val="20"/>
          <w:szCs w:val="20"/>
        </w:rPr>
        <w:t xml:space="preserve"> či</w:t>
      </w:r>
      <w:r w:rsidR="00C24E08" w:rsidRPr="003F2BA7">
        <w:rPr>
          <w:rFonts w:ascii="Arial" w:hAnsi="Arial" w:cs="Arial"/>
          <w:sz w:val="20"/>
          <w:szCs w:val="20"/>
        </w:rPr>
        <w:t xml:space="preserve"> při </w:t>
      </w:r>
      <w:r w:rsidR="007E6742" w:rsidRPr="003F2BA7">
        <w:rPr>
          <w:rFonts w:ascii="Arial" w:hAnsi="Arial" w:cs="Arial"/>
          <w:sz w:val="20"/>
          <w:szCs w:val="20"/>
        </w:rPr>
        <w:t xml:space="preserve">jejich </w:t>
      </w:r>
      <w:r w:rsidR="00C24E08" w:rsidRPr="003F2BA7">
        <w:rPr>
          <w:rFonts w:ascii="Arial" w:hAnsi="Arial" w:cs="Arial"/>
          <w:sz w:val="20"/>
          <w:szCs w:val="20"/>
        </w:rPr>
        <w:t xml:space="preserve">přeměně </w:t>
      </w:r>
      <w:r w:rsidR="00EE62D3" w:rsidRPr="003F2BA7">
        <w:rPr>
          <w:rFonts w:ascii="Arial" w:hAnsi="Arial" w:cs="Arial"/>
          <w:sz w:val="20"/>
          <w:szCs w:val="20"/>
        </w:rPr>
        <w:t>a rekonstrukci</w:t>
      </w:r>
      <w:r w:rsidR="00C24E08" w:rsidRPr="003F2BA7">
        <w:rPr>
          <w:rFonts w:ascii="Arial" w:hAnsi="Arial" w:cs="Arial"/>
          <w:sz w:val="20"/>
          <w:szCs w:val="20"/>
        </w:rPr>
        <w:t xml:space="preserve"> na podnikatelské funkční nemovitosti vhodné pro využití a podnikání MSP</w:t>
      </w:r>
      <w:r w:rsidR="00B8582F" w:rsidRPr="003F2BA7">
        <w:rPr>
          <w:rFonts w:ascii="Arial" w:hAnsi="Arial" w:cs="Arial"/>
          <w:sz w:val="20"/>
          <w:szCs w:val="20"/>
        </w:rPr>
        <w:t>.</w:t>
      </w:r>
    </w:p>
    <w:p w14:paraId="19C102CE" w14:textId="1907102D" w:rsidR="000A1DC4" w:rsidRPr="003F2BA7" w:rsidRDefault="000A1DC4" w:rsidP="00DD0F62">
      <w:pPr>
        <w:pStyle w:val="Standardntext"/>
        <w:numPr>
          <w:ilvl w:val="0"/>
          <w:numId w:val="21"/>
        </w:numPr>
        <w:spacing w:line="264" w:lineRule="auto"/>
        <w:textAlignment w:val="auto"/>
        <w:rPr>
          <w:rFonts w:ascii="Arial" w:hAnsi="Arial" w:cs="Arial"/>
          <w:sz w:val="20"/>
          <w:szCs w:val="20"/>
        </w:rPr>
      </w:pPr>
      <w:ins w:id="768" w:author="Lunová Elina Valerie" w:date="2021-06-01T15:38:00Z">
        <w:r w:rsidRPr="003F2BA7">
          <w:rPr>
            <w:rFonts w:ascii="Arial" w:hAnsi="Arial" w:cs="Arial"/>
            <w:sz w:val="20"/>
            <w:szCs w:val="20"/>
          </w:rPr>
          <w:t xml:space="preserve">Podpora spolupráce škol a firem </w:t>
        </w:r>
      </w:ins>
    </w:p>
    <w:p w14:paraId="61758E39" w14:textId="77777777" w:rsidR="008F2FB6" w:rsidRPr="003F2BA7" w:rsidRDefault="008F2FB6" w:rsidP="00A6025D">
      <w:pPr>
        <w:spacing w:after="120" w:line="264" w:lineRule="auto"/>
        <w:jc w:val="both"/>
        <w:rPr>
          <w:rFonts w:ascii="Arial" w:hAnsi="Arial" w:cs="Arial"/>
          <w:i/>
          <w:iCs/>
        </w:rPr>
      </w:pPr>
    </w:p>
    <w:p w14:paraId="104CC03B" w14:textId="040CC267" w:rsidR="00652CBB" w:rsidRPr="003F2BA7" w:rsidRDefault="009E331C" w:rsidP="00A6025D">
      <w:pPr>
        <w:overflowPunct/>
        <w:autoSpaceDE/>
        <w:autoSpaceDN/>
        <w:adjustRightInd/>
        <w:spacing w:after="120" w:line="264" w:lineRule="auto"/>
        <w:jc w:val="both"/>
        <w:textAlignment w:val="auto"/>
        <w:rPr>
          <w:rFonts w:ascii="Arial" w:eastAsiaTheme="minorHAnsi" w:hAnsi="Arial" w:cs="Arial"/>
          <w:b/>
          <w:bCs/>
        </w:rPr>
      </w:pPr>
      <w:r w:rsidRPr="003F2BA7">
        <w:rPr>
          <w:rFonts w:ascii="Arial" w:eastAsiaTheme="minorHAnsi" w:hAnsi="Arial" w:cs="Arial"/>
          <w:b/>
          <w:bCs/>
        </w:rPr>
        <w:t xml:space="preserve">Očekávaný příspěvek podporovaných aktivit ke specifickému cílí: </w:t>
      </w:r>
    </w:p>
    <w:p w14:paraId="6D9979E1" w14:textId="12D25386" w:rsidR="00F03F39" w:rsidRPr="003F2BA7" w:rsidRDefault="00F03F39" w:rsidP="00A6025D">
      <w:pPr>
        <w:overflowPunct/>
        <w:autoSpaceDE/>
        <w:autoSpaceDN/>
        <w:adjustRightInd/>
        <w:spacing w:after="120" w:line="264" w:lineRule="auto"/>
        <w:jc w:val="both"/>
        <w:textAlignment w:val="auto"/>
        <w:rPr>
          <w:rFonts w:ascii="Arial" w:eastAsiaTheme="minorHAnsi" w:hAnsi="Arial" w:cs="Arial"/>
          <w:bCs/>
          <w:lang w:eastAsia="en-US"/>
        </w:rPr>
      </w:pPr>
      <w:r w:rsidRPr="003F2BA7">
        <w:rPr>
          <w:rFonts w:ascii="Arial" w:eastAsiaTheme="minorHAnsi" w:hAnsi="Arial" w:cs="Arial"/>
          <w:bCs/>
          <w:lang w:eastAsia="en-US"/>
        </w:rPr>
        <w:t>P</w:t>
      </w:r>
      <w:r w:rsidR="0066576D" w:rsidRPr="003F2BA7">
        <w:rPr>
          <w:rFonts w:ascii="Arial" w:eastAsiaTheme="minorHAnsi" w:hAnsi="Arial" w:cs="Arial"/>
          <w:bCs/>
          <w:lang w:eastAsia="en-US"/>
        </w:rPr>
        <w:t>odporované aktivity</w:t>
      </w:r>
      <w:r w:rsidRPr="003F2BA7">
        <w:rPr>
          <w:rFonts w:ascii="Arial" w:eastAsiaTheme="minorHAnsi" w:hAnsi="Arial" w:cs="Arial"/>
          <w:bCs/>
          <w:lang w:eastAsia="en-US"/>
        </w:rPr>
        <w:t xml:space="preserve"> by měl</w:t>
      </w:r>
      <w:r w:rsidR="0066576D" w:rsidRPr="003F2BA7">
        <w:rPr>
          <w:rFonts w:ascii="Arial" w:eastAsiaTheme="minorHAnsi" w:hAnsi="Arial" w:cs="Arial"/>
          <w:bCs/>
          <w:lang w:eastAsia="en-US"/>
        </w:rPr>
        <w:t>y</w:t>
      </w:r>
      <w:r w:rsidRPr="003F2BA7">
        <w:rPr>
          <w:rFonts w:ascii="Arial" w:eastAsiaTheme="minorHAnsi" w:hAnsi="Arial" w:cs="Arial"/>
          <w:bCs/>
          <w:lang w:eastAsia="en-US"/>
        </w:rPr>
        <w:t xml:space="preserve"> přispět k</w:t>
      </w:r>
      <w:r w:rsidR="0066576D" w:rsidRPr="003F2BA7">
        <w:rPr>
          <w:rFonts w:ascii="Arial" w:eastAsiaTheme="minorHAnsi" w:hAnsi="Arial" w:cs="Arial"/>
          <w:bCs/>
          <w:lang w:eastAsia="en-US"/>
        </w:rPr>
        <w:t xml:space="preserve"> celkové </w:t>
      </w:r>
      <w:r w:rsidRPr="003F2BA7">
        <w:rPr>
          <w:rFonts w:ascii="Arial" w:eastAsiaTheme="minorHAnsi" w:hAnsi="Arial" w:cs="Arial"/>
          <w:bCs/>
          <w:lang w:eastAsia="en-US"/>
        </w:rPr>
        <w:t>motivaci MSP zavádět nové technologie a inovace v</w:t>
      </w:r>
      <w:r w:rsidR="007E1628" w:rsidRPr="003F2BA7">
        <w:rPr>
          <w:rFonts w:ascii="Arial" w:eastAsiaTheme="minorHAnsi" w:hAnsi="Arial" w:cs="Arial"/>
          <w:bCs/>
          <w:lang w:eastAsia="en-US"/>
        </w:rPr>
        <w:t xml:space="preserve"> rámci svého podnikání</w:t>
      </w:r>
      <w:r w:rsidR="0093139A" w:rsidRPr="003F2BA7">
        <w:rPr>
          <w:rFonts w:ascii="Arial" w:eastAsiaTheme="minorHAnsi" w:hAnsi="Arial" w:cs="Arial"/>
          <w:bCs/>
          <w:lang w:eastAsia="en-US"/>
        </w:rPr>
        <w:t xml:space="preserve"> a posilovat své schopnosti a znalosti</w:t>
      </w:r>
      <w:r w:rsidR="007E1628" w:rsidRPr="003F2BA7">
        <w:rPr>
          <w:rFonts w:ascii="Arial" w:eastAsiaTheme="minorHAnsi" w:hAnsi="Arial" w:cs="Arial"/>
          <w:bCs/>
          <w:lang w:eastAsia="en-US"/>
        </w:rPr>
        <w:t>, a t</w:t>
      </w:r>
      <w:r w:rsidR="005022F5" w:rsidRPr="003F2BA7">
        <w:rPr>
          <w:rFonts w:ascii="Arial" w:eastAsiaTheme="minorHAnsi" w:hAnsi="Arial" w:cs="Arial"/>
          <w:bCs/>
          <w:lang w:eastAsia="en-US"/>
        </w:rPr>
        <w:t>ím dosahovat</w:t>
      </w:r>
      <w:r w:rsidR="00D03CCA" w:rsidRPr="003F2BA7">
        <w:rPr>
          <w:rFonts w:ascii="Arial" w:eastAsiaTheme="minorHAnsi" w:hAnsi="Arial" w:cs="Arial"/>
          <w:bCs/>
          <w:lang w:eastAsia="en-US"/>
        </w:rPr>
        <w:t xml:space="preserve"> </w:t>
      </w:r>
      <w:r w:rsidRPr="003F2BA7">
        <w:rPr>
          <w:rFonts w:ascii="Arial" w:eastAsiaTheme="minorHAnsi" w:hAnsi="Arial" w:cs="Arial"/>
          <w:bCs/>
          <w:lang w:eastAsia="en-US"/>
        </w:rPr>
        <w:t>lepší pozice v hodnotových řetězcích, zv</w:t>
      </w:r>
      <w:r w:rsidR="00D03CCA" w:rsidRPr="003F2BA7">
        <w:rPr>
          <w:rFonts w:ascii="Arial" w:eastAsiaTheme="minorHAnsi" w:hAnsi="Arial" w:cs="Arial"/>
          <w:bCs/>
          <w:lang w:eastAsia="en-US"/>
        </w:rPr>
        <w:t>y</w:t>
      </w:r>
      <w:r w:rsidRPr="003F2BA7">
        <w:rPr>
          <w:rFonts w:ascii="Arial" w:eastAsiaTheme="minorHAnsi" w:hAnsi="Arial" w:cs="Arial"/>
          <w:bCs/>
          <w:lang w:eastAsia="en-US"/>
        </w:rPr>
        <w:t>š</w:t>
      </w:r>
      <w:r w:rsidR="005022F5" w:rsidRPr="003F2BA7">
        <w:rPr>
          <w:rFonts w:ascii="Arial" w:eastAsiaTheme="minorHAnsi" w:hAnsi="Arial" w:cs="Arial"/>
          <w:bCs/>
          <w:lang w:eastAsia="en-US"/>
        </w:rPr>
        <w:t>ování</w:t>
      </w:r>
      <w:r w:rsidRPr="003F2BA7">
        <w:rPr>
          <w:rFonts w:ascii="Arial" w:eastAsiaTheme="minorHAnsi" w:hAnsi="Arial" w:cs="Arial"/>
          <w:bCs/>
          <w:lang w:eastAsia="en-US"/>
        </w:rPr>
        <w:t xml:space="preserve"> </w:t>
      </w:r>
      <w:r w:rsidR="00DB5860" w:rsidRPr="003F2BA7">
        <w:rPr>
          <w:rFonts w:ascii="Arial" w:eastAsiaTheme="minorHAnsi" w:hAnsi="Arial" w:cs="Arial"/>
          <w:bCs/>
          <w:lang w:eastAsia="en-US"/>
        </w:rPr>
        <w:t xml:space="preserve">celkové </w:t>
      </w:r>
      <w:r w:rsidRPr="003F2BA7">
        <w:rPr>
          <w:rFonts w:ascii="Arial" w:eastAsiaTheme="minorHAnsi" w:hAnsi="Arial" w:cs="Arial"/>
          <w:bCs/>
          <w:lang w:eastAsia="en-US"/>
        </w:rPr>
        <w:t xml:space="preserve">produktivity </w:t>
      </w:r>
      <w:r w:rsidR="00DB5860" w:rsidRPr="003F2BA7">
        <w:rPr>
          <w:rFonts w:ascii="Arial" w:eastAsiaTheme="minorHAnsi" w:hAnsi="Arial" w:cs="Arial"/>
          <w:bCs/>
          <w:lang w:eastAsia="en-US"/>
        </w:rPr>
        <w:t xml:space="preserve">MSP </w:t>
      </w:r>
      <w:r w:rsidRPr="003F2BA7">
        <w:rPr>
          <w:rFonts w:ascii="Arial" w:eastAsiaTheme="minorHAnsi" w:hAnsi="Arial" w:cs="Arial"/>
          <w:bCs/>
          <w:lang w:eastAsia="en-US"/>
        </w:rPr>
        <w:t>a úspěšné průmyslové transformac</w:t>
      </w:r>
      <w:r w:rsidR="007E1628" w:rsidRPr="003F2BA7">
        <w:rPr>
          <w:rFonts w:ascii="Arial" w:eastAsiaTheme="minorHAnsi" w:hAnsi="Arial" w:cs="Arial"/>
          <w:bCs/>
          <w:lang w:eastAsia="en-US"/>
        </w:rPr>
        <w:t>e</w:t>
      </w:r>
      <w:r w:rsidRPr="003F2BA7">
        <w:rPr>
          <w:rFonts w:ascii="Arial" w:eastAsiaTheme="minorHAnsi" w:hAnsi="Arial" w:cs="Arial"/>
          <w:bCs/>
          <w:lang w:eastAsia="en-US"/>
        </w:rPr>
        <w:t xml:space="preserve"> ČR</w:t>
      </w:r>
      <w:r w:rsidR="00DB5860" w:rsidRPr="003F2BA7">
        <w:rPr>
          <w:rFonts w:ascii="Arial" w:eastAsiaTheme="minorHAnsi" w:hAnsi="Arial" w:cs="Arial"/>
          <w:bCs/>
          <w:lang w:eastAsia="en-US"/>
        </w:rPr>
        <w:t xml:space="preserve"> za účelem zrychlení </w:t>
      </w:r>
      <w:r w:rsidR="00DB5860" w:rsidRPr="003F2BA7">
        <w:rPr>
          <w:rFonts w:ascii="Arial" w:hAnsi="Arial" w:cs="Arial"/>
        </w:rPr>
        <w:t>konvergence s nejvyspělejšími státy</w:t>
      </w:r>
      <w:r w:rsidRPr="003F2BA7">
        <w:rPr>
          <w:rFonts w:ascii="Arial" w:eastAsiaTheme="minorHAnsi" w:hAnsi="Arial" w:cs="Arial"/>
          <w:bCs/>
          <w:lang w:eastAsia="en-US"/>
        </w:rPr>
        <w:t>.</w:t>
      </w:r>
    </w:p>
    <w:p w14:paraId="1F37B940" w14:textId="4E247B86" w:rsidR="00C37220" w:rsidRPr="003F2BA7" w:rsidRDefault="00C37220" w:rsidP="00A6025D">
      <w:pPr>
        <w:spacing w:after="120" w:line="264" w:lineRule="auto"/>
        <w:jc w:val="both"/>
        <w:rPr>
          <w:rFonts w:ascii="Arial" w:hAnsi="Arial" w:cs="Arial"/>
        </w:rPr>
      </w:pPr>
      <w:r w:rsidRPr="003F2BA7">
        <w:rPr>
          <w:rFonts w:ascii="Arial" w:hAnsi="Arial" w:cs="Arial"/>
          <w:bCs/>
        </w:rPr>
        <w:t>Lepší přístup k financím zajistí rychlejší růst a vytváří potenciál pro zvýšení inovačních schopností MSP, včetně start–</w:t>
      </w:r>
      <w:proofErr w:type="spellStart"/>
      <w:r w:rsidRPr="003F2BA7">
        <w:rPr>
          <w:rFonts w:ascii="Arial" w:hAnsi="Arial" w:cs="Arial"/>
          <w:bCs/>
        </w:rPr>
        <w:t>upů</w:t>
      </w:r>
      <w:proofErr w:type="spellEnd"/>
      <w:r w:rsidRPr="003F2BA7">
        <w:rPr>
          <w:rFonts w:ascii="Arial" w:hAnsi="Arial" w:cs="Arial"/>
          <w:bCs/>
        </w:rPr>
        <w:t xml:space="preserve"> a </w:t>
      </w:r>
      <w:proofErr w:type="spellStart"/>
      <w:r w:rsidRPr="003F2BA7">
        <w:rPr>
          <w:rFonts w:ascii="Arial" w:hAnsi="Arial" w:cs="Arial"/>
          <w:bCs/>
        </w:rPr>
        <w:t>scale</w:t>
      </w:r>
      <w:proofErr w:type="spellEnd"/>
      <w:r w:rsidRPr="003F2BA7">
        <w:rPr>
          <w:rFonts w:ascii="Arial" w:hAnsi="Arial" w:cs="Arial"/>
          <w:bCs/>
        </w:rPr>
        <w:t>–</w:t>
      </w:r>
      <w:proofErr w:type="spellStart"/>
      <w:r w:rsidRPr="003F2BA7">
        <w:rPr>
          <w:rFonts w:ascii="Arial" w:hAnsi="Arial" w:cs="Arial"/>
          <w:bCs/>
        </w:rPr>
        <w:t>upů</w:t>
      </w:r>
      <w:proofErr w:type="spellEnd"/>
      <w:r w:rsidRPr="003F2BA7">
        <w:rPr>
          <w:rFonts w:ascii="Arial" w:hAnsi="Arial" w:cs="Arial"/>
          <w:bCs/>
        </w:rPr>
        <w:t>. Finančními nástroji bude podporován nejen přístup k úvěrovým nástrojům, ale i k alternativním instrumentům kapitálového či kvazi-kapitálového typu. Cílem je rovněž větší podpora start-</w:t>
      </w:r>
      <w:proofErr w:type="spellStart"/>
      <w:r w:rsidRPr="003F2BA7">
        <w:rPr>
          <w:rFonts w:ascii="Arial" w:hAnsi="Arial" w:cs="Arial"/>
          <w:bCs/>
        </w:rPr>
        <w:t>upových</w:t>
      </w:r>
      <w:proofErr w:type="spellEnd"/>
      <w:r w:rsidRPr="003F2BA7">
        <w:rPr>
          <w:rFonts w:ascii="Arial" w:hAnsi="Arial" w:cs="Arial"/>
          <w:bCs/>
        </w:rPr>
        <w:t xml:space="preserve"> projektů a spin-</w:t>
      </w:r>
      <w:proofErr w:type="spellStart"/>
      <w:r w:rsidRPr="003F2BA7">
        <w:rPr>
          <w:rFonts w:ascii="Arial" w:hAnsi="Arial" w:cs="Arial"/>
          <w:bCs/>
        </w:rPr>
        <w:t>off</w:t>
      </w:r>
      <w:proofErr w:type="spellEnd"/>
      <w:r w:rsidRPr="003F2BA7">
        <w:rPr>
          <w:rFonts w:ascii="Arial" w:hAnsi="Arial" w:cs="Arial"/>
          <w:bCs/>
        </w:rPr>
        <w:t xml:space="preserve"> společností přicházejících s novými špičkovými řešeními s absencí základního kapitálu pro jejich rozvoj a rozšíření jak na vnitrostátním, tak mezinárodním trhu.</w:t>
      </w:r>
      <w:r w:rsidRPr="003F2BA7">
        <w:rPr>
          <w:rFonts w:ascii="Arial" w:hAnsi="Arial" w:cs="Arial"/>
          <w:bCs/>
          <w:color w:val="000000" w:themeColor="text1"/>
        </w:rPr>
        <w:t xml:space="preserve"> Prostřednictvím této podpory rovněž dojde ke zvýšení efektivity daných podniků, které zároveň mohou rychleji inovovat své produkty a expandovat na domácím i zahraničím trhu</w:t>
      </w:r>
    </w:p>
    <w:p w14:paraId="6CAE371F" w14:textId="4DA0D43B" w:rsidR="00D03CCA" w:rsidRPr="003F2BA7" w:rsidRDefault="00F03F39" w:rsidP="00A6025D">
      <w:pPr>
        <w:spacing w:after="120" w:line="264" w:lineRule="auto"/>
        <w:jc w:val="both"/>
        <w:rPr>
          <w:rFonts w:ascii="Arial" w:hAnsi="Arial" w:cs="Arial"/>
        </w:rPr>
      </w:pPr>
      <w:r w:rsidRPr="003F2BA7">
        <w:rPr>
          <w:rFonts w:ascii="Arial" w:eastAsiaTheme="minorHAnsi" w:hAnsi="Arial" w:cs="Arial"/>
          <w:bCs/>
          <w:lang w:eastAsia="en-US"/>
        </w:rPr>
        <w:t xml:space="preserve">Realizace podporovaných aktivit by dále měla </w:t>
      </w:r>
      <w:r w:rsidR="005022F5" w:rsidRPr="003F2BA7">
        <w:rPr>
          <w:rFonts w:ascii="Arial" w:eastAsiaTheme="minorHAnsi" w:hAnsi="Arial" w:cs="Arial"/>
          <w:bCs/>
          <w:lang w:eastAsia="en-US"/>
        </w:rPr>
        <w:t>přispět ke</w:t>
      </w:r>
      <w:r w:rsidRPr="003F2BA7">
        <w:rPr>
          <w:rFonts w:ascii="Arial" w:eastAsiaTheme="minorHAnsi" w:hAnsi="Arial" w:cs="Arial"/>
          <w:bCs/>
          <w:lang w:eastAsia="en-US"/>
        </w:rPr>
        <w:t xml:space="preserve"> zlepšení podnikatelského prostředí prostřednictvím rozvoje poradenských, finančních a odborných služeb pro podnikatele, které povzbudí </w:t>
      </w:r>
      <w:r w:rsidR="005022F5" w:rsidRPr="003F2BA7">
        <w:rPr>
          <w:rFonts w:ascii="Arial" w:eastAsiaTheme="minorHAnsi" w:hAnsi="Arial" w:cs="Arial"/>
          <w:bCs/>
          <w:lang w:eastAsia="en-US"/>
        </w:rPr>
        <w:t>v jejich podnikatelského činnosti či vytvoří vhodné podmínky pro</w:t>
      </w:r>
      <w:r w:rsidRPr="003F2BA7">
        <w:rPr>
          <w:rFonts w:ascii="Arial" w:eastAsiaTheme="minorHAnsi" w:hAnsi="Arial" w:cs="Arial"/>
          <w:bCs/>
          <w:lang w:eastAsia="en-US"/>
        </w:rPr>
        <w:t xml:space="preserve"> zakládání nových podniků zejména v oborech s vysokou přidanou hodnotou. </w:t>
      </w:r>
      <w:del w:id="769" w:author="Lunová Elina Valerie" w:date="2021-06-02T17:10:00Z">
        <w:r w:rsidRPr="003F2BA7" w:rsidDel="00902F4B">
          <w:rPr>
            <w:rFonts w:ascii="Arial" w:eastAsiaTheme="minorHAnsi" w:hAnsi="Arial" w:cs="Arial"/>
            <w:bCs/>
            <w:lang w:eastAsia="en-US"/>
          </w:rPr>
          <w:delText>Prostřednictvím těchto služeb cílících na řešení problémů, kterým MSP aktuálně čelí, dojde k zachování a rozvoji podnikatelské činnosti a zvýšení tržního potenciálu.</w:delText>
        </w:r>
        <w:r w:rsidR="00B9335A" w:rsidRPr="003F2BA7" w:rsidDel="00902F4B">
          <w:rPr>
            <w:rFonts w:ascii="Arial" w:eastAsiaTheme="minorHAnsi" w:hAnsi="Arial" w:cs="Arial"/>
            <w:bCs/>
            <w:lang w:eastAsia="en-US"/>
          </w:rPr>
          <w:delText xml:space="preserve"> </w:delText>
        </w:r>
        <w:r w:rsidR="0093139A" w:rsidRPr="003F2BA7" w:rsidDel="00902F4B">
          <w:rPr>
            <w:rFonts w:ascii="Arial" w:eastAsiaTheme="minorHAnsi" w:hAnsi="Arial" w:cs="Arial"/>
            <w:bCs/>
            <w:lang w:eastAsia="en-US"/>
          </w:rPr>
          <w:delText>Právě ú</w:delText>
        </w:r>
      </w:del>
      <w:ins w:id="770" w:author="Lunová Elina Valerie" w:date="2021-06-02T17:10:00Z">
        <w:r w:rsidR="00902F4B">
          <w:rPr>
            <w:rFonts w:ascii="Arial" w:eastAsiaTheme="minorHAnsi" w:hAnsi="Arial" w:cs="Arial"/>
            <w:bCs/>
            <w:lang w:eastAsia="en-US"/>
          </w:rPr>
          <w:t>Ú</w:t>
        </w:r>
      </w:ins>
      <w:r w:rsidR="00B9335A" w:rsidRPr="003F2BA7">
        <w:rPr>
          <w:rFonts w:ascii="Arial" w:hAnsi="Arial" w:cs="Arial"/>
        </w:rPr>
        <w:t xml:space="preserve">spěšné fungování MSP v ČR či jejich expanze na zahraniční trhy jsou do značné </w:t>
      </w:r>
      <w:r w:rsidR="00B9335A" w:rsidRPr="003F2BA7">
        <w:rPr>
          <w:rFonts w:ascii="Arial" w:hAnsi="Arial" w:cs="Arial"/>
        </w:rPr>
        <w:lastRenderedPageBreak/>
        <w:t>míry podmíněny funkčním a vstřícným podnikatelským prostředím</w:t>
      </w:r>
      <w:r w:rsidR="00256CCB" w:rsidRPr="003F2BA7">
        <w:rPr>
          <w:rStyle w:val="Znakapoznpodarou"/>
          <w:rFonts w:ascii="Arial" w:eastAsiaTheme="minorHAnsi" w:hAnsi="Arial" w:cs="Arial"/>
          <w:bCs/>
          <w:lang w:eastAsia="en-US"/>
        </w:rPr>
        <w:footnoteReference w:id="90"/>
      </w:r>
      <w:r w:rsidR="0093139A" w:rsidRPr="003F2BA7">
        <w:rPr>
          <w:rFonts w:ascii="Arial" w:hAnsi="Arial" w:cs="Arial"/>
        </w:rPr>
        <w:t xml:space="preserve">, ke kterému zamýšlené intervence </w:t>
      </w:r>
      <w:r w:rsidR="00F1343F" w:rsidRPr="003F2BA7">
        <w:rPr>
          <w:rFonts w:ascii="Arial" w:hAnsi="Arial" w:cs="Arial"/>
        </w:rPr>
        <w:t>přispívají</w:t>
      </w:r>
      <w:r w:rsidR="0093139A" w:rsidRPr="003F2BA7">
        <w:rPr>
          <w:rFonts w:ascii="Arial" w:hAnsi="Arial" w:cs="Arial"/>
        </w:rPr>
        <w:t>.</w:t>
      </w:r>
      <w:r w:rsidR="000A4244" w:rsidRPr="003F2BA7">
        <w:rPr>
          <w:rFonts w:ascii="Arial" w:hAnsi="Arial" w:cs="Arial"/>
        </w:rPr>
        <w:t xml:space="preserve"> </w:t>
      </w:r>
      <w:r w:rsidR="00DE44E4" w:rsidRPr="003F2BA7">
        <w:rPr>
          <w:rFonts w:ascii="Arial" w:hAnsi="Arial" w:cs="Arial"/>
        </w:rPr>
        <w:t>Zároveň</w:t>
      </w:r>
      <w:r w:rsidR="00B9335A" w:rsidRPr="003F2BA7">
        <w:rPr>
          <w:rFonts w:ascii="Arial" w:hAnsi="Arial" w:cs="Arial"/>
        </w:rPr>
        <w:t xml:space="preserve"> dojde ke zlepšení manažerských schopností v rámci MSP</w:t>
      </w:r>
      <w:r w:rsidR="00F1343F" w:rsidRPr="003F2BA7">
        <w:rPr>
          <w:rFonts w:ascii="Arial" w:hAnsi="Arial" w:cs="Arial"/>
        </w:rPr>
        <w:t xml:space="preserve"> ve prospěch širšího využívání</w:t>
      </w:r>
      <w:r w:rsidR="00B9335A" w:rsidRPr="003F2BA7">
        <w:rPr>
          <w:rFonts w:ascii="Arial" w:hAnsi="Arial" w:cs="Arial"/>
        </w:rPr>
        <w:t xml:space="preserve"> technologi</w:t>
      </w:r>
      <w:r w:rsidR="00F1343F" w:rsidRPr="003F2BA7">
        <w:rPr>
          <w:rFonts w:ascii="Arial" w:hAnsi="Arial" w:cs="Arial"/>
        </w:rPr>
        <w:t>í</w:t>
      </w:r>
      <w:r w:rsidR="00B9335A" w:rsidRPr="003F2BA7">
        <w:rPr>
          <w:rFonts w:ascii="Arial" w:hAnsi="Arial" w:cs="Arial"/>
        </w:rPr>
        <w:t xml:space="preserve"> zvyšující</w:t>
      </w:r>
      <w:r w:rsidR="00F1343F" w:rsidRPr="003F2BA7">
        <w:rPr>
          <w:rFonts w:ascii="Arial" w:hAnsi="Arial" w:cs="Arial"/>
        </w:rPr>
        <w:t>ch</w:t>
      </w:r>
      <w:r w:rsidR="00B9335A" w:rsidRPr="003F2BA7">
        <w:rPr>
          <w:rFonts w:ascii="Arial" w:hAnsi="Arial" w:cs="Arial"/>
        </w:rPr>
        <w:t xml:space="preserve"> produktivitu. </w:t>
      </w:r>
      <w:r w:rsidR="00C37220" w:rsidRPr="003F2BA7">
        <w:rPr>
          <w:rFonts w:ascii="Arial" w:hAnsi="Arial" w:cs="Arial"/>
        </w:rPr>
        <w:t>Kombinace intervencí přispěje k</w:t>
      </w:r>
      <w:r w:rsidR="0093139A" w:rsidRPr="003F2BA7">
        <w:rPr>
          <w:rFonts w:ascii="Arial" w:hAnsi="Arial" w:cs="Arial"/>
        </w:rPr>
        <w:t xml:space="preserve"> dosažení konkurenceschopnosti ČR založené na využívání znalostí a na inovacích, nikoliv na levné pracovní síle.</w:t>
      </w:r>
    </w:p>
    <w:p w14:paraId="09A26FBD" w14:textId="30643692" w:rsidR="00772DB3" w:rsidRPr="003F2BA7" w:rsidRDefault="007C4C65" w:rsidP="00A6025D">
      <w:pPr>
        <w:spacing w:after="120" w:line="264" w:lineRule="auto"/>
        <w:jc w:val="both"/>
        <w:rPr>
          <w:rFonts w:ascii="Arial" w:hAnsi="Arial" w:cs="Arial"/>
        </w:rPr>
      </w:pPr>
      <w:r w:rsidRPr="003F2BA7">
        <w:rPr>
          <w:rFonts w:ascii="Arial" w:hAnsi="Arial" w:cs="Arial"/>
        </w:rPr>
        <w:t>Zlepšení a usnadnění přístupu MSP na zahraniční trhy přinese posílení mezinárodní konkurenceschopnosti českých MSP, získání nových zkušenosti s mezinárodním prostředím a rozšíření podnikatelských aktivit</w:t>
      </w:r>
      <w:r w:rsidR="00DE44E4" w:rsidRPr="003F2BA7">
        <w:rPr>
          <w:rFonts w:ascii="Arial" w:hAnsi="Arial" w:cs="Arial"/>
          <w:color w:val="000000" w:themeColor="text1"/>
        </w:rPr>
        <w:t>.</w:t>
      </w:r>
      <w:r w:rsidR="00DE44E4" w:rsidRPr="003F2BA7">
        <w:rPr>
          <w:rFonts w:ascii="Arial" w:hAnsi="Arial" w:cs="Arial"/>
          <w:color w:val="000000"/>
        </w:rPr>
        <w:t xml:space="preserve"> </w:t>
      </w:r>
      <w:r w:rsidR="00AE3A87" w:rsidRPr="003F2BA7">
        <w:rPr>
          <w:rFonts w:ascii="Arial" w:hAnsi="Arial" w:cs="Arial"/>
          <w:color w:val="000000" w:themeColor="text1"/>
        </w:rPr>
        <w:t>Prostřednictvím podpůrných aktivit</w:t>
      </w:r>
      <w:r w:rsidR="00DE44E4" w:rsidRPr="003F2BA7">
        <w:rPr>
          <w:rFonts w:ascii="Arial" w:hAnsi="Arial" w:cs="Arial"/>
          <w:color w:val="000000" w:themeColor="text1"/>
        </w:rPr>
        <w:t xml:space="preserve"> a služ</w:t>
      </w:r>
      <w:r w:rsidR="00AE3A87" w:rsidRPr="003F2BA7">
        <w:rPr>
          <w:rFonts w:ascii="Arial" w:hAnsi="Arial" w:cs="Arial"/>
          <w:color w:val="000000" w:themeColor="text1"/>
        </w:rPr>
        <w:t>eb</w:t>
      </w:r>
      <w:r w:rsidR="00DE44E4" w:rsidRPr="003F2BA7">
        <w:rPr>
          <w:rFonts w:ascii="Arial" w:hAnsi="Arial" w:cs="Arial"/>
          <w:color w:val="000000" w:themeColor="text1"/>
        </w:rPr>
        <w:t xml:space="preserve"> pro podnikatele </w:t>
      </w:r>
      <w:r w:rsidR="00AE3A87" w:rsidRPr="003F2BA7">
        <w:rPr>
          <w:rFonts w:ascii="Arial" w:hAnsi="Arial" w:cs="Arial"/>
          <w:color w:val="000000" w:themeColor="text1"/>
        </w:rPr>
        <w:t xml:space="preserve">bude dosaženo </w:t>
      </w:r>
      <w:r w:rsidR="00DE44E4" w:rsidRPr="003F2BA7">
        <w:rPr>
          <w:rFonts w:ascii="Arial" w:hAnsi="Arial" w:cs="Arial"/>
          <w:color w:val="000000" w:themeColor="text1"/>
        </w:rPr>
        <w:t>diverzifikac</w:t>
      </w:r>
      <w:r w:rsidR="00AE3A87" w:rsidRPr="003F2BA7">
        <w:rPr>
          <w:rFonts w:ascii="Arial" w:hAnsi="Arial" w:cs="Arial"/>
          <w:color w:val="000000" w:themeColor="text1"/>
        </w:rPr>
        <w:t>e</w:t>
      </w:r>
      <w:r w:rsidR="00DE44E4" w:rsidRPr="003F2BA7">
        <w:rPr>
          <w:rFonts w:ascii="Arial" w:hAnsi="Arial" w:cs="Arial"/>
          <w:color w:val="000000" w:themeColor="text1"/>
        </w:rPr>
        <w:t xml:space="preserve"> exportu </w:t>
      </w:r>
      <w:r w:rsidR="00DE44E4" w:rsidRPr="003F2BA7">
        <w:rPr>
          <w:rFonts w:ascii="Arial" w:hAnsi="Arial" w:cs="Arial"/>
        </w:rPr>
        <w:t xml:space="preserve">především směrem k výrobkům </w:t>
      </w:r>
      <w:ins w:id="771" w:author="Lunová Elina Valerie" w:date="2021-06-01T15:30:00Z">
        <w:r w:rsidR="00F8535B" w:rsidRPr="003F2BA7">
          <w:rPr>
            <w:rFonts w:ascii="Arial" w:hAnsi="Arial" w:cs="Arial"/>
          </w:rPr>
          <w:t xml:space="preserve">a službám </w:t>
        </w:r>
      </w:ins>
      <w:r w:rsidR="00DE44E4" w:rsidRPr="003F2BA7">
        <w:rPr>
          <w:rFonts w:ascii="Arial" w:hAnsi="Arial" w:cs="Arial"/>
        </w:rPr>
        <w:t xml:space="preserve">s vyšší přidanou hodnotou, upevnění pozice v EU a rozšíření exportu do třetích zemí. </w:t>
      </w:r>
      <w:r w:rsidR="00BA60F1" w:rsidRPr="003F2BA7">
        <w:rPr>
          <w:rFonts w:ascii="Arial" w:hAnsi="Arial" w:cs="Arial"/>
        </w:rPr>
        <w:t xml:space="preserve">K vytvoření obchodních vazeb a klientských sítí napomáhají aktivity cíleného </w:t>
      </w:r>
      <w:proofErr w:type="spellStart"/>
      <w:r w:rsidR="00BA60F1" w:rsidRPr="003F2BA7">
        <w:rPr>
          <w:rFonts w:ascii="Arial" w:hAnsi="Arial" w:cs="Arial"/>
        </w:rPr>
        <w:t>networkingu</w:t>
      </w:r>
      <w:proofErr w:type="spellEnd"/>
      <w:r w:rsidR="00BA60F1" w:rsidRPr="003F2BA7">
        <w:rPr>
          <w:rFonts w:ascii="Arial" w:hAnsi="Arial" w:cs="Arial"/>
        </w:rPr>
        <w:t xml:space="preserve"> českých podniků na mezinárodní úrovni (např. výstavy, veletrhy, B2B setkání). Podpora exportních aliancí, vzájemných výpomocí s vykrytím poptávek, sdílení obchodních zastoupení, sdílení distribučních kanálů a využívání společných stánků na výstavách a veletrzích usnadní MSP přístup na zahraniční trhy. To povede ke zvýšení podílu exportu MSP na celkovém exportu Č</w:t>
      </w:r>
      <w:r w:rsidR="00F767D6" w:rsidRPr="003F2BA7">
        <w:rPr>
          <w:rFonts w:ascii="Arial" w:hAnsi="Arial" w:cs="Arial"/>
        </w:rPr>
        <w:t>R</w:t>
      </w:r>
      <w:r w:rsidR="00BA60F1" w:rsidRPr="003F2BA7">
        <w:rPr>
          <w:rFonts w:ascii="Arial" w:hAnsi="Arial" w:cs="Arial"/>
        </w:rPr>
        <w:t xml:space="preserve"> a zvýšení objemu exportu MSP v absolutním vyjádření</w:t>
      </w:r>
      <w:r w:rsidR="00772DB3" w:rsidRPr="003F2BA7">
        <w:rPr>
          <w:rFonts w:ascii="Arial" w:hAnsi="Arial" w:cs="Arial"/>
        </w:rPr>
        <w:t>.</w:t>
      </w:r>
      <w:r w:rsidR="002F2684" w:rsidRPr="003F2BA7">
        <w:rPr>
          <w:rFonts w:ascii="Arial" w:hAnsi="Arial" w:cs="Arial"/>
        </w:rPr>
        <w:t xml:space="preserve"> Posun je spatřován v důrazu</w:t>
      </w:r>
      <w:r w:rsidR="000E3679" w:rsidRPr="003F2BA7">
        <w:rPr>
          <w:rFonts w:ascii="Arial" w:hAnsi="Arial" w:cs="Arial"/>
        </w:rPr>
        <w:t xml:space="preserve"> na internacionalizaci vlastních špičkových řešení a know-how, které bude upřednostněno před exportem běžných řešení.</w:t>
      </w:r>
      <w:r w:rsidR="007C59A2" w:rsidRPr="003F2BA7">
        <w:rPr>
          <w:rFonts w:ascii="Arial" w:hAnsi="Arial" w:cs="Arial"/>
        </w:rPr>
        <w:t xml:space="preserve"> Jedním z dílčích cílů je také efektivní propojování kreativní a podnikatelské sféry zaměřené zejména na rozvoj MSP se silnou vazbou na výrobní využití fyzických (nevirtuálních) technologií či rozvoj kreativních odvětví</w:t>
      </w:r>
      <w:ins w:id="772" w:author="Lunová Elina Valerie" w:date="2021-06-01T15:31:00Z">
        <w:r w:rsidR="00F8535B" w:rsidRPr="003F2BA7">
          <w:rPr>
            <w:rFonts w:ascii="Arial" w:hAnsi="Arial" w:cs="Arial"/>
          </w:rPr>
          <w:t xml:space="preserve"> a služeb s vyšší přidanou hodnotou</w:t>
        </w:r>
      </w:ins>
      <w:r w:rsidR="007C59A2" w:rsidRPr="003F2BA7">
        <w:rPr>
          <w:rFonts w:ascii="Arial" w:hAnsi="Arial" w:cs="Arial"/>
        </w:rPr>
        <w:t>, která jsou rychle rostoucími odvětvími s velkým růstovým potenciálem, a která pozitivně ovlivňují konkurenceschopnost produktů, služeb a rozvoj dalších odvětví.</w:t>
      </w:r>
    </w:p>
    <w:p w14:paraId="3C2D85B7" w14:textId="1D1ECF30" w:rsidR="00772DB3" w:rsidRPr="003F2BA7" w:rsidRDefault="00722892" w:rsidP="00F345E4">
      <w:pPr>
        <w:overflowPunct/>
        <w:spacing w:after="240" w:line="264" w:lineRule="auto"/>
        <w:jc w:val="both"/>
        <w:textAlignment w:val="auto"/>
        <w:rPr>
          <w:ins w:id="773" w:author="Lunová Elina Valerie" w:date="2021-06-01T15:41:00Z"/>
          <w:rFonts w:ascii="Arial" w:eastAsiaTheme="minorHAnsi" w:hAnsi="Arial" w:cs="Arial"/>
          <w:lang w:eastAsia="en-US"/>
        </w:rPr>
      </w:pPr>
      <w:r w:rsidRPr="003F2BA7">
        <w:rPr>
          <w:rFonts w:ascii="Arial" w:hAnsi="Arial" w:cs="Arial"/>
        </w:rPr>
        <w:t>Důležitým c</w:t>
      </w:r>
      <w:r w:rsidR="007C59A2" w:rsidRPr="003F2BA7">
        <w:rPr>
          <w:rFonts w:ascii="Arial" w:hAnsi="Arial" w:cs="Arial"/>
        </w:rPr>
        <w:t>ílem je rovněž zlepš</w:t>
      </w:r>
      <w:r w:rsidRPr="003F2BA7">
        <w:rPr>
          <w:rFonts w:ascii="Arial" w:hAnsi="Arial" w:cs="Arial"/>
        </w:rPr>
        <w:t>ení</w:t>
      </w:r>
      <w:r w:rsidR="007C59A2" w:rsidRPr="003F2BA7">
        <w:rPr>
          <w:rFonts w:ascii="Arial" w:hAnsi="Arial" w:cs="Arial"/>
        </w:rPr>
        <w:t xml:space="preserve"> kvalit</w:t>
      </w:r>
      <w:r w:rsidRPr="003F2BA7">
        <w:rPr>
          <w:rFonts w:ascii="Arial" w:hAnsi="Arial" w:cs="Arial"/>
        </w:rPr>
        <w:t>y</w:t>
      </w:r>
      <w:r w:rsidR="007C59A2" w:rsidRPr="003F2BA7">
        <w:rPr>
          <w:rFonts w:ascii="Arial" w:hAnsi="Arial" w:cs="Arial"/>
        </w:rPr>
        <w:t xml:space="preserve"> a zvýš</w:t>
      </w:r>
      <w:r w:rsidRPr="003F2BA7">
        <w:rPr>
          <w:rFonts w:ascii="Arial" w:hAnsi="Arial" w:cs="Arial"/>
        </w:rPr>
        <w:t>ení</w:t>
      </w:r>
      <w:r w:rsidR="007C59A2" w:rsidRPr="003F2BA7">
        <w:rPr>
          <w:rFonts w:ascii="Arial" w:hAnsi="Arial" w:cs="Arial"/>
        </w:rPr>
        <w:t xml:space="preserve"> využitelnost</w:t>
      </w:r>
      <w:r w:rsidRPr="003F2BA7">
        <w:rPr>
          <w:rFonts w:ascii="Arial" w:hAnsi="Arial" w:cs="Arial"/>
        </w:rPr>
        <w:t>i</w:t>
      </w:r>
      <w:r w:rsidR="007C59A2" w:rsidRPr="003F2BA7">
        <w:rPr>
          <w:rFonts w:ascii="Arial" w:hAnsi="Arial" w:cs="Arial"/>
        </w:rPr>
        <w:t xml:space="preserve"> podnikatelské infrastruktury. </w:t>
      </w:r>
      <w:r w:rsidR="000A4244" w:rsidRPr="003F2BA7">
        <w:rPr>
          <w:rFonts w:ascii="Arial" w:hAnsi="Arial" w:cs="Arial"/>
        </w:rPr>
        <w:t>Právě</w:t>
      </w:r>
      <w:r w:rsidR="000A4244" w:rsidRPr="003F2BA7">
        <w:rPr>
          <w:rFonts w:ascii="Arial" w:hAnsi="Arial" w:cs="Arial"/>
          <w:bCs/>
        </w:rPr>
        <w:t xml:space="preserve"> podpora nemovitostí pro podnikání vytváří synergie s opatřeními pro rozvoj podniků, neboť MSP mohou využít nově vybudované či zrekonstruované objekty a infrastrukturu. </w:t>
      </w:r>
      <w:r w:rsidR="002B21D4" w:rsidRPr="003F2BA7">
        <w:rPr>
          <w:rFonts w:ascii="Arial" w:hAnsi="Arial" w:cs="Arial"/>
        </w:rPr>
        <w:t xml:space="preserve">Revitalizace nevyužívaných či nedostatečně využívaných </w:t>
      </w:r>
      <w:proofErr w:type="spellStart"/>
      <w:r w:rsidR="002B21D4" w:rsidRPr="003F2BA7">
        <w:rPr>
          <w:rFonts w:ascii="Arial" w:hAnsi="Arial" w:cs="Arial"/>
        </w:rPr>
        <w:t>brownfieldů</w:t>
      </w:r>
      <w:proofErr w:type="spellEnd"/>
      <w:r w:rsidR="002B21D4" w:rsidRPr="003F2BA7">
        <w:rPr>
          <w:rFonts w:ascii="Arial" w:hAnsi="Arial" w:cs="Arial"/>
        </w:rPr>
        <w:t xml:space="preserve"> se </w:t>
      </w:r>
      <w:r w:rsidR="002F2684" w:rsidRPr="003F2BA7">
        <w:rPr>
          <w:rFonts w:ascii="Arial" w:hAnsi="Arial" w:cs="Arial"/>
        </w:rPr>
        <w:t xml:space="preserve">pak </w:t>
      </w:r>
      <w:r w:rsidR="002B21D4" w:rsidRPr="003F2BA7">
        <w:rPr>
          <w:rFonts w:ascii="Arial" w:hAnsi="Arial" w:cs="Arial"/>
        </w:rPr>
        <w:t xml:space="preserve">promítne </w:t>
      </w:r>
      <w:r w:rsidR="00516FCF" w:rsidRPr="003F2BA7">
        <w:rPr>
          <w:rFonts w:ascii="Arial" w:hAnsi="Arial" w:cs="Arial"/>
        </w:rPr>
        <w:t xml:space="preserve">do </w:t>
      </w:r>
      <w:r w:rsidR="002B21D4" w:rsidRPr="003F2BA7">
        <w:rPr>
          <w:rFonts w:ascii="Arial" w:hAnsi="Arial" w:cs="Arial"/>
        </w:rPr>
        <w:t>celkového rozvoje městských lokalit a zvýšení nabídky moderní podnikatelské infrastruktury</w:t>
      </w:r>
      <w:r w:rsidR="000E3679" w:rsidRPr="003F2BA7">
        <w:rPr>
          <w:rFonts w:ascii="Arial" w:hAnsi="Arial" w:cs="Arial"/>
        </w:rPr>
        <w:t xml:space="preserve"> s důrazem na </w:t>
      </w:r>
      <w:r w:rsidR="005951B7" w:rsidRPr="003F2BA7">
        <w:rPr>
          <w:rFonts w:ascii="Arial" w:hAnsi="Arial" w:cs="Arial"/>
        </w:rPr>
        <w:t>udržitelnou</w:t>
      </w:r>
      <w:r w:rsidR="000E3679" w:rsidRPr="003F2BA7">
        <w:rPr>
          <w:rFonts w:ascii="Arial" w:hAnsi="Arial" w:cs="Arial"/>
        </w:rPr>
        <w:t xml:space="preserve"> výstavbu</w:t>
      </w:r>
      <w:r w:rsidR="002B21D4" w:rsidRPr="003F2BA7">
        <w:rPr>
          <w:rFonts w:ascii="Arial" w:hAnsi="Arial" w:cs="Arial"/>
        </w:rPr>
        <w:t>.</w:t>
      </w:r>
      <w:r w:rsidR="000F551D" w:rsidRPr="003F2BA7">
        <w:rPr>
          <w:rFonts w:ascii="Arial" w:hAnsi="Arial" w:cs="Arial"/>
        </w:rPr>
        <w:t xml:space="preserve"> </w:t>
      </w:r>
      <w:r w:rsidR="00305A04" w:rsidRPr="003F2BA7">
        <w:rPr>
          <w:rFonts w:ascii="Arial" w:hAnsi="Arial" w:cs="Arial"/>
        </w:rPr>
        <w:t xml:space="preserve">Nezbytným předpokladem přijatelnosti tohoto typu opatření je prokázání skutečnosti, že se nejedná o silně kontaminovanou lokalitu. </w:t>
      </w:r>
      <w:r w:rsidR="000F551D" w:rsidRPr="003F2BA7">
        <w:rPr>
          <w:rFonts w:ascii="Arial" w:eastAsiaTheme="minorHAnsi" w:hAnsi="Arial" w:cs="Arial"/>
          <w:lang w:eastAsia="en-US"/>
        </w:rPr>
        <w:t>Prostorově a ekonomicky vyhovující podnikatelsk</w:t>
      </w:r>
      <w:r w:rsidR="00516FCF" w:rsidRPr="003F2BA7">
        <w:rPr>
          <w:rFonts w:ascii="Arial" w:eastAsiaTheme="minorHAnsi" w:hAnsi="Arial" w:cs="Arial"/>
          <w:lang w:eastAsia="en-US"/>
        </w:rPr>
        <w:t>á</w:t>
      </w:r>
      <w:r w:rsidR="000F551D" w:rsidRPr="003F2BA7">
        <w:rPr>
          <w:rFonts w:ascii="Arial" w:eastAsiaTheme="minorHAnsi" w:hAnsi="Arial" w:cs="Arial"/>
          <w:lang w:eastAsia="en-US"/>
        </w:rPr>
        <w:t xml:space="preserve"> infrastruktur</w:t>
      </w:r>
      <w:r w:rsidR="00516FCF" w:rsidRPr="003F2BA7">
        <w:rPr>
          <w:rFonts w:ascii="Arial" w:eastAsiaTheme="minorHAnsi" w:hAnsi="Arial" w:cs="Arial"/>
          <w:lang w:eastAsia="en-US"/>
        </w:rPr>
        <w:t>a</w:t>
      </w:r>
      <w:r w:rsidR="000F551D" w:rsidRPr="003F2BA7">
        <w:rPr>
          <w:rFonts w:ascii="Arial" w:eastAsiaTheme="minorHAnsi" w:hAnsi="Arial" w:cs="Arial"/>
          <w:lang w:eastAsia="en-US"/>
        </w:rPr>
        <w:t xml:space="preserve"> pak umožní MSP přechod od běžné výroby a služeb na výrobu či služby s vyšší technickou a technologickou úrovní zajišťující konkurenceschopn</w:t>
      </w:r>
      <w:r w:rsidR="002F2684" w:rsidRPr="003F2BA7">
        <w:rPr>
          <w:rFonts w:ascii="Arial" w:eastAsiaTheme="minorHAnsi" w:hAnsi="Arial" w:cs="Arial"/>
          <w:lang w:eastAsia="en-US"/>
        </w:rPr>
        <w:t>ost, snížení provozních nákladů či</w:t>
      </w:r>
      <w:r w:rsidR="000F551D" w:rsidRPr="003F2BA7">
        <w:rPr>
          <w:rFonts w:ascii="Arial" w:eastAsiaTheme="minorHAnsi" w:hAnsi="Arial" w:cs="Arial"/>
          <w:lang w:eastAsia="en-US"/>
        </w:rPr>
        <w:t xml:space="preserve"> vysokou přidanou hodnotu s potenciálem lepšího uplatnění na zahraničních trzích.</w:t>
      </w:r>
    </w:p>
    <w:p w14:paraId="41FF27E0" w14:textId="5FE42348" w:rsidR="000A1DC4" w:rsidRPr="003F2BA7" w:rsidRDefault="000A1DC4" w:rsidP="00F345E4">
      <w:pPr>
        <w:overflowPunct/>
        <w:spacing w:after="240" w:line="264" w:lineRule="auto"/>
        <w:jc w:val="both"/>
        <w:textAlignment w:val="auto"/>
        <w:rPr>
          <w:rFonts w:ascii="Arial" w:eastAsiaTheme="minorHAnsi" w:hAnsi="Arial" w:cs="Arial"/>
          <w:lang w:eastAsia="en-US"/>
        </w:rPr>
      </w:pPr>
      <w:ins w:id="774" w:author="Lunová Elina Valerie" w:date="2021-06-01T15:41:00Z">
        <w:r w:rsidRPr="003F2BA7">
          <w:rPr>
            <w:rFonts w:ascii="Arial" w:eastAsiaTheme="minorHAnsi" w:hAnsi="Arial" w:cs="Arial"/>
            <w:lang w:eastAsia="en-US"/>
          </w:rPr>
          <w:t xml:space="preserve">Podniky </w:t>
        </w:r>
      </w:ins>
      <w:ins w:id="775" w:author="Juráš Pavel" w:date="2021-06-04T14:05:00Z">
        <w:r w:rsidR="00DD0F62">
          <w:rPr>
            <w:rFonts w:ascii="Arial" w:eastAsiaTheme="minorHAnsi" w:hAnsi="Arial" w:cs="Arial"/>
            <w:lang w:eastAsia="en-US"/>
          </w:rPr>
          <w:t xml:space="preserve">rovněž </w:t>
        </w:r>
      </w:ins>
      <w:ins w:id="776" w:author="Juráš Pavel" w:date="2021-06-04T14:06:00Z">
        <w:r w:rsidR="00DD0F62">
          <w:rPr>
            <w:rFonts w:ascii="Arial" w:eastAsiaTheme="minorHAnsi" w:hAnsi="Arial" w:cs="Arial"/>
            <w:lang w:eastAsia="en-US"/>
          </w:rPr>
          <w:t xml:space="preserve">prostřednictvím </w:t>
        </w:r>
      </w:ins>
      <w:ins w:id="777" w:author="Lunová Elina Valerie" w:date="2021-06-01T15:41:00Z">
        <w:r w:rsidRPr="003F2BA7">
          <w:rPr>
            <w:rFonts w:ascii="Arial" w:eastAsiaTheme="minorHAnsi" w:hAnsi="Arial" w:cs="Arial"/>
            <w:lang w:eastAsia="en-US"/>
          </w:rPr>
          <w:t xml:space="preserve">spolupráce se vzdělávacím sektorem postupně </w:t>
        </w:r>
      </w:ins>
      <w:ins w:id="778" w:author="Juráš Pavel" w:date="2021-06-04T14:06:00Z">
        <w:r w:rsidR="00DD0F62">
          <w:rPr>
            <w:rFonts w:ascii="Arial" w:eastAsiaTheme="minorHAnsi" w:hAnsi="Arial" w:cs="Arial"/>
            <w:lang w:eastAsia="en-US"/>
          </w:rPr>
          <w:t xml:space="preserve">eliminují </w:t>
        </w:r>
      </w:ins>
      <w:ins w:id="779" w:author="Lunová Elina Valerie" w:date="2021-06-01T15:41:00Z">
        <w:r w:rsidRPr="003F2BA7">
          <w:rPr>
            <w:rFonts w:ascii="Arial" w:eastAsiaTheme="minorHAnsi" w:hAnsi="Arial" w:cs="Arial"/>
            <w:lang w:eastAsia="en-US"/>
          </w:rPr>
          <w:t>mezer</w:t>
        </w:r>
      </w:ins>
      <w:ins w:id="780" w:author="Juráš Pavel" w:date="2021-06-04T14:06:00Z">
        <w:r w:rsidR="00DD0F62">
          <w:rPr>
            <w:rFonts w:ascii="Arial" w:eastAsiaTheme="minorHAnsi" w:hAnsi="Arial" w:cs="Arial"/>
            <w:lang w:eastAsia="en-US"/>
          </w:rPr>
          <w:t>u</w:t>
        </w:r>
      </w:ins>
      <w:ins w:id="781" w:author="Lunová Elina Valerie" w:date="2021-06-01T15:41:00Z">
        <w:r w:rsidRPr="003F2BA7">
          <w:rPr>
            <w:rFonts w:ascii="Arial" w:eastAsiaTheme="minorHAnsi" w:hAnsi="Arial" w:cs="Arial"/>
            <w:lang w:eastAsia="en-US"/>
          </w:rPr>
          <w:t xml:space="preserve"> mezi požadavky firem na praktickou přípravu a technické dovednosti žáků a studentů a profilem absolventů, který často těmto požadavkům neodpovídá.</w:t>
        </w:r>
      </w:ins>
    </w:p>
    <w:p w14:paraId="0C33D7BD" w14:textId="77777777" w:rsidR="00652CBB" w:rsidRPr="003F2BA7" w:rsidRDefault="00652CBB" w:rsidP="00FC2BDD">
      <w:pPr>
        <w:spacing w:after="120" w:line="264" w:lineRule="auto"/>
        <w:rPr>
          <w:rFonts w:ascii="Arial" w:hAnsi="Arial" w:cs="Arial"/>
          <w:b/>
          <w:i/>
          <w:iCs/>
          <w:u w:val="single"/>
        </w:rPr>
      </w:pPr>
      <w:r w:rsidRPr="003F2BA7">
        <w:rPr>
          <w:rFonts w:ascii="Arial" w:hAnsi="Arial" w:cs="Arial"/>
          <w:b/>
          <w:i/>
          <w:iCs/>
          <w:u w:val="single"/>
        </w:rPr>
        <w:t>Hlavní cílové skupiny</w:t>
      </w:r>
    </w:p>
    <w:p w14:paraId="3F31C431" w14:textId="1B173B4A" w:rsidR="00DC5AC9" w:rsidRPr="003F2BA7" w:rsidRDefault="00A90A6A" w:rsidP="00DC5AC9">
      <w:pPr>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Cílovými skupinami </w:t>
      </w:r>
      <w:r w:rsidR="00C80CBD" w:rsidRPr="003F2BA7">
        <w:rPr>
          <w:rFonts w:ascii="Arial" w:hAnsi="Arial" w:cs="Arial"/>
        </w:rPr>
        <w:t xml:space="preserve">jsou </w:t>
      </w:r>
      <w:r w:rsidRPr="003F2BA7">
        <w:rPr>
          <w:rFonts w:ascii="Arial" w:hAnsi="Arial" w:cs="Arial"/>
        </w:rPr>
        <w:t>podnikatelské subjekty či p</w:t>
      </w:r>
      <w:r w:rsidR="00652CBB" w:rsidRPr="003F2BA7">
        <w:rPr>
          <w:rFonts w:ascii="Arial" w:hAnsi="Arial" w:cs="Arial"/>
        </w:rPr>
        <w:t>odnikatelská seskupení</w:t>
      </w:r>
      <w:r w:rsidR="00DC5AC9" w:rsidRPr="003F2BA7">
        <w:rPr>
          <w:rFonts w:ascii="Arial" w:hAnsi="Arial" w:cs="Arial"/>
        </w:rPr>
        <w:t xml:space="preserve"> v </w:t>
      </w:r>
      <w:r w:rsidR="002D7492" w:rsidRPr="003F2BA7">
        <w:rPr>
          <w:rFonts w:ascii="Arial" w:hAnsi="Arial" w:cs="Arial"/>
        </w:rPr>
        <w:t xml:space="preserve">segmentu </w:t>
      </w:r>
      <w:r w:rsidR="00DC5AC9" w:rsidRPr="003F2BA7">
        <w:rPr>
          <w:rFonts w:ascii="Arial" w:hAnsi="Arial" w:cs="Arial"/>
        </w:rPr>
        <w:t xml:space="preserve">MSP, které na úrovni ČR dlouhodobě tvoří trvale udržitelný ekonomický potenciál s regionálním i celorepublikovým dopadem v podobě tvorby kapitálu a pracovních míst. </w:t>
      </w:r>
      <w:r w:rsidR="00BF56E7" w:rsidRPr="003F2BA7">
        <w:rPr>
          <w:rFonts w:ascii="Arial" w:hAnsi="Arial" w:cs="Arial"/>
        </w:rPr>
        <w:t xml:space="preserve">Zároveň se v případě podpory </w:t>
      </w:r>
      <w:proofErr w:type="spellStart"/>
      <w:r w:rsidR="00BF56E7" w:rsidRPr="003F2BA7">
        <w:rPr>
          <w:rFonts w:ascii="Arial" w:hAnsi="Arial" w:cs="Arial"/>
        </w:rPr>
        <w:t>pre</w:t>
      </w:r>
      <w:proofErr w:type="spellEnd"/>
      <w:r w:rsidR="00BF56E7" w:rsidRPr="003F2BA7">
        <w:rPr>
          <w:rFonts w:ascii="Arial" w:hAnsi="Arial" w:cs="Arial"/>
        </w:rPr>
        <w:t xml:space="preserve">-inkubace jedná o jednotlivce se zájmem o podnikání. </w:t>
      </w:r>
      <w:r w:rsidR="009317BC" w:rsidRPr="003F2BA7">
        <w:rPr>
          <w:rFonts w:ascii="Arial" w:hAnsi="Arial" w:cs="Arial"/>
        </w:rPr>
        <w:t>Dalšími c</w:t>
      </w:r>
      <w:r w:rsidR="00DC5AC9" w:rsidRPr="003F2BA7">
        <w:rPr>
          <w:rFonts w:ascii="Arial" w:hAnsi="Arial" w:cs="Arial"/>
        </w:rPr>
        <w:t xml:space="preserve">ílovými skupinami pak budou nejen odběratelé/zákazníci a spolupracující subjekty příjemců v návazných obchodních a hodnotových řetězcích, nýbrž i </w:t>
      </w:r>
      <w:r w:rsidR="00C80CBD" w:rsidRPr="003F2BA7">
        <w:rPr>
          <w:rFonts w:ascii="Arial" w:hAnsi="Arial" w:cs="Arial"/>
        </w:rPr>
        <w:t xml:space="preserve">koncoví </w:t>
      </w:r>
      <w:r w:rsidR="00DC5AC9" w:rsidRPr="003F2BA7">
        <w:rPr>
          <w:rFonts w:ascii="Arial" w:hAnsi="Arial" w:cs="Arial"/>
        </w:rPr>
        <w:t>zákazníci jako fyzické osoby či zaměstnanci podpořených příjemců, jejichž pracovní prostředí, znalosti a motivace k vlastní činnosti by měly být výrazně posunuty k lepšímu.</w:t>
      </w:r>
    </w:p>
    <w:p w14:paraId="6715FF88" w14:textId="68A3B57E" w:rsidR="00B32BDF" w:rsidRPr="003F2BA7" w:rsidRDefault="009F655A" w:rsidP="00F345E4">
      <w:pPr>
        <w:overflowPunct/>
        <w:autoSpaceDE/>
        <w:autoSpaceDN/>
        <w:adjustRightInd/>
        <w:spacing w:after="240" w:line="264" w:lineRule="auto"/>
        <w:jc w:val="both"/>
        <w:textAlignment w:val="auto"/>
        <w:rPr>
          <w:rFonts w:ascii="Arial" w:hAnsi="Arial" w:cs="Arial"/>
          <w:iCs/>
        </w:rPr>
      </w:pPr>
      <w:r w:rsidRPr="003F2BA7">
        <w:rPr>
          <w:rFonts w:ascii="Arial" w:hAnsi="Arial" w:cs="Arial"/>
          <w:iCs/>
          <w:u w:val="single"/>
        </w:rPr>
        <w:t>Příjemci podpory:</w:t>
      </w:r>
      <w:r w:rsidRPr="003F2BA7">
        <w:rPr>
          <w:rFonts w:ascii="Arial" w:hAnsi="Arial" w:cs="Arial"/>
          <w:iCs/>
        </w:rPr>
        <w:t xml:space="preserve"> </w:t>
      </w:r>
      <w:r w:rsidR="000B364F" w:rsidRPr="003F2BA7">
        <w:rPr>
          <w:rFonts w:ascii="Arial" w:hAnsi="Arial" w:cs="Arial"/>
          <w:iCs/>
        </w:rPr>
        <w:t>malé a střední podniky, provozovatelé inovační infrastruktury jako jsou podnikatelské inkubátory, vědeckotechnické parky a inovační centra (pouze pro aktivity poskytování poradenských služeb a služeb pro začínající podniky)</w:t>
      </w:r>
      <w:r w:rsidR="00970CB8" w:rsidRPr="003F2BA7">
        <w:rPr>
          <w:rFonts w:ascii="Arial" w:hAnsi="Arial" w:cs="Arial"/>
          <w:iCs/>
        </w:rPr>
        <w:t xml:space="preserve">, </w:t>
      </w:r>
      <w:r w:rsidR="009C1BA4" w:rsidRPr="003F2BA7">
        <w:rPr>
          <w:rFonts w:ascii="Arial" w:hAnsi="Arial" w:cs="Arial"/>
          <w:iCs/>
        </w:rPr>
        <w:t>A</w:t>
      </w:r>
      <w:r w:rsidR="00E21278" w:rsidRPr="003F2BA7">
        <w:rPr>
          <w:rFonts w:ascii="Arial" w:hAnsi="Arial" w:cs="Arial"/>
          <w:iCs/>
        </w:rPr>
        <w:t xml:space="preserve">gentura pro podporu podnikání a investic </w:t>
      </w:r>
      <w:proofErr w:type="spellStart"/>
      <w:r w:rsidR="00E21278" w:rsidRPr="003F2BA7">
        <w:rPr>
          <w:rFonts w:ascii="Arial" w:hAnsi="Arial" w:cs="Arial"/>
          <w:iCs/>
        </w:rPr>
        <w:t>CzechInvest</w:t>
      </w:r>
      <w:proofErr w:type="spellEnd"/>
      <w:r w:rsidR="00E21278" w:rsidRPr="003F2BA7">
        <w:rPr>
          <w:rFonts w:ascii="Arial" w:hAnsi="Arial" w:cs="Arial"/>
          <w:iCs/>
        </w:rPr>
        <w:t xml:space="preserve">, Česká agentura na podporu obchodu </w:t>
      </w:r>
      <w:proofErr w:type="spellStart"/>
      <w:r w:rsidR="00E21278" w:rsidRPr="003F2BA7">
        <w:rPr>
          <w:rFonts w:ascii="Arial" w:hAnsi="Arial" w:cs="Arial"/>
          <w:iCs/>
        </w:rPr>
        <w:t>CzechTrade</w:t>
      </w:r>
      <w:proofErr w:type="spellEnd"/>
      <w:r w:rsidR="005A0AED" w:rsidRPr="003F2BA7">
        <w:rPr>
          <w:rFonts w:ascii="Arial" w:hAnsi="Arial" w:cs="Arial"/>
          <w:iCs/>
        </w:rPr>
        <w:t xml:space="preserve">. </w:t>
      </w:r>
      <w:r w:rsidR="00485E51" w:rsidRPr="003F2BA7">
        <w:rPr>
          <w:rFonts w:ascii="Arial" w:hAnsi="Arial" w:cs="Arial"/>
          <w:iCs/>
        </w:rPr>
        <w:t>V případě finančních nástrojů jsou příjemcem správci finančního nástroje/fondu fondů.</w:t>
      </w:r>
    </w:p>
    <w:p w14:paraId="1BD5E8AF" w14:textId="77777777" w:rsidR="00473BDA" w:rsidRPr="003F2BA7" w:rsidRDefault="00473BDA" w:rsidP="00473BDA">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2192E341" w14:textId="3F81BE10" w:rsidR="00473BDA" w:rsidRPr="003F2BA7" w:rsidDel="00E60B2C" w:rsidRDefault="00081CC4" w:rsidP="00E60B2C">
      <w:pPr>
        <w:spacing w:after="240" w:line="264" w:lineRule="auto"/>
        <w:jc w:val="both"/>
        <w:rPr>
          <w:del w:id="782" w:author="Juráš Pavel" w:date="2021-06-02T11:12:00Z"/>
          <w:rFonts w:ascii="Arial" w:hAnsi="Arial" w:cs="Arial"/>
        </w:rPr>
      </w:pPr>
      <w:ins w:id="783" w:author="Juráš Pavel" w:date="2021-06-04T00:29:00Z">
        <w:r>
          <w:rPr>
            <w:rFonts w:ascii="Arial" w:eastAsiaTheme="minorHAnsi" w:hAnsi="Arial" w:cs="Arial"/>
            <w:lang w:eastAsia="en-US"/>
          </w:rPr>
          <w:lastRenderedPageBreak/>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ins>
      <w:ins w:id="784" w:author="Juráš Pavel" w:date="2021-06-02T11:12:00Z">
        <w:r w:rsidR="00E60B2C">
          <w:rPr>
            <w:rFonts w:ascii="Arial" w:eastAsiaTheme="minorHAnsi" w:hAnsi="Arial" w:cs="Arial"/>
            <w:lang w:eastAsia="en-US"/>
          </w:rPr>
          <w:t xml:space="preserve"> </w:t>
        </w:r>
      </w:ins>
      <w:del w:id="785" w:author="Juráš Pavel" w:date="2021-06-02T11:12: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77B3E66E" w14:textId="286F02D2" w:rsidR="00652CBB" w:rsidRPr="003F2BA7" w:rsidRDefault="00BE525C" w:rsidP="00FC2BDD">
      <w:pPr>
        <w:spacing w:after="120" w:line="264" w:lineRule="auto"/>
        <w:rPr>
          <w:rFonts w:ascii="Arial" w:hAnsi="Arial" w:cs="Arial"/>
          <w:b/>
          <w:i/>
          <w:iCs/>
          <w:u w:val="single"/>
        </w:rPr>
      </w:pPr>
      <w:r w:rsidRPr="003F2BA7">
        <w:rPr>
          <w:rFonts w:ascii="Arial" w:hAnsi="Arial" w:cs="Arial"/>
          <w:b/>
          <w:i/>
          <w:iCs/>
          <w:u w:val="single"/>
        </w:rPr>
        <w:t>Indikace k</w:t>
      </w:r>
      <w:r w:rsidR="00652CBB" w:rsidRPr="003F2BA7">
        <w:rPr>
          <w:rFonts w:ascii="Arial" w:hAnsi="Arial" w:cs="Arial"/>
          <w:b/>
          <w:i/>
          <w:iCs/>
          <w:u w:val="single"/>
        </w:rPr>
        <w:t>onkrétní</w:t>
      </w:r>
      <w:r w:rsidRPr="003F2BA7">
        <w:rPr>
          <w:rFonts w:ascii="Arial" w:hAnsi="Arial" w:cs="Arial"/>
          <w:b/>
          <w:i/>
          <w:iCs/>
          <w:u w:val="single"/>
        </w:rPr>
        <w:t>ch</w:t>
      </w:r>
      <w:r w:rsidR="00652CBB" w:rsidRPr="003F2BA7">
        <w:rPr>
          <w:rFonts w:ascii="Arial" w:hAnsi="Arial" w:cs="Arial"/>
          <w:b/>
          <w:i/>
          <w:iCs/>
          <w:u w:val="single"/>
        </w:rPr>
        <w:t xml:space="preserve"> cílov</w:t>
      </w:r>
      <w:r w:rsidRPr="003F2BA7">
        <w:rPr>
          <w:rFonts w:ascii="Arial" w:hAnsi="Arial" w:cs="Arial"/>
          <w:b/>
          <w:i/>
          <w:iCs/>
          <w:u w:val="single"/>
        </w:rPr>
        <w:t>ých</w:t>
      </w:r>
      <w:r w:rsidR="00652CBB" w:rsidRPr="003F2BA7">
        <w:rPr>
          <w:rFonts w:ascii="Arial" w:hAnsi="Arial" w:cs="Arial"/>
          <w:b/>
          <w:i/>
          <w:iCs/>
          <w:u w:val="single"/>
        </w:rPr>
        <w:t xml:space="preserve"> území, včetně plánovaného použití územních nástrojů</w:t>
      </w:r>
    </w:p>
    <w:p w14:paraId="75572699" w14:textId="1DB36F8C" w:rsidR="008301F2" w:rsidRPr="003F2BA7" w:rsidRDefault="006B12FB" w:rsidP="00F345E4">
      <w:pPr>
        <w:spacing w:after="240" w:line="264" w:lineRule="auto"/>
        <w:jc w:val="both"/>
        <w:rPr>
          <w:rFonts w:ascii="Arial" w:hAnsi="Arial" w:cs="Arial"/>
          <w:color w:val="000000" w:themeColor="text1"/>
        </w:rPr>
      </w:pPr>
      <w:r w:rsidRPr="003F2BA7">
        <w:rPr>
          <w:rFonts w:ascii="Arial" w:hAnsi="Arial" w:cs="Arial"/>
        </w:rPr>
        <w:t>Území České republiky, mimo</w:t>
      </w:r>
      <w:r w:rsidR="00A90A6A" w:rsidRPr="003F2BA7">
        <w:rPr>
          <w:rFonts w:ascii="Arial" w:hAnsi="Arial" w:cs="Arial"/>
        </w:rPr>
        <w:t xml:space="preserve"> hl. města Prahy.</w:t>
      </w:r>
      <w:r w:rsidR="0000702C" w:rsidRPr="003F2BA7">
        <w:rPr>
          <w:rStyle w:val="Znakapoznpodarou"/>
          <w:rFonts w:ascii="Arial" w:hAnsi="Arial" w:cs="Arial"/>
        </w:rPr>
        <w:footnoteReference w:id="91"/>
      </w:r>
      <w:r w:rsidR="00A90A6A" w:rsidRPr="003F2BA7">
        <w:rPr>
          <w:rFonts w:ascii="Arial" w:hAnsi="Arial" w:cs="Arial"/>
        </w:rPr>
        <w:t xml:space="preserve"> </w:t>
      </w:r>
      <w:r w:rsidR="009317BC" w:rsidRPr="003F2BA7">
        <w:rPr>
          <w:rFonts w:ascii="Arial" w:hAnsi="Arial" w:cs="Arial"/>
        </w:rPr>
        <w:t>Primárně se podpora bude zaměřovat na méně rozvinuté regiony (</w:t>
      </w:r>
      <w:r w:rsidR="00DC5AC9" w:rsidRPr="003F2BA7">
        <w:rPr>
          <w:rFonts w:ascii="Arial" w:hAnsi="Arial" w:cs="Arial"/>
        </w:rPr>
        <w:t xml:space="preserve">Severozápad, Severovýchod, Střední Morava, </w:t>
      </w:r>
      <w:proofErr w:type="spellStart"/>
      <w:r w:rsidR="00DC5AC9" w:rsidRPr="003F2BA7">
        <w:rPr>
          <w:rFonts w:ascii="Arial" w:hAnsi="Arial" w:cs="Arial"/>
        </w:rPr>
        <w:t>Moravskoslezsko</w:t>
      </w:r>
      <w:proofErr w:type="spellEnd"/>
      <w:r w:rsidR="009317BC" w:rsidRPr="003F2BA7">
        <w:rPr>
          <w:rFonts w:ascii="Arial" w:hAnsi="Arial" w:cs="Arial"/>
        </w:rPr>
        <w:t>)</w:t>
      </w:r>
      <w:r w:rsidR="00DC5AC9" w:rsidRPr="003F2BA7">
        <w:rPr>
          <w:rFonts w:ascii="Arial" w:hAnsi="Arial" w:cs="Arial"/>
        </w:rPr>
        <w:t xml:space="preserve">, </w:t>
      </w:r>
      <w:r w:rsidR="009317BC" w:rsidRPr="003F2BA7">
        <w:rPr>
          <w:rFonts w:ascii="Arial" w:hAnsi="Arial" w:cs="Arial"/>
        </w:rPr>
        <w:t>podporovány však budou i</w:t>
      </w:r>
      <w:r w:rsidR="00DC5AC9" w:rsidRPr="003F2BA7">
        <w:rPr>
          <w:rFonts w:ascii="Arial" w:hAnsi="Arial" w:cs="Arial"/>
        </w:rPr>
        <w:t xml:space="preserve"> regiony</w:t>
      </w:r>
      <w:r w:rsidR="009317BC" w:rsidRPr="003F2BA7">
        <w:rPr>
          <w:rFonts w:ascii="Arial" w:hAnsi="Arial" w:cs="Arial"/>
        </w:rPr>
        <w:t xml:space="preserve"> přechodové (Střední Čechy, Jihozápad, Jihovýchod).</w:t>
      </w:r>
      <w:r w:rsidR="00B15882" w:rsidRPr="003F2BA7">
        <w:rPr>
          <w:rFonts w:ascii="Arial" w:hAnsi="Arial" w:cs="Arial"/>
        </w:rPr>
        <w:t xml:space="preserve"> </w:t>
      </w:r>
      <w:r w:rsidR="00BB4854" w:rsidRPr="003F2BA7">
        <w:rPr>
          <w:rFonts w:ascii="Arial" w:hAnsi="Arial" w:cs="Arial"/>
          <w:color w:val="000000" w:themeColor="text1"/>
        </w:rPr>
        <w:t>Zároveň se předpokládá</w:t>
      </w:r>
      <w:r w:rsidR="00455859" w:rsidRPr="003F2BA7">
        <w:rPr>
          <w:rFonts w:ascii="Arial" w:hAnsi="Arial" w:cs="Arial"/>
          <w:color w:val="000000" w:themeColor="text1"/>
        </w:rPr>
        <w:t xml:space="preserve"> </w:t>
      </w:r>
      <w:r w:rsidR="00B15882" w:rsidRPr="003F2BA7">
        <w:rPr>
          <w:rFonts w:ascii="Arial" w:hAnsi="Arial" w:cs="Arial"/>
          <w:color w:val="000000" w:themeColor="text1"/>
        </w:rPr>
        <w:t xml:space="preserve">využití režimu CLLD a zapojení MAS do implementace projektů se zaměřením na zavádění technologií </w:t>
      </w:r>
      <w:r w:rsidR="003E60F2" w:rsidRPr="003F2BA7">
        <w:rPr>
          <w:rFonts w:ascii="Arial" w:hAnsi="Arial" w:cs="Arial"/>
          <w:color w:val="000000" w:themeColor="text1"/>
        </w:rPr>
        <w:t>do podnikání na lokální úrovni</w:t>
      </w:r>
      <w:r w:rsidR="00B15882" w:rsidRPr="003F2BA7">
        <w:rPr>
          <w:rFonts w:ascii="Arial" w:hAnsi="Arial" w:cs="Arial"/>
          <w:color w:val="000000" w:themeColor="text1"/>
        </w:rPr>
        <w:t>.</w:t>
      </w:r>
      <w:r w:rsidR="00156EDF" w:rsidRPr="003F2BA7">
        <w:rPr>
          <w:rFonts w:ascii="Arial" w:hAnsi="Arial" w:cs="Arial"/>
          <w:color w:val="000000" w:themeColor="text1"/>
        </w:rPr>
        <w:t xml:space="preserve"> Zvýšená podpora (bonifikace) bude zaměřená na relevantní projekty z hospodářsky a sociálně ohrožených území dle Strategie regionálního rozvoje ČR 2021+.</w:t>
      </w:r>
    </w:p>
    <w:p w14:paraId="1BD019FC" w14:textId="701C5261" w:rsidR="00652CBB" w:rsidRPr="003F2BA7" w:rsidRDefault="00652CBB" w:rsidP="00FC2BDD">
      <w:pPr>
        <w:spacing w:after="120" w:line="264" w:lineRule="auto"/>
        <w:rPr>
          <w:rFonts w:ascii="Arial" w:hAnsi="Arial" w:cs="Arial"/>
          <w:b/>
          <w:i/>
          <w:iCs/>
          <w:u w:val="single"/>
        </w:rPr>
      </w:pPr>
      <w:r w:rsidRPr="003F2BA7">
        <w:rPr>
          <w:rFonts w:ascii="Arial" w:hAnsi="Arial" w:cs="Arial"/>
          <w:b/>
          <w:i/>
          <w:iCs/>
          <w:u w:val="single"/>
        </w:rPr>
        <w:t>Meziregionální</w:t>
      </w:r>
      <w:r w:rsidR="00F86EDF"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293D1F22" w14:textId="77777777" w:rsidR="00081CC4" w:rsidRDefault="00081CC4" w:rsidP="00081CC4">
      <w:pPr>
        <w:spacing w:after="240" w:line="264" w:lineRule="auto"/>
        <w:jc w:val="both"/>
        <w:rPr>
          <w:ins w:id="786" w:author="Juráš Pavel" w:date="2021-06-04T00:30:00Z"/>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r>
        <w:rPr>
          <w:rFonts w:ascii="Arial" w:hAnsi="Arial" w:cs="Arial"/>
        </w:rPr>
        <w:t xml:space="preserve"> </w:t>
      </w:r>
    </w:p>
    <w:p w14:paraId="7C3BBE63" w14:textId="2AA579C4" w:rsidR="00185AAC" w:rsidRPr="00081CC4" w:rsidRDefault="00185AAC" w:rsidP="00081CC4">
      <w:pPr>
        <w:spacing w:after="240" w:line="264" w:lineRule="auto"/>
        <w:jc w:val="both"/>
        <w:rPr>
          <w:ins w:id="787" w:author="Juráš Pavel" w:date="2021-06-02T10:56:00Z"/>
          <w:rFonts w:ascii="Arial" w:hAnsi="Arial" w:cs="Arial"/>
        </w:rPr>
      </w:pPr>
      <w:ins w:id="788" w:author="Juráš Pavel" w:date="2021-06-02T10:56:00Z">
        <w:r w:rsidRPr="003F2BA7">
          <w:rPr>
            <w:rFonts w:ascii="Arial" w:eastAsiaTheme="minorHAnsi" w:hAnsi="Arial" w:cs="Arial"/>
            <w:lang w:eastAsia="en-US"/>
          </w:rPr>
          <w:t xml:space="preserve">Pro ČR je </w:t>
        </w:r>
      </w:ins>
      <w:ins w:id="789" w:author="Juráš Pavel" w:date="2021-06-04T00:30:00Z">
        <w:r w:rsidR="00081CC4">
          <w:rPr>
            <w:rFonts w:ascii="Arial" w:eastAsiaTheme="minorHAnsi" w:hAnsi="Arial" w:cs="Arial"/>
            <w:lang w:eastAsia="en-US"/>
          </w:rPr>
          <w:t xml:space="preserve">však </w:t>
        </w:r>
      </w:ins>
      <w:ins w:id="790" w:author="Juráš Pavel" w:date="2021-06-02T10:56: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w:t>
        </w:r>
      </w:ins>
      <w:ins w:id="791" w:author="Juráš Pavel" w:date="2021-06-02T10:57:00Z">
        <w:r>
          <w:rPr>
            <w:rFonts w:ascii="Arial" w:eastAsiaTheme="minorHAnsi" w:hAnsi="Arial" w:cs="Arial"/>
            <w:lang w:eastAsia="en-US"/>
          </w:rPr>
          <w:t>2</w:t>
        </w:r>
      </w:ins>
      <w:ins w:id="792" w:author="Juráš Pavel" w:date="2021-06-02T10:56:00Z">
        <w:r>
          <w:rPr>
            <w:rFonts w:ascii="Arial" w:eastAsiaTheme="minorHAnsi" w:hAnsi="Arial" w:cs="Arial"/>
            <w:lang w:eastAsia="en-US"/>
          </w:rPr>
          <w:t xml:space="preserve">.1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ins>
      <w:ins w:id="793" w:author="Juráš Pavel" w:date="2021-06-02T10:57:00Z">
        <w:r>
          <w:rPr>
            <w:rFonts w:ascii="Arial" w:eastAsiaTheme="minorHAnsi" w:hAnsi="Arial" w:cs="Arial"/>
            <w:lang w:eastAsia="en-US"/>
          </w:rPr>
          <w:t>p</w:t>
        </w:r>
      </w:ins>
      <w:ins w:id="794" w:author="Juráš Pavel" w:date="2021-06-02T10:56:00Z">
        <w:r w:rsidRPr="003F2BA7">
          <w:rPr>
            <w:rFonts w:ascii="Arial" w:eastAsiaTheme="minorHAnsi" w:hAnsi="Arial" w:cs="Arial"/>
            <w:lang w:eastAsia="en-US"/>
          </w:rPr>
          <w:t>rioritní oblast</w:t>
        </w:r>
      </w:ins>
      <w:ins w:id="795" w:author="Juráš Pavel" w:date="2021-06-02T10:57:00Z">
        <w:r>
          <w:rPr>
            <w:rFonts w:ascii="Arial" w:eastAsiaTheme="minorHAnsi" w:hAnsi="Arial" w:cs="Arial"/>
            <w:lang w:eastAsia="en-US"/>
          </w:rPr>
          <w:t>i</w:t>
        </w:r>
      </w:ins>
      <w:ins w:id="796" w:author="Juráš Pavel" w:date="2021-06-02T10:56:00Z">
        <w:r w:rsidRPr="003F2BA7">
          <w:rPr>
            <w:rFonts w:ascii="Arial" w:eastAsiaTheme="minorHAnsi" w:hAnsi="Arial" w:cs="Arial"/>
            <w:lang w:eastAsia="en-US"/>
          </w:rPr>
          <w:t xml:space="preserve"> 8 „Podpora konkurenceschopnosti podniků“ zahrnuje intervence v rámci SC 2.1. Mechanismy koordinace budou zajištěny ad hoc konzultacemi se členy řídicích výborů pro Strategii EU pro Podunají. </w:t>
        </w:r>
      </w:ins>
    </w:p>
    <w:p w14:paraId="7CC17BF4" w14:textId="77777777" w:rsidR="00652CBB" w:rsidRPr="003F2BA7" w:rsidRDefault="00652CBB" w:rsidP="00FC2BDD">
      <w:pPr>
        <w:spacing w:after="120" w:line="264" w:lineRule="auto"/>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32346CC3" w14:textId="4DEDF08D" w:rsidR="00D077CF" w:rsidRPr="003F2BA7" w:rsidRDefault="00D077CF" w:rsidP="00FC2BDD">
      <w:pPr>
        <w:keepNext/>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V závislosti na vyhodnocení ex-ante analýzy je pro </w:t>
      </w:r>
      <w:r w:rsidR="001D1987" w:rsidRPr="003F2BA7">
        <w:rPr>
          <w:rFonts w:ascii="Arial" w:hAnsi="Arial" w:cs="Arial"/>
        </w:rPr>
        <w:t>plánované aktivity specifického cíle</w:t>
      </w:r>
      <w:r w:rsidRPr="003F2BA7">
        <w:rPr>
          <w:rFonts w:ascii="Arial" w:hAnsi="Arial" w:cs="Arial"/>
        </w:rPr>
        <w:t xml:space="preserve"> předpokládána možnost využití finančních nástrojů, příp. kombinace finančního nástroje s </w:t>
      </w:r>
      <w:r w:rsidR="003A4E78" w:rsidRPr="003F2BA7">
        <w:rPr>
          <w:rFonts w:ascii="Arial" w:hAnsi="Arial" w:cs="Arial"/>
        </w:rPr>
        <w:t>dalšími formami podpory</w:t>
      </w:r>
      <w:r w:rsidRPr="003F2BA7">
        <w:rPr>
          <w:rFonts w:ascii="Arial" w:hAnsi="Arial" w:cs="Arial"/>
        </w:rPr>
        <w:t>.</w:t>
      </w:r>
      <w:r w:rsidR="003D7228" w:rsidRPr="003F2BA7">
        <w:rPr>
          <w:rStyle w:val="Znakapoznpodarou"/>
          <w:rFonts w:ascii="Arial" w:hAnsi="Arial" w:cs="Arial"/>
        </w:rPr>
        <w:footnoteReference w:id="92"/>
      </w:r>
      <w:r w:rsidRPr="003F2BA7">
        <w:rPr>
          <w:rFonts w:ascii="Arial" w:hAnsi="Arial" w:cs="Arial"/>
        </w:rPr>
        <w:t xml:space="preserve"> Na základě předchozích zkušeností lze předpokládat využití FN ve formě </w:t>
      </w:r>
      <w:r w:rsidRPr="003F2BA7">
        <w:rPr>
          <w:rFonts w:ascii="Arial" w:hAnsi="Arial" w:cs="Arial"/>
          <w:lang w:eastAsia="en-US"/>
        </w:rPr>
        <w:t>kapitálového/</w:t>
      </w:r>
      <w:proofErr w:type="spellStart"/>
      <w:r w:rsidRPr="003F2BA7">
        <w:rPr>
          <w:rFonts w:ascii="Arial" w:hAnsi="Arial" w:cs="Arial"/>
          <w:lang w:eastAsia="en-US"/>
        </w:rPr>
        <w:t>kvazikapitálového</w:t>
      </w:r>
      <w:proofErr w:type="spellEnd"/>
      <w:r w:rsidRPr="003F2BA7">
        <w:rPr>
          <w:rFonts w:ascii="Arial" w:hAnsi="Arial" w:cs="Arial"/>
          <w:lang w:eastAsia="en-US"/>
        </w:rPr>
        <w:t xml:space="preserve"> nástroje, úvěru či záruky, s možnou kombinací s </w:t>
      </w:r>
      <w:r w:rsidR="003A4E78" w:rsidRPr="003F2BA7">
        <w:rPr>
          <w:rFonts w:ascii="Arial" w:hAnsi="Arial" w:cs="Arial"/>
        </w:rPr>
        <w:t>dalšími formami podpory</w:t>
      </w:r>
      <w:r w:rsidRPr="003F2BA7">
        <w:rPr>
          <w:rFonts w:ascii="Arial" w:hAnsi="Arial" w:cs="Arial"/>
          <w:lang w:eastAsia="en-US"/>
        </w:rPr>
        <w:t>,</w:t>
      </w:r>
      <w:r w:rsidRPr="003F2BA7">
        <w:rPr>
          <w:rFonts w:ascii="Arial" w:hAnsi="Arial" w:cs="Arial"/>
        </w:rPr>
        <w:t xml:space="preserve"> </w:t>
      </w:r>
      <w:r w:rsidR="00DD6B05" w:rsidRPr="003F2BA7">
        <w:rPr>
          <w:rFonts w:ascii="Arial" w:hAnsi="Arial" w:cs="Arial"/>
        </w:rPr>
        <w:t xml:space="preserve">a to </w:t>
      </w:r>
      <w:r w:rsidRPr="003F2BA7">
        <w:rPr>
          <w:rFonts w:ascii="Arial" w:hAnsi="Arial" w:cs="Arial"/>
        </w:rPr>
        <w:t>zejména v oblastech:</w:t>
      </w:r>
    </w:p>
    <w:p w14:paraId="203D4EC2" w14:textId="163374DE" w:rsidR="00D077CF" w:rsidRPr="003F2BA7" w:rsidRDefault="00D077CF" w:rsidP="00DD0F62">
      <w:pPr>
        <w:pStyle w:val="Odstavecseseznamem"/>
        <w:keepNext/>
        <w:numPr>
          <w:ilvl w:val="0"/>
          <w:numId w:val="17"/>
        </w:numPr>
        <w:overflowPunct/>
        <w:autoSpaceDE/>
        <w:autoSpaceDN/>
        <w:adjustRightInd/>
        <w:spacing w:after="120" w:line="264" w:lineRule="auto"/>
        <w:ind w:left="851"/>
        <w:contextualSpacing w:val="0"/>
        <w:jc w:val="both"/>
        <w:textAlignment w:val="auto"/>
        <w:rPr>
          <w:rFonts w:ascii="Arial" w:hAnsi="Arial" w:cs="Arial"/>
        </w:rPr>
      </w:pPr>
      <w:r w:rsidRPr="003F2BA7">
        <w:rPr>
          <w:rFonts w:ascii="Arial" w:hAnsi="Arial" w:cs="Arial"/>
        </w:rPr>
        <w:t>podpora přístupu MSP k externímu financování jejich dalšího rozvoje, včetně podpory start-up a spin-</w:t>
      </w:r>
      <w:proofErr w:type="spellStart"/>
      <w:r w:rsidRPr="003F2BA7">
        <w:rPr>
          <w:rFonts w:ascii="Arial" w:hAnsi="Arial" w:cs="Arial"/>
        </w:rPr>
        <w:t>off</w:t>
      </w:r>
      <w:proofErr w:type="spellEnd"/>
      <w:r w:rsidRPr="003F2BA7">
        <w:rPr>
          <w:rFonts w:ascii="Arial" w:hAnsi="Arial" w:cs="Arial"/>
        </w:rPr>
        <w:t>/spin-</w:t>
      </w:r>
      <w:proofErr w:type="spellStart"/>
      <w:r w:rsidRPr="003F2BA7">
        <w:rPr>
          <w:rFonts w:ascii="Arial" w:hAnsi="Arial" w:cs="Arial"/>
        </w:rPr>
        <w:t>out</w:t>
      </w:r>
      <w:proofErr w:type="spellEnd"/>
      <w:r w:rsidRPr="003F2BA7">
        <w:rPr>
          <w:rFonts w:ascii="Arial" w:hAnsi="Arial" w:cs="Arial"/>
        </w:rPr>
        <w:t xml:space="preserve"> podniků</w:t>
      </w:r>
      <w:r w:rsidR="003A4E78" w:rsidRPr="003F2BA7">
        <w:rPr>
          <w:rFonts w:ascii="Arial" w:hAnsi="Arial" w:cs="Arial"/>
        </w:rPr>
        <w:t xml:space="preserve"> a </w:t>
      </w:r>
      <w:proofErr w:type="spellStart"/>
      <w:r w:rsidR="003A4E78" w:rsidRPr="003F2BA7">
        <w:rPr>
          <w:rFonts w:ascii="Arial" w:hAnsi="Arial" w:cs="Arial"/>
        </w:rPr>
        <w:t>scale-ups</w:t>
      </w:r>
      <w:proofErr w:type="spellEnd"/>
      <w:r w:rsidRPr="003F2BA7">
        <w:rPr>
          <w:rFonts w:ascii="Arial" w:hAnsi="Arial" w:cs="Arial"/>
        </w:rPr>
        <w:t>.</w:t>
      </w:r>
    </w:p>
    <w:p w14:paraId="44067027" w14:textId="05CF1DBF" w:rsidR="003A4E78" w:rsidRPr="003F2BA7" w:rsidRDefault="00D077CF" w:rsidP="00DD0F62">
      <w:pPr>
        <w:pStyle w:val="Odstavecseseznamem"/>
        <w:keepNext/>
        <w:numPr>
          <w:ilvl w:val="0"/>
          <w:numId w:val="17"/>
        </w:numPr>
        <w:overflowPunct/>
        <w:autoSpaceDE/>
        <w:autoSpaceDN/>
        <w:adjustRightInd/>
        <w:spacing w:after="120" w:line="264" w:lineRule="auto"/>
        <w:ind w:left="851"/>
        <w:contextualSpacing w:val="0"/>
        <w:jc w:val="both"/>
        <w:textAlignment w:val="auto"/>
        <w:rPr>
          <w:rFonts w:ascii="Arial" w:hAnsi="Arial" w:cs="Arial"/>
        </w:rPr>
      </w:pPr>
      <w:r w:rsidRPr="003F2BA7">
        <w:rPr>
          <w:rFonts w:ascii="Arial" w:hAnsi="Arial" w:cs="Arial"/>
          <w:color w:val="000000"/>
        </w:rPr>
        <w:t>pořízení</w:t>
      </w:r>
      <w:r w:rsidR="00112D08" w:rsidRPr="003F2BA7">
        <w:rPr>
          <w:rFonts w:ascii="Arial" w:hAnsi="Arial" w:cs="Arial"/>
          <w:color w:val="000000"/>
        </w:rPr>
        <w:t xml:space="preserve"> </w:t>
      </w:r>
      <w:r w:rsidR="005E1AF8" w:rsidRPr="003F2BA7">
        <w:rPr>
          <w:rFonts w:ascii="Arial" w:hAnsi="Arial" w:cs="Arial"/>
          <w:color w:val="000000"/>
        </w:rPr>
        <w:t>a rekonstrukce dlouhodobého hmotného majetku</w:t>
      </w:r>
      <w:r w:rsidR="00C80CBD" w:rsidRPr="003F2BA7">
        <w:rPr>
          <w:rFonts w:ascii="Arial" w:hAnsi="Arial" w:cs="Arial"/>
          <w:color w:val="000000"/>
        </w:rPr>
        <w:t>,</w:t>
      </w:r>
      <w:r w:rsidR="005E1AF8" w:rsidRPr="003F2BA7">
        <w:rPr>
          <w:rFonts w:ascii="Arial" w:hAnsi="Arial" w:cs="Arial"/>
          <w:color w:val="000000"/>
        </w:rPr>
        <w:t xml:space="preserve"> pořízení dlouhodobého nehmotného majetku</w:t>
      </w:r>
      <w:r w:rsidR="00C80CBD" w:rsidRPr="003F2BA7">
        <w:rPr>
          <w:rFonts w:ascii="Arial" w:hAnsi="Arial" w:cs="Arial"/>
          <w:color w:val="000000"/>
        </w:rPr>
        <w:t xml:space="preserve"> a</w:t>
      </w:r>
      <w:r w:rsidR="005E1AF8" w:rsidRPr="003F2BA7">
        <w:rPr>
          <w:rFonts w:ascii="Arial" w:hAnsi="Arial" w:cs="Arial"/>
          <w:color w:val="000000"/>
        </w:rPr>
        <w:t xml:space="preserve"> pořízení drobného hmotného či nehmotného majetku</w:t>
      </w:r>
    </w:p>
    <w:p w14:paraId="71263361" w14:textId="004B05F5" w:rsidR="00D077CF" w:rsidRPr="003F2BA7" w:rsidRDefault="003A4E78" w:rsidP="00DD0F62">
      <w:pPr>
        <w:pStyle w:val="Odstavecseseznamem"/>
        <w:keepNext/>
        <w:numPr>
          <w:ilvl w:val="0"/>
          <w:numId w:val="17"/>
        </w:numPr>
        <w:overflowPunct/>
        <w:autoSpaceDE/>
        <w:autoSpaceDN/>
        <w:adjustRightInd/>
        <w:spacing w:after="120" w:line="264" w:lineRule="auto"/>
        <w:ind w:left="851"/>
        <w:contextualSpacing w:val="0"/>
        <w:jc w:val="both"/>
        <w:textAlignment w:val="auto"/>
        <w:rPr>
          <w:rFonts w:ascii="Arial" w:hAnsi="Arial" w:cs="Arial"/>
        </w:rPr>
      </w:pPr>
      <w:r w:rsidRPr="003F2BA7">
        <w:rPr>
          <w:rFonts w:ascii="Arial" w:hAnsi="Arial" w:cs="Arial"/>
          <w:color w:val="000000"/>
        </w:rPr>
        <w:t xml:space="preserve">podpora provozního </w:t>
      </w:r>
      <w:r w:rsidR="00D077CF" w:rsidRPr="003F2BA7">
        <w:rPr>
          <w:rFonts w:ascii="Arial" w:hAnsi="Arial" w:cs="Arial"/>
          <w:color w:val="000000"/>
        </w:rPr>
        <w:t>kapitálu (provozní financování)</w:t>
      </w:r>
    </w:p>
    <w:p w14:paraId="6BF83624" w14:textId="41E910E0" w:rsidR="003E5693" w:rsidRPr="003F2BA7" w:rsidRDefault="003E5693" w:rsidP="003E5693">
      <w:pPr>
        <w:overflowPunct/>
        <w:autoSpaceDE/>
        <w:autoSpaceDN/>
        <w:adjustRightInd/>
        <w:spacing w:after="120" w:line="264" w:lineRule="auto"/>
        <w:jc w:val="both"/>
        <w:textAlignment w:val="auto"/>
        <w:rPr>
          <w:rFonts w:ascii="Arial" w:hAnsi="Arial" w:cs="Arial"/>
        </w:rPr>
      </w:pPr>
    </w:p>
    <w:p w14:paraId="25392A0F" w14:textId="1D0F3C45" w:rsidR="00F345E4" w:rsidRPr="003F2BA7" w:rsidRDefault="00F345E4" w:rsidP="003E5693">
      <w:pPr>
        <w:overflowPunct/>
        <w:autoSpaceDE/>
        <w:autoSpaceDN/>
        <w:adjustRightInd/>
        <w:spacing w:after="120" w:line="264" w:lineRule="auto"/>
        <w:jc w:val="both"/>
        <w:textAlignment w:val="auto"/>
        <w:rPr>
          <w:rFonts w:ascii="Arial" w:hAnsi="Arial" w:cs="Arial"/>
        </w:rPr>
      </w:pPr>
    </w:p>
    <w:p w14:paraId="6C87ED18" w14:textId="359F9D3E" w:rsidR="00F345E4" w:rsidRPr="003F2BA7" w:rsidRDefault="00F345E4" w:rsidP="003E5693">
      <w:pPr>
        <w:overflowPunct/>
        <w:autoSpaceDE/>
        <w:autoSpaceDN/>
        <w:adjustRightInd/>
        <w:spacing w:after="120" w:line="264" w:lineRule="auto"/>
        <w:jc w:val="both"/>
        <w:textAlignment w:val="auto"/>
        <w:rPr>
          <w:rFonts w:ascii="Arial" w:hAnsi="Arial" w:cs="Arial"/>
        </w:rPr>
      </w:pPr>
    </w:p>
    <w:p w14:paraId="4760202D" w14:textId="4DBF3138" w:rsidR="00F345E4" w:rsidRPr="003F2BA7" w:rsidRDefault="00F345E4" w:rsidP="003E5693">
      <w:pPr>
        <w:overflowPunct/>
        <w:autoSpaceDE/>
        <w:autoSpaceDN/>
        <w:adjustRightInd/>
        <w:spacing w:after="120" w:line="264" w:lineRule="auto"/>
        <w:jc w:val="both"/>
        <w:textAlignment w:val="auto"/>
        <w:rPr>
          <w:rFonts w:ascii="Arial" w:hAnsi="Arial" w:cs="Arial"/>
        </w:rPr>
      </w:pPr>
    </w:p>
    <w:p w14:paraId="7687A6D0" w14:textId="77777777" w:rsidR="001E7AB6" w:rsidRPr="003F2BA7" w:rsidRDefault="001E7AB6" w:rsidP="001D7FC4">
      <w:pPr>
        <w:pStyle w:val="Nadpis4"/>
        <w:keepLines w:val="0"/>
        <w:numPr>
          <w:ilvl w:val="0"/>
          <w:numId w:val="0"/>
        </w:numPr>
        <w:spacing w:before="120" w:line="240" w:lineRule="auto"/>
        <w:rPr>
          <w:rFonts w:ascii="Arial" w:hAnsi="Arial" w:cs="Arial"/>
          <w:i w:val="0"/>
          <w:szCs w:val="24"/>
        </w:rPr>
        <w:sectPr w:rsidR="001E7AB6" w:rsidRPr="003F2BA7" w:rsidSect="00625F7C">
          <w:pgSz w:w="11906" w:h="16838" w:code="9"/>
          <w:pgMar w:top="1418" w:right="1418" w:bottom="1418" w:left="1418" w:header="708" w:footer="708" w:gutter="0"/>
          <w:cols w:space="708"/>
          <w:docGrid w:linePitch="360"/>
        </w:sectPr>
      </w:pPr>
    </w:p>
    <w:p w14:paraId="7FF5C9A8" w14:textId="6C9DA31E"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2.A.2.1.2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1"/>
        <w:gridCol w:w="1573"/>
        <w:gridCol w:w="842"/>
        <w:gridCol w:w="1368"/>
        <w:gridCol w:w="1016"/>
        <w:gridCol w:w="3193"/>
        <w:gridCol w:w="1601"/>
        <w:gridCol w:w="1494"/>
        <w:gridCol w:w="1844"/>
      </w:tblGrid>
      <w:tr w:rsidR="001D7FC4" w:rsidRPr="003F2BA7" w14:paraId="0658611A" w14:textId="77777777" w:rsidTr="001E7AB6">
        <w:trPr>
          <w:trHeight w:val="425"/>
        </w:trPr>
        <w:tc>
          <w:tcPr>
            <w:tcW w:w="5000" w:type="pct"/>
            <w:gridSpan w:val="9"/>
            <w:shd w:val="clear" w:color="auto" w:fill="99C7F9"/>
          </w:tcPr>
          <w:p w14:paraId="13462DD1" w14:textId="77777777" w:rsidR="001D7FC4" w:rsidRPr="003F2BA7" w:rsidRDefault="001D7FC4" w:rsidP="001E7AB6">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1D7FC4" w:rsidRPr="003F2BA7" w14:paraId="26936DFE" w14:textId="77777777" w:rsidTr="00C12EF3">
        <w:trPr>
          <w:trHeight w:val="1328"/>
        </w:trPr>
        <w:tc>
          <w:tcPr>
            <w:tcW w:w="379" w:type="pct"/>
          </w:tcPr>
          <w:p w14:paraId="0791E270" w14:textId="7AD679BB"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62" w:type="pct"/>
          </w:tcPr>
          <w:p w14:paraId="02A89AD0" w14:textId="1108EB8E"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01" w:type="pct"/>
          </w:tcPr>
          <w:p w14:paraId="1947D2EA"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89" w:type="pct"/>
          </w:tcPr>
          <w:p w14:paraId="73731B12"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63" w:type="pct"/>
          </w:tcPr>
          <w:p w14:paraId="21E27DFF" w14:textId="1E415A5D"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1141" w:type="pct"/>
            <w:shd w:val="clear" w:color="auto" w:fill="auto"/>
          </w:tcPr>
          <w:p w14:paraId="09086E3D" w14:textId="4C3468F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572" w:type="pct"/>
          </w:tcPr>
          <w:p w14:paraId="2379E265"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534" w:type="pct"/>
            <w:shd w:val="clear" w:color="auto" w:fill="auto"/>
          </w:tcPr>
          <w:p w14:paraId="15EEF411"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0B15EC92" w14:textId="77777777" w:rsidR="001D7FC4" w:rsidRPr="003F2BA7" w:rsidRDefault="001D7FC4" w:rsidP="001E7AB6">
            <w:pPr>
              <w:pStyle w:val="Text1"/>
              <w:spacing w:after="0"/>
              <w:ind w:left="0"/>
              <w:jc w:val="center"/>
              <w:rPr>
                <w:rFonts w:ascii="Arial" w:hAnsi="Arial" w:cs="Arial"/>
                <w:b/>
                <w:sz w:val="20"/>
                <w:lang w:val="cs-CZ"/>
              </w:rPr>
            </w:pPr>
          </w:p>
        </w:tc>
        <w:tc>
          <w:tcPr>
            <w:tcW w:w="659" w:type="pct"/>
            <w:shd w:val="clear" w:color="auto" w:fill="auto"/>
          </w:tcPr>
          <w:p w14:paraId="63215FF3"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126ACEFD" w14:textId="77777777" w:rsidR="001D7FC4" w:rsidRPr="003F2BA7" w:rsidRDefault="001D7FC4" w:rsidP="001E7AB6">
            <w:pPr>
              <w:pStyle w:val="Text1"/>
              <w:spacing w:after="0"/>
              <w:ind w:left="0"/>
              <w:jc w:val="center"/>
              <w:rPr>
                <w:rFonts w:ascii="Arial" w:hAnsi="Arial" w:cs="Arial"/>
                <w:b/>
                <w:sz w:val="20"/>
                <w:lang w:val="cs-CZ"/>
              </w:rPr>
            </w:pPr>
          </w:p>
        </w:tc>
      </w:tr>
      <w:tr w:rsidR="001D7FC4" w:rsidRPr="003F2BA7" w14:paraId="717A06A7"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0EF77F4"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7DD9747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A5645F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7AC5D07D"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1DC567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4CEE64F4"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70A3CE4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72DCB11" w14:textId="776463B0" w:rsidR="001D7FC4" w:rsidRPr="003F2BA7" w:rsidRDefault="00747405" w:rsidP="001E7AB6">
            <w:pPr>
              <w:pStyle w:val="Text1"/>
              <w:spacing w:after="0"/>
              <w:ind w:left="0"/>
              <w:jc w:val="center"/>
              <w:rPr>
                <w:rFonts w:ascii="Arial" w:hAnsi="Arial" w:cs="Arial"/>
                <w:sz w:val="20"/>
                <w:lang w:val="cs-CZ"/>
              </w:rPr>
            </w:pPr>
            <w:ins w:id="797" w:author="Juráš Pavel" w:date="2021-05-20T11:21:00Z">
              <w:r w:rsidRPr="003F2BA7">
                <w:rPr>
                  <w:rFonts w:ascii="Arial" w:hAnsi="Arial" w:cs="Arial"/>
                  <w:sz w:val="20"/>
                  <w:lang w:val="cs-CZ"/>
                </w:rPr>
                <w:t>5</w:t>
              </w:r>
            </w:ins>
            <w:ins w:id="798" w:author="Juráš Pavel" w:date="2021-06-03T13:24:00Z">
              <w:r w:rsidR="009373D9">
                <w:rPr>
                  <w:rFonts w:ascii="Arial" w:hAnsi="Arial" w:cs="Arial"/>
                  <w:sz w:val="20"/>
                  <w:lang w:val="cs-CZ"/>
                </w:rPr>
                <w:t>62</w:t>
              </w:r>
            </w:ins>
            <w:del w:id="799" w:author="Juráš Pavel" w:date="2021-05-20T11:21:00Z">
              <w:r w:rsidR="00C33001" w:rsidRPr="003F2BA7" w:rsidDel="00747405">
                <w:rPr>
                  <w:rFonts w:ascii="Arial" w:hAnsi="Arial" w:cs="Arial"/>
                  <w:sz w:val="20"/>
                  <w:lang w:val="cs-CZ"/>
                </w:rPr>
                <w:delText>212</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12D43175" w14:textId="417C33B8" w:rsidR="001D7FC4" w:rsidRPr="003F2BA7" w:rsidRDefault="00C33001" w:rsidP="001E7AB6">
            <w:pPr>
              <w:pStyle w:val="Text1"/>
              <w:spacing w:after="0"/>
              <w:ind w:left="0"/>
              <w:jc w:val="center"/>
              <w:rPr>
                <w:rFonts w:ascii="Arial" w:hAnsi="Arial" w:cs="Arial"/>
                <w:sz w:val="20"/>
                <w:lang w:val="cs-CZ"/>
              </w:rPr>
            </w:pPr>
            <w:r w:rsidRPr="003F2BA7">
              <w:rPr>
                <w:rFonts w:ascii="Arial" w:hAnsi="Arial" w:cs="Arial"/>
                <w:sz w:val="20"/>
                <w:lang w:val="cs-CZ"/>
              </w:rPr>
              <w:t xml:space="preserve">2 </w:t>
            </w:r>
            <w:del w:id="800" w:author="Juráš Pavel" w:date="2021-06-03T13:24:00Z">
              <w:r w:rsidRPr="003F2BA7" w:rsidDel="009373D9">
                <w:rPr>
                  <w:rFonts w:ascii="Arial" w:hAnsi="Arial" w:cs="Arial"/>
                  <w:sz w:val="20"/>
                  <w:lang w:val="cs-CZ"/>
                </w:rPr>
                <w:delText>126</w:delText>
              </w:r>
            </w:del>
            <w:ins w:id="801" w:author="Juráš Pavel" w:date="2021-06-03T13:24:00Z">
              <w:r w:rsidR="009373D9" w:rsidRPr="003F2BA7">
                <w:rPr>
                  <w:rFonts w:ascii="Arial" w:hAnsi="Arial" w:cs="Arial"/>
                  <w:sz w:val="20"/>
                  <w:lang w:val="cs-CZ"/>
                </w:rPr>
                <w:t>1</w:t>
              </w:r>
              <w:r w:rsidR="009373D9">
                <w:rPr>
                  <w:rFonts w:ascii="Arial" w:hAnsi="Arial" w:cs="Arial"/>
                  <w:sz w:val="20"/>
                  <w:lang w:val="cs-CZ"/>
                </w:rPr>
                <w:t>60</w:t>
              </w:r>
            </w:ins>
          </w:p>
        </w:tc>
      </w:tr>
      <w:tr w:rsidR="001D7FC4" w:rsidRPr="003F2BA7" w14:paraId="24740651"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715E3ADD"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4705166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2939AA2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2441D5F1"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CB9395F"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38DABB8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3A5988A8"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7DC619C" w14:textId="0343DCF4" w:rsidR="001D7FC4" w:rsidRPr="003F2BA7" w:rsidRDefault="00747405" w:rsidP="001E7AB6">
            <w:pPr>
              <w:pStyle w:val="Text1"/>
              <w:spacing w:after="0"/>
              <w:ind w:left="0"/>
              <w:jc w:val="center"/>
              <w:rPr>
                <w:rFonts w:ascii="Arial" w:hAnsi="Arial" w:cs="Arial"/>
                <w:sz w:val="20"/>
                <w:lang w:val="cs-CZ"/>
              </w:rPr>
            </w:pPr>
            <w:ins w:id="802" w:author="Juráš Pavel" w:date="2021-05-20T11:21:00Z">
              <w:r w:rsidRPr="003F2BA7">
                <w:rPr>
                  <w:rFonts w:ascii="Arial" w:hAnsi="Arial" w:cs="Arial"/>
                  <w:sz w:val="20"/>
                  <w:lang w:val="cs-CZ"/>
                </w:rPr>
                <w:t>4</w:t>
              </w:r>
            </w:ins>
            <w:ins w:id="803" w:author="Juráš Pavel" w:date="2021-06-03T13:24:00Z">
              <w:r w:rsidR="009373D9">
                <w:rPr>
                  <w:rFonts w:ascii="Arial" w:hAnsi="Arial" w:cs="Arial"/>
                  <w:sz w:val="20"/>
                  <w:lang w:val="cs-CZ"/>
                </w:rPr>
                <w:t>49</w:t>
              </w:r>
            </w:ins>
            <w:del w:id="804" w:author="Juráš Pavel" w:date="2021-05-20T11:21:00Z">
              <w:r w:rsidR="001D7FC4" w:rsidRPr="003F2BA7" w:rsidDel="00747405">
                <w:rPr>
                  <w:rFonts w:ascii="Arial" w:hAnsi="Arial" w:cs="Arial"/>
                  <w:sz w:val="20"/>
                  <w:lang w:val="cs-CZ"/>
                </w:rPr>
                <w:delText>1</w:delText>
              </w:r>
              <w:r w:rsidR="00C33001" w:rsidRPr="003F2BA7" w:rsidDel="00747405">
                <w:rPr>
                  <w:rFonts w:ascii="Arial" w:hAnsi="Arial" w:cs="Arial"/>
                  <w:sz w:val="20"/>
                  <w:lang w:val="cs-CZ"/>
                </w:rPr>
                <w:delText>66</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C996992" w14:textId="534D9F51"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 xml:space="preserve">1 </w:t>
            </w:r>
            <w:del w:id="805" w:author="Juráš Pavel" w:date="2021-06-03T13:24:00Z">
              <w:r w:rsidR="00C33001" w:rsidRPr="003F2BA7" w:rsidDel="009373D9">
                <w:rPr>
                  <w:rFonts w:ascii="Arial" w:hAnsi="Arial" w:cs="Arial"/>
                  <w:sz w:val="20"/>
                  <w:lang w:val="cs-CZ"/>
                </w:rPr>
                <w:delText>670</w:delText>
              </w:r>
            </w:del>
            <w:ins w:id="806" w:author="Juráš Pavel" w:date="2021-06-03T13:24:00Z">
              <w:r w:rsidR="009373D9">
                <w:rPr>
                  <w:rFonts w:ascii="Arial" w:hAnsi="Arial" w:cs="Arial"/>
                  <w:sz w:val="20"/>
                  <w:lang w:val="cs-CZ"/>
                </w:rPr>
                <w:t>727</w:t>
              </w:r>
            </w:ins>
          </w:p>
        </w:tc>
      </w:tr>
      <w:tr w:rsidR="001D7FC4" w:rsidRPr="003F2BA7" w14:paraId="202A0D46"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2232A12"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A11A371"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1B81B04"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4EF130AF"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5E5875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2184C475"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7D717F6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631E738" w14:textId="01CE2E34" w:rsidR="001D7FC4" w:rsidRPr="003F2BA7" w:rsidRDefault="00747405" w:rsidP="001E7AB6">
            <w:pPr>
              <w:pStyle w:val="Text1"/>
              <w:spacing w:after="0"/>
              <w:ind w:left="0"/>
              <w:jc w:val="center"/>
              <w:rPr>
                <w:rFonts w:ascii="Arial" w:hAnsi="Arial" w:cs="Arial"/>
                <w:sz w:val="20"/>
                <w:lang w:val="cs-CZ"/>
              </w:rPr>
            </w:pPr>
            <w:ins w:id="807" w:author="Juráš Pavel" w:date="2021-05-20T11:21:00Z">
              <w:r w:rsidRPr="003F2BA7">
                <w:rPr>
                  <w:rFonts w:ascii="Arial" w:hAnsi="Arial" w:cs="Arial"/>
                  <w:sz w:val="20"/>
                  <w:lang w:val="cs-CZ"/>
                </w:rPr>
                <w:t>3</w:t>
              </w:r>
            </w:ins>
            <w:ins w:id="808" w:author="Juráš Pavel" w:date="2021-06-03T13:24:00Z">
              <w:r w:rsidR="009373D9">
                <w:rPr>
                  <w:rFonts w:ascii="Arial" w:hAnsi="Arial" w:cs="Arial"/>
                  <w:sz w:val="20"/>
                  <w:lang w:val="cs-CZ"/>
                </w:rPr>
                <w:t>5</w:t>
              </w:r>
            </w:ins>
            <w:ins w:id="809" w:author="Juráš Pavel" w:date="2021-05-31T09:25:00Z">
              <w:r w:rsidR="000A6B58" w:rsidRPr="003F2BA7">
                <w:rPr>
                  <w:rFonts w:ascii="Arial" w:hAnsi="Arial" w:cs="Arial"/>
                  <w:sz w:val="20"/>
                  <w:lang w:val="cs-CZ"/>
                </w:rPr>
                <w:t>8</w:t>
              </w:r>
            </w:ins>
            <w:del w:id="810" w:author="Juráš Pavel" w:date="2021-05-20T11:21:00Z">
              <w:r w:rsidR="00C33001" w:rsidRPr="003F2BA7" w:rsidDel="00747405">
                <w:rPr>
                  <w:rFonts w:ascii="Arial" w:hAnsi="Arial" w:cs="Arial"/>
                  <w:sz w:val="20"/>
                  <w:lang w:val="cs-CZ"/>
                </w:rPr>
                <w:delText>129</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37FFD6D" w14:textId="33C4F6C8" w:rsidR="001D7FC4" w:rsidRPr="003F2BA7" w:rsidRDefault="00C33001" w:rsidP="001E7AB6">
            <w:pPr>
              <w:pStyle w:val="Text1"/>
              <w:spacing w:after="0"/>
              <w:ind w:left="0"/>
              <w:jc w:val="center"/>
              <w:rPr>
                <w:rFonts w:ascii="Arial" w:hAnsi="Arial" w:cs="Arial"/>
                <w:sz w:val="20"/>
                <w:lang w:val="cs-CZ"/>
              </w:rPr>
            </w:pPr>
            <w:r w:rsidRPr="003F2BA7">
              <w:rPr>
                <w:rFonts w:ascii="Arial" w:hAnsi="Arial" w:cs="Arial"/>
                <w:sz w:val="20"/>
                <w:lang w:val="cs-CZ"/>
              </w:rPr>
              <w:t>1 3</w:t>
            </w:r>
            <w:ins w:id="811" w:author="Juráš Pavel" w:date="2021-06-03T13:24:00Z">
              <w:r w:rsidR="009373D9">
                <w:rPr>
                  <w:rFonts w:ascii="Arial" w:hAnsi="Arial" w:cs="Arial"/>
                  <w:sz w:val="20"/>
                  <w:lang w:val="cs-CZ"/>
                </w:rPr>
                <w:t>78</w:t>
              </w:r>
            </w:ins>
            <w:del w:id="812" w:author="Juráš Pavel" w:date="2021-05-31T09:25:00Z">
              <w:r w:rsidRPr="003F2BA7" w:rsidDel="000A6B58">
                <w:rPr>
                  <w:rFonts w:ascii="Arial" w:hAnsi="Arial" w:cs="Arial"/>
                  <w:sz w:val="20"/>
                  <w:lang w:val="cs-CZ"/>
                </w:rPr>
                <w:delText>03</w:delText>
              </w:r>
            </w:del>
          </w:p>
        </w:tc>
      </w:tr>
      <w:tr w:rsidR="001D7FC4" w:rsidRPr="003F2BA7" w14:paraId="44BC929A"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84C05A2"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780CB1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52FC8793"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CE9F828"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76E1E3A1"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52E6942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72CF190C"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E00E2FD" w14:textId="06BC5106" w:rsidR="001D7FC4" w:rsidRPr="003F2BA7" w:rsidRDefault="00747405" w:rsidP="001E7AB6">
            <w:pPr>
              <w:pStyle w:val="Text1"/>
              <w:spacing w:after="0"/>
              <w:ind w:left="0"/>
              <w:jc w:val="center"/>
              <w:rPr>
                <w:rFonts w:ascii="Arial" w:hAnsi="Arial" w:cs="Arial"/>
                <w:sz w:val="20"/>
                <w:lang w:val="cs-CZ"/>
              </w:rPr>
            </w:pPr>
            <w:ins w:id="813" w:author="Juráš Pavel" w:date="2021-05-20T11:21:00Z">
              <w:r w:rsidRPr="003F2BA7">
                <w:rPr>
                  <w:rFonts w:ascii="Arial" w:hAnsi="Arial" w:cs="Arial"/>
                  <w:sz w:val="20"/>
                  <w:lang w:val="cs-CZ"/>
                </w:rPr>
                <w:t>2</w:t>
              </w:r>
            </w:ins>
            <w:ins w:id="814" w:author="Juráš Pavel" w:date="2021-06-03T13:24:00Z">
              <w:r w:rsidR="009373D9">
                <w:rPr>
                  <w:rFonts w:ascii="Arial" w:hAnsi="Arial" w:cs="Arial"/>
                  <w:sz w:val="20"/>
                  <w:lang w:val="cs-CZ"/>
                </w:rPr>
                <w:t>87</w:t>
              </w:r>
            </w:ins>
            <w:del w:id="815" w:author="Juráš Pavel" w:date="2021-05-20T11:21:00Z">
              <w:r w:rsidR="00C33001" w:rsidRPr="003F2BA7" w:rsidDel="00747405">
                <w:rPr>
                  <w:rFonts w:ascii="Arial" w:hAnsi="Arial" w:cs="Arial"/>
                  <w:sz w:val="20"/>
                  <w:lang w:val="cs-CZ"/>
                </w:rPr>
                <w:delText>102</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5310C0AD" w14:textId="7C7F3213" w:rsidR="001D7FC4" w:rsidRPr="003F2BA7" w:rsidRDefault="00C33001" w:rsidP="001E7AB6">
            <w:pPr>
              <w:pStyle w:val="Text1"/>
              <w:spacing w:after="0"/>
              <w:ind w:left="0"/>
              <w:jc w:val="center"/>
              <w:rPr>
                <w:rFonts w:ascii="Arial" w:hAnsi="Arial" w:cs="Arial"/>
                <w:sz w:val="20"/>
                <w:lang w:val="cs-CZ"/>
              </w:rPr>
            </w:pPr>
            <w:r w:rsidRPr="003F2BA7">
              <w:rPr>
                <w:rFonts w:ascii="Arial" w:hAnsi="Arial" w:cs="Arial"/>
                <w:sz w:val="20"/>
                <w:lang w:val="cs-CZ"/>
              </w:rPr>
              <w:t xml:space="preserve">1 </w:t>
            </w:r>
            <w:del w:id="816" w:author="Juráš Pavel" w:date="2021-05-31T09:25:00Z">
              <w:r w:rsidRPr="003F2BA7" w:rsidDel="000A6B58">
                <w:rPr>
                  <w:rFonts w:ascii="Arial" w:hAnsi="Arial" w:cs="Arial"/>
                  <w:sz w:val="20"/>
                  <w:lang w:val="cs-CZ"/>
                </w:rPr>
                <w:delText>023</w:delText>
              </w:r>
            </w:del>
            <w:ins w:id="817" w:author="Juráš Pavel" w:date="2021-06-03T13:24:00Z">
              <w:r w:rsidR="009373D9">
                <w:rPr>
                  <w:rFonts w:ascii="Arial" w:hAnsi="Arial" w:cs="Arial"/>
                  <w:sz w:val="20"/>
                  <w:lang w:val="cs-CZ"/>
                </w:rPr>
                <w:t>101</w:t>
              </w:r>
            </w:ins>
          </w:p>
        </w:tc>
      </w:tr>
      <w:tr w:rsidR="001D7FC4" w:rsidRPr="003F2BA7" w14:paraId="2333E114"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150EB0D"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85601AD"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68B2D47"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6454D80E"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25F17411"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3AFE87FE"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51B3F09E"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F22B2F7" w14:textId="40763D28" w:rsidR="001D7FC4" w:rsidRPr="003F2BA7" w:rsidRDefault="00747405" w:rsidP="001E7AB6">
            <w:pPr>
              <w:pStyle w:val="Text1"/>
              <w:spacing w:after="0"/>
              <w:ind w:left="0"/>
              <w:jc w:val="center"/>
              <w:rPr>
                <w:rFonts w:ascii="Arial" w:hAnsi="Arial" w:cs="Arial"/>
                <w:sz w:val="20"/>
                <w:lang w:val="cs-CZ"/>
              </w:rPr>
            </w:pPr>
            <w:ins w:id="818" w:author="Juráš Pavel" w:date="2021-05-20T11:22:00Z">
              <w:r w:rsidRPr="003F2BA7">
                <w:rPr>
                  <w:rFonts w:ascii="Arial" w:hAnsi="Arial" w:cs="Arial"/>
                  <w:sz w:val="20"/>
                  <w:lang w:val="cs-CZ"/>
                </w:rPr>
                <w:t>4</w:t>
              </w:r>
            </w:ins>
            <w:ins w:id="819" w:author="Juráš Pavel" w:date="2021-06-03T13:25:00Z">
              <w:r w:rsidR="009373D9">
                <w:rPr>
                  <w:rFonts w:ascii="Arial" w:hAnsi="Arial" w:cs="Arial"/>
                  <w:sz w:val="20"/>
                  <w:lang w:val="cs-CZ"/>
                </w:rPr>
                <w:t>7</w:t>
              </w:r>
            </w:ins>
            <w:del w:id="820" w:author="Juráš Pavel" w:date="2021-05-20T11:21:00Z">
              <w:r w:rsidR="001D7FC4" w:rsidRPr="003F2BA7" w:rsidDel="00747405">
                <w:rPr>
                  <w:rFonts w:ascii="Arial" w:hAnsi="Arial" w:cs="Arial"/>
                  <w:sz w:val="20"/>
                  <w:lang w:val="cs-CZ"/>
                </w:rPr>
                <w:delText>18</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1389833" w14:textId="13150498"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18</w:t>
            </w:r>
            <w:ins w:id="821" w:author="Juráš Pavel" w:date="2021-06-03T13:25:00Z">
              <w:r w:rsidR="009373D9">
                <w:rPr>
                  <w:rFonts w:ascii="Arial" w:hAnsi="Arial" w:cs="Arial"/>
                  <w:sz w:val="20"/>
                  <w:lang w:val="cs-CZ"/>
                </w:rPr>
                <w:t>2</w:t>
              </w:r>
            </w:ins>
            <w:del w:id="822" w:author="Juráš Pavel" w:date="2021-06-03T13:25:00Z">
              <w:r w:rsidRPr="003F2BA7" w:rsidDel="009373D9">
                <w:rPr>
                  <w:rFonts w:ascii="Arial" w:hAnsi="Arial" w:cs="Arial"/>
                  <w:sz w:val="20"/>
                  <w:lang w:val="cs-CZ"/>
                </w:rPr>
                <w:delText>3</w:delText>
              </w:r>
            </w:del>
          </w:p>
        </w:tc>
      </w:tr>
      <w:tr w:rsidR="001D7FC4" w:rsidRPr="003F2BA7" w14:paraId="48F44B5E"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84E7C2F"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lastRenderedPageBreak/>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15FEC83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6A5438E7"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C17DBF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7A5EA211"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1B7C526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0B70EB72"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6051B3B" w14:textId="3A0A8CC3" w:rsidR="001D7FC4" w:rsidRPr="003F2BA7" w:rsidRDefault="00747405" w:rsidP="001E7AB6">
            <w:pPr>
              <w:pStyle w:val="Text1"/>
              <w:spacing w:after="0"/>
              <w:ind w:left="0"/>
              <w:jc w:val="center"/>
              <w:rPr>
                <w:rFonts w:ascii="Arial" w:hAnsi="Arial" w:cs="Arial"/>
                <w:sz w:val="20"/>
                <w:lang w:val="cs-CZ"/>
              </w:rPr>
            </w:pPr>
            <w:ins w:id="823" w:author="Juráš Pavel" w:date="2021-05-20T11:22:00Z">
              <w:r w:rsidRPr="003F2BA7">
                <w:rPr>
                  <w:rFonts w:ascii="Arial" w:hAnsi="Arial" w:cs="Arial"/>
                  <w:sz w:val="20"/>
                  <w:lang w:val="cs-CZ"/>
                </w:rPr>
                <w:t>3</w:t>
              </w:r>
            </w:ins>
            <w:ins w:id="824" w:author="Juráš Pavel" w:date="2021-06-03T13:25:00Z">
              <w:r w:rsidR="009373D9">
                <w:rPr>
                  <w:rFonts w:ascii="Arial" w:hAnsi="Arial" w:cs="Arial"/>
                  <w:sz w:val="20"/>
                  <w:lang w:val="cs-CZ"/>
                </w:rPr>
                <w:t>8</w:t>
              </w:r>
            </w:ins>
            <w:del w:id="825" w:author="Juráš Pavel" w:date="2021-05-20T11:22:00Z">
              <w:r w:rsidR="001D7FC4" w:rsidRPr="003F2BA7" w:rsidDel="00747405">
                <w:rPr>
                  <w:rFonts w:ascii="Arial" w:hAnsi="Arial" w:cs="Arial"/>
                  <w:sz w:val="20"/>
                  <w:lang w:val="cs-CZ"/>
                </w:rPr>
                <w:delText>14</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0CF25D5C" w14:textId="41C6F32D"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14</w:t>
            </w:r>
            <w:ins w:id="826" w:author="Juráš Pavel" w:date="2021-06-03T13:25:00Z">
              <w:r w:rsidR="009373D9">
                <w:rPr>
                  <w:rFonts w:ascii="Arial" w:hAnsi="Arial" w:cs="Arial"/>
                  <w:sz w:val="20"/>
                  <w:lang w:val="cs-CZ"/>
                </w:rPr>
                <w:t>5</w:t>
              </w:r>
            </w:ins>
            <w:del w:id="827" w:author="Juráš Pavel" w:date="2021-06-03T13:25:00Z">
              <w:r w:rsidRPr="003F2BA7" w:rsidDel="009373D9">
                <w:rPr>
                  <w:rFonts w:ascii="Arial" w:hAnsi="Arial" w:cs="Arial"/>
                  <w:sz w:val="20"/>
                  <w:lang w:val="cs-CZ"/>
                </w:rPr>
                <w:delText>4</w:delText>
              </w:r>
            </w:del>
          </w:p>
        </w:tc>
      </w:tr>
      <w:tr w:rsidR="001D7FC4" w:rsidRPr="003F2BA7" w14:paraId="2DA81383"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5EFC30C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0BE86E7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6EE327E4"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1B7E536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5852A71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RCO04</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75E186F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nefinanční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680432A8"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4185165" w14:textId="2B8F3AEF" w:rsidR="001D7FC4" w:rsidRPr="003F2BA7" w:rsidRDefault="00747405" w:rsidP="001E7AB6">
            <w:pPr>
              <w:pStyle w:val="Text1"/>
              <w:spacing w:after="0"/>
              <w:ind w:left="0"/>
              <w:jc w:val="center"/>
              <w:rPr>
                <w:rFonts w:ascii="Arial" w:hAnsi="Arial" w:cs="Arial"/>
                <w:sz w:val="20"/>
                <w:lang w:val="cs-CZ"/>
              </w:rPr>
            </w:pPr>
            <w:ins w:id="828" w:author="Juráš Pavel" w:date="2021-05-20T11:22:00Z">
              <w:r w:rsidRPr="003F2BA7">
                <w:rPr>
                  <w:rFonts w:ascii="Arial" w:hAnsi="Arial" w:cs="Arial"/>
                  <w:sz w:val="20"/>
                  <w:lang w:val="cs-CZ"/>
                </w:rPr>
                <w:t>15</w:t>
              </w:r>
            </w:ins>
            <w:ins w:id="829" w:author="Juráš Pavel" w:date="2021-06-03T13:25:00Z">
              <w:r w:rsidR="009373D9">
                <w:rPr>
                  <w:rFonts w:ascii="Arial" w:hAnsi="Arial" w:cs="Arial"/>
                  <w:sz w:val="20"/>
                  <w:lang w:val="cs-CZ"/>
                </w:rPr>
                <w:t>7</w:t>
              </w:r>
            </w:ins>
            <w:del w:id="830" w:author="Juráš Pavel" w:date="2021-05-20T11:22:00Z">
              <w:r w:rsidR="001D7FC4" w:rsidRPr="003F2BA7" w:rsidDel="00747405">
                <w:rPr>
                  <w:rFonts w:ascii="Arial" w:hAnsi="Arial" w:cs="Arial"/>
                  <w:sz w:val="20"/>
                  <w:lang w:val="cs-CZ"/>
                </w:rPr>
                <w:delText>60</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33F7348F" w14:textId="30D4A12A"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60</w:t>
            </w:r>
            <w:ins w:id="831" w:author="Juráš Pavel" w:date="2021-06-03T13:25:00Z">
              <w:r w:rsidR="009373D9">
                <w:rPr>
                  <w:rFonts w:ascii="Arial" w:hAnsi="Arial" w:cs="Arial"/>
                  <w:sz w:val="20"/>
                  <w:lang w:val="cs-CZ"/>
                </w:rPr>
                <w:t>2</w:t>
              </w:r>
            </w:ins>
            <w:del w:id="832" w:author="Juráš Pavel" w:date="2021-06-03T13:25:00Z">
              <w:r w:rsidRPr="003F2BA7" w:rsidDel="009373D9">
                <w:rPr>
                  <w:rFonts w:ascii="Arial" w:hAnsi="Arial" w:cs="Arial"/>
                  <w:sz w:val="20"/>
                  <w:lang w:val="cs-CZ"/>
                </w:rPr>
                <w:delText>6</w:delText>
              </w:r>
            </w:del>
          </w:p>
        </w:tc>
      </w:tr>
      <w:tr w:rsidR="001D7FC4" w:rsidRPr="003F2BA7" w14:paraId="502872F9"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4015FF5"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3CB0BE6"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7F9464D8"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7AEDC10E"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E142967"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RCO04</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36851CE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nefinanční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2BB189A7"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4FAA20F" w14:textId="3A0A627A" w:rsidR="001D7FC4" w:rsidRPr="003F2BA7" w:rsidRDefault="00747405" w:rsidP="001E7AB6">
            <w:pPr>
              <w:pStyle w:val="Text1"/>
              <w:spacing w:after="0"/>
              <w:ind w:left="0"/>
              <w:jc w:val="center"/>
              <w:rPr>
                <w:rFonts w:ascii="Arial" w:hAnsi="Arial" w:cs="Arial"/>
                <w:sz w:val="20"/>
                <w:lang w:val="cs-CZ"/>
              </w:rPr>
            </w:pPr>
            <w:ins w:id="833" w:author="Juráš Pavel" w:date="2021-05-20T11:22:00Z">
              <w:r w:rsidRPr="003F2BA7">
                <w:rPr>
                  <w:rFonts w:ascii="Arial" w:hAnsi="Arial" w:cs="Arial"/>
                  <w:sz w:val="20"/>
                  <w:lang w:val="cs-CZ"/>
                </w:rPr>
                <w:t>12</w:t>
              </w:r>
            </w:ins>
            <w:ins w:id="834" w:author="Juráš Pavel" w:date="2021-06-03T13:25:00Z">
              <w:r w:rsidR="009373D9">
                <w:rPr>
                  <w:rFonts w:ascii="Arial" w:hAnsi="Arial" w:cs="Arial"/>
                  <w:sz w:val="20"/>
                  <w:lang w:val="cs-CZ"/>
                </w:rPr>
                <w:t>5</w:t>
              </w:r>
            </w:ins>
            <w:del w:id="835" w:author="Juráš Pavel" w:date="2021-05-20T11:22:00Z">
              <w:r w:rsidR="001D7FC4" w:rsidRPr="003F2BA7" w:rsidDel="00747405">
                <w:rPr>
                  <w:rFonts w:ascii="Arial" w:hAnsi="Arial" w:cs="Arial"/>
                  <w:sz w:val="20"/>
                  <w:lang w:val="cs-CZ"/>
                </w:rPr>
                <w:delText>48</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2E2803D9" w14:textId="1792F0A1" w:rsidR="001D7FC4" w:rsidRPr="003F2BA7" w:rsidRDefault="001D7FC4" w:rsidP="001E7AB6">
            <w:pPr>
              <w:pStyle w:val="Text1"/>
              <w:spacing w:after="0"/>
              <w:ind w:left="0"/>
              <w:jc w:val="center"/>
              <w:rPr>
                <w:rFonts w:ascii="Arial" w:hAnsi="Arial" w:cs="Arial"/>
                <w:sz w:val="20"/>
                <w:lang w:val="cs-CZ"/>
              </w:rPr>
            </w:pPr>
            <w:del w:id="836" w:author="Juráš Pavel" w:date="2021-06-03T13:25:00Z">
              <w:r w:rsidRPr="003F2BA7" w:rsidDel="009373D9">
                <w:rPr>
                  <w:rFonts w:ascii="Arial" w:hAnsi="Arial" w:cs="Arial"/>
                  <w:sz w:val="20"/>
                  <w:lang w:val="cs-CZ"/>
                </w:rPr>
                <w:delText>477</w:delText>
              </w:r>
            </w:del>
            <w:ins w:id="837" w:author="Juráš Pavel" w:date="2021-06-03T13:25:00Z">
              <w:r w:rsidR="009373D9" w:rsidRPr="003F2BA7">
                <w:rPr>
                  <w:rFonts w:ascii="Arial" w:hAnsi="Arial" w:cs="Arial"/>
                  <w:sz w:val="20"/>
                  <w:lang w:val="cs-CZ"/>
                </w:rPr>
                <w:t>4</w:t>
              </w:r>
              <w:r w:rsidR="009373D9">
                <w:rPr>
                  <w:rFonts w:ascii="Arial" w:hAnsi="Arial" w:cs="Arial"/>
                  <w:sz w:val="20"/>
                  <w:lang w:val="cs-CZ"/>
                </w:rPr>
                <w:t>81</w:t>
              </w:r>
            </w:ins>
          </w:p>
        </w:tc>
      </w:tr>
      <w:tr w:rsidR="001D7FC4" w:rsidRPr="003F2BA7" w14:paraId="73D54E29"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3ACF9DD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49E608D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8EEA0A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15964AD7"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41C1CC9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RCO05</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42D3407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nových podniků, které dostávají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3D5D9749"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4A8194E0" w14:textId="7C74B50E" w:rsidR="001D7FC4" w:rsidRPr="003F2BA7" w:rsidRDefault="00747405" w:rsidP="001E7AB6">
            <w:pPr>
              <w:pStyle w:val="Text1"/>
              <w:spacing w:after="0"/>
              <w:ind w:left="0"/>
              <w:jc w:val="center"/>
              <w:rPr>
                <w:rFonts w:ascii="Arial" w:hAnsi="Arial" w:cs="Arial"/>
                <w:sz w:val="20"/>
                <w:lang w:val="cs-CZ"/>
              </w:rPr>
            </w:pPr>
            <w:ins w:id="838" w:author="Juráš Pavel" w:date="2021-05-20T11:22:00Z">
              <w:r w:rsidRPr="003F2BA7">
                <w:rPr>
                  <w:rFonts w:ascii="Arial" w:hAnsi="Arial" w:cs="Arial"/>
                  <w:sz w:val="20"/>
                  <w:lang w:val="cs-CZ"/>
                </w:rPr>
                <w:t>8</w:t>
              </w:r>
            </w:ins>
            <w:del w:id="839" w:author="Juráš Pavel" w:date="2021-05-20T11:22:00Z">
              <w:r w:rsidR="001D7FC4" w:rsidRPr="003F2BA7" w:rsidDel="00747405">
                <w:rPr>
                  <w:rFonts w:ascii="Arial" w:hAnsi="Arial" w:cs="Arial"/>
                  <w:sz w:val="20"/>
                  <w:lang w:val="cs-CZ"/>
                </w:rPr>
                <w:delText>3</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6839288B"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31</w:t>
            </w:r>
          </w:p>
        </w:tc>
      </w:tr>
      <w:tr w:rsidR="001D7FC4" w:rsidRPr="003F2BA7" w14:paraId="3082C610" w14:textId="77777777" w:rsidTr="00C12EF3">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592469C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4FB3DA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5781BC3"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BCDCC40"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12186DE"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RCO05</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5E3FE7C3"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Počet nových podniků, které dostávají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54AAFA02"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E45F438" w14:textId="2452DFAF" w:rsidR="001D7FC4" w:rsidRPr="003F2BA7" w:rsidRDefault="00747405" w:rsidP="001E7AB6">
            <w:pPr>
              <w:pStyle w:val="Text1"/>
              <w:spacing w:after="0"/>
              <w:ind w:left="0"/>
              <w:jc w:val="center"/>
              <w:rPr>
                <w:rFonts w:ascii="Arial" w:hAnsi="Arial" w:cs="Arial"/>
                <w:sz w:val="20"/>
                <w:lang w:val="cs-CZ"/>
              </w:rPr>
            </w:pPr>
            <w:ins w:id="840" w:author="Juráš Pavel" w:date="2021-05-20T11:22:00Z">
              <w:r w:rsidRPr="003F2BA7">
                <w:rPr>
                  <w:rFonts w:ascii="Arial" w:hAnsi="Arial" w:cs="Arial"/>
                  <w:sz w:val="20"/>
                  <w:lang w:val="cs-CZ"/>
                </w:rPr>
                <w:t>6</w:t>
              </w:r>
            </w:ins>
            <w:del w:id="841" w:author="Juráš Pavel" w:date="2021-05-20T11:22:00Z">
              <w:r w:rsidR="001D7FC4" w:rsidRPr="003F2BA7" w:rsidDel="00747405">
                <w:rPr>
                  <w:rFonts w:ascii="Arial" w:hAnsi="Arial" w:cs="Arial"/>
                  <w:sz w:val="20"/>
                  <w:lang w:val="cs-CZ"/>
                </w:rPr>
                <w:delText>2</w:delText>
              </w:r>
            </w:del>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1CB6EBDA"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24</w:t>
            </w:r>
          </w:p>
        </w:tc>
      </w:tr>
      <w:tr w:rsidR="00C12EF3" w:rsidRPr="003F2BA7" w14:paraId="5973FB7F" w14:textId="77777777" w:rsidTr="00C12EF3">
        <w:trPr>
          <w:trHeight w:val="1328"/>
          <w:ins w:id="842" w:author="Juráš Pavel" w:date="2021-05-19T12:49:00Z"/>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31670FC0" w14:textId="27F9C0FB" w:rsidR="00C12EF3" w:rsidRPr="003F2BA7" w:rsidRDefault="00C12EF3" w:rsidP="00C12EF3">
            <w:pPr>
              <w:pStyle w:val="Text1"/>
              <w:spacing w:after="0"/>
              <w:ind w:left="0"/>
              <w:jc w:val="center"/>
              <w:rPr>
                <w:ins w:id="843" w:author="Juráš Pavel" w:date="2021-05-19T12:49:00Z"/>
                <w:rFonts w:ascii="Arial" w:hAnsi="Arial" w:cs="Arial"/>
                <w:sz w:val="20"/>
                <w:lang w:val="cs-CZ"/>
              </w:rPr>
            </w:pPr>
            <w:ins w:id="844" w:author="Juráš Pavel" w:date="2021-05-19T12:50:00Z">
              <w:r w:rsidRPr="003F2BA7">
                <w:rPr>
                  <w:rFonts w:ascii="Arial" w:hAnsi="Arial" w:cs="Arial"/>
                  <w:bCs/>
                  <w:color w:val="000000"/>
                  <w:sz w:val="20"/>
                  <w:lang w:eastAsia="cs-CZ"/>
                </w:rPr>
                <w:t>2</w:t>
              </w:r>
            </w:ins>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14:paraId="59D40ED7" w14:textId="336D18AE" w:rsidR="00C12EF3" w:rsidRPr="003F2BA7" w:rsidRDefault="00C12EF3" w:rsidP="00C12EF3">
            <w:pPr>
              <w:pStyle w:val="Text1"/>
              <w:spacing w:after="0"/>
              <w:ind w:left="0"/>
              <w:jc w:val="center"/>
              <w:rPr>
                <w:ins w:id="845" w:author="Juráš Pavel" w:date="2021-05-19T12:49:00Z"/>
                <w:rFonts w:ascii="Arial" w:hAnsi="Arial" w:cs="Arial"/>
                <w:sz w:val="20"/>
                <w:lang w:val="cs-CZ"/>
              </w:rPr>
            </w:pPr>
            <w:ins w:id="846" w:author="Juráš Pavel" w:date="2021-05-19T12:50:00Z">
              <w:r w:rsidRPr="003F2BA7">
                <w:rPr>
                  <w:rFonts w:ascii="Arial" w:hAnsi="Arial" w:cs="Arial"/>
                  <w:bCs/>
                  <w:color w:val="000000"/>
                  <w:sz w:val="20"/>
                  <w:lang w:eastAsia="cs-CZ"/>
                </w:rPr>
                <w:t>SC2.1</w:t>
              </w:r>
            </w:ins>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14:paraId="374A42FF" w14:textId="7B58873A" w:rsidR="00C12EF3" w:rsidRPr="003F2BA7" w:rsidRDefault="00C12EF3" w:rsidP="00C12EF3">
            <w:pPr>
              <w:pStyle w:val="Text1"/>
              <w:spacing w:after="0"/>
              <w:ind w:left="0"/>
              <w:jc w:val="center"/>
              <w:rPr>
                <w:ins w:id="847" w:author="Juráš Pavel" w:date="2021-05-19T12:49:00Z"/>
                <w:rFonts w:ascii="Arial" w:hAnsi="Arial" w:cs="Arial"/>
                <w:sz w:val="20"/>
                <w:lang w:val="cs-CZ"/>
              </w:rPr>
            </w:pPr>
            <w:ins w:id="848" w:author="Juráš Pavel" w:date="2021-05-19T12:50:00Z">
              <w:r w:rsidRPr="003F2BA7">
                <w:rPr>
                  <w:rFonts w:ascii="Arial" w:hAnsi="Arial" w:cs="Arial"/>
                  <w:bCs/>
                  <w:color w:val="000000"/>
                  <w:sz w:val="20"/>
                  <w:lang w:eastAsia="cs-CZ"/>
                </w:rPr>
                <w:t>EFRR</w:t>
              </w:r>
            </w:ins>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6F8F1E6" w14:textId="0E48A8DF" w:rsidR="00C12EF3" w:rsidRPr="003F2BA7" w:rsidRDefault="00C12EF3" w:rsidP="00C12EF3">
            <w:pPr>
              <w:pStyle w:val="Text1"/>
              <w:spacing w:after="0"/>
              <w:ind w:left="0"/>
              <w:jc w:val="center"/>
              <w:rPr>
                <w:ins w:id="849" w:author="Juráš Pavel" w:date="2021-05-19T12:49:00Z"/>
                <w:rFonts w:ascii="Arial" w:hAnsi="Arial" w:cs="Arial"/>
                <w:sz w:val="20"/>
                <w:lang w:val="cs-CZ"/>
              </w:rPr>
            </w:pPr>
            <w:ins w:id="850" w:author="Juráš Pavel" w:date="2021-05-19T12:50:00Z">
              <w:r w:rsidRPr="003F2BA7">
                <w:rPr>
                  <w:rFonts w:ascii="Arial" w:hAnsi="Arial" w:cs="Arial"/>
                  <w:bCs/>
                  <w:color w:val="000000"/>
                  <w:sz w:val="20"/>
                  <w:lang w:eastAsia="cs-CZ"/>
                </w:rPr>
                <w:t>MRR</w:t>
              </w:r>
            </w:ins>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0764E66A" w14:textId="14831C9A" w:rsidR="00C12EF3" w:rsidRPr="003F2BA7" w:rsidRDefault="00C12EF3" w:rsidP="00C12EF3">
            <w:pPr>
              <w:pStyle w:val="Text1"/>
              <w:spacing w:after="0"/>
              <w:ind w:left="0"/>
              <w:jc w:val="center"/>
              <w:rPr>
                <w:ins w:id="851" w:author="Juráš Pavel" w:date="2021-05-19T12:49:00Z"/>
                <w:rFonts w:ascii="Arial" w:hAnsi="Arial" w:cs="Arial"/>
                <w:sz w:val="20"/>
                <w:lang w:val="cs-CZ"/>
              </w:rPr>
            </w:pPr>
            <w:ins w:id="852" w:author="Juráš Pavel" w:date="2021-05-19T12:50:00Z">
              <w:r w:rsidRPr="003F2BA7">
                <w:rPr>
                  <w:rFonts w:ascii="Arial" w:hAnsi="Arial" w:cs="Arial"/>
                  <w:bCs/>
                  <w:color w:val="000000"/>
                  <w:sz w:val="20"/>
                  <w:lang w:eastAsia="cs-CZ"/>
                </w:rPr>
                <w:t>24301</w:t>
              </w:r>
            </w:ins>
          </w:p>
        </w:tc>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14:paraId="44E82C87" w14:textId="04ECEC28" w:rsidR="00C12EF3" w:rsidRPr="003F2BA7" w:rsidRDefault="00C12EF3" w:rsidP="00C12EF3">
            <w:pPr>
              <w:pStyle w:val="Text1"/>
              <w:spacing w:after="0"/>
              <w:ind w:left="0"/>
              <w:jc w:val="center"/>
              <w:rPr>
                <w:ins w:id="853" w:author="Juráš Pavel" w:date="2021-05-19T12:49:00Z"/>
                <w:rFonts w:ascii="Arial" w:hAnsi="Arial" w:cs="Arial"/>
                <w:sz w:val="20"/>
                <w:lang w:val="cs-CZ"/>
              </w:rPr>
            </w:pPr>
            <w:proofErr w:type="spellStart"/>
            <w:ins w:id="854" w:author="Juráš Pavel" w:date="2021-05-19T12:50:00Z">
              <w:r w:rsidRPr="003F2BA7">
                <w:rPr>
                  <w:rFonts w:ascii="Arial" w:hAnsi="Arial" w:cs="Arial"/>
                  <w:bCs/>
                  <w:color w:val="000000"/>
                  <w:sz w:val="20"/>
                  <w:lang w:eastAsia="cs-CZ"/>
                </w:rPr>
                <w:t>Počet</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instalovaných</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technologií</w:t>
              </w:r>
            </w:ins>
            <w:proofErr w:type="spellEnd"/>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1A00FD7A" w14:textId="102C7474" w:rsidR="00C12EF3" w:rsidRPr="003F2BA7" w:rsidRDefault="00C12EF3" w:rsidP="00C12EF3">
            <w:pPr>
              <w:pStyle w:val="Text1"/>
              <w:spacing w:after="0"/>
              <w:ind w:left="0"/>
              <w:jc w:val="center"/>
              <w:rPr>
                <w:ins w:id="855" w:author="Juráš Pavel" w:date="2021-05-19T12:49:00Z"/>
                <w:rFonts w:ascii="Arial" w:hAnsi="Arial" w:cs="Arial"/>
                <w:sz w:val="20"/>
                <w:lang w:val="cs-CZ"/>
              </w:rPr>
            </w:pPr>
            <w:proofErr w:type="spellStart"/>
            <w:ins w:id="856" w:author="Juráš Pavel" w:date="2021-05-19T12:50:00Z">
              <w:r w:rsidRPr="003F2BA7">
                <w:rPr>
                  <w:rFonts w:ascii="Arial" w:hAnsi="Arial" w:cs="Arial"/>
                  <w:bCs/>
                  <w:color w:val="000000"/>
                  <w:sz w:val="20"/>
                </w:rPr>
                <w:t>Zařízení</w:t>
              </w:r>
            </w:ins>
            <w:proofErr w:type="spellEnd"/>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33090145" w14:textId="7E729561" w:rsidR="00C12EF3" w:rsidRPr="003F2BA7" w:rsidRDefault="00747405" w:rsidP="00C12EF3">
            <w:pPr>
              <w:pStyle w:val="Text1"/>
              <w:spacing w:after="0"/>
              <w:ind w:left="0"/>
              <w:jc w:val="center"/>
              <w:rPr>
                <w:ins w:id="857" w:author="Juráš Pavel" w:date="2021-05-19T12:49:00Z"/>
                <w:rFonts w:ascii="Arial" w:hAnsi="Arial" w:cs="Arial"/>
                <w:sz w:val="20"/>
                <w:lang w:val="cs-CZ"/>
              </w:rPr>
            </w:pPr>
            <w:ins w:id="858" w:author="Juráš Pavel" w:date="2021-05-20T11:22:00Z">
              <w:r w:rsidRPr="003F2BA7">
                <w:rPr>
                  <w:rFonts w:ascii="Arial" w:hAnsi="Arial" w:cs="Arial"/>
                  <w:sz w:val="20"/>
                </w:rPr>
                <w:t>43</w:t>
              </w:r>
            </w:ins>
            <w:ins w:id="859" w:author="Juráš Pavel" w:date="2021-06-03T13:25:00Z">
              <w:r w:rsidR="009373D9">
                <w:rPr>
                  <w:rFonts w:ascii="Arial" w:hAnsi="Arial" w:cs="Arial"/>
                  <w:sz w:val="20"/>
                </w:rPr>
                <w:t>3</w:t>
              </w:r>
            </w:ins>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7B8286A2" w14:textId="10CF0711" w:rsidR="00C12EF3" w:rsidRPr="003F2BA7" w:rsidRDefault="00C12EF3" w:rsidP="00C12EF3">
            <w:pPr>
              <w:pStyle w:val="Text1"/>
              <w:spacing w:after="0"/>
              <w:ind w:left="0"/>
              <w:jc w:val="center"/>
              <w:rPr>
                <w:ins w:id="860" w:author="Juráš Pavel" w:date="2021-05-19T12:49:00Z"/>
                <w:rFonts w:ascii="Arial" w:hAnsi="Arial" w:cs="Arial"/>
                <w:sz w:val="20"/>
                <w:lang w:val="cs-CZ"/>
              </w:rPr>
            </w:pPr>
            <w:ins w:id="861" w:author="Juráš Pavel" w:date="2021-05-19T12:50:00Z">
              <w:r w:rsidRPr="003F2BA7">
                <w:rPr>
                  <w:rFonts w:ascii="Arial" w:hAnsi="Arial" w:cs="Arial"/>
                  <w:bCs/>
                  <w:color w:val="000000"/>
                  <w:sz w:val="20"/>
                  <w:lang w:eastAsia="cs-CZ"/>
                </w:rPr>
                <w:t>1</w:t>
              </w:r>
            </w:ins>
            <w:ins w:id="862" w:author="Juráš Pavel" w:date="2021-06-03T13:25:00Z">
              <w:r w:rsidR="009373D9">
                <w:rPr>
                  <w:rFonts w:ascii="Arial" w:hAnsi="Arial" w:cs="Arial"/>
                  <w:bCs/>
                  <w:color w:val="000000"/>
                  <w:sz w:val="20"/>
                  <w:lang w:eastAsia="cs-CZ"/>
                </w:rPr>
                <w:t xml:space="preserve"> </w:t>
              </w:r>
            </w:ins>
            <w:ins w:id="863" w:author="Juráš Pavel" w:date="2021-05-20T11:22:00Z">
              <w:r w:rsidR="00747405" w:rsidRPr="003F2BA7">
                <w:rPr>
                  <w:rFonts w:ascii="Arial" w:hAnsi="Arial" w:cs="Arial"/>
                  <w:bCs/>
                  <w:color w:val="000000"/>
                  <w:sz w:val="20"/>
                  <w:lang w:eastAsia="cs-CZ"/>
                </w:rPr>
                <w:t>6</w:t>
              </w:r>
            </w:ins>
            <w:ins w:id="864" w:author="Juráš Pavel" w:date="2021-06-03T13:25:00Z">
              <w:r w:rsidR="009373D9">
                <w:rPr>
                  <w:rFonts w:ascii="Arial" w:hAnsi="Arial" w:cs="Arial"/>
                  <w:bCs/>
                  <w:color w:val="000000"/>
                  <w:sz w:val="20"/>
                  <w:lang w:eastAsia="cs-CZ"/>
                </w:rPr>
                <w:t>67</w:t>
              </w:r>
            </w:ins>
          </w:p>
        </w:tc>
      </w:tr>
      <w:tr w:rsidR="00C12EF3" w:rsidRPr="003F2BA7" w14:paraId="70408A52" w14:textId="77777777" w:rsidTr="00C12EF3">
        <w:trPr>
          <w:trHeight w:val="1328"/>
          <w:ins w:id="865" w:author="Juráš Pavel" w:date="2021-05-19T12:49:00Z"/>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518420B6" w14:textId="3C45E314" w:rsidR="00C12EF3" w:rsidRPr="003F2BA7" w:rsidRDefault="00C12EF3" w:rsidP="00C12EF3">
            <w:pPr>
              <w:pStyle w:val="Text1"/>
              <w:spacing w:after="0"/>
              <w:ind w:left="0"/>
              <w:jc w:val="center"/>
              <w:rPr>
                <w:ins w:id="866" w:author="Juráš Pavel" w:date="2021-05-19T12:49:00Z"/>
                <w:rFonts w:ascii="Arial" w:hAnsi="Arial" w:cs="Arial"/>
                <w:sz w:val="20"/>
                <w:lang w:val="cs-CZ"/>
              </w:rPr>
            </w:pPr>
            <w:ins w:id="867" w:author="Juráš Pavel" w:date="2021-05-19T12:50:00Z">
              <w:r w:rsidRPr="003F2BA7">
                <w:rPr>
                  <w:rFonts w:ascii="Arial" w:hAnsi="Arial" w:cs="Arial"/>
                  <w:bCs/>
                  <w:color w:val="000000"/>
                  <w:sz w:val="20"/>
                  <w:lang w:eastAsia="cs-CZ"/>
                </w:rPr>
                <w:lastRenderedPageBreak/>
                <w:t>2</w:t>
              </w:r>
            </w:ins>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14:paraId="54E7BD55" w14:textId="60254636" w:rsidR="00C12EF3" w:rsidRPr="003F2BA7" w:rsidRDefault="00C12EF3" w:rsidP="00C12EF3">
            <w:pPr>
              <w:pStyle w:val="Text1"/>
              <w:spacing w:after="0"/>
              <w:ind w:left="0"/>
              <w:jc w:val="center"/>
              <w:rPr>
                <w:ins w:id="868" w:author="Juráš Pavel" w:date="2021-05-19T12:49:00Z"/>
                <w:rFonts w:ascii="Arial" w:hAnsi="Arial" w:cs="Arial"/>
                <w:sz w:val="20"/>
                <w:lang w:val="cs-CZ"/>
              </w:rPr>
            </w:pPr>
            <w:ins w:id="869" w:author="Juráš Pavel" w:date="2021-05-19T12:50:00Z">
              <w:r w:rsidRPr="003F2BA7">
                <w:rPr>
                  <w:rFonts w:ascii="Arial" w:hAnsi="Arial" w:cs="Arial"/>
                  <w:bCs/>
                  <w:color w:val="000000"/>
                  <w:sz w:val="20"/>
                  <w:lang w:eastAsia="cs-CZ"/>
                </w:rPr>
                <w:t>SC2.1</w:t>
              </w:r>
            </w:ins>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14:paraId="59575033" w14:textId="11037E8E" w:rsidR="00C12EF3" w:rsidRPr="003F2BA7" w:rsidRDefault="00C12EF3" w:rsidP="00C12EF3">
            <w:pPr>
              <w:pStyle w:val="Text1"/>
              <w:spacing w:after="0"/>
              <w:ind w:left="0"/>
              <w:jc w:val="center"/>
              <w:rPr>
                <w:ins w:id="870" w:author="Juráš Pavel" w:date="2021-05-19T12:49:00Z"/>
                <w:rFonts w:ascii="Arial" w:hAnsi="Arial" w:cs="Arial"/>
                <w:sz w:val="20"/>
                <w:lang w:val="cs-CZ"/>
              </w:rPr>
            </w:pPr>
            <w:ins w:id="871" w:author="Juráš Pavel" w:date="2021-05-19T12:50:00Z">
              <w:r w:rsidRPr="003F2BA7">
                <w:rPr>
                  <w:rFonts w:ascii="Arial" w:hAnsi="Arial" w:cs="Arial"/>
                  <w:bCs/>
                  <w:color w:val="000000"/>
                  <w:sz w:val="20"/>
                  <w:lang w:eastAsia="cs-CZ"/>
                </w:rPr>
                <w:t>EFRR</w:t>
              </w:r>
            </w:ins>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5ACAB11" w14:textId="4E1AC781" w:rsidR="00C12EF3" w:rsidRPr="003F2BA7" w:rsidRDefault="00C12EF3" w:rsidP="00C12EF3">
            <w:pPr>
              <w:pStyle w:val="Text1"/>
              <w:spacing w:after="0"/>
              <w:ind w:left="0"/>
              <w:jc w:val="center"/>
              <w:rPr>
                <w:ins w:id="872" w:author="Juráš Pavel" w:date="2021-05-19T12:49:00Z"/>
                <w:rFonts w:ascii="Arial" w:hAnsi="Arial" w:cs="Arial"/>
                <w:sz w:val="20"/>
                <w:lang w:val="cs-CZ"/>
              </w:rPr>
            </w:pPr>
            <w:ins w:id="873" w:author="Juráš Pavel" w:date="2021-05-19T12:50:00Z">
              <w:r w:rsidRPr="003F2BA7">
                <w:rPr>
                  <w:rFonts w:ascii="Arial" w:hAnsi="Arial" w:cs="Arial"/>
                  <w:bCs/>
                  <w:color w:val="000000"/>
                  <w:sz w:val="20"/>
                  <w:lang w:eastAsia="cs-CZ"/>
                </w:rPr>
                <w:t>PR</w:t>
              </w:r>
            </w:ins>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4C2B6C4A" w14:textId="7464895C" w:rsidR="00C12EF3" w:rsidRPr="003F2BA7" w:rsidRDefault="00C12EF3" w:rsidP="00C12EF3">
            <w:pPr>
              <w:pStyle w:val="Text1"/>
              <w:spacing w:after="0"/>
              <w:ind w:left="0"/>
              <w:jc w:val="center"/>
              <w:rPr>
                <w:ins w:id="874" w:author="Juráš Pavel" w:date="2021-05-19T12:49:00Z"/>
                <w:rFonts w:ascii="Arial" w:hAnsi="Arial" w:cs="Arial"/>
                <w:sz w:val="20"/>
                <w:lang w:val="cs-CZ"/>
              </w:rPr>
            </w:pPr>
            <w:ins w:id="875" w:author="Juráš Pavel" w:date="2021-05-19T12:50:00Z">
              <w:r w:rsidRPr="003F2BA7">
                <w:rPr>
                  <w:rFonts w:ascii="Arial" w:hAnsi="Arial" w:cs="Arial"/>
                  <w:bCs/>
                  <w:color w:val="000000"/>
                  <w:sz w:val="20"/>
                  <w:lang w:eastAsia="cs-CZ"/>
                </w:rPr>
                <w:t>24301</w:t>
              </w:r>
            </w:ins>
          </w:p>
        </w:tc>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14:paraId="38E626CE" w14:textId="4FF68508" w:rsidR="00C12EF3" w:rsidRPr="003F2BA7" w:rsidRDefault="00C12EF3" w:rsidP="00C12EF3">
            <w:pPr>
              <w:pStyle w:val="Text1"/>
              <w:spacing w:after="0"/>
              <w:ind w:left="0"/>
              <w:jc w:val="center"/>
              <w:rPr>
                <w:ins w:id="876" w:author="Juráš Pavel" w:date="2021-05-19T12:49:00Z"/>
                <w:rFonts w:ascii="Arial" w:hAnsi="Arial" w:cs="Arial"/>
                <w:sz w:val="20"/>
                <w:lang w:val="cs-CZ"/>
              </w:rPr>
            </w:pPr>
            <w:proofErr w:type="spellStart"/>
            <w:ins w:id="877" w:author="Juráš Pavel" w:date="2021-05-19T12:50:00Z">
              <w:r w:rsidRPr="003F2BA7">
                <w:rPr>
                  <w:rFonts w:ascii="Arial" w:hAnsi="Arial" w:cs="Arial"/>
                  <w:bCs/>
                  <w:color w:val="000000"/>
                  <w:sz w:val="20"/>
                  <w:lang w:eastAsia="cs-CZ"/>
                </w:rPr>
                <w:t>Počet</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instalovaných</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technologií</w:t>
              </w:r>
            </w:ins>
            <w:proofErr w:type="spellEnd"/>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706B7118" w14:textId="3F5A726D" w:rsidR="00C12EF3" w:rsidRPr="003F2BA7" w:rsidRDefault="00C12EF3" w:rsidP="00C12EF3">
            <w:pPr>
              <w:pStyle w:val="Text1"/>
              <w:spacing w:after="0"/>
              <w:ind w:left="0"/>
              <w:jc w:val="center"/>
              <w:rPr>
                <w:ins w:id="878" w:author="Juráš Pavel" w:date="2021-05-19T12:49:00Z"/>
                <w:rFonts w:ascii="Arial" w:hAnsi="Arial" w:cs="Arial"/>
                <w:sz w:val="20"/>
                <w:lang w:val="cs-CZ"/>
              </w:rPr>
            </w:pPr>
            <w:proofErr w:type="spellStart"/>
            <w:ins w:id="879" w:author="Juráš Pavel" w:date="2021-05-19T12:50:00Z">
              <w:r w:rsidRPr="003F2BA7">
                <w:rPr>
                  <w:rFonts w:ascii="Arial" w:hAnsi="Arial" w:cs="Arial"/>
                  <w:bCs/>
                  <w:color w:val="000000"/>
                  <w:sz w:val="20"/>
                  <w:lang w:eastAsia="cs-CZ"/>
                </w:rPr>
                <w:t>Zařízení</w:t>
              </w:r>
            </w:ins>
            <w:proofErr w:type="spellEnd"/>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64DE91C3" w14:textId="7728B5AE" w:rsidR="00C12EF3" w:rsidRPr="003F2BA7" w:rsidRDefault="00747405" w:rsidP="00C12EF3">
            <w:pPr>
              <w:pStyle w:val="Text1"/>
              <w:spacing w:after="0"/>
              <w:ind w:left="0"/>
              <w:jc w:val="center"/>
              <w:rPr>
                <w:ins w:id="880" w:author="Juráš Pavel" w:date="2021-05-19T12:49:00Z"/>
                <w:rFonts w:ascii="Arial" w:hAnsi="Arial" w:cs="Arial"/>
                <w:sz w:val="20"/>
                <w:lang w:val="cs-CZ"/>
              </w:rPr>
            </w:pPr>
            <w:ins w:id="881" w:author="Juráš Pavel" w:date="2021-05-20T11:22:00Z">
              <w:r w:rsidRPr="003F2BA7">
                <w:rPr>
                  <w:rFonts w:ascii="Arial" w:hAnsi="Arial" w:cs="Arial"/>
                  <w:sz w:val="20"/>
                </w:rPr>
                <w:t>34</w:t>
              </w:r>
            </w:ins>
            <w:ins w:id="882" w:author="Juráš Pavel" w:date="2021-06-03T13:26:00Z">
              <w:r w:rsidR="009373D9">
                <w:rPr>
                  <w:rFonts w:ascii="Arial" w:hAnsi="Arial" w:cs="Arial"/>
                  <w:sz w:val="20"/>
                </w:rPr>
                <w:t>7</w:t>
              </w:r>
            </w:ins>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498AE358" w14:textId="6BB1D0E4" w:rsidR="00C12EF3" w:rsidRPr="003F2BA7" w:rsidRDefault="00C12EF3" w:rsidP="00C12EF3">
            <w:pPr>
              <w:pStyle w:val="Text1"/>
              <w:spacing w:after="0"/>
              <w:ind w:left="0"/>
              <w:jc w:val="center"/>
              <w:rPr>
                <w:ins w:id="883" w:author="Juráš Pavel" w:date="2021-05-19T12:49:00Z"/>
                <w:rFonts w:ascii="Arial" w:hAnsi="Arial" w:cs="Arial"/>
                <w:sz w:val="20"/>
                <w:lang w:val="cs-CZ"/>
              </w:rPr>
            </w:pPr>
            <w:ins w:id="884" w:author="Juráš Pavel" w:date="2021-05-19T12:50:00Z">
              <w:r w:rsidRPr="003F2BA7">
                <w:rPr>
                  <w:rFonts w:ascii="Arial" w:hAnsi="Arial" w:cs="Arial"/>
                  <w:bCs/>
                  <w:color w:val="000000"/>
                  <w:sz w:val="20"/>
                  <w:lang w:eastAsia="cs-CZ"/>
                </w:rPr>
                <w:t>1</w:t>
              </w:r>
            </w:ins>
            <w:ins w:id="885" w:author="Juráš Pavel" w:date="2021-06-03T13:26:00Z">
              <w:r w:rsidR="009373D9">
                <w:rPr>
                  <w:rFonts w:ascii="Arial" w:hAnsi="Arial" w:cs="Arial"/>
                  <w:bCs/>
                  <w:color w:val="000000"/>
                  <w:sz w:val="20"/>
                  <w:lang w:eastAsia="cs-CZ"/>
                </w:rPr>
                <w:t xml:space="preserve"> </w:t>
              </w:r>
            </w:ins>
            <w:ins w:id="886" w:author="Juráš Pavel" w:date="2021-05-20T11:22:00Z">
              <w:r w:rsidR="00747405" w:rsidRPr="003F2BA7">
                <w:rPr>
                  <w:rFonts w:ascii="Arial" w:hAnsi="Arial" w:cs="Arial"/>
                  <w:bCs/>
                  <w:color w:val="000000"/>
                  <w:sz w:val="20"/>
                  <w:lang w:eastAsia="cs-CZ"/>
                </w:rPr>
                <w:t>3</w:t>
              </w:r>
            </w:ins>
            <w:ins w:id="887" w:author="Juráš Pavel" w:date="2021-06-03T13:26:00Z">
              <w:r w:rsidR="009373D9">
                <w:rPr>
                  <w:rFonts w:ascii="Arial" w:hAnsi="Arial" w:cs="Arial"/>
                  <w:bCs/>
                  <w:color w:val="000000"/>
                  <w:sz w:val="20"/>
                  <w:lang w:eastAsia="cs-CZ"/>
                </w:rPr>
                <w:t>33</w:t>
              </w:r>
            </w:ins>
          </w:p>
        </w:tc>
      </w:tr>
    </w:tbl>
    <w:p w14:paraId="23F532AC" w14:textId="7B45F138" w:rsidR="001D7FC4" w:rsidRPr="003F2BA7" w:rsidRDefault="001D7FC4" w:rsidP="001D7FC4">
      <w:pPr>
        <w:rPr>
          <w:rFonts w:ascii="Arial" w:hAnsi="Arial" w:cs="Arial"/>
        </w:rPr>
      </w:pPr>
    </w:p>
    <w:p w14:paraId="6B169F9A" w14:textId="77777777" w:rsidR="003139ED" w:rsidRPr="003F2BA7" w:rsidRDefault="003139ED"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37"/>
        <w:gridCol w:w="1363"/>
        <w:gridCol w:w="854"/>
        <w:gridCol w:w="1114"/>
        <w:gridCol w:w="870"/>
        <w:gridCol w:w="1419"/>
        <w:gridCol w:w="1133"/>
        <w:gridCol w:w="1136"/>
        <w:gridCol w:w="1570"/>
        <w:gridCol w:w="1548"/>
        <w:gridCol w:w="851"/>
        <w:gridCol w:w="1097"/>
      </w:tblGrid>
      <w:tr w:rsidR="001D7FC4" w:rsidRPr="003F2BA7" w14:paraId="431066AB" w14:textId="77777777" w:rsidTr="001E7AB6">
        <w:trPr>
          <w:trHeight w:val="480"/>
        </w:trPr>
        <w:tc>
          <w:tcPr>
            <w:tcW w:w="5000" w:type="pct"/>
            <w:gridSpan w:val="12"/>
            <w:shd w:val="clear" w:color="auto" w:fill="99C7F9"/>
          </w:tcPr>
          <w:p w14:paraId="10A5C8AE" w14:textId="77777777" w:rsidR="001D7FC4" w:rsidRPr="003F2BA7" w:rsidRDefault="001D7FC4" w:rsidP="001E7AB6">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1D7FC4" w:rsidRPr="003F2BA7" w14:paraId="38F0251C" w14:textId="77777777" w:rsidTr="001E7AB6">
        <w:trPr>
          <w:trHeight w:val="1192"/>
        </w:trPr>
        <w:tc>
          <w:tcPr>
            <w:tcW w:w="371" w:type="pct"/>
          </w:tcPr>
          <w:p w14:paraId="673F9572" w14:textId="39323CC4"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487" w:type="pct"/>
          </w:tcPr>
          <w:p w14:paraId="0D5522C4" w14:textId="57520438"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05" w:type="pct"/>
          </w:tcPr>
          <w:p w14:paraId="16235F58"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398" w:type="pct"/>
          </w:tcPr>
          <w:p w14:paraId="660D77E7"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11" w:type="pct"/>
          </w:tcPr>
          <w:p w14:paraId="2DBDB6F4" w14:textId="0078AA18"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507" w:type="pct"/>
            <w:shd w:val="clear" w:color="auto" w:fill="auto"/>
          </w:tcPr>
          <w:p w14:paraId="622086E8" w14:textId="302214B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05" w:type="pct"/>
          </w:tcPr>
          <w:p w14:paraId="14E44B13"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06" w:type="pct"/>
          </w:tcPr>
          <w:p w14:paraId="1520D4BF"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561" w:type="pct"/>
          </w:tcPr>
          <w:p w14:paraId="278E69BF"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553" w:type="pct"/>
            <w:shd w:val="clear" w:color="auto" w:fill="auto"/>
          </w:tcPr>
          <w:p w14:paraId="1D7B8D5F"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304" w:type="pct"/>
            <w:shd w:val="clear" w:color="auto" w:fill="auto"/>
          </w:tcPr>
          <w:p w14:paraId="27EB25D8" w14:textId="26817A96"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03178905"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1D7FC4" w:rsidRPr="003F2BA7" w14:paraId="789ED8CA" w14:textId="77777777" w:rsidTr="001E7AB6">
        <w:trPr>
          <w:trHeight w:val="434"/>
        </w:trPr>
        <w:tc>
          <w:tcPr>
            <w:tcW w:w="371" w:type="pct"/>
          </w:tcPr>
          <w:p w14:paraId="6FCC8806"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2</w:t>
            </w:r>
          </w:p>
        </w:tc>
        <w:tc>
          <w:tcPr>
            <w:tcW w:w="487" w:type="pct"/>
          </w:tcPr>
          <w:p w14:paraId="148B51C2"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SC2.1</w:t>
            </w:r>
          </w:p>
        </w:tc>
        <w:tc>
          <w:tcPr>
            <w:tcW w:w="305" w:type="pct"/>
          </w:tcPr>
          <w:p w14:paraId="3FCC3174"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398" w:type="pct"/>
          </w:tcPr>
          <w:p w14:paraId="17920EE7"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11" w:type="pct"/>
          </w:tcPr>
          <w:p w14:paraId="59526CA3"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507" w:type="pct"/>
            <w:shd w:val="clear" w:color="auto" w:fill="auto"/>
          </w:tcPr>
          <w:p w14:paraId="4A1E964F"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05" w:type="pct"/>
          </w:tcPr>
          <w:p w14:paraId="12794086"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406" w:type="pct"/>
          </w:tcPr>
          <w:p w14:paraId="50AD16C4"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561" w:type="pct"/>
          </w:tcPr>
          <w:p w14:paraId="1B4F3EFD"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553" w:type="pct"/>
            <w:shd w:val="clear" w:color="auto" w:fill="auto"/>
          </w:tcPr>
          <w:p w14:paraId="4A3024F6" w14:textId="2771F0F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sz w:val="20"/>
                <w:lang w:val="cs-CZ"/>
              </w:rPr>
              <w:t>23</w:t>
            </w:r>
            <w:del w:id="888" w:author="Juráš Pavel" w:date="2021-06-03T13:26:00Z">
              <w:r w:rsidRPr="003F2BA7" w:rsidDel="009373D9">
                <w:rPr>
                  <w:rFonts w:ascii="Arial" w:hAnsi="Arial" w:cs="Arial"/>
                  <w:sz w:val="20"/>
                  <w:lang w:val="cs-CZ"/>
                </w:rPr>
                <w:delText>0 664 916</w:delText>
              </w:r>
            </w:del>
            <w:ins w:id="889" w:author="Juráš Pavel" w:date="2021-06-03T13:26:00Z">
              <w:r w:rsidR="009373D9">
                <w:rPr>
                  <w:rFonts w:ascii="Arial" w:hAnsi="Arial" w:cs="Arial"/>
                  <w:sz w:val="20"/>
                  <w:lang w:val="cs-CZ"/>
                </w:rPr>
                <w:t>5 567 514</w:t>
              </w:r>
            </w:ins>
          </w:p>
        </w:tc>
        <w:tc>
          <w:tcPr>
            <w:tcW w:w="304" w:type="pct"/>
            <w:shd w:val="clear" w:color="auto" w:fill="auto"/>
          </w:tcPr>
          <w:p w14:paraId="3406BBEC" w14:textId="77777777" w:rsidR="001D7FC4" w:rsidRPr="003F2BA7" w:rsidRDefault="001D7FC4" w:rsidP="001E7AB6">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01641C50" w14:textId="77777777" w:rsidR="001D7FC4" w:rsidRPr="003F2BA7" w:rsidRDefault="001D7FC4" w:rsidP="001E7AB6">
            <w:pPr>
              <w:jc w:val="center"/>
              <w:rPr>
                <w:rFonts w:ascii="Arial" w:hAnsi="Arial" w:cs="Arial"/>
                <w:i/>
              </w:rPr>
            </w:pPr>
          </w:p>
        </w:tc>
      </w:tr>
      <w:tr w:rsidR="001D7FC4" w:rsidRPr="003F2BA7" w14:paraId="5FB3E104" w14:textId="77777777" w:rsidTr="001E7AB6">
        <w:trPr>
          <w:trHeight w:val="286"/>
        </w:trPr>
        <w:tc>
          <w:tcPr>
            <w:tcW w:w="371" w:type="pct"/>
          </w:tcPr>
          <w:p w14:paraId="00EFB247"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2</w:t>
            </w:r>
          </w:p>
        </w:tc>
        <w:tc>
          <w:tcPr>
            <w:tcW w:w="487" w:type="pct"/>
          </w:tcPr>
          <w:p w14:paraId="0696F43C"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SC2.1</w:t>
            </w:r>
          </w:p>
        </w:tc>
        <w:tc>
          <w:tcPr>
            <w:tcW w:w="305" w:type="pct"/>
          </w:tcPr>
          <w:p w14:paraId="68245C3D"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398" w:type="pct"/>
          </w:tcPr>
          <w:p w14:paraId="55F38F92"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11" w:type="pct"/>
          </w:tcPr>
          <w:p w14:paraId="7BD7B4D8"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507" w:type="pct"/>
            <w:shd w:val="clear" w:color="auto" w:fill="auto"/>
          </w:tcPr>
          <w:p w14:paraId="1D41B663" w14:textId="77777777" w:rsidR="001D7FC4" w:rsidRPr="003F2BA7" w:rsidRDefault="001D7FC4" w:rsidP="001E7AB6">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05" w:type="pct"/>
          </w:tcPr>
          <w:p w14:paraId="7CFEA770"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406" w:type="pct"/>
          </w:tcPr>
          <w:p w14:paraId="506A6BB9" w14:textId="77777777" w:rsidR="001D7FC4" w:rsidRPr="003F2BA7" w:rsidRDefault="001D7FC4" w:rsidP="001E7AB6">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561" w:type="pct"/>
          </w:tcPr>
          <w:p w14:paraId="1DB371C0" w14:textId="77777777"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553" w:type="pct"/>
            <w:shd w:val="clear" w:color="auto" w:fill="auto"/>
          </w:tcPr>
          <w:p w14:paraId="081F888D" w14:textId="3BE09A04" w:rsidR="001D7FC4" w:rsidRPr="003F2BA7" w:rsidRDefault="001D7FC4" w:rsidP="001E7AB6">
            <w:pPr>
              <w:pStyle w:val="Text1"/>
              <w:spacing w:after="0"/>
              <w:ind w:left="0"/>
              <w:jc w:val="center"/>
              <w:rPr>
                <w:rFonts w:ascii="Arial" w:hAnsi="Arial" w:cs="Arial"/>
                <w:b/>
                <w:sz w:val="20"/>
                <w:lang w:val="cs-CZ"/>
              </w:rPr>
            </w:pPr>
            <w:r w:rsidRPr="003F2BA7">
              <w:rPr>
                <w:rFonts w:ascii="Arial" w:hAnsi="Arial" w:cs="Arial"/>
                <w:sz w:val="20"/>
                <w:lang w:val="cs-CZ"/>
              </w:rPr>
              <w:t>18</w:t>
            </w:r>
            <w:del w:id="890" w:author="Juráš Pavel" w:date="2021-06-03T13:26:00Z">
              <w:r w:rsidRPr="003F2BA7" w:rsidDel="009373D9">
                <w:rPr>
                  <w:rFonts w:ascii="Arial" w:hAnsi="Arial" w:cs="Arial"/>
                  <w:sz w:val="20"/>
                  <w:lang w:val="cs-CZ"/>
                </w:rPr>
                <w:delText>1 236 721</w:delText>
              </w:r>
            </w:del>
            <w:ins w:id="891" w:author="Juráš Pavel" w:date="2021-06-03T13:26:00Z">
              <w:r w:rsidR="009373D9">
                <w:rPr>
                  <w:rFonts w:ascii="Arial" w:hAnsi="Arial" w:cs="Arial"/>
                  <w:sz w:val="20"/>
                  <w:lang w:val="cs-CZ"/>
                </w:rPr>
                <w:t>8 338 923</w:t>
              </w:r>
            </w:ins>
          </w:p>
        </w:tc>
        <w:tc>
          <w:tcPr>
            <w:tcW w:w="304" w:type="pct"/>
            <w:shd w:val="clear" w:color="auto" w:fill="auto"/>
          </w:tcPr>
          <w:p w14:paraId="3CC64CBC" w14:textId="77777777" w:rsidR="001D7FC4" w:rsidRPr="003F2BA7" w:rsidRDefault="001D7FC4" w:rsidP="001E7AB6">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1E7A9507" w14:textId="77777777" w:rsidR="001D7FC4" w:rsidRPr="003F2BA7" w:rsidRDefault="001D7FC4" w:rsidP="001E7AB6">
            <w:pPr>
              <w:jc w:val="center"/>
              <w:rPr>
                <w:rFonts w:ascii="Arial" w:hAnsi="Arial" w:cs="Arial"/>
                <w:i/>
              </w:rPr>
            </w:pPr>
          </w:p>
        </w:tc>
      </w:tr>
      <w:tr w:rsidR="00C12EF3" w:rsidRPr="003F2BA7" w14:paraId="3EDD28BF" w14:textId="77777777" w:rsidTr="00C12EF3">
        <w:trPr>
          <w:trHeight w:val="286"/>
        </w:trPr>
        <w:tc>
          <w:tcPr>
            <w:tcW w:w="371" w:type="pct"/>
            <w:vAlign w:val="center"/>
          </w:tcPr>
          <w:p w14:paraId="5CA739D5" w14:textId="19D53867" w:rsidR="00C12EF3" w:rsidRPr="003F2BA7" w:rsidRDefault="00C12EF3" w:rsidP="00C12EF3">
            <w:pPr>
              <w:pStyle w:val="Text1"/>
              <w:spacing w:after="0"/>
              <w:ind w:left="0"/>
              <w:jc w:val="center"/>
              <w:rPr>
                <w:rFonts w:ascii="Arial" w:hAnsi="Arial" w:cs="Arial"/>
                <w:sz w:val="20"/>
                <w:lang w:val="cs-CZ"/>
              </w:rPr>
            </w:pPr>
            <w:ins w:id="892" w:author="Juráš Pavel" w:date="2021-05-19T12:51:00Z">
              <w:r w:rsidRPr="003F2BA7">
                <w:rPr>
                  <w:rFonts w:ascii="Arial" w:hAnsi="Arial" w:cs="Arial"/>
                  <w:bCs/>
                  <w:color w:val="000000"/>
                  <w:sz w:val="20"/>
                  <w:lang w:eastAsia="cs-CZ"/>
                </w:rPr>
                <w:t>2</w:t>
              </w:r>
            </w:ins>
          </w:p>
        </w:tc>
        <w:tc>
          <w:tcPr>
            <w:tcW w:w="487" w:type="pct"/>
            <w:vAlign w:val="center"/>
          </w:tcPr>
          <w:p w14:paraId="166276ED" w14:textId="23E18E27" w:rsidR="00C12EF3" w:rsidRPr="003F2BA7" w:rsidRDefault="00C12EF3" w:rsidP="00C12EF3">
            <w:pPr>
              <w:pStyle w:val="Text1"/>
              <w:spacing w:after="0"/>
              <w:ind w:left="0"/>
              <w:jc w:val="center"/>
              <w:rPr>
                <w:rFonts w:ascii="Arial" w:hAnsi="Arial" w:cs="Arial"/>
                <w:sz w:val="20"/>
                <w:lang w:val="cs-CZ"/>
              </w:rPr>
            </w:pPr>
            <w:ins w:id="893" w:author="Juráš Pavel" w:date="2021-05-19T12:51:00Z">
              <w:r w:rsidRPr="003F2BA7">
                <w:rPr>
                  <w:rFonts w:ascii="Arial" w:hAnsi="Arial" w:cs="Arial"/>
                  <w:bCs/>
                  <w:color w:val="000000"/>
                  <w:sz w:val="20"/>
                  <w:lang w:eastAsia="cs-CZ"/>
                </w:rPr>
                <w:t>SC2.1</w:t>
              </w:r>
            </w:ins>
          </w:p>
        </w:tc>
        <w:tc>
          <w:tcPr>
            <w:tcW w:w="305" w:type="pct"/>
            <w:vAlign w:val="center"/>
          </w:tcPr>
          <w:p w14:paraId="5A790DB4" w14:textId="1F1733A1" w:rsidR="00C12EF3" w:rsidRPr="003F2BA7" w:rsidRDefault="00C12EF3" w:rsidP="00C12EF3">
            <w:pPr>
              <w:pStyle w:val="Text1"/>
              <w:spacing w:after="0"/>
              <w:ind w:left="0"/>
              <w:jc w:val="center"/>
              <w:rPr>
                <w:rFonts w:ascii="Arial" w:hAnsi="Arial" w:cs="Arial"/>
                <w:sz w:val="20"/>
                <w:lang w:val="cs-CZ"/>
              </w:rPr>
            </w:pPr>
            <w:ins w:id="894" w:author="Juráš Pavel" w:date="2021-05-19T12:51:00Z">
              <w:r w:rsidRPr="003F2BA7">
                <w:rPr>
                  <w:rFonts w:ascii="Arial" w:hAnsi="Arial" w:cs="Arial"/>
                  <w:bCs/>
                  <w:color w:val="000000"/>
                  <w:sz w:val="20"/>
                  <w:lang w:eastAsia="cs-CZ"/>
                </w:rPr>
                <w:t>EFRR</w:t>
              </w:r>
            </w:ins>
          </w:p>
        </w:tc>
        <w:tc>
          <w:tcPr>
            <w:tcW w:w="398" w:type="pct"/>
            <w:vAlign w:val="center"/>
          </w:tcPr>
          <w:p w14:paraId="710FA7A7" w14:textId="58246993" w:rsidR="00C12EF3" w:rsidRPr="003F2BA7" w:rsidRDefault="00C12EF3" w:rsidP="00C12EF3">
            <w:pPr>
              <w:pStyle w:val="Text1"/>
              <w:spacing w:after="0"/>
              <w:ind w:left="0"/>
              <w:jc w:val="center"/>
              <w:rPr>
                <w:rFonts w:ascii="Arial" w:hAnsi="Arial" w:cs="Arial"/>
                <w:sz w:val="20"/>
                <w:lang w:val="cs-CZ"/>
              </w:rPr>
            </w:pPr>
            <w:ins w:id="895" w:author="Juráš Pavel" w:date="2021-05-19T12:51:00Z">
              <w:r w:rsidRPr="003F2BA7">
                <w:rPr>
                  <w:rFonts w:ascii="Arial" w:hAnsi="Arial" w:cs="Arial"/>
                  <w:bCs/>
                  <w:color w:val="000000"/>
                  <w:sz w:val="20"/>
                  <w:lang w:eastAsia="cs-CZ"/>
                </w:rPr>
                <w:t>MRR</w:t>
              </w:r>
            </w:ins>
          </w:p>
        </w:tc>
        <w:tc>
          <w:tcPr>
            <w:tcW w:w="311" w:type="pct"/>
            <w:vAlign w:val="center"/>
          </w:tcPr>
          <w:p w14:paraId="009F95C7" w14:textId="07F30E30" w:rsidR="00C12EF3" w:rsidRPr="003F2BA7" w:rsidRDefault="00C12EF3" w:rsidP="00C12EF3">
            <w:pPr>
              <w:pStyle w:val="Text1"/>
              <w:spacing w:after="0"/>
              <w:ind w:left="0"/>
              <w:jc w:val="center"/>
              <w:rPr>
                <w:rFonts w:ascii="Arial" w:hAnsi="Arial" w:cs="Arial"/>
                <w:sz w:val="20"/>
                <w:lang w:val="cs-CZ"/>
              </w:rPr>
            </w:pPr>
            <w:ins w:id="896" w:author="Juráš Pavel" w:date="2021-05-19T12:51:00Z">
              <w:r w:rsidRPr="003F2BA7">
                <w:rPr>
                  <w:rFonts w:ascii="Arial" w:hAnsi="Arial" w:cs="Arial"/>
                  <w:bCs/>
                  <w:color w:val="000000"/>
                  <w:sz w:val="20"/>
                  <w:lang w:eastAsia="cs-CZ"/>
                </w:rPr>
                <w:t>RCR19</w:t>
              </w:r>
            </w:ins>
          </w:p>
        </w:tc>
        <w:tc>
          <w:tcPr>
            <w:tcW w:w="507" w:type="pct"/>
            <w:shd w:val="clear" w:color="auto" w:fill="auto"/>
            <w:vAlign w:val="center"/>
          </w:tcPr>
          <w:p w14:paraId="05419A2F" w14:textId="1273FC7D" w:rsidR="00C12EF3" w:rsidRPr="003F2BA7" w:rsidRDefault="00C12EF3" w:rsidP="00C12EF3">
            <w:pPr>
              <w:pStyle w:val="Text1"/>
              <w:spacing w:after="0"/>
              <w:ind w:left="0"/>
              <w:jc w:val="center"/>
              <w:rPr>
                <w:rFonts w:ascii="Arial" w:hAnsi="Arial" w:cs="Arial"/>
                <w:sz w:val="20"/>
                <w:lang w:val="cs-CZ"/>
              </w:rPr>
            </w:pPr>
            <w:proofErr w:type="spellStart"/>
            <w:ins w:id="897" w:author="Juráš Pavel" w:date="2021-05-19T12:51:00Z">
              <w:r w:rsidRPr="003F2BA7">
                <w:rPr>
                  <w:rFonts w:ascii="Arial" w:hAnsi="Arial" w:cs="Arial"/>
                  <w:bCs/>
                  <w:color w:val="000000"/>
                  <w:sz w:val="20"/>
                  <w:lang w:eastAsia="cs-CZ"/>
                </w:rPr>
                <w:t>Podniky</w:t>
              </w:r>
              <w:proofErr w:type="spellEnd"/>
              <w:r w:rsidRPr="003F2BA7">
                <w:rPr>
                  <w:rFonts w:ascii="Arial" w:hAnsi="Arial" w:cs="Arial"/>
                  <w:bCs/>
                  <w:color w:val="000000"/>
                  <w:sz w:val="20"/>
                  <w:lang w:eastAsia="cs-CZ"/>
                </w:rPr>
                <w:t xml:space="preserve"> s </w:t>
              </w:r>
              <w:proofErr w:type="spellStart"/>
              <w:r w:rsidRPr="003F2BA7">
                <w:rPr>
                  <w:rFonts w:ascii="Arial" w:hAnsi="Arial" w:cs="Arial"/>
                  <w:bCs/>
                  <w:color w:val="000000"/>
                  <w:sz w:val="20"/>
                  <w:lang w:eastAsia="cs-CZ"/>
                </w:rPr>
                <w:t>větším</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obratem</w:t>
              </w:r>
            </w:ins>
            <w:proofErr w:type="spellEnd"/>
          </w:p>
        </w:tc>
        <w:tc>
          <w:tcPr>
            <w:tcW w:w="405" w:type="pct"/>
            <w:vAlign w:val="center"/>
          </w:tcPr>
          <w:p w14:paraId="40C4BAF7" w14:textId="06AA11F8" w:rsidR="00C12EF3" w:rsidRPr="003F2BA7" w:rsidRDefault="00C12EF3" w:rsidP="00C12EF3">
            <w:pPr>
              <w:pStyle w:val="Text1"/>
              <w:spacing w:after="0"/>
              <w:ind w:left="0"/>
              <w:jc w:val="center"/>
              <w:rPr>
                <w:rFonts w:ascii="Arial" w:hAnsi="Arial" w:cs="Arial"/>
                <w:sz w:val="20"/>
                <w:lang w:val="cs-CZ"/>
              </w:rPr>
            </w:pPr>
            <w:proofErr w:type="spellStart"/>
            <w:ins w:id="898" w:author="Juráš Pavel" w:date="2021-05-19T12:51:00Z">
              <w:r w:rsidRPr="003F2BA7">
                <w:rPr>
                  <w:rFonts w:ascii="Arial" w:hAnsi="Arial" w:cs="Arial"/>
                  <w:bCs/>
                  <w:color w:val="000000"/>
                  <w:sz w:val="20"/>
                  <w:lang w:eastAsia="cs-CZ"/>
                </w:rPr>
                <w:t>Podniky</w:t>
              </w:r>
            </w:ins>
            <w:proofErr w:type="spellEnd"/>
          </w:p>
        </w:tc>
        <w:tc>
          <w:tcPr>
            <w:tcW w:w="406" w:type="pct"/>
            <w:vAlign w:val="center"/>
          </w:tcPr>
          <w:p w14:paraId="56457C6A" w14:textId="4580004E" w:rsidR="00C12EF3" w:rsidRPr="003F2BA7" w:rsidRDefault="00C12EF3" w:rsidP="00C12EF3">
            <w:pPr>
              <w:pStyle w:val="Text1"/>
              <w:spacing w:after="0"/>
              <w:ind w:left="0"/>
              <w:jc w:val="center"/>
              <w:rPr>
                <w:rFonts w:ascii="Arial" w:hAnsi="Arial" w:cs="Arial"/>
                <w:sz w:val="20"/>
                <w:lang w:val="cs-CZ"/>
              </w:rPr>
            </w:pPr>
            <w:ins w:id="899" w:author="Juráš Pavel" w:date="2021-05-19T12:51:00Z">
              <w:r w:rsidRPr="003F2BA7">
                <w:rPr>
                  <w:rFonts w:ascii="Arial" w:hAnsi="Arial" w:cs="Arial"/>
                  <w:bCs/>
                  <w:color w:val="000000"/>
                  <w:sz w:val="20"/>
                  <w:lang w:eastAsia="cs-CZ"/>
                </w:rPr>
                <w:t>0</w:t>
              </w:r>
            </w:ins>
          </w:p>
        </w:tc>
        <w:tc>
          <w:tcPr>
            <w:tcW w:w="561" w:type="pct"/>
            <w:vAlign w:val="center"/>
          </w:tcPr>
          <w:p w14:paraId="42C2D190" w14:textId="5A98866D" w:rsidR="00C12EF3" w:rsidRPr="003F2BA7" w:rsidRDefault="00C12EF3" w:rsidP="00C12EF3">
            <w:pPr>
              <w:pStyle w:val="Text1"/>
              <w:spacing w:after="0"/>
              <w:ind w:left="0"/>
              <w:jc w:val="center"/>
              <w:rPr>
                <w:rFonts w:ascii="Arial" w:hAnsi="Arial" w:cs="Arial"/>
                <w:sz w:val="20"/>
                <w:lang w:val="cs-CZ"/>
              </w:rPr>
            </w:pPr>
            <w:ins w:id="900" w:author="Juráš Pavel" w:date="2021-05-19T12:51:00Z">
              <w:r w:rsidRPr="003F2BA7">
                <w:rPr>
                  <w:rFonts w:ascii="Arial" w:hAnsi="Arial" w:cs="Arial"/>
                  <w:bCs/>
                  <w:color w:val="000000"/>
                  <w:sz w:val="20"/>
                  <w:lang w:eastAsia="cs-CZ"/>
                </w:rPr>
                <w:t>2021</w:t>
              </w:r>
            </w:ins>
          </w:p>
        </w:tc>
        <w:tc>
          <w:tcPr>
            <w:tcW w:w="553" w:type="pct"/>
            <w:shd w:val="clear" w:color="auto" w:fill="auto"/>
            <w:vAlign w:val="center"/>
          </w:tcPr>
          <w:p w14:paraId="46EE6019" w14:textId="27344799" w:rsidR="00C12EF3" w:rsidRPr="003F2BA7" w:rsidRDefault="00C12EF3" w:rsidP="00C12EF3">
            <w:pPr>
              <w:pStyle w:val="Text1"/>
              <w:spacing w:after="0"/>
              <w:ind w:left="0"/>
              <w:jc w:val="center"/>
              <w:rPr>
                <w:rFonts w:ascii="Arial" w:hAnsi="Arial" w:cs="Arial"/>
                <w:sz w:val="20"/>
                <w:lang w:val="cs-CZ"/>
              </w:rPr>
            </w:pPr>
            <w:ins w:id="901" w:author="Juráš Pavel" w:date="2021-05-19T12:51:00Z">
              <w:r w:rsidRPr="003F2BA7">
                <w:rPr>
                  <w:rFonts w:ascii="Arial" w:hAnsi="Arial" w:cs="Arial"/>
                  <w:bCs/>
                  <w:color w:val="000000"/>
                  <w:sz w:val="20"/>
                  <w:lang w:eastAsia="cs-CZ"/>
                </w:rPr>
                <w:t>5</w:t>
              </w:r>
            </w:ins>
            <w:ins w:id="902" w:author="Juráš Pavel" w:date="2021-06-03T13:26:00Z">
              <w:r w:rsidR="009373D9">
                <w:rPr>
                  <w:rFonts w:ascii="Arial" w:hAnsi="Arial" w:cs="Arial"/>
                  <w:bCs/>
                  <w:color w:val="000000"/>
                  <w:sz w:val="20"/>
                  <w:lang w:eastAsia="cs-CZ"/>
                </w:rPr>
                <w:t>50</w:t>
              </w:r>
            </w:ins>
          </w:p>
        </w:tc>
        <w:tc>
          <w:tcPr>
            <w:tcW w:w="304" w:type="pct"/>
            <w:shd w:val="clear" w:color="auto" w:fill="auto"/>
            <w:vAlign w:val="center"/>
          </w:tcPr>
          <w:p w14:paraId="41E9704E" w14:textId="046E94AD" w:rsidR="00C12EF3" w:rsidRPr="003F2BA7" w:rsidRDefault="00C12EF3" w:rsidP="00C12EF3">
            <w:pPr>
              <w:pStyle w:val="Text1"/>
              <w:spacing w:after="0" w:line="480" w:lineRule="auto"/>
              <w:ind w:left="0"/>
              <w:jc w:val="center"/>
              <w:rPr>
                <w:rFonts w:ascii="Arial" w:hAnsi="Arial" w:cs="Arial"/>
                <w:sz w:val="20"/>
                <w:lang w:val="cs-CZ"/>
              </w:rPr>
            </w:pPr>
            <w:ins w:id="903" w:author="Juráš Pavel" w:date="2021-05-19T12:51:00Z">
              <w:r w:rsidRPr="003F2BA7">
                <w:rPr>
                  <w:rFonts w:ascii="Arial" w:hAnsi="Arial" w:cs="Arial"/>
                  <w:bCs/>
                  <w:color w:val="000000"/>
                  <w:sz w:val="20"/>
                  <w:lang w:eastAsia="cs-CZ"/>
                </w:rPr>
                <w:t>MS</w:t>
              </w:r>
            </w:ins>
          </w:p>
        </w:tc>
        <w:tc>
          <w:tcPr>
            <w:tcW w:w="392" w:type="pct"/>
          </w:tcPr>
          <w:p w14:paraId="33863648" w14:textId="77777777" w:rsidR="00C12EF3" w:rsidRPr="003F2BA7" w:rsidRDefault="00C12EF3" w:rsidP="00C12EF3">
            <w:pPr>
              <w:jc w:val="center"/>
              <w:rPr>
                <w:rFonts w:ascii="Arial" w:hAnsi="Arial" w:cs="Arial"/>
                <w:i/>
              </w:rPr>
            </w:pPr>
          </w:p>
        </w:tc>
      </w:tr>
      <w:tr w:rsidR="00C12EF3" w:rsidRPr="003F2BA7" w14:paraId="3DEE9CA4" w14:textId="77777777" w:rsidTr="00C12EF3">
        <w:trPr>
          <w:trHeight w:val="286"/>
        </w:trPr>
        <w:tc>
          <w:tcPr>
            <w:tcW w:w="371" w:type="pct"/>
            <w:vAlign w:val="center"/>
          </w:tcPr>
          <w:p w14:paraId="4570F0E4" w14:textId="214A6C58" w:rsidR="00C12EF3" w:rsidRPr="003F2BA7" w:rsidRDefault="00C12EF3" w:rsidP="00C12EF3">
            <w:pPr>
              <w:pStyle w:val="Text1"/>
              <w:spacing w:after="0"/>
              <w:ind w:left="0"/>
              <w:jc w:val="center"/>
              <w:rPr>
                <w:rFonts w:ascii="Arial" w:hAnsi="Arial" w:cs="Arial"/>
                <w:sz w:val="20"/>
                <w:lang w:val="cs-CZ"/>
              </w:rPr>
            </w:pPr>
            <w:ins w:id="904" w:author="Juráš Pavel" w:date="2021-05-19T12:51:00Z">
              <w:r w:rsidRPr="003F2BA7">
                <w:rPr>
                  <w:rFonts w:ascii="Arial" w:hAnsi="Arial" w:cs="Arial"/>
                  <w:bCs/>
                  <w:color w:val="000000"/>
                  <w:sz w:val="20"/>
                  <w:lang w:eastAsia="cs-CZ"/>
                </w:rPr>
                <w:t>2</w:t>
              </w:r>
            </w:ins>
          </w:p>
        </w:tc>
        <w:tc>
          <w:tcPr>
            <w:tcW w:w="487" w:type="pct"/>
            <w:vAlign w:val="center"/>
          </w:tcPr>
          <w:p w14:paraId="18D63BF0" w14:textId="3F2B27FD" w:rsidR="00C12EF3" w:rsidRPr="003F2BA7" w:rsidRDefault="00C12EF3" w:rsidP="00C12EF3">
            <w:pPr>
              <w:pStyle w:val="Text1"/>
              <w:spacing w:after="0"/>
              <w:ind w:left="0"/>
              <w:jc w:val="center"/>
              <w:rPr>
                <w:rFonts w:ascii="Arial" w:hAnsi="Arial" w:cs="Arial"/>
                <w:sz w:val="20"/>
                <w:lang w:val="cs-CZ"/>
              </w:rPr>
            </w:pPr>
            <w:ins w:id="905" w:author="Juráš Pavel" w:date="2021-05-19T12:51:00Z">
              <w:r w:rsidRPr="003F2BA7">
                <w:rPr>
                  <w:rFonts w:ascii="Arial" w:hAnsi="Arial" w:cs="Arial"/>
                  <w:bCs/>
                  <w:color w:val="000000"/>
                  <w:sz w:val="20"/>
                  <w:lang w:eastAsia="cs-CZ"/>
                </w:rPr>
                <w:t>SC2.1</w:t>
              </w:r>
            </w:ins>
          </w:p>
        </w:tc>
        <w:tc>
          <w:tcPr>
            <w:tcW w:w="305" w:type="pct"/>
            <w:vAlign w:val="center"/>
          </w:tcPr>
          <w:p w14:paraId="6DC6293F" w14:textId="75A9DB57" w:rsidR="00C12EF3" w:rsidRPr="003F2BA7" w:rsidRDefault="00C12EF3" w:rsidP="00C12EF3">
            <w:pPr>
              <w:pStyle w:val="Text1"/>
              <w:spacing w:after="0"/>
              <w:ind w:left="0"/>
              <w:jc w:val="center"/>
              <w:rPr>
                <w:rFonts w:ascii="Arial" w:hAnsi="Arial" w:cs="Arial"/>
                <w:sz w:val="20"/>
                <w:lang w:val="cs-CZ"/>
              </w:rPr>
            </w:pPr>
            <w:ins w:id="906" w:author="Juráš Pavel" w:date="2021-05-19T12:51:00Z">
              <w:r w:rsidRPr="003F2BA7">
                <w:rPr>
                  <w:rFonts w:ascii="Arial" w:hAnsi="Arial" w:cs="Arial"/>
                  <w:bCs/>
                  <w:color w:val="000000"/>
                  <w:sz w:val="20"/>
                  <w:lang w:eastAsia="cs-CZ"/>
                </w:rPr>
                <w:t>EFRR</w:t>
              </w:r>
            </w:ins>
          </w:p>
        </w:tc>
        <w:tc>
          <w:tcPr>
            <w:tcW w:w="398" w:type="pct"/>
            <w:vAlign w:val="center"/>
          </w:tcPr>
          <w:p w14:paraId="66294587" w14:textId="10508EEC" w:rsidR="00C12EF3" w:rsidRPr="003F2BA7" w:rsidRDefault="00C12EF3" w:rsidP="00C12EF3">
            <w:pPr>
              <w:pStyle w:val="Text1"/>
              <w:spacing w:after="0"/>
              <w:ind w:left="0"/>
              <w:jc w:val="center"/>
              <w:rPr>
                <w:rFonts w:ascii="Arial" w:hAnsi="Arial" w:cs="Arial"/>
                <w:sz w:val="20"/>
                <w:lang w:val="cs-CZ"/>
              </w:rPr>
            </w:pPr>
            <w:ins w:id="907" w:author="Juráš Pavel" w:date="2021-05-19T12:51:00Z">
              <w:r w:rsidRPr="003F2BA7">
                <w:rPr>
                  <w:rFonts w:ascii="Arial" w:hAnsi="Arial" w:cs="Arial"/>
                  <w:bCs/>
                  <w:color w:val="000000"/>
                  <w:sz w:val="20"/>
                  <w:lang w:eastAsia="cs-CZ"/>
                </w:rPr>
                <w:t>PR</w:t>
              </w:r>
            </w:ins>
          </w:p>
        </w:tc>
        <w:tc>
          <w:tcPr>
            <w:tcW w:w="311" w:type="pct"/>
            <w:vAlign w:val="center"/>
          </w:tcPr>
          <w:p w14:paraId="585D3EC2" w14:textId="7D87A003" w:rsidR="00C12EF3" w:rsidRPr="003F2BA7" w:rsidRDefault="00C12EF3" w:rsidP="00C12EF3">
            <w:pPr>
              <w:pStyle w:val="Text1"/>
              <w:spacing w:after="0"/>
              <w:ind w:left="0"/>
              <w:jc w:val="center"/>
              <w:rPr>
                <w:rFonts w:ascii="Arial" w:hAnsi="Arial" w:cs="Arial"/>
                <w:sz w:val="20"/>
                <w:lang w:val="cs-CZ"/>
              </w:rPr>
            </w:pPr>
            <w:ins w:id="908" w:author="Juráš Pavel" w:date="2021-05-19T12:51:00Z">
              <w:r w:rsidRPr="003F2BA7">
                <w:rPr>
                  <w:rFonts w:ascii="Arial" w:hAnsi="Arial" w:cs="Arial"/>
                  <w:bCs/>
                  <w:color w:val="000000"/>
                  <w:sz w:val="20"/>
                  <w:lang w:eastAsia="cs-CZ"/>
                </w:rPr>
                <w:t>RCR19</w:t>
              </w:r>
            </w:ins>
          </w:p>
        </w:tc>
        <w:tc>
          <w:tcPr>
            <w:tcW w:w="507" w:type="pct"/>
            <w:shd w:val="clear" w:color="auto" w:fill="auto"/>
            <w:vAlign w:val="center"/>
          </w:tcPr>
          <w:p w14:paraId="0C3D75D7" w14:textId="5712A0B4" w:rsidR="00C12EF3" w:rsidRPr="003F2BA7" w:rsidRDefault="00C12EF3" w:rsidP="00C12EF3">
            <w:pPr>
              <w:pStyle w:val="Text1"/>
              <w:spacing w:after="0"/>
              <w:ind w:left="0"/>
              <w:jc w:val="center"/>
              <w:rPr>
                <w:rFonts w:ascii="Arial" w:hAnsi="Arial" w:cs="Arial"/>
                <w:sz w:val="20"/>
                <w:lang w:val="cs-CZ"/>
              </w:rPr>
            </w:pPr>
            <w:proofErr w:type="spellStart"/>
            <w:ins w:id="909" w:author="Juráš Pavel" w:date="2021-05-19T12:51:00Z">
              <w:r w:rsidRPr="003F2BA7">
                <w:rPr>
                  <w:rFonts w:ascii="Arial" w:hAnsi="Arial" w:cs="Arial"/>
                  <w:bCs/>
                  <w:color w:val="000000"/>
                  <w:sz w:val="20"/>
                  <w:lang w:eastAsia="cs-CZ"/>
                </w:rPr>
                <w:t>Podniky</w:t>
              </w:r>
              <w:proofErr w:type="spellEnd"/>
              <w:r w:rsidRPr="003F2BA7">
                <w:rPr>
                  <w:rFonts w:ascii="Arial" w:hAnsi="Arial" w:cs="Arial"/>
                  <w:bCs/>
                  <w:color w:val="000000"/>
                  <w:sz w:val="20"/>
                  <w:lang w:eastAsia="cs-CZ"/>
                </w:rPr>
                <w:t xml:space="preserve"> s </w:t>
              </w:r>
              <w:proofErr w:type="spellStart"/>
              <w:r w:rsidRPr="003F2BA7">
                <w:rPr>
                  <w:rFonts w:ascii="Arial" w:hAnsi="Arial" w:cs="Arial"/>
                  <w:bCs/>
                  <w:color w:val="000000"/>
                  <w:sz w:val="20"/>
                  <w:lang w:eastAsia="cs-CZ"/>
                </w:rPr>
                <w:t>větším</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obratem</w:t>
              </w:r>
            </w:ins>
            <w:proofErr w:type="spellEnd"/>
          </w:p>
        </w:tc>
        <w:tc>
          <w:tcPr>
            <w:tcW w:w="405" w:type="pct"/>
            <w:vAlign w:val="center"/>
          </w:tcPr>
          <w:p w14:paraId="2CDE7905" w14:textId="00ABFEEC" w:rsidR="00C12EF3" w:rsidRPr="003F2BA7" w:rsidRDefault="00C12EF3" w:rsidP="00C12EF3">
            <w:pPr>
              <w:pStyle w:val="Text1"/>
              <w:spacing w:after="0"/>
              <w:ind w:left="0"/>
              <w:jc w:val="center"/>
              <w:rPr>
                <w:rFonts w:ascii="Arial" w:hAnsi="Arial" w:cs="Arial"/>
                <w:sz w:val="20"/>
                <w:lang w:val="cs-CZ"/>
              </w:rPr>
            </w:pPr>
            <w:proofErr w:type="spellStart"/>
            <w:ins w:id="910" w:author="Juráš Pavel" w:date="2021-05-19T12:51:00Z">
              <w:r w:rsidRPr="003F2BA7">
                <w:rPr>
                  <w:rFonts w:ascii="Arial" w:hAnsi="Arial" w:cs="Arial"/>
                  <w:bCs/>
                  <w:color w:val="000000"/>
                  <w:sz w:val="20"/>
                  <w:lang w:eastAsia="cs-CZ"/>
                </w:rPr>
                <w:t>Podniky</w:t>
              </w:r>
            </w:ins>
            <w:proofErr w:type="spellEnd"/>
          </w:p>
        </w:tc>
        <w:tc>
          <w:tcPr>
            <w:tcW w:w="406" w:type="pct"/>
            <w:vAlign w:val="center"/>
          </w:tcPr>
          <w:p w14:paraId="6DD58C55" w14:textId="615F5BEE" w:rsidR="00C12EF3" w:rsidRPr="003F2BA7" w:rsidRDefault="00C12EF3" w:rsidP="00C12EF3">
            <w:pPr>
              <w:pStyle w:val="Text1"/>
              <w:spacing w:after="0"/>
              <w:ind w:left="0"/>
              <w:jc w:val="center"/>
              <w:rPr>
                <w:rFonts w:ascii="Arial" w:hAnsi="Arial" w:cs="Arial"/>
                <w:sz w:val="20"/>
                <w:lang w:val="cs-CZ"/>
              </w:rPr>
            </w:pPr>
            <w:ins w:id="911" w:author="Juráš Pavel" w:date="2021-05-19T12:51:00Z">
              <w:r w:rsidRPr="003F2BA7">
                <w:rPr>
                  <w:rFonts w:ascii="Arial" w:hAnsi="Arial" w:cs="Arial"/>
                  <w:bCs/>
                  <w:color w:val="000000"/>
                  <w:sz w:val="20"/>
                  <w:lang w:eastAsia="cs-CZ"/>
                </w:rPr>
                <w:t>0</w:t>
              </w:r>
            </w:ins>
          </w:p>
        </w:tc>
        <w:tc>
          <w:tcPr>
            <w:tcW w:w="561" w:type="pct"/>
            <w:vAlign w:val="center"/>
          </w:tcPr>
          <w:p w14:paraId="347578B7" w14:textId="22569C25" w:rsidR="00C12EF3" w:rsidRPr="003F2BA7" w:rsidRDefault="00C12EF3" w:rsidP="00C12EF3">
            <w:pPr>
              <w:pStyle w:val="Text1"/>
              <w:spacing w:after="0"/>
              <w:ind w:left="0"/>
              <w:jc w:val="center"/>
              <w:rPr>
                <w:rFonts w:ascii="Arial" w:hAnsi="Arial" w:cs="Arial"/>
                <w:sz w:val="20"/>
                <w:lang w:val="cs-CZ"/>
              </w:rPr>
            </w:pPr>
            <w:ins w:id="912" w:author="Juráš Pavel" w:date="2021-05-19T12:51:00Z">
              <w:r w:rsidRPr="003F2BA7">
                <w:rPr>
                  <w:rFonts w:ascii="Arial" w:hAnsi="Arial" w:cs="Arial"/>
                  <w:bCs/>
                  <w:color w:val="000000"/>
                  <w:sz w:val="20"/>
                  <w:lang w:eastAsia="cs-CZ"/>
                </w:rPr>
                <w:t>2021</w:t>
              </w:r>
            </w:ins>
          </w:p>
        </w:tc>
        <w:tc>
          <w:tcPr>
            <w:tcW w:w="553" w:type="pct"/>
            <w:shd w:val="clear" w:color="auto" w:fill="auto"/>
            <w:vAlign w:val="center"/>
          </w:tcPr>
          <w:p w14:paraId="19A4C43F" w14:textId="510E3AE6" w:rsidR="00C12EF3" w:rsidRPr="003F2BA7" w:rsidRDefault="00C12EF3" w:rsidP="00C12EF3">
            <w:pPr>
              <w:pStyle w:val="Text1"/>
              <w:spacing w:after="0"/>
              <w:ind w:left="0"/>
              <w:jc w:val="center"/>
              <w:rPr>
                <w:rFonts w:ascii="Arial" w:hAnsi="Arial" w:cs="Arial"/>
                <w:sz w:val="20"/>
                <w:lang w:val="cs-CZ"/>
              </w:rPr>
            </w:pPr>
            <w:ins w:id="913" w:author="Juráš Pavel" w:date="2021-05-19T12:51:00Z">
              <w:r w:rsidRPr="003F2BA7">
                <w:rPr>
                  <w:rFonts w:ascii="Arial" w:hAnsi="Arial" w:cs="Arial"/>
                  <w:bCs/>
                  <w:color w:val="000000"/>
                  <w:sz w:val="20"/>
                  <w:lang w:eastAsia="cs-CZ"/>
                </w:rPr>
                <w:t>4</w:t>
              </w:r>
            </w:ins>
            <w:ins w:id="914" w:author="Juráš Pavel" w:date="2021-06-03T13:26:00Z">
              <w:r w:rsidR="009373D9">
                <w:rPr>
                  <w:rFonts w:ascii="Arial" w:hAnsi="Arial" w:cs="Arial"/>
                  <w:bCs/>
                  <w:color w:val="000000"/>
                  <w:sz w:val="20"/>
                  <w:lang w:eastAsia="cs-CZ"/>
                </w:rPr>
                <w:t>40</w:t>
              </w:r>
            </w:ins>
          </w:p>
        </w:tc>
        <w:tc>
          <w:tcPr>
            <w:tcW w:w="304" w:type="pct"/>
            <w:shd w:val="clear" w:color="auto" w:fill="auto"/>
            <w:vAlign w:val="center"/>
          </w:tcPr>
          <w:p w14:paraId="61096E77" w14:textId="742DA8A4" w:rsidR="00C12EF3" w:rsidRPr="003F2BA7" w:rsidRDefault="00C12EF3" w:rsidP="00C12EF3">
            <w:pPr>
              <w:pStyle w:val="Text1"/>
              <w:spacing w:after="0" w:line="480" w:lineRule="auto"/>
              <w:ind w:left="0"/>
              <w:jc w:val="center"/>
              <w:rPr>
                <w:rFonts w:ascii="Arial" w:hAnsi="Arial" w:cs="Arial"/>
                <w:sz w:val="20"/>
                <w:lang w:val="cs-CZ"/>
              </w:rPr>
            </w:pPr>
            <w:ins w:id="915" w:author="Juráš Pavel" w:date="2021-05-19T12:51:00Z">
              <w:r w:rsidRPr="003F2BA7">
                <w:rPr>
                  <w:rFonts w:ascii="Arial" w:hAnsi="Arial" w:cs="Arial"/>
                  <w:bCs/>
                  <w:color w:val="000000"/>
                  <w:sz w:val="20"/>
                  <w:lang w:eastAsia="cs-CZ"/>
                </w:rPr>
                <w:t>MS</w:t>
              </w:r>
            </w:ins>
          </w:p>
        </w:tc>
        <w:tc>
          <w:tcPr>
            <w:tcW w:w="392" w:type="pct"/>
          </w:tcPr>
          <w:p w14:paraId="41DFB34E" w14:textId="77777777" w:rsidR="00C12EF3" w:rsidRPr="003F2BA7" w:rsidRDefault="00C12EF3" w:rsidP="00C12EF3">
            <w:pPr>
              <w:jc w:val="center"/>
              <w:rPr>
                <w:rFonts w:ascii="Arial" w:hAnsi="Arial" w:cs="Arial"/>
                <w:i/>
              </w:rPr>
            </w:pPr>
          </w:p>
        </w:tc>
      </w:tr>
    </w:tbl>
    <w:p w14:paraId="12CC4E7E" w14:textId="77777777" w:rsidR="001D7FC4" w:rsidRPr="003F2BA7" w:rsidRDefault="001D7FC4" w:rsidP="001D7FC4">
      <w:pPr>
        <w:rPr>
          <w:rFonts w:ascii="Arial" w:hAnsi="Arial" w:cs="Arial"/>
          <w:i/>
          <w:iCs/>
        </w:rPr>
      </w:pPr>
    </w:p>
    <w:p w14:paraId="41F5327E" w14:textId="77777777" w:rsidR="00625F7C" w:rsidRPr="003F2BA7"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07923FA" w14:textId="77777777" w:rsidR="00625F7C" w:rsidRPr="003F2BA7"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625F7C" w:rsidRPr="003F2BA7" w:rsidSect="00625F7C">
          <w:pgSz w:w="16838" w:h="11906" w:orient="landscape" w:code="9"/>
          <w:pgMar w:top="1418" w:right="1418" w:bottom="1418" w:left="1418" w:header="708" w:footer="708" w:gutter="0"/>
          <w:cols w:space="708"/>
          <w:docGrid w:linePitch="360"/>
        </w:sectPr>
      </w:pPr>
    </w:p>
    <w:p w14:paraId="42EBEACD" w14:textId="47FA82CF"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2.A.2.1.3 Orientační rozdělení prostředků programu (EU) podle typu intervence</w:t>
      </w:r>
      <w:r w:rsidRPr="003F2BA7">
        <w:rPr>
          <w:rFonts w:ascii="Arial" w:eastAsiaTheme="majorEastAsia" w:hAnsi="Arial" w:cs="Arial"/>
          <w:color w:val="000000" w:themeColor="text1"/>
          <w:sz w:val="26"/>
          <w:szCs w:val="26"/>
        </w:rPr>
        <w:t xml:space="preserve"> </w:t>
      </w:r>
    </w:p>
    <w:p w14:paraId="6F9B88B2"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805573" w:rsidRPr="003F2BA7" w14:paraId="689B2971" w14:textId="77777777" w:rsidTr="00506D92">
        <w:tc>
          <w:tcPr>
            <w:tcW w:w="9067" w:type="dxa"/>
            <w:gridSpan w:val="6"/>
            <w:shd w:val="clear" w:color="auto" w:fill="99C7F9"/>
          </w:tcPr>
          <w:p w14:paraId="075BD230" w14:textId="77777777" w:rsidR="00805573" w:rsidRPr="003F2BA7" w:rsidRDefault="00805573" w:rsidP="00506D92">
            <w:pPr>
              <w:rPr>
                <w:rFonts w:ascii="Arial" w:hAnsi="Arial" w:cs="Arial"/>
                <w:b/>
                <w:iCs/>
              </w:rPr>
            </w:pPr>
            <w:r w:rsidRPr="003F2BA7">
              <w:rPr>
                <w:rFonts w:ascii="Arial" w:hAnsi="Arial" w:cs="Arial"/>
                <w:b/>
              </w:rPr>
              <w:t>Tabulka 4: Dimenze 1 – oblast intervence</w:t>
            </w:r>
          </w:p>
        </w:tc>
      </w:tr>
      <w:tr w:rsidR="00805573" w:rsidRPr="003F2BA7" w14:paraId="59ACED37" w14:textId="77777777" w:rsidTr="00506D92">
        <w:tc>
          <w:tcPr>
            <w:tcW w:w="1129" w:type="dxa"/>
            <w:shd w:val="clear" w:color="auto" w:fill="auto"/>
          </w:tcPr>
          <w:p w14:paraId="2391C21F"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993" w:type="dxa"/>
            <w:shd w:val="clear" w:color="auto" w:fill="auto"/>
          </w:tcPr>
          <w:p w14:paraId="29D0F295"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275" w:type="dxa"/>
            <w:shd w:val="clear" w:color="auto" w:fill="auto"/>
          </w:tcPr>
          <w:p w14:paraId="4FF7175E"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560" w:type="dxa"/>
          </w:tcPr>
          <w:p w14:paraId="554857CD"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1701" w:type="dxa"/>
            <w:shd w:val="clear" w:color="auto" w:fill="auto"/>
          </w:tcPr>
          <w:p w14:paraId="535D2777"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2409" w:type="dxa"/>
            <w:shd w:val="clear" w:color="auto" w:fill="auto"/>
          </w:tcPr>
          <w:p w14:paraId="37BFF1D3"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06FCA7A9"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5A152E58"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99FDE3A"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51D455E" w14:textId="77777777" w:rsidR="00805573" w:rsidRPr="003F2BA7" w:rsidRDefault="00805573" w:rsidP="00506D92">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EFAE903"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0AC9E4F8" w14:textId="77777777" w:rsidR="00805573" w:rsidRPr="003F2BA7" w:rsidRDefault="00805573" w:rsidP="00506D92">
            <w:pPr>
              <w:jc w:val="center"/>
              <w:rPr>
                <w:rFonts w:ascii="Arial" w:hAnsi="Arial" w:cs="Arial"/>
                <w:color w:val="000000"/>
              </w:rPr>
            </w:pPr>
            <w:r w:rsidRPr="003F2BA7">
              <w:rPr>
                <w:rFonts w:ascii="Arial" w:hAnsi="Arial" w:cs="Arial"/>
                <w:color w:val="000000"/>
              </w:rPr>
              <w:t>021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E61BF81" w14:textId="74833FD3" w:rsidR="00805573" w:rsidRPr="003F2BA7" w:rsidRDefault="00805573" w:rsidP="00506D92">
            <w:pPr>
              <w:jc w:val="center"/>
              <w:rPr>
                <w:rFonts w:ascii="Arial" w:hAnsi="Arial" w:cs="Arial"/>
              </w:rPr>
            </w:pPr>
            <w:r w:rsidRPr="003F2BA7">
              <w:rPr>
                <w:rFonts w:ascii="Arial" w:hAnsi="Arial" w:cs="Arial"/>
              </w:rPr>
              <w:t xml:space="preserve">126 </w:t>
            </w:r>
            <w:del w:id="916" w:author="Juráš Pavel" w:date="2021-06-03T13:14:00Z">
              <w:r w:rsidRPr="003F2BA7" w:rsidDel="00A67B4E">
                <w:rPr>
                  <w:rFonts w:ascii="Arial" w:hAnsi="Arial" w:cs="Arial"/>
                </w:rPr>
                <w:delText>996 307</w:delText>
              </w:r>
            </w:del>
            <w:ins w:id="917" w:author="Juráš Pavel" w:date="2021-06-03T13:14:00Z">
              <w:r w:rsidR="00A67B4E">
                <w:rPr>
                  <w:rFonts w:ascii="Arial" w:hAnsi="Arial" w:cs="Arial"/>
                </w:rPr>
                <w:t>0</w:t>
              </w:r>
            </w:ins>
            <w:ins w:id="918" w:author="Juráš Pavel" w:date="2021-06-03T13:15:00Z">
              <w:r w:rsidR="00A67B4E">
                <w:rPr>
                  <w:rFonts w:ascii="Arial" w:hAnsi="Arial" w:cs="Arial"/>
                </w:rPr>
                <w:t>22 606</w:t>
              </w:r>
            </w:ins>
          </w:p>
        </w:tc>
      </w:tr>
      <w:tr w:rsidR="00805573" w:rsidRPr="003F2BA7" w14:paraId="74927782"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25B8B22C"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98092B"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8A47F87" w14:textId="77777777" w:rsidR="00805573" w:rsidRPr="003F2BA7" w:rsidRDefault="00805573" w:rsidP="00506D92">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9BD2DC3"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69919C3B" w14:textId="77777777" w:rsidR="00805573" w:rsidRPr="003F2BA7" w:rsidRDefault="00805573" w:rsidP="00506D92">
            <w:pPr>
              <w:jc w:val="center"/>
              <w:rPr>
                <w:rFonts w:ascii="Arial" w:hAnsi="Arial" w:cs="Arial"/>
                <w:color w:val="000000"/>
              </w:rPr>
            </w:pPr>
            <w:r w:rsidRPr="003F2BA7">
              <w:rPr>
                <w:rFonts w:ascii="Arial" w:hAnsi="Arial" w:cs="Arial"/>
                <w:color w:val="000000"/>
              </w:rPr>
              <w:t>021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2237028" w14:textId="1C1C87D3" w:rsidR="00805573" w:rsidRPr="003F2BA7" w:rsidRDefault="00805573" w:rsidP="00506D92">
            <w:pPr>
              <w:jc w:val="center"/>
              <w:rPr>
                <w:rFonts w:ascii="Arial" w:hAnsi="Arial" w:cs="Arial"/>
              </w:rPr>
            </w:pPr>
            <w:del w:id="919" w:author="Juráš Pavel" w:date="2021-06-03T13:15:00Z">
              <w:r w:rsidRPr="003F2BA7" w:rsidDel="00A67B4E">
                <w:rPr>
                  <w:rFonts w:ascii="Arial" w:hAnsi="Arial" w:cs="Arial"/>
                </w:rPr>
                <w:delText>99 782 815</w:delText>
              </w:r>
            </w:del>
            <w:ins w:id="920" w:author="Juráš Pavel" w:date="2021-06-03T13:15:00Z">
              <w:r w:rsidR="00A67B4E">
                <w:rPr>
                  <w:rFonts w:ascii="Arial" w:hAnsi="Arial" w:cs="Arial"/>
                </w:rPr>
                <w:t>100 756 516</w:t>
              </w:r>
            </w:ins>
          </w:p>
        </w:tc>
      </w:tr>
      <w:tr w:rsidR="00A67B4E" w:rsidRPr="003F2BA7" w14:paraId="6FEE77B0" w14:textId="77777777" w:rsidTr="00506D92">
        <w:trPr>
          <w:ins w:id="921" w:author="Juráš Pavel" w:date="2021-06-03T13:14:00Z"/>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7226CEDC" w14:textId="3335A83F" w:rsidR="00A67B4E" w:rsidRPr="003F2BA7" w:rsidRDefault="00A67B4E" w:rsidP="00A67B4E">
            <w:pPr>
              <w:jc w:val="center"/>
              <w:rPr>
                <w:ins w:id="922" w:author="Juráš Pavel" w:date="2021-06-03T13:14:00Z"/>
                <w:rFonts w:ascii="Arial" w:hAnsi="Arial" w:cs="Arial"/>
              </w:rPr>
            </w:pPr>
            <w:ins w:id="923" w:author="Juráš Pavel" w:date="2021-06-03T13:14:00Z">
              <w:r w:rsidRPr="003F2BA7">
                <w:rPr>
                  <w:rFonts w:ascii="Arial" w:hAnsi="Arial" w:cs="Arial"/>
                </w:rPr>
                <w:t>2</w:t>
              </w:r>
            </w:ins>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5DAC67B" w14:textId="2C84470A" w:rsidR="00A67B4E" w:rsidRPr="003F2BA7" w:rsidRDefault="00A67B4E" w:rsidP="00A67B4E">
            <w:pPr>
              <w:jc w:val="center"/>
              <w:rPr>
                <w:ins w:id="924" w:author="Juráš Pavel" w:date="2021-06-03T13:14:00Z"/>
                <w:rFonts w:ascii="Arial" w:hAnsi="Arial" w:cs="Arial"/>
              </w:rPr>
            </w:pPr>
            <w:ins w:id="925" w:author="Juráš Pavel" w:date="2021-06-03T13:14:00Z">
              <w:r w:rsidRPr="003F2BA7">
                <w:rPr>
                  <w:rFonts w:ascii="Arial" w:hAnsi="Arial" w:cs="Arial"/>
                </w:rPr>
                <w:t>EFRR</w:t>
              </w:r>
            </w:ins>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FD4090" w14:textId="69A60F6A" w:rsidR="00A67B4E" w:rsidRPr="003F2BA7" w:rsidRDefault="00A67B4E" w:rsidP="00A67B4E">
            <w:pPr>
              <w:jc w:val="center"/>
              <w:rPr>
                <w:ins w:id="926" w:author="Juráš Pavel" w:date="2021-06-03T13:14:00Z"/>
                <w:rFonts w:ascii="Arial" w:hAnsi="Arial" w:cs="Arial"/>
              </w:rPr>
            </w:pPr>
            <w:ins w:id="927" w:author="Juráš Pavel" w:date="2021-06-03T13:14:00Z">
              <w:r w:rsidRPr="003F2BA7">
                <w:rPr>
                  <w:rFonts w:ascii="Arial" w:hAnsi="Arial" w:cs="Arial"/>
                </w:rPr>
                <w:t>MRR</w:t>
              </w:r>
            </w:ins>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2A2B306" w14:textId="22AA4BF9" w:rsidR="00A67B4E" w:rsidRPr="003F2BA7" w:rsidRDefault="00A67B4E" w:rsidP="00A67B4E">
            <w:pPr>
              <w:jc w:val="center"/>
              <w:rPr>
                <w:ins w:id="928" w:author="Juráš Pavel" w:date="2021-06-03T13:14:00Z"/>
                <w:rFonts w:ascii="Arial" w:hAnsi="Arial" w:cs="Arial"/>
              </w:rPr>
            </w:pPr>
            <w:ins w:id="929" w:author="Juráš Pavel" w:date="2021-06-03T13:14:00Z">
              <w:r w:rsidRPr="003F2BA7">
                <w:rPr>
                  <w:rFonts w:ascii="Arial" w:hAnsi="Arial" w:cs="Arial"/>
                </w:rPr>
                <w:t>SC2.1</w:t>
              </w:r>
            </w:ins>
          </w:p>
        </w:tc>
        <w:tc>
          <w:tcPr>
            <w:tcW w:w="1701" w:type="dxa"/>
            <w:tcBorders>
              <w:top w:val="nil"/>
              <w:left w:val="single" w:sz="4" w:space="0" w:color="auto"/>
              <w:bottom w:val="single" w:sz="4" w:space="0" w:color="auto"/>
              <w:right w:val="single" w:sz="4" w:space="0" w:color="auto"/>
            </w:tcBorders>
            <w:shd w:val="clear" w:color="auto" w:fill="auto"/>
            <w:vAlign w:val="center"/>
          </w:tcPr>
          <w:p w14:paraId="76BAB76E" w14:textId="2C0766B4" w:rsidR="00A67B4E" w:rsidRPr="003F2BA7" w:rsidRDefault="00A67B4E" w:rsidP="00A67B4E">
            <w:pPr>
              <w:jc w:val="center"/>
              <w:rPr>
                <w:ins w:id="930" w:author="Juráš Pavel" w:date="2021-06-03T13:14:00Z"/>
                <w:rFonts w:ascii="Arial" w:hAnsi="Arial" w:cs="Arial"/>
                <w:color w:val="000000"/>
              </w:rPr>
            </w:pPr>
            <w:ins w:id="931" w:author="Juráš Pavel" w:date="2021-06-03T13:14:00Z">
              <w:r>
                <w:rPr>
                  <w:rFonts w:ascii="Arial" w:hAnsi="Arial" w:cs="Arial"/>
                  <w:color w:val="000000"/>
                </w:rPr>
                <w:t>023</w:t>
              </w:r>
            </w:ins>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41BF763" w14:textId="00EA1BB9" w:rsidR="00A67B4E" w:rsidRPr="003F2BA7" w:rsidRDefault="00A67B4E" w:rsidP="00A67B4E">
            <w:pPr>
              <w:jc w:val="center"/>
              <w:rPr>
                <w:ins w:id="932" w:author="Juráš Pavel" w:date="2021-06-03T13:14:00Z"/>
                <w:rFonts w:ascii="Arial" w:hAnsi="Arial" w:cs="Arial"/>
              </w:rPr>
            </w:pPr>
            <w:ins w:id="933" w:author="Juráš Pavel" w:date="2021-06-03T13:15:00Z">
              <w:r>
                <w:rPr>
                  <w:rFonts w:ascii="Arial" w:hAnsi="Arial" w:cs="Arial"/>
                </w:rPr>
                <w:t>6 668 477</w:t>
              </w:r>
            </w:ins>
          </w:p>
        </w:tc>
      </w:tr>
      <w:tr w:rsidR="00A67B4E" w:rsidRPr="003F2BA7" w14:paraId="3277B424" w14:textId="77777777" w:rsidTr="00506D92">
        <w:trPr>
          <w:ins w:id="934" w:author="Juráš Pavel" w:date="2021-06-03T13:14:00Z"/>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2A729C57" w14:textId="7A314999" w:rsidR="00A67B4E" w:rsidRPr="003F2BA7" w:rsidRDefault="00A67B4E" w:rsidP="00A67B4E">
            <w:pPr>
              <w:jc w:val="center"/>
              <w:rPr>
                <w:ins w:id="935" w:author="Juráš Pavel" w:date="2021-06-03T13:14:00Z"/>
                <w:rFonts w:ascii="Arial" w:hAnsi="Arial" w:cs="Arial"/>
              </w:rPr>
            </w:pPr>
            <w:ins w:id="936" w:author="Juráš Pavel" w:date="2021-06-03T13:14:00Z">
              <w:r w:rsidRPr="003F2BA7">
                <w:rPr>
                  <w:rFonts w:ascii="Arial" w:hAnsi="Arial" w:cs="Arial"/>
                </w:rPr>
                <w:t>2</w:t>
              </w:r>
            </w:ins>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E483C2" w14:textId="4FE170FC" w:rsidR="00A67B4E" w:rsidRPr="003F2BA7" w:rsidRDefault="00A67B4E" w:rsidP="00A67B4E">
            <w:pPr>
              <w:jc w:val="center"/>
              <w:rPr>
                <w:ins w:id="937" w:author="Juráš Pavel" w:date="2021-06-03T13:14:00Z"/>
                <w:rFonts w:ascii="Arial" w:hAnsi="Arial" w:cs="Arial"/>
              </w:rPr>
            </w:pPr>
            <w:ins w:id="938" w:author="Juráš Pavel" w:date="2021-06-03T13:14:00Z">
              <w:r w:rsidRPr="003F2BA7">
                <w:rPr>
                  <w:rFonts w:ascii="Arial" w:hAnsi="Arial" w:cs="Arial"/>
                </w:rPr>
                <w:t>EFRR</w:t>
              </w:r>
            </w:ins>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9F6E43" w14:textId="16B85DDF" w:rsidR="00A67B4E" w:rsidRPr="003F2BA7" w:rsidRDefault="00A67B4E" w:rsidP="00A67B4E">
            <w:pPr>
              <w:jc w:val="center"/>
              <w:rPr>
                <w:ins w:id="939" w:author="Juráš Pavel" w:date="2021-06-03T13:14:00Z"/>
                <w:rFonts w:ascii="Arial" w:hAnsi="Arial" w:cs="Arial"/>
              </w:rPr>
            </w:pPr>
            <w:ins w:id="940" w:author="Juráš Pavel" w:date="2021-06-03T13:14:00Z">
              <w:r w:rsidRPr="003F2BA7">
                <w:rPr>
                  <w:rFonts w:ascii="Arial" w:hAnsi="Arial" w:cs="Arial"/>
                </w:rPr>
                <w:t>PR</w:t>
              </w:r>
            </w:ins>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555D070" w14:textId="39F60430" w:rsidR="00A67B4E" w:rsidRPr="003F2BA7" w:rsidRDefault="00A67B4E" w:rsidP="00A67B4E">
            <w:pPr>
              <w:jc w:val="center"/>
              <w:rPr>
                <w:ins w:id="941" w:author="Juráš Pavel" w:date="2021-06-03T13:14:00Z"/>
                <w:rFonts w:ascii="Arial" w:hAnsi="Arial" w:cs="Arial"/>
              </w:rPr>
            </w:pPr>
            <w:ins w:id="942" w:author="Juráš Pavel" w:date="2021-06-03T13:14:00Z">
              <w:r w:rsidRPr="003F2BA7">
                <w:rPr>
                  <w:rFonts w:ascii="Arial" w:hAnsi="Arial" w:cs="Arial"/>
                </w:rPr>
                <w:t>SC2.1</w:t>
              </w:r>
            </w:ins>
          </w:p>
        </w:tc>
        <w:tc>
          <w:tcPr>
            <w:tcW w:w="1701" w:type="dxa"/>
            <w:tcBorders>
              <w:top w:val="nil"/>
              <w:left w:val="single" w:sz="4" w:space="0" w:color="auto"/>
              <w:bottom w:val="single" w:sz="4" w:space="0" w:color="auto"/>
              <w:right w:val="single" w:sz="4" w:space="0" w:color="auto"/>
            </w:tcBorders>
            <w:shd w:val="clear" w:color="auto" w:fill="auto"/>
            <w:vAlign w:val="center"/>
          </w:tcPr>
          <w:p w14:paraId="282A3932" w14:textId="24E8AE9D" w:rsidR="00A67B4E" w:rsidRPr="003F2BA7" w:rsidRDefault="00A67B4E" w:rsidP="00A67B4E">
            <w:pPr>
              <w:jc w:val="center"/>
              <w:rPr>
                <w:ins w:id="943" w:author="Juráš Pavel" w:date="2021-06-03T13:14:00Z"/>
                <w:rFonts w:ascii="Arial" w:hAnsi="Arial" w:cs="Arial"/>
                <w:color w:val="000000"/>
              </w:rPr>
            </w:pPr>
            <w:ins w:id="944" w:author="Juráš Pavel" w:date="2021-06-03T13:14:00Z">
              <w:r>
                <w:rPr>
                  <w:rFonts w:ascii="Arial" w:hAnsi="Arial" w:cs="Arial"/>
                  <w:color w:val="000000"/>
                </w:rPr>
                <w:t>023</w:t>
              </w:r>
            </w:ins>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6E10B34" w14:textId="168FA303" w:rsidR="00A67B4E" w:rsidRPr="003F2BA7" w:rsidRDefault="00A67B4E" w:rsidP="00A67B4E">
            <w:pPr>
              <w:jc w:val="center"/>
              <w:rPr>
                <w:ins w:id="945" w:author="Juráš Pavel" w:date="2021-06-03T13:14:00Z"/>
                <w:rFonts w:ascii="Arial" w:hAnsi="Arial" w:cs="Arial"/>
              </w:rPr>
            </w:pPr>
            <w:ins w:id="946" w:author="Juráš Pavel" w:date="2021-06-03T13:15:00Z">
              <w:r>
                <w:rPr>
                  <w:rFonts w:ascii="Arial" w:hAnsi="Arial" w:cs="Arial"/>
                </w:rPr>
                <w:t>5 331 523</w:t>
              </w:r>
            </w:ins>
          </w:p>
        </w:tc>
      </w:tr>
      <w:tr w:rsidR="00805573" w:rsidRPr="003F2BA7" w14:paraId="582FB526"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31FFB348"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8DB124"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D17FB5" w14:textId="77777777" w:rsidR="00805573" w:rsidRPr="003F2BA7" w:rsidRDefault="00805573" w:rsidP="00506D92">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F1CFD1F"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16277B36" w14:textId="77777777" w:rsidR="00805573" w:rsidRPr="003F2BA7" w:rsidRDefault="00805573" w:rsidP="00506D92">
            <w:pPr>
              <w:jc w:val="center"/>
              <w:rPr>
                <w:rFonts w:ascii="Arial" w:hAnsi="Arial" w:cs="Arial"/>
                <w:color w:val="000000"/>
              </w:rPr>
            </w:pPr>
            <w:r w:rsidRPr="003F2BA7">
              <w:rPr>
                <w:rFonts w:ascii="Arial" w:hAnsi="Arial" w:cs="Arial"/>
                <w:color w:val="000000"/>
              </w:rPr>
              <w:t>024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3AE7E4B" w14:textId="4D3769C0" w:rsidR="00805573" w:rsidRPr="003F2BA7" w:rsidRDefault="00805573" w:rsidP="00506D92">
            <w:pPr>
              <w:jc w:val="center"/>
              <w:rPr>
                <w:rFonts w:ascii="Arial" w:hAnsi="Arial" w:cs="Arial"/>
              </w:rPr>
            </w:pPr>
            <w:r w:rsidRPr="003F2BA7">
              <w:rPr>
                <w:rFonts w:ascii="Arial" w:hAnsi="Arial" w:cs="Arial"/>
              </w:rPr>
              <w:t xml:space="preserve">18 </w:t>
            </w:r>
            <w:del w:id="947" w:author="Juráš Pavel" w:date="2021-06-03T13:15:00Z">
              <w:r w:rsidRPr="003F2BA7" w:rsidDel="00A67B4E">
                <w:rPr>
                  <w:rFonts w:ascii="Arial" w:hAnsi="Arial" w:cs="Arial"/>
                </w:rPr>
                <w:delText>259 552</w:delText>
              </w:r>
            </w:del>
            <w:ins w:id="948" w:author="Juráš Pavel" w:date="2021-06-03T13:15:00Z">
              <w:r w:rsidR="00A67B4E">
                <w:rPr>
                  <w:rFonts w:ascii="Arial" w:hAnsi="Arial" w:cs="Arial"/>
                </w:rPr>
                <w:t>119 552</w:t>
              </w:r>
            </w:ins>
          </w:p>
        </w:tc>
      </w:tr>
      <w:tr w:rsidR="00805573" w:rsidRPr="003F2BA7" w14:paraId="24741233"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39454B98"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271E96D"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14C0F4" w14:textId="77777777" w:rsidR="00805573" w:rsidRPr="003F2BA7" w:rsidRDefault="00805573" w:rsidP="00506D92">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23B3FFC"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46127D3D" w14:textId="77777777" w:rsidR="00805573" w:rsidRPr="003F2BA7" w:rsidRDefault="00805573" w:rsidP="00506D92">
            <w:pPr>
              <w:jc w:val="center"/>
              <w:rPr>
                <w:rFonts w:ascii="Arial" w:hAnsi="Arial" w:cs="Arial"/>
                <w:color w:val="000000"/>
              </w:rPr>
            </w:pPr>
            <w:r w:rsidRPr="003F2BA7">
              <w:rPr>
                <w:rFonts w:ascii="Arial" w:hAnsi="Arial" w:cs="Arial"/>
                <w:color w:val="000000"/>
              </w:rPr>
              <w:t>024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E5B6D11" w14:textId="3151E27E" w:rsidR="00805573" w:rsidRPr="003F2BA7" w:rsidRDefault="00805573" w:rsidP="00506D92">
            <w:pPr>
              <w:jc w:val="center"/>
              <w:rPr>
                <w:rFonts w:ascii="Arial" w:hAnsi="Arial" w:cs="Arial"/>
              </w:rPr>
            </w:pPr>
            <w:r w:rsidRPr="003F2BA7">
              <w:rPr>
                <w:rFonts w:ascii="Arial" w:hAnsi="Arial" w:cs="Arial"/>
              </w:rPr>
              <w:t xml:space="preserve">14 </w:t>
            </w:r>
            <w:del w:id="949" w:author="Juráš Pavel" w:date="2021-06-03T13:15:00Z">
              <w:r w:rsidRPr="003F2BA7" w:rsidDel="00A67B4E">
                <w:rPr>
                  <w:rFonts w:ascii="Arial" w:hAnsi="Arial" w:cs="Arial"/>
                </w:rPr>
                <w:delText>346 790</w:delText>
              </w:r>
            </w:del>
            <w:ins w:id="950" w:author="Juráš Pavel" w:date="2021-06-03T13:15:00Z">
              <w:r w:rsidR="00A67B4E">
                <w:rPr>
                  <w:rFonts w:ascii="Arial" w:hAnsi="Arial" w:cs="Arial"/>
                </w:rPr>
                <w:t>486 790</w:t>
              </w:r>
            </w:ins>
          </w:p>
        </w:tc>
      </w:tr>
      <w:tr w:rsidR="00805573" w:rsidRPr="003F2BA7" w14:paraId="58D900CA"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13EAED05"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6939F06"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488A96" w14:textId="77777777" w:rsidR="00805573" w:rsidRPr="003F2BA7" w:rsidRDefault="00805573" w:rsidP="00506D92">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1F97B6C"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0B00E3C3" w14:textId="77777777" w:rsidR="00805573" w:rsidRPr="003F2BA7" w:rsidRDefault="00805573" w:rsidP="00506D92">
            <w:pPr>
              <w:jc w:val="center"/>
              <w:rPr>
                <w:rFonts w:ascii="Arial" w:hAnsi="Arial" w:cs="Arial"/>
                <w:color w:val="000000"/>
              </w:rPr>
            </w:pPr>
            <w:r w:rsidRPr="003F2BA7">
              <w:rPr>
                <w:rFonts w:ascii="Arial" w:hAnsi="Arial" w:cs="Arial"/>
                <w:color w:val="000000"/>
              </w:rPr>
              <w:t>025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C2E5754" w14:textId="36DF1C88" w:rsidR="00805573" w:rsidRPr="003F2BA7" w:rsidRDefault="00805573" w:rsidP="00506D92">
            <w:pPr>
              <w:jc w:val="center"/>
              <w:rPr>
                <w:rFonts w:ascii="Arial" w:hAnsi="Arial" w:cs="Arial"/>
              </w:rPr>
            </w:pPr>
            <w:r w:rsidRPr="003F2BA7">
              <w:rPr>
                <w:rFonts w:ascii="Arial" w:hAnsi="Arial" w:cs="Arial"/>
              </w:rPr>
              <w:t xml:space="preserve">17 </w:t>
            </w:r>
            <w:del w:id="951" w:author="Juráš Pavel" w:date="2021-06-03T13:16:00Z">
              <w:r w:rsidRPr="003F2BA7" w:rsidDel="00A67B4E">
                <w:rPr>
                  <w:rFonts w:ascii="Arial" w:hAnsi="Arial" w:cs="Arial"/>
                </w:rPr>
                <w:delText>456 448</w:delText>
              </w:r>
            </w:del>
            <w:ins w:id="952" w:author="Juráš Pavel" w:date="2021-06-03T13:16:00Z">
              <w:r w:rsidR="00A67B4E">
                <w:rPr>
                  <w:rFonts w:ascii="Arial" w:hAnsi="Arial" w:cs="Arial"/>
                </w:rPr>
                <w:t>322 606</w:t>
              </w:r>
            </w:ins>
          </w:p>
        </w:tc>
      </w:tr>
      <w:tr w:rsidR="00805573" w:rsidRPr="003F2BA7" w14:paraId="63ACA670"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180025F8"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8BD53BD"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2425FC9" w14:textId="77777777" w:rsidR="00805573" w:rsidRPr="003F2BA7" w:rsidRDefault="00805573" w:rsidP="00506D92">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76191F6"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5297297" w14:textId="77777777" w:rsidR="00805573" w:rsidRPr="003F2BA7" w:rsidRDefault="00805573" w:rsidP="00506D92">
            <w:pPr>
              <w:jc w:val="center"/>
              <w:rPr>
                <w:rFonts w:ascii="Arial" w:hAnsi="Arial" w:cs="Arial"/>
                <w:color w:val="000000"/>
              </w:rPr>
            </w:pPr>
            <w:r w:rsidRPr="003F2BA7">
              <w:rPr>
                <w:rFonts w:ascii="Arial" w:hAnsi="Arial" w:cs="Arial"/>
                <w:color w:val="000000"/>
              </w:rPr>
              <w:t>025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21DFE2B" w14:textId="313506FA" w:rsidR="00805573" w:rsidRPr="003F2BA7" w:rsidRDefault="00805573" w:rsidP="00506D92">
            <w:pPr>
              <w:jc w:val="center"/>
              <w:rPr>
                <w:rFonts w:ascii="Arial" w:hAnsi="Arial" w:cs="Arial"/>
              </w:rPr>
            </w:pPr>
            <w:r w:rsidRPr="003F2BA7">
              <w:rPr>
                <w:rFonts w:ascii="Arial" w:hAnsi="Arial" w:cs="Arial"/>
              </w:rPr>
              <w:t xml:space="preserve">13 </w:t>
            </w:r>
            <w:del w:id="953" w:author="Juráš Pavel" w:date="2021-06-03T13:16:00Z">
              <w:r w:rsidRPr="003F2BA7" w:rsidDel="00A67B4E">
                <w:rPr>
                  <w:rFonts w:ascii="Arial" w:hAnsi="Arial" w:cs="Arial"/>
                </w:rPr>
                <w:delText>715 780</w:delText>
              </w:r>
            </w:del>
            <w:ins w:id="954" w:author="Juráš Pavel" w:date="2021-06-03T13:16:00Z">
              <w:r w:rsidR="00A67B4E">
                <w:rPr>
                  <w:rFonts w:ascii="Arial" w:hAnsi="Arial" w:cs="Arial"/>
                </w:rPr>
                <w:t>849 622</w:t>
              </w:r>
            </w:ins>
          </w:p>
        </w:tc>
      </w:tr>
      <w:tr w:rsidR="00805573" w:rsidRPr="003F2BA7" w14:paraId="0C0DD021"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717A0953"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C4B1E8"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1E9FBC2" w14:textId="77777777" w:rsidR="00805573" w:rsidRPr="003F2BA7" w:rsidRDefault="00805573" w:rsidP="00506D92">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86BF94D"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47BED0" w14:textId="3D35389F" w:rsidR="00805573" w:rsidRPr="003F2BA7" w:rsidRDefault="00805573" w:rsidP="00506D92">
            <w:pPr>
              <w:jc w:val="center"/>
              <w:rPr>
                <w:rFonts w:ascii="Arial" w:hAnsi="Arial" w:cs="Arial"/>
              </w:rPr>
            </w:pPr>
            <w:r w:rsidRPr="003F2BA7">
              <w:rPr>
                <w:rFonts w:ascii="Arial" w:hAnsi="Arial" w:cs="Arial"/>
              </w:rPr>
              <w:t>03</w:t>
            </w:r>
            <w:ins w:id="955" w:author="Juráš Pavel" w:date="2021-05-27T11:18:00Z">
              <w:r w:rsidR="00D7226A" w:rsidRPr="003F2BA7">
                <w:rPr>
                  <w:rFonts w:ascii="Arial" w:hAnsi="Arial" w:cs="Arial"/>
                </w:rPr>
                <w:t>8</w:t>
              </w:r>
            </w:ins>
            <w:del w:id="956" w:author="Juráš Pavel" w:date="2021-05-27T11:17:00Z">
              <w:r w:rsidRPr="003F2BA7" w:rsidDel="00D7226A">
                <w:rPr>
                  <w:rFonts w:ascii="Arial" w:hAnsi="Arial" w:cs="Arial"/>
                </w:rPr>
                <w:delText>7</w:delText>
              </w:r>
            </w:del>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870021C" w14:textId="6AB3A125" w:rsidR="00805573" w:rsidRPr="003F2BA7" w:rsidRDefault="00805573" w:rsidP="00506D92">
            <w:pPr>
              <w:jc w:val="center"/>
              <w:rPr>
                <w:rFonts w:ascii="Arial" w:hAnsi="Arial" w:cs="Arial"/>
              </w:rPr>
            </w:pPr>
            <w:r w:rsidRPr="003F2BA7">
              <w:rPr>
                <w:rFonts w:ascii="Arial" w:hAnsi="Arial" w:cs="Arial"/>
              </w:rPr>
              <w:t xml:space="preserve">50 </w:t>
            </w:r>
            <w:del w:id="957" w:author="Juráš Pavel" w:date="2021-06-03T13:14:00Z">
              <w:r w:rsidRPr="003F2BA7" w:rsidDel="00A67B4E">
                <w:rPr>
                  <w:rFonts w:ascii="Arial" w:hAnsi="Arial" w:cs="Arial"/>
                </w:rPr>
                <w:delText>466 359</w:delText>
              </w:r>
            </w:del>
            <w:ins w:id="958" w:author="Juráš Pavel" w:date="2021-06-03T13:14:00Z">
              <w:r w:rsidR="00A67B4E">
                <w:rPr>
                  <w:rFonts w:ascii="Arial" w:hAnsi="Arial" w:cs="Arial"/>
                </w:rPr>
                <w:t>079 425</w:t>
              </w:r>
            </w:ins>
          </w:p>
        </w:tc>
      </w:tr>
      <w:tr w:rsidR="00805573" w:rsidRPr="003F2BA7" w14:paraId="057D5D0E"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08F6414E"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A341377"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DBBD08" w14:textId="77777777" w:rsidR="00805573" w:rsidRPr="003F2BA7" w:rsidRDefault="00805573" w:rsidP="00506D92">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AEFBEF7"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7DC24E" w14:textId="3DC9FC3C" w:rsidR="00805573" w:rsidRPr="003F2BA7" w:rsidRDefault="00805573" w:rsidP="00506D92">
            <w:pPr>
              <w:jc w:val="center"/>
              <w:rPr>
                <w:rFonts w:ascii="Arial" w:hAnsi="Arial" w:cs="Arial"/>
              </w:rPr>
            </w:pPr>
            <w:r w:rsidRPr="003F2BA7">
              <w:rPr>
                <w:rFonts w:ascii="Arial" w:hAnsi="Arial" w:cs="Arial"/>
              </w:rPr>
              <w:t>03</w:t>
            </w:r>
            <w:ins w:id="959" w:author="Juráš Pavel" w:date="2021-05-27T11:18:00Z">
              <w:r w:rsidR="00D7226A" w:rsidRPr="003F2BA7">
                <w:rPr>
                  <w:rFonts w:ascii="Arial" w:hAnsi="Arial" w:cs="Arial"/>
                </w:rPr>
                <w:t>8</w:t>
              </w:r>
            </w:ins>
            <w:del w:id="960" w:author="Juráš Pavel" w:date="2021-05-27T11:18:00Z">
              <w:r w:rsidRPr="003F2BA7" w:rsidDel="00D7226A">
                <w:rPr>
                  <w:rFonts w:ascii="Arial" w:hAnsi="Arial" w:cs="Arial"/>
                </w:rPr>
                <w:delText>7</w:delText>
              </w:r>
            </w:del>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593E322" w14:textId="61F88EFF" w:rsidR="00805573" w:rsidRPr="003F2BA7" w:rsidRDefault="00805573" w:rsidP="00506D92">
            <w:pPr>
              <w:jc w:val="center"/>
              <w:rPr>
                <w:rFonts w:ascii="Arial" w:hAnsi="Arial" w:cs="Arial"/>
              </w:rPr>
            </w:pPr>
            <w:del w:id="961" w:author="Juráš Pavel" w:date="2021-06-03T13:14:00Z">
              <w:r w:rsidRPr="003F2BA7" w:rsidDel="00A67B4E">
                <w:rPr>
                  <w:rFonts w:ascii="Arial" w:hAnsi="Arial" w:cs="Arial"/>
                </w:rPr>
                <w:delText>39 652 139</w:delText>
              </w:r>
            </w:del>
            <w:ins w:id="962" w:author="Juráš Pavel" w:date="2021-06-03T13:14:00Z">
              <w:r w:rsidR="00A67B4E">
                <w:rPr>
                  <w:rFonts w:ascii="Arial" w:hAnsi="Arial" w:cs="Arial"/>
                </w:rPr>
                <w:t>40 039 073</w:t>
              </w:r>
            </w:ins>
          </w:p>
        </w:tc>
      </w:tr>
    </w:tbl>
    <w:p w14:paraId="133585D4" w14:textId="77777777" w:rsidR="00805573" w:rsidRPr="003F2BA7" w:rsidRDefault="00805573"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1D7FC4" w:rsidRPr="003F2BA7" w14:paraId="549BFDE8" w14:textId="77777777" w:rsidTr="001E7AB6">
        <w:tc>
          <w:tcPr>
            <w:tcW w:w="9067" w:type="dxa"/>
            <w:gridSpan w:val="6"/>
            <w:shd w:val="clear" w:color="auto" w:fill="99C7F9"/>
          </w:tcPr>
          <w:p w14:paraId="1D294DD7"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2F172703" w14:textId="77777777" w:rsidTr="00D7191C">
        <w:tc>
          <w:tcPr>
            <w:tcW w:w="1129" w:type="dxa"/>
            <w:shd w:val="clear" w:color="auto" w:fill="auto"/>
          </w:tcPr>
          <w:p w14:paraId="7F688E16" w14:textId="77777777" w:rsidR="001D7FC4" w:rsidRPr="003F2BA7" w:rsidRDefault="001D7FC4" w:rsidP="001E7AB6">
            <w:pPr>
              <w:jc w:val="center"/>
              <w:rPr>
                <w:rFonts w:ascii="Arial" w:hAnsi="Arial" w:cs="Arial"/>
                <w:b/>
                <w:iCs/>
              </w:rPr>
            </w:pPr>
            <w:r w:rsidRPr="003F2BA7">
              <w:rPr>
                <w:rFonts w:ascii="Arial" w:hAnsi="Arial" w:cs="Arial"/>
                <w:b/>
              </w:rPr>
              <w:t>Číslo priority</w:t>
            </w:r>
          </w:p>
        </w:tc>
        <w:tc>
          <w:tcPr>
            <w:tcW w:w="993" w:type="dxa"/>
            <w:shd w:val="clear" w:color="auto" w:fill="auto"/>
          </w:tcPr>
          <w:p w14:paraId="691FD5E7" w14:textId="77777777" w:rsidR="001D7FC4" w:rsidRPr="003F2BA7" w:rsidRDefault="001D7FC4" w:rsidP="001E7AB6">
            <w:pPr>
              <w:jc w:val="center"/>
              <w:rPr>
                <w:rFonts w:ascii="Arial" w:hAnsi="Arial" w:cs="Arial"/>
                <w:b/>
                <w:iCs/>
              </w:rPr>
            </w:pPr>
            <w:r w:rsidRPr="003F2BA7">
              <w:rPr>
                <w:rFonts w:ascii="Arial" w:hAnsi="Arial" w:cs="Arial"/>
                <w:b/>
              </w:rPr>
              <w:t>Fond</w:t>
            </w:r>
          </w:p>
        </w:tc>
        <w:tc>
          <w:tcPr>
            <w:tcW w:w="1275" w:type="dxa"/>
            <w:shd w:val="clear" w:color="auto" w:fill="auto"/>
          </w:tcPr>
          <w:p w14:paraId="055DFF20" w14:textId="77777777" w:rsidR="001D7FC4" w:rsidRPr="003F2BA7" w:rsidRDefault="001D7FC4" w:rsidP="001E7AB6">
            <w:pPr>
              <w:jc w:val="center"/>
              <w:rPr>
                <w:rFonts w:ascii="Arial" w:hAnsi="Arial" w:cs="Arial"/>
                <w:b/>
                <w:iCs/>
              </w:rPr>
            </w:pPr>
            <w:r w:rsidRPr="003F2BA7">
              <w:rPr>
                <w:rFonts w:ascii="Arial" w:hAnsi="Arial" w:cs="Arial"/>
                <w:b/>
              </w:rPr>
              <w:t>Kategorie regionu</w:t>
            </w:r>
          </w:p>
        </w:tc>
        <w:tc>
          <w:tcPr>
            <w:tcW w:w="1560" w:type="dxa"/>
          </w:tcPr>
          <w:p w14:paraId="021119F0" w14:textId="77777777" w:rsidR="001D7FC4" w:rsidRPr="003F2BA7" w:rsidRDefault="001D7FC4" w:rsidP="001E7AB6">
            <w:pPr>
              <w:jc w:val="center"/>
              <w:rPr>
                <w:rFonts w:ascii="Arial" w:hAnsi="Arial" w:cs="Arial"/>
                <w:b/>
              </w:rPr>
            </w:pPr>
            <w:r w:rsidRPr="003F2BA7">
              <w:rPr>
                <w:rFonts w:ascii="Arial" w:hAnsi="Arial" w:cs="Arial"/>
                <w:b/>
              </w:rPr>
              <w:t>Specifický cíl</w:t>
            </w:r>
          </w:p>
        </w:tc>
        <w:tc>
          <w:tcPr>
            <w:tcW w:w="1701" w:type="dxa"/>
            <w:shd w:val="clear" w:color="auto" w:fill="auto"/>
          </w:tcPr>
          <w:p w14:paraId="651CBF36" w14:textId="7F404747" w:rsidR="001D7FC4" w:rsidRPr="003F2BA7" w:rsidRDefault="001D7FC4" w:rsidP="001E7AB6">
            <w:pPr>
              <w:jc w:val="center"/>
              <w:rPr>
                <w:rFonts w:ascii="Arial" w:hAnsi="Arial" w:cs="Arial"/>
                <w:b/>
                <w:iCs/>
              </w:rPr>
            </w:pPr>
            <w:r w:rsidRPr="003F2BA7">
              <w:rPr>
                <w:rFonts w:ascii="Arial" w:hAnsi="Arial" w:cs="Arial"/>
                <w:b/>
              </w:rPr>
              <w:t>Kód</w:t>
            </w:r>
          </w:p>
        </w:tc>
        <w:tc>
          <w:tcPr>
            <w:tcW w:w="2409" w:type="dxa"/>
            <w:shd w:val="clear" w:color="auto" w:fill="auto"/>
          </w:tcPr>
          <w:p w14:paraId="1AE06F36" w14:textId="77777777" w:rsidR="001D7FC4" w:rsidRPr="003F2BA7" w:rsidRDefault="001D7FC4" w:rsidP="001E7AB6">
            <w:pPr>
              <w:jc w:val="center"/>
              <w:rPr>
                <w:rFonts w:ascii="Arial" w:hAnsi="Arial" w:cs="Arial"/>
                <w:b/>
                <w:iCs/>
              </w:rPr>
            </w:pPr>
            <w:r w:rsidRPr="003F2BA7">
              <w:rPr>
                <w:rFonts w:ascii="Arial" w:hAnsi="Arial" w:cs="Arial"/>
                <w:b/>
              </w:rPr>
              <w:t>Částka (v EUR)</w:t>
            </w:r>
          </w:p>
        </w:tc>
      </w:tr>
      <w:tr w:rsidR="001E7AB6" w:rsidRPr="003F2BA7" w14:paraId="2168863B"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26406101"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D61EB6" w14:textId="351FFF6E"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764DA33" w14:textId="77777777" w:rsidR="001E7AB6" w:rsidRPr="003F2BA7" w:rsidRDefault="001E7AB6" w:rsidP="001E7AB6">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313A535"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B58B18" w14:textId="77777777" w:rsidR="001E7AB6" w:rsidRPr="003F2BA7" w:rsidRDefault="001E7AB6" w:rsidP="001E7AB6">
            <w:pPr>
              <w:jc w:val="center"/>
              <w:rPr>
                <w:rFonts w:ascii="Arial" w:hAnsi="Arial" w:cs="Arial"/>
              </w:rPr>
            </w:pPr>
            <w:r w:rsidRPr="003F2BA7">
              <w:rPr>
                <w:rFonts w:ascii="Arial" w:hAnsi="Arial" w:cs="Arial"/>
              </w:rPr>
              <w:t>01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6A5CAFA" w14:textId="630600EE" w:rsidR="001E7AB6" w:rsidRPr="003F2BA7" w:rsidRDefault="001E7AB6" w:rsidP="001E7AB6">
            <w:pPr>
              <w:jc w:val="center"/>
              <w:rPr>
                <w:rFonts w:ascii="Arial" w:hAnsi="Arial" w:cs="Arial"/>
              </w:rPr>
            </w:pPr>
            <w:r w:rsidRPr="003F2BA7">
              <w:rPr>
                <w:rFonts w:ascii="Arial" w:hAnsi="Arial" w:cs="Arial"/>
              </w:rPr>
              <w:t>11</w:t>
            </w:r>
            <w:del w:id="963" w:author="Juráš Pavel" w:date="2021-06-03T13:16:00Z">
              <w:r w:rsidRPr="003F2BA7" w:rsidDel="00A67B4E">
                <w:rPr>
                  <w:rFonts w:ascii="Arial" w:hAnsi="Arial" w:cs="Arial"/>
                </w:rPr>
                <w:delText>2 280 028</w:delText>
              </w:r>
            </w:del>
            <w:ins w:id="964" w:author="Juráš Pavel" w:date="2021-06-03T13:16:00Z">
              <w:r w:rsidR="00A67B4E">
                <w:rPr>
                  <w:rFonts w:ascii="Arial" w:hAnsi="Arial" w:cs="Arial"/>
                </w:rPr>
                <w:t>8 087 635</w:t>
              </w:r>
            </w:ins>
          </w:p>
        </w:tc>
      </w:tr>
      <w:tr w:rsidR="001E7AB6" w:rsidRPr="003F2BA7" w14:paraId="6CD96CDE"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41F23BC2"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4EB4F68" w14:textId="63D1194B"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51F8A9" w14:textId="77777777" w:rsidR="001E7AB6" w:rsidRPr="003F2BA7" w:rsidRDefault="001E7AB6" w:rsidP="001E7AB6">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DBD47DC"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7A7BF1" w14:textId="77777777" w:rsidR="001E7AB6" w:rsidRPr="003F2BA7" w:rsidRDefault="001E7AB6" w:rsidP="001E7AB6">
            <w:pPr>
              <w:jc w:val="center"/>
              <w:rPr>
                <w:rFonts w:ascii="Arial" w:hAnsi="Arial" w:cs="Arial"/>
              </w:rPr>
            </w:pPr>
            <w:r w:rsidRPr="003F2BA7">
              <w:rPr>
                <w:rFonts w:ascii="Arial" w:hAnsi="Arial" w:cs="Arial"/>
              </w:rPr>
              <w:t>01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2F1AF28" w14:textId="15B97960" w:rsidR="001E7AB6" w:rsidRPr="003F2BA7" w:rsidRDefault="001E7AB6" w:rsidP="001E7AB6">
            <w:pPr>
              <w:jc w:val="center"/>
              <w:rPr>
                <w:rFonts w:ascii="Arial" w:hAnsi="Arial" w:cs="Arial"/>
              </w:rPr>
            </w:pPr>
            <w:del w:id="965" w:author="Juráš Pavel" w:date="2021-06-03T13:16:00Z">
              <w:r w:rsidRPr="003F2BA7" w:rsidDel="00A67B4E">
                <w:rPr>
                  <w:rFonts w:ascii="Arial" w:hAnsi="Arial" w:cs="Arial"/>
                </w:rPr>
                <w:delText>88 220 022</w:delText>
              </w:r>
            </w:del>
            <w:ins w:id="966" w:author="Juráš Pavel" w:date="2021-06-03T13:16:00Z">
              <w:r w:rsidR="00A67B4E">
                <w:rPr>
                  <w:rFonts w:ascii="Arial" w:hAnsi="Arial" w:cs="Arial"/>
                </w:rPr>
                <w:t>94 412 415</w:t>
              </w:r>
            </w:ins>
          </w:p>
        </w:tc>
      </w:tr>
      <w:tr w:rsidR="001E7AB6" w:rsidRPr="003F2BA7" w14:paraId="3B0F2CD8"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6C326A98"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30436D" w14:textId="6D1B2B4E"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979055" w14:textId="77777777" w:rsidR="001E7AB6" w:rsidRPr="003F2BA7" w:rsidRDefault="001E7AB6" w:rsidP="001E7AB6">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C88B749"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EC6462" w14:textId="77777777" w:rsidR="001E7AB6" w:rsidRPr="003F2BA7" w:rsidRDefault="001E7AB6" w:rsidP="001E7AB6">
            <w:pPr>
              <w:jc w:val="center"/>
              <w:rPr>
                <w:rFonts w:ascii="Arial" w:hAnsi="Arial" w:cs="Arial"/>
              </w:rPr>
            </w:pPr>
            <w:r w:rsidRPr="003F2BA7">
              <w:rPr>
                <w:rFonts w:ascii="Arial" w:hAnsi="Arial" w:cs="Arial"/>
              </w:rPr>
              <w:t>02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ED3B68E" w14:textId="176F7C0D" w:rsidR="001E7AB6" w:rsidRPr="003F2BA7" w:rsidRDefault="001E7AB6" w:rsidP="001E7AB6">
            <w:pPr>
              <w:jc w:val="center"/>
              <w:rPr>
                <w:rFonts w:ascii="Arial" w:hAnsi="Arial" w:cs="Arial"/>
              </w:rPr>
            </w:pPr>
            <w:r w:rsidRPr="003F2BA7">
              <w:rPr>
                <w:rFonts w:ascii="Arial" w:hAnsi="Arial" w:cs="Arial"/>
              </w:rPr>
              <w:t xml:space="preserve">17 </w:t>
            </w:r>
            <w:del w:id="967" w:author="Juráš Pavel" w:date="2021-06-03T13:16:00Z">
              <w:r w:rsidRPr="003F2BA7" w:rsidDel="00A67B4E">
                <w:rPr>
                  <w:rFonts w:ascii="Arial" w:hAnsi="Arial" w:cs="Arial"/>
                </w:rPr>
                <w:delText>456 448</w:delText>
              </w:r>
            </w:del>
            <w:ins w:id="968" w:author="Juráš Pavel" w:date="2021-06-03T13:16:00Z">
              <w:r w:rsidR="00A67B4E">
                <w:rPr>
                  <w:rFonts w:ascii="Arial" w:hAnsi="Arial" w:cs="Arial"/>
                </w:rPr>
                <w:t>322 606</w:t>
              </w:r>
            </w:ins>
          </w:p>
        </w:tc>
      </w:tr>
      <w:tr w:rsidR="001E7AB6" w:rsidRPr="003F2BA7" w14:paraId="5B137F6B"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50382A57"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BD3D93" w14:textId="6BAC0E89"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EFEE72" w14:textId="77777777" w:rsidR="001E7AB6" w:rsidRPr="003F2BA7" w:rsidRDefault="001E7AB6" w:rsidP="001E7AB6">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A9B4E2C"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12E81E" w14:textId="77777777" w:rsidR="001E7AB6" w:rsidRPr="003F2BA7" w:rsidRDefault="001E7AB6" w:rsidP="001E7AB6">
            <w:pPr>
              <w:jc w:val="center"/>
              <w:rPr>
                <w:rFonts w:ascii="Arial" w:hAnsi="Arial" w:cs="Arial"/>
              </w:rPr>
            </w:pPr>
            <w:r w:rsidRPr="003F2BA7">
              <w:rPr>
                <w:rFonts w:ascii="Arial" w:hAnsi="Arial" w:cs="Arial"/>
              </w:rPr>
              <w:t>02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75FA395" w14:textId="28DC984B" w:rsidR="001E7AB6" w:rsidRPr="003F2BA7" w:rsidRDefault="001E7AB6" w:rsidP="001E7AB6">
            <w:pPr>
              <w:jc w:val="center"/>
              <w:rPr>
                <w:rFonts w:ascii="Arial" w:hAnsi="Arial" w:cs="Arial"/>
              </w:rPr>
            </w:pPr>
            <w:r w:rsidRPr="003F2BA7">
              <w:rPr>
                <w:rFonts w:ascii="Arial" w:hAnsi="Arial" w:cs="Arial"/>
              </w:rPr>
              <w:t xml:space="preserve">13 </w:t>
            </w:r>
            <w:del w:id="969" w:author="Juráš Pavel" w:date="2021-06-03T13:16:00Z">
              <w:r w:rsidRPr="003F2BA7" w:rsidDel="00A67B4E">
                <w:rPr>
                  <w:rFonts w:ascii="Arial" w:hAnsi="Arial" w:cs="Arial"/>
                </w:rPr>
                <w:delText>715 780</w:delText>
              </w:r>
            </w:del>
            <w:ins w:id="970" w:author="Juráš Pavel" w:date="2021-06-03T13:16:00Z">
              <w:r w:rsidR="00A67B4E">
                <w:rPr>
                  <w:rFonts w:ascii="Arial" w:hAnsi="Arial" w:cs="Arial"/>
                </w:rPr>
                <w:t>849 622</w:t>
              </w:r>
            </w:ins>
          </w:p>
        </w:tc>
      </w:tr>
      <w:tr w:rsidR="001E7AB6" w:rsidRPr="003F2BA7" w14:paraId="034D6F9C"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160C021E"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B9EEFF" w14:textId="6FA3F022"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128C06" w14:textId="77777777" w:rsidR="001E7AB6" w:rsidRPr="003F2BA7" w:rsidRDefault="001E7AB6" w:rsidP="001E7AB6">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7927E6C"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08D092" w14:textId="77777777" w:rsidR="001E7AB6" w:rsidRPr="003F2BA7" w:rsidRDefault="001E7AB6" w:rsidP="001E7AB6">
            <w:pPr>
              <w:jc w:val="center"/>
              <w:rPr>
                <w:rFonts w:ascii="Arial" w:hAnsi="Arial" w:cs="Arial"/>
              </w:rPr>
            </w:pPr>
            <w:r w:rsidRPr="003F2BA7">
              <w:rPr>
                <w:rFonts w:ascii="Arial" w:hAnsi="Arial" w:cs="Arial"/>
              </w:rPr>
              <w:t>03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F365AFD" w14:textId="3B0B907E" w:rsidR="001E7AB6" w:rsidRPr="003F2BA7" w:rsidRDefault="001E7AB6" w:rsidP="001E7AB6">
            <w:pPr>
              <w:jc w:val="center"/>
              <w:rPr>
                <w:rFonts w:ascii="Arial" w:hAnsi="Arial" w:cs="Arial"/>
              </w:rPr>
            </w:pPr>
            <w:r w:rsidRPr="003F2BA7">
              <w:rPr>
                <w:rFonts w:ascii="Arial" w:hAnsi="Arial" w:cs="Arial"/>
              </w:rPr>
              <w:t>2</w:t>
            </w:r>
            <w:del w:id="971" w:author="Juráš Pavel" w:date="2021-06-03T13:17:00Z">
              <w:r w:rsidRPr="003F2BA7" w:rsidDel="00A67B4E">
                <w:rPr>
                  <w:rFonts w:ascii="Arial" w:hAnsi="Arial" w:cs="Arial"/>
                </w:rPr>
                <w:delText>9 204 766</w:delText>
              </w:r>
            </w:del>
            <w:ins w:id="972" w:author="Juráš Pavel" w:date="2021-06-03T13:17:00Z">
              <w:r w:rsidR="00A67B4E">
                <w:rPr>
                  <w:rFonts w:ascii="Arial" w:hAnsi="Arial" w:cs="Arial"/>
                </w:rPr>
                <w:t>8 980 849</w:t>
              </w:r>
            </w:ins>
          </w:p>
        </w:tc>
      </w:tr>
      <w:tr w:rsidR="001E7AB6" w:rsidRPr="003F2BA7" w14:paraId="0E80D89E"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4CBF6307"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46D597" w14:textId="58C1A550"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7CEEB9" w14:textId="77777777" w:rsidR="001E7AB6" w:rsidRPr="003F2BA7" w:rsidRDefault="001E7AB6" w:rsidP="001E7AB6">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8DF2C7C"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BA85DD" w14:textId="77777777" w:rsidR="001E7AB6" w:rsidRPr="003F2BA7" w:rsidRDefault="001E7AB6" w:rsidP="001E7AB6">
            <w:pPr>
              <w:jc w:val="center"/>
              <w:rPr>
                <w:rFonts w:ascii="Arial" w:hAnsi="Arial" w:cs="Arial"/>
              </w:rPr>
            </w:pPr>
            <w:r w:rsidRPr="003F2BA7">
              <w:rPr>
                <w:rFonts w:ascii="Arial" w:hAnsi="Arial" w:cs="Arial"/>
              </w:rPr>
              <w:t>03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2AE29A8" w14:textId="6A8C5905" w:rsidR="001E7AB6" w:rsidRPr="003F2BA7" w:rsidRDefault="001E7AB6" w:rsidP="001E7AB6">
            <w:pPr>
              <w:jc w:val="center"/>
              <w:rPr>
                <w:rFonts w:ascii="Arial" w:hAnsi="Arial" w:cs="Arial"/>
              </w:rPr>
            </w:pPr>
            <w:r w:rsidRPr="003F2BA7">
              <w:rPr>
                <w:rFonts w:ascii="Arial" w:hAnsi="Arial" w:cs="Arial"/>
              </w:rPr>
              <w:t>2</w:t>
            </w:r>
            <w:del w:id="973" w:author="Juráš Pavel" w:date="2021-06-03T13:17:00Z">
              <w:r w:rsidRPr="003F2BA7" w:rsidDel="00A67B4E">
                <w:rPr>
                  <w:rFonts w:ascii="Arial" w:hAnsi="Arial" w:cs="Arial"/>
                </w:rPr>
                <w:delText>2 946 603</w:delText>
              </w:r>
            </w:del>
            <w:ins w:id="974" w:author="Juráš Pavel" w:date="2021-06-03T13:17:00Z">
              <w:r w:rsidR="00A67B4E">
                <w:rPr>
                  <w:rFonts w:ascii="Arial" w:hAnsi="Arial" w:cs="Arial"/>
                </w:rPr>
                <w:t>3 170 520</w:t>
              </w:r>
            </w:ins>
          </w:p>
        </w:tc>
      </w:tr>
      <w:tr w:rsidR="001E7AB6" w:rsidRPr="003F2BA7" w14:paraId="02315FAB"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0002DCED"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E21411" w14:textId="67B1B99C"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4288AD8" w14:textId="77777777" w:rsidR="001E7AB6" w:rsidRPr="003F2BA7" w:rsidRDefault="001E7AB6" w:rsidP="001E7AB6">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26370C3"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E99F9D" w14:textId="77777777" w:rsidR="001E7AB6" w:rsidRPr="003F2BA7" w:rsidRDefault="001E7AB6" w:rsidP="001E7AB6">
            <w:pPr>
              <w:jc w:val="center"/>
              <w:rPr>
                <w:rFonts w:ascii="Arial" w:hAnsi="Arial" w:cs="Arial"/>
              </w:rPr>
            </w:pPr>
            <w:r w:rsidRPr="003F2BA7">
              <w:rPr>
                <w:rFonts w:ascii="Arial" w:hAnsi="Arial" w:cs="Arial"/>
              </w:rPr>
              <w:t>04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C9D1B6A" w14:textId="2E902F3A" w:rsidR="001E7AB6" w:rsidRPr="003F2BA7" w:rsidRDefault="001E7AB6" w:rsidP="001E7AB6">
            <w:pPr>
              <w:jc w:val="center"/>
              <w:rPr>
                <w:rFonts w:ascii="Arial" w:hAnsi="Arial" w:cs="Arial"/>
              </w:rPr>
            </w:pPr>
            <w:r w:rsidRPr="003F2BA7">
              <w:rPr>
                <w:rFonts w:ascii="Arial" w:hAnsi="Arial" w:cs="Arial"/>
              </w:rPr>
              <w:t xml:space="preserve">45 </w:t>
            </w:r>
            <w:del w:id="975" w:author="Juráš Pavel" w:date="2021-06-03T13:17:00Z">
              <w:r w:rsidRPr="003F2BA7" w:rsidDel="00A67B4E">
                <w:rPr>
                  <w:rFonts w:ascii="Arial" w:hAnsi="Arial" w:cs="Arial"/>
                </w:rPr>
                <w:delText>893 205</w:delText>
              </w:r>
            </w:del>
            <w:ins w:id="976" w:author="Juráš Pavel" w:date="2021-06-03T13:17:00Z">
              <w:r w:rsidR="00A67B4E">
                <w:rPr>
                  <w:rFonts w:ascii="Arial" w:hAnsi="Arial" w:cs="Arial"/>
                </w:rPr>
                <w:t>541 334</w:t>
              </w:r>
            </w:ins>
          </w:p>
        </w:tc>
      </w:tr>
      <w:tr w:rsidR="001E7AB6" w:rsidRPr="003F2BA7" w14:paraId="41B08AE5"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3B2FD267"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A78480" w14:textId="02717ED2"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992ED22" w14:textId="77777777" w:rsidR="001E7AB6" w:rsidRPr="003F2BA7" w:rsidRDefault="001E7AB6" w:rsidP="001E7AB6">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49FE188"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9BF060" w14:textId="77777777" w:rsidR="001E7AB6" w:rsidRPr="003F2BA7" w:rsidRDefault="001E7AB6" w:rsidP="001E7AB6">
            <w:pPr>
              <w:jc w:val="center"/>
              <w:rPr>
                <w:rFonts w:ascii="Arial" w:hAnsi="Arial" w:cs="Arial"/>
              </w:rPr>
            </w:pPr>
            <w:r w:rsidRPr="003F2BA7">
              <w:rPr>
                <w:rFonts w:ascii="Arial" w:hAnsi="Arial" w:cs="Arial"/>
              </w:rPr>
              <w:t>04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D618824" w14:textId="202145E2" w:rsidR="001E7AB6" w:rsidRPr="003F2BA7" w:rsidRDefault="001E7AB6" w:rsidP="001E7AB6">
            <w:pPr>
              <w:jc w:val="center"/>
              <w:rPr>
                <w:rFonts w:ascii="Arial" w:hAnsi="Arial" w:cs="Arial"/>
              </w:rPr>
            </w:pPr>
            <w:r w:rsidRPr="003F2BA7">
              <w:rPr>
                <w:rFonts w:ascii="Arial" w:hAnsi="Arial" w:cs="Arial"/>
              </w:rPr>
              <w:t xml:space="preserve">36 </w:t>
            </w:r>
            <w:del w:id="977" w:author="Juráš Pavel" w:date="2021-06-03T13:17:00Z">
              <w:r w:rsidRPr="003F2BA7" w:rsidDel="00A67B4E">
                <w:rPr>
                  <w:rFonts w:ascii="Arial" w:hAnsi="Arial" w:cs="Arial"/>
                </w:rPr>
                <w:delText>058 947</w:delText>
              </w:r>
            </w:del>
            <w:ins w:id="978" w:author="Juráš Pavel" w:date="2021-06-03T13:17:00Z">
              <w:r w:rsidR="00A67B4E">
                <w:rPr>
                  <w:rFonts w:ascii="Arial" w:hAnsi="Arial" w:cs="Arial"/>
                </w:rPr>
                <w:t>410 818</w:t>
              </w:r>
            </w:ins>
          </w:p>
        </w:tc>
      </w:tr>
      <w:tr w:rsidR="001E7AB6" w:rsidRPr="003F2BA7" w14:paraId="3089CDE8"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2CCD476A"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A396747" w14:textId="41044F01"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3BEA5A" w14:textId="77777777" w:rsidR="001E7AB6" w:rsidRPr="003F2BA7" w:rsidRDefault="001E7AB6" w:rsidP="001E7AB6">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09A7D8E"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CF518E" w14:textId="77777777" w:rsidR="001E7AB6" w:rsidRPr="003F2BA7" w:rsidRDefault="001E7AB6" w:rsidP="001E7AB6">
            <w:pPr>
              <w:jc w:val="center"/>
              <w:rPr>
                <w:rFonts w:ascii="Arial" w:hAnsi="Arial" w:cs="Arial"/>
              </w:rPr>
            </w:pPr>
            <w:r w:rsidRPr="003F2BA7">
              <w:rPr>
                <w:rFonts w:ascii="Arial" w:hAnsi="Arial" w:cs="Arial"/>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9788B6E" w14:textId="76885E8C" w:rsidR="001E7AB6" w:rsidRPr="003F2BA7" w:rsidRDefault="001E7AB6" w:rsidP="001E7AB6">
            <w:pPr>
              <w:jc w:val="center"/>
              <w:rPr>
                <w:rFonts w:ascii="Arial" w:hAnsi="Arial" w:cs="Arial"/>
              </w:rPr>
            </w:pPr>
            <w:r w:rsidRPr="003F2BA7">
              <w:rPr>
                <w:rFonts w:ascii="Arial" w:hAnsi="Arial" w:cs="Arial"/>
              </w:rPr>
              <w:t xml:space="preserve">8 </w:t>
            </w:r>
            <w:del w:id="979" w:author="Juráš Pavel" w:date="2021-06-03T13:18:00Z">
              <w:r w:rsidRPr="003F2BA7" w:rsidDel="00A67B4E">
                <w:rPr>
                  <w:rFonts w:ascii="Arial" w:hAnsi="Arial" w:cs="Arial"/>
                </w:rPr>
                <w:delText>344 219</w:delText>
              </w:r>
            </w:del>
            <w:ins w:id="980" w:author="Juráš Pavel" w:date="2021-06-03T13:18:00Z">
              <w:r w:rsidR="00A67B4E">
                <w:rPr>
                  <w:rFonts w:ascii="Arial" w:hAnsi="Arial" w:cs="Arial"/>
                </w:rPr>
                <w:t>280 242</w:t>
              </w:r>
            </w:ins>
          </w:p>
        </w:tc>
      </w:tr>
      <w:tr w:rsidR="001E7AB6" w:rsidRPr="003F2BA7" w14:paraId="1FC7C04D"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31AD1A0B" w14:textId="77777777" w:rsidR="001E7AB6" w:rsidRPr="003F2BA7" w:rsidRDefault="001E7AB6" w:rsidP="001E7AB6">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8CCECE3" w14:textId="09DB940C" w:rsidR="001E7AB6" w:rsidRPr="003F2BA7" w:rsidRDefault="001E7AB6" w:rsidP="001E7AB6">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A8B8F3" w14:textId="77777777" w:rsidR="001E7AB6" w:rsidRPr="003F2BA7" w:rsidRDefault="001E7AB6" w:rsidP="001E7AB6">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BCC1F1E" w14:textId="77777777" w:rsidR="001E7AB6" w:rsidRPr="003F2BA7" w:rsidRDefault="001E7AB6" w:rsidP="001E7AB6">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D27766" w14:textId="77777777" w:rsidR="001E7AB6" w:rsidRPr="003F2BA7" w:rsidRDefault="001E7AB6" w:rsidP="001E7AB6">
            <w:pPr>
              <w:jc w:val="center"/>
              <w:rPr>
                <w:rFonts w:ascii="Arial" w:hAnsi="Arial" w:cs="Arial"/>
              </w:rPr>
            </w:pPr>
            <w:r w:rsidRPr="003F2BA7">
              <w:rPr>
                <w:rFonts w:ascii="Arial" w:hAnsi="Arial" w:cs="Arial"/>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53B520F" w14:textId="3B743268" w:rsidR="001E7AB6" w:rsidRPr="003F2BA7" w:rsidRDefault="001E7AB6" w:rsidP="001E7AB6">
            <w:pPr>
              <w:jc w:val="center"/>
              <w:rPr>
                <w:rFonts w:ascii="Arial" w:hAnsi="Arial" w:cs="Arial"/>
              </w:rPr>
            </w:pPr>
            <w:r w:rsidRPr="003F2BA7">
              <w:rPr>
                <w:rFonts w:ascii="Arial" w:hAnsi="Arial" w:cs="Arial"/>
              </w:rPr>
              <w:t xml:space="preserve">6 </w:t>
            </w:r>
            <w:del w:id="981" w:author="Juráš Pavel" w:date="2021-06-03T13:18:00Z">
              <w:r w:rsidRPr="003F2BA7" w:rsidDel="00A67B4E">
                <w:rPr>
                  <w:rFonts w:ascii="Arial" w:hAnsi="Arial" w:cs="Arial"/>
                </w:rPr>
                <w:delText>556 172</w:delText>
              </w:r>
            </w:del>
            <w:ins w:id="982" w:author="Juráš Pavel" w:date="2021-06-03T13:18:00Z">
              <w:r w:rsidR="00A67B4E">
                <w:rPr>
                  <w:rFonts w:ascii="Arial" w:hAnsi="Arial" w:cs="Arial"/>
                </w:rPr>
                <w:t>620 149</w:t>
              </w:r>
            </w:ins>
          </w:p>
        </w:tc>
      </w:tr>
    </w:tbl>
    <w:p w14:paraId="4D28FBF3"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805573" w:rsidRPr="003F2BA7" w14:paraId="3418941E" w14:textId="77777777" w:rsidTr="00506D92">
        <w:tc>
          <w:tcPr>
            <w:tcW w:w="9067" w:type="dxa"/>
            <w:gridSpan w:val="6"/>
            <w:shd w:val="clear" w:color="auto" w:fill="99C7F9"/>
          </w:tcPr>
          <w:p w14:paraId="7B38260C" w14:textId="77777777" w:rsidR="00805573" w:rsidRPr="003F2BA7" w:rsidRDefault="00805573" w:rsidP="00506D92">
            <w:pPr>
              <w:rPr>
                <w:rFonts w:ascii="Arial" w:hAnsi="Arial" w:cs="Arial"/>
                <w:b/>
                <w:iCs/>
              </w:rPr>
            </w:pPr>
            <w:r w:rsidRPr="003F2BA7">
              <w:rPr>
                <w:rFonts w:ascii="Arial" w:hAnsi="Arial" w:cs="Arial"/>
                <w:b/>
              </w:rPr>
              <w:t>Tabulka 6: Dimenze 3 – mechanismus územního plnění a územní zaměření</w:t>
            </w:r>
          </w:p>
        </w:tc>
      </w:tr>
      <w:tr w:rsidR="00805573" w:rsidRPr="003F2BA7" w14:paraId="56CA0401" w14:textId="77777777" w:rsidTr="00506D92">
        <w:tc>
          <w:tcPr>
            <w:tcW w:w="1129" w:type="dxa"/>
            <w:shd w:val="clear" w:color="auto" w:fill="auto"/>
          </w:tcPr>
          <w:p w14:paraId="2DF7232F"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993" w:type="dxa"/>
            <w:shd w:val="clear" w:color="auto" w:fill="auto"/>
          </w:tcPr>
          <w:p w14:paraId="7D0D8535"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275" w:type="dxa"/>
            <w:shd w:val="clear" w:color="auto" w:fill="auto"/>
          </w:tcPr>
          <w:p w14:paraId="0ABC38DE"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560" w:type="dxa"/>
          </w:tcPr>
          <w:p w14:paraId="71DE64CD"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1701" w:type="dxa"/>
            <w:shd w:val="clear" w:color="auto" w:fill="auto"/>
          </w:tcPr>
          <w:p w14:paraId="7BCE0999"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2409" w:type="dxa"/>
            <w:shd w:val="clear" w:color="auto" w:fill="auto"/>
          </w:tcPr>
          <w:p w14:paraId="2A533FF9"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49060490"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1F087E52"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E2CF1B"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3004F1" w14:textId="77777777" w:rsidR="00805573" w:rsidRPr="003F2BA7" w:rsidRDefault="00805573" w:rsidP="00506D92">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03A6BFE"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4DABF7" w14:textId="77777777" w:rsidR="00805573" w:rsidRPr="003F2BA7" w:rsidRDefault="00805573" w:rsidP="00506D92">
            <w:pPr>
              <w:jc w:val="center"/>
              <w:rPr>
                <w:rFonts w:ascii="Arial" w:hAnsi="Arial" w:cs="Arial"/>
              </w:rPr>
            </w:pPr>
            <w:r w:rsidRPr="003F2BA7">
              <w:rPr>
                <w:rFonts w:ascii="Arial" w:hAnsi="Arial" w:cs="Arial"/>
              </w:rPr>
              <w:t>12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ACB0185" w14:textId="0BC26E96" w:rsidR="00805573" w:rsidRPr="003F2BA7" w:rsidRDefault="00805573" w:rsidP="00506D92">
            <w:pPr>
              <w:jc w:val="center"/>
              <w:rPr>
                <w:rFonts w:ascii="Arial" w:hAnsi="Arial" w:cs="Arial"/>
              </w:rPr>
            </w:pPr>
            <w:r w:rsidRPr="003F2BA7">
              <w:rPr>
                <w:rFonts w:ascii="Arial" w:hAnsi="Arial" w:cs="Arial"/>
              </w:rPr>
              <w:t xml:space="preserve">21 </w:t>
            </w:r>
            <w:del w:id="983" w:author="Juráš Pavel" w:date="2021-06-03T13:18:00Z">
              <w:r w:rsidRPr="003F2BA7" w:rsidDel="00A67B4E">
                <w:rPr>
                  <w:rFonts w:ascii="Arial" w:hAnsi="Arial" w:cs="Arial"/>
                </w:rPr>
                <w:delText>885 223</w:delText>
              </w:r>
            </w:del>
            <w:ins w:id="984" w:author="Juráš Pavel" w:date="2021-06-03T13:18:00Z">
              <w:r w:rsidR="00A67B4E">
                <w:rPr>
                  <w:rFonts w:ascii="Arial" w:hAnsi="Arial" w:cs="Arial"/>
                </w:rPr>
                <w:t>717 426</w:t>
              </w:r>
            </w:ins>
          </w:p>
        </w:tc>
      </w:tr>
      <w:tr w:rsidR="00805573" w:rsidRPr="003F2BA7" w14:paraId="2D489C02"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06E9D977"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44852D7"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59EED2D" w14:textId="77777777" w:rsidR="00805573" w:rsidRPr="003F2BA7" w:rsidRDefault="00805573" w:rsidP="00506D92">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CFDC6D7"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C20ABC" w14:textId="77777777" w:rsidR="00805573" w:rsidRPr="003F2BA7" w:rsidRDefault="00805573" w:rsidP="00506D92">
            <w:pPr>
              <w:jc w:val="center"/>
              <w:rPr>
                <w:rFonts w:ascii="Arial" w:hAnsi="Arial" w:cs="Arial"/>
              </w:rPr>
            </w:pPr>
            <w:r w:rsidRPr="003F2BA7">
              <w:rPr>
                <w:rFonts w:ascii="Arial" w:hAnsi="Arial" w:cs="Arial"/>
              </w:rPr>
              <w:t>12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522A609" w14:textId="35EA6F84" w:rsidR="00805573" w:rsidRPr="003F2BA7" w:rsidRDefault="00805573" w:rsidP="00506D92">
            <w:pPr>
              <w:jc w:val="center"/>
              <w:rPr>
                <w:rFonts w:ascii="Arial" w:hAnsi="Arial" w:cs="Arial"/>
              </w:rPr>
            </w:pPr>
            <w:r w:rsidRPr="003F2BA7">
              <w:rPr>
                <w:rFonts w:ascii="Arial" w:hAnsi="Arial" w:cs="Arial"/>
              </w:rPr>
              <w:t xml:space="preserve">17 </w:t>
            </w:r>
            <w:del w:id="985" w:author="Juráš Pavel" w:date="2021-06-03T13:18:00Z">
              <w:r w:rsidRPr="003F2BA7" w:rsidDel="00A67B4E">
                <w:rPr>
                  <w:rFonts w:ascii="Arial" w:hAnsi="Arial" w:cs="Arial"/>
                </w:rPr>
                <w:delText>195 533</w:delText>
              </w:r>
            </w:del>
            <w:ins w:id="986" w:author="Juráš Pavel" w:date="2021-06-03T13:18:00Z">
              <w:r w:rsidR="00A67B4E">
                <w:rPr>
                  <w:rFonts w:ascii="Arial" w:hAnsi="Arial" w:cs="Arial"/>
                </w:rPr>
                <w:t>363 330</w:t>
              </w:r>
            </w:ins>
          </w:p>
        </w:tc>
      </w:tr>
      <w:tr w:rsidR="00805573" w:rsidRPr="003F2BA7" w14:paraId="41023860"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5595D26A"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FB6169B"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8E19F1" w14:textId="77777777" w:rsidR="00805573" w:rsidRPr="003F2BA7" w:rsidRDefault="00805573" w:rsidP="00506D92">
            <w:pPr>
              <w:jc w:val="center"/>
              <w:rPr>
                <w:rFonts w:ascii="Arial" w:hAnsi="Arial" w:cs="Arial"/>
              </w:rPr>
            </w:pPr>
            <w:r w:rsidRPr="003F2BA7">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86001A"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BEBF35" w14:textId="77777777" w:rsidR="00805573" w:rsidRPr="003F2BA7" w:rsidRDefault="00805573" w:rsidP="00506D92">
            <w:pPr>
              <w:jc w:val="center"/>
              <w:rPr>
                <w:rFonts w:ascii="Arial" w:hAnsi="Arial" w:cs="Arial"/>
              </w:rPr>
            </w:pPr>
            <w:r w:rsidRPr="003F2BA7">
              <w:rPr>
                <w:rFonts w:ascii="Arial" w:hAnsi="Arial" w:cs="Arial"/>
              </w:rPr>
              <w:t>33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CBA4551" w14:textId="06319494" w:rsidR="00805573" w:rsidRPr="003F2BA7" w:rsidRDefault="00805573" w:rsidP="00506D92">
            <w:pPr>
              <w:jc w:val="center"/>
              <w:rPr>
                <w:rFonts w:ascii="Arial" w:hAnsi="Arial" w:cs="Arial"/>
              </w:rPr>
            </w:pPr>
            <w:r w:rsidRPr="003F2BA7">
              <w:rPr>
                <w:rFonts w:ascii="Arial" w:hAnsi="Arial" w:cs="Arial"/>
              </w:rPr>
              <w:t>19</w:t>
            </w:r>
            <w:del w:id="987" w:author="Juráš Pavel" w:date="2021-06-03T13:18:00Z">
              <w:r w:rsidRPr="003F2BA7" w:rsidDel="00A67B4E">
                <w:rPr>
                  <w:rFonts w:ascii="Arial" w:hAnsi="Arial" w:cs="Arial"/>
                </w:rPr>
                <w:delText>1 293 443</w:delText>
              </w:r>
            </w:del>
            <w:ins w:id="988" w:author="Juráš Pavel" w:date="2021-06-03T13:18:00Z">
              <w:r w:rsidR="00A67B4E">
                <w:rPr>
                  <w:rFonts w:ascii="Arial" w:hAnsi="Arial" w:cs="Arial"/>
                </w:rPr>
                <w:t>6 495 240</w:t>
              </w:r>
            </w:ins>
          </w:p>
        </w:tc>
      </w:tr>
      <w:tr w:rsidR="00805573" w:rsidRPr="003F2BA7" w14:paraId="1E4D0434" w14:textId="77777777" w:rsidTr="00506D92">
        <w:tc>
          <w:tcPr>
            <w:tcW w:w="1129" w:type="dxa"/>
            <w:tcBorders>
              <w:top w:val="single" w:sz="4" w:space="0" w:color="auto"/>
              <w:left w:val="single" w:sz="4" w:space="0" w:color="auto"/>
              <w:bottom w:val="single" w:sz="4" w:space="0" w:color="auto"/>
              <w:right w:val="single" w:sz="4" w:space="0" w:color="auto"/>
            </w:tcBorders>
            <w:shd w:val="clear" w:color="auto" w:fill="auto"/>
          </w:tcPr>
          <w:p w14:paraId="0D398FC6" w14:textId="77777777" w:rsidR="00805573" w:rsidRPr="003F2BA7" w:rsidRDefault="00805573" w:rsidP="00506D92">
            <w:pPr>
              <w:jc w:val="center"/>
              <w:rPr>
                <w:rFonts w:ascii="Arial" w:hAnsi="Arial" w:cs="Arial"/>
              </w:rPr>
            </w:pPr>
            <w:r w:rsidRPr="003F2BA7">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44D4AAF" w14:textId="77777777" w:rsidR="00805573" w:rsidRPr="003F2BA7" w:rsidRDefault="00805573" w:rsidP="00506D92">
            <w:pPr>
              <w:jc w:val="center"/>
              <w:rPr>
                <w:rFonts w:ascii="Arial" w:hAnsi="Arial" w:cs="Arial"/>
              </w:rPr>
            </w:pPr>
            <w:r w:rsidRPr="003F2BA7">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4371EC6" w14:textId="77777777" w:rsidR="00805573" w:rsidRPr="003F2BA7" w:rsidRDefault="00805573" w:rsidP="00506D92">
            <w:pPr>
              <w:jc w:val="center"/>
              <w:rPr>
                <w:rFonts w:ascii="Arial" w:hAnsi="Arial" w:cs="Arial"/>
              </w:rPr>
            </w:pPr>
            <w:r w:rsidRPr="003F2BA7">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A46DDD" w14:textId="77777777" w:rsidR="00805573" w:rsidRPr="003F2BA7" w:rsidRDefault="00805573" w:rsidP="00506D92">
            <w:pPr>
              <w:jc w:val="center"/>
              <w:rPr>
                <w:rFonts w:ascii="Arial" w:hAnsi="Arial" w:cs="Arial"/>
              </w:rPr>
            </w:pPr>
            <w:r w:rsidRPr="003F2BA7">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17B29D" w14:textId="77777777" w:rsidR="00805573" w:rsidRPr="003F2BA7" w:rsidRDefault="00805573" w:rsidP="00506D92">
            <w:pPr>
              <w:jc w:val="center"/>
              <w:rPr>
                <w:rFonts w:ascii="Arial" w:hAnsi="Arial" w:cs="Arial"/>
              </w:rPr>
            </w:pPr>
            <w:r w:rsidRPr="003F2BA7">
              <w:rPr>
                <w:rFonts w:ascii="Arial" w:hAnsi="Arial" w:cs="Arial"/>
              </w:rPr>
              <w:t>33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42C307D" w14:textId="5FD45081" w:rsidR="00805573" w:rsidRPr="003F2BA7" w:rsidRDefault="00805573" w:rsidP="00506D92">
            <w:pPr>
              <w:jc w:val="center"/>
              <w:rPr>
                <w:rFonts w:ascii="Arial" w:hAnsi="Arial" w:cs="Arial"/>
              </w:rPr>
            </w:pPr>
            <w:r w:rsidRPr="003F2BA7">
              <w:rPr>
                <w:rFonts w:ascii="Arial" w:hAnsi="Arial" w:cs="Arial"/>
              </w:rPr>
              <w:t>15</w:t>
            </w:r>
            <w:del w:id="989" w:author="Juráš Pavel" w:date="2021-06-03T13:18:00Z">
              <w:r w:rsidRPr="003F2BA7" w:rsidDel="00A67B4E">
                <w:rPr>
                  <w:rFonts w:ascii="Arial" w:hAnsi="Arial" w:cs="Arial"/>
                </w:rPr>
                <w:delText>0 301 991</w:delText>
              </w:r>
            </w:del>
            <w:ins w:id="990" w:author="Juráš Pavel" w:date="2021-06-03T13:18:00Z">
              <w:r w:rsidR="00A67B4E">
                <w:rPr>
                  <w:rFonts w:ascii="Arial" w:hAnsi="Arial" w:cs="Arial"/>
                </w:rPr>
                <w:t>7 100 194</w:t>
              </w:r>
            </w:ins>
          </w:p>
        </w:tc>
      </w:tr>
    </w:tbl>
    <w:p w14:paraId="10753327" w14:textId="77777777" w:rsidR="00805573" w:rsidRPr="003F2BA7" w:rsidRDefault="00805573"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1D7FC4" w:rsidRPr="003F2BA7" w14:paraId="02D18715" w14:textId="77777777" w:rsidTr="001E7AB6">
        <w:tc>
          <w:tcPr>
            <w:tcW w:w="9067" w:type="dxa"/>
            <w:gridSpan w:val="6"/>
            <w:shd w:val="clear" w:color="auto" w:fill="99C7F9"/>
          </w:tcPr>
          <w:p w14:paraId="4970AE0A"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7D3A386D" w14:textId="77777777" w:rsidTr="00D7191C">
        <w:tc>
          <w:tcPr>
            <w:tcW w:w="1129" w:type="dxa"/>
            <w:shd w:val="clear" w:color="auto" w:fill="auto"/>
          </w:tcPr>
          <w:p w14:paraId="3B37F51D" w14:textId="77777777" w:rsidR="001D7FC4" w:rsidRPr="003F2BA7" w:rsidRDefault="001D7FC4" w:rsidP="001E7AB6">
            <w:pPr>
              <w:jc w:val="center"/>
              <w:rPr>
                <w:rFonts w:ascii="Arial" w:hAnsi="Arial" w:cs="Arial"/>
                <w:b/>
                <w:iCs/>
              </w:rPr>
            </w:pPr>
            <w:r w:rsidRPr="003F2BA7">
              <w:rPr>
                <w:rFonts w:ascii="Arial" w:hAnsi="Arial" w:cs="Arial"/>
                <w:b/>
              </w:rPr>
              <w:t>Číslo priority</w:t>
            </w:r>
          </w:p>
        </w:tc>
        <w:tc>
          <w:tcPr>
            <w:tcW w:w="993" w:type="dxa"/>
            <w:shd w:val="clear" w:color="auto" w:fill="auto"/>
          </w:tcPr>
          <w:p w14:paraId="6CC33420" w14:textId="77777777" w:rsidR="001D7FC4" w:rsidRPr="003F2BA7" w:rsidRDefault="001D7FC4" w:rsidP="001E7AB6">
            <w:pPr>
              <w:jc w:val="center"/>
              <w:rPr>
                <w:rFonts w:ascii="Arial" w:hAnsi="Arial" w:cs="Arial"/>
                <w:b/>
                <w:iCs/>
              </w:rPr>
            </w:pPr>
            <w:r w:rsidRPr="003F2BA7">
              <w:rPr>
                <w:rFonts w:ascii="Arial" w:hAnsi="Arial" w:cs="Arial"/>
                <w:b/>
              </w:rPr>
              <w:t>Fond</w:t>
            </w:r>
          </w:p>
        </w:tc>
        <w:tc>
          <w:tcPr>
            <w:tcW w:w="1275" w:type="dxa"/>
            <w:shd w:val="clear" w:color="auto" w:fill="auto"/>
          </w:tcPr>
          <w:p w14:paraId="17B39142" w14:textId="77777777" w:rsidR="001D7FC4" w:rsidRPr="003F2BA7" w:rsidRDefault="001D7FC4" w:rsidP="001E7AB6">
            <w:pPr>
              <w:jc w:val="center"/>
              <w:rPr>
                <w:rFonts w:ascii="Arial" w:hAnsi="Arial" w:cs="Arial"/>
                <w:b/>
                <w:iCs/>
              </w:rPr>
            </w:pPr>
            <w:r w:rsidRPr="003F2BA7">
              <w:rPr>
                <w:rFonts w:ascii="Arial" w:hAnsi="Arial" w:cs="Arial"/>
                <w:b/>
              </w:rPr>
              <w:t>Kategorie regionu</w:t>
            </w:r>
          </w:p>
        </w:tc>
        <w:tc>
          <w:tcPr>
            <w:tcW w:w="1560" w:type="dxa"/>
          </w:tcPr>
          <w:p w14:paraId="5ED85E87" w14:textId="77777777" w:rsidR="001D7FC4" w:rsidRPr="003F2BA7" w:rsidRDefault="001D7FC4" w:rsidP="001E7AB6">
            <w:pPr>
              <w:jc w:val="center"/>
              <w:rPr>
                <w:rFonts w:ascii="Arial" w:hAnsi="Arial" w:cs="Arial"/>
                <w:b/>
              </w:rPr>
            </w:pPr>
            <w:r w:rsidRPr="003F2BA7">
              <w:rPr>
                <w:rFonts w:ascii="Arial" w:hAnsi="Arial" w:cs="Arial"/>
                <w:b/>
              </w:rPr>
              <w:t>Specifický cíl</w:t>
            </w:r>
          </w:p>
        </w:tc>
        <w:tc>
          <w:tcPr>
            <w:tcW w:w="1701" w:type="dxa"/>
            <w:shd w:val="clear" w:color="auto" w:fill="auto"/>
          </w:tcPr>
          <w:p w14:paraId="2DAF3ACF" w14:textId="5E301A57" w:rsidR="001D7FC4" w:rsidRPr="003F2BA7" w:rsidRDefault="001D7FC4" w:rsidP="001E7AB6">
            <w:pPr>
              <w:jc w:val="center"/>
              <w:rPr>
                <w:rFonts w:ascii="Arial" w:hAnsi="Arial" w:cs="Arial"/>
                <w:b/>
                <w:iCs/>
              </w:rPr>
            </w:pPr>
            <w:r w:rsidRPr="003F2BA7">
              <w:rPr>
                <w:rFonts w:ascii="Arial" w:hAnsi="Arial" w:cs="Arial"/>
                <w:b/>
              </w:rPr>
              <w:t>Kód</w:t>
            </w:r>
          </w:p>
        </w:tc>
        <w:tc>
          <w:tcPr>
            <w:tcW w:w="2409" w:type="dxa"/>
            <w:shd w:val="clear" w:color="auto" w:fill="auto"/>
          </w:tcPr>
          <w:p w14:paraId="366FE1E7" w14:textId="77777777" w:rsidR="001D7FC4" w:rsidRPr="003F2BA7" w:rsidRDefault="001D7FC4" w:rsidP="001E7AB6">
            <w:pPr>
              <w:jc w:val="center"/>
              <w:rPr>
                <w:rFonts w:ascii="Arial" w:hAnsi="Arial" w:cs="Arial"/>
                <w:b/>
                <w:iCs/>
              </w:rPr>
            </w:pPr>
            <w:r w:rsidRPr="003F2BA7">
              <w:rPr>
                <w:rFonts w:ascii="Arial" w:hAnsi="Arial" w:cs="Arial"/>
                <w:b/>
              </w:rPr>
              <w:t>Částka (v EUR)</w:t>
            </w:r>
          </w:p>
        </w:tc>
      </w:tr>
      <w:tr w:rsidR="001D7FC4" w:rsidRPr="003F2BA7" w14:paraId="1DAB255A" w14:textId="77777777" w:rsidTr="00D7191C">
        <w:tc>
          <w:tcPr>
            <w:tcW w:w="1129" w:type="dxa"/>
            <w:shd w:val="clear" w:color="auto" w:fill="auto"/>
          </w:tcPr>
          <w:p w14:paraId="3D93A1D0" w14:textId="77777777" w:rsidR="001D7FC4" w:rsidRPr="003F2BA7" w:rsidRDefault="001D7FC4" w:rsidP="001E7AB6">
            <w:pPr>
              <w:jc w:val="center"/>
              <w:rPr>
                <w:rFonts w:ascii="Arial" w:hAnsi="Arial" w:cs="Arial"/>
                <w:b/>
              </w:rPr>
            </w:pPr>
          </w:p>
        </w:tc>
        <w:tc>
          <w:tcPr>
            <w:tcW w:w="993" w:type="dxa"/>
            <w:shd w:val="clear" w:color="auto" w:fill="auto"/>
          </w:tcPr>
          <w:p w14:paraId="63B377E9" w14:textId="77777777" w:rsidR="001D7FC4" w:rsidRPr="003F2BA7" w:rsidRDefault="001D7FC4" w:rsidP="001E7AB6">
            <w:pPr>
              <w:jc w:val="center"/>
              <w:rPr>
                <w:rFonts w:ascii="Arial" w:hAnsi="Arial" w:cs="Arial"/>
                <w:b/>
              </w:rPr>
            </w:pPr>
          </w:p>
        </w:tc>
        <w:tc>
          <w:tcPr>
            <w:tcW w:w="1275" w:type="dxa"/>
            <w:shd w:val="clear" w:color="auto" w:fill="auto"/>
          </w:tcPr>
          <w:p w14:paraId="770C0D31" w14:textId="77777777" w:rsidR="001D7FC4" w:rsidRPr="003F2BA7" w:rsidRDefault="001D7FC4" w:rsidP="001E7AB6">
            <w:pPr>
              <w:jc w:val="center"/>
              <w:rPr>
                <w:rFonts w:ascii="Arial" w:hAnsi="Arial" w:cs="Arial"/>
                <w:b/>
              </w:rPr>
            </w:pPr>
          </w:p>
        </w:tc>
        <w:tc>
          <w:tcPr>
            <w:tcW w:w="1560" w:type="dxa"/>
          </w:tcPr>
          <w:p w14:paraId="2463120E" w14:textId="77777777" w:rsidR="001D7FC4" w:rsidRPr="003F2BA7" w:rsidRDefault="001D7FC4" w:rsidP="001E7AB6">
            <w:pPr>
              <w:jc w:val="center"/>
              <w:rPr>
                <w:rFonts w:ascii="Arial" w:hAnsi="Arial" w:cs="Arial"/>
                <w:b/>
              </w:rPr>
            </w:pPr>
          </w:p>
        </w:tc>
        <w:tc>
          <w:tcPr>
            <w:tcW w:w="1701" w:type="dxa"/>
            <w:shd w:val="clear" w:color="auto" w:fill="auto"/>
          </w:tcPr>
          <w:p w14:paraId="07B8634E" w14:textId="77777777" w:rsidR="001D7FC4" w:rsidRPr="003F2BA7" w:rsidRDefault="001D7FC4" w:rsidP="001E7AB6">
            <w:pPr>
              <w:jc w:val="center"/>
              <w:rPr>
                <w:rFonts w:ascii="Arial" w:hAnsi="Arial" w:cs="Arial"/>
                <w:b/>
              </w:rPr>
            </w:pPr>
          </w:p>
        </w:tc>
        <w:tc>
          <w:tcPr>
            <w:tcW w:w="2409" w:type="dxa"/>
            <w:shd w:val="clear" w:color="auto" w:fill="auto"/>
          </w:tcPr>
          <w:p w14:paraId="47C64E00" w14:textId="77777777" w:rsidR="001D7FC4" w:rsidRPr="003F2BA7" w:rsidRDefault="001D7FC4" w:rsidP="001E7AB6">
            <w:pPr>
              <w:jc w:val="center"/>
              <w:rPr>
                <w:rFonts w:ascii="Arial" w:hAnsi="Arial" w:cs="Arial"/>
                <w:b/>
              </w:rPr>
            </w:pPr>
          </w:p>
        </w:tc>
      </w:tr>
    </w:tbl>
    <w:p w14:paraId="3526D83B" w14:textId="06418BF0" w:rsidR="002B211A" w:rsidRPr="003F2BA7" w:rsidRDefault="002B211A" w:rsidP="00652CBB">
      <w:pPr>
        <w:rPr>
          <w:rFonts w:ascii="Arial" w:hAnsi="Arial" w:cs="Arial"/>
          <w:i/>
          <w:iCs/>
        </w:rPr>
      </w:pPr>
    </w:p>
    <w:p w14:paraId="1BA230B6" w14:textId="38336446" w:rsidR="004232DA" w:rsidRPr="003F2BA7" w:rsidRDefault="004232DA" w:rsidP="00652CBB">
      <w:pPr>
        <w:rPr>
          <w:rFonts w:ascii="Arial" w:hAnsi="Arial" w:cs="Arial"/>
          <w:i/>
          <w:iCs/>
        </w:rPr>
      </w:pPr>
    </w:p>
    <w:p w14:paraId="269AA713" w14:textId="16084EFC" w:rsidR="004232DA" w:rsidRPr="003F2BA7" w:rsidRDefault="004232DA" w:rsidP="00652CBB">
      <w:pPr>
        <w:rPr>
          <w:rFonts w:ascii="Arial" w:hAnsi="Arial" w:cs="Arial"/>
          <w:i/>
          <w:iCs/>
        </w:rPr>
      </w:pPr>
    </w:p>
    <w:p w14:paraId="57CACD2C" w14:textId="1A2DF098" w:rsidR="004232DA" w:rsidRPr="003F2BA7" w:rsidRDefault="004232DA" w:rsidP="00652CBB">
      <w:pPr>
        <w:rPr>
          <w:rFonts w:ascii="Arial" w:hAnsi="Arial" w:cs="Arial"/>
          <w:i/>
          <w:iCs/>
        </w:rPr>
      </w:pPr>
    </w:p>
    <w:p w14:paraId="6F73C85D" w14:textId="47DA8D1F" w:rsidR="004232DA" w:rsidRPr="003F2BA7" w:rsidRDefault="004232DA" w:rsidP="00652CBB">
      <w:pPr>
        <w:rPr>
          <w:rFonts w:ascii="Arial" w:hAnsi="Arial" w:cs="Arial"/>
          <w:i/>
          <w:iCs/>
        </w:rPr>
      </w:pPr>
    </w:p>
    <w:p w14:paraId="2664C97C" w14:textId="0392711E" w:rsidR="004232DA" w:rsidRPr="003F2BA7" w:rsidRDefault="004232DA" w:rsidP="00652CBB">
      <w:pPr>
        <w:rPr>
          <w:rFonts w:ascii="Arial" w:hAnsi="Arial" w:cs="Arial"/>
          <w:i/>
          <w:iCs/>
        </w:rPr>
      </w:pPr>
    </w:p>
    <w:p w14:paraId="240A41EC" w14:textId="388FD327" w:rsidR="004232DA" w:rsidRPr="003F2BA7" w:rsidRDefault="004232DA" w:rsidP="00652CBB">
      <w:pPr>
        <w:rPr>
          <w:rFonts w:ascii="Arial" w:hAnsi="Arial" w:cs="Arial"/>
          <w:i/>
          <w:iCs/>
        </w:rPr>
      </w:pPr>
    </w:p>
    <w:p w14:paraId="00A43F89" w14:textId="38261F5F" w:rsidR="004232DA" w:rsidRPr="003F2BA7" w:rsidRDefault="004232DA" w:rsidP="00652CBB">
      <w:pPr>
        <w:rPr>
          <w:rFonts w:ascii="Arial" w:hAnsi="Arial" w:cs="Arial"/>
          <w:i/>
          <w:iCs/>
        </w:rPr>
      </w:pPr>
    </w:p>
    <w:p w14:paraId="298E469F" w14:textId="52380F29" w:rsidR="004232DA" w:rsidRPr="003F2BA7" w:rsidRDefault="004232DA" w:rsidP="00652CBB">
      <w:pPr>
        <w:rPr>
          <w:rFonts w:ascii="Arial" w:hAnsi="Arial" w:cs="Arial"/>
          <w:i/>
          <w:iCs/>
        </w:rPr>
      </w:pPr>
    </w:p>
    <w:p w14:paraId="4BAA8A16" w14:textId="688040F0" w:rsidR="004232DA" w:rsidRPr="003F2BA7" w:rsidRDefault="004232DA" w:rsidP="00652CBB">
      <w:pPr>
        <w:rPr>
          <w:rFonts w:ascii="Arial" w:hAnsi="Arial" w:cs="Arial"/>
          <w:i/>
          <w:iCs/>
        </w:rPr>
      </w:pPr>
    </w:p>
    <w:p w14:paraId="1B4813F4" w14:textId="3732262C" w:rsidR="004232DA" w:rsidRPr="003F2BA7" w:rsidRDefault="004232DA" w:rsidP="00652CBB">
      <w:pPr>
        <w:rPr>
          <w:rFonts w:ascii="Arial" w:hAnsi="Arial" w:cs="Arial"/>
          <w:i/>
          <w:iCs/>
        </w:rPr>
      </w:pPr>
    </w:p>
    <w:p w14:paraId="19EF381C" w14:textId="094840A6" w:rsidR="004232DA" w:rsidRPr="003F2BA7" w:rsidRDefault="004232DA" w:rsidP="00652CBB">
      <w:pPr>
        <w:rPr>
          <w:rFonts w:ascii="Arial" w:hAnsi="Arial" w:cs="Arial"/>
          <w:i/>
          <w:iCs/>
        </w:rPr>
      </w:pPr>
    </w:p>
    <w:p w14:paraId="33E4D5CE" w14:textId="2469B3AC" w:rsidR="004232DA" w:rsidRPr="003F2BA7" w:rsidRDefault="004232DA" w:rsidP="00652CBB">
      <w:pPr>
        <w:rPr>
          <w:rFonts w:ascii="Arial" w:hAnsi="Arial" w:cs="Arial"/>
          <w:i/>
          <w:iCs/>
        </w:rPr>
      </w:pPr>
    </w:p>
    <w:p w14:paraId="061E816A" w14:textId="5B576E43" w:rsidR="000D5302" w:rsidRPr="003F2BA7" w:rsidRDefault="000D5302" w:rsidP="00652CBB">
      <w:pPr>
        <w:rPr>
          <w:rFonts w:ascii="Arial" w:hAnsi="Arial" w:cs="Arial"/>
          <w:i/>
          <w:iCs/>
        </w:rPr>
      </w:pPr>
    </w:p>
    <w:p w14:paraId="442DE75E" w14:textId="3011D19F" w:rsidR="000D5302" w:rsidRPr="003F2BA7" w:rsidRDefault="000D5302" w:rsidP="00652CBB">
      <w:pPr>
        <w:rPr>
          <w:rFonts w:ascii="Arial" w:hAnsi="Arial" w:cs="Arial"/>
          <w:i/>
          <w:iCs/>
        </w:rPr>
      </w:pPr>
    </w:p>
    <w:p w14:paraId="36A39DC0" w14:textId="3DE79230" w:rsidR="000D5302" w:rsidRPr="003F2BA7" w:rsidRDefault="000D5302" w:rsidP="00652CBB">
      <w:pPr>
        <w:rPr>
          <w:rFonts w:ascii="Arial" w:hAnsi="Arial" w:cs="Arial"/>
          <w:i/>
          <w:iCs/>
        </w:rPr>
      </w:pPr>
    </w:p>
    <w:p w14:paraId="29E1D653" w14:textId="42D7E5BB" w:rsidR="00746B07" w:rsidRPr="003F2BA7" w:rsidRDefault="00746B07" w:rsidP="00746B07">
      <w:pPr>
        <w:rPr>
          <w:rFonts w:ascii="Arial" w:hAnsi="Arial" w:cs="Arial"/>
          <w:b/>
          <w:sz w:val="28"/>
          <w:szCs w:val="28"/>
        </w:rPr>
      </w:pPr>
      <w:r w:rsidRPr="003F2BA7">
        <w:rPr>
          <w:rFonts w:ascii="Arial" w:hAnsi="Arial" w:cs="Arial"/>
          <w:b/>
          <w:sz w:val="28"/>
          <w:szCs w:val="28"/>
        </w:rPr>
        <w:t>2</w:t>
      </w:r>
      <w:r w:rsidR="000D5302" w:rsidRPr="003F2BA7">
        <w:rPr>
          <w:rFonts w:ascii="Arial" w:hAnsi="Arial" w:cs="Arial"/>
          <w:b/>
          <w:sz w:val="28"/>
          <w:szCs w:val="28"/>
        </w:rPr>
        <w:t>.A</w:t>
      </w:r>
      <w:r w:rsidRPr="003F2BA7">
        <w:rPr>
          <w:rFonts w:ascii="Arial" w:hAnsi="Arial" w:cs="Arial"/>
          <w:b/>
          <w:sz w:val="28"/>
          <w:szCs w:val="28"/>
        </w:rPr>
        <w:t>.3 Priorita 3 - Rozvoj digitální infrastruktury</w:t>
      </w:r>
    </w:p>
    <w:p w14:paraId="4464CABF" w14:textId="77777777" w:rsidR="000D5302" w:rsidRPr="003F2BA7" w:rsidRDefault="000D5302" w:rsidP="00746B07">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D5302" w:rsidRPr="003F2BA7" w14:paraId="4DD21D98" w14:textId="77777777" w:rsidTr="00B73A11">
        <w:tc>
          <w:tcPr>
            <w:tcW w:w="9322" w:type="dxa"/>
          </w:tcPr>
          <w:p w14:paraId="186AA1E9"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zaměstnanosti mladých lidí</w:t>
            </w:r>
          </w:p>
        </w:tc>
      </w:tr>
      <w:tr w:rsidR="000D5302" w:rsidRPr="003F2BA7" w14:paraId="1C06619C" w14:textId="77777777" w:rsidTr="00B73A11">
        <w:tc>
          <w:tcPr>
            <w:tcW w:w="9322" w:type="dxa"/>
          </w:tcPr>
          <w:p w14:paraId="10C621AB"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inovativním opatřením</w:t>
            </w:r>
          </w:p>
        </w:tc>
      </w:tr>
      <w:tr w:rsidR="000D5302" w:rsidRPr="003F2BA7" w14:paraId="67E1AF2E" w14:textId="77777777" w:rsidTr="00B73A11">
        <w:tc>
          <w:tcPr>
            <w:tcW w:w="9322" w:type="dxa"/>
          </w:tcPr>
          <w:p w14:paraId="3BDB51E6"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(xi) Nařízení o ESF+</w:t>
            </w:r>
          </w:p>
        </w:tc>
      </w:tr>
      <w:tr w:rsidR="000D5302" w:rsidRPr="003F2BA7" w14:paraId="2428A35F" w14:textId="77777777" w:rsidTr="00B73A11">
        <w:tc>
          <w:tcPr>
            <w:tcW w:w="9322" w:type="dxa"/>
          </w:tcPr>
          <w:p w14:paraId="580A749E"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 Nařízení o ESF+</w:t>
            </w:r>
          </w:p>
        </w:tc>
      </w:tr>
      <w:tr w:rsidR="000D5302" w:rsidRPr="003F2BA7" w14:paraId="78D09A3F" w14:textId="77777777" w:rsidTr="00B73A11">
        <w:tc>
          <w:tcPr>
            <w:tcW w:w="9322" w:type="dxa"/>
            <w:tcBorders>
              <w:top w:val="single" w:sz="4" w:space="0" w:color="auto"/>
              <w:left w:val="single" w:sz="4" w:space="0" w:color="auto"/>
              <w:bottom w:val="single" w:sz="4" w:space="0" w:color="auto"/>
              <w:right w:val="single" w:sz="4" w:space="0" w:color="auto"/>
            </w:tcBorders>
          </w:tcPr>
          <w:p w14:paraId="46104269"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městské mobilitě</w:t>
            </w:r>
            <w:r w:rsidRPr="003F2BA7">
              <w:rPr>
                <w:rFonts w:ascii="Arial" w:hAnsi="Arial" w:cs="Arial"/>
                <w:sz w:val="20"/>
              </w:rPr>
              <w:t xml:space="preserve"> dle specifického cíle</w:t>
            </w:r>
            <w:r w:rsidRPr="003F2BA7">
              <w:rPr>
                <w:rFonts w:ascii="Arial" w:hAnsi="Arial" w:cs="Arial"/>
                <w:noProof/>
                <w:sz w:val="20"/>
              </w:rPr>
              <w:t xml:space="preserve"> uvedeného v čl. 2, odst. 1b, bodě (viii) Nařízení o EFRR a FS</w:t>
            </w:r>
          </w:p>
        </w:tc>
      </w:tr>
      <w:tr w:rsidR="000D5302" w:rsidRPr="003F2BA7" w14:paraId="089550D5" w14:textId="77777777" w:rsidTr="00B73A11">
        <w:tc>
          <w:tcPr>
            <w:tcW w:w="9322" w:type="dxa"/>
            <w:tcBorders>
              <w:top w:val="single" w:sz="4" w:space="0" w:color="auto"/>
              <w:left w:val="single" w:sz="4" w:space="0" w:color="auto"/>
              <w:bottom w:val="single" w:sz="4" w:space="0" w:color="auto"/>
              <w:right w:val="single" w:sz="4" w:space="0" w:color="auto"/>
            </w:tcBorders>
          </w:tcPr>
          <w:p w14:paraId="75BA5680" w14:textId="50AB0B85"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1"/>
                  </w:checkBox>
                </w:ffData>
              </w:fldChar>
            </w:r>
            <w:bookmarkStart w:id="991" w:name="Check2"/>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bookmarkEnd w:id="991"/>
            <w:r w:rsidRPr="003F2BA7">
              <w:rPr>
                <w:rFonts w:ascii="Arial" w:hAnsi="Arial" w:cs="Arial"/>
                <w:noProof/>
                <w:sz w:val="20"/>
              </w:rPr>
              <w:t xml:space="preserve"> Jedná se o prioritu věnovanou digitální konektivitě</w:t>
            </w:r>
            <w:r w:rsidRPr="003F2BA7">
              <w:rPr>
                <w:rFonts w:ascii="Arial" w:hAnsi="Arial" w:cs="Arial"/>
                <w:sz w:val="20"/>
              </w:rPr>
              <w:t xml:space="preserve"> dle specifického cíle</w:t>
            </w:r>
            <w:r w:rsidRPr="003F2BA7">
              <w:rPr>
                <w:rFonts w:ascii="Arial" w:hAnsi="Arial" w:cs="Arial"/>
                <w:noProof/>
                <w:sz w:val="20"/>
              </w:rPr>
              <w:t xml:space="preserve"> uvedeného v čl. 2, odst. 1a, bodě (v) Nařízení o EFRR a FS</w:t>
            </w:r>
          </w:p>
        </w:tc>
      </w:tr>
    </w:tbl>
    <w:p w14:paraId="3B1D0EF7" w14:textId="77777777" w:rsidR="00746B07" w:rsidRPr="003F2BA7" w:rsidRDefault="00746B07" w:rsidP="00746B07">
      <w:pPr>
        <w:rPr>
          <w:rFonts w:ascii="Arial" w:hAnsi="Arial" w:cs="Arial"/>
          <w:i/>
          <w:iCs/>
          <w:sz w:val="26"/>
          <w:szCs w:val="26"/>
        </w:rPr>
      </w:pPr>
    </w:p>
    <w:p w14:paraId="64D3EC13" w14:textId="0394C7E0" w:rsidR="00746B07" w:rsidRPr="003F2BA7" w:rsidRDefault="00746B07" w:rsidP="00746B07">
      <w:pPr>
        <w:rPr>
          <w:rFonts w:ascii="Arial" w:hAnsi="Arial" w:cs="Arial"/>
          <w:b/>
          <w:sz w:val="28"/>
          <w:szCs w:val="28"/>
        </w:rPr>
      </w:pPr>
      <w:r w:rsidRPr="003F2BA7">
        <w:rPr>
          <w:rFonts w:ascii="Arial" w:hAnsi="Arial" w:cs="Arial"/>
          <w:b/>
          <w:bCs/>
          <w:sz w:val="26"/>
          <w:szCs w:val="26"/>
        </w:rPr>
        <w:t>2.</w:t>
      </w:r>
      <w:r w:rsidR="000D5302" w:rsidRPr="003F2BA7">
        <w:rPr>
          <w:rFonts w:ascii="Arial" w:hAnsi="Arial" w:cs="Arial"/>
          <w:b/>
          <w:bCs/>
          <w:sz w:val="26"/>
          <w:szCs w:val="26"/>
        </w:rPr>
        <w:t>A.</w:t>
      </w:r>
      <w:r w:rsidRPr="003F2BA7">
        <w:rPr>
          <w:rFonts w:ascii="Arial" w:hAnsi="Arial" w:cs="Arial"/>
          <w:b/>
          <w:bCs/>
          <w:sz w:val="26"/>
          <w:szCs w:val="26"/>
        </w:rPr>
        <w:t>3.</w:t>
      </w:r>
      <w:r w:rsidR="000D5302" w:rsidRPr="003F2BA7">
        <w:rPr>
          <w:rFonts w:ascii="Arial" w:hAnsi="Arial" w:cs="Arial"/>
          <w:b/>
          <w:bCs/>
          <w:sz w:val="26"/>
          <w:szCs w:val="26"/>
        </w:rPr>
        <w:t>1</w:t>
      </w:r>
      <w:r w:rsidRPr="003F2BA7">
        <w:rPr>
          <w:rFonts w:ascii="Arial" w:hAnsi="Arial" w:cs="Arial"/>
          <w:b/>
          <w:bCs/>
          <w:sz w:val="26"/>
          <w:szCs w:val="26"/>
        </w:rPr>
        <w:t xml:space="preserve"> </w:t>
      </w:r>
      <w:r w:rsidRPr="003F2BA7">
        <w:rPr>
          <w:rFonts w:ascii="Arial" w:hAnsi="Arial" w:cs="Arial"/>
          <w:b/>
          <w:sz w:val="26"/>
          <w:szCs w:val="26"/>
        </w:rPr>
        <w:t xml:space="preserve">Specifický cíl 3.1 </w:t>
      </w:r>
      <w:r w:rsidR="001B4900" w:rsidRPr="003F2BA7">
        <w:rPr>
          <w:rFonts w:ascii="Arial" w:hAnsi="Arial" w:cs="Arial"/>
          <w:b/>
          <w:sz w:val="26"/>
          <w:szCs w:val="26"/>
        </w:rPr>
        <w:t>–</w:t>
      </w:r>
      <w:r w:rsidRPr="003F2BA7">
        <w:rPr>
          <w:rFonts w:ascii="Arial" w:hAnsi="Arial" w:cs="Arial"/>
          <w:b/>
          <w:sz w:val="26"/>
          <w:szCs w:val="26"/>
        </w:rPr>
        <w:t xml:space="preserve"> Z</w:t>
      </w:r>
      <w:r w:rsidR="001B4900" w:rsidRPr="003F2BA7">
        <w:rPr>
          <w:rFonts w:ascii="Arial" w:hAnsi="Arial" w:cs="Arial"/>
          <w:b/>
          <w:sz w:val="26"/>
          <w:szCs w:val="26"/>
        </w:rPr>
        <w:t xml:space="preserve">lepšení </w:t>
      </w:r>
      <w:r w:rsidRPr="003F2BA7">
        <w:rPr>
          <w:rFonts w:ascii="Arial" w:hAnsi="Arial" w:cs="Arial"/>
          <w:b/>
          <w:sz w:val="26"/>
          <w:szCs w:val="26"/>
        </w:rPr>
        <w:t>digitálního propojení</w:t>
      </w:r>
    </w:p>
    <w:p w14:paraId="311486A5" w14:textId="77777777" w:rsidR="00746B07" w:rsidRPr="003F2BA7" w:rsidRDefault="00746B07" w:rsidP="00746B07">
      <w:pPr>
        <w:rPr>
          <w:rFonts w:ascii="Arial" w:hAnsi="Arial" w:cs="Arial"/>
          <w:b/>
          <w:sz w:val="28"/>
          <w:szCs w:val="28"/>
        </w:rPr>
      </w:pPr>
    </w:p>
    <w:p w14:paraId="7B7E3770" w14:textId="3DE3531E" w:rsidR="00746B07" w:rsidRPr="003F2BA7" w:rsidRDefault="00746B07" w:rsidP="00746B07">
      <w:pPr>
        <w:spacing w:after="120" w:line="264" w:lineRule="auto"/>
        <w:jc w:val="both"/>
        <w:rPr>
          <w:rFonts w:ascii="Arial" w:hAnsi="Arial" w:cs="Arial"/>
          <w:b/>
          <w:sz w:val="26"/>
          <w:szCs w:val="26"/>
        </w:rPr>
      </w:pPr>
      <w:r w:rsidRPr="003F2BA7">
        <w:rPr>
          <w:rFonts w:ascii="Arial" w:hAnsi="Arial" w:cs="Arial"/>
          <w:b/>
          <w:sz w:val="24"/>
          <w:szCs w:val="24"/>
        </w:rPr>
        <w:t>2.</w:t>
      </w:r>
      <w:r w:rsidR="000D5302" w:rsidRPr="003F2BA7">
        <w:rPr>
          <w:rFonts w:ascii="Arial" w:hAnsi="Arial" w:cs="Arial"/>
          <w:b/>
          <w:sz w:val="24"/>
          <w:szCs w:val="24"/>
        </w:rPr>
        <w:t>A.</w:t>
      </w:r>
      <w:r w:rsidRPr="003F2BA7">
        <w:rPr>
          <w:rFonts w:ascii="Arial" w:hAnsi="Arial" w:cs="Arial"/>
          <w:b/>
          <w:sz w:val="24"/>
          <w:szCs w:val="24"/>
        </w:rPr>
        <w:t>3.</w:t>
      </w:r>
      <w:r w:rsidR="000D5302" w:rsidRPr="003F2BA7">
        <w:rPr>
          <w:rFonts w:ascii="Arial" w:hAnsi="Arial" w:cs="Arial"/>
          <w:b/>
          <w:sz w:val="24"/>
          <w:szCs w:val="24"/>
        </w:rPr>
        <w:t>1</w:t>
      </w:r>
      <w:r w:rsidRPr="003F2BA7">
        <w:rPr>
          <w:rFonts w:ascii="Arial" w:hAnsi="Arial" w:cs="Arial"/>
          <w:b/>
          <w:sz w:val="24"/>
          <w:szCs w:val="24"/>
        </w:rPr>
        <w:t>.1 Intervence fondů</w:t>
      </w:r>
    </w:p>
    <w:p w14:paraId="3421B92D" w14:textId="77777777" w:rsidR="00746B07" w:rsidRPr="003F2BA7" w:rsidRDefault="00746B07" w:rsidP="00746B07">
      <w:pPr>
        <w:spacing w:after="120" w:line="264" w:lineRule="auto"/>
        <w:jc w:val="both"/>
        <w:rPr>
          <w:rFonts w:ascii="Arial" w:hAnsi="Arial" w:cs="Arial"/>
          <w:b/>
          <w:i/>
          <w:iCs/>
          <w:u w:val="single"/>
        </w:rPr>
      </w:pPr>
      <w:r w:rsidRPr="003F2BA7">
        <w:rPr>
          <w:rFonts w:ascii="Arial" w:hAnsi="Arial" w:cs="Arial"/>
          <w:b/>
          <w:i/>
          <w:iCs/>
          <w:u w:val="single"/>
        </w:rPr>
        <w:t xml:space="preserve">Související druhy činností </w:t>
      </w:r>
    </w:p>
    <w:p w14:paraId="092B6210" w14:textId="40D5C850" w:rsidR="00746B07" w:rsidRPr="003F2BA7" w:rsidRDefault="00746B07" w:rsidP="00746B07">
      <w:pPr>
        <w:overflowPunct/>
        <w:autoSpaceDE/>
        <w:autoSpaceDN/>
        <w:adjustRightInd/>
        <w:spacing w:after="120" w:line="264" w:lineRule="auto"/>
        <w:jc w:val="both"/>
        <w:textAlignment w:val="auto"/>
        <w:rPr>
          <w:rFonts w:ascii="Arial" w:hAnsi="Arial" w:cs="Arial"/>
        </w:rPr>
      </w:pPr>
      <w:r w:rsidRPr="003F2BA7">
        <w:rPr>
          <w:rFonts w:ascii="Arial" w:hAnsi="Arial" w:cs="Arial"/>
        </w:rPr>
        <w:t>Připojení všech uživatelů</w:t>
      </w:r>
      <w:r w:rsidR="005D7D61" w:rsidRPr="003F2BA7">
        <w:rPr>
          <w:rFonts w:ascii="Arial" w:hAnsi="Arial" w:cs="Arial"/>
        </w:rPr>
        <w:t>,</w:t>
      </w:r>
      <w:r w:rsidRPr="003F2BA7">
        <w:rPr>
          <w:rFonts w:ascii="Arial" w:hAnsi="Arial" w:cs="Arial"/>
        </w:rPr>
        <w:t xml:space="preserve"> tedy nejen domácností</w:t>
      </w:r>
      <w:r w:rsidR="008E77B0" w:rsidRPr="003F2BA7">
        <w:rPr>
          <w:rFonts w:ascii="Arial" w:hAnsi="Arial" w:cs="Arial"/>
        </w:rPr>
        <w:t>,</w:t>
      </w:r>
      <w:r w:rsidRPr="003F2BA7">
        <w:rPr>
          <w:rFonts w:ascii="Arial" w:hAnsi="Arial" w:cs="Arial"/>
        </w:rPr>
        <w:t xml:space="preserve"> prostřednictvím sítí elektronických komunikací s velmi vysokou kapacitou je součástí základní infrastruktury společnosti. Je-li tato základní infrastruktura nedostatečně rozvinutá, je nemožná efektivní realizace podnikatelských záměrů, zejména těch nejprogresivnějších, které budou založeny na využívání umělé inteligence, virtuální a rozšířené reality, analýzy velkých dat, datových a cloudových center a na využívání videosignálů v kvalitě 4K. Tyto podnikatelské záměry představují infrastrukturní základ pro vytvoření Průmyslu 4.0, chytrých měst, </w:t>
      </w:r>
      <w:r w:rsidR="003171DD" w:rsidRPr="003F2BA7">
        <w:rPr>
          <w:rFonts w:ascii="Arial" w:hAnsi="Arial" w:cs="Arial"/>
        </w:rPr>
        <w:t xml:space="preserve">chytrého venkova a chytrých </w:t>
      </w:r>
      <w:r w:rsidRPr="003F2BA7">
        <w:rPr>
          <w:rFonts w:ascii="Arial" w:hAnsi="Arial" w:cs="Arial"/>
        </w:rPr>
        <w:t>regionů, inteligentní dopravy, dopravních prostředků s autonomním řízením atd.</w:t>
      </w:r>
      <w:r w:rsidR="008E77B0" w:rsidRPr="003F2BA7">
        <w:rPr>
          <w:rFonts w:ascii="Arial" w:hAnsi="Arial" w:cs="Arial"/>
        </w:rPr>
        <w:t xml:space="preserve"> </w:t>
      </w:r>
      <w:r w:rsidRPr="003F2BA7">
        <w:rPr>
          <w:rFonts w:ascii="Arial" w:hAnsi="Arial" w:cs="Arial"/>
        </w:rPr>
        <w:t xml:space="preserve">Takové sítě elektronických komunikací, které budou vybudovány na vysokokapacitní přenosové technologii využívající zejména kabelů s optickými vlákny, budou současně představovat základ pro sítě 5G. Tím bude umožněna další konvergence </w:t>
      </w:r>
      <w:r w:rsidRPr="003F2BA7">
        <w:rPr>
          <w:rFonts w:ascii="Arial" w:hAnsi="Arial" w:cs="Arial"/>
          <w:bCs/>
        </w:rPr>
        <w:t>služeb zajišťovaných</w:t>
      </w:r>
      <w:r w:rsidRPr="003F2BA7">
        <w:rPr>
          <w:rFonts w:ascii="Arial" w:hAnsi="Arial" w:cs="Arial"/>
        </w:rPr>
        <w:t xml:space="preserve"> kabelovými a mobilními sítěmi velmi vysoké kapacity.</w:t>
      </w:r>
    </w:p>
    <w:p w14:paraId="59D6D224" w14:textId="32DDF76A" w:rsidR="00CE1164" w:rsidRPr="003F2BA7" w:rsidRDefault="00746B07" w:rsidP="008E77B0">
      <w:pPr>
        <w:suppressAutoHyphens/>
        <w:overflowPunct/>
        <w:autoSpaceDE/>
        <w:autoSpaceDN/>
        <w:adjustRightInd/>
        <w:spacing w:after="120" w:line="264" w:lineRule="auto"/>
        <w:jc w:val="both"/>
        <w:textAlignment w:val="auto"/>
        <w:rPr>
          <w:rFonts w:ascii="Arial" w:hAnsi="Arial" w:cs="Arial"/>
        </w:rPr>
      </w:pPr>
      <w:r w:rsidRPr="003F2BA7">
        <w:rPr>
          <w:rFonts w:ascii="Arial" w:hAnsi="Arial" w:cs="Arial"/>
        </w:rPr>
        <w:t>Kvalitní, spolehlivé a robustní veřejné komunikační sítě představují nezbytnou podmínku pro další rozvoj českých firem</w:t>
      </w:r>
      <w:r w:rsidR="00CE685C" w:rsidRPr="003F2BA7">
        <w:rPr>
          <w:rFonts w:ascii="Arial" w:hAnsi="Arial" w:cs="Arial"/>
        </w:rPr>
        <w:t xml:space="preserve"> a</w:t>
      </w:r>
      <w:r w:rsidR="008E77B0" w:rsidRPr="003F2BA7">
        <w:rPr>
          <w:rFonts w:ascii="Arial" w:hAnsi="Arial" w:cs="Arial"/>
        </w:rPr>
        <w:t xml:space="preserve"> jejich </w:t>
      </w:r>
      <w:r w:rsidR="00CE1164" w:rsidRPr="003F2BA7">
        <w:rPr>
          <w:rFonts w:ascii="Arial" w:hAnsi="Arial" w:cs="Arial"/>
        </w:rPr>
        <w:t xml:space="preserve">plnou </w:t>
      </w:r>
      <w:r w:rsidR="008E77B0" w:rsidRPr="003F2BA7">
        <w:rPr>
          <w:rFonts w:ascii="Arial" w:hAnsi="Arial" w:cs="Arial"/>
        </w:rPr>
        <w:t xml:space="preserve">digitální transformaci. Klíčové jsou však </w:t>
      </w:r>
      <w:r w:rsidRPr="003F2BA7">
        <w:rPr>
          <w:rFonts w:ascii="Arial" w:hAnsi="Arial" w:cs="Arial"/>
        </w:rPr>
        <w:t xml:space="preserve">i pro vstup zahraničních investorů do České republiky a pro zakládání vědeckovýzkumných center. Pokud se má ekonomický a sociální rozvoj České republiky více orientovat na využití inovací, na zabezpečení výrazné konkurenceschopnosti a pokud má Česká republika zůstat atraktivním prostředím rovněž pro zahraniční investory, nelze v takovém podnikání uspět bez kvalitních a široce dostupných sítí elektronických komunikací velmi vysoké kapacity, které budou vybudovány na pevném nebo mobilním připojení, resp. v některých případech i na progresivním rádiovém připojení. </w:t>
      </w:r>
    </w:p>
    <w:p w14:paraId="605DAA12" w14:textId="6B2D8AB4" w:rsidR="00746B07" w:rsidRPr="003F2BA7" w:rsidRDefault="00746B07" w:rsidP="008E77B0">
      <w:pPr>
        <w:suppressAutoHyphens/>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Předmětem podpory </w:t>
      </w:r>
      <w:r w:rsidR="00CE1164" w:rsidRPr="003F2BA7">
        <w:rPr>
          <w:rFonts w:ascii="Arial" w:hAnsi="Arial" w:cs="Arial"/>
        </w:rPr>
        <w:t xml:space="preserve">tak </w:t>
      </w:r>
      <w:r w:rsidRPr="003F2BA7">
        <w:rPr>
          <w:rFonts w:ascii="Arial" w:hAnsi="Arial" w:cs="Arial"/>
        </w:rPr>
        <w:t xml:space="preserve">budou intervence s cílem umožnit vysokorychlostní přístup k internetu prostřednictvím sítí elektronických komunikací velmi vysoké kapacity s přenosovou rychlostí </w:t>
      </w:r>
      <w:r w:rsidRPr="003F2BA7">
        <w:rPr>
          <w:rFonts w:ascii="Arial" w:hAnsi="Arial" w:cs="Arial"/>
          <w:color w:val="000000"/>
        </w:rPr>
        <w:t>100 Mbit/s a více s možností navýšení rychlosti až na 1Gbit/s</w:t>
      </w:r>
      <w:r w:rsidRPr="003F2BA7">
        <w:rPr>
          <w:rFonts w:ascii="Arial" w:hAnsi="Arial" w:cs="Arial"/>
        </w:rPr>
        <w:t xml:space="preserve"> pro obyvatele a minimálně s gigabitovou rychlostí pro podnikatele, komerční společnosti a hlavní socioekonomické aktéry</w:t>
      </w:r>
      <w:ins w:id="992" w:author="Lukeš Zdeněk" w:date="2021-06-03T12:02:00Z">
        <w:r w:rsidR="00A42A58">
          <w:rPr>
            <w:rFonts w:ascii="Arial" w:hAnsi="Arial" w:cs="Arial"/>
          </w:rPr>
          <w:t xml:space="preserve"> </w:t>
        </w:r>
        <w:r w:rsidR="00A42A58" w:rsidRPr="6B3ED0A8">
          <w:rPr>
            <w:rFonts w:ascii="Arial" w:hAnsi="Arial" w:cs="Arial"/>
          </w:rPr>
          <w:t>(</w:t>
        </w:r>
      </w:ins>
      <w:ins w:id="993" w:author="Juráš Pavel" w:date="2021-06-03T16:46:00Z">
        <w:r w:rsidR="002E199B">
          <w:rPr>
            <w:rFonts w:ascii="Arial" w:hAnsi="Arial" w:cs="Arial"/>
          </w:rPr>
          <w:t xml:space="preserve">např. </w:t>
        </w:r>
      </w:ins>
      <w:ins w:id="994" w:author="Lukeš Zdeněk" w:date="2021-06-03T12:02:00Z">
        <w:r w:rsidR="00A42A58" w:rsidRPr="6B3ED0A8">
          <w:rPr>
            <w:rFonts w:ascii="Arial" w:hAnsi="Arial" w:cs="Arial"/>
          </w:rPr>
          <w:t>školy, školská zařízení, úřady atd.)</w:t>
        </w:r>
      </w:ins>
      <w:r w:rsidRPr="003F2BA7">
        <w:rPr>
          <w:rFonts w:ascii="Arial" w:hAnsi="Arial" w:cs="Arial"/>
        </w:rPr>
        <w:t>. Intervence budou prováděny po provedeném mapování dostupnosti konektivity a prokázání tržního selhání. Aktivity jsou zaměřeny na snižování digitální propasti mezi městskými a venkovskými, odlehlými a řídce osídlenými oblastmi. Provozovatel sítě musí nabízet co nejširší aktivní a pasivní velkoobchodní přístup podle čl. 2 bodu 139 Nařízení Komise (EU) č. 651/2014 za spravedlivých a nediskriminačních podmínek.</w:t>
      </w:r>
    </w:p>
    <w:p w14:paraId="6725136C" w14:textId="4E52B2C1" w:rsidR="00746B07" w:rsidRPr="003F2BA7" w:rsidRDefault="00746B07" w:rsidP="00746B07">
      <w:pPr>
        <w:spacing w:after="120" w:line="264" w:lineRule="auto"/>
        <w:jc w:val="both"/>
        <w:rPr>
          <w:rFonts w:ascii="Arial" w:hAnsi="Arial" w:cs="Arial"/>
        </w:rPr>
      </w:pPr>
      <w:r w:rsidRPr="003F2BA7">
        <w:rPr>
          <w:rFonts w:ascii="Arial" w:hAnsi="Arial" w:cs="Arial"/>
        </w:rPr>
        <w:t xml:space="preserve">V rámci tohoto </w:t>
      </w:r>
      <w:r w:rsidR="000D110F" w:rsidRPr="003F2BA7">
        <w:rPr>
          <w:rFonts w:ascii="Arial" w:hAnsi="Arial" w:cs="Arial"/>
        </w:rPr>
        <w:t>SC</w:t>
      </w:r>
      <w:r w:rsidRPr="003F2BA7">
        <w:rPr>
          <w:rFonts w:ascii="Arial" w:hAnsi="Arial" w:cs="Arial"/>
        </w:rPr>
        <w:t xml:space="preserve"> tak budou podporovány zejména následující aktivity:</w:t>
      </w:r>
    </w:p>
    <w:p w14:paraId="4EEEF9BA" w14:textId="7539698E" w:rsidR="00746B07" w:rsidRPr="003F2BA7" w:rsidRDefault="00746B07" w:rsidP="00DD0F62">
      <w:pPr>
        <w:pStyle w:val="Odstavecseseznamem"/>
        <w:numPr>
          <w:ilvl w:val="0"/>
          <w:numId w:val="2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 xml:space="preserve">Modernizace, resp. rozšiřování stávající infrastruktury </w:t>
      </w:r>
      <w:r w:rsidR="00F461C7" w:rsidRPr="003F2BA7">
        <w:rPr>
          <w:rFonts w:ascii="Arial" w:hAnsi="Arial" w:cs="Arial"/>
          <w:bCs/>
        </w:rPr>
        <w:t xml:space="preserve">a zřizování nových sítí </w:t>
      </w:r>
      <w:r w:rsidRPr="003F2BA7">
        <w:rPr>
          <w:rFonts w:ascii="Arial" w:hAnsi="Arial" w:cs="Arial"/>
          <w:bCs/>
        </w:rPr>
        <w:t>pro vysokorychlostní přístup k internetu velmi vysoké kapacity s využitím zejména kabelů s optickými vlákny</w:t>
      </w:r>
      <w:r w:rsidR="00C10FFB" w:rsidRPr="003F2BA7">
        <w:rPr>
          <w:rFonts w:ascii="Arial" w:hAnsi="Arial" w:cs="Arial"/>
          <w:bCs/>
        </w:rPr>
        <w:t xml:space="preserve"> -</w:t>
      </w:r>
      <w:r w:rsidR="008301F2" w:rsidRPr="003F2BA7">
        <w:rPr>
          <w:rFonts w:ascii="Arial" w:hAnsi="Arial" w:cs="Arial"/>
          <w:bCs/>
        </w:rPr>
        <w:t xml:space="preserve"> </w:t>
      </w:r>
      <w:r w:rsidR="00C10FFB" w:rsidRPr="003F2BA7">
        <w:rPr>
          <w:rFonts w:ascii="Arial" w:hAnsi="Arial" w:cs="Arial"/>
        </w:rPr>
        <w:t>p</w:t>
      </w:r>
      <w:r w:rsidR="00F461C7" w:rsidRPr="003F2BA7">
        <w:rPr>
          <w:rFonts w:ascii="Arial" w:hAnsi="Arial" w:cs="Arial"/>
        </w:rPr>
        <w:t xml:space="preserve">odpora připojení bílých adresních míst </w:t>
      </w:r>
      <w:r w:rsidR="00F461C7" w:rsidRPr="003F2BA7">
        <w:rPr>
          <w:rFonts w:ascii="Arial" w:eastAsia="Calibri" w:hAnsi="Arial" w:cs="Arial"/>
        </w:rPr>
        <w:t>k VHCN</w:t>
      </w:r>
      <w:del w:id="995" w:author="Lukeš Zdeněk" w:date="2021-06-01T16:11:00Z">
        <w:r w:rsidR="00F461C7" w:rsidRPr="003F2BA7" w:rsidDel="00650712">
          <w:rPr>
            <w:rFonts w:ascii="Arial" w:eastAsia="Calibri" w:hAnsi="Arial" w:cs="Arial"/>
          </w:rPr>
          <w:delText xml:space="preserve"> sítím</w:delText>
        </w:r>
      </w:del>
      <w:r w:rsidR="00CE685C" w:rsidRPr="003F2BA7">
        <w:rPr>
          <w:rFonts w:ascii="Arial" w:eastAsia="Calibri" w:hAnsi="Arial" w:cs="Arial"/>
        </w:rPr>
        <w:t>.</w:t>
      </w:r>
    </w:p>
    <w:p w14:paraId="311F577A" w14:textId="471D88B2" w:rsidR="00746B07" w:rsidRPr="003F2BA7" w:rsidRDefault="00F461C7" w:rsidP="00DD0F62">
      <w:pPr>
        <w:pStyle w:val="Odstavecseseznamem"/>
        <w:numPr>
          <w:ilvl w:val="0"/>
          <w:numId w:val="25"/>
        </w:numPr>
        <w:overflowPunct/>
        <w:autoSpaceDE/>
        <w:autoSpaceDN/>
        <w:adjustRightInd/>
        <w:spacing w:after="120" w:line="264" w:lineRule="auto"/>
        <w:contextualSpacing w:val="0"/>
        <w:jc w:val="both"/>
        <w:textAlignment w:val="auto"/>
        <w:rPr>
          <w:rFonts w:ascii="Arial" w:hAnsi="Arial" w:cs="Arial"/>
        </w:rPr>
      </w:pPr>
      <w:r w:rsidRPr="003F2BA7">
        <w:rPr>
          <w:rFonts w:ascii="Arial" w:hAnsi="Arial" w:cs="Arial"/>
        </w:rPr>
        <w:lastRenderedPageBreak/>
        <w:t xml:space="preserve">Budování </w:t>
      </w:r>
      <w:r w:rsidR="00746B07" w:rsidRPr="003F2BA7">
        <w:rPr>
          <w:rFonts w:ascii="Arial" w:hAnsi="Arial" w:cs="Arial"/>
        </w:rPr>
        <w:t>backhaulových sítí tam, kde je jejich kapacita nedostatečná (</w:t>
      </w:r>
      <w:r w:rsidR="00746B07" w:rsidRPr="003F2BA7">
        <w:rPr>
          <w:rFonts w:ascii="Arial" w:hAnsi="Arial" w:cs="Arial"/>
          <w:bCs/>
        </w:rPr>
        <w:t>mj. v rámci výstavby inteligentních energetických sítí, a to pomocí přípoloží s cílem zajistit optickou datovou konektivitu i do malých obcí</w:t>
      </w:r>
      <w:r w:rsidRPr="003F2BA7">
        <w:rPr>
          <w:rFonts w:ascii="Arial" w:hAnsi="Arial" w:cs="Arial"/>
          <w:bCs/>
        </w:rPr>
        <w:t>)</w:t>
      </w:r>
      <w:r w:rsidR="00CE685C" w:rsidRPr="003F2BA7">
        <w:rPr>
          <w:rFonts w:ascii="Arial" w:hAnsi="Arial" w:cs="Arial"/>
          <w:bCs/>
        </w:rPr>
        <w:t>.</w:t>
      </w:r>
    </w:p>
    <w:p w14:paraId="1A6BA2F0" w14:textId="2AAC1B8E" w:rsidR="00746B07" w:rsidRPr="003F2BA7" w:rsidRDefault="00746B07" w:rsidP="00DD0F62">
      <w:pPr>
        <w:pStyle w:val="Odstavecseseznamem"/>
        <w:numPr>
          <w:ilvl w:val="0"/>
          <w:numId w:val="25"/>
        </w:numPr>
        <w:overflowPunct/>
        <w:autoSpaceDE/>
        <w:autoSpaceDN/>
        <w:adjustRightInd/>
        <w:spacing w:after="120" w:line="264" w:lineRule="auto"/>
        <w:contextualSpacing w:val="0"/>
        <w:jc w:val="both"/>
        <w:textAlignment w:val="auto"/>
        <w:rPr>
          <w:rFonts w:ascii="Arial" w:hAnsi="Arial" w:cs="Arial"/>
        </w:rPr>
      </w:pPr>
      <w:r w:rsidRPr="003F2BA7">
        <w:rPr>
          <w:rFonts w:ascii="Arial" w:eastAsia="Calibri" w:hAnsi="Arial" w:cs="Arial"/>
        </w:rPr>
        <w:t xml:space="preserve">Podpora budování předávacích bodů pro pokrytí odlehlých oblastí v rámci větších obcí, </w:t>
      </w:r>
      <w:r w:rsidR="00CE685C" w:rsidRPr="003F2BA7">
        <w:rPr>
          <w:rFonts w:ascii="Arial" w:eastAsia="Calibri" w:hAnsi="Arial" w:cs="Arial"/>
        </w:rPr>
        <w:t xml:space="preserve">a to </w:t>
      </w:r>
      <w:r w:rsidRPr="003F2BA7">
        <w:rPr>
          <w:rFonts w:ascii="Arial" w:eastAsia="Calibri" w:hAnsi="Arial" w:cs="Arial"/>
        </w:rPr>
        <w:t>s cílem zabezpečit konektivitu na celém území ČR</w:t>
      </w:r>
      <w:r w:rsidR="00CE685C" w:rsidRPr="003F2BA7">
        <w:rPr>
          <w:rFonts w:ascii="Arial" w:eastAsia="Calibri" w:hAnsi="Arial" w:cs="Arial"/>
        </w:rPr>
        <w:t>.</w:t>
      </w:r>
    </w:p>
    <w:p w14:paraId="3852A7E0" w14:textId="648A9FAA" w:rsidR="00CB5C01" w:rsidRPr="003F2BA7" w:rsidRDefault="00CB5C01" w:rsidP="00DD0F62">
      <w:pPr>
        <w:pStyle w:val="Odstavecseseznamem"/>
        <w:numPr>
          <w:ilvl w:val="0"/>
          <w:numId w:val="2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rPr>
        <w:t>Vybudování odborné a technické kapacity v území usnadňující a zrychlující interakci aktérů při budování sítí s velmi vysokou kapacitou v regionech – Broadband Competence Office Česká republika (BCO)</w:t>
      </w:r>
      <w:r w:rsidR="00CE685C" w:rsidRPr="003F2BA7">
        <w:rPr>
          <w:rFonts w:ascii="Arial" w:hAnsi="Arial" w:cs="Arial"/>
        </w:rPr>
        <w:t>.</w:t>
      </w:r>
    </w:p>
    <w:p w14:paraId="5EA905EA" w14:textId="6A4167BD" w:rsidR="00746B07" w:rsidRPr="003F2BA7" w:rsidRDefault="00F461C7" w:rsidP="00DD0F62">
      <w:pPr>
        <w:pStyle w:val="Odstavecseseznamem"/>
        <w:numPr>
          <w:ilvl w:val="0"/>
          <w:numId w:val="25"/>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rPr>
        <w:t>Monitorování</w:t>
      </w:r>
      <w:r w:rsidR="000D110F" w:rsidRPr="003F2BA7">
        <w:rPr>
          <w:rFonts w:ascii="Arial" w:hAnsi="Arial" w:cs="Arial"/>
          <w:bCs/>
        </w:rPr>
        <w:t xml:space="preserve"> a p</w:t>
      </w:r>
      <w:r w:rsidR="00746B07" w:rsidRPr="003F2BA7">
        <w:rPr>
          <w:rFonts w:ascii="Arial" w:hAnsi="Arial" w:cs="Arial"/>
          <w:bCs/>
        </w:rPr>
        <w:t>odpora efektivního sběru, ověřování a zpracování dat o sítích a službách elektronických komunikací</w:t>
      </w:r>
      <w:r w:rsidR="00CE685C" w:rsidRPr="003F2BA7">
        <w:rPr>
          <w:rFonts w:ascii="Arial" w:hAnsi="Arial" w:cs="Arial"/>
          <w:bCs/>
        </w:rPr>
        <w:t>.</w:t>
      </w:r>
    </w:p>
    <w:p w14:paraId="7018D598" w14:textId="33CBC9C2" w:rsidR="00746B07" w:rsidRPr="003F2BA7" w:rsidRDefault="00746B07" w:rsidP="00746B07">
      <w:pPr>
        <w:spacing w:after="120" w:line="264" w:lineRule="auto"/>
        <w:jc w:val="both"/>
        <w:rPr>
          <w:rFonts w:ascii="Arial" w:hAnsi="Arial" w:cs="Arial"/>
          <w:i/>
          <w:iCs/>
        </w:rPr>
      </w:pPr>
    </w:p>
    <w:p w14:paraId="03C71FCF" w14:textId="77777777" w:rsidR="00746B07" w:rsidRPr="003F2BA7" w:rsidRDefault="00746B07" w:rsidP="00746B07">
      <w:pPr>
        <w:spacing w:after="120" w:line="264" w:lineRule="auto"/>
        <w:jc w:val="both"/>
        <w:rPr>
          <w:rFonts w:ascii="Arial" w:hAnsi="Arial" w:cs="Arial"/>
          <w:b/>
        </w:rPr>
      </w:pPr>
      <w:r w:rsidRPr="003F2BA7">
        <w:rPr>
          <w:rFonts w:ascii="Arial" w:hAnsi="Arial" w:cs="Arial"/>
          <w:b/>
        </w:rPr>
        <w:t>Očekávaný příspěvek podporovaných aktivit ke specifickému cíli:</w:t>
      </w:r>
    </w:p>
    <w:p w14:paraId="091BF7C8" w14:textId="77777777" w:rsidR="00746B07" w:rsidRPr="003F2BA7" w:rsidRDefault="00746B07" w:rsidP="00746B07">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 xml:space="preserve">Rozšíření přístupu k službám a využívání služeb poskytovaných prostřednictvím vysokorychlostního připojení k internetu tak, aby občané a podniky, včetně hlavních socioekonomických aktérů, měli zajištěn přístup prostřednictvím sítí s velmi vysokou kapacitou. Zlepšení dostupnosti sítí elektronických komunikací s velmi vysokou kapacitou podporou jejich výstavby tam, kde bude identifikováno tržní selhání a zvýšení dostupnosti a využití služeb poskytovaných prostřednictvím kvalitního a spolehlivého vysokorychlostní přístupu k internetu. </w:t>
      </w:r>
      <w:r w:rsidRPr="003F2BA7">
        <w:rPr>
          <w:rFonts w:ascii="Arial" w:hAnsi="Arial" w:cs="Arial"/>
        </w:rPr>
        <w:t>Tímto dojde také ke snižování digitální propasti mezi městskými a venkovskými oblastmi.</w:t>
      </w:r>
    </w:p>
    <w:p w14:paraId="10FD743F" w14:textId="13437FDE" w:rsidR="00746B07" w:rsidRPr="003F2BA7" w:rsidRDefault="00746B07" w:rsidP="00746B07">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Je třeba brát do úvahy rovněž vazby mezi výrobními průmyslovými systémy, dopravními sítěmi, energetickými systémy či systémy zásobování surovinami, ale také systémy sociálními. Mezi těmito systémy vzrůstá dynamická interakce, která je stimulována integrací na informatické úrovni. Nástup nových technologií mění celé hodnotové řetězce, vytváří příležitosti pro nové obchodní modely, ale i tlak na flexibilitu moderní průmyslové výroby nebo zvýšené nároky na kybernetickou bezpečnost a interdisciplinaritu přístupu. Zvýšení dostupnosti vysokorychlostního přístupu k internetu pro české domácnosti, podnikatele a podniky a pro hlavní socioekonomické aktéry</w:t>
      </w:r>
      <w:ins w:id="996" w:author="Lukeš Zdeněk" w:date="2021-06-03T12:04:00Z">
        <w:r w:rsidR="00A42A58">
          <w:rPr>
            <w:rFonts w:ascii="Arial" w:hAnsi="Arial" w:cs="Arial"/>
            <w:bCs/>
          </w:rPr>
          <w:t xml:space="preserve"> </w:t>
        </w:r>
        <w:r w:rsidR="00A42A58" w:rsidRPr="6B3ED0A8">
          <w:rPr>
            <w:rFonts w:ascii="Arial" w:hAnsi="Arial" w:cs="Arial"/>
          </w:rPr>
          <w:t>(zejména školy, školská zařízení a úřady)</w:t>
        </w:r>
      </w:ins>
      <w:r w:rsidRPr="003F2BA7">
        <w:rPr>
          <w:rFonts w:ascii="Arial" w:hAnsi="Arial" w:cs="Arial"/>
          <w:bCs/>
        </w:rPr>
        <w:t xml:space="preserve"> je tak nezbytné, aby bylo možno zajistit jejich plnou integraci do digitální ekonomiky.</w:t>
      </w:r>
    </w:p>
    <w:p w14:paraId="66615E64" w14:textId="77777777" w:rsidR="00746B07" w:rsidRPr="003F2BA7" w:rsidRDefault="00746B07" w:rsidP="00746B07">
      <w:pPr>
        <w:overflowPunct/>
        <w:autoSpaceDE/>
        <w:autoSpaceDN/>
        <w:adjustRightInd/>
        <w:spacing w:after="120" w:line="264" w:lineRule="auto"/>
        <w:jc w:val="both"/>
        <w:textAlignment w:val="auto"/>
        <w:rPr>
          <w:rFonts w:ascii="Arial" w:hAnsi="Arial" w:cs="Arial"/>
          <w:bCs/>
        </w:rPr>
      </w:pPr>
      <w:r w:rsidRPr="003F2BA7">
        <w:rPr>
          <w:rFonts w:ascii="Arial" w:hAnsi="Arial" w:cs="Arial"/>
        </w:rPr>
        <w:t>Široká dostupnost připojení k internetu prostřednictvím sítí s velmi vysokou kapacitou rovněž umožňuje rozvoj nových druhů podnikání a umožní využívání nových digitálních moderních služeb a produktů. V této souvislosti je nutné zmínit, že projekty na podporu investic do sítí velmi vysokou kapacitou a celoevropských digitálních služeb by měly být podporovány v rámci Nástroje pro propojení Evropy v oblasti dopravy, energetiky a informačních a komunikačních technologií.</w:t>
      </w:r>
    </w:p>
    <w:p w14:paraId="406F036F" w14:textId="77777777" w:rsidR="00746B07" w:rsidRPr="003F2BA7" w:rsidRDefault="00746B07" w:rsidP="00746B07">
      <w:pPr>
        <w:pStyle w:val="Odstavecseseznamem1"/>
        <w:suppressAutoHyphens/>
        <w:overflowPunct/>
        <w:autoSpaceDE/>
        <w:autoSpaceDN/>
        <w:adjustRightInd/>
        <w:spacing w:after="120" w:line="264" w:lineRule="auto"/>
        <w:ind w:left="0"/>
        <w:contextualSpacing w:val="0"/>
        <w:jc w:val="both"/>
        <w:textAlignment w:val="auto"/>
        <w:rPr>
          <w:rFonts w:ascii="Arial" w:hAnsi="Arial" w:cs="Arial"/>
        </w:rPr>
      </w:pPr>
      <w:r w:rsidRPr="003F2BA7">
        <w:rPr>
          <w:rFonts w:ascii="Arial" w:hAnsi="Arial" w:cs="Arial"/>
        </w:rPr>
        <w:t>Stimulací poptávky a odstraněním tržních selhání pro soukromé subjekty s cílem zvýšit geografické pokrytí sítěmi s velmi vysokou kapacitou a tím dosáhnout vyšší dostupnosti vysokokapacitního přístupu k internetu se rovněž zajistí naplnění strategických cílů vytyčených na evropské i národní úrovni.</w:t>
      </w:r>
    </w:p>
    <w:p w14:paraId="7DE3A2BF" w14:textId="294909E7" w:rsidR="00746B07" w:rsidRPr="003F2BA7" w:rsidRDefault="00746B07" w:rsidP="00746B07">
      <w:pPr>
        <w:pStyle w:val="Odstavecseseznamem1"/>
        <w:suppressAutoHyphens/>
        <w:overflowPunct/>
        <w:autoSpaceDE/>
        <w:autoSpaceDN/>
        <w:adjustRightInd/>
        <w:spacing w:after="120" w:line="264" w:lineRule="auto"/>
        <w:ind w:left="0"/>
        <w:contextualSpacing w:val="0"/>
        <w:jc w:val="both"/>
        <w:textAlignment w:val="auto"/>
        <w:rPr>
          <w:rFonts w:ascii="Arial" w:hAnsi="Arial" w:cs="Arial"/>
        </w:rPr>
      </w:pPr>
      <w:r w:rsidRPr="003F2BA7">
        <w:rPr>
          <w:rFonts w:ascii="Arial" w:hAnsi="Arial" w:cs="Arial"/>
        </w:rPr>
        <w:t>Paralelně bude nezbytné pokračovat v identifikaci nejdůležitějších problémů a bari</w:t>
      </w:r>
      <w:r w:rsidR="00CE685C" w:rsidRPr="003F2BA7">
        <w:rPr>
          <w:rFonts w:ascii="Arial" w:hAnsi="Arial" w:cs="Arial"/>
        </w:rPr>
        <w:t>é</w:t>
      </w:r>
      <w:r w:rsidRPr="003F2BA7">
        <w:rPr>
          <w:rFonts w:ascii="Arial" w:hAnsi="Arial" w:cs="Arial"/>
        </w:rPr>
        <w:t xml:space="preserve">r, včetně legislativních bariér, které omezují budování a provoz sítí elektronických komunikací a následně postupně eliminovat tyto identifikované problémové prvky. </w:t>
      </w:r>
    </w:p>
    <w:p w14:paraId="20E76908" w14:textId="77777777" w:rsidR="00746B07" w:rsidRPr="003F2BA7" w:rsidRDefault="00746B07" w:rsidP="00746B07">
      <w:pPr>
        <w:spacing w:after="120" w:line="264" w:lineRule="auto"/>
        <w:jc w:val="both"/>
        <w:rPr>
          <w:rFonts w:ascii="Arial" w:hAnsi="Arial" w:cs="Arial"/>
        </w:rPr>
      </w:pPr>
      <w:r w:rsidRPr="003F2BA7">
        <w:rPr>
          <w:rFonts w:ascii="Arial" w:hAnsi="Arial" w:cs="Arial"/>
        </w:rPr>
        <w:t>Zároveň bude vytvořen systém ochrany investic, zejména investic do veřejných komunikačních sítí, které byly již realizovány v rámci programu OP PIK nebo veřejné komunikační sítě, které budou mít parametry sítí v rámci nového programu OP TAK.</w:t>
      </w:r>
    </w:p>
    <w:p w14:paraId="68B52442" w14:textId="7759C7E6" w:rsidR="00746B07" w:rsidRPr="003F2BA7" w:rsidRDefault="00746B07" w:rsidP="00746B07">
      <w:pPr>
        <w:pStyle w:val="Odstavecseseznamem1"/>
        <w:suppressAutoHyphens/>
        <w:overflowPunct/>
        <w:autoSpaceDE/>
        <w:autoSpaceDN/>
        <w:adjustRightInd/>
        <w:spacing w:after="120" w:line="264" w:lineRule="auto"/>
        <w:ind w:left="0"/>
        <w:contextualSpacing w:val="0"/>
        <w:jc w:val="both"/>
        <w:textAlignment w:val="auto"/>
        <w:rPr>
          <w:rFonts w:ascii="Arial" w:hAnsi="Arial" w:cs="Arial"/>
        </w:rPr>
      </w:pPr>
    </w:p>
    <w:p w14:paraId="083CD557" w14:textId="77777777" w:rsidR="00746B07" w:rsidRPr="003F2BA7" w:rsidRDefault="00746B07" w:rsidP="00746B07">
      <w:pPr>
        <w:spacing w:after="120" w:line="264" w:lineRule="auto"/>
        <w:jc w:val="both"/>
        <w:rPr>
          <w:rFonts w:ascii="Arial" w:hAnsi="Arial" w:cs="Arial"/>
          <w:b/>
          <w:i/>
          <w:iCs/>
          <w:u w:val="single"/>
        </w:rPr>
      </w:pPr>
      <w:r w:rsidRPr="003F2BA7">
        <w:rPr>
          <w:rFonts w:ascii="Arial" w:hAnsi="Arial" w:cs="Arial"/>
          <w:b/>
          <w:i/>
          <w:iCs/>
          <w:u w:val="single"/>
        </w:rPr>
        <w:t>Hlavní cílové skupiny</w:t>
      </w:r>
    </w:p>
    <w:p w14:paraId="135907D6" w14:textId="4D2F0005" w:rsidR="00746B07" w:rsidRPr="003F2BA7" w:rsidRDefault="00746B07" w:rsidP="008301F2">
      <w:pPr>
        <w:overflowPunct/>
        <w:autoSpaceDE/>
        <w:autoSpaceDN/>
        <w:adjustRightInd/>
        <w:spacing w:after="120" w:line="264" w:lineRule="auto"/>
        <w:jc w:val="both"/>
        <w:textAlignment w:val="auto"/>
        <w:rPr>
          <w:rFonts w:ascii="Arial" w:hAnsi="Arial" w:cs="Arial"/>
        </w:rPr>
      </w:pPr>
      <w:r w:rsidRPr="003F2BA7">
        <w:rPr>
          <w:rFonts w:ascii="Arial" w:hAnsi="Arial" w:cs="Arial"/>
          <w:bCs/>
        </w:rPr>
        <w:t xml:space="preserve">Cílovými skupinami </w:t>
      </w:r>
      <w:r w:rsidR="00B5196C" w:rsidRPr="003F2BA7">
        <w:rPr>
          <w:rFonts w:ascii="Arial" w:hAnsi="Arial" w:cs="Arial"/>
          <w:bCs/>
        </w:rPr>
        <w:t xml:space="preserve">jsou </w:t>
      </w:r>
      <w:r w:rsidRPr="003F2BA7">
        <w:rPr>
          <w:rFonts w:ascii="Arial" w:hAnsi="Arial" w:cs="Arial"/>
          <w:bCs/>
        </w:rPr>
        <w:t>primárně obyvatelé</w:t>
      </w:r>
      <w:r w:rsidR="003E099E" w:rsidRPr="003F2BA7">
        <w:rPr>
          <w:rFonts w:ascii="Arial" w:hAnsi="Arial" w:cs="Arial"/>
          <w:bCs/>
        </w:rPr>
        <w:t xml:space="preserve">, </w:t>
      </w:r>
      <w:r w:rsidRPr="003F2BA7">
        <w:rPr>
          <w:rFonts w:ascii="Arial" w:hAnsi="Arial" w:cs="Arial"/>
          <w:bCs/>
        </w:rPr>
        <w:t>domácnosti a podnikatelské subjekty,</w:t>
      </w:r>
      <w:r w:rsidRPr="003F2BA7">
        <w:rPr>
          <w:rFonts w:ascii="Arial" w:hAnsi="Arial" w:cs="Arial"/>
        </w:rPr>
        <w:t xml:space="preserve"> </w:t>
      </w:r>
      <w:r w:rsidR="00B5196C" w:rsidRPr="003F2BA7">
        <w:rPr>
          <w:rFonts w:ascii="Arial" w:hAnsi="Arial" w:cs="Arial"/>
        </w:rPr>
        <w:t xml:space="preserve">dále </w:t>
      </w:r>
      <w:r w:rsidRPr="003F2BA7">
        <w:rPr>
          <w:rFonts w:ascii="Arial" w:hAnsi="Arial" w:cs="Arial"/>
          <w:bCs/>
        </w:rPr>
        <w:t>organizace vlastněné a zřizované státem, obce nebo sdružení obcí, případně kraje, socioekonomičtí aktéři</w:t>
      </w:r>
      <w:del w:id="997" w:author="Juráš Pavel" w:date="2021-06-03T16:47:00Z">
        <w:r w:rsidRPr="003F2BA7" w:rsidDel="002E199B">
          <w:rPr>
            <w:rFonts w:ascii="Arial" w:hAnsi="Arial" w:cs="Arial"/>
            <w:bCs/>
          </w:rPr>
          <w:delText>,</w:delText>
        </w:r>
      </w:del>
      <w:ins w:id="998" w:author="Lukeš Zdeněk" w:date="2021-06-03T12:05:00Z">
        <w:r w:rsidR="00A42A58" w:rsidRPr="00A42A58">
          <w:rPr>
            <w:rFonts w:ascii="Arial" w:hAnsi="Arial" w:cs="Arial"/>
          </w:rPr>
          <w:t xml:space="preserve"> </w:t>
        </w:r>
        <w:r w:rsidR="00A42A58" w:rsidRPr="6B3ED0A8">
          <w:rPr>
            <w:rFonts w:ascii="Arial" w:hAnsi="Arial" w:cs="Arial"/>
          </w:rPr>
          <w:t>(zejména školy a školská zařízení)</w:t>
        </w:r>
      </w:ins>
      <w:r w:rsidRPr="003F2BA7">
        <w:rPr>
          <w:rFonts w:ascii="Arial" w:hAnsi="Arial" w:cs="Arial"/>
          <w:bCs/>
        </w:rPr>
        <w:t xml:space="preserve"> orgány státní či veřejné správy, kteří nemají možnost využívat vysokorychlostní přístup k internetu prostřednictvím sítí s velmi vysokou kapacito</w:t>
      </w:r>
      <w:r w:rsidR="00B5196C" w:rsidRPr="003F2BA7">
        <w:rPr>
          <w:rFonts w:ascii="Arial" w:hAnsi="Arial" w:cs="Arial"/>
          <w:bCs/>
        </w:rPr>
        <w:t>u</w:t>
      </w:r>
      <w:r w:rsidRPr="003F2BA7">
        <w:rPr>
          <w:rFonts w:ascii="Arial" w:hAnsi="Arial" w:cs="Arial"/>
          <w:bCs/>
        </w:rPr>
        <w:t xml:space="preserve">. Rychlost připojení k internetu pro obyvatele bude </w:t>
      </w:r>
      <w:del w:id="999" w:author="Lukeš Zdeněk" w:date="2021-06-01T16:12:00Z">
        <w:r w:rsidRPr="003F2BA7" w:rsidDel="00650712">
          <w:rPr>
            <w:rFonts w:ascii="Arial" w:hAnsi="Arial" w:cs="Arial"/>
            <w:bCs/>
          </w:rPr>
          <w:delText xml:space="preserve">větší než </w:delText>
        </w:r>
      </w:del>
      <w:ins w:id="1000" w:author="Lukeš Zdeněk" w:date="2021-06-01T16:12:00Z">
        <w:r w:rsidR="00650712" w:rsidRPr="003F2BA7">
          <w:rPr>
            <w:rFonts w:ascii="Arial" w:hAnsi="Arial" w:cs="Arial"/>
            <w:bCs/>
          </w:rPr>
          <w:t xml:space="preserve"> </w:t>
        </w:r>
        <w:r w:rsidR="00650712" w:rsidRPr="003F2BA7">
          <w:rPr>
            <w:rFonts w:ascii="Arial" w:hAnsi="Arial" w:cs="Arial"/>
          </w:rPr>
          <w:t xml:space="preserve">výrazně přesahovat </w:t>
        </w:r>
      </w:ins>
      <w:r w:rsidRPr="003F2BA7">
        <w:rPr>
          <w:rFonts w:ascii="Arial" w:hAnsi="Arial" w:cs="Arial"/>
          <w:bCs/>
        </w:rPr>
        <w:t xml:space="preserve">100 Mbit/s, s možnostmi navýšení rychlosti </w:t>
      </w:r>
      <w:r w:rsidRPr="003F2BA7">
        <w:rPr>
          <w:rFonts w:ascii="Arial" w:hAnsi="Arial" w:cs="Arial"/>
          <w:bCs/>
        </w:rPr>
        <w:lastRenderedPageBreak/>
        <w:t xml:space="preserve">až na 1Gbit/s, rychlost pro ostatní subjekty, zejména pro socioekonomické aktéry bude minimálně 1 Gbit/s. Bude tak naplněn předpoklad pro jejich plnou integraci v rámci </w:t>
      </w:r>
      <w:r w:rsidRPr="003F2BA7">
        <w:rPr>
          <w:rFonts w:ascii="Arial" w:hAnsi="Arial" w:cs="Arial"/>
        </w:rPr>
        <w:t xml:space="preserve">digitální ekonomiky, která je charakterizována propojováním lidí, věcí a služeb a s ním související značný objem generovaných a zpracovávaných dat. V případě podpory </w:t>
      </w:r>
      <w:r w:rsidRPr="003F2BA7">
        <w:rPr>
          <w:rFonts w:ascii="Arial" w:hAnsi="Arial" w:cs="Arial"/>
          <w:bCs/>
        </w:rPr>
        <w:t xml:space="preserve">efektivního sběru, ověřování a zpracování dat o sítích a službách elektronických komunikací se bude jednat o </w:t>
      </w:r>
      <w:r w:rsidRPr="003F2BA7">
        <w:rPr>
          <w:rFonts w:ascii="Arial" w:hAnsi="Arial" w:cs="Arial"/>
        </w:rPr>
        <w:t xml:space="preserve">příslušné orgány státní správy. </w:t>
      </w:r>
    </w:p>
    <w:p w14:paraId="0A49A82F" w14:textId="76FEB912" w:rsidR="009C1BA4" w:rsidRPr="003F2BA7" w:rsidRDefault="00746B07" w:rsidP="001E7AB6">
      <w:pPr>
        <w:spacing w:after="240" w:line="264" w:lineRule="auto"/>
        <w:jc w:val="both"/>
        <w:rPr>
          <w:rFonts w:ascii="Arial" w:hAnsi="Arial" w:cs="Arial"/>
        </w:rPr>
      </w:pPr>
      <w:r w:rsidRPr="003F2BA7">
        <w:rPr>
          <w:rFonts w:ascii="Arial" w:hAnsi="Arial" w:cs="Arial"/>
          <w:color w:val="000000" w:themeColor="text1"/>
          <w:u w:val="single"/>
        </w:rPr>
        <w:t>Příjemci podpory:</w:t>
      </w:r>
      <w:r w:rsidRPr="003F2BA7">
        <w:rPr>
          <w:rFonts w:ascii="Arial" w:hAnsi="Arial" w:cs="Arial"/>
          <w:color w:val="000000" w:themeColor="text1"/>
        </w:rPr>
        <w:t xml:space="preserve"> </w:t>
      </w:r>
      <w:r w:rsidR="009C1BA4" w:rsidRPr="003F2BA7">
        <w:rPr>
          <w:rFonts w:ascii="Arial" w:hAnsi="Arial" w:cs="Arial"/>
        </w:rPr>
        <w:t xml:space="preserve">podnikatelské subjekty </w:t>
      </w:r>
      <w:r w:rsidRPr="003F2BA7">
        <w:rPr>
          <w:rFonts w:ascii="Arial" w:hAnsi="Arial" w:cs="Arial"/>
        </w:rPr>
        <w:t>v elektronických komunikacích</w:t>
      </w:r>
      <w:r w:rsidRPr="003F2BA7">
        <w:rPr>
          <w:rStyle w:val="Znakapoznpodarou"/>
          <w:rFonts w:ascii="Arial" w:hAnsi="Arial" w:cs="Arial"/>
        </w:rPr>
        <w:footnoteReference w:id="93"/>
      </w:r>
      <w:r w:rsidRPr="003F2BA7">
        <w:rPr>
          <w:rFonts w:ascii="Arial" w:hAnsi="Arial" w:cs="Arial"/>
        </w:rPr>
        <w:t xml:space="preserve"> bez ohledu na velikost</w:t>
      </w:r>
      <w:r w:rsidR="0028416D" w:rsidRPr="003F2BA7">
        <w:rPr>
          <w:rStyle w:val="Znakapoznpodarou"/>
          <w:rFonts w:ascii="Arial" w:hAnsi="Arial" w:cs="Arial"/>
        </w:rPr>
        <w:footnoteReference w:id="94"/>
      </w:r>
      <w:r w:rsidRPr="003F2BA7">
        <w:rPr>
          <w:rFonts w:ascii="Arial" w:hAnsi="Arial" w:cs="Arial"/>
        </w:rPr>
        <w:t xml:space="preserve">, </w:t>
      </w:r>
      <w:r w:rsidR="00677AE4" w:rsidRPr="003F2BA7">
        <w:rPr>
          <w:rFonts w:ascii="Arial" w:hAnsi="Arial" w:cs="Arial"/>
        </w:rPr>
        <w:t>dále</w:t>
      </w:r>
      <w:r w:rsidRPr="003F2BA7">
        <w:rPr>
          <w:rFonts w:ascii="Arial" w:hAnsi="Arial" w:cs="Arial"/>
        </w:rPr>
        <w:t xml:space="preserve"> obce a svazky obcí, </w:t>
      </w:r>
      <w:r w:rsidR="00B5196C" w:rsidRPr="003F2BA7">
        <w:rPr>
          <w:rFonts w:ascii="Arial" w:hAnsi="Arial" w:cs="Arial"/>
        </w:rPr>
        <w:t>kraje, státní podniky/organizace</w:t>
      </w:r>
      <w:r w:rsidRPr="003F2BA7">
        <w:rPr>
          <w:rFonts w:ascii="Arial" w:hAnsi="Arial" w:cs="Arial"/>
        </w:rPr>
        <w:t>, organizační složky státu a příspěvkové organizace organizačních složek státu.</w:t>
      </w:r>
    </w:p>
    <w:p w14:paraId="448E3BAB" w14:textId="77777777" w:rsidR="00746B07" w:rsidRPr="003F2BA7" w:rsidRDefault="00746B07" w:rsidP="00746B07">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750DA1EF" w14:textId="67C2B15B" w:rsidR="00746B07" w:rsidRPr="003F2BA7" w:rsidDel="00E60B2C" w:rsidRDefault="00081CC4" w:rsidP="00E60B2C">
      <w:pPr>
        <w:spacing w:after="240" w:line="264" w:lineRule="auto"/>
        <w:jc w:val="both"/>
        <w:rPr>
          <w:del w:id="1001" w:author="Juráš Pavel" w:date="2021-06-02T11:12:00Z"/>
          <w:rFonts w:ascii="Arial" w:hAnsi="Arial" w:cs="Arial"/>
        </w:rPr>
      </w:pPr>
      <w:ins w:id="1002" w:author="Juráš Pavel" w:date="2021-06-04T00:32: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r>
          <w:rPr>
            <w:rFonts w:ascii="Arial" w:eastAsiaTheme="minorHAnsi" w:hAnsi="Arial" w:cs="Arial"/>
            <w:lang w:eastAsia="en-US"/>
          </w:rPr>
          <w:t xml:space="preserve"> </w:t>
        </w:r>
      </w:ins>
      <w:ins w:id="1003" w:author="Juráš Pavel" w:date="2021-06-02T11:12:00Z">
        <w:r w:rsidR="00E60B2C">
          <w:rPr>
            <w:rFonts w:ascii="Arial" w:eastAsiaTheme="minorHAnsi" w:hAnsi="Arial" w:cs="Arial"/>
            <w:lang w:eastAsia="en-US"/>
          </w:rPr>
          <w:t xml:space="preserve"> </w:t>
        </w:r>
      </w:ins>
      <w:del w:id="1004" w:author="Juráš Pavel" w:date="2021-06-02T11:12:00Z">
        <w:r w:rsidR="00746B07"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270A415E" w14:textId="77777777" w:rsidR="00746B07" w:rsidRPr="003F2BA7" w:rsidRDefault="00746B07" w:rsidP="00746B07">
      <w:pPr>
        <w:spacing w:after="120" w:line="264" w:lineRule="auto"/>
        <w:jc w:val="both"/>
        <w:rPr>
          <w:rFonts w:ascii="Arial" w:hAnsi="Arial" w:cs="Arial"/>
          <w:b/>
          <w:i/>
          <w:iCs/>
          <w:u w:val="single"/>
        </w:rPr>
      </w:pPr>
      <w:r w:rsidRPr="003F2BA7">
        <w:rPr>
          <w:rFonts w:ascii="Arial" w:hAnsi="Arial" w:cs="Arial"/>
          <w:b/>
          <w:i/>
          <w:iCs/>
          <w:u w:val="single"/>
        </w:rPr>
        <w:t>Indikace konkrétních cílových území, včetně plánovaného použití územních nástrojů</w:t>
      </w:r>
    </w:p>
    <w:p w14:paraId="79471B3F" w14:textId="2E467950" w:rsidR="00746B07" w:rsidRPr="003F2BA7" w:rsidRDefault="00746B07" w:rsidP="001E7AB6">
      <w:pPr>
        <w:overflowPunct/>
        <w:autoSpaceDE/>
        <w:autoSpaceDN/>
        <w:adjustRightInd/>
        <w:spacing w:after="240" w:line="264" w:lineRule="auto"/>
        <w:jc w:val="both"/>
        <w:textAlignment w:val="auto"/>
        <w:rPr>
          <w:rFonts w:ascii="Arial" w:hAnsi="Arial" w:cs="Arial"/>
          <w:bCs/>
        </w:rPr>
      </w:pPr>
      <w:r w:rsidRPr="003F2BA7">
        <w:rPr>
          <w:rFonts w:ascii="Arial" w:hAnsi="Arial" w:cs="Arial"/>
          <w:bCs/>
        </w:rPr>
        <w:t>Cílovým územím je území České republiky, mimo hl. m. Prahy</w:t>
      </w:r>
      <w:r w:rsidRPr="003F2BA7">
        <w:rPr>
          <w:rStyle w:val="Znakapoznpodarou"/>
          <w:rFonts w:ascii="Arial" w:hAnsi="Arial" w:cs="Arial"/>
          <w:bCs/>
        </w:rPr>
        <w:footnoteReference w:id="95"/>
      </w:r>
      <w:r w:rsidRPr="003F2BA7">
        <w:rPr>
          <w:rFonts w:ascii="Arial" w:hAnsi="Arial" w:cs="Arial"/>
          <w:bCs/>
        </w:rPr>
        <w:t xml:space="preserve"> (konkrétně místa, kde bude definováno tržní selhání). </w:t>
      </w:r>
      <w:r w:rsidR="00BD7395" w:rsidRPr="003F2BA7">
        <w:rPr>
          <w:rFonts w:ascii="Arial" w:hAnsi="Arial" w:cs="Arial"/>
          <w:color w:val="000000" w:themeColor="text1"/>
        </w:rPr>
        <w:t xml:space="preserve">Intervence tak budou zacíleny v rámci méně rozvinutých regionů (Severozápad, Severovýchod, Střední Morava, </w:t>
      </w:r>
      <w:proofErr w:type="spellStart"/>
      <w:r w:rsidR="00BD7395" w:rsidRPr="003F2BA7">
        <w:rPr>
          <w:rFonts w:ascii="Arial" w:hAnsi="Arial" w:cs="Arial"/>
          <w:color w:val="000000" w:themeColor="text1"/>
        </w:rPr>
        <w:t>Moravskoslezsko</w:t>
      </w:r>
      <w:proofErr w:type="spellEnd"/>
      <w:r w:rsidR="00BD7395" w:rsidRPr="003F2BA7">
        <w:rPr>
          <w:rFonts w:ascii="Arial" w:hAnsi="Arial" w:cs="Arial"/>
          <w:color w:val="000000" w:themeColor="text1"/>
        </w:rPr>
        <w:t xml:space="preserve">) a přechodových regionů (Střední Čechy, Jihozápad, Jihovýchod). </w:t>
      </w:r>
      <w:r w:rsidRPr="003F2BA7">
        <w:rPr>
          <w:rFonts w:ascii="Arial" w:hAnsi="Arial" w:cs="Arial"/>
          <w:bCs/>
        </w:rPr>
        <w:t xml:space="preserve">Při intervencích bude kladen důraz na území, pro které ekonomické modely budování sítí elektronických komunikací velmi vysoké kapacity selhávají a neobejdou se bez podpory z veřejných zdrojů. </w:t>
      </w:r>
    </w:p>
    <w:p w14:paraId="37ED4675" w14:textId="77777777" w:rsidR="00746B07" w:rsidRPr="003F2BA7" w:rsidRDefault="00746B07" w:rsidP="00746B07">
      <w:pPr>
        <w:spacing w:after="120" w:line="264" w:lineRule="auto"/>
        <w:jc w:val="both"/>
        <w:rPr>
          <w:rFonts w:ascii="Arial" w:hAnsi="Arial" w:cs="Arial"/>
          <w:b/>
          <w:i/>
          <w:iCs/>
          <w:u w:val="single"/>
        </w:rPr>
      </w:pPr>
      <w:r w:rsidRPr="003F2BA7">
        <w:rPr>
          <w:rFonts w:ascii="Arial" w:hAnsi="Arial" w:cs="Arial"/>
          <w:b/>
          <w:i/>
          <w:iCs/>
          <w:u w:val="single"/>
        </w:rPr>
        <w:t xml:space="preserve">Meziregionální, přeshraniční a nadnárodní činnosti </w:t>
      </w:r>
    </w:p>
    <w:p w14:paraId="2BC98EF1" w14:textId="77777777" w:rsidR="00081CC4" w:rsidRPr="003F2BA7" w:rsidRDefault="00081CC4" w:rsidP="00081CC4">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2835FFD4" w14:textId="1B557337" w:rsidR="00185AAC" w:rsidRPr="00185AAC" w:rsidRDefault="00185AAC" w:rsidP="00185AAC">
      <w:pPr>
        <w:overflowPunct/>
        <w:spacing w:after="120" w:line="264" w:lineRule="auto"/>
        <w:jc w:val="both"/>
        <w:textAlignment w:val="auto"/>
        <w:rPr>
          <w:ins w:id="1005" w:author="Juráš Pavel" w:date="2021-06-02T10:57:00Z"/>
          <w:rFonts w:ascii="Arial" w:hAnsi="Arial" w:cs="Arial"/>
        </w:rPr>
      </w:pPr>
      <w:ins w:id="1006" w:author="Juráš Pavel" w:date="2021-06-02T10:57:00Z">
        <w:r w:rsidRPr="003F2BA7">
          <w:rPr>
            <w:rFonts w:ascii="Arial" w:eastAsiaTheme="minorHAnsi" w:hAnsi="Arial" w:cs="Arial"/>
            <w:lang w:eastAsia="en-US"/>
          </w:rPr>
          <w:t xml:space="preserve">Pro ČR je </w:t>
        </w:r>
      </w:ins>
      <w:ins w:id="1007" w:author="Juráš Pavel" w:date="2021-06-04T00:33:00Z">
        <w:r w:rsidR="00081CC4">
          <w:rPr>
            <w:rFonts w:ascii="Arial" w:eastAsiaTheme="minorHAnsi" w:hAnsi="Arial" w:cs="Arial"/>
            <w:lang w:eastAsia="en-US"/>
          </w:rPr>
          <w:t xml:space="preserve">však </w:t>
        </w:r>
      </w:ins>
      <w:ins w:id="1008" w:author="Juráš Pavel" w:date="2021-06-02T10:57: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w:t>
        </w:r>
      </w:ins>
      <w:ins w:id="1009" w:author="Juráš Pavel" w:date="2021-06-02T10:58:00Z">
        <w:r>
          <w:rPr>
            <w:rFonts w:ascii="Arial" w:eastAsiaTheme="minorHAnsi" w:hAnsi="Arial" w:cs="Arial"/>
            <w:lang w:eastAsia="en-US"/>
          </w:rPr>
          <w:t>3</w:t>
        </w:r>
      </w:ins>
      <w:ins w:id="1010" w:author="Juráš Pavel" w:date="2021-06-02T10:57:00Z">
        <w:r>
          <w:rPr>
            <w:rFonts w:ascii="Arial" w:eastAsiaTheme="minorHAnsi" w:hAnsi="Arial" w:cs="Arial"/>
            <w:lang w:eastAsia="en-US"/>
          </w:rPr>
          <w:t xml:space="preserve">.1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ins>
      <w:ins w:id="1011" w:author="Juráš Pavel" w:date="2021-06-02T10:58:00Z">
        <w:r>
          <w:rPr>
            <w:rFonts w:ascii="Arial" w:eastAsiaTheme="minorHAnsi" w:hAnsi="Arial" w:cs="Arial"/>
            <w:lang w:eastAsia="en-US"/>
          </w:rPr>
          <w:t>p</w:t>
        </w:r>
      </w:ins>
      <w:ins w:id="1012" w:author="Juráš Pavel" w:date="2021-06-02T10:57:00Z">
        <w:r w:rsidRPr="003F2BA7">
          <w:rPr>
            <w:rFonts w:ascii="Arial" w:eastAsiaTheme="minorHAnsi" w:hAnsi="Arial" w:cs="Arial"/>
            <w:lang w:eastAsia="en-US"/>
          </w:rPr>
          <w:t>rioritní oblast</w:t>
        </w:r>
      </w:ins>
      <w:ins w:id="1013" w:author="Juráš Pavel" w:date="2021-06-02T10:58:00Z">
        <w:r>
          <w:rPr>
            <w:rFonts w:ascii="Arial" w:eastAsiaTheme="minorHAnsi" w:hAnsi="Arial" w:cs="Arial"/>
            <w:lang w:eastAsia="en-US"/>
          </w:rPr>
          <w:t>i</w:t>
        </w:r>
      </w:ins>
      <w:ins w:id="1014" w:author="Juráš Pavel" w:date="2021-06-02T10:57:00Z">
        <w:r w:rsidRPr="003F2BA7">
          <w:rPr>
            <w:rFonts w:ascii="Arial" w:eastAsiaTheme="minorHAnsi" w:hAnsi="Arial" w:cs="Arial"/>
            <w:lang w:eastAsia="en-US"/>
          </w:rPr>
          <w:t xml:space="preserve"> 7 „Rozvoj znalostní společnosti pomocí výzkumu, vzdělávání a informačních technologií“</w:t>
        </w:r>
      </w:ins>
      <w:ins w:id="1015" w:author="Juráš Pavel" w:date="2021-06-02T10:58:00Z">
        <w:r>
          <w:rPr>
            <w:rFonts w:ascii="Arial" w:eastAsiaTheme="minorHAnsi" w:hAnsi="Arial" w:cs="Arial"/>
            <w:lang w:eastAsia="en-US"/>
          </w:rPr>
          <w:t>.</w:t>
        </w:r>
        <w:r>
          <w:rPr>
            <w:rFonts w:ascii="Arial" w:hAnsi="Arial" w:cs="Arial"/>
          </w:rPr>
          <w:t xml:space="preserve"> </w:t>
        </w:r>
      </w:ins>
      <w:ins w:id="1016" w:author="Juráš Pavel" w:date="2021-06-02T10:57:00Z">
        <w:r w:rsidRPr="003F2BA7">
          <w:rPr>
            <w:rFonts w:ascii="Arial" w:eastAsiaTheme="minorHAnsi" w:hAnsi="Arial" w:cs="Arial"/>
            <w:lang w:eastAsia="en-US"/>
          </w:rPr>
          <w:t xml:space="preserve">Mechanismy koordinace budou zajištěny ad hoc konzultacemi se členy řídicích výborů pro Strategii EU pro Podunají. </w:t>
        </w:r>
      </w:ins>
    </w:p>
    <w:p w14:paraId="279664D7" w14:textId="77777777" w:rsidR="00746B07" w:rsidRPr="003F2BA7" w:rsidRDefault="00746B07" w:rsidP="00746B07">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4DE1F2C1" w14:textId="1CA2FF7F" w:rsidR="00746B07" w:rsidRPr="003F2BA7" w:rsidRDefault="00EC47E9" w:rsidP="00746B07">
      <w:pPr>
        <w:keepNext/>
        <w:overflowPunct/>
        <w:autoSpaceDE/>
        <w:autoSpaceDN/>
        <w:adjustRightInd/>
        <w:spacing w:after="120" w:line="264" w:lineRule="auto"/>
        <w:jc w:val="both"/>
        <w:textAlignment w:val="auto"/>
        <w:rPr>
          <w:rFonts w:ascii="Arial" w:hAnsi="Arial" w:cs="Arial"/>
        </w:rPr>
      </w:pPr>
      <w:r w:rsidRPr="003F2BA7">
        <w:rPr>
          <w:rFonts w:ascii="Arial" w:hAnsi="Arial" w:cs="Arial"/>
        </w:rPr>
        <w:t>V rámci tohoto specifického cíle se nepředpokládá využití finančních nástrojů.</w:t>
      </w:r>
      <w:r w:rsidR="00EE5484" w:rsidRPr="003F2BA7">
        <w:rPr>
          <w:rFonts w:ascii="Arial" w:hAnsi="Arial" w:cs="Arial"/>
        </w:rPr>
        <w:t xml:space="preserve"> Dle provedené tržní analýzy je pro potenciální žadatele </w:t>
      </w:r>
      <w:r w:rsidR="009A3C0B" w:rsidRPr="003F2BA7">
        <w:rPr>
          <w:rFonts w:ascii="Arial" w:hAnsi="Arial" w:cs="Arial"/>
        </w:rPr>
        <w:t>z důvodu investic do tohoto typu projekt</w:t>
      </w:r>
      <w:r w:rsidR="00EE5484" w:rsidRPr="003F2BA7">
        <w:rPr>
          <w:rFonts w:ascii="Arial" w:hAnsi="Arial" w:cs="Arial"/>
        </w:rPr>
        <w:t xml:space="preserve">ů s delší dobou návratnosti, </w:t>
      </w:r>
      <w:r w:rsidR="00EE5484" w:rsidRPr="003F2BA7">
        <w:rPr>
          <w:rFonts w:ascii="Arial" w:hAnsi="Arial" w:cs="Arial"/>
        </w:rPr>
        <w:lastRenderedPageBreak/>
        <w:t>a tím i vyšší rizikovostí</w:t>
      </w:r>
      <w:r w:rsidR="009A3C0B" w:rsidRPr="003F2BA7">
        <w:rPr>
          <w:rFonts w:ascii="Arial" w:hAnsi="Arial" w:cs="Arial"/>
        </w:rPr>
        <w:t>, tato forma podpory málo atraktivní. Naproti tomu u dotační formy podpory je předpokládán vyšší motivační účinek</w:t>
      </w:r>
      <w:r w:rsidR="00EE5484" w:rsidRPr="003F2BA7">
        <w:rPr>
          <w:rFonts w:ascii="Arial" w:hAnsi="Arial" w:cs="Arial"/>
        </w:rPr>
        <w:t xml:space="preserve"> investici realizovat. </w:t>
      </w:r>
      <w:r w:rsidRPr="003F2BA7">
        <w:rPr>
          <w:rStyle w:val="Znakapoznpodarou"/>
          <w:rFonts w:ascii="Arial" w:hAnsi="Arial" w:cs="Arial"/>
          <w:bCs/>
        </w:rPr>
        <w:footnoteReference w:id="96"/>
      </w:r>
    </w:p>
    <w:p w14:paraId="702AC7B4" w14:textId="1A54B852" w:rsidR="00746B07" w:rsidRPr="003F2BA7" w:rsidRDefault="00746B07" w:rsidP="00746B07">
      <w:pPr>
        <w:rPr>
          <w:rFonts w:ascii="Arial" w:hAnsi="Arial" w:cs="Arial"/>
          <w:i/>
          <w:iCs/>
        </w:rPr>
      </w:pPr>
    </w:p>
    <w:p w14:paraId="3F2FDFE8" w14:textId="7877984D" w:rsidR="008301F2" w:rsidRPr="003F2BA7" w:rsidRDefault="008301F2" w:rsidP="00746B07">
      <w:pPr>
        <w:rPr>
          <w:rFonts w:ascii="Arial" w:hAnsi="Arial" w:cs="Arial"/>
          <w:i/>
          <w:iCs/>
        </w:rPr>
      </w:pPr>
    </w:p>
    <w:p w14:paraId="1F1AC95F" w14:textId="61ABFDAD" w:rsidR="005B2D5E" w:rsidRPr="003F2BA7" w:rsidRDefault="005B2D5E" w:rsidP="00746B07">
      <w:pPr>
        <w:rPr>
          <w:rFonts w:ascii="Arial" w:hAnsi="Arial" w:cs="Arial"/>
          <w:i/>
          <w:iCs/>
        </w:rPr>
      </w:pPr>
    </w:p>
    <w:p w14:paraId="1E2FD095" w14:textId="2B61ABD6" w:rsidR="005B2D5E" w:rsidRPr="003F2BA7" w:rsidRDefault="005B2D5E" w:rsidP="00746B07">
      <w:pPr>
        <w:rPr>
          <w:rFonts w:ascii="Arial" w:hAnsi="Arial" w:cs="Arial"/>
          <w:i/>
          <w:iCs/>
        </w:rPr>
      </w:pPr>
    </w:p>
    <w:p w14:paraId="5D0A0410" w14:textId="644AB30D" w:rsidR="005B2D5E" w:rsidRPr="003F2BA7" w:rsidRDefault="005B2D5E" w:rsidP="00746B07">
      <w:pPr>
        <w:rPr>
          <w:rFonts w:ascii="Arial" w:hAnsi="Arial" w:cs="Arial"/>
          <w:i/>
          <w:iCs/>
        </w:rPr>
      </w:pPr>
    </w:p>
    <w:p w14:paraId="20C3E060" w14:textId="158396DF" w:rsidR="005B2D5E" w:rsidRPr="003F2BA7" w:rsidRDefault="005B2D5E" w:rsidP="00746B07">
      <w:pPr>
        <w:rPr>
          <w:rFonts w:ascii="Arial" w:hAnsi="Arial" w:cs="Arial"/>
          <w:i/>
          <w:iCs/>
        </w:rPr>
      </w:pPr>
    </w:p>
    <w:p w14:paraId="743FB43D" w14:textId="77777777" w:rsidR="005B2D5E" w:rsidRPr="003F2BA7" w:rsidRDefault="005B2D5E" w:rsidP="00746B07">
      <w:pPr>
        <w:rPr>
          <w:rFonts w:ascii="Arial" w:hAnsi="Arial" w:cs="Arial"/>
          <w:i/>
          <w:iCs/>
        </w:rPr>
      </w:pPr>
    </w:p>
    <w:p w14:paraId="5FA0EFBD" w14:textId="77777777" w:rsidR="008301F2" w:rsidRPr="003F2BA7" w:rsidRDefault="008301F2" w:rsidP="00746B07">
      <w:pPr>
        <w:rPr>
          <w:rFonts w:ascii="Arial" w:hAnsi="Arial" w:cs="Arial"/>
          <w:i/>
          <w:iCs/>
        </w:rPr>
      </w:pPr>
    </w:p>
    <w:p w14:paraId="0D72A8CA" w14:textId="77777777" w:rsidR="005B2D5E" w:rsidRPr="003F2BA7" w:rsidRDefault="005B2D5E" w:rsidP="001D7FC4">
      <w:pPr>
        <w:pStyle w:val="Nadpis4"/>
        <w:keepLines w:val="0"/>
        <w:numPr>
          <w:ilvl w:val="0"/>
          <w:numId w:val="0"/>
        </w:numPr>
        <w:spacing w:before="120" w:line="240" w:lineRule="auto"/>
        <w:rPr>
          <w:rFonts w:ascii="Arial" w:hAnsi="Arial" w:cs="Arial"/>
          <w:i w:val="0"/>
          <w:szCs w:val="24"/>
        </w:rPr>
        <w:sectPr w:rsidR="005B2D5E" w:rsidRPr="003F2BA7" w:rsidSect="00625F7C">
          <w:pgSz w:w="11906" w:h="16838" w:code="9"/>
          <w:pgMar w:top="1418" w:right="1418" w:bottom="1418" w:left="1418" w:header="708" w:footer="708" w:gutter="0"/>
          <w:cols w:space="708"/>
          <w:docGrid w:linePitch="360"/>
        </w:sectPr>
      </w:pPr>
    </w:p>
    <w:p w14:paraId="6278D518" w14:textId="770ECA45"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2.A.3.1.2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28"/>
        <w:gridCol w:w="1553"/>
        <w:gridCol w:w="1536"/>
        <w:gridCol w:w="1416"/>
        <w:gridCol w:w="1701"/>
        <w:gridCol w:w="2314"/>
        <w:gridCol w:w="2236"/>
        <w:gridCol w:w="957"/>
        <w:gridCol w:w="1251"/>
      </w:tblGrid>
      <w:tr w:rsidR="001D7FC4" w:rsidRPr="003F2BA7" w14:paraId="55BCDD5D" w14:textId="77777777" w:rsidTr="005B2D5E">
        <w:trPr>
          <w:trHeight w:val="425"/>
        </w:trPr>
        <w:tc>
          <w:tcPr>
            <w:tcW w:w="5000" w:type="pct"/>
            <w:gridSpan w:val="9"/>
            <w:shd w:val="clear" w:color="auto" w:fill="99C7F9"/>
          </w:tcPr>
          <w:p w14:paraId="5093EB76" w14:textId="77777777" w:rsidR="001D7FC4" w:rsidRPr="003F2BA7" w:rsidRDefault="001D7FC4" w:rsidP="005B2D5E">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1D7FC4" w:rsidRPr="003F2BA7" w14:paraId="3D8CDA8C" w14:textId="77777777" w:rsidTr="001D7FC4">
        <w:trPr>
          <w:trHeight w:val="1328"/>
        </w:trPr>
        <w:tc>
          <w:tcPr>
            <w:tcW w:w="367" w:type="pct"/>
          </w:tcPr>
          <w:p w14:paraId="49852E46" w14:textId="02C1FA45"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55" w:type="pct"/>
          </w:tcPr>
          <w:p w14:paraId="154D0614" w14:textId="66AAD4F9"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49" w:type="pct"/>
          </w:tcPr>
          <w:p w14:paraId="46EEEE27"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06" w:type="pct"/>
          </w:tcPr>
          <w:p w14:paraId="5733338B"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608" w:type="pct"/>
          </w:tcPr>
          <w:p w14:paraId="624D527B" w14:textId="42B93F3B"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827" w:type="pct"/>
            <w:shd w:val="clear" w:color="auto" w:fill="auto"/>
          </w:tcPr>
          <w:p w14:paraId="4B62239B" w14:textId="57BBA50E"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799" w:type="pct"/>
          </w:tcPr>
          <w:p w14:paraId="0EFCD2DE"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342" w:type="pct"/>
            <w:shd w:val="clear" w:color="auto" w:fill="auto"/>
          </w:tcPr>
          <w:p w14:paraId="14325529"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69F9B672" w14:textId="77777777" w:rsidR="001D7FC4" w:rsidRPr="003F2BA7" w:rsidRDefault="001D7FC4" w:rsidP="005B2D5E">
            <w:pPr>
              <w:pStyle w:val="Text1"/>
              <w:spacing w:after="0"/>
              <w:ind w:left="0"/>
              <w:jc w:val="center"/>
              <w:rPr>
                <w:rFonts w:ascii="Arial" w:hAnsi="Arial" w:cs="Arial"/>
                <w:b/>
                <w:sz w:val="20"/>
                <w:lang w:val="cs-CZ"/>
              </w:rPr>
            </w:pPr>
          </w:p>
        </w:tc>
        <w:tc>
          <w:tcPr>
            <w:tcW w:w="448" w:type="pct"/>
            <w:shd w:val="clear" w:color="auto" w:fill="auto"/>
          </w:tcPr>
          <w:p w14:paraId="2BD9283B"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44E919BA" w14:textId="77777777" w:rsidR="001D7FC4" w:rsidRPr="003F2BA7" w:rsidRDefault="001D7FC4" w:rsidP="005B2D5E">
            <w:pPr>
              <w:pStyle w:val="Text1"/>
              <w:spacing w:after="0"/>
              <w:ind w:left="0"/>
              <w:jc w:val="center"/>
              <w:rPr>
                <w:rFonts w:ascii="Arial" w:hAnsi="Arial" w:cs="Arial"/>
                <w:b/>
                <w:sz w:val="20"/>
                <w:lang w:val="cs-CZ"/>
              </w:rPr>
            </w:pPr>
          </w:p>
        </w:tc>
      </w:tr>
      <w:tr w:rsidR="001D7FC4" w:rsidRPr="003F2BA7" w14:paraId="25517235"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FA90EDD"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3AC249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E050C8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2BD5B5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5663ECD"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E83ED4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663390F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634D467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269460C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26</w:t>
            </w:r>
          </w:p>
        </w:tc>
      </w:tr>
      <w:tr w:rsidR="001D7FC4" w:rsidRPr="003F2BA7" w14:paraId="19E3BEA9"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409732C5"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03838F6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921221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7264EC9"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3A93AD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1E43A22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23AF72C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1CD3FFC3"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0C0794C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21</w:t>
            </w:r>
          </w:p>
        </w:tc>
      </w:tr>
      <w:tr w:rsidR="001D7FC4" w:rsidRPr="003F2BA7" w14:paraId="3AC3CD2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116127D"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6D02EF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BA750C4"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2CD2332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1701A26F"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4C13D7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745EC59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72CFB5E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25835796"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26</w:t>
            </w:r>
          </w:p>
        </w:tc>
      </w:tr>
      <w:tr w:rsidR="001D7FC4" w:rsidRPr="003F2BA7" w14:paraId="3A74E61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04A29C8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D5B997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E1B73C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2E3645D5"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7321C56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71A010F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24B86F7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299BD1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6EF7FB69"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21</w:t>
            </w:r>
          </w:p>
        </w:tc>
      </w:tr>
      <w:tr w:rsidR="001D7FC4" w:rsidRPr="003F2BA7" w14:paraId="70D50255"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31AC502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3A8AF64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016D80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076AADB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297BE5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RCO41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26D19B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Obydlí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E7F4AA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Obydlí</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145FE115"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D4A922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16 577</w:t>
            </w:r>
          </w:p>
        </w:tc>
      </w:tr>
      <w:tr w:rsidR="001D7FC4" w:rsidRPr="003F2BA7" w14:paraId="21EBC071"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36C76AD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lastRenderedPageBreak/>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1B5BA76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631213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5D2E5F6"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46CCD8B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RCO41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BA205B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Obydlí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51C1601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Obydlí</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029152A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C1D0F96"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13 423</w:t>
            </w:r>
          </w:p>
        </w:tc>
      </w:tr>
      <w:tr w:rsidR="001D7FC4" w:rsidRPr="003F2BA7" w14:paraId="0A6E5EFB"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6C427C73"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DAD39F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995B20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EDC0665"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9EE2595"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RCO42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7024BD9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4C8B0CDF"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0D79A2F4"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0E6D194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276</w:t>
            </w:r>
          </w:p>
        </w:tc>
      </w:tr>
      <w:tr w:rsidR="001D7FC4" w:rsidRPr="003F2BA7" w14:paraId="30A71A70"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473E7589"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22FE50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2714835"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0EEBE1DD"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A448F24"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RCO42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0333FFD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7CEBAC6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7842EE6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AC19CBF"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224</w:t>
            </w:r>
          </w:p>
        </w:tc>
      </w:tr>
      <w:tr w:rsidR="001D7FC4" w:rsidRPr="003F2BA7" w14:paraId="0061DCF3"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15AE065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037092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A67288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28AE3E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7556612B" w14:textId="54B7F622" w:rsidR="001D7FC4" w:rsidRPr="003F2BA7" w:rsidRDefault="001D7FC4" w:rsidP="005B2D5E">
            <w:pPr>
              <w:pStyle w:val="Text1"/>
              <w:spacing w:after="0"/>
              <w:ind w:left="0"/>
              <w:jc w:val="center"/>
              <w:rPr>
                <w:rFonts w:ascii="Arial" w:hAnsi="Arial" w:cs="Arial"/>
                <w:sz w:val="20"/>
                <w:lang w:val="cs-CZ"/>
              </w:rPr>
            </w:pP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0DDAB4A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BCO konzultace</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A51DC5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Konzultace</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17DBAE2" w14:textId="5F6DD376" w:rsidR="001D7FC4" w:rsidRPr="003F2BA7" w:rsidRDefault="00747405" w:rsidP="005B2D5E">
            <w:pPr>
              <w:pStyle w:val="Text1"/>
              <w:spacing w:after="0"/>
              <w:ind w:left="0"/>
              <w:jc w:val="center"/>
              <w:rPr>
                <w:rFonts w:ascii="Arial" w:hAnsi="Arial" w:cs="Arial"/>
                <w:sz w:val="20"/>
                <w:lang w:val="cs-CZ"/>
              </w:rPr>
            </w:pPr>
            <w:ins w:id="1017" w:author="Juráš Pavel" w:date="2021-05-20T11:23:00Z">
              <w:r w:rsidRPr="003F2BA7">
                <w:rPr>
                  <w:rFonts w:ascii="Arial" w:hAnsi="Arial" w:cs="Arial"/>
                  <w:sz w:val="20"/>
                  <w:lang w:val="cs-CZ"/>
                </w:rPr>
                <w:t>376</w:t>
              </w:r>
            </w:ins>
            <w:del w:id="1018" w:author="Juráš Pavel" w:date="2021-05-20T11:23:00Z">
              <w:r w:rsidR="001D7FC4" w:rsidRPr="003F2BA7" w:rsidDel="00747405">
                <w:rPr>
                  <w:rFonts w:ascii="Arial" w:hAnsi="Arial" w:cs="Arial"/>
                  <w:sz w:val="20"/>
                  <w:lang w:val="cs-CZ"/>
                </w:rPr>
                <w:delText>0</w:delText>
              </w:r>
            </w:del>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5F77576D"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2 210</w:t>
            </w:r>
          </w:p>
        </w:tc>
      </w:tr>
      <w:tr w:rsidR="001D7FC4" w:rsidRPr="003F2BA7" w14:paraId="33C8F4D5"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4565FC6A"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49159C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72F2043"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5F55786"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02B7777" w14:textId="306A4D58" w:rsidR="001D7FC4" w:rsidRPr="003F2BA7" w:rsidRDefault="001D7FC4" w:rsidP="005B2D5E">
            <w:pPr>
              <w:pStyle w:val="Text1"/>
              <w:spacing w:after="0"/>
              <w:ind w:left="0"/>
              <w:jc w:val="center"/>
              <w:rPr>
                <w:rFonts w:ascii="Arial" w:hAnsi="Arial" w:cs="Arial"/>
                <w:sz w:val="20"/>
                <w:lang w:val="cs-CZ"/>
              </w:rPr>
            </w:pP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E92C42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BCO konzultace</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F7C07A7"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Konzultace</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743E5254" w14:textId="210C3B63" w:rsidR="001D7FC4" w:rsidRPr="003F2BA7" w:rsidRDefault="00747405" w:rsidP="005B2D5E">
            <w:pPr>
              <w:pStyle w:val="Text1"/>
              <w:spacing w:after="0"/>
              <w:ind w:left="0"/>
              <w:jc w:val="center"/>
              <w:rPr>
                <w:rFonts w:ascii="Arial" w:hAnsi="Arial" w:cs="Arial"/>
                <w:sz w:val="20"/>
                <w:lang w:val="cs-CZ"/>
              </w:rPr>
            </w:pPr>
            <w:ins w:id="1019" w:author="Juráš Pavel" w:date="2021-05-20T11:23:00Z">
              <w:r w:rsidRPr="003F2BA7">
                <w:rPr>
                  <w:rFonts w:ascii="Arial" w:hAnsi="Arial" w:cs="Arial"/>
                  <w:sz w:val="20"/>
                  <w:lang w:val="cs-CZ"/>
                </w:rPr>
                <w:t>304</w:t>
              </w:r>
            </w:ins>
            <w:del w:id="1020" w:author="Juráš Pavel" w:date="2021-05-20T11:23:00Z">
              <w:r w:rsidR="001D7FC4" w:rsidRPr="003F2BA7" w:rsidDel="00747405">
                <w:rPr>
                  <w:rFonts w:ascii="Arial" w:hAnsi="Arial" w:cs="Arial"/>
                  <w:sz w:val="20"/>
                  <w:lang w:val="cs-CZ"/>
                </w:rPr>
                <w:delText>0</w:delText>
              </w:r>
            </w:del>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5E9575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1 790</w:t>
            </w:r>
          </w:p>
        </w:tc>
      </w:tr>
    </w:tbl>
    <w:p w14:paraId="3F6560C0" w14:textId="6E3C4BAA" w:rsidR="001D7FC4" w:rsidRPr="003F2BA7" w:rsidRDefault="001D7FC4" w:rsidP="001D7FC4">
      <w:pPr>
        <w:rPr>
          <w:rFonts w:ascii="Arial" w:hAnsi="Arial" w:cs="Arial"/>
        </w:rPr>
      </w:pPr>
    </w:p>
    <w:p w14:paraId="1A2FA75B" w14:textId="3134056F" w:rsidR="003139ED" w:rsidRPr="003F2BA7" w:rsidRDefault="003139ED" w:rsidP="001D7FC4">
      <w:pPr>
        <w:rPr>
          <w:rFonts w:ascii="Arial" w:hAnsi="Arial" w:cs="Arial"/>
        </w:rPr>
      </w:pPr>
    </w:p>
    <w:p w14:paraId="33C12FB8" w14:textId="155068C2" w:rsidR="003139ED" w:rsidRPr="003F2BA7" w:rsidRDefault="003139ED" w:rsidP="001D7FC4">
      <w:pPr>
        <w:rPr>
          <w:rFonts w:ascii="Arial" w:hAnsi="Arial" w:cs="Arial"/>
        </w:rPr>
      </w:pPr>
    </w:p>
    <w:p w14:paraId="48CF95D2" w14:textId="5EB36DBB" w:rsidR="003139ED" w:rsidRPr="003F2BA7" w:rsidRDefault="003139ED" w:rsidP="001D7FC4">
      <w:pPr>
        <w:rPr>
          <w:rFonts w:ascii="Arial" w:hAnsi="Arial" w:cs="Arial"/>
        </w:rPr>
      </w:pPr>
    </w:p>
    <w:p w14:paraId="248593F9" w14:textId="338A86A8" w:rsidR="003139ED" w:rsidRPr="003F2BA7" w:rsidRDefault="003139ED" w:rsidP="001D7FC4">
      <w:pPr>
        <w:rPr>
          <w:rFonts w:ascii="Arial" w:hAnsi="Arial" w:cs="Arial"/>
        </w:rPr>
      </w:pPr>
    </w:p>
    <w:p w14:paraId="645CB4A5" w14:textId="538B0112" w:rsidR="003139ED" w:rsidRPr="003F2BA7" w:rsidRDefault="003139ED" w:rsidP="001D7FC4">
      <w:pPr>
        <w:rPr>
          <w:rFonts w:ascii="Arial" w:hAnsi="Arial" w:cs="Arial"/>
        </w:rPr>
      </w:pPr>
    </w:p>
    <w:p w14:paraId="16B4F54B" w14:textId="37330B59" w:rsidR="003139ED" w:rsidRPr="003F2BA7" w:rsidRDefault="003139ED" w:rsidP="001D7FC4">
      <w:pPr>
        <w:rPr>
          <w:rFonts w:ascii="Arial" w:hAnsi="Arial" w:cs="Arial"/>
        </w:rPr>
      </w:pPr>
    </w:p>
    <w:p w14:paraId="3C472BA6" w14:textId="77777777" w:rsidR="003139ED" w:rsidRPr="003F2BA7" w:rsidRDefault="003139ED" w:rsidP="001D7FC4">
      <w:pPr>
        <w:rPr>
          <w:rFonts w:ascii="Arial" w:hAnsi="Arial" w:cs="Arial"/>
        </w:rPr>
      </w:pPr>
    </w:p>
    <w:p w14:paraId="2F3D89A1" w14:textId="77777777" w:rsidR="001D7FC4" w:rsidRPr="003F2BA7"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1133"/>
        <w:gridCol w:w="851"/>
        <w:gridCol w:w="1133"/>
        <w:gridCol w:w="993"/>
        <w:gridCol w:w="1984"/>
        <w:gridCol w:w="1049"/>
        <w:gridCol w:w="1399"/>
        <w:gridCol w:w="1108"/>
        <w:gridCol w:w="1548"/>
        <w:gridCol w:w="851"/>
        <w:gridCol w:w="1097"/>
      </w:tblGrid>
      <w:tr w:rsidR="001D7FC4" w:rsidRPr="003F2BA7" w14:paraId="4ACEC2B0" w14:textId="77777777" w:rsidTr="005B2D5E">
        <w:trPr>
          <w:trHeight w:val="480"/>
        </w:trPr>
        <w:tc>
          <w:tcPr>
            <w:tcW w:w="5000" w:type="pct"/>
            <w:gridSpan w:val="12"/>
            <w:shd w:val="clear" w:color="auto" w:fill="99C7F9"/>
          </w:tcPr>
          <w:p w14:paraId="3826FD43" w14:textId="77777777" w:rsidR="001D7FC4" w:rsidRPr="003F2BA7" w:rsidRDefault="001D7FC4" w:rsidP="005B2D5E">
            <w:pPr>
              <w:pStyle w:val="Text1"/>
              <w:spacing w:before="120" w:after="0"/>
              <w:ind w:left="0"/>
              <w:rPr>
                <w:rFonts w:ascii="Arial" w:hAnsi="Arial" w:cs="Arial"/>
                <w:b/>
                <w:sz w:val="20"/>
                <w:lang w:val="cs-CZ"/>
              </w:rPr>
            </w:pPr>
            <w:r w:rsidRPr="003F2BA7">
              <w:rPr>
                <w:rFonts w:ascii="Arial" w:hAnsi="Arial" w:cs="Arial"/>
                <w:b/>
                <w:sz w:val="20"/>
                <w:lang w:val="cs-CZ"/>
              </w:rPr>
              <w:lastRenderedPageBreak/>
              <w:t>Tabulka 3: Ukazatele výsledků</w:t>
            </w:r>
          </w:p>
        </w:tc>
      </w:tr>
      <w:tr w:rsidR="005B2D5E" w:rsidRPr="003F2BA7" w14:paraId="74A32EAD" w14:textId="77777777" w:rsidTr="005B2D5E">
        <w:trPr>
          <w:trHeight w:val="1192"/>
        </w:trPr>
        <w:tc>
          <w:tcPr>
            <w:tcW w:w="302" w:type="pct"/>
          </w:tcPr>
          <w:p w14:paraId="790FC17C" w14:textId="6412A9D0"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405" w:type="pct"/>
          </w:tcPr>
          <w:p w14:paraId="6C7EB34C" w14:textId="3B09775D"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04" w:type="pct"/>
          </w:tcPr>
          <w:p w14:paraId="53B1512F"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5" w:type="pct"/>
          </w:tcPr>
          <w:p w14:paraId="54846B8A"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55" w:type="pct"/>
          </w:tcPr>
          <w:p w14:paraId="771E6372" w14:textId="75350CB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709" w:type="pct"/>
            <w:shd w:val="clear" w:color="auto" w:fill="auto"/>
          </w:tcPr>
          <w:p w14:paraId="63DA1635" w14:textId="0F35B1D5"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375" w:type="pct"/>
          </w:tcPr>
          <w:p w14:paraId="4092CA97"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500" w:type="pct"/>
          </w:tcPr>
          <w:p w14:paraId="5A72ECCE"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396" w:type="pct"/>
          </w:tcPr>
          <w:p w14:paraId="05F36E89"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553" w:type="pct"/>
            <w:shd w:val="clear" w:color="auto" w:fill="auto"/>
          </w:tcPr>
          <w:p w14:paraId="66E42D1F"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304" w:type="pct"/>
            <w:shd w:val="clear" w:color="auto" w:fill="auto"/>
          </w:tcPr>
          <w:p w14:paraId="5AA3F6AC" w14:textId="19F3FAD8"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5F3AFA5A" w14:textId="77777777" w:rsidR="001D7FC4" w:rsidRPr="003F2BA7" w:rsidRDefault="001D7FC4" w:rsidP="005B2D5E">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5B2D5E" w:rsidRPr="003F2BA7" w14:paraId="5730F2D0" w14:textId="77777777" w:rsidTr="005B2D5E">
        <w:trPr>
          <w:trHeight w:val="434"/>
        </w:trPr>
        <w:tc>
          <w:tcPr>
            <w:tcW w:w="302" w:type="pct"/>
          </w:tcPr>
          <w:p w14:paraId="334296D6"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3</w:t>
            </w:r>
          </w:p>
        </w:tc>
        <w:tc>
          <w:tcPr>
            <w:tcW w:w="405" w:type="pct"/>
          </w:tcPr>
          <w:p w14:paraId="1CA1707A"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SC3.1</w:t>
            </w:r>
          </w:p>
        </w:tc>
        <w:tc>
          <w:tcPr>
            <w:tcW w:w="304" w:type="pct"/>
          </w:tcPr>
          <w:p w14:paraId="7864BEE6"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4BFC81CD"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55" w:type="pct"/>
          </w:tcPr>
          <w:p w14:paraId="310C863E"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RCR53</w:t>
            </w:r>
          </w:p>
        </w:tc>
        <w:tc>
          <w:tcPr>
            <w:tcW w:w="709" w:type="pct"/>
            <w:shd w:val="clear" w:color="auto" w:fill="auto"/>
          </w:tcPr>
          <w:p w14:paraId="4886BA29"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Obydlí s novým placeným připojením k sítím s velmi vysokou kapacitou</w:t>
            </w:r>
          </w:p>
        </w:tc>
        <w:tc>
          <w:tcPr>
            <w:tcW w:w="375" w:type="pct"/>
          </w:tcPr>
          <w:p w14:paraId="73A0953A"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Obydlí</w:t>
            </w:r>
          </w:p>
        </w:tc>
        <w:tc>
          <w:tcPr>
            <w:tcW w:w="500" w:type="pct"/>
          </w:tcPr>
          <w:p w14:paraId="7289C635"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6" w:type="pct"/>
          </w:tcPr>
          <w:p w14:paraId="2A85CE13"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3" w:type="pct"/>
            <w:shd w:val="clear" w:color="auto" w:fill="auto"/>
          </w:tcPr>
          <w:p w14:paraId="6A3F7B41"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1 658</w:t>
            </w:r>
          </w:p>
        </w:tc>
        <w:tc>
          <w:tcPr>
            <w:tcW w:w="304" w:type="pct"/>
            <w:shd w:val="clear" w:color="auto" w:fill="auto"/>
          </w:tcPr>
          <w:p w14:paraId="206849FA" w14:textId="77777777" w:rsidR="001D7FC4" w:rsidRPr="003F2BA7" w:rsidRDefault="001D7FC4" w:rsidP="005B2D5E">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5BEABBBC" w14:textId="77777777" w:rsidR="001D7FC4" w:rsidRPr="003F2BA7" w:rsidRDefault="001D7FC4" w:rsidP="005B2D5E">
            <w:pPr>
              <w:jc w:val="center"/>
              <w:rPr>
                <w:rFonts w:ascii="Arial" w:hAnsi="Arial" w:cs="Arial"/>
                <w:i/>
              </w:rPr>
            </w:pPr>
          </w:p>
        </w:tc>
      </w:tr>
      <w:tr w:rsidR="005B2D5E" w:rsidRPr="003F2BA7" w14:paraId="27077698" w14:textId="77777777" w:rsidTr="005B2D5E">
        <w:trPr>
          <w:trHeight w:val="286"/>
        </w:trPr>
        <w:tc>
          <w:tcPr>
            <w:tcW w:w="302" w:type="pct"/>
          </w:tcPr>
          <w:p w14:paraId="0BDFF566"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3</w:t>
            </w:r>
          </w:p>
        </w:tc>
        <w:tc>
          <w:tcPr>
            <w:tcW w:w="405" w:type="pct"/>
          </w:tcPr>
          <w:p w14:paraId="29D609BF"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SC3.1</w:t>
            </w:r>
          </w:p>
        </w:tc>
        <w:tc>
          <w:tcPr>
            <w:tcW w:w="304" w:type="pct"/>
          </w:tcPr>
          <w:p w14:paraId="1340A700"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325370D6"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55" w:type="pct"/>
          </w:tcPr>
          <w:p w14:paraId="461C804F"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RCR53</w:t>
            </w:r>
          </w:p>
        </w:tc>
        <w:tc>
          <w:tcPr>
            <w:tcW w:w="709" w:type="pct"/>
            <w:shd w:val="clear" w:color="auto" w:fill="auto"/>
          </w:tcPr>
          <w:p w14:paraId="4E7323E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Obydlí s novým placeným připojením k sítím s velmi vysokou kapacitou</w:t>
            </w:r>
          </w:p>
        </w:tc>
        <w:tc>
          <w:tcPr>
            <w:tcW w:w="375" w:type="pct"/>
          </w:tcPr>
          <w:p w14:paraId="323425A9"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Obydlí</w:t>
            </w:r>
          </w:p>
        </w:tc>
        <w:tc>
          <w:tcPr>
            <w:tcW w:w="500" w:type="pct"/>
          </w:tcPr>
          <w:p w14:paraId="1595A3B5"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6" w:type="pct"/>
          </w:tcPr>
          <w:p w14:paraId="28B60C0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3" w:type="pct"/>
            <w:shd w:val="clear" w:color="auto" w:fill="auto"/>
          </w:tcPr>
          <w:p w14:paraId="6AF84800"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1 342</w:t>
            </w:r>
          </w:p>
        </w:tc>
        <w:tc>
          <w:tcPr>
            <w:tcW w:w="304" w:type="pct"/>
            <w:shd w:val="clear" w:color="auto" w:fill="auto"/>
          </w:tcPr>
          <w:p w14:paraId="51EF1193" w14:textId="77777777" w:rsidR="001D7FC4" w:rsidRPr="003F2BA7" w:rsidRDefault="001D7FC4" w:rsidP="005B2D5E">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5B820BB1" w14:textId="77777777" w:rsidR="001D7FC4" w:rsidRPr="003F2BA7" w:rsidRDefault="001D7FC4" w:rsidP="005B2D5E">
            <w:pPr>
              <w:jc w:val="center"/>
              <w:rPr>
                <w:rFonts w:ascii="Arial" w:hAnsi="Arial" w:cs="Arial"/>
                <w:i/>
              </w:rPr>
            </w:pPr>
          </w:p>
        </w:tc>
      </w:tr>
      <w:tr w:rsidR="005B2D5E" w:rsidRPr="003F2BA7" w14:paraId="2043AE6C" w14:textId="77777777" w:rsidTr="005B2D5E">
        <w:trPr>
          <w:trHeight w:val="286"/>
        </w:trPr>
        <w:tc>
          <w:tcPr>
            <w:tcW w:w="302" w:type="pct"/>
          </w:tcPr>
          <w:p w14:paraId="645D7145"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3</w:t>
            </w:r>
          </w:p>
        </w:tc>
        <w:tc>
          <w:tcPr>
            <w:tcW w:w="405" w:type="pct"/>
          </w:tcPr>
          <w:p w14:paraId="6FCF4BEA"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SC3.1</w:t>
            </w:r>
          </w:p>
        </w:tc>
        <w:tc>
          <w:tcPr>
            <w:tcW w:w="304" w:type="pct"/>
          </w:tcPr>
          <w:p w14:paraId="7EA046C4"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65C7C9A8"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55" w:type="pct"/>
          </w:tcPr>
          <w:p w14:paraId="3C9026FF"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RCR54</w:t>
            </w:r>
          </w:p>
        </w:tc>
        <w:tc>
          <w:tcPr>
            <w:tcW w:w="709" w:type="pct"/>
            <w:shd w:val="clear" w:color="auto" w:fill="auto"/>
          </w:tcPr>
          <w:p w14:paraId="0134CCDF"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 s novým placeným připojením k sítím s velmi vysokou kapacitou</w:t>
            </w:r>
          </w:p>
        </w:tc>
        <w:tc>
          <w:tcPr>
            <w:tcW w:w="375" w:type="pct"/>
          </w:tcPr>
          <w:p w14:paraId="61A43E62"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Podniky</w:t>
            </w:r>
          </w:p>
        </w:tc>
        <w:tc>
          <w:tcPr>
            <w:tcW w:w="500" w:type="pct"/>
          </w:tcPr>
          <w:p w14:paraId="74FA185B"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6" w:type="pct"/>
          </w:tcPr>
          <w:p w14:paraId="39854FCC"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3" w:type="pct"/>
            <w:shd w:val="clear" w:color="auto" w:fill="auto"/>
          </w:tcPr>
          <w:p w14:paraId="4A531EF3"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28</w:t>
            </w:r>
          </w:p>
        </w:tc>
        <w:tc>
          <w:tcPr>
            <w:tcW w:w="304" w:type="pct"/>
            <w:shd w:val="clear" w:color="auto" w:fill="auto"/>
          </w:tcPr>
          <w:p w14:paraId="71D721F2" w14:textId="77777777" w:rsidR="001D7FC4" w:rsidRPr="003F2BA7" w:rsidRDefault="001D7FC4" w:rsidP="005B2D5E">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653E40AA" w14:textId="77777777" w:rsidR="001D7FC4" w:rsidRPr="003F2BA7" w:rsidRDefault="001D7FC4" w:rsidP="005B2D5E">
            <w:pPr>
              <w:jc w:val="center"/>
              <w:rPr>
                <w:rFonts w:ascii="Arial" w:hAnsi="Arial" w:cs="Arial"/>
                <w:i/>
              </w:rPr>
            </w:pPr>
          </w:p>
        </w:tc>
      </w:tr>
      <w:tr w:rsidR="005B2D5E" w:rsidRPr="003F2BA7" w14:paraId="5318DB50" w14:textId="77777777" w:rsidTr="005B2D5E">
        <w:trPr>
          <w:trHeight w:val="286"/>
        </w:trPr>
        <w:tc>
          <w:tcPr>
            <w:tcW w:w="302" w:type="pct"/>
          </w:tcPr>
          <w:p w14:paraId="5F8737F4"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3</w:t>
            </w:r>
          </w:p>
        </w:tc>
        <w:tc>
          <w:tcPr>
            <w:tcW w:w="405" w:type="pct"/>
          </w:tcPr>
          <w:p w14:paraId="617A79DC"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SC3.1</w:t>
            </w:r>
          </w:p>
        </w:tc>
        <w:tc>
          <w:tcPr>
            <w:tcW w:w="304" w:type="pct"/>
          </w:tcPr>
          <w:p w14:paraId="32A1CE2E"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046F8BB6"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55" w:type="pct"/>
          </w:tcPr>
          <w:p w14:paraId="464F8628"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RCR54</w:t>
            </w:r>
          </w:p>
        </w:tc>
        <w:tc>
          <w:tcPr>
            <w:tcW w:w="709" w:type="pct"/>
            <w:shd w:val="clear" w:color="auto" w:fill="auto"/>
          </w:tcPr>
          <w:p w14:paraId="73DA797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Podniky s novým placeným připojením k sítím s velmi vysokou kapacitou</w:t>
            </w:r>
          </w:p>
        </w:tc>
        <w:tc>
          <w:tcPr>
            <w:tcW w:w="375" w:type="pct"/>
          </w:tcPr>
          <w:p w14:paraId="1F73526E"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Podniky</w:t>
            </w:r>
          </w:p>
        </w:tc>
        <w:tc>
          <w:tcPr>
            <w:tcW w:w="500" w:type="pct"/>
          </w:tcPr>
          <w:p w14:paraId="262E0B6C"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6" w:type="pct"/>
          </w:tcPr>
          <w:p w14:paraId="4F78F052"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3" w:type="pct"/>
            <w:shd w:val="clear" w:color="auto" w:fill="auto"/>
          </w:tcPr>
          <w:p w14:paraId="6DA85B91"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22</w:t>
            </w:r>
          </w:p>
        </w:tc>
        <w:tc>
          <w:tcPr>
            <w:tcW w:w="304" w:type="pct"/>
            <w:shd w:val="clear" w:color="auto" w:fill="auto"/>
          </w:tcPr>
          <w:p w14:paraId="6ECDCB73" w14:textId="77777777" w:rsidR="001D7FC4" w:rsidRPr="003F2BA7" w:rsidRDefault="001D7FC4" w:rsidP="005B2D5E">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6802EBB1" w14:textId="77777777" w:rsidR="001D7FC4" w:rsidRPr="003F2BA7" w:rsidRDefault="001D7FC4" w:rsidP="005B2D5E">
            <w:pPr>
              <w:jc w:val="center"/>
              <w:rPr>
                <w:rFonts w:ascii="Arial" w:hAnsi="Arial" w:cs="Arial"/>
                <w:i/>
              </w:rPr>
            </w:pPr>
          </w:p>
        </w:tc>
      </w:tr>
      <w:tr w:rsidR="005B2D5E" w:rsidRPr="003F2BA7" w14:paraId="17D09220" w14:textId="77777777" w:rsidTr="005B2D5E">
        <w:trPr>
          <w:trHeight w:val="286"/>
        </w:trPr>
        <w:tc>
          <w:tcPr>
            <w:tcW w:w="302" w:type="pct"/>
          </w:tcPr>
          <w:p w14:paraId="7BA2691F"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3</w:t>
            </w:r>
          </w:p>
        </w:tc>
        <w:tc>
          <w:tcPr>
            <w:tcW w:w="405" w:type="pct"/>
          </w:tcPr>
          <w:p w14:paraId="20A7BB08"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SC3.1</w:t>
            </w:r>
          </w:p>
        </w:tc>
        <w:tc>
          <w:tcPr>
            <w:tcW w:w="304" w:type="pct"/>
          </w:tcPr>
          <w:p w14:paraId="5DBEE39E"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7F2F09B3"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55" w:type="pct"/>
          </w:tcPr>
          <w:p w14:paraId="4A94080B"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09" w:type="pct"/>
            <w:shd w:val="clear" w:color="auto" w:fill="auto"/>
          </w:tcPr>
          <w:p w14:paraId="2C057D1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375" w:type="pct"/>
          </w:tcPr>
          <w:p w14:paraId="699DA9AF"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60838AD8"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6" w:type="pct"/>
          </w:tcPr>
          <w:p w14:paraId="31726C5E"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3" w:type="pct"/>
            <w:shd w:val="clear" w:color="auto" w:fill="auto"/>
          </w:tcPr>
          <w:p w14:paraId="0DB41B35" w14:textId="5ECB06C6"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35 5</w:t>
            </w:r>
            <w:del w:id="1021" w:author="Juráš Pavel" w:date="2021-06-03T13:27:00Z">
              <w:r w:rsidRPr="003F2BA7" w:rsidDel="009373D9">
                <w:rPr>
                  <w:rFonts w:ascii="Arial" w:hAnsi="Arial" w:cs="Arial"/>
                  <w:sz w:val="20"/>
                  <w:lang w:val="cs-CZ"/>
                </w:rPr>
                <w:delText>37 014</w:delText>
              </w:r>
            </w:del>
            <w:ins w:id="1022" w:author="Juráš Pavel" w:date="2021-06-03T13:27:00Z">
              <w:r w:rsidR="009373D9">
                <w:rPr>
                  <w:rFonts w:ascii="Arial" w:hAnsi="Arial" w:cs="Arial"/>
                  <w:sz w:val="20"/>
                  <w:lang w:val="cs-CZ"/>
                </w:rPr>
                <w:t>50 828</w:t>
              </w:r>
            </w:ins>
          </w:p>
        </w:tc>
        <w:tc>
          <w:tcPr>
            <w:tcW w:w="304" w:type="pct"/>
            <w:shd w:val="clear" w:color="auto" w:fill="auto"/>
          </w:tcPr>
          <w:p w14:paraId="5184778D" w14:textId="77777777" w:rsidR="001D7FC4" w:rsidRPr="003F2BA7" w:rsidRDefault="001D7FC4" w:rsidP="005B2D5E">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61EB3802" w14:textId="77777777" w:rsidR="001D7FC4" w:rsidRPr="003F2BA7" w:rsidRDefault="001D7FC4" w:rsidP="005B2D5E">
            <w:pPr>
              <w:jc w:val="center"/>
              <w:rPr>
                <w:rFonts w:ascii="Arial" w:hAnsi="Arial" w:cs="Arial"/>
                <w:i/>
              </w:rPr>
            </w:pPr>
          </w:p>
        </w:tc>
      </w:tr>
      <w:tr w:rsidR="005B2D5E" w:rsidRPr="003F2BA7" w14:paraId="7B10A695" w14:textId="77777777" w:rsidTr="005B2D5E">
        <w:trPr>
          <w:trHeight w:val="286"/>
        </w:trPr>
        <w:tc>
          <w:tcPr>
            <w:tcW w:w="302" w:type="pct"/>
          </w:tcPr>
          <w:p w14:paraId="37829098"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3</w:t>
            </w:r>
          </w:p>
        </w:tc>
        <w:tc>
          <w:tcPr>
            <w:tcW w:w="405" w:type="pct"/>
          </w:tcPr>
          <w:p w14:paraId="26F1EF30"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SC3.1</w:t>
            </w:r>
          </w:p>
        </w:tc>
        <w:tc>
          <w:tcPr>
            <w:tcW w:w="304" w:type="pct"/>
          </w:tcPr>
          <w:p w14:paraId="2A71C15B"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05" w:type="pct"/>
          </w:tcPr>
          <w:p w14:paraId="69138D62"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55" w:type="pct"/>
          </w:tcPr>
          <w:p w14:paraId="2E23D3D3"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09" w:type="pct"/>
            <w:shd w:val="clear" w:color="auto" w:fill="auto"/>
          </w:tcPr>
          <w:p w14:paraId="2F821CB8"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375" w:type="pct"/>
          </w:tcPr>
          <w:p w14:paraId="2D949B3B"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3913FEDA" w14:textId="77777777" w:rsidR="001D7FC4" w:rsidRPr="003F2BA7" w:rsidRDefault="001D7FC4" w:rsidP="005B2D5E">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6" w:type="pct"/>
          </w:tcPr>
          <w:p w14:paraId="4F24B18F" w14:textId="77777777"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3" w:type="pct"/>
            <w:shd w:val="clear" w:color="auto" w:fill="auto"/>
          </w:tcPr>
          <w:p w14:paraId="4DBC95E9" w14:textId="18B9DC63" w:rsidR="001D7FC4" w:rsidRPr="003F2BA7" w:rsidRDefault="001D7FC4" w:rsidP="005B2D5E">
            <w:pPr>
              <w:pStyle w:val="Text1"/>
              <w:spacing w:after="0"/>
              <w:ind w:left="0"/>
              <w:jc w:val="center"/>
              <w:rPr>
                <w:rFonts w:ascii="Arial" w:hAnsi="Arial" w:cs="Arial"/>
                <w:sz w:val="20"/>
                <w:lang w:val="cs-CZ"/>
              </w:rPr>
            </w:pPr>
            <w:r w:rsidRPr="003F2BA7">
              <w:rPr>
                <w:rFonts w:ascii="Arial" w:hAnsi="Arial" w:cs="Arial"/>
                <w:sz w:val="20"/>
                <w:lang w:val="cs-CZ"/>
              </w:rPr>
              <w:t>28 7</w:t>
            </w:r>
            <w:del w:id="1023" w:author="Juráš Pavel" w:date="2021-06-03T13:27:00Z">
              <w:r w:rsidRPr="003F2BA7" w:rsidDel="009373D9">
                <w:rPr>
                  <w:rFonts w:ascii="Arial" w:hAnsi="Arial" w:cs="Arial"/>
                  <w:sz w:val="20"/>
                  <w:lang w:val="cs-CZ"/>
                </w:rPr>
                <w:delText>74 986</w:delText>
              </w:r>
            </w:del>
            <w:ins w:id="1024" w:author="Juráš Pavel" w:date="2021-06-03T13:27:00Z">
              <w:r w:rsidR="009373D9">
                <w:rPr>
                  <w:rFonts w:ascii="Arial" w:hAnsi="Arial" w:cs="Arial"/>
                  <w:sz w:val="20"/>
                  <w:lang w:val="cs-CZ"/>
                </w:rPr>
                <w:t>86 172</w:t>
              </w:r>
            </w:ins>
          </w:p>
        </w:tc>
        <w:tc>
          <w:tcPr>
            <w:tcW w:w="304" w:type="pct"/>
            <w:shd w:val="clear" w:color="auto" w:fill="auto"/>
          </w:tcPr>
          <w:p w14:paraId="56CFF91D" w14:textId="77777777" w:rsidR="001D7FC4" w:rsidRPr="003F2BA7" w:rsidRDefault="001D7FC4" w:rsidP="005B2D5E">
            <w:pPr>
              <w:pStyle w:val="Text1"/>
              <w:spacing w:after="0" w:line="480" w:lineRule="auto"/>
              <w:ind w:left="0"/>
              <w:jc w:val="center"/>
              <w:rPr>
                <w:rFonts w:ascii="Arial" w:hAnsi="Arial" w:cs="Arial"/>
                <w:i/>
                <w:sz w:val="20"/>
                <w:lang w:val="cs-CZ"/>
              </w:rPr>
            </w:pPr>
            <w:r w:rsidRPr="003F2BA7">
              <w:rPr>
                <w:rFonts w:ascii="Arial" w:hAnsi="Arial" w:cs="Arial"/>
                <w:sz w:val="20"/>
                <w:lang w:val="cs-CZ"/>
              </w:rPr>
              <w:t>MS</w:t>
            </w:r>
          </w:p>
        </w:tc>
        <w:tc>
          <w:tcPr>
            <w:tcW w:w="392" w:type="pct"/>
          </w:tcPr>
          <w:p w14:paraId="0394B5D7" w14:textId="77777777" w:rsidR="001D7FC4" w:rsidRPr="003F2BA7" w:rsidRDefault="001D7FC4" w:rsidP="005B2D5E">
            <w:pPr>
              <w:jc w:val="center"/>
              <w:rPr>
                <w:rFonts w:ascii="Arial" w:hAnsi="Arial" w:cs="Arial"/>
                <w:i/>
              </w:rPr>
            </w:pPr>
          </w:p>
        </w:tc>
      </w:tr>
    </w:tbl>
    <w:p w14:paraId="48D3AC26" w14:textId="53A41A8E" w:rsidR="001D7FC4" w:rsidRPr="003F2BA7" w:rsidRDefault="001D7FC4" w:rsidP="001D7FC4">
      <w:pPr>
        <w:rPr>
          <w:rFonts w:ascii="Arial" w:hAnsi="Arial" w:cs="Arial"/>
          <w:i/>
          <w:iCs/>
        </w:rPr>
      </w:pPr>
    </w:p>
    <w:p w14:paraId="599BADCC" w14:textId="446760BF" w:rsidR="00C47DA7" w:rsidRPr="003F2BA7" w:rsidRDefault="00C47DA7" w:rsidP="001D7FC4">
      <w:pPr>
        <w:rPr>
          <w:rFonts w:ascii="Arial" w:hAnsi="Arial" w:cs="Arial"/>
          <w:i/>
          <w:iCs/>
        </w:rPr>
      </w:pPr>
    </w:p>
    <w:p w14:paraId="4CF75FF8" w14:textId="49298C1A" w:rsidR="00C47DA7" w:rsidRPr="003F2BA7" w:rsidRDefault="00C47DA7" w:rsidP="001D7FC4">
      <w:pPr>
        <w:rPr>
          <w:rFonts w:ascii="Arial" w:hAnsi="Arial" w:cs="Arial"/>
          <w:i/>
          <w:iCs/>
        </w:rPr>
      </w:pPr>
    </w:p>
    <w:p w14:paraId="59F0A792" w14:textId="00597BFC" w:rsidR="00C47DA7" w:rsidRPr="003F2BA7" w:rsidRDefault="00C47DA7" w:rsidP="001D7FC4">
      <w:pPr>
        <w:rPr>
          <w:rFonts w:ascii="Arial" w:hAnsi="Arial" w:cs="Arial"/>
          <w:i/>
          <w:iCs/>
        </w:rPr>
      </w:pPr>
    </w:p>
    <w:p w14:paraId="03F63443" w14:textId="173FAD49" w:rsidR="00C47DA7" w:rsidRPr="003F2BA7" w:rsidRDefault="00C47DA7" w:rsidP="001D7FC4">
      <w:pPr>
        <w:rPr>
          <w:rFonts w:ascii="Arial" w:hAnsi="Arial" w:cs="Arial"/>
          <w:i/>
          <w:iCs/>
        </w:rPr>
      </w:pPr>
    </w:p>
    <w:p w14:paraId="00E77B30" w14:textId="4B6D8D6E" w:rsidR="00C47DA7" w:rsidRPr="003F2BA7" w:rsidRDefault="00C47DA7" w:rsidP="001D7FC4">
      <w:pPr>
        <w:rPr>
          <w:rFonts w:ascii="Arial" w:hAnsi="Arial" w:cs="Arial"/>
          <w:i/>
          <w:iCs/>
        </w:rPr>
      </w:pPr>
    </w:p>
    <w:p w14:paraId="44D7A4DE" w14:textId="1FDCB590" w:rsidR="00C47DA7" w:rsidRPr="003F2BA7" w:rsidRDefault="00C47DA7" w:rsidP="001D7FC4">
      <w:pPr>
        <w:rPr>
          <w:rFonts w:ascii="Arial" w:hAnsi="Arial" w:cs="Arial"/>
          <w:i/>
          <w:iCs/>
        </w:rPr>
      </w:pPr>
    </w:p>
    <w:p w14:paraId="3CAAF41F" w14:textId="77777777" w:rsidR="00C47DA7" w:rsidRPr="003F2BA7" w:rsidRDefault="00C47DA7" w:rsidP="001D7FC4">
      <w:pPr>
        <w:pStyle w:val="Nadpis3"/>
        <w:keepNext w:val="0"/>
        <w:keepLines w:val="0"/>
        <w:numPr>
          <w:ilvl w:val="0"/>
          <w:numId w:val="0"/>
        </w:numPr>
        <w:spacing w:before="120" w:after="120" w:line="240" w:lineRule="auto"/>
        <w:rPr>
          <w:rFonts w:ascii="Arial" w:hAnsi="Arial" w:cs="Arial"/>
          <w:color w:val="000000" w:themeColor="text1"/>
          <w:szCs w:val="24"/>
        </w:rPr>
        <w:sectPr w:rsidR="00C47DA7" w:rsidRPr="003F2BA7" w:rsidSect="00625F7C">
          <w:pgSz w:w="16838" w:h="11906" w:orient="landscape" w:code="9"/>
          <w:pgMar w:top="1418" w:right="1418" w:bottom="1418" w:left="1418" w:header="708" w:footer="708" w:gutter="0"/>
          <w:cols w:space="708"/>
          <w:docGrid w:linePitch="360"/>
        </w:sectPr>
      </w:pPr>
    </w:p>
    <w:p w14:paraId="7B7FF7C1" w14:textId="2F3FC666"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Cs w:val="24"/>
        </w:rPr>
        <w:lastRenderedPageBreak/>
        <w:t xml:space="preserve">2.A.3.1.3 </w:t>
      </w:r>
      <w:r w:rsidRPr="003F2BA7">
        <w:rPr>
          <w:rFonts w:ascii="Arial" w:hAnsi="Arial" w:cs="Arial"/>
          <w:color w:val="000000" w:themeColor="text1"/>
          <w:sz w:val="26"/>
          <w:szCs w:val="26"/>
        </w:rPr>
        <w:t>Orientační rozdělení prostředků programu (EU) podle typu intervence</w:t>
      </w:r>
      <w:r w:rsidRPr="003F2BA7">
        <w:rPr>
          <w:rFonts w:ascii="Arial" w:eastAsiaTheme="majorEastAsia" w:hAnsi="Arial" w:cs="Arial"/>
          <w:color w:val="000000" w:themeColor="text1"/>
          <w:sz w:val="26"/>
          <w:szCs w:val="26"/>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843"/>
        <w:gridCol w:w="1134"/>
        <w:gridCol w:w="1842"/>
      </w:tblGrid>
      <w:tr w:rsidR="00805573" w:rsidRPr="003F2BA7" w14:paraId="68AD60A5" w14:textId="77777777" w:rsidTr="00506D92">
        <w:tc>
          <w:tcPr>
            <w:tcW w:w="9067" w:type="dxa"/>
            <w:gridSpan w:val="6"/>
            <w:shd w:val="clear" w:color="auto" w:fill="99C7F9"/>
          </w:tcPr>
          <w:p w14:paraId="6892F427" w14:textId="77777777" w:rsidR="00805573" w:rsidRPr="003F2BA7" w:rsidRDefault="00805573" w:rsidP="00506D92">
            <w:pPr>
              <w:rPr>
                <w:rFonts w:ascii="Arial" w:hAnsi="Arial" w:cs="Arial"/>
                <w:b/>
                <w:iCs/>
              </w:rPr>
            </w:pPr>
            <w:r w:rsidRPr="003F2BA7">
              <w:rPr>
                <w:rFonts w:ascii="Arial" w:hAnsi="Arial" w:cs="Arial"/>
                <w:b/>
              </w:rPr>
              <w:t>Tabulka 4: Dimenze 1 – oblast intervence</w:t>
            </w:r>
          </w:p>
        </w:tc>
      </w:tr>
      <w:tr w:rsidR="00805573" w:rsidRPr="003F2BA7" w14:paraId="72CB9C48" w14:textId="77777777" w:rsidTr="00506D92">
        <w:tc>
          <w:tcPr>
            <w:tcW w:w="1271" w:type="dxa"/>
            <w:shd w:val="clear" w:color="auto" w:fill="auto"/>
          </w:tcPr>
          <w:p w14:paraId="5E61957F"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992" w:type="dxa"/>
            <w:shd w:val="clear" w:color="auto" w:fill="auto"/>
          </w:tcPr>
          <w:p w14:paraId="60B11721"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985" w:type="dxa"/>
            <w:shd w:val="clear" w:color="auto" w:fill="auto"/>
          </w:tcPr>
          <w:p w14:paraId="04D13FB5"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843" w:type="dxa"/>
          </w:tcPr>
          <w:p w14:paraId="6A85B9C0"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2733E107"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1842" w:type="dxa"/>
            <w:shd w:val="clear" w:color="auto" w:fill="auto"/>
          </w:tcPr>
          <w:p w14:paraId="0C4CA110"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1E702353"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08375C36"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ED94661"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06DCB03" w14:textId="77777777" w:rsidR="00805573" w:rsidRPr="003F2BA7" w:rsidRDefault="00805573" w:rsidP="00506D92">
            <w:pPr>
              <w:jc w:val="center"/>
              <w:rPr>
                <w:rFonts w:ascii="Arial" w:hAnsi="Arial" w:cs="Arial"/>
              </w:rPr>
            </w:pPr>
            <w:r w:rsidRPr="003F2BA7">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F11E86B"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DF86F" w14:textId="08DE66C9" w:rsidR="00805573" w:rsidRPr="003F2BA7" w:rsidRDefault="00805573" w:rsidP="00506D92">
            <w:pPr>
              <w:jc w:val="center"/>
              <w:rPr>
                <w:rFonts w:ascii="Arial" w:hAnsi="Arial" w:cs="Arial"/>
              </w:rPr>
            </w:pPr>
            <w:r w:rsidRPr="003F2BA7">
              <w:rPr>
                <w:rFonts w:ascii="Arial" w:hAnsi="Arial" w:cs="Arial"/>
              </w:rPr>
              <w:t>03</w:t>
            </w:r>
            <w:ins w:id="1025" w:author="Juráš Pavel" w:date="2021-05-27T11:18:00Z">
              <w:r w:rsidR="00D7226A" w:rsidRPr="003F2BA7">
                <w:rPr>
                  <w:rFonts w:ascii="Arial" w:hAnsi="Arial" w:cs="Arial"/>
                </w:rPr>
                <w:t>2</w:t>
              </w:r>
            </w:ins>
            <w:del w:id="1026" w:author="Juráš Pavel" w:date="2021-05-27T11:18:00Z">
              <w:r w:rsidRPr="003F2BA7" w:rsidDel="00D7226A">
                <w:rPr>
                  <w:rFonts w:ascii="Arial" w:hAnsi="Arial" w:cs="Arial"/>
                </w:rPr>
                <w:delText>1</w:delText>
              </w:r>
            </w:del>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C009C11" w14:textId="77777777" w:rsidR="00805573" w:rsidRPr="003F2BA7" w:rsidRDefault="00805573" w:rsidP="00506D92">
            <w:pPr>
              <w:jc w:val="center"/>
              <w:rPr>
                <w:rFonts w:ascii="Arial" w:hAnsi="Arial" w:cs="Arial"/>
              </w:rPr>
            </w:pPr>
            <w:r w:rsidRPr="003F2BA7">
              <w:rPr>
                <w:rFonts w:ascii="Arial" w:hAnsi="Arial" w:cs="Arial"/>
              </w:rPr>
              <w:t>21 246 494</w:t>
            </w:r>
          </w:p>
        </w:tc>
      </w:tr>
      <w:tr w:rsidR="00805573" w:rsidRPr="003F2BA7" w14:paraId="4168A737"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4F07F740"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A532C1"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F991484" w14:textId="77777777" w:rsidR="00805573" w:rsidRPr="003F2BA7" w:rsidRDefault="00805573" w:rsidP="00506D92">
            <w:pPr>
              <w:jc w:val="center"/>
              <w:rPr>
                <w:rFonts w:ascii="Arial" w:hAnsi="Arial" w:cs="Arial"/>
              </w:rPr>
            </w:pPr>
            <w:r w:rsidRPr="003F2BA7">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B4F647"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58D20A" w14:textId="5719F074" w:rsidR="00805573" w:rsidRPr="003F2BA7" w:rsidRDefault="00805573" w:rsidP="00506D92">
            <w:pPr>
              <w:jc w:val="center"/>
              <w:rPr>
                <w:rFonts w:ascii="Arial" w:hAnsi="Arial" w:cs="Arial"/>
              </w:rPr>
            </w:pPr>
            <w:r w:rsidRPr="003F2BA7">
              <w:rPr>
                <w:rFonts w:ascii="Arial" w:hAnsi="Arial" w:cs="Arial"/>
              </w:rPr>
              <w:t>03</w:t>
            </w:r>
            <w:ins w:id="1027" w:author="Juráš Pavel" w:date="2021-05-27T11:18:00Z">
              <w:r w:rsidR="00D7226A" w:rsidRPr="003F2BA7">
                <w:rPr>
                  <w:rFonts w:ascii="Arial" w:hAnsi="Arial" w:cs="Arial"/>
                </w:rPr>
                <w:t>2</w:t>
              </w:r>
            </w:ins>
            <w:del w:id="1028" w:author="Juráš Pavel" w:date="2021-05-27T11:18:00Z">
              <w:r w:rsidRPr="003F2BA7" w:rsidDel="00D7226A">
                <w:rPr>
                  <w:rFonts w:ascii="Arial" w:hAnsi="Arial" w:cs="Arial"/>
                </w:rPr>
                <w:delText>1</w:delText>
              </w:r>
            </w:del>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D7EB814" w14:textId="77777777" w:rsidR="00805573" w:rsidRPr="003F2BA7" w:rsidRDefault="00805573" w:rsidP="00506D92">
            <w:pPr>
              <w:jc w:val="center"/>
              <w:rPr>
                <w:rFonts w:ascii="Arial" w:hAnsi="Arial" w:cs="Arial"/>
              </w:rPr>
            </w:pPr>
            <w:r w:rsidRPr="003F2BA7">
              <w:rPr>
                <w:rFonts w:ascii="Arial" w:hAnsi="Arial" w:cs="Arial"/>
              </w:rPr>
              <w:t>17 203 684</w:t>
            </w:r>
          </w:p>
        </w:tc>
      </w:tr>
      <w:tr w:rsidR="00805573" w:rsidRPr="003F2BA7" w14:paraId="20E22989"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66E3BB8D"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99EF081"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17D6E5C" w14:textId="77777777" w:rsidR="00805573" w:rsidRPr="003F2BA7" w:rsidRDefault="00805573" w:rsidP="00506D92">
            <w:pPr>
              <w:jc w:val="center"/>
              <w:rPr>
                <w:rFonts w:ascii="Arial" w:hAnsi="Arial" w:cs="Arial"/>
              </w:rPr>
            </w:pPr>
            <w:r w:rsidRPr="003F2BA7">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3FFB608"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F73F6D" w14:textId="192A7E44" w:rsidR="00805573" w:rsidRPr="003F2BA7" w:rsidRDefault="00805573" w:rsidP="00506D92">
            <w:pPr>
              <w:jc w:val="center"/>
              <w:rPr>
                <w:rFonts w:ascii="Arial" w:hAnsi="Arial" w:cs="Arial"/>
              </w:rPr>
            </w:pPr>
            <w:r w:rsidRPr="003F2BA7">
              <w:rPr>
                <w:rFonts w:ascii="Arial" w:hAnsi="Arial" w:cs="Arial"/>
              </w:rPr>
              <w:t>03</w:t>
            </w:r>
            <w:ins w:id="1029" w:author="Juráš Pavel" w:date="2021-05-27T11:18:00Z">
              <w:r w:rsidR="00D7226A" w:rsidRPr="003F2BA7">
                <w:rPr>
                  <w:rFonts w:ascii="Arial" w:hAnsi="Arial" w:cs="Arial"/>
                </w:rPr>
                <w:t>4</w:t>
              </w:r>
            </w:ins>
            <w:del w:id="1030" w:author="Juráš Pavel" w:date="2021-05-27T11:18:00Z">
              <w:r w:rsidRPr="003F2BA7" w:rsidDel="00D7226A">
                <w:rPr>
                  <w:rFonts w:ascii="Arial" w:hAnsi="Arial" w:cs="Arial"/>
                </w:rPr>
                <w:delText>3</w:delText>
              </w:r>
            </w:del>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F490F71" w14:textId="77777777" w:rsidR="00805573" w:rsidRPr="003F2BA7" w:rsidRDefault="00805573" w:rsidP="00506D92">
            <w:pPr>
              <w:jc w:val="center"/>
              <w:rPr>
                <w:rFonts w:ascii="Arial" w:hAnsi="Arial" w:cs="Arial"/>
              </w:rPr>
            </w:pPr>
            <w:r w:rsidRPr="003F2BA7">
              <w:rPr>
                <w:rFonts w:ascii="Arial" w:hAnsi="Arial" w:cs="Arial"/>
              </w:rPr>
              <w:t>79 674 353</w:t>
            </w:r>
          </w:p>
        </w:tc>
      </w:tr>
      <w:tr w:rsidR="00805573" w:rsidRPr="003F2BA7" w14:paraId="7CFCD4D1"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1F602B30"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658FAD"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E45C561" w14:textId="77777777" w:rsidR="00805573" w:rsidRPr="003F2BA7" w:rsidRDefault="00805573" w:rsidP="00506D92">
            <w:pPr>
              <w:jc w:val="center"/>
              <w:rPr>
                <w:rFonts w:ascii="Arial" w:hAnsi="Arial" w:cs="Arial"/>
              </w:rPr>
            </w:pPr>
            <w:r w:rsidRPr="003F2BA7">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5B1D26E"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E2CF01" w14:textId="0E3AAE4E" w:rsidR="00805573" w:rsidRPr="003F2BA7" w:rsidRDefault="00805573" w:rsidP="00506D92">
            <w:pPr>
              <w:jc w:val="center"/>
              <w:rPr>
                <w:rFonts w:ascii="Arial" w:hAnsi="Arial" w:cs="Arial"/>
              </w:rPr>
            </w:pPr>
            <w:r w:rsidRPr="003F2BA7">
              <w:rPr>
                <w:rFonts w:ascii="Arial" w:hAnsi="Arial" w:cs="Arial"/>
              </w:rPr>
              <w:t>03</w:t>
            </w:r>
            <w:ins w:id="1031" w:author="Juráš Pavel" w:date="2021-05-27T11:18:00Z">
              <w:r w:rsidR="00D7226A" w:rsidRPr="003F2BA7">
                <w:rPr>
                  <w:rFonts w:ascii="Arial" w:hAnsi="Arial" w:cs="Arial"/>
                </w:rPr>
                <w:t>4</w:t>
              </w:r>
            </w:ins>
            <w:del w:id="1032" w:author="Juráš Pavel" w:date="2021-05-27T11:18:00Z">
              <w:r w:rsidRPr="003F2BA7" w:rsidDel="00D7226A">
                <w:rPr>
                  <w:rFonts w:ascii="Arial" w:hAnsi="Arial" w:cs="Arial"/>
                </w:rPr>
                <w:delText>3</w:delText>
              </w:r>
            </w:del>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52C3BBF" w14:textId="77777777" w:rsidR="00805573" w:rsidRPr="003F2BA7" w:rsidRDefault="00805573" w:rsidP="00506D92">
            <w:pPr>
              <w:jc w:val="center"/>
              <w:rPr>
                <w:rFonts w:ascii="Arial" w:hAnsi="Arial" w:cs="Arial"/>
              </w:rPr>
            </w:pPr>
            <w:r w:rsidRPr="003F2BA7">
              <w:rPr>
                <w:rFonts w:ascii="Arial" w:hAnsi="Arial" w:cs="Arial"/>
              </w:rPr>
              <w:t>64 513 817</w:t>
            </w:r>
          </w:p>
        </w:tc>
      </w:tr>
      <w:tr w:rsidR="00805573" w:rsidRPr="003F2BA7" w14:paraId="64E36FFC"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0A7D4C3E"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E292CF"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626D017" w14:textId="77777777" w:rsidR="00805573" w:rsidRPr="003F2BA7" w:rsidRDefault="00805573" w:rsidP="00506D92">
            <w:pPr>
              <w:jc w:val="center"/>
              <w:rPr>
                <w:rFonts w:ascii="Arial" w:hAnsi="Arial" w:cs="Arial"/>
              </w:rPr>
            </w:pPr>
            <w:r w:rsidRPr="003F2BA7">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09C15F"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4C2A23" w14:textId="77777777" w:rsidR="00805573" w:rsidRPr="003F2BA7" w:rsidRDefault="00805573" w:rsidP="00506D92">
            <w:pPr>
              <w:jc w:val="center"/>
              <w:rPr>
                <w:rFonts w:ascii="Arial" w:hAnsi="Arial" w:cs="Arial"/>
              </w:rPr>
            </w:pPr>
            <w:r w:rsidRPr="003F2BA7">
              <w:rPr>
                <w:rFonts w:ascii="Arial" w:hAnsi="Arial" w:cs="Arial"/>
              </w:rPr>
              <w:t>018</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BF94546" w14:textId="77777777" w:rsidR="00805573" w:rsidRPr="003F2BA7" w:rsidRDefault="00805573" w:rsidP="00506D92">
            <w:pPr>
              <w:jc w:val="center"/>
              <w:rPr>
                <w:rFonts w:ascii="Arial" w:hAnsi="Arial" w:cs="Arial"/>
              </w:rPr>
            </w:pPr>
            <w:r w:rsidRPr="003F2BA7">
              <w:rPr>
                <w:rFonts w:ascii="Arial" w:hAnsi="Arial" w:cs="Arial"/>
              </w:rPr>
              <w:t>5 311 624</w:t>
            </w:r>
          </w:p>
        </w:tc>
      </w:tr>
      <w:tr w:rsidR="00805573" w:rsidRPr="003F2BA7" w14:paraId="2226533E"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044C036C"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2BF6C9"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8A771D4" w14:textId="77777777" w:rsidR="00805573" w:rsidRPr="003F2BA7" w:rsidRDefault="00805573" w:rsidP="00506D92">
            <w:pPr>
              <w:jc w:val="center"/>
              <w:rPr>
                <w:rFonts w:ascii="Arial" w:hAnsi="Arial" w:cs="Arial"/>
              </w:rPr>
            </w:pPr>
            <w:r w:rsidRPr="003F2BA7">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AC6D91C"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83F431" w14:textId="77777777" w:rsidR="00805573" w:rsidRPr="003F2BA7" w:rsidRDefault="00805573" w:rsidP="00506D92">
            <w:pPr>
              <w:jc w:val="center"/>
              <w:rPr>
                <w:rFonts w:ascii="Arial" w:hAnsi="Arial" w:cs="Arial"/>
              </w:rPr>
            </w:pPr>
            <w:r w:rsidRPr="003F2BA7">
              <w:rPr>
                <w:rFonts w:ascii="Arial" w:hAnsi="Arial" w:cs="Arial"/>
              </w:rPr>
              <w:t>018</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63BE0A7" w14:textId="77777777" w:rsidR="00805573" w:rsidRPr="003F2BA7" w:rsidRDefault="00805573" w:rsidP="00506D92">
            <w:pPr>
              <w:jc w:val="center"/>
              <w:rPr>
                <w:rFonts w:ascii="Arial" w:hAnsi="Arial" w:cs="Arial"/>
              </w:rPr>
            </w:pPr>
            <w:r w:rsidRPr="003F2BA7">
              <w:rPr>
                <w:rFonts w:ascii="Arial" w:hAnsi="Arial" w:cs="Arial"/>
              </w:rPr>
              <w:t>4 300 921</w:t>
            </w:r>
          </w:p>
        </w:tc>
      </w:tr>
    </w:tbl>
    <w:p w14:paraId="007D78E1" w14:textId="77777777" w:rsidR="00805573" w:rsidRPr="003F2BA7" w:rsidRDefault="00805573" w:rsidP="001D7FC4">
      <w:pPr>
        <w:rPr>
          <w:rFonts w:ascii="Arial" w:hAnsi="Arial" w:cs="Arial"/>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843"/>
        <w:gridCol w:w="1134"/>
        <w:gridCol w:w="1893"/>
      </w:tblGrid>
      <w:tr w:rsidR="001D7FC4" w:rsidRPr="003F2BA7" w14:paraId="457A6469" w14:textId="77777777" w:rsidTr="001B0273">
        <w:tc>
          <w:tcPr>
            <w:tcW w:w="9118" w:type="dxa"/>
            <w:gridSpan w:val="6"/>
            <w:shd w:val="clear" w:color="auto" w:fill="99C7F9"/>
          </w:tcPr>
          <w:p w14:paraId="431987C5"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3AEAF617" w14:textId="77777777" w:rsidTr="00D7191C">
        <w:tc>
          <w:tcPr>
            <w:tcW w:w="1271" w:type="dxa"/>
            <w:shd w:val="clear" w:color="auto" w:fill="auto"/>
          </w:tcPr>
          <w:p w14:paraId="036AF3CE" w14:textId="77777777" w:rsidR="001D7FC4" w:rsidRPr="003F2BA7" w:rsidRDefault="001D7FC4" w:rsidP="001B0273">
            <w:pPr>
              <w:jc w:val="center"/>
              <w:rPr>
                <w:rFonts w:ascii="Arial" w:hAnsi="Arial" w:cs="Arial"/>
                <w:b/>
                <w:iCs/>
              </w:rPr>
            </w:pPr>
            <w:r w:rsidRPr="003F2BA7">
              <w:rPr>
                <w:rFonts w:ascii="Arial" w:hAnsi="Arial" w:cs="Arial"/>
                <w:b/>
              </w:rPr>
              <w:t>Číslo priority</w:t>
            </w:r>
          </w:p>
        </w:tc>
        <w:tc>
          <w:tcPr>
            <w:tcW w:w="992" w:type="dxa"/>
            <w:shd w:val="clear" w:color="auto" w:fill="auto"/>
          </w:tcPr>
          <w:p w14:paraId="3917C947" w14:textId="77777777" w:rsidR="001D7FC4" w:rsidRPr="003F2BA7" w:rsidRDefault="001D7FC4" w:rsidP="001B0273">
            <w:pPr>
              <w:jc w:val="center"/>
              <w:rPr>
                <w:rFonts w:ascii="Arial" w:hAnsi="Arial" w:cs="Arial"/>
                <w:b/>
                <w:iCs/>
              </w:rPr>
            </w:pPr>
            <w:r w:rsidRPr="003F2BA7">
              <w:rPr>
                <w:rFonts w:ascii="Arial" w:hAnsi="Arial" w:cs="Arial"/>
                <w:b/>
              </w:rPr>
              <w:t>Fond</w:t>
            </w:r>
          </w:p>
        </w:tc>
        <w:tc>
          <w:tcPr>
            <w:tcW w:w="1985" w:type="dxa"/>
            <w:shd w:val="clear" w:color="auto" w:fill="auto"/>
          </w:tcPr>
          <w:p w14:paraId="60917F69" w14:textId="77777777" w:rsidR="001D7FC4" w:rsidRPr="003F2BA7" w:rsidRDefault="001D7FC4" w:rsidP="001B0273">
            <w:pPr>
              <w:jc w:val="center"/>
              <w:rPr>
                <w:rFonts w:ascii="Arial" w:hAnsi="Arial" w:cs="Arial"/>
                <w:b/>
                <w:iCs/>
              </w:rPr>
            </w:pPr>
            <w:r w:rsidRPr="003F2BA7">
              <w:rPr>
                <w:rFonts w:ascii="Arial" w:hAnsi="Arial" w:cs="Arial"/>
                <w:b/>
              </w:rPr>
              <w:t>Kategorie regionu</w:t>
            </w:r>
          </w:p>
        </w:tc>
        <w:tc>
          <w:tcPr>
            <w:tcW w:w="1843" w:type="dxa"/>
          </w:tcPr>
          <w:p w14:paraId="48D1B816" w14:textId="77777777" w:rsidR="001D7FC4" w:rsidRPr="003F2BA7" w:rsidRDefault="001D7FC4" w:rsidP="001B0273">
            <w:pPr>
              <w:jc w:val="center"/>
              <w:rPr>
                <w:rFonts w:ascii="Arial" w:hAnsi="Arial" w:cs="Arial"/>
                <w:b/>
              </w:rPr>
            </w:pPr>
            <w:r w:rsidRPr="003F2BA7">
              <w:rPr>
                <w:rFonts w:ascii="Arial" w:hAnsi="Arial" w:cs="Arial"/>
                <w:b/>
              </w:rPr>
              <w:t>Specifický cíl</w:t>
            </w:r>
          </w:p>
        </w:tc>
        <w:tc>
          <w:tcPr>
            <w:tcW w:w="1134" w:type="dxa"/>
            <w:shd w:val="clear" w:color="auto" w:fill="auto"/>
          </w:tcPr>
          <w:p w14:paraId="308FEEC6" w14:textId="1FEFD901" w:rsidR="001D7FC4" w:rsidRPr="003F2BA7" w:rsidRDefault="001D7FC4" w:rsidP="001B0273">
            <w:pPr>
              <w:jc w:val="center"/>
              <w:rPr>
                <w:rFonts w:ascii="Arial" w:hAnsi="Arial" w:cs="Arial"/>
                <w:b/>
                <w:iCs/>
              </w:rPr>
            </w:pPr>
            <w:r w:rsidRPr="003F2BA7">
              <w:rPr>
                <w:rFonts w:ascii="Arial" w:hAnsi="Arial" w:cs="Arial"/>
                <w:b/>
              </w:rPr>
              <w:t>Kód</w:t>
            </w:r>
          </w:p>
        </w:tc>
        <w:tc>
          <w:tcPr>
            <w:tcW w:w="1893" w:type="dxa"/>
            <w:shd w:val="clear" w:color="auto" w:fill="auto"/>
          </w:tcPr>
          <w:p w14:paraId="1CC7E00C" w14:textId="77777777" w:rsidR="001D7FC4" w:rsidRPr="003F2BA7" w:rsidRDefault="001D7FC4" w:rsidP="001B0273">
            <w:pPr>
              <w:jc w:val="center"/>
              <w:rPr>
                <w:rFonts w:ascii="Arial" w:hAnsi="Arial" w:cs="Arial"/>
                <w:b/>
                <w:iCs/>
              </w:rPr>
            </w:pPr>
            <w:r w:rsidRPr="003F2BA7">
              <w:rPr>
                <w:rFonts w:ascii="Arial" w:hAnsi="Arial" w:cs="Arial"/>
                <w:b/>
              </w:rPr>
              <w:t>Částka (v EUR)</w:t>
            </w:r>
          </w:p>
        </w:tc>
      </w:tr>
      <w:tr w:rsidR="001D7FC4" w:rsidRPr="003F2BA7" w14:paraId="7077321F"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62EFA001" w14:textId="77777777" w:rsidR="001D7FC4" w:rsidRPr="003F2BA7" w:rsidRDefault="001D7FC4" w:rsidP="001B0273">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DA236D" w14:textId="6749009C" w:rsidR="001D7FC4" w:rsidRPr="003F2BA7" w:rsidRDefault="001B0273" w:rsidP="001B0273">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48DD700" w14:textId="77777777" w:rsidR="001D7FC4" w:rsidRPr="003F2BA7" w:rsidRDefault="001D7FC4" w:rsidP="001B0273">
            <w:pPr>
              <w:jc w:val="center"/>
              <w:rPr>
                <w:rFonts w:ascii="Arial" w:hAnsi="Arial" w:cs="Arial"/>
              </w:rPr>
            </w:pPr>
            <w:r w:rsidRPr="003F2BA7">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7E0300" w14:textId="77777777" w:rsidR="001D7FC4" w:rsidRPr="003F2BA7" w:rsidRDefault="001D7FC4" w:rsidP="001B0273">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45F555" w14:textId="77777777" w:rsidR="001D7FC4" w:rsidRPr="003F2BA7" w:rsidRDefault="001D7FC4" w:rsidP="001B0273">
            <w:pPr>
              <w:jc w:val="center"/>
              <w:rPr>
                <w:rFonts w:ascii="Arial" w:hAnsi="Arial" w:cs="Arial"/>
              </w:rPr>
            </w:pPr>
            <w:r w:rsidRPr="003F2BA7">
              <w:rPr>
                <w:rFonts w:ascii="Arial" w:hAnsi="Arial" w:cs="Arial"/>
              </w:rPr>
              <w:t>01</w:t>
            </w:r>
          </w:p>
        </w:tc>
        <w:tc>
          <w:tcPr>
            <w:tcW w:w="1893" w:type="dxa"/>
            <w:tcBorders>
              <w:top w:val="single" w:sz="4" w:space="0" w:color="auto"/>
              <w:left w:val="single" w:sz="4" w:space="0" w:color="auto"/>
              <w:bottom w:val="single" w:sz="4" w:space="0" w:color="auto"/>
              <w:right w:val="single" w:sz="4" w:space="0" w:color="auto"/>
            </w:tcBorders>
            <w:shd w:val="clear" w:color="auto" w:fill="auto"/>
          </w:tcPr>
          <w:p w14:paraId="5FE1B204" w14:textId="77777777" w:rsidR="001D7FC4" w:rsidRPr="003F2BA7" w:rsidRDefault="001D7FC4" w:rsidP="001B0273">
            <w:pPr>
              <w:jc w:val="center"/>
              <w:rPr>
                <w:rFonts w:ascii="Arial" w:hAnsi="Arial" w:cs="Arial"/>
              </w:rPr>
            </w:pPr>
            <w:r w:rsidRPr="003F2BA7">
              <w:rPr>
                <w:rFonts w:ascii="Arial" w:hAnsi="Arial" w:cs="Arial"/>
              </w:rPr>
              <w:t>106 232 471</w:t>
            </w:r>
          </w:p>
        </w:tc>
      </w:tr>
      <w:tr w:rsidR="001D7FC4" w:rsidRPr="003F2BA7" w14:paraId="0145822F"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27CAB3F8" w14:textId="77777777" w:rsidR="001D7FC4" w:rsidRPr="003F2BA7" w:rsidRDefault="001D7FC4" w:rsidP="001B0273">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66E95E" w14:textId="55C91EAA" w:rsidR="001D7FC4" w:rsidRPr="003F2BA7" w:rsidRDefault="001B0273" w:rsidP="001B0273">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5137E6F" w14:textId="77777777" w:rsidR="001D7FC4" w:rsidRPr="003F2BA7" w:rsidRDefault="001D7FC4" w:rsidP="001B0273">
            <w:pPr>
              <w:jc w:val="center"/>
              <w:rPr>
                <w:rFonts w:ascii="Arial" w:hAnsi="Arial" w:cs="Arial"/>
              </w:rPr>
            </w:pPr>
            <w:r w:rsidRPr="003F2BA7">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E64682" w14:textId="77777777" w:rsidR="001D7FC4" w:rsidRPr="003F2BA7" w:rsidRDefault="001D7FC4" w:rsidP="001B0273">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BCF6F" w14:textId="77777777" w:rsidR="001D7FC4" w:rsidRPr="003F2BA7" w:rsidRDefault="001D7FC4" w:rsidP="001B0273">
            <w:pPr>
              <w:jc w:val="center"/>
              <w:rPr>
                <w:rFonts w:ascii="Arial" w:hAnsi="Arial" w:cs="Arial"/>
              </w:rPr>
            </w:pPr>
            <w:r w:rsidRPr="003F2BA7">
              <w:rPr>
                <w:rFonts w:ascii="Arial" w:hAnsi="Arial" w:cs="Arial"/>
              </w:rPr>
              <w:t>01</w:t>
            </w:r>
          </w:p>
        </w:tc>
        <w:tc>
          <w:tcPr>
            <w:tcW w:w="1893" w:type="dxa"/>
            <w:tcBorders>
              <w:top w:val="single" w:sz="4" w:space="0" w:color="auto"/>
              <w:left w:val="single" w:sz="4" w:space="0" w:color="auto"/>
              <w:bottom w:val="single" w:sz="4" w:space="0" w:color="auto"/>
              <w:right w:val="single" w:sz="4" w:space="0" w:color="auto"/>
            </w:tcBorders>
            <w:shd w:val="clear" w:color="auto" w:fill="auto"/>
          </w:tcPr>
          <w:p w14:paraId="13C17F83" w14:textId="77777777" w:rsidR="001D7FC4" w:rsidRPr="003F2BA7" w:rsidRDefault="001D7FC4" w:rsidP="001B0273">
            <w:pPr>
              <w:jc w:val="center"/>
              <w:rPr>
                <w:rFonts w:ascii="Arial" w:hAnsi="Arial" w:cs="Arial"/>
              </w:rPr>
            </w:pPr>
            <w:r w:rsidRPr="003F2BA7">
              <w:rPr>
                <w:rFonts w:ascii="Arial" w:hAnsi="Arial" w:cs="Arial"/>
              </w:rPr>
              <w:t>86 018 422</w:t>
            </w:r>
          </w:p>
        </w:tc>
      </w:tr>
    </w:tbl>
    <w:p w14:paraId="62A00463"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92"/>
        <w:gridCol w:w="1985"/>
        <w:gridCol w:w="1843"/>
        <w:gridCol w:w="1134"/>
        <w:gridCol w:w="1842"/>
      </w:tblGrid>
      <w:tr w:rsidR="00805573" w:rsidRPr="003F2BA7" w14:paraId="027E4A71" w14:textId="77777777" w:rsidTr="00506D92">
        <w:tc>
          <w:tcPr>
            <w:tcW w:w="9067" w:type="dxa"/>
            <w:gridSpan w:val="6"/>
            <w:shd w:val="clear" w:color="auto" w:fill="99C7F9"/>
          </w:tcPr>
          <w:p w14:paraId="41695F6A" w14:textId="77777777" w:rsidR="00805573" w:rsidRPr="003F2BA7" w:rsidRDefault="00805573" w:rsidP="00506D92">
            <w:pPr>
              <w:rPr>
                <w:rFonts w:ascii="Arial" w:hAnsi="Arial" w:cs="Arial"/>
                <w:b/>
                <w:iCs/>
              </w:rPr>
            </w:pPr>
            <w:r w:rsidRPr="003F2BA7">
              <w:rPr>
                <w:rFonts w:ascii="Arial" w:hAnsi="Arial" w:cs="Arial"/>
                <w:b/>
              </w:rPr>
              <w:t>Tabulka 6: Dimenze 3 – mechanismus územního plnění a územní zaměření</w:t>
            </w:r>
          </w:p>
        </w:tc>
      </w:tr>
      <w:tr w:rsidR="00805573" w:rsidRPr="003F2BA7" w14:paraId="494A159B" w14:textId="77777777" w:rsidTr="00506D92">
        <w:tc>
          <w:tcPr>
            <w:tcW w:w="1271" w:type="dxa"/>
            <w:shd w:val="clear" w:color="auto" w:fill="auto"/>
          </w:tcPr>
          <w:p w14:paraId="41FA77DD" w14:textId="77777777" w:rsidR="00805573" w:rsidRPr="003F2BA7" w:rsidRDefault="00805573" w:rsidP="00506D92">
            <w:pPr>
              <w:jc w:val="center"/>
              <w:rPr>
                <w:rFonts w:ascii="Arial" w:hAnsi="Arial" w:cs="Arial"/>
                <w:b/>
                <w:iCs/>
              </w:rPr>
            </w:pPr>
            <w:r w:rsidRPr="003F2BA7">
              <w:rPr>
                <w:rFonts w:ascii="Arial" w:hAnsi="Arial" w:cs="Arial"/>
                <w:b/>
              </w:rPr>
              <w:t>Číslo priority</w:t>
            </w:r>
          </w:p>
        </w:tc>
        <w:tc>
          <w:tcPr>
            <w:tcW w:w="992" w:type="dxa"/>
            <w:shd w:val="clear" w:color="auto" w:fill="auto"/>
          </w:tcPr>
          <w:p w14:paraId="40D53693" w14:textId="77777777" w:rsidR="00805573" w:rsidRPr="003F2BA7" w:rsidRDefault="00805573" w:rsidP="00506D92">
            <w:pPr>
              <w:jc w:val="center"/>
              <w:rPr>
                <w:rFonts w:ascii="Arial" w:hAnsi="Arial" w:cs="Arial"/>
                <w:b/>
                <w:iCs/>
              </w:rPr>
            </w:pPr>
            <w:r w:rsidRPr="003F2BA7">
              <w:rPr>
                <w:rFonts w:ascii="Arial" w:hAnsi="Arial" w:cs="Arial"/>
                <w:b/>
              </w:rPr>
              <w:t>Fond</w:t>
            </w:r>
          </w:p>
        </w:tc>
        <w:tc>
          <w:tcPr>
            <w:tcW w:w="1985" w:type="dxa"/>
            <w:shd w:val="clear" w:color="auto" w:fill="auto"/>
          </w:tcPr>
          <w:p w14:paraId="4E9B755A" w14:textId="77777777" w:rsidR="00805573" w:rsidRPr="003F2BA7" w:rsidRDefault="00805573" w:rsidP="00506D92">
            <w:pPr>
              <w:jc w:val="center"/>
              <w:rPr>
                <w:rFonts w:ascii="Arial" w:hAnsi="Arial" w:cs="Arial"/>
                <w:b/>
                <w:iCs/>
              </w:rPr>
            </w:pPr>
            <w:r w:rsidRPr="003F2BA7">
              <w:rPr>
                <w:rFonts w:ascii="Arial" w:hAnsi="Arial" w:cs="Arial"/>
                <w:b/>
              </w:rPr>
              <w:t>Kategorie regionu</w:t>
            </w:r>
          </w:p>
        </w:tc>
        <w:tc>
          <w:tcPr>
            <w:tcW w:w="1843" w:type="dxa"/>
          </w:tcPr>
          <w:p w14:paraId="3CF1D044" w14:textId="77777777" w:rsidR="00805573" w:rsidRPr="003F2BA7" w:rsidRDefault="00805573"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23CFA0FD" w14:textId="77777777" w:rsidR="00805573" w:rsidRPr="003F2BA7" w:rsidRDefault="00805573" w:rsidP="00506D92">
            <w:pPr>
              <w:jc w:val="center"/>
              <w:rPr>
                <w:rFonts w:ascii="Arial" w:hAnsi="Arial" w:cs="Arial"/>
                <w:b/>
                <w:iCs/>
              </w:rPr>
            </w:pPr>
            <w:r w:rsidRPr="003F2BA7">
              <w:rPr>
                <w:rFonts w:ascii="Arial" w:hAnsi="Arial" w:cs="Arial"/>
                <w:b/>
              </w:rPr>
              <w:t>Kód</w:t>
            </w:r>
          </w:p>
        </w:tc>
        <w:tc>
          <w:tcPr>
            <w:tcW w:w="1842" w:type="dxa"/>
            <w:shd w:val="clear" w:color="auto" w:fill="auto"/>
          </w:tcPr>
          <w:p w14:paraId="6F5FCD0B" w14:textId="77777777" w:rsidR="00805573" w:rsidRPr="003F2BA7" w:rsidRDefault="00805573" w:rsidP="00506D92">
            <w:pPr>
              <w:jc w:val="center"/>
              <w:rPr>
                <w:rFonts w:ascii="Arial" w:hAnsi="Arial" w:cs="Arial"/>
                <w:b/>
                <w:iCs/>
              </w:rPr>
            </w:pPr>
            <w:r w:rsidRPr="003F2BA7">
              <w:rPr>
                <w:rFonts w:ascii="Arial" w:hAnsi="Arial" w:cs="Arial"/>
                <w:b/>
              </w:rPr>
              <w:t>Částka (v EUR)</w:t>
            </w:r>
          </w:p>
        </w:tc>
      </w:tr>
      <w:tr w:rsidR="00805573" w:rsidRPr="003F2BA7" w14:paraId="7463C395"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3A2BC9D4"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EAA0C8"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026FF89" w14:textId="77777777" w:rsidR="00805573" w:rsidRPr="003F2BA7" w:rsidRDefault="00805573" w:rsidP="00506D92">
            <w:pPr>
              <w:jc w:val="center"/>
              <w:rPr>
                <w:rFonts w:ascii="Arial" w:hAnsi="Arial" w:cs="Arial"/>
              </w:rPr>
            </w:pPr>
            <w:r w:rsidRPr="003F2BA7">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25ED4E"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0DAE91" w14:textId="77777777" w:rsidR="00805573" w:rsidRPr="003F2BA7" w:rsidRDefault="00805573" w:rsidP="00506D92">
            <w:pPr>
              <w:jc w:val="center"/>
              <w:rPr>
                <w:rFonts w:ascii="Arial" w:hAnsi="Arial" w:cs="Arial"/>
              </w:rPr>
            </w:pPr>
            <w:r w:rsidRPr="003F2BA7">
              <w:rPr>
                <w:rFonts w:ascii="Arial" w:hAnsi="Arial" w:cs="Arial"/>
              </w:rPr>
              <w:t>33</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4EEB35D" w14:textId="77777777" w:rsidR="00805573" w:rsidRPr="003F2BA7" w:rsidRDefault="00805573" w:rsidP="00506D92">
            <w:pPr>
              <w:jc w:val="center"/>
              <w:rPr>
                <w:rFonts w:ascii="Arial" w:hAnsi="Arial" w:cs="Arial"/>
              </w:rPr>
            </w:pPr>
            <w:r w:rsidRPr="003F2BA7">
              <w:rPr>
                <w:rFonts w:ascii="Arial" w:hAnsi="Arial" w:cs="Arial"/>
              </w:rPr>
              <w:t>106 232 471</w:t>
            </w:r>
          </w:p>
        </w:tc>
      </w:tr>
      <w:tr w:rsidR="00805573" w:rsidRPr="003F2BA7" w14:paraId="1EDA21EA" w14:textId="77777777" w:rsidTr="00506D92">
        <w:tc>
          <w:tcPr>
            <w:tcW w:w="1271" w:type="dxa"/>
            <w:tcBorders>
              <w:top w:val="single" w:sz="4" w:space="0" w:color="auto"/>
              <w:left w:val="single" w:sz="4" w:space="0" w:color="auto"/>
              <w:bottom w:val="single" w:sz="4" w:space="0" w:color="auto"/>
              <w:right w:val="single" w:sz="4" w:space="0" w:color="auto"/>
            </w:tcBorders>
            <w:shd w:val="clear" w:color="auto" w:fill="auto"/>
          </w:tcPr>
          <w:p w14:paraId="3253324D" w14:textId="77777777" w:rsidR="00805573" w:rsidRPr="003F2BA7" w:rsidRDefault="00805573" w:rsidP="00506D92">
            <w:pPr>
              <w:jc w:val="center"/>
              <w:rPr>
                <w:rFonts w:ascii="Arial" w:hAnsi="Arial" w:cs="Arial"/>
              </w:rPr>
            </w:pPr>
            <w:r w:rsidRPr="003F2BA7">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BD8186" w14:textId="77777777" w:rsidR="00805573" w:rsidRPr="003F2BA7" w:rsidRDefault="00805573"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D1ECB71" w14:textId="77777777" w:rsidR="00805573" w:rsidRPr="003F2BA7" w:rsidRDefault="00805573" w:rsidP="00506D92">
            <w:pPr>
              <w:jc w:val="center"/>
              <w:rPr>
                <w:rFonts w:ascii="Arial" w:hAnsi="Arial" w:cs="Arial"/>
              </w:rPr>
            </w:pPr>
            <w:r w:rsidRPr="003F2BA7">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6F9F1E" w14:textId="77777777" w:rsidR="00805573" w:rsidRPr="003F2BA7" w:rsidRDefault="00805573" w:rsidP="00506D92">
            <w:pPr>
              <w:jc w:val="center"/>
              <w:rPr>
                <w:rFonts w:ascii="Arial" w:hAnsi="Arial" w:cs="Arial"/>
              </w:rPr>
            </w:pPr>
            <w:r w:rsidRPr="003F2BA7">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381F69" w14:textId="77777777" w:rsidR="00805573" w:rsidRPr="003F2BA7" w:rsidRDefault="00805573" w:rsidP="00506D92">
            <w:pPr>
              <w:jc w:val="center"/>
              <w:rPr>
                <w:rFonts w:ascii="Arial" w:hAnsi="Arial" w:cs="Arial"/>
              </w:rPr>
            </w:pPr>
            <w:r w:rsidRPr="003F2BA7">
              <w:rPr>
                <w:rFonts w:ascii="Arial" w:hAnsi="Arial" w:cs="Arial"/>
              </w:rPr>
              <w:t>33</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E19CCFE" w14:textId="77777777" w:rsidR="00805573" w:rsidRPr="003F2BA7" w:rsidRDefault="00805573" w:rsidP="00506D92">
            <w:pPr>
              <w:jc w:val="center"/>
              <w:rPr>
                <w:rFonts w:ascii="Arial" w:hAnsi="Arial" w:cs="Arial"/>
              </w:rPr>
            </w:pPr>
            <w:r w:rsidRPr="003F2BA7">
              <w:rPr>
                <w:rFonts w:ascii="Arial" w:hAnsi="Arial" w:cs="Arial"/>
              </w:rPr>
              <w:t>86 018 422</w:t>
            </w:r>
          </w:p>
        </w:tc>
      </w:tr>
    </w:tbl>
    <w:p w14:paraId="72299C98" w14:textId="77777777" w:rsidR="00805573" w:rsidRPr="003F2BA7" w:rsidRDefault="00805573"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701"/>
        <w:gridCol w:w="1843"/>
        <w:gridCol w:w="1418"/>
        <w:gridCol w:w="1134"/>
        <w:gridCol w:w="1275"/>
      </w:tblGrid>
      <w:tr w:rsidR="001D7FC4" w:rsidRPr="003F2BA7" w14:paraId="204EFDF5" w14:textId="77777777" w:rsidTr="001B0273">
        <w:tc>
          <w:tcPr>
            <w:tcW w:w="9067" w:type="dxa"/>
            <w:gridSpan w:val="6"/>
            <w:shd w:val="clear" w:color="auto" w:fill="99C7F9"/>
          </w:tcPr>
          <w:p w14:paraId="3BBEC316"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4DDBC7B9" w14:textId="77777777" w:rsidTr="001B0273">
        <w:tc>
          <w:tcPr>
            <w:tcW w:w="1696" w:type="dxa"/>
            <w:shd w:val="clear" w:color="auto" w:fill="auto"/>
          </w:tcPr>
          <w:p w14:paraId="1171671D" w14:textId="77777777" w:rsidR="001D7FC4" w:rsidRPr="003F2BA7" w:rsidRDefault="001D7FC4" w:rsidP="001B0273">
            <w:pPr>
              <w:jc w:val="center"/>
              <w:rPr>
                <w:rFonts w:ascii="Arial" w:hAnsi="Arial" w:cs="Arial"/>
                <w:b/>
                <w:iCs/>
              </w:rPr>
            </w:pPr>
            <w:r w:rsidRPr="003F2BA7">
              <w:rPr>
                <w:rFonts w:ascii="Arial" w:hAnsi="Arial" w:cs="Arial"/>
                <w:b/>
              </w:rPr>
              <w:t>Číslo priority</w:t>
            </w:r>
          </w:p>
        </w:tc>
        <w:tc>
          <w:tcPr>
            <w:tcW w:w="1701" w:type="dxa"/>
            <w:shd w:val="clear" w:color="auto" w:fill="auto"/>
          </w:tcPr>
          <w:p w14:paraId="468D8579" w14:textId="77777777" w:rsidR="001D7FC4" w:rsidRPr="003F2BA7" w:rsidRDefault="001D7FC4" w:rsidP="001B0273">
            <w:pPr>
              <w:jc w:val="center"/>
              <w:rPr>
                <w:rFonts w:ascii="Arial" w:hAnsi="Arial" w:cs="Arial"/>
                <w:b/>
                <w:iCs/>
              </w:rPr>
            </w:pPr>
            <w:r w:rsidRPr="003F2BA7">
              <w:rPr>
                <w:rFonts w:ascii="Arial" w:hAnsi="Arial" w:cs="Arial"/>
                <w:b/>
              </w:rPr>
              <w:t>Fond</w:t>
            </w:r>
          </w:p>
        </w:tc>
        <w:tc>
          <w:tcPr>
            <w:tcW w:w="1843" w:type="dxa"/>
            <w:shd w:val="clear" w:color="auto" w:fill="auto"/>
          </w:tcPr>
          <w:p w14:paraId="3E4646CD" w14:textId="77777777" w:rsidR="001D7FC4" w:rsidRPr="003F2BA7" w:rsidRDefault="001D7FC4" w:rsidP="001B0273">
            <w:pPr>
              <w:jc w:val="center"/>
              <w:rPr>
                <w:rFonts w:ascii="Arial" w:hAnsi="Arial" w:cs="Arial"/>
                <w:b/>
                <w:iCs/>
              </w:rPr>
            </w:pPr>
            <w:r w:rsidRPr="003F2BA7">
              <w:rPr>
                <w:rFonts w:ascii="Arial" w:hAnsi="Arial" w:cs="Arial"/>
                <w:b/>
              </w:rPr>
              <w:t>Kategorie regionu</w:t>
            </w:r>
          </w:p>
        </w:tc>
        <w:tc>
          <w:tcPr>
            <w:tcW w:w="1418" w:type="dxa"/>
          </w:tcPr>
          <w:p w14:paraId="29170A21" w14:textId="77777777" w:rsidR="001D7FC4" w:rsidRPr="003F2BA7" w:rsidRDefault="001D7FC4" w:rsidP="001B0273">
            <w:pPr>
              <w:jc w:val="center"/>
              <w:rPr>
                <w:rFonts w:ascii="Arial" w:hAnsi="Arial" w:cs="Arial"/>
                <w:b/>
              </w:rPr>
            </w:pPr>
            <w:r w:rsidRPr="003F2BA7">
              <w:rPr>
                <w:rFonts w:ascii="Arial" w:hAnsi="Arial" w:cs="Arial"/>
                <w:b/>
              </w:rPr>
              <w:t>Specifický cíl</w:t>
            </w:r>
          </w:p>
        </w:tc>
        <w:tc>
          <w:tcPr>
            <w:tcW w:w="1134" w:type="dxa"/>
            <w:shd w:val="clear" w:color="auto" w:fill="auto"/>
          </w:tcPr>
          <w:p w14:paraId="73EC5DCA" w14:textId="0EA9CD7E" w:rsidR="001D7FC4" w:rsidRPr="003F2BA7" w:rsidRDefault="001D7FC4" w:rsidP="001B0273">
            <w:pPr>
              <w:jc w:val="center"/>
              <w:rPr>
                <w:rFonts w:ascii="Arial" w:hAnsi="Arial" w:cs="Arial"/>
                <w:b/>
                <w:iCs/>
              </w:rPr>
            </w:pPr>
            <w:r w:rsidRPr="003F2BA7">
              <w:rPr>
                <w:rFonts w:ascii="Arial" w:hAnsi="Arial" w:cs="Arial"/>
                <w:b/>
              </w:rPr>
              <w:t>Kód</w:t>
            </w:r>
          </w:p>
        </w:tc>
        <w:tc>
          <w:tcPr>
            <w:tcW w:w="1275" w:type="dxa"/>
            <w:shd w:val="clear" w:color="auto" w:fill="auto"/>
          </w:tcPr>
          <w:p w14:paraId="4DD70B5D" w14:textId="77777777" w:rsidR="001D7FC4" w:rsidRPr="003F2BA7" w:rsidRDefault="001D7FC4" w:rsidP="001B0273">
            <w:pPr>
              <w:jc w:val="center"/>
              <w:rPr>
                <w:rFonts w:ascii="Arial" w:hAnsi="Arial" w:cs="Arial"/>
                <w:b/>
                <w:iCs/>
              </w:rPr>
            </w:pPr>
            <w:r w:rsidRPr="003F2BA7">
              <w:rPr>
                <w:rFonts w:ascii="Arial" w:hAnsi="Arial" w:cs="Arial"/>
                <w:b/>
              </w:rPr>
              <w:t>Částka (v EUR)</w:t>
            </w:r>
          </w:p>
        </w:tc>
      </w:tr>
      <w:tr w:rsidR="001D7FC4" w:rsidRPr="003F2BA7" w14:paraId="7B24E786" w14:textId="77777777" w:rsidTr="001B0273">
        <w:tc>
          <w:tcPr>
            <w:tcW w:w="1696" w:type="dxa"/>
            <w:shd w:val="clear" w:color="auto" w:fill="auto"/>
          </w:tcPr>
          <w:p w14:paraId="0389F55A" w14:textId="77777777" w:rsidR="001D7FC4" w:rsidRPr="003F2BA7" w:rsidRDefault="001D7FC4" w:rsidP="001B0273">
            <w:pPr>
              <w:jc w:val="center"/>
              <w:rPr>
                <w:rFonts w:ascii="Arial" w:hAnsi="Arial" w:cs="Arial"/>
                <w:b/>
              </w:rPr>
            </w:pPr>
          </w:p>
        </w:tc>
        <w:tc>
          <w:tcPr>
            <w:tcW w:w="1701" w:type="dxa"/>
            <w:shd w:val="clear" w:color="auto" w:fill="auto"/>
          </w:tcPr>
          <w:p w14:paraId="5E963BCF" w14:textId="77777777" w:rsidR="001D7FC4" w:rsidRPr="003F2BA7" w:rsidRDefault="001D7FC4" w:rsidP="001B0273">
            <w:pPr>
              <w:jc w:val="center"/>
              <w:rPr>
                <w:rFonts w:ascii="Arial" w:hAnsi="Arial" w:cs="Arial"/>
                <w:b/>
              </w:rPr>
            </w:pPr>
          </w:p>
        </w:tc>
        <w:tc>
          <w:tcPr>
            <w:tcW w:w="1843" w:type="dxa"/>
            <w:shd w:val="clear" w:color="auto" w:fill="auto"/>
          </w:tcPr>
          <w:p w14:paraId="4481644B" w14:textId="77777777" w:rsidR="001D7FC4" w:rsidRPr="003F2BA7" w:rsidRDefault="001D7FC4" w:rsidP="001B0273">
            <w:pPr>
              <w:jc w:val="center"/>
              <w:rPr>
                <w:rFonts w:ascii="Arial" w:hAnsi="Arial" w:cs="Arial"/>
                <w:b/>
              </w:rPr>
            </w:pPr>
          </w:p>
        </w:tc>
        <w:tc>
          <w:tcPr>
            <w:tcW w:w="1418" w:type="dxa"/>
          </w:tcPr>
          <w:p w14:paraId="32F160E5" w14:textId="77777777" w:rsidR="001D7FC4" w:rsidRPr="003F2BA7" w:rsidRDefault="001D7FC4" w:rsidP="001B0273">
            <w:pPr>
              <w:jc w:val="center"/>
              <w:rPr>
                <w:rFonts w:ascii="Arial" w:hAnsi="Arial" w:cs="Arial"/>
                <w:b/>
              </w:rPr>
            </w:pPr>
          </w:p>
        </w:tc>
        <w:tc>
          <w:tcPr>
            <w:tcW w:w="1134" w:type="dxa"/>
            <w:shd w:val="clear" w:color="auto" w:fill="auto"/>
          </w:tcPr>
          <w:p w14:paraId="711F0E40" w14:textId="77777777" w:rsidR="001D7FC4" w:rsidRPr="003F2BA7" w:rsidRDefault="001D7FC4" w:rsidP="001B0273">
            <w:pPr>
              <w:jc w:val="center"/>
              <w:rPr>
                <w:rFonts w:ascii="Arial" w:hAnsi="Arial" w:cs="Arial"/>
                <w:b/>
              </w:rPr>
            </w:pPr>
          </w:p>
        </w:tc>
        <w:tc>
          <w:tcPr>
            <w:tcW w:w="1275" w:type="dxa"/>
            <w:shd w:val="clear" w:color="auto" w:fill="auto"/>
          </w:tcPr>
          <w:p w14:paraId="4F729E04" w14:textId="77777777" w:rsidR="001D7FC4" w:rsidRPr="003F2BA7" w:rsidRDefault="001D7FC4" w:rsidP="001B0273">
            <w:pPr>
              <w:jc w:val="center"/>
              <w:rPr>
                <w:rFonts w:ascii="Arial" w:hAnsi="Arial" w:cs="Arial"/>
                <w:b/>
              </w:rPr>
            </w:pPr>
          </w:p>
        </w:tc>
      </w:tr>
    </w:tbl>
    <w:p w14:paraId="7362A1B0" w14:textId="468B19AB" w:rsidR="00746B07" w:rsidRPr="003F2BA7" w:rsidRDefault="00746B07" w:rsidP="00354C29">
      <w:pPr>
        <w:spacing w:after="240"/>
        <w:jc w:val="both"/>
        <w:rPr>
          <w:rFonts w:ascii="Arial" w:hAnsi="Arial" w:cs="Arial"/>
          <w:b/>
          <w:sz w:val="28"/>
          <w:szCs w:val="28"/>
        </w:rPr>
      </w:pPr>
    </w:p>
    <w:p w14:paraId="6164904F" w14:textId="6A0102B5" w:rsidR="004232DA" w:rsidRPr="003F2BA7" w:rsidRDefault="004232DA" w:rsidP="00354C29">
      <w:pPr>
        <w:spacing w:after="240"/>
        <w:jc w:val="both"/>
        <w:rPr>
          <w:rFonts w:ascii="Arial" w:hAnsi="Arial" w:cs="Arial"/>
          <w:b/>
          <w:sz w:val="28"/>
          <w:szCs w:val="28"/>
        </w:rPr>
      </w:pPr>
    </w:p>
    <w:p w14:paraId="43D1DC0E" w14:textId="64F3DA0D" w:rsidR="004232DA" w:rsidRPr="003F2BA7" w:rsidRDefault="004232DA" w:rsidP="00354C29">
      <w:pPr>
        <w:spacing w:after="240"/>
        <w:jc w:val="both"/>
        <w:rPr>
          <w:rFonts w:ascii="Arial" w:hAnsi="Arial" w:cs="Arial"/>
          <w:b/>
          <w:sz w:val="28"/>
          <w:szCs w:val="28"/>
        </w:rPr>
      </w:pPr>
    </w:p>
    <w:p w14:paraId="7A01242C" w14:textId="18D5AB11" w:rsidR="004232DA" w:rsidRPr="003F2BA7" w:rsidRDefault="004232DA" w:rsidP="00354C29">
      <w:pPr>
        <w:spacing w:after="240"/>
        <w:jc w:val="both"/>
        <w:rPr>
          <w:rFonts w:ascii="Arial" w:hAnsi="Arial" w:cs="Arial"/>
          <w:b/>
          <w:sz w:val="28"/>
          <w:szCs w:val="28"/>
        </w:rPr>
      </w:pPr>
    </w:p>
    <w:p w14:paraId="5810610C" w14:textId="0767FA35" w:rsidR="004232DA" w:rsidRPr="003F2BA7" w:rsidRDefault="004232DA" w:rsidP="00354C29">
      <w:pPr>
        <w:spacing w:after="240"/>
        <w:jc w:val="both"/>
        <w:rPr>
          <w:rFonts w:ascii="Arial" w:hAnsi="Arial" w:cs="Arial"/>
          <w:b/>
          <w:sz w:val="28"/>
          <w:szCs w:val="28"/>
        </w:rPr>
      </w:pPr>
    </w:p>
    <w:p w14:paraId="3AF6657F" w14:textId="70A75AD0" w:rsidR="004232DA" w:rsidRPr="003F2BA7" w:rsidRDefault="004232DA" w:rsidP="00354C29">
      <w:pPr>
        <w:spacing w:after="240"/>
        <w:jc w:val="both"/>
        <w:rPr>
          <w:rFonts w:ascii="Arial" w:hAnsi="Arial" w:cs="Arial"/>
          <w:b/>
          <w:sz w:val="28"/>
          <w:szCs w:val="28"/>
        </w:rPr>
      </w:pPr>
    </w:p>
    <w:p w14:paraId="5F53C88F" w14:textId="2C41FE7A" w:rsidR="008301F2" w:rsidRPr="003F2BA7" w:rsidRDefault="008301F2" w:rsidP="00354C29">
      <w:pPr>
        <w:spacing w:after="240"/>
        <w:jc w:val="both"/>
        <w:rPr>
          <w:rFonts w:ascii="Arial" w:hAnsi="Arial" w:cs="Arial"/>
          <w:b/>
          <w:sz w:val="28"/>
          <w:szCs w:val="28"/>
        </w:rPr>
      </w:pPr>
    </w:p>
    <w:p w14:paraId="7ACC50B4" w14:textId="0B41070D" w:rsidR="008301F2" w:rsidRPr="003F2BA7" w:rsidRDefault="008301F2" w:rsidP="00354C29">
      <w:pPr>
        <w:spacing w:after="240"/>
        <w:jc w:val="both"/>
        <w:rPr>
          <w:rFonts w:ascii="Arial" w:hAnsi="Arial" w:cs="Arial"/>
          <w:b/>
          <w:sz w:val="28"/>
          <w:szCs w:val="28"/>
        </w:rPr>
      </w:pPr>
    </w:p>
    <w:p w14:paraId="58B8225D" w14:textId="2B0B1CCF" w:rsidR="008301F2" w:rsidRPr="003F2BA7" w:rsidRDefault="008301F2" w:rsidP="00354C29">
      <w:pPr>
        <w:spacing w:after="240"/>
        <w:jc w:val="both"/>
        <w:rPr>
          <w:rFonts w:ascii="Arial" w:hAnsi="Arial" w:cs="Arial"/>
          <w:b/>
          <w:sz w:val="28"/>
          <w:szCs w:val="28"/>
        </w:rPr>
      </w:pPr>
    </w:p>
    <w:p w14:paraId="645CEE90" w14:textId="5C390172" w:rsidR="008301F2" w:rsidRPr="003F2BA7" w:rsidRDefault="008301F2" w:rsidP="00354C29">
      <w:pPr>
        <w:spacing w:after="240"/>
        <w:jc w:val="both"/>
        <w:rPr>
          <w:rFonts w:ascii="Arial" w:hAnsi="Arial" w:cs="Arial"/>
          <w:b/>
          <w:sz w:val="28"/>
          <w:szCs w:val="28"/>
        </w:rPr>
      </w:pPr>
    </w:p>
    <w:p w14:paraId="33B71C39" w14:textId="77777777" w:rsidR="00690538" w:rsidRPr="003F2BA7" w:rsidRDefault="00690538" w:rsidP="00354C29">
      <w:pPr>
        <w:spacing w:after="240"/>
        <w:jc w:val="both"/>
        <w:rPr>
          <w:rFonts w:ascii="Arial" w:hAnsi="Arial" w:cs="Arial"/>
          <w:b/>
          <w:sz w:val="28"/>
          <w:szCs w:val="28"/>
        </w:rPr>
        <w:sectPr w:rsidR="00690538" w:rsidRPr="003F2BA7" w:rsidSect="00C47DA7">
          <w:pgSz w:w="11906" w:h="16838" w:code="9"/>
          <w:pgMar w:top="1418" w:right="1418" w:bottom="1418" w:left="1418" w:header="708" w:footer="708" w:gutter="0"/>
          <w:cols w:space="708"/>
          <w:docGrid w:linePitch="360"/>
        </w:sectPr>
      </w:pPr>
    </w:p>
    <w:p w14:paraId="4ADBAA56" w14:textId="52201449" w:rsidR="00780C66" w:rsidRPr="003F2BA7" w:rsidRDefault="00780C66" w:rsidP="00354C29">
      <w:pPr>
        <w:spacing w:after="240"/>
        <w:jc w:val="both"/>
        <w:rPr>
          <w:rFonts w:ascii="Arial" w:hAnsi="Arial" w:cs="Arial"/>
          <w:b/>
          <w:sz w:val="28"/>
          <w:szCs w:val="28"/>
        </w:rPr>
      </w:pPr>
      <w:r w:rsidRPr="003F2BA7">
        <w:rPr>
          <w:rFonts w:ascii="Arial" w:hAnsi="Arial" w:cs="Arial"/>
          <w:b/>
          <w:sz w:val="28"/>
          <w:szCs w:val="28"/>
        </w:rPr>
        <w:lastRenderedPageBreak/>
        <w:t>2.</w:t>
      </w:r>
      <w:r w:rsidR="000D5302" w:rsidRPr="003F2BA7">
        <w:rPr>
          <w:rFonts w:ascii="Arial" w:hAnsi="Arial" w:cs="Arial"/>
          <w:b/>
          <w:sz w:val="28"/>
          <w:szCs w:val="28"/>
        </w:rPr>
        <w:t>A.</w:t>
      </w:r>
      <w:r w:rsidR="00746B07" w:rsidRPr="003F2BA7">
        <w:rPr>
          <w:rFonts w:ascii="Arial" w:hAnsi="Arial" w:cs="Arial"/>
          <w:b/>
          <w:sz w:val="28"/>
          <w:szCs w:val="28"/>
        </w:rPr>
        <w:t>4</w:t>
      </w:r>
      <w:r w:rsidRPr="003F2BA7">
        <w:rPr>
          <w:rFonts w:ascii="Arial" w:hAnsi="Arial" w:cs="Arial"/>
          <w:b/>
          <w:sz w:val="28"/>
          <w:szCs w:val="28"/>
        </w:rPr>
        <w:t xml:space="preserve"> Priorita </w:t>
      </w:r>
      <w:r w:rsidR="00746B07" w:rsidRPr="003F2BA7">
        <w:rPr>
          <w:rFonts w:ascii="Arial" w:hAnsi="Arial" w:cs="Arial"/>
          <w:b/>
          <w:sz w:val="28"/>
          <w:szCs w:val="28"/>
        </w:rPr>
        <w:t>4</w:t>
      </w:r>
      <w:r w:rsidRPr="003F2BA7">
        <w:rPr>
          <w:rFonts w:ascii="Arial" w:hAnsi="Arial" w:cs="Arial"/>
          <w:b/>
          <w:sz w:val="28"/>
          <w:szCs w:val="28"/>
        </w:rPr>
        <w:t xml:space="preserve"> </w:t>
      </w:r>
      <w:r w:rsidR="00354C29" w:rsidRPr="003F2BA7">
        <w:rPr>
          <w:rFonts w:ascii="Arial" w:hAnsi="Arial" w:cs="Arial"/>
          <w:b/>
          <w:sz w:val="28"/>
          <w:szCs w:val="28"/>
        </w:rPr>
        <w:t xml:space="preserve">- </w:t>
      </w:r>
      <w:r w:rsidRPr="003F2BA7">
        <w:rPr>
          <w:rFonts w:ascii="Arial" w:hAnsi="Arial" w:cs="Arial"/>
          <w:b/>
          <w:sz w:val="28"/>
          <w:szCs w:val="28"/>
        </w:rPr>
        <w:t>Posun k nízkouhlíkovému hospodářství</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D5302" w:rsidRPr="003F2BA7" w14:paraId="637DE12B" w14:textId="77777777" w:rsidTr="00B73A11">
        <w:tc>
          <w:tcPr>
            <w:tcW w:w="9322" w:type="dxa"/>
          </w:tcPr>
          <w:p w14:paraId="26674990"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zaměstnanosti mladých lidí</w:t>
            </w:r>
          </w:p>
        </w:tc>
      </w:tr>
      <w:tr w:rsidR="000D5302" w:rsidRPr="003F2BA7" w14:paraId="3B51FBBD" w14:textId="77777777" w:rsidTr="00B73A11">
        <w:tc>
          <w:tcPr>
            <w:tcW w:w="9322" w:type="dxa"/>
          </w:tcPr>
          <w:p w14:paraId="6F340FE0"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inovativním opatřením</w:t>
            </w:r>
          </w:p>
        </w:tc>
      </w:tr>
      <w:tr w:rsidR="000D5302" w:rsidRPr="003F2BA7" w14:paraId="709579D9" w14:textId="77777777" w:rsidTr="00B73A11">
        <w:tc>
          <w:tcPr>
            <w:tcW w:w="9322" w:type="dxa"/>
          </w:tcPr>
          <w:p w14:paraId="533342C6"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(xi) Nařízení o ESF+</w:t>
            </w:r>
          </w:p>
        </w:tc>
      </w:tr>
      <w:tr w:rsidR="000D5302" w:rsidRPr="003F2BA7" w14:paraId="3FCAA243" w14:textId="77777777" w:rsidTr="00B73A11">
        <w:tc>
          <w:tcPr>
            <w:tcW w:w="9322" w:type="dxa"/>
          </w:tcPr>
          <w:p w14:paraId="31706475"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 Nařízení o ESF+</w:t>
            </w:r>
          </w:p>
        </w:tc>
      </w:tr>
      <w:tr w:rsidR="000D5302" w:rsidRPr="003F2BA7" w14:paraId="668DD545" w14:textId="77777777" w:rsidTr="00B73A11">
        <w:tc>
          <w:tcPr>
            <w:tcW w:w="9322" w:type="dxa"/>
            <w:tcBorders>
              <w:top w:val="single" w:sz="4" w:space="0" w:color="auto"/>
              <w:left w:val="single" w:sz="4" w:space="0" w:color="auto"/>
              <w:bottom w:val="single" w:sz="4" w:space="0" w:color="auto"/>
              <w:right w:val="single" w:sz="4" w:space="0" w:color="auto"/>
            </w:tcBorders>
          </w:tcPr>
          <w:p w14:paraId="5BBFC24C" w14:textId="77777777"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městské mobilitě</w:t>
            </w:r>
            <w:r w:rsidRPr="003F2BA7">
              <w:rPr>
                <w:rFonts w:ascii="Arial" w:hAnsi="Arial" w:cs="Arial"/>
                <w:sz w:val="20"/>
              </w:rPr>
              <w:t xml:space="preserve"> dle specifického cíle</w:t>
            </w:r>
            <w:r w:rsidRPr="003F2BA7">
              <w:rPr>
                <w:rFonts w:ascii="Arial" w:hAnsi="Arial" w:cs="Arial"/>
                <w:noProof/>
                <w:sz w:val="20"/>
              </w:rPr>
              <w:t xml:space="preserve"> uvedeného v čl. 2, odst. 1b, bodě (viii) Nařízení o EFRR a FS</w:t>
            </w:r>
          </w:p>
        </w:tc>
      </w:tr>
      <w:tr w:rsidR="000D5302" w:rsidRPr="003F2BA7" w14:paraId="0ACF1DA8" w14:textId="77777777" w:rsidTr="00B73A11">
        <w:tc>
          <w:tcPr>
            <w:tcW w:w="9322" w:type="dxa"/>
            <w:tcBorders>
              <w:top w:val="single" w:sz="4" w:space="0" w:color="auto"/>
              <w:left w:val="single" w:sz="4" w:space="0" w:color="auto"/>
              <w:bottom w:val="single" w:sz="4" w:space="0" w:color="auto"/>
              <w:right w:val="single" w:sz="4" w:space="0" w:color="auto"/>
            </w:tcBorders>
          </w:tcPr>
          <w:p w14:paraId="6A3B94FA" w14:textId="2F65B090" w:rsidR="000D5302" w:rsidRPr="003F2BA7" w:rsidRDefault="000D5302"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digitální konektivitě</w:t>
            </w:r>
            <w:r w:rsidRPr="003F2BA7">
              <w:rPr>
                <w:rFonts w:ascii="Arial" w:hAnsi="Arial" w:cs="Arial"/>
                <w:sz w:val="20"/>
              </w:rPr>
              <w:t xml:space="preserve"> dle specifického cíle</w:t>
            </w:r>
            <w:r w:rsidRPr="003F2BA7">
              <w:rPr>
                <w:rFonts w:ascii="Arial" w:hAnsi="Arial" w:cs="Arial"/>
                <w:noProof/>
                <w:sz w:val="20"/>
              </w:rPr>
              <w:t xml:space="preserve"> uvedeného v čl. 2, odst. 1a, bodě (v) Nařízení o EFRR a FS</w:t>
            </w:r>
          </w:p>
        </w:tc>
      </w:tr>
    </w:tbl>
    <w:p w14:paraId="614362FE" w14:textId="77777777" w:rsidR="00780C66" w:rsidRPr="003F2BA7" w:rsidRDefault="00780C66" w:rsidP="00780C66">
      <w:pPr>
        <w:rPr>
          <w:rFonts w:ascii="Arial" w:hAnsi="Arial" w:cs="Arial"/>
        </w:rPr>
      </w:pPr>
    </w:p>
    <w:p w14:paraId="1321BA4D" w14:textId="77777777" w:rsidR="00652CBB" w:rsidRPr="003F2BA7" w:rsidRDefault="00652CBB" w:rsidP="00961AB1">
      <w:pPr>
        <w:rPr>
          <w:rFonts w:ascii="Arial" w:hAnsi="Arial" w:cs="Arial"/>
          <w:i/>
          <w:iCs/>
        </w:rPr>
      </w:pPr>
    </w:p>
    <w:p w14:paraId="10E02FBB" w14:textId="7DC47C4A" w:rsidR="00984B95" w:rsidRPr="003F2BA7" w:rsidRDefault="003E5693" w:rsidP="00780C66">
      <w:pPr>
        <w:jc w:val="both"/>
        <w:rPr>
          <w:rFonts w:ascii="Arial" w:hAnsi="Arial" w:cs="Arial"/>
          <w:i/>
          <w:iCs/>
          <w:sz w:val="26"/>
          <w:szCs w:val="26"/>
        </w:rPr>
      </w:pPr>
      <w:r w:rsidRPr="003F2BA7">
        <w:rPr>
          <w:rFonts w:ascii="Arial" w:hAnsi="Arial" w:cs="Arial"/>
          <w:b/>
          <w:bCs/>
          <w:sz w:val="26"/>
          <w:szCs w:val="26"/>
        </w:rPr>
        <w:t>2.</w:t>
      </w:r>
      <w:r w:rsidR="000D5302" w:rsidRPr="003F2BA7">
        <w:rPr>
          <w:rFonts w:ascii="Arial" w:hAnsi="Arial" w:cs="Arial"/>
          <w:b/>
          <w:bCs/>
          <w:sz w:val="26"/>
          <w:szCs w:val="26"/>
        </w:rPr>
        <w:t>A.</w:t>
      </w:r>
      <w:r w:rsidR="00746B07" w:rsidRPr="003F2BA7">
        <w:rPr>
          <w:rFonts w:ascii="Arial" w:hAnsi="Arial" w:cs="Arial"/>
          <w:b/>
          <w:bCs/>
          <w:sz w:val="26"/>
          <w:szCs w:val="26"/>
        </w:rPr>
        <w:t>4</w:t>
      </w:r>
      <w:r w:rsidR="000D5302" w:rsidRPr="003F2BA7">
        <w:rPr>
          <w:rFonts w:ascii="Arial" w:hAnsi="Arial" w:cs="Arial"/>
          <w:b/>
          <w:bCs/>
          <w:sz w:val="26"/>
          <w:szCs w:val="26"/>
        </w:rPr>
        <w:t>.1</w:t>
      </w:r>
      <w:r w:rsidR="00780C66" w:rsidRPr="003F2BA7">
        <w:rPr>
          <w:rFonts w:ascii="Arial" w:hAnsi="Arial" w:cs="Arial"/>
          <w:b/>
          <w:bCs/>
          <w:sz w:val="26"/>
          <w:szCs w:val="26"/>
        </w:rPr>
        <w:t xml:space="preserve"> Specifický cíl</w:t>
      </w:r>
      <w:r w:rsidR="00984B95" w:rsidRPr="003F2BA7">
        <w:rPr>
          <w:rFonts w:ascii="Arial" w:hAnsi="Arial" w:cs="Arial"/>
          <w:b/>
          <w:sz w:val="26"/>
          <w:szCs w:val="26"/>
        </w:rPr>
        <w:t xml:space="preserve"> </w:t>
      </w:r>
      <w:r w:rsidR="00746B07" w:rsidRPr="003F2BA7">
        <w:rPr>
          <w:rFonts w:ascii="Arial" w:hAnsi="Arial" w:cs="Arial"/>
          <w:b/>
          <w:sz w:val="26"/>
          <w:szCs w:val="26"/>
        </w:rPr>
        <w:t>4</w:t>
      </w:r>
      <w:r w:rsidR="00F81D55" w:rsidRPr="003F2BA7">
        <w:rPr>
          <w:rFonts w:ascii="Arial" w:hAnsi="Arial" w:cs="Arial"/>
          <w:b/>
          <w:sz w:val="26"/>
          <w:szCs w:val="26"/>
        </w:rPr>
        <w:t xml:space="preserve">.1 </w:t>
      </w:r>
      <w:r w:rsidR="00354C29" w:rsidRPr="003F2BA7">
        <w:rPr>
          <w:rFonts w:ascii="Arial" w:hAnsi="Arial" w:cs="Arial"/>
          <w:b/>
          <w:sz w:val="26"/>
          <w:szCs w:val="26"/>
        </w:rPr>
        <w:t xml:space="preserve">- </w:t>
      </w:r>
      <w:r w:rsidR="00984B95" w:rsidRPr="003F2BA7">
        <w:rPr>
          <w:rFonts w:ascii="Arial" w:hAnsi="Arial" w:cs="Arial"/>
          <w:b/>
          <w:sz w:val="26"/>
          <w:szCs w:val="26"/>
        </w:rPr>
        <w:t>Podpora energetické účinnosti</w:t>
      </w:r>
      <w:r w:rsidR="00366657" w:rsidRPr="003F2BA7">
        <w:rPr>
          <w:rFonts w:ascii="Arial" w:hAnsi="Arial" w:cs="Arial"/>
          <w:b/>
          <w:sz w:val="26"/>
          <w:szCs w:val="26"/>
        </w:rPr>
        <w:t xml:space="preserve"> a snižování emisí skleníkových plynů</w:t>
      </w:r>
    </w:p>
    <w:p w14:paraId="604BCC9E" w14:textId="77777777" w:rsidR="003E5693" w:rsidRPr="003F2BA7" w:rsidRDefault="003E5693" w:rsidP="003E5693">
      <w:pPr>
        <w:rPr>
          <w:rFonts w:ascii="Arial" w:hAnsi="Arial" w:cs="Arial"/>
          <w:i/>
          <w:iCs/>
        </w:rPr>
      </w:pPr>
    </w:p>
    <w:p w14:paraId="56F5B43F" w14:textId="5356C13A" w:rsidR="003E5693" w:rsidRPr="003F2BA7" w:rsidRDefault="003E5693" w:rsidP="003E5693">
      <w:pPr>
        <w:rPr>
          <w:rFonts w:ascii="Arial" w:hAnsi="Arial" w:cs="Arial"/>
          <w:b/>
          <w:sz w:val="24"/>
          <w:szCs w:val="24"/>
        </w:rPr>
      </w:pPr>
      <w:r w:rsidRPr="003F2BA7">
        <w:rPr>
          <w:rFonts w:ascii="Arial" w:hAnsi="Arial" w:cs="Arial"/>
          <w:b/>
          <w:sz w:val="24"/>
          <w:szCs w:val="24"/>
        </w:rPr>
        <w:t>2.</w:t>
      </w:r>
      <w:r w:rsidR="000D5302" w:rsidRPr="003F2BA7">
        <w:rPr>
          <w:rFonts w:ascii="Arial" w:hAnsi="Arial" w:cs="Arial"/>
          <w:b/>
          <w:sz w:val="24"/>
          <w:szCs w:val="24"/>
        </w:rPr>
        <w:t>A.</w:t>
      </w:r>
      <w:r w:rsidR="00746B07" w:rsidRPr="003F2BA7">
        <w:rPr>
          <w:rFonts w:ascii="Arial" w:hAnsi="Arial" w:cs="Arial"/>
          <w:b/>
          <w:sz w:val="24"/>
          <w:szCs w:val="24"/>
        </w:rPr>
        <w:t>4</w:t>
      </w:r>
      <w:r w:rsidRPr="003F2BA7">
        <w:rPr>
          <w:rFonts w:ascii="Arial" w:hAnsi="Arial" w:cs="Arial"/>
          <w:b/>
          <w:sz w:val="24"/>
          <w:szCs w:val="24"/>
        </w:rPr>
        <w:t>.</w:t>
      </w:r>
      <w:r w:rsidR="000D5302" w:rsidRPr="003F2BA7">
        <w:rPr>
          <w:rFonts w:ascii="Arial" w:hAnsi="Arial" w:cs="Arial"/>
          <w:b/>
          <w:sz w:val="24"/>
          <w:szCs w:val="24"/>
        </w:rPr>
        <w:t>1</w:t>
      </w:r>
      <w:r w:rsidRPr="003F2BA7">
        <w:rPr>
          <w:rFonts w:ascii="Arial" w:hAnsi="Arial" w:cs="Arial"/>
          <w:b/>
          <w:sz w:val="24"/>
          <w:szCs w:val="24"/>
        </w:rPr>
        <w:t>.1 Intervence fondů</w:t>
      </w:r>
    </w:p>
    <w:p w14:paraId="29C75D1C" w14:textId="77777777" w:rsidR="003E5693" w:rsidRPr="003F2BA7" w:rsidRDefault="003E5693" w:rsidP="00DA4A5A">
      <w:pPr>
        <w:spacing w:after="120"/>
        <w:rPr>
          <w:rFonts w:ascii="Arial" w:hAnsi="Arial" w:cs="Arial"/>
          <w:i/>
          <w:iCs/>
        </w:rPr>
      </w:pPr>
    </w:p>
    <w:p w14:paraId="5A7CCE24" w14:textId="77777777" w:rsidR="00984B95" w:rsidRPr="003F2BA7" w:rsidRDefault="00984B95" w:rsidP="00DA4A5A">
      <w:pPr>
        <w:spacing w:after="120"/>
        <w:rPr>
          <w:rFonts w:ascii="Arial" w:hAnsi="Arial" w:cs="Arial"/>
          <w:b/>
          <w:i/>
          <w:iCs/>
          <w:u w:val="single"/>
        </w:rPr>
      </w:pPr>
      <w:r w:rsidRPr="003F2BA7">
        <w:rPr>
          <w:rFonts w:ascii="Arial" w:hAnsi="Arial" w:cs="Arial"/>
          <w:b/>
          <w:i/>
          <w:iCs/>
          <w:u w:val="single"/>
        </w:rPr>
        <w:t xml:space="preserve">Související druhy činností </w:t>
      </w:r>
    </w:p>
    <w:p w14:paraId="3E861961" w14:textId="1ECABEEF" w:rsidR="005E1AF8" w:rsidRPr="003F2BA7" w:rsidRDefault="009A7D2D" w:rsidP="005E1AF8">
      <w:pPr>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Velmi vysoká energetická náročnost </w:t>
      </w:r>
      <w:r w:rsidR="00BE160D" w:rsidRPr="003F2BA7">
        <w:rPr>
          <w:rFonts w:ascii="Arial" w:hAnsi="Arial" w:cs="Arial"/>
        </w:rPr>
        <w:t xml:space="preserve">hospodářství </w:t>
      </w:r>
      <w:r w:rsidRPr="003F2BA7">
        <w:rPr>
          <w:rFonts w:ascii="Arial" w:hAnsi="Arial" w:cs="Arial"/>
        </w:rPr>
        <w:t xml:space="preserve">a </w:t>
      </w:r>
      <w:r w:rsidR="00165B6D" w:rsidRPr="003F2BA7">
        <w:rPr>
          <w:rFonts w:ascii="Arial" w:hAnsi="Arial" w:cs="Arial"/>
        </w:rPr>
        <w:t>stále relativně vysoké emise skleníkových plynů</w:t>
      </w:r>
      <w:r w:rsidRPr="003F2BA7">
        <w:rPr>
          <w:rFonts w:ascii="Arial" w:hAnsi="Arial" w:cs="Arial"/>
        </w:rPr>
        <w:t xml:space="preserve"> v</w:t>
      </w:r>
      <w:r w:rsidR="00165B6D" w:rsidRPr="003F2BA7">
        <w:rPr>
          <w:rFonts w:ascii="Arial" w:hAnsi="Arial" w:cs="Arial"/>
        </w:rPr>
        <w:t> </w:t>
      </w:r>
      <w:r w:rsidRPr="003F2BA7">
        <w:rPr>
          <w:rFonts w:ascii="Arial" w:hAnsi="Arial" w:cs="Arial"/>
        </w:rPr>
        <w:t>ČR</w:t>
      </w:r>
      <w:r w:rsidR="00165B6D" w:rsidRPr="003F2BA7">
        <w:rPr>
          <w:rFonts w:ascii="Arial" w:hAnsi="Arial" w:cs="Arial"/>
        </w:rPr>
        <w:t xml:space="preserve"> na obyvatele</w:t>
      </w:r>
      <w:r w:rsidRPr="003F2BA7">
        <w:rPr>
          <w:rFonts w:ascii="Arial" w:hAnsi="Arial" w:cs="Arial"/>
        </w:rPr>
        <w:t xml:space="preserve"> vyžadují </w:t>
      </w:r>
      <w:r w:rsidR="00BE160D" w:rsidRPr="003F2BA7">
        <w:rPr>
          <w:rFonts w:ascii="Arial" w:hAnsi="Arial" w:cs="Arial"/>
        </w:rPr>
        <w:t>intenzivní podporu</w:t>
      </w:r>
      <w:r w:rsidR="00BE160D" w:rsidRPr="003F2BA7">
        <w:rPr>
          <w:rFonts w:ascii="Arial" w:eastAsiaTheme="majorEastAsia" w:hAnsi="Arial" w:cs="Arial"/>
        </w:rPr>
        <w:t xml:space="preserve"> opatření v oblasti energetické účinnosti z pohledu snížení energetické náročnosti </w:t>
      </w:r>
      <w:r w:rsidR="00BE160D" w:rsidRPr="003F2BA7">
        <w:rPr>
          <w:rFonts w:ascii="Arial" w:hAnsi="Arial" w:cs="Arial"/>
        </w:rPr>
        <w:t>energetického hospodářství podnikatelského sektoru</w:t>
      </w:r>
      <w:r w:rsidR="00667CFF" w:rsidRPr="003F2BA7">
        <w:rPr>
          <w:rFonts w:ascii="Arial" w:hAnsi="Arial" w:cs="Arial"/>
        </w:rPr>
        <w:t>.</w:t>
      </w:r>
      <w:r w:rsidR="00BE160D" w:rsidRPr="003F2BA7">
        <w:rPr>
          <w:rFonts w:ascii="Arial" w:hAnsi="Arial" w:cs="Arial"/>
        </w:rPr>
        <w:t xml:space="preserve"> Intervence</w:t>
      </w:r>
      <w:r w:rsidR="005E1AF8" w:rsidRPr="003F2BA7">
        <w:rPr>
          <w:rFonts w:ascii="Arial" w:hAnsi="Arial" w:cs="Arial"/>
        </w:rPr>
        <w:t xml:space="preserve"> se </w:t>
      </w:r>
      <w:r w:rsidR="00E2420A" w:rsidRPr="003F2BA7">
        <w:rPr>
          <w:rFonts w:ascii="Arial" w:hAnsi="Arial" w:cs="Arial"/>
        </w:rPr>
        <w:t xml:space="preserve">tak </w:t>
      </w:r>
      <w:r w:rsidR="005E1AF8" w:rsidRPr="003F2BA7">
        <w:rPr>
          <w:rFonts w:ascii="Arial" w:hAnsi="Arial" w:cs="Arial"/>
        </w:rPr>
        <w:t xml:space="preserve">zaměří na podporu zvyšování energetické účinnosti prostřednictvím snižování energetické náročnosti budov podnikatelských subjektů za pomoci širokého spektra aktivit, jejichž cílem je dosažení co největších energetických úspor. Pro dosažení tohoto cíle se intervence soustředí rovněž na podporu rozvoje komplexní služby </w:t>
      </w:r>
      <w:proofErr w:type="spellStart"/>
      <w:r w:rsidR="005E1AF8" w:rsidRPr="003F2BA7">
        <w:rPr>
          <w:rFonts w:ascii="Arial" w:hAnsi="Arial" w:cs="Arial"/>
          <w:color w:val="202124"/>
          <w:shd w:val="clear" w:color="auto" w:fill="FFFFFF"/>
        </w:rPr>
        <w:t>Energy</w:t>
      </w:r>
      <w:proofErr w:type="spellEnd"/>
      <w:r w:rsidR="005E1AF8" w:rsidRPr="003F2BA7">
        <w:rPr>
          <w:rFonts w:ascii="Arial" w:hAnsi="Arial" w:cs="Arial"/>
          <w:color w:val="202124"/>
          <w:shd w:val="clear" w:color="auto" w:fill="FFFFFF"/>
        </w:rPr>
        <w:t xml:space="preserve"> Performance </w:t>
      </w:r>
      <w:proofErr w:type="spellStart"/>
      <w:r w:rsidR="005E1AF8" w:rsidRPr="003F2BA7">
        <w:rPr>
          <w:rFonts w:ascii="Arial" w:hAnsi="Arial" w:cs="Arial"/>
          <w:color w:val="202124"/>
          <w:shd w:val="clear" w:color="auto" w:fill="FFFFFF"/>
        </w:rPr>
        <w:t>Contracting</w:t>
      </w:r>
      <w:proofErr w:type="spellEnd"/>
      <w:r w:rsidR="005E1AF8" w:rsidRPr="003F2BA7">
        <w:rPr>
          <w:rFonts w:ascii="Arial" w:hAnsi="Arial" w:cs="Arial"/>
          <w:color w:val="202124"/>
          <w:shd w:val="clear" w:color="auto" w:fill="FFFFFF"/>
        </w:rPr>
        <w:t xml:space="preserve"> (EPC), která zahrnuje návrh úsporných opatření, přípravu, realizaci a zajištění financování projektu vedoucím k úsporám energie budov, od níž se očekává další masivní rozšíření realizace těchto opatření.</w:t>
      </w:r>
    </w:p>
    <w:p w14:paraId="1821695A" w14:textId="58DDC08B" w:rsidR="00BE160D" w:rsidRPr="003F2BA7" w:rsidRDefault="005E1AF8" w:rsidP="005E1AF8">
      <w:pPr>
        <w:overflowPunct/>
        <w:autoSpaceDE/>
        <w:autoSpaceDN/>
        <w:adjustRightInd/>
        <w:spacing w:after="120" w:line="264" w:lineRule="auto"/>
        <w:jc w:val="both"/>
        <w:textAlignment w:val="auto"/>
        <w:rPr>
          <w:rFonts w:ascii="Arial" w:hAnsi="Arial" w:cs="Arial"/>
        </w:rPr>
      </w:pPr>
      <w:r w:rsidRPr="003F2BA7">
        <w:rPr>
          <w:rFonts w:ascii="Arial" w:hAnsi="Arial" w:cs="Arial"/>
        </w:rPr>
        <w:t>Hlavní účel intervencí představuje</w:t>
      </w:r>
      <w:r w:rsidR="00BE160D" w:rsidRPr="003F2BA7">
        <w:rPr>
          <w:rFonts w:ascii="Arial" w:hAnsi="Arial" w:cs="Arial"/>
        </w:rPr>
        <w:t xml:space="preserve"> plnění energeticko-klimatických cílů, konkrétně závazků vyplývajících ze směrnice Evropského parlamentu a Rady 2012/27/EU ve smyslu snížení úrovně konečné spotřeby energie ČR a splnění závazku nových úspor energie</w:t>
      </w:r>
      <w:r w:rsidR="009A38EE" w:rsidRPr="003F2BA7">
        <w:rPr>
          <w:rFonts w:ascii="Arial" w:hAnsi="Arial" w:cs="Arial"/>
        </w:rPr>
        <w:t xml:space="preserve"> podle článku 7 směrnice Evropského parlamentu a Rady 2012/27/EU</w:t>
      </w:r>
      <w:r w:rsidR="00BE160D" w:rsidRPr="003F2BA7">
        <w:rPr>
          <w:rFonts w:ascii="Arial" w:hAnsi="Arial" w:cs="Arial"/>
        </w:rPr>
        <w:t xml:space="preserve">, dále potřebě příspěvku k naplnění cílů ve vztahu k renovacím </w:t>
      </w:r>
      <w:r w:rsidR="002E2432" w:rsidRPr="003F2BA7">
        <w:rPr>
          <w:rFonts w:ascii="Arial" w:hAnsi="Arial" w:cs="Arial"/>
        </w:rPr>
        <w:t xml:space="preserve">a výstavbě </w:t>
      </w:r>
      <w:r w:rsidR="00BE160D" w:rsidRPr="003F2BA7">
        <w:rPr>
          <w:rFonts w:ascii="Arial" w:hAnsi="Arial" w:cs="Arial"/>
        </w:rPr>
        <w:t>budov dle směrnice Evropského parlamentu a Rady 2010/31/EU o energetické náročnosti budov.</w:t>
      </w:r>
    </w:p>
    <w:p w14:paraId="29B27E8A" w14:textId="4E30863D" w:rsidR="00851CCB" w:rsidRPr="003F2BA7" w:rsidRDefault="00851CCB" w:rsidP="00850DEE">
      <w:pPr>
        <w:spacing w:after="120" w:line="264" w:lineRule="auto"/>
        <w:jc w:val="both"/>
        <w:rPr>
          <w:rFonts w:ascii="Arial" w:hAnsi="Arial" w:cs="Arial"/>
        </w:rPr>
      </w:pPr>
      <w:r w:rsidRPr="003F2BA7">
        <w:rPr>
          <w:rFonts w:ascii="Arial" w:hAnsi="Arial" w:cs="Arial"/>
        </w:rPr>
        <w:t xml:space="preserve">V rámci tohoto </w:t>
      </w:r>
      <w:r w:rsidR="00E2420A" w:rsidRPr="003F2BA7">
        <w:rPr>
          <w:rFonts w:ascii="Arial" w:hAnsi="Arial" w:cs="Arial"/>
        </w:rPr>
        <w:t>SC</w:t>
      </w:r>
      <w:r w:rsidRPr="003F2BA7">
        <w:rPr>
          <w:rFonts w:ascii="Arial" w:hAnsi="Arial" w:cs="Arial"/>
        </w:rPr>
        <w:t xml:space="preserve"> </w:t>
      </w:r>
      <w:r w:rsidR="00BE160D" w:rsidRPr="003F2BA7">
        <w:rPr>
          <w:rFonts w:ascii="Arial" w:hAnsi="Arial" w:cs="Arial"/>
        </w:rPr>
        <w:t xml:space="preserve">tak </w:t>
      </w:r>
      <w:r w:rsidRPr="003F2BA7">
        <w:rPr>
          <w:rFonts w:ascii="Arial" w:hAnsi="Arial" w:cs="Arial"/>
        </w:rPr>
        <w:t>budou podporovány zejména následující aktivity:</w:t>
      </w:r>
    </w:p>
    <w:p w14:paraId="37D4D20A" w14:textId="18E2995B" w:rsidR="004A1019" w:rsidRPr="003F2BA7" w:rsidRDefault="004A1019"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bCs/>
        </w:rPr>
        <w:t>Snížení energetické náročnosti budov podnikatelských subjektů</w:t>
      </w:r>
      <w:r w:rsidR="009A38EE" w:rsidRPr="003F2BA7">
        <w:rPr>
          <w:rFonts w:ascii="Arial" w:hAnsi="Arial" w:cs="Arial"/>
          <w:bCs/>
        </w:rPr>
        <w:t>:</w:t>
      </w:r>
    </w:p>
    <w:p w14:paraId="353FD5AD" w14:textId="77777777" w:rsidR="004B2FE5" w:rsidRPr="003F2BA7" w:rsidRDefault="004B2FE5" w:rsidP="00DD0F62">
      <w:pPr>
        <w:pStyle w:val="Odstavecseseznamem"/>
        <w:numPr>
          <w:ilvl w:val="1"/>
          <w:numId w:val="39"/>
        </w:numPr>
        <w:spacing w:after="120" w:line="264" w:lineRule="auto"/>
        <w:contextualSpacing w:val="0"/>
        <w:jc w:val="both"/>
        <w:rPr>
          <w:rFonts w:ascii="Arial" w:hAnsi="Arial" w:cs="Arial"/>
        </w:rPr>
      </w:pPr>
      <w:r w:rsidRPr="003F2BA7">
        <w:rPr>
          <w:rFonts w:ascii="Arial" w:hAnsi="Arial" w:cs="Arial"/>
        </w:rPr>
        <w:t>zateplení obvodového pláště, výměna a renovace otvorových výplní, další stavební opatření mající prokazatelně vliv na energetickou náročnost budovy podle minimálních požadavků vyplývajících ze směrnice o energetické náročnosti budov (např. i osazení vnějších stínících prvků);</w:t>
      </w:r>
    </w:p>
    <w:p w14:paraId="6CF52776" w14:textId="5A7FFC94" w:rsidR="004B2FE5" w:rsidRPr="003F2BA7" w:rsidRDefault="004B2FE5" w:rsidP="00DD0F62">
      <w:pPr>
        <w:pStyle w:val="Odstavecseseznamem"/>
        <w:numPr>
          <w:ilvl w:val="1"/>
          <w:numId w:val="39"/>
        </w:numPr>
        <w:spacing w:after="120" w:line="264" w:lineRule="auto"/>
        <w:contextualSpacing w:val="0"/>
        <w:jc w:val="both"/>
        <w:rPr>
          <w:rFonts w:ascii="Arial" w:hAnsi="Arial" w:cs="Arial"/>
        </w:rPr>
      </w:pPr>
      <w:r w:rsidRPr="003F2BA7">
        <w:rPr>
          <w:rFonts w:ascii="Arial" w:hAnsi="Arial" w:cs="Arial"/>
          <w:bCs/>
        </w:rPr>
        <w:t xml:space="preserve">zvýšení energetické účinnosti technických zařízení budov (například větrání, klimatizace, šetrné chlazení, </w:t>
      </w:r>
      <w:r w:rsidRPr="003F2BA7">
        <w:rPr>
          <w:rFonts w:ascii="Arial" w:hAnsi="Arial" w:cs="Arial"/>
        </w:rPr>
        <w:t>instalace vzduchotechniky s rekuperací odpadního tepla</w:t>
      </w:r>
      <w:ins w:id="1033" w:author="Juráš Pavel" w:date="2021-05-20T11:29:00Z">
        <w:r w:rsidR="009C521E" w:rsidRPr="003F2BA7">
          <w:rPr>
            <w:rFonts w:ascii="Arial" w:hAnsi="Arial" w:cs="Arial"/>
          </w:rPr>
          <w:t>, modernizace soustav osvětlení</w:t>
        </w:r>
      </w:ins>
      <w:r w:rsidRPr="003F2BA7">
        <w:rPr>
          <w:rFonts w:ascii="Arial" w:hAnsi="Arial" w:cs="Arial"/>
        </w:rPr>
        <w:t>);</w:t>
      </w:r>
    </w:p>
    <w:p w14:paraId="13F7BD00" w14:textId="77777777" w:rsidR="004B2FE5" w:rsidRPr="003F2BA7" w:rsidRDefault="004B2FE5" w:rsidP="00DD0F62">
      <w:pPr>
        <w:pStyle w:val="Odstavecseseznamem"/>
        <w:numPr>
          <w:ilvl w:val="1"/>
          <w:numId w:val="39"/>
        </w:numPr>
        <w:spacing w:after="120" w:line="264" w:lineRule="auto"/>
        <w:contextualSpacing w:val="0"/>
        <w:jc w:val="both"/>
        <w:rPr>
          <w:rFonts w:ascii="Arial" w:hAnsi="Arial" w:cs="Arial"/>
        </w:rPr>
      </w:pPr>
      <w:r w:rsidRPr="003F2BA7">
        <w:rPr>
          <w:rFonts w:ascii="Arial" w:hAnsi="Arial" w:cs="Arial"/>
        </w:rPr>
        <w:t>zavádění „</w:t>
      </w:r>
      <w:proofErr w:type="spellStart"/>
      <w:r w:rsidRPr="003F2BA7">
        <w:rPr>
          <w:rFonts w:ascii="Arial" w:hAnsi="Arial" w:cs="Arial"/>
        </w:rPr>
        <w:t>smart</w:t>
      </w:r>
      <w:proofErr w:type="spellEnd"/>
      <w:r w:rsidRPr="003F2BA7">
        <w:rPr>
          <w:rFonts w:ascii="Arial" w:hAnsi="Arial" w:cs="Arial"/>
        </w:rPr>
        <w:t>“ prvků v budovách (prvky řízení efektivního nakládání s energií např. měření a regulace, chytré systémy řízení osvětlení);</w:t>
      </w:r>
    </w:p>
    <w:p w14:paraId="221A6877" w14:textId="369AA1A9" w:rsidR="004B2FE5" w:rsidRPr="003F2BA7" w:rsidRDefault="004B2FE5" w:rsidP="00DD0F62">
      <w:pPr>
        <w:pStyle w:val="Odstavecseseznamem"/>
        <w:numPr>
          <w:ilvl w:val="1"/>
          <w:numId w:val="39"/>
        </w:numPr>
        <w:spacing w:after="120" w:line="264" w:lineRule="auto"/>
        <w:contextualSpacing w:val="0"/>
        <w:jc w:val="both"/>
        <w:rPr>
          <w:rFonts w:ascii="Arial" w:hAnsi="Arial" w:cs="Arial"/>
        </w:rPr>
      </w:pPr>
      <w:r w:rsidRPr="003F2BA7">
        <w:rPr>
          <w:rFonts w:ascii="Arial" w:hAnsi="Arial" w:cs="Arial"/>
        </w:rPr>
        <w:t>prvky adaptace budov na změny klimatu respektující požadavky na kvalitu vnitřního prostředí (zelené střechy a fasády, využití dešťové a šedé vody, zavádění procesů související s optimalizací vodního hospodářství). Prvky adaptace na změnu klimatu mohou tvořit max. 5 % z celkové investice projektu</w:t>
      </w:r>
      <w:r w:rsidR="00E2420A" w:rsidRPr="003F2BA7">
        <w:rPr>
          <w:rFonts w:ascii="Arial" w:hAnsi="Arial" w:cs="Arial"/>
        </w:rPr>
        <w:t>.</w:t>
      </w:r>
    </w:p>
    <w:p w14:paraId="5D50D5C0" w14:textId="36E634F7" w:rsidR="004A1019" w:rsidRPr="003F2BA7" w:rsidRDefault="00595C3D"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bCs/>
        </w:rPr>
        <w:lastRenderedPageBreak/>
        <w:t xml:space="preserve">Využívání </w:t>
      </w:r>
      <w:r w:rsidR="004A1019" w:rsidRPr="003F2BA7">
        <w:rPr>
          <w:rFonts w:ascii="Arial" w:hAnsi="Arial" w:cs="Arial"/>
          <w:bCs/>
        </w:rPr>
        <w:t xml:space="preserve">obnovitelných zdrojů </w:t>
      </w:r>
      <w:r w:rsidRPr="003F2BA7">
        <w:rPr>
          <w:rFonts w:ascii="Arial" w:hAnsi="Arial" w:cs="Arial"/>
          <w:bCs/>
        </w:rPr>
        <w:t>energie</w:t>
      </w:r>
      <w:r w:rsidRPr="003F2BA7">
        <w:rPr>
          <w:rStyle w:val="Znakapoznpodarou"/>
          <w:rFonts w:ascii="Arial" w:hAnsi="Arial" w:cs="Arial"/>
          <w:bCs/>
        </w:rPr>
        <w:footnoteReference w:id="97"/>
      </w:r>
      <w:r w:rsidRPr="003F2BA7">
        <w:rPr>
          <w:rFonts w:ascii="Arial" w:hAnsi="Arial" w:cs="Arial"/>
          <w:bCs/>
        </w:rPr>
        <w:t xml:space="preserve"> </w:t>
      </w:r>
      <w:r w:rsidR="004A1019" w:rsidRPr="003F2BA7">
        <w:rPr>
          <w:rFonts w:ascii="Arial" w:hAnsi="Arial" w:cs="Arial"/>
          <w:bCs/>
        </w:rPr>
        <w:t xml:space="preserve">a </w:t>
      </w:r>
      <w:ins w:id="1034" w:author="Juráš Pavel" w:date="2021-05-20T11:30:00Z">
        <w:r w:rsidR="009C521E" w:rsidRPr="003F2BA7">
          <w:rPr>
            <w:rFonts w:ascii="Arial" w:hAnsi="Arial" w:cs="Arial"/>
            <w:bCs/>
          </w:rPr>
          <w:t xml:space="preserve">vysoce účinné </w:t>
        </w:r>
      </w:ins>
      <w:r w:rsidR="004A1019" w:rsidRPr="003F2BA7">
        <w:rPr>
          <w:rFonts w:ascii="Arial" w:hAnsi="Arial" w:cs="Arial"/>
          <w:bCs/>
        </w:rPr>
        <w:t>KVET</w:t>
      </w:r>
      <w:ins w:id="1035" w:author="Juráš Pavel" w:date="2021-05-20T11:30:00Z">
        <w:r w:rsidR="009C521E" w:rsidRPr="003F2BA7">
          <w:rPr>
            <w:rStyle w:val="Znakapoznpodarou"/>
            <w:rFonts w:ascii="Arial" w:hAnsi="Arial" w:cs="Arial"/>
            <w:bCs/>
          </w:rPr>
          <w:footnoteReference w:id="98"/>
        </w:r>
      </w:ins>
      <w:r w:rsidR="00E50217" w:rsidRPr="003F2BA7">
        <w:rPr>
          <w:rFonts w:ascii="Arial" w:hAnsi="Arial" w:cs="Arial"/>
          <w:bCs/>
        </w:rPr>
        <w:t xml:space="preserve"> a tepelných čerpadel</w:t>
      </w:r>
      <w:r w:rsidR="004A1019" w:rsidRPr="003F2BA7">
        <w:rPr>
          <w:rFonts w:ascii="Arial" w:hAnsi="Arial" w:cs="Arial"/>
          <w:bCs/>
        </w:rPr>
        <w:t xml:space="preserve"> pro pokrytí vlastní potřeby energie budov a energetických hospodářství podnikatelských provozů; </w:t>
      </w:r>
    </w:p>
    <w:p w14:paraId="1ADC9422" w14:textId="03DFD342" w:rsidR="004A1019" w:rsidRPr="003F2BA7" w:rsidRDefault="004A1019"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Modernizace a rekonstrukce rozvodů elektřiny, plynu</w:t>
      </w:r>
      <w:r w:rsidR="00595C3D" w:rsidRPr="003F2BA7">
        <w:rPr>
          <w:rFonts w:ascii="Arial" w:hAnsi="Arial" w:cs="Arial"/>
        </w:rPr>
        <w:t>,</w:t>
      </w:r>
      <w:r w:rsidRPr="003F2BA7">
        <w:rPr>
          <w:rFonts w:ascii="Arial" w:hAnsi="Arial" w:cs="Arial"/>
        </w:rPr>
        <w:t xml:space="preserve"> tepla</w:t>
      </w:r>
      <w:r w:rsidR="00595C3D" w:rsidRPr="003F2BA7">
        <w:rPr>
          <w:rFonts w:ascii="Arial" w:hAnsi="Arial" w:cs="Arial"/>
        </w:rPr>
        <w:t>, chladu a stlačeného vzduchu</w:t>
      </w:r>
      <w:r w:rsidRPr="003F2BA7">
        <w:rPr>
          <w:rFonts w:ascii="Arial" w:hAnsi="Arial" w:cs="Arial"/>
        </w:rPr>
        <w:t xml:space="preserve"> v energetických hospodářstvích podniků za účelem zvýšení účinnosti;</w:t>
      </w:r>
    </w:p>
    <w:p w14:paraId="15053384" w14:textId="3CB83131" w:rsidR="008D0E05" w:rsidRPr="003F2BA7" w:rsidRDefault="008D0E05"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Akumulace všech forem energie v rámci komplexních projektů pro zvyšování energetické účinnosti;</w:t>
      </w:r>
    </w:p>
    <w:p w14:paraId="1B2BACE7" w14:textId="50260DC5" w:rsidR="004A1019" w:rsidRPr="003F2BA7" w:rsidRDefault="004A1019"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Modernizace a rekonstrukce zařízení na výrobu energie pro vlastní spotřebu vedoucí ke zvýšení její účinnosti</w:t>
      </w:r>
      <w:r w:rsidR="00B67CF6" w:rsidRPr="003F2BA7">
        <w:rPr>
          <w:rFonts w:ascii="Arial" w:hAnsi="Arial" w:cs="Arial"/>
        </w:rPr>
        <w:t>;</w:t>
      </w:r>
    </w:p>
    <w:p w14:paraId="513BC1C5" w14:textId="60E8F9E9" w:rsidR="00984B95" w:rsidRPr="003F2BA7" w:rsidDel="009C521E" w:rsidRDefault="00984B95" w:rsidP="00DD0F62">
      <w:pPr>
        <w:pStyle w:val="Odstavecseseznamem"/>
        <w:numPr>
          <w:ilvl w:val="0"/>
          <w:numId w:val="13"/>
        </w:numPr>
        <w:spacing w:after="120" w:line="264" w:lineRule="auto"/>
        <w:contextualSpacing w:val="0"/>
        <w:jc w:val="both"/>
        <w:rPr>
          <w:del w:id="1037" w:author="Juráš Pavel" w:date="2021-05-20T11:30:00Z"/>
          <w:rFonts w:ascii="Arial" w:hAnsi="Arial" w:cs="Arial"/>
        </w:rPr>
      </w:pPr>
      <w:del w:id="1038" w:author="Juráš Pavel" w:date="2021-05-20T11:30:00Z">
        <w:r w:rsidRPr="003F2BA7" w:rsidDel="009C521E">
          <w:rPr>
            <w:rFonts w:ascii="Arial" w:hAnsi="Arial" w:cs="Arial"/>
          </w:rPr>
          <w:delText>Modernizace soustav osvětlení podnikatelských areálů</w:delText>
        </w:r>
        <w:r w:rsidR="00B67CF6" w:rsidRPr="003F2BA7" w:rsidDel="009C521E">
          <w:rPr>
            <w:rFonts w:ascii="Arial" w:hAnsi="Arial" w:cs="Arial"/>
          </w:rPr>
          <w:delText>;</w:delText>
        </w:r>
      </w:del>
    </w:p>
    <w:p w14:paraId="7C857A74" w14:textId="0143F0B5" w:rsidR="00984B95" w:rsidRPr="003F2BA7" w:rsidRDefault="00984B95"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Využití odpadní energie</w:t>
      </w:r>
      <w:r w:rsidR="00B67CF6" w:rsidRPr="003F2BA7">
        <w:rPr>
          <w:rFonts w:ascii="Arial" w:hAnsi="Arial" w:cs="Arial"/>
        </w:rPr>
        <w:t>;</w:t>
      </w:r>
    </w:p>
    <w:p w14:paraId="27B7B6D1" w14:textId="4E27F2A5" w:rsidR="00984B95" w:rsidRPr="003F2BA7" w:rsidRDefault="00984B95"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Snižování energetické náročnosti/zvyšování energetické účinnosti výrobních a technologických procesů</w:t>
      </w:r>
      <w:r w:rsidR="00B67CF6" w:rsidRPr="003F2BA7">
        <w:rPr>
          <w:rFonts w:ascii="Arial" w:hAnsi="Arial" w:cs="Arial"/>
        </w:rPr>
        <w:t>;</w:t>
      </w:r>
    </w:p>
    <w:p w14:paraId="63B75F5D" w14:textId="430DEE5A" w:rsidR="00E052D1" w:rsidRPr="003F2BA7" w:rsidRDefault="00E052D1"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 xml:space="preserve">Ekologická a inovativní obnova trakčních kolejových </w:t>
      </w:r>
      <w:proofErr w:type="gramStart"/>
      <w:r w:rsidRPr="003F2BA7">
        <w:rPr>
          <w:rFonts w:ascii="Arial" w:hAnsi="Arial" w:cs="Arial"/>
        </w:rPr>
        <w:t>vozidel</w:t>
      </w:r>
      <w:ins w:id="1039" w:author="Juráš Pavel" w:date="2021-06-02T16:26:00Z">
        <w:r w:rsidR="007F3E9A">
          <w:rPr>
            <w:rFonts w:ascii="Arial" w:hAnsi="Arial" w:cs="Arial"/>
          </w:rPr>
          <w:t xml:space="preserve"> </w:t>
        </w:r>
        <w:r w:rsidR="007F3E9A" w:rsidRPr="57C33C17">
          <w:rPr>
            <w:rFonts w:ascii="Arial" w:hAnsi="Arial" w:cs="Arial"/>
          </w:rPr>
          <w:t xml:space="preserve"> (</w:t>
        </w:r>
        <w:proofErr w:type="gramEnd"/>
        <w:r w:rsidR="007F3E9A" w:rsidRPr="57C33C17">
          <w:rPr>
            <w:rFonts w:ascii="Arial" w:hAnsi="Arial" w:cs="Arial"/>
          </w:rPr>
          <w:t>výměna dieselových lokomotiv za hybridní či duální)</w:t>
        </w:r>
      </w:ins>
      <w:r w:rsidRPr="003F2BA7">
        <w:rPr>
          <w:rFonts w:ascii="Arial" w:hAnsi="Arial" w:cs="Arial"/>
        </w:rPr>
        <w:t>;</w:t>
      </w:r>
    </w:p>
    <w:p w14:paraId="0CD262C5" w14:textId="77777777" w:rsidR="00E052D1" w:rsidRPr="003F2BA7" w:rsidRDefault="00E052D1"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Modernizace trakčních napájecích stanic a trakční napájecí sítě;</w:t>
      </w:r>
    </w:p>
    <w:p w14:paraId="4DED415F" w14:textId="2676034E" w:rsidR="00984B95" w:rsidRPr="003F2BA7" w:rsidRDefault="00ED267C"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Zavádění „</w:t>
      </w:r>
      <w:proofErr w:type="spellStart"/>
      <w:r w:rsidRPr="003F2BA7">
        <w:rPr>
          <w:rFonts w:ascii="Arial" w:hAnsi="Arial" w:cs="Arial"/>
        </w:rPr>
        <w:t>smart</w:t>
      </w:r>
      <w:proofErr w:type="spellEnd"/>
      <w:r w:rsidRPr="003F2BA7">
        <w:rPr>
          <w:rFonts w:ascii="Arial" w:hAnsi="Arial" w:cs="Arial"/>
        </w:rPr>
        <w:t xml:space="preserve"> prvků“ (prvky řízení efektivního nakládání s energií např. měření a regulace), </w:t>
      </w:r>
      <w:r w:rsidR="00984B95" w:rsidRPr="003F2BA7">
        <w:rPr>
          <w:rFonts w:ascii="Arial" w:hAnsi="Arial" w:cs="Arial"/>
        </w:rPr>
        <w:t>zavádění nástrojů k optimalizaci provozu na základě monitoringu hodnocení spotřeby energie</w:t>
      </w:r>
      <w:r w:rsidRPr="003F2BA7">
        <w:rPr>
          <w:rFonts w:ascii="Arial" w:hAnsi="Arial" w:cs="Arial"/>
        </w:rPr>
        <w:t xml:space="preserve"> včetně podpory implementace nástrojů energetického managementu</w:t>
      </w:r>
      <w:r w:rsidR="00B67CF6" w:rsidRPr="003F2BA7">
        <w:rPr>
          <w:rFonts w:ascii="Arial" w:hAnsi="Arial" w:cs="Arial"/>
        </w:rPr>
        <w:t>;</w:t>
      </w:r>
    </w:p>
    <w:p w14:paraId="62626B79" w14:textId="7CFA92B0" w:rsidR="002A6269" w:rsidRPr="003F2BA7" w:rsidRDefault="00984B95" w:rsidP="00DD0F62">
      <w:pPr>
        <w:pStyle w:val="Odstavecseseznamem"/>
        <w:numPr>
          <w:ilvl w:val="0"/>
          <w:numId w:val="13"/>
        </w:numPr>
        <w:spacing w:after="120" w:line="264" w:lineRule="auto"/>
        <w:contextualSpacing w:val="0"/>
        <w:jc w:val="both"/>
        <w:rPr>
          <w:rFonts w:ascii="Arial" w:hAnsi="Arial" w:cs="Arial"/>
        </w:rPr>
      </w:pPr>
      <w:r w:rsidRPr="003F2BA7">
        <w:rPr>
          <w:rFonts w:ascii="Arial" w:hAnsi="Arial" w:cs="Arial"/>
        </w:rPr>
        <w:t>Podpora výstavby budov</w:t>
      </w:r>
      <w:ins w:id="1040" w:author="Juráš Pavel" w:date="2021-05-20T11:31:00Z">
        <w:r w:rsidR="009C521E" w:rsidRPr="003F2BA7">
          <w:rPr>
            <w:rStyle w:val="Znakapoznpodarou"/>
            <w:rFonts w:ascii="Arial" w:hAnsi="Arial" w:cs="Arial"/>
          </w:rPr>
          <w:footnoteReference w:id="99"/>
        </w:r>
      </w:ins>
      <w:r w:rsidRPr="003F2BA7">
        <w:rPr>
          <w:rFonts w:ascii="Arial" w:hAnsi="Arial" w:cs="Arial"/>
        </w:rPr>
        <w:t xml:space="preserve"> </w:t>
      </w:r>
      <w:del w:id="1042" w:author="Juráš Pavel" w:date="2021-05-20T11:30:00Z">
        <w:r w:rsidRPr="003F2BA7" w:rsidDel="009C521E">
          <w:rPr>
            <w:rFonts w:ascii="Arial" w:hAnsi="Arial" w:cs="Arial"/>
          </w:rPr>
          <w:delText xml:space="preserve">v pasivním standardu </w:delText>
        </w:r>
      </w:del>
      <w:r w:rsidRPr="003F2BA7">
        <w:rPr>
          <w:rFonts w:ascii="Arial" w:hAnsi="Arial" w:cs="Arial"/>
        </w:rPr>
        <w:t>využívající OZE v kombinaci s akumulací energie</w:t>
      </w:r>
      <w:r w:rsidR="00B67CF6" w:rsidRPr="003F2BA7">
        <w:rPr>
          <w:rFonts w:ascii="Arial" w:hAnsi="Arial" w:cs="Arial"/>
        </w:rPr>
        <w:t>;</w:t>
      </w:r>
    </w:p>
    <w:p w14:paraId="66A75172" w14:textId="65389F84" w:rsidR="00116E16" w:rsidRPr="003F2BA7" w:rsidRDefault="004727B1" w:rsidP="00DD0F62">
      <w:pPr>
        <w:pStyle w:val="Odstavecseseznamem"/>
        <w:numPr>
          <w:ilvl w:val="0"/>
          <w:numId w:val="13"/>
        </w:numPr>
        <w:spacing w:after="120" w:line="264" w:lineRule="auto"/>
        <w:contextualSpacing w:val="0"/>
        <w:jc w:val="both"/>
        <w:rPr>
          <w:rFonts w:ascii="Arial" w:hAnsi="Arial" w:cs="Arial"/>
          <w:color w:val="000000" w:themeColor="text1"/>
        </w:rPr>
      </w:pPr>
      <w:r w:rsidRPr="003F2BA7">
        <w:rPr>
          <w:rFonts w:ascii="Arial" w:hAnsi="Arial" w:cs="Arial"/>
          <w:bCs/>
        </w:rPr>
        <w:t>Podpora aktivit firem energetických služeb (</w:t>
      </w:r>
      <w:proofErr w:type="spellStart"/>
      <w:r w:rsidRPr="003F2BA7">
        <w:rPr>
          <w:rFonts w:ascii="Arial" w:hAnsi="Arial" w:cs="Arial"/>
          <w:bCs/>
        </w:rPr>
        <w:t>Energy</w:t>
      </w:r>
      <w:proofErr w:type="spellEnd"/>
      <w:r w:rsidRPr="003F2BA7">
        <w:rPr>
          <w:rFonts w:ascii="Arial" w:hAnsi="Arial" w:cs="Arial"/>
          <w:bCs/>
        </w:rPr>
        <w:t xml:space="preserve"> </w:t>
      </w:r>
      <w:proofErr w:type="spellStart"/>
      <w:r w:rsidRPr="003F2BA7">
        <w:rPr>
          <w:rFonts w:ascii="Arial" w:hAnsi="Arial" w:cs="Arial"/>
          <w:bCs/>
        </w:rPr>
        <w:t>Services</w:t>
      </w:r>
      <w:proofErr w:type="spellEnd"/>
      <w:r w:rsidRPr="003F2BA7">
        <w:rPr>
          <w:rFonts w:ascii="Arial" w:hAnsi="Arial" w:cs="Arial"/>
          <w:bCs/>
        </w:rPr>
        <w:t xml:space="preserve"> </w:t>
      </w:r>
      <w:proofErr w:type="spellStart"/>
      <w:r w:rsidRPr="003F2BA7">
        <w:rPr>
          <w:rFonts w:ascii="Arial" w:hAnsi="Arial" w:cs="Arial"/>
          <w:bCs/>
        </w:rPr>
        <w:t>Companies</w:t>
      </w:r>
      <w:proofErr w:type="spellEnd"/>
      <w:r w:rsidRPr="003F2BA7">
        <w:rPr>
          <w:rFonts w:ascii="Arial" w:hAnsi="Arial" w:cs="Arial"/>
          <w:bCs/>
        </w:rPr>
        <w:t xml:space="preserve">, ESCO) pro projekty </w:t>
      </w:r>
      <w:r w:rsidR="000F3FB5" w:rsidRPr="003F2BA7">
        <w:rPr>
          <w:rFonts w:ascii="Arial" w:hAnsi="Arial" w:cs="Arial"/>
          <w:bCs/>
        </w:rPr>
        <w:t xml:space="preserve">realizované </w:t>
      </w:r>
      <w:r w:rsidR="00EC476E" w:rsidRPr="003F2BA7">
        <w:rPr>
          <w:rFonts w:ascii="Arial" w:hAnsi="Arial" w:cs="Arial"/>
          <w:bCs/>
        </w:rPr>
        <w:t xml:space="preserve">prostřednictvím </w:t>
      </w:r>
      <w:proofErr w:type="spellStart"/>
      <w:r w:rsidRPr="003F2BA7">
        <w:rPr>
          <w:rFonts w:ascii="Arial" w:hAnsi="Arial" w:cs="Arial"/>
          <w:bCs/>
        </w:rPr>
        <w:t>Energy</w:t>
      </w:r>
      <w:proofErr w:type="spellEnd"/>
      <w:r w:rsidRPr="003F2BA7">
        <w:rPr>
          <w:rFonts w:ascii="Arial" w:hAnsi="Arial" w:cs="Arial"/>
          <w:bCs/>
        </w:rPr>
        <w:t xml:space="preserve"> Performance </w:t>
      </w:r>
      <w:proofErr w:type="spellStart"/>
      <w:r w:rsidRPr="003F2BA7">
        <w:rPr>
          <w:rFonts w:ascii="Arial" w:hAnsi="Arial" w:cs="Arial"/>
          <w:bCs/>
        </w:rPr>
        <w:t>Contracting</w:t>
      </w:r>
      <w:proofErr w:type="spellEnd"/>
      <w:r w:rsidRPr="003F2BA7">
        <w:rPr>
          <w:rFonts w:ascii="Arial" w:hAnsi="Arial" w:cs="Arial"/>
          <w:bCs/>
        </w:rPr>
        <w:t xml:space="preserve"> (EPC)</w:t>
      </w:r>
      <w:r w:rsidRPr="003F2BA7">
        <w:rPr>
          <w:rFonts w:ascii="Arial" w:hAnsi="Arial" w:cs="Arial"/>
          <w:bCs/>
          <w:color w:val="000000" w:themeColor="text1"/>
        </w:rPr>
        <w:t xml:space="preserve"> </w:t>
      </w:r>
      <w:r w:rsidR="001C6A9A" w:rsidRPr="003F2BA7">
        <w:rPr>
          <w:rFonts w:ascii="Arial" w:hAnsi="Arial" w:cs="Arial"/>
          <w:color w:val="000000" w:themeColor="text1"/>
        </w:rPr>
        <w:t xml:space="preserve">a pro projekty využívající metodu </w:t>
      </w:r>
      <w:r w:rsidR="000F3FB5" w:rsidRPr="003F2BA7">
        <w:rPr>
          <w:rFonts w:ascii="Arial" w:hAnsi="Arial" w:cs="Arial"/>
          <w:color w:val="000000" w:themeColor="text1"/>
        </w:rPr>
        <w:t xml:space="preserve">Performance </w:t>
      </w:r>
      <w:r w:rsidR="001C6A9A" w:rsidRPr="003F2BA7">
        <w:rPr>
          <w:rFonts w:ascii="Arial" w:hAnsi="Arial" w:cs="Arial"/>
          <w:color w:val="000000" w:themeColor="text1"/>
        </w:rPr>
        <w:t xml:space="preserve">Design and </w:t>
      </w:r>
      <w:proofErr w:type="spellStart"/>
      <w:r w:rsidR="001C6A9A" w:rsidRPr="003F2BA7">
        <w:rPr>
          <w:rFonts w:ascii="Arial" w:hAnsi="Arial" w:cs="Arial"/>
          <w:color w:val="000000" w:themeColor="text1"/>
        </w:rPr>
        <w:t>Build</w:t>
      </w:r>
      <w:proofErr w:type="spellEnd"/>
      <w:r w:rsidR="001C6A9A" w:rsidRPr="003F2BA7">
        <w:rPr>
          <w:rFonts w:ascii="Arial" w:hAnsi="Arial" w:cs="Arial"/>
          <w:color w:val="000000" w:themeColor="text1"/>
        </w:rPr>
        <w:t xml:space="preserve"> (</w:t>
      </w:r>
      <w:r w:rsidR="000F3FB5" w:rsidRPr="003F2BA7">
        <w:rPr>
          <w:rFonts w:ascii="Arial" w:hAnsi="Arial" w:cs="Arial"/>
          <w:color w:val="000000" w:themeColor="text1"/>
        </w:rPr>
        <w:t>P</w:t>
      </w:r>
      <w:r w:rsidR="001C6A9A" w:rsidRPr="003F2BA7">
        <w:rPr>
          <w:rFonts w:ascii="Arial" w:hAnsi="Arial" w:cs="Arial"/>
          <w:color w:val="000000" w:themeColor="text1"/>
        </w:rPr>
        <w:t xml:space="preserve">D&amp;B) </w:t>
      </w:r>
      <w:r w:rsidR="000F3FB5" w:rsidRPr="003F2BA7">
        <w:rPr>
          <w:rFonts w:ascii="Arial" w:hAnsi="Arial" w:cs="Arial"/>
          <w:bCs/>
          <w:color w:val="000000" w:themeColor="text1"/>
        </w:rPr>
        <w:t xml:space="preserve">garantující provozní parametry </w:t>
      </w:r>
      <w:proofErr w:type="spellStart"/>
      <w:r w:rsidR="000F3FB5" w:rsidRPr="003F2BA7">
        <w:rPr>
          <w:rFonts w:ascii="Arial" w:hAnsi="Arial" w:cs="Arial"/>
          <w:bCs/>
          <w:color w:val="000000" w:themeColor="text1"/>
        </w:rPr>
        <w:t>vč</w:t>
      </w:r>
      <w:proofErr w:type="spellEnd"/>
      <w:r w:rsidR="000F3FB5" w:rsidRPr="003F2BA7">
        <w:rPr>
          <w:rFonts w:ascii="Arial" w:hAnsi="Arial" w:cs="Arial"/>
          <w:bCs/>
          <w:color w:val="000000" w:themeColor="text1"/>
        </w:rPr>
        <w:t>, dosažené úspory energie po dobu udržitelnosti projektu</w:t>
      </w:r>
      <w:r w:rsidR="00B67CF6" w:rsidRPr="003F2BA7">
        <w:rPr>
          <w:rFonts w:ascii="Arial" w:hAnsi="Arial" w:cs="Arial"/>
          <w:bCs/>
          <w:color w:val="000000" w:themeColor="text1"/>
        </w:rPr>
        <w:t>;</w:t>
      </w:r>
    </w:p>
    <w:p w14:paraId="306103FE" w14:textId="1B072FFE" w:rsidR="004727B1" w:rsidRPr="003F2BA7" w:rsidRDefault="000F3FB5" w:rsidP="00DD0F62">
      <w:pPr>
        <w:pStyle w:val="Odstavecseseznamem"/>
        <w:numPr>
          <w:ilvl w:val="0"/>
          <w:numId w:val="13"/>
        </w:numPr>
        <w:spacing w:after="120" w:line="264" w:lineRule="auto"/>
        <w:contextualSpacing w:val="0"/>
        <w:jc w:val="both"/>
        <w:rPr>
          <w:rFonts w:ascii="Arial" w:hAnsi="Arial" w:cs="Arial"/>
          <w:color w:val="000000" w:themeColor="text1"/>
        </w:rPr>
      </w:pPr>
      <w:r w:rsidRPr="003F2BA7">
        <w:rPr>
          <w:rFonts w:ascii="Arial" w:hAnsi="Arial" w:cs="Arial"/>
          <w:bCs/>
        </w:rPr>
        <w:t xml:space="preserve">Zvýhodněná podpora při </w:t>
      </w:r>
      <w:r w:rsidR="00116E16" w:rsidRPr="003F2BA7">
        <w:rPr>
          <w:rFonts w:ascii="Arial" w:hAnsi="Arial" w:cs="Arial"/>
          <w:bCs/>
        </w:rPr>
        <w:t xml:space="preserve">možnosti využití investiční dotace pro projekty </w:t>
      </w:r>
      <w:r w:rsidRPr="003F2BA7">
        <w:rPr>
          <w:rFonts w:ascii="Arial" w:hAnsi="Arial" w:cs="Arial"/>
          <w:bCs/>
        </w:rPr>
        <w:t xml:space="preserve">realizované </w:t>
      </w:r>
      <w:r w:rsidR="00116E16" w:rsidRPr="003F2BA7">
        <w:rPr>
          <w:rFonts w:ascii="Arial" w:hAnsi="Arial" w:cs="Arial"/>
          <w:bCs/>
        </w:rPr>
        <w:t xml:space="preserve">skrze </w:t>
      </w:r>
      <w:proofErr w:type="spellStart"/>
      <w:r w:rsidR="00116E16" w:rsidRPr="003F2BA7">
        <w:rPr>
          <w:rFonts w:ascii="Arial" w:hAnsi="Arial" w:cs="Arial"/>
          <w:bCs/>
        </w:rPr>
        <w:t>Energy</w:t>
      </w:r>
      <w:proofErr w:type="spellEnd"/>
      <w:r w:rsidR="00116E16" w:rsidRPr="003F2BA7">
        <w:rPr>
          <w:rFonts w:ascii="Arial" w:hAnsi="Arial" w:cs="Arial"/>
          <w:bCs/>
        </w:rPr>
        <w:t xml:space="preserve"> Performance </w:t>
      </w:r>
      <w:proofErr w:type="spellStart"/>
      <w:r w:rsidR="00116E16" w:rsidRPr="003F2BA7">
        <w:rPr>
          <w:rFonts w:ascii="Arial" w:hAnsi="Arial" w:cs="Arial"/>
          <w:bCs/>
        </w:rPr>
        <w:t>Contracting</w:t>
      </w:r>
      <w:proofErr w:type="spellEnd"/>
      <w:r w:rsidR="00116E16" w:rsidRPr="003F2BA7">
        <w:rPr>
          <w:rFonts w:ascii="Arial" w:hAnsi="Arial" w:cs="Arial"/>
          <w:bCs/>
        </w:rPr>
        <w:t xml:space="preserve"> (EPC) a pro projekty využívající metodu </w:t>
      </w:r>
      <w:r w:rsidRPr="003F2BA7">
        <w:rPr>
          <w:rFonts w:ascii="Arial" w:hAnsi="Arial" w:cs="Arial"/>
          <w:bCs/>
        </w:rPr>
        <w:t xml:space="preserve">Performance </w:t>
      </w:r>
      <w:r w:rsidR="00116E16" w:rsidRPr="003F2BA7">
        <w:rPr>
          <w:rFonts w:ascii="Arial" w:hAnsi="Arial" w:cs="Arial"/>
          <w:bCs/>
        </w:rPr>
        <w:t xml:space="preserve">Design and </w:t>
      </w:r>
      <w:proofErr w:type="spellStart"/>
      <w:r w:rsidR="00116E16" w:rsidRPr="003F2BA7">
        <w:rPr>
          <w:rFonts w:ascii="Arial" w:hAnsi="Arial" w:cs="Arial"/>
          <w:bCs/>
        </w:rPr>
        <w:t>Build</w:t>
      </w:r>
      <w:proofErr w:type="spellEnd"/>
      <w:r w:rsidR="00116E16" w:rsidRPr="003F2BA7">
        <w:rPr>
          <w:rFonts w:ascii="Arial" w:hAnsi="Arial" w:cs="Arial"/>
          <w:bCs/>
        </w:rPr>
        <w:t xml:space="preserve"> (</w:t>
      </w:r>
      <w:r w:rsidRPr="003F2BA7">
        <w:rPr>
          <w:rFonts w:ascii="Arial" w:hAnsi="Arial" w:cs="Arial"/>
          <w:bCs/>
        </w:rPr>
        <w:t>P</w:t>
      </w:r>
      <w:r w:rsidR="00116E16" w:rsidRPr="003F2BA7">
        <w:rPr>
          <w:rFonts w:ascii="Arial" w:hAnsi="Arial" w:cs="Arial"/>
          <w:bCs/>
        </w:rPr>
        <w:t xml:space="preserve">D&amp;B) </w:t>
      </w:r>
      <w:r w:rsidRPr="003F2BA7">
        <w:rPr>
          <w:rFonts w:ascii="Arial" w:hAnsi="Arial" w:cs="Arial"/>
          <w:bCs/>
          <w:color w:val="000000" w:themeColor="text1"/>
        </w:rPr>
        <w:t xml:space="preserve">garantující provozní parametry </w:t>
      </w:r>
      <w:proofErr w:type="spellStart"/>
      <w:r w:rsidRPr="003F2BA7">
        <w:rPr>
          <w:rFonts w:ascii="Arial" w:hAnsi="Arial" w:cs="Arial"/>
          <w:bCs/>
          <w:color w:val="000000" w:themeColor="text1"/>
        </w:rPr>
        <w:t>vč</w:t>
      </w:r>
      <w:proofErr w:type="spellEnd"/>
      <w:r w:rsidRPr="003F2BA7">
        <w:rPr>
          <w:rFonts w:ascii="Arial" w:hAnsi="Arial" w:cs="Arial"/>
          <w:bCs/>
          <w:color w:val="000000" w:themeColor="text1"/>
        </w:rPr>
        <w:t>, dosažené úspory energie po dobu udržitelnosti projektu</w:t>
      </w:r>
      <w:r w:rsidR="00116E16" w:rsidRPr="003F2BA7">
        <w:rPr>
          <w:rFonts w:ascii="Arial" w:hAnsi="Arial" w:cs="Arial"/>
          <w:bCs/>
        </w:rPr>
        <w:t>.</w:t>
      </w:r>
    </w:p>
    <w:p w14:paraId="2312E0E7" w14:textId="77777777" w:rsidR="009A7D2D" w:rsidRPr="003F2BA7" w:rsidRDefault="009A7D2D" w:rsidP="00850DEE">
      <w:pPr>
        <w:overflowPunct/>
        <w:autoSpaceDE/>
        <w:autoSpaceDN/>
        <w:adjustRightInd/>
        <w:spacing w:after="120" w:line="264" w:lineRule="auto"/>
        <w:jc w:val="both"/>
        <w:textAlignment w:val="auto"/>
        <w:rPr>
          <w:rFonts w:ascii="Arial" w:eastAsiaTheme="minorHAnsi" w:hAnsi="Arial" w:cs="Arial"/>
          <w:b/>
          <w:bCs/>
          <w:u w:val="single"/>
        </w:rPr>
      </w:pPr>
    </w:p>
    <w:p w14:paraId="7DBEA4B0" w14:textId="38B0E1D2" w:rsidR="009A7D2D" w:rsidRPr="003F2BA7" w:rsidRDefault="009A7D2D" w:rsidP="00850DEE">
      <w:pPr>
        <w:overflowPunct/>
        <w:autoSpaceDE/>
        <w:autoSpaceDN/>
        <w:adjustRightInd/>
        <w:spacing w:after="120" w:line="264" w:lineRule="auto"/>
        <w:jc w:val="both"/>
        <w:textAlignment w:val="auto"/>
        <w:rPr>
          <w:rFonts w:ascii="Arial" w:eastAsiaTheme="minorHAnsi" w:hAnsi="Arial" w:cs="Arial"/>
          <w:b/>
          <w:bCs/>
        </w:rPr>
      </w:pPr>
      <w:r w:rsidRPr="003F2BA7">
        <w:rPr>
          <w:rFonts w:ascii="Arial" w:eastAsiaTheme="minorHAnsi" w:hAnsi="Arial" w:cs="Arial"/>
          <w:b/>
          <w:bCs/>
        </w:rPr>
        <w:t xml:space="preserve">Očekávaný příspěvek podporovaných aktivit ke </w:t>
      </w:r>
      <w:r w:rsidR="000C2911" w:rsidRPr="003F2BA7">
        <w:rPr>
          <w:rFonts w:ascii="Arial" w:eastAsiaTheme="minorHAnsi" w:hAnsi="Arial" w:cs="Arial"/>
          <w:b/>
          <w:bCs/>
        </w:rPr>
        <w:t>specifickému</w:t>
      </w:r>
      <w:r w:rsidRPr="003F2BA7">
        <w:rPr>
          <w:rFonts w:ascii="Arial" w:eastAsiaTheme="minorHAnsi" w:hAnsi="Arial" w:cs="Arial"/>
          <w:b/>
          <w:bCs/>
        </w:rPr>
        <w:t xml:space="preserve"> cíli:</w:t>
      </w:r>
    </w:p>
    <w:p w14:paraId="6610F936" w14:textId="32AC109E" w:rsidR="00FD6E84" w:rsidRPr="003F2BA7" w:rsidRDefault="00120898" w:rsidP="00850DEE">
      <w:pPr>
        <w:overflowPunct/>
        <w:autoSpaceDE/>
        <w:autoSpaceDN/>
        <w:adjustRightInd/>
        <w:spacing w:after="120" w:line="264" w:lineRule="auto"/>
        <w:jc w:val="both"/>
        <w:textAlignment w:val="auto"/>
        <w:rPr>
          <w:rFonts w:ascii="Arial" w:hAnsi="Arial" w:cs="Arial"/>
        </w:rPr>
      </w:pPr>
      <w:r w:rsidRPr="003F2BA7">
        <w:rPr>
          <w:rFonts w:ascii="Arial" w:hAnsi="Arial" w:cs="Arial"/>
        </w:rPr>
        <w:t xml:space="preserve">Podpora energeticky úsporných opatření povede ke snižování energetické náročnosti hospodářství ČR, a to prostřednictvím snižování spotřebované energie na vyprodukovanou jednotku </w:t>
      </w:r>
      <w:r w:rsidR="007E1AEC" w:rsidRPr="003F2BA7">
        <w:rPr>
          <w:rFonts w:ascii="Arial" w:hAnsi="Arial" w:cs="Arial"/>
        </w:rPr>
        <w:t>HNP</w:t>
      </w:r>
      <w:r w:rsidRPr="003F2BA7">
        <w:rPr>
          <w:rFonts w:ascii="Arial" w:hAnsi="Arial" w:cs="Arial"/>
        </w:rPr>
        <w:t xml:space="preserve"> v důsledku zavádění účinnějších technologií v průmyslu nebo renovací budov určených na provoz podniků. V případě</w:t>
      </w:r>
      <w:r w:rsidR="00901B7F" w:rsidRPr="003F2BA7">
        <w:rPr>
          <w:rFonts w:ascii="Arial" w:hAnsi="Arial" w:cs="Arial"/>
          <w:bCs/>
        </w:rPr>
        <w:t xml:space="preserve"> </w:t>
      </w:r>
      <w:r w:rsidR="00901B7F" w:rsidRPr="003F2BA7">
        <w:rPr>
          <w:rFonts w:ascii="Arial" w:hAnsi="Arial" w:cs="Arial"/>
        </w:rPr>
        <w:t xml:space="preserve">snížení energetické náročnosti hospodářství ČR </w:t>
      </w:r>
      <w:r w:rsidRPr="003F2BA7">
        <w:rPr>
          <w:rFonts w:ascii="Arial" w:hAnsi="Arial" w:cs="Arial"/>
        </w:rPr>
        <w:t>je</w:t>
      </w:r>
      <w:r w:rsidR="00901B7F" w:rsidRPr="003F2BA7">
        <w:rPr>
          <w:rFonts w:ascii="Arial" w:hAnsi="Arial" w:cs="Arial"/>
        </w:rPr>
        <w:t xml:space="preserve"> cílem přiblížit se úrovni průměru EU, tzn. cca 5000 GJ/ mil. € HDP, přičemž ČR je aktuálně na úrovni cca 10 000 GJ/mil. € HDP. </w:t>
      </w:r>
      <w:r w:rsidR="00FD6E84" w:rsidRPr="003F2BA7">
        <w:rPr>
          <w:rFonts w:ascii="Arial" w:hAnsi="Arial" w:cs="Arial"/>
        </w:rPr>
        <w:t xml:space="preserve">Realizace energeticky úsporných opatření v budovách podnikatelských subjektů </w:t>
      </w:r>
      <w:r w:rsidRPr="003F2BA7">
        <w:rPr>
          <w:rFonts w:ascii="Arial" w:hAnsi="Arial" w:cs="Arial"/>
        </w:rPr>
        <w:t xml:space="preserve">rovněž </w:t>
      </w:r>
      <w:r w:rsidR="00FD6E84" w:rsidRPr="003F2BA7">
        <w:rPr>
          <w:rFonts w:ascii="Arial" w:hAnsi="Arial" w:cs="Arial"/>
        </w:rPr>
        <w:t xml:space="preserve">povede ke snižování energetické náročnosti fondu budov ČR </w:t>
      </w:r>
      <w:r w:rsidRPr="003F2BA7">
        <w:rPr>
          <w:rFonts w:ascii="Arial" w:hAnsi="Arial" w:cs="Arial"/>
        </w:rPr>
        <w:t>či</w:t>
      </w:r>
      <w:r w:rsidR="00FD6E84" w:rsidRPr="003F2BA7">
        <w:rPr>
          <w:rFonts w:ascii="Arial" w:hAnsi="Arial" w:cs="Arial"/>
        </w:rPr>
        <w:t xml:space="preserve"> ke zvýšení</w:t>
      </w:r>
      <w:r w:rsidRPr="003F2BA7">
        <w:rPr>
          <w:rFonts w:ascii="Arial" w:hAnsi="Arial" w:cs="Arial"/>
        </w:rPr>
        <w:t xml:space="preserve"> tempa renovace budov</w:t>
      </w:r>
      <w:r w:rsidR="007E1AEC" w:rsidRPr="003F2BA7">
        <w:rPr>
          <w:rFonts w:ascii="Arial" w:hAnsi="Arial" w:cs="Arial"/>
        </w:rPr>
        <w:t>, a to</w:t>
      </w:r>
      <w:r w:rsidRPr="003F2BA7">
        <w:rPr>
          <w:rFonts w:ascii="Arial" w:hAnsi="Arial" w:cs="Arial"/>
        </w:rPr>
        <w:t xml:space="preserve"> ideálně </w:t>
      </w:r>
      <w:r w:rsidR="00850DEE" w:rsidRPr="003F2BA7">
        <w:rPr>
          <w:rFonts w:ascii="Arial" w:hAnsi="Arial" w:cs="Arial"/>
        </w:rPr>
        <w:t>na průměr EU</w:t>
      </w:r>
      <w:r w:rsidR="007E1AEC" w:rsidRPr="003F2BA7">
        <w:rPr>
          <w:rFonts w:ascii="Arial" w:hAnsi="Arial" w:cs="Arial"/>
        </w:rPr>
        <w:t>, či snížení počtu</w:t>
      </w:r>
      <w:r w:rsidR="00850DEE" w:rsidRPr="003F2BA7">
        <w:rPr>
          <w:rFonts w:ascii="Arial" w:hAnsi="Arial" w:cs="Arial"/>
        </w:rPr>
        <w:t xml:space="preserve"> budov nesplňujících požadavky na energetickou náročnost či</w:t>
      </w:r>
      <w:r w:rsidR="00C50738" w:rsidRPr="003F2BA7">
        <w:rPr>
          <w:rFonts w:ascii="Arial" w:hAnsi="Arial" w:cs="Arial"/>
        </w:rPr>
        <w:t xml:space="preserve"> </w:t>
      </w:r>
      <w:r w:rsidR="005D3D3E" w:rsidRPr="003F2BA7">
        <w:rPr>
          <w:rFonts w:ascii="Arial" w:hAnsi="Arial" w:cs="Arial"/>
        </w:rPr>
        <w:t>kvalitu vnitřního prostředí</w:t>
      </w:r>
      <w:r w:rsidR="00850DEE" w:rsidRPr="003F2BA7">
        <w:rPr>
          <w:rFonts w:ascii="Arial" w:hAnsi="Arial" w:cs="Arial"/>
        </w:rPr>
        <w:t xml:space="preserve">. </w:t>
      </w:r>
      <w:r w:rsidR="00FD6E84" w:rsidRPr="003F2BA7">
        <w:rPr>
          <w:rFonts w:ascii="Arial" w:hAnsi="Arial" w:cs="Arial"/>
        </w:rPr>
        <w:t xml:space="preserve">Snižování energetické náročnosti hospodářství podniků </w:t>
      </w:r>
      <w:r w:rsidRPr="003F2BA7">
        <w:rPr>
          <w:rFonts w:ascii="Arial" w:hAnsi="Arial" w:cs="Arial"/>
        </w:rPr>
        <w:t xml:space="preserve">rovněž </w:t>
      </w:r>
      <w:r w:rsidR="00FD6E84" w:rsidRPr="003F2BA7">
        <w:rPr>
          <w:rFonts w:ascii="Arial" w:hAnsi="Arial" w:cs="Arial"/>
        </w:rPr>
        <w:t>povede přímo ke snižování růstu konečné spotřeby e</w:t>
      </w:r>
      <w:r w:rsidRPr="003F2BA7">
        <w:rPr>
          <w:rFonts w:ascii="Arial" w:hAnsi="Arial" w:cs="Arial"/>
        </w:rPr>
        <w:t xml:space="preserve">nergie v podnikatelském sektoru </w:t>
      </w:r>
      <w:r w:rsidR="007E1AEC" w:rsidRPr="003F2BA7">
        <w:rPr>
          <w:rFonts w:ascii="Arial" w:hAnsi="Arial" w:cs="Arial"/>
          <w:bCs/>
        </w:rPr>
        <w:t>a neutralizaci</w:t>
      </w:r>
      <w:r w:rsidR="00FD6E84" w:rsidRPr="003F2BA7">
        <w:rPr>
          <w:rFonts w:ascii="Arial" w:hAnsi="Arial" w:cs="Arial"/>
          <w:bCs/>
        </w:rPr>
        <w:t xml:space="preserve"> vlivu ekonomického růstu na </w:t>
      </w:r>
      <w:r w:rsidR="00FD6E84" w:rsidRPr="003F2BA7">
        <w:rPr>
          <w:rFonts w:ascii="Arial" w:hAnsi="Arial" w:cs="Arial"/>
          <w:bCs/>
        </w:rPr>
        <w:lastRenderedPageBreak/>
        <w:t xml:space="preserve">úroveň </w:t>
      </w:r>
      <w:r w:rsidR="00BC018C" w:rsidRPr="003F2BA7">
        <w:rPr>
          <w:rFonts w:ascii="Arial" w:hAnsi="Arial" w:cs="Arial"/>
          <w:bCs/>
        </w:rPr>
        <w:t xml:space="preserve">konečné </w:t>
      </w:r>
      <w:r w:rsidR="00FD6E84" w:rsidRPr="003F2BA7">
        <w:rPr>
          <w:rFonts w:ascii="Arial" w:hAnsi="Arial" w:cs="Arial"/>
          <w:bCs/>
        </w:rPr>
        <w:t>spotřeby energie</w:t>
      </w:r>
      <w:r w:rsidR="00850DEE" w:rsidRPr="003F2BA7">
        <w:rPr>
          <w:rFonts w:ascii="Arial" w:hAnsi="Arial" w:cs="Arial"/>
        </w:rPr>
        <w:t xml:space="preserve"> a </w:t>
      </w:r>
      <w:r w:rsidR="00FD6E84" w:rsidRPr="003F2BA7">
        <w:rPr>
          <w:rFonts w:ascii="Arial" w:hAnsi="Arial" w:cs="Arial"/>
          <w:bCs/>
        </w:rPr>
        <w:t>zvýšení konkurenceschopnosti podnikatelského sektoru v dlouhodobém horizontu</w:t>
      </w:r>
      <w:r w:rsidR="00850DEE" w:rsidRPr="003F2BA7">
        <w:rPr>
          <w:rFonts w:ascii="Arial" w:hAnsi="Arial" w:cs="Arial"/>
        </w:rPr>
        <w:t xml:space="preserve">. </w:t>
      </w:r>
    </w:p>
    <w:p w14:paraId="31E29775" w14:textId="77777777" w:rsidR="008301F2" w:rsidRPr="003F2BA7" w:rsidRDefault="008301F2" w:rsidP="00850DEE">
      <w:pPr>
        <w:spacing w:after="120" w:line="264" w:lineRule="auto"/>
        <w:jc w:val="both"/>
        <w:rPr>
          <w:rFonts w:ascii="Arial" w:hAnsi="Arial" w:cs="Arial"/>
          <w:b/>
          <w:i/>
          <w:iCs/>
        </w:rPr>
      </w:pPr>
    </w:p>
    <w:p w14:paraId="4F6F46A2" w14:textId="7E53DD94" w:rsidR="00984B95" w:rsidRPr="003F2BA7" w:rsidRDefault="00984B95" w:rsidP="00850DEE">
      <w:pPr>
        <w:spacing w:after="120" w:line="264" w:lineRule="auto"/>
        <w:jc w:val="both"/>
        <w:rPr>
          <w:rFonts w:ascii="Arial" w:hAnsi="Arial" w:cs="Arial"/>
          <w:b/>
          <w:i/>
          <w:iCs/>
          <w:u w:val="single"/>
        </w:rPr>
      </w:pPr>
      <w:r w:rsidRPr="003F2BA7">
        <w:rPr>
          <w:rFonts w:ascii="Arial" w:hAnsi="Arial" w:cs="Arial"/>
          <w:b/>
          <w:i/>
          <w:iCs/>
          <w:u w:val="single"/>
        </w:rPr>
        <w:t>Hlavní cílové skupiny</w:t>
      </w:r>
    </w:p>
    <w:p w14:paraId="4B4024AB" w14:textId="33B5B1E8" w:rsidR="00F76D15" w:rsidRPr="00081CC4" w:rsidRDefault="004E5ADE" w:rsidP="006115EA">
      <w:pPr>
        <w:overflowPunct/>
        <w:autoSpaceDE/>
        <w:autoSpaceDN/>
        <w:adjustRightInd/>
        <w:spacing w:after="120" w:line="264" w:lineRule="auto"/>
        <w:jc w:val="both"/>
        <w:textAlignment w:val="auto"/>
        <w:rPr>
          <w:rFonts w:ascii="Arial" w:eastAsiaTheme="majorEastAsia" w:hAnsi="Arial" w:cs="Arial"/>
        </w:rPr>
      </w:pPr>
      <w:r w:rsidRPr="003F2BA7">
        <w:rPr>
          <w:rFonts w:ascii="Arial" w:hAnsi="Arial" w:cs="Arial"/>
        </w:rPr>
        <w:t>Cílovou skupinou</w:t>
      </w:r>
      <w:r w:rsidR="00E5032D" w:rsidRPr="003F2BA7">
        <w:rPr>
          <w:rFonts w:ascii="Arial" w:hAnsi="Arial" w:cs="Arial"/>
        </w:rPr>
        <w:t xml:space="preserve"> jsou </w:t>
      </w:r>
      <w:r w:rsidRPr="003F2BA7">
        <w:rPr>
          <w:rFonts w:ascii="Arial" w:hAnsi="Arial" w:cs="Arial"/>
        </w:rPr>
        <w:t xml:space="preserve">primárně </w:t>
      </w:r>
      <w:r w:rsidR="00E5032D" w:rsidRPr="003F2BA7">
        <w:rPr>
          <w:rFonts w:ascii="Arial" w:hAnsi="Arial" w:cs="Arial"/>
        </w:rPr>
        <w:t>podnikatelské subjekty</w:t>
      </w:r>
      <w:r w:rsidR="0050655E" w:rsidRPr="003F2BA7">
        <w:rPr>
          <w:rFonts w:ascii="Arial" w:hAnsi="Arial" w:cs="Arial"/>
        </w:rPr>
        <w:t>,</w:t>
      </w:r>
      <w:r w:rsidR="00A34A8F" w:rsidRPr="003F2BA7">
        <w:rPr>
          <w:rFonts w:ascii="Arial" w:hAnsi="Arial" w:cs="Arial"/>
        </w:rPr>
        <w:t xml:space="preserve"> </w:t>
      </w:r>
      <w:r w:rsidRPr="003F2BA7">
        <w:rPr>
          <w:rFonts w:ascii="Arial" w:hAnsi="Arial" w:cs="Arial"/>
        </w:rPr>
        <w:t xml:space="preserve">nicméně realizace intervencí zajistí pozitivní dopady na </w:t>
      </w:r>
      <w:r w:rsidR="00E5032D" w:rsidRPr="003F2BA7">
        <w:rPr>
          <w:rFonts w:ascii="Arial" w:hAnsi="Arial" w:cs="Arial"/>
        </w:rPr>
        <w:t>vš</w:t>
      </w:r>
      <w:r w:rsidR="00A34A8F" w:rsidRPr="003F2BA7">
        <w:rPr>
          <w:rFonts w:ascii="Arial" w:hAnsi="Arial" w:cs="Arial"/>
        </w:rPr>
        <w:t>e</w:t>
      </w:r>
      <w:r w:rsidR="00E5032D" w:rsidRPr="00081CC4">
        <w:rPr>
          <w:rFonts w:ascii="Arial" w:hAnsi="Arial" w:cs="Arial"/>
        </w:rPr>
        <w:t>chn</w:t>
      </w:r>
      <w:r w:rsidRPr="00081CC4">
        <w:rPr>
          <w:rFonts w:ascii="Arial" w:hAnsi="Arial" w:cs="Arial"/>
        </w:rPr>
        <w:t>y</w:t>
      </w:r>
      <w:r w:rsidR="00E5032D" w:rsidRPr="00081CC4">
        <w:rPr>
          <w:rFonts w:ascii="Arial" w:hAnsi="Arial" w:cs="Arial"/>
        </w:rPr>
        <w:t xml:space="preserve"> občan</w:t>
      </w:r>
      <w:r w:rsidRPr="00081CC4">
        <w:rPr>
          <w:rFonts w:ascii="Arial" w:hAnsi="Arial" w:cs="Arial"/>
        </w:rPr>
        <w:t>y</w:t>
      </w:r>
      <w:r w:rsidR="00E5032D" w:rsidRPr="00081CC4">
        <w:rPr>
          <w:rFonts w:ascii="Arial" w:hAnsi="Arial" w:cs="Arial"/>
        </w:rPr>
        <w:t xml:space="preserve"> žijící v místě realizace projektu. Vzhledem k tomu, že projekty mají i environmentální přínosy, tak by realizovaná úsporná opatření měla vést kromě úspor zejména neobnovitelných zdrojů energie i ke snížení negativních vlivů na životní prostředí</w:t>
      </w:r>
      <w:r w:rsidR="005D3D3E" w:rsidRPr="00081CC4">
        <w:rPr>
          <w:rFonts w:ascii="Arial" w:hAnsi="Arial" w:cs="Arial"/>
        </w:rPr>
        <w:t xml:space="preserve"> (pevné částice, </w:t>
      </w:r>
      <w:proofErr w:type="spellStart"/>
      <w:r w:rsidR="007A3369" w:rsidRPr="00081CC4">
        <w:rPr>
          <w:rFonts w:ascii="Arial" w:hAnsi="Arial" w:cs="Arial"/>
        </w:rPr>
        <w:t>NO</w:t>
      </w:r>
      <w:r w:rsidR="007A3369" w:rsidRPr="00081CC4">
        <w:rPr>
          <w:rFonts w:ascii="Arial" w:hAnsi="Arial" w:cs="Arial"/>
          <w:vertAlign w:val="subscript"/>
        </w:rPr>
        <w:t>x</w:t>
      </w:r>
      <w:proofErr w:type="spellEnd"/>
      <w:r w:rsidR="005D3D3E" w:rsidRPr="00081CC4">
        <w:rPr>
          <w:rFonts w:ascii="Arial" w:hAnsi="Arial" w:cs="Arial"/>
        </w:rPr>
        <w:t xml:space="preserve">, emise </w:t>
      </w:r>
      <w:del w:id="1043" w:author="Juráš Pavel" w:date="2021-06-03T14:32:00Z">
        <w:r w:rsidR="00DC6552" w:rsidRPr="00081CC4" w:rsidDel="006C4B17">
          <w:rPr>
            <w:rFonts w:ascii="Arial" w:hAnsi="Arial" w:cs="Arial"/>
          </w:rPr>
          <w:delText>CO</w:delText>
        </w:r>
        <w:r w:rsidR="00DC6552" w:rsidRPr="00081CC4" w:rsidDel="006C4B17">
          <w:rPr>
            <w:rFonts w:ascii="Arial" w:hAnsi="Arial" w:cs="Arial"/>
            <w:vertAlign w:val="subscript"/>
          </w:rPr>
          <w:delText>2</w:delText>
        </w:r>
        <w:r w:rsidR="005D3D3E" w:rsidRPr="00081CC4" w:rsidDel="006C4B17">
          <w:rPr>
            <w:rFonts w:ascii="Arial" w:hAnsi="Arial" w:cs="Arial"/>
          </w:rPr>
          <w:delText xml:space="preserve"> </w:delText>
        </w:r>
      </w:del>
      <w:ins w:id="1044" w:author="Juráš Pavel" w:date="2021-06-03T14:32:00Z">
        <w:r w:rsidR="006C4B17" w:rsidRPr="00081CC4">
          <w:rPr>
            <w:rFonts w:ascii="Arial" w:hAnsi="Arial" w:cs="Arial"/>
          </w:rPr>
          <w:t xml:space="preserve">skleníkových plynů </w:t>
        </w:r>
      </w:ins>
      <w:r w:rsidR="005D3D3E" w:rsidRPr="00081CC4">
        <w:rPr>
          <w:rFonts w:ascii="Arial" w:hAnsi="Arial" w:cs="Arial"/>
        </w:rPr>
        <w:t>apod.)</w:t>
      </w:r>
      <w:r w:rsidR="00E5032D" w:rsidRPr="00081CC4">
        <w:rPr>
          <w:rFonts w:ascii="Arial" w:hAnsi="Arial" w:cs="Arial"/>
        </w:rPr>
        <w:t xml:space="preserve">, a to jak lokálně, tak globálně. To plně souvisí s cílem přispět k plnění klimaticko-energetických cílů pro rok 2030. </w:t>
      </w:r>
      <w:r w:rsidR="00BC018C" w:rsidRPr="00081CC4">
        <w:rPr>
          <w:rFonts w:ascii="Arial" w:hAnsi="Arial" w:cs="Arial"/>
        </w:rPr>
        <w:t>Ú</w:t>
      </w:r>
      <w:r w:rsidR="00E5032D" w:rsidRPr="00081CC4">
        <w:rPr>
          <w:rFonts w:ascii="Arial" w:hAnsi="Arial" w:cs="Arial"/>
        </w:rPr>
        <w:t xml:space="preserve">spory </w:t>
      </w:r>
      <w:r w:rsidR="00E5032D" w:rsidRPr="00081CC4">
        <w:rPr>
          <w:rFonts w:ascii="Arial" w:eastAsiaTheme="majorEastAsia" w:hAnsi="Arial" w:cs="Arial"/>
        </w:rPr>
        <w:t xml:space="preserve">energie přispějí </w:t>
      </w:r>
      <w:r w:rsidR="00BC018C" w:rsidRPr="00081CC4">
        <w:rPr>
          <w:rFonts w:ascii="Arial" w:eastAsiaTheme="majorEastAsia" w:hAnsi="Arial" w:cs="Arial"/>
        </w:rPr>
        <w:t>také ke</w:t>
      </w:r>
      <w:r w:rsidR="00E5032D" w:rsidRPr="00081CC4">
        <w:rPr>
          <w:rFonts w:ascii="Arial" w:eastAsiaTheme="majorEastAsia" w:hAnsi="Arial" w:cs="Arial"/>
        </w:rPr>
        <w:t xml:space="preserve"> snížení dovozní závislosti, což má celospolečenský dopad.</w:t>
      </w:r>
    </w:p>
    <w:p w14:paraId="6A87E10B" w14:textId="35B999B9" w:rsidR="009E0032" w:rsidRPr="00081CC4" w:rsidRDefault="009F655A" w:rsidP="00690538">
      <w:pPr>
        <w:overflowPunct/>
        <w:autoSpaceDE/>
        <w:autoSpaceDN/>
        <w:adjustRightInd/>
        <w:spacing w:after="240" w:line="264" w:lineRule="auto"/>
        <w:jc w:val="both"/>
        <w:textAlignment w:val="auto"/>
        <w:rPr>
          <w:rFonts w:ascii="Arial" w:eastAsiaTheme="majorEastAsia" w:hAnsi="Arial" w:cs="Arial"/>
        </w:rPr>
      </w:pPr>
      <w:r w:rsidRPr="00081CC4">
        <w:rPr>
          <w:rFonts w:ascii="Arial" w:eastAsiaTheme="majorEastAsia" w:hAnsi="Arial" w:cs="Arial"/>
          <w:u w:val="single"/>
        </w:rPr>
        <w:t>P</w:t>
      </w:r>
      <w:r w:rsidR="009E0032" w:rsidRPr="00081CC4">
        <w:rPr>
          <w:rFonts w:ascii="Arial" w:eastAsiaTheme="majorEastAsia" w:hAnsi="Arial" w:cs="Arial"/>
          <w:u w:val="single"/>
        </w:rPr>
        <w:t>říjemci</w:t>
      </w:r>
      <w:r w:rsidRPr="00081CC4">
        <w:rPr>
          <w:rFonts w:ascii="Arial" w:eastAsiaTheme="majorEastAsia" w:hAnsi="Arial" w:cs="Arial"/>
          <w:u w:val="single"/>
        </w:rPr>
        <w:t xml:space="preserve"> podpory</w:t>
      </w:r>
      <w:r w:rsidR="009E0032" w:rsidRPr="00081CC4">
        <w:rPr>
          <w:rFonts w:ascii="Arial" w:eastAsiaTheme="majorEastAsia" w:hAnsi="Arial" w:cs="Arial"/>
          <w:u w:val="single"/>
        </w:rPr>
        <w:t>:</w:t>
      </w:r>
      <w:r w:rsidR="009E0032" w:rsidRPr="00081CC4">
        <w:rPr>
          <w:rFonts w:ascii="Arial" w:eastAsiaTheme="majorEastAsia" w:hAnsi="Arial" w:cs="Arial"/>
        </w:rPr>
        <w:t xml:space="preserve"> </w:t>
      </w:r>
      <w:r w:rsidRPr="00081CC4">
        <w:rPr>
          <w:rFonts w:ascii="Arial" w:eastAsiaTheme="majorEastAsia" w:hAnsi="Arial" w:cs="Arial"/>
        </w:rPr>
        <w:t>p</w:t>
      </w:r>
      <w:r w:rsidR="009E0032" w:rsidRPr="00081CC4">
        <w:rPr>
          <w:rFonts w:ascii="Arial" w:eastAsiaTheme="majorEastAsia" w:hAnsi="Arial" w:cs="Arial"/>
        </w:rPr>
        <w:t>odnikatelské subjekty</w:t>
      </w:r>
      <w:r w:rsidR="00391A36" w:rsidRPr="00081CC4">
        <w:rPr>
          <w:rFonts w:ascii="Arial" w:eastAsiaTheme="majorEastAsia" w:hAnsi="Arial" w:cs="Arial"/>
        </w:rPr>
        <w:t xml:space="preserve"> (malé, střední a velké podniky</w:t>
      </w:r>
      <w:r w:rsidR="00DE2F4E" w:rsidRPr="00081CC4">
        <w:rPr>
          <w:rStyle w:val="Znakapoznpodarou"/>
          <w:rFonts w:ascii="Arial" w:eastAsiaTheme="majorEastAsia" w:hAnsi="Arial" w:cs="Arial"/>
        </w:rPr>
        <w:footnoteReference w:id="100"/>
      </w:r>
      <w:r w:rsidR="00391A36" w:rsidRPr="00081CC4">
        <w:rPr>
          <w:rFonts w:ascii="Arial" w:eastAsiaTheme="majorEastAsia" w:hAnsi="Arial" w:cs="Arial"/>
        </w:rPr>
        <w:t>)</w:t>
      </w:r>
      <w:r w:rsidR="00E052D1" w:rsidRPr="00081CC4">
        <w:rPr>
          <w:rFonts w:ascii="Arial" w:hAnsi="Arial" w:cs="Arial"/>
        </w:rPr>
        <w:t xml:space="preserve">, přičemž v oblasti železniční dopravy i subjekty až ze </w:t>
      </w:r>
      <w:proofErr w:type="gramStart"/>
      <w:r w:rsidR="00E052D1" w:rsidRPr="00081CC4">
        <w:rPr>
          <w:rFonts w:ascii="Arial" w:hAnsi="Arial" w:cs="Arial"/>
        </w:rPr>
        <w:t>100%</w:t>
      </w:r>
      <w:proofErr w:type="gramEnd"/>
      <w:r w:rsidR="00E052D1" w:rsidRPr="00081CC4">
        <w:rPr>
          <w:rFonts w:ascii="Arial" w:hAnsi="Arial" w:cs="Arial"/>
        </w:rPr>
        <w:t xml:space="preserve"> vlastněné veřejným sektorem</w:t>
      </w:r>
      <w:r w:rsidR="00DE2F4E" w:rsidRPr="00081CC4">
        <w:rPr>
          <w:rFonts w:ascii="Arial" w:eastAsiaTheme="majorEastAsia" w:hAnsi="Arial" w:cs="Arial"/>
        </w:rPr>
        <w:t>,</w:t>
      </w:r>
      <w:r w:rsidR="009E0032" w:rsidRPr="00081CC4">
        <w:rPr>
          <w:rFonts w:ascii="Arial" w:eastAsiaTheme="majorEastAsia" w:hAnsi="Arial" w:cs="Arial"/>
        </w:rPr>
        <w:t xml:space="preserve"> </w:t>
      </w:r>
      <w:r w:rsidR="00E052D1" w:rsidRPr="00081CC4">
        <w:rPr>
          <w:rFonts w:ascii="Arial" w:eastAsiaTheme="majorEastAsia" w:hAnsi="Arial" w:cs="Arial"/>
        </w:rPr>
        <w:t xml:space="preserve">dále </w:t>
      </w:r>
      <w:r w:rsidR="009E0032" w:rsidRPr="00081CC4">
        <w:rPr>
          <w:rFonts w:ascii="Arial" w:eastAsiaTheme="majorEastAsia" w:hAnsi="Arial" w:cs="Arial"/>
        </w:rPr>
        <w:t>rovněž zemědělští podnikatelé, podnikatelé v potravinářství, maloobchodní organizace a státní organizace</w:t>
      </w:r>
      <w:ins w:id="1045" w:author="Juráš Pavel" w:date="2021-06-02T16:27:00Z">
        <w:r w:rsidR="007F3E9A" w:rsidRPr="00081CC4">
          <w:rPr>
            <w:rFonts w:ascii="Arial" w:eastAsiaTheme="majorEastAsia" w:hAnsi="Arial" w:cs="Arial"/>
          </w:rPr>
          <w:t xml:space="preserve"> (Správa železnic)</w:t>
        </w:r>
      </w:ins>
      <w:r w:rsidR="009E0032" w:rsidRPr="00081CC4">
        <w:rPr>
          <w:rFonts w:ascii="Arial" w:eastAsiaTheme="majorEastAsia" w:hAnsi="Arial" w:cs="Arial"/>
        </w:rPr>
        <w:t>.</w:t>
      </w:r>
    </w:p>
    <w:p w14:paraId="1B25005E" w14:textId="77777777" w:rsidR="00473BDA" w:rsidRPr="003F2BA7" w:rsidRDefault="00473BDA" w:rsidP="006115EA">
      <w:pPr>
        <w:overflowPunct/>
        <w:autoSpaceDE/>
        <w:autoSpaceDN/>
        <w:adjustRightInd/>
        <w:spacing w:after="120" w:line="264" w:lineRule="auto"/>
        <w:jc w:val="both"/>
        <w:textAlignment w:val="auto"/>
        <w:rPr>
          <w:rFonts w:ascii="Arial" w:hAnsi="Arial" w:cs="Arial"/>
          <w:b/>
          <w:i/>
          <w:iCs/>
          <w:u w:val="single"/>
        </w:rPr>
      </w:pPr>
      <w:r w:rsidRPr="003F2BA7">
        <w:rPr>
          <w:rFonts w:ascii="Arial" w:eastAsiaTheme="majorEastAsia" w:hAnsi="Arial" w:cs="Arial"/>
          <w:b/>
          <w:i/>
          <w:u w:val="single"/>
        </w:rPr>
        <w:t>Aktivity zajišťu</w:t>
      </w:r>
      <w:r w:rsidRPr="003F2BA7">
        <w:rPr>
          <w:rFonts w:ascii="Arial" w:hAnsi="Arial" w:cs="Arial"/>
          <w:b/>
          <w:i/>
          <w:iCs/>
          <w:u w:val="single"/>
        </w:rPr>
        <w:t>jící rovnost, začlenění a nediskriminaci</w:t>
      </w:r>
    </w:p>
    <w:p w14:paraId="6845F88A" w14:textId="20C63DC1" w:rsidR="00E5032D" w:rsidRPr="003F2BA7" w:rsidDel="00E60B2C" w:rsidRDefault="00081CC4" w:rsidP="00E60B2C">
      <w:pPr>
        <w:spacing w:after="240" w:line="264" w:lineRule="auto"/>
        <w:jc w:val="both"/>
        <w:rPr>
          <w:del w:id="1046" w:author="Juráš Pavel" w:date="2021-06-02T11:12:00Z"/>
          <w:rFonts w:ascii="Arial" w:hAnsi="Arial" w:cs="Arial"/>
        </w:rPr>
      </w:pPr>
      <w:ins w:id="1047" w:author="Juráš Pavel" w:date="2021-06-04T00:35: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r>
          <w:rPr>
            <w:rFonts w:ascii="Arial" w:eastAsiaTheme="minorHAnsi" w:hAnsi="Arial" w:cs="Arial"/>
            <w:lang w:eastAsia="en-US"/>
          </w:rPr>
          <w:t xml:space="preserve"> </w:t>
        </w:r>
      </w:ins>
      <w:ins w:id="1048" w:author="Juráš Pavel" w:date="2021-06-02T11:12:00Z">
        <w:r w:rsidR="00E60B2C">
          <w:rPr>
            <w:rFonts w:ascii="Arial" w:eastAsiaTheme="minorHAnsi" w:hAnsi="Arial" w:cs="Arial"/>
            <w:lang w:eastAsia="en-US"/>
          </w:rPr>
          <w:t xml:space="preserve"> </w:t>
        </w:r>
      </w:ins>
      <w:del w:id="1049" w:author="Juráš Pavel" w:date="2021-06-02T11:12: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7FB08FBB" w14:textId="05080563" w:rsidR="00984B95" w:rsidRPr="003F2BA7" w:rsidRDefault="00BE525C" w:rsidP="00850DEE">
      <w:pPr>
        <w:spacing w:after="120" w:line="264" w:lineRule="auto"/>
        <w:jc w:val="both"/>
        <w:rPr>
          <w:rFonts w:ascii="Arial" w:hAnsi="Arial" w:cs="Arial"/>
          <w:b/>
          <w:i/>
          <w:iCs/>
          <w:u w:val="single"/>
        </w:rPr>
      </w:pPr>
      <w:r w:rsidRPr="003F2BA7">
        <w:rPr>
          <w:rFonts w:ascii="Arial" w:hAnsi="Arial" w:cs="Arial"/>
          <w:b/>
          <w:i/>
          <w:iCs/>
          <w:u w:val="single"/>
        </w:rPr>
        <w:t>Indikace k</w:t>
      </w:r>
      <w:r w:rsidR="00984B95" w:rsidRPr="003F2BA7">
        <w:rPr>
          <w:rFonts w:ascii="Arial" w:hAnsi="Arial" w:cs="Arial"/>
          <w:b/>
          <w:i/>
          <w:iCs/>
          <w:u w:val="single"/>
        </w:rPr>
        <w:t>onkrétní</w:t>
      </w:r>
      <w:r w:rsidRPr="003F2BA7">
        <w:rPr>
          <w:rFonts w:ascii="Arial" w:hAnsi="Arial" w:cs="Arial"/>
          <w:b/>
          <w:i/>
          <w:iCs/>
          <w:u w:val="single"/>
        </w:rPr>
        <w:t>ch</w:t>
      </w:r>
      <w:r w:rsidR="00984B95" w:rsidRPr="003F2BA7">
        <w:rPr>
          <w:rFonts w:ascii="Arial" w:hAnsi="Arial" w:cs="Arial"/>
          <w:b/>
          <w:i/>
          <w:iCs/>
          <w:u w:val="single"/>
        </w:rPr>
        <w:t xml:space="preserve"> cílov</w:t>
      </w:r>
      <w:r w:rsidRPr="003F2BA7">
        <w:rPr>
          <w:rFonts w:ascii="Arial" w:hAnsi="Arial" w:cs="Arial"/>
          <w:b/>
          <w:i/>
          <w:iCs/>
          <w:u w:val="single"/>
        </w:rPr>
        <w:t>ých</w:t>
      </w:r>
      <w:r w:rsidR="00984B95" w:rsidRPr="003F2BA7">
        <w:rPr>
          <w:rFonts w:ascii="Arial" w:hAnsi="Arial" w:cs="Arial"/>
          <w:b/>
          <w:i/>
          <w:iCs/>
          <w:u w:val="single"/>
        </w:rPr>
        <w:t xml:space="preserve"> území, včetně plánovaného použití územních nástrojů</w:t>
      </w:r>
    </w:p>
    <w:p w14:paraId="36A88001" w14:textId="5E30FE57" w:rsidR="00206832" w:rsidRPr="003F2BA7" w:rsidRDefault="00206832" w:rsidP="00690538">
      <w:pPr>
        <w:overflowPunct/>
        <w:autoSpaceDE/>
        <w:autoSpaceDN/>
        <w:adjustRightInd/>
        <w:spacing w:after="240" w:line="264" w:lineRule="auto"/>
        <w:jc w:val="both"/>
        <w:textAlignment w:val="auto"/>
        <w:rPr>
          <w:rFonts w:ascii="Arial" w:hAnsi="Arial" w:cs="Arial"/>
          <w:color w:val="000000" w:themeColor="text1"/>
        </w:rPr>
      </w:pPr>
      <w:r w:rsidRPr="003F2BA7">
        <w:rPr>
          <w:rFonts w:ascii="Arial" w:hAnsi="Arial" w:cs="Arial"/>
        </w:rPr>
        <w:t>Území České republiky, mimo hl. města Prahy.</w:t>
      </w:r>
      <w:r w:rsidR="0000702C" w:rsidRPr="003F2BA7">
        <w:rPr>
          <w:rStyle w:val="Znakapoznpodarou"/>
          <w:rFonts w:ascii="Arial" w:hAnsi="Arial" w:cs="Arial"/>
        </w:rPr>
        <w:footnoteReference w:id="101"/>
      </w:r>
      <w:r w:rsidRPr="003F2BA7">
        <w:rPr>
          <w:rFonts w:ascii="Arial" w:hAnsi="Arial" w:cs="Arial"/>
        </w:rPr>
        <w:t xml:space="preserve"> </w:t>
      </w:r>
      <w:r w:rsidR="00BD7395" w:rsidRPr="003F2BA7">
        <w:rPr>
          <w:rFonts w:ascii="Arial" w:hAnsi="Arial" w:cs="Arial"/>
          <w:color w:val="000000" w:themeColor="text1"/>
        </w:rPr>
        <w:t xml:space="preserve">Intervence tak budou směřovat do méně rozvinutých regionů (Severozápad, Severovýchod, Střední Morava, </w:t>
      </w:r>
      <w:proofErr w:type="spellStart"/>
      <w:r w:rsidR="00BD7395" w:rsidRPr="003F2BA7">
        <w:rPr>
          <w:rFonts w:ascii="Arial" w:hAnsi="Arial" w:cs="Arial"/>
          <w:color w:val="000000" w:themeColor="text1"/>
        </w:rPr>
        <w:t>Moravskoslezsko</w:t>
      </w:r>
      <w:proofErr w:type="spellEnd"/>
      <w:r w:rsidR="00BD7395" w:rsidRPr="003F2BA7">
        <w:rPr>
          <w:rFonts w:ascii="Arial" w:hAnsi="Arial" w:cs="Arial"/>
          <w:color w:val="000000" w:themeColor="text1"/>
        </w:rPr>
        <w:t xml:space="preserve">) i přechodových regionů (Střední Čechy, Jihozápad, Jihovýchod). </w:t>
      </w:r>
      <w:r w:rsidRPr="003F2BA7">
        <w:rPr>
          <w:rFonts w:ascii="Arial" w:hAnsi="Arial" w:cs="Arial"/>
        </w:rPr>
        <w:t>Problematika má však přesah do celého území ČR, neboť cílem je přispět k plnění klimaticko-energetických cílů pro rok 2030</w:t>
      </w:r>
      <w:r w:rsidR="00E83DF8" w:rsidRPr="003F2BA7">
        <w:rPr>
          <w:rFonts w:ascii="Arial" w:hAnsi="Arial" w:cs="Arial"/>
        </w:rPr>
        <w:t>.</w:t>
      </w:r>
    </w:p>
    <w:p w14:paraId="5A4A9B7E" w14:textId="09913A58" w:rsidR="00984B95" w:rsidRPr="003F2BA7" w:rsidRDefault="00984B95" w:rsidP="00850DEE">
      <w:pPr>
        <w:spacing w:after="120" w:line="264" w:lineRule="auto"/>
        <w:jc w:val="both"/>
        <w:rPr>
          <w:rFonts w:ascii="Arial" w:hAnsi="Arial" w:cs="Arial"/>
          <w:b/>
          <w:i/>
          <w:iCs/>
          <w:u w:val="single"/>
        </w:rPr>
      </w:pPr>
      <w:r w:rsidRPr="003F2BA7">
        <w:rPr>
          <w:rFonts w:ascii="Arial" w:hAnsi="Arial" w:cs="Arial"/>
          <w:b/>
          <w:i/>
          <w:iCs/>
          <w:u w:val="single"/>
        </w:rPr>
        <w:t>Meziregionální</w:t>
      </w:r>
      <w:r w:rsidR="00F86EDF"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256A9748" w14:textId="77777777" w:rsidR="00081CC4" w:rsidRPr="003F2BA7" w:rsidRDefault="00081CC4" w:rsidP="00081CC4">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4BAB2EC2" w14:textId="63C86EF4" w:rsidR="00185AAC" w:rsidRPr="00185AAC" w:rsidRDefault="00185AAC" w:rsidP="00185AAC">
      <w:pPr>
        <w:overflowPunct/>
        <w:spacing w:after="120" w:line="264" w:lineRule="auto"/>
        <w:jc w:val="both"/>
        <w:textAlignment w:val="auto"/>
        <w:rPr>
          <w:ins w:id="1050" w:author="Juráš Pavel" w:date="2021-06-02T10:59:00Z"/>
          <w:rFonts w:ascii="Arial" w:hAnsi="Arial" w:cs="Arial"/>
        </w:rPr>
      </w:pPr>
      <w:ins w:id="1051" w:author="Juráš Pavel" w:date="2021-06-02T10:59:00Z">
        <w:r w:rsidRPr="003F2BA7">
          <w:rPr>
            <w:rFonts w:ascii="Arial" w:eastAsiaTheme="minorHAnsi" w:hAnsi="Arial" w:cs="Arial"/>
            <w:lang w:eastAsia="en-US"/>
          </w:rPr>
          <w:t xml:space="preserve">Pro ČR je </w:t>
        </w:r>
      </w:ins>
      <w:ins w:id="1052" w:author="Juráš Pavel" w:date="2021-06-04T00:34:00Z">
        <w:r w:rsidR="00081CC4">
          <w:rPr>
            <w:rFonts w:ascii="Arial" w:eastAsiaTheme="minorHAnsi" w:hAnsi="Arial" w:cs="Arial"/>
            <w:lang w:eastAsia="en-US"/>
          </w:rPr>
          <w:t xml:space="preserve">však </w:t>
        </w:r>
      </w:ins>
      <w:ins w:id="1053" w:author="Juráš Pavel" w:date="2021-06-02T10:59: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4.1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r>
          <w:rPr>
            <w:rFonts w:ascii="Arial" w:eastAsiaTheme="minorHAnsi" w:hAnsi="Arial" w:cs="Arial"/>
            <w:lang w:eastAsia="en-US"/>
          </w:rPr>
          <w:t>p</w:t>
        </w:r>
        <w:r w:rsidRPr="003F2BA7">
          <w:rPr>
            <w:rFonts w:ascii="Arial" w:eastAsiaTheme="minorHAnsi" w:hAnsi="Arial" w:cs="Arial"/>
            <w:lang w:eastAsia="en-US"/>
          </w:rPr>
          <w:t>rioritní oblasti 2 „Podpora udržitelnější energetiky“</w:t>
        </w:r>
        <w:r>
          <w:rPr>
            <w:rFonts w:ascii="Arial" w:eastAsiaTheme="minorHAnsi" w:hAnsi="Arial" w:cs="Arial"/>
            <w:lang w:eastAsia="en-US"/>
          </w:rPr>
          <w:t>.</w:t>
        </w:r>
        <w:r>
          <w:rPr>
            <w:rFonts w:ascii="Arial" w:hAnsi="Arial" w:cs="Arial"/>
          </w:rPr>
          <w:t xml:space="preserve"> </w:t>
        </w:r>
        <w:r w:rsidRPr="003F2BA7">
          <w:rPr>
            <w:rFonts w:ascii="Arial" w:eastAsiaTheme="minorHAnsi" w:hAnsi="Arial" w:cs="Arial"/>
            <w:lang w:eastAsia="en-US"/>
          </w:rPr>
          <w:t xml:space="preserve">Mechanismy koordinace budou zajištěny ad hoc konzultacemi se členy řídicích výborů pro Strategii EU pro Podunají. </w:t>
        </w:r>
      </w:ins>
    </w:p>
    <w:p w14:paraId="092E54A7" w14:textId="77777777" w:rsidR="00984B95" w:rsidRPr="003F2BA7" w:rsidRDefault="00984B95" w:rsidP="00850DEE">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32FDC850" w14:textId="59B45984" w:rsidR="00D077CF" w:rsidRPr="003F2BA7" w:rsidRDefault="001E61ED" w:rsidP="00850DEE">
      <w:pPr>
        <w:spacing w:after="120" w:line="264" w:lineRule="auto"/>
        <w:jc w:val="both"/>
        <w:rPr>
          <w:rFonts w:ascii="Arial" w:hAnsi="Arial" w:cs="Arial"/>
          <w:lang w:eastAsia="en-US"/>
        </w:rPr>
      </w:pPr>
      <w:r w:rsidRPr="003F2BA7">
        <w:rPr>
          <w:rFonts w:ascii="Arial" w:hAnsi="Arial" w:cs="Arial"/>
        </w:rPr>
        <w:t xml:space="preserve">V závislosti na vyhodnocení ex-ante analýzy je pro plánované aktivity specifického cíle předpokládána možnost využití finančních nástrojů. </w:t>
      </w:r>
      <w:r w:rsidR="00E77B3B" w:rsidRPr="003F2BA7">
        <w:rPr>
          <w:rFonts w:ascii="Arial" w:hAnsi="Arial" w:cs="Arial"/>
        </w:rPr>
        <w:t>V</w:t>
      </w:r>
      <w:r w:rsidR="00D077CF" w:rsidRPr="003F2BA7">
        <w:rPr>
          <w:rFonts w:ascii="Arial" w:hAnsi="Arial" w:cs="Arial"/>
        </w:rPr>
        <w:t xml:space="preserve">yužití FN </w:t>
      </w:r>
      <w:r w:rsidR="00E77B3B" w:rsidRPr="003F2BA7">
        <w:rPr>
          <w:rFonts w:ascii="Arial" w:hAnsi="Arial" w:cs="Arial"/>
        </w:rPr>
        <w:t xml:space="preserve">se předpokládá </w:t>
      </w:r>
      <w:r w:rsidR="00D077CF" w:rsidRPr="003F2BA7">
        <w:rPr>
          <w:rFonts w:ascii="Arial" w:hAnsi="Arial" w:cs="Arial"/>
        </w:rPr>
        <w:t xml:space="preserve">ve všech uvedených opatřeních, a to </w:t>
      </w:r>
      <w:r w:rsidR="00FD66C5" w:rsidRPr="003F2BA7">
        <w:rPr>
          <w:rFonts w:ascii="Arial" w:hAnsi="Arial" w:cs="Arial"/>
        </w:rPr>
        <w:lastRenderedPageBreak/>
        <w:t xml:space="preserve">zejména </w:t>
      </w:r>
      <w:r w:rsidR="00D077CF" w:rsidRPr="003F2BA7">
        <w:rPr>
          <w:rFonts w:ascii="Arial" w:hAnsi="Arial" w:cs="Arial"/>
        </w:rPr>
        <w:t>ve formě úvěru či záruky</w:t>
      </w:r>
      <w:r w:rsidR="007F6766" w:rsidRPr="003F2BA7">
        <w:rPr>
          <w:rFonts w:ascii="Arial" w:hAnsi="Arial" w:cs="Arial"/>
        </w:rPr>
        <w:t xml:space="preserve"> (včetně podpory forfaitingu – odkupu pohledávek od ESCO firem)</w:t>
      </w:r>
      <w:r w:rsidR="00D077CF" w:rsidRPr="003F2BA7">
        <w:rPr>
          <w:rFonts w:ascii="Arial" w:hAnsi="Arial" w:cs="Arial"/>
        </w:rPr>
        <w:t>, s možnou kombinací s</w:t>
      </w:r>
      <w:r w:rsidR="00D05D0F" w:rsidRPr="003F2BA7">
        <w:rPr>
          <w:rFonts w:ascii="Arial" w:hAnsi="Arial" w:cs="Arial"/>
        </w:rPr>
        <w:t xml:space="preserve"> dalšími formami podpory, </w:t>
      </w:r>
      <w:r w:rsidR="00FD66C5" w:rsidRPr="003F2BA7">
        <w:rPr>
          <w:rFonts w:ascii="Arial" w:hAnsi="Arial" w:cs="Arial"/>
        </w:rPr>
        <w:t xml:space="preserve">a to především </w:t>
      </w:r>
      <w:r w:rsidR="00D05D0F" w:rsidRPr="003F2BA7">
        <w:rPr>
          <w:rFonts w:ascii="Arial" w:hAnsi="Arial" w:cs="Arial"/>
        </w:rPr>
        <w:t>v těchto oblastech:</w:t>
      </w:r>
    </w:p>
    <w:p w14:paraId="2A4F17C0" w14:textId="1535EA65" w:rsidR="00D05D0F" w:rsidRPr="003F2BA7" w:rsidRDefault="00D05D0F" w:rsidP="00DD0F62">
      <w:pPr>
        <w:pStyle w:val="Odstavecseseznamem"/>
        <w:numPr>
          <w:ilvl w:val="0"/>
          <w:numId w:val="33"/>
        </w:numPr>
        <w:spacing w:after="120" w:line="264" w:lineRule="auto"/>
        <w:jc w:val="both"/>
        <w:rPr>
          <w:rFonts w:ascii="Arial" w:hAnsi="Arial" w:cs="Arial"/>
          <w:iCs/>
        </w:rPr>
      </w:pPr>
      <w:r w:rsidRPr="003F2BA7">
        <w:rPr>
          <w:rFonts w:ascii="Arial" w:hAnsi="Arial" w:cs="Arial"/>
        </w:rPr>
        <w:t>projekty vedoucí ke zvýšení energetické účinnosti nebo navýšení produkce z OZE realizované metodou EPC/</w:t>
      </w:r>
      <w:r w:rsidR="000F3FB5" w:rsidRPr="003F2BA7">
        <w:rPr>
          <w:rFonts w:ascii="Arial" w:hAnsi="Arial" w:cs="Arial"/>
        </w:rPr>
        <w:t xml:space="preserve">PDB </w:t>
      </w:r>
      <w:r w:rsidRPr="003F2BA7">
        <w:rPr>
          <w:rFonts w:ascii="Arial" w:hAnsi="Arial" w:cs="Arial"/>
        </w:rPr>
        <w:t>nebo jinou energetickou službou realizované v soukromém nebo veřejném sektoru</w:t>
      </w:r>
      <w:r w:rsidR="00E83DF8" w:rsidRPr="003F2BA7">
        <w:rPr>
          <w:rFonts w:ascii="Arial" w:hAnsi="Arial" w:cs="Arial"/>
        </w:rPr>
        <w:t>;</w:t>
      </w:r>
    </w:p>
    <w:p w14:paraId="78C07127" w14:textId="506DDBB0" w:rsidR="00D05D0F" w:rsidRPr="003F2BA7" w:rsidRDefault="00D05D0F" w:rsidP="00DD0F62">
      <w:pPr>
        <w:pStyle w:val="Odstavecseseznamem"/>
        <w:numPr>
          <w:ilvl w:val="0"/>
          <w:numId w:val="33"/>
        </w:numPr>
        <w:spacing w:after="120" w:line="264" w:lineRule="auto"/>
        <w:jc w:val="both"/>
        <w:rPr>
          <w:rFonts w:ascii="Arial" w:hAnsi="Arial" w:cs="Arial"/>
          <w:iCs/>
        </w:rPr>
      </w:pPr>
      <w:r w:rsidRPr="003F2BA7">
        <w:rPr>
          <w:rFonts w:ascii="Arial" w:hAnsi="Arial" w:cs="Arial"/>
        </w:rPr>
        <w:t>realizace opatření ke zvýšení energetické účinnosti a/nebo zvýšení podílu výroby energie z OZE v soukromém sektoru jinými metodami</w:t>
      </w:r>
      <w:r w:rsidR="00E83DF8" w:rsidRPr="003F2BA7">
        <w:rPr>
          <w:rFonts w:ascii="Arial" w:hAnsi="Arial" w:cs="Arial"/>
        </w:rPr>
        <w:t>.</w:t>
      </w:r>
    </w:p>
    <w:p w14:paraId="34BDB4AF" w14:textId="54ADBE6E" w:rsidR="00984B95" w:rsidRPr="003F2BA7" w:rsidRDefault="00D05D0F" w:rsidP="00D05D0F">
      <w:pPr>
        <w:jc w:val="both"/>
        <w:rPr>
          <w:rFonts w:ascii="Arial" w:hAnsi="Arial" w:cs="Arial"/>
        </w:rPr>
      </w:pPr>
      <w:r w:rsidRPr="003F2BA7">
        <w:rPr>
          <w:rFonts w:ascii="Arial" w:hAnsi="Arial" w:cs="Arial"/>
        </w:rPr>
        <w:t>V případě finančních nástrojů může být energetický posudek nebo energetický audit nahrazen jiným posouzením prokazujícím potenciál a splnění zvýšení energetické účinnosti, např. v podobě výpočtového modulu, a to z důvodu snížení administrativní zátěže podpory ve formě finančních nástrojů.</w:t>
      </w:r>
    </w:p>
    <w:p w14:paraId="5851FB5B" w14:textId="60A49CDF" w:rsidR="00001E0F" w:rsidRPr="003F2BA7" w:rsidRDefault="00001E0F" w:rsidP="00D05D0F">
      <w:pPr>
        <w:jc w:val="both"/>
        <w:rPr>
          <w:rFonts w:ascii="Arial" w:hAnsi="Arial" w:cs="Arial"/>
          <w:iCs/>
        </w:rPr>
      </w:pPr>
    </w:p>
    <w:p w14:paraId="2622F580" w14:textId="2630E4DA" w:rsidR="00690538" w:rsidRPr="003F2BA7" w:rsidRDefault="00690538" w:rsidP="00D05D0F">
      <w:pPr>
        <w:jc w:val="both"/>
        <w:rPr>
          <w:rFonts w:ascii="Arial" w:hAnsi="Arial" w:cs="Arial"/>
          <w:iCs/>
        </w:rPr>
      </w:pPr>
    </w:p>
    <w:p w14:paraId="3CC83F42" w14:textId="692FAC6D" w:rsidR="00690538" w:rsidRPr="003F2BA7" w:rsidRDefault="00690538" w:rsidP="00D05D0F">
      <w:pPr>
        <w:jc w:val="both"/>
        <w:rPr>
          <w:rFonts w:ascii="Arial" w:hAnsi="Arial" w:cs="Arial"/>
          <w:iCs/>
        </w:rPr>
      </w:pPr>
    </w:p>
    <w:p w14:paraId="423FAE9F" w14:textId="77777777" w:rsidR="00690538" w:rsidRPr="003F2BA7" w:rsidRDefault="00690538" w:rsidP="001D7FC4">
      <w:pPr>
        <w:pStyle w:val="Nadpis4"/>
        <w:keepLines w:val="0"/>
        <w:numPr>
          <w:ilvl w:val="0"/>
          <w:numId w:val="0"/>
        </w:numPr>
        <w:spacing w:before="120" w:line="240" w:lineRule="auto"/>
        <w:rPr>
          <w:rFonts w:ascii="Arial" w:hAnsi="Arial" w:cs="Arial"/>
          <w:i w:val="0"/>
          <w:szCs w:val="24"/>
        </w:rPr>
        <w:sectPr w:rsidR="00690538" w:rsidRPr="003F2BA7" w:rsidSect="00C47DA7">
          <w:pgSz w:w="11906" w:h="16838" w:code="9"/>
          <w:pgMar w:top="1418" w:right="1418" w:bottom="1418" w:left="1418" w:header="708" w:footer="708" w:gutter="0"/>
          <w:cols w:space="708"/>
          <w:docGrid w:linePitch="360"/>
        </w:sectPr>
      </w:pPr>
    </w:p>
    <w:p w14:paraId="1C71D2FA" w14:textId="468A49D8"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2.A.4.1.2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5"/>
        <w:gridCol w:w="1562"/>
        <w:gridCol w:w="1545"/>
        <w:gridCol w:w="1424"/>
        <w:gridCol w:w="1713"/>
        <w:gridCol w:w="2325"/>
        <w:gridCol w:w="1861"/>
        <w:gridCol w:w="1262"/>
        <w:gridCol w:w="1265"/>
      </w:tblGrid>
      <w:tr w:rsidR="001D7FC4" w:rsidRPr="003F2BA7" w14:paraId="7D28946C" w14:textId="77777777" w:rsidTr="00690538">
        <w:trPr>
          <w:trHeight w:val="425"/>
        </w:trPr>
        <w:tc>
          <w:tcPr>
            <w:tcW w:w="5000" w:type="pct"/>
            <w:gridSpan w:val="9"/>
            <w:shd w:val="clear" w:color="auto" w:fill="99C7F9"/>
          </w:tcPr>
          <w:p w14:paraId="55B789A6" w14:textId="77777777" w:rsidR="001D7FC4" w:rsidRPr="003F2BA7" w:rsidRDefault="001D7FC4" w:rsidP="00690538">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1D7FC4" w:rsidRPr="003F2BA7" w14:paraId="034BE983" w14:textId="77777777" w:rsidTr="001D7FC4">
        <w:trPr>
          <w:trHeight w:val="1328"/>
        </w:trPr>
        <w:tc>
          <w:tcPr>
            <w:tcW w:w="370" w:type="pct"/>
          </w:tcPr>
          <w:p w14:paraId="18D2DB63" w14:textId="460AFBC5"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58" w:type="pct"/>
          </w:tcPr>
          <w:p w14:paraId="6C372B05" w14:textId="2E698A70"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52" w:type="pct"/>
          </w:tcPr>
          <w:p w14:paraId="1B7A58A7"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09" w:type="pct"/>
          </w:tcPr>
          <w:p w14:paraId="3FA7BFA2"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612" w:type="pct"/>
          </w:tcPr>
          <w:p w14:paraId="216F6FD6" w14:textId="21F0A44F"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831" w:type="pct"/>
            <w:shd w:val="clear" w:color="auto" w:fill="auto"/>
          </w:tcPr>
          <w:p w14:paraId="4B22313E" w14:textId="27DC3854"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665" w:type="pct"/>
          </w:tcPr>
          <w:p w14:paraId="79C802D1"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51" w:type="pct"/>
            <w:shd w:val="clear" w:color="auto" w:fill="auto"/>
          </w:tcPr>
          <w:p w14:paraId="09211054"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547C187E" w14:textId="77777777" w:rsidR="001D7FC4" w:rsidRPr="003F2BA7" w:rsidRDefault="001D7FC4" w:rsidP="00690538">
            <w:pPr>
              <w:pStyle w:val="Text1"/>
              <w:spacing w:after="0"/>
              <w:ind w:left="0"/>
              <w:jc w:val="center"/>
              <w:rPr>
                <w:rFonts w:ascii="Arial" w:hAnsi="Arial" w:cs="Arial"/>
                <w:b/>
                <w:sz w:val="20"/>
                <w:lang w:val="cs-CZ"/>
              </w:rPr>
            </w:pPr>
          </w:p>
        </w:tc>
        <w:tc>
          <w:tcPr>
            <w:tcW w:w="451" w:type="pct"/>
            <w:shd w:val="clear" w:color="auto" w:fill="auto"/>
          </w:tcPr>
          <w:p w14:paraId="37C47988"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0777357E" w14:textId="77777777" w:rsidR="001D7FC4" w:rsidRPr="003F2BA7" w:rsidRDefault="001D7FC4" w:rsidP="00690538">
            <w:pPr>
              <w:pStyle w:val="Text1"/>
              <w:spacing w:after="0"/>
              <w:ind w:left="0"/>
              <w:jc w:val="center"/>
              <w:rPr>
                <w:rFonts w:ascii="Arial" w:hAnsi="Arial" w:cs="Arial"/>
                <w:b/>
                <w:sz w:val="20"/>
                <w:lang w:val="cs-CZ"/>
              </w:rPr>
            </w:pPr>
          </w:p>
        </w:tc>
      </w:tr>
      <w:tr w:rsidR="001D7FC4" w:rsidRPr="003F2BA7" w14:paraId="0775A510"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1249E5B0"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7FD5307"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C6705F8"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75CA713"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688275A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FE80A70"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3E5602D"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01A770F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120</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0FA6A787"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1 199</w:t>
            </w:r>
          </w:p>
        </w:tc>
      </w:tr>
      <w:tr w:rsidR="001D7FC4" w:rsidRPr="003F2BA7" w14:paraId="04934DFA"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474A0C93"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7ED1369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B28E0AE"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2A403D2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7D7758C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696F442"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482579F1"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60C3F6F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80</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58E5D7C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805</w:t>
            </w:r>
          </w:p>
        </w:tc>
      </w:tr>
      <w:tr w:rsidR="001D7FC4" w:rsidRPr="003F2BA7" w14:paraId="72200AEC"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22232625"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97B275E"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4A2176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96833C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4D97ABC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EA560C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97FC08A"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50A31B7"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99</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2322338A"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987</w:t>
            </w:r>
          </w:p>
        </w:tc>
      </w:tr>
      <w:tr w:rsidR="001D7FC4" w:rsidRPr="003F2BA7" w14:paraId="79A56D8B"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524FFF1D"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61FACD48"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DA22383"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0394910"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30B490A7"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A1E2619"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11A83D4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E43054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66</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6C2F9CF6"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663</w:t>
            </w:r>
          </w:p>
        </w:tc>
      </w:tr>
      <w:tr w:rsidR="001D7FC4" w:rsidRPr="003F2BA7" w14:paraId="7444A66E"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5A686827"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72708757"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2051960"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78AB72F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6466F1B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5C547829"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2F92A5F2"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27F501B8"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21</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D4FAA49"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212</w:t>
            </w:r>
          </w:p>
        </w:tc>
      </w:tr>
      <w:tr w:rsidR="001D7FC4" w:rsidRPr="003F2BA7" w14:paraId="3EA1E0FB"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08B1CA2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lastRenderedPageBreak/>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27A57F02"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30629B9"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E7B684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0F5D9131"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397CD42"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41AA2941"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37FD7902"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14</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121805C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142</w:t>
            </w:r>
          </w:p>
        </w:tc>
      </w:tr>
    </w:tbl>
    <w:p w14:paraId="5014DE7D" w14:textId="77777777" w:rsidR="00702B86" w:rsidRPr="003F2BA7" w:rsidRDefault="00702B86"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70"/>
        <w:gridCol w:w="1094"/>
        <w:gridCol w:w="725"/>
        <w:gridCol w:w="1133"/>
        <w:gridCol w:w="848"/>
        <w:gridCol w:w="2107"/>
        <w:gridCol w:w="1212"/>
        <w:gridCol w:w="1399"/>
        <w:gridCol w:w="1237"/>
        <w:gridCol w:w="1559"/>
        <w:gridCol w:w="708"/>
        <w:gridCol w:w="1100"/>
      </w:tblGrid>
      <w:tr w:rsidR="001D7FC4" w:rsidRPr="003F2BA7" w14:paraId="62E556B2" w14:textId="77777777" w:rsidTr="00690538">
        <w:trPr>
          <w:trHeight w:val="480"/>
        </w:trPr>
        <w:tc>
          <w:tcPr>
            <w:tcW w:w="5000" w:type="pct"/>
            <w:gridSpan w:val="12"/>
            <w:shd w:val="clear" w:color="auto" w:fill="99C7F9"/>
          </w:tcPr>
          <w:p w14:paraId="4AF2E26D" w14:textId="77777777" w:rsidR="001D7FC4" w:rsidRPr="003F2BA7" w:rsidRDefault="001D7FC4" w:rsidP="00690538">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C47DA7" w:rsidRPr="003F2BA7" w14:paraId="23D7B28B" w14:textId="77777777" w:rsidTr="00690538">
        <w:trPr>
          <w:trHeight w:val="1192"/>
        </w:trPr>
        <w:tc>
          <w:tcPr>
            <w:tcW w:w="311" w:type="pct"/>
          </w:tcPr>
          <w:p w14:paraId="133BE879" w14:textId="0A9621AD"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391" w:type="pct"/>
          </w:tcPr>
          <w:p w14:paraId="7C521C75" w14:textId="3C968F9D"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259" w:type="pct"/>
          </w:tcPr>
          <w:p w14:paraId="751A9EAD"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5" w:type="pct"/>
          </w:tcPr>
          <w:p w14:paraId="19463B86"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03" w:type="pct"/>
          </w:tcPr>
          <w:p w14:paraId="36665414" w14:textId="7710427D"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753" w:type="pct"/>
            <w:shd w:val="clear" w:color="auto" w:fill="auto"/>
          </w:tcPr>
          <w:p w14:paraId="0EB45949" w14:textId="45D3A80D"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33" w:type="pct"/>
          </w:tcPr>
          <w:p w14:paraId="37D20D14"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500" w:type="pct"/>
          </w:tcPr>
          <w:p w14:paraId="104C7DA7"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442" w:type="pct"/>
          </w:tcPr>
          <w:p w14:paraId="617D2AC9"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557" w:type="pct"/>
            <w:shd w:val="clear" w:color="auto" w:fill="auto"/>
          </w:tcPr>
          <w:p w14:paraId="19DF46ED"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253" w:type="pct"/>
            <w:shd w:val="clear" w:color="auto" w:fill="auto"/>
          </w:tcPr>
          <w:p w14:paraId="25B0A6C6" w14:textId="63E2D143"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04FAC802" w14:textId="77777777" w:rsidR="001D7FC4" w:rsidRPr="003F2BA7" w:rsidRDefault="001D7FC4" w:rsidP="00690538">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C47DA7" w:rsidRPr="003F2BA7" w14:paraId="3ED073F4" w14:textId="77777777" w:rsidTr="00690538">
        <w:trPr>
          <w:trHeight w:val="434"/>
        </w:trPr>
        <w:tc>
          <w:tcPr>
            <w:tcW w:w="311" w:type="pct"/>
          </w:tcPr>
          <w:p w14:paraId="24E952B8"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391" w:type="pct"/>
          </w:tcPr>
          <w:p w14:paraId="2617169E"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SC4.1</w:t>
            </w:r>
          </w:p>
        </w:tc>
        <w:tc>
          <w:tcPr>
            <w:tcW w:w="259" w:type="pct"/>
          </w:tcPr>
          <w:p w14:paraId="5ECB6099"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3B45A613"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7A00EE3B"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53" w:type="pct"/>
            <w:shd w:val="clear" w:color="auto" w:fill="auto"/>
          </w:tcPr>
          <w:p w14:paraId="10C04AA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33" w:type="pct"/>
          </w:tcPr>
          <w:p w14:paraId="3BFC3D23"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56C22D19"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42" w:type="pct"/>
          </w:tcPr>
          <w:p w14:paraId="7248F990"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7" w:type="pct"/>
            <w:shd w:val="clear" w:color="auto" w:fill="auto"/>
          </w:tcPr>
          <w:p w14:paraId="749AEF36" w14:textId="4E4C9AFD"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 xml:space="preserve">457 </w:t>
            </w:r>
            <w:del w:id="1054" w:author="Juráš Pavel" w:date="2021-06-03T13:27:00Z">
              <w:r w:rsidRPr="003F2BA7" w:rsidDel="009373D9">
                <w:rPr>
                  <w:rFonts w:ascii="Arial" w:hAnsi="Arial" w:cs="Arial"/>
                  <w:sz w:val="20"/>
                  <w:lang w:val="cs-CZ"/>
                </w:rPr>
                <w:delText>425 588</w:delText>
              </w:r>
            </w:del>
            <w:ins w:id="1055" w:author="Juráš Pavel" w:date="2021-06-03T13:27:00Z">
              <w:r w:rsidR="009373D9">
                <w:rPr>
                  <w:rFonts w:ascii="Arial" w:hAnsi="Arial" w:cs="Arial"/>
                  <w:sz w:val="20"/>
                  <w:lang w:val="cs-CZ"/>
                </w:rPr>
                <w:t>377 719</w:t>
              </w:r>
            </w:ins>
          </w:p>
        </w:tc>
        <w:tc>
          <w:tcPr>
            <w:tcW w:w="253" w:type="pct"/>
            <w:shd w:val="clear" w:color="auto" w:fill="auto"/>
          </w:tcPr>
          <w:p w14:paraId="76D7EC04"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548649F7" w14:textId="77777777" w:rsidR="001D7FC4" w:rsidRPr="003F2BA7" w:rsidRDefault="001D7FC4" w:rsidP="00690538">
            <w:pPr>
              <w:jc w:val="center"/>
              <w:rPr>
                <w:rFonts w:ascii="Arial" w:hAnsi="Arial" w:cs="Arial"/>
                <w:i/>
              </w:rPr>
            </w:pPr>
          </w:p>
        </w:tc>
      </w:tr>
      <w:tr w:rsidR="00C47DA7" w:rsidRPr="003F2BA7" w14:paraId="3D862EE8" w14:textId="77777777" w:rsidTr="00690538">
        <w:trPr>
          <w:trHeight w:val="286"/>
        </w:trPr>
        <w:tc>
          <w:tcPr>
            <w:tcW w:w="311" w:type="pct"/>
          </w:tcPr>
          <w:p w14:paraId="5DFD2EB5"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391" w:type="pct"/>
          </w:tcPr>
          <w:p w14:paraId="54F5B224"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SC4.1</w:t>
            </w:r>
          </w:p>
        </w:tc>
        <w:tc>
          <w:tcPr>
            <w:tcW w:w="259" w:type="pct"/>
          </w:tcPr>
          <w:p w14:paraId="70BFE77E"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0D20B381"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3A93108A"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53" w:type="pct"/>
            <w:shd w:val="clear" w:color="auto" w:fill="auto"/>
          </w:tcPr>
          <w:p w14:paraId="36EE4C35"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33" w:type="pct"/>
          </w:tcPr>
          <w:p w14:paraId="6EEE716E"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4C82838B"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42" w:type="pct"/>
          </w:tcPr>
          <w:p w14:paraId="45FD4BA1"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7" w:type="pct"/>
            <w:shd w:val="clear" w:color="auto" w:fill="auto"/>
          </w:tcPr>
          <w:p w14:paraId="214B3B0E" w14:textId="3AF0E6BB"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30</w:t>
            </w:r>
            <w:del w:id="1056" w:author="Juráš Pavel" w:date="2021-06-03T13:27:00Z">
              <w:r w:rsidRPr="003F2BA7" w:rsidDel="009373D9">
                <w:rPr>
                  <w:rFonts w:ascii="Arial" w:hAnsi="Arial" w:cs="Arial"/>
                  <w:sz w:val="20"/>
                  <w:lang w:val="cs-CZ"/>
                </w:rPr>
                <w:delText>7 028 412</w:delText>
              </w:r>
            </w:del>
            <w:ins w:id="1057" w:author="Juráš Pavel" w:date="2021-06-03T13:27:00Z">
              <w:r w:rsidR="009373D9">
                <w:rPr>
                  <w:rFonts w:ascii="Arial" w:hAnsi="Arial" w:cs="Arial"/>
                  <w:sz w:val="20"/>
                  <w:lang w:val="cs-CZ"/>
                </w:rPr>
                <w:t>6 996 281</w:t>
              </w:r>
            </w:ins>
          </w:p>
        </w:tc>
        <w:tc>
          <w:tcPr>
            <w:tcW w:w="253" w:type="pct"/>
            <w:shd w:val="clear" w:color="auto" w:fill="auto"/>
          </w:tcPr>
          <w:p w14:paraId="5E253A36"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55371750" w14:textId="77777777" w:rsidR="001D7FC4" w:rsidRPr="003F2BA7" w:rsidRDefault="001D7FC4" w:rsidP="00690538">
            <w:pPr>
              <w:jc w:val="center"/>
              <w:rPr>
                <w:rFonts w:ascii="Arial" w:hAnsi="Arial" w:cs="Arial"/>
                <w:i/>
              </w:rPr>
            </w:pPr>
          </w:p>
        </w:tc>
      </w:tr>
      <w:tr w:rsidR="00C47DA7" w:rsidRPr="003F2BA7" w14:paraId="060121D3" w14:textId="77777777" w:rsidTr="00690538">
        <w:trPr>
          <w:trHeight w:val="286"/>
        </w:trPr>
        <w:tc>
          <w:tcPr>
            <w:tcW w:w="311" w:type="pct"/>
          </w:tcPr>
          <w:p w14:paraId="5FC241C3"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391" w:type="pct"/>
          </w:tcPr>
          <w:p w14:paraId="3A61BA9E"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SC4.1</w:t>
            </w:r>
          </w:p>
        </w:tc>
        <w:tc>
          <w:tcPr>
            <w:tcW w:w="259" w:type="pct"/>
          </w:tcPr>
          <w:p w14:paraId="52412500"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28355688"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2145579B"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32300</w:t>
            </w:r>
          </w:p>
        </w:tc>
        <w:tc>
          <w:tcPr>
            <w:tcW w:w="753" w:type="pct"/>
            <w:shd w:val="clear" w:color="auto" w:fill="auto"/>
          </w:tcPr>
          <w:p w14:paraId="7C3E919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Snížení konečné spotřeby energie u podpořených subjektů</w:t>
            </w:r>
          </w:p>
        </w:tc>
        <w:tc>
          <w:tcPr>
            <w:tcW w:w="433" w:type="pct"/>
          </w:tcPr>
          <w:p w14:paraId="0765896F"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GJ/rok</w:t>
            </w:r>
          </w:p>
        </w:tc>
        <w:tc>
          <w:tcPr>
            <w:tcW w:w="500" w:type="pct"/>
          </w:tcPr>
          <w:p w14:paraId="5D5626C9"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42" w:type="pct"/>
          </w:tcPr>
          <w:p w14:paraId="4D1AE774"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7" w:type="pct"/>
            <w:shd w:val="clear" w:color="auto" w:fill="auto"/>
          </w:tcPr>
          <w:p w14:paraId="1C2E1F57" w14:textId="0F7A8635" w:rsidR="001D7FC4" w:rsidRPr="003F2BA7" w:rsidRDefault="00165B6D" w:rsidP="00690538">
            <w:pPr>
              <w:pStyle w:val="Text1"/>
              <w:spacing w:after="0"/>
              <w:ind w:left="0"/>
              <w:jc w:val="center"/>
              <w:rPr>
                <w:rFonts w:ascii="Arial" w:hAnsi="Arial" w:cs="Arial"/>
                <w:sz w:val="20"/>
                <w:lang w:val="cs-CZ"/>
              </w:rPr>
            </w:pPr>
            <w:r w:rsidRPr="003F2BA7">
              <w:rPr>
                <w:rFonts w:ascii="Arial" w:hAnsi="Arial" w:cs="Arial"/>
                <w:sz w:val="20"/>
                <w:lang w:val="cs-CZ"/>
              </w:rPr>
              <w:t>1 974 618</w:t>
            </w:r>
          </w:p>
        </w:tc>
        <w:tc>
          <w:tcPr>
            <w:tcW w:w="253" w:type="pct"/>
            <w:shd w:val="clear" w:color="auto" w:fill="auto"/>
          </w:tcPr>
          <w:p w14:paraId="30750A0C"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150F461A" w14:textId="77777777" w:rsidR="001D7FC4" w:rsidRPr="003F2BA7" w:rsidRDefault="001D7FC4" w:rsidP="00690538">
            <w:pPr>
              <w:jc w:val="center"/>
              <w:rPr>
                <w:rFonts w:ascii="Arial" w:hAnsi="Arial" w:cs="Arial"/>
                <w:i/>
              </w:rPr>
            </w:pPr>
          </w:p>
        </w:tc>
      </w:tr>
      <w:tr w:rsidR="00C47DA7" w:rsidRPr="003F2BA7" w14:paraId="75CE12C5" w14:textId="77777777" w:rsidTr="00690538">
        <w:trPr>
          <w:trHeight w:val="286"/>
        </w:trPr>
        <w:tc>
          <w:tcPr>
            <w:tcW w:w="311" w:type="pct"/>
          </w:tcPr>
          <w:p w14:paraId="747B4EFA"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391" w:type="pct"/>
          </w:tcPr>
          <w:p w14:paraId="3991B6EB"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SC4.1</w:t>
            </w:r>
          </w:p>
        </w:tc>
        <w:tc>
          <w:tcPr>
            <w:tcW w:w="259" w:type="pct"/>
          </w:tcPr>
          <w:p w14:paraId="26233701"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3001EED7"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553480E6"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32300</w:t>
            </w:r>
          </w:p>
        </w:tc>
        <w:tc>
          <w:tcPr>
            <w:tcW w:w="753" w:type="pct"/>
            <w:shd w:val="clear" w:color="auto" w:fill="auto"/>
          </w:tcPr>
          <w:p w14:paraId="5A41ECBE"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Snížení konečné spotřeby energie u podpořených subjektů</w:t>
            </w:r>
          </w:p>
        </w:tc>
        <w:tc>
          <w:tcPr>
            <w:tcW w:w="433" w:type="pct"/>
          </w:tcPr>
          <w:p w14:paraId="2E241229"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GJ/rok</w:t>
            </w:r>
          </w:p>
        </w:tc>
        <w:tc>
          <w:tcPr>
            <w:tcW w:w="500" w:type="pct"/>
          </w:tcPr>
          <w:p w14:paraId="38D98044"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42" w:type="pct"/>
          </w:tcPr>
          <w:p w14:paraId="0B1A9496"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2021</w:t>
            </w:r>
          </w:p>
        </w:tc>
        <w:tc>
          <w:tcPr>
            <w:tcW w:w="557" w:type="pct"/>
            <w:shd w:val="clear" w:color="auto" w:fill="auto"/>
          </w:tcPr>
          <w:p w14:paraId="15C2F6D7" w14:textId="6A7B531A"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 xml:space="preserve">1 </w:t>
            </w:r>
            <w:r w:rsidR="00165B6D" w:rsidRPr="003F2BA7">
              <w:rPr>
                <w:rFonts w:ascii="Arial" w:hAnsi="Arial" w:cs="Arial"/>
                <w:sz w:val="20"/>
                <w:lang w:val="cs-CZ"/>
              </w:rPr>
              <w:t>325 382</w:t>
            </w:r>
          </w:p>
        </w:tc>
        <w:tc>
          <w:tcPr>
            <w:tcW w:w="253" w:type="pct"/>
            <w:shd w:val="clear" w:color="auto" w:fill="auto"/>
          </w:tcPr>
          <w:p w14:paraId="7384605B"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3871837D" w14:textId="77777777" w:rsidR="001D7FC4" w:rsidRPr="003F2BA7" w:rsidRDefault="001D7FC4" w:rsidP="00690538">
            <w:pPr>
              <w:jc w:val="center"/>
              <w:rPr>
                <w:rFonts w:ascii="Arial" w:hAnsi="Arial" w:cs="Arial"/>
                <w:i/>
              </w:rPr>
            </w:pPr>
          </w:p>
        </w:tc>
      </w:tr>
      <w:tr w:rsidR="00C47DA7" w:rsidRPr="003F2BA7" w14:paraId="7C86831C" w14:textId="77777777" w:rsidTr="00690538">
        <w:trPr>
          <w:trHeight w:val="286"/>
        </w:trPr>
        <w:tc>
          <w:tcPr>
            <w:tcW w:w="311" w:type="pct"/>
          </w:tcPr>
          <w:p w14:paraId="7DB310E4"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391" w:type="pct"/>
          </w:tcPr>
          <w:p w14:paraId="599BE872"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SC4.1</w:t>
            </w:r>
          </w:p>
        </w:tc>
        <w:tc>
          <w:tcPr>
            <w:tcW w:w="259" w:type="pct"/>
          </w:tcPr>
          <w:p w14:paraId="4D3153BA"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7865D923"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76481A5C"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RCR29</w:t>
            </w:r>
          </w:p>
        </w:tc>
        <w:tc>
          <w:tcPr>
            <w:tcW w:w="753" w:type="pct"/>
            <w:shd w:val="clear" w:color="auto" w:fill="auto"/>
          </w:tcPr>
          <w:p w14:paraId="472824F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Odhadované roční snížení emisí skleníkových plynů</w:t>
            </w:r>
          </w:p>
        </w:tc>
        <w:tc>
          <w:tcPr>
            <w:tcW w:w="433" w:type="pct"/>
          </w:tcPr>
          <w:p w14:paraId="6A2021ED" w14:textId="32E54E05"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 xml:space="preserve">Tuny ekvivalentu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sz w:val="20"/>
                <w:lang w:val="cs-CZ"/>
              </w:rPr>
              <w:t>/rok</w:t>
            </w:r>
          </w:p>
        </w:tc>
        <w:tc>
          <w:tcPr>
            <w:tcW w:w="500" w:type="pct"/>
          </w:tcPr>
          <w:p w14:paraId="6DC27263"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696 122</w:t>
            </w:r>
          </w:p>
        </w:tc>
        <w:tc>
          <w:tcPr>
            <w:tcW w:w="442" w:type="pct"/>
          </w:tcPr>
          <w:p w14:paraId="57AB3261"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2020</w:t>
            </w:r>
          </w:p>
        </w:tc>
        <w:tc>
          <w:tcPr>
            <w:tcW w:w="557" w:type="pct"/>
            <w:shd w:val="clear" w:color="auto" w:fill="auto"/>
          </w:tcPr>
          <w:p w14:paraId="5DB89B2A"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520 454</w:t>
            </w:r>
          </w:p>
        </w:tc>
        <w:tc>
          <w:tcPr>
            <w:tcW w:w="253" w:type="pct"/>
            <w:shd w:val="clear" w:color="auto" w:fill="auto"/>
          </w:tcPr>
          <w:p w14:paraId="0E2571A1"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4D84D905" w14:textId="77777777" w:rsidR="001D7FC4" w:rsidRPr="003F2BA7" w:rsidRDefault="001D7FC4" w:rsidP="00690538">
            <w:pPr>
              <w:jc w:val="center"/>
              <w:rPr>
                <w:rFonts w:ascii="Arial" w:hAnsi="Arial" w:cs="Arial"/>
                <w:i/>
              </w:rPr>
            </w:pPr>
          </w:p>
        </w:tc>
      </w:tr>
      <w:tr w:rsidR="00C47DA7" w:rsidRPr="003F2BA7" w14:paraId="03A88621" w14:textId="77777777" w:rsidTr="00690538">
        <w:trPr>
          <w:trHeight w:val="286"/>
        </w:trPr>
        <w:tc>
          <w:tcPr>
            <w:tcW w:w="311" w:type="pct"/>
          </w:tcPr>
          <w:p w14:paraId="4F60B166"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391" w:type="pct"/>
          </w:tcPr>
          <w:p w14:paraId="4B826301"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SC4.1</w:t>
            </w:r>
          </w:p>
        </w:tc>
        <w:tc>
          <w:tcPr>
            <w:tcW w:w="259" w:type="pct"/>
          </w:tcPr>
          <w:p w14:paraId="641D0C1B"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05" w:type="pct"/>
          </w:tcPr>
          <w:p w14:paraId="4966537B"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759D7032"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RCR29</w:t>
            </w:r>
          </w:p>
        </w:tc>
        <w:tc>
          <w:tcPr>
            <w:tcW w:w="753" w:type="pct"/>
            <w:shd w:val="clear" w:color="auto" w:fill="auto"/>
          </w:tcPr>
          <w:p w14:paraId="33E61830"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Odhadované roční snížení emisí skleníkových plynů</w:t>
            </w:r>
          </w:p>
        </w:tc>
        <w:tc>
          <w:tcPr>
            <w:tcW w:w="433" w:type="pct"/>
          </w:tcPr>
          <w:p w14:paraId="1D3AC42E" w14:textId="21EEF67A"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 xml:space="preserve">Tuny ekvivalentu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sz w:val="20"/>
                <w:lang w:val="cs-CZ"/>
              </w:rPr>
              <w:t>/rok</w:t>
            </w:r>
          </w:p>
        </w:tc>
        <w:tc>
          <w:tcPr>
            <w:tcW w:w="500" w:type="pct"/>
          </w:tcPr>
          <w:p w14:paraId="7284CAE9"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467 244</w:t>
            </w:r>
          </w:p>
        </w:tc>
        <w:tc>
          <w:tcPr>
            <w:tcW w:w="442" w:type="pct"/>
          </w:tcPr>
          <w:p w14:paraId="6B69414E"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2020</w:t>
            </w:r>
          </w:p>
        </w:tc>
        <w:tc>
          <w:tcPr>
            <w:tcW w:w="557" w:type="pct"/>
            <w:shd w:val="clear" w:color="auto" w:fill="auto"/>
          </w:tcPr>
          <w:p w14:paraId="3FFB467F" w14:textId="77777777" w:rsidR="001D7FC4" w:rsidRPr="003F2BA7" w:rsidRDefault="001D7FC4" w:rsidP="00690538">
            <w:pPr>
              <w:pStyle w:val="Text1"/>
              <w:spacing w:after="0"/>
              <w:ind w:left="0"/>
              <w:jc w:val="center"/>
              <w:rPr>
                <w:rFonts w:ascii="Arial" w:hAnsi="Arial" w:cs="Arial"/>
                <w:sz w:val="20"/>
                <w:lang w:val="cs-CZ"/>
              </w:rPr>
            </w:pPr>
            <w:r w:rsidRPr="003F2BA7">
              <w:rPr>
                <w:rFonts w:ascii="Arial" w:hAnsi="Arial" w:cs="Arial"/>
                <w:sz w:val="20"/>
                <w:lang w:val="cs-CZ"/>
              </w:rPr>
              <w:t>349 334</w:t>
            </w:r>
          </w:p>
        </w:tc>
        <w:tc>
          <w:tcPr>
            <w:tcW w:w="253" w:type="pct"/>
            <w:shd w:val="clear" w:color="auto" w:fill="auto"/>
          </w:tcPr>
          <w:p w14:paraId="25CC450A" w14:textId="77777777" w:rsidR="001D7FC4" w:rsidRPr="003F2BA7" w:rsidRDefault="001D7FC4" w:rsidP="00690538">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28814E60" w14:textId="77777777" w:rsidR="001D7FC4" w:rsidRPr="003F2BA7" w:rsidRDefault="001D7FC4" w:rsidP="00690538">
            <w:pPr>
              <w:jc w:val="center"/>
              <w:rPr>
                <w:rFonts w:ascii="Arial" w:hAnsi="Arial" w:cs="Arial"/>
                <w:i/>
              </w:rPr>
            </w:pPr>
          </w:p>
        </w:tc>
      </w:tr>
    </w:tbl>
    <w:p w14:paraId="732E5DE0" w14:textId="0F82EFAE" w:rsidR="001D7FC4" w:rsidRPr="003F2BA7" w:rsidRDefault="001D7FC4" w:rsidP="001D7FC4">
      <w:pPr>
        <w:rPr>
          <w:rFonts w:ascii="Arial" w:hAnsi="Arial" w:cs="Arial"/>
          <w:i/>
          <w:iCs/>
        </w:rPr>
      </w:pPr>
    </w:p>
    <w:p w14:paraId="2D318EC0" w14:textId="613E197D" w:rsidR="00690538" w:rsidRPr="003F2BA7" w:rsidRDefault="00690538" w:rsidP="001D7FC4">
      <w:pPr>
        <w:rPr>
          <w:rFonts w:ascii="Arial" w:hAnsi="Arial" w:cs="Arial"/>
          <w:i/>
          <w:iCs/>
        </w:rPr>
      </w:pPr>
    </w:p>
    <w:p w14:paraId="2664C407" w14:textId="02C0FE70" w:rsidR="00690538" w:rsidRPr="003F2BA7" w:rsidRDefault="00690538" w:rsidP="001D7FC4">
      <w:pPr>
        <w:rPr>
          <w:rFonts w:ascii="Arial" w:hAnsi="Arial" w:cs="Arial"/>
          <w:i/>
          <w:iCs/>
        </w:rPr>
      </w:pPr>
    </w:p>
    <w:p w14:paraId="40EDC383" w14:textId="77777777" w:rsidR="00690538" w:rsidRPr="003F2BA7" w:rsidRDefault="00690538" w:rsidP="001D7FC4">
      <w:pPr>
        <w:rPr>
          <w:rFonts w:ascii="Arial" w:hAnsi="Arial" w:cs="Arial"/>
          <w:i/>
          <w:iCs/>
        </w:rPr>
      </w:pPr>
    </w:p>
    <w:p w14:paraId="6DDA0BA8" w14:textId="77777777" w:rsidR="00C47DA7" w:rsidRPr="003F2BA7" w:rsidRDefault="00C47DA7"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C47DA7" w:rsidRPr="003F2BA7" w:rsidSect="00C47DA7">
          <w:pgSz w:w="16838" w:h="11906" w:orient="landscape" w:code="9"/>
          <w:pgMar w:top="1418" w:right="1418" w:bottom="1418" w:left="1418" w:header="708" w:footer="708" w:gutter="0"/>
          <w:cols w:space="708"/>
          <w:docGrid w:linePitch="360"/>
        </w:sectPr>
      </w:pPr>
    </w:p>
    <w:p w14:paraId="54D45BED" w14:textId="05642487"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2.A.4.1.3 Orientační rozdělení prostředků programu (EU) podle typu intervence</w:t>
      </w:r>
      <w:r w:rsidRPr="003F2BA7">
        <w:rPr>
          <w:rFonts w:ascii="Arial" w:eastAsiaTheme="majorEastAsia" w:hAnsi="Arial" w:cs="Arial"/>
          <w:color w:val="000000" w:themeColor="text1"/>
          <w:sz w:val="26"/>
          <w:szCs w:val="26"/>
        </w:rPr>
        <w:t xml:space="preserve"> </w:t>
      </w:r>
    </w:p>
    <w:p w14:paraId="71D76F2F"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506D92" w:rsidRPr="003F2BA7" w14:paraId="0011425C" w14:textId="77777777" w:rsidTr="00506D92">
        <w:tc>
          <w:tcPr>
            <w:tcW w:w="9067" w:type="dxa"/>
            <w:gridSpan w:val="6"/>
            <w:shd w:val="clear" w:color="auto" w:fill="99C7F9"/>
          </w:tcPr>
          <w:p w14:paraId="0CDC7215" w14:textId="77777777" w:rsidR="00506D92" w:rsidRPr="003F2BA7" w:rsidRDefault="00506D92" w:rsidP="00506D92">
            <w:pPr>
              <w:rPr>
                <w:rFonts w:ascii="Arial" w:hAnsi="Arial" w:cs="Arial"/>
                <w:b/>
                <w:iCs/>
              </w:rPr>
            </w:pPr>
            <w:r w:rsidRPr="003F2BA7">
              <w:rPr>
                <w:rFonts w:ascii="Arial" w:hAnsi="Arial" w:cs="Arial"/>
                <w:b/>
              </w:rPr>
              <w:t>Tabulka 4: Dimenze 1 – oblast intervence</w:t>
            </w:r>
          </w:p>
        </w:tc>
      </w:tr>
      <w:tr w:rsidR="00506D92" w:rsidRPr="003F2BA7" w14:paraId="574C5F8C" w14:textId="77777777" w:rsidTr="00506D92">
        <w:tc>
          <w:tcPr>
            <w:tcW w:w="1696" w:type="dxa"/>
            <w:shd w:val="clear" w:color="auto" w:fill="auto"/>
          </w:tcPr>
          <w:p w14:paraId="312B75C6"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6B52092A"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985" w:type="dxa"/>
            <w:shd w:val="clear" w:color="auto" w:fill="auto"/>
          </w:tcPr>
          <w:p w14:paraId="45368EBD"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559" w:type="dxa"/>
          </w:tcPr>
          <w:p w14:paraId="590EB383"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992" w:type="dxa"/>
            <w:shd w:val="clear" w:color="auto" w:fill="auto"/>
          </w:tcPr>
          <w:p w14:paraId="2409940A"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1E81093E"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42330842"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27FA5767"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F7C037"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095E7DB" w14:textId="77777777" w:rsidR="00506D92" w:rsidRPr="003F2BA7" w:rsidRDefault="00506D92"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EC8949"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7A5B8F5B" w14:textId="7C3D9144" w:rsidR="00506D92" w:rsidRPr="003F2BA7" w:rsidRDefault="00506D92" w:rsidP="00506D92">
            <w:pPr>
              <w:jc w:val="center"/>
              <w:rPr>
                <w:rFonts w:ascii="Arial" w:hAnsi="Arial" w:cs="Arial"/>
                <w:color w:val="000000"/>
              </w:rPr>
            </w:pPr>
            <w:r w:rsidRPr="003F2BA7">
              <w:rPr>
                <w:rFonts w:ascii="Arial" w:hAnsi="Arial" w:cs="Arial"/>
                <w:color w:val="000000"/>
              </w:rPr>
              <w:t>03</w:t>
            </w:r>
            <w:ins w:id="1058" w:author="Juráš Pavel" w:date="2021-05-27T11:18:00Z">
              <w:r w:rsidR="00D7226A" w:rsidRPr="003F2BA7">
                <w:rPr>
                  <w:rFonts w:ascii="Arial" w:hAnsi="Arial" w:cs="Arial"/>
                  <w:color w:val="000000"/>
                </w:rPr>
                <w:t>8</w:t>
              </w:r>
            </w:ins>
            <w:del w:id="1059" w:author="Juráš Pavel" w:date="2021-05-27T11:18:00Z">
              <w:r w:rsidRPr="003F2BA7" w:rsidDel="00D7226A">
                <w:rPr>
                  <w:rFonts w:ascii="Arial" w:hAnsi="Arial" w:cs="Arial"/>
                  <w:color w:val="000000"/>
                </w:rPr>
                <w:delText>7</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978E18" w14:textId="77777777" w:rsidR="00506D92" w:rsidRPr="003F2BA7" w:rsidRDefault="00506D92" w:rsidP="00506D92">
            <w:pPr>
              <w:jc w:val="center"/>
              <w:rPr>
                <w:rFonts w:ascii="Arial" w:hAnsi="Arial" w:cs="Arial"/>
              </w:rPr>
            </w:pPr>
            <w:r w:rsidRPr="003F2BA7">
              <w:rPr>
                <w:rFonts w:ascii="Arial" w:hAnsi="Arial" w:cs="Arial"/>
              </w:rPr>
              <w:t>32 906 513</w:t>
            </w:r>
          </w:p>
        </w:tc>
      </w:tr>
      <w:tr w:rsidR="00506D92" w:rsidRPr="003F2BA7" w14:paraId="0A054E73"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3AD0A824"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CF3096"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487DD95" w14:textId="77777777" w:rsidR="00506D92" w:rsidRPr="003F2BA7" w:rsidRDefault="00506D92"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B4C76F7"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1F7CD9C5" w14:textId="60FAE0FA" w:rsidR="00506D92" w:rsidRPr="003F2BA7" w:rsidRDefault="00506D92" w:rsidP="00506D92">
            <w:pPr>
              <w:jc w:val="center"/>
              <w:rPr>
                <w:rFonts w:ascii="Arial" w:hAnsi="Arial" w:cs="Arial"/>
                <w:color w:val="000000"/>
              </w:rPr>
            </w:pPr>
            <w:r w:rsidRPr="003F2BA7">
              <w:rPr>
                <w:rFonts w:ascii="Arial" w:hAnsi="Arial" w:cs="Arial"/>
                <w:color w:val="000000"/>
              </w:rPr>
              <w:t>03</w:t>
            </w:r>
            <w:ins w:id="1060" w:author="Juráš Pavel" w:date="2021-05-27T11:18:00Z">
              <w:r w:rsidR="00D7226A" w:rsidRPr="003F2BA7">
                <w:rPr>
                  <w:rFonts w:ascii="Arial" w:hAnsi="Arial" w:cs="Arial"/>
                  <w:color w:val="000000"/>
                </w:rPr>
                <w:t>8</w:t>
              </w:r>
            </w:ins>
            <w:del w:id="1061" w:author="Juráš Pavel" w:date="2021-05-27T11:18:00Z">
              <w:r w:rsidRPr="003F2BA7" w:rsidDel="00D7226A">
                <w:rPr>
                  <w:rFonts w:ascii="Arial" w:hAnsi="Arial" w:cs="Arial"/>
                  <w:color w:val="000000"/>
                </w:rPr>
                <w:delText>7</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BB0D98" w14:textId="77777777" w:rsidR="00506D92" w:rsidRPr="003F2BA7" w:rsidRDefault="00506D92" w:rsidP="00506D92">
            <w:pPr>
              <w:jc w:val="center"/>
              <w:rPr>
                <w:rFonts w:ascii="Arial" w:hAnsi="Arial" w:cs="Arial"/>
              </w:rPr>
            </w:pPr>
            <w:r w:rsidRPr="003F2BA7">
              <w:rPr>
                <w:rFonts w:ascii="Arial" w:hAnsi="Arial" w:cs="Arial"/>
              </w:rPr>
              <w:t>22 087 165</w:t>
            </w:r>
          </w:p>
        </w:tc>
      </w:tr>
      <w:tr w:rsidR="00506D92" w:rsidRPr="003F2BA7" w14:paraId="4F2D7E8E"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089F372C"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143899"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5CC2677" w14:textId="77777777" w:rsidR="00506D92" w:rsidRPr="003F2BA7" w:rsidRDefault="00506D92"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EC77C0"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41BAD665" w14:textId="1395B9A7" w:rsidR="00506D92" w:rsidRPr="003F2BA7" w:rsidRDefault="00506D92" w:rsidP="00506D92">
            <w:pPr>
              <w:jc w:val="center"/>
              <w:rPr>
                <w:rFonts w:ascii="Arial" w:hAnsi="Arial" w:cs="Arial"/>
                <w:color w:val="000000"/>
              </w:rPr>
            </w:pPr>
            <w:r w:rsidRPr="003F2BA7">
              <w:rPr>
                <w:rFonts w:ascii="Arial" w:hAnsi="Arial" w:cs="Arial"/>
                <w:color w:val="000000"/>
              </w:rPr>
              <w:t>03</w:t>
            </w:r>
            <w:ins w:id="1062" w:author="Juráš Pavel" w:date="2021-05-27T11:18:00Z">
              <w:r w:rsidR="00D7226A" w:rsidRPr="003F2BA7">
                <w:rPr>
                  <w:rFonts w:ascii="Arial" w:hAnsi="Arial" w:cs="Arial"/>
                  <w:color w:val="000000"/>
                </w:rPr>
                <w:t>9</w:t>
              </w:r>
            </w:ins>
            <w:del w:id="1063" w:author="Juráš Pavel" w:date="2021-05-27T11:18:00Z">
              <w:r w:rsidRPr="003F2BA7" w:rsidDel="00D7226A">
                <w:rPr>
                  <w:rFonts w:ascii="Arial" w:hAnsi="Arial" w:cs="Arial"/>
                  <w:color w:val="000000"/>
                </w:rPr>
                <w:delText>8</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BFABC5" w14:textId="77777777" w:rsidR="00506D92" w:rsidRPr="003F2BA7" w:rsidRDefault="00506D92" w:rsidP="00506D92">
            <w:pPr>
              <w:jc w:val="center"/>
              <w:rPr>
                <w:rFonts w:ascii="Arial" w:hAnsi="Arial" w:cs="Arial"/>
              </w:rPr>
            </w:pPr>
            <w:r w:rsidRPr="003F2BA7">
              <w:rPr>
                <w:rFonts w:ascii="Arial" w:hAnsi="Arial" w:cs="Arial"/>
              </w:rPr>
              <w:t>5 983 002</w:t>
            </w:r>
          </w:p>
        </w:tc>
      </w:tr>
      <w:tr w:rsidR="00506D92" w:rsidRPr="003F2BA7" w14:paraId="583F763B"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1F5CED32"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046850"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322940A" w14:textId="77777777" w:rsidR="00506D92" w:rsidRPr="003F2BA7" w:rsidRDefault="00506D92"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960857"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76CAE119" w14:textId="7200058B" w:rsidR="00506D92" w:rsidRPr="003F2BA7" w:rsidRDefault="00506D92" w:rsidP="00506D92">
            <w:pPr>
              <w:jc w:val="center"/>
              <w:rPr>
                <w:rFonts w:ascii="Arial" w:hAnsi="Arial" w:cs="Arial"/>
                <w:color w:val="000000"/>
              </w:rPr>
            </w:pPr>
            <w:r w:rsidRPr="003F2BA7">
              <w:rPr>
                <w:rFonts w:ascii="Arial" w:hAnsi="Arial" w:cs="Arial"/>
                <w:color w:val="000000"/>
              </w:rPr>
              <w:t>03</w:t>
            </w:r>
            <w:ins w:id="1064" w:author="Juráš Pavel" w:date="2021-05-27T11:18:00Z">
              <w:r w:rsidR="00D7226A" w:rsidRPr="003F2BA7">
                <w:rPr>
                  <w:rFonts w:ascii="Arial" w:hAnsi="Arial" w:cs="Arial"/>
                  <w:color w:val="000000"/>
                </w:rPr>
                <w:t>9</w:t>
              </w:r>
            </w:ins>
            <w:del w:id="1065" w:author="Juráš Pavel" w:date="2021-05-27T11:18:00Z">
              <w:r w:rsidRPr="003F2BA7" w:rsidDel="00D7226A">
                <w:rPr>
                  <w:rFonts w:ascii="Arial" w:hAnsi="Arial" w:cs="Arial"/>
                  <w:color w:val="000000"/>
                </w:rPr>
                <w:delText>8</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2A77B6" w14:textId="77777777" w:rsidR="00506D92" w:rsidRPr="003F2BA7" w:rsidRDefault="00506D92" w:rsidP="00506D92">
            <w:pPr>
              <w:jc w:val="center"/>
              <w:rPr>
                <w:rFonts w:ascii="Arial" w:hAnsi="Arial" w:cs="Arial"/>
              </w:rPr>
            </w:pPr>
            <w:r w:rsidRPr="003F2BA7">
              <w:rPr>
                <w:rFonts w:ascii="Arial" w:hAnsi="Arial" w:cs="Arial"/>
              </w:rPr>
              <w:t>4 015 848</w:t>
            </w:r>
          </w:p>
        </w:tc>
      </w:tr>
      <w:tr w:rsidR="00506D92" w:rsidRPr="003F2BA7" w14:paraId="15FE1E84"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15A78B9B"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A36870"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2EA7432" w14:textId="77777777" w:rsidR="00506D92" w:rsidRPr="003F2BA7" w:rsidRDefault="00506D92"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785E08"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0FBC37C5" w14:textId="3D2E4F4F" w:rsidR="00506D92" w:rsidRPr="003F2BA7" w:rsidRDefault="00506D92" w:rsidP="00506D92">
            <w:pPr>
              <w:jc w:val="center"/>
              <w:rPr>
                <w:rFonts w:ascii="Arial" w:hAnsi="Arial" w:cs="Arial"/>
                <w:color w:val="000000"/>
              </w:rPr>
            </w:pPr>
            <w:r w:rsidRPr="003F2BA7">
              <w:rPr>
                <w:rFonts w:ascii="Arial" w:hAnsi="Arial" w:cs="Arial"/>
                <w:color w:val="000000"/>
              </w:rPr>
              <w:t>0</w:t>
            </w:r>
            <w:ins w:id="1066" w:author="Juráš Pavel" w:date="2021-05-27T11:18:00Z">
              <w:r w:rsidR="00D7226A" w:rsidRPr="003F2BA7">
                <w:rPr>
                  <w:rFonts w:ascii="Arial" w:hAnsi="Arial" w:cs="Arial"/>
                  <w:color w:val="000000"/>
                </w:rPr>
                <w:t>40</w:t>
              </w:r>
            </w:ins>
            <w:del w:id="1067" w:author="Juráš Pavel" w:date="2021-05-27T11:18:00Z">
              <w:r w:rsidRPr="003F2BA7" w:rsidDel="00D7226A">
                <w:rPr>
                  <w:rFonts w:ascii="Arial" w:hAnsi="Arial" w:cs="Arial"/>
                  <w:color w:val="000000"/>
                </w:rPr>
                <w:delText>39</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B43265" w14:textId="77777777" w:rsidR="00506D92" w:rsidRPr="003F2BA7" w:rsidRDefault="00506D92" w:rsidP="00506D92">
            <w:pPr>
              <w:jc w:val="center"/>
              <w:rPr>
                <w:rFonts w:ascii="Arial" w:hAnsi="Arial" w:cs="Arial"/>
              </w:rPr>
            </w:pPr>
            <w:r w:rsidRPr="003F2BA7">
              <w:rPr>
                <w:rFonts w:ascii="Arial" w:hAnsi="Arial" w:cs="Arial"/>
              </w:rPr>
              <w:t>254 277 602</w:t>
            </w:r>
          </w:p>
        </w:tc>
      </w:tr>
      <w:tr w:rsidR="00506D92" w:rsidRPr="003F2BA7" w14:paraId="422007CA"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50E56EEA"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DCF35C"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70B690" w14:textId="77777777" w:rsidR="00506D92" w:rsidRPr="003F2BA7" w:rsidRDefault="00506D92"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18773F"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53A389EC" w14:textId="46C06420" w:rsidR="00506D92" w:rsidRPr="003F2BA7" w:rsidRDefault="00506D92" w:rsidP="00506D92">
            <w:pPr>
              <w:jc w:val="center"/>
              <w:rPr>
                <w:rFonts w:ascii="Arial" w:hAnsi="Arial" w:cs="Arial"/>
                <w:color w:val="000000"/>
              </w:rPr>
            </w:pPr>
            <w:r w:rsidRPr="003F2BA7">
              <w:rPr>
                <w:rFonts w:ascii="Arial" w:hAnsi="Arial" w:cs="Arial"/>
                <w:color w:val="000000"/>
              </w:rPr>
              <w:t>0</w:t>
            </w:r>
            <w:ins w:id="1068" w:author="Juráš Pavel" w:date="2021-05-27T11:18:00Z">
              <w:r w:rsidR="00D7226A" w:rsidRPr="003F2BA7">
                <w:rPr>
                  <w:rFonts w:ascii="Arial" w:hAnsi="Arial" w:cs="Arial"/>
                  <w:color w:val="000000"/>
                </w:rPr>
                <w:t>40</w:t>
              </w:r>
            </w:ins>
            <w:del w:id="1069" w:author="Juráš Pavel" w:date="2021-05-27T11:18:00Z">
              <w:r w:rsidRPr="003F2BA7" w:rsidDel="00D7226A">
                <w:rPr>
                  <w:rFonts w:ascii="Arial" w:hAnsi="Arial" w:cs="Arial"/>
                  <w:color w:val="000000"/>
                </w:rPr>
                <w:delText>39</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EEFB00" w14:textId="77777777" w:rsidR="00506D92" w:rsidRPr="003F2BA7" w:rsidRDefault="00506D92" w:rsidP="00506D92">
            <w:pPr>
              <w:jc w:val="center"/>
              <w:rPr>
                <w:rFonts w:ascii="Arial" w:hAnsi="Arial" w:cs="Arial"/>
              </w:rPr>
            </w:pPr>
            <w:r w:rsidRPr="003F2BA7">
              <w:rPr>
                <w:rFonts w:ascii="Arial" w:hAnsi="Arial" w:cs="Arial"/>
              </w:rPr>
              <w:t>170 673 549</w:t>
            </w:r>
          </w:p>
        </w:tc>
      </w:tr>
      <w:tr w:rsidR="00506D92" w:rsidRPr="003F2BA7" w14:paraId="68EFCB1E"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61D7B396"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116E37"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BDFCF6" w14:textId="77777777" w:rsidR="00506D92" w:rsidRPr="003F2BA7" w:rsidRDefault="00506D92"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9E400F"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3F0C5F5C" w14:textId="5DCDFB7C" w:rsidR="00506D92" w:rsidRPr="003F2BA7" w:rsidRDefault="00506D92" w:rsidP="00506D92">
            <w:pPr>
              <w:jc w:val="center"/>
              <w:rPr>
                <w:rFonts w:ascii="Arial" w:hAnsi="Arial" w:cs="Arial"/>
                <w:color w:val="000000"/>
              </w:rPr>
            </w:pPr>
            <w:r w:rsidRPr="003F2BA7">
              <w:rPr>
                <w:rFonts w:ascii="Arial" w:hAnsi="Arial" w:cs="Arial"/>
                <w:color w:val="000000"/>
              </w:rPr>
              <w:t>04</w:t>
            </w:r>
            <w:ins w:id="1070" w:author="Juráš Pavel" w:date="2021-05-27T11:19:00Z">
              <w:r w:rsidR="00D7226A" w:rsidRPr="003F2BA7">
                <w:rPr>
                  <w:rFonts w:ascii="Arial" w:hAnsi="Arial" w:cs="Arial"/>
                  <w:color w:val="000000"/>
                </w:rPr>
                <w:t>6</w:t>
              </w:r>
            </w:ins>
            <w:del w:id="1071" w:author="Juráš Pavel" w:date="2021-05-27T11:18:00Z">
              <w:r w:rsidRPr="003F2BA7" w:rsidDel="00D7226A">
                <w:rPr>
                  <w:rFonts w:ascii="Arial" w:hAnsi="Arial" w:cs="Arial"/>
                  <w:color w:val="000000"/>
                </w:rPr>
                <w:delText>5</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B31314" w14:textId="77777777" w:rsidR="00506D92" w:rsidRPr="003F2BA7" w:rsidRDefault="00506D92" w:rsidP="00506D92">
            <w:pPr>
              <w:jc w:val="center"/>
              <w:rPr>
                <w:rFonts w:ascii="Arial" w:hAnsi="Arial" w:cs="Arial"/>
              </w:rPr>
            </w:pPr>
            <w:r w:rsidRPr="003F2BA7">
              <w:rPr>
                <w:rFonts w:ascii="Arial" w:hAnsi="Arial" w:cs="Arial"/>
              </w:rPr>
              <w:t>5 983 003</w:t>
            </w:r>
          </w:p>
        </w:tc>
      </w:tr>
      <w:tr w:rsidR="00506D92" w:rsidRPr="003F2BA7" w14:paraId="6C639051"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52502A78"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7A1F00"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00421EF" w14:textId="77777777" w:rsidR="00506D92" w:rsidRPr="003F2BA7" w:rsidRDefault="00506D92"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96ACFC"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nil"/>
              <w:left w:val="single" w:sz="4" w:space="0" w:color="auto"/>
              <w:bottom w:val="single" w:sz="4" w:space="0" w:color="auto"/>
              <w:right w:val="single" w:sz="4" w:space="0" w:color="auto"/>
            </w:tcBorders>
            <w:shd w:val="clear" w:color="auto" w:fill="auto"/>
            <w:vAlign w:val="center"/>
          </w:tcPr>
          <w:p w14:paraId="14770D40" w14:textId="4235B869" w:rsidR="00506D92" w:rsidRPr="003F2BA7" w:rsidRDefault="00506D92" w:rsidP="00506D92">
            <w:pPr>
              <w:jc w:val="center"/>
              <w:rPr>
                <w:rFonts w:ascii="Arial" w:hAnsi="Arial" w:cs="Arial"/>
                <w:color w:val="000000"/>
              </w:rPr>
            </w:pPr>
            <w:r w:rsidRPr="003F2BA7">
              <w:rPr>
                <w:rFonts w:ascii="Arial" w:hAnsi="Arial" w:cs="Arial"/>
                <w:color w:val="000000"/>
              </w:rPr>
              <w:t>04</w:t>
            </w:r>
            <w:ins w:id="1072" w:author="Juráš Pavel" w:date="2021-05-27T11:19:00Z">
              <w:r w:rsidR="00D7226A" w:rsidRPr="003F2BA7">
                <w:rPr>
                  <w:rFonts w:ascii="Arial" w:hAnsi="Arial" w:cs="Arial"/>
                  <w:color w:val="000000"/>
                </w:rPr>
                <w:t>6</w:t>
              </w:r>
            </w:ins>
            <w:del w:id="1073" w:author="Juráš Pavel" w:date="2021-05-27T11:19:00Z">
              <w:r w:rsidRPr="003F2BA7" w:rsidDel="00D7226A">
                <w:rPr>
                  <w:rFonts w:ascii="Arial" w:hAnsi="Arial" w:cs="Arial"/>
                  <w:color w:val="000000"/>
                </w:rPr>
                <w:delText>5</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441197" w14:textId="77777777" w:rsidR="00506D92" w:rsidRPr="003F2BA7" w:rsidRDefault="00506D92" w:rsidP="00506D92">
            <w:pPr>
              <w:jc w:val="center"/>
              <w:rPr>
                <w:rFonts w:ascii="Arial" w:hAnsi="Arial" w:cs="Arial"/>
              </w:rPr>
            </w:pPr>
            <w:r w:rsidRPr="003F2BA7">
              <w:rPr>
                <w:rFonts w:ascii="Arial" w:hAnsi="Arial" w:cs="Arial"/>
              </w:rPr>
              <w:t>4 015 848</w:t>
            </w:r>
          </w:p>
        </w:tc>
      </w:tr>
    </w:tbl>
    <w:p w14:paraId="4FEE87CC" w14:textId="77777777" w:rsidR="00506D92" w:rsidRPr="003F2BA7" w:rsidRDefault="00506D92"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1D7FC4" w:rsidRPr="003F2BA7" w14:paraId="2908D26E" w14:textId="77777777" w:rsidTr="00690538">
        <w:tc>
          <w:tcPr>
            <w:tcW w:w="9067" w:type="dxa"/>
            <w:gridSpan w:val="6"/>
            <w:shd w:val="clear" w:color="auto" w:fill="99C7F9"/>
          </w:tcPr>
          <w:p w14:paraId="33ADAE69"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7FDFDB77" w14:textId="77777777" w:rsidTr="00D7191C">
        <w:tc>
          <w:tcPr>
            <w:tcW w:w="1696" w:type="dxa"/>
            <w:shd w:val="clear" w:color="auto" w:fill="auto"/>
          </w:tcPr>
          <w:p w14:paraId="527D8919" w14:textId="77777777" w:rsidR="001D7FC4" w:rsidRPr="003F2BA7" w:rsidRDefault="001D7FC4" w:rsidP="00690538">
            <w:pPr>
              <w:jc w:val="center"/>
              <w:rPr>
                <w:rFonts w:ascii="Arial" w:hAnsi="Arial" w:cs="Arial"/>
                <w:b/>
                <w:iCs/>
              </w:rPr>
            </w:pPr>
            <w:r w:rsidRPr="003F2BA7">
              <w:rPr>
                <w:rFonts w:ascii="Arial" w:hAnsi="Arial" w:cs="Arial"/>
                <w:b/>
              </w:rPr>
              <w:t>Číslo priority</w:t>
            </w:r>
          </w:p>
        </w:tc>
        <w:tc>
          <w:tcPr>
            <w:tcW w:w="1134" w:type="dxa"/>
            <w:shd w:val="clear" w:color="auto" w:fill="auto"/>
          </w:tcPr>
          <w:p w14:paraId="35015455" w14:textId="77777777" w:rsidR="001D7FC4" w:rsidRPr="003F2BA7" w:rsidRDefault="001D7FC4" w:rsidP="00690538">
            <w:pPr>
              <w:jc w:val="center"/>
              <w:rPr>
                <w:rFonts w:ascii="Arial" w:hAnsi="Arial" w:cs="Arial"/>
                <w:b/>
                <w:iCs/>
              </w:rPr>
            </w:pPr>
            <w:r w:rsidRPr="003F2BA7">
              <w:rPr>
                <w:rFonts w:ascii="Arial" w:hAnsi="Arial" w:cs="Arial"/>
                <w:b/>
              </w:rPr>
              <w:t>Fond</w:t>
            </w:r>
          </w:p>
        </w:tc>
        <w:tc>
          <w:tcPr>
            <w:tcW w:w="1985" w:type="dxa"/>
            <w:shd w:val="clear" w:color="auto" w:fill="auto"/>
          </w:tcPr>
          <w:p w14:paraId="0F0D08F7" w14:textId="77777777" w:rsidR="001D7FC4" w:rsidRPr="003F2BA7" w:rsidRDefault="001D7FC4" w:rsidP="00690538">
            <w:pPr>
              <w:jc w:val="center"/>
              <w:rPr>
                <w:rFonts w:ascii="Arial" w:hAnsi="Arial" w:cs="Arial"/>
                <w:b/>
                <w:iCs/>
              </w:rPr>
            </w:pPr>
            <w:r w:rsidRPr="003F2BA7">
              <w:rPr>
                <w:rFonts w:ascii="Arial" w:hAnsi="Arial" w:cs="Arial"/>
                <w:b/>
              </w:rPr>
              <w:t>Kategorie regionu</w:t>
            </w:r>
          </w:p>
        </w:tc>
        <w:tc>
          <w:tcPr>
            <w:tcW w:w="1559" w:type="dxa"/>
          </w:tcPr>
          <w:p w14:paraId="021D952C" w14:textId="77777777" w:rsidR="001D7FC4" w:rsidRPr="003F2BA7" w:rsidRDefault="001D7FC4" w:rsidP="00690538">
            <w:pPr>
              <w:jc w:val="center"/>
              <w:rPr>
                <w:rFonts w:ascii="Arial" w:hAnsi="Arial" w:cs="Arial"/>
                <w:b/>
              </w:rPr>
            </w:pPr>
            <w:r w:rsidRPr="003F2BA7">
              <w:rPr>
                <w:rFonts w:ascii="Arial" w:hAnsi="Arial" w:cs="Arial"/>
                <w:b/>
              </w:rPr>
              <w:t>Specifický cíl</w:t>
            </w:r>
          </w:p>
        </w:tc>
        <w:tc>
          <w:tcPr>
            <w:tcW w:w="992" w:type="dxa"/>
            <w:shd w:val="clear" w:color="auto" w:fill="auto"/>
          </w:tcPr>
          <w:p w14:paraId="43F05741" w14:textId="1D3995AA" w:rsidR="001D7FC4" w:rsidRPr="003F2BA7" w:rsidRDefault="001D7FC4" w:rsidP="00690538">
            <w:pPr>
              <w:jc w:val="center"/>
              <w:rPr>
                <w:rFonts w:ascii="Arial" w:hAnsi="Arial" w:cs="Arial"/>
                <w:b/>
                <w:iCs/>
              </w:rPr>
            </w:pPr>
            <w:r w:rsidRPr="003F2BA7">
              <w:rPr>
                <w:rFonts w:ascii="Arial" w:hAnsi="Arial" w:cs="Arial"/>
                <w:b/>
              </w:rPr>
              <w:t>Kód</w:t>
            </w:r>
          </w:p>
        </w:tc>
        <w:tc>
          <w:tcPr>
            <w:tcW w:w="1701" w:type="dxa"/>
            <w:shd w:val="clear" w:color="auto" w:fill="auto"/>
          </w:tcPr>
          <w:p w14:paraId="76504123" w14:textId="77777777" w:rsidR="001D7FC4" w:rsidRPr="003F2BA7" w:rsidRDefault="001D7FC4" w:rsidP="00690538">
            <w:pPr>
              <w:jc w:val="center"/>
              <w:rPr>
                <w:rFonts w:ascii="Arial" w:hAnsi="Arial" w:cs="Arial"/>
                <w:b/>
                <w:iCs/>
              </w:rPr>
            </w:pPr>
            <w:r w:rsidRPr="003F2BA7">
              <w:rPr>
                <w:rFonts w:ascii="Arial" w:hAnsi="Arial" w:cs="Arial"/>
                <w:b/>
              </w:rPr>
              <w:t>Částka (v EUR)</w:t>
            </w:r>
          </w:p>
        </w:tc>
      </w:tr>
      <w:tr w:rsidR="00690538" w:rsidRPr="003F2BA7" w14:paraId="05C7B236"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49F358E5"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A61BFD" w14:textId="2F4ED1B4"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A8C87BC" w14:textId="77777777" w:rsidR="00690538" w:rsidRPr="003F2BA7" w:rsidRDefault="00690538" w:rsidP="00690538">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40146E"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5CB7B3" w14:textId="77777777" w:rsidR="00690538" w:rsidRPr="003F2BA7" w:rsidRDefault="00690538" w:rsidP="00690538">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000B8A" w14:textId="77777777" w:rsidR="00690538" w:rsidRPr="003F2BA7" w:rsidRDefault="00690538" w:rsidP="00690538">
            <w:pPr>
              <w:jc w:val="center"/>
              <w:rPr>
                <w:rFonts w:ascii="Arial" w:hAnsi="Arial" w:cs="Arial"/>
              </w:rPr>
            </w:pPr>
            <w:r w:rsidRPr="003F2BA7">
              <w:rPr>
                <w:rFonts w:ascii="Arial" w:hAnsi="Arial" w:cs="Arial"/>
              </w:rPr>
              <w:t>254 277 602</w:t>
            </w:r>
          </w:p>
        </w:tc>
      </w:tr>
      <w:tr w:rsidR="00690538" w:rsidRPr="003F2BA7" w14:paraId="71C9D776"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590C6582"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9F064A" w14:textId="2398E56E"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EC12B76" w14:textId="77777777" w:rsidR="00690538" w:rsidRPr="003F2BA7" w:rsidRDefault="00690538" w:rsidP="00690538">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AD1AE5"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ED928A" w14:textId="77777777" w:rsidR="00690538" w:rsidRPr="003F2BA7" w:rsidRDefault="00690538" w:rsidP="00690538">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1B9FAF" w14:textId="77777777" w:rsidR="00690538" w:rsidRPr="003F2BA7" w:rsidRDefault="00690538" w:rsidP="00690538">
            <w:pPr>
              <w:jc w:val="center"/>
              <w:rPr>
                <w:rFonts w:ascii="Arial" w:hAnsi="Arial" w:cs="Arial"/>
              </w:rPr>
            </w:pPr>
            <w:r w:rsidRPr="003F2BA7">
              <w:rPr>
                <w:rFonts w:ascii="Arial" w:hAnsi="Arial" w:cs="Arial"/>
              </w:rPr>
              <w:t>170 673 548</w:t>
            </w:r>
          </w:p>
        </w:tc>
      </w:tr>
      <w:tr w:rsidR="00690538" w:rsidRPr="003F2BA7" w14:paraId="4284EF06"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675BB05E"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89F292" w14:textId="7BC55837"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E2B9E83" w14:textId="77777777" w:rsidR="00690538" w:rsidRPr="003F2BA7" w:rsidRDefault="00690538" w:rsidP="00690538">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6CC868"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50F5D5" w14:textId="77777777" w:rsidR="00690538" w:rsidRPr="003F2BA7" w:rsidRDefault="00690538" w:rsidP="00690538">
            <w:pPr>
              <w:jc w:val="center"/>
              <w:rPr>
                <w:rFonts w:ascii="Arial" w:hAnsi="Arial" w:cs="Arial"/>
              </w:rPr>
            </w:pPr>
            <w:r w:rsidRPr="003F2BA7">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F39AC2" w14:textId="77777777" w:rsidR="00690538" w:rsidRPr="003F2BA7" w:rsidRDefault="00690538" w:rsidP="00690538">
            <w:pPr>
              <w:jc w:val="center"/>
              <w:rPr>
                <w:rFonts w:ascii="Arial" w:hAnsi="Arial" w:cs="Arial"/>
              </w:rPr>
            </w:pPr>
            <w:r w:rsidRPr="003F2BA7">
              <w:rPr>
                <w:rFonts w:ascii="Arial" w:hAnsi="Arial" w:cs="Arial"/>
              </w:rPr>
              <w:t>10 769 404</w:t>
            </w:r>
          </w:p>
        </w:tc>
      </w:tr>
      <w:tr w:rsidR="00690538" w:rsidRPr="003F2BA7" w14:paraId="56B7ED15"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00D29E43"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0E2517" w14:textId="1EC75365"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8B1B866" w14:textId="77777777" w:rsidR="00690538" w:rsidRPr="003F2BA7" w:rsidRDefault="00690538" w:rsidP="00690538">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FC0C9E"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7CC63E" w14:textId="77777777" w:rsidR="00690538" w:rsidRPr="003F2BA7" w:rsidRDefault="00690538" w:rsidP="00690538">
            <w:pPr>
              <w:jc w:val="center"/>
              <w:rPr>
                <w:rFonts w:ascii="Arial" w:hAnsi="Arial" w:cs="Arial"/>
              </w:rPr>
            </w:pPr>
            <w:r w:rsidRPr="003F2BA7">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CDFEE3" w14:textId="77777777" w:rsidR="00690538" w:rsidRPr="003F2BA7" w:rsidRDefault="00690538" w:rsidP="00690538">
            <w:pPr>
              <w:jc w:val="center"/>
              <w:rPr>
                <w:rFonts w:ascii="Arial" w:hAnsi="Arial" w:cs="Arial"/>
              </w:rPr>
            </w:pPr>
            <w:r w:rsidRPr="003F2BA7">
              <w:rPr>
                <w:rFonts w:ascii="Arial" w:hAnsi="Arial" w:cs="Arial"/>
              </w:rPr>
              <w:t>7 228 527</w:t>
            </w:r>
          </w:p>
        </w:tc>
      </w:tr>
      <w:tr w:rsidR="00690538" w:rsidRPr="003F2BA7" w14:paraId="68319E30"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690F1552"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B1E1B4" w14:textId="5910E5E2"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D2C73FA" w14:textId="77777777" w:rsidR="00690538" w:rsidRPr="003F2BA7" w:rsidRDefault="00690538" w:rsidP="00690538">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6A49DD"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A0806B" w14:textId="77777777" w:rsidR="00690538" w:rsidRPr="003F2BA7" w:rsidRDefault="00690538" w:rsidP="00690538">
            <w:pPr>
              <w:jc w:val="center"/>
              <w:rPr>
                <w:rFonts w:ascii="Arial" w:hAnsi="Arial" w:cs="Arial"/>
              </w:rPr>
            </w:pPr>
            <w:r w:rsidRPr="003F2BA7">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6B809B" w14:textId="77777777" w:rsidR="00690538" w:rsidRPr="003F2BA7" w:rsidRDefault="00690538" w:rsidP="00690538">
            <w:pPr>
              <w:jc w:val="center"/>
              <w:rPr>
                <w:rFonts w:ascii="Arial" w:hAnsi="Arial" w:cs="Arial"/>
              </w:rPr>
            </w:pPr>
            <w:r w:rsidRPr="003F2BA7">
              <w:rPr>
                <w:rFonts w:ascii="Arial" w:hAnsi="Arial" w:cs="Arial"/>
              </w:rPr>
              <w:t>18 846 458</w:t>
            </w:r>
          </w:p>
        </w:tc>
      </w:tr>
      <w:tr w:rsidR="00690538" w:rsidRPr="003F2BA7" w14:paraId="25ED924C"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528E7625"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575A0F" w14:textId="2D23D1AA"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826CB84" w14:textId="77777777" w:rsidR="00690538" w:rsidRPr="003F2BA7" w:rsidRDefault="00690538" w:rsidP="00690538">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5A472B"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6909A5" w14:textId="77777777" w:rsidR="00690538" w:rsidRPr="003F2BA7" w:rsidRDefault="00690538" w:rsidP="00690538">
            <w:pPr>
              <w:jc w:val="center"/>
              <w:rPr>
                <w:rFonts w:ascii="Arial" w:hAnsi="Arial" w:cs="Arial"/>
              </w:rPr>
            </w:pPr>
            <w:r w:rsidRPr="003F2BA7">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A3F4A7" w14:textId="77777777" w:rsidR="00690538" w:rsidRPr="003F2BA7" w:rsidRDefault="00690538" w:rsidP="00690538">
            <w:pPr>
              <w:jc w:val="center"/>
              <w:rPr>
                <w:rFonts w:ascii="Arial" w:hAnsi="Arial" w:cs="Arial"/>
              </w:rPr>
            </w:pPr>
            <w:r w:rsidRPr="003F2BA7">
              <w:rPr>
                <w:rFonts w:ascii="Arial" w:hAnsi="Arial" w:cs="Arial"/>
              </w:rPr>
              <w:t>12 649 922</w:t>
            </w:r>
          </w:p>
        </w:tc>
      </w:tr>
      <w:tr w:rsidR="00690538" w:rsidRPr="003F2BA7" w14:paraId="489A33A9"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2612291B"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BFACD4" w14:textId="763068E5"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560773" w14:textId="77777777" w:rsidR="00690538" w:rsidRPr="003F2BA7" w:rsidRDefault="00690538" w:rsidP="00690538">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6896B9"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6B3025" w14:textId="77777777" w:rsidR="00690538" w:rsidRPr="003F2BA7" w:rsidRDefault="00690538" w:rsidP="00690538">
            <w:pPr>
              <w:jc w:val="center"/>
              <w:rPr>
                <w:rFonts w:ascii="Arial" w:hAnsi="Arial" w:cs="Arial"/>
              </w:rPr>
            </w:pPr>
            <w:r w:rsidRPr="003F2BA7">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22B583" w14:textId="77777777" w:rsidR="00690538" w:rsidRPr="003F2BA7" w:rsidRDefault="00690538" w:rsidP="00690538">
            <w:pPr>
              <w:jc w:val="center"/>
              <w:rPr>
                <w:rFonts w:ascii="Arial" w:hAnsi="Arial" w:cs="Arial"/>
              </w:rPr>
            </w:pPr>
            <w:r w:rsidRPr="003F2BA7">
              <w:rPr>
                <w:rFonts w:ascii="Arial" w:hAnsi="Arial" w:cs="Arial"/>
              </w:rPr>
              <w:t>15 256 656</w:t>
            </w:r>
          </w:p>
        </w:tc>
      </w:tr>
      <w:tr w:rsidR="00690538" w:rsidRPr="003F2BA7" w14:paraId="6E13236D"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5EBCC8C3" w14:textId="77777777" w:rsidR="00690538" w:rsidRPr="003F2BA7" w:rsidRDefault="00690538" w:rsidP="00690538">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6ED009" w14:textId="1FAF2560" w:rsidR="00690538" w:rsidRPr="003F2BA7" w:rsidRDefault="00690538" w:rsidP="00690538">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52FB207" w14:textId="77777777" w:rsidR="00690538" w:rsidRPr="003F2BA7" w:rsidRDefault="00690538" w:rsidP="00690538">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CD7856" w14:textId="77777777" w:rsidR="00690538" w:rsidRPr="003F2BA7" w:rsidRDefault="00690538" w:rsidP="00690538">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8E1ACA" w14:textId="77777777" w:rsidR="00690538" w:rsidRPr="003F2BA7" w:rsidRDefault="00690538" w:rsidP="00690538">
            <w:pPr>
              <w:jc w:val="center"/>
              <w:rPr>
                <w:rFonts w:ascii="Arial" w:hAnsi="Arial" w:cs="Arial"/>
              </w:rPr>
            </w:pPr>
            <w:r w:rsidRPr="003F2BA7">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A67CEB" w14:textId="77777777" w:rsidR="00690538" w:rsidRPr="003F2BA7" w:rsidRDefault="00690538" w:rsidP="00690538">
            <w:pPr>
              <w:jc w:val="center"/>
              <w:rPr>
                <w:rFonts w:ascii="Arial" w:hAnsi="Arial" w:cs="Arial"/>
              </w:rPr>
            </w:pPr>
            <w:r w:rsidRPr="003F2BA7">
              <w:rPr>
                <w:rFonts w:ascii="Arial" w:hAnsi="Arial" w:cs="Arial"/>
              </w:rPr>
              <w:t>10 240 413</w:t>
            </w:r>
          </w:p>
        </w:tc>
      </w:tr>
    </w:tbl>
    <w:p w14:paraId="6F43078D" w14:textId="77777777" w:rsidR="001D7FC4" w:rsidRPr="003F2BA7"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506D92" w:rsidRPr="003F2BA7" w14:paraId="08AAB8D0" w14:textId="77777777" w:rsidTr="00506D92">
        <w:tc>
          <w:tcPr>
            <w:tcW w:w="9067" w:type="dxa"/>
            <w:gridSpan w:val="6"/>
            <w:shd w:val="clear" w:color="auto" w:fill="99C7F9"/>
          </w:tcPr>
          <w:p w14:paraId="5AC31287" w14:textId="77777777" w:rsidR="00506D92" w:rsidRPr="003F2BA7" w:rsidRDefault="00506D92" w:rsidP="00506D92">
            <w:pPr>
              <w:rPr>
                <w:rFonts w:ascii="Arial" w:hAnsi="Arial" w:cs="Arial"/>
                <w:b/>
                <w:iCs/>
              </w:rPr>
            </w:pPr>
            <w:r w:rsidRPr="003F2BA7">
              <w:rPr>
                <w:rFonts w:ascii="Arial" w:hAnsi="Arial" w:cs="Arial"/>
                <w:b/>
              </w:rPr>
              <w:t>Tabulka 6: Dimenze 3 – mechanismus územního plnění a územní zaměření</w:t>
            </w:r>
          </w:p>
        </w:tc>
      </w:tr>
      <w:tr w:rsidR="00506D92" w:rsidRPr="003F2BA7" w14:paraId="4D26AB57" w14:textId="77777777" w:rsidTr="00506D92">
        <w:tc>
          <w:tcPr>
            <w:tcW w:w="1696" w:type="dxa"/>
            <w:shd w:val="clear" w:color="auto" w:fill="auto"/>
          </w:tcPr>
          <w:p w14:paraId="1880A908"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1AE1447E"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985" w:type="dxa"/>
            <w:shd w:val="clear" w:color="auto" w:fill="auto"/>
          </w:tcPr>
          <w:p w14:paraId="4F0D4C2C"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559" w:type="dxa"/>
          </w:tcPr>
          <w:p w14:paraId="4C3008E1"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992" w:type="dxa"/>
            <w:shd w:val="clear" w:color="auto" w:fill="auto"/>
          </w:tcPr>
          <w:p w14:paraId="69D171DC"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2309E1C3"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2BCF9D41"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5F87F69B"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0C7584"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F0547A8" w14:textId="77777777" w:rsidR="00506D92" w:rsidRPr="003F2BA7" w:rsidRDefault="00506D92" w:rsidP="00506D92">
            <w:pPr>
              <w:jc w:val="center"/>
              <w:rPr>
                <w:rFonts w:ascii="Arial" w:hAnsi="Arial" w:cs="Arial"/>
              </w:rPr>
            </w:pPr>
            <w:r w:rsidRPr="003F2BA7">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9AD7DD"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581F56"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B70F38" w14:textId="77777777" w:rsidR="00506D92" w:rsidRPr="003F2BA7" w:rsidRDefault="00506D92" w:rsidP="00506D92">
            <w:pPr>
              <w:jc w:val="center"/>
              <w:rPr>
                <w:rFonts w:ascii="Arial" w:hAnsi="Arial" w:cs="Arial"/>
              </w:rPr>
            </w:pPr>
            <w:r w:rsidRPr="003F2BA7">
              <w:rPr>
                <w:rFonts w:ascii="Arial" w:hAnsi="Arial" w:cs="Arial"/>
              </w:rPr>
              <w:t>299 150 120</w:t>
            </w:r>
          </w:p>
        </w:tc>
      </w:tr>
      <w:tr w:rsidR="00506D92" w:rsidRPr="003F2BA7" w14:paraId="29DD89B8" w14:textId="77777777" w:rsidTr="00506D92">
        <w:tc>
          <w:tcPr>
            <w:tcW w:w="1696" w:type="dxa"/>
            <w:tcBorders>
              <w:top w:val="single" w:sz="4" w:space="0" w:color="auto"/>
              <w:left w:val="single" w:sz="4" w:space="0" w:color="auto"/>
              <w:bottom w:val="single" w:sz="4" w:space="0" w:color="auto"/>
              <w:right w:val="single" w:sz="4" w:space="0" w:color="auto"/>
            </w:tcBorders>
            <w:shd w:val="clear" w:color="auto" w:fill="auto"/>
          </w:tcPr>
          <w:p w14:paraId="56D08C25"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9D56DD" w14:textId="77777777" w:rsidR="00506D92" w:rsidRPr="003F2BA7" w:rsidRDefault="00506D92" w:rsidP="00506D92">
            <w:pPr>
              <w:jc w:val="center"/>
              <w:rPr>
                <w:rFonts w:ascii="Arial" w:hAnsi="Arial" w:cs="Arial"/>
              </w:rPr>
            </w:pPr>
            <w:r w:rsidRPr="003F2BA7">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1A1395" w14:textId="77777777" w:rsidR="00506D92" w:rsidRPr="003F2BA7" w:rsidRDefault="00506D92" w:rsidP="00506D92">
            <w:pPr>
              <w:jc w:val="center"/>
              <w:rPr>
                <w:rFonts w:ascii="Arial" w:hAnsi="Arial" w:cs="Arial"/>
              </w:rPr>
            </w:pPr>
            <w:r w:rsidRPr="003F2BA7">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6E16EB" w14:textId="77777777" w:rsidR="00506D92" w:rsidRPr="003F2BA7" w:rsidRDefault="00506D92" w:rsidP="00506D92">
            <w:pPr>
              <w:jc w:val="center"/>
              <w:rPr>
                <w:rFonts w:ascii="Arial" w:hAnsi="Arial" w:cs="Arial"/>
              </w:rPr>
            </w:pPr>
            <w:r w:rsidRPr="003F2BA7">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71FC68"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ECDCC0" w14:textId="77777777" w:rsidR="00506D92" w:rsidRPr="003F2BA7" w:rsidRDefault="00506D92" w:rsidP="00506D92">
            <w:pPr>
              <w:jc w:val="center"/>
              <w:rPr>
                <w:rFonts w:ascii="Arial" w:hAnsi="Arial" w:cs="Arial"/>
              </w:rPr>
            </w:pPr>
            <w:r w:rsidRPr="003F2BA7">
              <w:rPr>
                <w:rFonts w:ascii="Arial" w:hAnsi="Arial" w:cs="Arial"/>
              </w:rPr>
              <w:t>200 792 410</w:t>
            </w:r>
          </w:p>
        </w:tc>
      </w:tr>
    </w:tbl>
    <w:p w14:paraId="2A8F6930" w14:textId="77777777" w:rsidR="00506D92" w:rsidRPr="003F2BA7" w:rsidRDefault="00506D92"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1D7FC4" w:rsidRPr="003F2BA7" w14:paraId="6DAC4578" w14:textId="77777777" w:rsidTr="00690538">
        <w:tc>
          <w:tcPr>
            <w:tcW w:w="9067" w:type="dxa"/>
            <w:gridSpan w:val="6"/>
            <w:shd w:val="clear" w:color="auto" w:fill="99C7F9"/>
          </w:tcPr>
          <w:p w14:paraId="1DFC288C"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177A08D2" w14:textId="77777777" w:rsidTr="00D7191C">
        <w:tc>
          <w:tcPr>
            <w:tcW w:w="1696" w:type="dxa"/>
            <w:shd w:val="clear" w:color="auto" w:fill="auto"/>
          </w:tcPr>
          <w:p w14:paraId="04F1F8CB" w14:textId="77777777" w:rsidR="001D7FC4" w:rsidRPr="003F2BA7" w:rsidRDefault="001D7FC4" w:rsidP="00690538">
            <w:pPr>
              <w:jc w:val="center"/>
              <w:rPr>
                <w:rFonts w:ascii="Arial" w:hAnsi="Arial" w:cs="Arial"/>
                <w:b/>
                <w:iCs/>
              </w:rPr>
            </w:pPr>
            <w:r w:rsidRPr="003F2BA7">
              <w:rPr>
                <w:rFonts w:ascii="Arial" w:hAnsi="Arial" w:cs="Arial"/>
                <w:b/>
              </w:rPr>
              <w:t>Číslo priority</w:t>
            </w:r>
          </w:p>
        </w:tc>
        <w:tc>
          <w:tcPr>
            <w:tcW w:w="1134" w:type="dxa"/>
            <w:shd w:val="clear" w:color="auto" w:fill="auto"/>
          </w:tcPr>
          <w:p w14:paraId="51E2424F" w14:textId="77777777" w:rsidR="001D7FC4" w:rsidRPr="003F2BA7" w:rsidRDefault="001D7FC4" w:rsidP="00690538">
            <w:pPr>
              <w:jc w:val="center"/>
              <w:rPr>
                <w:rFonts w:ascii="Arial" w:hAnsi="Arial" w:cs="Arial"/>
                <w:b/>
                <w:iCs/>
              </w:rPr>
            </w:pPr>
            <w:r w:rsidRPr="003F2BA7">
              <w:rPr>
                <w:rFonts w:ascii="Arial" w:hAnsi="Arial" w:cs="Arial"/>
                <w:b/>
              </w:rPr>
              <w:t>Fond</w:t>
            </w:r>
          </w:p>
        </w:tc>
        <w:tc>
          <w:tcPr>
            <w:tcW w:w="1985" w:type="dxa"/>
            <w:shd w:val="clear" w:color="auto" w:fill="auto"/>
          </w:tcPr>
          <w:p w14:paraId="7016C43C" w14:textId="77777777" w:rsidR="001D7FC4" w:rsidRPr="003F2BA7" w:rsidRDefault="001D7FC4" w:rsidP="00690538">
            <w:pPr>
              <w:jc w:val="center"/>
              <w:rPr>
                <w:rFonts w:ascii="Arial" w:hAnsi="Arial" w:cs="Arial"/>
                <w:b/>
                <w:iCs/>
              </w:rPr>
            </w:pPr>
            <w:r w:rsidRPr="003F2BA7">
              <w:rPr>
                <w:rFonts w:ascii="Arial" w:hAnsi="Arial" w:cs="Arial"/>
                <w:b/>
              </w:rPr>
              <w:t>Kategorie regionu</w:t>
            </w:r>
          </w:p>
        </w:tc>
        <w:tc>
          <w:tcPr>
            <w:tcW w:w="1559" w:type="dxa"/>
          </w:tcPr>
          <w:p w14:paraId="34733572" w14:textId="77777777" w:rsidR="001D7FC4" w:rsidRPr="003F2BA7" w:rsidRDefault="001D7FC4" w:rsidP="00690538">
            <w:pPr>
              <w:jc w:val="center"/>
              <w:rPr>
                <w:rFonts w:ascii="Arial" w:hAnsi="Arial" w:cs="Arial"/>
                <w:b/>
              </w:rPr>
            </w:pPr>
            <w:r w:rsidRPr="003F2BA7">
              <w:rPr>
                <w:rFonts w:ascii="Arial" w:hAnsi="Arial" w:cs="Arial"/>
                <w:b/>
              </w:rPr>
              <w:t>Specifický cíl</w:t>
            </w:r>
          </w:p>
        </w:tc>
        <w:tc>
          <w:tcPr>
            <w:tcW w:w="992" w:type="dxa"/>
            <w:shd w:val="clear" w:color="auto" w:fill="auto"/>
          </w:tcPr>
          <w:p w14:paraId="42D635CC" w14:textId="7C72549A" w:rsidR="001D7FC4" w:rsidRPr="003F2BA7" w:rsidRDefault="001D7FC4" w:rsidP="00690538">
            <w:pPr>
              <w:jc w:val="center"/>
              <w:rPr>
                <w:rFonts w:ascii="Arial" w:hAnsi="Arial" w:cs="Arial"/>
                <w:b/>
                <w:iCs/>
              </w:rPr>
            </w:pPr>
            <w:r w:rsidRPr="003F2BA7">
              <w:rPr>
                <w:rFonts w:ascii="Arial" w:hAnsi="Arial" w:cs="Arial"/>
                <w:b/>
              </w:rPr>
              <w:t>Kód</w:t>
            </w:r>
          </w:p>
        </w:tc>
        <w:tc>
          <w:tcPr>
            <w:tcW w:w="1701" w:type="dxa"/>
            <w:shd w:val="clear" w:color="auto" w:fill="auto"/>
          </w:tcPr>
          <w:p w14:paraId="2EDAB5B7" w14:textId="77777777" w:rsidR="001D7FC4" w:rsidRPr="003F2BA7" w:rsidRDefault="001D7FC4" w:rsidP="00690538">
            <w:pPr>
              <w:jc w:val="center"/>
              <w:rPr>
                <w:rFonts w:ascii="Arial" w:hAnsi="Arial" w:cs="Arial"/>
                <w:b/>
                <w:iCs/>
              </w:rPr>
            </w:pPr>
            <w:r w:rsidRPr="003F2BA7">
              <w:rPr>
                <w:rFonts w:ascii="Arial" w:hAnsi="Arial" w:cs="Arial"/>
                <w:b/>
              </w:rPr>
              <w:t>Částka (v EUR)</w:t>
            </w:r>
          </w:p>
        </w:tc>
      </w:tr>
      <w:tr w:rsidR="001D7FC4" w:rsidRPr="003F2BA7" w14:paraId="176E9799" w14:textId="77777777" w:rsidTr="00D7191C">
        <w:tc>
          <w:tcPr>
            <w:tcW w:w="1696" w:type="dxa"/>
            <w:shd w:val="clear" w:color="auto" w:fill="auto"/>
          </w:tcPr>
          <w:p w14:paraId="3FB123E0" w14:textId="77777777" w:rsidR="001D7FC4" w:rsidRPr="003F2BA7" w:rsidRDefault="001D7FC4" w:rsidP="00690538">
            <w:pPr>
              <w:jc w:val="center"/>
              <w:rPr>
                <w:rFonts w:ascii="Arial" w:hAnsi="Arial" w:cs="Arial"/>
                <w:b/>
              </w:rPr>
            </w:pPr>
          </w:p>
        </w:tc>
        <w:tc>
          <w:tcPr>
            <w:tcW w:w="1134" w:type="dxa"/>
            <w:shd w:val="clear" w:color="auto" w:fill="auto"/>
          </w:tcPr>
          <w:p w14:paraId="09BA1C13" w14:textId="77777777" w:rsidR="001D7FC4" w:rsidRPr="003F2BA7" w:rsidRDefault="001D7FC4" w:rsidP="00690538">
            <w:pPr>
              <w:jc w:val="center"/>
              <w:rPr>
                <w:rFonts w:ascii="Arial" w:hAnsi="Arial" w:cs="Arial"/>
                <w:b/>
              </w:rPr>
            </w:pPr>
          </w:p>
        </w:tc>
        <w:tc>
          <w:tcPr>
            <w:tcW w:w="1985" w:type="dxa"/>
            <w:shd w:val="clear" w:color="auto" w:fill="auto"/>
          </w:tcPr>
          <w:p w14:paraId="43D3B442" w14:textId="77777777" w:rsidR="001D7FC4" w:rsidRPr="003F2BA7" w:rsidRDefault="001D7FC4" w:rsidP="00690538">
            <w:pPr>
              <w:jc w:val="center"/>
              <w:rPr>
                <w:rFonts w:ascii="Arial" w:hAnsi="Arial" w:cs="Arial"/>
                <w:b/>
              </w:rPr>
            </w:pPr>
          </w:p>
        </w:tc>
        <w:tc>
          <w:tcPr>
            <w:tcW w:w="1559" w:type="dxa"/>
          </w:tcPr>
          <w:p w14:paraId="2BB71A06" w14:textId="77777777" w:rsidR="001D7FC4" w:rsidRPr="003F2BA7" w:rsidRDefault="001D7FC4" w:rsidP="00690538">
            <w:pPr>
              <w:jc w:val="center"/>
              <w:rPr>
                <w:rFonts w:ascii="Arial" w:hAnsi="Arial" w:cs="Arial"/>
                <w:b/>
              </w:rPr>
            </w:pPr>
          </w:p>
        </w:tc>
        <w:tc>
          <w:tcPr>
            <w:tcW w:w="992" w:type="dxa"/>
            <w:shd w:val="clear" w:color="auto" w:fill="auto"/>
          </w:tcPr>
          <w:p w14:paraId="2A6E2E0D" w14:textId="77777777" w:rsidR="001D7FC4" w:rsidRPr="003F2BA7" w:rsidRDefault="001D7FC4" w:rsidP="00690538">
            <w:pPr>
              <w:jc w:val="center"/>
              <w:rPr>
                <w:rFonts w:ascii="Arial" w:hAnsi="Arial" w:cs="Arial"/>
                <w:b/>
              </w:rPr>
            </w:pPr>
          </w:p>
        </w:tc>
        <w:tc>
          <w:tcPr>
            <w:tcW w:w="1701" w:type="dxa"/>
            <w:shd w:val="clear" w:color="auto" w:fill="auto"/>
          </w:tcPr>
          <w:p w14:paraId="5FE96257" w14:textId="77777777" w:rsidR="001D7FC4" w:rsidRPr="003F2BA7" w:rsidRDefault="001D7FC4" w:rsidP="00690538">
            <w:pPr>
              <w:jc w:val="center"/>
              <w:rPr>
                <w:rFonts w:ascii="Arial" w:hAnsi="Arial" w:cs="Arial"/>
                <w:b/>
              </w:rPr>
            </w:pPr>
          </w:p>
        </w:tc>
      </w:tr>
    </w:tbl>
    <w:p w14:paraId="13F95715" w14:textId="5F8E83B0" w:rsidR="00366657" w:rsidRPr="003F2BA7" w:rsidRDefault="00366657" w:rsidP="00984B95">
      <w:pPr>
        <w:rPr>
          <w:rFonts w:ascii="Arial" w:hAnsi="Arial" w:cs="Arial"/>
          <w:i/>
          <w:iCs/>
        </w:rPr>
      </w:pPr>
    </w:p>
    <w:p w14:paraId="108ACD55" w14:textId="03BBE421" w:rsidR="003E5693" w:rsidRPr="003F2BA7" w:rsidRDefault="003E5693" w:rsidP="00354C29">
      <w:pPr>
        <w:jc w:val="both"/>
        <w:rPr>
          <w:rFonts w:ascii="Arial" w:hAnsi="Arial" w:cs="Arial"/>
          <w:b/>
          <w:bCs/>
          <w:sz w:val="28"/>
          <w:szCs w:val="28"/>
        </w:rPr>
      </w:pPr>
    </w:p>
    <w:p w14:paraId="5A2B896C" w14:textId="5343E05B" w:rsidR="008301F2" w:rsidRPr="003F2BA7" w:rsidRDefault="008301F2" w:rsidP="00354C29">
      <w:pPr>
        <w:jc w:val="both"/>
        <w:rPr>
          <w:rFonts w:ascii="Arial" w:hAnsi="Arial" w:cs="Arial"/>
          <w:b/>
          <w:bCs/>
          <w:sz w:val="28"/>
          <w:szCs w:val="28"/>
        </w:rPr>
      </w:pPr>
    </w:p>
    <w:p w14:paraId="6E02E104" w14:textId="7F7F4E1C" w:rsidR="008301F2" w:rsidRPr="003F2BA7" w:rsidRDefault="008301F2" w:rsidP="00354C29">
      <w:pPr>
        <w:jc w:val="both"/>
        <w:rPr>
          <w:rFonts w:ascii="Arial" w:hAnsi="Arial" w:cs="Arial"/>
          <w:b/>
          <w:bCs/>
          <w:sz w:val="28"/>
          <w:szCs w:val="28"/>
        </w:rPr>
      </w:pPr>
    </w:p>
    <w:p w14:paraId="14DDA367" w14:textId="77777777" w:rsidR="00690538" w:rsidRPr="003F2BA7" w:rsidRDefault="00690538" w:rsidP="00B73A11">
      <w:pPr>
        <w:jc w:val="both"/>
        <w:rPr>
          <w:rFonts w:ascii="Arial" w:hAnsi="Arial" w:cs="Arial"/>
          <w:b/>
          <w:bCs/>
          <w:sz w:val="26"/>
          <w:szCs w:val="26"/>
        </w:rPr>
        <w:sectPr w:rsidR="00690538" w:rsidRPr="003F2BA7" w:rsidSect="00C47DA7">
          <w:pgSz w:w="11906" w:h="16838" w:code="9"/>
          <w:pgMar w:top="1418" w:right="1418" w:bottom="1418" w:left="1418" w:header="708" w:footer="708" w:gutter="0"/>
          <w:cols w:space="708"/>
          <w:docGrid w:linePitch="360"/>
        </w:sectPr>
      </w:pPr>
    </w:p>
    <w:p w14:paraId="0880E8FA" w14:textId="3597E65B" w:rsidR="00984B95" w:rsidRPr="003F2BA7" w:rsidRDefault="00B73A11" w:rsidP="00B73A11">
      <w:pPr>
        <w:jc w:val="both"/>
        <w:rPr>
          <w:rFonts w:ascii="Arial" w:hAnsi="Arial" w:cs="Arial"/>
          <w:b/>
          <w:sz w:val="26"/>
          <w:szCs w:val="26"/>
        </w:rPr>
      </w:pPr>
      <w:r w:rsidRPr="003F2BA7">
        <w:rPr>
          <w:rFonts w:ascii="Arial" w:hAnsi="Arial" w:cs="Arial"/>
          <w:b/>
          <w:bCs/>
          <w:sz w:val="26"/>
          <w:szCs w:val="26"/>
        </w:rPr>
        <w:lastRenderedPageBreak/>
        <w:t xml:space="preserve">2.A.4.2 </w:t>
      </w:r>
      <w:r w:rsidR="00780C66" w:rsidRPr="003F2BA7">
        <w:rPr>
          <w:rFonts w:ascii="Arial" w:hAnsi="Arial" w:cs="Arial"/>
          <w:b/>
          <w:bCs/>
          <w:sz w:val="26"/>
          <w:szCs w:val="26"/>
        </w:rPr>
        <w:t>Specifický cíl</w:t>
      </w:r>
      <w:r w:rsidR="00984B95" w:rsidRPr="003F2BA7">
        <w:rPr>
          <w:rFonts w:ascii="Arial" w:hAnsi="Arial" w:cs="Arial"/>
          <w:b/>
          <w:sz w:val="26"/>
          <w:szCs w:val="26"/>
        </w:rPr>
        <w:t xml:space="preserve"> </w:t>
      </w:r>
      <w:r w:rsidR="00746B07" w:rsidRPr="003F2BA7">
        <w:rPr>
          <w:rFonts w:ascii="Arial" w:hAnsi="Arial" w:cs="Arial"/>
          <w:b/>
          <w:sz w:val="26"/>
          <w:szCs w:val="26"/>
        </w:rPr>
        <w:t>4</w:t>
      </w:r>
      <w:r w:rsidR="00F81D55" w:rsidRPr="003F2BA7">
        <w:rPr>
          <w:rFonts w:ascii="Arial" w:hAnsi="Arial" w:cs="Arial"/>
          <w:b/>
          <w:sz w:val="26"/>
          <w:szCs w:val="26"/>
        </w:rPr>
        <w:t xml:space="preserve">.2 </w:t>
      </w:r>
      <w:r w:rsidR="00354C29" w:rsidRPr="003F2BA7">
        <w:rPr>
          <w:rFonts w:ascii="Arial" w:hAnsi="Arial" w:cs="Arial"/>
          <w:b/>
          <w:sz w:val="26"/>
          <w:szCs w:val="26"/>
        </w:rPr>
        <w:t xml:space="preserve">- </w:t>
      </w:r>
      <w:r w:rsidR="00984B95" w:rsidRPr="003F2BA7">
        <w:rPr>
          <w:rFonts w:ascii="Arial" w:hAnsi="Arial" w:cs="Arial"/>
          <w:b/>
          <w:sz w:val="26"/>
          <w:szCs w:val="26"/>
        </w:rPr>
        <w:t>Podpora energie z obnovitelných zdrojů</w:t>
      </w:r>
      <w:r w:rsidR="001B4900" w:rsidRPr="003F2BA7">
        <w:rPr>
          <w:rFonts w:ascii="Arial" w:hAnsi="Arial" w:cs="Arial"/>
          <w:b/>
          <w:sz w:val="26"/>
          <w:szCs w:val="26"/>
        </w:rPr>
        <w:t xml:space="preserve"> v souladu se směrnicí (EU) 2018/2001, včetně kritérií udržitelnosti stanovených v uvedené směrnici</w:t>
      </w:r>
    </w:p>
    <w:p w14:paraId="422F184B" w14:textId="77777777" w:rsidR="000604DB" w:rsidRPr="003F2BA7" w:rsidRDefault="000604DB" w:rsidP="000604DB">
      <w:pPr>
        <w:jc w:val="both"/>
        <w:rPr>
          <w:rFonts w:ascii="Arial" w:hAnsi="Arial" w:cs="Arial"/>
          <w:i/>
          <w:iCs/>
          <w:sz w:val="26"/>
          <w:szCs w:val="26"/>
        </w:rPr>
      </w:pPr>
    </w:p>
    <w:p w14:paraId="0A845DB2" w14:textId="3538B130" w:rsidR="000604DB" w:rsidRPr="003F2BA7" w:rsidRDefault="000604DB" w:rsidP="000604DB">
      <w:pPr>
        <w:rPr>
          <w:rFonts w:ascii="Arial" w:hAnsi="Arial" w:cs="Arial"/>
          <w:b/>
          <w:sz w:val="24"/>
          <w:szCs w:val="24"/>
        </w:rPr>
      </w:pPr>
      <w:r w:rsidRPr="003F2BA7">
        <w:rPr>
          <w:rFonts w:ascii="Arial" w:hAnsi="Arial" w:cs="Arial"/>
          <w:b/>
          <w:sz w:val="24"/>
          <w:szCs w:val="24"/>
        </w:rPr>
        <w:t>2.</w:t>
      </w:r>
      <w:r w:rsidR="00B73A11" w:rsidRPr="003F2BA7">
        <w:rPr>
          <w:rFonts w:ascii="Arial" w:hAnsi="Arial" w:cs="Arial"/>
          <w:b/>
          <w:sz w:val="24"/>
          <w:szCs w:val="24"/>
        </w:rPr>
        <w:t>A.</w:t>
      </w:r>
      <w:r w:rsidR="00746B07" w:rsidRPr="003F2BA7">
        <w:rPr>
          <w:rFonts w:ascii="Arial" w:hAnsi="Arial" w:cs="Arial"/>
          <w:b/>
          <w:sz w:val="24"/>
          <w:szCs w:val="24"/>
        </w:rPr>
        <w:t>4</w:t>
      </w:r>
      <w:r w:rsidRPr="003F2BA7">
        <w:rPr>
          <w:rFonts w:ascii="Arial" w:hAnsi="Arial" w:cs="Arial"/>
          <w:b/>
          <w:sz w:val="24"/>
          <w:szCs w:val="24"/>
        </w:rPr>
        <w:t>.</w:t>
      </w:r>
      <w:r w:rsidR="00B73A11" w:rsidRPr="003F2BA7">
        <w:rPr>
          <w:rFonts w:ascii="Arial" w:hAnsi="Arial" w:cs="Arial"/>
          <w:b/>
          <w:sz w:val="24"/>
          <w:szCs w:val="24"/>
        </w:rPr>
        <w:t>2</w:t>
      </w:r>
      <w:r w:rsidRPr="003F2BA7">
        <w:rPr>
          <w:rFonts w:ascii="Arial" w:hAnsi="Arial" w:cs="Arial"/>
          <w:b/>
          <w:sz w:val="24"/>
          <w:szCs w:val="24"/>
        </w:rPr>
        <w:t>.1 Intervence fondů</w:t>
      </w:r>
    </w:p>
    <w:p w14:paraId="54766C00" w14:textId="77777777" w:rsidR="00984B95" w:rsidRPr="003F2BA7" w:rsidRDefault="00984B95" w:rsidP="00984B95">
      <w:pPr>
        <w:rPr>
          <w:rFonts w:ascii="Arial" w:hAnsi="Arial" w:cs="Arial"/>
          <w:i/>
          <w:iCs/>
        </w:rPr>
      </w:pPr>
    </w:p>
    <w:p w14:paraId="4843294A" w14:textId="77777777" w:rsidR="00DA4A5A" w:rsidRPr="003F2BA7" w:rsidRDefault="00984B95" w:rsidP="00850DEE">
      <w:pPr>
        <w:spacing w:after="120" w:line="264" w:lineRule="auto"/>
        <w:rPr>
          <w:rFonts w:ascii="Arial" w:hAnsi="Arial" w:cs="Arial"/>
          <w:b/>
          <w:i/>
          <w:iCs/>
          <w:u w:val="single"/>
        </w:rPr>
      </w:pPr>
      <w:r w:rsidRPr="003F2BA7">
        <w:rPr>
          <w:rFonts w:ascii="Arial" w:hAnsi="Arial" w:cs="Arial"/>
          <w:b/>
          <w:i/>
          <w:iCs/>
          <w:u w:val="single"/>
        </w:rPr>
        <w:t>Související druhy činností</w:t>
      </w:r>
    </w:p>
    <w:p w14:paraId="57EAC66D" w14:textId="31621F53" w:rsidR="006326F4" w:rsidRPr="003F2BA7" w:rsidRDefault="0016037A" w:rsidP="0016037A">
      <w:pPr>
        <w:spacing w:after="120" w:line="264" w:lineRule="auto"/>
        <w:jc w:val="both"/>
        <w:rPr>
          <w:rFonts w:ascii="Arial" w:eastAsiaTheme="majorEastAsia" w:hAnsi="Arial" w:cs="Arial"/>
          <w:color w:val="000000" w:themeColor="text1"/>
        </w:rPr>
      </w:pPr>
      <w:r w:rsidRPr="003F2BA7" w:rsidDel="00D06E0A">
        <w:rPr>
          <w:rFonts w:ascii="Arial" w:hAnsi="Arial" w:cs="Arial"/>
        </w:rPr>
        <w:t xml:space="preserve">I přes významné snižování nákladů některých </w:t>
      </w:r>
      <w:r w:rsidR="007E1AEC" w:rsidRPr="003F2BA7" w:rsidDel="00D06E0A">
        <w:rPr>
          <w:rFonts w:ascii="Arial" w:hAnsi="Arial" w:cs="Arial"/>
        </w:rPr>
        <w:t>OZE</w:t>
      </w:r>
      <w:r w:rsidRPr="003F2BA7" w:rsidDel="00D06E0A">
        <w:rPr>
          <w:rFonts w:ascii="Arial" w:hAnsi="Arial" w:cs="Arial"/>
        </w:rPr>
        <w:t xml:space="preserve"> stagnace podílu zatím neindikuje dosažení konkurenceschopnosti s ostatními zdroji energie. V rámci společné evropské politiky pak dochází k dalšímu zvyšování ambicí v této oblasti. </w:t>
      </w:r>
      <w:r w:rsidR="00D06E0A" w:rsidRPr="003F2BA7">
        <w:rPr>
          <w:rFonts w:ascii="Arial" w:hAnsi="Arial" w:cs="Arial"/>
          <w:color w:val="000000" w:themeColor="text1"/>
        </w:rPr>
        <w:t xml:space="preserve">Intervence se </w:t>
      </w:r>
      <w:r w:rsidR="00F61D61" w:rsidRPr="003F2BA7">
        <w:rPr>
          <w:rFonts w:ascii="Arial" w:hAnsi="Arial" w:cs="Arial"/>
          <w:color w:val="000000" w:themeColor="text1"/>
        </w:rPr>
        <w:t xml:space="preserve">tak </w:t>
      </w:r>
      <w:r w:rsidR="00D06E0A" w:rsidRPr="003F2BA7">
        <w:rPr>
          <w:rFonts w:ascii="Arial" w:hAnsi="Arial" w:cs="Arial"/>
          <w:color w:val="000000" w:themeColor="text1"/>
        </w:rPr>
        <w:t>zaměří</w:t>
      </w:r>
      <w:r w:rsidRPr="003F2BA7">
        <w:rPr>
          <w:rFonts w:ascii="Arial" w:hAnsi="Arial" w:cs="Arial"/>
          <w:color w:val="000000" w:themeColor="text1"/>
        </w:rPr>
        <w:t xml:space="preserve"> na efektivní a šetrné využívání obnovitelných zdrojů energie</w:t>
      </w:r>
      <w:r w:rsidR="00F61D61" w:rsidRPr="003F2BA7">
        <w:rPr>
          <w:rFonts w:ascii="Arial" w:hAnsi="Arial" w:cs="Arial"/>
          <w:color w:val="000000" w:themeColor="text1"/>
        </w:rPr>
        <w:t>, jelikož</w:t>
      </w:r>
      <w:r w:rsidR="00D06E0A" w:rsidRPr="003F2BA7">
        <w:rPr>
          <w:rFonts w:ascii="Arial" w:hAnsi="Arial" w:cs="Arial"/>
        </w:rPr>
        <w:t xml:space="preserve"> </w:t>
      </w:r>
      <w:r w:rsidR="00F61D61" w:rsidRPr="003F2BA7">
        <w:rPr>
          <w:rFonts w:ascii="Arial" w:hAnsi="Arial" w:cs="Arial"/>
          <w:color w:val="000000" w:themeColor="text1"/>
        </w:rPr>
        <w:t>z</w:t>
      </w:r>
      <w:r w:rsidRPr="003F2BA7">
        <w:rPr>
          <w:rFonts w:ascii="Arial" w:hAnsi="Arial" w:cs="Arial"/>
          <w:color w:val="000000" w:themeColor="text1"/>
        </w:rPr>
        <w:t>vyšování podílu obnovitelných zdrojů je jedním ze tří hlavních klimaticko-energetických cílů</w:t>
      </w:r>
      <w:r w:rsidR="00FD66C5" w:rsidRPr="003F2BA7">
        <w:rPr>
          <w:rFonts w:ascii="Arial" w:hAnsi="Arial" w:cs="Arial"/>
          <w:color w:val="000000" w:themeColor="text1"/>
        </w:rPr>
        <w:t xml:space="preserve"> souvisejících s naplněním závazků vyplývajících ze směrnice Evropského parlamentu a Rady 2018/2001 o podpoře využívání energie z OZE</w:t>
      </w:r>
      <w:r w:rsidRPr="003F2BA7">
        <w:rPr>
          <w:rFonts w:ascii="Arial" w:hAnsi="Arial" w:cs="Arial"/>
          <w:color w:val="000000" w:themeColor="text1"/>
        </w:rPr>
        <w:t xml:space="preserve">. </w:t>
      </w:r>
      <w:r w:rsidRPr="003F2BA7">
        <w:rPr>
          <w:rFonts w:ascii="Arial" w:eastAsiaTheme="majorEastAsia" w:hAnsi="Arial" w:cs="Arial"/>
          <w:color w:val="000000" w:themeColor="text1"/>
        </w:rPr>
        <w:t xml:space="preserve">Důležitou roli, která by měla být rovněž akcentována, hrají také inovace při zavádění a využívání </w:t>
      </w:r>
      <w:r w:rsidR="007E1AEC" w:rsidRPr="003F2BA7">
        <w:rPr>
          <w:rFonts w:ascii="Arial" w:eastAsiaTheme="majorEastAsia" w:hAnsi="Arial" w:cs="Arial"/>
          <w:color w:val="000000" w:themeColor="text1"/>
        </w:rPr>
        <w:t>OZE</w:t>
      </w:r>
      <w:r w:rsidR="003B011D" w:rsidRPr="003F2BA7">
        <w:rPr>
          <w:rFonts w:ascii="Arial" w:eastAsiaTheme="majorEastAsia" w:hAnsi="Arial" w:cs="Arial"/>
          <w:color w:val="000000" w:themeColor="text1"/>
        </w:rPr>
        <w:t xml:space="preserve"> zejména</w:t>
      </w:r>
      <w:r w:rsidRPr="003F2BA7">
        <w:rPr>
          <w:rFonts w:ascii="Arial" w:eastAsiaTheme="majorEastAsia" w:hAnsi="Arial" w:cs="Arial"/>
          <w:color w:val="000000" w:themeColor="text1"/>
        </w:rPr>
        <w:t xml:space="preserve"> z pohledu vyšší účinnosti daného zdroje OZE</w:t>
      </w:r>
      <w:r w:rsidR="00520900" w:rsidRPr="003F2BA7">
        <w:rPr>
          <w:rFonts w:ascii="Arial" w:eastAsiaTheme="majorEastAsia" w:hAnsi="Arial" w:cs="Arial"/>
          <w:color w:val="000000" w:themeColor="text1"/>
        </w:rPr>
        <w:t>.</w:t>
      </w:r>
      <w:r w:rsidR="00FD66C5" w:rsidRPr="003F2BA7">
        <w:rPr>
          <w:rFonts w:ascii="Arial" w:eastAsiaTheme="majorEastAsia" w:hAnsi="Arial" w:cs="Arial"/>
          <w:color w:val="000000" w:themeColor="text1"/>
        </w:rPr>
        <w:t xml:space="preserve"> Cíle </w:t>
      </w:r>
      <w:r w:rsidR="00F61D61" w:rsidRPr="003F2BA7">
        <w:rPr>
          <w:rFonts w:ascii="Arial" w:eastAsiaTheme="majorEastAsia" w:hAnsi="Arial" w:cs="Arial"/>
          <w:color w:val="000000" w:themeColor="text1"/>
        </w:rPr>
        <w:t>tohoto specifického cíle</w:t>
      </w:r>
      <w:r w:rsidR="00FD66C5" w:rsidRPr="003F2BA7">
        <w:rPr>
          <w:rFonts w:ascii="Arial" w:eastAsiaTheme="majorEastAsia" w:hAnsi="Arial" w:cs="Arial"/>
          <w:color w:val="000000" w:themeColor="text1"/>
        </w:rPr>
        <w:t xml:space="preserve"> budou naplňovány rovněž SC </w:t>
      </w:r>
      <w:r w:rsidR="00F61D61" w:rsidRPr="003F2BA7">
        <w:rPr>
          <w:rFonts w:ascii="Arial" w:eastAsiaTheme="majorEastAsia" w:hAnsi="Arial" w:cs="Arial"/>
          <w:color w:val="000000" w:themeColor="text1"/>
        </w:rPr>
        <w:t>4</w:t>
      </w:r>
      <w:r w:rsidR="00FD66C5" w:rsidRPr="003F2BA7">
        <w:rPr>
          <w:rFonts w:ascii="Arial" w:eastAsiaTheme="majorEastAsia" w:hAnsi="Arial" w:cs="Arial"/>
          <w:color w:val="000000" w:themeColor="text1"/>
        </w:rPr>
        <w:t>.1 se zahrnutím opatření výroby energie z OZE v rámci komplexních projektů.</w:t>
      </w:r>
      <w:r w:rsidR="00677AE4" w:rsidRPr="003F2BA7">
        <w:rPr>
          <w:rFonts w:ascii="Arial" w:eastAsiaTheme="majorEastAsia" w:hAnsi="Arial" w:cs="Arial"/>
          <w:color w:val="000000" w:themeColor="text1"/>
        </w:rPr>
        <w:t xml:space="preserve"> Za účelem zjednodušení a zvýšení dostupnosti podpory </w:t>
      </w:r>
      <w:r w:rsidR="00677AE4" w:rsidRPr="003F2BA7">
        <w:rPr>
          <w:rFonts w:ascii="Arial" w:hAnsi="Arial" w:cs="Arial"/>
        </w:rPr>
        <w:t xml:space="preserve">bude </w:t>
      </w:r>
      <w:r w:rsidR="0091327A" w:rsidRPr="003F2BA7">
        <w:rPr>
          <w:rFonts w:ascii="Arial" w:hAnsi="Arial" w:cs="Arial"/>
        </w:rPr>
        <w:t xml:space="preserve">u </w:t>
      </w:r>
      <w:proofErr w:type="spellStart"/>
      <w:r w:rsidR="0091327A" w:rsidRPr="003F2BA7">
        <w:rPr>
          <w:rFonts w:ascii="Arial" w:hAnsi="Arial" w:cs="Arial"/>
        </w:rPr>
        <w:t>fotovoltaických</w:t>
      </w:r>
      <w:proofErr w:type="spellEnd"/>
      <w:r w:rsidR="0091327A" w:rsidRPr="003F2BA7">
        <w:rPr>
          <w:rFonts w:ascii="Arial" w:hAnsi="Arial" w:cs="Arial"/>
        </w:rPr>
        <w:t xml:space="preserve"> elektráren </w:t>
      </w:r>
      <w:r w:rsidR="00677AE4" w:rsidRPr="003F2BA7">
        <w:rPr>
          <w:rFonts w:ascii="Arial" w:hAnsi="Arial" w:cs="Arial"/>
        </w:rPr>
        <w:t>využito zjednodušeného vykazování nákladů.</w:t>
      </w:r>
    </w:p>
    <w:p w14:paraId="6FCE05AC" w14:textId="0CBB3739" w:rsidR="00BD5129" w:rsidRPr="003F2BA7" w:rsidRDefault="00BD5129" w:rsidP="0016037A">
      <w:pPr>
        <w:spacing w:after="120" w:line="264" w:lineRule="auto"/>
        <w:jc w:val="both"/>
        <w:rPr>
          <w:rFonts w:ascii="Arial" w:hAnsi="Arial" w:cs="Arial"/>
        </w:rPr>
      </w:pPr>
      <w:r w:rsidRPr="003F2BA7">
        <w:rPr>
          <w:rFonts w:ascii="Arial" w:hAnsi="Arial" w:cs="Arial"/>
        </w:rPr>
        <w:t xml:space="preserve">V rámci tohoto </w:t>
      </w:r>
      <w:r w:rsidR="00035AD8" w:rsidRPr="003F2BA7">
        <w:rPr>
          <w:rFonts w:ascii="Arial" w:hAnsi="Arial" w:cs="Arial"/>
        </w:rPr>
        <w:t>SC</w:t>
      </w:r>
      <w:r w:rsidRPr="003F2BA7">
        <w:rPr>
          <w:rFonts w:ascii="Arial" w:hAnsi="Arial" w:cs="Arial"/>
        </w:rPr>
        <w:t xml:space="preserve"> budou podporovány zejména následující aktivity:</w:t>
      </w:r>
    </w:p>
    <w:p w14:paraId="1CAD0A08" w14:textId="0542489F" w:rsidR="00694208" w:rsidRPr="003F2BA7" w:rsidRDefault="00694208" w:rsidP="00DD0F62">
      <w:pPr>
        <w:pStyle w:val="Odstavecseseznamem"/>
        <w:numPr>
          <w:ilvl w:val="0"/>
          <w:numId w:val="12"/>
        </w:numPr>
        <w:spacing w:after="120" w:line="264" w:lineRule="auto"/>
        <w:ind w:left="567"/>
        <w:contextualSpacing w:val="0"/>
        <w:jc w:val="both"/>
        <w:rPr>
          <w:rFonts w:ascii="Arial" w:hAnsi="Arial" w:cs="Arial"/>
        </w:rPr>
      </w:pPr>
      <w:r w:rsidRPr="003F2BA7">
        <w:rPr>
          <w:rFonts w:ascii="Arial" w:hAnsi="Arial" w:cs="Arial"/>
        </w:rPr>
        <w:t>Podpora solárních termických systémů</w:t>
      </w:r>
      <w:r w:rsidR="006C6A1C" w:rsidRPr="003F2BA7">
        <w:rPr>
          <w:rFonts w:ascii="Arial" w:hAnsi="Arial" w:cs="Arial"/>
        </w:rPr>
        <w:t>;</w:t>
      </w:r>
    </w:p>
    <w:p w14:paraId="356689E2" w14:textId="677265EF" w:rsidR="00694208" w:rsidRPr="003F2BA7" w:rsidRDefault="00694208" w:rsidP="00DD0F62">
      <w:pPr>
        <w:pStyle w:val="Odstavecseseznamem"/>
        <w:numPr>
          <w:ilvl w:val="0"/>
          <w:numId w:val="12"/>
        </w:numPr>
        <w:spacing w:after="120" w:line="264" w:lineRule="auto"/>
        <w:ind w:left="567"/>
        <w:contextualSpacing w:val="0"/>
        <w:jc w:val="both"/>
        <w:rPr>
          <w:rFonts w:ascii="Arial" w:hAnsi="Arial" w:cs="Arial"/>
        </w:rPr>
      </w:pPr>
      <w:r w:rsidRPr="003F2BA7">
        <w:rPr>
          <w:rFonts w:ascii="Arial" w:hAnsi="Arial" w:cs="Arial"/>
        </w:rPr>
        <w:t xml:space="preserve">Podpora </w:t>
      </w:r>
      <w:proofErr w:type="spellStart"/>
      <w:r w:rsidR="006C6A1C" w:rsidRPr="003F2BA7">
        <w:rPr>
          <w:rFonts w:ascii="Arial" w:hAnsi="Arial" w:cs="Arial"/>
        </w:rPr>
        <w:t>fotovoltaických</w:t>
      </w:r>
      <w:proofErr w:type="spellEnd"/>
      <w:r w:rsidR="006C6A1C" w:rsidRPr="003F2BA7">
        <w:rPr>
          <w:rFonts w:ascii="Arial" w:hAnsi="Arial" w:cs="Arial"/>
        </w:rPr>
        <w:t xml:space="preserve"> </w:t>
      </w:r>
      <w:r w:rsidRPr="003F2BA7">
        <w:rPr>
          <w:rFonts w:ascii="Arial" w:hAnsi="Arial" w:cs="Arial"/>
        </w:rPr>
        <w:t>elektráren</w:t>
      </w:r>
      <w:r w:rsidR="006C6A1C" w:rsidRPr="003F2BA7">
        <w:rPr>
          <w:rFonts w:ascii="Arial" w:hAnsi="Arial" w:cs="Arial"/>
        </w:rPr>
        <w:t xml:space="preserve"> na podnikatelských budovách</w:t>
      </w:r>
      <w:r w:rsidR="002B104C" w:rsidRPr="003F2BA7">
        <w:rPr>
          <w:rFonts w:ascii="Arial" w:hAnsi="Arial" w:cs="Arial"/>
        </w:rPr>
        <w:t xml:space="preserve"> včetně přístřešků (např. pro automobily, stavební techniku, skladování materiálu atp.)</w:t>
      </w:r>
      <w:r w:rsidR="00E052D1" w:rsidRPr="003F2BA7">
        <w:rPr>
          <w:rFonts w:ascii="Arial" w:hAnsi="Arial" w:cs="Arial"/>
        </w:rPr>
        <w:t>;</w:t>
      </w:r>
      <w:r w:rsidR="002B104C" w:rsidRPr="003F2BA7">
        <w:rPr>
          <w:rFonts w:ascii="Arial" w:hAnsi="Arial" w:cs="Arial"/>
        </w:rPr>
        <w:t xml:space="preserve"> </w:t>
      </w:r>
    </w:p>
    <w:p w14:paraId="39C466B0" w14:textId="0DA7646A" w:rsidR="00694208" w:rsidRPr="003F2BA7" w:rsidRDefault="00694208" w:rsidP="00DD0F62">
      <w:pPr>
        <w:pStyle w:val="Odstavecseseznamem"/>
        <w:numPr>
          <w:ilvl w:val="0"/>
          <w:numId w:val="12"/>
        </w:numPr>
        <w:spacing w:after="120" w:line="264" w:lineRule="auto"/>
        <w:ind w:left="567"/>
        <w:contextualSpacing w:val="0"/>
        <w:jc w:val="both"/>
        <w:rPr>
          <w:rFonts w:ascii="Arial" w:hAnsi="Arial" w:cs="Arial"/>
        </w:rPr>
      </w:pPr>
      <w:r w:rsidRPr="003F2BA7">
        <w:rPr>
          <w:rFonts w:ascii="Arial" w:hAnsi="Arial" w:cs="Arial"/>
        </w:rPr>
        <w:t>Podpora malých vodních elektráren</w:t>
      </w:r>
      <w:r w:rsidR="006C6A1C" w:rsidRPr="003F2BA7">
        <w:rPr>
          <w:rFonts w:ascii="Arial" w:hAnsi="Arial" w:cs="Arial"/>
        </w:rPr>
        <w:t>;</w:t>
      </w:r>
    </w:p>
    <w:p w14:paraId="3EA441A2" w14:textId="69C3E9D5" w:rsidR="00694208" w:rsidRPr="003F2BA7" w:rsidRDefault="00694208" w:rsidP="00DD0F62">
      <w:pPr>
        <w:pStyle w:val="Odstavecseseznamem"/>
        <w:numPr>
          <w:ilvl w:val="0"/>
          <w:numId w:val="12"/>
        </w:numPr>
        <w:spacing w:after="120" w:line="264" w:lineRule="auto"/>
        <w:ind w:left="567"/>
        <w:contextualSpacing w:val="0"/>
        <w:jc w:val="both"/>
        <w:rPr>
          <w:rFonts w:ascii="Arial" w:hAnsi="Arial" w:cs="Arial"/>
        </w:rPr>
      </w:pPr>
      <w:r w:rsidRPr="003F2BA7">
        <w:rPr>
          <w:rFonts w:ascii="Arial" w:hAnsi="Arial" w:cs="Arial"/>
        </w:rPr>
        <w:t>Podpora větrných elektráren</w:t>
      </w:r>
      <w:r w:rsidR="006C6A1C" w:rsidRPr="003F2BA7">
        <w:rPr>
          <w:rFonts w:ascii="Arial" w:hAnsi="Arial" w:cs="Arial"/>
        </w:rPr>
        <w:t>;</w:t>
      </w:r>
    </w:p>
    <w:p w14:paraId="3E76B992" w14:textId="1BEE7A7B" w:rsidR="00694208" w:rsidRPr="003F2BA7" w:rsidRDefault="00694208" w:rsidP="00DD0F62">
      <w:pPr>
        <w:pStyle w:val="Odstavecseseznamem"/>
        <w:numPr>
          <w:ilvl w:val="0"/>
          <w:numId w:val="12"/>
        </w:numPr>
        <w:spacing w:after="120" w:line="264" w:lineRule="auto"/>
        <w:ind w:left="567"/>
        <w:contextualSpacing w:val="0"/>
        <w:jc w:val="both"/>
        <w:rPr>
          <w:rFonts w:ascii="Arial" w:hAnsi="Arial" w:cs="Arial"/>
        </w:rPr>
      </w:pPr>
      <w:r w:rsidRPr="003F2BA7">
        <w:rPr>
          <w:rFonts w:ascii="Arial" w:hAnsi="Arial" w:cs="Arial"/>
        </w:rPr>
        <w:t>Podpora tepelných čerpadel</w:t>
      </w:r>
      <w:r w:rsidR="006C6A1C" w:rsidRPr="003F2BA7">
        <w:rPr>
          <w:rFonts w:ascii="Arial" w:hAnsi="Arial" w:cs="Arial"/>
        </w:rPr>
        <w:t>;</w:t>
      </w:r>
    </w:p>
    <w:p w14:paraId="1EF06F99" w14:textId="62C28587" w:rsidR="00E052D1" w:rsidRPr="003F2BA7" w:rsidRDefault="00E052D1" w:rsidP="00DD0F62">
      <w:pPr>
        <w:pStyle w:val="Odstavecseseznamem"/>
        <w:numPr>
          <w:ilvl w:val="0"/>
          <w:numId w:val="12"/>
        </w:numPr>
        <w:spacing w:after="120" w:line="264" w:lineRule="auto"/>
        <w:ind w:left="567"/>
        <w:contextualSpacing w:val="0"/>
        <w:jc w:val="both"/>
        <w:rPr>
          <w:rFonts w:ascii="Arial" w:hAnsi="Arial" w:cs="Arial"/>
        </w:rPr>
      </w:pPr>
      <w:r w:rsidRPr="003F2BA7">
        <w:rPr>
          <w:rFonts w:ascii="Arial" w:hAnsi="Arial" w:cs="Arial"/>
          <w:bCs/>
          <w:color w:val="222222"/>
          <w:shd w:val="clear" w:color="auto" w:fill="FFFFFF"/>
        </w:rPr>
        <w:t xml:space="preserve">Podpora efektivního využití bioplynu vyvedením tepla nebo chladu z výroben elektřiny - bioplynových stanic využívajících bioplyn v bioplynové stanici k výrobě elektřiny a tepla nebo chladu pomocí tepelných rozvodných zařízení do místa spotřeby nebo instalace vzdáleného zdroje kombinované výroby elektřiny a tepla nebo chladu mimo areál stávající bioplynové stanice včetně výstavby </w:t>
      </w:r>
      <w:proofErr w:type="spellStart"/>
      <w:r w:rsidRPr="003F2BA7">
        <w:rPr>
          <w:rFonts w:ascii="Arial" w:hAnsi="Arial" w:cs="Arial"/>
          <w:bCs/>
          <w:color w:val="222222"/>
          <w:shd w:val="clear" w:color="auto" w:fill="FFFFFF"/>
        </w:rPr>
        <w:t>bioplynovodu</w:t>
      </w:r>
      <w:proofErr w:type="spellEnd"/>
      <w:r w:rsidRPr="003F2BA7">
        <w:rPr>
          <w:rFonts w:ascii="Arial" w:hAnsi="Arial" w:cs="Arial"/>
          <w:bCs/>
          <w:color w:val="222222"/>
          <w:shd w:val="clear" w:color="auto" w:fill="FFFFFF"/>
        </w:rPr>
        <w:t>;</w:t>
      </w:r>
    </w:p>
    <w:p w14:paraId="560969DC" w14:textId="2A4A9B4A" w:rsidR="00694208" w:rsidRPr="003F2BA7" w:rsidRDefault="00694208" w:rsidP="008F3959">
      <w:pPr>
        <w:pStyle w:val="Odstavecseseznamem"/>
        <w:numPr>
          <w:ilvl w:val="0"/>
          <w:numId w:val="12"/>
        </w:numPr>
        <w:spacing w:after="120" w:line="264" w:lineRule="auto"/>
        <w:ind w:left="567" w:hanging="357"/>
        <w:contextualSpacing w:val="0"/>
        <w:jc w:val="both"/>
        <w:rPr>
          <w:rFonts w:ascii="Arial" w:hAnsi="Arial" w:cs="Arial"/>
        </w:rPr>
      </w:pPr>
      <w:r w:rsidRPr="003F2BA7">
        <w:rPr>
          <w:rFonts w:ascii="Arial" w:hAnsi="Arial" w:cs="Arial"/>
        </w:rPr>
        <w:t xml:space="preserve">Podpora transformace stávajících výroben elektřiny z bioplynu na výrobny </w:t>
      </w:r>
      <w:proofErr w:type="spellStart"/>
      <w:r w:rsidRPr="003F2BA7">
        <w:rPr>
          <w:rFonts w:ascii="Arial" w:hAnsi="Arial" w:cs="Arial"/>
        </w:rPr>
        <w:t>biometanu</w:t>
      </w:r>
      <w:proofErr w:type="spellEnd"/>
      <w:r w:rsidRPr="003F2BA7">
        <w:rPr>
          <w:rFonts w:ascii="Arial" w:hAnsi="Arial" w:cs="Arial"/>
        </w:rPr>
        <w:t xml:space="preserve"> a výstavba nových výroben </w:t>
      </w:r>
      <w:proofErr w:type="spellStart"/>
      <w:r w:rsidRPr="003F2BA7">
        <w:rPr>
          <w:rFonts w:ascii="Arial" w:hAnsi="Arial" w:cs="Arial"/>
        </w:rPr>
        <w:t>biometanu</w:t>
      </w:r>
      <w:proofErr w:type="spellEnd"/>
      <w:r w:rsidRPr="003F2BA7">
        <w:rPr>
          <w:rFonts w:ascii="Arial" w:hAnsi="Arial" w:cs="Arial"/>
        </w:rPr>
        <w:t xml:space="preserve"> (čištění bioplynu na kvalitu zemního plynu, jeho karburace, měření kvality </w:t>
      </w:r>
      <w:proofErr w:type="spellStart"/>
      <w:r w:rsidRPr="003F2BA7">
        <w:rPr>
          <w:rFonts w:ascii="Arial" w:hAnsi="Arial" w:cs="Arial"/>
        </w:rPr>
        <w:t>biometanu</w:t>
      </w:r>
      <w:proofErr w:type="spellEnd"/>
      <w:r w:rsidRPr="003F2BA7">
        <w:rPr>
          <w:rFonts w:ascii="Arial" w:hAnsi="Arial" w:cs="Arial"/>
        </w:rPr>
        <w:t>, komprese a přenos dat)</w:t>
      </w:r>
      <w:r w:rsidR="00035AD8" w:rsidRPr="003F2BA7">
        <w:rPr>
          <w:rFonts w:ascii="Arial" w:hAnsi="Arial" w:cs="Arial"/>
        </w:rPr>
        <w:t>,</w:t>
      </w:r>
      <w:r w:rsidRPr="003F2BA7">
        <w:rPr>
          <w:rFonts w:ascii="Arial" w:hAnsi="Arial" w:cs="Arial"/>
        </w:rPr>
        <w:t xml:space="preserve"> a to včetně jejich připojení na plynárenské sítě</w:t>
      </w:r>
      <w:r w:rsidR="00757DAB" w:rsidRPr="003F2BA7">
        <w:rPr>
          <w:rFonts w:ascii="Arial" w:hAnsi="Arial" w:cs="Arial"/>
        </w:rPr>
        <w:t xml:space="preserve"> </w:t>
      </w:r>
      <w:r w:rsidR="007E0630" w:rsidRPr="003F2BA7">
        <w:rPr>
          <w:rFonts w:ascii="Arial" w:hAnsi="Arial" w:cs="Arial"/>
        </w:rPr>
        <w:t>anebo místní infrastrukturu</w:t>
      </w:r>
      <w:r w:rsidR="006C6A1C" w:rsidRPr="003F2BA7">
        <w:rPr>
          <w:rFonts w:ascii="Arial" w:hAnsi="Arial" w:cs="Arial"/>
        </w:rPr>
        <w:t>;</w:t>
      </w:r>
    </w:p>
    <w:p w14:paraId="422EFD0E" w14:textId="07C4CFB8" w:rsidR="00694208" w:rsidRPr="003F2BA7" w:rsidRDefault="00694208" w:rsidP="008F3959">
      <w:pPr>
        <w:pStyle w:val="Odstavecseseznamem"/>
        <w:numPr>
          <w:ilvl w:val="0"/>
          <w:numId w:val="12"/>
        </w:numPr>
        <w:spacing w:after="120" w:line="264" w:lineRule="auto"/>
        <w:ind w:left="567" w:hanging="357"/>
        <w:contextualSpacing w:val="0"/>
        <w:jc w:val="both"/>
        <w:rPr>
          <w:rFonts w:ascii="Arial" w:hAnsi="Arial" w:cs="Arial"/>
        </w:rPr>
      </w:pPr>
      <w:r w:rsidRPr="003F2BA7">
        <w:rPr>
          <w:rFonts w:ascii="Arial" w:hAnsi="Arial" w:cs="Arial"/>
        </w:rPr>
        <w:t xml:space="preserve">Podpora efektivního využití biomasy při výrobě tepla a elektrické energie za podmínky kombinované výroby elektřiny a tepla, případně </w:t>
      </w:r>
      <w:proofErr w:type="spellStart"/>
      <w:r w:rsidRPr="003F2BA7">
        <w:rPr>
          <w:rFonts w:ascii="Arial" w:hAnsi="Arial" w:cs="Arial"/>
        </w:rPr>
        <w:t>monovýroby</w:t>
      </w:r>
      <w:proofErr w:type="spellEnd"/>
      <w:r w:rsidRPr="003F2BA7">
        <w:rPr>
          <w:rFonts w:ascii="Arial" w:hAnsi="Arial" w:cs="Arial"/>
        </w:rPr>
        <w:t xml:space="preserve"> tepla z biomasy formou výstavby nových výroben a výstavbou a modernizací tepelných rozvodných zařízení</w:t>
      </w:r>
      <w:r w:rsidR="006C6A1C" w:rsidRPr="003F2BA7">
        <w:rPr>
          <w:rFonts w:ascii="Arial" w:hAnsi="Arial" w:cs="Arial"/>
        </w:rPr>
        <w:t>;</w:t>
      </w:r>
    </w:p>
    <w:p w14:paraId="1FAEDDA7" w14:textId="6CE5403E" w:rsidR="00694208" w:rsidRPr="003F2BA7" w:rsidRDefault="00694208" w:rsidP="008F3959">
      <w:pPr>
        <w:numPr>
          <w:ilvl w:val="0"/>
          <w:numId w:val="12"/>
        </w:numPr>
        <w:overflowPunct/>
        <w:autoSpaceDE/>
        <w:autoSpaceDN/>
        <w:adjustRightInd/>
        <w:spacing w:after="120" w:line="264" w:lineRule="auto"/>
        <w:ind w:left="567" w:hanging="357"/>
        <w:jc w:val="both"/>
        <w:textAlignment w:val="auto"/>
        <w:rPr>
          <w:rFonts w:ascii="Arial" w:eastAsia="Calibri" w:hAnsi="Arial" w:cs="Arial"/>
        </w:rPr>
      </w:pPr>
      <w:r w:rsidRPr="003F2BA7">
        <w:rPr>
          <w:rFonts w:ascii="Arial" w:hAnsi="Arial" w:cs="Arial"/>
          <w:color w:val="000000" w:themeColor="text1"/>
        </w:rPr>
        <w:t>Podpora výstavby zařízení na výrobu pokročilých biopaliv pro jejich využití v</w:t>
      </w:r>
      <w:r w:rsidR="006C6A1C" w:rsidRPr="003F2BA7">
        <w:rPr>
          <w:rFonts w:ascii="Arial" w:hAnsi="Arial" w:cs="Arial"/>
          <w:color w:val="000000" w:themeColor="text1"/>
        </w:rPr>
        <w:t> </w:t>
      </w:r>
      <w:r w:rsidRPr="003F2BA7">
        <w:rPr>
          <w:rFonts w:ascii="Arial" w:hAnsi="Arial" w:cs="Arial"/>
          <w:color w:val="000000" w:themeColor="text1"/>
        </w:rPr>
        <w:t>dopravě</w:t>
      </w:r>
      <w:r w:rsidR="006C6A1C" w:rsidRPr="003F2BA7">
        <w:rPr>
          <w:rFonts w:ascii="Arial" w:hAnsi="Arial" w:cs="Arial"/>
          <w:color w:val="000000" w:themeColor="text1"/>
        </w:rPr>
        <w:t>;</w:t>
      </w:r>
    </w:p>
    <w:p w14:paraId="127A01CC" w14:textId="31DE6DA8" w:rsidR="00694208" w:rsidRPr="003F2BA7" w:rsidRDefault="00694208" w:rsidP="008F3959">
      <w:pPr>
        <w:numPr>
          <w:ilvl w:val="0"/>
          <w:numId w:val="12"/>
        </w:numPr>
        <w:overflowPunct/>
        <w:autoSpaceDE/>
        <w:autoSpaceDN/>
        <w:adjustRightInd/>
        <w:spacing w:after="120" w:line="264" w:lineRule="auto"/>
        <w:ind w:left="567" w:hanging="357"/>
        <w:jc w:val="both"/>
        <w:textAlignment w:val="auto"/>
        <w:rPr>
          <w:rFonts w:ascii="Arial" w:eastAsia="Calibri" w:hAnsi="Arial" w:cs="Arial"/>
        </w:rPr>
      </w:pPr>
      <w:r w:rsidRPr="003F2BA7">
        <w:rPr>
          <w:rFonts w:ascii="Arial" w:hAnsi="Arial" w:cs="Arial"/>
          <w:color w:val="000000" w:themeColor="text1"/>
        </w:rPr>
        <w:t xml:space="preserve">Podpora akumulace energie a transformace energie mezi </w:t>
      </w:r>
      <w:proofErr w:type="spellStart"/>
      <w:r w:rsidRPr="003F2BA7">
        <w:rPr>
          <w:rFonts w:ascii="Arial" w:hAnsi="Arial" w:cs="Arial"/>
          <w:color w:val="000000" w:themeColor="text1"/>
        </w:rPr>
        <w:t>energonositeli</w:t>
      </w:r>
      <w:proofErr w:type="spellEnd"/>
      <w:r w:rsidR="006C6A1C" w:rsidRPr="003F2BA7">
        <w:rPr>
          <w:rFonts w:ascii="Arial" w:hAnsi="Arial" w:cs="Arial"/>
          <w:color w:val="000000" w:themeColor="text1"/>
        </w:rPr>
        <w:t>.</w:t>
      </w:r>
    </w:p>
    <w:p w14:paraId="46786912" w14:textId="77777777" w:rsidR="009442AD" w:rsidRPr="003F2BA7" w:rsidRDefault="009442AD" w:rsidP="009442AD">
      <w:pPr>
        <w:pStyle w:val="Odstavecseseznamem"/>
        <w:spacing w:after="120" w:line="264" w:lineRule="auto"/>
        <w:ind w:left="567"/>
        <w:contextualSpacing w:val="0"/>
        <w:rPr>
          <w:rFonts w:ascii="Arial" w:hAnsi="Arial" w:cs="Arial"/>
        </w:rPr>
      </w:pPr>
    </w:p>
    <w:p w14:paraId="468D2C30" w14:textId="5F96C678" w:rsidR="004E7F0E" w:rsidRPr="003F2BA7" w:rsidRDefault="004E7F0E" w:rsidP="0016037A">
      <w:pPr>
        <w:overflowPunct/>
        <w:autoSpaceDE/>
        <w:autoSpaceDN/>
        <w:adjustRightInd/>
        <w:spacing w:after="120" w:line="264" w:lineRule="auto"/>
        <w:textAlignment w:val="auto"/>
        <w:rPr>
          <w:rFonts w:ascii="Arial" w:eastAsiaTheme="minorHAnsi" w:hAnsi="Arial" w:cs="Arial"/>
          <w:b/>
          <w:bCs/>
        </w:rPr>
      </w:pPr>
      <w:r w:rsidRPr="003F2BA7">
        <w:rPr>
          <w:rFonts w:ascii="Arial" w:eastAsiaTheme="minorHAnsi" w:hAnsi="Arial" w:cs="Arial"/>
          <w:b/>
          <w:bCs/>
        </w:rPr>
        <w:t>Očekávaný příspěvek podporovaných aktivit ke specifickému cíli:</w:t>
      </w:r>
    </w:p>
    <w:p w14:paraId="271C6AC5" w14:textId="2461737A" w:rsidR="006326F4" w:rsidRPr="003F2BA7" w:rsidRDefault="0016037A" w:rsidP="0016037A">
      <w:pPr>
        <w:overflowPunct/>
        <w:autoSpaceDE/>
        <w:autoSpaceDN/>
        <w:adjustRightInd/>
        <w:spacing w:after="120" w:line="264" w:lineRule="auto"/>
        <w:jc w:val="both"/>
        <w:textAlignment w:val="auto"/>
        <w:rPr>
          <w:rFonts w:ascii="Arial" w:hAnsi="Arial" w:cs="Arial"/>
          <w:color w:val="000000" w:themeColor="text1"/>
        </w:rPr>
      </w:pPr>
      <w:r w:rsidRPr="003F2BA7">
        <w:rPr>
          <w:rFonts w:ascii="Arial" w:hAnsi="Arial" w:cs="Arial"/>
        </w:rPr>
        <w:t xml:space="preserve">V rámci dosažení klimatických cílů se předpokládá, že energetické mixy členských států EU budou složeny ze zdrojů, které emitují minimum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rPr>
        <w:t>.  Realizovaná investiční opatření tak budou představovat významný příspěvek k plnění energeticko-klimatických cílů EU</w:t>
      </w:r>
      <w:r w:rsidR="00202416" w:rsidRPr="003F2BA7">
        <w:rPr>
          <w:rFonts w:ascii="Arial" w:hAnsi="Arial" w:cs="Arial"/>
        </w:rPr>
        <w:t xml:space="preserve"> vyplývajících ze směrnice Evropského parlamentu a Rady 2018/2001 o podpoře využívání energie z OZE. </w:t>
      </w:r>
      <w:r w:rsidRPr="003F2BA7">
        <w:rPr>
          <w:rFonts w:ascii="Arial" w:hAnsi="Arial" w:cs="Arial"/>
        </w:rPr>
        <w:t xml:space="preserve">Cílem je rovněž </w:t>
      </w:r>
      <w:r w:rsidR="00202416" w:rsidRPr="003F2BA7">
        <w:rPr>
          <w:rFonts w:ascii="Arial" w:hAnsi="Arial" w:cs="Arial"/>
        </w:rPr>
        <w:t>efektivní a šetrné využíván</w:t>
      </w:r>
      <w:r w:rsidRPr="003F2BA7">
        <w:rPr>
          <w:rFonts w:ascii="Arial" w:hAnsi="Arial" w:cs="Arial"/>
        </w:rPr>
        <w:t xml:space="preserve">í </w:t>
      </w:r>
      <w:r w:rsidR="007D1B0F" w:rsidRPr="003F2BA7">
        <w:rPr>
          <w:rFonts w:ascii="Arial" w:hAnsi="Arial" w:cs="Arial"/>
        </w:rPr>
        <w:t>OZE</w:t>
      </w:r>
      <w:r w:rsidRPr="003F2BA7">
        <w:rPr>
          <w:rFonts w:ascii="Arial" w:hAnsi="Arial" w:cs="Arial"/>
        </w:rPr>
        <w:t xml:space="preserve">, </w:t>
      </w:r>
      <w:r w:rsidR="00202416" w:rsidRPr="003F2BA7">
        <w:rPr>
          <w:rFonts w:ascii="Arial" w:hAnsi="Arial" w:cs="Arial"/>
        </w:rPr>
        <w:t>zvyšování</w:t>
      </w:r>
      <w:r w:rsidR="007D1B0F" w:rsidRPr="003F2BA7">
        <w:rPr>
          <w:rFonts w:ascii="Arial" w:hAnsi="Arial" w:cs="Arial"/>
        </w:rPr>
        <w:t xml:space="preserve"> jejich</w:t>
      </w:r>
      <w:r w:rsidR="00202416" w:rsidRPr="003F2BA7">
        <w:rPr>
          <w:rFonts w:ascii="Arial" w:hAnsi="Arial" w:cs="Arial"/>
        </w:rPr>
        <w:t xml:space="preserve"> podíl</w:t>
      </w:r>
      <w:r w:rsidRPr="003F2BA7">
        <w:rPr>
          <w:rFonts w:ascii="Arial" w:hAnsi="Arial" w:cs="Arial"/>
        </w:rPr>
        <w:t xml:space="preserve">u a tím pádem </w:t>
      </w:r>
      <w:r w:rsidR="006326F4" w:rsidRPr="003F2BA7">
        <w:rPr>
          <w:rFonts w:ascii="Arial" w:hAnsi="Arial" w:cs="Arial"/>
          <w:color w:val="000000" w:themeColor="text1"/>
        </w:rPr>
        <w:t xml:space="preserve">snížení spotřeby primárních energetických zdrojů </w:t>
      </w:r>
      <w:r w:rsidRPr="003F2BA7">
        <w:rPr>
          <w:rFonts w:ascii="Arial" w:hAnsi="Arial" w:cs="Arial"/>
          <w:color w:val="000000" w:themeColor="text1"/>
        </w:rPr>
        <w:t>či</w:t>
      </w:r>
      <w:r w:rsidR="006326F4" w:rsidRPr="003F2BA7">
        <w:rPr>
          <w:rFonts w:ascii="Arial" w:hAnsi="Arial" w:cs="Arial"/>
          <w:color w:val="000000" w:themeColor="text1"/>
        </w:rPr>
        <w:t xml:space="preserve"> podpora podnikatelských subjektů v oblasti využití </w:t>
      </w:r>
      <w:r w:rsidR="007D1B0F" w:rsidRPr="003F2BA7">
        <w:rPr>
          <w:rFonts w:ascii="Arial" w:hAnsi="Arial" w:cs="Arial"/>
          <w:color w:val="000000" w:themeColor="text1"/>
        </w:rPr>
        <w:t>OZE</w:t>
      </w:r>
      <w:r w:rsidR="006326F4" w:rsidRPr="003F2BA7">
        <w:rPr>
          <w:rFonts w:ascii="Arial" w:hAnsi="Arial" w:cs="Arial"/>
          <w:color w:val="000000" w:themeColor="text1"/>
        </w:rPr>
        <w:t>.</w:t>
      </w:r>
    </w:p>
    <w:p w14:paraId="0A7C305C" w14:textId="61A814C8" w:rsidR="00165B6D" w:rsidRPr="003F2BA7" w:rsidRDefault="006326F4" w:rsidP="00165B6D">
      <w:pPr>
        <w:spacing w:after="240" w:line="264" w:lineRule="auto"/>
        <w:jc w:val="both"/>
        <w:rPr>
          <w:rFonts w:ascii="Arial" w:eastAsiaTheme="majorEastAsia" w:hAnsi="Arial" w:cs="Arial"/>
          <w:color w:val="000000" w:themeColor="text1"/>
        </w:rPr>
      </w:pPr>
      <w:r w:rsidRPr="003F2BA7">
        <w:rPr>
          <w:rFonts w:ascii="Arial" w:hAnsi="Arial" w:cs="Arial"/>
          <w:color w:val="000000" w:themeColor="text1"/>
        </w:rPr>
        <w:lastRenderedPageBreak/>
        <w:t>Cílem je zvýšení podílu obnovitelných zdrojů v souladu s příspěvkem ČR určeným vnitrostátním plánem, a to při respektování dalších dílčích cílů uvedené směrnice</w:t>
      </w:r>
      <w:r w:rsidR="003D5CBD" w:rsidRPr="003F2BA7">
        <w:rPr>
          <w:rFonts w:ascii="Arial" w:hAnsi="Arial" w:cs="Arial"/>
        </w:rPr>
        <w:t xml:space="preserve">, resp. podpora </w:t>
      </w:r>
      <w:r w:rsidRPr="003F2BA7">
        <w:rPr>
          <w:rFonts w:ascii="Arial" w:hAnsi="Arial" w:cs="Arial"/>
          <w:color w:val="000000" w:themeColor="text1"/>
        </w:rPr>
        <w:t>dílčí</w:t>
      </w:r>
      <w:r w:rsidR="003D5CBD" w:rsidRPr="003F2BA7">
        <w:rPr>
          <w:rFonts w:ascii="Arial" w:hAnsi="Arial" w:cs="Arial"/>
          <w:color w:val="000000" w:themeColor="text1"/>
        </w:rPr>
        <w:t>ch cílů</w:t>
      </w:r>
      <w:r w:rsidRPr="003F2BA7">
        <w:rPr>
          <w:rFonts w:ascii="Arial" w:hAnsi="Arial" w:cs="Arial"/>
          <w:color w:val="000000" w:themeColor="text1"/>
        </w:rPr>
        <w:t xml:space="preserve"> směřující ke zvýšení podílu obnovitelných zdrojů, zajištění plnění sektorových cílů ve vytápění a chlazení a v oblasti dopravy.</w:t>
      </w:r>
      <w:r w:rsidR="0016037A" w:rsidRPr="003F2BA7">
        <w:rPr>
          <w:rFonts w:ascii="Arial" w:hAnsi="Arial" w:cs="Arial"/>
          <w:color w:val="000000" w:themeColor="text1"/>
        </w:rPr>
        <w:t xml:space="preserve"> </w:t>
      </w:r>
      <w:r w:rsidRPr="003F2BA7">
        <w:rPr>
          <w:rFonts w:ascii="Arial" w:hAnsi="Arial" w:cs="Arial"/>
        </w:rPr>
        <w:t xml:space="preserve">Plněním cílů v oblasti snižování emisí skleníkových plynů, zvyšováním podílu energie z </w:t>
      </w:r>
      <w:r w:rsidR="003D5CBD" w:rsidRPr="003F2BA7">
        <w:rPr>
          <w:rFonts w:ascii="Arial" w:hAnsi="Arial" w:cs="Arial"/>
        </w:rPr>
        <w:t>OZE</w:t>
      </w:r>
      <w:r w:rsidRPr="003F2BA7">
        <w:rPr>
          <w:rFonts w:ascii="Arial" w:hAnsi="Arial" w:cs="Arial"/>
        </w:rPr>
        <w:t xml:space="preserve"> budou plněny základní předpoklady pro postupný přechod na </w:t>
      </w:r>
      <w:r w:rsidRPr="003F2BA7">
        <w:rPr>
          <w:rFonts w:ascii="Arial" w:eastAsiaTheme="majorEastAsia" w:hAnsi="Arial" w:cs="Arial"/>
        </w:rPr>
        <w:t>nízkouhlíkovou ekonomiku a růst konkurenceschopnosti podniků.</w:t>
      </w:r>
      <w:r w:rsidR="00C173B0" w:rsidRPr="003F2BA7">
        <w:rPr>
          <w:rFonts w:ascii="Arial" w:eastAsiaTheme="majorEastAsia" w:hAnsi="Arial" w:cs="Arial"/>
        </w:rPr>
        <w:t xml:space="preserve"> </w:t>
      </w:r>
      <w:r w:rsidR="00C173B0" w:rsidRPr="003F2BA7">
        <w:rPr>
          <w:rFonts w:ascii="Arial" w:eastAsia="Calibri" w:hAnsi="Arial" w:cs="Arial"/>
        </w:rPr>
        <w:t>Využití obnovitelných zdrojů podpoří snižování podílu fosilních paliv při výrobě energie a tím i znečištění ovzduší a dále sníží energetickou závislost ČR na dovozu energií ze zahraničí a na omezených domácích fosilních palivech.</w:t>
      </w:r>
      <w:r w:rsidR="00EF42BB" w:rsidRPr="003F2BA7">
        <w:rPr>
          <w:rFonts w:ascii="Arial" w:eastAsia="Calibri" w:hAnsi="Arial" w:cs="Arial"/>
        </w:rPr>
        <w:t xml:space="preserve"> </w:t>
      </w:r>
      <w:r w:rsidR="00165B6D" w:rsidRPr="003F2BA7">
        <w:rPr>
          <w:rFonts w:ascii="Arial" w:hAnsi="Arial" w:cs="Arial"/>
        </w:rPr>
        <w:t xml:space="preserve">V rámci podpory týkající se aktivity </w:t>
      </w:r>
      <w:proofErr w:type="spellStart"/>
      <w:r w:rsidR="00165B6D" w:rsidRPr="003F2BA7">
        <w:rPr>
          <w:rFonts w:ascii="Arial" w:hAnsi="Arial" w:cs="Arial"/>
        </w:rPr>
        <w:t>monovýroben</w:t>
      </w:r>
      <w:proofErr w:type="spellEnd"/>
      <w:r w:rsidR="00165B6D" w:rsidRPr="003F2BA7">
        <w:rPr>
          <w:rFonts w:ascii="Arial" w:hAnsi="Arial" w:cs="Arial"/>
        </w:rPr>
        <w:t xml:space="preserve"> tepla </w:t>
      </w:r>
      <w:r w:rsidR="00E052D1" w:rsidRPr="003F2BA7">
        <w:rPr>
          <w:rFonts w:ascii="Arial" w:hAnsi="Arial" w:cs="Arial"/>
        </w:rPr>
        <w:t xml:space="preserve">a KVET </w:t>
      </w:r>
      <w:r w:rsidR="00165B6D" w:rsidRPr="003F2BA7">
        <w:rPr>
          <w:rFonts w:ascii="Arial" w:hAnsi="Arial" w:cs="Arial"/>
        </w:rPr>
        <w:t>na biomasu bude kladen na důraz na lokální spotřebu tepla. U ostatních zvažovaných podporovaných aktivit bude umožněna podpora zdrojů s výrobou energie i pro distribuci.</w:t>
      </w:r>
      <w:r w:rsidR="00E052D1" w:rsidRPr="003F2BA7">
        <w:rPr>
          <w:rFonts w:ascii="Arial" w:hAnsi="Arial" w:cs="Arial"/>
        </w:rPr>
        <w:t xml:space="preserve"> Podpořeny nebudou projekty rekonstrukce či výstavby zdroje nad 10 MW (u spalovacích zdrojů se jedná o příkon).</w:t>
      </w:r>
    </w:p>
    <w:p w14:paraId="68F4F2CD" w14:textId="77777777" w:rsidR="00984B95" w:rsidRPr="003F2BA7" w:rsidRDefault="00984B95" w:rsidP="00BD5129">
      <w:pPr>
        <w:spacing w:after="120" w:line="264" w:lineRule="auto"/>
        <w:rPr>
          <w:rFonts w:ascii="Arial" w:hAnsi="Arial" w:cs="Arial"/>
          <w:b/>
          <w:i/>
          <w:iCs/>
          <w:u w:val="single"/>
        </w:rPr>
      </w:pPr>
      <w:r w:rsidRPr="003F2BA7">
        <w:rPr>
          <w:rFonts w:ascii="Arial" w:hAnsi="Arial" w:cs="Arial"/>
          <w:b/>
          <w:i/>
          <w:iCs/>
          <w:u w:val="single"/>
        </w:rPr>
        <w:t>Hlavní cílové skupiny</w:t>
      </w:r>
    </w:p>
    <w:p w14:paraId="44AAC8D0" w14:textId="62832E38" w:rsidR="00984B95" w:rsidRPr="003F2BA7" w:rsidRDefault="00A34A8F" w:rsidP="009F655A">
      <w:pPr>
        <w:spacing w:after="120" w:line="264" w:lineRule="auto"/>
        <w:jc w:val="both"/>
        <w:rPr>
          <w:rFonts w:ascii="Arial" w:hAnsi="Arial" w:cs="Arial"/>
        </w:rPr>
      </w:pPr>
      <w:r w:rsidRPr="003F2BA7">
        <w:rPr>
          <w:rFonts w:ascii="Arial" w:hAnsi="Arial" w:cs="Arial"/>
        </w:rPr>
        <w:t>Cílovou skupinou jsou primárně podnikatelské subjekty,</w:t>
      </w:r>
      <w:r w:rsidRPr="003F2BA7">
        <w:rPr>
          <w:rFonts w:ascii="Arial" w:hAnsi="Arial" w:cs="Arial"/>
          <w:color w:val="000000"/>
        </w:rPr>
        <w:t xml:space="preserve"> které</w:t>
      </w:r>
      <w:r w:rsidR="00A63D2F" w:rsidRPr="003F2BA7">
        <w:rPr>
          <w:rFonts w:ascii="Arial" w:hAnsi="Arial" w:cs="Arial"/>
          <w:color w:val="000000"/>
        </w:rPr>
        <w:t xml:space="preserve"> se hodlají soustředit/již soustředí na oblast výroby energie z OZE. </w:t>
      </w:r>
      <w:r w:rsidRPr="003F2BA7">
        <w:rPr>
          <w:rFonts w:ascii="Arial" w:hAnsi="Arial" w:cs="Arial"/>
          <w:color w:val="000000"/>
        </w:rPr>
        <w:t xml:space="preserve">Cílovou </w:t>
      </w:r>
      <w:r w:rsidR="00E5032D" w:rsidRPr="003F2BA7">
        <w:rPr>
          <w:rFonts w:ascii="Arial" w:hAnsi="Arial" w:cs="Arial"/>
        </w:rPr>
        <w:t xml:space="preserve">skupinou jsou </w:t>
      </w:r>
      <w:r w:rsidRPr="003F2BA7">
        <w:rPr>
          <w:rFonts w:ascii="Arial" w:hAnsi="Arial" w:cs="Arial"/>
        </w:rPr>
        <w:t xml:space="preserve">rovněž </w:t>
      </w:r>
      <w:r w:rsidR="00E5032D" w:rsidRPr="003F2BA7">
        <w:rPr>
          <w:rFonts w:ascii="Arial" w:hAnsi="Arial" w:cs="Arial"/>
        </w:rPr>
        <w:t xml:space="preserve">všichni občané, neboť projekty mají environmentální </w:t>
      </w:r>
      <w:r w:rsidR="00E5032D" w:rsidRPr="00081CC4">
        <w:rPr>
          <w:rFonts w:ascii="Arial" w:hAnsi="Arial" w:cs="Arial"/>
        </w:rPr>
        <w:t xml:space="preserve">přínosy, a to ve snížení negativních vlivů na životní prostředí, zejména globálnímu snížení emisí </w:t>
      </w:r>
      <w:del w:id="1074" w:author="Juráš Pavel" w:date="2021-06-03T14:32:00Z">
        <w:r w:rsidR="00DC6552" w:rsidRPr="00081CC4" w:rsidDel="006C4B17">
          <w:rPr>
            <w:rFonts w:ascii="Arial" w:hAnsi="Arial" w:cs="Arial"/>
          </w:rPr>
          <w:delText>CO</w:delText>
        </w:r>
        <w:r w:rsidR="00DC6552" w:rsidRPr="00081CC4" w:rsidDel="006C4B17">
          <w:rPr>
            <w:rFonts w:ascii="Arial" w:hAnsi="Arial" w:cs="Arial"/>
            <w:vertAlign w:val="subscript"/>
          </w:rPr>
          <w:delText>2</w:delText>
        </w:r>
      </w:del>
      <w:ins w:id="1075" w:author="Juráš Pavel" w:date="2021-06-03T14:32:00Z">
        <w:r w:rsidR="006C4B17" w:rsidRPr="00081CC4">
          <w:rPr>
            <w:rFonts w:ascii="Arial" w:hAnsi="Arial" w:cs="Arial"/>
          </w:rPr>
          <w:t>skleníkových plynů</w:t>
        </w:r>
      </w:ins>
      <w:r w:rsidR="00E5032D" w:rsidRPr="00081CC4">
        <w:rPr>
          <w:rFonts w:ascii="Arial" w:hAnsi="Arial" w:cs="Arial"/>
        </w:rPr>
        <w:t>. To plně souvisí s cílem přispět k plnění klimaticko-energetických cílů pro rok 2030. Vzhledem k tomu, že neobnovitelné zdroje energie mají svá omezení z hlediska časové a místní dostupnosti, tak jejich n</w:t>
      </w:r>
      <w:r w:rsidR="00E5032D" w:rsidRPr="003F2BA7">
        <w:rPr>
          <w:rFonts w:ascii="Arial" w:hAnsi="Arial" w:cs="Arial"/>
        </w:rPr>
        <w:t>áhrada obnovitelnými zdroji energie přispěje k prodloužení možnosti využití neobnovitelných zdrojů energie včetně snížení dovozní závislosti, což má celospolečenský dopad.</w:t>
      </w:r>
    </w:p>
    <w:p w14:paraId="7B873152" w14:textId="57B66C4B" w:rsidR="006115EA" w:rsidRPr="003F2BA7" w:rsidRDefault="009F655A" w:rsidP="00690538">
      <w:pPr>
        <w:spacing w:after="240" w:line="264" w:lineRule="auto"/>
        <w:jc w:val="both"/>
        <w:rPr>
          <w:rFonts w:ascii="Arial" w:hAnsi="Arial" w:cs="Arial"/>
        </w:rPr>
      </w:pPr>
      <w:r w:rsidRPr="003F2BA7">
        <w:rPr>
          <w:rFonts w:ascii="Arial" w:eastAsiaTheme="majorEastAsia" w:hAnsi="Arial" w:cs="Arial"/>
          <w:u w:val="single"/>
        </w:rPr>
        <w:t>Příjemci podpory</w:t>
      </w:r>
      <w:r w:rsidR="009E0032" w:rsidRPr="003F2BA7">
        <w:rPr>
          <w:rFonts w:ascii="Arial" w:hAnsi="Arial" w:cs="Arial"/>
          <w:u w:val="single"/>
        </w:rPr>
        <w:t>:</w:t>
      </w:r>
      <w:r w:rsidR="009E0032" w:rsidRPr="003F2BA7">
        <w:rPr>
          <w:rFonts w:ascii="Arial" w:hAnsi="Arial" w:cs="Arial"/>
        </w:rPr>
        <w:t xml:space="preserve"> </w:t>
      </w:r>
      <w:r w:rsidRPr="003F2BA7">
        <w:rPr>
          <w:rFonts w:ascii="Arial" w:hAnsi="Arial" w:cs="Arial"/>
        </w:rPr>
        <w:t>p</w:t>
      </w:r>
      <w:r w:rsidR="009E0032" w:rsidRPr="003F2BA7">
        <w:rPr>
          <w:rFonts w:ascii="Arial" w:hAnsi="Arial" w:cs="Arial"/>
        </w:rPr>
        <w:t xml:space="preserve">odnikatelské subjekty </w:t>
      </w:r>
      <w:r w:rsidR="00391A36" w:rsidRPr="003F2BA7">
        <w:rPr>
          <w:rFonts w:ascii="Arial" w:hAnsi="Arial" w:cs="Arial"/>
        </w:rPr>
        <w:t>(</w:t>
      </w:r>
      <w:r w:rsidR="009E0032" w:rsidRPr="003F2BA7">
        <w:rPr>
          <w:rFonts w:ascii="Arial" w:hAnsi="Arial" w:cs="Arial"/>
        </w:rPr>
        <w:t>malé, střední a velké podniky</w:t>
      </w:r>
      <w:r w:rsidR="00DE2F4E" w:rsidRPr="003F2BA7">
        <w:rPr>
          <w:rStyle w:val="Znakapoznpodarou"/>
          <w:rFonts w:ascii="Arial" w:hAnsi="Arial" w:cs="Arial"/>
        </w:rPr>
        <w:footnoteReference w:id="102"/>
      </w:r>
      <w:r w:rsidR="009E0032" w:rsidRPr="003F2BA7">
        <w:rPr>
          <w:rFonts w:ascii="Arial" w:hAnsi="Arial" w:cs="Arial"/>
        </w:rPr>
        <w:t>)</w:t>
      </w:r>
      <w:ins w:id="1076" w:author="Juráš Pavel" w:date="2021-06-02T16:28:00Z">
        <w:r w:rsidR="007F3E9A">
          <w:rPr>
            <w:rFonts w:ascii="Arial" w:hAnsi="Arial" w:cs="Arial"/>
          </w:rPr>
          <w:t xml:space="preserve"> </w:t>
        </w:r>
        <w:r w:rsidR="007F3E9A" w:rsidRPr="009E0032">
          <w:rPr>
            <w:rFonts w:ascii="Arial" w:hAnsi="Arial" w:cs="Arial"/>
          </w:rPr>
          <w:t xml:space="preserve">a </w:t>
        </w:r>
        <w:r w:rsidR="007F3E9A" w:rsidRPr="57C33C17">
          <w:rPr>
            <w:rFonts w:ascii="Arial" w:eastAsiaTheme="majorEastAsia" w:hAnsi="Arial" w:cs="Arial"/>
          </w:rPr>
          <w:t>státní organizace (Správa železnic)</w:t>
        </w:r>
      </w:ins>
      <w:r w:rsidR="00E77B3B" w:rsidRPr="003F2BA7">
        <w:rPr>
          <w:rFonts w:ascii="Arial" w:hAnsi="Arial" w:cs="Arial"/>
        </w:rPr>
        <w:t xml:space="preserve">. </w:t>
      </w:r>
      <w:r w:rsidR="009E0032" w:rsidRPr="003F2BA7">
        <w:rPr>
          <w:rFonts w:ascii="Arial" w:hAnsi="Arial" w:cs="Arial"/>
        </w:rPr>
        <w:t>Omezení bude nastaveno z technického hlediska projektu</w:t>
      </w:r>
      <w:r w:rsidR="00035AD8" w:rsidRPr="003F2BA7">
        <w:rPr>
          <w:rFonts w:ascii="Arial" w:hAnsi="Arial" w:cs="Arial"/>
        </w:rPr>
        <w:t>,</w:t>
      </w:r>
      <w:r w:rsidR="009E0032" w:rsidRPr="003F2BA7">
        <w:rPr>
          <w:rFonts w:ascii="Arial" w:hAnsi="Arial" w:cs="Arial"/>
        </w:rPr>
        <w:t xml:space="preserve"> a nikoliv velikostí podniku</w:t>
      </w:r>
      <w:r w:rsidR="007204DC" w:rsidRPr="003F2BA7">
        <w:rPr>
          <w:rFonts w:ascii="Arial" w:hAnsi="Arial" w:cs="Arial"/>
        </w:rPr>
        <w:t>,</w:t>
      </w:r>
      <w:r w:rsidR="009E0032" w:rsidRPr="003F2BA7">
        <w:rPr>
          <w:rFonts w:ascii="Arial" w:hAnsi="Arial" w:cs="Arial"/>
        </w:rPr>
        <w:t xml:space="preserve"> tak</w:t>
      </w:r>
      <w:r w:rsidR="00677AE4" w:rsidRPr="003F2BA7">
        <w:rPr>
          <w:rFonts w:ascii="Arial" w:hAnsi="Arial" w:cs="Arial"/>
        </w:rPr>
        <w:t>,</w:t>
      </w:r>
      <w:r w:rsidR="009E0032" w:rsidRPr="003F2BA7">
        <w:rPr>
          <w:rFonts w:ascii="Arial" w:hAnsi="Arial" w:cs="Arial"/>
        </w:rPr>
        <w:t xml:space="preserve"> aby byly realizov</w:t>
      </w:r>
      <w:r w:rsidR="007204DC" w:rsidRPr="003F2BA7">
        <w:rPr>
          <w:rFonts w:ascii="Arial" w:hAnsi="Arial" w:cs="Arial"/>
        </w:rPr>
        <w:t>ány</w:t>
      </w:r>
      <w:r w:rsidR="009E0032" w:rsidRPr="003F2BA7">
        <w:rPr>
          <w:rFonts w:ascii="Arial" w:hAnsi="Arial" w:cs="Arial"/>
        </w:rPr>
        <w:t xml:space="preserve"> menší a střední projekty s významným příspěvkem pro regionální rozvoj.</w:t>
      </w:r>
    </w:p>
    <w:p w14:paraId="3EC23DD2" w14:textId="77777777" w:rsidR="00473BDA" w:rsidRPr="003F2BA7" w:rsidRDefault="00473BDA" w:rsidP="00473BDA">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5109E74F" w14:textId="319238A1" w:rsidR="00F76D15" w:rsidRPr="003F2BA7" w:rsidDel="00E60B2C" w:rsidRDefault="00081CC4" w:rsidP="00E60B2C">
      <w:pPr>
        <w:spacing w:after="240" w:line="264" w:lineRule="auto"/>
        <w:jc w:val="both"/>
        <w:rPr>
          <w:del w:id="1077" w:author="Juráš Pavel" w:date="2021-06-02T11:13:00Z"/>
          <w:rFonts w:ascii="Arial" w:hAnsi="Arial" w:cs="Arial"/>
        </w:rPr>
      </w:pPr>
      <w:ins w:id="1078" w:author="Juráš Pavel" w:date="2021-06-04T00:36: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r>
          <w:rPr>
            <w:rFonts w:ascii="Arial" w:eastAsiaTheme="minorHAnsi" w:hAnsi="Arial" w:cs="Arial"/>
            <w:lang w:eastAsia="en-US"/>
          </w:rPr>
          <w:t xml:space="preserve"> </w:t>
        </w:r>
      </w:ins>
      <w:ins w:id="1079" w:author="Juráš Pavel" w:date="2021-06-02T11:13:00Z">
        <w:r w:rsidR="00E60B2C">
          <w:rPr>
            <w:rFonts w:ascii="Arial" w:eastAsiaTheme="minorHAnsi" w:hAnsi="Arial" w:cs="Arial"/>
            <w:lang w:eastAsia="en-US"/>
          </w:rPr>
          <w:t xml:space="preserve"> </w:t>
        </w:r>
      </w:ins>
      <w:del w:id="1080" w:author="Juráš Pavel" w:date="2021-06-02T11:13: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66E6AFB9" w14:textId="73680B78" w:rsidR="00984B95" w:rsidRPr="003F2BA7" w:rsidRDefault="00BE525C" w:rsidP="00BD5129">
      <w:pPr>
        <w:spacing w:after="120" w:line="264" w:lineRule="auto"/>
        <w:rPr>
          <w:rFonts w:ascii="Arial" w:hAnsi="Arial" w:cs="Arial"/>
          <w:b/>
          <w:i/>
          <w:iCs/>
          <w:u w:val="single"/>
        </w:rPr>
      </w:pPr>
      <w:r w:rsidRPr="003F2BA7">
        <w:rPr>
          <w:rFonts w:ascii="Arial" w:hAnsi="Arial" w:cs="Arial"/>
          <w:b/>
          <w:i/>
          <w:iCs/>
          <w:u w:val="single"/>
        </w:rPr>
        <w:t>Indikace k</w:t>
      </w:r>
      <w:r w:rsidR="00984B95" w:rsidRPr="003F2BA7">
        <w:rPr>
          <w:rFonts w:ascii="Arial" w:hAnsi="Arial" w:cs="Arial"/>
          <w:b/>
          <w:i/>
          <w:iCs/>
          <w:u w:val="single"/>
        </w:rPr>
        <w:t>onkrétní</w:t>
      </w:r>
      <w:r w:rsidRPr="003F2BA7">
        <w:rPr>
          <w:rFonts w:ascii="Arial" w:hAnsi="Arial" w:cs="Arial"/>
          <w:b/>
          <w:i/>
          <w:iCs/>
          <w:u w:val="single"/>
        </w:rPr>
        <w:t>ch</w:t>
      </w:r>
      <w:r w:rsidR="00984B95" w:rsidRPr="003F2BA7">
        <w:rPr>
          <w:rFonts w:ascii="Arial" w:hAnsi="Arial" w:cs="Arial"/>
          <w:b/>
          <w:i/>
          <w:iCs/>
          <w:u w:val="single"/>
        </w:rPr>
        <w:t xml:space="preserve"> cílov</w:t>
      </w:r>
      <w:r w:rsidRPr="003F2BA7">
        <w:rPr>
          <w:rFonts w:ascii="Arial" w:hAnsi="Arial" w:cs="Arial"/>
          <w:b/>
          <w:i/>
          <w:iCs/>
          <w:u w:val="single"/>
        </w:rPr>
        <w:t>ých</w:t>
      </w:r>
      <w:r w:rsidR="00984B95" w:rsidRPr="003F2BA7">
        <w:rPr>
          <w:rFonts w:ascii="Arial" w:hAnsi="Arial" w:cs="Arial"/>
          <w:b/>
          <w:i/>
          <w:iCs/>
          <w:u w:val="single"/>
        </w:rPr>
        <w:t xml:space="preserve"> území, včetně plánovaného použití územních nástrojů</w:t>
      </w:r>
    </w:p>
    <w:p w14:paraId="4846653A" w14:textId="59FEF0D0" w:rsidR="00984B95" w:rsidRPr="003F2BA7" w:rsidRDefault="00BD5129" w:rsidP="00CA27DF">
      <w:pPr>
        <w:overflowPunct/>
        <w:autoSpaceDE/>
        <w:autoSpaceDN/>
        <w:adjustRightInd/>
        <w:spacing w:after="240" w:line="264" w:lineRule="auto"/>
        <w:jc w:val="both"/>
        <w:textAlignment w:val="auto"/>
        <w:rPr>
          <w:rFonts w:ascii="Arial" w:hAnsi="Arial" w:cs="Arial"/>
          <w:color w:val="000000" w:themeColor="text1"/>
        </w:rPr>
      </w:pPr>
      <w:r w:rsidRPr="003F2BA7">
        <w:rPr>
          <w:rFonts w:ascii="Arial" w:hAnsi="Arial" w:cs="Arial"/>
        </w:rPr>
        <w:t>Území České republiky, mimo hl. města Prahy.</w:t>
      </w:r>
      <w:r w:rsidR="0000702C" w:rsidRPr="003F2BA7">
        <w:rPr>
          <w:rStyle w:val="Znakapoznpodarou"/>
          <w:rFonts w:ascii="Arial" w:hAnsi="Arial" w:cs="Arial"/>
        </w:rPr>
        <w:footnoteReference w:id="103"/>
      </w:r>
      <w:r w:rsidR="00A34A8F" w:rsidRPr="003F2BA7">
        <w:rPr>
          <w:rFonts w:ascii="Arial" w:hAnsi="Arial" w:cs="Arial"/>
        </w:rPr>
        <w:t xml:space="preserve"> </w:t>
      </w:r>
      <w:r w:rsidR="00BF6C29" w:rsidRPr="003F2BA7">
        <w:rPr>
          <w:rFonts w:ascii="Arial" w:hAnsi="Arial" w:cs="Arial"/>
          <w:color w:val="000000" w:themeColor="text1"/>
        </w:rPr>
        <w:t xml:space="preserve">Intervence tak budou směřovat do méně rozvinutých regionů (Severozápad, Severovýchod, Střední Morava, </w:t>
      </w:r>
      <w:proofErr w:type="spellStart"/>
      <w:r w:rsidR="00BF6C29" w:rsidRPr="003F2BA7">
        <w:rPr>
          <w:rFonts w:ascii="Arial" w:hAnsi="Arial" w:cs="Arial"/>
          <w:color w:val="000000" w:themeColor="text1"/>
        </w:rPr>
        <w:t>Moravskoslezsko</w:t>
      </w:r>
      <w:proofErr w:type="spellEnd"/>
      <w:r w:rsidR="00BF6C29" w:rsidRPr="003F2BA7">
        <w:rPr>
          <w:rFonts w:ascii="Arial" w:hAnsi="Arial" w:cs="Arial"/>
          <w:color w:val="000000" w:themeColor="text1"/>
        </w:rPr>
        <w:t xml:space="preserve">) i přechodových regionů (Střední Čechy, Jihozápad, Jihovýchod). </w:t>
      </w:r>
      <w:r w:rsidR="00E5032D" w:rsidRPr="003F2BA7">
        <w:rPr>
          <w:rFonts w:ascii="Arial" w:hAnsi="Arial" w:cs="Arial"/>
        </w:rPr>
        <w:t xml:space="preserve">Problematika </w:t>
      </w:r>
      <w:r w:rsidR="00FA244B" w:rsidRPr="003F2BA7">
        <w:rPr>
          <w:rFonts w:ascii="Arial" w:hAnsi="Arial" w:cs="Arial"/>
        </w:rPr>
        <w:t>má však přesah do celého území</w:t>
      </w:r>
      <w:r w:rsidR="00E5032D" w:rsidRPr="003F2BA7">
        <w:rPr>
          <w:rFonts w:ascii="Arial" w:hAnsi="Arial" w:cs="Arial"/>
        </w:rPr>
        <w:t xml:space="preserve"> ČR, neboť cílem je přispět k plnění klimaticko-energetických cílů pro rok 2030.</w:t>
      </w:r>
      <w:r w:rsidR="00DD3B19" w:rsidRPr="003F2BA7">
        <w:rPr>
          <w:rFonts w:ascii="Arial" w:hAnsi="Arial" w:cs="Arial"/>
        </w:rPr>
        <w:t xml:space="preserve"> V případě, že předložené projekty dle platné legislativy podléhají stavebnímu řízení, tak jako nutnou podmínku k vydání právního aktu musí žadatel o podporu doložit stavební povolení v právní moci, a tedy i ukončené veškeré povolovací procesy včetně EIA dle platných předpisů tak, že bude vyloučen významný negativní vliv na lokality soustavy NATURA 2000.</w:t>
      </w:r>
    </w:p>
    <w:p w14:paraId="4FA63B76" w14:textId="2377F30D" w:rsidR="00984B95" w:rsidRPr="003F2BA7" w:rsidRDefault="00984B95" w:rsidP="00BD5129">
      <w:pPr>
        <w:spacing w:after="120" w:line="264" w:lineRule="auto"/>
        <w:rPr>
          <w:rFonts w:ascii="Arial" w:hAnsi="Arial" w:cs="Arial"/>
          <w:b/>
          <w:i/>
          <w:iCs/>
          <w:u w:val="single"/>
        </w:rPr>
      </w:pPr>
      <w:r w:rsidRPr="003F2BA7">
        <w:rPr>
          <w:rFonts w:ascii="Arial" w:hAnsi="Arial" w:cs="Arial"/>
          <w:b/>
          <w:i/>
          <w:iCs/>
          <w:u w:val="single"/>
        </w:rPr>
        <w:lastRenderedPageBreak/>
        <w:t>Meziregionální</w:t>
      </w:r>
      <w:r w:rsidR="00F86EDF"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5472C833" w14:textId="77777777" w:rsidR="00081CC4" w:rsidRPr="003F2BA7" w:rsidRDefault="00081CC4" w:rsidP="00081CC4">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3A621CCD" w14:textId="402C2A28" w:rsidR="00185AAC" w:rsidRPr="00E60B2C" w:rsidRDefault="00185AAC" w:rsidP="00E60B2C">
      <w:pPr>
        <w:overflowPunct/>
        <w:spacing w:after="120" w:line="264" w:lineRule="auto"/>
        <w:jc w:val="both"/>
        <w:textAlignment w:val="auto"/>
        <w:rPr>
          <w:ins w:id="1081" w:author="Juráš Pavel" w:date="2021-06-02T11:00:00Z"/>
          <w:rFonts w:ascii="Arial" w:eastAsiaTheme="minorHAnsi" w:hAnsi="Arial" w:cs="Arial"/>
          <w:lang w:eastAsia="en-US"/>
        </w:rPr>
      </w:pPr>
      <w:ins w:id="1082" w:author="Juráš Pavel" w:date="2021-06-02T11:00:00Z">
        <w:r w:rsidRPr="003F2BA7">
          <w:rPr>
            <w:rFonts w:ascii="Arial" w:eastAsiaTheme="minorHAnsi" w:hAnsi="Arial" w:cs="Arial"/>
            <w:lang w:eastAsia="en-US"/>
          </w:rPr>
          <w:t xml:space="preserve">Pro ČR je </w:t>
        </w:r>
      </w:ins>
      <w:ins w:id="1083" w:author="Juráš Pavel" w:date="2021-06-04T00:37:00Z">
        <w:r w:rsidR="00081CC4">
          <w:rPr>
            <w:rFonts w:ascii="Arial" w:eastAsiaTheme="minorHAnsi" w:hAnsi="Arial" w:cs="Arial"/>
            <w:lang w:eastAsia="en-US"/>
          </w:rPr>
          <w:t xml:space="preserve">však </w:t>
        </w:r>
      </w:ins>
      <w:ins w:id="1084" w:author="Juráš Pavel" w:date="2021-06-02T11:00: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4.2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r>
          <w:rPr>
            <w:rFonts w:ascii="Arial" w:eastAsiaTheme="minorHAnsi" w:hAnsi="Arial" w:cs="Arial"/>
            <w:lang w:eastAsia="en-US"/>
          </w:rPr>
          <w:t>p</w:t>
        </w:r>
        <w:r w:rsidRPr="003F2BA7">
          <w:rPr>
            <w:rFonts w:ascii="Arial" w:eastAsiaTheme="minorHAnsi" w:hAnsi="Arial" w:cs="Arial"/>
            <w:lang w:eastAsia="en-US"/>
          </w:rPr>
          <w:t>rioritní oblasti 2 „Podpora udržitelnější energetiky“</w:t>
        </w:r>
        <w:r>
          <w:rPr>
            <w:rFonts w:ascii="Arial" w:eastAsiaTheme="minorHAnsi" w:hAnsi="Arial" w:cs="Arial"/>
            <w:lang w:eastAsia="en-US"/>
          </w:rPr>
          <w:t xml:space="preserve">. </w:t>
        </w:r>
        <w:r w:rsidRPr="003F2BA7">
          <w:rPr>
            <w:rFonts w:ascii="Arial" w:eastAsiaTheme="minorHAnsi" w:hAnsi="Arial" w:cs="Arial"/>
            <w:lang w:eastAsia="en-US"/>
          </w:rPr>
          <w:t xml:space="preserve">Mechanismy koordinace budou zajištěny ad hoc konzultacemi se členy řídicích výborů pro Strategii EU pro Podunají. </w:t>
        </w:r>
      </w:ins>
    </w:p>
    <w:p w14:paraId="2B00EAB5" w14:textId="77777777" w:rsidR="00984B95" w:rsidRPr="003F2BA7" w:rsidRDefault="00984B95" w:rsidP="00BD5129">
      <w:pPr>
        <w:spacing w:after="120" w:line="264" w:lineRule="auto"/>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19D04FA8" w14:textId="54FD7188" w:rsidR="00D077CF" w:rsidRPr="003F2BA7" w:rsidRDefault="00D077CF" w:rsidP="00BD5129">
      <w:pPr>
        <w:keepNext/>
        <w:overflowPunct/>
        <w:autoSpaceDE/>
        <w:autoSpaceDN/>
        <w:adjustRightInd/>
        <w:spacing w:after="120" w:line="264" w:lineRule="auto"/>
        <w:jc w:val="both"/>
        <w:textAlignment w:val="auto"/>
        <w:rPr>
          <w:rFonts w:ascii="Arial" w:hAnsi="Arial" w:cs="Arial"/>
        </w:rPr>
      </w:pPr>
      <w:r w:rsidRPr="003F2BA7">
        <w:rPr>
          <w:rFonts w:ascii="Arial" w:hAnsi="Arial" w:cs="Arial"/>
        </w:rPr>
        <w:t>V</w:t>
      </w:r>
      <w:r w:rsidR="007023E7" w:rsidRPr="003F2BA7">
        <w:rPr>
          <w:rFonts w:ascii="Arial" w:hAnsi="Arial" w:cs="Arial"/>
        </w:rPr>
        <w:t xml:space="preserve"> rámci</w:t>
      </w:r>
      <w:r w:rsidR="001D1987" w:rsidRPr="003F2BA7">
        <w:rPr>
          <w:rFonts w:ascii="Arial" w:hAnsi="Arial" w:cs="Arial"/>
        </w:rPr>
        <w:t xml:space="preserve"> </w:t>
      </w:r>
      <w:r w:rsidR="007023E7" w:rsidRPr="003F2BA7">
        <w:rPr>
          <w:rFonts w:ascii="Arial" w:hAnsi="Arial" w:cs="Arial"/>
        </w:rPr>
        <w:t xml:space="preserve">tohoto </w:t>
      </w:r>
      <w:r w:rsidR="001D1987" w:rsidRPr="003F2BA7">
        <w:rPr>
          <w:rFonts w:ascii="Arial" w:hAnsi="Arial" w:cs="Arial"/>
        </w:rPr>
        <w:t xml:space="preserve">specifického cíle </w:t>
      </w:r>
      <w:r w:rsidR="007023E7" w:rsidRPr="003F2BA7">
        <w:rPr>
          <w:rFonts w:ascii="Arial" w:hAnsi="Arial" w:cs="Arial"/>
        </w:rPr>
        <w:t>se nepředpokládá</w:t>
      </w:r>
      <w:r w:rsidRPr="003F2BA7">
        <w:rPr>
          <w:rFonts w:ascii="Arial" w:hAnsi="Arial" w:cs="Arial"/>
        </w:rPr>
        <w:t xml:space="preserve"> využití finančních nástrojů</w:t>
      </w:r>
      <w:r w:rsidR="00D05D0F" w:rsidRPr="003F2BA7">
        <w:rPr>
          <w:rFonts w:ascii="Arial" w:hAnsi="Arial" w:cs="Arial"/>
        </w:rPr>
        <w:t>.</w:t>
      </w:r>
      <w:r w:rsidR="00E77B3B" w:rsidRPr="003F2BA7">
        <w:rPr>
          <w:rFonts w:ascii="Arial" w:hAnsi="Arial" w:cs="Arial"/>
        </w:rPr>
        <w:t xml:space="preserve"> </w:t>
      </w:r>
      <w:r w:rsidR="00A54B14" w:rsidRPr="003F2BA7">
        <w:rPr>
          <w:rFonts w:ascii="Arial" w:hAnsi="Arial" w:cs="Arial"/>
        </w:rPr>
        <w:t xml:space="preserve">Analýza tržní situace poukazuje na vysokou pořizovací cenu a nedostatečnou míru konkurenceschopnosti obnovitelných zdrojů energie, díky které není </w:t>
      </w:r>
      <w:r w:rsidR="007204DC" w:rsidRPr="003F2BA7">
        <w:rPr>
          <w:rFonts w:ascii="Arial" w:hAnsi="Arial" w:cs="Arial"/>
        </w:rPr>
        <w:t>ná</w:t>
      </w:r>
      <w:r w:rsidR="00A54B14" w:rsidRPr="003F2BA7">
        <w:rPr>
          <w:rFonts w:ascii="Arial" w:hAnsi="Arial" w:cs="Arial"/>
        </w:rPr>
        <w:t xml:space="preserve">vratná forma podpory pro žadatele </w:t>
      </w:r>
      <w:r w:rsidR="00404F9C" w:rsidRPr="003F2BA7">
        <w:rPr>
          <w:rFonts w:ascii="Arial" w:hAnsi="Arial" w:cs="Arial"/>
        </w:rPr>
        <w:t xml:space="preserve">z hlediska motivace </w:t>
      </w:r>
      <w:r w:rsidR="00A54B14" w:rsidRPr="003F2BA7">
        <w:rPr>
          <w:rFonts w:ascii="Arial" w:hAnsi="Arial" w:cs="Arial"/>
        </w:rPr>
        <w:t>atraktivní.</w:t>
      </w:r>
      <w:r w:rsidR="004B7A43" w:rsidRPr="003F2BA7">
        <w:rPr>
          <w:rStyle w:val="Znakapoznpodarou"/>
          <w:rFonts w:ascii="Arial" w:hAnsi="Arial" w:cs="Arial"/>
        </w:rPr>
        <w:footnoteReference w:id="104"/>
      </w:r>
      <w:r w:rsidR="005E1AF8" w:rsidRPr="003F2BA7">
        <w:rPr>
          <w:rFonts w:ascii="Arial" w:hAnsi="Arial" w:cs="Arial"/>
        </w:rPr>
        <w:t xml:space="preserve"> </w:t>
      </w:r>
    </w:p>
    <w:p w14:paraId="4442F773" w14:textId="2C83666D" w:rsidR="00984B95" w:rsidRPr="003F2BA7" w:rsidRDefault="00984B95" w:rsidP="00984B95">
      <w:pPr>
        <w:rPr>
          <w:rFonts w:ascii="Arial" w:hAnsi="Arial" w:cs="Arial"/>
          <w:iCs/>
        </w:rPr>
      </w:pPr>
    </w:p>
    <w:p w14:paraId="47FD3A70" w14:textId="58B7C888" w:rsidR="00CA27DF" w:rsidRPr="003F2BA7" w:rsidRDefault="00CA27DF" w:rsidP="00984B95">
      <w:pPr>
        <w:rPr>
          <w:rFonts w:ascii="Arial" w:hAnsi="Arial" w:cs="Arial"/>
          <w:iCs/>
        </w:rPr>
      </w:pPr>
    </w:p>
    <w:p w14:paraId="1D94EE30" w14:textId="758266AD" w:rsidR="00CA27DF" w:rsidRPr="003F2BA7" w:rsidRDefault="00CA27DF" w:rsidP="00984B95">
      <w:pPr>
        <w:rPr>
          <w:rFonts w:ascii="Arial" w:hAnsi="Arial" w:cs="Arial"/>
          <w:iCs/>
        </w:rPr>
      </w:pPr>
    </w:p>
    <w:p w14:paraId="26A9E061" w14:textId="5E11A182" w:rsidR="00CA27DF" w:rsidRPr="003F2BA7" w:rsidRDefault="00CA27DF" w:rsidP="00984B95">
      <w:pPr>
        <w:rPr>
          <w:rFonts w:ascii="Arial" w:hAnsi="Arial" w:cs="Arial"/>
          <w:iCs/>
        </w:rPr>
      </w:pPr>
    </w:p>
    <w:p w14:paraId="656DE1E0" w14:textId="437F2C8F" w:rsidR="00CA27DF" w:rsidRPr="003F2BA7" w:rsidRDefault="00CA27DF" w:rsidP="00984B95">
      <w:pPr>
        <w:rPr>
          <w:rFonts w:ascii="Arial" w:hAnsi="Arial" w:cs="Arial"/>
          <w:iCs/>
        </w:rPr>
      </w:pPr>
    </w:p>
    <w:p w14:paraId="00DD5028" w14:textId="4558B8B7" w:rsidR="00CA27DF" w:rsidRPr="003F2BA7" w:rsidRDefault="00CA27DF" w:rsidP="00984B95">
      <w:pPr>
        <w:rPr>
          <w:rFonts w:ascii="Arial" w:hAnsi="Arial" w:cs="Arial"/>
          <w:iCs/>
        </w:rPr>
      </w:pPr>
    </w:p>
    <w:p w14:paraId="77B3286F" w14:textId="2F231B78" w:rsidR="00CA27DF" w:rsidRPr="003F2BA7" w:rsidRDefault="00CA27DF" w:rsidP="00984B95">
      <w:pPr>
        <w:rPr>
          <w:rFonts w:ascii="Arial" w:hAnsi="Arial" w:cs="Arial"/>
          <w:iCs/>
        </w:rPr>
      </w:pPr>
    </w:p>
    <w:p w14:paraId="70E188DB" w14:textId="174C3797" w:rsidR="00CA27DF" w:rsidRPr="003F2BA7" w:rsidRDefault="00CA27DF" w:rsidP="00984B95">
      <w:pPr>
        <w:rPr>
          <w:rFonts w:ascii="Arial" w:hAnsi="Arial" w:cs="Arial"/>
          <w:iCs/>
        </w:rPr>
      </w:pPr>
    </w:p>
    <w:p w14:paraId="61FD6369" w14:textId="50DB9EE4" w:rsidR="00CA27DF" w:rsidRPr="003F2BA7" w:rsidRDefault="00CA27DF" w:rsidP="00984B95">
      <w:pPr>
        <w:rPr>
          <w:rFonts w:ascii="Arial" w:hAnsi="Arial" w:cs="Arial"/>
          <w:iCs/>
        </w:rPr>
      </w:pPr>
    </w:p>
    <w:p w14:paraId="146B7250" w14:textId="790D2699" w:rsidR="00CA27DF" w:rsidRPr="003F2BA7" w:rsidRDefault="00CA27DF" w:rsidP="00984B95">
      <w:pPr>
        <w:rPr>
          <w:rFonts w:ascii="Arial" w:hAnsi="Arial" w:cs="Arial"/>
          <w:iCs/>
        </w:rPr>
      </w:pPr>
    </w:p>
    <w:p w14:paraId="088EBCFD" w14:textId="66F4DDB2" w:rsidR="00CA27DF" w:rsidRPr="003F2BA7" w:rsidRDefault="00CA27DF" w:rsidP="00984B95">
      <w:pPr>
        <w:rPr>
          <w:rFonts w:ascii="Arial" w:hAnsi="Arial" w:cs="Arial"/>
          <w:iCs/>
        </w:rPr>
      </w:pPr>
    </w:p>
    <w:p w14:paraId="5AE9E0CF" w14:textId="59625BA9" w:rsidR="00CA27DF" w:rsidRPr="003F2BA7" w:rsidRDefault="00CA27DF" w:rsidP="00984B95">
      <w:pPr>
        <w:rPr>
          <w:rFonts w:ascii="Arial" w:hAnsi="Arial" w:cs="Arial"/>
          <w:iCs/>
        </w:rPr>
      </w:pPr>
    </w:p>
    <w:p w14:paraId="2D6342E7" w14:textId="540A6FF5" w:rsidR="00CA27DF" w:rsidRPr="003F2BA7" w:rsidRDefault="00CA27DF" w:rsidP="00984B95">
      <w:pPr>
        <w:rPr>
          <w:rFonts w:ascii="Arial" w:hAnsi="Arial" w:cs="Arial"/>
          <w:iCs/>
        </w:rPr>
      </w:pPr>
    </w:p>
    <w:p w14:paraId="2F75F441" w14:textId="5B282AD1" w:rsidR="00CA27DF" w:rsidRPr="003F2BA7" w:rsidRDefault="00CA27DF" w:rsidP="00984B95">
      <w:pPr>
        <w:rPr>
          <w:rFonts w:ascii="Arial" w:hAnsi="Arial" w:cs="Arial"/>
          <w:iCs/>
        </w:rPr>
      </w:pPr>
    </w:p>
    <w:p w14:paraId="2EFF7F86" w14:textId="1ACC0B3A" w:rsidR="00CA27DF" w:rsidRPr="003F2BA7" w:rsidRDefault="00CA27DF" w:rsidP="00984B95">
      <w:pPr>
        <w:rPr>
          <w:rFonts w:ascii="Arial" w:hAnsi="Arial" w:cs="Arial"/>
          <w:iCs/>
        </w:rPr>
      </w:pPr>
    </w:p>
    <w:p w14:paraId="20D777DB" w14:textId="051DC07D" w:rsidR="00CA27DF" w:rsidRPr="003F2BA7" w:rsidRDefault="00CA27DF" w:rsidP="00984B95">
      <w:pPr>
        <w:rPr>
          <w:rFonts w:ascii="Arial" w:hAnsi="Arial" w:cs="Arial"/>
          <w:iCs/>
        </w:rPr>
      </w:pPr>
    </w:p>
    <w:p w14:paraId="616E2A2A" w14:textId="5A547448" w:rsidR="00CA27DF" w:rsidRPr="003F2BA7" w:rsidRDefault="00CA27DF" w:rsidP="00984B95">
      <w:pPr>
        <w:rPr>
          <w:rFonts w:ascii="Arial" w:hAnsi="Arial" w:cs="Arial"/>
          <w:iCs/>
        </w:rPr>
      </w:pPr>
    </w:p>
    <w:p w14:paraId="74FDE4FD" w14:textId="4B46C142" w:rsidR="00CA27DF" w:rsidRPr="003F2BA7" w:rsidRDefault="00CA27DF" w:rsidP="00984B95">
      <w:pPr>
        <w:rPr>
          <w:rFonts w:ascii="Arial" w:hAnsi="Arial" w:cs="Arial"/>
          <w:iCs/>
        </w:rPr>
      </w:pPr>
    </w:p>
    <w:p w14:paraId="7470EAD9" w14:textId="2AEE79EC" w:rsidR="00CA27DF" w:rsidRPr="003F2BA7" w:rsidRDefault="00CA27DF" w:rsidP="00984B95">
      <w:pPr>
        <w:rPr>
          <w:rFonts w:ascii="Arial" w:hAnsi="Arial" w:cs="Arial"/>
          <w:iCs/>
        </w:rPr>
      </w:pPr>
    </w:p>
    <w:p w14:paraId="19C82C93" w14:textId="2F62D513" w:rsidR="00CA27DF" w:rsidRPr="003F2BA7" w:rsidRDefault="00CA27DF" w:rsidP="00984B95">
      <w:pPr>
        <w:rPr>
          <w:rFonts w:ascii="Arial" w:hAnsi="Arial" w:cs="Arial"/>
          <w:iCs/>
        </w:rPr>
      </w:pPr>
    </w:p>
    <w:p w14:paraId="7D95134A" w14:textId="5B11F278" w:rsidR="00CA27DF" w:rsidRPr="003F2BA7" w:rsidRDefault="00CA27DF" w:rsidP="00984B95">
      <w:pPr>
        <w:rPr>
          <w:rFonts w:ascii="Arial" w:hAnsi="Arial" w:cs="Arial"/>
          <w:iCs/>
        </w:rPr>
      </w:pPr>
    </w:p>
    <w:p w14:paraId="5A8FD7B5" w14:textId="5B532D18" w:rsidR="00CA27DF" w:rsidRPr="003F2BA7" w:rsidRDefault="00CA27DF" w:rsidP="00984B95">
      <w:pPr>
        <w:rPr>
          <w:rFonts w:ascii="Arial" w:hAnsi="Arial" w:cs="Arial"/>
          <w:iCs/>
        </w:rPr>
      </w:pPr>
    </w:p>
    <w:p w14:paraId="20F5D29A" w14:textId="119D3278" w:rsidR="00CA27DF" w:rsidRPr="003F2BA7" w:rsidRDefault="00CA27DF" w:rsidP="00984B95">
      <w:pPr>
        <w:rPr>
          <w:rFonts w:ascii="Arial" w:hAnsi="Arial" w:cs="Arial"/>
          <w:iCs/>
        </w:rPr>
      </w:pPr>
    </w:p>
    <w:p w14:paraId="56A5D4DF" w14:textId="32E46074" w:rsidR="00CA27DF" w:rsidRPr="003F2BA7" w:rsidRDefault="00CA27DF" w:rsidP="00984B95">
      <w:pPr>
        <w:rPr>
          <w:rFonts w:ascii="Arial" w:hAnsi="Arial" w:cs="Arial"/>
          <w:iCs/>
        </w:rPr>
      </w:pPr>
    </w:p>
    <w:p w14:paraId="7E551C20" w14:textId="2224FD99" w:rsidR="00CA27DF" w:rsidRPr="003F2BA7" w:rsidRDefault="00CA27DF" w:rsidP="00984B95">
      <w:pPr>
        <w:rPr>
          <w:rFonts w:ascii="Arial" w:hAnsi="Arial" w:cs="Arial"/>
          <w:iCs/>
        </w:rPr>
      </w:pPr>
    </w:p>
    <w:p w14:paraId="0021A7BC" w14:textId="262C7FE9" w:rsidR="00CA27DF" w:rsidRPr="003F2BA7" w:rsidRDefault="00CA27DF" w:rsidP="00984B95">
      <w:pPr>
        <w:rPr>
          <w:rFonts w:ascii="Arial" w:hAnsi="Arial" w:cs="Arial"/>
          <w:iCs/>
        </w:rPr>
      </w:pPr>
    </w:p>
    <w:p w14:paraId="1433D25C" w14:textId="2319C494" w:rsidR="00CA27DF" w:rsidRPr="003F2BA7" w:rsidRDefault="00CA27DF" w:rsidP="00984B95">
      <w:pPr>
        <w:rPr>
          <w:rFonts w:ascii="Arial" w:hAnsi="Arial" w:cs="Arial"/>
          <w:iCs/>
        </w:rPr>
      </w:pPr>
    </w:p>
    <w:p w14:paraId="2E971B3D" w14:textId="75FCB2D9" w:rsidR="00CA27DF" w:rsidRPr="003F2BA7" w:rsidRDefault="00CA27DF" w:rsidP="00984B95">
      <w:pPr>
        <w:rPr>
          <w:rFonts w:ascii="Arial" w:hAnsi="Arial" w:cs="Arial"/>
          <w:iCs/>
        </w:rPr>
      </w:pPr>
    </w:p>
    <w:p w14:paraId="7A6617CE" w14:textId="39AC261C" w:rsidR="00CA27DF" w:rsidRPr="003F2BA7" w:rsidRDefault="00CA27DF" w:rsidP="00984B95">
      <w:pPr>
        <w:rPr>
          <w:rFonts w:ascii="Arial" w:hAnsi="Arial" w:cs="Arial"/>
          <w:iCs/>
        </w:rPr>
      </w:pPr>
    </w:p>
    <w:p w14:paraId="1C3EC5C8" w14:textId="2F3659AE" w:rsidR="00CA27DF" w:rsidRPr="003F2BA7" w:rsidRDefault="00CA27DF" w:rsidP="00984B95">
      <w:pPr>
        <w:rPr>
          <w:rFonts w:ascii="Arial" w:hAnsi="Arial" w:cs="Arial"/>
          <w:iCs/>
        </w:rPr>
      </w:pPr>
    </w:p>
    <w:p w14:paraId="531B41C0" w14:textId="57B63EE9" w:rsidR="00CA27DF" w:rsidRPr="003F2BA7" w:rsidRDefault="00CA27DF" w:rsidP="00984B95">
      <w:pPr>
        <w:rPr>
          <w:rFonts w:ascii="Arial" w:hAnsi="Arial" w:cs="Arial"/>
          <w:iCs/>
        </w:rPr>
      </w:pPr>
    </w:p>
    <w:p w14:paraId="05985A86" w14:textId="40D56D0B" w:rsidR="00CA27DF" w:rsidRPr="003F2BA7" w:rsidRDefault="00CA27DF" w:rsidP="00984B95">
      <w:pPr>
        <w:rPr>
          <w:rFonts w:ascii="Arial" w:hAnsi="Arial" w:cs="Arial"/>
          <w:iCs/>
        </w:rPr>
      </w:pPr>
    </w:p>
    <w:p w14:paraId="56C518D6" w14:textId="62569B6A" w:rsidR="00CA27DF" w:rsidRPr="003F2BA7" w:rsidRDefault="00CA27DF" w:rsidP="00984B95">
      <w:pPr>
        <w:rPr>
          <w:rFonts w:ascii="Arial" w:hAnsi="Arial" w:cs="Arial"/>
          <w:iCs/>
        </w:rPr>
      </w:pPr>
    </w:p>
    <w:p w14:paraId="2F950AE6" w14:textId="03CFE7C9" w:rsidR="00CA27DF" w:rsidRPr="003F2BA7" w:rsidRDefault="00CA27DF" w:rsidP="00984B95">
      <w:pPr>
        <w:rPr>
          <w:rFonts w:ascii="Arial" w:hAnsi="Arial" w:cs="Arial"/>
          <w:iCs/>
        </w:rPr>
      </w:pPr>
    </w:p>
    <w:p w14:paraId="59FBAF68" w14:textId="27851B20" w:rsidR="00CA27DF" w:rsidRPr="003F2BA7" w:rsidRDefault="00CA27DF" w:rsidP="00984B95">
      <w:pPr>
        <w:rPr>
          <w:rFonts w:ascii="Arial" w:hAnsi="Arial" w:cs="Arial"/>
          <w:iCs/>
        </w:rPr>
      </w:pPr>
    </w:p>
    <w:p w14:paraId="386E5525" w14:textId="7BC540F5" w:rsidR="00CA27DF" w:rsidRPr="003F2BA7" w:rsidRDefault="00CA27DF" w:rsidP="00984B95">
      <w:pPr>
        <w:rPr>
          <w:rFonts w:ascii="Arial" w:hAnsi="Arial" w:cs="Arial"/>
          <w:iCs/>
        </w:rPr>
      </w:pPr>
    </w:p>
    <w:p w14:paraId="5959F302" w14:textId="6ACC853E" w:rsidR="00CA27DF" w:rsidRPr="003F2BA7" w:rsidRDefault="00CA27DF" w:rsidP="00984B95">
      <w:pPr>
        <w:rPr>
          <w:rFonts w:ascii="Arial" w:hAnsi="Arial" w:cs="Arial"/>
          <w:iCs/>
        </w:rPr>
      </w:pPr>
    </w:p>
    <w:p w14:paraId="0FCB068A" w14:textId="77777777" w:rsidR="00CA27DF" w:rsidRPr="003F2BA7" w:rsidRDefault="00CA27DF" w:rsidP="001D7FC4">
      <w:pPr>
        <w:pStyle w:val="Nadpis4"/>
        <w:keepLines w:val="0"/>
        <w:numPr>
          <w:ilvl w:val="0"/>
          <w:numId w:val="0"/>
        </w:numPr>
        <w:spacing w:before="120" w:line="240" w:lineRule="auto"/>
        <w:rPr>
          <w:rFonts w:ascii="Arial" w:hAnsi="Arial" w:cs="Arial"/>
          <w:i w:val="0"/>
          <w:szCs w:val="24"/>
        </w:rPr>
        <w:sectPr w:rsidR="00CA27DF" w:rsidRPr="003F2BA7" w:rsidSect="00C47DA7">
          <w:pgSz w:w="11906" w:h="16838" w:code="9"/>
          <w:pgMar w:top="1418" w:right="1418" w:bottom="1418" w:left="1418" w:header="708" w:footer="708" w:gutter="0"/>
          <w:cols w:space="708"/>
          <w:docGrid w:linePitch="360"/>
        </w:sectPr>
      </w:pPr>
    </w:p>
    <w:p w14:paraId="62FF66EA" w14:textId="61F504EE"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2.A.4.2.2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07"/>
        <w:gridCol w:w="1520"/>
        <w:gridCol w:w="1506"/>
        <w:gridCol w:w="1388"/>
        <w:gridCol w:w="1668"/>
        <w:gridCol w:w="2776"/>
        <w:gridCol w:w="1813"/>
        <w:gridCol w:w="1083"/>
        <w:gridCol w:w="1231"/>
      </w:tblGrid>
      <w:tr w:rsidR="001D7FC4" w:rsidRPr="003F2BA7" w14:paraId="7C3A6216" w14:textId="77777777" w:rsidTr="00CA27DF">
        <w:trPr>
          <w:trHeight w:val="425"/>
        </w:trPr>
        <w:tc>
          <w:tcPr>
            <w:tcW w:w="5000" w:type="pct"/>
            <w:gridSpan w:val="9"/>
            <w:shd w:val="clear" w:color="auto" w:fill="99C7F9"/>
          </w:tcPr>
          <w:p w14:paraId="7B1C0009" w14:textId="77777777" w:rsidR="001D7FC4" w:rsidRPr="003F2BA7" w:rsidRDefault="001D7FC4" w:rsidP="00CA27DF">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C47DA7" w:rsidRPr="003F2BA7" w14:paraId="02CE7E2A" w14:textId="77777777" w:rsidTr="001D7FC4">
        <w:trPr>
          <w:trHeight w:val="1328"/>
        </w:trPr>
        <w:tc>
          <w:tcPr>
            <w:tcW w:w="360" w:type="pct"/>
          </w:tcPr>
          <w:p w14:paraId="66D1D9E7" w14:textId="7AC69B12"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43" w:type="pct"/>
          </w:tcPr>
          <w:p w14:paraId="1BA1731F" w14:textId="3037F18F"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38" w:type="pct"/>
          </w:tcPr>
          <w:p w14:paraId="1BCA3DF0"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96" w:type="pct"/>
          </w:tcPr>
          <w:p w14:paraId="38B6D337"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596" w:type="pct"/>
          </w:tcPr>
          <w:p w14:paraId="58D1B334" w14:textId="6D3AC3B4"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992" w:type="pct"/>
            <w:shd w:val="clear" w:color="auto" w:fill="auto"/>
          </w:tcPr>
          <w:p w14:paraId="7FD4C401" w14:textId="0272B88C"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648" w:type="pct"/>
          </w:tcPr>
          <w:p w14:paraId="20704CB5"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387" w:type="pct"/>
            <w:shd w:val="clear" w:color="auto" w:fill="auto"/>
          </w:tcPr>
          <w:p w14:paraId="0F3B766D"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773AEFB0" w14:textId="77777777" w:rsidR="001D7FC4" w:rsidRPr="003F2BA7" w:rsidRDefault="001D7FC4" w:rsidP="00CA27DF">
            <w:pPr>
              <w:pStyle w:val="Text1"/>
              <w:spacing w:after="0"/>
              <w:ind w:left="0"/>
              <w:jc w:val="center"/>
              <w:rPr>
                <w:rFonts w:ascii="Arial" w:hAnsi="Arial" w:cs="Arial"/>
                <w:b/>
                <w:sz w:val="20"/>
                <w:lang w:val="cs-CZ"/>
              </w:rPr>
            </w:pPr>
          </w:p>
        </w:tc>
        <w:tc>
          <w:tcPr>
            <w:tcW w:w="439" w:type="pct"/>
            <w:shd w:val="clear" w:color="auto" w:fill="auto"/>
          </w:tcPr>
          <w:p w14:paraId="2B0A26B4"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3F7B934B" w14:textId="77777777" w:rsidR="001D7FC4" w:rsidRPr="003F2BA7" w:rsidRDefault="001D7FC4" w:rsidP="00CA27DF">
            <w:pPr>
              <w:pStyle w:val="Text1"/>
              <w:spacing w:after="0"/>
              <w:ind w:left="0"/>
              <w:jc w:val="center"/>
              <w:rPr>
                <w:rFonts w:ascii="Arial" w:hAnsi="Arial" w:cs="Arial"/>
                <w:b/>
                <w:sz w:val="20"/>
                <w:lang w:val="cs-CZ"/>
              </w:rPr>
            </w:pPr>
          </w:p>
        </w:tc>
      </w:tr>
      <w:tr w:rsidR="00C47DA7" w:rsidRPr="003F2BA7" w14:paraId="4A5FEC76"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6CAC389"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BBC340A"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2E25493D"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6777685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AEA16B6"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RCO22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317626CD"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Nová kapacita zařízení pro výrobu energie z obnovitelných zdrojů</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1CBB427E"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MW</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6F2A234" w14:textId="4C27336D" w:rsidR="001D7FC4" w:rsidRPr="003F2BA7" w:rsidRDefault="000062EF" w:rsidP="00CA27DF">
            <w:pPr>
              <w:pStyle w:val="Text1"/>
              <w:spacing w:after="0"/>
              <w:ind w:left="0"/>
              <w:jc w:val="center"/>
              <w:rPr>
                <w:rFonts w:ascii="Arial" w:hAnsi="Arial" w:cs="Arial"/>
                <w:sz w:val="20"/>
                <w:lang w:val="cs-CZ"/>
              </w:rPr>
            </w:pPr>
            <w:ins w:id="1085" w:author="Juráš Pavel" w:date="2021-05-11T15:33:00Z">
              <w:r w:rsidRPr="003F2BA7">
                <w:rPr>
                  <w:rFonts w:ascii="Arial" w:hAnsi="Arial" w:cs="Arial"/>
                  <w:sz w:val="20"/>
                  <w:lang w:val="cs-CZ"/>
                </w:rPr>
                <w:t>10</w:t>
              </w:r>
            </w:ins>
            <w:del w:id="1086" w:author="Juráš Pavel" w:date="2021-05-11T15:33:00Z">
              <w:r w:rsidR="00165B6D" w:rsidRPr="003F2BA7" w:rsidDel="000062EF">
                <w:rPr>
                  <w:rFonts w:ascii="Arial" w:hAnsi="Arial" w:cs="Arial"/>
                  <w:sz w:val="20"/>
                  <w:lang w:val="cs-CZ"/>
                </w:rPr>
                <w:delText>9</w:delText>
              </w:r>
            </w:del>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459B34" w14:textId="16ECAD4C" w:rsidR="001D7FC4" w:rsidRPr="003F2BA7" w:rsidRDefault="00165B6D" w:rsidP="00CA27DF">
            <w:pPr>
              <w:pStyle w:val="Text1"/>
              <w:spacing w:after="0"/>
              <w:ind w:left="0"/>
              <w:jc w:val="center"/>
              <w:rPr>
                <w:rFonts w:ascii="Arial" w:hAnsi="Arial" w:cs="Arial"/>
                <w:sz w:val="20"/>
                <w:lang w:val="cs-CZ"/>
              </w:rPr>
            </w:pPr>
            <w:r w:rsidRPr="003F2BA7">
              <w:rPr>
                <w:rFonts w:ascii="Arial" w:hAnsi="Arial" w:cs="Arial"/>
                <w:sz w:val="20"/>
                <w:lang w:val="cs-CZ"/>
              </w:rPr>
              <w:t>9</w:t>
            </w:r>
            <w:ins w:id="1087" w:author="Juráš Pavel" w:date="2021-05-11T15:33:00Z">
              <w:r w:rsidR="000062EF" w:rsidRPr="003F2BA7">
                <w:rPr>
                  <w:rFonts w:ascii="Arial" w:hAnsi="Arial" w:cs="Arial"/>
                  <w:sz w:val="20"/>
                  <w:lang w:val="cs-CZ"/>
                </w:rPr>
                <w:t>5</w:t>
              </w:r>
            </w:ins>
            <w:del w:id="1088" w:author="Juráš Pavel" w:date="2021-05-11T15:33:00Z">
              <w:r w:rsidRPr="003F2BA7" w:rsidDel="000062EF">
                <w:rPr>
                  <w:rFonts w:ascii="Arial" w:hAnsi="Arial" w:cs="Arial"/>
                  <w:sz w:val="20"/>
                  <w:lang w:val="cs-CZ"/>
                </w:rPr>
                <w:delText>4</w:delText>
              </w:r>
            </w:del>
          </w:p>
        </w:tc>
      </w:tr>
      <w:tr w:rsidR="00C47DA7" w:rsidRPr="003F2BA7" w14:paraId="7BF1C9AE"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CFF4B26"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48F2DA4E"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27ADB296"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DA8EC9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488933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RCO22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6683F686"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Nová kapacita zařízení pro výrobu energie z obnovitelných zdrojů</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6F955B34"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MW</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FD8C2A4" w14:textId="2BA4CD48" w:rsidR="001D7FC4" w:rsidRPr="003F2BA7" w:rsidRDefault="00165B6D" w:rsidP="00CA27DF">
            <w:pPr>
              <w:pStyle w:val="Text1"/>
              <w:spacing w:after="0"/>
              <w:ind w:left="0"/>
              <w:jc w:val="center"/>
              <w:rPr>
                <w:rFonts w:ascii="Arial" w:hAnsi="Arial" w:cs="Arial"/>
                <w:sz w:val="20"/>
                <w:lang w:val="cs-CZ"/>
              </w:rPr>
            </w:pPr>
            <w:r w:rsidRPr="003F2BA7">
              <w:rPr>
                <w:rFonts w:ascii="Arial" w:hAnsi="Arial" w:cs="Arial"/>
                <w:sz w:val="20"/>
                <w:lang w:val="cs-CZ"/>
              </w:rPr>
              <w:t>11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9AFE505" w14:textId="10C10824" w:rsidR="001D7FC4" w:rsidRPr="003F2BA7" w:rsidRDefault="00165B6D" w:rsidP="00CA27DF">
            <w:pPr>
              <w:pStyle w:val="Text1"/>
              <w:spacing w:after="0"/>
              <w:ind w:left="0"/>
              <w:jc w:val="center"/>
              <w:rPr>
                <w:rFonts w:ascii="Arial" w:hAnsi="Arial" w:cs="Arial"/>
                <w:sz w:val="20"/>
                <w:lang w:val="cs-CZ"/>
              </w:rPr>
            </w:pPr>
            <w:r w:rsidRPr="003F2BA7">
              <w:rPr>
                <w:rFonts w:ascii="Arial" w:hAnsi="Arial" w:cs="Arial"/>
                <w:sz w:val="20"/>
                <w:lang w:val="cs-CZ"/>
              </w:rPr>
              <w:t>10</w:t>
            </w:r>
            <w:ins w:id="1089" w:author="Juráš Pavel" w:date="2021-05-11T15:33:00Z">
              <w:r w:rsidR="000062EF" w:rsidRPr="003F2BA7">
                <w:rPr>
                  <w:rFonts w:ascii="Arial" w:hAnsi="Arial" w:cs="Arial"/>
                  <w:sz w:val="20"/>
                  <w:lang w:val="cs-CZ"/>
                </w:rPr>
                <w:t>8</w:t>
              </w:r>
            </w:ins>
            <w:del w:id="1090" w:author="Juráš Pavel" w:date="2021-05-11T15:33:00Z">
              <w:r w:rsidRPr="003F2BA7" w:rsidDel="000062EF">
                <w:rPr>
                  <w:rFonts w:ascii="Arial" w:hAnsi="Arial" w:cs="Arial"/>
                  <w:sz w:val="20"/>
                  <w:lang w:val="cs-CZ"/>
                </w:rPr>
                <w:delText>6</w:delText>
              </w:r>
            </w:del>
          </w:p>
        </w:tc>
      </w:tr>
      <w:tr w:rsidR="00C47DA7" w:rsidRPr="003F2BA7" w14:paraId="3CAE429C"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5D3026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0B0F5248"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65D43E1D"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1A5FD3F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952DCF4"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2AF36804"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56EA2018"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EDE0CDC"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19</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7A0537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188</w:t>
            </w:r>
          </w:p>
        </w:tc>
      </w:tr>
      <w:tr w:rsidR="00C47DA7" w:rsidRPr="003F2BA7" w14:paraId="56CC4269"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43E40BA"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345E22E"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0B02EAE9"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09FAAB37"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708703CA"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06A96009"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2AD5F24B"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CBCE37C"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21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700DC0"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212</w:t>
            </w:r>
          </w:p>
        </w:tc>
      </w:tr>
      <w:tr w:rsidR="00C47DA7" w:rsidRPr="003F2BA7" w14:paraId="70E3B8DF"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51C90CE"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3EC26CB"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7599329A"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11373DA0"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F43EA6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3B83817A"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3F0AF0EC"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1C97224"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19</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2C91D7"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188</w:t>
            </w:r>
          </w:p>
        </w:tc>
      </w:tr>
      <w:tr w:rsidR="00C47DA7" w:rsidRPr="003F2BA7" w14:paraId="3229BB52"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B38460F"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lastRenderedPageBreak/>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8E4A1D0"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262085DA"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8BBB524"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42101B7"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614BA8F0"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2E9CE8C3"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49A580E"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21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30FB69"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212</w:t>
            </w:r>
          </w:p>
        </w:tc>
      </w:tr>
    </w:tbl>
    <w:p w14:paraId="0603F9E8" w14:textId="77777777" w:rsidR="001D7FC4" w:rsidRPr="003F2BA7" w:rsidRDefault="001D7FC4" w:rsidP="001D7FC4">
      <w:pPr>
        <w:rPr>
          <w:rFonts w:ascii="Arial" w:hAnsi="Arial" w:cs="Arial"/>
        </w:rPr>
      </w:pPr>
    </w:p>
    <w:p w14:paraId="6196E6D6" w14:textId="77777777" w:rsidR="001D7FC4" w:rsidRPr="003F2BA7"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1416"/>
        <w:gridCol w:w="993"/>
        <w:gridCol w:w="1133"/>
        <w:gridCol w:w="1136"/>
        <w:gridCol w:w="1559"/>
        <w:gridCol w:w="1133"/>
        <w:gridCol w:w="1173"/>
        <w:gridCol w:w="1097"/>
        <w:gridCol w:w="1265"/>
        <w:gridCol w:w="937"/>
        <w:gridCol w:w="1304"/>
      </w:tblGrid>
      <w:tr w:rsidR="001D7FC4" w:rsidRPr="003F2BA7" w14:paraId="2370F0AC" w14:textId="77777777" w:rsidTr="00CA27DF">
        <w:trPr>
          <w:trHeight w:val="480"/>
        </w:trPr>
        <w:tc>
          <w:tcPr>
            <w:tcW w:w="5000" w:type="pct"/>
            <w:gridSpan w:val="12"/>
            <w:shd w:val="clear" w:color="auto" w:fill="99C7F9"/>
          </w:tcPr>
          <w:p w14:paraId="5E70AB85" w14:textId="77777777" w:rsidR="001D7FC4" w:rsidRPr="003F2BA7" w:rsidRDefault="001D7FC4" w:rsidP="00CA27DF">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C47DA7" w:rsidRPr="003F2BA7" w14:paraId="5E24E3BE" w14:textId="77777777" w:rsidTr="00CA27DF">
        <w:trPr>
          <w:trHeight w:val="1192"/>
        </w:trPr>
        <w:tc>
          <w:tcPr>
            <w:tcW w:w="302" w:type="pct"/>
          </w:tcPr>
          <w:p w14:paraId="3ECDCAC7" w14:textId="47D596BD"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06" w:type="pct"/>
          </w:tcPr>
          <w:p w14:paraId="77E91B64" w14:textId="6804B7D6"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55" w:type="pct"/>
          </w:tcPr>
          <w:p w14:paraId="44CCC922"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5" w:type="pct"/>
          </w:tcPr>
          <w:p w14:paraId="7F4CF64A"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406" w:type="pct"/>
          </w:tcPr>
          <w:p w14:paraId="46916606" w14:textId="180D6B28"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557" w:type="pct"/>
            <w:shd w:val="clear" w:color="auto" w:fill="auto"/>
          </w:tcPr>
          <w:p w14:paraId="5303D8CF" w14:textId="55D48BE9"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05" w:type="pct"/>
          </w:tcPr>
          <w:p w14:paraId="55A154DD"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19" w:type="pct"/>
          </w:tcPr>
          <w:p w14:paraId="2941900F"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392" w:type="pct"/>
          </w:tcPr>
          <w:p w14:paraId="534046E5"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452" w:type="pct"/>
            <w:shd w:val="clear" w:color="auto" w:fill="auto"/>
          </w:tcPr>
          <w:p w14:paraId="63ECA8EA"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335" w:type="pct"/>
            <w:shd w:val="clear" w:color="auto" w:fill="auto"/>
          </w:tcPr>
          <w:p w14:paraId="0918FE2A" w14:textId="56085431"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466" w:type="pct"/>
          </w:tcPr>
          <w:p w14:paraId="1EDB4CFA"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C47DA7" w:rsidRPr="003F2BA7" w14:paraId="709F77F2" w14:textId="77777777" w:rsidTr="00CA27DF">
        <w:trPr>
          <w:trHeight w:val="434"/>
        </w:trPr>
        <w:tc>
          <w:tcPr>
            <w:tcW w:w="302" w:type="pct"/>
          </w:tcPr>
          <w:p w14:paraId="4841D075"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06" w:type="pct"/>
          </w:tcPr>
          <w:p w14:paraId="1FE6E994"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SC4.2</w:t>
            </w:r>
          </w:p>
        </w:tc>
        <w:tc>
          <w:tcPr>
            <w:tcW w:w="355" w:type="pct"/>
          </w:tcPr>
          <w:p w14:paraId="789B9AC5"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048D66C4"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406" w:type="pct"/>
          </w:tcPr>
          <w:p w14:paraId="3FAC0F98"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RCR31</w:t>
            </w:r>
          </w:p>
        </w:tc>
        <w:tc>
          <w:tcPr>
            <w:tcW w:w="557" w:type="pct"/>
            <w:shd w:val="clear" w:color="auto" w:fill="auto"/>
          </w:tcPr>
          <w:p w14:paraId="46DF225E"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Celkové množství vyrobené energie z obnovitelných zdrojů</w:t>
            </w:r>
          </w:p>
        </w:tc>
        <w:tc>
          <w:tcPr>
            <w:tcW w:w="405" w:type="pct"/>
          </w:tcPr>
          <w:p w14:paraId="79365C6B" w14:textId="77777777" w:rsidR="001D7FC4" w:rsidRPr="003F2BA7" w:rsidRDefault="001D7FC4" w:rsidP="00CA27DF">
            <w:pPr>
              <w:pStyle w:val="Text1"/>
              <w:spacing w:after="0"/>
              <w:ind w:left="0"/>
              <w:jc w:val="center"/>
              <w:rPr>
                <w:rFonts w:ascii="Arial" w:hAnsi="Arial" w:cs="Arial"/>
                <w:i/>
                <w:sz w:val="20"/>
                <w:lang w:val="cs-CZ"/>
              </w:rPr>
            </w:pPr>
            <w:proofErr w:type="spellStart"/>
            <w:r w:rsidRPr="003F2BA7">
              <w:rPr>
                <w:rFonts w:ascii="Arial" w:hAnsi="Arial" w:cs="Arial"/>
                <w:sz w:val="20"/>
                <w:lang w:val="cs-CZ"/>
              </w:rPr>
              <w:t>MWh</w:t>
            </w:r>
            <w:proofErr w:type="spellEnd"/>
          </w:p>
        </w:tc>
        <w:tc>
          <w:tcPr>
            <w:tcW w:w="419" w:type="pct"/>
          </w:tcPr>
          <w:p w14:paraId="358460C5"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32812E9F"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452" w:type="pct"/>
            <w:shd w:val="clear" w:color="auto" w:fill="auto"/>
          </w:tcPr>
          <w:p w14:paraId="20E6676D" w14:textId="32B88162" w:rsidR="001D7FC4" w:rsidRPr="003F2BA7" w:rsidRDefault="00165B6D" w:rsidP="00CA27DF">
            <w:pPr>
              <w:pStyle w:val="Text1"/>
              <w:spacing w:after="0"/>
              <w:ind w:left="0"/>
              <w:jc w:val="center"/>
              <w:rPr>
                <w:rFonts w:ascii="Arial" w:hAnsi="Arial" w:cs="Arial"/>
                <w:b/>
                <w:sz w:val="20"/>
                <w:lang w:val="cs-CZ"/>
              </w:rPr>
            </w:pPr>
            <w:r w:rsidRPr="003F2BA7">
              <w:rPr>
                <w:rFonts w:ascii="Arial" w:hAnsi="Arial" w:cs="Arial"/>
                <w:sz w:val="20"/>
                <w:lang w:val="cs-CZ"/>
              </w:rPr>
              <w:t>1</w:t>
            </w:r>
            <w:del w:id="1091" w:author="Juráš Pavel" w:date="2021-05-11T15:32:00Z">
              <w:r w:rsidRPr="003F2BA7" w:rsidDel="000062EF">
                <w:rPr>
                  <w:rFonts w:ascii="Arial" w:hAnsi="Arial" w:cs="Arial"/>
                  <w:sz w:val="20"/>
                  <w:lang w:val="cs-CZ"/>
                </w:rPr>
                <w:delText>47 000</w:delText>
              </w:r>
            </w:del>
            <w:ins w:id="1092" w:author="Juráš Pavel" w:date="2021-05-11T15:32:00Z">
              <w:r w:rsidR="000062EF" w:rsidRPr="003F2BA7">
                <w:rPr>
                  <w:rFonts w:ascii="Arial" w:hAnsi="Arial" w:cs="Arial"/>
                  <w:sz w:val="20"/>
                  <w:lang w:val="cs-CZ"/>
                </w:rPr>
                <w:t>25 866</w:t>
              </w:r>
            </w:ins>
          </w:p>
        </w:tc>
        <w:tc>
          <w:tcPr>
            <w:tcW w:w="335" w:type="pct"/>
            <w:shd w:val="clear" w:color="auto" w:fill="auto"/>
          </w:tcPr>
          <w:p w14:paraId="421A7606"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466" w:type="pct"/>
          </w:tcPr>
          <w:p w14:paraId="0C2E8B37" w14:textId="77777777" w:rsidR="001D7FC4" w:rsidRPr="003F2BA7" w:rsidRDefault="001D7FC4" w:rsidP="00CA27DF">
            <w:pPr>
              <w:jc w:val="center"/>
              <w:rPr>
                <w:rFonts w:ascii="Arial" w:hAnsi="Arial" w:cs="Arial"/>
                <w:i/>
              </w:rPr>
            </w:pPr>
          </w:p>
        </w:tc>
      </w:tr>
      <w:tr w:rsidR="00C47DA7" w:rsidRPr="003F2BA7" w14:paraId="0F07B49C" w14:textId="77777777" w:rsidTr="00CA27DF">
        <w:trPr>
          <w:trHeight w:val="286"/>
        </w:trPr>
        <w:tc>
          <w:tcPr>
            <w:tcW w:w="302" w:type="pct"/>
          </w:tcPr>
          <w:p w14:paraId="30C97D3F"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06" w:type="pct"/>
          </w:tcPr>
          <w:p w14:paraId="3CD696F4"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SC4.2</w:t>
            </w:r>
          </w:p>
        </w:tc>
        <w:tc>
          <w:tcPr>
            <w:tcW w:w="355" w:type="pct"/>
          </w:tcPr>
          <w:p w14:paraId="0F69E9E8"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6D3F25E5"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406" w:type="pct"/>
          </w:tcPr>
          <w:p w14:paraId="2A9DC05F"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RCR31</w:t>
            </w:r>
          </w:p>
        </w:tc>
        <w:tc>
          <w:tcPr>
            <w:tcW w:w="557" w:type="pct"/>
            <w:shd w:val="clear" w:color="auto" w:fill="auto"/>
          </w:tcPr>
          <w:p w14:paraId="00E9D1DC"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Celkové množství vyrobené energie z obnovitelných zdrojů</w:t>
            </w:r>
          </w:p>
        </w:tc>
        <w:tc>
          <w:tcPr>
            <w:tcW w:w="405" w:type="pct"/>
          </w:tcPr>
          <w:p w14:paraId="25249421" w14:textId="77777777" w:rsidR="001D7FC4" w:rsidRPr="003F2BA7" w:rsidRDefault="001D7FC4" w:rsidP="00CA27DF">
            <w:pPr>
              <w:pStyle w:val="Text1"/>
              <w:spacing w:after="0"/>
              <w:ind w:left="0"/>
              <w:jc w:val="center"/>
              <w:rPr>
                <w:rFonts w:ascii="Arial" w:hAnsi="Arial" w:cs="Arial"/>
                <w:i/>
                <w:sz w:val="20"/>
                <w:lang w:val="cs-CZ"/>
              </w:rPr>
            </w:pPr>
            <w:proofErr w:type="spellStart"/>
            <w:r w:rsidRPr="003F2BA7">
              <w:rPr>
                <w:rFonts w:ascii="Arial" w:hAnsi="Arial" w:cs="Arial"/>
                <w:sz w:val="20"/>
                <w:lang w:val="cs-CZ"/>
              </w:rPr>
              <w:t>MWh</w:t>
            </w:r>
            <w:proofErr w:type="spellEnd"/>
          </w:p>
        </w:tc>
        <w:tc>
          <w:tcPr>
            <w:tcW w:w="419" w:type="pct"/>
          </w:tcPr>
          <w:p w14:paraId="07537A1A"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287FFAB2"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452" w:type="pct"/>
            <w:shd w:val="clear" w:color="auto" w:fill="auto"/>
          </w:tcPr>
          <w:p w14:paraId="50C1462F" w14:textId="5D7A5735" w:rsidR="001D7FC4" w:rsidRPr="003F2BA7" w:rsidRDefault="00165B6D" w:rsidP="00CA27DF">
            <w:pPr>
              <w:pStyle w:val="Text1"/>
              <w:spacing w:after="0"/>
              <w:ind w:left="0"/>
              <w:jc w:val="center"/>
              <w:rPr>
                <w:rFonts w:ascii="Arial" w:hAnsi="Arial" w:cs="Arial"/>
                <w:b/>
                <w:sz w:val="20"/>
                <w:lang w:val="cs-CZ"/>
              </w:rPr>
            </w:pPr>
            <w:r w:rsidRPr="003F2BA7">
              <w:rPr>
                <w:rFonts w:ascii="Arial" w:hAnsi="Arial" w:cs="Arial"/>
                <w:sz w:val="20"/>
                <w:lang w:val="cs-CZ"/>
              </w:rPr>
              <w:t>1</w:t>
            </w:r>
            <w:del w:id="1093" w:author="Juráš Pavel" w:date="2021-05-11T15:32:00Z">
              <w:r w:rsidRPr="003F2BA7" w:rsidDel="000062EF">
                <w:rPr>
                  <w:rFonts w:ascii="Arial" w:hAnsi="Arial" w:cs="Arial"/>
                  <w:sz w:val="20"/>
                  <w:lang w:val="cs-CZ"/>
                </w:rPr>
                <w:delText>66 000</w:delText>
              </w:r>
            </w:del>
            <w:ins w:id="1094" w:author="Juráš Pavel" w:date="2021-05-11T15:32:00Z">
              <w:r w:rsidR="000062EF" w:rsidRPr="003F2BA7">
                <w:rPr>
                  <w:rFonts w:ascii="Arial" w:hAnsi="Arial" w:cs="Arial"/>
                  <w:sz w:val="20"/>
                  <w:lang w:val="cs-CZ"/>
                </w:rPr>
                <w:t>42 134</w:t>
              </w:r>
            </w:ins>
          </w:p>
        </w:tc>
        <w:tc>
          <w:tcPr>
            <w:tcW w:w="335" w:type="pct"/>
            <w:shd w:val="clear" w:color="auto" w:fill="auto"/>
          </w:tcPr>
          <w:p w14:paraId="21AE4E28"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466" w:type="pct"/>
          </w:tcPr>
          <w:p w14:paraId="36F924DB" w14:textId="77777777" w:rsidR="001D7FC4" w:rsidRPr="003F2BA7" w:rsidRDefault="001D7FC4" w:rsidP="00CA27DF">
            <w:pPr>
              <w:jc w:val="center"/>
              <w:rPr>
                <w:rFonts w:ascii="Arial" w:hAnsi="Arial" w:cs="Arial"/>
                <w:i/>
              </w:rPr>
            </w:pPr>
          </w:p>
        </w:tc>
      </w:tr>
      <w:tr w:rsidR="00C47DA7" w:rsidRPr="003F2BA7" w14:paraId="38459BE8" w14:textId="77777777" w:rsidTr="00CA27DF">
        <w:trPr>
          <w:trHeight w:val="286"/>
        </w:trPr>
        <w:tc>
          <w:tcPr>
            <w:tcW w:w="302" w:type="pct"/>
          </w:tcPr>
          <w:p w14:paraId="35A8905A"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06" w:type="pct"/>
          </w:tcPr>
          <w:p w14:paraId="1EB691B5"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SC4.2</w:t>
            </w:r>
          </w:p>
        </w:tc>
        <w:tc>
          <w:tcPr>
            <w:tcW w:w="355" w:type="pct"/>
          </w:tcPr>
          <w:p w14:paraId="5D008B64"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78F075D5"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406" w:type="pct"/>
          </w:tcPr>
          <w:p w14:paraId="3BE56BE8"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RCR29</w:t>
            </w:r>
          </w:p>
        </w:tc>
        <w:tc>
          <w:tcPr>
            <w:tcW w:w="557" w:type="pct"/>
            <w:shd w:val="clear" w:color="auto" w:fill="auto"/>
          </w:tcPr>
          <w:p w14:paraId="6B69831D"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Odhadované roční snížení emisí skleníkových plynů</w:t>
            </w:r>
          </w:p>
        </w:tc>
        <w:tc>
          <w:tcPr>
            <w:tcW w:w="405" w:type="pct"/>
          </w:tcPr>
          <w:p w14:paraId="49D7D596" w14:textId="3CE93CC4"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 xml:space="preserve">Tuny ekvivalentu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sz w:val="20"/>
                <w:lang w:val="cs-CZ"/>
              </w:rPr>
              <w:t>/rok</w:t>
            </w:r>
          </w:p>
        </w:tc>
        <w:tc>
          <w:tcPr>
            <w:tcW w:w="419" w:type="pct"/>
          </w:tcPr>
          <w:p w14:paraId="7829C49D"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7568B52A"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sz w:val="20"/>
                <w:lang w:val="cs-CZ"/>
              </w:rPr>
              <w:t>2020</w:t>
            </w:r>
          </w:p>
        </w:tc>
        <w:tc>
          <w:tcPr>
            <w:tcW w:w="452" w:type="pct"/>
            <w:shd w:val="clear" w:color="auto" w:fill="auto"/>
          </w:tcPr>
          <w:p w14:paraId="4CFB0F75" w14:textId="2487C1AB"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sz w:val="20"/>
                <w:lang w:val="cs-CZ"/>
              </w:rPr>
              <w:t>1</w:t>
            </w:r>
            <w:del w:id="1095" w:author="Juráš Pavel" w:date="2021-05-11T15:32:00Z">
              <w:r w:rsidRPr="003F2BA7" w:rsidDel="000062EF">
                <w:rPr>
                  <w:rFonts w:ascii="Arial" w:hAnsi="Arial" w:cs="Arial"/>
                  <w:sz w:val="20"/>
                  <w:lang w:val="cs-CZ"/>
                </w:rPr>
                <w:delText>11 826</w:delText>
              </w:r>
            </w:del>
            <w:ins w:id="1096" w:author="Juráš Pavel" w:date="2021-05-11T15:32:00Z">
              <w:r w:rsidR="000062EF" w:rsidRPr="003F2BA7">
                <w:rPr>
                  <w:rFonts w:ascii="Arial" w:hAnsi="Arial" w:cs="Arial"/>
                  <w:sz w:val="20"/>
                  <w:lang w:val="cs-CZ"/>
                </w:rPr>
                <w:t>07 253</w:t>
              </w:r>
            </w:ins>
          </w:p>
        </w:tc>
        <w:tc>
          <w:tcPr>
            <w:tcW w:w="335" w:type="pct"/>
            <w:shd w:val="clear" w:color="auto" w:fill="auto"/>
          </w:tcPr>
          <w:p w14:paraId="568CD771"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466" w:type="pct"/>
          </w:tcPr>
          <w:p w14:paraId="7431DF04" w14:textId="77777777" w:rsidR="001D7FC4" w:rsidRPr="003F2BA7" w:rsidRDefault="001D7FC4" w:rsidP="00CA27DF">
            <w:pPr>
              <w:jc w:val="center"/>
              <w:rPr>
                <w:rFonts w:ascii="Arial" w:hAnsi="Arial" w:cs="Arial"/>
                <w:i/>
              </w:rPr>
            </w:pPr>
          </w:p>
        </w:tc>
      </w:tr>
      <w:tr w:rsidR="00C47DA7" w:rsidRPr="003F2BA7" w14:paraId="24AB0DF4" w14:textId="77777777" w:rsidTr="00CA27DF">
        <w:trPr>
          <w:trHeight w:val="286"/>
        </w:trPr>
        <w:tc>
          <w:tcPr>
            <w:tcW w:w="302" w:type="pct"/>
          </w:tcPr>
          <w:p w14:paraId="617AEC12"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06" w:type="pct"/>
          </w:tcPr>
          <w:p w14:paraId="43BF51BF"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SC4.2</w:t>
            </w:r>
          </w:p>
        </w:tc>
        <w:tc>
          <w:tcPr>
            <w:tcW w:w="355" w:type="pct"/>
          </w:tcPr>
          <w:p w14:paraId="1DAFD2BF"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5" w:type="pct"/>
          </w:tcPr>
          <w:p w14:paraId="7D34B25D"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406" w:type="pct"/>
          </w:tcPr>
          <w:p w14:paraId="69AB96D7"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RCR29</w:t>
            </w:r>
          </w:p>
        </w:tc>
        <w:tc>
          <w:tcPr>
            <w:tcW w:w="557" w:type="pct"/>
            <w:shd w:val="clear" w:color="auto" w:fill="auto"/>
          </w:tcPr>
          <w:p w14:paraId="76C69616" w14:textId="77777777" w:rsidR="001D7FC4" w:rsidRPr="003F2BA7" w:rsidRDefault="001D7FC4" w:rsidP="00CA27DF">
            <w:pPr>
              <w:pStyle w:val="Text1"/>
              <w:spacing w:after="0"/>
              <w:ind w:left="0"/>
              <w:jc w:val="center"/>
              <w:rPr>
                <w:rFonts w:ascii="Arial" w:hAnsi="Arial" w:cs="Arial"/>
                <w:sz w:val="20"/>
                <w:lang w:val="cs-CZ"/>
              </w:rPr>
            </w:pPr>
            <w:r w:rsidRPr="003F2BA7">
              <w:rPr>
                <w:rFonts w:ascii="Arial" w:hAnsi="Arial" w:cs="Arial"/>
                <w:sz w:val="20"/>
                <w:lang w:val="cs-CZ"/>
              </w:rPr>
              <w:t>Odhadované roční snížení emisí skleníkových plynů</w:t>
            </w:r>
          </w:p>
        </w:tc>
        <w:tc>
          <w:tcPr>
            <w:tcW w:w="405" w:type="pct"/>
          </w:tcPr>
          <w:p w14:paraId="3B78BDFB" w14:textId="5ACCF4A2"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 xml:space="preserve">Tuny ekvivalentu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sz w:val="20"/>
                <w:lang w:val="cs-CZ"/>
              </w:rPr>
              <w:t>/rok</w:t>
            </w:r>
          </w:p>
        </w:tc>
        <w:tc>
          <w:tcPr>
            <w:tcW w:w="419" w:type="pct"/>
          </w:tcPr>
          <w:p w14:paraId="221D26EB"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536ACBF4" w14:textId="77777777"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sz w:val="20"/>
                <w:lang w:val="cs-CZ"/>
              </w:rPr>
              <w:t>2020</w:t>
            </w:r>
          </w:p>
        </w:tc>
        <w:tc>
          <w:tcPr>
            <w:tcW w:w="452" w:type="pct"/>
            <w:shd w:val="clear" w:color="auto" w:fill="auto"/>
          </w:tcPr>
          <w:p w14:paraId="431F2D87" w14:textId="48C1F0E3" w:rsidR="001D7FC4" w:rsidRPr="003F2BA7" w:rsidRDefault="001D7FC4" w:rsidP="00CA27DF">
            <w:pPr>
              <w:pStyle w:val="Text1"/>
              <w:spacing w:after="0"/>
              <w:ind w:left="0"/>
              <w:jc w:val="center"/>
              <w:rPr>
                <w:rFonts w:ascii="Arial" w:hAnsi="Arial" w:cs="Arial"/>
                <w:b/>
                <w:sz w:val="20"/>
                <w:lang w:val="cs-CZ"/>
              </w:rPr>
            </w:pPr>
            <w:r w:rsidRPr="003F2BA7">
              <w:rPr>
                <w:rFonts w:ascii="Arial" w:hAnsi="Arial" w:cs="Arial"/>
                <w:sz w:val="20"/>
                <w:lang w:val="cs-CZ"/>
              </w:rPr>
              <w:t>12</w:t>
            </w:r>
            <w:del w:id="1097" w:author="Juráš Pavel" w:date="2021-05-11T15:32:00Z">
              <w:r w:rsidRPr="003F2BA7" w:rsidDel="000062EF">
                <w:rPr>
                  <w:rFonts w:ascii="Arial" w:hAnsi="Arial" w:cs="Arial"/>
                  <w:sz w:val="20"/>
                  <w:lang w:val="cs-CZ"/>
                </w:rPr>
                <w:delText>6 278</w:delText>
              </w:r>
            </w:del>
            <w:ins w:id="1098" w:author="Juráš Pavel" w:date="2021-05-11T15:32:00Z">
              <w:r w:rsidR="000062EF" w:rsidRPr="003F2BA7">
                <w:rPr>
                  <w:rFonts w:ascii="Arial" w:hAnsi="Arial" w:cs="Arial"/>
                  <w:sz w:val="20"/>
                  <w:lang w:val="cs-CZ"/>
                </w:rPr>
                <w:t>1 114</w:t>
              </w:r>
            </w:ins>
          </w:p>
        </w:tc>
        <w:tc>
          <w:tcPr>
            <w:tcW w:w="335" w:type="pct"/>
            <w:shd w:val="clear" w:color="auto" w:fill="auto"/>
          </w:tcPr>
          <w:p w14:paraId="1E225E60" w14:textId="77777777" w:rsidR="001D7FC4" w:rsidRPr="003F2BA7" w:rsidRDefault="001D7FC4" w:rsidP="00CA27DF">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466" w:type="pct"/>
          </w:tcPr>
          <w:p w14:paraId="278B438C" w14:textId="77777777" w:rsidR="001D7FC4" w:rsidRPr="003F2BA7" w:rsidRDefault="001D7FC4" w:rsidP="00CA27DF">
            <w:pPr>
              <w:jc w:val="center"/>
              <w:rPr>
                <w:rFonts w:ascii="Arial" w:hAnsi="Arial" w:cs="Arial"/>
                <w:i/>
              </w:rPr>
            </w:pPr>
          </w:p>
        </w:tc>
      </w:tr>
    </w:tbl>
    <w:p w14:paraId="46E8C623" w14:textId="77777777" w:rsidR="005C3CDE" w:rsidRPr="003F2BA7" w:rsidRDefault="005C3CDE"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6363EE2B" w14:textId="77777777" w:rsidR="005C3CDE" w:rsidRPr="003F2BA7" w:rsidRDefault="005C3CDE"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5C3CDE" w:rsidRPr="003F2BA7" w:rsidSect="005C3CDE">
          <w:pgSz w:w="16838" w:h="11906" w:orient="landscape" w:code="9"/>
          <w:pgMar w:top="1418" w:right="1418" w:bottom="1418" w:left="1418" w:header="708" w:footer="708" w:gutter="0"/>
          <w:cols w:space="708"/>
          <w:docGrid w:linePitch="360"/>
        </w:sectPr>
      </w:pPr>
    </w:p>
    <w:p w14:paraId="15D7CCD4" w14:textId="6B061516"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2.A.4.2.3 Orientační rozdělení prostředků programu (EU) podle typu intervence</w:t>
      </w:r>
      <w:r w:rsidRPr="003F2BA7">
        <w:rPr>
          <w:rFonts w:ascii="Arial" w:eastAsiaTheme="majorEastAsia" w:hAnsi="Arial" w:cs="Arial"/>
          <w:color w:val="000000" w:themeColor="text1"/>
          <w:sz w:val="26"/>
          <w:szCs w:val="26"/>
        </w:rPr>
        <w:t xml:space="preserve"> </w:t>
      </w:r>
    </w:p>
    <w:p w14:paraId="12D98D9A"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506D92" w:rsidRPr="003F2BA7" w14:paraId="7773706B" w14:textId="77777777" w:rsidTr="00506D92">
        <w:tc>
          <w:tcPr>
            <w:tcW w:w="9493" w:type="dxa"/>
            <w:gridSpan w:val="6"/>
            <w:shd w:val="clear" w:color="auto" w:fill="99C7F9"/>
          </w:tcPr>
          <w:p w14:paraId="60FA253D" w14:textId="77777777" w:rsidR="00506D92" w:rsidRPr="003F2BA7" w:rsidRDefault="00506D92" w:rsidP="00506D92">
            <w:pPr>
              <w:rPr>
                <w:rFonts w:ascii="Arial" w:hAnsi="Arial" w:cs="Arial"/>
                <w:b/>
                <w:iCs/>
              </w:rPr>
            </w:pPr>
            <w:r w:rsidRPr="003F2BA7">
              <w:rPr>
                <w:rFonts w:ascii="Arial" w:hAnsi="Arial" w:cs="Arial"/>
                <w:b/>
              </w:rPr>
              <w:t>Tabulka 4: Dimenze 1 – oblast intervence</w:t>
            </w:r>
          </w:p>
        </w:tc>
      </w:tr>
      <w:tr w:rsidR="00506D92" w:rsidRPr="003F2BA7" w14:paraId="203960DA" w14:textId="77777777" w:rsidTr="00506D92">
        <w:tc>
          <w:tcPr>
            <w:tcW w:w="2263" w:type="dxa"/>
            <w:shd w:val="clear" w:color="auto" w:fill="auto"/>
          </w:tcPr>
          <w:p w14:paraId="22ACC237"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58A38FDF"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843" w:type="dxa"/>
            <w:shd w:val="clear" w:color="auto" w:fill="auto"/>
          </w:tcPr>
          <w:p w14:paraId="15D33A54"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418" w:type="dxa"/>
          </w:tcPr>
          <w:p w14:paraId="63715399"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0DA0FF6F"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7473F98C"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4ACD2F54"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544561BD"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C361A3"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8552C0"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C473DA"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329D65D0" w14:textId="21F0715C" w:rsidR="00506D92" w:rsidRPr="003F2BA7" w:rsidRDefault="00506D92" w:rsidP="00506D92">
            <w:pPr>
              <w:overflowPunct/>
              <w:autoSpaceDE/>
              <w:autoSpaceDN/>
              <w:adjustRightInd/>
              <w:jc w:val="center"/>
              <w:textAlignment w:val="auto"/>
              <w:rPr>
                <w:rFonts w:ascii="Arial" w:hAnsi="Arial" w:cs="Arial"/>
                <w:color w:val="000000"/>
              </w:rPr>
            </w:pPr>
            <w:r w:rsidRPr="003F2BA7">
              <w:rPr>
                <w:rFonts w:ascii="Arial" w:hAnsi="Arial" w:cs="Arial"/>
                <w:color w:val="000000"/>
              </w:rPr>
              <w:t>04</w:t>
            </w:r>
            <w:ins w:id="1099" w:author="Juráš Pavel" w:date="2021-05-27T11:19:00Z">
              <w:r w:rsidR="00D7226A" w:rsidRPr="003F2BA7">
                <w:rPr>
                  <w:rFonts w:ascii="Arial" w:hAnsi="Arial" w:cs="Arial"/>
                  <w:color w:val="000000"/>
                </w:rPr>
                <w:t>7</w:t>
              </w:r>
            </w:ins>
            <w:del w:id="1100" w:author="Juráš Pavel" w:date="2021-05-27T11:19:00Z">
              <w:r w:rsidRPr="003F2BA7" w:rsidDel="00D7226A">
                <w:rPr>
                  <w:rFonts w:ascii="Arial" w:hAnsi="Arial" w:cs="Arial"/>
                  <w:color w:val="000000"/>
                </w:rPr>
                <w:delText>6</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579A74" w14:textId="77777777" w:rsidR="00506D92" w:rsidRPr="003F2BA7" w:rsidRDefault="00506D92" w:rsidP="00506D92">
            <w:pPr>
              <w:jc w:val="center"/>
              <w:rPr>
                <w:rFonts w:ascii="Arial" w:hAnsi="Arial" w:cs="Arial"/>
              </w:rPr>
            </w:pPr>
            <w:r w:rsidRPr="003F2BA7">
              <w:rPr>
                <w:rFonts w:ascii="Arial" w:hAnsi="Arial" w:cs="Arial"/>
              </w:rPr>
              <w:t>6 006 351</w:t>
            </w:r>
          </w:p>
        </w:tc>
      </w:tr>
      <w:tr w:rsidR="00506D92" w:rsidRPr="003F2BA7" w14:paraId="04036CEB"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3C9D8587"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1867FC"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59DD26"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85FA42"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5DDEA5B1" w14:textId="20398867" w:rsidR="00506D92" w:rsidRPr="003F2BA7" w:rsidRDefault="00506D92" w:rsidP="00506D92">
            <w:pPr>
              <w:jc w:val="center"/>
              <w:rPr>
                <w:rFonts w:ascii="Arial" w:hAnsi="Arial" w:cs="Arial"/>
                <w:color w:val="000000"/>
              </w:rPr>
            </w:pPr>
            <w:r w:rsidRPr="003F2BA7">
              <w:rPr>
                <w:rFonts w:ascii="Arial" w:hAnsi="Arial" w:cs="Arial"/>
                <w:color w:val="000000"/>
              </w:rPr>
              <w:t>04</w:t>
            </w:r>
            <w:ins w:id="1101" w:author="Juráš Pavel" w:date="2021-05-27T11:19:00Z">
              <w:r w:rsidR="00D7226A" w:rsidRPr="003F2BA7">
                <w:rPr>
                  <w:rFonts w:ascii="Arial" w:hAnsi="Arial" w:cs="Arial"/>
                  <w:color w:val="000000"/>
                </w:rPr>
                <w:t>7</w:t>
              </w:r>
            </w:ins>
            <w:del w:id="1102" w:author="Juráš Pavel" w:date="2021-05-27T11:19:00Z">
              <w:r w:rsidRPr="003F2BA7" w:rsidDel="00D7226A">
                <w:rPr>
                  <w:rFonts w:ascii="Arial" w:hAnsi="Arial" w:cs="Arial"/>
                  <w:color w:val="000000"/>
                </w:rPr>
                <w:delText>6</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8770E9" w14:textId="77777777" w:rsidR="00506D92" w:rsidRPr="003F2BA7" w:rsidRDefault="00506D92" w:rsidP="00506D92">
            <w:pPr>
              <w:jc w:val="center"/>
              <w:rPr>
                <w:rFonts w:ascii="Arial" w:hAnsi="Arial" w:cs="Arial"/>
              </w:rPr>
            </w:pPr>
            <w:r w:rsidRPr="003F2BA7">
              <w:rPr>
                <w:rFonts w:ascii="Arial" w:hAnsi="Arial" w:cs="Arial"/>
              </w:rPr>
              <w:t>6 782 632</w:t>
            </w:r>
          </w:p>
        </w:tc>
      </w:tr>
      <w:tr w:rsidR="00506D92" w:rsidRPr="003F2BA7" w14:paraId="3BFBC658"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127637C9"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46C746"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257BD8B"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0F53AB"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36097640" w14:textId="5A3290D0" w:rsidR="00506D92" w:rsidRPr="003F2BA7" w:rsidRDefault="00506D92" w:rsidP="00506D92">
            <w:pPr>
              <w:jc w:val="center"/>
              <w:rPr>
                <w:rFonts w:ascii="Arial" w:hAnsi="Arial" w:cs="Arial"/>
                <w:color w:val="000000"/>
              </w:rPr>
            </w:pPr>
            <w:r w:rsidRPr="003F2BA7">
              <w:rPr>
                <w:rFonts w:ascii="Arial" w:hAnsi="Arial" w:cs="Arial"/>
                <w:color w:val="000000"/>
              </w:rPr>
              <w:t>04</w:t>
            </w:r>
            <w:ins w:id="1103" w:author="Juráš Pavel" w:date="2021-05-27T11:19:00Z">
              <w:r w:rsidR="00D7226A" w:rsidRPr="003F2BA7">
                <w:rPr>
                  <w:rFonts w:ascii="Arial" w:hAnsi="Arial" w:cs="Arial"/>
                  <w:color w:val="000000"/>
                </w:rPr>
                <w:t>8</w:t>
              </w:r>
            </w:ins>
            <w:del w:id="1104" w:author="Juráš Pavel" w:date="2021-05-27T11:19:00Z">
              <w:r w:rsidRPr="003F2BA7" w:rsidDel="00D7226A">
                <w:rPr>
                  <w:rFonts w:ascii="Arial" w:hAnsi="Arial" w:cs="Arial"/>
                  <w:color w:val="000000"/>
                </w:rPr>
                <w:delText>7</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0A58C2" w14:textId="77777777" w:rsidR="00506D92" w:rsidRPr="003F2BA7" w:rsidRDefault="00506D92" w:rsidP="00506D92">
            <w:pPr>
              <w:jc w:val="center"/>
              <w:rPr>
                <w:rFonts w:ascii="Arial" w:hAnsi="Arial" w:cs="Arial"/>
              </w:rPr>
            </w:pPr>
            <w:r w:rsidRPr="003F2BA7">
              <w:rPr>
                <w:rFonts w:ascii="Arial" w:hAnsi="Arial" w:cs="Arial"/>
              </w:rPr>
              <w:t>90 095 272</w:t>
            </w:r>
          </w:p>
        </w:tc>
      </w:tr>
      <w:tr w:rsidR="00506D92" w:rsidRPr="003F2BA7" w14:paraId="5A10B5CF"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44F4FCD4"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942936"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FDA814"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125C83A"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017F456C" w14:textId="60EA5AA5" w:rsidR="00506D92" w:rsidRPr="003F2BA7" w:rsidRDefault="00506D92" w:rsidP="00506D92">
            <w:pPr>
              <w:jc w:val="center"/>
              <w:rPr>
                <w:rFonts w:ascii="Arial" w:hAnsi="Arial" w:cs="Arial"/>
                <w:color w:val="000000"/>
              </w:rPr>
            </w:pPr>
            <w:r w:rsidRPr="003F2BA7">
              <w:rPr>
                <w:rFonts w:ascii="Arial" w:hAnsi="Arial" w:cs="Arial"/>
                <w:color w:val="000000"/>
              </w:rPr>
              <w:t>04</w:t>
            </w:r>
            <w:ins w:id="1105" w:author="Juráš Pavel" w:date="2021-05-27T11:19:00Z">
              <w:r w:rsidR="00D7226A" w:rsidRPr="003F2BA7">
                <w:rPr>
                  <w:rFonts w:ascii="Arial" w:hAnsi="Arial" w:cs="Arial"/>
                  <w:color w:val="000000"/>
                </w:rPr>
                <w:t>8</w:t>
              </w:r>
            </w:ins>
            <w:del w:id="1106" w:author="Juráš Pavel" w:date="2021-05-27T11:19:00Z">
              <w:r w:rsidRPr="003F2BA7" w:rsidDel="00D7226A">
                <w:rPr>
                  <w:rFonts w:ascii="Arial" w:hAnsi="Arial" w:cs="Arial"/>
                  <w:color w:val="000000"/>
                </w:rPr>
                <w:delText>7</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96E660" w14:textId="77777777" w:rsidR="00506D92" w:rsidRPr="003F2BA7" w:rsidRDefault="00506D92" w:rsidP="00506D92">
            <w:pPr>
              <w:jc w:val="center"/>
              <w:rPr>
                <w:rFonts w:ascii="Arial" w:hAnsi="Arial" w:cs="Arial"/>
              </w:rPr>
            </w:pPr>
            <w:r w:rsidRPr="003F2BA7">
              <w:rPr>
                <w:rFonts w:ascii="Arial" w:hAnsi="Arial" w:cs="Arial"/>
              </w:rPr>
              <w:t>101 739 476</w:t>
            </w:r>
          </w:p>
        </w:tc>
      </w:tr>
      <w:tr w:rsidR="00506D92" w:rsidRPr="003F2BA7" w14:paraId="39710AE8"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4E1BAFBC"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31A640"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C3AEC1"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140338"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26CC64C5" w14:textId="19A4590A" w:rsidR="00506D92" w:rsidRPr="003F2BA7" w:rsidRDefault="00506D92" w:rsidP="00506D92">
            <w:pPr>
              <w:jc w:val="center"/>
              <w:rPr>
                <w:rFonts w:ascii="Arial" w:hAnsi="Arial" w:cs="Arial"/>
                <w:color w:val="000000"/>
              </w:rPr>
            </w:pPr>
            <w:r w:rsidRPr="003F2BA7">
              <w:rPr>
                <w:rFonts w:ascii="Arial" w:hAnsi="Arial" w:cs="Arial"/>
                <w:color w:val="000000"/>
              </w:rPr>
              <w:t>04</w:t>
            </w:r>
            <w:ins w:id="1107" w:author="Juráš Pavel" w:date="2021-05-27T11:19:00Z">
              <w:r w:rsidR="00D7226A" w:rsidRPr="003F2BA7">
                <w:rPr>
                  <w:rFonts w:ascii="Arial" w:hAnsi="Arial" w:cs="Arial"/>
                  <w:color w:val="000000"/>
                </w:rPr>
                <w:t>9</w:t>
              </w:r>
            </w:ins>
            <w:del w:id="1108" w:author="Juráš Pavel" w:date="2021-05-27T11:19:00Z">
              <w:r w:rsidRPr="003F2BA7" w:rsidDel="00D7226A">
                <w:rPr>
                  <w:rFonts w:ascii="Arial" w:hAnsi="Arial" w:cs="Arial"/>
                  <w:color w:val="000000"/>
                </w:rPr>
                <w:delText>8</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42A2ED" w14:textId="77777777" w:rsidR="00506D92" w:rsidRPr="003F2BA7" w:rsidRDefault="00506D92" w:rsidP="00506D92">
            <w:pPr>
              <w:jc w:val="center"/>
              <w:rPr>
                <w:rFonts w:ascii="Arial" w:hAnsi="Arial" w:cs="Arial"/>
              </w:rPr>
            </w:pPr>
            <w:r w:rsidRPr="003F2BA7">
              <w:rPr>
                <w:rFonts w:ascii="Arial" w:hAnsi="Arial" w:cs="Arial"/>
              </w:rPr>
              <w:t>18 019 055</w:t>
            </w:r>
          </w:p>
        </w:tc>
      </w:tr>
      <w:tr w:rsidR="00506D92" w:rsidRPr="003F2BA7" w14:paraId="30B2BD2E"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40BC3196"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71007"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BE896E"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AAECDE"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2D4DEB6C" w14:textId="50F89A17" w:rsidR="00506D92" w:rsidRPr="003F2BA7" w:rsidRDefault="00506D92" w:rsidP="00506D92">
            <w:pPr>
              <w:jc w:val="center"/>
              <w:rPr>
                <w:rFonts w:ascii="Arial" w:hAnsi="Arial" w:cs="Arial"/>
                <w:color w:val="000000"/>
              </w:rPr>
            </w:pPr>
            <w:r w:rsidRPr="003F2BA7">
              <w:rPr>
                <w:rFonts w:ascii="Arial" w:hAnsi="Arial" w:cs="Arial"/>
                <w:color w:val="000000"/>
              </w:rPr>
              <w:t>04</w:t>
            </w:r>
            <w:ins w:id="1109" w:author="Juráš Pavel" w:date="2021-05-27T11:19:00Z">
              <w:r w:rsidR="00D7226A" w:rsidRPr="003F2BA7">
                <w:rPr>
                  <w:rFonts w:ascii="Arial" w:hAnsi="Arial" w:cs="Arial"/>
                  <w:color w:val="000000"/>
                </w:rPr>
                <w:t>9</w:t>
              </w:r>
            </w:ins>
            <w:del w:id="1110" w:author="Juráš Pavel" w:date="2021-05-27T11:19:00Z">
              <w:r w:rsidRPr="003F2BA7" w:rsidDel="00D7226A">
                <w:rPr>
                  <w:rFonts w:ascii="Arial" w:hAnsi="Arial" w:cs="Arial"/>
                  <w:color w:val="000000"/>
                </w:rPr>
                <w:delText>8</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4D61EE" w14:textId="77777777" w:rsidR="00506D92" w:rsidRPr="003F2BA7" w:rsidRDefault="00506D92" w:rsidP="00506D92">
            <w:pPr>
              <w:jc w:val="center"/>
              <w:rPr>
                <w:rFonts w:ascii="Arial" w:hAnsi="Arial" w:cs="Arial"/>
              </w:rPr>
            </w:pPr>
            <w:r w:rsidRPr="003F2BA7">
              <w:rPr>
                <w:rFonts w:ascii="Arial" w:hAnsi="Arial" w:cs="Arial"/>
              </w:rPr>
              <w:t>20 347 895</w:t>
            </w:r>
          </w:p>
        </w:tc>
      </w:tr>
      <w:tr w:rsidR="00506D92" w:rsidRPr="003F2BA7" w14:paraId="5D62A4F3"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54105FC2"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366B59"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9C0EEF4"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9BD444"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1A2B1570" w14:textId="6C3C4CCE" w:rsidR="00506D92" w:rsidRPr="003F2BA7" w:rsidRDefault="00506D92" w:rsidP="00506D92">
            <w:pPr>
              <w:jc w:val="center"/>
              <w:rPr>
                <w:rFonts w:ascii="Arial" w:hAnsi="Arial" w:cs="Arial"/>
                <w:color w:val="000000"/>
              </w:rPr>
            </w:pPr>
            <w:r w:rsidRPr="003F2BA7">
              <w:rPr>
                <w:rFonts w:ascii="Arial" w:hAnsi="Arial" w:cs="Arial"/>
                <w:color w:val="000000"/>
              </w:rPr>
              <w:t>05</w:t>
            </w:r>
            <w:ins w:id="1111" w:author="Juráš Pavel" w:date="2021-05-27T11:19:00Z">
              <w:r w:rsidR="00D7226A" w:rsidRPr="003F2BA7">
                <w:rPr>
                  <w:rFonts w:ascii="Arial" w:hAnsi="Arial" w:cs="Arial"/>
                  <w:color w:val="000000"/>
                </w:rPr>
                <w:t>2</w:t>
              </w:r>
            </w:ins>
            <w:del w:id="1112" w:author="Juráš Pavel" w:date="2021-05-27T11:19:00Z">
              <w:r w:rsidRPr="003F2BA7" w:rsidDel="00D7226A">
                <w:rPr>
                  <w:rFonts w:ascii="Arial" w:hAnsi="Arial" w:cs="Arial"/>
                  <w:color w:val="000000"/>
                </w:rPr>
                <w:delText>1</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E23046" w14:textId="77777777" w:rsidR="00506D92" w:rsidRPr="003F2BA7" w:rsidRDefault="00506D92" w:rsidP="00506D92">
            <w:pPr>
              <w:jc w:val="center"/>
              <w:rPr>
                <w:rFonts w:ascii="Arial" w:hAnsi="Arial" w:cs="Arial"/>
              </w:rPr>
            </w:pPr>
            <w:r w:rsidRPr="003F2BA7">
              <w:rPr>
                <w:rFonts w:ascii="Arial" w:hAnsi="Arial" w:cs="Arial"/>
              </w:rPr>
              <w:t>6 006 352</w:t>
            </w:r>
          </w:p>
        </w:tc>
      </w:tr>
      <w:tr w:rsidR="00506D92" w:rsidRPr="003F2BA7" w14:paraId="369FC591"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2C5EEEF9"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029821"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B930360"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1F56E78"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nil"/>
              <w:left w:val="single" w:sz="4" w:space="0" w:color="auto"/>
              <w:bottom w:val="single" w:sz="4" w:space="0" w:color="auto"/>
              <w:right w:val="single" w:sz="4" w:space="0" w:color="auto"/>
            </w:tcBorders>
            <w:shd w:val="clear" w:color="auto" w:fill="auto"/>
            <w:vAlign w:val="center"/>
          </w:tcPr>
          <w:p w14:paraId="3F9B96FC" w14:textId="605B5C9E" w:rsidR="00506D92" w:rsidRPr="003F2BA7" w:rsidRDefault="00506D92" w:rsidP="00506D92">
            <w:pPr>
              <w:jc w:val="center"/>
              <w:rPr>
                <w:rFonts w:ascii="Arial" w:hAnsi="Arial" w:cs="Arial"/>
                <w:color w:val="000000"/>
              </w:rPr>
            </w:pPr>
            <w:r w:rsidRPr="003F2BA7">
              <w:rPr>
                <w:rFonts w:ascii="Arial" w:hAnsi="Arial" w:cs="Arial"/>
                <w:color w:val="000000"/>
              </w:rPr>
              <w:t>05</w:t>
            </w:r>
            <w:ins w:id="1113" w:author="Juráš Pavel" w:date="2021-05-27T11:19:00Z">
              <w:r w:rsidR="00D7226A" w:rsidRPr="003F2BA7">
                <w:rPr>
                  <w:rFonts w:ascii="Arial" w:hAnsi="Arial" w:cs="Arial"/>
                  <w:color w:val="000000"/>
                </w:rPr>
                <w:t>2</w:t>
              </w:r>
            </w:ins>
            <w:del w:id="1114" w:author="Juráš Pavel" w:date="2021-05-27T11:19:00Z">
              <w:r w:rsidRPr="003F2BA7" w:rsidDel="00D7226A">
                <w:rPr>
                  <w:rFonts w:ascii="Arial" w:hAnsi="Arial" w:cs="Arial"/>
                  <w:color w:val="000000"/>
                </w:rPr>
                <w:delText>1</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FC0D87" w14:textId="77777777" w:rsidR="00506D92" w:rsidRPr="003F2BA7" w:rsidRDefault="00506D92" w:rsidP="00506D92">
            <w:pPr>
              <w:jc w:val="center"/>
              <w:rPr>
                <w:rFonts w:ascii="Arial" w:hAnsi="Arial" w:cs="Arial"/>
              </w:rPr>
            </w:pPr>
            <w:r w:rsidRPr="003F2BA7">
              <w:rPr>
                <w:rFonts w:ascii="Arial" w:hAnsi="Arial" w:cs="Arial"/>
              </w:rPr>
              <w:t>6 782 632</w:t>
            </w:r>
          </w:p>
        </w:tc>
      </w:tr>
    </w:tbl>
    <w:p w14:paraId="31CEAE1C" w14:textId="77777777" w:rsidR="00506D92" w:rsidRPr="003F2BA7" w:rsidRDefault="00506D92"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2FA57CFC" w14:textId="77777777" w:rsidTr="005C3CDE">
        <w:tc>
          <w:tcPr>
            <w:tcW w:w="9493" w:type="dxa"/>
            <w:gridSpan w:val="6"/>
            <w:shd w:val="clear" w:color="auto" w:fill="99C7F9"/>
          </w:tcPr>
          <w:p w14:paraId="30545DF6"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5E33AFCC" w14:textId="77777777" w:rsidTr="005C3CDE">
        <w:tc>
          <w:tcPr>
            <w:tcW w:w="2263" w:type="dxa"/>
            <w:shd w:val="clear" w:color="auto" w:fill="auto"/>
          </w:tcPr>
          <w:p w14:paraId="7AB8A87C" w14:textId="77777777" w:rsidR="001D7FC4" w:rsidRPr="003F2BA7" w:rsidRDefault="001D7FC4" w:rsidP="00CA27DF">
            <w:pPr>
              <w:jc w:val="center"/>
              <w:rPr>
                <w:rFonts w:ascii="Arial" w:hAnsi="Arial" w:cs="Arial"/>
                <w:b/>
                <w:iCs/>
              </w:rPr>
            </w:pPr>
            <w:r w:rsidRPr="003F2BA7">
              <w:rPr>
                <w:rFonts w:ascii="Arial" w:hAnsi="Arial" w:cs="Arial"/>
                <w:b/>
              </w:rPr>
              <w:t>Číslo priority</w:t>
            </w:r>
          </w:p>
        </w:tc>
        <w:tc>
          <w:tcPr>
            <w:tcW w:w="1134" w:type="dxa"/>
            <w:shd w:val="clear" w:color="auto" w:fill="auto"/>
          </w:tcPr>
          <w:p w14:paraId="19248E31" w14:textId="77777777" w:rsidR="001D7FC4" w:rsidRPr="003F2BA7" w:rsidRDefault="001D7FC4" w:rsidP="00CA27DF">
            <w:pPr>
              <w:jc w:val="center"/>
              <w:rPr>
                <w:rFonts w:ascii="Arial" w:hAnsi="Arial" w:cs="Arial"/>
                <w:b/>
                <w:iCs/>
              </w:rPr>
            </w:pPr>
            <w:r w:rsidRPr="003F2BA7">
              <w:rPr>
                <w:rFonts w:ascii="Arial" w:hAnsi="Arial" w:cs="Arial"/>
                <w:b/>
              </w:rPr>
              <w:t>Fond</w:t>
            </w:r>
          </w:p>
        </w:tc>
        <w:tc>
          <w:tcPr>
            <w:tcW w:w="1843" w:type="dxa"/>
            <w:shd w:val="clear" w:color="auto" w:fill="auto"/>
          </w:tcPr>
          <w:p w14:paraId="2A6FAC11" w14:textId="77777777" w:rsidR="001D7FC4" w:rsidRPr="003F2BA7" w:rsidRDefault="001D7FC4" w:rsidP="00CA27DF">
            <w:pPr>
              <w:jc w:val="center"/>
              <w:rPr>
                <w:rFonts w:ascii="Arial" w:hAnsi="Arial" w:cs="Arial"/>
                <w:b/>
                <w:iCs/>
              </w:rPr>
            </w:pPr>
            <w:r w:rsidRPr="003F2BA7">
              <w:rPr>
                <w:rFonts w:ascii="Arial" w:hAnsi="Arial" w:cs="Arial"/>
                <w:b/>
              </w:rPr>
              <w:t>Kategorie regionu</w:t>
            </w:r>
          </w:p>
        </w:tc>
        <w:tc>
          <w:tcPr>
            <w:tcW w:w="1418" w:type="dxa"/>
          </w:tcPr>
          <w:p w14:paraId="1928DFD8" w14:textId="77777777" w:rsidR="001D7FC4" w:rsidRPr="003F2BA7" w:rsidRDefault="001D7FC4" w:rsidP="00CA27DF">
            <w:pPr>
              <w:jc w:val="center"/>
              <w:rPr>
                <w:rFonts w:ascii="Arial" w:hAnsi="Arial" w:cs="Arial"/>
                <w:b/>
              </w:rPr>
            </w:pPr>
            <w:r w:rsidRPr="003F2BA7">
              <w:rPr>
                <w:rFonts w:ascii="Arial" w:hAnsi="Arial" w:cs="Arial"/>
                <w:b/>
              </w:rPr>
              <w:t>Specifický cíl</w:t>
            </w:r>
          </w:p>
        </w:tc>
        <w:tc>
          <w:tcPr>
            <w:tcW w:w="1134" w:type="dxa"/>
            <w:shd w:val="clear" w:color="auto" w:fill="auto"/>
          </w:tcPr>
          <w:p w14:paraId="502028E0" w14:textId="2D6272B0" w:rsidR="001D7FC4" w:rsidRPr="003F2BA7" w:rsidRDefault="001D7FC4" w:rsidP="00CA27DF">
            <w:pPr>
              <w:jc w:val="center"/>
              <w:rPr>
                <w:rFonts w:ascii="Arial" w:hAnsi="Arial" w:cs="Arial"/>
                <w:b/>
                <w:iCs/>
              </w:rPr>
            </w:pPr>
            <w:r w:rsidRPr="003F2BA7">
              <w:rPr>
                <w:rFonts w:ascii="Arial" w:hAnsi="Arial" w:cs="Arial"/>
                <w:b/>
              </w:rPr>
              <w:t>Kód</w:t>
            </w:r>
          </w:p>
        </w:tc>
        <w:tc>
          <w:tcPr>
            <w:tcW w:w="1701" w:type="dxa"/>
            <w:shd w:val="clear" w:color="auto" w:fill="auto"/>
          </w:tcPr>
          <w:p w14:paraId="7CCCF72F" w14:textId="77777777" w:rsidR="001D7FC4" w:rsidRPr="003F2BA7" w:rsidRDefault="001D7FC4" w:rsidP="00CA27DF">
            <w:pPr>
              <w:jc w:val="center"/>
              <w:rPr>
                <w:rFonts w:ascii="Arial" w:hAnsi="Arial" w:cs="Arial"/>
                <w:b/>
                <w:iCs/>
              </w:rPr>
            </w:pPr>
            <w:r w:rsidRPr="003F2BA7">
              <w:rPr>
                <w:rFonts w:ascii="Arial" w:hAnsi="Arial" w:cs="Arial"/>
                <w:b/>
              </w:rPr>
              <w:t>Částka (v EUR)</w:t>
            </w:r>
          </w:p>
        </w:tc>
      </w:tr>
      <w:tr w:rsidR="00CA27DF" w:rsidRPr="003F2BA7" w14:paraId="7F63F81E"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7FEC0A55" w14:textId="77777777" w:rsidR="00CA27DF" w:rsidRPr="003F2BA7" w:rsidRDefault="00CA27DF" w:rsidP="00CA27DF">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556E4B" w14:textId="163540C1" w:rsidR="00CA27DF" w:rsidRPr="003F2BA7" w:rsidRDefault="00CA27DF" w:rsidP="00CA27DF">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750032" w14:textId="77777777" w:rsidR="00CA27DF" w:rsidRPr="003F2BA7" w:rsidRDefault="00CA27DF" w:rsidP="00CA27DF">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956CE9" w14:textId="77777777" w:rsidR="00CA27DF" w:rsidRPr="003F2BA7" w:rsidRDefault="00CA27DF" w:rsidP="00CA27DF">
            <w:pPr>
              <w:jc w:val="center"/>
              <w:rPr>
                <w:rFonts w:ascii="Arial" w:hAnsi="Arial" w:cs="Arial"/>
              </w:rPr>
            </w:pPr>
            <w:r w:rsidRPr="003F2BA7">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7FEC1A" w14:textId="77777777" w:rsidR="00CA27DF" w:rsidRPr="003F2BA7" w:rsidRDefault="00CA27DF" w:rsidP="00CA27DF">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9189E6" w14:textId="77777777" w:rsidR="00CA27DF" w:rsidRPr="003F2BA7" w:rsidRDefault="00CA27DF" w:rsidP="00CA27DF">
            <w:pPr>
              <w:jc w:val="center"/>
              <w:rPr>
                <w:rFonts w:ascii="Arial" w:hAnsi="Arial" w:cs="Arial"/>
              </w:rPr>
            </w:pPr>
            <w:r w:rsidRPr="003F2BA7">
              <w:rPr>
                <w:rFonts w:ascii="Arial" w:hAnsi="Arial" w:cs="Arial"/>
              </w:rPr>
              <w:t>120 127 030</w:t>
            </w:r>
          </w:p>
        </w:tc>
      </w:tr>
      <w:tr w:rsidR="00CA27DF" w:rsidRPr="003F2BA7" w14:paraId="2D569BC9"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3932A69D" w14:textId="77777777" w:rsidR="00CA27DF" w:rsidRPr="003F2BA7" w:rsidRDefault="00CA27DF" w:rsidP="00CA27DF">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E977F" w14:textId="2641DD29" w:rsidR="00CA27DF" w:rsidRPr="003F2BA7" w:rsidRDefault="00CA27DF" w:rsidP="00CA27DF">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76C167" w14:textId="77777777" w:rsidR="00CA27DF" w:rsidRPr="003F2BA7" w:rsidRDefault="00CA27DF" w:rsidP="00CA27DF">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E62CDD" w14:textId="77777777" w:rsidR="00CA27DF" w:rsidRPr="003F2BA7" w:rsidRDefault="00CA27DF" w:rsidP="00CA27DF">
            <w:pPr>
              <w:jc w:val="center"/>
              <w:rPr>
                <w:rFonts w:ascii="Arial" w:hAnsi="Arial" w:cs="Arial"/>
              </w:rPr>
            </w:pPr>
            <w:r w:rsidRPr="003F2BA7">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53E6B6" w14:textId="77777777" w:rsidR="00CA27DF" w:rsidRPr="003F2BA7" w:rsidRDefault="00CA27DF" w:rsidP="00CA27DF">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C6C3E9" w14:textId="77777777" w:rsidR="00CA27DF" w:rsidRPr="003F2BA7" w:rsidRDefault="00CA27DF" w:rsidP="00CA27DF">
            <w:pPr>
              <w:jc w:val="center"/>
              <w:rPr>
                <w:rFonts w:ascii="Arial" w:hAnsi="Arial" w:cs="Arial"/>
              </w:rPr>
            </w:pPr>
            <w:r w:rsidRPr="003F2BA7">
              <w:rPr>
                <w:rFonts w:ascii="Arial" w:hAnsi="Arial" w:cs="Arial"/>
              </w:rPr>
              <w:t>135 652 635</w:t>
            </w:r>
          </w:p>
        </w:tc>
      </w:tr>
    </w:tbl>
    <w:p w14:paraId="6EA33533"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506D92" w:rsidRPr="003F2BA7" w14:paraId="297825B6" w14:textId="77777777" w:rsidTr="00506D92">
        <w:tc>
          <w:tcPr>
            <w:tcW w:w="9493" w:type="dxa"/>
            <w:gridSpan w:val="6"/>
            <w:shd w:val="clear" w:color="auto" w:fill="99C7F9"/>
          </w:tcPr>
          <w:p w14:paraId="38016B24" w14:textId="77777777" w:rsidR="00506D92" w:rsidRPr="003F2BA7" w:rsidRDefault="00506D92" w:rsidP="00506D92">
            <w:pPr>
              <w:rPr>
                <w:rFonts w:ascii="Arial" w:hAnsi="Arial" w:cs="Arial"/>
                <w:b/>
                <w:iCs/>
              </w:rPr>
            </w:pPr>
            <w:r w:rsidRPr="003F2BA7">
              <w:rPr>
                <w:rFonts w:ascii="Arial" w:hAnsi="Arial" w:cs="Arial"/>
                <w:b/>
              </w:rPr>
              <w:t>Tabulka 6: Dimenze 3 – mechanismus územního plnění a územní zaměření</w:t>
            </w:r>
          </w:p>
        </w:tc>
      </w:tr>
      <w:tr w:rsidR="00506D92" w:rsidRPr="003F2BA7" w14:paraId="633821EC" w14:textId="77777777" w:rsidTr="00506D92">
        <w:tc>
          <w:tcPr>
            <w:tcW w:w="2263" w:type="dxa"/>
            <w:shd w:val="clear" w:color="auto" w:fill="auto"/>
          </w:tcPr>
          <w:p w14:paraId="014B8499"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492A8E04"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843" w:type="dxa"/>
            <w:shd w:val="clear" w:color="auto" w:fill="auto"/>
          </w:tcPr>
          <w:p w14:paraId="0096FE48"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418" w:type="dxa"/>
          </w:tcPr>
          <w:p w14:paraId="3BA5D265"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6385360C"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087748FF"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5C8C238F"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7B7A38EA"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E67593"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3958F4"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116463C"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12B1D"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2FBDAB" w14:textId="77777777" w:rsidR="00506D92" w:rsidRPr="003F2BA7" w:rsidRDefault="00506D92" w:rsidP="00506D92">
            <w:pPr>
              <w:jc w:val="center"/>
              <w:rPr>
                <w:rFonts w:ascii="Arial" w:hAnsi="Arial" w:cs="Arial"/>
              </w:rPr>
            </w:pPr>
            <w:r w:rsidRPr="003F2BA7">
              <w:rPr>
                <w:rFonts w:ascii="Arial" w:hAnsi="Arial" w:cs="Arial"/>
              </w:rPr>
              <w:t>120 127 030</w:t>
            </w:r>
          </w:p>
        </w:tc>
      </w:tr>
      <w:tr w:rsidR="00506D92" w:rsidRPr="003F2BA7" w14:paraId="69B65D0B"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073D0802"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68ED26"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35E9C08"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948E7D" w14:textId="77777777" w:rsidR="00506D92" w:rsidRPr="003F2BA7" w:rsidRDefault="00506D92" w:rsidP="00506D92">
            <w:pPr>
              <w:jc w:val="center"/>
              <w:rPr>
                <w:rFonts w:ascii="Arial" w:hAnsi="Arial" w:cs="Arial"/>
              </w:rPr>
            </w:pPr>
            <w:r w:rsidRPr="003F2BA7">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2B11FF"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5E5382" w14:textId="77777777" w:rsidR="00506D92" w:rsidRPr="003F2BA7" w:rsidRDefault="00506D92" w:rsidP="00506D92">
            <w:pPr>
              <w:jc w:val="center"/>
              <w:rPr>
                <w:rFonts w:ascii="Arial" w:hAnsi="Arial" w:cs="Arial"/>
              </w:rPr>
            </w:pPr>
            <w:r w:rsidRPr="003F2BA7">
              <w:rPr>
                <w:rFonts w:ascii="Arial" w:hAnsi="Arial" w:cs="Arial"/>
              </w:rPr>
              <w:t>135 652 635</w:t>
            </w:r>
          </w:p>
        </w:tc>
      </w:tr>
    </w:tbl>
    <w:p w14:paraId="7EBD1CA9" w14:textId="77777777" w:rsidR="00506D92" w:rsidRPr="003F2BA7" w:rsidRDefault="00506D92"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52E88693" w14:textId="77777777" w:rsidTr="005C3CDE">
        <w:tc>
          <w:tcPr>
            <w:tcW w:w="9493" w:type="dxa"/>
            <w:gridSpan w:val="6"/>
            <w:shd w:val="clear" w:color="auto" w:fill="99C7F9"/>
          </w:tcPr>
          <w:p w14:paraId="6F4F5E7B"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38C46CB7" w14:textId="77777777" w:rsidTr="005C3CDE">
        <w:tc>
          <w:tcPr>
            <w:tcW w:w="2263" w:type="dxa"/>
            <w:shd w:val="clear" w:color="auto" w:fill="auto"/>
          </w:tcPr>
          <w:p w14:paraId="3D7F92D7" w14:textId="77777777" w:rsidR="001D7FC4" w:rsidRPr="003F2BA7" w:rsidRDefault="001D7FC4" w:rsidP="00CA27DF">
            <w:pPr>
              <w:jc w:val="center"/>
              <w:rPr>
                <w:rFonts w:ascii="Arial" w:hAnsi="Arial" w:cs="Arial"/>
                <w:b/>
                <w:iCs/>
              </w:rPr>
            </w:pPr>
            <w:r w:rsidRPr="003F2BA7">
              <w:rPr>
                <w:rFonts w:ascii="Arial" w:hAnsi="Arial" w:cs="Arial"/>
                <w:b/>
              </w:rPr>
              <w:t>Číslo priority</w:t>
            </w:r>
          </w:p>
        </w:tc>
        <w:tc>
          <w:tcPr>
            <w:tcW w:w="1134" w:type="dxa"/>
            <w:shd w:val="clear" w:color="auto" w:fill="auto"/>
          </w:tcPr>
          <w:p w14:paraId="623108FC" w14:textId="77777777" w:rsidR="001D7FC4" w:rsidRPr="003F2BA7" w:rsidRDefault="001D7FC4" w:rsidP="00CA27DF">
            <w:pPr>
              <w:jc w:val="center"/>
              <w:rPr>
                <w:rFonts w:ascii="Arial" w:hAnsi="Arial" w:cs="Arial"/>
                <w:b/>
                <w:iCs/>
              </w:rPr>
            </w:pPr>
            <w:r w:rsidRPr="003F2BA7">
              <w:rPr>
                <w:rFonts w:ascii="Arial" w:hAnsi="Arial" w:cs="Arial"/>
                <w:b/>
              </w:rPr>
              <w:t>Fond</w:t>
            </w:r>
          </w:p>
        </w:tc>
        <w:tc>
          <w:tcPr>
            <w:tcW w:w="1843" w:type="dxa"/>
            <w:shd w:val="clear" w:color="auto" w:fill="auto"/>
          </w:tcPr>
          <w:p w14:paraId="0E32A54F" w14:textId="77777777" w:rsidR="001D7FC4" w:rsidRPr="003F2BA7" w:rsidRDefault="001D7FC4" w:rsidP="00CA27DF">
            <w:pPr>
              <w:jc w:val="center"/>
              <w:rPr>
                <w:rFonts w:ascii="Arial" w:hAnsi="Arial" w:cs="Arial"/>
                <w:b/>
                <w:iCs/>
              </w:rPr>
            </w:pPr>
            <w:r w:rsidRPr="003F2BA7">
              <w:rPr>
                <w:rFonts w:ascii="Arial" w:hAnsi="Arial" w:cs="Arial"/>
                <w:b/>
              </w:rPr>
              <w:t>Kategorie regionu</w:t>
            </w:r>
          </w:p>
        </w:tc>
        <w:tc>
          <w:tcPr>
            <w:tcW w:w="1418" w:type="dxa"/>
          </w:tcPr>
          <w:p w14:paraId="47FC818B" w14:textId="77777777" w:rsidR="001D7FC4" w:rsidRPr="003F2BA7" w:rsidRDefault="001D7FC4" w:rsidP="00CA27DF">
            <w:pPr>
              <w:jc w:val="center"/>
              <w:rPr>
                <w:rFonts w:ascii="Arial" w:hAnsi="Arial" w:cs="Arial"/>
                <w:b/>
              </w:rPr>
            </w:pPr>
            <w:r w:rsidRPr="003F2BA7">
              <w:rPr>
                <w:rFonts w:ascii="Arial" w:hAnsi="Arial" w:cs="Arial"/>
                <w:b/>
              </w:rPr>
              <w:t>Specifický cíl</w:t>
            </w:r>
          </w:p>
        </w:tc>
        <w:tc>
          <w:tcPr>
            <w:tcW w:w="1134" w:type="dxa"/>
            <w:shd w:val="clear" w:color="auto" w:fill="auto"/>
          </w:tcPr>
          <w:p w14:paraId="3D029407" w14:textId="2853269B" w:rsidR="001D7FC4" w:rsidRPr="003F2BA7" w:rsidRDefault="001D7FC4" w:rsidP="00CA27DF">
            <w:pPr>
              <w:jc w:val="center"/>
              <w:rPr>
                <w:rFonts w:ascii="Arial" w:hAnsi="Arial" w:cs="Arial"/>
                <w:b/>
                <w:iCs/>
              </w:rPr>
            </w:pPr>
            <w:r w:rsidRPr="003F2BA7">
              <w:rPr>
                <w:rFonts w:ascii="Arial" w:hAnsi="Arial" w:cs="Arial"/>
                <w:b/>
              </w:rPr>
              <w:t>Kód</w:t>
            </w:r>
          </w:p>
        </w:tc>
        <w:tc>
          <w:tcPr>
            <w:tcW w:w="1701" w:type="dxa"/>
            <w:shd w:val="clear" w:color="auto" w:fill="auto"/>
          </w:tcPr>
          <w:p w14:paraId="26F5A4EA" w14:textId="77777777" w:rsidR="001D7FC4" w:rsidRPr="003F2BA7" w:rsidRDefault="001D7FC4" w:rsidP="00CA27DF">
            <w:pPr>
              <w:jc w:val="center"/>
              <w:rPr>
                <w:rFonts w:ascii="Arial" w:hAnsi="Arial" w:cs="Arial"/>
                <w:b/>
                <w:iCs/>
              </w:rPr>
            </w:pPr>
            <w:r w:rsidRPr="003F2BA7">
              <w:rPr>
                <w:rFonts w:ascii="Arial" w:hAnsi="Arial" w:cs="Arial"/>
                <w:b/>
              </w:rPr>
              <w:t>Částka (v EUR)</w:t>
            </w:r>
          </w:p>
        </w:tc>
      </w:tr>
      <w:tr w:rsidR="001D7FC4" w:rsidRPr="003F2BA7" w14:paraId="5DE214D0" w14:textId="77777777" w:rsidTr="005C3CDE">
        <w:tc>
          <w:tcPr>
            <w:tcW w:w="2263" w:type="dxa"/>
            <w:shd w:val="clear" w:color="auto" w:fill="auto"/>
          </w:tcPr>
          <w:p w14:paraId="628B7BCD" w14:textId="77777777" w:rsidR="001D7FC4" w:rsidRPr="003F2BA7" w:rsidRDefault="001D7FC4" w:rsidP="00CA27DF">
            <w:pPr>
              <w:jc w:val="center"/>
              <w:rPr>
                <w:rFonts w:ascii="Arial" w:hAnsi="Arial" w:cs="Arial"/>
                <w:b/>
              </w:rPr>
            </w:pPr>
          </w:p>
        </w:tc>
        <w:tc>
          <w:tcPr>
            <w:tcW w:w="1134" w:type="dxa"/>
            <w:shd w:val="clear" w:color="auto" w:fill="auto"/>
          </w:tcPr>
          <w:p w14:paraId="1C1940B7" w14:textId="77777777" w:rsidR="001D7FC4" w:rsidRPr="003F2BA7" w:rsidRDefault="001D7FC4" w:rsidP="00CA27DF">
            <w:pPr>
              <w:jc w:val="center"/>
              <w:rPr>
                <w:rFonts w:ascii="Arial" w:hAnsi="Arial" w:cs="Arial"/>
                <w:b/>
              </w:rPr>
            </w:pPr>
          </w:p>
        </w:tc>
        <w:tc>
          <w:tcPr>
            <w:tcW w:w="1843" w:type="dxa"/>
            <w:shd w:val="clear" w:color="auto" w:fill="auto"/>
          </w:tcPr>
          <w:p w14:paraId="0FD46CC6" w14:textId="77777777" w:rsidR="001D7FC4" w:rsidRPr="003F2BA7" w:rsidRDefault="001D7FC4" w:rsidP="00CA27DF">
            <w:pPr>
              <w:jc w:val="center"/>
              <w:rPr>
                <w:rFonts w:ascii="Arial" w:hAnsi="Arial" w:cs="Arial"/>
                <w:b/>
              </w:rPr>
            </w:pPr>
          </w:p>
        </w:tc>
        <w:tc>
          <w:tcPr>
            <w:tcW w:w="1418" w:type="dxa"/>
          </w:tcPr>
          <w:p w14:paraId="635D958F" w14:textId="77777777" w:rsidR="001D7FC4" w:rsidRPr="003F2BA7" w:rsidRDefault="001D7FC4" w:rsidP="00CA27DF">
            <w:pPr>
              <w:jc w:val="center"/>
              <w:rPr>
                <w:rFonts w:ascii="Arial" w:hAnsi="Arial" w:cs="Arial"/>
                <w:b/>
              </w:rPr>
            </w:pPr>
          </w:p>
        </w:tc>
        <w:tc>
          <w:tcPr>
            <w:tcW w:w="1134" w:type="dxa"/>
            <w:shd w:val="clear" w:color="auto" w:fill="auto"/>
          </w:tcPr>
          <w:p w14:paraId="183F808B" w14:textId="77777777" w:rsidR="001D7FC4" w:rsidRPr="003F2BA7" w:rsidRDefault="001D7FC4" w:rsidP="00CA27DF">
            <w:pPr>
              <w:jc w:val="center"/>
              <w:rPr>
                <w:rFonts w:ascii="Arial" w:hAnsi="Arial" w:cs="Arial"/>
                <w:b/>
              </w:rPr>
            </w:pPr>
          </w:p>
        </w:tc>
        <w:tc>
          <w:tcPr>
            <w:tcW w:w="1701" w:type="dxa"/>
            <w:shd w:val="clear" w:color="auto" w:fill="auto"/>
          </w:tcPr>
          <w:p w14:paraId="5733160F" w14:textId="77777777" w:rsidR="001D7FC4" w:rsidRPr="003F2BA7" w:rsidRDefault="001D7FC4" w:rsidP="00CA27DF">
            <w:pPr>
              <w:jc w:val="center"/>
              <w:rPr>
                <w:rFonts w:ascii="Arial" w:hAnsi="Arial" w:cs="Arial"/>
                <w:b/>
              </w:rPr>
            </w:pPr>
          </w:p>
        </w:tc>
      </w:tr>
    </w:tbl>
    <w:p w14:paraId="5E696662" w14:textId="77777777" w:rsidR="002B211A" w:rsidRPr="003F2BA7" w:rsidRDefault="002B211A" w:rsidP="00984B95">
      <w:pPr>
        <w:rPr>
          <w:rFonts w:ascii="Arial" w:hAnsi="Arial" w:cs="Arial"/>
          <w:iCs/>
        </w:rPr>
      </w:pPr>
    </w:p>
    <w:p w14:paraId="740B2012" w14:textId="234C6CBA" w:rsidR="00A34A8F" w:rsidRPr="003F2BA7" w:rsidRDefault="00A34A8F" w:rsidP="00984B95">
      <w:pPr>
        <w:rPr>
          <w:rFonts w:ascii="Arial" w:hAnsi="Arial" w:cs="Arial"/>
          <w:iCs/>
        </w:rPr>
      </w:pPr>
    </w:p>
    <w:p w14:paraId="45F3EC7E" w14:textId="39C47E35" w:rsidR="008301F2" w:rsidRPr="003F2BA7" w:rsidRDefault="008301F2" w:rsidP="00984B95">
      <w:pPr>
        <w:rPr>
          <w:rFonts w:ascii="Arial" w:hAnsi="Arial" w:cs="Arial"/>
          <w:iCs/>
        </w:rPr>
      </w:pPr>
    </w:p>
    <w:p w14:paraId="422A8854" w14:textId="74BCC685" w:rsidR="008301F2" w:rsidRPr="003F2BA7" w:rsidRDefault="008301F2" w:rsidP="00984B95">
      <w:pPr>
        <w:rPr>
          <w:rFonts w:ascii="Arial" w:hAnsi="Arial" w:cs="Arial"/>
          <w:iCs/>
        </w:rPr>
      </w:pPr>
    </w:p>
    <w:p w14:paraId="0918CB83" w14:textId="17442959" w:rsidR="008301F2" w:rsidRPr="003F2BA7" w:rsidRDefault="008301F2" w:rsidP="00984B95">
      <w:pPr>
        <w:rPr>
          <w:rFonts w:ascii="Arial" w:hAnsi="Arial" w:cs="Arial"/>
          <w:iCs/>
        </w:rPr>
      </w:pPr>
    </w:p>
    <w:p w14:paraId="2CF2FD1F" w14:textId="00E5542D" w:rsidR="008301F2" w:rsidRPr="003F2BA7" w:rsidRDefault="008301F2" w:rsidP="00984B95">
      <w:pPr>
        <w:rPr>
          <w:rFonts w:ascii="Arial" w:hAnsi="Arial" w:cs="Arial"/>
          <w:iCs/>
        </w:rPr>
      </w:pPr>
    </w:p>
    <w:p w14:paraId="78DAE184" w14:textId="000A7460" w:rsidR="008301F2" w:rsidRPr="003F2BA7" w:rsidRDefault="008301F2" w:rsidP="00984B95">
      <w:pPr>
        <w:rPr>
          <w:rFonts w:ascii="Arial" w:hAnsi="Arial" w:cs="Arial"/>
          <w:iCs/>
        </w:rPr>
      </w:pPr>
    </w:p>
    <w:p w14:paraId="2AE4BDA3" w14:textId="77777777" w:rsidR="00BD7EB0" w:rsidRPr="003F2BA7" w:rsidRDefault="00BD7EB0" w:rsidP="007D1B0F">
      <w:pPr>
        <w:jc w:val="both"/>
        <w:rPr>
          <w:rFonts w:ascii="Arial" w:hAnsi="Arial" w:cs="Arial"/>
          <w:b/>
          <w:bCs/>
          <w:sz w:val="26"/>
          <w:szCs w:val="26"/>
        </w:rPr>
        <w:sectPr w:rsidR="00BD7EB0" w:rsidRPr="003F2BA7" w:rsidSect="005C3CDE">
          <w:pgSz w:w="11906" w:h="16838" w:code="9"/>
          <w:pgMar w:top="1418" w:right="1418" w:bottom="1418" w:left="1418" w:header="708" w:footer="708" w:gutter="0"/>
          <w:cols w:space="708"/>
          <w:docGrid w:linePitch="360"/>
        </w:sectPr>
      </w:pPr>
    </w:p>
    <w:p w14:paraId="3F809F2A" w14:textId="7D3D11E7" w:rsidR="00984B95" w:rsidRPr="003F2BA7" w:rsidRDefault="008B047A" w:rsidP="007D1B0F">
      <w:pPr>
        <w:jc w:val="both"/>
        <w:rPr>
          <w:rFonts w:ascii="Arial" w:hAnsi="Arial" w:cs="Arial"/>
          <w:i/>
          <w:iCs/>
          <w:sz w:val="26"/>
          <w:szCs w:val="26"/>
        </w:rPr>
      </w:pPr>
      <w:r w:rsidRPr="003F2BA7">
        <w:rPr>
          <w:rFonts w:ascii="Arial" w:hAnsi="Arial" w:cs="Arial"/>
          <w:b/>
          <w:bCs/>
          <w:sz w:val="26"/>
          <w:szCs w:val="26"/>
        </w:rPr>
        <w:lastRenderedPageBreak/>
        <w:t>2.</w:t>
      </w:r>
      <w:r w:rsidR="00B73A11" w:rsidRPr="003F2BA7">
        <w:rPr>
          <w:rFonts w:ascii="Arial" w:hAnsi="Arial" w:cs="Arial"/>
          <w:b/>
          <w:bCs/>
          <w:sz w:val="26"/>
          <w:szCs w:val="26"/>
        </w:rPr>
        <w:t>A.4</w:t>
      </w:r>
      <w:r w:rsidRPr="003F2BA7">
        <w:rPr>
          <w:rFonts w:ascii="Arial" w:hAnsi="Arial" w:cs="Arial"/>
          <w:b/>
          <w:bCs/>
          <w:sz w:val="26"/>
          <w:szCs w:val="26"/>
        </w:rPr>
        <w:t>.</w:t>
      </w:r>
      <w:r w:rsidR="00B73A11" w:rsidRPr="003F2BA7">
        <w:rPr>
          <w:rFonts w:ascii="Arial" w:hAnsi="Arial" w:cs="Arial"/>
          <w:b/>
          <w:bCs/>
          <w:sz w:val="26"/>
          <w:szCs w:val="26"/>
        </w:rPr>
        <w:t>3</w:t>
      </w:r>
      <w:r w:rsidR="00780C66" w:rsidRPr="003F2BA7">
        <w:rPr>
          <w:rFonts w:ascii="Arial" w:hAnsi="Arial" w:cs="Arial"/>
          <w:b/>
          <w:bCs/>
          <w:sz w:val="26"/>
          <w:szCs w:val="26"/>
        </w:rPr>
        <w:t xml:space="preserve"> Specifický cíl</w:t>
      </w:r>
      <w:r w:rsidR="00780C66" w:rsidRPr="003F2BA7">
        <w:rPr>
          <w:rFonts w:ascii="Arial" w:hAnsi="Arial" w:cs="Arial"/>
          <w:b/>
          <w:sz w:val="26"/>
          <w:szCs w:val="26"/>
        </w:rPr>
        <w:t xml:space="preserve"> </w:t>
      </w:r>
      <w:r w:rsidR="00746B07" w:rsidRPr="003F2BA7">
        <w:rPr>
          <w:rFonts w:ascii="Arial" w:hAnsi="Arial" w:cs="Arial"/>
          <w:b/>
          <w:sz w:val="26"/>
          <w:szCs w:val="26"/>
        </w:rPr>
        <w:t>4</w:t>
      </w:r>
      <w:r w:rsidR="00F81D55" w:rsidRPr="003F2BA7">
        <w:rPr>
          <w:rFonts w:ascii="Arial" w:hAnsi="Arial" w:cs="Arial"/>
          <w:b/>
          <w:sz w:val="26"/>
          <w:szCs w:val="26"/>
        </w:rPr>
        <w:t xml:space="preserve">.3 </w:t>
      </w:r>
      <w:r w:rsidR="00354C29" w:rsidRPr="003F2BA7">
        <w:rPr>
          <w:rFonts w:ascii="Arial" w:hAnsi="Arial" w:cs="Arial"/>
          <w:b/>
          <w:sz w:val="26"/>
          <w:szCs w:val="26"/>
        </w:rPr>
        <w:t xml:space="preserve">- </w:t>
      </w:r>
      <w:r w:rsidR="00984B95" w:rsidRPr="003F2BA7">
        <w:rPr>
          <w:rFonts w:ascii="Arial" w:hAnsi="Arial" w:cs="Arial"/>
          <w:b/>
          <w:sz w:val="26"/>
          <w:szCs w:val="26"/>
        </w:rPr>
        <w:t xml:space="preserve">Rozvoj inteligentních energetických systémů, sítí a skladování </w:t>
      </w:r>
      <w:r w:rsidR="00366657" w:rsidRPr="003F2BA7">
        <w:rPr>
          <w:rFonts w:ascii="Arial" w:hAnsi="Arial" w:cs="Arial"/>
          <w:b/>
          <w:sz w:val="26"/>
          <w:szCs w:val="26"/>
        </w:rPr>
        <w:t>mimo TEN-E</w:t>
      </w:r>
    </w:p>
    <w:p w14:paraId="4466DF7B" w14:textId="77777777" w:rsidR="00984B95" w:rsidRPr="003F2BA7" w:rsidRDefault="00984B95" w:rsidP="00D4331F">
      <w:pPr>
        <w:spacing w:after="120" w:line="264" w:lineRule="auto"/>
        <w:rPr>
          <w:rFonts w:ascii="Arial" w:hAnsi="Arial" w:cs="Arial"/>
          <w:i/>
          <w:iCs/>
        </w:rPr>
      </w:pPr>
    </w:p>
    <w:p w14:paraId="10DB6B69" w14:textId="3918899D" w:rsidR="000604DB" w:rsidRPr="003F2BA7" w:rsidRDefault="000604DB" w:rsidP="000604DB">
      <w:pPr>
        <w:rPr>
          <w:rFonts w:ascii="Arial" w:hAnsi="Arial" w:cs="Arial"/>
          <w:b/>
          <w:sz w:val="24"/>
          <w:szCs w:val="24"/>
        </w:rPr>
      </w:pPr>
      <w:r w:rsidRPr="003F2BA7">
        <w:rPr>
          <w:rFonts w:ascii="Arial" w:hAnsi="Arial" w:cs="Arial"/>
          <w:b/>
          <w:sz w:val="24"/>
          <w:szCs w:val="24"/>
        </w:rPr>
        <w:t>2.</w:t>
      </w:r>
      <w:r w:rsidR="00B73A11" w:rsidRPr="003F2BA7">
        <w:rPr>
          <w:rFonts w:ascii="Arial" w:hAnsi="Arial" w:cs="Arial"/>
          <w:b/>
          <w:sz w:val="24"/>
          <w:szCs w:val="24"/>
        </w:rPr>
        <w:t>A.</w:t>
      </w:r>
      <w:r w:rsidR="00746B07" w:rsidRPr="003F2BA7">
        <w:rPr>
          <w:rFonts w:ascii="Arial" w:hAnsi="Arial" w:cs="Arial"/>
          <w:b/>
          <w:sz w:val="24"/>
          <w:szCs w:val="24"/>
        </w:rPr>
        <w:t>4</w:t>
      </w:r>
      <w:r w:rsidRPr="003F2BA7">
        <w:rPr>
          <w:rFonts w:ascii="Arial" w:hAnsi="Arial" w:cs="Arial"/>
          <w:b/>
          <w:sz w:val="24"/>
          <w:szCs w:val="24"/>
        </w:rPr>
        <w:t>.</w:t>
      </w:r>
      <w:r w:rsidR="00B73A11" w:rsidRPr="003F2BA7">
        <w:rPr>
          <w:rFonts w:ascii="Arial" w:hAnsi="Arial" w:cs="Arial"/>
          <w:b/>
          <w:sz w:val="24"/>
          <w:szCs w:val="24"/>
        </w:rPr>
        <w:t>3</w:t>
      </w:r>
      <w:r w:rsidRPr="003F2BA7">
        <w:rPr>
          <w:rFonts w:ascii="Arial" w:hAnsi="Arial" w:cs="Arial"/>
          <w:b/>
          <w:sz w:val="24"/>
          <w:szCs w:val="24"/>
        </w:rPr>
        <w:t>.1 Intervence fondů</w:t>
      </w:r>
    </w:p>
    <w:p w14:paraId="0F783023" w14:textId="77777777" w:rsidR="000604DB" w:rsidRPr="003F2BA7" w:rsidRDefault="000604DB" w:rsidP="00D4331F">
      <w:pPr>
        <w:spacing w:after="120" w:line="264" w:lineRule="auto"/>
        <w:rPr>
          <w:rFonts w:ascii="Arial" w:hAnsi="Arial" w:cs="Arial"/>
          <w:i/>
          <w:iCs/>
        </w:rPr>
      </w:pPr>
    </w:p>
    <w:p w14:paraId="399847A1" w14:textId="77777777" w:rsidR="00984B95" w:rsidRPr="003F2BA7" w:rsidRDefault="00984B95" w:rsidP="00D4331F">
      <w:pPr>
        <w:spacing w:after="120" w:line="264" w:lineRule="auto"/>
        <w:jc w:val="both"/>
        <w:rPr>
          <w:rFonts w:ascii="Arial" w:hAnsi="Arial" w:cs="Arial"/>
          <w:b/>
          <w:i/>
          <w:iCs/>
          <w:u w:val="single"/>
        </w:rPr>
      </w:pPr>
      <w:r w:rsidRPr="003F2BA7">
        <w:rPr>
          <w:rFonts w:ascii="Arial" w:hAnsi="Arial" w:cs="Arial"/>
          <w:b/>
          <w:i/>
          <w:iCs/>
          <w:u w:val="single"/>
        </w:rPr>
        <w:t xml:space="preserve">Související druhy činností </w:t>
      </w:r>
    </w:p>
    <w:p w14:paraId="438A59BA" w14:textId="62ECA8FE" w:rsidR="005E1AF8" w:rsidRPr="003F2BA7" w:rsidRDefault="00FB60E9" w:rsidP="005E1AF8">
      <w:pPr>
        <w:spacing w:after="120" w:line="264" w:lineRule="auto"/>
        <w:jc w:val="both"/>
        <w:rPr>
          <w:rFonts w:ascii="Arial" w:hAnsi="Arial" w:cs="Arial"/>
        </w:rPr>
      </w:pPr>
      <w:r w:rsidRPr="003F2BA7">
        <w:rPr>
          <w:rFonts w:ascii="Arial" w:eastAsiaTheme="majorEastAsia" w:hAnsi="Arial" w:cs="Arial"/>
        </w:rPr>
        <w:t xml:space="preserve">Intervence se zaměří na modernizaci </w:t>
      </w:r>
      <w:r w:rsidR="00A13FF0" w:rsidRPr="003F2BA7">
        <w:rPr>
          <w:rFonts w:ascii="Arial" w:eastAsiaTheme="majorEastAsia" w:hAnsi="Arial" w:cs="Arial"/>
        </w:rPr>
        <w:t xml:space="preserve">a </w:t>
      </w:r>
      <w:r w:rsidRPr="003F2BA7">
        <w:rPr>
          <w:rFonts w:ascii="Arial" w:eastAsiaTheme="majorEastAsia" w:hAnsi="Arial" w:cs="Arial"/>
        </w:rPr>
        <w:t xml:space="preserve">výstavbu </w:t>
      </w:r>
      <w:r w:rsidR="00A13FF0" w:rsidRPr="003F2BA7">
        <w:rPr>
          <w:rFonts w:ascii="Arial" w:eastAsiaTheme="majorEastAsia" w:hAnsi="Arial" w:cs="Arial"/>
        </w:rPr>
        <w:t>energetických soustav s implementací inteligentních prvků</w:t>
      </w:r>
      <w:r w:rsidRPr="003F2BA7">
        <w:rPr>
          <w:rFonts w:ascii="Arial" w:eastAsiaTheme="majorEastAsia" w:hAnsi="Arial" w:cs="Arial"/>
        </w:rPr>
        <w:t>, které</w:t>
      </w:r>
      <w:r w:rsidR="00A13FF0" w:rsidRPr="003F2BA7">
        <w:rPr>
          <w:rFonts w:ascii="Arial" w:eastAsiaTheme="majorEastAsia" w:hAnsi="Arial" w:cs="Arial"/>
        </w:rPr>
        <w:t xml:space="preserve"> představují předpoklad funkčního energetického sektoru 21. století.</w:t>
      </w:r>
      <w:r w:rsidRPr="003F2BA7">
        <w:rPr>
          <w:rFonts w:ascii="Arial" w:eastAsiaTheme="majorEastAsia" w:hAnsi="Arial" w:cs="Arial"/>
        </w:rPr>
        <w:t xml:space="preserve"> </w:t>
      </w:r>
      <w:r w:rsidR="001357EA" w:rsidRPr="003F2BA7">
        <w:rPr>
          <w:rFonts w:ascii="Arial" w:eastAsiaTheme="majorEastAsia" w:hAnsi="Arial" w:cs="Arial"/>
        </w:rPr>
        <w:t xml:space="preserve">Jednotlivé aktivity </w:t>
      </w:r>
      <w:r w:rsidR="00A13FF0" w:rsidRPr="003F2BA7">
        <w:rPr>
          <w:rFonts w:ascii="Arial" w:eastAsiaTheme="majorEastAsia" w:hAnsi="Arial" w:cs="Arial"/>
        </w:rPr>
        <w:t xml:space="preserve">budou odrážet odlišné </w:t>
      </w:r>
      <w:r w:rsidR="00FE69DF" w:rsidRPr="003F2BA7">
        <w:rPr>
          <w:rFonts w:ascii="Arial" w:hAnsi="Arial" w:cs="Arial"/>
        </w:rPr>
        <w:t>charakteristik</w:t>
      </w:r>
      <w:r w:rsidR="00A13FF0" w:rsidRPr="003F2BA7">
        <w:rPr>
          <w:rFonts w:ascii="Arial" w:hAnsi="Arial" w:cs="Arial"/>
        </w:rPr>
        <w:t>y</w:t>
      </w:r>
      <w:r w:rsidR="00FE69DF" w:rsidRPr="003F2BA7">
        <w:rPr>
          <w:rFonts w:ascii="Arial" w:hAnsi="Arial" w:cs="Arial"/>
        </w:rPr>
        <w:t xml:space="preserve"> energetických zdrojů – tj. elektřiny a plynu, </w:t>
      </w:r>
      <w:r w:rsidR="00A13FF0" w:rsidRPr="003F2BA7">
        <w:rPr>
          <w:rFonts w:ascii="Arial" w:hAnsi="Arial" w:cs="Arial"/>
        </w:rPr>
        <w:t>přičemž specifický cíl se zaměřuje na r</w:t>
      </w:r>
      <w:r w:rsidR="00FE69DF" w:rsidRPr="003F2BA7">
        <w:rPr>
          <w:rFonts w:ascii="Arial" w:hAnsi="Arial" w:cs="Arial"/>
        </w:rPr>
        <w:t>ozvoj inteligentních energetických systémů a sítí</w:t>
      </w:r>
      <w:r w:rsidR="008F5964" w:rsidRPr="003F2BA7">
        <w:rPr>
          <w:rFonts w:ascii="Arial" w:hAnsi="Arial" w:cs="Arial"/>
        </w:rPr>
        <w:t>.</w:t>
      </w:r>
      <w:r w:rsidR="005E1AF8" w:rsidRPr="003F2BA7">
        <w:rPr>
          <w:rFonts w:ascii="Arial" w:hAnsi="Arial" w:cs="Arial"/>
        </w:rPr>
        <w:t xml:space="preserve"> </w:t>
      </w:r>
      <w:r w:rsidR="005E1AF8" w:rsidRPr="003F2BA7">
        <w:rPr>
          <w:rFonts w:ascii="Arial" w:eastAsiaTheme="majorEastAsia" w:hAnsi="Arial" w:cs="Arial"/>
          <w:color w:val="000000" w:themeColor="text1"/>
        </w:rPr>
        <w:t xml:space="preserve">Za účelem zjednodušení a zvýšení dostupnosti podpory </w:t>
      </w:r>
      <w:r w:rsidR="005E1AF8" w:rsidRPr="003F2BA7">
        <w:rPr>
          <w:rFonts w:ascii="Arial" w:hAnsi="Arial" w:cs="Arial"/>
        </w:rPr>
        <w:t>bude u akumulace elektrické energie využito zjednodušeného vykazování nákladů.</w:t>
      </w:r>
    </w:p>
    <w:p w14:paraId="240EB79B" w14:textId="77777777" w:rsidR="004B2FE5" w:rsidRPr="003F2BA7" w:rsidRDefault="004B2FE5" w:rsidP="004B2FE5">
      <w:pPr>
        <w:spacing w:after="120" w:line="264" w:lineRule="auto"/>
        <w:jc w:val="both"/>
        <w:rPr>
          <w:rFonts w:ascii="Arial" w:hAnsi="Arial" w:cs="Arial"/>
        </w:rPr>
      </w:pPr>
      <w:r w:rsidRPr="003F2BA7">
        <w:rPr>
          <w:rFonts w:ascii="Arial" w:hAnsi="Arial" w:cs="Arial"/>
        </w:rPr>
        <w:t>V rámci tohoto specifického cíle tak budou podporovány zejména následující aktivity:</w:t>
      </w:r>
    </w:p>
    <w:p w14:paraId="63A6869B" w14:textId="77777777"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bookmarkStart w:id="1115" w:name="_Hlk63848120"/>
      <w:r w:rsidRPr="003F2BA7">
        <w:rPr>
          <w:rFonts w:ascii="Arial" w:hAnsi="Arial" w:cs="Arial"/>
        </w:rPr>
        <w:t>Instalace inteligentních prvků v energetických sítích</w:t>
      </w:r>
      <w:bookmarkEnd w:id="1115"/>
      <w:r w:rsidRPr="003F2BA7">
        <w:rPr>
          <w:rFonts w:ascii="Arial" w:hAnsi="Arial" w:cs="Arial"/>
        </w:rPr>
        <w:t xml:space="preserve"> za účelem rozvoje/vzniku </w:t>
      </w:r>
      <w:proofErr w:type="spellStart"/>
      <w:r w:rsidRPr="003F2BA7">
        <w:rPr>
          <w:rFonts w:ascii="Arial" w:hAnsi="Arial" w:cs="Arial"/>
        </w:rPr>
        <w:t>smart</w:t>
      </w:r>
      <w:proofErr w:type="spellEnd"/>
      <w:r w:rsidRPr="003F2BA7">
        <w:rPr>
          <w:rFonts w:ascii="Arial" w:hAnsi="Arial" w:cs="Arial"/>
        </w:rPr>
        <w:t xml:space="preserve"> </w:t>
      </w:r>
      <w:proofErr w:type="spellStart"/>
      <w:r w:rsidRPr="003F2BA7">
        <w:rPr>
          <w:rFonts w:ascii="Arial" w:hAnsi="Arial" w:cs="Arial"/>
        </w:rPr>
        <w:t>grids</w:t>
      </w:r>
      <w:proofErr w:type="spellEnd"/>
      <w:r w:rsidRPr="003F2BA7">
        <w:rPr>
          <w:rFonts w:ascii="Arial" w:hAnsi="Arial" w:cs="Arial"/>
        </w:rPr>
        <w:t xml:space="preserve"> (inteligentní měření, regulace, spínací prvky, nasazení dálkově ovládaných prvků v distribučních soustavách, nasazení technologických prvků řízení napětí a měření kvality elektřiny v distribučních soustavách, řešení lokální bilance řízením toků výkonu mezi odběrateli a provozovatelem distribuční sítě, opatření ke zlepšení spolehlivosti, informovanosti a zavádění bilance a optimalizace provozu v lokálních distribučních soustavách, atd.);</w:t>
      </w:r>
    </w:p>
    <w:p w14:paraId="0686D0BA" w14:textId="77777777"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Využití zařízení pro ukládání energie v elektrizační soustavě (akumulaci), která jsou plně integrovanými komponentami sítě definovanými ve Směrnici o společných pravidlech pro vnitřní trh s elektřinou a používají se pouze za účelem zajištění bezpečného a spolehlivého provozu přenosové soustavy nebo distribuční soustavy, ale ne pro účely zajišťování výkonové rovnováhy nebo řízení přetížení;</w:t>
      </w:r>
    </w:p>
    <w:p w14:paraId="7D021448" w14:textId="648B5DB7"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bookmarkStart w:id="1116" w:name="_Hlk63847891"/>
      <w:r w:rsidRPr="003F2BA7">
        <w:rPr>
          <w:rFonts w:ascii="Arial" w:hAnsi="Arial" w:cs="Arial"/>
        </w:rPr>
        <w:t>Výstavba, posílení, rekonstrukce a modernizace</w:t>
      </w:r>
      <w:bookmarkEnd w:id="1116"/>
      <w:r w:rsidRPr="003F2BA7">
        <w:rPr>
          <w:rFonts w:ascii="Arial" w:hAnsi="Arial" w:cs="Arial"/>
        </w:rPr>
        <w:t xml:space="preserve"> </w:t>
      </w:r>
      <w:r w:rsidR="002B637B" w:rsidRPr="003F2BA7">
        <w:rPr>
          <w:rFonts w:ascii="Arial" w:hAnsi="Arial" w:cs="Arial"/>
        </w:rPr>
        <w:t>přenosových</w:t>
      </w:r>
      <w:r w:rsidRPr="003F2BA7">
        <w:rPr>
          <w:rFonts w:ascii="Arial" w:hAnsi="Arial" w:cs="Arial"/>
        </w:rPr>
        <w:t xml:space="preserve"> a distribučních soustav a související infrastruktury</w:t>
      </w:r>
      <w:r w:rsidR="001357EA" w:rsidRPr="003F2BA7">
        <w:rPr>
          <w:rFonts w:ascii="Arial" w:hAnsi="Arial" w:cs="Arial"/>
        </w:rPr>
        <w:t>,</w:t>
      </w:r>
      <w:r w:rsidRPr="003F2BA7">
        <w:rPr>
          <w:rFonts w:ascii="Arial" w:hAnsi="Arial" w:cs="Arial"/>
        </w:rPr>
        <w:t xml:space="preserve"> vč. přenosu a zpracování zvýšeného objemu dat spojených se vstupem nových subjektů na trhy s elektřinou a vypořádáním nových služeb v souvislosti s novou legislativou EU</w:t>
      </w:r>
      <w:ins w:id="1117" w:author="Juráš Pavel" w:date="2021-05-20T11:32:00Z">
        <w:r w:rsidR="00CE53F7" w:rsidRPr="003F2BA7">
          <w:rPr>
            <w:rStyle w:val="Znakapoznpodarou"/>
            <w:rFonts w:ascii="Arial" w:hAnsi="Arial" w:cs="Arial"/>
          </w:rPr>
          <w:footnoteReference w:id="105"/>
        </w:r>
      </w:ins>
      <w:r w:rsidRPr="003F2BA7">
        <w:rPr>
          <w:rFonts w:ascii="Arial" w:hAnsi="Arial" w:cs="Arial"/>
        </w:rPr>
        <w:t>;</w:t>
      </w:r>
    </w:p>
    <w:p w14:paraId="53D10E82" w14:textId="77777777"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Snížení technických ztrát a zvýšení účinnosti energetických soustav;</w:t>
      </w:r>
    </w:p>
    <w:p w14:paraId="162670EA" w14:textId="77777777"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Zavádění systémů řízení spotřeby energie;</w:t>
      </w:r>
    </w:p>
    <w:p w14:paraId="5BC672C2" w14:textId="21E75069"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bCs/>
        </w:rPr>
        <w:t xml:space="preserve">Výstavba zařízení </w:t>
      </w:r>
      <w:proofErr w:type="spellStart"/>
      <w:r w:rsidRPr="003F2BA7">
        <w:rPr>
          <w:rFonts w:ascii="Arial" w:hAnsi="Arial" w:cs="Arial"/>
          <w:bCs/>
        </w:rPr>
        <w:t>Power</w:t>
      </w:r>
      <w:proofErr w:type="spellEnd"/>
      <w:r w:rsidRPr="003F2BA7">
        <w:rPr>
          <w:rFonts w:ascii="Arial" w:hAnsi="Arial" w:cs="Arial"/>
          <w:bCs/>
        </w:rPr>
        <w:t>-to-</w:t>
      </w:r>
      <w:proofErr w:type="spellStart"/>
      <w:r w:rsidRPr="003F2BA7">
        <w:rPr>
          <w:rFonts w:ascii="Arial" w:hAnsi="Arial" w:cs="Arial"/>
          <w:bCs/>
        </w:rPr>
        <w:t>Gas</w:t>
      </w:r>
      <w:proofErr w:type="spellEnd"/>
      <w:r w:rsidR="008678A6" w:rsidRPr="003F2BA7">
        <w:rPr>
          <w:rFonts w:ascii="Arial" w:hAnsi="Arial" w:cs="Arial"/>
          <w:bCs/>
        </w:rPr>
        <w:t xml:space="preserve"> (elektrolyzéry)</w:t>
      </w:r>
      <w:r w:rsidRPr="003F2BA7">
        <w:rPr>
          <w:rFonts w:ascii="Arial" w:hAnsi="Arial" w:cs="Arial"/>
          <w:bCs/>
        </w:rPr>
        <w:t xml:space="preserve"> ke konverzi elektřiny z OZE na nové druhy plynů, výstavba metanizačních jednotek</w:t>
      </w:r>
      <w:r w:rsidR="00B34704" w:rsidRPr="003F2BA7">
        <w:rPr>
          <w:rFonts w:ascii="Arial" w:hAnsi="Arial" w:cs="Arial"/>
          <w:bCs/>
        </w:rPr>
        <w:t xml:space="preserve"> (pro výrobu syntetického metanu nebo </w:t>
      </w:r>
      <w:proofErr w:type="spellStart"/>
      <w:r w:rsidR="00B34704" w:rsidRPr="003F2BA7">
        <w:rPr>
          <w:rFonts w:ascii="Arial" w:hAnsi="Arial" w:cs="Arial"/>
          <w:bCs/>
        </w:rPr>
        <w:t>biometanu</w:t>
      </w:r>
      <w:proofErr w:type="spellEnd"/>
      <w:r w:rsidR="00B34704" w:rsidRPr="003F2BA7">
        <w:rPr>
          <w:rFonts w:ascii="Arial" w:hAnsi="Arial" w:cs="Arial"/>
          <w:bCs/>
        </w:rPr>
        <w:t xml:space="preserve"> z vodíku a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00B34704" w:rsidRPr="003F2BA7">
        <w:rPr>
          <w:rFonts w:ascii="Arial" w:hAnsi="Arial" w:cs="Arial"/>
          <w:bCs/>
        </w:rPr>
        <w:t>)</w:t>
      </w:r>
      <w:r w:rsidRPr="003F2BA7">
        <w:rPr>
          <w:rFonts w:ascii="Arial" w:hAnsi="Arial" w:cs="Arial"/>
          <w:bCs/>
        </w:rPr>
        <w:t>, připojení obou zařízení k plynárenské soustavě (sloužících k výrobě vodíku elektrolýzou, případně následné výrobě syntetického metanu</w:t>
      </w:r>
      <w:r w:rsidR="00F81FE6" w:rsidRPr="003F2BA7">
        <w:rPr>
          <w:rFonts w:ascii="Arial" w:hAnsi="Arial" w:cs="Arial"/>
          <w:bCs/>
        </w:rPr>
        <w:t xml:space="preserve"> nebo </w:t>
      </w:r>
      <w:proofErr w:type="spellStart"/>
      <w:r w:rsidR="00F81FE6" w:rsidRPr="003F2BA7">
        <w:rPr>
          <w:rFonts w:ascii="Arial" w:hAnsi="Arial" w:cs="Arial"/>
          <w:bCs/>
        </w:rPr>
        <w:t>biometanu</w:t>
      </w:r>
      <w:proofErr w:type="spellEnd"/>
      <w:r w:rsidRPr="003F2BA7">
        <w:rPr>
          <w:rFonts w:ascii="Arial" w:hAnsi="Arial" w:cs="Arial"/>
          <w:bCs/>
        </w:rPr>
        <w:t xml:space="preserve"> z vodíku a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00A16460" w:rsidRPr="003F2BA7">
        <w:rPr>
          <w:rFonts w:ascii="Arial" w:hAnsi="Arial" w:cs="Arial"/>
          <w:bCs/>
        </w:rPr>
        <w:t>;</w:t>
      </w:r>
    </w:p>
    <w:p w14:paraId="32672D5C" w14:textId="45DC77AD"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bCs/>
        </w:rPr>
        <w:t xml:space="preserve">Výstavba zařízení/stanic na zachytávání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bCs/>
        </w:rPr>
        <w:t xml:space="preserve"> (technologie CCS/CCU)</w:t>
      </w:r>
      <w:r w:rsidR="00A16460" w:rsidRPr="003F2BA7">
        <w:rPr>
          <w:rFonts w:ascii="Arial" w:hAnsi="Arial" w:cs="Arial"/>
          <w:bCs/>
        </w:rPr>
        <w:t>;</w:t>
      </w:r>
    </w:p>
    <w:p w14:paraId="3B43F272" w14:textId="477A3962" w:rsidR="004B2FE5" w:rsidRPr="003F2BA7" w:rsidRDefault="008678A6"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bCs/>
        </w:rPr>
        <w:t>Výstavba zařízení na produkci vodíku</w:t>
      </w:r>
      <w:ins w:id="1121" w:author="Juráš Pavel" w:date="2021-06-03T14:33:00Z">
        <w:r w:rsidR="006C4B17" w:rsidRPr="006C4B17">
          <w:rPr>
            <w:rFonts w:ascii="Arial" w:hAnsi="Arial" w:cs="Arial"/>
            <w:bCs/>
          </w:rPr>
          <w:t xml:space="preserve"> </w:t>
        </w:r>
        <w:r w:rsidR="006C4B17">
          <w:rPr>
            <w:rFonts w:ascii="Arial" w:hAnsi="Arial" w:cs="Arial"/>
            <w:bCs/>
          </w:rPr>
          <w:t>(výroba vodíku z </w:t>
        </w:r>
        <w:proofErr w:type="spellStart"/>
        <w:r w:rsidR="006C4B17">
          <w:rPr>
            <w:rFonts w:ascii="Arial" w:hAnsi="Arial" w:cs="Arial"/>
            <w:bCs/>
          </w:rPr>
          <w:t>biometanu</w:t>
        </w:r>
        <w:proofErr w:type="spellEnd"/>
        <w:r w:rsidR="006C4B17">
          <w:rPr>
            <w:rFonts w:ascii="Arial" w:hAnsi="Arial" w:cs="Arial"/>
            <w:bCs/>
          </w:rPr>
          <w:t xml:space="preserve"> nebo syntetického plynu)</w:t>
        </w:r>
      </w:ins>
      <w:del w:id="1122" w:author="Juráš Pavel" w:date="2021-06-03T14:33:00Z">
        <w:r w:rsidRPr="003F2BA7" w:rsidDel="006C4B17">
          <w:rPr>
            <w:rFonts w:ascii="Arial" w:hAnsi="Arial" w:cs="Arial"/>
            <w:bCs/>
          </w:rPr>
          <w:delText xml:space="preserve"> (výroba vodíku ze zemního plynu se zachytáváním uhlíku, výroba nízkouhlíkového vodíku zpracováním organického odpadů</w:delText>
        </w:r>
      </w:del>
      <w:r w:rsidR="00A16460" w:rsidRPr="003F2BA7">
        <w:rPr>
          <w:rFonts w:ascii="Arial" w:hAnsi="Arial" w:cs="Arial"/>
          <w:bCs/>
        </w:rPr>
        <w:t>;</w:t>
      </w:r>
    </w:p>
    <w:p w14:paraId="38B8D8F4" w14:textId="091EA902"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Připojení zařízení</w:t>
      </w:r>
      <w:r w:rsidR="000618C1" w:rsidRPr="003F2BA7">
        <w:rPr>
          <w:rFonts w:ascii="Arial" w:hAnsi="Arial" w:cs="Arial"/>
        </w:rPr>
        <w:t xml:space="preserve"> na produkci vodíku, </w:t>
      </w:r>
      <w:proofErr w:type="spellStart"/>
      <w:r w:rsidR="000618C1" w:rsidRPr="003F2BA7">
        <w:rPr>
          <w:rFonts w:ascii="Arial" w:hAnsi="Arial" w:cs="Arial"/>
        </w:rPr>
        <w:t>biometanu</w:t>
      </w:r>
      <w:proofErr w:type="spellEnd"/>
      <w:r w:rsidR="000618C1" w:rsidRPr="003F2BA7">
        <w:rPr>
          <w:rFonts w:ascii="Arial" w:hAnsi="Arial" w:cs="Arial"/>
        </w:rPr>
        <w:t xml:space="preserve"> a syntetického metanu</w:t>
      </w:r>
      <w:r w:rsidRPr="003F2BA7">
        <w:rPr>
          <w:rFonts w:ascii="Arial" w:hAnsi="Arial" w:cs="Arial"/>
        </w:rPr>
        <w:t xml:space="preserve"> k plynárenské soustavě (</w:t>
      </w:r>
      <w:r w:rsidRPr="003F2BA7">
        <w:rPr>
          <w:rFonts w:ascii="Arial" w:hAnsi="Arial" w:cs="Arial"/>
          <w:bCs/>
        </w:rPr>
        <w:t xml:space="preserve">měření množství a kvality vyrobených nových druhů plynů, výstavba připojovacích plynovodů, </w:t>
      </w:r>
      <w:proofErr w:type="spellStart"/>
      <w:r w:rsidRPr="003F2BA7">
        <w:rPr>
          <w:rFonts w:ascii="Arial" w:hAnsi="Arial" w:cs="Arial"/>
          <w:bCs/>
        </w:rPr>
        <w:t>vtláčecích</w:t>
      </w:r>
      <w:proofErr w:type="spellEnd"/>
      <w:r w:rsidRPr="003F2BA7">
        <w:rPr>
          <w:rFonts w:ascii="Arial" w:hAnsi="Arial" w:cs="Arial"/>
          <w:bCs/>
        </w:rPr>
        <w:t xml:space="preserve"> zařízení vyrobených nových plynů do plynárenských soustav, obousměrné redukční stanice tlaku pro možnost připojení nových výroben plynů do nižších tlakových úrovní atd.)</w:t>
      </w:r>
      <w:r w:rsidR="00A16460" w:rsidRPr="003F2BA7">
        <w:rPr>
          <w:rFonts w:ascii="Arial" w:hAnsi="Arial" w:cs="Arial"/>
          <w:bCs/>
        </w:rPr>
        <w:t>;</w:t>
      </w:r>
    </w:p>
    <w:p w14:paraId="235A1D1C" w14:textId="0C65661F" w:rsidR="000618C1" w:rsidRPr="003F2BA7" w:rsidRDefault="000618C1"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bCs/>
        </w:rPr>
        <w:t xml:space="preserve">Výstavba infrastruktury </w:t>
      </w:r>
      <w:r w:rsidRPr="003F2BA7">
        <w:rPr>
          <w:rFonts w:ascii="Arial" w:hAnsi="Arial" w:cs="Arial"/>
        </w:rPr>
        <w:t xml:space="preserve">pro skladování, zkapalňování a distribuci vodíku, syntetického metanu nebo </w:t>
      </w:r>
      <w:proofErr w:type="spellStart"/>
      <w:r w:rsidRPr="003F2BA7">
        <w:rPr>
          <w:rFonts w:ascii="Arial" w:hAnsi="Arial" w:cs="Arial"/>
        </w:rPr>
        <w:t>biometanu</w:t>
      </w:r>
      <w:proofErr w:type="spellEnd"/>
      <w:del w:id="1123" w:author="Juráš Pavel" w:date="2021-06-02T16:29:00Z">
        <w:r w:rsidRPr="003F2BA7" w:rsidDel="007F3E9A">
          <w:rPr>
            <w:rFonts w:ascii="Arial" w:hAnsi="Arial" w:cs="Arial"/>
          </w:rPr>
          <w:delText xml:space="preserve"> mimo plynárenskou soustavu</w:delText>
        </w:r>
      </w:del>
      <w:r w:rsidRPr="003F2BA7">
        <w:rPr>
          <w:rFonts w:ascii="Arial" w:hAnsi="Arial" w:cs="Arial"/>
        </w:rPr>
        <w:t>;</w:t>
      </w:r>
    </w:p>
    <w:p w14:paraId="2667E4CE" w14:textId="466637EF"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lastRenderedPageBreak/>
        <w:t>Osazení plynových expanzních turbín v RS spojených s výrobou elektrické energie</w:t>
      </w:r>
      <w:r w:rsidR="00A16460" w:rsidRPr="003F2BA7">
        <w:rPr>
          <w:rFonts w:ascii="Arial" w:hAnsi="Arial" w:cs="Arial"/>
        </w:rPr>
        <w:t>;</w:t>
      </w:r>
    </w:p>
    <w:p w14:paraId="6AE6010E" w14:textId="4BF0E2B6"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Modernizace</w:t>
      </w:r>
      <w:r w:rsidR="000618C1" w:rsidRPr="003F2BA7">
        <w:rPr>
          <w:rFonts w:ascii="Arial" w:hAnsi="Arial" w:cs="Arial"/>
        </w:rPr>
        <w:t>,</w:t>
      </w:r>
      <w:r w:rsidRPr="003F2BA7">
        <w:rPr>
          <w:rFonts w:ascii="Arial" w:hAnsi="Arial" w:cs="Arial"/>
        </w:rPr>
        <w:t xml:space="preserve"> úprava</w:t>
      </w:r>
      <w:r w:rsidR="000618C1" w:rsidRPr="003F2BA7">
        <w:rPr>
          <w:rFonts w:ascii="Arial" w:hAnsi="Arial" w:cs="Arial"/>
        </w:rPr>
        <w:t xml:space="preserve"> a výstavba</w:t>
      </w:r>
      <w:r w:rsidRPr="003F2BA7">
        <w:rPr>
          <w:rFonts w:ascii="Arial" w:hAnsi="Arial" w:cs="Arial"/>
        </w:rPr>
        <w:t xml:space="preserve"> plynárenské soustavy</w:t>
      </w:r>
      <w:r w:rsidR="000618C1" w:rsidRPr="003F2BA7">
        <w:rPr>
          <w:rFonts w:ascii="Arial" w:hAnsi="Arial" w:cs="Arial"/>
        </w:rPr>
        <w:t xml:space="preserve"> zahrnující</w:t>
      </w:r>
      <w:r w:rsidRPr="003F2BA7">
        <w:rPr>
          <w:rFonts w:ascii="Arial" w:hAnsi="Arial" w:cs="Arial"/>
        </w:rPr>
        <w:t xml:space="preserve"> </w:t>
      </w:r>
      <w:r w:rsidR="000618C1" w:rsidRPr="003F2BA7">
        <w:rPr>
          <w:rFonts w:ascii="Arial" w:hAnsi="Arial" w:cs="Arial"/>
        </w:rPr>
        <w:t xml:space="preserve">výstavbu </w:t>
      </w:r>
      <w:r w:rsidRPr="003F2BA7">
        <w:rPr>
          <w:rFonts w:ascii="Arial" w:hAnsi="Arial" w:cs="Arial"/>
        </w:rPr>
        <w:t xml:space="preserve">plynovodů a </w:t>
      </w:r>
      <w:r w:rsidR="000618C1" w:rsidRPr="003F2BA7">
        <w:rPr>
          <w:rFonts w:ascii="Arial" w:hAnsi="Arial" w:cs="Arial"/>
        </w:rPr>
        <w:t xml:space="preserve">modernizaci </w:t>
      </w:r>
      <w:r w:rsidRPr="003F2BA7">
        <w:rPr>
          <w:rFonts w:ascii="Arial" w:hAnsi="Arial" w:cs="Arial"/>
        </w:rPr>
        <w:t>zásobníků plynu včetně instalace nových podzemních sond, moderních kompresorů a bezpečnostních prvků kompatibilních s novými druhy plynů</w:t>
      </w:r>
      <w:r w:rsidR="000618C1" w:rsidRPr="003F2BA7">
        <w:rPr>
          <w:rFonts w:ascii="Arial" w:hAnsi="Arial" w:cs="Arial"/>
        </w:rPr>
        <w:t xml:space="preserve"> umožňující jak přepravu a distribuci směsi zemního plynu a nových druhů plynů (vodík, </w:t>
      </w:r>
      <w:proofErr w:type="spellStart"/>
      <w:r w:rsidR="000618C1" w:rsidRPr="003F2BA7">
        <w:rPr>
          <w:rFonts w:ascii="Arial" w:hAnsi="Arial" w:cs="Arial"/>
        </w:rPr>
        <w:t>biometan</w:t>
      </w:r>
      <w:proofErr w:type="spellEnd"/>
      <w:r w:rsidR="000618C1" w:rsidRPr="003F2BA7">
        <w:rPr>
          <w:rFonts w:ascii="Arial" w:hAnsi="Arial" w:cs="Arial"/>
        </w:rPr>
        <w:t xml:space="preserve"> a syntetický metan), tak i samostatnou přepravu a distribuci vodíku</w:t>
      </w:r>
      <w:r w:rsidRPr="003F2BA7">
        <w:rPr>
          <w:rFonts w:ascii="Arial" w:hAnsi="Arial" w:cs="Arial"/>
        </w:rPr>
        <w:t>, vybavení zásobníků plynů biologickou metanizací</w:t>
      </w:r>
      <w:r w:rsidR="00A16460" w:rsidRPr="003F2BA7">
        <w:rPr>
          <w:rFonts w:ascii="Arial" w:hAnsi="Arial" w:cs="Arial"/>
        </w:rPr>
        <w:t>;</w:t>
      </w:r>
    </w:p>
    <w:p w14:paraId="299DC6A2" w14:textId="5E6DCC16" w:rsidR="004B2FE5" w:rsidRPr="003F2BA7" w:rsidRDefault="004B2FE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 xml:space="preserve">Instalace inteligentních prvků v plynárenských sítích a software za účelem rozvoje/vzniku </w:t>
      </w:r>
      <w:proofErr w:type="spellStart"/>
      <w:r w:rsidRPr="003F2BA7">
        <w:rPr>
          <w:rFonts w:ascii="Arial" w:hAnsi="Arial" w:cs="Arial"/>
        </w:rPr>
        <w:t>smart</w:t>
      </w:r>
      <w:proofErr w:type="spellEnd"/>
      <w:r w:rsidRPr="003F2BA7">
        <w:rPr>
          <w:rFonts w:ascii="Arial" w:hAnsi="Arial" w:cs="Arial"/>
        </w:rPr>
        <w:t xml:space="preserve"> </w:t>
      </w:r>
      <w:proofErr w:type="spellStart"/>
      <w:r w:rsidRPr="003F2BA7">
        <w:rPr>
          <w:rFonts w:ascii="Arial" w:hAnsi="Arial" w:cs="Arial"/>
        </w:rPr>
        <w:t>grids</w:t>
      </w:r>
      <w:proofErr w:type="spellEnd"/>
      <w:r w:rsidRPr="003F2BA7">
        <w:rPr>
          <w:rFonts w:ascii="Arial" w:hAnsi="Arial" w:cs="Arial"/>
        </w:rPr>
        <w:t xml:space="preserve"> a pro efektivní řízení integrace nových druhů plynu</w:t>
      </w:r>
      <w:r w:rsidR="00A16460" w:rsidRPr="003F2BA7">
        <w:rPr>
          <w:rFonts w:ascii="Arial" w:hAnsi="Arial" w:cs="Arial"/>
        </w:rPr>
        <w:t>;</w:t>
      </w:r>
    </w:p>
    <w:p w14:paraId="117D548F" w14:textId="79F3EFD5" w:rsidR="00502415" w:rsidRPr="003F2BA7" w:rsidRDefault="00502415" w:rsidP="008F3959">
      <w:pPr>
        <w:pStyle w:val="Odstavecseseznamem"/>
        <w:numPr>
          <w:ilvl w:val="0"/>
          <w:numId w:val="12"/>
        </w:numPr>
        <w:spacing w:after="120" w:line="264" w:lineRule="auto"/>
        <w:contextualSpacing w:val="0"/>
        <w:jc w:val="both"/>
        <w:rPr>
          <w:rFonts w:ascii="Arial" w:hAnsi="Arial" w:cs="Arial"/>
        </w:rPr>
      </w:pPr>
      <w:r w:rsidRPr="003F2BA7">
        <w:rPr>
          <w:rFonts w:ascii="Arial" w:hAnsi="Arial" w:cs="Arial"/>
        </w:rPr>
        <w:t xml:space="preserve">Podpora akumulace energie a transformace energie mezi </w:t>
      </w:r>
      <w:proofErr w:type="spellStart"/>
      <w:r w:rsidRPr="003F2BA7">
        <w:rPr>
          <w:rFonts w:ascii="Arial" w:hAnsi="Arial" w:cs="Arial"/>
        </w:rPr>
        <w:t>energonositeli</w:t>
      </w:r>
      <w:proofErr w:type="spellEnd"/>
      <w:r w:rsidRPr="003F2BA7">
        <w:rPr>
          <w:rFonts w:ascii="Arial" w:hAnsi="Arial" w:cs="Arial"/>
        </w:rPr>
        <w:t>.</w:t>
      </w:r>
    </w:p>
    <w:p w14:paraId="3BAD4034" w14:textId="77777777" w:rsidR="00FE69DF" w:rsidRPr="003F2BA7" w:rsidRDefault="00FE69DF" w:rsidP="00D4331F">
      <w:pPr>
        <w:spacing w:after="120" w:line="264" w:lineRule="auto"/>
        <w:jc w:val="both"/>
        <w:rPr>
          <w:rFonts w:ascii="Arial" w:hAnsi="Arial" w:cs="Arial"/>
          <w:b/>
          <w:u w:val="single"/>
        </w:rPr>
      </w:pPr>
    </w:p>
    <w:p w14:paraId="24485DEF" w14:textId="7BC774C5" w:rsidR="004822C5" w:rsidRPr="003F2BA7" w:rsidRDefault="004822C5" w:rsidP="00D4331F">
      <w:pPr>
        <w:overflowPunct/>
        <w:autoSpaceDE/>
        <w:autoSpaceDN/>
        <w:adjustRightInd/>
        <w:spacing w:after="120" w:line="264" w:lineRule="auto"/>
        <w:jc w:val="both"/>
        <w:textAlignment w:val="auto"/>
        <w:rPr>
          <w:rFonts w:ascii="Arial" w:eastAsiaTheme="minorHAnsi" w:hAnsi="Arial" w:cs="Arial"/>
          <w:b/>
          <w:bCs/>
        </w:rPr>
      </w:pPr>
      <w:r w:rsidRPr="003F2BA7">
        <w:rPr>
          <w:rFonts w:ascii="Arial" w:eastAsiaTheme="minorHAnsi" w:hAnsi="Arial" w:cs="Arial"/>
          <w:b/>
          <w:bCs/>
        </w:rPr>
        <w:t>Očekávaný příspěvek podporovaných aktivit ke specifickému cíli:</w:t>
      </w:r>
    </w:p>
    <w:p w14:paraId="3ED5EC9B" w14:textId="73364C63" w:rsidR="004B2FE5" w:rsidRPr="003F2BA7" w:rsidRDefault="004B2FE5" w:rsidP="004B2FE5">
      <w:pPr>
        <w:overflowPunct/>
        <w:autoSpaceDE/>
        <w:autoSpaceDN/>
        <w:adjustRightInd/>
        <w:spacing w:after="120" w:line="264" w:lineRule="auto"/>
        <w:jc w:val="both"/>
        <w:textAlignment w:val="auto"/>
        <w:rPr>
          <w:rFonts w:ascii="Arial" w:hAnsi="Arial" w:cs="Arial"/>
        </w:rPr>
      </w:pPr>
      <w:r w:rsidRPr="003F2BA7">
        <w:rPr>
          <w:rFonts w:ascii="Arial" w:hAnsi="Arial" w:cs="Arial"/>
        </w:rPr>
        <w:t>Prostřednictvím výše uvedených aktivit by mělo být dosaženo především implementace inteligentních sítí, které umožní zvýšit celkovou kapacitu pro připojení decentralizované výroby elektřiny, zejména z</w:t>
      </w:r>
      <w:r w:rsidR="001357EA" w:rsidRPr="003F2BA7">
        <w:rPr>
          <w:rFonts w:ascii="Arial" w:hAnsi="Arial" w:cs="Arial"/>
        </w:rPr>
        <w:t> </w:t>
      </w:r>
      <w:r w:rsidRPr="003F2BA7">
        <w:rPr>
          <w:rFonts w:ascii="Arial" w:hAnsi="Arial" w:cs="Arial"/>
        </w:rPr>
        <w:t>OZE</w:t>
      </w:r>
      <w:r w:rsidR="001357EA" w:rsidRPr="003F2BA7">
        <w:rPr>
          <w:rFonts w:ascii="Arial" w:hAnsi="Arial" w:cs="Arial"/>
        </w:rPr>
        <w:t>,</w:t>
      </w:r>
      <w:r w:rsidRPr="003F2BA7">
        <w:rPr>
          <w:rFonts w:ascii="Arial" w:hAnsi="Arial" w:cs="Arial"/>
        </w:rPr>
        <w:t xml:space="preserve"> a zároveň zajistí spolehlivý a bezpečný provoz distribučních soustav. Instalací inteligentních prvků a jejich skupin v energetických sítích by mělo být dále dosaženo optimalizace provozu a snížení poruchovosti/zkrácení doby výpadku dodávky elektřiny při poruše v síti. V neposlední řadě je cílem dosažení energeticko-klimatických cílů dle deklarace na </w:t>
      </w:r>
      <w:r w:rsidRPr="003F2BA7">
        <w:rPr>
          <w:rFonts w:ascii="Arial" w:hAnsi="Arial" w:cs="Arial"/>
          <w:bCs/>
        </w:rPr>
        <w:t>udržitelnou a inteligentní plynárenskou infrastrukturu pro Evropu</w:t>
      </w:r>
      <w:r w:rsidRPr="003F2BA7">
        <w:rPr>
          <w:rFonts w:ascii="Arial" w:hAnsi="Arial" w:cs="Arial"/>
        </w:rPr>
        <w:t xml:space="preserve"> a závazků vůči emisním cílům v roce 2030. V rámci dosažení klimatických cílů se předpokládá, že energetické mixy členských států EU budou složeny ze zdrojů, které emitují minimum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rPr>
        <w:t xml:space="preserve">.  </w:t>
      </w:r>
    </w:p>
    <w:p w14:paraId="2FE2D9AA" w14:textId="5641E6D8" w:rsidR="004B2FE5" w:rsidRPr="003F2BA7" w:rsidRDefault="004B2FE5" w:rsidP="004B2FE5">
      <w:pPr>
        <w:overflowPunct/>
        <w:autoSpaceDE/>
        <w:autoSpaceDN/>
        <w:adjustRightInd/>
        <w:spacing w:after="120" w:line="264" w:lineRule="auto"/>
        <w:jc w:val="both"/>
        <w:textAlignment w:val="auto"/>
        <w:rPr>
          <w:rFonts w:ascii="Arial" w:hAnsi="Arial" w:cs="Arial"/>
          <w:i/>
        </w:rPr>
      </w:pPr>
      <w:r w:rsidRPr="003F2BA7">
        <w:rPr>
          <w:rFonts w:ascii="Arial" w:hAnsi="Arial" w:cs="Arial"/>
        </w:rPr>
        <w:t xml:space="preserve">Dalším z uvažovaných řešení je plná elektrifikace spotřeby. Toto řešení je však problematické, jednak kvůli nutnosti výstavby dodatečné přenosové infrastruktury a také protože některé sektory nelze plně elektrifikovat, zvláště teplárenství a části zpracovatelského průmyslu. </w:t>
      </w:r>
      <w:proofErr w:type="spellStart"/>
      <w:r w:rsidRPr="003F2BA7">
        <w:rPr>
          <w:rFonts w:ascii="Arial" w:hAnsi="Arial" w:cs="Arial"/>
        </w:rPr>
        <w:t>Sector-coupling</w:t>
      </w:r>
      <w:proofErr w:type="spellEnd"/>
      <w:r w:rsidRPr="003F2BA7">
        <w:rPr>
          <w:rFonts w:ascii="Arial" w:hAnsi="Arial" w:cs="Arial"/>
        </w:rPr>
        <w:t xml:space="preserve"> jako takový nabízí alternativu tomuto řešení, jelikož umožňuje existenci hybridního systému s využitím elektřiny a kombinací obnovitelných/</w:t>
      </w:r>
      <w:proofErr w:type="spellStart"/>
      <w:r w:rsidRPr="003F2BA7">
        <w:rPr>
          <w:rFonts w:ascii="Arial" w:hAnsi="Arial" w:cs="Arial"/>
        </w:rPr>
        <w:t>nízkoemisních</w:t>
      </w:r>
      <w:proofErr w:type="spellEnd"/>
      <w:r w:rsidRPr="003F2BA7">
        <w:rPr>
          <w:rFonts w:ascii="Arial" w:hAnsi="Arial" w:cs="Arial"/>
        </w:rPr>
        <w:t xml:space="preserve"> plynů. </w:t>
      </w:r>
      <w:proofErr w:type="spellStart"/>
      <w:r w:rsidRPr="003F2BA7">
        <w:rPr>
          <w:rFonts w:ascii="Arial" w:hAnsi="Arial" w:cs="Arial"/>
        </w:rPr>
        <w:t>Sector-coupling</w:t>
      </w:r>
      <w:proofErr w:type="spellEnd"/>
      <w:r w:rsidRPr="003F2BA7">
        <w:rPr>
          <w:rFonts w:ascii="Arial" w:hAnsi="Arial" w:cs="Arial"/>
        </w:rPr>
        <w:t xml:space="preserve"> proto umožni vyřešit několik problémů energetického sektoru:</w:t>
      </w:r>
      <w:r w:rsidRPr="003F2BA7">
        <w:rPr>
          <w:rFonts w:ascii="Arial" w:hAnsi="Arial" w:cs="Arial"/>
          <w:i/>
        </w:rPr>
        <w:t xml:space="preserve"> </w:t>
      </w:r>
      <w:proofErr w:type="spellStart"/>
      <w:r w:rsidRPr="003F2BA7">
        <w:rPr>
          <w:rFonts w:ascii="Arial" w:hAnsi="Arial" w:cs="Arial"/>
        </w:rPr>
        <w:t>power</w:t>
      </w:r>
      <w:proofErr w:type="spellEnd"/>
      <w:r w:rsidRPr="003F2BA7">
        <w:rPr>
          <w:rFonts w:ascii="Arial" w:hAnsi="Arial" w:cs="Arial"/>
        </w:rPr>
        <w:t xml:space="preserve"> to </w:t>
      </w:r>
      <w:proofErr w:type="spellStart"/>
      <w:r w:rsidRPr="003F2BA7">
        <w:rPr>
          <w:rFonts w:ascii="Arial" w:hAnsi="Arial" w:cs="Arial"/>
        </w:rPr>
        <w:t>gas</w:t>
      </w:r>
      <w:proofErr w:type="spellEnd"/>
      <w:r w:rsidRPr="003F2BA7">
        <w:rPr>
          <w:rFonts w:ascii="Arial" w:hAnsi="Arial" w:cs="Arial"/>
        </w:rPr>
        <w:t xml:space="preserve"> (P2G) technologie umožní uskladňovat větší množství energie ve formě plynných paliv, v současnosti skladování elektřiny v takových objemech není možné</w:t>
      </w:r>
      <w:r w:rsidRPr="003F2BA7">
        <w:rPr>
          <w:rFonts w:ascii="Arial" w:hAnsi="Arial" w:cs="Arial"/>
          <w:i/>
        </w:rPr>
        <w:t xml:space="preserve"> </w:t>
      </w:r>
      <w:r w:rsidRPr="003F2BA7">
        <w:rPr>
          <w:rFonts w:ascii="Arial" w:hAnsi="Arial" w:cs="Arial"/>
        </w:rPr>
        <w:t>celkové náklady na přechod k </w:t>
      </w:r>
      <w:proofErr w:type="spellStart"/>
      <w:r w:rsidRPr="003F2BA7">
        <w:rPr>
          <w:rFonts w:ascii="Arial" w:hAnsi="Arial" w:cs="Arial"/>
        </w:rPr>
        <w:t>nízkoemisní</w:t>
      </w:r>
      <w:proofErr w:type="spellEnd"/>
      <w:r w:rsidRPr="003F2BA7">
        <w:rPr>
          <w:rFonts w:ascii="Arial" w:hAnsi="Arial" w:cs="Arial"/>
        </w:rPr>
        <w:t xml:space="preserve"> energetice budou podstatně nižší, jelikož dojde k využívání stávající plynárenské infrastruktury a nebude nutné tolik investovat do výstavby přenosových sítí;  dojde k efektivnějšímu využití a většímu rozvoji OZE, které nebudou limitovány možnostmi přenosové soustavy při přepravě elektřiny na větší vzdálenosti. Avšak plynárenskou infrastrukturu bude nutné modernizovat, aby byla schopná nové druhy plynů včetně vodíku vyrábět, přepravovat, distribuovat a uskladňovat. Podpora P2G technologie pomůže otestovat instalaci a provoz nejmodernější technologie v oblasti obnovitelných plynů, tj. elektrolýzu, metanizaci a následné vtláčení </w:t>
      </w:r>
      <w:proofErr w:type="spellStart"/>
      <w:r w:rsidRPr="003F2BA7">
        <w:rPr>
          <w:rFonts w:ascii="Arial" w:hAnsi="Arial" w:cs="Arial"/>
        </w:rPr>
        <w:t>biometanu</w:t>
      </w:r>
      <w:proofErr w:type="spellEnd"/>
      <w:r w:rsidRPr="003F2BA7">
        <w:rPr>
          <w:rFonts w:ascii="Arial" w:hAnsi="Arial" w:cs="Arial"/>
        </w:rPr>
        <w:t xml:space="preserve"> a vodíku do přepravní a distribuční soustavy.</w:t>
      </w:r>
    </w:p>
    <w:p w14:paraId="2CC5230E" w14:textId="77777777" w:rsidR="004B2FE5" w:rsidRPr="003F2BA7" w:rsidRDefault="004B2FE5" w:rsidP="004B2FE5">
      <w:pPr>
        <w:overflowPunct/>
        <w:autoSpaceDE/>
        <w:autoSpaceDN/>
        <w:adjustRightInd/>
        <w:spacing w:after="120" w:line="264" w:lineRule="auto"/>
        <w:jc w:val="both"/>
        <w:textAlignment w:val="auto"/>
        <w:rPr>
          <w:rFonts w:ascii="Arial" w:hAnsi="Arial" w:cs="Arial"/>
          <w:b/>
        </w:rPr>
      </w:pPr>
      <w:r w:rsidRPr="003F2BA7">
        <w:rPr>
          <w:rFonts w:ascii="Arial" w:hAnsi="Arial" w:cs="Arial"/>
          <w:bCs/>
        </w:rPr>
        <w:t>Využití inteligentních prvků a jejich skupin v distribučních sítích dále přispěje k rozšíření intermitentních zdrojů OZE a zdrojů s nízkými emisemi. Inteligentní měřicí systémy také monitorují toky a napomáhají optimalizaci spotřeby energie. U distribučních soustav budou rovněž nově připojována zařízení pro ukládání energie, která umožní optimální distribuci elektrické energie s ohledem na vlastnosti OZE i jiných výroben elektřiny. S ohledem na výše uvedené bude významným faktorem rozvoje odezva strany poptávky, do které se zákazníci budou moci aktivně zapojit díky prostředí vytvořenému inteligentními sítěmi.</w:t>
      </w:r>
    </w:p>
    <w:p w14:paraId="21DE90D3" w14:textId="77777777" w:rsidR="004B2FE5" w:rsidRPr="003F2BA7" w:rsidRDefault="004B2FE5" w:rsidP="004B2FE5">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Realizace intervencí by rovněž měla zajistit udržení plynulosti a spolehlivosti dodávek energie v nepříznivých povětrnostních podmínkách způsobených klimatickou změnou, vyšší účast zákazníků na trhu s elektřinou, optimalizaci chování zákazníků z hlediska provozu energetické soustavy díky lepší informovanosti a včasnému poskytnutí potřebných dat o spotřebě a o chování soustavy.</w:t>
      </w:r>
    </w:p>
    <w:p w14:paraId="6BCA5F95" w14:textId="05949038" w:rsidR="004B2FE5" w:rsidRPr="003F2BA7" w:rsidRDefault="004B2FE5" w:rsidP="004B2FE5">
      <w:pPr>
        <w:overflowPunct/>
        <w:autoSpaceDE/>
        <w:autoSpaceDN/>
        <w:adjustRightInd/>
        <w:spacing w:after="120" w:line="264" w:lineRule="auto"/>
        <w:jc w:val="both"/>
        <w:textAlignment w:val="auto"/>
        <w:rPr>
          <w:rFonts w:ascii="Arial" w:hAnsi="Arial" w:cs="Arial"/>
          <w:bCs/>
        </w:rPr>
      </w:pPr>
      <w:r w:rsidRPr="003F2BA7">
        <w:rPr>
          <w:rFonts w:ascii="Arial" w:hAnsi="Arial" w:cs="Arial"/>
        </w:rPr>
        <w:t>V případě plynárenských soustav by mělo dojít</w:t>
      </w:r>
      <w:r w:rsidR="00502A87" w:rsidRPr="003F2BA7">
        <w:rPr>
          <w:rFonts w:ascii="Arial" w:hAnsi="Arial" w:cs="Arial"/>
        </w:rPr>
        <w:t xml:space="preserve"> k</w:t>
      </w:r>
      <w:r w:rsidRPr="003F2BA7">
        <w:rPr>
          <w:rFonts w:ascii="Arial" w:hAnsi="Arial" w:cs="Arial"/>
        </w:rPr>
        <w:t xml:space="preserve"> </w:t>
      </w:r>
      <w:r w:rsidR="006C013A" w:rsidRPr="003F2BA7">
        <w:rPr>
          <w:rFonts w:ascii="Arial" w:hAnsi="Arial" w:cs="Arial"/>
        </w:rPr>
        <w:t>naplnění</w:t>
      </w:r>
      <w:r w:rsidRPr="003F2BA7">
        <w:rPr>
          <w:rFonts w:ascii="Arial" w:hAnsi="Arial" w:cs="Arial"/>
        </w:rPr>
        <w:t xml:space="preserve"> energeticko-klimatických cílů dle deklarace na </w:t>
      </w:r>
      <w:r w:rsidRPr="003F2BA7">
        <w:rPr>
          <w:rFonts w:ascii="Arial" w:hAnsi="Arial" w:cs="Arial"/>
          <w:bCs/>
        </w:rPr>
        <w:t xml:space="preserve">udržitelnou a inteligentní plynárenskou infrastrukturu pro Evropu či možnost vyrábět a uskladňovat </w:t>
      </w:r>
      <w:r w:rsidRPr="003F2BA7">
        <w:rPr>
          <w:rFonts w:ascii="Arial" w:hAnsi="Arial" w:cs="Arial"/>
          <w:bCs/>
        </w:rPr>
        <w:lastRenderedPageBreak/>
        <w:t>větší množství energie ve formě bez- /nízko-emisní</w:t>
      </w:r>
      <w:r w:rsidR="00502A87" w:rsidRPr="003F2BA7">
        <w:rPr>
          <w:rFonts w:ascii="Arial" w:hAnsi="Arial" w:cs="Arial"/>
          <w:bCs/>
        </w:rPr>
        <w:t xml:space="preserve">ch </w:t>
      </w:r>
      <w:r w:rsidRPr="003F2BA7">
        <w:rPr>
          <w:rFonts w:ascii="Arial" w:hAnsi="Arial" w:cs="Arial"/>
          <w:bCs/>
        </w:rPr>
        <w:t>plynných paliv a dále finanční úspory a nižší celkové náklady na přechod k </w:t>
      </w:r>
      <w:proofErr w:type="spellStart"/>
      <w:r w:rsidRPr="003F2BA7">
        <w:rPr>
          <w:rFonts w:ascii="Arial" w:hAnsi="Arial" w:cs="Arial"/>
          <w:bCs/>
        </w:rPr>
        <w:t>nízkoemisní</w:t>
      </w:r>
      <w:proofErr w:type="spellEnd"/>
      <w:r w:rsidRPr="003F2BA7">
        <w:rPr>
          <w:rFonts w:ascii="Arial" w:hAnsi="Arial" w:cs="Arial"/>
          <w:bCs/>
        </w:rPr>
        <w:t xml:space="preserve"> energetice či vyšší účast zákazníků na trhu s plynem.</w:t>
      </w:r>
    </w:p>
    <w:p w14:paraId="4DC1C174" w14:textId="051D74DE" w:rsidR="004B2FE5" w:rsidRPr="003F2BA7" w:rsidRDefault="004B2FE5" w:rsidP="004B2FE5">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 xml:space="preserve">Instalace nových moderních technologií na plynárenské soustavě (např. nových turbosoustrojí) umožní přepravu směsí alternativních paliv, např. vodíku v různých poměrech a dalších nových plynů, rovněž také povede ke zvýšení energetické účinnosti provozu a snížení emisí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bCs/>
        </w:rPr>
        <w:t>, což významně přispěje k ekologičtějšímu provozu.</w:t>
      </w:r>
    </w:p>
    <w:p w14:paraId="0B0F56C5" w14:textId="77777777" w:rsidR="00BD7EB0" w:rsidRPr="003F2BA7" w:rsidRDefault="00BD7EB0" w:rsidP="004B2FE5">
      <w:pPr>
        <w:overflowPunct/>
        <w:autoSpaceDE/>
        <w:autoSpaceDN/>
        <w:adjustRightInd/>
        <w:spacing w:after="120" w:line="264" w:lineRule="auto"/>
        <w:jc w:val="both"/>
        <w:textAlignment w:val="auto"/>
        <w:rPr>
          <w:rFonts w:ascii="Arial" w:hAnsi="Arial" w:cs="Arial"/>
          <w:bCs/>
        </w:rPr>
      </w:pPr>
    </w:p>
    <w:p w14:paraId="5AC574BD" w14:textId="77777777" w:rsidR="00984B95" w:rsidRPr="003F2BA7" w:rsidRDefault="00984B95" w:rsidP="00D4331F">
      <w:pPr>
        <w:spacing w:after="120" w:line="264" w:lineRule="auto"/>
        <w:rPr>
          <w:rFonts w:ascii="Arial" w:hAnsi="Arial" w:cs="Arial"/>
          <w:b/>
          <w:i/>
          <w:iCs/>
          <w:u w:val="single"/>
        </w:rPr>
      </w:pPr>
      <w:r w:rsidRPr="003F2BA7">
        <w:rPr>
          <w:rFonts w:ascii="Arial" w:hAnsi="Arial" w:cs="Arial"/>
          <w:b/>
          <w:i/>
          <w:iCs/>
          <w:u w:val="single"/>
        </w:rPr>
        <w:t>Hlavní cílové skupiny</w:t>
      </w:r>
    </w:p>
    <w:p w14:paraId="1B46084F" w14:textId="757E744F" w:rsidR="004033D3" w:rsidRPr="003F2BA7" w:rsidRDefault="00DF6D59" w:rsidP="004033D3">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Cílovými skupinami jsou jak licencované subjekty podnikající v energetických odvětvích (provozovatel přenosové soustavy, provozovatel přeprav</w:t>
      </w:r>
      <w:r w:rsidR="00B64476" w:rsidRPr="003F2BA7">
        <w:rPr>
          <w:rFonts w:ascii="Arial" w:hAnsi="Arial" w:cs="Arial"/>
          <w:bCs/>
        </w:rPr>
        <w:t>n</w:t>
      </w:r>
      <w:r w:rsidRPr="003F2BA7">
        <w:rPr>
          <w:rFonts w:ascii="Arial" w:hAnsi="Arial" w:cs="Arial"/>
          <w:bCs/>
        </w:rPr>
        <w:t xml:space="preserve">í soustavy, provozovatelé distribučních soustav, držitelé licencí na uskladňování plynu, držitel licence na výrobu elektřiny a držitel licence na výrobu plynu), tak i nelicencované podnikatelské subjekty nepodnikající v energetických odvětví. </w:t>
      </w:r>
    </w:p>
    <w:p w14:paraId="5F71E58E" w14:textId="14D0AD63" w:rsidR="00473BDA" w:rsidRPr="003F2BA7" w:rsidRDefault="009F655A" w:rsidP="00BD7EB0">
      <w:pPr>
        <w:overflowPunct/>
        <w:autoSpaceDE/>
        <w:autoSpaceDN/>
        <w:adjustRightInd/>
        <w:spacing w:after="240" w:line="264" w:lineRule="auto"/>
        <w:jc w:val="both"/>
        <w:textAlignment w:val="auto"/>
        <w:rPr>
          <w:rFonts w:ascii="Arial" w:hAnsi="Arial" w:cs="Arial"/>
        </w:rPr>
      </w:pPr>
      <w:r w:rsidRPr="003F2BA7">
        <w:rPr>
          <w:rFonts w:ascii="Arial" w:eastAsiaTheme="majorEastAsia" w:hAnsi="Arial" w:cs="Arial"/>
          <w:u w:val="single"/>
        </w:rPr>
        <w:t>Příjemci podpory</w:t>
      </w:r>
      <w:r w:rsidR="009E0032" w:rsidRPr="003F2BA7">
        <w:rPr>
          <w:rFonts w:ascii="Arial" w:hAnsi="Arial" w:cs="Arial"/>
          <w:bCs/>
          <w:u w:val="single"/>
        </w:rPr>
        <w:t>:</w:t>
      </w:r>
      <w:r w:rsidR="009E0032" w:rsidRPr="003F2BA7">
        <w:rPr>
          <w:rFonts w:ascii="Arial" w:hAnsi="Arial" w:cs="Arial"/>
          <w:bCs/>
        </w:rPr>
        <w:t xml:space="preserve"> </w:t>
      </w:r>
      <w:r w:rsidRPr="003F2BA7">
        <w:rPr>
          <w:rFonts w:ascii="Arial" w:hAnsi="Arial" w:cs="Arial"/>
          <w:bCs/>
        </w:rPr>
        <w:t>p</w:t>
      </w:r>
      <w:r w:rsidR="009E0032" w:rsidRPr="003F2BA7">
        <w:rPr>
          <w:rFonts w:ascii="Arial" w:hAnsi="Arial" w:cs="Arial"/>
          <w:bCs/>
        </w:rPr>
        <w:t>odnikatelské subjekty (</w:t>
      </w:r>
      <w:r w:rsidR="006C013A" w:rsidRPr="003F2BA7">
        <w:rPr>
          <w:rFonts w:ascii="Arial" w:hAnsi="Arial" w:cs="Arial"/>
          <w:bCs/>
        </w:rPr>
        <w:t>malé,</w:t>
      </w:r>
      <w:r w:rsidR="00A16460" w:rsidRPr="003F2BA7">
        <w:rPr>
          <w:rFonts w:ascii="Arial" w:hAnsi="Arial" w:cs="Arial"/>
          <w:bCs/>
        </w:rPr>
        <w:t xml:space="preserve"> </w:t>
      </w:r>
      <w:r w:rsidR="009E0032" w:rsidRPr="003F2BA7">
        <w:rPr>
          <w:rFonts w:ascii="Arial" w:hAnsi="Arial" w:cs="Arial"/>
          <w:bCs/>
        </w:rPr>
        <w:t>střední a velké podniky</w:t>
      </w:r>
      <w:r w:rsidR="00845599" w:rsidRPr="003F2BA7">
        <w:rPr>
          <w:rStyle w:val="Znakapoznpodarou"/>
          <w:rFonts w:ascii="Arial" w:hAnsi="Arial" w:cs="Arial"/>
          <w:bCs/>
        </w:rPr>
        <w:footnoteReference w:id="106"/>
      </w:r>
      <w:r w:rsidR="009E0032" w:rsidRPr="003F2BA7">
        <w:rPr>
          <w:rFonts w:ascii="Arial" w:hAnsi="Arial" w:cs="Arial"/>
          <w:bCs/>
        </w:rPr>
        <w:t>)</w:t>
      </w:r>
      <w:r w:rsidR="000A79B7" w:rsidRPr="003F2BA7">
        <w:rPr>
          <w:rFonts w:ascii="Arial" w:hAnsi="Arial" w:cs="Arial"/>
          <w:bCs/>
        </w:rPr>
        <w:t xml:space="preserve"> a </w:t>
      </w:r>
      <w:r w:rsidR="000A79B7" w:rsidRPr="003F2BA7">
        <w:rPr>
          <w:rFonts w:ascii="Arial" w:eastAsiaTheme="majorEastAsia" w:hAnsi="Arial" w:cs="Arial"/>
        </w:rPr>
        <w:t>státní organizace</w:t>
      </w:r>
      <w:ins w:id="1124" w:author="Juráš Pavel" w:date="2021-06-02T16:29:00Z">
        <w:r w:rsidR="007F3E9A">
          <w:rPr>
            <w:rFonts w:ascii="Arial" w:eastAsiaTheme="majorEastAsia" w:hAnsi="Arial" w:cs="Arial"/>
          </w:rPr>
          <w:t xml:space="preserve"> </w:t>
        </w:r>
        <w:r w:rsidR="007F3E9A" w:rsidRPr="57C33C17">
          <w:rPr>
            <w:rFonts w:ascii="Arial" w:eastAsiaTheme="majorEastAsia" w:hAnsi="Arial" w:cs="Arial"/>
          </w:rPr>
          <w:t>(Správa železnic)</w:t>
        </w:r>
      </w:ins>
      <w:r w:rsidR="00A16460" w:rsidRPr="003F2BA7">
        <w:rPr>
          <w:rFonts w:ascii="Arial" w:hAnsi="Arial" w:cs="Arial"/>
          <w:bCs/>
        </w:rPr>
        <w:t xml:space="preserve">. </w:t>
      </w:r>
      <w:r w:rsidR="00A16460" w:rsidRPr="003F2BA7">
        <w:rPr>
          <w:rFonts w:ascii="Arial" w:hAnsi="Arial" w:cs="Arial"/>
        </w:rPr>
        <w:t xml:space="preserve">Zahrnutí podpory velkých </w:t>
      </w:r>
      <w:r w:rsidR="002772FF" w:rsidRPr="003F2BA7">
        <w:rPr>
          <w:rFonts w:ascii="Arial" w:hAnsi="Arial" w:cs="Arial"/>
        </w:rPr>
        <w:t>podniků vyplývá z</w:t>
      </w:r>
      <w:r w:rsidR="00B64476" w:rsidRPr="003F2BA7">
        <w:rPr>
          <w:rFonts w:ascii="Arial" w:hAnsi="Arial" w:cs="Arial"/>
        </w:rPr>
        <w:t>e</w:t>
      </w:r>
      <w:r w:rsidR="008B13EE" w:rsidRPr="003F2BA7">
        <w:rPr>
          <w:rFonts w:ascii="Arial" w:hAnsi="Arial" w:cs="Arial"/>
        </w:rPr>
        <w:t xml:space="preserve"> struktury firem v oblasti energetické infrastruktury </w:t>
      </w:r>
      <w:r w:rsidR="00A16460" w:rsidRPr="003F2BA7">
        <w:rPr>
          <w:rFonts w:ascii="Arial" w:hAnsi="Arial" w:cs="Arial"/>
        </w:rPr>
        <w:t>v</w:t>
      </w:r>
      <w:r w:rsidR="008B13EE" w:rsidRPr="003F2BA7">
        <w:rPr>
          <w:rFonts w:ascii="Arial" w:hAnsi="Arial" w:cs="Arial"/>
        </w:rPr>
        <w:t> </w:t>
      </w:r>
      <w:r w:rsidR="00A16460" w:rsidRPr="003F2BA7">
        <w:rPr>
          <w:rFonts w:ascii="Arial" w:hAnsi="Arial" w:cs="Arial"/>
        </w:rPr>
        <w:t>ČR</w:t>
      </w:r>
      <w:r w:rsidR="008B13EE" w:rsidRPr="003F2BA7">
        <w:rPr>
          <w:rFonts w:ascii="Arial" w:hAnsi="Arial" w:cs="Arial"/>
        </w:rPr>
        <w:t>.</w:t>
      </w:r>
    </w:p>
    <w:p w14:paraId="0082E4BE" w14:textId="77777777" w:rsidR="00473BDA" w:rsidRPr="003F2BA7" w:rsidRDefault="00473BDA" w:rsidP="00473BDA">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7BFCAD97" w14:textId="0C34751D" w:rsidR="00D4331F" w:rsidRPr="003F2BA7" w:rsidDel="00E60B2C" w:rsidRDefault="007B2884" w:rsidP="00E60B2C">
      <w:pPr>
        <w:spacing w:after="240" w:line="264" w:lineRule="auto"/>
        <w:jc w:val="both"/>
        <w:rPr>
          <w:del w:id="1125" w:author="Juráš Pavel" w:date="2021-06-02T11:13:00Z"/>
          <w:rFonts w:ascii="Arial" w:hAnsi="Arial" w:cs="Arial"/>
        </w:rPr>
      </w:pPr>
      <w:ins w:id="1126" w:author="Juráš Pavel" w:date="2021-06-04T00:38: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r>
          <w:rPr>
            <w:rFonts w:ascii="Arial" w:eastAsiaTheme="minorHAnsi" w:hAnsi="Arial" w:cs="Arial"/>
            <w:lang w:eastAsia="en-US"/>
          </w:rPr>
          <w:t xml:space="preserve"> </w:t>
        </w:r>
      </w:ins>
      <w:del w:id="1127" w:author="Juráš Pavel" w:date="2021-06-02T11:13: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79E2FD19" w14:textId="403EC156" w:rsidR="00984B95" w:rsidRPr="003F2BA7" w:rsidRDefault="00BE525C" w:rsidP="00D4331F">
      <w:pPr>
        <w:spacing w:after="120" w:line="264" w:lineRule="auto"/>
        <w:rPr>
          <w:rFonts w:ascii="Arial" w:hAnsi="Arial" w:cs="Arial"/>
          <w:b/>
          <w:i/>
          <w:iCs/>
          <w:u w:val="single"/>
        </w:rPr>
      </w:pPr>
      <w:r w:rsidRPr="003F2BA7">
        <w:rPr>
          <w:rFonts w:ascii="Arial" w:hAnsi="Arial" w:cs="Arial"/>
          <w:b/>
          <w:i/>
          <w:iCs/>
          <w:u w:val="single"/>
        </w:rPr>
        <w:t>Indikace k</w:t>
      </w:r>
      <w:r w:rsidR="00984B95" w:rsidRPr="003F2BA7">
        <w:rPr>
          <w:rFonts w:ascii="Arial" w:hAnsi="Arial" w:cs="Arial"/>
          <w:b/>
          <w:i/>
          <w:iCs/>
          <w:u w:val="single"/>
        </w:rPr>
        <w:t>onkrétní</w:t>
      </w:r>
      <w:r w:rsidRPr="003F2BA7">
        <w:rPr>
          <w:rFonts w:ascii="Arial" w:hAnsi="Arial" w:cs="Arial"/>
          <w:b/>
          <w:i/>
          <w:iCs/>
          <w:u w:val="single"/>
        </w:rPr>
        <w:t>ch</w:t>
      </w:r>
      <w:r w:rsidR="00984B95" w:rsidRPr="003F2BA7">
        <w:rPr>
          <w:rFonts w:ascii="Arial" w:hAnsi="Arial" w:cs="Arial"/>
          <w:b/>
          <w:i/>
          <w:iCs/>
          <w:u w:val="single"/>
        </w:rPr>
        <w:t xml:space="preserve"> cílov</w:t>
      </w:r>
      <w:r w:rsidRPr="003F2BA7">
        <w:rPr>
          <w:rFonts w:ascii="Arial" w:hAnsi="Arial" w:cs="Arial"/>
          <w:b/>
          <w:i/>
          <w:iCs/>
          <w:u w:val="single"/>
        </w:rPr>
        <w:t>ých</w:t>
      </w:r>
      <w:r w:rsidR="00984B95" w:rsidRPr="003F2BA7">
        <w:rPr>
          <w:rFonts w:ascii="Arial" w:hAnsi="Arial" w:cs="Arial"/>
          <w:b/>
          <w:i/>
          <w:iCs/>
          <w:u w:val="single"/>
        </w:rPr>
        <w:t xml:space="preserve"> území, včetně plánovaného použití územních nástrojů</w:t>
      </w:r>
    </w:p>
    <w:p w14:paraId="64305691" w14:textId="3BEDB8C4" w:rsidR="00B25A73" w:rsidRPr="003F2BA7" w:rsidRDefault="00D4331F" w:rsidP="00BD7EB0">
      <w:pPr>
        <w:overflowPunct/>
        <w:autoSpaceDE/>
        <w:autoSpaceDN/>
        <w:adjustRightInd/>
        <w:spacing w:after="240" w:line="264" w:lineRule="auto"/>
        <w:jc w:val="both"/>
        <w:textAlignment w:val="auto"/>
        <w:rPr>
          <w:rFonts w:ascii="Arial" w:hAnsi="Arial" w:cs="Arial"/>
          <w:color w:val="000000" w:themeColor="text1"/>
        </w:rPr>
      </w:pPr>
      <w:r w:rsidRPr="003F2BA7">
        <w:rPr>
          <w:rFonts w:ascii="Arial" w:hAnsi="Arial" w:cs="Arial"/>
        </w:rPr>
        <w:t xml:space="preserve">Území České republiky, </w:t>
      </w:r>
      <w:r w:rsidR="0008295A" w:rsidRPr="003F2BA7">
        <w:rPr>
          <w:rFonts w:ascii="Arial" w:hAnsi="Arial" w:cs="Arial"/>
        </w:rPr>
        <w:t xml:space="preserve">mimo </w:t>
      </w:r>
      <w:r w:rsidRPr="003F2BA7">
        <w:rPr>
          <w:rFonts w:ascii="Arial" w:hAnsi="Arial" w:cs="Arial"/>
        </w:rPr>
        <w:t>hl.</w:t>
      </w:r>
      <w:r w:rsidR="00147B2E" w:rsidRPr="003F2BA7">
        <w:rPr>
          <w:rFonts w:ascii="Arial" w:hAnsi="Arial" w:cs="Arial"/>
        </w:rPr>
        <w:t xml:space="preserve"> </w:t>
      </w:r>
      <w:r w:rsidRPr="003F2BA7">
        <w:rPr>
          <w:rFonts w:ascii="Arial" w:hAnsi="Arial" w:cs="Arial"/>
        </w:rPr>
        <w:t>města Prahy.</w:t>
      </w:r>
      <w:r w:rsidR="0000702C" w:rsidRPr="003F2BA7">
        <w:rPr>
          <w:rStyle w:val="Znakapoznpodarou"/>
          <w:rFonts w:ascii="Arial" w:hAnsi="Arial" w:cs="Arial"/>
        </w:rPr>
        <w:footnoteReference w:id="107"/>
      </w:r>
      <w:r w:rsidRPr="003F2BA7">
        <w:rPr>
          <w:rFonts w:ascii="Arial" w:hAnsi="Arial" w:cs="Arial"/>
        </w:rPr>
        <w:t xml:space="preserve"> </w:t>
      </w:r>
      <w:r w:rsidR="00BF6C29" w:rsidRPr="003F2BA7">
        <w:rPr>
          <w:rFonts w:ascii="Arial" w:hAnsi="Arial" w:cs="Arial"/>
          <w:color w:val="000000" w:themeColor="text1"/>
        </w:rPr>
        <w:t xml:space="preserve">Intervence tak budou směřovat do méně rozvinutých regionů (Severozápad, Severovýchod, Střední Morava, </w:t>
      </w:r>
      <w:proofErr w:type="spellStart"/>
      <w:r w:rsidR="00BF6C29" w:rsidRPr="003F2BA7">
        <w:rPr>
          <w:rFonts w:ascii="Arial" w:hAnsi="Arial" w:cs="Arial"/>
          <w:color w:val="000000" w:themeColor="text1"/>
        </w:rPr>
        <w:t>Moravskoslezsko</w:t>
      </w:r>
      <w:proofErr w:type="spellEnd"/>
      <w:r w:rsidR="00BF6C29" w:rsidRPr="003F2BA7">
        <w:rPr>
          <w:rFonts w:ascii="Arial" w:hAnsi="Arial" w:cs="Arial"/>
          <w:color w:val="000000" w:themeColor="text1"/>
        </w:rPr>
        <w:t xml:space="preserve">) i přechodových regionů (Střední Čechy, Jihozápad, Jihovýchod). </w:t>
      </w:r>
      <w:r w:rsidR="00E5032D" w:rsidRPr="003F2BA7">
        <w:rPr>
          <w:rFonts w:ascii="Arial" w:hAnsi="Arial" w:cs="Arial"/>
        </w:rPr>
        <w:t xml:space="preserve">Dopady opatření v této oblasti </w:t>
      </w:r>
      <w:r w:rsidR="00147B2E" w:rsidRPr="003F2BA7">
        <w:rPr>
          <w:rFonts w:ascii="Arial" w:hAnsi="Arial" w:cs="Arial"/>
        </w:rPr>
        <w:t xml:space="preserve">však </w:t>
      </w:r>
      <w:r w:rsidR="00E5032D" w:rsidRPr="003F2BA7">
        <w:rPr>
          <w:rFonts w:ascii="Arial" w:hAnsi="Arial" w:cs="Arial"/>
        </w:rPr>
        <w:t>mají dopad na celé území ČR.</w:t>
      </w:r>
      <w:r w:rsidR="00A34A8F" w:rsidRPr="003F2BA7">
        <w:rPr>
          <w:rFonts w:ascii="Arial" w:hAnsi="Arial" w:cs="Arial"/>
        </w:rPr>
        <w:t xml:space="preserve"> </w:t>
      </w:r>
      <w:r w:rsidR="00305A04" w:rsidRPr="003F2BA7">
        <w:rPr>
          <w:rFonts w:ascii="Arial" w:hAnsi="Arial" w:cs="Arial"/>
        </w:rPr>
        <w:t>Projekty na přenosové/distribuční soustavě elektrické energie a přepravní/distribuční soustavě plynu budou realizovány zejména v rozsahu stávajících zařízení, nebo musí být v rámci ukončeného povolovacího řízení vyloučen významný negativní vliv na životní prostředí a krajinu.</w:t>
      </w:r>
    </w:p>
    <w:p w14:paraId="7CED5218" w14:textId="47FA257F" w:rsidR="00984B95" w:rsidRPr="003F2BA7" w:rsidRDefault="00984B95" w:rsidP="00D4331F">
      <w:pPr>
        <w:spacing w:after="120" w:line="264" w:lineRule="auto"/>
        <w:rPr>
          <w:rFonts w:ascii="Arial" w:hAnsi="Arial" w:cs="Arial"/>
          <w:b/>
          <w:i/>
          <w:iCs/>
          <w:u w:val="single"/>
        </w:rPr>
      </w:pPr>
      <w:r w:rsidRPr="003F2BA7">
        <w:rPr>
          <w:rFonts w:ascii="Arial" w:hAnsi="Arial" w:cs="Arial"/>
          <w:b/>
          <w:i/>
          <w:iCs/>
          <w:u w:val="single"/>
        </w:rPr>
        <w:t>Meziregionální</w:t>
      </w:r>
      <w:r w:rsidR="00D50DE5"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72049C5C" w14:textId="77777777" w:rsidR="007B2884" w:rsidRPr="003F2BA7" w:rsidRDefault="007B2884" w:rsidP="007B2884">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1515A5F1" w14:textId="29280C30" w:rsidR="009D0388" w:rsidRPr="009D0388" w:rsidRDefault="009D0388" w:rsidP="009D0388">
      <w:pPr>
        <w:overflowPunct/>
        <w:spacing w:after="120" w:line="264" w:lineRule="auto"/>
        <w:jc w:val="both"/>
        <w:textAlignment w:val="auto"/>
        <w:rPr>
          <w:ins w:id="1128" w:author="Juráš Pavel" w:date="2021-06-02T11:01:00Z"/>
          <w:rFonts w:ascii="Arial" w:eastAsiaTheme="minorHAnsi" w:hAnsi="Arial" w:cs="Arial"/>
          <w:lang w:eastAsia="en-US"/>
        </w:rPr>
      </w:pPr>
      <w:ins w:id="1129" w:author="Juráš Pavel" w:date="2021-06-02T11:01:00Z">
        <w:r w:rsidRPr="003F2BA7">
          <w:rPr>
            <w:rFonts w:ascii="Arial" w:eastAsiaTheme="minorHAnsi" w:hAnsi="Arial" w:cs="Arial"/>
            <w:lang w:eastAsia="en-US"/>
          </w:rPr>
          <w:t xml:space="preserve">Pro ČR je </w:t>
        </w:r>
      </w:ins>
      <w:ins w:id="1130" w:author="Juráš Pavel" w:date="2021-06-04T00:39:00Z">
        <w:r w:rsidR="007B2884">
          <w:rPr>
            <w:rFonts w:ascii="Arial" w:eastAsiaTheme="minorHAnsi" w:hAnsi="Arial" w:cs="Arial"/>
            <w:lang w:eastAsia="en-US"/>
          </w:rPr>
          <w:t xml:space="preserve">však </w:t>
        </w:r>
      </w:ins>
      <w:ins w:id="1131" w:author="Juráš Pavel" w:date="2021-06-02T11:01: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4.3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r>
          <w:rPr>
            <w:rFonts w:ascii="Arial" w:eastAsiaTheme="minorHAnsi" w:hAnsi="Arial" w:cs="Arial"/>
            <w:lang w:eastAsia="en-US"/>
          </w:rPr>
          <w:t>p</w:t>
        </w:r>
        <w:r w:rsidRPr="003F2BA7">
          <w:rPr>
            <w:rFonts w:ascii="Arial" w:eastAsiaTheme="minorHAnsi" w:hAnsi="Arial" w:cs="Arial"/>
            <w:lang w:eastAsia="en-US"/>
          </w:rPr>
          <w:t>rioritní oblasti 2 „Podpora udržitelnější energetiky“.</w:t>
        </w:r>
        <w:r>
          <w:rPr>
            <w:rFonts w:ascii="Arial" w:eastAsiaTheme="minorHAnsi" w:hAnsi="Arial" w:cs="Arial"/>
            <w:lang w:eastAsia="en-US"/>
          </w:rPr>
          <w:t xml:space="preserve"> </w:t>
        </w:r>
        <w:r w:rsidRPr="003F2BA7">
          <w:rPr>
            <w:rFonts w:ascii="Arial" w:eastAsiaTheme="minorHAnsi" w:hAnsi="Arial" w:cs="Arial"/>
            <w:lang w:eastAsia="en-US"/>
          </w:rPr>
          <w:t xml:space="preserve">Mechanismy koordinace budou zajištěny ad hoc konzultacemi se členy řídicích výborů pro Strategii EU pro Podunají. </w:t>
        </w:r>
      </w:ins>
    </w:p>
    <w:p w14:paraId="683F5A1B" w14:textId="77777777" w:rsidR="00984B95" w:rsidRPr="003F2BA7" w:rsidRDefault="00984B95" w:rsidP="00D4331F">
      <w:pPr>
        <w:spacing w:after="120" w:line="264" w:lineRule="auto"/>
        <w:rPr>
          <w:rFonts w:ascii="Arial" w:hAnsi="Arial" w:cs="Arial"/>
          <w:b/>
          <w:i/>
          <w:iCs/>
          <w:u w:val="single"/>
        </w:rPr>
      </w:pPr>
      <w:r w:rsidRPr="003F2BA7" w:rsidDel="320236FA">
        <w:rPr>
          <w:rFonts w:ascii="Arial" w:hAnsi="Arial" w:cs="Arial"/>
          <w:b/>
          <w:i/>
          <w:iCs/>
          <w:u w:val="single"/>
        </w:rPr>
        <w:lastRenderedPageBreak/>
        <w:t>Plánovan</w:t>
      </w:r>
      <w:r w:rsidRPr="003F2BA7">
        <w:rPr>
          <w:rFonts w:ascii="Arial" w:hAnsi="Arial" w:cs="Arial"/>
          <w:b/>
          <w:i/>
          <w:iCs/>
          <w:u w:val="single"/>
        </w:rPr>
        <w:t xml:space="preserve">é využití finančních nástrojů </w:t>
      </w:r>
    </w:p>
    <w:p w14:paraId="61296203" w14:textId="0CF0D136" w:rsidR="00D077CF" w:rsidRPr="003F2BA7" w:rsidRDefault="00D077CF" w:rsidP="00DD6B05">
      <w:pPr>
        <w:pStyle w:val="Standardntext"/>
        <w:spacing w:line="264" w:lineRule="auto"/>
        <w:rPr>
          <w:rFonts w:ascii="Arial" w:hAnsi="Arial" w:cs="Arial"/>
          <w:sz w:val="20"/>
          <w:szCs w:val="20"/>
        </w:rPr>
      </w:pPr>
      <w:r w:rsidRPr="003F2BA7">
        <w:rPr>
          <w:rFonts w:ascii="Arial" w:hAnsi="Arial" w:cs="Arial"/>
          <w:sz w:val="20"/>
          <w:szCs w:val="20"/>
        </w:rPr>
        <w:t xml:space="preserve">V </w:t>
      </w:r>
      <w:r w:rsidR="00964C18" w:rsidRPr="003F2BA7">
        <w:rPr>
          <w:rFonts w:ascii="Arial" w:hAnsi="Arial" w:cs="Arial"/>
          <w:sz w:val="20"/>
          <w:szCs w:val="20"/>
        </w:rPr>
        <w:t xml:space="preserve">rámci tohoto specifického cíle se </w:t>
      </w:r>
      <w:r w:rsidR="00151ED9" w:rsidRPr="003F2BA7">
        <w:rPr>
          <w:rFonts w:ascii="Arial" w:hAnsi="Arial" w:cs="Arial"/>
          <w:sz w:val="20"/>
          <w:szCs w:val="20"/>
        </w:rPr>
        <w:t xml:space="preserve">s ohledem na charakter podporovaných projektů </w:t>
      </w:r>
      <w:r w:rsidR="00964C18" w:rsidRPr="003F2BA7">
        <w:rPr>
          <w:rFonts w:ascii="Arial" w:hAnsi="Arial" w:cs="Arial"/>
          <w:sz w:val="20"/>
          <w:szCs w:val="20"/>
        </w:rPr>
        <w:t>nepředpokládá</w:t>
      </w:r>
      <w:r w:rsidRPr="003F2BA7">
        <w:rPr>
          <w:rFonts w:ascii="Arial" w:hAnsi="Arial" w:cs="Arial"/>
          <w:sz w:val="20"/>
          <w:szCs w:val="20"/>
        </w:rPr>
        <w:t xml:space="preserve"> využití finančních nástrojů</w:t>
      </w:r>
      <w:r w:rsidR="004D33D0" w:rsidRPr="003F2BA7">
        <w:rPr>
          <w:rFonts w:ascii="Arial" w:hAnsi="Arial" w:cs="Arial"/>
          <w:sz w:val="20"/>
          <w:szCs w:val="20"/>
        </w:rPr>
        <w:t>.</w:t>
      </w:r>
      <w:r w:rsidR="00F96895" w:rsidRPr="003F2BA7">
        <w:rPr>
          <w:rStyle w:val="Znakapoznpodarou"/>
          <w:rFonts w:ascii="Arial" w:hAnsi="Arial" w:cs="Arial"/>
          <w:sz w:val="20"/>
          <w:szCs w:val="20"/>
        </w:rPr>
        <w:footnoteReference w:id="108"/>
      </w:r>
    </w:p>
    <w:p w14:paraId="64A50CDD" w14:textId="23B97645" w:rsidR="0050655E" w:rsidRPr="003F2BA7" w:rsidRDefault="0050655E" w:rsidP="00D4331F">
      <w:pPr>
        <w:keepNext/>
        <w:overflowPunct/>
        <w:autoSpaceDE/>
        <w:autoSpaceDN/>
        <w:adjustRightInd/>
        <w:spacing w:after="120" w:line="264" w:lineRule="auto"/>
        <w:jc w:val="both"/>
        <w:textAlignment w:val="auto"/>
        <w:rPr>
          <w:rFonts w:ascii="Arial" w:hAnsi="Arial" w:cs="Arial"/>
        </w:rPr>
      </w:pPr>
    </w:p>
    <w:p w14:paraId="1CFAF4D5" w14:textId="628F58F5" w:rsidR="00017F97" w:rsidRPr="003F2BA7" w:rsidRDefault="00017F97" w:rsidP="00D4331F">
      <w:pPr>
        <w:keepNext/>
        <w:overflowPunct/>
        <w:autoSpaceDE/>
        <w:autoSpaceDN/>
        <w:adjustRightInd/>
        <w:spacing w:after="120" w:line="264" w:lineRule="auto"/>
        <w:jc w:val="both"/>
        <w:textAlignment w:val="auto"/>
        <w:rPr>
          <w:rFonts w:ascii="Arial" w:hAnsi="Arial" w:cs="Arial"/>
        </w:rPr>
      </w:pPr>
    </w:p>
    <w:p w14:paraId="30549715" w14:textId="3834BF92" w:rsidR="00017F97" w:rsidRPr="003F2BA7" w:rsidRDefault="00017F97" w:rsidP="00D4331F">
      <w:pPr>
        <w:keepNext/>
        <w:overflowPunct/>
        <w:autoSpaceDE/>
        <w:autoSpaceDN/>
        <w:adjustRightInd/>
        <w:spacing w:after="120" w:line="264" w:lineRule="auto"/>
        <w:jc w:val="both"/>
        <w:textAlignment w:val="auto"/>
        <w:rPr>
          <w:rFonts w:ascii="Arial" w:hAnsi="Arial" w:cs="Arial"/>
        </w:rPr>
      </w:pPr>
    </w:p>
    <w:p w14:paraId="5AA60DB1" w14:textId="2F682E59" w:rsidR="00017F97" w:rsidRPr="003F2BA7" w:rsidRDefault="00017F97" w:rsidP="00D4331F">
      <w:pPr>
        <w:keepNext/>
        <w:overflowPunct/>
        <w:autoSpaceDE/>
        <w:autoSpaceDN/>
        <w:adjustRightInd/>
        <w:spacing w:after="120" w:line="264" w:lineRule="auto"/>
        <w:jc w:val="both"/>
        <w:textAlignment w:val="auto"/>
        <w:rPr>
          <w:rFonts w:ascii="Arial" w:hAnsi="Arial" w:cs="Arial"/>
        </w:rPr>
      </w:pPr>
    </w:p>
    <w:p w14:paraId="4AC6C727" w14:textId="46D2ED32" w:rsidR="00017F97" w:rsidRPr="003F2BA7" w:rsidRDefault="00017F97" w:rsidP="00D4331F">
      <w:pPr>
        <w:keepNext/>
        <w:overflowPunct/>
        <w:autoSpaceDE/>
        <w:autoSpaceDN/>
        <w:adjustRightInd/>
        <w:spacing w:after="120" w:line="264" w:lineRule="auto"/>
        <w:jc w:val="both"/>
        <w:textAlignment w:val="auto"/>
        <w:rPr>
          <w:rFonts w:ascii="Arial" w:hAnsi="Arial" w:cs="Arial"/>
        </w:rPr>
      </w:pPr>
    </w:p>
    <w:p w14:paraId="24E282B0" w14:textId="20BC6684" w:rsidR="00017F97" w:rsidRPr="003F2BA7" w:rsidRDefault="00017F97" w:rsidP="00D4331F">
      <w:pPr>
        <w:keepNext/>
        <w:overflowPunct/>
        <w:autoSpaceDE/>
        <w:autoSpaceDN/>
        <w:adjustRightInd/>
        <w:spacing w:after="120" w:line="264" w:lineRule="auto"/>
        <w:jc w:val="both"/>
        <w:textAlignment w:val="auto"/>
        <w:rPr>
          <w:rFonts w:ascii="Arial" w:hAnsi="Arial" w:cs="Arial"/>
        </w:rPr>
      </w:pPr>
    </w:p>
    <w:p w14:paraId="2D908299" w14:textId="1D562B58" w:rsidR="00017F97" w:rsidRPr="003F2BA7" w:rsidRDefault="00017F97" w:rsidP="00D4331F">
      <w:pPr>
        <w:keepNext/>
        <w:overflowPunct/>
        <w:autoSpaceDE/>
        <w:autoSpaceDN/>
        <w:adjustRightInd/>
        <w:spacing w:after="120" w:line="264" w:lineRule="auto"/>
        <w:jc w:val="both"/>
        <w:textAlignment w:val="auto"/>
        <w:rPr>
          <w:rFonts w:ascii="Arial" w:hAnsi="Arial" w:cs="Arial"/>
        </w:rPr>
      </w:pPr>
    </w:p>
    <w:p w14:paraId="74972576" w14:textId="77777777" w:rsidR="00017F97" w:rsidRPr="003F2BA7" w:rsidRDefault="00017F97" w:rsidP="001D7FC4">
      <w:pPr>
        <w:pStyle w:val="Nadpis4"/>
        <w:keepLines w:val="0"/>
        <w:numPr>
          <w:ilvl w:val="0"/>
          <w:numId w:val="0"/>
        </w:numPr>
        <w:spacing w:before="120" w:line="240" w:lineRule="auto"/>
        <w:rPr>
          <w:rFonts w:ascii="Arial" w:hAnsi="Arial" w:cs="Arial"/>
          <w:i w:val="0"/>
          <w:szCs w:val="24"/>
        </w:rPr>
        <w:sectPr w:rsidR="00017F97" w:rsidRPr="003F2BA7" w:rsidSect="005C3CDE">
          <w:pgSz w:w="11906" w:h="16838" w:code="9"/>
          <w:pgMar w:top="1418" w:right="1418" w:bottom="1418" w:left="1418" w:header="708" w:footer="708" w:gutter="0"/>
          <w:cols w:space="708"/>
          <w:docGrid w:linePitch="360"/>
        </w:sectPr>
      </w:pPr>
    </w:p>
    <w:p w14:paraId="4DF3DA0A" w14:textId="0B5C723C"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2.A.4.3.2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1"/>
        <w:gridCol w:w="1603"/>
        <w:gridCol w:w="1587"/>
        <w:gridCol w:w="1464"/>
        <w:gridCol w:w="1914"/>
        <w:gridCol w:w="2468"/>
        <w:gridCol w:w="1494"/>
        <w:gridCol w:w="988"/>
        <w:gridCol w:w="1413"/>
      </w:tblGrid>
      <w:tr w:rsidR="001D7FC4" w:rsidRPr="003F2BA7" w14:paraId="721EBC32" w14:textId="77777777" w:rsidTr="00017F97">
        <w:trPr>
          <w:trHeight w:val="425"/>
        </w:trPr>
        <w:tc>
          <w:tcPr>
            <w:tcW w:w="5000" w:type="pct"/>
            <w:gridSpan w:val="9"/>
            <w:shd w:val="clear" w:color="auto" w:fill="99C7F9"/>
          </w:tcPr>
          <w:p w14:paraId="1F0085EE" w14:textId="77777777" w:rsidR="001D7FC4" w:rsidRPr="003F2BA7" w:rsidRDefault="001D7FC4" w:rsidP="00017F97">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C47DA7" w:rsidRPr="003F2BA7" w14:paraId="0F548DB9" w14:textId="77777777" w:rsidTr="001D7FC4">
        <w:trPr>
          <w:trHeight w:val="1328"/>
        </w:trPr>
        <w:tc>
          <w:tcPr>
            <w:tcW w:w="379" w:type="pct"/>
          </w:tcPr>
          <w:p w14:paraId="2026C7F9" w14:textId="65850C83"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73" w:type="pct"/>
          </w:tcPr>
          <w:p w14:paraId="0AD24E0A" w14:textId="3C3DE61E"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67" w:type="pct"/>
          </w:tcPr>
          <w:p w14:paraId="41087A0C"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23" w:type="pct"/>
          </w:tcPr>
          <w:p w14:paraId="7D3F02D6"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684" w:type="pct"/>
          </w:tcPr>
          <w:p w14:paraId="755CBBD5" w14:textId="2DB1CF49"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882" w:type="pct"/>
            <w:shd w:val="clear" w:color="auto" w:fill="auto"/>
          </w:tcPr>
          <w:p w14:paraId="019ED065" w14:textId="1969FAD0"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534" w:type="pct"/>
          </w:tcPr>
          <w:p w14:paraId="44AD6977"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353" w:type="pct"/>
            <w:shd w:val="clear" w:color="auto" w:fill="auto"/>
          </w:tcPr>
          <w:p w14:paraId="4BB3CB9A"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4B96C24A" w14:textId="77777777" w:rsidR="001D7FC4" w:rsidRPr="003F2BA7" w:rsidRDefault="001D7FC4" w:rsidP="00017F97">
            <w:pPr>
              <w:pStyle w:val="Text1"/>
              <w:spacing w:after="0"/>
              <w:ind w:left="0"/>
              <w:jc w:val="center"/>
              <w:rPr>
                <w:rFonts w:ascii="Arial" w:hAnsi="Arial" w:cs="Arial"/>
                <w:b/>
                <w:sz w:val="20"/>
                <w:lang w:val="cs-CZ"/>
              </w:rPr>
            </w:pPr>
          </w:p>
        </w:tc>
        <w:tc>
          <w:tcPr>
            <w:tcW w:w="505" w:type="pct"/>
            <w:shd w:val="clear" w:color="auto" w:fill="auto"/>
          </w:tcPr>
          <w:p w14:paraId="71A86792"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649A524F" w14:textId="77777777" w:rsidR="001D7FC4" w:rsidRPr="003F2BA7" w:rsidRDefault="001D7FC4" w:rsidP="00017F97">
            <w:pPr>
              <w:pStyle w:val="Text1"/>
              <w:spacing w:after="0"/>
              <w:ind w:left="0"/>
              <w:jc w:val="center"/>
              <w:rPr>
                <w:rFonts w:ascii="Arial" w:hAnsi="Arial" w:cs="Arial"/>
                <w:b/>
                <w:sz w:val="20"/>
                <w:lang w:val="cs-CZ"/>
              </w:rPr>
            </w:pPr>
          </w:p>
        </w:tc>
      </w:tr>
      <w:tr w:rsidR="00C47DA7" w:rsidRPr="003F2BA7" w14:paraId="71E38D02" w14:textId="77777777" w:rsidTr="00EC011F">
        <w:trPr>
          <w:trHeight w:val="794"/>
        </w:trPr>
        <w:tc>
          <w:tcPr>
            <w:tcW w:w="379" w:type="pct"/>
            <w:tcBorders>
              <w:top w:val="single" w:sz="4" w:space="0" w:color="auto"/>
              <w:left w:val="single" w:sz="4" w:space="0" w:color="auto"/>
              <w:bottom w:val="single" w:sz="4" w:space="0" w:color="auto"/>
              <w:right w:val="single" w:sz="4" w:space="0" w:color="auto"/>
            </w:tcBorders>
            <w:shd w:val="clear" w:color="auto" w:fill="auto"/>
          </w:tcPr>
          <w:p w14:paraId="39CDB0B3"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2300893D"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SC4.3</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669DA434"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48B13DD3"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529DA6CF"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RCO105</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5154744"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Kapacita pro skladování elektřiny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C5BBD0B" w14:textId="77777777" w:rsidR="001D7FC4" w:rsidRPr="003F2BA7" w:rsidRDefault="001D7FC4" w:rsidP="00017F97">
            <w:pPr>
              <w:pStyle w:val="Text1"/>
              <w:spacing w:after="0"/>
              <w:ind w:left="0"/>
              <w:jc w:val="center"/>
              <w:rPr>
                <w:rFonts w:ascii="Arial" w:hAnsi="Arial" w:cs="Arial"/>
                <w:sz w:val="20"/>
                <w:lang w:val="cs-CZ"/>
              </w:rPr>
            </w:pPr>
            <w:proofErr w:type="spellStart"/>
            <w:r w:rsidRPr="003F2BA7">
              <w:rPr>
                <w:rFonts w:ascii="Arial" w:hAnsi="Arial" w:cs="Arial"/>
                <w:sz w:val="20"/>
                <w:lang w:val="cs-CZ"/>
              </w:rPr>
              <w:t>MWh</w:t>
            </w:r>
            <w:proofErr w:type="spellEnd"/>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6701176" w14:textId="3B0A120C" w:rsidR="001D7FC4" w:rsidRPr="003F2BA7" w:rsidRDefault="001D7FC4" w:rsidP="00017F97">
            <w:pPr>
              <w:pStyle w:val="Text1"/>
              <w:spacing w:after="0"/>
              <w:ind w:left="0"/>
              <w:jc w:val="center"/>
              <w:rPr>
                <w:rFonts w:ascii="Arial" w:hAnsi="Arial" w:cs="Arial"/>
                <w:sz w:val="20"/>
                <w:lang w:val="cs-CZ"/>
              </w:rPr>
            </w:pPr>
            <w:del w:id="1132" w:author="Juráš Pavel" w:date="2021-05-25T18:17:00Z">
              <w:r w:rsidRPr="003F2BA7" w:rsidDel="00BA6F10">
                <w:rPr>
                  <w:rFonts w:ascii="Arial" w:hAnsi="Arial" w:cs="Arial"/>
                  <w:sz w:val="20"/>
                  <w:lang w:val="cs-CZ"/>
                </w:rPr>
                <w:delText>2</w:delText>
              </w:r>
            </w:del>
            <w:ins w:id="1133" w:author="Juráš Pavel" w:date="2021-05-25T18:17:00Z">
              <w:r w:rsidR="00BA6F10" w:rsidRPr="003F2BA7">
                <w:rPr>
                  <w:rFonts w:ascii="Arial" w:hAnsi="Arial" w:cs="Arial"/>
                  <w:sz w:val="20"/>
                  <w:lang w:val="cs-CZ"/>
                </w:rPr>
                <w:t>7</w:t>
              </w:r>
            </w:ins>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45A93C4" w14:textId="451E88FC" w:rsidR="001D7FC4" w:rsidRPr="003F2BA7" w:rsidRDefault="001D7FC4" w:rsidP="00017F97">
            <w:pPr>
              <w:pStyle w:val="Text1"/>
              <w:spacing w:after="0"/>
              <w:ind w:left="0"/>
              <w:jc w:val="center"/>
              <w:rPr>
                <w:rFonts w:ascii="Arial" w:hAnsi="Arial" w:cs="Arial"/>
                <w:sz w:val="20"/>
                <w:lang w:val="cs-CZ"/>
              </w:rPr>
            </w:pPr>
            <w:del w:id="1134" w:author="Juráš Pavel" w:date="2021-05-25T18:17:00Z">
              <w:r w:rsidRPr="003F2BA7" w:rsidDel="00BA6F10">
                <w:rPr>
                  <w:rFonts w:ascii="Arial" w:hAnsi="Arial" w:cs="Arial"/>
                  <w:sz w:val="20"/>
                  <w:lang w:val="cs-CZ"/>
                </w:rPr>
                <w:delText>21</w:delText>
              </w:r>
            </w:del>
            <w:ins w:id="1135" w:author="Juráš Pavel" w:date="2021-05-25T18:17:00Z">
              <w:r w:rsidR="00BA6F10" w:rsidRPr="003F2BA7">
                <w:rPr>
                  <w:rFonts w:ascii="Arial" w:hAnsi="Arial" w:cs="Arial"/>
                  <w:sz w:val="20"/>
                  <w:lang w:val="cs-CZ"/>
                </w:rPr>
                <w:t>69</w:t>
              </w:r>
            </w:ins>
          </w:p>
        </w:tc>
      </w:tr>
      <w:tr w:rsidR="00C47DA7" w:rsidRPr="003F2BA7" w14:paraId="228010CA" w14:textId="77777777" w:rsidTr="00EC011F">
        <w:trPr>
          <w:trHeight w:val="834"/>
        </w:trPr>
        <w:tc>
          <w:tcPr>
            <w:tcW w:w="379" w:type="pct"/>
            <w:tcBorders>
              <w:top w:val="single" w:sz="4" w:space="0" w:color="auto"/>
              <w:left w:val="single" w:sz="4" w:space="0" w:color="auto"/>
              <w:bottom w:val="single" w:sz="4" w:space="0" w:color="auto"/>
              <w:right w:val="single" w:sz="4" w:space="0" w:color="auto"/>
            </w:tcBorders>
            <w:shd w:val="clear" w:color="auto" w:fill="auto"/>
          </w:tcPr>
          <w:p w14:paraId="41A57884"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40D4449"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SC4.3</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0C016051"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2BD8B4F4"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33A2D0F4"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RCO105</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836F217"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Kapacita pro skladování elektřiny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EF220D7" w14:textId="77777777" w:rsidR="001D7FC4" w:rsidRPr="003F2BA7" w:rsidRDefault="001D7FC4" w:rsidP="00017F97">
            <w:pPr>
              <w:pStyle w:val="Text1"/>
              <w:spacing w:after="0"/>
              <w:ind w:left="0"/>
              <w:jc w:val="center"/>
              <w:rPr>
                <w:rFonts w:ascii="Arial" w:hAnsi="Arial" w:cs="Arial"/>
                <w:sz w:val="20"/>
                <w:lang w:val="cs-CZ"/>
              </w:rPr>
            </w:pPr>
            <w:proofErr w:type="spellStart"/>
            <w:r w:rsidRPr="003F2BA7">
              <w:rPr>
                <w:rFonts w:ascii="Arial" w:hAnsi="Arial" w:cs="Arial"/>
                <w:sz w:val="20"/>
                <w:lang w:val="cs-CZ"/>
              </w:rPr>
              <w:t>MWh</w:t>
            </w:r>
            <w:proofErr w:type="spellEnd"/>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9E2B2B1" w14:textId="03FAD80B" w:rsidR="001D7FC4" w:rsidRPr="003F2BA7" w:rsidRDefault="001D7FC4" w:rsidP="00017F97">
            <w:pPr>
              <w:pStyle w:val="Text1"/>
              <w:spacing w:after="0"/>
              <w:ind w:left="0"/>
              <w:jc w:val="center"/>
              <w:rPr>
                <w:rFonts w:ascii="Arial" w:hAnsi="Arial" w:cs="Arial"/>
                <w:sz w:val="20"/>
                <w:lang w:val="cs-CZ"/>
              </w:rPr>
            </w:pPr>
            <w:del w:id="1136" w:author="Juráš Pavel" w:date="2021-05-25T18:17:00Z">
              <w:r w:rsidRPr="003F2BA7" w:rsidDel="00BA6F10">
                <w:rPr>
                  <w:rFonts w:ascii="Arial" w:hAnsi="Arial" w:cs="Arial"/>
                  <w:sz w:val="20"/>
                  <w:lang w:val="cs-CZ"/>
                </w:rPr>
                <w:delText>4</w:delText>
              </w:r>
            </w:del>
            <w:ins w:id="1137" w:author="Juráš Pavel" w:date="2021-05-25T18:17:00Z">
              <w:r w:rsidR="00BA6F10" w:rsidRPr="003F2BA7">
                <w:rPr>
                  <w:rFonts w:ascii="Arial" w:hAnsi="Arial" w:cs="Arial"/>
                  <w:sz w:val="20"/>
                  <w:lang w:val="cs-CZ"/>
                </w:rPr>
                <w:t>11</w:t>
              </w:r>
            </w:ins>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8EE214B" w14:textId="4E1668C3" w:rsidR="001D7FC4" w:rsidRPr="003F2BA7" w:rsidRDefault="001D7FC4" w:rsidP="00017F97">
            <w:pPr>
              <w:pStyle w:val="Text1"/>
              <w:spacing w:after="0"/>
              <w:ind w:left="0"/>
              <w:jc w:val="center"/>
              <w:rPr>
                <w:rFonts w:ascii="Arial" w:hAnsi="Arial" w:cs="Arial"/>
                <w:sz w:val="20"/>
                <w:lang w:val="cs-CZ"/>
              </w:rPr>
            </w:pPr>
            <w:del w:id="1138" w:author="Juráš Pavel" w:date="2021-05-25T18:17:00Z">
              <w:r w:rsidRPr="003F2BA7" w:rsidDel="00BA6F10">
                <w:rPr>
                  <w:rFonts w:ascii="Arial" w:hAnsi="Arial" w:cs="Arial"/>
                  <w:sz w:val="20"/>
                  <w:lang w:val="cs-CZ"/>
                </w:rPr>
                <w:delText>33</w:delText>
              </w:r>
            </w:del>
            <w:ins w:id="1139" w:author="Juráš Pavel" w:date="2021-05-25T18:17:00Z">
              <w:r w:rsidR="00BA6F10" w:rsidRPr="003F2BA7">
                <w:rPr>
                  <w:rFonts w:ascii="Arial" w:hAnsi="Arial" w:cs="Arial"/>
                  <w:sz w:val="20"/>
                  <w:lang w:val="cs-CZ"/>
                </w:rPr>
                <w:t>105</w:t>
              </w:r>
            </w:ins>
          </w:p>
        </w:tc>
      </w:tr>
    </w:tbl>
    <w:p w14:paraId="2610E75B" w14:textId="77777777" w:rsidR="001D7FC4" w:rsidRPr="003F2BA7"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5"/>
        <w:gridCol w:w="1559"/>
        <w:gridCol w:w="851"/>
        <w:gridCol w:w="1136"/>
        <w:gridCol w:w="848"/>
        <w:gridCol w:w="1542"/>
        <w:gridCol w:w="1212"/>
        <w:gridCol w:w="1399"/>
        <w:gridCol w:w="1094"/>
        <w:gridCol w:w="1701"/>
        <w:gridCol w:w="708"/>
        <w:gridCol w:w="1097"/>
      </w:tblGrid>
      <w:tr w:rsidR="001D7FC4" w:rsidRPr="003F2BA7" w14:paraId="1763071C" w14:textId="77777777" w:rsidTr="00017F97">
        <w:trPr>
          <w:trHeight w:val="480"/>
        </w:trPr>
        <w:tc>
          <w:tcPr>
            <w:tcW w:w="5000" w:type="pct"/>
            <w:gridSpan w:val="12"/>
            <w:shd w:val="clear" w:color="auto" w:fill="99C7F9"/>
          </w:tcPr>
          <w:p w14:paraId="71885CF5" w14:textId="77777777" w:rsidR="001D7FC4" w:rsidRPr="003F2BA7" w:rsidRDefault="001D7FC4" w:rsidP="00017F97">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C47DA7" w:rsidRPr="003F2BA7" w14:paraId="6152DBF6" w14:textId="77777777" w:rsidTr="00805B10">
        <w:trPr>
          <w:trHeight w:val="1192"/>
        </w:trPr>
        <w:tc>
          <w:tcPr>
            <w:tcW w:w="302" w:type="pct"/>
          </w:tcPr>
          <w:p w14:paraId="4D148A6C" w14:textId="2D7E305C"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57" w:type="pct"/>
          </w:tcPr>
          <w:p w14:paraId="280F357D" w14:textId="5D1200FA"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04" w:type="pct"/>
          </w:tcPr>
          <w:p w14:paraId="6A83D798"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6" w:type="pct"/>
          </w:tcPr>
          <w:p w14:paraId="5EF2E498"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03" w:type="pct"/>
          </w:tcPr>
          <w:p w14:paraId="27387728" w14:textId="16BC6292"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551" w:type="pct"/>
            <w:shd w:val="clear" w:color="auto" w:fill="auto"/>
          </w:tcPr>
          <w:p w14:paraId="3C400E80" w14:textId="541E3628"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33" w:type="pct"/>
          </w:tcPr>
          <w:p w14:paraId="00791D98"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500" w:type="pct"/>
          </w:tcPr>
          <w:p w14:paraId="41710292"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391" w:type="pct"/>
          </w:tcPr>
          <w:p w14:paraId="277C7747"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608" w:type="pct"/>
            <w:shd w:val="clear" w:color="auto" w:fill="auto"/>
          </w:tcPr>
          <w:p w14:paraId="6CF8B4BC"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253" w:type="pct"/>
            <w:shd w:val="clear" w:color="auto" w:fill="auto"/>
          </w:tcPr>
          <w:p w14:paraId="1C3A7740" w14:textId="26108270"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09FD9BE8"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C47DA7" w:rsidRPr="003F2BA7" w14:paraId="09EC2F31" w14:textId="77777777" w:rsidTr="00805B10">
        <w:trPr>
          <w:trHeight w:val="434"/>
        </w:trPr>
        <w:tc>
          <w:tcPr>
            <w:tcW w:w="302" w:type="pct"/>
          </w:tcPr>
          <w:p w14:paraId="42CD4D8D"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57" w:type="pct"/>
          </w:tcPr>
          <w:p w14:paraId="5924E440"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SC4.3</w:t>
            </w:r>
          </w:p>
        </w:tc>
        <w:tc>
          <w:tcPr>
            <w:tcW w:w="304" w:type="pct"/>
          </w:tcPr>
          <w:p w14:paraId="775556C5"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1FEEB682"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23DC6548"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551" w:type="pct"/>
            <w:shd w:val="clear" w:color="auto" w:fill="auto"/>
          </w:tcPr>
          <w:p w14:paraId="59263CA4"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33" w:type="pct"/>
          </w:tcPr>
          <w:p w14:paraId="2AF15657"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078A1DA0"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1" w:type="pct"/>
          </w:tcPr>
          <w:p w14:paraId="589F4AAE"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608" w:type="pct"/>
            <w:shd w:val="clear" w:color="auto" w:fill="auto"/>
          </w:tcPr>
          <w:p w14:paraId="7200E0F5" w14:textId="5BE17A5C"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sz w:val="20"/>
                <w:lang w:val="cs-CZ"/>
              </w:rPr>
              <w:t xml:space="preserve">174 </w:t>
            </w:r>
            <w:del w:id="1140" w:author="Juráš Pavel" w:date="2021-06-03T13:28:00Z">
              <w:r w:rsidRPr="003F2BA7" w:rsidDel="009373D9">
                <w:rPr>
                  <w:rFonts w:ascii="Arial" w:hAnsi="Arial" w:cs="Arial"/>
                  <w:sz w:val="20"/>
                  <w:lang w:val="cs-CZ"/>
                </w:rPr>
                <w:delText>896 640</w:delText>
              </w:r>
            </w:del>
            <w:ins w:id="1141" w:author="Juráš Pavel" w:date="2021-06-03T13:28:00Z">
              <w:r w:rsidR="009373D9">
                <w:rPr>
                  <w:rFonts w:ascii="Arial" w:hAnsi="Arial" w:cs="Arial"/>
                  <w:sz w:val="20"/>
                  <w:lang w:val="cs-CZ"/>
                </w:rPr>
                <w:t>960 150</w:t>
              </w:r>
            </w:ins>
          </w:p>
        </w:tc>
        <w:tc>
          <w:tcPr>
            <w:tcW w:w="253" w:type="pct"/>
            <w:shd w:val="clear" w:color="auto" w:fill="auto"/>
          </w:tcPr>
          <w:p w14:paraId="26C2F87D"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20C39307" w14:textId="77777777" w:rsidR="001D7FC4" w:rsidRPr="003F2BA7" w:rsidRDefault="001D7FC4" w:rsidP="00017F97">
            <w:pPr>
              <w:jc w:val="center"/>
              <w:rPr>
                <w:rFonts w:ascii="Arial" w:hAnsi="Arial" w:cs="Arial"/>
                <w:i/>
              </w:rPr>
            </w:pPr>
          </w:p>
        </w:tc>
      </w:tr>
      <w:tr w:rsidR="00C47DA7" w:rsidRPr="003F2BA7" w14:paraId="544A4FDB" w14:textId="77777777" w:rsidTr="00805B10">
        <w:trPr>
          <w:trHeight w:val="286"/>
        </w:trPr>
        <w:tc>
          <w:tcPr>
            <w:tcW w:w="302" w:type="pct"/>
          </w:tcPr>
          <w:p w14:paraId="44DB0E64"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57" w:type="pct"/>
          </w:tcPr>
          <w:p w14:paraId="22C3F6E2"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SC4.3</w:t>
            </w:r>
          </w:p>
        </w:tc>
        <w:tc>
          <w:tcPr>
            <w:tcW w:w="304" w:type="pct"/>
          </w:tcPr>
          <w:p w14:paraId="52E30CCC"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6B6EE000"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17943D70"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551" w:type="pct"/>
            <w:shd w:val="clear" w:color="auto" w:fill="auto"/>
          </w:tcPr>
          <w:p w14:paraId="2D05B8A5" w14:textId="77777777" w:rsidR="001D7FC4" w:rsidRPr="003F2BA7" w:rsidRDefault="001D7FC4" w:rsidP="00017F97">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33" w:type="pct"/>
          </w:tcPr>
          <w:p w14:paraId="4F896C4E"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660CC86C"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1" w:type="pct"/>
          </w:tcPr>
          <w:p w14:paraId="1371BA25" w14:textId="77777777"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608" w:type="pct"/>
            <w:shd w:val="clear" w:color="auto" w:fill="auto"/>
          </w:tcPr>
          <w:p w14:paraId="0CFEC7EE" w14:textId="6C6A1B7F" w:rsidR="001D7FC4" w:rsidRPr="003F2BA7" w:rsidRDefault="001D7FC4" w:rsidP="00017F97">
            <w:pPr>
              <w:pStyle w:val="Text1"/>
              <w:spacing w:after="0"/>
              <w:ind w:left="0"/>
              <w:jc w:val="center"/>
              <w:rPr>
                <w:rFonts w:ascii="Arial" w:hAnsi="Arial" w:cs="Arial"/>
                <w:b/>
                <w:sz w:val="20"/>
                <w:lang w:val="cs-CZ"/>
              </w:rPr>
            </w:pPr>
            <w:r w:rsidRPr="003F2BA7">
              <w:rPr>
                <w:rFonts w:ascii="Arial" w:hAnsi="Arial" w:cs="Arial"/>
                <w:sz w:val="20"/>
                <w:lang w:val="cs-CZ"/>
              </w:rPr>
              <w:t xml:space="preserve">265 </w:t>
            </w:r>
            <w:del w:id="1142" w:author="Juráš Pavel" w:date="2021-06-03T13:28:00Z">
              <w:r w:rsidRPr="003F2BA7" w:rsidDel="009373D9">
                <w:rPr>
                  <w:rFonts w:ascii="Arial" w:hAnsi="Arial" w:cs="Arial"/>
                  <w:sz w:val="20"/>
                  <w:lang w:val="cs-CZ"/>
                </w:rPr>
                <w:delText>718 360</w:delText>
              </w:r>
            </w:del>
            <w:ins w:id="1143" w:author="Juráš Pavel" w:date="2021-06-03T13:28:00Z">
              <w:r w:rsidR="009373D9">
                <w:rPr>
                  <w:rFonts w:ascii="Arial" w:hAnsi="Arial" w:cs="Arial"/>
                  <w:sz w:val="20"/>
                  <w:lang w:val="cs-CZ"/>
                </w:rPr>
                <w:t>814 850</w:t>
              </w:r>
            </w:ins>
          </w:p>
        </w:tc>
        <w:tc>
          <w:tcPr>
            <w:tcW w:w="253" w:type="pct"/>
            <w:shd w:val="clear" w:color="auto" w:fill="auto"/>
          </w:tcPr>
          <w:p w14:paraId="2548A890" w14:textId="77777777" w:rsidR="001D7FC4" w:rsidRPr="003F2BA7" w:rsidRDefault="001D7FC4" w:rsidP="00017F97">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6F777181" w14:textId="77777777" w:rsidR="001D7FC4" w:rsidRPr="003F2BA7" w:rsidRDefault="001D7FC4" w:rsidP="00017F97">
            <w:pPr>
              <w:jc w:val="center"/>
              <w:rPr>
                <w:rFonts w:ascii="Arial" w:hAnsi="Arial" w:cs="Arial"/>
                <w:i/>
              </w:rPr>
            </w:pPr>
          </w:p>
        </w:tc>
      </w:tr>
    </w:tbl>
    <w:p w14:paraId="0D6CEB3B" w14:textId="26890197" w:rsidR="00EC011F" w:rsidRPr="003F2BA7" w:rsidRDefault="00EC011F" w:rsidP="001D7FC4">
      <w:pPr>
        <w:keepNext/>
        <w:overflowPunct/>
        <w:autoSpaceDE/>
        <w:autoSpaceDN/>
        <w:adjustRightInd/>
        <w:spacing w:after="120" w:line="264" w:lineRule="auto"/>
        <w:jc w:val="both"/>
        <w:textAlignment w:val="auto"/>
        <w:rPr>
          <w:rFonts w:ascii="Arial" w:hAnsi="Arial" w:cs="Arial"/>
          <w:sz w:val="24"/>
          <w:szCs w:val="24"/>
        </w:rPr>
      </w:pPr>
    </w:p>
    <w:p w14:paraId="56D5D54D"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07C29E0B"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RPr="003F2BA7" w:rsidSect="00EC011F">
          <w:pgSz w:w="16838" w:h="11906" w:orient="landscape" w:code="9"/>
          <w:pgMar w:top="1418" w:right="1418" w:bottom="1418" w:left="1418" w:header="708" w:footer="708" w:gutter="0"/>
          <w:cols w:space="708"/>
          <w:docGrid w:linePitch="360"/>
        </w:sectPr>
      </w:pPr>
    </w:p>
    <w:p w14:paraId="7676C6E8" w14:textId="6464BD64"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2.A.4.3.3 Orientační rozdělení prostředků programu (EU) podle typu intervence</w:t>
      </w:r>
      <w:r w:rsidRPr="003F2BA7">
        <w:rPr>
          <w:rFonts w:ascii="Arial" w:eastAsiaTheme="majorEastAsia" w:hAnsi="Arial" w:cs="Arial"/>
          <w:color w:val="000000" w:themeColor="text1"/>
          <w:sz w:val="26"/>
          <w:szCs w:val="2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506D92" w:rsidRPr="003F2BA7" w14:paraId="17DFE12B" w14:textId="77777777" w:rsidTr="00506D92">
        <w:tc>
          <w:tcPr>
            <w:tcW w:w="9493" w:type="dxa"/>
            <w:gridSpan w:val="6"/>
            <w:shd w:val="clear" w:color="auto" w:fill="99C7F9"/>
          </w:tcPr>
          <w:p w14:paraId="699BC4F5" w14:textId="77777777" w:rsidR="00506D92" w:rsidRPr="003F2BA7" w:rsidRDefault="00506D92" w:rsidP="00506D92">
            <w:pPr>
              <w:rPr>
                <w:rFonts w:ascii="Arial" w:hAnsi="Arial" w:cs="Arial"/>
                <w:b/>
                <w:iCs/>
              </w:rPr>
            </w:pPr>
            <w:r w:rsidRPr="003F2BA7">
              <w:rPr>
                <w:rFonts w:ascii="Arial" w:hAnsi="Arial" w:cs="Arial"/>
                <w:b/>
              </w:rPr>
              <w:t>Tabulka 4: Dimenze 1 – oblast intervence</w:t>
            </w:r>
          </w:p>
        </w:tc>
      </w:tr>
      <w:tr w:rsidR="00506D92" w:rsidRPr="003F2BA7" w14:paraId="2AB37E4F" w14:textId="77777777" w:rsidTr="00506D92">
        <w:tc>
          <w:tcPr>
            <w:tcW w:w="2263" w:type="dxa"/>
            <w:shd w:val="clear" w:color="auto" w:fill="auto"/>
          </w:tcPr>
          <w:p w14:paraId="02CDF342"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31F9ED24"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843" w:type="dxa"/>
            <w:shd w:val="clear" w:color="auto" w:fill="auto"/>
          </w:tcPr>
          <w:p w14:paraId="5C0B4077"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418" w:type="dxa"/>
          </w:tcPr>
          <w:p w14:paraId="36B50387"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595513E7"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2FE97829"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2A3959E6"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43016621"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B7DA21"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37EB2B"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45BFE4" w14:textId="77777777" w:rsidR="00506D92" w:rsidRPr="003F2BA7" w:rsidRDefault="00506D92" w:rsidP="00506D92">
            <w:pPr>
              <w:jc w:val="center"/>
              <w:rPr>
                <w:rFonts w:ascii="Arial" w:hAnsi="Arial" w:cs="Arial"/>
              </w:rPr>
            </w:pPr>
            <w:r w:rsidRPr="003F2BA7">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DF5D8D" w14:textId="2BFCF4E3" w:rsidR="00506D92" w:rsidRPr="003F2BA7" w:rsidRDefault="00506D92" w:rsidP="00506D92">
            <w:pPr>
              <w:jc w:val="center"/>
              <w:rPr>
                <w:rFonts w:ascii="Arial" w:hAnsi="Arial" w:cs="Arial"/>
              </w:rPr>
            </w:pPr>
            <w:r w:rsidRPr="003F2BA7">
              <w:rPr>
                <w:rFonts w:ascii="Arial" w:hAnsi="Arial" w:cs="Arial"/>
              </w:rPr>
              <w:t>05</w:t>
            </w:r>
            <w:ins w:id="1144" w:author="Juráš Pavel" w:date="2021-05-27T11:19:00Z">
              <w:r w:rsidR="00D7226A" w:rsidRPr="003F2BA7">
                <w:rPr>
                  <w:rFonts w:ascii="Arial" w:hAnsi="Arial" w:cs="Arial"/>
                </w:rPr>
                <w:t>3</w:t>
              </w:r>
            </w:ins>
            <w:del w:id="1145" w:author="Juráš Pavel" w:date="2021-05-27T11:19:00Z">
              <w:r w:rsidRPr="003F2BA7" w:rsidDel="00D7226A">
                <w:rPr>
                  <w:rFonts w:ascii="Arial" w:hAnsi="Arial" w:cs="Arial"/>
                </w:rPr>
                <w:delText>2</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14CE41" w14:textId="77777777" w:rsidR="00506D92" w:rsidRPr="003F2BA7" w:rsidRDefault="00506D92" w:rsidP="00506D92">
            <w:pPr>
              <w:jc w:val="center"/>
              <w:rPr>
                <w:rFonts w:ascii="Arial" w:hAnsi="Arial" w:cs="Arial"/>
              </w:rPr>
            </w:pPr>
            <w:r w:rsidRPr="003F2BA7">
              <w:rPr>
                <w:rFonts w:ascii="Arial" w:hAnsi="Arial" w:cs="Arial"/>
              </w:rPr>
              <w:t>116 597 598</w:t>
            </w:r>
          </w:p>
        </w:tc>
      </w:tr>
      <w:tr w:rsidR="00506D92" w:rsidRPr="003F2BA7" w14:paraId="5071A6FE"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753A8E90"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7C2B7D"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09D39F1"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AC4C318" w14:textId="77777777" w:rsidR="00506D92" w:rsidRPr="003F2BA7" w:rsidRDefault="00506D92" w:rsidP="00506D92">
            <w:pPr>
              <w:jc w:val="center"/>
              <w:rPr>
                <w:rFonts w:ascii="Arial" w:hAnsi="Arial" w:cs="Arial"/>
              </w:rPr>
            </w:pPr>
            <w:r w:rsidRPr="003F2BA7">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7D42D1" w14:textId="224B79FD" w:rsidR="00506D92" w:rsidRPr="003F2BA7" w:rsidRDefault="00506D92" w:rsidP="00506D92">
            <w:pPr>
              <w:jc w:val="center"/>
              <w:rPr>
                <w:rFonts w:ascii="Arial" w:hAnsi="Arial" w:cs="Arial"/>
              </w:rPr>
            </w:pPr>
            <w:r w:rsidRPr="003F2BA7">
              <w:rPr>
                <w:rFonts w:ascii="Arial" w:hAnsi="Arial" w:cs="Arial"/>
              </w:rPr>
              <w:t>05</w:t>
            </w:r>
            <w:ins w:id="1146" w:author="Juráš Pavel" w:date="2021-05-27T11:20:00Z">
              <w:r w:rsidR="00D7226A" w:rsidRPr="003F2BA7">
                <w:rPr>
                  <w:rFonts w:ascii="Arial" w:hAnsi="Arial" w:cs="Arial"/>
                </w:rPr>
                <w:t>3</w:t>
              </w:r>
            </w:ins>
            <w:del w:id="1147" w:author="Juráš Pavel" w:date="2021-05-27T11:20:00Z">
              <w:r w:rsidRPr="003F2BA7" w:rsidDel="00D7226A">
                <w:rPr>
                  <w:rFonts w:ascii="Arial" w:hAnsi="Arial" w:cs="Arial"/>
                </w:rPr>
                <w:delText>2</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791043" w14:textId="77777777" w:rsidR="00506D92" w:rsidRPr="003F2BA7" w:rsidRDefault="00506D92" w:rsidP="00506D92">
            <w:pPr>
              <w:jc w:val="center"/>
              <w:rPr>
                <w:rFonts w:ascii="Arial" w:hAnsi="Arial" w:cs="Arial"/>
              </w:rPr>
            </w:pPr>
            <w:r w:rsidRPr="003F2BA7">
              <w:rPr>
                <w:rFonts w:ascii="Arial" w:hAnsi="Arial" w:cs="Arial"/>
              </w:rPr>
              <w:t>177 145 327</w:t>
            </w:r>
          </w:p>
        </w:tc>
      </w:tr>
    </w:tbl>
    <w:p w14:paraId="53E74054" w14:textId="77777777" w:rsidR="00506D92" w:rsidRPr="003F2BA7" w:rsidRDefault="00506D92"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1D8D0312" w14:textId="77777777" w:rsidTr="00EC011F">
        <w:tc>
          <w:tcPr>
            <w:tcW w:w="9493" w:type="dxa"/>
            <w:gridSpan w:val="6"/>
            <w:shd w:val="clear" w:color="auto" w:fill="99C7F9"/>
          </w:tcPr>
          <w:p w14:paraId="03C0FBEA"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5C5FEA95" w14:textId="77777777" w:rsidTr="00EC011F">
        <w:tc>
          <w:tcPr>
            <w:tcW w:w="2263" w:type="dxa"/>
            <w:shd w:val="clear" w:color="auto" w:fill="auto"/>
          </w:tcPr>
          <w:p w14:paraId="45BB92D2" w14:textId="77777777" w:rsidR="001D7FC4" w:rsidRPr="003F2BA7" w:rsidRDefault="001D7FC4" w:rsidP="00805B10">
            <w:pPr>
              <w:jc w:val="center"/>
              <w:rPr>
                <w:rFonts w:ascii="Arial" w:hAnsi="Arial" w:cs="Arial"/>
                <w:b/>
                <w:iCs/>
              </w:rPr>
            </w:pPr>
            <w:r w:rsidRPr="003F2BA7">
              <w:rPr>
                <w:rFonts w:ascii="Arial" w:hAnsi="Arial" w:cs="Arial"/>
                <w:b/>
              </w:rPr>
              <w:t>Číslo priority</w:t>
            </w:r>
          </w:p>
        </w:tc>
        <w:tc>
          <w:tcPr>
            <w:tcW w:w="1134" w:type="dxa"/>
            <w:shd w:val="clear" w:color="auto" w:fill="auto"/>
          </w:tcPr>
          <w:p w14:paraId="47FC4E7E" w14:textId="77777777" w:rsidR="001D7FC4" w:rsidRPr="003F2BA7" w:rsidRDefault="001D7FC4" w:rsidP="00805B10">
            <w:pPr>
              <w:jc w:val="center"/>
              <w:rPr>
                <w:rFonts w:ascii="Arial" w:hAnsi="Arial" w:cs="Arial"/>
                <w:b/>
                <w:iCs/>
              </w:rPr>
            </w:pPr>
            <w:r w:rsidRPr="003F2BA7">
              <w:rPr>
                <w:rFonts w:ascii="Arial" w:hAnsi="Arial" w:cs="Arial"/>
                <w:b/>
              </w:rPr>
              <w:t>Fond</w:t>
            </w:r>
          </w:p>
        </w:tc>
        <w:tc>
          <w:tcPr>
            <w:tcW w:w="1843" w:type="dxa"/>
            <w:shd w:val="clear" w:color="auto" w:fill="auto"/>
          </w:tcPr>
          <w:p w14:paraId="355C0733" w14:textId="77777777" w:rsidR="001D7FC4" w:rsidRPr="003F2BA7" w:rsidRDefault="001D7FC4" w:rsidP="00805B10">
            <w:pPr>
              <w:jc w:val="center"/>
              <w:rPr>
                <w:rFonts w:ascii="Arial" w:hAnsi="Arial" w:cs="Arial"/>
                <w:b/>
                <w:iCs/>
              </w:rPr>
            </w:pPr>
            <w:r w:rsidRPr="003F2BA7">
              <w:rPr>
                <w:rFonts w:ascii="Arial" w:hAnsi="Arial" w:cs="Arial"/>
                <w:b/>
              </w:rPr>
              <w:t>Kategorie regionu</w:t>
            </w:r>
          </w:p>
        </w:tc>
        <w:tc>
          <w:tcPr>
            <w:tcW w:w="1418" w:type="dxa"/>
          </w:tcPr>
          <w:p w14:paraId="268CF7AF" w14:textId="77777777" w:rsidR="001D7FC4" w:rsidRPr="003F2BA7" w:rsidRDefault="001D7FC4" w:rsidP="00805B10">
            <w:pPr>
              <w:jc w:val="center"/>
              <w:rPr>
                <w:rFonts w:ascii="Arial" w:hAnsi="Arial" w:cs="Arial"/>
                <w:b/>
              </w:rPr>
            </w:pPr>
            <w:r w:rsidRPr="003F2BA7">
              <w:rPr>
                <w:rFonts w:ascii="Arial" w:hAnsi="Arial" w:cs="Arial"/>
                <w:b/>
              </w:rPr>
              <w:t>Specifický cíl</w:t>
            </w:r>
          </w:p>
        </w:tc>
        <w:tc>
          <w:tcPr>
            <w:tcW w:w="1134" w:type="dxa"/>
            <w:shd w:val="clear" w:color="auto" w:fill="auto"/>
          </w:tcPr>
          <w:p w14:paraId="0906CB58" w14:textId="781C9E0F" w:rsidR="001D7FC4" w:rsidRPr="003F2BA7" w:rsidRDefault="001D7FC4" w:rsidP="00805B10">
            <w:pPr>
              <w:jc w:val="center"/>
              <w:rPr>
                <w:rFonts w:ascii="Arial" w:hAnsi="Arial" w:cs="Arial"/>
                <w:b/>
                <w:iCs/>
              </w:rPr>
            </w:pPr>
            <w:r w:rsidRPr="003F2BA7">
              <w:rPr>
                <w:rFonts w:ascii="Arial" w:hAnsi="Arial" w:cs="Arial"/>
                <w:b/>
              </w:rPr>
              <w:t>Kód</w:t>
            </w:r>
          </w:p>
        </w:tc>
        <w:tc>
          <w:tcPr>
            <w:tcW w:w="1701" w:type="dxa"/>
            <w:shd w:val="clear" w:color="auto" w:fill="auto"/>
          </w:tcPr>
          <w:p w14:paraId="64B3AF7B" w14:textId="77777777" w:rsidR="001D7FC4" w:rsidRPr="003F2BA7" w:rsidRDefault="001D7FC4" w:rsidP="00805B10">
            <w:pPr>
              <w:jc w:val="center"/>
              <w:rPr>
                <w:rFonts w:ascii="Arial" w:hAnsi="Arial" w:cs="Arial"/>
                <w:b/>
                <w:iCs/>
              </w:rPr>
            </w:pPr>
            <w:r w:rsidRPr="003F2BA7">
              <w:rPr>
                <w:rFonts w:ascii="Arial" w:hAnsi="Arial" w:cs="Arial"/>
                <w:b/>
              </w:rPr>
              <w:t>Částka (v EUR)</w:t>
            </w:r>
          </w:p>
        </w:tc>
      </w:tr>
      <w:tr w:rsidR="00805B10" w:rsidRPr="003F2BA7" w14:paraId="2ADA4EF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6B73B5B"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6CFB1C" w14:textId="2FA0D824"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EA2DF9" w14:textId="77777777" w:rsidR="00805B10" w:rsidRPr="003F2BA7" w:rsidRDefault="00805B10" w:rsidP="00805B10">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F28A44" w14:textId="77777777" w:rsidR="00805B10" w:rsidRPr="003F2BA7" w:rsidRDefault="00805B10" w:rsidP="00805B10">
            <w:pPr>
              <w:jc w:val="center"/>
              <w:rPr>
                <w:rFonts w:ascii="Arial" w:hAnsi="Arial" w:cs="Arial"/>
              </w:rPr>
            </w:pPr>
            <w:r w:rsidRPr="003F2BA7">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AF2041" w14:textId="77777777" w:rsidR="00805B10" w:rsidRPr="003F2BA7" w:rsidRDefault="00805B10" w:rsidP="00805B10">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753762" w14:textId="77777777" w:rsidR="00805B10" w:rsidRPr="003F2BA7" w:rsidRDefault="00805B10" w:rsidP="00805B10">
            <w:pPr>
              <w:jc w:val="center"/>
              <w:rPr>
                <w:rFonts w:ascii="Arial" w:hAnsi="Arial" w:cs="Arial"/>
              </w:rPr>
            </w:pPr>
            <w:r w:rsidRPr="003F2BA7">
              <w:rPr>
                <w:rFonts w:ascii="Arial" w:hAnsi="Arial" w:cs="Arial"/>
              </w:rPr>
              <w:t>116 597 598</w:t>
            </w:r>
          </w:p>
        </w:tc>
      </w:tr>
      <w:tr w:rsidR="00805B10" w:rsidRPr="003F2BA7" w14:paraId="44839E94"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14135110"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19A0AA" w14:textId="715357B9"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356909" w14:textId="77777777" w:rsidR="00805B10" w:rsidRPr="003F2BA7" w:rsidRDefault="00805B10" w:rsidP="00805B10">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0B387D" w14:textId="77777777" w:rsidR="00805B10" w:rsidRPr="003F2BA7" w:rsidRDefault="00805B10" w:rsidP="00805B10">
            <w:pPr>
              <w:jc w:val="center"/>
              <w:rPr>
                <w:rFonts w:ascii="Arial" w:hAnsi="Arial" w:cs="Arial"/>
              </w:rPr>
            </w:pPr>
            <w:r w:rsidRPr="003F2BA7">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82F26B" w14:textId="77777777" w:rsidR="00805B10" w:rsidRPr="003F2BA7" w:rsidRDefault="00805B10" w:rsidP="00805B10">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9AD8FF" w14:textId="77777777" w:rsidR="00805B10" w:rsidRPr="003F2BA7" w:rsidRDefault="00805B10" w:rsidP="00805B10">
            <w:pPr>
              <w:jc w:val="center"/>
              <w:rPr>
                <w:rFonts w:ascii="Arial" w:hAnsi="Arial" w:cs="Arial"/>
              </w:rPr>
            </w:pPr>
            <w:r w:rsidRPr="003F2BA7">
              <w:rPr>
                <w:rFonts w:ascii="Arial" w:hAnsi="Arial" w:cs="Arial"/>
              </w:rPr>
              <w:t>177 145 327</w:t>
            </w:r>
          </w:p>
        </w:tc>
      </w:tr>
    </w:tbl>
    <w:p w14:paraId="08677BFF"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506D92" w:rsidRPr="003F2BA7" w14:paraId="13F29247" w14:textId="77777777" w:rsidTr="00506D92">
        <w:tc>
          <w:tcPr>
            <w:tcW w:w="9493" w:type="dxa"/>
            <w:gridSpan w:val="6"/>
            <w:shd w:val="clear" w:color="auto" w:fill="99C7F9"/>
          </w:tcPr>
          <w:p w14:paraId="06EB824E" w14:textId="77777777" w:rsidR="00506D92" w:rsidRPr="003F2BA7" w:rsidRDefault="00506D92" w:rsidP="00506D92">
            <w:pPr>
              <w:rPr>
                <w:rFonts w:ascii="Arial" w:hAnsi="Arial" w:cs="Arial"/>
                <w:b/>
                <w:iCs/>
              </w:rPr>
            </w:pPr>
            <w:r w:rsidRPr="003F2BA7">
              <w:rPr>
                <w:rFonts w:ascii="Arial" w:hAnsi="Arial" w:cs="Arial"/>
                <w:b/>
              </w:rPr>
              <w:t>Tabulka 6: Dimenze 3 – mechanismus územního plnění a územní zaměření</w:t>
            </w:r>
          </w:p>
        </w:tc>
      </w:tr>
      <w:tr w:rsidR="00506D92" w:rsidRPr="003F2BA7" w14:paraId="6C1C494F" w14:textId="77777777" w:rsidTr="00506D92">
        <w:tc>
          <w:tcPr>
            <w:tcW w:w="2263" w:type="dxa"/>
            <w:shd w:val="clear" w:color="auto" w:fill="auto"/>
          </w:tcPr>
          <w:p w14:paraId="5BE25A26"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15A95207"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843" w:type="dxa"/>
            <w:shd w:val="clear" w:color="auto" w:fill="auto"/>
          </w:tcPr>
          <w:p w14:paraId="1BBC9170"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418" w:type="dxa"/>
          </w:tcPr>
          <w:p w14:paraId="2C2446B0"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06B88EFB"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7151D9C5"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588722DD"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14354786"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05A1D7"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1E9DDC"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9AB1D9" w14:textId="77777777" w:rsidR="00506D92" w:rsidRPr="003F2BA7" w:rsidRDefault="00506D92" w:rsidP="00506D92">
            <w:pPr>
              <w:jc w:val="center"/>
              <w:rPr>
                <w:rFonts w:ascii="Arial" w:hAnsi="Arial" w:cs="Arial"/>
              </w:rPr>
            </w:pPr>
            <w:r w:rsidRPr="003F2BA7">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A5C321"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3B85C0" w14:textId="77777777" w:rsidR="00506D92" w:rsidRPr="003F2BA7" w:rsidRDefault="00506D92" w:rsidP="00506D92">
            <w:pPr>
              <w:jc w:val="center"/>
              <w:rPr>
                <w:rFonts w:ascii="Arial" w:hAnsi="Arial" w:cs="Arial"/>
              </w:rPr>
            </w:pPr>
            <w:r w:rsidRPr="003F2BA7">
              <w:rPr>
                <w:rFonts w:ascii="Arial" w:hAnsi="Arial" w:cs="Arial"/>
              </w:rPr>
              <w:t>116 597 598</w:t>
            </w:r>
          </w:p>
        </w:tc>
      </w:tr>
      <w:tr w:rsidR="00506D92" w:rsidRPr="003F2BA7" w14:paraId="734C92B4"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53516BE6"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A53ACE"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CDF263"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D89C0E" w14:textId="77777777" w:rsidR="00506D92" w:rsidRPr="003F2BA7" w:rsidRDefault="00506D92" w:rsidP="00506D92">
            <w:pPr>
              <w:jc w:val="center"/>
              <w:rPr>
                <w:rFonts w:ascii="Arial" w:hAnsi="Arial" w:cs="Arial"/>
              </w:rPr>
            </w:pPr>
            <w:r w:rsidRPr="003F2BA7">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E781A1"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64CE56" w14:textId="77777777" w:rsidR="00506D92" w:rsidRPr="003F2BA7" w:rsidRDefault="00506D92" w:rsidP="00506D92">
            <w:pPr>
              <w:jc w:val="center"/>
              <w:rPr>
                <w:rFonts w:ascii="Arial" w:hAnsi="Arial" w:cs="Arial"/>
              </w:rPr>
            </w:pPr>
            <w:r w:rsidRPr="003F2BA7">
              <w:rPr>
                <w:rFonts w:ascii="Arial" w:hAnsi="Arial" w:cs="Arial"/>
              </w:rPr>
              <w:t>177 145 327</w:t>
            </w:r>
          </w:p>
        </w:tc>
      </w:tr>
    </w:tbl>
    <w:p w14:paraId="16DBBCED" w14:textId="77777777" w:rsidR="00506D92" w:rsidRPr="003F2BA7" w:rsidRDefault="00506D92"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2ABA7D4C" w14:textId="77777777" w:rsidTr="00EC011F">
        <w:tc>
          <w:tcPr>
            <w:tcW w:w="9493" w:type="dxa"/>
            <w:gridSpan w:val="6"/>
            <w:shd w:val="clear" w:color="auto" w:fill="99C7F9"/>
          </w:tcPr>
          <w:p w14:paraId="0CC633B6"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1480534D" w14:textId="77777777" w:rsidTr="00EC011F">
        <w:tc>
          <w:tcPr>
            <w:tcW w:w="2263" w:type="dxa"/>
            <w:shd w:val="clear" w:color="auto" w:fill="auto"/>
          </w:tcPr>
          <w:p w14:paraId="4F659E95" w14:textId="77777777" w:rsidR="001D7FC4" w:rsidRPr="003F2BA7" w:rsidRDefault="001D7FC4" w:rsidP="00805B10">
            <w:pPr>
              <w:jc w:val="center"/>
              <w:rPr>
                <w:rFonts w:ascii="Arial" w:hAnsi="Arial" w:cs="Arial"/>
                <w:b/>
                <w:iCs/>
              </w:rPr>
            </w:pPr>
            <w:r w:rsidRPr="003F2BA7">
              <w:rPr>
                <w:rFonts w:ascii="Arial" w:hAnsi="Arial" w:cs="Arial"/>
                <w:b/>
              </w:rPr>
              <w:t>Číslo priority</w:t>
            </w:r>
          </w:p>
        </w:tc>
        <w:tc>
          <w:tcPr>
            <w:tcW w:w="1134" w:type="dxa"/>
            <w:shd w:val="clear" w:color="auto" w:fill="auto"/>
          </w:tcPr>
          <w:p w14:paraId="08818908" w14:textId="77777777" w:rsidR="001D7FC4" w:rsidRPr="003F2BA7" w:rsidRDefault="001D7FC4" w:rsidP="00805B10">
            <w:pPr>
              <w:jc w:val="center"/>
              <w:rPr>
                <w:rFonts w:ascii="Arial" w:hAnsi="Arial" w:cs="Arial"/>
                <w:b/>
                <w:iCs/>
              </w:rPr>
            </w:pPr>
            <w:r w:rsidRPr="003F2BA7">
              <w:rPr>
                <w:rFonts w:ascii="Arial" w:hAnsi="Arial" w:cs="Arial"/>
                <w:b/>
              </w:rPr>
              <w:t>Fond</w:t>
            </w:r>
          </w:p>
        </w:tc>
        <w:tc>
          <w:tcPr>
            <w:tcW w:w="1843" w:type="dxa"/>
            <w:shd w:val="clear" w:color="auto" w:fill="auto"/>
          </w:tcPr>
          <w:p w14:paraId="6C72B5A5" w14:textId="77777777" w:rsidR="001D7FC4" w:rsidRPr="003F2BA7" w:rsidRDefault="001D7FC4" w:rsidP="00805B10">
            <w:pPr>
              <w:jc w:val="center"/>
              <w:rPr>
                <w:rFonts w:ascii="Arial" w:hAnsi="Arial" w:cs="Arial"/>
                <w:b/>
                <w:iCs/>
              </w:rPr>
            </w:pPr>
            <w:r w:rsidRPr="003F2BA7">
              <w:rPr>
                <w:rFonts w:ascii="Arial" w:hAnsi="Arial" w:cs="Arial"/>
                <w:b/>
              </w:rPr>
              <w:t>Kategorie regionu</w:t>
            </w:r>
          </w:p>
        </w:tc>
        <w:tc>
          <w:tcPr>
            <w:tcW w:w="1418" w:type="dxa"/>
          </w:tcPr>
          <w:p w14:paraId="07AF6E8F" w14:textId="77777777" w:rsidR="001D7FC4" w:rsidRPr="003F2BA7" w:rsidRDefault="001D7FC4" w:rsidP="00805B10">
            <w:pPr>
              <w:jc w:val="center"/>
              <w:rPr>
                <w:rFonts w:ascii="Arial" w:hAnsi="Arial" w:cs="Arial"/>
                <w:b/>
              </w:rPr>
            </w:pPr>
            <w:r w:rsidRPr="003F2BA7">
              <w:rPr>
                <w:rFonts w:ascii="Arial" w:hAnsi="Arial" w:cs="Arial"/>
                <w:b/>
              </w:rPr>
              <w:t>Specifický cíl</w:t>
            </w:r>
          </w:p>
        </w:tc>
        <w:tc>
          <w:tcPr>
            <w:tcW w:w="1134" w:type="dxa"/>
            <w:shd w:val="clear" w:color="auto" w:fill="auto"/>
          </w:tcPr>
          <w:p w14:paraId="703121EA" w14:textId="05B75784" w:rsidR="001D7FC4" w:rsidRPr="003F2BA7" w:rsidRDefault="001D7FC4" w:rsidP="00805B10">
            <w:pPr>
              <w:jc w:val="center"/>
              <w:rPr>
                <w:rFonts w:ascii="Arial" w:hAnsi="Arial" w:cs="Arial"/>
                <w:b/>
                <w:iCs/>
              </w:rPr>
            </w:pPr>
            <w:r w:rsidRPr="003F2BA7">
              <w:rPr>
                <w:rFonts w:ascii="Arial" w:hAnsi="Arial" w:cs="Arial"/>
                <w:b/>
              </w:rPr>
              <w:t>Kód</w:t>
            </w:r>
          </w:p>
        </w:tc>
        <w:tc>
          <w:tcPr>
            <w:tcW w:w="1701" w:type="dxa"/>
            <w:shd w:val="clear" w:color="auto" w:fill="auto"/>
          </w:tcPr>
          <w:p w14:paraId="27EEF02A" w14:textId="77777777" w:rsidR="001D7FC4" w:rsidRPr="003F2BA7" w:rsidRDefault="001D7FC4" w:rsidP="00805B10">
            <w:pPr>
              <w:jc w:val="center"/>
              <w:rPr>
                <w:rFonts w:ascii="Arial" w:hAnsi="Arial" w:cs="Arial"/>
                <w:b/>
                <w:iCs/>
              </w:rPr>
            </w:pPr>
            <w:r w:rsidRPr="003F2BA7">
              <w:rPr>
                <w:rFonts w:ascii="Arial" w:hAnsi="Arial" w:cs="Arial"/>
                <w:b/>
              </w:rPr>
              <w:t>Částka (v EUR)</w:t>
            </w:r>
          </w:p>
        </w:tc>
      </w:tr>
      <w:tr w:rsidR="001D7FC4" w:rsidRPr="003F2BA7" w14:paraId="15081358" w14:textId="77777777" w:rsidTr="00EC011F">
        <w:tc>
          <w:tcPr>
            <w:tcW w:w="2263" w:type="dxa"/>
            <w:shd w:val="clear" w:color="auto" w:fill="auto"/>
          </w:tcPr>
          <w:p w14:paraId="1A0874DC" w14:textId="77777777" w:rsidR="001D7FC4" w:rsidRPr="003F2BA7" w:rsidRDefault="001D7FC4" w:rsidP="00805B10">
            <w:pPr>
              <w:jc w:val="center"/>
              <w:rPr>
                <w:rFonts w:ascii="Arial" w:hAnsi="Arial" w:cs="Arial"/>
                <w:b/>
              </w:rPr>
            </w:pPr>
          </w:p>
        </w:tc>
        <w:tc>
          <w:tcPr>
            <w:tcW w:w="1134" w:type="dxa"/>
            <w:shd w:val="clear" w:color="auto" w:fill="auto"/>
          </w:tcPr>
          <w:p w14:paraId="5177E520" w14:textId="77777777" w:rsidR="001D7FC4" w:rsidRPr="003F2BA7" w:rsidRDefault="001D7FC4" w:rsidP="00805B10">
            <w:pPr>
              <w:jc w:val="center"/>
              <w:rPr>
                <w:rFonts w:ascii="Arial" w:hAnsi="Arial" w:cs="Arial"/>
                <w:b/>
              </w:rPr>
            </w:pPr>
          </w:p>
        </w:tc>
        <w:tc>
          <w:tcPr>
            <w:tcW w:w="1843" w:type="dxa"/>
            <w:shd w:val="clear" w:color="auto" w:fill="auto"/>
          </w:tcPr>
          <w:p w14:paraId="7F9DE838" w14:textId="77777777" w:rsidR="001D7FC4" w:rsidRPr="003F2BA7" w:rsidRDefault="001D7FC4" w:rsidP="00805B10">
            <w:pPr>
              <w:jc w:val="center"/>
              <w:rPr>
                <w:rFonts w:ascii="Arial" w:hAnsi="Arial" w:cs="Arial"/>
                <w:b/>
              </w:rPr>
            </w:pPr>
          </w:p>
        </w:tc>
        <w:tc>
          <w:tcPr>
            <w:tcW w:w="1418" w:type="dxa"/>
          </w:tcPr>
          <w:p w14:paraId="67E2A640" w14:textId="77777777" w:rsidR="001D7FC4" w:rsidRPr="003F2BA7" w:rsidRDefault="001D7FC4" w:rsidP="00805B10">
            <w:pPr>
              <w:jc w:val="center"/>
              <w:rPr>
                <w:rFonts w:ascii="Arial" w:hAnsi="Arial" w:cs="Arial"/>
                <w:b/>
              </w:rPr>
            </w:pPr>
          </w:p>
        </w:tc>
        <w:tc>
          <w:tcPr>
            <w:tcW w:w="1134" w:type="dxa"/>
            <w:shd w:val="clear" w:color="auto" w:fill="auto"/>
          </w:tcPr>
          <w:p w14:paraId="7D10D377" w14:textId="77777777" w:rsidR="001D7FC4" w:rsidRPr="003F2BA7" w:rsidRDefault="001D7FC4" w:rsidP="00805B10">
            <w:pPr>
              <w:jc w:val="center"/>
              <w:rPr>
                <w:rFonts w:ascii="Arial" w:hAnsi="Arial" w:cs="Arial"/>
                <w:b/>
              </w:rPr>
            </w:pPr>
          </w:p>
        </w:tc>
        <w:tc>
          <w:tcPr>
            <w:tcW w:w="1701" w:type="dxa"/>
            <w:shd w:val="clear" w:color="auto" w:fill="auto"/>
          </w:tcPr>
          <w:p w14:paraId="098D83DB" w14:textId="77777777" w:rsidR="001D7FC4" w:rsidRPr="003F2BA7" w:rsidRDefault="001D7FC4" w:rsidP="00805B10">
            <w:pPr>
              <w:jc w:val="center"/>
              <w:rPr>
                <w:rFonts w:ascii="Arial" w:hAnsi="Arial" w:cs="Arial"/>
                <w:b/>
              </w:rPr>
            </w:pPr>
          </w:p>
        </w:tc>
      </w:tr>
    </w:tbl>
    <w:p w14:paraId="02C2C40C" w14:textId="65A5269D" w:rsidR="008301F2" w:rsidRPr="003F2BA7" w:rsidRDefault="008301F2" w:rsidP="00D4331F">
      <w:pPr>
        <w:keepNext/>
        <w:overflowPunct/>
        <w:autoSpaceDE/>
        <w:autoSpaceDN/>
        <w:adjustRightInd/>
        <w:spacing w:after="120" w:line="264" w:lineRule="auto"/>
        <w:jc w:val="both"/>
        <w:textAlignment w:val="auto"/>
        <w:rPr>
          <w:rFonts w:ascii="Arial" w:hAnsi="Arial" w:cs="Arial"/>
          <w:sz w:val="24"/>
          <w:szCs w:val="24"/>
        </w:rPr>
      </w:pPr>
    </w:p>
    <w:p w14:paraId="0BC72FB4" w14:textId="77777777" w:rsidR="00805B10" w:rsidRPr="003F2BA7" w:rsidRDefault="00805B10" w:rsidP="00D4331F">
      <w:pPr>
        <w:keepNext/>
        <w:overflowPunct/>
        <w:autoSpaceDE/>
        <w:autoSpaceDN/>
        <w:adjustRightInd/>
        <w:spacing w:after="120" w:line="264" w:lineRule="auto"/>
        <w:jc w:val="both"/>
        <w:textAlignment w:val="auto"/>
        <w:rPr>
          <w:rFonts w:ascii="Arial" w:hAnsi="Arial" w:cs="Arial"/>
          <w:sz w:val="24"/>
          <w:szCs w:val="24"/>
        </w:rPr>
      </w:pPr>
    </w:p>
    <w:p w14:paraId="2F5E67A0" w14:textId="77777777" w:rsidR="008301F2" w:rsidRPr="003F2BA7" w:rsidRDefault="008301F2" w:rsidP="00D4331F">
      <w:pPr>
        <w:keepNext/>
        <w:overflowPunct/>
        <w:autoSpaceDE/>
        <w:autoSpaceDN/>
        <w:adjustRightInd/>
        <w:spacing w:after="120" w:line="264" w:lineRule="auto"/>
        <w:jc w:val="both"/>
        <w:textAlignment w:val="auto"/>
        <w:rPr>
          <w:rFonts w:ascii="Arial" w:hAnsi="Arial" w:cs="Arial"/>
          <w:sz w:val="24"/>
          <w:szCs w:val="24"/>
        </w:rPr>
      </w:pPr>
    </w:p>
    <w:p w14:paraId="28EC4AFB" w14:textId="77777777" w:rsidR="008301F2" w:rsidRPr="003F2BA7" w:rsidRDefault="008301F2" w:rsidP="008B047A">
      <w:pPr>
        <w:spacing w:after="120" w:line="264" w:lineRule="auto"/>
        <w:jc w:val="both"/>
        <w:rPr>
          <w:rFonts w:ascii="Arial" w:hAnsi="Arial" w:cs="Arial"/>
          <w:b/>
          <w:bCs/>
          <w:sz w:val="26"/>
          <w:szCs w:val="26"/>
        </w:rPr>
      </w:pPr>
    </w:p>
    <w:p w14:paraId="38FA478C" w14:textId="77777777" w:rsidR="00805B10" w:rsidRPr="003F2BA7" w:rsidRDefault="00805B10" w:rsidP="008B047A">
      <w:pPr>
        <w:spacing w:after="120" w:line="264" w:lineRule="auto"/>
        <w:jc w:val="both"/>
        <w:rPr>
          <w:rFonts w:ascii="Arial" w:hAnsi="Arial" w:cs="Arial"/>
          <w:b/>
          <w:bCs/>
          <w:sz w:val="26"/>
          <w:szCs w:val="26"/>
        </w:rPr>
        <w:sectPr w:rsidR="00805B10" w:rsidRPr="003F2BA7" w:rsidSect="00EC011F">
          <w:pgSz w:w="11906" w:h="16838" w:code="9"/>
          <w:pgMar w:top="1418" w:right="1418" w:bottom="1418" w:left="1418" w:header="708" w:footer="708" w:gutter="0"/>
          <w:cols w:space="708"/>
          <w:docGrid w:linePitch="360"/>
        </w:sectPr>
      </w:pPr>
    </w:p>
    <w:p w14:paraId="66F1223E" w14:textId="1A690105" w:rsidR="00C83AE0" w:rsidRPr="003F2BA7" w:rsidRDefault="008B047A" w:rsidP="008B047A">
      <w:pPr>
        <w:spacing w:after="120" w:line="264" w:lineRule="auto"/>
        <w:jc w:val="both"/>
        <w:rPr>
          <w:rFonts w:ascii="Arial" w:hAnsi="Arial" w:cs="Arial"/>
          <w:b/>
          <w:sz w:val="26"/>
          <w:szCs w:val="26"/>
        </w:rPr>
      </w:pPr>
      <w:r w:rsidRPr="003F2BA7">
        <w:rPr>
          <w:rFonts w:ascii="Arial" w:hAnsi="Arial" w:cs="Arial"/>
          <w:b/>
          <w:bCs/>
          <w:sz w:val="26"/>
          <w:szCs w:val="26"/>
        </w:rPr>
        <w:lastRenderedPageBreak/>
        <w:t>2.</w:t>
      </w:r>
      <w:r w:rsidR="00B73A11" w:rsidRPr="003F2BA7">
        <w:rPr>
          <w:rFonts w:ascii="Arial" w:hAnsi="Arial" w:cs="Arial"/>
          <w:b/>
          <w:bCs/>
          <w:sz w:val="26"/>
          <w:szCs w:val="26"/>
        </w:rPr>
        <w:t>A.</w:t>
      </w:r>
      <w:r w:rsidR="00746B07" w:rsidRPr="003F2BA7">
        <w:rPr>
          <w:rFonts w:ascii="Arial" w:hAnsi="Arial" w:cs="Arial"/>
          <w:b/>
          <w:bCs/>
          <w:sz w:val="26"/>
          <w:szCs w:val="26"/>
        </w:rPr>
        <w:t>4</w:t>
      </w:r>
      <w:r w:rsidRPr="003F2BA7">
        <w:rPr>
          <w:rFonts w:ascii="Arial" w:hAnsi="Arial" w:cs="Arial"/>
          <w:b/>
          <w:bCs/>
          <w:sz w:val="26"/>
          <w:szCs w:val="26"/>
        </w:rPr>
        <w:t>.</w:t>
      </w:r>
      <w:r w:rsidR="00B73A11" w:rsidRPr="003F2BA7">
        <w:rPr>
          <w:rFonts w:ascii="Arial" w:hAnsi="Arial" w:cs="Arial"/>
          <w:b/>
          <w:bCs/>
          <w:sz w:val="26"/>
          <w:szCs w:val="26"/>
        </w:rPr>
        <w:t xml:space="preserve">4 </w:t>
      </w:r>
      <w:r w:rsidR="00780C66" w:rsidRPr="003F2BA7">
        <w:rPr>
          <w:rFonts w:ascii="Arial" w:hAnsi="Arial" w:cs="Arial"/>
          <w:b/>
          <w:bCs/>
          <w:sz w:val="26"/>
          <w:szCs w:val="26"/>
        </w:rPr>
        <w:t>Specifický cíl</w:t>
      </w:r>
      <w:r w:rsidR="00780C66" w:rsidRPr="003F2BA7">
        <w:rPr>
          <w:rFonts w:ascii="Arial" w:hAnsi="Arial" w:cs="Arial"/>
          <w:b/>
          <w:sz w:val="26"/>
          <w:szCs w:val="26"/>
        </w:rPr>
        <w:t xml:space="preserve"> </w:t>
      </w:r>
      <w:r w:rsidR="00746B07" w:rsidRPr="003F2BA7">
        <w:rPr>
          <w:rFonts w:ascii="Arial" w:hAnsi="Arial" w:cs="Arial"/>
          <w:b/>
          <w:sz w:val="26"/>
          <w:szCs w:val="26"/>
        </w:rPr>
        <w:t>4</w:t>
      </w:r>
      <w:r w:rsidR="00F81D55" w:rsidRPr="003F2BA7">
        <w:rPr>
          <w:rFonts w:ascii="Arial" w:hAnsi="Arial" w:cs="Arial"/>
          <w:b/>
          <w:sz w:val="26"/>
          <w:szCs w:val="26"/>
        </w:rPr>
        <w:t>.4</w:t>
      </w:r>
      <w:r w:rsidR="00C83AE0" w:rsidRPr="003F2BA7">
        <w:rPr>
          <w:rFonts w:ascii="Arial" w:hAnsi="Arial" w:cs="Arial"/>
          <w:b/>
          <w:sz w:val="26"/>
          <w:szCs w:val="26"/>
        </w:rPr>
        <w:t xml:space="preserve"> </w:t>
      </w:r>
      <w:r w:rsidR="00354C29" w:rsidRPr="003F2BA7">
        <w:rPr>
          <w:rFonts w:ascii="Arial" w:hAnsi="Arial" w:cs="Arial"/>
          <w:b/>
          <w:sz w:val="26"/>
          <w:szCs w:val="26"/>
        </w:rPr>
        <w:t xml:space="preserve">- </w:t>
      </w:r>
      <w:ins w:id="1148" w:author="Števík David" w:date="2021-05-13T14:00:00Z">
        <w:r w:rsidR="0016640E" w:rsidRPr="003F2BA7">
          <w:rPr>
            <w:rFonts w:ascii="Arial" w:hAnsi="Arial" w:cs="Arial"/>
            <w:b/>
            <w:sz w:val="26"/>
            <w:szCs w:val="26"/>
          </w:rPr>
          <w:t>Podpora udržitelné multimodální městské mobility v rámci přechodu na uhlíkově neutrální hospodářství</w:t>
        </w:r>
      </w:ins>
      <w:del w:id="1149" w:author="Števík David" w:date="2021-05-13T14:00:00Z">
        <w:r w:rsidR="00C83AE0" w:rsidRPr="003F2BA7" w:rsidDel="0016640E">
          <w:rPr>
            <w:rFonts w:ascii="Arial" w:hAnsi="Arial" w:cs="Arial"/>
            <w:b/>
            <w:sz w:val="26"/>
            <w:szCs w:val="26"/>
          </w:rPr>
          <w:delText xml:space="preserve">Posílení </w:delText>
        </w:r>
        <w:r w:rsidR="001B4900" w:rsidRPr="003F2BA7" w:rsidDel="0016640E">
          <w:rPr>
            <w:rFonts w:ascii="Arial" w:hAnsi="Arial" w:cs="Arial"/>
            <w:b/>
            <w:sz w:val="26"/>
            <w:szCs w:val="26"/>
          </w:rPr>
          <w:delText xml:space="preserve">ochrany a zachování přírody, </w:delText>
        </w:r>
        <w:r w:rsidR="00C83AE0" w:rsidRPr="003F2BA7" w:rsidDel="0016640E">
          <w:rPr>
            <w:rFonts w:ascii="Arial" w:hAnsi="Arial" w:cs="Arial"/>
            <w:b/>
            <w:sz w:val="26"/>
            <w:szCs w:val="26"/>
          </w:rPr>
          <w:delText>biologické rozmanitosti</w:delText>
        </w:r>
        <w:r w:rsidR="001B4900" w:rsidRPr="003F2BA7" w:rsidDel="0016640E">
          <w:rPr>
            <w:rFonts w:ascii="Arial" w:hAnsi="Arial" w:cs="Arial"/>
            <w:b/>
            <w:sz w:val="26"/>
            <w:szCs w:val="26"/>
          </w:rPr>
          <w:delText xml:space="preserve"> </w:delText>
        </w:r>
        <w:r w:rsidR="00366657" w:rsidRPr="003F2BA7" w:rsidDel="0016640E">
          <w:rPr>
            <w:rFonts w:ascii="Arial" w:hAnsi="Arial" w:cs="Arial"/>
            <w:b/>
            <w:sz w:val="26"/>
            <w:szCs w:val="26"/>
          </w:rPr>
          <w:delText xml:space="preserve">a </w:delText>
        </w:r>
        <w:r w:rsidR="00C83AE0" w:rsidRPr="003F2BA7" w:rsidDel="0016640E">
          <w:rPr>
            <w:rFonts w:ascii="Arial" w:hAnsi="Arial" w:cs="Arial"/>
            <w:b/>
            <w:sz w:val="26"/>
            <w:szCs w:val="26"/>
          </w:rPr>
          <w:delText>zelené infrastruktury</w:delText>
        </w:r>
        <w:r w:rsidR="001B4900" w:rsidRPr="003F2BA7" w:rsidDel="0016640E">
          <w:rPr>
            <w:rFonts w:ascii="Arial" w:hAnsi="Arial" w:cs="Arial"/>
            <w:b/>
            <w:sz w:val="26"/>
            <w:szCs w:val="26"/>
          </w:rPr>
          <w:delText>, a to i v městských oblastech, a omezování všech forem z</w:delText>
        </w:r>
        <w:r w:rsidR="00C83AE0" w:rsidRPr="003F2BA7" w:rsidDel="0016640E">
          <w:rPr>
            <w:rFonts w:ascii="Arial" w:hAnsi="Arial" w:cs="Arial"/>
            <w:b/>
            <w:sz w:val="26"/>
            <w:szCs w:val="26"/>
          </w:rPr>
          <w:delText>nečištění</w:delText>
        </w:r>
      </w:del>
    </w:p>
    <w:p w14:paraId="02D7E0AF" w14:textId="55E7225A" w:rsidR="000604DB" w:rsidRPr="003F2BA7" w:rsidRDefault="000604DB" w:rsidP="000604DB">
      <w:pPr>
        <w:spacing w:after="120" w:line="264" w:lineRule="auto"/>
        <w:jc w:val="both"/>
        <w:rPr>
          <w:rFonts w:ascii="Arial" w:hAnsi="Arial" w:cs="Arial"/>
          <w:b/>
          <w:sz w:val="26"/>
          <w:szCs w:val="26"/>
        </w:rPr>
      </w:pPr>
      <w:r w:rsidRPr="003F2BA7">
        <w:rPr>
          <w:rFonts w:ascii="Arial" w:hAnsi="Arial" w:cs="Arial"/>
          <w:b/>
          <w:sz w:val="24"/>
          <w:szCs w:val="24"/>
        </w:rPr>
        <w:t>2.</w:t>
      </w:r>
      <w:r w:rsidR="00B73A11" w:rsidRPr="003F2BA7">
        <w:rPr>
          <w:rFonts w:ascii="Arial" w:hAnsi="Arial" w:cs="Arial"/>
          <w:b/>
          <w:sz w:val="24"/>
          <w:szCs w:val="24"/>
        </w:rPr>
        <w:t>A.</w:t>
      </w:r>
      <w:r w:rsidR="00746B07" w:rsidRPr="003F2BA7">
        <w:rPr>
          <w:rFonts w:ascii="Arial" w:hAnsi="Arial" w:cs="Arial"/>
          <w:b/>
          <w:sz w:val="24"/>
          <w:szCs w:val="24"/>
        </w:rPr>
        <w:t>4</w:t>
      </w:r>
      <w:r w:rsidR="00CC202F" w:rsidRPr="003F2BA7">
        <w:rPr>
          <w:rFonts w:ascii="Arial" w:hAnsi="Arial" w:cs="Arial"/>
          <w:b/>
          <w:sz w:val="24"/>
          <w:szCs w:val="24"/>
        </w:rPr>
        <w:t>.</w:t>
      </w:r>
      <w:r w:rsidR="00B73A11" w:rsidRPr="003F2BA7">
        <w:rPr>
          <w:rFonts w:ascii="Arial" w:hAnsi="Arial" w:cs="Arial"/>
          <w:b/>
          <w:sz w:val="24"/>
          <w:szCs w:val="24"/>
        </w:rPr>
        <w:t>4</w:t>
      </w:r>
      <w:r w:rsidRPr="003F2BA7">
        <w:rPr>
          <w:rFonts w:ascii="Arial" w:hAnsi="Arial" w:cs="Arial"/>
          <w:b/>
          <w:sz w:val="24"/>
          <w:szCs w:val="24"/>
        </w:rPr>
        <w:t>.1 Intervence fondů</w:t>
      </w:r>
    </w:p>
    <w:p w14:paraId="743338B6" w14:textId="77777777" w:rsidR="00C83AE0" w:rsidRPr="003F2BA7" w:rsidRDefault="00C83AE0" w:rsidP="00C83AE0">
      <w:pPr>
        <w:spacing w:after="120" w:line="264" w:lineRule="auto"/>
        <w:jc w:val="both"/>
        <w:rPr>
          <w:rFonts w:ascii="Arial" w:hAnsi="Arial" w:cs="Arial"/>
          <w:b/>
          <w:i/>
          <w:iCs/>
          <w:u w:val="single"/>
        </w:rPr>
      </w:pPr>
      <w:r w:rsidRPr="003F2BA7">
        <w:rPr>
          <w:rFonts w:ascii="Arial" w:hAnsi="Arial" w:cs="Arial"/>
          <w:b/>
          <w:i/>
          <w:iCs/>
          <w:u w:val="single"/>
        </w:rPr>
        <w:t xml:space="preserve">Související druhy činností </w:t>
      </w:r>
    </w:p>
    <w:p w14:paraId="6C13946D" w14:textId="7B186A49" w:rsidR="00C83AE0" w:rsidRPr="003F2BA7" w:rsidRDefault="00C83AE0" w:rsidP="009E38E0">
      <w:pPr>
        <w:spacing w:after="120" w:line="264" w:lineRule="auto"/>
        <w:jc w:val="both"/>
        <w:rPr>
          <w:rFonts w:ascii="Arial" w:hAnsi="Arial" w:cs="Arial"/>
        </w:rPr>
      </w:pPr>
      <w:r w:rsidRPr="003F2BA7">
        <w:rPr>
          <w:rFonts w:ascii="Arial" w:eastAsiaTheme="majorEastAsia" w:hAnsi="Arial" w:cs="Arial"/>
        </w:rPr>
        <w:t>Rostoucí mobilitou dochází ke zvýšenému pohybu lidí</w:t>
      </w:r>
      <w:r w:rsidR="00E57929" w:rsidRPr="003F2BA7">
        <w:rPr>
          <w:rFonts w:ascii="Arial" w:eastAsiaTheme="majorEastAsia" w:hAnsi="Arial" w:cs="Arial"/>
        </w:rPr>
        <w:t xml:space="preserve"> </w:t>
      </w:r>
      <w:r w:rsidR="00CB1DA1" w:rsidRPr="003F2BA7">
        <w:rPr>
          <w:rFonts w:ascii="Arial" w:eastAsiaTheme="majorEastAsia" w:hAnsi="Arial" w:cs="Arial"/>
        </w:rPr>
        <w:t>i</w:t>
      </w:r>
      <w:r w:rsidRPr="003F2BA7">
        <w:rPr>
          <w:rFonts w:ascii="Arial" w:eastAsiaTheme="majorEastAsia" w:hAnsi="Arial" w:cs="Arial"/>
        </w:rPr>
        <w:t xml:space="preserve"> zboží, ale s tím také souvisí rostoucí environmentální zátěž s</w:t>
      </w:r>
      <w:r w:rsidR="00CB1DA1" w:rsidRPr="003F2BA7">
        <w:rPr>
          <w:rFonts w:ascii="Arial" w:eastAsiaTheme="majorEastAsia" w:hAnsi="Arial" w:cs="Arial"/>
        </w:rPr>
        <w:t xml:space="preserve"> negativními </w:t>
      </w:r>
      <w:r w:rsidRPr="003F2BA7">
        <w:rPr>
          <w:rFonts w:ascii="Arial" w:eastAsiaTheme="majorEastAsia" w:hAnsi="Arial" w:cs="Arial"/>
        </w:rPr>
        <w:t xml:space="preserve">dopady na klimatické změny, které začínají zásadně ovlivňovat jak podmínky společnosti, tak i celého </w:t>
      </w:r>
      <w:r w:rsidR="00E57929" w:rsidRPr="003F2BA7">
        <w:rPr>
          <w:rFonts w:ascii="Arial" w:eastAsiaTheme="majorEastAsia" w:hAnsi="Arial" w:cs="Arial"/>
        </w:rPr>
        <w:t xml:space="preserve">environmentálního </w:t>
      </w:r>
      <w:r w:rsidRPr="003F2BA7">
        <w:rPr>
          <w:rFonts w:ascii="Arial" w:eastAsiaTheme="majorEastAsia" w:hAnsi="Arial" w:cs="Arial"/>
        </w:rPr>
        <w:t xml:space="preserve">ekosystému. </w:t>
      </w:r>
      <w:r w:rsidRPr="003F2BA7">
        <w:rPr>
          <w:rFonts w:ascii="Arial" w:hAnsi="Arial" w:cs="Arial"/>
        </w:rPr>
        <w:t xml:space="preserve">Je </w:t>
      </w:r>
      <w:r w:rsidR="00E57929" w:rsidRPr="003F2BA7">
        <w:rPr>
          <w:rFonts w:ascii="Arial" w:hAnsi="Arial" w:cs="Arial"/>
        </w:rPr>
        <w:t xml:space="preserve">tak </w:t>
      </w:r>
      <w:r w:rsidRPr="003F2BA7">
        <w:rPr>
          <w:rFonts w:ascii="Arial" w:hAnsi="Arial" w:cs="Arial"/>
        </w:rPr>
        <w:t xml:space="preserve">potřeba snižovat závislost na fosilních palivech a částečně je nahrazovat obnovitelnými zdroji energie, což je klíčové z hlediska potřeby snižovat produkci emisí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vertAlign w:val="subscript"/>
        </w:rPr>
        <w:t xml:space="preserve"> </w:t>
      </w:r>
      <w:r w:rsidRPr="003F2BA7">
        <w:rPr>
          <w:rFonts w:ascii="Arial" w:hAnsi="Arial" w:cs="Arial"/>
        </w:rPr>
        <w:t>a</w:t>
      </w:r>
      <w:r w:rsidRPr="003F2BA7">
        <w:rPr>
          <w:rFonts w:ascii="Arial" w:hAnsi="Arial" w:cs="Arial"/>
          <w:vertAlign w:val="subscript"/>
        </w:rPr>
        <w:t xml:space="preserve"> </w:t>
      </w:r>
      <w:r w:rsidRPr="003F2BA7">
        <w:rPr>
          <w:rFonts w:ascii="Arial" w:hAnsi="Arial" w:cs="Arial"/>
        </w:rPr>
        <w:t>znečišťujících látek z dopravy stejně jako hluku z dopravy s ohledem na nutnost naplňovat závazky ČR ve vztahu k Pařížské dohodě o změn</w:t>
      </w:r>
      <w:r w:rsidR="006E37D7" w:rsidRPr="003F2BA7">
        <w:rPr>
          <w:rFonts w:ascii="Arial" w:hAnsi="Arial" w:cs="Arial"/>
        </w:rPr>
        <w:t>ě</w:t>
      </w:r>
      <w:r w:rsidRPr="003F2BA7">
        <w:rPr>
          <w:rFonts w:ascii="Arial" w:hAnsi="Arial" w:cs="Arial"/>
        </w:rPr>
        <w:t xml:space="preserve"> klimatu</w:t>
      </w:r>
      <w:r w:rsidR="008D501A" w:rsidRPr="003F2BA7">
        <w:rPr>
          <w:rFonts w:ascii="Arial" w:hAnsi="Arial" w:cs="Arial"/>
        </w:rPr>
        <w:t xml:space="preserve"> či Zelené dohodě pro Evropu</w:t>
      </w:r>
      <w:r w:rsidRPr="003F2BA7">
        <w:rPr>
          <w:rFonts w:ascii="Arial" w:hAnsi="Arial" w:cs="Arial"/>
        </w:rPr>
        <w:t xml:space="preserve">. </w:t>
      </w:r>
      <w:r w:rsidR="00AF5263" w:rsidRPr="003F2BA7">
        <w:rPr>
          <w:rFonts w:ascii="Arial" w:hAnsi="Arial" w:cs="Arial"/>
        </w:rPr>
        <w:t>Jedná se mj. o n</w:t>
      </w:r>
      <w:r w:rsidRPr="003F2BA7">
        <w:rPr>
          <w:rFonts w:ascii="Arial" w:hAnsi="Arial" w:cs="Arial"/>
          <w:bCs/>
        </w:rPr>
        <w:t xml:space="preserve">utnost pro výrobce splnit emisní cíle </w:t>
      </w:r>
      <w:r w:rsidR="00DC6552" w:rsidRPr="003F2BA7">
        <w:rPr>
          <w:rFonts w:ascii="Arial" w:hAnsi="Arial" w:cs="Arial"/>
          <w:sz w:val="22"/>
          <w:szCs w:val="22"/>
        </w:rPr>
        <w:t>CO</w:t>
      </w:r>
      <w:r w:rsidR="00DC6552" w:rsidRPr="003F2BA7">
        <w:rPr>
          <w:rFonts w:ascii="Arial" w:hAnsi="Arial" w:cs="Arial"/>
          <w:sz w:val="22"/>
          <w:szCs w:val="22"/>
          <w:vertAlign w:val="subscript"/>
        </w:rPr>
        <w:t>2</w:t>
      </w:r>
      <w:r w:rsidRPr="003F2BA7">
        <w:rPr>
          <w:rFonts w:ascii="Arial" w:hAnsi="Arial" w:cs="Arial"/>
          <w:bCs/>
        </w:rPr>
        <w:t xml:space="preserve"> u osobních a lehkých užitkových vozidel po roce 2020, od roku 2025 rovněž pro výrobce těžkých užitkových vozidel</w:t>
      </w:r>
      <w:r w:rsidRPr="003F2BA7">
        <w:rPr>
          <w:rFonts w:ascii="Arial" w:hAnsi="Arial" w:cs="Arial"/>
        </w:rPr>
        <w:t xml:space="preserve">. Rovněž </w:t>
      </w:r>
      <w:r w:rsidR="00AF5263" w:rsidRPr="003F2BA7">
        <w:rPr>
          <w:rFonts w:ascii="Arial" w:hAnsi="Arial" w:cs="Arial"/>
        </w:rPr>
        <w:t xml:space="preserve">je potřeba </w:t>
      </w:r>
      <w:r w:rsidR="00E84ECD" w:rsidRPr="003F2BA7">
        <w:rPr>
          <w:rFonts w:ascii="Arial" w:hAnsi="Arial" w:cs="Arial"/>
        </w:rPr>
        <w:t xml:space="preserve">dbát na zvyšování energetické účinnosti </w:t>
      </w:r>
      <w:r w:rsidRPr="003F2BA7">
        <w:rPr>
          <w:rFonts w:ascii="Arial" w:hAnsi="Arial" w:cs="Arial"/>
          <w:bCs/>
        </w:rPr>
        <w:t>plnit závazek ČR v oblasti povinného podílu obnovitelných zdrojů energie v dopravě. Z</w:t>
      </w:r>
      <w:r w:rsidRPr="003F2BA7">
        <w:rPr>
          <w:rFonts w:ascii="Arial" w:hAnsi="Arial" w:cs="Arial"/>
        </w:rPr>
        <w:t xml:space="preserve">avádění dopravy na alternativní paliva je </w:t>
      </w:r>
      <w:r w:rsidR="00AF5263" w:rsidRPr="003F2BA7">
        <w:rPr>
          <w:rFonts w:ascii="Arial" w:hAnsi="Arial" w:cs="Arial"/>
        </w:rPr>
        <w:t xml:space="preserve">však </w:t>
      </w:r>
      <w:r w:rsidRPr="003F2BA7">
        <w:rPr>
          <w:rFonts w:ascii="Arial" w:hAnsi="Arial" w:cs="Arial"/>
        </w:rPr>
        <w:t xml:space="preserve">v ČR </w:t>
      </w:r>
      <w:r w:rsidR="00E57929" w:rsidRPr="003F2BA7">
        <w:rPr>
          <w:rFonts w:ascii="Arial" w:hAnsi="Arial" w:cs="Arial"/>
        </w:rPr>
        <w:t xml:space="preserve">stále </w:t>
      </w:r>
      <w:r w:rsidRPr="003F2BA7">
        <w:rPr>
          <w:rFonts w:ascii="Arial" w:hAnsi="Arial" w:cs="Arial"/>
        </w:rPr>
        <w:t>v</w:t>
      </w:r>
      <w:r w:rsidR="00AF5263" w:rsidRPr="003F2BA7">
        <w:rPr>
          <w:rFonts w:ascii="Arial" w:hAnsi="Arial" w:cs="Arial"/>
        </w:rPr>
        <w:t> </w:t>
      </w:r>
      <w:r w:rsidRPr="003F2BA7">
        <w:rPr>
          <w:rFonts w:ascii="Arial" w:hAnsi="Arial" w:cs="Arial"/>
        </w:rPr>
        <w:t>počátcích</w:t>
      </w:r>
      <w:r w:rsidR="00AF5263" w:rsidRPr="003F2BA7">
        <w:rPr>
          <w:rFonts w:ascii="Arial" w:hAnsi="Arial" w:cs="Arial"/>
        </w:rPr>
        <w:t xml:space="preserve">, </w:t>
      </w:r>
      <w:r w:rsidR="00147B2E" w:rsidRPr="003F2BA7">
        <w:rPr>
          <w:rFonts w:ascii="Arial" w:hAnsi="Arial" w:cs="Arial"/>
        </w:rPr>
        <w:t xml:space="preserve">a tak se </w:t>
      </w:r>
      <w:r w:rsidR="00AF5263" w:rsidRPr="003F2BA7">
        <w:rPr>
          <w:rFonts w:ascii="Arial" w:hAnsi="Arial" w:cs="Arial"/>
        </w:rPr>
        <w:t xml:space="preserve">její rozvoj </w:t>
      </w:r>
      <w:r w:rsidR="00147B2E" w:rsidRPr="003F2BA7">
        <w:rPr>
          <w:rFonts w:ascii="Arial" w:hAnsi="Arial" w:cs="Arial"/>
        </w:rPr>
        <w:t>b</w:t>
      </w:r>
      <w:r w:rsidRPr="003F2BA7">
        <w:rPr>
          <w:rFonts w:ascii="Arial" w:hAnsi="Arial" w:cs="Arial"/>
        </w:rPr>
        <w:t>ez podpory ve</w:t>
      </w:r>
      <w:r w:rsidR="00147B2E" w:rsidRPr="003F2BA7">
        <w:rPr>
          <w:rFonts w:ascii="Arial" w:hAnsi="Arial" w:cs="Arial"/>
        </w:rPr>
        <w:t>řejných finančních prostředků</w:t>
      </w:r>
      <w:r w:rsidRPr="003F2BA7">
        <w:rPr>
          <w:rFonts w:ascii="Arial" w:hAnsi="Arial" w:cs="Arial"/>
        </w:rPr>
        <w:t xml:space="preserve"> prozatím neobejde.</w:t>
      </w:r>
    </w:p>
    <w:p w14:paraId="715F5EF9" w14:textId="441E66FD" w:rsidR="00502A87" w:rsidRPr="003F2BA7" w:rsidRDefault="00502A87" w:rsidP="009E38E0">
      <w:pPr>
        <w:pStyle w:val="Textkomente"/>
        <w:spacing w:before="0" w:after="120" w:line="264" w:lineRule="auto"/>
        <w:rPr>
          <w:rFonts w:ascii="Arial" w:hAnsi="Arial" w:cs="Arial"/>
          <w:sz w:val="20"/>
          <w:szCs w:val="20"/>
        </w:rPr>
      </w:pPr>
      <w:r w:rsidRPr="003F2BA7">
        <w:rPr>
          <w:rFonts w:ascii="Arial" w:hAnsi="Arial" w:cs="Arial"/>
          <w:sz w:val="20"/>
          <w:szCs w:val="20"/>
        </w:rPr>
        <w:t xml:space="preserve">Intervence se </w:t>
      </w:r>
      <w:r w:rsidR="00AF5263" w:rsidRPr="003F2BA7">
        <w:rPr>
          <w:rFonts w:ascii="Arial" w:hAnsi="Arial" w:cs="Arial"/>
          <w:sz w:val="20"/>
          <w:szCs w:val="20"/>
        </w:rPr>
        <w:t xml:space="preserve">tak </w:t>
      </w:r>
      <w:r w:rsidRPr="003F2BA7">
        <w:rPr>
          <w:rFonts w:ascii="Arial" w:hAnsi="Arial" w:cs="Arial"/>
          <w:sz w:val="20"/>
          <w:szCs w:val="20"/>
        </w:rPr>
        <w:t xml:space="preserve">zaměří na podporu pořízení </w:t>
      </w:r>
      <w:r w:rsidR="00AF5263" w:rsidRPr="003F2BA7">
        <w:rPr>
          <w:rFonts w:ascii="Arial" w:hAnsi="Arial" w:cs="Arial"/>
          <w:sz w:val="20"/>
          <w:szCs w:val="20"/>
        </w:rPr>
        <w:t xml:space="preserve">zejména </w:t>
      </w:r>
      <w:r w:rsidRPr="003F2BA7">
        <w:rPr>
          <w:rFonts w:ascii="Arial" w:hAnsi="Arial" w:cs="Arial"/>
          <w:sz w:val="20"/>
          <w:szCs w:val="20"/>
        </w:rPr>
        <w:t>užitkových vozidel na alternativní pohon pro podnikatelské subjekty včetně souvisejících technologií, tzn. neveřejných dobíjecích/pln</w:t>
      </w:r>
      <w:r w:rsidR="00257C53" w:rsidRPr="003F2BA7">
        <w:rPr>
          <w:rFonts w:ascii="Arial" w:hAnsi="Arial" w:cs="Arial"/>
          <w:sz w:val="20"/>
          <w:szCs w:val="20"/>
        </w:rPr>
        <w:t>i</w:t>
      </w:r>
      <w:r w:rsidRPr="003F2BA7">
        <w:rPr>
          <w:rFonts w:ascii="Arial" w:hAnsi="Arial" w:cs="Arial"/>
          <w:sz w:val="20"/>
          <w:szCs w:val="20"/>
        </w:rPr>
        <w:t xml:space="preserve">cích stanic. V současné době si celých 75 % nově registrovaných vozidel v ČR pořizují podnikatelé. Zároveň podnikatelé </w:t>
      </w:r>
      <w:r w:rsidR="00BE2EA8" w:rsidRPr="003F2BA7">
        <w:rPr>
          <w:rFonts w:ascii="Arial" w:hAnsi="Arial" w:cs="Arial"/>
          <w:sz w:val="20"/>
          <w:szCs w:val="20"/>
        </w:rPr>
        <w:t>na</w:t>
      </w:r>
      <w:r w:rsidRPr="003F2BA7">
        <w:rPr>
          <w:rFonts w:ascii="Arial" w:hAnsi="Arial" w:cs="Arial"/>
          <w:sz w:val="20"/>
          <w:szCs w:val="20"/>
        </w:rPr>
        <w:t>kupují přes 90 % vozidel na alternativní pohon.</w:t>
      </w:r>
      <w:r w:rsidR="009E38E0" w:rsidRPr="003F2BA7">
        <w:rPr>
          <w:rFonts w:ascii="Arial" w:hAnsi="Arial" w:cs="Arial"/>
          <w:sz w:val="20"/>
          <w:szCs w:val="20"/>
        </w:rPr>
        <w:t xml:space="preserve"> Na základě těchto dat lze předpokládat, že by tato podpora měla přispět k naplnění vel</w:t>
      </w:r>
      <w:r w:rsidR="00AF5263" w:rsidRPr="003F2BA7">
        <w:rPr>
          <w:rFonts w:ascii="Arial" w:hAnsi="Arial" w:cs="Arial"/>
          <w:sz w:val="20"/>
          <w:szCs w:val="20"/>
        </w:rPr>
        <w:t>mi</w:t>
      </w:r>
      <w:r w:rsidR="009E38E0" w:rsidRPr="003F2BA7">
        <w:rPr>
          <w:rFonts w:ascii="Arial" w:hAnsi="Arial" w:cs="Arial"/>
          <w:sz w:val="20"/>
          <w:szCs w:val="20"/>
        </w:rPr>
        <w:t xml:space="preserve"> ambiciózních cílů aktualizovaného Národního akčního plánu čisté mobility, které předpokládají, že v roce 2030 bude v ČR v provozu </w:t>
      </w:r>
      <w:r w:rsidR="00D36B88" w:rsidRPr="003F2BA7">
        <w:rPr>
          <w:rFonts w:ascii="Arial" w:hAnsi="Arial" w:cs="Arial"/>
          <w:sz w:val="20"/>
          <w:szCs w:val="20"/>
        </w:rPr>
        <w:t xml:space="preserve">220 </w:t>
      </w:r>
      <w:r w:rsidR="009E38E0" w:rsidRPr="003F2BA7">
        <w:rPr>
          <w:rFonts w:ascii="Arial" w:hAnsi="Arial" w:cs="Arial"/>
          <w:sz w:val="20"/>
          <w:szCs w:val="20"/>
        </w:rPr>
        <w:t xml:space="preserve">- 500 000 elektromobilů, 40 - 50 000 automobilů na vodíkový pohon, 19 - 35 000 elektrických dobíjecích </w:t>
      </w:r>
      <w:r w:rsidR="00D36B88" w:rsidRPr="003F2BA7">
        <w:rPr>
          <w:rFonts w:ascii="Arial" w:hAnsi="Arial" w:cs="Arial"/>
          <w:sz w:val="20"/>
          <w:szCs w:val="20"/>
        </w:rPr>
        <w:t xml:space="preserve">bodů </w:t>
      </w:r>
      <w:r w:rsidR="009E38E0" w:rsidRPr="003F2BA7">
        <w:rPr>
          <w:rFonts w:ascii="Arial" w:hAnsi="Arial" w:cs="Arial"/>
          <w:sz w:val="20"/>
          <w:szCs w:val="20"/>
        </w:rPr>
        <w:t>a 80 vodíkových pln</w:t>
      </w:r>
      <w:r w:rsidR="00257C53" w:rsidRPr="003F2BA7">
        <w:rPr>
          <w:rFonts w:ascii="Arial" w:hAnsi="Arial" w:cs="Arial"/>
          <w:sz w:val="20"/>
          <w:szCs w:val="20"/>
        </w:rPr>
        <w:t>i</w:t>
      </w:r>
      <w:r w:rsidR="009E38E0" w:rsidRPr="003F2BA7">
        <w:rPr>
          <w:rFonts w:ascii="Arial" w:hAnsi="Arial" w:cs="Arial"/>
          <w:sz w:val="20"/>
          <w:szCs w:val="20"/>
        </w:rPr>
        <w:t>cích stanic.</w:t>
      </w:r>
      <w:r w:rsidR="00827549" w:rsidRPr="003F2BA7">
        <w:rPr>
          <w:rStyle w:val="Znakapoznpodarou"/>
          <w:rFonts w:ascii="Arial" w:hAnsi="Arial" w:cs="Arial"/>
          <w:sz w:val="20"/>
          <w:szCs w:val="20"/>
        </w:rPr>
        <w:footnoteReference w:id="109"/>
      </w:r>
      <w:r w:rsidRPr="003F2BA7">
        <w:rPr>
          <w:rFonts w:ascii="Arial" w:hAnsi="Arial" w:cs="Arial"/>
          <w:sz w:val="20"/>
          <w:szCs w:val="20"/>
        </w:rPr>
        <w:t xml:space="preserve"> </w:t>
      </w:r>
      <w:r w:rsidR="009E38E0" w:rsidRPr="003F2BA7">
        <w:rPr>
          <w:rFonts w:ascii="Arial" w:hAnsi="Arial" w:cs="Arial"/>
          <w:sz w:val="20"/>
          <w:szCs w:val="20"/>
        </w:rPr>
        <w:t xml:space="preserve">Investice do udržitelné dopravy by měly pomoci snížit znečištění ovzduší a hlukové znečištění a zejména v městských oblastech zmírnit jejich dopad na veřejné zdraví. </w:t>
      </w:r>
      <w:r w:rsidRPr="003F2BA7">
        <w:rPr>
          <w:rFonts w:ascii="Arial" w:hAnsi="Arial" w:cs="Arial"/>
          <w:sz w:val="20"/>
          <w:szCs w:val="20"/>
        </w:rPr>
        <w:t xml:space="preserve">Bez </w:t>
      </w:r>
      <w:r w:rsidR="00BE2EA8" w:rsidRPr="003F2BA7">
        <w:rPr>
          <w:rFonts w:ascii="Arial" w:hAnsi="Arial" w:cs="Arial"/>
          <w:sz w:val="20"/>
          <w:szCs w:val="20"/>
        </w:rPr>
        <w:t>veřejné</w:t>
      </w:r>
      <w:r w:rsidRPr="003F2BA7">
        <w:rPr>
          <w:rFonts w:ascii="Arial" w:hAnsi="Arial" w:cs="Arial"/>
          <w:sz w:val="20"/>
          <w:szCs w:val="20"/>
        </w:rPr>
        <w:t xml:space="preserve"> podpory však nelze předpokládat, že by si podnikatelé pořizovali vozidla na alternativní pohon v takto plánované masivní míře, přičemž v České republice nejsou poskytovány žádné významné stimuly pro pořizování těchto vozidel. Firmy si pořizují většinou vozidla na leasing a každých 4 až 5 let je obměňují. Z hlediska TCO zatím vychází pro firmy výhodněji pořizovat si vozidla s klasickým spalovacím motorem. </w:t>
      </w:r>
    </w:p>
    <w:p w14:paraId="78AAA881" w14:textId="5D61C143" w:rsidR="000948FF" w:rsidRPr="003F2BA7" w:rsidRDefault="000948FF" w:rsidP="009E38E0">
      <w:pPr>
        <w:spacing w:after="120" w:line="264" w:lineRule="auto"/>
        <w:jc w:val="both"/>
        <w:rPr>
          <w:rFonts w:ascii="Arial" w:hAnsi="Arial" w:cs="Arial"/>
          <w:iCs/>
        </w:rPr>
      </w:pPr>
      <w:r w:rsidRPr="003F2BA7">
        <w:rPr>
          <w:rFonts w:ascii="Arial" w:hAnsi="Arial" w:cs="Arial"/>
          <w:iCs/>
        </w:rPr>
        <w:t>Plánované intervence se zaměří rovněž na pilotní vodíkové projekty</w:t>
      </w:r>
      <w:r w:rsidR="002F369B" w:rsidRPr="003F2BA7">
        <w:rPr>
          <w:rFonts w:ascii="Arial" w:hAnsi="Arial" w:cs="Arial"/>
          <w:iCs/>
        </w:rPr>
        <w:t xml:space="preserve"> pro podnikatelské subjekty</w:t>
      </w:r>
      <w:r w:rsidRPr="003F2BA7">
        <w:rPr>
          <w:rFonts w:ascii="Arial" w:hAnsi="Arial" w:cs="Arial"/>
          <w:iCs/>
        </w:rPr>
        <w:t>,</w:t>
      </w:r>
      <w:r w:rsidR="002F369B" w:rsidRPr="003F2BA7">
        <w:rPr>
          <w:rFonts w:ascii="Arial" w:hAnsi="Arial" w:cs="Arial"/>
          <w:iCs/>
        </w:rPr>
        <w:t xml:space="preserve"> jež budou kombinovat vybudování </w:t>
      </w:r>
      <w:r w:rsidR="00BE2EA8" w:rsidRPr="003F2BA7">
        <w:rPr>
          <w:rFonts w:ascii="Arial" w:hAnsi="Arial" w:cs="Arial"/>
          <w:iCs/>
        </w:rPr>
        <w:t>pln</w:t>
      </w:r>
      <w:r w:rsidR="00257C53" w:rsidRPr="003F2BA7">
        <w:rPr>
          <w:rFonts w:ascii="Arial" w:hAnsi="Arial" w:cs="Arial"/>
          <w:iCs/>
        </w:rPr>
        <w:t>i</w:t>
      </w:r>
      <w:r w:rsidR="00BE2EA8" w:rsidRPr="003F2BA7">
        <w:rPr>
          <w:rFonts w:ascii="Arial" w:hAnsi="Arial" w:cs="Arial"/>
          <w:iCs/>
        </w:rPr>
        <w:t>cích</w:t>
      </w:r>
      <w:r w:rsidR="002F369B" w:rsidRPr="003F2BA7">
        <w:rPr>
          <w:rFonts w:ascii="Arial" w:hAnsi="Arial" w:cs="Arial"/>
          <w:iCs/>
        </w:rPr>
        <w:t xml:space="preserve"> stanic na vodík a pořízení vozidel na vodíkový pohon.</w:t>
      </w:r>
      <w:r w:rsidRPr="003F2BA7">
        <w:rPr>
          <w:rFonts w:ascii="Arial" w:hAnsi="Arial" w:cs="Arial"/>
          <w:iCs/>
        </w:rPr>
        <w:t xml:space="preserve"> </w:t>
      </w:r>
      <w:r w:rsidR="00C37CA2" w:rsidRPr="003F2BA7">
        <w:rPr>
          <w:rFonts w:ascii="Arial" w:hAnsi="Arial" w:cs="Arial"/>
          <w:iCs/>
        </w:rPr>
        <w:t xml:space="preserve">Vodíkový pohon není v současné době v ČR </w:t>
      </w:r>
      <w:r w:rsidR="00AF5263" w:rsidRPr="003F2BA7">
        <w:rPr>
          <w:rFonts w:ascii="Arial" w:hAnsi="Arial" w:cs="Arial"/>
          <w:iCs/>
        </w:rPr>
        <w:t xml:space="preserve">vůbec </w:t>
      </w:r>
      <w:r w:rsidR="00C37CA2" w:rsidRPr="003F2BA7">
        <w:rPr>
          <w:rFonts w:ascii="Arial" w:hAnsi="Arial" w:cs="Arial"/>
          <w:iCs/>
        </w:rPr>
        <w:t xml:space="preserve">rozšířen, proto je cílem takto pojatých pilotních projektů </w:t>
      </w:r>
      <w:r w:rsidR="00BE2EA8" w:rsidRPr="003F2BA7">
        <w:rPr>
          <w:rFonts w:ascii="Arial" w:hAnsi="Arial" w:cs="Arial"/>
          <w:iCs/>
        </w:rPr>
        <w:t xml:space="preserve">zároveň </w:t>
      </w:r>
      <w:r w:rsidR="00C37CA2" w:rsidRPr="003F2BA7">
        <w:rPr>
          <w:rFonts w:ascii="Arial" w:hAnsi="Arial" w:cs="Arial"/>
          <w:iCs/>
        </w:rPr>
        <w:t xml:space="preserve">propagace a zvýšení informovanosti společnosti a zejména podnikatelského sektoru o </w:t>
      </w:r>
      <w:r w:rsidR="00EF5C20" w:rsidRPr="003F2BA7">
        <w:rPr>
          <w:rFonts w:ascii="Arial" w:hAnsi="Arial" w:cs="Arial"/>
          <w:iCs/>
        </w:rPr>
        <w:t xml:space="preserve">potenciálu a </w:t>
      </w:r>
      <w:r w:rsidR="00C37CA2" w:rsidRPr="003F2BA7">
        <w:rPr>
          <w:rFonts w:ascii="Arial" w:hAnsi="Arial" w:cs="Arial"/>
          <w:iCs/>
        </w:rPr>
        <w:t>možnostech vodíkov</w:t>
      </w:r>
      <w:r w:rsidR="00EF5C20" w:rsidRPr="003F2BA7">
        <w:rPr>
          <w:rFonts w:ascii="Arial" w:hAnsi="Arial" w:cs="Arial"/>
          <w:iCs/>
        </w:rPr>
        <w:t>ého</w:t>
      </w:r>
      <w:r w:rsidR="00C37CA2" w:rsidRPr="003F2BA7">
        <w:rPr>
          <w:rFonts w:ascii="Arial" w:hAnsi="Arial" w:cs="Arial"/>
          <w:iCs/>
        </w:rPr>
        <w:t xml:space="preserve"> pohon</w:t>
      </w:r>
      <w:r w:rsidR="00EF5C20" w:rsidRPr="003F2BA7">
        <w:rPr>
          <w:rFonts w:ascii="Arial" w:hAnsi="Arial" w:cs="Arial"/>
          <w:iCs/>
        </w:rPr>
        <w:t>u</w:t>
      </w:r>
      <w:r w:rsidR="00C37CA2" w:rsidRPr="003F2BA7">
        <w:rPr>
          <w:rFonts w:ascii="Arial" w:hAnsi="Arial" w:cs="Arial"/>
          <w:iCs/>
        </w:rPr>
        <w:t>.</w:t>
      </w:r>
    </w:p>
    <w:p w14:paraId="0A00ABA3" w14:textId="548502A7" w:rsidR="00C83AE0" w:rsidRPr="003F2BA7" w:rsidRDefault="00C83AE0" w:rsidP="00C83AE0">
      <w:pPr>
        <w:spacing w:after="120" w:line="264" w:lineRule="auto"/>
        <w:jc w:val="both"/>
        <w:rPr>
          <w:rFonts w:ascii="Arial" w:hAnsi="Arial" w:cs="Arial"/>
        </w:rPr>
      </w:pPr>
      <w:r w:rsidRPr="003F2BA7">
        <w:rPr>
          <w:rFonts w:ascii="Arial" w:hAnsi="Arial" w:cs="Arial"/>
        </w:rPr>
        <w:t xml:space="preserve">V rámci tohoto specifického cíle tak </w:t>
      </w:r>
      <w:r w:rsidR="007F388E" w:rsidRPr="003F2BA7">
        <w:rPr>
          <w:rFonts w:ascii="Arial" w:hAnsi="Arial" w:cs="Arial"/>
        </w:rPr>
        <w:t xml:space="preserve">bude podporována </w:t>
      </w:r>
      <w:r w:rsidRPr="003F2BA7">
        <w:rPr>
          <w:rFonts w:ascii="Arial" w:hAnsi="Arial" w:cs="Arial"/>
        </w:rPr>
        <w:t xml:space="preserve">následující </w:t>
      </w:r>
      <w:r w:rsidR="007F388E" w:rsidRPr="003F2BA7">
        <w:rPr>
          <w:rFonts w:ascii="Arial" w:hAnsi="Arial" w:cs="Arial"/>
        </w:rPr>
        <w:t>aktivita</w:t>
      </w:r>
      <w:r w:rsidRPr="003F2BA7">
        <w:rPr>
          <w:rFonts w:ascii="Arial" w:hAnsi="Arial" w:cs="Arial"/>
        </w:rPr>
        <w:t>:</w:t>
      </w:r>
    </w:p>
    <w:p w14:paraId="6AEF3B07" w14:textId="5594CF45" w:rsidR="00C83AE0" w:rsidRPr="003F2BA7" w:rsidRDefault="00C83AE0" w:rsidP="008F3959">
      <w:pPr>
        <w:pStyle w:val="Odstavecseseznamem"/>
        <w:numPr>
          <w:ilvl w:val="0"/>
          <w:numId w:val="24"/>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nákup vozidel na alternativní</w:t>
      </w:r>
      <w:r w:rsidR="00585FFE" w:rsidRPr="003F2BA7">
        <w:rPr>
          <w:rFonts w:ascii="Arial" w:hAnsi="Arial" w:cs="Arial"/>
          <w:bCs/>
        </w:rPr>
        <w:t xml:space="preserve"> pohon (elektřina</w:t>
      </w:r>
      <w:r w:rsidR="00BE2EA8" w:rsidRPr="003F2BA7">
        <w:rPr>
          <w:rFonts w:ascii="Arial" w:hAnsi="Arial" w:cs="Arial"/>
          <w:bCs/>
        </w:rPr>
        <w:t xml:space="preserve"> a</w:t>
      </w:r>
      <w:r w:rsidR="00585FFE" w:rsidRPr="003F2BA7">
        <w:rPr>
          <w:rFonts w:ascii="Arial" w:hAnsi="Arial" w:cs="Arial"/>
          <w:bCs/>
        </w:rPr>
        <w:t xml:space="preserve"> vodík</w:t>
      </w:r>
      <w:r w:rsidRPr="003F2BA7">
        <w:rPr>
          <w:rFonts w:ascii="Arial" w:hAnsi="Arial" w:cs="Arial"/>
          <w:bCs/>
        </w:rPr>
        <w:t xml:space="preserve">) v podnicích kategorie silničních vozidel </w:t>
      </w:r>
      <w:r w:rsidR="00585FFE" w:rsidRPr="003F2BA7">
        <w:rPr>
          <w:rFonts w:ascii="Arial" w:hAnsi="Arial" w:cs="Arial"/>
          <w:bCs/>
        </w:rPr>
        <w:t>–</w:t>
      </w:r>
      <w:r w:rsidRPr="003F2BA7">
        <w:rPr>
          <w:rFonts w:ascii="Arial" w:hAnsi="Arial" w:cs="Arial"/>
          <w:bCs/>
        </w:rPr>
        <w:t xml:space="preserve"> L</w:t>
      </w:r>
      <w:r w:rsidR="00585FFE" w:rsidRPr="003F2BA7">
        <w:rPr>
          <w:rFonts w:ascii="Arial" w:hAnsi="Arial" w:cs="Arial"/>
          <w:bCs/>
        </w:rPr>
        <w:t xml:space="preserve"> (dvou - čtyřkolová vozidla)</w:t>
      </w:r>
      <w:r w:rsidRPr="003F2BA7">
        <w:rPr>
          <w:rFonts w:ascii="Arial" w:hAnsi="Arial" w:cs="Arial"/>
          <w:bCs/>
        </w:rPr>
        <w:t>, M1 (osobní), M2 a M3 (minibus</w:t>
      </w:r>
      <w:r w:rsidR="00D23AAD" w:rsidRPr="003F2BA7">
        <w:rPr>
          <w:rFonts w:ascii="Arial" w:hAnsi="Arial" w:cs="Arial"/>
          <w:bCs/>
        </w:rPr>
        <w:t>/bus</w:t>
      </w:r>
      <w:r w:rsidRPr="003F2BA7">
        <w:rPr>
          <w:rFonts w:ascii="Arial" w:hAnsi="Arial" w:cs="Arial"/>
          <w:bCs/>
        </w:rPr>
        <w:t>), N1 a N2 a N3 (nákladní)</w:t>
      </w:r>
      <w:r w:rsidR="00DA0644" w:rsidRPr="003F2BA7">
        <w:rPr>
          <w:rFonts w:ascii="Arial" w:hAnsi="Arial" w:cs="Arial"/>
          <w:bCs/>
        </w:rPr>
        <w:t>, SS (speciální stroje)</w:t>
      </w:r>
      <w:r w:rsidR="000C5981" w:rsidRPr="003F2BA7">
        <w:rPr>
          <w:rFonts w:ascii="Arial" w:hAnsi="Arial" w:cs="Arial"/>
          <w:bCs/>
        </w:rPr>
        <w:t>;</w:t>
      </w:r>
      <w:r w:rsidR="007F388E" w:rsidRPr="003F2BA7">
        <w:rPr>
          <w:rFonts w:ascii="Arial" w:hAnsi="Arial" w:cs="Arial"/>
          <w:bCs/>
        </w:rPr>
        <w:t xml:space="preserve"> </w:t>
      </w:r>
      <w:r w:rsidRPr="003F2BA7">
        <w:rPr>
          <w:rFonts w:ascii="Arial" w:hAnsi="Arial" w:cs="Arial"/>
          <w:bCs/>
        </w:rPr>
        <w:t>budování dobíjecích a pln</w:t>
      </w:r>
      <w:r w:rsidR="00764E9C" w:rsidRPr="003F2BA7">
        <w:rPr>
          <w:rFonts w:ascii="Arial" w:hAnsi="Arial" w:cs="Arial"/>
          <w:bCs/>
        </w:rPr>
        <w:t>i</w:t>
      </w:r>
      <w:r w:rsidRPr="003F2BA7">
        <w:rPr>
          <w:rFonts w:ascii="Arial" w:hAnsi="Arial" w:cs="Arial"/>
          <w:bCs/>
        </w:rPr>
        <w:t>cích stanic v</w:t>
      </w:r>
      <w:r w:rsidR="00272D7C" w:rsidRPr="003F2BA7">
        <w:rPr>
          <w:rFonts w:ascii="Arial" w:hAnsi="Arial" w:cs="Arial"/>
          <w:bCs/>
        </w:rPr>
        <w:t> </w:t>
      </w:r>
      <w:r w:rsidRPr="003F2BA7">
        <w:rPr>
          <w:rFonts w:ascii="Arial" w:hAnsi="Arial" w:cs="Arial"/>
          <w:bCs/>
        </w:rPr>
        <w:t>podnicích</w:t>
      </w:r>
      <w:r w:rsidR="00272D7C" w:rsidRPr="003F2BA7">
        <w:rPr>
          <w:rFonts w:ascii="Arial" w:hAnsi="Arial" w:cs="Arial"/>
          <w:bCs/>
        </w:rPr>
        <w:t xml:space="preserve"> (neveřejná infrastruktura</w:t>
      </w:r>
      <w:r w:rsidR="0072346B" w:rsidRPr="003F2BA7">
        <w:rPr>
          <w:rFonts w:ascii="Arial" w:hAnsi="Arial" w:cs="Arial"/>
          <w:bCs/>
        </w:rPr>
        <w:t xml:space="preserve"> pouze pro potřeby daného podniku</w:t>
      </w:r>
      <w:r w:rsidR="00272D7C" w:rsidRPr="003F2BA7">
        <w:rPr>
          <w:rFonts w:ascii="Arial" w:hAnsi="Arial" w:cs="Arial"/>
          <w:bCs/>
        </w:rPr>
        <w:t>)</w:t>
      </w:r>
      <w:r w:rsidR="007F388E" w:rsidRPr="003F2BA7">
        <w:rPr>
          <w:rFonts w:ascii="Arial" w:hAnsi="Arial" w:cs="Arial"/>
          <w:bCs/>
        </w:rPr>
        <w:t>; kombinace nákupu vozidel na alternativní pohon (elektřina a vodík) v podnicích kategorie silničních vozidel – L (dvou - čtyřkolová vozidla), M1 (osobní), M2 a M3 (minibus/bus), N1 a N2 a N3 (nákladní), SS (speciální stroje) a budování dobíjecích a pln</w:t>
      </w:r>
      <w:r w:rsidR="00764E9C" w:rsidRPr="003F2BA7">
        <w:rPr>
          <w:rFonts w:ascii="Arial" w:hAnsi="Arial" w:cs="Arial"/>
          <w:bCs/>
        </w:rPr>
        <w:t>i</w:t>
      </w:r>
      <w:r w:rsidR="007F388E" w:rsidRPr="003F2BA7">
        <w:rPr>
          <w:rFonts w:ascii="Arial" w:hAnsi="Arial" w:cs="Arial"/>
          <w:bCs/>
        </w:rPr>
        <w:t>cích stanic v podnicích (neveřejná infrastruktura pouze pro potřeby daného podniku)</w:t>
      </w:r>
      <w:r w:rsidR="00086CAF" w:rsidRPr="003F2BA7">
        <w:rPr>
          <w:rFonts w:ascii="Arial" w:hAnsi="Arial" w:cs="Arial"/>
          <w:bCs/>
        </w:rPr>
        <w:t>.</w:t>
      </w:r>
    </w:p>
    <w:p w14:paraId="4CEC22C2" w14:textId="116262BD" w:rsidR="00AF5263" w:rsidRPr="003F2BA7" w:rsidRDefault="00AF5263" w:rsidP="00C83AE0">
      <w:pPr>
        <w:spacing w:after="120" w:line="264" w:lineRule="auto"/>
        <w:jc w:val="both"/>
        <w:rPr>
          <w:rFonts w:ascii="Arial" w:hAnsi="Arial" w:cs="Arial"/>
          <w:b/>
        </w:rPr>
      </w:pPr>
    </w:p>
    <w:p w14:paraId="0672A190" w14:textId="67073F2F" w:rsidR="003139ED" w:rsidRPr="003F2BA7" w:rsidRDefault="003139ED" w:rsidP="00C83AE0">
      <w:pPr>
        <w:spacing w:after="120" w:line="264" w:lineRule="auto"/>
        <w:jc w:val="both"/>
        <w:rPr>
          <w:rFonts w:ascii="Arial" w:hAnsi="Arial" w:cs="Arial"/>
          <w:b/>
        </w:rPr>
      </w:pPr>
    </w:p>
    <w:p w14:paraId="1C0FE1B1" w14:textId="77777777" w:rsidR="00A26D5A" w:rsidRPr="003F2BA7" w:rsidRDefault="00A26D5A" w:rsidP="00C83AE0">
      <w:pPr>
        <w:spacing w:after="120" w:line="264" w:lineRule="auto"/>
        <w:jc w:val="both"/>
        <w:rPr>
          <w:rFonts w:ascii="Arial" w:hAnsi="Arial" w:cs="Arial"/>
          <w:b/>
        </w:rPr>
      </w:pPr>
    </w:p>
    <w:p w14:paraId="1FCD516C" w14:textId="645C8877" w:rsidR="00C83AE0" w:rsidRPr="003F2BA7" w:rsidRDefault="00C83AE0" w:rsidP="00C83AE0">
      <w:pPr>
        <w:spacing w:after="120" w:line="264" w:lineRule="auto"/>
        <w:jc w:val="both"/>
        <w:rPr>
          <w:rFonts w:ascii="Arial" w:hAnsi="Arial" w:cs="Arial"/>
          <w:b/>
        </w:rPr>
      </w:pPr>
      <w:r w:rsidRPr="003F2BA7">
        <w:rPr>
          <w:rFonts w:ascii="Arial" w:hAnsi="Arial" w:cs="Arial"/>
          <w:b/>
        </w:rPr>
        <w:t>Očekávaný příspěvek podporovaných aktivit ke specifickému cíli:</w:t>
      </w:r>
    </w:p>
    <w:p w14:paraId="3B16E093" w14:textId="40B200D1" w:rsidR="00C83AE0" w:rsidRPr="003F2BA7" w:rsidRDefault="000948FF" w:rsidP="00805B10">
      <w:pPr>
        <w:spacing w:after="240" w:line="264" w:lineRule="auto"/>
        <w:jc w:val="both"/>
        <w:rPr>
          <w:rFonts w:ascii="Arial" w:hAnsi="Arial" w:cs="Arial"/>
          <w:bCs/>
        </w:rPr>
      </w:pPr>
      <w:r w:rsidRPr="003F2BA7">
        <w:rPr>
          <w:rFonts w:ascii="Arial" w:eastAsiaTheme="majorEastAsia" w:hAnsi="Arial" w:cs="Arial"/>
        </w:rPr>
        <w:t>P</w:t>
      </w:r>
      <w:r w:rsidR="00A51DD7" w:rsidRPr="003F2BA7">
        <w:rPr>
          <w:rFonts w:ascii="Arial" w:eastAsiaTheme="majorEastAsia" w:hAnsi="Arial" w:cs="Arial"/>
        </w:rPr>
        <w:t>rostřednictvím realizovaných aktivit bude dosaženo</w:t>
      </w:r>
      <w:r w:rsidRPr="003F2BA7">
        <w:rPr>
          <w:rFonts w:ascii="Arial" w:eastAsiaTheme="majorEastAsia" w:hAnsi="Arial" w:cs="Arial"/>
        </w:rPr>
        <w:t xml:space="preserve"> snížení závislosti dopravy na fosilních palivech</w:t>
      </w:r>
      <w:r w:rsidR="00A51DD7" w:rsidRPr="003F2BA7">
        <w:rPr>
          <w:rFonts w:ascii="Arial" w:eastAsiaTheme="majorEastAsia" w:hAnsi="Arial" w:cs="Arial"/>
        </w:rPr>
        <w:t>, což zároveň přispěje</w:t>
      </w:r>
      <w:r w:rsidRPr="003F2BA7">
        <w:rPr>
          <w:rFonts w:ascii="Arial" w:eastAsiaTheme="majorEastAsia" w:hAnsi="Arial" w:cs="Arial"/>
        </w:rPr>
        <w:t xml:space="preserve"> ke snížení emisí skleníkových plynů i znečišťujících látek z dopravy.</w:t>
      </w:r>
      <w:r w:rsidR="00C83AE0" w:rsidRPr="003F2BA7">
        <w:rPr>
          <w:rFonts w:ascii="Arial" w:eastAsiaTheme="majorEastAsia" w:hAnsi="Arial" w:cs="Arial"/>
        </w:rPr>
        <w:t xml:space="preserve"> </w:t>
      </w:r>
      <w:r w:rsidR="00A51DD7" w:rsidRPr="003F2BA7">
        <w:rPr>
          <w:rFonts w:ascii="Arial" w:eastAsiaTheme="majorEastAsia" w:hAnsi="Arial" w:cs="Arial"/>
        </w:rPr>
        <w:t>Dále dojde k</w:t>
      </w:r>
      <w:r w:rsidR="0072346B" w:rsidRPr="003F2BA7">
        <w:rPr>
          <w:rFonts w:ascii="Arial" w:eastAsiaTheme="majorEastAsia" w:hAnsi="Arial" w:cs="Arial"/>
        </w:rPr>
        <w:t xml:space="preserve"> </w:t>
      </w:r>
      <w:r w:rsidR="00C83AE0" w:rsidRPr="003F2BA7">
        <w:rPr>
          <w:rFonts w:ascii="Arial" w:eastAsiaTheme="majorEastAsia" w:hAnsi="Arial" w:cs="Arial"/>
        </w:rPr>
        <w:t>rozvoj</w:t>
      </w:r>
      <w:r w:rsidR="00A51DD7" w:rsidRPr="003F2BA7">
        <w:rPr>
          <w:rFonts w:ascii="Arial" w:eastAsiaTheme="majorEastAsia" w:hAnsi="Arial" w:cs="Arial"/>
        </w:rPr>
        <w:t>i</w:t>
      </w:r>
      <w:r w:rsidR="00C83AE0" w:rsidRPr="003F2BA7">
        <w:rPr>
          <w:rFonts w:ascii="Arial" w:eastAsiaTheme="majorEastAsia" w:hAnsi="Arial" w:cs="Arial"/>
        </w:rPr>
        <w:t xml:space="preserve"> infrastruktury dobíjecích a pln</w:t>
      </w:r>
      <w:r w:rsidR="00764E9C" w:rsidRPr="003F2BA7">
        <w:rPr>
          <w:rFonts w:ascii="Arial" w:eastAsiaTheme="majorEastAsia" w:hAnsi="Arial" w:cs="Arial"/>
        </w:rPr>
        <w:t>i</w:t>
      </w:r>
      <w:r w:rsidR="00C83AE0" w:rsidRPr="003F2BA7">
        <w:rPr>
          <w:rFonts w:ascii="Arial" w:eastAsiaTheme="majorEastAsia" w:hAnsi="Arial" w:cs="Arial"/>
        </w:rPr>
        <w:t xml:space="preserve">cích stanic a </w:t>
      </w:r>
      <w:r w:rsidR="00A51DD7" w:rsidRPr="003F2BA7">
        <w:rPr>
          <w:rFonts w:ascii="Arial" w:eastAsiaTheme="majorEastAsia" w:hAnsi="Arial" w:cs="Arial"/>
        </w:rPr>
        <w:t>rozvoji využívání</w:t>
      </w:r>
      <w:r w:rsidR="00C83AE0" w:rsidRPr="003F2BA7">
        <w:rPr>
          <w:rFonts w:ascii="Arial" w:eastAsiaTheme="majorEastAsia" w:hAnsi="Arial" w:cs="Arial"/>
        </w:rPr>
        <w:t xml:space="preserve"> vozidel na alternativní paliva</w:t>
      </w:r>
      <w:r w:rsidR="001A2010" w:rsidRPr="003F2BA7">
        <w:rPr>
          <w:rFonts w:ascii="Arial" w:eastAsiaTheme="majorEastAsia" w:hAnsi="Arial" w:cs="Arial"/>
        </w:rPr>
        <w:t xml:space="preserve"> v rámci podnikatelského sektoru </w:t>
      </w:r>
      <w:r w:rsidR="001A2010" w:rsidRPr="003F2BA7">
        <w:rPr>
          <w:rFonts w:ascii="Arial" w:hAnsi="Arial" w:cs="Arial"/>
          <w:bCs/>
        </w:rPr>
        <w:t>a zejména pak k navýšení počtu vozidel na elektrický a vodíkový pohon</w:t>
      </w:r>
      <w:r w:rsidR="001A2010" w:rsidRPr="003F2BA7">
        <w:rPr>
          <w:rFonts w:ascii="Arial" w:eastAsiaTheme="majorEastAsia" w:hAnsi="Arial" w:cs="Arial"/>
        </w:rPr>
        <w:t xml:space="preserve">, což mj. návazně povede i k </w:t>
      </w:r>
      <w:r w:rsidRPr="003F2BA7">
        <w:rPr>
          <w:rFonts w:ascii="Arial" w:eastAsiaTheme="majorEastAsia" w:hAnsi="Arial" w:cs="Arial"/>
        </w:rPr>
        <w:t xml:space="preserve">rozšíření sekundárního trhu ojetých vozidel na alternativní pohon </w:t>
      </w:r>
      <w:r w:rsidRPr="003F2BA7">
        <w:rPr>
          <w:rFonts w:ascii="Arial" w:hAnsi="Arial" w:cs="Arial"/>
        </w:rPr>
        <w:t>pro fyzické osoby a dojde k rozšíření současného vozového parku těchto vozidel.</w:t>
      </w:r>
      <w:r w:rsidR="00C83AE0" w:rsidRPr="003F2BA7">
        <w:rPr>
          <w:rFonts w:ascii="Arial" w:eastAsiaTheme="majorEastAsia" w:hAnsi="Arial" w:cs="Arial"/>
        </w:rPr>
        <w:t xml:space="preserve"> </w:t>
      </w:r>
      <w:r w:rsidR="001A2010" w:rsidRPr="003F2BA7">
        <w:rPr>
          <w:rFonts w:ascii="Arial" w:eastAsiaTheme="majorEastAsia" w:hAnsi="Arial" w:cs="Arial"/>
        </w:rPr>
        <w:t>Celkově tak v delším horizontu dojde k výraznému</w:t>
      </w:r>
      <w:r w:rsidR="00405F64" w:rsidRPr="003F2BA7">
        <w:rPr>
          <w:rFonts w:ascii="Arial" w:hAnsi="Arial" w:cs="Arial"/>
          <w:bCs/>
        </w:rPr>
        <w:t xml:space="preserve"> navýšení počtu </w:t>
      </w:r>
      <w:r w:rsidRPr="003F2BA7">
        <w:rPr>
          <w:rFonts w:ascii="Arial" w:hAnsi="Arial" w:cs="Arial"/>
          <w:bCs/>
        </w:rPr>
        <w:t>vozidel na elektrický a vodíkový pohon</w:t>
      </w:r>
      <w:r w:rsidR="00405F64" w:rsidRPr="003F2BA7">
        <w:rPr>
          <w:rFonts w:ascii="Arial" w:hAnsi="Arial" w:cs="Arial"/>
          <w:bCs/>
        </w:rPr>
        <w:t xml:space="preserve"> v provozu v České republice a snížení emisí v dopravě. </w:t>
      </w:r>
      <w:r w:rsidR="001A2010" w:rsidRPr="003F2BA7">
        <w:rPr>
          <w:rFonts w:ascii="Arial" w:hAnsi="Arial" w:cs="Arial"/>
          <w:bCs/>
        </w:rPr>
        <w:t>To z</w:t>
      </w:r>
      <w:r w:rsidR="00405F64" w:rsidRPr="003F2BA7">
        <w:rPr>
          <w:rFonts w:ascii="Arial" w:hAnsi="Arial" w:cs="Arial"/>
          <w:bCs/>
        </w:rPr>
        <w:t xml:space="preserve">ároveň </w:t>
      </w:r>
      <w:ins w:id="1150" w:author="Juráš Pavel" w:date="2021-06-02T09:23:00Z">
        <w:r w:rsidR="008F57F9">
          <w:rPr>
            <w:rFonts w:ascii="Arial" w:hAnsi="Arial" w:cs="Arial"/>
            <w:bCs/>
          </w:rPr>
          <w:t>v</w:t>
        </w:r>
      </w:ins>
      <w:ins w:id="1151" w:author="Juráš Pavel" w:date="2021-06-02T09:24:00Z">
        <w:r w:rsidR="008F57F9">
          <w:rPr>
            <w:rFonts w:ascii="Arial" w:hAnsi="Arial" w:cs="Arial"/>
            <w:bCs/>
          </w:rPr>
          <w:t> </w:t>
        </w:r>
      </w:ins>
      <w:ins w:id="1152" w:author="Juráš Pavel" w:date="2021-06-02T09:23:00Z">
        <w:r w:rsidR="008F57F9">
          <w:rPr>
            <w:rFonts w:ascii="Arial" w:hAnsi="Arial" w:cs="Arial"/>
            <w:bCs/>
          </w:rPr>
          <w:t>př</w:t>
        </w:r>
      </w:ins>
      <w:ins w:id="1153" w:author="Juráš Pavel" w:date="2021-06-02T09:24:00Z">
        <w:r w:rsidR="008F57F9">
          <w:rPr>
            <w:rFonts w:ascii="Arial" w:hAnsi="Arial" w:cs="Arial"/>
            <w:bCs/>
          </w:rPr>
          <w:t xml:space="preserve">ípadě OP TAK </w:t>
        </w:r>
      </w:ins>
      <w:r w:rsidR="001A2010" w:rsidRPr="003F2BA7">
        <w:rPr>
          <w:rFonts w:ascii="Arial" w:hAnsi="Arial" w:cs="Arial"/>
          <w:bCs/>
        </w:rPr>
        <w:t xml:space="preserve">povede </w:t>
      </w:r>
      <w:r w:rsidR="00405F64" w:rsidRPr="003F2BA7">
        <w:rPr>
          <w:rFonts w:ascii="Arial" w:hAnsi="Arial" w:cs="Arial"/>
          <w:bCs/>
        </w:rPr>
        <w:t xml:space="preserve">k rozšíření sítě </w:t>
      </w:r>
      <w:ins w:id="1154" w:author="Juráš Pavel" w:date="2021-06-02T09:24:00Z">
        <w:r w:rsidR="008F57F9">
          <w:rPr>
            <w:rFonts w:ascii="Arial" w:hAnsi="Arial" w:cs="Arial"/>
            <w:bCs/>
          </w:rPr>
          <w:t xml:space="preserve">neveřejných </w:t>
        </w:r>
      </w:ins>
      <w:r w:rsidR="00405F64" w:rsidRPr="003F2BA7">
        <w:rPr>
          <w:rFonts w:ascii="Arial" w:hAnsi="Arial" w:cs="Arial"/>
          <w:bCs/>
        </w:rPr>
        <w:t>dobíjecích a pln</w:t>
      </w:r>
      <w:r w:rsidR="00764E9C" w:rsidRPr="003F2BA7">
        <w:rPr>
          <w:rFonts w:ascii="Arial" w:hAnsi="Arial" w:cs="Arial"/>
          <w:bCs/>
        </w:rPr>
        <w:t>i</w:t>
      </w:r>
      <w:r w:rsidR="00405F64" w:rsidRPr="003F2BA7">
        <w:rPr>
          <w:rFonts w:ascii="Arial" w:hAnsi="Arial" w:cs="Arial"/>
          <w:bCs/>
        </w:rPr>
        <w:t>cích stanic</w:t>
      </w:r>
      <w:del w:id="1155" w:author="Juráš Pavel" w:date="2021-06-02T09:24:00Z">
        <w:r w:rsidR="001A2010" w:rsidRPr="003F2BA7" w:rsidDel="008F57F9">
          <w:rPr>
            <w:rFonts w:ascii="Arial" w:hAnsi="Arial" w:cs="Arial"/>
            <w:bCs/>
          </w:rPr>
          <w:delText xml:space="preserve"> (veřejných i neveřejných)</w:delText>
        </w:r>
      </w:del>
      <w:r w:rsidR="00405F64" w:rsidRPr="003F2BA7">
        <w:rPr>
          <w:rFonts w:ascii="Arial" w:hAnsi="Arial" w:cs="Arial"/>
          <w:bCs/>
        </w:rPr>
        <w:t>.</w:t>
      </w:r>
      <w:r w:rsidR="008301F2" w:rsidRPr="003F2BA7">
        <w:rPr>
          <w:rFonts w:ascii="Arial" w:hAnsi="Arial" w:cs="Arial"/>
          <w:bCs/>
        </w:rPr>
        <w:t xml:space="preserve"> </w:t>
      </w:r>
      <w:r w:rsidR="001D1DA6" w:rsidRPr="003F2BA7">
        <w:rPr>
          <w:rFonts w:ascii="Arial" w:hAnsi="Arial" w:cs="Arial"/>
          <w:bCs/>
        </w:rPr>
        <w:t>V neposlední řadě dojde ke propagaci a zvýšení povědomí mezi podnikateli i občany o možnostech a způsobech alternativní dopravy v ČR, technologických možnostech a příspěvku fondů</w:t>
      </w:r>
      <w:r w:rsidR="00AF5263" w:rsidRPr="003F2BA7">
        <w:rPr>
          <w:rFonts w:ascii="Arial" w:hAnsi="Arial" w:cs="Arial"/>
          <w:bCs/>
        </w:rPr>
        <w:t xml:space="preserve"> EU</w:t>
      </w:r>
      <w:r w:rsidR="001D1DA6" w:rsidRPr="003F2BA7">
        <w:rPr>
          <w:rFonts w:ascii="Arial" w:hAnsi="Arial" w:cs="Arial"/>
          <w:bCs/>
        </w:rPr>
        <w:t xml:space="preserve"> k implementaci udržitelné dopravy </w:t>
      </w:r>
      <w:r w:rsidR="00AF5263" w:rsidRPr="003F2BA7">
        <w:rPr>
          <w:rFonts w:ascii="Arial" w:hAnsi="Arial" w:cs="Arial"/>
          <w:bCs/>
        </w:rPr>
        <w:t>za účelem</w:t>
      </w:r>
      <w:r w:rsidR="001D1DA6" w:rsidRPr="003F2BA7">
        <w:rPr>
          <w:rFonts w:ascii="Arial" w:hAnsi="Arial" w:cs="Arial"/>
          <w:bCs/>
        </w:rPr>
        <w:t> zajištění naplnění energeticko-klimatických cílů EU</w:t>
      </w:r>
      <w:r w:rsidR="00272D7C" w:rsidRPr="003F2BA7">
        <w:rPr>
          <w:rFonts w:ascii="Arial" w:hAnsi="Arial" w:cs="Arial"/>
          <w:bCs/>
        </w:rPr>
        <w:t xml:space="preserve"> a Zelené dohodě</w:t>
      </w:r>
      <w:r w:rsidR="001D1DA6" w:rsidRPr="003F2BA7">
        <w:rPr>
          <w:rFonts w:ascii="Arial" w:hAnsi="Arial" w:cs="Arial"/>
          <w:bCs/>
        </w:rPr>
        <w:t>.</w:t>
      </w:r>
    </w:p>
    <w:p w14:paraId="77B22E22" w14:textId="77777777" w:rsidR="00C83AE0" w:rsidRPr="003F2BA7" w:rsidRDefault="00C83AE0" w:rsidP="00C83AE0">
      <w:pPr>
        <w:spacing w:after="120" w:line="264" w:lineRule="auto"/>
        <w:jc w:val="both"/>
        <w:rPr>
          <w:rFonts w:ascii="Arial" w:hAnsi="Arial" w:cs="Arial"/>
          <w:b/>
          <w:i/>
          <w:iCs/>
          <w:u w:val="single"/>
        </w:rPr>
      </w:pPr>
      <w:r w:rsidRPr="003F2BA7">
        <w:rPr>
          <w:rFonts w:ascii="Arial" w:hAnsi="Arial" w:cs="Arial"/>
          <w:b/>
          <w:i/>
          <w:iCs/>
          <w:u w:val="single"/>
        </w:rPr>
        <w:t>Hlavní cílové skupiny</w:t>
      </w:r>
    </w:p>
    <w:p w14:paraId="52CC7391" w14:textId="77777777" w:rsidR="00305D88" w:rsidRPr="003F2BA7" w:rsidRDefault="00C83AE0" w:rsidP="00C83AE0">
      <w:pPr>
        <w:spacing w:after="120" w:line="264" w:lineRule="auto"/>
        <w:jc w:val="both"/>
        <w:rPr>
          <w:rFonts w:ascii="Arial" w:hAnsi="Arial" w:cs="Arial"/>
        </w:rPr>
      </w:pPr>
      <w:r w:rsidRPr="003F2BA7">
        <w:rPr>
          <w:rFonts w:ascii="Arial" w:hAnsi="Arial" w:cs="Arial"/>
        </w:rPr>
        <w:t xml:space="preserve">Cílovou skupinou jsou kromě podnikatelských subjektů všichni občané žijící v místě realizace projektu. Přínosy projektu nelze vztahovat pouze na příjemce podpory, ale na okolí místa realizace projektu, které bude profitovat </w:t>
      </w:r>
      <w:proofErr w:type="gramStart"/>
      <w:r w:rsidRPr="003F2BA7">
        <w:rPr>
          <w:rFonts w:ascii="Arial" w:hAnsi="Arial" w:cs="Arial"/>
        </w:rPr>
        <w:t>ze</w:t>
      </w:r>
      <w:proofErr w:type="gramEnd"/>
      <w:r w:rsidRPr="003F2BA7">
        <w:rPr>
          <w:rFonts w:ascii="Arial" w:hAnsi="Arial" w:cs="Arial"/>
        </w:rPr>
        <w:t xml:space="preserve"> snížení emisí a hluku.</w:t>
      </w:r>
      <w:r w:rsidR="000932A2" w:rsidRPr="003F2BA7">
        <w:rPr>
          <w:rFonts w:ascii="Arial" w:hAnsi="Arial" w:cs="Arial"/>
        </w:rPr>
        <w:t xml:space="preserve"> </w:t>
      </w:r>
    </w:p>
    <w:p w14:paraId="76CE0332" w14:textId="6BC91364" w:rsidR="00F76D15" w:rsidRPr="003F2BA7" w:rsidRDefault="009F655A" w:rsidP="00805B10">
      <w:pPr>
        <w:spacing w:after="240" w:line="264" w:lineRule="auto"/>
        <w:jc w:val="both"/>
        <w:rPr>
          <w:rFonts w:ascii="Arial" w:hAnsi="Arial" w:cs="Arial"/>
        </w:rPr>
      </w:pPr>
      <w:r w:rsidRPr="003F2BA7">
        <w:rPr>
          <w:rFonts w:ascii="Arial" w:eastAsiaTheme="majorEastAsia" w:hAnsi="Arial" w:cs="Arial"/>
          <w:u w:val="single"/>
        </w:rPr>
        <w:t>Příjemci podpory</w:t>
      </w:r>
      <w:r w:rsidR="00305D88" w:rsidRPr="003F2BA7">
        <w:rPr>
          <w:rFonts w:ascii="Arial" w:hAnsi="Arial" w:cs="Arial"/>
          <w:u w:val="single"/>
        </w:rPr>
        <w:t>:</w:t>
      </w:r>
      <w:r w:rsidR="00305D88" w:rsidRPr="003F2BA7">
        <w:rPr>
          <w:rFonts w:ascii="Arial" w:hAnsi="Arial" w:cs="Arial"/>
        </w:rPr>
        <w:t xml:space="preserve"> </w:t>
      </w:r>
      <w:r w:rsidR="00BE3B12" w:rsidRPr="003F2BA7">
        <w:rPr>
          <w:rFonts w:ascii="Arial" w:hAnsi="Arial" w:cs="Arial"/>
          <w:color w:val="000000"/>
        </w:rPr>
        <w:t xml:space="preserve">malé a střední podniky a </w:t>
      </w:r>
      <w:r w:rsidR="00CA11DE" w:rsidRPr="003F2BA7">
        <w:rPr>
          <w:rFonts w:ascii="Arial" w:hAnsi="Arial" w:cs="Arial"/>
          <w:color w:val="000000"/>
        </w:rPr>
        <w:t xml:space="preserve">v případě finančních nástrojů i </w:t>
      </w:r>
      <w:r w:rsidR="006A79CD" w:rsidRPr="003F2BA7">
        <w:rPr>
          <w:rFonts w:ascii="Arial" w:hAnsi="Arial" w:cs="Arial"/>
          <w:color w:val="000000"/>
        </w:rPr>
        <w:t xml:space="preserve">společnosti </w:t>
      </w:r>
      <w:r w:rsidR="00BE3B12" w:rsidRPr="003F2BA7">
        <w:rPr>
          <w:rFonts w:ascii="Arial" w:hAnsi="Arial" w:cs="Arial"/>
          <w:color w:val="000000"/>
        </w:rPr>
        <w:t>se střední tržní kapitalizací,</w:t>
      </w:r>
      <w:r w:rsidR="00BE3B12" w:rsidRPr="003F2BA7">
        <w:rPr>
          <w:rStyle w:val="Znakapoznpodarou"/>
          <w:rFonts w:ascii="Arial" w:hAnsi="Arial" w:cs="Arial"/>
          <w:color w:val="000000"/>
        </w:rPr>
        <w:footnoteReference w:id="110"/>
      </w:r>
      <w:r w:rsidR="000932A2" w:rsidRPr="003F2BA7">
        <w:rPr>
          <w:rFonts w:ascii="Arial" w:hAnsi="Arial" w:cs="Arial"/>
        </w:rPr>
        <w:t xml:space="preserve"> </w:t>
      </w:r>
      <w:r w:rsidR="002772FF" w:rsidRPr="003F2BA7">
        <w:rPr>
          <w:rFonts w:ascii="Arial" w:hAnsi="Arial" w:cs="Arial"/>
        </w:rPr>
        <w:t>dle</w:t>
      </w:r>
      <w:r w:rsidR="000932A2" w:rsidRPr="003F2BA7">
        <w:rPr>
          <w:rFonts w:ascii="Arial" w:hAnsi="Arial" w:cs="Arial"/>
        </w:rPr>
        <w:t xml:space="preserve"> podporované ekonomické činnosti, </w:t>
      </w:r>
      <w:r w:rsidR="002772FF" w:rsidRPr="003F2BA7">
        <w:rPr>
          <w:rFonts w:ascii="Arial" w:hAnsi="Arial" w:cs="Arial"/>
        </w:rPr>
        <w:t xml:space="preserve">a to </w:t>
      </w:r>
      <w:r w:rsidR="000932A2" w:rsidRPr="003F2BA7">
        <w:rPr>
          <w:rFonts w:ascii="Arial" w:hAnsi="Arial" w:cs="Arial"/>
        </w:rPr>
        <w:t>minimálně s dvouletou historií.</w:t>
      </w:r>
    </w:p>
    <w:p w14:paraId="2F807066" w14:textId="77777777" w:rsidR="00473BDA" w:rsidRPr="003F2BA7" w:rsidRDefault="00473BDA" w:rsidP="00473BDA">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76131282" w14:textId="0D6719A8" w:rsidR="00C83AE0" w:rsidRPr="003F2BA7" w:rsidDel="00E60B2C" w:rsidRDefault="007B2884" w:rsidP="00E60B2C">
      <w:pPr>
        <w:spacing w:after="240" w:line="264" w:lineRule="auto"/>
        <w:jc w:val="both"/>
        <w:rPr>
          <w:del w:id="1156" w:author="Juráš Pavel" w:date="2021-06-02T11:13:00Z"/>
          <w:rFonts w:ascii="Arial" w:hAnsi="Arial" w:cs="Arial"/>
        </w:rPr>
      </w:pPr>
      <w:ins w:id="1157" w:author="Juráš Pavel" w:date="2021-06-04T00:40: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r>
          <w:rPr>
            <w:rFonts w:ascii="Arial" w:eastAsiaTheme="minorHAnsi" w:hAnsi="Arial" w:cs="Arial"/>
            <w:lang w:eastAsia="en-US"/>
          </w:rPr>
          <w:t xml:space="preserve"> </w:t>
        </w:r>
      </w:ins>
      <w:del w:id="1158" w:author="Juráš Pavel" w:date="2021-06-02T11:13: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54B9EDFA" w14:textId="0B4D09B2" w:rsidR="00C83AE0" w:rsidRPr="003F2BA7" w:rsidRDefault="00CE1C90" w:rsidP="00C83AE0">
      <w:pPr>
        <w:spacing w:after="120" w:line="264" w:lineRule="auto"/>
        <w:jc w:val="both"/>
        <w:rPr>
          <w:rFonts w:ascii="Arial" w:hAnsi="Arial" w:cs="Arial"/>
          <w:b/>
          <w:i/>
          <w:iCs/>
          <w:u w:val="single"/>
        </w:rPr>
      </w:pPr>
      <w:r w:rsidRPr="003F2BA7">
        <w:rPr>
          <w:rFonts w:ascii="Arial" w:hAnsi="Arial" w:cs="Arial"/>
          <w:b/>
          <w:i/>
          <w:iCs/>
          <w:u w:val="single"/>
        </w:rPr>
        <w:t>Indikace k</w:t>
      </w:r>
      <w:r w:rsidR="00C83AE0" w:rsidRPr="003F2BA7">
        <w:rPr>
          <w:rFonts w:ascii="Arial" w:hAnsi="Arial" w:cs="Arial"/>
          <w:b/>
          <w:i/>
          <w:iCs/>
          <w:u w:val="single"/>
        </w:rPr>
        <w:t>onkrétní</w:t>
      </w:r>
      <w:r w:rsidRPr="003F2BA7">
        <w:rPr>
          <w:rFonts w:ascii="Arial" w:hAnsi="Arial" w:cs="Arial"/>
          <w:b/>
          <w:i/>
          <w:iCs/>
          <w:u w:val="single"/>
        </w:rPr>
        <w:t>ch</w:t>
      </w:r>
      <w:r w:rsidR="00C83AE0" w:rsidRPr="003F2BA7">
        <w:rPr>
          <w:rFonts w:ascii="Arial" w:hAnsi="Arial" w:cs="Arial"/>
          <w:b/>
          <w:i/>
          <w:iCs/>
          <w:u w:val="single"/>
        </w:rPr>
        <w:t xml:space="preserve"> cílov</w:t>
      </w:r>
      <w:r w:rsidRPr="003F2BA7">
        <w:rPr>
          <w:rFonts w:ascii="Arial" w:hAnsi="Arial" w:cs="Arial"/>
          <w:b/>
          <w:i/>
          <w:iCs/>
          <w:u w:val="single"/>
        </w:rPr>
        <w:t>ých</w:t>
      </w:r>
      <w:r w:rsidR="00C83AE0" w:rsidRPr="003F2BA7">
        <w:rPr>
          <w:rFonts w:ascii="Arial" w:hAnsi="Arial" w:cs="Arial"/>
          <w:b/>
          <w:i/>
          <w:iCs/>
          <w:u w:val="single"/>
        </w:rPr>
        <w:t xml:space="preserve"> území, včetně plánovaného použití územních nástrojů</w:t>
      </w:r>
    </w:p>
    <w:p w14:paraId="3EA0B8A8" w14:textId="6EB3CAB3" w:rsidR="008B047A" w:rsidRPr="003F2BA7" w:rsidRDefault="006B12FB" w:rsidP="00805B10">
      <w:pPr>
        <w:overflowPunct/>
        <w:autoSpaceDE/>
        <w:autoSpaceDN/>
        <w:adjustRightInd/>
        <w:spacing w:after="240" w:line="264" w:lineRule="auto"/>
        <w:jc w:val="both"/>
        <w:textAlignment w:val="auto"/>
        <w:rPr>
          <w:rFonts w:ascii="Arial" w:hAnsi="Arial" w:cs="Arial"/>
          <w:color w:val="000000" w:themeColor="text1"/>
        </w:rPr>
      </w:pPr>
      <w:r w:rsidRPr="003F2BA7">
        <w:rPr>
          <w:rFonts w:ascii="Arial" w:hAnsi="Arial" w:cs="Arial"/>
        </w:rPr>
        <w:t>Ú</w:t>
      </w:r>
      <w:r w:rsidR="00C83AE0" w:rsidRPr="003F2BA7">
        <w:rPr>
          <w:rFonts w:ascii="Arial" w:hAnsi="Arial" w:cs="Arial"/>
        </w:rPr>
        <w:t xml:space="preserve">zemí České republiky, </w:t>
      </w:r>
      <w:r w:rsidRPr="003F2BA7">
        <w:rPr>
          <w:rFonts w:ascii="Arial" w:hAnsi="Arial" w:cs="Arial"/>
        </w:rPr>
        <w:t>mimo</w:t>
      </w:r>
      <w:r w:rsidR="0000702C" w:rsidRPr="003F2BA7">
        <w:rPr>
          <w:rFonts w:ascii="Arial" w:hAnsi="Arial" w:cs="Arial"/>
        </w:rPr>
        <w:t xml:space="preserve"> hl. města Prahy.</w:t>
      </w:r>
      <w:r w:rsidR="0000702C" w:rsidRPr="003F2BA7">
        <w:rPr>
          <w:rStyle w:val="Znakapoznpodarou"/>
          <w:rFonts w:ascii="Arial" w:hAnsi="Arial" w:cs="Arial"/>
        </w:rPr>
        <w:footnoteReference w:id="111"/>
      </w:r>
      <w:r w:rsidR="00BF6C29" w:rsidRPr="003F2BA7">
        <w:rPr>
          <w:rFonts w:ascii="Arial" w:hAnsi="Arial" w:cs="Arial"/>
        </w:rPr>
        <w:t xml:space="preserve"> </w:t>
      </w:r>
      <w:r w:rsidR="00BF6C29" w:rsidRPr="003F2BA7">
        <w:rPr>
          <w:rFonts w:ascii="Arial" w:hAnsi="Arial" w:cs="Arial"/>
          <w:color w:val="000000" w:themeColor="text1"/>
        </w:rPr>
        <w:t xml:space="preserve">Intervence tak budou směřovat do méně rozvinutých regionů (Severozápad, Severovýchod, Střední Morava, </w:t>
      </w:r>
      <w:proofErr w:type="spellStart"/>
      <w:r w:rsidR="00BF6C29" w:rsidRPr="003F2BA7">
        <w:rPr>
          <w:rFonts w:ascii="Arial" w:hAnsi="Arial" w:cs="Arial"/>
          <w:color w:val="000000" w:themeColor="text1"/>
        </w:rPr>
        <w:t>Moravskoslezsko</w:t>
      </w:r>
      <w:proofErr w:type="spellEnd"/>
      <w:r w:rsidR="00BF6C29" w:rsidRPr="003F2BA7">
        <w:rPr>
          <w:rFonts w:ascii="Arial" w:hAnsi="Arial" w:cs="Arial"/>
          <w:color w:val="000000" w:themeColor="text1"/>
        </w:rPr>
        <w:t>) i přechodových regionů (Střední Čechy, Jihozápad, Jihovýchod).</w:t>
      </w:r>
    </w:p>
    <w:p w14:paraId="47F60B37" w14:textId="6AECCCA3" w:rsidR="00C83AE0" w:rsidRPr="003F2BA7" w:rsidRDefault="00C83AE0" w:rsidP="00C83AE0">
      <w:pPr>
        <w:spacing w:after="120" w:line="264" w:lineRule="auto"/>
        <w:jc w:val="both"/>
        <w:rPr>
          <w:rFonts w:ascii="Arial" w:hAnsi="Arial" w:cs="Arial"/>
          <w:b/>
          <w:i/>
          <w:iCs/>
          <w:u w:val="single"/>
        </w:rPr>
      </w:pPr>
      <w:r w:rsidRPr="003F2BA7">
        <w:rPr>
          <w:rFonts w:ascii="Arial" w:hAnsi="Arial" w:cs="Arial"/>
          <w:b/>
          <w:i/>
          <w:iCs/>
          <w:u w:val="single"/>
        </w:rPr>
        <w:t>Meziregionální</w:t>
      </w:r>
      <w:r w:rsidR="006039E3"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32CC0091" w14:textId="77777777" w:rsidR="007B2884" w:rsidRPr="003F2BA7" w:rsidRDefault="007B2884" w:rsidP="007B2884">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0A813B90" w14:textId="4D6EA198" w:rsidR="009D0388" w:rsidRPr="009D0388" w:rsidRDefault="009D0388" w:rsidP="009D0388">
      <w:pPr>
        <w:overflowPunct/>
        <w:spacing w:after="120" w:line="264" w:lineRule="auto"/>
        <w:jc w:val="both"/>
        <w:textAlignment w:val="auto"/>
        <w:rPr>
          <w:ins w:id="1159" w:author="Juráš Pavel" w:date="2021-06-02T11:01:00Z"/>
          <w:rFonts w:ascii="Arial" w:eastAsiaTheme="minorHAnsi" w:hAnsi="Arial" w:cs="Arial"/>
          <w:lang w:eastAsia="en-US"/>
        </w:rPr>
      </w:pPr>
      <w:ins w:id="1160" w:author="Juráš Pavel" w:date="2021-06-02T11:01:00Z">
        <w:r w:rsidRPr="003F2BA7">
          <w:rPr>
            <w:rFonts w:ascii="Arial" w:eastAsiaTheme="minorHAnsi" w:hAnsi="Arial" w:cs="Arial"/>
            <w:lang w:eastAsia="en-US"/>
          </w:rPr>
          <w:lastRenderedPageBreak/>
          <w:t xml:space="preserve">Pro ČR je </w:t>
        </w:r>
      </w:ins>
      <w:ins w:id="1161" w:author="Juráš Pavel" w:date="2021-06-04T00:41:00Z">
        <w:r w:rsidR="007B2884">
          <w:rPr>
            <w:rFonts w:ascii="Arial" w:eastAsiaTheme="minorHAnsi" w:hAnsi="Arial" w:cs="Arial"/>
            <w:lang w:eastAsia="en-US"/>
          </w:rPr>
          <w:t xml:space="preserve">však </w:t>
        </w:r>
      </w:ins>
      <w:ins w:id="1162" w:author="Juráš Pavel" w:date="2021-06-02T11:01: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w:t>
        </w:r>
      </w:ins>
      <w:ins w:id="1163" w:author="Juráš Pavel" w:date="2021-06-02T11:02:00Z">
        <w:r>
          <w:rPr>
            <w:rFonts w:ascii="Arial" w:eastAsiaTheme="minorHAnsi" w:hAnsi="Arial" w:cs="Arial"/>
            <w:lang w:eastAsia="en-US"/>
          </w:rPr>
          <w:t>4</w:t>
        </w:r>
      </w:ins>
      <w:ins w:id="1164" w:author="Juráš Pavel" w:date="2021-06-02T11:01:00Z">
        <w:r>
          <w:rPr>
            <w:rFonts w:ascii="Arial" w:eastAsiaTheme="minorHAnsi" w:hAnsi="Arial" w:cs="Arial"/>
            <w:lang w:eastAsia="en-US"/>
          </w:rPr>
          <w:t>.</w:t>
        </w:r>
      </w:ins>
      <w:ins w:id="1165" w:author="Juráš Pavel" w:date="2021-06-02T11:02:00Z">
        <w:r>
          <w:rPr>
            <w:rFonts w:ascii="Arial" w:eastAsiaTheme="minorHAnsi" w:hAnsi="Arial" w:cs="Arial"/>
            <w:lang w:eastAsia="en-US"/>
          </w:rPr>
          <w:t>4</w:t>
        </w:r>
      </w:ins>
      <w:ins w:id="1166" w:author="Juráš Pavel" w:date="2021-06-02T11:01:00Z">
        <w:r>
          <w:rPr>
            <w:rFonts w:ascii="Arial" w:eastAsiaTheme="minorHAnsi" w:hAnsi="Arial" w:cs="Arial"/>
            <w:lang w:eastAsia="en-US"/>
          </w:rPr>
          <w:t xml:space="preserve">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ins>
      <w:ins w:id="1167" w:author="Juráš Pavel" w:date="2021-06-02T11:02:00Z">
        <w:r>
          <w:rPr>
            <w:rFonts w:ascii="Arial" w:eastAsiaTheme="minorHAnsi" w:hAnsi="Arial" w:cs="Arial"/>
            <w:lang w:eastAsia="en-US"/>
          </w:rPr>
          <w:t>p</w:t>
        </w:r>
      </w:ins>
      <w:ins w:id="1168" w:author="Juráš Pavel" w:date="2021-06-02T11:01:00Z">
        <w:r w:rsidRPr="003F2BA7">
          <w:rPr>
            <w:rFonts w:ascii="Arial" w:eastAsiaTheme="minorHAnsi" w:hAnsi="Arial" w:cs="Arial"/>
            <w:lang w:eastAsia="en-US"/>
          </w:rPr>
          <w:t>rioritní oblast</w:t>
        </w:r>
      </w:ins>
      <w:ins w:id="1169" w:author="Juráš Pavel" w:date="2021-06-02T11:02:00Z">
        <w:r>
          <w:rPr>
            <w:rFonts w:ascii="Arial" w:eastAsiaTheme="minorHAnsi" w:hAnsi="Arial" w:cs="Arial"/>
            <w:lang w:eastAsia="en-US"/>
          </w:rPr>
          <w:t>i</w:t>
        </w:r>
      </w:ins>
      <w:ins w:id="1170" w:author="Juráš Pavel" w:date="2021-06-02T11:01:00Z">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1B</w:t>
        </w:r>
        <w:proofErr w:type="gramEnd"/>
        <w:r w:rsidRPr="003F2BA7">
          <w:rPr>
            <w:rFonts w:ascii="Arial" w:eastAsiaTheme="minorHAnsi" w:hAnsi="Arial" w:cs="Arial"/>
            <w:lang w:eastAsia="en-US"/>
          </w:rPr>
          <w:t xml:space="preserve"> „Zlepšení mobility a </w:t>
        </w:r>
        <w:proofErr w:type="spellStart"/>
        <w:r w:rsidRPr="003F2BA7">
          <w:rPr>
            <w:rFonts w:ascii="Arial" w:eastAsiaTheme="minorHAnsi" w:hAnsi="Arial" w:cs="Arial"/>
            <w:lang w:eastAsia="en-US"/>
          </w:rPr>
          <w:t>intermodality</w:t>
        </w:r>
        <w:proofErr w:type="spellEnd"/>
        <w:r w:rsidRPr="003F2BA7">
          <w:rPr>
            <w:rFonts w:ascii="Arial" w:eastAsiaTheme="minorHAnsi" w:hAnsi="Arial" w:cs="Arial"/>
            <w:lang w:eastAsia="en-US"/>
          </w:rPr>
          <w:t>“</w:t>
        </w:r>
      </w:ins>
      <w:ins w:id="1171" w:author="Juráš Pavel" w:date="2021-06-02T11:02:00Z">
        <w:r>
          <w:rPr>
            <w:rFonts w:ascii="Arial" w:eastAsiaTheme="minorHAnsi" w:hAnsi="Arial" w:cs="Arial"/>
            <w:lang w:eastAsia="en-US"/>
          </w:rPr>
          <w:t>.</w:t>
        </w:r>
      </w:ins>
      <w:ins w:id="1172" w:author="Juráš Pavel" w:date="2021-06-02T11:01:00Z">
        <w:r w:rsidRPr="003F2BA7">
          <w:rPr>
            <w:rFonts w:ascii="Arial" w:eastAsiaTheme="minorHAnsi" w:hAnsi="Arial" w:cs="Arial"/>
            <w:lang w:eastAsia="en-US"/>
          </w:rPr>
          <w:t xml:space="preserve"> Mechanismy koordinace budou zajištěny ad hoc konzultacemi se členy řídicích výborů pro Strategii EU pro Podunají. </w:t>
        </w:r>
      </w:ins>
    </w:p>
    <w:p w14:paraId="2B9325DD" w14:textId="77777777" w:rsidR="00C83AE0" w:rsidRPr="003F2BA7" w:rsidRDefault="00C83AE0" w:rsidP="00C83AE0">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614DF7CB" w14:textId="51380713" w:rsidR="001E61ED" w:rsidRPr="003F2BA7" w:rsidRDefault="001E61ED" w:rsidP="00805B10">
      <w:pPr>
        <w:pStyle w:val="bezmezer1"/>
        <w:spacing w:after="120" w:line="264" w:lineRule="auto"/>
        <w:jc w:val="both"/>
        <w:rPr>
          <w:rFonts w:ascii="Arial" w:hAnsi="Arial" w:cs="Arial"/>
          <w:sz w:val="20"/>
          <w:szCs w:val="20"/>
        </w:rPr>
      </w:pPr>
      <w:r w:rsidRPr="003F2BA7">
        <w:rPr>
          <w:rFonts w:ascii="Arial" w:hAnsi="Arial" w:cs="Arial"/>
          <w:sz w:val="20"/>
          <w:szCs w:val="20"/>
        </w:rPr>
        <w:t xml:space="preserve">V závislosti na vyhodnocení ex-ante analýzy je pro plánované aktivity specifického cíle předpokládána možnost využití finančních nástrojů. </w:t>
      </w:r>
      <w:r w:rsidR="00272D7C" w:rsidRPr="003F2BA7">
        <w:rPr>
          <w:rFonts w:ascii="Arial" w:hAnsi="Arial" w:cs="Arial"/>
          <w:sz w:val="20"/>
          <w:szCs w:val="20"/>
        </w:rPr>
        <w:t xml:space="preserve">V případě pořízení vozidel na alternativní pohon </w:t>
      </w:r>
      <w:r w:rsidR="0072346B" w:rsidRPr="003F2BA7">
        <w:rPr>
          <w:rFonts w:ascii="Arial" w:hAnsi="Arial" w:cs="Arial"/>
          <w:sz w:val="20"/>
          <w:szCs w:val="20"/>
        </w:rPr>
        <w:t>(elektřina</w:t>
      </w:r>
      <w:r w:rsidR="003139ED" w:rsidRPr="003F2BA7">
        <w:rPr>
          <w:rFonts w:ascii="Arial" w:hAnsi="Arial" w:cs="Arial"/>
          <w:sz w:val="20"/>
          <w:szCs w:val="20"/>
        </w:rPr>
        <w:t>, eventuálně</w:t>
      </w:r>
      <w:r w:rsidR="0072346B" w:rsidRPr="003F2BA7">
        <w:rPr>
          <w:rFonts w:ascii="Arial" w:hAnsi="Arial" w:cs="Arial"/>
          <w:sz w:val="20"/>
          <w:szCs w:val="20"/>
        </w:rPr>
        <w:t xml:space="preserve"> vodík) a nabíjecích</w:t>
      </w:r>
      <w:r w:rsidR="007C2680" w:rsidRPr="003F2BA7">
        <w:rPr>
          <w:rFonts w:ascii="Arial" w:hAnsi="Arial" w:cs="Arial"/>
          <w:sz w:val="20"/>
          <w:szCs w:val="20"/>
        </w:rPr>
        <w:t>, příp. pln</w:t>
      </w:r>
      <w:r w:rsidR="00764E9C" w:rsidRPr="003F2BA7">
        <w:rPr>
          <w:rFonts w:ascii="Arial" w:hAnsi="Arial" w:cs="Arial"/>
          <w:sz w:val="20"/>
          <w:szCs w:val="20"/>
        </w:rPr>
        <w:t>i</w:t>
      </w:r>
      <w:r w:rsidR="007C2680" w:rsidRPr="003F2BA7">
        <w:rPr>
          <w:rFonts w:ascii="Arial" w:hAnsi="Arial" w:cs="Arial"/>
          <w:sz w:val="20"/>
          <w:szCs w:val="20"/>
        </w:rPr>
        <w:t>cích</w:t>
      </w:r>
      <w:r w:rsidR="0072346B" w:rsidRPr="003F2BA7">
        <w:rPr>
          <w:rFonts w:ascii="Arial" w:hAnsi="Arial" w:cs="Arial"/>
          <w:sz w:val="20"/>
          <w:szCs w:val="20"/>
        </w:rPr>
        <w:t xml:space="preserve"> stanic </w:t>
      </w:r>
      <w:r w:rsidR="00272D7C" w:rsidRPr="003F2BA7">
        <w:rPr>
          <w:rFonts w:ascii="Arial" w:hAnsi="Arial" w:cs="Arial"/>
          <w:sz w:val="20"/>
          <w:szCs w:val="20"/>
        </w:rPr>
        <w:t xml:space="preserve">se plánuje </w:t>
      </w:r>
      <w:r w:rsidR="00B34704" w:rsidRPr="003F2BA7">
        <w:rPr>
          <w:rFonts w:ascii="Arial" w:hAnsi="Arial" w:cs="Arial"/>
          <w:sz w:val="20"/>
          <w:szCs w:val="20"/>
        </w:rPr>
        <w:t xml:space="preserve">využití finančních nástrojů, </w:t>
      </w:r>
      <w:r w:rsidR="007C2680" w:rsidRPr="003F2BA7">
        <w:rPr>
          <w:rFonts w:ascii="Arial" w:hAnsi="Arial" w:cs="Arial"/>
          <w:sz w:val="20"/>
          <w:szCs w:val="20"/>
        </w:rPr>
        <w:t>resp</w:t>
      </w:r>
      <w:r w:rsidR="00B34704" w:rsidRPr="003F2BA7">
        <w:rPr>
          <w:rFonts w:ascii="Arial" w:hAnsi="Arial" w:cs="Arial"/>
          <w:sz w:val="20"/>
          <w:szCs w:val="20"/>
        </w:rPr>
        <w:t>. kombinace finančního nástroje s dalšími formami podpory</w:t>
      </w:r>
      <w:r w:rsidR="00B0624B" w:rsidRPr="003F2BA7">
        <w:rPr>
          <w:rFonts w:ascii="Arial" w:hAnsi="Arial" w:cs="Arial"/>
          <w:sz w:val="20"/>
          <w:szCs w:val="20"/>
        </w:rPr>
        <w:t xml:space="preserve">. </w:t>
      </w:r>
    </w:p>
    <w:p w14:paraId="4720538B" w14:textId="376F8B48" w:rsidR="00C83AE0" w:rsidRPr="003F2BA7" w:rsidRDefault="00B0624B" w:rsidP="00805B10">
      <w:pPr>
        <w:pStyle w:val="bezmezer1"/>
        <w:spacing w:after="120" w:line="264" w:lineRule="auto"/>
        <w:jc w:val="both"/>
        <w:rPr>
          <w:rFonts w:ascii="Arial" w:hAnsi="Arial" w:cs="Arial"/>
          <w:sz w:val="20"/>
          <w:szCs w:val="20"/>
        </w:rPr>
      </w:pPr>
      <w:r w:rsidRPr="003F2BA7">
        <w:rPr>
          <w:rFonts w:ascii="Arial" w:hAnsi="Arial" w:cs="Arial"/>
          <w:sz w:val="20"/>
          <w:szCs w:val="20"/>
        </w:rPr>
        <w:t xml:space="preserve">Předpokládána je </w:t>
      </w:r>
      <w:r w:rsidR="000063D6" w:rsidRPr="003F2BA7">
        <w:rPr>
          <w:rFonts w:ascii="Arial" w:hAnsi="Arial" w:cs="Arial"/>
          <w:sz w:val="20"/>
          <w:szCs w:val="20"/>
        </w:rPr>
        <w:t xml:space="preserve">rovněž </w:t>
      </w:r>
      <w:r w:rsidRPr="003F2BA7">
        <w:rPr>
          <w:rFonts w:ascii="Arial" w:hAnsi="Arial" w:cs="Arial"/>
          <w:sz w:val="20"/>
          <w:szCs w:val="20"/>
        </w:rPr>
        <w:t>podpora</w:t>
      </w:r>
      <w:r w:rsidR="000063D6" w:rsidRPr="003F2BA7">
        <w:rPr>
          <w:rFonts w:ascii="Arial" w:hAnsi="Arial" w:cs="Arial"/>
          <w:sz w:val="20"/>
          <w:szCs w:val="20"/>
        </w:rPr>
        <w:t xml:space="preserve"> kombinace</w:t>
      </w:r>
      <w:r w:rsidRPr="003F2BA7">
        <w:rPr>
          <w:rFonts w:ascii="Arial" w:hAnsi="Arial" w:cs="Arial"/>
          <w:sz w:val="20"/>
          <w:szCs w:val="20"/>
        </w:rPr>
        <w:t xml:space="preserve"> individuálního nákupu vozidel vč. firemních flotil</w:t>
      </w:r>
      <w:r w:rsidR="002E72B5" w:rsidRPr="003F2BA7">
        <w:rPr>
          <w:rFonts w:ascii="Arial" w:hAnsi="Arial" w:cs="Arial"/>
          <w:sz w:val="20"/>
          <w:szCs w:val="20"/>
        </w:rPr>
        <w:t xml:space="preserve"> </w:t>
      </w:r>
      <w:r w:rsidRPr="003F2BA7">
        <w:rPr>
          <w:rFonts w:ascii="Arial" w:hAnsi="Arial" w:cs="Arial"/>
          <w:sz w:val="20"/>
          <w:szCs w:val="20"/>
        </w:rPr>
        <w:t>společně s pořízením potřebné infrastruktury</w:t>
      </w:r>
      <w:r w:rsidR="00B34704" w:rsidRPr="003F2BA7">
        <w:rPr>
          <w:rFonts w:ascii="Arial" w:hAnsi="Arial" w:cs="Arial"/>
          <w:sz w:val="20"/>
          <w:szCs w:val="20"/>
        </w:rPr>
        <w:t>. Využití FN se předpokládá např</w:t>
      </w:r>
      <w:r w:rsidR="00272D7C" w:rsidRPr="003F2BA7">
        <w:rPr>
          <w:rFonts w:ascii="Arial" w:hAnsi="Arial" w:cs="Arial"/>
          <w:sz w:val="20"/>
          <w:szCs w:val="20"/>
        </w:rPr>
        <w:t>.</w:t>
      </w:r>
      <w:r w:rsidR="00B34704" w:rsidRPr="003F2BA7">
        <w:rPr>
          <w:rFonts w:ascii="Arial" w:hAnsi="Arial" w:cs="Arial"/>
          <w:sz w:val="20"/>
          <w:szCs w:val="20"/>
        </w:rPr>
        <w:t xml:space="preserve"> prostřednictvím</w:t>
      </w:r>
      <w:r w:rsidR="00805B10" w:rsidRPr="003F2BA7">
        <w:rPr>
          <w:rFonts w:ascii="Arial" w:hAnsi="Arial" w:cs="Arial"/>
          <w:sz w:val="20"/>
          <w:szCs w:val="20"/>
        </w:rPr>
        <w:t xml:space="preserve"> </w:t>
      </w:r>
      <w:r w:rsidR="00B34704" w:rsidRPr="003F2BA7">
        <w:rPr>
          <w:rFonts w:ascii="Arial" w:hAnsi="Arial" w:cs="Arial"/>
          <w:sz w:val="20"/>
          <w:szCs w:val="20"/>
        </w:rPr>
        <w:t xml:space="preserve">zvýhodněných úvěrů </w:t>
      </w:r>
      <w:r w:rsidRPr="003F2BA7">
        <w:rPr>
          <w:rFonts w:ascii="Arial" w:hAnsi="Arial" w:cs="Arial"/>
          <w:sz w:val="20"/>
          <w:szCs w:val="20"/>
        </w:rPr>
        <w:t xml:space="preserve">či záruk </w:t>
      </w:r>
      <w:r w:rsidR="00B34704" w:rsidRPr="003F2BA7">
        <w:rPr>
          <w:rFonts w:ascii="Arial" w:hAnsi="Arial" w:cs="Arial"/>
          <w:sz w:val="20"/>
          <w:szCs w:val="20"/>
        </w:rPr>
        <w:t xml:space="preserve">s možností odpuštění </w:t>
      </w:r>
      <w:r w:rsidRPr="003F2BA7">
        <w:rPr>
          <w:rFonts w:ascii="Arial" w:hAnsi="Arial" w:cs="Arial"/>
          <w:sz w:val="20"/>
          <w:szCs w:val="20"/>
        </w:rPr>
        <w:t>části</w:t>
      </w:r>
      <w:r w:rsidR="00B34704" w:rsidRPr="003F2BA7">
        <w:rPr>
          <w:rFonts w:ascii="Arial" w:hAnsi="Arial" w:cs="Arial"/>
          <w:sz w:val="20"/>
          <w:szCs w:val="20"/>
        </w:rPr>
        <w:t xml:space="preserve"> splátek</w:t>
      </w:r>
      <w:r w:rsidRPr="003F2BA7">
        <w:rPr>
          <w:rFonts w:ascii="Arial" w:hAnsi="Arial" w:cs="Arial"/>
          <w:sz w:val="20"/>
          <w:szCs w:val="20"/>
        </w:rPr>
        <w:t>, a to</w:t>
      </w:r>
      <w:r w:rsidR="00B34704" w:rsidRPr="003F2BA7">
        <w:rPr>
          <w:rFonts w:ascii="Arial" w:hAnsi="Arial" w:cs="Arial"/>
          <w:sz w:val="20"/>
          <w:szCs w:val="20"/>
        </w:rPr>
        <w:t xml:space="preserve"> za předpokladu splnění definovaných podmínek.</w:t>
      </w:r>
      <w:r w:rsidR="00671100" w:rsidRPr="003F2BA7">
        <w:rPr>
          <w:rStyle w:val="Znakapoznpodarou"/>
          <w:rFonts w:ascii="Arial" w:hAnsi="Arial" w:cs="Arial"/>
          <w:sz w:val="20"/>
          <w:szCs w:val="20"/>
        </w:rPr>
        <w:footnoteReference w:id="112"/>
      </w:r>
    </w:p>
    <w:p w14:paraId="0D180C51" w14:textId="77777777" w:rsidR="00805B10" w:rsidRPr="003F2BA7" w:rsidRDefault="00805B10" w:rsidP="001D7FC4">
      <w:pPr>
        <w:pStyle w:val="Nadpis4"/>
        <w:keepLines w:val="0"/>
        <w:numPr>
          <w:ilvl w:val="0"/>
          <w:numId w:val="0"/>
        </w:numPr>
        <w:spacing w:before="120" w:line="240" w:lineRule="auto"/>
        <w:rPr>
          <w:rFonts w:ascii="Arial" w:hAnsi="Arial" w:cs="Arial"/>
          <w:i w:val="0"/>
          <w:szCs w:val="24"/>
        </w:rPr>
        <w:sectPr w:rsidR="00805B10" w:rsidRPr="003F2BA7" w:rsidSect="00EC011F">
          <w:pgSz w:w="11906" w:h="16838" w:code="9"/>
          <w:pgMar w:top="1418" w:right="1418" w:bottom="1418" w:left="1418" w:header="708" w:footer="708" w:gutter="0"/>
          <w:cols w:space="708"/>
          <w:docGrid w:linePitch="360"/>
        </w:sectPr>
      </w:pPr>
    </w:p>
    <w:p w14:paraId="211AE7EB" w14:textId="2192857F"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2.A.4.4.2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28"/>
        <w:gridCol w:w="1553"/>
        <w:gridCol w:w="1536"/>
        <w:gridCol w:w="1416"/>
        <w:gridCol w:w="1701"/>
        <w:gridCol w:w="2549"/>
        <w:gridCol w:w="1850"/>
        <w:gridCol w:w="1105"/>
        <w:gridCol w:w="1254"/>
      </w:tblGrid>
      <w:tr w:rsidR="001D7FC4" w:rsidRPr="003F2BA7" w14:paraId="4F938E1E" w14:textId="77777777" w:rsidTr="00805B10">
        <w:trPr>
          <w:trHeight w:val="425"/>
        </w:trPr>
        <w:tc>
          <w:tcPr>
            <w:tcW w:w="5000" w:type="pct"/>
            <w:gridSpan w:val="9"/>
            <w:shd w:val="clear" w:color="auto" w:fill="99C7F9"/>
          </w:tcPr>
          <w:p w14:paraId="203FEDD3" w14:textId="77777777" w:rsidR="001D7FC4" w:rsidRPr="003F2BA7" w:rsidRDefault="001D7FC4" w:rsidP="00805B10">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C47DA7" w:rsidRPr="003F2BA7" w14:paraId="36C31F92" w14:textId="77777777" w:rsidTr="001D7FC4">
        <w:trPr>
          <w:trHeight w:val="1328"/>
        </w:trPr>
        <w:tc>
          <w:tcPr>
            <w:tcW w:w="367" w:type="pct"/>
          </w:tcPr>
          <w:p w14:paraId="6AC00643" w14:textId="26B2ACD5"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55" w:type="pct"/>
          </w:tcPr>
          <w:p w14:paraId="63BD31B9"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49" w:type="pct"/>
          </w:tcPr>
          <w:p w14:paraId="6C2969EF"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06" w:type="pct"/>
          </w:tcPr>
          <w:p w14:paraId="0BD1ECF7"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608" w:type="pct"/>
          </w:tcPr>
          <w:p w14:paraId="0F7C6C04" w14:textId="2F9D40C5"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911" w:type="pct"/>
            <w:shd w:val="clear" w:color="auto" w:fill="auto"/>
          </w:tcPr>
          <w:p w14:paraId="33489658" w14:textId="3ECA93CB"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661" w:type="pct"/>
          </w:tcPr>
          <w:p w14:paraId="02BC6CFD"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395" w:type="pct"/>
            <w:shd w:val="clear" w:color="auto" w:fill="auto"/>
          </w:tcPr>
          <w:p w14:paraId="11ADD02C"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5417EC8C" w14:textId="77777777" w:rsidR="001D7FC4" w:rsidRPr="003F2BA7" w:rsidRDefault="001D7FC4" w:rsidP="00805B10">
            <w:pPr>
              <w:pStyle w:val="Text1"/>
              <w:spacing w:after="0"/>
              <w:ind w:left="0"/>
              <w:jc w:val="center"/>
              <w:rPr>
                <w:rFonts w:ascii="Arial" w:hAnsi="Arial" w:cs="Arial"/>
                <w:b/>
                <w:sz w:val="20"/>
                <w:lang w:val="cs-CZ"/>
              </w:rPr>
            </w:pPr>
          </w:p>
        </w:tc>
        <w:tc>
          <w:tcPr>
            <w:tcW w:w="448" w:type="pct"/>
            <w:shd w:val="clear" w:color="auto" w:fill="auto"/>
          </w:tcPr>
          <w:p w14:paraId="34DA890F"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3EC8C1E4" w14:textId="77777777" w:rsidR="001D7FC4" w:rsidRPr="003F2BA7" w:rsidRDefault="001D7FC4" w:rsidP="00805B10">
            <w:pPr>
              <w:pStyle w:val="Text1"/>
              <w:spacing w:after="0"/>
              <w:ind w:left="0"/>
              <w:jc w:val="center"/>
              <w:rPr>
                <w:rFonts w:ascii="Arial" w:hAnsi="Arial" w:cs="Arial"/>
                <w:b/>
                <w:sz w:val="20"/>
                <w:lang w:val="cs-CZ"/>
              </w:rPr>
            </w:pPr>
          </w:p>
        </w:tc>
      </w:tr>
      <w:tr w:rsidR="00C47DA7" w:rsidRPr="003F2BA7" w14:paraId="479B5BB9"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769EF269"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AC6A632"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1E2B65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179E9D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D0CCCD3"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5F1A8DD2"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18BFA2F5"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ADB598A"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25</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C06B004"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247</w:t>
            </w:r>
          </w:p>
        </w:tc>
      </w:tr>
      <w:tr w:rsidR="00C47DA7" w:rsidRPr="003F2BA7" w14:paraId="54E517F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2E1AB2FB"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1511ACE"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F7E1F9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48E93AA"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3CC38FE3"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3573DAF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38A43E53"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FF7D504"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29</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1B3AC4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292</w:t>
            </w:r>
          </w:p>
        </w:tc>
      </w:tr>
      <w:tr w:rsidR="00C47DA7" w:rsidRPr="003F2BA7" w14:paraId="38DA236E"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73D5B925"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92CACC9"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1ED8E0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16EC224"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11AB505"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089F67C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665CBA12"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E5B25A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59C0145D"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25</w:t>
            </w:r>
          </w:p>
        </w:tc>
      </w:tr>
      <w:tr w:rsidR="00C47DA7" w:rsidRPr="003F2BA7" w14:paraId="2F5FEE53"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238DFF2A"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1982BDAF"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7B3AABB"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52A99EB3"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03A1FE7"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60E6C9D1"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10D93C2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8E58D37"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3</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9676A2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29</w:t>
            </w:r>
          </w:p>
        </w:tc>
      </w:tr>
      <w:tr w:rsidR="00C47DA7" w:rsidRPr="003F2BA7" w14:paraId="5FAA01B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0E46BAAD"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A742E21"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61A7310"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FBD2D2B"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377A83DE"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7221ACCB"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10EEDD1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36A459DA"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22</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5A17D743"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222</w:t>
            </w:r>
          </w:p>
        </w:tc>
      </w:tr>
      <w:tr w:rsidR="00C47DA7" w:rsidRPr="003F2BA7" w14:paraId="178EB041"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181114FD"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lastRenderedPageBreak/>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25EEE4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EE7CE64"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DE5BFCC"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1FBDD7D"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366CB8DC"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03FCAF7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FE3FCB0"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26</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861B5F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263</w:t>
            </w:r>
          </w:p>
        </w:tc>
      </w:tr>
      <w:tr w:rsidR="00C47DA7" w:rsidRPr="003F2BA7" w14:paraId="35B3F1F6"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80C7A30"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1B875B3"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C88544E"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25170CFA"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059A81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RCO59</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0A9248F5" w14:textId="6D7432A6"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Nově vybudovaná infrastruktura pln</w:t>
            </w:r>
            <w:r w:rsidR="00764E9C" w:rsidRPr="003F2BA7">
              <w:rPr>
                <w:rFonts w:ascii="Arial" w:hAnsi="Arial" w:cs="Arial"/>
                <w:sz w:val="20"/>
                <w:lang w:val="cs-CZ"/>
              </w:rPr>
              <w:t>i</w:t>
            </w:r>
            <w:r w:rsidRPr="003F2BA7">
              <w:rPr>
                <w:rFonts w:ascii="Arial" w:hAnsi="Arial" w:cs="Arial"/>
                <w:sz w:val="20"/>
                <w:lang w:val="cs-CZ"/>
              </w:rPr>
              <w:t>cích a dobíjecích stanic</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2905A73D"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Stanice</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8ED94E8"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14</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2D767D5C"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140</w:t>
            </w:r>
          </w:p>
        </w:tc>
      </w:tr>
      <w:tr w:rsidR="00C47DA7" w:rsidRPr="003F2BA7" w14:paraId="3880E229"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3564567"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2FB174DC"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5DCD9BD"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499FBE1"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260C6DF"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RCO59</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35BA3493" w14:textId="1DC806D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Nově vybudovaná infrastruktura pln</w:t>
            </w:r>
            <w:r w:rsidR="00764E9C" w:rsidRPr="003F2BA7">
              <w:rPr>
                <w:rFonts w:ascii="Arial" w:hAnsi="Arial" w:cs="Arial"/>
                <w:sz w:val="20"/>
                <w:lang w:val="cs-CZ"/>
              </w:rPr>
              <w:t>i</w:t>
            </w:r>
            <w:r w:rsidRPr="003F2BA7">
              <w:rPr>
                <w:rFonts w:ascii="Arial" w:hAnsi="Arial" w:cs="Arial"/>
                <w:sz w:val="20"/>
                <w:lang w:val="cs-CZ"/>
              </w:rPr>
              <w:t>cích a dobíjecích stanic</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437FC3E5"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Stanice</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78AEF87"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17</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4813BE85"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166</w:t>
            </w:r>
          </w:p>
        </w:tc>
      </w:tr>
    </w:tbl>
    <w:p w14:paraId="437123AC" w14:textId="77777777" w:rsidR="001D7FC4" w:rsidRPr="003F2BA7"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5"/>
        <w:gridCol w:w="1416"/>
        <w:gridCol w:w="851"/>
        <w:gridCol w:w="1136"/>
        <w:gridCol w:w="848"/>
        <w:gridCol w:w="1844"/>
        <w:gridCol w:w="1044"/>
        <w:gridCol w:w="1399"/>
        <w:gridCol w:w="1245"/>
        <w:gridCol w:w="1416"/>
        <w:gridCol w:w="851"/>
        <w:gridCol w:w="1097"/>
      </w:tblGrid>
      <w:tr w:rsidR="001D7FC4" w:rsidRPr="003F2BA7" w14:paraId="4D502885" w14:textId="77777777" w:rsidTr="00805B10">
        <w:trPr>
          <w:trHeight w:val="480"/>
        </w:trPr>
        <w:tc>
          <w:tcPr>
            <w:tcW w:w="5000" w:type="pct"/>
            <w:gridSpan w:val="12"/>
            <w:shd w:val="clear" w:color="auto" w:fill="99C7F9"/>
          </w:tcPr>
          <w:p w14:paraId="66726316" w14:textId="77777777" w:rsidR="001D7FC4" w:rsidRPr="003F2BA7" w:rsidRDefault="001D7FC4" w:rsidP="00805B10">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EC011F" w:rsidRPr="003F2BA7" w14:paraId="1F281659" w14:textId="77777777" w:rsidTr="00805B10">
        <w:trPr>
          <w:trHeight w:val="1192"/>
        </w:trPr>
        <w:tc>
          <w:tcPr>
            <w:tcW w:w="302" w:type="pct"/>
          </w:tcPr>
          <w:p w14:paraId="172F54E1" w14:textId="13571971"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06" w:type="pct"/>
          </w:tcPr>
          <w:p w14:paraId="0DD7F80F" w14:textId="0F77CBC3"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04" w:type="pct"/>
          </w:tcPr>
          <w:p w14:paraId="31541365"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6" w:type="pct"/>
          </w:tcPr>
          <w:p w14:paraId="0178C929"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03" w:type="pct"/>
          </w:tcPr>
          <w:p w14:paraId="11C9D79B" w14:textId="01D0A4CD"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659" w:type="pct"/>
            <w:shd w:val="clear" w:color="auto" w:fill="auto"/>
          </w:tcPr>
          <w:p w14:paraId="07610126" w14:textId="3C4EFF59"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373" w:type="pct"/>
          </w:tcPr>
          <w:p w14:paraId="2F75B163"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500" w:type="pct"/>
          </w:tcPr>
          <w:p w14:paraId="5122E2FE"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445" w:type="pct"/>
          </w:tcPr>
          <w:p w14:paraId="426AF910"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506" w:type="pct"/>
            <w:shd w:val="clear" w:color="auto" w:fill="auto"/>
          </w:tcPr>
          <w:p w14:paraId="1CE1A13F"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304" w:type="pct"/>
            <w:shd w:val="clear" w:color="auto" w:fill="auto"/>
          </w:tcPr>
          <w:p w14:paraId="16F3BDD7" w14:textId="3DA6DFFD"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1FC68D51"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EC011F" w:rsidRPr="003F2BA7" w14:paraId="68E969B0" w14:textId="77777777" w:rsidTr="00805B10">
        <w:trPr>
          <w:trHeight w:val="434"/>
        </w:trPr>
        <w:tc>
          <w:tcPr>
            <w:tcW w:w="302" w:type="pct"/>
          </w:tcPr>
          <w:p w14:paraId="5FEE1777"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06" w:type="pct"/>
          </w:tcPr>
          <w:p w14:paraId="4C0726D7"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SC4.4</w:t>
            </w:r>
          </w:p>
        </w:tc>
        <w:tc>
          <w:tcPr>
            <w:tcW w:w="304" w:type="pct"/>
          </w:tcPr>
          <w:p w14:paraId="4969F48D"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00D79507"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697CCBD0"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659" w:type="pct"/>
            <w:shd w:val="clear" w:color="auto" w:fill="auto"/>
          </w:tcPr>
          <w:p w14:paraId="73A3D316"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373" w:type="pct"/>
          </w:tcPr>
          <w:p w14:paraId="6EE5E734"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04E3AB9B"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45" w:type="pct"/>
          </w:tcPr>
          <w:p w14:paraId="2D3B1A93"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506" w:type="pct"/>
            <w:shd w:val="clear" w:color="auto" w:fill="auto"/>
          </w:tcPr>
          <w:p w14:paraId="4F7734E5" w14:textId="7CDDC1A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sz w:val="20"/>
                <w:lang w:val="cs-CZ"/>
              </w:rPr>
              <w:t>27 8</w:t>
            </w:r>
            <w:del w:id="1173" w:author="Juráš Pavel" w:date="2021-06-03T13:28:00Z">
              <w:r w:rsidRPr="003F2BA7" w:rsidDel="009373D9">
                <w:rPr>
                  <w:rFonts w:ascii="Arial" w:hAnsi="Arial" w:cs="Arial"/>
                  <w:sz w:val="20"/>
                  <w:lang w:val="cs-CZ"/>
                </w:rPr>
                <w:delText>18 207</w:delText>
              </w:r>
            </w:del>
            <w:ins w:id="1174" w:author="Juráš Pavel" w:date="2021-06-03T13:28:00Z">
              <w:r w:rsidR="009373D9">
                <w:rPr>
                  <w:rFonts w:ascii="Arial" w:hAnsi="Arial" w:cs="Arial"/>
                  <w:sz w:val="20"/>
                  <w:lang w:val="cs-CZ"/>
                </w:rPr>
                <w:t>66 704</w:t>
              </w:r>
            </w:ins>
          </w:p>
        </w:tc>
        <w:tc>
          <w:tcPr>
            <w:tcW w:w="304" w:type="pct"/>
            <w:shd w:val="clear" w:color="auto" w:fill="auto"/>
          </w:tcPr>
          <w:p w14:paraId="2B351793"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2ED628D6" w14:textId="77777777" w:rsidR="001D7FC4" w:rsidRPr="003F2BA7" w:rsidRDefault="001D7FC4" w:rsidP="00805B10">
            <w:pPr>
              <w:jc w:val="center"/>
              <w:rPr>
                <w:rFonts w:ascii="Arial" w:hAnsi="Arial" w:cs="Arial"/>
                <w:i/>
              </w:rPr>
            </w:pPr>
          </w:p>
        </w:tc>
      </w:tr>
      <w:tr w:rsidR="00EC011F" w:rsidRPr="003F2BA7" w14:paraId="46CDFBC1" w14:textId="77777777" w:rsidTr="00805B10">
        <w:trPr>
          <w:trHeight w:val="286"/>
        </w:trPr>
        <w:tc>
          <w:tcPr>
            <w:tcW w:w="302" w:type="pct"/>
          </w:tcPr>
          <w:p w14:paraId="5D887DDF"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4</w:t>
            </w:r>
          </w:p>
        </w:tc>
        <w:tc>
          <w:tcPr>
            <w:tcW w:w="506" w:type="pct"/>
          </w:tcPr>
          <w:p w14:paraId="5851B44B"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SC4.4</w:t>
            </w:r>
          </w:p>
        </w:tc>
        <w:tc>
          <w:tcPr>
            <w:tcW w:w="304" w:type="pct"/>
          </w:tcPr>
          <w:p w14:paraId="517E8ABF"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7E9D91A2"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7DE8E24B"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659" w:type="pct"/>
            <w:shd w:val="clear" w:color="auto" w:fill="auto"/>
          </w:tcPr>
          <w:p w14:paraId="6A3E4D8E" w14:textId="77777777" w:rsidR="001D7FC4" w:rsidRPr="003F2BA7" w:rsidRDefault="001D7FC4" w:rsidP="00805B10">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373" w:type="pct"/>
          </w:tcPr>
          <w:p w14:paraId="73323998"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500" w:type="pct"/>
          </w:tcPr>
          <w:p w14:paraId="68D86378"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45" w:type="pct"/>
          </w:tcPr>
          <w:p w14:paraId="506CD81F" w14:textId="77777777"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506" w:type="pct"/>
            <w:shd w:val="clear" w:color="auto" w:fill="auto"/>
          </w:tcPr>
          <w:p w14:paraId="7AABFBD1" w14:textId="5D464CAA" w:rsidR="001D7FC4" w:rsidRPr="003F2BA7" w:rsidRDefault="001D7FC4" w:rsidP="00805B10">
            <w:pPr>
              <w:pStyle w:val="Text1"/>
              <w:spacing w:after="0"/>
              <w:ind w:left="0"/>
              <w:jc w:val="center"/>
              <w:rPr>
                <w:rFonts w:ascii="Arial" w:hAnsi="Arial" w:cs="Arial"/>
                <w:b/>
                <w:sz w:val="20"/>
                <w:lang w:val="cs-CZ"/>
              </w:rPr>
            </w:pPr>
            <w:r w:rsidRPr="003F2BA7">
              <w:rPr>
                <w:rFonts w:ascii="Arial" w:hAnsi="Arial" w:cs="Arial"/>
                <w:sz w:val="20"/>
                <w:lang w:val="cs-CZ"/>
              </w:rPr>
              <w:t>3</w:t>
            </w:r>
            <w:del w:id="1175" w:author="Juráš Pavel" w:date="2021-06-03T13:28:00Z">
              <w:r w:rsidRPr="003F2BA7" w:rsidDel="009373D9">
                <w:rPr>
                  <w:rFonts w:ascii="Arial" w:hAnsi="Arial" w:cs="Arial"/>
                  <w:sz w:val="20"/>
                  <w:lang w:val="cs-CZ"/>
                </w:rPr>
                <w:delText>2 984 793</w:delText>
              </w:r>
            </w:del>
            <w:ins w:id="1176" w:author="Juráš Pavel" w:date="2021-06-03T13:28:00Z">
              <w:r w:rsidR="009373D9">
                <w:rPr>
                  <w:rFonts w:ascii="Arial" w:hAnsi="Arial" w:cs="Arial"/>
                  <w:sz w:val="20"/>
                  <w:lang w:val="cs-CZ"/>
                </w:rPr>
                <w:t>3 042 296</w:t>
              </w:r>
            </w:ins>
          </w:p>
        </w:tc>
        <w:tc>
          <w:tcPr>
            <w:tcW w:w="304" w:type="pct"/>
            <w:shd w:val="clear" w:color="auto" w:fill="auto"/>
          </w:tcPr>
          <w:p w14:paraId="32E889F9" w14:textId="77777777" w:rsidR="001D7FC4" w:rsidRPr="003F2BA7" w:rsidRDefault="001D7FC4" w:rsidP="00805B10">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1E01D17A" w14:textId="77777777" w:rsidR="001D7FC4" w:rsidRPr="003F2BA7" w:rsidRDefault="001D7FC4" w:rsidP="00805B10">
            <w:pPr>
              <w:jc w:val="center"/>
              <w:rPr>
                <w:rFonts w:ascii="Arial" w:hAnsi="Arial" w:cs="Arial"/>
                <w:i/>
              </w:rPr>
            </w:pPr>
          </w:p>
        </w:tc>
      </w:tr>
    </w:tbl>
    <w:p w14:paraId="673FEB0F" w14:textId="67D76098" w:rsidR="001D7FC4" w:rsidRPr="003F2BA7" w:rsidRDefault="001D7FC4" w:rsidP="001D7FC4">
      <w:pPr>
        <w:keepNext/>
        <w:overflowPunct/>
        <w:autoSpaceDE/>
        <w:autoSpaceDN/>
        <w:adjustRightInd/>
        <w:spacing w:after="120" w:line="264" w:lineRule="auto"/>
        <w:jc w:val="both"/>
        <w:textAlignment w:val="auto"/>
        <w:rPr>
          <w:rFonts w:ascii="Arial" w:hAnsi="Arial" w:cs="Arial"/>
          <w:sz w:val="24"/>
          <w:szCs w:val="24"/>
        </w:rPr>
      </w:pPr>
    </w:p>
    <w:p w14:paraId="4CA18328" w14:textId="6B316A7F" w:rsidR="00805B10" w:rsidRPr="003F2BA7" w:rsidRDefault="00805B10" w:rsidP="001D7FC4">
      <w:pPr>
        <w:keepNext/>
        <w:overflowPunct/>
        <w:autoSpaceDE/>
        <w:autoSpaceDN/>
        <w:adjustRightInd/>
        <w:spacing w:after="120" w:line="264" w:lineRule="auto"/>
        <w:jc w:val="both"/>
        <w:textAlignment w:val="auto"/>
        <w:rPr>
          <w:rFonts w:ascii="Arial" w:hAnsi="Arial" w:cs="Arial"/>
          <w:sz w:val="24"/>
          <w:szCs w:val="24"/>
        </w:rPr>
      </w:pPr>
    </w:p>
    <w:p w14:paraId="76162325" w14:textId="77777777" w:rsidR="00805B10" w:rsidRPr="003F2BA7" w:rsidRDefault="00805B10" w:rsidP="001D7FC4">
      <w:pPr>
        <w:pStyle w:val="Nadpis3"/>
        <w:keepNext w:val="0"/>
        <w:keepLines w:val="0"/>
        <w:numPr>
          <w:ilvl w:val="0"/>
          <w:numId w:val="0"/>
        </w:numPr>
        <w:spacing w:before="120" w:after="120" w:line="240" w:lineRule="auto"/>
        <w:rPr>
          <w:rFonts w:ascii="Arial" w:hAnsi="Arial" w:cs="Arial"/>
          <w:b w:val="0"/>
          <w:bCs w:val="0"/>
          <w:color w:val="auto"/>
          <w:szCs w:val="24"/>
        </w:rPr>
      </w:pPr>
    </w:p>
    <w:p w14:paraId="797A5A24"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RPr="003F2BA7" w:rsidSect="00EC011F">
          <w:pgSz w:w="16838" w:h="11906" w:orient="landscape" w:code="9"/>
          <w:pgMar w:top="1418" w:right="1418" w:bottom="1418" w:left="1418" w:header="708" w:footer="708" w:gutter="0"/>
          <w:cols w:space="708"/>
          <w:docGrid w:linePitch="360"/>
        </w:sectPr>
      </w:pPr>
    </w:p>
    <w:p w14:paraId="1A299763" w14:textId="6CE3C7F1"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2.A.4.4.3 Orientační rozdělení prostředků programu (EU) podle typu intervence</w:t>
      </w:r>
      <w:r w:rsidRPr="003F2BA7">
        <w:rPr>
          <w:rFonts w:ascii="Arial" w:eastAsiaTheme="majorEastAsia" w:hAnsi="Arial" w:cs="Arial"/>
          <w:color w:val="000000" w:themeColor="text1"/>
          <w:sz w:val="26"/>
          <w:szCs w:val="2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506D92" w:rsidRPr="003F2BA7" w14:paraId="36E0ACFC" w14:textId="77777777" w:rsidTr="00506D92">
        <w:tc>
          <w:tcPr>
            <w:tcW w:w="9493" w:type="dxa"/>
            <w:gridSpan w:val="6"/>
            <w:shd w:val="clear" w:color="auto" w:fill="99C7F9"/>
          </w:tcPr>
          <w:p w14:paraId="5AD4F5A5" w14:textId="77777777" w:rsidR="00506D92" w:rsidRPr="003F2BA7" w:rsidRDefault="00506D92" w:rsidP="00506D92">
            <w:pPr>
              <w:rPr>
                <w:rFonts w:ascii="Arial" w:hAnsi="Arial" w:cs="Arial"/>
                <w:b/>
                <w:iCs/>
              </w:rPr>
            </w:pPr>
            <w:r w:rsidRPr="003F2BA7">
              <w:rPr>
                <w:rFonts w:ascii="Arial" w:hAnsi="Arial" w:cs="Arial"/>
                <w:b/>
              </w:rPr>
              <w:t>Tabulka 4: Dimenze 1 – oblast intervence</w:t>
            </w:r>
          </w:p>
        </w:tc>
      </w:tr>
      <w:tr w:rsidR="00506D92" w:rsidRPr="003F2BA7" w14:paraId="490D47F9" w14:textId="77777777" w:rsidTr="00506D92">
        <w:tc>
          <w:tcPr>
            <w:tcW w:w="2263" w:type="dxa"/>
            <w:shd w:val="clear" w:color="auto" w:fill="auto"/>
          </w:tcPr>
          <w:p w14:paraId="6459048E"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4610A097"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843" w:type="dxa"/>
            <w:shd w:val="clear" w:color="auto" w:fill="auto"/>
          </w:tcPr>
          <w:p w14:paraId="06ED9501"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418" w:type="dxa"/>
          </w:tcPr>
          <w:p w14:paraId="6379FA2A"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597EFCF1"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77BA81AA"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2DB3E11F"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1D8F06FB"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0B97C3"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C9DFBE"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19955F0" w14:textId="77777777" w:rsidR="00506D92" w:rsidRPr="003F2BA7" w:rsidRDefault="00506D92" w:rsidP="00506D92">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82B0D4" w14:textId="4493AA5D" w:rsidR="00506D92" w:rsidRPr="003F2BA7" w:rsidRDefault="00506D92" w:rsidP="00506D92">
            <w:pPr>
              <w:jc w:val="center"/>
              <w:rPr>
                <w:rFonts w:ascii="Arial" w:hAnsi="Arial" w:cs="Arial"/>
              </w:rPr>
            </w:pPr>
            <w:r w:rsidRPr="003F2BA7">
              <w:rPr>
                <w:rFonts w:ascii="Arial" w:hAnsi="Arial" w:cs="Arial"/>
              </w:rPr>
              <w:t>07</w:t>
            </w:r>
            <w:ins w:id="1177" w:author="Juráš Pavel" w:date="2021-05-27T11:20:00Z">
              <w:r w:rsidR="00D7226A" w:rsidRPr="003F2BA7">
                <w:rPr>
                  <w:rFonts w:ascii="Arial" w:hAnsi="Arial" w:cs="Arial"/>
                </w:rPr>
                <w:t>7</w:t>
              </w:r>
            </w:ins>
            <w:del w:id="1178" w:author="Juráš Pavel" w:date="2021-05-27T11:20:00Z">
              <w:r w:rsidRPr="003F2BA7" w:rsidDel="00D7226A">
                <w:rPr>
                  <w:rFonts w:ascii="Arial" w:hAnsi="Arial" w:cs="Arial"/>
                </w:rPr>
                <w:delText>6</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C68A48" w14:textId="77777777" w:rsidR="00506D92" w:rsidRPr="003F2BA7" w:rsidRDefault="00506D92" w:rsidP="00506D92">
            <w:pPr>
              <w:jc w:val="center"/>
              <w:rPr>
                <w:rFonts w:ascii="Arial" w:hAnsi="Arial" w:cs="Arial"/>
              </w:rPr>
            </w:pPr>
            <w:r w:rsidRPr="003F2BA7">
              <w:rPr>
                <w:rFonts w:ascii="Arial" w:hAnsi="Arial" w:cs="Arial"/>
              </w:rPr>
              <w:t>19 593 515</w:t>
            </w:r>
          </w:p>
        </w:tc>
      </w:tr>
      <w:tr w:rsidR="00506D92" w:rsidRPr="003F2BA7" w14:paraId="098862A5"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68D02A91"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FDE162"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BC24DF"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DF68A9" w14:textId="77777777" w:rsidR="00506D92" w:rsidRPr="003F2BA7" w:rsidRDefault="00506D92" w:rsidP="00506D92">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BEF994" w14:textId="6FFB8840" w:rsidR="00506D92" w:rsidRPr="003F2BA7" w:rsidRDefault="00506D92" w:rsidP="00506D92">
            <w:pPr>
              <w:jc w:val="center"/>
              <w:rPr>
                <w:rFonts w:ascii="Arial" w:hAnsi="Arial" w:cs="Arial"/>
              </w:rPr>
            </w:pPr>
            <w:r w:rsidRPr="003F2BA7">
              <w:rPr>
                <w:rFonts w:ascii="Arial" w:hAnsi="Arial" w:cs="Arial"/>
              </w:rPr>
              <w:t>07</w:t>
            </w:r>
            <w:ins w:id="1179" w:author="Juráš Pavel" w:date="2021-05-27T11:20:00Z">
              <w:r w:rsidR="00D7226A" w:rsidRPr="003F2BA7">
                <w:rPr>
                  <w:rFonts w:ascii="Arial" w:hAnsi="Arial" w:cs="Arial"/>
                </w:rPr>
                <w:t>7</w:t>
              </w:r>
            </w:ins>
            <w:del w:id="1180" w:author="Juráš Pavel" w:date="2021-05-27T11:20:00Z">
              <w:r w:rsidRPr="003F2BA7" w:rsidDel="00D7226A">
                <w:rPr>
                  <w:rFonts w:ascii="Arial" w:hAnsi="Arial" w:cs="Arial"/>
                </w:rPr>
                <w:delText>6</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7988F8" w14:textId="77777777" w:rsidR="00506D92" w:rsidRPr="003F2BA7" w:rsidRDefault="00506D92" w:rsidP="00506D92">
            <w:pPr>
              <w:jc w:val="center"/>
              <w:rPr>
                <w:rFonts w:ascii="Arial" w:hAnsi="Arial" w:cs="Arial"/>
              </w:rPr>
            </w:pPr>
            <w:r w:rsidRPr="003F2BA7">
              <w:rPr>
                <w:rFonts w:ascii="Arial" w:hAnsi="Arial" w:cs="Arial"/>
              </w:rPr>
              <w:t>23 232 556</w:t>
            </w:r>
          </w:p>
        </w:tc>
      </w:tr>
      <w:tr w:rsidR="00506D92" w:rsidRPr="003F2BA7" w14:paraId="1E5DC64A"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503D1188"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D67415"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303620"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994410" w14:textId="77777777" w:rsidR="00506D92" w:rsidRPr="003F2BA7" w:rsidRDefault="00506D92" w:rsidP="00506D92">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D4FCDE" w14:textId="1FA6F09E" w:rsidR="00506D92" w:rsidRPr="003F2BA7" w:rsidRDefault="00506D92" w:rsidP="00506D92">
            <w:pPr>
              <w:jc w:val="center"/>
              <w:rPr>
                <w:rFonts w:ascii="Arial" w:hAnsi="Arial" w:cs="Arial"/>
              </w:rPr>
            </w:pPr>
            <w:r w:rsidRPr="003F2BA7">
              <w:rPr>
                <w:rFonts w:ascii="Arial" w:hAnsi="Arial" w:cs="Arial"/>
              </w:rPr>
              <w:t>08</w:t>
            </w:r>
            <w:ins w:id="1181" w:author="Juráš Pavel" w:date="2021-05-27T11:20:00Z">
              <w:r w:rsidR="00D7226A" w:rsidRPr="003F2BA7">
                <w:rPr>
                  <w:rFonts w:ascii="Arial" w:hAnsi="Arial" w:cs="Arial"/>
                </w:rPr>
                <w:t>6</w:t>
              </w:r>
            </w:ins>
            <w:del w:id="1182" w:author="Juráš Pavel" w:date="2021-05-27T11:20:00Z">
              <w:r w:rsidRPr="003F2BA7" w:rsidDel="00D7226A">
                <w:rPr>
                  <w:rFonts w:ascii="Arial" w:hAnsi="Arial" w:cs="Arial"/>
                </w:rPr>
                <w:delText>5</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F5AF95" w14:textId="77777777" w:rsidR="00506D92" w:rsidRPr="003F2BA7" w:rsidRDefault="00506D92" w:rsidP="00506D92">
            <w:pPr>
              <w:jc w:val="center"/>
              <w:rPr>
                <w:rFonts w:ascii="Arial" w:hAnsi="Arial" w:cs="Arial"/>
              </w:rPr>
            </w:pPr>
            <w:r w:rsidRPr="003F2BA7">
              <w:rPr>
                <w:rFonts w:ascii="Arial" w:hAnsi="Arial" w:cs="Arial"/>
              </w:rPr>
              <w:t>13 062 344</w:t>
            </w:r>
          </w:p>
        </w:tc>
      </w:tr>
      <w:tr w:rsidR="00506D92" w:rsidRPr="003F2BA7" w14:paraId="4B867F4A"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0E8CD296"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7785D4"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55FED7"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1E5C5D" w14:textId="77777777" w:rsidR="00506D92" w:rsidRPr="003F2BA7" w:rsidRDefault="00506D92" w:rsidP="00506D92">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CA48F6" w14:textId="6269B07E" w:rsidR="00506D92" w:rsidRPr="003F2BA7" w:rsidRDefault="00506D92" w:rsidP="00506D92">
            <w:pPr>
              <w:jc w:val="center"/>
              <w:rPr>
                <w:rFonts w:ascii="Arial" w:hAnsi="Arial" w:cs="Arial"/>
              </w:rPr>
            </w:pPr>
            <w:r w:rsidRPr="003F2BA7">
              <w:rPr>
                <w:rFonts w:ascii="Arial" w:hAnsi="Arial" w:cs="Arial"/>
              </w:rPr>
              <w:t>08</w:t>
            </w:r>
            <w:ins w:id="1183" w:author="Juráš Pavel" w:date="2021-05-27T11:20:00Z">
              <w:r w:rsidR="00D7226A" w:rsidRPr="003F2BA7">
                <w:rPr>
                  <w:rFonts w:ascii="Arial" w:hAnsi="Arial" w:cs="Arial"/>
                </w:rPr>
                <w:t>6</w:t>
              </w:r>
            </w:ins>
            <w:del w:id="1184" w:author="Juráš Pavel" w:date="2021-05-27T11:20:00Z">
              <w:r w:rsidRPr="003F2BA7" w:rsidDel="00D7226A">
                <w:rPr>
                  <w:rFonts w:ascii="Arial" w:hAnsi="Arial" w:cs="Arial"/>
                </w:rPr>
                <w:delText>5</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5DAB6E" w14:textId="77777777" w:rsidR="00506D92" w:rsidRPr="003F2BA7" w:rsidRDefault="00506D92" w:rsidP="00506D92">
            <w:pPr>
              <w:jc w:val="center"/>
              <w:rPr>
                <w:rFonts w:ascii="Arial" w:hAnsi="Arial" w:cs="Arial"/>
              </w:rPr>
            </w:pPr>
            <w:r w:rsidRPr="003F2BA7">
              <w:rPr>
                <w:rFonts w:ascii="Arial" w:hAnsi="Arial" w:cs="Arial"/>
              </w:rPr>
              <w:t>15 488 370</w:t>
            </w:r>
          </w:p>
        </w:tc>
      </w:tr>
    </w:tbl>
    <w:p w14:paraId="5B58056C" w14:textId="77777777" w:rsidR="00506D92" w:rsidRPr="003F2BA7" w:rsidRDefault="00506D92"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654EA012" w14:textId="77777777" w:rsidTr="00EC011F">
        <w:tc>
          <w:tcPr>
            <w:tcW w:w="9493" w:type="dxa"/>
            <w:gridSpan w:val="6"/>
            <w:shd w:val="clear" w:color="auto" w:fill="99C7F9"/>
          </w:tcPr>
          <w:p w14:paraId="5959CE5D"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1F03B312" w14:textId="77777777" w:rsidTr="00EC011F">
        <w:tc>
          <w:tcPr>
            <w:tcW w:w="2263" w:type="dxa"/>
            <w:shd w:val="clear" w:color="auto" w:fill="auto"/>
          </w:tcPr>
          <w:p w14:paraId="145FCE06" w14:textId="77777777" w:rsidR="001D7FC4" w:rsidRPr="003F2BA7" w:rsidRDefault="001D7FC4" w:rsidP="00805B10">
            <w:pPr>
              <w:jc w:val="center"/>
              <w:rPr>
                <w:rFonts w:ascii="Arial" w:hAnsi="Arial" w:cs="Arial"/>
                <w:b/>
                <w:iCs/>
              </w:rPr>
            </w:pPr>
            <w:r w:rsidRPr="003F2BA7">
              <w:rPr>
                <w:rFonts w:ascii="Arial" w:hAnsi="Arial" w:cs="Arial"/>
                <w:b/>
              </w:rPr>
              <w:t>Číslo priority</w:t>
            </w:r>
          </w:p>
        </w:tc>
        <w:tc>
          <w:tcPr>
            <w:tcW w:w="1134" w:type="dxa"/>
            <w:shd w:val="clear" w:color="auto" w:fill="auto"/>
          </w:tcPr>
          <w:p w14:paraId="3A6F7CD8" w14:textId="77777777" w:rsidR="001D7FC4" w:rsidRPr="003F2BA7" w:rsidRDefault="001D7FC4" w:rsidP="00805B10">
            <w:pPr>
              <w:jc w:val="center"/>
              <w:rPr>
                <w:rFonts w:ascii="Arial" w:hAnsi="Arial" w:cs="Arial"/>
                <w:b/>
                <w:iCs/>
              </w:rPr>
            </w:pPr>
            <w:r w:rsidRPr="003F2BA7">
              <w:rPr>
                <w:rFonts w:ascii="Arial" w:hAnsi="Arial" w:cs="Arial"/>
                <w:b/>
              </w:rPr>
              <w:t>Fond</w:t>
            </w:r>
          </w:p>
        </w:tc>
        <w:tc>
          <w:tcPr>
            <w:tcW w:w="1843" w:type="dxa"/>
            <w:shd w:val="clear" w:color="auto" w:fill="auto"/>
          </w:tcPr>
          <w:p w14:paraId="62153AF1" w14:textId="77777777" w:rsidR="001D7FC4" w:rsidRPr="003F2BA7" w:rsidRDefault="001D7FC4" w:rsidP="00805B10">
            <w:pPr>
              <w:jc w:val="center"/>
              <w:rPr>
                <w:rFonts w:ascii="Arial" w:hAnsi="Arial" w:cs="Arial"/>
                <w:b/>
                <w:iCs/>
              </w:rPr>
            </w:pPr>
            <w:r w:rsidRPr="003F2BA7">
              <w:rPr>
                <w:rFonts w:ascii="Arial" w:hAnsi="Arial" w:cs="Arial"/>
                <w:b/>
              </w:rPr>
              <w:t>Kategorie regionu</w:t>
            </w:r>
          </w:p>
        </w:tc>
        <w:tc>
          <w:tcPr>
            <w:tcW w:w="1418" w:type="dxa"/>
          </w:tcPr>
          <w:p w14:paraId="63830C89" w14:textId="77777777" w:rsidR="001D7FC4" w:rsidRPr="003F2BA7" w:rsidRDefault="001D7FC4" w:rsidP="00805B10">
            <w:pPr>
              <w:jc w:val="center"/>
              <w:rPr>
                <w:rFonts w:ascii="Arial" w:hAnsi="Arial" w:cs="Arial"/>
                <w:b/>
              </w:rPr>
            </w:pPr>
            <w:r w:rsidRPr="003F2BA7">
              <w:rPr>
                <w:rFonts w:ascii="Arial" w:hAnsi="Arial" w:cs="Arial"/>
                <w:b/>
              </w:rPr>
              <w:t>Specifický cíl</w:t>
            </w:r>
          </w:p>
        </w:tc>
        <w:tc>
          <w:tcPr>
            <w:tcW w:w="1134" w:type="dxa"/>
            <w:shd w:val="clear" w:color="auto" w:fill="auto"/>
          </w:tcPr>
          <w:p w14:paraId="3584CD92" w14:textId="06AD77B9" w:rsidR="001D7FC4" w:rsidRPr="003F2BA7" w:rsidRDefault="001D7FC4" w:rsidP="00805B10">
            <w:pPr>
              <w:jc w:val="center"/>
              <w:rPr>
                <w:rFonts w:ascii="Arial" w:hAnsi="Arial" w:cs="Arial"/>
                <w:b/>
                <w:iCs/>
              </w:rPr>
            </w:pPr>
            <w:r w:rsidRPr="003F2BA7">
              <w:rPr>
                <w:rFonts w:ascii="Arial" w:hAnsi="Arial" w:cs="Arial"/>
                <w:b/>
              </w:rPr>
              <w:t>Kód</w:t>
            </w:r>
          </w:p>
        </w:tc>
        <w:tc>
          <w:tcPr>
            <w:tcW w:w="1701" w:type="dxa"/>
            <w:shd w:val="clear" w:color="auto" w:fill="auto"/>
          </w:tcPr>
          <w:p w14:paraId="42CF1FCC" w14:textId="77777777" w:rsidR="001D7FC4" w:rsidRPr="003F2BA7" w:rsidRDefault="001D7FC4" w:rsidP="00805B10">
            <w:pPr>
              <w:jc w:val="center"/>
              <w:rPr>
                <w:rFonts w:ascii="Arial" w:hAnsi="Arial" w:cs="Arial"/>
                <w:b/>
                <w:iCs/>
              </w:rPr>
            </w:pPr>
            <w:r w:rsidRPr="003F2BA7">
              <w:rPr>
                <w:rFonts w:ascii="Arial" w:hAnsi="Arial" w:cs="Arial"/>
                <w:b/>
              </w:rPr>
              <w:t>Částka (v EUR)</w:t>
            </w:r>
          </w:p>
        </w:tc>
      </w:tr>
      <w:tr w:rsidR="00805B10" w:rsidRPr="003F2BA7" w14:paraId="0D1B8B0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BF98AD5"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5010A7" w14:textId="3AE01FFA"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D9BB980" w14:textId="77777777" w:rsidR="00805B10" w:rsidRPr="003F2BA7" w:rsidRDefault="00805B10" w:rsidP="00805B10">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282D60"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61BFD2" w14:textId="77777777" w:rsidR="00805B10" w:rsidRPr="003F2BA7" w:rsidRDefault="00805B10" w:rsidP="00805B10">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08D68C" w14:textId="77777777" w:rsidR="00805B10" w:rsidRPr="003F2BA7" w:rsidRDefault="00805B10" w:rsidP="00805B10">
            <w:pPr>
              <w:jc w:val="center"/>
              <w:rPr>
                <w:rFonts w:ascii="Arial" w:hAnsi="Arial" w:cs="Arial"/>
              </w:rPr>
            </w:pPr>
            <w:r w:rsidRPr="003F2BA7">
              <w:rPr>
                <w:rFonts w:ascii="Arial" w:hAnsi="Arial" w:cs="Arial"/>
              </w:rPr>
              <w:t>3 265 586</w:t>
            </w:r>
          </w:p>
        </w:tc>
      </w:tr>
      <w:tr w:rsidR="00805B10" w:rsidRPr="003F2BA7" w14:paraId="15A6B495"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74B27BE3"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47B191" w14:textId="468487EE"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73FC7E" w14:textId="77777777" w:rsidR="00805B10" w:rsidRPr="003F2BA7" w:rsidRDefault="00805B10" w:rsidP="00805B10">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FAA2825"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D2DA05" w14:textId="77777777" w:rsidR="00805B10" w:rsidRPr="003F2BA7" w:rsidRDefault="00805B10" w:rsidP="00805B10">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02F611" w14:textId="77777777" w:rsidR="00805B10" w:rsidRPr="003F2BA7" w:rsidRDefault="00805B10" w:rsidP="00805B10">
            <w:pPr>
              <w:jc w:val="center"/>
              <w:rPr>
                <w:rFonts w:ascii="Arial" w:hAnsi="Arial" w:cs="Arial"/>
              </w:rPr>
            </w:pPr>
            <w:r w:rsidRPr="003F2BA7">
              <w:rPr>
                <w:rFonts w:ascii="Arial" w:hAnsi="Arial" w:cs="Arial"/>
              </w:rPr>
              <w:t>3 872 092</w:t>
            </w:r>
          </w:p>
        </w:tc>
      </w:tr>
      <w:tr w:rsidR="00805B10" w:rsidRPr="003F2BA7" w14:paraId="567E579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76A79C4"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CE328B" w14:textId="1B742C64"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5A5E9" w14:textId="77777777" w:rsidR="00805B10" w:rsidRPr="003F2BA7" w:rsidRDefault="00805B10" w:rsidP="00805B10">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6AA3F3"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2085FB" w14:textId="77777777" w:rsidR="00805B10" w:rsidRPr="003F2BA7" w:rsidRDefault="00805B10" w:rsidP="00805B10">
            <w:pPr>
              <w:jc w:val="center"/>
              <w:rPr>
                <w:rFonts w:ascii="Arial" w:hAnsi="Arial" w:cs="Arial"/>
              </w:rPr>
            </w:pPr>
            <w:r w:rsidRPr="003F2BA7">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C0CCD1" w14:textId="77777777" w:rsidR="00805B10" w:rsidRPr="003F2BA7" w:rsidRDefault="00805B10" w:rsidP="00805B10">
            <w:pPr>
              <w:jc w:val="center"/>
              <w:rPr>
                <w:rFonts w:ascii="Arial" w:hAnsi="Arial" w:cs="Arial"/>
              </w:rPr>
            </w:pPr>
            <w:r w:rsidRPr="003F2BA7">
              <w:rPr>
                <w:rFonts w:ascii="Arial" w:hAnsi="Arial" w:cs="Arial"/>
              </w:rPr>
              <w:t>8 229 276</w:t>
            </w:r>
          </w:p>
        </w:tc>
      </w:tr>
      <w:tr w:rsidR="00805B10" w:rsidRPr="003F2BA7" w14:paraId="0E5D134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7F28096"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3BE0B2" w14:textId="3AE62178"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27DD36" w14:textId="77777777" w:rsidR="00805B10" w:rsidRPr="003F2BA7" w:rsidRDefault="00805B10" w:rsidP="00805B10">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5E4492"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797AB7" w14:textId="77777777" w:rsidR="00805B10" w:rsidRPr="003F2BA7" w:rsidRDefault="00805B10" w:rsidP="00805B10">
            <w:pPr>
              <w:jc w:val="center"/>
              <w:rPr>
                <w:rFonts w:ascii="Arial" w:hAnsi="Arial" w:cs="Arial"/>
              </w:rPr>
            </w:pPr>
            <w:r w:rsidRPr="003F2BA7">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65AAFB" w14:textId="77777777" w:rsidR="00805B10" w:rsidRPr="003F2BA7" w:rsidRDefault="00805B10" w:rsidP="00805B10">
            <w:pPr>
              <w:jc w:val="center"/>
              <w:rPr>
                <w:rFonts w:ascii="Arial" w:hAnsi="Arial" w:cs="Arial"/>
              </w:rPr>
            </w:pPr>
            <w:r w:rsidRPr="003F2BA7">
              <w:rPr>
                <w:rFonts w:ascii="Arial" w:hAnsi="Arial" w:cs="Arial"/>
              </w:rPr>
              <w:t>9 757 674</w:t>
            </w:r>
          </w:p>
        </w:tc>
      </w:tr>
      <w:tr w:rsidR="00805B10" w:rsidRPr="003F2BA7" w14:paraId="7E5243A7"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3B8AE09"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F947B0" w14:textId="4B860ECF"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C402286" w14:textId="77777777" w:rsidR="00805B10" w:rsidRPr="003F2BA7" w:rsidRDefault="00805B10" w:rsidP="00805B10">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7944A0"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4A6EB6" w14:textId="77777777" w:rsidR="00805B10" w:rsidRPr="003F2BA7" w:rsidRDefault="00805B10" w:rsidP="00805B10">
            <w:pPr>
              <w:jc w:val="center"/>
              <w:rPr>
                <w:rFonts w:ascii="Arial" w:hAnsi="Arial" w:cs="Arial"/>
              </w:rPr>
            </w:pPr>
            <w:r w:rsidRPr="003F2BA7">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862BFC" w14:textId="77777777" w:rsidR="00805B10" w:rsidRPr="003F2BA7" w:rsidRDefault="00805B10" w:rsidP="00805B10">
            <w:pPr>
              <w:jc w:val="center"/>
              <w:rPr>
                <w:rFonts w:ascii="Arial" w:hAnsi="Arial" w:cs="Arial"/>
              </w:rPr>
            </w:pPr>
            <w:r w:rsidRPr="003F2BA7">
              <w:rPr>
                <w:rFonts w:ascii="Arial" w:hAnsi="Arial" w:cs="Arial"/>
              </w:rPr>
              <w:t>10 677 471</w:t>
            </w:r>
          </w:p>
        </w:tc>
      </w:tr>
      <w:tr w:rsidR="00805B10" w:rsidRPr="003F2BA7" w14:paraId="453DC03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4FA4718"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62D14" w14:textId="336A5569"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7C0513" w14:textId="77777777" w:rsidR="00805B10" w:rsidRPr="003F2BA7" w:rsidRDefault="00805B10" w:rsidP="00805B10">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DB7535"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2C463F" w14:textId="77777777" w:rsidR="00805B10" w:rsidRPr="003F2BA7" w:rsidRDefault="00805B10" w:rsidP="00805B10">
            <w:pPr>
              <w:jc w:val="center"/>
              <w:rPr>
                <w:rFonts w:ascii="Arial" w:hAnsi="Arial" w:cs="Arial"/>
              </w:rPr>
            </w:pPr>
            <w:r w:rsidRPr="003F2BA7">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8FD07A" w14:textId="77777777" w:rsidR="00805B10" w:rsidRPr="003F2BA7" w:rsidRDefault="00805B10" w:rsidP="00805B10">
            <w:pPr>
              <w:jc w:val="center"/>
              <w:rPr>
                <w:rFonts w:ascii="Arial" w:hAnsi="Arial" w:cs="Arial"/>
              </w:rPr>
            </w:pPr>
            <w:r w:rsidRPr="003F2BA7">
              <w:rPr>
                <w:rFonts w:ascii="Arial" w:hAnsi="Arial" w:cs="Arial"/>
              </w:rPr>
              <w:t>12 660 563</w:t>
            </w:r>
          </w:p>
        </w:tc>
      </w:tr>
      <w:tr w:rsidR="00805B10" w:rsidRPr="003F2BA7" w14:paraId="60EA96E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D050840"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1A7782" w14:textId="7A780FAB"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367A499" w14:textId="77777777" w:rsidR="00805B10" w:rsidRPr="003F2BA7" w:rsidRDefault="00805B10" w:rsidP="00805B10">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224A7E"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906D22" w14:textId="77777777" w:rsidR="00805B10" w:rsidRPr="003F2BA7" w:rsidRDefault="00805B10" w:rsidP="00805B10">
            <w:pPr>
              <w:jc w:val="center"/>
              <w:rPr>
                <w:rFonts w:ascii="Arial" w:hAnsi="Arial" w:cs="Arial"/>
              </w:rPr>
            </w:pPr>
            <w:r w:rsidRPr="003F2BA7">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B79562" w14:textId="77777777" w:rsidR="00805B10" w:rsidRPr="003F2BA7" w:rsidRDefault="00805B10" w:rsidP="00805B10">
            <w:pPr>
              <w:jc w:val="center"/>
              <w:rPr>
                <w:rFonts w:ascii="Arial" w:hAnsi="Arial" w:cs="Arial"/>
              </w:rPr>
            </w:pPr>
            <w:r w:rsidRPr="003F2BA7">
              <w:rPr>
                <w:rFonts w:ascii="Arial" w:hAnsi="Arial" w:cs="Arial"/>
              </w:rPr>
              <w:t>10 483 526</w:t>
            </w:r>
          </w:p>
        </w:tc>
      </w:tr>
      <w:tr w:rsidR="00805B10" w:rsidRPr="003F2BA7" w14:paraId="5EDA8E86"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2AB447B" w14:textId="77777777" w:rsidR="00805B10" w:rsidRPr="003F2BA7" w:rsidRDefault="00805B10" w:rsidP="00805B10">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6ED723" w14:textId="2E0A81FD" w:rsidR="00805B10" w:rsidRPr="003F2BA7" w:rsidRDefault="00805B10" w:rsidP="00805B1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4012E2" w14:textId="77777777" w:rsidR="00805B10" w:rsidRPr="003F2BA7" w:rsidRDefault="00805B10" w:rsidP="00805B10">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72158A6" w14:textId="77777777" w:rsidR="00805B10" w:rsidRPr="003F2BA7" w:rsidRDefault="00805B10" w:rsidP="00805B10">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528530" w14:textId="77777777" w:rsidR="00805B10" w:rsidRPr="003F2BA7" w:rsidRDefault="00805B10" w:rsidP="00805B10">
            <w:pPr>
              <w:jc w:val="center"/>
              <w:rPr>
                <w:rFonts w:ascii="Arial" w:hAnsi="Arial" w:cs="Arial"/>
              </w:rPr>
            </w:pPr>
            <w:r w:rsidRPr="003F2BA7">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CC54B5" w14:textId="77777777" w:rsidR="00805B10" w:rsidRPr="003F2BA7" w:rsidRDefault="00805B10" w:rsidP="00805B10">
            <w:pPr>
              <w:jc w:val="center"/>
              <w:rPr>
                <w:rFonts w:ascii="Arial" w:hAnsi="Arial" w:cs="Arial"/>
              </w:rPr>
            </w:pPr>
            <w:r w:rsidRPr="003F2BA7">
              <w:rPr>
                <w:rFonts w:ascii="Arial" w:hAnsi="Arial" w:cs="Arial"/>
              </w:rPr>
              <w:t>12 430 597</w:t>
            </w:r>
          </w:p>
        </w:tc>
      </w:tr>
    </w:tbl>
    <w:p w14:paraId="019AA4AB"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506D92" w:rsidRPr="003F2BA7" w14:paraId="07D04A03" w14:textId="77777777" w:rsidTr="00506D92">
        <w:tc>
          <w:tcPr>
            <w:tcW w:w="9493" w:type="dxa"/>
            <w:gridSpan w:val="6"/>
            <w:shd w:val="clear" w:color="auto" w:fill="99C7F9"/>
          </w:tcPr>
          <w:p w14:paraId="59D2D207" w14:textId="77777777" w:rsidR="00506D92" w:rsidRPr="003F2BA7" w:rsidRDefault="00506D92" w:rsidP="00506D92">
            <w:pPr>
              <w:rPr>
                <w:rFonts w:ascii="Arial" w:hAnsi="Arial" w:cs="Arial"/>
                <w:b/>
                <w:iCs/>
              </w:rPr>
            </w:pPr>
            <w:r w:rsidRPr="003F2BA7">
              <w:rPr>
                <w:rFonts w:ascii="Arial" w:hAnsi="Arial" w:cs="Arial"/>
                <w:b/>
              </w:rPr>
              <w:t>Tabulka 6: Dimenze 3 – mechanismus územního plnění a územní zaměření</w:t>
            </w:r>
          </w:p>
        </w:tc>
      </w:tr>
      <w:tr w:rsidR="00506D92" w:rsidRPr="003F2BA7" w14:paraId="7F37ACC1" w14:textId="77777777" w:rsidTr="00506D92">
        <w:tc>
          <w:tcPr>
            <w:tcW w:w="2263" w:type="dxa"/>
            <w:shd w:val="clear" w:color="auto" w:fill="auto"/>
          </w:tcPr>
          <w:p w14:paraId="5CB4050B" w14:textId="77777777" w:rsidR="00506D92" w:rsidRPr="003F2BA7" w:rsidRDefault="00506D92" w:rsidP="00506D92">
            <w:pPr>
              <w:jc w:val="center"/>
              <w:rPr>
                <w:rFonts w:ascii="Arial" w:hAnsi="Arial" w:cs="Arial"/>
                <w:b/>
                <w:iCs/>
              </w:rPr>
            </w:pPr>
            <w:r w:rsidRPr="003F2BA7">
              <w:rPr>
                <w:rFonts w:ascii="Arial" w:hAnsi="Arial" w:cs="Arial"/>
                <w:b/>
              </w:rPr>
              <w:t>Číslo priority</w:t>
            </w:r>
          </w:p>
        </w:tc>
        <w:tc>
          <w:tcPr>
            <w:tcW w:w="1134" w:type="dxa"/>
            <w:shd w:val="clear" w:color="auto" w:fill="auto"/>
          </w:tcPr>
          <w:p w14:paraId="01325A6E" w14:textId="77777777" w:rsidR="00506D92" w:rsidRPr="003F2BA7" w:rsidRDefault="00506D92" w:rsidP="00506D92">
            <w:pPr>
              <w:jc w:val="center"/>
              <w:rPr>
                <w:rFonts w:ascii="Arial" w:hAnsi="Arial" w:cs="Arial"/>
                <w:b/>
                <w:iCs/>
              </w:rPr>
            </w:pPr>
            <w:r w:rsidRPr="003F2BA7">
              <w:rPr>
                <w:rFonts w:ascii="Arial" w:hAnsi="Arial" w:cs="Arial"/>
                <w:b/>
              </w:rPr>
              <w:t>Fond</w:t>
            </w:r>
          </w:p>
        </w:tc>
        <w:tc>
          <w:tcPr>
            <w:tcW w:w="1843" w:type="dxa"/>
            <w:shd w:val="clear" w:color="auto" w:fill="auto"/>
          </w:tcPr>
          <w:p w14:paraId="03C3E2DD" w14:textId="77777777" w:rsidR="00506D92" w:rsidRPr="003F2BA7" w:rsidRDefault="00506D92" w:rsidP="00506D92">
            <w:pPr>
              <w:jc w:val="center"/>
              <w:rPr>
                <w:rFonts w:ascii="Arial" w:hAnsi="Arial" w:cs="Arial"/>
                <w:b/>
                <w:iCs/>
              </w:rPr>
            </w:pPr>
            <w:r w:rsidRPr="003F2BA7">
              <w:rPr>
                <w:rFonts w:ascii="Arial" w:hAnsi="Arial" w:cs="Arial"/>
                <w:b/>
              </w:rPr>
              <w:t>Kategorie regionu</w:t>
            </w:r>
          </w:p>
        </w:tc>
        <w:tc>
          <w:tcPr>
            <w:tcW w:w="1418" w:type="dxa"/>
          </w:tcPr>
          <w:p w14:paraId="0CE2F4E8" w14:textId="77777777" w:rsidR="00506D92" w:rsidRPr="003F2BA7" w:rsidRDefault="00506D92" w:rsidP="00506D92">
            <w:pPr>
              <w:jc w:val="center"/>
              <w:rPr>
                <w:rFonts w:ascii="Arial" w:hAnsi="Arial" w:cs="Arial"/>
                <w:b/>
              </w:rPr>
            </w:pPr>
            <w:r w:rsidRPr="003F2BA7">
              <w:rPr>
                <w:rFonts w:ascii="Arial" w:hAnsi="Arial" w:cs="Arial"/>
                <w:b/>
              </w:rPr>
              <w:t>Specifický cíl</w:t>
            </w:r>
          </w:p>
        </w:tc>
        <w:tc>
          <w:tcPr>
            <w:tcW w:w="1134" w:type="dxa"/>
            <w:shd w:val="clear" w:color="auto" w:fill="auto"/>
          </w:tcPr>
          <w:p w14:paraId="79DA253A" w14:textId="77777777" w:rsidR="00506D92" w:rsidRPr="003F2BA7" w:rsidRDefault="00506D92" w:rsidP="00506D92">
            <w:pPr>
              <w:jc w:val="center"/>
              <w:rPr>
                <w:rFonts w:ascii="Arial" w:hAnsi="Arial" w:cs="Arial"/>
                <w:b/>
                <w:iCs/>
              </w:rPr>
            </w:pPr>
            <w:r w:rsidRPr="003F2BA7">
              <w:rPr>
                <w:rFonts w:ascii="Arial" w:hAnsi="Arial" w:cs="Arial"/>
                <w:b/>
              </w:rPr>
              <w:t>Kód</w:t>
            </w:r>
          </w:p>
        </w:tc>
        <w:tc>
          <w:tcPr>
            <w:tcW w:w="1701" w:type="dxa"/>
            <w:shd w:val="clear" w:color="auto" w:fill="auto"/>
          </w:tcPr>
          <w:p w14:paraId="40D324CD" w14:textId="77777777" w:rsidR="00506D92" w:rsidRPr="003F2BA7" w:rsidRDefault="00506D92" w:rsidP="00506D92">
            <w:pPr>
              <w:jc w:val="center"/>
              <w:rPr>
                <w:rFonts w:ascii="Arial" w:hAnsi="Arial" w:cs="Arial"/>
                <w:b/>
                <w:iCs/>
              </w:rPr>
            </w:pPr>
            <w:r w:rsidRPr="003F2BA7">
              <w:rPr>
                <w:rFonts w:ascii="Arial" w:hAnsi="Arial" w:cs="Arial"/>
                <w:b/>
              </w:rPr>
              <w:t>Částka (v EUR)</w:t>
            </w:r>
          </w:p>
        </w:tc>
      </w:tr>
      <w:tr w:rsidR="00506D92" w:rsidRPr="003F2BA7" w14:paraId="2BB039C3"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15EB519D"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A6C448"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BC4EC9A" w14:textId="77777777" w:rsidR="00506D92" w:rsidRPr="003F2BA7" w:rsidRDefault="00506D92" w:rsidP="00506D92">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B59FE6" w14:textId="77777777" w:rsidR="00506D92" w:rsidRPr="003F2BA7" w:rsidRDefault="00506D92" w:rsidP="00506D92">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C3E6C4"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78A720" w14:textId="77777777" w:rsidR="00506D92" w:rsidRPr="003F2BA7" w:rsidRDefault="00506D92" w:rsidP="00506D92">
            <w:pPr>
              <w:jc w:val="center"/>
              <w:rPr>
                <w:rFonts w:ascii="Arial" w:hAnsi="Arial" w:cs="Arial"/>
              </w:rPr>
            </w:pPr>
            <w:r w:rsidRPr="003F2BA7">
              <w:rPr>
                <w:rFonts w:ascii="Arial" w:hAnsi="Arial" w:cs="Arial"/>
              </w:rPr>
              <w:t>32 655 859</w:t>
            </w:r>
          </w:p>
        </w:tc>
      </w:tr>
      <w:tr w:rsidR="00506D92" w:rsidRPr="003F2BA7" w14:paraId="4B2DD478" w14:textId="77777777" w:rsidTr="00506D92">
        <w:tc>
          <w:tcPr>
            <w:tcW w:w="2263" w:type="dxa"/>
            <w:tcBorders>
              <w:top w:val="single" w:sz="4" w:space="0" w:color="auto"/>
              <w:left w:val="single" w:sz="4" w:space="0" w:color="auto"/>
              <w:bottom w:val="single" w:sz="4" w:space="0" w:color="auto"/>
              <w:right w:val="single" w:sz="4" w:space="0" w:color="auto"/>
            </w:tcBorders>
            <w:shd w:val="clear" w:color="auto" w:fill="auto"/>
          </w:tcPr>
          <w:p w14:paraId="22A4BE17" w14:textId="77777777" w:rsidR="00506D92" w:rsidRPr="003F2BA7" w:rsidRDefault="00506D92" w:rsidP="00506D92">
            <w:pPr>
              <w:jc w:val="center"/>
              <w:rPr>
                <w:rFonts w:ascii="Arial" w:hAnsi="Arial" w:cs="Arial"/>
              </w:rPr>
            </w:pPr>
            <w:r w:rsidRPr="003F2BA7">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1D4070" w14:textId="77777777" w:rsidR="00506D92" w:rsidRPr="003F2BA7" w:rsidRDefault="00506D92" w:rsidP="00506D92">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3DD87C" w14:textId="77777777" w:rsidR="00506D92" w:rsidRPr="003F2BA7" w:rsidRDefault="00506D92" w:rsidP="00506D92">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A6F80B" w14:textId="77777777" w:rsidR="00506D92" w:rsidRPr="003F2BA7" w:rsidRDefault="00506D92" w:rsidP="00506D92">
            <w:pPr>
              <w:jc w:val="center"/>
              <w:rPr>
                <w:rFonts w:ascii="Arial" w:hAnsi="Arial" w:cs="Arial"/>
              </w:rPr>
            </w:pPr>
            <w:r w:rsidRPr="003F2BA7">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86A686" w14:textId="77777777" w:rsidR="00506D92" w:rsidRPr="003F2BA7" w:rsidRDefault="00506D92" w:rsidP="00506D92">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AF2511" w14:textId="77777777" w:rsidR="00506D92" w:rsidRPr="003F2BA7" w:rsidRDefault="00506D92" w:rsidP="00506D92">
            <w:pPr>
              <w:jc w:val="center"/>
              <w:rPr>
                <w:rFonts w:ascii="Arial" w:hAnsi="Arial" w:cs="Arial"/>
              </w:rPr>
            </w:pPr>
            <w:r w:rsidRPr="003F2BA7">
              <w:rPr>
                <w:rFonts w:ascii="Arial" w:hAnsi="Arial" w:cs="Arial"/>
              </w:rPr>
              <w:t>38 720 926</w:t>
            </w:r>
          </w:p>
        </w:tc>
      </w:tr>
    </w:tbl>
    <w:p w14:paraId="7CA17A03" w14:textId="77777777" w:rsidR="00506D92" w:rsidRPr="003F2BA7" w:rsidRDefault="00506D92"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5F64A17B" w14:textId="77777777" w:rsidTr="00EC011F">
        <w:tc>
          <w:tcPr>
            <w:tcW w:w="9493" w:type="dxa"/>
            <w:gridSpan w:val="6"/>
            <w:shd w:val="clear" w:color="auto" w:fill="99C7F9"/>
          </w:tcPr>
          <w:p w14:paraId="266081E9"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5506B094" w14:textId="77777777" w:rsidTr="00EC011F">
        <w:tc>
          <w:tcPr>
            <w:tcW w:w="2263" w:type="dxa"/>
            <w:shd w:val="clear" w:color="auto" w:fill="auto"/>
          </w:tcPr>
          <w:p w14:paraId="3293E3B8" w14:textId="77777777" w:rsidR="001D7FC4" w:rsidRPr="003F2BA7" w:rsidRDefault="001D7FC4" w:rsidP="00805B10">
            <w:pPr>
              <w:jc w:val="center"/>
              <w:rPr>
                <w:rFonts w:ascii="Arial" w:hAnsi="Arial" w:cs="Arial"/>
                <w:b/>
                <w:iCs/>
              </w:rPr>
            </w:pPr>
            <w:r w:rsidRPr="003F2BA7">
              <w:rPr>
                <w:rFonts w:ascii="Arial" w:hAnsi="Arial" w:cs="Arial"/>
                <w:b/>
              </w:rPr>
              <w:t>Číslo priority</w:t>
            </w:r>
          </w:p>
        </w:tc>
        <w:tc>
          <w:tcPr>
            <w:tcW w:w="1134" w:type="dxa"/>
            <w:shd w:val="clear" w:color="auto" w:fill="auto"/>
          </w:tcPr>
          <w:p w14:paraId="6E93E33B" w14:textId="77777777" w:rsidR="001D7FC4" w:rsidRPr="003F2BA7" w:rsidRDefault="001D7FC4" w:rsidP="00805B10">
            <w:pPr>
              <w:jc w:val="center"/>
              <w:rPr>
                <w:rFonts w:ascii="Arial" w:hAnsi="Arial" w:cs="Arial"/>
                <w:b/>
                <w:iCs/>
              </w:rPr>
            </w:pPr>
            <w:r w:rsidRPr="003F2BA7">
              <w:rPr>
                <w:rFonts w:ascii="Arial" w:hAnsi="Arial" w:cs="Arial"/>
                <w:b/>
              </w:rPr>
              <w:t>Fond</w:t>
            </w:r>
          </w:p>
        </w:tc>
        <w:tc>
          <w:tcPr>
            <w:tcW w:w="1843" w:type="dxa"/>
            <w:shd w:val="clear" w:color="auto" w:fill="auto"/>
          </w:tcPr>
          <w:p w14:paraId="3A814306" w14:textId="77777777" w:rsidR="001D7FC4" w:rsidRPr="003F2BA7" w:rsidRDefault="001D7FC4" w:rsidP="00805B10">
            <w:pPr>
              <w:jc w:val="center"/>
              <w:rPr>
                <w:rFonts w:ascii="Arial" w:hAnsi="Arial" w:cs="Arial"/>
                <w:b/>
                <w:iCs/>
              </w:rPr>
            </w:pPr>
            <w:r w:rsidRPr="003F2BA7">
              <w:rPr>
                <w:rFonts w:ascii="Arial" w:hAnsi="Arial" w:cs="Arial"/>
                <w:b/>
              </w:rPr>
              <w:t>Kategorie regionu</w:t>
            </w:r>
          </w:p>
        </w:tc>
        <w:tc>
          <w:tcPr>
            <w:tcW w:w="1418" w:type="dxa"/>
          </w:tcPr>
          <w:p w14:paraId="0BF508F0" w14:textId="77777777" w:rsidR="001D7FC4" w:rsidRPr="003F2BA7" w:rsidRDefault="001D7FC4" w:rsidP="00805B10">
            <w:pPr>
              <w:jc w:val="center"/>
              <w:rPr>
                <w:rFonts w:ascii="Arial" w:hAnsi="Arial" w:cs="Arial"/>
                <w:b/>
              </w:rPr>
            </w:pPr>
            <w:r w:rsidRPr="003F2BA7">
              <w:rPr>
                <w:rFonts w:ascii="Arial" w:hAnsi="Arial" w:cs="Arial"/>
                <w:b/>
              </w:rPr>
              <w:t>Specifický cíl</w:t>
            </w:r>
          </w:p>
        </w:tc>
        <w:tc>
          <w:tcPr>
            <w:tcW w:w="1134" w:type="dxa"/>
            <w:shd w:val="clear" w:color="auto" w:fill="auto"/>
          </w:tcPr>
          <w:p w14:paraId="526484CD" w14:textId="12F11EF8" w:rsidR="001D7FC4" w:rsidRPr="003F2BA7" w:rsidRDefault="001D7FC4" w:rsidP="00805B10">
            <w:pPr>
              <w:jc w:val="center"/>
              <w:rPr>
                <w:rFonts w:ascii="Arial" w:hAnsi="Arial" w:cs="Arial"/>
                <w:b/>
                <w:iCs/>
              </w:rPr>
            </w:pPr>
            <w:r w:rsidRPr="003F2BA7">
              <w:rPr>
                <w:rFonts w:ascii="Arial" w:hAnsi="Arial" w:cs="Arial"/>
                <w:b/>
              </w:rPr>
              <w:t>Kód</w:t>
            </w:r>
          </w:p>
        </w:tc>
        <w:tc>
          <w:tcPr>
            <w:tcW w:w="1701" w:type="dxa"/>
            <w:shd w:val="clear" w:color="auto" w:fill="auto"/>
          </w:tcPr>
          <w:p w14:paraId="75478D5A" w14:textId="77777777" w:rsidR="001D7FC4" w:rsidRPr="003F2BA7" w:rsidRDefault="001D7FC4" w:rsidP="00805B10">
            <w:pPr>
              <w:jc w:val="center"/>
              <w:rPr>
                <w:rFonts w:ascii="Arial" w:hAnsi="Arial" w:cs="Arial"/>
                <w:b/>
                <w:iCs/>
              </w:rPr>
            </w:pPr>
            <w:r w:rsidRPr="003F2BA7">
              <w:rPr>
                <w:rFonts w:ascii="Arial" w:hAnsi="Arial" w:cs="Arial"/>
                <w:b/>
              </w:rPr>
              <w:t>Částka (v EUR)</w:t>
            </w:r>
          </w:p>
        </w:tc>
      </w:tr>
      <w:tr w:rsidR="001D7FC4" w:rsidRPr="003F2BA7" w14:paraId="6A87CC78" w14:textId="77777777" w:rsidTr="00EC011F">
        <w:tc>
          <w:tcPr>
            <w:tcW w:w="2263" w:type="dxa"/>
            <w:shd w:val="clear" w:color="auto" w:fill="auto"/>
          </w:tcPr>
          <w:p w14:paraId="7CB0F368" w14:textId="77777777" w:rsidR="001D7FC4" w:rsidRPr="003F2BA7" w:rsidRDefault="001D7FC4" w:rsidP="00805B10">
            <w:pPr>
              <w:jc w:val="center"/>
              <w:rPr>
                <w:rFonts w:ascii="Arial" w:hAnsi="Arial" w:cs="Arial"/>
                <w:b/>
              </w:rPr>
            </w:pPr>
          </w:p>
        </w:tc>
        <w:tc>
          <w:tcPr>
            <w:tcW w:w="1134" w:type="dxa"/>
            <w:shd w:val="clear" w:color="auto" w:fill="auto"/>
          </w:tcPr>
          <w:p w14:paraId="2B76CE39" w14:textId="77777777" w:rsidR="001D7FC4" w:rsidRPr="003F2BA7" w:rsidRDefault="001D7FC4" w:rsidP="00805B10">
            <w:pPr>
              <w:jc w:val="center"/>
              <w:rPr>
                <w:rFonts w:ascii="Arial" w:hAnsi="Arial" w:cs="Arial"/>
                <w:b/>
              </w:rPr>
            </w:pPr>
          </w:p>
        </w:tc>
        <w:tc>
          <w:tcPr>
            <w:tcW w:w="1843" w:type="dxa"/>
            <w:shd w:val="clear" w:color="auto" w:fill="auto"/>
          </w:tcPr>
          <w:p w14:paraId="07D23AD9" w14:textId="77777777" w:rsidR="001D7FC4" w:rsidRPr="003F2BA7" w:rsidRDefault="001D7FC4" w:rsidP="00805B10">
            <w:pPr>
              <w:jc w:val="center"/>
              <w:rPr>
                <w:rFonts w:ascii="Arial" w:hAnsi="Arial" w:cs="Arial"/>
                <w:b/>
              </w:rPr>
            </w:pPr>
          </w:p>
        </w:tc>
        <w:tc>
          <w:tcPr>
            <w:tcW w:w="1418" w:type="dxa"/>
          </w:tcPr>
          <w:p w14:paraId="27285E04" w14:textId="77777777" w:rsidR="001D7FC4" w:rsidRPr="003F2BA7" w:rsidRDefault="001D7FC4" w:rsidP="00805B10">
            <w:pPr>
              <w:jc w:val="center"/>
              <w:rPr>
                <w:rFonts w:ascii="Arial" w:hAnsi="Arial" w:cs="Arial"/>
                <w:b/>
              </w:rPr>
            </w:pPr>
          </w:p>
        </w:tc>
        <w:tc>
          <w:tcPr>
            <w:tcW w:w="1134" w:type="dxa"/>
            <w:shd w:val="clear" w:color="auto" w:fill="auto"/>
          </w:tcPr>
          <w:p w14:paraId="52AB885C" w14:textId="77777777" w:rsidR="001D7FC4" w:rsidRPr="003F2BA7" w:rsidRDefault="001D7FC4" w:rsidP="00805B10">
            <w:pPr>
              <w:jc w:val="center"/>
              <w:rPr>
                <w:rFonts w:ascii="Arial" w:hAnsi="Arial" w:cs="Arial"/>
                <w:b/>
              </w:rPr>
            </w:pPr>
          </w:p>
        </w:tc>
        <w:tc>
          <w:tcPr>
            <w:tcW w:w="1701" w:type="dxa"/>
            <w:shd w:val="clear" w:color="auto" w:fill="auto"/>
          </w:tcPr>
          <w:p w14:paraId="199B0126" w14:textId="77777777" w:rsidR="001D7FC4" w:rsidRPr="003F2BA7" w:rsidRDefault="001D7FC4" w:rsidP="00805B10">
            <w:pPr>
              <w:jc w:val="center"/>
              <w:rPr>
                <w:rFonts w:ascii="Arial" w:hAnsi="Arial" w:cs="Arial"/>
                <w:b/>
              </w:rPr>
            </w:pPr>
          </w:p>
        </w:tc>
      </w:tr>
    </w:tbl>
    <w:p w14:paraId="1584F0EA" w14:textId="52846C6A" w:rsidR="002B211A" w:rsidRPr="003F2BA7" w:rsidRDefault="002B211A" w:rsidP="00780C66">
      <w:pPr>
        <w:spacing w:after="240"/>
        <w:jc w:val="both"/>
        <w:rPr>
          <w:rFonts w:ascii="Arial" w:hAnsi="Arial" w:cs="Arial"/>
          <w:b/>
          <w:sz w:val="28"/>
          <w:szCs w:val="28"/>
        </w:rPr>
      </w:pPr>
    </w:p>
    <w:p w14:paraId="3D3FFEDE" w14:textId="5B2154C0" w:rsidR="008301F2" w:rsidRPr="003F2BA7" w:rsidRDefault="008301F2" w:rsidP="00780C66">
      <w:pPr>
        <w:spacing w:after="240"/>
        <w:jc w:val="both"/>
        <w:rPr>
          <w:rFonts w:ascii="Arial" w:hAnsi="Arial" w:cs="Arial"/>
          <w:b/>
          <w:sz w:val="28"/>
          <w:szCs w:val="28"/>
        </w:rPr>
      </w:pPr>
    </w:p>
    <w:p w14:paraId="2B449E85" w14:textId="77777777" w:rsidR="00805B10" w:rsidRPr="003F2BA7" w:rsidRDefault="00805B10" w:rsidP="00780C66">
      <w:pPr>
        <w:spacing w:after="240"/>
        <w:jc w:val="both"/>
        <w:rPr>
          <w:rFonts w:ascii="Arial" w:hAnsi="Arial" w:cs="Arial"/>
          <w:b/>
          <w:sz w:val="28"/>
          <w:szCs w:val="28"/>
        </w:rPr>
        <w:sectPr w:rsidR="00805B10" w:rsidRPr="003F2BA7" w:rsidSect="00EC011F">
          <w:pgSz w:w="11906" w:h="16838" w:code="9"/>
          <w:pgMar w:top="1418" w:right="1418" w:bottom="1418" w:left="1418" w:header="708" w:footer="708" w:gutter="0"/>
          <w:cols w:space="708"/>
          <w:docGrid w:linePitch="360"/>
        </w:sectPr>
      </w:pPr>
    </w:p>
    <w:p w14:paraId="6E66EBD4" w14:textId="473DDC98" w:rsidR="00780C66" w:rsidRPr="003F2BA7" w:rsidRDefault="00780C66" w:rsidP="00780C66">
      <w:pPr>
        <w:spacing w:after="240"/>
        <w:jc w:val="both"/>
        <w:rPr>
          <w:rFonts w:ascii="Arial" w:hAnsi="Arial" w:cs="Arial"/>
          <w:b/>
          <w:sz w:val="28"/>
          <w:szCs w:val="28"/>
        </w:rPr>
      </w:pPr>
      <w:r w:rsidRPr="003F2BA7">
        <w:rPr>
          <w:rFonts w:ascii="Arial" w:hAnsi="Arial" w:cs="Arial"/>
          <w:b/>
          <w:sz w:val="28"/>
          <w:szCs w:val="28"/>
        </w:rPr>
        <w:lastRenderedPageBreak/>
        <w:t>2.</w:t>
      </w:r>
      <w:r w:rsidR="00B73A11" w:rsidRPr="003F2BA7">
        <w:rPr>
          <w:rFonts w:ascii="Arial" w:hAnsi="Arial" w:cs="Arial"/>
          <w:b/>
          <w:sz w:val="28"/>
          <w:szCs w:val="28"/>
        </w:rPr>
        <w:t>A.</w:t>
      </w:r>
      <w:r w:rsidR="00746B07" w:rsidRPr="003F2BA7">
        <w:rPr>
          <w:rFonts w:ascii="Arial" w:hAnsi="Arial" w:cs="Arial"/>
          <w:b/>
          <w:sz w:val="28"/>
          <w:szCs w:val="28"/>
        </w:rPr>
        <w:t>5</w:t>
      </w:r>
      <w:r w:rsidRPr="003F2BA7">
        <w:rPr>
          <w:rFonts w:ascii="Arial" w:hAnsi="Arial" w:cs="Arial"/>
          <w:b/>
          <w:sz w:val="28"/>
          <w:szCs w:val="28"/>
        </w:rPr>
        <w:t xml:space="preserve"> Priorita </w:t>
      </w:r>
      <w:r w:rsidR="00746B07" w:rsidRPr="003F2BA7">
        <w:rPr>
          <w:rFonts w:ascii="Arial" w:hAnsi="Arial" w:cs="Arial"/>
          <w:b/>
          <w:sz w:val="28"/>
          <w:szCs w:val="28"/>
        </w:rPr>
        <w:t>5</w:t>
      </w:r>
      <w:r w:rsidRPr="003F2BA7">
        <w:rPr>
          <w:rFonts w:ascii="Arial" w:hAnsi="Arial" w:cs="Arial"/>
          <w:b/>
          <w:sz w:val="28"/>
          <w:szCs w:val="28"/>
        </w:rPr>
        <w:t xml:space="preserve"> </w:t>
      </w:r>
      <w:r w:rsidR="00354C29" w:rsidRPr="003F2BA7">
        <w:rPr>
          <w:rFonts w:ascii="Arial" w:hAnsi="Arial" w:cs="Arial"/>
          <w:b/>
          <w:sz w:val="28"/>
          <w:szCs w:val="28"/>
        </w:rPr>
        <w:t xml:space="preserve">- </w:t>
      </w:r>
      <w:r w:rsidRPr="003F2BA7">
        <w:rPr>
          <w:rFonts w:ascii="Arial" w:hAnsi="Arial" w:cs="Arial"/>
          <w:b/>
          <w:sz w:val="28"/>
          <w:szCs w:val="28"/>
        </w:rPr>
        <w:t>Efektivnější nakládání se zdroji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73A11" w:rsidRPr="003F2BA7" w14:paraId="564B3568" w14:textId="77777777" w:rsidTr="00B73A11">
        <w:tc>
          <w:tcPr>
            <w:tcW w:w="9322" w:type="dxa"/>
          </w:tcPr>
          <w:p w14:paraId="379B279B" w14:textId="77777777" w:rsidR="00B73A11" w:rsidRPr="003F2BA7" w:rsidRDefault="00B73A11"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zaměstnanosti mladých lidí</w:t>
            </w:r>
          </w:p>
        </w:tc>
      </w:tr>
      <w:tr w:rsidR="00B73A11" w:rsidRPr="003F2BA7" w14:paraId="002069EE" w14:textId="77777777" w:rsidTr="00B73A11">
        <w:tc>
          <w:tcPr>
            <w:tcW w:w="9322" w:type="dxa"/>
          </w:tcPr>
          <w:p w14:paraId="1E4CB74B" w14:textId="77777777" w:rsidR="00B73A11" w:rsidRPr="003F2BA7" w:rsidRDefault="00B73A11"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inovativním opatřením</w:t>
            </w:r>
          </w:p>
        </w:tc>
      </w:tr>
      <w:tr w:rsidR="00B73A11" w:rsidRPr="003F2BA7" w14:paraId="043DC8C2" w14:textId="77777777" w:rsidTr="00B73A11">
        <w:tc>
          <w:tcPr>
            <w:tcW w:w="9322" w:type="dxa"/>
          </w:tcPr>
          <w:p w14:paraId="768C6CFB" w14:textId="77777777" w:rsidR="00B73A11" w:rsidRPr="003F2BA7" w:rsidRDefault="00B73A11"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(xi) Nařízení o ESF+</w:t>
            </w:r>
          </w:p>
        </w:tc>
      </w:tr>
      <w:tr w:rsidR="00B73A11" w:rsidRPr="003F2BA7" w14:paraId="54DA45EB" w14:textId="77777777" w:rsidTr="00B73A11">
        <w:tc>
          <w:tcPr>
            <w:tcW w:w="9322" w:type="dxa"/>
          </w:tcPr>
          <w:p w14:paraId="514B67CF" w14:textId="77777777" w:rsidR="00B73A11" w:rsidRPr="003F2BA7" w:rsidRDefault="00B73A11"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materiální deprivaci</w:t>
            </w:r>
            <w:r w:rsidRPr="003F2BA7">
              <w:rPr>
                <w:rFonts w:ascii="Arial" w:hAnsi="Arial" w:cs="Arial"/>
                <w:sz w:val="20"/>
              </w:rPr>
              <w:t xml:space="preserve"> dle specifického cíle </w:t>
            </w:r>
            <w:r w:rsidRPr="003F2BA7">
              <w:rPr>
                <w:rFonts w:ascii="Arial" w:hAnsi="Arial" w:cs="Arial"/>
                <w:noProof/>
                <w:sz w:val="20"/>
              </w:rPr>
              <w:t>uvedeného v čl. 4, odst. 1, bodě (x) Nařízení o ESF+</w:t>
            </w:r>
          </w:p>
        </w:tc>
      </w:tr>
      <w:tr w:rsidR="00B73A11" w:rsidRPr="003F2BA7" w14:paraId="5C3750BD" w14:textId="77777777" w:rsidTr="00B73A11">
        <w:tc>
          <w:tcPr>
            <w:tcW w:w="9322" w:type="dxa"/>
            <w:tcBorders>
              <w:top w:val="single" w:sz="4" w:space="0" w:color="auto"/>
              <w:left w:val="single" w:sz="4" w:space="0" w:color="auto"/>
              <w:bottom w:val="single" w:sz="4" w:space="0" w:color="auto"/>
              <w:right w:val="single" w:sz="4" w:space="0" w:color="auto"/>
            </w:tcBorders>
          </w:tcPr>
          <w:p w14:paraId="54B91A6B" w14:textId="77777777" w:rsidR="00B73A11" w:rsidRPr="003F2BA7" w:rsidRDefault="00B73A11"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Check2"/>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městské mobilitě</w:t>
            </w:r>
            <w:r w:rsidRPr="003F2BA7">
              <w:rPr>
                <w:rFonts w:ascii="Arial" w:hAnsi="Arial" w:cs="Arial"/>
                <w:sz w:val="20"/>
              </w:rPr>
              <w:t xml:space="preserve"> dle specifického cíle</w:t>
            </w:r>
            <w:r w:rsidRPr="003F2BA7">
              <w:rPr>
                <w:rFonts w:ascii="Arial" w:hAnsi="Arial" w:cs="Arial"/>
                <w:noProof/>
                <w:sz w:val="20"/>
              </w:rPr>
              <w:t xml:space="preserve"> uvedeného v čl. 2, odst. 1b, bodě (viii) Nařízení o EFRR a FS</w:t>
            </w:r>
          </w:p>
        </w:tc>
      </w:tr>
      <w:tr w:rsidR="00B73A11" w:rsidRPr="003F2BA7" w14:paraId="04068192" w14:textId="77777777" w:rsidTr="00B73A11">
        <w:tc>
          <w:tcPr>
            <w:tcW w:w="9322" w:type="dxa"/>
            <w:tcBorders>
              <w:top w:val="single" w:sz="4" w:space="0" w:color="auto"/>
              <w:left w:val="single" w:sz="4" w:space="0" w:color="auto"/>
              <w:bottom w:val="single" w:sz="4" w:space="0" w:color="auto"/>
              <w:right w:val="single" w:sz="4" w:space="0" w:color="auto"/>
            </w:tcBorders>
          </w:tcPr>
          <w:p w14:paraId="512142A4" w14:textId="1433F053" w:rsidR="00B73A11" w:rsidRPr="003F2BA7" w:rsidRDefault="00B73A11" w:rsidP="00B73A11">
            <w:pPr>
              <w:pStyle w:val="Text3"/>
              <w:spacing w:before="0" w:after="0" w:line="276" w:lineRule="auto"/>
              <w:ind w:left="0"/>
              <w:rPr>
                <w:rFonts w:ascii="Arial" w:hAnsi="Arial" w:cs="Arial"/>
                <w:noProof/>
                <w:sz w:val="20"/>
              </w:rPr>
            </w:pPr>
            <w:r w:rsidRPr="003F2BA7">
              <w:rPr>
                <w:rFonts w:ascii="Arial" w:hAnsi="Arial" w:cs="Arial"/>
                <w:noProof/>
                <w:sz w:val="20"/>
              </w:rPr>
              <w:fldChar w:fldCharType="begin">
                <w:ffData>
                  <w:name w:val=""/>
                  <w:enabled/>
                  <w:calcOnExit w:val="0"/>
                  <w:checkBox>
                    <w:sizeAuto/>
                    <w:default w:val="0"/>
                  </w:checkBox>
                </w:ffData>
              </w:fldChar>
            </w:r>
            <w:r w:rsidRPr="003F2BA7">
              <w:rPr>
                <w:rFonts w:ascii="Arial" w:hAnsi="Arial" w:cs="Arial"/>
                <w:noProof/>
                <w:sz w:val="20"/>
              </w:rPr>
              <w:instrText xml:space="preserve"> FORMCHECKBOX </w:instrText>
            </w:r>
            <w:r w:rsidR="000E14A8">
              <w:rPr>
                <w:rFonts w:ascii="Arial" w:hAnsi="Arial" w:cs="Arial"/>
                <w:noProof/>
                <w:sz w:val="20"/>
              </w:rPr>
            </w:r>
            <w:r w:rsidR="000E14A8">
              <w:rPr>
                <w:rFonts w:ascii="Arial" w:hAnsi="Arial" w:cs="Arial"/>
                <w:noProof/>
                <w:sz w:val="20"/>
              </w:rPr>
              <w:fldChar w:fldCharType="separate"/>
            </w:r>
            <w:r w:rsidRPr="003F2BA7">
              <w:rPr>
                <w:rFonts w:ascii="Arial" w:hAnsi="Arial" w:cs="Arial"/>
                <w:noProof/>
                <w:sz w:val="20"/>
              </w:rPr>
              <w:fldChar w:fldCharType="end"/>
            </w:r>
            <w:r w:rsidRPr="003F2BA7">
              <w:rPr>
                <w:rFonts w:ascii="Arial" w:hAnsi="Arial" w:cs="Arial"/>
                <w:noProof/>
                <w:sz w:val="20"/>
              </w:rPr>
              <w:t xml:space="preserve"> Jedná se o prioritu věnovanou digitální konektivitě</w:t>
            </w:r>
            <w:r w:rsidRPr="003F2BA7">
              <w:rPr>
                <w:rFonts w:ascii="Arial" w:hAnsi="Arial" w:cs="Arial"/>
                <w:sz w:val="20"/>
              </w:rPr>
              <w:t xml:space="preserve"> dle specifického cíle</w:t>
            </w:r>
            <w:r w:rsidRPr="003F2BA7">
              <w:rPr>
                <w:rFonts w:ascii="Arial" w:hAnsi="Arial" w:cs="Arial"/>
                <w:noProof/>
                <w:sz w:val="20"/>
              </w:rPr>
              <w:t xml:space="preserve"> uvedeného v čl. 2, odst. 1a, bodě (v) Nařízení o EFRR a FS</w:t>
            </w:r>
          </w:p>
        </w:tc>
      </w:tr>
    </w:tbl>
    <w:p w14:paraId="192C9201" w14:textId="77777777" w:rsidR="00780C66" w:rsidRPr="003F2BA7" w:rsidRDefault="00780C66" w:rsidP="00780C66">
      <w:pPr>
        <w:rPr>
          <w:rFonts w:ascii="Arial" w:hAnsi="Arial" w:cs="Arial"/>
          <w:sz w:val="18"/>
          <w:szCs w:val="18"/>
        </w:rPr>
      </w:pPr>
    </w:p>
    <w:p w14:paraId="5DE9E496" w14:textId="77777777" w:rsidR="00780C66" w:rsidRPr="003F2BA7" w:rsidRDefault="00780C66" w:rsidP="00780C66">
      <w:pPr>
        <w:rPr>
          <w:rFonts w:ascii="Arial" w:hAnsi="Arial" w:cs="Arial"/>
          <w:i/>
          <w:iCs/>
        </w:rPr>
      </w:pPr>
    </w:p>
    <w:p w14:paraId="0B6FF070" w14:textId="2B7EC39A" w:rsidR="008F2FB6" w:rsidRPr="003F2BA7" w:rsidRDefault="00780C66" w:rsidP="00354C29">
      <w:pPr>
        <w:jc w:val="both"/>
        <w:rPr>
          <w:rFonts w:ascii="Arial" w:hAnsi="Arial" w:cs="Arial"/>
          <w:b/>
          <w:bCs/>
          <w:sz w:val="26"/>
          <w:szCs w:val="26"/>
        </w:rPr>
      </w:pPr>
      <w:r w:rsidRPr="003F2BA7">
        <w:rPr>
          <w:rFonts w:ascii="Arial" w:hAnsi="Arial" w:cs="Arial"/>
          <w:b/>
          <w:bCs/>
          <w:sz w:val="26"/>
          <w:szCs w:val="26"/>
        </w:rPr>
        <w:t>2.</w:t>
      </w:r>
      <w:r w:rsidR="00B73A11" w:rsidRPr="003F2BA7">
        <w:rPr>
          <w:rFonts w:ascii="Arial" w:hAnsi="Arial" w:cs="Arial"/>
          <w:b/>
          <w:bCs/>
          <w:sz w:val="26"/>
          <w:szCs w:val="26"/>
        </w:rPr>
        <w:t>A.</w:t>
      </w:r>
      <w:r w:rsidR="0037616B" w:rsidRPr="003F2BA7">
        <w:rPr>
          <w:rFonts w:ascii="Arial" w:hAnsi="Arial" w:cs="Arial"/>
          <w:b/>
          <w:bCs/>
          <w:sz w:val="26"/>
          <w:szCs w:val="26"/>
        </w:rPr>
        <w:t>5</w:t>
      </w:r>
      <w:r w:rsidRPr="003F2BA7">
        <w:rPr>
          <w:rFonts w:ascii="Arial" w:hAnsi="Arial" w:cs="Arial"/>
          <w:b/>
          <w:bCs/>
          <w:sz w:val="26"/>
          <w:szCs w:val="26"/>
        </w:rPr>
        <w:t>.</w:t>
      </w:r>
      <w:r w:rsidR="00B73A11" w:rsidRPr="003F2BA7">
        <w:rPr>
          <w:rFonts w:ascii="Arial" w:hAnsi="Arial" w:cs="Arial"/>
          <w:b/>
          <w:bCs/>
          <w:sz w:val="26"/>
          <w:szCs w:val="26"/>
        </w:rPr>
        <w:t>1</w:t>
      </w:r>
      <w:r w:rsidRPr="003F2BA7">
        <w:rPr>
          <w:rFonts w:ascii="Arial" w:hAnsi="Arial" w:cs="Arial"/>
          <w:b/>
          <w:bCs/>
          <w:sz w:val="26"/>
          <w:szCs w:val="26"/>
        </w:rPr>
        <w:t xml:space="preserve"> </w:t>
      </w:r>
      <w:r w:rsidRPr="003F2BA7">
        <w:rPr>
          <w:rFonts w:ascii="Arial" w:hAnsi="Arial" w:cs="Arial"/>
          <w:b/>
          <w:sz w:val="26"/>
          <w:szCs w:val="26"/>
        </w:rPr>
        <w:t>Specifický cíl</w:t>
      </w:r>
      <w:r w:rsidR="008F2FB6" w:rsidRPr="003F2BA7">
        <w:rPr>
          <w:rFonts w:ascii="Arial" w:hAnsi="Arial" w:cs="Arial"/>
          <w:b/>
          <w:sz w:val="26"/>
          <w:szCs w:val="26"/>
        </w:rPr>
        <w:t xml:space="preserve"> </w:t>
      </w:r>
      <w:r w:rsidR="0037616B" w:rsidRPr="003F2BA7">
        <w:rPr>
          <w:rFonts w:ascii="Arial" w:hAnsi="Arial" w:cs="Arial"/>
          <w:b/>
          <w:sz w:val="26"/>
          <w:szCs w:val="26"/>
        </w:rPr>
        <w:t>5</w:t>
      </w:r>
      <w:r w:rsidR="00F81D55" w:rsidRPr="003F2BA7">
        <w:rPr>
          <w:rFonts w:ascii="Arial" w:hAnsi="Arial" w:cs="Arial"/>
          <w:b/>
          <w:sz w:val="26"/>
          <w:szCs w:val="26"/>
        </w:rPr>
        <w:t>.1</w:t>
      </w:r>
      <w:r w:rsidR="008F2FB6" w:rsidRPr="003F2BA7">
        <w:rPr>
          <w:rFonts w:ascii="Arial" w:hAnsi="Arial" w:cs="Arial"/>
          <w:b/>
          <w:sz w:val="26"/>
          <w:szCs w:val="26"/>
        </w:rPr>
        <w:t xml:space="preserve"> </w:t>
      </w:r>
      <w:r w:rsidR="00354C29" w:rsidRPr="003F2BA7">
        <w:rPr>
          <w:rFonts w:ascii="Arial" w:hAnsi="Arial" w:cs="Arial"/>
          <w:b/>
          <w:sz w:val="26"/>
          <w:szCs w:val="26"/>
        </w:rPr>
        <w:t xml:space="preserve">- </w:t>
      </w:r>
      <w:r w:rsidR="008F2FB6" w:rsidRPr="003F2BA7">
        <w:rPr>
          <w:rFonts w:ascii="Arial" w:hAnsi="Arial" w:cs="Arial"/>
          <w:b/>
          <w:sz w:val="26"/>
          <w:szCs w:val="26"/>
        </w:rPr>
        <w:t>Podpora přizpůsobení se změn</w:t>
      </w:r>
      <w:r w:rsidR="001B4900" w:rsidRPr="003F2BA7">
        <w:rPr>
          <w:rFonts w:ascii="Arial" w:hAnsi="Arial" w:cs="Arial"/>
          <w:b/>
          <w:sz w:val="26"/>
          <w:szCs w:val="26"/>
        </w:rPr>
        <w:t>ě</w:t>
      </w:r>
      <w:r w:rsidR="008F2FB6" w:rsidRPr="003F2BA7">
        <w:rPr>
          <w:rFonts w:ascii="Arial" w:hAnsi="Arial" w:cs="Arial"/>
          <w:b/>
          <w:sz w:val="26"/>
          <w:szCs w:val="26"/>
        </w:rPr>
        <w:t xml:space="preserve"> klimatu, prevence rizika</w:t>
      </w:r>
      <w:r w:rsidR="001B4900" w:rsidRPr="003F2BA7">
        <w:rPr>
          <w:rFonts w:ascii="Arial" w:hAnsi="Arial" w:cs="Arial"/>
          <w:b/>
          <w:sz w:val="26"/>
          <w:szCs w:val="26"/>
        </w:rPr>
        <w:t xml:space="preserve"> katastrof a</w:t>
      </w:r>
      <w:r w:rsidR="008F2FB6" w:rsidRPr="003F2BA7">
        <w:rPr>
          <w:rFonts w:ascii="Arial" w:hAnsi="Arial" w:cs="Arial"/>
          <w:b/>
          <w:sz w:val="26"/>
          <w:szCs w:val="26"/>
        </w:rPr>
        <w:t xml:space="preserve"> odolnosti vůči </w:t>
      </w:r>
      <w:r w:rsidR="001B4900" w:rsidRPr="003F2BA7">
        <w:rPr>
          <w:rFonts w:ascii="Arial" w:hAnsi="Arial" w:cs="Arial"/>
          <w:b/>
          <w:sz w:val="26"/>
          <w:szCs w:val="26"/>
        </w:rPr>
        <w:t>nim, s přihlédnutím k ekosystémovým přístupům</w:t>
      </w:r>
    </w:p>
    <w:p w14:paraId="6067B527" w14:textId="77777777" w:rsidR="008F2FB6" w:rsidRPr="003F2BA7" w:rsidRDefault="008F2FB6" w:rsidP="008F2FB6">
      <w:pPr>
        <w:rPr>
          <w:rFonts w:ascii="Arial" w:hAnsi="Arial" w:cs="Arial"/>
          <w:b/>
          <w:sz w:val="24"/>
          <w:szCs w:val="24"/>
        </w:rPr>
      </w:pPr>
    </w:p>
    <w:p w14:paraId="09049CC4" w14:textId="4079E44F" w:rsidR="00CC202F" w:rsidRPr="003F2BA7" w:rsidRDefault="00CC202F" w:rsidP="00CC202F">
      <w:pPr>
        <w:spacing w:after="120" w:line="264" w:lineRule="auto"/>
        <w:jc w:val="both"/>
        <w:rPr>
          <w:rFonts w:ascii="Arial" w:hAnsi="Arial" w:cs="Arial"/>
          <w:b/>
          <w:sz w:val="26"/>
          <w:szCs w:val="26"/>
        </w:rPr>
      </w:pPr>
      <w:r w:rsidRPr="003F2BA7">
        <w:rPr>
          <w:rFonts w:ascii="Arial" w:hAnsi="Arial" w:cs="Arial"/>
          <w:b/>
          <w:sz w:val="24"/>
          <w:szCs w:val="24"/>
        </w:rPr>
        <w:t>2.</w:t>
      </w:r>
      <w:r w:rsidR="00B73A11" w:rsidRPr="003F2BA7">
        <w:rPr>
          <w:rFonts w:ascii="Arial" w:hAnsi="Arial" w:cs="Arial"/>
          <w:b/>
          <w:sz w:val="24"/>
          <w:szCs w:val="24"/>
        </w:rPr>
        <w:t>A.</w:t>
      </w:r>
      <w:r w:rsidR="0037616B" w:rsidRPr="003F2BA7">
        <w:rPr>
          <w:rFonts w:ascii="Arial" w:hAnsi="Arial" w:cs="Arial"/>
          <w:b/>
          <w:sz w:val="24"/>
          <w:szCs w:val="24"/>
        </w:rPr>
        <w:t>5</w:t>
      </w:r>
      <w:r w:rsidRPr="003F2BA7">
        <w:rPr>
          <w:rFonts w:ascii="Arial" w:hAnsi="Arial" w:cs="Arial"/>
          <w:b/>
          <w:sz w:val="24"/>
          <w:szCs w:val="24"/>
        </w:rPr>
        <w:t>.</w:t>
      </w:r>
      <w:r w:rsidR="00B73A11" w:rsidRPr="003F2BA7">
        <w:rPr>
          <w:rFonts w:ascii="Arial" w:hAnsi="Arial" w:cs="Arial"/>
          <w:b/>
          <w:sz w:val="24"/>
          <w:szCs w:val="24"/>
        </w:rPr>
        <w:t>1</w:t>
      </w:r>
      <w:r w:rsidRPr="003F2BA7">
        <w:rPr>
          <w:rFonts w:ascii="Arial" w:hAnsi="Arial" w:cs="Arial"/>
          <w:b/>
          <w:sz w:val="24"/>
          <w:szCs w:val="24"/>
        </w:rPr>
        <w:t>.1 Intervence fondů</w:t>
      </w:r>
    </w:p>
    <w:p w14:paraId="059D896A" w14:textId="77777777" w:rsidR="008F2FB6" w:rsidRPr="003F2BA7" w:rsidRDefault="008F2FB6" w:rsidP="00D41BEE">
      <w:pPr>
        <w:spacing w:after="120" w:line="264" w:lineRule="auto"/>
        <w:rPr>
          <w:rFonts w:ascii="Arial" w:hAnsi="Arial" w:cs="Arial"/>
          <w:b/>
          <w:i/>
          <w:iCs/>
          <w:u w:val="single"/>
        </w:rPr>
      </w:pPr>
      <w:r w:rsidRPr="003F2BA7">
        <w:rPr>
          <w:rFonts w:ascii="Arial" w:hAnsi="Arial" w:cs="Arial"/>
          <w:b/>
          <w:i/>
          <w:iCs/>
          <w:u w:val="single"/>
        </w:rPr>
        <w:t xml:space="preserve">Související druhy činností </w:t>
      </w:r>
    </w:p>
    <w:p w14:paraId="748B3EA7" w14:textId="1DA19C0F" w:rsidR="00FF2FF6" w:rsidRPr="003F2BA7" w:rsidRDefault="00614946" w:rsidP="00FF2FF6">
      <w:pPr>
        <w:overflowPunct/>
        <w:autoSpaceDE/>
        <w:adjustRightInd/>
        <w:spacing w:before="100" w:beforeAutospacing="1" w:after="100" w:afterAutospacing="1"/>
        <w:jc w:val="both"/>
        <w:rPr>
          <w:rFonts w:ascii="Arial" w:hAnsi="Arial" w:cs="Arial"/>
          <w:bCs/>
        </w:rPr>
      </w:pPr>
      <w:r w:rsidRPr="003F2BA7">
        <w:rPr>
          <w:rFonts w:ascii="Arial" w:hAnsi="Arial" w:cs="Arial"/>
          <w:bCs/>
        </w:rPr>
        <w:t xml:space="preserve">V rámci zlepšování vodního hospodářství </w:t>
      </w:r>
      <w:r w:rsidR="000840C6" w:rsidRPr="003F2BA7">
        <w:rPr>
          <w:rFonts w:ascii="Arial" w:hAnsi="Arial" w:cs="Arial"/>
          <w:bCs/>
        </w:rPr>
        <w:t>bude podpora reflektovat</w:t>
      </w:r>
      <w:r w:rsidR="008301F2" w:rsidRPr="003F2BA7">
        <w:rPr>
          <w:rFonts w:ascii="Arial" w:hAnsi="Arial" w:cs="Arial"/>
          <w:bCs/>
        </w:rPr>
        <w:t xml:space="preserve"> </w:t>
      </w:r>
      <w:r w:rsidR="001764C1" w:rsidRPr="003F2BA7">
        <w:rPr>
          <w:rFonts w:ascii="Arial" w:hAnsi="Arial" w:cs="Arial"/>
          <w:bCs/>
        </w:rPr>
        <w:t>potřeb</w:t>
      </w:r>
      <w:r w:rsidR="000667A6" w:rsidRPr="003F2BA7">
        <w:rPr>
          <w:rFonts w:ascii="Arial" w:hAnsi="Arial" w:cs="Arial"/>
          <w:bCs/>
        </w:rPr>
        <w:t>u</w:t>
      </w:r>
      <w:r w:rsidR="001764C1" w:rsidRPr="003F2BA7">
        <w:rPr>
          <w:rFonts w:ascii="Arial" w:hAnsi="Arial" w:cs="Arial"/>
          <w:bCs/>
        </w:rPr>
        <w:t xml:space="preserve"> ochrany před </w:t>
      </w:r>
      <w:r w:rsidR="0077392D" w:rsidRPr="003F2BA7">
        <w:rPr>
          <w:rFonts w:ascii="Arial" w:hAnsi="Arial" w:cs="Arial"/>
          <w:bCs/>
        </w:rPr>
        <w:t xml:space="preserve">dopady </w:t>
      </w:r>
      <w:r w:rsidR="001764C1" w:rsidRPr="003F2BA7">
        <w:rPr>
          <w:rFonts w:ascii="Arial" w:hAnsi="Arial" w:cs="Arial"/>
          <w:bCs/>
        </w:rPr>
        <w:t>such</w:t>
      </w:r>
      <w:r w:rsidR="0077392D" w:rsidRPr="003F2BA7">
        <w:rPr>
          <w:rFonts w:ascii="Arial" w:hAnsi="Arial" w:cs="Arial"/>
          <w:bCs/>
        </w:rPr>
        <w:t>a</w:t>
      </w:r>
      <w:r w:rsidR="001764C1" w:rsidRPr="003F2BA7">
        <w:rPr>
          <w:rFonts w:ascii="Arial" w:hAnsi="Arial" w:cs="Arial"/>
          <w:bCs/>
        </w:rPr>
        <w:t>. V oblasti udržitelného hospodaření s vodou je prioritou zadržování/zachycování vody, opatření k řešení kontaminace, odtoku a kvality vody a její recyklace v podnicích.</w:t>
      </w:r>
      <w:r w:rsidR="0077392D" w:rsidRPr="003F2BA7">
        <w:rPr>
          <w:rFonts w:ascii="Arial" w:hAnsi="Arial" w:cs="Arial"/>
          <w:bCs/>
        </w:rPr>
        <w:t xml:space="preserve"> </w:t>
      </w:r>
      <w:r w:rsidR="001063B1" w:rsidRPr="003F2BA7">
        <w:rPr>
          <w:rFonts w:ascii="Arial" w:hAnsi="Arial" w:cs="Arial"/>
          <w:bCs/>
        </w:rPr>
        <w:t xml:space="preserve">Dotační podporou </w:t>
      </w:r>
      <w:r w:rsidR="0077392D" w:rsidRPr="003F2BA7">
        <w:rPr>
          <w:rFonts w:ascii="Arial" w:hAnsi="Arial" w:cs="Arial"/>
          <w:bCs/>
        </w:rPr>
        <w:t>bude umožněna</w:t>
      </w:r>
      <w:r w:rsidR="001063B1" w:rsidRPr="003F2BA7">
        <w:rPr>
          <w:rFonts w:ascii="Arial" w:hAnsi="Arial" w:cs="Arial"/>
          <w:bCs/>
        </w:rPr>
        <w:t xml:space="preserve"> podnika</w:t>
      </w:r>
      <w:r w:rsidR="0077392D" w:rsidRPr="003F2BA7">
        <w:rPr>
          <w:rFonts w:ascii="Arial" w:hAnsi="Arial" w:cs="Arial"/>
          <w:bCs/>
        </w:rPr>
        <w:t xml:space="preserve">telským subjektům </w:t>
      </w:r>
      <w:r w:rsidR="000667A6" w:rsidRPr="003F2BA7">
        <w:rPr>
          <w:rFonts w:ascii="Arial" w:hAnsi="Arial" w:cs="Arial"/>
          <w:bCs/>
        </w:rPr>
        <w:t xml:space="preserve">za účelem zvýšení </w:t>
      </w:r>
      <w:r w:rsidR="0077392D" w:rsidRPr="003F2BA7">
        <w:rPr>
          <w:rFonts w:ascii="Arial" w:hAnsi="Arial" w:cs="Arial"/>
          <w:bCs/>
        </w:rPr>
        <w:t>motivace</w:t>
      </w:r>
      <w:r w:rsidR="001063B1" w:rsidRPr="003F2BA7">
        <w:rPr>
          <w:rFonts w:ascii="Arial" w:hAnsi="Arial" w:cs="Arial"/>
          <w:bCs/>
        </w:rPr>
        <w:t xml:space="preserve"> pro vytvoření vhodn</w:t>
      </w:r>
      <w:r w:rsidR="0077392D" w:rsidRPr="003F2BA7">
        <w:rPr>
          <w:rFonts w:ascii="Arial" w:hAnsi="Arial" w:cs="Arial"/>
          <w:bCs/>
        </w:rPr>
        <w:t>ých podmínek nakládání s</w:t>
      </w:r>
      <w:r w:rsidR="00B90344" w:rsidRPr="003F2BA7">
        <w:rPr>
          <w:rFonts w:ascii="Arial" w:hAnsi="Arial" w:cs="Arial"/>
          <w:bCs/>
        </w:rPr>
        <w:t> </w:t>
      </w:r>
      <w:r w:rsidR="0077392D" w:rsidRPr="003F2BA7">
        <w:rPr>
          <w:rFonts w:ascii="Arial" w:hAnsi="Arial" w:cs="Arial"/>
          <w:bCs/>
        </w:rPr>
        <w:t>vodami</w:t>
      </w:r>
      <w:r w:rsidR="00B90344" w:rsidRPr="003F2BA7">
        <w:rPr>
          <w:rFonts w:ascii="Arial" w:hAnsi="Arial" w:cs="Arial"/>
          <w:bCs/>
        </w:rPr>
        <w:t xml:space="preserve">, a to především </w:t>
      </w:r>
      <w:r w:rsidR="000667A6" w:rsidRPr="003F2BA7">
        <w:rPr>
          <w:rFonts w:ascii="Arial" w:hAnsi="Arial" w:cs="Arial"/>
          <w:bCs/>
        </w:rPr>
        <w:t>za účelem snížení</w:t>
      </w:r>
      <w:r w:rsidR="00B90344" w:rsidRPr="003F2BA7">
        <w:rPr>
          <w:rFonts w:ascii="Arial" w:hAnsi="Arial" w:cs="Arial"/>
          <w:bCs/>
        </w:rPr>
        <w:t xml:space="preserve"> </w:t>
      </w:r>
      <w:r w:rsidR="008C3A33" w:rsidRPr="003F2BA7">
        <w:rPr>
          <w:rFonts w:ascii="Arial" w:hAnsi="Arial" w:cs="Arial"/>
          <w:bCs/>
        </w:rPr>
        <w:t xml:space="preserve">doby </w:t>
      </w:r>
      <w:r w:rsidR="00B90344" w:rsidRPr="003F2BA7">
        <w:rPr>
          <w:rFonts w:ascii="Arial" w:hAnsi="Arial" w:cs="Arial"/>
          <w:bCs/>
        </w:rPr>
        <w:t>návratnost</w:t>
      </w:r>
      <w:r w:rsidR="000667A6" w:rsidRPr="003F2BA7">
        <w:rPr>
          <w:rFonts w:ascii="Arial" w:hAnsi="Arial" w:cs="Arial"/>
          <w:bCs/>
        </w:rPr>
        <w:t>i</w:t>
      </w:r>
      <w:r w:rsidR="00B90344" w:rsidRPr="003F2BA7">
        <w:rPr>
          <w:rFonts w:ascii="Arial" w:hAnsi="Arial" w:cs="Arial"/>
          <w:bCs/>
        </w:rPr>
        <w:t xml:space="preserve"> investic v této oblasti</w:t>
      </w:r>
      <w:r w:rsidR="008301F2" w:rsidRPr="003F2BA7">
        <w:rPr>
          <w:rFonts w:ascii="Arial" w:hAnsi="Arial" w:cs="Arial"/>
          <w:bCs/>
        </w:rPr>
        <w:t>.</w:t>
      </w:r>
      <w:r w:rsidR="0077392D" w:rsidRPr="003F2BA7">
        <w:rPr>
          <w:rFonts w:ascii="Arial" w:hAnsi="Arial" w:cs="Arial"/>
          <w:bCs/>
        </w:rPr>
        <w:t xml:space="preserve"> </w:t>
      </w:r>
      <w:r w:rsidR="001063B1" w:rsidRPr="003F2BA7">
        <w:rPr>
          <w:rFonts w:ascii="Arial" w:hAnsi="Arial" w:cs="Arial"/>
          <w:bCs/>
        </w:rPr>
        <w:t xml:space="preserve">Při vývoji nových technologií bude nutné se zaměřit na co nejmenší spotřebu vody či její efektivnější recyklaci, </w:t>
      </w:r>
      <w:r w:rsidR="000667A6" w:rsidRPr="003F2BA7">
        <w:rPr>
          <w:rFonts w:ascii="Arial" w:hAnsi="Arial" w:cs="Arial"/>
          <w:bCs/>
        </w:rPr>
        <w:t xml:space="preserve">což </w:t>
      </w:r>
      <w:r w:rsidR="001063B1" w:rsidRPr="003F2BA7">
        <w:rPr>
          <w:rFonts w:ascii="Arial" w:hAnsi="Arial" w:cs="Arial"/>
          <w:bCs/>
        </w:rPr>
        <w:t>povede k jejímu znovupoužití (i opakovanému) a dalším úsporám spotřeby vody a nákladů na provoz.</w:t>
      </w:r>
      <w:r w:rsidR="0077392D" w:rsidRPr="003F2BA7">
        <w:rPr>
          <w:rFonts w:ascii="Arial" w:hAnsi="Arial" w:cs="Arial"/>
          <w:bCs/>
        </w:rPr>
        <w:t xml:space="preserve"> </w:t>
      </w:r>
      <w:r w:rsidR="006D1045" w:rsidRPr="003F2BA7">
        <w:rPr>
          <w:rFonts w:ascii="Arial" w:hAnsi="Arial" w:cs="Arial"/>
          <w:bCs/>
        </w:rPr>
        <w:t>Zaměření na e</w:t>
      </w:r>
      <w:r w:rsidR="001063B1" w:rsidRPr="003F2BA7">
        <w:rPr>
          <w:rFonts w:ascii="Arial" w:hAnsi="Arial" w:cs="Arial"/>
          <w:bCs/>
        </w:rPr>
        <w:t>fektivnější čištění použitých či recyklovaných vod povede ke snížení spotřeby dodávané vody.</w:t>
      </w:r>
      <w:r w:rsidR="0077392D" w:rsidRPr="003F2BA7">
        <w:rPr>
          <w:rFonts w:ascii="Arial" w:hAnsi="Arial" w:cs="Arial"/>
          <w:bCs/>
        </w:rPr>
        <w:t xml:space="preserve"> </w:t>
      </w:r>
      <w:r w:rsidR="001063B1" w:rsidRPr="003F2BA7">
        <w:rPr>
          <w:rFonts w:ascii="Arial" w:hAnsi="Arial" w:cs="Arial"/>
          <w:bCs/>
        </w:rPr>
        <w:t>Stejné efekty vzniknou i při využívání optimalizace technologií.</w:t>
      </w:r>
      <w:r w:rsidR="00FF2FF6" w:rsidRPr="003F2BA7">
        <w:rPr>
          <w:rFonts w:ascii="Arial" w:hAnsi="Arial" w:cs="Arial"/>
          <w:bCs/>
        </w:rPr>
        <w:t xml:space="preserve"> Klíčovým opatřením</w:t>
      </w:r>
      <w:r w:rsidR="00FF2FF6" w:rsidRPr="003F2BA7">
        <w:rPr>
          <w:rStyle w:val="Znakapoznpodarou"/>
          <w:rFonts w:ascii="Arial" w:hAnsi="Arial" w:cs="Arial"/>
          <w:bCs/>
        </w:rPr>
        <w:footnoteReference w:id="113"/>
      </w:r>
      <w:r w:rsidR="00FF2FF6" w:rsidRPr="003F2BA7">
        <w:rPr>
          <w:rFonts w:ascii="Arial" w:hAnsi="Arial" w:cs="Arial"/>
          <w:bCs/>
        </w:rPr>
        <w:t xml:space="preserve"> by měl být vodní audit, který umožní podnikům analyzovat strukturu jejich vodního hospodářství, nalézt slabá místa a navrhnout konkrétní kroky k jejich odstranění.</w:t>
      </w:r>
    </w:p>
    <w:p w14:paraId="3796BA38" w14:textId="06541CF1" w:rsidR="00AF67E6" w:rsidRPr="003F2BA7" w:rsidRDefault="00AF67E6" w:rsidP="00D41BEE">
      <w:pPr>
        <w:spacing w:after="120" w:line="264" w:lineRule="auto"/>
        <w:jc w:val="both"/>
        <w:rPr>
          <w:rFonts w:ascii="Arial" w:hAnsi="Arial" w:cs="Arial"/>
        </w:rPr>
      </w:pPr>
      <w:r w:rsidRPr="003F2BA7">
        <w:rPr>
          <w:rFonts w:ascii="Arial" w:hAnsi="Arial" w:cs="Arial"/>
        </w:rPr>
        <w:t>V rámci tohoto specifického cíle budou podporovány zejména následující aktivity</w:t>
      </w:r>
      <w:r w:rsidR="00514C31" w:rsidRPr="003F2BA7">
        <w:rPr>
          <w:rStyle w:val="Znakapoznpodarou"/>
          <w:rFonts w:ascii="Arial" w:hAnsi="Arial" w:cs="Arial"/>
          <w:bCs/>
        </w:rPr>
        <w:footnoteReference w:id="114"/>
      </w:r>
      <w:r w:rsidRPr="003F2BA7">
        <w:rPr>
          <w:rFonts w:ascii="Arial" w:hAnsi="Arial" w:cs="Arial"/>
        </w:rPr>
        <w:t>:</w:t>
      </w:r>
    </w:p>
    <w:p w14:paraId="64A73293" w14:textId="30A72922"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P</w:t>
      </w:r>
      <w:r w:rsidR="008F2FB6" w:rsidRPr="003F2BA7">
        <w:rPr>
          <w:rFonts w:ascii="Arial" w:hAnsi="Arial" w:cs="Arial"/>
          <w:bCs/>
        </w:rPr>
        <w:t>roces optimalizace spotřeby vody v rámci samotného výrobního procesu</w:t>
      </w:r>
      <w:ins w:id="1185" w:author="Haco Ivan" w:date="2021-06-01T08:57:00Z">
        <w:r w:rsidR="00047B37" w:rsidRPr="003F2BA7">
          <w:rPr>
            <w:rFonts w:ascii="Arial" w:hAnsi="Arial" w:cs="Arial"/>
            <w:bCs/>
          </w:rPr>
          <w:t>, resp</w:t>
        </w:r>
      </w:ins>
      <w:ins w:id="1186" w:author="Juráš Pavel" w:date="2021-06-02T09:24:00Z">
        <w:r w:rsidR="00FD13E0">
          <w:rPr>
            <w:rFonts w:ascii="Arial" w:hAnsi="Arial" w:cs="Arial"/>
            <w:bCs/>
          </w:rPr>
          <w:t>.</w:t>
        </w:r>
      </w:ins>
      <w:ins w:id="1187" w:author="Haco Ivan" w:date="2021-06-01T08:57:00Z">
        <w:r w:rsidR="00047B37" w:rsidRPr="003F2BA7">
          <w:rPr>
            <w:rFonts w:ascii="Arial" w:hAnsi="Arial" w:cs="Arial"/>
            <w:bCs/>
          </w:rPr>
          <w:t xml:space="preserve"> v procesu poskytování služeb</w:t>
        </w:r>
      </w:ins>
      <w:r w:rsidR="008F2FB6" w:rsidRPr="003F2BA7">
        <w:rPr>
          <w:rFonts w:ascii="Arial" w:hAnsi="Arial" w:cs="Arial"/>
          <w:bCs/>
        </w:rPr>
        <w:t xml:space="preserve"> – zavádění technologických změn, jejichž cílem je primární snížení spotřeby vody, případně i úplná eliminace potřeby vody</w:t>
      </w:r>
      <w:r w:rsidR="000667A6" w:rsidRPr="003F2BA7">
        <w:rPr>
          <w:rFonts w:ascii="Arial" w:hAnsi="Arial" w:cs="Arial"/>
          <w:bCs/>
        </w:rPr>
        <w:t>;</w:t>
      </w:r>
    </w:p>
    <w:p w14:paraId="7D4C2E3B" w14:textId="31ECEB8A"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P</w:t>
      </w:r>
      <w:r w:rsidR="008F2FB6" w:rsidRPr="003F2BA7">
        <w:rPr>
          <w:rFonts w:ascii="Arial" w:hAnsi="Arial" w:cs="Arial"/>
          <w:bCs/>
        </w:rPr>
        <w:t>římá recyklace vody ve výrobních odvětvích s vysokou spotřebou vody (energetika, průmysl potravinářský, papírenský, chemický, textilní, zpracovatelský a recyklační a další)</w:t>
      </w:r>
      <w:r w:rsidR="00583CCA" w:rsidRPr="003F2BA7">
        <w:rPr>
          <w:rFonts w:ascii="Arial" w:hAnsi="Arial" w:cs="Arial"/>
          <w:bCs/>
        </w:rPr>
        <w:t>, přímá recyklace ve vybraných odvětvích služeb</w:t>
      </w:r>
      <w:r w:rsidR="008F2FB6" w:rsidRPr="003F2BA7">
        <w:rPr>
          <w:rFonts w:ascii="Arial" w:hAnsi="Arial" w:cs="Arial"/>
          <w:bCs/>
        </w:rPr>
        <w:t>, instalace uzavřených cirkulačních okruhů namísto lineárních/otevřených</w:t>
      </w:r>
      <w:r w:rsidR="000667A6" w:rsidRPr="003F2BA7">
        <w:rPr>
          <w:rFonts w:ascii="Arial" w:hAnsi="Arial" w:cs="Arial"/>
          <w:bCs/>
        </w:rPr>
        <w:t>;</w:t>
      </w:r>
    </w:p>
    <w:p w14:paraId="6E967ECC" w14:textId="6914E6F8"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O</w:t>
      </w:r>
      <w:r w:rsidR="001D0678" w:rsidRPr="003F2BA7">
        <w:rPr>
          <w:rFonts w:ascii="Arial" w:hAnsi="Arial" w:cs="Arial"/>
          <w:bCs/>
        </w:rPr>
        <w:t>pětovné využívání</w:t>
      </w:r>
      <w:r w:rsidR="008F2FB6" w:rsidRPr="003F2BA7">
        <w:rPr>
          <w:rFonts w:ascii="Arial" w:hAnsi="Arial" w:cs="Arial"/>
          <w:bCs/>
        </w:rPr>
        <w:t xml:space="preserve"> znečištěné/využité provozní vody v jiných procesech – instalace filtračních technologií (např. pro vody znečištěné pouze tuhými látkami) a pro přípravu vody k dalšímu jinému využití v rámci podniku, včetně sociálních zařízení</w:t>
      </w:r>
      <w:r w:rsidR="000667A6" w:rsidRPr="003F2BA7">
        <w:rPr>
          <w:rFonts w:ascii="Arial" w:hAnsi="Arial" w:cs="Arial"/>
          <w:bCs/>
        </w:rPr>
        <w:t>;</w:t>
      </w:r>
    </w:p>
    <w:p w14:paraId="1E8B5192" w14:textId="61EDB021"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O</w:t>
      </w:r>
      <w:r w:rsidR="008F2FB6" w:rsidRPr="003F2BA7">
        <w:rPr>
          <w:rFonts w:ascii="Arial" w:hAnsi="Arial" w:cs="Arial"/>
          <w:bCs/>
        </w:rPr>
        <w:t>ptimalizace využívání vody v obslužných provozech podniků (mimo hlavní výrobní proces) – údržba, logistika, doprava, sociální zařízení</w:t>
      </w:r>
      <w:r w:rsidR="000667A6" w:rsidRPr="003F2BA7">
        <w:rPr>
          <w:rFonts w:ascii="Arial" w:hAnsi="Arial" w:cs="Arial"/>
          <w:bCs/>
        </w:rPr>
        <w:t>;</w:t>
      </w:r>
    </w:p>
    <w:p w14:paraId="61C51272" w14:textId="768ABB60"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lastRenderedPageBreak/>
        <w:t>S</w:t>
      </w:r>
      <w:r w:rsidR="008F2FB6" w:rsidRPr="003F2BA7">
        <w:rPr>
          <w:rFonts w:ascii="Arial" w:hAnsi="Arial" w:cs="Arial"/>
          <w:bCs/>
        </w:rPr>
        <w:t>nižování ztrát vody v uzavřených okruzích nebo rozvodech vody</w:t>
      </w:r>
      <w:r w:rsidR="000667A6" w:rsidRPr="003F2BA7">
        <w:rPr>
          <w:rFonts w:ascii="Arial" w:hAnsi="Arial" w:cs="Arial"/>
          <w:bCs/>
        </w:rPr>
        <w:t>;</w:t>
      </w:r>
    </w:p>
    <w:p w14:paraId="60619965" w14:textId="43434677"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V</w:t>
      </w:r>
      <w:r w:rsidR="008F2FB6" w:rsidRPr="003F2BA7">
        <w:rPr>
          <w:rFonts w:ascii="Arial" w:hAnsi="Arial" w:cs="Arial"/>
          <w:bCs/>
        </w:rPr>
        <w:t>yužívání potenciálu odpadní páry (záchyt a odběr tepla a další využití v technologickém procesu podniku)</w:t>
      </w:r>
      <w:r w:rsidR="000667A6" w:rsidRPr="003F2BA7">
        <w:rPr>
          <w:rFonts w:ascii="Arial" w:hAnsi="Arial" w:cs="Arial"/>
          <w:bCs/>
        </w:rPr>
        <w:t>;</w:t>
      </w:r>
    </w:p>
    <w:p w14:paraId="1B46ACCF" w14:textId="06F30EFD"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O</w:t>
      </w:r>
      <w:r w:rsidR="008F2FB6" w:rsidRPr="003F2BA7">
        <w:rPr>
          <w:rFonts w:ascii="Arial" w:hAnsi="Arial" w:cs="Arial"/>
          <w:bCs/>
        </w:rPr>
        <w:t>ptimalizace technologie chlazení (náhrada otevřených chladicích věží se skrápěním adiabatickým chlazením)</w:t>
      </w:r>
      <w:r w:rsidR="000667A6" w:rsidRPr="003F2BA7">
        <w:rPr>
          <w:rFonts w:ascii="Arial" w:hAnsi="Arial" w:cs="Arial"/>
          <w:bCs/>
        </w:rPr>
        <w:t>;</w:t>
      </w:r>
    </w:p>
    <w:p w14:paraId="01603102" w14:textId="3592A586"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J</w:t>
      </w:r>
      <w:r w:rsidR="008F2FB6" w:rsidRPr="003F2BA7">
        <w:rPr>
          <w:rFonts w:ascii="Arial" w:hAnsi="Arial" w:cs="Arial"/>
          <w:bCs/>
        </w:rPr>
        <w:t xml:space="preserve">ímání, akumulace a využívání dešťové </w:t>
      </w:r>
      <w:r w:rsidR="000D1FE2" w:rsidRPr="003F2BA7">
        <w:rPr>
          <w:rFonts w:ascii="Arial" w:hAnsi="Arial" w:cs="Arial"/>
          <w:bCs/>
        </w:rPr>
        <w:t xml:space="preserve">a užitkové </w:t>
      </w:r>
      <w:r w:rsidR="008F2FB6" w:rsidRPr="003F2BA7">
        <w:rPr>
          <w:rFonts w:ascii="Arial" w:hAnsi="Arial" w:cs="Arial"/>
          <w:bCs/>
        </w:rPr>
        <w:t>vody</w:t>
      </w:r>
      <w:r w:rsidR="000667A6" w:rsidRPr="003F2BA7">
        <w:rPr>
          <w:rFonts w:ascii="Arial" w:hAnsi="Arial" w:cs="Arial"/>
          <w:bCs/>
        </w:rPr>
        <w:t>;</w:t>
      </w:r>
    </w:p>
    <w:p w14:paraId="6244C8DB" w14:textId="55E4E690"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Z</w:t>
      </w:r>
      <w:r w:rsidR="008F2FB6" w:rsidRPr="003F2BA7">
        <w:rPr>
          <w:rFonts w:ascii="Arial" w:hAnsi="Arial" w:cs="Arial"/>
          <w:bCs/>
        </w:rPr>
        <w:t>lepšení infrastruktury, zejména vybudování nebo modernizace systémů pro monitorování netěsností rozvodů vod</w:t>
      </w:r>
      <w:r w:rsidR="000667A6" w:rsidRPr="003F2BA7">
        <w:rPr>
          <w:rFonts w:ascii="Arial" w:hAnsi="Arial" w:cs="Arial"/>
          <w:bCs/>
        </w:rPr>
        <w:t>;</w:t>
      </w:r>
    </w:p>
    <w:p w14:paraId="03DA5D12" w14:textId="496DF6D5"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Z</w:t>
      </w:r>
      <w:r w:rsidR="008F2FB6" w:rsidRPr="003F2BA7">
        <w:rPr>
          <w:rFonts w:ascii="Arial" w:hAnsi="Arial" w:cs="Arial"/>
          <w:bCs/>
        </w:rPr>
        <w:t>výšení spolehlivosti zásobování uživatelů vody posílením kapacity záložních zdrojů povrchové vody a zlepšením jakosti vody dodávané záložními zdroji</w:t>
      </w:r>
      <w:r w:rsidR="000667A6" w:rsidRPr="003F2BA7">
        <w:rPr>
          <w:rFonts w:ascii="Arial" w:hAnsi="Arial" w:cs="Arial"/>
          <w:bCs/>
        </w:rPr>
        <w:t>;</w:t>
      </w:r>
    </w:p>
    <w:p w14:paraId="6B311C81" w14:textId="1AA31F06"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I</w:t>
      </w:r>
      <w:r w:rsidR="008F2FB6" w:rsidRPr="003F2BA7">
        <w:rPr>
          <w:rFonts w:ascii="Arial" w:hAnsi="Arial" w:cs="Arial"/>
          <w:bCs/>
        </w:rPr>
        <w:t>nstalace systémů suchého čištění dopravních prostředků</w:t>
      </w:r>
      <w:r w:rsidR="000667A6" w:rsidRPr="003F2BA7">
        <w:rPr>
          <w:rFonts w:ascii="Arial" w:hAnsi="Arial" w:cs="Arial"/>
          <w:bCs/>
        </w:rPr>
        <w:t>;</w:t>
      </w:r>
    </w:p>
    <w:p w14:paraId="561F7E11" w14:textId="7EE9F441"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Z</w:t>
      </w:r>
      <w:r w:rsidR="008F2FB6" w:rsidRPr="003F2BA7">
        <w:rPr>
          <w:rFonts w:ascii="Arial" w:hAnsi="Arial" w:cs="Arial"/>
          <w:bCs/>
        </w:rPr>
        <w:t>řízení vodních ploch sloužící pro zadržení vody v</w:t>
      </w:r>
      <w:r w:rsidR="007924FA" w:rsidRPr="003F2BA7">
        <w:rPr>
          <w:rFonts w:ascii="Arial" w:hAnsi="Arial" w:cs="Arial"/>
          <w:bCs/>
        </w:rPr>
        <w:t xml:space="preserve"> areálech podniků</w:t>
      </w:r>
      <w:r w:rsidR="000667A6" w:rsidRPr="003F2BA7">
        <w:rPr>
          <w:rFonts w:ascii="Arial" w:hAnsi="Arial" w:cs="Arial"/>
          <w:bCs/>
        </w:rPr>
        <w:t>;</w:t>
      </w:r>
    </w:p>
    <w:p w14:paraId="11344019" w14:textId="704C61F6" w:rsidR="008F2FB6" w:rsidRPr="003F2BA7" w:rsidRDefault="00C4198A"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bCs/>
        </w:rPr>
        <w:t>N</w:t>
      </w:r>
      <w:r w:rsidR="008F2FB6" w:rsidRPr="003F2BA7">
        <w:rPr>
          <w:rFonts w:ascii="Arial" w:hAnsi="Arial" w:cs="Arial"/>
          <w:bCs/>
        </w:rPr>
        <w:t>ákup poradenských služeb pro MSP zacílených na zpracování plánu recyklace vody ve výrobních odvětvích</w:t>
      </w:r>
      <w:r w:rsidR="000667A6" w:rsidRPr="003F2BA7">
        <w:rPr>
          <w:rFonts w:ascii="Arial" w:hAnsi="Arial" w:cs="Arial"/>
          <w:bCs/>
        </w:rPr>
        <w:t>;</w:t>
      </w:r>
    </w:p>
    <w:p w14:paraId="6B9F7D6A" w14:textId="627F7245" w:rsidR="00B44AEE" w:rsidRPr="003F2BA7" w:rsidRDefault="00B44AEE" w:rsidP="008F3959">
      <w:pPr>
        <w:pStyle w:val="Odstavecseseznamem"/>
        <w:numPr>
          <w:ilvl w:val="0"/>
          <w:numId w:val="23"/>
        </w:numPr>
        <w:overflowPunct/>
        <w:autoSpaceDE/>
        <w:autoSpaceDN/>
        <w:adjustRightInd/>
        <w:spacing w:after="120" w:line="264" w:lineRule="auto"/>
        <w:contextualSpacing w:val="0"/>
        <w:jc w:val="both"/>
        <w:textAlignment w:val="auto"/>
        <w:rPr>
          <w:rFonts w:ascii="Arial" w:hAnsi="Arial" w:cs="Arial"/>
          <w:bCs/>
        </w:rPr>
      </w:pPr>
      <w:r w:rsidRPr="003F2BA7">
        <w:rPr>
          <w:rFonts w:ascii="Arial" w:hAnsi="Arial" w:cs="Arial"/>
        </w:rPr>
        <w:t>Revitalizace podnikových areálů a okolí komerčních budov k adaptaci na změnu klimatu, např. výsadbou funkční vegetace</w:t>
      </w:r>
      <w:r w:rsidR="008A1838" w:rsidRPr="003F2BA7">
        <w:rPr>
          <w:rFonts w:ascii="Arial" w:hAnsi="Arial" w:cs="Arial"/>
        </w:rPr>
        <w:t xml:space="preserve"> a zřizováním tzv. vegetačních střech</w:t>
      </w:r>
      <w:r w:rsidR="000667A6" w:rsidRPr="003F2BA7">
        <w:rPr>
          <w:rFonts w:ascii="Arial" w:hAnsi="Arial" w:cs="Arial"/>
        </w:rPr>
        <w:t>.</w:t>
      </w:r>
    </w:p>
    <w:p w14:paraId="4B8B1C7D" w14:textId="77777777" w:rsidR="0077392D" w:rsidRPr="003F2BA7" w:rsidRDefault="0077392D" w:rsidP="00D41BEE">
      <w:pPr>
        <w:overflowPunct/>
        <w:autoSpaceDE/>
        <w:autoSpaceDN/>
        <w:adjustRightInd/>
        <w:spacing w:after="120" w:line="264" w:lineRule="auto"/>
        <w:textAlignment w:val="auto"/>
        <w:rPr>
          <w:rFonts w:ascii="Arial" w:eastAsiaTheme="minorHAnsi" w:hAnsi="Arial" w:cs="Arial"/>
          <w:b/>
          <w:bCs/>
        </w:rPr>
      </w:pPr>
    </w:p>
    <w:p w14:paraId="47AACBA7" w14:textId="77777777" w:rsidR="00614946" w:rsidRPr="003F2BA7" w:rsidRDefault="00614946" w:rsidP="00D41BEE">
      <w:pPr>
        <w:overflowPunct/>
        <w:autoSpaceDE/>
        <w:autoSpaceDN/>
        <w:adjustRightInd/>
        <w:spacing w:after="120" w:line="264" w:lineRule="auto"/>
        <w:textAlignment w:val="auto"/>
        <w:rPr>
          <w:rFonts w:ascii="Arial" w:eastAsiaTheme="minorHAnsi" w:hAnsi="Arial" w:cs="Arial"/>
          <w:b/>
          <w:bCs/>
        </w:rPr>
      </w:pPr>
      <w:r w:rsidRPr="003F2BA7">
        <w:rPr>
          <w:rFonts w:ascii="Arial" w:eastAsiaTheme="minorHAnsi" w:hAnsi="Arial" w:cs="Arial"/>
          <w:b/>
          <w:bCs/>
        </w:rPr>
        <w:t xml:space="preserve">Očekávaný příspěvek podporovaných aktivit ke specifickému cíli: </w:t>
      </w:r>
    </w:p>
    <w:p w14:paraId="6BEFFEE4" w14:textId="17E1CA4E" w:rsidR="00614946" w:rsidRPr="003F2BA7" w:rsidRDefault="00614946" w:rsidP="00D41BEE">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Výsledkem intervencí by měly být přínosy ve formě snížení množství dodávaných vod pro potřeby průmyslu a energetiky, a tím zlepšení trvale udržitelného hospodaření s vodou a optimalizace spotřeby vody v</w:t>
      </w:r>
      <w:del w:id="1188" w:author="Haco Ivan" w:date="2021-06-01T08:58:00Z">
        <w:r w:rsidRPr="003F2BA7" w:rsidDel="00047B37">
          <w:rPr>
            <w:rFonts w:ascii="Arial" w:hAnsi="Arial" w:cs="Arial"/>
            <w:bCs/>
          </w:rPr>
          <w:delText xml:space="preserve"> </w:delText>
        </w:r>
      </w:del>
      <w:ins w:id="1189" w:author="Haco Ivan" w:date="2021-06-01T08:58:00Z">
        <w:r w:rsidR="00047B37" w:rsidRPr="003F2BA7">
          <w:rPr>
            <w:rFonts w:ascii="Arial" w:hAnsi="Arial" w:cs="Arial"/>
            <w:bCs/>
          </w:rPr>
          <w:t> </w:t>
        </w:r>
      </w:ins>
      <w:r w:rsidRPr="003F2BA7">
        <w:rPr>
          <w:rFonts w:ascii="Arial" w:hAnsi="Arial" w:cs="Arial"/>
          <w:bCs/>
        </w:rPr>
        <w:t>průmyslu</w:t>
      </w:r>
      <w:ins w:id="1190" w:author="Haco Ivan" w:date="2021-06-01T08:58:00Z">
        <w:r w:rsidR="00047B37" w:rsidRPr="003F2BA7">
          <w:rPr>
            <w:rFonts w:ascii="Arial" w:hAnsi="Arial" w:cs="Arial"/>
            <w:bCs/>
          </w:rPr>
          <w:t>,</w:t>
        </w:r>
      </w:ins>
      <w:del w:id="1191" w:author="Haco Ivan" w:date="2021-06-01T08:58:00Z">
        <w:r w:rsidRPr="003F2BA7" w:rsidDel="00047B37">
          <w:rPr>
            <w:rFonts w:ascii="Arial" w:hAnsi="Arial" w:cs="Arial"/>
            <w:bCs/>
          </w:rPr>
          <w:delText xml:space="preserve"> a</w:delText>
        </w:r>
      </w:del>
      <w:r w:rsidRPr="003F2BA7">
        <w:rPr>
          <w:rFonts w:ascii="Arial" w:hAnsi="Arial" w:cs="Arial"/>
          <w:bCs/>
        </w:rPr>
        <w:t xml:space="preserve"> energetice</w:t>
      </w:r>
      <w:ins w:id="1192" w:author="Haco Ivan" w:date="2021-06-01T08:58:00Z">
        <w:r w:rsidR="00047B37" w:rsidRPr="003F2BA7">
          <w:rPr>
            <w:rFonts w:ascii="Arial" w:hAnsi="Arial" w:cs="Arial"/>
            <w:bCs/>
          </w:rPr>
          <w:t xml:space="preserve"> </w:t>
        </w:r>
      </w:ins>
      <w:ins w:id="1193" w:author="Juráš Pavel" w:date="2021-06-02T09:25:00Z">
        <w:r w:rsidR="00FD13E0">
          <w:rPr>
            <w:rFonts w:ascii="Arial" w:hAnsi="Arial" w:cs="Arial"/>
            <w:bCs/>
          </w:rPr>
          <w:t xml:space="preserve">nebo </w:t>
        </w:r>
      </w:ins>
      <w:ins w:id="1194" w:author="Haco Ivan" w:date="2021-06-01T08:58:00Z">
        <w:r w:rsidR="00047B37" w:rsidRPr="003F2BA7">
          <w:rPr>
            <w:rFonts w:ascii="Arial" w:hAnsi="Arial" w:cs="Arial"/>
            <w:bCs/>
          </w:rPr>
          <w:t>službách</w:t>
        </w:r>
      </w:ins>
      <w:r w:rsidRPr="003F2BA7">
        <w:rPr>
          <w:rFonts w:ascii="Arial" w:hAnsi="Arial" w:cs="Arial"/>
          <w:bCs/>
        </w:rPr>
        <w:t xml:space="preserve">. V podnikatelských subjektech následně dojde ke snížení nákladů </w:t>
      </w:r>
      <w:r w:rsidR="00BC68E4" w:rsidRPr="003F2BA7">
        <w:rPr>
          <w:rFonts w:ascii="Arial" w:hAnsi="Arial" w:cs="Arial"/>
          <w:bCs/>
        </w:rPr>
        <w:t xml:space="preserve">a zvýšení konkurenceschopnosti. </w:t>
      </w:r>
      <w:r w:rsidRPr="003F2BA7">
        <w:rPr>
          <w:rFonts w:ascii="Arial" w:hAnsi="Arial" w:cs="Arial"/>
          <w:bCs/>
        </w:rPr>
        <w:t xml:space="preserve">Efektivní nakládání s vodou </w:t>
      </w:r>
      <w:r w:rsidR="00BC68E4" w:rsidRPr="003F2BA7">
        <w:rPr>
          <w:rFonts w:ascii="Arial" w:hAnsi="Arial" w:cs="Arial"/>
          <w:bCs/>
        </w:rPr>
        <w:t xml:space="preserve">rovněž </w:t>
      </w:r>
      <w:r w:rsidRPr="003F2BA7">
        <w:rPr>
          <w:rFonts w:ascii="Arial" w:hAnsi="Arial" w:cs="Arial"/>
          <w:bCs/>
        </w:rPr>
        <w:t>přispěje k vývoji nových technologií s nižší spotřebou vody využívající recyklaci a znovuvyužití vod.</w:t>
      </w:r>
    </w:p>
    <w:p w14:paraId="4F54FCBD" w14:textId="1A21BAF3" w:rsidR="0025046D" w:rsidRPr="003F2BA7" w:rsidRDefault="00614946" w:rsidP="0025046D">
      <w:pPr>
        <w:overflowPunct/>
        <w:autoSpaceDE/>
        <w:autoSpaceDN/>
        <w:adjustRightInd/>
        <w:spacing w:after="240" w:line="264" w:lineRule="auto"/>
        <w:jc w:val="both"/>
        <w:textAlignment w:val="auto"/>
        <w:rPr>
          <w:rFonts w:ascii="Arial" w:hAnsi="Arial" w:cs="Arial"/>
          <w:bCs/>
        </w:rPr>
      </w:pPr>
      <w:r w:rsidRPr="003F2BA7">
        <w:rPr>
          <w:rFonts w:ascii="Arial" w:hAnsi="Arial" w:cs="Arial"/>
          <w:bCs/>
        </w:rPr>
        <w:t>S ohledem na probíhající změny klimatu a výskyt období s nedostatečnými dešťovými srážkami v sektoru průmyslu</w:t>
      </w:r>
      <w:ins w:id="1195" w:author="Haco Ivan" w:date="2021-06-01T08:58:00Z">
        <w:r w:rsidR="00047B37" w:rsidRPr="003F2BA7">
          <w:rPr>
            <w:rFonts w:ascii="Arial" w:hAnsi="Arial" w:cs="Arial"/>
            <w:bCs/>
          </w:rPr>
          <w:t>, služeb</w:t>
        </w:r>
      </w:ins>
      <w:r w:rsidRPr="003F2BA7">
        <w:rPr>
          <w:rFonts w:ascii="Arial" w:hAnsi="Arial" w:cs="Arial"/>
          <w:bCs/>
        </w:rPr>
        <w:t xml:space="preserve"> a výroby energie dojde k úsporám spotřeby vody, znovuvyužití šedých vod i recyklace průmyslových vod, snížení spotřeby a vytváření dostatečných zásob vody pro období jejího nedostatku (v době sucha vlivem změny klimatu). Současně dojde k zachování stability ekosystémů a jimi poskytovaných ekosystémových služeb v ČR a zmírňování následků hydrologických extrémů, zachování většího množství vod pro vodní ekosystémy a pro zásobování podzemních vod, a do budoucna zvýšení odolnosti průmyslu</w:t>
      </w:r>
      <w:ins w:id="1196" w:author="Haco Ivan" w:date="2021-06-01T08:58:00Z">
        <w:r w:rsidR="00047B37" w:rsidRPr="003F2BA7">
          <w:rPr>
            <w:rFonts w:ascii="Arial" w:hAnsi="Arial" w:cs="Arial"/>
            <w:bCs/>
          </w:rPr>
          <w:t xml:space="preserve"> a služeb</w:t>
        </w:r>
      </w:ins>
      <w:r w:rsidRPr="003F2BA7">
        <w:rPr>
          <w:rFonts w:ascii="Arial" w:hAnsi="Arial" w:cs="Arial"/>
          <w:bCs/>
        </w:rPr>
        <w:t xml:space="preserve"> vůči změnám klimatu.</w:t>
      </w:r>
    </w:p>
    <w:p w14:paraId="1E1FDC56" w14:textId="3E7CA865" w:rsidR="008F2FB6" w:rsidRPr="003F2BA7" w:rsidRDefault="008F2FB6" w:rsidP="0025046D">
      <w:pPr>
        <w:overflowPunct/>
        <w:autoSpaceDE/>
        <w:autoSpaceDN/>
        <w:adjustRightInd/>
        <w:spacing w:after="120" w:line="264" w:lineRule="auto"/>
        <w:jc w:val="both"/>
        <w:textAlignment w:val="auto"/>
        <w:rPr>
          <w:rFonts w:ascii="Arial" w:hAnsi="Arial" w:cs="Arial"/>
          <w:bCs/>
        </w:rPr>
      </w:pPr>
      <w:r w:rsidRPr="003F2BA7">
        <w:rPr>
          <w:rFonts w:ascii="Arial" w:hAnsi="Arial" w:cs="Arial"/>
          <w:b/>
          <w:i/>
          <w:iCs/>
          <w:u w:val="single"/>
        </w:rPr>
        <w:t>Hlavní cílové skupiny</w:t>
      </w:r>
    </w:p>
    <w:p w14:paraId="0B1A113E" w14:textId="53230DAF" w:rsidR="00E5032D" w:rsidRPr="003F2BA7" w:rsidRDefault="00E5032D" w:rsidP="00B25A73">
      <w:pPr>
        <w:spacing w:after="120" w:line="264" w:lineRule="auto"/>
        <w:jc w:val="both"/>
        <w:rPr>
          <w:rFonts w:ascii="Arial" w:hAnsi="Arial" w:cs="Arial"/>
          <w:color w:val="000000" w:themeColor="text1"/>
        </w:rPr>
      </w:pPr>
      <w:r w:rsidRPr="003F2BA7">
        <w:rPr>
          <w:rFonts w:ascii="Arial" w:hAnsi="Arial" w:cs="Arial"/>
          <w:color w:val="000000" w:themeColor="text1"/>
        </w:rPr>
        <w:t xml:space="preserve">Cílovými skupinami </w:t>
      </w:r>
      <w:r w:rsidR="000667A6" w:rsidRPr="003F2BA7">
        <w:rPr>
          <w:rFonts w:ascii="Arial" w:hAnsi="Arial" w:cs="Arial"/>
          <w:color w:val="000000" w:themeColor="text1"/>
        </w:rPr>
        <w:t>js</w:t>
      </w:r>
      <w:r w:rsidRPr="003F2BA7">
        <w:rPr>
          <w:rFonts w:ascii="Arial" w:hAnsi="Arial" w:cs="Arial"/>
          <w:color w:val="000000" w:themeColor="text1"/>
        </w:rPr>
        <w:t>ou primárně podnikatelské subjekty, zejména průmyslové podniky či výrobci energie s potřebou zajistit trvale udržitelné hospodaření s vodou a optimalizaci spotřeby vody v průmyslu a energetice, a tím i ekonomické dopady a zvýšení konkurenceschopnosti podniků.</w:t>
      </w:r>
      <w:r w:rsidR="00E615B2" w:rsidRPr="003F2BA7">
        <w:rPr>
          <w:rFonts w:ascii="Arial" w:hAnsi="Arial" w:cs="Arial"/>
          <w:color w:val="000000" w:themeColor="text1"/>
        </w:rPr>
        <w:t xml:space="preserve"> Optimalizace</w:t>
      </w:r>
      <w:del w:id="1197" w:author="Haco Ivan" w:date="2021-06-01T08:59:00Z">
        <w:r w:rsidR="00E615B2" w:rsidRPr="003F2BA7" w:rsidDel="00047B37">
          <w:rPr>
            <w:rFonts w:ascii="Arial" w:hAnsi="Arial" w:cs="Arial"/>
            <w:color w:val="000000" w:themeColor="text1"/>
          </w:rPr>
          <w:delText xml:space="preserve"> </w:delText>
        </w:r>
      </w:del>
      <w:r w:rsidR="00E615B2" w:rsidRPr="003F2BA7">
        <w:rPr>
          <w:rFonts w:ascii="Arial" w:hAnsi="Arial" w:cs="Arial"/>
          <w:color w:val="000000" w:themeColor="text1"/>
        </w:rPr>
        <w:t xml:space="preserve"> spotřeby vody, vedoucí k jejímu celkovému snížení, se projeví ve snížení množství vypouštěných odpadních vod a zvýšenou kvalitou vodních toků v místě vypouštění a dle směrnice </w:t>
      </w:r>
      <w:r w:rsidR="00EF42BB" w:rsidRPr="003F2BA7">
        <w:rPr>
          <w:rFonts w:ascii="Arial" w:hAnsi="Arial" w:cs="Arial"/>
          <w:color w:val="000000" w:themeColor="text1"/>
          <w:shd w:val="clear" w:color="auto" w:fill="FFFFFF"/>
        </w:rPr>
        <w:t>2010/75/EU o průmyslových emisích (</w:t>
      </w:r>
      <w:r w:rsidR="00EF42BB" w:rsidRPr="003F2BA7">
        <w:rPr>
          <w:rFonts w:ascii="Arial" w:hAnsi="Arial" w:cs="Arial"/>
          <w:bCs/>
          <w:color w:val="000000" w:themeColor="text1"/>
          <w:shd w:val="clear" w:color="auto" w:fill="FFFFFF"/>
        </w:rPr>
        <w:t>IED</w:t>
      </w:r>
      <w:r w:rsidR="00EF42BB" w:rsidRPr="003F2BA7">
        <w:rPr>
          <w:rFonts w:ascii="Arial" w:hAnsi="Arial" w:cs="Arial"/>
          <w:color w:val="000000" w:themeColor="text1"/>
          <w:shd w:val="clear" w:color="auto" w:fill="FFFFFF"/>
        </w:rPr>
        <w:t>)</w:t>
      </w:r>
      <w:r w:rsidR="00E615B2" w:rsidRPr="003F2BA7">
        <w:rPr>
          <w:rFonts w:ascii="Arial" w:hAnsi="Arial" w:cs="Arial"/>
          <w:color w:val="000000" w:themeColor="text1"/>
        </w:rPr>
        <w:t xml:space="preserve"> by měla odpovídat BAT dle souvisejících předpisů.</w:t>
      </w:r>
      <w:r w:rsidR="003B06FE" w:rsidRPr="003F2BA7">
        <w:rPr>
          <w:rFonts w:ascii="Arial" w:hAnsi="Arial" w:cs="Arial"/>
          <w:color w:val="000000" w:themeColor="text1"/>
        </w:rPr>
        <w:t xml:space="preserve"> </w:t>
      </w:r>
      <w:r w:rsidRPr="003F2BA7">
        <w:rPr>
          <w:rFonts w:ascii="Arial" w:hAnsi="Arial" w:cs="Arial"/>
          <w:color w:val="000000" w:themeColor="text1"/>
        </w:rPr>
        <w:t>Nezbytným dopadem bude zajištění funkčnosti kritické infrastruktury (zejména elektráren), dané zákonem 240/2000 Sb. o krizovém řízení, kde hrozí nebezpečí útlumu nebo zastavení výroby v průmyslových a energetických objektech z důvodu nedostatku disponibilní vody, což by mělo následně dopady na zaměstnanost v těchto podnicích.</w:t>
      </w:r>
      <w:r w:rsidR="00B25A73" w:rsidRPr="003F2BA7">
        <w:rPr>
          <w:rFonts w:ascii="Arial" w:hAnsi="Arial" w:cs="Arial"/>
          <w:color w:val="000000" w:themeColor="text1"/>
        </w:rPr>
        <w:t xml:space="preserve"> </w:t>
      </w:r>
      <w:r w:rsidR="00B33A4D" w:rsidRPr="003F2BA7">
        <w:rPr>
          <w:rFonts w:ascii="Arial" w:hAnsi="Arial" w:cs="Arial"/>
          <w:color w:val="000000" w:themeColor="text1"/>
        </w:rPr>
        <w:t>Cílovou skupinou budou rovněž i podnikatelé v rámci vybraných služeb</w:t>
      </w:r>
      <w:r w:rsidR="004C25D7" w:rsidRPr="003F2BA7">
        <w:rPr>
          <w:rFonts w:ascii="Arial" w:hAnsi="Arial" w:cs="Arial"/>
        </w:rPr>
        <w:t xml:space="preserve"> </w:t>
      </w:r>
      <w:r w:rsidR="004C25D7" w:rsidRPr="003F2BA7">
        <w:rPr>
          <w:rFonts w:ascii="Arial" w:hAnsi="Arial" w:cs="Arial"/>
          <w:color w:val="000000" w:themeColor="text1"/>
        </w:rPr>
        <w:t>a oborů ekonomických činností specifikovaných dle CZ NACE</w:t>
      </w:r>
      <w:r w:rsidR="00B33A4D" w:rsidRPr="003F2BA7">
        <w:rPr>
          <w:rFonts w:ascii="Arial" w:hAnsi="Arial" w:cs="Arial"/>
          <w:color w:val="000000" w:themeColor="text1"/>
        </w:rPr>
        <w:t xml:space="preserve">. </w:t>
      </w:r>
      <w:r w:rsidRPr="003F2BA7">
        <w:rPr>
          <w:rFonts w:ascii="Arial" w:hAnsi="Arial" w:cs="Arial"/>
          <w:color w:val="000000" w:themeColor="text1"/>
        </w:rPr>
        <w:t>Přínosy projektu nelze vztahovat pouze na příjemce podpory, ale na okolí místa realizace projektu, které bude profitovat z opatření na snížení spotřeby vody.</w:t>
      </w:r>
    </w:p>
    <w:p w14:paraId="61D57657" w14:textId="2D30420B" w:rsidR="00D678F1" w:rsidRPr="003F2BA7" w:rsidRDefault="009F655A" w:rsidP="0025046D">
      <w:pPr>
        <w:spacing w:after="240" w:line="264" w:lineRule="auto"/>
        <w:jc w:val="both"/>
        <w:rPr>
          <w:rFonts w:ascii="Arial" w:hAnsi="Arial" w:cs="Arial"/>
          <w:color w:val="000000" w:themeColor="text1"/>
        </w:rPr>
      </w:pPr>
      <w:r w:rsidRPr="003F2BA7">
        <w:rPr>
          <w:rFonts w:ascii="Arial" w:eastAsiaTheme="majorEastAsia" w:hAnsi="Arial" w:cs="Arial"/>
          <w:u w:val="single"/>
        </w:rPr>
        <w:lastRenderedPageBreak/>
        <w:t>Příjemci podpory</w:t>
      </w:r>
      <w:r w:rsidR="00D678F1" w:rsidRPr="003F2BA7">
        <w:rPr>
          <w:rFonts w:ascii="Arial" w:hAnsi="Arial" w:cs="Arial"/>
          <w:color w:val="000000" w:themeColor="text1"/>
          <w:u w:val="single"/>
        </w:rPr>
        <w:t>:</w:t>
      </w:r>
      <w:r w:rsidR="00D678F1" w:rsidRPr="003F2BA7">
        <w:rPr>
          <w:rFonts w:ascii="Arial" w:hAnsi="Arial" w:cs="Arial"/>
          <w:color w:val="000000" w:themeColor="text1"/>
        </w:rPr>
        <w:t xml:space="preserve"> podnikatelské subjekty</w:t>
      </w:r>
      <w:r w:rsidR="002772FF" w:rsidRPr="003F2BA7">
        <w:rPr>
          <w:rFonts w:ascii="Arial" w:hAnsi="Arial" w:cs="Arial"/>
          <w:color w:val="000000" w:themeColor="text1"/>
        </w:rPr>
        <w:t xml:space="preserve"> </w:t>
      </w:r>
      <w:r w:rsidR="00124F8C" w:rsidRPr="003F2BA7">
        <w:rPr>
          <w:rFonts w:ascii="Arial" w:hAnsi="Arial" w:cs="Arial"/>
          <w:color w:val="000000" w:themeColor="text1"/>
        </w:rPr>
        <w:t>(malé a střední podniky, velké podniky</w:t>
      </w:r>
      <w:r w:rsidR="009654D2" w:rsidRPr="003F2BA7">
        <w:rPr>
          <w:rStyle w:val="Znakapoznpodarou"/>
          <w:rFonts w:ascii="Arial" w:hAnsi="Arial" w:cs="Arial"/>
          <w:color w:val="000000" w:themeColor="text1"/>
        </w:rPr>
        <w:footnoteReference w:id="115"/>
      </w:r>
      <w:r w:rsidR="00124F8C" w:rsidRPr="003F2BA7">
        <w:rPr>
          <w:rFonts w:ascii="Arial" w:hAnsi="Arial" w:cs="Arial"/>
          <w:color w:val="000000" w:themeColor="text1"/>
        </w:rPr>
        <w:t>)</w:t>
      </w:r>
      <w:r w:rsidR="00D678F1" w:rsidRPr="003F2BA7">
        <w:rPr>
          <w:rFonts w:ascii="Arial" w:hAnsi="Arial" w:cs="Arial"/>
          <w:color w:val="000000" w:themeColor="text1"/>
        </w:rPr>
        <w:t xml:space="preserve">, </w:t>
      </w:r>
      <w:r w:rsidR="002772FF" w:rsidRPr="003F2BA7">
        <w:rPr>
          <w:rFonts w:ascii="Arial" w:hAnsi="Arial" w:cs="Arial"/>
          <w:color w:val="000000" w:themeColor="text1"/>
        </w:rPr>
        <w:t xml:space="preserve">a to </w:t>
      </w:r>
      <w:r w:rsidR="00D678F1" w:rsidRPr="003F2BA7">
        <w:rPr>
          <w:rFonts w:ascii="Arial" w:hAnsi="Arial" w:cs="Arial"/>
          <w:color w:val="000000" w:themeColor="text1"/>
        </w:rPr>
        <w:t>zejména průmyslové podniky či výrobci energie s potřebou zajistit trvale udržitelné hospodaření s vodou a optimalizaci spotřeby vody v průmyslu a energetice.</w:t>
      </w:r>
    </w:p>
    <w:p w14:paraId="372850E9" w14:textId="77777777" w:rsidR="00473BDA" w:rsidRPr="003F2BA7" w:rsidRDefault="00473BDA" w:rsidP="00473BDA">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48FD17F1" w14:textId="72F0E380" w:rsidR="00F76D15" w:rsidRPr="003F2BA7" w:rsidDel="00E60B2C" w:rsidRDefault="007B2884" w:rsidP="00E60B2C">
      <w:pPr>
        <w:spacing w:after="240" w:line="264" w:lineRule="auto"/>
        <w:jc w:val="both"/>
        <w:rPr>
          <w:del w:id="1198" w:author="Juráš Pavel" w:date="2021-06-02T11:13:00Z"/>
          <w:rFonts w:ascii="Arial" w:hAnsi="Arial" w:cs="Arial"/>
        </w:rPr>
      </w:pPr>
      <w:ins w:id="1199" w:author="Juráš Pavel" w:date="2021-06-04T00:42: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r>
          <w:rPr>
            <w:rFonts w:ascii="Arial" w:eastAsiaTheme="minorHAnsi" w:hAnsi="Arial" w:cs="Arial"/>
            <w:lang w:eastAsia="en-US"/>
          </w:rPr>
          <w:t xml:space="preserve"> </w:t>
        </w:r>
      </w:ins>
      <w:del w:id="1200" w:author="Juráš Pavel" w:date="2021-06-02T11:13: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23EA538F" w14:textId="6364E9A0" w:rsidR="008F2FB6" w:rsidRPr="003F2BA7" w:rsidRDefault="00CE1C90" w:rsidP="00BC68E4">
      <w:pPr>
        <w:spacing w:after="120" w:line="264" w:lineRule="auto"/>
        <w:jc w:val="both"/>
        <w:rPr>
          <w:rFonts w:ascii="Arial" w:hAnsi="Arial" w:cs="Arial"/>
          <w:b/>
          <w:i/>
          <w:iCs/>
          <w:u w:val="single"/>
        </w:rPr>
      </w:pPr>
      <w:r w:rsidRPr="003F2BA7">
        <w:rPr>
          <w:rFonts w:ascii="Arial" w:hAnsi="Arial" w:cs="Arial"/>
          <w:b/>
          <w:i/>
          <w:iCs/>
          <w:u w:val="single"/>
        </w:rPr>
        <w:t>Indikace k</w:t>
      </w:r>
      <w:r w:rsidR="008F2FB6" w:rsidRPr="003F2BA7">
        <w:rPr>
          <w:rFonts w:ascii="Arial" w:hAnsi="Arial" w:cs="Arial"/>
          <w:b/>
          <w:i/>
          <w:iCs/>
          <w:u w:val="single"/>
        </w:rPr>
        <w:t>onkrétní</w:t>
      </w:r>
      <w:r w:rsidRPr="003F2BA7">
        <w:rPr>
          <w:rFonts w:ascii="Arial" w:hAnsi="Arial" w:cs="Arial"/>
          <w:b/>
          <w:i/>
          <w:iCs/>
          <w:u w:val="single"/>
        </w:rPr>
        <w:t>ch</w:t>
      </w:r>
      <w:r w:rsidR="008F2FB6" w:rsidRPr="003F2BA7">
        <w:rPr>
          <w:rFonts w:ascii="Arial" w:hAnsi="Arial" w:cs="Arial"/>
          <w:b/>
          <w:i/>
          <w:iCs/>
          <w:u w:val="single"/>
        </w:rPr>
        <w:t xml:space="preserve"> cílov</w:t>
      </w:r>
      <w:r w:rsidRPr="003F2BA7">
        <w:rPr>
          <w:rFonts w:ascii="Arial" w:hAnsi="Arial" w:cs="Arial"/>
          <w:b/>
          <w:i/>
          <w:iCs/>
          <w:u w:val="single"/>
        </w:rPr>
        <w:t>ých</w:t>
      </w:r>
      <w:r w:rsidR="008F2FB6" w:rsidRPr="003F2BA7">
        <w:rPr>
          <w:rFonts w:ascii="Arial" w:hAnsi="Arial" w:cs="Arial"/>
          <w:b/>
          <w:i/>
          <w:iCs/>
          <w:u w:val="single"/>
        </w:rPr>
        <w:t xml:space="preserve"> území, včetně plánovaného použití územních nástrojů</w:t>
      </w:r>
    </w:p>
    <w:p w14:paraId="14E36ABD" w14:textId="525953EC" w:rsidR="00250E27" w:rsidRPr="003F2BA7" w:rsidRDefault="001063B1" w:rsidP="0025046D">
      <w:pPr>
        <w:spacing w:after="240" w:line="264" w:lineRule="auto"/>
        <w:jc w:val="both"/>
        <w:rPr>
          <w:rFonts w:ascii="Arial" w:hAnsi="Arial" w:cs="Arial"/>
          <w:color w:val="000000" w:themeColor="text1"/>
        </w:rPr>
      </w:pPr>
      <w:r w:rsidRPr="003F2BA7">
        <w:rPr>
          <w:rFonts w:ascii="Arial" w:hAnsi="Arial" w:cs="Arial"/>
          <w:color w:val="000000" w:themeColor="text1"/>
        </w:rPr>
        <w:t>Území České republiky, mimo hl. města Prahy.</w:t>
      </w:r>
      <w:r w:rsidR="0000702C" w:rsidRPr="003F2BA7">
        <w:rPr>
          <w:rStyle w:val="Znakapoznpodarou"/>
          <w:rFonts w:ascii="Arial" w:hAnsi="Arial" w:cs="Arial"/>
          <w:color w:val="000000" w:themeColor="text1"/>
        </w:rPr>
        <w:footnoteReference w:id="116"/>
      </w:r>
      <w:r w:rsidRPr="003F2BA7">
        <w:rPr>
          <w:rFonts w:ascii="Arial" w:hAnsi="Arial" w:cs="Arial"/>
          <w:color w:val="000000" w:themeColor="text1"/>
        </w:rPr>
        <w:t xml:space="preserve"> </w:t>
      </w:r>
      <w:r w:rsidR="00250E27" w:rsidRPr="003F2BA7">
        <w:rPr>
          <w:rFonts w:ascii="Arial" w:hAnsi="Arial" w:cs="Arial"/>
          <w:color w:val="000000" w:themeColor="text1"/>
        </w:rPr>
        <w:t xml:space="preserve">Individuální </w:t>
      </w:r>
      <w:r w:rsidR="00E5032D" w:rsidRPr="003F2BA7">
        <w:rPr>
          <w:rFonts w:ascii="Arial" w:hAnsi="Arial" w:cs="Arial"/>
          <w:color w:val="000000" w:themeColor="text1"/>
        </w:rPr>
        <w:t>projekty</w:t>
      </w:r>
      <w:r w:rsidR="00250E27" w:rsidRPr="003F2BA7">
        <w:rPr>
          <w:rFonts w:ascii="Arial" w:hAnsi="Arial" w:cs="Arial"/>
          <w:color w:val="000000" w:themeColor="text1"/>
        </w:rPr>
        <w:t xml:space="preserve"> se budou zaměřovat</w:t>
      </w:r>
      <w:r w:rsidR="00E5032D" w:rsidRPr="003F2BA7">
        <w:rPr>
          <w:rFonts w:ascii="Arial" w:hAnsi="Arial" w:cs="Arial"/>
          <w:color w:val="000000" w:themeColor="text1"/>
        </w:rPr>
        <w:t xml:space="preserve"> na méně rozvinuté regiony (Severozápad, Severovýchod, Střední Morava, </w:t>
      </w:r>
      <w:proofErr w:type="spellStart"/>
      <w:r w:rsidR="00E5032D" w:rsidRPr="003F2BA7">
        <w:rPr>
          <w:rFonts w:ascii="Arial" w:hAnsi="Arial" w:cs="Arial"/>
          <w:color w:val="000000" w:themeColor="text1"/>
        </w:rPr>
        <w:t>Moravskoslezsko</w:t>
      </w:r>
      <w:proofErr w:type="spellEnd"/>
      <w:r w:rsidR="00E5032D" w:rsidRPr="003F2BA7">
        <w:rPr>
          <w:rFonts w:ascii="Arial" w:hAnsi="Arial" w:cs="Arial"/>
          <w:color w:val="000000" w:themeColor="text1"/>
        </w:rPr>
        <w:t>) a přechodové regiony (Střední Čechy, Jihozápad, Jihovýchod). Z důvodu vyššího rizika sucha bude primárně podporována oblast Jihovýchodu (Jižní Moravy).</w:t>
      </w:r>
      <w:r w:rsidR="00305A04" w:rsidRPr="003F2BA7">
        <w:rPr>
          <w:rFonts w:ascii="Arial" w:hAnsi="Arial" w:cs="Arial"/>
        </w:rPr>
        <w:t xml:space="preserve"> </w:t>
      </w:r>
    </w:p>
    <w:p w14:paraId="07047E62" w14:textId="2A0FC037" w:rsidR="008F2FB6" w:rsidRPr="003F2BA7" w:rsidRDefault="008F2FB6" w:rsidP="00BC68E4">
      <w:pPr>
        <w:spacing w:after="120" w:line="264" w:lineRule="auto"/>
        <w:jc w:val="both"/>
        <w:rPr>
          <w:rFonts w:ascii="Arial" w:hAnsi="Arial" w:cs="Arial"/>
          <w:b/>
          <w:i/>
          <w:iCs/>
          <w:u w:val="single"/>
        </w:rPr>
      </w:pPr>
      <w:r w:rsidRPr="003F2BA7">
        <w:rPr>
          <w:rFonts w:ascii="Arial" w:hAnsi="Arial" w:cs="Arial"/>
          <w:b/>
          <w:i/>
          <w:iCs/>
          <w:u w:val="single"/>
        </w:rPr>
        <w:t>Meziregionální</w:t>
      </w:r>
      <w:r w:rsidR="0089112A"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3FB1509F" w14:textId="77777777" w:rsidR="007B2884" w:rsidRPr="003F2BA7" w:rsidRDefault="007B2884" w:rsidP="007B2884">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23BEA127" w14:textId="1788B769" w:rsidR="009D0388" w:rsidRPr="009D0388" w:rsidRDefault="009D0388" w:rsidP="009D0388">
      <w:pPr>
        <w:overflowPunct/>
        <w:spacing w:after="120" w:line="264" w:lineRule="auto"/>
        <w:jc w:val="both"/>
        <w:textAlignment w:val="auto"/>
        <w:rPr>
          <w:ins w:id="1201" w:author="Juráš Pavel" w:date="2021-06-02T11:02:00Z"/>
          <w:rFonts w:ascii="Arial" w:eastAsiaTheme="minorHAnsi" w:hAnsi="Arial" w:cs="Arial"/>
          <w:lang w:eastAsia="en-US"/>
        </w:rPr>
      </w:pPr>
      <w:ins w:id="1202" w:author="Juráš Pavel" w:date="2021-06-02T11:02:00Z">
        <w:r w:rsidRPr="003F2BA7">
          <w:rPr>
            <w:rFonts w:ascii="Arial" w:eastAsiaTheme="minorHAnsi" w:hAnsi="Arial" w:cs="Arial"/>
            <w:lang w:eastAsia="en-US"/>
          </w:rPr>
          <w:t xml:space="preserve">Pro ČR je </w:t>
        </w:r>
      </w:ins>
      <w:ins w:id="1203" w:author="Juráš Pavel" w:date="2021-06-04T00:42:00Z">
        <w:r w:rsidR="007B2884">
          <w:rPr>
            <w:rFonts w:ascii="Arial" w:eastAsiaTheme="minorHAnsi" w:hAnsi="Arial" w:cs="Arial"/>
            <w:lang w:eastAsia="en-US"/>
          </w:rPr>
          <w:t xml:space="preserve">však </w:t>
        </w:r>
      </w:ins>
      <w:ins w:id="1204" w:author="Juráš Pavel" w:date="2021-06-02T11:02:00Z">
        <w:r w:rsidRPr="003F2BA7">
          <w:rPr>
            <w:rFonts w:ascii="Arial" w:eastAsiaTheme="minorHAnsi" w:hAnsi="Arial" w:cs="Arial"/>
            <w:lang w:eastAsia="en-US"/>
          </w:rPr>
          <w:t xml:space="preserve">relevantní </w:t>
        </w:r>
        <w:proofErr w:type="spellStart"/>
        <w:r w:rsidRPr="003F2BA7">
          <w:rPr>
            <w:rFonts w:ascii="Arial" w:eastAsiaTheme="minorHAnsi" w:hAnsi="Arial" w:cs="Arial"/>
            <w:lang w:eastAsia="en-US"/>
          </w:rPr>
          <w:t>makroregionální</w:t>
        </w:r>
        <w:proofErr w:type="spellEnd"/>
        <w:r w:rsidRPr="003F2BA7">
          <w:rPr>
            <w:rFonts w:ascii="Arial" w:eastAsiaTheme="minorHAnsi" w:hAnsi="Arial" w:cs="Arial"/>
            <w:lang w:eastAsia="en-US"/>
          </w:rPr>
          <w:t xml:space="preserve"> </w:t>
        </w:r>
        <w:proofErr w:type="gramStart"/>
        <w:r w:rsidRPr="003F2BA7">
          <w:rPr>
            <w:rFonts w:ascii="Arial" w:eastAsiaTheme="minorHAnsi" w:hAnsi="Arial" w:cs="Arial"/>
            <w:lang w:eastAsia="en-US"/>
          </w:rPr>
          <w:t>strategie - Strategie</w:t>
        </w:r>
        <w:proofErr w:type="gramEnd"/>
        <w:r w:rsidRPr="003F2BA7">
          <w:rPr>
            <w:rFonts w:ascii="Arial" w:eastAsiaTheme="minorHAnsi" w:hAnsi="Arial" w:cs="Arial"/>
            <w:lang w:eastAsia="en-US"/>
          </w:rPr>
          <w:t xml:space="preserve"> EU pro Podunají. Prostřednictvím intervencí </w:t>
        </w:r>
        <w:r>
          <w:rPr>
            <w:rFonts w:ascii="Arial" w:eastAsiaTheme="minorHAnsi" w:hAnsi="Arial" w:cs="Arial"/>
            <w:lang w:eastAsia="en-US"/>
          </w:rPr>
          <w:t xml:space="preserve">SC 5.1 </w:t>
        </w:r>
        <w:r w:rsidRPr="003F2BA7">
          <w:rPr>
            <w:rFonts w:ascii="Arial" w:eastAsiaTheme="minorHAnsi" w:hAnsi="Arial" w:cs="Arial"/>
            <w:lang w:eastAsia="en-US"/>
          </w:rPr>
          <w:t xml:space="preserve">OP TAK lze přispívat </w:t>
        </w:r>
        <w:r>
          <w:rPr>
            <w:rFonts w:ascii="Arial" w:eastAsiaTheme="minorHAnsi" w:hAnsi="Arial" w:cs="Arial"/>
            <w:lang w:eastAsia="en-US"/>
          </w:rPr>
          <w:t xml:space="preserve">mj. </w:t>
        </w:r>
        <w:r w:rsidRPr="003F2BA7">
          <w:rPr>
            <w:rFonts w:ascii="Arial" w:eastAsiaTheme="minorHAnsi" w:hAnsi="Arial" w:cs="Arial"/>
            <w:lang w:eastAsia="en-US"/>
          </w:rPr>
          <w:t>k </w:t>
        </w:r>
      </w:ins>
      <w:ins w:id="1205" w:author="Juráš Pavel" w:date="2021-06-02T11:03:00Z">
        <w:r>
          <w:rPr>
            <w:rFonts w:ascii="Arial" w:eastAsiaTheme="minorHAnsi" w:hAnsi="Arial" w:cs="Arial"/>
            <w:lang w:eastAsia="en-US"/>
          </w:rPr>
          <w:t>p</w:t>
        </w:r>
      </w:ins>
      <w:ins w:id="1206" w:author="Juráš Pavel" w:date="2021-06-02T11:02:00Z">
        <w:r w:rsidRPr="003F2BA7">
          <w:rPr>
            <w:rFonts w:ascii="Arial" w:eastAsiaTheme="minorHAnsi" w:hAnsi="Arial" w:cs="Arial"/>
            <w:lang w:eastAsia="en-US"/>
          </w:rPr>
          <w:t>rioritní oblast</w:t>
        </w:r>
      </w:ins>
      <w:ins w:id="1207" w:author="Juráš Pavel" w:date="2021-06-02T11:03:00Z">
        <w:r>
          <w:rPr>
            <w:rFonts w:ascii="Arial" w:eastAsiaTheme="minorHAnsi" w:hAnsi="Arial" w:cs="Arial"/>
            <w:lang w:eastAsia="en-US"/>
          </w:rPr>
          <w:t>i</w:t>
        </w:r>
      </w:ins>
      <w:ins w:id="1208" w:author="Juráš Pavel" w:date="2021-06-02T11:02:00Z">
        <w:r w:rsidRPr="003F2BA7">
          <w:rPr>
            <w:rFonts w:ascii="Arial" w:eastAsiaTheme="minorHAnsi" w:hAnsi="Arial" w:cs="Arial"/>
            <w:lang w:eastAsia="en-US"/>
          </w:rPr>
          <w:t xml:space="preserve"> 5 „Řízení rizik pro ŽP“</w:t>
        </w:r>
      </w:ins>
      <w:ins w:id="1209" w:author="Juráš Pavel" w:date="2021-06-02T11:03:00Z">
        <w:r>
          <w:rPr>
            <w:rFonts w:ascii="Arial" w:eastAsiaTheme="minorHAnsi" w:hAnsi="Arial" w:cs="Arial"/>
            <w:lang w:eastAsia="en-US"/>
          </w:rPr>
          <w:t xml:space="preserve">. </w:t>
        </w:r>
      </w:ins>
      <w:ins w:id="1210" w:author="Juráš Pavel" w:date="2021-06-02T11:02:00Z">
        <w:r w:rsidRPr="003F2BA7">
          <w:rPr>
            <w:rFonts w:ascii="Arial" w:eastAsiaTheme="minorHAnsi" w:hAnsi="Arial" w:cs="Arial"/>
            <w:lang w:eastAsia="en-US"/>
          </w:rPr>
          <w:t xml:space="preserve">Mechanismy koordinace budou zajištěny ad hoc konzultacemi se členy řídicích výborů pro Strategii EU pro Podunají. </w:t>
        </w:r>
      </w:ins>
    </w:p>
    <w:p w14:paraId="3F97AC9E" w14:textId="77777777" w:rsidR="008F2FB6" w:rsidRPr="003F2BA7" w:rsidRDefault="008F2FB6" w:rsidP="00BC68E4">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3C079517" w14:textId="135210E4" w:rsidR="00D077CF" w:rsidRPr="003F2BA7" w:rsidRDefault="00DD6B05" w:rsidP="00BC68E4">
      <w:pPr>
        <w:overflowPunct/>
        <w:autoSpaceDE/>
        <w:autoSpaceDN/>
        <w:adjustRightInd/>
        <w:spacing w:after="120" w:line="264" w:lineRule="auto"/>
        <w:jc w:val="both"/>
        <w:textAlignment w:val="auto"/>
        <w:rPr>
          <w:rFonts w:ascii="Arial" w:hAnsi="Arial" w:cs="Arial"/>
          <w:bCs/>
        </w:rPr>
      </w:pPr>
      <w:r w:rsidRPr="003F2BA7">
        <w:rPr>
          <w:rFonts w:ascii="Arial" w:hAnsi="Arial" w:cs="Arial"/>
        </w:rPr>
        <w:t xml:space="preserve">V závislosti na vyhodnocení ex-ante analýzy je pro plánované aktivity specifického cíle předpokládána možnost využití finančních nástrojů, příp. kombinace finančního nástroje s dalšími formami podpory. Finanční nástroje by měly být využívány </w:t>
      </w:r>
      <w:r w:rsidR="00663C81" w:rsidRPr="003F2BA7">
        <w:rPr>
          <w:rFonts w:ascii="Arial" w:hAnsi="Arial" w:cs="Arial"/>
        </w:rPr>
        <w:t xml:space="preserve">u jednodušších projektů na jímání a akumulaci vody v areálech </w:t>
      </w:r>
      <w:r w:rsidR="001606BC" w:rsidRPr="003F2BA7">
        <w:rPr>
          <w:rFonts w:ascii="Arial" w:hAnsi="Arial" w:cs="Arial"/>
        </w:rPr>
        <w:t>podniků</w:t>
      </w:r>
      <w:r w:rsidR="00663C81" w:rsidRPr="003F2BA7">
        <w:rPr>
          <w:rFonts w:ascii="Arial" w:hAnsi="Arial" w:cs="Arial"/>
        </w:rPr>
        <w:t>.</w:t>
      </w:r>
      <w:r w:rsidR="001E61ED" w:rsidRPr="003F2BA7">
        <w:rPr>
          <w:rStyle w:val="Znakapoznpodarou"/>
          <w:rFonts w:ascii="Arial" w:hAnsi="Arial" w:cs="Arial"/>
        </w:rPr>
        <w:footnoteReference w:id="117"/>
      </w:r>
    </w:p>
    <w:p w14:paraId="1973E405" w14:textId="1174DBA4" w:rsidR="00354C29" w:rsidRPr="003F2BA7" w:rsidRDefault="00354C29" w:rsidP="00BC68E4">
      <w:pPr>
        <w:overflowPunct/>
        <w:autoSpaceDE/>
        <w:autoSpaceDN/>
        <w:adjustRightInd/>
        <w:spacing w:after="120" w:line="264" w:lineRule="auto"/>
        <w:jc w:val="both"/>
        <w:textAlignment w:val="auto"/>
        <w:rPr>
          <w:rFonts w:ascii="Arial" w:hAnsi="Arial" w:cs="Arial"/>
          <w:bCs/>
        </w:rPr>
      </w:pPr>
    </w:p>
    <w:p w14:paraId="4B1ACE90" w14:textId="5E7335B0" w:rsidR="0025046D" w:rsidRPr="003F2BA7" w:rsidRDefault="0025046D" w:rsidP="00BC68E4">
      <w:pPr>
        <w:overflowPunct/>
        <w:autoSpaceDE/>
        <w:autoSpaceDN/>
        <w:adjustRightInd/>
        <w:spacing w:after="120" w:line="264" w:lineRule="auto"/>
        <w:jc w:val="both"/>
        <w:textAlignment w:val="auto"/>
        <w:rPr>
          <w:rFonts w:ascii="Arial" w:hAnsi="Arial" w:cs="Arial"/>
          <w:bCs/>
        </w:rPr>
      </w:pPr>
    </w:p>
    <w:p w14:paraId="04DF96CE" w14:textId="10A9059A" w:rsidR="0025046D" w:rsidRPr="003F2BA7" w:rsidRDefault="0025046D" w:rsidP="00BC68E4">
      <w:pPr>
        <w:overflowPunct/>
        <w:autoSpaceDE/>
        <w:autoSpaceDN/>
        <w:adjustRightInd/>
        <w:spacing w:after="120" w:line="264" w:lineRule="auto"/>
        <w:jc w:val="both"/>
        <w:textAlignment w:val="auto"/>
        <w:rPr>
          <w:rFonts w:ascii="Arial" w:hAnsi="Arial" w:cs="Arial"/>
          <w:bCs/>
        </w:rPr>
      </w:pPr>
    </w:p>
    <w:p w14:paraId="3F48913A" w14:textId="5DF84552" w:rsidR="0025046D" w:rsidRPr="003F2BA7" w:rsidRDefault="0025046D" w:rsidP="00BC68E4">
      <w:pPr>
        <w:overflowPunct/>
        <w:autoSpaceDE/>
        <w:autoSpaceDN/>
        <w:adjustRightInd/>
        <w:spacing w:after="120" w:line="264" w:lineRule="auto"/>
        <w:jc w:val="both"/>
        <w:textAlignment w:val="auto"/>
        <w:rPr>
          <w:rFonts w:ascii="Arial" w:hAnsi="Arial" w:cs="Arial"/>
          <w:bCs/>
        </w:rPr>
      </w:pPr>
    </w:p>
    <w:p w14:paraId="1888402B" w14:textId="3E12823F" w:rsidR="0025046D" w:rsidRPr="003F2BA7" w:rsidRDefault="0025046D" w:rsidP="00BC68E4">
      <w:pPr>
        <w:overflowPunct/>
        <w:autoSpaceDE/>
        <w:autoSpaceDN/>
        <w:adjustRightInd/>
        <w:spacing w:after="120" w:line="264" w:lineRule="auto"/>
        <w:jc w:val="both"/>
        <w:textAlignment w:val="auto"/>
        <w:rPr>
          <w:rFonts w:ascii="Arial" w:hAnsi="Arial" w:cs="Arial"/>
          <w:bCs/>
        </w:rPr>
      </w:pPr>
    </w:p>
    <w:p w14:paraId="671B6F72" w14:textId="228F49F9" w:rsidR="0025046D" w:rsidRPr="003F2BA7" w:rsidRDefault="0025046D" w:rsidP="00BC68E4">
      <w:pPr>
        <w:overflowPunct/>
        <w:autoSpaceDE/>
        <w:autoSpaceDN/>
        <w:adjustRightInd/>
        <w:spacing w:after="120" w:line="264" w:lineRule="auto"/>
        <w:jc w:val="both"/>
        <w:textAlignment w:val="auto"/>
        <w:rPr>
          <w:rFonts w:ascii="Arial" w:hAnsi="Arial" w:cs="Arial"/>
          <w:bCs/>
        </w:rPr>
      </w:pPr>
    </w:p>
    <w:p w14:paraId="6FEA6855" w14:textId="77777777" w:rsidR="0025046D" w:rsidRPr="003F2BA7" w:rsidRDefault="0025046D" w:rsidP="001D7FC4">
      <w:pPr>
        <w:pStyle w:val="Nadpis4"/>
        <w:keepLines w:val="0"/>
        <w:numPr>
          <w:ilvl w:val="0"/>
          <w:numId w:val="0"/>
        </w:numPr>
        <w:spacing w:before="120" w:line="240" w:lineRule="auto"/>
        <w:rPr>
          <w:rFonts w:ascii="Arial" w:hAnsi="Arial" w:cs="Arial"/>
          <w:i w:val="0"/>
          <w:szCs w:val="24"/>
        </w:rPr>
        <w:sectPr w:rsidR="0025046D" w:rsidRPr="003F2BA7" w:rsidSect="00EC011F">
          <w:pgSz w:w="11906" w:h="16838" w:code="9"/>
          <w:pgMar w:top="1418" w:right="1418" w:bottom="1418" w:left="1418" w:header="708" w:footer="708" w:gutter="0"/>
          <w:cols w:space="708"/>
          <w:docGrid w:linePitch="360"/>
        </w:sectPr>
      </w:pPr>
    </w:p>
    <w:p w14:paraId="4C2CAA1F" w14:textId="7BA47A07"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2.A.5.1.2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0"/>
        <w:gridCol w:w="1603"/>
        <w:gridCol w:w="1587"/>
        <w:gridCol w:w="1464"/>
        <w:gridCol w:w="1757"/>
        <w:gridCol w:w="2393"/>
        <w:gridCol w:w="1914"/>
        <w:gridCol w:w="988"/>
        <w:gridCol w:w="1226"/>
      </w:tblGrid>
      <w:tr w:rsidR="001D7FC4" w:rsidRPr="003F2BA7" w14:paraId="27385B5C" w14:textId="77777777" w:rsidTr="0025046D">
        <w:trPr>
          <w:trHeight w:val="425"/>
        </w:trPr>
        <w:tc>
          <w:tcPr>
            <w:tcW w:w="5000" w:type="pct"/>
            <w:gridSpan w:val="9"/>
            <w:shd w:val="clear" w:color="auto" w:fill="99C7F9"/>
          </w:tcPr>
          <w:p w14:paraId="68873CE7" w14:textId="77777777" w:rsidR="001D7FC4" w:rsidRPr="003F2BA7" w:rsidRDefault="001D7FC4" w:rsidP="0025046D">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C47DA7" w:rsidRPr="003F2BA7" w14:paraId="351A42D3" w14:textId="77777777" w:rsidTr="001D7FC4">
        <w:trPr>
          <w:trHeight w:val="1328"/>
        </w:trPr>
        <w:tc>
          <w:tcPr>
            <w:tcW w:w="379" w:type="pct"/>
          </w:tcPr>
          <w:p w14:paraId="3815B269" w14:textId="38CA8B6D"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73" w:type="pct"/>
          </w:tcPr>
          <w:p w14:paraId="336A45C1" w14:textId="4D53A6F2"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67" w:type="pct"/>
          </w:tcPr>
          <w:p w14:paraId="0F02CE44"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23" w:type="pct"/>
          </w:tcPr>
          <w:p w14:paraId="79AFAF50"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628" w:type="pct"/>
          </w:tcPr>
          <w:p w14:paraId="63E57B22" w14:textId="1D385D4B"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855" w:type="pct"/>
            <w:shd w:val="clear" w:color="auto" w:fill="auto"/>
          </w:tcPr>
          <w:p w14:paraId="75B1B6EB" w14:textId="165FD5BF"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684" w:type="pct"/>
          </w:tcPr>
          <w:p w14:paraId="3DC340F8"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353" w:type="pct"/>
            <w:shd w:val="clear" w:color="auto" w:fill="auto"/>
          </w:tcPr>
          <w:p w14:paraId="06A03DA5"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4C69845C" w14:textId="77777777" w:rsidR="001D7FC4" w:rsidRPr="003F2BA7" w:rsidRDefault="001D7FC4" w:rsidP="0025046D">
            <w:pPr>
              <w:pStyle w:val="Text1"/>
              <w:spacing w:after="0"/>
              <w:ind w:left="0"/>
              <w:jc w:val="center"/>
              <w:rPr>
                <w:rFonts w:ascii="Arial" w:hAnsi="Arial" w:cs="Arial"/>
                <w:b/>
                <w:sz w:val="20"/>
                <w:lang w:val="cs-CZ"/>
              </w:rPr>
            </w:pPr>
          </w:p>
        </w:tc>
        <w:tc>
          <w:tcPr>
            <w:tcW w:w="438" w:type="pct"/>
            <w:shd w:val="clear" w:color="auto" w:fill="auto"/>
          </w:tcPr>
          <w:p w14:paraId="070797B7"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4953F63C" w14:textId="77777777" w:rsidR="001D7FC4" w:rsidRPr="003F2BA7" w:rsidRDefault="001D7FC4" w:rsidP="0025046D">
            <w:pPr>
              <w:pStyle w:val="Text1"/>
              <w:spacing w:after="0"/>
              <w:ind w:left="0"/>
              <w:jc w:val="center"/>
              <w:rPr>
                <w:rFonts w:ascii="Arial" w:hAnsi="Arial" w:cs="Arial"/>
                <w:b/>
                <w:sz w:val="20"/>
                <w:lang w:val="cs-CZ"/>
              </w:rPr>
            </w:pPr>
          </w:p>
        </w:tc>
      </w:tr>
      <w:tr w:rsidR="00C47DA7" w:rsidRPr="003F2BA7" w14:paraId="1EC877A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4B82692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6507CD9C"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7767C37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62C2BEB7"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41B508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06ECB039"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41312D2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169D548F"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CC1B84F"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24</w:t>
            </w:r>
          </w:p>
        </w:tc>
      </w:tr>
      <w:tr w:rsidR="00C47DA7" w:rsidRPr="003F2BA7" w14:paraId="1A4D0F0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BA424E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332891D4"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66F38AD"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63DE035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732E6D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6CD9AF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8BEFB0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41B11AB4"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25A3917"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16</w:t>
            </w:r>
          </w:p>
        </w:tc>
      </w:tr>
      <w:tr w:rsidR="00C47DA7" w:rsidRPr="003F2BA7" w14:paraId="0626907C"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94774EA"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655CECE7"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8F94717"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4E2909C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76921FD"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749A2B4"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1EF3AB49"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4FEC579"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CEA5E0B" w14:textId="34ABCC06"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r w:rsidR="008B5EB5" w:rsidRPr="003F2BA7">
              <w:rPr>
                <w:rFonts w:ascii="Arial" w:hAnsi="Arial" w:cs="Arial"/>
                <w:sz w:val="20"/>
                <w:lang w:val="cs-CZ"/>
              </w:rPr>
              <w:t>2</w:t>
            </w:r>
          </w:p>
        </w:tc>
      </w:tr>
      <w:tr w:rsidR="00C47DA7" w:rsidRPr="003F2BA7" w14:paraId="5ECD5ADC"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081994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56E1DD0F"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1EA5EFE"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074B084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48827C9"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66B2E1F"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68D54EE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A3FCBA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C73BAAD" w14:textId="5B9319F0"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1</w:t>
            </w:r>
            <w:r w:rsidR="008B5EB5" w:rsidRPr="003F2BA7">
              <w:rPr>
                <w:rFonts w:ascii="Arial" w:hAnsi="Arial" w:cs="Arial"/>
                <w:sz w:val="20"/>
                <w:lang w:val="cs-CZ"/>
              </w:rPr>
              <w:t>4</w:t>
            </w:r>
          </w:p>
        </w:tc>
      </w:tr>
      <w:tr w:rsidR="00C47DA7" w:rsidRPr="003F2BA7" w14:paraId="6AFE6423"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72385DD"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78D31DE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562E8CEB"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52E0EC29"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9D0C41A"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78FFDFCD"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0B39AAD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3E5AEAC5"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0ED4F0C"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r>
      <w:tr w:rsidR="00C47DA7" w:rsidRPr="003F2BA7" w14:paraId="2ADEB99A"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3C54785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lastRenderedPageBreak/>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F98A0F5"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6D638F3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1F797A3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25225A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RCO03</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747AA4A5"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jinou finanční podporu než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00B444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B46444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0</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1B57F3B"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r>
    </w:tbl>
    <w:p w14:paraId="3D830125" w14:textId="77777777" w:rsidR="001D7FC4" w:rsidRPr="003F2BA7"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1416"/>
        <w:gridCol w:w="993"/>
        <w:gridCol w:w="1136"/>
        <w:gridCol w:w="848"/>
        <w:gridCol w:w="1987"/>
        <w:gridCol w:w="1133"/>
        <w:gridCol w:w="1133"/>
        <w:gridCol w:w="1136"/>
        <w:gridCol w:w="1416"/>
        <w:gridCol w:w="851"/>
        <w:gridCol w:w="1097"/>
      </w:tblGrid>
      <w:tr w:rsidR="001D7FC4" w:rsidRPr="003F2BA7" w14:paraId="6D630114" w14:textId="77777777" w:rsidTr="0025046D">
        <w:trPr>
          <w:trHeight w:val="480"/>
        </w:trPr>
        <w:tc>
          <w:tcPr>
            <w:tcW w:w="5000" w:type="pct"/>
            <w:gridSpan w:val="12"/>
            <w:shd w:val="clear" w:color="auto" w:fill="99C7F9"/>
          </w:tcPr>
          <w:p w14:paraId="65CFBBC2" w14:textId="77777777" w:rsidR="001D7FC4" w:rsidRPr="003F2BA7" w:rsidRDefault="001D7FC4" w:rsidP="0025046D">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EC011F" w:rsidRPr="003F2BA7" w14:paraId="4838B033" w14:textId="77777777" w:rsidTr="0025046D">
        <w:trPr>
          <w:trHeight w:val="1192"/>
        </w:trPr>
        <w:tc>
          <w:tcPr>
            <w:tcW w:w="302" w:type="pct"/>
          </w:tcPr>
          <w:p w14:paraId="0A2D42EC" w14:textId="67221031"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06" w:type="pct"/>
          </w:tcPr>
          <w:p w14:paraId="056D0585" w14:textId="20D41D5E"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55" w:type="pct"/>
          </w:tcPr>
          <w:p w14:paraId="4279721E"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6" w:type="pct"/>
          </w:tcPr>
          <w:p w14:paraId="481BC895"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03" w:type="pct"/>
          </w:tcPr>
          <w:p w14:paraId="6CEAD43E" w14:textId="0477526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710" w:type="pct"/>
            <w:shd w:val="clear" w:color="auto" w:fill="auto"/>
          </w:tcPr>
          <w:p w14:paraId="07DD3FBE" w14:textId="70A0F62F"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05" w:type="pct"/>
          </w:tcPr>
          <w:p w14:paraId="4DE3212F"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05" w:type="pct"/>
          </w:tcPr>
          <w:p w14:paraId="1D7CD4A7"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406" w:type="pct"/>
          </w:tcPr>
          <w:p w14:paraId="58F6D692"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506" w:type="pct"/>
            <w:shd w:val="clear" w:color="auto" w:fill="auto"/>
          </w:tcPr>
          <w:p w14:paraId="109278F5"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304" w:type="pct"/>
            <w:shd w:val="clear" w:color="auto" w:fill="auto"/>
          </w:tcPr>
          <w:p w14:paraId="5E370147" w14:textId="6A114ED3"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7F38FC6C"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EC011F" w:rsidRPr="003F2BA7" w14:paraId="23ACE664" w14:textId="77777777" w:rsidTr="0025046D">
        <w:trPr>
          <w:trHeight w:val="434"/>
        </w:trPr>
        <w:tc>
          <w:tcPr>
            <w:tcW w:w="302" w:type="pct"/>
          </w:tcPr>
          <w:p w14:paraId="41CC5CD5"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5</w:t>
            </w:r>
          </w:p>
        </w:tc>
        <w:tc>
          <w:tcPr>
            <w:tcW w:w="506" w:type="pct"/>
          </w:tcPr>
          <w:p w14:paraId="58123C15"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SC5.1</w:t>
            </w:r>
          </w:p>
        </w:tc>
        <w:tc>
          <w:tcPr>
            <w:tcW w:w="355" w:type="pct"/>
          </w:tcPr>
          <w:p w14:paraId="4E97D043"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311D83FD"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545D5F1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10" w:type="pct"/>
            <w:shd w:val="clear" w:color="auto" w:fill="auto"/>
          </w:tcPr>
          <w:p w14:paraId="1D1601EC"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05" w:type="pct"/>
          </w:tcPr>
          <w:p w14:paraId="70548B4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405" w:type="pct"/>
          </w:tcPr>
          <w:p w14:paraId="76702D1C"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06" w:type="pct"/>
          </w:tcPr>
          <w:p w14:paraId="487F7100"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506" w:type="pct"/>
            <w:shd w:val="clear" w:color="auto" w:fill="auto"/>
          </w:tcPr>
          <w:p w14:paraId="5C1EE125" w14:textId="646ACF00" w:rsidR="001D7FC4" w:rsidRPr="003F2BA7" w:rsidRDefault="008B5EB5" w:rsidP="0025046D">
            <w:pPr>
              <w:pStyle w:val="Text1"/>
              <w:spacing w:after="0"/>
              <w:ind w:left="0"/>
              <w:jc w:val="center"/>
              <w:rPr>
                <w:rFonts w:ascii="Arial" w:hAnsi="Arial" w:cs="Arial"/>
                <w:b/>
                <w:sz w:val="20"/>
                <w:lang w:val="cs-CZ"/>
              </w:rPr>
            </w:pPr>
            <w:r w:rsidRPr="003F2BA7">
              <w:rPr>
                <w:rFonts w:ascii="Arial" w:hAnsi="Arial" w:cs="Arial"/>
                <w:sz w:val="20"/>
                <w:lang w:val="cs-CZ"/>
              </w:rPr>
              <w:t>30</w:t>
            </w:r>
            <w:r w:rsidR="001D7FC4" w:rsidRPr="003F2BA7">
              <w:rPr>
                <w:rFonts w:ascii="Arial" w:hAnsi="Arial" w:cs="Arial"/>
                <w:sz w:val="20"/>
                <w:lang w:val="cs-CZ"/>
              </w:rPr>
              <w:t xml:space="preserve"> 2</w:t>
            </w:r>
            <w:del w:id="1211" w:author="Juráš Pavel" w:date="2021-06-03T13:29:00Z">
              <w:r w:rsidRPr="003F2BA7" w:rsidDel="009373D9">
                <w:rPr>
                  <w:rFonts w:ascii="Arial" w:hAnsi="Arial" w:cs="Arial"/>
                  <w:sz w:val="20"/>
                  <w:lang w:val="cs-CZ"/>
                </w:rPr>
                <w:delText>25</w:delText>
              </w:r>
              <w:r w:rsidR="001D7FC4" w:rsidRPr="003F2BA7" w:rsidDel="009373D9">
                <w:rPr>
                  <w:rFonts w:ascii="Arial" w:hAnsi="Arial" w:cs="Arial"/>
                  <w:sz w:val="20"/>
                  <w:lang w:val="cs-CZ"/>
                </w:rPr>
                <w:delText xml:space="preserve"> </w:delText>
              </w:r>
              <w:r w:rsidRPr="003F2BA7" w:rsidDel="009373D9">
                <w:rPr>
                  <w:rFonts w:ascii="Arial" w:hAnsi="Arial" w:cs="Arial"/>
                  <w:sz w:val="20"/>
                  <w:lang w:val="cs-CZ"/>
                </w:rPr>
                <w:delText>638</w:delText>
              </w:r>
            </w:del>
            <w:ins w:id="1212" w:author="Juráš Pavel" w:date="2021-06-03T13:29:00Z">
              <w:r w:rsidR="009373D9">
                <w:rPr>
                  <w:rFonts w:ascii="Arial" w:hAnsi="Arial" w:cs="Arial"/>
                  <w:sz w:val="20"/>
                  <w:lang w:val="cs-CZ"/>
                </w:rPr>
                <w:t>93 402</w:t>
              </w:r>
            </w:ins>
          </w:p>
        </w:tc>
        <w:tc>
          <w:tcPr>
            <w:tcW w:w="304" w:type="pct"/>
            <w:shd w:val="clear" w:color="auto" w:fill="auto"/>
          </w:tcPr>
          <w:p w14:paraId="27B0219C"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2B0616FE" w14:textId="77777777" w:rsidR="001D7FC4" w:rsidRPr="003F2BA7" w:rsidRDefault="001D7FC4" w:rsidP="0025046D">
            <w:pPr>
              <w:jc w:val="center"/>
              <w:rPr>
                <w:rFonts w:ascii="Arial" w:hAnsi="Arial" w:cs="Arial"/>
                <w:i/>
              </w:rPr>
            </w:pPr>
          </w:p>
        </w:tc>
      </w:tr>
      <w:tr w:rsidR="00EC011F" w:rsidRPr="003F2BA7" w14:paraId="15B76F99" w14:textId="77777777" w:rsidTr="0025046D">
        <w:trPr>
          <w:trHeight w:val="286"/>
        </w:trPr>
        <w:tc>
          <w:tcPr>
            <w:tcW w:w="302" w:type="pct"/>
          </w:tcPr>
          <w:p w14:paraId="3B0F552F"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5</w:t>
            </w:r>
          </w:p>
        </w:tc>
        <w:tc>
          <w:tcPr>
            <w:tcW w:w="506" w:type="pct"/>
          </w:tcPr>
          <w:p w14:paraId="5643B12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SC5.1</w:t>
            </w:r>
          </w:p>
        </w:tc>
        <w:tc>
          <w:tcPr>
            <w:tcW w:w="355" w:type="pct"/>
          </w:tcPr>
          <w:p w14:paraId="7DF03780"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038E1FE4"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7E6A2100"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10" w:type="pct"/>
            <w:shd w:val="clear" w:color="auto" w:fill="auto"/>
          </w:tcPr>
          <w:p w14:paraId="4880FF8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05" w:type="pct"/>
          </w:tcPr>
          <w:p w14:paraId="17D7A1B5"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405" w:type="pct"/>
          </w:tcPr>
          <w:p w14:paraId="4663510E"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406" w:type="pct"/>
          </w:tcPr>
          <w:p w14:paraId="6B2957AE"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506" w:type="pct"/>
            <w:shd w:val="clear" w:color="auto" w:fill="auto"/>
          </w:tcPr>
          <w:p w14:paraId="2C15A6FF" w14:textId="10302ABB" w:rsidR="001D7FC4" w:rsidRPr="003F2BA7" w:rsidRDefault="008B5EB5" w:rsidP="0025046D">
            <w:pPr>
              <w:pStyle w:val="Text1"/>
              <w:spacing w:after="0"/>
              <w:ind w:left="0"/>
              <w:jc w:val="center"/>
              <w:rPr>
                <w:rFonts w:ascii="Arial" w:hAnsi="Arial" w:cs="Arial"/>
                <w:b/>
                <w:sz w:val="20"/>
                <w:lang w:val="cs-CZ"/>
              </w:rPr>
            </w:pPr>
            <w:r w:rsidRPr="003F2BA7">
              <w:rPr>
                <w:rFonts w:ascii="Arial" w:hAnsi="Arial" w:cs="Arial"/>
                <w:sz w:val="20"/>
                <w:lang w:val="cs-CZ"/>
              </w:rPr>
              <w:t>21</w:t>
            </w:r>
            <w:r w:rsidR="001D7FC4" w:rsidRPr="003F2BA7">
              <w:rPr>
                <w:rFonts w:ascii="Arial" w:hAnsi="Arial" w:cs="Arial"/>
                <w:sz w:val="20"/>
                <w:lang w:val="cs-CZ"/>
              </w:rPr>
              <w:t xml:space="preserve"> </w:t>
            </w:r>
            <w:del w:id="1213" w:author="Juráš Pavel" w:date="2021-06-03T13:29:00Z">
              <w:r w:rsidRPr="003F2BA7" w:rsidDel="009373D9">
                <w:rPr>
                  <w:rFonts w:ascii="Arial" w:hAnsi="Arial" w:cs="Arial"/>
                  <w:sz w:val="20"/>
                  <w:lang w:val="cs-CZ"/>
                </w:rPr>
                <w:delText>069</w:delText>
              </w:r>
              <w:r w:rsidR="001D7FC4" w:rsidRPr="003F2BA7" w:rsidDel="009373D9">
                <w:rPr>
                  <w:rFonts w:ascii="Arial" w:hAnsi="Arial" w:cs="Arial"/>
                  <w:sz w:val="20"/>
                  <w:lang w:val="cs-CZ"/>
                </w:rPr>
                <w:delText xml:space="preserve"> </w:delText>
              </w:r>
              <w:r w:rsidRPr="003F2BA7" w:rsidDel="009373D9">
                <w:rPr>
                  <w:rFonts w:ascii="Arial" w:hAnsi="Arial" w:cs="Arial"/>
                  <w:sz w:val="20"/>
                  <w:lang w:val="cs-CZ"/>
                </w:rPr>
                <w:delText>362</w:delText>
              </w:r>
            </w:del>
            <w:ins w:id="1214" w:author="Juráš Pavel" w:date="2021-06-03T13:29:00Z">
              <w:r w:rsidR="009373D9">
                <w:rPr>
                  <w:rFonts w:ascii="Arial" w:hAnsi="Arial" w:cs="Arial"/>
                  <w:sz w:val="20"/>
                  <w:lang w:val="cs-CZ"/>
                </w:rPr>
                <w:t>116 598</w:t>
              </w:r>
            </w:ins>
          </w:p>
        </w:tc>
        <w:tc>
          <w:tcPr>
            <w:tcW w:w="304" w:type="pct"/>
            <w:shd w:val="clear" w:color="auto" w:fill="auto"/>
          </w:tcPr>
          <w:p w14:paraId="55B456FB"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0279CCEE" w14:textId="77777777" w:rsidR="001D7FC4" w:rsidRPr="003F2BA7" w:rsidRDefault="001D7FC4" w:rsidP="0025046D">
            <w:pPr>
              <w:jc w:val="center"/>
              <w:rPr>
                <w:rFonts w:ascii="Arial" w:hAnsi="Arial" w:cs="Arial"/>
                <w:i/>
              </w:rPr>
            </w:pPr>
          </w:p>
        </w:tc>
      </w:tr>
      <w:tr w:rsidR="00531C21" w:rsidRPr="003F2BA7" w14:paraId="6F9114A3" w14:textId="77777777" w:rsidTr="0025046D">
        <w:trPr>
          <w:trHeight w:val="286"/>
          <w:ins w:id="1215" w:author="Juráš Pavel" w:date="2021-05-19T12:44:00Z"/>
        </w:trPr>
        <w:tc>
          <w:tcPr>
            <w:tcW w:w="302" w:type="pct"/>
          </w:tcPr>
          <w:p w14:paraId="0F0E477E" w14:textId="79EC9FD5" w:rsidR="00531C21" w:rsidRPr="003F2BA7" w:rsidRDefault="00531C21" w:rsidP="00531C21">
            <w:pPr>
              <w:pStyle w:val="Text1"/>
              <w:spacing w:after="0"/>
              <w:ind w:left="0"/>
              <w:jc w:val="center"/>
              <w:rPr>
                <w:ins w:id="1216" w:author="Juráš Pavel" w:date="2021-05-19T12:44:00Z"/>
                <w:rFonts w:ascii="Arial" w:hAnsi="Arial" w:cs="Arial"/>
                <w:sz w:val="20"/>
                <w:lang w:val="cs-CZ"/>
              </w:rPr>
            </w:pPr>
            <w:ins w:id="1217" w:author="Juráš Pavel" w:date="2021-05-19T12:45:00Z">
              <w:r w:rsidRPr="003F2BA7">
                <w:rPr>
                  <w:rFonts w:ascii="Arial" w:hAnsi="Arial" w:cs="Arial"/>
                  <w:sz w:val="20"/>
                  <w:lang w:val="cs-CZ"/>
                </w:rPr>
                <w:t>5</w:t>
              </w:r>
            </w:ins>
          </w:p>
        </w:tc>
        <w:tc>
          <w:tcPr>
            <w:tcW w:w="506" w:type="pct"/>
          </w:tcPr>
          <w:p w14:paraId="31D95F20" w14:textId="05BCA033" w:rsidR="00531C21" w:rsidRPr="003F2BA7" w:rsidRDefault="00531C21" w:rsidP="00531C21">
            <w:pPr>
              <w:pStyle w:val="Text1"/>
              <w:spacing w:after="0"/>
              <w:ind w:left="0"/>
              <w:jc w:val="center"/>
              <w:rPr>
                <w:ins w:id="1218" w:author="Juráš Pavel" w:date="2021-05-19T12:44:00Z"/>
                <w:rFonts w:ascii="Arial" w:hAnsi="Arial" w:cs="Arial"/>
                <w:sz w:val="20"/>
                <w:lang w:val="cs-CZ"/>
              </w:rPr>
            </w:pPr>
            <w:ins w:id="1219" w:author="Juráš Pavel" w:date="2021-05-19T12:45:00Z">
              <w:r w:rsidRPr="003F2BA7">
                <w:rPr>
                  <w:rFonts w:ascii="Arial" w:hAnsi="Arial" w:cs="Arial"/>
                  <w:sz w:val="20"/>
                  <w:lang w:val="cs-CZ"/>
                </w:rPr>
                <w:t>SC5.1</w:t>
              </w:r>
            </w:ins>
          </w:p>
        </w:tc>
        <w:tc>
          <w:tcPr>
            <w:tcW w:w="355" w:type="pct"/>
          </w:tcPr>
          <w:p w14:paraId="7B232ADC" w14:textId="305A74B5" w:rsidR="00531C21" w:rsidRPr="003F2BA7" w:rsidRDefault="00531C21" w:rsidP="00531C21">
            <w:pPr>
              <w:pStyle w:val="Text1"/>
              <w:spacing w:after="0"/>
              <w:ind w:left="0"/>
              <w:jc w:val="center"/>
              <w:rPr>
                <w:ins w:id="1220" w:author="Juráš Pavel" w:date="2021-05-19T12:44:00Z"/>
                <w:rFonts w:ascii="Arial" w:hAnsi="Arial" w:cs="Arial"/>
                <w:sz w:val="20"/>
                <w:lang w:val="cs-CZ"/>
              </w:rPr>
            </w:pPr>
            <w:ins w:id="1221" w:author="Juráš Pavel" w:date="2021-05-19T12:45:00Z">
              <w:r w:rsidRPr="003F2BA7">
                <w:rPr>
                  <w:rFonts w:ascii="Arial" w:hAnsi="Arial" w:cs="Arial"/>
                  <w:sz w:val="20"/>
                  <w:lang w:val="cs-CZ"/>
                </w:rPr>
                <w:t>EFRR</w:t>
              </w:r>
            </w:ins>
          </w:p>
        </w:tc>
        <w:tc>
          <w:tcPr>
            <w:tcW w:w="406" w:type="pct"/>
          </w:tcPr>
          <w:p w14:paraId="0F302AC4" w14:textId="193C15BA" w:rsidR="00531C21" w:rsidRPr="003F2BA7" w:rsidRDefault="00531C21" w:rsidP="00531C21">
            <w:pPr>
              <w:pStyle w:val="Text1"/>
              <w:spacing w:after="0"/>
              <w:ind w:left="0"/>
              <w:jc w:val="center"/>
              <w:rPr>
                <w:ins w:id="1222" w:author="Juráš Pavel" w:date="2021-05-19T12:44:00Z"/>
                <w:rFonts w:ascii="Arial" w:hAnsi="Arial" w:cs="Arial"/>
                <w:sz w:val="20"/>
                <w:lang w:val="cs-CZ"/>
              </w:rPr>
            </w:pPr>
            <w:ins w:id="1223" w:author="Juráš Pavel" w:date="2021-05-19T12:45:00Z">
              <w:r w:rsidRPr="003F2BA7">
                <w:rPr>
                  <w:rFonts w:ascii="Arial" w:hAnsi="Arial" w:cs="Arial"/>
                  <w:sz w:val="20"/>
                  <w:lang w:val="cs-CZ"/>
                </w:rPr>
                <w:t>MRR</w:t>
              </w:r>
            </w:ins>
          </w:p>
        </w:tc>
        <w:tc>
          <w:tcPr>
            <w:tcW w:w="303" w:type="pct"/>
          </w:tcPr>
          <w:p w14:paraId="45E569F5" w14:textId="77777777" w:rsidR="00531C21" w:rsidRPr="003F2BA7" w:rsidRDefault="00531C21" w:rsidP="00531C21">
            <w:pPr>
              <w:pStyle w:val="Text1"/>
              <w:spacing w:after="0"/>
              <w:ind w:left="0"/>
              <w:jc w:val="center"/>
              <w:rPr>
                <w:ins w:id="1224" w:author="Juráš Pavel" w:date="2021-05-19T12:44:00Z"/>
                <w:rFonts w:ascii="Arial" w:hAnsi="Arial" w:cs="Arial"/>
                <w:sz w:val="20"/>
                <w:lang w:val="cs-CZ"/>
              </w:rPr>
            </w:pPr>
          </w:p>
        </w:tc>
        <w:tc>
          <w:tcPr>
            <w:tcW w:w="710" w:type="pct"/>
            <w:shd w:val="clear" w:color="auto" w:fill="auto"/>
          </w:tcPr>
          <w:p w14:paraId="0D1EC428" w14:textId="13B93D36" w:rsidR="00531C21" w:rsidRPr="003F2BA7" w:rsidRDefault="00C12EF3" w:rsidP="00531C21">
            <w:pPr>
              <w:pStyle w:val="Text1"/>
              <w:spacing w:after="0"/>
              <w:ind w:left="0"/>
              <w:jc w:val="center"/>
              <w:rPr>
                <w:ins w:id="1225" w:author="Juráš Pavel" w:date="2021-05-19T12:44:00Z"/>
                <w:rFonts w:ascii="Arial" w:hAnsi="Arial" w:cs="Arial"/>
                <w:sz w:val="20"/>
                <w:lang w:val="cs-CZ"/>
              </w:rPr>
            </w:pPr>
            <w:proofErr w:type="spellStart"/>
            <w:ins w:id="1226" w:author="Juráš Pavel" w:date="2021-05-19T12:45:00Z">
              <w:r w:rsidRPr="003F2BA7">
                <w:rPr>
                  <w:rFonts w:ascii="Arial" w:hAnsi="Arial" w:cs="Arial"/>
                  <w:bCs/>
                  <w:color w:val="000000"/>
                  <w:sz w:val="20"/>
                  <w:lang w:eastAsia="cs-CZ"/>
                </w:rPr>
                <w:t>Roční</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úspora</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spotřebované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vody</w:t>
              </w:r>
              <w:proofErr w:type="spellEnd"/>
              <w:r w:rsidRPr="003F2BA7">
                <w:rPr>
                  <w:rFonts w:ascii="Arial" w:hAnsi="Arial" w:cs="Arial"/>
                  <w:bCs/>
                  <w:color w:val="000000"/>
                  <w:sz w:val="20"/>
                  <w:lang w:eastAsia="cs-CZ"/>
                </w:rPr>
                <w:t xml:space="preserve"> pro </w:t>
              </w:r>
              <w:proofErr w:type="spellStart"/>
              <w:r w:rsidRPr="003F2BA7">
                <w:rPr>
                  <w:rFonts w:ascii="Arial" w:hAnsi="Arial" w:cs="Arial"/>
                  <w:bCs/>
                  <w:color w:val="000000"/>
                  <w:sz w:val="20"/>
                  <w:lang w:eastAsia="cs-CZ"/>
                </w:rPr>
                <w:t>potřeby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podnikatelského</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subjektu</w:t>
              </w:r>
            </w:ins>
            <w:proofErr w:type="spellEnd"/>
          </w:p>
        </w:tc>
        <w:tc>
          <w:tcPr>
            <w:tcW w:w="405" w:type="pct"/>
          </w:tcPr>
          <w:p w14:paraId="7057F870" w14:textId="32DD8D91" w:rsidR="00531C21" w:rsidRPr="003F2BA7" w:rsidRDefault="00C12EF3" w:rsidP="00531C21">
            <w:pPr>
              <w:pStyle w:val="Text1"/>
              <w:spacing w:after="0"/>
              <w:ind w:left="0"/>
              <w:jc w:val="center"/>
              <w:rPr>
                <w:ins w:id="1227" w:author="Juráš Pavel" w:date="2021-05-19T12:44:00Z"/>
                <w:rFonts w:ascii="Arial" w:hAnsi="Arial" w:cs="Arial"/>
                <w:sz w:val="20"/>
                <w:lang w:val="cs-CZ"/>
              </w:rPr>
            </w:pPr>
            <w:ins w:id="1228" w:author="Juráš Pavel" w:date="2021-05-19T12:46:00Z">
              <w:r w:rsidRPr="003F2BA7">
                <w:rPr>
                  <w:rFonts w:ascii="Arial" w:hAnsi="Arial" w:cs="Arial"/>
                  <w:color w:val="4D5156"/>
                  <w:sz w:val="20"/>
                  <w:shd w:val="clear" w:color="auto" w:fill="FFFFFF"/>
                </w:rPr>
                <w:t>m</w:t>
              </w:r>
              <w:r w:rsidRPr="003F2BA7">
                <w:rPr>
                  <w:rFonts w:ascii="Arial" w:hAnsi="Arial" w:cs="Arial"/>
                  <w:color w:val="4D5156"/>
                  <w:sz w:val="20"/>
                  <w:shd w:val="clear" w:color="auto" w:fill="FFFFFF"/>
                  <w:vertAlign w:val="superscript"/>
                </w:rPr>
                <w:t>3</w:t>
              </w:r>
            </w:ins>
          </w:p>
        </w:tc>
        <w:tc>
          <w:tcPr>
            <w:tcW w:w="405" w:type="pct"/>
          </w:tcPr>
          <w:p w14:paraId="79E2CC95" w14:textId="7206F327" w:rsidR="00531C21" w:rsidRPr="003F2BA7" w:rsidRDefault="00C12EF3" w:rsidP="00531C21">
            <w:pPr>
              <w:pStyle w:val="Text1"/>
              <w:spacing w:after="0"/>
              <w:ind w:left="0"/>
              <w:jc w:val="center"/>
              <w:rPr>
                <w:ins w:id="1229" w:author="Juráš Pavel" w:date="2021-05-19T12:44:00Z"/>
                <w:rFonts w:ascii="Arial" w:hAnsi="Arial" w:cs="Arial"/>
                <w:sz w:val="20"/>
                <w:lang w:val="cs-CZ"/>
              </w:rPr>
            </w:pPr>
            <w:ins w:id="1230" w:author="Juráš Pavel" w:date="2021-05-19T12:46:00Z">
              <w:r w:rsidRPr="003F2BA7">
                <w:rPr>
                  <w:rFonts w:ascii="Arial" w:hAnsi="Arial" w:cs="Arial"/>
                  <w:sz w:val="20"/>
                  <w:lang w:val="cs-CZ"/>
                </w:rPr>
                <w:t>0</w:t>
              </w:r>
            </w:ins>
          </w:p>
        </w:tc>
        <w:tc>
          <w:tcPr>
            <w:tcW w:w="406" w:type="pct"/>
          </w:tcPr>
          <w:p w14:paraId="0CCF5F8D" w14:textId="30E5195C" w:rsidR="00531C21" w:rsidRPr="003F2BA7" w:rsidRDefault="00C12EF3" w:rsidP="00531C21">
            <w:pPr>
              <w:pStyle w:val="Text1"/>
              <w:spacing w:after="0"/>
              <w:ind w:left="0"/>
              <w:jc w:val="center"/>
              <w:rPr>
                <w:ins w:id="1231" w:author="Juráš Pavel" w:date="2021-05-19T12:44:00Z"/>
                <w:rFonts w:ascii="Arial" w:hAnsi="Arial" w:cs="Arial"/>
                <w:sz w:val="20"/>
                <w:lang w:val="cs-CZ"/>
              </w:rPr>
            </w:pPr>
            <w:ins w:id="1232" w:author="Juráš Pavel" w:date="2021-05-19T12:46:00Z">
              <w:r w:rsidRPr="003F2BA7">
                <w:rPr>
                  <w:rFonts w:ascii="Arial" w:hAnsi="Arial" w:cs="Arial"/>
                  <w:sz w:val="20"/>
                  <w:lang w:val="cs-CZ"/>
                </w:rPr>
                <w:t>2021</w:t>
              </w:r>
            </w:ins>
          </w:p>
        </w:tc>
        <w:tc>
          <w:tcPr>
            <w:tcW w:w="506" w:type="pct"/>
            <w:shd w:val="clear" w:color="auto" w:fill="auto"/>
          </w:tcPr>
          <w:p w14:paraId="0A915B99" w14:textId="67681F7F" w:rsidR="00531C21" w:rsidRPr="003F2BA7" w:rsidRDefault="00C12EF3" w:rsidP="00531C21">
            <w:pPr>
              <w:pStyle w:val="Text1"/>
              <w:spacing w:after="0"/>
              <w:ind w:left="0"/>
              <w:jc w:val="center"/>
              <w:rPr>
                <w:ins w:id="1233" w:author="Juráš Pavel" w:date="2021-05-19T12:44:00Z"/>
                <w:rFonts w:ascii="Arial" w:hAnsi="Arial" w:cs="Arial"/>
                <w:sz w:val="20"/>
                <w:lang w:val="cs-CZ"/>
              </w:rPr>
            </w:pPr>
            <w:ins w:id="1234" w:author="Juráš Pavel" w:date="2021-05-19T12:46:00Z">
              <w:r w:rsidRPr="003F2BA7">
                <w:rPr>
                  <w:rFonts w:ascii="Arial" w:hAnsi="Arial" w:cs="Arial"/>
                  <w:sz w:val="20"/>
                  <w:lang w:val="cs-CZ"/>
                </w:rPr>
                <w:t>49</w:t>
              </w:r>
            </w:ins>
            <w:ins w:id="1235" w:author="Juráš Pavel" w:date="2021-05-20T15:15:00Z">
              <w:r w:rsidR="00CF1F8F" w:rsidRPr="003F2BA7">
                <w:rPr>
                  <w:rFonts w:ascii="Arial" w:hAnsi="Arial" w:cs="Arial"/>
                  <w:sz w:val="20"/>
                  <w:lang w:val="cs-CZ"/>
                </w:rPr>
                <w:t>4</w:t>
              </w:r>
            </w:ins>
            <w:ins w:id="1236" w:author="Juráš Pavel" w:date="2021-05-19T12:46:00Z">
              <w:r w:rsidRPr="003F2BA7">
                <w:rPr>
                  <w:rFonts w:ascii="Arial" w:hAnsi="Arial" w:cs="Arial"/>
                  <w:sz w:val="20"/>
                  <w:lang w:val="cs-CZ"/>
                </w:rPr>
                <w:t xml:space="preserve"> </w:t>
              </w:r>
            </w:ins>
            <w:ins w:id="1237" w:author="Juráš Pavel" w:date="2021-05-20T15:15:00Z">
              <w:r w:rsidR="00CF1F8F" w:rsidRPr="003F2BA7">
                <w:rPr>
                  <w:rFonts w:ascii="Arial" w:hAnsi="Arial" w:cs="Arial"/>
                  <w:sz w:val="20"/>
                  <w:lang w:val="cs-CZ"/>
                </w:rPr>
                <w:t>971</w:t>
              </w:r>
            </w:ins>
          </w:p>
        </w:tc>
        <w:tc>
          <w:tcPr>
            <w:tcW w:w="304" w:type="pct"/>
            <w:shd w:val="clear" w:color="auto" w:fill="auto"/>
          </w:tcPr>
          <w:p w14:paraId="0573B8FA" w14:textId="3D04AF59" w:rsidR="00531C21" w:rsidRPr="003F2BA7" w:rsidRDefault="00C12EF3" w:rsidP="00531C21">
            <w:pPr>
              <w:pStyle w:val="Text1"/>
              <w:spacing w:after="0"/>
              <w:ind w:left="0"/>
              <w:jc w:val="center"/>
              <w:rPr>
                <w:ins w:id="1238" w:author="Juráš Pavel" w:date="2021-05-19T12:44:00Z"/>
                <w:rFonts w:ascii="Arial" w:hAnsi="Arial" w:cs="Arial"/>
                <w:sz w:val="20"/>
                <w:lang w:val="cs-CZ"/>
              </w:rPr>
            </w:pPr>
            <w:ins w:id="1239" w:author="Juráš Pavel" w:date="2021-05-19T12:47:00Z">
              <w:r w:rsidRPr="003F2BA7">
                <w:rPr>
                  <w:rFonts w:ascii="Arial" w:hAnsi="Arial" w:cs="Arial"/>
                  <w:sz w:val="20"/>
                  <w:lang w:val="cs-CZ"/>
                </w:rPr>
                <w:t>MS</w:t>
              </w:r>
            </w:ins>
          </w:p>
        </w:tc>
        <w:tc>
          <w:tcPr>
            <w:tcW w:w="392" w:type="pct"/>
          </w:tcPr>
          <w:p w14:paraId="438C11BB" w14:textId="77777777" w:rsidR="00531C21" w:rsidRPr="003F2BA7" w:rsidRDefault="00531C21" w:rsidP="00531C21">
            <w:pPr>
              <w:jc w:val="center"/>
              <w:rPr>
                <w:ins w:id="1240" w:author="Juráš Pavel" w:date="2021-05-19T12:44:00Z"/>
                <w:rFonts w:ascii="Arial" w:hAnsi="Arial" w:cs="Arial"/>
                <w:i/>
              </w:rPr>
            </w:pPr>
          </w:p>
        </w:tc>
      </w:tr>
      <w:tr w:rsidR="009A3CAF" w:rsidRPr="003F2BA7" w14:paraId="7C2B384D" w14:textId="77777777" w:rsidTr="0025046D">
        <w:trPr>
          <w:trHeight w:val="286"/>
          <w:ins w:id="1241" w:author="Haco Ivan" w:date="2021-05-19T09:22:00Z"/>
        </w:trPr>
        <w:tc>
          <w:tcPr>
            <w:tcW w:w="302" w:type="pct"/>
          </w:tcPr>
          <w:p w14:paraId="56FFEE34" w14:textId="4DCB1113" w:rsidR="009A3CAF" w:rsidRPr="003F2BA7" w:rsidRDefault="009A3CAF" w:rsidP="009A3CAF">
            <w:pPr>
              <w:pStyle w:val="Text1"/>
              <w:spacing w:after="0"/>
              <w:ind w:left="0"/>
              <w:jc w:val="center"/>
              <w:rPr>
                <w:ins w:id="1242" w:author="Haco Ivan" w:date="2021-05-19T09:22:00Z"/>
                <w:rFonts w:ascii="Arial" w:hAnsi="Arial" w:cs="Arial"/>
                <w:sz w:val="20"/>
                <w:lang w:val="cs-CZ"/>
              </w:rPr>
            </w:pPr>
            <w:ins w:id="1243" w:author="Haco Ivan" w:date="2021-05-19T09:22:00Z">
              <w:r w:rsidRPr="003F2BA7">
                <w:rPr>
                  <w:rFonts w:ascii="Arial" w:hAnsi="Arial" w:cs="Arial"/>
                  <w:sz w:val="20"/>
                  <w:lang w:val="cs-CZ"/>
                </w:rPr>
                <w:t>5</w:t>
              </w:r>
            </w:ins>
          </w:p>
        </w:tc>
        <w:tc>
          <w:tcPr>
            <w:tcW w:w="506" w:type="pct"/>
          </w:tcPr>
          <w:p w14:paraId="33621F9A" w14:textId="025AE358" w:rsidR="009A3CAF" w:rsidRPr="003F2BA7" w:rsidRDefault="009A3CAF" w:rsidP="009A3CAF">
            <w:pPr>
              <w:pStyle w:val="Text1"/>
              <w:spacing w:after="0"/>
              <w:ind w:left="0"/>
              <w:jc w:val="center"/>
              <w:rPr>
                <w:ins w:id="1244" w:author="Haco Ivan" w:date="2021-05-19T09:22:00Z"/>
                <w:rFonts w:ascii="Arial" w:hAnsi="Arial" w:cs="Arial"/>
                <w:sz w:val="20"/>
                <w:lang w:val="cs-CZ"/>
              </w:rPr>
            </w:pPr>
            <w:ins w:id="1245" w:author="Haco Ivan" w:date="2021-05-19T09:22:00Z">
              <w:r w:rsidRPr="003F2BA7">
                <w:rPr>
                  <w:rFonts w:ascii="Arial" w:hAnsi="Arial" w:cs="Arial"/>
                  <w:sz w:val="20"/>
                  <w:lang w:val="cs-CZ"/>
                </w:rPr>
                <w:t>SC5.1</w:t>
              </w:r>
            </w:ins>
          </w:p>
        </w:tc>
        <w:tc>
          <w:tcPr>
            <w:tcW w:w="355" w:type="pct"/>
          </w:tcPr>
          <w:p w14:paraId="56632133" w14:textId="73D0477C" w:rsidR="009A3CAF" w:rsidRPr="003F2BA7" w:rsidRDefault="009A3CAF" w:rsidP="009A3CAF">
            <w:pPr>
              <w:pStyle w:val="Text1"/>
              <w:spacing w:after="0"/>
              <w:ind w:left="0"/>
              <w:jc w:val="center"/>
              <w:rPr>
                <w:ins w:id="1246" w:author="Haco Ivan" w:date="2021-05-19T09:22:00Z"/>
                <w:rFonts w:ascii="Arial" w:hAnsi="Arial" w:cs="Arial"/>
                <w:sz w:val="20"/>
                <w:lang w:val="cs-CZ"/>
              </w:rPr>
            </w:pPr>
            <w:ins w:id="1247" w:author="Haco Ivan" w:date="2021-05-19T09:22:00Z">
              <w:r w:rsidRPr="003F2BA7">
                <w:rPr>
                  <w:rFonts w:ascii="Arial" w:hAnsi="Arial" w:cs="Arial"/>
                  <w:sz w:val="20"/>
                  <w:lang w:val="cs-CZ"/>
                </w:rPr>
                <w:t>EFRR</w:t>
              </w:r>
            </w:ins>
          </w:p>
        </w:tc>
        <w:tc>
          <w:tcPr>
            <w:tcW w:w="406" w:type="pct"/>
          </w:tcPr>
          <w:p w14:paraId="33FD7B98" w14:textId="5A82944B" w:rsidR="009A3CAF" w:rsidRPr="003F2BA7" w:rsidRDefault="00531C21" w:rsidP="00C12EF3">
            <w:pPr>
              <w:pStyle w:val="Text1"/>
              <w:spacing w:after="0"/>
              <w:ind w:left="0"/>
              <w:jc w:val="center"/>
              <w:rPr>
                <w:ins w:id="1248" w:author="Haco Ivan" w:date="2021-05-19T09:22:00Z"/>
                <w:rFonts w:ascii="Arial" w:hAnsi="Arial" w:cs="Arial"/>
                <w:sz w:val="20"/>
                <w:highlight w:val="yellow"/>
                <w:lang w:val="cs-CZ"/>
              </w:rPr>
            </w:pPr>
            <w:ins w:id="1249" w:author="Juráš Pavel" w:date="2021-05-19T12:45:00Z">
              <w:r w:rsidRPr="003F2BA7">
                <w:rPr>
                  <w:rFonts w:ascii="Arial" w:hAnsi="Arial" w:cs="Arial"/>
                  <w:sz w:val="20"/>
                  <w:lang w:val="cs-CZ"/>
                </w:rPr>
                <w:t>PR</w:t>
              </w:r>
            </w:ins>
          </w:p>
        </w:tc>
        <w:tc>
          <w:tcPr>
            <w:tcW w:w="303" w:type="pct"/>
          </w:tcPr>
          <w:p w14:paraId="1E7B366F" w14:textId="1B07B990" w:rsidR="009A3CAF" w:rsidRPr="003F2BA7" w:rsidRDefault="009A3CAF" w:rsidP="009A3CAF">
            <w:pPr>
              <w:pStyle w:val="Text1"/>
              <w:spacing w:after="0"/>
              <w:ind w:left="0"/>
              <w:jc w:val="center"/>
              <w:rPr>
                <w:ins w:id="1250" w:author="Haco Ivan" w:date="2021-05-19T09:22:00Z"/>
                <w:rFonts w:ascii="Arial" w:hAnsi="Arial" w:cs="Arial"/>
                <w:sz w:val="20"/>
                <w:highlight w:val="yellow"/>
                <w:lang w:val="cs-CZ"/>
              </w:rPr>
            </w:pPr>
          </w:p>
        </w:tc>
        <w:tc>
          <w:tcPr>
            <w:tcW w:w="710" w:type="pct"/>
            <w:shd w:val="clear" w:color="auto" w:fill="auto"/>
          </w:tcPr>
          <w:p w14:paraId="77E40D59" w14:textId="661D5869" w:rsidR="009A3CAF" w:rsidRPr="003F2BA7" w:rsidRDefault="00C12EF3" w:rsidP="009A3CAF">
            <w:pPr>
              <w:pStyle w:val="Text1"/>
              <w:spacing w:after="0"/>
              <w:ind w:left="0"/>
              <w:jc w:val="center"/>
              <w:rPr>
                <w:ins w:id="1251" w:author="Haco Ivan" w:date="2021-05-19T09:22:00Z"/>
                <w:rFonts w:ascii="Arial" w:hAnsi="Arial" w:cs="Arial"/>
                <w:sz w:val="20"/>
                <w:lang w:val="cs-CZ"/>
              </w:rPr>
            </w:pPr>
            <w:proofErr w:type="spellStart"/>
            <w:ins w:id="1252" w:author="Juráš Pavel" w:date="2021-05-19T12:45:00Z">
              <w:r w:rsidRPr="003F2BA7">
                <w:rPr>
                  <w:rFonts w:ascii="Arial" w:hAnsi="Arial" w:cs="Arial"/>
                  <w:bCs/>
                  <w:color w:val="000000"/>
                  <w:sz w:val="20"/>
                  <w:lang w:eastAsia="cs-CZ"/>
                </w:rPr>
                <w:t>Roční</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úspora</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spotřebované</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vody</w:t>
              </w:r>
              <w:proofErr w:type="spellEnd"/>
              <w:r w:rsidRPr="003F2BA7">
                <w:rPr>
                  <w:rFonts w:ascii="Arial" w:hAnsi="Arial" w:cs="Arial"/>
                  <w:bCs/>
                  <w:color w:val="000000"/>
                  <w:sz w:val="20"/>
                  <w:lang w:eastAsia="cs-CZ"/>
                </w:rPr>
                <w:t xml:space="preserve"> pro </w:t>
              </w:r>
              <w:proofErr w:type="spellStart"/>
              <w:r w:rsidRPr="003F2BA7">
                <w:rPr>
                  <w:rFonts w:ascii="Arial" w:hAnsi="Arial" w:cs="Arial"/>
                  <w:bCs/>
                  <w:color w:val="000000"/>
                  <w:sz w:val="20"/>
                  <w:lang w:eastAsia="cs-CZ"/>
                </w:rPr>
                <w:t>potřeby</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podnikatelského</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subjektu</w:t>
              </w:r>
            </w:ins>
            <w:proofErr w:type="spellEnd"/>
          </w:p>
        </w:tc>
        <w:tc>
          <w:tcPr>
            <w:tcW w:w="405" w:type="pct"/>
          </w:tcPr>
          <w:p w14:paraId="02E1050C" w14:textId="7DC4C3C6" w:rsidR="009A3CAF" w:rsidRPr="003F2BA7" w:rsidRDefault="00C12EF3" w:rsidP="009A3CAF">
            <w:pPr>
              <w:pStyle w:val="Text1"/>
              <w:spacing w:after="0"/>
              <w:ind w:left="0"/>
              <w:jc w:val="center"/>
              <w:rPr>
                <w:ins w:id="1253" w:author="Haco Ivan" w:date="2021-05-19T09:22:00Z"/>
                <w:rFonts w:ascii="Arial" w:hAnsi="Arial" w:cs="Arial"/>
                <w:sz w:val="20"/>
                <w:lang w:val="cs-CZ"/>
              </w:rPr>
            </w:pPr>
            <w:ins w:id="1254" w:author="Juráš Pavel" w:date="2021-05-19T12:46:00Z">
              <w:r w:rsidRPr="003F2BA7">
                <w:rPr>
                  <w:rFonts w:ascii="Arial" w:hAnsi="Arial" w:cs="Arial"/>
                  <w:color w:val="4D5156"/>
                  <w:sz w:val="20"/>
                  <w:shd w:val="clear" w:color="auto" w:fill="FFFFFF"/>
                </w:rPr>
                <w:t>m</w:t>
              </w:r>
              <w:r w:rsidRPr="003F2BA7">
                <w:rPr>
                  <w:rFonts w:ascii="Arial" w:hAnsi="Arial" w:cs="Arial"/>
                  <w:color w:val="4D5156"/>
                  <w:sz w:val="20"/>
                  <w:shd w:val="clear" w:color="auto" w:fill="FFFFFF"/>
                  <w:vertAlign w:val="superscript"/>
                </w:rPr>
                <w:t>3</w:t>
              </w:r>
            </w:ins>
          </w:p>
        </w:tc>
        <w:tc>
          <w:tcPr>
            <w:tcW w:w="405" w:type="pct"/>
          </w:tcPr>
          <w:p w14:paraId="0D8B5EA0" w14:textId="6A9B7776" w:rsidR="009A3CAF" w:rsidRPr="003F2BA7" w:rsidRDefault="009A3CAF" w:rsidP="009A3CAF">
            <w:pPr>
              <w:pStyle w:val="Text1"/>
              <w:spacing w:after="0"/>
              <w:ind w:left="0"/>
              <w:jc w:val="center"/>
              <w:rPr>
                <w:ins w:id="1255" w:author="Haco Ivan" w:date="2021-05-19T09:22:00Z"/>
                <w:rFonts w:ascii="Arial" w:hAnsi="Arial" w:cs="Arial"/>
                <w:sz w:val="20"/>
                <w:lang w:val="cs-CZ"/>
              </w:rPr>
            </w:pPr>
            <w:ins w:id="1256" w:author="Haco Ivan" w:date="2021-05-19T09:22:00Z">
              <w:r w:rsidRPr="003F2BA7">
                <w:rPr>
                  <w:rFonts w:ascii="Arial" w:hAnsi="Arial" w:cs="Arial"/>
                  <w:sz w:val="20"/>
                  <w:lang w:val="cs-CZ"/>
                </w:rPr>
                <w:t>0</w:t>
              </w:r>
            </w:ins>
          </w:p>
        </w:tc>
        <w:tc>
          <w:tcPr>
            <w:tcW w:w="406" w:type="pct"/>
          </w:tcPr>
          <w:p w14:paraId="36B9DB9F" w14:textId="6942DC95" w:rsidR="009A3CAF" w:rsidRPr="003F2BA7" w:rsidRDefault="009A3CAF" w:rsidP="009A3CAF">
            <w:pPr>
              <w:pStyle w:val="Text1"/>
              <w:spacing w:after="0"/>
              <w:ind w:left="0"/>
              <w:jc w:val="center"/>
              <w:rPr>
                <w:ins w:id="1257" w:author="Haco Ivan" w:date="2021-05-19T09:22:00Z"/>
                <w:rFonts w:ascii="Arial" w:hAnsi="Arial" w:cs="Arial"/>
                <w:sz w:val="20"/>
                <w:lang w:val="cs-CZ"/>
              </w:rPr>
            </w:pPr>
            <w:ins w:id="1258" w:author="Haco Ivan" w:date="2021-05-19T09:22:00Z">
              <w:r w:rsidRPr="003F2BA7">
                <w:rPr>
                  <w:rFonts w:ascii="Arial" w:hAnsi="Arial" w:cs="Arial"/>
                  <w:sz w:val="20"/>
                  <w:lang w:val="cs-CZ"/>
                </w:rPr>
                <w:t>2021</w:t>
              </w:r>
            </w:ins>
          </w:p>
        </w:tc>
        <w:tc>
          <w:tcPr>
            <w:tcW w:w="506" w:type="pct"/>
            <w:shd w:val="clear" w:color="auto" w:fill="auto"/>
          </w:tcPr>
          <w:p w14:paraId="132B35C9" w14:textId="3B5A3929" w:rsidR="009A3CAF" w:rsidRPr="003F2BA7" w:rsidRDefault="00C12EF3" w:rsidP="00C12EF3">
            <w:pPr>
              <w:pStyle w:val="Text1"/>
              <w:spacing w:after="0"/>
              <w:ind w:left="0"/>
              <w:jc w:val="center"/>
              <w:rPr>
                <w:ins w:id="1259" w:author="Haco Ivan" w:date="2021-05-19T09:22:00Z"/>
                <w:rFonts w:ascii="Arial" w:hAnsi="Arial" w:cs="Arial"/>
                <w:sz w:val="20"/>
                <w:lang w:val="cs-CZ"/>
              </w:rPr>
            </w:pPr>
            <w:ins w:id="1260" w:author="Juráš Pavel" w:date="2021-05-19T12:47:00Z">
              <w:r w:rsidRPr="003F2BA7">
                <w:rPr>
                  <w:rFonts w:ascii="Arial" w:hAnsi="Arial" w:cs="Arial"/>
                  <w:sz w:val="20"/>
                  <w:lang w:val="cs-CZ"/>
                </w:rPr>
                <w:t>34</w:t>
              </w:r>
            </w:ins>
            <w:ins w:id="1261" w:author="Juráš Pavel" w:date="2021-05-20T15:15:00Z">
              <w:r w:rsidR="00CF1F8F" w:rsidRPr="003F2BA7">
                <w:rPr>
                  <w:rFonts w:ascii="Arial" w:hAnsi="Arial" w:cs="Arial"/>
                  <w:sz w:val="20"/>
                  <w:lang w:val="cs-CZ"/>
                </w:rPr>
                <w:t>5</w:t>
              </w:r>
            </w:ins>
            <w:ins w:id="1262" w:author="Juráš Pavel" w:date="2021-05-19T12:47:00Z">
              <w:r w:rsidRPr="003F2BA7">
                <w:rPr>
                  <w:rFonts w:ascii="Arial" w:hAnsi="Arial" w:cs="Arial"/>
                  <w:sz w:val="20"/>
                  <w:lang w:val="cs-CZ"/>
                </w:rPr>
                <w:t xml:space="preserve"> </w:t>
              </w:r>
            </w:ins>
            <w:ins w:id="1263" w:author="Juráš Pavel" w:date="2021-05-20T15:15:00Z">
              <w:r w:rsidR="00CF1F8F" w:rsidRPr="003F2BA7">
                <w:rPr>
                  <w:rFonts w:ascii="Arial" w:hAnsi="Arial" w:cs="Arial"/>
                  <w:sz w:val="20"/>
                  <w:lang w:val="cs-CZ"/>
                </w:rPr>
                <w:t>029</w:t>
              </w:r>
            </w:ins>
          </w:p>
        </w:tc>
        <w:tc>
          <w:tcPr>
            <w:tcW w:w="304" w:type="pct"/>
            <w:shd w:val="clear" w:color="auto" w:fill="auto"/>
          </w:tcPr>
          <w:p w14:paraId="7BBB1D62" w14:textId="56192AB0" w:rsidR="009A3CAF" w:rsidRPr="003F2BA7" w:rsidRDefault="009A3CAF" w:rsidP="009A3CAF">
            <w:pPr>
              <w:pStyle w:val="Text1"/>
              <w:spacing w:after="0"/>
              <w:ind w:left="0"/>
              <w:jc w:val="center"/>
              <w:rPr>
                <w:ins w:id="1264" w:author="Haco Ivan" w:date="2021-05-19T09:22:00Z"/>
                <w:rFonts w:ascii="Arial" w:hAnsi="Arial" w:cs="Arial"/>
                <w:sz w:val="20"/>
                <w:lang w:val="cs-CZ"/>
              </w:rPr>
            </w:pPr>
            <w:ins w:id="1265" w:author="Haco Ivan" w:date="2021-05-19T09:22:00Z">
              <w:r w:rsidRPr="003F2BA7">
                <w:rPr>
                  <w:rFonts w:ascii="Arial" w:hAnsi="Arial" w:cs="Arial"/>
                  <w:sz w:val="20"/>
                  <w:lang w:val="cs-CZ"/>
                </w:rPr>
                <w:t>MS</w:t>
              </w:r>
            </w:ins>
          </w:p>
        </w:tc>
        <w:tc>
          <w:tcPr>
            <w:tcW w:w="392" w:type="pct"/>
          </w:tcPr>
          <w:p w14:paraId="54632FBD" w14:textId="77777777" w:rsidR="009A3CAF" w:rsidRPr="003F2BA7" w:rsidRDefault="009A3CAF" w:rsidP="009A3CAF">
            <w:pPr>
              <w:jc w:val="center"/>
              <w:rPr>
                <w:ins w:id="1266" w:author="Haco Ivan" w:date="2021-05-19T09:22:00Z"/>
                <w:rFonts w:ascii="Arial" w:hAnsi="Arial" w:cs="Arial"/>
                <w:i/>
              </w:rPr>
            </w:pPr>
          </w:p>
        </w:tc>
      </w:tr>
    </w:tbl>
    <w:p w14:paraId="39410FB6" w14:textId="77777777" w:rsidR="001D7FC4" w:rsidRPr="003F2BA7" w:rsidRDefault="001D7FC4" w:rsidP="001D7FC4">
      <w:pPr>
        <w:rPr>
          <w:rFonts w:ascii="Arial" w:hAnsi="Arial" w:cs="Arial"/>
          <w:i/>
          <w:iCs/>
        </w:rPr>
      </w:pPr>
    </w:p>
    <w:p w14:paraId="48A8207D"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32F2570B"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65CD0374"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741F423"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RPr="003F2BA7" w:rsidSect="00EC011F">
          <w:pgSz w:w="16838" w:h="11906" w:orient="landscape" w:code="9"/>
          <w:pgMar w:top="1418" w:right="1418" w:bottom="1418" w:left="1418" w:header="708" w:footer="708" w:gutter="0"/>
          <w:cols w:space="708"/>
          <w:docGrid w:linePitch="360"/>
        </w:sectPr>
      </w:pPr>
    </w:p>
    <w:p w14:paraId="10047C68" w14:textId="37ACB253"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2.A.5.1.3 Orientační rozdělení prostředků programu (EU) podle typu intervence</w:t>
      </w:r>
      <w:r w:rsidRPr="003F2BA7">
        <w:rPr>
          <w:rFonts w:ascii="Arial" w:eastAsiaTheme="majorEastAsia" w:hAnsi="Arial" w:cs="Arial"/>
          <w:color w:val="000000" w:themeColor="text1"/>
          <w:sz w:val="26"/>
          <w:szCs w:val="2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7448355A" w14:textId="77777777" w:rsidTr="00EC011F">
        <w:tc>
          <w:tcPr>
            <w:tcW w:w="9493" w:type="dxa"/>
            <w:gridSpan w:val="6"/>
            <w:shd w:val="clear" w:color="auto" w:fill="99C7F9"/>
          </w:tcPr>
          <w:p w14:paraId="0EEB4F27" w14:textId="77777777" w:rsidR="001D7FC4" w:rsidRPr="003F2BA7" w:rsidRDefault="001D7FC4" w:rsidP="001D7FC4">
            <w:pPr>
              <w:rPr>
                <w:rFonts w:ascii="Arial" w:hAnsi="Arial" w:cs="Arial"/>
                <w:b/>
                <w:iCs/>
              </w:rPr>
            </w:pPr>
            <w:r w:rsidRPr="003F2BA7">
              <w:rPr>
                <w:rFonts w:ascii="Arial" w:hAnsi="Arial" w:cs="Arial"/>
                <w:b/>
              </w:rPr>
              <w:t>Tabulka 4: Dimenze 1 – oblast intervence</w:t>
            </w:r>
          </w:p>
        </w:tc>
      </w:tr>
      <w:tr w:rsidR="001D7FC4" w:rsidRPr="003F2BA7" w14:paraId="23E6FF4B" w14:textId="77777777" w:rsidTr="00EC011F">
        <w:tc>
          <w:tcPr>
            <w:tcW w:w="2263" w:type="dxa"/>
            <w:shd w:val="clear" w:color="auto" w:fill="auto"/>
          </w:tcPr>
          <w:p w14:paraId="1133A1A7" w14:textId="77777777" w:rsidR="001D7FC4" w:rsidRPr="003F2BA7" w:rsidRDefault="001D7FC4" w:rsidP="001D7FC4">
            <w:pPr>
              <w:rPr>
                <w:rFonts w:ascii="Arial" w:hAnsi="Arial" w:cs="Arial"/>
                <w:b/>
                <w:iCs/>
              </w:rPr>
            </w:pPr>
            <w:r w:rsidRPr="003F2BA7">
              <w:rPr>
                <w:rFonts w:ascii="Arial" w:hAnsi="Arial" w:cs="Arial"/>
                <w:b/>
              </w:rPr>
              <w:t>Číslo priority</w:t>
            </w:r>
          </w:p>
        </w:tc>
        <w:tc>
          <w:tcPr>
            <w:tcW w:w="1134" w:type="dxa"/>
            <w:shd w:val="clear" w:color="auto" w:fill="auto"/>
          </w:tcPr>
          <w:p w14:paraId="04CD4323" w14:textId="77777777" w:rsidR="001D7FC4" w:rsidRPr="003F2BA7" w:rsidRDefault="001D7FC4" w:rsidP="001D7FC4">
            <w:pPr>
              <w:rPr>
                <w:rFonts w:ascii="Arial" w:hAnsi="Arial" w:cs="Arial"/>
                <w:b/>
                <w:iCs/>
              </w:rPr>
            </w:pPr>
            <w:r w:rsidRPr="003F2BA7">
              <w:rPr>
                <w:rFonts w:ascii="Arial" w:hAnsi="Arial" w:cs="Arial"/>
                <w:b/>
              </w:rPr>
              <w:t>Fond</w:t>
            </w:r>
          </w:p>
        </w:tc>
        <w:tc>
          <w:tcPr>
            <w:tcW w:w="1843" w:type="dxa"/>
            <w:shd w:val="clear" w:color="auto" w:fill="auto"/>
          </w:tcPr>
          <w:p w14:paraId="5195436C" w14:textId="77777777" w:rsidR="001D7FC4" w:rsidRPr="003F2BA7" w:rsidRDefault="001D7FC4" w:rsidP="001D7FC4">
            <w:pPr>
              <w:rPr>
                <w:rFonts w:ascii="Arial" w:hAnsi="Arial" w:cs="Arial"/>
                <w:b/>
                <w:iCs/>
              </w:rPr>
            </w:pPr>
            <w:r w:rsidRPr="003F2BA7">
              <w:rPr>
                <w:rFonts w:ascii="Arial" w:hAnsi="Arial" w:cs="Arial"/>
                <w:b/>
              </w:rPr>
              <w:t>Kategorie regionu</w:t>
            </w:r>
          </w:p>
        </w:tc>
        <w:tc>
          <w:tcPr>
            <w:tcW w:w="1418" w:type="dxa"/>
          </w:tcPr>
          <w:p w14:paraId="6648586E" w14:textId="77777777" w:rsidR="001D7FC4" w:rsidRPr="003F2BA7" w:rsidRDefault="001D7FC4" w:rsidP="001D7FC4">
            <w:pPr>
              <w:rPr>
                <w:rFonts w:ascii="Arial" w:hAnsi="Arial" w:cs="Arial"/>
                <w:b/>
              </w:rPr>
            </w:pPr>
            <w:r w:rsidRPr="003F2BA7">
              <w:rPr>
                <w:rFonts w:ascii="Arial" w:hAnsi="Arial" w:cs="Arial"/>
                <w:b/>
              </w:rPr>
              <w:t>Specifický cíl</w:t>
            </w:r>
          </w:p>
        </w:tc>
        <w:tc>
          <w:tcPr>
            <w:tcW w:w="1134" w:type="dxa"/>
            <w:shd w:val="clear" w:color="auto" w:fill="auto"/>
          </w:tcPr>
          <w:p w14:paraId="007557C5" w14:textId="77777777" w:rsidR="001D7FC4" w:rsidRPr="003F2BA7" w:rsidRDefault="001D7FC4" w:rsidP="001D7FC4">
            <w:pPr>
              <w:rPr>
                <w:rFonts w:ascii="Arial" w:hAnsi="Arial" w:cs="Arial"/>
                <w:b/>
                <w:iCs/>
              </w:rPr>
            </w:pPr>
            <w:r w:rsidRPr="003F2BA7">
              <w:rPr>
                <w:rFonts w:ascii="Arial" w:hAnsi="Arial" w:cs="Arial"/>
                <w:b/>
              </w:rPr>
              <w:t xml:space="preserve">Kód </w:t>
            </w:r>
          </w:p>
        </w:tc>
        <w:tc>
          <w:tcPr>
            <w:tcW w:w="1701" w:type="dxa"/>
            <w:shd w:val="clear" w:color="auto" w:fill="auto"/>
          </w:tcPr>
          <w:p w14:paraId="30B4D1F2" w14:textId="77777777" w:rsidR="001D7FC4" w:rsidRPr="003F2BA7" w:rsidRDefault="001D7FC4" w:rsidP="001D7FC4">
            <w:pPr>
              <w:rPr>
                <w:rFonts w:ascii="Arial" w:hAnsi="Arial" w:cs="Arial"/>
                <w:b/>
                <w:iCs/>
              </w:rPr>
            </w:pPr>
            <w:r w:rsidRPr="003F2BA7">
              <w:rPr>
                <w:rFonts w:ascii="Arial" w:hAnsi="Arial" w:cs="Arial"/>
                <w:b/>
              </w:rPr>
              <w:t>Částka (v EUR)</w:t>
            </w:r>
          </w:p>
        </w:tc>
      </w:tr>
      <w:tr w:rsidR="001D7FC4" w:rsidRPr="003F2BA7" w14:paraId="58E5389A"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FDC9F12" w14:textId="56870C41" w:rsidR="001D7FC4" w:rsidRPr="003F2BA7" w:rsidRDefault="00875677"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CF6E48" w14:textId="6946860C" w:rsidR="001D7FC4"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C6C89A" w14:textId="77777777" w:rsidR="001D7FC4" w:rsidRPr="003F2BA7" w:rsidRDefault="001D7FC4" w:rsidP="0025046D">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0A8CF1" w14:textId="77777777" w:rsidR="001D7FC4" w:rsidRPr="003F2BA7" w:rsidRDefault="001D7FC4"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CDE0F5" w14:textId="0BA4BC7A" w:rsidR="001D7FC4" w:rsidRPr="003F2BA7" w:rsidRDefault="001D7FC4" w:rsidP="0025046D">
            <w:pPr>
              <w:jc w:val="center"/>
              <w:rPr>
                <w:rFonts w:ascii="Arial" w:hAnsi="Arial" w:cs="Arial"/>
              </w:rPr>
            </w:pPr>
            <w:r w:rsidRPr="003F2BA7">
              <w:rPr>
                <w:rFonts w:ascii="Arial" w:hAnsi="Arial" w:cs="Arial"/>
              </w:rPr>
              <w:t>0</w:t>
            </w:r>
            <w:r w:rsidR="00506D92" w:rsidRPr="003F2BA7">
              <w:rPr>
                <w:rFonts w:ascii="Arial" w:hAnsi="Arial" w:cs="Arial"/>
              </w:rPr>
              <w:t>6</w:t>
            </w:r>
            <w:ins w:id="1267" w:author="Juráš Pavel" w:date="2021-05-27T11:20:00Z">
              <w:r w:rsidR="00D7226A" w:rsidRPr="003F2BA7">
                <w:rPr>
                  <w:rFonts w:ascii="Arial" w:hAnsi="Arial" w:cs="Arial"/>
                </w:rPr>
                <w:t>4</w:t>
              </w:r>
            </w:ins>
            <w:del w:id="1268" w:author="Juráš Pavel" w:date="2021-05-27T11:20:00Z">
              <w:r w:rsidR="00506D92" w:rsidRPr="003F2BA7" w:rsidDel="00D7226A">
                <w:rPr>
                  <w:rFonts w:ascii="Arial" w:hAnsi="Arial" w:cs="Arial"/>
                </w:rPr>
                <w:delText>3</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3BBD97" w14:textId="77777777" w:rsidR="001D7FC4" w:rsidRPr="003F2BA7" w:rsidRDefault="001D7FC4" w:rsidP="0025046D">
            <w:pPr>
              <w:jc w:val="center"/>
              <w:rPr>
                <w:rFonts w:ascii="Arial" w:hAnsi="Arial" w:cs="Arial"/>
              </w:rPr>
            </w:pPr>
            <w:r w:rsidRPr="003F2BA7">
              <w:rPr>
                <w:rFonts w:ascii="Arial" w:hAnsi="Arial" w:cs="Arial"/>
              </w:rPr>
              <w:t>28 578 451</w:t>
            </w:r>
          </w:p>
        </w:tc>
      </w:tr>
      <w:tr w:rsidR="001D7FC4" w:rsidRPr="003F2BA7" w14:paraId="2458C558"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CB94841" w14:textId="685BCFE0" w:rsidR="001D7FC4" w:rsidRPr="003F2BA7" w:rsidRDefault="00875677"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15DD6D" w14:textId="53294E3A" w:rsidR="001D7FC4"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DC6329" w14:textId="77777777" w:rsidR="001D7FC4" w:rsidRPr="003F2BA7" w:rsidRDefault="001D7FC4" w:rsidP="0025046D">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1D4D717" w14:textId="77777777" w:rsidR="001D7FC4" w:rsidRPr="003F2BA7" w:rsidRDefault="001D7FC4"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4C53DD" w14:textId="49DF3A9C" w:rsidR="001D7FC4" w:rsidRPr="003F2BA7" w:rsidRDefault="001D7FC4" w:rsidP="0025046D">
            <w:pPr>
              <w:jc w:val="center"/>
              <w:rPr>
                <w:rFonts w:ascii="Arial" w:hAnsi="Arial" w:cs="Arial"/>
              </w:rPr>
            </w:pPr>
            <w:r w:rsidRPr="003F2BA7">
              <w:rPr>
                <w:rFonts w:ascii="Arial" w:hAnsi="Arial" w:cs="Arial"/>
              </w:rPr>
              <w:t>0</w:t>
            </w:r>
            <w:r w:rsidR="00506D92" w:rsidRPr="003F2BA7">
              <w:rPr>
                <w:rFonts w:ascii="Arial" w:hAnsi="Arial" w:cs="Arial"/>
              </w:rPr>
              <w:t>6</w:t>
            </w:r>
            <w:ins w:id="1269" w:author="Juráš Pavel" w:date="2021-05-27T11:20:00Z">
              <w:r w:rsidR="00D7226A" w:rsidRPr="003F2BA7">
                <w:rPr>
                  <w:rFonts w:ascii="Arial" w:hAnsi="Arial" w:cs="Arial"/>
                </w:rPr>
                <w:t>4</w:t>
              </w:r>
            </w:ins>
            <w:del w:id="1270" w:author="Juráš Pavel" w:date="2021-05-27T11:20:00Z">
              <w:r w:rsidR="00506D92" w:rsidRPr="003F2BA7" w:rsidDel="00D7226A">
                <w:rPr>
                  <w:rFonts w:ascii="Arial" w:hAnsi="Arial" w:cs="Arial"/>
                </w:rPr>
                <w:delText>3</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3A1C33" w14:textId="77777777" w:rsidR="001D7FC4" w:rsidRPr="003F2BA7" w:rsidRDefault="001D7FC4" w:rsidP="0025046D">
            <w:pPr>
              <w:jc w:val="center"/>
              <w:rPr>
                <w:rFonts w:ascii="Arial" w:hAnsi="Arial" w:cs="Arial"/>
              </w:rPr>
            </w:pPr>
            <w:r w:rsidRPr="003F2BA7">
              <w:rPr>
                <w:rFonts w:ascii="Arial" w:hAnsi="Arial" w:cs="Arial"/>
              </w:rPr>
              <w:t>19 921 159</w:t>
            </w:r>
          </w:p>
        </w:tc>
      </w:tr>
    </w:tbl>
    <w:p w14:paraId="7C977B42"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47CCC882" w14:textId="77777777" w:rsidTr="00EC011F">
        <w:tc>
          <w:tcPr>
            <w:tcW w:w="9493" w:type="dxa"/>
            <w:gridSpan w:val="6"/>
            <w:shd w:val="clear" w:color="auto" w:fill="99C7F9"/>
          </w:tcPr>
          <w:p w14:paraId="5A609F51"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33CD3C87" w14:textId="77777777" w:rsidTr="00EC011F">
        <w:tc>
          <w:tcPr>
            <w:tcW w:w="2263" w:type="dxa"/>
            <w:shd w:val="clear" w:color="auto" w:fill="auto"/>
          </w:tcPr>
          <w:p w14:paraId="1634F427" w14:textId="77777777" w:rsidR="001D7FC4" w:rsidRPr="003F2BA7" w:rsidRDefault="001D7FC4" w:rsidP="001D7FC4">
            <w:pPr>
              <w:rPr>
                <w:rFonts w:ascii="Arial" w:hAnsi="Arial" w:cs="Arial"/>
                <w:b/>
                <w:iCs/>
              </w:rPr>
            </w:pPr>
            <w:r w:rsidRPr="003F2BA7">
              <w:rPr>
                <w:rFonts w:ascii="Arial" w:hAnsi="Arial" w:cs="Arial"/>
                <w:b/>
              </w:rPr>
              <w:t>Číslo priority</w:t>
            </w:r>
          </w:p>
        </w:tc>
        <w:tc>
          <w:tcPr>
            <w:tcW w:w="1134" w:type="dxa"/>
            <w:shd w:val="clear" w:color="auto" w:fill="auto"/>
          </w:tcPr>
          <w:p w14:paraId="0887363E" w14:textId="77777777" w:rsidR="001D7FC4" w:rsidRPr="003F2BA7" w:rsidRDefault="001D7FC4" w:rsidP="001D7FC4">
            <w:pPr>
              <w:rPr>
                <w:rFonts w:ascii="Arial" w:hAnsi="Arial" w:cs="Arial"/>
                <w:b/>
                <w:iCs/>
              </w:rPr>
            </w:pPr>
            <w:r w:rsidRPr="003F2BA7">
              <w:rPr>
                <w:rFonts w:ascii="Arial" w:hAnsi="Arial" w:cs="Arial"/>
                <w:b/>
              </w:rPr>
              <w:t>Fond</w:t>
            </w:r>
          </w:p>
        </w:tc>
        <w:tc>
          <w:tcPr>
            <w:tcW w:w="1843" w:type="dxa"/>
            <w:shd w:val="clear" w:color="auto" w:fill="auto"/>
          </w:tcPr>
          <w:p w14:paraId="4638933C" w14:textId="77777777" w:rsidR="001D7FC4" w:rsidRPr="003F2BA7" w:rsidRDefault="001D7FC4" w:rsidP="001D7FC4">
            <w:pPr>
              <w:rPr>
                <w:rFonts w:ascii="Arial" w:hAnsi="Arial" w:cs="Arial"/>
                <w:b/>
                <w:iCs/>
              </w:rPr>
            </w:pPr>
            <w:r w:rsidRPr="003F2BA7">
              <w:rPr>
                <w:rFonts w:ascii="Arial" w:hAnsi="Arial" w:cs="Arial"/>
                <w:b/>
              </w:rPr>
              <w:t>Kategorie regionu</w:t>
            </w:r>
          </w:p>
        </w:tc>
        <w:tc>
          <w:tcPr>
            <w:tcW w:w="1418" w:type="dxa"/>
          </w:tcPr>
          <w:p w14:paraId="03752CCF" w14:textId="77777777" w:rsidR="001D7FC4" w:rsidRPr="003F2BA7" w:rsidRDefault="001D7FC4" w:rsidP="001D7FC4">
            <w:pPr>
              <w:rPr>
                <w:rFonts w:ascii="Arial" w:hAnsi="Arial" w:cs="Arial"/>
                <w:b/>
              </w:rPr>
            </w:pPr>
            <w:r w:rsidRPr="003F2BA7">
              <w:rPr>
                <w:rFonts w:ascii="Arial" w:hAnsi="Arial" w:cs="Arial"/>
                <w:b/>
              </w:rPr>
              <w:t>Specifický cíl</w:t>
            </w:r>
          </w:p>
        </w:tc>
        <w:tc>
          <w:tcPr>
            <w:tcW w:w="1134" w:type="dxa"/>
            <w:shd w:val="clear" w:color="auto" w:fill="auto"/>
          </w:tcPr>
          <w:p w14:paraId="4144A3AB" w14:textId="77777777" w:rsidR="001D7FC4" w:rsidRPr="003F2BA7" w:rsidRDefault="001D7FC4" w:rsidP="001D7FC4">
            <w:pPr>
              <w:rPr>
                <w:rFonts w:ascii="Arial" w:hAnsi="Arial" w:cs="Arial"/>
                <w:b/>
                <w:iCs/>
              </w:rPr>
            </w:pPr>
            <w:r w:rsidRPr="003F2BA7">
              <w:rPr>
                <w:rFonts w:ascii="Arial" w:hAnsi="Arial" w:cs="Arial"/>
                <w:b/>
              </w:rPr>
              <w:t xml:space="preserve">Kód </w:t>
            </w:r>
          </w:p>
        </w:tc>
        <w:tc>
          <w:tcPr>
            <w:tcW w:w="1701" w:type="dxa"/>
            <w:shd w:val="clear" w:color="auto" w:fill="auto"/>
          </w:tcPr>
          <w:p w14:paraId="01479FE1" w14:textId="77777777" w:rsidR="001D7FC4" w:rsidRPr="003F2BA7" w:rsidRDefault="001D7FC4" w:rsidP="001D7FC4">
            <w:pPr>
              <w:rPr>
                <w:rFonts w:ascii="Arial" w:hAnsi="Arial" w:cs="Arial"/>
                <w:b/>
                <w:iCs/>
              </w:rPr>
            </w:pPr>
            <w:r w:rsidRPr="003F2BA7">
              <w:rPr>
                <w:rFonts w:ascii="Arial" w:hAnsi="Arial" w:cs="Arial"/>
                <w:b/>
              </w:rPr>
              <w:t>Částka (v EUR)</w:t>
            </w:r>
          </w:p>
        </w:tc>
      </w:tr>
      <w:tr w:rsidR="0025046D" w:rsidRPr="003F2BA7" w14:paraId="3C3AA7A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397CCF3"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9E7DAD" w14:textId="78D24B5F"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482D83" w14:textId="77777777" w:rsidR="0025046D" w:rsidRPr="003F2BA7" w:rsidRDefault="0025046D" w:rsidP="0025046D">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06E85D"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0CEF3B" w14:textId="77777777" w:rsidR="0025046D" w:rsidRPr="003F2BA7" w:rsidRDefault="0025046D" w:rsidP="0025046D">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429428" w14:textId="77777777" w:rsidR="0025046D" w:rsidRPr="003F2BA7" w:rsidRDefault="0025046D" w:rsidP="0025046D">
            <w:pPr>
              <w:jc w:val="center"/>
              <w:rPr>
                <w:rFonts w:ascii="Arial" w:hAnsi="Arial" w:cs="Arial"/>
              </w:rPr>
            </w:pPr>
            <w:r w:rsidRPr="003F2BA7">
              <w:rPr>
                <w:rFonts w:ascii="Arial" w:hAnsi="Arial" w:cs="Arial"/>
              </w:rPr>
              <w:t>25 720 606</w:t>
            </w:r>
          </w:p>
        </w:tc>
      </w:tr>
      <w:tr w:rsidR="0025046D" w:rsidRPr="003F2BA7" w14:paraId="11116189"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13FC6A8"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B4EBF3" w14:textId="11123D02"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5CCD014" w14:textId="77777777" w:rsidR="0025046D" w:rsidRPr="003F2BA7" w:rsidRDefault="0025046D" w:rsidP="0025046D">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573A0C"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5AD3B2" w14:textId="77777777" w:rsidR="0025046D" w:rsidRPr="003F2BA7" w:rsidRDefault="0025046D" w:rsidP="0025046D">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783EE3" w14:textId="77777777" w:rsidR="0025046D" w:rsidRPr="003F2BA7" w:rsidRDefault="0025046D" w:rsidP="0025046D">
            <w:pPr>
              <w:jc w:val="center"/>
              <w:rPr>
                <w:rFonts w:ascii="Arial" w:hAnsi="Arial" w:cs="Arial"/>
              </w:rPr>
            </w:pPr>
            <w:r w:rsidRPr="003F2BA7">
              <w:rPr>
                <w:rFonts w:ascii="Arial" w:hAnsi="Arial" w:cs="Arial"/>
              </w:rPr>
              <w:t>17 929 043</w:t>
            </w:r>
          </w:p>
        </w:tc>
      </w:tr>
      <w:tr w:rsidR="0025046D" w:rsidRPr="003F2BA7" w14:paraId="6D59CBE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2D77ACB"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8E9628" w14:textId="3FBDCF54"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2389A0" w14:textId="77777777" w:rsidR="0025046D" w:rsidRPr="003F2BA7" w:rsidRDefault="0025046D" w:rsidP="0025046D">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6373CD"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5E4D8C" w14:textId="77777777" w:rsidR="0025046D" w:rsidRPr="003F2BA7" w:rsidRDefault="0025046D" w:rsidP="0025046D">
            <w:pPr>
              <w:jc w:val="center"/>
              <w:rPr>
                <w:rFonts w:ascii="Arial" w:hAnsi="Arial" w:cs="Arial"/>
              </w:rPr>
            </w:pPr>
            <w:r w:rsidRPr="003F2BA7">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D1D809" w14:textId="77777777" w:rsidR="0025046D" w:rsidRPr="003F2BA7" w:rsidRDefault="0025046D" w:rsidP="0025046D">
            <w:pPr>
              <w:jc w:val="center"/>
              <w:rPr>
                <w:rFonts w:ascii="Arial" w:hAnsi="Arial" w:cs="Arial"/>
              </w:rPr>
            </w:pPr>
            <w:r w:rsidRPr="003F2BA7">
              <w:rPr>
                <w:rFonts w:ascii="Arial" w:hAnsi="Arial" w:cs="Arial"/>
              </w:rPr>
              <w:t>743 040</w:t>
            </w:r>
          </w:p>
        </w:tc>
      </w:tr>
      <w:tr w:rsidR="0025046D" w:rsidRPr="003F2BA7" w14:paraId="785D2F5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8F12A33"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ECBDF8" w14:textId="57E9D634"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40ABF6" w14:textId="77777777" w:rsidR="0025046D" w:rsidRPr="003F2BA7" w:rsidRDefault="0025046D" w:rsidP="0025046D">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311C02D"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0666F3" w14:textId="77777777" w:rsidR="0025046D" w:rsidRPr="003F2BA7" w:rsidRDefault="0025046D" w:rsidP="0025046D">
            <w:pPr>
              <w:jc w:val="center"/>
              <w:rPr>
                <w:rFonts w:ascii="Arial" w:hAnsi="Arial" w:cs="Arial"/>
              </w:rPr>
            </w:pPr>
            <w:r w:rsidRPr="003F2BA7">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A858A2" w14:textId="77777777" w:rsidR="0025046D" w:rsidRPr="003F2BA7" w:rsidRDefault="0025046D" w:rsidP="0025046D">
            <w:pPr>
              <w:jc w:val="center"/>
              <w:rPr>
                <w:rFonts w:ascii="Arial" w:hAnsi="Arial" w:cs="Arial"/>
              </w:rPr>
            </w:pPr>
            <w:r w:rsidRPr="003F2BA7">
              <w:rPr>
                <w:rFonts w:ascii="Arial" w:hAnsi="Arial" w:cs="Arial"/>
              </w:rPr>
              <w:t>517 950</w:t>
            </w:r>
          </w:p>
        </w:tc>
      </w:tr>
      <w:tr w:rsidR="0025046D" w:rsidRPr="003F2BA7" w14:paraId="75AAD4C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9ED28FE"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4A67C7" w14:textId="599103D3"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37BE60D" w14:textId="77777777" w:rsidR="0025046D" w:rsidRPr="003F2BA7" w:rsidRDefault="0025046D" w:rsidP="0025046D">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3579BC"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8BE22F" w14:textId="77777777" w:rsidR="0025046D" w:rsidRPr="003F2BA7" w:rsidRDefault="0025046D" w:rsidP="0025046D">
            <w:pPr>
              <w:jc w:val="center"/>
              <w:rPr>
                <w:rFonts w:ascii="Arial" w:hAnsi="Arial" w:cs="Arial"/>
              </w:rPr>
            </w:pPr>
            <w:r w:rsidRPr="003F2BA7">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710A73" w14:textId="77777777" w:rsidR="0025046D" w:rsidRPr="003F2BA7" w:rsidRDefault="0025046D" w:rsidP="0025046D">
            <w:pPr>
              <w:jc w:val="center"/>
              <w:rPr>
                <w:rFonts w:ascii="Arial" w:hAnsi="Arial" w:cs="Arial"/>
              </w:rPr>
            </w:pPr>
            <w:r w:rsidRPr="003F2BA7">
              <w:rPr>
                <w:rFonts w:ascii="Arial" w:hAnsi="Arial" w:cs="Arial"/>
              </w:rPr>
              <w:t>2 114 805</w:t>
            </w:r>
          </w:p>
        </w:tc>
      </w:tr>
      <w:tr w:rsidR="0025046D" w:rsidRPr="003F2BA7" w14:paraId="23D3055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5B127C3"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4F4578" w14:textId="32F02908"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429006F" w14:textId="77777777" w:rsidR="0025046D" w:rsidRPr="003F2BA7" w:rsidRDefault="0025046D" w:rsidP="0025046D">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02751E"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53F517" w14:textId="77777777" w:rsidR="0025046D" w:rsidRPr="003F2BA7" w:rsidRDefault="0025046D" w:rsidP="0025046D">
            <w:pPr>
              <w:jc w:val="center"/>
              <w:rPr>
                <w:rFonts w:ascii="Arial" w:hAnsi="Arial" w:cs="Arial"/>
              </w:rPr>
            </w:pPr>
            <w:r w:rsidRPr="003F2BA7">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EE2A21" w14:textId="77777777" w:rsidR="0025046D" w:rsidRPr="003F2BA7" w:rsidRDefault="0025046D" w:rsidP="0025046D">
            <w:pPr>
              <w:jc w:val="center"/>
              <w:rPr>
                <w:rFonts w:ascii="Arial" w:hAnsi="Arial" w:cs="Arial"/>
              </w:rPr>
            </w:pPr>
            <w:r w:rsidRPr="003F2BA7">
              <w:rPr>
                <w:rFonts w:ascii="Arial" w:hAnsi="Arial" w:cs="Arial"/>
              </w:rPr>
              <w:t>1 474 166</w:t>
            </w:r>
          </w:p>
        </w:tc>
      </w:tr>
    </w:tbl>
    <w:p w14:paraId="71817E4C"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4D26B9D4" w14:textId="77777777" w:rsidTr="00EC011F">
        <w:tc>
          <w:tcPr>
            <w:tcW w:w="9493" w:type="dxa"/>
            <w:gridSpan w:val="6"/>
            <w:shd w:val="clear" w:color="auto" w:fill="99C7F9"/>
          </w:tcPr>
          <w:p w14:paraId="0FD72EAF" w14:textId="77777777" w:rsidR="001D7FC4" w:rsidRPr="003F2BA7" w:rsidRDefault="001D7FC4" w:rsidP="001D7FC4">
            <w:pPr>
              <w:rPr>
                <w:rFonts w:ascii="Arial" w:hAnsi="Arial" w:cs="Arial"/>
                <w:b/>
                <w:iCs/>
              </w:rPr>
            </w:pPr>
            <w:r w:rsidRPr="003F2BA7">
              <w:rPr>
                <w:rFonts w:ascii="Arial" w:hAnsi="Arial" w:cs="Arial"/>
                <w:b/>
              </w:rPr>
              <w:t>Tabulka 6: Dimenze 3 – mechanismus územního plnění a územní zaměření</w:t>
            </w:r>
          </w:p>
        </w:tc>
      </w:tr>
      <w:tr w:rsidR="001D7FC4" w:rsidRPr="003F2BA7" w14:paraId="46D052FC" w14:textId="77777777" w:rsidTr="00EC011F">
        <w:tc>
          <w:tcPr>
            <w:tcW w:w="2263" w:type="dxa"/>
            <w:shd w:val="clear" w:color="auto" w:fill="auto"/>
          </w:tcPr>
          <w:p w14:paraId="61B3D414" w14:textId="77777777" w:rsidR="001D7FC4" w:rsidRPr="003F2BA7" w:rsidRDefault="001D7FC4" w:rsidP="0025046D">
            <w:pPr>
              <w:jc w:val="center"/>
              <w:rPr>
                <w:rFonts w:ascii="Arial" w:hAnsi="Arial" w:cs="Arial"/>
                <w:b/>
                <w:iCs/>
              </w:rPr>
            </w:pPr>
            <w:r w:rsidRPr="003F2BA7">
              <w:rPr>
                <w:rFonts w:ascii="Arial" w:hAnsi="Arial" w:cs="Arial"/>
                <w:b/>
              </w:rPr>
              <w:t>Číslo priority</w:t>
            </w:r>
          </w:p>
        </w:tc>
        <w:tc>
          <w:tcPr>
            <w:tcW w:w="1134" w:type="dxa"/>
            <w:shd w:val="clear" w:color="auto" w:fill="auto"/>
          </w:tcPr>
          <w:p w14:paraId="4ADBE9D8" w14:textId="77777777" w:rsidR="001D7FC4" w:rsidRPr="003F2BA7" w:rsidRDefault="001D7FC4" w:rsidP="0025046D">
            <w:pPr>
              <w:jc w:val="center"/>
              <w:rPr>
                <w:rFonts w:ascii="Arial" w:hAnsi="Arial" w:cs="Arial"/>
                <w:b/>
                <w:iCs/>
              </w:rPr>
            </w:pPr>
            <w:r w:rsidRPr="003F2BA7">
              <w:rPr>
                <w:rFonts w:ascii="Arial" w:hAnsi="Arial" w:cs="Arial"/>
                <w:b/>
              </w:rPr>
              <w:t>Fond</w:t>
            </w:r>
          </w:p>
        </w:tc>
        <w:tc>
          <w:tcPr>
            <w:tcW w:w="1843" w:type="dxa"/>
            <w:shd w:val="clear" w:color="auto" w:fill="auto"/>
          </w:tcPr>
          <w:p w14:paraId="71A6D07E" w14:textId="77777777" w:rsidR="001D7FC4" w:rsidRPr="003F2BA7" w:rsidRDefault="001D7FC4" w:rsidP="0025046D">
            <w:pPr>
              <w:jc w:val="center"/>
              <w:rPr>
                <w:rFonts w:ascii="Arial" w:hAnsi="Arial" w:cs="Arial"/>
                <w:b/>
                <w:iCs/>
              </w:rPr>
            </w:pPr>
            <w:r w:rsidRPr="003F2BA7">
              <w:rPr>
                <w:rFonts w:ascii="Arial" w:hAnsi="Arial" w:cs="Arial"/>
                <w:b/>
              </w:rPr>
              <w:t>Kategorie regionu</w:t>
            </w:r>
          </w:p>
        </w:tc>
        <w:tc>
          <w:tcPr>
            <w:tcW w:w="1418" w:type="dxa"/>
          </w:tcPr>
          <w:p w14:paraId="2799677D" w14:textId="77777777" w:rsidR="001D7FC4" w:rsidRPr="003F2BA7" w:rsidRDefault="001D7FC4" w:rsidP="0025046D">
            <w:pPr>
              <w:jc w:val="center"/>
              <w:rPr>
                <w:rFonts w:ascii="Arial" w:hAnsi="Arial" w:cs="Arial"/>
                <w:b/>
              </w:rPr>
            </w:pPr>
            <w:r w:rsidRPr="003F2BA7">
              <w:rPr>
                <w:rFonts w:ascii="Arial" w:hAnsi="Arial" w:cs="Arial"/>
                <w:b/>
              </w:rPr>
              <w:t>Specifický cíl</w:t>
            </w:r>
          </w:p>
        </w:tc>
        <w:tc>
          <w:tcPr>
            <w:tcW w:w="1134" w:type="dxa"/>
            <w:shd w:val="clear" w:color="auto" w:fill="auto"/>
          </w:tcPr>
          <w:p w14:paraId="4323E7AC" w14:textId="5C0D578C" w:rsidR="001D7FC4" w:rsidRPr="003F2BA7" w:rsidRDefault="001D7FC4" w:rsidP="0025046D">
            <w:pPr>
              <w:jc w:val="center"/>
              <w:rPr>
                <w:rFonts w:ascii="Arial" w:hAnsi="Arial" w:cs="Arial"/>
                <w:b/>
                <w:iCs/>
              </w:rPr>
            </w:pPr>
            <w:r w:rsidRPr="003F2BA7">
              <w:rPr>
                <w:rFonts w:ascii="Arial" w:hAnsi="Arial" w:cs="Arial"/>
                <w:b/>
              </w:rPr>
              <w:t>Kód</w:t>
            </w:r>
          </w:p>
        </w:tc>
        <w:tc>
          <w:tcPr>
            <w:tcW w:w="1701" w:type="dxa"/>
            <w:shd w:val="clear" w:color="auto" w:fill="auto"/>
          </w:tcPr>
          <w:p w14:paraId="537B9357" w14:textId="77777777" w:rsidR="001D7FC4" w:rsidRPr="003F2BA7" w:rsidRDefault="001D7FC4" w:rsidP="0025046D">
            <w:pPr>
              <w:jc w:val="center"/>
              <w:rPr>
                <w:rFonts w:ascii="Arial" w:hAnsi="Arial" w:cs="Arial"/>
                <w:b/>
                <w:iCs/>
              </w:rPr>
            </w:pPr>
            <w:r w:rsidRPr="003F2BA7">
              <w:rPr>
                <w:rFonts w:ascii="Arial" w:hAnsi="Arial" w:cs="Arial"/>
                <w:b/>
              </w:rPr>
              <w:t>Částka (v EUR)</w:t>
            </w:r>
          </w:p>
        </w:tc>
      </w:tr>
      <w:tr w:rsidR="0025046D" w:rsidRPr="003F2BA7" w14:paraId="57FA77F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10C7A58"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BE51EC" w14:textId="2DDA3FDB"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5976F2" w14:textId="77777777" w:rsidR="0025046D" w:rsidRPr="003F2BA7" w:rsidRDefault="0025046D" w:rsidP="0025046D">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34DBD5"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263E1" w14:textId="63553CC5" w:rsidR="0025046D" w:rsidRPr="003F2BA7" w:rsidRDefault="000D531D" w:rsidP="0025046D">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1E7EFD" w14:textId="77777777" w:rsidR="0025046D" w:rsidRPr="003F2BA7" w:rsidRDefault="0025046D" w:rsidP="0025046D">
            <w:pPr>
              <w:jc w:val="center"/>
              <w:rPr>
                <w:rFonts w:ascii="Arial" w:hAnsi="Arial" w:cs="Arial"/>
              </w:rPr>
            </w:pPr>
            <w:r w:rsidRPr="003F2BA7">
              <w:rPr>
                <w:rFonts w:ascii="Arial" w:hAnsi="Arial" w:cs="Arial"/>
              </w:rPr>
              <w:t>28 578 451</w:t>
            </w:r>
          </w:p>
        </w:tc>
      </w:tr>
      <w:tr w:rsidR="0025046D" w:rsidRPr="003F2BA7" w14:paraId="047CA36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EDA1B13"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4D6C89" w14:textId="620B06B6"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49AC4B" w14:textId="77777777" w:rsidR="0025046D" w:rsidRPr="003F2BA7" w:rsidRDefault="0025046D" w:rsidP="0025046D">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63A1FF" w14:textId="77777777" w:rsidR="0025046D" w:rsidRPr="003F2BA7" w:rsidRDefault="0025046D" w:rsidP="0025046D">
            <w:pPr>
              <w:jc w:val="center"/>
              <w:rPr>
                <w:rFonts w:ascii="Arial" w:hAnsi="Arial" w:cs="Arial"/>
              </w:rPr>
            </w:pPr>
            <w:r w:rsidRPr="003F2BA7">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4A8AEE" w14:textId="5978EB74" w:rsidR="0025046D" w:rsidRPr="003F2BA7" w:rsidRDefault="000D531D" w:rsidP="0025046D">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C09763" w14:textId="77777777" w:rsidR="0025046D" w:rsidRPr="003F2BA7" w:rsidRDefault="0025046D" w:rsidP="0025046D">
            <w:pPr>
              <w:jc w:val="center"/>
              <w:rPr>
                <w:rFonts w:ascii="Arial" w:hAnsi="Arial" w:cs="Arial"/>
              </w:rPr>
            </w:pPr>
            <w:r w:rsidRPr="003F2BA7">
              <w:rPr>
                <w:rFonts w:ascii="Arial" w:hAnsi="Arial" w:cs="Arial"/>
              </w:rPr>
              <w:t>19 921 159</w:t>
            </w:r>
          </w:p>
        </w:tc>
      </w:tr>
    </w:tbl>
    <w:p w14:paraId="3C94A82A" w14:textId="77777777" w:rsidR="001D7FC4" w:rsidRPr="003F2BA7"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70E40E05" w14:textId="77777777" w:rsidTr="00EC011F">
        <w:tc>
          <w:tcPr>
            <w:tcW w:w="9493" w:type="dxa"/>
            <w:gridSpan w:val="6"/>
            <w:shd w:val="clear" w:color="auto" w:fill="99C7F9"/>
          </w:tcPr>
          <w:p w14:paraId="2E042AA0"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7C10712F" w14:textId="77777777" w:rsidTr="00EC011F">
        <w:tc>
          <w:tcPr>
            <w:tcW w:w="2263" w:type="dxa"/>
            <w:shd w:val="clear" w:color="auto" w:fill="auto"/>
          </w:tcPr>
          <w:p w14:paraId="77FAC41C" w14:textId="77777777" w:rsidR="001D7FC4" w:rsidRPr="003F2BA7" w:rsidRDefault="001D7FC4" w:rsidP="0025046D">
            <w:pPr>
              <w:jc w:val="center"/>
              <w:rPr>
                <w:rFonts w:ascii="Arial" w:hAnsi="Arial" w:cs="Arial"/>
                <w:b/>
                <w:iCs/>
              </w:rPr>
            </w:pPr>
            <w:r w:rsidRPr="003F2BA7">
              <w:rPr>
                <w:rFonts w:ascii="Arial" w:hAnsi="Arial" w:cs="Arial"/>
                <w:b/>
              </w:rPr>
              <w:t>Číslo priority</w:t>
            </w:r>
          </w:p>
        </w:tc>
        <w:tc>
          <w:tcPr>
            <w:tcW w:w="1134" w:type="dxa"/>
            <w:shd w:val="clear" w:color="auto" w:fill="auto"/>
          </w:tcPr>
          <w:p w14:paraId="6A424E65" w14:textId="77777777" w:rsidR="001D7FC4" w:rsidRPr="003F2BA7" w:rsidRDefault="001D7FC4" w:rsidP="0025046D">
            <w:pPr>
              <w:jc w:val="center"/>
              <w:rPr>
                <w:rFonts w:ascii="Arial" w:hAnsi="Arial" w:cs="Arial"/>
                <w:b/>
                <w:iCs/>
              </w:rPr>
            </w:pPr>
            <w:r w:rsidRPr="003F2BA7">
              <w:rPr>
                <w:rFonts w:ascii="Arial" w:hAnsi="Arial" w:cs="Arial"/>
                <w:b/>
              </w:rPr>
              <w:t>Fond</w:t>
            </w:r>
          </w:p>
        </w:tc>
        <w:tc>
          <w:tcPr>
            <w:tcW w:w="1843" w:type="dxa"/>
            <w:shd w:val="clear" w:color="auto" w:fill="auto"/>
          </w:tcPr>
          <w:p w14:paraId="0CC66C02" w14:textId="77777777" w:rsidR="001D7FC4" w:rsidRPr="003F2BA7" w:rsidRDefault="001D7FC4" w:rsidP="0025046D">
            <w:pPr>
              <w:jc w:val="center"/>
              <w:rPr>
                <w:rFonts w:ascii="Arial" w:hAnsi="Arial" w:cs="Arial"/>
                <w:b/>
                <w:iCs/>
              </w:rPr>
            </w:pPr>
            <w:r w:rsidRPr="003F2BA7">
              <w:rPr>
                <w:rFonts w:ascii="Arial" w:hAnsi="Arial" w:cs="Arial"/>
                <w:b/>
              </w:rPr>
              <w:t>Kategorie regionu</w:t>
            </w:r>
          </w:p>
        </w:tc>
        <w:tc>
          <w:tcPr>
            <w:tcW w:w="1418" w:type="dxa"/>
          </w:tcPr>
          <w:p w14:paraId="332A511C" w14:textId="77777777" w:rsidR="001D7FC4" w:rsidRPr="003F2BA7" w:rsidRDefault="001D7FC4" w:rsidP="0025046D">
            <w:pPr>
              <w:jc w:val="center"/>
              <w:rPr>
                <w:rFonts w:ascii="Arial" w:hAnsi="Arial" w:cs="Arial"/>
                <w:b/>
              </w:rPr>
            </w:pPr>
            <w:r w:rsidRPr="003F2BA7">
              <w:rPr>
                <w:rFonts w:ascii="Arial" w:hAnsi="Arial" w:cs="Arial"/>
                <w:b/>
              </w:rPr>
              <w:t>Specifický cíl</w:t>
            </w:r>
          </w:p>
        </w:tc>
        <w:tc>
          <w:tcPr>
            <w:tcW w:w="1134" w:type="dxa"/>
            <w:shd w:val="clear" w:color="auto" w:fill="auto"/>
          </w:tcPr>
          <w:p w14:paraId="7976647A" w14:textId="06E47120" w:rsidR="001D7FC4" w:rsidRPr="003F2BA7" w:rsidRDefault="001D7FC4" w:rsidP="0025046D">
            <w:pPr>
              <w:jc w:val="center"/>
              <w:rPr>
                <w:rFonts w:ascii="Arial" w:hAnsi="Arial" w:cs="Arial"/>
                <w:b/>
                <w:iCs/>
              </w:rPr>
            </w:pPr>
            <w:r w:rsidRPr="003F2BA7">
              <w:rPr>
                <w:rFonts w:ascii="Arial" w:hAnsi="Arial" w:cs="Arial"/>
                <w:b/>
              </w:rPr>
              <w:t>Kód</w:t>
            </w:r>
          </w:p>
        </w:tc>
        <w:tc>
          <w:tcPr>
            <w:tcW w:w="1701" w:type="dxa"/>
            <w:shd w:val="clear" w:color="auto" w:fill="auto"/>
          </w:tcPr>
          <w:p w14:paraId="4DF99D32" w14:textId="77777777" w:rsidR="001D7FC4" w:rsidRPr="003F2BA7" w:rsidRDefault="001D7FC4" w:rsidP="0025046D">
            <w:pPr>
              <w:jc w:val="center"/>
              <w:rPr>
                <w:rFonts w:ascii="Arial" w:hAnsi="Arial" w:cs="Arial"/>
                <w:b/>
                <w:iCs/>
              </w:rPr>
            </w:pPr>
            <w:r w:rsidRPr="003F2BA7">
              <w:rPr>
                <w:rFonts w:ascii="Arial" w:hAnsi="Arial" w:cs="Arial"/>
                <w:b/>
              </w:rPr>
              <w:t>Částka (v EUR)</w:t>
            </w:r>
          </w:p>
        </w:tc>
      </w:tr>
      <w:tr w:rsidR="001D7FC4" w:rsidRPr="003F2BA7" w14:paraId="24BDDEB1" w14:textId="77777777" w:rsidTr="00EC011F">
        <w:tc>
          <w:tcPr>
            <w:tcW w:w="2263" w:type="dxa"/>
            <w:shd w:val="clear" w:color="auto" w:fill="auto"/>
          </w:tcPr>
          <w:p w14:paraId="1DD3191A" w14:textId="77777777" w:rsidR="001D7FC4" w:rsidRPr="003F2BA7" w:rsidRDefault="001D7FC4" w:rsidP="0025046D">
            <w:pPr>
              <w:jc w:val="center"/>
              <w:rPr>
                <w:rFonts w:ascii="Arial" w:hAnsi="Arial" w:cs="Arial"/>
                <w:b/>
              </w:rPr>
            </w:pPr>
          </w:p>
        </w:tc>
        <w:tc>
          <w:tcPr>
            <w:tcW w:w="1134" w:type="dxa"/>
            <w:shd w:val="clear" w:color="auto" w:fill="auto"/>
          </w:tcPr>
          <w:p w14:paraId="4676CC31" w14:textId="77777777" w:rsidR="001D7FC4" w:rsidRPr="003F2BA7" w:rsidRDefault="001D7FC4" w:rsidP="0025046D">
            <w:pPr>
              <w:jc w:val="center"/>
              <w:rPr>
                <w:rFonts w:ascii="Arial" w:hAnsi="Arial" w:cs="Arial"/>
                <w:b/>
              </w:rPr>
            </w:pPr>
          </w:p>
        </w:tc>
        <w:tc>
          <w:tcPr>
            <w:tcW w:w="1843" w:type="dxa"/>
            <w:shd w:val="clear" w:color="auto" w:fill="auto"/>
          </w:tcPr>
          <w:p w14:paraId="56845428" w14:textId="77777777" w:rsidR="001D7FC4" w:rsidRPr="003F2BA7" w:rsidRDefault="001D7FC4" w:rsidP="0025046D">
            <w:pPr>
              <w:jc w:val="center"/>
              <w:rPr>
                <w:rFonts w:ascii="Arial" w:hAnsi="Arial" w:cs="Arial"/>
                <w:b/>
              </w:rPr>
            </w:pPr>
          </w:p>
        </w:tc>
        <w:tc>
          <w:tcPr>
            <w:tcW w:w="1418" w:type="dxa"/>
          </w:tcPr>
          <w:p w14:paraId="2D9D7300" w14:textId="77777777" w:rsidR="001D7FC4" w:rsidRPr="003F2BA7" w:rsidRDefault="001D7FC4" w:rsidP="0025046D">
            <w:pPr>
              <w:jc w:val="center"/>
              <w:rPr>
                <w:rFonts w:ascii="Arial" w:hAnsi="Arial" w:cs="Arial"/>
                <w:b/>
              </w:rPr>
            </w:pPr>
          </w:p>
        </w:tc>
        <w:tc>
          <w:tcPr>
            <w:tcW w:w="1134" w:type="dxa"/>
            <w:shd w:val="clear" w:color="auto" w:fill="auto"/>
          </w:tcPr>
          <w:p w14:paraId="0C519321" w14:textId="77777777" w:rsidR="001D7FC4" w:rsidRPr="003F2BA7" w:rsidRDefault="001D7FC4" w:rsidP="0025046D">
            <w:pPr>
              <w:jc w:val="center"/>
              <w:rPr>
                <w:rFonts w:ascii="Arial" w:hAnsi="Arial" w:cs="Arial"/>
                <w:b/>
              </w:rPr>
            </w:pPr>
          </w:p>
        </w:tc>
        <w:tc>
          <w:tcPr>
            <w:tcW w:w="1701" w:type="dxa"/>
            <w:shd w:val="clear" w:color="auto" w:fill="auto"/>
          </w:tcPr>
          <w:p w14:paraId="30862172" w14:textId="77777777" w:rsidR="001D7FC4" w:rsidRPr="003F2BA7" w:rsidRDefault="001D7FC4" w:rsidP="0025046D">
            <w:pPr>
              <w:jc w:val="center"/>
              <w:rPr>
                <w:rFonts w:ascii="Arial" w:hAnsi="Arial" w:cs="Arial"/>
                <w:b/>
              </w:rPr>
            </w:pPr>
          </w:p>
        </w:tc>
      </w:tr>
    </w:tbl>
    <w:p w14:paraId="5E1C10DB" w14:textId="797925C0" w:rsidR="00096A8F" w:rsidRPr="003F2BA7" w:rsidRDefault="00096A8F" w:rsidP="00D41BEE">
      <w:pPr>
        <w:jc w:val="both"/>
        <w:rPr>
          <w:rFonts w:ascii="Arial" w:hAnsi="Arial" w:cs="Arial"/>
          <w:b/>
          <w:sz w:val="26"/>
          <w:szCs w:val="26"/>
        </w:rPr>
      </w:pPr>
    </w:p>
    <w:p w14:paraId="37AA1F93" w14:textId="148A28BD" w:rsidR="00504143" w:rsidRPr="003F2BA7" w:rsidRDefault="00504143" w:rsidP="00D41BEE">
      <w:pPr>
        <w:jc w:val="both"/>
        <w:rPr>
          <w:rFonts w:ascii="Arial" w:hAnsi="Arial" w:cs="Arial"/>
          <w:b/>
          <w:sz w:val="26"/>
          <w:szCs w:val="26"/>
        </w:rPr>
      </w:pPr>
    </w:p>
    <w:p w14:paraId="1349A870" w14:textId="0BCF98FF" w:rsidR="00504143" w:rsidRPr="003F2BA7" w:rsidRDefault="00504143" w:rsidP="00D41BEE">
      <w:pPr>
        <w:jc w:val="both"/>
        <w:rPr>
          <w:rFonts w:ascii="Arial" w:hAnsi="Arial" w:cs="Arial"/>
          <w:b/>
          <w:sz w:val="26"/>
          <w:szCs w:val="26"/>
        </w:rPr>
      </w:pPr>
    </w:p>
    <w:p w14:paraId="362D2CFA" w14:textId="7E235174" w:rsidR="00504143" w:rsidRPr="003F2BA7" w:rsidRDefault="00504143" w:rsidP="00D41BEE">
      <w:pPr>
        <w:jc w:val="both"/>
        <w:rPr>
          <w:rFonts w:ascii="Arial" w:hAnsi="Arial" w:cs="Arial"/>
          <w:b/>
          <w:sz w:val="26"/>
          <w:szCs w:val="26"/>
        </w:rPr>
      </w:pPr>
    </w:p>
    <w:p w14:paraId="2BF8B8CB" w14:textId="7FD5FBB7" w:rsidR="00504143" w:rsidRPr="003F2BA7" w:rsidRDefault="00504143" w:rsidP="00D41BEE">
      <w:pPr>
        <w:jc w:val="both"/>
        <w:rPr>
          <w:rFonts w:ascii="Arial" w:hAnsi="Arial" w:cs="Arial"/>
          <w:b/>
          <w:sz w:val="26"/>
          <w:szCs w:val="26"/>
        </w:rPr>
      </w:pPr>
    </w:p>
    <w:p w14:paraId="4F268F9E" w14:textId="15608F38" w:rsidR="00504143" w:rsidRPr="003F2BA7" w:rsidRDefault="00504143" w:rsidP="00D41BEE">
      <w:pPr>
        <w:jc w:val="both"/>
        <w:rPr>
          <w:rFonts w:ascii="Arial" w:hAnsi="Arial" w:cs="Arial"/>
          <w:b/>
          <w:sz w:val="26"/>
          <w:szCs w:val="26"/>
        </w:rPr>
      </w:pPr>
    </w:p>
    <w:p w14:paraId="3463239F" w14:textId="5A5A6127" w:rsidR="00504143" w:rsidRPr="003F2BA7" w:rsidRDefault="00504143" w:rsidP="00D41BEE">
      <w:pPr>
        <w:jc w:val="both"/>
        <w:rPr>
          <w:rFonts w:ascii="Arial" w:hAnsi="Arial" w:cs="Arial"/>
          <w:b/>
          <w:sz w:val="26"/>
          <w:szCs w:val="26"/>
        </w:rPr>
      </w:pPr>
    </w:p>
    <w:p w14:paraId="584DFF91" w14:textId="435234D1" w:rsidR="00504143" w:rsidRPr="003F2BA7" w:rsidRDefault="00504143" w:rsidP="00D41BEE">
      <w:pPr>
        <w:jc w:val="both"/>
        <w:rPr>
          <w:rFonts w:ascii="Arial" w:hAnsi="Arial" w:cs="Arial"/>
          <w:b/>
          <w:sz w:val="26"/>
          <w:szCs w:val="26"/>
        </w:rPr>
      </w:pPr>
    </w:p>
    <w:p w14:paraId="43C11948" w14:textId="61F3B373" w:rsidR="00504143" w:rsidRPr="003F2BA7" w:rsidRDefault="00504143" w:rsidP="00D41BEE">
      <w:pPr>
        <w:jc w:val="both"/>
        <w:rPr>
          <w:rFonts w:ascii="Arial" w:hAnsi="Arial" w:cs="Arial"/>
          <w:b/>
          <w:sz w:val="26"/>
          <w:szCs w:val="26"/>
        </w:rPr>
      </w:pPr>
    </w:p>
    <w:p w14:paraId="5D3829E1" w14:textId="4EAB742E" w:rsidR="00504143" w:rsidRPr="003F2BA7" w:rsidRDefault="00504143" w:rsidP="00D41BEE">
      <w:pPr>
        <w:jc w:val="both"/>
        <w:rPr>
          <w:rFonts w:ascii="Arial" w:hAnsi="Arial" w:cs="Arial"/>
          <w:b/>
          <w:sz w:val="26"/>
          <w:szCs w:val="26"/>
        </w:rPr>
      </w:pPr>
    </w:p>
    <w:p w14:paraId="2294E194" w14:textId="449EAE93" w:rsidR="00504143" w:rsidRPr="003F2BA7" w:rsidRDefault="00504143" w:rsidP="00D41BEE">
      <w:pPr>
        <w:jc w:val="both"/>
        <w:rPr>
          <w:rFonts w:ascii="Arial" w:hAnsi="Arial" w:cs="Arial"/>
          <w:b/>
          <w:sz w:val="26"/>
          <w:szCs w:val="26"/>
        </w:rPr>
      </w:pPr>
    </w:p>
    <w:p w14:paraId="169C2601" w14:textId="7F6ABDB7" w:rsidR="00504143" w:rsidRPr="003F2BA7" w:rsidRDefault="00504143" w:rsidP="00D41BEE">
      <w:pPr>
        <w:jc w:val="both"/>
        <w:rPr>
          <w:rFonts w:ascii="Arial" w:hAnsi="Arial" w:cs="Arial"/>
          <w:b/>
          <w:sz w:val="26"/>
          <w:szCs w:val="26"/>
        </w:rPr>
      </w:pPr>
    </w:p>
    <w:p w14:paraId="3CFD0F04" w14:textId="5335D7E8" w:rsidR="00504143" w:rsidRPr="003F2BA7" w:rsidRDefault="00504143" w:rsidP="00D41BEE">
      <w:pPr>
        <w:jc w:val="both"/>
        <w:rPr>
          <w:rFonts w:ascii="Arial" w:hAnsi="Arial" w:cs="Arial"/>
          <w:b/>
          <w:sz w:val="26"/>
          <w:szCs w:val="26"/>
        </w:rPr>
      </w:pPr>
    </w:p>
    <w:p w14:paraId="53A8B5BF" w14:textId="0A5151C2" w:rsidR="00504143" w:rsidRPr="003F2BA7" w:rsidRDefault="00504143" w:rsidP="00D41BEE">
      <w:pPr>
        <w:jc w:val="both"/>
        <w:rPr>
          <w:rFonts w:ascii="Arial" w:hAnsi="Arial" w:cs="Arial"/>
          <w:b/>
          <w:sz w:val="26"/>
          <w:szCs w:val="26"/>
        </w:rPr>
      </w:pPr>
    </w:p>
    <w:p w14:paraId="6CBA2C22" w14:textId="3D3BF815" w:rsidR="00504143" w:rsidRPr="003F2BA7" w:rsidRDefault="00504143" w:rsidP="00D41BEE">
      <w:pPr>
        <w:jc w:val="both"/>
        <w:rPr>
          <w:rFonts w:ascii="Arial" w:hAnsi="Arial" w:cs="Arial"/>
          <w:b/>
          <w:sz w:val="26"/>
          <w:szCs w:val="26"/>
        </w:rPr>
      </w:pPr>
    </w:p>
    <w:p w14:paraId="40A90E7A" w14:textId="309D37C9" w:rsidR="00504143" w:rsidRPr="003F2BA7" w:rsidRDefault="00504143" w:rsidP="00D41BEE">
      <w:pPr>
        <w:jc w:val="both"/>
        <w:rPr>
          <w:rFonts w:ascii="Arial" w:hAnsi="Arial" w:cs="Arial"/>
          <w:b/>
          <w:sz w:val="26"/>
          <w:szCs w:val="26"/>
        </w:rPr>
      </w:pPr>
    </w:p>
    <w:p w14:paraId="1A71EF37" w14:textId="1FF2D89D" w:rsidR="00504143" w:rsidRPr="003F2BA7" w:rsidRDefault="00504143" w:rsidP="00D41BEE">
      <w:pPr>
        <w:jc w:val="both"/>
        <w:rPr>
          <w:rFonts w:ascii="Arial" w:hAnsi="Arial" w:cs="Arial"/>
          <w:b/>
          <w:sz w:val="26"/>
          <w:szCs w:val="26"/>
        </w:rPr>
      </w:pPr>
    </w:p>
    <w:p w14:paraId="426CCB63" w14:textId="62C37253" w:rsidR="00504143" w:rsidRPr="003F2BA7" w:rsidRDefault="00504143" w:rsidP="00D41BEE">
      <w:pPr>
        <w:jc w:val="both"/>
        <w:rPr>
          <w:rFonts w:ascii="Arial" w:hAnsi="Arial" w:cs="Arial"/>
          <w:b/>
          <w:sz w:val="26"/>
          <w:szCs w:val="26"/>
        </w:rPr>
      </w:pPr>
    </w:p>
    <w:p w14:paraId="7F05C06D" w14:textId="1AB4137B" w:rsidR="00504143" w:rsidRPr="003F2BA7" w:rsidRDefault="00504143" w:rsidP="00D41BEE">
      <w:pPr>
        <w:jc w:val="both"/>
        <w:rPr>
          <w:rFonts w:ascii="Arial" w:hAnsi="Arial" w:cs="Arial"/>
          <w:b/>
          <w:sz w:val="26"/>
          <w:szCs w:val="26"/>
        </w:rPr>
      </w:pPr>
    </w:p>
    <w:p w14:paraId="6A6E4356" w14:textId="77777777" w:rsidR="0025046D" w:rsidRPr="003F2BA7" w:rsidRDefault="0025046D" w:rsidP="00D41BEE">
      <w:pPr>
        <w:jc w:val="both"/>
        <w:rPr>
          <w:rFonts w:ascii="Arial" w:hAnsi="Arial" w:cs="Arial"/>
          <w:b/>
          <w:sz w:val="26"/>
          <w:szCs w:val="26"/>
        </w:rPr>
        <w:sectPr w:rsidR="0025046D" w:rsidRPr="003F2BA7" w:rsidSect="00EC011F">
          <w:pgSz w:w="11906" w:h="16838" w:code="9"/>
          <w:pgMar w:top="1418" w:right="1418" w:bottom="1418" w:left="1418" w:header="708" w:footer="708" w:gutter="0"/>
          <w:cols w:space="708"/>
          <w:docGrid w:linePitch="360"/>
        </w:sectPr>
      </w:pPr>
    </w:p>
    <w:p w14:paraId="2303279C" w14:textId="2628A26C" w:rsidR="00D41BEE" w:rsidRPr="003F2BA7" w:rsidRDefault="00780C66" w:rsidP="00D41BEE">
      <w:pPr>
        <w:jc w:val="both"/>
        <w:rPr>
          <w:rFonts w:ascii="Arial" w:hAnsi="Arial" w:cs="Arial"/>
          <w:b/>
          <w:sz w:val="26"/>
          <w:szCs w:val="26"/>
        </w:rPr>
      </w:pPr>
      <w:r w:rsidRPr="003F2BA7">
        <w:rPr>
          <w:rFonts w:ascii="Arial" w:hAnsi="Arial" w:cs="Arial"/>
          <w:b/>
          <w:sz w:val="26"/>
          <w:szCs w:val="26"/>
        </w:rPr>
        <w:lastRenderedPageBreak/>
        <w:t>2.</w:t>
      </w:r>
      <w:r w:rsidR="00B73A11" w:rsidRPr="003F2BA7">
        <w:rPr>
          <w:rFonts w:ascii="Arial" w:hAnsi="Arial" w:cs="Arial"/>
          <w:b/>
          <w:sz w:val="26"/>
          <w:szCs w:val="26"/>
        </w:rPr>
        <w:t>A.</w:t>
      </w:r>
      <w:r w:rsidR="0037616B" w:rsidRPr="003F2BA7">
        <w:rPr>
          <w:rFonts w:ascii="Arial" w:hAnsi="Arial" w:cs="Arial"/>
          <w:b/>
          <w:sz w:val="26"/>
          <w:szCs w:val="26"/>
        </w:rPr>
        <w:t>5</w:t>
      </w:r>
      <w:r w:rsidRPr="003F2BA7">
        <w:rPr>
          <w:rFonts w:ascii="Arial" w:hAnsi="Arial" w:cs="Arial"/>
          <w:b/>
          <w:sz w:val="26"/>
          <w:szCs w:val="26"/>
        </w:rPr>
        <w:t>.</w:t>
      </w:r>
      <w:r w:rsidR="00B73A11" w:rsidRPr="003F2BA7">
        <w:rPr>
          <w:rFonts w:ascii="Arial" w:hAnsi="Arial" w:cs="Arial"/>
          <w:b/>
          <w:sz w:val="26"/>
          <w:szCs w:val="26"/>
        </w:rPr>
        <w:t>2</w:t>
      </w:r>
      <w:r w:rsidRPr="003F2BA7">
        <w:rPr>
          <w:rFonts w:ascii="Arial" w:hAnsi="Arial" w:cs="Arial"/>
          <w:b/>
          <w:sz w:val="26"/>
          <w:szCs w:val="26"/>
        </w:rPr>
        <w:t xml:space="preserve">. Specifický cíl </w:t>
      </w:r>
      <w:r w:rsidR="0037616B" w:rsidRPr="003F2BA7">
        <w:rPr>
          <w:rFonts w:ascii="Arial" w:hAnsi="Arial" w:cs="Arial"/>
          <w:b/>
          <w:sz w:val="26"/>
          <w:szCs w:val="26"/>
        </w:rPr>
        <w:t>5</w:t>
      </w:r>
      <w:r w:rsidR="00F81D55" w:rsidRPr="003F2BA7">
        <w:rPr>
          <w:rFonts w:ascii="Arial" w:hAnsi="Arial" w:cs="Arial"/>
          <w:b/>
          <w:sz w:val="26"/>
          <w:szCs w:val="26"/>
        </w:rPr>
        <w:t>.2</w:t>
      </w:r>
      <w:r w:rsidR="00D41BEE" w:rsidRPr="003F2BA7">
        <w:rPr>
          <w:rFonts w:ascii="Arial" w:hAnsi="Arial" w:cs="Arial"/>
          <w:b/>
          <w:sz w:val="26"/>
          <w:szCs w:val="26"/>
        </w:rPr>
        <w:t xml:space="preserve"> </w:t>
      </w:r>
      <w:r w:rsidR="00354C29" w:rsidRPr="003F2BA7">
        <w:rPr>
          <w:rFonts w:ascii="Arial" w:hAnsi="Arial" w:cs="Arial"/>
          <w:b/>
          <w:sz w:val="26"/>
          <w:szCs w:val="26"/>
        </w:rPr>
        <w:t xml:space="preserve">- </w:t>
      </w:r>
      <w:r w:rsidR="00D41BEE" w:rsidRPr="003F2BA7">
        <w:rPr>
          <w:rFonts w:ascii="Arial" w:hAnsi="Arial" w:cs="Arial"/>
          <w:b/>
          <w:sz w:val="26"/>
          <w:szCs w:val="26"/>
        </w:rPr>
        <w:t xml:space="preserve">Podpora přechodu </w:t>
      </w:r>
      <w:r w:rsidR="001B4900" w:rsidRPr="003F2BA7">
        <w:rPr>
          <w:rFonts w:ascii="Arial" w:hAnsi="Arial" w:cs="Arial"/>
          <w:b/>
          <w:sz w:val="26"/>
          <w:szCs w:val="26"/>
        </w:rPr>
        <w:t xml:space="preserve">na </w:t>
      </w:r>
      <w:r w:rsidR="00D41BEE" w:rsidRPr="003F2BA7">
        <w:rPr>
          <w:rFonts w:ascii="Arial" w:hAnsi="Arial" w:cs="Arial"/>
          <w:b/>
          <w:sz w:val="26"/>
          <w:szCs w:val="26"/>
        </w:rPr>
        <w:t>oběhové hospodářství</w:t>
      </w:r>
      <w:r w:rsidR="001B4900" w:rsidRPr="003F2BA7">
        <w:rPr>
          <w:rFonts w:ascii="Arial" w:hAnsi="Arial" w:cs="Arial"/>
          <w:b/>
          <w:sz w:val="26"/>
          <w:szCs w:val="26"/>
        </w:rPr>
        <w:t xml:space="preserve"> účinně využívající zdroje</w:t>
      </w:r>
    </w:p>
    <w:p w14:paraId="52F4BF04" w14:textId="77777777" w:rsidR="009E411A" w:rsidRPr="003F2BA7" w:rsidRDefault="009E411A" w:rsidP="009E411A">
      <w:pPr>
        <w:rPr>
          <w:rFonts w:ascii="Arial" w:hAnsi="Arial" w:cs="Arial"/>
          <w:b/>
          <w:i/>
          <w:iCs/>
          <w:sz w:val="24"/>
          <w:szCs w:val="24"/>
        </w:rPr>
      </w:pPr>
    </w:p>
    <w:p w14:paraId="7FBD1DE3" w14:textId="2542BE2B" w:rsidR="00CC202F" w:rsidRPr="003F2BA7" w:rsidRDefault="00CC202F" w:rsidP="00CC202F">
      <w:pPr>
        <w:spacing w:after="120" w:line="264" w:lineRule="auto"/>
        <w:jc w:val="both"/>
        <w:rPr>
          <w:rFonts w:ascii="Arial" w:hAnsi="Arial" w:cs="Arial"/>
          <w:b/>
          <w:sz w:val="26"/>
          <w:szCs w:val="26"/>
        </w:rPr>
      </w:pPr>
      <w:r w:rsidRPr="003F2BA7">
        <w:rPr>
          <w:rFonts w:ascii="Arial" w:hAnsi="Arial" w:cs="Arial"/>
          <w:b/>
          <w:sz w:val="24"/>
          <w:szCs w:val="24"/>
        </w:rPr>
        <w:t>2.</w:t>
      </w:r>
      <w:r w:rsidR="00B73A11" w:rsidRPr="003F2BA7">
        <w:rPr>
          <w:rFonts w:ascii="Arial" w:hAnsi="Arial" w:cs="Arial"/>
          <w:b/>
          <w:sz w:val="24"/>
          <w:szCs w:val="24"/>
        </w:rPr>
        <w:t>A.</w:t>
      </w:r>
      <w:r w:rsidR="0037616B" w:rsidRPr="003F2BA7">
        <w:rPr>
          <w:rFonts w:ascii="Arial" w:hAnsi="Arial" w:cs="Arial"/>
          <w:b/>
          <w:sz w:val="24"/>
          <w:szCs w:val="24"/>
        </w:rPr>
        <w:t>5</w:t>
      </w:r>
      <w:r w:rsidRPr="003F2BA7">
        <w:rPr>
          <w:rFonts w:ascii="Arial" w:hAnsi="Arial" w:cs="Arial"/>
          <w:b/>
          <w:sz w:val="24"/>
          <w:szCs w:val="24"/>
        </w:rPr>
        <w:t>.</w:t>
      </w:r>
      <w:r w:rsidR="00B73A11" w:rsidRPr="003F2BA7">
        <w:rPr>
          <w:rFonts w:ascii="Arial" w:hAnsi="Arial" w:cs="Arial"/>
          <w:b/>
          <w:sz w:val="24"/>
          <w:szCs w:val="24"/>
        </w:rPr>
        <w:t>2</w:t>
      </w:r>
      <w:r w:rsidRPr="003F2BA7">
        <w:rPr>
          <w:rFonts w:ascii="Arial" w:hAnsi="Arial" w:cs="Arial"/>
          <w:b/>
          <w:sz w:val="24"/>
          <w:szCs w:val="24"/>
        </w:rPr>
        <w:t>.1 Intervence fondů</w:t>
      </w:r>
    </w:p>
    <w:p w14:paraId="2B061577" w14:textId="77777777" w:rsidR="009E411A" w:rsidRPr="003F2BA7" w:rsidRDefault="009E411A" w:rsidP="00D41BEE">
      <w:pPr>
        <w:spacing w:after="120" w:line="264" w:lineRule="auto"/>
        <w:jc w:val="both"/>
        <w:rPr>
          <w:rFonts w:ascii="Arial" w:hAnsi="Arial" w:cs="Arial"/>
          <w:b/>
          <w:i/>
          <w:iCs/>
          <w:u w:val="single"/>
        </w:rPr>
      </w:pPr>
      <w:r w:rsidRPr="003F2BA7">
        <w:rPr>
          <w:rFonts w:ascii="Arial" w:hAnsi="Arial" w:cs="Arial"/>
          <w:b/>
          <w:i/>
          <w:iCs/>
          <w:u w:val="single"/>
        </w:rPr>
        <w:t xml:space="preserve">Související druhy činností </w:t>
      </w:r>
    </w:p>
    <w:p w14:paraId="5C7F4288" w14:textId="2B4F3542" w:rsidR="00C14DE8" w:rsidRPr="003F2BA7" w:rsidRDefault="00D41BEE" w:rsidP="00D41BEE">
      <w:pPr>
        <w:pStyle w:val="Odstavecseseznamem"/>
        <w:spacing w:after="120" w:line="264" w:lineRule="auto"/>
        <w:ind w:left="0"/>
        <w:contextualSpacing w:val="0"/>
        <w:jc w:val="both"/>
        <w:rPr>
          <w:rFonts w:ascii="Arial" w:hAnsi="Arial" w:cs="Arial"/>
          <w:i/>
        </w:rPr>
      </w:pPr>
      <w:r w:rsidRPr="003F2BA7">
        <w:rPr>
          <w:rFonts w:ascii="Arial" w:eastAsiaTheme="majorEastAsia" w:hAnsi="Arial" w:cs="Arial"/>
        </w:rPr>
        <w:t>Přechod na oběhové hospodářství je založen na podpoře účinného využívání zdrojů, tzn. prevence vzniku odpadů na všech úrovních, zvýšení recyklace odpadů a jejich opětovného použití, zásadního omezení skládkování odpadů</w:t>
      </w:r>
      <w:r w:rsidR="00433C27" w:rsidRPr="003F2BA7">
        <w:rPr>
          <w:rFonts w:ascii="Arial" w:eastAsiaTheme="majorEastAsia" w:hAnsi="Arial" w:cs="Arial"/>
        </w:rPr>
        <w:t>,</w:t>
      </w:r>
      <w:r w:rsidRPr="003F2BA7">
        <w:rPr>
          <w:rFonts w:ascii="Arial" w:eastAsiaTheme="majorEastAsia" w:hAnsi="Arial" w:cs="Arial"/>
        </w:rPr>
        <w:t xml:space="preserve"> vyššího využití druhotných surovin jako náhrady primárních zdrojů</w:t>
      </w:r>
      <w:r w:rsidR="00433C27" w:rsidRPr="003F2BA7">
        <w:rPr>
          <w:rFonts w:ascii="Arial" w:eastAsiaTheme="majorEastAsia" w:hAnsi="Arial" w:cs="Arial"/>
        </w:rPr>
        <w:t>,</w:t>
      </w:r>
      <w:r w:rsidRPr="003F2BA7">
        <w:rPr>
          <w:rFonts w:ascii="Arial" w:eastAsiaTheme="majorEastAsia" w:hAnsi="Arial" w:cs="Arial"/>
        </w:rPr>
        <w:t xml:space="preserve"> zavádění </w:t>
      </w:r>
      <w:proofErr w:type="spellStart"/>
      <w:r w:rsidRPr="003F2BA7">
        <w:rPr>
          <w:rFonts w:ascii="Arial" w:eastAsiaTheme="majorEastAsia" w:hAnsi="Arial" w:cs="Arial"/>
        </w:rPr>
        <w:t>ekodesignu</w:t>
      </w:r>
      <w:proofErr w:type="spellEnd"/>
      <w:r w:rsidRPr="003F2BA7">
        <w:rPr>
          <w:rFonts w:ascii="Arial" w:eastAsiaTheme="majorEastAsia" w:hAnsi="Arial" w:cs="Arial"/>
        </w:rPr>
        <w:t xml:space="preserve"> výrobků, zavádění inovativních technologií v oblasti účinného využívání primárních surovin a získávání, zpracování a využívání druhotných surovin. </w:t>
      </w:r>
      <w:r w:rsidR="00CD1FC4" w:rsidRPr="003F2BA7">
        <w:rPr>
          <w:rFonts w:ascii="Arial" w:hAnsi="Arial" w:cs="Arial"/>
        </w:rPr>
        <w:t>Základním principem oběhového hospodářství je co nejdelší zachování hodnoty výrobků a materiálů v ekonomickém cyklu. Podstatou přechodu společnosti na oběhové hospodářství je uzavírání materiálových toků, a tím zachování hodnoty materiálu po co nejdelší dobu v ekonomice. Dalším předpokladem je využívání energie přednostně z obnovitelných zdrojů, při výrobě a spotřebě upřednostňování takových výrobků, které po ukončení životnosti lze jednoduše demontovat a jednotlivé komodity zpracovat na vstupní suroviny a vrátit zpět do oběhu.</w:t>
      </w:r>
      <w:r w:rsidR="00C14DE8" w:rsidRPr="003F2BA7">
        <w:rPr>
          <w:rFonts w:ascii="Arial" w:hAnsi="Arial" w:cs="Arial"/>
        </w:rPr>
        <w:t xml:space="preserve"> </w:t>
      </w:r>
      <w:r w:rsidR="00433C27" w:rsidRPr="003F2BA7">
        <w:rPr>
          <w:rFonts w:ascii="Arial" w:hAnsi="Arial" w:cs="Arial"/>
        </w:rPr>
        <w:t xml:space="preserve">Zacílenou </w:t>
      </w:r>
      <w:r w:rsidR="0077392D" w:rsidRPr="003F2BA7">
        <w:rPr>
          <w:rFonts w:ascii="Arial" w:hAnsi="Arial" w:cs="Arial"/>
        </w:rPr>
        <w:t>p</w:t>
      </w:r>
      <w:r w:rsidR="00C14DE8" w:rsidRPr="003F2BA7">
        <w:rPr>
          <w:rFonts w:ascii="Arial" w:hAnsi="Arial" w:cs="Arial"/>
        </w:rPr>
        <w:t xml:space="preserve">odporou </w:t>
      </w:r>
      <w:r w:rsidR="00433C27" w:rsidRPr="003F2BA7">
        <w:rPr>
          <w:rFonts w:ascii="Arial" w:hAnsi="Arial" w:cs="Arial"/>
        </w:rPr>
        <w:t xml:space="preserve">dojde ke zvýšení motivace </w:t>
      </w:r>
      <w:r w:rsidR="00C14DE8" w:rsidRPr="003F2BA7">
        <w:rPr>
          <w:rFonts w:ascii="Arial" w:hAnsi="Arial" w:cs="Arial"/>
        </w:rPr>
        <w:t>podnikatelský</w:t>
      </w:r>
      <w:r w:rsidR="00433C27" w:rsidRPr="003F2BA7">
        <w:rPr>
          <w:rFonts w:ascii="Arial" w:hAnsi="Arial" w:cs="Arial"/>
        </w:rPr>
        <w:t>ch</w:t>
      </w:r>
      <w:r w:rsidR="00C14DE8" w:rsidRPr="003F2BA7">
        <w:rPr>
          <w:rFonts w:ascii="Arial" w:hAnsi="Arial" w:cs="Arial"/>
        </w:rPr>
        <w:t xml:space="preserve"> subjektů pro vytvoření vhodných podmínek pro rychlejší přechod na oběhové hospodářství. </w:t>
      </w:r>
      <w:r w:rsidR="00433C27" w:rsidRPr="003F2BA7">
        <w:rPr>
          <w:rFonts w:ascii="Arial" w:hAnsi="Arial" w:cs="Arial"/>
        </w:rPr>
        <w:t>Zaměření aktivit reflektuje zásadní nedostatky, mezi kterými jsou spatřovány</w:t>
      </w:r>
      <w:r w:rsidR="00C14DE8" w:rsidRPr="003F2BA7">
        <w:rPr>
          <w:rFonts w:ascii="Arial" w:hAnsi="Arial" w:cs="Arial"/>
        </w:rPr>
        <w:t xml:space="preserve"> chybějící infrastruktura pro vyšší materiálovou recyklaci v průmyslu a dosud nefungující materiálový </w:t>
      </w:r>
      <w:proofErr w:type="spellStart"/>
      <w:r w:rsidR="00C14DE8" w:rsidRPr="003F2BA7">
        <w:rPr>
          <w:rFonts w:ascii="Arial" w:hAnsi="Arial" w:cs="Arial"/>
        </w:rPr>
        <w:t>ekodesign</w:t>
      </w:r>
      <w:proofErr w:type="spellEnd"/>
      <w:r w:rsidR="00C14DE8" w:rsidRPr="003F2BA7">
        <w:rPr>
          <w:rFonts w:ascii="Arial" w:hAnsi="Arial" w:cs="Arial"/>
        </w:rPr>
        <w:t xml:space="preserve">, který umožní lépe recyklovat materiál z výrobků po ukončení jejich životnosti, zároveň prodlouží i životnost a opravitelnost výrobků. Využití co nejširší míry materiálů z těchto výrobků </w:t>
      </w:r>
      <w:r w:rsidR="00433C27" w:rsidRPr="003F2BA7">
        <w:rPr>
          <w:rFonts w:ascii="Arial" w:hAnsi="Arial" w:cs="Arial"/>
        </w:rPr>
        <w:t xml:space="preserve">zároveň </w:t>
      </w:r>
      <w:r w:rsidR="00C14DE8" w:rsidRPr="003F2BA7">
        <w:rPr>
          <w:rFonts w:ascii="Arial" w:hAnsi="Arial" w:cs="Arial"/>
        </w:rPr>
        <w:t>zvýší materiálovou a surovinovou soběstačnost ČR.</w:t>
      </w:r>
      <w:ins w:id="1271" w:author="Čermák Michal" w:date="2021-06-04T09:21:00Z">
        <w:r w:rsidR="00044DE9" w:rsidRPr="00044DE9">
          <w:rPr>
            <w:rFonts w:ascii="Arial" w:hAnsi="Arial" w:cs="Arial"/>
            <w:bCs/>
            <w:color w:val="000000"/>
            <w:u w:val="single"/>
          </w:rPr>
          <w:t xml:space="preserve"> Recyklace je rovněž zásadním tématem pro oblast služeb, zejména problematika jednorázových obalů a výrobků, jejichž využívání i z hlediska hygieny následně zvyšuje množství vyprodukovaného</w:t>
        </w:r>
      </w:ins>
      <w:ins w:id="1272" w:author="Čermák Michal" w:date="2021-06-04T09:22:00Z">
        <w:r w:rsidR="00044DE9">
          <w:rPr>
            <w:rFonts w:ascii="Arial" w:hAnsi="Arial" w:cs="Arial"/>
            <w:bCs/>
            <w:color w:val="000000"/>
            <w:u w:val="single"/>
          </w:rPr>
          <w:t xml:space="preserve"> </w:t>
        </w:r>
      </w:ins>
      <w:ins w:id="1273" w:author="Čermák Michal" w:date="2021-06-04T09:21:00Z">
        <w:r w:rsidR="00044DE9" w:rsidRPr="00044DE9">
          <w:rPr>
            <w:rFonts w:ascii="Arial" w:hAnsi="Arial" w:cs="Arial"/>
            <w:bCs/>
            <w:color w:val="000000"/>
            <w:u w:val="single"/>
          </w:rPr>
          <w:t>odpadu poskytovateli služeb. V tomto ohledu je rovněž třeba řešit osvětu mezi podnikateli a usnadňovat komunikaci a spolupráci mezi zpracovateli odpadu a druhotných surovin a podnikateli, jejichž provozy tyto materiály produkují buď výrobou, nebo využíváním výrobků</w:t>
        </w:r>
        <w:r w:rsidR="00044DE9" w:rsidRPr="00044DE9">
          <w:rPr>
            <w:rFonts w:ascii="Arial" w:hAnsi="Arial" w:cs="Arial"/>
            <w:color w:val="881798"/>
            <w:u w:val="single"/>
          </w:rPr>
          <w:t>.</w:t>
        </w:r>
      </w:ins>
    </w:p>
    <w:p w14:paraId="19755A2D" w14:textId="77777777" w:rsidR="00C14DE8" w:rsidRPr="003F2BA7" w:rsidRDefault="00C14DE8" w:rsidP="00D41BEE">
      <w:pPr>
        <w:spacing w:after="120" w:line="264" w:lineRule="auto"/>
        <w:jc w:val="both"/>
        <w:rPr>
          <w:rFonts w:ascii="Arial" w:hAnsi="Arial" w:cs="Arial"/>
        </w:rPr>
      </w:pPr>
      <w:r w:rsidRPr="003F2BA7">
        <w:rPr>
          <w:rFonts w:ascii="Arial" w:hAnsi="Arial" w:cs="Arial"/>
        </w:rPr>
        <w:t>V rámci tohoto specifického cíle budou podporovány zejména následující aktivity:</w:t>
      </w:r>
    </w:p>
    <w:p w14:paraId="34C69C96" w14:textId="51E85B36"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P</w:t>
      </w:r>
      <w:r w:rsidR="00147576" w:rsidRPr="003F2BA7">
        <w:rPr>
          <w:rFonts w:ascii="Arial" w:eastAsiaTheme="minorHAnsi" w:hAnsi="Arial" w:cs="Arial"/>
          <w:bCs/>
        </w:rPr>
        <w:t>ořízení inovativních technologií na získávání, zpracování a využívání druhotných surovin z výrobků a materiálů s ukončenou životností a na výrobu výrobků s obsahem druhotných surovin;</w:t>
      </w:r>
    </w:p>
    <w:p w14:paraId="4271E4FC" w14:textId="5A000BFE"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P</w:t>
      </w:r>
      <w:r w:rsidR="00147576" w:rsidRPr="003F2BA7">
        <w:rPr>
          <w:rFonts w:ascii="Arial" w:eastAsiaTheme="minorHAnsi" w:hAnsi="Arial" w:cs="Arial"/>
          <w:bCs/>
        </w:rPr>
        <w:t xml:space="preserve">odpora inovativních technologií k získávání a zpracování druhotných surovin (např. vedlejší produkty, </w:t>
      </w:r>
      <w:proofErr w:type="spellStart"/>
      <w:r w:rsidR="00147576" w:rsidRPr="003F2BA7">
        <w:rPr>
          <w:rFonts w:ascii="Arial" w:eastAsiaTheme="minorHAnsi" w:hAnsi="Arial" w:cs="Arial"/>
          <w:bCs/>
        </w:rPr>
        <w:t>neodpady</w:t>
      </w:r>
      <w:proofErr w:type="spellEnd"/>
      <w:r w:rsidR="00147576" w:rsidRPr="003F2BA7">
        <w:rPr>
          <w:rFonts w:ascii="Arial" w:eastAsiaTheme="minorHAnsi" w:hAnsi="Arial" w:cs="Arial"/>
          <w:bCs/>
        </w:rPr>
        <w:t xml:space="preserve">, neshodné výrobky a další); </w:t>
      </w:r>
    </w:p>
    <w:p w14:paraId="266A5DC2" w14:textId="4ED90642"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I</w:t>
      </w:r>
      <w:r w:rsidR="00147576" w:rsidRPr="003F2BA7">
        <w:rPr>
          <w:rFonts w:ascii="Arial" w:eastAsiaTheme="minorHAnsi" w:hAnsi="Arial" w:cs="Arial"/>
          <w:bCs/>
        </w:rPr>
        <w:t xml:space="preserve">nvestice do inovativních technologií umožňujících nové nebo vyšší využití druhotných surovin jako náhrady primárních zdrojů; </w:t>
      </w:r>
    </w:p>
    <w:p w14:paraId="599B9685" w14:textId="76D1FCE5"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I</w:t>
      </w:r>
      <w:r w:rsidR="00147576" w:rsidRPr="003F2BA7">
        <w:rPr>
          <w:rFonts w:ascii="Arial" w:eastAsiaTheme="minorHAnsi" w:hAnsi="Arial" w:cs="Arial"/>
          <w:bCs/>
        </w:rPr>
        <w:t xml:space="preserve">nvestice do inovativních technologií ke snížení materiálové náročnosti výroby a náhrady primárních vstupních surovin druhotnými; </w:t>
      </w:r>
    </w:p>
    <w:p w14:paraId="40EA4B40" w14:textId="70DFE51C"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O</w:t>
      </w:r>
      <w:r w:rsidR="00147576" w:rsidRPr="003F2BA7">
        <w:rPr>
          <w:rFonts w:ascii="Arial" w:eastAsiaTheme="minorHAnsi" w:hAnsi="Arial" w:cs="Arial"/>
          <w:bCs/>
        </w:rPr>
        <w:t xml:space="preserve">ptimalizace materiálového </w:t>
      </w:r>
      <w:proofErr w:type="spellStart"/>
      <w:r w:rsidR="00147576" w:rsidRPr="003F2BA7">
        <w:rPr>
          <w:rFonts w:ascii="Arial" w:eastAsiaTheme="minorHAnsi" w:hAnsi="Arial" w:cs="Arial"/>
          <w:bCs/>
        </w:rPr>
        <w:t>ekodesignu</w:t>
      </w:r>
      <w:proofErr w:type="spellEnd"/>
      <w:r w:rsidR="00147576" w:rsidRPr="003F2BA7">
        <w:rPr>
          <w:rFonts w:ascii="Arial" w:eastAsiaTheme="minorHAnsi" w:hAnsi="Arial" w:cs="Arial"/>
          <w:bCs/>
        </w:rPr>
        <w:t xml:space="preserve"> výrobků za účelem usnadnění recyklace a opětovného použití;</w:t>
      </w:r>
    </w:p>
    <w:p w14:paraId="7755B568" w14:textId="58655031"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P</w:t>
      </w:r>
      <w:r w:rsidR="00147576" w:rsidRPr="003F2BA7">
        <w:rPr>
          <w:rFonts w:ascii="Arial" w:eastAsiaTheme="minorHAnsi" w:hAnsi="Arial" w:cs="Arial"/>
          <w:bCs/>
        </w:rPr>
        <w:t>rojekty a realizace průmyslové symbiózy;</w:t>
      </w:r>
    </w:p>
    <w:p w14:paraId="7E879B7D" w14:textId="41C24CBB" w:rsidR="00D02E0C" w:rsidRPr="003F2BA7" w:rsidRDefault="00433C27" w:rsidP="008F3959">
      <w:pPr>
        <w:pStyle w:val="Odstavecseseznamem"/>
        <w:numPr>
          <w:ilvl w:val="0"/>
          <w:numId w:val="22"/>
        </w:numPr>
        <w:rPr>
          <w:rFonts w:ascii="Arial" w:eastAsiaTheme="minorHAnsi" w:hAnsi="Arial" w:cs="Arial"/>
          <w:bCs/>
        </w:rPr>
      </w:pPr>
      <w:r w:rsidRPr="003F2BA7">
        <w:rPr>
          <w:rFonts w:ascii="Arial" w:eastAsiaTheme="minorHAnsi" w:hAnsi="Arial" w:cs="Arial"/>
          <w:bCs/>
        </w:rPr>
        <w:t>Z</w:t>
      </w:r>
      <w:r w:rsidR="00D02E0C" w:rsidRPr="003F2BA7">
        <w:rPr>
          <w:rFonts w:ascii="Arial" w:eastAsiaTheme="minorHAnsi" w:hAnsi="Arial" w:cs="Arial"/>
          <w:bCs/>
        </w:rPr>
        <w:t xml:space="preserve">lepšení materiálové recyklace odpadů a jejich opětovného použití; </w:t>
      </w:r>
    </w:p>
    <w:p w14:paraId="0AD801B4" w14:textId="77777777" w:rsidR="00D02E0C" w:rsidRPr="003F2BA7" w:rsidRDefault="00D02E0C" w:rsidP="00954875">
      <w:pPr>
        <w:pStyle w:val="Odstavecseseznamem"/>
        <w:ind w:left="1039"/>
        <w:rPr>
          <w:rFonts w:ascii="Arial" w:eastAsiaTheme="minorHAnsi" w:hAnsi="Arial" w:cs="Arial"/>
          <w:bCs/>
        </w:rPr>
      </w:pPr>
    </w:p>
    <w:p w14:paraId="2E1D4AD9" w14:textId="56066F1C"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D</w:t>
      </w:r>
      <w:r w:rsidR="00D95C32" w:rsidRPr="003F2BA7">
        <w:rPr>
          <w:rFonts w:ascii="Arial" w:eastAsiaTheme="minorHAnsi" w:hAnsi="Arial" w:cs="Arial"/>
          <w:bCs/>
        </w:rPr>
        <w:t>ůraz na zpětné uzavírání materiálových cyklů, zejména podporou materiálové recyklace</w:t>
      </w:r>
      <w:r w:rsidR="00147576" w:rsidRPr="003F2BA7">
        <w:rPr>
          <w:rFonts w:ascii="Arial" w:eastAsiaTheme="minorHAnsi" w:hAnsi="Arial" w:cs="Arial"/>
          <w:bCs/>
        </w:rPr>
        <w:t>;</w:t>
      </w:r>
    </w:p>
    <w:p w14:paraId="34CD283F" w14:textId="4FE16275" w:rsidR="00147576" w:rsidRPr="003F2BA7" w:rsidRDefault="00433C27" w:rsidP="008F3959">
      <w:pPr>
        <w:numPr>
          <w:ilvl w:val="0"/>
          <w:numId w:val="22"/>
        </w:numPr>
        <w:overflowPunct/>
        <w:autoSpaceDE/>
        <w:autoSpaceDN/>
        <w:adjustRightInd/>
        <w:spacing w:after="120" w:line="264" w:lineRule="auto"/>
        <w:jc w:val="both"/>
        <w:textAlignment w:val="auto"/>
        <w:rPr>
          <w:rFonts w:ascii="Arial" w:eastAsiaTheme="minorHAnsi" w:hAnsi="Arial" w:cs="Arial"/>
          <w:bCs/>
        </w:rPr>
      </w:pPr>
      <w:r w:rsidRPr="003F2BA7">
        <w:rPr>
          <w:rFonts w:ascii="Arial" w:eastAsiaTheme="minorHAnsi" w:hAnsi="Arial" w:cs="Arial"/>
          <w:bCs/>
        </w:rPr>
        <w:t>Z</w:t>
      </w:r>
      <w:r w:rsidR="00147576" w:rsidRPr="003F2BA7">
        <w:rPr>
          <w:rFonts w:ascii="Arial" w:eastAsiaTheme="minorHAnsi" w:hAnsi="Arial" w:cs="Arial"/>
          <w:bCs/>
        </w:rPr>
        <w:t xml:space="preserve">avádění materiálového </w:t>
      </w:r>
      <w:proofErr w:type="spellStart"/>
      <w:r w:rsidR="00147576" w:rsidRPr="003F2BA7">
        <w:rPr>
          <w:rFonts w:ascii="Arial" w:eastAsiaTheme="minorHAnsi" w:hAnsi="Arial" w:cs="Arial"/>
          <w:bCs/>
        </w:rPr>
        <w:t>ekodesignu</w:t>
      </w:r>
      <w:proofErr w:type="spellEnd"/>
      <w:r w:rsidR="00147576" w:rsidRPr="003F2BA7">
        <w:rPr>
          <w:rFonts w:ascii="Arial" w:eastAsiaTheme="minorHAnsi" w:hAnsi="Arial" w:cs="Arial"/>
          <w:bCs/>
        </w:rPr>
        <w:t xml:space="preserve"> výrobků </w:t>
      </w:r>
      <w:r w:rsidR="00AA422C" w:rsidRPr="003F2BA7">
        <w:rPr>
          <w:rFonts w:ascii="Arial" w:eastAsiaTheme="minorHAnsi" w:hAnsi="Arial" w:cs="Arial"/>
          <w:bCs/>
        </w:rPr>
        <w:t xml:space="preserve">(podpora inovativních výrobních technologií uplatňujících </w:t>
      </w:r>
      <w:proofErr w:type="spellStart"/>
      <w:r w:rsidR="00AA422C" w:rsidRPr="003F2BA7">
        <w:rPr>
          <w:rFonts w:ascii="Arial" w:eastAsiaTheme="minorHAnsi" w:hAnsi="Arial" w:cs="Arial"/>
          <w:bCs/>
        </w:rPr>
        <w:t>remanufacturing</w:t>
      </w:r>
      <w:proofErr w:type="spellEnd"/>
      <w:r w:rsidR="00AA422C" w:rsidRPr="003F2BA7">
        <w:rPr>
          <w:rFonts w:ascii="Arial" w:eastAsiaTheme="minorHAnsi" w:hAnsi="Arial" w:cs="Arial"/>
          <w:bCs/>
        </w:rPr>
        <w:t>)</w:t>
      </w:r>
    </w:p>
    <w:p w14:paraId="5350CD0F" w14:textId="77777777" w:rsidR="000720DD" w:rsidRPr="003F2BA7" w:rsidRDefault="000720DD" w:rsidP="000720DD">
      <w:pPr>
        <w:overflowPunct/>
        <w:autoSpaceDE/>
        <w:autoSpaceDN/>
        <w:adjustRightInd/>
        <w:spacing w:after="120" w:line="264" w:lineRule="auto"/>
        <w:jc w:val="both"/>
        <w:textAlignment w:val="auto"/>
        <w:rPr>
          <w:rFonts w:ascii="Arial" w:eastAsiaTheme="minorHAnsi" w:hAnsi="Arial" w:cs="Arial"/>
          <w:bCs/>
        </w:rPr>
      </w:pPr>
    </w:p>
    <w:p w14:paraId="634BBCDB" w14:textId="77777777" w:rsidR="00147576" w:rsidRPr="003F2BA7" w:rsidRDefault="00147576" w:rsidP="00D41BEE">
      <w:pPr>
        <w:spacing w:after="120" w:line="264" w:lineRule="auto"/>
        <w:jc w:val="both"/>
        <w:rPr>
          <w:rFonts w:ascii="Arial" w:hAnsi="Arial" w:cs="Arial"/>
          <w:b/>
        </w:rPr>
      </w:pPr>
      <w:r w:rsidRPr="003F2BA7">
        <w:rPr>
          <w:rFonts w:ascii="Arial" w:hAnsi="Arial" w:cs="Arial"/>
          <w:b/>
        </w:rPr>
        <w:t>Očekávaný příspěvek podporovaných aktivit ke specifickému cíli:</w:t>
      </w:r>
    </w:p>
    <w:p w14:paraId="6B990CD4" w14:textId="6DB96803" w:rsidR="00147576" w:rsidRPr="003F2BA7" w:rsidRDefault="002D46DF" w:rsidP="00E615B2">
      <w:pPr>
        <w:spacing w:after="120" w:line="264" w:lineRule="auto"/>
        <w:jc w:val="both"/>
        <w:rPr>
          <w:rFonts w:ascii="Arial" w:hAnsi="Arial" w:cs="Arial"/>
          <w:bCs/>
        </w:rPr>
      </w:pPr>
      <w:r w:rsidRPr="003F2BA7">
        <w:rPr>
          <w:rFonts w:ascii="Arial" w:hAnsi="Arial" w:cs="Arial"/>
          <w:bCs/>
        </w:rPr>
        <w:t>P</w:t>
      </w:r>
      <w:r w:rsidR="00147576" w:rsidRPr="003F2BA7">
        <w:rPr>
          <w:rFonts w:ascii="Arial" w:hAnsi="Arial" w:cs="Arial"/>
          <w:bCs/>
        </w:rPr>
        <w:t>ořízení</w:t>
      </w:r>
      <w:r w:rsidRPr="003F2BA7">
        <w:rPr>
          <w:rFonts w:ascii="Arial" w:hAnsi="Arial" w:cs="Arial"/>
          <w:bCs/>
        </w:rPr>
        <w:t xml:space="preserve"> inovativních technologií na získávání druhotných surovin z</w:t>
      </w:r>
      <w:r w:rsidR="00D02E0C" w:rsidRPr="003F2BA7">
        <w:rPr>
          <w:rFonts w:ascii="Arial" w:hAnsi="Arial" w:cs="Arial"/>
        </w:rPr>
        <w:t xml:space="preserve"> </w:t>
      </w:r>
      <w:r w:rsidR="00D02E0C" w:rsidRPr="003F2BA7">
        <w:rPr>
          <w:rFonts w:ascii="Arial" w:hAnsi="Arial" w:cs="Arial"/>
          <w:bCs/>
        </w:rPr>
        <w:t>průmyslových odpadů,</w:t>
      </w:r>
      <w:r w:rsidRPr="003F2BA7">
        <w:rPr>
          <w:rFonts w:ascii="Arial" w:hAnsi="Arial" w:cs="Arial"/>
          <w:bCs/>
        </w:rPr>
        <w:t xml:space="preserve"> výrobků a materiálů s ukončenou životností</w:t>
      </w:r>
      <w:r w:rsidR="00BD3048" w:rsidRPr="003F2BA7">
        <w:rPr>
          <w:rFonts w:ascii="Arial" w:hAnsi="Arial" w:cs="Arial"/>
          <w:bCs/>
        </w:rPr>
        <w:t xml:space="preserve"> zajistí</w:t>
      </w:r>
      <w:r w:rsidR="00147576" w:rsidRPr="003F2BA7">
        <w:rPr>
          <w:rFonts w:ascii="Arial" w:hAnsi="Arial" w:cs="Arial"/>
          <w:bCs/>
        </w:rPr>
        <w:t xml:space="preserve"> </w:t>
      </w:r>
      <w:r w:rsidR="00BD3048" w:rsidRPr="003F2BA7">
        <w:rPr>
          <w:rFonts w:ascii="Arial" w:hAnsi="Arial" w:cs="Arial"/>
          <w:bCs/>
        </w:rPr>
        <w:t>s</w:t>
      </w:r>
      <w:r w:rsidR="00BD3048" w:rsidRPr="003F2BA7">
        <w:rPr>
          <w:rFonts w:ascii="Arial" w:hAnsi="Arial" w:cs="Arial"/>
          <w:bCs/>
          <w:color w:val="000000" w:themeColor="text1"/>
        </w:rPr>
        <w:t>polečně s</w:t>
      </w:r>
      <w:r w:rsidR="00147576" w:rsidRPr="003F2BA7">
        <w:rPr>
          <w:rFonts w:ascii="Arial" w:hAnsi="Arial" w:cs="Arial"/>
          <w:bCs/>
          <w:color w:val="000000" w:themeColor="text1"/>
        </w:rPr>
        <w:t xml:space="preserve"> podpor</w:t>
      </w:r>
      <w:r w:rsidR="00BD3048" w:rsidRPr="003F2BA7">
        <w:rPr>
          <w:rFonts w:ascii="Arial" w:hAnsi="Arial" w:cs="Arial"/>
          <w:bCs/>
          <w:color w:val="000000" w:themeColor="text1"/>
        </w:rPr>
        <w:t>ou</w:t>
      </w:r>
      <w:r w:rsidRPr="003F2BA7">
        <w:rPr>
          <w:rFonts w:ascii="Arial" w:hAnsi="Arial" w:cs="Arial"/>
          <w:bCs/>
          <w:color w:val="000000" w:themeColor="text1"/>
        </w:rPr>
        <w:t xml:space="preserve"> prostřednictvím</w:t>
      </w:r>
      <w:r w:rsidR="00147576" w:rsidRPr="003F2BA7">
        <w:rPr>
          <w:rFonts w:ascii="Arial" w:hAnsi="Arial" w:cs="Arial"/>
          <w:bCs/>
          <w:color w:val="000000" w:themeColor="text1"/>
        </w:rPr>
        <w:t> ostatní</w:t>
      </w:r>
      <w:r w:rsidRPr="003F2BA7">
        <w:rPr>
          <w:rFonts w:ascii="Arial" w:hAnsi="Arial" w:cs="Arial"/>
          <w:bCs/>
          <w:color w:val="000000" w:themeColor="text1"/>
        </w:rPr>
        <w:t>ch</w:t>
      </w:r>
      <w:r w:rsidR="00147576" w:rsidRPr="003F2BA7">
        <w:rPr>
          <w:rFonts w:ascii="Arial" w:hAnsi="Arial" w:cs="Arial"/>
          <w:bCs/>
          <w:color w:val="000000" w:themeColor="text1"/>
        </w:rPr>
        <w:t xml:space="preserve"> intervenc</w:t>
      </w:r>
      <w:r w:rsidR="00BD3048" w:rsidRPr="003F2BA7">
        <w:rPr>
          <w:rFonts w:ascii="Arial" w:hAnsi="Arial" w:cs="Arial"/>
          <w:bCs/>
          <w:color w:val="000000" w:themeColor="text1"/>
        </w:rPr>
        <w:t xml:space="preserve">í </w:t>
      </w:r>
      <w:r w:rsidR="00147576" w:rsidRPr="003F2BA7">
        <w:rPr>
          <w:rFonts w:ascii="Arial" w:hAnsi="Arial" w:cs="Arial"/>
          <w:bCs/>
          <w:color w:val="000000" w:themeColor="text1"/>
        </w:rPr>
        <w:t xml:space="preserve">pro </w:t>
      </w:r>
      <w:r w:rsidR="00147576" w:rsidRPr="003F2BA7">
        <w:rPr>
          <w:rFonts w:ascii="Arial" w:hAnsi="Arial" w:cs="Arial"/>
          <w:bCs/>
          <w:color w:val="000000" w:themeColor="text1"/>
        </w:rPr>
        <w:lastRenderedPageBreak/>
        <w:t xml:space="preserve">cílovou skupinu, tedy podnikatelské subjekty, snížení materiálové náročnosti výroby, snížení spotřeby primárních zdrojů a snížení </w:t>
      </w:r>
      <w:r w:rsidR="00433C27" w:rsidRPr="003F2BA7">
        <w:rPr>
          <w:rFonts w:ascii="Arial" w:hAnsi="Arial" w:cs="Arial"/>
          <w:bCs/>
          <w:color w:val="000000" w:themeColor="text1"/>
        </w:rPr>
        <w:t xml:space="preserve">výrobních </w:t>
      </w:r>
      <w:r w:rsidR="00147576" w:rsidRPr="003F2BA7">
        <w:rPr>
          <w:rFonts w:ascii="Arial" w:hAnsi="Arial" w:cs="Arial"/>
          <w:bCs/>
          <w:color w:val="000000" w:themeColor="text1"/>
        </w:rPr>
        <w:t>nákladů.</w:t>
      </w:r>
      <w:r w:rsidR="00E615B2" w:rsidRPr="003F2BA7">
        <w:rPr>
          <w:rFonts w:ascii="Arial" w:hAnsi="Arial" w:cs="Arial"/>
          <w:bCs/>
          <w:color w:val="000000" w:themeColor="text1"/>
        </w:rPr>
        <w:t xml:space="preserve"> Pro průmyslová zařízení je cílem mj. předcházení vzniku odpadů, a to v zájmu dosažení vysoké úrovně ochrany životního prostředí jako celku (čl. 11 písm. e) v souladu se směrnicí </w:t>
      </w:r>
      <w:r w:rsidR="00EF42BB" w:rsidRPr="003F2BA7">
        <w:rPr>
          <w:rFonts w:ascii="Arial" w:hAnsi="Arial" w:cs="Arial"/>
          <w:color w:val="000000" w:themeColor="text1"/>
          <w:shd w:val="clear" w:color="auto" w:fill="FFFFFF"/>
        </w:rPr>
        <w:t>2010/75/EU o průmyslových emisích (</w:t>
      </w:r>
      <w:r w:rsidR="00EF42BB" w:rsidRPr="003F2BA7">
        <w:rPr>
          <w:rFonts w:ascii="Arial" w:hAnsi="Arial" w:cs="Arial"/>
          <w:bCs/>
          <w:color w:val="000000" w:themeColor="text1"/>
          <w:shd w:val="clear" w:color="auto" w:fill="FFFFFF"/>
        </w:rPr>
        <w:t>IED</w:t>
      </w:r>
      <w:r w:rsidR="00EF42BB" w:rsidRPr="003F2BA7">
        <w:rPr>
          <w:rFonts w:ascii="Arial" w:hAnsi="Arial" w:cs="Arial"/>
          <w:color w:val="000000" w:themeColor="text1"/>
          <w:shd w:val="clear" w:color="auto" w:fill="FFFFFF"/>
        </w:rPr>
        <w:t>)</w:t>
      </w:r>
      <w:r w:rsidR="00E615B2" w:rsidRPr="003F2BA7">
        <w:rPr>
          <w:rFonts w:ascii="Arial" w:hAnsi="Arial" w:cs="Arial"/>
          <w:bCs/>
          <w:color w:val="000000" w:themeColor="text1"/>
        </w:rPr>
        <w:t>.</w:t>
      </w:r>
      <w:r w:rsidR="00D02E0C" w:rsidRPr="003F2BA7">
        <w:rPr>
          <w:rFonts w:ascii="Arial" w:hAnsi="Arial" w:cs="Arial"/>
          <w:bCs/>
          <w:color w:val="000000" w:themeColor="text1"/>
        </w:rPr>
        <w:t xml:space="preserve"> V o</w:t>
      </w:r>
      <w:r w:rsidR="00D02E0C" w:rsidRPr="003F2BA7">
        <w:rPr>
          <w:rFonts w:ascii="Arial" w:hAnsi="Arial" w:cs="Arial"/>
          <w:bCs/>
        </w:rPr>
        <w:t xml:space="preserve">blasti stavebních odpadů </w:t>
      </w:r>
      <w:r w:rsidR="00433C27" w:rsidRPr="003F2BA7">
        <w:rPr>
          <w:rFonts w:ascii="Arial" w:hAnsi="Arial" w:cs="Arial"/>
          <w:bCs/>
        </w:rPr>
        <w:t xml:space="preserve">lze </w:t>
      </w:r>
      <w:r w:rsidR="00D02E0C" w:rsidRPr="003F2BA7">
        <w:rPr>
          <w:rFonts w:ascii="Arial" w:hAnsi="Arial" w:cs="Arial"/>
          <w:bCs/>
        </w:rPr>
        <w:t>očekáv</w:t>
      </w:r>
      <w:r w:rsidR="00433C27" w:rsidRPr="003F2BA7">
        <w:rPr>
          <w:rFonts w:ascii="Arial" w:hAnsi="Arial" w:cs="Arial"/>
          <w:bCs/>
        </w:rPr>
        <w:t>at</w:t>
      </w:r>
      <w:r w:rsidR="00D02E0C" w:rsidRPr="003F2BA7">
        <w:rPr>
          <w:rFonts w:ascii="Arial" w:hAnsi="Arial" w:cs="Arial"/>
          <w:bCs/>
        </w:rPr>
        <w:t xml:space="preserve"> pořízení inovativních technologií na získávání výrobků z druhotných surovin </w:t>
      </w:r>
      <w:r w:rsidR="009919D4" w:rsidRPr="003F2BA7">
        <w:rPr>
          <w:rFonts w:ascii="Arial" w:hAnsi="Arial" w:cs="Arial"/>
          <w:bCs/>
        </w:rPr>
        <w:t>s vyšš</w:t>
      </w:r>
      <w:r w:rsidR="00D02E0C" w:rsidRPr="003F2BA7">
        <w:rPr>
          <w:rFonts w:ascii="Arial" w:hAnsi="Arial" w:cs="Arial"/>
          <w:bCs/>
        </w:rPr>
        <w:t>í přidanou hodnotou</w:t>
      </w:r>
      <w:r w:rsidR="008C3A33" w:rsidRPr="003F2BA7">
        <w:rPr>
          <w:rFonts w:ascii="Arial" w:hAnsi="Arial" w:cs="Arial"/>
        </w:rPr>
        <w:t xml:space="preserve"> </w:t>
      </w:r>
      <w:r w:rsidR="008C3A33" w:rsidRPr="003F2BA7">
        <w:rPr>
          <w:rFonts w:ascii="Arial" w:hAnsi="Arial" w:cs="Arial"/>
          <w:bCs/>
        </w:rPr>
        <w:t>či materiálů pro jejich výrobu</w:t>
      </w:r>
      <w:r w:rsidR="00D02E0C" w:rsidRPr="003F2BA7">
        <w:rPr>
          <w:rFonts w:ascii="Arial" w:hAnsi="Arial" w:cs="Arial"/>
          <w:bCs/>
        </w:rPr>
        <w:t>.</w:t>
      </w:r>
      <w:r w:rsidR="00147576" w:rsidRPr="003F2BA7">
        <w:rPr>
          <w:rFonts w:ascii="Arial" w:hAnsi="Arial" w:cs="Arial"/>
          <w:bCs/>
        </w:rPr>
        <w:t xml:space="preserve"> Zároveň </w:t>
      </w:r>
      <w:r w:rsidR="00433C27" w:rsidRPr="003F2BA7">
        <w:rPr>
          <w:rFonts w:ascii="Arial" w:hAnsi="Arial" w:cs="Arial"/>
          <w:bCs/>
        </w:rPr>
        <w:t xml:space="preserve">dojde ke </w:t>
      </w:r>
      <w:r w:rsidR="00147576" w:rsidRPr="003F2BA7">
        <w:rPr>
          <w:rFonts w:ascii="Arial" w:hAnsi="Arial" w:cs="Arial"/>
          <w:bCs/>
        </w:rPr>
        <w:t>zvýš</w:t>
      </w:r>
      <w:r w:rsidR="00433C27" w:rsidRPr="003F2BA7">
        <w:rPr>
          <w:rFonts w:ascii="Arial" w:hAnsi="Arial" w:cs="Arial"/>
          <w:bCs/>
        </w:rPr>
        <w:t>ení</w:t>
      </w:r>
      <w:r w:rsidR="00147576" w:rsidRPr="003F2BA7">
        <w:rPr>
          <w:rFonts w:ascii="Arial" w:hAnsi="Arial" w:cs="Arial"/>
          <w:bCs/>
        </w:rPr>
        <w:t xml:space="preserve"> jejich konkurenceschopnost</w:t>
      </w:r>
      <w:r w:rsidR="00433C27" w:rsidRPr="003F2BA7">
        <w:rPr>
          <w:rFonts w:ascii="Arial" w:hAnsi="Arial" w:cs="Arial"/>
          <w:bCs/>
        </w:rPr>
        <w:t>i</w:t>
      </w:r>
      <w:r w:rsidR="00147576" w:rsidRPr="003F2BA7">
        <w:rPr>
          <w:rFonts w:ascii="Arial" w:hAnsi="Arial" w:cs="Arial"/>
          <w:bCs/>
        </w:rPr>
        <w:t xml:space="preserve">, a to jak snižováním nákladů, tak i zaváděním inovativních technologií, </w:t>
      </w:r>
      <w:r w:rsidR="00433C27" w:rsidRPr="003F2BA7">
        <w:rPr>
          <w:rFonts w:ascii="Arial" w:hAnsi="Arial" w:cs="Arial"/>
          <w:bCs/>
        </w:rPr>
        <w:t>přičemž bude usnadněno</w:t>
      </w:r>
      <w:r w:rsidR="00147576" w:rsidRPr="003F2BA7">
        <w:rPr>
          <w:rFonts w:ascii="Arial" w:hAnsi="Arial" w:cs="Arial"/>
          <w:bCs/>
        </w:rPr>
        <w:t xml:space="preserve"> získávání, zpracování a využívání odpadů a druhotných surovin a obecně </w:t>
      </w:r>
      <w:r w:rsidR="00433C27" w:rsidRPr="003F2BA7">
        <w:rPr>
          <w:rFonts w:ascii="Arial" w:hAnsi="Arial" w:cs="Arial"/>
          <w:bCs/>
        </w:rPr>
        <w:t xml:space="preserve">se </w:t>
      </w:r>
      <w:r w:rsidR="00147576" w:rsidRPr="003F2BA7">
        <w:rPr>
          <w:rFonts w:ascii="Arial" w:hAnsi="Arial" w:cs="Arial"/>
          <w:bCs/>
        </w:rPr>
        <w:t xml:space="preserve">sníží jejich rizika na trhu s druhotnými surovinami. </w:t>
      </w:r>
    </w:p>
    <w:p w14:paraId="72A3FDEC" w14:textId="611D748D" w:rsidR="00C14DE8" w:rsidRPr="003F2BA7" w:rsidRDefault="00147576" w:rsidP="0077392D">
      <w:pPr>
        <w:spacing w:after="120" w:line="264" w:lineRule="auto"/>
        <w:jc w:val="both"/>
        <w:rPr>
          <w:rFonts w:ascii="Arial" w:hAnsi="Arial" w:cs="Arial"/>
          <w:bCs/>
        </w:rPr>
      </w:pPr>
      <w:r w:rsidRPr="003F2BA7">
        <w:rPr>
          <w:rFonts w:ascii="Arial" w:hAnsi="Arial" w:cs="Arial"/>
          <w:bCs/>
        </w:rPr>
        <w:t>V celkovém kontextu by zmíněné intervence měly přispět k vrácení upravených odpadů jako druhotných surovin do ekonomiky</w:t>
      </w:r>
      <w:r w:rsidR="00504143" w:rsidRPr="003F2BA7">
        <w:rPr>
          <w:rFonts w:ascii="Arial" w:hAnsi="Arial" w:cs="Arial"/>
          <w:bCs/>
        </w:rPr>
        <w:t>,</w:t>
      </w:r>
      <w:r w:rsidRPr="003F2BA7">
        <w:rPr>
          <w:rFonts w:ascii="Arial" w:hAnsi="Arial" w:cs="Arial"/>
          <w:bCs/>
        </w:rPr>
        <w:t xml:space="preserve"> resp. výroby nových výrobků a úspoře primárních zdrojů, zvýšení soběstačnosti ČR v zajištění deficitních surovinových zdrojů, snížení závislosti na importu surovin a snížení produkce odpadů a jejich skládkování. Za další pozitivní efekty intervencí lze považovat vytvoření nových pracovních míst, redukce skleníkových plynů, vytváření nových a inovativních recyklačních kapacit, či získávání kritických surovin zpět do ekonomiky. Konečně by intervence měly rovněž napomoci k vytvoření nových obchodních modelů</w:t>
      </w:r>
      <w:r w:rsidR="0077392D" w:rsidRPr="003F2BA7">
        <w:rPr>
          <w:rFonts w:ascii="Arial" w:hAnsi="Arial" w:cs="Arial"/>
          <w:bCs/>
        </w:rPr>
        <w:t xml:space="preserve"> či </w:t>
      </w:r>
      <w:r w:rsidR="00C14DE8" w:rsidRPr="003F2BA7">
        <w:rPr>
          <w:rFonts w:ascii="Arial" w:hAnsi="Arial" w:cs="Arial"/>
          <w:bCs/>
        </w:rPr>
        <w:t>zvyšování přidané hodnoty do přípravy materiálů pro výrobu na území ČR.</w:t>
      </w:r>
    </w:p>
    <w:p w14:paraId="713BAFD1" w14:textId="7B893560" w:rsidR="00C14DE8" w:rsidRPr="003F2BA7" w:rsidRDefault="0077392D" w:rsidP="007446F3">
      <w:pPr>
        <w:spacing w:after="120" w:line="276" w:lineRule="auto"/>
        <w:jc w:val="both"/>
        <w:rPr>
          <w:rFonts w:ascii="Arial" w:hAnsi="Arial" w:cs="Arial"/>
          <w:bCs/>
        </w:rPr>
      </w:pPr>
      <w:r w:rsidRPr="003F2BA7">
        <w:rPr>
          <w:rFonts w:ascii="Arial" w:hAnsi="Arial" w:cs="Arial"/>
          <w:iCs/>
        </w:rPr>
        <w:t xml:space="preserve">Pozitivní přínosy spočívají i ve </w:t>
      </w:r>
      <w:r w:rsidR="00C14DE8" w:rsidRPr="003F2BA7">
        <w:rPr>
          <w:rFonts w:ascii="Arial" w:hAnsi="Arial" w:cs="Arial"/>
          <w:bCs/>
        </w:rPr>
        <w:t>snížení materiálové náročnosti výroby,</w:t>
      </w:r>
      <w:r w:rsidRPr="003F2BA7">
        <w:rPr>
          <w:rFonts w:ascii="Arial" w:hAnsi="Arial" w:cs="Arial"/>
          <w:bCs/>
        </w:rPr>
        <w:t xml:space="preserve"> </w:t>
      </w:r>
      <w:r w:rsidR="00C14DE8" w:rsidRPr="003F2BA7">
        <w:rPr>
          <w:rFonts w:ascii="Arial" w:hAnsi="Arial" w:cs="Arial"/>
          <w:bCs/>
        </w:rPr>
        <w:t>snížení spotřeby primárních zdrojů,</w:t>
      </w:r>
      <w:r w:rsidRPr="003F2BA7">
        <w:rPr>
          <w:rFonts w:ascii="Arial" w:hAnsi="Arial" w:cs="Arial"/>
          <w:bCs/>
        </w:rPr>
        <w:t xml:space="preserve"> </w:t>
      </w:r>
      <w:r w:rsidR="00C14DE8" w:rsidRPr="003F2BA7">
        <w:rPr>
          <w:rFonts w:ascii="Arial" w:hAnsi="Arial" w:cs="Arial"/>
          <w:bCs/>
        </w:rPr>
        <w:t>snížení nákladů výroby,</w:t>
      </w:r>
      <w:r w:rsidRPr="003F2BA7">
        <w:rPr>
          <w:rFonts w:ascii="Arial" w:hAnsi="Arial" w:cs="Arial"/>
          <w:bCs/>
        </w:rPr>
        <w:t xml:space="preserve"> </w:t>
      </w:r>
      <w:r w:rsidR="00C14DE8" w:rsidRPr="003F2BA7">
        <w:rPr>
          <w:rFonts w:ascii="Arial" w:hAnsi="Arial" w:cs="Arial"/>
          <w:bCs/>
        </w:rPr>
        <w:t>zvýšení konkurenceschopnosti podniků, a to jak snižováním nákladů, tak i zaváděním inovativních technologií,</w:t>
      </w:r>
      <w:r w:rsidRPr="003F2BA7">
        <w:rPr>
          <w:rFonts w:ascii="Arial" w:hAnsi="Arial" w:cs="Arial"/>
          <w:bCs/>
        </w:rPr>
        <w:t xml:space="preserve"> </w:t>
      </w:r>
      <w:r w:rsidR="00C14DE8" w:rsidRPr="003F2BA7">
        <w:rPr>
          <w:rFonts w:ascii="Arial" w:hAnsi="Arial" w:cs="Arial"/>
          <w:bCs/>
        </w:rPr>
        <w:t xml:space="preserve">snazší přístup, </w:t>
      </w:r>
      <w:r w:rsidR="00C14DE8" w:rsidRPr="003F2BA7">
        <w:rPr>
          <w:rFonts w:ascii="Arial" w:hAnsi="Arial" w:cs="Arial"/>
        </w:rPr>
        <w:t>získávání, zpracování a využívání</w:t>
      </w:r>
      <w:r w:rsidR="007D2EA8" w:rsidRPr="003F2BA7">
        <w:rPr>
          <w:rFonts w:ascii="Arial" w:hAnsi="Arial" w:cs="Arial"/>
        </w:rPr>
        <w:t xml:space="preserve"> odpadů (např. průmyslových či stavebních) a</w:t>
      </w:r>
      <w:r w:rsidR="00C14DE8" w:rsidRPr="003F2BA7">
        <w:rPr>
          <w:rFonts w:ascii="Arial" w:hAnsi="Arial" w:cs="Arial"/>
        </w:rPr>
        <w:t xml:space="preserve"> druhotných surovin</w:t>
      </w:r>
      <w:r w:rsidR="00C14DE8" w:rsidRPr="003F2BA7">
        <w:rPr>
          <w:rFonts w:ascii="Arial" w:hAnsi="Arial" w:cs="Arial"/>
          <w:bCs/>
        </w:rPr>
        <w:t xml:space="preserve"> </w:t>
      </w:r>
      <w:r w:rsidRPr="003F2BA7">
        <w:rPr>
          <w:rFonts w:ascii="Arial" w:hAnsi="Arial" w:cs="Arial"/>
          <w:bCs/>
        </w:rPr>
        <w:t xml:space="preserve">či </w:t>
      </w:r>
      <w:r w:rsidR="00C14DE8" w:rsidRPr="003F2BA7">
        <w:rPr>
          <w:rFonts w:ascii="Arial" w:hAnsi="Arial" w:cs="Arial"/>
          <w:bCs/>
        </w:rPr>
        <w:t>snížení riz</w:t>
      </w:r>
      <w:r w:rsidRPr="003F2BA7">
        <w:rPr>
          <w:rFonts w:ascii="Arial" w:hAnsi="Arial" w:cs="Arial"/>
          <w:bCs/>
        </w:rPr>
        <w:t>ik trhu s druhotnými surovinami.</w:t>
      </w:r>
    </w:p>
    <w:p w14:paraId="6AEC22FC" w14:textId="7D6486F1" w:rsidR="00C61447" w:rsidRPr="003F2BA7" w:rsidRDefault="00C61447" w:rsidP="007446F3">
      <w:pPr>
        <w:spacing w:after="120" w:line="276" w:lineRule="auto"/>
        <w:jc w:val="both"/>
        <w:rPr>
          <w:rFonts w:ascii="Arial" w:hAnsi="Arial" w:cs="Arial"/>
          <w:iCs/>
        </w:rPr>
      </w:pPr>
      <w:r w:rsidRPr="003F2BA7">
        <w:rPr>
          <w:rFonts w:ascii="Arial" w:hAnsi="Arial" w:cs="Arial"/>
          <w:iCs/>
        </w:rPr>
        <w:t>V souvislosti s požadavkem č. 7 Nařízení Evropského parlamentu a Rady (EU) č. 305/2011, kterým se stanoví harmonizované podmínky pro uvádění stavebních výrobků na trh - Udržitelné využívání přírodních zdrojů je potřeba pomoci k zavádění trvale udržitelného rozvoje u staveb, životní prostředí vyžaduje výrazné změny technických řešení vedoucí k několikanásobnému snížení environmentálních dopadů.</w:t>
      </w:r>
    </w:p>
    <w:p w14:paraId="6ECB7947" w14:textId="231A35F3" w:rsidR="00FF7DAA" w:rsidRPr="003F2BA7" w:rsidRDefault="00C61447" w:rsidP="0025046D">
      <w:pPr>
        <w:spacing w:after="240" w:line="276" w:lineRule="auto"/>
        <w:jc w:val="both"/>
        <w:rPr>
          <w:rFonts w:ascii="Arial" w:hAnsi="Arial" w:cs="Arial"/>
        </w:rPr>
      </w:pPr>
      <w:r w:rsidRPr="003F2BA7">
        <w:rPr>
          <w:rFonts w:ascii="Arial" w:hAnsi="Arial" w:cs="Arial"/>
          <w:color w:val="000000" w:themeColor="text1"/>
          <w:shd w:val="clear" w:color="auto" w:fill="FFFFFF"/>
        </w:rPr>
        <w:t>J</w:t>
      </w:r>
      <w:r w:rsidRPr="003F2BA7">
        <w:rPr>
          <w:rFonts w:ascii="Arial" w:hAnsi="Arial" w:cs="Arial"/>
          <w:iCs/>
        </w:rPr>
        <w:t>ako vhodné se jeví po ukončení životního cyklu stavby zavádění či zajištění např. recyklačních kapacit s inovativními technologiemi pro přeměnu stavebních a demoličních odpadů v druhotnou surovinu vhodnou pro výrobu nových výrobků či inovativních technologií pro výrobu těchto výrobků z druhotných surovin, čímž dojde k náhradě primárních surovin a k zachovávání přírodních zdrojů a ke zvyšování surovinové soběstačnosti České republiky.</w:t>
      </w:r>
    </w:p>
    <w:p w14:paraId="24F3CBCF" w14:textId="77777777" w:rsidR="009E411A" w:rsidRPr="003F2BA7" w:rsidRDefault="009E411A" w:rsidP="00D41BEE">
      <w:pPr>
        <w:spacing w:after="120" w:line="264" w:lineRule="auto"/>
        <w:jc w:val="both"/>
        <w:rPr>
          <w:rFonts w:ascii="Arial" w:hAnsi="Arial" w:cs="Arial"/>
          <w:b/>
          <w:i/>
          <w:iCs/>
          <w:u w:val="single"/>
        </w:rPr>
      </w:pPr>
      <w:r w:rsidRPr="003F2BA7">
        <w:rPr>
          <w:rFonts w:ascii="Arial" w:hAnsi="Arial" w:cs="Arial"/>
          <w:b/>
          <w:i/>
          <w:iCs/>
          <w:u w:val="single"/>
        </w:rPr>
        <w:t>Hlavní cílové skupiny</w:t>
      </w:r>
    </w:p>
    <w:p w14:paraId="64CC2B75" w14:textId="2C31247B" w:rsidR="00BE027F" w:rsidRPr="003F2BA7" w:rsidRDefault="00ED133A" w:rsidP="0095183E">
      <w:pPr>
        <w:spacing w:after="120" w:line="264" w:lineRule="auto"/>
        <w:jc w:val="both"/>
        <w:rPr>
          <w:rFonts w:ascii="Arial" w:hAnsi="Arial" w:cs="Arial"/>
        </w:rPr>
      </w:pPr>
      <w:r w:rsidRPr="003F2BA7">
        <w:rPr>
          <w:rFonts w:ascii="Arial" w:hAnsi="Arial" w:cs="Arial"/>
        </w:rPr>
        <w:t xml:space="preserve">Cílovými skupinami </w:t>
      </w:r>
      <w:r w:rsidR="00BA2B1E" w:rsidRPr="003F2BA7">
        <w:rPr>
          <w:rFonts w:ascii="Arial" w:hAnsi="Arial" w:cs="Arial"/>
        </w:rPr>
        <w:t xml:space="preserve">jsou </w:t>
      </w:r>
      <w:r w:rsidRPr="003F2BA7">
        <w:rPr>
          <w:rFonts w:ascii="Arial" w:hAnsi="Arial" w:cs="Arial"/>
        </w:rPr>
        <w:t>primárně podnikatelské subjekty.</w:t>
      </w:r>
      <w:r w:rsidR="00E5032D" w:rsidRPr="003F2BA7">
        <w:rPr>
          <w:rFonts w:ascii="Arial" w:hAnsi="Arial" w:cs="Arial"/>
        </w:rPr>
        <w:t xml:space="preserve"> </w:t>
      </w:r>
      <w:r w:rsidR="00BE027F" w:rsidRPr="003F2BA7">
        <w:rPr>
          <w:rFonts w:ascii="Arial" w:hAnsi="Arial" w:cs="Arial"/>
        </w:rPr>
        <w:t xml:space="preserve">Cílovou skupinou </w:t>
      </w:r>
      <w:r w:rsidR="0095183E" w:rsidRPr="003F2BA7">
        <w:rPr>
          <w:rFonts w:ascii="Arial" w:hAnsi="Arial" w:cs="Arial"/>
        </w:rPr>
        <w:t xml:space="preserve">však </w:t>
      </w:r>
      <w:r w:rsidR="00BE027F" w:rsidRPr="003F2BA7">
        <w:rPr>
          <w:rFonts w:ascii="Arial" w:hAnsi="Arial" w:cs="Arial"/>
        </w:rPr>
        <w:t xml:space="preserve">budou </w:t>
      </w:r>
      <w:r w:rsidR="0095183E" w:rsidRPr="003F2BA7">
        <w:rPr>
          <w:rFonts w:ascii="Arial" w:hAnsi="Arial" w:cs="Arial"/>
        </w:rPr>
        <w:t>dále</w:t>
      </w:r>
      <w:r w:rsidR="00BE027F" w:rsidRPr="003F2BA7">
        <w:rPr>
          <w:rFonts w:ascii="Arial" w:hAnsi="Arial" w:cs="Arial"/>
        </w:rPr>
        <w:t xml:space="preserve"> všichni občané žijící v místě realizace projektu. Přínosy projektu </w:t>
      </w:r>
      <w:r w:rsidR="0095183E" w:rsidRPr="003F2BA7">
        <w:rPr>
          <w:rFonts w:ascii="Arial" w:hAnsi="Arial" w:cs="Arial"/>
        </w:rPr>
        <w:t xml:space="preserve">tak </w:t>
      </w:r>
      <w:r w:rsidR="00BE027F" w:rsidRPr="003F2BA7">
        <w:rPr>
          <w:rFonts w:ascii="Arial" w:hAnsi="Arial" w:cs="Arial"/>
        </w:rPr>
        <w:t>nelze vztahovat pouze na příjemce podpory, ale i na širší okolí místa realizace projektu. Pokud budou k dispozici kapacity pro využití a následné zpracování odpadů bude mít tato skutečnost pozitivní dopad i na tyto další subjekty a občany.</w:t>
      </w:r>
      <w:r w:rsidR="0095183E" w:rsidRPr="003F2BA7">
        <w:rPr>
          <w:rFonts w:ascii="Arial" w:hAnsi="Arial" w:cs="Arial"/>
        </w:rPr>
        <w:t xml:space="preserve"> </w:t>
      </w:r>
      <w:r w:rsidR="00BE027F" w:rsidRPr="003F2BA7">
        <w:rPr>
          <w:rFonts w:ascii="Arial" w:hAnsi="Arial" w:cs="Arial"/>
        </w:rPr>
        <w:t>Oběhové hospodářství přináší také úsporu primárních zdrojů, energetických a materiálových, což v rámci globálního pohledu přispívá k optimalizaci ekonomické efektivity výroby a šetření nákladů pro podporované podnikatelské subjekty.</w:t>
      </w:r>
    </w:p>
    <w:p w14:paraId="3DE87A5C" w14:textId="46DFE20C" w:rsidR="00F76D15" w:rsidRPr="003F2BA7" w:rsidRDefault="009F655A" w:rsidP="0025046D">
      <w:pPr>
        <w:spacing w:after="240" w:line="264" w:lineRule="auto"/>
        <w:jc w:val="both"/>
        <w:rPr>
          <w:rFonts w:ascii="Arial" w:hAnsi="Arial" w:cs="Arial"/>
        </w:rPr>
      </w:pPr>
      <w:r w:rsidRPr="003F2BA7">
        <w:rPr>
          <w:rFonts w:ascii="Arial" w:eastAsiaTheme="majorEastAsia" w:hAnsi="Arial" w:cs="Arial"/>
          <w:u w:val="single"/>
        </w:rPr>
        <w:t>Příjemci podpory</w:t>
      </w:r>
      <w:r w:rsidR="004D5188" w:rsidRPr="003F2BA7">
        <w:rPr>
          <w:rFonts w:ascii="Arial" w:hAnsi="Arial" w:cs="Arial"/>
          <w:u w:val="single"/>
        </w:rPr>
        <w:t>:</w:t>
      </w:r>
      <w:r w:rsidR="004D5188" w:rsidRPr="003F2BA7">
        <w:rPr>
          <w:rFonts w:ascii="Arial" w:hAnsi="Arial" w:cs="Arial"/>
        </w:rPr>
        <w:t xml:space="preserve"> </w:t>
      </w:r>
      <w:r w:rsidR="00124F8C" w:rsidRPr="003F2BA7">
        <w:rPr>
          <w:rFonts w:ascii="Arial" w:hAnsi="Arial" w:cs="Arial"/>
          <w:color w:val="000000" w:themeColor="text1"/>
        </w:rPr>
        <w:t>podnikatelské subjekty (malé a střední podniky, velké podniky</w:t>
      </w:r>
      <w:r w:rsidR="00124F8C" w:rsidRPr="003F2BA7">
        <w:rPr>
          <w:rStyle w:val="Znakapoznpodarou"/>
          <w:rFonts w:ascii="Arial" w:hAnsi="Arial" w:cs="Arial"/>
          <w:color w:val="000000" w:themeColor="text1"/>
        </w:rPr>
        <w:footnoteReference w:id="118"/>
      </w:r>
      <w:r w:rsidR="00124F8C" w:rsidRPr="003F2BA7">
        <w:rPr>
          <w:rFonts w:ascii="Arial" w:hAnsi="Arial" w:cs="Arial"/>
          <w:color w:val="000000" w:themeColor="text1"/>
        </w:rPr>
        <w:t>)</w:t>
      </w:r>
      <w:r w:rsidR="004D5188" w:rsidRPr="003F2BA7">
        <w:rPr>
          <w:rFonts w:ascii="Arial" w:hAnsi="Arial" w:cs="Arial"/>
        </w:rPr>
        <w:t xml:space="preserve">, </w:t>
      </w:r>
      <w:r w:rsidR="009654D2" w:rsidRPr="003F2BA7">
        <w:rPr>
          <w:rFonts w:ascii="Arial" w:hAnsi="Arial" w:cs="Arial"/>
        </w:rPr>
        <w:t xml:space="preserve">a to </w:t>
      </w:r>
      <w:r w:rsidR="004D5188" w:rsidRPr="003F2BA7">
        <w:rPr>
          <w:rFonts w:ascii="Arial" w:hAnsi="Arial" w:cs="Arial"/>
        </w:rPr>
        <w:t>zejména průmyslové podniky</w:t>
      </w:r>
      <w:ins w:id="1274" w:author="Juráš Pavel" w:date="2021-06-04T14:13:00Z">
        <w:r w:rsidR="00542450">
          <w:rPr>
            <w:rFonts w:ascii="Arial" w:hAnsi="Arial" w:cs="Arial"/>
          </w:rPr>
          <w:t xml:space="preserve">. Podpora však bude umožněna </w:t>
        </w:r>
      </w:ins>
      <w:ins w:id="1275" w:author="Juráš Pavel" w:date="2021-06-04T14:14:00Z">
        <w:r w:rsidR="00542450">
          <w:rPr>
            <w:rFonts w:ascii="Arial" w:hAnsi="Arial" w:cs="Arial"/>
          </w:rPr>
          <w:t>i podnikatelským subjektům</w:t>
        </w:r>
      </w:ins>
      <w:ins w:id="1276" w:author="Čermák Michal" w:date="2021-05-31T12:31:00Z">
        <w:r w:rsidR="00DD3301" w:rsidRPr="003F2BA7">
          <w:rPr>
            <w:rFonts w:ascii="Arial" w:hAnsi="Arial" w:cs="Arial"/>
          </w:rPr>
          <w:t xml:space="preserve"> v sektoru služeb</w:t>
        </w:r>
      </w:ins>
      <w:r w:rsidR="004D5188" w:rsidRPr="003F2BA7">
        <w:rPr>
          <w:rFonts w:ascii="Arial" w:hAnsi="Arial" w:cs="Arial"/>
        </w:rPr>
        <w:t>.</w:t>
      </w:r>
    </w:p>
    <w:p w14:paraId="14AD32E1" w14:textId="77777777" w:rsidR="00473BDA" w:rsidRPr="003F2BA7" w:rsidRDefault="00473BDA" w:rsidP="00473BDA">
      <w:pPr>
        <w:spacing w:after="120" w:line="264" w:lineRule="auto"/>
        <w:jc w:val="both"/>
        <w:rPr>
          <w:rFonts w:ascii="Arial" w:hAnsi="Arial" w:cs="Arial"/>
          <w:b/>
          <w:i/>
          <w:iCs/>
          <w:u w:val="single"/>
        </w:rPr>
      </w:pPr>
      <w:r w:rsidRPr="003F2BA7">
        <w:rPr>
          <w:rFonts w:ascii="Arial" w:hAnsi="Arial" w:cs="Arial"/>
          <w:b/>
          <w:i/>
          <w:iCs/>
          <w:u w:val="single"/>
        </w:rPr>
        <w:t>Aktivity zajišťující rovnost, začlenění a nediskriminaci</w:t>
      </w:r>
    </w:p>
    <w:p w14:paraId="77D3D01E" w14:textId="18E872B7" w:rsidR="00A26D5A" w:rsidRPr="00E60B2C" w:rsidRDefault="007B2884" w:rsidP="00E60B2C">
      <w:pPr>
        <w:spacing w:after="240" w:line="264" w:lineRule="auto"/>
        <w:jc w:val="both"/>
        <w:rPr>
          <w:rFonts w:ascii="Arial" w:hAnsi="Arial" w:cs="Arial"/>
        </w:rPr>
      </w:pPr>
      <w:ins w:id="1277" w:author="Juráš Pavel" w:date="2021-06-04T00:43:00Z">
        <w:r>
          <w:rPr>
            <w:rFonts w:ascii="Arial" w:eastAsiaTheme="minorHAnsi" w:hAnsi="Arial" w:cs="Arial"/>
            <w:lang w:eastAsia="en-US"/>
          </w:rPr>
          <w:t xml:space="preserve">Všechny podporované aktivity </w:t>
        </w:r>
        <w:r w:rsidRPr="003F2BA7">
          <w:rPr>
            <w:rFonts w:ascii="Arial" w:eastAsiaTheme="minorHAnsi" w:hAnsi="Arial" w:cs="Arial"/>
            <w:lang w:eastAsia="en-US"/>
          </w:rPr>
          <w:t>respektují práva, dodržují zásady a podporují jejich uplatňování v souladu s čl. 51 Listiny základních práv EU. Celý systém řízení programu umožňuje řídicím</w:t>
        </w:r>
        <w:r>
          <w:rPr>
            <w:rFonts w:ascii="Arial" w:eastAsiaTheme="minorHAnsi" w:hAnsi="Arial" w:cs="Arial"/>
            <w:lang w:eastAsia="en-US"/>
          </w:rPr>
          <w:t>u</w:t>
        </w:r>
        <w:r w:rsidRPr="003F2BA7">
          <w:rPr>
            <w:rFonts w:ascii="Arial" w:eastAsiaTheme="minorHAnsi" w:hAnsi="Arial" w:cs="Arial"/>
            <w:lang w:eastAsia="en-US"/>
          </w:rPr>
          <w:t xml:space="preserve"> orgán</w:t>
        </w:r>
        <w:r>
          <w:rPr>
            <w:rFonts w:ascii="Arial" w:eastAsiaTheme="minorHAnsi" w:hAnsi="Arial" w:cs="Arial"/>
            <w:lang w:eastAsia="en-US"/>
          </w:rPr>
          <w:t>u</w:t>
        </w:r>
        <w:r w:rsidRPr="003F2BA7">
          <w:rPr>
            <w:rFonts w:ascii="Arial" w:eastAsiaTheme="minorHAnsi" w:hAnsi="Arial" w:cs="Arial"/>
            <w:lang w:eastAsia="en-US"/>
          </w:rPr>
          <w:t xml:space="preserve"> sledovat soulad s Listinou na úrovni konkrétních výzev a projektů a kontrolovat, zda nedochází k porušování Listiny. </w:t>
        </w:r>
        <w:r>
          <w:rPr>
            <w:rFonts w:ascii="Arial" w:eastAsiaTheme="minorHAnsi" w:hAnsi="Arial" w:cs="Arial"/>
            <w:lang w:eastAsia="en-US"/>
          </w:rPr>
          <w:t>V</w:t>
        </w:r>
        <w:r w:rsidRPr="003F2BA7">
          <w:rPr>
            <w:rFonts w:ascii="Arial" w:eastAsiaTheme="minorHAnsi" w:hAnsi="Arial" w:cs="Arial"/>
            <w:lang w:eastAsia="en-US"/>
          </w:rPr>
          <w:t xml:space="preserve"> rámci hodnocení žádostí o podporu bude posuzováno, zda je projekt v souladu s horizontálními principy, tzn. zachování rovnosti žen a mužů, nediskriminace a trvale udržitelného </w:t>
        </w:r>
        <w:r w:rsidRPr="003F2BA7">
          <w:rPr>
            <w:rFonts w:ascii="Arial" w:eastAsiaTheme="minorHAnsi" w:hAnsi="Arial" w:cs="Arial"/>
            <w:lang w:eastAsia="en-US"/>
          </w:rPr>
          <w:lastRenderedPageBreak/>
          <w:t xml:space="preserve">rozvoje. </w:t>
        </w:r>
        <w:r w:rsidRPr="003F2BA7">
          <w:rPr>
            <w:rFonts w:ascii="Arial" w:hAnsi="Arial" w:cs="Arial"/>
          </w:rPr>
          <w:t>Projekty, které by negativně ovlivňovaly tato témata, nebudou podpořeny</w:t>
        </w:r>
        <w:r>
          <w:rPr>
            <w:rFonts w:ascii="Arial" w:hAnsi="Arial" w:cs="Arial"/>
          </w:rPr>
          <w:t>.</w:t>
        </w:r>
        <w:r w:rsidRPr="003F2BA7">
          <w:rPr>
            <w:rFonts w:ascii="Arial" w:eastAsiaTheme="minorHAnsi" w:hAnsi="Arial" w:cs="Arial"/>
            <w:lang w:eastAsia="en-US"/>
          </w:rPr>
          <w:t xml:space="preserve"> Případné problémy jsou pak hlášeny monitorovacímu výboru. Realizátoři projektů a další dotčené osoby pak mohou plně chránit svá práva před soudy a správními orgány v souladu s čl. 47 Listiny a českými procesními předpisy.</w:t>
        </w:r>
      </w:ins>
      <w:del w:id="1278" w:author="Juráš Pavel" w:date="2021-06-02T11:14:00Z">
        <w:r w:rsidR="00473BDA" w:rsidRPr="003F2BA7" w:rsidDel="00E60B2C">
          <w:rPr>
            <w:rFonts w:ascii="Arial" w:hAnsi="Arial" w:cs="Arial"/>
          </w:rPr>
          <w:delText>Pro kontrolu přijatelnosti a formálních náležitostí projektů předložených do tohoto specifického cíle 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delText>
        </w:r>
      </w:del>
    </w:p>
    <w:p w14:paraId="05C11A8F" w14:textId="51FD2726" w:rsidR="009E411A" w:rsidRPr="003F2BA7" w:rsidRDefault="00EE7C90" w:rsidP="00D41BEE">
      <w:pPr>
        <w:spacing w:after="120" w:line="264" w:lineRule="auto"/>
        <w:jc w:val="both"/>
        <w:rPr>
          <w:rFonts w:ascii="Arial" w:hAnsi="Arial" w:cs="Arial"/>
          <w:b/>
          <w:i/>
          <w:iCs/>
          <w:u w:val="single"/>
        </w:rPr>
      </w:pPr>
      <w:r w:rsidRPr="003F2BA7">
        <w:rPr>
          <w:rFonts w:ascii="Arial" w:hAnsi="Arial" w:cs="Arial"/>
          <w:b/>
          <w:i/>
          <w:iCs/>
          <w:u w:val="single"/>
        </w:rPr>
        <w:t>Indikace k</w:t>
      </w:r>
      <w:r w:rsidR="009E411A" w:rsidRPr="003F2BA7">
        <w:rPr>
          <w:rFonts w:ascii="Arial" w:hAnsi="Arial" w:cs="Arial"/>
          <w:b/>
          <w:i/>
          <w:iCs/>
          <w:u w:val="single"/>
        </w:rPr>
        <w:t>onkrétní</w:t>
      </w:r>
      <w:r w:rsidRPr="003F2BA7">
        <w:rPr>
          <w:rFonts w:ascii="Arial" w:hAnsi="Arial" w:cs="Arial"/>
          <w:b/>
          <w:i/>
          <w:iCs/>
          <w:u w:val="single"/>
        </w:rPr>
        <w:t>ch</w:t>
      </w:r>
      <w:r w:rsidR="009E411A" w:rsidRPr="003F2BA7">
        <w:rPr>
          <w:rFonts w:ascii="Arial" w:hAnsi="Arial" w:cs="Arial"/>
          <w:b/>
          <w:i/>
          <w:iCs/>
          <w:u w:val="single"/>
        </w:rPr>
        <w:t xml:space="preserve"> cílov</w:t>
      </w:r>
      <w:r w:rsidRPr="003F2BA7">
        <w:rPr>
          <w:rFonts w:ascii="Arial" w:hAnsi="Arial" w:cs="Arial"/>
          <w:b/>
          <w:i/>
          <w:iCs/>
          <w:u w:val="single"/>
        </w:rPr>
        <w:t>ých</w:t>
      </w:r>
      <w:r w:rsidR="009E411A" w:rsidRPr="003F2BA7">
        <w:rPr>
          <w:rFonts w:ascii="Arial" w:hAnsi="Arial" w:cs="Arial"/>
          <w:b/>
          <w:i/>
          <w:iCs/>
          <w:u w:val="single"/>
        </w:rPr>
        <w:t xml:space="preserve"> území, včetně plánovaného použití územních nástrojů</w:t>
      </w:r>
    </w:p>
    <w:p w14:paraId="6158C0DD" w14:textId="028B25A9" w:rsidR="00410CC7" w:rsidRPr="003F2BA7" w:rsidRDefault="00C14DE8" w:rsidP="0025046D">
      <w:pPr>
        <w:spacing w:after="240" w:line="264" w:lineRule="auto"/>
        <w:jc w:val="both"/>
        <w:rPr>
          <w:rFonts w:ascii="Arial" w:hAnsi="Arial" w:cs="Arial"/>
          <w:color w:val="000000" w:themeColor="text1"/>
        </w:rPr>
      </w:pPr>
      <w:r w:rsidRPr="003F2BA7">
        <w:rPr>
          <w:rFonts w:ascii="Arial" w:hAnsi="Arial" w:cs="Arial"/>
        </w:rPr>
        <w:t>Území České republiky, mimo hl. města Prahy.</w:t>
      </w:r>
      <w:r w:rsidR="0000702C" w:rsidRPr="003F2BA7">
        <w:rPr>
          <w:rStyle w:val="Znakapoznpodarou"/>
          <w:rFonts w:ascii="Arial" w:hAnsi="Arial" w:cs="Arial"/>
        </w:rPr>
        <w:footnoteReference w:id="119"/>
      </w:r>
      <w:r w:rsidRPr="003F2BA7">
        <w:rPr>
          <w:rFonts w:ascii="Arial" w:hAnsi="Arial" w:cs="Arial"/>
        </w:rPr>
        <w:t xml:space="preserve"> </w:t>
      </w:r>
      <w:r w:rsidR="00410CC7" w:rsidRPr="003F2BA7">
        <w:rPr>
          <w:rFonts w:ascii="Arial" w:hAnsi="Arial" w:cs="Arial"/>
          <w:color w:val="000000" w:themeColor="text1"/>
        </w:rPr>
        <w:t xml:space="preserve">Individuální projekty se budou zaměřovat na méně rozvinuté regiony (Severozápad, Severovýchod, Střední Morava, </w:t>
      </w:r>
      <w:proofErr w:type="spellStart"/>
      <w:r w:rsidR="00410CC7" w:rsidRPr="003F2BA7">
        <w:rPr>
          <w:rFonts w:ascii="Arial" w:hAnsi="Arial" w:cs="Arial"/>
          <w:color w:val="000000" w:themeColor="text1"/>
        </w:rPr>
        <w:t>Moravskoslezsko</w:t>
      </w:r>
      <w:proofErr w:type="spellEnd"/>
      <w:r w:rsidR="00410CC7" w:rsidRPr="003F2BA7">
        <w:rPr>
          <w:rFonts w:ascii="Arial" w:hAnsi="Arial" w:cs="Arial"/>
          <w:color w:val="000000" w:themeColor="text1"/>
        </w:rPr>
        <w:t xml:space="preserve">) a přechodové regiony (Střední Čechy, Jihozápad, Jihovýchod). </w:t>
      </w:r>
    </w:p>
    <w:p w14:paraId="072AC4D2" w14:textId="394DBECB" w:rsidR="009E411A" w:rsidRPr="003F2BA7" w:rsidRDefault="009E411A" w:rsidP="00D41BEE">
      <w:pPr>
        <w:spacing w:after="120" w:line="264" w:lineRule="auto"/>
        <w:jc w:val="both"/>
        <w:rPr>
          <w:rFonts w:ascii="Arial" w:hAnsi="Arial" w:cs="Arial"/>
          <w:b/>
          <w:i/>
          <w:iCs/>
          <w:u w:val="single"/>
        </w:rPr>
      </w:pPr>
      <w:r w:rsidRPr="003F2BA7">
        <w:rPr>
          <w:rFonts w:ascii="Arial" w:hAnsi="Arial" w:cs="Arial"/>
          <w:b/>
          <w:i/>
          <w:iCs/>
          <w:u w:val="single"/>
        </w:rPr>
        <w:t>Meziregionální</w:t>
      </w:r>
      <w:r w:rsidR="0089112A" w:rsidRPr="003F2BA7">
        <w:rPr>
          <w:rFonts w:ascii="Arial" w:hAnsi="Arial" w:cs="Arial"/>
          <w:b/>
          <w:i/>
          <w:iCs/>
          <w:u w:val="single"/>
        </w:rPr>
        <w:t>, přeshraniční</w:t>
      </w:r>
      <w:r w:rsidRPr="003F2BA7">
        <w:rPr>
          <w:rFonts w:ascii="Arial" w:hAnsi="Arial" w:cs="Arial"/>
          <w:b/>
          <w:i/>
          <w:iCs/>
          <w:u w:val="single"/>
        </w:rPr>
        <w:t xml:space="preserve"> a nadnárodní činnosti </w:t>
      </w:r>
    </w:p>
    <w:p w14:paraId="6ECA25B6" w14:textId="4E2D8922" w:rsidR="00C14DE8" w:rsidRPr="003F2BA7" w:rsidRDefault="004E3FD1" w:rsidP="0025046D">
      <w:pPr>
        <w:spacing w:after="240" w:line="264" w:lineRule="auto"/>
        <w:jc w:val="both"/>
        <w:rPr>
          <w:rFonts w:ascii="Arial" w:hAnsi="Arial" w:cs="Arial"/>
        </w:rPr>
      </w:pPr>
      <w:r w:rsidRPr="003F2BA7">
        <w:rPr>
          <w:rFonts w:ascii="Arial" w:hAnsi="Arial" w:cs="Arial"/>
          <w:iCs/>
        </w:rPr>
        <w:t>V rámci tohoto specifického cíle se r</w:t>
      </w:r>
      <w:r w:rsidRPr="003F2BA7">
        <w:rPr>
          <w:rFonts w:ascii="Arial" w:hAnsi="Arial" w:cs="Arial"/>
        </w:rPr>
        <w:t>ealizace intervencí na meziregionální a nadnárodní úrovni nepředpokládá.</w:t>
      </w:r>
    </w:p>
    <w:p w14:paraId="3E497BFF" w14:textId="77777777" w:rsidR="009E411A" w:rsidRPr="003F2BA7" w:rsidRDefault="009E411A" w:rsidP="00D41BEE">
      <w:pPr>
        <w:spacing w:after="120" w:line="264" w:lineRule="auto"/>
        <w:jc w:val="both"/>
        <w:rPr>
          <w:rFonts w:ascii="Arial" w:hAnsi="Arial" w:cs="Arial"/>
          <w:b/>
          <w:i/>
          <w:iCs/>
          <w:u w:val="single"/>
        </w:rPr>
      </w:pPr>
      <w:r w:rsidRPr="003F2BA7" w:rsidDel="320236FA">
        <w:rPr>
          <w:rFonts w:ascii="Arial" w:hAnsi="Arial" w:cs="Arial"/>
          <w:b/>
          <w:i/>
          <w:iCs/>
          <w:u w:val="single"/>
        </w:rPr>
        <w:t>Plánovan</w:t>
      </w:r>
      <w:r w:rsidRPr="003F2BA7">
        <w:rPr>
          <w:rFonts w:ascii="Arial" w:hAnsi="Arial" w:cs="Arial"/>
          <w:b/>
          <w:i/>
          <w:iCs/>
          <w:u w:val="single"/>
        </w:rPr>
        <w:t xml:space="preserve">é využití finančních nástrojů </w:t>
      </w:r>
    </w:p>
    <w:p w14:paraId="23A59636" w14:textId="5F317D55" w:rsidR="00BE027F" w:rsidRPr="003F2BA7" w:rsidRDefault="008D6719" w:rsidP="00077855">
      <w:pPr>
        <w:overflowPunct/>
        <w:autoSpaceDE/>
        <w:autoSpaceDN/>
        <w:adjustRightInd/>
        <w:spacing w:after="120" w:line="264" w:lineRule="auto"/>
        <w:jc w:val="both"/>
        <w:textAlignment w:val="auto"/>
        <w:rPr>
          <w:rFonts w:ascii="Arial" w:hAnsi="Arial" w:cs="Arial"/>
          <w:bCs/>
        </w:rPr>
      </w:pPr>
      <w:r w:rsidRPr="003F2BA7">
        <w:rPr>
          <w:rFonts w:ascii="Arial" w:hAnsi="Arial" w:cs="Arial"/>
          <w:bCs/>
        </w:rPr>
        <w:t>V rámci tohoto specifického cíle se nepředpokládá využití finančních nástrojů.</w:t>
      </w:r>
      <w:r w:rsidR="008B4FE0" w:rsidRPr="003F2BA7">
        <w:rPr>
          <w:rFonts w:ascii="Arial" w:hAnsi="Arial" w:cs="Arial"/>
          <w:bCs/>
        </w:rPr>
        <w:t xml:space="preserve"> </w:t>
      </w:r>
      <w:r w:rsidR="00B3418D" w:rsidRPr="003F2BA7">
        <w:rPr>
          <w:rFonts w:ascii="Arial" w:hAnsi="Arial" w:cs="Arial"/>
          <w:bCs/>
        </w:rPr>
        <w:t>Tržní analýza poukazuje zejména</w:t>
      </w:r>
      <w:r w:rsidR="008B4FE0" w:rsidRPr="003F2BA7">
        <w:rPr>
          <w:rFonts w:ascii="Arial" w:hAnsi="Arial" w:cs="Arial"/>
          <w:bCs/>
        </w:rPr>
        <w:t xml:space="preserve"> </w:t>
      </w:r>
      <w:r w:rsidR="004D69DD" w:rsidRPr="003F2BA7">
        <w:rPr>
          <w:rFonts w:ascii="Arial" w:hAnsi="Arial" w:cs="Arial"/>
          <w:bCs/>
        </w:rPr>
        <w:t xml:space="preserve">na </w:t>
      </w:r>
      <w:r w:rsidR="00DD6B05" w:rsidRPr="003F2BA7">
        <w:rPr>
          <w:rFonts w:ascii="Arial" w:hAnsi="Arial" w:cs="Arial"/>
          <w:bCs/>
        </w:rPr>
        <w:t>dlouho</w:t>
      </w:r>
      <w:r w:rsidR="004D69DD" w:rsidRPr="003F2BA7">
        <w:rPr>
          <w:rFonts w:ascii="Arial" w:hAnsi="Arial" w:cs="Arial"/>
          <w:bCs/>
        </w:rPr>
        <w:t xml:space="preserve">u dobu návratnosti projektů </w:t>
      </w:r>
      <w:r w:rsidR="00DD6B05" w:rsidRPr="003F2BA7">
        <w:rPr>
          <w:rFonts w:ascii="Arial" w:hAnsi="Arial" w:cs="Arial"/>
          <w:bCs/>
        </w:rPr>
        <w:t>zaměřených na</w:t>
      </w:r>
      <w:r w:rsidR="004D69DD" w:rsidRPr="003F2BA7">
        <w:rPr>
          <w:rFonts w:ascii="Arial" w:hAnsi="Arial" w:cs="Arial"/>
          <w:bCs/>
        </w:rPr>
        <w:t xml:space="preserve"> oběhové hospodářství, díky které není </w:t>
      </w:r>
      <w:r w:rsidR="00BA2B1E" w:rsidRPr="003F2BA7">
        <w:rPr>
          <w:rFonts w:ascii="Arial" w:hAnsi="Arial" w:cs="Arial"/>
          <w:bCs/>
        </w:rPr>
        <w:t>ná</w:t>
      </w:r>
      <w:r w:rsidR="004D69DD" w:rsidRPr="003F2BA7">
        <w:rPr>
          <w:rFonts w:ascii="Arial" w:hAnsi="Arial" w:cs="Arial"/>
          <w:bCs/>
        </w:rPr>
        <w:t>vratná forma podpory pro žadatele</w:t>
      </w:r>
      <w:r w:rsidR="004955D3" w:rsidRPr="003F2BA7">
        <w:rPr>
          <w:rFonts w:ascii="Arial" w:hAnsi="Arial" w:cs="Arial"/>
          <w:bCs/>
        </w:rPr>
        <w:t xml:space="preserve"> (zejména z řad MSP)</w:t>
      </w:r>
      <w:r w:rsidR="004D69DD" w:rsidRPr="003F2BA7">
        <w:rPr>
          <w:rFonts w:ascii="Arial" w:hAnsi="Arial" w:cs="Arial"/>
          <w:bCs/>
        </w:rPr>
        <w:t xml:space="preserve"> atraktivní</w:t>
      </w:r>
      <w:r w:rsidR="00AF5263" w:rsidRPr="003F2BA7">
        <w:rPr>
          <w:rFonts w:ascii="Arial" w:hAnsi="Arial" w:cs="Arial"/>
          <w:bCs/>
        </w:rPr>
        <w:t>, resp. dostatečně motivační</w:t>
      </w:r>
      <w:r w:rsidR="004D69DD" w:rsidRPr="003F2BA7">
        <w:rPr>
          <w:rFonts w:ascii="Arial" w:hAnsi="Arial" w:cs="Arial"/>
          <w:bCs/>
        </w:rPr>
        <w:t>.</w:t>
      </w:r>
      <w:r w:rsidR="00BA2B1E" w:rsidRPr="003F2BA7">
        <w:rPr>
          <w:rStyle w:val="Znakapoznpodarou"/>
          <w:rFonts w:ascii="Arial" w:hAnsi="Arial" w:cs="Arial"/>
          <w:bCs/>
        </w:rPr>
        <w:footnoteReference w:id="120"/>
      </w:r>
    </w:p>
    <w:p w14:paraId="77600AEB" w14:textId="424ED602" w:rsidR="00575532" w:rsidRPr="003F2BA7" w:rsidRDefault="00575532" w:rsidP="00077855">
      <w:pPr>
        <w:overflowPunct/>
        <w:autoSpaceDE/>
        <w:autoSpaceDN/>
        <w:adjustRightInd/>
        <w:spacing w:after="120" w:line="264" w:lineRule="auto"/>
        <w:jc w:val="both"/>
        <w:textAlignment w:val="auto"/>
        <w:rPr>
          <w:rFonts w:ascii="Arial" w:hAnsi="Arial" w:cs="Arial"/>
          <w:bCs/>
        </w:rPr>
      </w:pPr>
    </w:p>
    <w:p w14:paraId="6574E071" w14:textId="4FD34776"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77694FBB" w14:textId="1E24BF48"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02CAFADC" w14:textId="40068B42"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56194BCD" w14:textId="237DECBD"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30EFCC67" w14:textId="7A8158AA"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4F337C60" w14:textId="05374A37"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3526E391" w14:textId="2FF5055F"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65DBE33A" w14:textId="3FA9207B"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564FE48D" w14:textId="51FFD534"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5EA31FE1" w14:textId="330ADB79"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4292778A" w14:textId="0800C706"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20DFD526" w14:textId="4600CD79"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27D77D6A" w14:textId="10F318E9"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590F6E79" w14:textId="400DEAE7"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70F97CAD" w14:textId="2E30F41B"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27118202" w14:textId="65B5442A"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7604FD5C" w14:textId="3878A729"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07B1A9BD" w14:textId="45C962F8" w:rsidR="0025046D" w:rsidRPr="003F2BA7" w:rsidRDefault="0025046D" w:rsidP="00077855">
      <w:pPr>
        <w:overflowPunct/>
        <w:autoSpaceDE/>
        <w:autoSpaceDN/>
        <w:adjustRightInd/>
        <w:spacing w:after="120" w:line="264" w:lineRule="auto"/>
        <w:jc w:val="both"/>
        <w:textAlignment w:val="auto"/>
        <w:rPr>
          <w:rFonts w:ascii="Arial" w:hAnsi="Arial" w:cs="Arial"/>
          <w:bCs/>
        </w:rPr>
      </w:pPr>
    </w:p>
    <w:p w14:paraId="35C76808" w14:textId="77777777" w:rsidR="0025046D" w:rsidRPr="003F2BA7" w:rsidRDefault="0025046D" w:rsidP="001D7FC4">
      <w:pPr>
        <w:pStyle w:val="Nadpis4"/>
        <w:keepLines w:val="0"/>
        <w:numPr>
          <w:ilvl w:val="0"/>
          <w:numId w:val="0"/>
        </w:numPr>
        <w:spacing w:before="120" w:line="240" w:lineRule="auto"/>
        <w:rPr>
          <w:rFonts w:ascii="Arial" w:hAnsi="Arial" w:cs="Arial"/>
          <w:i w:val="0"/>
          <w:szCs w:val="24"/>
        </w:rPr>
        <w:sectPr w:rsidR="0025046D" w:rsidRPr="003F2BA7" w:rsidSect="00EC011F">
          <w:pgSz w:w="11906" w:h="16838" w:code="9"/>
          <w:pgMar w:top="1418" w:right="1418" w:bottom="1418" w:left="1418" w:header="708" w:footer="708" w:gutter="0"/>
          <w:cols w:space="708"/>
          <w:docGrid w:linePitch="360"/>
        </w:sectPr>
      </w:pPr>
    </w:p>
    <w:p w14:paraId="20BF2394" w14:textId="464DE7EE" w:rsidR="001D7FC4" w:rsidRPr="003F2BA7" w:rsidRDefault="001D7FC4" w:rsidP="001D7FC4">
      <w:pPr>
        <w:pStyle w:val="Nadpis4"/>
        <w:keepLines w:val="0"/>
        <w:numPr>
          <w:ilvl w:val="0"/>
          <w:numId w:val="0"/>
        </w:numPr>
        <w:spacing w:before="120" w:line="240" w:lineRule="auto"/>
        <w:rPr>
          <w:rFonts w:ascii="Arial" w:hAnsi="Arial" w:cs="Arial"/>
          <w:i w:val="0"/>
          <w:szCs w:val="24"/>
        </w:rPr>
      </w:pPr>
      <w:r w:rsidRPr="003F2BA7">
        <w:rPr>
          <w:rFonts w:ascii="Arial" w:hAnsi="Arial" w:cs="Arial"/>
          <w:i w:val="0"/>
          <w:szCs w:val="24"/>
        </w:rPr>
        <w:lastRenderedPageBreak/>
        <w:t xml:space="preserve">2.A.5.2.2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0"/>
        <w:gridCol w:w="1603"/>
        <w:gridCol w:w="1587"/>
        <w:gridCol w:w="1464"/>
        <w:gridCol w:w="1757"/>
        <w:gridCol w:w="2393"/>
        <w:gridCol w:w="1914"/>
        <w:gridCol w:w="988"/>
        <w:gridCol w:w="1226"/>
      </w:tblGrid>
      <w:tr w:rsidR="001D7FC4" w:rsidRPr="003F2BA7" w14:paraId="17EB47D7" w14:textId="77777777" w:rsidTr="0025046D">
        <w:trPr>
          <w:trHeight w:val="425"/>
        </w:trPr>
        <w:tc>
          <w:tcPr>
            <w:tcW w:w="5000" w:type="pct"/>
            <w:gridSpan w:val="9"/>
            <w:shd w:val="clear" w:color="auto" w:fill="99C7F9"/>
          </w:tcPr>
          <w:p w14:paraId="5FC4B1F1" w14:textId="77777777" w:rsidR="001D7FC4" w:rsidRPr="003F2BA7" w:rsidRDefault="001D7FC4" w:rsidP="0025046D">
            <w:pPr>
              <w:pStyle w:val="Text1"/>
              <w:spacing w:before="120" w:after="0"/>
              <w:ind w:left="0"/>
              <w:rPr>
                <w:rFonts w:ascii="Arial" w:hAnsi="Arial" w:cs="Arial"/>
                <w:b/>
                <w:sz w:val="20"/>
                <w:lang w:val="cs-CZ"/>
              </w:rPr>
            </w:pPr>
            <w:r w:rsidRPr="003F2BA7">
              <w:rPr>
                <w:rFonts w:ascii="Arial" w:hAnsi="Arial" w:cs="Arial"/>
                <w:b/>
                <w:sz w:val="20"/>
                <w:lang w:val="cs-CZ"/>
              </w:rPr>
              <w:t>Tabulka 2: Ukazatele výstupů</w:t>
            </w:r>
          </w:p>
        </w:tc>
      </w:tr>
      <w:tr w:rsidR="00EC011F" w:rsidRPr="003F2BA7" w14:paraId="0790F4BC" w14:textId="77777777" w:rsidTr="001D7FC4">
        <w:trPr>
          <w:trHeight w:val="1328"/>
        </w:trPr>
        <w:tc>
          <w:tcPr>
            <w:tcW w:w="379" w:type="pct"/>
          </w:tcPr>
          <w:p w14:paraId="382FBC0D" w14:textId="6151315D"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73" w:type="pct"/>
          </w:tcPr>
          <w:p w14:paraId="1A4E1A5D" w14:textId="02DFA7C9"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567" w:type="pct"/>
          </w:tcPr>
          <w:p w14:paraId="41561AE1"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523" w:type="pct"/>
          </w:tcPr>
          <w:p w14:paraId="1F521351"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628" w:type="pct"/>
          </w:tcPr>
          <w:p w14:paraId="2ABBBB48" w14:textId="59348C2E"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855" w:type="pct"/>
            <w:shd w:val="clear" w:color="auto" w:fill="auto"/>
          </w:tcPr>
          <w:p w14:paraId="7F0C7D1D" w14:textId="4FF2A976"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684" w:type="pct"/>
          </w:tcPr>
          <w:p w14:paraId="1D28B813"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353" w:type="pct"/>
            <w:shd w:val="clear" w:color="auto" w:fill="auto"/>
          </w:tcPr>
          <w:p w14:paraId="3E2A722A"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Milník (2024)</w:t>
            </w:r>
          </w:p>
          <w:p w14:paraId="7D6A971C" w14:textId="77777777" w:rsidR="001D7FC4" w:rsidRPr="003F2BA7" w:rsidRDefault="001D7FC4" w:rsidP="0025046D">
            <w:pPr>
              <w:pStyle w:val="Text1"/>
              <w:spacing w:after="0"/>
              <w:ind w:left="0"/>
              <w:jc w:val="center"/>
              <w:rPr>
                <w:rFonts w:ascii="Arial" w:hAnsi="Arial" w:cs="Arial"/>
                <w:b/>
                <w:sz w:val="20"/>
                <w:lang w:val="cs-CZ"/>
              </w:rPr>
            </w:pPr>
          </w:p>
        </w:tc>
        <w:tc>
          <w:tcPr>
            <w:tcW w:w="438" w:type="pct"/>
            <w:shd w:val="clear" w:color="auto" w:fill="auto"/>
          </w:tcPr>
          <w:p w14:paraId="7D3415EA"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Cíl (2029)</w:t>
            </w:r>
          </w:p>
          <w:p w14:paraId="52399EE1" w14:textId="77777777" w:rsidR="001D7FC4" w:rsidRPr="003F2BA7" w:rsidRDefault="001D7FC4" w:rsidP="0025046D">
            <w:pPr>
              <w:pStyle w:val="Text1"/>
              <w:spacing w:after="0"/>
              <w:ind w:left="0"/>
              <w:jc w:val="center"/>
              <w:rPr>
                <w:rFonts w:ascii="Arial" w:hAnsi="Arial" w:cs="Arial"/>
                <w:b/>
                <w:sz w:val="20"/>
                <w:lang w:val="cs-CZ"/>
              </w:rPr>
            </w:pPr>
          </w:p>
        </w:tc>
      </w:tr>
      <w:tr w:rsidR="00EC011F" w:rsidRPr="003F2BA7" w14:paraId="7DEDD665"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5F097F5A"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A677C3C"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F15C9C9"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41EB028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FCBEA9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7CF2EFD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0EE77D8C"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1C81C2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4EC07A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44</w:t>
            </w:r>
          </w:p>
        </w:tc>
      </w:tr>
      <w:tr w:rsidR="00EC011F" w:rsidRPr="003F2BA7" w14:paraId="5D83E6E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846ED4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4408CD8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20C171A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3831398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378DC8A"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EB1749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58D1E81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7C1BF8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EDC891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17</w:t>
            </w:r>
          </w:p>
        </w:tc>
      </w:tr>
      <w:tr w:rsidR="00EC011F" w:rsidRPr="003F2BA7" w14:paraId="37F2659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83F45C7"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1E64ACCD"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1745EF3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70F6FA67"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DF1311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8F3FF2A"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0390CB9F"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4E052AC"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4</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CD08E5E"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44</w:t>
            </w:r>
          </w:p>
        </w:tc>
      </w:tr>
      <w:tr w:rsidR="00EC011F" w:rsidRPr="003F2BA7" w14:paraId="46DD33F4"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6931447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221BD8C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215729F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27F10DD8"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5ACE4A5"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4CC6B3A"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13A6F62"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9CFB7E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0CDEBD6"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17</w:t>
            </w:r>
          </w:p>
        </w:tc>
      </w:tr>
      <w:tr w:rsidR="00C12EF3" w:rsidRPr="003F2BA7" w14:paraId="2614D8EE" w14:textId="77777777" w:rsidTr="00C12EF3">
        <w:trPr>
          <w:trHeight w:val="1328"/>
          <w:ins w:id="1279" w:author="Juráš Pavel" w:date="2021-05-19T12:47:00Z"/>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5773FDB5" w14:textId="7AF6FBD4" w:rsidR="00C12EF3" w:rsidRPr="003F2BA7" w:rsidRDefault="00C12EF3" w:rsidP="00C12EF3">
            <w:pPr>
              <w:pStyle w:val="Text1"/>
              <w:spacing w:after="0"/>
              <w:ind w:left="0"/>
              <w:jc w:val="center"/>
              <w:rPr>
                <w:ins w:id="1280" w:author="Juráš Pavel" w:date="2021-05-19T12:47:00Z"/>
                <w:rFonts w:ascii="Arial" w:hAnsi="Arial" w:cs="Arial"/>
                <w:sz w:val="20"/>
                <w:lang w:val="cs-CZ"/>
              </w:rPr>
            </w:pPr>
            <w:ins w:id="1281" w:author="Juráš Pavel" w:date="2021-05-19T12:48:00Z">
              <w:r w:rsidRPr="003F2BA7">
                <w:rPr>
                  <w:rFonts w:ascii="Arial" w:hAnsi="Arial" w:cs="Arial"/>
                  <w:bCs/>
                  <w:color w:val="000000"/>
                  <w:sz w:val="20"/>
                  <w:lang w:eastAsia="cs-CZ"/>
                </w:rPr>
                <w:t>5</w:t>
              </w:r>
            </w:ins>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14:paraId="17D8E84A" w14:textId="7027EBE6" w:rsidR="00C12EF3" w:rsidRPr="003F2BA7" w:rsidRDefault="00C12EF3" w:rsidP="00C12EF3">
            <w:pPr>
              <w:pStyle w:val="Text1"/>
              <w:spacing w:after="0"/>
              <w:ind w:left="0"/>
              <w:jc w:val="center"/>
              <w:rPr>
                <w:ins w:id="1282" w:author="Juráš Pavel" w:date="2021-05-19T12:47:00Z"/>
                <w:rFonts w:ascii="Arial" w:hAnsi="Arial" w:cs="Arial"/>
                <w:sz w:val="20"/>
                <w:lang w:val="cs-CZ"/>
              </w:rPr>
            </w:pPr>
            <w:ins w:id="1283" w:author="Juráš Pavel" w:date="2021-05-19T12:48:00Z">
              <w:r w:rsidRPr="003F2BA7">
                <w:rPr>
                  <w:rFonts w:ascii="Arial" w:hAnsi="Arial" w:cs="Arial"/>
                  <w:bCs/>
                  <w:color w:val="000000"/>
                  <w:sz w:val="20"/>
                  <w:lang w:eastAsia="cs-CZ"/>
                </w:rPr>
                <w:t>SC5.2</w:t>
              </w:r>
            </w:ins>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7754290F" w14:textId="4691C85F" w:rsidR="00C12EF3" w:rsidRPr="003F2BA7" w:rsidRDefault="00C12EF3" w:rsidP="00C12EF3">
            <w:pPr>
              <w:pStyle w:val="Text1"/>
              <w:spacing w:after="0"/>
              <w:ind w:left="0"/>
              <w:jc w:val="center"/>
              <w:rPr>
                <w:ins w:id="1284" w:author="Juráš Pavel" w:date="2021-05-19T12:47:00Z"/>
                <w:rFonts w:ascii="Arial" w:hAnsi="Arial" w:cs="Arial"/>
                <w:sz w:val="20"/>
                <w:lang w:val="cs-CZ"/>
              </w:rPr>
            </w:pPr>
            <w:ins w:id="1285" w:author="Juráš Pavel" w:date="2021-05-19T12:48:00Z">
              <w:r w:rsidRPr="003F2BA7">
                <w:rPr>
                  <w:rFonts w:ascii="Arial" w:hAnsi="Arial" w:cs="Arial"/>
                  <w:bCs/>
                  <w:color w:val="000000"/>
                  <w:sz w:val="20"/>
                  <w:lang w:eastAsia="cs-CZ"/>
                </w:rPr>
                <w:t>EFRR</w:t>
              </w:r>
            </w:ins>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72B81DE8" w14:textId="61C0BB0D" w:rsidR="00C12EF3" w:rsidRPr="003F2BA7" w:rsidRDefault="00C12EF3" w:rsidP="00C12EF3">
            <w:pPr>
              <w:pStyle w:val="Text1"/>
              <w:spacing w:after="0"/>
              <w:ind w:left="0"/>
              <w:jc w:val="center"/>
              <w:rPr>
                <w:ins w:id="1286" w:author="Juráš Pavel" w:date="2021-05-19T12:47:00Z"/>
                <w:rFonts w:ascii="Arial" w:hAnsi="Arial" w:cs="Arial"/>
                <w:sz w:val="20"/>
                <w:lang w:val="cs-CZ"/>
              </w:rPr>
            </w:pPr>
            <w:ins w:id="1287" w:author="Juráš Pavel" w:date="2021-05-19T12:48:00Z">
              <w:r w:rsidRPr="003F2BA7">
                <w:rPr>
                  <w:rFonts w:ascii="Arial" w:hAnsi="Arial" w:cs="Arial"/>
                  <w:bCs/>
                  <w:color w:val="000000"/>
                  <w:sz w:val="20"/>
                  <w:lang w:eastAsia="cs-CZ"/>
                </w:rPr>
                <w:t>MRR</w:t>
              </w:r>
            </w:ins>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14:paraId="1C60380E" w14:textId="39D4DA0F" w:rsidR="00C12EF3" w:rsidRPr="003F2BA7" w:rsidRDefault="00C12EF3" w:rsidP="00C12EF3">
            <w:pPr>
              <w:pStyle w:val="Text1"/>
              <w:spacing w:after="0"/>
              <w:ind w:left="0"/>
              <w:jc w:val="center"/>
              <w:rPr>
                <w:ins w:id="1288" w:author="Juráš Pavel" w:date="2021-05-19T12:47:00Z"/>
                <w:rFonts w:ascii="Arial" w:hAnsi="Arial" w:cs="Arial"/>
                <w:sz w:val="20"/>
                <w:lang w:val="cs-CZ"/>
              </w:rPr>
            </w:pPr>
            <w:ins w:id="1289" w:author="Juráš Pavel" w:date="2021-05-19T12:48:00Z">
              <w:r w:rsidRPr="003F2BA7">
                <w:rPr>
                  <w:rFonts w:ascii="Arial" w:hAnsi="Arial" w:cs="Arial"/>
                  <w:bCs/>
                  <w:color w:val="000000"/>
                  <w:sz w:val="20"/>
                  <w:lang w:eastAsia="cs-CZ"/>
                </w:rPr>
                <w:t>24301</w:t>
              </w:r>
            </w:ins>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325344C8" w14:textId="35BE405A" w:rsidR="00C12EF3" w:rsidRPr="003F2BA7" w:rsidRDefault="00C12EF3" w:rsidP="00C12EF3">
            <w:pPr>
              <w:pStyle w:val="Text1"/>
              <w:spacing w:after="0"/>
              <w:ind w:left="0"/>
              <w:jc w:val="center"/>
              <w:rPr>
                <w:ins w:id="1290" w:author="Juráš Pavel" w:date="2021-05-19T12:47:00Z"/>
                <w:rFonts w:ascii="Arial" w:hAnsi="Arial" w:cs="Arial"/>
                <w:sz w:val="20"/>
                <w:lang w:val="cs-CZ"/>
              </w:rPr>
            </w:pPr>
            <w:proofErr w:type="spellStart"/>
            <w:ins w:id="1291" w:author="Juráš Pavel" w:date="2021-05-19T12:48:00Z">
              <w:r w:rsidRPr="003F2BA7">
                <w:rPr>
                  <w:rFonts w:ascii="Arial" w:hAnsi="Arial" w:cs="Arial"/>
                  <w:bCs/>
                  <w:color w:val="000000"/>
                  <w:sz w:val="20"/>
                  <w:lang w:eastAsia="cs-CZ"/>
                </w:rPr>
                <w:t>Počet</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instalovaných</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technologií</w:t>
              </w:r>
            </w:ins>
            <w:proofErr w:type="spellEnd"/>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3F828260" w14:textId="5EB77A6F" w:rsidR="00C12EF3" w:rsidRPr="003F2BA7" w:rsidRDefault="00C12EF3" w:rsidP="00C12EF3">
            <w:pPr>
              <w:pStyle w:val="Text1"/>
              <w:spacing w:after="0"/>
              <w:ind w:left="0"/>
              <w:jc w:val="center"/>
              <w:rPr>
                <w:ins w:id="1292" w:author="Juráš Pavel" w:date="2021-05-19T12:47:00Z"/>
                <w:rFonts w:ascii="Arial" w:hAnsi="Arial" w:cs="Arial"/>
                <w:sz w:val="20"/>
                <w:lang w:val="cs-CZ"/>
              </w:rPr>
            </w:pPr>
            <w:proofErr w:type="spellStart"/>
            <w:ins w:id="1293" w:author="Juráš Pavel" w:date="2021-05-19T12:48:00Z">
              <w:r w:rsidRPr="003F2BA7">
                <w:rPr>
                  <w:rFonts w:ascii="Arial" w:hAnsi="Arial" w:cs="Arial"/>
                  <w:bCs/>
                  <w:color w:val="000000"/>
                  <w:sz w:val="20"/>
                </w:rPr>
                <w:t>Zařízení</w:t>
              </w:r>
            </w:ins>
            <w:proofErr w:type="spellEnd"/>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0CD06EED" w14:textId="3FE0E7F0" w:rsidR="00C12EF3" w:rsidRPr="003F2BA7" w:rsidRDefault="00C12EF3" w:rsidP="00C12EF3">
            <w:pPr>
              <w:pStyle w:val="Text1"/>
              <w:spacing w:after="0"/>
              <w:ind w:left="0"/>
              <w:jc w:val="center"/>
              <w:rPr>
                <w:ins w:id="1294" w:author="Juráš Pavel" w:date="2021-05-19T12:47:00Z"/>
                <w:rFonts w:ascii="Arial" w:hAnsi="Arial" w:cs="Arial"/>
                <w:sz w:val="20"/>
                <w:lang w:val="cs-CZ"/>
              </w:rPr>
            </w:pPr>
            <w:ins w:id="1295" w:author="Juráš Pavel" w:date="2021-05-19T12:48:00Z">
              <w:r w:rsidRPr="003F2BA7">
                <w:rPr>
                  <w:rFonts w:ascii="Arial" w:hAnsi="Arial" w:cs="Arial"/>
                  <w:bCs/>
                  <w:color w:val="000000"/>
                  <w:sz w:val="20"/>
                  <w:lang w:eastAsia="cs-CZ"/>
                </w:rPr>
                <w:t>4</w:t>
              </w:r>
            </w:ins>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333C299A" w14:textId="322EC671" w:rsidR="00C12EF3" w:rsidRPr="003F2BA7" w:rsidRDefault="00C12EF3" w:rsidP="00C12EF3">
            <w:pPr>
              <w:pStyle w:val="Text1"/>
              <w:spacing w:after="0"/>
              <w:ind w:left="0"/>
              <w:jc w:val="center"/>
              <w:rPr>
                <w:ins w:id="1296" w:author="Juráš Pavel" w:date="2021-05-19T12:47:00Z"/>
                <w:rFonts w:ascii="Arial" w:hAnsi="Arial" w:cs="Arial"/>
                <w:sz w:val="20"/>
                <w:lang w:val="cs-CZ"/>
              </w:rPr>
            </w:pPr>
            <w:ins w:id="1297" w:author="Juráš Pavel" w:date="2021-05-19T12:48:00Z">
              <w:r w:rsidRPr="003F2BA7">
                <w:rPr>
                  <w:rFonts w:ascii="Arial" w:hAnsi="Arial" w:cs="Arial"/>
                  <w:bCs/>
                  <w:color w:val="000000"/>
                  <w:sz w:val="20"/>
                  <w:lang w:eastAsia="cs-CZ"/>
                </w:rPr>
                <w:t>36</w:t>
              </w:r>
            </w:ins>
          </w:p>
        </w:tc>
      </w:tr>
      <w:tr w:rsidR="00C12EF3" w:rsidRPr="003F2BA7" w14:paraId="240D0CC9" w14:textId="77777777" w:rsidTr="00C12EF3">
        <w:trPr>
          <w:trHeight w:val="1328"/>
          <w:ins w:id="1298" w:author="Juráš Pavel" w:date="2021-05-19T12:47:00Z"/>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08D2F017" w14:textId="477FB83D" w:rsidR="00C12EF3" w:rsidRPr="003F2BA7" w:rsidRDefault="00C12EF3" w:rsidP="00C12EF3">
            <w:pPr>
              <w:pStyle w:val="Text1"/>
              <w:spacing w:after="0"/>
              <w:ind w:left="0"/>
              <w:jc w:val="center"/>
              <w:rPr>
                <w:ins w:id="1299" w:author="Juráš Pavel" w:date="2021-05-19T12:47:00Z"/>
                <w:rFonts w:ascii="Arial" w:hAnsi="Arial" w:cs="Arial"/>
                <w:sz w:val="20"/>
                <w:lang w:val="cs-CZ"/>
              </w:rPr>
            </w:pPr>
            <w:ins w:id="1300" w:author="Juráš Pavel" w:date="2021-05-19T12:48:00Z">
              <w:r w:rsidRPr="003F2BA7">
                <w:rPr>
                  <w:rFonts w:ascii="Arial" w:hAnsi="Arial" w:cs="Arial"/>
                  <w:bCs/>
                  <w:color w:val="000000"/>
                  <w:sz w:val="20"/>
                  <w:lang w:eastAsia="cs-CZ"/>
                </w:rPr>
                <w:lastRenderedPageBreak/>
                <w:t>5</w:t>
              </w:r>
            </w:ins>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14:paraId="1F515CBA" w14:textId="09CBD82D" w:rsidR="00C12EF3" w:rsidRPr="003F2BA7" w:rsidRDefault="00C12EF3" w:rsidP="00C12EF3">
            <w:pPr>
              <w:pStyle w:val="Text1"/>
              <w:spacing w:after="0"/>
              <w:ind w:left="0"/>
              <w:jc w:val="center"/>
              <w:rPr>
                <w:ins w:id="1301" w:author="Juráš Pavel" w:date="2021-05-19T12:47:00Z"/>
                <w:rFonts w:ascii="Arial" w:hAnsi="Arial" w:cs="Arial"/>
                <w:sz w:val="20"/>
                <w:lang w:val="cs-CZ"/>
              </w:rPr>
            </w:pPr>
            <w:ins w:id="1302" w:author="Juráš Pavel" w:date="2021-05-19T12:48:00Z">
              <w:r w:rsidRPr="003F2BA7">
                <w:rPr>
                  <w:rFonts w:ascii="Arial" w:hAnsi="Arial" w:cs="Arial"/>
                  <w:bCs/>
                  <w:color w:val="000000"/>
                  <w:sz w:val="20"/>
                  <w:lang w:eastAsia="cs-CZ"/>
                </w:rPr>
                <w:t>SC5.2</w:t>
              </w:r>
            </w:ins>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F5F1228" w14:textId="6C30EBEB" w:rsidR="00C12EF3" w:rsidRPr="003F2BA7" w:rsidRDefault="00C12EF3" w:rsidP="00C12EF3">
            <w:pPr>
              <w:pStyle w:val="Text1"/>
              <w:spacing w:after="0"/>
              <w:ind w:left="0"/>
              <w:jc w:val="center"/>
              <w:rPr>
                <w:ins w:id="1303" w:author="Juráš Pavel" w:date="2021-05-19T12:47:00Z"/>
                <w:rFonts w:ascii="Arial" w:hAnsi="Arial" w:cs="Arial"/>
                <w:sz w:val="20"/>
                <w:lang w:val="cs-CZ"/>
              </w:rPr>
            </w:pPr>
            <w:ins w:id="1304" w:author="Juráš Pavel" w:date="2021-05-19T12:48:00Z">
              <w:r w:rsidRPr="003F2BA7">
                <w:rPr>
                  <w:rFonts w:ascii="Arial" w:hAnsi="Arial" w:cs="Arial"/>
                  <w:bCs/>
                  <w:color w:val="000000"/>
                  <w:sz w:val="20"/>
                  <w:lang w:eastAsia="cs-CZ"/>
                </w:rPr>
                <w:t>EFRR</w:t>
              </w:r>
            </w:ins>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4D48400D" w14:textId="2BD791B4" w:rsidR="00C12EF3" w:rsidRPr="003F2BA7" w:rsidRDefault="00C12EF3" w:rsidP="00C12EF3">
            <w:pPr>
              <w:pStyle w:val="Text1"/>
              <w:spacing w:after="0"/>
              <w:ind w:left="0"/>
              <w:jc w:val="center"/>
              <w:rPr>
                <w:ins w:id="1305" w:author="Juráš Pavel" w:date="2021-05-19T12:47:00Z"/>
                <w:rFonts w:ascii="Arial" w:hAnsi="Arial" w:cs="Arial"/>
                <w:sz w:val="20"/>
                <w:lang w:val="cs-CZ"/>
              </w:rPr>
            </w:pPr>
            <w:ins w:id="1306" w:author="Juráš Pavel" w:date="2021-05-19T12:48:00Z">
              <w:r w:rsidRPr="003F2BA7">
                <w:rPr>
                  <w:rFonts w:ascii="Arial" w:hAnsi="Arial" w:cs="Arial"/>
                  <w:bCs/>
                  <w:color w:val="000000"/>
                  <w:sz w:val="20"/>
                  <w:lang w:eastAsia="cs-CZ"/>
                </w:rPr>
                <w:t>PR</w:t>
              </w:r>
            </w:ins>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14:paraId="67CE236A" w14:textId="07FD7FA2" w:rsidR="00C12EF3" w:rsidRPr="003F2BA7" w:rsidRDefault="00C12EF3" w:rsidP="00C12EF3">
            <w:pPr>
              <w:pStyle w:val="Text1"/>
              <w:spacing w:after="0"/>
              <w:ind w:left="0"/>
              <w:jc w:val="center"/>
              <w:rPr>
                <w:ins w:id="1307" w:author="Juráš Pavel" w:date="2021-05-19T12:47:00Z"/>
                <w:rFonts w:ascii="Arial" w:hAnsi="Arial" w:cs="Arial"/>
                <w:sz w:val="20"/>
                <w:lang w:val="cs-CZ"/>
              </w:rPr>
            </w:pPr>
            <w:ins w:id="1308" w:author="Juráš Pavel" w:date="2021-05-19T12:48:00Z">
              <w:r w:rsidRPr="003F2BA7">
                <w:rPr>
                  <w:rFonts w:ascii="Arial" w:hAnsi="Arial" w:cs="Arial"/>
                  <w:bCs/>
                  <w:color w:val="000000"/>
                  <w:sz w:val="20"/>
                  <w:lang w:eastAsia="cs-CZ"/>
                </w:rPr>
                <w:t>24301</w:t>
              </w:r>
            </w:ins>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14:paraId="6A317A8A" w14:textId="23162A24" w:rsidR="00C12EF3" w:rsidRPr="003F2BA7" w:rsidRDefault="00C12EF3" w:rsidP="00C12EF3">
            <w:pPr>
              <w:pStyle w:val="Text1"/>
              <w:spacing w:after="0"/>
              <w:ind w:left="0"/>
              <w:jc w:val="center"/>
              <w:rPr>
                <w:ins w:id="1309" w:author="Juráš Pavel" w:date="2021-05-19T12:47:00Z"/>
                <w:rFonts w:ascii="Arial" w:hAnsi="Arial" w:cs="Arial"/>
                <w:sz w:val="20"/>
                <w:lang w:val="cs-CZ"/>
              </w:rPr>
            </w:pPr>
            <w:proofErr w:type="spellStart"/>
            <w:ins w:id="1310" w:author="Juráš Pavel" w:date="2021-05-19T12:48:00Z">
              <w:r w:rsidRPr="003F2BA7">
                <w:rPr>
                  <w:rFonts w:ascii="Arial" w:hAnsi="Arial" w:cs="Arial"/>
                  <w:bCs/>
                  <w:color w:val="000000"/>
                  <w:sz w:val="20"/>
                  <w:lang w:eastAsia="cs-CZ"/>
                </w:rPr>
                <w:t>Počet</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instalovaných</w:t>
              </w:r>
              <w:proofErr w:type="spellEnd"/>
              <w:r w:rsidRPr="003F2BA7">
                <w:rPr>
                  <w:rFonts w:ascii="Arial" w:hAnsi="Arial" w:cs="Arial"/>
                  <w:bCs/>
                  <w:color w:val="000000"/>
                  <w:sz w:val="20"/>
                  <w:lang w:eastAsia="cs-CZ"/>
                </w:rPr>
                <w:t xml:space="preserve"> </w:t>
              </w:r>
              <w:proofErr w:type="spellStart"/>
              <w:r w:rsidRPr="003F2BA7">
                <w:rPr>
                  <w:rFonts w:ascii="Arial" w:hAnsi="Arial" w:cs="Arial"/>
                  <w:bCs/>
                  <w:color w:val="000000"/>
                  <w:sz w:val="20"/>
                  <w:lang w:eastAsia="cs-CZ"/>
                </w:rPr>
                <w:t>technologií</w:t>
              </w:r>
            </w:ins>
            <w:proofErr w:type="spellEnd"/>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0736E298" w14:textId="245B7B13" w:rsidR="00C12EF3" w:rsidRPr="003F2BA7" w:rsidRDefault="00C12EF3" w:rsidP="00C12EF3">
            <w:pPr>
              <w:pStyle w:val="Text1"/>
              <w:spacing w:after="0"/>
              <w:ind w:left="0"/>
              <w:jc w:val="center"/>
              <w:rPr>
                <w:ins w:id="1311" w:author="Juráš Pavel" w:date="2021-05-19T12:47:00Z"/>
                <w:rFonts w:ascii="Arial" w:hAnsi="Arial" w:cs="Arial"/>
                <w:sz w:val="20"/>
                <w:lang w:val="cs-CZ"/>
              </w:rPr>
            </w:pPr>
            <w:proofErr w:type="spellStart"/>
            <w:ins w:id="1312" w:author="Juráš Pavel" w:date="2021-05-19T12:48:00Z">
              <w:r w:rsidRPr="003F2BA7">
                <w:rPr>
                  <w:rFonts w:ascii="Arial" w:hAnsi="Arial" w:cs="Arial"/>
                  <w:bCs/>
                  <w:color w:val="000000"/>
                  <w:sz w:val="20"/>
                  <w:lang w:eastAsia="cs-CZ"/>
                </w:rPr>
                <w:t>Zařízení</w:t>
              </w:r>
            </w:ins>
            <w:proofErr w:type="spellEnd"/>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5F9F8841" w14:textId="648D5321" w:rsidR="00C12EF3" w:rsidRPr="003F2BA7" w:rsidRDefault="00C12EF3" w:rsidP="00C12EF3">
            <w:pPr>
              <w:pStyle w:val="Text1"/>
              <w:spacing w:after="0"/>
              <w:ind w:left="0"/>
              <w:jc w:val="center"/>
              <w:rPr>
                <w:ins w:id="1313" w:author="Juráš Pavel" w:date="2021-05-19T12:47:00Z"/>
                <w:rFonts w:ascii="Arial" w:hAnsi="Arial" w:cs="Arial"/>
                <w:sz w:val="20"/>
                <w:lang w:val="cs-CZ"/>
              </w:rPr>
            </w:pPr>
            <w:ins w:id="1314" w:author="Juráš Pavel" w:date="2021-05-19T12:48:00Z">
              <w:r w:rsidRPr="003F2BA7">
                <w:rPr>
                  <w:rFonts w:ascii="Arial" w:hAnsi="Arial" w:cs="Arial"/>
                  <w:bCs/>
                  <w:color w:val="000000"/>
                  <w:sz w:val="20"/>
                  <w:lang w:eastAsia="cs-CZ"/>
                </w:rPr>
                <w:t>2</w:t>
              </w:r>
            </w:ins>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063B17CF" w14:textId="1CBB00EB" w:rsidR="00C12EF3" w:rsidRPr="003F2BA7" w:rsidRDefault="00C12EF3" w:rsidP="00C12EF3">
            <w:pPr>
              <w:pStyle w:val="Text1"/>
              <w:spacing w:after="0"/>
              <w:ind w:left="0"/>
              <w:jc w:val="center"/>
              <w:rPr>
                <w:ins w:id="1315" w:author="Juráš Pavel" w:date="2021-05-19T12:47:00Z"/>
                <w:rFonts w:ascii="Arial" w:hAnsi="Arial" w:cs="Arial"/>
                <w:sz w:val="20"/>
                <w:lang w:val="cs-CZ"/>
              </w:rPr>
            </w:pPr>
            <w:ins w:id="1316" w:author="Juráš Pavel" w:date="2021-05-19T12:48:00Z">
              <w:r w:rsidRPr="003F2BA7">
                <w:rPr>
                  <w:rFonts w:ascii="Arial" w:hAnsi="Arial" w:cs="Arial"/>
                  <w:bCs/>
                  <w:color w:val="000000"/>
                  <w:sz w:val="20"/>
                  <w:lang w:eastAsia="cs-CZ"/>
                </w:rPr>
                <w:t>14</w:t>
              </w:r>
            </w:ins>
          </w:p>
        </w:tc>
      </w:tr>
    </w:tbl>
    <w:p w14:paraId="2F1EEEDC" w14:textId="151A3917" w:rsidR="001D7FC4" w:rsidRPr="003F2BA7" w:rsidRDefault="001D7FC4" w:rsidP="001D7FC4">
      <w:pPr>
        <w:rPr>
          <w:rFonts w:ascii="Arial" w:hAnsi="Arial" w:cs="Arial"/>
        </w:rPr>
      </w:pPr>
    </w:p>
    <w:p w14:paraId="2A0CF043" w14:textId="4D6A0A10" w:rsidR="0025046D" w:rsidRPr="003F2BA7" w:rsidRDefault="0025046D" w:rsidP="001D7FC4">
      <w:pPr>
        <w:rPr>
          <w:rFonts w:ascii="Arial" w:hAnsi="Arial" w:cs="Arial"/>
        </w:rPr>
      </w:pPr>
    </w:p>
    <w:p w14:paraId="7810EBD7" w14:textId="3C3483C1" w:rsidR="0025046D" w:rsidRPr="003F2BA7" w:rsidRDefault="0025046D" w:rsidP="001D7FC4">
      <w:pPr>
        <w:rPr>
          <w:rFonts w:ascii="Arial" w:hAnsi="Arial" w:cs="Arial"/>
        </w:rPr>
      </w:pPr>
    </w:p>
    <w:p w14:paraId="45AF4546" w14:textId="7001772D" w:rsidR="0025046D" w:rsidRPr="003F2BA7" w:rsidRDefault="0025046D" w:rsidP="001D7FC4">
      <w:pPr>
        <w:rPr>
          <w:rFonts w:ascii="Arial" w:hAnsi="Arial" w:cs="Arial"/>
        </w:rPr>
      </w:pPr>
    </w:p>
    <w:p w14:paraId="0345F702" w14:textId="77777777" w:rsidR="0025046D" w:rsidRPr="003F2BA7" w:rsidRDefault="0025046D"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4"/>
        <w:gridCol w:w="1416"/>
        <w:gridCol w:w="851"/>
        <w:gridCol w:w="1136"/>
        <w:gridCol w:w="848"/>
        <w:gridCol w:w="2130"/>
        <w:gridCol w:w="1276"/>
        <w:gridCol w:w="1276"/>
        <w:gridCol w:w="1097"/>
        <w:gridCol w:w="1170"/>
        <w:gridCol w:w="851"/>
        <w:gridCol w:w="1097"/>
      </w:tblGrid>
      <w:tr w:rsidR="001D7FC4" w:rsidRPr="003F2BA7" w14:paraId="2B8C7B47" w14:textId="77777777" w:rsidTr="0025046D">
        <w:trPr>
          <w:trHeight w:val="480"/>
        </w:trPr>
        <w:tc>
          <w:tcPr>
            <w:tcW w:w="5000" w:type="pct"/>
            <w:gridSpan w:val="12"/>
            <w:shd w:val="clear" w:color="auto" w:fill="99C7F9"/>
          </w:tcPr>
          <w:p w14:paraId="50BE31E2" w14:textId="77777777" w:rsidR="001D7FC4" w:rsidRPr="003F2BA7" w:rsidRDefault="001D7FC4" w:rsidP="0025046D">
            <w:pPr>
              <w:pStyle w:val="Text1"/>
              <w:spacing w:before="120" w:after="0"/>
              <w:ind w:left="0"/>
              <w:rPr>
                <w:rFonts w:ascii="Arial" w:hAnsi="Arial" w:cs="Arial"/>
                <w:b/>
                <w:sz w:val="20"/>
                <w:lang w:val="cs-CZ"/>
              </w:rPr>
            </w:pPr>
            <w:r w:rsidRPr="003F2BA7">
              <w:rPr>
                <w:rFonts w:ascii="Arial" w:hAnsi="Arial" w:cs="Arial"/>
                <w:b/>
                <w:sz w:val="20"/>
                <w:lang w:val="cs-CZ"/>
              </w:rPr>
              <w:t>Tabulka 3: Ukazatele výsledků</w:t>
            </w:r>
          </w:p>
        </w:tc>
      </w:tr>
      <w:tr w:rsidR="00EC011F" w:rsidRPr="003F2BA7" w14:paraId="1FCADF0A" w14:textId="77777777" w:rsidTr="0025046D">
        <w:trPr>
          <w:trHeight w:val="1192"/>
        </w:trPr>
        <w:tc>
          <w:tcPr>
            <w:tcW w:w="302" w:type="pct"/>
          </w:tcPr>
          <w:p w14:paraId="476213E8" w14:textId="2E21AC5E"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Priorita</w:t>
            </w:r>
          </w:p>
        </w:tc>
        <w:tc>
          <w:tcPr>
            <w:tcW w:w="506" w:type="pct"/>
          </w:tcPr>
          <w:p w14:paraId="18A27F34" w14:textId="5CDE652B"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Specifický cíl</w:t>
            </w:r>
          </w:p>
        </w:tc>
        <w:tc>
          <w:tcPr>
            <w:tcW w:w="304" w:type="pct"/>
          </w:tcPr>
          <w:p w14:paraId="2CF6B227"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Fond</w:t>
            </w:r>
          </w:p>
        </w:tc>
        <w:tc>
          <w:tcPr>
            <w:tcW w:w="406" w:type="pct"/>
          </w:tcPr>
          <w:p w14:paraId="0F1D47DB"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Kategorie regionu</w:t>
            </w:r>
          </w:p>
        </w:tc>
        <w:tc>
          <w:tcPr>
            <w:tcW w:w="303" w:type="pct"/>
          </w:tcPr>
          <w:p w14:paraId="715A4D2F" w14:textId="5ADC1D5A"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ID</w:t>
            </w:r>
          </w:p>
        </w:tc>
        <w:tc>
          <w:tcPr>
            <w:tcW w:w="761" w:type="pct"/>
            <w:shd w:val="clear" w:color="auto" w:fill="auto"/>
          </w:tcPr>
          <w:p w14:paraId="304FFFDB" w14:textId="495EF3C4"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Ukazatel</w:t>
            </w:r>
          </w:p>
        </w:tc>
        <w:tc>
          <w:tcPr>
            <w:tcW w:w="456" w:type="pct"/>
          </w:tcPr>
          <w:p w14:paraId="08175119"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Jednotka měření</w:t>
            </w:r>
          </w:p>
        </w:tc>
        <w:tc>
          <w:tcPr>
            <w:tcW w:w="456" w:type="pct"/>
          </w:tcPr>
          <w:p w14:paraId="018EEC13"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Základní nebo referenční hodnota</w:t>
            </w:r>
          </w:p>
        </w:tc>
        <w:tc>
          <w:tcPr>
            <w:tcW w:w="392" w:type="pct"/>
          </w:tcPr>
          <w:p w14:paraId="63034D06"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Referenční rok</w:t>
            </w:r>
          </w:p>
        </w:tc>
        <w:tc>
          <w:tcPr>
            <w:tcW w:w="418" w:type="pct"/>
            <w:shd w:val="clear" w:color="auto" w:fill="auto"/>
          </w:tcPr>
          <w:p w14:paraId="10AEBAE5"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Cíl (2029)</w:t>
            </w:r>
          </w:p>
        </w:tc>
        <w:tc>
          <w:tcPr>
            <w:tcW w:w="304" w:type="pct"/>
            <w:shd w:val="clear" w:color="auto" w:fill="auto"/>
          </w:tcPr>
          <w:p w14:paraId="1A44AEB9" w14:textId="5ABA7986"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Zdroj údajů</w:t>
            </w:r>
          </w:p>
        </w:tc>
        <w:tc>
          <w:tcPr>
            <w:tcW w:w="392" w:type="pct"/>
          </w:tcPr>
          <w:p w14:paraId="57EFA647"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b/>
                <w:sz w:val="20"/>
                <w:lang w:val="cs-CZ"/>
              </w:rPr>
              <w:t>Poznámky</w:t>
            </w:r>
          </w:p>
        </w:tc>
      </w:tr>
      <w:tr w:rsidR="00EC011F" w:rsidRPr="003F2BA7" w14:paraId="020B21A8" w14:textId="77777777" w:rsidTr="0025046D">
        <w:trPr>
          <w:trHeight w:val="434"/>
        </w:trPr>
        <w:tc>
          <w:tcPr>
            <w:tcW w:w="302" w:type="pct"/>
          </w:tcPr>
          <w:p w14:paraId="44DB5607"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5</w:t>
            </w:r>
          </w:p>
        </w:tc>
        <w:tc>
          <w:tcPr>
            <w:tcW w:w="506" w:type="pct"/>
          </w:tcPr>
          <w:p w14:paraId="2D802AC1"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SC5.2</w:t>
            </w:r>
          </w:p>
        </w:tc>
        <w:tc>
          <w:tcPr>
            <w:tcW w:w="304" w:type="pct"/>
          </w:tcPr>
          <w:p w14:paraId="28F4EA4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56CCA086"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033722C1"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RCR48</w:t>
            </w:r>
          </w:p>
        </w:tc>
        <w:tc>
          <w:tcPr>
            <w:tcW w:w="761" w:type="pct"/>
            <w:shd w:val="clear" w:color="auto" w:fill="auto"/>
          </w:tcPr>
          <w:p w14:paraId="753CF31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Recyklovaný odpad používaný jako surovina</w:t>
            </w:r>
          </w:p>
        </w:tc>
        <w:tc>
          <w:tcPr>
            <w:tcW w:w="456" w:type="pct"/>
          </w:tcPr>
          <w:p w14:paraId="3E45D2C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tuny/rok</w:t>
            </w:r>
          </w:p>
        </w:tc>
        <w:tc>
          <w:tcPr>
            <w:tcW w:w="456" w:type="pct"/>
          </w:tcPr>
          <w:p w14:paraId="17B419F3"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73544A34"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418" w:type="pct"/>
            <w:shd w:val="clear" w:color="auto" w:fill="auto"/>
          </w:tcPr>
          <w:p w14:paraId="03AF9F4F" w14:textId="2A131748"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 xml:space="preserve">46 </w:t>
            </w:r>
            <w:del w:id="1317" w:author="Juráš Pavel" w:date="2021-06-03T13:29:00Z">
              <w:r w:rsidRPr="003F2BA7" w:rsidDel="009373D9">
                <w:rPr>
                  <w:rFonts w:ascii="Arial" w:hAnsi="Arial" w:cs="Arial"/>
                  <w:sz w:val="20"/>
                  <w:lang w:val="cs-CZ"/>
                </w:rPr>
                <w:delText>787</w:delText>
              </w:r>
            </w:del>
            <w:ins w:id="1318" w:author="Juráš Pavel" w:date="2021-06-03T13:29:00Z">
              <w:r w:rsidR="009373D9">
                <w:rPr>
                  <w:rFonts w:ascii="Arial" w:hAnsi="Arial" w:cs="Arial"/>
                  <w:sz w:val="20"/>
                  <w:lang w:val="cs-CZ"/>
                </w:rPr>
                <w:t>716</w:t>
              </w:r>
            </w:ins>
          </w:p>
        </w:tc>
        <w:tc>
          <w:tcPr>
            <w:tcW w:w="304" w:type="pct"/>
            <w:shd w:val="clear" w:color="auto" w:fill="auto"/>
          </w:tcPr>
          <w:p w14:paraId="037F5B44"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47DCF0B5" w14:textId="77777777" w:rsidR="001D7FC4" w:rsidRPr="003F2BA7" w:rsidRDefault="001D7FC4" w:rsidP="0025046D">
            <w:pPr>
              <w:jc w:val="center"/>
              <w:rPr>
                <w:rFonts w:ascii="Arial" w:hAnsi="Arial" w:cs="Arial"/>
                <w:i/>
              </w:rPr>
            </w:pPr>
          </w:p>
        </w:tc>
      </w:tr>
      <w:tr w:rsidR="00EC011F" w:rsidRPr="003F2BA7" w14:paraId="5151B822" w14:textId="77777777" w:rsidTr="0025046D">
        <w:trPr>
          <w:trHeight w:val="286"/>
        </w:trPr>
        <w:tc>
          <w:tcPr>
            <w:tcW w:w="302" w:type="pct"/>
          </w:tcPr>
          <w:p w14:paraId="0016CB9A"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5</w:t>
            </w:r>
          </w:p>
        </w:tc>
        <w:tc>
          <w:tcPr>
            <w:tcW w:w="506" w:type="pct"/>
          </w:tcPr>
          <w:p w14:paraId="058D94D0"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SC5.2</w:t>
            </w:r>
          </w:p>
        </w:tc>
        <w:tc>
          <w:tcPr>
            <w:tcW w:w="304" w:type="pct"/>
          </w:tcPr>
          <w:p w14:paraId="2392AD13"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4D067FA4"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0D5B8E96"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RCR48</w:t>
            </w:r>
          </w:p>
        </w:tc>
        <w:tc>
          <w:tcPr>
            <w:tcW w:w="761" w:type="pct"/>
            <w:shd w:val="clear" w:color="auto" w:fill="auto"/>
          </w:tcPr>
          <w:p w14:paraId="0C79BDC1"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Recyklovaný odpad používaný jako surovina</w:t>
            </w:r>
          </w:p>
        </w:tc>
        <w:tc>
          <w:tcPr>
            <w:tcW w:w="456" w:type="pct"/>
          </w:tcPr>
          <w:p w14:paraId="35713D80"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tuny/rok</w:t>
            </w:r>
          </w:p>
        </w:tc>
        <w:tc>
          <w:tcPr>
            <w:tcW w:w="456" w:type="pct"/>
          </w:tcPr>
          <w:p w14:paraId="54512DAB"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4951CE9D"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418" w:type="pct"/>
            <w:shd w:val="clear" w:color="auto" w:fill="auto"/>
          </w:tcPr>
          <w:p w14:paraId="6270408A" w14:textId="399E0945"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 xml:space="preserve">18 </w:t>
            </w:r>
            <w:del w:id="1319" w:author="Juráš Pavel" w:date="2021-06-03T13:29:00Z">
              <w:r w:rsidRPr="003F2BA7" w:rsidDel="009373D9">
                <w:rPr>
                  <w:rFonts w:ascii="Arial" w:hAnsi="Arial" w:cs="Arial"/>
                  <w:sz w:val="20"/>
                  <w:lang w:val="cs-CZ"/>
                </w:rPr>
                <w:delText>313</w:delText>
              </w:r>
            </w:del>
            <w:ins w:id="1320" w:author="Juráš Pavel" w:date="2021-06-03T13:29:00Z">
              <w:r w:rsidR="009373D9">
                <w:rPr>
                  <w:rFonts w:ascii="Arial" w:hAnsi="Arial" w:cs="Arial"/>
                  <w:sz w:val="20"/>
                  <w:lang w:val="cs-CZ"/>
                </w:rPr>
                <w:t>284</w:t>
              </w:r>
            </w:ins>
          </w:p>
        </w:tc>
        <w:tc>
          <w:tcPr>
            <w:tcW w:w="304" w:type="pct"/>
            <w:shd w:val="clear" w:color="auto" w:fill="auto"/>
          </w:tcPr>
          <w:p w14:paraId="0768D05E"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5B0E5EA5" w14:textId="77777777" w:rsidR="001D7FC4" w:rsidRPr="003F2BA7" w:rsidRDefault="001D7FC4" w:rsidP="0025046D">
            <w:pPr>
              <w:jc w:val="center"/>
              <w:rPr>
                <w:rFonts w:ascii="Arial" w:hAnsi="Arial" w:cs="Arial"/>
                <w:i/>
              </w:rPr>
            </w:pPr>
          </w:p>
        </w:tc>
      </w:tr>
      <w:tr w:rsidR="00EC011F" w:rsidRPr="003F2BA7" w14:paraId="1E1A54A0" w14:textId="77777777" w:rsidTr="0025046D">
        <w:trPr>
          <w:trHeight w:val="286"/>
        </w:trPr>
        <w:tc>
          <w:tcPr>
            <w:tcW w:w="302" w:type="pct"/>
          </w:tcPr>
          <w:p w14:paraId="4711C22C"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5</w:t>
            </w:r>
          </w:p>
        </w:tc>
        <w:tc>
          <w:tcPr>
            <w:tcW w:w="506" w:type="pct"/>
          </w:tcPr>
          <w:p w14:paraId="0F52F950"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SC5.2</w:t>
            </w:r>
          </w:p>
        </w:tc>
        <w:tc>
          <w:tcPr>
            <w:tcW w:w="304" w:type="pct"/>
          </w:tcPr>
          <w:p w14:paraId="7D33380B"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30F9F0DD"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MRR</w:t>
            </w:r>
          </w:p>
        </w:tc>
        <w:tc>
          <w:tcPr>
            <w:tcW w:w="303" w:type="pct"/>
          </w:tcPr>
          <w:p w14:paraId="7F9A134A"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61" w:type="pct"/>
            <w:shd w:val="clear" w:color="auto" w:fill="auto"/>
          </w:tcPr>
          <w:p w14:paraId="54E30940"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56" w:type="pct"/>
          </w:tcPr>
          <w:p w14:paraId="24E6B065"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456" w:type="pct"/>
          </w:tcPr>
          <w:p w14:paraId="4109EBDB"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34AA103E"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418" w:type="pct"/>
            <w:shd w:val="clear" w:color="auto" w:fill="auto"/>
          </w:tcPr>
          <w:p w14:paraId="7B3DF2A3" w14:textId="3E726DBF"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 xml:space="preserve">125 </w:t>
            </w:r>
            <w:del w:id="1321" w:author="Juráš Pavel" w:date="2021-06-03T13:29:00Z">
              <w:r w:rsidRPr="003F2BA7" w:rsidDel="009373D9">
                <w:rPr>
                  <w:rFonts w:ascii="Arial" w:hAnsi="Arial" w:cs="Arial"/>
                  <w:sz w:val="20"/>
                  <w:lang w:val="cs-CZ"/>
                </w:rPr>
                <w:delText>858 744</w:delText>
              </w:r>
            </w:del>
            <w:ins w:id="1322" w:author="Juráš Pavel" w:date="2021-06-03T13:29:00Z">
              <w:r w:rsidR="009373D9">
                <w:rPr>
                  <w:rFonts w:ascii="Arial" w:hAnsi="Arial" w:cs="Arial"/>
                  <w:sz w:val="20"/>
                  <w:lang w:val="cs-CZ"/>
                </w:rPr>
                <w:t>477 114</w:t>
              </w:r>
            </w:ins>
          </w:p>
        </w:tc>
        <w:tc>
          <w:tcPr>
            <w:tcW w:w="304" w:type="pct"/>
            <w:shd w:val="clear" w:color="auto" w:fill="auto"/>
          </w:tcPr>
          <w:p w14:paraId="1292486F"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10F18F7C" w14:textId="77777777" w:rsidR="001D7FC4" w:rsidRPr="003F2BA7" w:rsidRDefault="001D7FC4" w:rsidP="0025046D">
            <w:pPr>
              <w:jc w:val="center"/>
              <w:rPr>
                <w:rFonts w:ascii="Arial" w:hAnsi="Arial" w:cs="Arial"/>
                <w:i/>
              </w:rPr>
            </w:pPr>
          </w:p>
        </w:tc>
      </w:tr>
      <w:tr w:rsidR="00EC011F" w:rsidRPr="003F2BA7" w14:paraId="7F0380FA" w14:textId="77777777" w:rsidTr="0025046D">
        <w:trPr>
          <w:trHeight w:val="286"/>
        </w:trPr>
        <w:tc>
          <w:tcPr>
            <w:tcW w:w="302" w:type="pct"/>
          </w:tcPr>
          <w:p w14:paraId="732D4A06"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5</w:t>
            </w:r>
          </w:p>
        </w:tc>
        <w:tc>
          <w:tcPr>
            <w:tcW w:w="506" w:type="pct"/>
          </w:tcPr>
          <w:p w14:paraId="2B7DC875"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SC5.2</w:t>
            </w:r>
          </w:p>
        </w:tc>
        <w:tc>
          <w:tcPr>
            <w:tcW w:w="304" w:type="pct"/>
          </w:tcPr>
          <w:p w14:paraId="13800926"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EFRR</w:t>
            </w:r>
          </w:p>
        </w:tc>
        <w:tc>
          <w:tcPr>
            <w:tcW w:w="406" w:type="pct"/>
          </w:tcPr>
          <w:p w14:paraId="31EBA5B6"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PR</w:t>
            </w:r>
          </w:p>
        </w:tc>
        <w:tc>
          <w:tcPr>
            <w:tcW w:w="303" w:type="pct"/>
          </w:tcPr>
          <w:p w14:paraId="384105B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RCR02</w:t>
            </w:r>
          </w:p>
        </w:tc>
        <w:tc>
          <w:tcPr>
            <w:tcW w:w="761" w:type="pct"/>
            <w:shd w:val="clear" w:color="auto" w:fill="auto"/>
          </w:tcPr>
          <w:p w14:paraId="31852C13" w14:textId="77777777" w:rsidR="001D7FC4" w:rsidRPr="003F2BA7" w:rsidRDefault="001D7FC4" w:rsidP="0025046D">
            <w:pPr>
              <w:pStyle w:val="Text1"/>
              <w:spacing w:after="0"/>
              <w:ind w:left="0"/>
              <w:jc w:val="center"/>
              <w:rPr>
                <w:rFonts w:ascii="Arial" w:hAnsi="Arial" w:cs="Arial"/>
                <w:sz w:val="20"/>
                <w:lang w:val="cs-CZ"/>
              </w:rPr>
            </w:pPr>
            <w:r w:rsidRPr="003F2BA7">
              <w:rPr>
                <w:rFonts w:ascii="Arial" w:hAnsi="Arial" w:cs="Arial"/>
                <w:sz w:val="20"/>
                <w:lang w:val="cs-CZ"/>
              </w:rPr>
              <w:t>Soukromé investice ve srovnatelné výši jako podpora z veřejných zdrojů</w:t>
            </w:r>
          </w:p>
        </w:tc>
        <w:tc>
          <w:tcPr>
            <w:tcW w:w="456" w:type="pct"/>
          </w:tcPr>
          <w:p w14:paraId="5CF8B2A3"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EUR</w:t>
            </w:r>
          </w:p>
        </w:tc>
        <w:tc>
          <w:tcPr>
            <w:tcW w:w="456" w:type="pct"/>
          </w:tcPr>
          <w:p w14:paraId="4BE9F9F8"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0</w:t>
            </w:r>
          </w:p>
        </w:tc>
        <w:tc>
          <w:tcPr>
            <w:tcW w:w="392" w:type="pct"/>
          </w:tcPr>
          <w:p w14:paraId="6A27885E" w14:textId="77777777"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2021</w:t>
            </w:r>
          </w:p>
        </w:tc>
        <w:tc>
          <w:tcPr>
            <w:tcW w:w="418" w:type="pct"/>
            <w:shd w:val="clear" w:color="auto" w:fill="auto"/>
          </w:tcPr>
          <w:p w14:paraId="09A75FDC" w14:textId="1054CD3B" w:rsidR="001D7FC4" w:rsidRPr="003F2BA7" w:rsidRDefault="001D7FC4" w:rsidP="0025046D">
            <w:pPr>
              <w:pStyle w:val="Text1"/>
              <w:spacing w:after="0"/>
              <w:ind w:left="0"/>
              <w:jc w:val="center"/>
              <w:rPr>
                <w:rFonts w:ascii="Arial" w:hAnsi="Arial" w:cs="Arial"/>
                <w:b/>
                <w:sz w:val="20"/>
                <w:lang w:val="cs-CZ"/>
              </w:rPr>
            </w:pPr>
            <w:r w:rsidRPr="003F2BA7">
              <w:rPr>
                <w:rFonts w:ascii="Arial" w:hAnsi="Arial" w:cs="Arial"/>
                <w:sz w:val="20"/>
                <w:lang w:val="cs-CZ"/>
              </w:rPr>
              <w:t xml:space="preserve">49 </w:t>
            </w:r>
            <w:del w:id="1323" w:author="Juráš Pavel" w:date="2021-06-03T13:29:00Z">
              <w:r w:rsidRPr="003F2BA7" w:rsidDel="009373D9">
                <w:rPr>
                  <w:rFonts w:ascii="Arial" w:hAnsi="Arial" w:cs="Arial"/>
                  <w:sz w:val="20"/>
                  <w:lang w:val="cs-CZ"/>
                </w:rPr>
                <w:delText>261 256</w:delText>
              </w:r>
            </w:del>
            <w:ins w:id="1324" w:author="Juráš Pavel" w:date="2021-06-03T13:29:00Z">
              <w:r w:rsidR="009373D9">
                <w:rPr>
                  <w:rFonts w:ascii="Arial" w:hAnsi="Arial" w:cs="Arial"/>
                  <w:sz w:val="20"/>
                  <w:lang w:val="cs-CZ"/>
                </w:rPr>
                <w:t>111 886</w:t>
              </w:r>
            </w:ins>
          </w:p>
        </w:tc>
        <w:tc>
          <w:tcPr>
            <w:tcW w:w="304" w:type="pct"/>
            <w:shd w:val="clear" w:color="auto" w:fill="auto"/>
          </w:tcPr>
          <w:p w14:paraId="75152900" w14:textId="77777777" w:rsidR="001D7FC4" w:rsidRPr="003F2BA7" w:rsidRDefault="001D7FC4" w:rsidP="0025046D">
            <w:pPr>
              <w:pStyle w:val="Text1"/>
              <w:spacing w:after="0"/>
              <w:ind w:left="0"/>
              <w:jc w:val="center"/>
              <w:rPr>
                <w:rFonts w:ascii="Arial" w:hAnsi="Arial" w:cs="Arial"/>
                <w:i/>
                <w:sz w:val="20"/>
                <w:lang w:val="cs-CZ"/>
              </w:rPr>
            </w:pPr>
            <w:r w:rsidRPr="003F2BA7">
              <w:rPr>
                <w:rFonts w:ascii="Arial" w:hAnsi="Arial" w:cs="Arial"/>
                <w:sz w:val="20"/>
                <w:lang w:val="cs-CZ"/>
              </w:rPr>
              <w:t>MS</w:t>
            </w:r>
          </w:p>
        </w:tc>
        <w:tc>
          <w:tcPr>
            <w:tcW w:w="392" w:type="pct"/>
          </w:tcPr>
          <w:p w14:paraId="47D2DA0A" w14:textId="77777777" w:rsidR="001D7FC4" w:rsidRPr="003F2BA7" w:rsidRDefault="001D7FC4" w:rsidP="0025046D">
            <w:pPr>
              <w:jc w:val="center"/>
              <w:rPr>
                <w:rFonts w:ascii="Arial" w:hAnsi="Arial" w:cs="Arial"/>
                <w:i/>
              </w:rPr>
            </w:pPr>
          </w:p>
        </w:tc>
      </w:tr>
    </w:tbl>
    <w:p w14:paraId="447804BC" w14:textId="52C503C1" w:rsidR="001D7FC4" w:rsidRPr="003F2BA7" w:rsidRDefault="001D7FC4" w:rsidP="001D7FC4">
      <w:pPr>
        <w:spacing w:after="120" w:line="264" w:lineRule="auto"/>
        <w:jc w:val="both"/>
        <w:rPr>
          <w:rFonts w:ascii="Arial" w:hAnsi="Arial" w:cs="Arial"/>
          <w:b/>
          <w:sz w:val="28"/>
          <w:szCs w:val="28"/>
        </w:rPr>
      </w:pPr>
    </w:p>
    <w:p w14:paraId="6B2DEDF1" w14:textId="5C0E1901" w:rsidR="007B0AE2" w:rsidRPr="003F2BA7" w:rsidRDefault="007B0AE2" w:rsidP="001D7FC4">
      <w:pPr>
        <w:spacing w:after="120" w:line="264" w:lineRule="auto"/>
        <w:jc w:val="both"/>
        <w:rPr>
          <w:rFonts w:ascii="Arial" w:hAnsi="Arial" w:cs="Arial"/>
          <w:b/>
          <w:sz w:val="28"/>
          <w:szCs w:val="28"/>
        </w:rPr>
      </w:pPr>
    </w:p>
    <w:p w14:paraId="23E22F48" w14:textId="373C908F" w:rsidR="007B0AE2" w:rsidRPr="003F2BA7" w:rsidRDefault="007B0AE2" w:rsidP="001D7FC4">
      <w:pPr>
        <w:spacing w:after="120" w:line="264" w:lineRule="auto"/>
        <w:jc w:val="both"/>
        <w:rPr>
          <w:rFonts w:ascii="Arial" w:hAnsi="Arial" w:cs="Arial"/>
          <w:b/>
          <w:sz w:val="28"/>
          <w:szCs w:val="28"/>
        </w:rPr>
      </w:pPr>
    </w:p>
    <w:p w14:paraId="1C59B9FA" w14:textId="77777777" w:rsidR="00EC011F" w:rsidRPr="003F2BA7"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RPr="003F2BA7" w:rsidSect="00EC011F">
          <w:pgSz w:w="16838" w:h="11906" w:orient="landscape" w:code="9"/>
          <w:pgMar w:top="1418" w:right="1418" w:bottom="1418" w:left="1418" w:header="708" w:footer="708" w:gutter="0"/>
          <w:cols w:space="708"/>
          <w:docGrid w:linePitch="360"/>
        </w:sectPr>
      </w:pPr>
    </w:p>
    <w:p w14:paraId="4B5A7B56" w14:textId="34EA5208" w:rsidR="001D7FC4" w:rsidRPr="003F2BA7"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lastRenderedPageBreak/>
        <w:t>2.A.5.2.3 Orientační rozdělení prostředků programu (EU) podle typu intervence</w:t>
      </w:r>
      <w:r w:rsidRPr="003F2BA7">
        <w:rPr>
          <w:rFonts w:ascii="Arial" w:eastAsiaTheme="majorEastAsia" w:hAnsi="Arial" w:cs="Arial"/>
          <w:color w:val="000000" w:themeColor="text1"/>
          <w:sz w:val="26"/>
          <w:szCs w:val="26"/>
        </w:rPr>
        <w:t xml:space="preserve"> </w:t>
      </w:r>
    </w:p>
    <w:p w14:paraId="693A6051"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0D531D" w:rsidRPr="003F2BA7" w14:paraId="63C67D68" w14:textId="77777777" w:rsidTr="00392E71">
        <w:tc>
          <w:tcPr>
            <w:tcW w:w="9493" w:type="dxa"/>
            <w:gridSpan w:val="6"/>
            <w:shd w:val="clear" w:color="auto" w:fill="99C7F9"/>
          </w:tcPr>
          <w:p w14:paraId="76E90089" w14:textId="77777777" w:rsidR="000D531D" w:rsidRPr="003F2BA7" w:rsidRDefault="000D531D" w:rsidP="00392E71">
            <w:pPr>
              <w:rPr>
                <w:rFonts w:ascii="Arial" w:hAnsi="Arial" w:cs="Arial"/>
                <w:b/>
                <w:iCs/>
              </w:rPr>
            </w:pPr>
            <w:r w:rsidRPr="003F2BA7">
              <w:rPr>
                <w:rFonts w:ascii="Arial" w:hAnsi="Arial" w:cs="Arial"/>
                <w:b/>
              </w:rPr>
              <w:t>Tabulka 4: Dimenze 1 – oblast intervence</w:t>
            </w:r>
          </w:p>
        </w:tc>
      </w:tr>
      <w:tr w:rsidR="000D531D" w:rsidRPr="003F2BA7" w14:paraId="49366DFC" w14:textId="77777777" w:rsidTr="00392E71">
        <w:tc>
          <w:tcPr>
            <w:tcW w:w="2263" w:type="dxa"/>
            <w:shd w:val="clear" w:color="auto" w:fill="auto"/>
          </w:tcPr>
          <w:p w14:paraId="50C5DF83" w14:textId="77777777" w:rsidR="000D531D" w:rsidRPr="003F2BA7" w:rsidRDefault="000D531D" w:rsidP="00392E71">
            <w:pPr>
              <w:jc w:val="center"/>
              <w:rPr>
                <w:rFonts w:ascii="Arial" w:hAnsi="Arial" w:cs="Arial"/>
                <w:b/>
                <w:iCs/>
              </w:rPr>
            </w:pPr>
            <w:r w:rsidRPr="003F2BA7">
              <w:rPr>
                <w:rFonts w:ascii="Arial" w:hAnsi="Arial" w:cs="Arial"/>
                <w:b/>
              </w:rPr>
              <w:t>Číslo priority</w:t>
            </w:r>
          </w:p>
        </w:tc>
        <w:tc>
          <w:tcPr>
            <w:tcW w:w="1134" w:type="dxa"/>
            <w:shd w:val="clear" w:color="auto" w:fill="auto"/>
          </w:tcPr>
          <w:p w14:paraId="521C9189" w14:textId="77777777" w:rsidR="000D531D" w:rsidRPr="003F2BA7" w:rsidRDefault="000D531D" w:rsidP="00392E71">
            <w:pPr>
              <w:jc w:val="center"/>
              <w:rPr>
                <w:rFonts w:ascii="Arial" w:hAnsi="Arial" w:cs="Arial"/>
                <w:b/>
                <w:iCs/>
              </w:rPr>
            </w:pPr>
            <w:r w:rsidRPr="003F2BA7">
              <w:rPr>
                <w:rFonts w:ascii="Arial" w:hAnsi="Arial" w:cs="Arial"/>
                <w:b/>
              </w:rPr>
              <w:t>Fond</w:t>
            </w:r>
          </w:p>
        </w:tc>
        <w:tc>
          <w:tcPr>
            <w:tcW w:w="1843" w:type="dxa"/>
            <w:shd w:val="clear" w:color="auto" w:fill="auto"/>
          </w:tcPr>
          <w:p w14:paraId="2D0812A8" w14:textId="77777777" w:rsidR="000D531D" w:rsidRPr="003F2BA7" w:rsidRDefault="000D531D" w:rsidP="00392E71">
            <w:pPr>
              <w:jc w:val="center"/>
              <w:rPr>
                <w:rFonts w:ascii="Arial" w:hAnsi="Arial" w:cs="Arial"/>
                <w:b/>
                <w:iCs/>
              </w:rPr>
            </w:pPr>
            <w:r w:rsidRPr="003F2BA7">
              <w:rPr>
                <w:rFonts w:ascii="Arial" w:hAnsi="Arial" w:cs="Arial"/>
                <w:b/>
              </w:rPr>
              <w:t>Kategorie regionu</w:t>
            </w:r>
          </w:p>
        </w:tc>
        <w:tc>
          <w:tcPr>
            <w:tcW w:w="1418" w:type="dxa"/>
          </w:tcPr>
          <w:p w14:paraId="29C0815D" w14:textId="77777777" w:rsidR="000D531D" w:rsidRPr="003F2BA7" w:rsidRDefault="000D531D" w:rsidP="00392E71">
            <w:pPr>
              <w:jc w:val="center"/>
              <w:rPr>
                <w:rFonts w:ascii="Arial" w:hAnsi="Arial" w:cs="Arial"/>
                <w:b/>
              </w:rPr>
            </w:pPr>
            <w:r w:rsidRPr="003F2BA7">
              <w:rPr>
                <w:rFonts w:ascii="Arial" w:hAnsi="Arial" w:cs="Arial"/>
                <w:b/>
              </w:rPr>
              <w:t>Specifický cíl</w:t>
            </w:r>
          </w:p>
        </w:tc>
        <w:tc>
          <w:tcPr>
            <w:tcW w:w="1134" w:type="dxa"/>
            <w:shd w:val="clear" w:color="auto" w:fill="auto"/>
          </w:tcPr>
          <w:p w14:paraId="592F8774" w14:textId="77777777" w:rsidR="000D531D" w:rsidRPr="003F2BA7" w:rsidRDefault="000D531D" w:rsidP="00392E71">
            <w:pPr>
              <w:jc w:val="center"/>
              <w:rPr>
                <w:rFonts w:ascii="Arial" w:hAnsi="Arial" w:cs="Arial"/>
                <w:b/>
                <w:iCs/>
              </w:rPr>
            </w:pPr>
            <w:r w:rsidRPr="003F2BA7">
              <w:rPr>
                <w:rFonts w:ascii="Arial" w:hAnsi="Arial" w:cs="Arial"/>
                <w:b/>
              </w:rPr>
              <w:t>Kód</w:t>
            </w:r>
          </w:p>
        </w:tc>
        <w:tc>
          <w:tcPr>
            <w:tcW w:w="1701" w:type="dxa"/>
            <w:shd w:val="clear" w:color="auto" w:fill="auto"/>
          </w:tcPr>
          <w:p w14:paraId="0F6C4F9A" w14:textId="77777777" w:rsidR="000D531D" w:rsidRPr="003F2BA7" w:rsidRDefault="000D531D" w:rsidP="00392E71">
            <w:pPr>
              <w:jc w:val="center"/>
              <w:rPr>
                <w:rFonts w:ascii="Arial" w:hAnsi="Arial" w:cs="Arial"/>
                <w:b/>
                <w:iCs/>
              </w:rPr>
            </w:pPr>
            <w:r w:rsidRPr="003F2BA7">
              <w:rPr>
                <w:rFonts w:ascii="Arial" w:hAnsi="Arial" w:cs="Arial"/>
                <w:b/>
              </w:rPr>
              <w:t>Částka (v EUR)</w:t>
            </w:r>
          </w:p>
        </w:tc>
      </w:tr>
      <w:tr w:rsidR="000D531D" w:rsidRPr="003F2BA7" w14:paraId="079E0B70" w14:textId="77777777" w:rsidTr="00392E71">
        <w:tc>
          <w:tcPr>
            <w:tcW w:w="2263" w:type="dxa"/>
            <w:tcBorders>
              <w:top w:val="single" w:sz="4" w:space="0" w:color="auto"/>
              <w:left w:val="single" w:sz="4" w:space="0" w:color="auto"/>
              <w:bottom w:val="single" w:sz="4" w:space="0" w:color="auto"/>
              <w:right w:val="single" w:sz="4" w:space="0" w:color="auto"/>
            </w:tcBorders>
            <w:shd w:val="clear" w:color="auto" w:fill="auto"/>
          </w:tcPr>
          <w:p w14:paraId="48262860" w14:textId="77777777" w:rsidR="000D531D" w:rsidRPr="003F2BA7" w:rsidRDefault="000D531D" w:rsidP="00392E71">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E7BDD1" w14:textId="77777777" w:rsidR="000D531D" w:rsidRPr="003F2BA7" w:rsidRDefault="000D531D" w:rsidP="00392E71">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769FE0D" w14:textId="77777777" w:rsidR="000D531D" w:rsidRPr="003F2BA7" w:rsidRDefault="000D531D" w:rsidP="00392E71">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8440DC5" w14:textId="77777777" w:rsidR="000D531D" w:rsidRPr="003F2BA7" w:rsidRDefault="000D531D" w:rsidP="00392E71">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D0F843" w14:textId="13D8458C" w:rsidR="000D531D" w:rsidRPr="003F2BA7" w:rsidRDefault="000D531D" w:rsidP="00392E71">
            <w:pPr>
              <w:jc w:val="center"/>
              <w:rPr>
                <w:rFonts w:ascii="Arial" w:hAnsi="Arial" w:cs="Arial"/>
              </w:rPr>
            </w:pPr>
            <w:r w:rsidRPr="003F2BA7">
              <w:rPr>
                <w:rFonts w:ascii="Arial" w:hAnsi="Arial" w:cs="Arial"/>
              </w:rPr>
              <w:t>07</w:t>
            </w:r>
            <w:ins w:id="1325" w:author="Juráš Pavel" w:date="2021-05-27T11:20:00Z">
              <w:r w:rsidR="00D7226A" w:rsidRPr="003F2BA7">
                <w:rPr>
                  <w:rFonts w:ascii="Arial" w:hAnsi="Arial" w:cs="Arial"/>
                </w:rPr>
                <w:t>5</w:t>
              </w:r>
            </w:ins>
            <w:del w:id="1326" w:author="Juráš Pavel" w:date="2021-05-27T11:20:00Z">
              <w:r w:rsidRPr="003F2BA7" w:rsidDel="00D7226A">
                <w:rPr>
                  <w:rFonts w:ascii="Arial" w:hAnsi="Arial" w:cs="Arial"/>
                </w:rPr>
                <w:delText>4</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D0F6EF" w14:textId="77777777" w:rsidR="000D531D" w:rsidRPr="003F2BA7" w:rsidRDefault="000D531D" w:rsidP="00392E71">
            <w:pPr>
              <w:jc w:val="center"/>
              <w:rPr>
                <w:rFonts w:ascii="Arial" w:hAnsi="Arial" w:cs="Arial"/>
              </w:rPr>
            </w:pPr>
            <w:r w:rsidRPr="003F2BA7">
              <w:rPr>
                <w:rFonts w:ascii="Arial" w:hAnsi="Arial" w:cs="Arial"/>
              </w:rPr>
              <w:t>50 640 823</w:t>
            </w:r>
          </w:p>
        </w:tc>
      </w:tr>
      <w:tr w:rsidR="000D531D" w:rsidRPr="003F2BA7" w14:paraId="26D757A8" w14:textId="77777777" w:rsidTr="00392E71">
        <w:tc>
          <w:tcPr>
            <w:tcW w:w="2263" w:type="dxa"/>
            <w:tcBorders>
              <w:top w:val="single" w:sz="4" w:space="0" w:color="auto"/>
              <w:left w:val="single" w:sz="4" w:space="0" w:color="auto"/>
              <w:bottom w:val="single" w:sz="4" w:space="0" w:color="auto"/>
              <w:right w:val="single" w:sz="4" w:space="0" w:color="auto"/>
            </w:tcBorders>
            <w:shd w:val="clear" w:color="auto" w:fill="auto"/>
          </w:tcPr>
          <w:p w14:paraId="55298EA5" w14:textId="77777777" w:rsidR="000D531D" w:rsidRPr="003F2BA7" w:rsidRDefault="000D531D" w:rsidP="00392E71">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522A4E" w14:textId="77777777" w:rsidR="000D531D" w:rsidRPr="003F2BA7" w:rsidRDefault="000D531D" w:rsidP="00392E71">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92DCE6D" w14:textId="77777777" w:rsidR="000D531D" w:rsidRPr="003F2BA7" w:rsidRDefault="000D531D" w:rsidP="00392E71">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54E824" w14:textId="77777777" w:rsidR="000D531D" w:rsidRPr="003F2BA7" w:rsidRDefault="000D531D" w:rsidP="00392E71">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5A7DEC" w14:textId="6AF0BB49" w:rsidR="000D531D" w:rsidRPr="003F2BA7" w:rsidRDefault="000D531D" w:rsidP="00392E71">
            <w:pPr>
              <w:jc w:val="center"/>
              <w:rPr>
                <w:rFonts w:ascii="Arial" w:hAnsi="Arial" w:cs="Arial"/>
              </w:rPr>
            </w:pPr>
            <w:r w:rsidRPr="003F2BA7">
              <w:rPr>
                <w:rFonts w:ascii="Arial" w:hAnsi="Arial" w:cs="Arial"/>
              </w:rPr>
              <w:t>07</w:t>
            </w:r>
            <w:ins w:id="1327" w:author="Juráš Pavel" w:date="2021-05-27T11:20:00Z">
              <w:r w:rsidR="00D7226A" w:rsidRPr="003F2BA7">
                <w:rPr>
                  <w:rFonts w:ascii="Arial" w:hAnsi="Arial" w:cs="Arial"/>
                </w:rPr>
                <w:t>5</w:t>
              </w:r>
            </w:ins>
            <w:del w:id="1328" w:author="Juráš Pavel" w:date="2021-05-27T11:20:00Z">
              <w:r w:rsidRPr="003F2BA7" w:rsidDel="00D7226A">
                <w:rPr>
                  <w:rFonts w:ascii="Arial" w:hAnsi="Arial" w:cs="Arial"/>
                </w:rPr>
                <w:delText>4</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9DC691" w14:textId="77777777" w:rsidR="000D531D" w:rsidRPr="003F2BA7" w:rsidRDefault="000D531D" w:rsidP="00392E71">
            <w:pPr>
              <w:jc w:val="center"/>
              <w:rPr>
                <w:rFonts w:ascii="Arial" w:hAnsi="Arial" w:cs="Arial"/>
              </w:rPr>
            </w:pPr>
            <w:r w:rsidRPr="003F2BA7">
              <w:rPr>
                <w:rFonts w:ascii="Arial" w:hAnsi="Arial" w:cs="Arial"/>
              </w:rPr>
              <w:t>19 820 876</w:t>
            </w:r>
          </w:p>
        </w:tc>
      </w:tr>
      <w:tr w:rsidR="000D531D" w:rsidRPr="003F2BA7" w14:paraId="39DE3E38" w14:textId="77777777" w:rsidTr="00392E71">
        <w:tc>
          <w:tcPr>
            <w:tcW w:w="2263" w:type="dxa"/>
            <w:tcBorders>
              <w:top w:val="single" w:sz="4" w:space="0" w:color="auto"/>
              <w:left w:val="single" w:sz="4" w:space="0" w:color="auto"/>
              <w:bottom w:val="single" w:sz="4" w:space="0" w:color="auto"/>
              <w:right w:val="single" w:sz="4" w:space="0" w:color="auto"/>
            </w:tcBorders>
            <w:shd w:val="clear" w:color="auto" w:fill="auto"/>
          </w:tcPr>
          <w:p w14:paraId="2E4A9D9A" w14:textId="77777777" w:rsidR="000D531D" w:rsidRPr="003F2BA7" w:rsidRDefault="000D531D" w:rsidP="00392E71">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8CE10D" w14:textId="77777777" w:rsidR="000D531D" w:rsidRPr="003F2BA7" w:rsidRDefault="000D531D" w:rsidP="00392E71">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A2B432" w14:textId="77777777" w:rsidR="000D531D" w:rsidRPr="003F2BA7" w:rsidRDefault="000D531D" w:rsidP="00392E71">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E7C166" w14:textId="77777777" w:rsidR="000D531D" w:rsidRPr="003F2BA7" w:rsidRDefault="000D531D" w:rsidP="00392E71">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F33ABA" w14:textId="304DDEE6" w:rsidR="000D531D" w:rsidRPr="003F2BA7" w:rsidRDefault="000D531D" w:rsidP="00392E71">
            <w:pPr>
              <w:jc w:val="center"/>
              <w:rPr>
                <w:rFonts w:ascii="Arial" w:hAnsi="Arial" w:cs="Arial"/>
              </w:rPr>
            </w:pPr>
            <w:r w:rsidRPr="003F2BA7">
              <w:rPr>
                <w:rFonts w:ascii="Arial" w:hAnsi="Arial" w:cs="Arial"/>
              </w:rPr>
              <w:t>07</w:t>
            </w:r>
            <w:ins w:id="1329" w:author="Juráš Pavel" w:date="2021-05-27T11:20:00Z">
              <w:r w:rsidR="00D7226A" w:rsidRPr="003F2BA7">
                <w:rPr>
                  <w:rFonts w:ascii="Arial" w:hAnsi="Arial" w:cs="Arial"/>
                </w:rPr>
                <w:t>6</w:t>
              </w:r>
            </w:ins>
            <w:del w:id="1330" w:author="Juráš Pavel" w:date="2021-05-27T11:20:00Z">
              <w:r w:rsidRPr="003F2BA7" w:rsidDel="00D7226A">
                <w:rPr>
                  <w:rFonts w:ascii="Arial" w:hAnsi="Arial" w:cs="Arial"/>
                </w:rPr>
                <w:delText>5</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20AECA" w14:textId="77777777" w:rsidR="000D531D" w:rsidRPr="003F2BA7" w:rsidRDefault="000D531D" w:rsidP="00392E71">
            <w:pPr>
              <w:jc w:val="center"/>
              <w:rPr>
                <w:rFonts w:ascii="Arial" w:hAnsi="Arial" w:cs="Arial"/>
              </w:rPr>
            </w:pPr>
            <w:r w:rsidRPr="003F2BA7">
              <w:rPr>
                <w:rFonts w:ascii="Arial" w:hAnsi="Arial" w:cs="Arial"/>
              </w:rPr>
              <w:t>21 703 210</w:t>
            </w:r>
          </w:p>
        </w:tc>
      </w:tr>
      <w:tr w:rsidR="000D531D" w:rsidRPr="003F2BA7" w14:paraId="6F30428F" w14:textId="77777777" w:rsidTr="00392E71">
        <w:tc>
          <w:tcPr>
            <w:tcW w:w="2263" w:type="dxa"/>
            <w:tcBorders>
              <w:top w:val="single" w:sz="4" w:space="0" w:color="auto"/>
              <w:left w:val="single" w:sz="4" w:space="0" w:color="auto"/>
              <w:bottom w:val="single" w:sz="4" w:space="0" w:color="auto"/>
              <w:right w:val="single" w:sz="4" w:space="0" w:color="auto"/>
            </w:tcBorders>
            <w:shd w:val="clear" w:color="auto" w:fill="auto"/>
          </w:tcPr>
          <w:p w14:paraId="1E05C516" w14:textId="77777777" w:rsidR="000D531D" w:rsidRPr="003F2BA7" w:rsidRDefault="000D531D" w:rsidP="00392E71">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68F31" w14:textId="77777777" w:rsidR="000D531D" w:rsidRPr="003F2BA7" w:rsidRDefault="000D531D" w:rsidP="00392E71">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903F77" w14:textId="77777777" w:rsidR="000D531D" w:rsidRPr="003F2BA7" w:rsidRDefault="000D531D" w:rsidP="00392E71">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DF8AF3" w14:textId="77777777" w:rsidR="000D531D" w:rsidRPr="003F2BA7" w:rsidRDefault="000D531D" w:rsidP="00392E71">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E27A7F" w14:textId="366CEF4D" w:rsidR="000D531D" w:rsidRPr="003F2BA7" w:rsidRDefault="000D531D" w:rsidP="00392E71">
            <w:pPr>
              <w:jc w:val="center"/>
              <w:rPr>
                <w:rFonts w:ascii="Arial" w:hAnsi="Arial" w:cs="Arial"/>
              </w:rPr>
            </w:pPr>
            <w:r w:rsidRPr="003F2BA7">
              <w:rPr>
                <w:rFonts w:ascii="Arial" w:hAnsi="Arial" w:cs="Arial"/>
              </w:rPr>
              <w:t>07</w:t>
            </w:r>
            <w:ins w:id="1331" w:author="Juráš Pavel" w:date="2021-05-27T11:20:00Z">
              <w:r w:rsidR="00D7226A" w:rsidRPr="003F2BA7">
                <w:rPr>
                  <w:rFonts w:ascii="Arial" w:hAnsi="Arial" w:cs="Arial"/>
                </w:rPr>
                <w:t>6</w:t>
              </w:r>
            </w:ins>
            <w:del w:id="1332" w:author="Juráš Pavel" w:date="2021-05-27T11:20:00Z">
              <w:r w:rsidRPr="003F2BA7" w:rsidDel="00D7226A">
                <w:rPr>
                  <w:rFonts w:ascii="Arial" w:hAnsi="Arial" w:cs="Arial"/>
                </w:rPr>
                <w:delText>5</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823B79" w14:textId="77777777" w:rsidR="000D531D" w:rsidRPr="003F2BA7" w:rsidRDefault="000D531D" w:rsidP="00392E71">
            <w:pPr>
              <w:jc w:val="center"/>
              <w:rPr>
                <w:rFonts w:ascii="Arial" w:hAnsi="Arial" w:cs="Arial"/>
              </w:rPr>
            </w:pPr>
            <w:r w:rsidRPr="003F2BA7">
              <w:rPr>
                <w:rFonts w:ascii="Arial" w:hAnsi="Arial" w:cs="Arial"/>
              </w:rPr>
              <w:t>8 494 661</w:t>
            </w:r>
          </w:p>
        </w:tc>
      </w:tr>
    </w:tbl>
    <w:p w14:paraId="1E2E7270" w14:textId="77777777" w:rsidR="000D531D" w:rsidRPr="003F2BA7" w:rsidRDefault="000D531D"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3E12C23E" w14:textId="77777777" w:rsidTr="00EC011F">
        <w:tc>
          <w:tcPr>
            <w:tcW w:w="9493" w:type="dxa"/>
            <w:gridSpan w:val="6"/>
            <w:shd w:val="clear" w:color="auto" w:fill="99C7F9"/>
          </w:tcPr>
          <w:p w14:paraId="4034A10A" w14:textId="77777777" w:rsidR="001D7FC4" w:rsidRPr="003F2BA7" w:rsidRDefault="001D7FC4" w:rsidP="001D7FC4">
            <w:pPr>
              <w:rPr>
                <w:rFonts w:ascii="Arial" w:hAnsi="Arial" w:cs="Arial"/>
                <w:b/>
                <w:iCs/>
              </w:rPr>
            </w:pPr>
            <w:r w:rsidRPr="003F2BA7">
              <w:rPr>
                <w:rFonts w:ascii="Arial" w:hAnsi="Arial" w:cs="Arial"/>
                <w:b/>
              </w:rPr>
              <w:t>Tabulka 5: Dimenze 2 – forma financování</w:t>
            </w:r>
          </w:p>
        </w:tc>
      </w:tr>
      <w:tr w:rsidR="001D7FC4" w:rsidRPr="003F2BA7" w14:paraId="3B439277" w14:textId="77777777" w:rsidTr="00EC011F">
        <w:tc>
          <w:tcPr>
            <w:tcW w:w="2263" w:type="dxa"/>
            <w:shd w:val="clear" w:color="auto" w:fill="auto"/>
          </w:tcPr>
          <w:p w14:paraId="70B2948B" w14:textId="77777777" w:rsidR="001D7FC4" w:rsidRPr="003F2BA7" w:rsidRDefault="001D7FC4" w:rsidP="0025046D">
            <w:pPr>
              <w:jc w:val="center"/>
              <w:rPr>
                <w:rFonts w:ascii="Arial" w:hAnsi="Arial" w:cs="Arial"/>
                <w:b/>
                <w:iCs/>
              </w:rPr>
            </w:pPr>
            <w:r w:rsidRPr="003F2BA7">
              <w:rPr>
                <w:rFonts w:ascii="Arial" w:hAnsi="Arial" w:cs="Arial"/>
                <w:b/>
              </w:rPr>
              <w:t>Číslo priority</w:t>
            </w:r>
          </w:p>
        </w:tc>
        <w:tc>
          <w:tcPr>
            <w:tcW w:w="1134" w:type="dxa"/>
            <w:shd w:val="clear" w:color="auto" w:fill="auto"/>
          </w:tcPr>
          <w:p w14:paraId="0DF99867" w14:textId="77777777" w:rsidR="001D7FC4" w:rsidRPr="003F2BA7" w:rsidRDefault="001D7FC4" w:rsidP="0025046D">
            <w:pPr>
              <w:jc w:val="center"/>
              <w:rPr>
                <w:rFonts w:ascii="Arial" w:hAnsi="Arial" w:cs="Arial"/>
                <w:b/>
                <w:iCs/>
              </w:rPr>
            </w:pPr>
            <w:r w:rsidRPr="003F2BA7">
              <w:rPr>
                <w:rFonts w:ascii="Arial" w:hAnsi="Arial" w:cs="Arial"/>
                <w:b/>
              </w:rPr>
              <w:t>Fond</w:t>
            </w:r>
          </w:p>
        </w:tc>
        <w:tc>
          <w:tcPr>
            <w:tcW w:w="1843" w:type="dxa"/>
            <w:shd w:val="clear" w:color="auto" w:fill="auto"/>
          </w:tcPr>
          <w:p w14:paraId="3B585D4B" w14:textId="77777777" w:rsidR="001D7FC4" w:rsidRPr="003F2BA7" w:rsidRDefault="001D7FC4" w:rsidP="0025046D">
            <w:pPr>
              <w:jc w:val="center"/>
              <w:rPr>
                <w:rFonts w:ascii="Arial" w:hAnsi="Arial" w:cs="Arial"/>
                <w:b/>
                <w:iCs/>
              </w:rPr>
            </w:pPr>
            <w:r w:rsidRPr="003F2BA7">
              <w:rPr>
                <w:rFonts w:ascii="Arial" w:hAnsi="Arial" w:cs="Arial"/>
                <w:b/>
              </w:rPr>
              <w:t>Kategorie regionu</w:t>
            </w:r>
          </w:p>
        </w:tc>
        <w:tc>
          <w:tcPr>
            <w:tcW w:w="1418" w:type="dxa"/>
          </w:tcPr>
          <w:p w14:paraId="47FFD0BA" w14:textId="77777777" w:rsidR="001D7FC4" w:rsidRPr="003F2BA7" w:rsidRDefault="001D7FC4" w:rsidP="0025046D">
            <w:pPr>
              <w:jc w:val="center"/>
              <w:rPr>
                <w:rFonts w:ascii="Arial" w:hAnsi="Arial" w:cs="Arial"/>
                <w:b/>
              </w:rPr>
            </w:pPr>
            <w:r w:rsidRPr="003F2BA7">
              <w:rPr>
                <w:rFonts w:ascii="Arial" w:hAnsi="Arial" w:cs="Arial"/>
                <w:b/>
              </w:rPr>
              <w:t>Specifický cíl</w:t>
            </w:r>
          </w:p>
        </w:tc>
        <w:tc>
          <w:tcPr>
            <w:tcW w:w="1134" w:type="dxa"/>
            <w:shd w:val="clear" w:color="auto" w:fill="auto"/>
          </w:tcPr>
          <w:p w14:paraId="3BF7382D" w14:textId="141E5518" w:rsidR="001D7FC4" w:rsidRPr="003F2BA7" w:rsidRDefault="001D7FC4" w:rsidP="0025046D">
            <w:pPr>
              <w:jc w:val="center"/>
              <w:rPr>
                <w:rFonts w:ascii="Arial" w:hAnsi="Arial" w:cs="Arial"/>
                <w:b/>
                <w:iCs/>
              </w:rPr>
            </w:pPr>
            <w:r w:rsidRPr="003F2BA7">
              <w:rPr>
                <w:rFonts w:ascii="Arial" w:hAnsi="Arial" w:cs="Arial"/>
                <w:b/>
              </w:rPr>
              <w:t>Kód</w:t>
            </w:r>
          </w:p>
        </w:tc>
        <w:tc>
          <w:tcPr>
            <w:tcW w:w="1701" w:type="dxa"/>
            <w:shd w:val="clear" w:color="auto" w:fill="auto"/>
          </w:tcPr>
          <w:p w14:paraId="1632F090" w14:textId="77777777" w:rsidR="001D7FC4" w:rsidRPr="003F2BA7" w:rsidRDefault="001D7FC4" w:rsidP="0025046D">
            <w:pPr>
              <w:jc w:val="center"/>
              <w:rPr>
                <w:rFonts w:ascii="Arial" w:hAnsi="Arial" w:cs="Arial"/>
                <w:b/>
                <w:iCs/>
              </w:rPr>
            </w:pPr>
            <w:r w:rsidRPr="003F2BA7">
              <w:rPr>
                <w:rFonts w:ascii="Arial" w:hAnsi="Arial" w:cs="Arial"/>
                <w:b/>
              </w:rPr>
              <w:t>Částka (v EUR)</w:t>
            </w:r>
          </w:p>
        </w:tc>
      </w:tr>
      <w:tr w:rsidR="0025046D" w:rsidRPr="003F2BA7" w14:paraId="1783397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A56A404"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DEFD8D" w14:textId="78CF5F46"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B1EABA" w14:textId="77777777" w:rsidR="0025046D" w:rsidRPr="003F2BA7" w:rsidRDefault="0025046D" w:rsidP="0025046D">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86DFFA" w14:textId="77777777" w:rsidR="0025046D" w:rsidRPr="003F2BA7" w:rsidRDefault="0025046D" w:rsidP="0025046D">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4B3DC8" w14:textId="77777777" w:rsidR="0025046D" w:rsidRPr="003F2BA7" w:rsidRDefault="0025046D" w:rsidP="0025046D">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8DF1D5" w14:textId="77777777" w:rsidR="0025046D" w:rsidRPr="003F2BA7" w:rsidRDefault="0025046D" w:rsidP="0025046D">
            <w:pPr>
              <w:jc w:val="center"/>
              <w:rPr>
                <w:rFonts w:ascii="Arial" w:hAnsi="Arial" w:cs="Arial"/>
              </w:rPr>
            </w:pPr>
            <w:r w:rsidRPr="003F2BA7">
              <w:rPr>
                <w:rFonts w:ascii="Arial" w:hAnsi="Arial" w:cs="Arial"/>
              </w:rPr>
              <w:t>72 344 033</w:t>
            </w:r>
          </w:p>
        </w:tc>
      </w:tr>
      <w:tr w:rsidR="0025046D" w:rsidRPr="003F2BA7" w14:paraId="1FE04B6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0416AB2" w14:textId="77777777" w:rsidR="0025046D" w:rsidRPr="003F2BA7" w:rsidRDefault="0025046D" w:rsidP="0025046D">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A6F2ED" w14:textId="430AE5CA" w:rsidR="0025046D" w:rsidRPr="003F2BA7" w:rsidRDefault="0025046D" w:rsidP="0025046D">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C233C9" w14:textId="77777777" w:rsidR="0025046D" w:rsidRPr="003F2BA7" w:rsidRDefault="0025046D" w:rsidP="0025046D">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4956A6" w14:textId="77777777" w:rsidR="0025046D" w:rsidRPr="003F2BA7" w:rsidRDefault="0025046D" w:rsidP="0025046D">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8DF3B9" w14:textId="77777777" w:rsidR="0025046D" w:rsidRPr="003F2BA7" w:rsidRDefault="0025046D" w:rsidP="0025046D">
            <w:pPr>
              <w:jc w:val="center"/>
              <w:rPr>
                <w:rFonts w:ascii="Arial" w:hAnsi="Arial" w:cs="Arial"/>
              </w:rPr>
            </w:pPr>
            <w:r w:rsidRPr="003F2BA7">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CBDCBE" w14:textId="77777777" w:rsidR="0025046D" w:rsidRPr="003F2BA7" w:rsidRDefault="0025046D" w:rsidP="0025046D">
            <w:pPr>
              <w:jc w:val="center"/>
              <w:rPr>
                <w:rFonts w:ascii="Arial" w:hAnsi="Arial" w:cs="Arial"/>
              </w:rPr>
            </w:pPr>
            <w:r w:rsidRPr="003F2BA7">
              <w:rPr>
                <w:rFonts w:ascii="Arial" w:hAnsi="Arial" w:cs="Arial"/>
              </w:rPr>
              <w:t>28 315 537</w:t>
            </w:r>
          </w:p>
        </w:tc>
      </w:tr>
    </w:tbl>
    <w:p w14:paraId="7AB8805B" w14:textId="77777777" w:rsidR="001D7FC4" w:rsidRPr="003F2BA7"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799A6FC6" w14:textId="77777777" w:rsidTr="00EC011F">
        <w:tc>
          <w:tcPr>
            <w:tcW w:w="9493" w:type="dxa"/>
            <w:gridSpan w:val="6"/>
            <w:shd w:val="clear" w:color="auto" w:fill="99C7F9"/>
          </w:tcPr>
          <w:p w14:paraId="13212523" w14:textId="77777777" w:rsidR="001D7FC4" w:rsidRPr="003F2BA7" w:rsidRDefault="001D7FC4" w:rsidP="001D7FC4">
            <w:pPr>
              <w:rPr>
                <w:rFonts w:ascii="Arial" w:hAnsi="Arial" w:cs="Arial"/>
                <w:b/>
                <w:iCs/>
              </w:rPr>
            </w:pPr>
            <w:r w:rsidRPr="003F2BA7">
              <w:rPr>
                <w:rFonts w:ascii="Arial" w:hAnsi="Arial" w:cs="Arial"/>
                <w:b/>
              </w:rPr>
              <w:t>Tabulka 6: Dimenze 3 – mechanismus územního plnění a územní zaměření</w:t>
            </w:r>
          </w:p>
        </w:tc>
      </w:tr>
      <w:tr w:rsidR="001D7FC4" w:rsidRPr="003F2BA7" w14:paraId="3CCC7052" w14:textId="77777777" w:rsidTr="00EC011F">
        <w:tc>
          <w:tcPr>
            <w:tcW w:w="2263" w:type="dxa"/>
            <w:shd w:val="clear" w:color="auto" w:fill="auto"/>
          </w:tcPr>
          <w:p w14:paraId="34BF0ABF" w14:textId="77777777" w:rsidR="001D7FC4" w:rsidRPr="003F2BA7" w:rsidRDefault="001D7FC4" w:rsidP="00CC69D0">
            <w:pPr>
              <w:jc w:val="center"/>
              <w:rPr>
                <w:rFonts w:ascii="Arial" w:hAnsi="Arial" w:cs="Arial"/>
                <w:b/>
                <w:iCs/>
              </w:rPr>
            </w:pPr>
            <w:r w:rsidRPr="003F2BA7">
              <w:rPr>
                <w:rFonts w:ascii="Arial" w:hAnsi="Arial" w:cs="Arial"/>
                <w:b/>
              </w:rPr>
              <w:t>Číslo priority</w:t>
            </w:r>
          </w:p>
        </w:tc>
        <w:tc>
          <w:tcPr>
            <w:tcW w:w="1134" w:type="dxa"/>
            <w:shd w:val="clear" w:color="auto" w:fill="auto"/>
          </w:tcPr>
          <w:p w14:paraId="200C1921" w14:textId="77777777" w:rsidR="001D7FC4" w:rsidRPr="003F2BA7" w:rsidRDefault="001D7FC4" w:rsidP="00CC69D0">
            <w:pPr>
              <w:jc w:val="center"/>
              <w:rPr>
                <w:rFonts w:ascii="Arial" w:hAnsi="Arial" w:cs="Arial"/>
                <w:b/>
                <w:iCs/>
              </w:rPr>
            </w:pPr>
            <w:r w:rsidRPr="003F2BA7">
              <w:rPr>
                <w:rFonts w:ascii="Arial" w:hAnsi="Arial" w:cs="Arial"/>
                <w:b/>
              </w:rPr>
              <w:t>Fond</w:t>
            </w:r>
          </w:p>
        </w:tc>
        <w:tc>
          <w:tcPr>
            <w:tcW w:w="1843" w:type="dxa"/>
            <w:shd w:val="clear" w:color="auto" w:fill="auto"/>
          </w:tcPr>
          <w:p w14:paraId="0B2CD55E" w14:textId="77777777" w:rsidR="001D7FC4" w:rsidRPr="003F2BA7" w:rsidRDefault="001D7FC4" w:rsidP="00CC69D0">
            <w:pPr>
              <w:jc w:val="center"/>
              <w:rPr>
                <w:rFonts w:ascii="Arial" w:hAnsi="Arial" w:cs="Arial"/>
                <w:b/>
                <w:iCs/>
              </w:rPr>
            </w:pPr>
            <w:r w:rsidRPr="003F2BA7">
              <w:rPr>
                <w:rFonts w:ascii="Arial" w:hAnsi="Arial" w:cs="Arial"/>
                <w:b/>
              </w:rPr>
              <w:t>Kategorie regionu</w:t>
            </w:r>
          </w:p>
        </w:tc>
        <w:tc>
          <w:tcPr>
            <w:tcW w:w="1418" w:type="dxa"/>
          </w:tcPr>
          <w:p w14:paraId="52022A79" w14:textId="77777777" w:rsidR="001D7FC4" w:rsidRPr="003F2BA7" w:rsidRDefault="001D7FC4" w:rsidP="00CC69D0">
            <w:pPr>
              <w:jc w:val="center"/>
              <w:rPr>
                <w:rFonts w:ascii="Arial" w:hAnsi="Arial" w:cs="Arial"/>
                <w:b/>
              </w:rPr>
            </w:pPr>
            <w:r w:rsidRPr="003F2BA7">
              <w:rPr>
                <w:rFonts w:ascii="Arial" w:hAnsi="Arial" w:cs="Arial"/>
                <w:b/>
              </w:rPr>
              <w:t>Specifický cíl</w:t>
            </w:r>
          </w:p>
        </w:tc>
        <w:tc>
          <w:tcPr>
            <w:tcW w:w="1134" w:type="dxa"/>
            <w:shd w:val="clear" w:color="auto" w:fill="auto"/>
          </w:tcPr>
          <w:p w14:paraId="38244E0E" w14:textId="220DF291" w:rsidR="001D7FC4" w:rsidRPr="003F2BA7" w:rsidRDefault="001D7FC4" w:rsidP="00CC69D0">
            <w:pPr>
              <w:jc w:val="center"/>
              <w:rPr>
                <w:rFonts w:ascii="Arial" w:hAnsi="Arial" w:cs="Arial"/>
                <w:b/>
                <w:iCs/>
              </w:rPr>
            </w:pPr>
            <w:r w:rsidRPr="003F2BA7">
              <w:rPr>
                <w:rFonts w:ascii="Arial" w:hAnsi="Arial" w:cs="Arial"/>
                <w:b/>
              </w:rPr>
              <w:t>Kód</w:t>
            </w:r>
          </w:p>
        </w:tc>
        <w:tc>
          <w:tcPr>
            <w:tcW w:w="1701" w:type="dxa"/>
            <w:shd w:val="clear" w:color="auto" w:fill="auto"/>
          </w:tcPr>
          <w:p w14:paraId="63D350B7" w14:textId="77777777" w:rsidR="001D7FC4" w:rsidRPr="003F2BA7" w:rsidRDefault="001D7FC4" w:rsidP="00CC69D0">
            <w:pPr>
              <w:jc w:val="center"/>
              <w:rPr>
                <w:rFonts w:ascii="Arial" w:hAnsi="Arial" w:cs="Arial"/>
                <w:b/>
                <w:iCs/>
              </w:rPr>
            </w:pPr>
            <w:r w:rsidRPr="003F2BA7">
              <w:rPr>
                <w:rFonts w:ascii="Arial" w:hAnsi="Arial" w:cs="Arial"/>
                <w:b/>
              </w:rPr>
              <w:t>Částka (v EUR)</w:t>
            </w:r>
          </w:p>
        </w:tc>
      </w:tr>
      <w:tr w:rsidR="00CC69D0" w:rsidRPr="003F2BA7" w14:paraId="6E95F47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09FDCC97" w14:textId="77777777" w:rsidR="00CC69D0" w:rsidRPr="003F2BA7" w:rsidRDefault="00CC69D0" w:rsidP="00CC69D0">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9E6551" w14:textId="76FFABA5" w:rsidR="00CC69D0" w:rsidRPr="003F2BA7" w:rsidRDefault="00CC69D0" w:rsidP="00CC69D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A1B190" w14:textId="77777777" w:rsidR="00CC69D0" w:rsidRPr="003F2BA7" w:rsidRDefault="00CC69D0" w:rsidP="00CC69D0">
            <w:pPr>
              <w:jc w:val="center"/>
              <w:rPr>
                <w:rFonts w:ascii="Arial" w:hAnsi="Arial" w:cs="Arial"/>
              </w:rPr>
            </w:pPr>
            <w:r w:rsidRPr="003F2BA7">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25B2B0" w14:textId="77777777" w:rsidR="00CC69D0" w:rsidRPr="003F2BA7" w:rsidRDefault="00CC69D0" w:rsidP="00CC69D0">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44C774" w14:textId="00A15493" w:rsidR="00CC69D0" w:rsidRPr="003F2BA7" w:rsidRDefault="000D531D" w:rsidP="00CC69D0">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A48BDA" w14:textId="77777777" w:rsidR="00CC69D0" w:rsidRPr="003F2BA7" w:rsidRDefault="00CC69D0" w:rsidP="00CC69D0">
            <w:pPr>
              <w:jc w:val="center"/>
              <w:rPr>
                <w:rFonts w:ascii="Arial" w:hAnsi="Arial" w:cs="Arial"/>
              </w:rPr>
            </w:pPr>
            <w:r w:rsidRPr="003F2BA7">
              <w:rPr>
                <w:rFonts w:ascii="Arial" w:hAnsi="Arial" w:cs="Arial"/>
              </w:rPr>
              <w:t>72 344 033</w:t>
            </w:r>
          </w:p>
        </w:tc>
      </w:tr>
      <w:tr w:rsidR="00CC69D0" w:rsidRPr="003F2BA7" w14:paraId="2922983A"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09CFB9D8" w14:textId="77777777" w:rsidR="00CC69D0" w:rsidRPr="003F2BA7" w:rsidRDefault="00CC69D0" w:rsidP="00CC69D0">
            <w:pPr>
              <w:jc w:val="center"/>
              <w:rPr>
                <w:rFonts w:ascii="Arial" w:hAnsi="Arial" w:cs="Arial"/>
              </w:rPr>
            </w:pPr>
            <w:r w:rsidRPr="003F2BA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1953D6" w14:textId="52F55981" w:rsidR="00CC69D0" w:rsidRPr="003F2BA7" w:rsidRDefault="00CC69D0" w:rsidP="00CC69D0">
            <w:pPr>
              <w:jc w:val="center"/>
              <w:rPr>
                <w:rFonts w:ascii="Arial" w:hAnsi="Arial" w:cs="Arial"/>
              </w:rPr>
            </w:pPr>
            <w:r w:rsidRPr="003F2BA7">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1ED58" w14:textId="77777777" w:rsidR="00CC69D0" w:rsidRPr="003F2BA7" w:rsidRDefault="00CC69D0" w:rsidP="00CC69D0">
            <w:pPr>
              <w:jc w:val="center"/>
              <w:rPr>
                <w:rFonts w:ascii="Arial" w:hAnsi="Arial" w:cs="Arial"/>
              </w:rPr>
            </w:pPr>
            <w:r w:rsidRPr="003F2BA7">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EB1014" w14:textId="77777777" w:rsidR="00CC69D0" w:rsidRPr="003F2BA7" w:rsidRDefault="00CC69D0" w:rsidP="00CC69D0">
            <w:pPr>
              <w:jc w:val="center"/>
              <w:rPr>
                <w:rFonts w:ascii="Arial" w:hAnsi="Arial" w:cs="Arial"/>
              </w:rPr>
            </w:pPr>
            <w:r w:rsidRPr="003F2BA7">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D49CAB" w14:textId="4269060F" w:rsidR="00CC69D0" w:rsidRPr="003F2BA7" w:rsidRDefault="000D531D" w:rsidP="00CC69D0">
            <w:pPr>
              <w:jc w:val="center"/>
              <w:rPr>
                <w:rFonts w:ascii="Arial" w:hAnsi="Arial" w:cs="Arial"/>
              </w:rPr>
            </w:pPr>
            <w:r w:rsidRPr="003F2BA7">
              <w:rPr>
                <w:rFonts w:ascii="Arial" w:hAnsi="Arial" w:cs="Arial"/>
              </w:rPr>
              <w:t>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8B17F3" w14:textId="77777777" w:rsidR="00CC69D0" w:rsidRPr="003F2BA7" w:rsidRDefault="00CC69D0" w:rsidP="00CC69D0">
            <w:pPr>
              <w:jc w:val="center"/>
              <w:rPr>
                <w:rFonts w:ascii="Arial" w:hAnsi="Arial" w:cs="Arial"/>
              </w:rPr>
            </w:pPr>
            <w:r w:rsidRPr="003F2BA7">
              <w:rPr>
                <w:rFonts w:ascii="Arial" w:hAnsi="Arial" w:cs="Arial"/>
              </w:rPr>
              <w:t>28 315 537</w:t>
            </w:r>
          </w:p>
        </w:tc>
      </w:tr>
    </w:tbl>
    <w:p w14:paraId="2F369F78" w14:textId="77777777" w:rsidR="001D7FC4" w:rsidRPr="003F2BA7"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3F2BA7" w14:paraId="0E76F489" w14:textId="77777777" w:rsidTr="00EC011F">
        <w:tc>
          <w:tcPr>
            <w:tcW w:w="9493" w:type="dxa"/>
            <w:gridSpan w:val="6"/>
            <w:shd w:val="clear" w:color="auto" w:fill="99C7F9"/>
          </w:tcPr>
          <w:p w14:paraId="5D90937C" w14:textId="77777777" w:rsidR="001D7FC4" w:rsidRPr="003F2BA7" w:rsidRDefault="001D7FC4" w:rsidP="001D7FC4">
            <w:pPr>
              <w:rPr>
                <w:rFonts w:ascii="Arial" w:hAnsi="Arial" w:cs="Arial"/>
                <w:b/>
                <w:iCs/>
              </w:rPr>
            </w:pPr>
            <w:r w:rsidRPr="003F2BA7">
              <w:rPr>
                <w:rFonts w:ascii="Arial" w:hAnsi="Arial" w:cs="Arial"/>
                <w:b/>
              </w:rPr>
              <w:t>Tabulka 7: Dimenze 7 – ESF+, EFRR, FS a FST rovnost pohlaví</w:t>
            </w:r>
          </w:p>
        </w:tc>
      </w:tr>
      <w:tr w:rsidR="001D7FC4" w:rsidRPr="003F2BA7" w14:paraId="6E3C0B93" w14:textId="77777777" w:rsidTr="00EC011F">
        <w:tc>
          <w:tcPr>
            <w:tcW w:w="2263" w:type="dxa"/>
            <w:shd w:val="clear" w:color="auto" w:fill="auto"/>
          </w:tcPr>
          <w:p w14:paraId="048FE23F" w14:textId="77777777" w:rsidR="001D7FC4" w:rsidRPr="003F2BA7" w:rsidRDefault="001D7FC4" w:rsidP="00CC69D0">
            <w:pPr>
              <w:jc w:val="center"/>
              <w:rPr>
                <w:rFonts w:ascii="Arial" w:hAnsi="Arial" w:cs="Arial"/>
                <w:b/>
                <w:iCs/>
              </w:rPr>
            </w:pPr>
            <w:r w:rsidRPr="003F2BA7">
              <w:rPr>
                <w:rFonts w:ascii="Arial" w:hAnsi="Arial" w:cs="Arial"/>
                <w:b/>
              </w:rPr>
              <w:t>Číslo priority</w:t>
            </w:r>
          </w:p>
        </w:tc>
        <w:tc>
          <w:tcPr>
            <w:tcW w:w="1134" w:type="dxa"/>
            <w:shd w:val="clear" w:color="auto" w:fill="auto"/>
          </w:tcPr>
          <w:p w14:paraId="1EE74063" w14:textId="77777777" w:rsidR="001D7FC4" w:rsidRPr="003F2BA7" w:rsidRDefault="001D7FC4" w:rsidP="00CC69D0">
            <w:pPr>
              <w:jc w:val="center"/>
              <w:rPr>
                <w:rFonts w:ascii="Arial" w:hAnsi="Arial" w:cs="Arial"/>
                <w:b/>
                <w:iCs/>
              </w:rPr>
            </w:pPr>
            <w:r w:rsidRPr="003F2BA7">
              <w:rPr>
                <w:rFonts w:ascii="Arial" w:hAnsi="Arial" w:cs="Arial"/>
                <w:b/>
              </w:rPr>
              <w:t>Fond</w:t>
            </w:r>
          </w:p>
        </w:tc>
        <w:tc>
          <w:tcPr>
            <w:tcW w:w="1843" w:type="dxa"/>
            <w:shd w:val="clear" w:color="auto" w:fill="auto"/>
          </w:tcPr>
          <w:p w14:paraId="289DE3F8" w14:textId="77777777" w:rsidR="001D7FC4" w:rsidRPr="003F2BA7" w:rsidRDefault="001D7FC4" w:rsidP="00CC69D0">
            <w:pPr>
              <w:jc w:val="center"/>
              <w:rPr>
                <w:rFonts w:ascii="Arial" w:hAnsi="Arial" w:cs="Arial"/>
                <w:b/>
                <w:iCs/>
              </w:rPr>
            </w:pPr>
            <w:r w:rsidRPr="003F2BA7">
              <w:rPr>
                <w:rFonts w:ascii="Arial" w:hAnsi="Arial" w:cs="Arial"/>
                <w:b/>
              </w:rPr>
              <w:t>Kategorie regionu</w:t>
            </w:r>
          </w:p>
        </w:tc>
        <w:tc>
          <w:tcPr>
            <w:tcW w:w="1418" w:type="dxa"/>
          </w:tcPr>
          <w:p w14:paraId="4C3F57F1" w14:textId="77777777" w:rsidR="001D7FC4" w:rsidRPr="003F2BA7" w:rsidRDefault="001D7FC4" w:rsidP="00CC69D0">
            <w:pPr>
              <w:jc w:val="center"/>
              <w:rPr>
                <w:rFonts w:ascii="Arial" w:hAnsi="Arial" w:cs="Arial"/>
                <w:b/>
              </w:rPr>
            </w:pPr>
            <w:r w:rsidRPr="003F2BA7">
              <w:rPr>
                <w:rFonts w:ascii="Arial" w:hAnsi="Arial" w:cs="Arial"/>
                <w:b/>
              </w:rPr>
              <w:t>Specifický cíl</w:t>
            </w:r>
          </w:p>
        </w:tc>
        <w:tc>
          <w:tcPr>
            <w:tcW w:w="1134" w:type="dxa"/>
            <w:shd w:val="clear" w:color="auto" w:fill="auto"/>
          </w:tcPr>
          <w:p w14:paraId="351D90E4" w14:textId="29777D09" w:rsidR="001D7FC4" w:rsidRPr="003F2BA7" w:rsidRDefault="001D7FC4" w:rsidP="00CC69D0">
            <w:pPr>
              <w:jc w:val="center"/>
              <w:rPr>
                <w:rFonts w:ascii="Arial" w:hAnsi="Arial" w:cs="Arial"/>
                <w:b/>
                <w:iCs/>
              </w:rPr>
            </w:pPr>
            <w:r w:rsidRPr="003F2BA7">
              <w:rPr>
                <w:rFonts w:ascii="Arial" w:hAnsi="Arial" w:cs="Arial"/>
                <w:b/>
              </w:rPr>
              <w:t>Kód</w:t>
            </w:r>
          </w:p>
        </w:tc>
        <w:tc>
          <w:tcPr>
            <w:tcW w:w="1701" w:type="dxa"/>
            <w:shd w:val="clear" w:color="auto" w:fill="auto"/>
          </w:tcPr>
          <w:p w14:paraId="4A4C5A96" w14:textId="77777777" w:rsidR="001D7FC4" w:rsidRPr="003F2BA7" w:rsidRDefault="001D7FC4" w:rsidP="00CC69D0">
            <w:pPr>
              <w:jc w:val="center"/>
              <w:rPr>
                <w:rFonts w:ascii="Arial" w:hAnsi="Arial" w:cs="Arial"/>
                <w:b/>
                <w:iCs/>
              </w:rPr>
            </w:pPr>
            <w:r w:rsidRPr="003F2BA7">
              <w:rPr>
                <w:rFonts w:ascii="Arial" w:hAnsi="Arial" w:cs="Arial"/>
                <w:b/>
              </w:rPr>
              <w:t>Částka (v EUR)</w:t>
            </w:r>
          </w:p>
        </w:tc>
      </w:tr>
      <w:tr w:rsidR="001D7FC4" w:rsidRPr="003F2BA7" w14:paraId="26E0B6E4" w14:textId="77777777" w:rsidTr="00EC011F">
        <w:tc>
          <w:tcPr>
            <w:tcW w:w="2263" w:type="dxa"/>
            <w:shd w:val="clear" w:color="auto" w:fill="auto"/>
          </w:tcPr>
          <w:p w14:paraId="1094F380" w14:textId="77777777" w:rsidR="001D7FC4" w:rsidRPr="003F2BA7" w:rsidRDefault="001D7FC4" w:rsidP="00CC69D0">
            <w:pPr>
              <w:jc w:val="center"/>
              <w:rPr>
                <w:rFonts w:ascii="Arial" w:hAnsi="Arial" w:cs="Arial"/>
                <w:b/>
              </w:rPr>
            </w:pPr>
          </w:p>
        </w:tc>
        <w:tc>
          <w:tcPr>
            <w:tcW w:w="1134" w:type="dxa"/>
            <w:shd w:val="clear" w:color="auto" w:fill="auto"/>
          </w:tcPr>
          <w:p w14:paraId="3D4E3AF6" w14:textId="77777777" w:rsidR="001D7FC4" w:rsidRPr="003F2BA7" w:rsidRDefault="001D7FC4" w:rsidP="00CC69D0">
            <w:pPr>
              <w:jc w:val="center"/>
              <w:rPr>
                <w:rFonts w:ascii="Arial" w:hAnsi="Arial" w:cs="Arial"/>
                <w:b/>
              </w:rPr>
            </w:pPr>
          </w:p>
        </w:tc>
        <w:tc>
          <w:tcPr>
            <w:tcW w:w="1843" w:type="dxa"/>
            <w:shd w:val="clear" w:color="auto" w:fill="auto"/>
          </w:tcPr>
          <w:p w14:paraId="7D38B173" w14:textId="77777777" w:rsidR="001D7FC4" w:rsidRPr="003F2BA7" w:rsidRDefault="001D7FC4" w:rsidP="00CC69D0">
            <w:pPr>
              <w:jc w:val="center"/>
              <w:rPr>
                <w:rFonts w:ascii="Arial" w:hAnsi="Arial" w:cs="Arial"/>
                <w:b/>
              </w:rPr>
            </w:pPr>
          </w:p>
        </w:tc>
        <w:tc>
          <w:tcPr>
            <w:tcW w:w="1418" w:type="dxa"/>
          </w:tcPr>
          <w:p w14:paraId="02FC90ED" w14:textId="77777777" w:rsidR="001D7FC4" w:rsidRPr="003F2BA7" w:rsidRDefault="001D7FC4" w:rsidP="00CC69D0">
            <w:pPr>
              <w:jc w:val="center"/>
              <w:rPr>
                <w:rFonts w:ascii="Arial" w:hAnsi="Arial" w:cs="Arial"/>
                <w:b/>
              </w:rPr>
            </w:pPr>
          </w:p>
        </w:tc>
        <w:tc>
          <w:tcPr>
            <w:tcW w:w="1134" w:type="dxa"/>
            <w:shd w:val="clear" w:color="auto" w:fill="auto"/>
          </w:tcPr>
          <w:p w14:paraId="2E508939" w14:textId="77777777" w:rsidR="001D7FC4" w:rsidRPr="003F2BA7" w:rsidRDefault="001D7FC4" w:rsidP="00CC69D0">
            <w:pPr>
              <w:jc w:val="center"/>
              <w:rPr>
                <w:rFonts w:ascii="Arial" w:hAnsi="Arial" w:cs="Arial"/>
                <w:b/>
              </w:rPr>
            </w:pPr>
          </w:p>
        </w:tc>
        <w:tc>
          <w:tcPr>
            <w:tcW w:w="1701" w:type="dxa"/>
            <w:shd w:val="clear" w:color="auto" w:fill="auto"/>
          </w:tcPr>
          <w:p w14:paraId="62AD213B" w14:textId="77777777" w:rsidR="001D7FC4" w:rsidRPr="003F2BA7" w:rsidRDefault="001D7FC4" w:rsidP="00CC69D0">
            <w:pPr>
              <w:jc w:val="center"/>
              <w:rPr>
                <w:rFonts w:ascii="Arial" w:hAnsi="Arial" w:cs="Arial"/>
                <w:b/>
              </w:rPr>
            </w:pPr>
          </w:p>
        </w:tc>
      </w:tr>
    </w:tbl>
    <w:p w14:paraId="1BC3DEB6" w14:textId="77777777" w:rsidR="00CC202F" w:rsidRPr="003F2BA7" w:rsidRDefault="00CC202F" w:rsidP="00D41BEE">
      <w:pPr>
        <w:spacing w:after="120" w:line="264" w:lineRule="auto"/>
        <w:jc w:val="both"/>
        <w:rPr>
          <w:rFonts w:ascii="Arial" w:hAnsi="Arial" w:cs="Arial"/>
          <w:b/>
          <w:sz w:val="28"/>
          <w:szCs w:val="28"/>
        </w:rPr>
      </w:pPr>
    </w:p>
    <w:p w14:paraId="1CBBBAAA" w14:textId="77777777" w:rsidR="006B12FB" w:rsidRPr="003F2BA7" w:rsidRDefault="006B12FB" w:rsidP="00D41BEE">
      <w:pPr>
        <w:spacing w:after="120" w:line="264" w:lineRule="auto"/>
        <w:jc w:val="both"/>
        <w:rPr>
          <w:rFonts w:ascii="Arial" w:hAnsi="Arial" w:cs="Arial"/>
          <w:b/>
          <w:sz w:val="28"/>
          <w:szCs w:val="28"/>
        </w:rPr>
      </w:pPr>
    </w:p>
    <w:p w14:paraId="14B910AF" w14:textId="77777777" w:rsidR="0006006B" w:rsidRPr="003F2BA7" w:rsidRDefault="0006006B" w:rsidP="00D41BEE">
      <w:pPr>
        <w:spacing w:after="120" w:line="264" w:lineRule="auto"/>
        <w:jc w:val="both"/>
        <w:rPr>
          <w:rFonts w:ascii="Arial" w:hAnsi="Arial" w:cs="Arial"/>
          <w:b/>
          <w:sz w:val="28"/>
          <w:szCs w:val="28"/>
        </w:rPr>
      </w:pPr>
    </w:p>
    <w:p w14:paraId="1AC1B6E9" w14:textId="77777777" w:rsidR="0006006B" w:rsidRPr="003F2BA7" w:rsidRDefault="0006006B" w:rsidP="00D41BEE">
      <w:pPr>
        <w:spacing w:after="120" w:line="264" w:lineRule="auto"/>
        <w:jc w:val="both"/>
        <w:rPr>
          <w:rFonts w:ascii="Arial" w:hAnsi="Arial" w:cs="Arial"/>
          <w:b/>
          <w:sz w:val="28"/>
          <w:szCs w:val="28"/>
        </w:rPr>
      </w:pPr>
    </w:p>
    <w:p w14:paraId="1492B801" w14:textId="72E959E8" w:rsidR="0006006B" w:rsidRPr="003F2BA7" w:rsidRDefault="0006006B" w:rsidP="00D41BEE">
      <w:pPr>
        <w:spacing w:after="120" w:line="264" w:lineRule="auto"/>
        <w:jc w:val="both"/>
        <w:rPr>
          <w:rFonts w:ascii="Arial" w:hAnsi="Arial" w:cs="Arial"/>
          <w:b/>
          <w:sz w:val="28"/>
          <w:szCs w:val="28"/>
        </w:rPr>
      </w:pPr>
    </w:p>
    <w:p w14:paraId="7D2B02B4" w14:textId="7613A31B" w:rsidR="00D10D75" w:rsidRPr="003F2BA7" w:rsidRDefault="00D10D75" w:rsidP="00D41BEE">
      <w:pPr>
        <w:spacing w:after="120" w:line="264" w:lineRule="auto"/>
        <w:jc w:val="both"/>
        <w:rPr>
          <w:rFonts w:ascii="Arial" w:hAnsi="Arial" w:cs="Arial"/>
          <w:b/>
          <w:sz w:val="28"/>
          <w:szCs w:val="28"/>
        </w:rPr>
      </w:pPr>
    </w:p>
    <w:p w14:paraId="6A653C6A" w14:textId="48CBA738" w:rsidR="00D10D75" w:rsidRPr="003F2BA7" w:rsidRDefault="00D10D75" w:rsidP="00D41BEE">
      <w:pPr>
        <w:spacing w:after="120" w:line="264" w:lineRule="auto"/>
        <w:jc w:val="both"/>
        <w:rPr>
          <w:rFonts w:ascii="Arial" w:hAnsi="Arial" w:cs="Arial"/>
          <w:b/>
          <w:sz w:val="28"/>
          <w:szCs w:val="28"/>
        </w:rPr>
      </w:pPr>
    </w:p>
    <w:p w14:paraId="47DADAB9" w14:textId="3205BAB5" w:rsidR="00D10D75" w:rsidRPr="003F2BA7" w:rsidRDefault="00D10D75" w:rsidP="00D41BEE">
      <w:pPr>
        <w:spacing w:after="120" w:line="264" w:lineRule="auto"/>
        <w:jc w:val="both"/>
        <w:rPr>
          <w:rFonts w:ascii="Arial" w:hAnsi="Arial" w:cs="Arial"/>
          <w:b/>
          <w:sz w:val="28"/>
          <w:szCs w:val="28"/>
        </w:rPr>
      </w:pPr>
    </w:p>
    <w:p w14:paraId="20D880E1" w14:textId="2CD50A63" w:rsidR="00D10D75" w:rsidRPr="003F2BA7" w:rsidRDefault="00D10D75" w:rsidP="00D41BEE">
      <w:pPr>
        <w:spacing w:after="120" w:line="264" w:lineRule="auto"/>
        <w:jc w:val="both"/>
        <w:rPr>
          <w:rFonts w:ascii="Arial" w:hAnsi="Arial" w:cs="Arial"/>
          <w:b/>
          <w:sz w:val="28"/>
          <w:szCs w:val="28"/>
        </w:rPr>
      </w:pPr>
    </w:p>
    <w:p w14:paraId="03FC38DB" w14:textId="7E1DE892" w:rsidR="00D10D75" w:rsidRPr="003F2BA7" w:rsidRDefault="00D10D75" w:rsidP="00D41BEE">
      <w:pPr>
        <w:spacing w:after="120" w:line="264" w:lineRule="auto"/>
        <w:jc w:val="both"/>
        <w:rPr>
          <w:rFonts w:ascii="Arial" w:hAnsi="Arial" w:cs="Arial"/>
          <w:b/>
          <w:sz w:val="28"/>
          <w:szCs w:val="28"/>
        </w:rPr>
      </w:pPr>
    </w:p>
    <w:p w14:paraId="5C702006" w14:textId="5489711A" w:rsidR="00D10D75" w:rsidRPr="003F2BA7" w:rsidRDefault="00D10D75" w:rsidP="00D41BEE">
      <w:pPr>
        <w:spacing w:after="120" w:line="264" w:lineRule="auto"/>
        <w:jc w:val="both"/>
        <w:rPr>
          <w:rFonts w:ascii="Arial" w:hAnsi="Arial" w:cs="Arial"/>
          <w:b/>
          <w:sz w:val="28"/>
          <w:szCs w:val="28"/>
        </w:rPr>
      </w:pPr>
    </w:p>
    <w:p w14:paraId="37C4D401" w14:textId="1505F0E0" w:rsidR="00D10D75" w:rsidRPr="003F2BA7" w:rsidRDefault="00D10D75" w:rsidP="00D41BEE">
      <w:pPr>
        <w:spacing w:after="120" w:line="264" w:lineRule="auto"/>
        <w:jc w:val="both"/>
        <w:rPr>
          <w:rFonts w:ascii="Arial" w:hAnsi="Arial" w:cs="Arial"/>
          <w:b/>
          <w:sz w:val="28"/>
          <w:szCs w:val="28"/>
        </w:rPr>
      </w:pPr>
    </w:p>
    <w:p w14:paraId="1FF671EE" w14:textId="4C7D85E9" w:rsidR="00D10D75" w:rsidRPr="003F2BA7" w:rsidRDefault="00D10D75" w:rsidP="00D41BEE">
      <w:pPr>
        <w:spacing w:after="120" w:line="264" w:lineRule="auto"/>
        <w:jc w:val="both"/>
        <w:rPr>
          <w:rFonts w:ascii="Arial" w:hAnsi="Arial" w:cs="Arial"/>
          <w:b/>
          <w:sz w:val="28"/>
          <w:szCs w:val="28"/>
        </w:rPr>
      </w:pPr>
    </w:p>
    <w:p w14:paraId="11B808F0" w14:textId="77777777" w:rsidR="00CC69D0" w:rsidRPr="003F2BA7" w:rsidRDefault="00CC69D0" w:rsidP="00BA1BD1">
      <w:pPr>
        <w:spacing w:after="120"/>
        <w:rPr>
          <w:rFonts w:ascii="Arial" w:hAnsi="Arial" w:cs="Arial"/>
          <w:b/>
          <w:sz w:val="32"/>
          <w:szCs w:val="32"/>
        </w:rPr>
        <w:sectPr w:rsidR="00CC69D0" w:rsidRPr="003F2BA7" w:rsidSect="00EC011F">
          <w:pgSz w:w="11906" w:h="16838" w:code="9"/>
          <w:pgMar w:top="1418" w:right="1418" w:bottom="1418" w:left="1418" w:header="708" w:footer="708" w:gutter="0"/>
          <w:cols w:space="708"/>
          <w:docGrid w:linePitch="360"/>
        </w:sectPr>
      </w:pPr>
    </w:p>
    <w:p w14:paraId="25C0B5E9" w14:textId="68048D92" w:rsidR="002B211A" w:rsidRPr="003F2BA7" w:rsidRDefault="00BA1BD1" w:rsidP="00BA1BD1">
      <w:pPr>
        <w:spacing w:after="120"/>
        <w:rPr>
          <w:rFonts w:ascii="Arial" w:hAnsi="Arial" w:cs="Arial"/>
          <w:b/>
          <w:sz w:val="32"/>
          <w:szCs w:val="32"/>
        </w:rPr>
      </w:pPr>
      <w:r w:rsidRPr="003F2BA7">
        <w:rPr>
          <w:rFonts w:ascii="Arial" w:hAnsi="Arial" w:cs="Arial"/>
          <w:b/>
          <w:sz w:val="32"/>
          <w:szCs w:val="32"/>
        </w:rPr>
        <w:lastRenderedPageBreak/>
        <w:t>2.B Priorita technické pomoci</w:t>
      </w:r>
    </w:p>
    <w:p w14:paraId="5990A95E" w14:textId="5C3B8C11" w:rsidR="00104AA8" w:rsidRPr="003F2BA7" w:rsidRDefault="00B73A11" w:rsidP="00B73A11">
      <w:pPr>
        <w:rPr>
          <w:rFonts w:ascii="Arial" w:hAnsi="Arial" w:cs="Arial"/>
          <w:b/>
          <w:sz w:val="28"/>
          <w:szCs w:val="28"/>
        </w:rPr>
      </w:pPr>
      <w:r w:rsidRPr="003F2BA7">
        <w:rPr>
          <w:rFonts w:ascii="Arial" w:hAnsi="Arial" w:cs="Arial"/>
          <w:b/>
          <w:sz w:val="28"/>
          <w:szCs w:val="28"/>
        </w:rPr>
        <w:t>2.B</w:t>
      </w:r>
      <w:r w:rsidR="00BA1BD1" w:rsidRPr="003F2BA7">
        <w:rPr>
          <w:rFonts w:ascii="Arial" w:hAnsi="Arial" w:cs="Arial"/>
          <w:b/>
          <w:sz w:val="28"/>
          <w:szCs w:val="28"/>
        </w:rPr>
        <w:t>.1</w:t>
      </w:r>
      <w:r w:rsidRPr="003F2BA7">
        <w:rPr>
          <w:rFonts w:ascii="Arial" w:hAnsi="Arial" w:cs="Arial"/>
          <w:b/>
          <w:sz w:val="28"/>
          <w:szCs w:val="28"/>
        </w:rPr>
        <w:t xml:space="preserve"> </w:t>
      </w:r>
      <w:r w:rsidR="00104AA8" w:rsidRPr="003F2BA7">
        <w:rPr>
          <w:rFonts w:ascii="Arial" w:hAnsi="Arial" w:cs="Arial"/>
          <w:b/>
          <w:sz w:val="28"/>
          <w:szCs w:val="28"/>
        </w:rPr>
        <w:t>Priorita</w:t>
      </w:r>
      <w:r w:rsidR="005159FA" w:rsidRPr="003F2BA7">
        <w:rPr>
          <w:rFonts w:ascii="Arial" w:hAnsi="Arial" w:cs="Arial"/>
          <w:b/>
          <w:sz w:val="28"/>
          <w:szCs w:val="28"/>
        </w:rPr>
        <w:t xml:space="preserve"> </w:t>
      </w:r>
      <w:r w:rsidR="00AC751C" w:rsidRPr="003F2BA7">
        <w:rPr>
          <w:rFonts w:ascii="Arial" w:hAnsi="Arial" w:cs="Arial"/>
          <w:b/>
          <w:sz w:val="28"/>
          <w:szCs w:val="28"/>
        </w:rPr>
        <w:t>6 – Technická pomoc</w:t>
      </w:r>
      <w:r w:rsidR="00CC69D0" w:rsidRPr="003F2BA7">
        <w:rPr>
          <w:rFonts w:ascii="Arial" w:hAnsi="Arial" w:cs="Arial"/>
          <w:b/>
          <w:sz w:val="28"/>
          <w:szCs w:val="28"/>
        </w:rPr>
        <w:t xml:space="preserve"> </w:t>
      </w:r>
      <w:r w:rsidR="00AC751C" w:rsidRPr="003F2BA7">
        <w:rPr>
          <w:rFonts w:ascii="Arial" w:hAnsi="Arial" w:cs="Arial"/>
          <w:b/>
          <w:sz w:val="28"/>
          <w:szCs w:val="28"/>
        </w:rPr>
        <w:t>(</w:t>
      </w:r>
      <w:r w:rsidR="00BA1BD1" w:rsidRPr="003F2BA7">
        <w:rPr>
          <w:rFonts w:ascii="Arial" w:hAnsi="Arial" w:cs="Arial"/>
          <w:b/>
          <w:sz w:val="28"/>
          <w:szCs w:val="28"/>
        </w:rPr>
        <w:t>dle článku 30, odst. 4</w:t>
      </w:r>
      <w:r w:rsidR="00AC751C" w:rsidRPr="003F2BA7">
        <w:rPr>
          <w:rFonts w:ascii="Arial" w:hAnsi="Arial" w:cs="Arial"/>
          <w:b/>
          <w:sz w:val="28"/>
          <w:szCs w:val="28"/>
        </w:rPr>
        <w:t>)</w:t>
      </w:r>
      <w:r w:rsidR="00104AA8" w:rsidRPr="003F2BA7">
        <w:rPr>
          <w:rFonts w:ascii="Arial" w:hAnsi="Arial" w:cs="Arial"/>
          <w:b/>
          <w:sz w:val="28"/>
          <w:szCs w:val="28"/>
        </w:rPr>
        <w:t xml:space="preserve"> </w:t>
      </w:r>
    </w:p>
    <w:p w14:paraId="7C80BFE7" w14:textId="77777777" w:rsidR="00CC202F" w:rsidRPr="003F2BA7" w:rsidRDefault="00CC202F" w:rsidP="00CC202F">
      <w:pPr>
        <w:rPr>
          <w:rFonts w:ascii="Arial" w:hAnsi="Arial" w:cs="Arial"/>
          <w:b/>
          <w:sz w:val="28"/>
          <w:szCs w:val="28"/>
        </w:rPr>
      </w:pPr>
    </w:p>
    <w:p w14:paraId="07E344B1" w14:textId="638B4A90" w:rsidR="00CC202F" w:rsidRPr="003F2BA7" w:rsidRDefault="00CC202F" w:rsidP="00CC202F">
      <w:pPr>
        <w:spacing w:after="120" w:line="264" w:lineRule="auto"/>
        <w:jc w:val="both"/>
        <w:rPr>
          <w:rFonts w:ascii="Arial" w:hAnsi="Arial" w:cs="Arial"/>
          <w:b/>
          <w:sz w:val="24"/>
          <w:szCs w:val="24"/>
        </w:rPr>
      </w:pPr>
      <w:r w:rsidRPr="003F2BA7">
        <w:rPr>
          <w:rFonts w:ascii="Arial" w:hAnsi="Arial" w:cs="Arial"/>
          <w:b/>
          <w:sz w:val="24"/>
          <w:szCs w:val="24"/>
        </w:rPr>
        <w:t>2.</w:t>
      </w:r>
      <w:r w:rsidR="00BA1BD1" w:rsidRPr="003F2BA7">
        <w:rPr>
          <w:rFonts w:ascii="Arial" w:hAnsi="Arial" w:cs="Arial"/>
          <w:b/>
          <w:sz w:val="24"/>
          <w:szCs w:val="24"/>
        </w:rPr>
        <w:t>B.1</w:t>
      </w:r>
      <w:r w:rsidRPr="003F2BA7">
        <w:rPr>
          <w:rFonts w:ascii="Arial" w:hAnsi="Arial" w:cs="Arial"/>
          <w:b/>
          <w:sz w:val="24"/>
          <w:szCs w:val="24"/>
        </w:rPr>
        <w:t>.</w:t>
      </w:r>
      <w:r w:rsidR="00BA1BD1" w:rsidRPr="003F2BA7">
        <w:rPr>
          <w:rFonts w:ascii="Arial" w:hAnsi="Arial" w:cs="Arial"/>
          <w:b/>
          <w:sz w:val="24"/>
          <w:szCs w:val="24"/>
        </w:rPr>
        <w:t>1</w:t>
      </w:r>
      <w:r w:rsidRPr="003F2BA7">
        <w:rPr>
          <w:rFonts w:ascii="Arial" w:hAnsi="Arial" w:cs="Arial"/>
          <w:b/>
          <w:sz w:val="24"/>
          <w:szCs w:val="24"/>
        </w:rPr>
        <w:t xml:space="preserve"> Intervence fondů</w:t>
      </w:r>
    </w:p>
    <w:p w14:paraId="342AA23B" w14:textId="77777777" w:rsidR="006B12FB" w:rsidRPr="003F2BA7" w:rsidRDefault="006B12FB" w:rsidP="006B12FB">
      <w:pPr>
        <w:spacing w:after="120" w:line="264" w:lineRule="auto"/>
        <w:jc w:val="both"/>
        <w:rPr>
          <w:rFonts w:ascii="Arial" w:hAnsi="Arial" w:cs="Arial"/>
          <w:b/>
          <w:i/>
          <w:iCs/>
          <w:u w:val="single"/>
        </w:rPr>
      </w:pPr>
      <w:r w:rsidRPr="003F2BA7">
        <w:rPr>
          <w:rFonts w:ascii="Arial" w:hAnsi="Arial" w:cs="Arial"/>
          <w:b/>
          <w:i/>
          <w:iCs/>
          <w:u w:val="single"/>
        </w:rPr>
        <w:t xml:space="preserve">Související druhy činností </w:t>
      </w:r>
    </w:p>
    <w:p w14:paraId="2D92DAE5" w14:textId="77777777" w:rsidR="004F0670" w:rsidRPr="003F2BA7" w:rsidRDefault="00F72C7C" w:rsidP="005159FA">
      <w:pPr>
        <w:spacing w:after="120" w:line="264" w:lineRule="auto"/>
        <w:jc w:val="both"/>
        <w:rPr>
          <w:rFonts w:ascii="Arial" w:hAnsi="Arial" w:cs="Arial"/>
          <w:color w:val="000000" w:themeColor="text1"/>
        </w:rPr>
      </w:pPr>
      <w:r w:rsidRPr="003F2BA7">
        <w:rPr>
          <w:rFonts w:ascii="Arial" w:hAnsi="Arial" w:cs="Arial"/>
          <w:color w:val="000000" w:themeColor="text1"/>
        </w:rPr>
        <w:t xml:space="preserve">Hlavním úkolem v oblasti </w:t>
      </w:r>
      <w:r w:rsidR="003F7EF6" w:rsidRPr="003F2BA7">
        <w:rPr>
          <w:rFonts w:ascii="Arial" w:hAnsi="Arial" w:cs="Arial"/>
          <w:color w:val="000000" w:themeColor="text1"/>
        </w:rPr>
        <w:t xml:space="preserve">administrace OP </w:t>
      </w:r>
      <w:r w:rsidR="00E067A2" w:rsidRPr="003F2BA7">
        <w:rPr>
          <w:rFonts w:ascii="Arial" w:hAnsi="Arial" w:cs="Arial"/>
          <w:color w:val="000000" w:themeColor="text1"/>
        </w:rPr>
        <w:t>TA</w:t>
      </w:r>
      <w:r w:rsidR="003F7EF6" w:rsidRPr="003F2BA7">
        <w:rPr>
          <w:rFonts w:ascii="Arial" w:hAnsi="Arial" w:cs="Arial"/>
          <w:color w:val="000000" w:themeColor="text1"/>
        </w:rPr>
        <w:t xml:space="preserve">K je </w:t>
      </w:r>
      <w:r w:rsidRPr="003F2BA7">
        <w:rPr>
          <w:rFonts w:ascii="Arial" w:hAnsi="Arial" w:cs="Arial"/>
          <w:color w:val="000000" w:themeColor="text1"/>
        </w:rPr>
        <w:t xml:space="preserve">zajištění dostatečné a stabilní implementační struktury, a to prostřednictvím finanční i nefinanční motivace zaměstnanců v návaznosti na potřeby jejich odborného růstu a zvyšování znalostí a dovedností. Právě optimální nastavení administrativní kapacity a pracovních podmínek je zásadní podmínkou pro efektivní řízení programu a snižování fluktuace zaměstnanců. Zvyšování kvality lidských zdrojů bude zajištěno prostřednictvím průběžného vzdělávání a školení se zaměřením na novou legislativu a další odborné znalosti a dovednosti relevantní pro výkon dané funkce, a to prostřednictvím interních seminářů a externích školení. Důležitou součástí v oblasti lidských zdrojů je zajištění transparentního výběru kvalifikovaných zaměstnanců se zřetelem na obsazování manažerských pozic a s ohledem na zajištění rovných příležitostí a nediskriminaci uchazečů. </w:t>
      </w:r>
    </w:p>
    <w:p w14:paraId="6C179C92" w14:textId="6100F84C" w:rsidR="00F72C7C" w:rsidRPr="003F2BA7" w:rsidRDefault="00F72C7C" w:rsidP="005159FA">
      <w:pPr>
        <w:spacing w:after="120" w:line="264" w:lineRule="auto"/>
        <w:jc w:val="both"/>
        <w:rPr>
          <w:rFonts w:ascii="Arial" w:hAnsi="Arial" w:cs="Arial"/>
          <w:color w:val="000000" w:themeColor="text1"/>
        </w:rPr>
      </w:pPr>
      <w:r w:rsidRPr="003F2BA7">
        <w:rPr>
          <w:rFonts w:ascii="Arial" w:hAnsi="Arial" w:cs="Arial"/>
          <w:color w:val="000000" w:themeColor="text1"/>
        </w:rPr>
        <w:t>V oblasti řízení bude podstatné efektivní využití a přenos informací pro řádnou administraci programu (ověřené postupy a příklady dobré praxe získané v průběhu implementace OP PIK, případně OPPI, OPPP), dále efektivní nastavení kontrolního a monitorovacího systému či trvalých, jasných a přehledných metodik tak</w:t>
      </w:r>
      <w:r w:rsidR="00441948" w:rsidRPr="003F2BA7">
        <w:rPr>
          <w:rFonts w:ascii="Arial" w:hAnsi="Arial" w:cs="Arial"/>
          <w:color w:val="000000" w:themeColor="text1"/>
        </w:rPr>
        <w:t>,</w:t>
      </w:r>
      <w:r w:rsidRPr="003F2BA7">
        <w:rPr>
          <w:rFonts w:ascii="Arial" w:hAnsi="Arial" w:cs="Arial"/>
          <w:color w:val="000000" w:themeColor="text1"/>
        </w:rPr>
        <w:t xml:space="preserve"> aby nedocházelo k jejich častým změnám, různým výkladům a z toho plynoucí</w:t>
      </w:r>
      <w:r w:rsidR="00441948" w:rsidRPr="003F2BA7">
        <w:rPr>
          <w:rFonts w:ascii="Arial" w:hAnsi="Arial" w:cs="Arial"/>
          <w:color w:val="000000" w:themeColor="text1"/>
        </w:rPr>
        <w:t>m</w:t>
      </w:r>
      <w:r w:rsidRPr="003F2BA7">
        <w:rPr>
          <w:rFonts w:ascii="Arial" w:hAnsi="Arial" w:cs="Arial"/>
          <w:color w:val="000000" w:themeColor="text1"/>
        </w:rPr>
        <w:t xml:space="preserve"> pochybení</w:t>
      </w:r>
      <w:r w:rsidR="00441948" w:rsidRPr="003F2BA7">
        <w:rPr>
          <w:rFonts w:ascii="Arial" w:hAnsi="Arial" w:cs="Arial"/>
          <w:color w:val="000000" w:themeColor="text1"/>
        </w:rPr>
        <w:t>m</w:t>
      </w:r>
      <w:r w:rsidRPr="003F2BA7">
        <w:rPr>
          <w:rFonts w:ascii="Arial" w:hAnsi="Arial" w:cs="Arial"/>
          <w:color w:val="000000" w:themeColor="text1"/>
        </w:rPr>
        <w:t xml:space="preserve">. Nezbytností je i zajištění činnosti a jednání Monitorovacího výboru OP </w:t>
      </w:r>
      <w:r w:rsidR="00E067A2" w:rsidRPr="003F2BA7">
        <w:rPr>
          <w:rFonts w:ascii="Arial" w:hAnsi="Arial" w:cs="Arial"/>
          <w:color w:val="000000" w:themeColor="text1"/>
        </w:rPr>
        <w:t>TA</w:t>
      </w:r>
      <w:r w:rsidRPr="003F2BA7">
        <w:rPr>
          <w:rFonts w:ascii="Arial" w:hAnsi="Arial" w:cs="Arial"/>
          <w:color w:val="000000" w:themeColor="text1"/>
        </w:rPr>
        <w:t>K, platforem</w:t>
      </w:r>
      <w:r w:rsidR="00441948" w:rsidRPr="003F2BA7">
        <w:rPr>
          <w:rFonts w:ascii="Arial" w:hAnsi="Arial" w:cs="Arial"/>
          <w:color w:val="000000" w:themeColor="text1"/>
        </w:rPr>
        <w:t xml:space="preserve"> či </w:t>
      </w:r>
      <w:r w:rsidRPr="003F2BA7">
        <w:rPr>
          <w:rFonts w:ascii="Arial" w:hAnsi="Arial" w:cs="Arial"/>
          <w:color w:val="000000" w:themeColor="text1"/>
        </w:rPr>
        <w:t>pracovních skupin. Výše uvedené se neobejde bez technického a provozního zabezpečení těchto funkcí.</w:t>
      </w:r>
    </w:p>
    <w:p w14:paraId="568F7F2A" w14:textId="1D74A25D" w:rsidR="00272881" w:rsidRPr="003F2BA7" w:rsidRDefault="00272881" w:rsidP="005159FA">
      <w:pPr>
        <w:spacing w:after="120" w:line="264" w:lineRule="auto"/>
        <w:jc w:val="both"/>
        <w:rPr>
          <w:rFonts w:ascii="Arial" w:hAnsi="Arial" w:cs="Arial"/>
          <w:color w:val="000000" w:themeColor="text1"/>
        </w:rPr>
      </w:pPr>
      <w:r w:rsidRPr="003F2BA7">
        <w:rPr>
          <w:rFonts w:ascii="Arial" w:hAnsi="Arial" w:cs="Arial"/>
          <w:color w:val="000000" w:themeColor="text1"/>
        </w:rPr>
        <w:t>Pro programové období 2021</w:t>
      </w:r>
      <w:r w:rsidR="00441948" w:rsidRPr="003F2BA7">
        <w:rPr>
          <w:rFonts w:ascii="Arial" w:hAnsi="Arial" w:cs="Arial"/>
          <w:color w:val="000000" w:themeColor="text1"/>
        </w:rPr>
        <w:t>-2027</w:t>
      </w:r>
      <w:r w:rsidRPr="003F2BA7">
        <w:rPr>
          <w:rFonts w:ascii="Arial" w:hAnsi="Arial" w:cs="Arial"/>
          <w:color w:val="000000" w:themeColor="text1"/>
        </w:rPr>
        <w:t xml:space="preserve"> předpokládá řídicí orgán nárůst administrativních kapacit</w:t>
      </w:r>
      <w:r w:rsidR="00FB3B4F" w:rsidRPr="003F2BA7">
        <w:rPr>
          <w:rFonts w:ascii="Arial" w:hAnsi="Arial" w:cs="Arial"/>
          <w:color w:val="000000" w:themeColor="text1"/>
        </w:rPr>
        <w:t>, a to z důvodu</w:t>
      </w:r>
      <w:r w:rsidRPr="003F2BA7">
        <w:rPr>
          <w:rFonts w:ascii="Arial" w:hAnsi="Arial" w:cs="Arial"/>
          <w:color w:val="000000" w:themeColor="text1"/>
        </w:rPr>
        <w:t xml:space="preserve"> souběh</w:t>
      </w:r>
      <w:r w:rsidR="00FB3B4F" w:rsidRPr="003F2BA7">
        <w:rPr>
          <w:rFonts w:ascii="Arial" w:hAnsi="Arial" w:cs="Arial"/>
          <w:color w:val="000000" w:themeColor="text1"/>
        </w:rPr>
        <w:t>u</w:t>
      </w:r>
      <w:r w:rsidRPr="003F2BA7">
        <w:rPr>
          <w:rFonts w:ascii="Arial" w:hAnsi="Arial" w:cs="Arial"/>
          <w:color w:val="000000" w:themeColor="text1"/>
        </w:rPr>
        <w:t xml:space="preserve"> programových období 2014-2020 a 2021-2027, </w:t>
      </w:r>
      <w:r w:rsidR="00FB3B4F" w:rsidRPr="003F2BA7">
        <w:rPr>
          <w:rFonts w:ascii="Arial" w:hAnsi="Arial" w:cs="Arial"/>
          <w:color w:val="000000" w:themeColor="text1"/>
        </w:rPr>
        <w:t xml:space="preserve">zároveň je potřeba zajistit řadu </w:t>
      </w:r>
      <w:r w:rsidRPr="003F2BA7">
        <w:rPr>
          <w:rFonts w:ascii="Arial" w:hAnsi="Arial" w:cs="Arial"/>
          <w:color w:val="000000" w:themeColor="text1"/>
        </w:rPr>
        <w:t>souvisejících administrativních a implementačních činností (</w:t>
      </w:r>
      <w:r w:rsidR="00D9444F" w:rsidRPr="003F2BA7">
        <w:rPr>
          <w:rFonts w:ascii="Arial" w:hAnsi="Arial" w:cs="Arial"/>
          <w:color w:val="000000" w:themeColor="text1"/>
        </w:rPr>
        <w:t xml:space="preserve">vyšší nároky na ověřování prohlášení příjemců, </w:t>
      </w:r>
      <w:r w:rsidRPr="003F2BA7">
        <w:rPr>
          <w:rFonts w:ascii="Arial" w:hAnsi="Arial" w:cs="Arial"/>
          <w:color w:val="000000" w:themeColor="text1"/>
        </w:rPr>
        <w:t>kontrola statusu MSP, podniku v obtížích, střetu zájmů</w:t>
      </w:r>
      <w:r w:rsidR="00D9444F" w:rsidRPr="003F2BA7">
        <w:rPr>
          <w:rFonts w:ascii="Arial" w:hAnsi="Arial" w:cs="Arial"/>
          <w:color w:val="000000" w:themeColor="text1"/>
        </w:rPr>
        <w:t>, zvyšující se požadavky na auditní stopu</w:t>
      </w:r>
      <w:r w:rsidRPr="003F2BA7">
        <w:rPr>
          <w:rFonts w:ascii="Arial" w:hAnsi="Arial" w:cs="Arial"/>
          <w:color w:val="000000" w:themeColor="text1"/>
        </w:rPr>
        <w:t xml:space="preserve"> atd.), které bude potřeba zajistit.</w:t>
      </w:r>
    </w:p>
    <w:p w14:paraId="504ECDBD" w14:textId="77777777" w:rsidR="005159FA" w:rsidRPr="003F2BA7" w:rsidRDefault="005159FA" w:rsidP="006039F0">
      <w:pPr>
        <w:spacing w:after="120" w:line="264" w:lineRule="auto"/>
        <w:jc w:val="both"/>
        <w:rPr>
          <w:rFonts w:ascii="Arial" w:hAnsi="Arial" w:cs="Arial"/>
          <w:lang w:val="x-none"/>
        </w:rPr>
      </w:pPr>
      <w:r w:rsidRPr="003F2BA7">
        <w:rPr>
          <w:rFonts w:ascii="Arial" w:hAnsi="Arial" w:cs="Arial"/>
          <w:lang w:val="x-none"/>
        </w:rPr>
        <w:t xml:space="preserve">Příprava, řízení, administrace, monitorování programu (činnosti bezprostředně související s implementací programu), tj.: </w:t>
      </w:r>
    </w:p>
    <w:p w14:paraId="7A37B754" w14:textId="2BB51C7D"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veřejnosprávní kontroly</w:t>
      </w:r>
      <w:del w:id="1333" w:author="Juráš Pavel" w:date="2021-05-31T14:24:00Z">
        <w:r w:rsidRPr="003F2BA7" w:rsidDel="002B7A6B">
          <w:rPr>
            <w:rFonts w:ascii="Arial" w:hAnsi="Arial" w:cs="Arial"/>
            <w:lang w:val="x-none"/>
          </w:rPr>
          <w:delText xml:space="preserve"> na místě</w:delText>
        </w:r>
      </w:del>
      <w:r w:rsidR="00441948" w:rsidRPr="003F2BA7">
        <w:rPr>
          <w:rFonts w:ascii="Arial" w:hAnsi="Arial" w:cs="Arial"/>
        </w:rPr>
        <w:t>;</w:t>
      </w:r>
    </w:p>
    <w:p w14:paraId="46811DDB" w14:textId="024E6313"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technické a provozní zajištění funkcí řídicího orgánu programu, zprostředkujících subjektů</w:t>
      </w:r>
      <w:r w:rsidR="00441948" w:rsidRPr="003F2BA7">
        <w:rPr>
          <w:rFonts w:ascii="Arial" w:hAnsi="Arial" w:cs="Arial"/>
        </w:rPr>
        <w:t>;</w:t>
      </w:r>
    </w:p>
    <w:p w14:paraId="62633CA3" w14:textId="2F6279FC"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odměňování zaměstnanců (včetně zákonných odvodů), kteří se podílejí na přípravě, výběru, hodnocení</w:t>
      </w:r>
      <w:r w:rsidR="004F2E39" w:rsidRPr="003F2BA7">
        <w:rPr>
          <w:rFonts w:ascii="Arial" w:hAnsi="Arial" w:cs="Arial"/>
        </w:rPr>
        <w:t>, administraci</w:t>
      </w:r>
      <w:r w:rsidRPr="003F2BA7">
        <w:rPr>
          <w:rFonts w:ascii="Arial" w:hAnsi="Arial" w:cs="Arial"/>
          <w:lang w:val="x-none"/>
        </w:rPr>
        <w:t xml:space="preserve"> a monitorování programu</w:t>
      </w:r>
      <w:r w:rsidR="004F2E39" w:rsidRPr="003F2BA7">
        <w:rPr>
          <w:rFonts w:ascii="Arial" w:hAnsi="Arial" w:cs="Arial"/>
        </w:rPr>
        <w:t>,</w:t>
      </w:r>
      <w:r w:rsidRPr="003F2BA7">
        <w:rPr>
          <w:rFonts w:ascii="Arial" w:hAnsi="Arial" w:cs="Arial"/>
          <w:lang w:val="x-none"/>
        </w:rPr>
        <w:t xml:space="preserve"> kontrolách</w:t>
      </w:r>
      <w:r w:rsidR="004F2E39" w:rsidRPr="003F2BA7">
        <w:rPr>
          <w:rFonts w:ascii="Arial" w:hAnsi="Arial" w:cs="Arial"/>
        </w:rPr>
        <w:t xml:space="preserve"> apod.</w:t>
      </w:r>
      <w:r w:rsidR="00441948" w:rsidRPr="003F2BA7">
        <w:rPr>
          <w:rFonts w:ascii="Arial" w:hAnsi="Arial" w:cs="Arial"/>
        </w:rPr>
        <w:t>;</w:t>
      </w:r>
    </w:p>
    <w:p w14:paraId="141A3081" w14:textId="4C56B8F4"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školení, semináře, workshopy</w:t>
      </w:r>
      <w:r w:rsidR="00D9444F" w:rsidRPr="003F2BA7">
        <w:rPr>
          <w:rFonts w:ascii="Arial" w:hAnsi="Arial" w:cs="Arial"/>
        </w:rPr>
        <w:t>, konference</w:t>
      </w:r>
      <w:r w:rsidRPr="003F2BA7">
        <w:rPr>
          <w:rFonts w:ascii="Arial" w:hAnsi="Arial" w:cs="Arial"/>
          <w:lang w:val="x-none"/>
        </w:rPr>
        <w:t xml:space="preserve"> a vzdělávání pracovníků implementačních orgánů</w:t>
      </w:r>
      <w:r w:rsidR="00441948" w:rsidRPr="003F2BA7">
        <w:rPr>
          <w:rFonts w:ascii="Arial" w:hAnsi="Arial" w:cs="Arial"/>
        </w:rPr>
        <w:t>;</w:t>
      </w:r>
    </w:p>
    <w:p w14:paraId="4BC37EEF" w14:textId="36023CF0"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 xml:space="preserve">zasedání </w:t>
      </w:r>
      <w:r w:rsidR="0043744B" w:rsidRPr="003F2BA7">
        <w:rPr>
          <w:rFonts w:ascii="Arial" w:hAnsi="Arial" w:cs="Arial"/>
        </w:rPr>
        <w:t xml:space="preserve">výběrových a </w:t>
      </w:r>
      <w:r w:rsidRPr="003F2BA7">
        <w:rPr>
          <w:rFonts w:ascii="Arial" w:hAnsi="Arial" w:cs="Arial"/>
          <w:lang w:val="x-none"/>
        </w:rPr>
        <w:t>hodnotitelských komisí, včetně nákladů na účast a činnost externích odborníků</w:t>
      </w:r>
      <w:r w:rsidR="00441948" w:rsidRPr="003F2BA7">
        <w:rPr>
          <w:rFonts w:ascii="Arial" w:hAnsi="Arial" w:cs="Arial"/>
        </w:rPr>
        <w:t>;</w:t>
      </w:r>
    </w:p>
    <w:p w14:paraId="25E967E6" w14:textId="1E4BCAD6"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činnost monitorovacího výboru</w:t>
      </w:r>
      <w:r w:rsidR="004F2E39" w:rsidRPr="003F2BA7">
        <w:rPr>
          <w:rFonts w:ascii="Arial" w:hAnsi="Arial" w:cs="Arial"/>
        </w:rPr>
        <w:t>, platforem či pracovních skupin</w:t>
      </w:r>
      <w:r w:rsidRPr="003F2BA7">
        <w:rPr>
          <w:rFonts w:ascii="Arial" w:hAnsi="Arial" w:cs="Arial"/>
          <w:lang w:val="x-none"/>
        </w:rPr>
        <w:t xml:space="preserve"> programu</w:t>
      </w:r>
      <w:r w:rsidR="00441948" w:rsidRPr="003F2BA7">
        <w:rPr>
          <w:rFonts w:ascii="Arial" w:hAnsi="Arial" w:cs="Arial"/>
        </w:rPr>
        <w:t>;</w:t>
      </w:r>
    </w:p>
    <w:p w14:paraId="0643AA91" w14:textId="5B448862"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 xml:space="preserve">zpracování odborných externích posudků, </w:t>
      </w:r>
      <w:r w:rsidR="004F2E39" w:rsidRPr="003F2BA7">
        <w:rPr>
          <w:rFonts w:ascii="Arial" w:hAnsi="Arial" w:cs="Arial"/>
        </w:rPr>
        <w:t xml:space="preserve">právních stanovisek, </w:t>
      </w:r>
      <w:r w:rsidRPr="003F2BA7">
        <w:rPr>
          <w:rFonts w:ascii="Arial" w:hAnsi="Arial" w:cs="Arial"/>
          <w:lang w:val="x-none"/>
        </w:rPr>
        <w:t>analýz a metodik pro posouzení správnosti nastavení a funkčnosti procesních systémů implementace</w:t>
      </w:r>
      <w:r w:rsidR="00441948" w:rsidRPr="003F2BA7">
        <w:rPr>
          <w:rFonts w:ascii="Arial" w:hAnsi="Arial" w:cs="Arial"/>
        </w:rPr>
        <w:t>;</w:t>
      </w:r>
    </w:p>
    <w:p w14:paraId="6CF31F24" w14:textId="437A70FF"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lang w:val="x-none"/>
        </w:rPr>
        <w:t>zpracování dat z jednotného monitorovacího systému pro</w:t>
      </w:r>
      <w:r w:rsidRPr="003F2BA7">
        <w:rPr>
          <w:rFonts w:ascii="Arial" w:hAnsi="Arial" w:cs="Arial"/>
        </w:rPr>
        <w:t xml:space="preserve"> </w:t>
      </w:r>
      <w:r w:rsidRPr="003F2BA7">
        <w:rPr>
          <w:rFonts w:ascii="Arial" w:hAnsi="Arial" w:cs="Arial"/>
          <w:lang w:val="x-none"/>
        </w:rPr>
        <w:t xml:space="preserve">další manažerská rozhodnutí </w:t>
      </w:r>
      <w:r w:rsidR="0043744B" w:rsidRPr="003F2BA7">
        <w:rPr>
          <w:rFonts w:ascii="Arial" w:hAnsi="Arial" w:cs="Arial"/>
        </w:rPr>
        <w:t xml:space="preserve">řídicího </w:t>
      </w:r>
      <w:r w:rsidRPr="003F2BA7">
        <w:rPr>
          <w:rFonts w:ascii="Arial" w:hAnsi="Arial" w:cs="Arial"/>
          <w:lang w:val="x-none"/>
        </w:rPr>
        <w:t xml:space="preserve"> orgánu</w:t>
      </w:r>
      <w:r w:rsidR="00441948" w:rsidRPr="003F2BA7">
        <w:rPr>
          <w:rFonts w:ascii="Arial" w:hAnsi="Arial" w:cs="Arial"/>
        </w:rPr>
        <w:t>;</w:t>
      </w:r>
    </w:p>
    <w:p w14:paraId="45FE9732" w14:textId="26E5E2A3" w:rsidR="005159FA" w:rsidRPr="003F2BA7" w:rsidRDefault="005159FA" w:rsidP="00542450">
      <w:pPr>
        <w:numPr>
          <w:ilvl w:val="1"/>
          <w:numId w:val="26"/>
        </w:numPr>
        <w:overflowPunct/>
        <w:autoSpaceDE/>
        <w:autoSpaceDN/>
        <w:adjustRightInd/>
        <w:spacing w:after="120" w:line="264" w:lineRule="auto"/>
        <w:ind w:left="709"/>
        <w:jc w:val="both"/>
        <w:textAlignment w:val="auto"/>
        <w:rPr>
          <w:rFonts w:ascii="Arial" w:hAnsi="Arial" w:cs="Arial"/>
          <w:lang w:val="x-none"/>
        </w:rPr>
      </w:pPr>
      <w:r w:rsidRPr="003F2BA7">
        <w:rPr>
          <w:rFonts w:ascii="Arial" w:hAnsi="Arial" w:cs="Arial"/>
        </w:rPr>
        <w:t xml:space="preserve">dokončení implementace programového období 2014-2020 </w:t>
      </w:r>
      <w:r w:rsidR="00D82D48" w:rsidRPr="003F2BA7">
        <w:rPr>
          <w:rFonts w:ascii="Arial" w:hAnsi="Arial" w:cs="Arial"/>
          <w:lang w:val="x-none"/>
        </w:rPr>
        <w:t>vč</w:t>
      </w:r>
      <w:r w:rsidR="00D82D48" w:rsidRPr="003F2BA7">
        <w:rPr>
          <w:rFonts w:ascii="Arial" w:hAnsi="Arial" w:cs="Arial"/>
        </w:rPr>
        <w:t>.</w:t>
      </w:r>
      <w:r w:rsidR="00D82D48" w:rsidRPr="003F2BA7">
        <w:rPr>
          <w:rFonts w:ascii="Arial" w:hAnsi="Arial" w:cs="Arial"/>
          <w:lang w:val="x-none"/>
        </w:rPr>
        <w:t xml:space="preserve"> ex-post evaluace OPPI</w:t>
      </w:r>
      <w:r w:rsidR="00D82D48" w:rsidRPr="003F2BA7">
        <w:rPr>
          <w:rFonts w:ascii="Arial" w:hAnsi="Arial" w:cs="Arial"/>
        </w:rPr>
        <w:t xml:space="preserve">K a dalších činností </w:t>
      </w:r>
      <w:r w:rsidRPr="003F2BA7">
        <w:rPr>
          <w:rFonts w:ascii="Arial" w:hAnsi="Arial" w:cs="Arial"/>
        </w:rPr>
        <w:t xml:space="preserve">(např. </w:t>
      </w:r>
      <w:ins w:id="1334" w:author="Juráš Pavel" w:date="2021-05-31T14:24:00Z">
        <w:r w:rsidR="002B7A6B" w:rsidRPr="003F2BA7">
          <w:rPr>
            <w:rFonts w:ascii="Arial" w:hAnsi="Arial" w:cs="Arial"/>
          </w:rPr>
          <w:t xml:space="preserve">veřejnosprávní </w:t>
        </w:r>
      </w:ins>
      <w:r w:rsidRPr="003F2BA7">
        <w:rPr>
          <w:rFonts w:ascii="Arial" w:hAnsi="Arial" w:cs="Arial"/>
        </w:rPr>
        <w:t>kontroly</w:t>
      </w:r>
      <w:del w:id="1335" w:author="Juráš Pavel" w:date="2021-05-31T14:24:00Z">
        <w:r w:rsidRPr="003F2BA7" w:rsidDel="002B7A6B">
          <w:rPr>
            <w:rFonts w:ascii="Arial" w:hAnsi="Arial" w:cs="Arial"/>
          </w:rPr>
          <w:delText xml:space="preserve"> na místě</w:delText>
        </w:r>
      </w:del>
      <w:r w:rsidRPr="003F2BA7">
        <w:rPr>
          <w:rFonts w:ascii="Arial" w:hAnsi="Arial" w:cs="Arial"/>
        </w:rPr>
        <w:t>)</w:t>
      </w:r>
      <w:r w:rsidR="00441948" w:rsidRPr="003F2BA7">
        <w:rPr>
          <w:rFonts w:ascii="Arial" w:hAnsi="Arial" w:cs="Arial"/>
        </w:rPr>
        <w:t>;</w:t>
      </w:r>
    </w:p>
    <w:p w14:paraId="061DAA3D" w14:textId="579F041F" w:rsidR="0043744B" w:rsidRPr="003F2BA7" w:rsidRDefault="00D82D48"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rPr>
        <w:t>i</w:t>
      </w:r>
      <w:proofErr w:type="spellStart"/>
      <w:r w:rsidR="005159FA" w:rsidRPr="003F2BA7">
        <w:rPr>
          <w:rFonts w:ascii="Arial" w:hAnsi="Arial" w:cs="Arial"/>
          <w:lang w:val="x-none"/>
        </w:rPr>
        <w:t>nformování</w:t>
      </w:r>
      <w:proofErr w:type="spellEnd"/>
      <w:r w:rsidR="005159FA" w:rsidRPr="003F2BA7">
        <w:rPr>
          <w:rFonts w:ascii="Arial" w:hAnsi="Arial" w:cs="Arial"/>
          <w:lang w:val="x-none"/>
        </w:rPr>
        <w:t xml:space="preserve"> veřejnosti a komunikace s veřejností</w:t>
      </w:r>
      <w:r w:rsidR="0043744B" w:rsidRPr="003F2BA7">
        <w:rPr>
          <w:rFonts w:ascii="Arial" w:hAnsi="Arial" w:cs="Arial"/>
        </w:rPr>
        <w:t xml:space="preserve">, </w:t>
      </w:r>
      <w:r w:rsidR="0043744B" w:rsidRPr="003F2BA7">
        <w:rPr>
          <w:rFonts w:ascii="Arial" w:hAnsi="Arial" w:cs="Arial"/>
          <w:lang w:val="x-none"/>
        </w:rPr>
        <w:t>propagace programu, semináře, informační akce, komunikace, publicita</w:t>
      </w:r>
      <w:r w:rsidR="004F2E39" w:rsidRPr="003F2BA7">
        <w:rPr>
          <w:rFonts w:ascii="Arial" w:hAnsi="Arial" w:cs="Arial"/>
        </w:rPr>
        <w:t xml:space="preserve"> </w:t>
      </w:r>
      <w:r w:rsidR="004F2E39" w:rsidRPr="003F2BA7">
        <w:rPr>
          <w:rFonts w:ascii="Arial" w:hAnsi="Arial" w:cs="Arial"/>
          <w:bCs/>
        </w:rPr>
        <w:t>(včetně komunikační kampaně, propagace a publicity pro programové období 2028+)</w:t>
      </w:r>
      <w:r w:rsidR="00441948" w:rsidRPr="003F2BA7">
        <w:rPr>
          <w:rFonts w:ascii="Arial" w:hAnsi="Arial" w:cs="Arial"/>
        </w:rPr>
        <w:t>;</w:t>
      </w:r>
    </w:p>
    <w:p w14:paraId="49A8B53B" w14:textId="41F6EAD4" w:rsidR="005159FA" w:rsidRPr="003F2BA7" w:rsidRDefault="005159FA"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lang w:val="x-none"/>
        </w:rPr>
        <w:lastRenderedPageBreak/>
        <w:t>vypracování výzkumných studií a šetření zaměřených na další rozvoj programu</w:t>
      </w:r>
      <w:r w:rsidR="00441948" w:rsidRPr="003F2BA7">
        <w:rPr>
          <w:rFonts w:ascii="Arial" w:hAnsi="Arial" w:cs="Arial"/>
        </w:rPr>
        <w:t>;</w:t>
      </w:r>
    </w:p>
    <w:p w14:paraId="1980ABA8" w14:textId="389B9A30" w:rsidR="005159FA" w:rsidRPr="003F2BA7" w:rsidRDefault="005159FA"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lang w:val="x-none"/>
        </w:rPr>
        <w:t xml:space="preserve">výměna zkušeností, </w:t>
      </w:r>
      <w:proofErr w:type="spellStart"/>
      <w:r w:rsidRPr="003F2BA7">
        <w:rPr>
          <w:rFonts w:ascii="Arial" w:hAnsi="Arial" w:cs="Arial"/>
          <w:lang w:val="x-none"/>
        </w:rPr>
        <w:t>best</w:t>
      </w:r>
      <w:proofErr w:type="spellEnd"/>
      <w:r w:rsidRPr="003F2BA7">
        <w:rPr>
          <w:rFonts w:ascii="Arial" w:hAnsi="Arial" w:cs="Arial"/>
          <w:lang w:val="x-none"/>
        </w:rPr>
        <w:t xml:space="preserve"> </w:t>
      </w:r>
      <w:proofErr w:type="spellStart"/>
      <w:r w:rsidRPr="003F2BA7">
        <w:rPr>
          <w:rFonts w:ascii="Arial" w:hAnsi="Arial" w:cs="Arial"/>
          <w:lang w:val="x-none"/>
        </w:rPr>
        <w:t>practises</w:t>
      </w:r>
      <w:proofErr w:type="spellEnd"/>
      <w:r w:rsidRPr="003F2BA7">
        <w:rPr>
          <w:rFonts w:ascii="Arial" w:hAnsi="Arial" w:cs="Arial"/>
          <w:lang w:val="x-none"/>
        </w:rPr>
        <w:t xml:space="preserve">, </w:t>
      </w:r>
      <w:proofErr w:type="spellStart"/>
      <w:r w:rsidRPr="003F2BA7">
        <w:rPr>
          <w:rFonts w:ascii="Arial" w:hAnsi="Arial" w:cs="Arial"/>
          <w:lang w:val="x-none"/>
        </w:rPr>
        <w:t>networking</w:t>
      </w:r>
      <w:proofErr w:type="spellEnd"/>
      <w:r w:rsidR="00441948" w:rsidRPr="003F2BA7">
        <w:rPr>
          <w:rFonts w:ascii="Arial" w:hAnsi="Arial" w:cs="Arial"/>
        </w:rPr>
        <w:t>;</w:t>
      </w:r>
    </w:p>
    <w:p w14:paraId="7845F876" w14:textId="447705BE" w:rsidR="005159FA" w:rsidRPr="003F2BA7" w:rsidRDefault="005159FA"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lang w:val="x-none"/>
        </w:rPr>
        <w:t>vypracování evaluačních projektů, realizace Evaluačního plánu programu, podpůrných studií a analýz</w:t>
      </w:r>
      <w:r w:rsidR="00441948" w:rsidRPr="003F2BA7">
        <w:rPr>
          <w:rFonts w:ascii="Arial" w:hAnsi="Arial" w:cs="Arial"/>
        </w:rPr>
        <w:t>;</w:t>
      </w:r>
    </w:p>
    <w:p w14:paraId="2F59BC0E" w14:textId="25242FDA" w:rsidR="005159FA" w:rsidRPr="003F2BA7" w:rsidRDefault="005159FA"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lang w:val="x-none"/>
        </w:rPr>
        <w:t>opatření ke snižování administrativní zátěže žadatelů, příjemců a subjektů implementační struktury, poradenství žadatelům o podporu vedoucí ke zvyšování absorpční kapacity programu</w:t>
      </w:r>
      <w:r w:rsidR="00441948" w:rsidRPr="003F2BA7">
        <w:rPr>
          <w:rFonts w:ascii="Arial" w:hAnsi="Arial" w:cs="Arial"/>
        </w:rPr>
        <w:t>;</w:t>
      </w:r>
    </w:p>
    <w:p w14:paraId="20904239" w14:textId="784C9243" w:rsidR="005159FA" w:rsidRPr="003F2BA7" w:rsidRDefault="005159FA"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lang w:val="x-none"/>
        </w:rPr>
        <w:t>konzultační služby a poradenství žadatelům o podporu a potenciálním příjemcům při přípravě projektů</w:t>
      </w:r>
      <w:r w:rsidR="00441948" w:rsidRPr="003F2BA7">
        <w:rPr>
          <w:rFonts w:ascii="Arial" w:hAnsi="Arial" w:cs="Arial"/>
        </w:rPr>
        <w:t>;</w:t>
      </w:r>
    </w:p>
    <w:p w14:paraId="59495614" w14:textId="2C940CE7" w:rsidR="005159FA" w:rsidRPr="003F2BA7" w:rsidRDefault="005159FA"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lang w:val="x-none"/>
        </w:rPr>
        <w:t>pilotní projekty a hodnocení</w:t>
      </w:r>
      <w:r w:rsidR="00441948" w:rsidRPr="003F2BA7">
        <w:rPr>
          <w:rFonts w:ascii="Arial" w:hAnsi="Arial" w:cs="Arial"/>
        </w:rPr>
        <w:t>;</w:t>
      </w:r>
    </w:p>
    <w:p w14:paraId="232F40DF" w14:textId="46BFB76F" w:rsidR="0043744B" w:rsidRPr="003F2BA7" w:rsidRDefault="0043744B" w:rsidP="00112275">
      <w:pPr>
        <w:numPr>
          <w:ilvl w:val="0"/>
          <w:numId w:val="26"/>
        </w:numPr>
        <w:overflowPunct/>
        <w:autoSpaceDE/>
        <w:autoSpaceDN/>
        <w:adjustRightInd/>
        <w:spacing w:after="120" w:line="264" w:lineRule="auto"/>
        <w:jc w:val="both"/>
        <w:textAlignment w:val="auto"/>
        <w:rPr>
          <w:rFonts w:ascii="Arial" w:hAnsi="Arial" w:cs="Arial"/>
          <w:lang w:val="x-none"/>
        </w:rPr>
      </w:pPr>
      <w:r w:rsidRPr="003F2BA7">
        <w:rPr>
          <w:rFonts w:ascii="Arial" w:hAnsi="Arial" w:cs="Arial"/>
        </w:rPr>
        <w:t>příprava programového období 2028+ a souvisejících programových dokumentů vč. potřebných analýz/evaluací či hodnocení SEA a dalších činností (např. registrace domény)</w:t>
      </w:r>
      <w:r w:rsidR="00441948" w:rsidRPr="003F2BA7">
        <w:rPr>
          <w:rFonts w:ascii="Arial" w:hAnsi="Arial" w:cs="Arial"/>
        </w:rPr>
        <w:t>.</w:t>
      </w:r>
    </w:p>
    <w:p w14:paraId="54C5C24C" w14:textId="77777777" w:rsidR="005159FA" w:rsidRPr="003F2BA7" w:rsidRDefault="005159FA" w:rsidP="00194846">
      <w:pPr>
        <w:ind w:left="360"/>
        <w:jc w:val="both"/>
        <w:rPr>
          <w:rFonts w:ascii="Arial" w:hAnsi="Arial" w:cs="Arial"/>
          <w:lang w:val="x-none"/>
        </w:rPr>
      </w:pPr>
    </w:p>
    <w:p w14:paraId="1906AA42" w14:textId="77777777" w:rsidR="00BF0EC0" w:rsidRPr="003F2BA7" w:rsidRDefault="00BF0EC0" w:rsidP="00194846">
      <w:pPr>
        <w:spacing w:after="120" w:line="264" w:lineRule="auto"/>
        <w:jc w:val="both"/>
        <w:rPr>
          <w:rFonts w:ascii="Arial" w:hAnsi="Arial" w:cs="Arial"/>
          <w:b/>
          <w:bCs/>
          <w:i/>
          <w:u w:val="single"/>
        </w:rPr>
      </w:pPr>
      <w:r w:rsidRPr="003F2BA7">
        <w:rPr>
          <w:rFonts w:ascii="Arial" w:hAnsi="Arial" w:cs="Arial"/>
          <w:b/>
          <w:bCs/>
          <w:i/>
          <w:u w:val="single"/>
        </w:rPr>
        <w:t xml:space="preserve">Hlavní cílové skupiny </w:t>
      </w:r>
    </w:p>
    <w:p w14:paraId="5CE96E25" w14:textId="74DD3F56" w:rsidR="005159FA" w:rsidRPr="003F2BA7" w:rsidRDefault="005159FA" w:rsidP="00194846">
      <w:pPr>
        <w:spacing w:after="120" w:line="264" w:lineRule="auto"/>
        <w:jc w:val="both"/>
        <w:rPr>
          <w:rFonts w:ascii="Arial" w:hAnsi="Arial" w:cs="Arial"/>
          <w:bCs/>
        </w:rPr>
      </w:pPr>
      <w:r w:rsidRPr="003F2BA7">
        <w:rPr>
          <w:rFonts w:ascii="Arial" w:hAnsi="Arial" w:cs="Arial"/>
          <w:bCs/>
        </w:rPr>
        <w:t xml:space="preserve">Cílovou skupinu představují </w:t>
      </w:r>
      <w:r w:rsidR="003F7EF6" w:rsidRPr="003F2BA7">
        <w:rPr>
          <w:rFonts w:ascii="Arial" w:hAnsi="Arial" w:cs="Arial"/>
          <w:bCs/>
        </w:rPr>
        <w:t xml:space="preserve">primárně subjekty implementační struktury OP </w:t>
      </w:r>
      <w:r w:rsidR="00E067A2" w:rsidRPr="003F2BA7">
        <w:rPr>
          <w:rFonts w:ascii="Arial" w:hAnsi="Arial" w:cs="Arial"/>
          <w:bCs/>
        </w:rPr>
        <w:t>TA</w:t>
      </w:r>
      <w:r w:rsidR="003F7EF6" w:rsidRPr="003F2BA7">
        <w:rPr>
          <w:rFonts w:ascii="Arial" w:hAnsi="Arial" w:cs="Arial"/>
          <w:bCs/>
        </w:rPr>
        <w:t xml:space="preserve">K, tzn. </w:t>
      </w:r>
      <w:r w:rsidRPr="003F2BA7">
        <w:rPr>
          <w:rFonts w:ascii="Arial" w:hAnsi="Arial" w:cs="Arial"/>
          <w:bCs/>
        </w:rPr>
        <w:t>zaměstnanci řídicího orgánu a zprostředkujícího subjektu v případě z</w:t>
      </w:r>
      <w:r w:rsidRPr="003F2BA7">
        <w:rPr>
          <w:rFonts w:ascii="Arial" w:hAnsi="Arial" w:cs="Arial"/>
          <w:color w:val="000000" w:themeColor="text1"/>
        </w:rPr>
        <w:t>ajištění efektivního řízení a administrace OP</w:t>
      </w:r>
      <w:r w:rsidR="003F7EF6" w:rsidRPr="003F2BA7">
        <w:rPr>
          <w:rFonts w:ascii="Arial" w:hAnsi="Arial" w:cs="Arial"/>
          <w:bCs/>
        </w:rPr>
        <w:t xml:space="preserve">. V případě </w:t>
      </w:r>
      <w:r w:rsidR="003F7EF6" w:rsidRPr="003F2BA7">
        <w:rPr>
          <w:rFonts w:ascii="Arial" w:hAnsi="Arial" w:cs="Arial"/>
          <w:color w:val="000000" w:themeColor="text1"/>
        </w:rPr>
        <w:t>zajištění informovanosti, publicity a absorpční kapacity OP</w:t>
      </w:r>
      <w:r w:rsidR="003F7EF6" w:rsidRPr="003F2BA7">
        <w:rPr>
          <w:rFonts w:ascii="Arial" w:hAnsi="Arial" w:cs="Arial"/>
          <w:bCs/>
        </w:rPr>
        <w:t xml:space="preserve"> se pak jedná </w:t>
      </w:r>
      <w:r w:rsidR="00441948" w:rsidRPr="003F2BA7">
        <w:rPr>
          <w:rFonts w:ascii="Arial" w:hAnsi="Arial" w:cs="Arial"/>
          <w:bCs/>
        </w:rPr>
        <w:t xml:space="preserve">zejména </w:t>
      </w:r>
      <w:r w:rsidR="003F7EF6" w:rsidRPr="003F2BA7">
        <w:rPr>
          <w:rFonts w:ascii="Arial" w:hAnsi="Arial" w:cs="Arial"/>
          <w:bCs/>
        </w:rPr>
        <w:t xml:space="preserve">o </w:t>
      </w:r>
      <w:r w:rsidRPr="003F2BA7">
        <w:rPr>
          <w:rFonts w:ascii="Arial" w:hAnsi="Arial" w:cs="Arial"/>
          <w:bCs/>
        </w:rPr>
        <w:t>veřejnost a potenciální žadatel</w:t>
      </w:r>
      <w:r w:rsidR="003F7EF6" w:rsidRPr="003F2BA7">
        <w:rPr>
          <w:rFonts w:ascii="Arial" w:hAnsi="Arial" w:cs="Arial"/>
          <w:bCs/>
        </w:rPr>
        <w:t>e/příjemc</w:t>
      </w:r>
      <w:r w:rsidR="00441948" w:rsidRPr="003F2BA7">
        <w:rPr>
          <w:rFonts w:ascii="Arial" w:hAnsi="Arial" w:cs="Arial"/>
          <w:bCs/>
        </w:rPr>
        <w:t>e</w:t>
      </w:r>
      <w:r w:rsidRPr="003F2BA7">
        <w:rPr>
          <w:rFonts w:ascii="Arial" w:hAnsi="Arial" w:cs="Arial"/>
          <w:color w:val="000000" w:themeColor="text1"/>
        </w:rPr>
        <w:t>.</w:t>
      </w:r>
    </w:p>
    <w:p w14:paraId="1C072671" w14:textId="77777777" w:rsidR="00BF0EC0" w:rsidRPr="003F2BA7" w:rsidRDefault="00BF0EC0" w:rsidP="009E0F0C">
      <w:pPr>
        <w:rPr>
          <w:rFonts w:ascii="Arial" w:hAnsi="Arial" w:cs="Arial"/>
          <w:b/>
          <w:color w:val="833C0B" w:themeColor="accent2" w:themeShade="80"/>
        </w:rPr>
      </w:pPr>
    </w:p>
    <w:p w14:paraId="4AD5A785" w14:textId="77777777" w:rsidR="00B139E1" w:rsidRPr="003F2BA7" w:rsidRDefault="00B139E1" w:rsidP="00B139E1">
      <w:pPr>
        <w:rPr>
          <w:rFonts w:ascii="Arial" w:hAnsi="Arial" w:cs="Arial"/>
          <w:b/>
          <w:sz w:val="24"/>
          <w:szCs w:val="24"/>
        </w:rPr>
      </w:pPr>
      <w:r w:rsidRPr="003F2BA7">
        <w:rPr>
          <w:rFonts w:ascii="Arial" w:hAnsi="Arial" w:cs="Arial"/>
          <w:b/>
          <w:sz w:val="24"/>
          <w:szCs w:val="24"/>
        </w:rPr>
        <w:t>2.B.1.2 Ukazatele</w:t>
      </w:r>
    </w:p>
    <w:p w14:paraId="018880DF" w14:textId="77777777" w:rsidR="00B139E1" w:rsidRPr="003F2BA7" w:rsidRDefault="00B139E1" w:rsidP="00B139E1">
      <w:pPr>
        <w:rPr>
          <w:rFonts w:ascii="Arial" w:hAnsi="Arial" w:cs="Arial"/>
          <w:b/>
          <w:sz w:val="24"/>
          <w:szCs w:val="24"/>
          <w:u w:val="single"/>
        </w:rPr>
      </w:pPr>
    </w:p>
    <w:p w14:paraId="6CC49F89" w14:textId="77777777" w:rsidR="00B139E1" w:rsidRPr="003F2BA7" w:rsidRDefault="00B139E1" w:rsidP="00B139E1">
      <w:pPr>
        <w:rPr>
          <w:rFonts w:ascii="Arial" w:hAnsi="Arial" w:cs="Arial"/>
          <w:b/>
        </w:rPr>
      </w:pPr>
      <w:r w:rsidRPr="003F2BA7">
        <w:rPr>
          <w:rFonts w:ascii="Arial" w:hAnsi="Arial" w:cs="Arial"/>
          <w:b/>
        </w:rPr>
        <w:t xml:space="preserve">Ukazatele výstupu s odpovídajícími milníky a cíli </w:t>
      </w:r>
    </w:p>
    <w:p w14:paraId="4E293146" w14:textId="77777777" w:rsidR="00B139E1" w:rsidRPr="003F2BA7" w:rsidRDefault="00B139E1" w:rsidP="00B139E1">
      <w:pPr>
        <w:rPr>
          <w:rFonts w:ascii="Arial" w:hAnsi="Arial" w:cs="Arial"/>
          <w:b/>
          <w:u w:val="single"/>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807"/>
        <w:gridCol w:w="1210"/>
        <w:gridCol w:w="821"/>
        <w:gridCol w:w="1648"/>
        <w:gridCol w:w="1301"/>
        <w:gridCol w:w="1026"/>
        <w:gridCol w:w="1134"/>
      </w:tblGrid>
      <w:tr w:rsidR="000C5F94" w:rsidRPr="003F2BA7" w14:paraId="381C3F64" w14:textId="77777777" w:rsidTr="000C5F94">
        <w:trPr>
          <w:trHeight w:val="427"/>
        </w:trPr>
        <w:tc>
          <w:tcPr>
            <w:tcW w:w="5000" w:type="pct"/>
            <w:gridSpan w:val="8"/>
            <w:tcBorders>
              <w:top w:val="single" w:sz="4" w:space="0" w:color="auto"/>
              <w:left w:val="single" w:sz="4" w:space="0" w:color="auto"/>
              <w:bottom w:val="single" w:sz="4" w:space="0" w:color="auto"/>
              <w:right w:val="single" w:sz="4" w:space="0" w:color="auto"/>
            </w:tcBorders>
            <w:shd w:val="clear" w:color="auto" w:fill="99C7F9"/>
          </w:tcPr>
          <w:p w14:paraId="503FBC00" w14:textId="77777777" w:rsidR="000C5F94" w:rsidRPr="003F2BA7" w:rsidRDefault="000C5F94" w:rsidP="00296F0D">
            <w:pPr>
              <w:pStyle w:val="Text1"/>
              <w:spacing w:before="120" w:after="0" w:line="276" w:lineRule="auto"/>
              <w:ind w:left="0"/>
              <w:rPr>
                <w:rFonts w:ascii="Arial" w:hAnsi="Arial" w:cs="Arial"/>
                <w:b/>
                <w:sz w:val="20"/>
                <w:lang w:val="cs-CZ"/>
              </w:rPr>
            </w:pPr>
            <w:r w:rsidRPr="003F2BA7">
              <w:rPr>
                <w:rFonts w:ascii="Arial" w:hAnsi="Arial" w:cs="Arial"/>
                <w:b/>
                <w:sz w:val="20"/>
                <w:lang w:val="cs-CZ"/>
              </w:rPr>
              <w:t>Tabulka 2: Výstupové ukazatele</w:t>
            </w:r>
          </w:p>
        </w:tc>
      </w:tr>
      <w:tr w:rsidR="000C5F94" w:rsidRPr="003F2BA7" w14:paraId="55F4786D" w14:textId="77777777" w:rsidTr="000C5F94">
        <w:trPr>
          <w:trHeight w:val="983"/>
        </w:trPr>
        <w:tc>
          <w:tcPr>
            <w:tcW w:w="548" w:type="pct"/>
            <w:tcBorders>
              <w:top w:val="single" w:sz="4" w:space="0" w:color="auto"/>
              <w:left w:val="single" w:sz="4" w:space="0" w:color="auto"/>
              <w:bottom w:val="single" w:sz="4" w:space="0" w:color="auto"/>
              <w:right w:val="single" w:sz="4" w:space="0" w:color="auto"/>
            </w:tcBorders>
            <w:hideMark/>
          </w:tcPr>
          <w:p w14:paraId="2EB8AEAE"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Priorita</w:t>
            </w:r>
          </w:p>
        </w:tc>
        <w:tc>
          <w:tcPr>
            <w:tcW w:w="452" w:type="pct"/>
            <w:tcBorders>
              <w:top w:val="single" w:sz="4" w:space="0" w:color="auto"/>
              <w:left w:val="single" w:sz="4" w:space="0" w:color="auto"/>
              <w:bottom w:val="single" w:sz="4" w:space="0" w:color="auto"/>
              <w:right w:val="single" w:sz="4" w:space="0" w:color="auto"/>
            </w:tcBorders>
            <w:hideMark/>
          </w:tcPr>
          <w:p w14:paraId="7E120A65"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Fond</w:t>
            </w:r>
          </w:p>
        </w:tc>
        <w:tc>
          <w:tcPr>
            <w:tcW w:w="678" w:type="pct"/>
            <w:tcBorders>
              <w:top w:val="single" w:sz="4" w:space="0" w:color="auto"/>
              <w:left w:val="single" w:sz="4" w:space="0" w:color="auto"/>
              <w:bottom w:val="single" w:sz="4" w:space="0" w:color="auto"/>
              <w:right w:val="single" w:sz="4" w:space="0" w:color="auto"/>
            </w:tcBorders>
            <w:hideMark/>
          </w:tcPr>
          <w:p w14:paraId="1525C5F2"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Kategorie regionu</w:t>
            </w:r>
          </w:p>
        </w:tc>
        <w:tc>
          <w:tcPr>
            <w:tcW w:w="460" w:type="pct"/>
            <w:tcBorders>
              <w:top w:val="single" w:sz="4" w:space="0" w:color="auto"/>
              <w:left w:val="single" w:sz="4" w:space="0" w:color="auto"/>
              <w:bottom w:val="single" w:sz="4" w:space="0" w:color="auto"/>
              <w:right w:val="single" w:sz="4" w:space="0" w:color="auto"/>
            </w:tcBorders>
            <w:hideMark/>
          </w:tcPr>
          <w:p w14:paraId="65279520"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ID</w:t>
            </w:r>
          </w:p>
        </w:tc>
        <w:tc>
          <w:tcPr>
            <w:tcW w:w="923" w:type="pct"/>
            <w:tcBorders>
              <w:top w:val="single" w:sz="4" w:space="0" w:color="auto"/>
              <w:left w:val="single" w:sz="4" w:space="0" w:color="auto"/>
              <w:bottom w:val="single" w:sz="4" w:space="0" w:color="auto"/>
              <w:right w:val="single" w:sz="4" w:space="0" w:color="auto"/>
            </w:tcBorders>
            <w:hideMark/>
          </w:tcPr>
          <w:p w14:paraId="3A90E004"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Ukazatel</w:t>
            </w:r>
          </w:p>
        </w:tc>
        <w:tc>
          <w:tcPr>
            <w:tcW w:w="729" w:type="pct"/>
            <w:tcBorders>
              <w:top w:val="single" w:sz="4" w:space="0" w:color="auto"/>
              <w:left w:val="single" w:sz="4" w:space="0" w:color="auto"/>
              <w:bottom w:val="single" w:sz="4" w:space="0" w:color="auto"/>
              <w:right w:val="single" w:sz="4" w:space="0" w:color="auto"/>
            </w:tcBorders>
            <w:hideMark/>
          </w:tcPr>
          <w:p w14:paraId="62EEC8CD"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Jednotka měření</w:t>
            </w:r>
          </w:p>
        </w:tc>
        <w:tc>
          <w:tcPr>
            <w:tcW w:w="575" w:type="pct"/>
            <w:tcBorders>
              <w:top w:val="single" w:sz="4" w:space="0" w:color="auto"/>
              <w:left w:val="single" w:sz="4" w:space="0" w:color="auto"/>
              <w:bottom w:val="single" w:sz="4" w:space="0" w:color="auto"/>
              <w:right w:val="single" w:sz="4" w:space="0" w:color="auto"/>
            </w:tcBorders>
          </w:tcPr>
          <w:p w14:paraId="7D9A4805"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Milník (2024)</w:t>
            </w:r>
          </w:p>
          <w:p w14:paraId="22C9E912" w14:textId="77777777" w:rsidR="000C5F94" w:rsidRPr="003F2BA7" w:rsidRDefault="000C5F94" w:rsidP="00296F0D">
            <w:pPr>
              <w:pStyle w:val="Text1"/>
              <w:spacing w:after="0" w:line="276" w:lineRule="auto"/>
              <w:ind w:left="0"/>
              <w:jc w:val="center"/>
              <w:rPr>
                <w:rFonts w:ascii="Arial" w:hAnsi="Arial" w:cs="Arial"/>
                <w:b/>
                <w:sz w:val="20"/>
                <w:lang w:val="cs-CZ"/>
              </w:rPr>
            </w:pPr>
          </w:p>
        </w:tc>
        <w:tc>
          <w:tcPr>
            <w:tcW w:w="635" w:type="pct"/>
            <w:tcBorders>
              <w:top w:val="single" w:sz="4" w:space="0" w:color="auto"/>
              <w:left w:val="single" w:sz="4" w:space="0" w:color="auto"/>
              <w:bottom w:val="single" w:sz="4" w:space="0" w:color="auto"/>
              <w:right w:val="single" w:sz="4" w:space="0" w:color="auto"/>
            </w:tcBorders>
          </w:tcPr>
          <w:p w14:paraId="36FF17C1" w14:textId="77777777" w:rsidR="000C5F94" w:rsidRPr="003F2BA7" w:rsidRDefault="000C5F94" w:rsidP="00296F0D">
            <w:pPr>
              <w:pStyle w:val="Text1"/>
              <w:spacing w:after="0" w:line="276" w:lineRule="auto"/>
              <w:ind w:left="0"/>
              <w:jc w:val="center"/>
              <w:rPr>
                <w:rFonts w:ascii="Arial" w:hAnsi="Arial" w:cs="Arial"/>
                <w:b/>
                <w:sz w:val="20"/>
                <w:lang w:val="cs-CZ"/>
              </w:rPr>
            </w:pPr>
            <w:r w:rsidRPr="003F2BA7">
              <w:rPr>
                <w:rFonts w:ascii="Arial" w:hAnsi="Arial" w:cs="Arial"/>
                <w:b/>
                <w:sz w:val="20"/>
                <w:lang w:val="cs-CZ"/>
              </w:rPr>
              <w:t>Cíl (2029)</w:t>
            </w:r>
          </w:p>
          <w:p w14:paraId="733F1423" w14:textId="77777777" w:rsidR="000C5F94" w:rsidRPr="003F2BA7" w:rsidRDefault="000C5F94" w:rsidP="00296F0D">
            <w:pPr>
              <w:pStyle w:val="Text1"/>
              <w:spacing w:after="0" w:line="276" w:lineRule="auto"/>
              <w:ind w:left="0"/>
              <w:jc w:val="center"/>
              <w:rPr>
                <w:rFonts w:ascii="Arial" w:hAnsi="Arial" w:cs="Arial"/>
                <w:b/>
                <w:sz w:val="20"/>
                <w:lang w:val="cs-CZ"/>
              </w:rPr>
            </w:pPr>
          </w:p>
        </w:tc>
      </w:tr>
      <w:tr w:rsidR="000C5F94" w:rsidRPr="003F2BA7" w14:paraId="7711EC9A" w14:textId="77777777" w:rsidTr="000C5F94">
        <w:trPr>
          <w:trHeight w:val="340"/>
        </w:trPr>
        <w:tc>
          <w:tcPr>
            <w:tcW w:w="548" w:type="pct"/>
            <w:tcBorders>
              <w:top w:val="single" w:sz="4" w:space="0" w:color="auto"/>
              <w:left w:val="single" w:sz="4" w:space="0" w:color="auto"/>
              <w:bottom w:val="single" w:sz="4" w:space="0" w:color="auto"/>
              <w:right w:val="single" w:sz="4" w:space="0" w:color="auto"/>
            </w:tcBorders>
          </w:tcPr>
          <w:p w14:paraId="1EBCD53A"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4D4CCD90"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1676EFB2"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6BD64618"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80500</w:t>
            </w:r>
          </w:p>
        </w:tc>
        <w:tc>
          <w:tcPr>
            <w:tcW w:w="923" w:type="pct"/>
            <w:tcBorders>
              <w:top w:val="single" w:sz="4" w:space="0" w:color="auto"/>
              <w:left w:val="single" w:sz="4" w:space="0" w:color="auto"/>
              <w:bottom w:val="single" w:sz="4" w:space="0" w:color="auto"/>
              <w:right w:val="single" w:sz="4" w:space="0" w:color="auto"/>
            </w:tcBorders>
          </w:tcPr>
          <w:p w14:paraId="164BFD09"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napsaných a zveřejněných analytických a strategických dokumentů (vč. evaluačních)</w:t>
            </w:r>
          </w:p>
        </w:tc>
        <w:tc>
          <w:tcPr>
            <w:tcW w:w="729" w:type="pct"/>
            <w:tcBorders>
              <w:top w:val="single" w:sz="4" w:space="0" w:color="auto"/>
              <w:left w:val="single" w:sz="4" w:space="0" w:color="auto"/>
              <w:bottom w:val="single" w:sz="4" w:space="0" w:color="auto"/>
              <w:right w:val="single" w:sz="4" w:space="0" w:color="auto"/>
            </w:tcBorders>
          </w:tcPr>
          <w:p w14:paraId="7C36EE8C"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Dokumenty</w:t>
            </w:r>
          </w:p>
        </w:tc>
        <w:tc>
          <w:tcPr>
            <w:tcW w:w="575" w:type="pct"/>
            <w:tcBorders>
              <w:top w:val="single" w:sz="4" w:space="0" w:color="auto"/>
              <w:left w:val="single" w:sz="4" w:space="0" w:color="auto"/>
              <w:bottom w:val="single" w:sz="4" w:space="0" w:color="auto"/>
              <w:right w:val="single" w:sz="4" w:space="0" w:color="auto"/>
            </w:tcBorders>
          </w:tcPr>
          <w:p w14:paraId="626A7E79" w14:textId="6D4F02EE" w:rsidR="000C5F94" w:rsidRPr="003F2BA7" w:rsidRDefault="00747405" w:rsidP="00296F0D">
            <w:pPr>
              <w:pStyle w:val="Text1"/>
              <w:spacing w:after="0" w:line="276" w:lineRule="auto"/>
              <w:ind w:left="0"/>
              <w:jc w:val="center"/>
              <w:rPr>
                <w:rFonts w:ascii="Arial" w:hAnsi="Arial" w:cs="Arial"/>
                <w:sz w:val="20"/>
                <w:lang w:val="cs-CZ"/>
              </w:rPr>
            </w:pPr>
            <w:ins w:id="1336" w:author="Juráš Pavel" w:date="2021-05-20T11:24:00Z">
              <w:r w:rsidRPr="003F2BA7">
                <w:rPr>
                  <w:rFonts w:ascii="Arial" w:hAnsi="Arial" w:cs="Arial"/>
                  <w:sz w:val="20"/>
                  <w:lang w:val="cs-CZ"/>
                </w:rPr>
                <w:t>2</w:t>
              </w:r>
            </w:ins>
            <w:del w:id="1337" w:author="Juráš Pavel" w:date="2021-05-20T11:24:00Z">
              <w:r w:rsidR="000C5F94" w:rsidRPr="003F2BA7" w:rsidDel="00747405">
                <w:rPr>
                  <w:rFonts w:ascii="Arial" w:hAnsi="Arial" w:cs="Arial"/>
                  <w:sz w:val="20"/>
                  <w:lang w:val="cs-CZ"/>
                </w:rPr>
                <w:delText>1</w:delText>
              </w:r>
            </w:del>
          </w:p>
        </w:tc>
        <w:tc>
          <w:tcPr>
            <w:tcW w:w="635" w:type="pct"/>
            <w:tcBorders>
              <w:top w:val="single" w:sz="4" w:space="0" w:color="auto"/>
              <w:left w:val="single" w:sz="4" w:space="0" w:color="auto"/>
              <w:bottom w:val="single" w:sz="4" w:space="0" w:color="auto"/>
              <w:right w:val="single" w:sz="4" w:space="0" w:color="auto"/>
            </w:tcBorders>
          </w:tcPr>
          <w:p w14:paraId="2A82CD7D" w14:textId="72935AA0" w:rsidR="000C5F94" w:rsidRPr="003F2BA7" w:rsidRDefault="00210F51" w:rsidP="00296F0D">
            <w:pPr>
              <w:pStyle w:val="Text1"/>
              <w:spacing w:after="0" w:line="276" w:lineRule="auto"/>
              <w:ind w:left="0"/>
              <w:jc w:val="center"/>
              <w:rPr>
                <w:rFonts w:ascii="Arial" w:hAnsi="Arial" w:cs="Arial"/>
                <w:sz w:val="20"/>
              </w:rPr>
            </w:pPr>
            <w:r w:rsidRPr="003F2BA7">
              <w:rPr>
                <w:rFonts w:ascii="Arial" w:hAnsi="Arial" w:cs="Arial"/>
                <w:sz w:val="20"/>
              </w:rPr>
              <w:t>9</w:t>
            </w:r>
          </w:p>
        </w:tc>
      </w:tr>
      <w:tr w:rsidR="000C5F94" w:rsidRPr="003F2BA7" w14:paraId="63DFAD20" w14:textId="77777777" w:rsidTr="000C5F94">
        <w:trPr>
          <w:trHeight w:val="340"/>
        </w:trPr>
        <w:tc>
          <w:tcPr>
            <w:tcW w:w="548" w:type="pct"/>
            <w:tcBorders>
              <w:top w:val="single" w:sz="4" w:space="0" w:color="auto"/>
              <w:left w:val="single" w:sz="4" w:space="0" w:color="auto"/>
              <w:bottom w:val="single" w:sz="4" w:space="0" w:color="auto"/>
              <w:right w:val="single" w:sz="4" w:space="0" w:color="auto"/>
            </w:tcBorders>
          </w:tcPr>
          <w:p w14:paraId="05AED8FE"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1FC7444B"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3A93B7AE"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4FFA5E29"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80500</w:t>
            </w:r>
          </w:p>
        </w:tc>
        <w:tc>
          <w:tcPr>
            <w:tcW w:w="923" w:type="pct"/>
            <w:tcBorders>
              <w:top w:val="single" w:sz="4" w:space="0" w:color="auto"/>
              <w:left w:val="single" w:sz="4" w:space="0" w:color="auto"/>
              <w:bottom w:val="single" w:sz="4" w:space="0" w:color="auto"/>
              <w:right w:val="single" w:sz="4" w:space="0" w:color="auto"/>
            </w:tcBorders>
          </w:tcPr>
          <w:p w14:paraId="52FB1D77"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napsaných a zveřejněných analytických a strategických dokumentů (vč. evaluačních)</w:t>
            </w:r>
          </w:p>
        </w:tc>
        <w:tc>
          <w:tcPr>
            <w:tcW w:w="729" w:type="pct"/>
            <w:tcBorders>
              <w:top w:val="single" w:sz="4" w:space="0" w:color="auto"/>
              <w:left w:val="single" w:sz="4" w:space="0" w:color="auto"/>
              <w:bottom w:val="single" w:sz="4" w:space="0" w:color="auto"/>
              <w:right w:val="single" w:sz="4" w:space="0" w:color="auto"/>
            </w:tcBorders>
          </w:tcPr>
          <w:p w14:paraId="06A63E84"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Dokumenty</w:t>
            </w:r>
          </w:p>
        </w:tc>
        <w:tc>
          <w:tcPr>
            <w:tcW w:w="575" w:type="pct"/>
            <w:tcBorders>
              <w:top w:val="single" w:sz="4" w:space="0" w:color="auto"/>
              <w:left w:val="single" w:sz="4" w:space="0" w:color="auto"/>
              <w:bottom w:val="single" w:sz="4" w:space="0" w:color="auto"/>
              <w:right w:val="single" w:sz="4" w:space="0" w:color="auto"/>
            </w:tcBorders>
          </w:tcPr>
          <w:p w14:paraId="32B91117" w14:textId="0B30469F" w:rsidR="000C5F94" w:rsidRPr="003F2BA7" w:rsidRDefault="00747405" w:rsidP="00296F0D">
            <w:pPr>
              <w:pStyle w:val="Text1"/>
              <w:spacing w:after="0" w:line="276" w:lineRule="auto"/>
              <w:ind w:left="0"/>
              <w:jc w:val="center"/>
              <w:rPr>
                <w:rFonts w:ascii="Arial" w:hAnsi="Arial" w:cs="Arial"/>
                <w:sz w:val="20"/>
                <w:lang w:val="cs-CZ"/>
              </w:rPr>
            </w:pPr>
            <w:ins w:id="1338" w:author="Juráš Pavel" w:date="2021-05-20T11:24:00Z">
              <w:r w:rsidRPr="003F2BA7">
                <w:rPr>
                  <w:rFonts w:ascii="Arial" w:hAnsi="Arial" w:cs="Arial"/>
                  <w:sz w:val="20"/>
                  <w:lang w:val="cs-CZ"/>
                </w:rPr>
                <w:t>2</w:t>
              </w:r>
            </w:ins>
            <w:del w:id="1339" w:author="Juráš Pavel" w:date="2021-05-20T11:24:00Z">
              <w:r w:rsidR="000C5F94" w:rsidRPr="003F2BA7" w:rsidDel="00747405">
                <w:rPr>
                  <w:rFonts w:ascii="Arial" w:hAnsi="Arial" w:cs="Arial"/>
                  <w:sz w:val="20"/>
                  <w:lang w:val="cs-CZ"/>
                </w:rPr>
                <w:delText>1</w:delText>
              </w:r>
            </w:del>
          </w:p>
          <w:p w14:paraId="00D16F9C" w14:textId="77777777" w:rsidR="000C5F94" w:rsidRPr="003F2BA7" w:rsidRDefault="000C5F94" w:rsidP="00296F0D">
            <w:pPr>
              <w:pStyle w:val="Text1"/>
              <w:spacing w:after="0" w:line="276" w:lineRule="auto"/>
              <w:ind w:left="0"/>
              <w:jc w:val="center"/>
              <w:rPr>
                <w:rFonts w:ascii="Arial" w:hAnsi="Arial" w:cs="Arial"/>
                <w:sz w:val="20"/>
                <w:lang w:val="cs-CZ"/>
              </w:rPr>
            </w:pPr>
          </w:p>
        </w:tc>
        <w:tc>
          <w:tcPr>
            <w:tcW w:w="635" w:type="pct"/>
            <w:tcBorders>
              <w:top w:val="single" w:sz="4" w:space="0" w:color="auto"/>
              <w:left w:val="single" w:sz="4" w:space="0" w:color="auto"/>
              <w:bottom w:val="single" w:sz="4" w:space="0" w:color="auto"/>
              <w:right w:val="single" w:sz="4" w:space="0" w:color="auto"/>
            </w:tcBorders>
          </w:tcPr>
          <w:p w14:paraId="7DB35563" w14:textId="4BB12CE4" w:rsidR="000C5F94" w:rsidRPr="003F2BA7" w:rsidRDefault="00210F51" w:rsidP="00296F0D">
            <w:pPr>
              <w:pStyle w:val="Text1"/>
              <w:spacing w:after="0" w:line="276" w:lineRule="auto"/>
              <w:ind w:left="0"/>
              <w:jc w:val="center"/>
              <w:rPr>
                <w:rFonts w:ascii="Arial" w:hAnsi="Arial" w:cs="Arial"/>
                <w:sz w:val="20"/>
              </w:rPr>
            </w:pPr>
            <w:r w:rsidRPr="003F2BA7">
              <w:rPr>
                <w:rFonts w:ascii="Arial" w:hAnsi="Arial" w:cs="Arial"/>
                <w:sz w:val="20"/>
              </w:rPr>
              <w:t>11</w:t>
            </w:r>
          </w:p>
        </w:tc>
      </w:tr>
      <w:tr w:rsidR="000C5F94" w:rsidRPr="003F2BA7" w14:paraId="146767A2"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17019B3D"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33AD3B3E"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17C68953"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368EF9CA"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80901</w:t>
            </w:r>
          </w:p>
        </w:tc>
        <w:tc>
          <w:tcPr>
            <w:tcW w:w="923" w:type="pct"/>
            <w:tcBorders>
              <w:top w:val="single" w:sz="4" w:space="0" w:color="auto"/>
              <w:left w:val="single" w:sz="4" w:space="0" w:color="auto"/>
              <w:bottom w:val="single" w:sz="4" w:space="0" w:color="auto"/>
              <w:right w:val="single" w:sz="4" w:space="0" w:color="auto"/>
            </w:tcBorders>
          </w:tcPr>
          <w:p w14:paraId="26117C8C"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uskutečněných kontrol na místě</w:t>
            </w:r>
          </w:p>
        </w:tc>
        <w:tc>
          <w:tcPr>
            <w:tcW w:w="729" w:type="pct"/>
            <w:tcBorders>
              <w:top w:val="single" w:sz="4" w:space="0" w:color="auto"/>
              <w:left w:val="single" w:sz="4" w:space="0" w:color="auto"/>
              <w:bottom w:val="single" w:sz="4" w:space="0" w:color="auto"/>
              <w:right w:val="single" w:sz="4" w:space="0" w:color="auto"/>
            </w:tcBorders>
          </w:tcPr>
          <w:p w14:paraId="07E3C940"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Kontroly</w:t>
            </w:r>
          </w:p>
        </w:tc>
        <w:tc>
          <w:tcPr>
            <w:tcW w:w="575" w:type="pct"/>
            <w:tcBorders>
              <w:top w:val="single" w:sz="4" w:space="0" w:color="auto"/>
              <w:left w:val="single" w:sz="4" w:space="0" w:color="auto"/>
              <w:bottom w:val="single" w:sz="4" w:space="0" w:color="auto"/>
              <w:right w:val="single" w:sz="4" w:space="0" w:color="auto"/>
            </w:tcBorders>
          </w:tcPr>
          <w:p w14:paraId="48AC4D2E" w14:textId="09B4F9F1" w:rsidR="000C5F94" w:rsidRPr="003F2BA7" w:rsidRDefault="00747405" w:rsidP="00296F0D">
            <w:pPr>
              <w:pStyle w:val="Text1"/>
              <w:spacing w:after="0" w:line="276" w:lineRule="auto"/>
              <w:ind w:left="0"/>
              <w:jc w:val="center"/>
              <w:rPr>
                <w:rFonts w:ascii="Arial" w:hAnsi="Arial" w:cs="Arial"/>
                <w:sz w:val="20"/>
                <w:lang w:val="cs-CZ"/>
              </w:rPr>
            </w:pPr>
            <w:ins w:id="1340" w:author="Juráš Pavel" w:date="2021-05-20T11:24:00Z">
              <w:r w:rsidRPr="003F2BA7">
                <w:rPr>
                  <w:rFonts w:ascii="Arial" w:hAnsi="Arial" w:cs="Arial"/>
                  <w:sz w:val="20"/>
                  <w:lang w:val="cs-CZ"/>
                </w:rPr>
                <w:t>98</w:t>
              </w:r>
            </w:ins>
            <w:del w:id="1341" w:author="Juráš Pavel" w:date="2021-05-20T11:24:00Z">
              <w:r w:rsidR="00872B90" w:rsidRPr="003F2BA7" w:rsidDel="00747405">
                <w:rPr>
                  <w:rFonts w:ascii="Arial" w:hAnsi="Arial" w:cs="Arial"/>
                  <w:sz w:val="20"/>
                  <w:lang w:val="cs-CZ"/>
                </w:rPr>
                <w:delText>51</w:delText>
              </w:r>
            </w:del>
          </w:p>
        </w:tc>
        <w:tc>
          <w:tcPr>
            <w:tcW w:w="635" w:type="pct"/>
            <w:tcBorders>
              <w:top w:val="single" w:sz="4" w:space="0" w:color="auto"/>
              <w:left w:val="single" w:sz="4" w:space="0" w:color="auto"/>
              <w:bottom w:val="single" w:sz="4" w:space="0" w:color="auto"/>
              <w:right w:val="single" w:sz="4" w:space="0" w:color="auto"/>
            </w:tcBorders>
          </w:tcPr>
          <w:p w14:paraId="1519A8A4" w14:textId="31C36F05" w:rsidR="000C5F94" w:rsidRPr="003F2BA7" w:rsidRDefault="00872B90" w:rsidP="00296F0D">
            <w:pPr>
              <w:pStyle w:val="Text1"/>
              <w:spacing w:after="0" w:line="276" w:lineRule="auto"/>
              <w:ind w:left="0"/>
              <w:jc w:val="center"/>
              <w:rPr>
                <w:rFonts w:ascii="Arial" w:hAnsi="Arial" w:cs="Arial"/>
                <w:sz w:val="20"/>
              </w:rPr>
            </w:pPr>
            <w:r w:rsidRPr="003F2BA7">
              <w:rPr>
                <w:rFonts w:ascii="Arial" w:hAnsi="Arial" w:cs="Arial"/>
                <w:sz w:val="20"/>
              </w:rPr>
              <w:t>516</w:t>
            </w:r>
          </w:p>
        </w:tc>
      </w:tr>
      <w:tr w:rsidR="000C5F94" w:rsidRPr="003F2BA7" w14:paraId="41D911D1"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5DFF7356"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2BF8A101"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7C457961"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104E6C29"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80901</w:t>
            </w:r>
          </w:p>
        </w:tc>
        <w:tc>
          <w:tcPr>
            <w:tcW w:w="923" w:type="pct"/>
            <w:tcBorders>
              <w:top w:val="single" w:sz="4" w:space="0" w:color="auto"/>
              <w:left w:val="single" w:sz="4" w:space="0" w:color="auto"/>
              <w:bottom w:val="single" w:sz="4" w:space="0" w:color="auto"/>
              <w:right w:val="single" w:sz="4" w:space="0" w:color="auto"/>
            </w:tcBorders>
          </w:tcPr>
          <w:p w14:paraId="2B98265B"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uskutečněných kontrol na místě</w:t>
            </w:r>
          </w:p>
        </w:tc>
        <w:tc>
          <w:tcPr>
            <w:tcW w:w="729" w:type="pct"/>
            <w:tcBorders>
              <w:top w:val="single" w:sz="4" w:space="0" w:color="auto"/>
              <w:left w:val="single" w:sz="4" w:space="0" w:color="auto"/>
              <w:bottom w:val="single" w:sz="4" w:space="0" w:color="auto"/>
              <w:right w:val="single" w:sz="4" w:space="0" w:color="auto"/>
            </w:tcBorders>
          </w:tcPr>
          <w:p w14:paraId="07043326"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Kontroly</w:t>
            </w:r>
          </w:p>
        </w:tc>
        <w:tc>
          <w:tcPr>
            <w:tcW w:w="575" w:type="pct"/>
            <w:tcBorders>
              <w:top w:val="single" w:sz="4" w:space="0" w:color="auto"/>
              <w:left w:val="single" w:sz="4" w:space="0" w:color="auto"/>
              <w:bottom w:val="single" w:sz="4" w:space="0" w:color="auto"/>
              <w:right w:val="single" w:sz="4" w:space="0" w:color="auto"/>
            </w:tcBorders>
          </w:tcPr>
          <w:p w14:paraId="472AF439" w14:textId="7DB4DFA4" w:rsidR="000C5F94" w:rsidRPr="003F2BA7" w:rsidRDefault="00747405" w:rsidP="00296F0D">
            <w:pPr>
              <w:pStyle w:val="Text1"/>
              <w:spacing w:after="0" w:line="276" w:lineRule="auto"/>
              <w:ind w:left="0"/>
              <w:jc w:val="center"/>
              <w:rPr>
                <w:rFonts w:ascii="Arial" w:hAnsi="Arial" w:cs="Arial"/>
                <w:sz w:val="20"/>
                <w:lang w:val="cs-CZ"/>
              </w:rPr>
            </w:pPr>
            <w:ins w:id="1342" w:author="Juráš Pavel" w:date="2021-05-20T11:24:00Z">
              <w:r w:rsidRPr="003F2BA7">
                <w:rPr>
                  <w:rFonts w:ascii="Arial" w:hAnsi="Arial" w:cs="Arial"/>
                  <w:sz w:val="20"/>
                  <w:lang w:val="cs-CZ"/>
                </w:rPr>
                <w:t>109</w:t>
              </w:r>
            </w:ins>
            <w:del w:id="1343" w:author="Juráš Pavel" w:date="2021-05-20T11:24:00Z">
              <w:r w:rsidR="00872B90" w:rsidRPr="003F2BA7" w:rsidDel="00747405">
                <w:rPr>
                  <w:rFonts w:ascii="Arial" w:hAnsi="Arial" w:cs="Arial"/>
                  <w:sz w:val="20"/>
                  <w:lang w:val="cs-CZ"/>
                </w:rPr>
                <w:delText>57</w:delText>
              </w:r>
            </w:del>
          </w:p>
        </w:tc>
        <w:tc>
          <w:tcPr>
            <w:tcW w:w="635" w:type="pct"/>
            <w:tcBorders>
              <w:top w:val="single" w:sz="4" w:space="0" w:color="auto"/>
              <w:left w:val="single" w:sz="4" w:space="0" w:color="auto"/>
              <w:bottom w:val="single" w:sz="4" w:space="0" w:color="auto"/>
              <w:right w:val="single" w:sz="4" w:space="0" w:color="auto"/>
            </w:tcBorders>
          </w:tcPr>
          <w:p w14:paraId="55E80A1E" w14:textId="77167C87" w:rsidR="000C5F94" w:rsidRPr="003F2BA7" w:rsidRDefault="00872B90" w:rsidP="00296F0D">
            <w:pPr>
              <w:pStyle w:val="Text1"/>
              <w:spacing w:after="0" w:line="276" w:lineRule="auto"/>
              <w:ind w:left="0"/>
              <w:jc w:val="center"/>
              <w:rPr>
                <w:rFonts w:ascii="Arial" w:hAnsi="Arial" w:cs="Arial"/>
                <w:sz w:val="20"/>
              </w:rPr>
            </w:pPr>
            <w:r w:rsidRPr="003F2BA7">
              <w:rPr>
                <w:rFonts w:ascii="Arial" w:hAnsi="Arial" w:cs="Arial"/>
                <w:sz w:val="20"/>
              </w:rPr>
              <w:t>57</w:t>
            </w:r>
            <w:r w:rsidR="00210F51" w:rsidRPr="003F2BA7">
              <w:rPr>
                <w:rFonts w:ascii="Arial" w:hAnsi="Arial" w:cs="Arial"/>
                <w:sz w:val="20"/>
              </w:rPr>
              <w:t>6</w:t>
            </w:r>
          </w:p>
        </w:tc>
      </w:tr>
      <w:tr w:rsidR="000C5F94" w:rsidRPr="003F2BA7" w14:paraId="3741FD63"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3F8D4E80"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lastRenderedPageBreak/>
              <w:t>6</w:t>
            </w:r>
          </w:p>
        </w:tc>
        <w:tc>
          <w:tcPr>
            <w:tcW w:w="452" w:type="pct"/>
            <w:tcBorders>
              <w:top w:val="single" w:sz="4" w:space="0" w:color="auto"/>
              <w:left w:val="single" w:sz="4" w:space="0" w:color="auto"/>
              <w:bottom w:val="single" w:sz="4" w:space="0" w:color="auto"/>
              <w:right w:val="single" w:sz="4" w:space="0" w:color="auto"/>
            </w:tcBorders>
          </w:tcPr>
          <w:p w14:paraId="2B095A98"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20E547BF"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16FE2BA7"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82000</w:t>
            </w:r>
          </w:p>
        </w:tc>
        <w:tc>
          <w:tcPr>
            <w:tcW w:w="923" w:type="pct"/>
            <w:tcBorders>
              <w:top w:val="single" w:sz="4" w:space="0" w:color="auto"/>
              <w:left w:val="single" w:sz="4" w:space="0" w:color="auto"/>
              <w:bottom w:val="single" w:sz="4" w:space="0" w:color="auto"/>
              <w:right w:val="single" w:sz="4" w:space="0" w:color="auto"/>
            </w:tcBorders>
          </w:tcPr>
          <w:p w14:paraId="2FDD612A"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uskutečněných školení, seminářů, workshopů a konferencí</w:t>
            </w:r>
          </w:p>
        </w:tc>
        <w:tc>
          <w:tcPr>
            <w:tcW w:w="729" w:type="pct"/>
            <w:tcBorders>
              <w:top w:val="single" w:sz="4" w:space="0" w:color="auto"/>
              <w:left w:val="single" w:sz="4" w:space="0" w:color="auto"/>
              <w:bottom w:val="single" w:sz="4" w:space="0" w:color="auto"/>
              <w:right w:val="single" w:sz="4" w:space="0" w:color="auto"/>
            </w:tcBorders>
          </w:tcPr>
          <w:p w14:paraId="5AE54446"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Aktivity</w:t>
            </w:r>
          </w:p>
        </w:tc>
        <w:tc>
          <w:tcPr>
            <w:tcW w:w="575" w:type="pct"/>
            <w:tcBorders>
              <w:top w:val="single" w:sz="4" w:space="0" w:color="auto"/>
              <w:left w:val="single" w:sz="4" w:space="0" w:color="auto"/>
              <w:bottom w:val="single" w:sz="4" w:space="0" w:color="auto"/>
              <w:right w:val="single" w:sz="4" w:space="0" w:color="auto"/>
            </w:tcBorders>
          </w:tcPr>
          <w:p w14:paraId="28791E3A" w14:textId="259487A6" w:rsidR="000C5F94" w:rsidRPr="003F2BA7" w:rsidRDefault="00747405" w:rsidP="00296F0D">
            <w:pPr>
              <w:pStyle w:val="Text1"/>
              <w:spacing w:after="0" w:line="276" w:lineRule="auto"/>
              <w:ind w:left="0"/>
              <w:jc w:val="center"/>
              <w:rPr>
                <w:rFonts w:ascii="Arial" w:hAnsi="Arial" w:cs="Arial"/>
                <w:sz w:val="20"/>
                <w:lang w:val="cs-CZ"/>
              </w:rPr>
            </w:pPr>
            <w:ins w:id="1344" w:author="Juráš Pavel" w:date="2021-05-20T11:24:00Z">
              <w:r w:rsidRPr="003F2BA7">
                <w:rPr>
                  <w:rFonts w:ascii="Arial" w:hAnsi="Arial" w:cs="Arial"/>
                  <w:sz w:val="20"/>
                  <w:lang w:val="cs-CZ"/>
                </w:rPr>
                <w:t>72</w:t>
              </w:r>
            </w:ins>
            <w:del w:id="1345" w:author="Juráš Pavel" w:date="2021-05-20T11:24:00Z">
              <w:r w:rsidR="00872B90" w:rsidRPr="003F2BA7" w:rsidDel="00747405">
                <w:rPr>
                  <w:rFonts w:ascii="Arial" w:hAnsi="Arial" w:cs="Arial"/>
                  <w:sz w:val="20"/>
                  <w:lang w:val="cs-CZ"/>
                </w:rPr>
                <w:delText>41</w:delText>
              </w:r>
            </w:del>
          </w:p>
        </w:tc>
        <w:tc>
          <w:tcPr>
            <w:tcW w:w="635" w:type="pct"/>
            <w:tcBorders>
              <w:top w:val="single" w:sz="4" w:space="0" w:color="auto"/>
              <w:left w:val="single" w:sz="4" w:space="0" w:color="auto"/>
              <w:bottom w:val="single" w:sz="4" w:space="0" w:color="auto"/>
              <w:right w:val="single" w:sz="4" w:space="0" w:color="auto"/>
            </w:tcBorders>
          </w:tcPr>
          <w:p w14:paraId="49896705" w14:textId="7C13F6FB" w:rsidR="000C5F94" w:rsidRPr="003F2BA7" w:rsidRDefault="00210F51" w:rsidP="00296F0D">
            <w:pPr>
              <w:pStyle w:val="Text1"/>
              <w:spacing w:after="0" w:line="276" w:lineRule="auto"/>
              <w:ind w:left="0"/>
              <w:jc w:val="center"/>
              <w:rPr>
                <w:rFonts w:ascii="Arial" w:hAnsi="Arial" w:cs="Arial"/>
                <w:sz w:val="20"/>
              </w:rPr>
            </w:pPr>
            <w:r w:rsidRPr="003F2BA7">
              <w:rPr>
                <w:rFonts w:ascii="Arial" w:hAnsi="Arial" w:cs="Arial"/>
                <w:sz w:val="20"/>
              </w:rPr>
              <w:t>378</w:t>
            </w:r>
          </w:p>
        </w:tc>
      </w:tr>
      <w:tr w:rsidR="000C5F94" w:rsidRPr="003F2BA7" w14:paraId="31614B26"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79A29F3F"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6EC41D62"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74A82F36"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73281922"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82000</w:t>
            </w:r>
          </w:p>
        </w:tc>
        <w:tc>
          <w:tcPr>
            <w:tcW w:w="923" w:type="pct"/>
            <w:tcBorders>
              <w:top w:val="single" w:sz="4" w:space="0" w:color="auto"/>
              <w:left w:val="single" w:sz="4" w:space="0" w:color="auto"/>
              <w:bottom w:val="single" w:sz="4" w:space="0" w:color="auto"/>
              <w:right w:val="single" w:sz="4" w:space="0" w:color="auto"/>
            </w:tcBorders>
          </w:tcPr>
          <w:p w14:paraId="64592A8E"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uskutečněných školení, seminářů, workshopů a konferencí</w:t>
            </w:r>
          </w:p>
        </w:tc>
        <w:tc>
          <w:tcPr>
            <w:tcW w:w="729" w:type="pct"/>
            <w:tcBorders>
              <w:top w:val="single" w:sz="4" w:space="0" w:color="auto"/>
              <w:left w:val="single" w:sz="4" w:space="0" w:color="auto"/>
              <w:bottom w:val="single" w:sz="4" w:space="0" w:color="auto"/>
              <w:right w:val="single" w:sz="4" w:space="0" w:color="auto"/>
            </w:tcBorders>
          </w:tcPr>
          <w:p w14:paraId="4BC27781"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Aktivity</w:t>
            </w:r>
          </w:p>
        </w:tc>
        <w:tc>
          <w:tcPr>
            <w:tcW w:w="575" w:type="pct"/>
            <w:tcBorders>
              <w:top w:val="single" w:sz="4" w:space="0" w:color="auto"/>
              <w:left w:val="single" w:sz="4" w:space="0" w:color="auto"/>
              <w:bottom w:val="single" w:sz="4" w:space="0" w:color="auto"/>
              <w:right w:val="single" w:sz="4" w:space="0" w:color="auto"/>
            </w:tcBorders>
          </w:tcPr>
          <w:p w14:paraId="7E6F7B9B" w14:textId="6F4DC06B" w:rsidR="000C5F94" w:rsidRPr="003F2BA7" w:rsidRDefault="00747405" w:rsidP="00296F0D">
            <w:pPr>
              <w:pStyle w:val="Text1"/>
              <w:spacing w:after="0" w:line="276" w:lineRule="auto"/>
              <w:ind w:left="0"/>
              <w:jc w:val="center"/>
              <w:rPr>
                <w:rFonts w:ascii="Arial" w:hAnsi="Arial" w:cs="Arial"/>
                <w:sz w:val="20"/>
                <w:lang w:val="cs-CZ"/>
              </w:rPr>
            </w:pPr>
            <w:ins w:id="1346" w:author="Juráš Pavel" w:date="2021-05-20T11:24:00Z">
              <w:r w:rsidRPr="003F2BA7">
                <w:rPr>
                  <w:rFonts w:ascii="Arial" w:hAnsi="Arial" w:cs="Arial"/>
                  <w:sz w:val="20"/>
                  <w:lang w:val="cs-CZ"/>
                </w:rPr>
                <w:t>80</w:t>
              </w:r>
            </w:ins>
            <w:del w:id="1347" w:author="Juráš Pavel" w:date="2021-05-20T11:24:00Z">
              <w:r w:rsidR="00872B90" w:rsidRPr="003F2BA7" w:rsidDel="00747405">
                <w:rPr>
                  <w:rFonts w:ascii="Arial" w:hAnsi="Arial" w:cs="Arial"/>
                  <w:sz w:val="20"/>
                  <w:lang w:val="cs-CZ"/>
                </w:rPr>
                <w:delText>44</w:delText>
              </w:r>
            </w:del>
          </w:p>
        </w:tc>
        <w:tc>
          <w:tcPr>
            <w:tcW w:w="635" w:type="pct"/>
            <w:tcBorders>
              <w:top w:val="single" w:sz="4" w:space="0" w:color="auto"/>
              <w:left w:val="single" w:sz="4" w:space="0" w:color="auto"/>
              <w:bottom w:val="single" w:sz="4" w:space="0" w:color="auto"/>
              <w:right w:val="single" w:sz="4" w:space="0" w:color="auto"/>
            </w:tcBorders>
          </w:tcPr>
          <w:p w14:paraId="15E5F128" w14:textId="1F670C89" w:rsidR="000C5F94" w:rsidRPr="003F2BA7" w:rsidRDefault="00872B90" w:rsidP="00296F0D">
            <w:pPr>
              <w:pStyle w:val="Text1"/>
              <w:spacing w:after="0" w:line="276" w:lineRule="auto"/>
              <w:ind w:left="0"/>
              <w:jc w:val="center"/>
              <w:rPr>
                <w:rFonts w:ascii="Arial" w:hAnsi="Arial" w:cs="Arial"/>
                <w:sz w:val="20"/>
              </w:rPr>
            </w:pPr>
            <w:r w:rsidRPr="003F2BA7">
              <w:rPr>
                <w:rFonts w:ascii="Arial" w:hAnsi="Arial" w:cs="Arial"/>
                <w:sz w:val="20"/>
              </w:rPr>
              <w:t>4</w:t>
            </w:r>
            <w:r w:rsidR="00F54AE7" w:rsidRPr="003F2BA7">
              <w:rPr>
                <w:rFonts w:ascii="Arial" w:hAnsi="Arial" w:cs="Arial"/>
                <w:sz w:val="20"/>
              </w:rPr>
              <w:t>22</w:t>
            </w:r>
          </w:p>
        </w:tc>
      </w:tr>
      <w:tr w:rsidR="000C5F94" w:rsidRPr="003F2BA7" w14:paraId="1CC56DD3"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7C8CAC72"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3BC081BB"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633DC78F"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541DB6FA"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82500</w:t>
            </w:r>
          </w:p>
        </w:tc>
        <w:tc>
          <w:tcPr>
            <w:tcW w:w="923" w:type="pct"/>
            <w:tcBorders>
              <w:top w:val="single" w:sz="4" w:space="0" w:color="auto"/>
              <w:left w:val="single" w:sz="4" w:space="0" w:color="auto"/>
              <w:bottom w:val="single" w:sz="4" w:space="0" w:color="auto"/>
              <w:right w:val="single" w:sz="4" w:space="0" w:color="auto"/>
            </w:tcBorders>
          </w:tcPr>
          <w:p w14:paraId="13018298"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pracovních míst financovaných z programu</w:t>
            </w:r>
          </w:p>
        </w:tc>
        <w:tc>
          <w:tcPr>
            <w:tcW w:w="729" w:type="pct"/>
            <w:tcBorders>
              <w:top w:val="single" w:sz="4" w:space="0" w:color="auto"/>
              <w:left w:val="single" w:sz="4" w:space="0" w:color="auto"/>
              <w:bottom w:val="single" w:sz="4" w:space="0" w:color="auto"/>
              <w:right w:val="single" w:sz="4" w:space="0" w:color="auto"/>
            </w:tcBorders>
          </w:tcPr>
          <w:p w14:paraId="3BFBB8AB"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FTE</w:t>
            </w:r>
          </w:p>
        </w:tc>
        <w:tc>
          <w:tcPr>
            <w:tcW w:w="575" w:type="pct"/>
            <w:tcBorders>
              <w:top w:val="single" w:sz="4" w:space="0" w:color="auto"/>
              <w:left w:val="single" w:sz="4" w:space="0" w:color="auto"/>
              <w:bottom w:val="single" w:sz="4" w:space="0" w:color="auto"/>
              <w:right w:val="single" w:sz="4" w:space="0" w:color="auto"/>
            </w:tcBorders>
          </w:tcPr>
          <w:p w14:paraId="42E83B7B"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176</w:t>
            </w:r>
          </w:p>
        </w:tc>
        <w:tc>
          <w:tcPr>
            <w:tcW w:w="635" w:type="pct"/>
            <w:tcBorders>
              <w:top w:val="single" w:sz="4" w:space="0" w:color="auto"/>
              <w:left w:val="single" w:sz="4" w:space="0" w:color="auto"/>
              <w:bottom w:val="single" w:sz="4" w:space="0" w:color="auto"/>
              <w:right w:val="single" w:sz="4" w:space="0" w:color="auto"/>
            </w:tcBorders>
          </w:tcPr>
          <w:p w14:paraId="623EC2D6"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176</w:t>
            </w:r>
          </w:p>
        </w:tc>
      </w:tr>
      <w:tr w:rsidR="000C5F94" w:rsidRPr="003F2BA7" w14:paraId="7FB0AC9D"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5D130893"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3E3CCFD6"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3DFE15D1"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5797BAEE"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82500</w:t>
            </w:r>
          </w:p>
        </w:tc>
        <w:tc>
          <w:tcPr>
            <w:tcW w:w="923" w:type="pct"/>
            <w:tcBorders>
              <w:top w:val="single" w:sz="4" w:space="0" w:color="auto"/>
              <w:left w:val="single" w:sz="4" w:space="0" w:color="auto"/>
              <w:bottom w:val="single" w:sz="4" w:space="0" w:color="auto"/>
              <w:right w:val="single" w:sz="4" w:space="0" w:color="auto"/>
            </w:tcBorders>
          </w:tcPr>
          <w:p w14:paraId="72EB2BA7"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Počet pracovních míst financovaných z programu</w:t>
            </w:r>
          </w:p>
        </w:tc>
        <w:tc>
          <w:tcPr>
            <w:tcW w:w="729" w:type="pct"/>
            <w:tcBorders>
              <w:top w:val="single" w:sz="4" w:space="0" w:color="auto"/>
              <w:left w:val="single" w:sz="4" w:space="0" w:color="auto"/>
              <w:bottom w:val="single" w:sz="4" w:space="0" w:color="auto"/>
              <w:right w:val="single" w:sz="4" w:space="0" w:color="auto"/>
            </w:tcBorders>
          </w:tcPr>
          <w:p w14:paraId="42F694C9"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FTE</w:t>
            </w:r>
          </w:p>
        </w:tc>
        <w:tc>
          <w:tcPr>
            <w:tcW w:w="575" w:type="pct"/>
            <w:tcBorders>
              <w:top w:val="single" w:sz="4" w:space="0" w:color="auto"/>
              <w:left w:val="single" w:sz="4" w:space="0" w:color="auto"/>
              <w:bottom w:val="single" w:sz="4" w:space="0" w:color="auto"/>
              <w:right w:val="single" w:sz="4" w:space="0" w:color="auto"/>
            </w:tcBorders>
          </w:tcPr>
          <w:p w14:paraId="08B6CB40" w14:textId="77777777" w:rsidR="000C5F94" w:rsidRPr="003F2BA7" w:rsidRDefault="000C5F94" w:rsidP="00296F0D">
            <w:pPr>
              <w:pStyle w:val="Text1"/>
              <w:spacing w:after="0" w:line="276" w:lineRule="auto"/>
              <w:ind w:left="0"/>
              <w:jc w:val="center"/>
              <w:rPr>
                <w:rFonts w:ascii="Arial" w:hAnsi="Arial" w:cs="Arial"/>
                <w:sz w:val="20"/>
                <w:lang w:val="cs-CZ"/>
              </w:rPr>
            </w:pPr>
            <w:r w:rsidRPr="003F2BA7">
              <w:rPr>
                <w:rFonts w:ascii="Arial" w:hAnsi="Arial" w:cs="Arial"/>
                <w:sz w:val="20"/>
                <w:lang w:val="cs-CZ"/>
              </w:rPr>
              <w:t>196</w:t>
            </w:r>
          </w:p>
        </w:tc>
        <w:tc>
          <w:tcPr>
            <w:tcW w:w="635" w:type="pct"/>
            <w:tcBorders>
              <w:top w:val="single" w:sz="4" w:space="0" w:color="auto"/>
              <w:left w:val="single" w:sz="4" w:space="0" w:color="auto"/>
              <w:bottom w:val="single" w:sz="4" w:space="0" w:color="auto"/>
              <w:right w:val="single" w:sz="4" w:space="0" w:color="auto"/>
            </w:tcBorders>
          </w:tcPr>
          <w:p w14:paraId="679FFCC3" w14:textId="77777777" w:rsidR="000C5F94" w:rsidRPr="003F2BA7" w:rsidRDefault="000C5F94" w:rsidP="00296F0D">
            <w:pPr>
              <w:pStyle w:val="Text1"/>
              <w:spacing w:after="0" w:line="276" w:lineRule="auto"/>
              <w:ind w:left="0"/>
              <w:jc w:val="center"/>
              <w:rPr>
                <w:rFonts w:ascii="Arial" w:hAnsi="Arial" w:cs="Arial"/>
                <w:sz w:val="20"/>
              </w:rPr>
            </w:pPr>
            <w:r w:rsidRPr="003F2BA7">
              <w:rPr>
                <w:rFonts w:ascii="Arial" w:hAnsi="Arial" w:cs="Arial"/>
                <w:sz w:val="20"/>
              </w:rPr>
              <w:t>196</w:t>
            </w:r>
          </w:p>
        </w:tc>
      </w:tr>
    </w:tbl>
    <w:p w14:paraId="7909819F" w14:textId="77777777" w:rsidR="00B139E1" w:rsidRPr="003F2BA7" w:rsidRDefault="00B139E1" w:rsidP="00B139E1">
      <w:pPr>
        <w:rPr>
          <w:rFonts w:ascii="Arial" w:hAnsi="Arial" w:cs="Arial"/>
          <w:lang w:eastAsia="en-US"/>
        </w:rPr>
      </w:pPr>
    </w:p>
    <w:p w14:paraId="7CBEAA24" w14:textId="77777777" w:rsidR="00B139E1" w:rsidRPr="003F2BA7" w:rsidRDefault="00B139E1" w:rsidP="00B139E1">
      <w:pPr>
        <w:rPr>
          <w:rFonts w:ascii="Arial" w:hAnsi="Arial" w:cs="Arial"/>
          <w:lang w:eastAsia="en-US"/>
        </w:rPr>
      </w:pPr>
    </w:p>
    <w:p w14:paraId="3992312C" w14:textId="77777777" w:rsidR="00B139E1" w:rsidRPr="003F2BA7" w:rsidRDefault="00B139E1" w:rsidP="00B139E1">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F2BA7">
        <w:rPr>
          <w:rFonts w:ascii="Arial" w:hAnsi="Arial" w:cs="Arial"/>
          <w:color w:val="000000" w:themeColor="text1"/>
          <w:sz w:val="26"/>
          <w:szCs w:val="26"/>
        </w:rPr>
        <w:t>2.B.1.3 Orientační rozdělení prostředků programu (EU) podle typu intervence</w:t>
      </w:r>
      <w:r w:rsidRPr="003F2BA7">
        <w:rPr>
          <w:rFonts w:ascii="Arial" w:eastAsiaTheme="majorEastAsia" w:hAnsi="Arial" w:cs="Arial"/>
          <w:color w:val="000000" w:themeColor="text1"/>
          <w:sz w:val="26"/>
          <w:szCs w:val="26"/>
        </w:rPr>
        <w:t xml:space="preserve"> </w:t>
      </w:r>
    </w:p>
    <w:p w14:paraId="387535D5" w14:textId="77777777" w:rsidR="00B139E1" w:rsidRPr="003F2BA7" w:rsidRDefault="00B139E1" w:rsidP="00B139E1">
      <w:pPr>
        <w:rPr>
          <w:rFonts w:ascii="Arial" w:hAnsi="Arial" w:cs="Arial"/>
        </w:rPr>
      </w:pPr>
    </w:p>
    <w:tbl>
      <w:tblPr>
        <w:tblW w:w="8931" w:type="dxa"/>
        <w:tblInd w:w="-5" w:type="dxa"/>
        <w:tblCellMar>
          <w:left w:w="70" w:type="dxa"/>
          <w:right w:w="70" w:type="dxa"/>
        </w:tblCellMar>
        <w:tblLook w:val="04A0" w:firstRow="1" w:lastRow="0" w:firstColumn="1" w:lastColumn="0" w:noHBand="0" w:noVBand="1"/>
      </w:tblPr>
      <w:tblGrid>
        <w:gridCol w:w="2694"/>
        <w:gridCol w:w="1417"/>
        <w:gridCol w:w="1985"/>
        <w:gridCol w:w="850"/>
        <w:gridCol w:w="1985"/>
      </w:tblGrid>
      <w:tr w:rsidR="000C5F94" w:rsidRPr="003F2BA7" w14:paraId="0431E3E8" w14:textId="77777777" w:rsidTr="000C5F94">
        <w:trPr>
          <w:trHeight w:val="300"/>
        </w:trPr>
        <w:tc>
          <w:tcPr>
            <w:tcW w:w="8931" w:type="dxa"/>
            <w:gridSpan w:val="5"/>
            <w:tcBorders>
              <w:top w:val="single" w:sz="4" w:space="0" w:color="auto"/>
              <w:left w:val="single" w:sz="4" w:space="0" w:color="auto"/>
              <w:bottom w:val="single" w:sz="4" w:space="0" w:color="auto"/>
              <w:right w:val="single" w:sz="4" w:space="0" w:color="auto"/>
            </w:tcBorders>
            <w:shd w:val="clear" w:color="000000" w:fill="99C7F9"/>
            <w:vAlign w:val="center"/>
            <w:hideMark/>
          </w:tcPr>
          <w:p w14:paraId="2BDE24AE" w14:textId="77777777" w:rsidR="000C5F94" w:rsidRPr="003F2BA7" w:rsidRDefault="000C5F94" w:rsidP="00296F0D">
            <w:pPr>
              <w:overflowPunct/>
              <w:autoSpaceDE/>
              <w:autoSpaceDN/>
              <w:adjustRightInd/>
              <w:textAlignment w:val="auto"/>
              <w:rPr>
                <w:rFonts w:ascii="Arial" w:hAnsi="Arial" w:cs="Arial"/>
                <w:b/>
                <w:bCs/>
                <w:color w:val="000000"/>
              </w:rPr>
            </w:pPr>
            <w:r w:rsidRPr="003F2BA7">
              <w:rPr>
                <w:rFonts w:ascii="Arial" w:hAnsi="Arial" w:cs="Arial"/>
                <w:b/>
                <w:bCs/>
                <w:color w:val="000000"/>
              </w:rPr>
              <w:t>Tabulka 4: Dimenze 1 – oblast intervence</w:t>
            </w:r>
          </w:p>
        </w:tc>
      </w:tr>
      <w:tr w:rsidR="000C5F94" w:rsidRPr="003F2BA7" w14:paraId="16CE7640" w14:textId="77777777" w:rsidTr="000C5F94">
        <w:trPr>
          <w:trHeight w:val="765"/>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900F3B5" w14:textId="77777777" w:rsidR="000C5F94" w:rsidRPr="003F2BA7" w:rsidRDefault="000C5F94" w:rsidP="00296F0D">
            <w:pPr>
              <w:overflowPunct/>
              <w:autoSpaceDE/>
              <w:autoSpaceDN/>
              <w:adjustRightInd/>
              <w:jc w:val="center"/>
              <w:textAlignment w:val="auto"/>
              <w:rPr>
                <w:rFonts w:ascii="Arial" w:hAnsi="Arial" w:cs="Arial"/>
                <w:b/>
                <w:bCs/>
                <w:color w:val="000000"/>
              </w:rPr>
            </w:pPr>
            <w:r w:rsidRPr="003F2BA7">
              <w:rPr>
                <w:rFonts w:ascii="Arial" w:hAnsi="Arial" w:cs="Arial"/>
                <w:b/>
                <w:bCs/>
                <w:color w:val="000000"/>
              </w:rPr>
              <w:t>Číslo priority</w:t>
            </w:r>
          </w:p>
        </w:tc>
        <w:tc>
          <w:tcPr>
            <w:tcW w:w="1417" w:type="dxa"/>
            <w:tcBorders>
              <w:top w:val="nil"/>
              <w:left w:val="nil"/>
              <w:bottom w:val="single" w:sz="4" w:space="0" w:color="auto"/>
              <w:right w:val="single" w:sz="4" w:space="0" w:color="auto"/>
            </w:tcBorders>
            <w:shd w:val="clear" w:color="auto" w:fill="auto"/>
            <w:vAlign w:val="center"/>
            <w:hideMark/>
          </w:tcPr>
          <w:p w14:paraId="0492119E" w14:textId="77777777" w:rsidR="000C5F94" w:rsidRPr="003F2BA7" w:rsidRDefault="000C5F94" w:rsidP="00296F0D">
            <w:pPr>
              <w:overflowPunct/>
              <w:autoSpaceDE/>
              <w:autoSpaceDN/>
              <w:adjustRightInd/>
              <w:jc w:val="center"/>
              <w:textAlignment w:val="auto"/>
              <w:rPr>
                <w:rFonts w:ascii="Arial" w:hAnsi="Arial" w:cs="Arial"/>
                <w:b/>
                <w:bCs/>
                <w:color w:val="000000"/>
              </w:rPr>
            </w:pPr>
            <w:r w:rsidRPr="003F2BA7">
              <w:rPr>
                <w:rFonts w:ascii="Arial" w:hAnsi="Arial" w:cs="Arial"/>
                <w:b/>
                <w:bCs/>
                <w:color w:val="000000"/>
              </w:rPr>
              <w:t>Fond</w:t>
            </w:r>
          </w:p>
        </w:tc>
        <w:tc>
          <w:tcPr>
            <w:tcW w:w="1985" w:type="dxa"/>
            <w:tcBorders>
              <w:top w:val="nil"/>
              <w:left w:val="nil"/>
              <w:bottom w:val="single" w:sz="4" w:space="0" w:color="auto"/>
              <w:right w:val="single" w:sz="4" w:space="0" w:color="auto"/>
            </w:tcBorders>
            <w:shd w:val="clear" w:color="auto" w:fill="auto"/>
            <w:vAlign w:val="center"/>
            <w:hideMark/>
          </w:tcPr>
          <w:p w14:paraId="72BA89FA" w14:textId="77777777" w:rsidR="000C5F94" w:rsidRPr="003F2BA7" w:rsidRDefault="000C5F94" w:rsidP="00296F0D">
            <w:pPr>
              <w:overflowPunct/>
              <w:autoSpaceDE/>
              <w:autoSpaceDN/>
              <w:adjustRightInd/>
              <w:jc w:val="center"/>
              <w:textAlignment w:val="auto"/>
              <w:rPr>
                <w:rFonts w:ascii="Arial" w:hAnsi="Arial" w:cs="Arial"/>
                <w:b/>
                <w:bCs/>
                <w:color w:val="000000"/>
              </w:rPr>
            </w:pPr>
            <w:r w:rsidRPr="003F2BA7">
              <w:rPr>
                <w:rFonts w:ascii="Arial" w:hAnsi="Arial" w:cs="Arial"/>
                <w:b/>
                <w:bCs/>
                <w:color w:val="000000"/>
              </w:rPr>
              <w:t>Kategorie regionu</w:t>
            </w:r>
          </w:p>
        </w:tc>
        <w:tc>
          <w:tcPr>
            <w:tcW w:w="850" w:type="dxa"/>
            <w:tcBorders>
              <w:top w:val="nil"/>
              <w:left w:val="nil"/>
              <w:bottom w:val="single" w:sz="4" w:space="0" w:color="auto"/>
              <w:right w:val="single" w:sz="4" w:space="0" w:color="auto"/>
            </w:tcBorders>
            <w:shd w:val="clear" w:color="auto" w:fill="auto"/>
            <w:vAlign w:val="center"/>
            <w:hideMark/>
          </w:tcPr>
          <w:p w14:paraId="794C22C5" w14:textId="77777777" w:rsidR="000C5F94" w:rsidRPr="003F2BA7" w:rsidRDefault="000C5F94" w:rsidP="00296F0D">
            <w:pPr>
              <w:overflowPunct/>
              <w:autoSpaceDE/>
              <w:autoSpaceDN/>
              <w:adjustRightInd/>
              <w:jc w:val="center"/>
              <w:textAlignment w:val="auto"/>
              <w:rPr>
                <w:rFonts w:ascii="Arial" w:hAnsi="Arial" w:cs="Arial"/>
                <w:b/>
                <w:bCs/>
                <w:color w:val="000000"/>
              </w:rPr>
            </w:pPr>
            <w:r w:rsidRPr="003F2BA7">
              <w:rPr>
                <w:rFonts w:ascii="Arial" w:hAnsi="Arial" w:cs="Arial"/>
                <w:b/>
                <w:bCs/>
                <w:color w:val="000000"/>
              </w:rPr>
              <w:t>Kód</w:t>
            </w:r>
          </w:p>
        </w:tc>
        <w:tc>
          <w:tcPr>
            <w:tcW w:w="1985" w:type="dxa"/>
            <w:tcBorders>
              <w:top w:val="nil"/>
              <w:left w:val="nil"/>
              <w:bottom w:val="single" w:sz="4" w:space="0" w:color="auto"/>
              <w:right w:val="single" w:sz="4" w:space="0" w:color="auto"/>
            </w:tcBorders>
            <w:shd w:val="clear" w:color="auto" w:fill="auto"/>
            <w:vAlign w:val="center"/>
            <w:hideMark/>
          </w:tcPr>
          <w:p w14:paraId="78DECF95" w14:textId="77777777" w:rsidR="000C5F94" w:rsidRPr="003F2BA7" w:rsidRDefault="000C5F94" w:rsidP="00296F0D">
            <w:pPr>
              <w:overflowPunct/>
              <w:autoSpaceDE/>
              <w:autoSpaceDN/>
              <w:adjustRightInd/>
              <w:jc w:val="center"/>
              <w:textAlignment w:val="auto"/>
              <w:rPr>
                <w:rFonts w:ascii="Arial" w:hAnsi="Arial" w:cs="Arial"/>
                <w:b/>
                <w:bCs/>
                <w:color w:val="000000"/>
              </w:rPr>
            </w:pPr>
            <w:r w:rsidRPr="003F2BA7">
              <w:rPr>
                <w:rFonts w:ascii="Arial" w:hAnsi="Arial" w:cs="Arial"/>
                <w:b/>
                <w:bCs/>
                <w:color w:val="000000"/>
              </w:rPr>
              <w:t>Částka (v EUR)</w:t>
            </w:r>
          </w:p>
        </w:tc>
      </w:tr>
      <w:tr w:rsidR="000D531D" w:rsidRPr="003F2BA7" w14:paraId="69076F3C"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99B371E"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229E206A"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274E43EC"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MRR</w:t>
            </w:r>
          </w:p>
        </w:tc>
        <w:tc>
          <w:tcPr>
            <w:tcW w:w="850" w:type="dxa"/>
            <w:tcBorders>
              <w:top w:val="nil"/>
              <w:left w:val="nil"/>
              <w:bottom w:val="single" w:sz="4" w:space="0" w:color="auto"/>
              <w:right w:val="single" w:sz="4" w:space="0" w:color="auto"/>
            </w:tcBorders>
            <w:shd w:val="clear" w:color="auto" w:fill="auto"/>
            <w:vAlign w:val="center"/>
            <w:hideMark/>
          </w:tcPr>
          <w:p w14:paraId="00907E2B" w14:textId="0C253D55"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17</w:t>
            </w:r>
            <w:ins w:id="1348" w:author="Juráš Pavel" w:date="2021-05-27T11:21:00Z">
              <w:r w:rsidR="00D7226A" w:rsidRPr="003F2BA7">
                <w:rPr>
                  <w:rFonts w:ascii="Arial" w:hAnsi="Arial" w:cs="Arial"/>
                  <w:color w:val="000000"/>
                </w:rPr>
                <w:t>9</w:t>
              </w:r>
            </w:ins>
            <w:del w:id="1349" w:author="Juráš Pavel" w:date="2021-05-27T11:21:00Z">
              <w:r w:rsidRPr="003F2BA7" w:rsidDel="00D7226A">
                <w:rPr>
                  <w:rFonts w:ascii="Arial" w:hAnsi="Arial" w:cs="Arial"/>
                  <w:color w:val="000000"/>
                </w:rPr>
                <w:delText>7</w:delText>
              </w:r>
            </w:del>
          </w:p>
        </w:tc>
        <w:tc>
          <w:tcPr>
            <w:tcW w:w="1985" w:type="dxa"/>
            <w:tcBorders>
              <w:top w:val="nil"/>
              <w:left w:val="nil"/>
              <w:bottom w:val="single" w:sz="4" w:space="0" w:color="auto"/>
              <w:right w:val="single" w:sz="4" w:space="0" w:color="auto"/>
            </w:tcBorders>
            <w:shd w:val="clear" w:color="auto" w:fill="auto"/>
            <w:vAlign w:val="center"/>
            <w:hideMark/>
          </w:tcPr>
          <w:p w14:paraId="4244EB66" w14:textId="0B32BB87" w:rsidR="000D531D" w:rsidRPr="003F2BA7" w:rsidRDefault="000D531D" w:rsidP="000D531D">
            <w:pPr>
              <w:overflowPunct/>
              <w:autoSpaceDE/>
              <w:autoSpaceDN/>
              <w:adjustRightInd/>
              <w:jc w:val="right"/>
              <w:textAlignment w:val="auto"/>
              <w:rPr>
                <w:rFonts w:ascii="Arial" w:hAnsi="Arial" w:cs="Arial"/>
                <w:color w:val="000000"/>
              </w:rPr>
            </w:pPr>
            <w:r w:rsidRPr="003F2BA7">
              <w:rPr>
                <w:rFonts w:ascii="Arial" w:hAnsi="Arial" w:cs="Arial"/>
                <w:color w:val="000000"/>
              </w:rPr>
              <w:t>4 460 356</w:t>
            </w:r>
          </w:p>
        </w:tc>
      </w:tr>
      <w:tr w:rsidR="000D531D" w:rsidRPr="003F2BA7" w14:paraId="0D00DDD7"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5D434B87"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79B5681C"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3F67F3DB"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PR</w:t>
            </w:r>
          </w:p>
        </w:tc>
        <w:tc>
          <w:tcPr>
            <w:tcW w:w="850" w:type="dxa"/>
            <w:tcBorders>
              <w:top w:val="nil"/>
              <w:left w:val="nil"/>
              <w:bottom w:val="single" w:sz="4" w:space="0" w:color="auto"/>
              <w:right w:val="single" w:sz="4" w:space="0" w:color="auto"/>
            </w:tcBorders>
            <w:shd w:val="clear" w:color="auto" w:fill="auto"/>
            <w:vAlign w:val="center"/>
            <w:hideMark/>
          </w:tcPr>
          <w:p w14:paraId="1202F1CD" w14:textId="0BAEAFFD"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17</w:t>
            </w:r>
            <w:ins w:id="1350" w:author="Juráš Pavel" w:date="2021-05-27T11:21:00Z">
              <w:r w:rsidR="00D7226A" w:rsidRPr="003F2BA7">
                <w:rPr>
                  <w:rFonts w:ascii="Arial" w:hAnsi="Arial" w:cs="Arial"/>
                  <w:color w:val="000000"/>
                </w:rPr>
                <w:t>9</w:t>
              </w:r>
            </w:ins>
            <w:del w:id="1351" w:author="Juráš Pavel" w:date="2021-05-27T11:21:00Z">
              <w:r w:rsidRPr="003F2BA7" w:rsidDel="00D7226A">
                <w:rPr>
                  <w:rFonts w:ascii="Arial" w:hAnsi="Arial" w:cs="Arial"/>
                  <w:color w:val="000000"/>
                </w:rPr>
                <w:delText>7</w:delText>
              </w:r>
            </w:del>
          </w:p>
        </w:tc>
        <w:tc>
          <w:tcPr>
            <w:tcW w:w="1985" w:type="dxa"/>
            <w:tcBorders>
              <w:top w:val="nil"/>
              <w:left w:val="nil"/>
              <w:bottom w:val="single" w:sz="4" w:space="0" w:color="auto"/>
              <w:right w:val="single" w:sz="4" w:space="0" w:color="auto"/>
            </w:tcBorders>
            <w:shd w:val="clear" w:color="auto" w:fill="auto"/>
            <w:vAlign w:val="center"/>
            <w:hideMark/>
          </w:tcPr>
          <w:p w14:paraId="160305C4" w14:textId="0749A6C7" w:rsidR="000D531D" w:rsidRPr="003F2BA7" w:rsidRDefault="000D531D" w:rsidP="000D531D">
            <w:pPr>
              <w:overflowPunct/>
              <w:autoSpaceDE/>
              <w:autoSpaceDN/>
              <w:adjustRightInd/>
              <w:jc w:val="right"/>
              <w:textAlignment w:val="auto"/>
              <w:rPr>
                <w:rFonts w:ascii="Arial" w:hAnsi="Arial" w:cs="Arial"/>
                <w:color w:val="000000"/>
              </w:rPr>
            </w:pPr>
            <w:r w:rsidRPr="003F2BA7">
              <w:rPr>
                <w:rFonts w:ascii="Arial" w:hAnsi="Arial" w:cs="Arial"/>
                <w:color w:val="000000"/>
              </w:rPr>
              <w:t>4 975 743</w:t>
            </w:r>
          </w:p>
        </w:tc>
      </w:tr>
      <w:tr w:rsidR="000D531D" w:rsidRPr="003F2BA7" w14:paraId="1E466865"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754B25F8"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5EFC8305"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183B2E43"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MRR</w:t>
            </w:r>
          </w:p>
        </w:tc>
        <w:tc>
          <w:tcPr>
            <w:tcW w:w="850" w:type="dxa"/>
            <w:tcBorders>
              <w:top w:val="nil"/>
              <w:left w:val="nil"/>
              <w:bottom w:val="single" w:sz="4" w:space="0" w:color="auto"/>
              <w:right w:val="single" w:sz="4" w:space="0" w:color="auto"/>
            </w:tcBorders>
            <w:shd w:val="clear" w:color="auto" w:fill="auto"/>
            <w:vAlign w:val="center"/>
            <w:hideMark/>
          </w:tcPr>
          <w:p w14:paraId="316A72D8" w14:textId="32190F4E"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1</w:t>
            </w:r>
            <w:ins w:id="1352" w:author="Juráš Pavel" w:date="2021-05-27T11:21:00Z">
              <w:r w:rsidR="00D7226A" w:rsidRPr="003F2BA7">
                <w:rPr>
                  <w:rFonts w:ascii="Arial" w:hAnsi="Arial" w:cs="Arial"/>
                  <w:color w:val="000000"/>
                </w:rPr>
                <w:t>80</w:t>
              </w:r>
            </w:ins>
            <w:del w:id="1353" w:author="Juráš Pavel" w:date="2021-05-27T11:21:00Z">
              <w:r w:rsidRPr="003F2BA7" w:rsidDel="00D7226A">
                <w:rPr>
                  <w:rFonts w:ascii="Arial" w:hAnsi="Arial" w:cs="Arial"/>
                  <w:color w:val="000000"/>
                </w:rPr>
                <w:delText>78</w:delText>
              </w:r>
            </w:del>
          </w:p>
        </w:tc>
        <w:tc>
          <w:tcPr>
            <w:tcW w:w="1985" w:type="dxa"/>
            <w:tcBorders>
              <w:top w:val="nil"/>
              <w:left w:val="nil"/>
              <w:bottom w:val="single" w:sz="4" w:space="0" w:color="auto"/>
              <w:right w:val="single" w:sz="4" w:space="0" w:color="auto"/>
            </w:tcBorders>
            <w:shd w:val="clear" w:color="auto" w:fill="auto"/>
            <w:vAlign w:val="center"/>
            <w:hideMark/>
          </w:tcPr>
          <w:p w14:paraId="5BC48C47" w14:textId="1D8CE89F" w:rsidR="000D531D" w:rsidRPr="003F2BA7" w:rsidRDefault="000D531D" w:rsidP="000D531D">
            <w:pPr>
              <w:overflowPunct/>
              <w:autoSpaceDE/>
              <w:autoSpaceDN/>
              <w:adjustRightInd/>
              <w:jc w:val="right"/>
              <w:textAlignment w:val="auto"/>
              <w:rPr>
                <w:rFonts w:ascii="Arial" w:hAnsi="Arial" w:cs="Arial"/>
                <w:color w:val="000000"/>
              </w:rPr>
            </w:pPr>
            <w:r w:rsidRPr="003F2BA7">
              <w:rPr>
                <w:rFonts w:ascii="Arial" w:hAnsi="Arial" w:cs="Arial"/>
                <w:color w:val="000000"/>
              </w:rPr>
              <w:t>35 682 851</w:t>
            </w:r>
          </w:p>
        </w:tc>
      </w:tr>
      <w:tr w:rsidR="000D531D" w:rsidRPr="003F2BA7" w14:paraId="17EDB163"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E1FB40D"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714B0387"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65D343B5"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PR</w:t>
            </w:r>
          </w:p>
        </w:tc>
        <w:tc>
          <w:tcPr>
            <w:tcW w:w="850" w:type="dxa"/>
            <w:tcBorders>
              <w:top w:val="nil"/>
              <w:left w:val="nil"/>
              <w:bottom w:val="single" w:sz="4" w:space="0" w:color="auto"/>
              <w:right w:val="single" w:sz="4" w:space="0" w:color="auto"/>
            </w:tcBorders>
            <w:shd w:val="clear" w:color="auto" w:fill="auto"/>
            <w:vAlign w:val="center"/>
            <w:hideMark/>
          </w:tcPr>
          <w:p w14:paraId="74D965B8" w14:textId="1C31306E"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1</w:t>
            </w:r>
            <w:ins w:id="1354" w:author="Juráš Pavel" w:date="2021-05-27T11:21:00Z">
              <w:r w:rsidR="00D7226A" w:rsidRPr="003F2BA7">
                <w:rPr>
                  <w:rFonts w:ascii="Arial" w:hAnsi="Arial" w:cs="Arial"/>
                  <w:color w:val="000000"/>
                </w:rPr>
                <w:t>80</w:t>
              </w:r>
            </w:ins>
            <w:del w:id="1355" w:author="Juráš Pavel" w:date="2021-05-27T11:21:00Z">
              <w:r w:rsidRPr="003F2BA7" w:rsidDel="00D7226A">
                <w:rPr>
                  <w:rFonts w:ascii="Arial" w:hAnsi="Arial" w:cs="Arial"/>
                  <w:color w:val="000000"/>
                </w:rPr>
                <w:delText>78</w:delText>
              </w:r>
            </w:del>
          </w:p>
        </w:tc>
        <w:tc>
          <w:tcPr>
            <w:tcW w:w="1985" w:type="dxa"/>
            <w:tcBorders>
              <w:top w:val="nil"/>
              <w:left w:val="nil"/>
              <w:bottom w:val="single" w:sz="4" w:space="0" w:color="auto"/>
              <w:right w:val="single" w:sz="4" w:space="0" w:color="auto"/>
            </w:tcBorders>
            <w:shd w:val="clear" w:color="auto" w:fill="auto"/>
            <w:vAlign w:val="center"/>
            <w:hideMark/>
          </w:tcPr>
          <w:p w14:paraId="5320446B" w14:textId="54E7A56A" w:rsidR="000D531D" w:rsidRPr="003F2BA7" w:rsidRDefault="000D531D" w:rsidP="000D531D">
            <w:pPr>
              <w:overflowPunct/>
              <w:autoSpaceDE/>
              <w:autoSpaceDN/>
              <w:adjustRightInd/>
              <w:jc w:val="right"/>
              <w:textAlignment w:val="auto"/>
              <w:rPr>
                <w:rFonts w:ascii="Arial" w:hAnsi="Arial" w:cs="Arial"/>
                <w:color w:val="000000"/>
              </w:rPr>
            </w:pPr>
            <w:r w:rsidRPr="003F2BA7">
              <w:rPr>
                <w:rFonts w:ascii="Arial" w:hAnsi="Arial" w:cs="Arial"/>
                <w:color w:val="000000"/>
              </w:rPr>
              <w:t>39 805 945</w:t>
            </w:r>
          </w:p>
        </w:tc>
      </w:tr>
      <w:tr w:rsidR="000D531D" w:rsidRPr="003F2BA7" w14:paraId="09E3D702"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14BAE7C1"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615980D9"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41B0E557"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MRR</w:t>
            </w:r>
          </w:p>
        </w:tc>
        <w:tc>
          <w:tcPr>
            <w:tcW w:w="850" w:type="dxa"/>
            <w:tcBorders>
              <w:top w:val="nil"/>
              <w:left w:val="nil"/>
              <w:bottom w:val="single" w:sz="4" w:space="0" w:color="auto"/>
              <w:right w:val="single" w:sz="4" w:space="0" w:color="auto"/>
            </w:tcBorders>
            <w:shd w:val="clear" w:color="auto" w:fill="auto"/>
            <w:vAlign w:val="center"/>
            <w:hideMark/>
          </w:tcPr>
          <w:p w14:paraId="3A5B12A6" w14:textId="0F3BA0C8"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1</w:t>
            </w:r>
            <w:ins w:id="1356" w:author="Juráš Pavel" w:date="2021-05-27T11:21:00Z">
              <w:r w:rsidR="00D7226A" w:rsidRPr="003F2BA7">
                <w:rPr>
                  <w:rFonts w:ascii="Arial" w:hAnsi="Arial" w:cs="Arial"/>
                  <w:color w:val="000000"/>
                </w:rPr>
                <w:t>81</w:t>
              </w:r>
            </w:ins>
            <w:del w:id="1357" w:author="Juráš Pavel" w:date="2021-05-27T11:21:00Z">
              <w:r w:rsidRPr="003F2BA7" w:rsidDel="00D7226A">
                <w:rPr>
                  <w:rFonts w:ascii="Arial" w:hAnsi="Arial" w:cs="Arial"/>
                  <w:color w:val="000000"/>
                </w:rPr>
                <w:delText>79</w:delText>
              </w:r>
            </w:del>
          </w:p>
        </w:tc>
        <w:tc>
          <w:tcPr>
            <w:tcW w:w="1985" w:type="dxa"/>
            <w:tcBorders>
              <w:top w:val="nil"/>
              <w:left w:val="nil"/>
              <w:bottom w:val="single" w:sz="4" w:space="0" w:color="auto"/>
              <w:right w:val="single" w:sz="4" w:space="0" w:color="auto"/>
            </w:tcBorders>
            <w:shd w:val="clear" w:color="auto" w:fill="auto"/>
            <w:vAlign w:val="center"/>
            <w:hideMark/>
          </w:tcPr>
          <w:p w14:paraId="52E72E30" w14:textId="3FC4AC58" w:rsidR="000D531D" w:rsidRPr="003F2BA7" w:rsidRDefault="000D531D" w:rsidP="000D531D">
            <w:pPr>
              <w:overflowPunct/>
              <w:autoSpaceDE/>
              <w:autoSpaceDN/>
              <w:adjustRightInd/>
              <w:jc w:val="right"/>
              <w:textAlignment w:val="auto"/>
              <w:rPr>
                <w:rFonts w:ascii="Arial" w:hAnsi="Arial" w:cs="Arial"/>
                <w:color w:val="000000"/>
              </w:rPr>
            </w:pPr>
            <w:r w:rsidRPr="003F2BA7">
              <w:rPr>
                <w:rFonts w:ascii="Arial" w:hAnsi="Arial" w:cs="Arial"/>
                <w:color w:val="000000"/>
              </w:rPr>
              <w:t>405 487</w:t>
            </w:r>
          </w:p>
        </w:tc>
      </w:tr>
      <w:tr w:rsidR="000D531D" w:rsidRPr="003F2BA7" w14:paraId="1B7F44F9"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4BC2CF7"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4215ACEA"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549754CA" w14:textId="77777777"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PR</w:t>
            </w:r>
          </w:p>
        </w:tc>
        <w:tc>
          <w:tcPr>
            <w:tcW w:w="850" w:type="dxa"/>
            <w:tcBorders>
              <w:top w:val="nil"/>
              <w:left w:val="nil"/>
              <w:bottom w:val="single" w:sz="4" w:space="0" w:color="auto"/>
              <w:right w:val="single" w:sz="4" w:space="0" w:color="auto"/>
            </w:tcBorders>
            <w:shd w:val="clear" w:color="auto" w:fill="auto"/>
            <w:vAlign w:val="center"/>
            <w:hideMark/>
          </w:tcPr>
          <w:p w14:paraId="4C9CA3AC" w14:textId="2B78159A" w:rsidR="000D531D" w:rsidRPr="003F2BA7" w:rsidRDefault="000D531D" w:rsidP="000D531D">
            <w:pPr>
              <w:overflowPunct/>
              <w:autoSpaceDE/>
              <w:autoSpaceDN/>
              <w:adjustRightInd/>
              <w:jc w:val="center"/>
              <w:textAlignment w:val="auto"/>
              <w:rPr>
                <w:rFonts w:ascii="Arial" w:hAnsi="Arial" w:cs="Arial"/>
                <w:color w:val="000000"/>
              </w:rPr>
            </w:pPr>
            <w:r w:rsidRPr="003F2BA7">
              <w:rPr>
                <w:rFonts w:ascii="Arial" w:hAnsi="Arial" w:cs="Arial"/>
                <w:color w:val="000000"/>
              </w:rPr>
              <w:t>1</w:t>
            </w:r>
            <w:ins w:id="1358" w:author="Juráš Pavel" w:date="2021-05-27T11:21:00Z">
              <w:r w:rsidR="00D7226A" w:rsidRPr="003F2BA7">
                <w:rPr>
                  <w:rFonts w:ascii="Arial" w:hAnsi="Arial" w:cs="Arial"/>
                  <w:color w:val="000000"/>
                </w:rPr>
                <w:t>81</w:t>
              </w:r>
            </w:ins>
            <w:del w:id="1359" w:author="Juráš Pavel" w:date="2021-05-27T11:21:00Z">
              <w:r w:rsidRPr="003F2BA7" w:rsidDel="00D7226A">
                <w:rPr>
                  <w:rFonts w:ascii="Arial" w:hAnsi="Arial" w:cs="Arial"/>
                  <w:color w:val="000000"/>
                </w:rPr>
                <w:delText>79</w:delText>
              </w:r>
            </w:del>
          </w:p>
        </w:tc>
        <w:tc>
          <w:tcPr>
            <w:tcW w:w="1985" w:type="dxa"/>
            <w:tcBorders>
              <w:top w:val="nil"/>
              <w:left w:val="nil"/>
              <w:bottom w:val="single" w:sz="4" w:space="0" w:color="auto"/>
              <w:right w:val="single" w:sz="4" w:space="0" w:color="auto"/>
            </w:tcBorders>
            <w:shd w:val="clear" w:color="auto" w:fill="auto"/>
            <w:vAlign w:val="center"/>
            <w:hideMark/>
          </w:tcPr>
          <w:p w14:paraId="303FD29B" w14:textId="77148B46" w:rsidR="000D531D" w:rsidRPr="003F2BA7" w:rsidRDefault="000D531D" w:rsidP="000D531D">
            <w:pPr>
              <w:overflowPunct/>
              <w:autoSpaceDE/>
              <w:autoSpaceDN/>
              <w:adjustRightInd/>
              <w:jc w:val="right"/>
              <w:textAlignment w:val="auto"/>
              <w:rPr>
                <w:rFonts w:ascii="Arial" w:hAnsi="Arial" w:cs="Arial"/>
                <w:color w:val="000000"/>
              </w:rPr>
            </w:pPr>
            <w:r w:rsidRPr="003F2BA7">
              <w:rPr>
                <w:rFonts w:ascii="Arial" w:hAnsi="Arial" w:cs="Arial"/>
                <w:color w:val="000000"/>
              </w:rPr>
              <w:t>452 340</w:t>
            </w:r>
          </w:p>
        </w:tc>
      </w:tr>
    </w:tbl>
    <w:p w14:paraId="590349A7" w14:textId="44675A4B" w:rsidR="00B139E1" w:rsidRPr="003F2BA7" w:rsidRDefault="00B139E1" w:rsidP="00B139E1">
      <w:pPr>
        <w:rPr>
          <w:rFonts w:ascii="Arial" w:hAnsi="Arial" w:cs="Arial"/>
        </w:rPr>
      </w:pPr>
    </w:p>
    <w:p w14:paraId="4BFFB561" w14:textId="77777777" w:rsidR="000C5F94" w:rsidRPr="003F2BA7" w:rsidRDefault="000C5F94" w:rsidP="00B139E1">
      <w:pPr>
        <w:rPr>
          <w:rFonts w:ascii="Arial" w:hAnsi="Arial" w:cs="Arial"/>
        </w:rPr>
      </w:pP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134"/>
        <w:gridCol w:w="2551"/>
      </w:tblGrid>
      <w:tr w:rsidR="00200951" w:rsidRPr="003F2BA7" w14:paraId="37911848" w14:textId="77777777" w:rsidTr="00CC69D0">
        <w:tc>
          <w:tcPr>
            <w:tcW w:w="8925" w:type="dxa"/>
            <w:gridSpan w:val="5"/>
            <w:shd w:val="clear" w:color="auto" w:fill="99C7F9"/>
          </w:tcPr>
          <w:p w14:paraId="2B38A7FB" w14:textId="45DAE2CC" w:rsidR="00200951" w:rsidRPr="003F2BA7" w:rsidRDefault="00200951" w:rsidP="000468C2">
            <w:pPr>
              <w:rPr>
                <w:rFonts w:ascii="Arial" w:hAnsi="Arial" w:cs="Arial"/>
                <w:b/>
              </w:rPr>
            </w:pPr>
            <w:r w:rsidRPr="003F2BA7">
              <w:rPr>
                <w:rFonts w:ascii="Arial" w:hAnsi="Arial" w:cs="Arial"/>
                <w:b/>
              </w:rPr>
              <w:t>Tabulka 7: Dimenze 7 – ESF+, EFRR, FS a FST rovnost pohlaví</w:t>
            </w:r>
          </w:p>
        </w:tc>
      </w:tr>
      <w:tr w:rsidR="00200951" w:rsidRPr="003F2BA7" w14:paraId="7773C7C7" w14:textId="77777777" w:rsidTr="00200951">
        <w:tc>
          <w:tcPr>
            <w:tcW w:w="2263" w:type="dxa"/>
            <w:shd w:val="clear" w:color="auto" w:fill="auto"/>
          </w:tcPr>
          <w:p w14:paraId="20CCA87D" w14:textId="77777777" w:rsidR="00200951" w:rsidRPr="003F2BA7" w:rsidRDefault="00200951" w:rsidP="00CC69D0">
            <w:pPr>
              <w:jc w:val="center"/>
              <w:rPr>
                <w:rFonts w:ascii="Arial" w:hAnsi="Arial" w:cs="Arial"/>
                <w:b/>
                <w:iCs/>
              </w:rPr>
            </w:pPr>
            <w:r w:rsidRPr="003F2BA7">
              <w:rPr>
                <w:rFonts w:ascii="Arial" w:hAnsi="Arial" w:cs="Arial"/>
                <w:b/>
              </w:rPr>
              <w:t>Číslo priority</w:t>
            </w:r>
          </w:p>
        </w:tc>
        <w:tc>
          <w:tcPr>
            <w:tcW w:w="1134" w:type="dxa"/>
            <w:shd w:val="clear" w:color="auto" w:fill="auto"/>
          </w:tcPr>
          <w:p w14:paraId="666878E8" w14:textId="77777777" w:rsidR="00200951" w:rsidRPr="003F2BA7" w:rsidRDefault="00200951" w:rsidP="00CC69D0">
            <w:pPr>
              <w:jc w:val="center"/>
              <w:rPr>
                <w:rFonts w:ascii="Arial" w:hAnsi="Arial" w:cs="Arial"/>
                <w:b/>
                <w:iCs/>
              </w:rPr>
            </w:pPr>
            <w:r w:rsidRPr="003F2BA7">
              <w:rPr>
                <w:rFonts w:ascii="Arial" w:hAnsi="Arial" w:cs="Arial"/>
                <w:b/>
              </w:rPr>
              <w:t>Fond</w:t>
            </w:r>
          </w:p>
        </w:tc>
        <w:tc>
          <w:tcPr>
            <w:tcW w:w="1843" w:type="dxa"/>
            <w:shd w:val="clear" w:color="auto" w:fill="auto"/>
          </w:tcPr>
          <w:p w14:paraId="50F350A5" w14:textId="77777777" w:rsidR="00200951" w:rsidRPr="003F2BA7" w:rsidRDefault="00200951" w:rsidP="00CC69D0">
            <w:pPr>
              <w:jc w:val="center"/>
              <w:rPr>
                <w:rFonts w:ascii="Arial" w:hAnsi="Arial" w:cs="Arial"/>
                <w:b/>
                <w:iCs/>
              </w:rPr>
            </w:pPr>
            <w:r w:rsidRPr="003F2BA7">
              <w:rPr>
                <w:rFonts w:ascii="Arial" w:hAnsi="Arial" w:cs="Arial"/>
                <w:b/>
              </w:rPr>
              <w:t>Kategorie regionu</w:t>
            </w:r>
          </w:p>
        </w:tc>
        <w:tc>
          <w:tcPr>
            <w:tcW w:w="1134" w:type="dxa"/>
            <w:shd w:val="clear" w:color="auto" w:fill="auto"/>
          </w:tcPr>
          <w:p w14:paraId="6D3E5B82" w14:textId="37995715" w:rsidR="00200951" w:rsidRPr="003F2BA7" w:rsidRDefault="00200951" w:rsidP="00CC69D0">
            <w:pPr>
              <w:jc w:val="center"/>
              <w:rPr>
                <w:rFonts w:ascii="Arial" w:hAnsi="Arial" w:cs="Arial"/>
                <w:b/>
                <w:iCs/>
              </w:rPr>
            </w:pPr>
            <w:r w:rsidRPr="003F2BA7">
              <w:rPr>
                <w:rFonts w:ascii="Arial" w:hAnsi="Arial" w:cs="Arial"/>
                <w:b/>
              </w:rPr>
              <w:t>Kód</w:t>
            </w:r>
          </w:p>
        </w:tc>
        <w:tc>
          <w:tcPr>
            <w:tcW w:w="2551" w:type="dxa"/>
            <w:shd w:val="clear" w:color="auto" w:fill="auto"/>
          </w:tcPr>
          <w:p w14:paraId="0C4969FD" w14:textId="77777777" w:rsidR="00200951" w:rsidRPr="003F2BA7" w:rsidRDefault="00200951" w:rsidP="00CC69D0">
            <w:pPr>
              <w:jc w:val="center"/>
              <w:rPr>
                <w:rFonts w:ascii="Arial" w:hAnsi="Arial" w:cs="Arial"/>
                <w:b/>
                <w:iCs/>
              </w:rPr>
            </w:pPr>
            <w:r w:rsidRPr="003F2BA7">
              <w:rPr>
                <w:rFonts w:ascii="Arial" w:hAnsi="Arial" w:cs="Arial"/>
                <w:b/>
              </w:rPr>
              <w:t>Částka (v EUR)</w:t>
            </w:r>
          </w:p>
        </w:tc>
      </w:tr>
      <w:tr w:rsidR="00200951" w:rsidRPr="003F2BA7" w14:paraId="1920D4CE" w14:textId="77777777" w:rsidTr="00200951">
        <w:tc>
          <w:tcPr>
            <w:tcW w:w="2263" w:type="dxa"/>
            <w:shd w:val="clear" w:color="auto" w:fill="auto"/>
          </w:tcPr>
          <w:p w14:paraId="2FC41854" w14:textId="77777777" w:rsidR="00200951" w:rsidRPr="003F2BA7" w:rsidRDefault="00200951" w:rsidP="000468C2">
            <w:pPr>
              <w:rPr>
                <w:rFonts w:ascii="Arial" w:hAnsi="Arial" w:cs="Arial"/>
                <w:b/>
              </w:rPr>
            </w:pPr>
          </w:p>
        </w:tc>
        <w:tc>
          <w:tcPr>
            <w:tcW w:w="1134" w:type="dxa"/>
            <w:shd w:val="clear" w:color="auto" w:fill="auto"/>
          </w:tcPr>
          <w:p w14:paraId="10E60BE3" w14:textId="77777777" w:rsidR="00200951" w:rsidRPr="003F2BA7" w:rsidRDefault="00200951" w:rsidP="000468C2">
            <w:pPr>
              <w:rPr>
                <w:rFonts w:ascii="Arial" w:hAnsi="Arial" w:cs="Arial"/>
                <w:b/>
              </w:rPr>
            </w:pPr>
          </w:p>
        </w:tc>
        <w:tc>
          <w:tcPr>
            <w:tcW w:w="1843" w:type="dxa"/>
            <w:shd w:val="clear" w:color="auto" w:fill="auto"/>
          </w:tcPr>
          <w:p w14:paraId="6462ADDF" w14:textId="77777777" w:rsidR="00200951" w:rsidRPr="003F2BA7" w:rsidRDefault="00200951" w:rsidP="000468C2">
            <w:pPr>
              <w:rPr>
                <w:rFonts w:ascii="Arial" w:hAnsi="Arial" w:cs="Arial"/>
                <w:b/>
              </w:rPr>
            </w:pPr>
          </w:p>
        </w:tc>
        <w:tc>
          <w:tcPr>
            <w:tcW w:w="1134" w:type="dxa"/>
            <w:shd w:val="clear" w:color="auto" w:fill="auto"/>
          </w:tcPr>
          <w:p w14:paraId="1BED1054" w14:textId="77777777" w:rsidR="00200951" w:rsidRPr="003F2BA7" w:rsidRDefault="00200951" w:rsidP="000468C2">
            <w:pPr>
              <w:rPr>
                <w:rFonts w:ascii="Arial" w:hAnsi="Arial" w:cs="Arial"/>
                <w:b/>
              </w:rPr>
            </w:pPr>
          </w:p>
        </w:tc>
        <w:tc>
          <w:tcPr>
            <w:tcW w:w="2551" w:type="dxa"/>
            <w:shd w:val="clear" w:color="auto" w:fill="auto"/>
          </w:tcPr>
          <w:p w14:paraId="70982DC5" w14:textId="77777777" w:rsidR="00200951" w:rsidRPr="003F2BA7" w:rsidRDefault="00200951" w:rsidP="000468C2">
            <w:pPr>
              <w:rPr>
                <w:rFonts w:ascii="Arial" w:hAnsi="Arial" w:cs="Arial"/>
                <w:b/>
              </w:rPr>
            </w:pPr>
          </w:p>
        </w:tc>
      </w:tr>
    </w:tbl>
    <w:p w14:paraId="1DD7C14E" w14:textId="77777777" w:rsidR="00104AA8" w:rsidRPr="003F2BA7" w:rsidRDefault="00104AA8" w:rsidP="009E0F0C">
      <w:pPr>
        <w:rPr>
          <w:rFonts w:ascii="Arial" w:hAnsi="Arial" w:cs="Arial"/>
          <w:b/>
          <w:color w:val="833C0B" w:themeColor="accent2" w:themeShade="80"/>
          <w:sz w:val="28"/>
          <w:szCs w:val="28"/>
        </w:rPr>
      </w:pPr>
    </w:p>
    <w:p w14:paraId="45B7FA0B" w14:textId="1288E060" w:rsidR="00FC14AE" w:rsidRPr="003F2BA7" w:rsidRDefault="00FC14AE" w:rsidP="009E0F0C">
      <w:pPr>
        <w:rPr>
          <w:rFonts w:ascii="Arial" w:hAnsi="Arial" w:cs="Arial"/>
          <w:b/>
          <w:color w:val="833C0B" w:themeColor="accent2" w:themeShade="80"/>
          <w:sz w:val="28"/>
          <w:szCs w:val="28"/>
        </w:rPr>
      </w:pPr>
    </w:p>
    <w:p w14:paraId="28148916" w14:textId="36DBCC09" w:rsidR="00CC69D0" w:rsidRPr="003F2BA7" w:rsidRDefault="00CC69D0" w:rsidP="009E0F0C">
      <w:pPr>
        <w:rPr>
          <w:rFonts w:ascii="Arial" w:hAnsi="Arial" w:cs="Arial"/>
          <w:b/>
          <w:color w:val="833C0B" w:themeColor="accent2" w:themeShade="80"/>
          <w:sz w:val="28"/>
          <w:szCs w:val="28"/>
        </w:rPr>
      </w:pPr>
    </w:p>
    <w:p w14:paraId="292F5435" w14:textId="17BE2E0D" w:rsidR="00CC69D0" w:rsidRPr="003F2BA7" w:rsidRDefault="00CC69D0" w:rsidP="009E0F0C">
      <w:pPr>
        <w:rPr>
          <w:rFonts w:ascii="Arial" w:hAnsi="Arial" w:cs="Arial"/>
          <w:b/>
          <w:color w:val="833C0B" w:themeColor="accent2" w:themeShade="80"/>
          <w:sz w:val="28"/>
          <w:szCs w:val="28"/>
        </w:rPr>
      </w:pPr>
    </w:p>
    <w:p w14:paraId="75F9766C" w14:textId="7E40F4EF" w:rsidR="00CC69D0" w:rsidRPr="003F2BA7" w:rsidRDefault="00CC69D0" w:rsidP="009E0F0C">
      <w:pPr>
        <w:rPr>
          <w:rFonts w:ascii="Arial" w:hAnsi="Arial" w:cs="Arial"/>
          <w:b/>
          <w:color w:val="833C0B" w:themeColor="accent2" w:themeShade="80"/>
          <w:sz w:val="28"/>
          <w:szCs w:val="28"/>
        </w:rPr>
      </w:pPr>
    </w:p>
    <w:p w14:paraId="1D015DA7" w14:textId="587287A3" w:rsidR="00CC69D0" w:rsidRPr="003F2BA7" w:rsidRDefault="00CC69D0" w:rsidP="009E0F0C">
      <w:pPr>
        <w:rPr>
          <w:rFonts w:ascii="Arial" w:hAnsi="Arial" w:cs="Arial"/>
          <w:b/>
          <w:color w:val="833C0B" w:themeColor="accent2" w:themeShade="80"/>
          <w:sz w:val="28"/>
          <w:szCs w:val="28"/>
        </w:rPr>
      </w:pPr>
    </w:p>
    <w:p w14:paraId="7EC14243" w14:textId="57181088" w:rsidR="00CC69D0" w:rsidRPr="003F2BA7" w:rsidRDefault="00CC69D0" w:rsidP="009E0F0C">
      <w:pPr>
        <w:rPr>
          <w:rFonts w:ascii="Arial" w:hAnsi="Arial" w:cs="Arial"/>
          <w:b/>
          <w:color w:val="833C0B" w:themeColor="accent2" w:themeShade="80"/>
          <w:sz w:val="28"/>
          <w:szCs w:val="28"/>
        </w:rPr>
      </w:pPr>
    </w:p>
    <w:p w14:paraId="6E33EBE8" w14:textId="77777777" w:rsidR="008A60C3" w:rsidRPr="003F2BA7" w:rsidRDefault="008A60C3" w:rsidP="00BA1BD1">
      <w:pPr>
        <w:pStyle w:val="normln0"/>
        <w:spacing w:after="0"/>
        <w:rPr>
          <w:rFonts w:ascii="Arial" w:hAnsi="Arial" w:cs="Arial"/>
          <w:b/>
          <w:sz w:val="36"/>
          <w:szCs w:val="36"/>
        </w:rPr>
        <w:sectPr w:rsidR="008A60C3" w:rsidRPr="003F2BA7" w:rsidSect="00EC011F">
          <w:pgSz w:w="11906" w:h="16838" w:code="9"/>
          <w:pgMar w:top="1418" w:right="1418" w:bottom="1418" w:left="1418" w:header="708" w:footer="708" w:gutter="0"/>
          <w:cols w:space="708"/>
          <w:docGrid w:linePitch="360"/>
        </w:sectPr>
      </w:pPr>
    </w:p>
    <w:p w14:paraId="627A96C7" w14:textId="6D68F2B5" w:rsidR="00104AA8" w:rsidRPr="003F2BA7" w:rsidRDefault="00BA1BD1" w:rsidP="00BA1BD1">
      <w:pPr>
        <w:pStyle w:val="normln0"/>
        <w:spacing w:after="0"/>
        <w:rPr>
          <w:rFonts w:ascii="Arial" w:hAnsi="Arial" w:cs="Arial"/>
          <w:b/>
          <w:sz w:val="36"/>
          <w:szCs w:val="36"/>
        </w:rPr>
      </w:pPr>
      <w:r w:rsidRPr="003F2BA7">
        <w:rPr>
          <w:rFonts w:ascii="Arial" w:hAnsi="Arial" w:cs="Arial"/>
          <w:b/>
          <w:sz w:val="36"/>
          <w:szCs w:val="36"/>
        </w:rPr>
        <w:lastRenderedPageBreak/>
        <w:t xml:space="preserve">3. </w:t>
      </w:r>
      <w:r w:rsidR="00104AA8" w:rsidRPr="003F2BA7">
        <w:rPr>
          <w:rFonts w:ascii="Arial" w:hAnsi="Arial" w:cs="Arial"/>
          <w:b/>
          <w:sz w:val="36"/>
          <w:szCs w:val="36"/>
        </w:rPr>
        <w:t>Finanční plán</w:t>
      </w:r>
    </w:p>
    <w:p w14:paraId="13F74C14" w14:textId="60A653A4" w:rsidR="00104AA8" w:rsidRPr="003F2BA7" w:rsidRDefault="00BA1BD1" w:rsidP="00BA1BD1">
      <w:pPr>
        <w:pStyle w:val="Nadpis2"/>
        <w:numPr>
          <w:ilvl w:val="0"/>
          <w:numId w:val="0"/>
        </w:numPr>
        <w:spacing w:after="120" w:line="240" w:lineRule="auto"/>
        <w:ind w:left="240"/>
        <w:rPr>
          <w:rFonts w:ascii="Arial" w:hAnsi="Arial" w:cs="Arial"/>
        </w:rPr>
      </w:pPr>
      <w:r w:rsidRPr="003F2BA7">
        <w:rPr>
          <w:rFonts w:ascii="Arial" w:hAnsi="Arial" w:cs="Arial"/>
          <w:sz w:val="32"/>
          <w:szCs w:val="32"/>
        </w:rPr>
        <w:t xml:space="preserve">3.A </w:t>
      </w:r>
      <w:r w:rsidR="00104AA8" w:rsidRPr="003F2BA7">
        <w:rPr>
          <w:rFonts w:ascii="Arial" w:hAnsi="Arial" w:cs="Arial"/>
          <w:sz w:val="32"/>
          <w:szCs w:val="32"/>
        </w:rPr>
        <w:t>Převody a příspěvky</w:t>
      </w:r>
      <w:r w:rsidR="00104AA8" w:rsidRPr="003F2BA7">
        <w:rPr>
          <w:rFonts w:ascii="Arial" w:hAnsi="Arial" w:cs="Arial"/>
          <w:b w:val="0"/>
          <w:sz w:val="22"/>
          <w:szCs w:val="22"/>
          <w:vertAlign w:val="superscript"/>
        </w:rPr>
        <w:footnoteReference w:id="121"/>
      </w:r>
    </w:p>
    <w:tbl>
      <w:tblPr>
        <w:tblStyle w:val="TableGrid5"/>
        <w:tblW w:w="0" w:type="auto"/>
        <w:tblInd w:w="-34" w:type="dxa"/>
        <w:tblLook w:val="04A0" w:firstRow="1" w:lastRow="0" w:firstColumn="1" w:lastColumn="0" w:noHBand="0" w:noVBand="1"/>
      </w:tblPr>
      <w:tblGrid>
        <w:gridCol w:w="2364"/>
        <w:gridCol w:w="6732"/>
      </w:tblGrid>
      <w:tr w:rsidR="00BA1BD1" w:rsidRPr="003F2BA7" w14:paraId="7B34E6FC" w14:textId="77777777" w:rsidTr="00407E37">
        <w:tc>
          <w:tcPr>
            <w:tcW w:w="2364" w:type="dxa"/>
            <w:vMerge w:val="restart"/>
          </w:tcPr>
          <w:p w14:paraId="18560124" w14:textId="435550A4" w:rsidR="00BA1BD1" w:rsidRPr="003F2BA7" w:rsidRDefault="00407E37" w:rsidP="001E2706">
            <w:pPr>
              <w:spacing w:before="0" w:line="276" w:lineRule="auto"/>
              <w:contextualSpacing/>
              <w:rPr>
                <w:rFonts w:ascii="Arial" w:hAnsi="Arial" w:cs="Arial"/>
                <w:bCs/>
                <w:noProof/>
                <w:sz w:val="18"/>
                <w:szCs w:val="18"/>
              </w:rPr>
            </w:pPr>
            <w:r w:rsidRPr="003F2BA7">
              <w:rPr>
                <w:rFonts w:ascii="Arial" w:hAnsi="Arial" w:cs="Arial"/>
                <w:bCs/>
                <w:noProof/>
                <w:sz w:val="18"/>
                <w:szCs w:val="18"/>
              </w:rPr>
              <w:t>Změna programu vztahující se k</w:t>
            </w:r>
          </w:p>
        </w:tc>
        <w:tc>
          <w:tcPr>
            <w:tcW w:w="6732" w:type="dxa"/>
          </w:tcPr>
          <w:p w14:paraId="367680B8" w14:textId="116DC4F6" w:rsidR="00BA1BD1" w:rsidRPr="003F2BA7" w:rsidRDefault="00BA1BD1" w:rsidP="001E2706">
            <w:pPr>
              <w:spacing w:before="0" w:line="276" w:lineRule="auto"/>
              <w:contextualSpacing/>
              <w:rPr>
                <w:rFonts w:ascii="Arial" w:hAnsi="Arial" w:cs="Arial"/>
                <w:bCs/>
                <w:noProof/>
                <w:sz w:val="18"/>
                <w:szCs w:val="18"/>
              </w:rPr>
            </w:pPr>
            <w:r w:rsidRPr="003F2BA7">
              <w:rPr>
                <w:rFonts w:ascii="Arial" w:hAnsi="Arial" w:cs="Arial"/>
                <w:bCs/>
                <w:noProof/>
                <w:sz w:val="18"/>
                <w:szCs w:val="18"/>
              </w:rPr>
              <w:fldChar w:fldCharType="begin">
                <w:ffData>
                  <w:name w:val="Check1"/>
                  <w:enabled/>
                  <w:calcOnExit w:val="0"/>
                  <w:checkBox>
                    <w:sizeAuto/>
                    <w:default w:val="0"/>
                  </w:checkBox>
                </w:ffData>
              </w:fldChar>
            </w:r>
            <w:r w:rsidRPr="003F2BA7">
              <w:rPr>
                <w:rFonts w:ascii="Arial" w:hAnsi="Arial" w:cs="Arial"/>
                <w:bCs/>
                <w:noProof/>
                <w:sz w:val="18"/>
                <w:szCs w:val="18"/>
              </w:rPr>
              <w:instrText xml:space="preserve"> FORMCHECKBOX </w:instrText>
            </w:r>
            <w:r w:rsidR="000E14A8">
              <w:rPr>
                <w:rFonts w:ascii="Arial" w:hAnsi="Arial" w:cs="Arial"/>
                <w:bCs/>
                <w:noProof/>
                <w:sz w:val="18"/>
                <w:szCs w:val="18"/>
              </w:rPr>
            </w:r>
            <w:r w:rsidR="000E14A8">
              <w:rPr>
                <w:rFonts w:ascii="Arial" w:hAnsi="Arial" w:cs="Arial"/>
                <w:bCs/>
                <w:noProof/>
                <w:sz w:val="18"/>
                <w:szCs w:val="18"/>
              </w:rPr>
              <w:fldChar w:fldCharType="separate"/>
            </w:r>
            <w:r w:rsidRPr="003F2BA7">
              <w:rPr>
                <w:rFonts w:ascii="Arial" w:hAnsi="Arial" w:cs="Arial"/>
                <w:bCs/>
                <w:noProof/>
                <w:sz w:val="18"/>
                <w:szCs w:val="18"/>
              </w:rPr>
              <w:fldChar w:fldCharType="end"/>
            </w:r>
            <w:r w:rsidRPr="003F2BA7">
              <w:rPr>
                <w:rFonts w:ascii="Arial" w:hAnsi="Arial" w:cs="Arial"/>
                <w:bCs/>
                <w:noProof/>
                <w:sz w:val="18"/>
                <w:szCs w:val="18"/>
              </w:rPr>
              <w:t xml:space="preserve"> </w:t>
            </w:r>
            <w:r w:rsidR="00407E37" w:rsidRPr="003F2BA7">
              <w:rPr>
                <w:rFonts w:ascii="Arial" w:hAnsi="Arial" w:cs="Arial"/>
                <w:bCs/>
                <w:noProof/>
                <w:sz w:val="18"/>
                <w:szCs w:val="18"/>
              </w:rPr>
              <w:t>Příspěvek do</w:t>
            </w:r>
            <w:r w:rsidRPr="003F2BA7">
              <w:rPr>
                <w:rFonts w:ascii="Arial" w:hAnsi="Arial" w:cs="Arial"/>
                <w:bCs/>
                <w:noProof/>
                <w:sz w:val="18"/>
                <w:szCs w:val="18"/>
              </w:rPr>
              <w:t xml:space="preserve"> InvestEU</w:t>
            </w:r>
          </w:p>
        </w:tc>
      </w:tr>
      <w:tr w:rsidR="00BA1BD1" w:rsidRPr="003F2BA7" w14:paraId="64B98359" w14:textId="77777777" w:rsidTr="00407E37">
        <w:tc>
          <w:tcPr>
            <w:tcW w:w="2364" w:type="dxa"/>
            <w:vMerge/>
          </w:tcPr>
          <w:p w14:paraId="378E5113" w14:textId="77777777" w:rsidR="00BA1BD1" w:rsidRPr="003F2BA7" w:rsidRDefault="00BA1BD1" w:rsidP="001E2706">
            <w:pPr>
              <w:spacing w:before="0" w:line="276" w:lineRule="auto"/>
              <w:contextualSpacing/>
              <w:rPr>
                <w:rFonts w:ascii="Arial" w:hAnsi="Arial" w:cs="Arial"/>
                <w:bCs/>
                <w:noProof/>
                <w:sz w:val="18"/>
                <w:szCs w:val="18"/>
              </w:rPr>
            </w:pPr>
          </w:p>
        </w:tc>
        <w:tc>
          <w:tcPr>
            <w:tcW w:w="6732" w:type="dxa"/>
          </w:tcPr>
          <w:p w14:paraId="69C925BC" w14:textId="7D5BF7D8" w:rsidR="00BA1BD1" w:rsidRPr="003F2BA7" w:rsidRDefault="00BA1BD1" w:rsidP="001E2706">
            <w:pPr>
              <w:spacing w:before="0" w:line="276" w:lineRule="auto"/>
              <w:contextualSpacing/>
              <w:rPr>
                <w:rFonts w:ascii="Arial" w:hAnsi="Arial" w:cs="Arial"/>
                <w:bCs/>
                <w:noProof/>
                <w:sz w:val="18"/>
                <w:szCs w:val="18"/>
              </w:rPr>
            </w:pPr>
            <w:r w:rsidRPr="003F2BA7">
              <w:rPr>
                <w:rFonts w:ascii="Arial" w:hAnsi="Arial" w:cs="Arial"/>
                <w:bCs/>
                <w:noProof/>
                <w:sz w:val="18"/>
                <w:szCs w:val="18"/>
              </w:rPr>
              <w:fldChar w:fldCharType="begin">
                <w:ffData>
                  <w:name w:val="Check1"/>
                  <w:enabled/>
                  <w:calcOnExit w:val="0"/>
                  <w:checkBox>
                    <w:sizeAuto/>
                    <w:default w:val="0"/>
                  </w:checkBox>
                </w:ffData>
              </w:fldChar>
            </w:r>
            <w:r w:rsidRPr="003F2BA7">
              <w:rPr>
                <w:rFonts w:ascii="Arial" w:hAnsi="Arial" w:cs="Arial"/>
                <w:bCs/>
                <w:noProof/>
                <w:sz w:val="18"/>
                <w:szCs w:val="18"/>
              </w:rPr>
              <w:instrText xml:space="preserve"> FORMCHECKBOX </w:instrText>
            </w:r>
            <w:r w:rsidR="000E14A8">
              <w:rPr>
                <w:rFonts w:ascii="Arial" w:hAnsi="Arial" w:cs="Arial"/>
                <w:bCs/>
                <w:noProof/>
                <w:sz w:val="18"/>
                <w:szCs w:val="18"/>
              </w:rPr>
            </w:r>
            <w:r w:rsidR="000E14A8">
              <w:rPr>
                <w:rFonts w:ascii="Arial" w:hAnsi="Arial" w:cs="Arial"/>
                <w:bCs/>
                <w:noProof/>
                <w:sz w:val="18"/>
                <w:szCs w:val="18"/>
              </w:rPr>
              <w:fldChar w:fldCharType="separate"/>
            </w:r>
            <w:r w:rsidRPr="003F2BA7">
              <w:rPr>
                <w:rFonts w:ascii="Arial" w:hAnsi="Arial" w:cs="Arial"/>
                <w:bCs/>
                <w:noProof/>
                <w:sz w:val="18"/>
                <w:szCs w:val="18"/>
              </w:rPr>
              <w:fldChar w:fldCharType="end"/>
            </w:r>
            <w:r w:rsidRPr="003F2BA7">
              <w:rPr>
                <w:rFonts w:ascii="Arial" w:hAnsi="Arial" w:cs="Arial"/>
                <w:bCs/>
                <w:noProof/>
                <w:sz w:val="18"/>
                <w:szCs w:val="18"/>
              </w:rPr>
              <w:t xml:space="preserve"> </w:t>
            </w:r>
            <w:proofErr w:type="spellStart"/>
            <w:r w:rsidR="00407E37" w:rsidRPr="003F2BA7">
              <w:rPr>
                <w:rFonts w:ascii="Arial" w:hAnsi="Arial" w:cs="Arial"/>
                <w:sz w:val="18"/>
                <w:szCs w:val="18"/>
              </w:rPr>
              <w:t>Převody</w:t>
            </w:r>
            <w:proofErr w:type="spellEnd"/>
            <w:r w:rsidR="00407E37" w:rsidRPr="003F2BA7">
              <w:rPr>
                <w:rFonts w:ascii="Arial" w:hAnsi="Arial" w:cs="Arial"/>
                <w:sz w:val="18"/>
                <w:szCs w:val="18"/>
              </w:rPr>
              <w:t xml:space="preserve"> do </w:t>
            </w:r>
            <w:proofErr w:type="spellStart"/>
            <w:r w:rsidR="00407E37" w:rsidRPr="003F2BA7">
              <w:rPr>
                <w:rFonts w:ascii="Arial" w:hAnsi="Arial" w:cs="Arial"/>
                <w:sz w:val="18"/>
                <w:szCs w:val="18"/>
              </w:rPr>
              <w:t>nástrojů</w:t>
            </w:r>
            <w:proofErr w:type="spellEnd"/>
            <w:r w:rsidR="00407E37" w:rsidRPr="003F2BA7">
              <w:rPr>
                <w:rFonts w:ascii="Arial" w:hAnsi="Arial" w:cs="Arial"/>
                <w:sz w:val="18"/>
                <w:szCs w:val="18"/>
              </w:rPr>
              <w:t xml:space="preserve"> v </w:t>
            </w:r>
            <w:proofErr w:type="spellStart"/>
            <w:r w:rsidR="00407E37" w:rsidRPr="003F2BA7">
              <w:rPr>
                <w:rFonts w:ascii="Arial" w:hAnsi="Arial" w:cs="Arial"/>
                <w:sz w:val="18"/>
                <w:szCs w:val="18"/>
              </w:rPr>
              <w:t>rámci</w:t>
            </w:r>
            <w:proofErr w:type="spellEnd"/>
            <w:r w:rsidR="00407E37" w:rsidRPr="003F2BA7">
              <w:rPr>
                <w:rFonts w:ascii="Arial" w:hAnsi="Arial" w:cs="Arial"/>
                <w:sz w:val="18"/>
                <w:szCs w:val="18"/>
              </w:rPr>
              <w:t xml:space="preserve"> </w:t>
            </w:r>
            <w:proofErr w:type="spellStart"/>
            <w:r w:rsidR="00407E37" w:rsidRPr="003F2BA7">
              <w:rPr>
                <w:rFonts w:ascii="Arial" w:hAnsi="Arial" w:cs="Arial"/>
                <w:sz w:val="18"/>
                <w:szCs w:val="18"/>
              </w:rPr>
              <w:t>přímého</w:t>
            </w:r>
            <w:proofErr w:type="spellEnd"/>
            <w:r w:rsidR="00407E37" w:rsidRPr="003F2BA7">
              <w:rPr>
                <w:rFonts w:ascii="Arial" w:hAnsi="Arial" w:cs="Arial"/>
                <w:sz w:val="18"/>
                <w:szCs w:val="18"/>
              </w:rPr>
              <w:t xml:space="preserve"> </w:t>
            </w:r>
            <w:proofErr w:type="spellStart"/>
            <w:r w:rsidR="00407E37" w:rsidRPr="003F2BA7">
              <w:rPr>
                <w:rFonts w:ascii="Arial" w:hAnsi="Arial" w:cs="Arial"/>
                <w:sz w:val="18"/>
                <w:szCs w:val="18"/>
              </w:rPr>
              <w:t>nebo</w:t>
            </w:r>
            <w:proofErr w:type="spellEnd"/>
            <w:r w:rsidR="00407E37" w:rsidRPr="003F2BA7">
              <w:rPr>
                <w:rFonts w:ascii="Arial" w:hAnsi="Arial" w:cs="Arial"/>
                <w:sz w:val="18"/>
                <w:szCs w:val="18"/>
              </w:rPr>
              <w:t> </w:t>
            </w:r>
            <w:proofErr w:type="spellStart"/>
            <w:r w:rsidR="00407E37" w:rsidRPr="003F2BA7">
              <w:rPr>
                <w:rFonts w:ascii="Arial" w:hAnsi="Arial" w:cs="Arial"/>
                <w:sz w:val="18"/>
                <w:szCs w:val="18"/>
              </w:rPr>
              <w:t>nepřímého</w:t>
            </w:r>
            <w:proofErr w:type="spellEnd"/>
            <w:r w:rsidR="00407E37" w:rsidRPr="003F2BA7">
              <w:rPr>
                <w:rFonts w:ascii="Arial" w:hAnsi="Arial" w:cs="Arial"/>
                <w:sz w:val="18"/>
                <w:szCs w:val="18"/>
              </w:rPr>
              <w:t xml:space="preserve"> </w:t>
            </w:r>
            <w:proofErr w:type="spellStart"/>
            <w:r w:rsidR="00407E37" w:rsidRPr="003F2BA7">
              <w:rPr>
                <w:rFonts w:ascii="Arial" w:hAnsi="Arial" w:cs="Arial"/>
                <w:sz w:val="18"/>
                <w:szCs w:val="18"/>
              </w:rPr>
              <w:t>řízení</w:t>
            </w:r>
            <w:proofErr w:type="spellEnd"/>
          </w:p>
        </w:tc>
      </w:tr>
      <w:tr w:rsidR="00BA1BD1" w:rsidRPr="003F2BA7" w14:paraId="224FF856" w14:textId="77777777" w:rsidTr="00407E37">
        <w:trPr>
          <w:trHeight w:val="269"/>
        </w:trPr>
        <w:tc>
          <w:tcPr>
            <w:tcW w:w="2364" w:type="dxa"/>
            <w:vMerge/>
          </w:tcPr>
          <w:p w14:paraId="3BF0D64F" w14:textId="77777777" w:rsidR="00BA1BD1" w:rsidRPr="003F2BA7" w:rsidRDefault="00BA1BD1" w:rsidP="001E2706">
            <w:pPr>
              <w:spacing w:before="0" w:line="276" w:lineRule="auto"/>
              <w:contextualSpacing/>
              <w:rPr>
                <w:rFonts w:ascii="Arial" w:hAnsi="Arial" w:cs="Arial"/>
                <w:bCs/>
                <w:noProof/>
                <w:sz w:val="18"/>
                <w:szCs w:val="18"/>
              </w:rPr>
            </w:pPr>
          </w:p>
        </w:tc>
        <w:tc>
          <w:tcPr>
            <w:tcW w:w="6732" w:type="dxa"/>
          </w:tcPr>
          <w:p w14:paraId="215A5A89" w14:textId="151F2642" w:rsidR="00BA1BD1" w:rsidRPr="003F2BA7" w:rsidRDefault="00BA1BD1" w:rsidP="001E2706">
            <w:pPr>
              <w:spacing w:before="0" w:line="276" w:lineRule="auto"/>
              <w:rPr>
                <w:rFonts w:ascii="Arial" w:hAnsi="Arial" w:cs="Arial"/>
                <w:bCs/>
                <w:noProof/>
                <w:sz w:val="18"/>
                <w:szCs w:val="18"/>
              </w:rPr>
            </w:pPr>
            <w:r w:rsidRPr="003F2BA7">
              <w:rPr>
                <w:rFonts w:ascii="Arial" w:hAnsi="Arial" w:cs="Arial"/>
                <w:bCs/>
                <w:noProof/>
                <w:sz w:val="18"/>
                <w:szCs w:val="18"/>
              </w:rPr>
              <w:fldChar w:fldCharType="begin">
                <w:ffData>
                  <w:name w:val="Check1"/>
                  <w:enabled/>
                  <w:calcOnExit w:val="0"/>
                  <w:checkBox>
                    <w:sizeAuto/>
                    <w:default w:val="0"/>
                  </w:checkBox>
                </w:ffData>
              </w:fldChar>
            </w:r>
            <w:r w:rsidRPr="003F2BA7">
              <w:rPr>
                <w:rFonts w:ascii="Arial" w:hAnsi="Arial" w:cs="Arial"/>
                <w:bCs/>
                <w:noProof/>
                <w:sz w:val="18"/>
                <w:szCs w:val="18"/>
              </w:rPr>
              <w:instrText xml:space="preserve"> FORMCHECKBOX </w:instrText>
            </w:r>
            <w:r w:rsidR="000E14A8">
              <w:rPr>
                <w:rFonts w:ascii="Arial" w:hAnsi="Arial" w:cs="Arial"/>
                <w:bCs/>
                <w:noProof/>
                <w:sz w:val="18"/>
                <w:szCs w:val="18"/>
              </w:rPr>
            </w:r>
            <w:r w:rsidR="000E14A8">
              <w:rPr>
                <w:rFonts w:ascii="Arial" w:hAnsi="Arial" w:cs="Arial"/>
                <w:bCs/>
                <w:noProof/>
                <w:sz w:val="18"/>
                <w:szCs w:val="18"/>
              </w:rPr>
              <w:fldChar w:fldCharType="separate"/>
            </w:r>
            <w:r w:rsidRPr="003F2BA7">
              <w:rPr>
                <w:rFonts w:ascii="Arial" w:hAnsi="Arial" w:cs="Arial"/>
                <w:bCs/>
                <w:noProof/>
                <w:sz w:val="18"/>
                <w:szCs w:val="18"/>
              </w:rPr>
              <w:fldChar w:fldCharType="end"/>
            </w:r>
            <w:r w:rsidRPr="003F2BA7">
              <w:rPr>
                <w:rFonts w:ascii="Arial" w:hAnsi="Arial" w:cs="Arial"/>
                <w:bCs/>
                <w:noProof/>
                <w:sz w:val="18"/>
                <w:szCs w:val="18"/>
              </w:rPr>
              <w:t xml:space="preserve"> </w:t>
            </w:r>
            <w:proofErr w:type="spellStart"/>
            <w:r w:rsidR="00407E37" w:rsidRPr="003F2BA7">
              <w:rPr>
                <w:rFonts w:ascii="Arial" w:hAnsi="Arial" w:cs="Arial"/>
                <w:sz w:val="18"/>
                <w:szCs w:val="18"/>
              </w:rPr>
              <w:t>Převody</w:t>
            </w:r>
            <w:proofErr w:type="spellEnd"/>
            <w:r w:rsidR="00407E37" w:rsidRPr="003F2BA7">
              <w:rPr>
                <w:rFonts w:ascii="Arial" w:hAnsi="Arial" w:cs="Arial"/>
                <w:sz w:val="18"/>
                <w:szCs w:val="18"/>
              </w:rPr>
              <w:t xml:space="preserve"> </w:t>
            </w:r>
            <w:proofErr w:type="spellStart"/>
            <w:r w:rsidR="00407E37" w:rsidRPr="003F2BA7">
              <w:rPr>
                <w:rFonts w:ascii="Arial" w:hAnsi="Arial" w:cs="Arial"/>
                <w:sz w:val="18"/>
                <w:szCs w:val="18"/>
              </w:rPr>
              <w:t>mezi</w:t>
            </w:r>
            <w:proofErr w:type="spellEnd"/>
            <w:r w:rsidR="00407E37" w:rsidRPr="003F2BA7">
              <w:rPr>
                <w:rFonts w:ascii="Arial" w:hAnsi="Arial" w:cs="Arial"/>
                <w:sz w:val="18"/>
                <w:szCs w:val="18"/>
              </w:rPr>
              <w:t xml:space="preserve"> </w:t>
            </w:r>
            <w:proofErr w:type="spellStart"/>
            <w:r w:rsidR="00407E37" w:rsidRPr="003F2BA7">
              <w:rPr>
                <w:rFonts w:ascii="Arial" w:hAnsi="Arial" w:cs="Arial"/>
                <w:sz w:val="18"/>
                <w:szCs w:val="18"/>
              </w:rPr>
              <w:t>fondy</w:t>
            </w:r>
            <w:proofErr w:type="spellEnd"/>
            <w:r w:rsidR="00407E37" w:rsidRPr="003F2BA7">
              <w:rPr>
                <w:rFonts w:ascii="Arial" w:hAnsi="Arial" w:cs="Arial"/>
                <w:sz w:val="18"/>
                <w:szCs w:val="18"/>
              </w:rPr>
              <w:t xml:space="preserve"> se </w:t>
            </w:r>
            <w:proofErr w:type="spellStart"/>
            <w:r w:rsidR="00407E37" w:rsidRPr="003F2BA7">
              <w:rPr>
                <w:rFonts w:ascii="Arial" w:hAnsi="Arial" w:cs="Arial"/>
                <w:sz w:val="18"/>
                <w:szCs w:val="18"/>
              </w:rPr>
              <w:t>sdíleným</w:t>
            </w:r>
            <w:proofErr w:type="spellEnd"/>
            <w:r w:rsidR="00407E37" w:rsidRPr="003F2BA7">
              <w:rPr>
                <w:rFonts w:ascii="Arial" w:hAnsi="Arial" w:cs="Arial"/>
                <w:sz w:val="18"/>
                <w:szCs w:val="18"/>
              </w:rPr>
              <w:t xml:space="preserve"> </w:t>
            </w:r>
            <w:proofErr w:type="spellStart"/>
            <w:r w:rsidR="00407E37" w:rsidRPr="003F2BA7">
              <w:rPr>
                <w:rFonts w:ascii="Arial" w:hAnsi="Arial" w:cs="Arial"/>
                <w:sz w:val="18"/>
                <w:szCs w:val="18"/>
              </w:rPr>
              <w:t>řízením</w:t>
            </w:r>
            <w:proofErr w:type="spellEnd"/>
          </w:p>
        </w:tc>
      </w:tr>
    </w:tbl>
    <w:p w14:paraId="3893CB89" w14:textId="77777777" w:rsidR="00104AA8" w:rsidRPr="003F2BA7" w:rsidRDefault="00104AA8" w:rsidP="00104AA8">
      <w:pPr>
        <w:rPr>
          <w:rFonts w:ascii="Arial" w:hAnsi="Arial" w:cs="Arial"/>
          <w:sz w:val="18"/>
          <w:szCs w:val="18"/>
        </w:rPr>
      </w:pPr>
    </w:p>
    <w:p w14:paraId="3491547E" w14:textId="77777777" w:rsidR="003950E9" w:rsidRPr="003F2BA7" w:rsidRDefault="003950E9" w:rsidP="00104AA8">
      <w:pPr>
        <w:rPr>
          <w:rFonts w:ascii="Arial" w:hAnsi="Arial" w:cs="Arial"/>
          <w:b/>
          <w:sz w:val="18"/>
          <w:szCs w:val="18"/>
        </w:rPr>
      </w:pPr>
    </w:p>
    <w:p w14:paraId="67F9A24D" w14:textId="77777777" w:rsidR="003950E9" w:rsidRPr="003F2BA7" w:rsidRDefault="003950E9" w:rsidP="00104AA8">
      <w:pPr>
        <w:rPr>
          <w:rFonts w:ascii="Arial" w:hAnsi="Arial" w:cs="Arial"/>
          <w:b/>
          <w:sz w:val="18"/>
          <w:szCs w:val="18"/>
        </w:rPr>
      </w:pPr>
    </w:p>
    <w:p w14:paraId="18F41E5D" w14:textId="46633BCB" w:rsidR="00104AA8" w:rsidRPr="003F2BA7" w:rsidRDefault="00104AA8" w:rsidP="00104AA8">
      <w:pPr>
        <w:rPr>
          <w:rFonts w:ascii="Arial" w:hAnsi="Arial" w:cs="Arial"/>
          <w:b/>
        </w:rPr>
      </w:pPr>
      <w:r w:rsidRPr="003F2BA7">
        <w:rPr>
          <w:rFonts w:ascii="Arial" w:hAnsi="Arial" w:cs="Arial"/>
          <w:b/>
        </w:rPr>
        <w:t>Tabulka 15</w:t>
      </w:r>
      <w:r w:rsidR="00407E37" w:rsidRPr="003F2BA7">
        <w:rPr>
          <w:rFonts w:ascii="Arial" w:hAnsi="Arial" w:cs="Arial"/>
          <w:b/>
        </w:rPr>
        <w:t>A</w:t>
      </w:r>
      <w:r w:rsidRPr="003F2BA7">
        <w:rPr>
          <w:rFonts w:ascii="Arial" w:hAnsi="Arial" w:cs="Arial"/>
          <w:b/>
        </w:rPr>
        <w:t>: Příspěvky do InvestEU</w:t>
      </w:r>
      <w:r w:rsidR="00407E37" w:rsidRPr="003F2BA7">
        <w:rPr>
          <w:rFonts w:ascii="Arial" w:hAnsi="Arial" w:cs="Arial"/>
          <w:b/>
        </w:rPr>
        <w:t xml:space="preserve"> (</w:t>
      </w:r>
      <w:r w:rsidR="00343F5F" w:rsidRPr="003F2BA7">
        <w:rPr>
          <w:rFonts w:ascii="Arial" w:hAnsi="Arial" w:cs="Arial"/>
          <w:b/>
          <w:noProof/>
        </w:rPr>
        <w:t>rozdělení po letech</w:t>
      </w:r>
      <w:r w:rsidR="00407E37" w:rsidRPr="003F2BA7">
        <w:rPr>
          <w:rFonts w:ascii="Arial" w:hAnsi="Arial" w:cs="Arial"/>
          <w:b/>
        </w:rPr>
        <w:t>)</w:t>
      </w:r>
    </w:p>
    <w:p w14:paraId="68AC2B1B" w14:textId="2FFEA551" w:rsidR="00407E37" w:rsidRPr="003F2BA7" w:rsidRDefault="00407E37" w:rsidP="00104AA8">
      <w:pPr>
        <w:rPr>
          <w:rFonts w:ascii="Arial" w:hAnsi="Arial" w:cs="Arial"/>
          <w:b/>
          <w:i/>
          <w:sz w:val="18"/>
          <w:szCs w:val="18"/>
        </w:rPr>
      </w:pPr>
    </w:p>
    <w:tbl>
      <w:tblPr>
        <w:tblStyle w:val="Mkatabulky"/>
        <w:tblW w:w="14034" w:type="dxa"/>
        <w:tblInd w:w="-5" w:type="dxa"/>
        <w:tblLayout w:type="fixed"/>
        <w:tblLook w:val="04A0" w:firstRow="1" w:lastRow="0" w:firstColumn="1" w:lastColumn="0" w:noHBand="0" w:noVBand="1"/>
      </w:tblPr>
      <w:tblGrid>
        <w:gridCol w:w="992"/>
        <w:gridCol w:w="1418"/>
        <w:gridCol w:w="1559"/>
        <w:gridCol w:w="1276"/>
        <w:gridCol w:w="1276"/>
        <w:gridCol w:w="1276"/>
        <w:gridCol w:w="1275"/>
        <w:gridCol w:w="1276"/>
        <w:gridCol w:w="1276"/>
        <w:gridCol w:w="1276"/>
        <w:gridCol w:w="1134"/>
      </w:tblGrid>
      <w:tr w:rsidR="00407E37" w:rsidRPr="003F2BA7" w14:paraId="52649DE4" w14:textId="77777777" w:rsidTr="008A60C3">
        <w:trPr>
          <w:trHeight w:val="861"/>
        </w:trPr>
        <w:tc>
          <w:tcPr>
            <w:tcW w:w="2410" w:type="dxa"/>
            <w:gridSpan w:val="2"/>
          </w:tcPr>
          <w:p w14:paraId="725F9989" w14:textId="582B6C7C" w:rsidR="00407E37" w:rsidRPr="003F2BA7" w:rsidRDefault="00407E37" w:rsidP="001E2706">
            <w:pPr>
              <w:spacing w:line="276" w:lineRule="auto"/>
              <w:rPr>
                <w:rFonts w:ascii="Arial" w:hAnsi="Arial" w:cs="Arial"/>
                <w:b/>
                <w:sz w:val="18"/>
                <w:szCs w:val="18"/>
              </w:rPr>
            </w:pPr>
            <w:r w:rsidRPr="003F2BA7">
              <w:rPr>
                <w:rFonts w:ascii="Arial" w:hAnsi="Arial" w:cs="Arial"/>
                <w:b/>
                <w:sz w:val="18"/>
                <w:szCs w:val="18"/>
              </w:rPr>
              <w:t>Příspěvek z</w:t>
            </w:r>
          </w:p>
        </w:tc>
        <w:tc>
          <w:tcPr>
            <w:tcW w:w="1559" w:type="dxa"/>
          </w:tcPr>
          <w:p w14:paraId="58921B3F" w14:textId="725355A7" w:rsidR="00407E37" w:rsidRPr="003F2BA7" w:rsidRDefault="00407E37" w:rsidP="001E2706">
            <w:pPr>
              <w:spacing w:line="276" w:lineRule="auto"/>
              <w:rPr>
                <w:rFonts w:ascii="Arial" w:hAnsi="Arial" w:cs="Arial"/>
                <w:b/>
                <w:sz w:val="18"/>
                <w:szCs w:val="18"/>
              </w:rPr>
            </w:pPr>
            <w:r w:rsidRPr="003F2BA7">
              <w:rPr>
                <w:rFonts w:ascii="Arial" w:hAnsi="Arial" w:cs="Arial"/>
                <w:b/>
                <w:sz w:val="18"/>
                <w:szCs w:val="18"/>
              </w:rPr>
              <w:t>Příspěvek do</w:t>
            </w:r>
          </w:p>
        </w:tc>
        <w:tc>
          <w:tcPr>
            <w:tcW w:w="10065" w:type="dxa"/>
            <w:gridSpan w:val="8"/>
          </w:tcPr>
          <w:p w14:paraId="782C311A" w14:textId="45589C62" w:rsidR="00407E37" w:rsidRPr="003F2BA7" w:rsidRDefault="00407E37" w:rsidP="001E2706">
            <w:pPr>
              <w:spacing w:line="276" w:lineRule="auto"/>
              <w:rPr>
                <w:rFonts w:ascii="Arial" w:hAnsi="Arial" w:cs="Arial"/>
                <w:b/>
                <w:sz w:val="18"/>
                <w:szCs w:val="18"/>
              </w:rPr>
            </w:pPr>
            <w:r w:rsidRPr="003F2BA7">
              <w:rPr>
                <w:rFonts w:ascii="Arial" w:hAnsi="Arial" w:cs="Arial"/>
                <w:b/>
                <w:sz w:val="18"/>
                <w:szCs w:val="18"/>
              </w:rPr>
              <w:t>R</w:t>
            </w:r>
            <w:r w:rsidR="00343F5F" w:rsidRPr="003F2BA7">
              <w:rPr>
                <w:rFonts w:ascii="Arial" w:hAnsi="Arial" w:cs="Arial"/>
                <w:b/>
                <w:noProof/>
                <w:sz w:val="18"/>
                <w:szCs w:val="18"/>
              </w:rPr>
              <w:t>ozdělení po letech</w:t>
            </w:r>
          </w:p>
        </w:tc>
      </w:tr>
      <w:tr w:rsidR="008A60C3" w:rsidRPr="003F2BA7" w14:paraId="1B18026F" w14:textId="77777777" w:rsidTr="008A60C3">
        <w:trPr>
          <w:trHeight w:val="861"/>
        </w:trPr>
        <w:tc>
          <w:tcPr>
            <w:tcW w:w="992" w:type="dxa"/>
          </w:tcPr>
          <w:p w14:paraId="790A1FF2" w14:textId="64CC1A6D" w:rsidR="00407E37" w:rsidRPr="003F2BA7" w:rsidRDefault="00407E37" w:rsidP="001E2706">
            <w:pPr>
              <w:spacing w:line="276" w:lineRule="auto"/>
              <w:rPr>
                <w:rFonts w:ascii="Arial" w:hAnsi="Arial" w:cs="Arial"/>
                <w:b/>
                <w:sz w:val="18"/>
                <w:szCs w:val="18"/>
              </w:rPr>
            </w:pPr>
            <w:r w:rsidRPr="003F2BA7">
              <w:rPr>
                <w:rFonts w:ascii="Arial" w:hAnsi="Arial" w:cs="Arial"/>
                <w:b/>
                <w:sz w:val="18"/>
                <w:szCs w:val="18"/>
              </w:rPr>
              <w:t>Fond</w:t>
            </w:r>
          </w:p>
        </w:tc>
        <w:tc>
          <w:tcPr>
            <w:tcW w:w="1418" w:type="dxa"/>
          </w:tcPr>
          <w:p w14:paraId="14788B3E" w14:textId="56189B53" w:rsidR="00407E37" w:rsidRPr="003F2BA7" w:rsidRDefault="00407E37" w:rsidP="001E2706">
            <w:pPr>
              <w:spacing w:line="276" w:lineRule="auto"/>
              <w:rPr>
                <w:rFonts w:ascii="Arial" w:hAnsi="Arial" w:cs="Arial"/>
                <w:b/>
                <w:sz w:val="18"/>
                <w:szCs w:val="18"/>
              </w:rPr>
            </w:pPr>
            <w:r w:rsidRPr="003F2BA7">
              <w:rPr>
                <w:rFonts w:ascii="Arial" w:hAnsi="Arial" w:cs="Arial"/>
                <w:b/>
                <w:sz w:val="18"/>
                <w:szCs w:val="18"/>
              </w:rPr>
              <w:t>Kategorie regionu</w:t>
            </w:r>
          </w:p>
        </w:tc>
        <w:tc>
          <w:tcPr>
            <w:tcW w:w="1559" w:type="dxa"/>
          </w:tcPr>
          <w:p w14:paraId="6F82749B" w14:textId="31308CC7" w:rsidR="00407E37" w:rsidRPr="003F2BA7" w:rsidRDefault="00407E37" w:rsidP="001E2706">
            <w:pPr>
              <w:spacing w:line="276" w:lineRule="auto"/>
              <w:rPr>
                <w:rFonts w:ascii="Arial" w:hAnsi="Arial" w:cs="Arial"/>
                <w:b/>
                <w:sz w:val="18"/>
                <w:szCs w:val="18"/>
              </w:rPr>
            </w:pPr>
            <w:r w:rsidRPr="003F2BA7">
              <w:rPr>
                <w:rFonts w:ascii="Arial" w:hAnsi="Arial" w:cs="Arial"/>
                <w:b/>
                <w:sz w:val="18"/>
                <w:szCs w:val="18"/>
              </w:rPr>
              <w:t xml:space="preserve">InvestEU </w:t>
            </w:r>
            <w:r w:rsidR="003950E9" w:rsidRPr="003F2BA7">
              <w:rPr>
                <w:rFonts w:ascii="Arial" w:hAnsi="Arial" w:cs="Arial"/>
                <w:b/>
                <w:sz w:val="18"/>
                <w:szCs w:val="18"/>
              </w:rPr>
              <w:t>(</w:t>
            </w:r>
            <w:r w:rsidR="008A60C3" w:rsidRPr="003F2BA7">
              <w:rPr>
                <w:rFonts w:ascii="Arial" w:hAnsi="Arial" w:cs="Arial"/>
                <w:b/>
                <w:sz w:val="18"/>
                <w:szCs w:val="18"/>
              </w:rPr>
              <w:t>okn</w:t>
            </w:r>
            <w:r w:rsidR="003950E9" w:rsidRPr="003F2BA7">
              <w:rPr>
                <w:rFonts w:ascii="Arial" w:hAnsi="Arial" w:cs="Arial"/>
                <w:b/>
                <w:sz w:val="18"/>
                <w:szCs w:val="18"/>
              </w:rPr>
              <w:t>o)</w:t>
            </w:r>
          </w:p>
        </w:tc>
        <w:tc>
          <w:tcPr>
            <w:tcW w:w="1276" w:type="dxa"/>
          </w:tcPr>
          <w:p w14:paraId="7AC04927"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2021</w:t>
            </w:r>
          </w:p>
        </w:tc>
        <w:tc>
          <w:tcPr>
            <w:tcW w:w="1276" w:type="dxa"/>
          </w:tcPr>
          <w:p w14:paraId="3DC35E45"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2022</w:t>
            </w:r>
          </w:p>
        </w:tc>
        <w:tc>
          <w:tcPr>
            <w:tcW w:w="1276" w:type="dxa"/>
          </w:tcPr>
          <w:p w14:paraId="0B0455B6"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2023</w:t>
            </w:r>
          </w:p>
        </w:tc>
        <w:tc>
          <w:tcPr>
            <w:tcW w:w="1275" w:type="dxa"/>
          </w:tcPr>
          <w:p w14:paraId="4058D606"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2024</w:t>
            </w:r>
          </w:p>
        </w:tc>
        <w:tc>
          <w:tcPr>
            <w:tcW w:w="1276" w:type="dxa"/>
          </w:tcPr>
          <w:p w14:paraId="2B1772C8"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2025</w:t>
            </w:r>
          </w:p>
        </w:tc>
        <w:tc>
          <w:tcPr>
            <w:tcW w:w="1276" w:type="dxa"/>
          </w:tcPr>
          <w:p w14:paraId="3D9B2AE3"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2026</w:t>
            </w:r>
          </w:p>
        </w:tc>
        <w:tc>
          <w:tcPr>
            <w:tcW w:w="1276" w:type="dxa"/>
          </w:tcPr>
          <w:p w14:paraId="04C92434" w14:textId="77777777" w:rsidR="00407E37" w:rsidRPr="003F2BA7" w:rsidRDefault="00407E37" w:rsidP="008A60C3">
            <w:pPr>
              <w:spacing w:line="276" w:lineRule="auto"/>
              <w:jc w:val="center"/>
              <w:rPr>
                <w:rFonts w:ascii="Arial" w:hAnsi="Arial" w:cs="Arial"/>
                <w:b/>
                <w:sz w:val="18"/>
                <w:szCs w:val="18"/>
              </w:rPr>
            </w:pPr>
            <w:r w:rsidRPr="003F2BA7">
              <w:rPr>
                <w:rFonts w:ascii="Arial" w:hAnsi="Arial" w:cs="Arial"/>
                <w:b/>
                <w:sz w:val="18"/>
                <w:szCs w:val="18"/>
              </w:rPr>
              <w:t>2027</w:t>
            </w:r>
          </w:p>
        </w:tc>
        <w:tc>
          <w:tcPr>
            <w:tcW w:w="1134" w:type="dxa"/>
          </w:tcPr>
          <w:p w14:paraId="337E9B49" w14:textId="2A42895B" w:rsidR="00407E37" w:rsidRPr="003F2BA7" w:rsidRDefault="008A60C3" w:rsidP="008A60C3">
            <w:pPr>
              <w:spacing w:line="276" w:lineRule="auto"/>
              <w:jc w:val="center"/>
              <w:rPr>
                <w:rFonts w:ascii="Arial" w:hAnsi="Arial" w:cs="Arial"/>
                <w:b/>
                <w:sz w:val="18"/>
                <w:szCs w:val="18"/>
              </w:rPr>
            </w:pPr>
            <w:r w:rsidRPr="003F2BA7">
              <w:rPr>
                <w:rFonts w:ascii="Arial" w:hAnsi="Arial" w:cs="Arial"/>
                <w:b/>
                <w:sz w:val="18"/>
                <w:szCs w:val="18"/>
              </w:rPr>
              <w:t>Celkem</w:t>
            </w:r>
          </w:p>
        </w:tc>
      </w:tr>
      <w:tr w:rsidR="008A60C3" w:rsidRPr="003F2BA7" w14:paraId="42019FB4" w14:textId="77777777" w:rsidTr="008A60C3">
        <w:tc>
          <w:tcPr>
            <w:tcW w:w="992" w:type="dxa"/>
            <w:vMerge w:val="restart"/>
          </w:tcPr>
          <w:p w14:paraId="032217AC" w14:textId="214DB0B6"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EFRR</w:t>
            </w:r>
          </w:p>
        </w:tc>
        <w:tc>
          <w:tcPr>
            <w:tcW w:w="1418" w:type="dxa"/>
          </w:tcPr>
          <w:p w14:paraId="4DF2CF91" w14:textId="2371B709"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Více rozvinuté</w:t>
            </w:r>
          </w:p>
        </w:tc>
        <w:tc>
          <w:tcPr>
            <w:tcW w:w="1559" w:type="dxa"/>
          </w:tcPr>
          <w:p w14:paraId="7711BC5A" w14:textId="77777777" w:rsidR="00407E37" w:rsidRPr="003F2BA7" w:rsidRDefault="00407E37" w:rsidP="001E2706">
            <w:pPr>
              <w:spacing w:line="276" w:lineRule="auto"/>
              <w:rPr>
                <w:rFonts w:ascii="Arial" w:hAnsi="Arial" w:cs="Arial"/>
                <w:b/>
                <w:sz w:val="18"/>
                <w:szCs w:val="18"/>
              </w:rPr>
            </w:pPr>
          </w:p>
        </w:tc>
        <w:tc>
          <w:tcPr>
            <w:tcW w:w="1276" w:type="dxa"/>
          </w:tcPr>
          <w:p w14:paraId="7E73AEE5" w14:textId="77777777" w:rsidR="00407E37" w:rsidRPr="003F2BA7" w:rsidRDefault="00407E37" w:rsidP="001E2706">
            <w:pPr>
              <w:spacing w:line="276" w:lineRule="auto"/>
              <w:rPr>
                <w:rFonts w:ascii="Arial" w:hAnsi="Arial" w:cs="Arial"/>
                <w:b/>
                <w:sz w:val="18"/>
                <w:szCs w:val="18"/>
              </w:rPr>
            </w:pPr>
          </w:p>
        </w:tc>
        <w:tc>
          <w:tcPr>
            <w:tcW w:w="1276" w:type="dxa"/>
          </w:tcPr>
          <w:p w14:paraId="37097E1A" w14:textId="77777777" w:rsidR="00407E37" w:rsidRPr="003F2BA7" w:rsidRDefault="00407E37" w:rsidP="001E2706">
            <w:pPr>
              <w:spacing w:line="276" w:lineRule="auto"/>
              <w:rPr>
                <w:rFonts w:ascii="Arial" w:hAnsi="Arial" w:cs="Arial"/>
                <w:b/>
                <w:sz w:val="18"/>
                <w:szCs w:val="18"/>
              </w:rPr>
            </w:pPr>
          </w:p>
        </w:tc>
        <w:tc>
          <w:tcPr>
            <w:tcW w:w="1276" w:type="dxa"/>
          </w:tcPr>
          <w:p w14:paraId="02378F7B" w14:textId="77777777" w:rsidR="00407E37" w:rsidRPr="003F2BA7" w:rsidRDefault="00407E37" w:rsidP="001E2706">
            <w:pPr>
              <w:spacing w:line="276" w:lineRule="auto"/>
              <w:rPr>
                <w:rFonts w:ascii="Arial" w:hAnsi="Arial" w:cs="Arial"/>
                <w:b/>
                <w:sz w:val="18"/>
                <w:szCs w:val="18"/>
              </w:rPr>
            </w:pPr>
          </w:p>
        </w:tc>
        <w:tc>
          <w:tcPr>
            <w:tcW w:w="1275" w:type="dxa"/>
          </w:tcPr>
          <w:p w14:paraId="2888019B" w14:textId="77777777" w:rsidR="00407E37" w:rsidRPr="003F2BA7" w:rsidRDefault="00407E37" w:rsidP="001E2706">
            <w:pPr>
              <w:spacing w:line="276" w:lineRule="auto"/>
              <w:rPr>
                <w:rFonts w:ascii="Arial" w:hAnsi="Arial" w:cs="Arial"/>
                <w:b/>
                <w:sz w:val="18"/>
                <w:szCs w:val="18"/>
              </w:rPr>
            </w:pPr>
          </w:p>
        </w:tc>
        <w:tc>
          <w:tcPr>
            <w:tcW w:w="1276" w:type="dxa"/>
          </w:tcPr>
          <w:p w14:paraId="04B25954" w14:textId="77777777" w:rsidR="00407E37" w:rsidRPr="003F2BA7" w:rsidRDefault="00407E37" w:rsidP="001E2706">
            <w:pPr>
              <w:spacing w:line="276" w:lineRule="auto"/>
              <w:rPr>
                <w:rFonts w:ascii="Arial" w:hAnsi="Arial" w:cs="Arial"/>
                <w:b/>
                <w:sz w:val="18"/>
                <w:szCs w:val="18"/>
              </w:rPr>
            </w:pPr>
          </w:p>
        </w:tc>
        <w:tc>
          <w:tcPr>
            <w:tcW w:w="1276" w:type="dxa"/>
          </w:tcPr>
          <w:p w14:paraId="4919909B" w14:textId="77777777" w:rsidR="00407E37" w:rsidRPr="003F2BA7" w:rsidRDefault="00407E37" w:rsidP="001E2706">
            <w:pPr>
              <w:spacing w:line="276" w:lineRule="auto"/>
              <w:rPr>
                <w:rFonts w:ascii="Arial" w:hAnsi="Arial" w:cs="Arial"/>
                <w:b/>
                <w:sz w:val="18"/>
                <w:szCs w:val="18"/>
              </w:rPr>
            </w:pPr>
          </w:p>
        </w:tc>
        <w:tc>
          <w:tcPr>
            <w:tcW w:w="1276" w:type="dxa"/>
          </w:tcPr>
          <w:p w14:paraId="74CD60C6" w14:textId="77777777" w:rsidR="00407E37" w:rsidRPr="003F2BA7" w:rsidRDefault="00407E37" w:rsidP="001E2706">
            <w:pPr>
              <w:spacing w:line="276" w:lineRule="auto"/>
              <w:rPr>
                <w:rFonts w:ascii="Arial" w:hAnsi="Arial" w:cs="Arial"/>
                <w:b/>
                <w:sz w:val="18"/>
                <w:szCs w:val="18"/>
              </w:rPr>
            </w:pPr>
          </w:p>
        </w:tc>
        <w:tc>
          <w:tcPr>
            <w:tcW w:w="1134" w:type="dxa"/>
          </w:tcPr>
          <w:p w14:paraId="06067D4D" w14:textId="77777777" w:rsidR="00407E37" w:rsidRPr="003F2BA7" w:rsidRDefault="00407E37" w:rsidP="001E2706">
            <w:pPr>
              <w:spacing w:line="276" w:lineRule="auto"/>
              <w:rPr>
                <w:rFonts w:ascii="Arial" w:hAnsi="Arial" w:cs="Arial"/>
                <w:b/>
                <w:sz w:val="18"/>
                <w:szCs w:val="18"/>
              </w:rPr>
            </w:pPr>
          </w:p>
        </w:tc>
      </w:tr>
      <w:tr w:rsidR="008A60C3" w:rsidRPr="003F2BA7" w14:paraId="2ACDF344" w14:textId="77777777" w:rsidTr="008A60C3">
        <w:tc>
          <w:tcPr>
            <w:tcW w:w="992" w:type="dxa"/>
            <w:vMerge/>
          </w:tcPr>
          <w:p w14:paraId="5358A716" w14:textId="77777777" w:rsidR="00407E37" w:rsidRPr="003F2BA7" w:rsidRDefault="00407E37" w:rsidP="001E2706">
            <w:pPr>
              <w:spacing w:line="276" w:lineRule="auto"/>
              <w:rPr>
                <w:rFonts w:ascii="Arial" w:hAnsi="Arial" w:cs="Arial"/>
                <w:sz w:val="18"/>
                <w:szCs w:val="18"/>
              </w:rPr>
            </w:pPr>
          </w:p>
        </w:tc>
        <w:tc>
          <w:tcPr>
            <w:tcW w:w="1418" w:type="dxa"/>
          </w:tcPr>
          <w:p w14:paraId="0B0EEA03" w14:textId="5472CD1C"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Přechodové</w:t>
            </w:r>
          </w:p>
        </w:tc>
        <w:tc>
          <w:tcPr>
            <w:tcW w:w="1559" w:type="dxa"/>
          </w:tcPr>
          <w:p w14:paraId="56342199" w14:textId="77777777" w:rsidR="00407E37" w:rsidRPr="003F2BA7" w:rsidRDefault="00407E37" w:rsidP="001E2706">
            <w:pPr>
              <w:spacing w:line="276" w:lineRule="auto"/>
              <w:rPr>
                <w:rFonts w:ascii="Arial" w:hAnsi="Arial" w:cs="Arial"/>
                <w:sz w:val="18"/>
                <w:szCs w:val="18"/>
              </w:rPr>
            </w:pPr>
          </w:p>
        </w:tc>
        <w:tc>
          <w:tcPr>
            <w:tcW w:w="1276" w:type="dxa"/>
          </w:tcPr>
          <w:p w14:paraId="28F9C060" w14:textId="77777777" w:rsidR="00407E37" w:rsidRPr="003F2BA7" w:rsidRDefault="00407E37" w:rsidP="001E2706">
            <w:pPr>
              <w:spacing w:line="276" w:lineRule="auto"/>
              <w:rPr>
                <w:rFonts w:ascii="Arial" w:hAnsi="Arial" w:cs="Arial"/>
                <w:sz w:val="18"/>
                <w:szCs w:val="18"/>
              </w:rPr>
            </w:pPr>
          </w:p>
        </w:tc>
        <w:tc>
          <w:tcPr>
            <w:tcW w:w="1276" w:type="dxa"/>
          </w:tcPr>
          <w:p w14:paraId="1055FBE5" w14:textId="77777777" w:rsidR="00407E37" w:rsidRPr="003F2BA7" w:rsidRDefault="00407E37" w:rsidP="001E2706">
            <w:pPr>
              <w:spacing w:line="276" w:lineRule="auto"/>
              <w:rPr>
                <w:rFonts w:ascii="Arial" w:hAnsi="Arial" w:cs="Arial"/>
                <w:sz w:val="18"/>
                <w:szCs w:val="18"/>
              </w:rPr>
            </w:pPr>
          </w:p>
        </w:tc>
        <w:tc>
          <w:tcPr>
            <w:tcW w:w="1276" w:type="dxa"/>
          </w:tcPr>
          <w:p w14:paraId="4DAD2B93" w14:textId="77777777" w:rsidR="00407E37" w:rsidRPr="003F2BA7" w:rsidRDefault="00407E37" w:rsidP="001E2706">
            <w:pPr>
              <w:spacing w:line="276" w:lineRule="auto"/>
              <w:rPr>
                <w:rFonts w:ascii="Arial" w:hAnsi="Arial" w:cs="Arial"/>
                <w:sz w:val="18"/>
                <w:szCs w:val="18"/>
              </w:rPr>
            </w:pPr>
          </w:p>
        </w:tc>
        <w:tc>
          <w:tcPr>
            <w:tcW w:w="1275" w:type="dxa"/>
          </w:tcPr>
          <w:p w14:paraId="076D86C4" w14:textId="77777777" w:rsidR="00407E37" w:rsidRPr="003F2BA7" w:rsidRDefault="00407E37" w:rsidP="001E2706">
            <w:pPr>
              <w:spacing w:line="276" w:lineRule="auto"/>
              <w:rPr>
                <w:rFonts w:ascii="Arial" w:hAnsi="Arial" w:cs="Arial"/>
                <w:sz w:val="18"/>
                <w:szCs w:val="18"/>
              </w:rPr>
            </w:pPr>
          </w:p>
        </w:tc>
        <w:tc>
          <w:tcPr>
            <w:tcW w:w="1276" w:type="dxa"/>
          </w:tcPr>
          <w:p w14:paraId="0FD7B0F2" w14:textId="77777777" w:rsidR="00407E37" w:rsidRPr="003F2BA7" w:rsidRDefault="00407E37" w:rsidP="001E2706">
            <w:pPr>
              <w:spacing w:line="276" w:lineRule="auto"/>
              <w:rPr>
                <w:rFonts w:ascii="Arial" w:hAnsi="Arial" w:cs="Arial"/>
                <w:sz w:val="18"/>
                <w:szCs w:val="18"/>
              </w:rPr>
            </w:pPr>
          </w:p>
        </w:tc>
        <w:tc>
          <w:tcPr>
            <w:tcW w:w="1276" w:type="dxa"/>
          </w:tcPr>
          <w:p w14:paraId="60AC000A" w14:textId="77777777" w:rsidR="00407E37" w:rsidRPr="003F2BA7" w:rsidRDefault="00407E37" w:rsidP="001E2706">
            <w:pPr>
              <w:spacing w:line="276" w:lineRule="auto"/>
              <w:rPr>
                <w:rFonts w:ascii="Arial" w:hAnsi="Arial" w:cs="Arial"/>
                <w:sz w:val="18"/>
                <w:szCs w:val="18"/>
              </w:rPr>
            </w:pPr>
          </w:p>
        </w:tc>
        <w:tc>
          <w:tcPr>
            <w:tcW w:w="1276" w:type="dxa"/>
          </w:tcPr>
          <w:p w14:paraId="418A6E74" w14:textId="77777777" w:rsidR="00407E37" w:rsidRPr="003F2BA7" w:rsidRDefault="00407E37" w:rsidP="001E2706">
            <w:pPr>
              <w:spacing w:line="276" w:lineRule="auto"/>
              <w:rPr>
                <w:rFonts w:ascii="Arial" w:hAnsi="Arial" w:cs="Arial"/>
                <w:sz w:val="18"/>
                <w:szCs w:val="18"/>
              </w:rPr>
            </w:pPr>
          </w:p>
        </w:tc>
        <w:tc>
          <w:tcPr>
            <w:tcW w:w="1134" w:type="dxa"/>
          </w:tcPr>
          <w:p w14:paraId="76BC246A" w14:textId="77777777" w:rsidR="00407E37" w:rsidRPr="003F2BA7" w:rsidRDefault="00407E37" w:rsidP="001E2706">
            <w:pPr>
              <w:spacing w:line="276" w:lineRule="auto"/>
              <w:rPr>
                <w:rFonts w:ascii="Arial" w:hAnsi="Arial" w:cs="Arial"/>
                <w:sz w:val="18"/>
                <w:szCs w:val="18"/>
              </w:rPr>
            </w:pPr>
          </w:p>
        </w:tc>
      </w:tr>
      <w:tr w:rsidR="008A60C3" w:rsidRPr="003F2BA7" w14:paraId="37DD3FD7" w14:textId="77777777" w:rsidTr="008A60C3">
        <w:tc>
          <w:tcPr>
            <w:tcW w:w="992" w:type="dxa"/>
            <w:vMerge/>
          </w:tcPr>
          <w:p w14:paraId="39FA3BD0" w14:textId="77777777" w:rsidR="00407E37" w:rsidRPr="003F2BA7" w:rsidRDefault="00407E37" w:rsidP="001E2706">
            <w:pPr>
              <w:spacing w:line="276" w:lineRule="auto"/>
              <w:rPr>
                <w:rFonts w:ascii="Arial" w:hAnsi="Arial" w:cs="Arial"/>
                <w:sz w:val="18"/>
                <w:szCs w:val="18"/>
              </w:rPr>
            </w:pPr>
          </w:p>
        </w:tc>
        <w:tc>
          <w:tcPr>
            <w:tcW w:w="1418" w:type="dxa"/>
          </w:tcPr>
          <w:p w14:paraId="4FD578AC" w14:textId="6C73C286"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Méně rozvinuté</w:t>
            </w:r>
          </w:p>
        </w:tc>
        <w:tc>
          <w:tcPr>
            <w:tcW w:w="1559" w:type="dxa"/>
          </w:tcPr>
          <w:p w14:paraId="4B833DB8" w14:textId="77777777" w:rsidR="00407E37" w:rsidRPr="003F2BA7" w:rsidRDefault="00407E37" w:rsidP="001E2706">
            <w:pPr>
              <w:spacing w:line="276" w:lineRule="auto"/>
              <w:rPr>
                <w:rFonts w:ascii="Arial" w:hAnsi="Arial" w:cs="Arial"/>
                <w:sz w:val="18"/>
                <w:szCs w:val="18"/>
              </w:rPr>
            </w:pPr>
          </w:p>
        </w:tc>
        <w:tc>
          <w:tcPr>
            <w:tcW w:w="1276" w:type="dxa"/>
          </w:tcPr>
          <w:p w14:paraId="04E39084" w14:textId="77777777" w:rsidR="00407E37" w:rsidRPr="003F2BA7" w:rsidRDefault="00407E37" w:rsidP="001E2706">
            <w:pPr>
              <w:spacing w:line="276" w:lineRule="auto"/>
              <w:rPr>
                <w:rFonts w:ascii="Arial" w:hAnsi="Arial" w:cs="Arial"/>
                <w:sz w:val="18"/>
                <w:szCs w:val="18"/>
              </w:rPr>
            </w:pPr>
          </w:p>
        </w:tc>
        <w:tc>
          <w:tcPr>
            <w:tcW w:w="1276" w:type="dxa"/>
          </w:tcPr>
          <w:p w14:paraId="292BD52C" w14:textId="77777777" w:rsidR="00407E37" w:rsidRPr="003F2BA7" w:rsidRDefault="00407E37" w:rsidP="001E2706">
            <w:pPr>
              <w:spacing w:line="276" w:lineRule="auto"/>
              <w:rPr>
                <w:rFonts w:ascii="Arial" w:hAnsi="Arial" w:cs="Arial"/>
                <w:sz w:val="18"/>
                <w:szCs w:val="18"/>
              </w:rPr>
            </w:pPr>
          </w:p>
        </w:tc>
        <w:tc>
          <w:tcPr>
            <w:tcW w:w="1276" w:type="dxa"/>
          </w:tcPr>
          <w:p w14:paraId="119DBBD3" w14:textId="77777777" w:rsidR="00407E37" w:rsidRPr="003F2BA7" w:rsidRDefault="00407E37" w:rsidP="001E2706">
            <w:pPr>
              <w:spacing w:line="276" w:lineRule="auto"/>
              <w:rPr>
                <w:rFonts w:ascii="Arial" w:hAnsi="Arial" w:cs="Arial"/>
                <w:sz w:val="18"/>
                <w:szCs w:val="18"/>
              </w:rPr>
            </w:pPr>
          </w:p>
        </w:tc>
        <w:tc>
          <w:tcPr>
            <w:tcW w:w="1275" w:type="dxa"/>
          </w:tcPr>
          <w:p w14:paraId="6B3B4206" w14:textId="77777777" w:rsidR="00407E37" w:rsidRPr="003F2BA7" w:rsidRDefault="00407E37" w:rsidP="001E2706">
            <w:pPr>
              <w:spacing w:line="276" w:lineRule="auto"/>
              <w:rPr>
                <w:rFonts w:ascii="Arial" w:hAnsi="Arial" w:cs="Arial"/>
                <w:sz w:val="18"/>
                <w:szCs w:val="18"/>
              </w:rPr>
            </w:pPr>
          </w:p>
        </w:tc>
        <w:tc>
          <w:tcPr>
            <w:tcW w:w="1276" w:type="dxa"/>
          </w:tcPr>
          <w:p w14:paraId="5B60DF1B" w14:textId="77777777" w:rsidR="00407E37" w:rsidRPr="003F2BA7" w:rsidRDefault="00407E37" w:rsidP="001E2706">
            <w:pPr>
              <w:spacing w:line="276" w:lineRule="auto"/>
              <w:rPr>
                <w:rFonts w:ascii="Arial" w:hAnsi="Arial" w:cs="Arial"/>
                <w:sz w:val="18"/>
                <w:szCs w:val="18"/>
              </w:rPr>
            </w:pPr>
          </w:p>
        </w:tc>
        <w:tc>
          <w:tcPr>
            <w:tcW w:w="1276" w:type="dxa"/>
          </w:tcPr>
          <w:p w14:paraId="2E5C03A0" w14:textId="77777777" w:rsidR="00407E37" w:rsidRPr="003F2BA7" w:rsidRDefault="00407E37" w:rsidP="001E2706">
            <w:pPr>
              <w:spacing w:line="276" w:lineRule="auto"/>
              <w:rPr>
                <w:rFonts w:ascii="Arial" w:hAnsi="Arial" w:cs="Arial"/>
                <w:sz w:val="18"/>
                <w:szCs w:val="18"/>
              </w:rPr>
            </w:pPr>
          </w:p>
        </w:tc>
        <w:tc>
          <w:tcPr>
            <w:tcW w:w="1276" w:type="dxa"/>
          </w:tcPr>
          <w:p w14:paraId="1B03CB6C" w14:textId="77777777" w:rsidR="00407E37" w:rsidRPr="003F2BA7" w:rsidRDefault="00407E37" w:rsidP="001E2706">
            <w:pPr>
              <w:spacing w:line="276" w:lineRule="auto"/>
              <w:rPr>
                <w:rFonts w:ascii="Arial" w:hAnsi="Arial" w:cs="Arial"/>
                <w:sz w:val="18"/>
                <w:szCs w:val="18"/>
              </w:rPr>
            </w:pPr>
          </w:p>
        </w:tc>
        <w:tc>
          <w:tcPr>
            <w:tcW w:w="1134" w:type="dxa"/>
          </w:tcPr>
          <w:p w14:paraId="7B9FADD8" w14:textId="77777777" w:rsidR="00407E37" w:rsidRPr="003F2BA7" w:rsidRDefault="00407E37" w:rsidP="001E2706">
            <w:pPr>
              <w:spacing w:line="276" w:lineRule="auto"/>
              <w:rPr>
                <w:rFonts w:ascii="Arial" w:hAnsi="Arial" w:cs="Arial"/>
                <w:sz w:val="18"/>
                <w:szCs w:val="18"/>
              </w:rPr>
            </w:pPr>
          </w:p>
        </w:tc>
      </w:tr>
      <w:tr w:rsidR="008A60C3" w:rsidRPr="003F2BA7" w14:paraId="7697795E" w14:textId="77777777" w:rsidTr="008A60C3">
        <w:tc>
          <w:tcPr>
            <w:tcW w:w="992" w:type="dxa"/>
            <w:vMerge w:val="restart"/>
          </w:tcPr>
          <w:p w14:paraId="3DE6E50F" w14:textId="77777777"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ESF+</w:t>
            </w:r>
          </w:p>
        </w:tc>
        <w:tc>
          <w:tcPr>
            <w:tcW w:w="1418" w:type="dxa"/>
          </w:tcPr>
          <w:p w14:paraId="5DEE5500" w14:textId="58526655"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Více rozvinuté</w:t>
            </w:r>
          </w:p>
        </w:tc>
        <w:tc>
          <w:tcPr>
            <w:tcW w:w="1559" w:type="dxa"/>
          </w:tcPr>
          <w:p w14:paraId="1B3FD810" w14:textId="77777777" w:rsidR="00407E37" w:rsidRPr="003F2BA7" w:rsidRDefault="00407E37" w:rsidP="001E2706">
            <w:pPr>
              <w:spacing w:line="276" w:lineRule="auto"/>
              <w:rPr>
                <w:rFonts w:ascii="Arial" w:hAnsi="Arial" w:cs="Arial"/>
                <w:sz w:val="18"/>
                <w:szCs w:val="18"/>
              </w:rPr>
            </w:pPr>
          </w:p>
        </w:tc>
        <w:tc>
          <w:tcPr>
            <w:tcW w:w="1276" w:type="dxa"/>
          </w:tcPr>
          <w:p w14:paraId="7B50A956" w14:textId="77777777" w:rsidR="00407E37" w:rsidRPr="003F2BA7" w:rsidRDefault="00407E37" w:rsidP="001E2706">
            <w:pPr>
              <w:spacing w:line="276" w:lineRule="auto"/>
              <w:rPr>
                <w:rFonts w:ascii="Arial" w:hAnsi="Arial" w:cs="Arial"/>
                <w:sz w:val="18"/>
                <w:szCs w:val="18"/>
              </w:rPr>
            </w:pPr>
          </w:p>
        </w:tc>
        <w:tc>
          <w:tcPr>
            <w:tcW w:w="1276" w:type="dxa"/>
          </w:tcPr>
          <w:p w14:paraId="607D4C0A" w14:textId="77777777" w:rsidR="00407E37" w:rsidRPr="003F2BA7" w:rsidRDefault="00407E37" w:rsidP="001E2706">
            <w:pPr>
              <w:spacing w:line="276" w:lineRule="auto"/>
              <w:rPr>
                <w:rFonts w:ascii="Arial" w:hAnsi="Arial" w:cs="Arial"/>
                <w:sz w:val="18"/>
                <w:szCs w:val="18"/>
              </w:rPr>
            </w:pPr>
          </w:p>
        </w:tc>
        <w:tc>
          <w:tcPr>
            <w:tcW w:w="1276" w:type="dxa"/>
          </w:tcPr>
          <w:p w14:paraId="41DB08F4" w14:textId="77777777" w:rsidR="00407E37" w:rsidRPr="003F2BA7" w:rsidRDefault="00407E37" w:rsidP="001E2706">
            <w:pPr>
              <w:spacing w:line="276" w:lineRule="auto"/>
              <w:rPr>
                <w:rFonts w:ascii="Arial" w:hAnsi="Arial" w:cs="Arial"/>
                <w:sz w:val="18"/>
                <w:szCs w:val="18"/>
              </w:rPr>
            </w:pPr>
          </w:p>
        </w:tc>
        <w:tc>
          <w:tcPr>
            <w:tcW w:w="1275" w:type="dxa"/>
          </w:tcPr>
          <w:p w14:paraId="0AF35302" w14:textId="77777777" w:rsidR="00407E37" w:rsidRPr="003F2BA7" w:rsidRDefault="00407E37" w:rsidP="001E2706">
            <w:pPr>
              <w:spacing w:line="276" w:lineRule="auto"/>
              <w:rPr>
                <w:rFonts w:ascii="Arial" w:hAnsi="Arial" w:cs="Arial"/>
                <w:sz w:val="18"/>
                <w:szCs w:val="18"/>
              </w:rPr>
            </w:pPr>
          </w:p>
        </w:tc>
        <w:tc>
          <w:tcPr>
            <w:tcW w:w="1276" w:type="dxa"/>
          </w:tcPr>
          <w:p w14:paraId="33C42974" w14:textId="77777777" w:rsidR="00407E37" w:rsidRPr="003F2BA7" w:rsidRDefault="00407E37" w:rsidP="001E2706">
            <w:pPr>
              <w:spacing w:line="276" w:lineRule="auto"/>
              <w:rPr>
                <w:rFonts w:ascii="Arial" w:hAnsi="Arial" w:cs="Arial"/>
                <w:sz w:val="18"/>
                <w:szCs w:val="18"/>
              </w:rPr>
            </w:pPr>
          </w:p>
        </w:tc>
        <w:tc>
          <w:tcPr>
            <w:tcW w:w="1276" w:type="dxa"/>
          </w:tcPr>
          <w:p w14:paraId="077703B0" w14:textId="77777777" w:rsidR="00407E37" w:rsidRPr="003F2BA7" w:rsidRDefault="00407E37" w:rsidP="001E2706">
            <w:pPr>
              <w:spacing w:line="276" w:lineRule="auto"/>
              <w:rPr>
                <w:rFonts w:ascii="Arial" w:hAnsi="Arial" w:cs="Arial"/>
                <w:sz w:val="18"/>
                <w:szCs w:val="18"/>
              </w:rPr>
            </w:pPr>
          </w:p>
        </w:tc>
        <w:tc>
          <w:tcPr>
            <w:tcW w:w="1276" w:type="dxa"/>
          </w:tcPr>
          <w:p w14:paraId="7BD5216B" w14:textId="77777777" w:rsidR="00407E37" w:rsidRPr="003F2BA7" w:rsidRDefault="00407E37" w:rsidP="001E2706">
            <w:pPr>
              <w:spacing w:line="276" w:lineRule="auto"/>
              <w:rPr>
                <w:rFonts w:ascii="Arial" w:hAnsi="Arial" w:cs="Arial"/>
                <w:sz w:val="18"/>
                <w:szCs w:val="18"/>
              </w:rPr>
            </w:pPr>
          </w:p>
        </w:tc>
        <w:tc>
          <w:tcPr>
            <w:tcW w:w="1134" w:type="dxa"/>
          </w:tcPr>
          <w:p w14:paraId="3A7005B3" w14:textId="77777777" w:rsidR="00407E37" w:rsidRPr="003F2BA7" w:rsidRDefault="00407E37" w:rsidP="001E2706">
            <w:pPr>
              <w:spacing w:line="276" w:lineRule="auto"/>
              <w:rPr>
                <w:rFonts w:ascii="Arial" w:hAnsi="Arial" w:cs="Arial"/>
                <w:sz w:val="18"/>
                <w:szCs w:val="18"/>
              </w:rPr>
            </w:pPr>
          </w:p>
        </w:tc>
      </w:tr>
      <w:tr w:rsidR="008A60C3" w:rsidRPr="003F2BA7" w14:paraId="08BEBC29" w14:textId="77777777" w:rsidTr="008A60C3">
        <w:tc>
          <w:tcPr>
            <w:tcW w:w="992" w:type="dxa"/>
            <w:vMerge/>
          </w:tcPr>
          <w:p w14:paraId="2C180715" w14:textId="77777777" w:rsidR="00407E37" w:rsidRPr="003F2BA7" w:rsidRDefault="00407E37" w:rsidP="001E2706">
            <w:pPr>
              <w:spacing w:line="276" w:lineRule="auto"/>
              <w:rPr>
                <w:rFonts w:ascii="Arial" w:hAnsi="Arial" w:cs="Arial"/>
                <w:sz w:val="18"/>
                <w:szCs w:val="18"/>
              </w:rPr>
            </w:pPr>
          </w:p>
        </w:tc>
        <w:tc>
          <w:tcPr>
            <w:tcW w:w="1418" w:type="dxa"/>
          </w:tcPr>
          <w:p w14:paraId="30D474E4" w14:textId="7CBBBC27"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Přechodové</w:t>
            </w:r>
          </w:p>
        </w:tc>
        <w:tc>
          <w:tcPr>
            <w:tcW w:w="1559" w:type="dxa"/>
          </w:tcPr>
          <w:p w14:paraId="61951482" w14:textId="77777777" w:rsidR="00407E37" w:rsidRPr="003F2BA7" w:rsidRDefault="00407E37" w:rsidP="001E2706">
            <w:pPr>
              <w:spacing w:line="276" w:lineRule="auto"/>
              <w:rPr>
                <w:rFonts w:ascii="Arial" w:hAnsi="Arial" w:cs="Arial"/>
                <w:sz w:val="18"/>
                <w:szCs w:val="18"/>
              </w:rPr>
            </w:pPr>
          </w:p>
        </w:tc>
        <w:tc>
          <w:tcPr>
            <w:tcW w:w="1276" w:type="dxa"/>
          </w:tcPr>
          <w:p w14:paraId="2F40BC95" w14:textId="77777777" w:rsidR="00407E37" w:rsidRPr="003F2BA7" w:rsidRDefault="00407E37" w:rsidP="001E2706">
            <w:pPr>
              <w:spacing w:line="276" w:lineRule="auto"/>
              <w:rPr>
                <w:rFonts w:ascii="Arial" w:hAnsi="Arial" w:cs="Arial"/>
                <w:sz w:val="18"/>
                <w:szCs w:val="18"/>
              </w:rPr>
            </w:pPr>
          </w:p>
        </w:tc>
        <w:tc>
          <w:tcPr>
            <w:tcW w:w="1276" w:type="dxa"/>
          </w:tcPr>
          <w:p w14:paraId="618F758C" w14:textId="77777777" w:rsidR="00407E37" w:rsidRPr="003F2BA7" w:rsidRDefault="00407E37" w:rsidP="001E2706">
            <w:pPr>
              <w:spacing w:line="276" w:lineRule="auto"/>
              <w:rPr>
                <w:rFonts w:ascii="Arial" w:hAnsi="Arial" w:cs="Arial"/>
                <w:sz w:val="18"/>
                <w:szCs w:val="18"/>
              </w:rPr>
            </w:pPr>
          </w:p>
        </w:tc>
        <w:tc>
          <w:tcPr>
            <w:tcW w:w="1276" w:type="dxa"/>
          </w:tcPr>
          <w:p w14:paraId="579D5865" w14:textId="77777777" w:rsidR="00407E37" w:rsidRPr="003F2BA7" w:rsidRDefault="00407E37" w:rsidP="001E2706">
            <w:pPr>
              <w:spacing w:line="276" w:lineRule="auto"/>
              <w:rPr>
                <w:rFonts w:ascii="Arial" w:hAnsi="Arial" w:cs="Arial"/>
                <w:sz w:val="18"/>
                <w:szCs w:val="18"/>
              </w:rPr>
            </w:pPr>
          </w:p>
        </w:tc>
        <w:tc>
          <w:tcPr>
            <w:tcW w:w="1275" w:type="dxa"/>
          </w:tcPr>
          <w:p w14:paraId="4A55010B" w14:textId="77777777" w:rsidR="00407E37" w:rsidRPr="003F2BA7" w:rsidRDefault="00407E37" w:rsidP="001E2706">
            <w:pPr>
              <w:spacing w:line="276" w:lineRule="auto"/>
              <w:rPr>
                <w:rFonts w:ascii="Arial" w:hAnsi="Arial" w:cs="Arial"/>
                <w:sz w:val="18"/>
                <w:szCs w:val="18"/>
              </w:rPr>
            </w:pPr>
          </w:p>
        </w:tc>
        <w:tc>
          <w:tcPr>
            <w:tcW w:w="1276" w:type="dxa"/>
          </w:tcPr>
          <w:p w14:paraId="3A15E17B" w14:textId="77777777" w:rsidR="00407E37" w:rsidRPr="003F2BA7" w:rsidRDefault="00407E37" w:rsidP="001E2706">
            <w:pPr>
              <w:spacing w:line="276" w:lineRule="auto"/>
              <w:rPr>
                <w:rFonts w:ascii="Arial" w:hAnsi="Arial" w:cs="Arial"/>
                <w:sz w:val="18"/>
                <w:szCs w:val="18"/>
              </w:rPr>
            </w:pPr>
          </w:p>
        </w:tc>
        <w:tc>
          <w:tcPr>
            <w:tcW w:w="1276" w:type="dxa"/>
          </w:tcPr>
          <w:p w14:paraId="74780765" w14:textId="77777777" w:rsidR="00407E37" w:rsidRPr="003F2BA7" w:rsidRDefault="00407E37" w:rsidP="001E2706">
            <w:pPr>
              <w:spacing w:line="276" w:lineRule="auto"/>
              <w:rPr>
                <w:rFonts w:ascii="Arial" w:hAnsi="Arial" w:cs="Arial"/>
                <w:sz w:val="18"/>
                <w:szCs w:val="18"/>
              </w:rPr>
            </w:pPr>
          </w:p>
        </w:tc>
        <w:tc>
          <w:tcPr>
            <w:tcW w:w="1276" w:type="dxa"/>
          </w:tcPr>
          <w:p w14:paraId="3BC0941E" w14:textId="77777777" w:rsidR="00407E37" w:rsidRPr="003F2BA7" w:rsidRDefault="00407E37" w:rsidP="001E2706">
            <w:pPr>
              <w:spacing w:line="276" w:lineRule="auto"/>
              <w:rPr>
                <w:rFonts w:ascii="Arial" w:hAnsi="Arial" w:cs="Arial"/>
                <w:sz w:val="18"/>
                <w:szCs w:val="18"/>
              </w:rPr>
            </w:pPr>
          </w:p>
        </w:tc>
        <w:tc>
          <w:tcPr>
            <w:tcW w:w="1134" w:type="dxa"/>
          </w:tcPr>
          <w:p w14:paraId="65FF286D" w14:textId="77777777" w:rsidR="00407E37" w:rsidRPr="003F2BA7" w:rsidRDefault="00407E37" w:rsidP="001E2706">
            <w:pPr>
              <w:spacing w:line="276" w:lineRule="auto"/>
              <w:rPr>
                <w:rFonts w:ascii="Arial" w:hAnsi="Arial" w:cs="Arial"/>
                <w:sz w:val="18"/>
                <w:szCs w:val="18"/>
              </w:rPr>
            </w:pPr>
          </w:p>
        </w:tc>
      </w:tr>
      <w:tr w:rsidR="008A60C3" w:rsidRPr="003F2BA7" w14:paraId="43152D85" w14:textId="77777777" w:rsidTr="008A60C3">
        <w:tc>
          <w:tcPr>
            <w:tcW w:w="992" w:type="dxa"/>
            <w:vMerge/>
          </w:tcPr>
          <w:p w14:paraId="18452D37" w14:textId="77777777" w:rsidR="00407E37" w:rsidRPr="003F2BA7" w:rsidRDefault="00407E37" w:rsidP="001E2706">
            <w:pPr>
              <w:spacing w:line="276" w:lineRule="auto"/>
              <w:rPr>
                <w:rFonts w:ascii="Arial" w:hAnsi="Arial" w:cs="Arial"/>
                <w:sz w:val="18"/>
                <w:szCs w:val="18"/>
              </w:rPr>
            </w:pPr>
          </w:p>
        </w:tc>
        <w:tc>
          <w:tcPr>
            <w:tcW w:w="1418" w:type="dxa"/>
          </w:tcPr>
          <w:p w14:paraId="30E452ED" w14:textId="3AC3E05D"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Méně rozvinuté</w:t>
            </w:r>
          </w:p>
        </w:tc>
        <w:tc>
          <w:tcPr>
            <w:tcW w:w="1559" w:type="dxa"/>
          </w:tcPr>
          <w:p w14:paraId="424E0D90" w14:textId="77777777" w:rsidR="00407E37" w:rsidRPr="003F2BA7" w:rsidRDefault="00407E37" w:rsidP="001E2706">
            <w:pPr>
              <w:spacing w:line="276" w:lineRule="auto"/>
              <w:rPr>
                <w:rFonts w:ascii="Arial" w:hAnsi="Arial" w:cs="Arial"/>
                <w:sz w:val="18"/>
                <w:szCs w:val="18"/>
              </w:rPr>
            </w:pPr>
          </w:p>
        </w:tc>
        <w:tc>
          <w:tcPr>
            <w:tcW w:w="1276" w:type="dxa"/>
          </w:tcPr>
          <w:p w14:paraId="476B2162" w14:textId="77777777" w:rsidR="00407E37" w:rsidRPr="003F2BA7" w:rsidRDefault="00407E37" w:rsidP="001E2706">
            <w:pPr>
              <w:spacing w:line="276" w:lineRule="auto"/>
              <w:rPr>
                <w:rFonts w:ascii="Arial" w:hAnsi="Arial" w:cs="Arial"/>
                <w:sz w:val="18"/>
                <w:szCs w:val="18"/>
              </w:rPr>
            </w:pPr>
          </w:p>
        </w:tc>
        <w:tc>
          <w:tcPr>
            <w:tcW w:w="1276" w:type="dxa"/>
          </w:tcPr>
          <w:p w14:paraId="73EC7ECC" w14:textId="77777777" w:rsidR="00407E37" w:rsidRPr="003F2BA7" w:rsidRDefault="00407E37" w:rsidP="001E2706">
            <w:pPr>
              <w:spacing w:line="276" w:lineRule="auto"/>
              <w:rPr>
                <w:rFonts w:ascii="Arial" w:hAnsi="Arial" w:cs="Arial"/>
                <w:sz w:val="18"/>
                <w:szCs w:val="18"/>
              </w:rPr>
            </w:pPr>
          </w:p>
        </w:tc>
        <w:tc>
          <w:tcPr>
            <w:tcW w:w="1276" w:type="dxa"/>
          </w:tcPr>
          <w:p w14:paraId="52C93BEA" w14:textId="77777777" w:rsidR="00407E37" w:rsidRPr="003F2BA7" w:rsidRDefault="00407E37" w:rsidP="001E2706">
            <w:pPr>
              <w:spacing w:line="276" w:lineRule="auto"/>
              <w:rPr>
                <w:rFonts w:ascii="Arial" w:hAnsi="Arial" w:cs="Arial"/>
                <w:sz w:val="18"/>
                <w:szCs w:val="18"/>
              </w:rPr>
            </w:pPr>
          </w:p>
        </w:tc>
        <w:tc>
          <w:tcPr>
            <w:tcW w:w="1275" w:type="dxa"/>
          </w:tcPr>
          <w:p w14:paraId="0D0C57C1" w14:textId="77777777" w:rsidR="00407E37" w:rsidRPr="003F2BA7" w:rsidRDefault="00407E37" w:rsidP="001E2706">
            <w:pPr>
              <w:spacing w:line="276" w:lineRule="auto"/>
              <w:rPr>
                <w:rFonts w:ascii="Arial" w:hAnsi="Arial" w:cs="Arial"/>
                <w:sz w:val="18"/>
                <w:szCs w:val="18"/>
              </w:rPr>
            </w:pPr>
          </w:p>
        </w:tc>
        <w:tc>
          <w:tcPr>
            <w:tcW w:w="1276" w:type="dxa"/>
          </w:tcPr>
          <w:p w14:paraId="2D8F2F20" w14:textId="77777777" w:rsidR="00407E37" w:rsidRPr="003F2BA7" w:rsidRDefault="00407E37" w:rsidP="001E2706">
            <w:pPr>
              <w:spacing w:line="276" w:lineRule="auto"/>
              <w:rPr>
                <w:rFonts w:ascii="Arial" w:hAnsi="Arial" w:cs="Arial"/>
                <w:sz w:val="18"/>
                <w:szCs w:val="18"/>
              </w:rPr>
            </w:pPr>
          </w:p>
        </w:tc>
        <w:tc>
          <w:tcPr>
            <w:tcW w:w="1276" w:type="dxa"/>
          </w:tcPr>
          <w:p w14:paraId="690FB850" w14:textId="77777777" w:rsidR="00407E37" w:rsidRPr="003F2BA7" w:rsidRDefault="00407E37" w:rsidP="001E2706">
            <w:pPr>
              <w:spacing w:line="276" w:lineRule="auto"/>
              <w:rPr>
                <w:rFonts w:ascii="Arial" w:hAnsi="Arial" w:cs="Arial"/>
                <w:sz w:val="18"/>
                <w:szCs w:val="18"/>
              </w:rPr>
            </w:pPr>
          </w:p>
        </w:tc>
        <w:tc>
          <w:tcPr>
            <w:tcW w:w="1276" w:type="dxa"/>
          </w:tcPr>
          <w:p w14:paraId="1B1EBF2A" w14:textId="77777777" w:rsidR="00407E37" w:rsidRPr="003F2BA7" w:rsidRDefault="00407E37" w:rsidP="001E2706">
            <w:pPr>
              <w:spacing w:line="276" w:lineRule="auto"/>
              <w:rPr>
                <w:rFonts w:ascii="Arial" w:hAnsi="Arial" w:cs="Arial"/>
                <w:sz w:val="18"/>
                <w:szCs w:val="18"/>
              </w:rPr>
            </w:pPr>
          </w:p>
        </w:tc>
        <w:tc>
          <w:tcPr>
            <w:tcW w:w="1134" w:type="dxa"/>
          </w:tcPr>
          <w:p w14:paraId="05986988" w14:textId="77777777" w:rsidR="00407E37" w:rsidRPr="003F2BA7" w:rsidRDefault="00407E37" w:rsidP="001E2706">
            <w:pPr>
              <w:spacing w:line="276" w:lineRule="auto"/>
              <w:rPr>
                <w:rFonts w:ascii="Arial" w:hAnsi="Arial" w:cs="Arial"/>
                <w:sz w:val="18"/>
                <w:szCs w:val="18"/>
              </w:rPr>
            </w:pPr>
          </w:p>
        </w:tc>
      </w:tr>
      <w:tr w:rsidR="008A60C3" w:rsidRPr="003F2BA7" w14:paraId="4CD7BA4F" w14:textId="77777777" w:rsidTr="008A60C3">
        <w:tc>
          <w:tcPr>
            <w:tcW w:w="992" w:type="dxa"/>
          </w:tcPr>
          <w:p w14:paraId="1E801A1D" w14:textId="6739DB04"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FS</w:t>
            </w:r>
          </w:p>
        </w:tc>
        <w:tc>
          <w:tcPr>
            <w:tcW w:w="1418" w:type="dxa"/>
          </w:tcPr>
          <w:p w14:paraId="3376995C" w14:textId="77777777"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N/A</w:t>
            </w:r>
          </w:p>
        </w:tc>
        <w:tc>
          <w:tcPr>
            <w:tcW w:w="1559" w:type="dxa"/>
          </w:tcPr>
          <w:p w14:paraId="67E63B8E" w14:textId="77777777" w:rsidR="00407E37" w:rsidRPr="003F2BA7" w:rsidRDefault="00407E37" w:rsidP="001E2706">
            <w:pPr>
              <w:spacing w:line="276" w:lineRule="auto"/>
              <w:rPr>
                <w:rFonts w:ascii="Arial" w:hAnsi="Arial" w:cs="Arial"/>
                <w:sz w:val="18"/>
                <w:szCs w:val="18"/>
              </w:rPr>
            </w:pPr>
          </w:p>
        </w:tc>
        <w:tc>
          <w:tcPr>
            <w:tcW w:w="1276" w:type="dxa"/>
          </w:tcPr>
          <w:p w14:paraId="0687AE53" w14:textId="77777777" w:rsidR="00407E37" w:rsidRPr="003F2BA7" w:rsidRDefault="00407E37" w:rsidP="001E2706">
            <w:pPr>
              <w:spacing w:line="276" w:lineRule="auto"/>
              <w:rPr>
                <w:rFonts w:ascii="Arial" w:hAnsi="Arial" w:cs="Arial"/>
                <w:sz w:val="18"/>
                <w:szCs w:val="18"/>
              </w:rPr>
            </w:pPr>
          </w:p>
        </w:tc>
        <w:tc>
          <w:tcPr>
            <w:tcW w:w="1276" w:type="dxa"/>
          </w:tcPr>
          <w:p w14:paraId="1E3763AC" w14:textId="77777777" w:rsidR="00407E37" w:rsidRPr="003F2BA7" w:rsidRDefault="00407E37" w:rsidP="001E2706">
            <w:pPr>
              <w:spacing w:line="276" w:lineRule="auto"/>
              <w:rPr>
                <w:rFonts w:ascii="Arial" w:hAnsi="Arial" w:cs="Arial"/>
                <w:sz w:val="18"/>
                <w:szCs w:val="18"/>
              </w:rPr>
            </w:pPr>
          </w:p>
        </w:tc>
        <w:tc>
          <w:tcPr>
            <w:tcW w:w="1276" w:type="dxa"/>
          </w:tcPr>
          <w:p w14:paraId="4DF775D4" w14:textId="77777777" w:rsidR="00407E37" w:rsidRPr="003F2BA7" w:rsidRDefault="00407E37" w:rsidP="001E2706">
            <w:pPr>
              <w:spacing w:line="276" w:lineRule="auto"/>
              <w:rPr>
                <w:rFonts w:ascii="Arial" w:hAnsi="Arial" w:cs="Arial"/>
                <w:sz w:val="18"/>
                <w:szCs w:val="18"/>
              </w:rPr>
            </w:pPr>
          </w:p>
        </w:tc>
        <w:tc>
          <w:tcPr>
            <w:tcW w:w="1275" w:type="dxa"/>
          </w:tcPr>
          <w:p w14:paraId="297036A2" w14:textId="77777777" w:rsidR="00407E37" w:rsidRPr="003F2BA7" w:rsidRDefault="00407E37" w:rsidP="001E2706">
            <w:pPr>
              <w:spacing w:line="276" w:lineRule="auto"/>
              <w:rPr>
                <w:rFonts w:ascii="Arial" w:hAnsi="Arial" w:cs="Arial"/>
                <w:sz w:val="18"/>
                <w:szCs w:val="18"/>
              </w:rPr>
            </w:pPr>
          </w:p>
        </w:tc>
        <w:tc>
          <w:tcPr>
            <w:tcW w:w="1276" w:type="dxa"/>
          </w:tcPr>
          <w:p w14:paraId="50ECBEEA" w14:textId="77777777" w:rsidR="00407E37" w:rsidRPr="003F2BA7" w:rsidRDefault="00407E37" w:rsidP="001E2706">
            <w:pPr>
              <w:spacing w:line="276" w:lineRule="auto"/>
              <w:rPr>
                <w:rFonts w:ascii="Arial" w:hAnsi="Arial" w:cs="Arial"/>
                <w:sz w:val="18"/>
                <w:szCs w:val="18"/>
              </w:rPr>
            </w:pPr>
          </w:p>
        </w:tc>
        <w:tc>
          <w:tcPr>
            <w:tcW w:w="1276" w:type="dxa"/>
          </w:tcPr>
          <w:p w14:paraId="2564FD96" w14:textId="77777777" w:rsidR="00407E37" w:rsidRPr="003F2BA7" w:rsidRDefault="00407E37" w:rsidP="001E2706">
            <w:pPr>
              <w:spacing w:line="276" w:lineRule="auto"/>
              <w:rPr>
                <w:rFonts w:ascii="Arial" w:hAnsi="Arial" w:cs="Arial"/>
                <w:sz w:val="18"/>
                <w:szCs w:val="18"/>
              </w:rPr>
            </w:pPr>
          </w:p>
        </w:tc>
        <w:tc>
          <w:tcPr>
            <w:tcW w:w="1276" w:type="dxa"/>
          </w:tcPr>
          <w:p w14:paraId="2E613085" w14:textId="77777777" w:rsidR="00407E37" w:rsidRPr="003F2BA7" w:rsidRDefault="00407E37" w:rsidP="001E2706">
            <w:pPr>
              <w:spacing w:line="276" w:lineRule="auto"/>
              <w:rPr>
                <w:rFonts w:ascii="Arial" w:hAnsi="Arial" w:cs="Arial"/>
                <w:sz w:val="18"/>
                <w:szCs w:val="18"/>
              </w:rPr>
            </w:pPr>
          </w:p>
        </w:tc>
        <w:tc>
          <w:tcPr>
            <w:tcW w:w="1134" w:type="dxa"/>
          </w:tcPr>
          <w:p w14:paraId="618F2DAA" w14:textId="77777777" w:rsidR="00407E37" w:rsidRPr="003F2BA7" w:rsidRDefault="00407E37" w:rsidP="001E2706">
            <w:pPr>
              <w:spacing w:line="276" w:lineRule="auto"/>
              <w:rPr>
                <w:rFonts w:ascii="Arial" w:hAnsi="Arial" w:cs="Arial"/>
                <w:sz w:val="18"/>
                <w:szCs w:val="18"/>
              </w:rPr>
            </w:pPr>
          </w:p>
        </w:tc>
      </w:tr>
      <w:tr w:rsidR="008A60C3" w:rsidRPr="003F2BA7" w14:paraId="3F79E789" w14:textId="77777777" w:rsidTr="008A60C3">
        <w:tc>
          <w:tcPr>
            <w:tcW w:w="992" w:type="dxa"/>
          </w:tcPr>
          <w:p w14:paraId="0B134397" w14:textId="1E338B25"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ENRAF</w:t>
            </w:r>
          </w:p>
        </w:tc>
        <w:tc>
          <w:tcPr>
            <w:tcW w:w="1418" w:type="dxa"/>
          </w:tcPr>
          <w:p w14:paraId="7D14B7FE" w14:textId="77777777" w:rsidR="00407E37" w:rsidRPr="003F2BA7" w:rsidRDefault="00407E37" w:rsidP="001E2706">
            <w:pPr>
              <w:spacing w:line="276" w:lineRule="auto"/>
              <w:rPr>
                <w:rFonts w:ascii="Arial" w:hAnsi="Arial" w:cs="Arial"/>
                <w:sz w:val="18"/>
                <w:szCs w:val="18"/>
              </w:rPr>
            </w:pPr>
            <w:r w:rsidRPr="003F2BA7">
              <w:rPr>
                <w:rFonts w:ascii="Arial" w:hAnsi="Arial" w:cs="Arial"/>
                <w:sz w:val="18"/>
                <w:szCs w:val="18"/>
              </w:rPr>
              <w:t>N/A</w:t>
            </w:r>
          </w:p>
        </w:tc>
        <w:tc>
          <w:tcPr>
            <w:tcW w:w="1559" w:type="dxa"/>
          </w:tcPr>
          <w:p w14:paraId="1EE377B2" w14:textId="77777777" w:rsidR="00407E37" w:rsidRPr="003F2BA7" w:rsidRDefault="00407E37" w:rsidP="001E2706">
            <w:pPr>
              <w:spacing w:line="276" w:lineRule="auto"/>
              <w:rPr>
                <w:rFonts w:ascii="Arial" w:hAnsi="Arial" w:cs="Arial"/>
                <w:sz w:val="18"/>
                <w:szCs w:val="18"/>
              </w:rPr>
            </w:pPr>
          </w:p>
        </w:tc>
        <w:tc>
          <w:tcPr>
            <w:tcW w:w="1276" w:type="dxa"/>
          </w:tcPr>
          <w:p w14:paraId="1773BB36" w14:textId="77777777" w:rsidR="00407E37" w:rsidRPr="003F2BA7" w:rsidRDefault="00407E37" w:rsidP="001E2706">
            <w:pPr>
              <w:spacing w:line="276" w:lineRule="auto"/>
              <w:rPr>
                <w:rFonts w:ascii="Arial" w:hAnsi="Arial" w:cs="Arial"/>
                <w:sz w:val="18"/>
                <w:szCs w:val="18"/>
              </w:rPr>
            </w:pPr>
          </w:p>
        </w:tc>
        <w:tc>
          <w:tcPr>
            <w:tcW w:w="1276" w:type="dxa"/>
          </w:tcPr>
          <w:p w14:paraId="4DE1CE66" w14:textId="77777777" w:rsidR="00407E37" w:rsidRPr="003F2BA7" w:rsidRDefault="00407E37" w:rsidP="001E2706">
            <w:pPr>
              <w:spacing w:line="276" w:lineRule="auto"/>
              <w:rPr>
                <w:rFonts w:ascii="Arial" w:hAnsi="Arial" w:cs="Arial"/>
                <w:sz w:val="18"/>
                <w:szCs w:val="18"/>
              </w:rPr>
            </w:pPr>
          </w:p>
        </w:tc>
        <w:tc>
          <w:tcPr>
            <w:tcW w:w="1276" w:type="dxa"/>
          </w:tcPr>
          <w:p w14:paraId="6AB7F957" w14:textId="77777777" w:rsidR="00407E37" w:rsidRPr="003F2BA7" w:rsidRDefault="00407E37" w:rsidP="001E2706">
            <w:pPr>
              <w:spacing w:line="276" w:lineRule="auto"/>
              <w:rPr>
                <w:rFonts w:ascii="Arial" w:hAnsi="Arial" w:cs="Arial"/>
                <w:sz w:val="18"/>
                <w:szCs w:val="18"/>
              </w:rPr>
            </w:pPr>
          </w:p>
        </w:tc>
        <w:tc>
          <w:tcPr>
            <w:tcW w:w="1275" w:type="dxa"/>
          </w:tcPr>
          <w:p w14:paraId="2EE57A17" w14:textId="77777777" w:rsidR="00407E37" w:rsidRPr="003F2BA7" w:rsidRDefault="00407E37" w:rsidP="001E2706">
            <w:pPr>
              <w:spacing w:line="276" w:lineRule="auto"/>
              <w:rPr>
                <w:rFonts w:ascii="Arial" w:hAnsi="Arial" w:cs="Arial"/>
                <w:sz w:val="18"/>
                <w:szCs w:val="18"/>
              </w:rPr>
            </w:pPr>
          </w:p>
        </w:tc>
        <w:tc>
          <w:tcPr>
            <w:tcW w:w="1276" w:type="dxa"/>
          </w:tcPr>
          <w:p w14:paraId="34898505" w14:textId="77777777" w:rsidR="00407E37" w:rsidRPr="003F2BA7" w:rsidRDefault="00407E37" w:rsidP="001E2706">
            <w:pPr>
              <w:spacing w:line="276" w:lineRule="auto"/>
              <w:rPr>
                <w:rFonts w:ascii="Arial" w:hAnsi="Arial" w:cs="Arial"/>
                <w:sz w:val="18"/>
                <w:szCs w:val="18"/>
              </w:rPr>
            </w:pPr>
          </w:p>
        </w:tc>
        <w:tc>
          <w:tcPr>
            <w:tcW w:w="1276" w:type="dxa"/>
          </w:tcPr>
          <w:p w14:paraId="1AC0E14B" w14:textId="77777777" w:rsidR="00407E37" w:rsidRPr="003F2BA7" w:rsidRDefault="00407E37" w:rsidP="001E2706">
            <w:pPr>
              <w:spacing w:line="276" w:lineRule="auto"/>
              <w:rPr>
                <w:rFonts w:ascii="Arial" w:hAnsi="Arial" w:cs="Arial"/>
                <w:sz w:val="18"/>
                <w:szCs w:val="18"/>
              </w:rPr>
            </w:pPr>
          </w:p>
        </w:tc>
        <w:tc>
          <w:tcPr>
            <w:tcW w:w="1276" w:type="dxa"/>
          </w:tcPr>
          <w:p w14:paraId="748FB0DE" w14:textId="77777777" w:rsidR="00407E37" w:rsidRPr="003F2BA7" w:rsidRDefault="00407E37" w:rsidP="001E2706">
            <w:pPr>
              <w:spacing w:line="276" w:lineRule="auto"/>
              <w:rPr>
                <w:rFonts w:ascii="Arial" w:hAnsi="Arial" w:cs="Arial"/>
                <w:sz w:val="18"/>
                <w:szCs w:val="18"/>
              </w:rPr>
            </w:pPr>
          </w:p>
        </w:tc>
        <w:tc>
          <w:tcPr>
            <w:tcW w:w="1134" w:type="dxa"/>
          </w:tcPr>
          <w:p w14:paraId="47811E72" w14:textId="77777777" w:rsidR="00407E37" w:rsidRPr="003F2BA7" w:rsidRDefault="00407E37" w:rsidP="001E2706">
            <w:pPr>
              <w:spacing w:line="276" w:lineRule="auto"/>
              <w:rPr>
                <w:rFonts w:ascii="Arial" w:hAnsi="Arial" w:cs="Arial"/>
                <w:sz w:val="18"/>
                <w:szCs w:val="18"/>
              </w:rPr>
            </w:pPr>
          </w:p>
        </w:tc>
      </w:tr>
    </w:tbl>
    <w:p w14:paraId="5718ED97" w14:textId="497BC403" w:rsidR="00407E37" w:rsidRPr="003F2BA7" w:rsidRDefault="00407E37" w:rsidP="00104AA8">
      <w:pPr>
        <w:rPr>
          <w:rFonts w:ascii="Arial" w:hAnsi="Arial" w:cs="Arial"/>
          <w:b/>
          <w:i/>
          <w:sz w:val="18"/>
          <w:szCs w:val="18"/>
        </w:rPr>
      </w:pPr>
    </w:p>
    <w:p w14:paraId="2C1B8008" w14:textId="360B7DB0" w:rsidR="008A60C3" w:rsidRPr="003F2BA7" w:rsidRDefault="008A60C3" w:rsidP="00104AA8">
      <w:pPr>
        <w:rPr>
          <w:rFonts w:ascii="Arial" w:hAnsi="Arial" w:cs="Arial"/>
          <w:b/>
          <w:i/>
          <w:sz w:val="18"/>
          <w:szCs w:val="18"/>
        </w:rPr>
      </w:pPr>
    </w:p>
    <w:p w14:paraId="71E1870D" w14:textId="2D8FF0F7" w:rsidR="008A60C3" w:rsidRPr="003F2BA7" w:rsidRDefault="008A60C3" w:rsidP="00104AA8">
      <w:pPr>
        <w:rPr>
          <w:rFonts w:ascii="Arial" w:hAnsi="Arial" w:cs="Arial"/>
          <w:b/>
          <w:i/>
          <w:sz w:val="18"/>
          <w:szCs w:val="18"/>
        </w:rPr>
      </w:pPr>
    </w:p>
    <w:p w14:paraId="061BFC0A" w14:textId="7AA0C9F8" w:rsidR="003950E9" w:rsidRPr="003F2BA7" w:rsidRDefault="003950E9" w:rsidP="00104AA8">
      <w:pPr>
        <w:rPr>
          <w:rFonts w:ascii="Arial" w:hAnsi="Arial" w:cs="Arial"/>
          <w:b/>
          <w:i/>
          <w:sz w:val="18"/>
          <w:szCs w:val="18"/>
        </w:rPr>
      </w:pPr>
    </w:p>
    <w:p w14:paraId="05713418" w14:textId="62E84014" w:rsidR="003950E9" w:rsidRPr="003F2BA7" w:rsidRDefault="003950E9" w:rsidP="00104AA8">
      <w:pPr>
        <w:rPr>
          <w:rFonts w:ascii="Arial" w:hAnsi="Arial" w:cs="Arial"/>
          <w:b/>
          <w:i/>
          <w:sz w:val="18"/>
          <w:szCs w:val="18"/>
        </w:rPr>
      </w:pPr>
    </w:p>
    <w:p w14:paraId="02EF246C" w14:textId="2B54FEF4" w:rsidR="003950E9" w:rsidRPr="003F2BA7" w:rsidRDefault="003950E9" w:rsidP="00104AA8">
      <w:pPr>
        <w:rPr>
          <w:rFonts w:ascii="Arial" w:hAnsi="Arial" w:cs="Arial"/>
          <w:b/>
          <w:i/>
          <w:sz w:val="18"/>
          <w:szCs w:val="18"/>
        </w:rPr>
      </w:pPr>
    </w:p>
    <w:p w14:paraId="76C5A790" w14:textId="77777777" w:rsidR="003950E9" w:rsidRPr="003F2BA7" w:rsidRDefault="003950E9" w:rsidP="00104AA8">
      <w:pPr>
        <w:rPr>
          <w:rFonts w:ascii="Arial" w:hAnsi="Arial" w:cs="Arial"/>
          <w:b/>
          <w:i/>
          <w:sz w:val="18"/>
          <w:szCs w:val="18"/>
        </w:rPr>
      </w:pPr>
    </w:p>
    <w:p w14:paraId="3C2E8BFA" w14:textId="4BEFD9DD" w:rsidR="00407E37" w:rsidRPr="003F2BA7" w:rsidRDefault="00407E37" w:rsidP="00407E37">
      <w:pPr>
        <w:rPr>
          <w:rFonts w:ascii="Arial" w:hAnsi="Arial" w:cs="Arial"/>
          <w:b/>
        </w:rPr>
      </w:pPr>
      <w:r w:rsidRPr="003F2BA7">
        <w:rPr>
          <w:rFonts w:ascii="Arial" w:hAnsi="Arial" w:cs="Arial"/>
          <w:b/>
        </w:rPr>
        <w:t>Tabulka 15B: Příspěvky do InvestEU (shrnutí)</w:t>
      </w:r>
    </w:p>
    <w:p w14:paraId="2985D5CD" w14:textId="77777777" w:rsidR="00407E37" w:rsidRPr="003F2BA7" w:rsidRDefault="00407E37" w:rsidP="00104AA8">
      <w:pPr>
        <w:rPr>
          <w:rFonts w:ascii="Arial" w:hAnsi="Arial" w:cs="Arial"/>
          <w:b/>
          <w:i/>
          <w:sz w:val="18"/>
          <w:szCs w:val="18"/>
        </w:rPr>
      </w:pPr>
    </w:p>
    <w:tbl>
      <w:tblPr>
        <w:tblW w:w="45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39"/>
        <w:gridCol w:w="1853"/>
        <w:gridCol w:w="1892"/>
        <w:gridCol w:w="1615"/>
        <w:gridCol w:w="1129"/>
        <w:gridCol w:w="1582"/>
        <w:gridCol w:w="3251"/>
      </w:tblGrid>
      <w:tr w:rsidR="00EC011F" w:rsidRPr="003F2BA7" w14:paraId="34A0EA96" w14:textId="77777777" w:rsidTr="001E2706">
        <w:trPr>
          <w:trHeight w:val="1150"/>
        </w:trPr>
        <w:tc>
          <w:tcPr>
            <w:tcW w:w="598" w:type="pct"/>
            <w:shd w:val="clear" w:color="auto" w:fill="auto"/>
          </w:tcPr>
          <w:p w14:paraId="683D9639" w14:textId="77777777" w:rsidR="00407E37" w:rsidRPr="003F2BA7" w:rsidRDefault="00407E37" w:rsidP="00104AA8">
            <w:pPr>
              <w:rPr>
                <w:rFonts w:ascii="Arial" w:hAnsi="Arial" w:cs="Arial"/>
                <w:sz w:val="18"/>
                <w:szCs w:val="18"/>
              </w:rPr>
            </w:pPr>
            <w:r w:rsidRPr="003F2BA7">
              <w:rPr>
                <w:rFonts w:ascii="Arial" w:hAnsi="Arial" w:cs="Arial"/>
                <w:sz w:val="18"/>
                <w:szCs w:val="18"/>
              </w:rPr>
              <w:t>Fond</w:t>
            </w:r>
          </w:p>
        </w:tc>
        <w:tc>
          <w:tcPr>
            <w:tcW w:w="720" w:type="pct"/>
            <w:shd w:val="clear" w:color="auto" w:fill="auto"/>
          </w:tcPr>
          <w:p w14:paraId="1DB8EAA4" w14:textId="77777777" w:rsidR="00407E37" w:rsidRPr="003F2BA7" w:rsidRDefault="00407E37" w:rsidP="00104AA8">
            <w:pPr>
              <w:rPr>
                <w:rFonts w:ascii="Arial" w:hAnsi="Arial" w:cs="Arial"/>
                <w:sz w:val="18"/>
                <w:szCs w:val="18"/>
              </w:rPr>
            </w:pPr>
            <w:r w:rsidRPr="003F2BA7">
              <w:rPr>
                <w:rFonts w:ascii="Arial" w:hAnsi="Arial" w:cs="Arial"/>
                <w:sz w:val="18"/>
                <w:szCs w:val="18"/>
              </w:rPr>
              <w:t>Kategorie regionů</w:t>
            </w:r>
          </w:p>
        </w:tc>
        <w:tc>
          <w:tcPr>
            <w:tcW w:w="735" w:type="pct"/>
            <w:shd w:val="clear" w:color="auto" w:fill="auto"/>
          </w:tcPr>
          <w:p w14:paraId="7DC2FB52" w14:textId="77777777" w:rsidR="00407E37" w:rsidRPr="003F2BA7" w:rsidRDefault="00407E37" w:rsidP="00104AA8">
            <w:pPr>
              <w:rPr>
                <w:rFonts w:ascii="Arial" w:hAnsi="Arial" w:cs="Arial"/>
                <w:sz w:val="18"/>
                <w:szCs w:val="18"/>
              </w:rPr>
            </w:pPr>
            <w:r w:rsidRPr="003F2BA7">
              <w:rPr>
                <w:rFonts w:ascii="Arial" w:hAnsi="Arial" w:cs="Arial"/>
                <w:sz w:val="18"/>
                <w:szCs w:val="18"/>
              </w:rPr>
              <w:t>Okno 1</w:t>
            </w:r>
          </w:p>
          <w:p w14:paraId="1B9BD9AC" w14:textId="11EFB165" w:rsidR="00407E37" w:rsidRPr="003F2BA7" w:rsidRDefault="00407E37" w:rsidP="00104AA8">
            <w:pPr>
              <w:rPr>
                <w:rFonts w:ascii="Arial" w:hAnsi="Arial" w:cs="Arial"/>
                <w:sz w:val="18"/>
                <w:szCs w:val="18"/>
              </w:rPr>
            </w:pPr>
            <w:r w:rsidRPr="003F2BA7">
              <w:rPr>
                <w:rFonts w:ascii="Arial" w:hAnsi="Arial" w:cs="Arial"/>
                <w:sz w:val="18"/>
                <w:szCs w:val="18"/>
              </w:rPr>
              <w:t>Udržitelná infrastruktura</w:t>
            </w:r>
          </w:p>
          <w:p w14:paraId="33753B5F" w14:textId="77777777" w:rsidR="0072449E" w:rsidRPr="003F2BA7" w:rsidRDefault="0072449E" w:rsidP="00104AA8">
            <w:pPr>
              <w:rPr>
                <w:rFonts w:ascii="Arial" w:hAnsi="Arial" w:cs="Arial"/>
                <w:sz w:val="18"/>
                <w:szCs w:val="18"/>
              </w:rPr>
            </w:pPr>
          </w:p>
          <w:p w14:paraId="5A0E5890" w14:textId="44FA4991" w:rsidR="00407E37" w:rsidRPr="003F2BA7" w:rsidRDefault="00407E37" w:rsidP="00104AA8">
            <w:pPr>
              <w:rPr>
                <w:rFonts w:ascii="Arial" w:hAnsi="Arial" w:cs="Arial"/>
                <w:sz w:val="18"/>
                <w:szCs w:val="18"/>
              </w:rPr>
            </w:pPr>
            <w:r w:rsidRPr="003F2BA7">
              <w:rPr>
                <w:rFonts w:ascii="Arial" w:hAnsi="Arial" w:cs="Arial"/>
                <w:sz w:val="18"/>
                <w:szCs w:val="18"/>
              </w:rPr>
              <w:t>(a)</w:t>
            </w:r>
          </w:p>
        </w:tc>
        <w:tc>
          <w:tcPr>
            <w:tcW w:w="628" w:type="pct"/>
            <w:shd w:val="clear" w:color="auto" w:fill="auto"/>
          </w:tcPr>
          <w:p w14:paraId="1DDA1B5C" w14:textId="77777777" w:rsidR="00407E37" w:rsidRPr="003F2BA7" w:rsidRDefault="00407E37" w:rsidP="00104AA8">
            <w:pPr>
              <w:rPr>
                <w:rFonts w:ascii="Arial" w:hAnsi="Arial" w:cs="Arial"/>
                <w:sz w:val="18"/>
                <w:szCs w:val="18"/>
              </w:rPr>
            </w:pPr>
            <w:r w:rsidRPr="003F2BA7">
              <w:rPr>
                <w:rFonts w:ascii="Arial" w:hAnsi="Arial" w:cs="Arial"/>
                <w:sz w:val="18"/>
                <w:szCs w:val="18"/>
              </w:rPr>
              <w:t>Okno 2</w:t>
            </w:r>
          </w:p>
          <w:p w14:paraId="68C7ABE4" w14:textId="49C81529" w:rsidR="00407E37" w:rsidRPr="003F2BA7" w:rsidRDefault="00407E37" w:rsidP="00104AA8">
            <w:pPr>
              <w:rPr>
                <w:rFonts w:ascii="Arial" w:hAnsi="Arial" w:cs="Arial"/>
                <w:sz w:val="18"/>
                <w:szCs w:val="18"/>
              </w:rPr>
            </w:pPr>
            <w:r w:rsidRPr="003F2BA7">
              <w:rPr>
                <w:rFonts w:ascii="Arial" w:hAnsi="Arial" w:cs="Arial"/>
                <w:sz w:val="18"/>
                <w:szCs w:val="18"/>
              </w:rPr>
              <w:t>Inovace a digitalizace</w:t>
            </w:r>
          </w:p>
          <w:p w14:paraId="1BE09638" w14:textId="77777777" w:rsidR="0072449E" w:rsidRPr="003F2BA7" w:rsidRDefault="0072449E" w:rsidP="00104AA8">
            <w:pPr>
              <w:rPr>
                <w:rFonts w:ascii="Arial" w:hAnsi="Arial" w:cs="Arial"/>
                <w:sz w:val="18"/>
                <w:szCs w:val="18"/>
              </w:rPr>
            </w:pPr>
          </w:p>
          <w:p w14:paraId="736874FC" w14:textId="4F1A47EF" w:rsidR="00407E37" w:rsidRPr="003F2BA7" w:rsidRDefault="00407E37" w:rsidP="00104AA8">
            <w:pPr>
              <w:rPr>
                <w:rFonts w:ascii="Arial" w:hAnsi="Arial" w:cs="Arial"/>
                <w:sz w:val="18"/>
                <w:szCs w:val="18"/>
              </w:rPr>
            </w:pPr>
            <w:r w:rsidRPr="003F2BA7">
              <w:rPr>
                <w:rFonts w:ascii="Arial" w:hAnsi="Arial" w:cs="Arial"/>
                <w:sz w:val="18"/>
                <w:szCs w:val="18"/>
              </w:rPr>
              <w:t>(b)</w:t>
            </w:r>
          </w:p>
        </w:tc>
        <w:tc>
          <w:tcPr>
            <w:tcW w:w="439" w:type="pct"/>
            <w:shd w:val="clear" w:color="auto" w:fill="auto"/>
          </w:tcPr>
          <w:p w14:paraId="2496AAEC" w14:textId="77777777" w:rsidR="00407E37" w:rsidRPr="003F2BA7" w:rsidRDefault="00407E37" w:rsidP="00104AA8">
            <w:pPr>
              <w:rPr>
                <w:rFonts w:ascii="Arial" w:hAnsi="Arial" w:cs="Arial"/>
                <w:sz w:val="18"/>
                <w:szCs w:val="18"/>
              </w:rPr>
            </w:pPr>
            <w:r w:rsidRPr="003F2BA7">
              <w:rPr>
                <w:rFonts w:ascii="Arial" w:hAnsi="Arial" w:cs="Arial"/>
                <w:sz w:val="18"/>
                <w:szCs w:val="18"/>
              </w:rPr>
              <w:t>Okno 3</w:t>
            </w:r>
          </w:p>
          <w:p w14:paraId="69F54151" w14:textId="110C2F70" w:rsidR="00407E37" w:rsidRPr="003F2BA7" w:rsidRDefault="00407E37" w:rsidP="00104AA8">
            <w:pPr>
              <w:rPr>
                <w:rFonts w:ascii="Arial" w:hAnsi="Arial" w:cs="Arial"/>
                <w:sz w:val="18"/>
                <w:szCs w:val="18"/>
              </w:rPr>
            </w:pPr>
            <w:r w:rsidRPr="003F2BA7">
              <w:rPr>
                <w:rFonts w:ascii="Arial" w:hAnsi="Arial" w:cs="Arial"/>
                <w:sz w:val="18"/>
                <w:szCs w:val="18"/>
              </w:rPr>
              <w:t>MSP</w:t>
            </w:r>
          </w:p>
          <w:p w14:paraId="1B849EAD" w14:textId="77777777" w:rsidR="0072449E" w:rsidRPr="003F2BA7" w:rsidRDefault="0072449E" w:rsidP="00104AA8">
            <w:pPr>
              <w:rPr>
                <w:rFonts w:ascii="Arial" w:hAnsi="Arial" w:cs="Arial"/>
                <w:sz w:val="18"/>
                <w:szCs w:val="18"/>
              </w:rPr>
            </w:pPr>
          </w:p>
          <w:p w14:paraId="095CDE3D" w14:textId="00D7B4A5" w:rsidR="00407E37" w:rsidRPr="003F2BA7" w:rsidRDefault="00407E37" w:rsidP="00104AA8">
            <w:pPr>
              <w:rPr>
                <w:rFonts w:ascii="Arial" w:hAnsi="Arial" w:cs="Arial"/>
                <w:sz w:val="18"/>
                <w:szCs w:val="18"/>
              </w:rPr>
            </w:pPr>
            <w:r w:rsidRPr="003F2BA7">
              <w:rPr>
                <w:rFonts w:ascii="Arial" w:hAnsi="Arial" w:cs="Arial"/>
                <w:sz w:val="18"/>
                <w:szCs w:val="18"/>
              </w:rPr>
              <w:t>(c)</w:t>
            </w:r>
          </w:p>
        </w:tc>
        <w:tc>
          <w:tcPr>
            <w:tcW w:w="615" w:type="pct"/>
            <w:shd w:val="clear" w:color="auto" w:fill="auto"/>
          </w:tcPr>
          <w:p w14:paraId="11E958A5" w14:textId="77777777" w:rsidR="00407E37" w:rsidRPr="003F2BA7" w:rsidRDefault="00407E37" w:rsidP="00104AA8">
            <w:pPr>
              <w:rPr>
                <w:rFonts w:ascii="Arial" w:hAnsi="Arial" w:cs="Arial"/>
                <w:sz w:val="18"/>
                <w:szCs w:val="18"/>
              </w:rPr>
            </w:pPr>
            <w:r w:rsidRPr="003F2BA7">
              <w:rPr>
                <w:rFonts w:ascii="Arial" w:hAnsi="Arial" w:cs="Arial"/>
                <w:sz w:val="18"/>
                <w:szCs w:val="18"/>
              </w:rPr>
              <w:t>Okno 4</w:t>
            </w:r>
          </w:p>
          <w:p w14:paraId="015D0E6B" w14:textId="77777777" w:rsidR="00407E37" w:rsidRPr="003F2BA7" w:rsidRDefault="00407E37" w:rsidP="00104AA8">
            <w:pPr>
              <w:rPr>
                <w:rFonts w:ascii="Arial" w:hAnsi="Arial" w:cs="Arial"/>
                <w:sz w:val="18"/>
                <w:szCs w:val="18"/>
              </w:rPr>
            </w:pPr>
            <w:r w:rsidRPr="003F2BA7">
              <w:rPr>
                <w:rFonts w:ascii="Arial" w:hAnsi="Arial" w:cs="Arial"/>
                <w:sz w:val="18"/>
                <w:szCs w:val="18"/>
              </w:rPr>
              <w:t>Sociální investice a dovednosti</w:t>
            </w:r>
          </w:p>
          <w:p w14:paraId="4AC672D9" w14:textId="69FED75D" w:rsidR="00407E37" w:rsidRPr="003F2BA7" w:rsidRDefault="00407E37" w:rsidP="00104AA8">
            <w:pPr>
              <w:rPr>
                <w:rFonts w:ascii="Arial" w:hAnsi="Arial" w:cs="Arial"/>
                <w:sz w:val="18"/>
                <w:szCs w:val="18"/>
              </w:rPr>
            </w:pPr>
            <w:r w:rsidRPr="003F2BA7">
              <w:rPr>
                <w:rFonts w:ascii="Arial" w:hAnsi="Arial" w:cs="Arial"/>
                <w:sz w:val="18"/>
                <w:szCs w:val="18"/>
              </w:rPr>
              <w:t>(d)</w:t>
            </w:r>
          </w:p>
        </w:tc>
        <w:tc>
          <w:tcPr>
            <w:tcW w:w="1264" w:type="pct"/>
            <w:shd w:val="clear" w:color="auto" w:fill="auto"/>
          </w:tcPr>
          <w:p w14:paraId="38D66577" w14:textId="2D2C3DB3" w:rsidR="00407E37" w:rsidRPr="003F2BA7" w:rsidRDefault="00407E37" w:rsidP="00104AA8">
            <w:pPr>
              <w:rPr>
                <w:rFonts w:ascii="Arial" w:hAnsi="Arial" w:cs="Arial"/>
                <w:sz w:val="18"/>
                <w:szCs w:val="18"/>
              </w:rPr>
            </w:pPr>
            <w:r w:rsidRPr="003F2BA7">
              <w:rPr>
                <w:rFonts w:ascii="Arial" w:hAnsi="Arial" w:cs="Arial"/>
                <w:sz w:val="18"/>
                <w:szCs w:val="18"/>
              </w:rPr>
              <w:t>Částka</w:t>
            </w:r>
          </w:p>
          <w:p w14:paraId="1FC6B9B9" w14:textId="77777777" w:rsidR="00407E37" w:rsidRPr="003F2BA7" w:rsidRDefault="00407E37" w:rsidP="00104AA8">
            <w:pPr>
              <w:rPr>
                <w:rFonts w:ascii="Arial" w:hAnsi="Arial" w:cs="Arial"/>
                <w:sz w:val="18"/>
                <w:szCs w:val="18"/>
              </w:rPr>
            </w:pPr>
          </w:p>
          <w:p w14:paraId="7A6FF898" w14:textId="13FF5F40" w:rsidR="00407E37" w:rsidRPr="003F2BA7" w:rsidRDefault="00407E37" w:rsidP="00104AA8">
            <w:pPr>
              <w:rPr>
                <w:rFonts w:ascii="Arial" w:hAnsi="Arial" w:cs="Arial"/>
                <w:sz w:val="18"/>
                <w:szCs w:val="18"/>
              </w:rPr>
            </w:pPr>
            <w:r w:rsidRPr="003F2BA7">
              <w:rPr>
                <w:rFonts w:ascii="Arial" w:hAnsi="Arial" w:cs="Arial"/>
                <w:sz w:val="18"/>
                <w:szCs w:val="18"/>
              </w:rPr>
              <w:t>(f)=(a)+(b)+(c)+(d)</w:t>
            </w:r>
          </w:p>
        </w:tc>
      </w:tr>
      <w:tr w:rsidR="00EC011F" w:rsidRPr="003F2BA7" w14:paraId="5BA1E08C" w14:textId="77777777" w:rsidTr="00407E37">
        <w:tc>
          <w:tcPr>
            <w:tcW w:w="598" w:type="pct"/>
            <w:vMerge w:val="restart"/>
            <w:shd w:val="clear" w:color="auto" w:fill="auto"/>
          </w:tcPr>
          <w:p w14:paraId="5A562E6B" w14:textId="77777777" w:rsidR="00407E37" w:rsidRPr="003F2BA7" w:rsidRDefault="00407E37" w:rsidP="00104AA8">
            <w:pPr>
              <w:rPr>
                <w:rFonts w:ascii="Arial" w:hAnsi="Arial" w:cs="Arial"/>
                <w:sz w:val="18"/>
                <w:szCs w:val="18"/>
              </w:rPr>
            </w:pPr>
            <w:r w:rsidRPr="003F2BA7">
              <w:rPr>
                <w:rFonts w:ascii="Arial" w:hAnsi="Arial" w:cs="Arial"/>
                <w:sz w:val="18"/>
                <w:szCs w:val="18"/>
              </w:rPr>
              <w:t>EFRR</w:t>
            </w:r>
          </w:p>
        </w:tc>
        <w:tc>
          <w:tcPr>
            <w:tcW w:w="720" w:type="pct"/>
            <w:shd w:val="clear" w:color="auto" w:fill="auto"/>
          </w:tcPr>
          <w:p w14:paraId="373FB196" w14:textId="77777777" w:rsidR="00407E37" w:rsidRPr="003F2BA7" w:rsidRDefault="00407E37" w:rsidP="00104AA8">
            <w:pPr>
              <w:rPr>
                <w:rFonts w:ascii="Arial" w:hAnsi="Arial" w:cs="Arial"/>
                <w:sz w:val="18"/>
                <w:szCs w:val="18"/>
              </w:rPr>
            </w:pPr>
            <w:r w:rsidRPr="003F2BA7">
              <w:rPr>
                <w:rFonts w:ascii="Arial" w:hAnsi="Arial" w:cs="Arial"/>
                <w:sz w:val="18"/>
                <w:szCs w:val="18"/>
              </w:rPr>
              <w:t>Více rozvinuté</w:t>
            </w:r>
          </w:p>
        </w:tc>
        <w:tc>
          <w:tcPr>
            <w:tcW w:w="735" w:type="pct"/>
            <w:shd w:val="clear" w:color="auto" w:fill="auto"/>
          </w:tcPr>
          <w:p w14:paraId="218CA4DB" w14:textId="77777777" w:rsidR="00407E37" w:rsidRPr="003F2BA7" w:rsidRDefault="00407E37" w:rsidP="00104AA8">
            <w:pPr>
              <w:rPr>
                <w:rFonts w:ascii="Arial" w:hAnsi="Arial" w:cs="Arial"/>
                <w:sz w:val="18"/>
                <w:szCs w:val="18"/>
              </w:rPr>
            </w:pPr>
          </w:p>
        </w:tc>
        <w:tc>
          <w:tcPr>
            <w:tcW w:w="628" w:type="pct"/>
            <w:shd w:val="clear" w:color="auto" w:fill="auto"/>
          </w:tcPr>
          <w:p w14:paraId="2B9D2579" w14:textId="77777777" w:rsidR="00407E37" w:rsidRPr="003F2BA7" w:rsidRDefault="00407E37" w:rsidP="00104AA8">
            <w:pPr>
              <w:rPr>
                <w:rFonts w:ascii="Arial" w:hAnsi="Arial" w:cs="Arial"/>
                <w:sz w:val="18"/>
                <w:szCs w:val="18"/>
              </w:rPr>
            </w:pPr>
          </w:p>
        </w:tc>
        <w:tc>
          <w:tcPr>
            <w:tcW w:w="439" w:type="pct"/>
            <w:shd w:val="clear" w:color="auto" w:fill="auto"/>
          </w:tcPr>
          <w:p w14:paraId="46B36A79" w14:textId="77777777" w:rsidR="00407E37" w:rsidRPr="003F2BA7" w:rsidRDefault="00407E37" w:rsidP="00104AA8">
            <w:pPr>
              <w:rPr>
                <w:rFonts w:ascii="Arial" w:hAnsi="Arial" w:cs="Arial"/>
                <w:sz w:val="18"/>
                <w:szCs w:val="18"/>
              </w:rPr>
            </w:pPr>
          </w:p>
        </w:tc>
        <w:tc>
          <w:tcPr>
            <w:tcW w:w="615" w:type="pct"/>
            <w:shd w:val="clear" w:color="auto" w:fill="auto"/>
          </w:tcPr>
          <w:p w14:paraId="6C0883CA" w14:textId="77777777" w:rsidR="00407E37" w:rsidRPr="003F2BA7" w:rsidRDefault="00407E37" w:rsidP="00104AA8">
            <w:pPr>
              <w:rPr>
                <w:rFonts w:ascii="Arial" w:hAnsi="Arial" w:cs="Arial"/>
                <w:sz w:val="18"/>
                <w:szCs w:val="18"/>
              </w:rPr>
            </w:pPr>
          </w:p>
        </w:tc>
        <w:tc>
          <w:tcPr>
            <w:tcW w:w="1264" w:type="pct"/>
            <w:shd w:val="clear" w:color="auto" w:fill="auto"/>
          </w:tcPr>
          <w:p w14:paraId="3A940573" w14:textId="77777777" w:rsidR="00407E37" w:rsidRPr="003F2BA7" w:rsidRDefault="00407E37" w:rsidP="00104AA8">
            <w:pPr>
              <w:rPr>
                <w:rFonts w:ascii="Arial" w:hAnsi="Arial" w:cs="Arial"/>
                <w:sz w:val="18"/>
                <w:szCs w:val="18"/>
              </w:rPr>
            </w:pPr>
          </w:p>
        </w:tc>
      </w:tr>
      <w:tr w:rsidR="00EC011F" w:rsidRPr="003F2BA7" w14:paraId="45245D85" w14:textId="77777777" w:rsidTr="00407E37">
        <w:tc>
          <w:tcPr>
            <w:tcW w:w="598" w:type="pct"/>
            <w:vMerge/>
            <w:shd w:val="clear" w:color="auto" w:fill="auto"/>
          </w:tcPr>
          <w:p w14:paraId="6C30378B" w14:textId="77777777" w:rsidR="00407E37" w:rsidRPr="003F2BA7" w:rsidRDefault="00407E37" w:rsidP="00104AA8">
            <w:pPr>
              <w:rPr>
                <w:rFonts w:ascii="Arial" w:hAnsi="Arial" w:cs="Arial"/>
                <w:sz w:val="18"/>
                <w:szCs w:val="18"/>
              </w:rPr>
            </w:pPr>
          </w:p>
        </w:tc>
        <w:tc>
          <w:tcPr>
            <w:tcW w:w="720" w:type="pct"/>
            <w:shd w:val="clear" w:color="auto" w:fill="auto"/>
          </w:tcPr>
          <w:p w14:paraId="10CFC3CA" w14:textId="1E713183" w:rsidR="00407E37" w:rsidRPr="003F2BA7" w:rsidRDefault="00407E37" w:rsidP="00104AA8">
            <w:pPr>
              <w:rPr>
                <w:rFonts w:ascii="Arial" w:hAnsi="Arial" w:cs="Arial"/>
                <w:sz w:val="18"/>
                <w:szCs w:val="18"/>
              </w:rPr>
            </w:pPr>
            <w:r w:rsidRPr="003F2BA7">
              <w:rPr>
                <w:rFonts w:ascii="Arial" w:hAnsi="Arial" w:cs="Arial"/>
                <w:sz w:val="18"/>
                <w:szCs w:val="18"/>
              </w:rPr>
              <w:t>Přechodové</w:t>
            </w:r>
          </w:p>
        </w:tc>
        <w:tc>
          <w:tcPr>
            <w:tcW w:w="735" w:type="pct"/>
            <w:shd w:val="clear" w:color="auto" w:fill="auto"/>
          </w:tcPr>
          <w:p w14:paraId="0D96CC44" w14:textId="77777777" w:rsidR="00407E37" w:rsidRPr="003F2BA7" w:rsidRDefault="00407E37" w:rsidP="00104AA8">
            <w:pPr>
              <w:rPr>
                <w:rFonts w:ascii="Arial" w:hAnsi="Arial" w:cs="Arial"/>
                <w:sz w:val="18"/>
                <w:szCs w:val="18"/>
              </w:rPr>
            </w:pPr>
          </w:p>
        </w:tc>
        <w:tc>
          <w:tcPr>
            <w:tcW w:w="628" w:type="pct"/>
            <w:shd w:val="clear" w:color="auto" w:fill="auto"/>
          </w:tcPr>
          <w:p w14:paraId="6D2702CD" w14:textId="77777777" w:rsidR="00407E37" w:rsidRPr="003F2BA7" w:rsidRDefault="00407E37" w:rsidP="00104AA8">
            <w:pPr>
              <w:rPr>
                <w:rFonts w:ascii="Arial" w:hAnsi="Arial" w:cs="Arial"/>
                <w:sz w:val="18"/>
                <w:szCs w:val="18"/>
              </w:rPr>
            </w:pPr>
          </w:p>
        </w:tc>
        <w:tc>
          <w:tcPr>
            <w:tcW w:w="439" w:type="pct"/>
            <w:shd w:val="clear" w:color="auto" w:fill="auto"/>
          </w:tcPr>
          <w:p w14:paraId="0CA351DC" w14:textId="77777777" w:rsidR="00407E37" w:rsidRPr="003F2BA7" w:rsidRDefault="00407E37" w:rsidP="00104AA8">
            <w:pPr>
              <w:rPr>
                <w:rFonts w:ascii="Arial" w:hAnsi="Arial" w:cs="Arial"/>
                <w:sz w:val="18"/>
                <w:szCs w:val="18"/>
              </w:rPr>
            </w:pPr>
          </w:p>
        </w:tc>
        <w:tc>
          <w:tcPr>
            <w:tcW w:w="615" w:type="pct"/>
            <w:shd w:val="clear" w:color="auto" w:fill="auto"/>
          </w:tcPr>
          <w:p w14:paraId="7088213D" w14:textId="77777777" w:rsidR="00407E37" w:rsidRPr="003F2BA7" w:rsidRDefault="00407E37" w:rsidP="00104AA8">
            <w:pPr>
              <w:rPr>
                <w:rFonts w:ascii="Arial" w:hAnsi="Arial" w:cs="Arial"/>
                <w:sz w:val="18"/>
                <w:szCs w:val="18"/>
              </w:rPr>
            </w:pPr>
          </w:p>
        </w:tc>
        <w:tc>
          <w:tcPr>
            <w:tcW w:w="1264" w:type="pct"/>
            <w:shd w:val="clear" w:color="auto" w:fill="auto"/>
          </w:tcPr>
          <w:p w14:paraId="3141D20F" w14:textId="77777777" w:rsidR="00407E37" w:rsidRPr="003F2BA7" w:rsidRDefault="00407E37" w:rsidP="00104AA8">
            <w:pPr>
              <w:rPr>
                <w:rFonts w:ascii="Arial" w:hAnsi="Arial" w:cs="Arial"/>
                <w:sz w:val="18"/>
                <w:szCs w:val="18"/>
              </w:rPr>
            </w:pPr>
          </w:p>
        </w:tc>
      </w:tr>
      <w:tr w:rsidR="00EC011F" w:rsidRPr="003F2BA7" w14:paraId="05A9EDF2" w14:textId="77777777" w:rsidTr="00407E37">
        <w:tc>
          <w:tcPr>
            <w:tcW w:w="598" w:type="pct"/>
            <w:vMerge/>
            <w:shd w:val="clear" w:color="auto" w:fill="auto"/>
          </w:tcPr>
          <w:p w14:paraId="1F248984" w14:textId="77777777" w:rsidR="00407E37" w:rsidRPr="003F2BA7" w:rsidRDefault="00407E37" w:rsidP="00104AA8">
            <w:pPr>
              <w:rPr>
                <w:rFonts w:ascii="Arial" w:hAnsi="Arial" w:cs="Arial"/>
                <w:sz w:val="18"/>
                <w:szCs w:val="18"/>
              </w:rPr>
            </w:pPr>
          </w:p>
        </w:tc>
        <w:tc>
          <w:tcPr>
            <w:tcW w:w="720" w:type="pct"/>
            <w:shd w:val="clear" w:color="auto" w:fill="auto"/>
          </w:tcPr>
          <w:p w14:paraId="57BC4A65" w14:textId="4C56E284" w:rsidR="00407E37" w:rsidRPr="003F2BA7" w:rsidRDefault="00407E37" w:rsidP="00104AA8">
            <w:pPr>
              <w:rPr>
                <w:rFonts w:ascii="Arial" w:hAnsi="Arial" w:cs="Arial"/>
                <w:strike/>
                <w:sz w:val="18"/>
                <w:szCs w:val="18"/>
              </w:rPr>
            </w:pPr>
            <w:r w:rsidRPr="003F2BA7">
              <w:rPr>
                <w:rFonts w:ascii="Arial" w:hAnsi="Arial" w:cs="Arial"/>
                <w:sz w:val="18"/>
                <w:szCs w:val="18"/>
              </w:rPr>
              <w:t>Méně rozvinuté</w:t>
            </w:r>
          </w:p>
        </w:tc>
        <w:tc>
          <w:tcPr>
            <w:tcW w:w="735" w:type="pct"/>
            <w:shd w:val="clear" w:color="auto" w:fill="auto"/>
          </w:tcPr>
          <w:p w14:paraId="6D7EDC6E" w14:textId="77777777" w:rsidR="00407E37" w:rsidRPr="003F2BA7" w:rsidRDefault="00407E37" w:rsidP="00104AA8">
            <w:pPr>
              <w:rPr>
                <w:rFonts w:ascii="Arial" w:hAnsi="Arial" w:cs="Arial"/>
                <w:sz w:val="18"/>
                <w:szCs w:val="18"/>
              </w:rPr>
            </w:pPr>
          </w:p>
        </w:tc>
        <w:tc>
          <w:tcPr>
            <w:tcW w:w="628" w:type="pct"/>
            <w:shd w:val="clear" w:color="auto" w:fill="auto"/>
          </w:tcPr>
          <w:p w14:paraId="36DB5CB3" w14:textId="77777777" w:rsidR="00407E37" w:rsidRPr="003F2BA7" w:rsidRDefault="00407E37" w:rsidP="00104AA8">
            <w:pPr>
              <w:rPr>
                <w:rFonts w:ascii="Arial" w:hAnsi="Arial" w:cs="Arial"/>
                <w:sz w:val="18"/>
                <w:szCs w:val="18"/>
              </w:rPr>
            </w:pPr>
          </w:p>
        </w:tc>
        <w:tc>
          <w:tcPr>
            <w:tcW w:w="439" w:type="pct"/>
            <w:shd w:val="clear" w:color="auto" w:fill="auto"/>
          </w:tcPr>
          <w:p w14:paraId="188018DE" w14:textId="77777777" w:rsidR="00407E37" w:rsidRPr="003F2BA7" w:rsidRDefault="00407E37" w:rsidP="00104AA8">
            <w:pPr>
              <w:rPr>
                <w:rFonts w:ascii="Arial" w:hAnsi="Arial" w:cs="Arial"/>
                <w:sz w:val="18"/>
                <w:szCs w:val="18"/>
              </w:rPr>
            </w:pPr>
          </w:p>
        </w:tc>
        <w:tc>
          <w:tcPr>
            <w:tcW w:w="615" w:type="pct"/>
            <w:shd w:val="clear" w:color="auto" w:fill="auto"/>
          </w:tcPr>
          <w:p w14:paraId="0546CE53" w14:textId="77777777" w:rsidR="00407E37" w:rsidRPr="003F2BA7" w:rsidRDefault="00407E37" w:rsidP="00104AA8">
            <w:pPr>
              <w:rPr>
                <w:rFonts w:ascii="Arial" w:hAnsi="Arial" w:cs="Arial"/>
                <w:sz w:val="18"/>
                <w:szCs w:val="18"/>
              </w:rPr>
            </w:pPr>
          </w:p>
        </w:tc>
        <w:tc>
          <w:tcPr>
            <w:tcW w:w="1264" w:type="pct"/>
            <w:shd w:val="clear" w:color="auto" w:fill="auto"/>
          </w:tcPr>
          <w:p w14:paraId="4B1527F0" w14:textId="77777777" w:rsidR="00407E37" w:rsidRPr="003F2BA7" w:rsidRDefault="00407E37" w:rsidP="00104AA8">
            <w:pPr>
              <w:rPr>
                <w:rFonts w:ascii="Arial" w:hAnsi="Arial" w:cs="Arial"/>
                <w:sz w:val="18"/>
                <w:szCs w:val="18"/>
              </w:rPr>
            </w:pPr>
          </w:p>
        </w:tc>
      </w:tr>
      <w:tr w:rsidR="00EC011F" w:rsidRPr="003F2BA7" w14:paraId="1D738E4B" w14:textId="77777777" w:rsidTr="00407E37">
        <w:tc>
          <w:tcPr>
            <w:tcW w:w="598" w:type="pct"/>
            <w:vMerge w:val="restart"/>
            <w:shd w:val="clear" w:color="auto" w:fill="auto"/>
          </w:tcPr>
          <w:p w14:paraId="4ED77412" w14:textId="77777777" w:rsidR="00407E37" w:rsidRPr="003F2BA7" w:rsidRDefault="00407E37" w:rsidP="00104AA8">
            <w:pPr>
              <w:rPr>
                <w:rFonts w:ascii="Arial" w:hAnsi="Arial" w:cs="Arial"/>
                <w:sz w:val="18"/>
                <w:szCs w:val="18"/>
              </w:rPr>
            </w:pPr>
            <w:r w:rsidRPr="003F2BA7">
              <w:rPr>
                <w:rFonts w:ascii="Arial" w:hAnsi="Arial" w:cs="Arial"/>
                <w:sz w:val="18"/>
                <w:szCs w:val="18"/>
              </w:rPr>
              <w:t>ESF+</w:t>
            </w:r>
          </w:p>
        </w:tc>
        <w:tc>
          <w:tcPr>
            <w:tcW w:w="720" w:type="pct"/>
            <w:shd w:val="clear" w:color="auto" w:fill="auto"/>
          </w:tcPr>
          <w:p w14:paraId="3A8CC403" w14:textId="77777777" w:rsidR="00407E37" w:rsidRPr="003F2BA7" w:rsidRDefault="00407E37" w:rsidP="00104AA8">
            <w:pPr>
              <w:rPr>
                <w:rFonts w:ascii="Arial" w:hAnsi="Arial" w:cs="Arial"/>
                <w:sz w:val="18"/>
                <w:szCs w:val="18"/>
              </w:rPr>
            </w:pPr>
            <w:r w:rsidRPr="003F2BA7">
              <w:rPr>
                <w:rFonts w:ascii="Arial" w:hAnsi="Arial" w:cs="Arial"/>
                <w:sz w:val="18"/>
                <w:szCs w:val="18"/>
              </w:rPr>
              <w:t>Více rozvinuté</w:t>
            </w:r>
          </w:p>
        </w:tc>
        <w:tc>
          <w:tcPr>
            <w:tcW w:w="735" w:type="pct"/>
            <w:shd w:val="clear" w:color="auto" w:fill="auto"/>
          </w:tcPr>
          <w:p w14:paraId="45486907" w14:textId="77777777" w:rsidR="00407E37" w:rsidRPr="003F2BA7" w:rsidRDefault="00407E37" w:rsidP="00104AA8">
            <w:pPr>
              <w:rPr>
                <w:rFonts w:ascii="Arial" w:hAnsi="Arial" w:cs="Arial"/>
                <w:sz w:val="18"/>
                <w:szCs w:val="18"/>
              </w:rPr>
            </w:pPr>
          </w:p>
        </w:tc>
        <w:tc>
          <w:tcPr>
            <w:tcW w:w="628" w:type="pct"/>
            <w:shd w:val="clear" w:color="auto" w:fill="auto"/>
          </w:tcPr>
          <w:p w14:paraId="05F20564" w14:textId="77777777" w:rsidR="00407E37" w:rsidRPr="003F2BA7" w:rsidRDefault="00407E37" w:rsidP="00104AA8">
            <w:pPr>
              <w:rPr>
                <w:rFonts w:ascii="Arial" w:hAnsi="Arial" w:cs="Arial"/>
                <w:sz w:val="18"/>
                <w:szCs w:val="18"/>
              </w:rPr>
            </w:pPr>
          </w:p>
        </w:tc>
        <w:tc>
          <w:tcPr>
            <w:tcW w:w="439" w:type="pct"/>
            <w:shd w:val="clear" w:color="auto" w:fill="auto"/>
          </w:tcPr>
          <w:p w14:paraId="30C58A9F" w14:textId="77777777" w:rsidR="00407E37" w:rsidRPr="003F2BA7" w:rsidRDefault="00407E37" w:rsidP="00104AA8">
            <w:pPr>
              <w:rPr>
                <w:rFonts w:ascii="Arial" w:hAnsi="Arial" w:cs="Arial"/>
                <w:sz w:val="18"/>
                <w:szCs w:val="18"/>
              </w:rPr>
            </w:pPr>
          </w:p>
        </w:tc>
        <w:tc>
          <w:tcPr>
            <w:tcW w:w="615" w:type="pct"/>
            <w:shd w:val="clear" w:color="auto" w:fill="auto"/>
          </w:tcPr>
          <w:p w14:paraId="2563BF91" w14:textId="77777777" w:rsidR="00407E37" w:rsidRPr="003F2BA7" w:rsidRDefault="00407E37" w:rsidP="00104AA8">
            <w:pPr>
              <w:rPr>
                <w:rFonts w:ascii="Arial" w:hAnsi="Arial" w:cs="Arial"/>
                <w:sz w:val="18"/>
                <w:szCs w:val="18"/>
              </w:rPr>
            </w:pPr>
          </w:p>
        </w:tc>
        <w:tc>
          <w:tcPr>
            <w:tcW w:w="1264" w:type="pct"/>
            <w:shd w:val="clear" w:color="auto" w:fill="auto"/>
          </w:tcPr>
          <w:p w14:paraId="1880BA30" w14:textId="77777777" w:rsidR="00407E37" w:rsidRPr="003F2BA7" w:rsidRDefault="00407E37" w:rsidP="00104AA8">
            <w:pPr>
              <w:rPr>
                <w:rFonts w:ascii="Arial" w:hAnsi="Arial" w:cs="Arial"/>
                <w:sz w:val="18"/>
                <w:szCs w:val="18"/>
              </w:rPr>
            </w:pPr>
          </w:p>
        </w:tc>
      </w:tr>
      <w:tr w:rsidR="00EC011F" w:rsidRPr="003F2BA7" w14:paraId="35EA999F" w14:textId="77777777" w:rsidTr="00407E37">
        <w:tc>
          <w:tcPr>
            <w:tcW w:w="598" w:type="pct"/>
            <w:vMerge/>
            <w:shd w:val="clear" w:color="auto" w:fill="auto"/>
          </w:tcPr>
          <w:p w14:paraId="75269854" w14:textId="77777777" w:rsidR="00407E37" w:rsidRPr="003F2BA7" w:rsidRDefault="00407E37" w:rsidP="00104AA8">
            <w:pPr>
              <w:rPr>
                <w:rFonts w:ascii="Arial" w:hAnsi="Arial" w:cs="Arial"/>
                <w:sz w:val="18"/>
                <w:szCs w:val="18"/>
              </w:rPr>
            </w:pPr>
          </w:p>
        </w:tc>
        <w:tc>
          <w:tcPr>
            <w:tcW w:w="720" w:type="pct"/>
            <w:shd w:val="clear" w:color="auto" w:fill="auto"/>
          </w:tcPr>
          <w:p w14:paraId="64AEBA7C" w14:textId="4A1C907A" w:rsidR="00407E37" w:rsidRPr="003F2BA7" w:rsidRDefault="00407E37" w:rsidP="00104AA8">
            <w:pPr>
              <w:rPr>
                <w:rFonts w:ascii="Arial" w:hAnsi="Arial" w:cs="Arial"/>
                <w:sz w:val="18"/>
                <w:szCs w:val="18"/>
              </w:rPr>
            </w:pPr>
            <w:r w:rsidRPr="003F2BA7">
              <w:rPr>
                <w:rFonts w:ascii="Arial" w:hAnsi="Arial" w:cs="Arial"/>
                <w:sz w:val="18"/>
                <w:szCs w:val="18"/>
              </w:rPr>
              <w:t>Přechodové</w:t>
            </w:r>
          </w:p>
        </w:tc>
        <w:tc>
          <w:tcPr>
            <w:tcW w:w="735" w:type="pct"/>
            <w:shd w:val="clear" w:color="auto" w:fill="auto"/>
          </w:tcPr>
          <w:p w14:paraId="1E351D83" w14:textId="77777777" w:rsidR="00407E37" w:rsidRPr="003F2BA7" w:rsidRDefault="00407E37" w:rsidP="00104AA8">
            <w:pPr>
              <w:rPr>
                <w:rFonts w:ascii="Arial" w:hAnsi="Arial" w:cs="Arial"/>
                <w:sz w:val="18"/>
                <w:szCs w:val="18"/>
              </w:rPr>
            </w:pPr>
          </w:p>
        </w:tc>
        <w:tc>
          <w:tcPr>
            <w:tcW w:w="628" w:type="pct"/>
            <w:shd w:val="clear" w:color="auto" w:fill="auto"/>
          </w:tcPr>
          <w:p w14:paraId="76B9E4BB" w14:textId="77777777" w:rsidR="00407E37" w:rsidRPr="003F2BA7" w:rsidRDefault="00407E37" w:rsidP="00104AA8">
            <w:pPr>
              <w:rPr>
                <w:rFonts w:ascii="Arial" w:hAnsi="Arial" w:cs="Arial"/>
                <w:sz w:val="18"/>
                <w:szCs w:val="18"/>
              </w:rPr>
            </w:pPr>
          </w:p>
        </w:tc>
        <w:tc>
          <w:tcPr>
            <w:tcW w:w="439" w:type="pct"/>
            <w:shd w:val="clear" w:color="auto" w:fill="auto"/>
          </w:tcPr>
          <w:p w14:paraId="5488D856" w14:textId="77777777" w:rsidR="00407E37" w:rsidRPr="003F2BA7" w:rsidRDefault="00407E37" w:rsidP="00104AA8">
            <w:pPr>
              <w:rPr>
                <w:rFonts w:ascii="Arial" w:hAnsi="Arial" w:cs="Arial"/>
                <w:sz w:val="18"/>
                <w:szCs w:val="18"/>
              </w:rPr>
            </w:pPr>
          </w:p>
        </w:tc>
        <w:tc>
          <w:tcPr>
            <w:tcW w:w="615" w:type="pct"/>
            <w:shd w:val="clear" w:color="auto" w:fill="auto"/>
          </w:tcPr>
          <w:p w14:paraId="20E04591" w14:textId="77777777" w:rsidR="00407E37" w:rsidRPr="003F2BA7" w:rsidRDefault="00407E37" w:rsidP="00104AA8">
            <w:pPr>
              <w:rPr>
                <w:rFonts w:ascii="Arial" w:hAnsi="Arial" w:cs="Arial"/>
                <w:sz w:val="18"/>
                <w:szCs w:val="18"/>
              </w:rPr>
            </w:pPr>
          </w:p>
        </w:tc>
        <w:tc>
          <w:tcPr>
            <w:tcW w:w="1264" w:type="pct"/>
            <w:shd w:val="clear" w:color="auto" w:fill="auto"/>
          </w:tcPr>
          <w:p w14:paraId="753CBB4E" w14:textId="77777777" w:rsidR="00407E37" w:rsidRPr="003F2BA7" w:rsidRDefault="00407E37" w:rsidP="00104AA8">
            <w:pPr>
              <w:rPr>
                <w:rFonts w:ascii="Arial" w:hAnsi="Arial" w:cs="Arial"/>
                <w:sz w:val="18"/>
                <w:szCs w:val="18"/>
              </w:rPr>
            </w:pPr>
          </w:p>
        </w:tc>
      </w:tr>
      <w:tr w:rsidR="00EC011F" w:rsidRPr="003F2BA7" w14:paraId="7C04F15E" w14:textId="77777777" w:rsidTr="00407E37">
        <w:tc>
          <w:tcPr>
            <w:tcW w:w="598" w:type="pct"/>
            <w:vMerge/>
            <w:shd w:val="clear" w:color="auto" w:fill="auto"/>
          </w:tcPr>
          <w:p w14:paraId="04142D06" w14:textId="77777777" w:rsidR="00407E37" w:rsidRPr="003F2BA7" w:rsidRDefault="00407E37" w:rsidP="00104AA8">
            <w:pPr>
              <w:rPr>
                <w:rFonts w:ascii="Arial" w:hAnsi="Arial" w:cs="Arial"/>
                <w:sz w:val="18"/>
                <w:szCs w:val="18"/>
              </w:rPr>
            </w:pPr>
          </w:p>
        </w:tc>
        <w:tc>
          <w:tcPr>
            <w:tcW w:w="720" w:type="pct"/>
            <w:shd w:val="clear" w:color="auto" w:fill="auto"/>
          </w:tcPr>
          <w:p w14:paraId="151004DE" w14:textId="6340309C" w:rsidR="00407E37" w:rsidRPr="003F2BA7" w:rsidRDefault="00407E37" w:rsidP="00104AA8">
            <w:pPr>
              <w:rPr>
                <w:rFonts w:ascii="Arial" w:hAnsi="Arial" w:cs="Arial"/>
                <w:strike/>
                <w:sz w:val="18"/>
                <w:szCs w:val="18"/>
              </w:rPr>
            </w:pPr>
            <w:r w:rsidRPr="003F2BA7">
              <w:rPr>
                <w:rFonts w:ascii="Arial" w:hAnsi="Arial" w:cs="Arial"/>
                <w:sz w:val="18"/>
                <w:szCs w:val="18"/>
              </w:rPr>
              <w:t>Méně rozvinuté</w:t>
            </w:r>
          </w:p>
        </w:tc>
        <w:tc>
          <w:tcPr>
            <w:tcW w:w="735" w:type="pct"/>
            <w:shd w:val="clear" w:color="auto" w:fill="auto"/>
          </w:tcPr>
          <w:p w14:paraId="22976947" w14:textId="77777777" w:rsidR="00407E37" w:rsidRPr="003F2BA7" w:rsidRDefault="00407E37" w:rsidP="00104AA8">
            <w:pPr>
              <w:rPr>
                <w:rFonts w:ascii="Arial" w:hAnsi="Arial" w:cs="Arial"/>
                <w:sz w:val="18"/>
                <w:szCs w:val="18"/>
              </w:rPr>
            </w:pPr>
          </w:p>
        </w:tc>
        <w:tc>
          <w:tcPr>
            <w:tcW w:w="628" w:type="pct"/>
            <w:shd w:val="clear" w:color="auto" w:fill="auto"/>
          </w:tcPr>
          <w:p w14:paraId="25AE9E37" w14:textId="77777777" w:rsidR="00407E37" w:rsidRPr="003F2BA7" w:rsidRDefault="00407E37" w:rsidP="00104AA8">
            <w:pPr>
              <w:rPr>
                <w:rFonts w:ascii="Arial" w:hAnsi="Arial" w:cs="Arial"/>
                <w:sz w:val="18"/>
                <w:szCs w:val="18"/>
              </w:rPr>
            </w:pPr>
          </w:p>
        </w:tc>
        <w:tc>
          <w:tcPr>
            <w:tcW w:w="439" w:type="pct"/>
            <w:shd w:val="clear" w:color="auto" w:fill="auto"/>
          </w:tcPr>
          <w:p w14:paraId="36F85A28" w14:textId="77777777" w:rsidR="00407E37" w:rsidRPr="003F2BA7" w:rsidRDefault="00407E37" w:rsidP="00104AA8">
            <w:pPr>
              <w:rPr>
                <w:rFonts w:ascii="Arial" w:hAnsi="Arial" w:cs="Arial"/>
                <w:sz w:val="18"/>
                <w:szCs w:val="18"/>
              </w:rPr>
            </w:pPr>
          </w:p>
        </w:tc>
        <w:tc>
          <w:tcPr>
            <w:tcW w:w="615" w:type="pct"/>
            <w:shd w:val="clear" w:color="auto" w:fill="auto"/>
          </w:tcPr>
          <w:p w14:paraId="70A77084" w14:textId="77777777" w:rsidR="00407E37" w:rsidRPr="003F2BA7" w:rsidRDefault="00407E37" w:rsidP="00104AA8">
            <w:pPr>
              <w:rPr>
                <w:rFonts w:ascii="Arial" w:hAnsi="Arial" w:cs="Arial"/>
                <w:sz w:val="18"/>
                <w:szCs w:val="18"/>
              </w:rPr>
            </w:pPr>
          </w:p>
        </w:tc>
        <w:tc>
          <w:tcPr>
            <w:tcW w:w="1264" w:type="pct"/>
            <w:shd w:val="clear" w:color="auto" w:fill="auto"/>
          </w:tcPr>
          <w:p w14:paraId="7584A042" w14:textId="77777777" w:rsidR="00407E37" w:rsidRPr="003F2BA7" w:rsidRDefault="00407E37" w:rsidP="00104AA8">
            <w:pPr>
              <w:rPr>
                <w:rFonts w:ascii="Arial" w:hAnsi="Arial" w:cs="Arial"/>
                <w:sz w:val="18"/>
                <w:szCs w:val="18"/>
              </w:rPr>
            </w:pPr>
          </w:p>
        </w:tc>
      </w:tr>
      <w:tr w:rsidR="00EC011F" w:rsidRPr="003F2BA7" w14:paraId="5C73EC5D" w14:textId="77777777" w:rsidTr="00407E37">
        <w:tc>
          <w:tcPr>
            <w:tcW w:w="598" w:type="pct"/>
            <w:shd w:val="clear" w:color="auto" w:fill="auto"/>
          </w:tcPr>
          <w:p w14:paraId="03FE4CF7" w14:textId="77777777" w:rsidR="00407E37" w:rsidRPr="003F2BA7" w:rsidRDefault="00407E37" w:rsidP="00407E37">
            <w:pPr>
              <w:rPr>
                <w:rFonts w:ascii="Arial" w:hAnsi="Arial" w:cs="Arial"/>
                <w:sz w:val="18"/>
                <w:szCs w:val="18"/>
              </w:rPr>
            </w:pPr>
            <w:r w:rsidRPr="003F2BA7">
              <w:rPr>
                <w:rFonts w:ascii="Arial" w:hAnsi="Arial" w:cs="Arial"/>
                <w:sz w:val="18"/>
                <w:szCs w:val="18"/>
              </w:rPr>
              <w:t>FS</w:t>
            </w:r>
          </w:p>
        </w:tc>
        <w:tc>
          <w:tcPr>
            <w:tcW w:w="720" w:type="pct"/>
            <w:shd w:val="clear" w:color="auto" w:fill="auto"/>
          </w:tcPr>
          <w:p w14:paraId="4DDB49D7" w14:textId="22A9BD12" w:rsidR="00407E37" w:rsidRPr="003F2BA7" w:rsidRDefault="00407E37" w:rsidP="00407E37">
            <w:pPr>
              <w:rPr>
                <w:rFonts w:ascii="Arial" w:hAnsi="Arial" w:cs="Arial"/>
                <w:sz w:val="18"/>
                <w:szCs w:val="18"/>
              </w:rPr>
            </w:pPr>
            <w:r w:rsidRPr="003F2BA7">
              <w:rPr>
                <w:rFonts w:ascii="Arial" w:hAnsi="Arial" w:cs="Arial"/>
                <w:sz w:val="18"/>
                <w:szCs w:val="18"/>
              </w:rPr>
              <w:t>N/A</w:t>
            </w:r>
          </w:p>
        </w:tc>
        <w:tc>
          <w:tcPr>
            <w:tcW w:w="735" w:type="pct"/>
            <w:shd w:val="clear" w:color="auto" w:fill="auto"/>
          </w:tcPr>
          <w:p w14:paraId="70AC9A17" w14:textId="77777777" w:rsidR="00407E37" w:rsidRPr="003F2BA7" w:rsidRDefault="00407E37" w:rsidP="00407E37">
            <w:pPr>
              <w:rPr>
                <w:rFonts w:ascii="Arial" w:hAnsi="Arial" w:cs="Arial"/>
                <w:sz w:val="18"/>
                <w:szCs w:val="18"/>
              </w:rPr>
            </w:pPr>
          </w:p>
        </w:tc>
        <w:tc>
          <w:tcPr>
            <w:tcW w:w="628" w:type="pct"/>
            <w:shd w:val="clear" w:color="auto" w:fill="auto"/>
          </w:tcPr>
          <w:p w14:paraId="28A04E28" w14:textId="77777777" w:rsidR="00407E37" w:rsidRPr="003F2BA7" w:rsidRDefault="00407E37" w:rsidP="00407E37">
            <w:pPr>
              <w:rPr>
                <w:rFonts w:ascii="Arial" w:hAnsi="Arial" w:cs="Arial"/>
                <w:sz w:val="18"/>
                <w:szCs w:val="18"/>
              </w:rPr>
            </w:pPr>
          </w:p>
        </w:tc>
        <w:tc>
          <w:tcPr>
            <w:tcW w:w="439" w:type="pct"/>
            <w:shd w:val="clear" w:color="auto" w:fill="auto"/>
          </w:tcPr>
          <w:p w14:paraId="28E31A4B" w14:textId="77777777" w:rsidR="00407E37" w:rsidRPr="003F2BA7" w:rsidRDefault="00407E37" w:rsidP="00407E37">
            <w:pPr>
              <w:rPr>
                <w:rFonts w:ascii="Arial" w:hAnsi="Arial" w:cs="Arial"/>
                <w:sz w:val="18"/>
                <w:szCs w:val="18"/>
              </w:rPr>
            </w:pPr>
          </w:p>
        </w:tc>
        <w:tc>
          <w:tcPr>
            <w:tcW w:w="615" w:type="pct"/>
            <w:shd w:val="clear" w:color="auto" w:fill="auto"/>
          </w:tcPr>
          <w:p w14:paraId="2B7466D8" w14:textId="77777777" w:rsidR="00407E37" w:rsidRPr="003F2BA7" w:rsidRDefault="00407E37" w:rsidP="00407E37">
            <w:pPr>
              <w:rPr>
                <w:rFonts w:ascii="Arial" w:hAnsi="Arial" w:cs="Arial"/>
                <w:sz w:val="18"/>
                <w:szCs w:val="18"/>
              </w:rPr>
            </w:pPr>
          </w:p>
        </w:tc>
        <w:tc>
          <w:tcPr>
            <w:tcW w:w="1264" w:type="pct"/>
            <w:shd w:val="clear" w:color="auto" w:fill="auto"/>
          </w:tcPr>
          <w:p w14:paraId="5740651D" w14:textId="77777777" w:rsidR="00407E37" w:rsidRPr="003F2BA7" w:rsidRDefault="00407E37" w:rsidP="00407E37">
            <w:pPr>
              <w:rPr>
                <w:rFonts w:ascii="Arial" w:hAnsi="Arial" w:cs="Arial"/>
                <w:sz w:val="18"/>
                <w:szCs w:val="18"/>
              </w:rPr>
            </w:pPr>
          </w:p>
        </w:tc>
      </w:tr>
      <w:tr w:rsidR="00EC011F" w:rsidRPr="003F2BA7" w14:paraId="12BC3E0D" w14:textId="77777777" w:rsidTr="00407E37">
        <w:tc>
          <w:tcPr>
            <w:tcW w:w="598" w:type="pct"/>
            <w:shd w:val="clear" w:color="auto" w:fill="auto"/>
          </w:tcPr>
          <w:p w14:paraId="663F9C07" w14:textId="37F6F4D7" w:rsidR="00407E37" w:rsidRPr="003F2BA7" w:rsidRDefault="00407E37" w:rsidP="00407E37">
            <w:pPr>
              <w:rPr>
                <w:rFonts w:ascii="Arial" w:hAnsi="Arial" w:cs="Arial"/>
                <w:sz w:val="18"/>
                <w:szCs w:val="18"/>
              </w:rPr>
            </w:pPr>
            <w:r w:rsidRPr="003F2BA7">
              <w:rPr>
                <w:rFonts w:ascii="Arial" w:hAnsi="Arial" w:cs="Arial"/>
                <w:sz w:val="18"/>
                <w:szCs w:val="18"/>
              </w:rPr>
              <w:t>ENRAF</w:t>
            </w:r>
          </w:p>
        </w:tc>
        <w:tc>
          <w:tcPr>
            <w:tcW w:w="720" w:type="pct"/>
            <w:shd w:val="clear" w:color="auto" w:fill="auto"/>
          </w:tcPr>
          <w:p w14:paraId="31519621" w14:textId="64C72BEF" w:rsidR="00407E37" w:rsidRPr="003F2BA7" w:rsidRDefault="00407E37" w:rsidP="00407E37">
            <w:pPr>
              <w:rPr>
                <w:rFonts w:ascii="Arial" w:hAnsi="Arial" w:cs="Arial"/>
                <w:sz w:val="18"/>
                <w:szCs w:val="18"/>
              </w:rPr>
            </w:pPr>
            <w:r w:rsidRPr="003F2BA7">
              <w:rPr>
                <w:rFonts w:ascii="Arial" w:hAnsi="Arial" w:cs="Arial"/>
                <w:sz w:val="18"/>
                <w:szCs w:val="18"/>
              </w:rPr>
              <w:t>N/A</w:t>
            </w:r>
          </w:p>
        </w:tc>
        <w:tc>
          <w:tcPr>
            <w:tcW w:w="735" w:type="pct"/>
            <w:shd w:val="clear" w:color="auto" w:fill="auto"/>
          </w:tcPr>
          <w:p w14:paraId="21F944CF" w14:textId="77777777" w:rsidR="00407E37" w:rsidRPr="003F2BA7" w:rsidRDefault="00407E37" w:rsidP="00407E37">
            <w:pPr>
              <w:rPr>
                <w:rFonts w:ascii="Arial" w:hAnsi="Arial" w:cs="Arial"/>
                <w:sz w:val="18"/>
                <w:szCs w:val="18"/>
              </w:rPr>
            </w:pPr>
          </w:p>
        </w:tc>
        <w:tc>
          <w:tcPr>
            <w:tcW w:w="628" w:type="pct"/>
            <w:shd w:val="clear" w:color="auto" w:fill="auto"/>
          </w:tcPr>
          <w:p w14:paraId="72D18459" w14:textId="77777777" w:rsidR="00407E37" w:rsidRPr="003F2BA7" w:rsidRDefault="00407E37" w:rsidP="00407E37">
            <w:pPr>
              <w:rPr>
                <w:rFonts w:ascii="Arial" w:hAnsi="Arial" w:cs="Arial"/>
                <w:sz w:val="18"/>
                <w:szCs w:val="18"/>
              </w:rPr>
            </w:pPr>
          </w:p>
        </w:tc>
        <w:tc>
          <w:tcPr>
            <w:tcW w:w="439" w:type="pct"/>
            <w:shd w:val="clear" w:color="auto" w:fill="auto"/>
          </w:tcPr>
          <w:p w14:paraId="6ACF51A6" w14:textId="77777777" w:rsidR="00407E37" w:rsidRPr="003F2BA7" w:rsidRDefault="00407E37" w:rsidP="00407E37">
            <w:pPr>
              <w:rPr>
                <w:rFonts w:ascii="Arial" w:hAnsi="Arial" w:cs="Arial"/>
                <w:sz w:val="18"/>
                <w:szCs w:val="18"/>
              </w:rPr>
            </w:pPr>
          </w:p>
        </w:tc>
        <w:tc>
          <w:tcPr>
            <w:tcW w:w="615" w:type="pct"/>
            <w:shd w:val="clear" w:color="auto" w:fill="auto"/>
          </w:tcPr>
          <w:p w14:paraId="2E7C4F4F" w14:textId="77777777" w:rsidR="00407E37" w:rsidRPr="003F2BA7" w:rsidRDefault="00407E37" w:rsidP="00407E37">
            <w:pPr>
              <w:rPr>
                <w:rFonts w:ascii="Arial" w:hAnsi="Arial" w:cs="Arial"/>
                <w:sz w:val="18"/>
                <w:szCs w:val="18"/>
              </w:rPr>
            </w:pPr>
          </w:p>
        </w:tc>
        <w:tc>
          <w:tcPr>
            <w:tcW w:w="1264" w:type="pct"/>
            <w:shd w:val="clear" w:color="auto" w:fill="auto"/>
          </w:tcPr>
          <w:p w14:paraId="4F412F31" w14:textId="77777777" w:rsidR="00407E37" w:rsidRPr="003F2BA7" w:rsidRDefault="00407E37" w:rsidP="00407E37">
            <w:pPr>
              <w:rPr>
                <w:rFonts w:ascii="Arial" w:hAnsi="Arial" w:cs="Arial"/>
                <w:sz w:val="18"/>
                <w:szCs w:val="18"/>
              </w:rPr>
            </w:pPr>
          </w:p>
        </w:tc>
      </w:tr>
      <w:tr w:rsidR="00EC011F" w:rsidRPr="003F2BA7" w14:paraId="3B4B05EC" w14:textId="77777777" w:rsidTr="00407E37">
        <w:tc>
          <w:tcPr>
            <w:tcW w:w="598" w:type="pct"/>
            <w:shd w:val="clear" w:color="auto" w:fill="auto"/>
          </w:tcPr>
          <w:p w14:paraId="5AA524A1" w14:textId="77777777" w:rsidR="00407E37" w:rsidRPr="003F2BA7" w:rsidRDefault="00407E37" w:rsidP="00104AA8">
            <w:pPr>
              <w:rPr>
                <w:rFonts w:ascii="Arial" w:hAnsi="Arial" w:cs="Arial"/>
                <w:sz w:val="18"/>
                <w:szCs w:val="18"/>
              </w:rPr>
            </w:pPr>
            <w:r w:rsidRPr="003F2BA7">
              <w:rPr>
                <w:rFonts w:ascii="Arial" w:hAnsi="Arial" w:cs="Arial"/>
                <w:sz w:val="18"/>
                <w:szCs w:val="18"/>
              </w:rPr>
              <w:t>Celkem</w:t>
            </w:r>
          </w:p>
        </w:tc>
        <w:tc>
          <w:tcPr>
            <w:tcW w:w="720" w:type="pct"/>
            <w:shd w:val="clear" w:color="auto" w:fill="auto"/>
          </w:tcPr>
          <w:p w14:paraId="0C7B1F44" w14:textId="77777777" w:rsidR="00407E37" w:rsidRPr="003F2BA7" w:rsidRDefault="00407E37" w:rsidP="00104AA8">
            <w:pPr>
              <w:rPr>
                <w:rFonts w:ascii="Arial" w:hAnsi="Arial" w:cs="Arial"/>
                <w:sz w:val="18"/>
                <w:szCs w:val="18"/>
              </w:rPr>
            </w:pPr>
          </w:p>
        </w:tc>
        <w:tc>
          <w:tcPr>
            <w:tcW w:w="735" w:type="pct"/>
            <w:shd w:val="clear" w:color="auto" w:fill="auto"/>
          </w:tcPr>
          <w:p w14:paraId="6A6B20F5" w14:textId="77777777" w:rsidR="00407E37" w:rsidRPr="003F2BA7" w:rsidRDefault="00407E37" w:rsidP="00104AA8">
            <w:pPr>
              <w:rPr>
                <w:rFonts w:ascii="Arial" w:hAnsi="Arial" w:cs="Arial"/>
                <w:sz w:val="18"/>
                <w:szCs w:val="18"/>
              </w:rPr>
            </w:pPr>
          </w:p>
        </w:tc>
        <w:tc>
          <w:tcPr>
            <w:tcW w:w="628" w:type="pct"/>
            <w:shd w:val="clear" w:color="auto" w:fill="auto"/>
          </w:tcPr>
          <w:p w14:paraId="2ADC4C1E" w14:textId="77777777" w:rsidR="00407E37" w:rsidRPr="003F2BA7" w:rsidRDefault="00407E37" w:rsidP="00104AA8">
            <w:pPr>
              <w:rPr>
                <w:rFonts w:ascii="Arial" w:hAnsi="Arial" w:cs="Arial"/>
                <w:sz w:val="18"/>
                <w:szCs w:val="18"/>
              </w:rPr>
            </w:pPr>
          </w:p>
        </w:tc>
        <w:tc>
          <w:tcPr>
            <w:tcW w:w="439" w:type="pct"/>
            <w:shd w:val="clear" w:color="auto" w:fill="auto"/>
          </w:tcPr>
          <w:p w14:paraId="6060F110" w14:textId="77777777" w:rsidR="00407E37" w:rsidRPr="003F2BA7" w:rsidRDefault="00407E37" w:rsidP="00104AA8">
            <w:pPr>
              <w:rPr>
                <w:rFonts w:ascii="Arial" w:hAnsi="Arial" w:cs="Arial"/>
                <w:sz w:val="18"/>
                <w:szCs w:val="18"/>
              </w:rPr>
            </w:pPr>
          </w:p>
        </w:tc>
        <w:tc>
          <w:tcPr>
            <w:tcW w:w="615" w:type="pct"/>
            <w:shd w:val="clear" w:color="auto" w:fill="auto"/>
          </w:tcPr>
          <w:p w14:paraId="020CEEAC" w14:textId="77777777" w:rsidR="00407E37" w:rsidRPr="003F2BA7" w:rsidRDefault="00407E37" w:rsidP="00104AA8">
            <w:pPr>
              <w:rPr>
                <w:rFonts w:ascii="Arial" w:hAnsi="Arial" w:cs="Arial"/>
                <w:sz w:val="18"/>
                <w:szCs w:val="18"/>
              </w:rPr>
            </w:pPr>
          </w:p>
        </w:tc>
        <w:tc>
          <w:tcPr>
            <w:tcW w:w="1264" w:type="pct"/>
            <w:shd w:val="clear" w:color="auto" w:fill="auto"/>
          </w:tcPr>
          <w:p w14:paraId="6971515B" w14:textId="77777777" w:rsidR="00407E37" w:rsidRPr="003F2BA7" w:rsidRDefault="00407E37" w:rsidP="00104AA8">
            <w:pPr>
              <w:rPr>
                <w:rFonts w:ascii="Arial" w:hAnsi="Arial" w:cs="Arial"/>
                <w:sz w:val="18"/>
                <w:szCs w:val="18"/>
              </w:rPr>
            </w:pPr>
          </w:p>
        </w:tc>
      </w:tr>
    </w:tbl>
    <w:p w14:paraId="31E46277" w14:textId="69FA8C93" w:rsidR="0072449E" w:rsidRPr="003F2BA7" w:rsidRDefault="0072449E" w:rsidP="0072449E">
      <w:pPr>
        <w:rPr>
          <w:rFonts w:ascii="Arial" w:hAnsi="Arial" w:cs="Arial"/>
          <w:sz w:val="16"/>
          <w:szCs w:val="16"/>
        </w:rPr>
      </w:pPr>
    </w:p>
    <w:p w14:paraId="3EC67B29" w14:textId="77777777" w:rsidR="00F945C4" w:rsidRPr="003F2BA7" w:rsidRDefault="00F945C4" w:rsidP="00104AA8">
      <w:pPr>
        <w:rPr>
          <w:rFonts w:ascii="Arial" w:hAnsi="Arial" w:cs="Arial"/>
          <w:sz w:val="18"/>
          <w:szCs w:val="18"/>
        </w:rPr>
      </w:pPr>
    </w:p>
    <w:p w14:paraId="184215F3" w14:textId="7406EDD0" w:rsidR="00F945C4" w:rsidRPr="003F2BA7" w:rsidRDefault="00F945C4" w:rsidP="00F945C4">
      <w:pPr>
        <w:rPr>
          <w:rFonts w:ascii="Arial" w:hAnsi="Arial" w:cs="Arial"/>
          <w:b/>
          <w:sz w:val="18"/>
          <w:szCs w:val="18"/>
        </w:rPr>
        <w:sectPr w:rsidR="00F945C4" w:rsidRPr="003F2BA7" w:rsidSect="00EC011F">
          <w:pgSz w:w="16838" w:h="11906" w:orient="landscape" w:code="9"/>
          <w:pgMar w:top="1418" w:right="1418" w:bottom="1418" w:left="1418" w:header="708" w:footer="708" w:gutter="0"/>
          <w:cols w:space="708"/>
          <w:docGrid w:linePitch="360"/>
        </w:sectPr>
      </w:pPr>
    </w:p>
    <w:p w14:paraId="4DCDB391" w14:textId="77777777" w:rsidR="00104AA8" w:rsidRPr="003F2BA7" w:rsidRDefault="00104AA8" w:rsidP="00104AA8">
      <w:pPr>
        <w:rPr>
          <w:rFonts w:ascii="Arial" w:hAnsi="Arial" w:cs="Arial"/>
          <w:sz w:val="18"/>
          <w:szCs w:val="18"/>
        </w:rPr>
      </w:pPr>
    </w:p>
    <w:p w14:paraId="0EDD0F44" w14:textId="015080EE" w:rsidR="0072449E" w:rsidRPr="003F2BA7" w:rsidRDefault="0072449E" w:rsidP="0072449E">
      <w:pPr>
        <w:rPr>
          <w:rFonts w:ascii="Arial" w:hAnsi="Arial" w:cs="Arial"/>
          <w:b/>
          <w:i/>
        </w:rPr>
      </w:pPr>
      <w:r w:rsidRPr="003F2BA7">
        <w:rPr>
          <w:rFonts w:ascii="Arial" w:hAnsi="Arial" w:cs="Arial"/>
          <w:b/>
        </w:rPr>
        <w:t>Tabulka 16A: Převody do nástrojů v rámci přímého nebo nepřímého řízení</w:t>
      </w:r>
      <w:r w:rsidRPr="003F2BA7">
        <w:rPr>
          <w:rFonts w:ascii="Arial" w:hAnsi="Arial" w:cs="Arial"/>
          <w:b/>
          <w:i/>
        </w:rPr>
        <w:t xml:space="preserve"> </w:t>
      </w:r>
      <w:r w:rsidRPr="003F2BA7">
        <w:rPr>
          <w:rFonts w:ascii="Arial" w:hAnsi="Arial" w:cs="Arial"/>
          <w:b/>
        </w:rPr>
        <w:t>(</w:t>
      </w:r>
      <w:r w:rsidR="00343F5F" w:rsidRPr="003F2BA7">
        <w:rPr>
          <w:rFonts w:ascii="Arial" w:hAnsi="Arial" w:cs="Arial"/>
          <w:b/>
          <w:noProof/>
        </w:rPr>
        <w:t>rozdělení po letech</w:t>
      </w:r>
      <w:r w:rsidRPr="003F2BA7">
        <w:rPr>
          <w:rFonts w:ascii="Arial" w:hAnsi="Arial" w:cs="Arial"/>
          <w:b/>
        </w:rPr>
        <w:t>)</w:t>
      </w:r>
    </w:p>
    <w:p w14:paraId="77EBE704" w14:textId="77777777" w:rsidR="0072449E" w:rsidRPr="003F2BA7" w:rsidRDefault="0072449E" w:rsidP="00104AA8">
      <w:pPr>
        <w:rPr>
          <w:rFonts w:ascii="Arial" w:hAnsi="Arial" w:cs="Arial"/>
          <w:b/>
          <w:sz w:val="18"/>
          <w:szCs w:val="18"/>
        </w:rPr>
      </w:pPr>
    </w:p>
    <w:tbl>
      <w:tblPr>
        <w:tblStyle w:val="Mkatabulky"/>
        <w:tblW w:w="13892" w:type="dxa"/>
        <w:tblInd w:w="-5" w:type="dxa"/>
        <w:tblLayout w:type="fixed"/>
        <w:tblLook w:val="04A0" w:firstRow="1" w:lastRow="0" w:firstColumn="1" w:lastColumn="0" w:noHBand="0" w:noVBand="1"/>
      </w:tblPr>
      <w:tblGrid>
        <w:gridCol w:w="993"/>
        <w:gridCol w:w="1559"/>
        <w:gridCol w:w="1417"/>
        <w:gridCol w:w="709"/>
        <w:gridCol w:w="709"/>
        <w:gridCol w:w="850"/>
        <w:gridCol w:w="851"/>
        <w:gridCol w:w="850"/>
        <w:gridCol w:w="1276"/>
        <w:gridCol w:w="1134"/>
        <w:gridCol w:w="1276"/>
        <w:gridCol w:w="1086"/>
        <w:gridCol w:w="1182"/>
      </w:tblGrid>
      <w:tr w:rsidR="0072449E" w:rsidRPr="003F2BA7" w14:paraId="517453F6" w14:textId="77777777" w:rsidTr="008A60C3">
        <w:trPr>
          <w:trHeight w:val="199"/>
        </w:trPr>
        <w:tc>
          <w:tcPr>
            <w:tcW w:w="2552" w:type="dxa"/>
            <w:gridSpan w:val="2"/>
          </w:tcPr>
          <w:p w14:paraId="170F7237" w14:textId="76797690"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Převod z</w:t>
            </w:r>
          </w:p>
        </w:tc>
        <w:tc>
          <w:tcPr>
            <w:tcW w:w="1417" w:type="dxa"/>
          </w:tcPr>
          <w:p w14:paraId="469D69B1" w14:textId="21D034EE"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Převod do</w:t>
            </w:r>
          </w:p>
        </w:tc>
        <w:tc>
          <w:tcPr>
            <w:tcW w:w="9923" w:type="dxa"/>
            <w:gridSpan w:val="10"/>
          </w:tcPr>
          <w:p w14:paraId="1FEC909B" w14:textId="796CDD2D"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R</w:t>
            </w:r>
            <w:r w:rsidR="00343F5F" w:rsidRPr="003F2BA7">
              <w:rPr>
                <w:rFonts w:ascii="Arial" w:hAnsi="Arial" w:cs="Arial"/>
                <w:b/>
                <w:noProof/>
                <w:sz w:val="18"/>
                <w:szCs w:val="18"/>
              </w:rPr>
              <w:t>ozdělení po letech</w:t>
            </w:r>
          </w:p>
        </w:tc>
      </w:tr>
      <w:tr w:rsidR="008A60C3" w:rsidRPr="003F2BA7" w14:paraId="6AC67991" w14:textId="77777777" w:rsidTr="00F9582B">
        <w:trPr>
          <w:trHeight w:val="199"/>
        </w:trPr>
        <w:tc>
          <w:tcPr>
            <w:tcW w:w="993" w:type="dxa"/>
            <w:vMerge w:val="restart"/>
          </w:tcPr>
          <w:p w14:paraId="76C5F368" w14:textId="59F429E8"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Fond</w:t>
            </w:r>
          </w:p>
        </w:tc>
        <w:tc>
          <w:tcPr>
            <w:tcW w:w="1559" w:type="dxa"/>
            <w:vMerge w:val="restart"/>
          </w:tcPr>
          <w:p w14:paraId="2317E454" w14:textId="3F33779D"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Kategorie regionu</w:t>
            </w:r>
          </w:p>
        </w:tc>
        <w:tc>
          <w:tcPr>
            <w:tcW w:w="1417" w:type="dxa"/>
            <w:vMerge w:val="restart"/>
          </w:tcPr>
          <w:p w14:paraId="669F349E" w14:textId="65B7F750"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Nástroj</w:t>
            </w:r>
          </w:p>
        </w:tc>
        <w:tc>
          <w:tcPr>
            <w:tcW w:w="709" w:type="dxa"/>
            <w:vMerge w:val="restart"/>
          </w:tcPr>
          <w:p w14:paraId="04B283E5"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2021</w:t>
            </w:r>
          </w:p>
        </w:tc>
        <w:tc>
          <w:tcPr>
            <w:tcW w:w="709" w:type="dxa"/>
            <w:vMerge w:val="restart"/>
          </w:tcPr>
          <w:p w14:paraId="4F7A8A48"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2022</w:t>
            </w:r>
          </w:p>
        </w:tc>
        <w:tc>
          <w:tcPr>
            <w:tcW w:w="850" w:type="dxa"/>
            <w:vMerge w:val="restart"/>
          </w:tcPr>
          <w:p w14:paraId="2B17DECC"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2023</w:t>
            </w:r>
          </w:p>
        </w:tc>
        <w:tc>
          <w:tcPr>
            <w:tcW w:w="851" w:type="dxa"/>
            <w:vMerge w:val="restart"/>
          </w:tcPr>
          <w:p w14:paraId="4DCB0E80"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2024</w:t>
            </w:r>
          </w:p>
        </w:tc>
        <w:tc>
          <w:tcPr>
            <w:tcW w:w="850" w:type="dxa"/>
            <w:vMerge w:val="restart"/>
          </w:tcPr>
          <w:p w14:paraId="01F82EE7"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2025</w:t>
            </w:r>
          </w:p>
        </w:tc>
        <w:tc>
          <w:tcPr>
            <w:tcW w:w="2410" w:type="dxa"/>
            <w:gridSpan w:val="2"/>
          </w:tcPr>
          <w:p w14:paraId="292C04B3" w14:textId="77777777" w:rsidR="0072449E" w:rsidRPr="003F2BA7" w:rsidRDefault="0072449E" w:rsidP="001E2706">
            <w:pPr>
              <w:spacing w:line="276" w:lineRule="auto"/>
              <w:jc w:val="center"/>
              <w:rPr>
                <w:rFonts w:ascii="Arial" w:hAnsi="Arial" w:cs="Arial"/>
                <w:b/>
                <w:sz w:val="18"/>
                <w:szCs w:val="18"/>
              </w:rPr>
            </w:pPr>
            <w:r w:rsidRPr="003F2BA7">
              <w:rPr>
                <w:rFonts w:ascii="Arial" w:hAnsi="Arial" w:cs="Arial"/>
                <w:b/>
                <w:sz w:val="18"/>
                <w:szCs w:val="18"/>
              </w:rPr>
              <w:t>2026</w:t>
            </w:r>
          </w:p>
        </w:tc>
        <w:tc>
          <w:tcPr>
            <w:tcW w:w="2362" w:type="dxa"/>
            <w:gridSpan w:val="2"/>
          </w:tcPr>
          <w:p w14:paraId="18BD0406" w14:textId="77777777" w:rsidR="0072449E" w:rsidRPr="003F2BA7" w:rsidRDefault="0072449E" w:rsidP="001E2706">
            <w:pPr>
              <w:spacing w:line="276" w:lineRule="auto"/>
              <w:jc w:val="center"/>
              <w:rPr>
                <w:rFonts w:ascii="Arial" w:hAnsi="Arial" w:cs="Arial"/>
                <w:b/>
                <w:sz w:val="18"/>
                <w:szCs w:val="18"/>
              </w:rPr>
            </w:pPr>
            <w:r w:rsidRPr="003F2BA7">
              <w:rPr>
                <w:rFonts w:ascii="Arial" w:hAnsi="Arial" w:cs="Arial"/>
                <w:b/>
                <w:sz w:val="18"/>
                <w:szCs w:val="18"/>
              </w:rPr>
              <w:t>2027</w:t>
            </w:r>
          </w:p>
        </w:tc>
        <w:tc>
          <w:tcPr>
            <w:tcW w:w="1182" w:type="dxa"/>
            <w:vMerge w:val="restart"/>
          </w:tcPr>
          <w:p w14:paraId="26501F1E" w14:textId="10A4FAE8"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 xml:space="preserve">Celkem </w:t>
            </w:r>
          </w:p>
        </w:tc>
      </w:tr>
      <w:tr w:rsidR="008A60C3" w:rsidRPr="003F2BA7" w14:paraId="3998E478" w14:textId="77777777" w:rsidTr="00F9582B">
        <w:trPr>
          <w:trHeight w:val="199"/>
        </w:trPr>
        <w:tc>
          <w:tcPr>
            <w:tcW w:w="993" w:type="dxa"/>
            <w:vMerge/>
          </w:tcPr>
          <w:p w14:paraId="5B32AE4E" w14:textId="77777777" w:rsidR="00E846D0" w:rsidRPr="003F2BA7" w:rsidRDefault="00E846D0" w:rsidP="00E846D0">
            <w:pPr>
              <w:spacing w:line="276" w:lineRule="auto"/>
              <w:rPr>
                <w:rFonts w:ascii="Arial" w:hAnsi="Arial" w:cs="Arial"/>
                <w:b/>
                <w:sz w:val="18"/>
                <w:szCs w:val="18"/>
              </w:rPr>
            </w:pPr>
          </w:p>
        </w:tc>
        <w:tc>
          <w:tcPr>
            <w:tcW w:w="1559" w:type="dxa"/>
            <w:vMerge/>
          </w:tcPr>
          <w:p w14:paraId="4255BF47" w14:textId="77777777" w:rsidR="00E846D0" w:rsidRPr="003F2BA7" w:rsidRDefault="00E846D0" w:rsidP="00E846D0">
            <w:pPr>
              <w:spacing w:line="276" w:lineRule="auto"/>
              <w:rPr>
                <w:rFonts w:ascii="Arial" w:hAnsi="Arial" w:cs="Arial"/>
                <w:b/>
                <w:sz w:val="18"/>
                <w:szCs w:val="18"/>
              </w:rPr>
            </w:pPr>
          </w:p>
        </w:tc>
        <w:tc>
          <w:tcPr>
            <w:tcW w:w="1417" w:type="dxa"/>
            <w:vMerge/>
          </w:tcPr>
          <w:p w14:paraId="6E97D192" w14:textId="77777777" w:rsidR="00E846D0" w:rsidRPr="003F2BA7" w:rsidRDefault="00E846D0" w:rsidP="00E846D0">
            <w:pPr>
              <w:spacing w:line="276" w:lineRule="auto"/>
              <w:rPr>
                <w:rFonts w:ascii="Arial" w:hAnsi="Arial" w:cs="Arial"/>
                <w:b/>
                <w:sz w:val="18"/>
                <w:szCs w:val="18"/>
              </w:rPr>
            </w:pPr>
          </w:p>
        </w:tc>
        <w:tc>
          <w:tcPr>
            <w:tcW w:w="709" w:type="dxa"/>
            <w:vMerge/>
          </w:tcPr>
          <w:p w14:paraId="514FB284" w14:textId="77777777" w:rsidR="00E846D0" w:rsidRPr="003F2BA7" w:rsidRDefault="00E846D0" w:rsidP="00E846D0">
            <w:pPr>
              <w:spacing w:line="276" w:lineRule="auto"/>
              <w:rPr>
                <w:rFonts w:ascii="Arial" w:hAnsi="Arial" w:cs="Arial"/>
                <w:b/>
                <w:sz w:val="18"/>
                <w:szCs w:val="18"/>
              </w:rPr>
            </w:pPr>
          </w:p>
        </w:tc>
        <w:tc>
          <w:tcPr>
            <w:tcW w:w="709" w:type="dxa"/>
            <w:vMerge/>
          </w:tcPr>
          <w:p w14:paraId="7980621E" w14:textId="77777777" w:rsidR="00E846D0" w:rsidRPr="003F2BA7" w:rsidRDefault="00E846D0" w:rsidP="00E846D0">
            <w:pPr>
              <w:spacing w:line="276" w:lineRule="auto"/>
              <w:rPr>
                <w:rFonts w:ascii="Arial" w:hAnsi="Arial" w:cs="Arial"/>
                <w:b/>
                <w:sz w:val="18"/>
                <w:szCs w:val="18"/>
              </w:rPr>
            </w:pPr>
          </w:p>
        </w:tc>
        <w:tc>
          <w:tcPr>
            <w:tcW w:w="850" w:type="dxa"/>
            <w:vMerge/>
          </w:tcPr>
          <w:p w14:paraId="4D4115E1" w14:textId="77777777" w:rsidR="00E846D0" w:rsidRPr="003F2BA7" w:rsidRDefault="00E846D0" w:rsidP="00E846D0">
            <w:pPr>
              <w:spacing w:line="276" w:lineRule="auto"/>
              <w:rPr>
                <w:rFonts w:ascii="Arial" w:hAnsi="Arial" w:cs="Arial"/>
                <w:b/>
                <w:sz w:val="18"/>
                <w:szCs w:val="18"/>
              </w:rPr>
            </w:pPr>
          </w:p>
        </w:tc>
        <w:tc>
          <w:tcPr>
            <w:tcW w:w="851" w:type="dxa"/>
            <w:vMerge/>
          </w:tcPr>
          <w:p w14:paraId="54F131AD" w14:textId="77777777" w:rsidR="00E846D0" w:rsidRPr="003F2BA7" w:rsidRDefault="00E846D0" w:rsidP="00E846D0">
            <w:pPr>
              <w:spacing w:line="276" w:lineRule="auto"/>
              <w:rPr>
                <w:rFonts w:ascii="Arial" w:hAnsi="Arial" w:cs="Arial"/>
                <w:b/>
                <w:sz w:val="18"/>
                <w:szCs w:val="18"/>
              </w:rPr>
            </w:pPr>
          </w:p>
        </w:tc>
        <w:tc>
          <w:tcPr>
            <w:tcW w:w="850" w:type="dxa"/>
            <w:vMerge/>
          </w:tcPr>
          <w:p w14:paraId="440BAAFD" w14:textId="77777777" w:rsidR="00E846D0" w:rsidRPr="003F2BA7" w:rsidRDefault="00E846D0" w:rsidP="00E846D0">
            <w:pPr>
              <w:spacing w:line="276" w:lineRule="auto"/>
              <w:rPr>
                <w:rFonts w:ascii="Arial" w:hAnsi="Arial" w:cs="Arial"/>
                <w:b/>
                <w:sz w:val="18"/>
                <w:szCs w:val="18"/>
              </w:rPr>
            </w:pPr>
          </w:p>
        </w:tc>
        <w:tc>
          <w:tcPr>
            <w:tcW w:w="1276" w:type="dxa"/>
          </w:tcPr>
          <w:p w14:paraId="0EAB9064" w14:textId="1F94523E" w:rsidR="00E846D0" w:rsidRPr="003F2BA7" w:rsidRDefault="00E846D0" w:rsidP="00E846D0">
            <w:pPr>
              <w:spacing w:line="276" w:lineRule="auto"/>
              <w:jc w:val="center"/>
              <w:rPr>
                <w:rFonts w:ascii="Arial" w:hAnsi="Arial" w:cs="Arial"/>
                <w:b/>
                <w:sz w:val="18"/>
                <w:szCs w:val="18"/>
              </w:rPr>
            </w:pPr>
            <w:r w:rsidRPr="003F2BA7">
              <w:rPr>
                <w:rFonts w:ascii="Arial" w:hAnsi="Arial" w:cs="Arial"/>
                <w:sz w:val="18"/>
                <w:szCs w:val="18"/>
              </w:rPr>
              <w:t>Finanční prostředky snížené o flexibilní částku</w:t>
            </w:r>
          </w:p>
        </w:tc>
        <w:tc>
          <w:tcPr>
            <w:tcW w:w="1134" w:type="dxa"/>
          </w:tcPr>
          <w:p w14:paraId="66CF160E" w14:textId="139DE0F4"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Flexibilní částka</w:t>
            </w:r>
          </w:p>
        </w:tc>
        <w:tc>
          <w:tcPr>
            <w:tcW w:w="1276" w:type="dxa"/>
          </w:tcPr>
          <w:p w14:paraId="318E0D19" w14:textId="2E75F109" w:rsidR="00E846D0" w:rsidRPr="003F2BA7" w:rsidRDefault="00E846D0" w:rsidP="00E846D0">
            <w:pPr>
              <w:spacing w:line="276" w:lineRule="auto"/>
              <w:jc w:val="center"/>
              <w:rPr>
                <w:rFonts w:ascii="Arial" w:hAnsi="Arial" w:cs="Arial"/>
                <w:b/>
                <w:sz w:val="18"/>
                <w:szCs w:val="18"/>
              </w:rPr>
            </w:pPr>
            <w:r w:rsidRPr="003F2BA7">
              <w:rPr>
                <w:rFonts w:ascii="Arial" w:hAnsi="Arial" w:cs="Arial"/>
                <w:sz w:val="18"/>
                <w:szCs w:val="18"/>
              </w:rPr>
              <w:t>Finanční prostředky snížené o flexibilní částku</w:t>
            </w:r>
          </w:p>
        </w:tc>
        <w:tc>
          <w:tcPr>
            <w:tcW w:w="1086" w:type="dxa"/>
          </w:tcPr>
          <w:p w14:paraId="31995525" w14:textId="48E4E5D8"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Flexibilní částka</w:t>
            </w:r>
          </w:p>
        </w:tc>
        <w:tc>
          <w:tcPr>
            <w:tcW w:w="1182" w:type="dxa"/>
            <w:vMerge/>
          </w:tcPr>
          <w:p w14:paraId="626436D8" w14:textId="77777777" w:rsidR="00E846D0" w:rsidRPr="003F2BA7" w:rsidRDefault="00E846D0" w:rsidP="00E846D0">
            <w:pPr>
              <w:spacing w:line="276" w:lineRule="auto"/>
              <w:rPr>
                <w:rFonts w:ascii="Arial" w:hAnsi="Arial" w:cs="Arial"/>
                <w:b/>
                <w:sz w:val="18"/>
                <w:szCs w:val="18"/>
              </w:rPr>
            </w:pPr>
          </w:p>
        </w:tc>
      </w:tr>
      <w:tr w:rsidR="008A60C3" w:rsidRPr="003F2BA7" w14:paraId="5ADB761C" w14:textId="77777777" w:rsidTr="00F9582B">
        <w:tc>
          <w:tcPr>
            <w:tcW w:w="993" w:type="dxa"/>
            <w:vMerge w:val="restart"/>
          </w:tcPr>
          <w:p w14:paraId="3981ADEE" w14:textId="5F9467EF"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EFRR</w:t>
            </w:r>
          </w:p>
        </w:tc>
        <w:tc>
          <w:tcPr>
            <w:tcW w:w="1559" w:type="dxa"/>
          </w:tcPr>
          <w:p w14:paraId="3EFA513D" w14:textId="65FCB498"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Více rozvinuté</w:t>
            </w:r>
          </w:p>
        </w:tc>
        <w:tc>
          <w:tcPr>
            <w:tcW w:w="1417" w:type="dxa"/>
          </w:tcPr>
          <w:p w14:paraId="240B5978" w14:textId="77777777" w:rsidR="00E846D0" w:rsidRPr="003F2BA7" w:rsidRDefault="00E846D0" w:rsidP="00E846D0">
            <w:pPr>
              <w:spacing w:line="276" w:lineRule="auto"/>
              <w:rPr>
                <w:rFonts w:ascii="Arial" w:hAnsi="Arial" w:cs="Arial"/>
                <w:b/>
                <w:sz w:val="18"/>
                <w:szCs w:val="18"/>
              </w:rPr>
            </w:pPr>
          </w:p>
        </w:tc>
        <w:tc>
          <w:tcPr>
            <w:tcW w:w="709" w:type="dxa"/>
          </w:tcPr>
          <w:p w14:paraId="62740EEF" w14:textId="77777777" w:rsidR="00E846D0" w:rsidRPr="003F2BA7" w:rsidRDefault="00E846D0" w:rsidP="00E846D0">
            <w:pPr>
              <w:spacing w:line="276" w:lineRule="auto"/>
              <w:rPr>
                <w:rFonts w:ascii="Arial" w:hAnsi="Arial" w:cs="Arial"/>
                <w:b/>
                <w:sz w:val="18"/>
                <w:szCs w:val="18"/>
              </w:rPr>
            </w:pPr>
          </w:p>
        </w:tc>
        <w:tc>
          <w:tcPr>
            <w:tcW w:w="709" w:type="dxa"/>
          </w:tcPr>
          <w:p w14:paraId="196DC576" w14:textId="77777777" w:rsidR="00E846D0" w:rsidRPr="003F2BA7" w:rsidRDefault="00E846D0" w:rsidP="00E846D0">
            <w:pPr>
              <w:spacing w:line="276" w:lineRule="auto"/>
              <w:rPr>
                <w:rFonts w:ascii="Arial" w:hAnsi="Arial" w:cs="Arial"/>
                <w:b/>
                <w:sz w:val="18"/>
                <w:szCs w:val="18"/>
              </w:rPr>
            </w:pPr>
          </w:p>
        </w:tc>
        <w:tc>
          <w:tcPr>
            <w:tcW w:w="850" w:type="dxa"/>
          </w:tcPr>
          <w:p w14:paraId="233D0328" w14:textId="77777777" w:rsidR="00E846D0" w:rsidRPr="003F2BA7" w:rsidRDefault="00E846D0" w:rsidP="00E846D0">
            <w:pPr>
              <w:spacing w:line="276" w:lineRule="auto"/>
              <w:rPr>
                <w:rFonts w:ascii="Arial" w:hAnsi="Arial" w:cs="Arial"/>
                <w:b/>
                <w:sz w:val="18"/>
                <w:szCs w:val="18"/>
              </w:rPr>
            </w:pPr>
          </w:p>
        </w:tc>
        <w:tc>
          <w:tcPr>
            <w:tcW w:w="851" w:type="dxa"/>
          </w:tcPr>
          <w:p w14:paraId="76AECD5A" w14:textId="77777777" w:rsidR="00E846D0" w:rsidRPr="003F2BA7" w:rsidRDefault="00E846D0" w:rsidP="00E846D0">
            <w:pPr>
              <w:spacing w:line="276" w:lineRule="auto"/>
              <w:rPr>
                <w:rFonts w:ascii="Arial" w:hAnsi="Arial" w:cs="Arial"/>
                <w:b/>
                <w:sz w:val="18"/>
                <w:szCs w:val="18"/>
              </w:rPr>
            </w:pPr>
          </w:p>
        </w:tc>
        <w:tc>
          <w:tcPr>
            <w:tcW w:w="850" w:type="dxa"/>
          </w:tcPr>
          <w:p w14:paraId="2B08DBE6" w14:textId="77777777" w:rsidR="00E846D0" w:rsidRPr="003F2BA7" w:rsidRDefault="00E846D0" w:rsidP="00E846D0">
            <w:pPr>
              <w:spacing w:line="276" w:lineRule="auto"/>
              <w:rPr>
                <w:rFonts w:ascii="Arial" w:hAnsi="Arial" w:cs="Arial"/>
                <w:b/>
                <w:sz w:val="18"/>
                <w:szCs w:val="18"/>
              </w:rPr>
            </w:pPr>
          </w:p>
        </w:tc>
        <w:tc>
          <w:tcPr>
            <w:tcW w:w="1276" w:type="dxa"/>
          </w:tcPr>
          <w:p w14:paraId="0DE8D71B" w14:textId="77777777" w:rsidR="00E846D0" w:rsidRPr="003F2BA7" w:rsidRDefault="00E846D0" w:rsidP="00E846D0">
            <w:pPr>
              <w:spacing w:line="276" w:lineRule="auto"/>
              <w:rPr>
                <w:rFonts w:ascii="Arial" w:hAnsi="Arial" w:cs="Arial"/>
                <w:b/>
                <w:sz w:val="18"/>
                <w:szCs w:val="18"/>
              </w:rPr>
            </w:pPr>
          </w:p>
        </w:tc>
        <w:tc>
          <w:tcPr>
            <w:tcW w:w="1134" w:type="dxa"/>
          </w:tcPr>
          <w:p w14:paraId="3890E467" w14:textId="77777777" w:rsidR="00E846D0" w:rsidRPr="003F2BA7" w:rsidRDefault="00E846D0" w:rsidP="00E846D0">
            <w:pPr>
              <w:spacing w:line="276" w:lineRule="auto"/>
              <w:rPr>
                <w:rFonts w:ascii="Arial" w:hAnsi="Arial" w:cs="Arial"/>
                <w:b/>
                <w:sz w:val="18"/>
                <w:szCs w:val="18"/>
              </w:rPr>
            </w:pPr>
          </w:p>
        </w:tc>
        <w:tc>
          <w:tcPr>
            <w:tcW w:w="1276" w:type="dxa"/>
          </w:tcPr>
          <w:p w14:paraId="299702BC" w14:textId="77777777" w:rsidR="00E846D0" w:rsidRPr="003F2BA7" w:rsidRDefault="00E846D0" w:rsidP="00E846D0">
            <w:pPr>
              <w:spacing w:line="276" w:lineRule="auto"/>
              <w:rPr>
                <w:rFonts w:ascii="Arial" w:hAnsi="Arial" w:cs="Arial"/>
                <w:b/>
                <w:sz w:val="18"/>
                <w:szCs w:val="18"/>
              </w:rPr>
            </w:pPr>
          </w:p>
        </w:tc>
        <w:tc>
          <w:tcPr>
            <w:tcW w:w="1086" w:type="dxa"/>
          </w:tcPr>
          <w:p w14:paraId="2150AC6F" w14:textId="77777777" w:rsidR="00E846D0" w:rsidRPr="003F2BA7" w:rsidRDefault="00E846D0" w:rsidP="00E846D0">
            <w:pPr>
              <w:spacing w:line="276" w:lineRule="auto"/>
              <w:rPr>
                <w:rFonts w:ascii="Arial" w:hAnsi="Arial" w:cs="Arial"/>
                <w:b/>
                <w:sz w:val="18"/>
                <w:szCs w:val="18"/>
              </w:rPr>
            </w:pPr>
          </w:p>
        </w:tc>
        <w:tc>
          <w:tcPr>
            <w:tcW w:w="1182" w:type="dxa"/>
          </w:tcPr>
          <w:p w14:paraId="2EF3D267" w14:textId="77777777" w:rsidR="00E846D0" w:rsidRPr="003F2BA7" w:rsidRDefault="00E846D0" w:rsidP="00E846D0">
            <w:pPr>
              <w:spacing w:line="276" w:lineRule="auto"/>
              <w:rPr>
                <w:rFonts w:ascii="Arial" w:hAnsi="Arial" w:cs="Arial"/>
                <w:b/>
                <w:sz w:val="18"/>
                <w:szCs w:val="18"/>
              </w:rPr>
            </w:pPr>
          </w:p>
        </w:tc>
      </w:tr>
      <w:tr w:rsidR="008A60C3" w:rsidRPr="003F2BA7" w14:paraId="15A22A8E" w14:textId="77777777" w:rsidTr="00F9582B">
        <w:tc>
          <w:tcPr>
            <w:tcW w:w="993" w:type="dxa"/>
            <w:vMerge/>
          </w:tcPr>
          <w:p w14:paraId="304EEEF5" w14:textId="77777777" w:rsidR="00E846D0" w:rsidRPr="003F2BA7" w:rsidRDefault="00E846D0" w:rsidP="00E846D0">
            <w:pPr>
              <w:spacing w:line="276" w:lineRule="auto"/>
              <w:rPr>
                <w:rFonts w:ascii="Arial" w:hAnsi="Arial" w:cs="Arial"/>
                <w:sz w:val="18"/>
                <w:szCs w:val="18"/>
              </w:rPr>
            </w:pPr>
          </w:p>
        </w:tc>
        <w:tc>
          <w:tcPr>
            <w:tcW w:w="1559" w:type="dxa"/>
          </w:tcPr>
          <w:p w14:paraId="5F31FE39" w14:textId="36B462C1"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Přechodové</w:t>
            </w:r>
          </w:p>
        </w:tc>
        <w:tc>
          <w:tcPr>
            <w:tcW w:w="1417" w:type="dxa"/>
          </w:tcPr>
          <w:p w14:paraId="1BF2CD04" w14:textId="77777777" w:rsidR="00E846D0" w:rsidRPr="003F2BA7" w:rsidRDefault="00E846D0" w:rsidP="00E846D0">
            <w:pPr>
              <w:spacing w:line="276" w:lineRule="auto"/>
              <w:rPr>
                <w:rFonts w:ascii="Arial" w:hAnsi="Arial" w:cs="Arial"/>
                <w:sz w:val="18"/>
                <w:szCs w:val="18"/>
              </w:rPr>
            </w:pPr>
          </w:p>
        </w:tc>
        <w:tc>
          <w:tcPr>
            <w:tcW w:w="709" w:type="dxa"/>
          </w:tcPr>
          <w:p w14:paraId="4CAFD30A" w14:textId="77777777" w:rsidR="00E846D0" w:rsidRPr="003F2BA7" w:rsidRDefault="00E846D0" w:rsidP="00E846D0">
            <w:pPr>
              <w:spacing w:line="276" w:lineRule="auto"/>
              <w:rPr>
                <w:rFonts w:ascii="Arial" w:hAnsi="Arial" w:cs="Arial"/>
                <w:sz w:val="18"/>
                <w:szCs w:val="18"/>
              </w:rPr>
            </w:pPr>
          </w:p>
        </w:tc>
        <w:tc>
          <w:tcPr>
            <w:tcW w:w="709" w:type="dxa"/>
          </w:tcPr>
          <w:p w14:paraId="10401681" w14:textId="77777777" w:rsidR="00E846D0" w:rsidRPr="003F2BA7" w:rsidRDefault="00E846D0" w:rsidP="00E846D0">
            <w:pPr>
              <w:spacing w:line="276" w:lineRule="auto"/>
              <w:rPr>
                <w:rFonts w:ascii="Arial" w:hAnsi="Arial" w:cs="Arial"/>
                <w:sz w:val="18"/>
                <w:szCs w:val="18"/>
              </w:rPr>
            </w:pPr>
          </w:p>
        </w:tc>
        <w:tc>
          <w:tcPr>
            <w:tcW w:w="850" w:type="dxa"/>
          </w:tcPr>
          <w:p w14:paraId="05AC0D9C" w14:textId="77777777" w:rsidR="00E846D0" w:rsidRPr="003F2BA7" w:rsidRDefault="00E846D0" w:rsidP="00E846D0">
            <w:pPr>
              <w:spacing w:line="276" w:lineRule="auto"/>
              <w:rPr>
                <w:rFonts w:ascii="Arial" w:hAnsi="Arial" w:cs="Arial"/>
                <w:sz w:val="18"/>
                <w:szCs w:val="18"/>
              </w:rPr>
            </w:pPr>
          </w:p>
        </w:tc>
        <w:tc>
          <w:tcPr>
            <w:tcW w:w="851" w:type="dxa"/>
          </w:tcPr>
          <w:p w14:paraId="3492DCBC" w14:textId="77777777" w:rsidR="00E846D0" w:rsidRPr="003F2BA7" w:rsidRDefault="00E846D0" w:rsidP="00E846D0">
            <w:pPr>
              <w:spacing w:line="276" w:lineRule="auto"/>
              <w:rPr>
                <w:rFonts w:ascii="Arial" w:hAnsi="Arial" w:cs="Arial"/>
                <w:sz w:val="18"/>
                <w:szCs w:val="18"/>
              </w:rPr>
            </w:pPr>
          </w:p>
        </w:tc>
        <w:tc>
          <w:tcPr>
            <w:tcW w:w="850" w:type="dxa"/>
          </w:tcPr>
          <w:p w14:paraId="012AE195" w14:textId="77777777" w:rsidR="00E846D0" w:rsidRPr="003F2BA7" w:rsidRDefault="00E846D0" w:rsidP="00E846D0">
            <w:pPr>
              <w:spacing w:line="276" w:lineRule="auto"/>
              <w:rPr>
                <w:rFonts w:ascii="Arial" w:hAnsi="Arial" w:cs="Arial"/>
                <w:sz w:val="18"/>
                <w:szCs w:val="18"/>
              </w:rPr>
            </w:pPr>
          </w:p>
        </w:tc>
        <w:tc>
          <w:tcPr>
            <w:tcW w:w="1276" w:type="dxa"/>
          </w:tcPr>
          <w:p w14:paraId="651CB6F7" w14:textId="77777777" w:rsidR="00E846D0" w:rsidRPr="003F2BA7" w:rsidRDefault="00E846D0" w:rsidP="00E846D0">
            <w:pPr>
              <w:spacing w:line="276" w:lineRule="auto"/>
              <w:rPr>
                <w:rFonts w:ascii="Arial" w:hAnsi="Arial" w:cs="Arial"/>
                <w:sz w:val="18"/>
                <w:szCs w:val="18"/>
              </w:rPr>
            </w:pPr>
          </w:p>
        </w:tc>
        <w:tc>
          <w:tcPr>
            <w:tcW w:w="1134" w:type="dxa"/>
          </w:tcPr>
          <w:p w14:paraId="19A41786" w14:textId="77777777" w:rsidR="00E846D0" w:rsidRPr="003F2BA7" w:rsidRDefault="00E846D0" w:rsidP="00E846D0">
            <w:pPr>
              <w:spacing w:line="276" w:lineRule="auto"/>
              <w:rPr>
                <w:rFonts w:ascii="Arial" w:hAnsi="Arial" w:cs="Arial"/>
                <w:sz w:val="18"/>
                <w:szCs w:val="18"/>
              </w:rPr>
            </w:pPr>
          </w:p>
        </w:tc>
        <w:tc>
          <w:tcPr>
            <w:tcW w:w="1276" w:type="dxa"/>
          </w:tcPr>
          <w:p w14:paraId="47271CF0" w14:textId="77777777" w:rsidR="00E846D0" w:rsidRPr="003F2BA7" w:rsidRDefault="00E846D0" w:rsidP="00E846D0">
            <w:pPr>
              <w:spacing w:line="276" w:lineRule="auto"/>
              <w:rPr>
                <w:rFonts w:ascii="Arial" w:hAnsi="Arial" w:cs="Arial"/>
                <w:sz w:val="18"/>
                <w:szCs w:val="18"/>
              </w:rPr>
            </w:pPr>
          </w:p>
        </w:tc>
        <w:tc>
          <w:tcPr>
            <w:tcW w:w="1086" w:type="dxa"/>
          </w:tcPr>
          <w:p w14:paraId="428DF1F0" w14:textId="77777777" w:rsidR="00E846D0" w:rsidRPr="003F2BA7" w:rsidRDefault="00E846D0" w:rsidP="00E846D0">
            <w:pPr>
              <w:spacing w:line="276" w:lineRule="auto"/>
              <w:rPr>
                <w:rFonts w:ascii="Arial" w:hAnsi="Arial" w:cs="Arial"/>
                <w:sz w:val="18"/>
                <w:szCs w:val="18"/>
              </w:rPr>
            </w:pPr>
          </w:p>
        </w:tc>
        <w:tc>
          <w:tcPr>
            <w:tcW w:w="1182" w:type="dxa"/>
          </w:tcPr>
          <w:p w14:paraId="5A875A5B" w14:textId="77777777" w:rsidR="00E846D0" w:rsidRPr="003F2BA7" w:rsidRDefault="00E846D0" w:rsidP="00E846D0">
            <w:pPr>
              <w:spacing w:line="276" w:lineRule="auto"/>
              <w:rPr>
                <w:rFonts w:ascii="Arial" w:hAnsi="Arial" w:cs="Arial"/>
                <w:sz w:val="18"/>
                <w:szCs w:val="18"/>
              </w:rPr>
            </w:pPr>
          </w:p>
        </w:tc>
      </w:tr>
      <w:tr w:rsidR="008A60C3" w:rsidRPr="003F2BA7" w14:paraId="5F34F313" w14:textId="77777777" w:rsidTr="00F9582B">
        <w:tc>
          <w:tcPr>
            <w:tcW w:w="993" w:type="dxa"/>
            <w:vMerge/>
          </w:tcPr>
          <w:p w14:paraId="094746BB" w14:textId="77777777" w:rsidR="00E846D0" w:rsidRPr="003F2BA7" w:rsidRDefault="00E846D0" w:rsidP="00E846D0">
            <w:pPr>
              <w:spacing w:line="276" w:lineRule="auto"/>
              <w:rPr>
                <w:rFonts w:ascii="Arial" w:hAnsi="Arial" w:cs="Arial"/>
                <w:sz w:val="18"/>
                <w:szCs w:val="18"/>
              </w:rPr>
            </w:pPr>
          </w:p>
        </w:tc>
        <w:tc>
          <w:tcPr>
            <w:tcW w:w="1559" w:type="dxa"/>
          </w:tcPr>
          <w:p w14:paraId="0E712FCE" w14:textId="66DC903F"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Méně rozvinuté</w:t>
            </w:r>
          </w:p>
        </w:tc>
        <w:tc>
          <w:tcPr>
            <w:tcW w:w="1417" w:type="dxa"/>
          </w:tcPr>
          <w:p w14:paraId="2743AA55" w14:textId="77777777" w:rsidR="00E846D0" w:rsidRPr="003F2BA7" w:rsidRDefault="00E846D0" w:rsidP="00E846D0">
            <w:pPr>
              <w:spacing w:line="276" w:lineRule="auto"/>
              <w:rPr>
                <w:rFonts w:ascii="Arial" w:hAnsi="Arial" w:cs="Arial"/>
                <w:sz w:val="18"/>
                <w:szCs w:val="18"/>
              </w:rPr>
            </w:pPr>
          </w:p>
        </w:tc>
        <w:tc>
          <w:tcPr>
            <w:tcW w:w="709" w:type="dxa"/>
          </w:tcPr>
          <w:p w14:paraId="69EA5711" w14:textId="77777777" w:rsidR="00E846D0" w:rsidRPr="003F2BA7" w:rsidRDefault="00E846D0" w:rsidP="00E846D0">
            <w:pPr>
              <w:spacing w:line="276" w:lineRule="auto"/>
              <w:rPr>
                <w:rFonts w:ascii="Arial" w:hAnsi="Arial" w:cs="Arial"/>
                <w:sz w:val="18"/>
                <w:szCs w:val="18"/>
              </w:rPr>
            </w:pPr>
          </w:p>
        </w:tc>
        <w:tc>
          <w:tcPr>
            <w:tcW w:w="709" w:type="dxa"/>
          </w:tcPr>
          <w:p w14:paraId="5E1B1F5C" w14:textId="77777777" w:rsidR="00E846D0" w:rsidRPr="003F2BA7" w:rsidRDefault="00E846D0" w:rsidP="00E846D0">
            <w:pPr>
              <w:spacing w:line="276" w:lineRule="auto"/>
              <w:rPr>
                <w:rFonts w:ascii="Arial" w:hAnsi="Arial" w:cs="Arial"/>
                <w:sz w:val="18"/>
                <w:szCs w:val="18"/>
              </w:rPr>
            </w:pPr>
          </w:p>
        </w:tc>
        <w:tc>
          <w:tcPr>
            <w:tcW w:w="850" w:type="dxa"/>
          </w:tcPr>
          <w:p w14:paraId="518EF3BF" w14:textId="77777777" w:rsidR="00E846D0" w:rsidRPr="003F2BA7" w:rsidRDefault="00E846D0" w:rsidP="00E846D0">
            <w:pPr>
              <w:spacing w:line="276" w:lineRule="auto"/>
              <w:rPr>
                <w:rFonts w:ascii="Arial" w:hAnsi="Arial" w:cs="Arial"/>
                <w:sz w:val="18"/>
                <w:szCs w:val="18"/>
              </w:rPr>
            </w:pPr>
          </w:p>
        </w:tc>
        <w:tc>
          <w:tcPr>
            <w:tcW w:w="851" w:type="dxa"/>
          </w:tcPr>
          <w:p w14:paraId="7429D2BB" w14:textId="77777777" w:rsidR="00E846D0" w:rsidRPr="003F2BA7" w:rsidRDefault="00E846D0" w:rsidP="00E846D0">
            <w:pPr>
              <w:spacing w:line="276" w:lineRule="auto"/>
              <w:rPr>
                <w:rFonts w:ascii="Arial" w:hAnsi="Arial" w:cs="Arial"/>
                <w:sz w:val="18"/>
                <w:szCs w:val="18"/>
              </w:rPr>
            </w:pPr>
          </w:p>
        </w:tc>
        <w:tc>
          <w:tcPr>
            <w:tcW w:w="850" w:type="dxa"/>
          </w:tcPr>
          <w:p w14:paraId="038642CD" w14:textId="77777777" w:rsidR="00E846D0" w:rsidRPr="003F2BA7" w:rsidRDefault="00E846D0" w:rsidP="00E846D0">
            <w:pPr>
              <w:spacing w:line="276" w:lineRule="auto"/>
              <w:rPr>
                <w:rFonts w:ascii="Arial" w:hAnsi="Arial" w:cs="Arial"/>
                <w:sz w:val="18"/>
                <w:szCs w:val="18"/>
              </w:rPr>
            </w:pPr>
          </w:p>
        </w:tc>
        <w:tc>
          <w:tcPr>
            <w:tcW w:w="1276" w:type="dxa"/>
          </w:tcPr>
          <w:p w14:paraId="50BD777B" w14:textId="77777777" w:rsidR="00E846D0" w:rsidRPr="003F2BA7" w:rsidRDefault="00E846D0" w:rsidP="00E846D0">
            <w:pPr>
              <w:spacing w:line="276" w:lineRule="auto"/>
              <w:rPr>
                <w:rFonts w:ascii="Arial" w:hAnsi="Arial" w:cs="Arial"/>
                <w:sz w:val="18"/>
                <w:szCs w:val="18"/>
              </w:rPr>
            </w:pPr>
          </w:p>
        </w:tc>
        <w:tc>
          <w:tcPr>
            <w:tcW w:w="1134" w:type="dxa"/>
          </w:tcPr>
          <w:p w14:paraId="0F9D8EB1" w14:textId="77777777" w:rsidR="00E846D0" w:rsidRPr="003F2BA7" w:rsidRDefault="00E846D0" w:rsidP="00E846D0">
            <w:pPr>
              <w:spacing w:line="276" w:lineRule="auto"/>
              <w:rPr>
                <w:rFonts w:ascii="Arial" w:hAnsi="Arial" w:cs="Arial"/>
                <w:sz w:val="18"/>
                <w:szCs w:val="18"/>
              </w:rPr>
            </w:pPr>
          </w:p>
        </w:tc>
        <w:tc>
          <w:tcPr>
            <w:tcW w:w="1276" w:type="dxa"/>
          </w:tcPr>
          <w:p w14:paraId="2A77CA15" w14:textId="77777777" w:rsidR="00E846D0" w:rsidRPr="003F2BA7" w:rsidRDefault="00E846D0" w:rsidP="00E846D0">
            <w:pPr>
              <w:spacing w:line="276" w:lineRule="auto"/>
              <w:rPr>
                <w:rFonts w:ascii="Arial" w:hAnsi="Arial" w:cs="Arial"/>
                <w:sz w:val="18"/>
                <w:szCs w:val="18"/>
              </w:rPr>
            </w:pPr>
          </w:p>
        </w:tc>
        <w:tc>
          <w:tcPr>
            <w:tcW w:w="1086" w:type="dxa"/>
          </w:tcPr>
          <w:p w14:paraId="509060CB" w14:textId="77777777" w:rsidR="00E846D0" w:rsidRPr="003F2BA7" w:rsidRDefault="00E846D0" w:rsidP="00E846D0">
            <w:pPr>
              <w:spacing w:line="276" w:lineRule="auto"/>
              <w:rPr>
                <w:rFonts w:ascii="Arial" w:hAnsi="Arial" w:cs="Arial"/>
                <w:sz w:val="18"/>
                <w:szCs w:val="18"/>
              </w:rPr>
            </w:pPr>
          </w:p>
        </w:tc>
        <w:tc>
          <w:tcPr>
            <w:tcW w:w="1182" w:type="dxa"/>
          </w:tcPr>
          <w:p w14:paraId="4DDE2B6E" w14:textId="77777777" w:rsidR="00E846D0" w:rsidRPr="003F2BA7" w:rsidRDefault="00E846D0" w:rsidP="00E846D0">
            <w:pPr>
              <w:spacing w:line="276" w:lineRule="auto"/>
              <w:rPr>
                <w:rFonts w:ascii="Arial" w:hAnsi="Arial" w:cs="Arial"/>
                <w:sz w:val="18"/>
                <w:szCs w:val="18"/>
              </w:rPr>
            </w:pPr>
          </w:p>
        </w:tc>
      </w:tr>
      <w:tr w:rsidR="008A60C3" w:rsidRPr="003F2BA7" w14:paraId="40F4C183" w14:textId="77777777" w:rsidTr="00F9582B">
        <w:tc>
          <w:tcPr>
            <w:tcW w:w="993" w:type="dxa"/>
            <w:vMerge w:val="restart"/>
          </w:tcPr>
          <w:p w14:paraId="0D5E111F" w14:textId="7777777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ESF+</w:t>
            </w:r>
          </w:p>
        </w:tc>
        <w:tc>
          <w:tcPr>
            <w:tcW w:w="1559" w:type="dxa"/>
          </w:tcPr>
          <w:p w14:paraId="6CC39758" w14:textId="5A4115F3"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Více rozvinuté</w:t>
            </w:r>
          </w:p>
        </w:tc>
        <w:tc>
          <w:tcPr>
            <w:tcW w:w="1417" w:type="dxa"/>
          </w:tcPr>
          <w:p w14:paraId="2691F6F1" w14:textId="77777777" w:rsidR="00E846D0" w:rsidRPr="003F2BA7" w:rsidRDefault="00E846D0" w:rsidP="00E846D0">
            <w:pPr>
              <w:spacing w:line="276" w:lineRule="auto"/>
              <w:rPr>
                <w:rFonts w:ascii="Arial" w:hAnsi="Arial" w:cs="Arial"/>
                <w:sz w:val="18"/>
                <w:szCs w:val="18"/>
              </w:rPr>
            </w:pPr>
          </w:p>
        </w:tc>
        <w:tc>
          <w:tcPr>
            <w:tcW w:w="709" w:type="dxa"/>
          </w:tcPr>
          <w:p w14:paraId="48BB4BA6" w14:textId="77777777" w:rsidR="00E846D0" w:rsidRPr="003F2BA7" w:rsidRDefault="00E846D0" w:rsidP="00E846D0">
            <w:pPr>
              <w:spacing w:line="276" w:lineRule="auto"/>
              <w:rPr>
                <w:rFonts w:ascii="Arial" w:hAnsi="Arial" w:cs="Arial"/>
                <w:sz w:val="18"/>
                <w:szCs w:val="18"/>
              </w:rPr>
            </w:pPr>
          </w:p>
        </w:tc>
        <w:tc>
          <w:tcPr>
            <w:tcW w:w="709" w:type="dxa"/>
          </w:tcPr>
          <w:p w14:paraId="5451FFD0" w14:textId="77777777" w:rsidR="00E846D0" w:rsidRPr="003F2BA7" w:rsidRDefault="00E846D0" w:rsidP="00E846D0">
            <w:pPr>
              <w:spacing w:line="276" w:lineRule="auto"/>
              <w:rPr>
                <w:rFonts w:ascii="Arial" w:hAnsi="Arial" w:cs="Arial"/>
                <w:sz w:val="18"/>
                <w:szCs w:val="18"/>
              </w:rPr>
            </w:pPr>
          </w:p>
        </w:tc>
        <w:tc>
          <w:tcPr>
            <w:tcW w:w="850" w:type="dxa"/>
          </w:tcPr>
          <w:p w14:paraId="68CFA69A" w14:textId="77777777" w:rsidR="00E846D0" w:rsidRPr="003F2BA7" w:rsidRDefault="00E846D0" w:rsidP="00E846D0">
            <w:pPr>
              <w:spacing w:line="276" w:lineRule="auto"/>
              <w:rPr>
                <w:rFonts w:ascii="Arial" w:hAnsi="Arial" w:cs="Arial"/>
                <w:sz w:val="18"/>
                <w:szCs w:val="18"/>
              </w:rPr>
            </w:pPr>
          </w:p>
        </w:tc>
        <w:tc>
          <w:tcPr>
            <w:tcW w:w="851" w:type="dxa"/>
          </w:tcPr>
          <w:p w14:paraId="01374C33" w14:textId="77777777" w:rsidR="00E846D0" w:rsidRPr="003F2BA7" w:rsidRDefault="00E846D0" w:rsidP="00E846D0">
            <w:pPr>
              <w:spacing w:line="276" w:lineRule="auto"/>
              <w:rPr>
                <w:rFonts w:ascii="Arial" w:hAnsi="Arial" w:cs="Arial"/>
                <w:sz w:val="18"/>
                <w:szCs w:val="18"/>
              </w:rPr>
            </w:pPr>
          </w:p>
        </w:tc>
        <w:tc>
          <w:tcPr>
            <w:tcW w:w="850" w:type="dxa"/>
          </w:tcPr>
          <w:p w14:paraId="4172E35F" w14:textId="77777777" w:rsidR="00E846D0" w:rsidRPr="003F2BA7" w:rsidRDefault="00E846D0" w:rsidP="00E846D0">
            <w:pPr>
              <w:spacing w:line="276" w:lineRule="auto"/>
              <w:rPr>
                <w:rFonts w:ascii="Arial" w:hAnsi="Arial" w:cs="Arial"/>
                <w:sz w:val="18"/>
                <w:szCs w:val="18"/>
              </w:rPr>
            </w:pPr>
          </w:p>
        </w:tc>
        <w:tc>
          <w:tcPr>
            <w:tcW w:w="1276" w:type="dxa"/>
          </w:tcPr>
          <w:p w14:paraId="6F8978BE" w14:textId="77777777" w:rsidR="00E846D0" w:rsidRPr="003F2BA7" w:rsidRDefault="00E846D0" w:rsidP="00E846D0">
            <w:pPr>
              <w:spacing w:line="276" w:lineRule="auto"/>
              <w:rPr>
                <w:rFonts w:ascii="Arial" w:hAnsi="Arial" w:cs="Arial"/>
                <w:sz w:val="18"/>
                <w:szCs w:val="18"/>
              </w:rPr>
            </w:pPr>
          </w:p>
        </w:tc>
        <w:tc>
          <w:tcPr>
            <w:tcW w:w="1134" w:type="dxa"/>
          </w:tcPr>
          <w:p w14:paraId="07EA1666" w14:textId="77777777" w:rsidR="00E846D0" w:rsidRPr="003F2BA7" w:rsidRDefault="00E846D0" w:rsidP="00E846D0">
            <w:pPr>
              <w:spacing w:line="276" w:lineRule="auto"/>
              <w:rPr>
                <w:rFonts w:ascii="Arial" w:hAnsi="Arial" w:cs="Arial"/>
                <w:sz w:val="18"/>
                <w:szCs w:val="18"/>
              </w:rPr>
            </w:pPr>
          </w:p>
        </w:tc>
        <w:tc>
          <w:tcPr>
            <w:tcW w:w="1276" w:type="dxa"/>
          </w:tcPr>
          <w:p w14:paraId="3A6A06D2" w14:textId="77777777" w:rsidR="00E846D0" w:rsidRPr="003F2BA7" w:rsidRDefault="00E846D0" w:rsidP="00E846D0">
            <w:pPr>
              <w:spacing w:line="276" w:lineRule="auto"/>
              <w:rPr>
                <w:rFonts w:ascii="Arial" w:hAnsi="Arial" w:cs="Arial"/>
                <w:sz w:val="18"/>
                <w:szCs w:val="18"/>
              </w:rPr>
            </w:pPr>
          </w:p>
        </w:tc>
        <w:tc>
          <w:tcPr>
            <w:tcW w:w="1086" w:type="dxa"/>
          </w:tcPr>
          <w:p w14:paraId="10946FDF" w14:textId="77777777" w:rsidR="00E846D0" w:rsidRPr="003F2BA7" w:rsidRDefault="00E846D0" w:rsidP="00E846D0">
            <w:pPr>
              <w:spacing w:line="276" w:lineRule="auto"/>
              <w:rPr>
                <w:rFonts w:ascii="Arial" w:hAnsi="Arial" w:cs="Arial"/>
                <w:sz w:val="18"/>
                <w:szCs w:val="18"/>
              </w:rPr>
            </w:pPr>
          </w:p>
        </w:tc>
        <w:tc>
          <w:tcPr>
            <w:tcW w:w="1182" w:type="dxa"/>
          </w:tcPr>
          <w:p w14:paraId="29947FBA" w14:textId="77777777" w:rsidR="00E846D0" w:rsidRPr="003F2BA7" w:rsidRDefault="00E846D0" w:rsidP="00E846D0">
            <w:pPr>
              <w:spacing w:line="276" w:lineRule="auto"/>
              <w:rPr>
                <w:rFonts w:ascii="Arial" w:hAnsi="Arial" w:cs="Arial"/>
                <w:sz w:val="18"/>
                <w:szCs w:val="18"/>
              </w:rPr>
            </w:pPr>
          </w:p>
        </w:tc>
      </w:tr>
      <w:tr w:rsidR="008A60C3" w:rsidRPr="003F2BA7" w14:paraId="071AB21E" w14:textId="77777777" w:rsidTr="00F9582B">
        <w:tc>
          <w:tcPr>
            <w:tcW w:w="993" w:type="dxa"/>
            <w:vMerge/>
          </w:tcPr>
          <w:p w14:paraId="08B08840" w14:textId="77777777" w:rsidR="00E846D0" w:rsidRPr="003F2BA7" w:rsidRDefault="00E846D0" w:rsidP="00E846D0">
            <w:pPr>
              <w:spacing w:line="276" w:lineRule="auto"/>
              <w:rPr>
                <w:rFonts w:ascii="Arial" w:hAnsi="Arial" w:cs="Arial"/>
                <w:sz w:val="18"/>
                <w:szCs w:val="18"/>
              </w:rPr>
            </w:pPr>
          </w:p>
        </w:tc>
        <w:tc>
          <w:tcPr>
            <w:tcW w:w="1559" w:type="dxa"/>
          </w:tcPr>
          <w:p w14:paraId="7767A190" w14:textId="637DE0FA"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Přechodové</w:t>
            </w:r>
          </w:p>
        </w:tc>
        <w:tc>
          <w:tcPr>
            <w:tcW w:w="1417" w:type="dxa"/>
          </w:tcPr>
          <w:p w14:paraId="5DAE18DB" w14:textId="77777777" w:rsidR="00E846D0" w:rsidRPr="003F2BA7" w:rsidRDefault="00E846D0" w:rsidP="00E846D0">
            <w:pPr>
              <w:spacing w:line="276" w:lineRule="auto"/>
              <w:rPr>
                <w:rFonts w:ascii="Arial" w:hAnsi="Arial" w:cs="Arial"/>
                <w:sz w:val="18"/>
                <w:szCs w:val="18"/>
              </w:rPr>
            </w:pPr>
          </w:p>
        </w:tc>
        <w:tc>
          <w:tcPr>
            <w:tcW w:w="709" w:type="dxa"/>
          </w:tcPr>
          <w:p w14:paraId="7AFC7A06" w14:textId="77777777" w:rsidR="00E846D0" w:rsidRPr="003F2BA7" w:rsidRDefault="00E846D0" w:rsidP="00E846D0">
            <w:pPr>
              <w:spacing w:line="276" w:lineRule="auto"/>
              <w:rPr>
                <w:rFonts w:ascii="Arial" w:hAnsi="Arial" w:cs="Arial"/>
                <w:sz w:val="18"/>
                <w:szCs w:val="18"/>
              </w:rPr>
            </w:pPr>
          </w:p>
        </w:tc>
        <w:tc>
          <w:tcPr>
            <w:tcW w:w="709" w:type="dxa"/>
          </w:tcPr>
          <w:p w14:paraId="42E22AAC" w14:textId="77777777" w:rsidR="00E846D0" w:rsidRPr="003F2BA7" w:rsidRDefault="00E846D0" w:rsidP="00E846D0">
            <w:pPr>
              <w:spacing w:line="276" w:lineRule="auto"/>
              <w:rPr>
                <w:rFonts w:ascii="Arial" w:hAnsi="Arial" w:cs="Arial"/>
                <w:sz w:val="18"/>
                <w:szCs w:val="18"/>
              </w:rPr>
            </w:pPr>
          </w:p>
        </w:tc>
        <w:tc>
          <w:tcPr>
            <w:tcW w:w="850" w:type="dxa"/>
          </w:tcPr>
          <w:p w14:paraId="798BD0F0" w14:textId="77777777" w:rsidR="00E846D0" w:rsidRPr="003F2BA7" w:rsidRDefault="00E846D0" w:rsidP="00E846D0">
            <w:pPr>
              <w:spacing w:line="276" w:lineRule="auto"/>
              <w:rPr>
                <w:rFonts w:ascii="Arial" w:hAnsi="Arial" w:cs="Arial"/>
                <w:sz w:val="18"/>
                <w:szCs w:val="18"/>
              </w:rPr>
            </w:pPr>
          </w:p>
        </w:tc>
        <w:tc>
          <w:tcPr>
            <w:tcW w:w="851" w:type="dxa"/>
          </w:tcPr>
          <w:p w14:paraId="03DB79D5" w14:textId="77777777" w:rsidR="00E846D0" w:rsidRPr="003F2BA7" w:rsidRDefault="00E846D0" w:rsidP="00E846D0">
            <w:pPr>
              <w:spacing w:line="276" w:lineRule="auto"/>
              <w:rPr>
                <w:rFonts w:ascii="Arial" w:hAnsi="Arial" w:cs="Arial"/>
                <w:sz w:val="18"/>
                <w:szCs w:val="18"/>
              </w:rPr>
            </w:pPr>
          </w:p>
        </w:tc>
        <w:tc>
          <w:tcPr>
            <w:tcW w:w="850" w:type="dxa"/>
          </w:tcPr>
          <w:p w14:paraId="15DD9090" w14:textId="77777777" w:rsidR="00E846D0" w:rsidRPr="003F2BA7" w:rsidRDefault="00E846D0" w:rsidP="00E846D0">
            <w:pPr>
              <w:spacing w:line="276" w:lineRule="auto"/>
              <w:rPr>
                <w:rFonts w:ascii="Arial" w:hAnsi="Arial" w:cs="Arial"/>
                <w:sz w:val="18"/>
                <w:szCs w:val="18"/>
              </w:rPr>
            </w:pPr>
          </w:p>
        </w:tc>
        <w:tc>
          <w:tcPr>
            <w:tcW w:w="1276" w:type="dxa"/>
          </w:tcPr>
          <w:p w14:paraId="6FFF8FEB" w14:textId="77777777" w:rsidR="00E846D0" w:rsidRPr="003F2BA7" w:rsidRDefault="00E846D0" w:rsidP="00E846D0">
            <w:pPr>
              <w:spacing w:line="276" w:lineRule="auto"/>
              <w:rPr>
                <w:rFonts w:ascii="Arial" w:hAnsi="Arial" w:cs="Arial"/>
                <w:sz w:val="18"/>
                <w:szCs w:val="18"/>
              </w:rPr>
            </w:pPr>
          </w:p>
        </w:tc>
        <w:tc>
          <w:tcPr>
            <w:tcW w:w="1134" w:type="dxa"/>
          </w:tcPr>
          <w:p w14:paraId="3A411FA2" w14:textId="77777777" w:rsidR="00E846D0" w:rsidRPr="003F2BA7" w:rsidRDefault="00E846D0" w:rsidP="00E846D0">
            <w:pPr>
              <w:spacing w:line="276" w:lineRule="auto"/>
              <w:rPr>
                <w:rFonts w:ascii="Arial" w:hAnsi="Arial" w:cs="Arial"/>
                <w:sz w:val="18"/>
                <w:szCs w:val="18"/>
              </w:rPr>
            </w:pPr>
          </w:p>
        </w:tc>
        <w:tc>
          <w:tcPr>
            <w:tcW w:w="1276" w:type="dxa"/>
          </w:tcPr>
          <w:p w14:paraId="6F676E07" w14:textId="77777777" w:rsidR="00E846D0" w:rsidRPr="003F2BA7" w:rsidRDefault="00E846D0" w:rsidP="00E846D0">
            <w:pPr>
              <w:spacing w:line="276" w:lineRule="auto"/>
              <w:rPr>
                <w:rFonts w:ascii="Arial" w:hAnsi="Arial" w:cs="Arial"/>
                <w:sz w:val="18"/>
                <w:szCs w:val="18"/>
              </w:rPr>
            </w:pPr>
          </w:p>
        </w:tc>
        <w:tc>
          <w:tcPr>
            <w:tcW w:w="1086" w:type="dxa"/>
          </w:tcPr>
          <w:p w14:paraId="6DF4FD20" w14:textId="77777777" w:rsidR="00E846D0" w:rsidRPr="003F2BA7" w:rsidRDefault="00E846D0" w:rsidP="00E846D0">
            <w:pPr>
              <w:spacing w:line="276" w:lineRule="auto"/>
              <w:rPr>
                <w:rFonts w:ascii="Arial" w:hAnsi="Arial" w:cs="Arial"/>
                <w:sz w:val="18"/>
                <w:szCs w:val="18"/>
              </w:rPr>
            </w:pPr>
          </w:p>
        </w:tc>
        <w:tc>
          <w:tcPr>
            <w:tcW w:w="1182" w:type="dxa"/>
          </w:tcPr>
          <w:p w14:paraId="6A9F94C1" w14:textId="77777777" w:rsidR="00E846D0" w:rsidRPr="003F2BA7" w:rsidRDefault="00E846D0" w:rsidP="00E846D0">
            <w:pPr>
              <w:spacing w:line="276" w:lineRule="auto"/>
              <w:rPr>
                <w:rFonts w:ascii="Arial" w:hAnsi="Arial" w:cs="Arial"/>
                <w:sz w:val="18"/>
                <w:szCs w:val="18"/>
              </w:rPr>
            </w:pPr>
          </w:p>
        </w:tc>
      </w:tr>
      <w:tr w:rsidR="008A60C3" w:rsidRPr="003F2BA7" w14:paraId="0C9BFE1C" w14:textId="77777777" w:rsidTr="00F9582B">
        <w:tc>
          <w:tcPr>
            <w:tcW w:w="993" w:type="dxa"/>
            <w:vMerge/>
          </w:tcPr>
          <w:p w14:paraId="262FE1FF" w14:textId="77777777" w:rsidR="00E846D0" w:rsidRPr="003F2BA7" w:rsidRDefault="00E846D0" w:rsidP="00E846D0">
            <w:pPr>
              <w:spacing w:line="276" w:lineRule="auto"/>
              <w:rPr>
                <w:rFonts w:ascii="Arial" w:hAnsi="Arial" w:cs="Arial"/>
                <w:sz w:val="18"/>
                <w:szCs w:val="18"/>
              </w:rPr>
            </w:pPr>
          </w:p>
        </w:tc>
        <w:tc>
          <w:tcPr>
            <w:tcW w:w="1559" w:type="dxa"/>
          </w:tcPr>
          <w:p w14:paraId="15FDB6DA" w14:textId="25C91849"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Méně rozvinuté</w:t>
            </w:r>
          </w:p>
        </w:tc>
        <w:tc>
          <w:tcPr>
            <w:tcW w:w="1417" w:type="dxa"/>
          </w:tcPr>
          <w:p w14:paraId="415C7A0C" w14:textId="77777777" w:rsidR="00E846D0" w:rsidRPr="003F2BA7" w:rsidRDefault="00E846D0" w:rsidP="00E846D0">
            <w:pPr>
              <w:spacing w:line="276" w:lineRule="auto"/>
              <w:rPr>
                <w:rFonts w:ascii="Arial" w:hAnsi="Arial" w:cs="Arial"/>
                <w:sz w:val="18"/>
                <w:szCs w:val="18"/>
              </w:rPr>
            </w:pPr>
          </w:p>
        </w:tc>
        <w:tc>
          <w:tcPr>
            <w:tcW w:w="709" w:type="dxa"/>
          </w:tcPr>
          <w:p w14:paraId="13C308B0" w14:textId="77777777" w:rsidR="00E846D0" w:rsidRPr="003F2BA7" w:rsidRDefault="00E846D0" w:rsidP="00E846D0">
            <w:pPr>
              <w:spacing w:line="276" w:lineRule="auto"/>
              <w:rPr>
                <w:rFonts w:ascii="Arial" w:hAnsi="Arial" w:cs="Arial"/>
                <w:sz w:val="18"/>
                <w:szCs w:val="18"/>
              </w:rPr>
            </w:pPr>
          </w:p>
        </w:tc>
        <w:tc>
          <w:tcPr>
            <w:tcW w:w="709" w:type="dxa"/>
          </w:tcPr>
          <w:p w14:paraId="3C30F1C0" w14:textId="77777777" w:rsidR="00E846D0" w:rsidRPr="003F2BA7" w:rsidRDefault="00E846D0" w:rsidP="00E846D0">
            <w:pPr>
              <w:spacing w:line="276" w:lineRule="auto"/>
              <w:rPr>
                <w:rFonts w:ascii="Arial" w:hAnsi="Arial" w:cs="Arial"/>
                <w:sz w:val="18"/>
                <w:szCs w:val="18"/>
              </w:rPr>
            </w:pPr>
          </w:p>
        </w:tc>
        <w:tc>
          <w:tcPr>
            <w:tcW w:w="850" w:type="dxa"/>
          </w:tcPr>
          <w:p w14:paraId="3CB713DD" w14:textId="77777777" w:rsidR="00E846D0" w:rsidRPr="003F2BA7" w:rsidRDefault="00E846D0" w:rsidP="00E846D0">
            <w:pPr>
              <w:spacing w:line="276" w:lineRule="auto"/>
              <w:rPr>
                <w:rFonts w:ascii="Arial" w:hAnsi="Arial" w:cs="Arial"/>
                <w:sz w:val="18"/>
                <w:szCs w:val="18"/>
              </w:rPr>
            </w:pPr>
          </w:p>
        </w:tc>
        <w:tc>
          <w:tcPr>
            <w:tcW w:w="851" w:type="dxa"/>
          </w:tcPr>
          <w:p w14:paraId="5681D934" w14:textId="77777777" w:rsidR="00E846D0" w:rsidRPr="003F2BA7" w:rsidRDefault="00E846D0" w:rsidP="00E846D0">
            <w:pPr>
              <w:spacing w:line="276" w:lineRule="auto"/>
              <w:rPr>
                <w:rFonts w:ascii="Arial" w:hAnsi="Arial" w:cs="Arial"/>
                <w:sz w:val="18"/>
                <w:szCs w:val="18"/>
              </w:rPr>
            </w:pPr>
          </w:p>
        </w:tc>
        <w:tc>
          <w:tcPr>
            <w:tcW w:w="850" w:type="dxa"/>
          </w:tcPr>
          <w:p w14:paraId="4E768A83" w14:textId="77777777" w:rsidR="00E846D0" w:rsidRPr="003F2BA7" w:rsidRDefault="00E846D0" w:rsidP="00E846D0">
            <w:pPr>
              <w:spacing w:line="276" w:lineRule="auto"/>
              <w:rPr>
                <w:rFonts w:ascii="Arial" w:hAnsi="Arial" w:cs="Arial"/>
                <w:sz w:val="18"/>
                <w:szCs w:val="18"/>
              </w:rPr>
            </w:pPr>
          </w:p>
        </w:tc>
        <w:tc>
          <w:tcPr>
            <w:tcW w:w="1276" w:type="dxa"/>
          </w:tcPr>
          <w:p w14:paraId="34ACAFA3" w14:textId="77777777" w:rsidR="00E846D0" w:rsidRPr="003F2BA7" w:rsidRDefault="00E846D0" w:rsidP="00E846D0">
            <w:pPr>
              <w:spacing w:line="276" w:lineRule="auto"/>
              <w:rPr>
                <w:rFonts w:ascii="Arial" w:hAnsi="Arial" w:cs="Arial"/>
                <w:sz w:val="18"/>
                <w:szCs w:val="18"/>
              </w:rPr>
            </w:pPr>
          </w:p>
        </w:tc>
        <w:tc>
          <w:tcPr>
            <w:tcW w:w="1134" w:type="dxa"/>
          </w:tcPr>
          <w:p w14:paraId="5FDAD734" w14:textId="77777777" w:rsidR="00E846D0" w:rsidRPr="003F2BA7" w:rsidRDefault="00E846D0" w:rsidP="00E846D0">
            <w:pPr>
              <w:spacing w:line="276" w:lineRule="auto"/>
              <w:rPr>
                <w:rFonts w:ascii="Arial" w:hAnsi="Arial" w:cs="Arial"/>
                <w:sz w:val="18"/>
                <w:szCs w:val="18"/>
              </w:rPr>
            </w:pPr>
          </w:p>
        </w:tc>
        <w:tc>
          <w:tcPr>
            <w:tcW w:w="1276" w:type="dxa"/>
          </w:tcPr>
          <w:p w14:paraId="697EE1AC" w14:textId="77777777" w:rsidR="00E846D0" w:rsidRPr="003F2BA7" w:rsidRDefault="00E846D0" w:rsidP="00E846D0">
            <w:pPr>
              <w:spacing w:line="276" w:lineRule="auto"/>
              <w:rPr>
                <w:rFonts w:ascii="Arial" w:hAnsi="Arial" w:cs="Arial"/>
                <w:sz w:val="18"/>
                <w:szCs w:val="18"/>
              </w:rPr>
            </w:pPr>
          </w:p>
        </w:tc>
        <w:tc>
          <w:tcPr>
            <w:tcW w:w="1086" w:type="dxa"/>
          </w:tcPr>
          <w:p w14:paraId="43A46005" w14:textId="77777777" w:rsidR="00E846D0" w:rsidRPr="003F2BA7" w:rsidRDefault="00E846D0" w:rsidP="00E846D0">
            <w:pPr>
              <w:spacing w:line="276" w:lineRule="auto"/>
              <w:rPr>
                <w:rFonts w:ascii="Arial" w:hAnsi="Arial" w:cs="Arial"/>
                <w:sz w:val="18"/>
                <w:szCs w:val="18"/>
              </w:rPr>
            </w:pPr>
          </w:p>
        </w:tc>
        <w:tc>
          <w:tcPr>
            <w:tcW w:w="1182" w:type="dxa"/>
          </w:tcPr>
          <w:p w14:paraId="1404862C" w14:textId="77777777" w:rsidR="00E846D0" w:rsidRPr="003F2BA7" w:rsidRDefault="00E846D0" w:rsidP="00E846D0">
            <w:pPr>
              <w:spacing w:line="276" w:lineRule="auto"/>
              <w:rPr>
                <w:rFonts w:ascii="Arial" w:hAnsi="Arial" w:cs="Arial"/>
                <w:sz w:val="18"/>
                <w:szCs w:val="18"/>
              </w:rPr>
            </w:pPr>
          </w:p>
        </w:tc>
      </w:tr>
      <w:tr w:rsidR="008A60C3" w:rsidRPr="003F2BA7" w14:paraId="56EA3D78" w14:textId="77777777" w:rsidTr="00F9582B">
        <w:tc>
          <w:tcPr>
            <w:tcW w:w="993" w:type="dxa"/>
          </w:tcPr>
          <w:p w14:paraId="57702D85" w14:textId="2433B1E4"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FS</w:t>
            </w:r>
          </w:p>
        </w:tc>
        <w:tc>
          <w:tcPr>
            <w:tcW w:w="1559" w:type="dxa"/>
          </w:tcPr>
          <w:p w14:paraId="058F2DBF" w14:textId="7777777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N/A</w:t>
            </w:r>
          </w:p>
        </w:tc>
        <w:tc>
          <w:tcPr>
            <w:tcW w:w="1417" w:type="dxa"/>
          </w:tcPr>
          <w:p w14:paraId="60DAB77A" w14:textId="77777777" w:rsidR="00E846D0" w:rsidRPr="003F2BA7" w:rsidRDefault="00E846D0" w:rsidP="00E846D0">
            <w:pPr>
              <w:spacing w:line="276" w:lineRule="auto"/>
              <w:rPr>
                <w:rFonts w:ascii="Arial" w:hAnsi="Arial" w:cs="Arial"/>
                <w:sz w:val="18"/>
                <w:szCs w:val="18"/>
              </w:rPr>
            </w:pPr>
          </w:p>
        </w:tc>
        <w:tc>
          <w:tcPr>
            <w:tcW w:w="709" w:type="dxa"/>
          </w:tcPr>
          <w:p w14:paraId="41BD9AE9" w14:textId="77777777" w:rsidR="00E846D0" w:rsidRPr="003F2BA7" w:rsidRDefault="00E846D0" w:rsidP="00E846D0">
            <w:pPr>
              <w:spacing w:line="276" w:lineRule="auto"/>
              <w:rPr>
                <w:rFonts w:ascii="Arial" w:hAnsi="Arial" w:cs="Arial"/>
                <w:sz w:val="18"/>
                <w:szCs w:val="18"/>
              </w:rPr>
            </w:pPr>
          </w:p>
        </w:tc>
        <w:tc>
          <w:tcPr>
            <w:tcW w:w="709" w:type="dxa"/>
          </w:tcPr>
          <w:p w14:paraId="21ECC373" w14:textId="77777777" w:rsidR="00E846D0" w:rsidRPr="003F2BA7" w:rsidRDefault="00E846D0" w:rsidP="00E846D0">
            <w:pPr>
              <w:spacing w:line="276" w:lineRule="auto"/>
              <w:rPr>
                <w:rFonts w:ascii="Arial" w:hAnsi="Arial" w:cs="Arial"/>
                <w:sz w:val="18"/>
                <w:szCs w:val="18"/>
              </w:rPr>
            </w:pPr>
          </w:p>
        </w:tc>
        <w:tc>
          <w:tcPr>
            <w:tcW w:w="850" w:type="dxa"/>
          </w:tcPr>
          <w:p w14:paraId="1312CE59" w14:textId="77777777" w:rsidR="00E846D0" w:rsidRPr="003F2BA7" w:rsidRDefault="00E846D0" w:rsidP="00E846D0">
            <w:pPr>
              <w:spacing w:line="276" w:lineRule="auto"/>
              <w:rPr>
                <w:rFonts w:ascii="Arial" w:hAnsi="Arial" w:cs="Arial"/>
                <w:sz w:val="18"/>
                <w:szCs w:val="18"/>
              </w:rPr>
            </w:pPr>
          </w:p>
        </w:tc>
        <w:tc>
          <w:tcPr>
            <w:tcW w:w="851" w:type="dxa"/>
          </w:tcPr>
          <w:p w14:paraId="5382EF51" w14:textId="77777777" w:rsidR="00E846D0" w:rsidRPr="003F2BA7" w:rsidRDefault="00E846D0" w:rsidP="00E846D0">
            <w:pPr>
              <w:spacing w:line="276" w:lineRule="auto"/>
              <w:rPr>
                <w:rFonts w:ascii="Arial" w:hAnsi="Arial" w:cs="Arial"/>
                <w:sz w:val="18"/>
                <w:szCs w:val="18"/>
              </w:rPr>
            </w:pPr>
          </w:p>
        </w:tc>
        <w:tc>
          <w:tcPr>
            <w:tcW w:w="850" w:type="dxa"/>
          </w:tcPr>
          <w:p w14:paraId="6123DF19" w14:textId="77777777" w:rsidR="00E846D0" w:rsidRPr="003F2BA7" w:rsidRDefault="00E846D0" w:rsidP="00E846D0">
            <w:pPr>
              <w:spacing w:line="276" w:lineRule="auto"/>
              <w:rPr>
                <w:rFonts w:ascii="Arial" w:hAnsi="Arial" w:cs="Arial"/>
                <w:sz w:val="18"/>
                <w:szCs w:val="18"/>
              </w:rPr>
            </w:pPr>
          </w:p>
        </w:tc>
        <w:tc>
          <w:tcPr>
            <w:tcW w:w="1276" w:type="dxa"/>
          </w:tcPr>
          <w:p w14:paraId="3832B8C5" w14:textId="77777777" w:rsidR="00E846D0" w:rsidRPr="003F2BA7" w:rsidRDefault="00E846D0" w:rsidP="00E846D0">
            <w:pPr>
              <w:spacing w:line="276" w:lineRule="auto"/>
              <w:rPr>
                <w:rFonts w:ascii="Arial" w:hAnsi="Arial" w:cs="Arial"/>
                <w:sz w:val="18"/>
                <w:szCs w:val="18"/>
              </w:rPr>
            </w:pPr>
          </w:p>
        </w:tc>
        <w:tc>
          <w:tcPr>
            <w:tcW w:w="1134" w:type="dxa"/>
          </w:tcPr>
          <w:p w14:paraId="0CE72C9F" w14:textId="77777777" w:rsidR="00E846D0" w:rsidRPr="003F2BA7" w:rsidRDefault="00E846D0" w:rsidP="00E846D0">
            <w:pPr>
              <w:spacing w:line="276" w:lineRule="auto"/>
              <w:rPr>
                <w:rFonts w:ascii="Arial" w:hAnsi="Arial" w:cs="Arial"/>
                <w:sz w:val="18"/>
                <w:szCs w:val="18"/>
              </w:rPr>
            </w:pPr>
          </w:p>
        </w:tc>
        <w:tc>
          <w:tcPr>
            <w:tcW w:w="1276" w:type="dxa"/>
          </w:tcPr>
          <w:p w14:paraId="1BA77514" w14:textId="77777777" w:rsidR="00E846D0" w:rsidRPr="003F2BA7" w:rsidRDefault="00E846D0" w:rsidP="00E846D0">
            <w:pPr>
              <w:spacing w:line="276" w:lineRule="auto"/>
              <w:rPr>
                <w:rFonts w:ascii="Arial" w:hAnsi="Arial" w:cs="Arial"/>
                <w:sz w:val="18"/>
                <w:szCs w:val="18"/>
              </w:rPr>
            </w:pPr>
          </w:p>
        </w:tc>
        <w:tc>
          <w:tcPr>
            <w:tcW w:w="1086" w:type="dxa"/>
          </w:tcPr>
          <w:p w14:paraId="02434547" w14:textId="77777777" w:rsidR="00E846D0" w:rsidRPr="003F2BA7" w:rsidRDefault="00E846D0" w:rsidP="00E846D0">
            <w:pPr>
              <w:spacing w:line="276" w:lineRule="auto"/>
              <w:rPr>
                <w:rFonts w:ascii="Arial" w:hAnsi="Arial" w:cs="Arial"/>
                <w:sz w:val="18"/>
                <w:szCs w:val="18"/>
              </w:rPr>
            </w:pPr>
          </w:p>
        </w:tc>
        <w:tc>
          <w:tcPr>
            <w:tcW w:w="1182" w:type="dxa"/>
          </w:tcPr>
          <w:p w14:paraId="69C5736E" w14:textId="77777777" w:rsidR="00E846D0" w:rsidRPr="003F2BA7" w:rsidRDefault="00E846D0" w:rsidP="00E846D0">
            <w:pPr>
              <w:spacing w:line="276" w:lineRule="auto"/>
              <w:rPr>
                <w:rFonts w:ascii="Arial" w:hAnsi="Arial" w:cs="Arial"/>
                <w:sz w:val="18"/>
                <w:szCs w:val="18"/>
              </w:rPr>
            </w:pPr>
          </w:p>
        </w:tc>
      </w:tr>
      <w:tr w:rsidR="008A60C3" w:rsidRPr="003F2BA7" w14:paraId="67B8BCA1" w14:textId="77777777" w:rsidTr="00F9582B">
        <w:tc>
          <w:tcPr>
            <w:tcW w:w="993" w:type="dxa"/>
          </w:tcPr>
          <w:p w14:paraId="734514C2" w14:textId="6A02108D"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ENRAF</w:t>
            </w:r>
          </w:p>
        </w:tc>
        <w:tc>
          <w:tcPr>
            <w:tcW w:w="1559" w:type="dxa"/>
          </w:tcPr>
          <w:p w14:paraId="3C3A5375" w14:textId="7777777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N/A</w:t>
            </w:r>
          </w:p>
        </w:tc>
        <w:tc>
          <w:tcPr>
            <w:tcW w:w="1417" w:type="dxa"/>
          </w:tcPr>
          <w:p w14:paraId="24A08872" w14:textId="77777777" w:rsidR="00E846D0" w:rsidRPr="003F2BA7" w:rsidRDefault="00E846D0" w:rsidP="00E846D0">
            <w:pPr>
              <w:spacing w:line="276" w:lineRule="auto"/>
              <w:rPr>
                <w:rFonts w:ascii="Arial" w:hAnsi="Arial" w:cs="Arial"/>
                <w:sz w:val="18"/>
                <w:szCs w:val="18"/>
              </w:rPr>
            </w:pPr>
          </w:p>
        </w:tc>
        <w:tc>
          <w:tcPr>
            <w:tcW w:w="709" w:type="dxa"/>
          </w:tcPr>
          <w:p w14:paraId="3D9F4831" w14:textId="77777777" w:rsidR="00E846D0" w:rsidRPr="003F2BA7" w:rsidRDefault="00E846D0" w:rsidP="00E846D0">
            <w:pPr>
              <w:spacing w:line="276" w:lineRule="auto"/>
              <w:rPr>
                <w:rFonts w:ascii="Arial" w:hAnsi="Arial" w:cs="Arial"/>
                <w:sz w:val="18"/>
                <w:szCs w:val="18"/>
              </w:rPr>
            </w:pPr>
          </w:p>
        </w:tc>
        <w:tc>
          <w:tcPr>
            <w:tcW w:w="709" w:type="dxa"/>
          </w:tcPr>
          <w:p w14:paraId="22A16448" w14:textId="77777777" w:rsidR="00E846D0" w:rsidRPr="003F2BA7" w:rsidRDefault="00E846D0" w:rsidP="00E846D0">
            <w:pPr>
              <w:spacing w:line="276" w:lineRule="auto"/>
              <w:rPr>
                <w:rFonts w:ascii="Arial" w:hAnsi="Arial" w:cs="Arial"/>
                <w:sz w:val="18"/>
                <w:szCs w:val="18"/>
              </w:rPr>
            </w:pPr>
          </w:p>
        </w:tc>
        <w:tc>
          <w:tcPr>
            <w:tcW w:w="850" w:type="dxa"/>
          </w:tcPr>
          <w:p w14:paraId="2490E7E3" w14:textId="77777777" w:rsidR="00E846D0" w:rsidRPr="003F2BA7" w:rsidRDefault="00E846D0" w:rsidP="00E846D0">
            <w:pPr>
              <w:spacing w:line="276" w:lineRule="auto"/>
              <w:rPr>
                <w:rFonts w:ascii="Arial" w:hAnsi="Arial" w:cs="Arial"/>
                <w:sz w:val="18"/>
                <w:szCs w:val="18"/>
              </w:rPr>
            </w:pPr>
          </w:p>
        </w:tc>
        <w:tc>
          <w:tcPr>
            <w:tcW w:w="851" w:type="dxa"/>
          </w:tcPr>
          <w:p w14:paraId="661CBF1D" w14:textId="77777777" w:rsidR="00E846D0" w:rsidRPr="003F2BA7" w:rsidRDefault="00E846D0" w:rsidP="00E846D0">
            <w:pPr>
              <w:spacing w:line="276" w:lineRule="auto"/>
              <w:rPr>
                <w:rFonts w:ascii="Arial" w:hAnsi="Arial" w:cs="Arial"/>
                <w:sz w:val="18"/>
                <w:szCs w:val="18"/>
              </w:rPr>
            </w:pPr>
          </w:p>
        </w:tc>
        <w:tc>
          <w:tcPr>
            <w:tcW w:w="850" w:type="dxa"/>
          </w:tcPr>
          <w:p w14:paraId="77DC9898" w14:textId="77777777" w:rsidR="00E846D0" w:rsidRPr="003F2BA7" w:rsidRDefault="00E846D0" w:rsidP="00E846D0">
            <w:pPr>
              <w:spacing w:line="276" w:lineRule="auto"/>
              <w:rPr>
                <w:rFonts w:ascii="Arial" w:hAnsi="Arial" w:cs="Arial"/>
                <w:sz w:val="18"/>
                <w:szCs w:val="18"/>
              </w:rPr>
            </w:pPr>
          </w:p>
        </w:tc>
        <w:tc>
          <w:tcPr>
            <w:tcW w:w="1276" w:type="dxa"/>
          </w:tcPr>
          <w:p w14:paraId="64D6EFFC" w14:textId="77777777" w:rsidR="00E846D0" w:rsidRPr="003F2BA7" w:rsidRDefault="00E846D0" w:rsidP="00E846D0">
            <w:pPr>
              <w:spacing w:line="276" w:lineRule="auto"/>
              <w:rPr>
                <w:rFonts w:ascii="Arial" w:hAnsi="Arial" w:cs="Arial"/>
                <w:sz w:val="18"/>
                <w:szCs w:val="18"/>
              </w:rPr>
            </w:pPr>
          </w:p>
        </w:tc>
        <w:tc>
          <w:tcPr>
            <w:tcW w:w="1134" w:type="dxa"/>
          </w:tcPr>
          <w:p w14:paraId="24C17EA0" w14:textId="77777777" w:rsidR="00E846D0" w:rsidRPr="003F2BA7" w:rsidRDefault="00E846D0" w:rsidP="00E846D0">
            <w:pPr>
              <w:spacing w:line="276" w:lineRule="auto"/>
              <w:rPr>
                <w:rFonts w:ascii="Arial" w:hAnsi="Arial" w:cs="Arial"/>
                <w:sz w:val="18"/>
                <w:szCs w:val="18"/>
              </w:rPr>
            </w:pPr>
          </w:p>
        </w:tc>
        <w:tc>
          <w:tcPr>
            <w:tcW w:w="1276" w:type="dxa"/>
          </w:tcPr>
          <w:p w14:paraId="2E237F11" w14:textId="77777777" w:rsidR="00E846D0" w:rsidRPr="003F2BA7" w:rsidRDefault="00E846D0" w:rsidP="00E846D0">
            <w:pPr>
              <w:spacing w:line="276" w:lineRule="auto"/>
              <w:rPr>
                <w:rFonts w:ascii="Arial" w:hAnsi="Arial" w:cs="Arial"/>
                <w:sz w:val="18"/>
                <w:szCs w:val="18"/>
              </w:rPr>
            </w:pPr>
          </w:p>
        </w:tc>
        <w:tc>
          <w:tcPr>
            <w:tcW w:w="1086" w:type="dxa"/>
          </w:tcPr>
          <w:p w14:paraId="22CE78D5" w14:textId="77777777" w:rsidR="00E846D0" w:rsidRPr="003F2BA7" w:rsidRDefault="00E846D0" w:rsidP="00E846D0">
            <w:pPr>
              <w:spacing w:line="276" w:lineRule="auto"/>
              <w:rPr>
                <w:rFonts w:ascii="Arial" w:hAnsi="Arial" w:cs="Arial"/>
                <w:sz w:val="18"/>
                <w:szCs w:val="18"/>
              </w:rPr>
            </w:pPr>
          </w:p>
        </w:tc>
        <w:tc>
          <w:tcPr>
            <w:tcW w:w="1182" w:type="dxa"/>
          </w:tcPr>
          <w:p w14:paraId="65FE4C0F" w14:textId="77777777" w:rsidR="00E846D0" w:rsidRPr="003F2BA7" w:rsidRDefault="00E846D0" w:rsidP="00E846D0">
            <w:pPr>
              <w:spacing w:line="276" w:lineRule="auto"/>
              <w:rPr>
                <w:rFonts w:ascii="Arial" w:hAnsi="Arial" w:cs="Arial"/>
                <w:sz w:val="18"/>
                <w:szCs w:val="18"/>
              </w:rPr>
            </w:pPr>
          </w:p>
        </w:tc>
      </w:tr>
    </w:tbl>
    <w:p w14:paraId="36813D0A" w14:textId="1AD63363" w:rsidR="0072449E" w:rsidRPr="003F2BA7" w:rsidRDefault="0072449E" w:rsidP="00104AA8">
      <w:pPr>
        <w:rPr>
          <w:rFonts w:ascii="Arial" w:hAnsi="Arial" w:cs="Arial"/>
          <w:b/>
          <w:sz w:val="18"/>
          <w:szCs w:val="18"/>
        </w:rPr>
      </w:pPr>
    </w:p>
    <w:p w14:paraId="267E275F" w14:textId="50B92926" w:rsidR="00AF3975" w:rsidRPr="003F2BA7" w:rsidRDefault="00AF3975" w:rsidP="00104AA8">
      <w:pPr>
        <w:rPr>
          <w:rFonts w:ascii="Arial" w:hAnsi="Arial" w:cs="Arial"/>
          <w:b/>
          <w:sz w:val="18"/>
          <w:szCs w:val="18"/>
        </w:rPr>
      </w:pPr>
    </w:p>
    <w:p w14:paraId="6A6C7523" w14:textId="77777777" w:rsidR="00AF3975" w:rsidRPr="003F2BA7" w:rsidRDefault="00AF3975" w:rsidP="00104AA8">
      <w:pPr>
        <w:rPr>
          <w:rFonts w:ascii="Arial" w:hAnsi="Arial" w:cs="Arial"/>
          <w:b/>
          <w:sz w:val="18"/>
          <w:szCs w:val="18"/>
        </w:rPr>
      </w:pPr>
    </w:p>
    <w:p w14:paraId="676EA8ED" w14:textId="086ED686" w:rsidR="00104AA8" w:rsidRPr="003F2BA7" w:rsidRDefault="00104AA8" w:rsidP="00104AA8">
      <w:pPr>
        <w:rPr>
          <w:rFonts w:ascii="Arial" w:hAnsi="Arial" w:cs="Arial"/>
          <w:b/>
        </w:rPr>
      </w:pPr>
      <w:r w:rsidRPr="003F2BA7">
        <w:rPr>
          <w:rFonts w:ascii="Arial" w:hAnsi="Arial" w:cs="Arial"/>
          <w:b/>
        </w:rPr>
        <w:t>Tabulka 16</w:t>
      </w:r>
      <w:r w:rsidR="0072449E" w:rsidRPr="003F2BA7">
        <w:rPr>
          <w:rFonts w:ascii="Arial" w:hAnsi="Arial" w:cs="Arial"/>
          <w:b/>
        </w:rPr>
        <w:t>B</w:t>
      </w:r>
      <w:r w:rsidRPr="003F2BA7">
        <w:rPr>
          <w:rFonts w:ascii="Arial" w:hAnsi="Arial" w:cs="Arial"/>
          <w:b/>
        </w:rPr>
        <w:t xml:space="preserve">: Převody do nástrojů v rámci přímého nebo nepřímého řízení </w:t>
      </w:r>
      <w:r w:rsidR="0072449E" w:rsidRPr="003F2BA7">
        <w:rPr>
          <w:rFonts w:ascii="Arial" w:hAnsi="Arial" w:cs="Arial"/>
          <w:b/>
        </w:rPr>
        <w:t>(shrnutí)</w:t>
      </w:r>
    </w:p>
    <w:p w14:paraId="21F64F64" w14:textId="77777777" w:rsidR="00AF3975" w:rsidRPr="003F2BA7" w:rsidRDefault="00AF3975" w:rsidP="00104AA8">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32"/>
        <w:gridCol w:w="1607"/>
        <w:gridCol w:w="1596"/>
        <w:gridCol w:w="1707"/>
        <w:gridCol w:w="1707"/>
        <w:gridCol w:w="1707"/>
        <w:gridCol w:w="1612"/>
        <w:gridCol w:w="2824"/>
      </w:tblGrid>
      <w:tr w:rsidR="00EC011F" w:rsidRPr="003F2BA7" w14:paraId="72D9B780" w14:textId="77777777" w:rsidTr="003D17C8">
        <w:tc>
          <w:tcPr>
            <w:tcW w:w="440" w:type="pct"/>
            <w:shd w:val="clear" w:color="auto" w:fill="auto"/>
          </w:tcPr>
          <w:p w14:paraId="1B53717A" w14:textId="77777777" w:rsidR="00104AA8" w:rsidRPr="003F2BA7" w:rsidRDefault="00104AA8" w:rsidP="00104AA8">
            <w:pPr>
              <w:rPr>
                <w:rFonts w:ascii="Arial" w:hAnsi="Arial" w:cs="Arial"/>
                <w:sz w:val="18"/>
                <w:szCs w:val="18"/>
              </w:rPr>
            </w:pPr>
            <w:r w:rsidRPr="003F2BA7">
              <w:rPr>
                <w:rFonts w:ascii="Arial" w:hAnsi="Arial" w:cs="Arial"/>
                <w:sz w:val="18"/>
                <w:szCs w:val="18"/>
              </w:rPr>
              <w:t>Fond</w:t>
            </w:r>
          </w:p>
        </w:tc>
        <w:tc>
          <w:tcPr>
            <w:tcW w:w="574" w:type="pct"/>
            <w:shd w:val="clear" w:color="auto" w:fill="auto"/>
          </w:tcPr>
          <w:p w14:paraId="6B3525F1" w14:textId="77777777" w:rsidR="00104AA8" w:rsidRPr="003F2BA7" w:rsidRDefault="00104AA8" w:rsidP="00104AA8">
            <w:pPr>
              <w:rPr>
                <w:rFonts w:ascii="Arial" w:hAnsi="Arial" w:cs="Arial"/>
                <w:sz w:val="18"/>
                <w:szCs w:val="18"/>
              </w:rPr>
            </w:pPr>
            <w:r w:rsidRPr="003F2BA7">
              <w:rPr>
                <w:rFonts w:ascii="Arial" w:hAnsi="Arial" w:cs="Arial"/>
                <w:sz w:val="18"/>
                <w:szCs w:val="18"/>
              </w:rPr>
              <w:t>Kategorie regionů</w:t>
            </w:r>
          </w:p>
        </w:tc>
        <w:tc>
          <w:tcPr>
            <w:tcW w:w="570" w:type="pct"/>
            <w:shd w:val="clear" w:color="auto" w:fill="auto"/>
          </w:tcPr>
          <w:p w14:paraId="70FD7979" w14:textId="77777777" w:rsidR="00104AA8" w:rsidRPr="003F2BA7" w:rsidRDefault="00104AA8" w:rsidP="00104AA8">
            <w:pPr>
              <w:rPr>
                <w:rFonts w:ascii="Arial" w:hAnsi="Arial" w:cs="Arial"/>
                <w:sz w:val="18"/>
                <w:szCs w:val="18"/>
              </w:rPr>
            </w:pPr>
            <w:r w:rsidRPr="003F2BA7">
              <w:rPr>
                <w:rFonts w:ascii="Arial" w:hAnsi="Arial" w:cs="Arial"/>
                <w:sz w:val="18"/>
                <w:szCs w:val="18"/>
              </w:rPr>
              <w:t>Nástroj 1</w:t>
            </w:r>
          </w:p>
        </w:tc>
        <w:tc>
          <w:tcPr>
            <w:tcW w:w="610" w:type="pct"/>
            <w:shd w:val="clear" w:color="auto" w:fill="auto"/>
          </w:tcPr>
          <w:p w14:paraId="4729F897" w14:textId="77777777" w:rsidR="00104AA8" w:rsidRPr="003F2BA7" w:rsidRDefault="00104AA8" w:rsidP="00104AA8">
            <w:pPr>
              <w:rPr>
                <w:rFonts w:ascii="Arial" w:hAnsi="Arial" w:cs="Arial"/>
                <w:sz w:val="18"/>
                <w:szCs w:val="18"/>
              </w:rPr>
            </w:pPr>
            <w:r w:rsidRPr="003F2BA7">
              <w:rPr>
                <w:rFonts w:ascii="Arial" w:hAnsi="Arial" w:cs="Arial"/>
                <w:sz w:val="18"/>
                <w:szCs w:val="18"/>
              </w:rPr>
              <w:t>Nástroj 2</w:t>
            </w:r>
          </w:p>
        </w:tc>
        <w:tc>
          <w:tcPr>
            <w:tcW w:w="610" w:type="pct"/>
            <w:shd w:val="clear" w:color="auto" w:fill="auto"/>
          </w:tcPr>
          <w:p w14:paraId="30328668" w14:textId="77777777" w:rsidR="00104AA8" w:rsidRPr="003F2BA7" w:rsidRDefault="00104AA8" w:rsidP="00104AA8">
            <w:pPr>
              <w:rPr>
                <w:rFonts w:ascii="Arial" w:hAnsi="Arial" w:cs="Arial"/>
                <w:sz w:val="18"/>
                <w:szCs w:val="18"/>
              </w:rPr>
            </w:pPr>
            <w:r w:rsidRPr="003F2BA7">
              <w:rPr>
                <w:rFonts w:ascii="Arial" w:hAnsi="Arial" w:cs="Arial"/>
                <w:sz w:val="18"/>
                <w:szCs w:val="18"/>
              </w:rPr>
              <w:t>Nástroj 3</w:t>
            </w:r>
          </w:p>
        </w:tc>
        <w:tc>
          <w:tcPr>
            <w:tcW w:w="610" w:type="pct"/>
            <w:shd w:val="clear" w:color="auto" w:fill="auto"/>
          </w:tcPr>
          <w:p w14:paraId="1D5B1D8C" w14:textId="77777777" w:rsidR="00104AA8" w:rsidRPr="003F2BA7" w:rsidRDefault="00104AA8" w:rsidP="00104AA8">
            <w:pPr>
              <w:rPr>
                <w:rFonts w:ascii="Arial" w:hAnsi="Arial" w:cs="Arial"/>
                <w:sz w:val="18"/>
                <w:szCs w:val="18"/>
              </w:rPr>
            </w:pPr>
            <w:r w:rsidRPr="003F2BA7">
              <w:rPr>
                <w:rFonts w:ascii="Arial" w:hAnsi="Arial" w:cs="Arial"/>
                <w:sz w:val="18"/>
                <w:szCs w:val="18"/>
              </w:rPr>
              <w:t>Nástroj 4</w:t>
            </w:r>
          </w:p>
        </w:tc>
        <w:tc>
          <w:tcPr>
            <w:tcW w:w="576" w:type="pct"/>
            <w:shd w:val="clear" w:color="auto" w:fill="auto"/>
          </w:tcPr>
          <w:p w14:paraId="4B894E90" w14:textId="77777777" w:rsidR="00104AA8" w:rsidRPr="003F2BA7" w:rsidRDefault="00104AA8" w:rsidP="00104AA8">
            <w:pPr>
              <w:rPr>
                <w:rFonts w:ascii="Arial" w:hAnsi="Arial" w:cs="Arial"/>
                <w:sz w:val="18"/>
                <w:szCs w:val="18"/>
              </w:rPr>
            </w:pPr>
            <w:r w:rsidRPr="003F2BA7">
              <w:rPr>
                <w:rFonts w:ascii="Arial" w:hAnsi="Arial" w:cs="Arial"/>
                <w:sz w:val="18"/>
                <w:szCs w:val="18"/>
              </w:rPr>
              <w:t>Nástroj 5</w:t>
            </w:r>
          </w:p>
        </w:tc>
        <w:tc>
          <w:tcPr>
            <w:tcW w:w="1009" w:type="pct"/>
            <w:shd w:val="clear" w:color="auto" w:fill="auto"/>
          </w:tcPr>
          <w:p w14:paraId="6D97C7D2" w14:textId="77777777" w:rsidR="00104AA8" w:rsidRPr="003F2BA7" w:rsidRDefault="00104AA8" w:rsidP="00104AA8">
            <w:pPr>
              <w:rPr>
                <w:rFonts w:ascii="Arial" w:hAnsi="Arial" w:cs="Arial"/>
                <w:sz w:val="18"/>
                <w:szCs w:val="18"/>
              </w:rPr>
            </w:pPr>
            <w:r w:rsidRPr="003F2BA7">
              <w:rPr>
                <w:rFonts w:ascii="Arial" w:hAnsi="Arial" w:cs="Arial"/>
                <w:sz w:val="18"/>
                <w:szCs w:val="18"/>
              </w:rPr>
              <w:t>Částka převodu</w:t>
            </w:r>
          </w:p>
        </w:tc>
      </w:tr>
      <w:tr w:rsidR="00EC011F" w:rsidRPr="003F2BA7" w14:paraId="1B7C5FDB" w14:textId="77777777" w:rsidTr="003D17C8">
        <w:tc>
          <w:tcPr>
            <w:tcW w:w="440" w:type="pct"/>
            <w:shd w:val="clear" w:color="auto" w:fill="auto"/>
          </w:tcPr>
          <w:p w14:paraId="25619F37" w14:textId="77777777" w:rsidR="00104AA8" w:rsidRPr="003F2BA7" w:rsidRDefault="00104AA8" w:rsidP="00104AA8">
            <w:pPr>
              <w:rPr>
                <w:rFonts w:ascii="Arial" w:hAnsi="Arial" w:cs="Arial"/>
                <w:sz w:val="18"/>
                <w:szCs w:val="18"/>
              </w:rPr>
            </w:pPr>
          </w:p>
        </w:tc>
        <w:tc>
          <w:tcPr>
            <w:tcW w:w="574" w:type="pct"/>
            <w:shd w:val="clear" w:color="auto" w:fill="auto"/>
          </w:tcPr>
          <w:p w14:paraId="2D25C23F" w14:textId="77777777" w:rsidR="00104AA8" w:rsidRPr="003F2BA7" w:rsidRDefault="00104AA8" w:rsidP="00104AA8">
            <w:pPr>
              <w:rPr>
                <w:rFonts w:ascii="Arial" w:hAnsi="Arial" w:cs="Arial"/>
                <w:sz w:val="18"/>
                <w:szCs w:val="18"/>
              </w:rPr>
            </w:pPr>
          </w:p>
        </w:tc>
        <w:tc>
          <w:tcPr>
            <w:tcW w:w="570" w:type="pct"/>
            <w:shd w:val="clear" w:color="auto" w:fill="auto"/>
          </w:tcPr>
          <w:p w14:paraId="1C99A662" w14:textId="77777777" w:rsidR="00104AA8" w:rsidRPr="003F2BA7" w:rsidRDefault="00104AA8" w:rsidP="00104AA8">
            <w:pPr>
              <w:rPr>
                <w:rFonts w:ascii="Arial" w:hAnsi="Arial" w:cs="Arial"/>
                <w:sz w:val="18"/>
                <w:szCs w:val="18"/>
              </w:rPr>
            </w:pPr>
            <w:r w:rsidRPr="003F2BA7">
              <w:rPr>
                <w:rFonts w:ascii="Arial" w:hAnsi="Arial" w:cs="Arial"/>
                <w:sz w:val="18"/>
                <w:szCs w:val="18"/>
              </w:rPr>
              <w:t>(a)</w:t>
            </w:r>
          </w:p>
        </w:tc>
        <w:tc>
          <w:tcPr>
            <w:tcW w:w="610" w:type="pct"/>
            <w:shd w:val="clear" w:color="auto" w:fill="auto"/>
          </w:tcPr>
          <w:p w14:paraId="4D90B99E" w14:textId="77777777" w:rsidR="00104AA8" w:rsidRPr="003F2BA7" w:rsidRDefault="00104AA8" w:rsidP="00104AA8">
            <w:pPr>
              <w:rPr>
                <w:rFonts w:ascii="Arial" w:hAnsi="Arial" w:cs="Arial"/>
                <w:sz w:val="18"/>
                <w:szCs w:val="18"/>
              </w:rPr>
            </w:pPr>
            <w:r w:rsidRPr="003F2BA7">
              <w:rPr>
                <w:rFonts w:ascii="Arial" w:hAnsi="Arial" w:cs="Arial"/>
                <w:sz w:val="18"/>
                <w:szCs w:val="18"/>
              </w:rPr>
              <w:t>(b)</w:t>
            </w:r>
          </w:p>
        </w:tc>
        <w:tc>
          <w:tcPr>
            <w:tcW w:w="610" w:type="pct"/>
            <w:shd w:val="clear" w:color="auto" w:fill="auto"/>
          </w:tcPr>
          <w:p w14:paraId="442DCF32" w14:textId="77777777" w:rsidR="00104AA8" w:rsidRPr="003F2BA7" w:rsidRDefault="00104AA8" w:rsidP="00104AA8">
            <w:pPr>
              <w:rPr>
                <w:rFonts w:ascii="Arial" w:hAnsi="Arial" w:cs="Arial"/>
                <w:sz w:val="18"/>
                <w:szCs w:val="18"/>
              </w:rPr>
            </w:pPr>
            <w:r w:rsidRPr="003F2BA7">
              <w:rPr>
                <w:rFonts w:ascii="Arial" w:hAnsi="Arial" w:cs="Arial"/>
                <w:sz w:val="18"/>
                <w:szCs w:val="18"/>
              </w:rPr>
              <w:t>(c)</w:t>
            </w:r>
          </w:p>
        </w:tc>
        <w:tc>
          <w:tcPr>
            <w:tcW w:w="610" w:type="pct"/>
            <w:shd w:val="clear" w:color="auto" w:fill="auto"/>
          </w:tcPr>
          <w:p w14:paraId="2C72811D" w14:textId="77777777" w:rsidR="00104AA8" w:rsidRPr="003F2BA7" w:rsidRDefault="00104AA8" w:rsidP="00104AA8">
            <w:pPr>
              <w:rPr>
                <w:rFonts w:ascii="Arial" w:hAnsi="Arial" w:cs="Arial"/>
                <w:sz w:val="18"/>
                <w:szCs w:val="18"/>
              </w:rPr>
            </w:pPr>
            <w:r w:rsidRPr="003F2BA7">
              <w:rPr>
                <w:rFonts w:ascii="Arial" w:hAnsi="Arial" w:cs="Arial"/>
                <w:sz w:val="18"/>
                <w:szCs w:val="18"/>
              </w:rPr>
              <w:t>(d)</w:t>
            </w:r>
          </w:p>
        </w:tc>
        <w:tc>
          <w:tcPr>
            <w:tcW w:w="576" w:type="pct"/>
            <w:shd w:val="clear" w:color="auto" w:fill="auto"/>
          </w:tcPr>
          <w:p w14:paraId="3FD0081B" w14:textId="77777777" w:rsidR="00104AA8" w:rsidRPr="003F2BA7" w:rsidRDefault="00104AA8" w:rsidP="00104AA8">
            <w:pPr>
              <w:rPr>
                <w:rFonts w:ascii="Arial" w:hAnsi="Arial" w:cs="Arial"/>
                <w:sz w:val="18"/>
                <w:szCs w:val="18"/>
              </w:rPr>
            </w:pPr>
            <w:r w:rsidRPr="003F2BA7">
              <w:rPr>
                <w:rFonts w:ascii="Arial" w:hAnsi="Arial" w:cs="Arial"/>
                <w:sz w:val="18"/>
                <w:szCs w:val="18"/>
              </w:rPr>
              <w:t>(e)</w:t>
            </w:r>
          </w:p>
        </w:tc>
        <w:tc>
          <w:tcPr>
            <w:tcW w:w="1009" w:type="pct"/>
            <w:shd w:val="clear" w:color="auto" w:fill="auto"/>
          </w:tcPr>
          <w:p w14:paraId="2AD3D418" w14:textId="77777777" w:rsidR="00104AA8" w:rsidRPr="003F2BA7" w:rsidRDefault="00104AA8" w:rsidP="00104AA8">
            <w:pPr>
              <w:rPr>
                <w:rFonts w:ascii="Arial" w:hAnsi="Arial" w:cs="Arial"/>
                <w:sz w:val="18"/>
                <w:szCs w:val="18"/>
              </w:rPr>
            </w:pPr>
            <w:r w:rsidRPr="003F2BA7">
              <w:rPr>
                <w:rFonts w:ascii="Arial" w:hAnsi="Arial" w:cs="Arial"/>
                <w:sz w:val="18"/>
                <w:szCs w:val="18"/>
              </w:rPr>
              <w:t>(f)=(a)+(b)+(c)+(d)+(e)</w:t>
            </w:r>
          </w:p>
        </w:tc>
      </w:tr>
      <w:tr w:rsidR="00EC011F" w:rsidRPr="003F2BA7" w14:paraId="25A6F94C"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7D45E279" w14:textId="77777777" w:rsidR="00104AA8" w:rsidRPr="003F2BA7" w:rsidRDefault="00104AA8" w:rsidP="00104AA8">
            <w:pPr>
              <w:rPr>
                <w:rFonts w:ascii="Arial" w:hAnsi="Arial" w:cs="Arial"/>
                <w:sz w:val="18"/>
                <w:szCs w:val="18"/>
              </w:rPr>
            </w:pPr>
            <w:r w:rsidRPr="003F2BA7">
              <w:rPr>
                <w:rFonts w:ascii="Arial" w:hAnsi="Arial" w:cs="Arial"/>
                <w:sz w:val="18"/>
                <w:szCs w:val="18"/>
              </w:rPr>
              <w:t>EFRR</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7D0E4380"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274075F8"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6EFA774B"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9BF6E09"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FED176D"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25A8875E"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4D5DE1A9" w14:textId="77777777" w:rsidR="00104AA8" w:rsidRPr="003F2BA7" w:rsidRDefault="00104AA8" w:rsidP="00104AA8">
            <w:pPr>
              <w:rPr>
                <w:rFonts w:ascii="Arial" w:hAnsi="Arial" w:cs="Arial"/>
                <w:sz w:val="18"/>
                <w:szCs w:val="18"/>
              </w:rPr>
            </w:pPr>
          </w:p>
        </w:tc>
      </w:tr>
      <w:tr w:rsidR="00EC011F" w:rsidRPr="003F2BA7" w14:paraId="6CD9DF87"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11B6977A" w14:textId="77777777" w:rsidR="00104AA8" w:rsidRPr="003F2BA7"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24DDE602"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6FCDA787"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FA0C6DA"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5F966C0"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BE78727"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1C38ADE0"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45732186" w14:textId="77777777" w:rsidR="00104AA8" w:rsidRPr="003F2BA7" w:rsidRDefault="00104AA8" w:rsidP="00104AA8">
            <w:pPr>
              <w:rPr>
                <w:rFonts w:ascii="Arial" w:hAnsi="Arial" w:cs="Arial"/>
                <w:sz w:val="18"/>
                <w:szCs w:val="18"/>
              </w:rPr>
            </w:pPr>
          </w:p>
        </w:tc>
      </w:tr>
      <w:tr w:rsidR="00EC011F" w:rsidRPr="003F2BA7" w14:paraId="42C77CBB"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7D6133AD" w14:textId="77777777" w:rsidR="00104AA8" w:rsidRPr="003F2BA7"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15087AF2" w14:textId="77777777" w:rsidR="00104AA8" w:rsidRPr="003F2BA7" w:rsidRDefault="00104AA8" w:rsidP="00104AA8">
            <w:pPr>
              <w:rPr>
                <w:rFonts w:ascii="Arial" w:hAnsi="Arial" w:cs="Arial"/>
                <w:sz w:val="18"/>
                <w:szCs w:val="18"/>
              </w:rPr>
            </w:pPr>
            <w:r w:rsidRPr="003F2BA7">
              <w:rPr>
                <w:rFonts w:ascii="Arial" w:hAnsi="Arial" w:cs="Arial"/>
                <w:sz w:val="18"/>
                <w:szCs w:val="18"/>
              </w:rPr>
              <w:t>Méně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01615C93"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F2931E5"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A6BE467"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82609F6"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46590FEA"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61C44CE9" w14:textId="77777777" w:rsidR="00104AA8" w:rsidRPr="003F2BA7" w:rsidRDefault="00104AA8" w:rsidP="00104AA8">
            <w:pPr>
              <w:rPr>
                <w:rFonts w:ascii="Arial" w:hAnsi="Arial" w:cs="Arial"/>
                <w:sz w:val="18"/>
                <w:szCs w:val="18"/>
              </w:rPr>
            </w:pPr>
          </w:p>
        </w:tc>
      </w:tr>
      <w:tr w:rsidR="00EC011F" w:rsidRPr="003F2BA7" w14:paraId="6D740C6C"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3F5CFEDC" w14:textId="77777777" w:rsidR="00104AA8" w:rsidRPr="003F2BA7" w:rsidRDefault="00104AA8" w:rsidP="00104AA8">
            <w:pPr>
              <w:rPr>
                <w:rFonts w:ascii="Arial" w:hAnsi="Arial" w:cs="Arial"/>
                <w:sz w:val="18"/>
                <w:szCs w:val="18"/>
              </w:rPr>
            </w:pPr>
            <w:r w:rsidRPr="003F2BA7">
              <w:rPr>
                <w:rFonts w:ascii="Arial" w:hAnsi="Arial" w:cs="Arial"/>
                <w:sz w:val="18"/>
                <w:szCs w:val="18"/>
              </w:rPr>
              <w:t>ESF+</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6DAA057A"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2EA10512"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724C3ECE"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721258AC"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44E0B7CB"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7BF7C394"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6B1706FD" w14:textId="77777777" w:rsidR="00104AA8" w:rsidRPr="003F2BA7" w:rsidRDefault="00104AA8" w:rsidP="00104AA8">
            <w:pPr>
              <w:rPr>
                <w:rFonts w:ascii="Arial" w:hAnsi="Arial" w:cs="Arial"/>
                <w:sz w:val="18"/>
                <w:szCs w:val="18"/>
              </w:rPr>
            </w:pPr>
          </w:p>
        </w:tc>
      </w:tr>
      <w:tr w:rsidR="00EC011F" w:rsidRPr="003F2BA7" w14:paraId="2B9A4B65"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180D7676" w14:textId="77777777" w:rsidR="00104AA8" w:rsidRPr="003F2BA7"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7863DA5"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53F7C64C"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637F25E7"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FDDF606"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2133F543"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6154BDD7"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0B03CB48" w14:textId="77777777" w:rsidR="00104AA8" w:rsidRPr="003F2BA7" w:rsidRDefault="00104AA8" w:rsidP="00104AA8">
            <w:pPr>
              <w:rPr>
                <w:rFonts w:ascii="Arial" w:hAnsi="Arial" w:cs="Arial"/>
                <w:sz w:val="18"/>
                <w:szCs w:val="18"/>
              </w:rPr>
            </w:pPr>
          </w:p>
        </w:tc>
      </w:tr>
      <w:tr w:rsidR="00EC011F" w:rsidRPr="003F2BA7" w14:paraId="4E54C9A3"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594B2B0C" w14:textId="77777777" w:rsidR="00104AA8" w:rsidRPr="003F2BA7"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33BF3E88" w14:textId="77777777" w:rsidR="00104AA8" w:rsidRPr="003F2BA7" w:rsidRDefault="00104AA8" w:rsidP="00104AA8">
            <w:pPr>
              <w:rPr>
                <w:rFonts w:ascii="Arial" w:hAnsi="Arial" w:cs="Arial"/>
                <w:sz w:val="18"/>
                <w:szCs w:val="18"/>
              </w:rPr>
            </w:pPr>
            <w:r w:rsidRPr="003F2BA7">
              <w:rPr>
                <w:rFonts w:ascii="Arial" w:hAnsi="Arial" w:cs="Arial"/>
                <w:sz w:val="18"/>
                <w:szCs w:val="18"/>
              </w:rPr>
              <w:t>Méně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4ACEB2B5"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76AAB8A5"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E7A8B8E"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E487292"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0C60166C"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5D48D65E" w14:textId="77777777" w:rsidR="00104AA8" w:rsidRPr="003F2BA7" w:rsidRDefault="00104AA8" w:rsidP="00104AA8">
            <w:pPr>
              <w:rPr>
                <w:rFonts w:ascii="Arial" w:hAnsi="Arial" w:cs="Arial"/>
                <w:sz w:val="18"/>
                <w:szCs w:val="18"/>
              </w:rPr>
            </w:pPr>
          </w:p>
        </w:tc>
      </w:tr>
      <w:tr w:rsidR="00EC011F" w:rsidRPr="003F2BA7" w14:paraId="3E370211"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0F59BA48" w14:textId="77777777" w:rsidR="0072449E" w:rsidRPr="003F2BA7" w:rsidRDefault="0072449E" w:rsidP="0072449E">
            <w:pPr>
              <w:rPr>
                <w:rFonts w:ascii="Arial" w:hAnsi="Arial" w:cs="Arial"/>
                <w:sz w:val="18"/>
                <w:szCs w:val="18"/>
              </w:rPr>
            </w:pPr>
            <w:r w:rsidRPr="003F2BA7">
              <w:rPr>
                <w:rFonts w:ascii="Arial" w:hAnsi="Arial" w:cs="Arial"/>
                <w:sz w:val="18"/>
                <w:szCs w:val="18"/>
              </w:rPr>
              <w:t>FS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004C14BB" w14:textId="34814FD9" w:rsidR="0072449E" w:rsidRPr="003F2BA7" w:rsidRDefault="0072449E" w:rsidP="0072449E">
            <w:pPr>
              <w:rPr>
                <w:rFonts w:ascii="Arial" w:hAnsi="Arial" w:cs="Arial"/>
                <w:sz w:val="18"/>
                <w:szCs w:val="18"/>
              </w:rPr>
            </w:pPr>
            <w:r w:rsidRPr="003F2BA7">
              <w:rPr>
                <w:rFonts w:ascii="Arial" w:hAnsi="Arial" w:cs="Arial"/>
                <w:sz w:val="18"/>
                <w:szCs w:val="18"/>
              </w:rPr>
              <w:t>N/A</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01C402BC" w14:textId="77777777" w:rsidR="0072449E" w:rsidRPr="003F2BA7"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7A98DA2" w14:textId="77777777" w:rsidR="0072449E" w:rsidRPr="003F2BA7"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EAB75EE" w14:textId="77777777" w:rsidR="0072449E" w:rsidRPr="003F2BA7"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2D7E934" w14:textId="77777777" w:rsidR="0072449E" w:rsidRPr="003F2BA7" w:rsidRDefault="0072449E" w:rsidP="0072449E">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201A3D25" w14:textId="77777777" w:rsidR="0072449E" w:rsidRPr="003F2BA7" w:rsidRDefault="0072449E" w:rsidP="0072449E">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29A87255" w14:textId="77777777" w:rsidR="0072449E" w:rsidRPr="003F2BA7" w:rsidRDefault="0072449E" w:rsidP="0072449E">
            <w:pPr>
              <w:rPr>
                <w:rFonts w:ascii="Arial" w:hAnsi="Arial" w:cs="Arial"/>
                <w:sz w:val="18"/>
                <w:szCs w:val="18"/>
              </w:rPr>
            </w:pPr>
          </w:p>
        </w:tc>
      </w:tr>
      <w:tr w:rsidR="00EC011F" w:rsidRPr="003F2BA7" w14:paraId="4D642698"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5F572230" w14:textId="21A2433A" w:rsidR="0072449E" w:rsidRPr="003F2BA7" w:rsidRDefault="0072449E" w:rsidP="0072449E">
            <w:pPr>
              <w:rPr>
                <w:rFonts w:ascii="Arial" w:hAnsi="Arial" w:cs="Arial"/>
                <w:sz w:val="18"/>
                <w:szCs w:val="18"/>
              </w:rPr>
            </w:pPr>
            <w:r w:rsidRPr="003F2BA7">
              <w:rPr>
                <w:rFonts w:ascii="Arial" w:hAnsi="Arial" w:cs="Arial"/>
                <w:sz w:val="18"/>
                <w:szCs w:val="18"/>
              </w:rPr>
              <w:t>ENRAF</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2CC76760" w14:textId="5FE11724" w:rsidR="0072449E" w:rsidRPr="003F2BA7" w:rsidRDefault="0072449E" w:rsidP="0072449E">
            <w:pPr>
              <w:rPr>
                <w:rFonts w:ascii="Arial" w:hAnsi="Arial" w:cs="Arial"/>
                <w:sz w:val="18"/>
                <w:szCs w:val="18"/>
              </w:rPr>
            </w:pPr>
            <w:r w:rsidRPr="003F2BA7">
              <w:rPr>
                <w:rFonts w:ascii="Arial" w:hAnsi="Arial" w:cs="Arial"/>
                <w:sz w:val="18"/>
                <w:szCs w:val="18"/>
              </w:rPr>
              <w:t>N/A</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8D5A2D7" w14:textId="77777777" w:rsidR="0072449E" w:rsidRPr="003F2BA7"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6D5118F" w14:textId="77777777" w:rsidR="0072449E" w:rsidRPr="003F2BA7"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270F73BE" w14:textId="77777777" w:rsidR="0072449E" w:rsidRPr="003F2BA7"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6D7FCDE" w14:textId="77777777" w:rsidR="0072449E" w:rsidRPr="003F2BA7" w:rsidRDefault="0072449E" w:rsidP="0072449E">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770C9701" w14:textId="77777777" w:rsidR="0072449E" w:rsidRPr="003F2BA7" w:rsidRDefault="0072449E" w:rsidP="0072449E">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3909F0B5" w14:textId="77777777" w:rsidR="0072449E" w:rsidRPr="003F2BA7" w:rsidRDefault="0072449E" w:rsidP="0072449E">
            <w:pPr>
              <w:rPr>
                <w:rFonts w:ascii="Arial" w:hAnsi="Arial" w:cs="Arial"/>
                <w:sz w:val="18"/>
                <w:szCs w:val="18"/>
              </w:rPr>
            </w:pPr>
          </w:p>
        </w:tc>
      </w:tr>
      <w:tr w:rsidR="00EC011F" w:rsidRPr="003F2BA7" w14:paraId="3089C840"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16298311" w14:textId="77777777" w:rsidR="00104AA8" w:rsidRPr="003F2BA7" w:rsidRDefault="00104AA8" w:rsidP="00104AA8">
            <w:pPr>
              <w:rPr>
                <w:rFonts w:ascii="Arial" w:hAnsi="Arial" w:cs="Arial"/>
                <w:sz w:val="18"/>
                <w:szCs w:val="18"/>
              </w:rPr>
            </w:pPr>
            <w:r w:rsidRPr="003F2BA7">
              <w:rPr>
                <w:rFonts w:ascii="Arial" w:hAnsi="Arial" w:cs="Arial"/>
                <w:sz w:val="18"/>
                <w:szCs w:val="18"/>
              </w:rPr>
              <w:t>Celkem</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195E197" w14:textId="77777777" w:rsidR="00104AA8" w:rsidRPr="003F2BA7" w:rsidRDefault="00104AA8" w:rsidP="00104AA8">
            <w:pPr>
              <w:rPr>
                <w:rFonts w:ascii="Arial" w:hAnsi="Arial" w:cs="Arial"/>
                <w:sz w:val="18"/>
                <w:szCs w:val="18"/>
              </w:rPr>
            </w:pP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DFC4374"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1B4C508"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EF7A28B" w14:textId="77777777" w:rsidR="00104AA8" w:rsidRPr="003F2BA7"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D2371C9" w14:textId="77777777" w:rsidR="00104AA8" w:rsidRPr="003F2BA7"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73D0E3D7" w14:textId="77777777" w:rsidR="00104AA8" w:rsidRPr="003F2BA7"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2FC1954F" w14:textId="77777777" w:rsidR="00104AA8" w:rsidRPr="003F2BA7" w:rsidRDefault="00104AA8" w:rsidP="00104AA8">
            <w:pPr>
              <w:rPr>
                <w:rFonts w:ascii="Arial" w:hAnsi="Arial" w:cs="Arial"/>
                <w:sz w:val="18"/>
                <w:szCs w:val="18"/>
              </w:rPr>
            </w:pPr>
          </w:p>
        </w:tc>
      </w:tr>
    </w:tbl>
    <w:p w14:paraId="67389FBD" w14:textId="0455FB56" w:rsidR="00F7748B" w:rsidRPr="003F2BA7" w:rsidRDefault="00F7748B" w:rsidP="00104AA8">
      <w:pPr>
        <w:rPr>
          <w:rFonts w:ascii="Arial" w:hAnsi="Arial" w:cs="Arial"/>
          <w:b/>
          <w:sz w:val="18"/>
          <w:szCs w:val="18"/>
        </w:rPr>
        <w:sectPr w:rsidR="00F7748B" w:rsidRPr="003F2BA7" w:rsidSect="00EC011F">
          <w:headerReference w:type="default" r:id="rId13"/>
          <w:pgSz w:w="16838" w:h="11906" w:orient="landscape" w:code="9"/>
          <w:pgMar w:top="1418" w:right="1418" w:bottom="1418" w:left="1418" w:header="708" w:footer="708" w:gutter="0"/>
          <w:cols w:space="708"/>
          <w:docGrid w:linePitch="360"/>
        </w:sectPr>
      </w:pPr>
    </w:p>
    <w:p w14:paraId="1D577895" w14:textId="7C2E22FC" w:rsidR="0072449E" w:rsidRPr="003F2BA7" w:rsidRDefault="0072449E" w:rsidP="0072449E">
      <w:pPr>
        <w:spacing w:line="276" w:lineRule="auto"/>
        <w:rPr>
          <w:rFonts w:ascii="Arial" w:hAnsi="Arial" w:cs="Arial"/>
          <w:b/>
          <w:noProof/>
        </w:rPr>
      </w:pPr>
      <w:r w:rsidRPr="003F2BA7">
        <w:rPr>
          <w:rFonts w:ascii="Arial" w:hAnsi="Arial" w:cs="Arial"/>
          <w:b/>
          <w:noProof/>
        </w:rPr>
        <w:lastRenderedPageBreak/>
        <w:t xml:space="preserve">Tabulka 17A: </w:t>
      </w:r>
      <w:r w:rsidRPr="003F2BA7">
        <w:rPr>
          <w:rFonts w:ascii="Arial" w:hAnsi="Arial" w:cs="Arial"/>
          <w:b/>
        </w:rPr>
        <w:t>Převody mezi fondy se sdíleným řízením</w:t>
      </w:r>
      <w:r w:rsidRPr="003F2BA7">
        <w:rPr>
          <w:rFonts w:ascii="Arial" w:hAnsi="Arial" w:cs="Arial"/>
          <w:b/>
          <w:noProof/>
        </w:rPr>
        <w:t xml:space="preserve"> (</w:t>
      </w:r>
      <w:r w:rsidR="00343F5F" w:rsidRPr="003F2BA7">
        <w:rPr>
          <w:rFonts w:ascii="Arial" w:hAnsi="Arial" w:cs="Arial"/>
          <w:b/>
          <w:noProof/>
        </w:rPr>
        <w:t>rozdělení</w:t>
      </w:r>
      <w:r w:rsidRPr="003F2BA7">
        <w:rPr>
          <w:rFonts w:ascii="Arial" w:hAnsi="Arial" w:cs="Arial"/>
          <w:b/>
          <w:noProof/>
        </w:rPr>
        <w:t xml:space="preserve"> po letech) </w:t>
      </w:r>
    </w:p>
    <w:p w14:paraId="3FB9B4E2" w14:textId="77777777" w:rsidR="0072449E" w:rsidRPr="003F2BA7" w:rsidRDefault="0072449E" w:rsidP="0072449E">
      <w:pPr>
        <w:spacing w:line="276" w:lineRule="auto"/>
        <w:rPr>
          <w:rFonts w:ascii="Arial" w:hAnsi="Arial" w:cs="Arial"/>
          <w:b/>
          <w:noProof/>
          <w:sz w:val="18"/>
          <w:szCs w:val="18"/>
        </w:rPr>
      </w:pPr>
    </w:p>
    <w:tbl>
      <w:tblPr>
        <w:tblStyle w:val="Mkatabulky"/>
        <w:tblW w:w="13892" w:type="dxa"/>
        <w:tblInd w:w="-5" w:type="dxa"/>
        <w:tblLayout w:type="fixed"/>
        <w:tblLook w:val="04A0" w:firstRow="1" w:lastRow="0" w:firstColumn="1" w:lastColumn="0" w:noHBand="0" w:noVBand="1"/>
      </w:tblPr>
      <w:tblGrid>
        <w:gridCol w:w="851"/>
        <w:gridCol w:w="1559"/>
        <w:gridCol w:w="992"/>
        <w:gridCol w:w="1134"/>
        <w:gridCol w:w="709"/>
        <w:gridCol w:w="709"/>
        <w:gridCol w:w="709"/>
        <w:gridCol w:w="708"/>
        <w:gridCol w:w="709"/>
        <w:gridCol w:w="1134"/>
        <w:gridCol w:w="1134"/>
        <w:gridCol w:w="1276"/>
        <w:gridCol w:w="1134"/>
        <w:gridCol w:w="1134"/>
      </w:tblGrid>
      <w:tr w:rsidR="0072449E" w:rsidRPr="003F2BA7" w14:paraId="7965E608" w14:textId="77777777" w:rsidTr="00D40B92">
        <w:trPr>
          <w:trHeight w:val="199"/>
        </w:trPr>
        <w:tc>
          <w:tcPr>
            <w:tcW w:w="2410" w:type="dxa"/>
            <w:gridSpan w:val="2"/>
          </w:tcPr>
          <w:p w14:paraId="525D2A40" w14:textId="23C4887E"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 xml:space="preserve">Převod z </w:t>
            </w:r>
          </w:p>
        </w:tc>
        <w:tc>
          <w:tcPr>
            <w:tcW w:w="2126" w:type="dxa"/>
            <w:gridSpan w:val="2"/>
          </w:tcPr>
          <w:p w14:paraId="5B2AC585" w14:textId="0EA3D60E"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Převod do</w:t>
            </w:r>
          </w:p>
        </w:tc>
        <w:tc>
          <w:tcPr>
            <w:tcW w:w="9356" w:type="dxa"/>
            <w:gridSpan w:val="10"/>
          </w:tcPr>
          <w:p w14:paraId="12E86B37" w14:textId="66CC2E63" w:rsidR="0072449E" w:rsidRPr="003F2BA7" w:rsidRDefault="00343F5F" w:rsidP="001E2706">
            <w:pPr>
              <w:spacing w:line="276" w:lineRule="auto"/>
              <w:rPr>
                <w:rFonts w:ascii="Arial" w:hAnsi="Arial" w:cs="Arial"/>
                <w:b/>
                <w:sz w:val="18"/>
                <w:szCs w:val="18"/>
              </w:rPr>
            </w:pPr>
            <w:r w:rsidRPr="003F2BA7">
              <w:rPr>
                <w:rFonts w:ascii="Arial" w:hAnsi="Arial" w:cs="Arial"/>
                <w:b/>
                <w:sz w:val="18"/>
                <w:szCs w:val="18"/>
              </w:rPr>
              <w:t>Rozdělení po letech</w:t>
            </w:r>
          </w:p>
        </w:tc>
      </w:tr>
      <w:tr w:rsidR="00D40B92" w:rsidRPr="003F2BA7" w14:paraId="200B021B" w14:textId="77777777" w:rsidTr="00D40B92">
        <w:trPr>
          <w:trHeight w:val="199"/>
        </w:trPr>
        <w:tc>
          <w:tcPr>
            <w:tcW w:w="851" w:type="dxa"/>
            <w:vMerge w:val="restart"/>
          </w:tcPr>
          <w:p w14:paraId="5536C4EE" w14:textId="3E3DB590"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Fond</w:t>
            </w:r>
          </w:p>
        </w:tc>
        <w:tc>
          <w:tcPr>
            <w:tcW w:w="1559" w:type="dxa"/>
            <w:vMerge w:val="restart"/>
          </w:tcPr>
          <w:p w14:paraId="312DBA66" w14:textId="3C0B6B5D"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 xml:space="preserve">Kategorie regionu </w:t>
            </w:r>
          </w:p>
        </w:tc>
        <w:tc>
          <w:tcPr>
            <w:tcW w:w="992" w:type="dxa"/>
            <w:vMerge w:val="restart"/>
          </w:tcPr>
          <w:p w14:paraId="4254B006" w14:textId="0FE4088F"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Fond</w:t>
            </w:r>
          </w:p>
        </w:tc>
        <w:tc>
          <w:tcPr>
            <w:tcW w:w="1134" w:type="dxa"/>
            <w:vMerge w:val="restart"/>
          </w:tcPr>
          <w:p w14:paraId="45F1AF45" w14:textId="2510A7C4" w:rsidR="0072449E" w:rsidRPr="003F2BA7" w:rsidRDefault="00343F5F" w:rsidP="001E2706">
            <w:pPr>
              <w:spacing w:line="276" w:lineRule="auto"/>
              <w:rPr>
                <w:rFonts w:ascii="Arial" w:hAnsi="Arial" w:cs="Arial"/>
                <w:b/>
                <w:sz w:val="18"/>
                <w:szCs w:val="18"/>
              </w:rPr>
            </w:pPr>
            <w:r w:rsidRPr="003F2BA7">
              <w:rPr>
                <w:rFonts w:ascii="Arial" w:hAnsi="Arial" w:cs="Arial"/>
                <w:b/>
                <w:sz w:val="18"/>
                <w:szCs w:val="18"/>
              </w:rPr>
              <w:t>Kategorie regionu (je-li relevantní)</w:t>
            </w:r>
          </w:p>
        </w:tc>
        <w:tc>
          <w:tcPr>
            <w:tcW w:w="709" w:type="dxa"/>
            <w:vMerge w:val="restart"/>
          </w:tcPr>
          <w:p w14:paraId="63DDC2C8"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2021</w:t>
            </w:r>
          </w:p>
        </w:tc>
        <w:tc>
          <w:tcPr>
            <w:tcW w:w="709" w:type="dxa"/>
            <w:vMerge w:val="restart"/>
          </w:tcPr>
          <w:p w14:paraId="4D864EE4"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2022</w:t>
            </w:r>
          </w:p>
        </w:tc>
        <w:tc>
          <w:tcPr>
            <w:tcW w:w="709" w:type="dxa"/>
            <w:vMerge w:val="restart"/>
          </w:tcPr>
          <w:p w14:paraId="348D71AC"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2023</w:t>
            </w:r>
          </w:p>
        </w:tc>
        <w:tc>
          <w:tcPr>
            <w:tcW w:w="708" w:type="dxa"/>
            <w:vMerge w:val="restart"/>
          </w:tcPr>
          <w:p w14:paraId="314E9C17"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2024</w:t>
            </w:r>
          </w:p>
        </w:tc>
        <w:tc>
          <w:tcPr>
            <w:tcW w:w="709" w:type="dxa"/>
            <w:vMerge w:val="restart"/>
          </w:tcPr>
          <w:p w14:paraId="2FC6F892" w14:textId="77777777" w:rsidR="0072449E" w:rsidRPr="003F2BA7" w:rsidRDefault="0072449E" w:rsidP="001E2706">
            <w:pPr>
              <w:spacing w:line="276" w:lineRule="auto"/>
              <w:rPr>
                <w:rFonts w:ascii="Arial" w:hAnsi="Arial" w:cs="Arial"/>
                <w:b/>
                <w:sz w:val="18"/>
                <w:szCs w:val="18"/>
              </w:rPr>
            </w:pPr>
            <w:r w:rsidRPr="003F2BA7">
              <w:rPr>
                <w:rFonts w:ascii="Arial" w:hAnsi="Arial" w:cs="Arial"/>
                <w:b/>
                <w:sz w:val="18"/>
                <w:szCs w:val="18"/>
              </w:rPr>
              <w:t>2025</w:t>
            </w:r>
          </w:p>
        </w:tc>
        <w:tc>
          <w:tcPr>
            <w:tcW w:w="2268" w:type="dxa"/>
            <w:gridSpan w:val="2"/>
          </w:tcPr>
          <w:p w14:paraId="7F3AC730" w14:textId="77777777" w:rsidR="0072449E" w:rsidRPr="003F2BA7" w:rsidRDefault="0072449E" w:rsidP="001E2706">
            <w:pPr>
              <w:spacing w:line="276" w:lineRule="auto"/>
              <w:jc w:val="center"/>
              <w:rPr>
                <w:rFonts w:ascii="Arial" w:hAnsi="Arial" w:cs="Arial"/>
                <w:b/>
                <w:sz w:val="18"/>
                <w:szCs w:val="18"/>
              </w:rPr>
            </w:pPr>
            <w:r w:rsidRPr="003F2BA7">
              <w:rPr>
                <w:rFonts w:ascii="Arial" w:hAnsi="Arial" w:cs="Arial"/>
                <w:b/>
                <w:sz w:val="18"/>
                <w:szCs w:val="18"/>
              </w:rPr>
              <w:t>2026</w:t>
            </w:r>
          </w:p>
        </w:tc>
        <w:tc>
          <w:tcPr>
            <w:tcW w:w="2410" w:type="dxa"/>
            <w:gridSpan w:val="2"/>
          </w:tcPr>
          <w:p w14:paraId="0CF86797" w14:textId="77777777" w:rsidR="0072449E" w:rsidRPr="003F2BA7" w:rsidRDefault="0072449E" w:rsidP="001E2706">
            <w:pPr>
              <w:spacing w:line="276" w:lineRule="auto"/>
              <w:jc w:val="center"/>
              <w:rPr>
                <w:rFonts w:ascii="Arial" w:hAnsi="Arial" w:cs="Arial"/>
                <w:b/>
                <w:sz w:val="18"/>
                <w:szCs w:val="18"/>
              </w:rPr>
            </w:pPr>
            <w:r w:rsidRPr="003F2BA7">
              <w:rPr>
                <w:rFonts w:ascii="Arial" w:hAnsi="Arial" w:cs="Arial"/>
                <w:b/>
                <w:sz w:val="18"/>
                <w:szCs w:val="18"/>
              </w:rPr>
              <w:t>2027</w:t>
            </w:r>
          </w:p>
        </w:tc>
        <w:tc>
          <w:tcPr>
            <w:tcW w:w="1134" w:type="dxa"/>
            <w:vMerge w:val="restart"/>
          </w:tcPr>
          <w:p w14:paraId="30AAB5BE" w14:textId="3DC4C6E1" w:rsidR="0072449E" w:rsidRPr="003F2BA7" w:rsidRDefault="00D40B92" w:rsidP="001E2706">
            <w:pPr>
              <w:spacing w:line="276" w:lineRule="auto"/>
              <w:rPr>
                <w:rFonts w:ascii="Arial" w:hAnsi="Arial" w:cs="Arial"/>
                <w:b/>
                <w:sz w:val="18"/>
                <w:szCs w:val="18"/>
              </w:rPr>
            </w:pPr>
            <w:r w:rsidRPr="003F2BA7">
              <w:rPr>
                <w:rFonts w:ascii="Arial" w:hAnsi="Arial" w:cs="Arial"/>
                <w:b/>
                <w:sz w:val="18"/>
                <w:szCs w:val="18"/>
              </w:rPr>
              <w:t>Celkem</w:t>
            </w:r>
            <w:r w:rsidR="0072449E" w:rsidRPr="003F2BA7">
              <w:rPr>
                <w:rFonts w:ascii="Arial" w:hAnsi="Arial" w:cs="Arial"/>
                <w:b/>
                <w:sz w:val="18"/>
                <w:szCs w:val="18"/>
              </w:rPr>
              <w:t xml:space="preserve"> </w:t>
            </w:r>
          </w:p>
        </w:tc>
      </w:tr>
      <w:tr w:rsidR="00D40B92" w:rsidRPr="003F2BA7" w14:paraId="7F3287D9" w14:textId="77777777" w:rsidTr="00D40B92">
        <w:trPr>
          <w:trHeight w:val="199"/>
        </w:trPr>
        <w:tc>
          <w:tcPr>
            <w:tcW w:w="851" w:type="dxa"/>
            <w:vMerge/>
          </w:tcPr>
          <w:p w14:paraId="615C959B" w14:textId="77777777" w:rsidR="00E846D0" w:rsidRPr="003F2BA7" w:rsidRDefault="00E846D0" w:rsidP="00E846D0">
            <w:pPr>
              <w:spacing w:line="276" w:lineRule="auto"/>
              <w:rPr>
                <w:rFonts w:ascii="Arial" w:hAnsi="Arial" w:cs="Arial"/>
                <w:b/>
                <w:sz w:val="18"/>
                <w:szCs w:val="18"/>
              </w:rPr>
            </w:pPr>
          </w:p>
        </w:tc>
        <w:tc>
          <w:tcPr>
            <w:tcW w:w="1559" w:type="dxa"/>
            <w:vMerge/>
          </w:tcPr>
          <w:p w14:paraId="37E4464F" w14:textId="77777777" w:rsidR="00E846D0" w:rsidRPr="003F2BA7" w:rsidRDefault="00E846D0" w:rsidP="00E846D0">
            <w:pPr>
              <w:spacing w:line="276" w:lineRule="auto"/>
              <w:rPr>
                <w:rFonts w:ascii="Arial" w:hAnsi="Arial" w:cs="Arial"/>
                <w:b/>
                <w:sz w:val="18"/>
                <w:szCs w:val="18"/>
              </w:rPr>
            </w:pPr>
          </w:p>
        </w:tc>
        <w:tc>
          <w:tcPr>
            <w:tcW w:w="992" w:type="dxa"/>
            <w:vMerge/>
          </w:tcPr>
          <w:p w14:paraId="4B6A06DC" w14:textId="77777777" w:rsidR="00E846D0" w:rsidRPr="003F2BA7" w:rsidRDefault="00E846D0" w:rsidP="00E846D0">
            <w:pPr>
              <w:spacing w:line="276" w:lineRule="auto"/>
              <w:rPr>
                <w:rFonts w:ascii="Arial" w:hAnsi="Arial" w:cs="Arial"/>
                <w:b/>
                <w:sz w:val="18"/>
                <w:szCs w:val="18"/>
              </w:rPr>
            </w:pPr>
          </w:p>
        </w:tc>
        <w:tc>
          <w:tcPr>
            <w:tcW w:w="1134" w:type="dxa"/>
            <w:vMerge/>
          </w:tcPr>
          <w:p w14:paraId="3D960EAC" w14:textId="77777777" w:rsidR="00E846D0" w:rsidRPr="003F2BA7" w:rsidRDefault="00E846D0" w:rsidP="00E846D0">
            <w:pPr>
              <w:spacing w:line="276" w:lineRule="auto"/>
              <w:rPr>
                <w:rFonts w:ascii="Arial" w:hAnsi="Arial" w:cs="Arial"/>
                <w:b/>
                <w:sz w:val="18"/>
                <w:szCs w:val="18"/>
              </w:rPr>
            </w:pPr>
          </w:p>
        </w:tc>
        <w:tc>
          <w:tcPr>
            <w:tcW w:w="709" w:type="dxa"/>
            <w:vMerge/>
          </w:tcPr>
          <w:p w14:paraId="40BDB3C7" w14:textId="77777777" w:rsidR="00E846D0" w:rsidRPr="003F2BA7" w:rsidRDefault="00E846D0" w:rsidP="00E846D0">
            <w:pPr>
              <w:spacing w:line="276" w:lineRule="auto"/>
              <w:rPr>
                <w:rFonts w:ascii="Arial" w:hAnsi="Arial" w:cs="Arial"/>
                <w:b/>
                <w:sz w:val="18"/>
                <w:szCs w:val="18"/>
              </w:rPr>
            </w:pPr>
          </w:p>
        </w:tc>
        <w:tc>
          <w:tcPr>
            <w:tcW w:w="709" w:type="dxa"/>
            <w:vMerge/>
          </w:tcPr>
          <w:p w14:paraId="48A6A439" w14:textId="77777777" w:rsidR="00E846D0" w:rsidRPr="003F2BA7" w:rsidRDefault="00E846D0" w:rsidP="00E846D0">
            <w:pPr>
              <w:spacing w:line="276" w:lineRule="auto"/>
              <w:rPr>
                <w:rFonts w:ascii="Arial" w:hAnsi="Arial" w:cs="Arial"/>
                <w:b/>
                <w:sz w:val="18"/>
                <w:szCs w:val="18"/>
              </w:rPr>
            </w:pPr>
          </w:p>
        </w:tc>
        <w:tc>
          <w:tcPr>
            <w:tcW w:w="709" w:type="dxa"/>
            <w:vMerge/>
          </w:tcPr>
          <w:p w14:paraId="3BF6EAC3" w14:textId="77777777" w:rsidR="00E846D0" w:rsidRPr="003F2BA7" w:rsidRDefault="00E846D0" w:rsidP="00E846D0">
            <w:pPr>
              <w:spacing w:line="276" w:lineRule="auto"/>
              <w:rPr>
                <w:rFonts w:ascii="Arial" w:hAnsi="Arial" w:cs="Arial"/>
                <w:b/>
                <w:sz w:val="18"/>
                <w:szCs w:val="18"/>
              </w:rPr>
            </w:pPr>
          </w:p>
        </w:tc>
        <w:tc>
          <w:tcPr>
            <w:tcW w:w="708" w:type="dxa"/>
            <w:vMerge/>
          </w:tcPr>
          <w:p w14:paraId="0A98FC55" w14:textId="77777777" w:rsidR="00E846D0" w:rsidRPr="003F2BA7" w:rsidRDefault="00E846D0" w:rsidP="00E846D0">
            <w:pPr>
              <w:spacing w:line="276" w:lineRule="auto"/>
              <w:rPr>
                <w:rFonts w:ascii="Arial" w:hAnsi="Arial" w:cs="Arial"/>
                <w:b/>
                <w:sz w:val="18"/>
                <w:szCs w:val="18"/>
              </w:rPr>
            </w:pPr>
          </w:p>
        </w:tc>
        <w:tc>
          <w:tcPr>
            <w:tcW w:w="709" w:type="dxa"/>
            <w:vMerge/>
          </w:tcPr>
          <w:p w14:paraId="2A14F2EA" w14:textId="77777777" w:rsidR="00E846D0" w:rsidRPr="003F2BA7" w:rsidRDefault="00E846D0" w:rsidP="00E846D0">
            <w:pPr>
              <w:spacing w:line="276" w:lineRule="auto"/>
              <w:rPr>
                <w:rFonts w:ascii="Arial" w:hAnsi="Arial" w:cs="Arial"/>
                <w:b/>
                <w:sz w:val="18"/>
                <w:szCs w:val="18"/>
              </w:rPr>
            </w:pPr>
          </w:p>
        </w:tc>
        <w:tc>
          <w:tcPr>
            <w:tcW w:w="1134" w:type="dxa"/>
          </w:tcPr>
          <w:p w14:paraId="00B7D108" w14:textId="6852D0BF" w:rsidR="00E846D0" w:rsidRPr="003F2BA7" w:rsidRDefault="00E846D0" w:rsidP="00E846D0">
            <w:pPr>
              <w:spacing w:line="276" w:lineRule="auto"/>
              <w:jc w:val="center"/>
              <w:rPr>
                <w:rFonts w:ascii="Arial" w:hAnsi="Arial" w:cs="Arial"/>
                <w:b/>
                <w:sz w:val="18"/>
                <w:szCs w:val="18"/>
              </w:rPr>
            </w:pPr>
            <w:r w:rsidRPr="003F2BA7">
              <w:rPr>
                <w:rFonts w:ascii="Arial" w:hAnsi="Arial" w:cs="Arial"/>
                <w:sz w:val="18"/>
                <w:szCs w:val="18"/>
              </w:rPr>
              <w:t>Finanční prostředky snížené o flexibilní částku</w:t>
            </w:r>
          </w:p>
        </w:tc>
        <w:tc>
          <w:tcPr>
            <w:tcW w:w="1134" w:type="dxa"/>
          </w:tcPr>
          <w:p w14:paraId="26DAC11A" w14:textId="1DF116D2"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Flexibilní částka</w:t>
            </w:r>
          </w:p>
        </w:tc>
        <w:tc>
          <w:tcPr>
            <w:tcW w:w="1276" w:type="dxa"/>
          </w:tcPr>
          <w:p w14:paraId="312EC7D5" w14:textId="3376A336" w:rsidR="00E846D0" w:rsidRPr="003F2BA7" w:rsidRDefault="00E846D0" w:rsidP="00E846D0">
            <w:pPr>
              <w:spacing w:line="276" w:lineRule="auto"/>
              <w:jc w:val="center"/>
              <w:rPr>
                <w:rFonts w:ascii="Arial" w:hAnsi="Arial" w:cs="Arial"/>
                <w:b/>
                <w:sz w:val="18"/>
                <w:szCs w:val="18"/>
              </w:rPr>
            </w:pPr>
            <w:r w:rsidRPr="003F2BA7">
              <w:rPr>
                <w:rFonts w:ascii="Arial" w:hAnsi="Arial" w:cs="Arial"/>
                <w:sz w:val="18"/>
                <w:szCs w:val="18"/>
              </w:rPr>
              <w:t>Finanční prostředky snížené o flexibilní částku</w:t>
            </w:r>
          </w:p>
        </w:tc>
        <w:tc>
          <w:tcPr>
            <w:tcW w:w="1134" w:type="dxa"/>
          </w:tcPr>
          <w:p w14:paraId="6AB4FCFF" w14:textId="72EC2CB1"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Flexibilní částka</w:t>
            </w:r>
          </w:p>
        </w:tc>
        <w:tc>
          <w:tcPr>
            <w:tcW w:w="1134" w:type="dxa"/>
            <w:vMerge/>
          </w:tcPr>
          <w:p w14:paraId="3C5AB730" w14:textId="77777777" w:rsidR="00E846D0" w:rsidRPr="003F2BA7" w:rsidRDefault="00E846D0" w:rsidP="00E846D0">
            <w:pPr>
              <w:spacing w:line="276" w:lineRule="auto"/>
              <w:rPr>
                <w:rFonts w:ascii="Arial" w:hAnsi="Arial" w:cs="Arial"/>
                <w:b/>
                <w:sz w:val="18"/>
                <w:szCs w:val="18"/>
              </w:rPr>
            </w:pPr>
          </w:p>
        </w:tc>
      </w:tr>
      <w:tr w:rsidR="00D40B92" w:rsidRPr="003F2BA7" w14:paraId="5A0AE803" w14:textId="77777777" w:rsidTr="00D40B92">
        <w:tc>
          <w:tcPr>
            <w:tcW w:w="851" w:type="dxa"/>
            <w:vMerge w:val="restart"/>
          </w:tcPr>
          <w:p w14:paraId="509280C0" w14:textId="7AD9DC2C"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EFRR</w:t>
            </w:r>
          </w:p>
        </w:tc>
        <w:tc>
          <w:tcPr>
            <w:tcW w:w="1559" w:type="dxa"/>
          </w:tcPr>
          <w:p w14:paraId="1F621567" w14:textId="5B333F75"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Více rozvinuté</w:t>
            </w:r>
          </w:p>
        </w:tc>
        <w:tc>
          <w:tcPr>
            <w:tcW w:w="992" w:type="dxa"/>
            <w:vMerge w:val="restart"/>
          </w:tcPr>
          <w:p w14:paraId="627BE4EA" w14:textId="1BAE1FF9" w:rsidR="00AF3975" w:rsidRPr="003F2BA7" w:rsidRDefault="00E846D0" w:rsidP="00E846D0">
            <w:pPr>
              <w:spacing w:line="276" w:lineRule="auto"/>
              <w:rPr>
                <w:rFonts w:ascii="Arial" w:hAnsi="Arial" w:cs="Arial"/>
                <w:sz w:val="18"/>
                <w:szCs w:val="18"/>
              </w:rPr>
            </w:pPr>
            <w:r w:rsidRPr="003F2BA7">
              <w:rPr>
                <w:rFonts w:ascii="Arial" w:hAnsi="Arial" w:cs="Arial"/>
                <w:sz w:val="18"/>
                <w:szCs w:val="18"/>
              </w:rPr>
              <w:t xml:space="preserve">EFRR ESF+ FS, ENRAF AMIF </w:t>
            </w:r>
          </w:p>
          <w:p w14:paraId="03778822" w14:textId="77777777" w:rsidR="00AF3975" w:rsidRPr="003F2BA7" w:rsidRDefault="00E846D0" w:rsidP="00E846D0">
            <w:pPr>
              <w:spacing w:line="276" w:lineRule="auto"/>
              <w:rPr>
                <w:rFonts w:ascii="Arial" w:hAnsi="Arial" w:cs="Arial"/>
                <w:sz w:val="18"/>
                <w:szCs w:val="18"/>
              </w:rPr>
            </w:pPr>
            <w:r w:rsidRPr="003F2BA7">
              <w:rPr>
                <w:rFonts w:ascii="Arial" w:hAnsi="Arial" w:cs="Arial"/>
                <w:sz w:val="18"/>
                <w:szCs w:val="18"/>
              </w:rPr>
              <w:t>ISF</w:t>
            </w:r>
          </w:p>
          <w:p w14:paraId="10DBC71E" w14:textId="020D5FF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BMVI</w:t>
            </w:r>
          </w:p>
          <w:p w14:paraId="5A72944D" w14:textId="77777777" w:rsidR="00E846D0" w:rsidRPr="003F2BA7" w:rsidRDefault="00E846D0" w:rsidP="00E846D0">
            <w:pPr>
              <w:spacing w:line="276" w:lineRule="auto"/>
              <w:rPr>
                <w:rFonts w:ascii="Arial" w:hAnsi="Arial" w:cs="Arial"/>
                <w:b/>
                <w:sz w:val="18"/>
                <w:szCs w:val="18"/>
              </w:rPr>
            </w:pPr>
          </w:p>
        </w:tc>
        <w:tc>
          <w:tcPr>
            <w:tcW w:w="1134" w:type="dxa"/>
          </w:tcPr>
          <w:p w14:paraId="78B035F8" w14:textId="77777777" w:rsidR="00E846D0" w:rsidRPr="003F2BA7" w:rsidRDefault="00E846D0" w:rsidP="00E846D0">
            <w:pPr>
              <w:spacing w:line="276" w:lineRule="auto"/>
              <w:rPr>
                <w:rFonts w:ascii="Arial" w:hAnsi="Arial" w:cs="Arial"/>
                <w:b/>
                <w:sz w:val="18"/>
                <w:szCs w:val="18"/>
              </w:rPr>
            </w:pPr>
          </w:p>
        </w:tc>
        <w:tc>
          <w:tcPr>
            <w:tcW w:w="709" w:type="dxa"/>
          </w:tcPr>
          <w:p w14:paraId="1B136FCB" w14:textId="77777777" w:rsidR="00E846D0" w:rsidRPr="003F2BA7" w:rsidRDefault="00E846D0" w:rsidP="00E846D0">
            <w:pPr>
              <w:spacing w:line="276" w:lineRule="auto"/>
              <w:rPr>
                <w:rFonts w:ascii="Arial" w:hAnsi="Arial" w:cs="Arial"/>
                <w:b/>
                <w:sz w:val="18"/>
                <w:szCs w:val="18"/>
              </w:rPr>
            </w:pPr>
          </w:p>
        </w:tc>
        <w:tc>
          <w:tcPr>
            <w:tcW w:w="709" w:type="dxa"/>
          </w:tcPr>
          <w:p w14:paraId="53B48C99" w14:textId="77777777" w:rsidR="00E846D0" w:rsidRPr="003F2BA7" w:rsidRDefault="00E846D0" w:rsidP="00E846D0">
            <w:pPr>
              <w:spacing w:line="276" w:lineRule="auto"/>
              <w:rPr>
                <w:rFonts w:ascii="Arial" w:hAnsi="Arial" w:cs="Arial"/>
                <w:b/>
                <w:sz w:val="18"/>
                <w:szCs w:val="18"/>
              </w:rPr>
            </w:pPr>
          </w:p>
        </w:tc>
        <w:tc>
          <w:tcPr>
            <w:tcW w:w="709" w:type="dxa"/>
          </w:tcPr>
          <w:p w14:paraId="508298DB" w14:textId="77777777" w:rsidR="00E846D0" w:rsidRPr="003F2BA7" w:rsidRDefault="00E846D0" w:rsidP="00E846D0">
            <w:pPr>
              <w:spacing w:line="276" w:lineRule="auto"/>
              <w:rPr>
                <w:rFonts w:ascii="Arial" w:hAnsi="Arial" w:cs="Arial"/>
                <w:b/>
                <w:sz w:val="18"/>
                <w:szCs w:val="18"/>
              </w:rPr>
            </w:pPr>
          </w:p>
        </w:tc>
        <w:tc>
          <w:tcPr>
            <w:tcW w:w="708" w:type="dxa"/>
          </w:tcPr>
          <w:p w14:paraId="3D2EEA24" w14:textId="77777777" w:rsidR="00E846D0" w:rsidRPr="003F2BA7" w:rsidRDefault="00E846D0" w:rsidP="00E846D0">
            <w:pPr>
              <w:spacing w:line="276" w:lineRule="auto"/>
              <w:rPr>
                <w:rFonts w:ascii="Arial" w:hAnsi="Arial" w:cs="Arial"/>
                <w:b/>
                <w:sz w:val="18"/>
                <w:szCs w:val="18"/>
              </w:rPr>
            </w:pPr>
          </w:p>
        </w:tc>
        <w:tc>
          <w:tcPr>
            <w:tcW w:w="709" w:type="dxa"/>
          </w:tcPr>
          <w:p w14:paraId="4BD94616" w14:textId="77777777" w:rsidR="00E846D0" w:rsidRPr="003F2BA7" w:rsidRDefault="00E846D0" w:rsidP="00E846D0">
            <w:pPr>
              <w:spacing w:line="276" w:lineRule="auto"/>
              <w:rPr>
                <w:rFonts w:ascii="Arial" w:hAnsi="Arial" w:cs="Arial"/>
                <w:b/>
                <w:sz w:val="18"/>
                <w:szCs w:val="18"/>
              </w:rPr>
            </w:pPr>
          </w:p>
        </w:tc>
        <w:tc>
          <w:tcPr>
            <w:tcW w:w="2268" w:type="dxa"/>
            <w:gridSpan w:val="2"/>
          </w:tcPr>
          <w:p w14:paraId="6962A01E" w14:textId="77777777" w:rsidR="00E846D0" w:rsidRPr="003F2BA7" w:rsidRDefault="00E846D0" w:rsidP="00E846D0">
            <w:pPr>
              <w:spacing w:line="276" w:lineRule="auto"/>
              <w:rPr>
                <w:rFonts w:ascii="Arial" w:hAnsi="Arial" w:cs="Arial"/>
                <w:b/>
                <w:sz w:val="18"/>
                <w:szCs w:val="18"/>
              </w:rPr>
            </w:pPr>
          </w:p>
        </w:tc>
        <w:tc>
          <w:tcPr>
            <w:tcW w:w="2410" w:type="dxa"/>
            <w:gridSpan w:val="2"/>
          </w:tcPr>
          <w:p w14:paraId="07A58ED8" w14:textId="77777777" w:rsidR="00E846D0" w:rsidRPr="003F2BA7" w:rsidRDefault="00E846D0" w:rsidP="00E846D0">
            <w:pPr>
              <w:spacing w:line="276" w:lineRule="auto"/>
              <w:rPr>
                <w:rFonts w:ascii="Arial" w:hAnsi="Arial" w:cs="Arial"/>
                <w:b/>
                <w:sz w:val="18"/>
                <w:szCs w:val="18"/>
              </w:rPr>
            </w:pPr>
          </w:p>
        </w:tc>
        <w:tc>
          <w:tcPr>
            <w:tcW w:w="1134" w:type="dxa"/>
          </w:tcPr>
          <w:p w14:paraId="7565B62E" w14:textId="77777777" w:rsidR="00E846D0" w:rsidRPr="003F2BA7" w:rsidRDefault="00E846D0" w:rsidP="00E846D0">
            <w:pPr>
              <w:spacing w:line="276" w:lineRule="auto"/>
              <w:rPr>
                <w:rFonts w:ascii="Arial" w:hAnsi="Arial" w:cs="Arial"/>
                <w:b/>
                <w:sz w:val="18"/>
                <w:szCs w:val="18"/>
              </w:rPr>
            </w:pPr>
          </w:p>
        </w:tc>
      </w:tr>
      <w:tr w:rsidR="00D40B92" w:rsidRPr="003F2BA7" w14:paraId="2F60739C" w14:textId="77777777" w:rsidTr="00D40B92">
        <w:tc>
          <w:tcPr>
            <w:tcW w:w="851" w:type="dxa"/>
            <w:vMerge/>
          </w:tcPr>
          <w:p w14:paraId="6F73AB1B" w14:textId="77777777" w:rsidR="00E846D0" w:rsidRPr="003F2BA7" w:rsidRDefault="00E846D0" w:rsidP="00E846D0">
            <w:pPr>
              <w:spacing w:line="276" w:lineRule="auto"/>
              <w:rPr>
                <w:rFonts w:ascii="Arial" w:hAnsi="Arial" w:cs="Arial"/>
                <w:sz w:val="18"/>
                <w:szCs w:val="18"/>
              </w:rPr>
            </w:pPr>
          </w:p>
        </w:tc>
        <w:tc>
          <w:tcPr>
            <w:tcW w:w="1559" w:type="dxa"/>
          </w:tcPr>
          <w:p w14:paraId="437819DA" w14:textId="74CC456F"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Přechodové</w:t>
            </w:r>
          </w:p>
        </w:tc>
        <w:tc>
          <w:tcPr>
            <w:tcW w:w="992" w:type="dxa"/>
            <w:vMerge/>
          </w:tcPr>
          <w:p w14:paraId="7184A186" w14:textId="77777777" w:rsidR="00E846D0" w:rsidRPr="003F2BA7" w:rsidRDefault="00E846D0" w:rsidP="00E846D0">
            <w:pPr>
              <w:spacing w:line="276" w:lineRule="auto"/>
              <w:rPr>
                <w:rFonts w:ascii="Arial" w:hAnsi="Arial" w:cs="Arial"/>
                <w:sz w:val="18"/>
                <w:szCs w:val="18"/>
              </w:rPr>
            </w:pPr>
          </w:p>
        </w:tc>
        <w:tc>
          <w:tcPr>
            <w:tcW w:w="1134" w:type="dxa"/>
          </w:tcPr>
          <w:p w14:paraId="08359003" w14:textId="77777777" w:rsidR="00E846D0" w:rsidRPr="003F2BA7" w:rsidRDefault="00E846D0" w:rsidP="00E846D0">
            <w:pPr>
              <w:spacing w:line="276" w:lineRule="auto"/>
              <w:rPr>
                <w:rFonts w:ascii="Arial" w:hAnsi="Arial" w:cs="Arial"/>
                <w:sz w:val="18"/>
                <w:szCs w:val="18"/>
              </w:rPr>
            </w:pPr>
          </w:p>
        </w:tc>
        <w:tc>
          <w:tcPr>
            <w:tcW w:w="709" w:type="dxa"/>
          </w:tcPr>
          <w:p w14:paraId="09E28029" w14:textId="77777777" w:rsidR="00E846D0" w:rsidRPr="003F2BA7" w:rsidRDefault="00E846D0" w:rsidP="00E846D0">
            <w:pPr>
              <w:spacing w:line="276" w:lineRule="auto"/>
              <w:rPr>
                <w:rFonts w:ascii="Arial" w:hAnsi="Arial" w:cs="Arial"/>
                <w:sz w:val="18"/>
                <w:szCs w:val="18"/>
              </w:rPr>
            </w:pPr>
          </w:p>
        </w:tc>
        <w:tc>
          <w:tcPr>
            <w:tcW w:w="709" w:type="dxa"/>
          </w:tcPr>
          <w:p w14:paraId="515B59CB" w14:textId="77777777" w:rsidR="00E846D0" w:rsidRPr="003F2BA7" w:rsidRDefault="00E846D0" w:rsidP="00E846D0">
            <w:pPr>
              <w:spacing w:line="276" w:lineRule="auto"/>
              <w:rPr>
                <w:rFonts w:ascii="Arial" w:hAnsi="Arial" w:cs="Arial"/>
                <w:sz w:val="18"/>
                <w:szCs w:val="18"/>
              </w:rPr>
            </w:pPr>
          </w:p>
        </w:tc>
        <w:tc>
          <w:tcPr>
            <w:tcW w:w="709" w:type="dxa"/>
          </w:tcPr>
          <w:p w14:paraId="3890A3BA" w14:textId="77777777" w:rsidR="00E846D0" w:rsidRPr="003F2BA7" w:rsidRDefault="00E846D0" w:rsidP="00E846D0">
            <w:pPr>
              <w:spacing w:line="276" w:lineRule="auto"/>
              <w:rPr>
                <w:rFonts w:ascii="Arial" w:hAnsi="Arial" w:cs="Arial"/>
                <w:sz w:val="18"/>
                <w:szCs w:val="18"/>
              </w:rPr>
            </w:pPr>
          </w:p>
        </w:tc>
        <w:tc>
          <w:tcPr>
            <w:tcW w:w="708" w:type="dxa"/>
          </w:tcPr>
          <w:p w14:paraId="1FE5EE63" w14:textId="77777777" w:rsidR="00E846D0" w:rsidRPr="003F2BA7" w:rsidRDefault="00E846D0" w:rsidP="00E846D0">
            <w:pPr>
              <w:spacing w:line="276" w:lineRule="auto"/>
              <w:rPr>
                <w:rFonts w:ascii="Arial" w:hAnsi="Arial" w:cs="Arial"/>
                <w:sz w:val="18"/>
                <w:szCs w:val="18"/>
              </w:rPr>
            </w:pPr>
          </w:p>
        </w:tc>
        <w:tc>
          <w:tcPr>
            <w:tcW w:w="709" w:type="dxa"/>
          </w:tcPr>
          <w:p w14:paraId="52F7214F" w14:textId="77777777" w:rsidR="00E846D0" w:rsidRPr="003F2BA7" w:rsidRDefault="00E846D0" w:rsidP="00E846D0">
            <w:pPr>
              <w:spacing w:line="276" w:lineRule="auto"/>
              <w:rPr>
                <w:rFonts w:ascii="Arial" w:hAnsi="Arial" w:cs="Arial"/>
                <w:sz w:val="18"/>
                <w:szCs w:val="18"/>
              </w:rPr>
            </w:pPr>
          </w:p>
        </w:tc>
        <w:tc>
          <w:tcPr>
            <w:tcW w:w="2268" w:type="dxa"/>
            <w:gridSpan w:val="2"/>
          </w:tcPr>
          <w:p w14:paraId="6DC5A944" w14:textId="77777777" w:rsidR="00E846D0" w:rsidRPr="003F2BA7" w:rsidRDefault="00E846D0" w:rsidP="00E846D0">
            <w:pPr>
              <w:spacing w:line="276" w:lineRule="auto"/>
              <w:rPr>
                <w:rFonts w:ascii="Arial" w:hAnsi="Arial" w:cs="Arial"/>
                <w:sz w:val="18"/>
                <w:szCs w:val="18"/>
              </w:rPr>
            </w:pPr>
          </w:p>
        </w:tc>
        <w:tc>
          <w:tcPr>
            <w:tcW w:w="2410" w:type="dxa"/>
            <w:gridSpan w:val="2"/>
          </w:tcPr>
          <w:p w14:paraId="52FB802D" w14:textId="77777777" w:rsidR="00E846D0" w:rsidRPr="003F2BA7" w:rsidRDefault="00E846D0" w:rsidP="00E846D0">
            <w:pPr>
              <w:spacing w:line="276" w:lineRule="auto"/>
              <w:rPr>
                <w:rFonts w:ascii="Arial" w:hAnsi="Arial" w:cs="Arial"/>
                <w:sz w:val="18"/>
                <w:szCs w:val="18"/>
              </w:rPr>
            </w:pPr>
          </w:p>
        </w:tc>
        <w:tc>
          <w:tcPr>
            <w:tcW w:w="1134" w:type="dxa"/>
          </w:tcPr>
          <w:p w14:paraId="15711C89" w14:textId="77777777" w:rsidR="00E846D0" w:rsidRPr="003F2BA7" w:rsidRDefault="00E846D0" w:rsidP="00E846D0">
            <w:pPr>
              <w:spacing w:line="276" w:lineRule="auto"/>
              <w:rPr>
                <w:rFonts w:ascii="Arial" w:hAnsi="Arial" w:cs="Arial"/>
                <w:sz w:val="18"/>
                <w:szCs w:val="18"/>
              </w:rPr>
            </w:pPr>
          </w:p>
        </w:tc>
      </w:tr>
      <w:tr w:rsidR="00D40B92" w:rsidRPr="003F2BA7" w14:paraId="21F976FA" w14:textId="77777777" w:rsidTr="00D40B92">
        <w:tc>
          <w:tcPr>
            <w:tcW w:w="851" w:type="dxa"/>
            <w:vMerge/>
          </w:tcPr>
          <w:p w14:paraId="223FF839" w14:textId="77777777" w:rsidR="00E846D0" w:rsidRPr="003F2BA7" w:rsidRDefault="00E846D0" w:rsidP="00E846D0">
            <w:pPr>
              <w:spacing w:line="276" w:lineRule="auto"/>
              <w:rPr>
                <w:rFonts w:ascii="Arial" w:hAnsi="Arial" w:cs="Arial"/>
                <w:sz w:val="18"/>
                <w:szCs w:val="18"/>
              </w:rPr>
            </w:pPr>
          </w:p>
        </w:tc>
        <w:tc>
          <w:tcPr>
            <w:tcW w:w="1559" w:type="dxa"/>
          </w:tcPr>
          <w:p w14:paraId="0B22604D" w14:textId="4ACC763F"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Méně rozvinuté</w:t>
            </w:r>
          </w:p>
        </w:tc>
        <w:tc>
          <w:tcPr>
            <w:tcW w:w="992" w:type="dxa"/>
            <w:vMerge/>
          </w:tcPr>
          <w:p w14:paraId="40D5294A" w14:textId="77777777" w:rsidR="00E846D0" w:rsidRPr="003F2BA7" w:rsidRDefault="00E846D0" w:rsidP="00E846D0">
            <w:pPr>
              <w:spacing w:line="276" w:lineRule="auto"/>
              <w:rPr>
                <w:rFonts w:ascii="Arial" w:hAnsi="Arial" w:cs="Arial"/>
                <w:sz w:val="18"/>
                <w:szCs w:val="18"/>
              </w:rPr>
            </w:pPr>
          </w:p>
        </w:tc>
        <w:tc>
          <w:tcPr>
            <w:tcW w:w="1134" w:type="dxa"/>
          </w:tcPr>
          <w:p w14:paraId="4C9DC204" w14:textId="77777777" w:rsidR="00E846D0" w:rsidRPr="003F2BA7" w:rsidRDefault="00E846D0" w:rsidP="00E846D0">
            <w:pPr>
              <w:spacing w:line="276" w:lineRule="auto"/>
              <w:rPr>
                <w:rFonts w:ascii="Arial" w:hAnsi="Arial" w:cs="Arial"/>
                <w:sz w:val="18"/>
                <w:szCs w:val="18"/>
              </w:rPr>
            </w:pPr>
          </w:p>
        </w:tc>
        <w:tc>
          <w:tcPr>
            <w:tcW w:w="709" w:type="dxa"/>
          </w:tcPr>
          <w:p w14:paraId="5B28EDE4" w14:textId="77777777" w:rsidR="00E846D0" w:rsidRPr="003F2BA7" w:rsidRDefault="00E846D0" w:rsidP="00E846D0">
            <w:pPr>
              <w:spacing w:line="276" w:lineRule="auto"/>
              <w:rPr>
                <w:rFonts w:ascii="Arial" w:hAnsi="Arial" w:cs="Arial"/>
                <w:sz w:val="18"/>
                <w:szCs w:val="18"/>
              </w:rPr>
            </w:pPr>
          </w:p>
        </w:tc>
        <w:tc>
          <w:tcPr>
            <w:tcW w:w="709" w:type="dxa"/>
          </w:tcPr>
          <w:p w14:paraId="4C3B26E2" w14:textId="77777777" w:rsidR="00E846D0" w:rsidRPr="003F2BA7" w:rsidRDefault="00E846D0" w:rsidP="00E846D0">
            <w:pPr>
              <w:spacing w:line="276" w:lineRule="auto"/>
              <w:rPr>
                <w:rFonts w:ascii="Arial" w:hAnsi="Arial" w:cs="Arial"/>
                <w:sz w:val="18"/>
                <w:szCs w:val="18"/>
              </w:rPr>
            </w:pPr>
          </w:p>
        </w:tc>
        <w:tc>
          <w:tcPr>
            <w:tcW w:w="709" w:type="dxa"/>
          </w:tcPr>
          <w:p w14:paraId="144F8AE4" w14:textId="77777777" w:rsidR="00E846D0" w:rsidRPr="003F2BA7" w:rsidRDefault="00E846D0" w:rsidP="00E846D0">
            <w:pPr>
              <w:spacing w:line="276" w:lineRule="auto"/>
              <w:rPr>
                <w:rFonts w:ascii="Arial" w:hAnsi="Arial" w:cs="Arial"/>
                <w:sz w:val="18"/>
                <w:szCs w:val="18"/>
              </w:rPr>
            </w:pPr>
          </w:p>
        </w:tc>
        <w:tc>
          <w:tcPr>
            <w:tcW w:w="708" w:type="dxa"/>
          </w:tcPr>
          <w:p w14:paraId="4A8FF7B0" w14:textId="77777777" w:rsidR="00E846D0" w:rsidRPr="003F2BA7" w:rsidRDefault="00E846D0" w:rsidP="00E846D0">
            <w:pPr>
              <w:spacing w:line="276" w:lineRule="auto"/>
              <w:rPr>
                <w:rFonts w:ascii="Arial" w:hAnsi="Arial" w:cs="Arial"/>
                <w:sz w:val="18"/>
                <w:szCs w:val="18"/>
              </w:rPr>
            </w:pPr>
          </w:p>
        </w:tc>
        <w:tc>
          <w:tcPr>
            <w:tcW w:w="709" w:type="dxa"/>
          </w:tcPr>
          <w:p w14:paraId="101DF0E2" w14:textId="77777777" w:rsidR="00E846D0" w:rsidRPr="003F2BA7" w:rsidRDefault="00E846D0" w:rsidP="00E846D0">
            <w:pPr>
              <w:spacing w:line="276" w:lineRule="auto"/>
              <w:rPr>
                <w:rFonts w:ascii="Arial" w:hAnsi="Arial" w:cs="Arial"/>
                <w:sz w:val="18"/>
                <w:szCs w:val="18"/>
              </w:rPr>
            </w:pPr>
          </w:p>
        </w:tc>
        <w:tc>
          <w:tcPr>
            <w:tcW w:w="2268" w:type="dxa"/>
            <w:gridSpan w:val="2"/>
          </w:tcPr>
          <w:p w14:paraId="67AECEB0" w14:textId="77777777" w:rsidR="00E846D0" w:rsidRPr="003F2BA7" w:rsidRDefault="00E846D0" w:rsidP="00E846D0">
            <w:pPr>
              <w:spacing w:line="276" w:lineRule="auto"/>
              <w:rPr>
                <w:rFonts w:ascii="Arial" w:hAnsi="Arial" w:cs="Arial"/>
                <w:sz w:val="18"/>
                <w:szCs w:val="18"/>
              </w:rPr>
            </w:pPr>
          </w:p>
        </w:tc>
        <w:tc>
          <w:tcPr>
            <w:tcW w:w="2410" w:type="dxa"/>
            <w:gridSpan w:val="2"/>
          </w:tcPr>
          <w:p w14:paraId="383C25CE" w14:textId="77777777" w:rsidR="00E846D0" w:rsidRPr="003F2BA7" w:rsidRDefault="00E846D0" w:rsidP="00E846D0">
            <w:pPr>
              <w:spacing w:line="276" w:lineRule="auto"/>
              <w:rPr>
                <w:rFonts w:ascii="Arial" w:hAnsi="Arial" w:cs="Arial"/>
                <w:sz w:val="18"/>
                <w:szCs w:val="18"/>
              </w:rPr>
            </w:pPr>
          </w:p>
        </w:tc>
        <w:tc>
          <w:tcPr>
            <w:tcW w:w="1134" w:type="dxa"/>
          </w:tcPr>
          <w:p w14:paraId="768330F1" w14:textId="77777777" w:rsidR="00E846D0" w:rsidRPr="003F2BA7" w:rsidRDefault="00E846D0" w:rsidP="00E846D0">
            <w:pPr>
              <w:spacing w:line="276" w:lineRule="auto"/>
              <w:rPr>
                <w:rFonts w:ascii="Arial" w:hAnsi="Arial" w:cs="Arial"/>
                <w:sz w:val="18"/>
                <w:szCs w:val="18"/>
              </w:rPr>
            </w:pPr>
          </w:p>
        </w:tc>
      </w:tr>
      <w:tr w:rsidR="00D40B92" w:rsidRPr="003F2BA7" w14:paraId="19231D45" w14:textId="77777777" w:rsidTr="00D40B92">
        <w:tc>
          <w:tcPr>
            <w:tcW w:w="851" w:type="dxa"/>
            <w:vMerge w:val="restart"/>
          </w:tcPr>
          <w:p w14:paraId="7A561E2C" w14:textId="7777777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ESF+</w:t>
            </w:r>
          </w:p>
        </w:tc>
        <w:tc>
          <w:tcPr>
            <w:tcW w:w="1559" w:type="dxa"/>
          </w:tcPr>
          <w:p w14:paraId="54D07784" w14:textId="6C1E13BB"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Více rozvinuté</w:t>
            </w:r>
          </w:p>
        </w:tc>
        <w:tc>
          <w:tcPr>
            <w:tcW w:w="992" w:type="dxa"/>
            <w:vMerge/>
          </w:tcPr>
          <w:p w14:paraId="5C85F4C5" w14:textId="77777777" w:rsidR="00E846D0" w:rsidRPr="003F2BA7" w:rsidRDefault="00E846D0" w:rsidP="00E846D0">
            <w:pPr>
              <w:spacing w:line="276" w:lineRule="auto"/>
              <w:rPr>
                <w:rFonts w:ascii="Arial" w:hAnsi="Arial" w:cs="Arial"/>
                <w:sz w:val="18"/>
                <w:szCs w:val="18"/>
              </w:rPr>
            </w:pPr>
          </w:p>
        </w:tc>
        <w:tc>
          <w:tcPr>
            <w:tcW w:w="1134" w:type="dxa"/>
          </w:tcPr>
          <w:p w14:paraId="1A0C0009" w14:textId="77777777" w:rsidR="00E846D0" w:rsidRPr="003F2BA7" w:rsidRDefault="00E846D0" w:rsidP="00E846D0">
            <w:pPr>
              <w:spacing w:line="276" w:lineRule="auto"/>
              <w:rPr>
                <w:rFonts w:ascii="Arial" w:hAnsi="Arial" w:cs="Arial"/>
                <w:sz w:val="18"/>
                <w:szCs w:val="18"/>
              </w:rPr>
            </w:pPr>
          </w:p>
        </w:tc>
        <w:tc>
          <w:tcPr>
            <w:tcW w:w="709" w:type="dxa"/>
          </w:tcPr>
          <w:p w14:paraId="596A2446" w14:textId="77777777" w:rsidR="00E846D0" w:rsidRPr="003F2BA7" w:rsidRDefault="00E846D0" w:rsidP="00E846D0">
            <w:pPr>
              <w:spacing w:line="276" w:lineRule="auto"/>
              <w:rPr>
                <w:rFonts w:ascii="Arial" w:hAnsi="Arial" w:cs="Arial"/>
                <w:sz w:val="18"/>
                <w:szCs w:val="18"/>
              </w:rPr>
            </w:pPr>
          </w:p>
        </w:tc>
        <w:tc>
          <w:tcPr>
            <w:tcW w:w="709" w:type="dxa"/>
          </w:tcPr>
          <w:p w14:paraId="57FE6473" w14:textId="77777777" w:rsidR="00E846D0" w:rsidRPr="003F2BA7" w:rsidRDefault="00E846D0" w:rsidP="00E846D0">
            <w:pPr>
              <w:spacing w:line="276" w:lineRule="auto"/>
              <w:rPr>
                <w:rFonts w:ascii="Arial" w:hAnsi="Arial" w:cs="Arial"/>
                <w:sz w:val="18"/>
                <w:szCs w:val="18"/>
              </w:rPr>
            </w:pPr>
          </w:p>
        </w:tc>
        <w:tc>
          <w:tcPr>
            <w:tcW w:w="709" w:type="dxa"/>
          </w:tcPr>
          <w:p w14:paraId="55607382" w14:textId="77777777" w:rsidR="00E846D0" w:rsidRPr="003F2BA7" w:rsidRDefault="00E846D0" w:rsidP="00E846D0">
            <w:pPr>
              <w:spacing w:line="276" w:lineRule="auto"/>
              <w:rPr>
                <w:rFonts w:ascii="Arial" w:hAnsi="Arial" w:cs="Arial"/>
                <w:sz w:val="18"/>
                <w:szCs w:val="18"/>
              </w:rPr>
            </w:pPr>
          </w:p>
        </w:tc>
        <w:tc>
          <w:tcPr>
            <w:tcW w:w="708" w:type="dxa"/>
          </w:tcPr>
          <w:p w14:paraId="703C12FF" w14:textId="77777777" w:rsidR="00E846D0" w:rsidRPr="003F2BA7" w:rsidRDefault="00E846D0" w:rsidP="00E846D0">
            <w:pPr>
              <w:spacing w:line="276" w:lineRule="auto"/>
              <w:rPr>
                <w:rFonts w:ascii="Arial" w:hAnsi="Arial" w:cs="Arial"/>
                <w:sz w:val="18"/>
                <w:szCs w:val="18"/>
              </w:rPr>
            </w:pPr>
          </w:p>
        </w:tc>
        <w:tc>
          <w:tcPr>
            <w:tcW w:w="709" w:type="dxa"/>
          </w:tcPr>
          <w:p w14:paraId="4BB1B97F" w14:textId="77777777" w:rsidR="00E846D0" w:rsidRPr="003F2BA7" w:rsidRDefault="00E846D0" w:rsidP="00E846D0">
            <w:pPr>
              <w:spacing w:line="276" w:lineRule="auto"/>
              <w:rPr>
                <w:rFonts w:ascii="Arial" w:hAnsi="Arial" w:cs="Arial"/>
                <w:sz w:val="18"/>
                <w:szCs w:val="18"/>
              </w:rPr>
            </w:pPr>
          </w:p>
        </w:tc>
        <w:tc>
          <w:tcPr>
            <w:tcW w:w="2268" w:type="dxa"/>
            <w:gridSpan w:val="2"/>
          </w:tcPr>
          <w:p w14:paraId="7C261686" w14:textId="77777777" w:rsidR="00E846D0" w:rsidRPr="003F2BA7" w:rsidRDefault="00E846D0" w:rsidP="00E846D0">
            <w:pPr>
              <w:spacing w:line="276" w:lineRule="auto"/>
              <w:rPr>
                <w:rFonts w:ascii="Arial" w:hAnsi="Arial" w:cs="Arial"/>
                <w:sz w:val="18"/>
                <w:szCs w:val="18"/>
              </w:rPr>
            </w:pPr>
          </w:p>
        </w:tc>
        <w:tc>
          <w:tcPr>
            <w:tcW w:w="2410" w:type="dxa"/>
            <w:gridSpan w:val="2"/>
          </w:tcPr>
          <w:p w14:paraId="5C3B0744" w14:textId="77777777" w:rsidR="00E846D0" w:rsidRPr="003F2BA7" w:rsidRDefault="00E846D0" w:rsidP="00E846D0">
            <w:pPr>
              <w:spacing w:line="276" w:lineRule="auto"/>
              <w:rPr>
                <w:rFonts w:ascii="Arial" w:hAnsi="Arial" w:cs="Arial"/>
                <w:sz w:val="18"/>
                <w:szCs w:val="18"/>
              </w:rPr>
            </w:pPr>
          </w:p>
        </w:tc>
        <w:tc>
          <w:tcPr>
            <w:tcW w:w="1134" w:type="dxa"/>
          </w:tcPr>
          <w:p w14:paraId="5F92ADD1" w14:textId="77777777" w:rsidR="00E846D0" w:rsidRPr="003F2BA7" w:rsidRDefault="00E846D0" w:rsidP="00E846D0">
            <w:pPr>
              <w:spacing w:line="276" w:lineRule="auto"/>
              <w:rPr>
                <w:rFonts w:ascii="Arial" w:hAnsi="Arial" w:cs="Arial"/>
                <w:sz w:val="18"/>
                <w:szCs w:val="18"/>
              </w:rPr>
            </w:pPr>
          </w:p>
        </w:tc>
      </w:tr>
      <w:tr w:rsidR="00D40B92" w:rsidRPr="003F2BA7" w14:paraId="01645BE9" w14:textId="77777777" w:rsidTr="00D40B92">
        <w:tc>
          <w:tcPr>
            <w:tcW w:w="851" w:type="dxa"/>
            <w:vMerge/>
          </w:tcPr>
          <w:p w14:paraId="73269A95" w14:textId="77777777" w:rsidR="00E846D0" w:rsidRPr="003F2BA7" w:rsidRDefault="00E846D0" w:rsidP="00E846D0">
            <w:pPr>
              <w:spacing w:line="276" w:lineRule="auto"/>
              <w:rPr>
                <w:rFonts w:ascii="Arial" w:hAnsi="Arial" w:cs="Arial"/>
                <w:sz w:val="18"/>
                <w:szCs w:val="18"/>
              </w:rPr>
            </w:pPr>
          </w:p>
        </w:tc>
        <w:tc>
          <w:tcPr>
            <w:tcW w:w="1559" w:type="dxa"/>
          </w:tcPr>
          <w:p w14:paraId="2B054103" w14:textId="0A061FA1"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Přechodové</w:t>
            </w:r>
          </w:p>
        </w:tc>
        <w:tc>
          <w:tcPr>
            <w:tcW w:w="992" w:type="dxa"/>
            <w:vMerge/>
          </w:tcPr>
          <w:p w14:paraId="039BE5BD" w14:textId="77777777" w:rsidR="00E846D0" w:rsidRPr="003F2BA7" w:rsidRDefault="00E846D0" w:rsidP="00E846D0">
            <w:pPr>
              <w:spacing w:line="276" w:lineRule="auto"/>
              <w:rPr>
                <w:rFonts w:ascii="Arial" w:hAnsi="Arial" w:cs="Arial"/>
                <w:sz w:val="18"/>
                <w:szCs w:val="18"/>
              </w:rPr>
            </w:pPr>
          </w:p>
        </w:tc>
        <w:tc>
          <w:tcPr>
            <w:tcW w:w="1134" w:type="dxa"/>
          </w:tcPr>
          <w:p w14:paraId="0EC92861" w14:textId="77777777" w:rsidR="00E846D0" w:rsidRPr="003F2BA7" w:rsidRDefault="00E846D0" w:rsidP="00E846D0">
            <w:pPr>
              <w:spacing w:line="276" w:lineRule="auto"/>
              <w:rPr>
                <w:rFonts w:ascii="Arial" w:hAnsi="Arial" w:cs="Arial"/>
                <w:sz w:val="18"/>
                <w:szCs w:val="18"/>
              </w:rPr>
            </w:pPr>
          </w:p>
        </w:tc>
        <w:tc>
          <w:tcPr>
            <w:tcW w:w="709" w:type="dxa"/>
          </w:tcPr>
          <w:p w14:paraId="561EC4DD" w14:textId="77777777" w:rsidR="00E846D0" w:rsidRPr="003F2BA7" w:rsidRDefault="00E846D0" w:rsidP="00E846D0">
            <w:pPr>
              <w:spacing w:line="276" w:lineRule="auto"/>
              <w:rPr>
                <w:rFonts w:ascii="Arial" w:hAnsi="Arial" w:cs="Arial"/>
                <w:sz w:val="18"/>
                <w:szCs w:val="18"/>
              </w:rPr>
            </w:pPr>
          </w:p>
        </w:tc>
        <w:tc>
          <w:tcPr>
            <w:tcW w:w="709" w:type="dxa"/>
          </w:tcPr>
          <w:p w14:paraId="757331E4" w14:textId="77777777" w:rsidR="00E846D0" w:rsidRPr="003F2BA7" w:rsidRDefault="00E846D0" w:rsidP="00E846D0">
            <w:pPr>
              <w:spacing w:line="276" w:lineRule="auto"/>
              <w:rPr>
                <w:rFonts w:ascii="Arial" w:hAnsi="Arial" w:cs="Arial"/>
                <w:sz w:val="18"/>
                <w:szCs w:val="18"/>
              </w:rPr>
            </w:pPr>
          </w:p>
        </w:tc>
        <w:tc>
          <w:tcPr>
            <w:tcW w:w="709" w:type="dxa"/>
          </w:tcPr>
          <w:p w14:paraId="5F4DEF56" w14:textId="77777777" w:rsidR="00E846D0" w:rsidRPr="003F2BA7" w:rsidRDefault="00E846D0" w:rsidP="00E846D0">
            <w:pPr>
              <w:spacing w:line="276" w:lineRule="auto"/>
              <w:rPr>
                <w:rFonts w:ascii="Arial" w:hAnsi="Arial" w:cs="Arial"/>
                <w:sz w:val="18"/>
                <w:szCs w:val="18"/>
              </w:rPr>
            </w:pPr>
          </w:p>
        </w:tc>
        <w:tc>
          <w:tcPr>
            <w:tcW w:w="708" w:type="dxa"/>
          </w:tcPr>
          <w:p w14:paraId="4BE3ABA8" w14:textId="77777777" w:rsidR="00E846D0" w:rsidRPr="003F2BA7" w:rsidRDefault="00E846D0" w:rsidP="00E846D0">
            <w:pPr>
              <w:spacing w:line="276" w:lineRule="auto"/>
              <w:rPr>
                <w:rFonts w:ascii="Arial" w:hAnsi="Arial" w:cs="Arial"/>
                <w:sz w:val="18"/>
                <w:szCs w:val="18"/>
              </w:rPr>
            </w:pPr>
          </w:p>
        </w:tc>
        <w:tc>
          <w:tcPr>
            <w:tcW w:w="709" w:type="dxa"/>
          </w:tcPr>
          <w:p w14:paraId="783D17B5" w14:textId="77777777" w:rsidR="00E846D0" w:rsidRPr="003F2BA7" w:rsidRDefault="00E846D0" w:rsidP="00E846D0">
            <w:pPr>
              <w:spacing w:line="276" w:lineRule="auto"/>
              <w:rPr>
                <w:rFonts w:ascii="Arial" w:hAnsi="Arial" w:cs="Arial"/>
                <w:sz w:val="18"/>
                <w:szCs w:val="18"/>
              </w:rPr>
            </w:pPr>
          </w:p>
        </w:tc>
        <w:tc>
          <w:tcPr>
            <w:tcW w:w="2268" w:type="dxa"/>
            <w:gridSpan w:val="2"/>
          </w:tcPr>
          <w:p w14:paraId="5AC36620" w14:textId="77777777" w:rsidR="00E846D0" w:rsidRPr="003F2BA7" w:rsidRDefault="00E846D0" w:rsidP="00E846D0">
            <w:pPr>
              <w:spacing w:line="276" w:lineRule="auto"/>
              <w:rPr>
                <w:rFonts w:ascii="Arial" w:hAnsi="Arial" w:cs="Arial"/>
                <w:sz w:val="18"/>
                <w:szCs w:val="18"/>
              </w:rPr>
            </w:pPr>
          </w:p>
        </w:tc>
        <w:tc>
          <w:tcPr>
            <w:tcW w:w="2410" w:type="dxa"/>
            <w:gridSpan w:val="2"/>
          </w:tcPr>
          <w:p w14:paraId="1531BEB5" w14:textId="77777777" w:rsidR="00E846D0" w:rsidRPr="003F2BA7" w:rsidRDefault="00E846D0" w:rsidP="00E846D0">
            <w:pPr>
              <w:spacing w:line="276" w:lineRule="auto"/>
              <w:rPr>
                <w:rFonts w:ascii="Arial" w:hAnsi="Arial" w:cs="Arial"/>
                <w:sz w:val="18"/>
                <w:szCs w:val="18"/>
              </w:rPr>
            </w:pPr>
          </w:p>
        </w:tc>
        <w:tc>
          <w:tcPr>
            <w:tcW w:w="1134" w:type="dxa"/>
          </w:tcPr>
          <w:p w14:paraId="306DDA81" w14:textId="77777777" w:rsidR="00E846D0" w:rsidRPr="003F2BA7" w:rsidRDefault="00E846D0" w:rsidP="00E846D0">
            <w:pPr>
              <w:spacing w:line="276" w:lineRule="auto"/>
              <w:rPr>
                <w:rFonts w:ascii="Arial" w:hAnsi="Arial" w:cs="Arial"/>
                <w:sz w:val="18"/>
                <w:szCs w:val="18"/>
              </w:rPr>
            </w:pPr>
          </w:p>
        </w:tc>
      </w:tr>
      <w:tr w:rsidR="00D40B92" w:rsidRPr="003F2BA7" w14:paraId="578381BC" w14:textId="77777777" w:rsidTr="00D40B92">
        <w:tc>
          <w:tcPr>
            <w:tcW w:w="851" w:type="dxa"/>
            <w:vMerge/>
          </w:tcPr>
          <w:p w14:paraId="0226B358" w14:textId="77777777" w:rsidR="00E846D0" w:rsidRPr="003F2BA7" w:rsidRDefault="00E846D0" w:rsidP="00E846D0">
            <w:pPr>
              <w:spacing w:line="276" w:lineRule="auto"/>
              <w:rPr>
                <w:rFonts w:ascii="Arial" w:hAnsi="Arial" w:cs="Arial"/>
                <w:sz w:val="18"/>
                <w:szCs w:val="18"/>
              </w:rPr>
            </w:pPr>
          </w:p>
        </w:tc>
        <w:tc>
          <w:tcPr>
            <w:tcW w:w="1559" w:type="dxa"/>
          </w:tcPr>
          <w:p w14:paraId="21BAE534" w14:textId="562F3E1D"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Méně rozvinuté</w:t>
            </w:r>
          </w:p>
        </w:tc>
        <w:tc>
          <w:tcPr>
            <w:tcW w:w="992" w:type="dxa"/>
            <w:vMerge/>
          </w:tcPr>
          <w:p w14:paraId="19F7BDA4" w14:textId="77777777" w:rsidR="00E846D0" w:rsidRPr="003F2BA7" w:rsidRDefault="00E846D0" w:rsidP="00E846D0">
            <w:pPr>
              <w:spacing w:line="276" w:lineRule="auto"/>
              <w:rPr>
                <w:rFonts w:ascii="Arial" w:hAnsi="Arial" w:cs="Arial"/>
                <w:sz w:val="18"/>
                <w:szCs w:val="18"/>
              </w:rPr>
            </w:pPr>
          </w:p>
        </w:tc>
        <w:tc>
          <w:tcPr>
            <w:tcW w:w="1134" w:type="dxa"/>
          </w:tcPr>
          <w:p w14:paraId="5032FB2E" w14:textId="77777777" w:rsidR="00E846D0" w:rsidRPr="003F2BA7" w:rsidRDefault="00E846D0" w:rsidP="00E846D0">
            <w:pPr>
              <w:spacing w:line="276" w:lineRule="auto"/>
              <w:rPr>
                <w:rFonts w:ascii="Arial" w:hAnsi="Arial" w:cs="Arial"/>
                <w:sz w:val="18"/>
                <w:szCs w:val="18"/>
              </w:rPr>
            </w:pPr>
          </w:p>
        </w:tc>
        <w:tc>
          <w:tcPr>
            <w:tcW w:w="709" w:type="dxa"/>
          </w:tcPr>
          <w:p w14:paraId="4EDAF78D" w14:textId="77777777" w:rsidR="00E846D0" w:rsidRPr="003F2BA7" w:rsidRDefault="00E846D0" w:rsidP="00E846D0">
            <w:pPr>
              <w:spacing w:line="276" w:lineRule="auto"/>
              <w:rPr>
                <w:rFonts w:ascii="Arial" w:hAnsi="Arial" w:cs="Arial"/>
                <w:sz w:val="18"/>
                <w:szCs w:val="18"/>
              </w:rPr>
            </w:pPr>
          </w:p>
        </w:tc>
        <w:tc>
          <w:tcPr>
            <w:tcW w:w="709" w:type="dxa"/>
          </w:tcPr>
          <w:p w14:paraId="4157CAAB" w14:textId="77777777" w:rsidR="00E846D0" w:rsidRPr="003F2BA7" w:rsidRDefault="00E846D0" w:rsidP="00E846D0">
            <w:pPr>
              <w:spacing w:line="276" w:lineRule="auto"/>
              <w:rPr>
                <w:rFonts w:ascii="Arial" w:hAnsi="Arial" w:cs="Arial"/>
                <w:sz w:val="18"/>
                <w:szCs w:val="18"/>
              </w:rPr>
            </w:pPr>
          </w:p>
        </w:tc>
        <w:tc>
          <w:tcPr>
            <w:tcW w:w="709" w:type="dxa"/>
          </w:tcPr>
          <w:p w14:paraId="6006D1EB" w14:textId="77777777" w:rsidR="00E846D0" w:rsidRPr="003F2BA7" w:rsidRDefault="00E846D0" w:rsidP="00E846D0">
            <w:pPr>
              <w:spacing w:line="276" w:lineRule="auto"/>
              <w:rPr>
                <w:rFonts w:ascii="Arial" w:hAnsi="Arial" w:cs="Arial"/>
                <w:sz w:val="18"/>
                <w:szCs w:val="18"/>
              </w:rPr>
            </w:pPr>
          </w:p>
        </w:tc>
        <w:tc>
          <w:tcPr>
            <w:tcW w:w="708" w:type="dxa"/>
          </w:tcPr>
          <w:p w14:paraId="00B00F5F" w14:textId="77777777" w:rsidR="00E846D0" w:rsidRPr="003F2BA7" w:rsidRDefault="00E846D0" w:rsidP="00E846D0">
            <w:pPr>
              <w:spacing w:line="276" w:lineRule="auto"/>
              <w:rPr>
                <w:rFonts w:ascii="Arial" w:hAnsi="Arial" w:cs="Arial"/>
                <w:sz w:val="18"/>
                <w:szCs w:val="18"/>
              </w:rPr>
            </w:pPr>
          </w:p>
        </w:tc>
        <w:tc>
          <w:tcPr>
            <w:tcW w:w="709" w:type="dxa"/>
          </w:tcPr>
          <w:p w14:paraId="7D4A71AC" w14:textId="77777777" w:rsidR="00E846D0" w:rsidRPr="003F2BA7" w:rsidRDefault="00E846D0" w:rsidP="00E846D0">
            <w:pPr>
              <w:spacing w:line="276" w:lineRule="auto"/>
              <w:rPr>
                <w:rFonts w:ascii="Arial" w:hAnsi="Arial" w:cs="Arial"/>
                <w:sz w:val="18"/>
                <w:szCs w:val="18"/>
              </w:rPr>
            </w:pPr>
          </w:p>
        </w:tc>
        <w:tc>
          <w:tcPr>
            <w:tcW w:w="2268" w:type="dxa"/>
            <w:gridSpan w:val="2"/>
          </w:tcPr>
          <w:p w14:paraId="2BF7BC3D" w14:textId="77777777" w:rsidR="00E846D0" w:rsidRPr="003F2BA7" w:rsidRDefault="00E846D0" w:rsidP="00E846D0">
            <w:pPr>
              <w:spacing w:line="276" w:lineRule="auto"/>
              <w:rPr>
                <w:rFonts w:ascii="Arial" w:hAnsi="Arial" w:cs="Arial"/>
                <w:sz w:val="18"/>
                <w:szCs w:val="18"/>
              </w:rPr>
            </w:pPr>
          </w:p>
        </w:tc>
        <w:tc>
          <w:tcPr>
            <w:tcW w:w="2410" w:type="dxa"/>
            <w:gridSpan w:val="2"/>
          </w:tcPr>
          <w:p w14:paraId="59FD2CA0" w14:textId="77777777" w:rsidR="00E846D0" w:rsidRPr="003F2BA7" w:rsidRDefault="00E846D0" w:rsidP="00E846D0">
            <w:pPr>
              <w:spacing w:line="276" w:lineRule="auto"/>
              <w:rPr>
                <w:rFonts w:ascii="Arial" w:hAnsi="Arial" w:cs="Arial"/>
                <w:sz w:val="18"/>
                <w:szCs w:val="18"/>
              </w:rPr>
            </w:pPr>
          </w:p>
        </w:tc>
        <w:tc>
          <w:tcPr>
            <w:tcW w:w="1134" w:type="dxa"/>
          </w:tcPr>
          <w:p w14:paraId="60A5E65E" w14:textId="77777777" w:rsidR="00E846D0" w:rsidRPr="003F2BA7" w:rsidRDefault="00E846D0" w:rsidP="00E846D0">
            <w:pPr>
              <w:spacing w:line="276" w:lineRule="auto"/>
              <w:rPr>
                <w:rFonts w:ascii="Arial" w:hAnsi="Arial" w:cs="Arial"/>
                <w:sz w:val="18"/>
                <w:szCs w:val="18"/>
              </w:rPr>
            </w:pPr>
          </w:p>
        </w:tc>
      </w:tr>
      <w:tr w:rsidR="00D40B92" w:rsidRPr="003F2BA7" w14:paraId="20B2F27E" w14:textId="77777777" w:rsidTr="00D40B92">
        <w:tc>
          <w:tcPr>
            <w:tcW w:w="851" w:type="dxa"/>
          </w:tcPr>
          <w:p w14:paraId="6B14DE1D" w14:textId="3F12F830"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FS</w:t>
            </w:r>
          </w:p>
        </w:tc>
        <w:tc>
          <w:tcPr>
            <w:tcW w:w="1559" w:type="dxa"/>
          </w:tcPr>
          <w:p w14:paraId="1A99F00E" w14:textId="7777777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N/A</w:t>
            </w:r>
          </w:p>
        </w:tc>
        <w:tc>
          <w:tcPr>
            <w:tcW w:w="992" w:type="dxa"/>
            <w:vMerge/>
          </w:tcPr>
          <w:p w14:paraId="1E9B03C2" w14:textId="77777777" w:rsidR="00E846D0" w:rsidRPr="003F2BA7" w:rsidRDefault="00E846D0" w:rsidP="00E846D0">
            <w:pPr>
              <w:spacing w:line="276" w:lineRule="auto"/>
              <w:rPr>
                <w:rFonts w:ascii="Arial" w:hAnsi="Arial" w:cs="Arial"/>
                <w:sz w:val="18"/>
                <w:szCs w:val="18"/>
              </w:rPr>
            </w:pPr>
          </w:p>
        </w:tc>
        <w:tc>
          <w:tcPr>
            <w:tcW w:w="1134" w:type="dxa"/>
          </w:tcPr>
          <w:p w14:paraId="3BEBE592" w14:textId="77777777" w:rsidR="00E846D0" w:rsidRPr="003F2BA7" w:rsidRDefault="00E846D0" w:rsidP="00E846D0">
            <w:pPr>
              <w:spacing w:line="276" w:lineRule="auto"/>
              <w:rPr>
                <w:rFonts w:ascii="Arial" w:hAnsi="Arial" w:cs="Arial"/>
                <w:sz w:val="18"/>
                <w:szCs w:val="18"/>
              </w:rPr>
            </w:pPr>
          </w:p>
        </w:tc>
        <w:tc>
          <w:tcPr>
            <w:tcW w:w="709" w:type="dxa"/>
          </w:tcPr>
          <w:p w14:paraId="63D2DF70" w14:textId="77777777" w:rsidR="00E846D0" w:rsidRPr="003F2BA7" w:rsidRDefault="00E846D0" w:rsidP="00E846D0">
            <w:pPr>
              <w:spacing w:line="276" w:lineRule="auto"/>
              <w:rPr>
                <w:rFonts w:ascii="Arial" w:hAnsi="Arial" w:cs="Arial"/>
                <w:sz w:val="18"/>
                <w:szCs w:val="18"/>
              </w:rPr>
            </w:pPr>
          </w:p>
        </w:tc>
        <w:tc>
          <w:tcPr>
            <w:tcW w:w="709" w:type="dxa"/>
          </w:tcPr>
          <w:p w14:paraId="2BD2BDE1" w14:textId="77777777" w:rsidR="00E846D0" w:rsidRPr="003F2BA7" w:rsidRDefault="00E846D0" w:rsidP="00E846D0">
            <w:pPr>
              <w:spacing w:line="276" w:lineRule="auto"/>
              <w:rPr>
                <w:rFonts w:ascii="Arial" w:hAnsi="Arial" w:cs="Arial"/>
                <w:sz w:val="18"/>
                <w:szCs w:val="18"/>
              </w:rPr>
            </w:pPr>
          </w:p>
        </w:tc>
        <w:tc>
          <w:tcPr>
            <w:tcW w:w="709" w:type="dxa"/>
          </w:tcPr>
          <w:p w14:paraId="4ECB33AF" w14:textId="77777777" w:rsidR="00E846D0" w:rsidRPr="003F2BA7" w:rsidRDefault="00E846D0" w:rsidP="00E846D0">
            <w:pPr>
              <w:spacing w:line="276" w:lineRule="auto"/>
              <w:rPr>
                <w:rFonts w:ascii="Arial" w:hAnsi="Arial" w:cs="Arial"/>
                <w:sz w:val="18"/>
                <w:szCs w:val="18"/>
              </w:rPr>
            </w:pPr>
          </w:p>
        </w:tc>
        <w:tc>
          <w:tcPr>
            <w:tcW w:w="708" w:type="dxa"/>
          </w:tcPr>
          <w:p w14:paraId="648A9D55" w14:textId="77777777" w:rsidR="00E846D0" w:rsidRPr="003F2BA7" w:rsidRDefault="00E846D0" w:rsidP="00E846D0">
            <w:pPr>
              <w:spacing w:line="276" w:lineRule="auto"/>
              <w:rPr>
                <w:rFonts w:ascii="Arial" w:hAnsi="Arial" w:cs="Arial"/>
                <w:sz w:val="18"/>
                <w:szCs w:val="18"/>
              </w:rPr>
            </w:pPr>
          </w:p>
        </w:tc>
        <w:tc>
          <w:tcPr>
            <w:tcW w:w="709" w:type="dxa"/>
          </w:tcPr>
          <w:p w14:paraId="34C2C123" w14:textId="77777777" w:rsidR="00E846D0" w:rsidRPr="003F2BA7" w:rsidRDefault="00E846D0" w:rsidP="00E846D0">
            <w:pPr>
              <w:spacing w:line="276" w:lineRule="auto"/>
              <w:rPr>
                <w:rFonts w:ascii="Arial" w:hAnsi="Arial" w:cs="Arial"/>
                <w:sz w:val="18"/>
                <w:szCs w:val="18"/>
              </w:rPr>
            </w:pPr>
          </w:p>
        </w:tc>
        <w:tc>
          <w:tcPr>
            <w:tcW w:w="2268" w:type="dxa"/>
            <w:gridSpan w:val="2"/>
          </w:tcPr>
          <w:p w14:paraId="2E782DD6" w14:textId="77777777" w:rsidR="00E846D0" w:rsidRPr="003F2BA7" w:rsidRDefault="00E846D0" w:rsidP="00E846D0">
            <w:pPr>
              <w:spacing w:line="276" w:lineRule="auto"/>
              <w:rPr>
                <w:rFonts w:ascii="Arial" w:hAnsi="Arial" w:cs="Arial"/>
                <w:sz w:val="18"/>
                <w:szCs w:val="18"/>
              </w:rPr>
            </w:pPr>
          </w:p>
        </w:tc>
        <w:tc>
          <w:tcPr>
            <w:tcW w:w="2410" w:type="dxa"/>
            <w:gridSpan w:val="2"/>
          </w:tcPr>
          <w:p w14:paraId="53834794" w14:textId="77777777" w:rsidR="00E846D0" w:rsidRPr="003F2BA7" w:rsidRDefault="00E846D0" w:rsidP="00E846D0">
            <w:pPr>
              <w:spacing w:line="276" w:lineRule="auto"/>
              <w:rPr>
                <w:rFonts w:ascii="Arial" w:hAnsi="Arial" w:cs="Arial"/>
                <w:sz w:val="18"/>
                <w:szCs w:val="18"/>
              </w:rPr>
            </w:pPr>
          </w:p>
        </w:tc>
        <w:tc>
          <w:tcPr>
            <w:tcW w:w="1134" w:type="dxa"/>
          </w:tcPr>
          <w:p w14:paraId="6E5DD4A0" w14:textId="77777777" w:rsidR="00E846D0" w:rsidRPr="003F2BA7" w:rsidRDefault="00E846D0" w:rsidP="00E846D0">
            <w:pPr>
              <w:spacing w:line="276" w:lineRule="auto"/>
              <w:rPr>
                <w:rFonts w:ascii="Arial" w:hAnsi="Arial" w:cs="Arial"/>
                <w:sz w:val="18"/>
                <w:szCs w:val="18"/>
              </w:rPr>
            </w:pPr>
          </w:p>
        </w:tc>
      </w:tr>
      <w:tr w:rsidR="00D40B92" w:rsidRPr="003F2BA7" w14:paraId="0FBB65A2" w14:textId="77777777" w:rsidTr="00D40B92">
        <w:tc>
          <w:tcPr>
            <w:tcW w:w="851" w:type="dxa"/>
          </w:tcPr>
          <w:p w14:paraId="0C0D82B3" w14:textId="5E287772"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ENR</w:t>
            </w:r>
            <w:r w:rsidR="003950E9" w:rsidRPr="003F2BA7">
              <w:rPr>
                <w:rFonts w:ascii="Arial" w:hAnsi="Arial" w:cs="Arial"/>
                <w:sz w:val="18"/>
                <w:szCs w:val="18"/>
              </w:rPr>
              <w:t>A</w:t>
            </w:r>
            <w:r w:rsidRPr="003F2BA7">
              <w:rPr>
                <w:rFonts w:ascii="Arial" w:hAnsi="Arial" w:cs="Arial"/>
                <w:sz w:val="18"/>
                <w:szCs w:val="18"/>
              </w:rPr>
              <w:t>F</w:t>
            </w:r>
          </w:p>
        </w:tc>
        <w:tc>
          <w:tcPr>
            <w:tcW w:w="1559" w:type="dxa"/>
          </w:tcPr>
          <w:p w14:paraId="7D5BC5F8" w14:textId="77777777" w:rsidR="00E846D0" w:rsidRPr="003F2BA7" w:rsidRDefault="00E846D0" w:rsidP="00E846D0">
            <w:pPr>
              <w:spacing w:line="276" w:lineRule="auto"/>
              <w:rPr>
                <w:rFonts w:ascii="Arial" w:hAnsi="Arial" w:cs="Arial"/>
                <w:sz w:val="18"/>
                <w:szCs w:val="18"/>
              </w:rPr>
            </w:pPr>
            <w:r w:rsidRPr="003F2BA7">
              <w:rPr>
                <w:rFonts w:ascii="Arial" w:hAnsi="Arial" w:cs="Arial"/>
                <w:sz w:val="18"/>
                <w:szCs w:val="18"/>
              </w:rPr>
              <w:t>N/A</w:t>
            </w:r>
          </w:p>
        </w:tc>
        <w:tc>
          <w:tcPr>
            <w:tcW w:w="992" w:type="dxa"/>
            <w:vMerge/>
          </w:tcPr>
          <w:p w14:paraId="44C6BD18" w14:textId="77777777" w:rsidR="00E846D0" w:rsidRPr="003F2BA7" w:rsidRDefault="00E846D0" w:rsidP="00E846D0">
            <w:pPr>
              <w:spacing w:line="276" w:lineRule="auto"/>
              <w:rPr>
                <w:rFonts w:ascii="Arial" w:hAnsi="Arial" w:cs="Arial"/>
                <w:sz w:val="18"/>
                <w:szCs w:val="18"/>
              </w:rPr>
            </w:pPr>
          </w:p>
        </w:tc>
        <w:tc>
          <w:tcPr>
            <w:tcW w:w="1134" w:type="dxa"/>
          </w:tcPr>
          <w:p w14:paraId="17512141" w14:textId="77777777" w:rsidR="00E846D0" w:rsidRPr="003F2BA7" w:rsidRDefault="00E846D0" w:rsidP="00E846D0">
            <w:pPr>
              <w:spacing w:line="276" w:lineRule="auto"/>
              <w:rPr>
                <w:rFonts w:ascii="Arial" w:hAnsi="Arial" w:cs="Arial"/>
                <w:sz w:val="18"/>
                <w:szCs w:val="18"/>
              </w:rPr>
            </w:pPr>
          </w:p>
        </w:tc>
        <w:tc>
          <w:tcPr>
            <w:tcW w:w="709" w:type="dxa"/>
          </w:tcPr>
          <w:p w14:paraId="1E7584CB" w14:textId="77777777" w:rsidR="00E846D0" w:rsidRPr="003F2BA7" w:rsidRDefault="00E846D0" w:rsidP="00E846D0">
            <w:pPr>
              <w:spacing w:line="276" w:lineRule="auto"/>
              <w:rPr>
                <w:rFonts w:ascii="Arial" w:hAnsi="Arial" w:cs="Arial"/>
                <w:sz w:val="18"/>
                <w:szCs w:val="18"/>
              </w:rPr>
            </w:pPr>
          </w:p>
        </w:tc>
        <w:tc>
          <w:tcPr>
            <w:tcW w:w="709" w:type="dxa"/>
          </w:tcPr>
          <w:p w14:paraId="1D7432D8" w14:textId="77777777" w:rsidR="00E846D0" w:rsidRPr="003F2BA7" w:rsidRDefault="00E846D0" w:rsidP="00E846D0">
            <w:pPr>
              <w:spacing w:line="276" w:lineRule="auto"/>
              <w:rPr>
                <w:rFonts w:ascii="Arial" w:hAnsi="Arial" w:cs="Arial"/>
                <w:sz w:val="18"/>
                <w:szCs w:val="18"/>
              </w:rPr>
            </w:pPr>
          </w:p>
        </w:tc>
        <w:tc>
          <w:tcPr>
            <w:tcW w:w="709" w:type="dxa"/>
          </w:tcPr>
          <w:p w14:paraId="0DCF4CCF" w14:textId="77777777" w:rsidR="00E846D0" w:rsidRPr="003F2BA7" w:rsidRDefault="00E846D0" w:rsidP="00E846D0">
            <w:pPr>
              <w:spacing w:line="276" w:lineRule="auto"/>
              <w:rPr>
                <w:rFonts w:ascii="Arial" w:hAnsi="Arial" w:cs="Arial"/>
                <w:sz w:val="18"/>
                <w:szCs w:val="18"/>
              </w:rPr>
            </w:pPr>
          </w:p>
        </w:tc>
        <w:tc>
          <w:tcPr>
            <w:tcW w:w="708" w:type="dxa"/>
          </w:tcPr>
          <w:p w14:paraId="64C2477C" w14:textId="77777777" w:rsidR="00E846D0" w:rsidRPr="003F2BA7" w:rsidRDefault="00E846D0" w:rsidP="00E846D0">
            <w:pPr>
              <w:spacing w:line="276" w:lineRule="auto"/>
              <w:rPr>
                <w:rFonts w:ascii="Arial" w:hAnsi="Arial" w:cs="Arial"/>
                <w:sz w:val="18"/>
                <w:szCs w:val="18"/>
              </w:rPr>
            </w:pPr>
          </w:p>
        </w:tc>
        <w:tc>
          <w:tcPr>
            <w:tcW w:w="709" w:type="dxa"/>
          </w:tcPr>
          <w:p w14:paraId="0C3D5949" w14:textId="77777777" w:rsidR="00E846D0" w:rsidRPr="003F2BA7" w:rsidRDefault="00E846D0" w:rsidP="00E846D0">
            <w:pPr>
              <w:spacing w:line="276" w:lineRule="auto"/>
              <w:rPr>
                <w:rFonts w:ascii="Arial" w:hAnsi="Arial" w:cs="Arial"/>
                <w:sz w:val="18"/>
                <w:szCs w:val="18"/>
              </w:rPr>
            </w:pPr>
          </w:p>
        </w:tc>
        <w:tc>
          <w:tcPr>
            <w:tcW w:w="2268" w:type="dxa"/>
            <w:gridSpan w:val="2"/>
          </w:tcPr>
          <w:p w14:paraId="2896F4F3" w14:textId="77777777" w:rsidR="00E846D0" w:rsidRPr="003F2BA7" w:rsidRDefault="00E846D0" w:rsidP="00E846D0">
            <w:pPr>
              <w:spacing w:line="276" w:lineRule="auto"/>
              <w:rPr>
                <w:rFonts w:ascii="Arial" w:hAnsi="Arial" w:cs="Arial"/>
                <w:sz w:val="18"/>
                <w:szCs w:val="18"/>
              </w:rPr>
            </w:pPr>
          </w:p>
        </w:tc>
        <w:tc>
          <w:tcPr>
            <w:tcW w:w="2410" w:type="dxa"/>
            <w:gridSpan w:val="2"/>
          </w:tcPr>
          <w:p w14:paraId="423FE74B" w14:textId="77777777" w:rsidR="00E846D0" w:rsidRPr="003F2BA7" w:rsidRDefault="00E846D0" w:rsidP="00E846D0">
            <w:pPr>
              <w:spacing w:line="276" w:lineRule="auto"/>
              <w:rPr>
                <w:rFonts w:ascii="Arial" w:hAnsi="Arial" w:cs="Arial"/>
                <w:sz w:val="18"/>
                <w:szCs w:val="18"/>
              </w:rPr>
            </w:pPr>
          </w:p>
        </w:tc>
        <w:tc>
          <w:tcPr>
            <w:tcW w:w="1134" w:type="dxa"/>
          </w:tcPr>
          <w:p w14:paraId="2898F9FF" w14:textId="77777777" w:rsidR="00E846D0" w:rsidRPr="003F2BA7" w:rsidRDefault="00E846D0" w:rsidP="00E846D0">
            <w:pPr>
              <w:spacing w:line="276" w:lineRule="auto"/>
              <w:rPr>
                <w:rFonts w:ascii="Arial" w:hAnsi="Arial" w:cs="Arial"/>
                <w:sz w:val="18"/>
                <w:szCs w:val="18"/>
              </w:rPr>
            </w:pPr>
          </w:p>
        </w:tc>
      </w:tr>
    </w:tbl>
    <w:p w14:paraId="2336C1F5" w14:textId="36CED903" w:rsidR="0072449E" w:rsidRPr="003F2BA7" w:rsidRDefault="0072449E" w:rsidP="0072449E">
      <w:pPr>
        <w:spacing w:line="276" w:lineRule="auto"/>
        <w:rPr>
          <w:rFonts w:ascii="Arial" w:hAnsi="Arial" w:cs="Arial"/>
          <w:noProof/>
          <w:sz w:val="18"/>
          <w:szCs w:val="18"/>
        </w:rPr>
      </w:pPr>
    </w:p>
    <w:p w14:paraId="5B059684" w14:textId="006C3347" w:rsidR="0072449E" w:rsidRPr="003F2BA7" w:rsidRDefault="0072449E" w:rsidP="009E0F0C">
      <w:pPr>
        <w:rPr>
          <w:rFonts w:ascii="Arial" w:hAnsi="Arial" w:cs="Arial"/>
          <w:b/>
          <w:color w:val="833C0B" w:themeColor="accent2" w:themeShade="80"/>
          <w:sz w:val="18"/>
          <w:szCs w:val="18"/>
        </w:rPr>
      </w:pPr>
    </w:p>
    <w:p w14:paraId="4B0BD5F8" w14:textId="69E4210B" w:rsidR="00104AA8" w:rsidRPr="003F2BA7" w:rsidRDefault="00104AA8" w:rsidP="00D2607A">
      <w:pPr>
        <w:spacing w:after="120"/>
        <w:rPr>
          <w:rFonts w:ascii="Arial" w:hAnsi="Arial" w:cs="Arial"/>
          <w:b/>
        </w:rPr>
      </w:pPr>
      <w:r w:rsidRPr="003F2BA7">
        <w:rPr>
          <w:rFonts w:ascii="Arial" w:hAnsi="Arial" w:cs="Arial"/>
          <w:b/>
        </w:rPr>
        <w:t>Tabulka 17</w:t>
      </w:r>
      <w:r w:rsidR="0072449E" w:rsidRPr="003F2BA7">
        <w:rPr>
          <w:rFonts w:ascii="Arial" w:hAnsi="Arial" w:cs="Arial"/>
          <w:b/>
        </w:rPr>
        <w:t>B</w:t>
      </w:r>
      <w:r w:rsidRPr="003F2BA7">
        <w:rPr>
          <w:rFonts w:ascii="Arial" w:hAnsi="Arial" w:cs="Arial"/>
          <w:b/>
        </w:rPr>
        <w:t>: Převody mezi fondy se sdíleným řízením</w:t>
      </w:r>
      <w:r w:rsidR="0072449E" w:rsidRPr="003F2BA7">
        <w:rPr>
          <w:rFonts w:ascii="Arial" w:hAnsi="Arial" w:cs="Arial"/>
          <w:b/>
        </w:rPr>
        <w:t xml:space="preserve"> (shrnutí)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28" w:type="dxa"/>
          <w:right w:w="28" w:type="dxa"/>
        </w:tblCellMar>
        <w:tblLook w:val="04A0" w:firstRow="1" w:lastRow="0" w:firstColumn="1" w:lastColumn="0" w:noHBand="0" w:noVBand="1"/>
      </w:tblPr>
      <w:tblGrid>
        <w:gridCol w:w="667"/>
        <w:gridCol w:w="1287"/>
        <w:gridCol w:w="1197"/>
        <w:gridCol w:w="1017"/>
        <w:gridCol w:w="1197"/>
        <w:gridCol w:w="1017"/>
        <w:gridCol w:w="1197"/>
        <w:gridCol w:w="1017"/>
        <w:gridCol w:w="1197"/>
        <w:gridCol w:w="1017"/>
        <w:gridCol w:w="287"/>
        <w:gridCol w:w="667"/>
        <w:gridCol w:w="486"/>
        <w:gridCol w:w="337"/>
        <w:gridCol w:w="497"/>
        <w:gridCol w:w="667"/>
      </w:tblGrid>
      <w:tr w:rsidR="00EC011F" w:rsidRPr="003F2BA7" w14:paraId="43276ABA" w14:textId="77777777" w:rsidTr="00104AA8">
        <w:tc>
          <w:tcPr>
            <w:tcW w:w="0" w:type="auto"/>
            <w:gridSpan w:val="2"/>
            <w:vMerge w:val="restart"/>
            <w:tcBorders>
              <w:tl2br w:val="single" w:sz="4" w:space="0" w:color="auto"/>
            </w:tcBorders>
            <w:shd w:val="clear" w:color="auto" w:fill="FFFFFF"/>
          </w:tcPr>
          <w:p w14:paraId="201C78DE" w14:textId="77777777" w:rsidR="00104AA8" w:rsidRPr="003F2BA7" w:rsidRDefault="00104AA8" w:rsidP="00104AA8">
            <w:pPr>
              <w:rPr>
                <w:rFonts w:ascii="Arial" w:hAnsi="Arial" w:cs="Arial"/>
                <w:sz w:val="18"/>
                <w:szCs w:val="18"/>
              </w:rPr>
            </w:pPr>
          </w:p>
        </w:tc>
        <w:tc>
          <w:tcPr>
            <w:tcW w:w="0" w:type="auto"/>
            <w:gridSpan w:val="4"/>
            <w:shd w:val="clear" w:color="auto" w:fill="FFFFFF"/>
          </w:tcPr>
          <w:p w14:paraId="7F559418" w14:textId="77777777" w:rsidR="00104AA8" w:rsidRPr="003F2BA7" w:rsidRDefault="00104AA8" w:rsidP="00104AA8">
            <w:pPr>
              <w:rPr>
                <w:rFonts w:ascii="Arial" w:hAnsi="Arial" w:cs="Arial"/>
                <w:sz w:val="18"/>
                <w:szCs w:val="18"/>
              </w:rPr>
            </w:pPr>
            <w:r w:rsidRPr="003F2BA7">
              <w:rPr>
                <w:rFonts w:ascii="Arial" w:hAnsi="Arial" w:cs="Arial"/>
                <w:sz w:val="18"/>
                <w:szCs w:val="18"/>
              </w:rPr>
              <w:t>EFRR</w:t>
            </w:r>
          </w:p>
        </w:tc>
        <w:tc>
          <w:tcPr>
            <w:tcW w:w="0" w:type="auto"/>
            <w:gridSpan w:val="4"/>
            <w:shd w:val="clear" w:color="auto" w:fill="FFFFFF"/>
          </w:tcPr>
          <w:p w14:paraId="111F4672" w14:textId="77777777" w:rsidR="00104AA8" w:rsidRPr="003F2BA7" w:rsidRDefault="00104AA8" w:rsidP="00104AA8">
            <w:pPr>
              <w:rPr>
                <w:rFonts w:ascii="Arial" w:hAnsi="Arial" w:cs="Arial"/>
                <w:sz w:val="18"/>
                <w:szCs w:val="18"/>
              </w:rPr>
            </w:pPr>
            <w:r w:rsidRPr="003F2BA7">
              <w:rPr>
                <w:rFonts w:ascii="Arial" w:hAnsi="Arial" w:cs="Arial"/>
                <w:sz w:val="18"/>
                <w:szCs w:val="18"/>
              </w:rPr>
              <w:t>ESF+</w:t>
            </w:r>
          </w:p>
        </w:tc>
        <w:tc>
          <w:tcPr>
            <w:tcW w:w="0" w:type="auto"/>
            <w:vMerge w:val="restart"/>
            <w:shd w:val="clear" w:color="auto" w:fill="FFFFFF"/>
          </w:tcPr>
          <w:p w14:paraId="77DE4247" w14:textId="77777777" w:rsidR="00104AA8" w:rsidRPr="003F2BA7" w:rsidRDefault="00104AA8" w:rsidP="00104AA8">
            <w:pPr>
              <w:rPr>
                <w:rFonts w:ascii="Arial" w:hAnsi="Arial" w:cs="Arial"/>
                <w:sz w:val="18"/>
                <w:szCs w:val="18"/>
              </w:rPr>
            </w:pPr>
            <w:r w:rsidRPr="003F2BA7">
              <w:rPr>
                <w:rFonts w:ascii="Arial" w:hAnsi="Arial" w:cs="Arial"/>
                <w:sz w:val="18"/>
                <w:szCs w:val="18"/>
              </w:rPr>
              <w:t>FS</w:t>
            </w:r>
          </w:p>
        </w:tc>
        <w:tc>
          <w:tcPr>
            <w:tcW w:w="0" w:type="auto"/>
            <w:vMerge w:val="restart"/>
            <w:shd w:val="clear" w:color="auto" w:fill="FFFFFF"/>
          </w:tcPr>
          <w:p w14:paraId="24A186D8" w14:textId="7F809538" w:rsidR="00104AA8" w:rsidRPr="003F2BA7" w:rsidRDefault="00104AA8" w:rsidP="00104AA8">
            <w:pPr>
              <w:rPr>
                <w:rFonts w:ascii="Arial" w:hAnsi="Arial" w:cs="Arial"/>
                <w:sz w:val="18"/>
                <w:szCs w:val="18"/>
              </w:rPr>
            </w:pPr>
            <w:r w:rsidRPr="003F2BA7">
              <w:rPr>
                <w:rFonts w:ascii="Arial" w:hAnsi="Arial" w:cs="Arial"/>
                <w:sz w:val="18"/>
                <w:szCs w:val="18"/>
              </w:rPr>
              <w:t>ENR</w:t>
            </w:r>
            <w:r w:rsidR="003950E9" w:rsidRPr="003F2BA7">
              <w:rPr>
                <w:rFonts w:ascii="Arial" w:hAnsi="Arial" w:cs="Arial"/>
                <w:sz w:val="18"/>
                <w:szCs w:val="18"/>
              </w:rPr>
              <w:t>A</w:t>
            </w:r>
            <w:r w:rsidRPr="003F2BA7">
              <w:rPr>
                <w:rFonts w:ascii="Arial" w:hAnsi="Arial" w:cs="Arial"/>
                <w:sz w:val="18"/>
                <w:szCs w:val="18"/>
              </w:rPr>
              <w:t>F</w:t>
            </w:r>
          </w:p>
        </w:tc>
        <w:tc>
          <w:tcPr>
            <w:tcW w:w="0" w:type="auto"/>
            <w:vMerge w:val="restart"/>
            <w:shd w:val="clear" w:color="auto" w:fill="FFFFFF"/>
          </w:tcPr>
          <w:p w14:paraId="63BED96B" w14:textId="77777777" w:rsidR="00104AA8" w:rsidRPr="003F2BA7" w:rsidRDefault="00104AA8" w:rsidP="00104AA8">
            <w:pPr>
              <w:rPr>
                <w:rFonts w:ascii="Arial" w:hAnsi="Arial" w:cs="Arial"/>
                <w:sz w:val="18"/>
                <w:szCs w:val="18"/>
              </w:rPr>
            </w:pPr>
            <w:r w:rsidRPr="003F2BA7">
              <w:rPr>
                <w:rFonts w:ascii="Arial" w:hAnsi="Arial" w:cs="Arial"/>
                <w:sz w:val="18"/>
                <w:szCs w:val="18"/>
              </w:rPr>
              <w:t>AMIF</w:t>
            </w:r>
          </w:p>
        </w:tc>
        <w:tc>
          <w:tcPr>
            <w:tcW w:w="0" w:type="auto"/>
            <w:vMerge w:val="restart"/>
            <w:shd w:val="clear" w:color="auto" w:fill="FFFFFF"/>
          </w:tcPr>
          <w:p w14:paraId="2BA7CC9E" w14:textId="77777777" w:rsidR="00104AA8" w:rsidRPr="003F2BA7" w:rsidRDefault="00104AA8" w:rsidP="00104AA8">
            <w:pPr>
              <w:rPr>
                <w:rFonts w:ascii="Arial" w:hAnsi="Arial" w:cs="Arial"/>
                <w:sz w:val="18"/>
                <w:szCs w:val="18"/>
              </w:rPr>
            </w:pPr>
            <w:r w:rsidRPr="003F2BA7">
              <w:rPr>
                <w:rFonts w:ascii="Arial" w:hAnsi="Arial" w:cs="Arial"/>
                <w:sz w:val="18"/>
                <w:szCs w:val="18"/>
              </w:rPr>
              <w:t>ISF</w:t>
            </w:r>
          </w:p>
        </w:tc>
        <w:tc>
          <w:tcPr>
            <w:tcW w:w="0" w:type="auto"/>
            <w:vMerge w:val="restart"/>
            <w:shd w:val="clear" w:color="auto" w:fill="FFFFFF"/>
          </w:tcPr>
          <w:p w14:paraId="5F618EB5" w14:textId="77777777" w:rsidR="00104AA8" w:rsidRPr="003F2BA7" w:rsidRDefault="00104AA8" w:rsidP="00104AA8">
            <w:pPr>
              <w:rPr>
                <w:rFonts w:ascii="Arial" w:hAnsi="Arial" w:cs="Arial"/>
                <w:sz w:val="18"/>
                <w:szCs w:val="18"/>
              </w:rPr>
            </w:pPr>
            <w:r w:rsidRPr="003F2BA7">
              <w:rPr>
                <w:rFonts w:ascii="Arial" w:hAnsi="Arial" w:cs="Arial"/>
                <w:sz w:val="18"/>
                <w:szCs w:val="18"/>
              </w:rPr>
              <w:t>BMVI</w:t>
            </w:r>
          </w:p>
        </w:tc>
        <w:tc>
          <w:tcPr>
            <w:tcW w:w="0" w:type="auto"/>
            <w:vMerge w:val="restart"/>
            <w:shd w:val="clear" w:color="auto" w:fill="FFFFFF"/>
          </w:tcPr>
          <w:p w14:paraId="3CAC9045" w14:textId="77777777" w:rsidR="00104AA8" w:rsidRPr="003F2BA7" w:rsidRDefault="00104AA8" w:rsidP="00104AA8">
            <w:pPr>
              <w:rPr>
                <w:rFonts w:ascii="Arial" w:hAnsi="Arial" w:cs="Arial"/>
                <w:sz w:val="18"/>
                <w:szCs w:val="18"/>
              </w:rPr>
            </w:pPr>
            <w:r w:rsidRPr="003F2BA7">
              <w:rPr>
                <w:rFonts w:ascii="Arial" w:hAnsi="Arial" w:cs="Arial"/>
                <w:sz w:val="18"/>
                <w:szCs w:val="18"/>
              </w:rPr>
              <w:t xml:space="preserve">Celkem </w:t>
            </w:r>
          </w:p>
        </w:tc>
      </w:tr>
      <w:tr w:rsidR="00EC011F" w:rsidRPr="003F2BA7" w14:paraId="61AB8C36" w14:textId="77777777" w:rsidTr="00104AA8">
        <w:trPr>
          <w:trHeight w:val="673"/>
        </w:trPr>
        <w:tc>
          <w:tcPr>
            <w:tcW w:w="0" w:type="auto"/>
            <w:gridSpan w:val="2"/>
            <w:vMerge/>
            <w:tcBorders>
              <w:tl2br w:val="single" w:sz="4" w:space="0" w:color="auto"/>
            </w:tcBorders>
            <w:shd w:val="clear" w:color="auto" w:fill="FFFFFF"/>
          </w:tcPr>
          <w:p w14:paraId="5A363C3B" w14:textId="77777777" w:rsidR="00104AA8" w:rsidRPr="003F2BA7" w:rsidRDefault="00104AA8" w:rsidP="00104AA8">
            <w:pPr>
              <w:rPr>
                <w:rFonts w:ascii="Arial" w:hAnsi="Arial" w:cs="Arial"/>
                <w:sz w:val="18"/>
                <w:szCs w:val="18"/>
              </w:rPr>
            </w:pPr>
          </w:p>
        </w:tc>
        <w:tc>
          <w:tcPr>
            <w:tcW w:w="0" w:type="auto"/>
            <w:tcBorders>
              <w:bottom w:val="single" w:sz="4" w:space="0" w:color="auto"/>
            </w:tcBorders>
            <w:shd w:val="clear" w:color="auto" w:fill="FFFFFF"/>
          </w:tcPr>
          <w:p w14:paraId="6DB19B64"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0" w:type="auto"/>
            <w:tcBorders>
              <w:bottom w:val="single" w:sz="4" w:space="0" w:color="auto"/>
            </w:tcBorders>
            <w:shd w:val="clear" w:color="auto" w:fill="FFFFFF"/>
          </w:tcPr>
          <w:p w14:paraId="51A3441D"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0" w:type="auto"/>
            <w:tcBorders>
              <w:bottom w:val="single" w:sz="4" w:space="0" w:color="auto"/>
            </w:tcBorders>
            <w:shd w:val="clear" w:color="auto" w:fill="FFFFFF"/>
          </w:tcPr>
          <w:p w14:paraId="7F78DEE1"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0" w:type="auto"/>
            <w:tcBorders>
              <w:bottom w:val="single" w:sz="4" w:space="0" w:color="auto"/>
            </w:tcBorders>
            <w:shd w:val="clear" w:color="auto" w:fill="FFFFFF"/>
          </w:tcPr>
          <w:p w14:paraId="5B0B4F7A"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0" w:type="auto"/>
            <w:shd w:val="clear" w:color="auto" w:fill="FFFFFF"/>
          </w:tcPr>
          <w:p w14:paraId="5BF4F155"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0" w:type="auto"/>
            <w:shd w:val="clear" w:color="auto" w:fill="FFFFFF"/>
          </w:tcPr>
          <w:p w14:paraId="5EDB26F0"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0" w:type="auto"/>
            <w:shd w:val="clear" w:color="auto" w:fill="FFFFFF"/>
          </w:tcPr>
          <w:p w14:paraId="1871B5F5"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0" w:type="auto"/>
            <w:shd w:val="clear" w:color="auto" w:fill="FFFFFF"/>
          </w:tcPr>
          <w:p w14:paraId="5D5E39A4"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0" w:type="auto"/>
            <w:vMerge/>
            <w:shd w:val="clear" w:color="auto" w:fill="FFFFFF"/>
          </w:tcPr>
          <w:p w14:paraId="02D626EB" w14:textId="77777777" w:rsidR="00104AA8" w:rsidRPr="003F2BA7" w:rsidRDefault="00104AA8" w:rsidP="00104AA8">
            <w:pPr>
              <w:rPr>
                <w:rFonts w:ascii="Arial" w:hAnsi="Arial" w:cs="Arial"/>
                <w:sz w:val="18"/>
                <w:szCs w:val="18"/>
              </w:rPr>
            </w:pPr>
          </w:p>
        </w:tc>
        <w:tc>
          <w:tcPr>
            <w:tcW w:w="0" w:type="auto"/>
            <w:vMerge/>
            <w:shd w:val="clear" w:color="auto" w:fill="FFFFFF"/>
          </w:tcPr>
          <w:p w14:paraId="6C9FACC8" w14:textId="77777777" w:rsidR="00104AA8" w:rsidRPr="003F2BA7" w:rsidRDefault="00104AA8" w:rsidP="00104AA8">
            <w:pPr>
              <w:rPr>
                <w:rFonts w:ascii="Arial" w:hAnsi="Arial" w:cs="Arial"/>
                <w:sz w:val="18"/>
                <w:szCs w:val="18"/>
              </w:rPr>
            </w:pPr>
          </w:p>
        </w:tc>
        <w:tc>
          <w:tcPr>
            <w:tcW w:w="0" w:type="auto"/>
            <w:vMerge/>
            <w:shd w:val="clear" w:color="auto" w:fill="FFFFFF"/>
          </w:tcPr>
          <w:p w14:paraId="44B46354" w14:textId="77777777" w:rsidR="00104AA8" w:rsidRPr="003F2BA7" w:rsidRDefault="00104AA8" w:rsidP="00104AA8">
            <w:pPr>
              <w:rPr>
                <w:rFonts w:ascii="Arial" w:hAnsi="Arial" w:cs="Arial"/>
                <w:sz w:val="18"/>
                <w:szCs w:val="18"/>
              </w:rPr>
            </w:pPr>
          </w:p>
        </w:tc>
        <w:tc>
          <w:tcPr>
            <w:tcW w:w="0" w:type="auto"/>
            <w:vMerge/>
            <w:shd w:val="clear" w:color="auto" w:fill="FFFFFF"/>
          </w:tcPr>
          <w:p w14:paraId="575362DC" w14:textId="77777777" w:rsidR="00104AA8" w:rsidRPr="003F2BA7" w:rsidRDefault="00104AA8" w:rsidP="00104AA8">
            <w:pPr>
              <w:rPr>
                <w:rFonts w:ascii="Arial" w:hAnsi="Arial" w:cs="Arial"/>
                <w:sz w:val="18"/>
                <w:szCs w:val="18"/>
              </w:rPr>
            </w:pPr>
          </w:p>
        </w:tc>
        <w:tc>
          <w:tcPr>
            <w:tcW w:w="0" w:type="auto"/>
            <w:vMerge/>
            <w:shd w:val="clear" w:color="auto" w:fill="FFFFFF"/>
          </w:tcPr>
          <w:p w14:paraId="3504677E" w14:textId="77777777" w:rsidR="00104AA8" w:rsidRPr="003F2BA7" w:rsidRDefault="00104AA8" w:rsidP="00104AA8">
            <w:pPr>
              <w:rPr>
                <w:rFonts w:ascii="Arial" w:hAnsi="Arial" w:cs="Arial"/>
                <w:sz w:val="18"/>
                <w:szCs w:val="18"/>
              </w:rPr>
            </w:pPr>
          </w:p>
        </w:tc>
        <w:tc>
          <w:tcPr>
            <w:tcW w:w="0" w:type="auto"/>
            <w:vMerge/>
            <w:shd w:val="clear" w:color="auto" w:fill="FFFFFF"/>
          </w:tcPr>
          <w:p w14:paraId="050310E3" w14:textId="77777777" w:rsidR="00104AA8" w:rsidRPr="003F2BA7" w:rsidRDefault="00104AA8" w:rsidP="00104AA8">
            <w:pPr>
              <w:rPr>
                <w:rFonts w:ascii="Arial" w:hAnsi="Arial" w:cs="Arial"/>
                <w:sz w:val="18"/>
                <w:szCs w:val="18"/>
              </w:rPr>
            </w:pPr>
          </w:p>
        </w:tc>
      </w:tr>
      <w:tr w:rsidR="00EC011F" w:rsidRPr="003F2BA7" w14:paraId="5290C7B0" w14:textId="77777777" w:rsidTr="00104AA8">
        <w:trPr>
          <w:trHeight w:val="54"/>
        </w:trPr>
        <w:tc>
          <w:tcPr>
            <w:tcW w:w="0" w:type="auto"/>
            <w:vMerge w:val="restart"/>
            <w:shd w:val="clear" w:color="auto" w:fill="FFFFFF"/>
          </w:tcPr>
          <w:p w14:paraId="0D2ED2DB" w14:textId="77777777" w:rsidR="00104AA8" w:rsidRPr="003F2BA7" w:rsidRDefault="00104AA8" w:rsidP="00104AA8">
            <w:pPr>
              <w:rPr>
                <w:rFonts w:ascii="Arial" w:hAnsi="Arial" w:cs="Arial"/>
                <w:sz w:val="18"/>
                <w:szCs w:val="18"/>
              </w:rPr>
            </w:pPr>
            <w:r w:rsidRPr="003F2BA7">
              <w:rPr>
                <w:rFonts w:ascii="Arial" w:hAnsi="Arial" w:cs="Arial"/>
                <w:sz w:val="18"/>
                <w:szCs w:val="18"/>
              </w:rPr>
              <w:t>EFRR</w:t>
            </w:r>
          </w:p>
        </w:tc>
        <w:tc>
          <w:tcPr>
            <w:tcW w:w="0" w:type="auto"/>
            <w:shd w:val="clear" w:color="auto" w:fill="FFFFFF"/>
          </w:tcPr>
          <w:p w14:paraId="585BC9DD"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0" w:type="auto"/>
            <w:shd w:val="clear" w:color="auto" w:fill="7F7F7F"/>
          </w:tcPr>
          <w:p w14:paraId="545C06DD" w14:textId="77777777" w:rsidR="00104AA8" w:rsidRPr="003F2BA7" w:rsidRDefault="00104AA8" w:rsidP="00104AA8">
            <w:pPr>
              <w:rPr>
                <w:rFonts w:ascii="Arial" w:hAnsi="Arial" w:cs="Arial"/>
                <w:sz w:val="18"/>
                <w:szCs w:val="18"/>
              </w:rPr>
            </w:pPr>
          </w:p>
        </w:tc>
        <w:tc>
          <w:tcPr>
            <w:tcW w:w="0" w:type="auto"/>
            <w:shd w:val="clear" w:color="auto" w:fill="7F7F7F"/>
          </w:tcPr>
          <w:p w14:paraId="6980357B" w14:textId="77777777" w:rsidR="00104AA8" w:rsidRPr="003F2BA7" w:rsidRDefault="00104AA8" w:rsidP="00104AA8">
            <w:pPr>
              <w:rPr>
                <w:rFonts w:ascii="Arial" w:hAnsi="Arial" w:cs="Arial"/>
                <w:sz w:val="18"/>
                <w:szCs w:val="18"/>
              </w:rPr>
            </w:pPr>
          </w:p>
        </w:tc>
        <w:tc>
          <w:tcPr>
            <w:tcW w:w="0" w:type="auto"/>
            <w:shd w:val="clear" w:color="auto" w:fill="7F7F7F"/>
          </w:tcPr>
          <w:p w14:paraId="7690B0C8" w14:textId="77777777" w:rsidR="00104AA8" w:rsidRPr="003F2BA7" w:rsidRDefault="00104AA8" w:rsidP="00104AA8">
            <w:pPr>
              <w:rPr>
                <w:rFonts w:ascii="Arial" w:hAnsi="Arial" w:cs="Arial"/>
                <w:sz w:val="18"/>
                <w:szCs w:val="18"/>
              </w:rPr>
            </w:pPr>
          </w:p>
        </w:tc>
        <w:tc>
          <w:tcPr>
            <w:tcW w:w="0" w:type="auto"/>
            <w:shd w:val="clear" w:color="auto" w:fill="7F7F7F"/>
          </w:tcPr>
          <w:p w14:paraId="27DAE796" w14:textId="77777777" w:rsidR="00104AA8" w:rsidRPr="003F2BA7" w:rsidRDefault="00104AA8" w:rsidP="00104AA8">
            <w:pPr>
              <w:rPr>
                <w:rFonts w:ascii="Arial" w:hAnsi="Arial" w:cs="Arial"/>
                <w:sz w:val="18"/>
                <w:szCs w:val="18"/>
              </w:rPr>
            </w:pPr>
          </w:p>
        </w:tc>
        <w:tc>
          <w:tcPr>
            <w:tcW w:w="0" w:type="auto"/>
            <w:shd w:val="clear" w:color="auto" w:fill="FFFFFF"/>
          </w:tcPr>
          <w:p w14:paraId="13F333F2" w14:textId="77777777" w:rsidR="00104AA8" w:rsidRPr="003F2BA7" w:rsidRDefault="00104AA8" w:rsidP="00104AA8">
            <w:pPr>
              <w:rPr>
                <w:rFonts w:ascii="Arial" w:hAnsi="Arial" w:cs="Arial"/>
                <w:sz w:val="18"/>
                <w:szCs w:val="18"/>
              </w:rPr>
            </w:pPr>
          </w:p>
        </w:tc>
        <w:tc>
          <w:tcPr>
            <w:tcW w:w="0" w:type="auto"/>
            <w:shd w:val="clear" w:color="auto" w:fill="FFFFFF"/>
          </w:tcPr>
          <w:p w14:paraId="741C8535" w14:textId="77777777" w:rsidR="00104AA8" w:rsidRPr="003F2BA7" w:rsidRDefault="00104AA8" w:rsidP="00104AA8">
            <w:pPr>
              <w:rPr>
                <w:rFonts w:ascii="Arial" w:hAnsi="Arial" w:cs="Arial"/>
                <w:sz w:val="18"/>
                <w:szCs w:val="18"/>
              </w:rPr>
            </w:pPr>
          </w:p>
        </w:tc>
        <w:tc>
          <w:tcPr>
            <w:tcW w:w="0" w:type="auto"/>
            <w:shd w:val="clear" w:color="auto" w:fill="FFFFFF"/>
          </w:tcPr>
          <w:p w14:paraId="052F283C" w14:textId="77777777" w:rsidR="00104AA8" w:rsidRPr="003F2BA7" w:rsidRDefault="00104AA8" w:rsidP="00104AA8">
            <w:pPr>
              <w:rPr>
                <w:rFonts w:ascii="Arial" w:hAnsi="Arial" w:cs="Arial"/>
                <w:sz w:val="18"/>
                <w:szCs w:val="18"/>
              </w:rPr>
            </w:pPr>
          </w:p>
        </w:tc>
        <w:tc>
          <w:tcPr>
            <w:tcW w:w="0" w:type="auto"/>
            <w:shd w:val="clear" w:color="auto" w:fill="FFFFFF"/>
          </w:tcPr>
          <w:p w14:paraId="7D274183" w14:textId="77777777" w:rsidR="00104AA8" w:rsidRPr="003F2BA7" w:rsidRDefault="00104AA8" w:rsidP="00104AA8">
            <w:pPr>
              <w:rPr>
                <w:rFonts w:ascii="Arial" w:hAnsi="Arial" w:cs="Arial"/>
                <w:sz w:val="18"/>
                <w:szCs w:val="18"/>
              </w:rPr>
            </w:pPr>
          </w:p>
        </w:tc>
        <w:tc>
          <w:tcPr>
            <w:tcW w:w="0" w:type="auto"/>
            <w:shd w:val="clear" w:color="auto" w:fill="FFFFFF"/>
          </w:tcPr>
          <w:p w14:paraId="660935E0" w14:textId="77777777" w:rsidR="00104AA8" w:rsidRPr="003F2BA7" w:rsidRDefault="00104AA8" w:rsidP="00104AA8">
            <w:pPr>
              <w:rPr>
                <w:rFonts w:ascii="Arial" w:hAnsi="Arial" w:cs="Arial"/>
                <w:sz w:val="18"/>
                <w:szCs w:val="18"/>
              </w:rPr>
            </w:pPr>
          </w:p>
        </w:tc>
        <w:tc>
          <w:tcPr>
            <w:tcW w:w="0" w:type="auto"/>
            <w:shd w:val="clear" w:color="auto" w:fill="FFFFFF"/>
          </w:tcPr>
          <w:p w14:paraId="0A64B2D0" w14:textId="77777777" w:rsidR="00104AA8" w:rsidRPr="003F2BA7" w:rsidRDefault="00104AA8" w:rsidP="00104AA8">
            <w:pPr>
              <w:rPr>
                <w:rFonts w:ascii="Arial" w:hAnsi="Arial" w:cs="Arial"/>
                <w:sz w:val="18"/>
                <w:szCs w:val="18"/>
              </w:rPr>
            </w:pPr>
          </w:p>
        </w:tc>
        <w:tc>
          <w:tcPr>
            <w:tcW w:w="0" w:type="auto"/>
            <w:shd w:val="clear" w:color="auto" w:fill="FFFFFF"/>
          </w:tcPr>
          <w:p w14:paraId="542C8045" w14:textId="77777777" w:rsidR="00104AA8" w:rsidRPr="003F2BA7" w:rsidRDefault="00104AA8" w:rsidP="00104AA8">
            <w:pPr>
              <w:rPr>
                <w:rFonts w:ascii="Arial" w:hAnsi="Arial" w:cs="Arial"/>
                <w:sz w:val="18"/>
                <w:szCs w:val="18"/>
              </w:rPr>
            </w:pPr>
          </w:p>
        </w:tc>
        <w:tc>
          <w:tcPr>
            <w:tcW w:w="0" w:type="auto"/>
            <w:shd w:val="clear" w:color="auto" w:fill="FFFFFF"/>
          </w:tcPr>
          <w:p w14:paraId="4A41C56F" w14:textId="77777777" w:rsidR="00104AA8" w:rsidRPr="003F2BA7" w:rsidRDefault="00104AA8" w:rsidP="00104AA8">
            <w:pPr>
              <w:rPr>
                <w:rFonts w:ascii="Arial" w:hAnsi="Arial" w:cs="Arial"/>
                <w:sz w:val="18"/>
                <w:szCs w:val="18"/>
              </w:rPr>
            </w:pPr>
          </w:p>
        </w:tc>
        <w:tc>
          <w:tcPr>
            <w:tcW w:w="0" w:type="auto"/>
            <w:shd w:val="clear" w:color="auto" w:fill="FFFFFF"/>
          </w:tcPr>
          <w:p w14:paraId="58402284" w14:textId="77777777" w:rsidR="00104AA8" w:rsidRPr="003F2BA7" w:rsidRDefault="00104AA8" w:rsidP="00104AA8">
            <w:pPr>
              <w:rPr>
                <w:rFonts w:ascii="Arial" w:hAnsi="Arial" w:cs="Arial"/>
                <w:sz w:val="18"/>
                <w:szCs w:val="18"/>
              </w:rPr>
            </w:pPr>
          </w:p>
        </w:tc>
        <w:tc>
          <w:tcPr>
            <w:tcW w:w="0" w:type="auto"/>
            <w:shd w:val="clear" w:color="auto" w:fill="FFFFFF"/>
          </w:tcPr>
          <w:p w14:paraId="2F791113" w14:textId="77777777" w:rsidR="00104AA8" w:rsidRPr="003F2BA7" w:rsidRDefault="00104AA8" w:rsidP="00104AA8">
            <w:pPr>
              <w:rPr>
                <w:rFonts w:ascii="Arial" w:hAnsi="Arial" w:cs="Arial"/>
                <w:sz w:val="18"/>
                <w:szCs w:val="18"/>
              </w:rPr>
            </w:pPr>
          </w:p>
        </w:tc>
      </w:tr>
      <w:tr w:rsidR="00EC011F" w:rsidRPr="003F2BA7" w14:paraId="0F0A74B7" w14:textId="77777777" w:rsidTr="00104AA8">
        <w:trPr>
          <w:trHeight w:val="114"/>
        </w:trPr>
        <w:tc>
          <w:tcPr>
            <w:tcW w:w="0" w:type="auto"/>
            <w:vMerge/>
            <w:shd w:val="clear" w:color="auto" w:fill="FFFFFF"/>
          </w:tcPr>
          <w:p w14:paraId="17499736" w14:textId="77777777" w:rsidR="00104AA8" w:rsidRPr="003F2BA7" w:rsidRDefault="00104AA8" w:rsidP="00104AA8">
            <w:pPr>
              <w:rPr>
                <w:rFonts w:ascii="Arial" w:hAnsi="Arial" w:cs="Arial"/>
                <w:sz w:val="18"/>
                <w:szCs w:val="18"/>
              </w:rPr>
            </w:pPr>
          </w:p>
        </w:tc>
        <w:tc>
          <w:tcPr>
            <w:tcW w:w="0" w:type="auto"/>
            <w:shd w:val="clear" w:color="auto" w:fill="FFFFFF"/>
          </w:tcPr>
          <w:p w14:paraId="7D3AB826" w14:textId="77777777" w:rsidR="00104AA8" w:rsidRPr="003F2BA7" w:rsidRDefault="00104AA8" w:rsidP="00104AA8">
            <w:pPr>
              <w:rPr>
                <w:rFonts w:ascii="Arial" w:hAnsi="Arial" w:cs="Arial"/>
                <w:sz w:val="18"/>
                <w:szCs w:val="18"/>
              </w:rPr>
            </w:pPr>
            <w:r w:rsidRPr="003F2BA7">
              <w:rPr>
                <w:rFonts w:ascii="Arial" w:hAnsi="Arial" w:cs="Arial"/>
                <w:sz w:val="18"/>
                <w:szCs w:val="18"/>
              </w:rPr>
              <w:t>Přechodové</w:t>
            </w:r>
          </w:p>
        </w:tc>
        <w:tc>
          <w:tcPr>
            <w:tcW w:w="0" w:type="auto"/>
            <w:shd w:val="clear" w:color="auto" w:fill="7F7F7F"/>
          </w:tcPr>
          <w:p w14:paraId="50B77939" w14:textId="77777777" w:rsidR="00104AA8" w:rsidRPr="003F2BA7" w:rsidRDefault="00104AA8" w:rsidP="00104AA8">
            <w:pPr>
              <w:rPr>
                <w:rFonts w:ascii="Arial" w:hAnsi="Arial" w:cs="Arial"/>
                <w:sz w:val="18"/>
                <w:szCs w:val="18"/>
              </w:rPr>
            </w:pPr>
          </w:p>
        </w:tc>
        <w:tc>
          <w:tcPr>
            <w:tcW w:w="0" w:type="auto"/>
            <w:shd w:val="clear" w:color="auto" w:fill="7F7F7F"/>
          </w:tcPr>
          <w:p w14:paraId="29B25D72" w14:textId="77777777" w:rsidR="00104AA8" w:rsidRPr="003F2BA7" w:rsidRDefault="00104AA8" w:rsidP="00104AA8">
            <w:pPr>
              <w:rPr>
                <w:rFonts w:ascii="Arial" w:hAnsi="Arial" w:cs="Arial"/>
                <w:sz w:val="18"/>
                <w:szCs w:val="18"/>
              </w:rPr>
            </w:pPr>
          </w:p>
        </w:tc>
        <w:tc>
          <w:tcPr>
            <w:tcW w:w="0" w:type="auto"/>
            <w:shd w:val="clear" w:color="auto" w:fill="7F7F7F"/>
          </w:tcPr>
          <w:p w14:paraId="3AB79ACF" w14:textId="77777777" w:rsidR="00104AA8" w:rsidRPr="003F2BA7" w:rsidRDefault="00104AA8" w:rsidP="00104AA8">
            <w:pPr>
              <w:rPr>
                <w:rFonts w:ascii="Arial" w:hAnsi="Arial" w:cs="Arial"/>
                <w:sz w:val="18"/>
                <w:szCs w:val="18"/>
              </w:rPr>
            </w:pPr>
          </w:p>
        </w:tc>
        <w:tc>
          <w:tcPr>
            <w:tcW w:w="0" w:type="auto"/>
            <w:shd w:val="clear" w:color="auto" w:fill="7F7F7F"/>
          </w:tcPr>
          <w:p w14:paraId="30BABA1D" w14:textId="77777777" w:rsidR="00104AA8" w:rsidRPr="003F2BA7" w:rsidRDefault="00104AA8" w:rsidP="00104AA8">
            <w:pPr>
              <w:rPr>
                <w:rFonts w:ascii="Arial" w:hAnsi="Arial" w:cs="Arial"/>
                <w:sz w:val="18"/>
                <w:szCs w:val="18"/>
              </w:rPr>
            </w:pPr>
          </w:p>
        </w:tc>
        <w:tc>
          <w:tcPr>
            <w:tcW w:w="0" w:type="auto"/>
            <w:shd w:val="clear" w:color="auto" w:fill="FFFFFF"/>
          </w:tcPr>
          <w:p w14:paraId="0682A5E2" w14:textId="77777777" w:rsidR="00104AA8" w:rsidRPr="003F2BA7" w:rsidRDefault="00104AA8" w:rsidP="00104AA8">
            <w:pPr>
              <w:rPr>
                <w:rFonts w:ascii="Arial" w:hAnsi="Arial" w:cs="Arial"/>
                <w:sz w:val="18"/>
                <w:szCs w:val="18"/>
              </w:rPr>
            </w:pPr>
          </w:p>
        </w:tc>
        <w:tc>
          <w:tcPr>
            <w:tcW w:w="0" w:type="auto"/>
            <w:shd w:val="clear" w:color="auto" w:fill="FFFFFF"/>
          </w:tcPr>
          <w:p w14:paraId="5D227D2E" w14:textId="77777777" w:rsidR="00104AA8" w:rsidRPr="003F2BA7" w:rsidRDefault="00104AA8" w:rsidP="00104AA8">
            <w:pPr>
              <w:rPr>
                <w:rFonts w:ascii="Arial" w:hAnsi="Arial" w:cs="Arial"/>
                <w:sz w:val="18"/>
                <w:szCs w:val="18"/>
              </w:rPr>
            </w:pPr>
          </w:p>
        </w:tc>
        <w:tc>
          <w:tcPr>
            <w:tcW w:w="0" w:type="auto"/>
            <w:shd w:val="clear" w:color="auto" w:fill="FFFFFF"/>
          </w:tcPr>
          <w:p w14:paraId="0F2942C1" w14:textId="77777777" w:rsidR="00104AA8" w:rsidRPr="003F2BA7" w:rsidRDefault="00104AA8" w:rsidP="00104AA8">
            <w:pPr>
              <w:rPr>
                <w:rFonts w:ascii="Arial" w:hAnsi="Arial" w:cs="Arial"/>
                <w:sz w:val="18"/>
                <w:szCs w:val="18"/>
              </w:rPr>
            </w:pPr>
          </w:p>
        </w:tc>
        <w:tc>
          <w:tcPr>
            <w:tcW w:w="0" w:type="auto"/>
            <w:shd w:val="clear" w:color="auto" w:fill="FFFFFF"/>
          </w:tcPr>
          <w:p w14:paraId="3CF28EF3" w14:textId="77777777" w:rsidR="00104AA8" w:rsidRPr="003F2BA7" w:rsidRDefault="00104AA8" w:rsidP="00104AA8">
            <w:pPr>
              <w:rPr>
                <w:rFonts w:ascii="Arial" w:hAnsi="Arial" w:cs="Arial"/>
                <w:sz w:val="18"/>
                <w:szCs w:val="18"/>
              </w:rPr>
            </w:pPr>
          </w:p>
        </w:tc>
        <w:tc>
          <w:tcPr>
            <w:tcW w:w="0" w:type="auto"/>
            <w:shd w:val="clear" w:color="auto" w:fill="FFFFFF"/>
          </w:tcPr>
          <w:p w14:paraId="4062D9E4" w14:textId="77777777" w:rsidR="00104AA8" w:rsidRPr="003F2BA7" w:rsidRDefault="00104AA8" w:rsidP="00104AA8">
            <w:pPr>
              <w:rPr>
                <w:rFonts w:ascii="Arial" w:hAnsi="Arial" w:cs="Arial"/>
                <w:sz w:val="18"/>
                <w:szCs w:val="18"/>
              </w:rPr>
            </w:pPr>
          </w:p>
        </w:tc>
        <w:tc>
          <w:tcPr>
            <w:tcW w:w="0" w:type="auto"/>
            <w:shd w:val="clear" w:color="auto" w:fill="FFFFFF"/>
          </w:tcPr>
          <w:p w14:paraId="2B4DE2F6" w14:textId="77777777" w:rsidR="00104AA8" w:rsidRPr="003F2BA7" w:rsidRDefault="00104AA8" w:rsidP="00104AA8">
            <w:pPr>
              <w:rPr>
                <w:rFonts w:ascii="Arial" w:hAnsi="Arial" w:cs="Arial"/>
                <w:sz w:val="18"/>
                <w:szCs w:val="18"/>
              </w:rPr>
            </w:pPr>
          </w:p>
        </w:tc>
        <w:tc>
          <w:tcPr>
            <w:tcW w:w="0" w:type="auto"/>
            <w:shd w:val="clear" w:color="auto" w:fill="FFFFFF"/>
          </w:tcPr>
          <w:p w14:paraId="6608B6C1" w14:textId="77777777" w:rsidR="00104AA8" w:rsidRPr="003F2BA7" w:rsidRDefault="00104AA8" w:rsidP="00104AA8">
            <w:pPr>
              <w:rPr>
                <w:rFonts w:ascii="Arial" w:hAnsi="Arial" w:cs="Arial"/>
                <w:sz w:val="18"/>
                <w:szCs w:val="18"/>
              </w:rPr>
            </w:pPr>
          </w:p>
        </w:tc>
        <w:tc>
          <w:tcPr>
            <w:tcW w:w="0" w:type="auto"/>
            <w:shd w:val="clear" w:color="auto" w:fill="FFFFFF"/>
          </w:tcPr>
          <w:p w14:paraId="7757FD93" w14:textId="77777777" w:rsidR="00104AA8" w:rsidRPr="003F2BA7" w:rsidRDefault="00104AA8" w:rsidP="00104AA8">
            <w:pPr>
              <w:rPr>
                <w:rFonts w:ascii="Arial" w:hAnsi="Arial" w:cs="Arial"/>
                <w:sz w:val="18"/>
                <w:szCs w:val="18"/>
              </w:rPr>
            </w:pPr>
          </w:p>
        </w:tc>
        <w:tc>
          <w:tcPr>
            <w:tcW w:w="0" w:type="auto"/>
            <w:shd w:val="clear" w:color="auto" w:fill="FFFFFF"/>
          </w:tcPr>
          <w:p w14:paraId="05A7ED16" w14:textId="77777777" w:rsidR="00104AA8" w:rsidRPr="003F2BA7" w:rsidRDefault="00104AA8" w:rsidP="00104AA8">
            <w:pPr>
              <w:rPr>
                <w:rFonts w:ascii="Arial" w:hAnsi="Arial" w:cs="Arial"/>
                <w:sz w:val="18"/>
                <w:szCs w:val="18"/>
              </w:rPr>
            </w:pPr>
          </w:p>
        </w:tc>
        <w:tc>
          <w:tcPr>
            <w:tcW w:w="0" w:type="auto"/>
            <w:shd w:val="clear" w:color="auto" w:fill="FFFFFF"/>
          </w:tcPr>
          <w:p w14:paraId="163F2210" w14:textId="77777777" w:rsidR="00104AA8" w:rsidRPr="003F2BA7" w:rsidRDefault="00104AA8" w:rsidP="00104AA8">
            <w:pPr>
              <w:rPr>
                <w:rFonts w:ascii="Arial" w:hAnsi="Arial" w:cs="Arial"/>
                <w:sz w:val="18"/>
                <w:szCs w:val="18"/>
              </w:rPr>
            </w:pPr>
          </w:p>
        </w:tc>
      </w:tr>
      <w:tr w:rsidR="00EC011F" w:rsidRPr="003F2BA7" w14:paraId="55FDC37B" w14:textId="77777777" w:rsidTr="00104AA8">
        <w:trPr>
          <w:trHeight w:val="54"/>
        </w:trPr>
        <w:tc>
          <w:tcPr>
            <w:tcW w:w="0" w:type="auto"/>
            <w:vMerge/>
            <w:shd w:val="clear" w:color="auto" w:fill="FFFFFF"/>
          </w:tcPr>
          <w:p w14:paraId="1F2C4D1A" w14:textId="77777777" w:rsidR="00104AA8" w:rsidRPr="003F2BA7" w:rsidRDefault="00104AA8" w:rsidP="00104AA8">
            <w:pPr>
              <w:rPr>
                <w:rFonts w:ascii="Arial" w:hAnsi="Arial" w:cs="Arial"/>
                <w:sz w:val="18"/>
                <w:szCs w:val="18"/>
              </w:rPr>
            </w:pPr>
          </w:p>
        </w:tc>
        <w:tc>
          <w:tcPr>
            <w:tcW w:w="0" w:type="auto"/>
            <w:shd w:val="clear" w:color="auto" w:fill="FFFFFF"/>
          </w:tcPr>
          <w:p w14:paraId="01968FE7" w14:textId="77777777" w:rsidR="00104AA8" w:rsidRPr="003F2BA7" w:rsidRDefault="00104AA8" w:rsidP="00104AA8">
            <w:pPr>
              <w:rPr>
                <w:rFonts w:ascii="Arial" w:hAnsi="Arial" w:cs="Arial"/>
                <w:sz w:val="18"/>
                <w:szCs w:val="18"/>
              </w:rPr>
            </w:pPr>
            <w:r w:rsidRPr="003F2BA7">
              <w:rPr>
                <w:rFonts w:ascii="Arial" w:hAnsi="Arial" w:cs="Arial"/>
                <w:sz w:val="18"/>
                <w:szCs w:val="18"/>
              </w:rPr>
              <w:t>Méně rozvinuté</w:t>
            </w:r>
          </w:p>
        </w:tc>
        <w:tc>
          <w:tcPr>
            <w:tcW w:w="0" w:type="auto"/>
            <w:shd w:val="clear" w:color="auto" w:fill="7F7F7F"/>
          </w:tcPr>
          <w:p w14:paraId="081B3FE7" w14:textId="77777777" w:rsidR="00104AA8" w:rsidRPr="003F2BA7" w:rsidRDefault="00104AA8" w:rsidP="00104AA8">
            <w:pPr>
              <w:rPr>
                <w:rFonts w:ascii="Arial" w:hAnsi="Arial" w:cs="Arial"/>
                <w:sz w:val="18"/>
                <w:szCs w:val="18"/>
              </w:rPr>
            </w:pPr>
          </w:p>
        </w:tc>
        <w:tc>
          <w:tcPr>
            <w:tcW w:w="0" w:type="auto"/>
            <w:shd w:val="clear" w:color="auto" w:fill="7F7F7F"/>
          </w:tcPr>
          <w:p w14:paraId="186F3020" w14:textId="77777777" w:rsidR="00104AA8" w:rsidRPr="003F2BA7" w:rsidRDefault="00104AA8" w:rsidP="00104AA8">
            <w:pPr>
              <w:rPr>
                <w:rFonts w:ascii="Arial" w:hAnsi="Arial" w:cs="Arial"/>
                <w:sz w:val="18"/>
                <w:szCs w:val="18"/>
              </w:rPr>
            </w:pPr>
          </w:p>
        </w:tc>
        <w:tc>
          <w:tcPr>
            <w:tcW w:w="0" w:type="auto"/>
            <w:shd w:val="clear" w:color="auto" w:fill="7F7F7F"/>
          </w:tcPr>
          <w:p w14:paraId="7C960B3C" w14:textId="77777777" w:rsidR="00104AA8" w:rsidRPr="003F2BA7" w:rsidRDefault="00104AA8" w:rsidP="00104AA8">
            <w:pPr>
              <w:rPr>
                <w:rFonts w:ascii="Arial" w:hAnsi="Arial" w:cs="Arial"/>
                <w:sz w:val="18"/>
                <w:szCs w:val="18"/>
              </w:rPr>
            </w:pPr>
          </w:p>
        </w:tc>
        <w:tc>
          <w:tcPr>
            <w:tcW w:w="0" w:type="auto"/>
            <w:shd w:val="clear" w:color="auto" w:fill="7F7F7F"/>
          </w:tcPr>
          <w:p w14:paraId="2339E98F" w14:textId="77777777" w:rsidR="00104AA8" w:rsidRPr="003F2BA7" w:rsidRDefault="00104AA8" w:rsidP="00104AA8">
            <w:pPr>
              <w:rPr>
                <w:rFonts w:ascii="Arial" w:hAnsi="Arial" w:cs="Arial"/>
                <w:sz w:val="18"/>
                <w:szCs w:val="18"/>
              </w:rPr>
            </w:pPr>
          </w:p>
        </w:tc>
        <w:tc>
          <w:tcPr>
            <w:tcW w:w="0" w:type="auto"/>
            <w:shd w:val="clear" w:color="auto" w:fill="FFFFFF"/>
          </w:tcPr>
          <w:p w14:paraId="7FC1CC44" w14:textId="77777777" w:rsidR="00104AA8" w:rsidRPr="003F2BA7" w:rsidRDefault="00104AA8" w:rsidP="00104AA8">
            <w:pPr>
              <w:rPr>
                <w:rFonts w:ascii="Arial" w:hAnsi="Arial" w:cs="Arial"/>
                <w:sz w:val="18"/>
                <w:szCs w:val="18"/>
              </w:rPr>
            </w:pPr>
          </w:p>
        </w:tc>
        <w:tc>
          <w:tcPr>
            <w:tcW w:w="0" w:type="auto"/>
            <w:shd w:val="clear" w:color="auto" w:fill="FFFFFF"/>
          </w:tcPr>
          <w:p w14:paraId="48C64B2F" w14:textId="77777777" w:rsidR="00104AA8" w:rsidRPr="003F2BA7" w:rsidRDefault="00104AA8" w:rsidP="00104AA8">
            <w:pPr>
              <w:rPr>
                <w:rFonts w:ascii="Arial" w:hAnsi="Arial" w:cs="Arial"/>
                <w:sz w:val="18"/>
                <w:szCs w:val="18"/>
              </w:rPr>
            </w:pPr>
          </w:p>
        </w:tc>
        <w:tc>
          <w:tcPr>
            <w:tcW w:w="0" w:type="auto"/>
            <w:shd w:val="clear" w:color="auto" w:fill="FFFFFF"/>
          </w:tcPr>
          <w:p w14:paraId="7A3F14ED" w14:textId="77777777" w:rsidR="00104AA8" w:rsidRPr="003F2BA7" w:rsidRDefault="00104AA8" w:rsidP="00104AA8">
            <w:pPr>
              <w:rPr>
                <w:rFonts w:ascii="Arial" w:hAnsi="Arial" w:cs="Arial"/>
                <w:sz w:val="18"/>
                <w:szCs w:val="18"/>
              </w:rPr>
            </w:pPr>
          </w:p>
        </w:tc>
        <w:tc>
          <w:tcPr>
            <w:tcW w:w="0" w:type="auto"/>
            <w:shd w:val="clear" w:color="auto" w:fill="FFFFFF"/>
          </w:tcPr>
          <w:p w14:paraId="6112B38B" w14:textId="77777777" w:rsidR="00104AA8" w:rsidRPr="003F2BA7" w:rsidRDefault="00104AA8" w:rsidP="00104AA8">
            <w:pPr>
              <w:rPr>
                <w:rFonts w:ascii="Arial" w:hAnsi="Arial" w:cs="Arial"/>
                <w:sz w:val="18"/>
                <w:szCs w:val="18"/>
              </w:rPr>
            </w:pPr>
          </w:p>
        </w:tc>
        <w:tc>
          <w:tcPr>
            <w:tcW w:w="0" w:type="auto"/>
            <w:shd w:val="clear" w:color="auto" w:fill="FFFFFF"/>
          </w:tcPr>
          <w:p w14:paraId="257EC79F" w14:textId="77777777" w:rsidR="00104AA8" w:rsidRPr="003F2BA7" w:rsidRDefault="00104AA8" w:rsidP="00104AA8">
            <w:pPr>
              <w:rPr>
                <w:rFonts w:ascii="Arial" w:hAnsi="Arial" w:cs="Arial"/>
                <w:sz w:val="18"/>
                <w:szCs w:val="18"/>
              </w:rPr>
            </w:pPr>
          </w:p>
        </w:tc>
        <w:tc>
          <w:tcPr>
            <w:tcW w:w="0" w:type="auto"/>
            <w:shd w:val="clear" w:color="auto" w:fill="FFFFFF"/>
          </w:tcPr>
          <w:p w14:paraId="0BBCD65D" w14:textId="77777777" w:rsidR="00104AA8" w:rsidRPr="003F2BA7" w:rsidRDefault="00104AA8" w:rsidP="00104AA8">
            <w:pPr>
              <w:rPr>
                <w:rFonts w:ascii="Arial" w:hAnsi="Arial" w:cs="Arial"/>
                <w:sz w:val="18"/>
                <w:szCs w:val="18"/>
              </w:rPr>
            </w:pPr>
          </w:p>
        </w:tc>
        <w:tc>
          <w:tcPr>
            <w:tcW w:w="0" w:type="auto"/>
            <w:shd w:val="clear" w:color="auto" w:fill="FFFFFF"/>
          </w:tcPr>
          <w:p w14:paraId="667858B8" w14:textId="77777777" w:rsidR="00104AA8" w:rsidRPr="003F2BA7" w:rsidRDefault="00104AA8" w:rsidP="00104AA8">
            <w:pPr>
              <w:rPr>
                <w:rFonts w:ascii="Arial" w:hAnsi="Arial" w:cs="Arial"/>
                <w:sz w:val="18"/>
                <w:szCs w:val="18"/>
              </w:rPr>
            </w:pPr>
          </w:p>
        </w:tc>
        <w:tc>
          <w:tcPr>
            <w:tcW w:w="0" w:type="auto"/>
            <w:shd w:val="clear" w:color="auto" w:fill="FFFFFF"/>
          </w:tcPr>
          <w:p w14:paraId="31F067C2" w14:textId="77777777" w:rsidR="00104AA8" w:rsidRPr="003F2BA7" w:rsidRDefault="00104AA8" w:rsidP="00104AA8">
            <w:pPr>
              <w:rPr>
                <w:rFonts w:ascii="Arial" w:hAnsi="Arial" w:cs="Arial"/>
                <w:sz w:val="18"/>
                <w:szCs w:val="18"/>
              </w:rPr>
            </w:pPr>
          </w:p>
        </w:tc>
        <w:tc>
          <w:tcPr>
            <w:tcW w:w="0" w:type="auto"/>
            <w:shd w:val="clear" w:color="auto" w:fill="FFFFFF"/>
          </w:tcPr>
          <w:p w14:paraId="6EC939F1" w14:textId="77777777" w:rsidR="00104AA8" w:rsidRPr="003F2BA7" w:rsidRDefault="00104AA8" w:rsidP="00104AA8">
            <w:pPr>
              <w:rPr>
                <w:rFonts w:ascii="Arial" w:hAnsi="Arial" w:cs="Arial"/>
                <w:sz w:val="18"/>
                <w:szCs w:val="18"/>
              </w:rPr>
            </w:pPr>
          </w:p>
        </w:tc>
        <w:tc>
          <w:tcPr>
            <w:tcW w:w="0" w:type="auto"/>
            <w:shd w:val="clear" w:color="auto" w:fill="FFFFFF"/>
          </w:tcPr>
          <w:p w14:paraId="38C0C2CB" w14:textId="77777777" w:rsidR="00104AA8" w:rsidRPr="003F2BA7" w:rsidRDefault="00104AA8" w:rsidP="00104AA8">
            <w:pPr>
              <w:rPr>
                <w:rFonts w:ascii="Arial" w:hAnsi="Arial" w:cs="Arial"/>
                <w:sz w:val="18"/>
                <w:szCs w:val="18"/>
              </w:rPr>
            </w:pPr>
          </w:p>
        </w:tc>
      </w:tr>
      <w:tr w:rsidR="00EC011F" w:rsidRPr="003F2BA7" w14:paraId="6E367CB9" w14:textId="77777777" w:rsidTr="00104AA8">
        <w:tc>
          <w:tcPr>
            <w:tcW w:w="0" w:type="auto"/>
            <w:vMerge w:val="restart"/>
            <w:shd w:val="clear" w:color="auto" w:fill="FFFFFF"/>
          </w:tcPr>
          <w:p w14:paraId="3488C64A" w14:textId="77777777" w:rsidR="00104AA8" w:rsidRPr="003F2BA7" w:rsidRDefault="00104AA8" w:rsidP="00104AA8">
            <w:pPr>
              <w:rPr>
                <w:rFonts w:ascii="Arial" w:hAnsi="Arial" w:cs="Arial"/>
                <w:sz w:val="18"/>
                <w:szCs w:val="18"/>
              </w:rPr>
            </w:pPr>
            <w:r w:rsidRPr="003F2BA7">
              <w:rPr>
                <w:rFonts w:ascii="Arial" w:hAnsi="Arial" w:cs="Arial"/>
                <w:sz w:val="18"/>
                <w:szCs w:val="18"/>
              </w:rPr>
              <w:t>ESF+</w:t>
            </w:r>
          </w:p>
        </w:tc>
        <w:tc>
          <w:tcPr>
            <w:tcW w:w="0" w:type="auto"/>
            <w:shd w:val="clear" w:color="auto" w:fill="FFFFFF"/>
          </w:tcPr>
          <w:p w14:paraId="7E2BDF51" w14:textId="77777777" w:rsidR="00104AA8" w:rsidRPr="003F2BA7" w:rsidRDefault="00104AA8" w:rsidP="00104AA8">
            <w:pPr>
              <w:rPr>
                <w:rFonts w:ascii="Arial" w:hAnsi="Arial" w:cs="Arial"/>
                <w:sz w:val="18"/>
                <w:szCs w:val="18"/>
              </w:rPr>
            </w:pPr>
            <w:r w:rsidRPr="003F2BA7">
              <w:rPr>
                <w:rFonts w:ascii="Arial" w:hAnsi="Arial" w:cs="Arial"/>
                <w:sz w:val="18"/>
                <w:szCs w:val="18"/>
              </w:rPr>
              <w:t>Více rozvinuté</w:t>
            </w:r>
          </w:p>
        </w:tc>
        <w:tc>
          <w:tcPr>
            <w:tcW w:w="0" w:type="auto"/>
            <w:shd w:val="clear" w:color="auto" w:fill="FFFFFF"/>
          </w:tcPr>
          <w:p w14:paraId="74232FD7" w14:textId="77777777" w:rsidR="00104AA8" w:rsidRPr="003F2BA7" w:rsidRDefault="00104AA8" w:rsidP="00104AA8">
            <w:pPr>
              <w:rPr>
                <w:rFonts w:ascii="Arial" w:hAnsi="Arial" w:cs="Arial"/>
                <w:sz w:val="18"/>
                <w:szCs w:val="18"/>
              </w:rPr>
            </w:pPr>
          </w:p>
        </w:tc>
        <w:tc>
          <w:tcPr>
            <w:tcW w:w="0" w:type="auto"/>
            <w:shd w:val="clear" w:color="auto" w:fill="FFFFFF"/>
          </w:tcPr>
          <w:p w14:paraId="04EF5068" w14:textId="77777777" w:rsidR="00104AA8" w:rsidRPr="003F2BA7" w:rsidRDefault="00104AA8" w:rsidP="00104AA8">
            <w:pPr>
              <w:rPr>
                <w:rFonts w:ascii="Arial" w:hAnsi="Arial" w:cs="Arial"/>
                <w:sz w:val="18"/>
                <w:szCs w:val="18"/>
              </w:rPr>
            </w:pPr>
          </w:p>
        </w:tc>
        <w:tc>
          <w:tcPr>
            <w:tcW w:w="0" w:type="auto"/>
            <w:shd w:val="clear" w:color="auto" w:fill="FFFFFF"/>
          </w:tcPr>
          <w:p w14:paraId="6BEC5EA6" w14:textId="77777777" w:rsidR="00104AA8" w:rsidRPr="003F2BA7" w:rsidRDefault="00104AA8" w:rsidP="00104AA8">
            <w:pPr>
              <w:rPr>
                <w:rFonts w:ascii="Arial" w:hAnsi="Arial" w:cs="Arial"/>
                <w:sz w:val="18"/>
                <w:szCs w:val="18"/>
              </w:rPr>
            </w:pPr>
          </w:p>
        </w:tc>
        <w:tc>
          <w:tcPr>
            <w:tcW w:w="0" w:type="auto"/>
            <w:shd w:val="clear" w:color="auto" w:fill="FFFFFF"/>
          </w:tcPr>
          <w:p w14:paraId="65F80156" w14:textId="77777777" w:rsidR="00104AA8" w:rsidRPr="003F2BA7" w:rsidRDefault="00104AA8" w:rsidP="00104AA8">
            <w:pPr>
              <w:rPr>
                <w:rFonts w:ascii="Arial" w:hAnsi="Arial" w:cs="Arial"/>
                <w:sz w:val="18"/>
                <w:szCs w:val="18"/>
              </w:rPr>
            </w:pPr>
          </w:p>
        </w:tc>
        <w:tc>
          <w:tcPr>
            <w:tcW w:w="0" w:type="auto"/>
            <w:shd w:val="clear" w:color="auto" w:fill="7F7F7F"/>
          </w:tcPr>
          <w:p w14:paraId="765823F8" w14:textId="77777777" w:rsidR="00104AA8" w:rsidRPr="003F2BA7" w:rsidRDefault="00104AA8" w:rsidP="00104AA8">
            <w:pPr>
              <w:rPr>
                <w:rFonts w:ascii="Arial" w:hAnsi="Arial" w:cs="Arial"/>
                <w:sz w:val="18"/>
                <w:szCs w:val="18"/>
              </w:rPr>
            </w:pPr>
          </w:p>
        </w:tc>
        <w:tc>
          <w:tcPr>
            <w:tcW w:w="0" w:type="auto"/>
            <w:shd w:val="clear" w:color="auto" w:fill="7F7F7F"/>
          </w:tcPr>
          <w:p w14:paraId="2E68D83B" w14:textId="77777777" w:rsidR="00104AA8" w:rsidRPr="003F2BA7" w:rsidRDefault="00104AA8" w:rsidP="00104AA8">
            <w:pPr>
              <w:rPr>
                <w:rFonts w:ascii="Arial" w:hAnsi="Arial" w:cs="Arial"/>
                <w:sz w:val="18"/>
                <w:szCs w:val="18"/>
              </w:rPr>
            </w:pPr>
          </w:p>
        </w:tc>
        <w:tc>
          <w:tcPr>
            <w:tcW w:w="0" w:type="auto"/>
            <w:shd w:val="clear" w:color="auto" w:fill="7F7F7F"/>
          </w:tcPr>
          <w:p w14:paraId="073C2215" w14:textId="77777777" w:rsidR="00104AA8" w:rsidRPr="003F2BA7" w:rsidRDefault="00104AA8" w:rsidP="00104AA8">
            <w:pPr>
              <w:rPr>
                <w:rFonts w:ascii="Arial" w:hAnsi="Arial" w:cs="Arial"/>
                <w:sz w:val="18"/>
                <w:szCs w:val="18"/>
              </w:rPr>
            </w:pPr>
          </w:p>
        </w:tc>
        <w:tc>
          <w:tcPr>
            <w:tcW w:w="0" w:type="auto"/>
            <w:shd w:val="clear" w:color="auto" w:fill="7F7F7F"/>
          </w:tcPr>
          <w:p w14:paraId="28F44085" w14:textId="77777777" w:rsidR="00104AA8" w:rsidRPr="003F2BA7" w:rsidRDefault="00104AA8" w:rsidP="00104AA8">
            <w:pPr>
              <w:rPr>
                <w:rFonts w:ascii="Arial" w:hAnsi="Arial" w:cs="Arial"/>
                <w:sz w:val="18"/>
                <w:szCs w:val="18"/>
              </w:rPr>
            </w:pPr>
          </w:p>
        </w:tc>
        <w:tc>
          <w:tcPr>
            <w:tcW w:w="0" w:type="auto"/>
            <w:shd w:val="clear" w:color="auto" w:fill="FFFFFF"/>
          </w:tcPr>
          <w:p w14:paraId="3D5BED55" w14:textId="77777777" w:rsidR="00104AA8" w:rsidRPr="003F2BA7" w:rsidRDefault="00104AA8" w:rsidP="00104AA8">
            <w:pPr>
              <w:rPr>
                <w:rFonts w:ascii="Arial" w:hAnsi="Arial" w:cs="Arial"/>
                <w:sz w:val="18"/>
                <w:szCs w:val="18"/>
              </w:rPr>
            </w:pPr>
          </w:p>
        </w:tc>
        <w:tc>
          <w:tcPr>
            <w:tcW w:w="0" w:type="auto"/>
            <w:shd w:val="clear" w:color="auto" w:fill="FFFFFF"/>
          </w:tcPr>
          <w:p w14:paraId="0AACA681" w14:textId="77777777" w:rsidR="00104AA8" w:rsidRPr="003F2BA7" w:rsidRDefault="00104AA8" w:rsidP="00104AA8">
            <w:pPr>
              <w:rPr>
                <w:rFonts w:ascii="Arial" w:hAnsi="Arial" w:cs="Arial"/>
                <w:sz w:val="18"/>
                <w:szCs w:val="18"/>
              </w:rPr>
            </w:pPr>
          </w:p>
        </w:tc>
        <w:tc>
          <w:tcPr>
            <w:tcW w:w="0" w:type="auto"/>
            <w:shd w:val="clear" w:color="auto" w:fill="FFFFFF"/>
          </w:tcPr>
          <w:p w14:paraId="1C7C676D" w14:textId="77777777" w:rsidR="00104AA8" w:rsidRPr="003F2BA7" w:rsidRDefault="00104AA8" w:rsidP="00104AA8">
            <w:pPr>
              <w:rPr>
                <w:rFonts w:ascii="Arial" w:hAnsi="Arial" w:cs="Arial"/>
                <w:sz w:val="18"/>
                <w:szCs w:val="18"/>
              </w:rPr>
            </w:pPr>
          </w:p>
        </w:tc>
        <w:tc>
          <w:tcPr>
            <w:tcW w:w="0" w:type="auto"/>
            <w:shd w:val="clear" w:color="auto" w:fill="FFFFFF"/>
          </w:tcPr>
          <w:p w14:paraId="6B987BCA" w14:textId="77777777" w:rsidR="00104AA8" w:rsidRPr="003F2BA7" w:rsidRDefault="00104AA8" w:rsidP="00104AA8">
            <w:pPr>
              <w:rPr>
                <w:rFonts w:ascii="Arial" w:hAnsi="Arial" w:cs="Arial"/>
                <w:sz w:val="18"/>
                <w:szCs w:val="18"/>
              </w:rPr>
            </w:pPr>
          </w:p>
        </w:tc>
        <w:tc>
          <w:tcPr>
            <w:tcW w:w="0" w:type="auto"/>
            <w:shd w:val="clear" w:color="auto" w:fill="FFFFFF"/>
          </w:tcPr>
          <w:p w14:paraId="53D1E141" w14:textId="77777777" w:rsidR="00104AA8" w:rsidRPr="003F2BA7" w:rsidRDefault="00104AA8" w:rsidP="00104AA8">
            <w:pPr>
              <w:rPr>
                <w:rFonts w:ascii="Arial" w:hAnsi="Arial" w:cs="Arial"/>
                <w:sz w:val="18"/>
                <w:szCs w:val="18"/>
              </w:rPr>
            </w:pPr>
          </w:p>
        </w:tc>
        <w:tc>
          <w:tcPr>
            <w:tcW w:w="0" w:type="auto"/>
            <w:shd w:val="clear" w:color="auto" w:fill="FFFFFF"/>
          </w:tcPr>
          <w:p w14:paraId="35BB519B" w14:textId="77777777" w:rsidR="00104AA8" w:rsidRPr="003F2BA7" w:rsidRDefault="00104AA8" w:rsidP="00104AA8">
            <w:pPr>
              <w:rPr>
                <w:rFonts w:ascii="Arial" w:hAnsi="Arial" w:cs="Arial"/>
                <w:sz w:val="18"/>
                <w:szCs w:val="18"/>
              </w:rPr>
            </w:pPr>
          </w:p>
        </w:tc>
      </w:tr>
      <w:tr w:rsidR="00EC011F" w:rsidRPr="003F2BA7" w14:paraId="4161D9D6" w14:textId="77777777" w:rsidTr="00104AA8">
        <w:tc>
          <w:tcPr>
            <w:tcW w:w="0" w:type="auto"/>
            <w:vMerge/>
            <w:shd w:val="clear" w:color="auto" w:fill="FFFFFF"/>
          </w:tcPr>
          <w:p w14:paraId="3B5BC81B" w14:textId="77777777" w:rsidR="00104AA8" w:rsidRPr="003F2BA7" w:rsidRDefault="00104AA8" w:rsidP="00104AA8">
            <w:pPr>
              <w:rPr>
                <w:rFonts w:ascii="Arial" w:hAnsi="Arial" w:cs="Arial"/>
                <w:sz w:val="18"/>
                <w:szCs w:val="18"/>
              </w:rPr>
            </w:pPr>
          </w:p>
        </w:tc>
        <w:tc>
          <w:tcPr>
            <w:tcW w:w="0" w:type="auto"/>
            <w:shd w:val="clear" w:color="auto" w:fill="FFFFFF"/>
          </w:tcPr>
          <w:p w14:paraId="4B189A3C" w14:textId="77777777" w:rsidR="00104AA8" w:rsidRPr="003F2BA7" w:rsidRDefault="00104AA8" w:rsidP="00104AA8">
            <w:pPr>
              <w:rPr>
                <w:rFonts w:ascii="Arial" w:hAnsi="Arial" w:cs="Arial"/>
                <w:sz w:val="18"/>
                <w:szCs w:val="18"/>
              </w:rPr>
            </w:pPr>
            <w:r w:rsidRPr="003F2BA7">
              <w:rPr>
                <w:rFonts w:ascii="Arial" w:hAnsi="Arial" w:cs="Arial"/>
                <w:sz w:val="18"/>
                <w:szCs w:val="18"/>
              </w:rPr>
              <w:t xml:space="preserve">Přechodové </w:t>
            </w:r>
          </w:p>
        </w:tc>
        <w:tc>
          <w:tcPr>
            <w:tcW w:w="0" w:type="auto"/>
            <w:shd w:val="clear" w:color="auto" w:fill="FFFFFF"/>
          </w:tcPr>
          <w:p w14:paraId="09E1D541" w14:textId="77777777" w:rsidR="00104AA8" w:rsidRPr="003F2BA7" w:rsidRDefault="00104AA8" w:rsidP="00104AA8">
            <w:pPr>
              <w:rPr>
                <w:rFonts w:ascii="Arial" w:hAnsi="Arial" w:cs="Arial"/>
                <w:sz w:val="18"/>
                <w:szCs w:val="18"/>
              </w:rPr>
            </w:pPr>
          </w:p>
        </w:tc>
        <w:tc>
          <w:tcPr>
            <w:tcW w:w="0" w:type="auto"/>
            <w:shd w:val="clear" w:color="auto" w:fill="FFFFFF"/>
          </w:tcPr>
          <w:p w14:paraId="37BECFD8" w14:textId="77777777" w:rsidR="00104AA8" w:rsidRPr="003F2BA7" w:rsidRDefault="00104AA8" w:rsidP="00104AA8">
            <w:pPr>
              <w:rPr>
                <w:rFonts w:ascii="Arial" w:hAnsi="Arial" w:cs="Arial"/>
                <w:sz w:val="18"/>
                <w:szCs w:val="18"/>
              </w:rPr>
            </w:pPr>
          </w:p>
        </w:tc>
        <w:tc>
          <w:tcPr>
            <w:tcW w:w="0" w:type="auto"/>
            <w:shd w:val="clear" w:color="auto" w:fill="FFFFFF"/>
          </w:tcPr>
          <w:p w14:paraId="2E3851E9" w14:textId="77777777" w:rsidR="00104AA8" w:rsidRPr="003F2BA7" w:rsidRDefault="00104AA8" w:rsidP="00104AA8">
            <w:pPr>
              <w:rPr>
                <w:rFonts w:ascii="Arial" w:hAnsi="Arial" w:cs="Arial"/>
                <w:sz w:val="18"/>
                <w:szCs w:val="18"/>
              </w:rPr>
            </w:pPr>
          </w:p>
        </w:tc>
        <w:tc>
          <w:tcPr>
            <w:tcW w:w="0" w:type="auto"/>
            <w:shd w:val="clear" w:color="auto" w:fill="FFFFFF"/>
          </w:tcPr>
          <w:p w14:paraId="41AB1336" w14:textId="77777777" w:rsidR="00104AA8" w:rsidRPr="003F2BA7" w:rsidRDefault="00104AA8" w:rsidP="00104AA8">
            <w:pPr>
              <w:rPr>
                <w:rFonts w:ascii="Arial" w:hAnsi="Arial" w:cs="Arial"/>
                <w:sz w:val="18"/>
                <w:szCs w:val="18"/>
              </w:rPr>
            </w:pPr>
          </w:p>
        </w:tc>
        <w:tc>
          <w:tcPr>
            <w:tcW w:w="0" w:type="auto"/>
            <w:shd w:val="clear" w:color="auto" w:fill="7F7F7F"/>
          </w:tcPr>
          <w:p w14:paraId="5B0CE7F7" w14:textId="77777777" w:rsidR="00104AA8" w:rsidRPr="003F2BA7" w:rsidRDefault="00104AA8" w:rsidP="00104AA8">
            <w:pPr>
              <w:rPr>
                <w:rFonts w:ascii="Arial" w:hAnsi="Arial" w:cs="Arial"/>
                <w:sz w:val="18"/>
                <w:szCs w:val="18"/>
              </w:rPr>
            </w:pPr>
          </w:p>
        </w:tc>
        <w:tc>
          <w:tcPr>
            <w:tcW w:w="0" w:type="auto"/>
            <w:shd w:val="clear" w:color="auto" w:fill="7F7F7F"/>
          </w:tcPr>
          <w:p w14:paraId="192BD768" w14:textId="77777777" w:rsidR="00104AA8" w:rsidRPr="003F2BA7" w:rsidRDefault="00104AA8" w:rsidP="00104AA8">
            <w:pPr>
              <w:rPr>
                <w:rFonts w:ascii="Arial" w:hAnsi="Arial" w:cs="Arial"/>
                <w:sz w:val="18"/>
                <w:szCs w:val="18"/>
              </w:rPr>
            </w:pPr>
          </w:p>
        </w:tc>
        <w:tc>
          <w:tcPr>
            <w:tcW w:w="0" w:type="auto"/>
            <w:shd w:val="clear" w:color="auto" w:fill="7F7F7F"/>
          </w:tcPr>
          <w:p w14:paraId="41F3811B" w14:textId="77777777" w:rsidR="00104AA8" w:rsidRPr="003F2BA7" w:rsidRDefault="00104AA8" w:rsidP="00104AA8">
            <w:pPr>
              <w:rPr>
                <w:rFonts w:ascii="Arial" w:hAnsi="Arial" w:cs="Arial"/>
                <w:sz w:val="18"/>
                <w:szCs w:val="18"/>
              </w:rPr>
            </w:pPr>
          </w:p>
        </w:tc>
        <w:tc>
          <w:tcPr>
            <w:tcW w:w="0" w:type="auto"/>
            <w:shd w:val="clear" w:color="auto" w:fill="7F7F7F"/>
          </w:tcPr>
          <w:p w14:paraId="35ACB7DC" w14:textId="77777777" w:rsidR="00104AA8" w:rsidRPr="003F2BA7" w:rsidRDefault="00104AA8" w:rsidP="00104AA8">
            <w:pPr>
              <w:rPr>
                <w:rFonts w:ascii="Arial" w:hAnsi="Arial" w:cs="Arial"/>
                <w:sz w:val="18"/>
                <w:szCs w:val="18"/>
              </w:rPr>
            </w:pPr>
          </w:p>
        </w:tc>
        <w:tc>
          <w:tcPr>
            <w:tcW w:w="0" w:type="auto"/>
            <w:shd w:val="clear" w:color="auto" w:fill="FFFFFF"/>
          </w:tcPr>
          <w:p w14:paraId="3E163E9A" w14:textId="77777777" w:rsidR="00104AA8" w:rsidRPr="003F2BA7" w:rsidRDefault="00104AA8" w:rsidP="00104AA8">
            <w:pPr>
              <w:rPr>
                <w:rFonts w:ascii="Arial" w:hAnsi="Arial" w:cs="Arial"/>
                <w:sz w:val="18"/>
                <w:szCs w:val="18"/>
              </w:rPr>
            </w:pPr>
          </w:p>
        </w:tc>
        <w:tc>
          <w:tcPr>
            <w:tcW w:w="0" w:type="auto"/>
            <w:shd w:val="clear" w:color="auto" w:fill="FFFFFF"/>
          </w:tcPr>
          <w:p w14:paraId="766C5EF4" w14:textId="77777777" w:rsidR="00104AA8" w:rsidRPr="003F2BA7" w:rsidRDefault="00104AA8" w:rsidP="00104AA8">
            <w:pPr>
              <w:rPr>
                <w:rFonts w:ascii="Arial" w:hAnsi="Arial" w:cs="Arial"/>
                <w:sz w:val="18"/>
                <w:szCs w:val="18"/>
              </w:rPr>
            </w:pPr>
          </w:p>
        </w:tc>
        <w:tc>
          <w:tcPr>
            <w:tcW w:w="0" w:type="auto"/>
            <w:shd w:val="clear" w:color="auto" w:fill="FFFFFF"/>
          </w:tcPr>
          <w:p w14:paraId="36839BA5" w14:textId="77777777" w:rsidR="00104AA8" w:rsidRPr="003F2BA7" w:rsidRDefault="00104AA8" w:rsidP="00104AA8">
            <w:pPr>
              <w:rPr>
                <w:rFonts w:ascii="Arial" w:hAnsi="Arial" w:cs="Arial"/>
                <w:sz w:val="18"/>
                <w:szCs w:val="18"/>
              </w:rPr>
            </w:pPr>
          </w:p>
        </w:tc>
        <w:tc>
          <w:tcPr>
            <w:tcW w:w="0" w:type="auto"/>
            <w:shd w:val="clear" w:color="auto" w:fill="FFFFFF"/>
          </w:tcPr>
          <w:p w14:paraId="71F6DD15" w14:textId="77777777" w:rsidR="00104AA8" w:rsidRPr="003F2BA7" w:rsidRDefault="00104AA8" w:rsidP="00104AA8">
            <w:pPr>
              <w:rPr>
                <w:rFonts w:ascii="Arial" w:hAnsi="Arial" w:cs="Arial"/>
                <w:sz w:val="18"/>
                <w:szCs w:val="18"/>
              </w:rPr>
            </w:pPr>
          </w:p>
        </w:tc>
        <w:tc>
          <w:tcPr>
            <w:tcW w:w="0" w:type="auto"/>
            <w:shd w:val="clear" w:color="auto" w:fill="FFFFFF"/>
          </w:tcPr>
          <w:p w14:paraId="268C6E29" w14:textId="77777777" w:rsidR="00104AA8" w:rsidRPr="003F2BA7" w:rsidRDefault="00104AA8" w:rsidP="00104AA8">
            <w:pPr>
              <w:rPr>
                <w:rFonts w:ascii="Arial" w:hAnsi="Arial" w:cs="Arial"/>
                <w:sz w:val="18"/>
                <w:szCs w:val="18"/>
              </w:rPr>
            </w:pPr>
          </w:p>
        </w:tc>
        <w:tc>
          <w:tcPr>
            <w:tcW w:w="0" w:type="auto"/>
            <w:shd w:val="clear" w:color="auto" w:fill="FFFFFF"/>
          </w:tcPr>
          <w:p w14:paraId="746AD45D" w14:textId="77777777" w:rsidR="00104AA8" w:rsidRPr="003F2BA7" w:rsidRDefault="00104AA8" w:rsidP="00104AA8">
            <w:pPr>
              <w:rPr>
                <w:rFonts w:ascii="Arial" w:hAnsi="Arial" w:cs="Arial"/>
                <w:sz w:val="18"/>
                <w:szCs w:val="18"/>
              </w:rPr>
            </w:pPr>
          </w:p>
        </w:tc>
      </w:tr>
      <w:tr w:rsidR="00EC011F" w:rsidRPr="003F2BA7" w14:paraId="6530420D" w14:textId="77777777" w:rsidTr="00104AA8">
        <w:tc>
          <w:tcPr>
            <w:tcW w:w="0" w:type="auto"/>
            <w:vMerge/>
            <w:shd w:val="clear" w:color="auto" w:fill="FFFFFF"/>
          </w:tcPr>
          <w:p w14:paraId="61EECFDD" w14:textId="77777777" w:rsidR="00104AA8" w:rsidRPr="003F2BA7" w:rsidRDefault="00104AA8" w:rsidP="00104AA8">
            <w:pPr>
              <w:rPr>
                <w:rFonts w:ascii="Arial" w:hAnsi="Arial" w:cs="Arial"/>
                <w:sz w:val="18"/>
                <w:szCs w:val="18"/>
              </w:rPr>
            </w:pPr>
          </w:p>
        </w:tc>
        <w:tc>
          <w:tcPr>
            <w:tcW w:w="0" w:type="auto"/>
            <w:shd w:val="clear" w:color="auto" w:fill="FFFFFF"/>
          </w:tcPr>
          <w:p w14:paraId="21A94B6C" w14:textId="77777777" w:rsidR="00104AA8" w:rsidRPr="003F2BA7" w:rsidRDefault="00104AA8" w:rsidP="00104AA8">
            <w:pPr>
              <w:rPr>
                <w:rFonts w:ascii="Arial" w:hAnsi="Arial" w:cs="Arial"/>
                <w:sz w:val="18"/>
                <w:szCs w:val="18"/>
              </w:rPr>
            </w:pPr>
            <w:r w:rsidRPr="003F2BA7">
              <w:rPr>
                <w:rFonts w:ascii="Arial" w:hAnsi="Arial" w:cs="Arial"/>
                <w:sz w:val="18"/>
                <w:szCs w:val="18"/>
              </w:rPr>
              <w:t>Méně rozvinuté</w:t>
            </w:r>
          </w:p>
        </w:tc>
        <w:tc>
          <w:tcPr>
            <w:tcW w:w="0" w:type="auto"/>
            <w:shd w:val="clear" w:color="auto" w:fill="FFFFFF"/>
          </w:tcPr>
          <w:p w14:paraId="76BF248E" w14:textId="77777777" w:rsidR="00104AA8" w:rsidRPr="003F2BA7" w:rsidRDefault="00104AA8" w:rsidP="00104AA8">
            <w:pPr>
              <w:rPr>
                <w:rFonts w:ascii="Arial" w:hAnsi="Arial" w:cs="Arial"/>
                <w:sz w:val="18"/>
                <w:szCs w:val="18"/>
              </w:rPr>
            </w:pPr>
          </w:p>
        </w:tc>
        <w:tc>
          <w:tcPr>
            <w:tcW w:w="0" w:type="auto"/>
            <w:shd w:val="clear" w:color="auto" w:fill="FFFFFF"/>
          </w:tcPr>
          <w:p w14:paraId="1DEA4FE1" w14:textId="77777777" w:rsidR="00104AA8" w:rsidRPr="003F2BA7" w:rsidRDefault="00104AA8" w:rsidP="00104AA8">
            <w:pPr>
              <w:rPr>
                <w:rFonts w:ascii="Arial" w:hAnsi="Arial" w:cs="Arial"/>
                <w:sz w:val="18"/>
                <w:szCs w:val="18"/>
              </w:rPr>
            </w:pPr>
          </w:p>
        </w:tc>
        <w:tc>
          <w:tcPr>
            <w:tcW w:w="0" w:type="auto"/>
            <w:shd w:val="clear" w:color="auto" w:fill="FFFFFF"/>
          </w:tcPr>
          <w:p w14:paraId="41071A9E" w14:textId="77777777" w:rsidR="00104AA8" w:rsidRPr="003F2BA7" w:rsidRDefault="00104AA8" w:rsidP="00104AA8">
            <w:pPr>
              <w:rPr>
                <w:rFonts w:ascii="Arial" w:hAnsi="Arial" w:cs="Arial"/>
                <w:sz w:val="18"/>
                <w:szCs w:val="18"/>
              </w:rPr>
            </w:pPr>
          </w:p>
        </w:tc>
        <w:tc>
          <w:tcPr>
            <w:tcW w:w="0" w:type="auto"/>
            <w:shd w:val="clear" w:color="auto" w:fill="FFFFFF"/>
          </w:tcPr>
          <w:p w14:paraId="4894FBDC" w14:textId="77777777" w:rsidR="00104AA8" w:rsidRPr="003F2BA7" w:rsidRDefault="00104AA8" w:rsidP="00104AA8">
            <w:pPr>
              <w:rPr>
                <w:rFonts w:ascii="Arial" w:hAnsi="Arial" w:cs="Arial"/>
                <w:sz w:val="18"/>
                <w:szCs w:val="18"/>
              </w:rPr>
            </w:pPr>
          </w:p>
        </w:tc>
        <w:tc>
          <w:tcPr>
            <w:tcW w:w="0" w:type="auto"/>
            <w:shd w:val="clear" w:color="auto" w:fill="7F7F7F"/>
          </w:tcPr>
          <w:p w14:paraId="168F064F" w14:textId="77777777" w:rsidR="00104AA8" w:rsidRPr="003F2BA7" w:rsidRDefault="00104AA8" w:rsidP="00104AA8">
            <w:pPr>
              <w:rPr>
                <w:rFonts w:ascii="Arial" w:hAnsi="Arial" w:cs="Arial"/>
                <w:sz w:val="18"/>
                <w:szCs w:val="18"/>
              </w:rPr>
            </w:pPr>
          </w:p>
        </w:tc>
        <w:tc>
          <w:tcPr>
            <w:tcW w:w="0" w:type="auto"/>
            <w:shd w:val="clear" w:color="auto" w:fill="7F7F7F"/>
          </w:tcPr>
          <w:p w14:paraId="07F1C0F2" w14:textId="77777777" w:rsidR="00104AA8" w:rsidRPr="003F2BA7" w:rsidRDefault="00104AA8" w:rsidP="00104AA8">
            <w:pPr>
              <w:rPr>
                <w:rFonts w:ascii="Arial" w:hAnsi="Arial" w:cs="Arial"/>
                <w:sz w:val="18"/>
                <w:szCs w:val="18"/>
              </w:rPr>
            </w:pPr>
          </w:p>
        </w:tc>
        <w:tc>
          <w:tcPr>
            <w:tcW w:w="0" w:type="auto"/>
            <w:shd w:val="clear" w:color="auto" w:fill="7F7F7F"/>
          </w:tcPr>
          <w:p w14:paraId="6083B8E3" w14:textId="77777777" w:rsidR="00104AA8" w:rsidRPr="003F2BA7" w:rsidRDefault="00104AA8" w:rsidP="00104AA8">
            <w:pPr>
              <w:rPr>
                <w:rFonts w:ascii="Arial" w:hAnsi="Arial" w:cs="Arial"/>
                <w:sz w:val="18"/>
                <w:szCs w:val="18"/>
              </w:rPr>
            </w:pPr>
          </w:p>
        </w:tc>
        <w:tc>
          <w:tcPr>
            <w:tcW w:w="0" w:type="auto"/>
            <w:shd w:val="clear" w:color="auto" w:fill="7F7F7F"/>
          </w:tcPr>
          <w:p w14:paraId="3858C66A" w14:textId="77777777" w:rsidR="00104AA8" w:rsidRPr="003F2BA7" w:rsidRDefault="00104AA8" w:rsidP="00104AA8">
            <w:pPr>
              <w:rPr>
                <w:rFonts w:ascii="Arial" w:hAnsi="Arial" w:cs="Arial"/>
                <w:sz w:val="18"/>
                <w:szCs w:val="18"/>
              </w:rPr>
            </w:pPr>
          </w:p>
        </w:tc>
        <w:tc>
          <w:tcPr>
            <w:tcW w:w="0" w:type="auto"/>
            <w:shd w:val="clear" w:color="auto" w:fill="FFFFFF"/>
          </w:tcPr>
          <w:p w14:paraId="40C0A434" w14:textId="77777777" w:rsidR="00104AA8" w:rsidRPr="003F2BA7" w:rsidRDefault="00104AA8" w:rsidP="00104AA8">
            <w:pPr>
              <w:rPr>
                <w:rFonts w:ascii="Arial" w:hAnsi="Arial" w:cs="Arial"/>
                <w:sz w:val="18"/>
                <w:szCs w:val="18"/>
              </w:rPr>
            </w:pPr>
          </w:p>
        </w:tc>
        <w:tc>
          <w:tcPr>
            <w:tcW w:w="0" w:type="auto"/>
            <w:shd w:val="clear" w:color="auto" w:fill="FFFFFF"/>
          </w:tcPr>
          <w:p w14:paraId="3968349C" w14:textId="77777777" w:rsidR="00104AA8" w:rsidRPr="003F2BA7" w:rsidRDefault="00104AA8" w:rsidP="00104AA8">
            <w:pPr>
              <w:rPr>
                <w:rFonts w:ascii="Arial" w:hAnsi="Arial" w:cs="Arial"/>
                <w:sz w:val="18"/>
                <w:szCs w:val="18"/>
              </w:rPr>
            </w:pPr>
          </w:p>
        </w:tc>
        <w:tc>
          <w:tcPr>
            <w:tcW w:w="0" w:type="auto"/>
            <w:shd w:val="clear" w:color="auto" w:fill="FFFFFF"/>
          </w:tcPr>
          <w:p w14:paraId="6DB716B7" w14:textId="77777777" w:rsidR="00104AA8" w:rsidRPr="003F2BA7" w:rsidRDefault="00104AA8" w:rsidP="00104AA8">
            <w:pPr>
              <w:rPr>
                <w:rFonts w:ascii="Arial" w:hAnsi="Arial" w:cs="Arial"/>
                <w:sz w:val="18"/>
                <w:szCs w:val="18"/>
              </w:rPr>
            </w:pPr>
          </w:p>
        </w:tc>
        <w:tc>
          <w:tcPr>
            <w:tcW w:w="0" w:type="auto"/>
            <w:shd w:val="clear" w:color="auto" w:fill="FFFFFF"/>
          </w:tcPr>
          <w:p w14:paraId="23EF66B7" w14:textId="77777777" w:rsidR="00104AA8" w:rsidRPr="003F2BA7" w:rsidRDefault="00104AA8" w:rsidP="00104AA8">
            <w:pPr>
              <w:rPr>
                <w:rFonts w:ascii="Arial" w:hAnsi="Arial" w:cs="Arial"/>
                <w:sz w:val="18"/>
                <w:szCs w:val="18"/>
              </w:rPr>
            </w:pPr>
          </w:p>
        </w:tc>
        <w:tc>
          <w:tcPr>
            <w:tcW w:w="0" w:type="auto"/>
            <w:shd w:val="clear" w:color="auto" w:fill="FFFFFF"/>
          </w:tcPr>
          <w:p w14:paraId="32443440" w14:textId="77777777" w:rsidR="00104AA8" w:rsidRPr="003F2BA7" w:rsidRDefault="00104AA8" w:rsidP="00104AA8">
            <w:pPr>
              <w:rPr>
                <w:rFonts w:ascii="Arial" w:hAnsi="Arial" w:cs="Arial"/>
                <w:sz w:val="18"/>
                <w:szCs w:val="18"/>
              </w:rPr>
            </w:pPr>
          </w:p>
        </w:tc>
        <w:tc>
          <w:tcPr>
            <w:tcW w:w="0" w:type="auto"/>
            <w:shd w:val="clear" w:color="auto" w:fill="FFFFFF"/>
          </w:tcPr>
          <w:p w14:paraId="7D9556CF" w14:textId="77777777" w:rsidR="00104AA8" w:rsidRPr="003F2BA7" w:rsidRDefault="00104AA8" w:rsidP="00104AA8">
            <w:pPr>
              <w:rPr>
                <w:rFonts w:ascii="Arial" w:hAnsi="Arial" w:cs="Arial"/>
                <w:sz w:val="18"/>
                <w:szCs w:val="18"/>
              </w:rPr>
            </w:pPr>
          </w:p>
        </w:tc>
      </w:tr>
      <w:tr w:rsidR="00EC011F" w:rsidRPr="003F2BA7" w14:paraId="53118784" w14:textId="77777777" w:rsidTr="00104AA8">
        <w:trPr>
          <w:trHeight w:val="372"/>
        </w:trPr>
        <w:tc>
          <w:tcPr>
            <w:tcW w:w="0" w:type="auto"/>
            <w:shd w:val="clear" w:color="auto" w:fill="FFFFFF"/>
          </w:tcPr>
          <w:p w14:paraId="60D5CDD1" w14:textId="77777777" w:rsidR="00104AA8" w:rsidRPr="003F2BA7" w:rsidRDefault="00104AA8" w:rsidP="00104AA8">
            <w:pPr>
              <w:rPr>
                <w:rFonts w:ascii="Arial" w:hAnsi="Arial" w:cs="Arial"/>
                <w:sz w:val="18"/>
                <w:szCs w:val="18"/>
              </w:rPr>
            </w:pPr>
            <w:r w:rsidRPr="003F2BA7">
              <w:rPr>
                <w:rFonts w:ascii="Arial" w:hAnsi="Arial" w:cs="Arial"/>
                <w:sz w:val="18"/>
                <w:szCs w:val="18"/>
              </w:rPr>
              <w:t>FS</w:t>
            </w:r>
          </w:p>
        </w:tc>
        <w:tc>
          <w:tcPr>
            <w:tcW w:w="0" w:type="auto"/>
            <w:shd w:val="clear" w:color="auto" w:fill="FFFFFF"/>
          </w:tcPr>
          <w:p w14:paraId="0545AFEF" w14:textId="77777777" w:rsidR="00104AA8" w:rsidRPr="003F2BA7" w:rsidRDefault="00104AA8" w:rsidP="00104AA8">
            <w:pPr>
              <w:rPr>
                <w:rFonts w:ascii="Arial" w:hAnsi="Arial" w:cs="Arial"/>
                <w:sz w:val="18"/>
                <w:szCs w:val="18"/>
              </w:rPr>
            </w:pPr>
          </w:p>
        </w:tc>
        <w:tc>
          <w:tcPr>
            <w:tcW w:w="0" w:type="auto"/>
            <w:shd w:val="clear" w:color="auto" w:fill="FFFFFF"/>
          </w:tcPr>
          <w:p w14:paraId="5D7B119B" w14:textId="77777777" w:rsidR="00104AA8" w:rsidRPr="003F2BA7" w:rsidRDefault="00104AA8" w:rsidP="00104AA8">
            <w:pPr>
              <w:rPr>
                <w:rFonts w:ascii="Arial" w:hAnsi="Arial" w:cs="Arial"/>
                <w:sz w:val="18"/>
                <w:szCs w:val="18"/>
              </w:rPr>
            </w:pPr>
          </w:p>
        </w:tc>
        <w:tc>
          <w:tcPr>
            <w:tcW w:w="0" w:type="auto"/>
            <w:shd w:val="clear" w:color="auto" w:fill="FFFFFF"/>
          </w:tcPr>
          <w:p w14:paraId="555F4079" w14:textId="77777777" w:rsidR="00104AA8" w:rsidRPr="003F2BA7" w:rsidRDefault="00104AA8" w:rsidP="00104AA8">
            <w:pPr>
              <w:rPr>
                <w:rFonts w:ascii="Arial" w:hAnsi="Arial" w:cs="Arial"/>
                <w:sz w:val="18"/>
                <w:szCs w:val="18"/>
              </w:rPr>
            </w:pPr>
          </w:p>
        </w:tc>
        <w:tc>
          <w:tcPr>
            <w:tcW w:w="0" w:type="auto"/>
            <w:shd w:val="clear" w:color="auto" w:fill="FFFFFF"/>
          </w:tcPr>
          <w:p w14:paraId="423941A4" w14:textId="77777777" w:rsidR="00104AA8" w:rsidRPr="003F2BA7" w:rsidRDefault="00104AA8" w:rsidP="00104AA8">
            <w:pPr>
              <w:rPr>
                <w:rFonts w:ascii="Arial" w:hAnsi="Arial" w:cs="Arial"/>
                <w:sz w:val="18"/>
                <w:szCs w:val="18"/>
              </w:rPr>
            </w:pPr>
          </w:p>
        </w:tc>
        <w:tc>
          <w:tcPr>
            <w:tcW w:w="0" w:type="auto"/>
            <w:shd w:val="clear" w:color="auto" w:fill="FFFFFF"/>
          </w:tcPr>
          <w:p w14:paraId="299808B2" w14:textId="77777777" w:rsidR="00104AA8" w:rsidRPr="003F2BA7" w:rsidRDefault="00104AA8" w:rsidP="00104AA8">
            <w:pPr>
              <w:rPr>
                <w:rFonts w:ascii="Arial" w:hAnsi="Arial" w:cs="Arial"/>
                <w:sz w:val="18"/>
                <w:szCs w:val="18"/>
              </w:rPr>
            </w:pPr>
          </w:p>
        </w:tc>
        <w:tc>
          <w:tcPr>
            <w:tcW w:w="0" w:type="auto"/>
            <w:shd w:val="clear" w:color="auto" w:fill="FFFFFF"/>
          </w:tcPr>
          <w:p w14:paraId="48925F84" w14:textId="77777777" w:rsidR="00104AA8" w:rsidRPr="003F2BA7" w:rsidRDefault="00104AA8" w:rsidP="00104AA8">
            <w:pPr>
              <w:rPr>
                <w:rFonts w:ascii="Arial" w:hAnsi="Arial" w:cs="Arial"/>
                <w:sz w:val="18"/>
                <w:szCs w:val="18"/>
              </w:rPr>
            </w:pPr>
          </w:p>
        </w:tc>
        <w:tc>
          <w:tcPr>
            <w:tcW w:w="0" w:type="auto"/>
            <w:shd w:val="clear" w:color="auto" w:fill="FFFFFF"/>
          </w:tcPr>
          <w:p w14:paraId="32673667" w14:textId="77777777" w:rsidR="00104AA8" w:rsidRPr="003F2BA7" w:rsidRDefault="00104AA8" w:rsidP="00104AA8">
            <w:pPr>
              <w:rPr>
                <w:rFonts w:ascii="Arial" w:hAnsi="Arial" w:cs="Arial"/>
                <w:sz w:val="18"/>
                <w:szCs w:val="18"/>
              </w:rPr>
            </w:pPr>
          </w:p>
        </w:tc>
        <w:tc>
          <w:tcPr>
            <w:tcW w:w="0" w:type="auto"/>
            <w:shd w:val="clear" w:color="auto" w:fill="FFFFFF"/>
          </w:tcPr>
          <w:p w14:paraId="3C9ED307" w14:textId="77777777" w:rsidR="00104AA8" w:rsidRPr="003F2BA7" w:rsidRDefault="00104AA8" w:rsidP="00104AA8">
            <w:pPr>
              <w:rPr>
                <w:rFonts w:ascii="Arial" w:hAnsi="Arial" w:cs="Arial"/>
                <w:sz w:val="18"/>
                <w:szCs w:val="18"/>
              </w:rPr>
            </w:pPr>
          </w:p>
        </w:tc>
        <w:tc>
          <w:tcPr>
            <w:tcW w:w="0" w:type="auto"/>
            <w:shd w:val="clear" w:color="auto" w:fill="FFFFFF"/>
          </w:tcPr>
          <w:p w14:paraId="34128391" w14:textId="77777777" w:rsidR="00104AA8" w:rsidRPr="003F2BA7" w:rsidRDefault="00104AA8" w:rsidP="00104AA8">
            <w:pPr>
              <w:rPr>
                <w:rFonts w:ascii="Arial" w:hAnsi="Arial" w:cs="Arial"/>
                <w:sz w:val="18"/>
                <w:szCs w:val="18"/>
              </w:rPr>
            </w:pPr>
          </w:p>
        </w:tc>
        <w:tc>
          <w:tcPr>
            <w:tcW w:w="0" w:type="auto"/>
            <w:shd w:val="clear" w:color="auto" w:fill="7F7F7F"/>
          </w:tcPr>
          <w:p w14:paraId="454E2B37" w14:textId="77777777" w:rsidR="00104AA8" w:rsidRPr="003F2BA7" w:rsidRDefault="00104AA8" w:rsidP="00104AA8">
            <w:pPr>
              <w:rPr>
                <w:rFonts w:ascii="Arial" w:hAnsi="Arial" w:cs="Arial"/>
                <w:sz w:val="18"/>
                <w:szCs w:val="18"/>
              </w:rPr>
            </w:pPr>
          </w:p>
        </w:tc>
        <w:tc>
          <w:tcPr>
            <w:tcW w:w="0" w:type="auto"/>
            <w:tcBorders>
              <w:bottom w:val="single" w:sz="4" w:space="0" w:color="auto"/>
            </w:tcBorders>
            <w:shd w:val="clear" w:color="auto" w:fill="FFFFFF"/>
          </w:tcPr>
          <w:p w14:paraId="62DCB924" w14:textId="77777777" w:rsidR="00104AA8" w:rsidRPr="003F2BA7" w:rsidRDefault="00104AA8" w:rsidP="00104AA8">
            <w:pPr>
              <w:rPr>
                <w:rFonts w:ascii="Arial" w:hAnsi="Arial" w:cs="Arial"/>
                <w:sz w:val="18"/>
                <w:szCs w:val="18"/>
              </w:rPr>
            </w:pPr>
          </w:p>
        </w:tc>
        <w:tc>
          <w:tcPr>
            <w:tcW w:w="0" w:type="auto"/>
            <w:shd w:val="clear" w:color="auto" w:fill="FFFFFF"/>
          </w:tcPr>
          <w:p w14:paraId="48B783F4" w14:textId="77777777" w:rsidR="00104AA8" w:rsidRPr="003F2BA7" w:rsidRDefault="00104AA8" w:rsidP="00104AA8">
            <w:pPr>
              <w:rPr>
                <w:rFonts w:ascii="Arial" w:hAnsi="Arial" w:cs="Arial"/>
                <w:sz w:val="18"/>
                <w:szCs w:val="18"/>
              </w:rPr>
            </w:pPr>
          </w:p>
        </w:tc>
        <w:tc>
          <w:tcPr>
            <w:tcW w:w="0" w:type="auto"/>
            <w:shd w:val="clear" w:color="auto" w:fill="FFFFFF"/>
          </w:tcPr>
          <w:p w14:paraId="434DF45E" w14:textId="77777777" w:rsidR="00104AA8" w:rsidRPr="003F2BA7" w:rsidRDefault="00104AA8" w:rsidP="00104AA8">
            <w:pPr>
              <w:rPr>
                <w:rFonts w:ascii="Arial" w:hAnsi="Arial" w:cs="Arial"/>
                <w:sz w:val="18"/>
                <w:szCs w:val="18"/>
              </w:rPr>
            </w:pPr>
          </w:p>
        </w:tc>
        <w:tc>
          <w:tcPr>
            <w:tcW w:w="0" w:type="auto"/>
            <w:shd w:val="clear" w:color="auto" w:fill="FFFFFF"/>
          </w:tcPr>
          <w:p w14:paraId="20A493FD" w14:textId="77777777" w:rsidR="00104AA8" w:rsidRPr="003F2BA7" w:rsidRDefault="00104AA8" w:rsidP="00104AA8">
            <w:pPr>
              <w:rPr>
                <w:rFonts w:ascii="Arial" w:hAnsi="Arial" w:cs="Arial"/>
                <w:sz w:val="18"/>
                <w:szCs w:val="18"/>
              </w:rPr>
            </w:pPr>
          </w:p>
        </w:tc>
        <w:tc>
          <w:tcPr>
            <w:tcW w:w="0" w:type="auto"/>
            <w:shd w:val="clear" w:color="auto" w:fill="FFFFFF"/>
          </w:tcPr>
          <w:p w14:paraId="64CE2294" w14:textId="77777777" w:rsidR="00104AA8" w:rsidRPr="003F2BA7" w:rsidRDefault="00104AA8" w:rsidP="00104AA8">
            <w:pPr>
              <w:rPr>
                <w:rFonts w:ascii="Arial" w:hAnsi="Arial" w:cs="Arial"/>
                <w:sz w:val="18"/>
                <w:szCs w:val="18"/>
              </w:rPr>
            </w:pPr>
          </w:p>
        </w:tc>
      </w:tr>
      <w:tr w:rsidR="00EC011F" w:rsidRPr="003F2BA7" w14:paraId="4E5532C1" w14:textId="77777777" w:rsidTr="00104AA8">
        <w:tc>
          <w:tcPr>
            <w:tcW w:w="0" w:type="auto"/>
            <w:shd w:val="clear" w:color="auto" w:fill="FFFFFF"/>
          </w:tcPr>
          <w:p w14:paraId="6288C78A" w14:textId="517B3A83" w:rsidR="00104AA8" w:rsidRPr="003F2BA7" w:rsidRDefault="00104AA8" w:rsidP="00104AA8">
            <w:pPr>
              <w:rPr>
                <w:rFonts w:ascii="Arial" w:hAnsi="Arial" w:cs="Arial"/>
                <w:sz w:val="18"/>
                <w:szCs w:val="18"/>
              </w:rPr>
            </w:pPr>
            <w:r w:rsidRPr="003F2BA7">
              <w:rPr>
                <w:rFonts w:ascii="Arial" w:hAnsi="Arial" w:cs="Arial"/>
                <w:sz w:val="18"/>
                <w:szCs w:val="18"/>
              </w:rPr>
              <w:t>ENR</w:t>
            </w:r>
            <w:r w:rsidR="003950E9" w:rsidRPr="003F2BA7">
              <w:rPr>
                <w:rFonts w:ascii="Arial" w:hAnsi="Arial" w:cs="Arial"/>
                <w:sz w:val="18"/>
                <w:szCs w:val="18"/>
              </w:rPr>
              <w:t>A</w:t>
            </w:r>
            <w:r w:rsidRPr="003F2BA7">
              <w:rPr>
                <w:rFonts w:ascii="Arial" w:hAnsi="Arial" w:cs="Arial"/>
                <w:sz w:val="18"/>
                <w:szCs w:val="18"/>
              </w:rPr>
              <w:t>F</w:t>
            </w:r>
          </w:p>
        </w:tc>
        <w:tc>
          <w:tcPr>
            <w:tcW w:w="0" w:type="auto"/>
            <w:shd w:val="clear" w:color="auto" w:fill="FFFFFF"/>
          </w:tcPr>
          <w:p w14:paraId="345BEB40" w14:textId="77777777" w:rsidR="00104AA8" w:rsidRPr="003F2BA7" w:rsidRDefault="00104AA8" w:rsidP="00104AA8">
            <w:pPr>
              <w:rPr>
                <w:rFonts w:ascii="Arial" w:hAnsi="Arial" w:cs="Arial"/>
                <w:sz w:val="18"/>
                <w:szCs w:val="18"/>
              </w:rPr>
            </w:pPr>
          </w:p>
        </w:tc>
        <w:tc>
          <w:tcPr>
            <w:tcW w:w="0" w:type="auto"/>
            <w:shd w:val="clear" w:color="auto" w:fill="FFFFFF"/>
          </w:tcPr>
          <w:p w14:paraId="455CC23A" w14:textId="77777777" w:rsidR="00104AA8" w:rsidRPr="003F2BA7" w:rsidRDefault="00104AA8" w:rsidP="00104AA8">
            <w:pPr>
              <w:rPr>
                <w:rFonts w:ascii="Arial" w:hAnsi="Arial" w:cs="Arial"/>
                <w:sz w:val="18"/>
                <w:szCs w:val="18"/>
              </w:rPr>
            </w:pPr>
          </w:p>
        </w:tc>
        <w:tc>
          <w:tcPr>
            <w:tcW w:w="0" w:type="auto"/>
            <w:shd w:val="clear" w:color="auto" w:fill="FFFFFF"/>
          </w:tcPr>
          <w:p w14:paraId="12940BF5" w14:textId="77777777" w:rsidR="00104AA8" w:rsidRPr="003F2BA7" w:rsidRDefault="00104AA8" w:rsidP="00104AA8">
            <w:pPr>
              <w:rPr>
                <w:rFonts w:ascii="Arial" w:hAnsi="Arial" w:cs="Arial"/>
                <w:sz w:val="18"/>
                <w:szCs w:val="18"/>
              </w:rPr>
            </w:pPr>
          </w:p>
        </w:tc>
        <w:tc>
          <w:tcPr>
            <w:tcW w:w="0" w:type="auto"/>
            <w:shd w:val="clear" w:color="auto" w:fill="FFFFFF"/>
          </w:tcPr>
          <w:p w14:paraId="549B6429" w14:textId="77777777" w:rsidR="00104AA8" w:rsidRPr="003F2BA7" w:rsidRDefault="00104AA8" w:rsidP="00104AA8">
            <w:pPr>
              <w:rPr>
                <w:rFonts w:ascii="Arial" w:hAnsi="Arial" w:cs="Arial"/>
                <w:sz w:val="18"/>
                <w:szCs w:val="18"/>
              </w:rPr>
            </w:pPr>
          </w:p>
        </w:tc>
        <w:tc>
          <w:tcPr>
            <w:tcW w:w="0" w:type="auto"/>
            <w:shd w:val="clear" w:color="auto" w:fill="FFFFFF"/>
          </w:tcPr>
          <w:p w14:paraId="685E4E89" w14:textId="77777777" w:rsidR="00104AA8" w:rsidRPr="003F2BA7" w:rsidRDefault="00104AA8" w:rsidP="00104AA8">
            <w:pPr>
              <w:rPr>
                <w:rFonts w:ascii="Arial" w:hAnsi="Arial" w:cs="Arial"/>
                <w:sz w:val="18"/>
                <w:szCs w:val="18"/>
              </w:rPr>
            </w:pPr>
          </w:p>
        </w:tc>
        <w:tc>
          <w:tcPr>
            <w:tcW w:w="0" w:type="auto"/>
            <w:shd w:val="clear" w:color="auto" w:fill="FFFFFF"/>
          </w:tcPr>
          <w:p w14:paraId="04F7CF37" w14:textId="77777777" w:rsidR="00104AA8" w:rsidRPr="003F2BA7" w:rsidRDefault="00104AA8" w:rsidP="00104AA8">
            <w:pPr>
              <w:rPr>
                <w:rFonts w:ascii="Arial" w:hAnsi="Arial" w:cs="Arial"/>
                <w:sz w:val="18"/>
                <w:szCs w:val="18"/>
              </w:rPr>
            </w:pPr>
          </w:p>
        </w:tc>
        <w:tc>
          <w:tcPr>
            <w:tcW w:w="0" w:type="auto"/>
            <w:shd w:val="clear" w:color="auto" w:fill="FFFFFF"/>
          </w:tcPr>
          <w:p w14:paraId="31D5249B" w14:textId="77777777" w:rsidR="00104AA8" w:rsidRPr="003F2BA7" w:rsidRDefault="00104AA8" w:rsidP="00104AA8">
            <w:pPr>
              <w:rPr>
                <w:rFonts w:ascii="Arial" w:hAnsi="Arial" w:cs="Arial"/>
                <w:sz w:val="18"/>
                <w:szCs w:val="18"/>
              </w:rPr>
            </w:pPr>
          </w:p>
        </w:tc>
        <w:tc>
          <w:tcPr>
            <w:tcW w:w="0" w:type="auto"/>
            <w:shd w:val="clear" w:color="auto" w:fill="FFFFFF"/>
          </w:tcPr>
          <w:p w14:paraId="58EA2DEA" w14:textId="77777777" w:rsidR="00104AA8" w:rsidRPr="003F2BA7" w:rsidRDefault="00104AA8" w:rsidP="00104AA8">
            <w:pPr>
              <w:rPr>
                <w:rFonts w:ascii="Arial" w:hAnsi="Arial" w:cs="Arial"/>
                <w:sz w:val="18"/>
                <w:szCs w:val="18"/>
              </w:rPr>
            </w:pPr>
          </w:p>
        </w:tc>
        <w:tc>
          <w:tcPr>
            <w:tcW w:w="0" w:type="auto"/>
            <w:shd w:val="clear" w:color="auto" w:fill="FFFFFF"/>
          </w:tcPr>
          <w:p w14:paraId="2AF06185" w14:textId="77777777" w:rsidR="00104AA8" w:rsidRPr="003F2BA7" w:rsidRDefault="00104AA8" w:rsidP="00104AA8">
            <w:pPr>
              <w:rPr>
                <w:rFonts w:ascii="Arial" w:hAnsi="Arial" w:cs="Arial"/>
                <w:sz w:val="18"/>
                <w:szCs w:val="18"/>
              </w:rPr>
            </w:pPr>
          </w:p>
        </w:tc>
        <w:tc>
          <w:tcPr>
            <w:tcW w:w="0" w:type="auto"/>
            <w:shd w:val="clear" w:color="auto" w:fill="FFFFFF"/>
          </w:tcPr>
          <w:p w14:paraId="62D9FA4A" w14:textId="77777777" w:rsidR="00104AA8" w:rsidRPr="003F2BA7" w:rsidRDefault="00104AA8" w:rsidP="00104AA8">
            <w:pPr>
              <w:rPr>
                <w:rFonts w:ascii="Arial" w:hAnsi="Arial" w:cs="Arial"/>
                <w:sz w:val="18"/>
                <w:szCs w:val="18"/>
              </w:rPr>
            </w:pPr>
          </w:p>
        </w:tc>
        <w:tc>
          <w:tcPr>
            <w:tcW w:w="0" w:type="auto"/>
            <w:shd w:val="clear" w:color="auto" w:fill="7F7F7F"/>
          </w:tcPr>
          <w:p w14:paraId="5F63D3F4" w14:textId="77777777" w:rsidR="00104AA8" w:rsidRPr="003F2BA7" w:rsidRDefault="00104AA8" w:rsidP="00104AA8">
            <w:pPr>
              <w:rPr>
                <w:rFonts w:ascii="Arial" w:hAnsi="Arial" w:cs="Arial"/>
                <w:sz w:val="18"/>
                <w:szCs w:val="18"/>
              </w:rPr>
            </w:pPr>
          </w:p>
        </w:tc>
        <w:tc>
          <w:tcPr>
            <w:tcW w:w="0" w:type="auto"/>
            <w:tcBorders>
              <w:bottom w:val="single" w:sz="4" w:space="0" w:color="auto"/>
            </w:tcBorders>
            <w:shd w:val="clear" w:color="auto" w:fill="FFFFFF"/>
          </w:tcPr>
          <w:p w14:paraId="13C72723" w14:textId="77777777" w:rsidR="00104AA8" w:rsidRPr="003F2BA7" w:rsidRDefault="00104AA8" w:rsidP="00104AA8">
            <w:pPr>
              <w:rPr>
                <w:rFonts w:ascii="Arial" w:hAnsi="Arial" w:cs="Arial"/>
                <w:sz w:val="18"/>
                <w:szCs w:val="18"/>
              </w:rPr>
            </w:pPr>
          </w:p>
        </w:tc>
        <w:tc>
          <w:tcPr>
            <w:tcW w:w="0" w:type="auto"/>
            <w:shd w:val="clear" w:color="auto" w:fill="FFFFFF"/>
          </w:tcPr>
          <w:p w14:paraId="5A3527FB" w14:textId="77777777" w:rsidR="00104AA8" w:rsidRPr="003F2BA7" w:rsidRDefault="00104AA8" w:rsidP="00104AA8">
            <w:pPr>
              <w:rPr>
                <w:rFonts w:ascii="Arial" w:hAnsi="Arial" w:cs="Arial"/>
                <w:sz w:val="18"/>
                <w:szCs w:val="18"/>
              </w:rPr>
            </w:pPr>
          </w:p>
        </w:tc>
        <w:tc>
          <w:tcPr>
            <w:tcW w:w="0" w:type="auto"/>
            <w:shd w:val="clear" w:color="auto" w:fill="FFFFFF"/>
          </w:tcPr>
          <w:p w14:paraId="444B9FDA" w14:textId="77777777" w:rsidR="00104AA8" w:rsidRPr="003F2BA7" w:rsidRDefault="00104AA8" w:rsidP="00104AA8">
            <w:pPr>
              <w:rPr>
                <w:rFonts w:ascii="Arial" w:hAnsi="Arial" w:cs="Arial"/>
                <w:sz w:val="18"/>
                <w:szCs w:val="18"/>
              </w:rPr>
            </w:pPr>
          </w:p>
        </w:tc>
        <w:tc>
          <w:tcPr>
            <w:tcW w:w="0" w:type="auto"/>
            <w:shd w:val="clear" w:color="auto" w:fill="FFFFFF"/>
          </w:tcPr>
          <w:p w14:paraId="2440359B" w14:textId="77777777" w:rsidR="00104AA8" w:rsidRPr="003F2BA7" w:rsidRDefault="00104AA8" w:rsidP="00104AA8">
            <w:pPr>
              <w:rPr>
                <w:rFonts w:ascii="Arial" w:hAnsi="Arial" w:cs="Arial"/>
                <w:sz w:val="18"/>
                <w:szCs w:val="18"/>
              </w:rPr>
            </w:pPr>
          </w:p>
        </w:tc>
      </w:tr>
      <w:tr w:rsidR="00EC011F" w:rsidRPr="003F2BA7" w14:paraId="6526B258" w14:textId="77777777" w:rsidTr="00104AA8">
        <w:tc>
          <w:tcPr>
            <w:tcW w:w="0" w:type="auto"/>
            <w:shd w:val="clear" w:color="auto" w:fill="FFFFFF"/>
          </w:tcPr>
          <w:p w14:paraId="3588FFD7" w14:textId="77777777" w:rsidR="00104AA8" w:rsidRPr="003F2BA7" w:rsidRDefault="00104AA8" w:rsidP="00104AA8">
            <w:pPr>
              <w:rPr>
                <w:rFonts w:ascii="Arial" w:hAnsi="Arial" w:cs="Arial"/>
                <w:sz w:val="18"/>
                <w:szCs w:val="18"/>
              </w:rPr>
            </w:pPr>
            <w:r w:rsidRPr="003F2BA7">
              <w:rPr>
                <w:rFonts w:ascii="Arial" w:hAnsi="Arial" w:cs="Arial"/>
                <w:sz w:val="18"/>
                <w:szCs w:val="18"/>
              </w:rPr>
              <w:t>Celkem</w:t>
            </w:r>
          </w:p>
        </w:tc>
        <w:tc>
          <w:tcPr>
            <w:tcW w:w="0" w:type="auto"/>
            <w:shd w:val="clear" w:color="auto" w:fill="FFFFFF"/>
          </w:tcPr>
          <w:p w14:paraId="63CB99E5" w14:textId="77777777" w:rsidR="00104AA8" w:rsidRPr="003F2BA7" w:rsidRDefault="00104AA8" w:rsidP="00104AA8">
            <w:pPr>
              <w:rPr>
                <w:rFonts w:ascii="Arial" w:hAnsi="Arial" w:cs="Arial"/>
                <w:sz w:val="18"/>
                <w:szCs w:val="18"/>
              </w:rPr>
            </w:pPr>
          </w:p>
        </w:tc>
        <w:tc>
          <w:tcPr>
            <w:tcW w:w="0" w:type="auto"/>
            <w:shd w:val="clear" w:color="auto" w:fill="FFFFFF"/>
          </w:tcPr>
          <w:p w14:paraId="14DBC847" w14:textId="77777777" w:rsidR="00104AA8" w:rsidRPr="003F2BA7" w:rsidRDefault="00104AA8" w:rsidP="00104AA8">
            <w:pPr>
              <w:rPr>
                <w:rFonts w:ascii="Arial" w:hAnsi="Arial" w:cs="Arial"/>
                <w:sz w:val="18"/>
                <w:szCs w:val="18"/>
              </w:rPr>
            </w:pPr>
          </w:p>
        </w:tc>
        <w:tc>
          <w:tcPr>
            <w:tcW w:w="0" w:type="auto"/>
            <w:shd w:val="clear" w:color="auto" w:fill="FFFFFF"/>
          </w:tcPr>
          <w:p w14:paraId="4E9EF65A" w14:textId="77777777" w:rsidR="00104AA8" w:rsidRPr="003F2BA7" w:rsidRDefault="00104AA8" w:rsidP="00104AA8">
            <w:pPr>
              <w:rPr>
                <w:rFonts w:ascii="Arial" w:hAnsi="Arial" w:cs="Arial"/>
                <w:sz w:val="18"/>
                <w:szCs w:val="18"/>
              </w:rPr>
            </w:pPr>
          </w:p>
        </w:tc>
        <w:tc>
          <w:tcPr>
            <w:tcW w:w="0" w:type="auto"/>
            <w:shd w:val="clear" w:color="auto" w:fill="FFFFFF"/>
          </w:tcPr>
          <w:p w14:paraId="435DBB21" w14:textId="77777777" w:rsidR="00104AA8" w:rsidRPr="003F2BA7" w:rsidRDefault="00104AA8" w:rsidP="00104AA8">
            <w:pPr>
              <w:rPr>
                <w:rFonts w:ascii="Arial" w:hAnsi="Arial" w:cs="Arial"/>
                <w:sz w:val="18"/>
                <w:szCs w:val="18"/>
              </w:rPr>
            </w:pPr>
          </w:p>
        </w:tc>
        <w:tc>
          <w:tcPr>
            <w:tcW w:w="0" w:type="auto"/>
            <w:shd w:val="clear" w:color="auto" w:fill="FFFFFF"/>
          </w:tcPr>
          <w:p w14:paraId="7DE0B20F" w14:textId="77777777" w:rsidR="00104AA8" w:rsidRPr="003F2BA7" w:rsidRDefault="00104AA8" w:rsidP="00104AA8">
            <w:pPr>
              <w:rPr>
                <w:rFonts w:ascii="Arial" w:hAnsi="Arial" w:cs="Arial"/>
                <w:sz w:val="18"/>
                <w:szCs w:val="18"/>
              </w:rPr>
            </w:pPr>
          </w:p>
        </w:tc>
        <w:tc>
          <w:tcPr>
            <w:tcW w:w="0" w:type="auto"/>
            <w:shd w:val="clear" w:color="auto" w:fill="FFFFFF"/>
          </w:tcPr>
          <w:p w14:paraId="301BD7D2" w14:textId="77777777" w:rsidR="00104AA8" w:rsidRPr="003F2BA7" w:rsidRDefault="00104AA8" w:rsidP="00104AA8">
            <w:pPr>
              <w:rPr>
                <w:rFonts w:ascii="Arial" w:hAnsi="Arial" w:cs="Arial"/>
                <w:sz w:val="18"/>
                <w:szCs w:val="18"/>
              </w:rPr>
            </w:pPr>
          </w:p>
        </w:tc>
        <w:tc>
          <w:tcPr>
            <w:tcW w:w="0" w:type="auto"/>
            <w:shd w:val="clear" w:color="auto" w:fill="FFFFFF"/>
          </w:tcPr>
          <w:p w14:paraId="37335C32" w14:textId="77777777" w:rsidR="00104AA8" w:rsidRPr="003F2BA7" w:rsidRDefault="00104AA8" w:rsidP="00104AA8">
            <w:pPr>
              <w:rPr>
                <w:rFonts w:ascii="Arial" w:hAnsi="Arial" w:cs="Arial"/>
                <w:sz w:val="18"/>
                <w:szCs w:val="18"/>
              </w:rPr>
            </w:pPr>
          </w:p>
        </w:tc>
        <w:tc>
          <w:tcPr>
            <w:tcW w:w="0" w:type="auto"/>
            <w:shd w:val="clear" w:color="auto" w:fill="FFFFFF"/>
          </w:tcPr>
          <w:p w14:paraId="4864B9E3" w14:textId="77777777" w:rsidR="00104AA8" w:rsidRPr="003F2BA7" w:rsidRDefault="00104AA8" w:rsidP="00104AA8">
            <w:pPr>
              <w:rPr>
                <w:rFonts w:ascii="Arial" w:hAnsi="Arial" w:cs="Arial"/>
                <w:sz w:val="18"/>
                <w:szCs w:val="18"/>
              </w:rPr>
            </w:pPr>
          </w:p>
        </w:tc>
        <w:tc>
          <w:tcPr>
            <w:tcW w:w="0" w:type="auto"/>
            <w:shd w:val="clear" w:color="auto" w:fill="FFFFFF"/>
          </w:tcPr>
          <w:p w14:paraId="5B3C1D7E" w14:textId="77777777" w:rsidR="00104AA8" w:rsidRPr="003F2BA7" w:rsidRDefault="00104AA8" w:rsidP="00104AA8">
            <w:pPr>
              <w:rPr>
                <w:rFonts w:ascii="Arial" w:hAnsi="Arial" w:cs="Arial"/>
                <w:sz w:val="18"/>
                <w:szCs w:val="18"/>
              </w:rPr>
            </w:pPr>
          </w:p>
        </w:tc>
        <w:tc>
          <w:tcPr>
            <w:tcW w:w="0" w:type="auto"/>
            <w:shd w:val="clear" w:color="auto" w:fill="FFFFFF"/>
          </w:tcPr>
          <w:p w14:paraId="2C44576C" w14:textId="77777777" w:rsidR="00104AA8" w:rsidRPr="003F2BA7" w:rsidRDefault="00104AA8" w:rsidP="00104AA8">
            <w:pPr>
              <w:rPr>
                <w:rFonts w:ascii="Arial" w:hAnsi="Arial" w:cs="Arial"/>
                <w:sz w:val="18"/>
                <w:szCs w:val="18"/>
              </w:rPr>
            </w:pPr>
          </w:p>
        </w:tc>
        <w:tc>
          <w:tcPr>
            <w:tcW w:w="0" w:type="auto"/>
            <w:shd w:val="clear" w:color="auto" w:fill="FFFFFF"/>
          </w:tcPr>
          <w:p w14:paraId="54DA8C3F" w14:textId="77777777" w:rsidR="00104AA8" w:rsidRPr="003F2BA7" w:rsidRDefault="00104AA8" w:rsidP="00104AA8">
            <w:pPr>
              <w:rPr>
                <w:rFonts w:ascii="Arial" w:hAnsi="Arial" w:cs="Arial"/>
                <w:sz w:val="18"/>
                <w:szCs w:val="18"/>
              </w:rPr>
            </w:pPr>
          </w:p>
        </w:tc>
        <w:tc>
          <w:tcPr>
            <w:tcW w:w="0" w:type="auto"/>
            <w:shd w:val="clear" w:color="auto" w:fill="FFFFFF"/>
          </w:tcPr>
          <w:p w14:paraId="5F4327B3" w14:textId="77777777" w:rsidR="00104AA8" w:rsidRPr="003F2BA7" w:rsidRDefault="00104AA8" w:rsidP="00104AA8">
            <w:pPr>
              <w:rPr>
                <w:rFonts w:ascii="Arial" w:hAnsi="Arial" w:cs="Arial"/>
                <w:sz w:val="18"/>
                <w:szCs w:val="18"/>
              </w:rPr>
            </w:pPr>
          </w:p>
        </w:tc>
        <w:tc>
          <w:tcPr>
            <w:tcW w:w="0" w:type="auto"/>
            <w:shd w:val="clear" w:color="auto" w:fill="FFFFFF"/>
          </w:tcPr>
          <w:p w14:paraId="2E56DD90" w14:textId="77777777" w:rsidR="00104AA8" w:rsidRPr="003F2BA7" w:rsidRDefault="00104AA8" w:rsidP="00104AA8">
            <w:pPr>
              <w:rPr>
                <w:rFonts w:ascii="Arial" w:hAnsi="Arial" w:cs="Arial"/>
                <w:sz w:val="18"/>
                <w:szCs w:val="18"/>
              </w:rPr>
            </w:pPr>
          </w:p>
        </w:tc>
        <w:tc>
          <w:tcPr>
            <w:tcW w:w="0" w:type="auto"/>
            <w:shd w:val="clear" w:color="auto" w:fill="FFFFFF"/>
          </w:tcPr>
          <w:p w14:paraId="557EA77E" w14:textId="77777777" w:rsidR="00104AA8" w:rsidRPr="003F2BA7" w:rsidRDefault="00104AA8" w:rsidP="00104AA8">
            <w:pPr>
              <w:rPr>
                <w:rFonts w:ascii="Arial" w:hAnsi="Arial" w:cs="Arial"/>
                <w:sz w:val="18"/>
                <w:szCs w:val="18"/>
              </w:rPr>
            </w:pPr>
          </w:p>
        </w:tc>
        <w:tc>
          <w:tcPr>
            <w:tcW w:w="0" w:type="auto"/>
            <w:shd w:val="clear" w:color="auto" w:fill="FFFFFF"/>
          </w:tcPr>
          <w:p w14:paraId="76EC5FDE" w14:textId="77777777" w:rsidR="00104AA8" w:rsidRPr="003F2BA7" w:rsidRDefault="00104AA8" w:rsidP="00104AA8">
            <w:pPr>
              <w:rPr>
                <w:rFonts w:ascii="Arial" w:hAnsi="Arial" w:cs="Arial"/>
                <w:sz w:val="18"/>
                <w:szCs w:val="18"/>
              </w:rPr>
            </w:pPr>
          </w:p>
        </w:tc>
      </w:tr>
    </w:tbl>
    <w:p w14:paraId="650B56A2" w14:textId="3DC0A29C" w:rsidR="000A673E" w:rsidRPr="003F2BA7" w:rsidRDefault="000A673E" w:rsidP="000A673E">
      <w:pPr>
        <w:rPr>
          <w:rFonts w:ascii="Arial" w:hAnsi="Arial" w:cs="Arial"/>
          <w:sz w:val="18"/>
          <w:szCs w:val="18"/>
        </w:rPr>
      </w:pPr>
    </w:p>
    <w:p w14:paraId="222B157D" w14:textId="77777777" w:rsidR="00AF3975" w:rsidRPr="003F2BA7" w:rsidRDefault="00AF3975" w:rsidP="000A673E">
      <w:pPr>
        <w:rPr>
          <w:rFonts w:ascii="Arial" w:hAnsi="Arial" w:cs="Arial"/>
          <w:b/>
        </w:rPr>
      </w:pPr>
    </w:p>
    <w:p w14:paraId="41957EDE" w14:textId="77777777" w:rsidR="00B8532B" w:rsidRPr="003F2BA7" w:rsidRDefault="00B8532B" w:rsidP="00AF3975">
      <w:pPr>
        <w:spacing w:after="120" w:line="276" w:lineRule="auto"/>
        <w:rPr>
          <w:rFonts w:ascii="Arial" w:hAnsi="Arial" w:cs="Arial"/>
          <w:b/>
          <w:noProof/>
          <w:sz w:val="32"/>
          <w:szCs w:val="32"/>
        </w:rPr>
      </w:pPr>
      <w:r w:rsidRPr="003F2BA7">
        <w:rPr>
          <w:rFonts w:ascii="Arial" w:hAnsi="Arial" w:cs="Arial"/>
          <w:b/>
          <w:noProof/>
          <w:sz w:val="32"/>
          <w:szCs w:val="32"/>
        </w:rPr>
        <w:lastRenderedPageBreak/>
        <w:t>3.B Fond pro spravedlivou transformaci: alokace programu a převody</w:t>
      </w:r>
      <w:r w:rsidRPr="003F2BA7">
        <w:rPr>
          <w:rStyle w:val="Znakapoznpodarou"/>
          <w:rFonts w:ascii="Arial" w:hAnsi="Arial" w:cs="Arial"/>
          <w:noProof/>
          <w:sz w:val="32"/>
          <w:szCs w:val="32"/>
        </w:rPr>
        <w:footnoteReference w:id="122"/>
      </w:r>
    </w:p>
    <w:p w14:paraId="1F30D162" w14:textId="4A3D91F0" w:rsidR="00B8532B" w:rsidRPr="003F2BA7" w:rsidRDefault="00B8532B" w:rsidP="00B8532B">
      <w:pPr>
        <w:pStyle w:val="NormalCentered"/>
        <w:spacing w:before="0" w:after="0" w:line="276" w:lineRule="auto"/>
        <w:jc w:val="both"/>
        <w:rPr>
          <w:rFonts w:ascii="Arial" w:hAnsi="Arial" w:cs="Arial"/>
          <w:b/>
          <w:noProof/>
          <w:szCs w:val="24"/>
        </w:rPr>
      </w:pPr>
      <w:r w:rsidRPr="003F2BA7">
        <w:rPr>
          <w:rFonts w:ascii="Arial" w:hAnsi="Arial" w:cs="Arial"/>
          <w:b/>
          <w:noProof/>
          <w:szCs w:val="24"/>
        </w:rPr>
        <w:t>3.B.1 Příspěvek FST programu před převody podle priority (je</w:t>
      </w:r>
      <w:r w:rsidR="00AF3975" w:rsidRPr="003F2BA7">
        <w:rPr>
          <w:rFonts w:ascii="Arial" w:hAnsi="Arial" w:cs="Arial"/>
          <w:b/>
          <w:noProof/>
          <w:szCs w:val="24"/>
        </w:rPr>
        <w:t>-li</w:t>
      </w:r>
      <w:r w:rsidRPr="003F2BA7">
        <w:rPr>
          <w:rFonts w:ascii="Arial" w:hAnsi="Arial" w:cs="Arial"/>
          <w:b/>
          <w:noProof/>
          <w:szCs w:val="24"/>
        </w:rPr>
        <w:t xml:space="preserve"> relevantní)</w:t>
      </w:r>
    </w:p>
    <w:p w14:paraId="2EDD6210" w14:textId="77777777" w:rsidR="00B8532B" w:rsidRPr="003F2BA7" w:rsidRDefault="00B8532B" w:rsidP="00B8532B">
      <w:pPr>
        <w:pStyle w:val="NormalCentered"/>
        <w:spacing w:before="0" w:after="0" w:line="276" w:lineRule="auto"/>
        <w:jc w:val="both"/>
        <w:rPr>
          <w:rFonts w:ascii="Arial" w:hAnsi="Arial" w:cs="Arial"/>
          <w:bCs/>
          <w:noProof/>
        </w:rPr>
      </w:pPr>
    </w:p>
    <w:tbl>
      <w:tblPr>
        <w:tblStyle w:val="Mkatabulky"/>
        <w:tblW w:w="0" w:type="auto"/>
        <w:tblLook w:val="04A0" w:firstRow="1" w:lastRow="0" w:firstColumn="1" w:lastColumn="0" w:noHBand="0" w:noVBand="1"/>
      </w:tblPr>
      <w:tblGrid>
        <w:gridCol w:w="9747"/>
        <w:gridCol w:w="3402"/>
      </w:tblGrid>
      <w:tr w:rsidR="00B8532B" w:rsidRPr="003F2BA7" w14:paraId="0AA67657" w14:textId="77777777" w:rsidTr="00AA7BB8">
        <w:tc>
          <w:tcPr>
            <w:tcW w:w="13149" w:type="dxa"/>
            <w:gridSpan w:val="2"/>
          </w:tcPr>
          <w:p w14:paraId="7E07C1E5" w14:textId="136A7EB2" w:rsidR="00B8532B" w:rsidRPr="003F2BA7" w:rsidRDefault="00B8532B" w:rsidP="00AA7BB8">
            <w:pPr>
              <w:spacing w:line="276" w:lineRule="auto"/>
              <w:rPr>
                <w:rFonts w:ascii="Arial" w:hAnsi="Arial" w:cs="Arial"/>
                <w:bCs/>
                <w:i/>
                <w:noProof/>
                <w:sz w:val="18"/>
                <w:szCs w:val="18"/>
              </w:rPr>
            </w:pPr>
            <w:r w:rsidRPr="003F2BA7">
              <w:rPr>
                <w:rFonts w:ascii="Arial" w:hAnsi="Arial" w:cs="Arial"/>
                <w:bCs/>
                <w:noProof/>
                <w:sz w:val="18"/>
                <w:szCs w:val="18"/>
              </w:rPr>
              <w:t xml:space="preserve">Tabulka 18: Příspěvek FST programu podle </w:t>
            </w:r>
            <w:r w:rsidR="00AF3975" w:rsidRPr="003F2BA7">
              <w:rPr>
                <w:rFonts w:ascii="Arial" w:hAnsi="Arial" w:cs="Arial"/>
                <w:bCs/>
                <w:noProof/>
                <w:sz w:val="18"/>
                <w:szCs w:val="18"/>
              </w:rPr>
              <w:t>čl</w:t>
            </w:r>
            <w:r w:rsidRPr="003F2BA7">
              <w:rPr>
                <w:rFonts w:ascii="Arial" w:hAnsi="Arial" w:cs="Arial"/>
                <w:bCs/>
                <w:noProof/>
                <w:sz w:val="18"/>
                <w:szCs w:val="18"/>
              </w:rPr>
              <w:t>ánku 3, FST, před převody</w:t>
            </w:r>
          </w:p>
        </w:tc>
      </w:tr>
      <w:tr w:rsidR="00B8532B" w:rsidRPr="003F2BA7" w14:paraId="16CAEAF6" w14:textId="77777777" w:rsidTr="00AA7BB8">
        <w:trPr>
          <w:trHeight w:val="441"/>
        </w:trPr>
        <w:tc>
          <w:tcPr>
            <w:tcW w:w="9747" w:type="dxa"/>
          </w:tcPr>
          <w:p w14:paraId="2F169CBB"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FST priorita 1</w:t>
            </w:r>
          </w:p>
        </w:tc>
        <w:tc>
          <w:tcPr>
            <w:tcW w:w="3402" w:type="dxa"/>
          </w:tcPr>
          <w:p w14:paraId="11878375" w14:textId="77777777" w:rsidR="00B8532B" w:rsidRPr="003F2BA7" w:rsidRDefault="00B8532B" w:rsidP="00AA7BB8">
            <w:pPr>
              <w:spacing w:line="276" w:lineRule="auto"/>
              <w:rPr>
                <w:rFonts w:ascii="Arial" w:hAnsi="Arial" w:cs="Arial"/>
                <w:bCs/>
                <w:strike/>
                <w:noProof/>
                <w:sz w:val="18"/>
                <w:szCs w:val="18"/>
              </w:rPr>
            </w:pPr>
          </w:p>
        </w:tc>
      </w:tr>
      <w:tr w:rsidR="00B8532B" w:rsidRPr="003F2BA7" w14:paraId="053CB365" w14:textId="77777777" w:rsidTr="00AA7BB8">
        <w:trPr>
          <w:trHeight w:val="441"/>
        </w:trPr>
        <w:tc>
          <w:tcPr>
            <w:tcW w:w="9747" w:type="dxa"/>
          </w:tcPr>
          <w:p w14:paraId="01A48F7A"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FST priorita 2</w:t>
            </w:r>
          </w:p>
        </w:tc>
        <w:tc>
          <w:tcPr>
            <w:tcW w:w="3402" w:type="dxa"/>
          </w:tcPr>
          <w:p w14:paraId="2120DFF6" w14:textId="77777777" w:rsidR="00B8532B" w:rsidRPr="003F2BA7" w:rsidRDefault="00B8532B" w:rsidP="00AA7BB8">
            <w:pPr>
              <w:spacing w:line="276" w:lineRule="auto"/>
              <w:rPr>
                <w:rFonts w:ascii="Arial" w:hAnsi="Arial" w:cs="Arial"/>
                <w:bCs/>
                <w:strike/>
                <w:noProof/>
                <w:sz w:val="18"/>
                <w:szCs w:val="18"/>
              </w:rPr>
            </w:pPr>
          </w:p>
        </w:tc>
      </w:tr>
      <w:tr w:rsidR="00B8532B" w:rsidRPr="003F2BA7" w14:paraId="4A9D4266" w14:textId="77777777" w:rsidTr="00AA7BB8">
        <w:tc>
          <w:tcPr>
            <w:tcW w:w="9747" w:type="dxa"/>
          </w:tcPr>
          <w:p w14:paraId="04BACC33" w14:textId="77777777" w:rsidR="00B8532B" w:rsidRPr="003F2BA7" w:rsidRDefault="00B8532B" w:rsidP="00AA7BB8">
            <w:pPr>
              <w:spacing w:line="276" w:lineRule="auto"/>
              <w:rPr>
                <w:rFonts w:ascii="Arial" w:hAnsi="Arial" w:cs="Arial"/>
                <w:bCs/>
                <w:noProof/>
                <w:sz w:val="18"/>
                <w:szCs w:val="18"/>
              </w:rPr>
            </w:pPr>
          </w:p>
        </w:tc>
        <w:tc>
          <w:tcPr>
            <w:tcW w:w="3402" w:type="dxa"/>
          </w:tcPr>
          <w:p w14:paraId="0D387997"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 xml:space="preserve">Celkem </w:t>
            </w:r>
          </w:p>
        </w:tc>
      </w:tr>
    </w:tbl>
    <w:p w14:paraId="0E092F84" w14:textId="77777777" w:rsidR="00B8532B" w:rsidRPr="003F2BA7" w:rsidRDefault="00B8532B" w:rsidP="00B8532B">
      <w:pPr>
        <w:pStyle w:val="NormalCentered"/>
        <w:spacing w:before="0" w:after="0" w:line="276" w:lineRule="auto"/>
        <w:jc w:val="both"/>
        <w:rPr>
          <w:rFonts w:ascii="Arial" w:hAnsi="Arial" w:cs="Arial"/>
          <w:b/>
          <w:szCs w:val="24"/>
        </w:rPr>
      </w:pPr>
    </w:p>
    <w:p w14:paraId="11709EB1" w14:textId="3A5926A9" w:rsidR="00B8532B" w:rsidRPr="003F2BA7" w:rsidRDefault="00B8532B" w:rsidP="00D40B92">
      <w:pPr>
        <w:pStyle w:val="NormalCentered"/>
        <w:spacing w:before="0" w:line="276" w:lineRule="auto"/>
        <w:jc w:val="both"/>
        <w:rPr>
          <w:rFonts w:ascii="Arial" w:hAnsi="Arial" w:cs="Arial"/>
          <w:b/>
          <w:szCs w:val="24"/>
        </w:rPr>
      </w:pPr>
      <w:r w:rsidRPr="003F2BA7">
        <w:rPr>
          <w:rFonts w:ascii="Arial" w:hAnsi="Arial" w:cs="Arial"/>
          <w:b/>
          <w:szCs w:val="24"/>
        </w:rPr>
        <w:t xml:space="preserve">3.B.2 </w:t>
      </w:r>
      <w:proofErr w:type="spellStart"/>
      <w:r w:rsidRPr="003F2BA7">
        <w:rPr>
          <w:rFonts w:ascii="Arial" w:hAnsi="Arial" w:cs="Arial"/>
          <w:b/>
          <w:szCs w:val="24"/>
        </w:rPr>
        <w:t>Převod</w:t>
      </w:r>
      <w:proofErr w:type="spellEnd"/>
      <w:r w:rsidRPr="003F2BA7">
        <w:rPr>
          <w:rFonts w:ascii="Arial" w:hAnsi="Arial" w:cs="Arial"/>
          <w:b/>
          <w:szCs w:val="24"/>
        </w:rPr>
        <w:t xml:space="preserve"> do </w:t>
      </w:r>
      <w:proofErr w:type="spellStart"/>
      <w:r w:rsidRPr="003F2BA7">
        <w:rPr>
          <w:rFonts w:ascii="Arial" w:hAnsi="Arial" w:cs="Arial"/>
          <w:b/>
          <w:szCs w:val="24"/>
        </w:rPr>
        <w:t>Fondu</w:t>
      </w:r>
      <w:proofErr w:type="spellEnd"/>
      <w:r w:rsidRPr="003F2BA7">
        <w:rPr>
          <w:rFonts w:ascii="Arial" w:hAnsi="Arial" w:cs="Arial"/>
          <w:b/>
          <w:szCs w:val="24"/>
        </w:rPr>
        <w:t xml:space="preserve"> </w:t>
      </w:r>
      <w:proofErr w:type="spellStart"/>
      <w:r w:rsidRPr="003F2BA7">
        <w:rPr>
          <w:rFonts w:ascii="Arial" w:hAnsi="Arial" w:cs="Arial"/>
          <w:b/>
          <w:szCs w:val="24"/>
        </w:rPr>
        <w:t>spravedlivé</w:t>
      </w:r>
      <w:proofErr w:type="spellEnd"/>
      <w:r w:rsidRPr="003F2BA7">
        <w:rPr>
          <w:rFonts w:ascii="Arial" w:hAnsi="Arial" w:cs="Arial"/>
          <w:b/>
          <w:szCs w:val="24"/>
        </w:rPr>
        <w:t xml:space="preserve"> </w:t>
      </w:r>
      <w:proofErr w:type="spellStart"/>
      <w:r w:rsidRPr="003F2BA7">
        <w:rPr>
          <w:rFonts w:ascii="Arial" w:hAnsi="Arial" w:cs="Arial"/>
          <w:b/>
          <w:szCs w:val="24"/>
        </w:rPr>
        <w:t>transformace</w:t>
      </w:r>
      <w:proofErr w:type="spellEnd"/>
      <w:r w:rsidRPr="003F2BA7">
        <w:rPr>
          <w:rFonts w:ascii="Arial" w:hAnsi="Arial" w:cs="Arial"/>
          <w:b/>
          <w:noProof/>
          <w:szCs w:val="24"/>
          <w:vertAlign w:val="superscript"/>
        </w:rPr>
        <w:t xml:space="preserve"> </w:t>
      </w:r>
      <w:proofErr w:type="spellStart"/>
      <w:r w:rsidRPr="003F2BA7">
        <w:rPr>
          <w:rFonts w:ascii="Arial" w:hAnsi="Arial" w:cs="Arial"/>
          <w:b/>
          <w:szCs w:val="24"/>
        </w:rPr>
        <w:t>jako</w:t>
      </w:r>
      <w:proofErr w:type="spellEnd"/>
      <w:r w:rsidRPr="003F2BA7">
        <w:rPr>
          <w:rFonts w:ascii="Arial" w:hAnsi="Arial" w:cs="Arial"/>
          <w:b/>
          <w:szCs w:val="24"/>
        </w:rPr>
        <w:t xml:space="preserve"> </w:t>
      </w:r>
      <w:proofErr w:type="spellStart"/>
      <w:r w:rsidRPr="003F2BA7">
        <w:rPr>
          <w:rFonts w:ascii="Arial" w:hAnsi="Arial" w:cs="Arial"/>
          <w:b/>
          <w:szCs w:val="24"/>
        </w:rPr>
        <w:t>doplňková</w:t>
      </w:r>
      <w:proofErr w:type="spellEnd"/>
      <w:r w:rsidRPr="003F2BA7">
        <w:rPr>
          <w:rFonts w:ascii="Arial" w:hAnsi="Arial" w:cs="Arial"/>
          <w:b/>
          <w:szCs w:val="24"/>
        </w:rPr>
        <w:t xml:space="preserve"> </w:t>
      </w:r>
      <w:proofErr w:type="spellStart"/>
      <w:r w:rsidRPr="003F2BA7">
        <w:rPr>
          <w:rFonts w:ascii="Arial" w:hAnsi="Arial" w:cs="Arial"/>
          <w:b/>
          <w:szCs w:val="24"/>
        </w:rPr>
        <w:t>podpora</w:t>
      </w:r>
      <w:proofErr w:type="spellEnd"/>
      <w:r w:rsidR="00AF3975" w:rsidRPr="003F2BA7">
        <w:rPr>
          <w:rFonts w:ascii="Arial" w:hAnsi="Arial" w:cs="Arial"/>
          <w:b/>
          <w:szCs w:val="24"/>
        </w:rPr>
        <w:t xml:space="preserve"> </w:t>
      </w:r>
      <w:r w:rsidRPr="003F2BA7">
        <w:rPr>
          <w:rFonts w:ascii="Arial" w:hAnsi="Arial" w:cs="Arial"/>
          <w:b/>
          <w:szCs w:val="24"/>
        </w:rPr>
        <w:t>(je</w:t>
      </w:r>
      <w:r w:rsidR="00AF3975" w:rsidRPr="003F2BA7">
        <w:rPr>
          <w:rFonts w:ascii="Arial" w:hAnsi="Arial" w:cs="Arial"/>
          <w:b/>
          <w:szCs w:val="24"/>
        </w:rPr>
        <w:t>-li</w:t>
      </w:r>
      <w:r w:rsidRPr="003F2BA7">
        <w:rPr>
          <w:rFonts w:ascii="Arial" w:hAnsi="Arial" w:cs="Arial"/>
          <w:b/>
          <w:szCs w:val="24"/>
        </w:rPr>
        <w:t xml:space="preserve"> </w:t>
      </w:r>
      <w:proofErr w:type="spellStart"/>
      <w:r w:rsidRPr="003F2BA7">
        <w:rPr>
          <w:rFonts w:ascii="Arial" w:hAnsi="Arial" w:cs="Arial"/>
          <w:b/>
          <w:szCs w:val="24"/>
        </w:rPr>
        <w:t>relevantní</w:t>
      </w:r>
      <w:proofErr w:type="spellEnd"/>
      <w:r w:rsidRPr="003F2BA7">
        <w:rPr>
          <w:rFonts w:ascii="Arial" w:hAnsi="Arial" w:cs="Arial"/>
          <w:b/>
          <w:szCs w:val="24"/>
        </w:rPr>
        <w:t>)</w:t>
      </w:r>
    </w:p>
    <w:tbl>
      <w:tblPr>
        <w:tblStyle w:val="Mkatabulky"/>
        <w:tblW w:w="0" w:type="auto"/>
        <w:tblInd w:w="-5" w:type="dxa"/>
        <w:tblLook w:val="04A0" w:firstRow="1" w:lastRow="0" w:firstColumn="1" w:lastColumn="0" w:noHBand="0" w:noVBand="1"/>
      </w:tblPr>
      <w:tblGrid>
        <w:gridCol w:w="1310"/>
        <w:gridCol w:w="4073"/>
        <w:gridCol w:w="7800"/>
      </w:tblGrid>
      <w:tr w:rsidR="00B8532B" w:rsidRPr="003F2BA7" w14:paraId="199D6794" w14:textId="77777777" w:rsidTr="00AF3975">
        <w:tc>
          <w:tcPr>
            <w:tcW w:w="1310" w:type="dxa"/>
            <w:vMerge w:val="restart"/>
          </w:tcPr>
          <w:p w14:paraId="2884A792" w14:textId="77777777" w:rsidR="00B8532B" w:rsidRPr="003F2BA7" w:rsidRDefault="00B8532B" w:rsidP="00AA7BB8">
            <w:pPr>
              <w:pStyle w:val="Odstavecseseznamem"/>
              <w:ind w:left="0"/>
              <w:rPr>
                <w:rFonts w:ascii="Arial" w:hAnsi="Arial" w:cs="Arial"/>
                <w:bCs/>
                <w:noProof/>
                <w:sz w:val="18"/>
                <w:szCs w:val="18"/>
              </w:rPr>
            </w:pPr>
            <w:r w:rsidRPr="003F2BA7">
              <w:rPr>
                <w:rFonts w:ascii="Arial" w:hAnsi="Arial" w:cs="Arial"/>
                <w:bCs/>
                <w:noProof/>
                <w:sz w:val="18"/>
                <w:szCs w:val="18"/>
              </w:rPr>
              <w:t>Převod do FST</w:t>
            </w:r>
          </w:p>
        </w:tc>
        <w:tc>
          <w:tcPr>
            <w:tcW w:w="4073" w:type="dxa"/>
          </w:tcPr>
          <w:p w14:paraId="041D5985" w14:textId="77777777" w:rsidR="00B8532B" w:rsidRPr="003F2BA7" w:rsidRDefault="00B8532B" w:rsidP="00AA7BB8">
            <w:pPr>
              <w:pStyle w:val="Odstavecseseznamem"/>
              <w:ind w:left="0"/>
              <w:rPr>
                <w:rFonts w:ascii="Arial" w:hAnsi="Arial" w:cs="Arial"/>
                <w:bCs/>
                <w:noProof/>
                <w:sz w:val="18"/>
                <w:szCs w:val="18"/>
              </w:rPr>
            </w:pPr>
            <w:r w:rsidRPr="003F2BA7">
              <w:rPr>
                <w:rFonts w:ascii="Arial" w:hAnsi="Arial" w:cs="Arial"/>
                <w:bCs/>
                <w:noProof/>
                <w:sz w:val="18"/>
                <w:szCs w:val="18"/>
              </w:rPr>
              <w:fldChar w:fldCharType="begin">
                <w:ffData>
                  <w:name w:val="Check1"/>
                  <w:enabled/>
                  <w:calcOnExit w:val="0"/>
                  <w:checkBox>
                    <w:sizeAuto/>
                    <w:default w:val="0"/>
                  </w:checkBox>
                </w:ffData>
              </w:fldChar>
            </w:r>
            <w:r w:rsidRPr="003F2BA7">
              <w:rPr>
                <w:rFonts w:ascii="Arial" w:hAnsi="Arial" w:cs="Arial"/>
                <w:bCs/>
                <w:noProof/>
                <w:sz w:val="18"/>
                <w:szCs w:val="18"/>
              </w:rPr>
              <w:instrText xml:space="preserve"> FORMCHECKBOX </w:instrText>
            </w:r>
            <w:r w:rsidR="000E14A8">
              <w:rPr>
                <w:rFonts w:ascii="Arial" w:hAnsi="Arial" w:cs="Arial"/>
                <w:bCs/>
                <w:noProof/>
                <w:sz w:val="18"/>
                <w:szCs w:val="18"/>
              </w:rPr>
            </w:r>
            <w:r w:rsidR="000E14A8">
              <w:rPr>
                <w:rFonts w:ascii="Arial" w:hAnsi="Arial" w:cs="Arial"/>
                <w:bCs/>
                <w:noProof/>
                <w:sz w:val="18"/>
                <w:szCs w:val="18"/>
              </w:rPr>
              <w:fldChar w:fldCharType="separate"/>
            </w:r>
            <w:r w:rsidRPr="003F2BA7">
              <w:rPr>
                <w:rFonts w:ascii="Arial" w:hAnsi="Arial" w:cs="Arial"/>
                <w:bCs/>
                <w:noProof/>
                <w:sz w:val="18"/>
                <w:szCs w:val="18"/>
              </w:rPr>
              <w:fldChar w:fldCharType="end"/>
            </w:r>
            <w:r w:rsidRPr="003F2BA7">
              <w:rPr>
                <w:rFonts w:ascii="Arial" w:hAnsi="Arial" w:cs="Arial"/>
                <w:bCs/>
                <w:noProof/>
                <w:sz w:val="18"/>
                <w:szCs w:val="18"/>
              </w:rPr>
              <w:t xml:space="preserve"> týká se vnitřních převodů v rámci programu s alokací FST</w:t>
            </w:r>
          </w:p>
        </w:tc>
        <w:tc>
          <w:tcPr>
            <w:tcW w:w="7800" w:type="dxa"/>
          </w:tcPr>
          <w:p w14:paraId="74FFEFBF" w14:textId="77777777" w:rsidR="00B8532B" w:rsidRPr="003F2BA7" w:rsidRDefault="00B8532B" w:rsidP="00AA7BB8">
            <w:pPr>
              <w:pStyle w:val="Odstavecseseznamem"/>
              <w:ind w:left="0"/>
              <w:rPr>
                <w:rFonts w:ascii="Arial" w:hAnsi="Arial" w:cs="Arial"/>
                <w:bCs/>
                <w:noProof/>
                <w:sz w:val="18"/>
                <w:szCs w:val="18"/>
              </w:rPr>
            </w:pPr>
          </w:p>
        </w:tc>
      </w:tr>
      <w:tr w:rsidR="00B8532B" w:rsidRPr="003F2BA7" w14:paraId="5AFDF1BB" w14:textId="77777777" w:rsidTr="00AF3975">
        <w:tc>
          <w:tcPr>
            <w:tcW w:w="1310" w:type="dxa"/>
            <w:vMerge/>
          </w:tcPr>
          <w:p w14:paraId="469B4F8A" w14:textId="77777777" w:rsidR="00B8532B" w:rsidRPr="003F2BA7" w:rsidRDefault="00B8532B" w:rsidP="00AA7BB8">
            <w:pPr>
              <w:pStyle w:val="Odstavecseseznamem"/>
              <w:ind w:left="0"/>
              <w:rPr>
                <w:rFonts w:ascii="Arial" w:hAnsi="Arial" w:cs="Arial"/>
                <w:bCs/>
                <w:noProof/>
                <w:sz w:val="18"/>
                <w:szCs w:val="18"/>
              </w:rPr>
            </w:pPr>
          </w:p>
        </w:tc>
        <w:tc>
          <w:tcPr>
            <w:tcW w:w="4073" w:type="dxa"/>
          </w:tcPr>
          <w:p w14:paraId="4F473281" w14:textId="77777777" w:rsidR="00B8532B" w:rsidRPr="003F2BA7" w:rsidRDefault="00B8532B" w:rsidP="00AA7BB8">
            <w:pPr>
              <w:pStyle w:val="Odstavecseseznamem"/>
              <w:ind w:left="0"/>
              <w:rPr>
                <w:rFonts w:ascii="Arial" w:hAnsi="Arial" w:cs="Arial"/>
                <w:bCs/>
                <w:noProof/>
                <w:sz w:val="18"/>
                <w:szCs w:val="18"/>
              </w:rPr>
            </w:pPr>
            <w:r w:rsidRPr="003F2BA7">
              <w:rPr>
                <w:rFonts w:ascii="Arial" w:hAnsi="Arial" w:cs="Arial"/>
                <w:bCs/>
                <w:noProof/>
                <w:sz w:val="18"/>
                <w:szCs w:val="18"/>
              </w:rPr>
              <w:fldChar w:fldCharType="begin">
                <w:ffData>
                  <w:name w:val="Check1"/>
                  <w:enabled/>
                  <w:calcOnExit w:val="0"/>
                  <w:checkBox>
                    <w:sizeAuto/>
                    <w:default w:val="0"/>
                  </w:checkBox>
                </w:ffData>
              </w:fldChar>
            </w:r>
            <w:r w:rsidRPr="003F2BA7">
              <w:rPr>
                <w:rFonts w:ascii="Arial" w:hAnsi="Arial" w:cs="Arial"/>
                <w:bCs/>
                <w:noProof/>
                <w:sz w:val="18"/>
                <w:szCs w:val="18"/>
              </w:rPr>
              <w:instrText xml:space="preserve"> FORMCHECKBOX </w:instrText>
            </w:r>
            <w:r w:rsidR="000E14A8">
              <w:rPr>
                <w:rFonts w:ascii="Arial" w:hAnsi="Arial" w:cs="Arial"/>
                <w:bCs/>
                <w:noProof/>
                <w:sz w:val="18"/>
                <w:szCs w:val="18"/>
              </w:rPr>
            </w:r>
            <w:r w:rsidR="000E14A8">
              <w:rPr>
                <w:rFonts w:ascii="Arial" w:hAnsi="Arial" w:cs="Arial"/>
                <w:bCs/>
                <w:noProof/>
                <w:sz w:val="18"/>
                <w:szCs w:val="18"/>
              </w:rPr>
              <w:fldChar w:fldCharType="separate"/>
            </w:r>
            <w:r w:rsidRPr="003F2BA7">
              <w:rPr>
                <w:rFonts w:ascii="Arial" w:hAnsi="Arial" w:cs="Arial"/>
                <w:bCs/>
                <w:noProof/>
                <w:sz w:val="18"/>
                <w:szCs w:val="18"/>
              </w:rPr>
              <w:fldChar w:fldCharType="end"/>
            </w:r>
            <w:r w:rsidRPr="003F2BA7">
              <w:rPr>
                <w:rFonts w:ascii="Arial" w:hAnsi="Arial" w:cs="Arial"/>
                <w:bCs/>
                <w:noProof/>
                <w:sz w:val="18"/>
                <w:szCs w:val="18"/>
              </w:rPr>
              <w:t xml:space="preserve"> týká se převodů z jiných programů s alokací FST</w:t>
            </w:r>
          </w:p>
        </w:tc>
        <w:tc>
          <w:tcPr>
            <w:tcW w:w="7800" w:type="dxa"/>
          </w:tcPr>
          <w:p w14:paraId="796962BD" w14:textId="77777777" w:rsidR="00B8532B" w:rsidRPr="003F2BA7" w:rsidRDefault="00B8532B" w:rsidP="00AA7BB8">
            <w:pPr>
              <w:pStyle w:val="Odstavecseseznamem"/>
              <w:ind w:left="0"/>
              <w:rPr>
                <w:rFonts w:ascii="Arial" w:hAnsi="Arial" w:cs="Arial"/>
                <w:bCs/>
                <w:noProof/>
                <w:sz w:val="18"/>
                <w:szCs w:val="18"/>
              </w:rPr>
            </w:pPr>
          </w:p>
        </w:tc>
      </w:tr>
    </w:tbl>
    <w:p w14:paraId="5B2F838D" w14:textId="77777777" w:rsidR="00B8532B" w:rsidRPr="003F2BA7" w:rsidRDefault="00B8532B" w:rsidP="00B8532B">
      <w:pPr>
        <w:spacing w:line="276" w:lineRule="auto"/>
        <w:rPr>
          <w:rFonts w:ascii="Arial" w:hAnsi="Arial" w:cs="Arial"/>
          <w:b/>
          <w:noProof/>
          <w:sz w:val="18"/>
        </w:rPr>
      </w:pPr>
    </w:p>
    <w:p w14:paraId="48D69249" w14:textId="77777777" w:rsidR="00B8532B" w:rsidRPr="003F2BA7" w:rsidRDefault="00B8532B" w:rsidP="00B8532B">
      <w:pPr>
        <w:spacing w:line="276" w:lineRule="auto"/>
        <w:rPr>
          <w:rFonts w:ascii="Arial" w:hAnsi="Arial" w:cs="Arial"/>
          <w:b/>
          <w:sz w:val="18"/>
          <w:szCs w:val="18"/>
        </w:rPr>
      </w:pPr>
    </w:p>
    <w:p w14:paraId="6AB6E118" w14:textId="77777777" w:rsidR="00B8532B" w:rsidRPr="003F2BA7" w:rsidRDefault="00B8532B" w:rsidP="00B8532B">
      <w:pPr>
        <w:spacing w:line="276" w:lineRule="auto"/>
        <w:rPr>
          <w:rFonts w:ascii="Arial" w:hAnsi="Arial" w:cs="Arial"/>
          <w:b/>
        </w:rPr>
      </w:pPr>
      <w:r w:rsidRPr="003F2BA7">
        <w:rPr>
          <w:rFonts w:ascii="Arial" w:hAnsi="Arial" w:cs="Arial"/>
          <w:b/>
        </w:rPr>
        <w:t>Tabulka 18A: Převody do FST v rámci programu (rozdělení po letech)</w:t>
      </w:r>
    </w:p>
    <w:p w14:paraId="04E6491D" w14:textId="77777777" w:rsidR="00B8532B" w:rsidRPr="003F2BA7" w:rsidRDefault="00B8532B" w:rsidP="00B8532B">
      <w:pPr>
        <w:spacing w:line="276" w:lineRule="auto"/>
        <w:rPr>
          <w:rFonts w:ascii="Arial" w:hAnsi="Arial" w:cs="Arial"/>
          <w:b/>
          <w:sz w:val="18"/>
          <w:szCs w:val="18"/>
        </w:rPr>
      </w:pPr>
    </w:p>
    <w:tbl>
      <w:tblPr>
        <w:tblStyle w:val="Mkatabulky"/>
        <w:tblW w:w="13183" w:type="dxa"/>
        <w:tblInd w:w="-5" w:type="dxa"/>
        <w:tblLayout w:type="fixed"/>
        <w:tblLook w:val="04A0" w:firstRow="1" w:lastRow="0" w:firstColumn="1" w:lastColumn="0" w:noHBand="0" w:noVBand="1"/>
      </w:tblPr>
      <w:tblGrid>
        <w:gridCol w:w="709"/>
        <w:gridCol w:w="1276"/>
        <w:gridCol w:w="850"/>
        <w:gridCol w:w="851"/>
        <w:gridCol w:w="850"/>
        <w:gridCol w:w="851"/>
        <w:gridCol w:w="850"/>
        <w:gridCol w:w="851"/>
        <w:gridCol w:w="1276"/>
        <w:gridCol w:w="992"/>
        <w:gridCol w:w="1276"/>
        <w:gridCol w:w="992"/>
        <w:gridCol w:w="1559"/>
      </w:tblGrid>
      <w:tr w:rsidR="00B8532B" w:rsidRPr="003F2BA7" w14:paraId="33028C46" w14:textId="77777777" w:rsidTr="00E37894">
        <w:trPr>
          <w:trHeight w:val="124"/>
        </w:trPr>
        <w:tc>
          <w:tcPr>
            <w:tcW w:w="1985" w:type="dxa"/>
            <w:gridSpan w:val="2"/>
          </w:tcPr>
          <w:p w14:paraId="118F8686"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 xml:space="preserve">Převod z </w:t>
            </w:r>
          </w:p>
        </w:tc>
        <w:tc>
          <w:tcPr>
            <w:tcW w:w="850" w:type="dxa"/>
          </w:tcPr>
          <w:p w14:paraId="4A2883DE"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Převod do</w:t>
            </w:r>
          </w:p>
        </w:tc>
        <w:tc>
          <w:tcPr>
            <w:tcW w:w="10348" w:type="dxa"/>
            <w:gridSpan w:val="10"/>
          </w:tcPr>
          <w:p w14:paraId="0F57B68A"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Rozdělení po letech</w:t>
            </w:r>
          </w:p>
        </w:tc>
      </w:tr>
      <w:tr w:rsidR="00D40B92" w:rsidRPr="003F2BA7" w14:paraId="3E5A9975" w14:textId="77777777" w:rsidTr="00E37894">
        <w:trPr>
          <w:trHeight w:val="124"/>
        </w:trPr>
        <w:tc>
          <w:tcPr>
            <w:tcW w:w="709" w:type="dxa"/>
            <w:vMerge w:val="restart"/>
          </w:tcPr>
          <w:p w14:paraId="03CC1F7E"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Fond</w:t>
            </w:r>
          </w:p>
        </w:tc>
        <w:tc>
          <w:tcPr>
            <w:tcW w:w="1276" w:type="dxa"/>
            <w:vMerge w:val="restart"/>
          </w:tcPr>
          <w:p w14:paraId="48E0D1E1"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 xml:space="preserve">Kategorie regionů </w:t>
            </w:r>
          </w:p>
        </w:tc>
        <w:tc>
          <w:tcPr>
            <w:tcW w:w="850" w:type="dxa"/>
            <w:vMerge w:val="restart"/>
          </w:tcPr>
          <w:p w14:paraId="73E08BE9" w14:textId="77777777" w:rsidR="00B8532B" w:rsidRPr="003F2BA7" w:rsidRDefault="00B8532B" w:rsidP="00AA7BB8">
            <w:pPr>
              <w:spacing w:line="276" w:lineRule="auto"/>
              <w:jc w:val="center"/>
              <w:rPr>
                <w:rFonts w:ascii="Arial" w:hAnsi="Arial" w:cs="Arial"/>
                <w:b/>
                <w:sz w:val="18"/>
                <w:szCs w:val="18"/>
              </w:rPr>
            </w:pPr>
            <w:r w:rsidRPr="003F2BA7">
              <w:rPr>
                <w:rFonts w:ascii="Arial" w:hAnsi="Arial" w:cs="Arial"/>
                <w:b/>
                <w:sz w:val="18"/>
                <w:szCs w:val="18"/>
              </w:rPr>
              <w:t>FST priorita</w:t>
            </w:r>
          </w:p>
        </w:tc>
        <w:tc>
          <w:tcPr>
            <w:tcW w:w="851" w:type="dxa"/>
            <w:vMerge w:val="restart"/>
          </w:tcPr>
          <w:p w14:paraId="08646E6C"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2021</w:t>
            </w:r>
          </w:p>
        </w:tc>
        <w:tc>
          <w:tcPr>
            <w:tcW w:w="850" w:type="dxa"/>
            <w:vMerge w:val="restart"/>
          </w:tcPr>
          <w:p w14:paraId="0FECD39E"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2022</w:t>
            </w:r>
          </w:p>
        </w:tc>
        <w:tc>
          <w:tcPr>
            <w:tcW w:w="851" w:type="dxa"/>
            <w:vMerge w:val="restart"/>
          </w:tcPr>
          <w:p w14:paraId="0B7F1896"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2023</w:t>
            </w:r>
          </w:p>
        </w:tc>
        <w:tc>
          <w:tcPr>
            <w:tcW w:w="850" w:type="dxa"/>
            <w:vMerge w:val="restart"/>
          </w:tcPr>
          <w:p w14:paraId="25DEF136"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2024</w:t>
            </w:r>
          </w:p>
        </w:tc>
        <w:tc>
          <w:tcPr>
            <w:tcW w:w="851" w:type="dxa"/>
            <w:vMerge w:val="restart"/>
          </w:tcPr>
          <w:p w14:paraId="74D8595D"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2025</w:t>
            </w:r>
          </w:p>
        </w:tc>
        <w:tc>
          <w:tcPr>
            <w:tcW w:w="2268" w:type="dxa"/>
            <w:gridSpan w:val="2"/>
          </w:tcPr>
          <w:p w14:paraId="2AE94032" w14:textId="77777777" w:rsidR="00B8532B" w:rsidRPr="003F2BA7" w:rsidRDefault="00B8532B" w:rsidP="00AA7BB8">
            <w:pPr>
              <w:spacing w:line="276" w:lineRule="auto"/>
              <w:jc w:val="center"/>
              <w:rPr>
                <w:rFonts w:ascii="Arial" w:hAnsi="Arial" w:cs="Arial"/>
                <w:b/>
                <w:sz w:val="18"/>
                <w:szCs w:val="18"/>
              </w:rPr>
            </w:pPr>
            <w:r w:rsidRPr="003F2BA7">
              <w:rPr>
                <w:rFonts w:ascii="Arial" w:hAnsi="Arial" w:cs="Arial"/>
                <w:b/>
                <w:sz w:val="18"/>
                <w:szCs w:val="18"/>
              </w:rPr>
              <w:t>2026</w:t>
            </w:r>
          </w:p>
        </w:tc>
        <w:tc>
          <w:tcPr>
            <w:tcW w:w="2268" w:type="dxa"/>
            <w:gridSpan w:val="2"/>
          </w:tcPr>
          <w:p w14:paraId="515077EF" w14:textId="77777777" w:rsidR="00B8532B" w:rsidRPr="003F2BA7" w:rsidRDefault="00B8532B" w:rsidP="00AA7BB8">
            <w:pPr>
              <w:spacing w:line="276" w:lineRule="auto"/>
              <w:jc w:val="center"/>
              <w:rPr>
                <w:rFonts w:ascii="Arial" w:hAnsi="Arial" w:cs="Arial"/>
                <w:b/>
                <w:sz w:val="18"/>
                <w:szCs w:val="18"/>
              </w:rPr>
            </w:pPr>
            <w:r w:rsidRPr="003F2BA7">
              <w:rPr>
                <w:rFonts w:ascii="Arial" w:hAnsi="Arial" w:cs="Arial"/>
                <w:b/>
                <w:sz w:val="18"/>
                <w:szCs w:val="18"/>
              </w:rPr>
              <w:t>2027</w:t>
            </w:r>
          </w:p>
        </w:tc>
        <w:tc>
          <w:tcPr>
            <w:tcW w:w="1559" w:type="dxa"/>
            <w:vMerge w:val="restart"/>
          </w:tcPr>
          <w:p w14:paraId="1715E764"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 xml:space="preserve">Celkem </w:t>
            </w:r>
          </w:p>
        </w:tc>
      </w:tr>
      <w:tr w:rsidR="00D40B92" w:rsidRPr="003F2BA7" w14:paraId="68529E11" w14:textId="77777777" w:rsidTr="00E37894">
        <w:trPr>
          <w:trHeight w:val="123"/>
        </w:trPr>
        <w:tc>
          <w:tcPr>
            <w:tcW w:w="709" w:type="dxa"/>
            <w:vMerge/>
          </w:tcPr>
          <w:p w14:paraId="34BDE4D6" w14:textId="77777777" w:rsidR="00B8532B" w:rsidRPr="003F2BA7" w:rsidRDefault="00B8532B" w:rsidP="00AA7BB8">
            <w:pPr>
              <w:spacing w:line="276" w:lineRule="auto"/>
              <w:rPr>
                <w:rFonts w:ascii="Arial" w:hAnsi="Arial" w:cs="Arial"/>
                <w:b/>
                <w:sz w:val="18"/>
                <w:szCs w:val="18"/>
              </w:rPr>
            </w:pPr>
          </w:p>
        </w:tc>
        <w:tc>
          <w:tcPr>
            <w:tcW w:w="1276" w:type="dxa"/>
            <w:vMerge/>
          </w:tcPr>
          <w:p w14:paraId="7400BC95" w14:textId="77777777" w:rsidR="00B8532B" w:rsidRPr="003F2BA7" w:rsidRDefault="00B8532B" w:rsidP="00AA7BB8">
            <w:pPr>
              <w:spacing w:line="276" w:lineRule="auto"/>
              <w:rPr>
                <w:rFonts w:ascii="Arial" w:hAnsi="Arial" w:cs="Arial"/>
                <w:b/>
                <w:sz w:val="18"/>
                <w:szCs w:val="18"/>
              </w:rPr>
            </w:pPr>
          </w:p>
        </w:tc>
        <w:tc>
          <w:tcPr>
            <w:tcW w:w="850" w:type="dxa"/>
            <w:vMerge/>
          </w:tcPr>
          <w:p w14:paraId="5B4F8DF9" w14:textId="77777777" w:rsidR="00B8532B" w:rsidRPr="003F2BA7" w:rsidRDefault="00B8532B" w:rsidP="00AA7BB8">
            <w:pPr>
              <w:spacing w:line="276" w:lineRule="auto"/>
              <w:rPr>
                <w:rFonts w:ascii="Arial" w:hAnsi="Arial" w:cs="Arial"/>
                <w:b/>
                <w:sz w:val="18"/>
                <w:szCs w:val="18"/>
              </w:rPr>
            </w:pPr>
          </w:p>
        </w:tc>
        <w:tc>
          <w:tcPr>
            <w:tcW w:w="851" w:type="dxa"/>
            <w:vMerge/>
          </w:tcPr>
          <w:p w14:paraId="16066E63" w14:textId="77777777" w:rsidR="00B8532B" w:rsidRPr="003F2BA7" w:rsidRDefault="00B8532B" w:rsidP="00AA7BB8">
            <w:pPr>
              <w:spacing w:line="276" w:lineRule="auto"/>
              <w:rPr>
                <w:rFonts w:ascii="Arial" w:hAnsi="Arial" w:cs="Arial"/>
                <w:b/>
                <w:sz w:val="18"/>
                <w:szCs w:val="18"/>
              </w:rPr>
            </w:pPr>
          </w:p>
        </w:tc>
        <w:tc>
          <w:tcPr>
            <w:tcW w:w="850" w:type="dxa"/>
            <w:vMerge/>
          </w:tcPr>
          <w:p w14:paraId="0FC59925" w14:textId="77777777" w:rsidR="00B8532B" w:rsidRPr="003F2BA7" w:rsidRDefault="00B8532B" w:rsidP="00AA7BB8">
            <w:pPr>
              <w:spacing w:line="276" w:lineRule="auto"/>
              <w:rPr>
                <w:rFonts w:ascii="Arial" w:hAnsi="Arial" w:cs="Arial"/>
                <w:b/>
                <w:sz w:val="18"/>
                <w:szCs w:val="18"/>
              </w:rPr>
            </w:pPr>
          </w:p>
        </w:tc>
        <w:tc>
          <w:tcPr>
            <w:tcW w:w="851" w:type="dxa"/>
            <w:vMerge/>
          </w:tcPr>
          <w:p w14:paraId="2A90D75E" w14:textId="77777777" w:rsidR="00B8532B" w:rsidRPr="003F2BA7" w:rsidRDefault="00B8532B" w:rsidP="00AA7BB8">
            <w:pPr>
              <w:spacing w:line="276" w:lineRule="auto"/>
              <w:rPr>
                <w:rFonts w:ascii="Arial" w:hAnsi="Arial" w:cs="Arial"/>
                <w:b/>
                <w:sz w:val="18"/>
                <w:szCs w:val="18"/>
              </w:rPr>
            </w:pPr>
          </w:p>
        </w:tc>
        <w:tc>
          <w:tcPr>
            <w:tcW w:w="850" w:type="dxa"/>
            <w:vMerge/>
          </w:tcPr>
          <w:p w14:paraId="11A2EA19" w14:textId="77777777" w:rsidR="00B8532B" w:rsidRPr="003F2BA7" w:rsidRDefault="00B8532B" w:rsidP="00AA7BB8">
            <w:pPr>
              <w:spacing w:line="276" w:lineRule="auto"/>
              <w:rPr>
                <w:rFonts w:ascii="Arial" w:hAnsi="Arial" w:cs="Arial"/>
                <w:b/>
                <w:sz w:val="18"/>
                <w:szCs w:val="18"/>
              </w:rPr>
            </w:pPr>
          </w:p>
        </w:tc>
        <w:tc>
          <w:tcPr>
            <w:tcW w:w="851" w:type="dxa"/>
            <w:vMerge/>
          </w:tcPr>
          <w:p w14:paraId="31FB765B" w14:textId="77777777" w:rsidR="00B8532B" w:rsidRPr="003F2BA7" w:rsidRDefault="00B8532B" w:rsidP="00AA7BB8">
            <w:pPr>
              <w:spacing w:line="276" w:lineRule="auto"/>
              <w:rPr>
                <w:rFonts w:ascii="Arial" w:hAnsi="Arial" w:cs="Arial"/>
                <w:b/>
                <w:sz w:val="18"/>
                <w:szCs w:val="18"/>
              </w:rPr>
            </w:pPr>
          </w:p>
        </w:tc>
        <w:tc>
          <w:tcPr>
            <w:tcW w:w="1276" w:type="dxa"/>
          </w:tcPr>
          <w:p w14:paraId="16F86085" w14:textId="77777777" w:rsidR="00B8532B" w:rsidRPr="003F2BA7" w:rsidRDefault="00B8532B" w:rsidP="00AA7BB8">
            <w:pPr>
              <w:spacing w:line="276" w:lineRule="auto"/>
              <w:jc w:val="center"/>
              <w:rPr>
                <w:rFonts w:ascii="Arial" w:hAnsi="Arial" w:cs="Arial"/>
                <w:b/>
                <w:sz w:val="18"/>
                <w:szCs w:val="18"/>
              </w:rPr>
            </w:pPr>
            <w:r w:rsidRPr="003F2BA7">
              <w:rPr>
                <w:rFonts w:ascii="Arial" w:hAnsi="Arial" w:cs="Arial"/>
                <w:sz w:val="18"/>
                <w:szCs w:val="18"/>
              </w:rPr>
              <w:t>Finanční prostředky bez flexibilní částky</w:t>
            </w:r>
          </w:p>
        </w:tc>
        <w:tc>
          <w:tcPr>
            <w:tcW w:w="992" w:type="dxa"/>
          </w:tcPr>
          <w:p w14:paraId="519B9187"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Flexibilní částka</w:t>
            </w:r>
          </w:p>
        </w:tc>
        <w:tc>
          <w:tcPr>
            <w:tcW w:w="1276" w:type="dxa"/>
          </w:tcPr>
          <w:p w14:paraId="582ABF42" w14:textId="77777777" w:rsidR="00B8532B" w:rsidRPr="003F2BA7" w:rsidRDefault="00B8532B" w:rsidP="00AA7BB8">
            <w:pPr>
              <w:spacing w:line="276" w:lineRule="auto"/>
              <w:jc w:val="center"/>
              <w:rPr>
                <w:rFonts w:ascii="Arial" w:hAnsi="Arial" w:cs="Arial"/>
                <w:b/>
                <w:sz w:val="18"/>
                <w:szCs w:val="18"/>
              </w:rPr>
            </w:pPr>
            <w:r w:rsidRPr="003F2BA7">
              <w:rPr>
                <w:rFonts w:ascii="Arial" w:hAnsi="Arial" w:cs="Arial"/>
                <w:sz w:val="18"/>
                <w:szCs w:val="18"/>
              </w:rPr>
              <w:t>Finanční prostředky bez flexibilní částky</w:t>
            </w:r>
          </w:p>
        </w:tc>
        <w:tc>
          <w:tcPr>
            <w:tcW w:w="992" w:type="dxa"/>
          </w:tcPr>
          <w:p w14:paraId="7AF8314C"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Flexibilní částka</w:t>
            </w:r>
          </w:p>
        </w:tc>
        <w:tc>
          <w:tcPr>
            <w:tcW w:w="1559" w:type="dxa"/>
            <w:vMerge/>
          </w:tcPr>
          <w:p w14:paraId="1E882726" w14:textId="77777777" w:rsidR="00B8532B" w:rsidRPr="003F2BA7" w:rsidRDefault="00B8532B" w:rsidP="00AA7BB8">
            <w:pPr>
              <w:spacing w:line="276" w:lineRule="auto"/>
              <w:rPr>
                <w:rFonts w:ascii="Arial" w:hAnsi="Arial" w:cs="Arial"/>
                <w:b/>
                <w:sz w:val="18"/>
                <w:szCs w:val="18"/>
              </w:rPr>
            </w:pPr>
          </w:p>
        </w:tc>
      </w:tr>
      <w:tr w:rsidR="00D40B92" w:rsidRPr="003F2BA7" w14:paraId="0D662088" w14:textId="77777777" w:rsidTr="00E37894">
        <w:tc>
          <w:tcPr>
            <w:tcW w:w="709" w:type="dxa"/>
            <w:vMerge w:val="restart"/>
          </w:tcPr>
          <w:p w14:paraId="4486D408"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EFRR</w:t>
            </w:r>
          </w:p>
        </w:tc>
        <w:tc>
          <w:tcPr>
            <w:tcW w:w="1276" w:type="dxa"/>
          </w:tcPr>
          <w:p w14:paraId="0381194B"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w:t>
            </w:r>
          </w:p>
        </w:tc>
        <w:tc>
          <w:tcPr>
            <w:tcW w:w="850" w:type="dxa"/>
            <w:vMerge w:val="restart"/>
          </w:tcPr>
          <w:p w14:paraId="0AB3F252"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FST priorita 1</w:t>
            </w:r>
          </w:p>
          <w:p w14:paraId="3463DD60" w14:textId="77777777" w:rsidR="00B8532B" w:rsidRPr="003F2BA7" w:rsidRDefault="00B8532B" w:rsidP="00AA7BB8">
            <w:pPr>
              <w:spacing w:line="276" w:lineRule="auto"/>
              <w:rPr>
                <w:rFonts w:ascii="Arial" w:hAnsi="Arial" w:cs="Arial"/>
                <w:b/>
                <w:sz w:val="18"/>
                <w:szCs w:val="18"/>
              </w:rPr>
            </w:pPr>
          </w:p>
        </w:tc>
        <w:tc>
          <w:tcPr>
            <w:tcW w:w="851" w:type="dxa"/>
          </w:tcPr>
          <w:p w14:paraId="76307E71" w14:textId="77777777" w:rsidR="00B8532B" w:rsidRPr="003F2BA7" w:rsidRDefault="00B8532B" w:rsidP="00AA7BB8">
            <w:pPr>
              <w:spacing w:line="276" w:lineRule="auto"/>
              <w:rPr>
                <w:rFonts w:ascii="Arial" w:hAnsi="Arial" w:cs="Arial"/>
                <w:b/>
                <w:sz w:val="18"/>
                <w:szCs w:val="18"/>
              </w:rPr>
            </w:pPr>
          </w:p>
        </w:tc>
        <w:tc>
          <w:tcPr>
            <w:tcW w:w="850" w:type="dxa"/>
          </w:tcPr>
          <w:p w14:paraId="3D6FBBB3" w14:textId="77777777" w:rsidR="00B8532B" w:rsidRPr="003F2BA7" w:rsidRDefault="00B8532B" w:rsidP="00AA7BB8">
            <w:pPr>
              <w:spacing w:line="276" w:lineRule="auto"/>
              <w:rPr>
                <w:rFonts w:ascii="Arial" w:hAnsi="Arial" w:cs="Arial"/>
                <w:b/>
                <w:sz w:val="18"/>
                <w:szCs w:val="18"/>
              </w:rPr>
            </w:pPr>
          </w:p>
        </w:tc>
        <w:tc>
          <w:tcPr>
            <w:tcW w:w="851" w:type="dxa"/>
          </w:tcPr>
          <w:p w14:paraId="0280853E" w14:textId="77777777" w:rsidR="00B8532B" w:rsidRPr="003F2BA7" w:rsidRDefault="00B8532B" w:rsidP="00AA7BB8">
            <w:pPr>
              <w:spacing w:line="276" w:lineRule="auto"/>
              <w:rPr>
                <w:rFonts w:ascii="Arial" w:hAnsi="Arial" w:cs="Arial"/>
                <w:b/>
                <w:sz w:val="18"/>
                <w:szCs w:val="18"/>
              </w:rPr>
            </w:pPr>
          </w:p>
        </w:tc>
        <w:tc>
          <w:tcPr>
            <w:tcW w:w="850" w:type="dxa"/>
          </w:tcPr>
          <w:p w14:paraId="17844C61" w14:textId="77777777" w:rsidR="00B8532B" w:rsidRPr="003F2BA7" w:rsidRDefault="00B8532B" w:rsidP="00AA7BB8">
            <w:pPr>
              <w:spacing w:line="276" w:lineRule="auto"/>
              <w:rPr>
                <w:rFonts w:ascii="Arial" w:hAnsi="Arial" w:cs="Arial"/>
                <w:b/>
                <w:sz w:val="18"/>
                <w:szCs w:val="18"/>
              </w:rPr>
            </w:pPr>
          </w:p>
        </w:tc>
        <w:tc>
          <w:tcPr>
            <w:tcW w:w="851" w:type="dxa"/>
          </w:tcPr>
          <w:p w14:paraId="4972E933" w14:textId="77777777" w:rsidR="00B8532B" w:rsidRPr="003F2BA7" w:rsidRDefault="00B8532B" w:rsidP="00AA7BB8">
            <w:pPr>
              <w:spacing w:line="276" w:lineRule="auto"/>
              <w:rPr>
                <w:rFonts w:ascii="Arial" w:hAnsi="Arial" w:cs="Arial"/>
                <w:b/>
                <w:sz w:val="18"/>
                <w:szCs w:val="18"/>
              </w:rPr>
            </w:pPr>
          </w:p>
        </w:tc>
        <w:tc>
          <w:tcPr>
            <w:tcW w:w="2268" w:type="dxa"/>
            <w:gridSpan w:val="2"/>
          </w:tcPr>
          <w:p w14:paraId="586930B4" w14:textId="77777777" w:rsidR="00B8532B" w:rsidRPr="003F2BA7" w:rsidRDefault="00B8532B" w:rsidP="00AA7BB8">
            <w:pPr>
              <w:spacing w:line="276" w:lineRule="auto"/>
              <w:rPr>
                <w:rFonts w:ascii="Arial" w:hAnsi="Arial" w:cs="Arial"/>
                <w:b/>
                <w:sz w:val="18"/>
                <w:szCs w:val="18"/>
              </w:rPr>
            </w:pPr>
          </w:p>
        </w:tc>
        <w:tc>
          <w:tcPr>
            <w:tcW w:w="2268" w:type="dxa"/>
            <w:gridSpan w:val="2"/>
          </w:tcPr>
          <w:p w14:paraId="567E47CD" w14:textId="77777777" w:rsidR="00B8532B" w:rsidRPr="003F2BA7" w:rsidRDefault="00B8532B" w:rsidP="00AA7BB8">
            <w:pPr>
              <w:spacing w:line="276" w:lineRule="auto"/>
              <w:rPr>
                <w:rFonts w:ascii="Arial" w:hAnsi="Arial" w:cs="Arial"/>
                <w:b/>
                <w:sz w:val="18"/>
                <w:szCs w:val="18"/>
              </w:rPr>
            </w:pPr>
          </w:p>
        </w:tc>
        <w:tc>
          <w:tcPr>
            <w:tcW w:w="1559" w:type="dxa"/>
          </w:tcPr>
          <w:p w14:paraId="45955837" w14:textId="77777777" w:rsidR="00B8532B" w:rsidRPr="003F2BA7" w:rsidRDefault="00B8532B" w:rsidP="00AA7BB8">
            <w:pPr>
              <w:spacing w:line="276" w:lineRule="auto"/>
              <w:rPr>
                <w:rFonts w:ascii="Arial" w:hAnsi="Arial" w:cs="Arial"/>
                <w:b/>
                <w:sz w:val="18"/>
                <w:szCs w:val="18"/>
              </w:rPr>
            </w:pPr>
          </w:p>
        </w:tc>
      </w:tr>
      <w:tr w:rsidR="00D40B92" w:rsidRPr="003F2BA7" w14:paraId="0EE183C3" w14:textId="77777777" w:rsidTr="00E37894">
        <w:tc>
          <w:tcPr>
            <w:tcW w:w="709" w:type="dxa"/>
            <w:vMerge/>
          </w:tcPr>
          <w:p w14:paraId="21FAC020" w14:textId="77777777" w:rsidR="00B8532B" w:rsidRPr="003F2BA7" w:rsidRDefault="00B8532B" w:rsidP="00AA7BB8">
            <w:pPr>
              <w:spacing w:line="276" w:lineRule="auto"/>
              <w:rPr>
                <w:rFonts w:ascii="Arial" w:hAnsi="Arial" w:cs="Arial"/>
                <w:sz w:val="18"/>
                <w:szCs w:val="18"/>
              </w:rPr>
            </w:pPr>
          </w:p>
        </w:tc>
        <w:tc>
          <w:tcPr>
            <w:tcW w:w="1276" w:type="dxa"/>
          </w:tcPr>
          <w:p w14:paraId="2BA94060"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Přechodové</w:t>
            </w:r>
          </w:p>
        </w:tc>
        <w:tc>
          <w:tcPr>
            <w:tcW w:w="850" w:type="dxa"/>
            <w:vMerge/>
          </w:tcPr>
          <w:p w14:paraId="171777EC" w14:textId="77777777" w:rsidR="00B8532B" w:rsidRPr="003F2BA7" w:rsidRDefault="00B8532B" w:rsidP="00AA7BB8">
            <w:pPr>
              <w:spacing w:line="276" w:lineRule="auto"/>
              <w:rPr>
                <w:rFonts w:ascii="Arial" w:hAnsi="Arial" w:cs="Arial"/>
                <w:sz w:val="18"/>
                <w:szCs w:val="18"/>
              </w:rPr>
            </w:pPr>
          </w:p>
        </w:tc>
        <w:tc>
          <w:tcPr>
            <w:tcW w:w="851" w:type="dxa"/>
          </w:tcPr>
          <w:p w14:paraId="7A60526D" w14:textId="77777777" w:rsidR="00B8532B" w:rsidRPr="003F2BA7" w:rsidRDefault="00B8532B" w:rsidP="00AA7BB8">
            <w:pPr>
              <w:spacing w:line="276" w:lineRule="auto"/>
              <w:rPr>
                <w:rFonts w:ascii="Arial" w:hAnsi="Arial" w:cs="Arial"/>
                <w:sz w:val="18"/>
                <w:szCs w:val="18"/>
              </w:rPr>
            </w:pPr>
          </w:p>
        </w:tc>
        <w:tc>
          <w:tcPr>
            <w:tcW w:w="850" w:type="dxa"/>
          </w:tcPr>
          <w:p w14:paraId="5C471A8E" w14:textId="77777777" w:rsidR="00B8532B" w:rsidRPr="003F2BA7" w:rsidRDefault="00B8532B" w:rsidP="00AA7BB8">
            <w:pPr>
              <w:spacing w:line="276" w:lineRule="auto"/>
              <w:rPr>
                <w:rFonts w:ascii="Arial" w:hAnsi="Arial" w:cs="Arial"/>
                <w:sz w:val="18"/>
                <w:szCs w:val="18"/>
              </w:rPr>
            </w:pPr>
          </w:p>
        </w:tc>
        <w:tc>
          <w:tcPr>
            <w:tcW w:w="851" w:type="dxa"/>
          </w:tcPr>
          <w:p w14:paraId="2ED29646" w14:textId="77777777" w:rsidR="00B8532B" w:rsidRPr="003F2BA7" w:rsidRDefault="00B8532B" w:rsidP="00AA7BB8">
            <w:pPr>
              <w:spacing w:line="276" w:lineRule="auto"/>
              <w:rPr>
                <w:rFonts w:ascii="Arial" w:hAnsi="Arial" w:cs="Arial"/>
                <w:sz w:val="18"/>
                <w:szCs w:val="18"/>
              </w:rPr>
            </w:pPr>
          </w:p>
        </w:tc>
        <w:tc>
          <w:tcPr>
            <w:tcW w:w="850" w:type="dxa"/>
          </w:tcPr>
          <w:p w14:paraId="5FDBC95A" w14:textId="77777777" w:rsidR="00B8532B" w:rsidRPr="003F2BA7" w:rsidRDefault="00B8532B" w:rsidP="00AA7BB8">
            <w:pPr>
              <w:spacing w:line="276" w:lineRule="auto"/>
              <w:rPr>
                <w:rFonts w:ascii="Arial" w:hAnsi="Arial" w:cs="Arial"/>
                <w:sz w:val="18"/>
                <w:szCs w:val="18"/>
              </w:rPr>
            </w:pPr>
          </w:p>
        </w:tc>
        <w:tc>
          <w:tcPr>
            <w:tcW w:w="851" w:type="dxa"/>
          </w:tcPr>
          <w:p w14:paraId="0DC87E4E" w14:textId="77777777" w:rsidR="00B8532B" w:rsidRPr="003F2BA7" w:rsidRDefault="00B8532B" w:rsidP="00AA7BB8">
            <w:pPr>
              <w:spacing w:line="276" w:lineRule="auto"/>
              <w:rPr>
                <w:rFonts w:ascii="Arial" w:hAnsi="Arial" w:cs="Arial"/>
                <w:sz w:val="18"/>
                <w:szCs w:val="18"/>
              </w:rPr>
            </w:pPr>
          </w:p>
        </w:tc>
        <w:tc>
          <w:tcPr>
            <w:tcW w:w="2268" w:type="dxa"/>
            <w:gridSpan w:val="2"/>
          </w:tcPr>
          <w:p w14:paraId="5FA22C6F" w14:textId="77777777" w:rsidR="00B8532B" w:rsidRPr="003F2BA7" w:rsidRDefault="00B8532B" w:rsidP="00AA7BB8">
            <w:pPr>
              <w:spacing w:line="276" w:lineRule="auto"/>
              <w:rPr>
                <w:rFonts w:ascii="Arial" w:hAnsi="Arial" w:cs="Arial"/>
                <w:sz w:val="18"/>
                <w:szCs w:val="18"/>
              </w:rPr>
            </w:pPr>
          </w:p>
        </w:tc>
        <w:tc>
          <w:tcPr>
            <w:tcW w:w="2268" w:type="dxa"/>
            <w:gridSpan w:val="2"/>
          </w:tcPr>
          <w:p w14:paraId="6B8F7DB5" w14:textId="77777777" w:rsidR="00B8532B" w:rsidRPr="003F2BA7" w:rsidRDefault="00B8532B" w:rsidP="00AA7BB8">
            <w:pPr>
              <w:spacing w:line="276" w:lineRule="auto"/>
              <w:rPr>
                <w:rFonts w:ascii="Arial" w:hAnsi="Arial" w:cs="Arial"/>
                <w:sz w:val="18"/>
                <w:szCs w:val="18"/>
              </w:rPr>
            </w:pPr>
          </w:p>
        </w:tc>
        <w:tc>
          <w:tcPr>
            <w:tcW w:w="1559" w:type="dxa"/>
          </w:tcPr>
          <w:p w14:paraId="7AD66B5B" w14:textId="77777777" w:rsidR="00B8532B" w:rsidRPr="003F2BA7" w:rsidRDefault="00B8532B" w:rsidP="00AA7BB8">
            <w:pPr>
              <w:spacing w:line="276" w:lineRule="auto"/>
              <w:rPr>
                <w:rFonts w:ascii="Arial" w:hAnsi="Arial" w:cs="Arial"/>
                <w:sz w:val="18"/>
                <w:szCs w:val="18"/>
              </w:rPr>
            </w:pPr>
          </w:p>
        </w:tc>
      </w:tr>
      <w:tr w:rsidR="00D40B92" w:rsidRPr="003F2BA7" w14:paraId="65E11020" w14:textId="77777777" w:rsidTr="00E37894">
        <w:tc>
          <w:tcPr>
            <w:tcW w:w="709" w:type="dxa"/>
            <w:vMerge/>
          </w:tcPr>
          <w:p w14:paraId="7C88937F" w14:textId="77777777" w:rsidR="00B8532B" w:rsidRPr="003F2BA7" w:rsidRDefault="00B8532B" w:rsidP="00AA7BB8">
            <w:pPr>
              <w:spacing w:line="276" w:lineRule="auto"/>
              <w:rPr>
                <w:rFonts w:ascii="Arial" w:hAnsi="Arial" w:cs="Arial"/>
                <w:sz w:val="18"/>
                <w:szCs w:val="18"/>
              </w:rPr>
            </w:pPr>
          </w:p>
        </w:tc>
        <w:tc>
          <w:tcPr>
            <w:tcW w:w="1276" w:type="dxa"/>
          </w:tcPr>
          <w:p w14:paraId="1E8F702A"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Méně rozvinuté</w:t>
            </w:r>
          </w:p>
        </w:tc>
        <w:tc>
          <w:tcPr>
            <w:tcW w:w="850" w:type="dxa"/>
            <w:vMerge/>
          </w:tcPr>
          <w:p w14:paraId="7FCECD00" w14:textId="77777777" w:rsidR="00B8532B" w:rsidRPr="003F2BA7" w:rsidRDefault="00B8532B" w:rsidP="00AA7BB8">
            <w:pPr>
              <w:spacing w:line="276" w:lineRule="auto"/>
              <w:rPr>
                <w:rFonts w:ascii="Arial" w:hAnsi="Arial" w:cs="Arial"/>
                <w:sz w:val="18"/>
                <w:szCs w:val="18"/>
              </w:rPr>
            </w:pPr>
          </w:p>
        </w:tc>
        <w:tc>
          <w:tcPr>
            <w:tcW w:w="851" w:type="dxa"/>
          </w:tcPr>
          <w:p w14:paraId="3B9B7FB9" w14:textId="77777777" w:rsidR="00B8532B" w:rsidRPr="003F2BA7" w:rsidRDefault="00B8532B" w:rsidP="00AA7BB8">
            <w:pPr>
              <w:spacing w:line="276" w:lineRule="auto"/>
              <w:rPr>
                <w:rFonts w:ascii="Arial" w:hAnsi="Arial" w:cs="Arial"/>
                <w:sz w:val="18"/>
                <w:szCs w:val="18"/>
              </w:rPr>
            </w:pPr>
          </w:p>
        </w:tc>
        <w:tc>
          <w:tcPr>
            <w:tcW w:w="850" w:type="dxa"/>
          </w:tcPr>
          <w:p w14:paraId="577FA676" w14:textId="77777777" w:rsidR="00B8532B" w:rsidRPr="003F2BA7" w:rsidRDefault="00B8532B" w:rsidP="00AA7BB8">
            <w:pPr>
              <w:spacing w:line="276" w:lineRule="auto"/>
              <w:rPr>
                <w:rFonts w:ascii="Arial" w:hAnsi="Arial" w:cs="Arial"/>
                <w:sz w:val="18"/>
                <w:szCs w:val="18"/>
              </w:rPr>
            </w:pPr>
          </w:p>
        </w:tc>
        <w:tc>
          <w:tcPr>
            <w:tcW w:w="851" w:type="dxa"/>
          </w:tcPr>
          <w:p w14:paraId="5721D6EE" w14:textId="77777777" w:rsidR="00B8532B" w:rsidRPr="003F2BA7" w:rsidRDefault="00B8532B" w:rsidP="00AA7BB8">
            <w:pPr>
              <w:spacing w:line="276" w:lineRule="auto"/>
              <w:rPr>
                <w:rFonts w:ascii="Arial" w:hAnsi="Arial" w:cs="Arial"/>
                <w:sz w:val="18"/>
                <w:szCs w:val="18"/>
              </w:rPr>
            </w:pPr>
          </w:p>
        </w:tc>
        <w:tc>
          <w:tcPr>
            <w:tcW w:w="850" w:type="dxa"/>
          </w:tcPr>
          <w:p w14:paraId="483F4F0A" w14:textId="77777777" w:rsidR="00B8532B" w:rsidRPr="003F2BA7" w:rsidRDefault="00B8532B" w:rsidP="00AA7BB8">
            <w:pPr>
              <w:spacing w:line="276" w:lineRule="auto"/>
              <w:rPr>
                <w:rFonts w:ascii="Arial" w:hAnsi="Arial" w:cs="Arial"/>
                <w:sz w:val="18"/>
                <w:szCs w:val="18"/>
              </w:rPr>
            </w:pPr>
          </w:p>
        </w:tc>
        <w:tc>
          <w:tcPr>
            <w:tcW w:w="851" w:type="dxa"/>
          </w:tcPr>
          <w:p w14:paraId="3FC7FFA9" w14:textId="77777777" w:rsidR="00B8532B" w:rsidRPr="003F2BA7" w:rsidRDefault="00B8532B" w:rsidP="00AA7BB8">
            <w:pPr>
              <w:spacing w:line="276" w:lineRule="auto"/>
              <w:rPr>
                <w:rFonts w:ascii="Arial" w:hAnsi="Arial" w:cs="Arial"/>
                <w:sz w:val="18"/>
                <w:szCs w:val="18"/>
              </w:rPr>
            </w:pPr>
          </w:p>
        </w:tc>
        <w:tc>
          <w:tcPr>
            <w:tcW w:w="2268" w:type="dxa"/>
            <w:gridSpan w:val="2"/>
          </w:tcPr>
          <w:p w14:paraId="76A7C5BE" w14:textId="77777777" w:rsidR="00B8532B" w:rsidRPr="003F2BA7" w:rsidRDefault="00B8532B" w:rsidP="00AA7BB8">
            <w:pPr>
              <w:spacing w:line="276" w:lineRule="auto"/>
              <w:rPr>
                <w:rFonts w:ascii="Arial" w:hAnsi="Arial" w:cs="Arial"/>
                <w:sz w:val="18"/>
                <w:szCs w:val="18"/>
              </w:rPr>
            </w:pPr>
          </w:p>
        </w:tc>
        <w:tc>
          <w:tcPr>
            <w:tcW w:w="2268" w:type="dxa"/>
            <w:gridSpan w:val="2"/>
          </w:tcPr>
          <w:p w14:paraId="1D59F194" w14:textId="77777777" w:rsidR="00B8532B" w:rsidRPr="003F2BA7" w:rsidRDefault="00B8532B" w:rsidP="00AA7BB8">
            <w:pPr>
              <w:spacing w:line="276" w:lineRule="auto"/>
              <w:rPr>
                <w:rFonts w:ascii="Arial" w:hAnsi="Arial" w:cs="Arial"/>
                <w:sz w:val="18"/>
                <w:szCs w:val="18"/>
              </w:rPr>
            </w:pPr>
          </w:p>
        </w:tc>
        <w:tc>
          <w:tcPr>
            <w:tcW w:w="1559" w:type="dxa"/>
          </w:tcPr>
          <w:p w14:paraId="1E956F71" w14:textId="77777777" w:rsidR="00B8532B" w:rsidRPr="003F2BA7" w:rsidRDefault="00B8532B" w:rsidP="00AA7BB8">
            <w:pPr>
              <w:spacing w:line="276" w:lineRule="auto"/>
              <w:rPr>
                <w:rFonts w:ascii="Arial" w:hAnsi="Arial" w:cs="Arial"/>
                <w:sz w:val="18"/>
                <w:szCs w:val="18"/>
              </w:rPr>
            </w:pPr>
          </w:p>
        </w:tc>
      </w:tr>
      <w:tr w:rsidR="00D40B92" w:rsidRPr="003F2BA7" w14:paraId="64E1078F" w14:textId="77777777" w:rsidTr="00E37894">
        <w:tc>
          <w:tcPr>
            <w:tcW w:w="709" w:type="dxa"/>
            <w:vMerge w:val="restart"/>
          </w:tcPr>
          <w:p w14:paraId="06347FCF"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ESF+</w:t>
            </w:r>
          </w:p>
        </w:tc>
        <w:tc>
          <w:tcPr>
            <w:tcW w:w="1276" w:type="dxa"/>
          </w:tcPr>
          <w:p w14:paraId="2717D60F"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w:t>
            </w:r>
          </w:p>
        </w:tc>
        <w:tc>
          <w:tcPr>
            <w:tcW w:w="850" w:type="dxa"/>
            <w:vMerge w:val="restart"/>
          </w:tcPr>
          <w:p w14:paraId="587BB738"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FST priorita 2</w:t>
            </w:r>
          </w:p>
          <w:p w14:paraId="1D30BAE9" w14:textId="77777777" w:rsidR="00B8532B" w:rsidRPr="003F2BA7" w:rsidRDefault="00B8532B" w:rsidP="00AA7BB8">
            <w:pPr>
              <w:spacing w:line="276" w:lineRule="auto"/>
              <w:rPr>
                <w:rFonts w:ascii="Arial" w:hAnsi="Arial" w:cs="Arial"/>
                <w:b/>
                <w:sz w:val="18"/>
                <w:szCs w:val="18"/>
              </w:rPr>
            </w:pPr>
          </w:p>
        </w:tc>
        <w:tc>
          <w:tcPr>
            <w:tcW w:w="851" w:type="dxa"/>
          </w:tcPr>
          <w:p w14:paraId="717F2EC5" w14:textId="77777777" w:rsidR="00B8532B" w:rsidRPr="003F2BA7" w:rsidRDefault="00B8532B" w:rsidP="00AA7BB8">
            <w:pPr>
              <w:spacing w:line="276" w:lineRule="auto"/>
              <w:rPr>
                <w:rFonts w:ascii="Arial" w:hAnsi="Arial" w:cs="Arial"/>
                <w:b/>
                <w:sz w:val="18"/>
                <w:szCs w:val="18"/>
              </w:rPr>
            </w:pPr>
          </w:p>
        </w:tc>
        <w:tc>
          <w:tcPr>
            <w:tcW w:w="850" w:type="dxa"/>
          </w:tcPr>
          <w:p w14:paraId="37322943" w14:textId="77777777" w:rsidR="00B8532B" w:rsidRPr="003F2BA7" w:rsidRDefault="00B8532B" w:rsidP="00AA7BB8">
            <w:pPr>
              <w:spacing w:line="276" w:lineRule="auto"/>
              <w:rPr>
                <w:rFonts w:ascii="Arial" w:hAnsi="Arial" w:cs="Arial"/>
                <w:b/>
                <w:sz w:val="18"/>
                <w:szCs w:val="18"/>
              </w:rPr>
            </w:pPr>
          </w:p>
        </w:tc>
        <w:tc>
          <w:tcPr>
            <w:tcW w:w="851" w:type="dxa"/>
          </w:tcPr>
          <w:p w14:paraId="1A65C62F" w14:textId="77777777" w:rsidR="00B8532B" w:rsidRPr="003F2BA7" w:rsidRDefault="00B8532B" w:rsidP="00AA7BB8">
            <w:pPr>
              <w:spacing w:line="276" w:lineRule="auto"/>
              <w:rPr>
                <w:rFonts w:ascii="Arial" w:hAnsi="Arial" w:cs="Arial"/>
                <w:b/>
                <w:sz w:val="18"/>
                <w:szCs w:val="18"/>
              </w:rPr>
            </w:pPr>
          </w:p>
        </w:tc>
        <w:tc>
          <w:tcPr>
            <w:tcW w:w="850" w:type="dxa"/>
          </w:tcPr>
          <w:p w14:paraId="4D70C08E" w14:textId="77777777" w:rsidR="00B8532B" w:rsidRPr="003F2BA7" w:rsidRDefault="00B8532B" w:rsidP="00AA7BB8">
            <w:pPr>
              <w:spacing w:line="276" w:lineRule="auto"/>
              <w:rPr>
                <w:rFonts w:ascii="Arial" w:hAnsi="Arial" w:cs="Arial"/>
                <w:b/>
                <w:sz w:val="18"/>
                <w:szCs w:val="18"/>
              </w:rPr>
            </w:pPr>
          </w:p>
        </w:tc>
        <w:tc>
          <w:tcPr>
            <w:tcW w:w="851" w:type="dxa"/>
          </w:tcPr>
          <w:p w14:paraId="7997EC5C" w14:textId="77777777" w:rsidR="00B8532B" w:rsidRPr="003F2BA7" w:rsidRDefault="00B8532B" w:rsidP="00AA7BB8">
            <w:pPr>
              <w:spacing w:line="276" w:lineRule="auto"/>
              <w:rPr>
                <w:rFonts w:ascii="Arial" w:hAnsi="Arial" w:cs="Arial"/>
                <w:b/>
                <w:sz w:val="18"/>
                <w:szCs w:val="18"/>
              </w:rPr>
            </w:pPr>
          </w:p>
        </w:tc>
        <w:tc>
          <w:tcPr>
            <w:tcW w:w="2268" w:type="dxa"/>
            <w:gridSpan w:val="2"/>
          </w:tcPr>
          <w:p w14:paraId="54539163" w14:textId="77777777" w:rsidR="00B8532B" w:rsidRPr="003F2BA7" w:rsidRDefault="00B8532B" w:rsidP="00AA7BB8">
            <w:pPr>
              <w:spacing w:line="276" w:lineRule="auto"/>
              <w:rPr>
                <w:rFonts w:ascii="Arial" w:hAnsi="Arial" w:cs="Arial"/>
                <w:b/>
                <w:sz w:val="18"/>
                <w:szCs w:val="18"/>
              </w:rPr>
            </w:pPr>
          </w:p>
        </w:tc>
        <w:tc>
          <w:tcPr>
            <w:tcW w:w="2268" w:type="dxa"/>
            <w:gridSpan w:val="2"/>
          </w:tcPr>
          <w:p w14:paraId="24FD687F" w14:textId="77777777" w:rsidR="00B8532B" w:rsidRPr="003F2BA7" w:rsidRDefault="00B8532B" w:rsidP="00AA7BB8">
            <w:pPr>
              <w:spacing w:line="276" w:lineRule="auto"/>
              <w:rPr>
                <w:rFonts w:ascii="Arial" w:hAnsi="Arial" w:cs="Arial"/>
                <w:b/>
                <w:sz w:val="18"/>
                <w:szCs w:val="18"/>
              </w:rPr>
            </w:pPr>
          </w:p>
        </w:tc>
        <w:tc>
          <w:tcPr>
            <w:tcW w:w="1559" w:type="dxa"/>
          </w:tcPr>
          <w:p w14:paraId="289E8856" w14:textId="77777777" w:rsidR="00B8532B" w:rsidRPr="003F2BA7" w:rsidRDefault="00B8532B" w:rsidP="00AA7BB8">
            <w:pPr>
              <w:spacing w:line="276" w:lineRule="auto"/>
              <w:rPr>
                <w:rFonts w:ascii="Arial" w:hAnsi="Arial" w:cs="Arial"/>
                <w:b/>
                <w:sz w:val="18"/>
                <w:szCs w:val="18"/>
              </w:rPr>
            </w:pPr>
          </w:p>
        </w:tc>
      </w:tr>
      <w:tr w:rsidR="00D40B92" w:rsidRPr="003F2BA7" w14:paraId="1596349B" w14:textId="77777777" w:rsidTr="00E37894">
        <w:tc>
          <w:tcPr>
            <w:tcW w:w="709" w:type="dxa"/>
            <w:vMerge/>
          </w:tcPr>
          <w:p w14:paraId="27EBDB42" w14:textId="77777777" w:rsidR="00B8532B" w:rsidRPr="003F2BA7" w:rsidRDefault="00B8532B" w:rsidP="00AA7BB8">
            <w:pPr>
              <w:spacing w:line="276" w:lineRule="auto"/>
              <w:rPr>
                <w:rFonts w:ascii="Arial" w:hAnsi="Arial" w:cs="Arial"/>
                <w:sz w:val="18"/>
                <w:szCs w:val="18"/>
              </w:rPr>
            </w:pPr>
          </w:p>
        </w:tc>
        <w:tc>
          <w:tcPr>
            <w:tcW w:w="1276" w:type="dxa"/>
          </w:tcPr>
          <w:p w14:paraId="1E473271"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Přechodové</w:t>
            </w:r>
          </w:p>
        </w:tc>
        <w:tc>
          <w:tcPr>
            <w:tcW w:w="850" w:type="dxa"/>
            <w:vMerge/>
          </w:tcPr>
          <w:p w14:paraId="2C66ED1F" w14:textId="77777777" w:rsidR="00B8532B" w:rsidRPr="003F2BA7" w:rsidRDefault="00B8532B" w:rsidP="00AA7BB8">
            <w:pPr>
              <w:spacing w:line="276" w:lineRule="auto"/>
              <w:rPr>
                <w:rFonts w:ascii="Arial" w:hAnsi="Arial" w:cs="Arial"/>
                <w:sz w:val="18"/>
                <w:szCs w:val="18"/>
              </w:rPr>
            </w:pPr>
          </w:p>
        </w:tc>
        <w:tc>
          <w:tcPr>
            <w:tcW w:w="851" w:type="dxa"/>
          </w:tcPr>
          <w:p w14:paraId="03A39076" w14:textId="77777777" w:rsidR="00B8532B" w:rsidRPr="003F2BA7" w:rsidRDefault="00B8532B" w:rsidP="00AA7BB8">
            <w:pPr>
              <w:spacing w:line="276" w:lineRule="auto"/>
              <w:rPr>
                <w:rFonts w:ascii="Arial" w:hAnsi="Arial" w:cs="Arial"/>
                <w:sz w:val="18"/>
                <w:szCs w:val="18"/>
              </w:rPr>
            </w:pPr>
          </w:p>
        </w:tc>
        <w:tc>
          <w:tcPr>
            <w:tcW w:w="850" w:type="dxa"/>
          </w:tcPr>
          <w:p w14:paraId="34E9BC4F" w14:textId="77777777" w:rsidR="00B8532B" w:rsidRPr="003F2BA7" w:rsidRDefault="00B8532B" w:rsidP="00AA7BB8">
            <w:pPr>
              <w:spacing w:line="276" w:lineRule="auto"/>
              <w:rPr>
                <w:rFonts w:ascii="Arial" w:hAnsi="Arial" w:cs="Arial"/>
                <w:sz w:val="18"/>
                <w:szCs w:val="18"/>
              </w:rPr>
            </w:pPr>
          </w:p>
        </w:tc>
        <w:tc>
          <w:tcPr>
            <w:tcW w:w="851" w:type="dxa"/>
          </w:tcPr>
          <w:p w14:paraId="05E9FA72" w14:textId="77777777" w:rsidR="00B8532B" w:rsidRPr="003F2BA7" w:rsidRDefault="00B8532B" w:rsidP="00AA7BB8">
            <w:pPr>
              <w:spacing w:line="276" w:lineRule="auto"/>
              <w:rPr>
                <w:rFonts w:ascii="Arial" w:hAnsi="Arial" w:cs="Arial"/>
                <w:sz w:val="18"/>
                <w:szCs w:val="18"/>
              </w:rPr>
            </w:pPr>
          </w:p>
        </w:tc>
        <w:tc>
          <w:tcPr>
            <w:tcW w:w="850" w:type="dxa"/>
          </w:tcPr>
          <w:p w14:paraId="7C398F6C" w14:textId="77777777" w:rsidR="00B8532B" w:rsidRPr="003F2BA7" w:rsidRDefault="00B8532B" w:rsidP="00AA7BB8">
            <w:pPr>
              <w:spacing w:line="276" w:lineRule="auto"/>
              <w:rPr>
                <w:rFonts w:ascii="Arial" w:hAnsi="Arial" w:cs="Arial"/>
                <w:sz w:val="18"/>
                <w:szCs w:val="18"/>
              </w:rPr>
            </w:pPr>
          </w:p>
        </w:tc>
        <w:tc>
          <w:tcPr>
            <w:tcW w:w="851" w:type="dxa"/>
          </w:tcPr>
          <w:p w14:paraId="47402249" w14:textId="77777777" w:rsidR="00B8532B" w:rsidRPr="003F2BA7" w:rsidRDefault="00B8532B" w:rsidP="00AA7BB8">
            <w:pPr>
              <w:spacing w:line="276" w:lineRule="auto"/>
              <w:rPr>
                <w:rFonts w:ascii="Arial" w:hAnsi="Arial" w:cs="Arial"/>
                <w:sz w:val="18"/>
                <w:szCs w:val="18"/>
              </w:rPr>
            </w:pPr>
          </w:p>
        </w:tc>
        <w:tc>
          <w:tcPr>
            <w:tcW w:w="2268" w:type="dxa"/>
            <w:gridSpan w:val="2"/>
          </w:tcPr>
          <w:p w14:paraId="027034B2" w14:textId="77777777" w:rsidR="00B8532B" w:rsidRPr="003F2BA7" w:rsidRDefault="00B8532B" w:rsidP="00AA7BB8">
            <w:pPr>
              <w:spacing w:line="276" w:lineRule="auto"/>
              <w:rPr>
                <w:rFonts w:ascii="Arial" w:hAnsi="Arial" w:cs="Arial"/>
                <w:sz w:val="18"/>
                <w:szCs w:val="18"/>
              </w:rPr>
            </w:pPr>
          </w:p>
        </w:tc>
        <w:tc>
          <w:tcPr>
            <w:tcW w:w="2268" w:type="dxa"/>
            <w:gridSpan w:val="2"/>
          </w:tcPr>
          <w:p w14:paraId="25A252E7" w14:textId="77777777" w:rsidR="00B8532B" w:rsidRPr="003F2BA7" w:rsidRDefault="00B8532B" w:rsidP="00AA7BB8">
            <w:pPr>
              <w:spacing w:line="276" w:lineRule="auto"/>
              <w:rPr>
                <w:rFonts w:ascii="Arial" w:hAnsi="Arial" w:cs="Arial"/>
                <w:sz w:val="18"/>
                <w:szCs w:val="18"/>
              </w:rPr>
            </w:pPr>
          </w:p>
        </w:tc>
        <w:tc>
          <w:tcPr>
            <w:tcW w:w="1559" w:type="dxa"/>
            <w:shd w:val="clear" w:color="auto" w:fill="auto"/>
          </w:tcPr>
          <w:p w14:paraId="5F533146" w14:textId="77777777" w:rsidR="00B8532B" w:rsidRPr="003F2BA7" w:rsidRDefault="00B8532B" w:rsidP="00AA7BB8">
            <w:pPr>
              <w:spacing w:line="276" w:lineRule="auto"/>
              <w:rPr>
                <w:rFonts w:ascii="Arial" w:hAnsi="Arial" w:cs="Arial"/>
                <w:sz w:val="18"/>
                <w:szCs w:val="18"/>
              </w:rPr>
            </w:pPr>
          </w:p>
        </w:tc>
      </w:tr>
      <w:tr w:rsidR="00D40B92" w:rsidRPr="003F2BA7" w14:paraId="7531CF7B" w14:textId="77777777" w:rsidTr="00E37894">
        <w:tc>
          <w:tcPr>
            <w:tcW w:w="709" w:type="dxa"/>
            <w:vMerge/>
          </w:tcPr>
          <w:p w14:paraId="3E6CE08C" w14:textId="77777777" w:rsidR="00B8532B" w:rsidRPr="003F2BA7" w:rsidRDefault="00B8532B" w:rsidP="00AA7BB8">
            <w:pPr>
              <w:spacing w:line="276" w:lineRule="auto"/>
              <w:rPr>
                <w:rFonts w:ascii="Arial" w:hAnsi="Arial" w:cs="Arial"/>
                <w:sz w:val="18"/>
                <w:szCs w:val="18"/>
              </w:rPr>
            </w:pPr>
          </w:p>
        </w:tc>
        <w:tc>
          <w:tcPr>
            <w:tcW w:w="1276" w:type="dxa"/>
          </w:tcPr>
          <w:p w14:paraId="71EF2436"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Méně rozvinuté</w:t>
            </w:r>
          </w:p>
        </w:tc>
        <w:tc>
          <w:tcPr>
            <w:tcW w:w="850" w:type="dxa"/>
            <w:vMerge/>
          </w:tcPr>
          <w:p w14:paraId="7E4D2526" w14:textId="77777777" w:rsidR="00B8532B" w:rsidRPr="003F2BA7" w:rsidRDefault="00B8532B" w:rsidP="00AA7BB8">
            <w:pPr>
              <w:spacing w:line="276" w:lineRule="auto"/>
              <w:rPr>
                <w:rFonts w:ascii="Arial" w:hAnsi="Arial" w:cs="Arial"/>
                <w:sz w:val="18"/>
                <w:szCs w:val="18"/>
              </w:rPr>
            </w:pPr>
          </w:p>
        </w:tc>
        <w:tc>
          <w:tcPr>
            <w:tcW w:w="851" w:type="dxa"/>
          </w:tcPr>
          <w:p w14:paraId="7097149E" w14:textId="77777777" w:rsidR="00B8532B" w:rsidRPr="003F2BA7" w:rsidRDefault="00B8532B" w:rsidP="00AA7BB8">
            <w:pPr>
              <w:spacing w:line="276" w:lineRule="auto"/>
              <w:rPr>
                <w:rFonts w:ascii="Arial" w:hAnsi="Arial" w:cs="Arial"/>
                <w:sz w:val="18"/>
                <w:szCs w:val="18"/>
              </w:rPr>
            </w:pPr>
          </w:p>
        </w:tc>
        <w:tc>
          <w:tcPr>
            <w:tcW w:w="850" w:type="dxa"/>
          </w:tcPr>
          <w:p w14:paraId="6EFEEE4D" w14:textId="77777777" w:rsidR="00B8532B" w:rsidRPr="003F2BA7" w:rsidRDefault="00B8532B" w:rsidP="00AA7BB8">
            <w:pPr>
              <w:spacing w:line="276" w:lineRule="auto"/>
              <w:rPr>
                <w:rFonts w:ascii="Arial" w:hAnsi="Arial" w:cs="Arial"/>
                <w:sz w:val="18"/>
                <w:szCs w:val="18"/>
              </w:rPr>
            </w:pPr>
          </w:p>
        </w:tc>
        <w:tc>
          <w:tcPr>
            <w:tcW w:w="851" w:type="dxa"/>
          </w:tcPr>
          <w:p w14:paraId="4508F862" w14:textId="77777777" w:rsidR="00B8532B" w:rsidRPr="003F2BA7" w:rsidRDefault="00B8532B" w:rsidP="00AA7BB8">
            <w:pPr>
              <w:spacing w:line="276" w:lineRule="auto"/>
              <w:rPr>
                <w:rFonts w:ascii="Arial" w:hAnsi="Arial" w:cs="Arial"/>
                <w:sz w:val="18"/>
                <w:szCs w:val="18"/>
              </w:rPr>
            </w:pPr>
          </w:p>
        </w:tc>
        <w:tc>
          <w:tcPr>
            <w:tcW w:w="850" w:type="dxa"/>
          </w:tcPr>
          <w:p w14:paraId="042D9D8C" w14:textId="77777777" w:rsidR="00B8532B" w:rsidRPr="003F2BA7" w:rsidRDefault="00B8532B" w:rsidP="00AA7BB8">
            <w:pPr>
              <w:spacing w:line="276" w:lineRule="auto"/>
              <w:rPr>
                <w:rFonts w:ascii="Arial" w:hAnsi="Arial" w:cs="Arial"/>
                <w:sz w:val="18"/>
                <w:szCs w:val="18"/>
              </w:rPr>
            </w:pPr>
          </w:p>
        </w:tc>
        <w:tc>
          <w:tcPr>
            <w:tcW w:w="851" w:type="dxa"/>
          </w:tcPr>
          <w:p w14:paraId="6501C472" w14:textId="77777777" w:rsidR="00B8532B" w:rsidRPr="003F2BA7" w:rsidRDefault="00B8532B" w:rsidP="00AA7BB8">
            <w:pPr>
              <w:spacing w:line="276" w:lineRule="auto"/>
              <w:rPr>
                <w:rFonts w:ascii="Arial" w:hAnsi="Arial" w:cs="Arial"/>
                <w:sz w:val="18"/>
                <w:szCs w:val="18"/>
              </w:rPr>
            </w:pPr>
          </w:p>
        </w:tc>
        <w:tc>
          <w:tcPr>
            <w:tcW w:w="2268" w:type="dxa"/>
            <w:gridSpan w:val="2"/>
          </w:tcPr>
          <w:p w14:paraId="0FDA3949" w14:textId="77777777" w:rsidR="00B8532B" w:rsidRPr="003F2BA7" w:rsidRDefault="00B8532B" w:rsidP="00AA7BB8">
            <w:pPr>
              <w:spacing w:line="276" w:lineRule="auto"/>
              <w:rPr>
                <w:rFonts w:ascii="Arial" w:hAnsi="Arial" w:cs="Arial"/>
                <w:sz w:val="18"/>
                <w:szCs w:val="18"/>
              </w:rPr>
            </w:pPr>
          </w:p>
        </w:tc>
        <w:tc>
          <w:tcPr>
            <w:tcW w:w="2268" w:type="dxa"/>
            <w:gridSpan w:val="2"/>
          </w:tcPr>
          <w:p w14:paraId="41D46043" w14:textId="77777777" w:rsidR="00B8532B" w:rsidRPr="003F2BA7" w:rsidRDefault="00B8532B" w:rsidP="00AA7BB8">
            <w:pPr>
              <w:spacing w:line="276" w:lineRule="auto"/>
              <w:rPr>
                <w:rFonts w:ascii="Arial" w:hAnsi="Arial" w:cs="Arial"/>
                <w:sz w:val="18"/>
                <w:szCs w:val="18"/>
              </w:rPr>
            </w:pPr>
          </w:p>
        </w:tc>
        <w:tc>
          <w:tcPr>
            <w:tcW w:w="1559" w:type="dxa"/>
          </w:tcPr>
          <w:p w14:paraId="0B7DD3C4" w14:textId="77777777" w:rsidR="00B8532B" w:rsidRPr="003F2BA7" w:rsidRDefault="00B8532B" w:rsidP="00AA7BB8">
            <w:pPr>
              <w:spacing w:line="276" w:lineRule="auto"/>
              <w:rPr>
                <w:rFonts w:ascii="Arial" w:hAnsi="Arial" w:cs="Arial"/>
                <w:sz w:val="18"/>
                <w:szCs w:val="18"/>
              </w:rPr>
            </w:pPr>
          </w:p>
        </w:tc>
      </w:tr>
    </w:tbl>
    <w:p w14:paraId="12F19441" w14:textId="77777777" w:rsidR="00B8532B" w:rsidRPr="003F2BA7" w:rsidRDefault="00B8532B" w:rsidP="00B8532B">
      <w:pPr>
        <w:spacing w:line="276" w:lineRule="auto"/>
        <w:rPr>
          <w:rFonts w:ascii="Arial" w:hAnsi="Arial" w:cs="Arial"/>
          <w:noProof/>
          <w:sz w:val="18"/>
          <w:szCs w:val="18"/>
        </w:rPr>
      </w:pPr>
    </w:p>
    <w:p w14:paraId="6B61D6DF" w14:textId="77777777" w:rsidR="00B8532B" w:rsidRPr="003F2BA7" w:rsidRDefault="00B8532B" w:rsidP="00B8532B">
      <w:pPr>
        <w:spacing w:line="276" w:lineRule="auto"/>
        <w:rPr>
          <w:rFonts w:ascii="Arial" w:hAnsi="Arial" w:cs="Arial"/>
          <w:b/>
          <w:noProof/>
        </w:rPr>
      </w:pPr>
    </w:p>
    <w:p w14:paraId="0DCF581A" w14:textId="77777777" w:rsidR="00B8532B" w:rsidRPr="003F2BA7" w:rsidRDefault="00B8532B" w:rsidP="00B8532B">
      <w:pPr>
        <w:spacing w:line="276" w:lineRule="auto"/>
        <w:rPr>
          <w:rFonts w:ascii="Arial" w:hAnsi="Arial" w:cs="Arial"/>
          <w:b/>
          <w:noProof/>
        </w:rPr>
      </w:pPr>
      <w:r w:rsidRPr="003F2BA7">
        <w:rPr>
          <w:rFonts w:ascii="Arial" w:hAnsi="Arial" w:cs="Arial"/>
          <w:b/>
          <w:noProof/>
        </w:rPr>
        <w:t>Tabulka 18B: Převod zdrojů EFRR a ESF+ do Fondu pro spravedlivou transformaci (FST) v rámci programu</w:t>
      </w:r>
    </w:p>
    <w:p w14:paraId="6673A261" w14:textId="77777777" w:rsidR="00B8532B" w:rsidRPr="003F2BA7" w:rsidRDefault="00B8532B" w:rsidP="00B8532B">
      <w:pPr>
        <w:spacing w:line="276" w:lineRule="auto"/>
        <w:rPr>
          <w:rFonts w:ascii="Arial" w:hAnsi="Arial" w:cs="Arial"/>
          <w:b/>
          <w:noProof/>
        </w:rPr>
      </w:pPr>
    </w:p>
    <w:tbl>
      <w:tblPr>
        <w:tblStyle w:val="Mkatabulky"/>
        <w:tblW w:w="0" w:type="auto"/>
        <w:tblLook w:val="04A0" w:firstRow="1" w:lastRow="0" w:firstColumn="1" w:lastColumn="0" w:noHBand="0" w:noVBand="1"/>
      </w:tblPr>
      <w:tblGrid>
        <w:gridCol w:w="1839"/>
        <w:gridCol w:w="2341"/>
        <w:gridCol w:w="2991"/>
        <w:gridCol w:w="2683"/>
      </w:tblGrid>
      <w:tr w:rsidR="00B8532B" w:rsidRPr="003F2BA7" w14:paraId="22A06F9B" w14:textId="77777777" w:rsidTr="00AA7BB8">
        <w:tc>
          <w:tcPr>
            <w:tcW w:w="4180" w:type="dxa"/>
            <w:gridSpan w:val="2"/>
            <w:vMerge w:val="restart"/>
            <w:tcBorders>
              <w:tl2br w:val="single" w:sz="4" w:space="0" w:color="auto"/>
            </w:tcBorders>
          </w:tcPr>
          <w:p w14:paraId="7D294145" w14:textId="77777777" w:rsidR="00B8532B" w:rsidRPr="003F2BA7" w:rsidRDefault="00B8532B" w:rsidP="00AA7BB8">
            <w:pPr>
              <w:spacing w:line="276" w:lineRule="auto"/>
              <w:rPr>
                <w:rFonts w:ascii="Arial" w:hAnsi="Arial" w:cs="Arial"/>
                <w:bCs/>
                <w:noProof/>
                <w:sz w:val="18"/>
                <w:szCs w:val="18"/>
              </w:rPr>
            </w:pPr>
          </w:p>
        </w:tc>
        <w:tc>
          <w:tcPr>
            <w:tcW w:w="5674" w:type="dxa"/>
            <w:gridSpan w:val="2"/>
          </w:tcPr>
          <w:p w14:paraId="32B9F2B2"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 xml:space="preserve">Alokace FST v programu* rozdělená podle kategorie regionu, na kterém území se nachází ** v (podle priority FST) </w:t>
            </w:r>
          </w:p>
        </w:tc>
      </w:tr>
      <w:tr w:rsidR="00B8532B" w:rsidRPr="003F2BA7" w14:paraId="0BACD676" w14:textId="77777777" w:rsidTr="00AA7BB8">
        <w:tc>
          <w:tcPr>
            <w:tcW w:w="4180" w:type="dxa"/>
            <w:gridSpan w:val="2"/>
            <w:vMerge/>
            <w:tcBorders>
              <w:tl2br w:val="single" w:sz="4" w:space="0" w:color="auto"/>
            </w:tcBorders>
          </w:tcPr>
          <w:p w14:paraId="7FE65815" w14:textId="77777777" w:rsidR="00B8532B" w:rsidRPr="003F2BA7" w:rsidRDefault="00B8532B" w:rsidP="00AA7BB8">
            <w:pPr>
              <w:spacing w:line="276" w:lineRule="auto"/>
              <w:rPr>
                <w:rFonts w:ascii="Arial" w:hAnsi="Arial" w:cs="Arial"/>
                <w:bCs/>
                <w:noProof/>
                <w:sz w:val="18"/>
                <w:szCs w:val="18"/>
              </w:rPr>
            </w:pPr>
          </w:p>
        </w:tc>
        <w:tc>
          <w:tcPr>
            <w:tcW w:w="2991" w:type="dxa"/>
          </w:tcPr>
          <w:p w14:paraId="42CE2879" w14:textId="77777777" w:rsidR="00B8532B" w:rsidRPr="003F2BA7" w:rsidRDefault="00B8532B" w:rsidP="00AA7BB8">
            <w:pPr>
              <w:spacing w:line="276" w:lineRule="auto"/>
              <w:jc w:val="center"/>
              <w:rPr>
                <w:rFonts w:ascii="Arial" w:hAnsi="Arial" w:cs="Arial"/>
                <w:bCs/>
                <w:noProof/>
                <w:sz w:val="18"/>
                <w:szCs w:val="18"/>
              </w:rPr>
            </w:pPr>
            <w:r w:rsidRPr="003F2BA7">
              <w:rPr>
                <w:rFonts w:ascii="Arial" w:hAnsi="Arial" w:cs="Arial"/>
                <w:bCs/>
                <w:noProof/>
                <w:sz w:val="18"/>
                <w:szCs w:val="18"/>
              </w:rPr>
              <w:t>FST priorita (pro každou FST prioritu)</w:t>
            </w:r>
          </w:p>
        </w:tc>
        <w:tc>
          <w:tcPr>
            <w:tcW w:w="2683" w:type="dxa"/>
          </w:tcPr>
          <w:p w14:paraId="79F373C2" w14:textId="77777777" w:rsidR="00B8532B" w:rsidRPr="003F2BA7" w:rsidRDefault="00B8532B" w:rsidP="00AA7BB8">
            <w:pPr>
              <w:spacing w:line="276" w:lineRule="auto"/>
              <w:jc w:val="center"/>
              <w:rPr>
                <w:rFonts w:ascii="Arial" w:hAnsi="Arial" w:cs="Arial"/>
                <w:bCs/>
                <w:noProof/>
                <w:sz w:val="18"/>
                <w:szCs w:val="18"/>
              </w:rPr>
            </w:pPr>
            <w:r w:rsidRPr="003F2BA7">
              <w:rPr>
                <w:rFonts w:ascii="Arial" w:hAnsi="Arial" w:cs="Arial"/>
                <w:bCs/>
                <w:noProof/>
                <w:sz w:val="18"/>
                <w:szCs w:val="18"/>
              </w:rPr>
              <w:t>Částka</w:t>
            </w:r>
          </w:p>
        </w:tc>
      </w:tr>
      <w:tr w:rsidR="00B8532B" w:rsidRPr="003F2BA7" w14:paraId="73C2E659" w14:textId="77777777" w:rsidTr="00AA7BB8">
        <w:tc>
          <w:tcPr>
            <w:tcW w:w="4180" w:type="dxa"/>
            <w:gridSpan w:val="2"/>
          </w:tcPr>
          <w:p w14:paraId="00AC1F73"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Převod v rámci programu* (doplňková podpora) podle kategorie regionu</w:t>
            </w:r>
          </w:p>
        </w:tc>
        <w:tc>
          <w:tcPr>
            <w:tcW w:w="2991" w:type="dxa"/>
            <w:shd w:val="clear" w:color="auto" w:fill="BFBFBF" w:themeFill="background1" w:themeFillShade="BF"/>
          </w:tcPr>
          <w:p w14:paraId="663F2331" w14:textId="77777777" w:rsidR="00B8532B" w:rsidRPr="003F2BA7" w:rsidRDefault="00B8532B" w:rsidP="00AA7BB8">
            <w:pPr>
              <w:spacing w:line="276" w:lineRule="auto"/>
              <w:rPr>
                <w:rFonts w:ascii="Arial" w:hAnsi="Arial" w:cs="Arial"/>
                <w:bCs/>
                <w:noProof/>
                <w:sz w:val="18"/>
                <w:szCs w:val="18"/>
              </w:rPr>
            </w:pPr>
          </w:p>
        </w:tc>
        <w:tc>
          <w:tcPr>
            <w:tcW w:w="2683" w:type="dxa"/>
            <w:shd w:val="clear" w:color="auto" w:fill="BFBFBF" w:themeFill="background1" w:themeFillShade="BF"/>
          </w:tcPr>
          <w:p w14:paraId="1F35F348" w14:textId="77777777" w:rsidR="00B8532B" w:rsidRPr="003F2BA7" w:rsidRDefault="00B8532B" w:rsidP="00AA7BB8">
            <w:pPr>
              <w:spacing w:line="276" w:lineRule="auto"/>
              <w:rPr>
                <w:rFonts w:ascii="Arial" w:hAnsi="Arial" w:cs="Arial"/>
                <w:bCs/>
                <w:noProof/>
                <w:sz w:val="18"/>
                <w:szCs w:val="18"/>
              </w:rPr>
            </w:pPr>
          </w:p>
        </w:tc>
      </w:tr>
      <w:tr w:rsidR="00EC011F" w:rsidRPr="003F2BA7" w14:paraId="1CF092E2" w14:textId="77777777" w:rsidTr="00AA7BB8">
        <w:tc>
          <w:tcPr>
            <w:tcW w:w="1839" w:type="dxa"/>
            <w:vMerge w:val="restart"/>
          </w:tcPr>
          <w:p w14:paraId="170BD254"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EFRR</w:t>
            </w:r>
          </w:p>
        </w:tc>
        <w:tc>
          <w:tcPr>
            <w:tcW w:w="2341" w:type="dxa"/>
          </w:tcPr>
          <w:p w14:paraId="3B90ACDE"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Více rozvinuté</w:t>
            </w:r>
          </w:p>
        </w:tc>
        <w:tc>
          <w:tcPr>
            <w:tcW w:w="2991" w:type="dxa"/>
          </w:tcPr>
          <w:p w14:paraId="38449E03" w14:textId="77777777" w:rsidR="00B8532B" w:rsidRPr="003F2BA7" w:rsidRDefault="00B8532B" w:rsidP="00AA7BB8">
            <w:pPr>
              <w:spacing w:line="276" w:lineRule="auto"/>
              <w:rPr>
                <w:rFonts w:ascii="Arial" w:hAnsi="Arial" w:cs="Arial"/>
                <w:bCs/>
                <w:noProof/>
                <w:sz w:val="18"/>
                <w:szCs w:val="18"/>
              </w:rPr>
            </w:pPr>
          </w:p>
        </w:tc>
        <w:tc>
          <w:tcPr>
            <w:tcW w:w="2683" w:type="dxa"/>
          </w:tcPr>
          <w:p w14:paraId="3B6E9901" w14:textId="77777777" w:rsidR="00B8532B" w:rsidRPr="003F2BA7" w:rsidRDefault="00B8532B" w:rsidP="00AA7BB8">
            <w:pPr>
              <w:spacing w:line="276" w:lineRule="auto"/>
              <w:rPr>
                <w:rFonts w:ascii="Arial" w:hAnsi="Arial" w:cs="Arial"/>
                <w:bCs/>
                <w:noProof/>
                <w:sz w:val="18"/>
                <w:szCs w:val="18"/>
              </w:rPr>
            </w:pPr>
          </w:p>
        </w:tc>
      </w:tr>
      <w:tr w:rsidR="00EC011F" w:rsidRPr="003F2BA7" w14:paraId="2E9E2C0C" w14:textId="77777777" w:rsidTr="00AA7BB8">
        <w:tc>
          <w:tcPr>
            <w:tcW w:w="1839" w:type="dxa"/>
            <w:vMerge/>
          </w:tcPr>
          <w:p w14:paraId="543FA192" w14:textId="77777777" w:rsidR="00B8532B" w:rsidRPr="003F2BA7" w:rsidRDefault="00B8532B" w:rsidP="00AA7BB8">
            <w:pPr>
              <w:spacing w:line="276" w:lineRule="auto"/>
              <w:rPr>
                <w:rFonts w:ascii="Arial" w:hAnsi="Arial" w:cs="Arial"/>
                <w:bCs/>
                <w:noProof/>
                <w:sz w:val="18"/>
                <w:szCs w:val="18"/>
              </w:rPr>
            </w:pPr>
          </w:p>
        </w:tc>
        <w:tc>
          <w:tcPr>
            <w:tcW w:w="2341" w:type="dxa"/>
          </w:tcPr>
          <w:p w14:paraId="28264418"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Přechodové</w:t>
            </w:r>
          </w:p>
        </w:tc>
        <w:tc>
          <w:tcPr>
            <w:tcW w:w="2991" w:type="dxa"/>
          </w:tcPr>
          <w:p w14:paraId="5F0F0F54" w14:textId="77777777" w:rsidR="00B8532B" w:rsidRPr="003F2BA7" w:rsidRDefault="00B8532B" w:rsidP="00AA7BB8">
            <w:pPr>
              <w:spacing w:line="276" w:lineRule="auto"/>
              <w:rPr>
                <w:rFonts w:ascii="Arial" w:hAnsi="Arial" w:cs="Arial"/>
                <w:bCs/>
                <w:noProof/>
                <w:sz w:val="18"/>
                <w:szCs w:val="18"/>
              </w:rPr>
            </w:pPr>
          </w:p>
        </w:tc>
        <w:tc>
          <w:tcPr>
            <w:tcW w:w="2683" w:type="dxa"/>
          </w:tcPr>
          <w:p w14:paraId="5FCBF5B6" w14:textId="77777777" w:rsidR="00B8532B" w:rsidRPr="003F2BA7" w:rsidRDefault="00B8532B" w:rsidP="00AA7BB8">
            <w:pPr>
              <w:spacing w:line="276" w:lineRule="auto"/>
              <w:rPr>
                <w:rFonts w:ascii="Arial" w:hAnsi="Arial" w:cs="Arial"/>
                <w:bCs/>
                <w:noProof/>
                <w:sz w:val="18"/>
                <w:szCs w:val="18"/>
              </w:rPr>
            </w:pPr>
          </w:p>
        </w:tc>
      </w:tr>
      <w:tr w:rsidR="00EC011F" w:rsidRPr="003F2BA7" w14:paraId="1C9911FA" w14:textId="77777777" w:rsidTr="00AA7BB8">
        <w:tc>
          <w:tcPr>
            <w:tcW w:w="1839" w:type="dxa"/>
            <w:vMerge/>
          </w:tcPr>
          <w:p w14:paraId="050C958A" w14:textId="77777777" w:rsidR="00B8532B" w:rsidRPr="003F2BA7" w:rsidRDefault="00B8532B" w:rsidP="00AA7BB8">
            <w:pPr>
              <w:spacing w:line="276" w:lineRule="auto"/>
              <w:rPr>
                <w:rFonts w:ascii="Arial" w:hAnsi="Arial" w:cs="Arial"/>
                <w:bCs/>
                <w:noProof/>
                <w:sz w:val="18"/>
                <w:szCs w:val="18"/>
              </w:rPr>
            </w:pPr>
          </w:p>
        </w:tc>
        <w:tc>
          <w:tcPr>
            <w:tcW w:w="2341" w:type="dxa"/>
          </w:tcPr>
          <w:p w14:paraId="4ED1860E"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Méně rozvinuté</w:t>
            </w:r>
          </w:p>
        </w:tc>
        <w:tc>
          <w:tcPr>
            <w:tcW w:w="2991" w:type="dxa"/>
          </w:tcPr>
          <w:p w14:paraId="5710A665" w14:textId="77777777" w:rsidR="00B8532B" w:rsidRPr="003F2BA7" w:rsidRDefault="00B8532B" w:rsidP="00AA7BB8">
            <w:pPr>
              <w:spacing w:line="276" w:lineRule="auto"/>
              <w:rPr>
                <w:rFonts w:ascii="Arial" w:hAnsi="Arial" w:cs="Arial"/>
                <w:bCs/>
                <w:noProof/>
                <w:sz w:val="18"/>
                <w:szCs w:val="18"/>
              </w:rPr>
            </w:pPr>
          </w:p>
        </w:tc>
        <w:tc>
          <w:tcPr>
            <w:tcW w:w="2683" w:type="dxa"/>
          </w:tcPr>
          <w:p w14:paraId="34CC4C54" w14:textId="77777777" w:rsidR="00B8532B" w:rsidRPr="003F2BA7" w:rsidRDefault="00B8532B" w:rsidP="00AA7BB8">
            <w:pPr>
              <w:spacing w:line="276" w:lineRule="auto"/>
              <w:rPr>
                <w:rFonts w:ascii="Arial" w:hAnsi="Arial" w:cs="Arial"/>
                <w:bCs/>
                <w:noProof/>
                <w:sz w:val="18"/>
                <w:szCs w:val="18"/>
              </w:rPr>
            </w:pPr>
          </w:p>
        </w:tc>
      </w:tr>
      <w:tr w:rsidR="00EC011F" w:rsidRPr="003F2BA7" w14:paraId="72EED33B" w14:textId="77777777" w:rsidTr="00AA7BB8">
        <w:tc>
          <w:tcPr>
            <w:tcW w:w="1839" w:type="dxa"/>
            <w:vMerge w:val="restart"/>
          </w:tcPr>
          <w:p w14:paraId="37536708"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ESF+</w:t>
            </w:r>
          </w:p>
        </w:tc>
        <w:tc>
          <w:tcPr>
            <w:tcW w:w="2341" w:type="dxa"/>
          </w:tcPr>
          <w:p w14:paraId="15A47520"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Více rozvinuté</w:t>
            </w:r>
          </w:p>
        </w:tc>
        <w:tc>
          <w:tcPr>
            <w:tcW w:w="2991" w:type="dxa"/>
          </w:tcPr>
          <w:p w14:paraId="612E1095" w14:textId="77777777" w:rsidR="00B8532B" w:rsidRPr="003F2BA7" w:rsidRDefault="00B8532B" w:rsidP="00AA7BB8">
            <w:pPr>
              <w:spacing w:line="276" w:lineRule="auto"/>
              <w:rPr>
                <w:rFonts w:ascii="Arial" w:hAnsi="Arial" w:cs="Arial"/>
                <w:bCs/>
                <w:noProof/>
                <w:sz w:val="18"/>
                <w:szCs w:val="18"/>
              </w:rPr>
            </w:pPr>
          </w:p>
        </w:tc>
        <w:tc>
          <w:tcPr>
            <w:tcW w:w="2683" w:type="dxa"/>
          </w:tcPr>
          <w:p w14:paraId="3F3F1AAA" w14:textId="77777777" w:rsidR="00B8532B" w:rsidRPr="003F2BA7" w:rsidRDefault="00B8532B" w:rsidP="00AA7BB8">
            <w:pPr>
              <w:spacing w:line="276" w:lineRule="auto"/>
              <w:rPr>
                <w:rFonts w:ascii="Arial" w:hAnsi="Arial" w:cs="Arial"/>
                <w:bCs/>
                <w:noProof/>
                <w:sz w:val="18"/>
                <w:szCs w:val="18"/>
              </w:rPr>
            </w:pPr>
          </w:p>
        </w:tc>
      </w:tr>
      <w:tr w:rsidR="00EC011F" w:rsidRPr="003F2BA7" w14:paraId="3D36D09F" w14:textId="77777777" w:rsidTr="00AA7BB8">
        <w:tc>
          <w:tcPr>
            <w:tcW w:w="1839" w:type="dxa"/>
            <w:vMerge/>
          </w:tcPr>
          <w:p w14:paraId="4F2A78B7" w14:textId="77777777" w:rsidR="00B8532B" w:rsidRPr="003F2BA7" w:rsidRDefault="00B8532B" w:rsidP="00AA7BB8">
            <w:pPr>
              <w:spacing w:line="276" w:lineRule="auto"/>
              <w:rPr>
                <w:rFonts w:ascii="Arial" w:hAnsi="Arial" w:cs="Arial"/>
                <w:bCs/>
                <w:noProof/>
                <w:sz w:val="18"/>
                <w:szCs w:val="18"/>
              </w:rPr>
            </w:pPr>
          </w:p>
        </w:tc>
        <w:tc>
          <w:tcPr>
            <w:tcW w:w="2341" w:type="dxa"/>
          </w:tcPr>
          <w:p w14:paraId="2B65EF1B"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Přechodové</w:t>
            </w:r>
          </w:p>
        </w:tc>
        <w:tc>
          <w:tcPr>
            <w:tcW w:w="2991" w:type="dxa"/>
          </w:tcPr>
          <w:p w14:paraId="0092A47F" w14:textId="77777777" w:rsidR="00B8532B" w:rsidRPr="003F2BA7" w:rsidRDefault="00B8532B" w:rsidP="00AA7BB8">
            <w:pPr>
              <w:spacing w:line="276" w:lineRule="auto"/>
              <w:rPr>
                <w:rFonts w:ascii="Arial" w:hAnsi="Arial" w:cs="Arial"/>
                <w:bCs/>
                <w:noProof/>
                <w:sz w:val="18"/>
                <w:szCs w:val="18"/>
              </w:rPr>
            </w:pPr>
          </w:p>
        </w:tc>
        <w:tc>
          <w:tcPr>
            <w:tcW w:w="2683" w:type="dxa"/>
          </w:tcPr>
          <w:p w14:paraId="14BD4CC5" w14:textId="77777777" w:rsidR="00B8532B" w:rsidRPr="003F2BA7" w:rsidRDefault="00B8532B" w:rsidP="00AA7BB8">
            <w:pPr>
              <w:spacing w:line="276" w:lineRule="auto"/>
              <w:rPr>
                <w:rFonts w:ascii="Arial" w:hAnsi="Arial" w:cs="Arial"/>
                <w:bCs/>
                <w:noProof/>
                <w:sz w:val="18"/>
                <w:szCs w:val="18"/>
              </w:rPr>
            </w:pPr>
          </w:p>
        </w:tc>
      </w:tr>
      <w:tr w:rsidR="00EC011F" w:rsidRPr="003F2BA7" w14:paraId="4E1FF7BB" w14:textId="77777777" w:rsidTr="00AA7BB8">
        <w:tc>
          <w:tcPr>
            <w:tcW w:w="1839" w:type="dxa"/>
            <w:vMerge/>
          </w:tcPr>
          <w:p w14:paraId="7AEE4BCC" w14:textId="77777777" w:rsidR="00B8532B" w:rsidRPr="003F2BA7" w:rsidRDefault="00B8532B" w:rsidP="00AA7BB8">
            <w:pPr>
              <w:spacing w:line="276" w:lineRule="auto"/>
              <w:rPr>
                <w:rFonts w:ascii="Arial" w:hAnsi="Arial" w:cs="Arial"/>
                <w:bCs/>
                <w:noProof/>
                <w:sz w:val="18"/>
                <w:szCs w:val="18"/>
              </w:rPr>
            </w:pPr>
          </w:p>
        </w:tc>
        <w:tc>
          <w:tcPr>
            <w:tcW w:w="2341" w:type="dxa"/>
          </w:tcPr>
          <w:p w14:paraId="22DEC626"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Méně rozvinuté</w:t>
            </w:r>
          </w:p>
        </w:tc>
        <w:tc>
          <w:tcPr>
            <w:tcW w:w="2991" w:type="dxa"/>
          </w:tcPr>
          <w:p w14:paraId="57646F27" w14:textId="77777777" w:rsidR="00B8532B" w:rsidRPr="003F2BA7" w:rsidRDefault="00B8532B" w:rsidP="00AA7BB8">
            <w:pPr>
              <w:spacing w:line="276" w:lineRule="auto"/>
              <w:rPr>
                <w:rFonts w:ascii="Arial" w:hAnsi="Arial" w:cs="Arial"/>
                <w:bCs/>
                <w:noProof/>
                <w:sz w:val="18"/>
                <w:szCs w:val="18"/>
              </w:rPr>
            </w:pPr>
          </w:p>
        </w:tc>
        <w:tc>
          <w:tcPr>
            <w:tcW w:w="2683" w:type="dxa"/>
          </w:tcPr>
          <w:p w14:paraId="430912B8" w14:textId="77777777" w:rsidR="00B8532B" w:rsidRPr="003F2BA7" w:rsidRDefault="00B8532B" w:rsidP="00AA7BB8">
            <w:pPr>
              <w:spacing w:line="276" w:lineRule="auto"/>
              <w:rPr>
                <w:rFonts w:ascii="Arial" w:hAnsi="Arial" w:cs="Arial"/>
                <w:bCs/>
                <w:noProof/>
                <w:sz w:val="18"/>
                <w:szCs w:val="18"/>
              </w:rPr>
            </w:pPr>
          </w:p>
        </w:tc>
      </w:tr>
      <w:tr w:rsidR="00EC011F" w:rsidRPr="003F2BA7" w14:paraId="39A581B5" w14:textId="77777777" w:rsidTr="00AA7BB8">
        <w:tc>
          <w:tcPr>
            <w:tcW w:w="1839" w:type="dxa"/>
          </w:tcPr>
          <w:p w14:paraId="3B6FA770"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 xml:space="preserve">Celkem </w:t>
            </w:r>
          </w:p>
        </w:tc>
        <w:tc>
          <w:tcPr>
            <w:tcW w:w="2341" w:type="dxa"/>
          </w:tcPr>
          <w:p w14:paraId="457739BF"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Více rozvinuté</w:t>
            </w:r>
          </w:p>
        </w:tc>
        <w:tc>
          <w:tcPr>
            <w:tcW w:w="2991" w:type="dxa"/>
          </w:tcPr>
          <w:p w14:paraId="09EF27DC" w14:textId="77777777" w:rsidR="00B8532B" w:rsidRPr="003F2BA7" w:rsidRDefault="00B8532B" w:rsidP="00AA7BB8">
            <w:pPr>
              <w:spacing w:line="276" w:lineRule="auto"/>
              <w:rPr>
                <w:rFonts w:ascii="Arial" w:hAnsi="Arial" w:cs="Arial"/>
                <w:bCs/>
                <w:noProof/>
                <w:sz w:val="18"/>
                <w:szCs w:val="18"/>
              </w:rPr>
            </w:pPr>
          </w:p>
        </w:tc>
        <w:tc>
          <w:tcPr>
            <w:tcW w:w="2683" w:type="dxa"/>
          </w:tcPr>
          <w:p w14:paraId="36D8E3BC" w14:textId="77777777" w:rsidR="00B8532B" w:rsidRPr="003F2BA7" w:rsidRDefault="00B8532B" w:rsidP="00AA7BB8">
            <w:pPr>
              <w:spacing w:line="276" w:lineRule="auto"/>
              <w:rPr>
                <w:rFonts w:ascii="Arial" w:hAnsi="Arial" w:cs="Arial"/>
                <w:bCs/>
                <w:noProof/>
                <w:sz w:val="18"/>
                <w:szCs w:val="18"/>
              </w:rPr>
            </w:pPr>
          </w:p>
        </w:tc>
      </w:tr>
      <w:tr w:rsidR="00EC011F" w:rsidRPr="003F2BA7" w14:paraId="749E73B2" w14:textId="77777777" w:rsidTr="00AA7BB8">
        <w:tc>
          <w:tcPr>
            <w:tcW w:w="1839" w:type="dxa"/>
          </w:tcPr>
          <w:p w14:paraId="1D6DD180" w14:textId="77777777" w:rsidR="00B8532B" w:rsidRPr="003F2BA7" w:rsidRDefault="00B8532B" w:rsidP="00AA7BB8">
            <w:pPr>
              <w:spacing w:line="276" w:lineRule="auto"/>
              <w:rPr>
                <w:rFonts w:ascii="Arial" w:hAnsi="Arial" w:cs="Arial"/>
                <w:bCs/>
                <w:noProof/>
                <w:sz w:val="18"/>
                <w:szCs w:val="18"/>
              </w:rPr>
            </w:pPr>
          </w:p>
        </w:tc>
        <w:tc>
          <w:tcPr>
            <w:tcW w:w="2341" w:type="dxa"/>
          </w:tcPr>
          <w:p w14:paraId="190ADFB0"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Přechodové</w:t>
            </w:r>
          </w:p>
        </w:tc>
        <w:tc>
          <w:tcPr>
            <w:tcW w:w="2991" w:type="dxa"/>
          </w:tcPr>
          <w:p w14:paraId="513421A7" w14:textId="77777777" w:rsidR="00B8532B" w:rsidRPr="003F2BA7" w:rsidRDefault="00B8532B" w:rsidP="00AA7BB8">
            <w:pPr>
              <w:spacing w:line="276" w:lineRule="auto"/>
              <w:rPr>
                <w:rFonts w:ascii="Arial" w:hAnsi="Arial" w:cs="Arial"/>
                <w:bCs/>
                <w:noProof/>
                <w:sz w:val="18"/>
                <w:szCs w:val="18"/>
              </w:rPr>
            </w:pPr>
          </w:p>
        </w:tc>
        <w:tc>
          <w:tcPr>
            <w:tcW w:w="2683" w:type="dxa"/>
          </w:tcPr>
          <w:p w14:paraId="57FBDEC8" w14:textId="77777777" w:rsidR="00B8532B" w:rsidRPr="003F2BA7" w:rsidRDefault="00B8532B" w:rsidP="00AA7BB8">
            <w:pPr>
              <w:spacing w:line="276" w:lineRule="auto"/>
              <w:rPr>
                <w:rFonts w:ascii="Arial" w:hAnsi="Arial" w:cs="Arial"/>
                <w:bCs/>
                <w:noProof/>
                <w:sz w:val="18"/>
                <w:szCs w:val="18"/>
              </w:rPr>
            </w:pPr>
          </w:p>
        </w:tc>
      </w:tr>
      <w:tr w:rsidR="00EC011F" w:rsidRPr="003F2BA7" w14:paraId="352F16DD" w14:textId="77777777" w:rsidTr="00AA7BB8">
        <w:tc>
          <w:tcPr>
            <w:tcW w:w="1839" w:type="dxa"/>
          </w:tcPr>
          <w:p w14:paraId="7DC97A15" w14:textId="77777777" w:rsidR="00B8532B" w:rsidRPr="003F2BA7" w:rsidRDefault="00B8532B" w:rsidP="00AA7BB8">
            <w:pPr>
              <w:spacing w:line="276" w:lineRule="auto"/>
              <w:rPr>
                <w:rFonts w:ascii="Arial" w:hAnsi="Arial" w:cs="Arial"/>
                <w:bCs/>
                <w:noProof/>
                <w:sz w:val="18"/>
                <w:szCs w:val="18"/>
              </w:rPr>
            </w:pPr>
          </w:p>
        </w:tc>
        <w:tc>
          <w:tcPr>
            <w:tcW w:w="2341" w:type="dxa"/>
          </w:tcPr>
          <w:p w14:paraId="355D72BD" w14:textId="77777777" w:rsidR="00B8532B" w:rsidRPr="003F2BA7" w:rsidRDefault="00B8532B" w:rsidP="00AA7BB8">
            <w:pPr>
              <w:spacing w:line="276" w:lineRule="auto"/>
              <w:rPr>
                <w:rFonts w:ascii="Arial" w:hAnsi="Arial" w:cs="Arial"/>
                <w:bCs/>
                <w:noProof/>
                <w:sz w:val="18"/>
                <w:szCs w:val="18"/>
              </w:rPr>
            </w:pPr>
            <w:r w:rsidRPr="003F2BA7">
              <w:rPr>
                <w:rFonts w:ascii="Arial" w:hAnsi="Arial" w:cs="Arial"/>
                <w:bCs/>
                <w:noProof/>
                <w:sz w:val="18"/>
                <w:szCs w:val="18"/>
              </w:rPr>
              <w:t>Méně rozvinuté</w:t>
            </w:r>
          </w:p>
        </w:tc>
        <w:tc>
          <w:tcPr>
            <w:tcW w:w="2991" w:type="dxa"/>
          </w:tcPr>
          <w:p w14:paraId="5D0780EB" w14:textId="77777777" w:rsidR="00B8532B" w:rsidRPr="003F2BA7" w:rsidRDefault="00B8532B" w:rsidP="00AA7BB8">
            <w:pPr>
              <w:spacing w:line="276" w:lineRule="auto"/>
              <w:rPr>
                <w:rFonts w:ascii="Arial" w:hAnsi="Arial" w:cs="Arial"/>
                <w:bCs/>
                <w:noProof/>
                <w:sz w:val="18"/>
                <w:szCs w:val="18"/>
              </w:rPr>
            </w:pPr>
          </w:p>
        </w:tc>
        <w:tc>
          <w:tcPr>
            <w:tcW w:w="2683" w:type="dxa"/>
          </w:tcPr>
          <w:p w14:paraId="03E9A36C" w14:textId="77777777" w:rsidR="00B8532B" w:rsidRPr="003F2BA7" w:rsidRDefault="00B8532B" w:rsidP="00AA7BB8">
            <w:pPr>
              <w:spacing w:line="276" w:lineRule="auto"/>
              <w:rPr>
                <w:rFonts w:ascii="Arial" w:hAnsi="Arial" w:cs="Arial"/>
                <w:bCs/>
                <w:noProof/>
                <w:sz w:val="18"/>
                <w:szCs w:val="18"/>
              </w:rPr>
            </w:pPr>
          </w:p>
        </w:tc>
      </w:tr>
    </w:tbl>
    <w:p w14:paraId="6A8CF1B3" w14:textId="77777777" w:rsidR="00B8532B" w:rsidRPr="003F2BA7" w:rsidRDefault="00B8532B" w:rsidP="00B8532B">
      <w:pPr>
        <w:spacing w:line="276" w:lineRule="auto"/>
        <w:rPr>
          <w:rFonts w:ascii="Arial" w:hAnsi="Arial" w:cs="Arial"/>
          <w:bCs/>
          <w:noProof/>
          <w:sz w:val="16"/>
          <w:szCs w:val="16"/>
        </w:rPr>
      </w:pPr>
      <w:r w:rsidRPr="003F2BA7">
        <w:rPr>
          <w:rFonts w:ascii="Arial" w:hAnsi="Arial" w:cs="Arial"/>
          <w:bCs/>
          <w:noProof/>
          <w:sz w:val="16"/>
          <w:szCs w:val="16"/>
        </w:rPr>
        <w:t>* Program s alokací FST.</w:t>
      </w:r>
    </w:p>
    <w:p w14:paraId="3C2162ED" w14:textId="77777777" w:rsidR="00B8532B" w:rsidRPr="003F2BA7" w:rsidRDefault="00B8532B" w:rsidP="00B8532B">
      <w:pPr>
        <w:spacing w:line="276" w:lineRule="auto"/>
        <w:rPr>
          <w:rFonts w:ascii="Arial" w:hAnsi="Arial" w:cs="Arial"/>
          <w:bCs/>
          <w:noProof/>
          <w:sz w:val="16"/>
          <w:szCs w:val="16"/>
        </w:rPr>
      </w:pPr>
      <w:r w:rsidRPr="003F2BA7">
        <w:rPr>
          <w:rFonts w:ascii="Arial" w:hAnsi="Arial" w:cs="Arial"/>
          <w:bCs/>
          <w:noProof/>
          <w:sz w:val="16"/>
          <w:szCs w:val="16"/>
        </w:rPr>
        <w:t xml:space="preserve"> **</w:t>
      </w:r>
      <w:r w:rsidRPr="003F2BA7">
        <w:rPr>
          <w:rFonts w:ascii="Arial" w:hAnsi="Arial" w:cs="Arial"/>
        </w:rPr>
        <w:t xml:space="preserve"> </w:t>
      </w:r>
      <w:r w:rsidRPr="003F2BA7">
        <w:rPr>
          <w:rFonts w:ascii="Arial" w:hAnsi="Arial" w:cs="Arial"/>
          <w:bCs/>
          <w:noProof/>
          <w:sz w:val="16"/>
          <w:szCs w:val="16"/>
        </w:rPr>
        <w:t>Zdroje FST by měly být doplněny o zdroje EFRR nebo ESF+ podle kategorie regionů, kde se dotčené území nachází.</w:t>
      </w:r>
    </w:p>
    <w:p w14:paraId="67DD0473" w14:textId="2A201FD9" w:rsidR="00B8532B" w:rsidRPr="003F2BA7" w:rsidRDefault="00B8532B" w:rsidP="00B8532B">
      <w:pPr>
        <w:spacing w:line="276" w:lineRule="auto"/>
        <w:rPr>
          <w:rFonts w:ascii="Arial" w:hAnsi="Arial" w:cs="Arial"/>
          <w:b/>
          <w:sz w:val="18"/>
          <w:szCs w:val="18"/>
        </w:rPr>
      </w:pPr>
    </w:p>
    <w:p w14:paraId="2D7284AD" w14:textId="1D58A735" w:rsidR="00470F17" w:rsidRPr="003F2BA7" w:rsidRDefault="00470F17" w:rsidP="00B8532B">
      <w:pPr>
        <w:spacing w:line="276" w:lineRule="auto"/>
        <w:rPr>
          <w:rFonts w:ascii="Arial" w:hAnsi="Arial" w:cs="Arial"/>
          <w:b/>
          <w:sz w:val="18"/>
          <w:szCs w:val="18"/>
        </w:rPr>
      </w:pPr>
    </w:p>
    <w:p w14:paraId="6D13653B" w14:textId="1C1F857E" w:rsidR="00470F17" w:rsidRPr="003F2BA7" w:rsidRDefault="00470F17" w:rsidP="00B8532B">
      <w:pPr>
        <w:spacing w:line="276" w:lineRule="auto"/>
        <w:rPr>
          <w:rFonts w:ascii="Arial" w:hAnsi="Arial" w:cs="Arial"/>
          <w:b/>
          <w:sz w:val="18"/>
          <w:szCs w:val="18"/>
        </w:rPr>
      </w:pPr>
    </w:p>
    <w:p w14:paraId="0050EC66" w14:textId="3B89AC51" w:rsidR="00470F17" w:rsidRPr="003F2BA7" w:rsidRDefault="00470F17" w:rsidP="00B8532B">
      <w:pPr>
        <w:spacing w:line="276" w:lineRule="auto"/>
        <w:rPr>
          <w:rFonts w:ascii="Arial" w:hAnsi="Arial" w:cs="Arial"/>
          <w:b/>
          <w:sz w:val="18"/>
          <w:szCs w:val="18"/>
        </w:rPr>
      </w:pPr>
    </w:p>
    <w:p w14:paraId="2BA48029" w14:textId="60D579DD" w:rsidR="00470F17" w:rsidRPr="003F2BA7" w:rsidRDefault="00470F17" w:rsidP="00B8532B">
      <w:pPr>
        <w:spacing w:line="276" w:lineRule="auto"/>
        <w:rPr>
          <w:rFonts w:ascii="Arial" w:hAnsi="Arial" w:cs="Arial"/>
          <w:b/>
          <w:sz w:val="18"/>
          <w:szCs w:val="18"/>
        </w:rPr>
      </w:pPr>
    </w:p>
    <w:p w14:paraId="78B0EC5F" w14:textId="3668F797" w:rsidR="00470F17" w:rsidRPr="003F2BA7" w:rsidRDefault="00470F17" w:rsidP="00B8532B">
      <w:pPr>
        <w:spacing w:line="276" w:lineRule="auto"/>
        <w:rPr>
          <w:rFonts w:ascii="Arial" w:hAnsi="Arial" w:cs="Arial"/>
          <w:b/>
          <w:sz w:val="18"/>
          <w:szCs w:val="18"/>
        </w:rPr>
      </w:pPr>
    </w:p>
    <w:p w14:paraId="73EF3817" w14:textId="3B47BB33" w:rsidR="00470F17" w:rsidRPr="003F2BA7" w:rsidRDefault="00470F17" w:rsidP="00B8532B">
      <w:pPr>
        <w:spacing w:line="276" w:lineRule="auto"/>
        <w:rPr>
          <w:rFonts w:ascii="Arial" w:hAnsi="Arial" w:cs="Arial"/>
          <w:b/>
          <w:sz w:val="18"/>
          <w:szCs w:val="18"/>
        </w:rPr>
      </w:pPr>
    </w:p>
    <w:p w14:paraId="49E55C48" w14:textId="7F121E4E" w:rsidR="00470F17" w:rsidRPr="003F2BA7" w:rsidRDefault="00470F17" w:rsidP="00B8532B">
      <w:pPr>
        <w:spacing w:line="276" w:lineRule="auto"/>
        <w:rPr>
          <w:rFonts w:ascii="Arial" w:hAnsi="Arial" w:cs="Arial"/>
          <w:b/>
          <w:sz w:val="18"/>
          <w:szCs w:val="18"/>
        </w:rPr>
      </w:pPr>
    </w:p>
    <w:p w14:paraId="7521829B" w14:textId="219C6048" w:rsidR="00470F17" w:rsidRPr="003F2BA7" w:rsidRDefault="00470F17" w:rsidP="00B8532B">
      <w:pPr>
        <w:spacing w:line="276" w:lineRule="auto"/>
        <w:rPr>
          <w:rFonts w:ascii="Arial" w:hAnsi="Arial" w:cs="Arial"/>
          <w:b/>
          <w:sz w:val="18"/>
          <w:szCs w:val="18"/>
        </w:rPr>
      </w:pPr>
    </w:p>
    <w:p w14:paraId="07267A42" w14:textId="6A2CF01E" w:rsidR="00470F17" w:rsidRPr="003F2BA7" w:rsidRDefault="00470F17" w:rsidP="00B8532B">
      <w:pPr>
        <w:spacing w:line="276" w:lineRule="auto"/>
        <w:rPr>
          <w:rFonts w:ascii="Arial" w:hAnsi="Arial" w:cs="Arial"/>
          <w:b/>
          <w:sz w:val="18"/>
          <w:szCs w:val="18"/>
        </w:rPr>
      </w:pPr>
    </w:p>
    <w:p w14:paraId="5904AD4D" w14:textId="77777777" w:rsidR="00470F17" w:rsidRPr="003F2BA7" w:rsidRDefault="00470F17" w:rsidP="00B8532B">
      <w:pPr>
        <w:spacing w:line="276" w:lineRule="auto"/>
        <w:rPr>
          <w:rFonts w:ascii="Arial" w:hAnsi="Arial" w:cs="Arial"/>
          <w:b/>
          <w:sz w:val="18"/>
          <w:szCs w:val="18"/>
        </w:rPr>
      </w:pPr>
    </w:p>
    <w:p w14:paraId="25008E44" w14:textId="77777777" w:rsidR="00B8532B" w:rsidRPr="003F2BA7" w:rsidRDefault="00B8532B" w:rsidP="00B8532B">
      <w:pPr>
        <w:spacing w:line="276" w:lineRule="auto"/>
        <w:rPr>
          <w:rFonts w:ascii="Arial" w:hAnsi="Arial" w:cs="Arial"/>
          <w:b/>
          <w:sz w:val="18"/>
          <w:szCs w:val="18"/>
        </w:rPr>
      </w:pPr>
    </w:p>
    <w:p w14:paraId="215E7C0E" w14:textId="77777777" w:rsidR="00B8532B" w:rsidRPr="003F2BA7" w:rsidRDefault="00B8532B" w:rsidP="00B8532B">
      <w:pPr>
        <w:spacing w:line="276" w:lineRule="auto"/>
        <w:rPr>
          <w:rFonts w:ascii="Arial" w:hAnsi="Arial" w:cs="Arial"/>
          <w:b/>
        </w:rPr>
      </w:pPr>
      <w:r w:rsidRPr="003F2BA7">
        <w:rPr>
          <w:rFonts w:ascii="Arial" w:hAnsi="Arial" w:cs="Arial"/>
          <w:b/>
        </w:rPr>
        <w:lastRenderedPageBreak/>
        <w:t>Tabulka 18C: Převod do FST z jiného programu(ů) (rozdělení po letech)</w:t>
      </w:r>
    </w:p>
    <w:p w14:paraId="40C9E526" w14:textId="77777777" w:rsidR="00B8532B" w:rsidRPr="003F2BA7" w:rsidRDefault="00B8532B" w:rsidP="00B8532B">
      <w:pPr>
        <w:spacing w:line="276" w:lineRule="auto"/>
        <w:rPr>
          <w:rFonts w:ascii="Arial" w:hAnsi="Arial" w:cs="Arial"/>
          <w:b/>
          <w:sz w:val="18"/>
          <w:szCs w:val="18"/>
        </w:rPr>
      </w:pPr>
    </w:p>
    <w:tbl>
      <w:tblPr>
        <w:tblStyle w:val="Mkatabulky"/>
        <w:tblW w:w="11057" w:type="dxa"/>
        <w:tblInd w:w="-5" w:type="dxa"/>
        <w:tblLayout w:type="fixed"/>
        <w:tblLook w:val="04A0" w:firstRow="1" w:lastRow="0" w:firstColumn="1" w:lastColumn="0" w:noHBand="0" w:noVBand="1"/>
      </w:tblPr>
      <w:tblGrid>
        <w:gridCol w:w="709"/>
        <w:gridCol w:w="1276"/>
        <w:gridCol w:w="850"/>
        <w:gridCol w:w="662"/>
        <w:gridCol w:w="614"/>
        <w:gridCol w:w="709"/>
        <w:gridCol w:w="709"/>
        <w:gridCol w:w="708"/>
        <w:gridCol w:w="993"/>
        <w:gridCol w:w="850"/>
        <w:gridCol w:w="1134"/>
        <w:gridCol w:w="851"/>
        <w:gridCol w:w="992"/>
      </w:tblGrid>
      <w:tr w:rsidR="00B8532B" w:rsidRPr="003F2BA7" w14:paraId="6ECD6240" w14:textId="77777777" w:rsidTr="005018F7">
        <w:trPr>
          <w:trHeight w:val="124"/>
        </w:trPr>
        <w:tc>
          <w:tcPr>
            <w:tcW w:w="1985" w:type="dxa"/>
            <w:gridSpan w:val="2"/>
          </w:tcPr>
          <w:p w14:paraId="1C68C843"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 xml:space="preserve">Převod z </w:t>
            </w:r>
          </w:p>
        </w:tc>
        <w:tc>
          <w:tcPr>
            <w:tcW w:w="850" w:type="dxa"/>
          </w:tcPr>
          <w:p w14:paraId="7AD76391"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Převod do</w:t>
            </w:r>
          </w:p>
        </w:tc>
        <w:tc>
          <w:tcPr>
            <w:tcW w:w="8222" w:type="dxa"/>
            <w:gridSpan w:val="10"/>
          </w:tcPr>
          <w:p w14:paraId="3413987A"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Rozdělení po letech</w:t>
            </w:r>
          </w:p>
        </w:tc>
      </w:tr>
      <w:tr w:rsidR="005018F7" w:rsidRPr="003F2BA7" w14:paraId="246E9589" w14:textId="77777777" w:rsidTr="005018F7">
        <w:trPr>
          <w:trHeight w:val="124"/>
        </w:trPr>
        <w:tc>
          <w:tcPr>
            <w:tcW w:w="709" w:type="dxa"/>
            <w:vMerge w:val="restart"/>
          </w:tcPr>
          <w:p w14:paraId="583F1A99"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Fond</w:t>
            </w:r>
          </w:p>
        </w:tc>
        <w:tc>
          <w:tcPr>
            <w:tcW w:w="1276" w:type="dxa"/>
            <w:vMerge w:val="restart"/>
          </w:tcPr>
          <w:p w14:paraId="07EC4869"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Kategorie regionu</w:t>
            </w:r>
          </w:p>
        </w:tc>
        <w:tc>
          <w:tcPr>
            <w:tcW w:w="850" w:type="dxa"/>
            <w:vMerge w:val="restart"/>
          </w:tcPr>
          <w:p w14:paraId="0EA29C0B" w14:textId="77777777" w:rsidR="00B8532B" w:rsidRPr="003F2BA7" w:rsidRDefault="00B8532B" w:rsidP="00AA7BB8">
            <w:pPr>
              <w:spacing w:line="276" w:lineRule="auto"/>
              <w:jc w:val="center"/>
              <w:rPr>
                <w:rFonts w:ascii="Arial" w:hAnsi="Arial" w:cs="Arial"/>
                <w:b/>
                <w:sz w:val="16"/>
                <w:szCs w:val="16"/>
              </w:rPr>
            </w:pPr>
            <w:r w:rsidRPr="003F2BA7">
              <w:rPr>
                <w:rFonts w:ascii="Arial" w:hAnsi="Arial" w:cs="Arial"/>
                <w:b/>
                <w:sz w:val="16"/>
                <w:szCs w:val="16"/>
              </w:rPr>
              <w:t>FST priorita*</w:t>
            </w:r>
          </w:p>
        </w:tc>
        <w:tc>
          <w:tcPr>
            <w:tcW w:w="662" w:type="dxa"/>
            <w:vMerge w:val="restart"/>
          </w:tcPr>
          <w:p w14:paraId="0F4918CE"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2021</w:t>
            </w:r>
          </w:p>
        </w:tc>
        <w:tc>
          <w:tcPr>
            <w:tcW w:w="614" w:type="dxa"/>
            <w:vMerge w:val="restart"/>
          </w:tcPr>
          <w:p w14:paraId="02496344"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2022</w:t>
            </w:r>
          </w:p>
        </w:tc>
        <w:tc>
          <w:tcPr>
            <w:tcW w:w="709" w:type="dxa"/>
            <w:vMerge w:val="restart"/>
          </w:tcPr>
          <w:p w14:paraId="5471E5AB"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2023</w:t>
            </w:r>
          </w:p>
        </w:tc>
        <w:tc>
          <w:tcPr>
            <w:tcW w:w="709" w:type="dxa"/>
            <w:vMerge w:val="restart"/>
          </w:tcPr>
          <w:p w14:paraId="3084B348"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2024</w:t>
            </w:r>
          </w:p>
        </w:tc>
        <w:tc>
          <w:tcPr>
            <w:tcW w:w="708" w:type="dxa"/>
            <w:vMerge w:val="restart"/>
          </w:tcPr>
          <w:p w14:paraId="6DDE99AF"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2025</w:t>
            </w:r>
          </w:p>
        </w:tc>
        <w:tc>
          <w:tcPr>
            <w:tcW w:w="1843" w:type="dxa"/>
            <w:gridSpan w:val="2"/>
          </w:tcPr>
          <w:p w14:paraId="0FBAC830" w14:textId="77777777" w:rsidR="00B8532B" w:rsidRPr="003F2BA7" w:rsidRDefault="00B8532B" w:rsidP="00AA7BB8">
            <w:pPr>
              <w:spacing w:line="276" w:lineRule="auto"/>
              <w:jc w:val="center"/>
              <w:rPr>
                <w:rFonts w:ascii="Arial" w:hAnsi="Arial" w:cs="Arial"/>
                <w:b/>
                <w:sz w:val="16"/>
                <w:szCs w:val="16"/>
              </w:rPr>
            </w:pPr>
            <w:r w:rsidRPr="003F2BA7">
              <w:rPr>
                <w:rFonts w:ascii="Arial" w:hAnsi="Arial" w:cs="Arial"/>
                <w:b/>
                <w:sz w:val="16"/>
                <w:szCs w:val="16"/>
              </w:rPr>
              <w:t>2026</w:t>
            </w:r>
          </w:p>
        </w:tc>
        <w:tc>
          <w:tcPr>
            <w:tcW w:w="1985" w:type="dxa"/>
            <w:gridSpan w:val="2"/>
          </w:tcPr>
          <w:p w14:paraId="0B9E856D" w14:textId="77777777" w:rsidR="00B8532B" w:rsidRPr="003F2BA7" w:rsidRDefault="00B8532B" w:rsidP="00AA7BB8">
            <w:pPr>
              <w:spacing w:line="276" w:lineRule="auto"/>
              <w:jc w:val="center"/>
              <w:rPr>
                <w:rFonts w:ascii="Arial" w:hAnsi="Arial" w:cs="Arial"/>
                <w:b/>
                <w:sz w:val="16"/>
                <w:szCs w:val="16"/>
              </w:rPr>
            </w:pPr>
            <w:r w:rsidRPr="003F2BA7">
              <w:rPr>
                <w:rFonts w:ascii="Arial" w:hAnsi="Arial" w:cs="Arial"/>
                <w:b/>
                <w:sz w:val="16"/>
                <w:szCs w:val="16"/>
              </w:rPr>
              <w:t>2027</w:t>
            </w:r>
          </w:p>
        </w:tc>
        <w:tc>
          <w:tcPr>
            <w:tcW w:w="992" w:type="dxa"/>
            <w:vMerge w:val="restart"/>
          </w:tcPr>
          <w:p w14:paraId="5B714B9C" w14:textId="77777777" w:rsidR="00B8532B" w:rsidRPr="003F2BA7" w:rsidRDefault="00B8532B" w:rsidP="00AA7BB8">
            <w:pPr>
              <w:spacing w:line="276" w:lineRule="auto"/>
              <w:rPr>
                <w:rFonts w:ascii="Arial" w:hAnsi="Arial" w:cs="Arial"/>
                <w:b/>
                <w:sz w:val="16"/>
                <w:szCs w:val="16"/>
              </w:rPr>
            </w:pPr>
            <w:r w:rsidRPr="003F2BA7">
              <w:rPr>
                <w:rFonts w:ascii="Arial" w:hAnsi="Arial" w:cs="Arial"/>
                <w:b/>
                <w:sz w:val="16"/>
                <w:szCs w:val="16"/>
              </w:rPr>
              <w:t xml:space="preserve">Celkem </w:t>
            </w:r>
          </w:p>
        </w:tc>
      </w:tr>
      <w:tr w:rsidR="005018F7" w:rsidRPr="003F2BA7" w14:paraId="25F68527" w14:textId="77777777" w:rsidTr="005018F7">
        <w:trPr>
          <w:trHeight w:val="123"/>
        </w:trPr>
        <w:tc>
          <w:tcPr>
            <w:tcW w:w="709" w:type="dxa"/>
            <w:vMerge/>
          </w:tcPr>
          <w:p w14:paraId="416B77E5" w14:textId="77777777" w:rsidR="00B8532B" w:rsidRPr="003F2BA7" w:rsidRDefault="00B8532B" w:rsidP="00AA7BB8">
            <w:pPr>
              <w:spacing w:line="276" w:lineRule="auto"/>
              <w:rPr>
                <w:rFonts w:ascii="Arial" w:hAnsi="Arial" w:cs="Arial"/>
                <w:b/>
                <w:sz w:val="16"/>
                <w:szCs w:val="16"/>
              </w:rPr>
            </w:pPr>
          </w:p>
        </w:tc>
        <w:tc>
          <w:tcPr>
            <w:tcW w:w="1276" w:type="dxa"/>
            <w:vMerge/>
          </w:tcPr>
          <w:p w14:paraId="52E35ED6" w14:textId="77777777" w:rsidR="00B8532B" w:rsidRPr="003F2BA7" w:rsidRDefault="00B8532B" w:rsidP="00AA7BB8">
            <w:pPr>
              <w:spacing w:line="276" w:lineRule="auto"/>
              <w:rPr>
                <w:rFonts w:ascii="Arial" w:hAnsi="Arial" w:cs="Arial"/>
                <w:b/>
                <w:sz w:val="16"/>
                <w:szCs w:val="16"/>
              </w:rPr>
            </w:pPr>
          </w:p>
        </w:tc>
        <w:tc>
          <w:tcPr>
            <w:tcW w:w="850" w:type="dxa"/>
            <w:vMerge/>
          </w:tcPr>
          <w:p w14:paraId="77BA1EFE" w14:textId="77777777" w:rsidR="00B8532B" w:rsidRPr="003F2BA7" w:rsidRDefault="00B8532B" w:rsidP="00AA7BB8">
            <w:pPr>
              <w:spacing w:line="276" w:lineRule="auto"/>
              <w:rPr>
                <w:rFonts w:ascii="Arial" w:hAnsi="Arial" w:cs="Arial"/>
                <w:b/>
                <w:sz w:val="16"/>
                <w:szCs w:val="16"/>
              </w:rPr>
            </w:pPr>
          </w:p>
        </w:tc>
        <w:tc>
          <w:tcPr>
            <w:tcW w:w="662" w:type="dxa"/>
            <w:vMerge/>
          </w:tcPr>
          <w:p w14:paraId="3A43DBA7" w14:textId="77777777" w:rsidR="00B8532B" w:rsidRPr="003F2BA7" w:rsidRDefault="00B8532B" w:rsidP="00AA7BB8">
            <w:pPr>
              <w:spacing w:line="276" w:lineRule="auto"/>
              <w:rPr>
                <w:rFonts w:ascii="Arial" w:hAnsi="Arial" w:cs="Arial"/>
                <w:b/>
                <w:sz w:val="16"/>
                <w:szCs w:val="16"/>
              </w:rPr>
            </w:pPr>
          </w:p>
        </w:tc>
        <w:tc>
          <w:tcPr>
            <w:tcW w:w="614" w:type="dxa"/>
            <w:vMerge/>
          </w:tcPr>
          <w:p w14:paraId="584E665D" w14:textId="77777777" w:rsidR="00B8532B" w:rsidRPr="003F2BA7" w:rsidRDefault="00B8532B" w:rsidP="00AA7BB8">
            <w:pPr>
              <w:spacing w:line="276" w:lineRule="auto"/>
              <w:rPr>
                <w:rFonts w:ascii="Arial" w:hAnsi="Arial" w:cs="Arial"/>
                <w:b/>
                <w:sz w:val="16"/>
                <w:szCs w:val="16"/>
              </w:rPr>
            </w:pPr>
          </w:p>
        </w:tc>
        <w:tc>
          <w:tcPr>
            <w:tcW w:w="709" w:type="dxa"/>
            <w:vMerge/>
          </w:tcPr>
          <w:p w14:paraId="52B9EFAD" w14:textId="77777777" w:rsidR="00B8532B" w:rsidRPr="003F2BA7" w:rsidRDefault="00B8532B" w:rsidP="00AA7BB8">
            <w:pPr>
              <w:spacing w:line="276" w:lineRule="auto"/>
              <w:rPr>
                <w:rFonts w:ascii="Arial" w:hAnsi="Arial" w:cs="Arial"/>
                <w:b/>
                <w:sz w:val="16"/>
                <w:szCs w:val="16"/>
              </w:rPr>
            </w:pPr>
          </w:p>
        </w:tc>
        <w:tc>
          <w:tcPr>
            <w:tcW w:w="709" w:type="dxa"/>
            <w:vMerge/>
          </w:tcPr>
          <w:p w14:paraId="422C9D49" w14:textId="77777777" w:rsidR="00B8532B" w:rsidRPr="003F2BA7" w:rsidRDefault="00B8532B" w:rsidP="00AA7BB8">
            <w:pPr>
              <w:spacing w:line="276" w:lineRule="auto"/>
              <w:rPr>
                <w:rFonts w:ascii="Arial" w:hAnsi="Arial" w:cs="Arial"/>
                <w:b/>
                <w:sz w:val="16"/>
                <w:szCs w:val="16"/>
              </w:rPr>
            </w:pPr>
          </w:p>
        </w:tc>
        <w:tc>
          <w:tcPr>
            <w:tcW w:w="708" w:type="dxa"/>
            <w:vMerge/>
          </w:tcPr>
          <w:p w14:paraId="449AC067" w14:textId="77777777" w:rsidR="00B8532B" w:rsidRPr="003F2BA7" w:rsidRDefault="00B8532B" w:rsidP="00AA7BB8">
            <w:pPr>
              <w:spacing w:line="276" w:lineRule="auto"/>
              <w:rPr>
                <w:rFonts w:ascii="Arial" w:hAnsi="Arial" w:cs="Arial"/>
                <w:b/>
                <w:sz w:val="16"/>
                <w:szCs w:val="16"/>
              </w:rPr>
            </w:pPr>
          </w:p>
        </w:tc>
        <w:tc>
          <w:tcPr>
            <w:tcW w:w="993" w:type="dxa"/>
          </w:tcPr>
          <w:p w14:paraId="7FD402CF" w14:textId="77777777" w:rsidR="00B8532B" w:rsidRPr="003F2BA7" w:rsidRDefault="00B8532B" w:rsidP="00AA7BB8">
            <w:pPr>
              <w:spacing w:line="276" w:lineRule="auto"/>
              <w:jc w:val="center"/>
              <w:rPr>
                <w:rFonts w:ascii="Arial" w:hAnsi="Arial" w:cs="Arial"/>
                <w:b/>
                <w:sz w:val="14"/>
                <w:szCs w:val="14"/>
              </w:rPr>
            </w:pPr>
            <w:r w:rsidRPr="003F2BA7">
              <w:rPr>
                <w:rFonts w:ascii="Arial" w:hAnsi="Arial" w:cs="Arial"/>
                <w:sz w:val="14"/>
                <w:szCs w:val="14"/>
              </w:rPr>
              <w:t>Finanční prostředky bez flexibilní částky</w:t>
            </w:r>
          </w:p>
        </w:tc>
        <w:tc>
          <w:tcPr>
            <w:tcW w:w="850" w:type="dxa"/>
          </w:tcPr>
          <w:p w14:paraId="037CC5C6" w14:textId="77777777" w:rsidR="00B8532B" w:rsidRPr="003F2BA7" w:rsidRDefault="00B8532B" w:rsidP="00AA7BB8">
            <w:pPr>
              <w:spacing w:line="276" w:lineRule="auto"/>
              <w:rPr>
                <w:rFonts w:ascii="Arial" w:hAnsi="Arial" w:cs="Arial"/>
                <w:sz w:val="14"/>
                <w:szCs w:val="14"/>
              </w:rPr>
            </w:pPr>
            <w:r w:rsidRPr="003F2BA7">
              <w:rPr>
                <w:rFonts w:ascii="Arial" w:hAnsi="Arial" w:cs="Arial"/>
                <w:sz w:val="14"/>
                <w:szCs w:val="14"/>
              </w:rPr>
              <w:t>Flexibilní částka</w:t>
            </w:r>
          </w:p>
        </w:tc>
        <w:tc>
          <w:tcPr>
            <w:tcW w:w="1134" w:type="dxa"/>
          </w:tcPr>
          <w:p w14:paraId="64BBF918" w14:textId="77777777" w:rsidR="00B8532B" w:rsidRPr="003F2BA7" w:rsidRDefault="00B8532B" w:rsidP="00AA7BB8">
            <w:pPr>
              <w:spacing w:line="276" w:lineRule="auto"/>
              <w:jc w:val="center"/>
              <w:rPr>
                <w:rFonts w:ascii="Arial" w:hAnsi="Arial" w:cs="Arial"/>
                <w:b/>
                <w:sz w:val="14"/>
                <w:szCs w:val="14"/>
              </w:rPr>
            </w:pPr>
            <w:r w:rsidRPr="003F2BA7">
              <w:rPr>
                <w:rFonts w:ascii="Arial" w:hAnsi="Arial" w:cs="Arial"/>
                <w:sz w:val="14"/>
                <w:szCs w:val="14"/>
              </w:rPr>
              <w:t>Finanční prostředky bez flexibilní částky</w:t>
            </w:r>
          </w:p>
        </w:tc>
        <w:tc>
          <w:tcPr>
            <w:tcW w:w="851" w:type="dxa"/>
          </w:tcPr>
          <w:p w14:paraId="1A500874" w14:textId="77777777" w:rsidR="00B8532B" w:rsidRPr="003F2BA7" w:rsidRDefault="00B8532B" w:rsidP="00AA7BB8">
            <w:pPr>
              <w:spacing w:line="276" w:lineRule="auto"/>
              <w:rPr>
                <w:rFonts w:ascii="Arial" w:hAnsi="Arial" w:cs="Arial"/>
                <w:sz w:val="14"/>
                <w:szCs w:val="14"/>
              </w:rPr>
            </w:pPr>
            <w:r w:rsidRPr="003F2BA7">
              <w:rPr>
                <w:rFonts w:ascii="Arial" w:hAnsi="Arial" w:cs="Arial"/>
                <w:sz w:val="14"/>
                <w:szCs w:val="14"/>
              </w:rPr>
              <w:t>Flexibilní částka</w:t>
            </w:r>
          </w:p>
        </w:tc>
        <w:tc>
          <w:tcPr>
            <w:tcW w:w="992" w:type="dxa"/>
            <w:vMerge/>
          </w:tcPr>
          <w:p w14:paraId="0B6111DA" w14:textId="77777777" w:rsidR="00B8532B" w:rsidRPr="003F2BA7" w:rsidRDefault="00B8532B" w:rsidP="00AA7BB8">
            <w:pPr>
              <w:spacing w:line="276" w:lineRule="auto"/>
              <w:rPr>
                <w:rFonts w:ascii="Arial" w:hAnsi="Arial" w:cs="Arial"/>
                <w:b/>
                <w:sz w:val="16"/>
                <w:szCs w:val="16"/>
              </w:rPr>
            </w:pPr>
          </w:p>
        </w:tc>
      </w:tr>
      <w:tr w:rsidR="005018F7" w:rsidRPr="003F2BA7" w14:paraId="78CB109B" w14:textId="77777777" w:rsidTr="005018F7">
        <w:tc>
          <w:tcPr>
            <w:tcW w:w="709" w:type="dxa"/>
            <w:vMerge w:val="restart"/>
          </w:tcPr>
          <w:p w14:paraId="7D5F0267"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EFRR</w:t>
            </w:r>
          </w:p>
        </w:tc>
        <w:tc>
          <w:tcPr>
            <w:tcW w:w="1276" w:type="dxa"/>
          </w:tcPr>
          <w:p w14:paraId="40EC366F"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Více rozvinuté</w:t>
            </w:r>
          </w:p>
        </w:tc>
        <w:tc>
          <w:tcPr>
            <w:tcW w:w="850" w:type="dxa"/>
            <w:vMerge w:val="restart"/>
          </w:tcPr>
          <w:p w14:paraId="40F11478" w14:textId="77777777" w:rsidR="00B8532B" w:rsidRPr="003F2BA7" w:rsidRDefault="00B8532B" w:rsidP="00AA7BB8">
            <w:pPr>
              <w:spacing w:line="276" w:lineRule="auto"/>
              <w:rPr>
                <w:rFonts w:ascii="Arial" w:hAnsi="Arial" w:cs="Arial"/>
                <w:sz w:val="16"/>
                <w:szCs w:val="16"/>
              </w:rPr>
            </w:pPr>
            <w:r w:rsidRPr="003F2BA7">
              <w:rPr>
                <w:rFonts w:ascii="Arial" w:hAnsi="Arial" w:cs="Arial"/>
                <w:b/>
                <w:sz w:val="16"/>
                <w:szCs w:val="16"/>
              </w:rPr>
              <w:t>FST priorita</w:t>
            </w:r>
            <w:r w:rsidRPr="003F2BA7">
              <w:rPr>
                <w:rFonts w:ascii="Arial" w:hAnsi="Arial" w:cs="Arial"/>
                <w:sz w:val="16"/>
                <w:szCs w:val="16"/>
              </w:rPr>
              <w:t xml:space="preserve"> 1</w:t>
            </w:r>
          </w:p>
          <w:p w14:paraId="7BAB18C1" w14:textId="77777777" w:rsidR="00B8532B" w:rsidRPr="003F2BA7" w:rsidRDefault="00B8532B" w:rsidP="00AA7BB8">
            <w:pPr>
              <w:spacing w:line="276" w:lineRule="auto"/>
              <w:rPr>
                <w:rFonts w:ascii="Arial" w:hAnsi="Arial" w:cs="Arial"/>
                <w:b/>
                <w:sz w:val="16"/>
                <w:szCs w:val="16"/>
              </w:rPr>
            </w:pPr>
          </w:p>
        </w:tc>
        <w:tc>
          <w:tcPr>
            <w:tcW w:w="662" w:type="dxa"/>
          </w:tcPr>
          <w:p w14:paraId="6DE1AA28" w14:textId="77777777" w:rsidR="00B8532B" w:rsidRPr="003F2BA7" w:rsidRDefault="00B8532B" w:rsidP="00AA7BB8">
            <w:pPr>
              <w:spacing w:line="276" w:lineRule="auto"/>
              <w:rPr>
                <w:rFonts w:ascii="Arial" w:hAnsi="Arial" w:cs="Arial"/>
                <w:b/>
                <w:sz w:val="16"/>
                <w:szCs w:val="16"/>
              </w:rPr>
            </w:pPr>
          </w:p>
        </w:tc>
        <w:tc>
          <w:tcPr>
            <w:tcW w:w="614" w:type="dxa"/>
          </w:tcPr>
          <w:p w14:paraId="0549BF17" w14:textId="77777777" w:rsidR="00B8532B" w:rsidRPr="003F2BA7" w:rsidRDefault="00B8532B" w:rsidP="00AA7BB8">
            <w:pPr>
              <w:spacing w:line="276" w:lineRule="auto"/>
              <w:rPr>
                <w:rFonts w:ascii="Arial" w:hAnsi="Arial" w:cs="Arial"/>
                <w:b/>
                <w:sz w:val="16"/>
                <w:szCs w:val="16"/>
              </w:rPr>
            </w:pPr>
          </w:p>
        </w:tc>
        <w:tc>
          <w:tcPr>
            <w:tcW w:w="709" w:type="dxa"/>
          </w:tcPr>
          <w:p w14:paraId="793480E3" w14:textId="77777777" w:rsidR="00B8532B" w:rsidRPr="003F2BA7" w:rsidRDefault="00B8532B" w:rsidP="00AA7BB8">
            <w:pPr>
              <w:spacing w:line="276" w:lineRule="auto"/>
              <w:rPr>
                <w:rFonts w:ascii="Arial" w:hAnsi="Arial" w:cs="Arial"/>
                <w:b/>
                <w:sz w:val="16"/>
                <w:szCs w:val="16"/>
              </w:rPr>
            </w:pPr>
          </w:p>
        </w:tc>
        <w:tc>
          <w:tcPr>
            <w:tcW w:w="709" w:type="dxa"/>
          </w:tcPr>
          <w:p w14:paraId="6E4172C2" w14:textId="77777777" w:rsidR="00B8532B" w:rsidRPr="003F2BA7" w:rsidRDefault="00B8532B" w:rsidP="00AA7BB8">
            <w:pPr>
              <w:spacing w:line="276" w:lineRule="auto"/>
              <w:rPr>
                <w:rFonts w:ascii="Arial" w:hAnsi="Arial" w:cs="Arial"/>
                <w:b/>
                <w:sz w:val="16"/>
                <w:szCs w:val="16"/>
              </w:rPr>
            </w:pPr>
          </w:p>
        </w:tc>
        <w:tc>
          <w:tcPr>
            <w:tcW w:w="708" w:type="dxa"/>
          </w:tcPr>
          <w:p w14:paraId="5FDC64B3" w14:textId="77777777" w:rsidR="00B8532B" w:rsidRPr="003F2BA7" w:rsidRDefault="00B8532B" w:rsidP="00AA7BB8">
            <w:pPr>
              <w:spacing w:line="276" w:lineRule="auto"/>
              <w:rPr>
                <w:rFonts w:ascii="Arial" w:hAnsi="Arial" w:cs="Arial"/>
                <w:b/>
                <w:sz w:val="16"/>
                <w:szCs w:val="16"/>
              </w:rPr>
            </w:pPr>
          </w:p>
        </w:tc>
        <w:tc>
          <w:tcPr>
            <w:tcW w:w="993" w:type="dxa"/>
          </w:tcPr>
          <w:p w14:paraId="25101A58" w14:textId="77777777" w:rsidR="00B8532B" w:rsidRPr="003F2BA7" w:rsidRDefault="00B8532B" w:rsidP="00AA7BB8">
            <w:pPr>
              <w:spacing w:line="276" w:lineRule="auto"/>
              <w:rPr>
                <w:rFonts w:ascii="Arial" w:hAnsi="Arial" w:cs="Arial"/>
                <w:b/>
                <w:sz w:val="16"/>
                <w:szCs w:val="16"/>
              </w:rPr>
            </w:pPr>
          </w:p>
        </w:tc>
        <w:tc>
          <w:tcPr>
            <w:tcW w:w="850" w:type="dxa"/>
          </w:tcPr>
          <w:p w14:paraId="75CF6A59" w14:textId="77777777" w:rsidR="00B8532B" w:rsidRPr="003F2BA7" w:rsidRDefault="00B8532B" w:rsidP="00AA7BB8">
            <w:pPr>
              <w:spacing w:line="276" w:lineRule="auto"/>
              <w:rPr>
                <w:rFonts w:ascii="Arial" w:hAnsi="Arial" w:cs="Arial"/>
                <w:b/>
                <w:sz w:val="16"/>
                <w:szCs w:val="16"/>
              </w:rPr>
            </w:pPr>
          </w:p>
        </w:tc>
        <w:tc>
          <w:tcPr>
            <w:tcW w:w="1134" w:type="dxa"/>
          </w:tcPr>
          <w:p w14:paraId="312FC401" w14:textId="77777777" w:rsidR="00B8532B" w:rsidRPr="003F2BA7" w:rsidRDefault="00B8532B" w:rsidP="00AA7BB8">
            <w:pPr>
              <w:spacing w:line="276" w:lineRule="auto"/>
              <w:rPr>
                <w:rFonts w:ascii="Arial" w:hAnsi="Arial" w:cs="Arial"/>
                <w:b/>
                <w:sz w:val="16"/>
                <w:szCs w:val="16"/>
              </w:rPr>
            </w:pPr>
          </w:p>
        </w:tc>
        <w:tc>
          <w:tcPr>
            <w:tcW w:w="851" w:type="dxa"/>
          </w:tcPr>
          <w:p w14:paraId="107F34F4" w14:textId="77777777" w:rsidR="00B8532B" w:rsidRPr="003F2BA7" w:rsidRDefault="00B8532B" w:rsidP="00AA7BB8">
            <w:pPr>
              <w:spacing w:line="276" w:lineRule="auto"/>
              <w:rPr>
                <w:rFonts w:ascii="Arial" w:hAnsi="Arial" w:cs="Arial"/>
                <w:b/>
                <w:sz w:val="16"/>
                <w:szCs w:val="16"/>
              </w:rPr>
            </w:pPr>
          </w:p>
        </w:tc>
        <w:tc>
          <w:tcPr>
            <w:tcW w:w="992" w:type="dxa"/>
          </w:tcPr>
          <w:p w14:paraId="7B1F3F44" w14:textId="77777777" w:rsidR="00B8532B" w:rsidRPr="003F2BA7" w:rsidRDefault="00B8532B" w:rsidP="00AA7BB8">
            <w:pPr>
              <w:spacing w:line="276" w:lineRule="auto"/>
              <w:rPr>
                <w:rFonts w:ascii="Arial" w:hAnsi="Arial" w:cs="Arial"/>
                <w:b/>
                <w:sz w:val="16"/>
                <w:szCs w:val="16"/>
              </w:rPr>
            </w:pPr>
          </w:p>
        </w:tc>
      </w:tr>
      <w:tr w:rsidR="005018F7" w:rsidRPr="003F2BA7" w14:paraId="1D7BBA26" w14:textId="77777777" w:rsidTr="005018F7">
        <w:tc>
          <w:tcPr>
            <w:tcW w:w="709" w:type="dxa"/>
            <w:vMerge/>
          </w:tcPr>
          <w:p w14:paraId="214902B8" w14:textId="77777777" w:rsidR="00B8532B" w:rsidRPr="003F2BA7" w:rsidRDefault="00B8532B" w:rsidP="00AA7BB8">
            <w:pPr>
              <w:spacing w:line="276" w:lineRule="auto"/>
              <w:rPr>
                <w:rFonts w:ascii="Arial" w:hAnsi="Arial" w:cs="Arial"/>
                <w:sz w:val="16"/>
                <w:szCs w:val="16"/>
              </w:rPr>
            </w:pPr>
          </w:p>
        </w:tc>
        <w:tc>
          <w:tcPr>
            <w:tcW w:w="1276" w:type="dxa"/>
          </w:tcPr>
          <w:p w14:paraId="08FA22CA"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Přechodové</w:t>
            </w:r>
          </w:p>
        </w:tc>
        <w:tc>
          <w:tcPr>
            <w:tcW w:w="850" w:type="dxa"/>
            <w:vMerge/>
          </w:tcPr>
          <w:p w14:paraId="7F155FF8" w14:textId="77777777" w:rsidR="00B8532B" w:rsidRPr="003F2BA7" w:rsidRDefault="00B8532B" w:rsidP="00AA7BB8">
            <w:pPr>
              <w:spacing w:line="276" w:lineRule="auto"/>
              <w:rPr>
                <w:rFonts w:ascii="Arial" w:hAnsi="Arial" w:cs="Arial"/>
                <w:sz w:val="16"/>
                <w:szCs w:val="16"/>
              </w:rPr>
            </w:pPr>
          </w:p>
        </w:tc>
        <w:tc>
          <w:tcPr>
            <w:tcW w:w="662" w:type="dxa"/>
          </w:tcPr>
          <w:p w14:paraId="720F9CF5" w14:textId="77777777" w:rsidR="00B8532B" w:rsidRPr="003F2BA7" w:rsidRDefault="00B8532B" w:rsidP="00AA7BB8">
            <w:pPr>
              <w:spacing w:line="276" w:lineRule="auto"/>
              <w:rPr>
                <w:rFonts w:ascii="Arial" w:hAnsi="Arial" w:cs="Arial"/>
                <w:sz w:val="16"/>
                <w:szCs w:val="16"/>
              </w:rPr>
            </w:pPr>
          </w:p>
        </w:tc>
        <w:tc>
          <w:tcPr>
            <w:tcW w:w="614" w:type="dxa"/>
          </w:tcPr>
          <w:p w14:paraId="5C056A8C" w14:textId="77777777" w:rsidR="00B8532B" w:rsidRPr="003F2BA7" w:rsidRDefault="00B8532B" w:rsidP="00AA7BB8">
            <w:pPr>
              <w:spacing w:line="276" w:lineRule="auto"/>
              <w:rPr>
                <w:rFonts w:ascii="Arial" w:hAnsi="Arial" w:cs="Arial"/>
                <w:sz w:val="16"/>
                <w:szCs w:val="16"/>
              </w:rPr>
            </w:pPr>
          </w:p>
        </w:tc>
        <w:tc>
          <w:tcPr>
            <w:tcW w:w="709" w:type="dxa"/>
          </w:tcPr>
          <w:p w14:paraId="56D56D53" w14:textId="77777777" w:rsidR="00B8532B" w:rsidRPr="003F2BA7" w:rsidRDefault="00B8532B" w:rsidP="00AA7BB8">
            <w:pPr>
              <w:spacing w:line="276" w:lineRule="auto"/>
              <w:rPr>
                <w:rFonts w:ascii="Arial" w:hAnsi="Arial" w:cs="Arial"/>
                <w:sz w:val="16"/>
                <w:szCs w:val="16"/>
              </w:rPr>
            </w:pPr>
          </w:p>
        </w:tc>
        <w:tc>
          <w:tcPr>
            <w:tcW w:w="709" w:type="dxa"/>
          </w:tcPr>
          <w:p w14:paraId="54CFFBA4" w14:textId="77777777" w:rsidR="00B8532B" w:rsidRPr="003F2BA7" w:rsidRDefault="00B8532B" w:rsidP="00AA7BB8">
            <w:pPr>
              <w:spacing w:line="276" w:lineRule="auto"/>
              <w:rPr>
                <w:rFonts w:ascii="Arial" w:hAnsi="Arial" w:cs="Arial"/>
                <w:sz w:val="16"/>
                <w:szCs w:val="16"/>
              </w:rPr>
            </w:pPr>
          </w:p>
        </w:tc>
        <w:tc>
          <w:tcPr>
            <w:tcW w:w="708" w:type="dxa"/>
          </w:tcPr>
          <w:p w14:paraId="49F5B166" w14:textId="77777777" w:rsidR="00B8532B" w:rsidRPr="003F2BA7" w:rsidRDefault="00B8532B" w:rsidP="00AA7BB8">
            <w:pPr>
              <w:spacing w:line="276" w:lineRule="auto"/>
              <w:rPr>
                <w:rFonts w:ascii="Arial" w:hAnsi="Arial" w:cs="Arial"/>
                <w:sz w:val="16"/>
                <w:szCs w:val="16"/>
              </w:rPr>
            </w:pPr>
          </w:p>
        </w:tc>
        <w:tc>
          <w:tcPr>
            <w:tcW w:w="993" w:type="dxa"/>
          </w:tcPr>
          <w:p w14:paraId="71A36254" w14:textId="77777777" w:rsidR="00B8532B" w:rsidRPr="003F2BA7" w:rsidRDefault="00B8532B" w:rsidP="00AA7BB8">
            <w:pPr>
              <w:spacing w:line="276" w:lineRule="auto"/>
              <w:rPr>
                <w:rFonts w:ascii="Arial" w:hAnsi="Arial" w:cs="Arial"/>
                <w:sz w:val="16"/>
                <w:szCs w:val="16"/>
              </w:rPr>
            </w:pPr>
          </w:p>
        </w:tc>
        <w:tc>
          <w:tcPr>
            <w:tcW w:w="850" w:type="dxa"/>
          </w:tcPr>
          <w:p w14:paraId="24002D46" w14:textId="77777777" w:rsidR="00B8532B" w:rsidRPr="003F2BA7" w:rsidRDefault="00B8532B" w:rsidP="00AA7BB8">
            <w:pPr>
              <w:spacing w:line="276" w:lineRule="auto"/>
              <w:rPr>
                <w:rFonts w:ascii="Arial" w:hAnsi="Arial" w:cs="Arial"/>
                <w:sz w:val="16"/>
                <w:szCs w:val="16"/>
              </w:rPr>
            </w:pPr>
          </w:p>
        </w:tc>
        <w:tc>
          <w:tcPr>
            <w:tcW w:w="1134" w:type="dxa"/>
          </w:tcPr>
          <w:p w14:paraId="35D59A8A" w14:textId="77777777" w:rsidR="00B8532B" w:rsidRPr="003F2BA7" w:rsidRDefault="00B8532B" w:rsidP="00AA7BB8">
            <w:pPr>
              <w:spacing w:line="276" w:lineRule="auto"/>
              <w:rPr>
                <w:rFonts w:ascii="Arial" w:hAnsi="Arial" w:cs="Arial"/>
                <w:sz w:val="16"/>
                <w:szCs w:val="16"/>
              </w:rPr>
            </w:pPr>
          </w:p>
        </w:tc>
        <w:tc>
          <w:tcPr>
            <w:tcW w:w="851" w:type="dxa"/>
          </w:tcPr>
          <w:p w14:paraId="5E967E3E" w14:textId="77777777" w:rsidR="00B8532B" w:rsidRPr="003F2BA7" w:rsidRDefault="00B8532B" w:rsidP="00AA7BB8">
            <w:pPr>
              <w:spacing w:line="276" w:lineRule="auto"/>
              <w:rPr>
                <w:rFonts w:ascii="Arial" w:hAnsi="Arial" w:cs="Arial"/>
                <w:sz w:val="16"/>
                <w:szCs w:val="16"/>
              </w:rPr>
            </w:pPr>
          </w:p>
        </w:tc>
        <w:tc>
          <w:tcPr>
            <w:tcW w:w="992" w:type="dxa"/>
          </w:tcPr>
          <w:p w14:paraId="4E75EFC2" w14:textId="77777777" w:rsidR="00B8532B" w:rsidRPr="003F2BA7" w:rsidRDefault="00B8532B" w:rsidP="00AA7BB8">
            <w:pPr>
              <w:spacing w:line="276" w:lineRule="auto"/>
              <w:rPr>
                <w:rFonts w:ascii="Arial" w:hAnsi="Arial" w:cs="Arial"/>
                <w:sz w:val="16"/>
                <w:szCs w:val="16"/>
              </w:rPr>
            </w:pPr>
          </w:p>
        </w:tc>
      </w:tr>
      <w:tr w:rsidR="005018F7" w:rsidRPr="003F2BA7" w14:paraId="1F722D02" w14:textId="77777777" w:rsidTr="005018F7">
        <w:tc>
          <w:tcPr>
            <w:tcW w:w="709" w:type="dxa"/>
            <w:vMerge/>
          </w:tcPr>
          <w:p w14:paraId="2EA10106" w14:textId="77777777" w:rsidR="00B8532B" w:rsidRPr="003F2BA7" w:rsidRDefault="00B8532B" w:rsidP="00AA7BB8">
            <w:pPr>
              <w:spacing w:line="276" w:lineRule="auto"/>
              <w:rPr>
                <w:rFonts w:ascii="Arial" w:hAnsi="Arial" w:cs="Arial"/>
                <w:sz w:val="16"/>
                <w:szCs w:val="16"/>
              </w:rPr>
            </w:pPr>
          </w:p>
        </w:tc>
        <w:tc>
          <w:tcPr>
            <w:tcW w:w="1276" w:type="dxa"/>
          </w:tcPr>
          <w:p w14:paraId="71B10603"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Méně rozvinuté</w:t>
            </w:r>
          </w:p>
        </w:tc>
        <w:tc>
          <w:tcPr>
            <w:tcW w:w="850" w:type="dxa"/>
            <w:vMerge/>
          </w:tcPr>
          <w:p w14:paraId="2F40A231" w14:textId="77777777" w:rsidR="00B8532B" w:rsidRPr="003F2BA7" w:rsidRDefault="00B8532B" w:rsidP="00AA7BB8">
            <w:pPr>
              <w:spacing w:line="276" w:lineRule="auto"/>
              <w:rPr>
                <w:rFonts w:ascii="Arial" w:hAnsi="Arial" w:cs="Arial"/>
                <w:sz w:val="16"/>
                <w:szCs w:val="16"/>
              </w:rPr>
            </w:pPr>
          </w:p>
        </w:tc>
        <w:tc>
          <w:tcPr>
            <w:tcW w:w="662" w:type="dxa"/>
          </w:tcPr>
          <w:p w14:paraId="5D9B0A71" w14:textId="77777777" w:rsidR="00B8532B" w:rsidRPr="003F2BA7" w:rsidRDefault="00B8532B" w:rsidP="00AA7BB8">
            <w:pPr>
              <w:spacing w:line="276" w:lineRule="auto"/>
              <w:rPr>
                <w:rFonts w:ascii="Arial" w:hAnsi="Arial" w:cs="Arial"/>
                <w:sz w:val="16"/>
                <w:szCs w:val="16"/>
              </w:rPr>
            </w:pPr>
          </w:p>
        </w:tc>
        <w:tc>
          <w:tcPr>
            <w:tcW w:w="614" w:type="dxa"/>
          </w:tcPr>
          <w:p w14:paraId="1FEC6652" w14:textId="77777777" w:rsidR="00B8532B" w:rsidRPr="003F2BA7" w:rsidRDefault="00B8532B" w:rsidP="00AA7BB8">
            <w:pPr>
              <w:spacing w:line="276" w:lineRule="auto"/>
              <w:rPr>
                <w:rFonts w:ascii="Arial" w:hAnsi="Arial" w:cs="Arial"/>
                <w:sz w:val="16"/>
                <w:szCs w:val="16"/>
              </w:rPr>
            </w:pPr>
          </w:p>
        </w:tc>
        <w:tc>
          <w:tcPr>
            <w:tcW w:w="709" w:type="dxa"/>
          </w:tcPr>
          <w:p w14:paraId="4B1E2663" w14:textId="77777777" w:rsidR="00B8532B" w:rsidRPr="003F2BA7" w:rsidRDefault="00B8532B" w:rsidP="00AA7BB8">
            <w:pPr>
              <w:spacing w:line="276" w:lineRule="auto"/>
              <w:rPr>
                <w:rFonts w:ascii="Arial" w:hAnsi="Arial" w:cs="Arial"/>
                <w:sz w:val="16"/>
                <w:szCs w:val="16"/>
              </w:rPr>
            </w:pPr>
          </w:p>
        </w:tc>
        <w:tc>
          <w:tcPr>
            <w:tcW w:w="709" w:type="dxa"/>
          </w:tcPr>
          <w:p w14:paraId="5EB3928F" w14:textId="77777777" w:rsidR="00B8532B" w:rsidRPr="003F2BA7" w:rsidRDefault="00B8532B" w:rsidP="00AA7BB8">
            <w:pPr>
              <w:spacing w:line="276" w:lineRule="auto"/>
              <w:rPr>
                <w:rFonts w:ascii="Arial" w:hAnsi="Arial" w:cs="Arial"/>
                <w:sz w:val="16"/>
                <w:szCs w:val="16"/>
              </w:rPr>
            </w:pPr>
          </w:p>
        </w:tc>
        <w:tc>
          <w:tcPr>
            <w:tcW w:w="708" w:type="dxa"/>
          </w:tcPr>
          <w:p w14:paraId="2A0A55B0" w14:textId="77777777" w:rsidR="00B8532B" w:rsidRPr="003F2BA7" w:rsidRDefault="00B8532B" w:rsidP="00AA7BB8">
            <w:pPr>
              <w:spacing w:line="276" w:lineRule="auto"/>
              <w:rPr>
                <w:rFonts w:ascii="Arial" w:hAnsi="Arial" w:cs="Arial"/>
                <w:sz w:val="16"/>
                <w:szCs w:val="16"/>
              </w:rPr>
            </w:pPr>
          </w:p>
        </w:tc>
        <w:tc>
          <w:tcPr>
            <w:tcW w:w="993" w:type="dxa"/>
          </w:tcPr>
          <w:p w14:paraId="6985FD54" w14:textId="77777777" w:rsidR="00B8532B" w:rsidRPr="003F2BA7" w:rsidRDefault="00B8532B" w:rsidP="00AA7BB8">
            <w:pPr>
              <w:spacing w:line="276" w:lineRule="auto"/>
              <w:rPr>
                <w:rFonts w:ascii="Arial" w:hAnsi="Arial" w:cs="Arial"/>
                <w:sz w:val="16"/>
                <w:szCs w:val="16"/>
              </w:rPr>
            </w:pPr>
          </w:p>
        </w:tc>
        <w:tc>
          <w:tcPr>
            <w:tcW w:w="850" w:type="dxa"/>
          </w:tcPr>
          <w:p w14:paraId="545468CA" w14:textId="77777777" w:rsidR="00B8532B" w:rsidRPr="003F2BA7" w:rsidRDefault="00B8532B" w:rsidP="00AA7BB8">
            <w:pPr>
              <w:spacing w:line="276" w:lineRule="auto"/>
              <w:rPr>
                <w:rFonts w:ascii="Arial" w:hAnsi="Arial" w:cs="Arial"/>
                <w:sz w:val="16"/>
                <w:szCs w:val="16"/>
              </w:rPr>
            </w:pPr>
          </w:p>
        </w:tc>
        <w:tc>
          <w:tcPr>
            <w:tcW w:w="1134" w:type="dxa"/>
          </w:tcPr>
          <w:p w14:paraId="4544EF17" w14:textId="77777777" w:rsidR="00B8532B" w:rsidRPr="003F2BA7" w:rsidRDefault="00B8532B" w:rsidP="00AA7BB8">
            <w:pPr>
              <w:spacing w:line="276" w:lineRule="auto"/>
              <w:rPr>
                <w:rFonts w:ascii="Arial" w:hAnsi="Arial" w:cs="Arial"/>
                <w:sz w:val="16"/>
                <w:szCs w:val="16"/>
              </w:rPr>
            </w:pPr>
          </w:p>
        </w:tc>
        <w:tc>
          <w:tcPr>
            <w:tcW w:w="851" w:type="dxa"/>
          </w:tcPr>
          <w:p w14:paraId="009519CE" w14:textId="77777777" w:rsidR="00B8532B" w:rsidRPr="003F2BA7" w:rsidRDefault="00B8532B" w:rsidP="00AA7BB8">
            <w:pPr>
              <w:spacing w:line="276" w:lineRule="auto"/>
              <w:rPr>
                <w:rFonts w:ascii="Arial" w:hAnsi="Arial" w:cs="Arial"/>
                <w:sz w:val="16"/>
                <w:szCs w:val="16"/>
              </w:rPr>
            </w:pPr>
          </w:p>
        </w:tc>
        <w:tc>
          <w:tcPr>
            <w:tcW w:w="992" w:type="dxa"/>
          </w:tcPr>
          <w:p w14:paraId="730B9C25" w14:textId="77777777" w:rsidR="00B8532B" w:rsidRPr="003F2BA7" w:rsidRDefault="00B8532B" w:rsidP="00AA7BB8">
            <w:pPr>
              <w:spacing w:line="276" w:lineRule="auto"/>
              <w:rPr>
                <w:rFonts w:ascii="Arial" w:hAnsi="Arial" w:cs="Arial"/>
                <w:sz w:val="16"/>
                <w:szCs w:val="16"/>
              </w:rPr>
            </w:pPr>
          </w:p>
        </w:tc>
      </w:tr>
      <w:tr w:rsidR="005018F7" w:rsidRPr="003F2BA7" w14:paraId="38B1F51E" w14:textId="77777777" w:rsidTr="005018F7">
        <w:tc>
          <w:tcPr>
            <w:tcW w:w="709" w:type="dxa"/>
            <w:vMerge w:val="restart"/>
          </w:tcPr>
          <w:p w14:paraId="7A356497"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ESF+</w:t>
            </w:r>
          </w:p>
        </w:tc>
        <w:tc>
          <w:tcPr>
            <w:tcW w:w="1276" w:type="dxa"/>
          </w:tcPr>
          <w:p w14:paraId="6D60DDE7"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Více rozvinuté</w:t>
            </w:r>
          </w:p>
        </w:tc>
        <w:tc>
          <w:tcPr>
            <w:tcW w:w="850" w:type="dxa"/>
            <w:vMerge w:val="restart"/>
          </w:tcPr>
          <w:p w14:paraId="382DDA3C" w14:textId="77777777" w:rsidR="00B8532B" w:rsidRPr="003F2BA7" w:rsidRDefault="00B8532B" w:rsidP="00AA7BB8">
            <w:pPr>
              <w:spacing w:line="276" w:lineRule="auto"/>
              <w:rPr>
                <w:rFonts w:ascii="Arial" w:hAnsi="Arial" w:cs="Arial"/>
                <w:sz w:val="16"/>
                <w:szCs w:val="16"/>
              </w:rPr>
            </w:pPr>
            <w:r w:rsidRPr="003F2BA7">
              <w:rPr>
                <w:rFonts w:ascii="Arial" w:hAnsi="Arial" w:cs="Arial"/>
                <w:b/>
                <w:sz w:val="16"/>
                <w:szCs w:val="16"/>
              </w:rPr>
              <w:t>FST priorita</w:t>
            </w:r>
            <w:r w:rsidRPr="003F2BA7">
              <w:rPr>
                <w:rFonts w:ascii="Arial" w:hAnsi="Arial" w:cs="Arial"/>
                <w:sz w:val="16"/>
                <w:szCs w:val="16"/>
              </w:rPr>
              <w:t xml:space="preserve"> 2</w:t>
            </w:r>
          </w:p>
          <w:p w14:paraId="5219F840" w14:textId="77777777" w:rsidR="00B8532B" w:rsidRPr="003F2BA7" w:rsidRDefault="00B8532B" w:rsidP="00AA7BB8">
            <w:pPr>
              <w:spacing w:line="276" w:lineRule="auto"/>
              <w:rPr>
                <w:rFonts w:ascii="Arial" w:hAnsi="Arial" w:cs="Arial"/>
                <w:b/>
                <w:sz w:val="16"/>
                <w:szCs w:val="16"/>
              </w:rPr>
            </w:pPr>
          </w:p>
        </w:tc>
        <w:tc>
          <w:tcPr>
            <w:tcW w:w="662" w:type="dxa"/>
          </w:tcPr>
          <w:p w14:paraId="4955A1E4" w14:textId="77777777" w:rsidR="00B8532B" w:rsidRPr="003F2BA7" w:rsidRDefault="00B8532B" w:rsidP="00AA7BB8">
            <w:pPr>
              <w:spacing w:line="276" w:lineRule="auto"/>
              <w:rPr>
                <w:rFonts w:ascii="Arial" w:hAnsi="Arial" w:cs="Arial"/>
                <w:b/>
                <w:sz w:val="16"/>
                <w:szCs w:val="16"/>
              </w:rPr>
            </w:pPr>
          </w:p>
        </w:tc>
        <w:tc>
          <w:tcPr>
            <w:tcW w:w="614" w:type="dxa"/>
          </w:tcPr>
          <w:p w14:paraId="75307E38" w14:textId="77777777" w:rsidR="00B8532B" w:rsidRPr="003F2BA7" w:rsidRDefault="00B8532B" w:rsidP="00AA7BB8">
            <w:pPr>
              <w:spacing w:line="276" w:lineRule="auto"/>
              <w:rPr>
                <w:rFonts w:ascii="Arial" w:hAnsi="Arial" w:cs="Arial"/>
                <w:b/>
                <w:sz w:val="16"/>
                <w:szCs w:val="16"/>
              </w:rPr>
            </w:pPr>
          </w:p>
        </w:tc>
        <w:tc>
          <w:tcPr>
            <w:tcW w:w="709" w:type="dxa"/>
          </w:tcPr>
          <w:p w14:paraId="606714BE" w14:textId="77777777" w:rsidR="00B8532B" w:rsidRPr="003F2BA7" w:rsidRDefault="00B8532B" w:rsidP="00AA7BB8">
            <w:pPr>
              <w:spacing w:line="276" w:lineRule="auto"/>
              <w:rPr>
                <w:rFonts w:ascii="Arial" w:hAnsi="Arial" w:cs="Arial"/>
                <w:b/>
                <w:sz w:val="16"/>
                <w:szCs w:val="16"/>
              </w:rPr>
            </w:pPr>
          </w:p>
        </w:tc>
        <w:tc>
          <w:tcPr>
            <w:tcW w:w="709" w:type="dxa"/>
          </w:tcPr>
          <w:p w14:paraId="6D93942A" w14:textId="77777777" w:rsidR="00B8532B" w:rsidRPr="003F2BA7" w:rsidRDefault="00B8532B" w:rsidP="00AA7BB8">
            <w:pPr>
              <w:spacing w:line="276" w:lineRule="auto"/>
              <w:rPr>
                <w:rFonts w:ascii="Arial" w:hAnsi="Arial" w:cs="Arial"/>
                <w:b/>
                <w:sz w:val="16"/>
                <w:szCs w:val="16"/>
              </w:rPr>
            </w:pPr>
          </w:p>
        </w:tc>
        <w:tc>
          <w:tcPr>
            <w:tcW w:w="708" w:type="dxa"/>
          </w:tcPr>
          <w:p w14:paraId="51A7F29D" w14:textId="77777777" w:rsidR="00B8532B" w:rsidRPr="003F2BA7" w:rsidRDefault="00B8532B" w:rsidP="00AA7BB8">
            <w:pPr>
              <w:spacing w:line="276" w:lineRule="auto"/>
              <w:rPr>
                <w:rFonts w:ascii="Arial" w:hAnsi="Arial" w:cs="Arial"/>
                <w:b/>
                <w:sz w:val="16"/>
                <w:szCs w:val="16"/>
              </w:rPr>
            </w:pPr>
          </w:p>
        </w:tc>
        <w:tc>
          <w:tcPr>
            <w:tcW w:w="993" w:type="dxa"/>
          </w:tcPr>
          <w:p w14:paraId="3313457B" w14:textId="77777777" w:rsidR="00B8532B" w:rsidRPr="003F2BA7" w:rsidRDefault="00B8532B" w:rsidP="00AA7BB8">
            <w:pPr>
              <w:spacing w:line="276" w:lineRule="auto"/>
              <w:rPr>
                <w:rFonts w:ascii="Arial" w:hAnsi="Arial" w:cs="Arial"/>
                <w:b/>
                <w:sz w:val="16"/>
                <w:szCs w:val="16"/>
              </w:rPr>
            </w:pPr>
          </w:p>
        </w:tc>
        <w:tc>
          <w:tcPr>
            <w:tcW w:w="850" w:type="dxa"/>
          </w:tcPr>
          <w:p w14:paraId="055D4E5D" w14:textId="77777777" w:rsidR="00B8532B" w:rsidRPr="003F2BA7" w:rsidRDefault="00B8532B" w:rsidP="00AA7BB8">
            <w:pPr>
              <w:spacing w:line="276" w:lineRule="auto"/>
              <w:rPr>
                <w:rFonts w:ascii="Arial" w:hAnsi="Arial" w:cs="Arial"/>
                <w:b/>
                <w:sz w:val="16"/>
                <w:szCs w:val="16"/>
              </w:rPr>
            </w:pPr>
          </w:p>
        </w:tc>
        <w:tc>
          <w:tcPr>
            <w:tcW w:w="1134" w:type="dxa"/>
          </w:tcPr>
          <w:p w14:paraId="6793EE9E" w14:textId="77777777" w:rsidR="00B8532B" w:rsidRPr="003F2BA7" w:rsidRDefault="00B8532B" w:rsidP="00AA7BB8">
            <w:pPr>
              <w:spacing w:line="276" w:lineRule="auto"/>
              <w:rPr>
                <w:rFonts w:ascii="Arial" w:hAnsi="Arial" w:cs="Arial"/>
                <w:b/>
                <w:sz w:val="16"/>
                <w:szCs w:val="16"/>
              </w:rPr>
            </w:pPr>
          </w:p>
        </w:tc>
        <w:tc>
          <w:tcPr>
            <w:tcW w:w="851" w:type="dxa"/>
          </w:tcPr>
          <w:p w14:paraId="31362361" w14:textId="77777777" w:rsidR="00B8532B" w:rsidRPr="003F2BA7" w:rsidRDefault="00B8532B" w:rsidP="00AA7BB8">
            <w:pPr>
              <w:spacing w:line="276" w:lineRule="auto"/>
              <w:rPr>
                <w:rFonts w:ascii="Arial" w:hAnsi="Arial" w:cs="Arial"/>
                <w:b/>
                <w:sz w:val="16"/>
                <w:szCs w:val="16"/>
              </w:rPr>
            </w:pPr>
          </w:p>
        </w:tc>
        <w:tc>
          <w:tcPr>
            <w:tcW w:w="992" w:type="dxa"/>
          </w:tcPr>
          <w:p w14:paraId="04F7FD02" w14:textId="77777777" w:rsidR="00B8532B" w:rsidRPr="003F2BA7" w:rsidRDefault="00B8532B" w:rsidP="00AA7BB8">
            <w:pPr>
              <w:spacing w:line="276" w:lineRule="auto"/>
              <w:rPr>
                <w:rFonts w:ascii="Arial" w:hAnsi="Arial" w:cs="Arial"/>
                <w:b/>
                <w:sz w:val="16"/>
                <w:szCs w:val="16"/>
              </w:rPr>
            </w:pPr>
          </w:p>
        </w:tc>
      </w:tr>
      <w:tr w:rsidR="005018F7" w:rsidRPr="003F2BA7" w14:paraId="4DD3317E" w14:textId="77777777" w:rsidTr="005018F7">
        <w:tc>
          <w:tcPr>
            <w:tcW w:w="709" w:type="dxa"/>
            <w:vMerge/>
          </w:tcPr>
          <w:p w14:paraId="1E154D01" w14:textId="77777777" w:rsidR="00B8532B" w:rsidRPr="003F2BA7" w:rsidRDefault="00B8532B" w:rsidP="00AA7BB8">
            <w:pPr>
              <w:spacing w:line="276" w:lineRule="auto"/>
              <w:rPr>
                <w:rFonts w:ascii="Arial" w:hAnsi="Arial" w:cs="Arial"/>
                <w:sz w:val="16"/>
                <w:szCs w:val="16"/>
              </w:rPr>
            </w:pPr>
          </w:p>
        </w:tc>
        <w:tc>
          <w:tcPr>
            <w:tcW w:w="1276" w:type="dxa"/>
          </w:tcPr>
          <w:p w14:paraId="3237CF52"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Přechodové</w:t>
            </w:r>
          </w:p>
        </w:tc>
        <w:tc>
          <w:tcPr>
            <w:tcW w:w="850" w:type="dxa"/>
            <w:vMerge/>
          </w:tcPr>
          <w:p w14:paraId="221939DC" w14:textId="77777777" w:rsidR="00B8532B" w:rsidRPr="003F2BA7" w:rsidRDefault="00B8532B" w:rsidP="00AA7BB8">
            <w:pPr>
              <w:spacing w:line="276" w:lineRule="auto"/>
              <w:rPr>
                <w:rFonts w:ascii="Arial" w:hAnsi="Arial" w:cs="Arial"/>
                <w:sz w:val="16"/>
                <w:szCs w:val="16"/>
              </w:rPr>
            </w:pPr>
          </w:p>
        </w:tc>
        <w:tc>
          <w:tcPr>
            <w:tcW w:w="662" w:type="dxa"/>
          </w:tcPr>
          <w:p w14:paraId="3CCD61D2" w14:textId="77777777" w:rsidR="00B8532B" w:rsidRPr="003F2BA7" w:rsidRDefault="00B8532B" w:rsidP="00AA7BB8">
            <w:pPr>
              <w:spacing w:line="276" w:lineRule="auto"/>
              <w:rPr>
                <w:rFonts w:ascii="Arial" w:hAnsi="Arial" w:cs="Arial"/>
                <w:sz w:val="16"/>
                <w:szCs w:val="16"/>
              </w:rPr>
            </w:pPr>
          </w:p>
        </w:tc>
        <w:tc>
          <w:tcPr>
            <w:tcW w:w="614" w:type="dxa"/>
          </w:tcPr>
          <w:p w14:paraId="2E2E9845" w14:textId="77777777" w:rsidR="00B8532B" w:rsidRPr="003F2BA7" w:rsidRDefault="00B8532B" w:rsidP="00AA7BB8">
            <w:pPr>
              <w:spacing w:line="276" w:lineRule="auto"/>
              <w:rPr>
                <w:rFonts w:ascii="Arial" w:hAnsi="Arial" w:cs="Arial"/>
                <w:sz w:val="16"/>
                <w:szCs w:val="16"/>
              </w:rPr>
            </w:pPr>
          </w:p>
        </w:tc>
        <w:tc>
          <w:tcPr>
            <w:tcW w:w="709" w:type="dxa"/>
          </w:tcPr>
          <w:p w14:paraId="4C9466E2" w14:textId="77777777" w:rsidR="00B8532B" w:rsidRPr="003F2BA7" w:rsidRDefault="00B8532B" w:rsidP="00AA7BB8">
            <w:pPr>
              <w:spacing w:line="276" w:lineRule="auto"/>
              <w:rPr>
                <w:rFonts w:ascii="Arial" w:hAnsi="Arial" w:cs="Arial"/>
                <w:sz w:val="16"/>
                <w:szCs w:val="16"/>
              </w:rPr>
            </w:pPr>
          </w:p>
        </w:tc>
        <w:tc>
          <w:tcPr>
            <w:tcW w:w="709" w:type="dxa"/>
          </w:tcPr>
          <w:p w14:paraId="743BC171" w14:textId="77777777" w:rsidR="00B8532B" w:rsidRPr="003F2BA7" w:rsidRDefault="00B8532B" w:rsidP="00AA7BB8">
            <w:pPr>
              <w:spacing w:line="276" w:lineRule="auto"/>
              <w:rPr>
                <w:rFonts w:ascii="Arial" w:hAnsi="Arial" w:cs="Arial"/>
                <w:sz w:val="16"/>
                <w:szCs w:val="16"/>
              </w:rPr>
            </w:pPr>
          </w:p>
        </w:tc>
        <w:tc>
          <w:tcPr>
            <w:tcW w:w="708" w:type="dxa"/>
          </w:tcPr>
          <w:p w14:paraId="337907FC" w14:textId="77777777" w:rsidR="00B8532B" w:rsidRPr="003F2BA7" w:rsidRDefault="00B8532B" w:rsidP="00AA7BB8">
            <w:pPr>
              <w:spacing w:line="276" w:lineRule="auto"/>
              <w:rPr>
                <w:rFonts w:ascii="Arial" w:hAnsi="Arial" w:cs="Arial"/>
                <w:sz w:val="16"/>
                <w:szCs w:val="16"/>
              </w:rPr>
            </w:pPr>
          </w:p>
        </w:tc>
        <w:tc>
          <w:tcPr>
            <w:tcW w:w="993" w:type="dxa"/>
          </w:tcPr>
          <w:p w14:paraId="453412CE" w14:textId="77777777" w:rsidR="00B8532B" w:rsidRPr="003F2BA7" w:rsidRDefault="00B8532B" w:rsidP="00AA7BB8">
            <w:pPr>
              <w:spacing w:line="276" w:lineRule="auto"/>
              <w:rPr>
                <w:rFonts w:ascii="Arial" w:hAnsi="Arial" w:cs="Arial"/>
                <w:sz w:val="16"/>
                <w:szCs w:val="16"/>
              </w:rPr>
            </w:pPr>
          </w:p>
        </w:tc>
        <w:tc>
          <w:tcPr>
            <w:tcW w:w="850" w:type="dxa"/>
          </w:tcPr>
          <w:p w14:paraId="79C254E1" w14:textId="77777777" w:rsidR="00B8532B" w:rsidRPr="003F2BA7" w:rsidRDefault="00B8532B" w:rsidP="00AA7BB8">
            <w:pPr>
              <w:spacing w:line="276" w:lineRule="auto"/>
              <w:rPr>
                <w:rFonts w:ascii="Arial" w:hAnsi="Arial" w:cs="Arial"/>
                <w:sz w:val="16"/>
                <w:szCs w:val="16"/>
              </w:rPr>
            </w:pPr>
          </w:p>
        </w:tc>
        <w:tc>
          <w:tcPr>
            <w:tcW w:w="1134" w:type="dxa"/>
          </w:tcPr>
          <w:p w14:paraId="2F3F3918" w14:textId="77777777" w:rsidR="00B8532B" w:rsidRPr="003F2BA7" w:rsidRDefault="00B8532B" w:rsidP="00AA7BB8">
            <w:pPr>
              <w:spacing w:line="276" w:lineRule="auto"/>
              <w:rPr>
                <w:rFonts w:ascii="Arial" w:hAnsi="Arial" w:cs="Arial"/>
                <w:sz w:val="16"/>
                <w:szCs w:val="16"/>
              </w:rPr>
            </w:pPr>
          </w:p>
        </w:tc>
        <w:tc>
          <w:tcPr>
            <w:tcW w:w="851" w:type="dxa"/>
          </w:tcPr>
          <w:p w14:paraId="277E2337" w14:textId="77777777" w:rsidR="00B8532B" w:rsidRPr="003F2BA7" w:rsidRDefault="00B8532B" w:rsidP="00AA7BB8">
            <w:pPr>
              <w:spacing w:line="276" w:lineRule="auto"/>
              <w:rPr>
                <w:rFonts w:ascii="Arial" w:hAnsi="Arial" w:cs="Arial"/>
                <w:sz w:val="16"/>
                <w:szCs w:val="16"/>
              </w:rPr>
            </w:pPr>
          </w:p>
        </w:tc>
        <w:tc>
          <w:tcPr>
            <w:tcW w:w="992" w:type="dxa"/>
            <w:shd w:val="clear" w:color="auto" w:fill="auto"/>
          </w:tcPr>
          <w:p w14:paraId="2D19B220" w14:textId="77777777" w:rsidR="00B8532B" w:rsidRPr="003F2BA7" w:rsidRDefault="00B8532B" w:rsidP="00AA7BB8">
            <w:pPr>
              <w:spacing w:line="276" w:lineRule="auto"/>
              <w:rPr>
                <w:rFonts w:ascii="Arial" w:hAnsi="Arial" w:cs="Arial"/>
                <w:sz w:val="16"/>
                <w:szCs w:val="16"/>
              </w:rPr>
            </w:pPr>
          </w:p>
        </w:tc>
      </w:tr>
      <w:tr w:rsidR="005018F7" w:rsidRPr="003F2BA7" w14:paraId="36EC2D3D" w14:textId="77777777" w:rsidTr="005018F7">
        <w:tc>
          <w:tcPr>
            <w:tcW w:w="709" w:type="dxa"/>
            <w:vMerge/>
          </w:tcPr>
          <w:p w14:paraId="3A1E8DA2" w14:textId="77777777" w:rsidR="00B8532B" w:rsidRPr="003F2BA7" w:rsidRDefault="00B8532B" w:rsidP="00AA7BB8">
            <w:pPr>
              <w:spacing w:line="276" w:lineRule="auto"/>
              <w:rPr>
                <w:rFonts w:ascii="Arial" w:hAnsi="Arial" w:cs="Arial"/>
                <w:sz w:val="16"/>
                <w:szCs w:val="16"/>
              </w:rPr>
            </w:pPr>
          </w:p>
        </w:tc>
        <w:tc>
          <w:tcPr>
            <w:tcW w:w="1276" w:type="dxa"/>
          </w:tcPr>
          <w:p w14:paraId="412C580B" w14:textId="77777777" w:rsidR="00B8532B" w:rsidRPr="003F2BA7" w:rsidRDefault="00B8532B" w:rsidP="00AA7BB8">
            <w:pPr>
              <w:spacing w:line="276" w:lineRule="auto"/>
              <w:rPr>
                <w:rFonts w:ascii="Arial" w:hAnsi="Arial" w:cs="Arial"/>
                <w:sz w:val="16"/>
                <w:szCs w:val="16"/>
              </w:rPr>
            </w:pPr>
            <w:r w:rsidRPr="003F2BA7">
              <w:rPr>
                <w:rFonts w:ascii="Arial" w:hAnsi="Arial" w:cs="Arial"/>
                <w:sz w:val="16"/>
                <w:szCs w:val="16"/>
              </w:rPr>
              <w:t>Méně rozvinuté</w:t>
            </w:r>
          </w:p>
        </w:tc>
        <w:tc>
          <w:tcPr>
            <w:tcW w:w="850" w:type="dxa"/>
            <w:vMerge/>
          </w:tcPr>
          <w:p w14:paraId="5D3A6FD1" w14:textId="77777777" w:rsidR="00B8532B" w:rsidRPr="003F2BA7" w:rsidRDefault="00B8532B" w:rsidP="00AA7BB8">
            <w:pPr>
              <w:spacing w:line="276" w:lineRule="auto"/>
              <w:rPr>
                <w:rFonts w:ascii="Arial" w:hAnsi="Arial" w:cs="Arial"/>
                <w:sz w:val="16"/>
                <w:szCs w:val="16"/>
              </w:rPr>
            </w:pPr>
          </w:p>
        </w:tc>
        <w:tc>
          <w:tcPr>
            <w:tcW w:w="662" w:type="dxa"/>
          </w:tcPr>
          <w:p w14:paraId="25E08C41" w14:textId="77777777" w:rsidR="00B8532B" w:rsidRPr="003F2BA7" w:rsidRDefault="00B8532B" w:rsidP="00AA7BB8">
            <w:pPr>
              <w:spacing w:line="276" w:lineRule="auto"/>
              <w:rPr>
                <w:rFonts w:ascii="Arial" w:hAnsi="Arial" w:cs="Arial"/>
                <w:sz w:val="16"/>
                <w:szCs w:val="16"/>
              </w:rPr>
            </w:pPr>
          </w:p>
        </w:tc>
        <w:tc>
          <w:tcPr>
            <w:tcW w:w="614" w:type="dxa"/>
          </w:tcPr>
          <w:p w14:paraId="32715F99" w14:textId="77777777" w:rsidR="00B8532B" w:rsidRPr="003F2BA7" w:rsidRDefault="00B8532B" w:rsidP="00AA7BB8">
            <w:pPr>
              <w:spacing w:line="276" w:lineRule="auto"/>
              <w:rPr>
                <w:rFonts w:ascii="Arial" w:hAnsi="Arial" w:cs="Arial"/>
                <w:sz w:val="16"/>
                <w:szCs w:val="16"/>
              </w:rPr>
            </w:pPr>
          </w:p>
        </w:tc>
        <w:tc>
          <w:tcPr>
            <w:tcW w:w="709" w:type="dxa"/>
          </w:tcPr>
          <w:p w14:paraId="426D3D16" w14:textId="77777777" w:rsidR="00B8532B" w:rsidRPr="003F2BA7" w:rsidRDefault="00B8532B" w:rsidP="00AA7BB8">
            <w:pPr>
              <w:spacing w:line="276" w:lineRule="auto"/>
              <w:rPr>
                <w:rFonts w:ascii="Arial" w:hAnsi="Arial" w:cs="Arial"/>
                <w:sz w:val="16"/>
                <w:szCs w:val="16"/>
              </w:rPr>
            </w:pPr>
          </w:p>
        </w:tc>
        <w:tc>
          <w:tcPr>
            <w:tcW w:w="709" w:type="dxa"/>
          </w:tcPr>
          <w:p w14:paraId="73CD39EC" w14:textId="77777777" w:rsidR="00B8532B" w:rsidRPr="003F2BA7" w:rsidRDefault="00B8532B" w:rsidP="00AA7BB8">
            <w:pPr>
              <w:spacing w:line="276" w:lineRule="auto"/>
              <w:rPr>
                <w:rFonts w:ascii="Arial" w:hAnsi="Arial" w:cs="Arial"/>
                <w:sz w:val="16"/>
                <w:szCs w:val="16"/>
              </w:rPr>
            </w:pPr>
          </w:p>
        </w:tc>
        <w:tc>
          <w:tcPr>
            <w:tcW w:w="708" w:type="dxa"/>
          </w:tcPr>
          <w:p w14:paraId="23341722" w14:textId="77777777" w:rsidR="00B8532B" w:rsidRPr="003F2BA7" w:rsidRDefault="00B8532B" w:rsidP="00AA7BB8">
            <w:pPr>
              <w:spacing w:line="276" w:lineRule="auto"/>
              <w:rPr>
                <w:rFonts w:ascii="Arial" w:hAnsi="Arial" w:cs="Arial"/>
                <w:sz w:val="16"/>
                <w:szCs w:val="16"/>
              </w:rPr>
            </w:pPr>
          </w:p>
        </w:tc>
        <w:tc>
          <w:tcPr>
            <w:tcW w:w="993" w:type="dxa"/>
          </w:tcPr>
          <w:p w14:paraId="20684BB2" w14:textId="77777777" w:rsidR="00B8532B" w:rsidRPr="003F2BA7" w:rsidRDefault="00B8532B" w:rsidP="00AA7BB8">
            <w:pPr>
              <w:spacing w:line="276" w:lineRule="auto"/>
              <w:rPr>
                <w:rFonts w:ascii="Arial" w:hAnsi="Arial" w:cs="Arial"/>
                <w:sz w:val="16"/>
                <w:szCs w:val="16"/>
              </w:rPr>
            </w:pPr>
          </w:p>
        </w:tc>
        <w:tc>
          <w:tcPr>
            <w:tcW w:w="850" w:type="dxa"/>
          </w:tcPr>
          <w:p w14:paraId="5C2CA50F" w14:textId="77777777" w:rsidR="00B8532B" w:rsidRPr="003F2BA7" w:rsidRDefault="00B8532B" w:rsidP="00AA7BB8">
            <w:pPr>
              <w:spacing w:line="276" w:lineRule="auto"/>
              <w:rPr>
                <w:rFonts w:ascii="Arial" w:hAnsi="Arial" w:cs="Arial"/>
                <w:sz w:val="16"/>
                <w:szCs w:val="16"/>
              </w:rPr>
            </w:pPr>
          </w:p>
        </w:tc>
        <w:tc>
          <w:tcPr>
            <w:tcW w:w="1134" w:type="dxa"/>
          </w:tcPr>
          <w:p w14:paraId="37C50F89" w14:textId="77777777" w:rsidR="00B8532B" w:rsidRPr="003F2BA7" w:rsidRDefault="00B8532B" w:rsidP="00AA7BB8">
            <w:pPr>
              <w:spacing w:line="276" w:lineRule="auto"/>
              <w:rPr>
                <w:rFonts w:ascii="Arial" w:hAnsi="Arial" w:cs="Arial"/>
                <w:sz w:val="16"/>
                <w:szCs w:val="16"/>
              </w:rPr>
            </w:pPr>
          </w:p>
        </w:tc>
        <w:tc>
          <w:tcPr>
            <w:tcW w:w="851" w:type="dxa"/>
          </w:tcPr>
          <w:p w14:paraId="1DF1C181" w14:textId="77777777" w:rsidR="00B8532B" w:rsidRPr="003F2BA7" w:rsidRDefault="00B8532B" w:rsidP="00AA7BB8">
            <w:pPr>
              <w:spacing w:line="276" w:lineRule="auto"/>
              <w:rPr>
                <w:rFonts w:ascii="Arial" w:hAnsi="Arial" w:cs="Arial"/>
                <w:sz w:val="16"/>
                <w:szCs w:val="16"/>
              </w:rPr>
            </w:pPr>
          </w:p>
        </w:tc>
        <w:tc>
          <w:tcPr>
            <w:tcW w:w="992" w:type="dxa"/>
          </w:tcPr>
          <w:p w14:paraId="5E993752" w14:textId="77777777" w:rsidR="00B8532B" w:rsidRPr="003F2BA7" w:rsidRDefault="00B8532B" w:rsidP="00AA7BB8">
            <w:pPr>
              <w:spacing w:line="276" w:lineRule="auto"/>
              <w:rPr>
                <w:rFonts w:ascii="Arial" w:hAnsi="Arial" w:cs="Arial"/>
                <w:sz w:val="16"/>
                <w:szCs w:val="16"/>
              </w:rPr>
            </w:pPr>
          </w:p>
        </w:tc>
      </w:tr>
    </w:tbl>
    <w:p w14:paraId="1D905EF2" w14:textId="77777777" w:rsidR="00B8532B" w:rsidRPr="003F2BA7" w:rsidRDefault="00B8532B" w:rsidP="00B8532B">
      <w:pPr>
        <w:spacing w:line="276" w:lineRule="auto"/>
        <w:rPr>
          <w:rFonts w:ascii="Arial" w:hAnsi="Arial" w:cs="Arial"/>
          <w:noProof/>
        </w:rPr>
      </w:pPr>
      <w:r w:rsidRPr="003F2BA7">
        <w:rPr>
          <w:rFonts w:ascii="Arial" w:hAnsi="Arial" w:cs="Arial"/>
          <w:noProof/>
          <w:sz w:val="18"/>
          <w:szCs w:val="18"/>
        </w:rPr>
        <w:t>*</w:t>
      </w:r>
      <w:r w:rsidRPr="003F2BA7">
        <w:rPr>
          <w:rFonts w:ascii="Arial" w:hAnsi="Arial" w:cs="Arial"/>
        </w:rPr>
        <w:t xml:space="preserve"> </w:t>
      </w:r>
      <w:r w:rsidRPr="003F2BA7">
        <w:rPr>
          <w:rFonts w:ascii="Arial" w:hAnsi="Arial" w:cs="Arial"/>
          <w:noProof/>
          <w:sz w:val="18"/>
          <w:szCs w:val="18"/>
        </w:rPr>
        <w:t>Zdroje FST by měly být doplněny o zdroje EFRR nebo ESF+ podle kategorie regionů, kde se dotčené území nachází.</w:t>
      </w:r>
    </w:p>
    <w:p w14:paraId="46971EF7" w14:textId="77777777" w:rsidR="00B8532B" w:rsidRPr="003F2BA7" w:rsidRDefault="00B8532B" w:rsidP="00B8532B">
      <w:pPr>
        <w:rPr>
          <w:rFonts w:ascii="Arial" w:hAnsi="Arial" w:cs="Arial"/>
          <w:b/>
        </w:rPr>
      </w:pPr>
    </w:p>
    <w:p w14:paraId="2E8BB449" w14:textId="77777777" w:rsidR="00B8532B" w:rsidRPr="003F2BA7" w:rsidRDefault="00B8532B" w:rsidP="00B8532B">
      <w:pPr>
        <w:rPr>
          <w:rFonts w:ascii="Arial" w:hAnsi="Arial" w:cs="Arial"/>
          <w:b/>
        </w:rPr>
      </w:pPr>
    </w:p>
    <w:p w14:paraId="40902418" w14:textId="77777777" w:rsidR="00B8532B" w:rsidRPr="003F2BA7" w:rsidRDefault="00B8532B" w:rsidP="00B8532B">
      <w:pPr>
        <w:spacing w:line="276" w:lineRule="auto"/>
        <w:rPr>
          <w:rFonts w:ascii="Arial" w:hAnsi="Arial" w:cs="Arial"/>
          <w:b/>
          <w:noProof/>
        </w:rPr>
      </w:pPr>
      <w:r w:rsidRPr="003F2BA7">
        <w:rPr>
          <w:rFonts w:ascii="Arial" w:hAnsi="Arial" w:cs="Arial"/>
          <w:b/>
          <w:noProof/>
        </w:rPr>
        <w:t>Tabulka 18D: Převod prostředků z EFRR a</w:t>
      </w:r>
      <w:r w:rsidRPr="003F2BA7">
        <w:rPr>
          <w:rFonts w:ascii="Arial" w:hAnsi="Arial" w:cs="Arial"/>
          <w:b/>
        </w:rPr>
        <w:t xml:space="preserve"> ESF+ programu do Fondu pro spravedlivou transformaci (FST) v tomto programu</w:t>
      </w:r>
    </w:p>
    <w:p w14:paraId="74C582CF" w14:textId="77777777" w:rsidR="00B8532B" w:rsidRPr="003F2BA7" w:rsidRDefault="00B8532B" w:rsidP="00B8532B">
      <w:pPr>
        <w:spacing w:line="276" w:lineRule="auto"/>
        <w:rPr>
          <w:rFonts w:ascii="Arial" w:hAnsi="Arial" w:cs="Arial"/>
          <w:b/>
          <w:noProof/>
        </w:rPr>
      </w:pPr>
    </w:p>
    <w:tbl>
      <w:tblPr>
        <w:tblStyle w:val="Mkatabulky"/>
        <w:tblW w:w="0" w:type="auto"/>
        <w:tblLook w:val="04A0" w:firstRow="1" w:lastRow="0" w:firstColumn="1" w:lastColumn="0" w:noHBand="0" w:noVBand="1"/>
      </w:tblPr>
      <w:tblGrid>
        <w:gridCol w:w="1716"/>
        <w:gridCol w:w="2203"/>
        <w:gridCol w:w="2922"/>
        <w:gridCol w:w="2618"/>
      </w:tblGrid>
      <w:tr w:rsidR="00B8532B" w:rsidRPr="003F2BA7" w14:paraId="661DEA41" w14:textId="77777777" w:rsidTr="00AA7BB8">
        <w:tc>
          <w:tcPr>
            <w:tcW w:w="3919" w:type="dxa"/>
            <w:gridSpan w:val="2"/>
            <w:vMerge w:val="restart"/>
            <w:tcBorders>
              <w:tl2br w:val="single" w:sz="4" w:space="0" w:color="auto"/>
            </w:tcBorders>
          </w:tcPr>
          <w:p w14:paraId="58383416" w14:textId="77777777" w:rsidR="00B8532B" w:rsidRPr="003F2BA7" w:rsidRDefault="00B8532B" w:rsidP="00AA7BB8">
            <w:pPr>
              <w:spacing w:line="276" w:lineRule="auto"/>
              <w:rPr>
                <w:rFonts w:ascii="Arial" w:hAnsi="Arial" w:cs="Arial"/>
                <w:b/>
                <w:noProof/>
                <w:sz w:val="18"/>
                <w:szCs w:val="18"/>
              </w:rPr>
            </w:pPr>
          </w:p>
        </w:tc>
        <w:tc>
          <w:tcPr>
            <w:tcW w:w="5540" w:type="dxa"/>
            <w:gridSpan w:val="2"/>
          </w:tcPr>
          <w:p w14:paraId="7F33179D"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 xml:space="preserve">Podpora FST v rámci programu na území </w:t>
            </w:r>
          </w:p>
        </w:tc>
      </w:tr>
      <w:tr w:rsidR="00B8532B" w:rsidRPr="003F2BA7" w14:paraId="6EB33262" w14:textId="77777777" w:rsidTr="00AA7BB8">
        <w:trPr>
          <w:trHeight w:val="423"/>
        </w:trPr>
        <w:tc>
          <w:tcPr>
            <w:tcW w:w="3919" w:type="dxa"/>
            <w:gridSpan w:val="2"/>
            <w:vMerge/>
            <w:tcBorders>
              <w:tl2br w:val="single" w:sz="4" w:space="0" w:color="auto"/>
            </w:tcBorders>
          </w:tcPr>
          <w:p w14:paraId="24B0A225" w14:textId="77777777" w:rsidR="00B8532B" w:rsidRPr="003F2BA7" w:rsidRDefault="00B8532B" w:rsidP="00AA7BB8">
            <w:pPr>
              <w:spacing w:line="276" w:lineRule="auto"/>
              <w:rPr>
                <w:rFonts w:ascii="Arial" w:hAnsi="Arial" w:cs="Arial"/>
                <w:b/>
                <w:noProof/>
                <w:sz w:val="18"/>
                <w:szCs w:val="18"/>
              </w:rPr>
            </w:pPr>
          </w:p>
        </w:tc>
        <w:tc>
          <w:tcPr>
            <w:tcW w:w="2922" w:type="dxa"/>
          </w:tcPr>
          <w:p w14:paraId="274939D0" w14:textId="77777777" w:rsidR="00B8532B" w:rsidRPr="003F2BA7" w:rsidRDefault="00B8532B" w:rsidP="00AA7BB8">
            <w:pPr>
              <w:spacing w:line="276" w:lineRule="auto"/>
              <w:jc w:val="center"/>
              <w:rPr>
                <w:rFonts w:ascii="Arial" w:hAnsi="Arial" w:cs="Arial"/>
                <w:b/>
                <w:noProof/>
                <w:sz w:val="18"/>
                <w:szCs w:val="18"/>
              </w:rPr>
            </w:pPr>
            <w:r w:rsidRPr="003F2BA7">
              <w:rPr>
                <w:rFonts w:ascii="Arial" w:hAnsi="Arial" w:cs="Arial"/>
                <w:b/>
                <w:noProof/>
                <w:sz w:val="18"/>
                <w:szCs w:val="18"/>
              </w:rPr>
              <w:t>Priorita FST</w:t>
            </w:r>
          </w:p>
        </w:tc>
        <w:tc>
          <w:tcPr>
            <w:tcW w:w="2618" w:type="dxa"/>
          </w:tcPr>
          <w:p w14:paraId="3F3BA845" w14:textId="77777777" w:rsidR="00B8532B" w:rsidRPr="003F2BA7" w:rsidRDefault="00B8532B" w:rsidP="00AA7BB8">
            <w:pPr>
              <w:spacing w:line="276" w:lineRule="auto"/>
              <w:jc w:val="center"/>
              <w:rPr>
                <w:rFonts w:ascii="Arial" w:hAnsi="Arial" w:cs="Arial"/>
                <w:b/>
                <w:noProof/>
                <w:sz w:val="18"/>
                <w:szCs w:val="18"/>
              </w:rPr>
            </w:pPr>
            <w:r w:rsidRPr="003F2BA7">
              <w:rPr>
                <w:rFonts w:ascii="Arial" w:hAnsi="Arial" w:cs="Arial"/>
                <w:b/>
                <w:noProof/>
                <w:sz w:val="18"/>
                <w:szCs w:val="18"/>
              </w:rPr>
              <w:t>Částka</w:t>
            </w:r>
          </w:p>
        </w:tc>
      </w:tr>
      <w:tr w:rsidR="00B8532B" w:rsidRPr="003F2BA7" w14:paraId="1B2B34C4" w14:textId="77777777" w:rsidTr="00AA7BB8">
        <w:tc>
          <w:tcPr>
            <w:tcW w:w="3919" w:type="dxa"/>
            <w:gridSpan w:val="2"/>
          </w:tcPr>
          <w:p w14:paraId="6BA0D934"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Převod z programu dle kategorie regionu</w:t>
            </w:r>
          </w:p>
        </w:tc>
        <w:tc>
          <w:tcPr>
            <w:tcW w:w="2922" w:type="dxa"/>
            <w:shd w:val="clear" w:color="auto" w:fill="BFBFBF" w:themeFill="background1" w:themeFillShade="BF"/>
          </w:tcPr>
          <w:p w14:paraId="14B9869F" w14:textId="77777777" w:rsidR="00B8532B" w:rsidRPr="003F2BA7" w:rsidRDefault="00B8532B" w:rsidP="00AA7BB8">
            <w:pPr>
              <w:spacing w:line="276" w:lineRule="auto"/>
              <w:rPr>
                <w:rFonts w:ascii="Arial" w:hAnsi="Arial" w:cs="Arial"/>
                <w:b/>
                <w:noProof/>
                <w:sz w:val="18"/>
                <w:szCs w:val="18"/>
              </w:rPr>
            </w:pPr>
          </w:p>
        </w:tc>
        <w:tc>
          <w:tcPr>
            <w:tcW w:w="2618" w:type="dxa"/>
            <w:shd w:val="clear" w:color="auto" w:fill="BFBFBF" w:themeFill="background1" w:themeFillShade="BF"/>
          </w:tcPr>
          <w:p w14:paraId="2C6E3670" w14:textId="77777777" w:rsidR="00B8532B" w:rsidRPr="003F2BA7" w:rsidRDefault="00B8532B" w:rsidP="00AA7BB8">
            <w:pPr>
              <w:spacing w:line="276" w:lineRule="auto"/>
              <w:rPr>
                <w:rFonts w:ascii="Arial" w:hAnsi="Arial" w:cs="Arial"/>
                <w:b/>
                <w:noProof/>
                <w:sz w:val="18"/>
                <w:szCs w:val="18"/>
              </w:rPr>
            </w:pPr>
          </w:p>
        </w:tc>
      </w:tr>
      <w:tr w:rsidR="00EC011F" w:rsidRPr="003F2BA7" w14:paraId="03D4CDAE" w14:textId="77777777" w:rsidTr="00AA7BB8">
        <w:tc>
          <w:tcPr>
            <w:tcW w:w="1716" w:type="dxa"/>
            <w:vMerge w:val="restart"/>
          </w:tcPr>
          <w:p w14:paraId="63940104"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EFRR</w:t>
            </w:r>
          </w:p>
        </w:tc>
        <w:tc>
          <w:tcPr>
            <w:tcW w:w="2203" w:type="dxa"/>
          </w:tcPr>
          <w:p w14:paraId="3FF7F109"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Více rozvinuté</w:t>
            </w:r>
          </w:p>
        </w:tc>
        <w:tc>
          <w:tcPr>
            <w:tcW w:w="2922" w:type="dxa"/>
          </w:tcPr>
          <w:p w14:paraId="25E6C668" w14:textId="77777777" w:rsidR="00B8532B" w:rsidRPr="003F2BA7" w:rsidRDefault="00B8532B" w:rsidP="00AA7BB8">
            <w:pPr>
              <w:spacing w:line="276" w:lineRule="auto"/>
              <w:rPr>
                <w:rFonts w:ascii="Arial" w:hAnsi="Arial" w:cs="Arial"/>
                <w:b/>
                <w:noProof/>
                <w:sz w:val="18"/>
                <w:szCs w:val="18"/>
              </w:rPr>
            </w:pPr>
          </w:p>
        </w:tc>
        <w:tc>
          <w:tcPr>
            <w:tcW w:w="2618" w:type="dxa"/>
          </w:tcPr>
          <w:p w14:paraId="215638FC" w14:textId="77777777" w:rsidR="00B8532B" w:rsidRPr="003F2BA7" w:rsidRDefault="00B8532B" w:rsidP="00AA7BB8">
            <w:pPr>
              <w:spacing w:line="276" w:lineRule="auto"/>
              <w:rPr>
                <w:rFonts w:ascii="Arial" w:hAnsi="Arial" w:cs="Arial"/>
                <w:b/>
                <w:noProof/>
                <w:sz w:val="18"/>
                <w:szCs w:val="18"/>
              </w:rPr>
            </w:pPr>
          </w:p>
        </w:tc>
      </w:tr>
      <w:tr w:rsidR="00EC011F" w:rsidRPr="003F2BA7" w14:paraId="564B513E" w14:textId="77777777" w:rsidTr="00AA7BB8">
        <w:tc>
          <w:tcPr>
            <w:tcW w:w="1716" w:type="dxa"/>
            <w:vMerge/>
          </w:tcPr>
          <w:p w14:paraId="15E32D2F" w14:textId="77777777" w:rsidR="00B8532B" w:rsidRPr="003F2BA7" w:rsidRDefault="00B8532B" w:rsidP="00AA7BB8">
            <w:pPr>
              <w:spacing w:line="276" w:lineRule="auto"/>
              <w:rPr>
                <w:rFonts w:ascii="Arial" w:hAnsi="Arial" w:cs="Arial"/>
                <w:b/>
                <w:noProof/>
                <w:sz w:val="18"/>
                <w:szCs w:val="18"/>
              </w:rPr>
            </w:pPr>
          </w:p>
        </w:tc>
        <w:tc>
          <w:tcPr>
            <w:tcW w:w="2203" w:type="dxa"/>
          </w:tcPr>
          <w:p w14:paraId="4749148D"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Přechodové</w:t>
            </w:r>
          </w:p>
        </w:tc>
        <w:tc>
          <w:tcPr>
            <w:tcW w:w="2922" w:type="dxa"/>
          </w:tcPr>
          <w:p w14:paraId="59A65311" w14:textId="77777777" w:rsidR="00B8532B" w:rsidRPr="003F2BA7" w:rsidRDefault="00B8532B" w:rsidP="00AA7BB8">
            <w:pPr>
              <w:spacing w:line="276" w:lineRule="auto"/>
              <w:rPr>
                <w:rFonts w:ascii="Arial" w:hAnsi="Arial" w:cs="Arial"/>
                <w:b/>
                <w:noProof/>
                <w:sz w:val="18"/>
                <w:szCs w:val="18"/>
              </w:rPr>
            </w:pPr>
          </w:p>
        </w:tc>
        <w:tc>
          <w:tcPr>
            <w:tcW w:w="2618" w:type="dxa"/>
          </w:tcPr>
          <w:p w14:paraId="5CCD97F4" w14:textId="77777777" w:rsidR="00B8532B" w:rsidRPr="003F2BA7" w:rsidRDefault="00B8532B" w:rsidP="00AA7BB8">
            <w:pPr>
              <w:spacing w:line="276" w:lineRule="auto"/>
              <w:rPr>
                <w:rFonts w:ascii="Arial" w:hAnsi="Arial" w:cs="Arial"/>
                <w:b/>
                <w:noProof/>
                <w:sz w:val="18"/>
                <w:szCs w:val="18"/>
              </w:rPr>
            </w:pPr>
          </w:p>
        </w:tc>
      </w:tr>
      <w:tr w:rsidR="00EC011F" w:rsidRPr="003F2BA7" w14:paraId="6362A42F" w14:textId="77777777" w:rsidTr="00AA7BB8">
        <w:tc>
          <w:tcPr>
            <w:tcW w:w="1716" w:type="dxa"/>
            <w:vMerge/>
          </w:tcPr>
          <w:p w14:paraId="22789D0E" w14:textId="77777777" w:rsidR="00B8532B" w:rsidRPr="003F2BA7" w:rsidRDefault="00B8532B" w:rsidP="00AA7BB8">
            <w:pPr>
              <w:spacing w:line="276" w:lineRule="auto"/>
              <w:rPr>
                <w:rFonts w:ascii="Arial" w:hAnsi="Arial" w:cs="Arial"/>
                <w:b/>
                <w:noProof/>
                <w:sz w:val="18"/>
                <w:szCs w:val="18"/>
              </w:rPr>
            </w:pPr>
          </w:p>
        </w:tc>
        <w:tc>
          <w:tcPr>
            <w:tcW w:w="2203" w:type="dxa"/>
          </w:tcPr>
          <w:p w14:paraId="082DDA49"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Méně rozvinuté</w:t>
            </w:r>
          </w:p>
        </w:tc>
        <w:tc>
          <w:tcPr>
            <w:tcW w:w="2922" w:type="dxa"/>
          </w:tcPr>
          <w:p w14:paraId="621BDED6" w14:textId="77777777" w:rsidR="00B8532B" w:rsidRPr="003F2BA7" w:rsidRDefault="00B8532B" w:rsidP="00AA7BB8">
            <w:pPr>
              <w:spacing w:line="276" w:lineRule="auto"/>
              <w:rPr>
                <w:rFonts w:ascii="Arial" w:hAnsi="Arial" w:cs="Arial"/>
                <w:b/>
                <w:noProof/>
                <w:sz w:val="18"/>
                <w:szCs w:val="18"/>
              </w:rPr>
            </w:pPr>
          </w:p>
        </w:tc>
        <w:tc>
          <w:tcPr>
            <w:tcW w:w="2618" w:type="dxa"/>
          </w:tcPr>
          <w:p w14:paraId="62409A0C" w14:textId="77777777" w:rsidR="00B8532B" w:rsidRPr="003F2BA7" w:rsidRDefault="00B8532B" w:rsidP="00AA7BB8">
            <w:pPr>
              <w:spacing w:line="276" w:lineRule="auto"/>
              <w:rPr>
                <w:rFonts w:ascii="Arial" w:hAnsi="Arial" w:cs="Arial"/>
                <w:b/>
                <w:noProof/>
                <w:sz w:val="18"/>
                <w:szCs w:val="18"/>
              </w:rPr>
            </w:pPr>
          </w:p>
        </w:tc>
      </w:tr>
      <w:tr w:rsidR="00EC011F" w:rsidRPr="003F2BA7" w14:paraId="6CFC213F" w14:textId="77777777" w:rsidTr="00AA7BB8">
        <w:tc>
          <w:tcPr>
            <w:tcW w:w="1716" w:type="dxa"/>
            <w:vMerge w:val="restart"/>
          </w:tcPr>
          <w:p w14:paraId="5A419981"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ESF+</w:t>
            </w:r>
          </w:p>
        </w:tc>
        <w:tc>
          <w:tcPr>
            <w:tcW w:w="2203" w:type="dxa"/>
          </w:tcPr>
          <w:p w14:paraId="21AAE26D"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Více rozvinuté</w:t>
            </w:r>
          </w:p>
        </w:tc>
        <w:tc>
          <w:tcPr>
            <w:tcW w:w="2922" w:type="dxa"/>
          </w:tcPr>
          <w:p w14:paraId="33BD2D0A" w14:textId="77777777" w:rsidR="00B8532B" w:rsidRPr="003F2BA7" w:rsidRDefault="00B8532B" w:rsidP="00AA7BB8">
            <w:pPr>
              <w:spacing w:line="276" w:lineRule="auto"/>
              <w:rPr>
                <w:rFonts w:ascii="Arial" w:hAnsi="Arial" w:cs="Arial"/>
                <w:b/>
                <w:noProof/>
                <w:sz w:val="18"/>
                <w:szCs w:val="18"/>
              </w:rPr>
            </w:pPr>
          </w:p>
        </w:tc>
        <w:tc>
          <w:tcPr>
            <w:tcW w:w="2618" w:type="dxa"/>
          </w:tcPr>
          <w:p w14:paraId="7B75B05F" w14:textId="77777777" w:rsidR="00B8532B" w:rsidRPr="003F2BA7" w:rsidRDefault="00B8532B" w:rsidP="00AA7BB8">
            <w:pPr>
              <w:spacing w:line="276" w:lineRule="auto"/>
              <w:rPr>
                <w:rFonts w:ascii="Arial" w:hAnsi="Arial" w:cs="Arial"/>
                <w:b/>
                <w:noProof/>
                <w:sz w:val="18"/>
                <w:szCs w:val="18"/>
              </w:rPr>
            </w:pPr>
          </w:p>
        </w:tc>
      </w:tr>
      <w:tr w:rsidR="00EC011F" w:rsidRPr="003F2BA7" w14:paraId="1A79C0AE" w14:textId="77777777" w:rsidTr="00AA7BB8">
        <w:tc>
          <w:tcPr>
            <w:tcW w:w="1716" w:type="dxa"/>
            <w:vMerge/>
          </w:tcPr>
          <w:p w14:paraId="1F946E17" w14:textId="77777777" w:rsidR="00B8532B" w:rsidRPr="003F2BA7" w:rsidRDefault="00B8532B" w:rsidP="00AA7BB8">
            <w:pPr>
              <w:spacing w:line="276" w:lineRule="auto"/>
              <w:rPr>
                <w:rFonts w:ascii="Arial" w:hAnsi="Arial" w:cs="Arial"/>
                <w:b/>
                <w:noProof/>
                <w:sz w:val="18"/>
                <w:szCs w:val="18"/>
              </w:rPr>
            </w:pPr>
          </w:p>
        </w:tc>
        <w:tc>
          <w:tcPr>
            <w:tcW w:w="2203" w:type="dxa"/>
          </w:tcPr>
          <w:p w14:paraId="1C503A1B"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Přechodové</w:t>
            </w:r>
          </w:p>
        </w:tc>
        <w:tc>
          <w:tcPr>
            <w:tcW w:w="2922" w:type="dxa"/>
          </w:tcPr>
          <w:p w14:paraId="4CD1D7CD" w14:textId="77777777" w:rsidR="00B8532B" w:rsidRPr="003F2BA7" w:rsidRDefault="00B8532B" w:rsidP="00AA7BB8">
            <w:pPr>
              <w:spacing w:line="276" w:lineRule="auto"/>
              <w:rPr>
                <w:rFonts w:ascii="Arial" w:hAnsi="Arial" w:cs="Arial"/>
                <w:b/>
                <w:noProof/>
                <w:sz w:val="18"/>
                <w:szCs w:val="18"/>
              </w:rPr>
            </w:pPr>
          </w:p>
        </w:tc>
        <w:tc>
          <w:tcPr>
            <w:tcW w:w="2618" w:type="dxa"/>
          </w:tcPr>
          <w:p w14:paraId="2950C3F1" w14:textId="77777777" w:rsidR="00B8532B" w:rsidRPr="003F2BA7" w:rsidRDefault="00B8532B" w:rsidP="00AA7BB8">
            <w:pPr>
              <w:spacing w:line="276" w:lineRule="auto"/>
              <w:rPr>
                <w:rFonts w:ascii="Arial" w:hAnsi="Arial" w:cs="Arial"/>
                <w:b/>
                <w:noProof/>
                <w:sz w:val="18"/>
                <w:szCs w:val="18"/>
              </w:rPr>
            </w:pPr>
          </w:p>
        </w:tc>
      </w:tr>
      <w:tr w:rsidR="00EC011F" w:rsidRPr="003F2BA7" w14:paraId="3E8FA3B4" w14:textId="77777777" w:rsidTr="00AA7BB8">
        <w:tc>
          <w:tcPr>
            <w:tcW w:w="1716" w:type="dxa"/>
            <w:vMerge/>
          </w:tcPr>
          <w:p w14:paraId="4BE19BAB" w14:textId="77777777" w:rsidR="00B8532B" w:rsidRPr="003F2BA7" w:rsidRDefault="00B8532B" w:rsidP="00AA7BB8">
            <w:pPr>
              <w:spacing w:line="276" w:lineRule="auto"/>
              <w:rPr>
                <w:rFonts w:ascii="Arial" w:hAnsi="Arial" w:cs="Arial"/>
                <w:b/>
                <w:noProof/>
                <w:sz w:val="18"/>
                <w:szCs w:val="18"/>
              </w:rPr>
            </w:pPr>
          </w:p>
        </w:tc>
        <w:tc>
          <w:tcPr>
            <w:tcW w:w="2203" w:type="dxa"/>
          </w:tcPr>
          <w:p w14:paraId="291DBB66"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Méně rozvinuté</w:t>
            </w:r>
          </w:p>
        </w:tc>
        <w:tc>
          <w:tcPr>
            <w:tcW w:w="2922" w:type="dxa"/>
          </w:tcPr>
          <w:p w14:paraId="74AB0E72" w14:textId="77777777" w:rsidR="00B8532B" w:rsidRPr="003F2BA7" w:rsidRDefault="00B8532B" w:rsidP="00AA7BB8">
            <w:pPr>
              <w:spacing w:line="276" w:lineRule="auto"/>
              <w:rPr>
                <w:rFonts w:ascii="Arial" w:hAnsi="Arial" w:cs="Arial"/>
                <w:b/>
                <w:noProof/>
                <w:sz w:val="18"/>
                <w:szCs w:val="18"/>
              </w:rPr>
            </w:pPr>
          </w:p>
        </w:tc>
        <w:tc>
          <w:tcPr>
            <w:tcW w:w="2618" w:type="dxa"/>
          </w:tcPr>
          <w:p w14:paraId="615615CF" w14:textId="77777777" w:rsidR="00B8532B" w:rsidRPr="003F2BA7" w:rsidRDefault="00B8532B" w:rsidP="00AA7BB8">
            <w:pPr>
              <w:spacing w:line="276" w:lineRule="auto"/>
              <w:rPr>
                <w:rFonts w:ascii="Arial" w:hAnsi="Arial" w:cs="Arial"/>
                <w:b/>
                <w:noProof/>
                <w:sz w:val="18"/>
                <w:szCs w:val="18"/>
              </w:rPr>
            </w:pPr>
          </w:p>
        </w:tc>
      </w:tr>
      <w:tr w:rsidR="00B8532B" w:rsidRPr="003F2BA7" w14:paraId="39505081" w14:textId="77777777" w:rsidTr="00AA7BB8">
        <w:tc>
          <w:tcPr>
            <w:tcW w:w="3919" w:type="dxa"/>
            <w:gridSpan w:val="2"/>
          </w:tcPr>
          <w:p w14:paraId="278813BF" w14:textId="77777777" w:rsidR="00B8532B" w:rsidRPr="003F2BA7" w:rsidRDefault="00B8532B" w:rsidP="00AA7BB8">
            <w:pPr>
              <w:spacing w:line="276" w:lineRule="auto"/>
              <w:rPr>
                <w:rFonts w:ascii="Arial" w:hAnsi="Arial" w:cs="Arial"/>
                <w:b/>
                <w:noProof/>
                <w:sz w:val="18"/>
                <w:szCs w:val="18"/>
              </w:rPr>
            </w:pPr>
            <w:r w:rsidRPr="003F2BA7">
              <w:rPr>
                <w:rFonts w:ascii="Arial" w:hAnsi="Arial" w:cs="Arial"/>
                <w:b/>
                <w:noProof/>
                <w:sz w:val="18"/>
                <w:szCs w:val="18"/>
              </w:rPr>
              <w:t xml:space="preserve">Celkem </w:t>
            </w:r>
          </w:p>
        </w:tc>
        <w:tc>
          <w:tcPr>
            <w:tcW w:w="2922" w:type="dxa"/>
            <w:shd w:val="clear" w:color="auto" w:fill="BFBFBF" w:themeFill="background1" w:themeFillShade="BF"/>
          </w:tcPr>
          <w:p w14:paraId="2A6A5AAF" w14:textId="77777777" w:rsidR="00B8532B" w:rsidRPr="003F2BA7" w:rsidRDefault="00B8532B" w:rsidP="00AA7BB8">
            <w:pPr>
              <w:spacing w:line="276" w:lineRule="auto"/>
              <w:rPr>
                <w:rFonts w:ascii="Arial" w:hAnsi="Arial" w:cs="Arial"/>
                <w:b/>
                <w:noProof/>
                <w:sz w:val="18"/>
                <w:szCs w:val="18"/>
              </w:rPr>
            </w:pPr>
          </w:p>
        </w:tc>
        <w:tc>
          <w:tcPr>
            <w:tcW w:w="2618" w:type="dxa"/>
          </w:tcPr>
          <w:p w14:paraId="4D25AC50" w14:textId="77777777" w:rsidR="00B8532B" w:rsidRPr="003F2BA7" w:rsidRDefault="00B8532B" w:rsidP="00AA7BB8">
            <w:pPr>
              <w:spacing w:line="276" w:lineRule="auto"/>
              <w:rPr>
                <w:rFonts w:ascii="Arial" w:hAnsi="Arial" w:cs="Arial"/>
                <w:b/>
                <w:noProof/>
                <w:sz w:val="18"/>
                <w:szCs w:val="18"/>
              </w:rPr>
            </w:pPr>
          </w:p>
        </w:tc>
      </w:tr>
    </w:tbl>
    <w:p w14:paraId="592D3DBA" w14:textId="77777777" w:rsidR="00B8532B" w:rsidRPr="003F2BA7" w:rsidRDefault="00B8532B" w:rsidP="00B8532B">
      <w:pPr>
        <w:spacing w:line="276" w:lineRule="auto"/>
        <w:rPr>
          <w:rFonts w:ascii="Arial" w:hAnsi="Arial" w:cs="Arial"/>
          <w:bCs/>
          <w:i/>
          <w:noProof/>
        </w:rPr>
      </w:pPr>
    </w:p>
    <w:p w14:paraId="5CD3FBED" w14:textId="621C0840" w:rsidR="00B8532B" w:rsidRPr="003F2BA7" w:rsidRDefault="00B8532B" w:rsidP="00B8532B">
      <w:pPr>
        <w:pStyle w:val="Odstavecseseznamem"/>
        <w:ind w:left="0"/>
        <w:rPr>
          <w:rFonts w:ascii="Arial" w:hAnsi="Arial" w:cs="Arial"/>
          <w:b/>
          <w:i/>
          <w:u w:val="single"/>
        </w:rPr>
      </w:pPr>
    </w:p>
    <w:p w14:paraId="68755A5C" w14:textId="791876D3" w:rsidR="005018F7" w:rsidRPr="003F2BA7" w:rsidRDefault="005018F7" w:rsidP="00B8532B">
      <w:pPr>
        <w:pStyle w:val="Odstavecseseznamem"/>
        <w:ind w:left="0"/>
        <w:rPr>
          <w:rFonts w:ascii="Arial" w:hAnsi="Arial" w:cs="Arial"/>
          <w:b/>
          <w:highlight w:val="yellow"/>
        </w:rPr>
      </w:pPr>
    </w:p>
    <w:p w14:paraId="3A938313" w14:textId="481844A5" w:rsidR="005018F7" w:rsidRPr="003F2BA7" w:rsidRDefault="005018F7" w:rsidP="00B8532B">
      <w:pPr>
        <w:pStyle w:val="Odstavecseseznamem"/>
        <w:ind w:left="0"/>
        <w:rPr>
          <w:rFonts w:ascii="Arial" w:hAnsi="Arial" w:cs="Arial"/>
          <w:b/>
          <w:highlight w:val="yellow"/>
        </w:rPr>
      </w:pPr>
    </w:p>
    <w:p w14:paraId="660E587D" w14:textId="4F65987D" w:rsidR="005018F7" w:rsidRPr="003F2BA7" w:rsidRDefault="005018F7" w:rsidP="00B8532B">
      <w:pPr>
        <w:pStyle w:val="Odstavecseseznamem"/>
        <w:ind w:left="0"/>
        <w:rPr>
          <w:rFonts w:ascii="Arial" w:hAnsi="Arial" w:cs="Arial"/>
          <w:b/>
          <w:highlight w:val="yellow"/>
        </w:rPr>
      </w:pPr>
    </w:p>
    <w:p w14:paraId="13F9FC45" w14:textId="67D5DD93" w:rsidR="005018F7" w:rsidRPr="003F2BA7" w:rsidRDefault="005018F7">
      <w:pPr>
        <w:overflowPunct/>
        <w:autoSpaceDE/>
        <w:autoSpaceDN/>
        <w:adjustRightInd/>
        <w:spacing w:after="160" w:line="259" w:lineRule="auto"/>
        <w:textAlignment w:val="auto"/>
        <w:rPr>
          <w:rFonts w:ascii="Arial" w:hAnsi="Arial" w:cs="Arial"/>
          <w:b/>
          <w:highlight w:val="yellow"/>
        </w:rPr>
      </w:pPr>
      <w:r w:rsidRPr="003F2BA7">
        <w:rPr>
          <w:rFonts w:ascii="Arial" w:hAnsi="Arial" w:cs="Arial"/>
          <w:b/>
          <w:highlight w:val="yellow"/>
        </w:rPr>
        <w:br w:type="page"/>
      </w:r>
    </w:p>
    <w:p w14:paraId="41637FB7" w14:textId="77777777" w:rsidR="005018F7" w:rsidRPr="003F2BA7" w:rsidRDefault="00B8532B" w:rsidP="005018F7">
      <w:pPr>
        <w:pStyle w:val="NormalCentered"/>
        <w:spacing w:before="0" w:after="240" w:line="276" w:lineRule="auto"/>
        <w:jc w:val="both"/>
        <w:rPr>
          <w:rFonts w:ascii="Arial" w:hAnsi="Arial" w:cs="Arial"/>
          <w:b/>
          <w:sz w:val="32"/>
          <w:szCs w:val="32"/>
          <w:lang w:val="cs-CZ"/>
        </w:rPr>
      </w:pPr>
      <w:r w:rsidRPr="003F2BA7">
        <w:rPr>
          <w:rFonts w:ascii="Arial" w:hAnsi="Arial" w:cs="Arial"/>
          <w:b/>
          <w:sz w:val="32"/>
          <w:szCs w:val="32"/>
          <w:lang w:val="cs-CZ"/>
        </w:rPr>
        <w:lastRenderedPageBreak/>
        <w:t xml:space="preserve">3.C Převody mezi kategoriemi regionů vyplývající z přezkumu v polovině období </w:t>
      </w:r>
    </w:p>
    <w:p w14:paraId="55ED0FB5" w14:textId="76B54ACF" w:rsidR="00B8532B" w:rsidRPr="003F2BA7" w:rsidRDefault="00B8532B" w:rsidP="005018F7">
      <w:pPr>
        <w:overflowPunct/>
        <w:autoSpaceDE/>
        <w:autoSpaceDN/>
        <w:adjustRightInd/>
        <w:spacing w:after="160" w:line="259" w:lineRule="auto"/>
        <w:textAlignment w:val="auto"/>
        <w:rPr>
          <w:rFonts w:ascii="Arial" w:hAnsi="Arial" w:cs="Arial"/>
          <w:b/>
          <w:szCs w:val="24"/>
        </w:rPr>
      </w:pPr>
      <w:r w:rsidRPr="003F2BA7">
        <w:rPr>
          <w:rFonts w:ascii="Arial" w:hAnsi="Arial" w:cs="Arial"/>
          <w:b/>
          <w:szCs w:val="24"/>
        </w:rPr>
        <w:t>Tabulka 19A: Převody mezi kategoriemi regionů vyplývající z přezkumu v polovině období, uvnitř programu (rozdělení po letech)</w:t>
      </w:r>
    </w:p>
    <w:tbl>
      <w:tblPr>
        <w:tblStyle w:val="Mkatabulky"/>
        <w:tblpPr w:leftFromText="180" w:rightFromText="180" w:vertAnchor="text" w:horzAnchor="margin" w:tblpY="2"/>
        <w:tblW w:w="10892" w:type="dxa"/>
        <w:tblLayout w:type="fixed"/>
        <w:tblLook w:val="04A0" w:firstRow="1" w:lastRow="0" w:firstColumn="1" w:lastColumn="0" w:noHBand="0" w:noVBand="1"/>
      </w:tblPr>
      <w:tblGrid>
        <w:gridCol w:w="2552"/>
        <w:gridCol w:w="1668"/>
        <w:gridCol w:w="1668"/>
        <w:gridCol w:w="1668"/>
        <w:gridCol w:w="1668"/>
        <w:gridCol w:w="1668"/>
      </w:tblGrid>
      <w:tr w:rsidR="005018F7" w:rsidRPr="003F2BA7" w14:paraId="471030BE" w14:textId="77777777" w:rsidTr="00AA7BB8">
        <w:trPr>
          <w:trHeight w:val="408"/>
        </w:trPr>
        <w:tc>
          <w:tcPr>
            <w:tcW w:w="2552" w:type="dxa"/>
          </w:tcPr>
          <w:p w14:paraId="02806661" w14:textId="0CD3D52D" w:rsidR="005018F7" w:rsidRPr="003F2BA7" w:rsidRDefault="005018F7" w:rsidP="005018F7">
            <w:pPr>
              <w:spacing w:line="276" w:lineRule="auto"/>
              <w:rPr>
                <w:rFonts w:ascii="Arial" w:hAnsi="Arial" w:cs="Arial"/>
                <w:b/>
                <w:sz w:val="18"/>
                <w:szCs w:val="18"/>
              </w:rPr>
            </w:pPr>
            <w:r w:rsidRPr="003F2BA7">
              <w:rPr>
                <w:rFonts w:ascii="Arial" w:hAnsi="Arial" w:cs="Arial"/>
                <w:b/>
                <w:sz w:val="18"/>
                <w:szCs w:val="18"/>
              </w:rPr>
              <w:t>Převod z</w:t>
            </w:r>
          </w:p>
        </w:tc>
        <w:tc>
          <w:tcPr>
            <w:tcW w:w="1668" w:type="dxa"/>
          </w:tcPr>
          <w:p w14:paraId="12E43FA1" w14:textId="34E38258" w:rsidR="005018F7" w:rsidRPr="003F2BA7" w:rsidRDefault="005018F7" w:rsidP="005018F7">
            <w:pPr>
              <w:spacing w:line="276" w:lineRule="auto"/>
              <w:rPr>
                <w:rFonts w:ascii="Arial" w:hAnsi="Arial" w:cs="Arial"/>
                <w:b/>
                <w:sz w:val="18"/>
                <w:szCs w:val="18"/>
              </w:rPr>
            </w:pPr>
            <w:r w:rsidRPr="003F2BA7">
              <w:rPr>
                <w:rFonts w:ascii="Arial" w:hAnsi="Arial" w:cs="Arial"/>
                <w:b/>
                <w:sz w:val="18"/>
                <w:szCs w:val="18"/>
              </w:rPr>
              <w:t xml:space="preserve">Převod do </w:t>
            </w:r>
          </w:p>
        </w:tc>
        <w:tc>
          <w:tcPr>
            <w:tcW w:w="6672" w:type="dxa"/>
            <w:gridSpan w:val="4"/>
          </w:tcPr>
          <w:p w14:paraId="5969B34B" w14:textId="4A8CC526" w:rsidR="005018F7" w:rsidRPr="003F2BA7" w:rsidRDefault="005018F7" w:rsidP="005018F7">
            <w:pPr>
              <w:spacing w:line="276" w:lineRule="auto"/>
              <w:rPr>
                <w:rFonts w:ascii="Arial" w:hAnsi="Arial" w:cs="Arial"/>
                <w:b/>
                <w:sz w:val="18"/>
                <w:szCs w:val="18"/>
              </w:rPr>
            </w:pPr>
            <w:r w:rsidRPr="003F2BA7">
              <w:rPr>
                <w:rFonts w:ascii="Arial" w:hAnsi="Arial" w:cs="Arial"/>
                <w:b/>
                <w:sz w:val="18"/>
                <w:szCs w:val="18"/>
              </w:rPr>
              <w:t>Rozdělení po letech</w:t>
            </w:r>
          </w:p>
        </w:tc>
      </w:tr>
      <w:tr w:rsidR="00B8532B" w:rsidRPr="003F2BA7" w14:paraId="3ACD8102" w14:textId="77777777" w:rsidTr="00AA7BB8">
        <w:trPr>
          <w:trHeight w:val="408"/>
        </w:trPr>
        <w:tc>
          <w:tcPr>
            <w:tcW w:w="2552" w:type="dxa"/>
          </w:tcPr>
          <w:p w14:paraId="532AC376" w14:textId="15742916"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 xml:space="preserve">Kategorie regionu </w:t>
            </w:r>
          </w:p>
        </w:tc>
        <w:tc>
          <w:tcPr>
            <w:tcW w:w="1668" w:type="dxa"/>
          </w:tcPr>
          <w:p w14:paraId="2A9968ED" w14:textId="200A9210" w:rsidR="00B8532B" w:rsidRPr="003F2BA7" w:rsidRDefault="005018F7" w:rsidP="00AA7BB8">
            <w:pPr>
              <w:spacing w:line="276" w:lineRule="auto"/>
              <w:rPr>
                <w:rFonts w:ascii="Arial" w:hAnsi="Arial" w:cs="Arial"/>
                <w:b/>
                <w:sz w:val="18"/>
                <w:szCs w:val="18"/>
              </w:rPr>
            </w:pPr>
            <w:r w:rsidRPr="003F2BA7">
              <w:rPr>
                <w:rFonts w:ascii="Arial" w:hAnsi="Arial" w:cs="Arial"/>
                <w:b/>
                <w:sz w:val="18"/>
                <w:szCs w:val="18"/>
              </w:rPr>
              <w:t>Kategorie regionu</w:t>
            </w:r>
          </w:p>
        </w:tc>
        <w:tc>
          <w:tcPr>
            <w:tcW w:w="1668" w:type="dxa"/>
          </w:tcPr>
          <w:p w14:paraId="5A5B0484"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2025</w:t>
            </w:r>
          </w:p>
        </w:tc>
        <w:tc>
          <w:tcPr>
            <w:tcW w:w="1668" w:type="dxa"/>
          </w:tcPr>
          <w:p w14:paraId="70C93389"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2026</w:t>
            </w:r>
          </w:p>
        </w:tc>
        <w:tc>
          <w:tcPr>
            <w:tcW w:w="1668" w:type="dxa"/>
          </w:tcPr>
          <w:p w14:paraId="71CB0B13"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2027</w:t>
            </w:r>
          </w:p>
        </w:tc>
        <w:tc>
          <w:tcPr>
            <w:tcW w:w="1668" w:type="dxa"/>
          </w:tcPr>
          <w:p w14:paraId="1574BEEF"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 xml:space="preserve">Celkem </w:t>
            </w:r>
          </w:p>
        </w:tc>
      </w:tr>
      <w:tr w:rsidR="00B8532B" w:rsidRPr="003F2BA7" w14:paraId="5B45497A" w14:textId="77777777" w:rsidTr="00AA7BB8">
        <w:tc>
          <w:tcPr>
            <w:tcW w:w="2552" w:type="dxa"/>
          </w:tcPr>
          <w:p w14:paraId="78DB0DAE"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w:t>
            </w:r>
          </w:p>
        </w:tc>
        <w:tc>
          <w:tcPr>
            <w:tcW w:w="1668" w:type="dxa"/>
            <w:vMerge w:val="restart"/>
          </w:tcPr>
          <w:p w14:paraId="06A8B1E4"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 /</w:t>
            </w:r>
          </w:p>
          <w:p w14:paraId="10BD3E0A"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 xml:space="preserve">přechodové / </w:t>
            </w:r>
          </w:p>
          <w:p w14:paraId="4701C0AD" w14:textId="77777777" w:rsidR="00B8532B" w:rsidRPr="003F2BA7" w:rsidRDefault="00B8532B" w:rsidP="00AA7BB8">
            <w:pPr>
              <w:spacing w:line="276" w:lineRule="auto"/>
              <w:rPr>
                <w:rFonts w:ascii="Arial" w:hAnsi="Arial" w:cs="Arial"/>
                <w:b/>
                <w:sz w:val="18"/>
                <w:szCs w:val="18"/>
              </w:rPr>
            </w:pPr>
            <w:r w:rsidRPr="003F2BA7">
              <w:rPr>
                <w:rFonts w:ascii="Arial" w:hAnsi="Arial" w:cs="Arial"/>
                <w:sz w:val="18"/>
                <w:szCs w:val="18"/>
              </w:rPr>
              <w:t>méně rozvinuté</w:t>
            </w:r>
          </w:p>
        </w:tc>
        <w:tc>
          <w:tcPr>
            <w:tcW w:w="1668" w:type="dxa"/>
          </w:tcPr>
          <w:p w14:paraId="29498BC9" w14:textId="77777777" w:rsidR="00B8532B" w:rsidRPr="003F2BA7" w:rsidRDefault="00B8532B" w:rsidP="00AA7BB8">
            <w:pPr>
              <w:spacing w:line="276" w:lineRule="auto"/>
              <w:rPr>
                <w:rFonts w:ascii="Arial" w:hAnsi="Arial" w:cs="Arial"/>
                <w:sz w:val="18"/>
                <w:szCs w:val="18"/>
              </w:rPr>
            </w:pPr>
          </w:p>
        </w:tc>
        <w:tc>
          <w:tcPr>
            <w:tcW w:w="1668" w:type="dxa"/>
          </w:tcPr>
          <w:p w14:paraId="058456D2" w14:textId="77777777" w:rsidR="00B8532B" w:rsidRPr="003F2BA7" w:rsidRDefault="00B8532B" w:rsidP="00AA7BB8">
            <w:pPr>
              <w:spacing w:line="276" w:lineRule="auto"/>
              <w:rPr>
                <w:rFonts w:ascii="Arial" w:hAnsi="Arial" w:cs="Arial"/>
                <w:sz w:val="18"/>
                <w:szCs w:val="18"/>
              </w:rPr>
            </w:pPr>
          </w:p>
        </w:tc>
        <w:tc>
          <w:tcPr>
            <w:tcW w:w="1668" w:type="dxa"/>
          </w:tcPr>
          <w:p w14:paraId="41035DA0" w14:textId="77777777" w:rsidR="00B8532B" w:rsidRPr="003F2BA7" w:rsidRDefault="00B8532B" w:rsidP="00AA7BB8">
            <w:pPr>
              <w:spacing w:line="276" w:lineRule="auto"/>
              <w:rPr>
                <w:rFonts w:ascii="Arial" w:hAnsi="Arial" w:cs="Arial"/>
                <w:sz w:val="18"/>
                <w:szCs w:val="18"/>
              </w:rPr>
            </w:pPr>
          </w:p>
        </w:tc>
        <w:tc>
          <w:tcPr>
            <w:tcW w:w="1668" w:type="dxa"/>
          </w:tcPr>
          <w:p w14:paraId="392BAAD4" w14:textId="77777777" w:rsidR="00B8532B" w:rsidRPr="003F2BA7" w:rsidRDefault="00B8532B" w:rsidP="00AA7BB8">
            <w:pPr>
              <w:spacing w:line="276" w:lineRule="auto"/>
              <w:rPr>
                <w:rFonts w:ascii="Arial" w:hAnsi="Arial" w:cs="Arial"/>
                <w:sz w:val="18"/>
                <w:szCs w:val="18"/>
              </w:rPr>
            </w:pPr>
          </w:p>
        </w:tc>
      </w:tr>
      <w:tr w:rsidR="00B8532B" w:rsidRPr="003F2BA7" w14:paraId="44E9F45D" w14:textId="77777777" w:rsidTr="00AA7BB8">
        <w:tc>
          <w:tcPr>
            <w:tcW w:w="2552" w:type="dxa"/>
          </w:tcPr>
          <w:p w14:paraId="0C20AB95"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Přechodové</w:t>
            </w:r>
          </w:p>
        </w:tc>
        <w:tc>
          <w:tcPr>
            <w:tcW w:w="1668" w:type="dxa"/>
            <w:vMerge/>
          </w:tcPr>
          <w:p w14:paraId="5C6339EF" w14:textId="77777777" w:rsidR="00B8532B" w:rsidRPr="003F2BA7" w:rsidRDefault="00B8532B" w:rsidP="00AA7BB8">
            <w:pPr>
              <w:spacing w:line="276" w:lineRule="auto"/>
              <w:rPr>
                <w:rFonts w:ascii="Arial" w:hAnsi="Arial" w:cs="Arial"/>
                <w:sz w:val="18"/>
                <w:szCs w:val="18"/>
              </w:rPr>
            </w:pPr>
          </w:p>
        </w:tc>
        <w:tc>
          <w:tcPr>
            <w:tcW w:w="1668" w:type="dxa"/>
          </w:tcPr>
          <w:p w14:paraId="65B2789D" w14:textId="77777777" w:rsidR="00B8532B" w:rsidRPr="003F2BA7" w:rsidRDefault="00B8532B" w:rsidP="00AA7BB8">
            <w:pPr>
              <w:spacing w:line="276" w:lineRule="auto"/>
              <w:rPr>
                <w:rFonts w:ascii="Arial" w:hAnsi="Arial" w:cs="Arial"/>
                <w:sz w:val="18"/>
                <w:szCs w:val="18"/>
              </w:rPr>
            </w:pPr>
          </w:p>
        </w:tc>
        <w:tc>
          <w:tcPr>
            <w:tcW w:w="1668" w:type="dxa"/>
          </w:tcPr>
          <w:p w14:paraId="0ACA035E" w14:textId="77777777" w:rsidR="00B8532B" w:rsidRPr="003F2BA7" w:rsidRDefault="00B8532B" w:rsidP="00AA7BB8">
            <w:pPr>
              <w:spacing w:line="276" w:lineRule="auto"/>
              <w:rPr>
                <w:rFonts w:ascii="Arial" w:hAnsi="Arial" w:cs="Arial"/>
                <w:sz w:val="18"/>
                <w:szCs w:val="18"/>
              </w:rPr>
            </w:pPr>
          </w:p>
        </w:tc>
        <w:tc>
          <w:tcPr>
            <w:tcW w:w="1668" w:type="dxa"/>
          </w:tcPr>
          <w:p w14:paraId="02EFE8F2" w14:textId="77777777" w:rsidR="00B8532B" w:rsidRPr="003F2BA7" w:rsidRDefault="00B8532B" w:rsidP="00AA7BB8">
            <w:pPr>
              <w:spacing w:line="276" w:lineRule="auto"/>
              <w:rPr>
                <w:rFonts w:ascii="Arial" w:hAnsi="Arial" w:cs="Arial"/>
                <w:sz w:val="18"/>
                <w:szCs w:val="18"/>
              </w:rPr>
            </w:pPr>
          </w:p>
        </w:tc>
        <w:tc>
          <w:tcPr>
            <w:tcW w:w="1668" w:type="dxa"/>
          </w:tcPr>
          <w:p w14:paraId="48C83D71" w14:textId="77777777" w:rsidR="00B8532B" w:rsidRPr="003F2BA7" w:rsidRDefault="00B8532B" w:rsidP="00AA7BB8">
            <w:pPr>
              <w:spacing w:line="276" w:lineRule="auto"/>
              <w:rPr>
                <w:rFonts w:ascii="Arial" w:hAnsi="Arial" w:cs="Arial"/>
                <w:sz w:val="18"/>
                <w:szCs w:val="18"/>
              </w:rPr>
            </w:pPr>
          </w:p>
        </w:tc>
      </w:tr>
      <w:tr w:rsidR="00B8532B" w:rsidRPr="003F2BA7" w14:paraId="6FAE1AFD" w14:textId="77777777" w:rsidTr="00AA7BB8">
        <w:tc>
          <w:tcPr>
            <w:tcW w:w="2552" w:type="dxa"/>
          </w:tcPr>
          <w:p w14:paraId="5E507C3C"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Méně rozvinuté</w:t>
            </w:r>
          </w:p>
        </w:tc>
        <w:tc>
          <w:tcPr>
            <w:tcW w:w="1668" w:type="dxa"/>
            <w:vMerge/>
          </w:tcPr>
          <w:p w14:paraId="50BAEB94" w14:textId="77777777" w:rsidR="00B8532B" w:rsidRPr="003F2BA7" w:rsidRDefault="00B8532B" w:rsidP="00AA7BB8">
            <w:pPr>
              <w:spacing w:line="276" w:lineRule="auto"/>
              <w:rPr>
                <w:rFonts w:ascii="Arial" w:hAnsi="Arial" w:cs="Arial"/>
                <w:sz w:val="18"/>
                <w:szCs w:val="18"/>
              </w:rPr>
            </w:pPr>
          </w:p>
        </w:tc>
        <w:tc>
          <w:tcPr>
            <w:tcW w:w="1668" w:type="dxa"/>
          </w:tcPr>
          <w:p w14:paraId="2DEC682E" w14:textId="77777777" w:rsidR="00B8532B" w:rsidRPr="003F2BA7" w:rsidRDefault="00B8532B" w:rsidP="00AA7BB8">
            <w:pPr>
              <w:spacing w:line="276" w:lineRule="auto"/>
              <w:rPr>
                <w:rFonts w:ascii="Arial" w:hAnsi="Arial" w:cs="Arial"/>
                <w:sz w:val="18"/>
                <w:szCs w:val="18"/>
              </w:rPr>
            </w:pPr>
          </w:p>
        </w:tc>
        <w:tc>
          <w:tcPr>
            <w:tcW w:w="1668" w:type="dxa"/>
          </w:tcPr>
          <w:p w14:paraId="61657743" w14:textId="77777777" w:rsidR="00B8532B" w:rsidRPr="003F2BA7" w:rsidRDefault="00B8532B" w:rsidP="00AA7BB8">
            <w:pPr>
              <w:spacing w:line="276" w:lineRule="auto"/>
              <w:rPr>
                <w:rFonts w:ascii="Arial" w:hAnsi="Arial" w:cs="Arial"/>
                <w:sz w:val="18"/>
                <w:szCs w:val="18"/>
              </w:rPr>
            </w:pPr>
          </w:p>
        </w:tc>
        <w:tc>
          <w:tcPr>
            <w:tcW w:w="1668" w:type="dxa"/>
          </w:tcPr>
          <w:p w14:paraId="0C9D3B48" w14:textId="77777777" w:rsidR="00B8532B" w:rsidRPr="003F2BA7" w:rsidRDefault="00B8532B" w:rsidP="00AA7BB8">
            <w:pPr>
              <w:spacing w:line="276" w:lineRule="auto"/>
              <w:rPr>
                <w:rFonts w:ascii="Arial" w:hAnsi="Arial" w:cs="Arial"/>
                <w:sz w:val="18"/>
                <w:szCs w:val="18"/>
              </w:rPr>
            </w:pPr>
          </w:p>
        </w:tc>
        <w:tc>
          <w:tcPr>
            <w:tcW w:w="1668" w:type="dxa"/>
          </w:tcPr>
          <w:p w14:paraId="06F7E8E4" w14:textId="77777777" w:rsidR="00B8532B" w:rsidRPr="003F2BA7" w:rsidRDefault="00B8532B" w:rsidP="00AA7BB8">
            <w:pPr>
              <w:spacing w:line="276" w:lineRule="auto"/>
              <w:rPr>
                <w:rFonts w:ascii="Arial" w:hAnsi="Arial" w:cs="Arial"/>
                <w:sz w:val="18"/>
                <w:szCs w:val="18"/>
              </w:rPr>
            </w:pPr>
          </w:p>
        </w:tc>
      </w:tr>
    </w:tbl>
    <w:p w14:paraId="054E438A" w14:textId="77777777" w:rsidR="00B8532B" w:rsidRPr="003F2BA7" w:rsidRDefault="00B8532B" w:rsidP="00B8532B">
      <w:pPr>
        <w:spacing w:line="276" w:lineRule="auto"/>
        <w:rPr>
          <w:rFonts w:ascii="Arial" w:hAnsi="Arial" w:cs="Arial"/>
          <w:i/>
          <w:noProof/>
          <w:sz w:val="16"/>
          <w:szCs w:val="16"/>
        </w:rPr>
      </w:pPr>
    </w:p>
    <w:p w14:paraId="2681C0B4" w14:textId="77777777" w:rsidR="00B8532B" w:rsidRPr="003F2BA7" w:rsidRDefault="00B8532B" w:rsidP="00B8532B">
      <w:pPr>
        <w:pStyle w:val="NormalCentered"/>
        <w:spacing w:before="0" w:after="0" w:line="276" w:lineRule="auto"/>
        <w:jc w:val="both"/>
        <w:rPr>
          <w:rFonts w:ascii="Arial" w:hAnsi="Arial" w:cs="Arial"/>
          <w:b/>
          <w:szCs w:val="24"/>
        </w:rPr>
      </w:pPr>
    </w:p>
    <w:p w14:paraId="5ACA7C60" w14:textId="77777777" w:rsidR="00B8532B" w:rsidRPr="003F2BA7" w:rsidRDefault="00B8532B" w:rsidP="00B8532B">
      <w:pPr>
        <w:pStyle w:val="NormalCentered"/>
        <w:spacing w:before="0" w:after="0" w:line="276" w:lineRule="auto"/>
        <w:jc w:val="both"/>
        <w:rPr>
          <w:rFonts w:ascii="Arial" w:hAnsi="Arial" w:cs="Arial"/>
          <w:b/>
          <w:szCs w:val="24"/>
        </w:rPr>
      </w:pPr>
    </w:p>
    <w:p w14:paraId="2512578D" w14:textId="77777777" w:rsidR="00B8532B" w:rsidRPr="003F2BA7" w:rsidRDefault="00B8532B" w:rsidP="00B8532B">
      <w:pPr>
        <w:pStyle w:val="NormalCentered"/>
        <w:spacing w:before="0" w:after="0" w:line="276" w:lineRule="auto"/>
        <w:jc w:val="both"/>
        <w:rPr>
          <w:rFonts w:ascii="Arial" w:hAnsi="Arial" w:cs="Arial"/>
          <w:b/>
          <w:szCs w:val="24"/>
        </w:rPr>
      </w:pPr>
    </w:p>
    <w:p w14:paraId="4BB58C8C" w14:textId="77777777" w:rsidR="00B8532B" w:rsidRPr="003F2BA7" w:rsidRDefault="00B8532B" w:rsidP="00B8532B">
      <w:pPr>
        <w:pStyle w:val="NormalCentered"/>
        <w:spacing w:before="0" w:after="0" w:line="276" w:lineRule="auto"/>
        <w:jc w:val="both"/>
        <w:rPr>
          <w:rFonts w:ascii="Arial" w:hAnsi="Arial" w:cs="Arial"/>
          <w:b/>
          <w:szCs w:val="24"/>
        </w:rPr>
      </w:pPr>
    </w:p>
    <w:p w14:paraId="0EDDA5E9" w14:textId="77777777" w:rsidR="00B8532B" w:rsidRPr="003F2BA7" w:rsidRDefault="00B8532B" w:rsidP="00B8532B">
      <w:pPr>
        <w:pStyle w:val="NormalCentered"/>
        <w:spacing w:before="0" w:after="0" w:line="276" w:lineRule="auto"/>
        <w:jc w:val="both"/>
        <w:rPr>
          <w:rFonts w:ascii="Arial" w:hAnsi="Arial" w:cs="Arial"/>
          <w:b/>
          <w:szCs w:val="24"/>
        </w:rPr>
      </w:pPr>
    </w:p>
    <w:p w14:paraId="7A49E028" w14:textId="77777777" w:rsidR="00B8532B" w:rsidRPr="003F2BA7" w:rsidRDefault="00B8532B" w:rsidP="00B8532B">
      <w:pPr>
        <w:pStyle w:val="NormalCentered"/>
        <w:spacing w:before="0" w:after="0" w:line="276" w:lineRule="auto"/>
        <w:jc w:val="both"/>
        <w:rPr>
          <w:rFonts w:ascii="Arial" w:hAnsi="Arial" w:cs="Arial"/>
          <w:b/>
          <w:szCs w:val="24"/>
        </w:rPr>
      </w:pPr>
      <w:r w:rsidRPr="003F2BA7">
        <w:rPr>
          <w:rFonts w:ascii="Arial" w:eastAsia="Times New Roman" w:hAnsi="Arial" w:cs="Arial"/>
          <w:noProof/>
          <w:sz w:val="16"/>
          <w:szCs w:val="16"/>
        </w:rPr>
        <w:t>*Platí pouze pro EFRR</w:t>
      </w:r>
      <w:r w:rsidRPr="003F2BA7">
        <w:rPr>
          <w:rFonts w:ascii="Arial" w:eastAsia="Times New Roman" w:hAnsi="Arial" w:cs="Arial"/>
          <w:b/>
          <w:noProof/>
          <w:sz w:val="16"/>
          <w:szCs w:val="16"/>
        </w:rPr>
        <w:t xml:space="preserve"> </w:t>
      </w:r>
      <w:r w:rsidRPr="003F2BA7">
        <w:rPr>
          <w:rFonts w:ascii="Arial" w:eastAsia="Times New Roman" w:hAnsi="Arial" w:cs="Arial"/>
          <w:noProof/>
          <w:sz w:val="16"/>
          <w:szCs w:val="16"/>
        </w:rPr>
        <w:t>a ESF+.</w:t>
      </w:r>
    </w:p>
    <w:p w14:paraId="7F2969E5" w14:textId="77777777" w:rsidR="00B8532B" w:rsidRPr="003F2BA7" w:rsidRDefault="00B8532B" w:rsidP="00B8532B">
      <w:pPr>
        <w:pStyle w:val="NormalCentered"/>
        <w:spacing w:before="0" w:after="0" w:line="276" w:lineRule="auto"/>
        <w:jc w:val="both"/>
        <w:rPr>
          <w:rFonts w:ascii="Arial" w:hAnsi="Arial" w:cs="Arial"/>
          <w:b/>
          <w:szCs w:val="24"/>
        </w:rPr>
      </w:pPr>
    </w:p>
    <w:p w14:paraId="72D070B2" w14:textId="77777777" w:rsidR="00B8532B" w:rsidRPr="003F2BA7" w:rsidRDefault="00B8532B" w:rsidP="00B8532B">
      <w:pPr>
        <w:pStyle w:val="NormalCentered"/>
        <w:spacing w:before="0" w:after="0" w:line="276" w:lineRule="auto"/>
        <w:jc w:val="both"/>
        <w:rPr>
          <w:rFonts w:ascii="Arial" w:hAnsi="Arial" w:cs="Arial"/>
          <w:b/>
          <w:szCs w:val="24"/>
        </w:rPr>
      </w:pPr>
    </w:p>
    <w:p w14:paraId="41805C44" w14:textId="5E136AE3" w:rsidR="00B8532B" w:rsidRPr="003F2BA7" w:rsidRDefault="00B8532B" w:rsidP="00B8532B">
      <w:pPr>
        <w:pStyle w:val="NormalCentered"/>
        <w:spacing w:before="0" w:after="0" w:line="276" w:lineRule="auto"/>
        <w:jc w:val="both"/>
        <w:rPr>
          <w:rFonts w:ascii="Arial" w:hAnsi="Arial" w:cs="Arial"/>
          <w:b/>
          <w:sz w:val="20"/>
          <w:szCs w:val="20"/>
        </w:rPr>
      </w:pPr>
      <w:proofErr w:type="spellStart"/>
      <w:r w:rsidRPr="003F2BA7">
        <w:rPr>
          <w:rFonts w:ascii="Arial" w:hAnsi="Arial" w:cs="Arial"/>
          <w:b/>
          <w:sz w:val="20"/>
          <w:szCs w:val="20"/>
        </w:rPr>
        <w:t>Tabulka</w:t>
      </w:r>
      <w:proofErr w:type="spellEnd"/>
      <w:r w:rsidRPr="003F2BA7">
        <w:rPr>
          <w:rFonts w:ascii="Arial" w:hAnsi="Arial" w:cs="Arial"/>
          <w:b/>
          <w:sz w:val="20"/>
          <w:szCs w:val="20"/>
        </w:rPr>
        <w:t xml:space="preserve"> 19B: </w:t>
      </w:r>
      <w:proofErr w:type="spellStart"/>
      <w:r w:rsidRPr="003F2BA7">
        <w:rPr>
          <w:rFonts w:ascii="Arial" w:hAnsi="Arial" w:cs="Arial"/>
          <w:b/>
          <w:sz w:val="20"/>
          <w:szCs w:val="20"/>
        </w:rPr>
        <w:t>Převody</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mezi</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kategoriemi</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regionů</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vyplývající</w:t>
      </w:r>
      <w:proofErr w:type="spellEnd"/>
      <w:r w:rsidRPr="003F2BA7">
        <w:rPr>
          <w:rFonts w:ascii="Arial" w:hAnsi="Arial" w:cs="Arial"/>
          <w:b/>
          <w:sz w:val="20"/>
          <w:szCs w:val="20"/>
        </w:rPr>
        <w:t xml:space="preserve"> z </w:t>
      </w:r>
      <w:proofErr w:type="spellStart"/>
      <w:r w:rsidRPr="003F2BA7">
        <w:rPr>
          <w:rFonts w:ascii="Arial" w:hAnsi="Arial" w:cs="Arial"/>
          <w:b/>
          <w:sz w:val="20"/>
          <w:szCs w:val="20"/>
        </w:rPr>
        <w:t>přezkumu</w:t>
      </w:r>
      <w:proofErr w:type="spellEnd"/>
      <w:r w:rsidRPr="003F2BA7">
        <w:rPr>
          <w:rFonts w:ascii="Arial" w:hAnsi="Arial" w:cs="Arial"/>
          <w:b/>
          <w:sz w:val="20"/>
          <w:szCs w:val="20"/>
        </w:rPr>
        <w:t xml:space="preserve"> v </w:t>
      </w:r>
      <w:proofErr w:type="spellStart"/>
      <w:r w:rsidRPr="003F2BA7">
        <w:rPr>
          <w:rFonts w:ascii="Arial" w:hAnsi="Arial" w:cs="Arial"/>
          <w:b/>
          <w:sz w:val="20"/>
          <w:szCs w:val="20"/>
        </w:rPr>
        <w:t>polovině</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období</w:t>
      </w:r>
      <w:proofErr w:type="spellEnd"/>
      <w:r w:rsidRPr="003F2BA7">
        <w:rPr>
          <w:rFonts w:ascii="Arial" w:hAnsi="Arial" w:cs="Arial"/>
          <w:b/>
          <w:sz w:val="20"/>
          <w:szCs w:val="20"/>
        </w:rPr>
        <w:t xml:space="preserve">, do </w:t>
      </w:r>
      <w:proofErr w:type="spellStart"/>
      <w:r w:rsidRPr="003F2BA7">
        <w:rPr>
          <w:rFonts w:ascii="Arial" w:hAnsi="Arial" w:cs="Arial"/>
          <w:b/>
          <w:sz w:val="20"/>
          <w:szCs w:val="20"/>
        </w:rPr>
        <w:t>jiných</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programů</w:t>
      </w:r>
      <w:proofErr w:type="spellEnd"/>
      <w:r w:rsidRPr="003F2BA7">
        <w:rPr>
          <w:rFonts w:ascii="Arial" w:hAnsi="Arial" w:cs="Arial"/>
          <w:b/>
          <w:sz w:val="20"/>
          <w:szCs w:val="20"/>
        </w:rPr>
        <w:t xml:space="preserve"> (</w:t>
      </w:r>
      <w:proofErr w:type="spellStart"/>
      <w:r w:rsidRPr="003F2BA7">
        <w:rPr>
          <w:rFonts w:ascii="Arial" w:hAnsi="Arial" w:cs="Arial"/>
          <w:b/>
          <w:sz w:val="20"/>
          <w:szCs w:val="20"/>
        </w:rPr>
        <w:t>rozdělení</w:t>
      </w:r>
      <w:proofErr w:type="spellEnd"/>
      <w:r w:rsidRPr="003F2BA7">
        <w:rPr>
          <w:rFonts w:ascii="Arial" w:hAnsi="Arial" w:cs="Arial"/>
          <w:b/>
          <w:sz w:val="20"/>
          <w:szCs w:val="20"/>
        </w:rPr>
        <w:t xml:space="preserve"> po </w:t>
      </w:r>
      <w:proofErr w:type="spellStart"/>
      <w:r w:rsidRPr="003F2BA7">
        <w:rPr>
          <w:rFonts w:ascii="Arial" w:hAnsi="Arial" w:cs="Arial"/>
          <w:b/>
          <w:sz w:val="20"/>
          <w:szCs w:val="20"/>
        </w:rPr>
        <w:t>letech</w:t>
      </w:r>
      <w:proofErr w:type="spellEnd"/>
      <w:r w:rsidRPr="003F2BA7">
        <w:rPr>
          <w:rFonts w:ascii="Arial" w:hAnsi="Arial" w:cs="Arial"/>
          <w:b/>
          <w:sz w:val="20"/>
          <w:szCs w:val="20"/>
        </w:rPr>
        <w:t>)</w:t>
      </w:r>
    </w:p>
    <w:p w14:paraId="29F88159" w14:textId="77777777" w:rsidR="005018F7" w:rsidRPr="003F2BA7" w:rsidRDefault="005018F7" w:rsidP="00B8532B">
      <w:pPr>
        <w:pStyle w:val="NormalCentered"/>
        <w:spacing w:before="0" w:after="0" w:line="276" w:lineRule="auto"/>
        <w:jc w:val="both"/>
        <w:rPr>
          <w:rFonts w:ascii="Arial" w:hAnsi="Arial" w:cs="Arial"/>
          <w:b/>
          <w:sz w:val="20"/>
          <w:szCs w:val="20"/>
        </w:rPr>
      </w:pPr>
    </w:p>
    <w:tbl>
      <w:tblPr>
        <w:tblStyle w:val="Mkatabulky"/>
        <w:tblpPr w:leftFromText="180" w:rightFromText="180" w:vertAnchor="text" w:horzAnchor="margin" w:tblpY="2"/>
        <w:tblW w:w="10892" w:type="dxa"/>
        <w:tblLayout w:type="fixed"/>
        <w:tblLook w:val="04A0" w:firstRow="1" w:lastRow="0" w:firstColumn="1" w:lastColumn="0" w:noHBand="0" w:noVBand="1"/>
      </w:tblPr>
      <w:tblGrid>
        <w:gridCol w:w="2552"/>
        <w:gridCol w:w="1668"/>
        <w:gridCol w:w="1668"/>
        <w:gridCol w:w="1668"/>
        <w:gridCol w:w="1668"/>
        <w:gridCol w:w="1668"/>
      </w:tblGrid>
      <w:tr w:rsidR="00B8532B" w:rsidRPr="003F2BA7" w14:paraId="6888C6EE" w14:textId="77777777" w:rsidTr="00AA7BB8">
        <w:trPr>
          <w:trHeight w:val="408"/>
        </w:trPr>
        <w:tc>
          <w:tcPr>
            <w:tcW w:w="2552" w:type="dxa"/>
          </w:tcPr>
          <w:p w14:paraId="7460836D"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Převod z</w:t>
            </w:r>
          </w:p>
        </w:tc>
        <w:tc>
          <w:tcPr>
            <w:tcW w:w="1668" w:type="dxa"/>
          </w:tcPr>
          <w:p w14:paraId="359EEDED"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 xml:space="preserve">Převod do </w:t>
            </w:r>
          </w:p>
        </w:tc>
        <w:tc>
          <w:tcPr>
            <w:tcW w:w="6672" w:type="dxa"/>
            <w:gridSpan w:val="4"/>
          </w:tcPr>
          <w:p w14:paraId="2D1A645B"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Rozdělení po letech</w:t>
            </w:r>
          </w:p>
        </w:tc>
      </w:tr>
      <w:tr w:rsidR="00B8532B" w:rsidRPr="003F2BA7" w14:paraId="763A3BFF" w14:textId="77777777" w:rsidTr="00AA7BB8">
        <w:trPr>
          <w:trHeight w:val="408"/>
        </w:trPr>
        <w:tc>
          <w:tcPr>
            <w:tcW w:w="2552" w:type="dxa"/>
          </w:tcPr>
          <w:p w14:paraId="62448A6D" w14:textId="2A1A5AF1" w:rsidR="00B8532B" w:rsidRPr="003F2BA7" w:rsidRDefault="005018F7" w:rsidP="00AA7BB8">
            <w:pPr>
              <w:spacing w:line="276" w:lineRule="auto"/>
              <w:rPr>
                <w:rFonts w:ascii="Arial" w:hAnsi="Arial" w:cs="Arial"/>
                <w:b/>
                <w:sz w:val="18"/>
                <w:szCs w:val="18"/>
              </w:rPr>
            </w:pPr>
            <w:r w:rsidRPr="003F2BA7">
              <w:rPr>
                <w:rFonts w:ascii="Arial" w:hAnsi="Arial" w:cs="Arial"/>
                <w:b/>
                <w:sz w:val="18"/>
                <w:szCs w:val="18"/>
              </w:rPr>
              <w:t>Kategorie regionu</w:t>
            </w:r>
          </w:p>
        </w:tc>
        <w:tc>
          <w:tcPr>
            <w:tcW w:w="1668" w:type="dxa"/>
          </w:tcPr>
          <w:p w14:paraId="7A7F5C00" w14:textId="16A1E308" w:rsidR="00B8532B" w:rsidRPr="003F2BA7" w:rsidRDefault="005018F7" w:rsidP="00AA7BB8">
            <w:pPr>
              <w:spacing w:line="276" w:lineRule="auto"/>
              <w:rPr>
                <w:rFonts w:ascii="Arial" w:hAnsi="Arial" w:cs="Arial"/>
                <w:b/>
                <w:sz w:val="18"/>
                <w:szCs w:val="18"/>
              </w:rPr>
            </w:pPr>
            <w:r w:rsidRPr="003F2BA7">
              <w:rPr>
                <w:rFonts w:ascii="Arial" w:hAnsi="Arial" w:cs="Arial"/>
                <w:b/>
                <w:sz w:val="18"/>
                <w:szCs w:val="18"/>
              </w:rPr>
              <w:t>Kategorie regionu</w:t>
            </w:r>
          </w:p>
        </w:tc>
        <w:tc>
          <w:tcPr>
            <w:tcW w:w="1668" w:type="dxa"/>
          </w:tcPr>
          <w:p w14:paraId="02F95521"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2025</w:t>
            </w:r>
          </w:p>
        </w:tc>
        <w:tc>
          <w:tcPr>
            <w:tcW w:w="1668" w:type="dxa"/>
          </w:tcPr>
          <w:p w14:paraId="32438079"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2026</w:t>
            </w:r>
          </w:p>
        </w:tc>
        <w:tc>
          <w:tcPr>
            <w:tcW w:w="1668" w:type="dxa"/>
          </w:tcPr>
          <w:p w14:paraId="62A45F40"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2027</w:t>
            </w:r>
          </w:p>
        </w:tc>
        <w:tc>
          <w:tcPr>
            <w:tcW w:w="1668" w:type="dxa"/>
          </w:tcPr>
          <w:p w14:paraId="56E6FB0E"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Celkem</w:t>
            </w:r>
          </w:p>
        </w:tc>
      </w:tr>
      <w:tr w:rsidR="00B8532B" w:rsidRPr="003F2BA7" w14:paraId="7E4A727F" w14:textId="77777777" w:rsidTr="00AA7BB8">
        <w:tc>
          <w:tcPr>
            <w:tcW w:w="2552" w:type="dxa"/>
          </w:tcPr>
          <w:p w14:paraId="331CA5C4"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w:t>
            </w:r>
          </w:p>
        </w:tc>
        <w:tc>
          <w:tcPr>
            <w:tcW w:w="1668" w:type="dxa"/>
            <w:vMerge w:val="restart"/>
          </w:tcPr>
          <w:p w14:paraId="6D101B0E"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 /</w:t>
            </w:r>
          </w:p>
          <w:p w14:paraId="1DEAD389"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 xml:space="preserve">přechodové / </w:t>
            </w:r>
          </w:p>
          <w:p w14:paraId="54C1F487" w14:textId="77777777" w:rsidR="00B8532B" w:rsidRPr="003F2BA7" w:rsidRDefault="00B8532B" w:rsidP="00AA7BB8">
            <w:pPr>
              <w:spacing w:line="276" w:lineRule="auto"/>
              <w:rPr>
                <w:rFonts w:ascii="Arial" w:hAnsi="Arial" w:cs="Arial"/>
                <w:b/>
                <w:sz w:val="18"/>
                <w:szCs w:val="18"/>
              </w:rPr>
            </w:pPr>
            <w:r w:rsidRPr="003F2BA7">
              <w:rPr>
                <w:rFonts w:ascii="Arial" w:hAnsi="Arial" w:cs="Arial"/>
                <w:sz w:val="18"/>
                <w:szCs w:val="18"/>
              </w:rPr>
              <w:t>méně rozvinuté</w:t>
            </w:r>
          </w:p>
        </w:tc>
        <w:tc>
          <w:tcPr>
            <w:tcW w:w="1668" w:type="dxa"/>
          </w:tcPr>
          <w:p w14:paraId="2FCEBD01" w14:textId="77777777" w:rsidR="00B8532B" w:rsidRPr="003F2BA7" w:rsidRDefault="00B8532B" w:rsidP="00AA7BB8">
            <w:pPr>
              <w:spacing w:line="276" w:lineRule="auto"/>
              <w:rPr>
                <w:rFonts w:ascii="Arial" w:hAnsi="Arial" w:cs="Arial"/>
                <w:sz w:val="18"/>
                <w:szCs w:val="18"/>
              </w:rPr>
            </w:pPr>
          </w:p>
        </w:tc>
        <w:tc>
          <w:tcPr>
            <w:tcW w:w="1668" w:type="dxa"/>
          </w:tcPr>
          <w:p w14:paraId="2935A0AA" w14:textId="77777777" w:rsidR="00B8532B" w:rsidRPr="003F2BA7" w:rsidRDefault="00B8532B" w:rsidP="00AA7BB8">
            <w:pPr>
              <w:spacing w:line="276" w:lineRule="auto"/>
              <w:rPr>
                <w:rFonts w:ascii="Arial" w:hAnsi="Arial" w:cs="Arial"/>
                <w:sz w:val="18"/>
                <w:szCs w:val="18"/>
              </w:rPr>
            </w:pPr>
          </w:p>
        </w:tc>
        <w:tc>
          <w:tcPr>
            <w:tcW w:w="1668" w:type="dxa"/>
          </w:tcPr>
          <w:p w14:paraId="0961504F" w14:textId="77777777" w:rsidR="00B8532B" w:rsidRPr="003F2BA7" w:rsidRDefault="00B8532B" w:rsidP="00AA7BB8">
            <w:pPr>
              <w:spacing w:line="276" w:lineRule="auto"/>
              <w:rPr>
                <w:rFonts w:ascii="Arial" w:hAnsi="Arial" w:cs="Arial"/>
                <w:sz w:val="18"/>
                <w:szCs w:val="18"/>
              </w:rPr>
            </w:pPr>
          </w:p>
        </w:tc>
        <w:tc>
          <w:tcPr>
            <w:tcW w:w="1668" w:type="dxa"/>
          </w:tcPr>
          <w:p w14:paraId="7552A32A" w14:textId="77777777" w:rsidR="00B8532B" w:rsidRPr="003F2BA7" w:rsidRDefault="00B8532B" w:rsidP="00AA7BB8">
            <w:pPr>
              <w:spacing w:line="276" w:lineRule="auto"/>
              <w:rPr>
                <w:rFonts w:ascii="Arial" w:hAnsi="Arial" w:cs="Arial"/>
                <w:sz w:val="18"/>
                <w:szCs w:val="18"/>
              </w:rPr>
            </w:pPr>
          </w:p>
        </w:tc>
      </w:tr>
      <w:tr w:rsidR="00B8532B" w:rsidRPr="003F2BA7" w14:paraId="1FD42DC2" w14:textId="77777777" w:rsidTr="00AA7BB8">
        <w:tc>
          <w:tcPr>
            <w:tcW w:w="2552" w:type="dxa"/>
          </w:tcPr>
          <w:p w14:paraId="0917763D"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Přechodové</w:t>
            </w:r>
          </w:p>
        </w:tc>
        <w:tc>
          <w:tcPr>
            <w:tcW w:w="1668" w:type="dxa"/>
            <w:vMerge/>
          </w:tcPr>
          <w:p w14:paraId="641FBEA0" w14:textId="77777777" w:rsidR="00B8532B" w:rsidRPr="003F2BA7" w:rsidRDefault="00B8532B" w:rsidP="00AA7BB8">
            <w:pPr>
              <w:spacing w:line="276" w:lineRule="auto"/>
              <w:rPr>
                <w:rFonts w:ascii="Arial" w:hAnsi="Arial" w:cs="Arial"/>
                <w:sz w:val="18"/>
                <w:szCs w:val="18"/>
              </w:rPr>
            </w:pPr>
          </w:p>
        </w:tc>
        <w:tc>
          <w:tcPr>
            <w:tcW w:w="1668" w:type="dxa"/>
          </w:tcPr>
          <w:p w14:paraId="30E0F05E" w14:textId="77777777" w:rsidR="00B8532B" w:rsidRPr="003F2BA7" w:rsidRDefault="00B8532B" w:rsidP="00AA7BB8">
            <w:pPr>
              <w:spacing w:line="276" w:lineRule="auto"/>
              <w:rPr>
                <w:rFonts w:ascii="Arial" w:hAnsi="Arial" w:cs="Arial"/>
                <w:sz w:val="18"/>
                <w:szCs w:val="18"/>
              </w:rPr>
            </w:pPr>
          </w:p>
        </w:tc>
        <w:tc>
          <w:tcPr>
            <w:tcW w:w="1668" w:type="dxa"/>
          </w:tcPr>
          <w:p w14:paraId="407223BC" w14:textId="77777777" w:rsidR="00B8532B" w:rsidRPr="003F2BA7" w:rsidRDefault="00B8532B" w:rsidP="00AA7BB8">
            <w:pPr>
              <w:spacing w:line="276" w:lineRule="auto"/>
              <w:rPr>
                <w:rFonts w:ascii="Arial" w:hAnsi="Arial" w:cs="Arial"/>
                <w:sz w:val="18"/>
                <w:szCs w:val="18"/>
              </w:rPr>
            </w:pPr>
          </w:p>
        </w:tc>
        <w:tc>
          <w:tcPr>
            <w:tcW w:w="1668" w:type="dxa"/>
          </w:tcPr>
          <w:p w14:paraId="75D1B81D" w14:textId="77777777" w:rsidR="00B8532B" w:rsidRPr="003F2BA7" w:rsidRDefault="00B8532B" w:rsidP="00AA7BB8">
            <w:pPr>
              <w:spacing w:line="276" w:lineRule="auto"/>
              <w:rPr>
                <w:rFonts w:ascii="Arial" w:hAnsi="Arial" w:cs="Arial"/>
                <w:sz w:val="18"/>
                <w:szCs w:val="18"/>
              </w:rPr>
            </w:pPr>
          </w:p>
        </w:tc>
        <w:tc>
          <w:tcPr>
            <w:tcW w:w="1668" w:type="dxa"/>
          </w:tcPr>
          <w:p w14:paraId="0991220E" w14:textId="77777777" w:rsidR="00B8532B" w:rsidRPr="003F2BA7" w:rsidRDefault="00B8532B" w:rsidP="00AA7BB8">
            <w:pPr>
              <w:spacing w:line="276" w:lineRule="auto"/>
              <w:rPr>
                <w:rFonts w:ascii="Arial" w:hAnsi="Arial" w:cs="Arial"/>
                <w:sz w:val="18"/>
                <w:szCs w:val="18"/>
              </w:rPr>
            </w:pPr>
          </w:p>
        </w:tc>
      </w:tr>
      <w:tr w:rsidR="00B8532B" w:rsidRPr="003F2BA7" w14:paraId="5A6509BA" w14:textId="77777777" w:rsidTr="00AA7BB8">
        <w:tc>
          <w:tcPr>
            <w:tcW w:w="2552" w:type="dxa"/>
          </w:tcPr>
          <w:p w14:paraId="29EC2792"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Méně rozvinuté</w:t>
            </w:r>
          </w:p>
        </w:tc>
        <w:tc>
          <w:tcPr>
            <w:tcW w:w="1668" w:type="dxa"/>
            <w:vMerge/>
          </w:tcPr>
          <w:p w14:paraId="63B6D970" w14:textId="77777777" w:rsidR="00B8532B" w:rsidRPr="003F2BA7" w:rsidRDefault="00B8532B" w:rsidP="00AA7BB8">
            <w:pPr>
              <w:spacing w:line="276" w:lineRule="auto"/>
              <w:rPr>
                <w:rFonts w:ascii="Arial" w:hAnsi="Arial" w:cs="Arial"/>
                <w:sz w:val="18"/>
                <w:szCs w:val="18"/>
              </w:rPr>
            </w:pPr>
          </w:p>
        </w:tc>
        <w:tc>
          <w:tcPr>
            <w:tcW w:w="1668" w:type="dxa"/>
          </w:tcPr>
          <w:p w14:paraId="78C08FE0" w14:textId="77777777" w:rsidR="00B8532B" w:rsidRPr="003F2BA7" w:rsidRDefault="00B8532B" w:rsidP="00AA7BB8">
            <w:pPr>
              <w:spacing w:line="276" w:lineRule="auto"/>
              <w:rPr>
                <w:rFonts w:ascii="Arial" w:hAnsi="Arial" w:cs="Arial"/>
                <w:sz w:val="18"/>
                <w:szCs w:val="18"/>
              </w:rPr>
            </w:pPr>
          </w:p>
        </w:tc>
        <w:tc>
          <w:tcPr>
            <w:tcW w:w="1668" w:type="dxa"/>
          </w:tcPr>
          <w:p w14:paraId="0E5C7DB0" w14:textId="77777777" w:rsidR="00B8532B" w:rsidRPr="003F2BA7" w:rsidRDefault="00B8532B" w:rsidP="00AA7BB8">
            <w:pPr>
              <w:spacing w:line="276" w:lineRule="auto"/>
              <w:rPr>
                <w:rFonts w:ascii="Arial" w:hAnsi="Arial" w:cs="Arial"/>
                <w:sz w:val="18"/>
                <w:szCs w:val="18"/>
              </w:rPr>
            </w:pPr>
          </w:p>
        </w:tc>
        <w:tc>
          <w:tcPr>
            <w:tcW w:w="1668" w:type="dxa"/>
          </w:tcPr>
          <w:p w14:paraId="0D4E7F6A" w14:textId="77777777" w:rsidR="00B8532B" w:rsidRPr="003F2BA7" w:rsidRDefault="00B8532B" w:rsidP="00AA7BB8">
            <w:pPr>
              <w:spacing w:line="276" w:lineRule="auto"/>
              <w:rPr>
                <w:rFonts w:ascii="Arial" w:hAnsi="Arial" w:cs="Arial"/>
                <w:sz w:val="18"/>
                <w:szCs w:val="18"/>
              </w:rPr>
            </w:pPr>
          </w:p>
        </w:tc>
        <w:tc>
          <w:tcPr>
            <w:tcW w:w="1668" w:type="dxa"/>
          </w:tcPr>
          <w:p w14:paraId="177ABB02" w14:textId="77777777" w:rsidR="00B8532B" w:rsidRPr="003F2BA7" w:rsidRDefault="00B8532B" w:rsidP="00AA7BB8">
            <w:pPr>
              <w:spacing w:line="276" w:lineRule="auto"/>
              <w:rPr>
                <w:rFonts w:ascii="Arial" w:hAnsi="Arial" w:cs="Arial"/>
                <w:sz w:val="18"/>
                <w:szCs w:val="18"/>
              </w:rPr>
            </w:pPr>
          </w:p>
        </w:tc>
      </w:tr>
    </w:tbl>
    <w:p w14:paraId="713301C7" w14:textId="77777777" w:rsidR="00B8532B" w:rsidRPr="003F2BA7" w:rsidRDefault="00B8532B" w:rsidP="00B8532B">
      <w:pPr>
        <w:spacing w:line="276" w:lineRule="auto"/>
        <w:rPr>
          <w:rFonts w:ascii="Arial" w:hAnsi="Arial" w:cs="Arial"/>
          <w:i/>
          <w:noProof/>
          <w:sz w:val="16"/>
          <w:szCs w:val="16"/>
        </w:rPr>
      </w:pPr>
    </w:p>
    <w:p w14:paraId="4CD82DFF" w14:textId="77777777" w:rsidR="00B8532B" w:rsidRPr="003F2BA7" w:rsidRDefault="00B8532B" w:rsidP="00B8532B">
      <w:pPr>
        <w:spacing w:line="276" w:lineRule="auto"/>
        <w:rPr>
          <w:rFonts w:ascii="Arial" w:hAnsi="Arial" w:cs="Arial"/>
          <w:i/>
          <w:noProof/>
          <w:sz w:val="16"/>
          <w:szCs w:val="16"/>
        </w:rPr>
      </w:pPr>
    </w:p>
    <w:p w14:paraId="1C696F79" w14:textId="77777777" w:rsidR="00B8532B" w:rsidRPr="003F2BA7" w:rsidRDefault="00B8532B" w:rsidP="00B8532B">
      <w:pPr>
        <w:spacing w:line="276" w:lineRule="auto"/>
        <w:rPr>
          <w:rFonts w:ascii="Arial" w:hAnsi="Arial" w:cs="Arial"/>
          <w:i/>
          <w:noProof/>
          <w:sz w:val="16"/>
          <w:szCs w:val="16"/>
        </w:rPr>
      </w:pPr>
    </w:p>
    <w:p w14:paraId="13E634A6" w14:textId="77777777" w:rsidR="00B8532B" w:rsidRPr="003F2BA7" w:rsidRDefault="00B8532B" w:rsidP="00B8532B">
      <w:pPr>
        <w:pStyle w:val="NormalCentered"/>
        <w:spacing w:before="0" w:after="0" w:line="276" w:lineRule="auto"/>
        <w:jc w:val="both"/>
        <w:rPr>
          <w:rFonts w:ascii="Arial" w:hAnsi="Arial" w:cs="Arial"/>
          <w:b/>
          <w:noProof/>
        </w:rPr>
      </w:pPr>
    </w:p>
    <w:p w14:paraId="017E86EC" w14:textId="77777777" w:rsidR="00B8532B" w:rsidRPr="003F2BA7" w:rsidRDefault="00B8532B" w:rsidP="00B8532B">
      <w:pPr>
        <w:spacing w:line="276" w:lineRule="auto"/>
        <w:rPr>
          <w:rFonts w:ascii="Arial" w:hAnsi="Arial" w:cs="Arial"/>
          <w:i/>
          <w:noProof/>
          <w:sz w:val="16"/>
          <w:szCs w:val="16"/>
        </w:rPr>
      </w:pPr>
    </w:p>
    <w:p w14:paraId="67CF48B9" w14:textId="77777777" w:rsidR="005018F7" w:rsidRPr="003F2BA7" w:rsidRDefault="005018F7" w:rsidP="00B8532B">
      <w:pPr>
        <w:spacing w:line="276" w:lineRule="auto"/>
        <w:rPr>
          <w:rFonts w:ascii="Arial" w:hAnsi="Arial" w:cs="Arial"/>
          <w:i/>
          <w:noProof/>
          <w:sz w:val="16"/>
          <w:szCs w:val="16"/>
        </w:rPr>
      </w:pPr>
    </w:p>
    <w:p w14:paraId="4679087D" w14:textId="77777777" w:rsidR="005018F7" w:rsidRPr="003F2BA7" w:rsidRDefault="005018F7" w:rsidP="00B8532B">
      <w:pPr>
        <w:spacing w:line="276" w:lineRule="auto"/>
        <w:rPr>
          <w:rFonts w:ascii="Arial" w:hAnsi="Arial" w:cs="Arial"/>
          <w:i/>
          <w:noProof/>
          <w:sz w:val="16"/>
          <w:szCs w:val="16"/>
        </w:rPr>
      </w:pPr>
    </w:p>
    <w:p w14:paraId="4DED4E4D" w14:textId="77777777" w:rsidR="005018F7" w:rsidRPr="003F2BA7" w:rsidRDefault="005018F7" w:rsidP="00B8532B">
      <w:pPr>
        <w:spacing w:line="276" w:lineRule="auto"/>
        <w:rPr>
          <w:rFonts w:ascii="Arial" w:hAnsi="Arial" w:cs="Arial"/>
          <w:noProof/>
          <w:sz w:val="16"/>
          <w:szCs w:val="16"/>
        </w:rPr>
      </w:pPr>
    </w:p>
    <w:p w14:paraId="6E0AAB34" w14:textId="2C477F59" w:rsidR="00B8532B" w:rsidRPr="003F2BA7" w:rsidRDefault="00B8532B" w:rsidP="00B8532B">
      <w:pPr>
        <w:spacing w:line="276" w:lineRule="auto"/>
        <w:rPr>
          <w:rFonts w:ascii="Arial" w:hAnsi="Arial" w:cs="Arial"/>
          <w:i/>
          <w:noProof/>
          <w:sz w:val="16"/>
          <w:szCs w:val="16"/>
        </w:rPr>
      </w:pPr>
      <w:r w:rsidRPr="003F2BA7">
        <w:rPr>
          <w:rFonts w:ascii="Arial" w:hAnsi="Arial" w:cs="Arial"/>
          <w:noProof/>
          <w:sz w:val="16"/>
          <w:szCs w:val="16"/>
        </w:rPr>
        <w:t>* Platí pouze pro EFRR</w:t>
      </w:r>
      <w:r w:rsidRPr="003F2BA7">
        <w:rPr>
          <w:rFonts w:ascii="Arial" w:hAnsi="Arial" w:cs="Arial"/>
          <w:b/>
          <w:noProof/>
          <w:sz w:val="16"/>
          <w:szCs w:val="16"/>
        </w:rPr>
        <w:t xml:space="preserve"> </w:t>
      </w:r>
      <w:r w:rsidRPr="003F2BA7">
        <w:rPr>
          <w:rFonts w:ascii="Arial" w:hAnsi="Arial" w:cs="Arial"/>
          <w:noProof/>
          <w:sz w:val="16"/>
          <w:szCs w:val="16"/>
        </w:rPr>
        <w:t>a ESF+</w:t>
      </w:r>
      <w:r w:rsidRPr="003F2BA7">
        <w:rPr>
          <w:rFonts w:ascii="Arial" w:hAnsi="Arial" w:cs="Arial"/>
          <w:i/>
          <w:noProof/>
          <w:sz w:val="16"/>
          <w:szCs w:val="16"/>
        </w:rPr>
        <w:t>.</w:t>
      </w:r>
    </w:p>
    <w:p w14:paraId="2A56CED2" w14:textId="77777777" w:rsidR="00B8532B" w:rsidRPr="003F2BA7" w:rsidRDefault="00B8532B" w:rsidP="00B8532B">
      <w:pPr>
        <w:pStyle w:val="NormalCentered"/>
        <w:spacing w:before="0" w:after="0" w:line="276" w:lineRule="auto"/>
        <w:jc w:val="both"/>
        <w:rPr>
          <w:rFonts w:ascii="Arial" w:hAnsi="Arial" w:cs="Arial"/>
          <w:b/>
          <w:noProof/>
        </w:rPr>
      </w:pPr>
    </w:p>
    <w:p w14:paraId="5F492714" w14:textId="77777777" w:rsidR="00B8532B" w:rsidRPr="003F2BA7" w:rsidRDefault="00B8532B" w:rsidP="00B8532B">
      <w:pPr>
        <w:pStyle w:val="Odstavecseseznamem"/>
        <w:ind w:left="0"/>
        <w:rPr>
          <w:rFonts w:ascii="Arial" w:hAnsi="Arial" w:cs="Arial"/>
          <w:b/>
          <w:noProof/>
          <w:sz w:val="18"/>
          <w:szCs w:val="18"/>
        </w:rPr>
      </w:pPr>
      <w:r w:rsidRPr="003F2BA7">
        <w:rPr>
          <w:rFonts w:ascii="Arial" w:hAnsi="Arial" w:cs="Arial"/>
          <w:b/>
          <w:noProof/>
          <w:sz w:val="18"/>
          <w:szCs w:val="18"/>
        </w:rPr>
        <w:br w:type="page"/>
      </w:r>
    </w:p>
    <w:p w14:paraId="146D0D79" w14:textId="5E6239B4" w:rsidR="00B8532B" w:rsidRPr="003F2BA7" w:rsidRDefault="00B8532B" w:rsidP="005018F7">
      <w:pPr>
        <w:pStyle w:val="NormalCentered"/>
        <w:spacing w:before="0" w:after="240" w:line="276" w:lineRule="auto"/>
        <w:jc w:val="both"/>
        <w:rPr>
          <w:rFonts w:ascii="Arial" w:hAnsi="Arial" w:cs="Arial"/>
          <w:b/>
          <w:noProof/>
          <w:sz w:val="32"/>
          <w:szCs w:val="32"/>
          <w:lang w:val="cs-CZ"/>
        </w:rPr>
      </w:pPr>
      <w:r w:rsidRPr="003F2BA7">
        <w:rPr>
          <w:rFonts w:ascii="Arial" w:hAnsi="Arial" w:cs="Arial"/>
          <w:b/>
          <w:noProof/>
          <w:sz w:val="32"/>
          <w:szCs w:val="32"/>
          <w:lang w:val="cs-CZ"/>
        </w:rPr>
        <w:lastRenderedPageBreak/>
        <w:t>3.D Převod</w:t>
      </w:r>
      <w:r w:rsidR="005018F7" w:rsidRPr="003F2BA7">
        <w:rPr>
          <w:rFonts w:ascii="Arial" w:hAnsi="Arial" w:cs="Arial"/>
          <w:b/>
          <w:noProof/>
          <w:sz w:val="32"/>
          <w:szCs w:val="32"/>
          <w:lang w:val="cs-CZ"/>
        </w:rPr>
        <w:t>y</w:t>
      </w:r>
      <w:r w:rsidRPr="003F2BA7">
        <w:rPr>
          <w:rFonts w:ascii="Arial" w:hAnsi="Arial" w:cs="Arial"/>
          <w:b/>
          <w:noProof/>
          <w:sz w:val="32"/>
          <w:szCs w:val="32"/>
          <w:lang w:val="cs-CZ"/>
        </w:rPr>
        <w:t xml:space="preserve"> zpět</w:t>
      </w:r>
      <w:r w:rsidRPr="003F2BA7">
        <w:rPr>
          <w:rStyle w:val="Znakapoznpodarou"/>
          <w:rFonts w:ascii="Arial" w:hAnsi="Arial" w:cs="Arial"/>
          <w:noProof/>
          <w:sz w:val="32"/>
          <w:szCs w:val="32"/>
        </w:rPr>
        <w:footnoteReference w:id="123"/>
      </w:r>
    </w:p>
    <w:p w14:paraId="7465502C" w14:textId="5C878010" w:rsidR="005018F7" w:rsidRPr="003F2BA7" w:rsidRDefault="00B8532B" w:rsidP="00B8532B">
      <w:pPr>
        <w:pStyle w:val="NormalCentered"/>
        <w:spacing w:before="0" w:after="0" w:line="276" w:lineRule="auto"/>
        <w:jc w:val="both"/>
        <w:rPr>
          <w:rFonts w:ascii="Arial" w:hAnsi="Arial" w:cs="Arial"/>
          <w:b/>
          <w:noProof/>
          <w:sz w:val="20"/>
          <w:szCs w:val="20"/>
          <w:lang w:val="cs-CZ"/>
        </w:rPr>
      </w:pPr>
      <w:r w:rsidRPr="003F2BA7">
        <w:rPr>
          <w:rFonts w:ascii="Arial" w:hAnsi="Arial" w:cs="Arial"/>
          <w:b/>
          <w:noProof/>
          <w:sz w:val="20"/>
          <w:szCs w:val="20"/>
          <w:lang w:val="cs-CZ"/>
        </w:rPr>
        <w:t>Tabulka 20</w:t>
      </w:r>
      <w:r w:rsidR="0012190A" w:rsidRPr="003F2BA7">
        <w:rPr>
          <w:rFonts w:ascii="Arial" w:hAnsi="Arial" w:cs="Arial"/>
          <w:b/>
          <w:noProof/>
          <w:sz w:val="20"/>
          <w:szCs w:val="20"/>
          <w:lang w:val="cs-CZ"/>
        </w:rPr>
        <w:t>A:</w:t>
      </w:r>
      <w:r w:rsidRPr="003F2BA7">
        <w:rPr>
          <w:rFonts w:ascii="Arial" w:hAnsi="Arial" w:cs="Arial"/>
          <w:b/>
          <w:noProof/>
          <w:sz w:val="20"/>
          <w:szCs w:val="20"/>
          <w:lang w:val="cs-CZ"/>
        </w:rPr>
        <w:t xml:space="preserve"> Převod zpět (rozdělení po letech)</w:t>
      </w:r>
    </w:p>
    <w:tbl>
      <w:tblPr>
        <w:tblStyle w:val="Mkatabulky"/>
        <w:tblpPr w:leftFromText="180" w:rightFromText="180" w:vertAnchor="text" w:horzAnchor="margin" w:tblpY="21"/>
        <w:tblW w:w="0" w:type="auto"/>
        <w:tblLook w:val="04A0" w:firstRow="1" w:lastRow="0" w:firstColumn="1" w:lastColumn="0" w:noHBand="0" w:noVBand="1"/>
      </w:tblPr>
      <w:tblGrid>
        <w:gridCol w:w="1276"/>
        <w:gridCol w:w="1276"/>
        <w:gridCol w:w="1554"/>
        <w:gridCol w:w="709"/>
        <w:gridCol w:w="709"/>
        <w:gridCol w:w="708"/>
        <w:gridCol w:w="709"/>
        <w:gridCol w:w="709"/>
        <w:gridCol w:w="709"/>
        <w:gridCol w:w="708"/>
        <w:gridCol w:w="3544"/>
      </w:tblGrid>
      <w:tr w:rsidR="00B8532B" w:rsidRPr="003F2BA7" w14:paraId="5495414E" w14:textId="77777777" w:rsidTr="005018F7">
        <w:tc>
          <w:tcPr>
            <w:tcW w:w="1276" w:type="dxa"/>
          </w:tcPr>
          <w:p w14:paraId="4AFB6968"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Převod z</w:t>
            </w:r>
          </w:p>
        </w:tc>
        <w:tc>
          <w:tcPr>
            <w:tcW w:w="2830" w:type="dxa"/>
            <w:gridSpan w:val="2"/>
          </w:tcPr>
          <w:p w14:paraId="2A07917A"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Převod do</w:t>
            </w:r>
          </w:p>
        </w:tc>
        <w:tc>
          <w:tcPr>
            <w:tcW w:w="8505" w:type="dxa"/>
            <w:gridSpan w:val="8"/>
          </w:tcPr>
          <w:p w14:paraId="7F64AEDD" w14:textId="77777777" w:rsidR="00B8532B" w:rsidRPr="003F2BA7" w:rsidRDefault="00B8532B" w:rsidP="00AA7BB8">
            <w:pPr>
              <w:spacing w:line="276" w:lineRule="auto"/>
              <w:rPr>
                <w:rFonts w:ascii="Arial" w:hAnsi="Arial" w:cs="Arial"/>
                <w:b/>
                <w:sz w:val="18"/>
                <w:szCs w:val="18"/>
              </w:rPr>
            </w:pPr>
            <w:r w:rsidRPr="003F2BA7">
              <w:rPr>
                <w:rFonts w:ascii="Arial" w:hAnsi="Arial" w:cs="Arial"/>
                <w:b/>
                <w:sz w:val="18"/>
                <w:szCs w:val="18"/>
              </w:rPr>
              <w:t>Rozdělení po letech</w:t>
            </w:r>
          </w:p>
        </w:tc>
      </w:tr>
      <w:tr w:rsidR="00EC011F" w:rsidRPr="003F2BA7" w14:paraId="1E637722" w14:textId="77777777" w:rsidTr="005018F7">
        <w:tc>
          <w:tcPr>
            <w:tcW w:w="1276" w:type="dxa"/>
          </w:tcPr>
          <w:p w14:paraId="7CF73243"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InvestEU nebo jiný EU nástroj</w:t>
            </w:r>
          </w:p>
        </w:tc>
        <w:tc>
          <w:tcPr>
            <w:tcW w:w="1276" w:type="dxa"/>
          </w:tcPr>
          <w:p w14:paraId="325027E1"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Fond</w:t>
            </w:r>
          </w:p>
        </w:tc>
        <w:tc>
          <w:tcPr>
            <w:tcW w:w="1554" w:type="dxa"/>
          </w:tcPr>
          <w:p w14:paraId="4816C02C"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Kategorie regionu</w:t>
            </w:r>
          </w:p>
        </w:tc>
        <w:tc>
          <w:tcPr>
            <w:tcW w:w="709" w:type="dxa"/>
          </w:tcPr>
          <w:p w14:paraId="2BD7453B"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2021</w:t>
            </w:r>
          </w:p>
        </w:tc>
        <w:tc>
          <w:tcPr>
            <w:tcW w:w="709" w:type="dxa"/>
          </w:tcPr>
          <w:p w14:paraId="7C87BBD3"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2022</w:t>
            </w:r>
          </w:p>
        </w:tc>
        <w:tc>
          <w:tcPr>
            <w:tcW w:w="708" w:type="dxa"/>
          </w:tcPr>
          <w:p w14:paraId="7E3D9438"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2023</w:t>
            </w:r>
          </w:p>
        </w:tc>
        <w:tc>
          <w:tcPr>
            <w:tcW w:w="709" w:type="dxa"/>
          </w:tcPr>
          <w:p w14:paraId="1B6C313E"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2024</w:t>
            </w:r>
          </w:p>
        </w:tc>
        <w:tc>
          <w:tcPr>
            <w:tcW w:w="709" w:type="dxa"/>
          </w:tcPr>
          <w:p w14:paraId="20A9C59B"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2025</w:t>
            </w:r>
          </w:p>
        </w:tc>
        <w:tc>
          <w:tcPr>
            <w:tcW w:w="709" w:type="dxa"/>
          </w:tcPr>
          <w:p w14:paraId="2C0E99FC"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2026</w:t>
            </w:r>
          </w:p>
        </w:tc>
        <w:tc>
          <w:tcPr>
            <w:tcW w:w="708" w:type="dxa"/>
          </w:tcPr>
          <w:p w14:paraId="473627BF"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2027</w:t>
            </w:r>
          </w:p>
        </w:tc>
        <w:tc>
          <w:tcPr>
            <w:tcW w:w="3544" w:type="dxa"/>
          </w:tcPr>
          <w:p w14:paraId="039FA401" w14:textId="77777777" w:rsidR="00B8532B" w:rsidRPr="003F2BA7" w:rsidRDefault="00B8532B" w:rsidP="00AA7BB8">
            <w:pPr>
              <w:spacing w:line="276" w:lineRule="auto"/>
              <w:rPr>
                <w:rFonts w:ascii="Arial" w:hAnsi="Arial" w:cs="Arial"/>
                <w:sz w:val="18"/>
                <w:szCs w:val="18"/>
              </w:rPr>
            </w:pPr>
            <w:r w:rsidRPr="003F2BA7">
              <w:rPr>
                <w:rFonts w:ascii="Arial" w:hAnsi="Arial" w:cs="Arial"/>
                <w:b/>
                <w:sz w:val="18"/>
                <w:szCs w:val="18"/>
              </w:rPr>
              <w:t>Celkem</w:t>
            </w:r>
          </w:p>
        </w:tc>
      </w:tr>
      <w:tr w:rsidR="00EC011F" w:rsidRPr="003F2BA7" w14:paraId="2B097381" w14:textId="77777777" w:rsidTr="005018F7">
        <w:tc>
          <w:tcPr>
            <w:tcW w:w="1276" w:type="dxa"/>
            <w:vMerge w:val="restart"/>
          </w:tcPr>
          <w:p w14:paraId="68DE12BD"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 xml:space="preserve">InvestEU </w:t>
            </w:r>
          </w:p>
          <w:p w14:paraId="2A81D020" w14:textId="77777777" w:rsidR="00B8532B" w:rsidRPr="003F2BA7" w:rsidRDefault="00B8532B" w:rsidP="00AA7BB8">
            <w:pPr>
              <w:spacing w:line="276" w:lineRule="auto"/>
              <w:jc w:val="right"/>
              <w:rPr>
                <w:rFonts w:ascii="Arial" w:hAnsi="Arial" w:cs="Arial"/>
                <w:sz w:val="18"/>
                <w:szCs w:val="18"/>
              </w:rPr>
            </w:pPr>
            <w:r w:rsidRPr="003F2BA7">
              <w:rPr>
                <w:rFonts w:ascii="Arial" w:hAnsi="Arial" w:cs="Arial"/>
                <w:sz w:val="18"/>
                <w:szCs w:val="18"/>
              </w:rPr>
              <w:t>okno 1</w:t>
            </w:r>
          </w:p>
          <w:p w14:paraId="511A31F1" w14:textId="77777777" w:rsidR="00B8532B" w:rsidRPr="003F2BA7" w:rsidRDefault="00B8532B" w:rsidP="00AA7BB8">
            <w:pPr>
              <w:spacing w:line="276" w:lineRule="auto"/>
              <w:jc w:val="right"/>
              <w:rPr>
                <w:rFonts w:ascii="Arial" w:hAnsi="Arial" w:cs="Arial"/>
                <w:sz w:val="18"/>
                <w:szCs w:val="18"/>
              </w:rPr>
            </w:pPr>
            <w:r w:rsidRPr="003F2BA7">
              <w:rPr>
                <w:rFonts w:ascii="Arial" w:hAnsi="Arial" w:cs="Arial"/>
                <w:sz w:val="18"/>
                <w:szCs w:val="18"/>
              </w:rPr>
              <w:t>okno 2</w:t>
            </w:r>
          </w:p>
          <w:p w14:paraId="74FACDFA" w14:textId="77777777" w:rsidR="00B8532B" w:rsidRPr="003F2BA7" w:rsidRDefault="00B8532B" w:rsidP="00AA7BB8">
            <w:pPr>
              <w:spacing w:line="276" w:lineRule="auto"/>
              <w:jc w:val="right"/>
              <w:rPr>
                <w:rFonts w:ascii="Arial" w:hAnsi="Arial" w:cs="Arial"/>
                <w:sz w:val="18"/>
                <w:szCs w:val="18"/>
              </w:rPr>
            </w:pPr>
            <w:r w:rsidRPr="003F2BA7">
              <w:rPr>
                <w:rFonts w:ascii="Arial" w:hAnsi="Arial" w:cs="Arial"/>
                <w:sz w:val="18"/>
                <w:szCs w:val="18"/>
              </w:rPr>
              <w:t>okno 3</w:t>
            </w:r>
          </w:p>
          <w:p w14:paraId="54BCF172" w14:textId="77777777" w:rsidR="00B8532B" w:rsidRPr="003F2BA7" w:rsidRDefault="00B8532B" w:rsidP="00AA7BB8">
            <w:pPr>
              <w:spacing w:line="276" w:lineRule="auto"/>
              <w:jc w:val="right"/>
              <w:rPr>
                <w:rFonts w:ascii="Arial" w:hAnsi="Arial" w:cs="Arial"/>
                <w:sz w:val="18"/>
                <w:szCs w:val="18"/>
              </w:rPr>
            </w:pPr>
            <w:r w:rsidRPr="003F2BA7">
              <w:rPr>
                <w:rFonts w:ascii="Arial" w:hAnsi="Arial" w:cs="Arial"/>
                <w:sz w:val="18"/>
                <w:szCs w:val="18"/>
              </w:rPr>
              <w:t>okno 4</w:t>
            </w:r>
          </w:p>
          <w:p w14:paraId="6F87858B" w14:textId="77777777" w:rsidR="00B8532B" w:rsidRPr="003F2BA7" w:rsidRDefault="00B8532B" w:rsidP="00AA7BB8">
            <w:pPr>
              <w:spacing w:line="276" w:lineRule="auto"/>
              <w:rPr>
                <w:rFonts w:ascii="Arial" w:hAnsi="Arial" w:cs="Arial"/>
                <w:sz w:val="18"/>
                <w:szCs w:val="18"/>
                <w:lang w:val="fr-BE"/>
              </w:rPr>
            </w:pPr>
            <w:r w:rsidRPr="003F2BA7">
              <w:rPr>
                <w:rFonts w:ascii="Arial" w:hAnsi="Arial" w:cs="Arial"/>
                <w:sz w:val="18"/>
                <w:szCs w:val="18"/>
                <w:lang w:val="fr-BE"/>
              </w:rPr>
              <w:t>EU nástroj 1</w:t>
            </w:r>
          </w:p>
          <w:p w14:paraId="3D1B0B40" w14:textId="77777777" w:rsidR="00B8532B" w:rsidRPr="003F2BA7" w:rsidRDefault="00B8532B" w:rsidP="00AA7BB8">
            <w:pPr>
              <w:spacing w:line="276" w:lineRule="auto"/>
              <w:rPr>
                <w:rFonts w:ascii="Arial" w:hAnsi="Arial" w:cs="Arial"/>
                <w:sz w:val="18"/>
                <w:szCs w:val="18"/>
                <w:lang w:val="fr-BE"/>
              </w:rPr>
            </w:pPr>
            <w:r w:rsidRPr="003F2BA7">
              <w:rPr>
                <w:rFonts w:ascii="Arial" w:hAnsi="Arial" w:cs="Arial"/>
                <w:sz w:val="18"/>
                <w:szCs w:val="18"/>
                <w:lang w:val="fr-BE"/>
              </w:rPr>
              <w:t>EU nástroj 2</w:t>
            </w:r>
          </w:p>
          <w:p w14:paraId="518B6380" w14:textId="77777777" w:rsidR="00B8532B" w:rsidRPr="003F2BA7" w:rsidRDefault="00B8532B" w:rsidP="00AA7BB8">
            <w:pPr>
              <w:spacing w:line="276" w:lineRule="auto"/>
              <w:rPr>
                <w:rFonts w:ascii="Arial" w:hAnsi="Arial" w:cs="Arial"/>
                <w:sz w:val="18"/>
                <w:szCs w:val="18"/>
                <w:lang w:val="fr-BE"/>
              </w:rPr>
            </w:pPr>
            <w:r w:rsidRPr="003F2BA7">
              <w:rPr>
                <w:rFonts w:ascii="Arial" w:hAnsi="Arial" w:cs="Arial"/>
                <w:sz w:val="18"/>
                <w:szCs w:val="18"/>
                <w:lang w:val="fr-BE"/>
              </w:rPr>
              <w:t>[…]</w:t>
            </w:r>
          </w:p>
          <w:p w14:paraId="6B7509C0" w14:textId="77777777" w:rsidR="00B8532B" w:rsidRPr="003F2BA7" w:rsidRDefault="00B8532B" w:rsidP="00AA7BB8">
            <w:pPr>
              <w:spacing w:line="276" w:lineRule="auto"/>
              <w:rPr>
                <w:rFonts w:ascii="Arial" w:hAnsi="Arial" w:cs="Arial"/>
                <w:sz w:val="18"/>
                <w:szCs w:val="18"/>
              </w:rPr>
            </w:pPr>
          </w:p>
        </w:tc>
        <w:tc>
          <w:tcPr>
            <w:tcW w:w="1276" w:type="dxa"/>
            <w:vMerge w:val="restart"/>
          </w:tcPr>
          <w:p w14:paraId="04040C4E"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EFRR</w:t>
            </w:r>
          </w:p>
        </w:tc>
        <w:tc>
          <w:tcPr>
            <w:tcW w:w="1554" w:type="dxa"/>
          </w:tcPr>
          <w:p w14:paraId="2A58C210"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w:t>
            </w:r>
          </w:p>
        </w:tc>
        <w:tc>
          <w:tcPr>
            <w:tcW w:w="709" w:type="dxa"/>
          </w:tcPr>
          <w:p w14:paraId="2A199C5B" w14:textId="77777777" w:rsidR="00B8532B" w:rsidRPr="003F2BA7" w:rsidRDefault="00B8532B" w:rsidP="00AA7BB8">
            <w:pPr>
              <w:spacing w:line="276" w:lineRule="auto"/>
              <w:rPr>
                <w:rFonts w:ascii="Arial" w:hAnsi="Arial" w:cs="Arial"/>
                <w:sz w:val="18"/>
                <w:szCs w:val="18"/>
              </w:rPr>
            </w:pPr>
          </w:p>
        </w:tc>
        <w:tc>
          <w:tcPr>
            <w:tcW w:w="709" w:type="dxa"/>
          </w:tcPr>
          <w:p w14:paraId="33901FE8" w14:textId="77777777" w:rsidR="00B8532B" w:rsidRPr="003F2BA7" w:rsidRDefault="00B8532B" w:rsidP="00AA7BB8">
            <w:pPr>
              <w:spacing w:line="276" w:lineRule="auto"/>
              <w:rPr>
                <w:rFonts w:ascii="Arial" w:hAnsi="Arial" w:cs="Arial"/>
                <w:sz w:val="18"/>
                <w:szCs w:val="18"/>
              </w:rPr>
            </w:pPr>
          </w:p>
        </w:tc>
        <w:tc>
          <w:tcPr>
            <w:tcW w:w="708" w:type="dxa"/>
          </w:tcPr>
          <w:p w14:paraId="3B24E0BF" w14:textId="77777777" w:rsidR="00B8532B" w:rsidRPr="003F2BA7" w:rsidRDefault="00B8532B" w:rsidP="00AA7BB8">
            <w:pPr>
              <w:spacing w:line="276" w:lineRule="auto"/>
              <w:rPr>
                <w:rFonts w:ascii="Arial" w:hAnsi="Arial" w:cs="Arial"/>
                <w:sz w:val="18"/>
                <w:szCs w:val="18"/>
              </w:rPr>
            </w:pPr>
          </w:p>
        </w:tc>
        <w:tc>
          <w:tcPr>
            <w:tcW w:w="709" w:type="dxa"/>
          </w:tcPr>
          <w:p w14:paraId="10CED495" w14:textId="77777777" w:rsidR="00B8532B" w:rsidRPr="003F2BA7" w:rsidRDefault="00B8532B" w:rsidP="00AA7BB8">
            <w:pPr>
              <w:spacing w:line="276" w:lineRule="auto"/>
              <w:rPr>
                <w:rFonts w:ascii="Arial" w:hAnsi="Arial" w:cs="Arial"/>
                <w:sz w:val="18"/>
                <w:szCs w:val="18"/>
              </w:rPr>
            </w:pPr>
          </w:p>
        </w:tc>
        <w:tc>
          <w:tcPr>
            <w:tcW w:w="709" w:type="dxa"/>
          </w:tcPr>
          <w:p w14:paraId="69BE1FC2" w14:textId="77777777" w:rsidR="00B8532B" w:rsidRPr="003F2BA7" w:rsidRDefault="00B8532B" w:rsidP="00AA7BB8">
            <w:pPr>
              <w:spacing w:line="276" w:lineRule="auto"/>
              <w:rPr>
                <w:rFonts w:ascii="Arial" w:hAnsi="Arial" w:cs="Arial"/>
                <w:sz w:val="18"/>
                <w:szCs w:val="18"/>
              </w:rPr>
            </w:pPr>
          </w:p>
        </w:tc>
        <w:tc>
          <w:tcPr>
            <w:tcW w:w="709" w:type="dxa"/>
          </w:tcPr>
          <w:p w14:paraId="3DD54831" w14:textId="77777777" w:rsidR="00B8532B" w:rsidRPr="003F2BA7" w:rsidRDefault="00B8532B" w:rsidP="00AA7BB8">
            <w:pPr>
              <w:spacing w:line="276" w:lineRule="auto"/>
              <w:rPr>
                <w:rFonts w:ascii="Arial" w:hAnsi="Arial" w:cs="Arial"/>
                <w:sz w:val="18"/>
                <w:szCs w:val="18"/>
              </w:rPr>
            </w:pPr>
          </w:p>
        </w:tc>
        <w:tc>
          <w:tcPr>
            <w:tcW w:w="708" w:type="dxa"/>
          </w:tcPr>
          <w:p w14:paraId="3A3F5D2A" w14:textId="77777777" w:rsidR="00B8532B" w:rsidRPr="003F2BA7" w:rsidRDefault="00B8532B" w:rsidP="00AA7BB8">
            <w:pPr>
              <w:spacing w:line="276" w:lineRule="auto"/>
              <w:rPr>
                <w:rFonts w:ascii="Arial" w:hAnsi="Arial" w:cs="Arial"/>
                <w:sz w:val="18"/>
                <w:szCs w:val="18"/>
              </w:rPr>
            </w:pPr>
          </w:p>
        </w:tc>
        <w:tc>
          <w:tcPr>
            <w:tcW w:w="3544" w:type="dxa"/>
          </w:tcPr>
          <w:p w14:paraId="2BE5D42C" w14:textId="77777777" w:rsidR="00B8532B" w:rsidRPr="003F2BA7" w:rsidRDefault="00B8532B" w:rsidP="00AA7BB8">
            <w:pPr>
              <w:spacing w:line="276" w:lineRule="auto"/>
              <w:rPr>
                <w:rFonts w:ascii="Arial" w:hAnsi="Arial" w:cs="Arial"/>
                <w:sz w:val="18"/>
                <w:szCs w:val="18"/>
              </w:rPr>
            </w:pPr>
          </w:p>
        </w:tc>
      </w:tr>
      <w:tr w:rsidR="00EC011F" w:rsidRPr="003F2BA7" w14:paraId="7B66678D" w14:textId="77777777" w:rsidTr="005018F7">
        <w:tc>
          <w:tcPr>
            <w:tcW w:w="1276" w:type="dxa"/>
            <w:vMerge/>
          </w:tcPr>
          <w:p w14:paraId="24A0D556" w14:textId="77777777" w:rsidR="00B8532B" w:rsidRPr="003F2BA7" w:rsidRDefault="00B8532B" w:rsidP="00AA7BB8">
            <w:pPr>
              <w:spacing w:line="276" w:lineRule="auto"/>
              <w:rPr>
                <w:rFonts w:ascii="Arial" w:hAnsi="Arial" w:cs="Arial"/>
                <w:sz w:val="18"/>
                <w:szCs w:val="18"/>
              </w:rPr>
            </w:pPr>
          </w:p>
        </w:tc>
        <w:tc>
          <w:tcPr>
            <w:tcW w:w="1276" w:type="dxa"/>
            <w:vMerge/>
          </w:tcPr>
          <w:p w14:paraId="492503EE" w14:textId="77777777" w:rsidR="00B8532B" w:rsidRPr="003F2BA7" w:rsidRDefault="00B8532B" w:rsidP="00AA7BB8">
            <w:pPr>
              <w:spacing w:line="276" w:lineRule="auto"/>
              <w:rPr>
                <w:rFonts w:ascii="Arial" w:hAnsi="Arial" w:cs="Arial"/>
                <w:sz w:val="18"/>
                <w:szCs w:val="18"/>
              </w:rPr>
            </w:pPr>
          </w:p>
        </w:tc>
        <w:tc>
          <w:tcPr>
            <w:tcW w:w="1554" w:type="dxa"/>
          </w:tcPr>
          <w:p w14:paraId="2C14AA70"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Přechodové</w:t>
            </w:r>
          </w:p>
        </w:tc>
        <w:tc>
          <w:tcPr>
            <w:tcW w:w="709" w:type="dxa"/>
          </w:tcPr>
          <w:p w14:paraId="2FDB5086" w14:textId="77777777" w:rsidR="00B8532B" w:rsidRPr="003F2BA7" w:rsidRDefault="00B8532B" w:rsidP="00AA7BB8">
            <w:pPr>
              <w:spacing w:line="276" w:lineRule="auto"/>
              <w:rPr>
                <w:rFonts w:ascii="Arial" w:hAnsi="Arial" w:cs="Arial"/>
                <w:sz w:val="18"/>
                <w:szCs w:val="18"/>
              </w:rPr>
            </w:pPr>
          </w:p>
        </w:tc>
        <w:tc>
          <w:tcPr>
            <w:tcW w:w="709" w:type="dxa"/>
          </w:tcPr>
          <w:p w14:paraId="0BACE340" w14:textId="77777777" w:rsidR="00B8532B" w:rsidRPr="003F2BA7" w:rsidRDefault="00B8532B" w:rsidP="00AA7BB8">
            <w:pPr>
              <w:spacing w:line="276" w:lineRule="auto"/>
              <w:rPr>
                <w:rFonts w:ascii="Arial" w:hAnsi="Arial" w:cs="Arial"/>
                <w:sz w:val="18"/>
                <w:szCs w:val="18"/>
              </w:rPr>
            </w:pPr>
          </w:p>
        </w:tc>
        <w:tc>
          <w:tcPr>
            <w:tcW w:w="708" w:type="dxa"/>
          </w:tcPr>
          <w:p w14:paraId="0296B511" w14:textId="77777777" w:rsidR="00B8532B" w:rsidRPr="003F2BA7" w:rsidRDefault="00B8532B" w:rsidP="00AA7BB8">
            <w:pPr>
              <w:spacing w:line="276" w:lineRule="auto"/>
              <w:rPr>
                <w:rFonts w:ascii="Arial" w:hAnsi="Arial" w:cs="Arial"/>
                <w:sz w:val="18"/>
                <w:szCs w:val="18"/>
              </w:rPr>
            </w:pPr>
          </w:p>
        </w:tc>
        <w:tc>
          <w:tcPr>
            <w:tcW w:w="709" w:type="dxa"/>
          </w:tcPr>
          <w:p w14:paraId="6AAD0419" w14:textId="77777777" w:rsidR="00B8532B" w:rsidRPr="003F2BA7" w:rsidRDefault="00B8532B" w:rsidP="00AA7BB8">
            <w:pPr>
              <w:spacing w:line="276" w:lineRule="auto"/>
              <w:rPr>
                <w:rFonts w:ascii="Arial" w:hAnsi="Arial" w:cs="Arial"/>
                <w:sz w:val="18"/>
                <w:szCs w:val="18"/>
              </w:rPr>
            </w:pPr>
          </w:p>
        </w:tc>
        <w:tc>
          <w:tcPr>
            <w:tcW w:w="709" w:type="dxa"/>
          </w:tcPr>
          <w:p w14:paraId="0A831266" w14:textId="77777777" w:rsidR="00B8532B" w:rsidRPr="003F2BA7" w:rsidRDefault="00B8532B" w:rsidP="00AA7BB8">
            <w:pPr>
              <w:spacing w:line="276" w:lineRule="auto"/>
              <w:rPr>
                <w:rFonts w:ascii="Arial" w:hAnsi="Arial" w:cs="Arial"/>
                <w:sz w:val="18"/>
                <w:szCs w:val="18"/>
              </w:rPr>
            </w:pPr>
          </w:p>
        </w:tc>
        <w:tc>
          <w:tcPr>
            <w:tcW w:w="709" w:type="dxa"/>
          </w:tcPr>
          <w:p w14:paraId="616578F7" w14:textId="77777777" w:rsidR="00B8532B" w:rsidRPr="003F2BA7" w:rsidRDefault="00B8532B" w:rsidP="00AA7BB8">
            <w:pPr>
              <w:spacing w:line="276" w:lineRule="auto"/>
              <w:rPr>
                <w:rFonts w:ascii="Arial" w:hAnsi="Arial" w:cs="Arial"/>
                <w:sz w:val="18"/>
                <w:szCs w:val="18"/>
              </w:rPr>
            </w:pPr>
          </w:p>
        </w:tc>
        <w:tc>
          <w:tcPr>
            <w:tcW w:w="708" w:type="dxa"/>
          </w:tcPr>
          <w:p w14:paraId="0CDE987D" w14:textId="77777777" w:rsidR="00B8532B" w:rsidRPr="003F2BA7" w:rsidRDefault="00B8532B" w:rsidP="00AA7BB8">
            <w:pPr>
              <w:spacing w:line="276" w:lineRule="auto"/>
              <w:rPr>
                <w:rFonts w:ascii="Arial" w:hAnsi="Arial" w:cs="Arial"/>
                <w:sz w:val="18"/>
                <w:szCs w:val="18"/>
              </w:rPr>
            </w:pPr>
          </w:p>
        </w:tc>
        <w:tc>
          <w:tcPr>
            <w:tcW w:w="3544" w:type="dxa"/>
          </w:tcPr>
          <w:p w14:paraId="528CB772" w14:textId="77777777" w:rsidR="00B8532B" w:rsidRPr="003F2BA7" w:rsidRDefault="00B8532B" w:rsidP="00AA7BB8">
            <w:pPr>
              <w:spacing w:line="276" w:lineRule="auto"/>
              <w:rPr>
                <w:rFonts w:ascii="Arial" w:hAnsi="Arial" w:cs="Arial"/>
                <w:sz w:val="18"/>
                <w:szCs w:val="18"/>
              </w:rPr>
            </w:pPr>
          </w:p>
        </w:tc>
      </w:tr>
      <w:tr w:rsidR="00EC011F" w:rsidRPr="003F2BA7" w14:paraId="6EFD189C" w14:textId="77777777" w:rsidTr="005018F7">
        <w:tc>
          <w:tcPr>
            <w:tcW w:w="1276" w:type="dxa"/>
            <w:vMerge/>
          </w:tcPr>
          <w:p w14:paraId="229F95F1" w14:textId="77777777" w:rsidR="00B8532B" w:rsidRPr="003F2BA7" w:rsidRDefault="00B8532B" w:rsidP="00AA7BB8">
            <w:pPr>
              <w:spacing w:line="276" w:lineRule="auto"/>
              <w:rPr>
                <w:rFonts w:ascii="Arial" w:hAnsi="Arial" w:cs="Arial"/>
                <w:sz w:val="18"/>
                <w:szCs w:val="18"/>
              </w:rPr>
            </w:pPr>
          </w:p>
        </w:tc>
        <w:tc>
          <w:tcPr>
            <w:tcW w:w="1276" w:type="dxa"/>
            <w:vMerge/>
          </w:tcPr>
          <w:p w14:paraId="5F4812FE" w14:textId="77777777" w:rsidR="00B8532B" w:rsidRPr="003F2BA7" w:rsidRDefault="00B8532B" w:rsidP="00AA7BB8">
            <w:pPr>
              <w:spacing w:line="276" w:lineRule="auto"/>
              <w:rPr>
                <w:rFonts w:ascii="Arial" w:hAnsi="Arial" w:cs="Arial"/>
                <w:sz w:val="18"/>
                <w:szCs w:val="18"/>
              </w:rPr>
            </w:pPr>
          </w:p>
        </w:tc>
        <w:tc>
          <w:tcPr>
            <w:tcW w:w="1554" w:type="dxa"/>
            <w:tcBorders>
              <w:bottom w:val="single" w:sz="4" w:space="0" w:color="auto"/>
            </w:tcBorders>
          </w:tcPr>
          <w:p w14:paraId="6B0D8F4F"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Méně rozvinuté</w:t>
            </w:r>
          </w:p>
        </w:tc>
        <w:tc>
          <w:tcPr>
            <w:tcW w:w="709" w:type="dxa"/>
          </w:tcPr>
          <w:p w14:paraId="023FBF44" w14:textId="77777777" w:rsidR="00B8532B" w:rsidRPr="003F2BA7" w:rsidRDefault="00B8532B" w:rsidP="00AA7BB8">
            <w:pPr>
              <w:spacing w:line="276" w:lineRule="auto"/>
              <w:rPr>
                <w:rFonts w:ascii="Arial" w:hAnsi="Arial" w:cs="Arial"/>
                <w:sz w:val="18"/>
                <w:szCs w:val="18"/>
              </w:rPr>
            </w:pPr>
          </w:p>
        </w:tc>
        <w:tc>
          <w:tcPr>
            <w:tcW w:w="709" w:type="dxa"/>
          </w:tcPr>
          <w:p w14:paraId="62994707" w14:textId="77777777" w:rsidR="00B8532B" w:rsidRPr="003F2BA7" w:rsidRDefault="00B8532B" w:rsidP="00AA7BB8">
            <w:pPr>
              <w:spacing w:line="276" w:lineRule="auto"/>
              <w:rPr>
                <w:rFonts w:ascii="Arial" w:hAnsi="Arial" w:cs="Arial"/>
                <w:sz w:val="18"/>
                <w:szCs w:val="18"/>
              </w:rPr>
            </w:pPr>
          </w:p>
        </w:tc>
        <w:tc>
          <w:tcPr>
            <w:tcW w:w="708" w:type="dxa"/>
          </w:tcPr>
          <w:p w14:paraId="2D46C1A5" w14:textId="77777777" w:rsidR="00B8532B" w:rsidRPr="003F2BA7" w:rsidRDefault="00B8532B" w:rsidP="00AA7BB8">
            <w:pPr>
              <w:spacing w:line="276" w:lineRule="auto"/>
              <w:rPr>
                <w:rFonts w:ascii="Arial" w:hAnsi="Arial" w:cs="Arial"/>
                <w:sz w:val="18"/>
                <w:szCs w:val="18"/>
              </w:rPr>
            </w:pPr>
          </w:p>
        </w:tc>
        <w:tc>
          <w:tcPr>
            <w:tcW w:w="709" w:type="dxa"/>
          </w:tcPr>
          <w:p w14:paraId="0E7FA937" w14:textId="77777777" w:rsidR="00B8532B" w:rsidRPr="003F2BA7" w:rsidRDefault="00B8532B" w:rsidP="00AA7BB8">
            <w:pPr>
              <w:spacing w:line="276" w:lineRule="auto"/>
              <w:rPr>
                <w:rFonts w:ascii="Arial" w:hAnsi="Arial" w:cs="Arial"/>
                <w:sz w:val="18"/>
                <w:szCs w:val="18"/>
              </w:rPr>
            </w:pPr>
          </w:p>
        </w:tc>
        <w:tc>
          <w:tcPr>
            <w:tcW w:w="709" w:type="dxa"/>
          </w:tcPr>
          <w:p w14:paraId="528B6764" w14:textId="77777777" w:rsidR="00B8532B" w:rsidRPr="003F2BA7" w:rsidRDefault="00B8532B" w:rsidP="00AA7BB8">
            <w:pPr>
              <w:spacing w:line="276" w:lineRule="auto"/>
              <w:rPr>
                <w:rFonts w:ascii="Arial" w:hAnsi="Arial" w:cs="Arial"/>
                <w:sz w:val="18"/>
                <w:szCs w:val="18"/>
              </w:rPr>
            </w:pPr>
          </w:p>
        </w:tc>
        <w:tc>
          <w:tcPr>
            <w:tcW w:w="709" w:type="dxa"/>
          </w:tcPr>
          <w:p w14:paraId="490A3AF3" w14:textId="77777777" w:rsidR="00B8532B" w:rsidRPr="003F2BA7" w:rsidRDefault="00B8532B" w:rsidP="00AA7BB8">
            <w:pPr>
              <w:spacing w:line="276" w:lineRule="auto"/>
              <w:rPr>
                <w:rFonts w:ascii="Arial" w:hAnsi="Arial" w:cs="Arial"/>
                <w:sz w:val="18"/>
                <w:szCs w:val="18"/>
              </w:rPr>
            </w:pPr>
          </w:p>
        </w:tc>
        <w:tc>
          <w:tcPr>
            <w:tcW w:w="708" w:type="dxa"/>
          </w:tcPr>
          <w:p w14:paraId="28844B07" w14:textId="77777777" w:rsidR="00B8532B" w:rsidRPr="003F2BA7" w:rsidRDefault="00B8532B" w:rsidP="00AA7BB8">
            <w:pPr>
              <w:spacing w:line="276" w:lineRule="auto"/>
              <w:rPr>
                <w:rFonts w:ascii="Arial" w:hAnsi="Arial" w:cs="Arial"/>
                <w:sz w:val="18"/>
                <w:szCs w:val="18"/>
              </w:rPr>
            </w:pPr>
          </w:p>
        </w:tc>
        <w:tc>
          <w:tcPr>
            <w:tcW w:w="3544" w:type="dxa"/>
          </w:tcPr>
          <w:p w14:paraId="763F21B5" w14:textId="77777777" w:rsidR="00B8532B" w:rsidRPr="003F2BA7" w:rsidRDefault="00B8532B" w:rsidP="00AA7BB8">
            <w:pPr>
              <w:spacing w:line="276" w:lineRule="auto"/>
              <w:rPr>
                <w:rFonts w:ascii="Arial" w:hAnsi="Arial" w:cs="Arial"/>
                <w:sz w:val="18"/>
                <w:szCs w:val="18"/>
              </w:rPr>
            </w:pPr>
          </w:p>
        </w:tc>
      </w:tr>
      <w:tr w:rsidR="00EC011F" w:rsidRPr="003F2BA7" w14:paraId="14C3DFD4" w14:textId="77777777" w:rsidTr="005018F7">
        <w:tc>
          <w:tcPr>
            <w:tcW w:w="1276" w:type="dxa"/>
            <w:vMerge/>
          </w:tcPr>
          <w:p w14:paraId="7EA5FC40" w14:textId="77777777" w:rsidR="00B8532B" w:rsidRPr="003F2BA7" w:rsidRDefault="00B8532B" w:rsidP="00AA7BB8">
            <w:pPr>
              <w:spacing w:line="276" w:lineRule="auto"/>
              <w:rPr>
                <w:rFonts w:ascii="Arial" w:hAnsi="Arial" w:cs="Arial"/>
                <w:sz w:val="18"/>
                <w:szCs w:val="18"/>
              </w:rPr>
            </w:pPr>
          </w:p>
        </w:tc>
        <w:tc>
          <w:tcPr>
            <w:tcW w:w="1276" w:type="dxa"/>
            <w:vMerge w:val="restart"/>
          </w:tcPr>
          <w:p w14:paraId="40CB0C86"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ESF+</w:t>
            </w:r>
          </w:p>
        </w:tc>
        <w:tc>
          <w:tcPr>
            <w:tcW w:w="1554" w:type="dxa"/>
            <w:shd w:val="pct15" w:color="auto" w:fill="auto"/>
          </w:tcPr>
          <w:p w14:paraId="48AC5276"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Více rozvinuté</w:t>
            </w:r>
          </w:p>
        </w:tc>
        <w:tc>
          <w:tcPr>
            <w:tcW w:w="709" w:type="dxa"/>
          </w:tcPr>
          <w:p w14:paraId="15E45448" w14:textId="77777777" w:rsidR="00B8532B" w:rsidRPr="003F2BA7" w:rsidRDefault="00B8532B" w:rsidP="00AA7BB8">
            <w:pPr>
              <w:spacing w:line="276" w:lineRule="auto"/>
              <w:rPr>
                <w:rFonts w:ascii="Arial" w:hAnsi="Arial" w:cs="Arial"/>
                <w:sz w:val="18"/>
                <w:szCs w:val="18"/>
              </w:rPr>
            </w:pPr>
          </w:p>
        </w:tc>
        <w:tc>
          <w:tcPr>
            <w:tcW w:w="709" w:type="dxa"/>
          </w:tcPr>
          <w:p w14:paraId="738218B5" w14:textId="77777777" w:rsidR="00B8532B" w:rsidRPr="003F2BA7" w:rsidRDefault="00B8532B" w:rsidP="00AA7BB8">
            <w:pPr>
              <w:spacing w:line="276" w:lineRule="auto"/>
              <w:rPr>
                <w:rFonts w:ascii="Arial" w:hAnsi="Arial" w:cs="Arial"/>
                <w:sz w:val="18"/>
                <w:szCs w:val="18"/>
              </w:rPr>
            </w:pPr>
          </w:p>
        </w:tc>
        <w:tc>
          <w:tcPr>
            <w:tcW w:w="708" w:type="dxa"/>
          </w:tcPr>
          <w:p w14:paraId="60FACDB0" w14:textId="77777777" w:rsidR="00B8532B" w:rsidRPr="003F2BA7" w:rsidRDefault="00B8532B" w:rsidP="00AA7BB8">
            <w:pPr>
              <w:spacing w:line="276" w:lineRule="auto"/>
              <w:rPr>
                <w:rFonts w:ascii="Arial" w:hAnsi="Arial" w:cs="Arial"/>
                <w:sz w:val="18"/>
                <w:szCs w:val="18"/>
              </w:rPr>
            </w:pPr>
          </w:p>
        </w:tc>
        <w:tc>
          <w:tcPr>
            <w:tcW w:w="709" w:type="dxa"/>
          </w:tcPr>
          <w:p w14:paraId="10B1D58C" w14:textId="77777777" w:rsidR="00B8532B" w:rsidRPr="003F2BA7" w:rsidRDefault="00B8532B" w:rsidP="00AA7BB8">
            <w:pPr>
              <w:spacing w:line="276" w:lineRule="auto"/>
              <w:rPr>
                <w:rFonts w:ascii="Arial" w:hAnsi="Arial" w:cs="Arial"/>
                <w:sz w:val="18"/>
                <w:szCs w:val="18"/>
              </w:rPr>
            </w:pPr>
          </w:p>
        </w:tc>
        <w:tc>
          <w:tcPr>
            <w:tcW w:w="709" w:type="dxa"/>
          </w:tcPr>
          <w:p w14:paraId="115A11F6" w14:textId="77777777" w:rsidR="00B8532B" w:rsidRPr="003F2BA7" w:rsidRDefault="00B8532B" w:rsidP="00AA7BB8">
            <w:pPr>
              <w:spacing w:line="276" w:lineRule="auto"/>
              <w:rPr>
                <w:rFonts w:ascii="Arial" w:hAnsi="Arial" w:cs="Arial"/>
                <w:sz w:val="18"/>
                <w:szCs w:val="18"/>
              </w:rPr>
            </w:pPr>
          </w:p>
        </w:tc>
        <w:tc>
          <w:tcPr>
            <w:tcW w:w="709" w:type="dxa"/>
          </w:tcPr>
          <w:p w14:paraId="476FC363" w14:textId="77777777" w:rsidR="00B8532B" w:rsidRPr="003F2BA7" w:rsidRDefault="00B8532B" w:rsidP="00AA7BB8">
            <w:pPr>
              <w:spacing w:line="276" w:lineRule="auto"/>
              <w:rPr>
                <w:rFonts w:ascii="Arial" w:hAnsi="Arial" w:cs="Arial"/>
                <w:sz w:val="18"/>
                <w:szCs w:val="18"/>
              </w:rPr>
            </w:pPr>
          </w:p>
        </w:tc>
        <w:tc>
          <w:tcPr>
            <w:tcW w:w="708" w:type="dxa"/>
          </w:tcPr>
          <w:p w14:paraId="25A78F93" w14:textId="77777777" w:rsidR="00B8532B" w:rsidRPr="003F2BA7" w:rsidRDefault="00B8532B" w:rsidP="00AA7BB8">
            <w:pPr>
              <w:spacing w:line="276" w:lineRule="auto"/>
              <w:rPr>
                <w:rFonts w:ascii="Arial" w:hAnsi="Arial" w:cs="Arial"/>
                <w:sz w:val="18"/>
                <w:szCs w:val="18"/>
              </w:rPr>
            </w:pPr>
          </w:p>
        </w:tc>
        <w:tc>
          <w:tcPr>
            <w:tcW w:w="3544" w:type="dxa"/>
          </w:tcPr>
          <w:p w14:paraId="283BAF61" w14:textId="77777777" w:rsidR="00B8532B" w:rsidRPr="003F2BA7" w:rsidRDefault="00B8532B" w:rsidP="00AA7BB8">
            <w:pPr>
              <w:spacing w:line="276" w:lineRule="auto"/>
              <w:rPr>
                <w:rFonts w:ascii="Arial" w:hAnsi="Arial" w:cs="Arial"/>
                <w:sz w:val="18"/>
                <w:szCs w:val="18"/>
              </w:rPr>
            </w:pPr>
          </w:p>
        </w:tc>
      </w:tr>
      <w:tr w:rsidR="00EC011F" w:rsidRPr="003F2BA7" w14:paraId="6A889A8B" w14:textId="77777777" w:rsidTr="005018F7">
        <w:tc>
          <w:tcPr>
            <w:tcW w:w="1276" w:type="dxa"/>
            <w:vMerge/>
          </w:tcPr>
          <w:p w14:paraId="396E7559" w14:textId="77777777" w:rsidR="00B8532B" w:rsidRPr="003F2BA7" w:rsidRDefault="00B8532B" w:rsidP="00AA7BB8">
            <w:pPr>
              <w:spacing w:line="276" w:lineRule="auto"/>
              <w:rPr>
                <w:rFonts w:ascii="Arial" w:hAnsi="Arial" w:cs="Arial"/>
                <w:sz w:val="18"/>
                <w:szCs w:val="18"/>
              </w:rPr>
            </w:pPr>
          </w:p>
        </w:tc>
        <w:tc>
          <w:tcPr>
            <w:tcW w:w="1276" w:type="dxa"/>
            <w:vMerge/>
          </w:tcPr>
          <w:p w14:paraId="5D98AD0C" w14:textId="77777777" w:rsidR="00B8532B" w:rsidRPr="003F2BA7" w:rsidRDefault="00B8532B" w:rsidP="00AA7BB8">
            <w:pPr>
              <w:spacing w:line="276" w:lineRule="auto"/>
              <w:rPr>
                <w:rFonts w:ascii="Arial" w:hAnsi="Arial" w:cs="Arial"/>
                <w:sz w:val="18"/>
                <w:szCs w:val="18"/>
              </w:rPr>
            </w:pPr>
          </w:p>
        </w:tc>
        <w:tc>
          <w:tcPr>
            <w:tcW w:w="1554" w:type="dxa"/>
            <w:shd w:val="pct15" w:color="auto" w:fill="auto"/>
          </w:tcPr>
          <w:p w14:paraId="45339DC5"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Přechodové</w:t>
            </w:r>
          </w:p>
        </w:tc>
        <w:tc>
          <w:tcPr>
            <w:tcW w:w="709" w:type="dxa"/>
          </w:tcPr>
          <w:p w14:paraId="6838646F" w14:textId="77777777" w:rsidR="00B8532B" w:rsidRPr="003F2BA7" w:rsidRDefault="00B8532B" w:rsidP="00AA7BB8">
            <w:pPr>
              <w:spacing w:line="276" w:lineRule="auto"/>
              <w:rPr>
                <w:rFonts w:ascii="Arial" w:hAnsi="Arial" w:cs="Arial"/>
                <w:sz w:val="18"/>
                <w:szCs w:val="18"/>
              </w:rPr>
            </w:pPr>
          </w:p>
        </w:tc>
        <w:tc>
          <w:tcPr>
            <w:tcW w:w="709" w:type="dxa"/>
          </w:tcPr>
          <w:p w14:paraId="5671D64E" w14:textId="77777777" w:rsidR="00B8532B" w:rsidRPr="003F2BA7" w:rsidRDefault="00B8532B" w:rsidP="00AA7BB8">
            <w:pPr>
              <w:spacing w:line="276" w:lineRule="auto"/>
              <w:rPr>
                <w:rFonts w:ascii="Arial" w:hAnsi="Arial" w:cs="Arial"/>
                <w:sz w:val="18"/>
                <w:szCs w:val="18"/>
              </w:rPr>
            </w:pPr>
          </w:p>
        </w:tc>
        <w:tc>
          <w:tcPr>
            <w:tcW w:w="708" w:type="dxa"/>
          </w:tcPr>
          <w:p w14:paraId="68376253" w14:textId="77777777" w:rsidR="00B8532B" w:rsidRPr="003F2BA7" w:rsidRDefault="00B8532B" w:rsidP="00AA7BB8">
            <w:pPr>
              <w:spacing w:line="276" w:lineRule="auto"/>
              <w:rPr>
                <w:rFonts w:ascii="Arial" w:hAnsi="Arial" w:cs="Arial"/>
                <w:sz w:val="18"/>
                <w:szCs w:val="18"/>
              </w:rPr>
            </w:pPr>
          </w:p>
        </w:tc>
        <w:tc>
          <w:tcPr>
            <w:tcW w:w="709" w:type="dxa"/>
          </w:tcPr>
          <w:p w14:paraId="2FC3EAE3" w14:textId="77777777" w:rsidR="00B8532B" w:rsidRPr="003F2BA7" w:rsidRDefault="00B8532B" w:rsidP="00AA7BB8">
            <w:pPr>
              <w:spacing w:line="276" w:lineRule="auto"/>
              <w:rPr>
                <w:rFonts w:ascii="Arial" w:hAnsi="Arial" w:cs="Arial"/>
                <w:sz w:val="18"/>
                <w:szCs w:val="18"/>
              </w:rPr>
            </w:pPr>
          </w:p>
        </w:tc>
        <w:tc>
          <w:tcPr>
            <w:tcW w:w="709" w:type="dxa"/>
          </w:tcPr>
          <w:p w14:paraId="0A16CD0D" w14:textId="77777777" w:rsidR="00B8532B" w:rsidRPr="003F2BA7" w:rsidRDefault="00B8532B" w:rsidP="00AA7BB8">
            <w:pPr>
              <w:spacing w:line="276" w:lineRule="auto"/>
              <w:rPr>
                <w:rFonts w:ascii="Arial" w:hAnsi="Arial" w:cs="Arial"/>
                <w:sz w:val="18"/>
                <w:szCs w:val="18"/>
              </w:rPr>
            </w:pPr>
          </w:p>
        </w:tc>
        <w:tc>
          <w:tcPr>
            <w:tcW w:w="709" w:type="dxa"/>
          </w:tcPr>
          <w:p w14:paraId="27C5233F" w14:textId="77777777" w:rsidR="00B8532B" w:rsidRPr="003F2BA7" w:rsidRDefault="00B8532B" w:rsidP="00AA7BB8">
            <w:pPr>
              <w:spacing w:line="276" w:lineRule="auto"/>
              <w:rPr>
                <w:rFonts w:ascii="Arial" w:hAnsi="Arial" w:cs="Arial"/>
                <w:sz w:val="18"/>
                <w:szCs w:val="18"/>
              </w:rPr>
            </w:pPr>
          </w:p>
        </w:tc>
        <w:tc>
          <w:tcPr>
            <w:tcW w:w="708" w:type="dxa"/>
          </w:tcPr>
          <w:p w14:paraId="50E5F237" w14:textId="77777777" w:rsidR="00B8532B" w:rsidRPr="003F2BA7" w:rsidRDefault="00B8532B" w:rsidP="00AA7BB8">
            <w:pPr>
              <w:spacing w:line="276" w:lineRule="auto"/>
              <w:rPr>
                <w:rFonts w:ascii="Arial" w:hAnsi="Arial" w:cs="Arial"/>
                <w:sz w:val="18"/>
                <w:szCs w:val="18"/>
              </w:rPr>
            </w:pPr>
          </w:p>
        </w:tc>
        <w:tc>
          <w:tcPr>
            <w:tcW w:w="3544" w:type="dxa"/>
          </w:tcPr>
          <w:p w14:paraId="208A0904" w14:textId="77777777" w:rsidR="00B8532B" w:rsidRPr="003F2BA7" w:rsidRDefault="00B8532B" w:rsidP="00AA7BB8">
            <w:pPr>
              <w:spacing w:line="276" w:lineRule="auto"/>
              <w:rPr>
                <w:rFonts w:ascii="Arial" w:hAnsi="Arial" w:cs="Arial"/>
                <w:sz w:val="18"/>
                <w:szCs w:val="18"/>
              </w:rPr>
            </w:pPr>
          </w:p>
        </w:tc>
      </w:tr>
      <w:tr w:rsidR="00EC011F" w:rsidRPr="003F2BA7" w14:paraId="3B66698E" w14:textId="77777777" w:rsidTr="005018F7">
        <w:tc>
          <w:tcPr>
            <w:tcW w:w="1276" w:type="dxa"/>
            <w:vMerge/>
          </w:tcPr>
          <w:p w14:paraId="159DBA43" w14:textId="77777777" w:rsidR="00B8532B" w:rsidRPr="003F2BA7" w:rsidRDefault="00B8532B" w:rsidP="00AA7BB8">
            <w:pPr>
              <w:spacing w:line="276" w:lineRule="auto"/>
              <w:rPr>
                <w:rFonts w:ascii="Arial" w:hAnsi="Arial" w:cs="Arial"/>
                <w:sz w:val="18"/>
                <w:szCs w:val="18"/>
              </w:rPr>
            </w:pPr>
          </w:p>
        </w:tc>
        <w:tc>
          <w:tcPr>
            <w:tcW w:w="1276" w:type="dxa"/>
            <w:vMerge/>
          </w:tcPr>
          <w:p w14:paraId="5EFF682A" w14:textId="77777777" w:rsidR="00B8532B" w:rsidRPr="003F2BA7" w:rsidRDefault="00B8532B" w:rsidP="00AA7BB8">
            <w:pPr>
              <w:spacing w:line="276" w:lineRule="auto"/>
              <w:rPr>
                <w:rFonts w:ascii="Arial" w:hAnsi="Arial" w:cs="Arial"/>
                <w:sz w:val="18"/>
                <w:szCs w:val="18"/>
              </w:rPr>
            </w:pPr>
          </w:p>
        </w:tc>
        <w:tc>
          <w:tcPr>
            <w:tcW w:w="1554" w:type="dxa"/>
            <w:shd w:val="pct15" w:color="auto" w:fill="auto"/>
          </w:tcPr>
          <w:p w14:paraId="074C0C92"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Méně rozvinuté</w:t>
            </w:r>
          </w:p>
        </w:tc>
        <w:tc>
          <w:tcPr>
            <w:tcW w:w="709" w:type="dxa"/>
          </w:tcPr>
          <w:p w14:paraId="0B8AF371" w14:textId="77777777" w:rsidR="00B8532B" w:rsidRPr="003F2BA7" w:rsidRDefault="00B8532B" w:rsidP="00AA7BB8">
            <w:pPr>
              <w:spacing w:line="276" w:lineRule="auto"/>
              <w:rPr>
                <w:rFonts w:ascii="Arial" w:hAnsi="Arial" w:cs="Arial"/>
                <w:sz w:val="18"/>
                <w:szCs w:val="18"/>
              </w:rPr>
            </w:pPr>
          </w:p>
        </w:tc>
        <w:tc>
          <w:tcPr>
            <w:tcW w:w="709" w:type="dxa"/>
          </w:tcPr>
          <w:p w14:paraId="6CA9E494" w14:textId="77777777" w:rsidR="00B8532B" w:rsidRPr="003F2BA7" w:rsidRDefault="00B8532B" w:rsidP="00AA7BB8">
            <w:pPr>
              <w:spacing w:line="276" w:lineRule="auto"/>
              <w:rPr>
                <w:rFonts w:ascii="Arial" w:hAnsi="Arial" w:cs="Arial"/>
                <w:sz w:val="18"/>
                <w:szCs w:val="18"/>
              </w:rPr>
            </w:pPr>
          </w:p>
        </w:tc>
        <w:tc>
          <w:tcPr>
            <w:tcW w:w="708" w:type="dxa"/>
          </w:tcPr>
          <w:p w14:paraId="4CB2FA40" w14:textId="77777777" w:rsidR="00B8532B" w:rsidRPr="003F2BA7" w:rsidRDefault="00B8532B" w:rsidP="00AA7BB8">
            <w:pPr>
              <w:spacing w:line="276" w:lineRule="auto"/>
              <w:rPr>
                <w:rFonts w:ascii="Arial" w:hAnsi="Arial" w:cs="Arial"/>
                <w:sz w:val="18"/>
                <w:szCs w:val="18"/>
              </w:rPr>
            </w:pPr>
          </w:p>
        </w:tc>
        <w:tc>
          <w:tcPr>
            <w:tcW w:w="709" w:type="dxa"/>
          </w:tcPr>
          <w:p w14:paraId="09374617" w14:textId="77777777" w:rsidR="00B8532B" w:rsidRPr="003F2BA7" w:rsidRDefault="00B8532B" w:rsidP="00AA7BB8">
            <w:pPr>
              <w:spacing w:line="276" w:lineRule="auto"/>
              <w:rPr>
                <w:rFonts w:ascii="Arial" w:hAnsi="Arial" w:cs="Arial"/>
                <w:sz w:val="18"/>
                <w:szCs w:val="18"/>
              </w:rPr>
            </w:pPr>
          </w:p>
        </w:tc>
        <w:tc>
          <w:tcPr>
            <w:tcW w:w="709" w:type="dxa"/>
          </w:tcPr>
          <w:p w14:paraId="288895DB" w14:textId="77777777" w:rsidR="00B8532B" w:rsidRPr="003F2BA7" w:rsidRDefault="00B8532B" w:rsidP="00AA7BB8">
            <w:pPr>
              <w:spacing w:line="276" w:lineRule="auto"/>
              <w:rPr>
                <w:rFonts w:ascii="Arial" w:hAnsi="Arial" w:cs="Arial"/>
                <w:sz w:val="18"/>
                <w:szCs w:val="18"/>
              </w:rPr>
            </w:pPr>
          </w:p>
        </w:tc>
        <w:tc>
          <w:tcPr>
            <w:tcW w:w="709" w:type="dxa"/>
          </w:tcPr>
          <w:p w14:paraId="1AE9C090" w14:textId="77777777" w:rsidR="00B8532B" w:rsidRPr="003F2BA7" w:rsidRDefault="00B8532B" w:rsidP="00AA7BB8">
            <w:pPr>
              <w:spacing w:line="276" w:lineRule="auto"/>
              <w:rPr>
                <w:rFonts w:ascii="Arial" w:hAnsi="Arial" w:cs="Arial"/>
                <w:sz w:val="18"/>
                <w:szCs w:val="18"/>
              </w:rPr>
            </w:pPr>
          </w:p>
        </w:tc>
        <w:tc>
          <w:tcPr>
            <w:tcW w:w="708" w:type="dxa"/>
          </w:tcPr>
          <w:p w14:paraId="148D0B2A" w14:textId="77777777" w:rsidR="00B8532B" w:rsidRPr="003F2BA7" w:rsidRDefault="00B8532B" w:rsidP="00AA7BB8">
            <w:pPr>
              <w:spacing w:line="276" w:lineRule="auto"/>
              <w:rPr>
                <w:rFonts w:ascii="Arial" w:hAnsi="Arial" w:cs="Arial"/>
                <w:sz w:val="18"/>
                <w:szCs w:val="18"/>
              </w:rPr>
            </w:pPr>
          </w:p>
        </w:tc>
        <w:tc>
          <w:tcPr>
            <w:tcW w:w="3544" w:type="dxa"/>
          </w:tcPr>
          <w:p w14:paraId="01F1FC3D" w14:textId="77777777" w:rsidR="00B8532B" w:rsidRPr="003F2BA7" w:rsidRDefault="00B8532B" w:rsidP="00AA7BB8">
            <w:pPr>
              <w:spacing w:line="276" w:lineRule="auto"/>
              <w:rPr>
                <w:rFonts w:ascii="Arial" w:hAnsi="Arial" w:cs="Arial"/>
                <w:sz w:val="18"/>
                <w:szCs w:val="18"/>
              </w:rPr>
            </w:pPr>
          </w:p>
        </w:tc>
      </w:tr>
      <w:tr w:rsidR="00EC011F" w:rsidRPr="003F2BA7" w14:paraId="25CE042F" w14:textId="77777777" w:rsidTr="005018F7">
        <w:tc>
          <w:tcPr>
            <w:tcW w:w="1276" w:type="dxa"/>
            <w:vMerge/>
          </w:tcPr>
          <w:p w14:paraId="62EC4BAC" w14:textId="77777777" w:rsidR="00B8532B" w:rsidRPr="003F2BA7" w:rsidRDefault="00B8532B" w:rsidP="00AA7BB8">
            <w:pPr>
              <w:spacing w:line="276" w:lineRule="auto"/>
              <w:rPr>
                <w:rFonts w:ascii="Arial" w:hAnsi="Arial" w:cs="Arial"/>
                <w:sz w:val="18"/>
                <w:szCs w:val="18"/>
              </w:rPr>
            </w:pPr>
          </w:p>
        </w:tc>
        <w:tc>
          <w:tcPr>
            <w:tcW w:w="1276" w:type="dxa"/>
          </w:tcPr>
          <w:p w14:paraId="1E1FE339" w14:textId="77777777"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Fond soudržnosti</w:t>
            </w:r>
          </w:p>
        </w:tc>
        <w:tc>
          <w:tcPr>
            <w:tcW w:w="1554" w:type="dxa"/>
            <w:shd w:val="pct15" w:color="auto" w:fill="auto"/>
          </w:tcPr>
          <w:p w14:paraId="485CBE19" w14:textId="77777777" w:rsidR="00B8532B" w:rsidRPr="003F2BA7" w:rsidRDefault="00B8532B" w:rsidP="00AA7BB8">
            <w:pPr>
              <w:spacing w:line="276" w:lineRule="auto"/>
              <w:rPr>
                <w:rFonts w:ascii="Arial" w:hAnsi="Arial" w:cs="Arial"/>
                <w:sz w:val="18"/>
                <w:szCs w:val="18"/>
              </w:rPr>
            </w:pPr>
          </w:p>
        </w:tc>
        <w:tc>
          <w:tcPr>
            <w:tcW w:w="709" w:type="dxa"/>
          </w:tcPr>
          <w:p w14:paraId="28F5AE5C" w14:textId="77777777" w:rsidR="00B8532B" w:rsidRPr="003F2BA7" w:rsidRDefault="00B8532B" w:rsidP="00AA7BB8">
            <w:pPr>
              <w:spacing w:line="276" w:lineRule="auto"/>
              <w:rPr>
                <w:rFonts w:ascii="Arial" w:hAnsi="Arial" w:cs="Arial"/>
                <w:sz w:val="18"/>
                <w:szCs w:val="18"/>
              </w:rPr>
            </w:pPr>
          </w:p>
        </w:tc>
        <w:tc>
          <w:tcPr>
            <w:tcW w:w="709" w:type="dxa"/>
          </w:tcPr>
          <w:p w14:paraId="742EBAC3" w14:textId="77777777" w:rsidR="00B8532B" w:rsidRPr="003F2BA7" w:rsidRDefault="00B8532B" w:rsidP="00AA7BB8">
            <w:pPr>
              <w:spacing w:line="276" w:lineRule="auto"/>
              <w:rPr>
                <w:rFonts w:ascii="Arial" w:hAnsi="Arial" w:cs="Arial"/>
                <w:sz w:val="18"/>
                <w:szCs w:val="18"/>
              </w:rPr>
            </w:pPr>
          </w:p>
        </w:tc>
        <w:tc>
          <w:tcPr>
            <w:tcW w:w="708" w:type="dxa"/>
          </w:tcPr>
          <w:p w14:paraId="3FBFC5A6" w14:textId="77777777" w:rsidR="00B8532B" w:rsidRPr="003F2BA7" w:rsidRDefault="00B8532B" w:rsidP="00AA7BB8">
            <w:pPr>
              <w:spacing w:line="276" w:lineRule="auto"/>
              <w:rPr>
                <w:rFonts w:ascii="Arial" w:hAnsi="Arial" w:cs="Arial"/>
                <w:sz w:val="18"/>
                <w:szCs w:val="18"/>
              </w:rPr>
            </w:pPr>
          </w:p>
        </w:tc>
        <w:tc>
          <w:tcPr>
            <w:tcW w:w="709" w:type="dxa"/>
          </w:tcPr>
          <w:p w14:paraId="3B0E400E" w14:textId="77777777" w:rsidR="00B8532B" w:rsidRPr="003F2BA7" w:rsidRDefault="00B8532B" w:rsidP="00AA7BB8">
            <w:pPr>
              <w:spacing w:line="276" w:lineRule="auto"/>
              <w:rPr>
                <w:rFonts w:ascii="Arial" w:hAnsi="Arial" w:cs="Arial"/>
                <w:sz w:val="18"/>
                <w:szCs w:val="18"/>
              </w:rPr>
            </w:pPr>
          </w:p>
        </w:tc>
        <w:tc>
          <w:tcPr>
            <w:tcW w:w="709" w:type="dxa"/>
          </w:tcPr>
          <w:p w14:paraId="2CBC2F41" w14:textId="77777777" w:rsidR="00B8532B" w:rsidRPr="003F2BA7" w:rsidRDefault="00B8532B" w:rsidP="00AA7BB8">
            <w:pPr>
              <w:spacing w:line="276" w:lineRule="auto"/>
              <w:rPr>
                <w:rFonts w:ascii="Arial" w:hAnsi="Arial" w:cs="Arial"/>
                <w:sz w:val="18"/>
                <w:szCs w:val="18"/>
              </w:rPr>
            </w:pPr>
          </w:p>
        </w:tc>
        <w:tc>
          <w:tcPr>
            <w:tcW w:w="709" w:type="dxa"/>
          </w:tcPr>
          <w:p w14:paraId="4A6DA61B" w14:textId="77777777" w:rsidR="00B8532B" w:rsidRPr="003F2BA7" w:rsidRDefault="00B8532B" w:rsidP="00AA7BB8">
            <w:pPr>
              <w:spacing w:line="276" w:lineRule="auto"/>
              <w:rPr>
                <w:rFonts w:ascii="Arial" w:hAnsi="Arial" w:cs="Arial"/>
                <w:sz w:val="18"/>
                <w:szCs w:val="18"/>
              </w:rPr>
            </w:pPr>
          </w:p>
        </w:tc>
        <w:tc>
          <w:tcPr>
            <w:tcW w:w="708" w:type="dxa"/>
          </w:tcPr>
          <w:p w14:paraId="6B8A3D50" w14:textId="77777777" w:rsidR="00B8532B" w:rsidRPr="003F2BA7" w:rsidRDefault="00B8532B" w:rsidP="00AA7BB8">
            <w:pPr>
              <w:spacing w:line="276" w:lineRule="auto"/>
              <w:rPr>
                <w:rFonts w:ascii="Arial" w:hAnsi="Arial" w:cs="Arial"/>
                <w:sz w:val="18"/>
                <w:szCs w:val="18"/>
              </w:rPr>
            </w:pPr>
          </w:p>
        </w:tc>
        <w:tc>
          <w:tcPr>
            <w:tcW w:w="3544" w:type="dxa"/>
          </w:tcPr>
          <w:p w14:paraId="315F084B" w14:textId="77777777" w:rsidR="00B8532B" w:rsidRPr="003F2BA7" w:rsidRDefault="00B8532B" w:rsidP="00AA7BB8">
            <w:pPr>
              <w:spacing w:line="276" w:lineRule="auto"/>
              <w:rPr>
                <w:rFonts w:ascii="Arial" w:hAnsi="Arial" w:cs="Arial"/>
                <w:sz w:val="18"/>
                <w:szCs w:val="18"/>
              </w:rPr>
            </w:pPr>
          </w:p>
        </w:tc>
      </w:tr>
      <w:tr w:rsidR="00EC011F" w:rsidRPr="003F2BA7" w14:paraId="5302BA19" w14:textId="77777777" w:rsidTr="005018F7">
        <w:tc>
          <w:tcPr>
            <w:tcW w:w="1276" w:type="dxa"/>
            <w:vMerge/>
          </w:tcPr>
          <w:p w14:paraId="6B8337DE" w14:textId="77777777" w:rsidR="00B8532B" w:rsidRPr="003F2BA7" w:rsidRDefault="00B8532B" w:rsidP="00AA7BB8">
            <w:pPr>
              <w:spacing w:line="276" w:lineRule="auto"/>
              <w:rPr>
                <w:rFonts w:ascii="Arial" w:hAnsi="Arial" w:cs="Arial"/>
                <w:sz w:val="18"/>
                <w:szCs w:val="18"/>
              </w:rPr>
            </w:pPr>
          </w:p>
        </w:tc>
        <w:tc>
          <w:tcPr>
            <w:tcW w:w="1276" w:type="dxa"/>
          </w:tcPr>
          <w:p w14:paraId="240333B7" w14:textId="0D6606D3" w:rsidR="00B8532B" w:rsidRPr="003F2BA7" w:rsidRDefault="00B8532B" w:rsidP="00AA7BB8">
            <w:pPr>
              <w:spacing w:line="276" w:lineRule="auto"/>
              <w:rPr>
                <w:rFonts w:ascii="Arial" w:hAnsi="Arial" w:cs="Arial"/>
                <w:sz w:val="18"/>
                <w:szCs w:val="18"/>
              </w:rPr>
            </w:pPr>
            <w:r w:rsidRPr="003F2BA7">
              <w:rPr>
                <w:rFonts w:ascii="Arial" w:hAnsi="Arial" w:cs="Arial"/>
                <w:sz w:val="18"/>
                <w:szCs w:val="18"/>
              </w:rPr>
              <w:t>ENR</w:t>
            </w:r>
            <w:r w:rsidR="003950E9" w:rsidRPr="003F2BA7">
              <w:rPr>
                <w:rFonts w:ascii="Arial" w:hAnsi="Arial" w:cs="Arial"/>
                <w:sz w:val="18"/>
                <w:szCs w:val="18"/>
              </w:rPr>
              <w:t>A</w:t>
            </w:r>
            <w:r w:rsidRPr="003F2BA7">
              <w:rPr>
                <w:rFonts w:ascii="Arial" w:hAnsi="Arial" w:cs="Arial"/>
                <w:sz w:val="18"/>
                <w:szCs w:val="18"/>
              </w:rPr>
              <w:t>F</w:t>
            </w:r>
          </w:p>
        </w:tc>
        <w:tc>
          <w:tcPr>
            <w:tcW w:w="1554" w:type="dxa"/>
            <w:shd w:val="pct15" w:color="auto" w:fill="auto"/>
          </w:tcPr>
          <w:p w14:paraId="29E3B4E5" w14:textId="77777777" w:rsidR="00B8532B" w:rsidRPr="003F2BA7" w:rsidRDefault="00B8532B" w:rsidP="00AA7BB8">
            <w:pPr>
              <w:spacing w:line="276" w:lineRule="auto"/>
              <w:rPr>
                <w:rFonts w:ascii="Arial" w:hAnsi="Arial" w:cs="Arial"/>
                <w:sz w:val="18"/>
                <w:szCs w:val="18"/>
              </w:rPr>
            </w:pPr>
          </w:p>
        </w:tc>
        <w:tc>
          <w:tcPr>
            <w:tcW w:w="709" w:type="dxa"/>
          </w:tcPr>
          <w:p w14:paraId="1F9F7EA0" w14:textId="77777777" w:rsidR="00B8532B" w:rsidRPr="003F2BA7" w:rsidRDefault="00B8532B" w:rsidP="00AA7BB8">
            <w:pPr>
              <w:spacing w:line="276" w:lineRule="auto"/>
              <w:rPr>
                <w:rFonts w:ascii="Arial" w:hAnsi="Arial" w:cs="Arial"/>
                <w:sz w:val="18"/>
                <w:szCs w:val="18"/>
              </w:rPr>
            </w:pPr>
          </w:p>
        </w:tc>
        <w:tc>
          <w:tcPr>
            <w:tcW w:w="709" w:type="dxa"/>
          </w:tcPr>
          <w:p w14:paraId="44C973E7" w14:textId="77777777" w:rsidR="00B8532B" w:rsidRPr="003F2BA7" w:rsidRDefault="00B8532B" w:rsidP="00AA7BB8">
            <w:pPr>
              <w:spacing w:line="276" w:lineRule="auto"/>
              <w:rPr>
                <w:rFonts w:ascii="Arial" w:hAnsi="Arial" w:cs="Arial"/>
                <w:sz w:val="18"/>
                <w:szCs w:val="18"/>
              </w:rPr>
            </w:pPr>
          </w:p>
        </w:tc>
        <w:tc>
          <w:tcPr>
            <w:tcW w:w="708" w:type="dxa"/>
          </w:tcPr>
          <w:p w14:paraId="7F702C19" w14:textId="77777777" w:rsidR="00B8532B" w:rsidRPr="003F2BA7" w:rsidRDefault="00B8532B" w:rsidP="00AA7BB8">
            <w:pPr>
              <w:spacing w:line="276" w:lineRule="auto"/>
              <w:rPr>
                <w:rFonts w:ascii="Arial" w:hAnsi="Arial" w:cs="Arial"/>
                <w:sz w:val="18"/>
                <w:szCs w:val="18"/>
              </w:rPr>
            </w:pPr>
          </w:p>
        </w:tc>
        <w:tc>
          <w:tcPr>
            <w:tcW w:w="709" w:type="dxa"/>
          </w:tcPr>
          <w:p w14:paraId="0D58AA5B" w14:textId="77777777" w:rsidR="00B8532B" w:rsidRPr="003F2BA7" w:rsidRDefault="00B8532B" w:rsidP="00AA7BB8">
            <w:pPr>
              <w:spacing w:line="276" w:lineRule="auto"/>
              <w:rPr>
                <w:rFonts w:ascii="Arial" w:hAnsi="Arial" w:cs="Arial"/>
                <w:sz w:val="18"/>
                <w:szCs w:val="18"/>
              </w:rPr>
            </w:pPr>
          </w:p>
        </w:tc>
        <w:tc>
          <w:tcPr>
            <w:tcW w:w="709" w:type="dxa"/>
          </w:tcPr>
          <w:p w14:paraId="1D8C0E7F" w14:textId="77777777" w:rsidR="00B8532B" w:rsidRPr="003F2BA7" w:rsidRDefault="00B8532B" w:rsidP="00AA7BB8">
            <w:pPr>
              <w:spacing w:line="276" w:lineRule="auto"/>
              <w:rPr>
                <w:rFonts w:ascii="Arial" w:hAnsi="Arial" w:cs="Arial"/>
                <w:sz w:val="18"/>
                <w:szCs w:val="18"/>
              </w:rPr>
            </w:pPr>
          </w:p>
        </w:tc>
        <w:tc>
          <w:tcPr>
            <w:tcW w:w="709" w:type="dxa"/>
          </w:tcPr>
          <w:p w14:paraId="2114E2C6" w14:textId="77777777" w:rsidR="00B8532B" w:rsidRPr="003F2BA7" w:rsidRDefault="00B8532B" w:rsidP="00AA7BB8">
            <w:pPr>
              <w:spacing w:line="276" w:lineRule="auto"/>
              <w:rPr>
                <w:rFonts w:ascii="Arial" w:hAnsi="Arial" w:cs="Arial"/>
                <w:sz w:val="18"/>
                <w:szCs w:val="18"/>
              </w:rPr>
            </w:pPr>
          </w:p>
        </w:tc>
        <w:tc>
          <w:tcPr>
            <w:tcW w:w="708" w:type="dxa"/>
          </w:tcPr>
          <w:p w14:paraId="394C8818" w14:textId="77777777" w:rsidR="00B8532B" w:rsidRPr="003F2BA7" w:rsidRDefault="00B8532B" w:rsidP="00AA7BB8">
            <w:pPr>
              <w:spacing w:line="276" w:lineRule="auto"/>
              <w:rPr>
                <w:rFonts w:ascii="Arial" w:hAnsi="Arial" w:cs="Arial"/>
                <w:sz w:val="18"/>
                <w:szCs w:val="18"/>
              </w:rPr>
            </w:pPr>
          </w:p>
        </w:tc>
        <w:tc>
          <w:tcPr>
            <w:tcW w:w="3544" w:type="dxa"/>
          </w:tcPr>
          <w:p w14:paraId="480DC31B" w14:textId="77777777" w:rsidR="00B8532B" w:rsidRPr="003F2BA7" w:rsidRDefault="00B8532B" w:rsidP="00AA7BB8">
            <w:pPr>
              <w:spacing w:line="276" w:lineRule="auto"/>
              <w:rPr>
                <w:rFonts w:ascii="Arial" w:hAnsi="Arial" w:cs="Arial"/>
                <w:sz w:val="18"/>
                <w:szCs w:val="18"/>
              </w:rPr>
            </w:pPr>
          </w:p>
        </w:tc>
      </w:tr>
    </w:tbl>
    <w:p w14:paraId="2AAA4260" w14:textId="77777777" w:rsidR="00B8532B" w:rsidRPr="003F2BA7" w:rsidRDefault="00B8532B" w:rsidP="00B8532B">
      <w:pPr>
        <w:pStyle w:val="NormalCentered"/>
        <w:spacing w:before="0" w:after="0" w:line="276" w:lineRule="auto"/>
        <w:jc w:val="both"/>
        <w:rPr>
          <w:rFonts w:ascii="Arial" w:hAnsi="Arial" w:cs="Arial"/>
          <w:noProof/>
          <w:sz w:val="18"/>
          <w:szCs w:val="18"/>
        </w:rPr>
      </w:pPr>
    </w:p>
    <w:p w14:paraId="60C128ED" w14:textId="77777777" w:rsidR="00B8532B" w:rsidRPr="003F2BA7" w:rsidRDefault="00B8532B" w:rsidP="00B8532B">
      <w:pPr>
        <w:pStyle w:val="NormalCentered"/>
        <w:spacing w:before="0" w:after="0" w:line="276" w:lineRule="auto"/>
        <w:jc w:val="both"/>
        <w:rPr>
          <w:rFonts w:ascii="Arial" w:hAnsi="Arial" w:cs="Arial"/>
          <w:noProof/>
          <w:sz w:val="18"/>
          <w:szCs w:val="18"/>
        </w:rPr>
      </w:pPr>
    </w:p>
    <w:p w14:paraId="6D4BF3F2" w14:textId="77777777" w:rsidR="00B8532B" w:rsidRPr="003F2BA7" w:rsidRDefault="00B8532B" w:rsidP="00B8532B">
      <w:pPr>
        <w:pStyle w:val="NormalCentered"/>
        <w:spacing w:before="0" w:after="0" w:line="276" w:lineRule="auto"/>
        <w:jc w:val="both"/>
        <w:rPr>
          <w:rFonts w:ascii="Arial" w:hAnsi="Arial" w:cs="Arial"/>
          <w:noProof/>
          <w:sz w:val="18"/>
          <w:szCs w:val="18"/>
        </w:rPr>
      </w:pPr>
    </w:p>
    <w:p w14:paraId="15DA81AE" w14:textId="77777777" w:rsidR="00B8532B" w:rsidRPr="003F2BA7" w:rsidRDefault="00B8532B" w:rsidP="00B8532B">
      <w:pPr>
        <w:pStyle w:val="NormalCentered"/>
        <w:spacing w:before="0" w:after="0" w:line="276" w:lineRule="auto"/>
        <w:jc w:val="both"/>
        <w:rPr>
          <w:rFonts w:ascii="Arial" w:hAnsi="Arial" w:cs="Arial"/>
          <w:noProof/>
          <w:sz w:val="18"/>
          <w:szCs w:val="18"/>
        </w:rPr>
      </w:pPr>
    </w:p>
    <w:p w14:paraId="7AAD9FF0" w14:textId="77777777" w:rsidR="00B8532B" w:rsidRPr="003F2BA7" w:rsidRDefault="00B8532B" w:rsidP="00B8532B">
      <w:pPr>
        <w:pStyle w:val="NormalCentered"/>
        <w:spacing w:before="0" w:after="0" w:line="276" w:lineRule="auto"/>
        <w:jc w:val="both"/>
        <w:rPr>
          <w:rFonts w:ascii="Arial" w:hAnsi="Arial" w:cs="Arial"/>
          <w:noProof/>
          <w:sz w:val="18"/>
          <w:szCs w:val="18"/>
        </w:rPr>
      </w:pPr>
    </w:p>
    <w:p w14:paraId="71DDAF13"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60925387"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689B43F9"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278B90CF"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303F1783"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7F75CCE9"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6542FC0E"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55CC9733" w14:textId="77777777" w:rsidR="00B8532B" w:rsidRPr="003F2BA7" w:rsidRDefault="00B8532B" w:rsidP="00B8532B">
      <w:pPr>
        <w:pStyle w:val="NormalCentered"/>
        <w:spacing w:before="0" w:after="0" w:line="276" w:lineRule="auto"/>
        <w:jc w:val="both"/>
        <w:rPr>
          <w:rFonts w:ascii="Arial" w:hAnsi="Arial" w:cs="Arial"/>
          <w:b/>
          <w:noProof/>
          <w:sz w:val="18"/>
          <w:szCs w:val="18"/>
        </w:rPr>
      </w:pPr>
    </w:p>
    <w:p w14:paraId="24D171DF" w14:textId="62F724A9" w:rsidR="00B8532B" w:rsidRPr="003F2BA7" w:rsidRDefault="00B8532B" w:rsidP="00B8532B">
      <w:pPr>
        <w:pStyle w:val="NormalCentered"/>
        <w:spacing w:before="0" w:after="0" w:line="276" w:lineRule="auto"/>
        <w:jc w:val="both"/>
        <w:rPr>
          <w:rFonts w:ascii="Arial" w:hAnsi="Arial" w:cs="Arial"/>
          <w:b/>
          <w:noProof/>
          <w:sz w:val="18"/>
          <w:szCs w:val="18"/>
        </w:rPr>
      </w:pPr>
    </w:p>
    <w:p w14:paraId="3E464D26" w14:textId="2A0A77E8" w:rsidR="003950E9" w:rsidRPr="003F2BA7" w:rsidRDefault="003950E9" w:rsidP="00B8532B">
      <w:pPr>
        <w:pStyle w:val="NormalCentered"/>
        <w:spacing w:before="0" w:after="0" w:line="276" w:lineRule="auto"/>
        <w:jc w:val="both"/>
        <w:rPr>
          <w:rFonts w:ascii="Arial" w:hAnsi="Arial" w:cs="Arial"/>
          <w:b/>
          <w:noProof/>
          <w:sz w:val="18"/>
          <w:szCs w:val="18"/>
        </w:rPr>
      </w:pPr>
    </w:p>
    <w:p w14:paraId="120A3289" w14:textId="675408A4" w:rsidR="00B8532B" w:rsidRPr="003F2BA7" w:rsidRDefault="00B8532B" w:rsidP="00B8532B">
      <w:pPr>
        <w:pStyle w:val="NormalCentered"/>
        <w:spacing w:before="0" w:after="0" w:line="276" w:lineRule="auto"/>
        <w:jc w:val="both"/>
        <w:rPr>
          <w:rFonts w:ascii="Arial" w:hAnsi="Arial" w:cs="Arial"/>
          <w:b/>
          <w:noProof/>
          <w:sz w:val="20"/>
          <w:szCs w:val="20"/>
        </w:rPr>
      </w:pPr>
      <w:r w:rsidRPr="003F2BA7">
        <w:rPr>
          <w:rFonts w:ascii="Arial" w:hAnsi="Arial" w:cs="Arial"/>
          <w:b/>
          <w:noProof/>
          <w:sz w:val="20"/>
          <w:szCs w:val="20"/>
        </w:rPr>
        <w:t>Tabulka 20</w:t>
      </w:r>
      <w:r w:rsidR="0012190A" w:rsidRPr="003F2BA7">
        <w:rPr>
          <w:rFonts w:ascii="Arial" w:hAnsi="Arial" w:cs="Arial"/>
          <w:b/>
          <w:noProof/>
          <w:sz w:val="20"/>
          <w:szCs w:val="20"/>
        </w:rPr>
        <w:t>B:</w:t>
      </w:r>
      <w:r w:rsidRPr="003F2BA7">
        <w:rPr>
          <w:rFonts w:ascii="Arial" w:hAnsi="Arial" w:cs="Arial"/>
          <w:b/>
          <w:noProof/>
          <w:sz w:val="20"/>
          <w:szCs w:val="20"/>
        </w:rPr>
        <w:t xml:space="preserve"> Převod zpět (souhrn)</w:t>
      </w:r>
    </w:p>
    <w:tbl>
      <w:tblPr>
        <w:tblStyle w:val="Mkatabulky"/>
        <w:tblW w:w="0" w:type="auto"/>
        <w:tblLook w:val="04A0" w:firstRow="1" w:lastRow="0" w:firstColumn="1" w:lastColumn="0" w:noHBand="0" w:noVBand="1"/>
      </w:tblPr>
      <w:tblGrid>
        <w:gridCol w:w="2263"/>
        <w:gridCol w:w="1176"/>
        <w:gridCol w:w="1629"/>
        <w:gridCol w:w="1238"/>
        <w:gridCol w:w="1068"/>
        <w:gridCol w:w="1177"/>
        <w:gridCol w:w="1068"/>
        <w:gridCol w:w="1236"/>
        <w:gridCol w:w="1346"/>
      </w:tblGrid>
      <w:tr w:rsidR="00EC011F" w:rsidRPr="003F2BA7" w14:paraId="4B72D06E" w14:textId="77777777" w:rsidTr="00AA7BB8">
        <w:tc>
          <w:tcPr>
            <w:tcW w:w="2263" w:type="dxa"/>
            <w:vMerge w:val="restart"/>
            <w:tcBorders>
              <w:tl2br w:val="single" w:sz="4" w:space="0" w:color="auto"/>
            </w:tcBorders>
          </w:tcPr>
          <w:p w14:paraId="2C415FED" w14:textId="77777777" w:rsidR="00B8532B" w:rsidRPr="003F2BA7" w:rsidRDefault="00B8532B" w:rsidP="00AA7BB8">
            <w:pPr>
              <w:pStyle w:val="NormalCentered"/>
              <w:spacing w:before="0" w:after="0" w:line="276" w:lineRule="auto"/>
              <w:jc w:val="left"/>
              <w:rPr>
                <w:rFonts w:ascii="Arial" w:hAnsi="Arial" w:cs="Arial"/>
                <w:b/>
                <w:noProof/>
                <w:sz w:val="18"/>
                <w:szCs w:val="18"/>
              </w:rPr>
            </w:pPr>
            <w:r w:rsidRPr="003F2BA7">
              <w:rPr>
                <w:rFonts w:ascii="Arial" w:hAnsi="Arial" w:cs="Arial"/>
                <w:b/>
                <w:noProof/>
                <w:sz w:val="18"/>
                <w:szCs w:val="18"/>
              </w:rPr>
              <w:t xml:space="preserve">          Do</w:t>
            </w:r>
          </w:p>
          <w:p w14:paraId="6309DCBD" w14:textId="77777777" w:rsidR="00B8532B" w:rsidRPr="003F2BA7" w:rsidRDefault="00B8532B" w:rsidP="00AA7BB8">
            <w:pPr>
              <w:pStyle w:val="NormalCentered"/>
              <w:spacing w:before="0" w:after="0" w:line="276" w:lineRule="auto"/>
              <w:jc w:val="both"/>
              <w:rPr>
                <w:rFonts w:ascii="Arial" w:hAnsi="Arial" w:cs="Arial"/>
                <w:b/>
                <w:noProof/>
                <w:sz w:val="18"/>
                <w:szCs w:val="18"/>
              </w:rPr>
            </w:pPr>
            <w:r w:rsidRPr="003F2BA7">
              <w:rPr>
                <w:rFonts w:ascii="Arial" w:hAnsi="Arial" w:cs="Arial"/>
                <w:b/>
                <w:noProof/>
                <w:sz w:val="18"/>
                <w:szCs w:val="18"/>
              </w:rPr>
              <w:t>Z</w:t>
            </w:r>
          </w:p>
        </w:tc>
        <w:tc>
          <w:tcPr>
            <w:tcW w:w="4043" w:type="dxa"/>
            <w:gridSpan w:val="3"/>
          </w:tcPr>
          <w:p w14:paraId="0C66301B"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hAnsi="Arial" w:cs="Arial"/>
                <w:b/>
                <w:noProof/>
                <w:sz w:val="18"/>
                <w:szCs w:val="18"/>
              </w:rPr>
              <w:t>EFRR</w:t>
            </w:r>
          </w:p>
        </w:tc>
        <w:tc>
          <w:tcPr>
            <w:tcW w:w="3204" w:type="dxa"/>
            <w:gridSpan w:val="3"/>
          </w:tcPr>
          <w:p w14:paraId="47502F6F"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hAnsi="Arial" w:cs="Arial"/>
                <w:b/>
                <w:noProof/>
                <w:sz w:val="18"/>
                <w:szCs w:val="18"/>
              </w:rPr>
              <w:t>ESF+</w:t>
            </w:r>
          </w:p>
        </w:tc>
        <w:tc>
          <w:tcPr>
            <w:tcW w:w="1107" w:type="dxa"/>
          </w:tcPr>
          <w:p w14:paraId="6A3894EE"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hAnsi="Arial" w:cs="Arial"/>
                <w:b/>
                <w:noProof/>
                <w:sz w:val="18"/>
                <w:szCs w:val="18"/>
              </w:rPr>
              <w:t>Fond soudržnosti</w:t>
            </w:r>
          </w:p>
        </w:tc>
        <w:tc>
          <w:tcPr>
            <w:tcW w:w="1346" w:type="dxa"/>
          </w:tcPr>
          <w:p w14:paraId="17B665F9" w14:textId="1E2074AB"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hAnsi="Arial" w:cs="Arial"/>
                <w:b/>
                <w:noProof/>
                <w:sz w:val="18"/>
                <w:szCs w:val="18"/>
              </w:rPr>
              <w:t>ENR</w:t>
            </w:r>
            <w:r w:rsidR="003950E9" w:rsidRPr="003F2BA7">
              <w:rPr>
                <w:rFonts w:ascii="Arial" w:hAnsi="Arial" w:cs="Arial"/>
                <w:b/>
                <w:noProof/>
                <w:sz w:val="18"/>
                <w:szCs w:val="18"/>
              </w:rPr>
              <w:t>A</w:t>
            </w:r>
            <w:r w:rsidRPr="003F2BA7">
              <w:rPr>
                <w:rFonts w:ascii="Arial" w:hAnsi="Arial" w:cs="Arial"/>
                <w:b/>
                <w:noProof/>
                <w:sz w:val="18"/>
                <w:szCs w:val="18"/>
              </w:rPr>
              <w:t>F</w:t>
            </w:r>
          </w:p>
        </w:tc>
      </w:tr>
      <w:tr w:rsidR="00EC011F" w:rsidRPr="003F2BA7" w14:paraId="4501360B" w14:textId="77777777" w:rsidTr="00AA7BB8">
        <w:tc>
          <w:tcPr>
            <w:tcW w:w="2263" w:type="dxa"/>
            <w:vMerge/>
            <w:tcBorders>
              <w:tl2br w:val="single" w:sz="4" w:space="0" w:color="auto"/>
            </w:tcBorders>
          </w:tcPr>
          <w:p w14:paraId="0EB2F709"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76" w:type="dxa"/>
          </w:tcPr>
          <w:p w14:paraId="02BBDD67"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eastAsia="Times New Roman" w:hAnsi="Arial" w:cs="Arial"/>
                <w:noProof/>
                <w:sz w:val="18"/>
                <w:szCs w:val="18"/>
              </w:rPr>
              <w:t>Více rozvinuté</w:t>
            </w:r>
          </w:p>
        </w:tc>
        <w:tc>
          <w:tcPr>
            <w:tcW w:w="1629" w:type="dxa"/>
          </w:tcPr>
          <w:p w14:paraId="7C2976AE"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hAnsi="Arial" w:cs="Arial"/>
                <w:noProof/>
                <w:sz w:val="18"/>
                <w:szCs w:val="18"/>
              </w:rPr>
              <w:t>Přechodové</w:t>
            </w:r>
          </w:p>
        </w:tc>
        <w:tc>
          <w:tcPr>
            <w:tcW w:w="1238" w:type="dxa"/>
          </w:tcPr>
          <w:p w14:paraId="5DBAEF3E"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eastAsia="Times New Roman" w:hAnsi="Arial" w:cs="Arial"/>
                <w:noProof/>
                <w:sz w:val="18"/>
                <w:szCs w:val="18"/>
              </w:rPr>
              <w:t>Méně rozvinuté</w:t>
            </w:r>
          </w:p>
        </w:tc>
        <w:tc>
          <w:tcPr>
            <w:tcW w:w="1068" w:type="dxa"/>
          </w:tcPr>
          <w:p w14:paraId="6778FC02"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eastAsia="Times New Roman" w:hAnsi="Arial" w:cs="Arial"/>
                <w:noProof/>
                <w:sz w:val="18"/>
                <w:szCs w:val="18"/>
              </w:rPr>
              <w:t>Více rozvinuté</w:t>
            </w:r>
          </w:p>
        </w:tc>
        <w:tc>
          <w:tcPr>
            <w:tcW w:w="1068" w:type="dxa"/>
          </w:tcPr>
          <w:p w14:paraId="2768B471"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hAnsi="Arial" w:cs="Arial"/>
                <w:noProof/>
                <w:sz w:val="18"/>
                <w:szCs w:val="18"/>
              </w:rPr>
              <w:t>Přechodové</w:t>
            </w:r>
          </w:p>
        </w:tc>
        <w:tc>
          <w:tcPr>
            <w:tcW w:w="1068" w:type="dxa"/>
          </w:tcPr>
          <w:p w14:paraId="76DF131D" w14:textId="77777777" w:rsidR="00B8532B" w:rsidRPr="003F2BA7" w:rsidRDefault="00B8532B" w:rsidP="00AA7BB8">
            <w:pPr>
              <w:pStyle w:val="NormalCentered"/>
              <w:spacing w:before="0" w:after="0" w:line="276" w:lineRule="auto"/>
              <w:rPr>
                <w:rFonts w:ascii="Arial" w:hAnsi="Arial" w:cs="Arial"/>
                <w:b/>
                <w:noProof/>
                <w:sz w:val="18"/>
                <w:szCs w:val="18"/>
              </w:rPr>
            </w:pPr>
            <w:r w:rsidRPr="003F2BA7">
              <w:rPr>
                <w:rFonts w:ascii="Arial" w:eastAsia="Times New Roman" w:hAnsi="Arial" w:cs="Arial"/>
                <w:noProof/>
                <w:sz w:val="18"/>
                <w:szCs w:val="18"/>
              </w:rPr>
              <w:t>Méně rozvinuté</w:t>
            </w:r>
          </w:p>
        </w:tc>
        <w:tc>
          <w:tcPr>
            <w:tcW w:w="1107" w:type="dxa"/>
          </w:tcPr>
          <w:p w14:paraId="66ED24FC" w14:textId="77777777" w:rsidR="00B8532B" w:rsidRPr="003F2BA7" w:rsidRDefault="00B8532B" w:rsidP="00AA7BB8">
            <w:pPr>
              <w:pStyle w:val="NormalCentered"/>
              <w:spacing w:before="0" w:after="0" w:line="276" w:lineRule="auto"/>
              <w:rPr>
                <w:rFonts w:ascii="Arial" w:hAnsi="Arial" w:cs="Arial"/>
                <w:b/>
                <w:noProof/>
                <w:sz w:val="18"/>
                <w:szCs w:val="18"/>
              </w:rPr>
            </w:pPr>
          </w:p>
        </w:tc>
        <w:tc>
          <w:tcPr>
            <w:tcW w:w="1346" w:type="dxa"/>
          </w:tcPr>
          <w:p w14:paraId="32B0D5A7" w14:textId="77777777" w:rsidR="00B8532B" w:rsidRPr="003F2BA7" w:rsidRDefault="00B8532B" w:rsidP="00AA7BB8">
            <w:pPr>
              <w:pStyle w:val="NormalCentered"/>
              <w:spacing w:before="0" w:after="0" w:line="276" w:lineRule="auto"/>
              <w:rPr>
                <w:rFonts w:ascii="Arial" w:hAnsi="Arial" w:cs="Arial"/>
                <w:b/>
                <w:noProof/>
                <w:sz w:val="18"/>
                <w:szCs w:val="18"/>
              </w:rPr>
            </w:pPr>
          </w:p>
        </w:tc>
      </w:tr>
      <w:tr w:rsidR="00EC011F" w:rsidRPr="003F2BA7" w14:paraId="2D7CD777" w14:textId="77777777" w:rsidTr="00AA7BB8">
        <w:tc>
          <w:tcPr>
            <w:tcW w:w="2263" w:type="dxa"/>
          </w:tcPr>
          <w:p w14:paraId="5A831DAF" w14:textId="77777777" w:rsidR="00B8532B" w:rsidRPr="003F2BA7" w:rsidRDefault="00B8532B" w:rsidP="00AA7BB8">
            <w:pPr>
              <w:pStyle w:val="NormalCentered"/>
              <w:spacing w:before="0" w:after="0" w:line="276" w:lineRule="auto"/>
              <w:jc w:val="both"/>
              <w:rPr>
                <w:rFonts w:ascii="Arial" w:hAnsi="Arial" w:cs="Arial"/>
                <w:b/>
                <w:noProof/>
                <w:sz w:val="18"/>
                <w:szCs w:val="18"/>
              </w:rPr>
            </w:pPr>
            <w:r w:rsidRPr="003F2BA7">
              <w:rPr>
                <w:rFonts w:ascii="Arial" w:hAnsi="Arial" w:cs="Arial"/>
                <w:b/>
                <w:noProof/>
                <w:sz w:val="18"/>
                <w:szCs w:val="18"/>
              </w:rPr>
              <w:t>InvestEU</w:t>
            </w:r>
          </w:p>
        </w:tc>
        <w:tc>
          <w:tcPr>
            <w:tcW w:w="1176" w:type="dxa"/>
          </w:tcPr>
          <w:p w14:paraId="7316ACA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47EB241E"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22D56074"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EE1F58A"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D95A032"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202FA21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5E6B076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B08D915"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04AC8696" w14:textId="77777777" w:rsidTr="00AA7BB8">
        <w:tc>
          <w:tcPr>
            <w:tcW w:w="2263" w:type="dxa"/>
          </w:tcPr>
          <w:p w14:paraId="2962CC18" w14:textId="77777777" w:rsidR="00B8532B" w:rsidRPr="003F2BA7" w:rsidRDefault="00B8532B" w:rsidP="00AA7BB8">
            <w:pPr>
              <w:pStyle w:val="NormalCentered"/>
              <w:spacing w:before="0" w:after="0" w:line="276" w:lineRule="auto"/>
              <w:jc w:val="right"/>
              <w:rPr>
                <w:rFonts w:ascii="Arial" w:hAnsi="Arial" w:cs="Arial"/>
                <w:b/>
                <w:noProof/>
                <w:sz w:val="18"/>
                <w:szCs w:val="18"/>
              </w:rPr>
            </w:pPr>
            <w:r w:rsidRPr="003F2BA7">
              <w:rPr>
                <w:rFonts w:ascii="Arial" w:hAnsi="Arial" w:cs="Arial"/>
                <w:b/>
                <w:noProof/>
                <w:sz w:val="18"/>
                <w:szCs w:val="18"/>
              </w:rPr>
              <w:t>Okno 1</w:t>
            </w:r>
          </w:p>
        </w:tc>
        <w:tc>
          <w:tcPr>
            <w:tcW w:w="1176" w:type="dxa"/>
          </w:tcPr>
          <w:p w14:paraId="4E3C82B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26FAA0F"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10DBB36E"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577F3C5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73B6525"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CA4207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4F7E883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43D7489"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670D514E" w14:textId="77777777" w:rsidTr="00AA7BB8">
        <w:tc>
          <w:tcPr>
            <w:tcW w:w="2263" w:type="dxa"/>
          </w:tcPr>
          <w:p w14:paraId="69B3E1A9" w14:textId="77777777" w:rsidR="00B8532B" w:rsidRPr="003F2BA7" w:rsidRDefault="00B8532B" w:rsidP="00AA7BB8">
            <w:pPr>
              <w:pStyle w:val="NormalCentered"/>
              <w:spacing w:before="0" w:after="0" w:line="276" w:lineRule="auto"/>
              <w:jc w:val="right"/>
              <w:rPr>
                <w:rFonts w:ascii="Arial" w:hAnsi="Arial" w:cs="Arial"/>
                <w:b/>
                <w:noProof/>
                <w:sz w:val="18"/>
                <w:szCs w:val="18"/>
              </w:rPr>
            </w:pPr>
            <w:r w:rsidRPr="003F2BA7">
              <w:rPr>
                <w:rFonts w:ascii="Arial" w:hAnsi="Arial" w:cs="Arial"/>
                <w:b/>
                <w:noProof/>
                <w:sz w:val="18"/>
                <w:szCs w:val="18"/>
              </w:rPr>
              <w:t>Okno 2</w:t>
            </w:r>
          </w:p>
        </w:tc>
        <w:tc>
          <w:tcPr>
            <w:tcW w:w="1176" w:type="dxa"/>
          </w:tcPr>
          <w:p w14:paraId="34E500F0"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5061CA4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529A16DA"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7C6B9C35"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754967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31E0F5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033FD6A7"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31A67CF"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3559167C" w14:textId="77777777" w:rsidTr="00AA7BB8">
        <w:tc>
          <w:tcPr>
            <w:tcW w:w="2263" w:type="dxa"/>
          </w:tcPr>
          <w:p w14:paraId="04F51DC4" w14:textId="77777777" w:rsidR="00B8532B" w:rsidRPr="003F2BA7" w:rsidRDefault="00B8532B" w:rsidP="00AA7BB8">
            <w:pPr>
              <w:pStyle w:val="NormalCentered"/>
              <w:spacing w:before="0" w:after="0" w:line="276" w:lineRule="auto"/>
              <w:jc w:val="right"/>
              <w:rPr>
                <w:rFonts w:ascii="Arial" w:hAnsi="Arial" w:cs="Arial"/>
                <w:b/>
                <w:noProof/>
                <w:sz w:val="18"/>
                <w:szCs w:val="18"/>
              </w:rPr>
            </w:pPr>
            <w:r w:rsidRPr="003F2BA7">
              <w:rPr>
                <w:rFonts w:ascii="Arial" w:hAnsi="Arial" w:cs="Arial"/>
                <w:b/>
                <w:noProof/>
                <w:sz w:val="18"/>
                <w:szCs w:val="18"/>
              </w:rPr>
              <w:t>Okno 3</w:t>
            </w:r>
          </w:p>
        </w:tc>
        <w:tc>
          <w:tcPr>
            <w:tcW w:w="1176" w:type="dxa"/>
          </w:tcPr>
          <w:p w14:paraId="4A83A86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37E0DDE6"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48AD8FE7"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576787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CF86E7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1B34B30"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2658367F"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212F799C"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1C1B0085" w14:textId="77777777" w:rsidTr="00AA7BB8">
        <w:tc>
          <w:tcPr>
            <w:tcW w:w="2263" w:type="dxa"/>
          </w:tcPr>
          <w:p w14:paraId="35C07175" w14:textId="77777777" w:rsidR="00B8532B" w:rsidRPr="003F2BA7" w:rsidRDefault="00B8532B" w:rsidP="00AA7BB8">
            <w:pPr>
              <w:pStyle w:val="NormalCentered"/>
              <w:spacing w:before="0" w:after="0" w:line="276" w:lineRule="auto"/>
              <w:jc w:val="right"/>
              <w:rPr>
                <w:rFonts w:ascii="Arial" w:hAnsi="Arial" w:cs="Arial"/>
                <w:b/>
                <w:noProof/>
                <w:sz w:val="18"/>
                <w:szCs w:val="18"/>
              </w:rPr>
            </w:pPr>
            <w:r w:rsidRPr="003F2BA7">
              <w:rPr>
                <w:rFonts w:ascii="Arial" w:hAnsi="Arial" w:cs="Arial"/>
                <w:b/>
                <w:noProof/>
                <w:sz w:val="18"/>
                <w:szCs w:val="18"/>
              </w:rPr>
              <w:t>Okno 4</w:t>
            </w:r>
          </w:p>
        </w:tc>
        <w:tc>
          <w:tcPr>
            <w:tcW w:w="1176" w:type="dxa"/>
          </w:tcPr>
          <w:p w14:paraId="32CD6A40"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D71DD70"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6448D067"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586FDA8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561F6873"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0DF6E3D7"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538F5D56"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3DFC88D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6F2C741F" w14:textId="77777777" w:rsidTr="00AA7BB8">
        <w:tc>
          <w:tcPr>
            <w:tcW w:w="2263" w:type="dxa"/>
          </w:tcPr>
          <w:p w14:paraId="52EFA251" w14:textId="77777777" w:rsidR="00B8532B" w:rsidRPr="003F2BA7" w:rsidRDefault="00B8532B" w:rsidP="00AA7BB8">
            <w:pPr>
              <w:pStyle w:val="NormalCentered"/>
              <w:spacing w:before="0" w:after="0" w:line="276" w:lineRule="auto"/>
              <w:jc w:val="both"/>
              <w:rPr>
                <w:rFonts w:ascii="Arial" w:hAnsi="Arial" w:cs="Arial"/>
                <w:b/>
                <w:noProof/>
                <w:sz w:val="18"/>
                <w:szCs w:val="18"/>
              </w:rPr>
            </w:pPr>
            <w:r w:rsidRPr="003F2BA7">
              <w:rPr>
                <w:rFonts w:ascii="Arial" w:hAnsi="Arial" w:cs="Arial"/>
                <w:b/>
                <w:noProof/>
                <w:sz w:val="18"/>
                <w:szCs w:val="18"/>
              </w:rPr>
              <w:t>Nástroj 1</w:t>
            </w:r>
          </w:p>
        </w:tc>
        <w:tc>
          <w:tcPr>
            <w:tcW w:w="1176" w:type="dxa"/>
          </w:tcPr>
          <w:p w14:paraId="4E32D983"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FCF5980"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20A92DF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555F604"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DCBA649"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28B70627"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1073D286"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66015A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074B8733" w14:textId="77777777" w:rsidTr="00AA7BB8">
        <w:tc>
          <w:tcPr>
            <w:tcW w:w="2263" w:type="dxa"/>
          </w:tcPr>
          <w:p w14:paraId="176FC725" w14:textId="77777777" w:rsidR="00B8532B" w:rsidRPr="003F2BA7" w:rsidRDefault="00B8532B" w:rsidP="00AA7BB8">
            <w:pPr>
              <w:pStyle w:val="NormalCentered"/>
              <w:spacing w:before="0" w:after="0" w:line="276" w:lineRule="auto"/>
              <w:jc w:val="both"/>
              <w:rPr>
                <w:rFonts w:ascii="Arial" w:hAnsi="Arial" w:cs="Arial"/>
                <w:b/>
                <w:noProof/>
                <w:sz w:val="18"/>
                <w:szCs w:val="18"/>
              </w:rPr>
            </w:pPr>
            <w:r w:rsidRPr="003F2BA7">
              <w:rPr>
                <w:rFonts w:ascii="Arial" w:hAnsi="Arial" w:cs="Arial"/>
                <w:b/>
                <w:noProof/>
                <w:sz w:val="18"/>
                <w:szCs w:val="18"/>
              </w:rPr>
              <w:t>Nástroj 2</w:t>
            </w:r>
          </w:p>
        </w:tc>
        <w:tc>
          <w:tcPr>
            <w:tcW w:w="1176" w:type="dxa"/>
          </w:tcPr>
          <w:p w14:paraId="36378FEA"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C98C3B3"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5B986CA3"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018C956A"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094CC214"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0BE2014"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78E1880D"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7F2D48B7"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238DF4D5" w14:textId="77777777" w:rsidTr="00AA7BB8">
        <w:tc>
          <w:tcPr>
            <w:tcW w:w="2263" w:type="dxa"/>
          </w:tcPr>
          <w:p w14:paraId="778E6699" w14:textId="77777777" w:rsidR="00B8532B" w:rsidRPr="003F2BA7" w:rsidRDefault="00B8532B" w:rsidP="00AA7BB8">
            <w:pPr>
              <w:pStyle w:val="NormalCentered"/>
              <w:spacing w:before="0" w:after="0" w:line="276" w:lineRule="auto"/>
              <w:jc w:val="both"/>
              <w:rPr>
                <w:rFonts w:ascii="Arial" w:hAnsi="Arial" w:cs="Arial"/>
                <w:b/>
                <w:noProof/>
                <w:sz w:val="18"/>
                <w:szCs w:val="18"/>
              </w:rPr>
            </w:pPr>
            <w:r w:rsidRPr="003F2BA7">
              <w:rPr>
                <w:rFonts w:ascii="Arial" w:hAnsi="Arial" w:cs="Arial"/>
                <w:b/>
                <w:noProof/>
                <w:sz w:val="18"/>
                <w:szCs w:val="18"/>
              </w:rPr>
              <w:t>Nástroj 3</w:t>
            </w:r>
          </w:p>
        </w:tc>
        <w:tc>
          <w:tcPr>
            <w:tcW w:w="1176" w:type="dxa"/>
          </w:tcPr>
          <w:p w14:paraId="2D02E8D4"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63AAE08F"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2D75BC1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8BDBF03"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25584D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5D6397E"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66688D9C"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540D76A8"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r w:rsidR="00EC011F" w:rsidRPr="003F2BA7" w14:paraId="7B7D4F7F" w14:textId="77777777" w:rsidTr="00AA7BB8">
        <w:tc>
          <w:tcPr>
            <w:tcW w:w="2263" w:type="dxa"/>
          </w:tcPr>
          <w:p w14:paraId="17F65524" w14:textId="3D66770B" w:rsidR="00B8532B" w:rsidRPr="003F2BA7" w:rsidRDefault="00B8532B" w:rsidP="00AA7BB8">
            <w:pPr>
              <w:pStyle w:val="NormalCentered"/>
              <w:spacing w:before="0" w:after="0" w:line="276" w:lineRule="auto"/>
              <w:jc w:val="both"/>
              <w:rPr>
                <w:rFonts w:ascii="Arial" w:hAnsi="Arial" w:cs="Arial"/>
                <w:b/>
                <w:noProof/>
                <w:sz w:val="18"/>
                <w:szCs w:val="18"/>
              </w:rPr>
            </w:pPr>
            <w:r w:rsidRPr="003F2BA7">
              <w:rPr>
                <w:rFonts w:ascii="Arial" w:hAnsi="Arial" w:cs="Arial"/>
                <w:b/>
                <w:noProof/>
                <w:sz w:val="18"/>
                <w:szCs w:val="18"/>
              </w:rPr>
              <w:t>Nástroj 4</w:t>
            </w:r>
          </w:p>
        </w:tc>
        <w:tc>
          <w:tcPr>
            <w:tcW w:w="1176" w:type="dxa"/>
          </w:tcPr>
          <w:p w14:paraId="602CFDAC"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390CA725"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3575135A"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7744686"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72C272EB"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28BFA552"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5B360FAE"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4047EB2" w14:textId="77777777" w:rsidR="00B8532B" w:rsidRPr="003F2BA7" w:rsidRDefault="00B8532B" w:rsidP="00AA7BB8">
            <w:pPr>
              <w:pStyle w:val="NormalCentered"/>
              <w:spacing w:before="0" w:after="0" w:line="276" w:lineRule="auto"/>
              <w:jc w:val="both"/>
              <w:rPr>
                <w:rFonts w:ascii="Arial" w:hAnsi="Arial" w:cs="Arial"/>
                <w:b/>
                <w:noProof/>
                <w:sz w:val="18"/>
                <w:szCs w:val="18"/>
              </w:rPr>
            </w:pPr>
          </w:p>
        </w:tc>
      </w:tr>
    </w:tbl>
    <w:p w14:paraId="1EC7A81F" w14:textId="0DC3E7FB" w:rsidR="001A49A7" w:rsidRPr="003F2BA7" w:rsidRDefault="001A49A7" w:rsidP="001A49A7">
      <w:pPr>
        <w:spacing w:line="276" w:lineRule="auto"/>
        <w:rPr>
          <w:rFonts w:ascii="Arial" w:hAnsi="Arial" w:cs="Arial"/>
          <w:noProof/>
          <w:sz w:val="16"/>
          <w:szCs w:val="16"/>
        </w:rPr>
      </w:pPr>
    </w:p>
    <w:p w14:paraId="2C59C89F" w14:textId="77777777" w:rsidR="001A49A7" w:rsidRPr="003F2BA7" w:rsidRDefault="001A49A7" w:rsidP="001A49A7">
      <w:pPr>
        <w:pStyle w:val="Odstavecseseznamem"/>
        <w:ind w:left="0"/>
        <w:rPr>
          <w:rFonts w:ascii="Arial" w:hAnsi="Arial" w:cs="Arial"/>
          <w:b/>
          <w:highlight w:val="yellow"/>
        </w:rPr>
      </w:pPr>
    </w:p>
    <w:p w14:paraId="51D127DE" w14:textId="77777777" w:rsidR="001A49A7" w:rsidRPr="003F2BA7" w:rsidRDefault="001A49A7" w:rsidP="001A49A7">
      <w:pPr>
        <w:pStyle w:val="Odstavecseseznamem"/>
        <w:ind w:left="0"/>
        <w:rPr>
          <w:rFonts w:ascii="Arial" w:hAnsi="Arial" w:cs="Arial"/>
          <w:b/>
          <w:highlight w:val="yellow"/>
        </w:rPr>
      </w:pPr>
    </w:p>
    <w:p w14:paraId="2D2189DD" w14:textId="77777777" w:rsidR="009C3847" w:rsidRPr="003F2BA7" w:rsidRDefault="009C3847" w:rsidP="00112275">
      <w:pPr>
        <w:pStyle w:val="Nadpis2"/>
        <w:numPr>
          <w:ilvl w:val="1"/>
          <w:numId w:val="31"/>
        </w:numPr>
        <w:spacing w:after="120" w:line="240" w:lineRule="auto"/>
        <w:ind w:left="426" w:hanging="426"/>
        <w:rPr>
          <w:rFonts w:ascii="Arial" w:hAnsi="Arial" w:cs="Arial"/>
          <w:iCs w:val="0"/>
          <w:sz w:val="32"/>
          <w:szCs w:val="32"/>
        </w:rPr>
      </w:pPr>
      <w:r w:rsidRPr="003F2BA7">
        <w:rPr>
          <w:rFonts w:ascii="Arial" w:hAnsi="Arial" w:cs="Arial"/>
          <w:sz w:val="32"/>
          <w:szCs w:val="32"/>
        </w:rPr>
        <w:lastRenderedPageBreak/>
        <w:t>Finanční prostředky podle roku</w:t>
      </w: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6"/>
        <w:gridCol w:w="1250"/>
        <w:gridCol w:w="1282"/>
        <w:gridCol w:w="1263"/>
        <w:gridCol w:w="1263"/>
        <w:gridCol w:w="1263"/>
        <w:gridCol w:w="1261"/>
        <w:gridCol w:w="1206"/>
        <w:gridCol w:w="1220"/>
        <w:gridCol w:w="1169"/>
        <w:gridCol w:w="1169"/>
        <w:gridCol w:w="1437"/>
      </w:tblGrid>
      <w:tr w:rsidR="009C3847" w:rsidRPr="003F2BA7" w14:paraId="33EC1EDF" w14:textId="77777777" w:rsidTr="0012190A">
        <w:tc>
          <w:tcPr>
            <w:tcW w:w="14629" w:type="dxa"/>
            <w:gridSpan w:val="12"/>
            <w:shd w:val="clear" w:color="auto" w:fill="99C7F9"/>
          </w:tcPr>
          <w:p w14:paraId="7AB2AEE2" w14:textId="69B40765" w:rsidR="009C3847" w:rsidRPr="003F2BA7" w:rsidRDefault="009C3847" w:rsidP="0012190A">
            <w:pPr>
              <w:spacing w:before="120" w:after="120"/>
              <w:rPr>
                <w:rFonts w:ascii="Arial" w:hAnsi="Arial" w:cs="Arial"/>
                <w:b/>
              </w:rPr>
            </w:pPr>
            <w:r w:rsidRPr="003F2BA7">
              <w:rPr>
                <w:rFonts w:ascii="Arial" w:hAnsi="Arial" w:cs="Arial"/>
                <w:b/>
              </w:rPr>
              <w:t>Tabulka 10: Finanční prostředky</w:t>
            </w:r>
            <w:r w:rsidR="00605825" w:rsidRPr="003F2BA7">
              <w:rPr>
                <w:rStyle w:val="Znakapoznpodarou"/>
                <w:rFonts w:ascii="Arial" w:hAnsi="Arial" w:cs="Arial"/>
                <w:b/>
              </w:rPr>
              <w:footnoteReference w:id="124"/>
            </w:r>
            <w:r w:rsidRPr="003F2BA7">
              <w:rPr>
                <w:rFonts w:ascii="Arial" w:hAnsi="Arial" w:cs="Arial"/>
                <w:b/>
              </w:rPr>
              <w:t xml:space="preserve"> podle roku</w:t>
            </w:r>
          </w:p>
        </w:tc>
      </w:tr>
      <w:tr w:rsidR="0012190A" w:rsidRPr="003F2BA7" w14:paraId="632DCD7E" w14:textId="77777777" w:rsidTr="00792B79">
        <w:trPr>
          <w:trHeight w:val="278"/>
        </w:trPr>
        <w:tc>
          <w:tcPr>
            <w:tcW w:w="846" w:type="dxa"/>
            <w:vMerge w:val="restart"/>
            <w:shd w:val="clear" w:color="auto" w:fill="auto"/>
          </w:tcPr>
          <w:p w14:paraId="046913C7" w14:textId="77777777" w:rsidR="009C3847" w:rsidRPr="003F2BA7" w:rsidRDefault="009C3847" w:rsidP="0012190A">
            <w:pPr>
              <w:jc w:val="center"/>
              <w:rPr>
                <w:rFonts w:ascii="Arial" w:hAnsi="Arial" w:cs="Arial"/>
                <w:b/>
              </w:rPr>
            </w:pPr>
            <w:r w:rsidRPr="003F2BA7">
              <w:rPr>
                <w:rFonts w:ascii="Arial" w:hAnsi="Arial" w:cs="Arial"/>
                <w:b/>
              </w:rPr>
              <w:t>Fond</w:t>
            </w:r>
          </w:p>
        </w:tc>
        <w:tc>
          <w:tcPr>
            <w:tcW w:w="1250" w:type="dxa"/>
            <w:vMerge w:val="restart"/>
            <w:shd w:val="clear" w:color="auto" w:fill="auto"/>
          </w:tcPr>
          <w:p w14:paraId="4E2866B3" w14:textId="77777777" w:rsidR="009C3847" w:rsidRPr="003F2BA7" w:rsidRDefault="009C3847" w:rsidP="0012190A">
            <w:pPr>
              <w:jc w:val="center"/>
              <w:rPr>
                <w:rFonts w:ascii="Arial" w:hAnsi="Arial" w:cs="Arial"/>
                <w:b/>
              </w:rPr>
            </w:pPr>
            <w:r w:rsidRPr="003F2BA7">
              <w:rPr>
                <w:rFonts w:ascii="Arial" w:hAnsi="Arial" w:cs="Arial"/>
                <w:b/>
              </w:rPr>
              <w:t>Kategorie regionu</w:t>
            </w:r>
          </w:p>
        </w:tc>
        <w:tc>
          <w:tcPr>
            <w:tcW w:w="1282" w:type="dxa"/>
            <w:vMerge w:val="restart"/>
            <w:shd w:val="clear" w:color="auto" w:fill="auto"/>
          </w:tcPr>
          <w:p w14:paraId="7EF8BDB6" w14:textId="77777777" w:rsidR="009C3847" w:rsidRPr="003F2BA7" w:rsidRDefault="009C3847" w:rsidP="0012190A">
            <w:pPr>
              <w:jc w:val="center"/>
              <w:rPr>
                <w:rFonts w:ascii="Arial" w:hAnsi="Arial" w:cs="Arial"/>
                <w:b/>
              </w:rPr>
            </w:pPr>
            <w:r w:rsidRPr="003F2BA7">
              <w:rPr>
                <w:rFonts w:ascii="Arial" w:hAnsi="Arial" w:cs="Arial"/>
                <w:b/>
              </w:rPr>
              <w:t>2021</w:t>
            </w:r>
          </w:p>
        </w:tc>
        <w:tc>
          <w:tcPr>
            <w:tcW w:w="1263" w:type="dxa"/>
            <w:vMerge w:val="restart"/>
            <w:shd w:val="clear" w:color="auto" w:fill="auto"/>
          </w:tcPr>
          <w:p w14:paraId="2792E368" w14:textId="77777777" w:rsidR="009C3847" w:rsidRPr="003F2BA7" w:rsidRDefault="009C3847" w:rsidP="0012190A">
            <w:pPr>
              <w:jc w:val="center"/>
              <w:rPr>
                <w:rFonts w:ascii="Arial" w:hAnsi="Arial" w:cs="Arial"/>
                <w:b/>
              </w:rPr>
            </w:pPr>
            <w:r w:rsidRPr="003F2BA7">
              <w:rPr>
                <w:rFonts w:ascii="Arial" w:hAnsi="Arial" w:cs="Arial"/>
                <w:b/>
              </w:rPr>
              <w:t>2022</w:t>
            </w:r>
          </w:p>
        </w:tc>
        <w:tc>
          <w:tcPr>
            <w:tcW w:w="1263" w:type="dxa"/>
            <w:vMerge w:val="restart"/>
            <w:shd w:val="clear" w:color="auto" w:fill="auto"/>
          </w:tcPr>
          <w:p w14:paraId="492AE306" w14:textId="77777777" w:rsidR="009C3847" w:rsidRPr="003F2BA7" w:rsidRDefault="009C3847" w:rsidP="0012190A">
            <w:pPr>
              <w:jc w:val="center"/>
              <w:rPr>
                <w:rFonts w:ascii="Arial" w:hAnsi="Arial" w:cs="Arial"/>
                <w:b/>
              </w:rPr>
            </w:pPr>
            <w:r w:rsidRPr="003F2BA7">
              <w:rPr>
                <w:rFonts w:ascii="Arial" w:hAnsi="Arial" w:cs="Arial"/>
                <w:b/>
              </w:rPr>
              <w:t>2023</w:t>
            </w:r>
          </w:p>
        </w:tc>
        <w:tc>
          <w:tcPr>
            <w:tcW w:w="1263" w:type="dxa"/>
            <w:vMerge w:val="restart"/>
            <w:shd w:val="clear" w:color="auto" w:fill="auto"/>
          </w:tcPr>
          <w:p w14:paraId="0D5439A5" w14:textId="77777777" w:rsidR="009C3847" w:rsidRPr="003F2BA7" w:rsidRDefault="009C3847" w:rsidP="0012190A">
            <w:pPr>
              <w:jc w:val="center"/>
              <w:rPr>
                <w:rFonts w:ascii="Arial" w:hAnsi="Arial" w:cs="Arial"/>
                <w:b/>
              </w:rPr>
            </w:pPr>
            <w:r w:rsidRPr="003F2BA7">
              <w:rPr>
                <w:rFonts w:ascii="Arial" w:hAnsi="Arial" w:cs="Arial"/>
                <w:b/>
              </w:rPr>
              <w:t>2024</w:t>
            </w:r>
          </w:p>
        </w:tc>
        <w:tc>
          <w:tcPr>
            <w:tcW w:w="1261" w:type="dxa"/>
            <w:vMerge w:val="restart"/>
            <w:shd w:val="clear" w:color="auto" w:fill="auto"/>
          </w:tcPr>
          <w:p w14:paraId="733427F6" w14:textId="77777777" w:rsidR="009C3847" w:rsidRPr="003F2BA7" w:rsidRDefault="009C3847" w:rsidP="0012190A">
            <w:pPr>
              <w:jc w:val="center"/>
              <w:rPr>
                <w:rFonts w:ascii="Arial" w:hAnsi="Arial" w:cs="Arial"/>
                <w:b/>
              </w:rPr>
            </w:pPr>
            <w:r w:rsidRPr="003F2BA7">
              <w:rPr>
                <w:rFonts w:ascii="Arial" w:hAnsi="Arial" w:cs="Arial"/>
                <w:b/>
              </w:rPr>
              <w:t>2025</w:t>
            </w:r>
          </w:p>
        </w:tc>
        <w:tc>
          <w:tcPr>
            <w:tcW w:w="2426" w:type="dxa"/>
            <w:gridSpan w:val="2"/>
            <w:shd w:val="clear" w:color="auto" w:fill="auto"/>
          </w:tcPr>
          <w:p w14:paraId="32EDEAF9" w14:textId="77777777" w:rsidR="009C3847" w:rsidRPr="003F2BA7" w:rsidRDefault="009C3847" w:rsidP="0012190A">
            <w:pPr>
              <w:jc w:val="center"/>
              <w:rPr>
                <w:rFonts w:ascii="Arial" w:hAnsi="Arial" w:cs="Arial"/>
                <w:b/>
              </w:rPr>
            </w:pPr>
            <w:r w:rsidRPr="003F2BA7">
              <w:rPr>
                <w:rFonts w:ascii="Arial" w:hAnsi="Arial" w:cs="Arial"/>
                <w:b/>
              </w:rPr>
              <w:t>2026</w:t>
            </w:r>
          </w:p>
          <w:p w14:paraId="6C5C2DCB" w14:textId="77777777" w:rsidR="009C3847" w:rsidRPr="003F2BA7" w:rsidRDefault="009C3847" w:rsidP="0012190A">
            <w:pPr>
              <w:overflowPunct/>
              <w:autoSpaceDE/>
              <w:autoSpaceDN/>
              <w:adjustRightInd/>
              <w:spacing w:after="160" w:line="259" w:lineRule="auto"/>
              <w:jc w:val="center"/>
              <w:textAlignment w:val="auto"/>
              <w:rPr>
                <w:rFonts w:ascii="Arial" w:hAnsi="Arial" w:cs="Arial"/>
                <w:b/>
              </w:rPr>
            </w:pPr>
          </w:p>
          <w:p w14:paraId="2755AEB2" w14:textId="77777777" w:rsidR="009C3847" w:rsidRPr="003F2BA7" w:rsidRDefault="009C3847" w:rsidP="0012190A">
            <w:pPr>
              <w:jc w:val="center"/>
              <w:rPr>
                <w:rFonts w:ascii="Arial" w:hAnsi="Arial" w:cs="Arial"/>
                <w:b/>
              </w:rPr>
            </w:pPr>
          </w:p>
        </w:tc>
        <w:tc>
          <w:tcPr>
            <w:tcW w:w="2338" w:type="dxa"/>
            <w:gridSpan w:val="2"/>
            <w:shd w:val="clear" w:color="auto" w:fill="auto"/>
          </w:tcPr>
          <w:p w14:paraId="1D1BB683" w14:textId="77777777" w:rsidR="009C3847" w:rsidRPr="003F2BA7" w:rsidRDefault="009C3847" w:rsidP="0012190A">
            <w:pPr>
              <w:jc w:val="center"/>
              <w:rPr>
                <w:rFonts w:ascii="Arial" w:hAnsi="Arial" w:cs="Arial"/>
                <w:b/>
              </w:rPr>
            </w:pPr>
            <w:r w:rsidRPr="003F2BA7">
              <w:rPr>
                <w:rFonts w:ascii="Arial" w:hAnsi="Arial" w:cs="Arial"/>
                <w:b/>
              </w:rPr>
              <w:t>2027</w:t>
            </w:r>
          </w:p>
          <w:p w14:paraId="4B357CE1" w14:textId="77777777" w:rsidR="009C3847" w:rsidRPr="003F2BA7" w:rsidRDefault="009C3847" w:rsidP="0012190A">
            <w:pPr>
              <w:overflowPunct/>
              <w:autoSpaceDE/>
              <w:autoSpaceDN/>
              <w:adjustRightInd/>
              <w:spacing w:after="160" w:line="259" w:lineRule="auto"/>
              <w:jc w:val="center"/>
              <w:textAlignment w:val="auto"/>
              <w:rPr>
                <w:rFonts w:ascii="Arial" w:hAnsi="Arial" w:cs="Arial"/>
                <w:b/>
              </w:rPr>
            </w:pPr>
          </w:p>
          <w:p w14:paraId="5E04B3E8" w14:textId="77777777" w:rsidR="009C3847" w:rsidRPr="003F2BA7" w:rsidRDefault="009C3847" w:rsidP="0012190A">
            <w:pPr>
              <w:jc w:val="center"/>
              <w:rPr>
                <w:rFonts w:ascii="Arial" w:hAnsi="Arial" w:cs="Arial"/>
                <w:b/>
              </w:rPr>
            </w:pPr>
          </w:p>
        </w:tc>
        <w:tc>
          <w:tcPr>
            <w:tcW w:w="1437" w:type="dxa"/>
            <w:vMerge w:val="restart"/>
            <w:shd w:val="clear" w:color="auto" w:fill="auto"/>
          </w:tcPr>
          <w:p w14:paraId="7576A1E5" w14:textId="77C4CE3C" w:rsidR="009C3847" w:rsidRPr="003F2BA7" w:rsidRDefault="009C3847" w:rsidP="0012190A">
            <w:pPr>
              <w:jc w:val="center"/>
              <w:rPr>
                <w:rFonts w:ascii="Arial" w:hAnsi="Arial" w:cs="Arial"/>
                <w:b/>
              </w:rPr>
            </w:pPr>
            <w:r w:rsidRPr="003F2BA7">
              <w:rPr>
                <w:rFonts w:ascii="Arial" w:hAnsi="Arial" w:cs="Arial"/>
                <w:b/>
              </w:rPr>
              <w:t>Celkem</w:t>
            </w:r>
          </w:p>
        </w:tc>
      </w:tr>
      <w:tr w:rsidR="0012190A" w:rsidRPr="003F2BA7" w14:paraId="6023BEEB" w14:textId="77777777" w:rsidTr="00792B79">
        <w:trPr>
          <w:trHeight w:val="135"/>
        </w:trPr>
        <w:tc>
          <w:tcPr>
            <w:tcW w:w="846" w:type="dxa"/>
            <w:vMerge/>
            <w:shd w:val="clear" w:color="auto" w:fill="auto"/>
          </w:tcPr>
          <w:p w14:paraId="6F314BFD" w14:textId="77777777" w:rsidR="009C3847" w:rsidRPr="003F2BA7" w:rsidRDefault="009C3847" w:rsidP="0012190A">
            <w:pPr>
              <w:jc w:val="center"/>
              <w:rPr>
                <w:rFonts w:ascii="Arial" w:hAnsi="Arial" w:cs="Arial"/>
              </w:rPr>
            </w:pPr>
          </w:p>
        </w:tc>
        <w:tc>
          <w:tcPr>
            <w:tcW w:w="1250" w:type="dxa"/>
            <w:vMerge/>
            <w:shd w:val="clear" w:color="auto" w:fill="auto"/>
          </w:tcPr>
          <w:p w14:paraId="513D145B" w14:textId="77777777" w:rsidR="009C3847" w:rsidRPr="003F2BA7" w:rsidRDefault="009C3847" w:rsidP="0012190A">
            <w:pPr>
              <w:jc w:val="center"/>
              <w:rPr>
                <w:rFonts w:ascii="Arial" w:hAnsi="Arial" w:cs="Arial"/>
              </w:rPr>
            </w:pPr>
          </w:p>
        </w:tc>
        <w:tc>
          <w:tcPr>
            <w:tcW w:w="1282" w:type="dxa"/>
            <w:vMerge/>
            <w:shd w:val="clear" w:color="auto" w:fill="auto"/>
          </w:tcPr>
          <w:p w14:paraId="2F42D32E" w14:textId="77777777" w:rsidR="009C3847" w:rsidRPr="003F2BA7" w:rsidRDefault="009C3847" w:rsidP="0012190A">
            <w:pPr>
              <w:jc w:val="center"/>
              <w:rPr>
                <w:rFonts w:ascii="Arial" w:hAnsi="Arial" w:cs="Arial"/>
              </w:rPr>
            </w:pPr>
          </w:p>
        </w:tc>
        <w:tc>
          <w:tcPr>
            <w:tcW w:w="1263" w:type="dxa"/>
            <w:vMerge/>
            <w:shd w:val="clear" w:color="auto" w:fill="auto"/>
          </w:tcPr>
          <w:p w14:paraId="31AC69AC" w14:textId="77777777" w:rsidR="009C3847" w:rsidRPr="003F2BA7" w:rsidRDefault="009C3847" w:rsidP="0012190A">
            <w:pPr>
              <w:jc w:val="center"/>
              <w:rPr>
                <w:rFonts w:ascii="Arial" w:hAnsi="Arial" w:cs="Arial"/>
              </w:rPr>
            </w:pPr>
          </w:p>
        </w:tc>
        <w:tc>
          <w:tcPr>
            <w:tcW w:w="1263" w:type="dxa"/>
            <w:vMerge/>
            <w:shd w:val="clear" w:color="auto" w:fill="auto"/>
          </w:tcPr>
          <w:p w14:paraId="3E5EBCC8" w14:textId="77777777" w:rsidR="009C3847" w:rsidRPr="003F2BA7" w:rsidRDefault="009C3847" w:rsidP="0012190A">
            <w:pPr>
              <w:jc w:val="center"/>
              <w:rPr>
                <w:rFonts w:ascii="Arial" w:hAnsi="Arial" w:cs="Arial"/>
              </w:rPr>
            </w:pPr>
          </w:p>
        </w:tc>
        <w:tc>
          <w:tcPr>
            <w:tcW w:w="1263" w:type="dxa"/>
            <w:vMerge/>
            <w:shd w:val="clear" w:color="auto" w:fill="auto"/>
          </w:tcPr>
          <w:p w14:paraId="537D2191" w14:textId="77777777" w:rsidR="009C3847" w:rsidRPr="003F2BA7" w:rsidRDefault="009C3847" w:rsidP="0012190A">
            <w:pPr>
              <w:jc w:val="center"/>
              <w:rPr>
                <w:rFonts w:ascii="Arial" w:hAnsi="Arial" w:cs="Arial"/>
              </w:rPr>
            </w:pPr>
          </w:p>
        </w:tc>
        <w:tc>
          <w:tcPr>
            <w:tcW w:w="1261" w:type="dxa"/>
            <w:vMerge/>
            <w:shd w:val="clear" w:color="auto" w:fill="auto"/>
          </w:tcPr>
          <w:p w14:paraId="027D9A83" w14:textId="77777777" w:rsidR="009C3847" w:rsidRPr="003F2BA7" w:rsidRDefault="009C3847" w:rsidP="0012190A">
            <w:pPr>
              <w:jc w:val="center"/>
              <w:rPr>
                <w:rFonts w:ascii="Arial" w:hAnsi="Arial" w:cs="Arial"/>
              </w:rPr>
            </w:pPr>
          </w:p>
        </w:tc>
        <w:tc>
          <w:tcPr>
            <w:tcW w:w="1206" w:type="dxa"/>
            <w:shd w:val="clear" w:color="auto" w:fill="auto"/>
          </w:tcPr>
          <w:p w14:paraId="279D371C" w14:textId="77777777" w:rsidR="009C3847" w:rsidRPr="003F2BA7" w:rsidRDefault="009C3847" w:rsidP="0012190A">
            <w:pPr>
              <w:jc w:val="center"/>
              <w:rPr>
                <w:rFonts w:ascii="Arial" w:hAnsi="Arial" w:cs="Arial"/>
                <w:b/>
              </w:rPr>
            </w:pPr>
            <w:r w:rsidRPr="003F2BA7">
              <w:rPr>
                <w:rFonts w:ascii="Arial" w:hAnsi="Arial" w:cs="Arial"/>
                <w:b/>
              </w:rPr>
              <w:t>Finanční prostředky snížené o flexibilní částku</w:t>
            </w:r>
          </w:p>
        </w:tc>
        <w:tc>
          <w:tcPr>
            <w:tcW w:w="1220" w:type="dxa"/>
            <w:shd w:val="clear" w:color="auto" w:fill="auto"/>
          </w:tcPr>
          <w:p w14:paraId="5557E465" w14:textId="77777777" w:rsidR="009C3847" w:rsidRPr="003F2BA7" w:rsidRDefault="009C3847" w:rsidP="0012190A">
            <w:pPr>
              <w:jc w:val="center"/>
              <w:rPr>
                <w:rFonts w:ascii="Arial" w:hAnsi="Arial" w:cs="Arial"/>
                <w:b/>
              </w:rPr>
            </w:pPr>
            <w:r w:rsidRPr="003F2BA7">
              <w:rPr>
                <w:rFonts w:ascii="Arial" w:hAnsi="Arial" w:cs="Arial"/>
                <w:b/>
              </w:rPr>
              <w:t>Flexibilní částka</w:t>
            </w:r>
          </w:p>
        </w:tc>
        <w:tc>
          <w:tcPr>
            <w:tcW w:w="1169" w:type="dxa"/>
            <w:shd w:val="clear" w:color="auto" w:fill="auto"/>
          </w:tcPr>
          <w:p w14:paraId="27E1E284" w14:textId="77777777" w:rsidR="009C3847" w:rsidRPr="003F2BA7" w:rsidRDefault="009C3847" w:rsidP="0012190A">
            <w:pPr>
              <w:jc w:val="center"/>
              <w:rPr>
                <w:rFonts w:ascii="Arial" w:hAnsi="Arial" w:cs="Arial"/>
                <w:b/>
              </w:rPr>
            </w:pPr>
            <w:r w:rsidRPr="003F2BA7">
              <w:rPr>
                <w:rFonts w:ascii="Arial" w:hAnsi="Arial" w:cs="Arial"/>
                <w:b/>
              </w:rPr>
              <w:t>Finanční prostředky snížené o flexibilní částku</w:t>
            </w:r>
          </w:p>
        </w:tc>
        <w:tc>
          <w:tcPr>
            <w:tcW w:w="1169" w:type="dxa"/>
            <w:shd w:val="clear" w:color="auto" w:fill="auto"/>
          </w:tcPr>
          <w:p w14:paraId="1FBBA40B" w14:textId="77777777" w:rsidR="009C3847" w:rsidRPr="003F2BA7" w:rsidRDefault="009C3847" w:rsidP="0012190A">
            <w:pPr>
              <w:jc w:val="center"/>
              <w:rPr>
                <w:rFonts w:ascii="Arial" w:hAnsi="Arial" w:cs="Arial"/>
                <w:b/>
              </w:rPr>
            </w:pPr>
            <w:r w:rsidRPr="003F2BA7">
              <w:rPr>
                <w:rFonts w:ascii="Arial" w:hAnsi="Arial" w:cs="Arial"/>
                <w:b/>
              </w:rPr>
              <w:t>Flexibilní částka</w:t>
            </w:r>
          </w:p>
        </w:tc>
        <w:tc>
          <w:tcPr>
            <w:tcW w:w="1437" w:type="dxa"/>
            <w:vMerge/>
            <w:shd w:val="clear" w:color="auto" w:fill="auto"/>
          </w:tcPr>
          <w:p w14:paraId="7C90F569" w14:textId="77777777" w:rsidR="009C3847" w:rsidRPr="003F2BA7" w:rsidRDefault="009C3847" w:rsidP="0012190A">
            <w:pPr>
              <w:jc w:val="center"/>
              <w:rPr>
                <w:rFonts w:ascii="Arial" w:hAnsi="Arial" w:cs="Arial"/>
              </w:rPr>
            </w:pPr>
          </w:p>
        </w:tc>
      </w:tr>
      <w:tr w:rsidR="00133EFF" w:rsidRPr="003F2BA7" w14:paraId="5C3069DC" w14:textId="77777777" w:rsidTr="00792B79">
        <w:tc>
          <w:tcPr>
            <w:tcW w:w="846" w:type="dxa"/>
            <w:vMerge w:val="restart"/>
            <w:shd w:val="clear" w:color="auto" w:fill="auto"/>
          </w:tcPr>
          <w:p w14:paraId="10172F58" w14:textId="1ADFB8E4" w:rsidR="00133EFF" w:rsidRPr="003F2BA7" w:rsidRDefault="00133EFF" w:rsidP="00133EFF">
            <w:pPr>
              <w:spacing w:before="120" w:after="120"/>
              <w:jc w:val="center"/>
              <w:rPr>
                <w:rFonts w:ascii="Arial" w:hAnsi="Arial" w:cs="Arial"/>
              </w:rPr>
            </w:pPr>
            <w:r w:rsidRPr="003F2BA7">
              <w:rPr>
                <w:rFonts w:ascii="Arial" w:hAnsi="Arial" w:cs="Arial"/>
              </w:rPr>
              <w:t>EFRR</w:t>
            </w:r>
          </w:p>
        </w:tc>
        <w:tc>
          <w:tcPr>
            <w:tcW w:w="1250" w:type="dxa"/>
            <w:shd w:val="clear" w:color="auto" w:fill="auto"/>
          </w:tcPr>
          <w:p w14:paraId="64800EB8" w14:textId="2D2364A3" w:rsidR="00133EFF" w:rsidRPr="003F2BA7" w:rsidRDefault="00133EFF" w:rsidP="00133EFF">
            <w:pPr>
              <w:spacing w:before="120" w:after="120"/>
              <w:jc w:val="center"/>
              <w:rPr>
                <w:rFonts w:ascii="Arial" w:hAnsi="Arial" w:cs="Arial"/>
              </w:rPr>
            </w:pPr>
            <w:r w:rsidRPr="003F2BA7">
              <w:rPr>
                <w:rFonts w:ascii="Arial" w:hAnsi="Arial" w:cs="Arial"/>
              </w:rPr>
              <w:t>Více rozvinuté</w:t>
            </w:r>
          </w:p>
        </w:tc>
        <w:tc>
          <w:tcPr>
            <w:tcW w:w="1282" w:type="dxa"/>
            <w:shd w:val="clear" w:color="auto" w:fill="auto"/>
          </w:tcPr>
          <w:p w14:paraId="1FC19B30" w14:textId="41D88F4A"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263" w:type="dxa"/>
            <w:shd w:val="clear" w:color="auto" w:fill="auto"/>
          </w:tcPr>
          <w:p w14:paraId="616B3AF4" w14:textId="2BFDEE10"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263" w:type="dxa"/>
            <w:shd w:val="clear" w:color="auto" w:fill="auto"/>
          </w:tcPr>
          <w:p w14:paraId="69C19D85" w14:textId="47A2B008"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263" w:type="dxa"/>
            <w:shd w:val="clear" w:color="auto" w:fill="auto"/>
          </w:tcPr>
          <w:p w14:paraId="43C4F353" w14:textId="4748030A"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261" w:type="dxa"/>
            <w:shd w:val="clear" w:color="auto" w:fill="auto"/>
          </w:tcPr>
          <w:p w14:paraId="75B7823A" w14:textId="30A97232"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206" w:type="dxa"/>
            <w:shd w:val="clear" w:color="auto" w:fill="auto"/>
          </w:tcPr>
          <w:p w14:paraId="1C0BEB6D" w14:textId="6F8EC0A7"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220" w:type="dxa"/>
            <w:shd w:val="clear" w:color="auto" w:fill="auto"/>
          </w:tcPr>
          <w:p w14:paraId="10536DEC" w14:textId="5281B45D"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169" w:type="dxa"/>
            <w:shd w:val="clear" w:color="auto" w:fill="auto"/>
          </w:tcPr>
          <w:p w14:paraId="6BACA87C" w14:textId="54F12AA0"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169" w:type="dxa"/>
            <w:shd w:val="clear" w:color="auto" w:fill="auto"/>
          </w:tcPr>
          <w:p w14:paraId="59C88E43" w14:textId="42FD29F8" w:rsidR="00133EFF" w:rsidRPr="003F2BA7" w:rsidRDefault="00133EFF" w:rsidP="00133EFF">
            <w:pPr>
              <w:spacing w:before="120" w:after="120"/>
              <w:jc w:val="center"/>
              <w:rPr>
                <w:rFonts w:ascii="Arial" w:hAnsi="Arial" w:cs="Arial"/>
              </w:rPr>
            </w:pPr>
            <w:r w:rsidRPr="003F2BA7">
              <w:rPr>
                <w:rFonts w:ascii="Arial" w:hAnsi="Arial" w:cs="Arial"/>
              </w:rPr>
              <w:t>-</w:t>
            </w:r>
          </w:p>
        </w:tc>
        <w:tc>
          <w:tcPr>
            <w:tcW w:w="1437" w:type="dxa"/>
            <w:shd w:val="clear" w:color="auto" w:fill="auto"/>
          </w:tcPr>
          <w:p w14:paraId="7E068BDC" w14:textId="053FF3E0" w:rsidR="00133EFF" w:rsidRPr="003F2BA7" w:rsidRDefault="00133EFF" w:rsidP="00133EFF">
            <w:pPr>
              <w:spacing w:before="120" w:after="120"/>
              <w:jc w:val="center"/>
              <w:rPr>
                <w:rFonts w:ascii="Arial" w:hAnsi="Arial" w:cs="Arial"/>
              </w:rPr>
            </w:pPr>
            <w:r w:rsidRPr="003F2BA7">
              <w:rPr>
                <w:rFonts w:ascii="Arial" w:hAnsi="Arial" w:cs="Arial"/>
              </w:rPr>
              <w:t>-</w:t>
            </w:r>
          </w:p>
        </w:tc>
      </w:tr>
      <w:tr w:rsidR="00631FE6" w:rsidRPr="003F2BA7" w14:paraId="651D7B9D" w14:textId="77777777" w:rsidTr="00792B79">
        <w:tc>
          <w:tcPr>
            <w:tcW w:w="846" w:type="dxa"/>
            <w:vMerge/>
            <w:shd w:val="clear" w:color="auto" w:fill="auto"/>
          </w:tcPr>
          <w:p w14:paraId="29C64AA1" w14:textId="77777777" w:rsidR="00631FE6" w:rsidRPr="003F2BA7" w:rsidRDefault="00631FE6" w:rsidP="00631FE6">
            <w:pPr>
              <w:spacing w:before="120" w:after="120"/>
              <w:jc w:val="center"/>
              <w:rPr>
                <w:rFonts w:ascii="Arial" w:hAnsi="Arial" w:cs="Arial"/>
              </w:rPr>
            </w:pPr>
          </w:p>
        </w:tc>
        <w:tc>
          <w:tcPr>
            <w:tcW w:w="1250" w:type="dxa"/>
            <w:shd w:val="clear" w:color="auto" w:fill="auto"/>
          </w:tcPr>
          <w:p w14:paraId="3729DAA4" w14:textId="3E29C7BE" w:rsidR="00631FE6" w:rsidRPr="003F2BA7" w:rsidRDefault="00631FE6" w:rsidP="00631FE6">
            <w:pPr>
              <w:spacing w:before="120" w:after="120"/>
              <w:jc w:val="center"/>
              <w:rPr>
                <w:rFonts w:ascii="Arial" w:hAnsi="Arial" w:cs="Arial"/>
              </w:rPr>
            </w:pPr>
            <w:r w:rsidRPr="003F2BA7">
              <w:rPr>
                <w:rFonts w:ascii="Arial" w:hAnsi="Arial" w:cs="Arial"/>
              </w:rPr>
              <w:t>Přechodové</w:t>
            </w:r>
          </w:p>
        </w:tc>
        <w:tc>
          <w:tcPr>
            <w:tcW w:w="1282" w:type="dxa"/>
            <w:shd w:val="clear" w:color="auto" w:fill="auto"/>
          </w:tcPr>
          <w:p w14:paraId="5BB5A719" w14:textId="6F42ADB4" w:rsidR="00631FE6" w:rsidRPr="003F2BA7" w:rsidRDefault="000551E6" w:rsidP="00631FE6">
            <w:pPr>
              <w:spacing w:before="120" w:after="120"/>
              <w:jc w:val="center"/>
              <w:rPr>
                <w:rFonts w:ascii="Arial" w:hAnsi="Arial" w:cs="Arial"/>
              </w:rPr>
            </w:pPr>
            <w:r w:rsidRPr="003F2BA7">
              <w:rPr>
                <w:rFonts w:ascii="Arial" w:hAnsi="Arial" w:cs="Arial"/>
              </w:rPr>
              <w:t>222 420 501</w:t>
            </w:r>
          </w:p>
        </w:tc>
        <w:tc>
          <w:tcPr>
            <w:tcW w:w="1263" w:type="dxa"/>
            <w:shd w:val="clear" w:color="auto" w:fill="auto"/>
          </w:tcPr>
          <w:p w14:paraId="62D8403F" w14:textId="6C0EBA17" w:rsidR="00631FE6" w:rsidRPr="003F2BA7" w:rsidRDefault="000551E6" w:rsidP="00631FE6">
            <w:pPr>
              <w:spacing w:before="120" w:after="120"/>
              <w:jc w:val="center"/>
              <w:rPr>
                <w:rFonts w:ascii="Arial" w:hAnsi="Arial" w:cs="Arial"/>
              </w:rPr>
            </w:pPr>
            <w:r w:rsidRPr="003F2BA7">
              <w:rPr>
                <w:rFonts w:ascii="Arial" w:hAnsi="Arial" w:cs="Arial"/>
              </w:rPr>
              <w:t>226 875 244</w:t>
            </w:r>
          </w:p>
        </w:tc>
        <w:tc>
          <w:tcPr>
            <w:tcW w:w="1263" w:type="dxa"/>
            <w:shd w:val="clear" w:color="auto" w:fill="auto"/>
          </w:tcPr>
          <w:p w14:paraId="1D25ACBF" w14:textId="0C05ED2F" w:rsidR="00631FE6" w:rsidRPr="003F2BA7" w:rsidRDefault="000551E6" w:rsidP="00631FE6">
            <w:pPr>
              <w:spacing w:before="120" w:after="120"/>
              <w:jc w:val="center"/>
              <w:rPr>
                <w:rFonts w:ascii="Arial" w:hAnsi="Arial" w:cs="Arial"/>
              </w:rPr>
            </w:pPr>
            <w:r w:rsidRPr="003F2BA7">
              <w:rPr>
                <w:rFonts w:ascii="Arial" w:hAnsi="Arial" w:cs="Arial"/>
              </w:rPr>
              <w:t>231 418 996</w:t>
            </w:r>
          </w:p>
        </w:tc>
        <w:tc>
          <w:tcPr>
            <w:tcW w:w="1263" w:type="dxa"/>
            <w:shd w:val="clear" w:color="auto" w:fill="auto"/>
          </w:tcPr>
          <w:p w14:paraId="4960D887" w14:textId="5A68DC0B" w:rsidR="00631FE6" w:rsidRPr="003F2BA7" w:rsidRDefault="000551E6" w:rsidP="00631FE6">
            <w:pPr>
              <w:spacing w:before="120" w:after="120"/>
              <w:jc w:val="center"/>
              <w:rPr>
                <w:rFonts w:ascii="Arial" w:hAnsi="Arial" w:cs="Arial"/>
              </w:rPr>
            </w:pPr>
            <w:r w:rsidRPr="003F2BA7">
              <w:rPr>
                <w:rFonts w:ascii="Arial" w:hAnsi="Arial" w:cs="Arial"/>
              </w:rPr>
              <w:t>236 055 419</w:t>
            </w:r>
          </w:p>
        </w:tc>
        <w:tc>
          <w:tcPr>
            <w:tcW w:w="1261" w:type="dxa"/>
            <w:shd w:val="clear" w:color="auto" w:fill="auto"/>
          </w:tcPr>
          <w:p w14:paraId="235F9547" w14:textId="03CE8624" w:rsidR="00631FE6" w:rsidRPr="003F2BA7" w:rsidRDefault="00F27CD9" w:rsidP="00631FE6">
            <w:pPr>
              <w:spacing w:before="120" w:after="120"/>
              <w:jc w:val="center"/>
              <w:rPr>
                <w:rFonts w:ascii="Arial" w:hAnsi="Arial" w:cs="Arial"/>
              </w:rPr>
            </w:pPr>
            <w:r w:rsidRPr="003F2BA7">
              <w:rPr>
                <w:rFonts w:ascii="Arial" w:hAnsi="Arial" w:cs="Arial"/>
              </w:rPr>
              <w:t>240 783 294</w:t>
            </w:r>
          </w:p>
        </w:tc>
        <w:tc>
          <w:tcPr>
            <w:tcW w:w="1206" w:type="dxa"/>
            <w:shd w:val="clear" w:color="auto" w:fill="auto"/>
          </w:tcPr>
          <w:p w14:paraId="24EE7D4A" w14:textId="24FCB506" w:rsidR="00631FE6" w:rsidRPr="003F2BA7" w:rsidRDefault="000B697B" w:rsidP="00631FE6">
            <w:pPr>
              <w:spacing w:before="120" w:after="120"/>
              <w:jc w:val="center"/>
              <w:rPr>
                <w:rFonts w:ascii="Arial" w:hAnsi="Arial" w:cs="Arial"/>
              </w:rPr>
            </w:pPr>
            <w:r w:rsidRPr="003F2BA7">
              <w:rPr>
                <w:rFonts w:ascii="Arial" w:hAnsi="Arial" w:cs="Arial"/>
              </w:rPr>
              <w:t>122 802 636</w:t>
            </w:r>
          </w:p>
        </w:tc>
        <w:tc>
          <w:tcPr>
            <w:tcW w:w="1220" w:type="dxa"/>
            <w:shd w:val="clear" w:color="auto" w:fill="auto"/>
          </w:tcPr>
          <w:p w14:paraId="6C495812" w14:textId="1C787DF4" w:rsidR="00631FE6" w:rsidRPr="003F2BA7" w:rsidRDefault="000B697B" w:rsidP="00631FE6">
            <w:pPr>
              <w:spacing w:before="120" w:after="120"/>
              <w:jc w:val="center"/>
              <w:rPr>
                <w:rFonts w:ascii="Arial" w:hAnsi="Arial" w:cs="Arial"/>
              </w:rPr>
            </w:pPr>
            <w:r w:rsidRPr="003F2BA7">
              <w:rPr>
                <w:rFonts w:ascii="Arial" w:hAnsi="Arial" w:cs="Arial"/>
              </w:rPr>
              <w:t>122 802 636</w:t>
            </w:r>
          </w:p>
        </w:tc>
        <w:tc>
          <w:tcPr>
            <w:tcW w:w="1169" w:type="dxa"/>
            <w:shd w:val="clear" w:color="auto" w:fill="auto"/>
          </w:tcPr>
          <w:p w14:paraId="54C4A2B9" w14:textId="5584BCED" w:rsidR="00631FE6" w:rsidRPr="003F2BA7" w:rsidRDefault="000B697B" w:rsidP="00631FE6">
            <w:pPr>
              <w:spacing w:before="120" w:after="120"/>
              <w:jc w:val="center"/>
              <w:rPr>
                <w:rFonts w:ascii="Arial" w:hAnsi="Arial" w:cs="Arial"/>
              </w:rPr>
            </w:pPr>
            <w:r w:rsidRPr="003F2BA7">
              <w:rPr>
                <w:rFonts w:ascii="Arial" w:hAnsi="Arial" w:cs="Arial"/>
              </w:rPr>
              <w:t>125 260 813</w:t>
            </w:r>
          </w:p>
        </w:tc>
        <w:tc>
          <w:tcPr>
            <w:tcW w:w="1169" w:type="dxa"/>
            <w:shd w:val="clear" w:color="auto" w:fill="auto"/>
          </w:tcPr>
          <w:p w14:paraId="16A37A89" w14:textId="6050AE48" w:rsidR="00631FE6" w:rsidRPr="003F2BA7" w:rsidRDefault="000B697B" w:rsidP="00631FE6">
            <w:pPr>
              <w:spacing w:before="120" w:after="120"/>
              <w:jc w:val="center"/>
              <w:rPr>
                <w:rFonts w:ascii="Arial" w:hAnsi="Arial" w:cs="Arial"/>
              </w:rPr>
            </w:pPr>
            <w:r w:rsidRPr="003F2BA7">
              <w:rPr>
                <w:rFonts w:ascii="Arial" w:hAnsi="Arial" w:cs="Arial"/>
              </w:rPr>
              <w:t>125 260 812</w:t>
            </w:r>
          </w:p>
        </w:tc>
        <w:tc>
          <w:tcPr>
            <w:tcW w:w="1437" w:type="dxa"/>
            <w:shd w:val="clear" w:color="auto" w:fill="auto"/>
          </w:tcPr>
          <w:p w14:paraId="18A09FC1" w14:textId="6CFF672F" w:rsidR="00631FE6" w:rsidRPr="003F2BA7" w:rsidRDefault="00582BA1" w:rsidP="00631FE6">
            <w:pPr>
              <w:spacing w:before="120" w:after="120"/>
              <w:jc w:val="center"/>
              <w:rPr>
                <w:rFonts w:ascii="Arial" w:hAnsi="Arial" w:cs="Arial"/>
              </w:rPr>
            </w:pPr>
            <w:r w:rsidRPr="003F2BA7">
              <w:rPr>
                <w:rFonts w:ascii="Arial" w:hAnsi="Arial" w:cs="Arial"/>
              </w:rPr>
              <w:t>1 653 680 351</w:t>
            </w:r>
          </w:p>
        </w:tc>
      </w:tr>
      <w:tr w:rsidR="00631FE6" w:rsidRPr="003F2BA7" w14:paraId="77C89587" w14:textId="77777777" w:rsidTr="00792B79">
        <w:tc>
          <w:tcPr>
            <w:tcW w:w="846" w:type="dxa"/>
            <w:vMerge/>
            <w:shd w:val="clear" w:color="auto" w:fill="auto"/>
          </w:tcPr>
          <w:p w14:paraId="56602E49" w14:textId="36209422" w:rsidR="00631FE6" w:rsidRPr="003F2BA7" w:rsidRDefault="00631FE6" w:rsidP="00631FE6">
            <w:pPr>
              <w:spacing w:before="120" w:after="120"/>
              <w:jc w:val="center"/>
              <w:rPr>
                <w:rFonts w:ascii="Arial" w:hAnsi="Arial" w:cs="Arial"/>
              </w:rPr>
            </w:pPr>
          </w:p>
        </w:tc>
        <w:tc>
          <w:tcPr>
            <w:tcW w:w="1250" w:type="dxa"/>
            <w:shd w:val="clear" w:color="auto" w:fill="auto"/>
          </w:tcPr>
          <w:p w14:paraId="42DC9C75" w14:textId="77777777" w:rsidR="00631FE6" w:rsidRPr="003F2BA7" w:rsidRDefault="00631FE6" w:rsidP="00631FE6">
            <w:pPr>
              <w:spacing w:before="120" w:after="120"/>
              <w:jc w:val="center"/>
              <w:rPr>
                <w:rFonts w:ascii="Arial" w:hAnsi="Arial" w:cs="Arial"/>
              </w:rPr>
            </w:pPr>
            <w:r w:rsidRPr="003F2BA7">
              <w:rPr>
                <w:rFonts w:ascii="Arial" w:hAnsi="Arial" w:cs="Arial"/>
              </w:rPr>
              <w:t>Méně rozvinuté</w:t>
            </w:r>
          </w:p>
        </w:tc>
        <w:tc>
          <w:tcPr>
            <w:tcW w:w="1282" w:type="dxa"/>
            <w:shd w:val="clear" w:color="auto" w:fill="auto"/>
          </w:tcPr>
          <w:p w14:paraId="246B0A99" w14:textId="1D267082" w:rsidR="00631FE6" w:rsidRPr="003F2BA7" w:rsidRDefault="000551E6" w:rsidP="00792B79">
            <w:pPr>
              <w:spacing w:before="240" w:after="120"/>
              <w:jc w:val="center"/>
              <w:rPr>
                <w:rFonts w:ascii="Arial" w:hAnsi="Arial" w:cs="Arial"/>
              </w:rPr>
            </w:pPr>
            <w:r w:rsidRPr="003F2BA7">
              <w:rPr>
                <w:rFonts w:ascii="Arial" w:hAnsi="Arial" w:cs="Arial"/>
              </w:rPr>
              <w:t>199 384 125</w:t>
            </w:r>
          </w:p>
        </w:tc>
        <w:tc>
          <w:tcPr>
            <w:tcW w:w="1263" w:type="dxa"/>
            <w:shd w:val="clear" w:color="auto" w:fill="auto"/>
          </w:tcPr>
          <w:p w14:paraId="39825E1C" w14:textId="66B6FD92" w:rsidR="00631FE6" w:rsidRPr="003F2BA7" w:rsidRDefault="000551E6" w:rsidP="00792B79">
            <w:pPr>
              <w:spacing w:before="240" w:after="120"/>
              <w:jc w:val="center"/>
              <w:rPr>
                <w:rFonts w:ascii="Arial" w:hAnsi="Arial" w:cs="Arial"/>
              </w:rPr>
            </w:pPr>
            <w:r w:rsidRPr="003F2BA7">
              <w:rPr>
                <w:rFonts w:ascii="Arial" w:hAnsi="Arial" w:cs="Arial"/>
              </w:rPr>
              <w:t>203 378 329</w:t>
            </w:r>
          </w:p>
        </w:tc>
        <w:tc>
          <w:tcPr>
            <w:tcW w:w="1263" w:type="dxa"/>
            <w:shd w:val="clear" w:color="auto" w:fill="auto"/>
          </w:tcPr>
          <w:p w14:paraId="5961196F" w14:textId="152ABBC8" w:rsidR="00631FE6" w:rsidRPr="003F2BA7" w:rsidRDefault="000551E6" w:rsidP="00792B79">
            <w:pPr>
              <w:spacing w:before="240" w:after="120"/>
              <w:jc w:val="center"/>
              <w:rPr>
                <w:rFonts w:ascii="Arial" w:hAnsi="Arial" w:cs="Arial"/>
              </w:rPr>
            </w:pPr>
            <w:r w:rsidRPr="003F2BA7">
              <w:rPr>
                <w:rFonts w:ascii="Arial" w:hAnsi="Arial" w:cs="Arial"/>
              </w:rPr>
              <w:t>207 451 745</w:t>
            </w:r>
          </w:p>
        </w:tc>
        <w:tc>
          <w:tcPr>
            <w:tcW w:w="1263" w:type="dxa"/>
            <w:shd w:val="clear" w:color="auto" w:fill="auto"/>
          </w:tcPr>
          <w:p w14:paraId="7D19992D" w14:textId="2372B728" w:rsidR="00631FE6" w:rsidRPr="003F2BA7" w:rsidRDefault="000551E6" w:rsidP="00792B79">
            <w:pPr>
              <w:spacing w:before="240" w:after="120"/>
              <w:jc w:val="center"/>
              <w:rPr>
                <w:rFonts w:ascii="Arial" w:hAnsi="Arial" w:cs="Arial"/>
              </w:rPr>
            </w:pPr>
            <w:r w:rsidRPr="003F2BA7">
              <w:rPr>
                <w:rFonts w:ascii="Arial" w:hAnsi="Arial" w:cs="Arial"/>
              </w:rPr>
              <w:t>211 613 140</w:t>
            </w:r>
          </w:p>
        </w:tc>
        <w:tc>
          <w:tcPr>
            <w:tcW w:w="1261" w:type="dxa"/>
            <w:shd w:val="clear" w:color="auto" w:fill="auto"/>
          </w:tcPr>
          <w:p w14:paraId="5A165C17" w14:textId="02E948A9" w:rsidR="00631FE6" w:rsidRPr="003F2BA7" w:rsidRDefault="008667C2" w:rsidP="00792B79">
            <w:pPr>
              <w:spacing w:before="240" w:after="120"/>
              <w:jc w:val="center"/>
              <w:rPr>
                <w:rFonts w:ascii="Arial" w:hAnsi="Arial" w:cs="Arial"/>
              </w:rPr>
            </w:pPr>
            <w:r w:rsidRPr="003F2BA7">
              <w:rPr>
                <w:rFonts w:ascii="Arial" w:hAnsi="Arial" w:cs="Arial"/>
              </w:rPr>
              <w:t>215 848 309</w:t>
            </w:r>
          </w:p>
        </w:tc>
        <w:tc>
          <w:tcPr>
            <w:tcW w:w="1206" w:type="dxa"/>
            <w:shd w:val="clear" w:color="auto" w:fill="auto"/>
          </w:tcPr>
          <w:p w14:paraId="26D7CB3A" w14:textId="4A9527AD" w:rsidR="00631FE6" w:rsidRPr="003F2BA7" w:rsidRDefault="000B697B" w:rsidP="00792B79">
            <w:pPr>
              <w:spacing w:before="240" w:after="120"/>
              <w:jc w:val="center"/>
              <w:rPr>
                <w:rFonts w:ascii="Arial" w:hAnsi="Arial" w:cs="Arial"/>
              </w:rPr>
            </w:pPr>
            <w:r w:rsidRPr="003F2BA7">
              <w:rPr>
                <w:rFonts w:ascii="Arial" w:hAnsi="Arial" w:cs="Arial"/>
              </w:rPr>
              <w:t>110 082 401</w:t>
            </w:r>
          </w:p>
        </w:tc>
        <w:tc>
          <w:tcPr>
            <w:tcW w:w="1220" w:type="dxa"/>
            <w:shd w:val="clear" w:color="auto" w:fill="auto"/>
          </w:tcPr>
          <w:p w14:paraId="3F9C46FD" w14:textId="018A5E78" w:rsidR="00631FE6" w:rsidRPr="003F2BA7" w:rsidRDefault="000B697B" w:rsidP="00792B79">
            <w:pPr>
              <w:spacing w:before="240" w:after="120"/>
              <w:jc w:val="center"/>
              <w:rPr>
                <w:rFonts w:ascii="Arial" w:hAnsi="Arial" w:cs="Arial"/>
              </w:rPr>
            </w:pPr>
            <w:r w:rsidRPr="003F2BA7">
              <w:rPr>
                <w:rFonts w:ascii="Arial" w:hAnsi="Arial" w:cs="Arial"/>
              </w:rPr>
              <w:t>110 082 400</w:t>
            </w:r>
          </w:p>
        </w:tc>
        <w:tc>
          <w:tcPr>
            <w:tcW w:w="1169" w:type="dxa"/>
            <w:shd w:val="clear" w:color="auto" w:fill="auto"/>
          </w:tcPr>
          <w:p w14:paraId="695C265C" w14:textId="3456C2CA" w:rsidR="00631FE6" w:rsidRPr="003F2BA7" w:rsidRDefault="000B697B" w:rsidP="00792B79">
            <w:pPr>
              <w:spacing w:before="240" w:after="120"/>
              <w:jc w:val="center"/>
              <w:rPr>
                <w:rFonts w:ascii="Arial" w:hAnsi="Arial" w:cs="Arial"/>
              </w:rPr>
            </w:pPr>
            <w:r w:rsidRPr="003F2BA7">
              <w:rPr>
                <w:rFonts w:ascii="Arial" w:hAnsi="Arial" w:cs="Arial"/>
              </w:rPr>
              <w:t>112 275 953</w:t>
            </w:r>
          </w:p>
        </w:tc>
        <w:tc>
          <w:tcPr>
            <w:tcW w:w="1169" w:type="dxa"/>
            <w:shd w:val="clear" w:color="auto" w:fill="auto"/>
          </w:tcPr>
          <w:p w14:paraId="0F387815" w14:textId="05283FBE" w:rsidR="00631FE6" w:rsidRPr="003F2BA7" w:rsidRDefault="000B697B" w:rsidP="00792B79">
            <w:pPr>
              <w:spacing w:before="240" w:after="120"/>
              <w:jc w:val="center"/>
              <w:rPr>
                <w:rFonts w:ascii="Arial" w:hAnsi="Arial" w:cs="Arial"/>
              </w:rPr>
            </w:pPr>
            <w:r w:rsidRPr="003F2BA7">
              <w:rPr>
                <w:rFonts w:ascii="Arial" w:hAnsi="Arial" w:cs="Arial"/>
              </w:rPr>
              <w:t>112 275 954</w:t>
            </w:r>
          </w:p>
        </w:tc>
        <w:tc>
          <w:tcPr>
            <w:tcW w:w="1437" w:type="dxa"/>
            <w:shd w:val="clear" w:color="auto" w:fill="auto"/>
          </w:tcPr>
          <w:p w14:paraId="04637D3F" w14:textId="58A85F75" w:rsidR="00631FE6" w:rsidRPr="003F2BA7" w:rsidRDefault="00582BA1" w:rsidP="00792B79">
            <w:pPr>
              <w:spacing w:before="240" w:after="120"/>
              <w:jc w:val="center"/>
              <w:rPr>
                <w:rFonts w:ascii="Arial" w:hAnsi="Arial" w:cs="Arial"/>
              </w:rPr>
            </w:pPr>
            <w:r w:rsidRPr="003F2BA7">
              <w:rPr>
                <w:rFonts w:ascii="Arial" w:hAnsi="Arial" w:cs="Arial"/>
              </w:rPr>
              <w:t>1 482 392 356</w:t>
            </w:r>
          </w:p>
        </w:tc>
      </w:tr>
      <w:tr w:rsidR="00631FE6" w:rsidRPr="003F2BA7" w14:paraId="1CBB7143" w14:textId="77777777" w:rsidTr="00792B79">
        <w:tc>
          <w:tcPr>
            <w:tcW w:w="846" w:type="dxa"/>
            <w:shd w:val="clear" w:color="auto" w:fill="auto"/>
          </w:tcPr>
          <w:p w14:paraId="5B4FD9A8" w14:textId="5428DC04" w:rsidR="00631FE6" w:rsidRPr="003F2BA7" w:rsidRDefault="00631FE6" w:rsidP="00631FE6">
            <w:pPr>
              <w:spacing w:before="120" w:after="120"/>
              <w:jc w:val="center"/>
              <w:rPr>
                <w:rFonts w:ascii="Arial" w:hAnsi="Arial" w:cs="Arial"/>
                <w:b/>
              </w:rPr>
            </w:pPr>
            <w:r w:rsidRPr="003F2BA7">
              <w:rPr>
                <w:rFonts w:ascii="Arial" w:hAnsi="Arial" w:cs="Arial"/>
                <w:b/>
              </w:rPr>
              <w:t>Celkem</w:t>
            </w:r>
          </w:p>
        </w:tc>
        <w:tc>
          <w:tcPr>
            <w:tcW w:w="1250" w:type="dxa"/>
            <w:shd w:val="clear" w:color="auto" w:fill="auto"/>
          </w:tcPr>
          <w:p w14:paraId="215DE4CA" w14:textId="77777777" w:rsidR="00631FE6" w:rsidRPr="003F2BA7" w:rsidRDefault="00631FE6" w:rsidP="00631FE6">
            <w:pPr>
              <w:spacing w:before="120" w:after="120"/>
              <w:jc w:val="center"/>
              <w:rPr>
                <w:rFonts w:ascii="Arial" w:hAnsi="Arial" w:cs="Arial"/>
                <w:b/>
              </w:rPr>
            </w:pPr>
          </w:p>
        </w:tc>
        <w:tc>
          <w:tcPr>
            <w:tcW w:w="1282" w:type="dxa"/>
            <w:shd w:val="clear" w:color="auto" w:fill="auto"/>
          </w:tcPr>
          <w:p w14:paraId="2A1EDC4C" w14:textId="4E62ECD6" w:rsidR="00631FE6" w:rsidRPr="003F2BA7" w:rsidRDefault="000551E6" w:rsidP="00631FE6">
            <w:pPr>
              <w:spacing w:before="120" w:after="120"/>
              <w:jc w:val="center"/>
              <w:rPr>
                <w:rFonts w:ascii="Arial" w:hAnsi="Arial" w:cs="Arial"/>
                <w:b/>
              </w:rPr>
            </w:pPr>
            <w:r w:rsidRPr="003F2BA7">
              <w:rPr>
                <w:rFonts w:ascii="Arial" w:hAnsi="Arial" w:cs="Arial"/>
                <w:b/>
              </w:rPr>
              <w:t>421 804 626</w:t>
            </w:r>
          </w:p>
        </w:tc>
        <w:tc>
          <w:tcPr>
            <w:tcW w:w="1263" w:type="dxa"/>
            <w:shd w:val="clear" w:color="auto" w:fill="auto"/>
          </w:tcPr>
          <w:p w14:paraId="7CF60AF3" w14:textId="4424A5B5" w:rsidR="00631FE6" w:rsidRPr="003F2BA7" w:rsidRDefault="000551E6" w:rsidP="00631FE6">
            <w:pPr>
              <w:spacing w:before="120" w:after="120"/>
              <w:jc w:val="center"/>
              <w:rPr>
                <w:rFonts w:ascii="Arial" w:hAnsi="Arial" w:cs="Arial"/>
                <w:b/>
              </w:rPr>
            </w:pPr>
            <w:r w:rsidRPr="003F2BA7">
              <w:rPr>
                <w:rFonts w:ascii="Arial" w:hAnsi="Arial" w:cs="Arial"/>
                <w:b/>
              </w:rPr>
              <w:t>430 253 573</w:t>
            </w:r>
          </w:p>
        </w:tc>
        <w:tc>
          <w:tcPr>
            <w:tcW w:w="1263" w:type="dxa"/>
            <w:shd w:val="clear" w:color="auto" w:fill="auto"/>
          </w:tcPr>
          <w:p w14:paraId="060F0717" w14:textId="4CF5F409" w:rsidR="00631FE6" w:rsidRPr="003F2BA7" w:rsidRDefault="000551E6" w:rsidP="00631FE6">
            <w:pPr>
              <w:spacing w:before="120" w:after="120"/>
              <w:jc w:val="center"/>
              <w:rPr>
                <w:rFonts w:ascii="Arial" w:hAnsi="Arial" w:cs="Arial"/>
                <w:b/>
              </w:rPr>
            </w:pPr>
            <w:r w:rsidRPr="003F2BA7">
              <w:rPr>
                <w:rFonts w:ascii="Arial" w:hAnsi="Arial" w:cs="Arial"/>
                <w:b/>
              </w:rPr>
              <w:t>438 870 741</w:t>
            </w:r>
          </w:p>
        </w:tc>
        <w:tc>
          <w:tcPr>
            <w:tcW w:w="1263" w:type="dxa"/>
            <w:shd w:val="clear" w:color="auto" w:fill="auto"/>
          </w:tcPr>
          <w:p w14:paraId="098FA5BF" w14:textId="129FCA99" w:rsidR="00631FE6" w:rsidRPr="003F2BA7" w:rsidRDefault="000551E6" w:rsidP="00631FE6">
            <w:pPr>
              <w:spacing w:before="120" w:after="120"/>
              <w:jc w:val="center"/>
              <w:rPr>
                <w:rFonts w:ascii="Arial" w:hAnsi="Arial" w:cs="Arial"/>
                <w:b/>
              </w:rPr>
            </w:pPr>
            <w:r w:rsidRPr="003F2BA7">
              <w:rPr>
                <w:rFonts w:ascii="Arial" w:hAnsi="Arial" w:cs="Arial"/>
                <w:b/>
              </w:rPr>
              <w:t>447 668 559</w:t>
            </w:r>
          </w:p>
        </w:tc>
        <w:tc>
          <w:tcPr>
            <w:tcW w:w="1261" w:type="dxa"/>
            <w:shd w:val="clear" w:color="auto" w:fill="auto"/>
          </w:tcPr>
          <w:p w14:paraId="66D64030" w14:textId="172C1472" w:rsidR="00631FE6" w:rsidRPr="003F2BA7" w:rsidRDefault="008667C2" w:rsidP="00631FE6">
            <w:pPr>
              <w:spacing w:before="120" w:after="120"/>
              <w:jc w:val="center"/>
              <w:rPr>
                <w:rFonts w:ascii="Arial" w:hAnsi="Arial" w:cs="Arial"/>
                <w:b/>
              </w:rPr>
            </w:pPr>
            <w:r w:rsidRPr="003F2BA7">
              <w:rPr>
                <w:rFonts w:ascii="Arial" w:hAnsi="Arial" w:cs="Arial"/>
                <w:b/>
              </w:rPr>
              <w:t>456 631 603</w:t>
            </w:r>
          </w:p>
        </w:tc>
        <w:tc>
          <w:tcPr>
            <w:tcW w:w="1206" w:type="dxa"/>
            <w:shd w:val="clear" w:color="auto" w:fill="auto"/>
          </w:tcPr>
          <w:p w14:paraId="44696D4B" w14:textId="11190A1F" w:rsidR="00631FE6" w:rsidRPr="003F2BA7" w:rsidRDefault="000B697B" w:rsidP="00631FE6">
            <w:pPr>
              <w:spacing w:before="120" w:after="120"/>
              <w:jc w:val="center"/>
              <w:rPr>
                <w:rFonts w:ascii="Arial" w:hAnsi="Arial" w:cs="Arial"/>
                <w:b/>
              </w:rPr>
            </w:pPr>
            <w:r w:rsidRPr="003F2BA7">
              <w:rPr>
                <w:rFonts w:ascii="Arial" w:hAnsi="Arial" w:cs="Arial"/>
                <w:b/>
                <w:bCs/>
              </w:rPr>
              <w:t>232 885 037</w:t>
            </w:r>
          </w:p>
        </w:tc>
        <w:tc>
          <w:tcPr>
            <w:tcW w:w="1220" w:type="dxa"/>
            <w:shd w:val="clear" w:color="auto" w:fill="auto"/>
          </w:tcPr>
          <w:p w14:paraId="1B92B9C1" w14:textId="08A5FD4A" w:rsidR="00631FE6" w:rsidRPr="003F2BA7" w:rsidRDefault="000B697B" w:rsidP="00631FE6">
            <w:pPr>
              <w:spacing w:before="120" w:after="120"/>
              <w:jc w:val="center"/>
              <w:rPr>
                <w:rFonts w:ascii="Arial" w:hAnsi="Arial" w:cs="Arial"/>
                <w:b/>
              </w:rPr>
            </w:pPr>
            <w:r w:rsidRPr="003F2BA7">
              <w:rPr>
                <w:rFonts w:ascii="Arial" w:hAnsi="Arial" w:cs="Arial"/>
                <w:b/>
                <w:bCs/>
              </w:rPr>
              <w:t>232 885 036</w:t>
            </w:r>
          </w:p>
        </w:tc>
        <w:tc>
          <w:tcPr>
            <w:tcW w:w="1169" w:type="dxa"/>
            <w:shd w:val="clear" w:color="auto" w:fill="auto"/>
          </w:tcPr>
          <w:p w14:paraId="66ECDCFB" w14:textId="62F2B1EF" w:rsidR="00631FE6" w:rsidRPr="003F2BA7" w:rsidRDefault="000B697B" w:rsidP="00631FE6">
            <w:pPr>
              <w:spacing w:before="120" w:after="120"/>
              <w:jc w:val="center"/>
              <w:rPr>
                <w:rFonts w:ascii="Arial" w:hAnsi="Arial" w:cs="Arial"/>
                <w:b/>
              </w:rPr>
            </w:pPr>
            <w:r w:rsidRPr="003F2BA7">
              <w:rPr>
                <w:rFonts w:ascii="Arial" w:hAnsi="Arial" w:cs="Arial"/>
                <w:b/>
                <w:bCs/>
              </w:rPr>
              <w:t>237 536 766</w:t>
            </w:r>
          </w:p>
        </w:tc>
        <w:tc>
          <w:tcPr>
            <w:tcW w:w="1169" w:type="dxa"/>
            <w:shd w:val="clear" w:color="auto" w:fill="auto"/>
          </w:tcPr>
          <w:p w14:paraId="27E6680B" w14:textId="13A1048E" w:rsidR="00631FE6" w:rsidRPr="003F2BA7" w:rsidRDefault="000B697B" w:rsidP="00631FE6">
            <w:pPr>
              <w:spacing w:before="120" w:after="120"/>
              <w:jc w:val="center"/>
              <w:rPr>
                <w:rFonts w:ascii="Arial" w:hAnsi="Arial" w:cs="Arial"/>
                <w:b/>
              </w:rPr>
            </w:pPr>
            <w:r w:rsidRPr="003F2BA7">
              <w:rPr>
                <w:rFonts w:ascii="Arial" w:hAnsi="Arial" w:cs="Arial"/>
                <w:b/>
                <w:bCs/>
              </w:rPr>
              <w:t>237 536 766</w:t>
            </w:r>
          </w:p>
        </w:tc>
        <w:tc>
          <w:tcPr>
            <w:tcW w:w="1437" w:type="dxa"/>
            <w:shd w:val="clear" w:color="auto" w:fill="auto"/>
          </w:tcPr>
          <w:p w14:paraId="4D324630" w14:textId="4734A88B" w:rsidR="00631FE6" w:rsidRPr="003F2BA7" w:rsidRDefault="00582BA1" w:rsidP="00631FE6">
            <w:pPr>
              <w:spacing w:before="120" w:after="120"/>
              <w:jc w:val="center"/>
              <w:rPr>
                <w:rFonts w:ascii="Arial" w:hAnsi="Arial" w:cs="Arial"/>
                <w:b/>
              </w:rPr>
            </w:pPr>
            <w:r w:rsidRPr="003F2BA7">
              <w:rPr>
                <w:rFonts w:ascii="Arial" w:hAnsi="Arial" w:cs="Arial"/>
                <w:b/>
              </w:rPr>
              <w:t>3 136 072 707</w:t>
            </w:r>
          </w:p>
        </w:tc>
      </w:tr>
    </w:tbl>
    <w:p w14:paraId="5DF4D84D" w14:textId="77777777" w:rsidR="009C3847" w:rsidRPr="003F2BA7" w:rsidRDefault="009C3847" w:rsidP="009C3847">
      <w:pPr>
        <w:rPr>
          <w:rFonts w:ascii="Arial" w:hAnsi="Arial" w:cs="Arial"/>
          <w:b/>
          <w:color w:val="833C0B" w:themeColor="accent2" w:themeShade="80"/>
        </w:rPr>
      </w:pPr>
    </w:p>
    <w:p w14:paraId="151AEE52" w14:textId="77777777" w:rsidR="009C3847" w:rsidRPr="003F2BA7" w:rsidRDefault="009C3847" w:rsidP="009C3847">
      <w:pPr>
        <w:rPr>
          <w:rFonts w:ascii="Arial" w:hAnsi="Arial" w:cs="Arial"/>
          <w:b/>
          <w:color w:val="833C0B" w:themeColor="accent2" w:themeShade="80"/>
          <w:sz w:val="18"/>
          <w:szCs w:val="18"/>
        </w:rPr>
      </w:pPr>
    </w:p>
    <w:p w14:paraId="45358C4A" w14:textId="77777777" w:rsidR="009C3847" w:rsidRPr="003F2BA7" w:rsidRDefault="009C3847" w:rsidP="009C3847">
      <w:pPr>
        <w:rPr>
          <w:rFonts w:ascii="Arial" w:hAnsi="Arial" w:cs="Arial"/>
          <w:b/>
          <w:color w:val="833C0B" w:themeColor="accent2" w:themeShade="80"/>
          <w:sz w:val="18"/>
          <w:szCs w:val="18"/>
        </w:rPr>
      </w:pPr>
    </w:p>
    <w:p w14:paraId="3253DE2E" w14:textId="77777777" w:rsidR="009C3847" w:rsidRPr="003F2BA7" w:rsidRDefault="009C3847" w:rsidP="009C3847">
      <w:pPr>
        <w:rPr>
          <w:rFonts w:ascii="Arial" w:hAnsi="Arial" w:cs="Arial"/>
          <w:b/>
          <w:color w:val="833C0B" w:themeColor="accent2" w:themeShade="80"/>
          <w:sz w:val="18"/>
          <w:szCs w:val="18"/>
        </w:rPr>
      </w:pPr>
    </w:p>
    <w:p w14:paraId="567F68BF" w14:textId="77777777" w:rsidR="009C3847" w:rsidRPr="003F2BA7" w:rsidRDefault="009C3847" w:rsidP="009C3847">
      <w:pPr>
        <w:rPr>
          <w:rFonts w:ascii="Arial" w:hAnsi="Arial" w:cs="Arial"/>
          <w:b/>
          <w:color w:val="833C0B" w:themeColor="accent2" w:themeShade="80"/>
          <w:sz w:val="18"/>
          <w:szCs w:val="18"/>
        </w:rPr>
      </w:pPr>
    </w:p>
    <w:p w14:paraId="70E23FA6" w14:textId="77777777" w:rsidR="009C3847" w:rsidRPr="003F2BA7" w:rsidRDefault="009C3847" w:rsidP="009C3847">
      <w:pPr>
        <w:rPr>
          <w:rFonts w:ascii="Arial" w:hAnsi="Arial" w:cs="Arial"/>
          <w:b/>
          <w:color w:val="833C0B" w:themeColor="accent2" w:themeShade="80"/>
          <w:sz w:val="18"/>
          <w:szCs w:val="18"/>
        </w:rPr>
      </w:pPr>
    </w:p>
    <w:p w14:paraId="32B0C276" w14:textId="77777777" w:rsidR="009C3847" w:rsidRPr="003F2BA7" w:rsidRDefault="009C3847" w:rsidP="009C3847">
      <w:pPr>
        <w:rPr>
          <w:rFonts w:ascii="Arial" w:hAnsi="Arial" w:cs="Arial"/>
          <w:b/>
          <w:color w:val="833C0B" w:themeColor="accent2" w:themeShade="80"/>
          <w:sz w:val="18"/>
          <w:szCs w:val="18"/>
        </w:rPr>
      </w:pPr>
    </w:p>
    <w:p w14:paraId="4220E5C9" w14:textId="332E6117" w:rsidR="009C3847" w:rsidRPr="003F2BA7" w:rsidRDefault="009C3847" w:rsidP="009C3847">
      <w:pPr>
        <w:rPr>
          <w:rFonts w:ascii="Arial" w:hAnsi="Arial" w:cs="Arial"/>
          <w:b/>
          <w:color w:val="833C0B" w:themeColor="accent2" w:themeShade="80"/>
          <w:sz w:val="18"/>
          <w:szCs w:val="18"/>
        </w:rPr>
      </w:pPr>
    </w:p>
    <w:p w14:paraId="154F8DB1" w14:textId="27FB8D14" w:rsidR="009979C6" w:rsidRPr="003F2BA7" w:rsidRDefault="009979C6" w:rsidP="009C3847">
      <w:pPr>
        <w:rPr>
          <w:rFonts w:ascii="Arial" w:hAnsi="Arial" w:cs="Arial"/>
          <w:b/>
          <w:color w:val="833C0B" w:themeColor="accent2" w:themeShade="80"/>
          <w:sz w:val="18"/>
          <w:szCs w:val="18"/>
        </w:rPr>
      </w:pPr>
    </w:p>
    <w:p w14:paraId="78600091" w14:textId="1602C5BF" w:rsidR="009979C6" w:rsidRPr="003F2BA7" w:rsidRDefault="009979C6" w:rsidP="009C3847">
      <w:pPr>
        <w:rPr>
          <w:rFonts w:ascii="Arial" w:hAnsi="Arial" w:cs="Arial"/>
          <w:b/>
          <w:color w:val="833C0B" w:themeColor="accent2" w:themeShade="80"/>
          <w:sz w:val="18"/>
          <w:szCs w:val="18"/>
        </w:rPr>
      </w:pPr>
    </w:p>
    <w:p w14:paraId="0368E8A9" w14:textId="77777777" w:rsidR="009979C6" w:rsidRPr="003F2BA7" w:rsidRDefault="009979C6" w:rsidP="009C3847">
      <w:pPr>
        <w:rPr>
          <w:rFonts w:ascii="Arial" w:hAnsi="Arial" w:cs="Arial"/>
          <w:b/>
          <w:color w:val="833C0B" w:themeColor="accent2" w:themeShade="80"/>
          <w:sz w:val="18"/>
          <w:szCs w:val="18"/>
        </w:rPr>
      </w:pPr>
    </w:p>
    <w:p w14:paraId="031C1D59" w14:textId="77777777" w:rsidR="009C3847" w:rsidRPr="003F2BA7" w:rsidRDefault="009C3847" w:rsidP="009C3847">
      <w:pPr>
        <w:rPr>
          <w:rFonts w:ascii="Arial" w:hAnsi="Arial" w:cs="Arial"/>
          <w:b/>
          <w:color w:val="833C0B" w:themeColor="accent2" w:themeShade="80"/>
          <w:sz w:val="18"/>
          <w:szCs w:val="18"/>
        </w:rPr>
      </w:pPr>
    </w:p>
    <w:p w14:paraId="36889296" w14:textId="77777777" w:rsidR="0012190A" w:rsidRPr="003F2BA7" w:rsidRDefault="0012190A" w:rsidP="009C3847">
      <w:pPr>
        <w:rPr>
          <w:rFonts w:ascii="Arial" w:hAnsi="Arial" w:cs="Arial"/>
          <w:b/>
          <w:color w:val="833C0B" w:themeColor="accent2" w:themeShade="80"/>
          <w:sz w:val="18"/>
          <w:szCs w:val="18"/>
        </w:rPr>
      </w:pPr>
    </w:p>
    <w:p w14:paraId="406F9CBC" w14:textId="77777777" w:rsidR="009C3847" w:rsidRPr="003F2BA7" w:rsidRDefault="009C3847" w:rsidP="009C3847">
      <w:pPr>
        <w:rPr>
          <w:rFonts w:ascii="Arial" w:hAnsi="Arial" w:cs="Arial"/>
          <w:b/>
          <w:color w:val="833C0B" w:themeColor="accent2" w:themeShade="80"/>
          <w:sz w:val="18"/>
          <w:szCs w:val="18"/>
        </w:rPr>
      </w:pPr>
    </w:p>
    <w:p w14:paraId="3D298DA2" w14:textId="77777777" w:rsidR="009C3847" w:rsidRPr="003F2BA7" w:rsidRDefault="009C3847" w:rsidP="00F5414E">
      <w:pPr>
        <w:pStyle w:val="Nadpis2"/>
        <w:numPr>
          <w:ilvl w:val="1"/>
          <w:numId w:val="31"/>
        </w:numPr>
        <w:spacing w:after="120" w:line="240" w:lineRule="auto"/>
        <w:ind w:left="426" w:hanging="426"/>
        <w:rPr>
          <w:rFonts w:ascii="Arial" w:hAnsi="Arial" w:cs="Arial"/>
          <w:sz w:val="32"/>
          <w:szCs w:val="32"/>
        </w:rPr>
      </w:pPr>
      <w:r w:rsidRPr="003F2BA7">
        <w:rPr>
          <w:rFonts w:ascii="Arial" w:hAnsi="Arial" w:cs="Arial"/>
          <w:sz w:val="32"/>
          <w:szCs w:val="32"/>
        </w:rPr>
        <w:lastRenderedPageBreak/>
        <w:t>Celková výše finančních prostředků podle fondu a vnitrostátního spolufinancování</w:t>
      </w:r>
    </w:p>
    <w:p w14:paraId="2EFA195D" w14:textId="77777777" w:rsidR="00780D5F" w:rsidRPr="003F2BA7" w:rsidRDefault="00780D5F" w:rsidP="00B8532B">
      <w:pPr>
        <w:spacing w:after="120"/>
        <w:rPr>
          <w:rFonts w:ascii="Arial" w:hAnsi="Arial" w:cs="Arial"/>
        </w:rPr>
      </w:pPr>
      <w:r w:rsidRPr="003F2BA7">
        <w:rPr>
          <w:rFonts w:ascii="Arial" w:hAnsi="Arial" w:cs="Arial"/>
        </w:rPr>
        <w:t>Pro cíl zaměstnanost a růst, programy využívající technickou pomoc podle čl. 30, odst. 4 ON</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6"/>
        <w:gridCol w:w="850"/>
        <w:gridCol w:w="1276"/>
        <w:gridCol w:w="567"/>
        <w:gridCol w:w="1286"/>
        <w:gridCol w:w="1276"/>
        <w:gridCol w:w="1276"/>
        <w:gridCol w:w="1265"/>
        <w:gridCol w:w="1134"/>
        <w:gridCol w:w="992"/>
        <w:gridCol w:w="1134"/>
        <w:gridCol w:w="1418"/>
        <w:gridCol w:w="850"/>
      </w:tblGrid>
      <w:tr w:rsidR="00780D5F" w:rsidRPr="003F2BA7" w14:paraId="18CB115B" w14:textId="77777777" w:rsidTr="0012190A">
        <w:trPr>
          <w:jc w:val="center"/>
        </w:trPr>
        <w:tc>
          <w:tcPr>
            <w:tcW w:w="14170" w:type="dxa"/>
            <w:gridSpan w:val="13"/>
            <w:shd w:val="clear" w:color="auto" w:fill="99C7F9"/>
          </w:tcPr>
          <w:p w14:paraId="4BABCC57" w14:textId="7ADFC13C" w:rsidR="00780D5F" w:rsidRPr="003F2BA7" w:rsidRDefault="00780D5F" w:rsidP="0012190A">
            <w:pPr>
              <w:spacing w:before="120" w:after="120"/>
              <w:rPr>
                <w:rFonts w:ascii="Arial" w:hAnsi="Arial" w:cs="Arial"/>
                <w:b/>
              </w:rPr>
            </w:pPr>
            <w:bookmarkStart w:id="1360" w:name="_Hlk68786142"/>
            <w:r w:rsidRPr="003F2BA7">
              <w:rPr>
                <w:rFonts w:ascii="Arial" w:hAnsi="Arial" w:cs="Arial"/>
                <w:b/>
              </w:rPr>
              <w:t>Tabulka 11: Celková výše finanční podpory</w:t>
            </w:r>
            <w:r w:rsidR="00605825" w:rsidRPr="003F2BA7">
              <w:rPr>
                <w:rStyle w:val="Znakapoznpodarou"/>
                <w:rFonts w:ascii="Arial" w:hAnsi="Arial" w:cs="Arial"/>
                <w:b/>
              </w:rPr>
              <w:footnoteReference w:id="125"/>
            </w:r>
            <w:r w:rsidRPr="003F2BA7">
              <w:rPr>
                <w:rFonts w:ascii="Arial" w:hAnsi="Arial" w:cs="Arial"/>
                <w:b/>
              </w:rPr>
              <w:t xml:space="preserve"> z každého fondu a vnitrostátního spolufinancování</w:t>
            </w:r>
            <w:ins w:id="1361" w:author="Juráš Pavel" w:date="2021-05-27T14:35:00Z">
              <w:r w:rsidR="008422E7" w:rsidRPr="003F2BA7">
                <w:rPr>
                  <w:rStyle w:val="Znakapoznpodarou"/>
                  <w:rFonts w:ascii="Arial" w:hAnsi="Arial" w:cs="Arial"/>
                  <w:b/>
                </w:rPr>
                <w:footnoteReference w:id="126"/>
              </w:r>
            </w:ins>
          </w:p>
        </w:tc>
      </w:tr>
      <w:tr w:rsidR="00780D5F" w:rsidRPr="003F2BA7" w14:paraId="47983D4F" w14:textId="77777777" w:rsidTr="008422E7">
        <w:trPr>
          <w:jc w:val="center"/>
        </w:trPr>
        <w:tc>
          <w:tcPr>
            <w:tcW w:w="846" w:type="dxa"/>
            <w:vMerge w:val="restart"/>
            <w:shd w:val="clear" w:color="auto" w:fill="auto"/>
          </w:tcPr>
          <w:p w14:paraId="41658B2D"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Č. cíle politiky nebo technická pomoc</w:t>
            </w:r>
          </w:p>
        </w:tc>
        <w:tc>
          <w:tcPr>
            <w:tcW w:w="850" w:type="dxa"/>
            <w:vMerge w:val="restart"/>
            <w:shd w:val="clear" w:color="auto" w:fill="auto"/>
          </w:tcPr>
          <w:p w14:paraId="6F99233F"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Priorita</w:t>
            </w:r>
          </w:p>
        </w:tc>
        <w:tc>
          <w:tcPr>
            <w:tcW w:w="1276" w:type="dxa"/>
            <w:vMerge w:val="restart"/>
            <w:shd w:val="clear" w:color="auto" w:fill="auto"/>
          </w:tcPr>
          <w:p w14:paraId="60EA2949"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Základ pro výpočet podpory EU (celkem nebo z veřejných zdrojů)</w:t>
            </w:r>
          </w:p>
        </w:tc>
        <w:tc>
          <w:tcPr>
            <w:tcW w:w="567" w:type="dxa"/>
            <w:vMerge w:val="restart"/>
            <w:shd w:val="clear" w:color="auto" w:fill="auto"/>
          </w:tcPr>
          <w:p w14:paraId="123ECA09"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Fond</w:t>
            </w:r>
          </w:p>
        </w:tc>
        <w:tc>
          <w:tcPr>
            <w:tcW w:w="1286" w:type="dxa"/>
            <w:vMerge w:val="restart"/>
            <w:shd w:val="clear" w:color="auto" w:fill="auto"/>
          </w:tcPr>
          <w:p w14:paraId="0DD9800F"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Kategorie regionu</w:t>
            </w:r>
          </w:p>
        </w:tc>
        <w:tc>
          <w:tcPr>
            <w:tcW w:w="1276" w:type="dxa"/>
            <w:vMerge w:val="restart"/>
            <w:shd w:val="clear" w:color="auto" w:fill="auto"/>
          </w:tcPr>
          <w:p w14:paraId="6C12692F"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Příspěvek EU</w:t>
            </w:r>
          </w:p>
        </w:tc>
        <w:tc>
          <w:tcPr>
            <w:tcW w:w="2541" w:type="dxa"/>
            <w:gridSpan w:val="2"/>
          </w:tcPr>
          <w:p w14:paraId="195A1096"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Rozdělení unijního příspěvku</w:t>
            </w:r>
          </w:p>
        </w:tc>
        <w:tc>
          <w:tcPr>
            <w:tcW w:w="1134" w:type="dxa"/>
            <w:vMerge w:val="restart"/>
            <w:shd w:val="clear" w:color="auto" w:fill="auto"/>
          </w:tcPr>
          <w:p w14:paraId="2F3AFC2C"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Příspěvek členského státu</w:t>
            </w:r>
          </w:p>
        </w:tc>
        <w:tc>
          <w:tcPr>
            <w:tcW w:w="2126" w:type="dxa"/>
            <w:gridSpan w:val="2"/>
            <w:shd w:val="clear" w:color="auto" w:fill="auto"/>
          </w:tcPr>
          <w:p w14:paraId="04E8E7E0"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Orientační rozdělení příspěvku členského státu</w:t>
            </w:r>
          </w:p>
        </w:tc>
        <w:tc>
          <w:tcPr>
            <w:tcW w:w="1418" w:type="dxa"/>
            <w:vMerge w:val="restart"/>
            <w:shd w:val="clear" w:color="auto" w:fill="auto"/>
          </w:tcPr>
          <w:p w14:paraId="76141F37"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Celkem</w:t>
            </w:r>
          </w:p>
        </w:tc>
        <w:tc>
          <w:tcPr>
            <w:tcW w:w="850" w:type="dxa"/>
            <w:vMerge w:val="restart"/>
            <w:shd w:val="clear" w:color="auto" w:fill="auto"/>
          </w:tcPr>
          <w:p w14:paraId="7CFE6C93"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Míra spolufinancování</w:t>
            </w:r>
          </w:p>
        </w:tc>
      </w:tr>
      <w:tr w:rsidR="00780D5F" w:rsidRPr="003F2BA7" w14:paraId="537DE088" w14:textId="77777777" w:rsidTr="008422E7">
        <w:trPr>
          <w:trHeight w:val="170"/>
          <w:jc w:val="center"/>
        </w:trPr>
        <w:tc>
          <w:tcPr>
            <w:tcW w:w="846" w:type="dxa"/>
            <w:vMerge/>
            <w:shd w:val="clear" w:color="auto" w:fill="auto"/>
          </w:tcPr>
          <w:p w14:paraId="3674EDEB" w14:textId="77777777" w:rsidR="00780D5F" w:rsidRPr="003F2BA7" w:rsidRDefault="00780D5F" w:rsidP="0012190A">
            <w:pPr>
              <w:jc w:val="center"/>
              <w:rPr>
                <w:rFonts w:ascii="Arial" w:hAnsi="Arial" w:cs="Arial"/>
                <w:sz w:val="18"/>
                <w:szCs w:val="18"/>
              </w:rPr>
            </w:pPr>
          </w:p>
        </w:tc>
        <w:tc>
          <w:tcPr>
            <w:tcW w:w="850" w:type="dxa"/>
            <w:vMerge/>
            <w:tcBorders>
              <w:bottom w:val="nil"/>
            </w:tcBorders>
            <w:shd w:val="clear" w:color="auto" w:fill="auto"/>
          </w:tcPr>
          <w:p w14:paraId="3ED831A1" w14:textId="77777777" w:rsidR="00780D5F" w:rsidRPr="003F2BA7" w:rsidRDefault="00780D5F" w:rsidP="0012190A">
            <w:pPr>
              <w:jc w:val="center"/>
              <w:rPr>
                <w:rFonts w:ascii="Arial" w:hAnsi="Arial" w:cs="Arial"/>
                <w:sz w:val="18"/>
                <w:szCs w:val="18"/>
              </w:rPr>
            </w:pPr>
          </w:p>
        </w:tc>
        <w:tc>
          <w:tcPr>
            <w:tcW w:w="1276" w:type="dxa"/>
            <w:vMerge/>
            <w:tcBorders>
              <w:bottom w:val="nil"/>
            </w:tcBorders>
            <w:shd w:val="clear" w:color="auto" w:fill="auto"/>
          </w:tcPr>
          <w:p w14:paraId="06F4BE7D" w14:textId="77777777" w:rsidR="00780D5F" w:rsidRPr="003F2BA7" w:rsidRDefault="00780D5F" w:rsidP="0012190A">
            <w:pPr>
              <w:jc w:val="center"/>
              <w:rPr>
                <w:rFonts w:ascii="Arial" w:hAnsi="Arial" w:cs="Arial"/>
                <w:sz w:val="18"/>
                <w:szCs w:val="18"/>
              </w:rPr>
            </w:pPr>
          </w:p>
        </w:tc>
        <w:tc>
          <w:tcPr>
            <w:tcW w:w="567" w:type="dxa"/>
            <w:vMerge/>
            <w:tcBorders>
              <w:bottom w:val="nil"/>
            </w:tcBorders>
            <w:shd w:val="clear" w:color="auto" w:fill="auto"/>
          </w:tcPr>
          <w:p w14:paraId="763C8272" w14:textId="77777777" w:rsidR="00780D5F" w:rsidRPr="003F2BA7" w:rsidRDefault="00780D5F" w:rsidP="0012190A">
            <w:pPr>
              <w:jc w:val="center"/>
              <w:rPr>
                <w:rFonts w:ascii="Arial" w:hAnsi="Arial" w:cs="Arial"/>
                <w:sz w:val="18"/>
                <w:szCs w:val="18"/>
              </w:rPr>
            </w:pPr>
          </w:p>
        </w:tc>
        <w:tc>
          <w:tcPr>
            <w:tcW w:w="1286" w:type="dxa"/>
            <w:vMerge/>
            <w:tcBorders>
              <w:bottom w:val="nil"/>
            </w:tcBorders>
            <w:shd w:val="clear" w:color="auto" w:fill="auto"/>
          </w:tcPr>
          <w:p w14:paraId="0A6542BB" w14:textId="77777777" w:rsidR="00780D5F" w:rsidRPr="003F2BA7" w:rsidRDefault="00780D5F" w:rsidP="0012190A">
            <w:pPr>
              <w:jc w:val="center"/>
              <w:rPr>
                <w:rFonts w:ascii="Arial" w:hAnsi="Arial" w:cs="Arial"/>
                <w:sz w:val="18"/>
                <w:szCs w:val="18"/>
              </w:rPr>
            </w:pPr>
          </w:p>
        </w:tc>
        <w:tc>
          <w:tcPr>
            <w:tcW w:w="1276" w:type="dxa"/>
            <w:vMerge/>
            <w:tcBorders>
              <w:bottom w:val="nil"/>
            </w:tcBorders>
            <w:shd w:val="clear" w:color="auto" w:fill="auto"/>
          </w:tcPr>
          <w:p w14:paraId="69BDC863" w14:textId="77777777" w:rsidR="00780D5F" w:rsidRPr="003F2BA7" w:rsidRDefault="00780D5F" w:rsidP="0012190A">
            <w:pPr>
              <w:jc w:val="center"/>
              <w:rPr>
                <w:rFonts w:ascii="Arial" w:hAnsi="Arial" w:cs="Arial"/>
                <w:sz w:val="18"/>
                <w:szCs w:val="18"/>
              </w:rPr>
            </w:pPr>
          </w:p>
        </w:tc>
        <w:tc>
          <w:tcPr>
            <w:tcW w:w="1276" w:type="dxa"/>
            <w:tcBorders>
              <w:bottom w:val="nil"/>
            </w:tcBorders>
          </w:tcPr>
          <w:p w14:paraId="30BD709B"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Příspěvek EU bez flexibilní částky</w:t>
            </w:r>
          </w:p>
          <w:p w14:paraId="6E95C0B3"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(g)</w:t>
            </w:r>
          </w:p>
        </w:tc>
        <w:tc>
          <w:tcPr>
            <w:tcW w:w="1265" w:type="dxa"/>
            <w:tcBorders>
              <w:bottom w:val="nil"/>
            </w:tcBorders>
          </w:tcPr>
          <w:p w14:paraId="020E7D6E"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Flexibilní částka</w:t>
            </w:r>
          </w:p>
          <w:p w14:paraId="00EE95BE"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(h)</w:t>
            </w:r>
          </w:p>
        </w:tc>
        <w:tc>
          <w:tcPr>
            <w:tcW w:w="1134" w:type="dxa"/>
            <w:vMerge/>
            <w:tcBorders>
              <w:bottom w:val="nil"/>
            </w:tcBorders>
            <w:shd w:val="clear" w:color="auto" w:fill="auto"/>
          </w:tcPr>
          <w:p w14:paraId="5BF35704" w14:textId="77777777" w:rsidR="00780D5F" w:rsidRPr="003F2BA7" w:rsidRDefault="00780D5F" w:rsidP="0012190A">
            <w:pPr>
              <w:jc w:val="center"/>
              <w:rPr>
                <w:rFonts w:ascii="Arial" w:hAnsi="Arial" w:cs="Arial"/>
                <w:sz w:val="18"/>
                <w:szCs w:val="18"/>
              </w:rPr>
            </w:pPr>
          </w:p>
        </w:tc>
        <w:tc>
          <w:tcPr>
            <w:tcW w:w="992" w:type="dxa"/>
            <w:tcBorders>
              <w:bottom w:val="nil"/>
            </w:tcBorders>
            <w:shd w:val="clear" w:color="auto" w:fill="auto"/>
          </w:tcPr>
          <w:p w14:paraId="215E1FBF" w14:textId="3A7E2491" w:rsidR="00780D5F" w:rsidRPr="003F2BA7" w:rsidRDefault="00780D5F" w:rsidP="0012190A">
            <w:pPr>
              <w:jc w:val="center"/>
              <w:rPr>
                <w:rFonts w:ascii="Arial" w:hAnsi="Arial" w:cs="Arial"/>
                <w:sz w:val="18"/>
                <w:szCs w:val="18"/>
              </w:rPr>
            </w:pPr>
            <w:r w:rsidRPr="003F2BA7">
              <w:rPr>
                <w:rFonts w:ascii="Arial" w:hAnsi="Arial" w:cs="Arial"/>
                <w:sz w:val="18"/>
                <w:szCs w:val="18"/>
              </w:rPr>
              <w:t>veřejné</w:t>
            </w:r>
          </w:p>
        </w:tc>
        <w:tc>
          <w:tcPr>
            <w:tcW w:w="1134" w:type="dxa"/>
            <w:tcBorders>
              <w:bottom w:val="nil"/>
            </w:tcBorders>
            <w:shd w:val="clear" w:color="auto" w:fill="auto"/>
          </w:tcPr>
          <w:p w14:paraId="32F4AD51"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soukromé</w:t>
            </w:r>
          </w:p>
        </w:tc>
        <w:tc>
          <w:tcPr>
            <w:tcW w:w="1418" w:type="dxa"/>
            <w:vMerge/>
            <w:tcBorders>
              <w:bottom w:val="nil"/>
            </w:tcBorders>
            <w:shd w:val="clear" w:color="auto" w:fill="auto"/>
          </w:tcPr>
          <w:p w14:paraId="6FA9C87A" w14:textId="77777777" w:rsidR="00780D5F" w:rsidRPr="003F2BA7" w:rsidRDefault="00780D5F" w:rsidP="0012190A">
            <w:pPr>
              <w:jc w:val="center"/>
              <w:rPr>
                <w:rFonts w:ascii="Arial" w:hAnsi="Arial" w:cs="Arial"/>
                <w:sz w:val="18"/>
                <w:szCs w:val="18"/>
              </w:rPr>
            </w:pPr>
          </w:p>
        </w:tc>
        <w:tc>
          <w:tcPr>
            <w:tcW w:w="850" w:type="dxa"/>
            <w:vMerge/>
            <w:tcBorders>
              <w:bottom w:val="nil"/>
            </w:tcBorders>
            <w:shd w:val="clear" w:color="auto" w:fill="auto"/>
          </w:tcPr>
          <w:p w14:paraId="5F7CD82B" w14:textId="77777777" w:rsidR="00780D5F" w:rsidRPr="003F2BA7" w:rsidRDefault="00780D5F" w:rsidP="0012190A">
            <w:pPr>
              <w:jc w:val="center"/>
              <w:rPr>
                <w:rFonts w:ascii="Arial" w:hAnsi="Arial" w:cs="Arial"/>
                <w:sz w:val="18"/>
                <w:szCs w:val="18"/>
              </w:rPr>
            </w:pPr>
          </w:p>
        </w:tc>
      </w:tr>
      <w:tr w:rsidR="00780D5F" w:rsidRPr="003F2BA7" w14:paraId="4055DF69" w14:textId="77777777" w:rsidTr="008422E7">
        <w:trPr>
          <w:trHeight w:val="70"/>
          <w:jc w:val="center"/>
        </w:trPr>
        <w:tc>
          <w:tcPr>
            <w:tcW w:w="846" w:type="dxa"/>
            <w:vMerge/>
            <w:shd w:val="clear" w:color="auto" w:fill="auto"/>
          </w:tcPr>
          <w:p w14:paraId="1F1BA55D" w14:textId="77777777" w:rsidR="00780D5F" w:rsidRPr="003F2BA7" w:rsidRDefault="00780D5F" w:rsidP="0012190A">
            <w:pPr>
              <w:jc w:val="center"/>
              <w:rPr>
                <w:rFonts w:ascii="Arial" w:hAnsi="Arial" w:cs="Arial"/>
                <w:sz w:val="18"/>
                <w:szCs w:val="18"/>
              </w:rPr>
            </w:pPr>
          </w:p>
        </w:tc>
        <w:tc>
          <w:tcPr>
            <w:tcW w:w="850" w:type="dxa"/>
            <w:tcBorders>
              <w:top w:val="nil"/>
            </w:tcBorders>
            <w:shd w:val="clear" w:color="auto" w:fill="auto"/>
          </w:tcPr>
          <w:p w14:paraId="02A3A01B" w14:textId="77777777" w:rsidR="00780D5F" w:rsidRPr="003F2BA7" w:rsidRDefault="00780D5F" w:rsidP="0012190A">
            <w:pPr>
              <w:jc w:val="center"/>
              <w:rPr>
                <w:rFonts w:ascii="Arial" w:hAnsi="Arial" w:cs="Arial"/>
                <w:sz w:val="18"/>
                <w:szCs w:val="18"/>
              </w:rPr>
            </w:pPr>
          </w:p>
        </w:tc>
        <w:tc>
          <w:tcPr>
            <w:tcW w:w="1276" w:type="dxa"/>
            <w:tcBorders>
              <w:top w:val="nil"/>
            </w:tcBorders>
            <w:shd w:val="clear" w:color="auto" w:fill="auto"/>
          </w:tcPr>
          <w:p w14:paraId="5A41CB94" w14:textId="77777777" w:rsidR="00780D5F" w:rsidRPr="003F2BA7" w:rsidRDefault="00780D5F" w:rsidP="0012190A">
            <w:pPr>
              <w:jc w:val="center"/>
              <w:rPr>
                <w:rFonts w:ascii="Arial" w:hAnsi="Arial" w:cs="Arial"/>
                <w:sz w:val="18"/>
                <w:szCs w:val="18"/>
              </w:rPr>
            </w:pPr>
          </w:p>
        </w:tc>
        <w:tc>
          <w:tcPr>
            <w:tcW w:w="567" w:type="dxa"/>
            <w:tcBorders>
              <w:top w:val="nil"/>
            </w:tcBorders>
            <w:shd w:val="clear" w:color="auto" w:fill="auto"/>
          </w:tcPr>
          <w:p w14:paraId="292BC735" w14:textId="77777777" w:rsidR="00780D5F" w:rsidRPr="003F2BA7" w:rsidRDefault="00780D5F" w:rsidP="0012190A">
            <w:pPr>
              <w:jc w:val="center"/>
              <w:rPr>
                <w:rFonts w:ascii="Arial" w:hAnsi="Arial" w:cs="Arial"/>
                <w:sz w:val="18"/>
                <w:szCs w:val="18"/>
              </w:rPr>
            </w:pPr>
          </w:p>
        </w:tc>
        <w:tc>
          <w:tcPr>
            <w:tcW w:w="1286" w:type="dxa"/>
            <w:tcBorders>
              <w:top w:val="nil"/>
            </w:tcBorders>
            <w:shd w:val="clear" w:color="auto" w:fill="auto"/>
          </w:tcPr>
          <w:p w14:paraId="0F860FF4" w14:textId="77777777" w:rsidR="00780D5F" w:rsidRPr="003F2BA7" w:rsidRDefault="00780D5F" w:rsidP="008422E7">
            <w:pPr>
              <w:jc w:val="center"/>
              <w:rPr>
                <w:rFonts w:ascii="Arial" w:hAnsi="Arial" w:cs="Arial"/>
                <w:sz w:val="18"/>
                <w:szCs w:val="18"/>
              </w:rPr>
            </w:pPr>
          </w:p>
        </w:tc>
        <w:tc>
          <w:tcPr>
            <w:tcW w:w="1276" w:type="dxa"/>
            <w:tcBorders>
              <w:top w:val="nil"/>
            </w:tcBorders>
            <w:shd w:val="clear" w:color="auto" w:fill="auto"/>
          </w:tcPr>
          <w:p w14:paraId="251EB2FF"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(a) = (g) + (h)</w:t>
            </w:r>
          </w:p>
        </w:tc>
        <w:tc>
          <w:tcPr>
            <w:tcW w:w="1276" w:type="dxa"/>
            <w:tcBorders>
              <w:top w:val="nil"/>
            </w:tcBorders>
          </w:tcPr>
          <w:p w14:paraId="25C5B2AF" w14:textId="77777777" w:rsidR="00780D5F" w:rsidRPr="003F2BA7" w:rsidRDefault="00780D5F" w:rsidP="0012190A">
            <w:pPr>
              <w:jc w:val="center"/>
              <w:rPr>
                <w:rFonts w:ascii="Arial" w:hAnsi="Arial" w:cs="Arial"/>
                <w:sz w:val="18"/>
                <w:szCs w:val="18"/>
              </w:rPr>
            </w:pPr>
          </w:p>
        </w:tc>
        <w:tc>
          <w:tcPr>
            <w:tcW w:w="1265" w:type="dxa"/>
            <w:tcBorders>
              <w:top w:val="nil"/>
            </w:tcBorders>
          </w:tcPr>
          <w:p w14:paraId="2C64B972" w14:textId="77777777" w:rsidR="00780D5F" w:rsidRPr="003F2BA7" w:rsidRDefault="00780D5F" w:rsidP="0012190A">
            <w:pPr>
              <w:jc w:val="center"/>
              <w:rPr>
                <w:rFonts w:ascii="Arial" w:hAnsi="Arial" w:cs="Arial"/>
                <w:sz w:val="18"/>
                <w:szCs w:val="18"/>
              </w:rPr>
            </w:pPr>
          </w:p>
        </w:tc>
        <w:tc>
          <w:tcPr>
            <w:tcW w:w="1134" w:type="dxa"/>
            <w:tcBorders>
              <w:top w:val="nil"/>
            </w:tcBorders>
            <w:shd w:val="clear" w:color="auto" w:fill="auto"/>
          </w:tcPr>
          <w:p w14:paraId="2F2B0409"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(b)=(c)+(d)</w:t>
            </w:r>
          </w:p>
        </w:tc>
        <w:tc>
          <w:tcPr>
            <w:tcW w:w="992" w:type="dxa"/>
            <w:tcBorders>
              <w:top w:val="nil"/>
            </w:tcBorders>
            <w:shd w:val="clear" w:color="auto" w:fill="auto"/>
          </w:tcPr>
          <w:p w14:paraId="20469AE6"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(c)</w:t>
            </w:r>
          </w:p>
        </w:tc>
        <w:tc>
          <w:tcPr>
            <w:tcW w:w="1134" w:type="dxa"/>
            <w:tcBorders>
              <w:top w:val="nil"/>
            </w:tcBorders>
            <w:shd w:val="clear" w:color="auto" w:fill="auto"/>
          </w:tcPr>
          <w:p w14:paraId="4FB123EC"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(d)</w:t>
            </w:r>
          </w:p>
        </w:tc>
        <w:tc>
          <w:tcPr>
            <w:tcW w:w="1418" w:type="dxa"/>
            <w:tcBorders>
              <w:top w:val="nil"/>
            </w:tcBorders>
            <w:shd w:val="clear" w:color="auto" w:fill="auto"/>
          </w:tcPr>
          <w:p w14:paraId="59BC01AE"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(e)=(a)+(b)</w:t>
            </w:r>
          </w:p>
        </w:tc>
        <w:tc>
          <w:tcPr>
            <w:tcW w:w="850" w:type="dxa"/>
            <w:tcBorders>
              <w:top w:val="nil"/>
            </w:tcBorders>
            <w:shd w:val="clear" w:color="auto" w:fill="auto"/>
          </w:tcPr>
          <w:p w14:paraId="1C994E19"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(f)=(a)/(e)</w:t>
            </w:r>
          </w:p>
        </w:tc>
      </w:tr>
      <w:tr w:rsidR="00780D5F" w:rsidRPr="003F2BA7" w14:paraId="04A169B3" w14:textId="77777777" w:rsidTr="008422E7">
        <w:trPr>
          <w:jc w:val="center"/>
        </w:trPr>
        <w:tc>
          <w:tcPr>
            <w:tcW w:w="846" w:type="dxa"/>
            <w:vMerge w:val="restart"/>
            <w:shd w:val="clear" w:color="auto" w:fill="auto"/>
          </w:tcPr>
          <w:p w14:paraId="3968A02D"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1</w:t>
            </w:r>
          </w:p>
        </w:tc>
        <w:tc>
          <w:tcPr>
            <w:tcW w:w="850" w:type="dxa"/>
            <w:vMerge w:val="restart"/>
            <w:shd w:val="clear" w:color="auto" w:fill="auto"/>
          </w:tcPr>
          <w:p w14:paraId="7DD5C0CD"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Priorita 1</w:t>
            </w:r>
          </w:p>
        </w:tc>
        <w:tc>
          <w:tcPr>
            <w:tcW w:w="1276" w:type="dxa"/>
            <w:vMerge w:val="restart"/>
            <w:shd w:val="clear" w:color="auto" w:fill="auto"/>
          </w:tcPr>
          <w:p w14:paraId="0C526C3E"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CZV</w:t>
            </w:r>
          </w:p>
        </w:tc>
        <w:tc>
          <w:tcPr>
            <w:tcW w:w="567" w:type="dxa"/>
            <w:vMerge w:val="restart"/>
            <w:shd w:val="clear" w:color="auto" w:fill="auto"/>
          </w:tcPr>
          <w:p w14:paraId="510F2C10"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EFRR</w:t>
            </w:r>
          </w:p>
        </w:tc>
        <w:tc>
          <w:tcPr>
            <w:tcW w:w="1286" w:type="dxa"/>
            <w:shd w:val="clear" w:color="auto" w:fill="auto"/>
          </w:tcPr>
          <w:p w14:paraId="4E1A3BBA" w14:textId="77777777" w:rsidR="00780D5F" w:rsidRPr="003F2BA7" w:rsidRDefault="00780D5F" w:rsidP="008422E7">
            <w:pPr>
              <w:jc w:val="center"/>
              <w:rPr>
                <w:rFonts w:ascii="Arial" w:hAnsi="Arial" w:cs="Arial"/>
                <w:sz w:val="18"/>
                <w:szCs w:val="18"/>
              </w:rPr>
            </w:pPr>
            <w:r w:rsidRPr="003F2BA7">
              <w:rPr>
                <w:rFonts w:ascii="Arial" w:hAnsi="Arial" w:cs="Arial"/>
                <w:sz w:val="18"/>
                <w:szCs w:val="18"/>
              </w:rPr>
              <w:t>Více rozvinuté</w:t>
            </w:r>
          </w:p>
        </w:tc>
        <w:tc>
          <w:tcPr>
            <w:tcW w:w="1276" w:type="dxa"/>
            <w:shd w:val="clear" w:color="auto" w:fill="auto"/>
          </w:tcPr>
          <w:p w14:paraId="5F722735"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1276" w:type="dxa"/>
          </w:tcPr>
          <w:p w14:paraId="395717E3"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1265" w:type="dxa"/>
          </w:tcPr>
          <w:p w14:paraId="5D3C2E10"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tcPr>
          <w:p w14:paraId="68C00A68"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992" w:type="dxa"/>
            <w:shd w:val="clear" w:color="auto" w:fill="auto"/>
          </w:tcPr>
          <w:p w14:paraId="2A5C1585"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tcPr>
          <w:p w14:paraId="29B24BB6"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1418" w:type="dxa"/>
            <w:shd w:val="clear" w:color="auto" w:fill="auto"/>
          </w:tcPr>
          <w:p w14:paraId="380F4807"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c>
          <w:tcPr>
            <w:tcW w:w="850" w:type="dxa"/>
            <w:shd w:val="clear" w:color="auto" w:fill="auto"/>
          </w:tcPr>
          <w:p w14:paraId="3D4B1640" w14:textId="77777777" w:rsidR="00780D5F" w:rsidRPr="003F2BA7" w:rsidRDefault="00780D5F" w:rsidP="0012190A">
            <w:pPr>
              <w:jc w:val="center"/>
              <w:rPr>
                <w:rFonts w:ascii="Arial" w:hAnsi="Arial" w:cs="Arial"/>
                <w:sz w:val="18"/>
                <w:szCs w:val="18"/>
              </w:rPr>
            </w:pPr>
            <w:r w:rsidRPr="003F2BA7">
              <w:rPr>
                <w:rFonts w:ascii="Arial" w:hAnsi="Arial" w:cs="Arial"/>
                <w:sz w:val="18"/>
                <w:szCs w:val="18"/>
              </w:rPr>
              <w:t>0</w:t>
            </w:r>
          </w:p>
        </w:tc>
      </w:tr>
      <w:tr w:rsidR="00C728F5" w:rsidRPr="003F2BA7" w14:paraId="69949F9A" w14:textId="77777777" w:rsidTr="00076833">
        <w:trPr>
          <w:jc w:val="center"/>
        </w:trPr>
        <w:tc>
          <w:tcPr>
            <w:tcW w:w="846" w:type="dxa"/>
            <w:vMerge/>
            <w:shd w:val="clear" w:color="auto" w:fill="auto"/>
          </w:tcPr>
          <w:p w14:paraId="3F60A057"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78F3F8CD"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429CD073"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14F5AEE9"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3043E009" w14:textId="77777777" w:rsidR="00C728F5" w:rsidRPr="003F2BA7" w:rsidRDefault="00C728F5" w:rsidP="008422E7">
            <w:pPr>
              <w:jc w:val="center"/>
              <w:rPr>
                <w:rFonts w:ascii="Arial" w:hAnsi="Arial" w:cs="Arial"/>
                <w:bCs/>
                <w:strike/>
                <w:sz w:val="18"/>
                <w:szCs w:val="18"/>
              </w:rPr>
            </w:pPr>
            <w:r w:rsidRPr="003F2BA7">
              <w:rPr>
                <w:rFonts w:ascii="Arial" w:hAnsi="Arial" w:cs="Arial"/>
                <w:sz w:val="18"/>
                <w:szCs w:val="18"/>
              </w:rPr>
              <w:t>Přechodové</w:t>
            </w:r>
          </w:p>
        </w:tc>
        <w:tc>
          <w:tcPr>
            <w:tcW w:w="1276" w:type="dxa"/>
            <w:shd w:val="clear" w:color="auto" w:fill="auto"/>
          </w:tcPr>
          <w:p w14:paraId="36F6865F" w14:textId="7CB65D5C" w:rsidR="00C728F5" w:rsidRPr="003F2BA7" w:rsidRDefault="00C728F5" w:rsidP="00C728F5">
            <w:pPr>
              <w:jc w:val="center"/>
              <w:rPr>
                <w:rFonts w:ascii="Arial" w:hAnsi="Arial" w:cs="Arial"/>
                <w:sz w:val="18"/>
                <w:szCs w:val="18"/>
              </w:rPr>
            </w:pPr>
            <w:del w:id="1363" w:author="Juráš Pavel" w:date="2021-06-02T14:44:00Z">
              <w:r w:rsidRPr="003F2BA7" w:rsidDel="00397782">
                <w:rPr>
                  <w:rFonts w:ascii="Arial" w:hAnsi="Arial" w:cs="Arial"/>
                  <w:sz w:val="18"/>
                  <w:szCs w:val="18"/>
                </w:rPr>
                <w:delText>754 382 383</w:delText>
              </w:r>
            </w:del>
            <w:ins w:id="1364" w:author="Juráš Pavel" w:date="2021-06-02T14:44:00Z">
              <w:r w:rsidR="00397782">
                <w:rPr>
                  <w:rFonts w:ascii="Arial" w:hAnsi="Arial" w:cs="Arial"/>
                  <w:sz w:val="18"/>
                  <w:szCs w:val="18"/>
                </w:rPr>
                <w:t>747 416 383</w:t>
              </w:r>
            </w:ins>
          </w:p>
        </w:tc>
        <w:tc>
          <w:tcPr>
            <w:tcW w:w="1276" w:type="dxa"/>
            <w:shd w:val="clear" w:color="auto" w:fill="auto"/>
            <w:vAlign w:val="center"/>
          </w:tcPr>
          <w:p w14:paraId="2A8DC0D5" w14:textId="639C0680"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63</w:t>
            </w:r>
            <w:del w:id="1365" w:author="Juráš Pavel" w:date="2021-06-03T13:36:00Z">
              <w:r w:rsidRPr="003F2BA7" w:rsidDel="00AF1535">
                <w:rPr>
                  <w:rFonts w:ascii="Arial" w:hAnsi="Arial" w:cs="Arial"/>
                  <w:color w:val="000000"/>
                  <w:sz w:val="18"/>
                  <w:szCs w:val="18"/>
                </w:rPr>
                <w:delText>8 037 37</w:delText>
              </w:r>
            </w:del>
            <w:del w:id="1366" w:author="Juráš Pavel" w:date="2021-05-19T12:35:00Z">
              <w:r w:rsidRPr="003F2BA7" w:rsidDel="00792F02">
                <w:rPr>
                  <w:rFonts w:ascii="Arial" w:hAnsi="Arial" w:cs="Arial"/>
                  <w:color w:val="000000"/>
                  <w:sz w:val="18"/>
                  <w:szCs w:val="18"/>
                </w:rPr>
                <w:delText>9</w:delText>
              </w:r>
            </w:del>
            <w:ins w:id="1367" w:author="Juráš Pavel" w:date="2021-06-03T13:36:00Z">
              <w:r w:rsidR="00AF1535">
                <w:rPr>
                  <w:rFonts w:ascii="Arial" w:hAnsi="Arial" w:cs="Arial"/>
                  <w:color w:val="000000"/>
                  <w:sz w:val="18"/>
                  <w:szCs w:val="18"/>
                </w:rPr>
                <w:t>2 145 714</w:t>
              </w:r>
            </w:ins>
          </w:p>
        </w:tc>
        <w:tc>
          <w:tcPr>
            <w:tcW w:w="1265" w:type="dxa"/>
            <w:shd w:val="clear" w:color="auto" w:fill="auto"/>
            <w:vAlign w:val="center"/>
          </w:tcPr>
          <w:p w14:paraId="1B2B6873" w14:textId="55C353C5" w:rsidR="00C728F5" w:rsidRPr="003F2BA7" w:rsidRDefault="00C728F5" w:rsidP="00C728F5">
            <w:pPr>
              <w:jc w:val="center"/>
              <w:rPr>
                <w:rFonts w:ascii="Arial" w:hAnsi="Arial" w:cs="Arial"/>
                <w:sz w:val="18"/>
                <w:szCs w:val="18"/>
              </w:rPr>
            </w:pPr>
            <w:del w:id="1368" w:author="Juráš Pavel" w:date="2021-06-03T13:36:00Z">
              <w:r w:rsidRPr="003F2BA7" w:rsidDel="002E2CA2">
                <w:rPr>
                  <w:rFonts w:ascii="Arial" w:hAnsi="Arial" w:cs="Arial"/>
                  <w:color w:val="000000"/>
                  <w:sz w:val="18"/>
                  <w:szCs w:val="18"/>
                </w:rPr>
                <w:delText>116 345 00</w:delText>
              </w:r>
            </w:del>
            <w:del w:id="1369" w:author="Juráš Pavel" w:date="2021-05-19T12:35:00Z">
              <w:r w:rsidRPr="003F2BA7" w:rsidDel="00351941">
                <w:rPr>
                  <w:rFonts w:ascii="Arial" w:hAnsi="Arial" w:cs="Arial"/>
                  <w:color w:val="000000"/>
                  <w:sz w:val="18"/>
                  <w:szCs w:val="18"/>
                </w:rPr>
                <w:delText>4</w:delText>
              </w:r>
            </w:del>
            <w:ins w:id="1370" w:author="Juráš Pavel" w:date="2021-06-03T13:36:00Z">
              <w:r w:rsidR="002E2CA2">
                <w:rPr>
                  <w:rFonts w:ascii="Arial" w:hAnsi="Arial" w:cs="Arial"/>
                  <w:color w:val="000000"/>
                  <w:sz w:val="18"/>
                  <w:szCs w:val="18"/>
                </w:rPr>
                <w:t>115 270 669</w:t>
              </w:r>
            </w:ins>
          </w:p>
        </w:tc>
        <w:tc>
          <w:tcPr>
            <w:tcW w:w="1134" w:type="dxa"/>
            <w:shd w:val="clear" w:color="auto" w:fill="auto"/>
            <w:vAlign w:val="center"/>
          </w:tcPr>
          <w:p w14:paraId="6B52B8AD" w14:textId="0BDFFC53" w:rsidR="00C728F5" w:rsidRPr="003F2BA7" w:rsidRDefault="00C728F5" w:rsidP="00C728F5">
            <w:pPr>
              <w:jc w:val="center"/>
              <w:rPr>
                <w:rFonts w:ascii="Arial" w:hAnsi="Arial" w:cs="Arial"/>
                <w:sz w:val="18"/>
                <w:szCs w:val="18"/>
              </w:rPr>
            </w:pPr>
            <w:del w:id="1371" w:author="Juráš Pavel" w:date="2021-06-02T14:55:00Z">
              <w:r w:rsidRPr="003F2BA7" w:rsidDel="009E2D23">
                <w:rPr>
                  <w:rFonts w:ascii="Arial" w:hAnsi="Arial" w:cs="Arial"/>
                  <w:color w:val="000000"/>
                  <w:sz w:val="18"/>
                  <w:szCs w:val="18"/>
                </w:rPr>
                <w:delText>323 306 73</w:delText>
              </w:r>
            </w:del>
            <w:del w:id="1372" w:author="Juráš Pavel" w:date="2021-05-19T12:35:00Z">
              <w:r w:rsidRPr="003F2BA7" w:rsidDel="00351941">
                <w:rPr>
                  <w:rFonts w:ascii="Arial" w:hAnsi="Arial" w:cs="Arial"/>
                  <w:color w:val="000000"/>
                  <w:sz w:val="18"/>
                  <w:szCs w:val="18"/>
                </w:rPr>
                <w:delText>5</w:delText>
              </w:r>
            </w:del>
            <w:ins w:id="1373" w:author="Juráš Pavel" w:date="2021-06-02T14:55:00Z">
              <w:r w:rsidR="009E2D23">
                <w:rPr>
                  <w:rFonts w:ascii="Arial" w:hAnsi="Arial" w:cs="Arial"/>
                  <w:color w:val="000000"/>
                  <w:sz w:val="18"/>
                  <w:szCs w:val="18"/>
                </w:rPr>
                <w:t>320 321 307</w:t>
              </w:r>
            </w:ins>
          </w:p>
        </w:tc>
        <w:tc>
          <w:tcPr>
            <w:tcW w:w="992" w:type="dxa"/>
            <w:shd w:val="clear" w:color="auto" w:fill="auto"/>
          </w:tcPr>
          <w:p w14:paraId="5F83A7D4"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58CA47E8" w14:textId="03DD4F83" w:rsidR="00C728F5" w:rsidRPr="003F2BA7" w:rsidRDefault="009E2D23" w:rsidP="00C728F5">
            <w:pPr>
              <w:jc w:val="center"/>
              <w:rPr>
                <w:rFonts w:ascii="Arial" w:hAnsi="Arial" w:cs="Arial"/>
                <w:sz w:val="18"/>
                <w:szCs w:val="18"/>
              </w:rPr>
            </w:pPr>
            <w:ins w:id="1374" w:author="Juráš Pavel" w:date="2021-06-02T14:56:00Z">
              <w:r>
                <w:rPr>
                  <w:rFonts w:ascii="Arial" w:hAnsi="Arial" w:cs="Arial"/>
                  <w:color w:val="000000"/>
                  <w:sz w:val="18"/>
                  <w:szCs w:val="18"/>
                </w:rPr>
                <w:t>320 321 307</w:t>
              </w:r>
            </w:ins>
            <w:del w:id="1375" w:author="Juráš Pavel" w:date="2021-06-02T14:56:00Z">
              <w:r w:rsidR="00C728F5" w:rsidRPr="003F2BA7" w:rsidDel="009E2D23">
                <w:rPr>
                  <w:rFonts w:ascii="Arial" w:hAnsi="Arial" w:cs="Arial"/>
                  <w:color w:val="000000"/>
                  <w:sz w:val="18"/>
                  <w:szCs w:val="18"/>
                </w:rPr>
                <w:delText>323 306 73</w:delText>
              </w:r>
            </w:del>
            <w:del w:id="1376" w:author="Juráš Pavel" w:date="2021-05-19T12:36:00Z">
              <w:r w:rsidR="00C728F5" w:rsidRPr="003F2BA7" w:rsidDel="00351941">
                <w:rPr>
                  <w:rFonts w:ascii="Arial" w:hAnsi="Arial" w:cs="Arial"/>
                  <w:color w:val="000000"/>
                  <w:sz w:val="18"/>
                  <w:szCs w:val="18"/>
                </w:rPr>
                <w:delText>5</w:delText>
              </w:r>
            </w:del>
          </w:p>
        </w:tc>
        <w:tc>
          <w:tcPr>
            <w:tcW w:w="1418" w:type="dxa"/>
            <w:shd w:val="clear" w:color="auto" w:fill="auto"/>
            <w:vAlign w:val="center"/>
          </w:tcPr>
          <w:p w14:paraId="63356B97" w14:textId="4DE5AEE9" w:rsidR="00C728F5" w:rsidRPr="003F2BA7" w:rsidRDefault="00C728F5" w:rsidP="00C728F5">
            <w:pPr>
              <w:jc w:val="center"/>
              <w:rPr>
                <w:rFonts w:ascii="Arial" w:hAnsi="Arial" w:cs="Arial"/>
                <w:sz w:val="18"/>
                <w:szCs w:val="18"/>
              </w:rPr>
            </w:pPr>
            <w:del w:id="1377" w:author="Juráš Pavel" w:date="2021-06-02T14:54:00Z">
              <w:r w:rsidRPr="003F2BA7" w:rsidDel="009E2D23">
                <w:rPr>
                  <w:rFonts w:ascii="Arial" w:hAnsi="Arial" w:cs="Arial"/>
                  <w:color w:val="000000"/>
                  <w:sz w:val="18"/>
                  <w:szCs w:val="18"/>
                </w:rPr>
                <w:delText>1 0</w:delText>
              </w:r>
            </w:del>
            <w:del w:id="1378" w:author="Juráš Pavel" w:date="2021-06-02T14:53:00Z">
              <w:r w:rsidRPr="003F2BA7" w:rsidDel="009E2D23">
                <w:rPr>
                  <w:rFonts w:ascii="Arial" w:hAnsi="Arial" w:cs="Arial"/>
                  <w:color w:val="000000"/>
                  <w:sz w:val="18"/>
                  <w:szCs w:val="18"/>
                </w:rPr>
                <w:delText>7</w:delText>
              </w:r>
            </w:del>
            <w:del w:id="1379" w:author="Juráš Pavel" w:date="2021-06-02T14:54:00Z">
              <w:r w:rsidRPr="003F2BA7" w:rsidDel="009E2D23">
                <w:rPr>
                  <w:rFonts w:ascii="Arial" w:hAnsi="Arial" w:cs="Arial"/>
                  <w:color w:val="000000"/>
                  <w:sz w:val="18"/>
                  <w:szCs w:val="18"/>
                </w:rPr>
                <w:delText>7 689 11</w:delText>
              </w:r>
            </w:del>
            <w:del w:id="1380" w:author="Juráš Pavel" w:date="2021-05-19T12:36:00Z">
              <w:r w:rsidRPr="003F2BA7" w:rsidDel="00351941">
                <w:rPr>
                  <w:rFonts w:ascii="Arial" w:hAnsi="Arial" w:cs="Arial"/>
                  <w:color w:val="000000"/>
                  <w:sz w:val="18"/>
                  <w:szCs w:val="18"/>
                </w:rPr>
                <w:delText>8</w:delText>
              </w:r>
            </w:del>
            <w:ins w:id="1381" w:author="Juráš Pavel" w:date="2021-06-02T14:54:00Z">
              <w:r w:rsidR="009E2D23">
                <w:rPr>
                  <w:rFonts w:ascii="Arial" w:hAnsi="Arial" w:cs="Arial"/>
                  <w:color w:val="000000"/>
                  <w:sz w:val="18"/>
                  <w:szCs w:val="18"/>
                </w:rPr>
                <w:t>1 067 737 690</w:t>
              </w:r>
            </w:ins>
          </w:p>
        </w:tc>
        <w:tc>
          <w:tcPr>
            <w:tcW w:w="850" w:type="dxa"/>
            <w:shd w:val="clear" w:color="auto" w:fill="auto"/>
            <w:vAlign w:val="center"/>
          </w:tcPr>
          <w:p w14:paraId="136D77A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70 %</w:t>
            </w:r>
          </w:p>
        </w:tc>
      </w:tr>
      <w:tr w:rsidR="00C728F5" w:rsidRPr="003F2BA7" w14:paraId="48B66C39" w14:textId="77777777" w:rsidTr="00076833">
        <w:trPr>
          <w:jc w:val="center"/>
        </w:trPr>
        <w:tc>
          <w:tcPr>
            <w:tcW w:w="846" w:type="dxa"/>
            <w:vMerge/>
            <w:shd w:val="clear" w:color="auto" w:fill="auto"/>
          </w:tcPr>
          <w:p w14:paraId="05BBD7E7"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12565D30"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1641AA9F"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703B415E"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2C47A86A" w14:textId="77777777" w:rsidR="00C728F5" w:rsidRPr="003F2BA7" w:rsidRDefault="00C728F5" w:rsidP="008422E7">
            <w:pPr>
              <w:jc w:val="center"/>
              <w:rPr>
                <w:rFonts w:ascii="Arial" w:hAnsi="Arial" w:cs="Arial"/>
                <w:bCs/>
                <w:iCs/>
                <w:sz w:val="18"/>
                <w:szCs w:val="18"/>
              </w:rPr>
            </w:pPr>
            <w:r w:rsidRPr="003F2BA7">
              <w:rPr>
                <w:rFonts w:ascii="Arial" w:hAnsi="Arial" w:cs="Arial"/>
                <w:sz w:val="18"/>
                <w:szCs w:val="18"/>
              </w:rPr>
              <w:t>Méně rozvinuté</w:t>
            </w:r>
          </w:p>
        </w:tc>
        <w:tc>
          <w:tcPr>
            <w:tcW w:w="1276" w:type="dxa"/>
            <w:shd w:val="clear" w:color="auto" w:fill="auto"/>
          </w:tcPr>
          <w:p w14:paraId="5414A853" w14:textId="27A58D85" w:rsidR="00C728F5" w:rsidRPr="003F2BA7" w:rsidRDefault="00C728F5" w:rsidP="00C728F5">
            <w:pPr>
              <w:jc w:val="center"/>
              <w:rPr>
                <w:rFonts w:ascii="Arial" w:hAnsi="Arial" w:cs="Arial"/>
                <w:sz w:val="18"/>
                <w:szCs w:val="18"/>
              </w:rPr>
            </w:pPr>
            <w:del w:id="1382" w:author="Juráš Pavel" w:date="2021-06-02T14:43:00Z">
              <w:r w:rsidRPr="003F2BA7" w:rsidDel="00397782">
                <w:rPr>
                  <w:rFonts w:ascii="Arial" w:hAnsi="Arial" w:cs="Arial"/>
                  <w:sz w:val="18"/>
                  <w:szCs w:val="18"/>
                </w:rPr>
                <w:delText>452 979 434</w:delText>
              </w:r>
            </w:del>
            <w:ins w:id="1383" w:author="Juráš Pavel" w:date="2021-06-02T14:43:00Z">
              <w:r w:rsidR="00397782">
                <w:rPr>
                  <w:rFonts w:ascii="Arial" w:hAnsi="Arial" w:cs="Arial"/>
                  <w:sz w:val="18"/>
                  <w:szCs w:val="18"/>
                </w:rPr>
                <w:t>447 945 434</w:t>
              </w:r>
            </w:ins>
          </w:p>
        </w:tc>
        <w:tc>
          <w:tcPr>
            <w:tcW w:w="1276" w:type="dxa"/>
            <w:shd w:val="clear" w:color="auto" w:fill="auto"/>
            <w:vAlign w:val="center"/>
          </w:tcPr>
          <w:p w14:paraId="378A4C5F" w14:textId="65811854"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3</w:t>
            </w:r>
            <w:del w:id="1384" w:author="Juráš Pavel" w:date="2021-06-03T13:37:00Z">
              <w:r w:rsidRPr="003F2BA7" w:rsidDel="002E2CA2">
                <w:rPr>
                  <w:rFonts w:ascii="Arial" w:hAnsi="Arial" w:cs="Arial"/>
                  <w:color w:val="000000"/>
                  <w:sz w:val="18"/>
                  <w:szCs w:val="18"/>
                </w:rPr>
                <w:delText>83 121 817</w:delText>
              </w:r>
            </w:del>
            <w:ins w:id="1385" w:author="Juráš Pavel" w:date="2021-06-03T13:37:00Z">
              <w:r w:rsidR="002E2CA2">
                <w:rPr>
                  <w:rFonts w:ascii="Arial" w:hAnsi="Arial" w:cs="Arial"/>
                  <w:color w:val="000000"/>
                  <w:sz w:val="18"/>
                  <w:szCs w:val="18"/>
                </w:rPr>
                <w:t>78 864 151</w:t>
              </w:r>
            </w:ins>
          </w:p>
        </w:tc>
        <w:tc>
          <w:tcPr>
            <w:tcW w:w="1265" w:type="dxa"/>
            <w:shd w:val="clear" w:color="auto" w:fill="auto"/>
            <w:vAlign w:val="center"/>
          </w:tcPr>
          <w:p w14:paraId="4FA0B8A5" w14:textId="52A96AF8"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 xml:space="preserve">69 </w:t>
            </w:r>
            <w:del w:id="1386" w:author="Juráš Pavel" w:date="2021-06-03T13:37:00Z">
              <w:r w:rsidRPr="003F2BA7" w:rsidDel="002E2CA2">
                <w:rPr>
                  <w:rFonts w:ascii="Arial" w:hAnsi="Arial" w:cs="Arial"/>
                  <w:color w:val="000000"/>
                  <w:sz w:val="18"/>
                  <w:szCs w:val="18"/>
                </w:rPr>
                <w:delText>857 617</w:delText>
              </w:r>
            </w:del>
            <w:ins w:id="1387" w:author="Juráš Pavel" w:date="2021-06-03T13:37:00Z">
              <w:r w:rsidR="002E2CA2">
                <w:rPr>
                  <w:rFonts w:ascii="Arial" w:hAnsi="Arial" w:cs="Arial"/>
                  <w:color w:val="000000"/>
                  <w:sz w:val="18"/>
                  <w:szCs w:val="18"/>
                </w:rPr>
                <w:t>081 283</w:t>
              </w:r>
            </w:ins>
          </w:p>
        </w:tc>
        <w:tc>
          <w:tcPr>
            <w:tcW w:w="1134" w:type="dxa"/>
            <w:shd w:val="clear" w:color="auto" w:fill="auto"/>
            <w:vAlign w:val="center"/>
          </w:tcPr>
          <w:p w14:paraId="63D86D80" w14:textId="79E8A9EC" w:rsidR="00C728F5" w:rsidRPr="003F2BA7" w:rsidRDefault="00C728F5" w:rsidP="00C728F5">
            <w:pPr>
              <w:jc w:val="center"/>
              <w:rPr>
                <w:rFonts w:ascii="Arial" w:hAnsi="Arial" w:cs="Arial"/>
                <w:sz w:val="18"/>
                <w:szCs w:val="18"/>
              </w:rPr>
            </w:pPr>
            <w:del w:id="1388" w:author="Juráš Pavel" w:date="2021-06-02T14:58:00Z">
              <w:r w:rsidRPr="003F2BA7" w:rsidDel="009E2D23">
                <w:rPr>
                  <w:rFonts w:ascii="Arial" w:hAnsi="Arial" w:cs="Arial"/>
                  <w:color w:val="000000"/>
                  <w:sz w:val="18"/>
                  <w:szCs w:val="18"/>
                </w:rPr>
                <w:delText>79 937 54</w:delText>
              </w:r>
            </w:del>
            <w:del w:id="1389" w:author="Juráš Pavel" w:date="2021-05-19T12:36:00Z">
              <w:r w:rsidRPr="003F2BA7" w:rsidDel="00351941">
                <w:rPr>
                  <w:rFonts w:ascii="Arial" w:hAnsi="Arial" w:cs="Arial"/>
                  <w:color w:val="000000"/>
                  <w:sz w:val="18"/>
                  <w:szCs w:val="18"/>
                </w:rPr>
                <w:delText>6</w:delText>
              </w:r>
            </w:del>
            <w:ins w:id="1390" w:author="Juráš Pavel" w:date="2021-06-02T14:58:00Z">
              <w:r w:rsidR="009E2D23">
                <w:rPr>
                  <w:rFonts w:ascii="Arial" w:hAnsi="Arial" w:cs="Arial"/>
                  <w:color w:val="000000"/>
                  <w:sz w:val="18"/>
                  <w:szCs w:val="18"/>
                </w:rPr>
                <w:t>79 049 19</w:t>
              </w:r>
            </w:ins>
            <w:ins w:id="1391" w:author="Juráš Pavel" w:date="2021-06-03T13:37:00Z">
              <w:r w:rsidR="002E2CA2">
                <w:rPr>
                  <w:rFonts w:ascii="Arial" w:hAnsi="Arial" w:cs="Arial"/>
                  <w:color w:val="000000"/>
                  <w:sz w:val="18"/>
                  <w:szCs w:val="18"/>
                </w:rPr>
                <w:t>5</w:t>
              </w:r>
            </w:ins>
          </w:p>
        </w:tc>
        <w:tc>
          <w:tcPr>
            <w:tcW w:w="992" w:type="dxa"/>
            <w:shd w:val="clear" w:color="auto" w:fill="auto"/>
          </w:tcPr>
          <w:p w14:paraId="00EDC65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3CDF5864" w14:textId="3D3BC059" w:rsidR="00C728F5" w:rsidRPr="003F2BA7" w:rsidRDefault="00B72C47" w:rsidP="00C728F5">
            <w:pPr>
              <w:jc w:val="center"/>
              <w:rPr>
                <w:rFonts w:ascii="Arial" w:hAnsi="Arial" w:cs="Arial"/>
                <w:sz w:val="18"/>
                <w:szCs w:val="18"/>
              </w:rPr>
            </w:pPr>
            <w:ins w:id="1392" w:author="Juráš Pavel" w:date="2021-06-02T15:02:00Z">
              <w:r>
                <w:rPr>
                  <w:rFonts w:ascii="Arial" w:hAnsi="Arial" w:cs="Arial"/>
                  <w:color w:val="000000"/>
                  <w:sz w:val="18"/>
                  <w:szCs w:val="18"/>
                </w:rPr>
                <w:t>79 049 19</w:t>
              </w:r>
            </w:ins>
            <w:ins w:id="1393" w:author="Juráš Pavel" w:date="2021-06-03T13:37:00Z">
              <w:r w:rsidR="002E2CA2">
                <w:rPr>
                  <w:rFonts w:ascii="Arial" w:hAnsi="Arial" w:cs="Arial"/>
                  <w:color w:val="000000"/>
                  <w:sz w:val="18"/>
                  <w:szCs w:val="18"/>
                </w:rPr>
                <w:t>5</w:t>
              </w:r>
            </w:ins>
            <w:del w:id="1394" w:author="Juráš Pavel" w:date="2021-06-02T15:02:00Z">
              <w:r w:rsidR="00C728F5" w:rsidRPr="003F2BA7" w:rsidDel="00B72C47">
                <w:rPr>
                  <w:rFonts w:ascii="Arial" w:hAnsi="Arial" w:cs="Arial"/>
                  <w:color w:val="000000"/>
                  <w:sz w:val="18"/>
                  <w:szCs w:val="18"/>
                </w:rPr>
                <w:delText>79 937 54</w:delText>
              </w:r>
            </w:del>
            <w:del w:id="1395" w:author="Juráš Pavel" w:date="2021-05-19T12:36:00Z">
              <w:r w:rsidR="00C728F5" w:rsidRPr="003F2BA7" w:rsidDel="00351941">
                <w:rPr>
                  <w:rFonts w:ascii="Arial" w:hAnsi="Arial" w:cs="Arial"/>
                  <w:color w:val="000000"/>
                  <w:sz w:val="18"/>
                  <w:szCs w:val="18"/>
                </w:rPr>
                <w:delText>6</w:delText>
              </w:r>
            </w:del>
          </w:p>
        </w:tc>
        <w:tc>
          <w:tcPr>
            <w:tcW w:w="1418" w:type="dxa"/>
            <w:shd w:val="clear" w:color="auto" w:fill="auto"/>
            <w:vAlign w:val="center"/>
          </w:tcPr>
          <w:p w14:paraId="5F4ECB2B" w14:textId="4783181B" w:rsidR="00C728F5" w:rsidRPr="003F2BA7" w:rsidRDefault="00C728F5" w:rsidP="00C728F5">
            <w:pPr>
              <w:jc w:val="center"/>
              <w:rPr>
                <w:rFonts w:ascii="Arial" w:hAnsi="Arial" w:cs="Arial"/>
                <w:sz w:val="18"/>
                <w:szCs w:val="18"/>
              </w:rPr>
            </w:pPr>
            <w:del w:id="1396" w:author="Juráš Pavel" w:date="2021-06-02T14:57:00Z">
              <w:r w:rsidRPr="003F2BA7" w:rsidDel="009E2D23">
                <w:rPr>
                  <w:rFonts w:ascii="Arial" w:hAnsi="Arial" w:cs="Arial"/>
                  <w:color w:val="000000"/>
                  <w:sz w:val="18"/>
                  <w:szCs w:val="18"/>
                </w:rPr>
                <w:delText>532 916 98</w:delText>
              </w:r>
            </w:del>
            <w:del w:id="1397" w:author="Juráš Pavel" w:date="2021-05-19T12:36:00Z">
              <w:r w:rsidRPr="003F2BA7" w:rsidDel="00351941">
                <w:rPr>
                  <w:rFonts w:ascii="Arial" w:hAnsi="Arial" w:cs="Arial"/>
                  <w:color w:val="000000"/>
                  <w:sz w:val="18"/>
                  <w:szCs w:val="18"/>
                </w:rPr>
                <w:delText>0</w:delText>
              </w:r>
            </w:del>
            <w:ins w:id="1398" w:author="Juráš Pavel" w:date="2021-06-02T14:57:00Z">
              <w:r w:rsidR="009E2D23">
                <w:rPr>
                  <w:rFonts w:ascii="Arial" w:hAnsi="Arial" w:cs="Arial"/>
                  <w:color w:val="000000"/>
                  <w:sz w:val="18"/>
                  <w:szCs w:val="18"/>
                </w:rPr>
                <w:t>526 994 62</w:t>
              </w:r>
            </w:ins>
            <w:ins w:id="1399" w:author="Juráš Pavel" w:date="2021-06-03T13:38:00Z">
              <w:r w:rsidR="002E2CA2">
                <w:rPr>
                  <w:rFonts w:ascii="Arial" w:hAnsi="Arial" w:cs="Arial"/>
                  <w:color w:val="000000"/>
                  <w:sz w:val="18"/>
                  <w:szCs w:val="18"/>
                </w:rPr>
                <w:t>9</w:t>
              </w:r>
            </w:ins>
            <w:ins w:id="1400" w:author="Juráš Pavel" w:date="2021-06-02T14:57:00Z">
              <w:r w:rsidR="009E2D23">
                <w:rPr>
                  <w:rFonts w:ascii="Arial" w:hAnsi="Arial" w:cs="Arial"/>
                  <w:color w:val="000000"/>
                  <w:sz w:val="18"/>
                  <w:szCs w:val="18"/>
                </w:rPr>
                <w:t xml:space="preserve"> </w:t>
              </w:r>
            </w:ins>
          </w:p>
        </w:tc>
        <w:tc>
          <w:tcPr>
            <w:tcW w:w="850" w:type="dxa"/>
            <w:shd w:val="clear" w:color="auto" w:fill="auto"/>
            <w:vAlign w:val="center"/>
          </w:tcPr>
          <w:p w14:paraId="6CD529ED"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w:t>
            </w:r>
          </w:p>
        </w:tc>
      </w:tr>
      <w:tr w:rsidR="00C728F5" w:rsidRPr="003F2BA7" w14:paraId="2EE7C180" w14:textId="77777777" w:rsidTr="00076833">
        <w:trPr>
          <w:jc w:val="center"/>
        </w:trPr>
        <w:tc>
          <w:tcPr>
            <w:tcW w:w="846" w:type="dxa"/>
            <w:vMerge w:val="restart"/>
            <w:shd w:val="clear" w:color="auto" w:fill="auto"/>
          </w:tcPr>
          <w:p w14:paraId="19629BC1"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1</w:t>
            </w:r>
          </w:p>
        </w:tc>
        <w:tc>
          <w:tcPr>
            <w:tcW w:w="850" w:type="dxa"/>
            <w:vMerge w:val="restart"/>
            <w:shd w:val="clear" w:color="auto" w:fill="auto"/>
          </w:tcPr>
          <w:p w14:paraId="76FDF4CE"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Priorita 2</w:t>
            </w:r>
          </w:p>
        </w:tc>
        <w:tc>
          <w:tcPr>
            <w:tcW w:w="1276" w:type="dxa"/>
            <w:vMerge w:val="restart"/>
            <w:shd w:val="clear" w:color="auto" w:fill="auto"/>
          </w:tcPr>
          <w:p w14:paraId="07A57DC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CZV</w:t>
            </w:r>
          </w:p>
        </w:tc>
        <w:tc>
          <w:tcPr>
            <w:tcW w:w="567" w:type="dxa"/>
            <w:vMerge w:val="restart"/>
            <w:shd w:val="clear" w:color="auto" w:fill="auto"/>
          </w:tcPr>
          <w:p w14:paraId="72D7B16E"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EFRR</w:t>
            </w:r>
          </w:p>
        </w:tc>
        <w:tc>
          <w:tcPr>
            <w:tcW w:w="1286" w:type="dxa"/>
            <w:shd w:val="clear" w:color="auto" w:fill="auto"/>
          </w:tcPr>
          <w:p w14:paraId="57BEBD40"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Více rozvinuté</w:t>
            </w:r>
          </w:p>
        </w:tc>
        <w:tc>
          <w:tcPr>
            <w:tcW w:w="1276" w:type="dxa"/>
            <w:shd w:val="clear" w:color="auto" w:fill="auto"/>
          </w:tcPr>
          <w:p w14:paraId="4B6F167E"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276" w:type="dxa"/>
            <w:shd w:val="clear" w:color="auto" w:fill="auto"/>
            <w:vAlign w:val="center"/>
          </w:tcPr>
          <w:p w14:paraId="7FBEBC3B" w14:textId="4B42E27C"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265" w:type="dxa"/>
            <w:shd w:val="clear" w:color="auto" w:fill="auto"/>
            <w:vAlign w:val="center"/>
          </w:tcPr>
          <w:p w14:paraId="5348292E" w14:textId="2125BCB2"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134" w:type="dxa"/>
            <w:shd w:val="clear" w:color="auto" w:fill="auto"/>
            <w:vAlign w:val="center"/>
          </w:tcPr>
          <w:p w14:paraId="1260AC65"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992" w:type="dxa"/>
            <w:shd w:val="clear" w:color="auto" w:fill="auto"/>
          </w:tcPr>
          <w:p w14:paraId="21C25AA3"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381BDEAE"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418" w:type="dxa"/>
            <w:shd w:val="clear" w:color="auto" w:fill="auto"/>
            <w:vAlign w:val="center"/>
          </w:tcPr>
          <w:p w14:paraId="203A8D48"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850" w:type="dxa"/>
            <w:shd w:val="clear" w:color="auto" w:fill="auto"/>
            <w:vAlign w:val="center"/>
          </w:tcPr>
          <w:p w14:paraId="014AD55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r>
      <w:tr w:rsidR="00C728F5" w:rsidRPr="003F2BA7" w14:paraId="4604F0A4" w14:textId="77777777" w:rsidTr="00076833">
        <w:trPr>
          <w:jc w:val="center"/>
        </w:trPr>
        <w:tc>
          <w:tcPr>
            <w:tcW w:w="846" w:type="dxa"/>
            <w:vMerge/>
            <w:shd w:val="clear" w:color="auto" w:fill="auto"/>
          </w:tcPr>
          <w:p w14:paraId="0BF7233F"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230FDB67"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3260C065"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44C1A6D7"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542A5484" w14:textId="77777777" w:rsidR="00C728F5" w:rsidRPr="003F2BA7" w:rsidRDefault="00C728F5" w:rsidP="008422E7">
            <w:pPr>
              <w:jc w:val="center"/>
              <w:rPr>
                <w:rFonts w:ascii="Arial" w:hAnsi="Arial" w:cs="Arial"/>
                <w:bCs/>
                <w:sz w:val="18"/>
                <w:szCs w:val="18"/>
              </w:rPr>
            </w:pPr>
            <w:r w:rsidRPr="003F2BA7">
              <w:rPr>
                <w:rFonts w:ascii="Arial" w:hAnsi="Arial" w:cs="Arial"/>
                <w:sz w:val="18"/>
                <w:szCs w:val="18"/>
              </w:rPr>
              <w:t>Přechodové</w:t>
            </w:r>
          </w:p>
        </w:tc>
        <w:tc>
          <w:tcPr>
            <w:tcW w:w="1276" w:type="dxa"/>
            <w:shd w:val="clear" w:color="auto" w:fill="auto"/>
          </w:tcPr>
          <w:p w14:paraId="76F93C58" w14:textId="429FFF7E" w:rsidR="00C728F5" w:rsidRPr="003F2BA7" w:rsidRDefault="00C728F5" w:rsidP="00C728F5">
            <w:pPr>
              <w:jc w:val="center"/>
              <w:rPr>
                <w:rFonts w:ascii="Arial" w:hAnsi="Arial" w:cs="Arial"/>
                <w:sz w:val="18"/>
                <w:szCs w:val="18"/>
              </w:rPr>
            </w:pPr>
            <w:del w:id="1401" w:author="Juráš Pavel" w:date="2021-06-02T14:47:00Z">
              <w:r w:rsidRPr="003F2BA7" w:rsidDel="00397782">
                <w:rPr>
                  <w:rFonts w:ascii="Arial" w:hAnsi="Arial" w:cs="Arial"/>
                  <w:sz w:val="18"/>
                  <w:szCs w:val="18"/>
                </w:rPr>
                <w:delText>167 497 524</w:delText>
              </w:r>
            </w:del>
            <w:ins w:id="1402" w:author="Juráš Pavel" w:date="2021-06-02T14:47:00Z">
              <w:r w:rsidR="00397782">
                <w:rPr>
                  <w:rFonts w:ascii="Arial" w:hAnsi="Arial" w:cs="Arial"/>
                  <w:sz w:val="18"/>
                  <w:szCs w:val="18"/>
                </w:rPr>
                <w:t>174 463</w:t>
              </w:r>
            </w:ins>
            <w:ins w:id="1403" w:author="Juráš Pavel" w:date="2021-06-02T14:48:00Z">
              <w:r w:rsidR="00397782">
                <w:rPr>
                  <w:rFonts w:ascii="Arial" w:hAnsi="Arial" w:cs="Arial"/>
                  <w:sz w:val="18"/>
                  <w:szCs w:val="18"/>
                </w:rPr>
                <w:t xml:space="preserve"> 524</w:t>
              </w:r>
            </w:ins>
          </w:p>
        </w:tc>
        <w:tc>
          <w:tcPr>
            <w:tcW w:w="1276" w:type="dxa"/>
            <w:shd w:val="clear" w:color="auto" w:fill="auto"/>
            <w:vAlign w:val="center"/>
          </w:tcPr>
          <w:p w14:paraId="528CE77D" w14:textId="28FACEA3" w:rsidR="00C728F5" w:rsidRPr="003F2BA7" w:rsidRDefault="00C728F5" w:rsidP="00C728F5">
            <w:pPr>
              <w:jc w:val="center"/>
              <w:rPr>
                <w:rFonts w:ascii="Arial" w:hAnsi="Arial" w:cs="Arial"/>
                <w:sz w:val="18"/>
                <w:szCs w:val="18"/>
              </w:rPr>
            </w:pPr>
            <w:del w:id="1404" w:author="Juráš Pavel" w:date="2021-06-03T13:38:00Z">
              <w:r w:rsidRPr="003F2BA7" w:rsidDel="002E2CA2">
                <w:rPr>
                  <w:rFonts w:ascii="Arial" w:hAnsi="Arial" w:cs="Arial"/>
                  <w:color w:val="000000"/>
                  <w:sz w:val="18"/>
                  <w:szCs w:val="18"/>
                </w:rPr>
                <w:delText>141 665 133</w:delText>
              </w:r>
            </w:del>
            <w:ins w:id="1405" w:author="Juráš Pavel" w:date="2021-06-03T13:38:00Z">
              <w:r w:rsidR="002E2CA2">
                <w:rPr>
                  <w:rFonts w:ascii="Arial" w:hAnsi="Arial" w:cs="Arial"/>
                  <w:color w:val="000000"/>
                  <w:sz w:val="18"/>
                  <w:szCs w:val="18"/>
                </w:rPr>
                <w:t>147 556 798</w:t>
              </w:r>
            </w:ins>
          </w:p>
        </w:tc>
        <w:tc>
          <w:tcPr>
            <w:tcW w:w="1265" w:type="dxa"/>
            <w:shd w:val="clear" w:color="auto" w:fill="auto"/>
            <w:vAlign w:val="center"/>
          </w:tcPr>
          <w:p w14:paraId="0299996E" w14:textId="324B19DC" w:rsidR="00C728F5" w:rsidRPr="003F2BA7" w:rsidRDefault="00C728F5" w:rsidP="00C728F5">
            <w:pPr>
              <w:jc w:val="center"/>
              <w:rPr>
                <w:rFonts w:ascii="Arial" w:hAnsi="Arial" w:cs="Arial"/>
                <w:sz w:val="18"/>
                <w:szCs w:val="18"/>
              </w:rPr>
            </w:pPr>
            <w:del w:id="1406" w:author="Juráš Pavel" w:date="2021-06-03T13:38:00Z">
              <w:r w:rsidRPr="003F2BA7" w:rsidDel="002E2CA2">
                <w:rPr>
                  <w:rFonts w:ascii="Arial" w:hAnsi="Arial" w:cs="Arial"/>
                  <w:color w:val="000000"/>
                  <w:sz w:val="18"/>
                  <w:szCs w:val="18"/>
                </w:rPr>
                <w:delText>25 832 391</w:delText>
              </w:r>
            </w:del>
            <w:ins w:id="1407" w:author="Juráš Pavel" w:date="2021-06-03T13:38:00Z">
              <w:r w:rsidR="002E2CA2">
                <w:rPr>
                  <w:rFonts w:ascii="Arial" w:hAnsi="Arial" w:cs="Arial"/>
                  <w:color w:val="000000"/>
                  <w:sz w:val="18"/>
                  <w:szCs w:val="18"/>
                </w:rPr>
                <w:t>26 906 726</w:t>
              </w:r>
            </w:ins>
          </w:p>
        </w:tc>
        <w:tc>
          <w:tcPr>
            <w:tcW w:w="1134" w:type="dxa"/>
            <w:shd w:val="clear" w:color="auto" w:fill="auto"/>
            <w:vAlign w:val="center"/>
          </w:tcPr>
          <w:p w14:paraId="599FBD78" w14:textId="3DF5B236" w:rsidR="00C728F5" w:rsidRPr="003F2BA7" w:rsidRDefault="00C728F5" w:rsidP="00C728F5">
            <w:pPr>
              <w:jc w:val="center"/>
              <w:rPr>
                <w:rFonts w:ascii="Arial" w:hAnsi="Arial" w:cs="Arial"/>
                <w:sz w:val="18"/>
                <w:szCs w:val="18"/>
              </w:rPr>
            </w:pPr>
            <w:del w:id="1408" w:author="Juráš Pavel" w:date="2021-06-02T15:00:00Z">
              <w:r w:rsidRPr="003F2BA7" w:rsidDel="00B72C47">
                <w:rPr>
                  <w:rFonts w:ascii="Arial" w:hAnsi="Arial" w:cs="Arial"/>
                  <w:color w:val="000000"/>
                  <w:sz w:val="18"/>
                  <w:szCs w:val="18"/>
                </w:rPr>
                <w:delText>71 784 653</w:delText>
              </w:r>
            </w:del>
            <w:ins w:id="1409" w:author="Juráš Pavel" w:date="2021-06-02T15:00:00Z">
              <w:r w:rsidR="00B72C47">
                <w:rPr>
                  <w:rFonts w:ascii="Arial" w:hAnsi="Arial" w:cs="Arial"/>
                  <w:color w:val="000000"/>
                  <w:sz w:val="18"/>
                  <w:szCs w:val="18"/>
                </w:rPr>
                <w:t>74 770 082</w:t>
              </w:r>
            </w:ins>
          </w:p>
        </w:tc>
        <w:tc>
          <w:tcPr>
            <w:tcW w:w="992" w:type="dxa"/>
            <w:shd w:val="clear" w:color="auto" w:fill="auto"/>
          </w:tcPr>
          <w:p w14:paraId="60347A63"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584817FB" w14:textId="011DB256" w:rsidR="00C728F5" w:rsidRPr="003F2BA7" w:rsidRDefault="00B72C47" w:rsidP="00C728F5">
            <w:pPr>
              <w:jc w:val="center"/>
              <w:rPr>
                <w:rFonts w:ascii="Arial" w:hAnsi="Arial" w:cs="Arial"/>
                <w:sz w:val="18"/>
                <w:szCs w:val="18"/>
              </w:rPr>
            </w:pPr>
            <w:ins w:id="1410" w:author="Juráš Pavel" w:date="2021-06-02T15:02:00Z">
              <w:r>
                <w:rPr>
                  <w:rFonts w:ascii="Arial" w:hAnsi="Arial" w:cs="Arial"/>
                  <w:color w:val="000000"/>
                  <w:sz w:val="18"/>
                  <w:szCs w:val="18"/>
                </w:rPr>
                <w:t>74 770 082</w:t>
              </w:r>
            </w:ins>
            <w:del w:id="1411" w:author="Juráš Pavel" w:date="2021-06-02T15:02:00Z">
              <w:r w:rsidR="00C728F5" w:rsidRPr="003F2BA7" w:rsidDel="00B72C47">
                <w:rPr>
                  <w:rFonts w:ascii="Arial" w:hAnsi="Arial" w:cs="Arial"/>
                  <w:color w:val="000000"/>
                  <w:sz w:val="18"/>
                  <w:szCs w:val="18"/>
                </w:rPr>
                <w:delText>71 784 653</w:delText>
              </w:r>
            </w:del>
          </w:p>
        </w:tc>
        <w:tc>
          <w:tcPr>
            <w:tcW w:w="1418" w:type="dxa"/>
            <w:shd w:val="clear" w:color="auto" w:fill="auto"/>
            <w:vAlign w:val="center"/>
          </w:tcPr>
          <w:p w14:paraId="60CCE73A" w14:textId="47E24869" w:rsidR="00C728F5" w:rsidRPr="003F2BA7" w:rsidRDefault="00C728F5" w:rsidP="00C728F5">
            <w:pPr>
              <w:jc w:val="center"/>
              <w:rPr>
                <w:rFonts w:ascii="Arial" w:hAnsi="Arial" w:cs="Arial"/>
                <w:sz w:val="18"/>
                <w:szCs w:val="18"/>
              </w:rPr>
            </w:pPr>
            <w:del w:id="1412" w:author="Juráš Pavel" w:date="2021-06-02T14:59:00Z">
              <w:r w:rsidRPr="003F2BA7" w:rsidDel="00B72C47">
                <w:rPr>
                  <w:rFonts w:ascii="Arial" w:hAnsi="Arial" w:cs="Arial"/>
                  <w:color w:val="000000"/>
                  <w:sz w:val="18"/>
                  <w:szCs w:val="18"/>
                </w:rPr>
                <w:delText>239 282 177</w:delText>
              </w:r>
            </w:del>
            <w:ins w:id="1413" w:author="Juráš Pavel" w:date="2021-06-02T14:59:00Z">
              <w:r w:rsidR="00B72C47">
                <w:rPr>
                  <w:rFonts w:ascii="Arial" w:hAnsi="Arial" w:cs="Arial"/>
                  <w:color w:val="000000"/>
                  <w:sz w:val="18"/>
                  <w:szCs w:val="18"/>
                </w:rPr>
                <w:t>249 233 606</w:t>
              </w:r>
            </w:ins>
          </w:p>
        </w:tc>
        <w:tc>
          <w:tcPr>
            <w:tcW w:w="850" w:type="dxa"/>
            <w:shd w:val="clear" w:color="auto" w:fill="auto"/>
            <w:vAlign w:val="center"/>
          </w:tcPr>
          <w:p w14:paraId="2FCF7D41"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70 %</w:t>
            </w:r>
          </w:p>
        </w:tc>
      </w:tr>
      <w:tr w:rsidR="00C728F5" w:rsidRPr="003F2BA7" w14:paraId="526AD586" w14:textId="77777777" w:rsidTr="00076833">
        <w:trPr>
          <w:jc w:val="center"/>
        </w:trPr>
        <w:tc>
          <w:tcPr>
            <w:tcW w:w="846" w:type="dxa"/>
            <w:vMerge/>
            <w:shd w:val="clear" w:color="auto" w:fill="auto"/>
          </w:tcPr>
          <w:p w14:paraId="4690AF1A"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379A4506"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3456C315"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7F86D68A"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72E16B22" w14:textId="77777777" w:rsidR="00C728F5" w:rsidRPr="003F2BA7" w:rsidRDefault="00C728F5" w:rsidP="008422E7">
            <w:pPr>
              <w:jc w:val="center"/>
              <w:rPr>
                <w:rFonts w:ascii="Arial" w:hAnsi="Arial" w:cs="Arial"/>
                <w:bCs/>
                <w:sz w:val="18"/>
                <w:szCs w:val="18"/>
              </w:rPr>
            </w:pPr>
            <w:r w:rsidRPr="003F2BA7">
              <w:rPr>
                <w:rFonts w:ascii="Arial" w:hAnsi="Arial" w:cs="Arial"/>
                <w:sz w:val="18"/>
                <w:szCs w:val="18"/>
              </w:rPr>
              <w:t>Méně rozvinuté</w:t>
            </w:r>
          </w:p>
        </w:tc>
        <w:tc>
          <w:tcPr>
            <w:tcW w:w="1276" w:type="dxa"/>
            <w:shd w:val="clear" w:color="auto" w:fill="auto"/>
          </w:tcPr>
          <w:p w14:paraId="4CD7F30F" w14:textId="279FDF7A" w:rsidR="00C728F5" w:rsidRPr="003F2BA7" w:rsidRDefault="00C728F5" w:rsidP="00C728F5">
            <w:pPr>
              <w:jc w:val="center"/>
              <w:rPr>
                <w:rFonts w:ascii="Arial" w:hAnsi="Arial" w:cs="Arial"/>
                <w:sz w:val="18"/>
                <w:szCs w:val="18"/>
              </w:rPr>
            </w:pPr>
            <w:del w:id="1414" w:author="Juráš Pavel" w:date="2021-06-02T14:47:00Z">
              <w:r w:rsidRPr="003F2BA7" w:rsidDel="00397782">
                <w:rPr>
                  <w:rFonts w:ascii="Arial" w:hAnsi="Arial" w:cs="Arial"/>
                  <w:sz w:val="18"/>
                  <w:szCs w:val="18"/>
                </w:rPr>
                <w:delText>213 178 666</w:delText>
              </w:r>
            </w:del>
            <w:ins w:id="1415" w:author="Juráš Pavel" w:date="2021-06-02T14:47:00Z">
              <w:r w:rsidR="00397782">
                <w:rPr>
                  <w:rFonts w:ascii="Arial" w:hAnsi="Arial" w:cs="Arial"/>
                  <w:sz w:val="18"/>
                  <w:szCs w:val="18"/>
                </w:rPr>
                <w:t>218 212 666</w:t>
              </w:r>
            </w:ins>
          </w:p>
        </w:tc>
        <w:tc>
          <w:tcPr>
            <w:tcW w:w="1276" w:type="dxa"/>
            <w:shd w:val="clear" w:color="auto" w:fill="auto"/>
            <w:vAlign w:val="center"/>
          </w:tcPr>
          <w:p w14:paraId="13945C18" w14:textId="0CF9835B" w:rsidR="00C728F5" w:rsidRPr="003F2BA7" w:rsidRDefault="00C728F5" w:rsidP="00C728F5">
            <w:pPr>
              <w:jc w:val="center"/>
              <w:rPr>
                <w:rFonts w:ascii="Arial" w:hAnsi="Arial" w:cs="Arial"/>
                <w:sz w:val="18"/>
                <w:szCs w:val="18"/>
              </w:rPr>
            </w:pPr>
            <w:del w:id="1416" w:author="Juráš Pavel" w:date="2021-06-03T13:38:00Z">
              <w:r w:rsidRPr="003F2BA7" w:rsidDel="002E2CA2">
                <w:rPr>
                  <w:rFonts w:ascii="Arial" w:hAnsi="Arial" w:cs="Arial"/>
                  <w:color w:val="000000"/>
                  <w:sz w:val="18"/>
                  <w:szCs w:val="18"/>
                </w:rPr>
                <w:delText>180 302 663</w:delText>
              </w:r>
            </w:del>
            <w:ins w:id="1417" w:author="Juráš Pavel" w:date="2021-06-03T13:38:00Z">
              <w:r w:rsidR="002E2CA2">
                <w:rPr>
                  <w:rFonts w:ascii="Arial" w:hAnsi="Arial" w:cs="Arial"/>
                  <w:color w:val="000000"/>
                  <w:sz w:val="18"/>
                  <w:szCs w:val="18"/>
                </w:rPr>
                <w:t>184 560 329</w:t>
              </w:r>
            </w:ins>
          </w:p>
        </w:tc>
        <w:tc>
          <w:tcPr>
            <w:tcW w:w="1265" w:type="dxa"/>
            <w:shd w:val="clear" w:color="auto" w:fill="auto"/>
            <w:vAlign w:val="center"/>
          </w:tcPr>
          <w:p w14:paraId="3D9DCFCC" w14:textId="2A966F5A" w:rsidR="00C728F5" w:rsidRPr="003F2BA7" w:rsidRDefault="00C728F5" w:rsidP="00C728F5">
            <w:pPr>
              <w:jc w:val="center"/>
              <w:rPr>
                <w:rFonts w:ascii="Arial" w:hAnsi="Arial" w:cs="Arial"/>
                <w:sz w:val="18"/>
                <w:szCs w:val="18"/>
              </w:rPr>
            </w:pPr>
            <w:del w:id="1418" w:author="Juráš Pavel" w:date="2021-06-03T13:39:00Z">
              <w:r w:rsidRPr="003F2BA7" w:rsidDel="002E2CA2">
                <w:rPr>
                  <w:rFonts w:ascii="Arial" w:hAnsi="Arial" w:cs="Arial"/>
                  <w:color w:val="000000"/>
                  <w:sz w:val="18"/>
                  <w:szCs w:val="18"/>
                </w:rPr>
                <w:delText>32 876 003</w:delText>
              </w:r>
            </w:del>
            <w:ins w:id="1419" w:author="Juráš Pavel" w:date="2021-06-03T13:39:00Z">
              <w:r w:rsidR="002E2CA2">
                <w:rPr>
                  <w:rFonts w:ascii="Arial" w:hAnsi="Arial" w:cs="Arial"/>
                  <w:color w:val="000000"/>
                  <w:sz w:val="18"/>
                  <w:szCs w:val="18"/>
                </w:rPr>
                <w:t>33 652 337</w:t>
              </w:r>
            </w:ins>
          </w:p>
        </w:tc>
        <w:tc>
          <w:tcPr>
            <w:tcW w:w="1134" w:type="dxa"/>
            <w:shd w:val="clear" w:color="auto" w:fill="auto"/>
            <w:vAlign w:val="center"/>
          </w:tcPr>
          <w:p w14:paraId="6A399F19" w14:textId="22A633E0" w:rsidR="00C728F5" w:rsidRPr="003F2BA7" w:rsidRDefault="00C728F5" w:rsidP="00C728F5">
            <w:pPr>
              <w:jc w:val="center"/>
              <w:rPr>
                <w:rFonts w:ascii="Arial" w:hAnsi="Arial" w:cs="Arial"/>
                <w:sz w:val="18"/>
                <w:szCs w:val="18"/>
              </w:rPr>
            </w:pPr>
            <w:del w:id="1420" w:author="Juráš Pavel" w:date="2021-06-02T15:01:00Z">
              <w:r w:rsidRPr="003F2BA7" w:rsidDel="00B72C47">
                <w:rPr>
                  <w:rFonts w:ascii="Arial" w:hAnsi="Arial" w:cs="Arial"/>
                  <w:color w:val="000000"/>
                  <w:sz w:val="18"/>
                  <w:szCs w:val="18"/>
                </w:rPr>
                <w:delText>37 619 765</w:delText>
              </w:r>
            </w:del>
            <w:ins w:id="1421" w:author="Juráš Pavel" w:date="2021-06-02T15:01:00Z">
              <w:r w:rsidR="00B72C47">
                <w:rPr>
                  <w:rFonts w:ascii="Arial" w:hAnsi="Arial" w:cs="Arial"/>
                  <w:color w:val="000000"/>
                  <w:sz w:val="18"/>
                  <w:szCs w:val="18"/>
                </w:rPr>
                <w:t>38 508 118</w:t>
              </w:r>
            </w:ins>
          </w:p>
        </w:tc>
        <w:tc>
          <w:tcPr>
            <w:tcW w:w="992" w:type="dxa"/>
            <w:shd w:val="clear" w:color="auto" w:fill="auto"/>
          </w:tcPr>
          <w:p w14:paraId="3F9961B1"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7A459472" w14:textId="1AC8B05E" w:rsidR="00C728F5" w:rsidRPr="003F2BA7" w:rsidRDefault="00B72C47" w:rsidP="00C728F5">
            <w:pPr>
              <w:jc w:val="center"/>
              <w:rPr>
                <w:rFonts w:ascii="Arial" w:hAnsi="Arial" w:cs="Arial"/>
                <w:sz w:val="18"/>
                <w:szCs w:val="18"/>
              </w:rPr>
            </w:pPr>
            <w:ins w:id="1422" w:author="Juráš Pavel" w:date="2021-06-02T15:02:00Z">
              <w:r>
                <w:rPr>
                  <w:rFonts w:ascii="Arial" w:hAnsi="Arial" w:cs="Arial"/>
                  <w:color w:val="000000"/>
                  <w:sz w:val="18"/>
                  <w:szCs w:val="18"/>
                </w:rPr>
                <w:t>38 508 118</w:t>
              </w:r>
            </w:ins>
            <w:del w:id="1423" w:author="Juráš Pavel" w:date="2021-06-02T15:02:00Z">
              <w:r w:rsidR="00C728F5" w:rsidRPr="003F2BA7" w:rsidDel="00B72C47">
                <w:rPr>
                  <w:rFonts w:ascii="Arial" w:hAnsi="Arial" w:cs="Arial"/>
                  <w:color w:val="000000"/>
                  <w:sz w:val="18"/>
                  <w:szCs w:val="18"/>
                </w:rPr>
                <w:delText>37 619 765</w:delText>
              </w:r>
            </w:del>
          </w:p>
        </w:tc>
        <w:tc>
          <w:tcPr>
            <w:tcW w:w="1418" w:type="dxa"/>
            <w:shd w:val="clear" w:color="auto" w:fill="auto"/>
            <w:vAlign w:val="center"/>
          </w:tcPr>
          <w:p w14:paraId="5A5CCEC0" w14:textId="6A3F62C6" w:rsidR="00C728F5" w:rsidRPr="003F2BA7" w:rsidRDefault="00C728F5" w:rsidP="00C728F5">
            <w:pPr>
              <w:jc w:val="center"/>
              <w:rPr>
                <w:rFonts w:ascii="Arial" w:hAnsi="Arial" w:cs="Arial"/>
                <w:sz w:val="18"/>
                <w:szCs w:val="18"/>
              </w:rPr>
            </w:pPr>
            <w:del w:id="1424" w:author="Juráš Pavel" w:date="2021-06-02T15:01:00Z">
              <w:r w:rsidRPr="003F2BA7" w:rsidDel="00B72C47">
                <w:rPr>
                  <w:rFonts w:ascii="Arial" w:hAnsi="Arial" w:cs="Arial"/>
                  <w:color w:val="000000"/>
                  <w:sz w:val="18"/>
                  <w:szCs w:val="18"/>
                </w:rPr>
                <w:delText>250 798 431</w:delText>
              </w:r>
            </w:del>
            <w:ins w:id="1425" w:author="Juráš Pavel" w:date="2021-06-02T15:01:00Z">
              <w:r w:rsidR="00B72C47">
                <w:rPr>
                  <w:rFonts w:ascii="Arial" w:hAnsi="Arial" w:cs="Arial"/>
                  <w:color w:val="000000"/>
                  <w:sz w:val="18"/>
                  <w:szCs w:val="18"/>
                </w:rPr>
                <w:t>256 720 784</w:t>
              </w:r>
            </w:ins>
          </w:p>
        </w:tc>
        <w:tc>
          <w:tcPr>
            <w:tcW w:w="850" w:type="dxa"/>
            <w:tcBorders>
              <w:bottom w:val="single" w:sz="4" w:space="0" w:color="auto"/>
            </w:tcBorders>
            <w:shd w:val="clear" w:color="auto" w:fill="auto"/>
            <w:vAlign w:val="center"/>
          </w:tcPr>
          <w:p w14:paraId="357486F9"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w:t>
            </w:r>
          </w:p>
        </w:tc>
      </w:tr>
      <w:tr w:rsidR="00C728F5" w:rsidRPr="003F2BA7" w14:paraId="205C95A6" w14:textId="77777777" w:rsidTr="008422E7">
        <w:trPr>
          <w:jc w:val="center"/>
        </w:trPr>
        <w:tc>
          <w:tcPr>
            <w:tcW w:w="846" w:type="dxa"/>
            <w:vMerge w:val="restart"/>
            <w:shd w:val="clear" w:color="auto" w:fill="auto"/>
          </w:tcPr>
          <w:p w14:paraId="678E5210"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1</w:t>
            </w:r>
          </w:p>
        </w:tc>
        <w:tc>
          <w:tcPr>
            <w:tcW w:w="850" w:type="dxa"/>
            <w:vMerge w:val="restart"/>
            <w:shd w:val="clear" w:color="auto" w:fill="auto"/>
          </w:tcPr>
          <w:p w14:paraId="59EF2E97"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Priorita 3</w:t>
            </w:r>
          </w:p>
        </w:tc>
        <w:tc>
          <w:tcPr>
            <w:tcW w:w="1276" w:type="dxa"/>
            <w:vMerge w:val="restart"/>
            <w:shd w:val="clear" w:color="auto" w:fill="auto"/>
          </w:tcPr>
          <w:p w14:paraId="47DB3D95"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CZV</w:t>
            </w:r>
          </w:p>
        </w:tc>
        <w:tc>
          <w:tcPr>
            <w:tcW w:w="567" w:type="dxa"/>
            <w:vMerge w:val="restart"/>
            <w:shd w:val="clear" w:color="auto" w:fill="auto"/>
          </w:tcPr>
          <w:p w14:paraId="40D65818"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EFRR</w:t>
            </w:r>
          </w:p>
        </w:tc>
        <w:tc>
          <w:tcPr>
            <w:tcW w:w="1286" w:type="dxa"/>
            <w:shd w:val="clear" w:color="auto" w:fill="auto"/>
          </w:tcPr>
          <w:p w14:paraId="79FE57D3"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Více rozvinuté</w:t>
            </w:r>
          </w:p>
        </w:tc>
        <w:tc>
          <w:tcPr>
            <w:tcW w:w="1276" w:type="dxa"/>
            <w:shd w:val="clear" w:color="auto" w:fill="auto"/>
          </w:tcPr>
          <w:p w14:paraId="2D7C21F4"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276" w:type="dxa"/>
            <w:vAlign w:val="center"/>
          </w:tcPr>
          <w:p w14:paraId="0E2F617D" w14:textId="0A793A1F"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265" w:type="dxa"/>
            <w:vAlign w:val="center"/>
          </w:tcPr>
          <w:p w14:paraId="4ABBB5B4" w14:textId="2B59C820"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134" w:type="dxa"/>
            <w:shd w:val="clear" w:color="auto" w:fill="auto"/>
            <w:vAlign w:val="center"/>
          </w:tcPr>
          <w:p w14:paraId="1E368433"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992" w:type="dxa"/>
            <w:shd w:val="clear" w:color="auto" w:fill="auto"/>
          </w:tcPr>
          <w:p w14:paraId="2C7A48C8"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6A46F998"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418" w:type="dxa"/>
            <w:tcBorders>
              <w:right w:val="single" w:sz="4" w:space="0" w:color="auto"/>
            </w:tcBorders>
            <w:shd w:val="clear" w:color="auto" w:fill="auto"/>
            <w:vAlign w:val="center"/>
          </w:tcPr>
          <w:p w14:paraId="3FE22D5C"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F306E6"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r>
      <w:tr w:rsidR="00C728F5" w:rsidRPr="003F2BA7" w14:paraId="5C7ACF73" w14:textId="77777777" w:rsidTr="008422E7">
        <w:trPr>
          <w:jc w:val="center"/>
        </w:trPr>
        <w:tc>
          <w:tcPr>
            <w:tcW w:w="846" w:type="dxa"/>
            <w:vMerge/>
            <w:shd w:val="clear" w:color="auto" w:fill="auto"/>
          </w:tcPr>
          <w:p w14:paraId="1AE5D0F5"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7D8DFDB3"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4B4AACCB"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0AD3CFD3"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7AD89097"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Přechodové</w:t>
            </w:r>
          </w:p>
        </w:tc>
        <w:tc>
          <w:tcPr>
            <w:tcW w:w="1276" w:type="dxa"/>
            <w:shd w:val="clear" w:color="auto" w:fill="auto"/>
          </w:tcPr>
          <w:p w14:paraId="612FE0DF"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86 018 422</w:t>
            </w:r>
          </w:p>
        </w:tc>
        <w:tc>
          <w:tcPr>
            <w:tcW w:w="1276" w:type="dxa"/>
            <w:vAlign w:val="center"/>
          </w:tcPr>
          <w:p w14:paraId="04D2BA22" w14:textId="023629F5"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72 752 187</w:t>
            </w:r>
          </w:p>
        </w:tc>
        <w:tc>
          <w:tcPr>
            <w:tcW w:w="1265" w:type="dxa"/>
            <w:vAlign w:val="center"/>
          </w:tcPr>
          <w:p w14:paraId="233B6C24" w14:textId="14631700"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13 266 235</w:t>
            </w:r>
          </w:p>
        </w:tc>
        <w:tc>
          <w:tcPr>
            <w:tcW w:w="1134" w:type="dxa"/>
            <w:shd w:val="clear" w:color="auto" w:fill="auto"/>
            <w:vAlign w:val="center"/>
          </w:tcPr>
          <w:p w14:paraId="39B066FD"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36 865 038</w:t>
            </w:r>
          </w:p>
        </w:tc>
        <w:tc>
          <w:tcPr>
            <w:tcW w:w="992" w:type="dxa"/>
            <w:shd w:val="clear" w:color="auto" w:fill="auto"/>
          </w:tcPr>
          <w:p w14:paraId="3F6BBD72"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234F8779"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36 865 038</w:t>
            </w:r>
          </w:p>
        </w:tc>
        <w:tc>
          <w:tcPr>
            <w:tcW w:w="1418" w:type="dxa"/>
            <w:tcBorders>
              <w:right w:val="single" w:sz="4" w:space="0" w:color="auto"/>
            </w:tcBorders>
            <w:shd w:val="clear" w:color="auto" w:fill="auto"/>
            <w:vAlign w:val="center"/>
          </w:tcPr>
          <w:p w14:paraId="3D0CE441"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122 883 460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9D6D67"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70 %</w:t>
            </w:r>
          </w:p>
        </w:tc>
      </w:tr>
      <w:tr w:rsidR="00C728F5" w:rsidRPr="003F2BA7" w14:paraId="133CC583" w14:textId="77777777" w:rsidTr="008422E7">
        <w:trPr>
          <w:jc w:val="center"/>
        </w:trPr>
        <w:tc>
          <w:tcPr>
            <w:tcW w:w="846" w:type="dxa"/>
            <w:vMerge/>
            <w:shd w:val="clear" w:color="auto" w:fill="auto"/>
          </w:tcPr>
          <w:p w14:paraId="6E75501B"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258F1A24"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7DEA9424"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2B422AB5"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246D1E86"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Méně rozvinuté</w:t>
            </w:r>
          </w:p>
        </w:tc>
        <w:tc>
          <w:tcPr>
            <w:tcW w:w="1276" w:type="dxa"/>
            <w:shd w:val="clear" w:color="auto" w:fill="auto"/>
          </w:tcPr>
          <w:p w14:paraId="0938BA13"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106 232 471</w:t>
            </w:r>
          </w:p>
        </w:tc>
        <w:tc>
          <w:tcPr>
            <w:tcW w:w="1276" w:type="dxa"/>
            <w:vAlign w:val="center"/>
          </w:tcPr>
          <w:p w14:paraId="604711A3" w14:textId="2194339E"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89 849 504</w:t>
            </w:r>
          </w:p>
        </w:tc>
        <w:tc>
          <w:tcPr>
            <w:tcW w:w="1265" w:type="dxa"/>
            <w:vAlign w:val="center"/>
          </w:tcPr>
          <w:p w14:paraId="217C96E6" w14:textId="22A6408C"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16 382 967</w:t>
            </w:r>
          </w:p>
        </w:tc>
        <w:tc>
          <w:tcPr>
            <w:tcW w:w="1134" w:type="dxa"/>
            <w:shd w:val="clear" w:color="auto" w:fill="auto"/>
            <w:vAlign w:val="center"/>
          </w:tcPr>
          <w:p w14:paraId="43B5B29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18 746 907</w:t>
            </w:r>
          </w:p>
        </w:tc>
        <w:tc>
          <w:tcPr>
            <w:tcW w:w="992" w:type="dxa"/>
            <w:shd w:val="clear" w:color="auto" w:fill="auto"/>
          </w:tcPr>
          <w:p w14:paraId="2C925907"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056E1E2A"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18 746 907</w:t>
            </w:r>
          </w:p>
        </w:tc>
        <w:tc>
          <w:tcPr>
            <w:tcW w:w="1418" w:type="dxa"/>
            <w:tcBorders>
              <w:right w:val="single" w:sz="4" w:space="0" w:color="auto"/>
            </w:tcBorders>
            <w:shd w:val="clear" w:color="auto" w:fill="auto"/>
            <w:vAlign w:val="center"/>
          </w:tcPr>
          <w:p w14:paraId="6C87E2B5"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124 979 378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113576"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w:t>
            </w:r>
          </w:p>
        </w:tc>
      </w:tr>
      <w:tr w:rsidR="00C728F5" w:rsidRPr="003F2BA7" w14:paraId="0B6F0138" w14:textId="77777777" w:rsidTr="008422E7">
        <w:trPr>
          <w:jc w:val="center"/>
        </w:trPr>
        <w:tc>
          <w:tcPr>
            <w:tcW w:w="846" w:type="dxa"/>
            <w:vMerge w:val="restart"/>
            <w:shd w:val="clear" w:color="auto" w:fill="auto"/>
          </w:tcPr>
          <w:p w14:paraId="1D71FDA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2</w:t>
            </w:r>
          </w:p>
        </w:tc>
        <w:tc>
          <w:tcPr>
            <w:tcW w:w="850" w:type="dxa"/>
            <w:vMerge w:val="restart"/>
            <w:shd w:val="clear" w:color="auto" w:fill="auto"/>
          </w:tcPr>
          <w:p w14:paraId="391D631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Priorita 4</w:t>
            </w:r>
          </w:p>
        </w:tc>
        <w:tc>
          <w:tcPr>
            <w:tcW w:w="1276" w:type="dxa"/>
            <w:vMerge w:val="restart"/>
            <w:shd w:val="clear" w:color="auto" w:fill="auto"/>
          </w:tcPr>
          <w:p w14:paraId="377008C8"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CZV</w:t>
            </w:r>
          </w:p>
        </w:tc>
        <w:tc>
          <w:tcPr>
            <w:tcW w:w="567" w:type="dxa"/>
            <w:vMerge w:val="restart"/>
            <w:shd w:val="clear" w:color="auto" w:fill="auto"/>
          </w:tcPr>
          <w:p w14:paraId="600DB1CD"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EFRR</w:t>
            </w:r>
          </w:p>
        </w:tc>
        <w:tc>
          <w:tcPr>
            <w:tcW w:w="1286" w:type="dxa"/>
            <w:shd w:val="clear" w:color="auto" w:fill="auto"/>
          </w:tcPr>
          <w:p w14:paraId="086AFAD0"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Více rozvinuté</w:t>
            </w:r>
          </w:p>
        </w:tc>
        <w:tc>
          <w:tcPr>
            <w:tcW w:w="1276" w:type="dxa"/>
            <w:shd w:val="clear" w:color="auto" w:fill="auto"/>
          </w:tcPr>
          <w:p w14:paraId="0B24C246"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276" w:type="dxa"/>
            <w:vAlign w:val="center"/>
          </w:tcPr>
          <w:p w14:paraId="1C3DC090" w14:textId="364898C4"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265" w:type="dxa"/>
            <w:vAlign w:val="center"/>
          </w:tcPr>
          <w:p w14:paraId="08111295" w14:textId="2C30BA08"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134" w:type="dxa"/>
            <w:shd w:val="clear" w:color="auto" w:fill="auto"/>
            <w:vAlign w:val="center"/>
          </w:tcPr>
          <w:p w14:paraId="12028F6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992" w:type="dxa"/>
            <w:shd w:val="clear" w:color="auto" w:fill="auto"/>
          </w:tcPr>
          <w:p w14:paraId="07455CB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0B034FB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418" w:type="dxa"/>
            <w:tcBorders>
              <w:right w:val="single" w:sz="4" w:space="0" w:color="auto"/>
            </w:tcBorders>
            <w:shd w:val="clear" w:color="auto" w:fill="auto"/>
            <w:vAlign w:val="center"/>
          </w:tcPr>
          <w:p w14:paraId="191715C0"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AA258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r>
      <w:tr w:rsidR="00C728F5" w:rsidRPr="003F2BA7" w14:paraId="061900E5" w14:textId="77777777" w:rsidTr="008422E7">
        <w:trPr>
          <w:jc w:val="center"/>
        </w:trPr>
        <w:tc>
          <w:tcPr>
            <w:tcW w:w="846" w:type="dxa"/>
            <w:vMerge/>
            <w:shd w:val="clear" w:color="auto" w:fill="auto"/>
          </w:tcPr>
          <w:p w14:paraId="3C8E6BE7"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3ECE5D5A"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0DE016C5"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68D64B92"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001E0F3D"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Přechodové</w:t>
            </w:r>
          </w:p>
        </w:tc>
        <w:tc>
          <w:tcPr>
            <w:tcW w:w="1276" w:type="dxa"/>
            <w:shd w:val="clear" w:color="auto" w:fill="auto"/>
          </w:tcPr>
          <w:p w14:paraId="1C3B398E"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552 311 298</w:t>
            </w:r>
          </w:p>
        </w:tc>
        <w:tc>
          <w:tcPr>
            <w:tcW w:w="1276" w:type="dxa"/>
            <w:vAlign w:val="center"/>
          </w:tcPr>
          <w:p w14:paraId="271BBE60" w14:textId="49EFA994"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467 130 809</w:t>
            </w:r>
          </w:p>
        </w:tc>
        <w:tc>
          <w:tcPr>
            <w:tcW w:w="1265" w:type="dxa"/>
            <w:vAlign w:val="center"/>
          </w:tcPr>
          <w:p w14:paraId="6E633D2B" w14:textId="0A497753"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85 180 489</w:t>
            </w:r>
          </w:p>
        </w:tc>
        <w:tc>
          <w:tcPr>
            <w:tcW w:w="1134" w:type="dxa"/>
            <w:shd w:val="clear" w:color="auto" w:fill="auto"/>
            <w:vAlign w:val="center"/>
          </w:tcPr>
          <w:p w14:paraId="702E81B8"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236 704 842</w:t>
            </w:r>
          </w:p>
        </w:tc>
        <w:tc>
          <w:tcPr>
            <w:tcW w:w="992" w:type="dxa"/>
            <w:shd w:val="clear" w:color="auto" w:fill="auto"/>
          </w:tcPr>
          <w:p w14:paraId="43336DA6"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2702523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236 704 842</w:t>
            </w:r>
          </w:p>
        </w:tc>
        <w:tc>
          <w:tcPr>
            <w:tcW w:w="1418" w:type="dxa"/>
            <w:tcBorders>
              <w:right w:val="single" w:sz="4" w:space="0" w:color="auto"/>
            </w:tcBorders>
            <w:shd w:val="clear" w:color="auto" w:fill="auto"/>
            <w:vAlign w:val="center"/>
          </w:tcPr>
          <w:p w14:paraId="1F1A05A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789 016 140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582F3D"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70 %</w:t>
            </w:r>
          </w:p>
        </w:tc>
      </w:tr>
      <w:tr w:rsidR="00C728F5" w:rsidRPr="003F2BA7" w14:paraId="564029B4" w14:textId="77777777" w:rsidTr="008422E7">
        <w:trPr>
          <w:jc w:val="center"/>
        </w:trPr>
        <w:tc>
          <w:tcPr>
            <w:tcW w:w="846" w:type="dxa"/>
            <w:vMerge/>
            <w:shd w:val="clear" w:color="auto" w:fill="auto"/>
          </w:tcPr>
          <w:p w14:paraId="0843FA7B"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32ECF762"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47DB3501"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3F8D4F5D"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2B2A811F"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Méně rozvinuté</w:t>
            </w:r>
          </w:p>
        </w:tc>
        <w:tc>
          <w:tcPr>
            <w:tcW w:w="1276" w:type="dxa"/>
            <w:shd w:val="clear" w:color="auto" w:fill="auto"/>
          </w:tcPr>
          <w:p w14:paraId="18A8500A"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568 530 607</w:t>
            </w:r>
          </w:p>
        </w:tc>
        <w:tc>
          <w:tcPr>
            <w:tcW w:w="1276" w:type="dxa"/>
            <w:vAlign w:val="center"/>
          </w:tcPr>
          <w:p w14:paraId="0C1357F1" w14:textId="14E2A964"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480 852 91</w:t>
            </w:r>
            <w:ins w:id="1426" w:author="Juráš Pavel" w:date="2021-05-19T12:37:00Z">
              <w:r w:rsidR="00351941" w:rsidRPr="003F2BA7">
                <w:rPr>
                  <w:rFonts w:ascii="Arial" w:hAnsi="Arial" w:cs="Arial"/>
                  <w:color w:val="000000"/>
                  <w:sz w:val="18"/>
                  <w:szCs w:val="18"/>
                </w:rPr>
                <w:t>1</w:t>
              </w:r>
            </w:ins>
            <w:del w:id="1427" w:author="Juráš Pavel" w:date="2021-05-19T12:37:00Z">
              <w:r w:rsidRPr="003F2BA7" w:rsidDel="00351941">
                <w:rPr>
                  <w:rFonts w:ascii="Arial" w:hAnsi="Arial" w:cs="Arial"/>
                  <w:color w:val="000000"/>
                  <w:sz w:val="18"/>
                  <w:szCs w:val="18"/>
                </w:rPr>
                <w:delText>0</w:delText>
              </w:r>
            </w:del>
          </w:p>
        </w:tc>
        <w:tc>
          <w:tcPr>
            <w:tcW w:w="1265" w:type="dxa"/>
            <w:vAlign w:val="center"/>
          </w:tcPr>
          <w:p w14:paraId="5D2176E4" w14:textId="56891600"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87 677 69</w:t>
            </w:r>
            <w:ins w:id="1428" w:author="Juráš Pavel" w:date="2021-05-19T12:37:00Z">
              <w:r w:rsidR="00351941" w:rsidRPr="003F2BA7">
                <w:rPr>
                  <w:rFonts w:ascii="Arial" w:hAnsi="Arial" w:cs="Arial"/>
                  <w:color w:val="000000"/>
                  <w:sz w:val="18"/>
                  <w:szCs w:val="18"/>
                </w:rPr>
                <w:t>6</w:t>
              </w:r>
            </w:ins>
            <w:del w:id="1429" w:author="Juráš Pavel" w:date="2021-05-19T12:37:00Z">
              <w:r w:rsidRPr="003F2BA7" w:rsidDel="00351941">
                <w:rPr>
                  <w:rFonts w:ascii="Arial" w:hAnsi="Arial" w:cs="Arial"/>
                  <w:color w:val="000000"/>
                  <w:sz w:val="18"/>
                  <w:szCs w:val="18"/>
                </w:rPr>
                <w:delText>7</w:delText>
              </w:r>
            </w:del>
          </w:p>
        </w:tc>
        <w:tc>
          <w:tcPr>
            <w:tcW w:w="1134" w:type="dxa"/>
            <w:shd w:val="clear" w:color="auto" w:fill="auto"/>
            <w:vAlign w:val="center"/>
          </w:tcPr>
          <w:p w14:paraId="67DAE776"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100 328 931</w:t>
            </w:r>
          </w:p>
        </w:tc>
        <w:tc>
          <w:tcPr>
            <w:tcW w:w="992" w:type="dxa"/>
            <w:shd w:val="clear" w:color="auto" w:fill="auto"/>
          </w:tcPr>
          <w:p w14:paraId="53EE8384"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00383D24"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100 328 931</w:t>
            </w:r>
          </w:p>
        </w:tc>
        <w:tc>
          <w:tcPr>
            <w:tcW w:w="1418" w:type="dxa"/>
            <w:tcBorders>
              <w:right w:val="single" w:sz="4" w:space="0" w:color="auto"/>
            </w:tcBorders>
            <w:shd w:val="clear" w:color="auto" w:fill="auto"/>
            <w:vAlign w:val="center"/>
          </w:tcPr>
          <w:p w14:paraId="088E4DEC"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668 859 538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5000E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w:t>
            </w:r>
          </w:p>
        </w:tc>
      </w:tr>
      <w:tr w:rsidR="00C728F5" w:rsidRPr="003F2BA7" w14:paraId="1FE96F55" w14:textId="77777777" w:rsidTr="008422E7">
        <w:trPr>
          <w:jc w:val="center"/>
        </w:trPr>
        <w:tc>
          <w:tcPr>
            <w:tcW w:w="846" w:type="dxa"/>
            <w:vMerge w:val="restart"/>
            <w:shd w:val="clear" w:color="auto" w:fill="auto"/>
          </w:tcPr>
          <w:p w14:paraId="768CAFF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2</w:t>
            </w:r>
          </w:p>
        </w:tc>
        <w:tc>
          <w:tcPr>
            <w:tcW w:w="850" w:type="dxa"/>
            <w:vMerge w:val="restart"/>
            <w:shd w:val="clear" w:color="auto" w:fill="auto"/>
          </w:tcPr>
          <w:p w14:paraId="0E484F56"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Priorita 5</w:t>
            </w:r>
          </w:p>
        </w:tc>
        <w:tc>
          <w:tcPr>
            <w:tcW w:w="1276" w:type="dxa"/>
            <w:vMerge w:val="restart"/>
            <w:shd w:val="clear" w:color="auto" w:fill="auto"/>
          </w:tcPr>
          <w:p w14:paraId="0718423B"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CZV</w:t>
            </w:r>
          </w:p>
        </w:tc>
        <w:tc>
          <w:tcPr>
            <w:tcW w:w="567" w:type="dxa"/>
            <w:vMerge w:val="restart"/>
            <w:shd w:val="clear" w:color="auto" w:fill="auto"/>
          </w:tcPr>
          <w:p w14:paraId="48B17673"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EFRR</w:t>
            </w:r>
          </w:p>
        </w:tc>
        <w:tc>
          <w:tcPr>
            <w:tcW w:w="1286" w:type="dxa"/>
            <w:shd w:val="clear" w:color="auto" w:fill="auto"/>
          </w:tcPr>
          <w:p w14:paraId="5B19E946"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Více rozvinuté</w:t>
            </w:r>
          </w:p>
        </w:tc>
        <w:tc>
          <w:tcPr>
            <w:tcW w:w="1276" w:type="dxa"/>
            <w:shd w:val="clear" w:color="auto" w:fill="auto"/>
          </w:tcPr>
          <w:p w14:paraId="0C1717E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276" w:type="dxa"/>
            <w:vAlign w:val="center"/>
          </w:tcPr>
          <w:p w14:paraId="6CFD6504" w14:textId="4F479F19"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265" w:type="dxa"/>
            <w:vAlign w:val="center"/>
          </w:tcPr>
          <w:p w14:paraId="501931B4" w14:textId="7D7A0348"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134" w:type="dxa"/>
            <w:shd w:val="clear" w:color="auto" w:fill="auto"/>
            <w:vAlign w:val="center"/>
          </w:tcPr>
          <w:p w14:paraId="7194ABEA"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992" w:type="dxa"/>
            <w:shd w:val="clear" w:color="auto" w:fill="auto"/>
          </w:tcPr>
          <w:p w14:paraId="6F9434EE"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23BF714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418" w:type="dxa"/>
            <w:tcBorders>
              <w:right w:val="single" w:sz="4" w:space="0" w:color="auto"/>
            </w:tcBorders>
            <w:shd w:val="clear" w:color="auto" w:fill="auto"/>
            <w:vAlign w:val="center"/>
          </w:tcPr>
          <w:p w14:paraId="026A1434"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95CD15"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r>
      <w:tr w:rsidR="00C728F5" w:rsidRPr="003F2BA7" w14:paraId="05722579" w14:textId="77777777" w:rsidTr="008422E7">
        <w:trPr>
          <w:jc w:val="center"/>
        </w:trPr>
        <w:tc>
          <w:tcPr>
            <w:tcW w:w="846" w:type="dxa"/>
            <w:vMerge/>
            <w:shd w:val="clear" w:color="auto" w:fill="auto"/>
          </w:tcPr>
          <w:p w14:paraId="5960CC0C"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7180BCBA"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72D519A3"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74457BF8"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28B1DFBE"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Přechodové</w:t>
            </w:r>
          </w:p>
        </w:tc>
        <w:tc>
          <w:tcPr>
            <w:tcW w:w="1276" w:type="dxa"/>
            <w:shd w:val="clear" w:color="auto" w:fill="auto"/>
          </w:tcPr>
          <w:p w14:paraId="4AE13F3C"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48 236 696</w:t>
            </w:r>
          </w:p>
        </w:tc>
        <w:tc>
          <w:tcPr>
            <w:tcW w:w="1276" w:type="dxa"/>
            <w:vAlign w:val="center"/>
          </w:tcPr>
          <w:p w14:paraId="3E43B804" w14:textId="29F5A0EC"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40 797 367</w:t>
            </w:r>
          </w:p>
        </w:tc>
        <w:tc>
          <w:tcPr>
            <w:tcW w:w="1265" w:type="dxa"/>
            <w:vAlign w:val="center"/>
          </w:tcPr>
          <w:p w14:paraId="46F7356A" w14:textId="4F6287E4"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7 439 329</w:t>
            </w:r>
          </w:p>
        </w:tc>
        <w:tc>
          <w:tcPr>
            <w:tcW w:w="1134" w:type="dxa"/>
            <w:shd w:val="clear" w:color="auto" w:fill="auto"/>
            <w:vAlign w:val="center"/>
          </w:tcPr>
          <w:p w14:paraId="14C8F3A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20 672 870</w:t>
            </w:r>
          </w:p>
        </w:tc>
        <w:tc>
          <w:tcPr>
            <w:tcW w:w="992" w:type="dxa"/>
            <w:shd w:val="clear" w:color="auto" w:fill="auto"/>
          </w:tcPr>
          <w:p w14:paraId="7C3941AF"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3B99D0DC"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20 672 870</w:t>
            </w:r>
          </w:p>
        </w:tc>
        <w:tc>
          <w:tcPr>
            <w:tcW w:w="1418" w:type="dxa"/>
            <w:tcBorders>
              <w:right w:val="single" w:sz="4" w:space="0" w:color="auto"/>
            </w:tcBorders>
            <w:shd w:val="clear" w:color="auto" w:fill="auto"/>
            <w:vAlign w:val="center"/>
          </w:tcPr>
          <w:p w14:paraId="16EE4C2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68 909 566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ED6CC2"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70 %</w:t>
            </w:r>
          </w:p>
        </w:tc>
      </w:tr>
      <w:tr w:rsidR="00C728F5" w:rsidRPr="003F2BA7" w14:paraId="349E76D9" w14:textId="77777777" w:rsidTr="008422E7">
        <w:trPr>
          <w:jc w:val="center"/>
        </w:trPr>
        <w:tc>
          <w:tcPr>
            <w:tcW w:w="846" w:type="dxa"/>
            <w:vMerge/>
            <w:shd w:val="clear" w:color="auto" w:fill="auto"/>
          </w:tcPr>
          <w:p w14:paraId="07144204"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2F3549A1"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2A56657B"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4F7FD7CE"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7686D58C"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Méně rozvinuté</w:t>
            </w:r>
          </w:p>
        </w:tc>
        <w:tc>
          <w:tcPr>
            <w:tcW w:w="1276" w:type="dxa"/>
            <w:shd w:val="clear" w:color="auto" w:fill="auto"/>
          </w:tcPr>
          <w:p w14:paraId="2DBB424A"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100 922 484</w:t>
            </w:r>
          </w:p>
        </w:tc>
        <w:tc>
          <w:tcPr>
            <w:tcW w:w="1276" w:type="dxa"/>
            <w:vAlign w:val="center"/>
          </w:tcPr>
          <w:p w14:paraId="03EAD00D" w14:textId="49E5D571"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85 358 413</w:t>
            </w:r>
          </w:p>
        </w:tc>
        <w:tc>
          <w:tcPr>
            <w:tcW w:w="1265" w:type="dxa"/>
            <w:vAlign w:val="center"/>
          </w:tcPr>
          <w:p w14:paraId="623C3AEB" w14:textId="42DC6DA5"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15 564 071</w:t>
            </w:r>
          </w:p>
        </w:tc>
        <w:tc>
          <w:tcPr>
            <w:tcW w:w="1134" w:type="dxa"/>
            <w:shd w:val="clear" w:color="auto" w:fill="auto"/>
            <w:vAlign w:val="center"/>
          </w:tcPr>
          <w:p w14:paraId="3BAD2C0D" w14:textId="3F73557D"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17 809 85</w:t>
            </w:r>
            <w:ins w:id="1430" w:author="Juráš Pavel" w:date="2021-06-03T13:43:00Z">
              <w:r w:rsidR="002E2CA2">
                <w:rPr>
                  <w:rFonts w:ascii="Arial" w:hAnsi="Arial" w:cs="Arial"/>
                  <w:color w:val="000000"/>
                  <w:sz w:val="18"/>
                  <w:szCs w:val="18"/>
                </w:rPr>
                <w:t>1</w:t>
              </w:r>
            </w:ins>
            <w:del w:id="1431" w:author="Juráš Pavel" w:date="2021-06-03T13:43:00Z">
              <w:r w:rsidRPr="003F2BA7" w:rsidDel="002E2CA2">
                <w:rPr>
                  <w:rFonts w:ascii="Arial" w:hAnsi="Arial" w:cs="Arial"/>
                  <w:color w:val="000000"/>
                  <w:sz w:val="18"/>
                  <w:szCs w:val="18"/>
                </w:rPr>
                <w:delText>0</w:delText>
              </w:r>
            </w:del>
          </w:p>
        </w:tc>
        <w:tc>
          <w:tcPr>
            <w:tcW w:w="992" w:type="dxa"/>
            <w:shd w:val="clear" w:color="auto" w:fill="auto"/>
          </w:tcPr>
          <w:p w14:paraId="7D7FD106"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2B82DF5F" w14:textId="46A367F0"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17 809 85</w:t>
            </w:r>
            <w:ins w:id="1432" w:author="Juráš Pavel" w:date="2021-06-03T13:43:00Z">
              <w:r w:rsidR="002E2CA2">
                <w:rPr>
                  <w:rFonts w:ascii="Arial" w:hAnsi="Arial" w:cs="Arial"/>
                  <w:color w:val="000000"/>
                  <w:sz w:val="18"/>
                  <w:szCs w:val="18"/>
                </w:rPr>
                <w:t>1</w:t>
              </w:r>
            </w:ins>
            <w:del w:id="1433" w:author="Juráš Pavel" w:date="2021-06-03T13:43:00Z">
              <w:r w:rsidRPr="003F2BA7" w:rsidDel="002E2CA2">
                <w:rPr>
                  <w:rFonts w:ascii="Arial" w:hAnsi="Arial" w:cs="Arial"/>
                  <w:color w:val="000000"/>
                  <w:sz w:val="18"/>
                  <w:szCs w:val="18"/>
                </w:rPr>
                <w:delText>0</w:delText>
              </w:r>
            </w:del>
          </w:p>
        </w:tc>
        <w:tc>
          <w:tcPr>
            <w:tcW w:w="1418" w:type="dxa"/>
            <w:tcBorders>
              <w:right w:val="single" w:sz="4" w:space="0" w:color="auto"/>
            </w:tcBorders>
            <w:shd w:val="clear" w:color="auto" w:fill="auto"/>
            <w:vAlign w:val="center"/>
          </w:tcPr>
          <w:p w14:paraId="56C013A8" w14:textId="05D73FA1"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118 732 33</w:t>
            </w:r>
            <w:ins w:id="1434" w:author="Juráš Pavel" w:date="2021-06-03T13:43:00Z">
              <w:r w:rsidR="002E2CA2">
                <w:rPr>
                  <w:rFonts w:ascii="Arial" w:hAnsi="Arial" w:cs="Arial"/>
                  <w:color w:val="000000"/>
                  <w:sz w:val="18"/>
                  <w:szCs w:val="18"/>
                </w:rPr>
                <w:t>5</w:t>
              </w:r>
            </w:ins>
            <w:del w:id="1435" w:author="Juráš Pavel" w:date="2021-06-03T13:43:00Z">
              <w:r w:rsidRPr="003F2BA7" w:rsidDel="002E2CA2">
                <w:rPr>
                  <w:rFonts w:ascii="Arial" w:hAnsi="Arial" w:cs="Arial"/>
                  <w:color w:val="000000"/>
                  <w:sz w:val="18"/>
                  <w:szCs w:val="18"/>
                </w:rPr>
                <w:delText>4</w:delText>
              </w:r>
            </w:del>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BEED33"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w:t>
            </w:r>
          </w:p>
        </w:tc>
      </w:tr>
      <w:tr w:rsidR="00C728F5" w:rsidRPr="003F2BA7" w14:paraId="0066818E" w14:textId="77777777" w:rsidTr="008422E7">
        <w:trPr>
          <w:jc w:val="center"/>
        </w:trPr>
        <w:tc>
          <w:tcPr>
            <w:tcW w:w="846" w:type="dxa"/>
            <w:vMerge w:val="restart"/>
            <w:shd w:val="clear" w:color="auto" w:fill="auto"/>
          </w:tcPr>
          <w:p w14:paraId="3E423AF3"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TP</w:t>
            </w:r>
          </w:p>
        </w:tc>
        <w:tc>
          <w:tcPr>
            <w:tcW w:w="850" w:type="dxa"/>
            <w:vMerge w:val="restart"/>
            <w:shd w:val="clear" w:color="auto" w:fill="auto"/>
          </w:tcPr>
          <w:p w14:paraId="0DDC4722" w14:textId="49C3D7D6" w:rsidR="00C728F5" w:rsidRPr="003F2BA7" w:rsidRDefault="00C728F5" w:rsidP="00C728F5">
            <w:pPr>
              <w:jc w:val="center"/>
              <w:rPr>
                <w:rFonts w:ascii="Arial" w:hAnsi="Arial" w:cs="Arial"/>
                <w:sz w:val="18"/>
                <w:szCs w:val="18"/>
              </w:rPr>
            </w:pPr>
            <w:r w:rsidRPr="003F2BA7">
              <w:rPr>
                <w:rFonts w:ascii="Arial" w:hAnsi="Arial" w:cs="Arial"/>
                <w:sz w:val="18"/>
                <w:szCs w:val="18"/>
              </w:rPr>
              <w:t>Priorita 6</w:t>
            </w:r>
          </w:p>
        </w:tc>
        <w:tc>
          <w:tcPr>
            <w:tcW w:w="1276" w:type="dxa"/>
            <w:vMerge w:val="restart"/>
            <w:shd w:val="clear" w:color="auto" w:fill="auto"/>
          </w:tcPr>
          <w:p w14:paraId="56A1A86F"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CZV</w:t>
            </w:r>
          </w:p>
        </w:tc>
        <w:tc>
          <w:tcPr>
            <w:tcW w:w="567" w:type="dxa"/>
            <w:vMerge w:val="restart"/>
            <w:shd w:val="clear" w:color="auto" w:fill="auto"/>
          </w:tcPr>
          <w:p w14:paraId="12C7964D"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EFRR</w:t>
            </w:r>
          </w:p>
        </w:tc>
        <w:tc>
          <w:tcPr>
            <w:tcW w:w="1286" w:type="dxa"/>
            <w:shd w:val="clear" w:color="auto" w:fill="auto"/>
          </w:tcPr>
          <w:p w14:paraId="0DDDB1A3"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Více rozvinuté</w:t>
            </w:r>
          </w:p>
        </w:tc>
        <w:tc>
          <w:tcPr>
            <w:tcW w:w="1276" w:type="dxa"/>
            <w:shd w:val="clear" w:color="auto" w:fill="auto"/>
          </w:tcPr>
          <w:p w14:paraId="0CF46D65"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276" w:type="dxa"/>
            <w:vAlign w:val="center"/>
          </w:tcPr>
          <w:p w14:paraId="1815717E" w14:textId="7DB0F52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265" w:type="dxa"/>
            <w:vAlign w:val="center"/>
          </w:tcPr>
          <w:p w14:paraId="09AFB24A" w14:textId="18CC363D"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134" w:type="dxa"/>
            <w:shd w:val="clear" w:color="auto" w:fill="auto"/>
            <w:vAlign w:val="center"/>
          </w:tcPr>
          <w:p w14:paraId="3457673F"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992" w:type="dxa"/>
            <w:shd w:val="clear" w:color="auto" w:fill="auto"/>
          </w:tcPr>
          <w:p w14:paraId="1820B5BA" w14:textId="77777777" w:rsidR="00C728F5" w:rsidRPr="003F2BA7" w:rsidRDefault="00C728F5" w:rsidP="00C728F5">
            <w:pPr>
              <w:jc w:val="center"/>
              <w:rPr>
                <w:rFonts w:ascii="Arial" w:hAnsi="Arial" w:cs="Arial"/>
                <w:sz w:val="18"/>
                <w:szCs w:val="18"/>
              </w:rPr>
            </w:pPr>
            <w:r w:rsidRPr="003F2BA7">
              <w:rPr>
                <w:rFonts w:ascii="Arial" w:hAnsi="Arial" w:cs="Arial"/>
                <w:sz w:val="18"/>
                <w:szCs w:val="18"/>
              </w:rPr>
              <w:t>0</w:t>
            </w:r>
          </w:p>
        </w:tc>
        <w:tc>
          <w:tcPr>
            <w:tcW w:w="1134" w:type="dxa"/>
            <w:shd w:val="clear" w:color="auto" w:fill="auto"/>
            <w:vAlign w:val="center"/>
          </w:tcPr>
          <w:p w14:paraId="39E8723E"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418" w:type="dxa"/>
            <w:tcBorders>
              <w:right w:val="single" w:sz="4" w:space="0" w:color="auto"/>
            </w:tcBorders>
            <w:shd w:val="clear" w:color="auto" w:fill="auto"/>
            <w:vAlign w:val="center"/>
          </w:tcPr>
          <w:p w14:paraId="25738DEA" w14:textId="00A014A4"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18183B"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r>
      <w:tr w:rsidR="00C728F5" w:rsidRPr="003F2BA7" w14:paraId="409DB6C7" w14:textId="77777777" w:rsidTr="008422E7">
        <w:trPr>
          <w:jc w:val="center"/>
        </w:trPr>
        <w:tc>
          <w:tcPr>
            <w:tcW w:w="846" w:type="dxa"/>
            <w:vMerge/>
            <w:shd w:val="clear" w:color="auto" w:fill="auto"/>
          </w:tcPr>
          <w:p w14:paraId="7784CA32"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3C4DE769" w14:textId="77777777" w:rsidR="00C728F5" w:rsidRPr="003F2BA7" w:rsidRDefault="00C728F5" w:rsidP="00C728F5">
            <w:pPr>
              <w:jc w:val="center"/>
              <w:rPr>
                <w:rFonts w:ascii="Arial" w:hAnsi="Arial" w:cs="Arial"/>
                <w:sz w:val="18"/>
                <w:szCs w:val="18"/>
              </w:rPr>
            </w:pPr>
          </w:p>
        </w:tc>
        <w:tc>
          <w:tcPr>
            <w:tcW w:w="1276" w:type="dxa"/>
            <w:vMerge/>
            <w:shd w:val="clear" w:color="auto" w:fill="auto"/>
          </w:tcPr>
          <w:p w14:paraId="13B38A21" w14:textId="77777777" w:rsidR="00C728F5" w:rsidRPr="003F2BA7" w:rsidRDefault="00C728F5" w:rsidP="00C728F5">
            <w:pPr>
              <w:jc w:val="center"/>
              <w:rPr>
                <w:rFonts w:ascii="Arial" w:hAnsi="Arial" w:cs="Arial"/>
                <w:sz w:val="18"/>
                <w:szCs w:val="18"/>
              </w:rPr>
            </w:pPr>
          </w:p>
        </w:tc>
        <w:tc>
          <w:tcPr>
            <w:tcW w:w="567" w:type="dxa"/>
            <w:vMerge/>
            <w:shd w:val="clear" w:color="auto" w:fill="auto"/>
          </w:tcPr>
          <w:p w14:paraId="69C6C570"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09915566"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Přechodové</w:t>
            </w:r>
          </w:p>
        </w:tc>
        <w:tc>
          <w:tcPr>
            <w:tcW w:w="1276" w:type="dxa"/>
            <w:shd w:val="clear" w:color="auto" w:fill="auto"/>
          </w:tcPr>
          <w:p w14:paraId="2785D943" w14:textId="4A32C4CC" w:rsidR="00C728F5" w:rsidRPr="003F2BA7" w:rsidRDefault="00C728F5" w:rsidP="00C728F5">
            <w:pPr>
              <w:jc w:val="center"/>
              <w:rPr>
                <w:rFonts w:ascii="Arial" w:hAnsi="Arial" w:cs="Arial"/>
                <w:sz w:val="18"/>
                <w:szCs w:val="18"/>
              </w:rPr>
            </w:pPr>
            <w:r w:rsidRPr="003F2BA7">
              <w:rPr>
                <w:rFonts w:ascii="Arial" w:hAnsi="Arial" w:cs="Arial"/>
                <w:sz w:val="18"/>
                <w:szCs w:val="18"/>
              </w:rPr>
              <w:t>45 234 028</w:t>
            </w:r>
          </w:p>
        </w:tc>
        <w:tc>
          <w:tcPr>
            <w:tcW w:w="1276" w:type="dxa"/>
            <w:vAlign w:val="center"/>
          </w:tcPr>
          <w:p w14:paraId="54ECA373" w14:textId="5EA68E4E"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45 234 028</w:t>
            </w:r>
          </w:p>
        </w:tc>
        <w:tc>
          <w:tcPr>
            <w:tcW w:w="1265" w:type="dxa"/>
            <w:shd w:val="clear" w:color="auto" w:fill="auto"/>
            <w:vAlign w:val="center"/>
          </w:tcPr>
          <w:p w14:paraId="154750E4" w14:textId="375AD291" w:rsidR="00C728F5" w:rsidRPr="003F2BA7" w:rsidRDefault="00C728F5" w:rsidP="00C728F5">
            <w:pPr>
              <w:jc w:val="center"/>
              <w:rPr>
                <w:rFonts w:ascii="Arial" w:hAnsi="Arial" w:cs="Arial"/>
                <w:color w:val="000000"/>
                <w:sz w:val="18"/>
                <w:szCs w:val="18"/>
              </w:rPr>
            </w:pPr>
            <w:r w:rsidRPr="003F2BA7">
              <w:rPr>
                <w:rFonts w:ascii="Arial" w:hAnsi="Arial" w:cs="Arial"/>
                <w:color w:val="000000"/>
                <w:sz w:val="18"/>
                <w:szCs w:val="18"/>
              </w:rPr>
              <w:t>0</w:t>
            </w:r>
          </w:p>
        </w:tc>
        <w:tc>
          <w:tcPr>
            <w:tcW w:w="1134" w:type="dxa"/>
            <w:shd w:val="clear" w:color="auto" w:fill="auto"/>
            <w:vAlign w:val="center"/>
          </w:tcPr>
          <w:p w14:paraId="6BF6F3B2" w14:textId="6118FB3D"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19 386 012</w:t>
            </w:r>
          </w:p>
        </w:tc>
        <w:tc>
          <w:tcPr>
            <w:tcW w:w="992" w:type="dxa"/>
            <w:shd w:val="clear" w:color="auto" w:fill="auto"/>
            <w:vAlign w:val="center"/>
          </w:tcPr>
          <w:p w14:paraId="7BEFEEB1" w14:textId="0EACACB3"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19 386 012</w:t>
            </w:r>
          </w:p>
        </w:tc>
        <w:tc>
          <w:tcPr>
            <w:tcW w:w="1134" w:type="dxa"/>
            <w:shd w:val="clear" w:color="auto" w:fill="auto"/>
            <w:vAlign w:val="center"/>
          </w:tcPr>
          <w:p w14:paraId="3EA50665" w14:textId="77777777"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0</w:t>
            </w:r>
          </w:p>
        </w:tc>
        <w:tc>
          <w:tcPr>
            <w:tcW w:w="1418" w:type="dxa"/>
            <w:tcBorders>
              <w:right w:val="single" w:sz="4" w:space="0" w:color="auto"/>
            </w:tcBorders>
            <w:shd w:val="clear" w:color="auto" w:fill="auto"/>
            <w:vAlign w:val="center"/>
          </w:tcPr>
          <w:p w14:paraId="5BF3218A" w14:textId="050D810C"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64 620 040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5A849A" w14:textId="6383094B"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70 %</w:t>
            </w:r>
          </w:p>
        </w:tc>
      </w:tr>
      <w:tr w:rsidR="00C728F5" w:rsidRPr="003F2BA7" w14:paraId="3171976C" w14:textId="77777777" w:rsidTr="008422E7">
        <w:trPr>
          <w:trHeight w:val="127"/>
          <w:jc w:val="center"/>
        </w:trPr>
        <w:tc>
          <w:tcPr>
            <w:tcW w:w="846" w:type="dxa"/>
            <w:vMerge/>
            <w:shd w:val="clear" w:color="auto" w:fill="auto"/>
          </w:tcPr>
          <w:p w14:paraId="7D79B7EC" w14:textId="77777777" w:rsidR="00C728F5" w:rsidRPr="003F2BA7" w:rsidRDefault="00C728F5" w:rsidP="00C728F5">
            <w:pPr>
              <w:jc w:val="center"/>
              <w:rPr>
                <w:rFonts w:ascii="Arial" w:hAnsi="Arial" w:cs="Arial"/>
                <w:sz w:val="18"/>
                <w:szCs w:val="18"/>
              </w:rPr>
            </w:pPr>
          </w:p>
        </w:tc>
        <w:tc>
          <w:tcPr>
            <w:tcW w:w="850" w:type="dxa"/>
            <w:vMerge/>
            <w:shd w:val="clear" w:color="auto" w:fill="auto"/>
          </w:tcPr>
          <w:p w14:paraId="4191CB73" w14:textId="77777777" w:rsidR="00C728F5" w:rsidRPr="003F2BA7" w:rsidRDefault="00C728F5" w:rsidP="00C728F5">
            <w:pPr>
              <w:jc w:val="center"/>
              <w:rPr>
                <w:rFonts w:ascii="Arial" w:hAnsi="Arial" w:cs="Arial"/>
                <w:sz w:val="18"/>
                <w:szCs w:val="18"/>
              </w:rPr>
            </w:pPr>
          </w:p>
        </w:tc>
        <w:tc>
          <w:tcPr>
            <w:tcW w:w="1276" w:type="dxa"/>
            <w:vMerge/>
            <w:tcBorders>
              <w:bottom w:val="single" w:sz="4" w:space="0" w:color="auto"/>
            </w:tcBorders>
            <w:shd w:val="clear" w:color="auto" w:fill="auto"/>
          </w:tcPr>
          <w:p w14:paraId="1136D837" w14:textId="77777777" w:rsidR="00C728F5" w:rsidRPr="003F2BA7" w:rsidRDefault="00C728F5" w:rsidP="00C728F5">
            <w:pPr>
              <w:jc w:val="center"/>
              <w:rPr>
                <w:rFonts w:ascii="Arial" w:hAnsi="Arial" w:cs="Arial"/>
                <w:sz w:val="18"/>
                <w:szCs w:val="18"/>
              </w:rPr>
            </w:pPr>
          </w:p>
        </w:tc>
        <w:tc>
          <w:tcPr>
            <w:tcW w:w="567" w:type="dxa"/>
            <w:vMerge/>
            <w:tcBorders>
              <w:bottom w:val="single" w:sz="4" w:space="0" w:color="auto"/>
            </w:tcBorders>
            <w:shd w:val="clear" w:color="auto" w:fill="auto"/>
          </w:tcPr>
          <w:p w14:paraId="00117CDE" w14:textId="77777777" w:rsidR="00C728F5" w:rsidRPr="003F2BA7" w:rsidRDefault="00C728F5" w:rsidP="00C728F5">
            <w:pPr>
              <w:jc w:val="center"/>
              <w:rPr>
                <w:rFonts w:ascii="Arial" w:hAnsi="Arial" w:cs="Arial"/>
                <w:sz w:val="18"/>
                <w:szCs w:val="18"/>
              </w:rPr>
            </w:pPr>
          </w:p>
        </w:tc>
        <w:tc>
          <w:tcPr>
            <w:tcW w:w="1286" w:type="dxa"/>
            <w:shd w:val="clear" w:color="auto" w:fill="auto"/>
          </w:tcPr>
          <w:p w14:paraId="39EFFDAE" w14:textId="77777777" w:rsidR="00C728F5" w:rsidRPr="003F2BA7" w:rsidRDefault="00C728F5" w:rsidP="008422E7">
            <w:pPr>
              <w:jc w:val="center"/>
              <w:rPr>
                <w:rFonts w:ascii="Arial" w:hAnsi="Arial" w:cs="Arial"/>
                <w:sz w:val="18"/>
                <w:szCs w:val="18"/>
              </w:rPr>
            </w:pPr>
            <w:r w:rsidRPr="003F2BA7">
              <w:rPr>
                <w:rFonts w:ascii="Arial" w:hAnsi="Arial" w:cs="Arial"/>
                <w:sz w:val="18"/>
                <w:szCs w:val="18"/>
              </w:rPr>
              <w:t>Méně rozvinuté</w:t>
            </w:r>
          </w:p>
        </w:tc>
        <w:tc>
          <w:tcPr>
            <w:tcW w:w="1276" w:type="dxa"/>
            <w:shd w:val="clear" w:color="auto" w:fill="auto"/>
          </w:tcPr>
          <w:p w14:paraId="46E3DC6C" w14:textId="3508726A" w:rsidR="00C728F5" w:rsidRPr="003F2BA7" w:rsidRDefault="00C728F5" w:rsidP="00210B5E">
            <w:pPr>
              <w:jc w:val="center"/>
              <w:rPr>
                <w:rFonts w:ascii="Arial" w:hAnsi="Arial" w:cs="Arial"/>
                <w:sz w:val="18"/>
                <w:szCs w:val="18"/>
              </w:rPr>
            </w:pPr>
            <w:r w:rsidRPr="003F2BA7">
              <w:rPr>
                <w:rFonts w:ascii="Arial" w:hAnsi="Arial" w:cs="Arial"/>
                <w:sz w:val="18"/>
                <w:szCs w:val="18"/>
              </w:rPr>
              <w:t>40 548 694</w:t>
            </w:r>
          </w:p>
        </w:tc>
        <w:tc>
          <w:tcPr>
            <w:tcW w:w="1276" w:type="dxa"/>
            <w:vAlign w:val="center"/>
          </w:tcPr>
          <w:p w14:paraId="2E8BE50A" w14:textId="557EDD32" w:rsidR="00C728F5" w:rsidRPr="003F2BA7" w:rsidRDefault="00C728F5" w:rsidP="00210B5E">
            <w:pPr>
              <w:jc w:val="center"/>
              <w:rPr>
                <w:rFonts w:ascii="Arial" w:hAnsi="Arial" w:cs="Arial"/>
                <w:sz w:val="18"/>
                <w:szCs w:val="18"/>
              </w:rPr>
            </w:pPr>
            <w:r w:rsidRPr="003F2BA7">
              <w:rPr>
                <w:rFonts w:ascii="Arial" w:hAnsi="Arial" w:cs="Arial"/>
                <w:color w:val="000000"/>
                <w:sz w:val="18"/>
                <w:szCs w:val="18"/>
              </w:rPr>
              <w:t>40 548 694</w:t>
            </w:r>
          </w:p>
        </w:tc>
        <w:tc>
          <w:tcPr>
            <w:tcW w:w="1265" w:type="dxa"/>
            <w:shd w:val="clear" w:color="auto" w:fill="auto"/>
            <w:vAlign w:val="center"/>
          </w:tcPr>
          <w:p w14:paraId="47DE8740" w14:textId="4994048A" w:rsidR="00C728F5" w:rsidRPr="003F2BA7" w:rsidRDefault="00C728F5" w:rsidP="00210B5E">
            <w:pPr>
              <w:jc w:val="center"/>
              <w:rPr>
                <w:rFonts w:ascii="Arial" w:hAnsi="Arial" w:cs="Arial"/>
                <w:color w:val="000000"/>
                <w:sz w:val="18"/>
                <w:szCs w:val="18"/>
              </w:rPr>
            </w:pPr>
            <w:r w:rsidRPr="003F2BA7">
              <w:rPr>
                <w:rFonts w:ascii="Arial" w:hAnsi="Arial" w:cs="Arial"/>
                <w:color w:val="000000"/>
                <w:sz w:val="18"/>
                <w:szCs w:val="18"/>
              </w:rPr>
              <w:t>0</w:t>
            </w:r>
          </w:p>
        </w:tc>
        <w:tc>
          <w:tcPr>
            <w:tcW w:w="1134" w:type="dxa"/>
            <w:shd w:val="clear" w:color="auto" w:fill="auto"/>
            <w:vAlign w:val="center"/>
          </w:tcPr>
          <w:p w14:paraId="3EF77B31" w14:textId="70AA2306" w:rsidR="00C728F5" w:rsidRPr="003F2BA7" w:rsidRDefault="00B54E9D" w:rsidP="00210B5E">
            <w:pPr>
              <w:jc w:val="center"/>
              <w:rPr>
                <w:rFonts w:ascii="Arial" w:hAnsi="Arial" w:cs="Arial"/>
                <w:color w:val="000000"/>
                <w:sz w:val="18"/>
                <w:szCs w:val="18"/>
              </w:rPr>
            </w:pPr>
            <w:r w:rsidRPr="003F2BA7">
              <w:rPr>
                <w:rFonts w:ascii="Arial" w:hAnsi="Arial" w:cs="Arial"/>
                <w:color w:val="000000"/>
                <w:sz w:val="18"/>
                <w:szCs w:val="18"/>
              </w:rPr>
              <w:t>7 155 652</w:t>
            </w:r>
          </w:p>
        </w:tc>
        <w:tc>
          <w:tcPr>
            <w:tcW w:w="992" w:type="dxa"/>
            <w:shd w:val="clear" w:color="auto" w:fill="auto"/>
            <w:vAlign w:val="center"/>
          </w:tcPr>
          <w:p w14:paraId="373DD195" w14:textId="4F0E3F95" w:rsidR="00C728F5" w:rsidRPr="003F2BA7" w:rsidRDefault="00B54E9D" w:rsidP="00210B5E">
            <w:pPr>
              <w:jc w:val="center"/>
              <w:rPr>
                <w:rFonts w:ascii="Arial" w:hAnsi="Arial" w:cs="Arial"/>
                <w:color w:val="000000"/>
                <w:sz w:val="18"/>
                <w:szCs w:val="18"/>
              </w:rPr>
            </w:pPr>
            <w:r w:rsidRPr="003F2BA7">
              <w:rPr>
                <w:rFonts w:ascii="Arial" w:hAnsi="Arial" w:cs="Arial"/>
                <w:color w:val="000000"/>
                <w:sz w:val="18"/>
                <w:szCs w:val="18"/>
              </w:rPr>
              <w:t>7 155 652</w:t>
            </w:r>
          </w:p>
        </w:tc>
        <w:tc>
          <w:tcPr>
            <w:tcW w:w="1134" w:type="dxa"/>
            <w:shd w:val="clear" w:color="auto" w:fill="auto"/>
            <w:vAlign w:val="center"/>
          </w:tcPr>
          <w:p w14:paraId="599DFF3E" w14:textId="77777777" w:rsidR="00C728F5" w:rsidRPr="003F2BA7" w:rsidRDefault="00C728F5" w:rsidP="00210B5E">
            <w:pPr>
              <w:jc w:val="center"/>
              <w:rPr>
                <w:rFonts w:ascii="Arial" w:hAnsi="Arial" w:cs="Arial"/>
                <w:sz w:val="18"/>
                <w:szCs w:val="18"/>
              </w:rPr>
            </w:pPr>
            <w:r w:rsidRPr="003F2BA7">
              <w:rPr>
                <w:rFonts w:ascii="Arial" w:hAnsi="Arial" w:cs="Arial"/>
                <w:color w:val="000000"/>
                <w:sz w:val="18"/>
                <w:szCs w:val="18"/>
              </w:rPr>
              <w:t>0</w:t>
            </w:r>
          </w:p>
        </w:tc>
        <w:tc>
          <w:tcPr>
            <w:tcW w:w="1418" w:type="dxa"/>
            <w:tcBorders>
              <w:right w:val="single" w:sz="4" w:space="0" w:color="auto"/>
            </w:tcBorders>
            <w:shd w:val="clear" w:color="auto" w:fill="auto"/>
            <w:vAlign w:val="center"/>
          </w:tcPr>
          <w:p w14:paraId="1D55DD9E" w14:textId="1380CB91" w:rsidR="00C728F5" w:rsidRPr="003F2BA7" w:rsidRDefault="00B54E9D" w:rsidP="00210B5E">
            <w:pPr>
              <w:jc w:val="center"/>
              <w:rPr>
                <w:rFonts w:ascii="Arial" w:hAnsi="Arial" w:cs="Arial"/>
                <w:color w:val="000000"/>
                <w:sz w:val="18"/>
                <w:szCs w:val="18"/>
              </w:rPr>
            </w:pPr>
            <w:r w:rsidRPr="003F2BA7">
              <w:rPr>
                <w:rFonts w:ascii="Arial" w:hAnsi="Arial" w:cs="Arial"/>
                <w:color w:val="000000"/>
                <w:sz w:val="18"/>
                <w:szCs w:val="18"/>
              </w:rPr>
              <w:t>47 704 346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23C60D" w14:textId="25C25B91" w:rsidR="00C728F5" w:rsidRPr="003F2BA7" w:rsidRDefault="00C728F5" w:rsidP="00C728F5">
            <w:pPr>
              <w:jc w:val="center"/>
              <w:rPr>
                <w:rFonts w:ascii="Arial" w:hAnsi="Arial" w:cs="Arial"/>
                <w:sz w:val="18"/>
                <w:szCs w:val="18"/>
              </w:rPr>
            </w:pPr>
            <w:r w:rsidRPr="003F2BA7">
              <w:rPr>
                <w:rFonts w:ascii="Arial" w:hAnsi="Arial" w:cs="Arial"/>
                <w:color w:val="000000"/>
                <w:sz w:val="18"/>
                <w:szCs w:val="18"/>
              </w:rPr>
              <w:t>85 %</w:t>
            </w:r>
          </w:p>
        </w:tc>
      </w:tr>
      <w:tr w:rsidR="00C728F5" w:rsidRPr="003F2BA7" w14:paraId="36440A13" w14:textId="77777777" w:rsidTr="008422E7">
        <w:trPr>
          <w:jc w:val="center"/>
        </w:trPr>
        <w:tc>
          <w:tcPr>
            <w:tcW w:w="1696" w:type="dxa"/>
            <w:gridSpan w:val="2"/>
            <w:vMerge w:val="restart"/>
            <w:shd w:val="clear" w:color="auto" w:fill="auto"/>
          </w:tcPr>
          <w:p w14:paraId="6DCAD4A3" w14:textId="77777777" w:rsidR="00C728F5" w:rsidRPr="003F2BA7" w:rsidRDefault="00C728F5" w:rsidP="00F54AE7">
            <w:pPr>
              <w:jc w:val="center"/>
              <w:rPr>
                <w:rFonts w:ascii="Arial" w:hAnsi="Arial" w:cs="Arial"/>
                <w:b/>
                <w:sz w:val="18"/>
                <w:szCs w:val="18"/>
              </w:rPr>
            </w:pPr>
            <w:r w:rsidRPr="003F2BA7">
              <w:rPr>
                <w:rFonts w:ascii="Arial" w:hAnsi="Arial" w:cs="Arial"/>
                <w:b/>
                <w:sz w:val="18"/>
                <w:szCs w:val="18"/>
              </w:rPr>
              <w:t>EFRR celkem</w:t>
            </w:r>
          </w:p>
        </w:tc>
        <w:tc>
          <w:tcPr>
            <w:tcW w:w="1276" w:type="dxa"/>
            <w:shd w:val="clear" w:color="auto" w:fill="7F7F7F"/>
          </w:tcPr>
          <w:p w14:paraId="194C7039" w14:textId="77777777" w:rsidR="00C728F5" w:rsidRPr="003F2BA7" w:rsidRDefault="00C728F5" w:rsidP="00F54AE7">
            <w:pPr>
              <w:jc w:val="center"/>
              <w:rPr>
                <w:rFonts w:ascii="Arial" w:hAnsi="Arial" w:cs="Arial"/>
                <w:b/>
                <w:sz w:val="18"/>
                <w:szCs w:val="18"/>
              </w:rPr>
            </w:pPr>
          </w:p>
        </w:tc>
        <w:tc>
          <w:tcPr>
            <w:tcW w:w="567" w:type="dxa"/>
            <w:shd w:val="clear" w:color="auto" w:fill="7F7F7F"/>
          </w:tcPr>
          <w:p w14:paraId="2479E9B0" w14:textId="77777777" w:rsidR="00C728F5" w:rsidRPr="003F2BA7" w:rsidRDefault="00C728F5" w:rsidP="00F54AE7">
            <w:pPr>
              <w:jc w:val="center"/>
              <w:rPr>
                <w:rFonts w:ascii="Arial" w:hAnsi="Arial" w:cs="Arial"/>
                <w:b/>
                <w:sz w:val="18"/>
                <w:szCs w:val="18"/>
              </w:rPr>
            </w:pPr>
          </w:p>
        </w:tc>
        <w:tc>
          <w:tcPr>
            <w:tcW w:w="1286" w:type="dxa"/>
            <w:shd w:val="clear" w:color="auto" w:fill="auto"/>
          </w:tcPr>
          <w:p w14:paraId="7406DA81" w14:textId="77777777" w:rsidR="00C728F5" w:rsidRPr="003F2BA7" w:rsidRDefault="00C728F5" w:rsidP="008422E7">
            <w:pPr>
              <w:jc w:val="center"/>
              <w:rPr>
                <w:rFonts w:ascii="Arial" w:hAnsi="Arial" w:cs="Arial"/>
                <w:b/>
                <w:sz w:val="18"/>
                <w:szCs w:val="18"/>
              </w:rPr>
            </w:pPr>
            <w:r w:rsidRPr="003F2BA7">
              <w:rPr>
                <w:rFonts w:ascii="Arial" w:hAnsi="Arial" w:cs="Arial"/>
                <w:b/>
                <w:sz w:val="18"/>
                <w:szCs w:val="18"/>
              </w:rPr>
              <w:t>Více rozvinuté</w:t>
            </w:r>
          </w:p>
        </w:tc>
        <w:tc>
          <w:tcPr>
            <w:tcW w:w="1276" w:type="dxa"/>
            <w:shd w:val="clear" w:color="auto" w:fill="auto"/>
          </w:tcPr>
          <w:p w14:paraId="45F97156" w14:textId="77777777" w:rsidR="00C728F5" w:rsidRPr="003F2BA7" w:rsidRDefault="00C728F5" w:rsidP="00F54AE7">
            <w:pPr>
              <w:jc w:val="center"/>
              <w:rPr>
                <w:rFonts w:ascii="Arial" w:hAnsi="Arial" w:cs="Arial"/>
                <w:b/>
                <w:sz w:val="18"/>
                <w:szCs w:val="18"/>
              </w:rPr>
            </w:pPr>
            <w:r w:rsidRPr="003F2BA7">
              <w:rPr>
                <w:rFonts w:ascii="Arial" w:hAnsi="Arial" w:cs="Arial"/>
                <w:b/>
                <w:sz w:val="18"/>
                <w:szCs w:val="18"/>
              </w:rPr>
              <w:t>0</w:t>
            </w:r>
          </w:p>
        </w:tc>
        <w:tc>
          <w:tcPr>
            <w:tcW w:w="1276" w:type="dxa"/>
          </w:tcPr>
          <w:p w14:paraId="0D7DCE6E" w14:textId="77777777" w:rsidR="00C728F5" w:rsidRPr="003F2BA7" w:rsidRDefault="00C728F5" w:rsidP="00F54AE7">
            <w:pPr>
              <w:jc w:val="center"/>
              <w:rPr>
                <w:rFonts w:ascii="Arial" w:hAnsi="Arial" w:cs="Arial"/>
                <w:b/>
                <w:sz w:val="18"/>
                <w:szCs w:val="18"/>
              </w:rPr>
            </w:pPr>
            <w:r w:rsidRPr="003F2BA7">
              <w:rPr>
                <w:rFonts w:ascii="Arial" w:hAnsi="Arial" w:cs="Arial"/>
                <w:b/>
                <w:sz w:val="18"/>
                <w:szCs w:val="18"/>
              </w:rPr>
              <w:t>0</w:t>
            </w:r>
          </w:p>
        </w:tc>
        <w:tc>
          <w:tcPr>
            <w:tcW w:w="1265" w:type="dxa"/>
            <w:vAlign w:val="center"/>
          </w:tcPr>
          <w:p w14:paraId="2E6511CD" w14:textId="21F5242B"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0</w:t>
            </w:r>
          </w:p>
        </w:tc>
        <w:tc>
          <w:tcPr>
            <w:tcW w:w="1134" w:type="dxa"/>
            <w:shd w:val="clear" w:color="auto" w:fill="auto"/>
            <w:vAlign w:val="center"/>
          </w:tcPr>
          <w:p w14:paraId="7668B604" w14:textId="78FCCC78"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0</w:t>
            </w:r>
          </w:p>
        </w:tc>
        <w:tc>
          <w:tcPr>
            <w:tcW w:w="992" w:type="dxa"/>
            <w:shd w:val="clear" w:color="auto" w:fill="auto"/>
          </w:tcPr>
          <w:p w14:paraId="2A1BC1C6" w14:textId="77777777" w:rsidR="00C728F5" w:rsidRPr="003F2BA7" w:rsidRDefault="00C728F5" w:rsidP="00F54AE7">
            <w:pPr>
              <w:jc w:val="center"/>
              <w:rPr>
                <w:rFonts w:ascii="Arial" w:hAnsi="Arial" w:cs="Arial"/>
                <w:b/>
                <w:sz w:val="18"/>
                <w:szCs w:val="18"/>
              </w:rPr>
            </w:pPr>
            <w:r w:rsidRPr="003F2BA7">
              <w:rPr>
                <w:rFonts w:ascii="Arial" w:hAnsi="Arial" w:cs="Arial"/>
                <w:b/>
                <w:sz w:val="18"/>
                <w:szCs w:val="18"/>
              </w:rPr>
              <w:t>0</w:t>
            </w:r>
          </w:p>
        </w:tc>
        <w:tc>
          <w:tcPr>
            <w:tcW w:w="1134" w:type="dxa"/>
            <w:shd w:val="clear" w:color="auto" w:fill="auto"/>
            <w:vAlign w:val="center"/>
          </w:tcPr>
          <w:p w14:paraId="05E58866" w14:textId="77777777"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0</w:t>
            </w:r>
          </w:p>
        </w:tc>
        <w:tc>
          <w:tcPr>
            <w:tcW w:w="1418" w:type="dxa"/>
            <w:shd w:val="clear" w:color="auto" w:fill="auto"/>
            <w:vAlign w:val="center"/>
          </w:tcPr>
          <w:p w14:paraId="51AE5EC3" w14:textId="56AC5EB9"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0</w:t>
            </w:r>
          </w:p>
        </w:tc>
        <w:tc>
          <w:tcPr>
            <w:tcW w:w="850" w:type="dxa"/>
            <w:shd w:val="clear" w:color="auto" w:fill="auto"/>
            <w:vAlign w:val="center"/>
          </w:tcPr>
          <w:p w14:paraId="2976310A" w14:textId="77777777"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0</w:t>
            </w:r>
          </w:p>
        </w:tc>
      </w:tr>
      <w:tr w:rsidR="00C728F5" w:rsidRPr="003F2BA7" w14:paraId="2BA0A88B" w14:textId="77777777" w:rsidTr="008422E7">
        <w:trPr>
          <w:jc w:val="center"/>
        </w:trPr>
        <w:tc>
          <w:tcPr>
            <w:tcW w:w="1696" w:type="dxa"/>
            <w:gridSpan w:val="2"/>
            <w:vMerge/>
            <w:shd w:val="clear" w:color="auto" w:fill="auto"/>
          </w:tcPr>
          <w:p w14:paraId="6B4352A4" w14:textId="77777777" w:rsidR="00C728F5" w:rsidRPr="003F2BA7" w:rsidRDefault="00C728F5" w:rsidP="00F54AE7">
            <w:pPr>
              <w:jc w:val="center"/>
              <w:rPr>
                <w:rFonts w:ascii="Arial" w:hAnsi="Arial" w:cs="Arial"/>
                <w:b/>
                <w:sz w:val="18"/>
                <w:szCs w:val="18"/>
              </w:rPr>
            </w:pPr>
          </w:p>
        </w:tc>
        <w:tc>
          <w:tcPr>
            <w:tcW w:w="1276" w:type="dxa"/>
            <w:shd w:val="clear" w:color="auto" w:fill="7F7F7F"/>
          </w:tcPr>
          <w:p w14:paraId="10C65252" w14:textId="77777777" w:rsidR="00C728F5" w:rsidRPr="003F2BA7" w:rsidRDefault="00C728F5" w:rsidP="00F54AE7">
            <w:pPr>
              <w:jc w:val="center"/>
              <w:rPr>
                <w:rFonts w:ascii="Arial" w:hAnsi="Arial" w:cs="Arial"/>
                <w:b/>
                <w:sz w:val="18"/>
                <w:szCs w:val="18"/>
              </w:rPr>
            </w:pPr>
          </w:p>
        </w:tc>
        <w:tc>
          <w:tcPr>
            <w:tcW w:w="567" w:type="dxa"/>
            <w:shd w:val="clear" w:color="auto" w:fill="7F7F7F"/>
          </w:tcPr>
          <w:p w14:paraId="2350C744" w14:textId="77777777" w:rsidR="00C728F5" w:rsidRPr="003F2BA7" w:rsidRDefault="00C728F5" w:rsidP="00F54AE7">
            <w:pPr>
              <w:jc w:val="center"/>
              <w:rPr>
                <w:rFonts w:ascii="Arial" w:hAnsi="Arial" w:cs="Arial"/>
                <w:b/>
                <w:sz w:val="18"/>
                <w:szCs w:val="18"/>
              </w:rPr>
            </w:pPr>
          </w:p>
        </w:tc>
        <w:tc>
          <w:tcPr>
            <w:tcW w:w="1286" w:type="dxa"/>
            <w:shd w:val="clear" w:color="auto" w:fill="auto"/>
          </w:tcPr>
          <w:p w14:paraId="6CF94D5F" w14:textId="77777777" w:rsidR="00C728F5" w:rsidRPr="003F2BA7" w:rsidRDefault="00C728F5" w:rsidP="008422E7">
            <w:pPr>
              <w:jc w:val="center"/>
              <w:rPr>
                <w:rFonts w:ascii="Arial" w:hAnsi="Arial" w:cs="Arial"/>
                <w:b/>
                <w:sz w:val="18"/>
                <w:szCs w:val="18"/>
              </w:rPr>
            </w:pPr>
            <w:r w:rsidRPr="003F2BA7">
              <w:rPr>
                <w:rFonts w:ascii="Arial" w:hAnsi="Arial" w:cs="Arial"/>
                <w:b/>
                <w:sz w:val="18"/>
                <w:szCs w:val="18"/>
              </w:rPr>
              <w:t>Přechodové</w:t>
            </w:r>
          </w:p>
        </w:tc>
        <w:tc>
          <w:tcPr>
            <w:tcW w:w="1276" w:type="dxa"/>
            <w:shd w:val="clear" w:color="auto" w:fill="auto"/>
            <w:vAlign w:val="center"/>
          </w:tcPr>
          <w:p w14:paraId="331A3544" w14:textId="2C3F9475"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1 653 680 351</w:t>
            </w:r>
          </w:p>
        </w:tc>
        <w:tc>
          <w:tcPr>
            <w:tcW w:w="1276" w:type="dxa"/>
            <w:vAlign w:val="center"/>
          </w:tcPr>
          <w:p w14:paraId="0F7A4002" w14:textId="2DB0A402"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1 405 616 903</w:t>
            </w:r>
          </w:p>
        </w:tc>
        <w:tc>
          <w:tcPr>
            <w:tcW w:w="1265" w:type="dxa"/>
            <w:vAlign w:val="center"/>
          </w:tcPr>
          <w:p w14:paraId="5FF63915" w14:textId="6C90B41F"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248 063 448</w:t>
            </w:r>
          </w:p>
        </w:tc>
        <w:tc>
          <w:tcPr>
            <w:tcW w:w="1134" w:type="dxa"/>
            <w:shd w:val="clear" w:color="auto" w:fill="auto"/>
            <w:vAlign w:val="center"/>
          </w:tcPr>
          <w:p w14:paraId="03F8C8DA" w14:textId="68BB831F"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708 720 15</w:t>
            </w:r>
            <w:del w:id="1436" w:author="Juráš Pavel" w:date="2021-06-03T13:44:00Z">
              <w:r w:rsidRPr="003F2BA7" w:rsidDel="002E2CA2">
                <w:rPr>
                  <w:rFonts w:ascii="Arial" w:hAnsi="Arial" w:cs="Arial"/>
                  <w:b/>
                  <w:color w:val="000000"/>
                  <w:sz w:val="18"/>
                  <w:szCs w:val="18"/>
                </w:rPr>
                <w:delText>0</w:delText>
              </w:r>
            </w:del>
            <w:ins w:id="1437" w:author="Juráš Pavel" w:date="2021-06-03T13:44:00Z">
              <w:r w:rsidR="002E2CA2">
                <w:rPr>
                  <w:rFonts w:ascii="Arial" w:hAnsi="Arial" w:cs="Arial"/>
                  <w:b/>
                  <w:color w:val="000000"/>
                  <w:sz w:val="18"/>
                  <w:szCs w:val="18"/>
                </w:rPr>
                <w:t>1</w:t>
              </w:r>
            </w:ins>
          </w:p>
        </w:tc>
        <w:tc>
          <w:tcPr>
            <w:tcW w:w="992" w:type="dxa"/>
            <w:shd w:val="clear" w:color="auto" w:fill="auto"/>
            <w:vAlign w:val="center"/>
          </w:tcPr>
          <w:p w14:paraId="7A3E0E16" w14:textId="6C17C2C1"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19 386 012</w:t>
            </w:r>
          </w:p>
        </w:tc>
        <w:tc>
          <w:tcPr>
            <w:tcW w:w="1134" w:type="dxa"/>
            <w:shd w:val="clear" w:color="auto" w:fill="auto"/>
            <w:vAlign w:val="center"/>
          </w:tcPr>
          <w:p w14:paraId="39AF595B" w14:textId="76249C57"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689 334 13</w:t>
            </w:r>
            <w:del w:id="1438" w:author="Juráš Pavel" w:date="2021-06-03T13:45:00Z">
              <w:r w:rsidRPr="003F2BA7" w:rsidDel="002E2CA2">
                <w:rPr>
                  <w:rFonts w:ascii="Arial" w:hAnsi="Arial" w:cs="Arial"/>
                  <w:b/>
                  <w:color w:val="000000"/>
                  <w:sz w:val="18"/>
                  <w:szCs w:val="18"/>
                </w:rPr>
                <w:delText>8</w:delText>
              </w:r>
            </w:del>
            <w:ins w:id="1439" w:author="Juráš Pavel" w:date="2021-06-03T13:45:00Z">
              <w:r w:rsidR="002E2CA2">
                <w:rPr>
                  <w:rFonts w:ascii="Arial" w:hAnsi="Arial" w:cs="Arial"/>
                  <w:b/>
                  <w:color w:val="000000"/>
                  <w:sz w:val="18"/>
                  <w:szCs w:val="18"/>
                </w:rPr>
                <w:t>9</w:t>
              </w:r>
            </w:ins>
          </w:p>
        </w:tc>
        <w:tc>
          <w:tcPr>
            <w:tcW w:w="1418" w:type="dxa"/>
            <w:shd w:val="clear" w:color="auto" w:fill="auto"/>
            <w:vAlign w:val="center"/>
          </w:tcPr>
          <w:p w14:paraId="1703B92D" w14:textId="758EAF5C"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2 362 400 50</w:t>
            </w:r>
            <w:ins w:id="1440" w:author="Juráš Pavel" w:date="2021-06-03T13:45:00Z">
              <w:r w:rsidR="002E2CA2">
                <w:rPr>
                  <w:rFonts w:ascii="Arial" w:hAnsi="Arial" w:cs="Arial"/>
                  <w:b/>
                  <w:color w:val="000000"/>
                  <w:sz w:val="18"/>
                  <w:szCs w:val="18"/>
                </w:rPr>
                <w:t>2</w:t>
              </w:r>
            </w:ins>
            <w:del w:id="1441" w:author="Juráš Pavel" w:date="2021-06-03T13:45:00Z">
              <w:r w:rsidRPr="003F2BA7" w:rsidDel="002E2CA2">
                <w:rPr>
                  <w:rFonts w:ascii="Arial" w:hAnsi="Arial" w:cs="Arial"/>
                  <w:b/>
                  <w:color w:val="000000"/>
                  <w:sz w:val="18"/>
                  <w:szCs w:val="18"/>
                </w:rPr>
                <w:delText>1</w:delText>
              </w:r>
            </w:del>
          </w:p>
        </w:tc>
        <w:tc>
          <w:tcPr>
            <w:tcW w:w="850" w:type="dxa"/>
            <w:shd w:val="clear" w:color="auto" w:fill="auto"/>
            <w:vAlign w:val="center"/>
          </w:tcPr>
          <w:p w14:paraId="04E3A0E8" w14:textId="28134876" w:rsidR="00C728F5" w:rsidRPr="003F2BA7" w:rsidRDefault="00C728F5" w:rsidP="00F54AE7">
            <w:pPr>
              <w:jc w:val="center"/>
              <w:rPr>
                <w:rFonts w:ascii="Arial" w:hAnsi="Arial" w:cs="Arial"/>
                <w:b/>
                <w:sz w:val="18"/>
                <w:szCs w:val="18"/>
              </w:rPr>
            </w:pPr>
            <w:r w:rsidRPr="003F2BA7">
              <w:rPr>
                <w:rFonts w:ascii="Arial" w:hAnsi="Arial" w:cs="Arial"/>
                <w:b/>
                <w:color w:val="000000"/>
                <w:sz w:val="18"/>
                <w:szCs w:val="18"/>
              </w:rPr>
              <w:t>70 %</w:t>
            </w:r>
          </w:p>
        </w:tc>
      </w:tr>
      <w:tr w:rsidR="00C728F5" w:rsidRPr="003F2BA7" w14:paraId="3A720508" w14:textId="77777777" w:rsidTr="008422E7">
        <w:trPr>
          <w:jc w:val="center"/>
        </w:trPr>
        <w:tc>
          <w:tcPr>
            <w:tcW w:w="1696" w:type="dxa"/>
            <w:gridSpan w:val="2"/>
            <w:vMerge/>
            <w:shd w:val="clear" w:color="auto" w:fill="auto"/>
          </w:tcPr>
          <w:p w14:paraId="4D6EA22E" w14:textId="77777777" w:rsidR="00C728F5" w:rsidRPr="003F2BA7" w:rsidRDefault="00C728F5" w:rsidP="00F54AE7">
            <w:pPr>
              <w:jc w:val="center"/>
              <w:rPr>
                <w:rFonts w:ascii="Arial" w:hAnsi="Arial" w:cs="Arial"/>
                <w:b/>
                <w:sz w:val="18"/>
                <w:szCs w:val="18"/>
              </w:rPr>
            </w:pPr>
          </w:p>
        </w:tc>
        <w:tc>
          <w:tcPr>
            <w:tcW w:w="1276" w:type="dxa"/>
            <w:shd w:val="clear" w:color="auto" w:fill="7F7F7F"/>
          </w:tcPr>
          <w:p w14:paraId="285095B4" w14:textId="77777777" w:rsidR="00C728F5" w:rsidRPr="003F2BA7" w:rsidRDefault="00C728F5" w:rsidP="00F54AE7">
            <w:pPr>
              <w:jc w:val="center"/>
              <w:rPr>
                <w:rFonts w:ascii="Arial" w:hAnsi="Arial" w:cs="Arial"/>
                <w:b/>
                <w:sz w:val="18"/>
                <w:szCs w:val="18"/>
              </w:rPr>
            </w:pPr>
          </w:p>
        </w:tc>
        <w:tc>
          <w:tcPr>
            <w:tcW w:w="567" w:type="dxa"/>
            <w:shd w:val="clear" w:color="auto" w:fill="7F7F7F"/>
          </w:tcPr>
          <w:p w14:paraId="368BEFCF" w14:textId="77777777" w:rsidR="00C728F5" w:rsidRPr="003F2BA7" w:rsidRDefault="00C728F5" w:rsidP="00F54AE7">
            <w:pPr>
              <w:jc w:val="center"/>
              <w:rPr>
                <w:rFonts w:ascii="Arial" w:hAnsi="Arial" w:cs="Arial"/>
                <w:b/>
                <w:sz w:val="18"/>
                <w:szCs w:val="18"/>
              </w:rPr>
            </w:pPr>
          </w:p>
        </w:tc>
        <w:tc>
          <w:tcPr>
            <w:tcW w:w="1286" w:type="dxa"/>
            <w:shd w:val="clear" w:color="auto" w:fill="auto"/>
          </w:tcPr>
          <w:p w14:paraId="317BB4BD" w14:textId="77777777" w:rsidR="00C728F5" w:rsidRPr="003F2BA7" w:rsidRDefault="00C728F5" w:rsidP="008422E7">
            <w:pPr>
              <w:jc w:val="center"/>
              <w:rPr>
                <w:rFonts w:ascii="Arial" w:hAnsi="Arial" w:cs="Arial"/>
                <w:b/>
                <w:sz w:val="18"/>
                <w:szCs w:val="18"/>
              </w:rPr>
            </w:pPr>
            <w:r w:rsidRPr="003F2BA7">
              <w:rPr>
                <w:rFonts w:ascii="Arial" w:hAnsi="Arial" w:cs="Arial"/>
                <w:b/>
                <w:sz w:val="18"/>
                <w:szCs w:val="18"/>
              </w:rPr>
              <w:t>Méně rozvinuté</w:t>
            </w:r>
          </w:p>
        </w:tc>
        <w:tc>
          <w:tcPr>
            <w:tcW w:w="1276" w:type="dxa"/>
            <w:shd w:val="clear" w:color="auto" w:fill="auto"/>
            <w:vAlign w:val="center"/>
          </w:tcPr>
          <w:p w14:paraId="71D176A5" w14:textId="0DB73F7F"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1 482 392 356</w:t>
            </w:r>
          </w:p>
        </w:tc>
        <w:tc>
          <w:tcPr>
            <w:tcW w:w="1276" w:type="dxa"/>
            <w:vAlign w:val="center"/>
          </w:tcPr>
          <w:p w14:paraId="0BC19CCB" w14:textId="1DF3AE39"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1 260 034 00</w:t>
            </w:r>
            <w:del w:id="1442" w:author="Juráš Pavel" w:date="2021-05-19T12:38:00Z">
              <w:r w:rsidRPr="003F2BA7" w:rsidDel="00351941">
                <w:rPr>
                  <w:rFonts w:ascii="Arial" w:hAnsi="Arial" w:cs="Arial"/>
                  <w:b/>
                  <w:color w:val="000000"/>
                  <w:sz w:val="18"/>
                  <w:szCs w:val="18"/>
                </w:rPr>
                <w:delText>1</w:delText>
              </w:r>
            </w:del>
            <w:ins w:id="1443" w:author="Juráš Pavel" w:date="2021-05-19T12:38:00Z">
              <w:r w:rsidR="00351941" w:rsidRPr="003F2BA7">
                <w:rPr>
                  <w:rFonts w:ascii="Arial" w:hAnsi="Arial" w:cs="Arial"/>
                  <w:b/>
                  <w:color w:val="000000"/>
                  <w:sz w:val="18"/>
                  <w:szCs w:val="18"/>
                </w:rPr>
                <w:t>2</w:t>
              </w:r>
            </w:ins>
          </w:p>
        </w:tc>
        <w:tc>
          <w:tcPr>
            <w:tcW w:w="1265" w:type="dxa"/>
            <w:vAlign w:val="center"/>
          </w:tcPr>
          <w:p w14:paraId="1DA8CD2C" w14:textId="286F72D6"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222 358</w:t>
            </w:r>
            <w:r w:rsidR="00F54AE7" w:rsidRPr="003F2BA7">
              <w:rPr>
                <w:rFonts w:ascii="Arial" w:hAnsi="Arial" w:cs="Arial"/>
                <w:b/>
                <w:color w:val="000000"/>
                <w:sz w:val="18"/>
                <w:szCs w:val="18"/>
              </w:rPr>
              <w:t> </w:t>
            </w:r>
            <w:r w:rsidRPr="003F2BA7">
              <w:rPr>
                <w:rFonts w:ascii="Arial" w:hAnsi="Arial" w:cs="Arial"/>
                <w:b/>
                <w:color w:val="000000"/>
                <w:sz w:val="18"/>
                <w:szCs w:val="18"/>
              </w:rPr>
              <w:t>35</w:t>
            </w:r>
            <w:ins w:id="1444" w:author="Juráš Pavel" w:date="2021-05-19T12:38:00Z">
              <w:r w:rsidR="00351941" w:rsidRPr="003F2BA7">
                <w:rPr>
                  <w:rFonts w:ascii="Arial" w:hAnsi="Arial" w:cs="Arial"/>
                  <w:b/>
                  <w:color w:val="000000"/>
                  <w:sz w:val="18"/>
                  <w:szCs w:val="18"/>
                </w:rPr>
                <w:t>4</w:t>
              </w:r>
            </w:ins>
            <w:del w:id="1445" w:author="Juráš Pavel" w:date="2021-05-19T12:38:00Z">
              <w:r w:rsidRPr="003F2BA7" w:rsidDel="00351941">
                <w:rPr>
                  <w:rFonts w:ascii="Arial" w:hAnsi="Arial" w:cs="Arial"/>
                  <w:b/>
                  <w:color w:val="000000"/>
                  <w:sz w:val="18"/>
                  <w:szCs w:val="18"/>
                </w:rPr>
                <w:delText>5</w:delText>
              </w:r>
            </w:del>
          </w:p>
        </w:tc>
        <w:tc>
          <w:tcPr>
            <w:tcW w:w="1134" w:type="dxa"/>
            <w:shd w:val="clear" w:color="auto" w:fill="auto"/>
            <w:vAlign w:val="center"/>
          </w:tcPr>
          <w:p w14:paraId="6FD3D804" w14:textId="23E76CC0" w:rsidR="00C728F5" w:rsidRPr="003F2BA7" w:rsidRDefault="00B54E9D" w:rsidP="00561A1B">
            <w:pPr>
              <w:jc w:val="center"/>
              <w:rPr>
                <w:rFonts w:ascii="Arial" w:hAnsi="Arial" w:cs="Arial"/>
                <w:b/>
                <w:color w:val="000000"/>
                <w:sz w:val="18"/>
                <w:szCs w:val="18"/>
              </w:rPr>
            </w:pPr>
            <w:r w:rsidRPr="003F2BA7">
              <w:rPr>
                <w:rFonts w:ascii="Arial" w:hAnsi="Arial" w:cs="Arial"/>
                <w:b/>
                <w:color w:val="000000"/>
                <w:sz w:val="18"/>
                <w:szCs w:val="18"/>
              </w:rPr>
              <w:t>261 598 65</w:t>
            </w:r>
            <w:del w:id="1446" w:author="Juráš Pavel" w:date="2021-06-03T13:45:00Z">
              <w:r w:rsidRPr="003F2BA7" w:rsidDel="002E2CA2">
                <w:rPr>
                  <w:rFonts w:ascii="Arial" w:hAnsi="Arial" w:cs="Arial"/>
                  <w:b/>
                  <w:color w:val="000000"/>
                  <w:sz w:val="18"/>
                  <w:szCs w:val="18"/>
                </w:rPr>
                <w:delText>1</w:delText>
              </w:r>
            </w:del>
            <w:ins w:id="1447" w:author="Juráš Pavel" w:date="2021-06-03T13:45:00Z">
              <w:r w:rsidR="002E2CA2">
                <w:rPr>
                  <w:rFonts w:ascii="Arial" w:hAnsi="Arial" w:cs="Arial"/>
                  <w:b/>
                  <w:color w:val="000000"/>
                  <w:sz w:val="18"/>
                  <w:szCs w:val="18"/>
                </w:rPr>
                <w:t>4</w:t>
              </w:r>
            </w:ins>
          </w:p>
        </w:tc>
        <w:tc>
          <w:tcPr>
            <w:tcW w:w="992" w:type="dxa"/>
            <w:shd w:val="clear" w:color="auto" w:fill="auto"/>
            <w:vAlign w:val="center"/>
          </w:tcPr>
          <w:p w14:paraId="2D12F2C9" w14:textId="46FF9236" w:rsidR="00C728F5" w:rsidRPr="003F2BA7" w:rsidRDefault="00B54E9D" w:rsidP="00561A1B">
            <w:pPr>
              <w:jc w:val="center"/>
              <w:rPr>
                <w:rFonts w:ascii="Arial" w:hAnsi="Arial" w:cs="Arial"/>
                <w:b/>
                <w:color w:val="000000"/>
                <w:sz w:val="18"/>
                <w:szCs w:val="18"/>
              </w:rPr>
            </w:pPr>
            <w:r w:rsidRPr="003F2BA7">
              <w:rPr>
                <w:rFonts w:ascii="Arial" w:hAnsi="Arial" w:cs="Arial"/>
                <w:b/>
                <w:color w:val="000000"/>
                <w:sz w:val="18"/>
                <w:szCs w:val="18"/>
              </w:rPr>
              <w:t>7 155 652</w:t>
            </w:r>
          </w:p>
        </w:tc>
        <w:tc>
          <w:tcPr>
            <w:tcW w:w="1134" w:type="dxa"/>
            <w:shd w:val="clear" w:color="auto" w:fill="auto"/>
            <w:vAlign w:val="center"/>
          </w:tcPr>
          <w:p w14:paraId="4AF8E10F" w14:textId="192E21BA"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254 44</w:t>
            </w:r>
            <w:ins w:id="1448" w:author="Juráš Pavel" w:date="2021-06-03T13:45:00Z">
              <w:r w:rsidR="002E2CA2">
                <w:rPr>
                  <w:rFonts w:ascii="Arial" w:hAnsi="Arial" w:cs="Arial"/>
                  <w:b/>
                  <w:color w:val="000000"/>
                  <w:sz w:val="18"/>
                  <w:szCs w:val="18"/>
                </w:rPr>
                <w:t>3</w:t>
              </w:r>
            </w:ins>
            <w:del w:id="1449" w:author="Juráš Pavel" w:date="2021-06-03T13:45:00Z">
              <w:r w:rsidRPr="003F2BA7" w:rsidDel="002E2CA2">
                <w:rPr>
                  <w:rFonts w:ascii="Arial" w:hAnsi="Arial" w:cs="Arial"/>
                  <w:b/>
                  <w:color w:val="000000"/>
                  <w:sz w:val="18"/>
                  <w:szCs w:val="18"/>
                </w:rPr>
                <w:delText>2</w:delText>
              </w:r>
            </w:del>
            <w:r w:rsidR="00F54AE7" w:rsidRPr="003F2BA7">
              <w:rPr>
                <w:rFonts w:ascii="Arial" w:hAnsi="Arial" w:cs="Arial"/>
                <w:b/>
                <w:color w:val="000000"/>
                <w:sz w:val="18"/>
                <w:szCs w:val="18"/>
              </w:rPr>
              <w:t> </w:t>
            </w:r>
            <w:del w:id="1450" w:author="Juráš Pavel" w:date="2021-06-03T13:45:00Z">
              <w:r w:rsidRPr="003F2BA7" w:rsidDel="002E2CA2">
                <w:rPr>
                  <w:rFonts w:ascii="Arial" w:hAnsi="Arial" w:cs="Arial"/>
                  <w:b/>
                  <w:color w:val="000000"/>
                  <w:sz w:val="18"/>
                  <w:szCs w:val="18"/>
                </w:rPr>
                <w:delText>999</w:delText>
              </w:r>
            </w:del>
            <w:ins w:id="1451" w:author="Juráš Pavel" w:date="2021-06-03T13:45:00Z">
              <w:r w:rsidR="002E2CA2">
                <w:rPr>
                  <w:rFonts w:ascii="Arial" w:hAnsi="Arial" w:cs="Arial"/>
                  <w:b/>
                  <w:color w:val="000000"/>
                  <w:sz w:val="18"/>
                  <w:szCs w:val="18"/>
                </w:rPr>
                <w:t>002</w:t>
              </w:r>
            </w:ins>
          </w:p>
        </w:tc>
        <w:tc>
          <w:tcPr>
            <w:tcW w:w="1418" w:type="dxa"/>
            <w:shd w:val="clear" w:color="auto" w:fill="auto"/>
            <w:vAlign w:val="center"/>
          </w:tcPr>
          <w:p w14:paraId="48DEE6B3" w14:textId="76C3684F" w:rsidR="00C728F5" w:rsidRPr="003F2BA7" w:rsidRDefault="00B54E9D" w:rsidP="00561A1B">
            <w:pPr>
              <w:jc w:val="center"/>
              <w:rPr>
                <w:rFonts w:ascii="Arial" w:hAnsi="Arial" w:cs="Arial"/>
                <w:b/>
                <w:color w:val="000000"/>
                <w:sz w:val="18"/>
                <w:szCs w:val="18"/>
              </w:rPr>
            </w:pPr>
            <w:r w:rsidRPr="003F2BA7">
              <w:rPr>
                <w:rFonts w:ascii="Arial" w:hAnsi="Arial" w:cs="Arial"/>
                <w:b/>
                <w:color w:val="000000"/>
                <w:sz w:val="18"/>
                <w:szCs w:val="18"/>
              </w:rPr>
              <w:t xml:space="preserve">1 743 991 </w:t>
            </w:r>
            <w:del w:id="1452" w:author="Juráš Pavel" w:date="2021-06-03T13:45:00Z">
              <w:r w:rsidRPr="003F2BA7" w:rsidDel="002E2CA2">
                <w:rPr>
                  <w:rFonts w:ascii="Arial" w:hAnsi="Arial" w:cs="Arial"/>
                  <w:b/>
                  <w:color w:val="000000"/>
                  <w:sz w:val="18"/>
                  <w:szCs w:val="18"/>
                </w:rPr>
                <w:delText>007</w:delText>
              </w:r>
            </w:del>
            <w:ins w:id="1453" w:author="Juráš Pavel" w:date="2021-06-03T13:45:00Z">
              <w:r w:rsidR="002E2CA2" w:rsidRPr="003F2BA7">
                <w:rPr>
                  <w:rFonts w:ascii="Arial" w:hAnsi="Arial" w:cs="Arial"/>
                  <w:b/>
                  <w:color w:val="000000"/>
                  <w:sz w:val="18"/>
                  <w:szCs w:val="18"/>
                </w:rPr>
                <w:t>0</w:t>
              </w:r>
              <w:r w:rsidR="002E2CA2">
                <w:rPr>
                  <w:rFonts w:ascii="Arial" w:hAnsi="Arial" w:cs="Arial"/>
                  <w:b/>
                  <w:color w:val="000000"/>
                  <w:sz w:val="18"/>
                  <w:szCs w:val="18"/>
                </w:rPr>
                <w:t>10</w:t>
              </w:r>
            </w:ins>
          </w:p>
        </w:tc>
        <w:tc>
          <w:tcPr>
            <w:tcW w:w="850" w:type="dxa"/>
            <w:shd w:val="clear" w:color="auto" w:fill="auto"/>
            <w:vAlign w:val="center"/>
          </w:tcPr>
          <w:p w14:paraId="2A452A3C" w14:textId="06CF9A62"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85 %</w:t>
            </w:r>
          </w:p>
        </w:tc>
      </w:tr>
      <w:tr w:rsidR="00C728F5" w:rsidRPr="003F2BA7" w14:paraId="6A413616" w14:textId="77777777" w:rsidTr="008422E7">
        <w:trPr>
          <w:trHeight w:val="268"/>
          <w:jc w:val="center"/>
        </w:trPr>
        <w:tc>
          <w:tcPr>
            <w:tcW w:w="1696" w:type="dxa"/>
            <w:gridSpan w:val="2"/>
            <w:shd w:val="clear" w:color="auto" w:fill="auto"/>
          </w:tcPr>
          <w:p w14:paraId="4337D774" w14:textId="77777777" w:rsidR="00C728F5" w:rsidRPr="003F2BA7" w:rsidRDefault="00C728F5" w:rsidP="00F54AE7">
            <w:pPr>
              <w:jc w:val="center"/>
              <w:rPr>
                <w:rFonts w:ascii="Arial" w:hAnsi="Arial" w:cs="Arial"/>
                <w:b/>
                <w:sz w:val="18"/>
                <w:szCs w:val="18"/>
              </w:rPr>
            </w:pPr>
            <w:r w:rsidRPr="003F2BA7">
              <w:rPr>
                <w:rFonts w:ascii="Arial" w:hAnsi="Arial" w:cs="Arial"/>
                <w:b/>
                <w:sz w:val="18"/>
                <w:szCs w:val="18"/>
              </w:rPr>
              <w:t>Celkový součet</w:t>
            </w:r>
          </w:p>
        </w:tc>
        <w:tc>
          <w:tcPr>
            <w:tcW w:w="1276" w:type="dxa"/>
            <w:shd w:val="clear" w:color="auto" w:fill="7F7F7F"/>
          </w:tcPr>
          <w:p w14:paraId="505144EC" w14:textId="77777777" w:rsidR="00C728F5" w:rsidRPr="003F2BA7" w:rsidRDefault="00C728F5" w:rsidP="00F54AE7">
            <w:pPr>
              <w:jc w:val="center"/>
              <w:rPr>
                <w:rFonts w:ascii="Arial" w:hAnsi="Arial" w:cs="Arial"/>
                <w:b/>
                <w:sz w:val="18"/>
                <w:szCs w:val="18"/>
              </w:rPr>
            </w:pPr>
          </w:p>
        </w:tc>
        <w:tc>
          <w:tcPr>
            <w:tcW w:w="567" w:type="dxa"/>
            <w:shd w:val="clear" w:color="auto" w:fill="auto"/>
          </w:tcPr>
          <w:p w14:paraId="58CDEC06" w14:textId="77777777" w:rsidR="00C728F5" w:rsidRPr="003F2BA7" w:rsidRDefault="00C728F5" w:rsidP="00F54AE7">
            <w:pPr>
              <w:jc w:val="center"/>
              <w:rPr>
                <w:rFonts w:ascii="Arial" w:hAnsi="Arial" w:cs="Arial"/>
                <w:b/>
                <w:sz w:val="18"/>
                <w:szCs w:val="18"/>
              </w:rPr>
            </w:pPr>
          </w:p>
        </w:tc>
        <w:tc>
          <w:tcPr>
            <w:tcW w:w="1286" w:type="dxa"/>
            <w:shd w:val="clear" w:color="auto" w:fill="auto"/>
          </w:tcPr>
          <w:p w14:paraId="6EE4774C" w14:textId="77777777" w:rsidR="00C728F5" w:rsidRPr="003F2BA7" w:rsidRDefault="00C728F5" w:rsidP="00F54AE7">
            <w:pPr>
              <w:jc w:val="center"/>
              <w:rPr>
                <w:rFonts w:ascii="Arial" w:hAnsi="Arial" w:cs="Arial"/>
                <w:b/>
                <w:sz w:val="18"/>
                <w:szCs w:val="18"/>
              </w:rPr>
            </w:pPr>
          </w:p>
        </w:tc>
        <w:tc>
          <w:tcPr>
            <w:tcW w:w="1276" w:type="dxa"/>
            <w:shd w:val="clear" w:color="auto" w:fill="auto"/>
            <w:vAlign w:val="center"/>
          </w:tcPr>
          <w:p w14:paraId="4DC185A3" w14:textId="3949D04C"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3 136 072 707</w:t>
            </w:r>
          </w:p>
        </w:tc>
        <w:tc>
          <w:tcPr>
            <w:tcW w:w="1276" w:type="dxa"/>
            <w:vAlign w:val="center"/>
          </w:tcPr>
          <w:p w14:paraId="14308EC4" w14:textId="41858D12"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2 665 650 90</w:t>
            </w:r>
            <w:ins w:id="1454" w:author="Juráš Pavel" w:date="2021-06-03T13:46:00Z">
              <w:r w:rsidR="002E2CA2">
                <w:rPr>
                  <w:rFonts w:ascii="Arial" w:hAnsi="Arial" w:cs="Arial"/>
                  <w:b/>
                  <w:color w:val="000000"/>
                  <w:sz w:val="18"/>
                  <w:szCs w:val="18"/>
                </w:rPr>
                <w:t>5</w:t>
              </w:r>
            </w:ins>
            <w:del w:id="1455" w:author="Juráš Pavel" w:date="2021-06-03T13:46:00Z">
              <w:r w:rsidRPr="003F2BA7" w:rsidDel="002E2CA2">
                <w:rPr>
                  <w:rFonts w:ascii="Arial" w:hAnsi="Arial" w:cs="Arial"/>
                  <w:b/>
                  <w:color w:val="000000"/>
                  <w:sz w:val="18"/>
                  <w:szCs w:val="18"/>
                </w:rPr>
                <w:delText>4</w:delText>
              </w:r>
            </w:del>
          </w:p>
        </w:tc>
        <w:tc>
          <w:tcPr>
            <w:tcW w:w="1265" w:type="dxa"/>
            <w:vAlign w:val="center"/>
          </w:tcPr>
          <w:p w14:paraId="25E1B2CC" w14:textId="3B81B472"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470 421</w:t>
            </w:r>
            <w:r w:rsidR="00F54AE7" w:rsidRPr="003F2BA7">
              <w:rPr>
                <w:rFonts w:ascii="Arial" w:hAnsi="Arial" w:cs="Arial"/>
                <w:b/>
                <w:color w:val="000000"/>
                <w:sz w:val="18"/>
                <w:szCs w:val="18"/>
              </w:rPr>
              <w:t> </w:t>
            </w:r>
            <w:r w:rsidRPr="003F2BA7">
              <w:rPr>
                <w:rFonts w:ascii="Arial" w:hAnsi="Arial" w:cs="Arial"/>
                <w:b/>
                <w:color w:val="000000"/>
                <w:sz w:val="18"/>
                <w:szCs w:val="18"/>
              </w:rPr>
              <w:t>80</w:t>
            </w:r>
            <w:ins w:id="1456" w:author="Juráš Pavel" w:date="2021-06-03T13:46:00Z">
              <w:r w:rsidR="002E2CA2">
                <w:rPr>
                  <w:rFonts w:ascii="Arial" w:hAnsi="Arial" w:cs="Arial"/>
                  <w:b/>
                  <w:color w:val="000000"/>
                  <w:sz w:val="18"/>
                  <w:szCs w:val="18"/>
                </w:rPr>
                <w:t>2</w:t>
              </w:r>
            </w:ins>
            <w:del w:id="1457" w:author="Juráš Pavel" w:date="2021-06-03T13:46:00Z">
              <w:r w:rsidRPr="003F2BA7" w:rsidDel="002E2CA2">
                <w:rPr>
                  <w:rFonts w:ascii="Arial" w:hAnsi="Arial" w:cs="Arial"/>
                  <w:b/>
                  <w:color w:val="000000"/>
                  <w:sz w:val="18"/>
                  <w:szCs w:val="18"/>
                </w:rPr>
                <w:delText>3</w:delText>
              </w:r>
            </w:del>
          </w:p>
        </w:tc>
        <w:tc>
          <w:tcPr>
            <w:tcW w:w="1134" w:type="dxa"/>
            <w:shd w:val="clear" w:color="auto" w:fill="auto"/>
            <w:vAlign w:val="center"/>
          </w:tcPr>
          <w:p w14:paraId="5E94FB6C" w14:textId="79F44922" w:rsidR="00C728F5" w:rsidRPr="003F2BA7" w:rsidRDefault="00B54E9D" w:rsidP="00561A1B">
            <w:pPr>
              <w:jc w:val="center"/>
              <w:rPr>
                <w:rFonts w:ascii="Arial" w:hAnsi="Arial" w:cs="Arial"/>
                <w:b/>
                <w:color w:val="000000"/>
                <w:sz w:val="18"/>
                <w:szCs w:val="18"/>
              </w:rPr>
            </w:pPr>
            <w:r w:rsidRPr="003F2BA7">
              <w:rPr>
                <w:rFonts w:ascii="Arial" w:hAnsi="Arial" w:cs="Arial"/>
                <w:b/>
                <w:color w:val="000000"/>
                <w:sz w:val="18"/>
                <w:szCs w:val="18"/>
              </w:rPr>
              <w:t>970 318 80</w:t>
            </w:r>
            <w:ins w:id="1458" w:author="Juráš Pavel" w:date="2021-06-03T13:46:00Z">
              <w:r w:rsidR="002E2CA2">
                <w:rPr>
                  <w:rFonts w:ascii="Arial" w:hAnsi="Arial" w:cs="Arial"/>
                  <w:b/>
                  <w:color w:val="000000"/>
                  <w:sz w:val="18"/>
                  <w:szCs w:val="18"/>
                </w:rPr>
                <w:t>5</w:t>
              </w:r>
            </w:ins>
            <w:del w:id="1459" w:author="Juráš Pavel" w:date="2021-06-03T13:46:00Z">
              <w:r w:rsidRPr="003F2BA7" w:rsidDel="002E2CA2">
                <w:rPr>
                  <w:rFonts w:ascii="Arial" w:hAnsi="Arial" w:cs="Arial"/>
                  <w:b/>
                  <w:color w:val="000000"/>
                  <w:sz w:val="18"/>
                  <w:szCs w:val="18"/>
                </w:rPr>
                <w:delText>1</w:delText>
              </w:r>
            </w:del>
          </w:p>
        </w:tc>
        <w:tc>
          <w:tcPr>
            <w:tcW w:w="992" w:type="dxa"/>
            <w:shd w:val="clear" w:color="auto" w:fill="auto"/>
            <w:vAlign w:val="center"/>
          </w:tcPr>
          <w:p w14:paraId="147E4ABC" w14:textId="279540B5" w:rsidR="00C728F5" w:rsidRPr="003F2BA7" w:rsidRDefault="00B54E9D" w:rsidP="00561A1B">
            <w:pPr>
              <w:jc w:val="center"/>
              <w:rPr>
                <w:rFonts w:ascii="Arial" w:hAnsi="Arial" w:cs="Arial"/>
                <w:b/>
                <w:color w:val="000000"/>
                <w:sz w:val="18"/>
                <w:szCs w:val="18"/>
              </w:rPr>
            </w:pPr>
            <w:r w:rsidRPr="003F2BA7">
              <w:rPr>
                <w:rFonts w:ascii="Arial" w:hAnsi="Arial" w:cs="Arial"/>
                <w:b/>
                <w:color w:val="000000"/>
                <w:sz w:val="18"/>
                <w:szCs w:val="18"/>
              </w:rPr>
              <w:t>26 541 664</w:t>
            </w:r>
          </w:p>
        </w:tc>
        <w:tc>
          <w:tcPr>
            <w:tcW w:w="1134" w:type="dxa"/>
            <w:shd w:val="clear" w:color="auto" w:fill="auto"/>
            <w:vAlign w:val="center"/>
          </w:tcPr>
          <w:p w14:paraId="4C05C25F" w14:textId="0E6044D8"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943 777</w:t>
            </w:r>
            <w:r w:rsidR="00F54AE7" w:rsidRPr="003F2BA7">
              <w:rPr>
                <w:rFonts w:ascii="Arial" w:hAnsi="Arial" w:cs="Arial"/>
                <w:b/>
                <w:color w:val="000000"/>
                <w:sz w:val="18"/>
                <w:szCs w:val="18"/>
              </w:rPr>
              <w:t> </w:t>
            </w:r>
            <w:r w:rsidRPr="003F2BA7">
              <w:rPr>
                <w:rFonts w:ascii="Arial" w:hAnsi="Arial" w:cs="Arial"/>
                <w:b/>
                <w:color w:val="000000"/>
                <w:sz w:val="18"/>
                <w:szCs w:val="18"/>
              </w:rPr>
              <w:t>1</w:t>
            </w:r>
            <w:del w:id="1460" w:author="Juráš Pavel" w:date="2021-06-03T13:46:00Z">
              <w:r w:rsidRPr="003F2BA7" w:rsidDel="002E2CA2">
                <w:rPr>
                  <w:rFonts w:ascii="Arial" w:hAnsi="Arial" w:cs="Arial"/>
                  <w:b/>
                  <w:color w:val="000000"/>
                  <w:sz w:val="18"/>
                  <w:szCs w:val="18"/>
                </w:rPr>
                <w:delText>3</w:delText>
              </w:r>
            </w:del>
            <w:del w:id="1461" w:author="Juráš Pavel" w:date="2021-05-19T12:38:00Z">
              <w:r w:rsidRPr="003F2BA7" w:rsidDel="00351941">
                <w:rPr>
                  <w:rFonts w:ascii="Arial" w:hAnsi="Arial" w:cs="Arial"/>
                  <w:b/>
                  <w:color w:val="000000"/>
                  <w:sz w:val="18"/>
                  <w:szCs w:val="18"/>
                </w:rPr>
                <w:delText>7</w:delText>
              </w:r>
            </w:del>
            <w:ins w:id="1462" w:author="Juráš Pavel" w:date="2021-06-03T13:46:00Z">
              <w:r w:rsidR="002E2CA2">
                <w:rPr>
                  <w:rFonts w:ascii="Arial" w:hAnsi="Arial" w:cs="Arial"/>
                  <w:b/>
                  <w:color w:val="000000"/>
                  <w:sz w:val="18"/>
                  <w:szCs w:val="18"/>
                </w:rPr>
                <w:t>41</w:t>
              </w:r>
            </w:ins>
          </w:p>
        </w:tc>
        <w:tc>
          <w:tcPr>
            <w:tcW w:w="1418" w:type="dxa"/>
            <w:shd w:val="clear" w:color="auto" w:fill="auto"/>
            <w:vAlign w:val="center"/>
          </w:tcPr>
          <w:p w14:paraId="13FE9992" w14:textId="19A7A142" w:rsidR="00C728F5" w:rsidRPr="003F2BA7" w:rsidRDefault="00B54E9D" w:rsidP="00561A1B">
            <w:pPr>
              <w:jc w:val="center"/>
              <w:rPr>
                <w:rFonts w:ascii="Arial" w:hAnsi="Arial" w:cs="Arial"/>
                <w:b/>
                <w:color w:val="000000"/>
                <w:sz w:val="18"/>
                <w:szCs w:val="18"/>
              </w:rPr>
            </w:pPr>
            <w:r w:rsidRPr="003F2BA7">
              <w:rPr>
                <w:rFonts w:ascii="Arial" w:hAnsi="Arial" w:cs="Arial"/>
                <w:b/>
                <w:color w:val="000000"/>
                <w:sz w:val="18"/>
                <w:szCs w:val="18"/>
              </w:rPr>
              <w:t xml:space="preserve">4 106 391 </w:t>
            </w:r>
            <w:del w:id="1463" w:author="Juráš Pavel" w:date="2021-06-03T13:46:00Z">
              <w:r w:rsidRPr="003F2BA7" w:rsidDel="002E2CA2">
                <w:rPr>
                  <w:rFonts w:ascii="Arial" w:hAnsi="Arial" w:cs="Arial"/>
                  <w:b/>
                  <w:color w:val="000000"/>
                  <w:sz w:val="18"/>
                  <w:szCs w:val="18"/>
                </w:rPr>
                <w:delText>508</w:delText>
              </w:r>
            </w:del>
            <w:ins w:id="1464" w:author="Juráš Pavel" w:date="2021-06-03T13:46:00Z">
              <w:r w:rsidR="002E2CA2" w:rsidRPr="003F2BA7">
                <w:rPr>
                  <w:rFonts w:ascii="Arial" w:hAnsi="Arial" w:cs="Arial"/>
                  <w:b/>
                  <w:color w:val="000000"/>
                  <w:sz w:val="18"/>
                  <w:szCs w:val="18"/>
                </w:rPr>
                <w:t>5</w:t>
              </w:r>
              <w:r w:rsidR="002E2CA2">
                <w:rPr>
                  <w:rFonts w:ascii="Arial" w:hAnsi="Arial" w:cs="Arial"/>
                  <w:b/>
                  <w:color w:val="000000"/>
                  <w:sz w:val="18"/>
                  <w:szCs w:val="18"/>
                </w:rPr>
                <w:t>12</w:t>
              </w:r>
            </w:ins>
          </w:p>
        </w:tc>
        <w:tc>
          <w:tcPr>
            <w:tcW w:w="850" w:type="dxa"/>
            <w:shd w:val="clear" w:color="auto" w:fill="auto"/>
            <w:vAlign w:val="center"/>
          </w:tcPr>
          <w:p w14:paraId="29562E76" w14:textId="656247F7" w:rsidR="00C728F5" w:rsidRPr="003F2BA7" w:rsidRDefault="00C728F5" w:rsidP="00642D57">
            <w:pPr>
              <w:jc w:val="center"/>
              <w:rPr>
                <w:rFonts w:ascii="Arial" w:hAnsi="Arial" w:cs="Arial"/>
                <w:b/>
                <w:color w:val="000000"/>
                <w:sz w:val="18"/>
                <w:szCs w:val="18"/>
              </w:rPr>
            </w:pPr>
            <w:r w:rsidRPr="003F2BA7">
              <w:rPr>
                <w:rFonts w:ascii="Arial" w:hAnsi="Arial" w:cs="Arial"/>
                <w:b/>
                <w:color w:val="000000"/>
                <w:sz w:val="18"/>
                <w:szCs w:val="18"/>
              </w:rPr>
              <w:t>76 %</w:t>
            </w:r>
          </w:p>
        </w:tc>
      </w:tr>
      <w:bookmarkEnd w:id="1360"/>
    </w:tbl>
    <w:p w14:paraId="278AD13A" w14:textId="3ECE359C" w:rsidR="00F5414E" w:rsidRDefault="00F5414E" w:rsidP="00F5414E">
      <w:pPr>
        <w:pStyle w:val="Odstavecseseznamem"/>
        <w:ind w:left="360"/>
        <w:rPr>
          <w:rFonts w:ascii="Arial" w:hAnsi="Arial" w:cs="Arial"/>
          <w:b/>
          <w:color w:val="000000" w:themeColor="text1"/>
          <w:sz w:val="36"/>
          <w:szCs w:val="36"/>
        </w:rPr>
      </w:pPr>
    </w:p>
    <w:p w14:paraId="07EB7765" w14:textId="6F50095F" w:rsidR="00F5414E" w:rsidRDefault="00F5414E" w:rsidP="00F5414E">
      <w:pPr>
        <w:pStyle w:val="Odstavecseseznamem"/>
        <w:ind w:left="360"/>
        <w:rPr>
          <w:rFonts w:ascii="Arial" w:hAnsi="Arial" w:cs="Arial"/>
          <w:b/>
          <w:color w:val="000000" w:themeColor="text1"/>
          <w:sz w:val="36"/>
          <w:szCs w:val="36"/>
        </w:rPr>
      </w:pPr>
    </w:p>
    <w:p w14:paraId="6C847DBE" w14:textId="31D8C228" w:rsidR="00F5414E" w:rsidRDefault="00F5414E" w:rsidP="00F5414E">
      <w:pPr>
        <w:pStyle w:val="Odstavecseseznamem"/>
        <w:ind w:left="360"/>
        <w:rPr>
          <w:rFonts w:ascii="Arial" w:hAnsi="Arial" w:cs="Arial"/>
          <w:b/>
          <w:color w:val="000000" w:themeColor="text1"/>
          <w:sz w:val="36"/>
          <w:szCs w:val="36"/>
        </w:rPr>
      </w:pPr>
    </w:p>
    <w:p w14:paraId="639D542B" w14:textId="25B2D515" w:rsidR="00F5414E" w:rsidRDefault="00F5414E" w:rsidP="00F5414E">
      <w:pPr>
        <w:pStyle w:val="Odstavecseseznamem"/>
        <w:ind w:left="360"/>
        <w:rPr>
          <w:rFonts w:ascii="Arial" w:hAnsi="Arial" w:cs="Arial"/>
          <w:b/>
          <w:color w:val="000000" w:themeColor="text1"/>
          <w:sz w:val="36"/>
          <w:szCs w:val="36"/>
        </w:rPr>
      </w:pPr>
    </w:p>
    <w:p w14:paraId="58A549D7" w14:textId="580E9452" w:rsidR="00F5414E" w:rsidRDefault="00F5414E" w:rsidP="00F5414E">
      <w:pPr>
        <w:pStyle w:val="Odstavecseseznamem"/>
        <w:ind w:left="360"/>
        <w:rPr>
          <w:rFonts w:ascii="Arial" w:hAnsi="Arial" w:cs="Arial"/>
          <w:b/>
          <w:color w:val="000000" w:themeColor="text1"/>
          <w:sz w:val="36"/>
          <w:szCs w:val="36"/>
        </w:rPr>
      </w:pPr>
    </w:p>
    <w:p w14:paraId="425CF81D" w14:textId="03A740B6" w:rsidR="00F5414E" w:rsidRDefault="00F5414E" w:rsidP="00F5414E">
      <w:pPr>
        <w:pStyle w:val="Odstavecseseznamem"/>
        <w:ind w:left="360"/>
        <w:rPr>
          <w:rFonts w:ascii="Arial" w:hAnsi="Arial" w:cs="Arial"/>
          <w:b/>
          <w:color w:val="000000" w:themeColor="text1"/>
          <w:sz w:val="36"/>
          <w:szCs w:val="36"/>
        </w:rPr>
      </w:pPr>
    </w:p>
    <w:p w14:paraId="426A473B" w14:textId="023B765B" w:rsidR="00F5414E" w:rsidRDefault="00F5414E" w:rsidP="00F5414E">
      <w:pPr>
        <w:pStyle w:val="Odstavecseseznamem"/>
        <w:ind w:left="360"/>
        <w:rPr>
          <w:rFonts w:ascii="Arial" w:hAnsi="Arial" w:cs="Arial"/>
          <w:b/>
          <w:color w:val="000000" w:themeColor="text1"/>
          <w:sz w:val="36"/>
          <w:szCs w:val="36"/>
        </w:rPr>
      </w:pPr>
    </w:p>
    <w:p w14:paraId="3E384552" w14:textId="0FC8207A" w:rsidR="00F5414E" w:rsidRDefault="00F5414E" w:rsidP="00F5414E">
      <w:pPr>
        <w:pStyle w:val="Odstavecseseznamem"/>
        <w:ind w:left="360"/>
        <w:rPr>
          <w:rFonts w:ascii="Arial" w:hAnsi="Arial" w:cs="Arial"/>
          <w:b/>
          <w:color w:val="000000" w:themeColor="text1"/>
          <w:sz w:val="36"/>
          <w:szCs w:val="36"/>
        </w:rPr>
      </w:pPr>
    </w:p>
    <w:p w14:paraId="0B92AFF5" w14:textId="1574EFFF" w:rsidR="00F5414E" w:rsidRDefault="00F5414E" w:rsidP="00F5414E">
      <w:pPr>
        <w:pStyle w:val="Odstavecseseznamem"/>
        <w:ind w:left="360"/>
        <w:rPr>
          <w:rFonts w:ascii="Arial" w:hAnsi="Arial" w:cs="Arial"/>
          <w:b/>
          <w:color w:val="000000" w:themeColor="text1"/>
          <w:sz w:val="36"/>
          <w:szCs w:val="36"/>
        </w:rPr>
      </w:pPr>
    </w:p>
    <w:p w14:paraId="4227C0A2" w14:textId="0A15ED22" w:rsidR="00F5414E" w:rsidRDefault="00F5414E" w:rsidP="00F5414E">
      <w:pPr>
        <w:pStyle w:val="Odstavecseseznamem"/>
        <w:ind w:left="360"/>
        <w:rPr>
          <w:rFonts w:ascii="Arial" w:hAnsi="Arial" w:cs="Arial"/>
          <w:b/>
          <w:color w:val="000000" w:themeColor="text1"/>
          <w:sz w:val="36"/>
          <w:szCs w:val="36"/>
        </w:rPr>
      </w:pPr>
    </w:p>
    <w:p w14:paraId="0636E282" w14:textId="029C4EB3" w:rsidR="00F5414E" w:rsidRDefault="00F5414E" w:rsidP="00F5414E">
      <w:pPr>
        <w:pStyle w:val="Odstavecseseznamem"/>
        <w:ind w:left="360"/>
        <w:rPr>
          <w:rFonts w:ascii="Arial" w:hAnsi="Arial" w:cs="Arial"/>
          <w:b/>
          <w:color w:val="000000" w:themeColor="text1"/>
          <w:sz w:val="36"/>
          <w:szCs w:val="36"/>
        </w:rPr>
      </w:pPr>
    </w:p>
    <w:p w14:paraId="4183E8B7" w14:textId="7C839D74" w:rsidR="00F5414E" w:rsidRDefault="00F5414E" w:rsidP="00F5414E">
      <w:pPr>
        <w:pStyle w:val="Odstavecseseznamem"/>
        <w:ind w:left="360"/>
        <w:rPr>
          <w:rFonts w:ascii="Arial" w:hAnsi="Arial" w:cs="Arial"/>
          <w:b/>
          <w:color w:val="000000" w:themeColor="text1"/>
          <w:sz w:val="36"/>
          <w:szCs w:val="36"/>
        </w:rPr>
      </w:pPr>
    </w:p>
    <w:p w14:paraId="603C6E57" w14:textId="77777777" w:rsidR="00F5414E" w:rsidRDefault="00F5414E" w:rsidP="00F5414E">
      <w:pPr>
        <w:pStyle w:val="Odstavecseseznamem"/>
        <w:ind w:left="360"/>
        <w:rPr>
          <w:rFonts w:ascii="Arial" w:hAnsi="Arial" w:cs="Arial"/>
          <w:b/>
          <w:color w:val="000000" w:themeColor="text1"/>
          <w:sz w:val="36"/>
          <w:szCs w:val="36"/>
        </w:rPr>
      </w:pPr>
    </w:p>
    <w:p w14:paraId="1643B6F3" w14:textId="77777777" w:rsidR="00F5414E" w:rsidRDefault="00F5414E" w:rsidP="00F5414E">
      <w:pPr>
        <w:pStyle w:val="Odstavecseseznamem"/>
        <w:ind w:left="360"/>
        <w:rPr>
          <w:rFonts w:ascii="Arial" w:hAnsi="Arial" w:cs="Arial"/>
          <w:b/>
          <w:color w:val="000000" w:themeColor="text1"/>
          <w:sz w:val="36"/>
          <w:szCs w:val="36"/>
        </w:rPr>
      </w:pPr>
    </w:p>
    <w:p w14:paraId="2BD8668C" w14:textId="1389530C" w:rsidR="00E64C99" w:rsidRPr="003F2BA7" w:rsidRDefault="00E64C99" w:rsidP="00F5414E">
      <w:pPr>
        <w:pStyle w:val="Odstavecseseznamem"/>
        <w:numPr>
          <w:ilvl w:val="0"/>
          <w:numId w:val="31"/>
        </w:numPr>
        <w:rPr>
          <w:rFonts w:ascii="Arial" w:hAnsi="Arial" w:cs="Arial"/>
          <w:b/>
          <w:color w:val="000000" w:themeColor="text1"/>
          <w:sz w:val="36"/>
          <w:szCs w:val="36"/>
        </w:rPr>
      </w:pPr>
      <w:r w:rsidRPr="003F2BA7">
        <w:rPr>
          <w:rFonts w:ascii="Arial" w:hAnsi="Arial" w:cs="Arial"/>
          <w:b/>
          <w:color w:val="000000" w:themeColor="text1"/>
          <w:sz w:val="36"/>
          <w:szCs w:val="36"/>
        </w:rPr>
        <w:lastRenderedPageBreak/>
        <w:t>Základní podmínky</w:t>
      </w:r>
    </w:p>
    <w:p w14:paraId="4C771579" w14:textId="77777777" w:rsidR="005B5B9E" w:rsidRPr="003F2BA7" w:rsidRDefault="005B5B9E" w:rsidP="00E64C99">
      <w:pPr>
        <w:rPr>
          <w:rFonts w:ascii="Arial" w:hAnsi="Arial" w:cs="Arial"/>
          <w:i/>
          <w:iCs/>
        </w:rPr>
      </w:pPr>
    </w:p>
    <w:p w14:paraId="39C5ADD8" w14:textId="7F146517" w:rsidR="00E64C99" w:rsidRPr="003F2BA7" w:rsidRDefault="00E64C99" w:rsidP="00E64C99">
      <w:pPr>
        <w:rPr>
          <w:rFonts w:ascii="Arial" w:hAnsi="Arial" w:cs="Arial"/>
          <w:b/>
          <w:iCs/>
        </w:rPr>
      </w:pPr>
      <w:r w:rsidRPr="003F2BA7">
        <w:rPr>
          <w:rFonts w:ascii="Arial" w:hAnsi="Arial" w:cs="Arial"/>
          <w:b/>
          <w:iCs/>
        </w:rPr>
        <w:t>Tabulka 12: Základní podmínky</w:t>
      </w:r>
    </w:p>
    <w:tbl>
      <w:tblPr>
        <w:tblpPr w:leftFromText="141" w:rightFromText="141"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710"/>
        <w:gridCol w:w="1272"/>
        <w:gridCol w:w="1278"/>
        <w:gridCol w:w="1418"/>
        <w:gridCol w:w="993"/>
        <w:gridCol w:w="2838"/>
        <w:gridCol w:w="4060"/>
      </w:tblGrid>
      <w:tr w:rsidR="00296F0D" w:rsidRPr="003F2BA7" w14:paraId="19CEF388" w14:textId="77777777" w:rsidTr="00296F0D">
        <w:trPr>
          <w:tblHeader/>
        </w:trPr>
        <w:tc>
          <w:tcPr>
            <w:tcW w:w="505" w:type="pct"/>
            <w:tcBorders>
              <w:top w:val="single" w:sz="4" w:space="0" w:color="auto"/>
              <w:left w:val="single" w:sz="4" w:space="0" w:color="auto"/>
              <w:bottom w:val="single" w:sz="4" w:space="0" w:color="auto"/>
              <w:right w:val="single" w:sz="4" w:space="0" w:color="auto"/>
            </w:tcBorders>
            <w:shd w:val="clear" w:color="auto" w:fill="FFCCCC"/>
          </w:tcPr>
          <w:p w14:paraId="1B726567" w14:textId="77777777" w:rsidR="00296F0D" w:rsidRPr="003F2BA7" w:rsidRDefault="00296F0D" w:rsidP="00296F0D">
            <w:pPr>
              <w:pStyle w:val="DAVA"/>
              <w:spacing w:after="120"/>
              <w:rPr>
                <w:rFonts w:cs="Arial"/>
                <w:b/>
                <w:sz w:val="20"/>
              </w:rPr>
            </w:pPr>
            <w:r w:rsidRPr="003F2BA7">
              <w:rPr>
                <w:rFonts w:cs="Arial"/>
                <w:b/>
                <w:sz w:val="20"/>
              </w:rPr>
              <w:t>Základní podmínka</w:t>
            </w:r>
            <w:r w:rsidRPr="003F2BA7">
              <w:rPr>
                <w:rStyle w:val="Znakapoznpodarou"/>
                <w:rFonts w:cs="Arial"/>
                <w:b/>
                <w:sz w:val="20"/>
              </w:rPr>
              <w:footnoteReference w:id="127"/>
            </w:r>
          </w:p>
        </w:tc>
        <w:tc>
          <w:tcPr>
            <w:tcW w:w="254" w:type="pct"/>
            <w:tcBorders>
              <w:top w:val="single" w:sz="4" w:space="0" w:color="auto"/>
              <w:left w:val="single" w:sz="4" w:space="0" w:color="auto"/>
              <w:bottom w:val="single" w:sz="4" w:space="0" w:color="auto"/>
              <w:right w:val="single" w:sz="4" w:space="0" w:color="auto"/>
            </w:tcBorders>
            <w:shd w:val="clear" w:color="auto" w:fill="FFCCCC"/>
          </w:tcPr>
          <w:p w14:paraId="0EA8F205" w14:textId="77777777" w:rsidR="00296F0D" w:rsidRPr="003F2BA7" w:rsidRDefault="00296F0D" w:rsidP="00296F0D">
            <w:pPr>
              <w:pStyle w:val="DAVA"/>
              <w:spacing w:after="120"/>
              <w:rPr>
                <w:rFonts w:cs="Arial"/>
                <w:b/>
                <w:sz w:val="20"/>
              </w:rPr>
            </w:pPr>
            <w:r w:rsidRPr="003F2BA7">
              <w:rPr>
                <w:rFonts w:cs="Arial"/>
                <w:b/>
                <w:sz w:val="20"/>
              </w:rPr>
              <w:t>Fond</w:t>
            </w:r>
          </w:p>
        </w:tc>
        <w:tc>
          <w:tcPr>
            <w:tcW w:w="455" w:type="pct"/>
            <w:tcBorders>
              <w:top w:val="single" w:sz="4" w:space="0" w:color="auto"/>
              <w:left w:val="single" w:sz="4" w:space="0" w:color="auto"/>
              <w:bottom w:val="single" w:sz="4" w:space="0" w:color="auto"/>
              <w:right w:val="single" w:sz="4" w:space="0" w:color="auto"/>
            </w:tcBorders>
            <w:shd w:val="clear" w:color="auto" w:fill="FFCCCC"/>
          </w:tcPr>
          <w:p w14:paraId="025955E1" w14:textId="77777777" w:rsidR="00296F0D" w:rsidRPr="003F2BA7" w:rsidRDefault="00296F0D" w:rsidP="00296F0D">
            <w:pPr>
              <w:pStyle w:val="DAVA"/>
              <w:spacing w:after="120"/>
              <w:rPr>
                <w:rFonts w:cs="Arial"/>
                <w:b/>
                <w:sz w:val="20"/>
              </w:rPr>
            </w:pPr>
            <w:r w:rsidRPr="003F2BA7">
              <w:rPr>
                <w:rFonts w:cs="Arial"/>
                <w:b/>
                <w:sz w:val="20"/>
              </w:rPr>
              <w:t>Specifický cíl</w:t>
            </w:r>
          </w:p>
        </w:tc>
        <w:tc>
          <w:tcPr>
            <w:tcW w:w="457" w:type="pct"/>
            <w:tcBorders>
              <w:top w:val="single" w:sz="4" w:space="0" w:color="auto"/>
              <w:left w:val="single" w:sz="4" w:space="0" w:color="auto"/>
              <w:bottom w:val="single" w:sz="4" w:space="0" w:color="auto"/>
              <w:right w:val="single" w:sz="4" w:space="0" w:color="auto"/>
            </w:tcBorders>
            <w:shd w:val="clear" w:color="auto" w:fill="FFCCCC"/>
          </w:tcPr>
          <w:p w14:paraId="384044B9" w14:textId="77777777" w:rsidR="00296F0D" w:rsidRPr="003F2BA7" w:rsidRDefault="00296F0D" w:rsidP="00296F0D">
            <w:pPr>
              <w:pStyle w:val="DAVA"/>
              <w:spacing w:after="120"/>
              <w:rPr>
                <w:rFonts w:cs="Arial"/>
                <w:b/>
                <w:sz w:val="20"/>
              </w:rPr>
            </w:pPr>
            <w:r w:rsidRPr="003F2BA7">
              <w:rPr>
                <w:rFonts w:cs="Arial"/>
                <w:b/>
                <w:sz w:val="20"/>
              </w:rPr>
              <w:t>Splnění základní podmínky</w:t>
            </w:r>
          </w:p>
        </w:tc>
        <w:tc>
          <w:tcPr>
            <w:tcW w:w="507" w:type="pct"/>
            <w:tcBorders>
              <w:top w:val="single" w:sz="4" w:space="0" w:color="auto"/>
              <w:left w:val="single" w:sz="4" w:space="0" w:color="auto"/>
              <w:bottom w:val="single" w:sz="4" w:space="0" w:color="auto"/>
              <w:right w:val="single" w:sz="4" w:space="0" w:color="auto"/>
            </w:tcBorders>
            <w:shd w:val="clear" w:color="auto" w:fill="FFCCCC"/>
          </w:tcPr>
          <w:p w14:paraId="14993897" w14:textId="77777777" w:rsidR="00296F0D" w:rsidRPr="003F2BA7" w:rsidRDefault="00296F0D" w:rsidP="00296F0D">
            <w:pPr>
              <w:pStyle w:val="DAVA"/>
              <w:spacing w:after="120"/>
              <w:rPr>
                <w:rFonts w:cs="Arial"/>
                <w:b/>
                <w:sz w:val="20"/>
              </w:rPr>
            </w:pPr>
            <w:r w:rsidRPr="003F2BA7">
              <w:rPr>
                <w:rFonts w:cs="Arial"/>
                <w:b/>
                <w:sz w:val="20"/>
              </w:rPr>
              <w:t>Kritéria</w:t>
            </w:r>
          </w:p>
        </w:tc>
        <w:tc>
          <w:tcPr>
            <w:tcW w:w="355" w:type="pct"/>
            <w:tcBorders>
              <w:top w:val="single" w:sz="4" w:space="0" w:color="auto"/>
              <w:left w:val="single" w:sz="4" w:space="0" w:color="auto"/>
              <w:bottom w:val="single" w:sz="4" w:space="0" w:color="auto"/>
              <w:right w:val="single" w:sz="4" w:space="0" w:color="auto"/>
            </w:tcBorders>
            <w:shd w:val="clear" w:color="auto" w:fill="FFCCCC"/>
          </w:tcPr>
          <w:p w14:paraId="551CB8FE" w14:textId="77777777" w:rsidR="00296F0D" w:rsidRPr="003F2BA7" w:rsidRDefault="00296F0D" w:rsidP="00296F0D">
            <w:pPr>
              <w:pStyle w:val="DAVA"/>
              <w:spacing w:after="120"/>
              <w:ind w:left="7" w:right="34"/>
              <w:rPr>
                <w:rFonts w:cs="Arial"/>
                <w:b/>
                <w:sz w:val="20"/>
              </w:rPr>
            </w:pPr>
            <w:r w:rsidRPr="003F2BA7">
              <w:rPr>
                <w:rFonts w:cs="Arial"/>
                <w:b/>
                <w:sz w:val="20"/>
              </w:rPr>
              <w:t xml:space="preserve">Plnění kritérií </w:t>
            </w:r>
          </w:p>
        </w:tc>
        <w:tc>
          <w:tcPr>
            <w:tcW w:w="1015" w:type="pct"/>
            <w:tcBorders>
              <w:top w:val="single" w:sz="4" w:space="0" w:color="auto"/>
              <w:left w:val="single" w:sz="4" w:space="0" w:color="auto"/>
              <w:bottom w:val="single" w:sz="4" w:space="0" w:color="auto"/>
              <w:right w:val="single" w:sz="4" w:space="0" w:color="auto"/>
            </w:tcBorders>
            <w:shd w:val="clear" w:color="auto" w:fill="FFCCCC"/>
          </w:tcPr>
          <w:p w14:paraId="49F1D4B2" w14:textId="77777777" w:rsidR="00296F0D" w:rsidRPr="003F2BA7" w:rsidRDefault="00296F0D" w:rsidP="00296F0D">
            <w:pPr>
              <w:pStyle w:val="DAVA"/>
              <w:spacing w:after="120"/>
              <w:rPr>
                <w:rFonts w:cs="Arial"/>
                <w:b/>
                <w:sz w:val="20"/>
              </w:rPr>
            </w:pPr>
            <w:r w:rsidRPr="003F2BA7">
              <w:rPr>
                <w:rFonts w:cs="Arial"/>
                <w:b/>
                <w:sz w:val="20"/>
              </w:rPr>
              <w:t>Odkaz na příslušné dokumenty</w:t>
            </w:r>
          </w:p>
        </w:tc>
        <w:tc>
          <w:tcPr>
            <w:tcW w:w="1452" w:type="pct"/>
            <w:tcBorders>
              <w:top w:val="single" w:sz="4" w:space="0" w:color="auto"/>
              <w:left w:val="single" w:sz="4" w:space="0" w:color="auto"/>
              <w:bottom w:val="single" w:sz="4" w:space="0" w:color="auto"/>
              <w:right w:val="single" w:sz="12" w:space="0" w:color="auto"/>
            </w:tcBorders>
            <w:shd w:val="clear" w:color="auto" w:fill="FFCCCC"/>
          </w:tcPr>
          <w:p w14:paraId="5D798422" w14:textId="77777777" w:rsidR="00296F0D" w:rsidRPr="003F2BA7" w:rsidRDefault="00296F0D" w:rsidP="00296F0D">
            <w:pPr>
              <w:pStyle w:val="DAVA"/>
              <w:spacing w:after="120"/>
              <w:rPr>
                <w:rFonts w:cs="Arial"/>
                <w:b/>
                <w:sz w:val="20"/>
              </w:rPr>
            </w:pPr>
            <w:r w:rsidRPr="003F2BA7">
              <w:rPr>
                <w:rFonts w:cs="Arial"/>
                <w:b/>
                <w:sz w:val="20"/>
              </w:rPr>
              <w:t>Odůvodnění</w:t>
            </w:r>
          </w:p>
        </w:tc>
      </w:tr>
      <w:tr w:rsidR="00296F0D" w:rsidRPr="003F2BA7" w14:paraId="3FF1FBA9" w14:textId="77777777" w:rsidTr="00296F0D">
        <w:tc>
          <w:tcPr>
            <w:tcW w:w="505" w:type="pct"/>
            <w:vMerge w:val="restart"/>
            <w:tcBorders>
              <w:top w:val="single" w:sz="4" w:space="0" w:color="auto"/>
              <w:left w:val="single" w:sz="4" w:space="0" w:color="auto"/>
              <w:right w:val="single" w:sz="4" w:space="0" w:color="auto"/>
            </w:tcBorders>
            <w:shd w:val="clear" w:color="auto" w:fill="auto"/>
          </w:tcPr>
          <w:p w14:paraId="33616074" w14:textId="77777777" w:rsidR="00296F0D" w:rsidRPr="003F2BA7" w:rsidRDefault="00296F0D" w:rsidP="00296F0D">
            <w:pPr>
              <w:pStyle w:val="DAVA"/>
              <w:spacing w:after="120"/>
              <w:rPr>
                <w:rFonts w:cs="Arial"/>
                <w:b/>
                <w:sz w:val="18"/>
                <w:szCs w:val="18"/>
              </w:rPr>
            </w:pPr>
            <w:r w:rsidRPr="003F2BA7">
              <w:rPr>
                <w:rFonts w:cs="Arial"/>
                <w:b/>
                <w:sz w:val="18"/>
                <w:szCs w:val="18"/>
              </w:rPr>
              <w:t>(1) Účinné mechanismy monitorování trhu s veřejnými zakázkami</w:t>
            </w:r>
          </w:p>
        </w:tc>
        <w:tc>
          <w:tcPr>
            <w:tcW w:w="254" w:type="pct"/>
            <w:vMerge w:val="restart"/>
            <w:tcBorders>
              <w:top w:val="single" w:sz="4" w:space="0" w:color="auto"/>
              <w:left w:val="single" w:sz="4" w:space="0" w:color="auto"/>
              <w:right w:val="single" w:sz="4" w:space="0" w:color="auto"/>
            </w:tcBorders>
          </w:tcPr>
          <w:p w14:paraId="39BE16E3" w14:textId="77777777" w:rsidR="00296F0D" w:rsidRPr="003F2BA7" w:rsidRDefault="00296F0D" w:rsidP="00296F0D">
            <w:pPr>
              <w:pStyle w:val="DAVA"/>
              <w:spacing w:after="120"/>
              <w:rPr>
                <w:rFonts w:cs="Arial"/>
                <w:sz w:val="18"/>
                <w:szCs w:val="18"/>
              </w:rPr>
            </w:pPr>
            <w:r w:rsidRPr="003F2BA7">
              <w:rPr>
                <w:rFonts w:cs="Arial"/>
                <w:sz w:val="18"/>
                <w:szCs w:val="18"/>
              </w:rPr>
              <w:t>Všechny fondy</w:t>
            </w:r>
          </w:p>
        </w:tc>
        <w:tc>
          <w:tcPr>
            <w:tcW w:w="455" w:type="pct"/>
            <w:vMerge w:val="restart"/>
            <w:tcBorders>
              <w:top w:val="single" w:sz="4" w:space="0" w:color="auto"/>
              <w:left w:val="single" w:sz="4" w:space="0" w:color="auto"/>
              <w:right w:val="single" w:sz="4" w:space="0" w:color="auto"/>
            </w:tcBorders>
          </w:tcPr>
          <w:p w14:paraId="4C80C6A6" w14:textId="77777777" w:rsidR="00296F0D" w:rsidRPr="003F2BA7" w:rsidRDefault="00296F0D" w:rsidP="00296F0D">
            <w:pPr>
              <w:pStyle w:val="DAVA"/>
              <w:spacing w:after="120"/>
              <w:rPr>
                <w:rFonts w:cs="Arial"/>
                <w:sz w:val="18"/>
                <w:szCs w:val="18"/>
              </w:rPr>
            </w:pPr>
            <w:r w:rsidRPr="003F2BA7">
              <w:rPr>
                <w:rFonts w:cs="Arial"/>
                <w:sz w:val="18"/>
                <w:szCs w:val="18"/>
              </w:rPr>
              <w:t>Všechny specifické cíle</w:t>
            </w:r>
          </w:p>
        </w:tc>
        <w:tc>
          <w:tcPr>
            <w:tcW w:w="457" w:type="pct"/>
            <w:vMerge w:val="restart"/>
            <w:tcBorders>
              <w:top w:val="single" w:sz="4" w:space="0" w:color="auto"/>
              <w:left w:val="single" w:sz="4" w:space="0" w:color="auto"/>
              <w:right w:val="single" w:sz="4" w:space="0" w:color="auto"/>
            </w:tcBorders>
            <w:shd w:val="clear" w:color="auto" w:fill="auto"/>
          </w:tcPr>
          <w:p w14:paraId="0351B363"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05B91B6" w14:textId="77777777" w:rsidR="00296F0D" w:rsidRPr="003F2BA7" w:rsidRDefault="00296F0D" w:rsidP="00296F0D">
            <w:pPr>
              <w:pStyle w:val="DAVA"/>
              <w:spacing w:after="120"/>
              <w:rPr>
                <w:rFonts w:cs="Arial"/>
                <w:sz w:val="18"/>
                <w:szCs w:val="18"/>
              </w:rPr>
            </w:pPr>
            <w:r w:rsidRPr="003F2BA7">
              <w:rPr>
                <w:rFonts w:cs="Arial"/>
                <w:sz w:val="18"/>
                <w:szCs w:val="18"/>
              </w:rPr>
              <w:t>Jsou zavedeny mechanismy monitorování, které se vztahují na zadávání všech veřejných zakázek v rámci fondů v souladu s právními předpisy EU v oblasti zadávání zakázek. Tento požadavek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3F1EE88"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35881BD" w14:textId="77777777" w:rsidR="00296F0D" w:rsidRPr="003F2BA7" w:rsidRDefault="00296F0D" w:rsidP="00296F0D">
            <w:pPr>
              <w:pStyle w:val="DAVA"/>
              <w:spacing w:after="120"/>
              <w:rPr>
                <w:rFonts w:cs="Arial"/>
                <w:i/>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576218E" w14:textId="77777777" w:rsidR="00296F0D" w:rsidRPr="003F2BA7" w:rsidRDefault="00296F0D" w:rsidP="00296F0D">
            <w:pPr>
              <w:pStyle w:val="DAVA"/>
              <w:spacing w:after="120"/>
              <w:rPr>
                <w:rFonts w:cs="Arial"/>
                <w:sz w:val="18"/>
                <w:szCs w:val="18"/>
              </w:rPr>
            </w:pPr>
          </w:p>
        </w:tc>
      </w:tr>
      <w:tr w:rsidR="00296F0D" w:rsidRPr="003F2BA7" w14:paraId="5EC026DA" w14:textId="77777777" w:rsidTr="00296F0D">
        <w:tc>
          <w:tcPr>
            <w:tcW w:w="505" w:type="pct"/>
            <w:vMerge/>
          </w:tcPr>
          <w:p w14:paraId="41504947" w14:textId="77777777" w:rsidR="00296F0D" w:rsidRPr="003F2BA7" w:rsidRDefault="00296F0D" w:rsidP="00296F0D">
            <w:pPr>
              <w:pStyle w:val="DAVA"/>
              <w:spacing w:after="120"/>
              <w:rPr>
                <w:rFonts w:cs="Arial"/>
                <w:b/>
                <w:sz w:val="18"/>
                <w:szCs w:val="18"/>
              </w:rPr>
            </w:pPr>
          </w:p>
        </w:tc>
        <w:tc>
          <w:tcPr>
            <w:tcW w:w="254" w:type="pct"/>
            <w:vMerge/>
          </w:tcPr>
          <w:p w14:paraId="4017FC30" w14:textId="77777777" w:rsidR="00296F0D" w:rsidRPr="003F2BA7" w:rsidRDefault="00296F0D" w:rsidP="00296F0D">
            <w:pPr>
              <w:pStyle w:val="DAVA"/>
              <w:spacing w:after="120"/>
              <w:rPr>
                <w:rFonts w:cs="Arial"/>
                <w:b/>
                <w:sz w:val="18"/>
                <w:szCs w:val="18"/>
              </w:rPr>
            </w:pPr>
          </w:p>
        </w:tc>
        <w:tc>
          <w:tcPr>
            <w:tcW w:w="455" w:type="pct"/>
            <w:vMerge/>
          </w:tcPr>
          <w:p w14:paraId="73329DA5" w14:textId="77777777" w:rsidR="00296F0D" w:rsidRPr="003F2BA7" w:rsidRDefault="00296F0D" w:rsidP="00296F0D">
            <w:pPr>
              <w:pStyle w:val="DAVA"/>
              <w:spacing w:after="120"/>
              <w:rPr>
                <w:rFonts w:cs="Arial"/>
                <w:b/>
                <w:sz w:val="18"/>
                <w:szCs w:val="18"/>
              </w:rPr>
            </w:pPr>
          </w:p>
        </w:tc>
        <w:tc>
          <w:tcPr>
            <w:tcW w:w="457" w:type="pct"/>
            <w:vMerge/>
          </w:tcPr>
          <w:p w14:paraId="77D6A578"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096E768" w14:textId="77777777" w:rsidR="00296F0D" w:rsidRPr="003F2BA7" w:rsidRDefault="00296F0D" w:rsidP="00296F0D">
            <w:pPr>
              <w:pStyle w:val="DAVA"/>
              <w:spacing w:after="120"/>
              <w:rPr>
                <w:rFonts w:cs="Arial"/>
                <w:sz w:val="18"/>
                <w:szCs w:val="18"/>
              </w:rPr>
            </w:pPr>
            <w:r w:rsidRPr="003F2BA7">
              <w:rPr>
                <w:rFonts w:cs="Arial"/>
                <w:sz w:val="18"/>
                <w:szCs w:val="18"/>
              </w:rPr>
              <w:t xml:space="preserve">1. Opatření k zajištění sestavování účinných a spolehlivých údajů o postupech zadávání veřejných zakázek nad prahovými </w:t>
            </w:r>
            <w:r w:rsidRPr="003F2BA7">
              <w:rPr>
                <w:rFonts w:cs="Arial"/>
                <w:sz w:val="18"/>
                <w:szCs w:val="18"/>
              </w:rPr>
              <w:lastRenderedPageBreak/>
              <w:t>hodnotami EU v souladu s oznamovací povinností podle čl. 83 a 84 směrnice 2014/24/EU a čl. 99 a 100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838292B"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D902CCA" w14:textId="77777777" w:rsidR="00296F0D" w:rsidRPr="003F2BA7" w:rsidRDefault="000E14A8" w:rsidP="00296F0D">
            <w:pPr>
              <w:pStyle w:val="DAVA"/>
              <w:spacing w:after="120"/>
              <w:rPr>
                <w:rStyle w:val="Hypertextovodkaz"/>
                <w:rFonts w:cs="Arial"/>
                <w:sz w:val="18"/>
                <w:szCs w:val="18"/>
              </w:rPr>
            </w:pPr>
            <w:hyperlink r:id="rId14" w:history="1">
              <w:r w:rsidR="00296F0D" w:rsidRPr="003F2BA7">
                <w:rPr>
                  <w:rStyle w:val="Hypertextovodkaz"/>
                  <w:rFonts w:cs="Arial"/>
                  <w:sz w:val="18"/>
                  <w:szCs w:val="18"/>
                </w:rPr>
                <w:t>https://www.vestnikverejnychzakazek.cz/</w:t>
              </w:r>
            </w:hyperlink>
          </w:p>
          <w:p w14:paraId="7F132256" w14:textId="77777777" w:rsidR="00296F0D" w:rsidRPr="003F2BA7" w:rsidRDefault="000E14A8" w:rsidP="00296F0D">
            <w:pPr>
              <w:pStyle w:val="DAVA"/>
              <w:spacing w:after="120"/>
              <w:rPr>
                <w:rStyle w:val="Hypertextovodkaz"/>
                <w:rFonts w:cs="Arial"/>
                <w:sz w:val="18"/>
                <w:szCs w:val="18"/>
              </w:rPr>
            </w:pPr>
            <w:hyperlink r:id="rId15" w:history="1">
              <w:r w:rsidR="00296F0D" w:rsidRPr="003F2BA7">
                <w:rPr>
                  <w:rStyle w:val="Hypertextovodkaz"/>
                  <w:rFonts w:cs="Arial"/>
                  <w:sz w:val="18"/>
                  <w:szCs w:val="18"/>
                </w:rPr>
                <w:t>www.isvz.cz</w:t>
              </w:r>
            </w:hyperlink>
          </w:p>
          <w:p w14:paraId="1C193F18" w14:textId="77777777" w:rsidR="00296F0D" w:rsidRPr="003F2BA7" w:rsidRDefault="00296F0D" w:rsidP="00296F0D">
            <w:pPr>
              <w:pStyle w:val="DAVA"/>
              <w:spacing w:after="120"/>
              <w:rPr>
                <w:rFonts w:cs="Arial"/>
                <w:sz w:val="18"/>
                <w:szCs w:val="18"/>
              </w:rPr>
            </w:pPr>
            <w:r w:rsidRPr="003F2BA7">
              <w:rPr>
                <w:rStyle w:val="Hypertextovodkaz"/>
                <w:rFonts w:cs="Arial"/>
                <w:sz w:val="18"/>
                <w:szCs w:val="18"/>
              </w:rPr>
              <w:t>www.portal-vz.cz</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F964D52" w14:textId="77777777" w:rsidR="00296F0D" w:rsidRPr="003F2BA7" w:rsidRDefault="00296F0D" w:rsidP="00296F0D">
            <w:pPr>
              <w:pStyle w:val="DAVA"/>
              <w:spacing w:after="120"/>
              <w:rPr>
                <w:rFonts w:cs="Arial"/>
                <w:sz w:val="18"/>
                <w:szCs w:val="18"/>
              </w:rPr>
            </w:pPr>
            <w:r w:rsidRPr="003F2BA7">
              <w:rPr>
                <w:rFonts w:cs="Arial"/>
                <w:sz w:val="18"/>
                <w:szCs w:val="18"/>
              </w:rPr>
              <w:t>Splněno, veškeré informace o zakázkách zadávaných v režimu ZZVZ jsou uvedeny v Informačním systému o veřejných zakázkách (ISVZ).</w:t>
            </w:r>
          </w:p>
          <w:p w14:paraId="1420EEDA" w14:textId="77777777" w:rsidR="00296F0D" w:rsidRPr="003F2BA7" w:rsidRDefault="00296F0D" w:rsidP="00296F0D">
            <w:pPr>
              <w:pStyle w:val="DAVA"/>
              <w:spacing w:after="120"/>
              <w:rPr>
                <w:rFonts w:cs="Arial"/>
                <w:sz w:val="18"/>
                <w:szCs w:val="18"/>
              </w:rPr>
            </w:pPr>
            <w:r w:rsidRPr="003F2BA7">
              <w:rPr>
                <w:rFonts w:cs="Arial"/>
                <w:sz w:val="18"/>
                <w:szCs w:val="18"/>
              </w:rPr>
              <w:t>Zavést zásadu „pouze jednou“ – IS NIPEZ jsou napojeny na základní registry MVČR. Vedle toho existuje propojení NEN a ostatních IEN na Věstník veřejných zakázek. Na úrovni MMR je tak zajištěna maximální možná práce s principem „pouze jednou“.</w:t>
            </w:r>
          </w:p>
          <w:p w14:paraId="4E77CD2D"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Článek 84 - tyto údaje jsou uvedeny v písemné zprávě zadavatele, kterou zadavatel povinně uveřejní do 30 dní od ukončení zadávacího řízení podle § 217 zákona č. 134/2016 Sb., o zadávání veřejných zakázek, na profilu zadavatele. Profil zadavatele každého zadavatele je uveden ve věstníku veřejných zakázek.</w:t>
            </w:r>
          </w:p>
          <w:p w14:paraId="65072916" w14:textId="77777777" w:rsidR="00296F0D" w:rsidRPr="003F2BA7" w:rsidRDefault="00296F0D" w:rsidP="00296F0D">
            <w:pPr>
              <w:pStyle w:val="DAVA"/>
              <w:spacing w:after="120"/>
              <w:rPr>
                <w:rFonts w:cs="Arial"/>
                <w:sz w:val="18"/>
                <w:szCs w:val="18"/>
              </w:rPr>
            </w:pPr>
            <w:r w:rsidRPr="003F2BA7">
              <w:rPr>
                <w:rFonts w:cs="Arial"/>
                <w:sz w:val="18"/>
                <w:szCs w:val="18"/>
              </w:rPr>
              <w:t xml:space="preserve">Článek 83, odst. 3 – splněno existencí a správou webové stránky </w:t>
            </w:r>
            <w:hyperlink r:id="rId16" w:history="1">
              <w:r w:rsidRPr="003F2BA7">
                <w:rPr>
                  <w:rStyle w:val="Hypertextovodkaz"/>
                  <w:rFonts w:cs="Arial"/>
                  <w:sz w:val="18"/>
                  <w:szCs w:val="18"/>
                </w:rPr>
                <w:t>www.portal-vz.cz</w:t>
              </w:r>
            </w:hyperlink>
            <w:r w:rsidRPr="003F2BA7">
              <w:rPr>
                <w:rFonts w:cs="Arial"/>
                <w:sz w:val="18"/>
                <w:szCs w:val="18"/>
              </w:rPr>
              <w:t>. Zde je uveřejněna veškerá legislativa, metodiky, výkladová stanoviska.</w:t>
            </w:r>
          </w:p>
        </w:tc>
      </w:tr>
      <w:tr w:rsidR="00296F0D" w:rsidRPr="003F2BA7" w14:paraId="01B06840" w14:textId="77777777" w:rsidTr="00296F0D">
        <w:trPr>
          <w:trHeight w:val="1264"/>
        </w:trPr>
        <w:tc>
          <w:tcPr>
            <w:tcW w:w="505" w:type="pct"/>
            <w:vMerge/>
          </w:tcPr>
          <w:p w14:paraId="0C9F6EB0" w14:textId="77777777" w:rsidR="00296F0D" w:rsidRPr="003F2BA7" w:rsidRDefault="00296F0D" w:rsidP="00296F0D">
            <w:pPr>
              <w:pStyle w:val="DAVA"/>
              <w:spacing w:after="120"/>
              <w:rPr>
                <w:rFonts w:cs="Arial"/>
                <w:b/>
                <w:sz w:val="18"/>
                <w:szCs w:val="18"/>
              </w:rPr>
            </w:pPr>
          </w:p>
        </w:tc>
        <w:tc>
          <w:tcPr>
            <w:tcW w:w="254" w:type="pct"/>
            <w:vMerge/>
          </w:tcPr>
          <w:p w14:paraId="5B660238" w14:textId="77777777" w:rsidR="00296F0D" w:rsidRPr="003F2BA7" w:rsidRDefault="00296F0D" w:rsidP="00296F0D">
            <w:pPr>
              <w:pStyle w:val="DAVA"/>
              <w:spacing w:after="120"/>
              <w:rPr>
                <w:rFonts w:cs="Arial"/>
                <w:b/>
                <w:sz w:val="18"/>
                <w:szCs w:val="18"/>
              </w:rPr>
            </w:pPr>
          </w:p>
        </w:tc>
        <w:tc>
          <w:tcPr>
            <w:tcW w:w="455" w:type="pct"/>
            <w:vMerge/>
          </w:tcPr>
          <w:p w14:paraId="73700598" w14:textId="77777777" w:rsidR="00296F0D" w:rsidRPr="003F2BA7" w:rsidRDefault="00296F0D" w:rsidP="00296F0D">
            <w:pPr>
              <w:pStyle w:val="DAVA"/>
              <w:spacing w:after="120"/>
              <w:rPr>
                <w:rFonts w:cs="Arial"/>
                <w:b/>
                <w:sz w:val="18"/>
                <w:szCs w:val="18"/>
              </w:rPr>
            </w:pPr>
          </w:p>
        </w:tc>
        <w:tc>
          <w:tcPr>
            <w:tcW w:w="457" w:type="pct"/>
            <w:vMerge/>
          </w:tcPr>
          <w:p w14:paraId="2B937D99"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4462747" w14:textId="77777777" w:rsidR="00296F0D" w:rsidRPr="003F2BA7" w:rsidRDefault="00296F0D" w:rsidP="00296F0D">
            <w:pPr>
              <w:pStyle w:val="DAVA"/>
              <w:spacing w:after="120"/>
              <w:rPr>
                <w:rFonts w:cs="Arial"/>
                <w:sz w:val="18"/>
                <w:szCs w:val="18"/>
              </w:rPr>
            </w:pPr>
            <w:r w:rsidRPr="003F2BA7">
              <w:rPr>
                <w:rFonts w:cs="Arial"/>
                <w:sz w:val="18"/>
                <w:szCs w:val="18"/>
              </w:rPr>
              <w:t>2. Opatření k zajištění dat zahrnujících alespoň následující prvky: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25DC0B0"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1B5D704" w14:textId="77777777" w:rsidR="00296F0D" w:rsidRPr="003F2BA7" w:rsidRDefault="000E14A8" w:rsidP="00296F0D">
            <w:pPr>
              <w:pStyle w:val="DAVA"/>
              <w:spacing w:after="120"/>
              <w:rPr>
                <w:rFonts w:cs="Arial"/>
                <w:sz w:val="18"/>
                <w:szCs w:val="18"/>
              </w:rPr>
            </w:pPr>
            <w:hyperlink r:id="rId17" w:history="1">
              <w:r w:rsidR="00296F0D" w:rsidRPr="003F2BA7">
                <w:rPr>
                  <w:rStyle w:val="Hypertextovodkaz"/>
                  <w:rFonts w:cs="Arial"/>
                  <w:sz w:val="18"/>
                  <w:szCs w:val="18"/>
                </w:rPr>
                <w:t>https://www.vestnikverejnychzakazek.cz/</w:t>
              </w:r>
            </w:hyperlink>
          </w:p>
          <w:p w14:paraId="380654F9" w14:textId="77777777" w:rsidR="00296F0D" w:rsidRPr="003F2BA7" w:rsidRDefault="000E14A8" w:rsidP="00296F0D">
            <w:pPr>
              <w:pStyle w:val="DAVA"/>
              <w:spacing w:after="120"/>
              <w:rPr>
                <w:rFonts w:cs="Arial"/>
                <w:sz w:val="18"/>
                <w:szCs w:val="18"/>
              </w:rPr>
            </w:pPr>
            <w:hyperlink r:id="rId18" w:history="1">
              <w:r w:rsidR="00296F0D" w:rsidRPr="003F2BA7">
                <w:rPr>
                  <w:rStyle w:val="Hypertextovodkaz"/>
                  <w:rFonts w:cs="Arial"/>
                  <w:sz w:val="18"/>
                  <w:szCs w:val="18"/>
                </w:rPr>
                <w:t>https://smlouvy.gov.cz/</w:t>
              </w:r>
            </w:hyperlink>
          </w:p>
          <w:p w14:paraId="65F6A7DA" w14:textId="77777777" w:rsidR="00296F0D" w:rsidRPr="003F2BA7" w:rsidRDefault="00296F0D" w:rsidP="00296F0D">
            <w:pPr>
              <w:pStyle w:val="DAVA"/>
              <w:spacing w:after="120"/>
              <w:rPr>
                <w:rFonts w:cs="Arial"/>
                <w:sz w:val="18"/>
                <w:szCs w:val="18"/>
              </w:rPr>
            </w:pPr>
            <w:r w:rsidRPr="003F2BA7">
              <w:rPr>
                <w:rStyle w:val="Hypertextovodkaz"/>
                <w:rFonts w:cs="Arial"/>
                <w:sz w:val="18"/>
                <w:szCs w:val="18"/>
              </w:rPr>
              <w:t>www.isvz.cz</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2924D68" w14:textId="77777777" w:rsidR="00296F0D" w:rsidRPr="003F2BA7" w:rsidRDefault="00296F0D" w:rsidP="00296F0D">
            <w:pPr>
              <w:pStyle w:val="DAVA"/>
              <w:spacing w:after="120"/>
              <w:rPr>
                <w:rFonts w:cs="Arial"/>
                <w:sz w:val="18"/>
                <w:szCs w:val="18"/>
              </w:rPr>
            </w:pPr>
          </w:p>
        </w:tc>
      </w:tr>
      <w:tr w:rsidR="00296F0D" w:rsidRPr="003F2BA7" w14:paraId="23FD8805" w14:textId="77777777" w:rsidTr="00296F0D">
        <w:tc>
          <w:tcPr>
            <w:tcW w:w="505" w:type="pct"/>
            <w:vMerge/>
          </w:tcPr>
          <w:p w14:paraId="679C0E14" w14:textId="77777777" w:rsidR="00296F0D" w:rsidRPr="003F2BA7" w:rsidRDefault="00296F0D" w:rsidP="00296F0D">
            <w:pPr>
              <w:pStyle w:val="DAVA"/>
              <w:spacing w:after="120"/>
              <w:rPr>
                <w:rFonts w:cs="Arial"/>
                <w:b/>
                <w:sz w:val="18"/>
                <w:szCs w:val="18"/>
              </w:rPr>
            </w:pPr>
          </w:p>
        </w:tc>
        <w:tc>
          <w:tcPr>
            <w:tcW w:w="254" w:type="pct"/>
            <w:vMerge/>
          </w:tcPr>
          <w:p w14:paraId="68D50343" w14:textId="77777777" w:rsidR="00296F0D" w:rsidRPr="003F2BA7" w:rsidRDefault="00296F0D" w:rsidP="00296F0D">
            <w:pPr>
              <w:pStyle w:val="DAVA"/>
              <w:spacing w:after="120"/>
              <w:rPr>
                <w:rFonts w:cs="Arial"/>
                <w:b/>
                <w:sz w:val="18"/>
                <w:szCs w:val="18"/>
              </w:rPr>
            </w:pPr>
          </w:p>
        </w:tc>
        <w:tc>
          <w:tcPr>
            <w:tcW w:w="455" w:type="pct"/>
            <w:vMerge/>
          </w:tcPr>
          <w:p w14:paraId="4EEB04B2" w14:textId="77777777" w:rsidR="00296F0D" w:rsidRPr="003F2BA7" w:rsidRDefault="00296F0D" w:rsidP="00296F0D">
            <w:pPr>
              <w:pStyle w:val="DAVA"/>
              <w:spacing w:after="120"/>
              <w:rPr>
                <w:rFonts w:cs="Arial"/>
                <w:b/>
                <w:sz w:val="18"/>
                <w:szCs w:val="18"/>
              </w:rPr>
            </w:pPr>
          </w:p>
        </w:tc>
        <w:tc>
          <w:tcPr>
            <w:tcW w:w="457" w:type="pct"/>
            <w:vMerge/>
          </w:tcPr>
          <w:p w14:paraId="291FF4F6"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A05421B" w14:textId="77777777" w:rsidR="00296F0D" w:rsidRPr="003F2BA7" w:rsidRDefault="00296F0D" w:rsidP="00296F0D">
            <w:pPr>
              <w:pStyle w:val="DAVA"/>
              <w:spacing w:after="120"/>
              <w:rPr>
                <w:rFonts w:cs="Arial"/>
                <w:sz w:val="18"/>
                <w:szCs w:val="18"/>
              </w:rPr>
            </w:pPr>
            <w:r w:rsidRPr="003F2BA7">
              <w:rPr>
                <w:rFonts w:cs="Arial"/>
                <w:sz w:val="18"/>
                <w:szCs w:val="18"/>
              </w:rPr>
              <w:t>a. Kvalita a intenzita hospodářské soutěže: názvy vítězných uchazečů, počet původních uchazečů a smluvní hodnota</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6C5DD40"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FC5B91E" w14:textId="77777777" w:rsidR="00296F0D" w:rsidRPr="003F2BA7" w:rsidRDefault="000E14A8" w:rsidP="00296F0D">
            <w:pPr>
              <w:pStyle w:val="DAVA"/>
              <w:spacing w:after="120"/>
              <w:rPr>
                <w:rFonts w:cs="Arial"/>
                <w:sz w:val="18"/>
                <w:szCs w:val="18"/>
              </w:rPr>
            </w:pPr>
            <w:hyperlink r:id="rId19" w:history="1">
              <w:r w:rsidR="00296F0D" w:rsidRPr="003F2BA7">
                <w:rPr>
                  <w:rStyle w:val="Hypertextovodkaz"/>
                  <w:rFonts w:cs="Arial"/>
                  <w:sz w:val="18"/>
                  <w:szCs w:val="18"/>
                </w:rPr>
                <w:t>https://www.vestnikverejnychzakazek.cz/</w:t>
              </w:r>
            </w:hyperlink>
          </w:p>
          <w:p w14:paraId="4F5B77B5" w14:textId="77777777" w:rsidR="00296F0D" w:rsidRPr="003F2BA7" w:rsidRDefault="000E14A8" w:rsidP="00296F0D">
            <w:pPr>
              <w:pStyle w:val="DAVA"/>
              <w:spacing w:after="120"/>
              <w:rPr>
                <w:rFonts w:cs="Arial"/>
                <w:sz w:val="18"/>
                <w:szCs w:val="18"/>
              </w:rPr>
            </w:pPr>
            <w:hyperlink r:id="rId20" w:history="1">
              <w:r w:rsidR="00296F0D" w:rsidRPr="003F2BA7">
                <w:rPr>
                  <w:rStyle w:val="Hypertextovodkaz"/>
                  <w:rFonts w:cs="Arial"/>
                  <w:sz w:val="18"/>
                  <w:szCs w:val="18"/>
                </w:rPr>
                <w:t>https://smlouvy.gov.cz/</w:t>
              </w:r>
            </w:hyperlink>
          </w:p>
          <w:p w14:paraId="030C435C" w14:textId="77777777" w:rsidR="00296F0D" w:rsidRPr="003F2BA7" w:rsidRDefault="00296F0D" w:rsidP="00296F0D">
            <w:pPr>
              <w:pStyle w:val="DAVA"/>
              <w:spacing w:after="120"/>
              <w:rPr>
                <w:rFonts w:cs="Arial"/>
                <w:sz w:val="18"/>
                <w:szCs w:val="18"/>
              </w:rPr>
            </w:pPr>
            <w:r w:rsidRPr="003F2BA7">
              <w:rPr>
                <w:rStyle w:val="Hypertextovodkaz"/>
                <w:rFonts w:cs="Arial"/>
                <w:sz w:val="18"/>
                <w:szCs w:val="18"/>
              </w:rPr>
              <w:t>www.isvz.cz</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880C36B" w14:textId="77777777" w:rsidR="00296F0D" w:rsidRPr="003F2BA7" w:rsidRDefault="00296F0D" w:rsidP="00296F0D">
            <w:pPr>
              <w:pStyle w:val="DAVA"/>
              <w:spacing w:after="120"/>
              <w:rPr>
                <w:rFonts w:cs="Arial"/>
                <w:sz w:val="18"/>
                <w:szCs w:val="18"/>
              </w:rPr>
            </w:pPr>
            <w:r w:rsidRPr="003F2BA7">
              <w:rPr>
                <w:rFonts w:cs="Arial"/>
                <w:sz w:val="18"/>
                <w:szCs w:val="18"/>
              </w:rPr>
              <w:t xml:space="preserve">Splněno: </w:t>
            </w:r>
          </w:p>
          <w:p w14:paraId="4ED58CAE" w14:textId="77777777" w:rsidR="00296F0D" w:rsidRPr="003F2BA7" w:rsidRDefault="00296F0D" w:rsidP="00296F0D">
            <w:pPr>
              <w:pStyle w:val="DAVA"/>
              <w:spacing w:after="120"/>
              <w:rPr>
                <w:rFonts w:cs="Arial"/>
                <w:sz w:val="18"/>
                <w:szCs w:val="18"/>
              </w:rPr>
            </w:pPr>
            <w:r w:rsidRPr="003F2BA7">
              <w:rPr>
                <w:rFonts w:cs="Arial"/>
                <w:b/>
                <w:sz w:val="18"/>
                <w:szCs w:val="18"/>
              </w:rPr>
              <w:t xml:space="preserve">Věstník veřejných zakázek- </w:t>
            </w:r>
          </w:p>
          <w:p w14:paraId="7182D181" w14:textId="77777777" w:rsidR="00296F0D" w:rsidRPr="003F2BA7" w:rsidRDefault="00296F0D" w:rsidP="00296F0D">
            <w:pPr>
              <w:pStyle w:val="DAVA"/>
              <w:spacing w:after="120"/>
              <w:rPr>
                <w:rFonts w:cs="Arial"/>
                <w:sz w:val="18"/>
                <w:szCs w:val="18"/>
              </w:rPr>
            </w:pPr>
            <w:r w:rsidRPr="003F2BA7">
              <w:rPr>
                <w:rFonts w:cs="Arial"/>
                <w:sz w:val="18"/>
                <w:szCs w:val="18"/>
              </w:rPr>
              <w:t xml:space="preserve">Informace o vítězném dodavateli/uchazeči včetně </w:t>
            </w:r>
            <w:proofErr w:type="spellStart"/>
            <w:r w:rsidRPr="003F2BA7">
              <w:rPr>
                <w:rFonts w:cs="Arial"/>
                <w:sz w:val="18"/>
                <w:szCs w:val="18"/>
              </w:rPr>
              <w:t>vysoutěžené</w:t>
            </w:r>
            <w:proofErr w:type="spellEnd"/>
            <w:r w:rsidRPr="003F2BA7">
              <w:rPr>
                <w:rFonts w:cs="Arial"/>
                <w:sz w:val="18"/>
                <w:szCs w:val="18"/>
              </w:rPr>
              <w:t xml:space="preserve"> ceny jsou přímo dohledatelné na jednom místě – ve Věstníku veřejných zakázek a Informačním systému o veřejných zakázkách. </w:t>
            </w:r>
          </w:p>
          <w:p w14:paraId="42AC3EC5" w14:textId="77777777" w:rsidR="00296F0D" w:rsidRPr="003F2BA7" w:rsidRDefault="00296F0D" w:rsidP="00296F0D">
            <w:pPr>
              <w:pStyle w:val="DAVA"/>
              <w:spacing w:after="120"/>
              <w:rPr>
                <w:rFonts w:cs="Arial"/>
                <w:sz w:val="18"/>
                <w:szCs w:val="18"/>
              </w:rPr>
            </w:pPr>
            <w:r w:rsidRPr="003F2BA7">
              <w:rPr>
                <w:rFonts w:cs="Arial"/>
                <w:sz w:val="18"/>
                <w:szCs w:val="18"/>
              </w:rPr>
              <w:t xml:space="preserve">Informace o všech podaných nabídkách, včetně jména ekonomického subjektu a nabídkové ceny jsou uvedeny na profilech konkrétních zadavatelů, jejichž seznam je dohledatelný na jednom místě, a to opět ve Věstníku veřejných zakázek. </w:t>
            </w:r>
          </w:p>
          <w:p w14:paraId="64F0DD9C" w14:textId="77777777" w:rsidR="00296F0D" w:rsidRPr="003F2BA7" w:rsidRDefault="00296F0D" w:rsidP="00296F0D">
            <w:pPr>
              <w:pStyle w:val="DAVA"/>
              <w:spacing w:after="120"/>
              <w:rPr>
                <w:rFonts w:cs="Arial"/>
                <w:b/>
                <w:sz w:val="18"/>
                <w:szCs w:val="18"/>
              </w:rPr>
            </w:pPr>
            <w:r w:rsidRPr="003F2BA7">
              <w:rPr>
                <w:rFonts w:cs="Arial"/>
                <w:b/>
                <w:sz w:val="18"/>
                <w:szCs w:val="18"/>
              </w:rPr>
              <w:t>Registr smluv</w:t>
            </w:r>
          </w:p>
          <w:p w14:paraId="0772A5E8" w14:textId="77777777" w:rsidR="00296F0D" w:rsidRPr="003F2BA7" w:rsidRDefault="00296F0D" w:rsidP="00296F0D">
            <w:pPr>
              <w:pStyle w:val="DAVA"/>
              <w:spacing w:after="120"/>
              <w:rPr>
                <w:rFonts w:cs="Arial"/>
                <w:sz w:val="18"/>
                <w:szCs w:val="18"/>
              </w:rPr>
            </w:pPr>
            <w:r w:rsidRPr="003F2BA7">
              <w:rPr>
                <w:rFonts w:cs="Arial"/>
                <w:sz w:val="18"/>
                <w:szCs w:val="18"/>
              </w:rPr>
              <w:t xml:space="preserve">Seznam všech smluv uzavřených mimo ZZVZ (výjimky) s uvedením konkrétního použitého ustanovení ZZVZ = smlouvy nad 50 000 Kč se musí uveřejňovat v registru smluv, tzn. i ty smlouvy, co jsou zadané na některou z výjimek </w:t>
            </w:r>
            <w:r w:rsidRPr="003F2BA7">
              <w:rPr>
                <w:rFonts w:cs="Arial"/>
                <w:sz w:val="18"/>
                <w:szCs w:val="18"/>
              </w:rPr>
              <w:lastRenderedPageBreak/>
              <w:t>ZZVZ, což jsou veškeré smlouvy nad prahovými hodnotami směrnic. Nalezneme zde např. tyto informace:</w:t>
            </w:r>
          </w:p>
          <w:p w14:paraId="54536EE6" w14:textId="77777777" w:rsidR="00296F0D" w:rsidRPr="003F2BA7" w:rsidRDefault="00296F0D" w:rsidP="00296F0D">
            <w:pPr>
              <w:pStyle w:val="DAVA"/>
              <w:spacing w:after="120"/>
              <w:rPr>
                <w:rFonts w:cs="Arial"/>
                <w:sz w:val="18"/>
                <w:szCs w:val="18"/>
              </w:rPr>
            </w:pPr>
            <w:r w:rsidRPr="003F2BA7">
              <w:rPr>
                <w:rFonts w:cs="Arial"/>
                <w:sz w:val="18"/>
                <w:szCs w:val="18"/>
              </w:rPr>
              <w:t>-identifikace vítězného dodavatele</w:t>
            </w:r>
          </w:p>
          <w:p w14:paraId="1FD2618C" w14:textId="77777777" w:rsidR="00296F0D" w:rsidRPr="003F2BA7" w:rsidRDefault="00296F0D" w:rsidP="00296F0D">
            <w:pPr>
              <w:pStyle w:val="DAVA"/>
              <w:spacing w:after="120"/>
              <w:rPr>
                <w:rFonts w:cs="Arial"/>
                <w:sz w:val="18"/>
                <w:szCs w:val="18"/>
              </w:rPr>
            </w:pPr>
            <w:r w:rsidRPr="003F2BA7">
              <w:rPr>
                <w:rFonts w:cs="Arial"/>
                <w:sz w:val="18"/>
                <w:szCs w:val="18"/>
              </w:rPr>
              <w:t>-cena s DPH, cena bez DPH</w:t>
            </w:r>
          </w:p>
          <w:p w14:paraId="64F4F23A" w14:textId="77777777" w:rsidR="00296F0D" w:rsidRPr="003F2BA7" w:rsidRDefault="00296F0D" w:rsidP="00296F0D">
            <w:pPr>
              <w:pStyle w:val="DAVA"/>
              <w:spacing w:after="120"/>
              <w:rPr>
                <w:rFonts w:cs="Arial"/>
                <w:sz w:val="18"/>
                <w:szCs w:val="18"/>
              </w:rPr>
            </w:pPr>
            <w:r w:rsidRPr="003F2BA7">
              <w:rPr>
                <w:rFonts w:cs="Arial"/>
                <w:sz w:val="18"/>
                <w:szCs w:val="18"/>
              </w:rPr>
              <w:t>-datum uzavření smlouvy</w:t>
            </w:r>
          </w:p>
        </w:tc>
      </w:tr>
      <w:tr w:rsidR="00296F0D" w:rsidRPr="003F2BA7" w14:paraId="253CF82E" w14:textId="77777777" w:rsidTr="00296F0D">
        <w:tc>
          <w:tcPr>
            <w:tcW w:w="505" w:type="pct"/>
            <w:vMerge/>
          </w:tcPr>
          <w:p w14:paraId="5057DF56" w14:textId="77777777" w:rsidR="00296F0D" w:rsidRPr="003F2BA7" w:rsidRDefault="00296F0D" w:rsidP="00296F0D">
            <w:pPr>
              <w:pStyle w:val="DAVA"/>
              <w:spacing w:after="120"/>
              <w:rPr>
                <w:rFonts w:cs="Arial"/>
                <w:b/>
                <w:sz w:val="18"/>
                <w:szCs w:val="18"/>
              </w:rPr>
            </w:pPr>
          </w:p>
        </w:tc>
        <w:tc>
          <w:tcPr>
            <w:tcW w:w="254" w:type="pct"/>
            <w:vMerge/>
          </w:tcPr>
          <w:p w14:paraId="561FD6EF" w14:textId="77777777" w:rsidR="00296F0D" w:rsidRPr="003F2BA7" w:rsidRDefault="00296F0D" w:rsidP="00296F0D">
            <w:pPr>
              <w:pStyle w:val="DAVA"/>
              <w:spacing w:after="120"/>
              <w:rPr>
                <w:rFonts w:cs="Arial"/>
                <w:b/>
                <w:sz w:val="18"/>
                <w:szCs w:val="18"/>
              </w:rPr>
            </w:pPr>
          </w:p>
        </w:tc>
        <w:tc>
          <w:tcPr>
            <w:tcW w:w="455" w:type="pct"/>
            <w:vMerge/>
          </w:tcPr>
          <w:p w14:paraId="1E856FDC" w14:textId="77777777" w:rsidR="00296F0D" w:rsidRPr="003F2BA7" w:rsidRDefault="00296F0D" w:rsidP="00296F0D">
            <w:pPr>
              <w:pStyle w:val="DAVA"/>
              <w:spacing w:after="120"/>
              <w:rPr>
                <w:rFonts w:cs="Arial"/>
                <w:b/>
                <w:sz w:val="18"/>
                <w:szCs w:val="18"/>
              </w:rPr>
            </w:pPr>
          </w:p>
        </w:tc>
        <w:tc>
          <w:tcPr>
            <w:tcW w:w="457" w:type="pct"/>
            <w:vMerge/>
          </w:tcPr>
          <w:p w14:paraId="00210705"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E16F1DC" w14:textId="77777777" w:rsidR="00296F0D" w:rsidRPr="003F2BA7" w:rsidRDefault="00296F0D" w:rsidP="00296F0D">
            <w:pPr>
              <w:pStyle w:val="DAVA"/>
              <w:spacing w:after="120"/>
              <w:rPr>
                <w:rFonts w:cs="Arial"/>
                <w:sz w:val="18"/>
                <w:szCs w:val="18"/>
              </w:rPr>
            </w:pPr>
            <w:r w:rsidRPr="003F2BA7">
              <w:rPr>
                <w:rFonts w:cs="Arial"/>
                <w:sz w:val="18"/>
                <w:szCs w:val="18"/>
              </w:rPr>
              <w:t>b. Informace o konečné ceně po dokončení a účasti malých a středních podniků jako přímých uchazečů, poskytují-li vnitrostátní systémy takové informace.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1492A64"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EEBF948" w14:textId="77777777" w:rsidR="00296F0D" w:rsidRPr="003F2BA7" w:rsidRDefault="000E14A8" w:rsidP="00296F0D">
            <w:pPr>
              <w:pStyle w:val="DAVA"/>
              <w:spacing w:after="120"/>
              <w:rPr>
                <w:rFonts w:cs="Arial"/>
                <w:sz w:val="18"/>
                <w:szCs w:val="18"/>
              </w:rPr>
            </w:pPr>
            <w:hyperlink r:id="rId21" w:history="1">
              <w:r w:rsidR="00296F0D" w:rsidRPr="003F2BA7">
                <w:rPr>
                  <w:rStyle w:val="Hypertextovodkaz"/>
                  <w:rFonts w:cs="Arial"/>
                  <w:sz w:val="18"/>
                  <w:szCs w:val="18"/>
                </w:rPr>
                <w:t>https://www.vestnikverejnychzakazek.cz/</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DC6F8A1" w14:textId="77777777" w:rsidR="00296F0D" w:rsidRPr="003F2BA7" w:rsidRDefault="00296F0D" w:rsidP="00296F0D">
            <w:pPr>
              <w:pStyle w:val="DAVA"/>
              <w:spacing w:after="120"/>
              <w:rPr>
                <w:rFonts w:cs="Arial"/>
                <w:sz w:val="18"/>
                <w:szCs w:val="18"/>
              </w:rPr>
            </w:pPr>
            <w:r w:rsidRPr="003F2BA7">
              <w:rPr>
                <w:rFonts w:cs="Arial"/>
                <w:sz w:val="18"/>
                <w:szCs w:val="18"/>
              </w:rPr>
              <w:t>Tyto informace jsou součástí Oznámení o výsledku zadávacího řízení v části V.2.2 a V.2.3 ve Věstníku veřejných zakázek.</w:t>
            </w:r>
          </w:p>
        </w:tc>
      </w:tr>
      <w:tr w:rsidR="00296F0D" w:rsidRPr="003F2BA7" w14:paraId="79C865C5" w14:textId="77777777" w:rsidTr="00296F0D">
        <w:tc>
          <w:tcPr>
            <w:tcW w:w="505" w:type="pct"/>
            <w:vMerge/>
          </w:tcPr>
          <w:p w14:paraId="2F09BF53" w14:textId="77777777" w:rsidR="00296F0D" w:rsidRPr="003F2BA7" w:rsidRDefault="00296F0D" w:rsidP="00296F0D">
            <w:pPr>
              <w:pStyle w:val="DAVA"/>
              <w:spacing w:after="120"/>
              <w:rPr>
                <w:rFonts w:cs="Arial"/>
                <w:b/>
                <w:sz w:val="18"/>
                <w:szCs w:val="18"/>
              </w:rPr>
            </w:pPr>
          </w:p>
        </w:tc>
        <w:tc>
          <w:tcPr>
            <w:tcW w:w="254" w:type="pct"/>
            <w:vMerge/>
          </w:tcPr>
          <w:p w14:paraId="23FD98FD" w14:textId="77777777" w:rsidR="00296F0D" w:rsidRPr="003F2BA7" w:rsidRDefault="00296F0D" w:rsidP="00296F0D">
            <w:pPr>
              <w:pStyle w:val="DAVA"/>
              <w:spacing w:after="120"/>
              <w:rPr>
                <w:rFonts w:cs="Arial"/>
                <w:b/>
                <w:sz w:val="18"/>
                <w:szCs w:val="18"/>
              </w:rPr>
            </w:pPr>
          </w:p>
        </w:tc>
        <w:tc>
          <w:tcPr>
            <w:tcW w:w="455" w:type="pct"/>
            <w:vMerge/>
          </w:tcPr>
          <w:p w14:paraId="52E2E079" w14:textId="77777777" w:rsidR="00296F0D" w:rsidRPr="003F2BA7" w:rsidRDefault="00296F0D" w:rsidP="00296F0D">
            <w:pPr>
              <w:pStyle w:val="DAVA"/>
              <w:spacing w:after="120"/>
              <w:rPr>
                <w:rFonts w:cs="Arial"/>
                <w:b/>
                <w:sz w:val="18"/>
                <w:szCs w:val="18"/>
              </w:rPr>
            </w:pPr>
          </w:p>
        </w:tc>
        <w:tc>
          <w:tcPr>
            <w:tcW w:w="457" w:type="pct"/>
            <w:vMerge/>
          </w:tcPr>
          <w:p w14:paraId="64CA757F"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60A666C" w14:textId="77777777" w:rsidR="00296F0D" w:rsidRPr="003F2BA7" w:rsidRDefault="00296F0D" w:rsidP="00296F0D">
            <w:pPr>
              <w:pStyle w:val="DAVA"/>
              <w:spacing w:after="120"/>
              <w:rPr>
                <w:rFonts w:cs="Arial"/>
                <w:sz w:val="18"/>
                <w:szCs w:val="18"/>
              </w:rPr>
            </w:pPr>
            <w:r w:rsidRPr="003F2BA7">
              <w:rPr>
                <w:rFonts w:cs="Arial"/>
                <w:sz w:val="18"/>
                <w:szCs w:val="18"/>
              </w:rPr>
              <w:t>3. Opatření k zajištění monitorování a analýzy údajů příslušnými vnitrostátními orgány v souladu s článkem 83(2) směrnice 2014/24/EU a s článkem 99(2)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8081C8C"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A3BDC23" w14:textId="77777777" w:rsidR="00296F0D" w:rsidRPr="003F2BA7" w:rsidRDefault="000E14A8" w:rsidP="00296F0D">
            <w:pPr>
              <w:pStyle w:val="DAVA"/>
              <w:spacing w:after="120"/>
              <w:rPr>
                <w:rFonts w:cs="Arial"/>
              </w:rPr>
            </w:pPr>
            <w:hyperlink r:id="rId22" w:history="1">
              <w:r w:rsidR="00296F0D" w:rsidRPr="003F2BA7">
                <w:rPr>
                  <w:rStyle w:val="Hypertextovodkaz"/>
                  <w:rFonts w:cs="Arial"/>
                  <w:sz w:val="18"/>
                  <w:szCs w:val="18"/>
                </w:rPr>
                <w:t>http://www.portal-vz.cz/cs/Spoluprace-a-vymena-informaci/Vyrocni-zpravy-a-souhrnne-udaje-o-verejnych-zakazk/Vyrocni-zpravy-o-stavu-verejnych-zakazek</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578E3D0" w14:textId="77777777" w:rsidR="00296F0D" w:rsidRPr="003F2BA7" w:rsidRDefault="00296F0D" w:rsidP="00296F0D">
            <w:pPr>
              <w:pStyle w:val="DAVA"/>
              <w:spacing w:after="120"/>
              <w:rPr>
                <w:rFonts w:cs="Arial"/>
                <w:sz w:val="18"/>
                <w:szCs w:val="18"/>
              </w:rPr>
            </w:pPr>
            <w:r w:rsidRPr="003F2BA7">
              <w:rPr>
                <w:rFonts w:cs="Arial"/>
                <w:sz w:val="18"/>
                <w:szCs w:val="18"/>
              </w:rPr>
              <w:t>Monitorování a analýza údajů o VZ je prováděna ONEUIS a každoročně uveřejňována v rámci Výroční zprávy o VZ.</w:t>
            </w:r>
          </w:p>
        </w:tc>
      </w:tr>
      <w:tr w:rsidR="00296F0D" w:rsidRPr="003F2BA7" w14:paraId="75BF35E6" w14:textId="77777777" w:rsidTr="00296F0D">
        <w:tc>
          <w:tcPr>
            <w:tcW w:w="505" w:type="pct"/>
            <w:vMerge/>
          </w:tcPr>
          <w:p w14:paraId="17F53426" w14:textId="77777777" w:rsidR="00296F0D" w:rsidRPr="003F2BA7" w:rsidRDefault="00296F0D" w:rsidP="00296F0D">
            <w:pPr>
              <w:pStyle w:val="DAVA"/>
              <w:spacing w:after="120"/>
              <w:rPr>
                <w:rFonts w:cs="Arial"/>
                <w:b/>
                <w:sz w:val="18"/>
                <w:szCs w:val="18"/>
              </w:rPr>
            </w:pPr>
          </w:p>
        </w:tc>
        <w:tc>
          <w:tcPr>
            <w:tcW w:w="254" w:type="pct"/>
            <w:vMerge/>
          </w:tcPr>
          <w:p w14:paraId="34DE59C4" w14:textId="77777777" w:rsidR="00296F0D" w:rsidRPr="003F2BA7" w:rsidRDefault="00296F0D" w:rsidP="00296F0D">
            <w:pPr>
              <w:pStyle w:val="DAVA"/>
              <w:spacing w:after="120"/>
              <w:rPr>
                <w:rFonts w:cs="Arial"/>
                <w:b/>
                <w:sz w:val="18"/>
                <w:szCs w:val="18"/>
              </w:rPr>
            </w:pPr>
          </w:p>
        </w:tc>
        <w:tc>
          <w:tcPr>
            <w:tcW w:w="455" w:type="pct"/>
            <w:vMerge/>
          </w:tcPr>
          <w:p w14:paraId="51268460" w14:textId="77777777" w:rsidR="00296F0D" w:rsidRPr="003F2BA7" w:rsidRDefault="00296F0D" w:rsidP="00296F0D">
            <w:pPr>
              <w:pStyle w:val="DAVA"/>
              <w:spacing w:after="120"/>
              <w:rPr>
                <w:rFonts w:cs="Arial"/>
                <w:b/>
                <w:sz w:val="18"/>
                <w:szCs w:val="18"/>
              </w:rPr>
            </w:pPr>
          </w:p>
        </w:tc>
        <w:tc>
          <w:tcPr>
            <w:tcW w:w="457" w:type="pct"/>
            <w:vMerge/>
          </w:tcPr>
          <w:p w14:paraId="4DB13E5A"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3B1D69E" w14:textId="77777777" w:rsidR="00296F0D" w:rsidRPr="003F2BA7" w:rsidRDefault="00296F0D" w:rsidP="00296F0D">
            <w:pPr>
              <w:pStyle w:val="DAVA"/>
              <w:spacing w:after="120"/>
              <w:rPr>
                <w:rFonts w:cs="Arial"/>
                <w:sz w:val="18"/>
                <w:szCs w:val="18"/>
              </w:rPr>
            </w:pPr>
            <w:r w:rsidRPr="003F2BA7">
              <w:rPr>
                <w:rFonts w:cs="Arial"/>
                <w:sz w:val="18"/>
                <w:szCs w:val="18"/>
              </w:rPr>
              <w:t xml:space="preserve">4. Opatření zajišťující dostupnost výsledků </w:t>
            </w:r>
            <w:r w:rsidRPr="003F2BA7">
              <w:rPr>
                <w:rFonts w:cs="Arial"/>
                <w:sz w:val="18"/>
                <w:szCs w:val="18"/>
              </w:rPr>
              <w:lastRenderedPageBreak/>
              <w:t>analýzy pro veřejnost v souladu s článkem 83(3) směrnice 2014/24/EU a s článkem 99(3)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8832FA8"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BC82C14" w14:textId="77777777" w:rsidR="00296F0D" w:rsidRPr="003F2BA7" w:rsidRDefault="000E14A8" w:rsidP="00296F0D">
            <w:pPr>
              <w:pStyle w:val="DAVA"/>
              <w:spacing w:after="120"/>
              <w:rPr>
                <w:rFonts w:cs="Arial"/>
                <w:sz w:val="18"/>
                <w:szCs w:val="18"/>
              </w:rPr>
            </w:pPr>
            <w:hyperlink r:id="rId23" w:history="1">
              <w:r w:rsidR="00296F0D" w:rsidRPr="003F2BA7">
                <w:rPr>
                  <w:rStyle w:val="Hypertextovodkaz"/>
                  <w:rFonts w:cs="Arial"/>
                  <w:sz w:val="18"/>
                  <w:szCs w:val="18"/>
                </w:rPr>
                <w:t>www.isvz.cz</w:t>
              </w:r>
            </w:hyperlink>
            <w:r w:rsidR="00296F0D" w:rsidRPr="003F2BA7">
              <w:rPr>
                <w:rFonts w:cs="Arial"/>
                <w:sz w:val="18"/>
                <w:szCs w:val="18"/>
              </w:rPr>
              <w:t xml:space="preserve"> </w:t>
            </w:r>
          </w:p>
          <w:p w14:paraId="294FD269" w14:textId="77777777" w:rsidR="00296F0D" w:rsidRPr="003F2BA7" w:rsidRDefault="000E14A8" w:rsidP="00296F0D">
            <w:pPr>
              <w:pStyle w:val="DAVA"/>
              <w:spacing w:after="120"/>
              <w:rPr>
                <w:rFonts w:cs="Arial"/>
                <w:sz w:val="18"/>
                <w:szCs w:val="18"/>
              </w:rPr>
            </w:pPr>
            <w:hyperlink r:id="rId24" w:history="1">
              <w:r w:rsidR="00296F0D" w:rsidRPr="003F2BA7">
                <w:rPr>
                  <w:rStyle w:val="Hypertextovodkaz"/>
                  <w:rFonts w:cs="Arial"/>
                  <w:sz w:val="18"/>
                  <w:szCs w:val="18"/>
                </w:rPr>
                <w:t>https://www.isvz.cz/ISVZ/Podpora/ISVZ_open_data_vz.aspx</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647C322" w14:textId="77777777" w:rsidR="00296F0D" w:rsidRPr="003F2BA7" w:rsidRDefault="00296F0D" w:rsidP="00296F0D">
            <w:pPr>
              <w:pStyle w:val="DAVA"/>
              <w:spacing w:after="120"/>
              <w:rPr>
                <w:rFonts w:cs="Arial"/>
                <w:sz w:val="18"/>
                <w:szCs w:val="18"/>
              </w:rPr>
            </w:pPr>
            <w:r w:rsidRPr="003F2BA7">
              <w:rPr>
                <w:rFonts w:cs="Arial"/>
                <w:sz w:val="18"/>
                <w:szCs w:val="18"/>
              </w:rPr>
              <w:t xml:space="preserve">ONEUIS/MMR poskytuje ze zákona </w:t>
            </w:r>
            <w:proofErr w:type="spellStart"/>
            <w:r w:rsidRPr="003F2BA7">
              <w:rPr>
                <w:rFonts w:cs="Arial"/>
                <w:sz w:val="18"/>
                <w:szCs w:val="18"/>
              </w:rPr>
              <w:t>OpenData</w:t>
            </w:r>
            <w:proofErr w:type="spellEnd"/>
            <w:r w:rsidRPr="003F2BA7">
              <w:rPr>
                <w:rFonts w:cs="Arial"/>
                <w:sz w:val="18"/>
                <w:szCs w:val="18"/>
              </w:rPr>
              <w:t xml:space="preserve"> na veřejné zakázky. Tato jsou poskytována prostřednictvím Informačního systému o </w:t>
            </w:r>
            <w:r w:rsidRPr="003F2BA7">
              <w:rPr>
                <w:rFonts w:cs="Arial"/>
                <w:sz w:val="18"/>
                <w:szCs w:val="18"/>
              </w:rPr>
              <w:lastRenderedPageBreak/>
              <w:t xml:space="preserve">veřejných zakázkách, tak Národního katalogu otevřených dat (NKOD). </w:t>
            </w:r>
          </w:p>
          <w:p w14:paraId="3A15EA03" w14:textId="77777777" w:rsidR="00296F0D" w:rsidRPr="003F2BA7" w:rsidRDefault="00296F0D" w:rsidP="00296F0D">
            <w:pPr>
              <w:pStyle w:val="DAVA"/>
              <w:spacing w:after="120"/>
              <w:rPr>
                <w:rFonts w:cs="Arial"/>
                <w:sz w:val="18"/>
                <w:szCs w:val="18"/>
              </w:rPr>
            </w:pPr>
            <w:r w:rsidRPr="003F2BA7">
              <w:rPr>
                <w:rFonts w:cs="Arial"/>
                <w:sz w:val="18"/>
                <w:szCs w:val="18"/>
              </w:rPr>
              <w:t>Data jsou poskytována v několika formátech, aby byla zajištěna vyšší uživatelská přívětivost (</w:t>
            </w:r>
            <w:proofErr w:type="spellStart"/>
            <w:r w:rsidRPr="003F2BA7">
              <w:rPr>
                <w:rFonts w:cs="Arial"/>
                <w:sz w:val="18"/>
                <w:szCs w:val="18"/>
              </w:rPr>
              <w:t>xlsx</w:t>
            </w:r>
            <w:proofErr w:type="spellEnd"/>
            <w:r w:rsidRPr="003F2BA7">
              <w:rPr>
                <w:rFonts w:cs="Arial"/>
                <w:sz w:val="18"/>
                <w:szCs w:val="18"/>
              </w:rPr>
              <w:t xml:space="preserve">, XML, </w:t>
            </w:r>
            <w:proofErr w:type="spellStart"/>
            <w:r w:rsidRPr="003F2BA7">
              <w:rPr>
                <w:rFonts w:cs="Arial"/>
                <w:sz w:val="18"/>
                <w:szCs w:val="18"/>
              </w:rPr>
              <w:t>csv</w:t>
            </w:r>
            <w:proofErr w:type="spellEnd"/>
            <w:r w:rsidRPr="003F2BA7">
              <w:rPr>
                <w:rFonts w:cs="Arial"/>
                <w:sz w:val="18"/>
                <w:szCs w:val="18"/>
              </w:rPr>
              <w:t>).</w:t>
            </w:r>
          </w:p>
        </w:tc>
      </w:tr>
      <w:tr w:rsidR="00296F0D" w:rsidRPr="003F2BA7" w14:paraId="07F65720" w14:textId="77777777" w:rsidTr="00296F0D">
        <w:tc>
          <w:tcPr>
            <w:tcW w:w="505" w:type="pct"/>
            <w:vMerge/>
          </w:tcPr>
          <w:p w14:paraId="4383BD54" w14:textId="77777777" w:rsidR="00296F0D" w:rsidRPr="003F2BA7" w:rsidRDefault="00296F0D" w:rsidP="00296F0D">
            <w:pPr>
              <w:pStyle w:val="DAVA"/>
              <w:spacing w:after="120"/>
              <w:rPr>
                <w:rFonts w:cs="Arial"/>
                <w:b/>
                <w:sz w:val="18"/>
                <w:szCs w:val="18"/>
              </w:rPr>
            </w:pPr>
          </w:p>
        </w:tc>
        <w:tc>
          <w:tcPr>
            <w:tcW w:w="254" w:type="pct"/>
            <w:vMerge/>
          </w:tcPr>
          <w:p w14:paraId="30031443" w14:textId="77777777" w:rsidR="00296F0D" w:rsidRPr="003F2BA7" w:rsidRDefault="00296F0D" w:rsidP="00296F0D">
            <w:pPr>
              <w:pStyle w:val="DAVA"/>
              <w:spacing w:after="120"/>
              <w:rPr>
                <w:rFonts w:cs="Arial"/>
                <w:b/>
                <w:sz w:val="18"/>
                <w:szCs w:val="18"/>
              </w:rPr>
            </w:pPr>
          </w:p>
        </w:tc>
        <w:tc>
          <w:tcPr>
            <w:tcW w:w="455" w:type="pct"/>
            <w:vMerge/>
          </w:tcPr>
          <w:p w14:paraId="012D1287" w14:textId="77777777" w:rsidR="00296F0D" w:rsidRPr="003F2BA7" w:rsidRDefault="00296F0D" w:rsidP="00296F0D">
            <w:pPr>
              <w:pStyle w:val="DAVA"/>
              <w:spacing w:after="120"/>
              <w:rPr>
                <w:rFonts w:cs="Arial"/>
                <w:b/>
                <w:sz w:val="18"/>
                <w:szCs w:val="18"/>
              </w:rPr>
            </w:pPr>
          </w:p>
        </w:tc>
        <w:tc>
          <w:tcPr>
            <w:tcW w:w="457" w:type="pct"/>
            <w:vMerge/>
          </w:tcPr>
          <w:p w14:paraId="392C83C2" w14:textId="77777777" w:rsidR="00296F0D" w:rsidRPr="003F2BA7" w:rsidRDefault="00296F0D" w:rsidP="00296F0D">
            <w:pPr>
              <w:pStyle w:val="DAVA"/>
              <w:spacing w:after="120"/>
              <w:rPr>
                <w:rFonts w:cs="Arial"/>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BC78496" w14:textId="77777777" w:rsidR="00296F0D" w:rsidRPr="003F2BA7" w:rsidRDefault="00296F0D" w:rsidP="00296F0D">
            <w:pPr>
              <w:pStyle w:val="DAVA"/>
              <w:spacing w:after="120"/>
              <w:rPr>
                <w:rFonts w:cs="Arial"/>
                <w:sz w:val="18"/>
                <w:szCs w:val="18"/>
              </w:rPr>
            </w:pPr>
            <w:r w:rsidRPr="003F2BA7">
              <w:rPr>
                <w:rFonts w:cs="Arial"/>
                <w:sz w:val="18"/>
                <w:szCs w:val="18"/>
              </w:rPr>
              <w:t>5. Opatření zajišťující, aby veškeré informace poukazující na podezření z kartelové dohody mezi uchazeči o veřejnou zakázku byly sdělovány příslušným vnitrostátním orgánům v souladu s článkem 83(2) směrnice 2014/24/EU a s článkem 99(2)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036755D"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44148D4" w14:textId="77777777" w:rsidR="00296F0D" w:rsidRPr="003F2BA7" w:rsidRDefault="000E14A8" w:rsidP="00296F0D">
            <w:pPr>
              <w:pStyle w:val="DAVA"/>
              <w:spacing w:after="120"/>
              <w:rPr>
                <w:rFonts w:cs="Arial"/>
                <w:sz w:val="18"/>
                <w:szCs w:val="18"/>
              </w:rPr>
            </w:pPr>
            <w:hyperlink r:id="rId25" w:history="1">
              <w:r w:rsidR="00296F0D" w:rsidRPr="003F2BA7">
                <w:rPr>
                  <w:rFonts w:eastAsiaTheme="minorHAnsi" w:cs="Arial"/>
                  <w:color w:val="0000FF"/>
                  <w:sz w:val="18"/>
                  <w:szCs w:val="18"/>
                  <w:u w:val="single"/>
                </w:rPr>
                <w:t>https://portal-vz.cz/wp-content/uploads/2019/12/%C3%9Apln%C3%A9-zn%C4%9Bn%C3%AD-z%C3%A1kona-%C4%8D.-134_2016-Sb.-o-zad%C3%A1v%C3%A1n%C3%AD-ve%C5%99ejn%C3%BDch-zak%C3%A1zek-%C3%BA%C4%8Dinn%C3%A9-od-26.-listopadu-2019.pdf</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793B0E7" w14:textId="77777777" w:rsidR="00296F0D" w:rsidRPr="003F2BA7" w:rsidRDefault="00296F0D" w:rsidP="00296F0D">
            <w:pPr>
              <w:pStyle w:val="DAVA"/>
              <w:spacing w:after="120"/>
              <w:rPr>
                <w:rFonts w:cs="Arial"/>
                <w:sz w:val="18"/>
                <w:szCs w:val="18"/>
              </w:rPr>
            </w:pPr>
            <w:r w:rsidRPr="003F2BA7">
              <w:rPr>
                <w:rFonts w:cs="Arial"/>
                <w:sz w:val="18"/>
                <w:szCs w:val="18"/>
              </w:rPr>
              <w:t>Veškerá podezření jsou sdělována UOHS, případně orgánům činným v trestním řízení dle trestního řádu podle § 8 odst. 1 věta druhá zákona č. 141/1961 Sb., o trestním řízení soudním.</w:t>
            </w:r>
          </w:p>
        </w:tc>
      </w:tr>
      <w:tr w:rsidR="00296F0D" w:rsidRPr="003F2BA7" w14:paraId="78A7B45C" w14:textId="77777777" w:rsidTr="00296F0D">
        <w:tc>
          <w:tcPr>
            <w:tcW w:w="505" w:type="pct"/>
            <w:vMerge w:val="restart"/>
            <w:tcBorders>
              <w:left w:val="single" w:sz="4" w:space="0" w:color="auto"/>
              <w:right w:val="single" w:sz="4" w:space="0" w:color="auto"/>
            </w:tcBorders>
            <w:shd w:val="clear" w:color="auto" w:fill="auto"/>
          </w:tcPr>
          <w:p w14:paraId="10792BDD" w14:textId="77777777" w:rsidR="00296F0D" w:rsidRPr="003F2BA7" w:rsidRDefault="00296F0D" w:rsidP="00296F0D">
            <w:pPr>
              <w:pStyle w:val="DAVA"/>
              <w:spacing w:after="120"/>
              <w:rPr>
                <w:rFonts w:cs="Arial"/>
                <w:b/>
                <w:sz w:val="18"/>
                <w:szCs w:val="18"/>
              </w:rPr>
            </w:pPr>
            <w:r w:rsidRPr="003F2BA7">
              <w:rPr>
                <w:rFonts w:cs="Arial"/>
                <w:b/>
                <w:sz w:val="18"/>
                <w:szCs w:val="18"/>
              </w:rPr>
              <w:t>(2) Nástroje a kapacita pro účinné uplatňování pravidel státní podpory</w:t>
            </w:r>
          </w:p>
        </w:tc>
        <w:tc>
          <w:tcPr>
            <w:tcW w:w="254" w:type="pct"/>
            <w:vMerge w:val="restart"/>
            <w:tcBorders>
              <w:left w:val="single" w:sz="4" w:space="0" w:color="auto"/>
              <w:right w:val="single" w:sz="4" w:space="0" w:color="auto"/>
            </w:tcBorders>
          </w:tcPr>
          <w:p w14:paraId="13946A78" w14:textId="77777777" w:rsidR="00296F0D" w:rsidRPr="003F2BA7" w:rsidRDefault="00296F0D" w:rsidP="00296F0D">
            <w:pPr>
              <w:pStyle w:val="DAVA"/>
              <w:spacing w:after="120"/>
              <w:rPr>
                <w:rFonts w:cs="Arial"/>
                <w:sz w:val="18"/>
                <w:szCs w:val="18"/>
              </w:rPr>
            </w:pPr>
            <w:r w:rsidRPr="003F2BA7">
              <w:rPr>
                <w:rFonts w:cs="Arial"/>
                <w:sz w:val="18"/>
                <w:szCs w:val="18"/>
              </w:rPr>
              <w:t>Všechny fondy</w:t>
            </w:r>
          </w:p>
          <w:p w14:paraId="3FC54560" w14:textId="77777777" w:rsidR="00296F0D" w:rsidRPr="003F2BA7" w:rsidRDefault="00296F0D" w:rsidP="00296F0D">
            <w:pPr>
              <w:pStyle w:val="DAVA"/>
              <w:spacing w:after="120"/>
              <w:rPr>
                <w:rFonts w:cs="Arial"/>
                <w:sz w:val="18"/>
                <w:szCs w:val="18"/>
              </w:rPr>
            </w:pPr>
          </w:p>
        </w:tc>
        <w:tc>
          <w:tcPr>
            <w:tcW w:w="455" w:type="pct"/>
            <w:vMerge w:val="restart"/>
            <w:tcBorders>
              <w:left w:val="single" w:sz="4" w:space="0" w:color="auto"/>
              <w:right w:val="single" w:sz="4" w:space="0" w:color="auto"/>
            </w:tcBorders>
          </w:tcPr>
          <w:p w14:paraId="0E034E2B" w14:textId="77777777" w:rsidR="00296F0D" w:rsidRPr="003F2BA7" w:rsidRDefault="00296F0D" w:rsidP="00296F0D">
            <w:pPr>
              <w:pStyle w:val="DAVA"/>
              <w:spacing w:after="120"/>
              <w:rPr>
                <w:rFonts w:cs="Arial"/>
                <w:sz w:val="18"/>
                <w:szCs w:val="18"/>
              </w:rPr>
            </w:pPr>
            <w:r w:rsidRPr="003F2BA7">
              <w:rPr>
                <w:rFonts w:cs="Arial"/>
                <w:sz w:val="18"/>
                <w:szCs w:val="18"/>
              </w:rPr>
              <w:t>Všechny specifické cíle</w:t>
            </w:r>
          </w:p>
          <w:p w14:paraId="2FDA7661" w14:textId="77777777" w:rsidR="00296F0D" w:rsidRPr="003F2BA7" w:rsidRDefault="00296F0D" w:rsidP="00296F0D">
            <w:pPr>
              <w:pStyle w:val="DAVA"/>
              <w:spacing w:after="120"/>
              <w:rPr>
                <w:rFonts w:cs="Arial"/>
                <w:sz w:val="18"/>
                <w:szCs w:val="18"/>
              </w:rPr>
            </w:pPr>
          </w:p>
        </w:tc>
        <w:tc>
          <w:tcPr>
            <w:tcW w:w="457" w:type="pct"/>
            <w:vMerge w:val="restart"/>
            <w:tcBorders>
              <w:left w:val="single" w:sz="4" w:space="0" w:color="auto"/>
              <w:right w:val="single" w:sz="4" w:space="0" w:color="auto"/>
            </w:tcBorders>
            <w:shd w:val="clear" w:color="auto" w:fill="auto"/>
          </w:tcPr>
          <w:p w14:paraId="6AFC27E6"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6939964" w14:textId="77777777" w:rsidR="00296F0D" w:rsidRPr="003F2BA7" w:rsidRDefault="00296F0D" w:rsidP="00296F0D">
            <w:pPr>
              <w:pStyle w:val="DAVA"/>
              <w:spacing w:after="120"/>
              <w:rPr>
                <w:rFonts w:cs="Arial"/>
                <w:sz w:val="18"/>
                <w:szCs w:val="18"/>
              </w:rPr>
            </w:pPr>
            <w:r w:rsidRPr="003F2BA7">
              <w:rPr>
                <w:rFonts w:cs="Arial"/>
                <w:sz w:val="18"/>
                <w:szCs w:val="18"/>
              </w:rPr>
              <w:t>Řídicí orgány mají nástroje a kapacitu ověřovat soulad s pravidly státní podpory: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7706E77"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F4A9C9A"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C66A3D4" w14:textId="77777777" w:rsidR="00296F0D" w:rsidRPr="003F2BA7" w:rsidRDefault="00296F0D" w:rsidP="00296F0D">
            <w:pPr>
              <w:pStyle w:val="DAVA"/>
              <w:spacing w:after="120"/>
              <w:ind w:left="60"/>
              <w:rPr>
                <w:rFonts w:cs="Arial"/>
                <w:sz w:val="18"/>
                <w:szCs w:val="18"/>
              </w:rPr>
            </w:pPr>
          </w:p>
        </w:tc>
      </w:tr>
      <w:tr w:rsidR="00296F0D" w:rsidRPr="003F2BA7" w14:paraId="65DD8822" w14:textId="77777777" w:rsidTr="00296F0D">
        <w:tc>
          <w:tcPr>
            <w:tcW w:w="505" w:type="pct"/>
            <w:vMerge/>
          </w:tcPr>
          <w:p w14:paraId="54BF1E0A" w14:textId="77777777" w:rsidR="00296F0D" w:rsidRPr="003F2BA7" w:rsidRDefault="00296F0D" w:rsidP="00296F0D">
            <w:pPr>
              <w:pStyle w:val="DAVA"/>
              <w:spacing w:after="120"/>
              <w:rPr>
                <w:rFonts w:cs="Arial"/>
                <w:b/>
                <w:sz w:val="18"/>
                <w:szCs w:val="18"/>
              </w:rPr>
            </w:pPr>
          </w:p>
        </w:tc>
        <w:tc>
          <w:tcPr>
            <w:tcW w:w="254" w:type="pct"/>
            <w:vMerge/>
          </w:tcPr>
          <w:p w14:paraId="42F03FC6" w14:textId="77777777" w:rsidR="00296F0D" w:rsidRPr="003F2BA7" w:rsidRDefault="00296F0D" w:rsidP="00296F0D">
            <w:pPr>
              <w:pStyle w:val="DAVA"/>
              <w:spacing w:after="120"/>
              <w:rPr>
                <w:rFonts w:cs="Arial"/>
                <w:sz w:val="18"/>
                <w:szCs w:val="18"/>
              </w:rPr>
            </w:pPr>
          </w:p>
        </w:tc>
        <w:tc>
          <w:tcPr>
            <w:tcW w:w="455" w:type="pct"/>
            <w:vMerge/>
          </w:tcPr>
          <w:p w14:paraId="15CB561D" w14:textId="77777777" w:rsidR="00296F0D" w:rsidRPr="003F2BA7" w:rsidRDefault="00296F0D" w:rsidP="00296F0D">
            <w:pPr>
              <w:pStyle w:val="DAVA"/>
              <w:spacing w:after="120"/>
              <w:rPr>
                <w:rFonts w:cs="Arial"/>
                <w:sz w:val="18"/>
                <w:szCs w:val="18"/>
              </w:rPr>
            </w:pPr>
          </w:p>
        </w:tc>
        <w:tc>
          <w:tcPr>
            <w:tcW w:w="457" w:type="pct"/>
            <w:vMerge/>
          </w:tcPr>
          <w:p w14:paraId="34B35F71"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06141C6" w14:textId="77777777" w:rsidR="00296F0D" w:rsidRPr="003F2BA7" w:rsidRDefault="00296F0D" w:rsidP="00296F0D">
            <w:pPr>
              <w:pStyle w:val="DAVA"/>
              <w:spacing w:after="120"/>
              <w:rPr>
                <w:rFonts w:cs="Arial"/>
                <w:sz w:val="18"/>
                <w:szCs w:val="18"/>
              </w:rPr>
            </w:pPr>
            <w:r w:rsidRPr="003F2BA7">
              <w:rPr>
                <w:rFonts w:cs="Arial"/>
                <w:sz w:val="18"/>
                <w:szCs w:val="18"/>
              </w:rPr>
              <w:t xml:space="preserve">1. V případě podniků </w:t>
            </w:r>
            <w:r w:rsidRPr="003F2BA7">
              <w:rPr>
                <w:rFonts w:cs="Arial"/>
                <w:sz w:val="18"/>
                <w:szCs w:val="18"/>
              </w:rPr>
              <w:lastRenderedPageBreak/>
              <w:t>v obtížích a podniků, na něž se vztahuje požadavek navrácení podpory.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E252CF6"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33A9FA6" w14:textId="77777777" w:rsidR="00296F0D" w:rsidRPr="003F2BA7" w:rsidRDefault="000E14A8" w:rsidP="00296F0D">
            <w:pPr>
              <w:pStyle w:val="DAVA"/>
              <w:rPr>
                <w:rFonts w:cs="Arial"/>
                <w:sz w:val="18"/>
                <w:szCs w:val="18"/>
              </w:rPr>
            </w:pPr>
            <w:hyperlink r:id="rId26" w:history="1">
              <w:r w:rsidR="00296F0D" w:rsidRPr="003F2BA7">
                <w:rPr>
                  <w:rStyle w:val="Hypertextovodkaz"/>
                  <w:rFonts w:cs="Arial"/>
                  <w:sz w:val="18"/>
                  <w:szCs w:val="18"/>
                </w:rPr>
                <w:t>https://aplikace.mvcr.cz/sbirka-zakonu/SearchResult.aspx?q=3</w:t>
              </w:r>
              <w:r w:rsidR="00296F0D" w:rsidRPr="003F2BA7">
                <w:rPr>
                  <w:rStyle w:val="Hypertextovodkaz"/>
                  <w:rFonts w:cs="Arial"/>
                  <w:sz w:val="18"/>
                  <w:szCs w:val="18"/>
                </w:rPr>
                <w:lastRenderedPageBreak/>
                <w:t>04/2013&amp;typeLaw=zakon&amp;what=Cislo_zakona_smlouvy</w:t>
              </w:r>
            </w:hyperlink>
          </w:p>
          <w:p w14:paraId="3B0B8BAE" w14:textId="77777777" w:rsidR="00296F0D" w:rsidRPr="003F2BA7" w:rsidRDefault="000E14A8" w:rsidP="00296F0D">
            <w:pPr>
              <w:pStyle w:val="DAVA"/>
              <w:rPr>
                <w:rFonts w:cs="Arial"/>
                <w:sz w:val="18"/>
                <w:szCs w:val="18"/>
              </w:rPr>
            </w:pPr>
            <w:hyperlink r:id="rId27" w:history="1">
              <w:r w:rsidR="00296F0D" w:rsidRPr="003F2BA7">
                <w:rPr>
                  <w:rStyle w:val="Hypertextovodkaz"/>
                  <w:rFonts w:cs="Arial"/>
                  <w:sz w:val="18"/>
                  <w:szCs w:val="18"/>
                </w:rPr>
                <w:t>https://or.justice.cz/ias/ui/rejstrik</w:t>
              </w:r>
            </w:hyperlink>
          </w:p>
          <w:p w14:paraId="44FA6D06" w14:textId="77777777" w:rsidR="00296F0D" w:rsidRPr="003F2BA7" w:rsidRDefault="000E14A8" w:rsidP="00296F0D">
            <w:pPr>
              <w:pStyle w:val="DAVA"/>
              <w:rPr>
                <w:rFonts w:cs="Arial"/>
                <w:sz w:val="18"/>
                <w:szCs w:val="18"/>
              </w:rPr>
            </w:pPr>
            <w:hyperlink r:id="rId28" w:history="1">
              <w:r w:rsidR="00296F0D" w:rsidRPr="003F2BA7">
                <w:rPr>
                  <w:rStyle w:val="Hypertextovodkaz"/>
                  <w:rFonts w:cs="Arial"/>
                  <w:sz w:val="18"/>
                  <w:szCs w:val="18"/>
                </w:rPr>
                <w:t>http://www.uohs.cz/cs/verejna-podpora/podniky-v-obtizich.html</w:t>
              </w:r>
            </w:hyperlink>
          </w:p>
          <w:p w14:paraId="56355EB6" w14:textId="77777777" w:rsidR="00296F0D" w:rsidRPr="003F2BA7" w:rsidRDefault="000E14A8" w:rsidP="00296F0D">
            <w:pPr>
              <w:pStyle w:val="DAVA"/>
              <w:rPr>
                <w:rFonts w:cs="Arial"/>
                <w:sz w:val="18"/>
                <w:szCs w:val="18"/>
              </w:rPr>
            </w:pPr>
            <w:hyperlink r:id="rId29" w:history="1">
              <w:r w:rsidR="00296F0D" w:rsidRPr="003F2BA7">
                <w:rPr>
                  <w:rStyle w:val="Hypertextovodkaz"/>
                  <w:rFonts w:cs="Arial"/>
                  <w:sz w:val="18"/>
                  <w:szCs w:val="18"/>
                </w:rPr>
                <w:t>http://www.uohs.cz/cs/verejna-podpora/nesplacene-inkasni-prikazy.html</w:t>
              </w:r>
            </w:hyperlink>
          </w:p>
          <w:p w14:paraId="587F5CA9" w14:textId="77777777" w:rsidR="00296F0D" w:rsidRPr="003F2BA7" w:rsidRDefault="000E14A8" w:rsidP="00296F0D">
            <w:pPr>
              <w:pStyle w:val="DAVA"/>
              <w:rPr>
                <w:rFonts w:cs="Arial"/>
                <w:sz w:val="18"/>
                <w:szCs w:val="18"/>
              </w:rPr>
            </w:pPr>
            <w:hyperlink r:id="rId30" w:history="1">
              <w:r w:rsidR="00296F0D" w:rsidRPr="003F2BA7">
                <w:rPr>
                  <w:rStyle w:val="Hypertextovodkaz"/>
                  <w:rFonts w:cs="Arial"/>
                  <w:sz w:val="18"/>
                  <w:szCs w:val="18"/>
                </w:rPr>
                <w:t>https://www.dotaceeu.cz/cs/Evropske-fondy-v-CR/2014-2020/Dokumenty/Metodicke-dokumenty/Metodicke-doporuceni-pro-oblast-verejne-podpory</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912927E" w14:textId="77777777" w:rsidR="00296F0D" w:rsidRPr="003F2BA7" w:rsidRDefault="00296F0D" w:rsidP="00F5414E">
            <w:pPr>
              <w:pStyle w:val="DAVA"/>
              <w:numPr>
                <w:ilvl w:val="0"/>
                <w:numId w:val="42"/>
              </w:numPr>
              <w:spacing w:after="120"/>
              <w:jc w:val="both"/>
              <w:rPr>
                <w:rFonts w:cs="Arial"/>
                <w:color w:val="000000"/>
                <w:sz w:val="20"/>
              </w:rPr>
            </w:pPr>
            <w:r w:rsidRPr="003F2BA7">
              <w:rPr>
                <w:rFonts w:cs="Arial"/>
                <w:sz w:val="18"/>
                <w:szCs w:val="18"/>
              </w:rPr>
              <w:lastRenderedPageBreak/>
              <w:t>Nástroje</w:t>
            </w:r>
          </w:p>
          <w:p w14:paraId="488AB01C" w14:textId="77777777" w:rsidR="00296F0D" w:rsidRPr="003F2BA7" w:rsidRDefault="00296F0D" w:rsidP="00296F0D">
            <w:pPr>
              <w:pStyle w:val="DAVA"/>
              <w:spacing w:after="120"/>
              <w:ind w:left="37"/>
              <w:jc w:val="both"/>
              <w:rPr>
                <w:rFonts w:cs="Arial"/>
                <w:color w:val="000000"/>
                <w:sz w:val="20"/>
              </w:rPr>
            </w:pPr>
            <w:r w:rsidRPr="003F2BA7">
              <w:rPr>
                <w:rFonts w:cs="Arial"/>
                <w:sz w:val="18"/>
                <w:szCs w:val="18"/>
              </w:rPr>
              <w:lastRenderedPageBreak/>
              <w:t xml:space="preserve">Poskytovatelé mají k dispozici základní, průběžně aktualizovanou a doplňovanou bázi metodických materiálů pro posuzování problematiky podniku v obtížích prostřednictvím informací uvedených zejména na stránce ÚOHS. </w:t>
            </w:r>
          </w:p>
          <w:p w14:paraId="0B92EED4" w14:textId="77777777" w:rsidR="00296F0D" w:rsidRPr="003F2BA7" w:rsidRDefault="00296F0D" w:rsidP="00296F0D">
            <w:pPr>
              <w:pStyle w:val="DAVA"/>
              <w:spacing w:after="120"/>
              <w:rPr>
                <w:rFonts w:cs="Arial"/>
                <w:sz w:val="18"/>
                <w:szCs w:val="18"/>
              </w:rPr>
            </w:pPr>
            <w:r w:rsidRPr="003F2BA7">
              <w:rPr>
                <w:rFonts w:cs="Arial"/>
                <w:sz w:val="18"/>
                <w:szCs w:val="18"/>
              </w:rPr>
              <w:t xml:space="preserve">Gestor se </w:t>
            </w:r>
            <w:proofErr w:type="spellStart"/>
            <w:r w:rsidRPr="003F2BA7">
              <w:rPr>
                <w:rFonts w:cs="Arial"/>
                <w:sz w:val="18"/>
                <w:szCs w:val="18"/>
              </w:rPr>
              <w:t>spolugestory</w:t>
            </w:r>
            <w:proofErr w:type="spellEnd"/>
            <w:r w:rsidRPr="003F2BA7">
              <w:rPr>
                <w:rFonts w:cs="Arial"/>
                <w:sz w:val="18"/>
                <w:szCs w:val="18"/>
              </w:rPr>
              <w:t xml:space="preserve"> připravili návrh metodického pokynu k ověřování podniku v obtížích včetně výpočtových tabulek.</w:t>
            </w:r>
          </w:p>
          <w:p w14:paraId="1EE0E786" w14:textId="77777777" w:rsidR="00296F0D" w:rsidRPr="003F2BA7" w:rsidRDefault="00296F0D" w:rsidP="00296F0D">
            <w:pPr>
              <w:pStyle w:val="DAVA"/>
              <w:spacing w:after="120"/>
              <w:rPr>
                <w:rFonts w:cs="Arial"/>
                <w:color w:val="00B050"/>
                <w:sz w:val="18"/>
                <w:szCs w:val="18"/>
              </w:rPr>
            </w:pPr>
            <w:r w:rsidRPr="003F2BA7">
              <w:rPr>
                <w:rFonts w:cs="Arial"/>
                <w:sz w:val="18"/>
                <w:szCs w:val="18"/>
              </w:rPr>
              <w:t xml:space="preserve">Cílový stav pro ŘO/poskytovatele: Poskytnutí metodických vodítek umožňujících v podmínkách každého programu vyhodnocení podniku v obtížích. </w:t>
            </w:r>
          </w:p>
          <w:p w14:paraId="351ED579" w14:textId="77777777" w:rsidR="00296F0D" w:rsidRPr="003F2BA7" w:rsidRDefault="00296F0D" w:rsidP="00F5414E">
            <w:pPr>
              <w:pStyle w:val="DAVA"/>
              <w:numPr>
                <w:ilvl w:val="0"/>
                <w:numId w:val="40"/>
              </w:numPr>
              <w:spacing w:after="120"/>
              <w:ind w:left="3"/>
              <w:rPr>
                <w:rFonts w:cs="Arial"/>
                <w:sz w:val="18"/>
                <w:szCs w:val="18"/>
              </w:rPr>
            </w:pPr>
            <w:r w:rsidRPr="003F2BA7">
              <w:rPr>
                <w:rFonts w:cs="Arial"/>
                <w:sz w:val="18"/>
                <w:szCs w:val="18"/>
              </w:rPr>
              <w:t xml:space="preserve">2. Kapacity: </w:t>
            </w:r>
          </w:p>
          <w:p w14:paraId="7AF05BF8" w14:textId="77777777" w:rsidR="00296F0D" w:rsidRPr="003F2BA7" w:rsidRDefault="00296F0D" w:rsidP="00296F0D">
            <w:pPr>
              <w:pStyle w:val="DAVA"/>
              <w:spacing w:after="120"/>
              <w:rPr>
                <w:rFonts w:cs="Arial"/>
                <w:sz w:val="18"/>
                <w:szCs w:val="18"/>
              </w:rPr>
            </w:pPr>
            <w:r w:rsidRPr="003F2BA7">
              <w:rPr>
                <w:rFonts w:cs="Arial"/>
                <w:sz w:val="18"/>
                <w:szCs w:val="18"/>
              </w:rPr>
              <w:t xml:space="preserve">Cílový stav: Zajištění dostatečných kapacit jak u ŘO, gestora a </w:t>
            </w:r>
            <w:proofErr w:type="spellStart"/>
            <w:r w:rsidRPr="003F2BA7">
              <w:rPr>
                <w:rFonts w:cs="Arial"/>
                <w:sz w:val="18"/>
                <w:szCs w:val="18"/>
              </w:rPr>
              <w:t>spolugestorů</w:t>
            </w:r>
            <w:proofErr w:type="spellEnd"/>
            <w:r w:rsidRPr="003F2BA7">
              <w:rPr>
                <w:rFonts w:cs="Arial"/>
                <w:sz w:val="18"/>
                <w:szCs w:val="18"/>
              </w:rPr>
              <w:t xml:space="preserve"> tak u AO, aby byla naplněna ZP.</w:t>
            </w:r>
          </w:p>
          <w:p w14:paraId="72053133" w14:textId="77777777" w:rsidR="00296F0D" w:rsidRPr="003F2BA7" w:rsidRDefault="00296F0D" w:rsidP="00296F0D">
            <w:pPr>
              <w:pStyle w:val="DAVA"/>
              <w:spacing w:after="120"/>
              <w:rPr>
                <w:rFonts w:cs="Arial"/>
                <w:sz w:val="18"/>
                <w:szCs w:val="18"/>
              </w:rPr>
            </w:pPr>
            <w:r w:rsidRPr="003F2BA7">
              <w:rPr>
                <w:rFonts w:cs="Arial"/>
                <w:sz w:val="18"/>
                <w:szCs w:val="18"/>
              </w:rPr>
              <w:t>Průběžné vzdělávání a podpora vyčleněných kapacit na ŘO.</w:t>
            </w:r>
          </w:p>
          <w:p w14:paraId="4C3D7853" w14:textId="77777777" w:rsidR="00296F0D" w:rsidRPr="003F2BA7" w:rsidRDefault="00296F0D" w:rsidP="00296F0D">
            <w:pPr>
              <w:pStyle w:val="DAVA"/>
              <w:spacing w:after="120"/>
              <w:rPr>
                <w:rFonts w:cs="Arial"/>
                <w:sz w:val="18"/>
                <w:szCs w:val="18"/>
              </w:rPr>
            </w:pPr>
          </w:p>
          <w:p w14:paraId="6D3DD94C" w14:textId="77777777" w:rsidR="00296F0D" w:rsidRPr="003F2BA7" w:rsidRDefault="00296F0D" w:rsidP="00296F0D">
            <w:pPr>
              <w:pStyle w:val="DAVA"/>
              <w:spacing w:after="120"/>
              <w:rPr>
                <w:rFonts w:cs="Arial"/>
                <w:sz w:val="18"/>
                <w:szCs w:val="18"/>
              </w:rPr>
            </w:pPr>
            <w:r w:rsidRPr="003F2BA7">
              <w:rPr>
                <w:rFonts w:cs="Arial"/>
                <w:sz w:val="18"/>
                <w:szCs w:val="18"/>
              </w:rPr>
              <w:t>V období říjen–prosinec 2020 proběhla první konzultace o formátu a obsahu plnění HZP s EK na základě zaslání podkladových materiálů.</w:t>
            </w:r>
          </w:p>
          <w:p w14:paraId="78C62DF2" w14:textId="77777777" w:rsidR="00296F0D" w:rsidRPr="003F2BA7" w:rsidRDefault="00296F0D" w:rsidP="00296F0D">
            <w:pPr>
              <w:pStyle w:val="DAVA"/>
              <w:spacing w:after="120"/>
              <w:rPr>
                <w:rFonts w:cs="Arial"/>
                <w:sz w:val="18"/>
                <w:szCs w:val="18"/>
              </w:rPr>
            </w:pPr>
            <w:r w:rsidRPr="003F2BA7">
              <w:rPr>
                <w:rFonts w:cs="Arial"/>
                <w:sz w:val="18"/>
                <w:szCs w:val="18"/>
              </w:rPr>
              <w:t>V průběhu ledna 2021 budou obdržené připomínky zapracovány do materiálů.</w:t>
            </w:r>
          </w:p>
        </w:tc>
      </w:tr>
      <w:tr w:rsidR="00296F0D" w:rsidRPr="003F2BA7" w14:paraId="67B174B7" w14:textId="77777777" w:rsidTr="00296F0D">
        <w:tc>
          <w:tcPr>
            <w:tcW w:w="505" w:type="pct"/>
            <w:vMerge/>
          </w:tcPr>
          <w:p w14:paraId="7EBC7DDA" w14:textId="77777777" w:rsidR="00296F0D" w:rsidRPr="003F2BA7" w:rsidRDefault="00296F0D" w:rsidP="00296F0D">
            <w:pPr>
              <w:pStyle w:val="DAVA"/>
              <w:spacing w:after="120"/>
              <w:rPr>
                <w:rFonts w:cs="Arial"/>
                <w:b/>
                <w:sz w:val="18"/>
                <w:szCs w:val="18"/>
              </w:rPr>
            </w:pPr>
          </w:p>
        </w:tc>
        <w:tc>
          <w:tcPr>
            <w:tcW w:w="254" w:type="pct"/>
            <w:vMerge/>
          </w:tcPr>
          <w:p w14:paraId="20351DEA" w14:textId="77777777" w:rsidR="00296F0D" w:rsidRPr="003F2BA7" w:rsidRDefault="00296F0D" w:rsidP="00296F0D">
            <w:pPr>
              <w:pStyle w:val="DAVA"/>
              <w:spacing w:after="120"/>
              <w:rPr>
                <w:rFonts w:cs="Arial"/>
                <w:sz w:val="18"/>
                <w:szCs w:val="18"/>
              </w:rPr>
            </w:pPr>
          </w:p>
        </w:tc>
        <w:tc>
          <w:tcPr>
            <w:tcW w:w="455" w:type="pct"/>
            <w:vMerge/>
          </w:tcPr>
          <w:p w14:paraId="30C96E74" w14:textId="77777777" w:rsidR="00296F0D" w:rsidRPr="003F2BA7" w:rsidRDefault="00296F0D" w:rsidP="00296F0D">
            <w:pPr>
              <w:pStyle w:val="DAVA"/>
              <w:spacing w:after="120"/>
              <w:rPr>
                <w:rFonts w:cs="Arial"/>
                <w:sz w:val="18"/>
                <w:szCs w:val="18"/>
              </w:rPr>
            </w:pPr>
          </w:p>
        </w:tc>
        <w:tc>
          <w:tcPr>
            <w:tcW w:w="457" w:type="pct"/>
            <w:vMerge/>
          </w:tcPr>
          <w:p w14:paraId="3A9F26D1"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6A0EF21" w14:textId="77777777" w:rsidR="00296F0D" w:rsidRPr="003F2BA7" w:rsidRDefault="00296F0D" w:rsidP="00296F0D">
            <w:pPr>
              <w:pStyle w:val="DAVA"/>
              <w:spacing w:after="120"/>
              <w:rPr>
                <w:rFonts w:cs="Arial"/>
                <w:sz w:val="18"/>
                <w:szCs w:val="18"/>
              </w:rPr>
            </w:pPr>
            <w:r w:rsidRPr="003F2BA7">
              <w:rPr>
                <w:rFonts w:cs="Arial"/>
                <w:sz w:val="18"/>
                <w:szCs w:val="18"/>
              </w:rPr>
              <w:t xml:space="preserve">2. Prostřednictvím přístupu k odbornému poradenství a pokynům ohledně záležitostí státní podpory poskytnutým odborníky na státní podporu </w:t>
            </w:r>
            <w:r w:rsidRPr="003F2BA7">
              <w:rPr>
                <w:rFonts w:cs="Arial"/>
                <w:sz w:val="18"/>
                <w:szCs w:val="18"/>
              </w:rPr>
              <w:lastRenderedPageBreak/>
              <w:t>místních nebo národních orgánů.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702783D"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4CB9F4A" w14:textId="77777777" w:rsidR="00296F0D" w:rsidRPr="003F2BA7" w:rsidRDefault="000E14A8" w:rsidP="00296F0D">
            <w:pPr>
              <w:pStyle w:val="DAVA"/>
              <w:spacing w:after="120"/>
              <w:rPr>
                <w:rFonts w:cs="Arial"/>
                <w:sz w:val="18"/>
                <w:szCs w:val="18"/>
              </w:rPr>
            </w:pPr>
            <w:hyperlink r:id="rId31" w:history="1">
              <w:r w:rsidR="00296F0D" w:rsidRPr="003F2BA7">
                <w:rPr>
                  <w:rStyle w:val="Hypertextovodkaz"/>
                  <w:rFonts w:cs="Arial"/>
                  <w:sz w:val="18"/>
                  <w:szCs w:val="18"/>
                </w:rPr>
                <w:t>https://www.uohs.cz/cs/verejna-podpora.html</w:t>
              </w:r>
            </w:hyperlink>
          </w:p>
          <w:p w14:paraId="72AABFA2" w14:textId="77777777" w:rsidR="00296F0D" w:rsidRPr="003F2BA7" w:rsidRDefault="000E14A8" w:rsidP="00296F0D">
            <w:pPr>
              <w:pStyle w:val="DAVA"/>
              <w:spacing w:after="120"/>
              <w:rPr>
                <w:rFonts w:cs="Arial"/>
                <w:sz w:val="18"/>
                <w:szCs w:val="18"/>
              </w:rPr>
            </w:pPr>
            <w:hyperlink r:id="rId32" w:history="1">
              <w:r w:rsidR="00296F0D" w:rsidRPr="003F2BA7">
                <w:rPr>
                  <w:rStyle w:val="Hypertextovodkaz"/>
                  <w:rFonts w:cs="Arial"/>
                  <w:sz w:val="18"/>
                  <w:szCs w:val="18"/>
                </w:rPr>
                <w:t>https://aplikace.mvcr.cz/sbirka-zakonu/SearchResult.aspx?q=215/2004&amp;typeLaw=zakon&amp;what=Cislo_zakona_smlouvy</w:t>
              </w:r>
            </w:hyperlink>
          </w:p>
          <w:p w14:paraId="1B869D52" w14:textId="77777777" w:rsidR="00296F0D" w:rsidRPr="003F2BA7" w:rsidRDefault="000E14A8" w:rsidP="00296F0D">
            <w:pPr>
              <w:pStyle w:val="DAVA"/>
              <w:spacing w:after="120"/>
              <w:rPr>
                <w:rFonts w:cs="Arial"/>
                <w:sz w:val="18"/>
                <w:szCs w:val="18"/>
              </w:rPr>
            </w:pPr>
            <w:hyperlink r:id="rId33" w:history="1">
              <w:r w:rsidR="00296F0D" w:rsidRPr="003F2BA7">
                <w:rPr>
                  <w:rStyle w:val="Hypertextovodkaz"/>
                  <w:rFonts w:cs="Arial"/>
                  <w:sz w:val="18"/>
                  <w:szCs w:val="18"/>
                </w:rPr>
                <w:t>https://www.dotaceeu.cz/cs/Evropske-fondy-v-CR/2014-2020/Dokumenty/Metodicke-dokumenty/Metodicke-</w:t>
              </w:r>
              <w:r w:rsidR="00296F0D" w:rsidRPr="003F2BA7">
                <w:rPr>
                  <w:rStyle w:val="Hypertextovodkaz"/>
                  <w:rFonts w:cs="Arial"/>
                  <w:sz w:val="18"/>
                  <w:szCs w:val="18"/>
                </w:rPr>
                <w:lastRenderedPageBreak/>
                <w:t>doporuceni-pro-oblast-verejne-podpory</w:t>
              </w:r>
            </w:hyperlink>
          </w:p>
          <w:p w14:paraId="164E02D2"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9CEF653"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 xml:space="preserve">1. Nástroje: </w:t>
            </w:r>
          </w:p>
          <w:p w14:paraId="23CCA54C" w14:textId="77777777" w:rsidR="00296F0D" w:rsidRPr="003F2BA7" w:rsidRDefault="00296F0D" w:rsidP="00296F0D">
            <w:pPr>
              <w:pStyle w:val="DAVA"/>
              <w:spacing w:after="120"/>
              <w:rPr>
                <w:rFonts w:cs="Arial"/>
                <w:sz w:val="18"/>
                <w:szCs w:val="18"/>
              </w:rPr>
            </w:pPr>
            <w:r w:rsidRPr="003F2BA7">
              <w:rPr>
                <w:rFonts w:cs="Arial"/>
                <w:sz w:val="18"/>
                <w:szCs w:val="18"/>
              </w:rPr>
              <w:t xml:space="preserve"> 1a) ŘO se mohou kdykoli obrátit na národní koordinátory </w:t>
            </w:r>
            <w:proofErr w:type="spellStart"/>
            <w:r w:rsidRPr="003F2BA7">
              <w:rPr>
                <w:rFonts w:cs="Arial"/>
                <w:sz w:val="18"/>
                <w:szCs w:val="18"/>
              </w:rPr>
              <w:t>VPo</w:t>
            </w:r>
            <w:proofErr w:type="spellEnd"/>
            <w:r w:rsidRPr="003F2BA7">
              <w:rPr>
                <w:rFonts w:cs="Arial"/>
                <w:sz w:val="18"/>
                <w:szCs w:val="18"/>
              </w:rPr>
              <w:t xml:space="preserve"> dle kompetencí stanovených jim v zák. č. 215/2004, Sb. Problematika je řešena v metodikách na stránkách MMR a ÚOHS/</w:t>
            </w:r>
            <w:proofErr w:type="spellStart"/>
            <w:r w:rsidRPr="003F2BA7">
              <w:rPr>
                <w:rFonts w:cs="Arial"/>
                <w:sz w:val="18"/>
                <w:szCs w:val="18"/>
              </w:rPr>
              <w:t>MZe</w:t>
            </w:r>
            <w:proofErr w:type="spellEnd"/>
            <w:r w:rsidRPr="003F2BA7">
              <w:rPr>
                <w:rFonts w:cs="Arial"/>
                <w:sz w:val="18"/>
                <w:szCs w:val="18"/>
              </w:rPr>
              <w:t>.</w:t>
            </w:r>
          </w:p>
          <w:p w14:paraId="7CEE1199" w14:textId="77777777" w:rsidR="00296F0D" w:rsidRPr="003F2BA7" w:rsidRDefault="00296F0D" w:rsidP="00296F0D">
            <w:pPr>
              <w:pStyle w:val="DAVA"/>
              <w:spacing w:after="120"/>
              <w:rPr>
                <w:rFonts w:cs="Arial"/>
                <w:sz w:val="18"/>
                <w:szCs w:val="18"/>
              </w:rPr>
            </w:pPr>
            <w:r w:rsidRPr="003F2BA7">
              <w:rPr>
                <w:rFonts w:cs="Arial"/>
                <w:sz w:val="18"/>
                <w:szCs w:val="18"/>
              </w:rPr>
              <w:t>1b) Jsou pořádány konference a tematicky zaměřené semináře. Dočasně přerušeno z důvodu pandemie COVID-19.</w:t>
            </w:r>
          </w:p>
          <w:p w14:paraId="5426153D"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1c) ŘO mají technickou asistenci pro účast na zahraničních specializovaných akcích.</w:t>
            </w:r>
          </w:p>
          <w:p w14:paraId="5409AC56" w14:textId="77777777" w:rsidR="00296F0D" w:rsidRPr="003F2BA7" w:rsidRDefault="00296F0D" w:rsidP="00296F0D">
            <w:pPr>
              <w:pStyle w:val="DAVA"/>
              <w:spacing w:after="120"/>
              <w:rPr>
                <w:rFonts w:cs="Arial"/>
                <w:sz w:val="18"/>
                <w:szCs w:val="18"/>
              </w:rPr>
            </w:pPr>
            <w:r w:rsidRPr="003F2BA7">
              <w:rPr>
                <w:rFonts w:cs="Arial"/>
                <w:sz w:val="18"/>
                <w:szCs w:val="18"/>
              </w:rPr>
              <w:t>1d) MMR a ÚOHS/</w:t>
            </w:r>
            <w:proofErr w:type="spellStart"/>
            <w:r w:rsidRPr="003F2BA7">
              <w:rPr>
                <w:rFonts w:cs="Arial"/>
                <w:sz w:val="18"/>
                <w:szCs w:val="18"/>
              </w:rPr>
              <w:t>MZe</w:t>
            </w:r>
            <w:proofErr w:type="spellEnd"/>
            <w:r w:rsidRPr="003F2BA7">
              <w:rPr>
                <w:rFonts w:cs="Arial"/>
                <w:sz w:val="18"/>
                <w:szCs w:val="18"/>
              </w:rPr>
              <w:t xml:space="preserve"> se dohodly na koncepci vzájemné spolupráce a dne 12. 6. 2020 podepsaly memorandum o spolupráci. </w:t>
            </w:r>
          </w:p>
          <w:p w14:paraId="12253DA8" w14:textId="77777777" w:rsidR="00296F0D" w:rsidRPr="003F2BA7" w:rsidRDefault="00296F0D" w:rsidP="00296F0D">
            <w:pPr>
              <w:pStyle w:val="DAVA"/>
              <w:spacing w:after="120"/>
              <w:rPr>
                <w:rFonts w:cs="Arial"/>
                <w:sz w:val="18"/>
                <w:szCs w:val="18"/>
              </w:rPr>
            </w:pPr>
            <w:r w:rsidRPr="003F2BA7">
              <w:rPr>
                <w:rFonts w:cs="Arial"/>
                <w:sz w:val="18"/>
                <w:szCs w:val="18"/>
              </w:rPr>
              <w:t xml:space="preserve">1e) Platformou pro předávání informací a vzájemné konzultace mezi gestory a ŘO je: PS pro veřejnou podporu. </w:t>
            </w:r>
          </w:p>
          <w:p w14:paraId="39BB046A" w14:textId="77777777" w:rsidR="00296F0D" w:rsidRPr="003F2BA7" w:rsidRDefault="00296F0D" w:rsidP="00296F0D">
            <w:pPr>
              <w:pStyle w:val="DAVA"/>
              <w:spacing w:after="120"/>
              <w:rPr>
                <w:rFonts w:cs="Arial"/>
                <w:sz w:val="18"/>
                <w:szCs w:val="18"/>
              </w:rPr>
            </w:pPr>
            <w:r w:rsidRPr="003F2BA7">
              <w:rPr>
                <w:rFonts w:cs="Arial"/>
                <w:sz w:val="18"/>
                <w:szCs w:val="18"/>
              </w:rPr>
              <w:t xml:space="preserve">2. Kapacity: </w:t>
            </w:r>
          </w:p>
          <w:p w14:paraId="56A51AB1" w14:textId="77777777" w:rsidR="00296F0D" w:rsidRPr="003F2BA7" w:rsidRDefault="00296F0D" w:rsidP="00296F0D">
            <w:pPr>
              <w:pStyle w:val="DAVA"/>
              <w:spacing w:after="120"/>
              <w:rPr>
                <w:rFonts w:cs="Arial"/>
                <w:sz w:val="18"/>
                <w:szCs w:val="18"/>
              </w:rPr>
            </w:pPr>
            <w:r w:rsidRPr="003F2BA7">
              <w:rPr>
                <w:rFonts w:cs="Arial"/>
                <w:sz w:val="18"/>
                <w:szCs w:val="18"/>
              </w:rPr>
              <w:t xml:space="preserve">Aktuální stav: Kapacita zainteresovaných útvarů, tj. MMR, ÚOHS, </w:t>
            </w:r>
            <w:proofErr w:type="spellStart"/>
            <w:r w:rsidRPr="003F2BA7">
              <w:rPr>
                <w:rFonts w:cs="Arial"/>
                <w:sz w:val="18"/>
                <w:szCs w:val="18"/>
              </w:rPr>
              <w:t>MZe</w:t>
            </w:r>
            <w:proofErr w:type="spellEnd"/>
            <w:r w:rsidRPr="003F2BA7">
              <w:rPr>
                <w:rFonts w:cs="Arial"/>
                <w:sz w:val="18"/>
                <w:szCs w:val="18"/>
              </w:rPr>
              <w:t>, ŘO je nastavena pro aktuální PO a v současnosti je rovněž využívána pro přípravu budoucího PO.</w:t>
            </w:r>
          </w:p>
          <w:p w14:paraId="16FDDD62" w14:textId="77777777" w:rsidR="00296F0D" w:rsidRPr="003F2BA7" w:rsidRDefault="00296F0D" w:rsidP="00296F0D">
            <w:pPr>
              <w:pStyle w:val="DAVA"/>
              <w:spacing w:after="120"/>
              <w:rPr>
                <w:rFonts w:cs="Arial"/>
                <w:sz w:val="18"/>
                <w:szCs w:val="18"/>
              </w:rPr>
            </w:pPr>
          </w:p>
          <w:p w14:paraId="2422AD5A" w14:textId="77777777" w:rsidR="00296F0D" w:rsidRPr="003F2BA7" w:rsidRDefault="00296F0D" w:rsidP="00296F0D">
            <w:pPr>
              <w:pStyle w:val="DAVA"/>
              <w:spacing w:after="120"/>
              <w:rPr>
                <w:rFonts w:cs="Arial"/>
                <w:sz w:val="18"/>
                <w:szCs w:val="18"/>
              </w:rPr>
            </w:pPr>
            <w:r w:rsidRPr="003F2BA7">
              <w:rPr>
                <w:rFonts w:cs="Arial"/>
                <w:sz w:val="18"/>
                <w:szCs w:val="18"/>
              </w:rPr>
              <w:t>V období říjen–prosinec 2020 proběhla první konzultace o formátu a obsahu plnění HZP s EK na základě zaslání podkladových materiálů.</w:t>
            </w:r>
          </w:p>
          <w:p w14:paraId="61612ABD" w14:textId="77777777" w:rsidR="00296F0D" w:rsidRPr="003F2BA7" w:rsidRDefault="00296F0D" w:rsidP="00296F0D">
            <w:pPr>
              <w:pStyle w:val="DAVA"/>
              <w:spacing w:after="120"/>
              <w:rPr>
                <w:rFonts w:cs="Arial"/>
                <w:sz w:val="18"/>
                <w:szCs w:val="18"/>
              </w:rPr>
            </w:pPr>
            <w:r w:rsidRPr="003F2BA7">
              <w:rPr>
                <w:rFonts w:cs="Arial"/>
                <w:sz w:val="18"/>
                <w:szCs w:val="18"/>
              </w:rPr>
              <w:t>V průběhu ledna 2021 budou obdržené připomínky zapracovány do materiálů.</w:t>
            </w:r>
          </w:p>
        </w:tc>
      </w:tr>
      <w:tr w:rsidR="00296F0D" w:rsidRPr="003F2BA7" w14:paraId="4C51161B" w14:textId="77777777" w:rsidTr="00296F0D">
        <w:tc>
          <w:tcPr>
            <w:tcW w:w="505" w:type="pct"/>
            <w:vMerge w:val="restart"/>
            <w:tcBorders>
              <w:left w:val="single" w:sz="4" w:space="0" w:color="auto"/>
              <w:right w:val="single" w:sz="4" w:space="0" w:color="auto"/>
            </w:tcBorders>
            <w:shd w:val="clear" w:color="auto" w:fill="auto"/>
          </w:tcPr>
          <w:p w14:paraId="1DD78B71" w14:textId="77777777" w:rsidR="00296F0D" w:rsidRPr="003F2BA7" w:rsidRDefault="00296F0D" w:rsidP="00296F0D">
            <w:pPr>
              <w:pStyle w:val="DAVA"/>
              <w:spacing w:after="120"/>
              <w:rPr>
                <w:rFonts w:cs="Arial"/>
                <w:b/>
                <w:sz w:val="18"/>
                <w:szCs w:val="18"/>
              </w:rPr>
            </w:pPr>
            <w:r w:rsidRPr="003F2BA7">
              <w:rPr>
                <w:rFonts w:cs="Arial"/>
                <w:b/>
                <w:sz w:val="18"/>
                <w:szCs w:val="18"/>
              </w:rPr>
              <w:lastRenderedPageBreak/>
              <w:t>(3) Účinné provádění a uplatňování Listiny základních práv EU</w:t>
            </w:r>
          </w:p>
        </w:tc>
        <w:tc>
          <w:tcPr>
            <w:tcW w:w="254" w:type="pct"/>
            <w:vMerge w:val="restart"/>
            <w:tcBorders>
              <w:left w:val="single" w:sz="4" w:space="0" w:color="auto"/>
              <w:right w:val="single" w:sz="4" w:space="0" w:color="auto"/>
            </w:tcBorders>
          </w:tcPr>
          <w:p w14:paraId="710D244C" w14:textId="77777777" w:rsidR="00296F0D" w:rsidRPr="003F2BA7" w:rsidRDefault="00296F0D" w:rsidP="00296F0D">
            <w:pPr>
              <w:pStyle w:val="DAVA"/>
              <w:spacing w:after="120"/>
              <w:rPr>
                <w:rFonts w:cs="Arial"/>
                <w:sz w:val="18"/>
                <w:szCs w:val="18"/>
              </w:rPr>
            </w:pPr>
            <w:r w:rsidRPr="003F2BA7">
              <w:rPr>
                <w:rFonts w:cs="Arial"/>
                <w:sz w:val="18"/>
                <w:szCs w:val="18"/>
              </w:rPr>
              <w:t>Všechny fondy</w:t>
            </w:r>
          </w:p>
          <w:p w14:paraId="203664EF" w14:textId="77777777" w:rsidR="00296F0D" w:rsidRPr="003F2BA7" w:rsidRDefault="00296F0D" w:rsidP="00296F0D">
            <w:pPr>
              <w:pStyle w:val="DAVA"/>
              <w:spacing w:after="120"/>
              <w:rPr>
                <w:rFonts w:cs="Arial"/>
                <w:sz w:val="18"/>
                <w:szCs w:val="18"/>
              </w:rPr>
            </w:pPr>
          </w:p>
        </w:tc>
        <w:tc>
          <w:tcPr>
            <w:tcW w:w="455" w:type="pct"/>
            <w:vMerge w:val="restart"/>
            <w:tcBorders>
              <w:left w:val="single" w:sz="4" w:space="0" w:color="auto"/>
              <w:right w:val="single" w:sz="4" w:space="0" w:color="auto"/>
            </w:tcBorders>
          </w:tcPr>
          <w:p w14:paraId="61CAD8E6" w14:textId="77777777" w:rsidR="00296F0D" w:rsidRPr="003F2BA7" w:rsidRDefault="00296F0D" w:rsidP="00296F0D">
            <w:pPr>
              <w:pStyle w:val="DAVA"/>
              <w:spacing w:after="120"/>
              <w:rPr>
                <w:rFonts w:cs="Arial"/>
                <w:sz w:val="18"/>
                <w:szCs w:val="18"/>
              </w:rPr>
            </w:pPr>
            <w:r w:rsidRPr="003F2BA7">
              <w:rPr>
                <w:rFonts w:cs="Arial"/>
                <w:sz w:val="18"/>
                <w:szCs w:val="18"/>
              </w:rPr>
              <w:t>Všechny specifické cíle</w:t>
            </w:r>
          </w:p>
          <w:p w14:paraId="3DEFD29C" w14:textId="77777777" w:rsidR="00296F0D" w:rsidRPr="003F2BA7" w:rsidRDefault="00296F0D" w:rsidP="00296F0D">
            <w:pPr>
              <w:pStyle w:val="DAVA"/>
              <w:spacing w:after="120"/>
              <w:rPr>
                <w:rFonts w:cs="Arial"/>
                <w:sz w:val="18"/>
                <w:szCs w:val="18"/>
              </w:rPr>
            </w:pPr>
          </w:p>
        </w:tc>
        <w:tc>
          <w:tcPr>
            <w:tcW w:w="457" w:type="pct"/>
            <w:vMerge w:val="restart"/>
            <w:tcBorders>
              <w:left w:val="single" w:sz="4" w:space="0" w:color="auto"/>
              <w:right w:val="single" w:sz="4" w:space="0" w:color="auto"/>
            </w:tcBorders>
            <w:shd w:val="clear" w:color="auto" w:fill="auto"/>
          </w:tcPr>
          <w:p w14:paraId="346F8975"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5F91EBA" w14:textId="77777777" w:rsidR="00296F0D" w:rsidRPr="003F2BA7" w:rsidRDefault="00296F0D" w:rsidP="00296F0D">
            <w:pPr>
              <w:pStyle w:val="DAVA"/>
              <w:spacing w:after="120"/>
              <w:rPr>
                <w:rFonts w:cs="Arial"/>
                <w:sz w:val="18"/>
                <w:szCs w:val="18"/>
              </w:rPr>
            </w:pPr>
            <w:r w:rsidRPr="003F2BA7">
              <w:rPr>
                <w:rFonts w:cs="Arial"/>
                <w:sz w:val="18"/>
                <w:szCs w:val="18"/>
              </w:rPr>
              <w:t>Jsou zavedeny účinné mechanismy k zajištění souladu s Listinou základních práv EU, které zahrnují: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11C9B84"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186D78B" w14:textId="77777777" w:rsidR="00296F0D" w:rsidRPr="003F2BA7" w:rsidRDefault="00296F0D" w:rsidP="00296F0D">
            <w:pPr>
              <w:pStyle w:val="DAVA"/>
              <w:spacing w:after="120"/>
              <w:rPr>
                <w:rFonts w:cs="Arial"/>
                <w:i/>
                <w:color w:val="FF0000"/>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D07B901" w14:textId="77777777" w:rsidR="00296F0D" w:rsidRPr="003F2BA7" w:rsidRDefault="00296F0D" w:rsidP="00296F0D">
            <w:pPr>
              <w:pStyle w:val="DAVA"/>
              <w:spacing w:after="120"/>
              <w:rPr>
                <w:rFonts w:cs="Arial"/>
                <w:sz w:val="18"/>
                <w:szCs w:val="18"/>
              </w:rPr>
            </w:pPr>
          </w:p>
        </w:tc>
      </w:tr>
      <w:tr w:rsidR="00296F0D" w:rsidRPr="003F2BA7" w14:paraId="4F94060C" w14:textId="77777777" w:rsidTr="00296F0D">
        <w:tc>
          <w:tcPr>
            <w:tcW w:w="505" w:type="pct"/>
            <w:vMerge/>
          </w:tcPr>
          <w:p w14:paraId="5DC9F33B" w14:textId="77777777" w:rsidR="00296F0D" w:rsidRPr="003F2BA7" w:rsidRDefault="00296F0D" w:rsidP="00296F0D">
            <w:pPr>
              <w:pStyle w:val="DAVA"/>
              <w:spacing w:after="120"/>
              <w:rPr>
                <w:rFonts w:cs="Arial"/>
                <w:b/>
                <w:sz w:val="18"/>
                <w:szCs w:val="18"/>
              </w:rPr>
            </w:pPr>
          </w:p>
        </w:tc>
        <w:tc>
          <w:tcPr>
            <w:tcW w:w="254" w:type="pct"/>
            <w:vMerge/>
          </w:tcPr>
          <w:p w14:paraId="27850E14" w14:textId="77777777" w:rsidR="00296F0D" w:rsidRPr="003F2BA7" w:rsidRDefault="00296F0D" w:rsidP="00296F0D">
            <w:pPr>
              <w:pStyle w:val="DAVA"/>
              <w:spacing w:after="120"/>
              <w:rPr>
                <w:rFonts w:cs="Arial"/>
                <w:sz w:val="18"/>
                <w:szCs w:val="18"/>
              </w:rPr>
            </w:pPr>
          </w:p>
        </w:tc>
        <w:tc>
          <w:tcPr>
            <w:tcW w:w="455" w:type="pct"/>
            <w:vMerge/>
          </w:tcPr>
          <w:p w14:paraId="3679E178" w14:textId="77777777" w:rsidR="00296F0D" w:rsidRPr="003F2BA7" w:rsidRDefault="00296F0D" w:rsidP="00296F0D">
            <w:pPr>
              <w:pStyle w:val="DAVA"/>
              <w:spacing w:after="120"/>
              <w:rPr>
                <w:rFonts w:cs="Arial"/>
                <w:sz w:val="18"/>
                <w:szCs w:val="18"/>
              </w:rPr>
            </w:pPr>
          </w:p>
        </w:tc>
        <w:tc>
          <w:tcPr>
            <w:tcW w:w="457" w:type="pct"/>
            <w:vMerge/>
          </w:tcPr>
          <w:p w14:paraId="7CCB8804"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72DEFF9" w14:textId="77777777" w:rsidR="00296F0D" w:rsidRPr="003F2BA7" w:rsidRDefault="00296F0D" w:rsidP="00296F0D">
            <w:pPr>
              <w:pStyle w:val="DAVA"/>
              <w:spacing w:after="120"/>
              <w:rPr>
                <w:rFonts w:cs="Arial"/>
                <w:sz w:val="18"/>
                <w:szCs w:val="18"/>
              </w:rPr>
            </w:pPr>
            <w:r w:rsidRPr="003F2BA7">
              <w:rPr>
                <w:rFonts w:cs="Arial"/>
                <w:sz w:val="18"/>
                <w:szCs w:val="18"/>
              </w:rPr>
              <w:t>1. Opatření k zajištění souladu programů</w:t>
            </w:r>
            <w:r w:rsidRPr="003F2BA7">
              <w:rPr>
                <w:rFonts w:cs="Arial"/>
                <w:b/>
                <w:sz w:val="18"/>
                <w:szCs w:val="18"/>
              </w:rPr>
              <w:t xml:space="preserve"> </w:t>
            </w:r>
            <w:r w:rsidRPr="003F2BA7">
              <w:rPr>
                <w:rFonts w:cs="Arial"/>
                <w:sz w:val="18"/>
                <w:szCs w:val="18"/>
              </w:rPr>
              <w:t>podporovaných z fondů a jejich implementace</w:t>
            </w:r>
            <w:r w:rsidRPr="003F2BA7">
              <w:rPr>
                <w:rFonts w:cs="Arial"/>
                <w:b/>
                <w:sz w:val="18"/>
                <w:szCs w:val="18"/>
              </w:rPr>
              <w:t xml:space="preserve"> </w:t>
            </w:r>
            <w:r w:rsidRPr="003F2BA7">
              <w:rPr>
                <w:rFonts w:cs="Arial"/>
                <w:sz w:val="18"/>
                <w:szCs w:val="18"/>
              </w:rPr>
              <w:t xml:space="preserve">s relevantními </w:t>
            </w:r>
            <w:r w:rsidRPr="003F2BA7">
              <w:rPr>
                <w:rFonts w:cs="Arial"/>
                <w:sz w:val="18"/>
                <w:szCs w:val="18"/>
              </w:rPr>
              <w:lastRenderedPageBreak/>
              <w:t>ustanoveními Listiny.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85BFA4D"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B9E2374" w14:textId="77777777" w:rsidR="00296F0D" w:rsidRPr="003F2BA7" w:rsidRDefault="000E14A8" w:rsidP="00296F0D">
            <w:pPr>
              <w:pStyle w:val="DAVA"/>
              <w:spacing w:after="120"/>
              <w:rPr>
                <w:rFonts w:cs="Arial"/>
                <w:sz w:val="18"/>
                <w:szCs w:val="18"/>
              </w:rPr>
            </w:pPr>
            <w:hyperlink r:id="rId34" w:history="1">
              <w:r w:rsidR="00296F0D" w:rsidRPr="003F2BA7">
                <w:rPr>
                  <w:rStyle w:val="Hypertextovodkaz"/>
                  <w:rFonts w:cs="Arial"/>
                  <w:sz w:val="18"/>
                  <w:szCs w:val="18"/>
                </w:rPr>
                <w:t>https://eur-lex.europa.eu/legal-content/CS/TXT/PDF/?uri=CELEX:52016XC0723(01)&amp;from=SL</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CC2FDEC" w14:textId="77777777" w:rsidR="00296F0D" w:rsidRPr="003F2BA7" w:rsidRDefault="00296F0D" w:rsidP="00296F0D">
            <w:pPr>
              <w:rPr>
                <w:rFonts w:ascii="Arial" w:hAnsi="Arial" w:cs="Arial"/>
                <w:sz w:val="24"/>
                <w:szCs w:val="24"/>
              </w:rPr>
            </w:pPr>
            <w:r w:rsidRPr="003F2BA7">
              <w:rPr>
                <w:rFonts w:ascii="Arial" w:hAnsi="Arial" w:cs="Arial"/>
                <w:sz w:val="18"/>
                <w:szCs w:val="18"/>
              </w:rPr>
              <w:t xml:space="preserve">Podmínka je plněna předběžnou kontrolou programů z hlediska souladu s Listinou základních práv EU, která je prováděna příslušnými řídícími orgány (ŘO) ve spolupráci s odborníky z Odboru pro lidská práva a ochranu menšin Úřadu vlády, hlavního vládního odborného a koordinačního orgánu pro otázky základních práv. Ti se podílí na tvorbě programových dokumentů a poskytují </w:t>
            </w:r>
            <w:r w:rsidRPr="003F2BA7">
              <w:rPr>
                <w:rFonts w:ascii="Arial" w:hAnsi="Arial" w:cs="Arial"/>
                <w:sz w:val="18"/>
                <w:szCs w:val="18"/>
              </w:rPr>
              <w:lastRenderedPageBreak/>
              <w:t xml:space="preserve">poradenství a podporu při stanovení cílů programu, a řešení případných problémů. Jsou začleněni do monitorovacích výborů dle potřeby. Pracovníci ŘO připravující jednotlivé výzvy jsou školeni v relevantních lidskoprávních otázkách na obecné úrovni i ve vztahu k tématům fondů EU. Je rovněž zřízena pracovní skupina z kontaktních bodů v rámci ŘO, která se pravidelně schází a předává si informace, diskutuje otázky implementace fondů a řeší problémy a sporné otázky. </w:t>
            </w:r>
          </w:p>
        </w:tc>
      </w:tr>
      <w:tr w:rsidR="00296F0D" w:rsidRPr="003F2BA7" w14:paraId="3B006263" w14:textId="77777777" w:rsidTr="00296F0D">
        <w:tc>
          <w:tcPr>
            <w:tcW w:w="505" w:type="pct"/>
            <w:vMerge/>
          </w:tcPr>
          <w:p w14:paraId="7CB8E6DA" w14:textId="77777777" w:rsidR="00296F0D" w:rsidRPr="003F2BA7" w:rsidRDefault="00296F0D" w:rsidP="00296F0D">
            <w:pPr>
              <w:pStyle w:val="DAVA"/>
              <w:spacing w:after="120"/>
              <w:rPr>
                <w:rFonts w:cs="Arial"/>
                <w:b/>
                <w:sz w:val="18"/>
                <w:szCs w:val="18"/>
              </w:rPr>
            </w:pPr>
          </w:p>
        </w:tc>
        <w:tc>
          <w:tcPr>
            <w:tcW w:w="254" w:type="pct"/>
            <w:vMerge/>
          </w:tcPr>
          <w:p w14:paraId="5C7D39FF" w14:textId="77777777" w:rsidR="00296F0D" w:rsidRPr="003F2BA7" w:rsidRDefault="00296F0D" w:rsidP="00296F0D">
            <w:pPr>
              <w:pStyle w:val="DAVA"/>
              <w:spacing w:after="120"/>
              <w:rPr>
                <w:rFonts w:cs="Arial"/>
                <w:sz w:val="18"/>
                <w:szCs w:val="18"/>
              </w:rPr>
            </w:pPr>
          </w:p>
        </w:tc>
        <w:tc>
          <w:tcPr>
            <w:tcW w:w="455" w:type="pct"/>
            <w:vMerge/>
          </w:tcPr>
          <w:p w14:paraId="4B26CEC4" w14:textId="77777777" w:rsidR="00296F0D" w:rsidRPr="003F2BA7" w:rsidRDefault="00296F0D" w:rsidP="00296F0D">
            <w:pPr>
              <w:pStyle w:val="DAVA"/>
              <w:spacing w:after="120"/>
              <w:rPr>
                <w:rFonts w:cs="Arial"/>
                <w:sz w:val="18"/>
                <w:szCs w:val="18"/>
              </w:rPr>
            </w:pPr>
          </w:p>
        </w:tc>
        <w:tc>
          <w:tcPr>
            <w:tcW w:w="457" w:type="pct"/>
            <w:vMerge/>
          </w:tcPr>
          <w:p w14:paraId="2AD71AF5"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931F61C" w14:textId="77777777" w:rsidR="00296F0D" w:rsidRPr="003F2BA7" w:rsidRDefault="00296F0D" w:rsidP="00296F0D">
            <w:pPr>
              <w:pStyle w:val="DAVA"/>
              <w:spacing w:after="120"/>
              <w:rPr>
                <w:rFonts w:cs="Arial"/>
                <w:sz w:val="18"/>
                <w:szCs w:val="18"/>
              </w:rPr>
            </w:pPr>
            <w:r w:rsidRPr="003F2BA7">
              <w:rPr>
                <w:rFonts w:cs="Arial"/>
                <w:sz w:val="18"/>
                <w:szCs w:val="18"/>
              </w:rPr>
              <w:t>2. Opatření k oznamování případů nesouladu operací podporovaných z fondů s Listinou a stížností týkajících se Listiny předložených v souladu s opatřeními zavedenými na základě článku 63(6) nařízení o společných ustanoveních monitorovacímu výboru.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CBB4021"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697EF0F" w14:textId="77777777" w:rsidR="00296F0D" w:rsidRPr="003F2BA7" w:rsidRDefault="000E14A8" w:rsidP="00296F0D">
            <w:pPr>
              <w:pStyle w:val="DAVA"/>
              <w:spacing w:after="120"/>
              <w:rPr>
                <w:rFonts w:cs="Arial"/>
                <w:color w:val="1F497D"/>
                <w:sz w:val="18"/>
                <w:szCs w:val="18"/>
              </w:rPr>
            </w:pPr>
            <w:hyperlink r:id="rId35" w:history="1">
              <w:r w:rsidR="00296F0D" w:rsidRPr="003F2BA7">
                <w:rPr>
                  <w:rStyle w:val="Hypertextovodkaz"/>
                  <w:rFonts w:cs="Arial"/>
                  <w:sz w:val="18"/>
                  <w:szCs w:val="18"/>
                </w:rPr>
                <w:t>Zákon č. 500/2004 Sb., správní řád.</w:t>
              </w:r>
            </w:hyperlink>
          </w:p>
          <w:p w14:paraId="2DBAC75A" w14:textId="77777777" w:rsidR="00296F0D" w:rsidRPr="003F2BA7" w:rsidRDefault="000E14A8" w:rsidP="00296F0D">
            <w:pPr>
              <w:pStyle w:val="DAVA"/>
              <w:spacing w:after="120"/>
              <w:rPr>
                <w:rFonts w:cs="Arial"/>
                <w:color w:val="1F497D"/>
                <w:sz w:val="18"/>
                <w:szCs w:val="18"/>
              </w:rPr>
            </w:pPr>
            <w:hyperlink r:id="rId36" w:history="1">
              <w:r w:rsidR="00296F0D" w:rsidRPr="003F2BA7">
                <w:rPr>
                  <w:rStyle w:val="Hypertextovodkaz"/>
                  <w:rFonts w:cs="Arial"/>
                  <w:sz w:val="18"/>
                  <w:szCs w:val="18"/>
                </w:rPr>
                <w:t>Zákon č. 150/2002 Sb., soudní řád správní</w:t>
              </w:r>
            </w:hyperlink>
          </w:p>
          <w:p w14:paraId="717E844F"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DA6C8E2" w14:textId="77777777" w:rsidR="00296F0D" w:rsidRPr="003F2BA7" w:rsidRDefault="00296F0D" w:rsidP="00296F0D">
            <w:pPr>
              <w:pStyle w:val="paragraph"/>
              <w:textAlignment w:val="baseline"/>
              <w:rPr>
                <w:rFonts w:ascii="Arial" w:hAnsi="Arial" w:cs="Arial"/>
              </w:rPr>
            </w:pPr>
            <w:r w:rsidRPr="003F2BA7">
              <w:rPr>
                <w:rStyle w:val="normaltextrun1"/>
                <w:rFonts w:ascii="Arial" w:hAnsi="Arial" w:cs="Arial"/>
                <w:sz w:val="18"/>
                <w:szCs w:val="18"/>
              </w:rPr>
              <w:t>Přidělování dotací v rámci programů probíhá ve správním řízení dle správního řádu. Proti rozhodnutí v řízení lze následně podat žalobu ve správním soudnictví.</w:t>
            </w:r>
            <w:r w:rsidRPr="003F2BA7">
              <w:rPr>
                <w:rStyle w:val="eop"/>
                <w:rFonts w:ascii="Arial" w:hAnsi="Arial" w:cs="Arial"/>
                <w:sz w:val="18"/>
                <w:szCs w:val="18"/>
              </w:rPr>
              <w:t> </w:t>
            </w:r>
          </w:p>
          <w:p w14:paraId="22753515" w14:textId="77777777" w:rsidR="00296F0D" w:rsidRPr="003F2BA7" w:rsidRDefault="00296F0D" w:rsidP="00296F0D">
            <w:pPr>
              <w:pStyle w:val="paragraph"/>
              <w:textAlignment w:val="baseline"/>
              <w:rPr>
                <w:rFonts w:ascii="Arial" w:hAnsi="Arial" w:cs="Arial"/>
              </w:rPr>
            </w:pPr>
            <w:r w:rsidRPr="003F2BA7">
              <w:rPr>
                <w:rStyle w:val="eop"/>
                <w:rFonts w:ascii="Arial" w:hAnsi="Arial" w:cs="Arial"/>
                <w:sz w:val="18"/>
                <w:szCs w:val="18"/>
              </w:rPr>
              <w:t> </w:t>
            </w:r>
          </w:p>
          <w:p w14:paraId="05823C33" w14:textId="77777777" w:rsidR="00296F0D" w:rsidRPr="003F2BA7" w:rsidRDefault="00296F0D" w:rsidP="00296F0D">
            <w:pPr>
              <w:pStyle w:val="paragraph"/>
              <w:textAlignment w:val="baseline"/>
              <w:rPr>
                <w:rFonts w:ascii="Arial" w:hAnsi="Arial" w:cs="Arial"/>
              </w:rPr>
            </w:pPr>
            <w:r w:rsidRPr="003F2BA7">
              <w:rPr>
                <w:rStyle w:val="normaltextrun1"/>
                <w:rFonts w:ascii="Arial" w:hAnsi="Arial" w:cs="Arial"/>
                <w:sz w:val="18"/>
                <w:szCs w:val="18"/>
              </w:rPr>
              <w:t>Problémy s uplatňováním Listiny mohou být řešeny pomoci stížnosti, které může podat žadatel o dotaci či třetí osoba. Stížnosti týkající se procesu přidělení dotace či procesu administrace projektu ze strany ŘO se řeší rovněž dle správního řádu.</w:t>
            </w:r>
            <w:r w:rsidRPr="003F2BA7">
              <w:rPr>
                <w:rStyle w:val="eop"/>
                <w:rFonts w:ascii="Arial" w:hAnsi="Arial" w:cs="Arial"/>
                <w:sz w:val="18"/>
                <w:szCs w:val="18"/>
              </w:rPr>
              <w:t> </w:t>
            </w:r>
          </w:p>
          <w:p w14:paraId="704C34A2" w14:textId="77777777" w:rsidR="00296F0D" w:rsidRPr="003F2BA7" w:rsidRDefault="00296F0D" w:rsidP="00296F0D">
            <w:pPr>
              <w:pStyle w:val="paragraph"/>
              <w:textAlignment w:val="baseline"/>
              <w:rPr>
                <w:rFonts w:ascii="Arial" w:hAnsi="Arial" w:cs="Arial"/>
              </w:rPr>
            </w:pPr>
            <w:r w:rsidRPr="003F2BA7">
              <w:rPr>
                <w:rStyle w:val="eop"/>
                <w:rFonts w:ascii="Arial" w:hAnsi="Arial" w:cs="Arial"/>
                <w:sz w:val="18"/>
                <w:szCs w:val="18"/>
              </w:rPr>
              <w:t> </w:t>
            </w:r>
          </w:p>
          <w:p w14:paraId="368C2F53" w14:textId="77777777" w:rsidR="00296F0D" w:rsidRPr="003F2BA7" w:rsidRDefault="00296F0D" w:rsidP="00296F0D">
            <w:pPr>
              <w:pStyle w:val="DAVA"/>
              <w:spacing w:before="0"/>
              <w:rPr>
                <w:rFonts w:cs="Arial"/>
                <w:sz w:val="18"/>
                <w:szCs w:val="18"/>
              </w:rPr>
            </w:pPr>
            <w:r w:rsidRPr="003F2BA7">
              <w:rPr>
                <w:rStyle w:val="normaltextrun1"/>
                <w:rFonts w:cs="Arial"/>
                <w:sz w:val="18"/>
                <w:szCs w:val="18"/>
              </w:rPr>
              <w:t>Podněty týkající se nastavení výzev k předkládání projektů jsou projednávány na monitorovacích výborech a dalších platformách, kde jsou zastoupeni všichni relevantní partneři. Nastavení pravidel výběru projektů a jednání Monitorovacího výboru (MV) je ošetřeno metodickou dokumentací Národního orgánu pro koordinaci (NOK) a ŘO a statutem a jednacím řádem MV jednotlivých programů. </w:t>
            </w:r>
          </w:p>
        </w:tc>
      </w:tr>
      <w:tr w:rsidR="00296F0D" w:rsidRPr="003F2BA7" w14:paraId="374F9176" w14:textId="77777777" w:rsidTr="00296F0D">
        <w:tc>
          <w:tcPr>
            <w:tcW w:w="505" w:type="pct"/>
            <w:vMerge w:val="restart"/>
            <w:tcBorders>
              <w:left w:val="single" w:sz="4" w:space="0" w:color="auto"/>
              <w:right w:val="single" w:sz="4" w:space="0" w:color="auto"/>
            </w:tcBorders>
            <w:shd w:val="clear" w:color="auto" w:fill="auto"/>
          </w:tcPr>
          <w:p w14:paraId="18CB44A3" w14:textId="77777777" w:rsidR="00296F0D" w:rsidRPr="003F2BA7" w:rsidRDefault="00296F0D" w:rsidP="00296F0D">
            <w:pPr>
              <w:pStyle w:val="DAVA"/>
              <w:spacing w:after="120"/>
              <w:rPr>
                <w:rFonts w:cs="Arial"/>
                <w:b/>
                <w:sz w:val="18"/>
                <w:szCs w:val="18"/>
              </w:rPr>
            </w:pPr>
            <w:r w:rsidRPr="003F2BA7">
              <w:rPr>
                <w:rFonts w:cs="Arial"/>
                <w:b/>
                <w:sz w:val="18"/>
                <w:szCs w:val="18"/>
              </w:rPr>
              <w:t xml:space="preserve">(4) Provádění a uplatňování Úmluvy OSN o právech osob se zdravotním postižením v souladu s </w:t>
            </w:r>
            <w:r w:rsidRPr="003F2BA7">
              <w:rPr>
                <w:rFonts w:cs="Arial"/>
                <w:b/>
                <w:sz w:val="18"/>
                <w:szCs w:val="18"/>
              </w:rPr>
              <w:lastRenderedPageBreak/>
              <w:t>rozhodnutím Rady 2010/48/ES</w:t>
            </w:r>
          </w:p>
          <w:p w14:paraId="4914DE6E" w14:textId="77777777" w:rsidR="00296F0D" w:rsidRPr="003F2BA7" w:rsidRDefault="00296F0D" w:rsidP="00296F0D">
            <w:pPr>
              <w:pStyle w:val="DAVA"/>
              <w:spacing w:after="120"/>
              <w:rPr>
                <w:rFonts w:cs="Arial"/>
                <w:b/>
                <w:sz w:val="18"/>
                <w:szCs w:val="18"/>
              </w:rPr>
            </w:pPr>
          </w:p>
        </w:tc>
        <w:tc>
          <w:tcPr>
            <w:tcW w:w="254" w:type="pct"/>
            <w:vMerge w:val="restart"/>
            <w:tcBorders>
              <w:left w:val="single" w:sz="4" w:space="0" w:color="auto"/>
              <w:right w:val="single" w:sz="4" w:space="0" w:color="auto"/>
            </w:tcBorders>
          </w:tcPr>
          <w:p w14:paraId="40A60B29"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Všechny fondy</w:t>
            </w:r>
          </w:p>
        </w:tc>
        <w:tc>
          <w:tcPr>
            <w:tcW w:w="455" w:type="pct"/>
            <w:vMerge w:val="restart"/>
            <w:tcBorders>
              <w:left w:val="single" w:sz="4" w:space="0" w:color="auto"/>
              <w:right w:val="single" w:sz="4" w:space="0" w:color="auto"/>
            </w:tcBorders>
          </w:tcPr>
          <w:p w14:paraId="3D06FEA2" w14:textId="77777777" w:rsidR="00296F0D" w:rsidRPr="003F2BA7" w:rsidRDefault="00296F0D" w:rsidP="00296F0D">
            <w:pPr>
              <w:pStyle w:val="DAVA"/>
              <w:spacing w:after="120"/>
              <w:rPr>
                <w:rFonts w:cs="Arial"/>
                <w:sz w:val="18"/>
                <w:szCs w:val="18"/>
              </w:rPr>
            </w:pPr>
            <w:r w:rsidRPr="003F2BA7">
              <w:rPr>
                <w:rFonts w:cs="Arial"/>
                <w:sz w:val="18"/>
                <w:szCs w:val="18"/>
              </w:rPr>
              <w:t>Všechny specifické cíle</w:t>
            </w:r>
          </w:p>
        </w:tc>
        <w:tc>
          <w:tcPr>
            <w:tcW w:w="457" w:type="pct"/>
            <w:vMerge w:val="restart"/>
            <w:tcBorders>
              <w:left w:val="single" w:sz="4" w:space="0" w:color="auto"/>
              <w:right w:val="single" w:sz="4" w:space="0" w:color="auto"/>
            </w:tcBorders>
            <w:shd w:val="clear" w:color="auto" w:fill="auto"/>
          </w:tcPr>
          <w:p w14:paraId="5063656B"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036882D" w14:textId="77777777" w:rsidR="00296F0D" w:rsidRPr="003F2BA7" w:rsidRDefault="00296F0D" w:rsidP="00296F0D">
            <w:pPr>
              <w:pStyle w:val="DAVA"/>
              <w:spacing w:after="120"/>
              <w:rPr>
                <w:rFonts w:cs="Arial"/>
                <w:sz w:val="18"/>
                <w:szCs w:val="18"/>
              </w:rPr>
            </w:pPr>
            <w:r w:rsidRPr="003F2BA7">
              <w:rPr>
                <w:rFonts w:cs="Arial"/>
                <w:sz w:val="18"/>
                <w:szCs w:val="18"/>
              </w:rPr>
              <w:t xml:space="preserve">Je zaveden vnitrostátní rámec k zajištění provádění Úmluvy o právech osob se zdravotním </w:t>
            </w:r>
            <w:r w:rsidRPr="003F2BA7">
              <w:rPr>
                <w:rFonts w:cs="Arial"/>
                <w:sz w:val="18"/>
                <w:szCs w:val="18"/>
              </w:rPr>
              <w:lastRenderedPageBreak/>
              <w:t>postižením,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712D2B5"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82A319C"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5BE0EEF" w14:textId="77777777" w:rsidR="00296F0D" w:rsidRPr="003F2BA7" w:rsidRDefault="00296F0D" w:rsidP="00296F0D">
            <w:pPr>
              <w:pStyle w:val="DAVA"/>
              <w:spacing w:after="120"/>
              <w:ind w:left="720"/>
              <w:rPr>
                <w:rFonts w:cs="Arial"/>
                <w:sz w:val="18"/>
                <w:szCs w:val="18"/>
              </w:rPr>
            </w:pPr>
          </w:p>
        </w:tc>
      </w:tr>
      <w:tr w:rsidR="00296F0D" w:rsidRPr="003F2BA7" w14:paraId="3EFB6074" w14:textId="77777777" w:rsidTr="00296F0D">
        <w:tc>
          <w:tcPr>
            <w:tcW w:w="505" w:type="pct"/>
            <w:vMerge/>
          </w:tcPr>
          <w:p w14:paraId="028C1CE9" w14:textId="77777777" w:rsidR="00296F0D" w:rsidRPr="003F2BA7" w:rsidRDefault="00296F0D" w:rsidP="00296F0D">
            <w:pPr>
              <w:pStyle w:val="DAVA"/>
              <w:spacing w:after="120"/>
              <w:rPr>
                <w:rFonts w:cs="Arial"/>
                <w:b/>
                <w:sz w:val="18"/>
                <w:szCs w:val="18"/>
              </w:rPr>
            </w:pPr>
          </w:p>
        </w:tc>
        <w:tc>
          <w:tcPr>
            <w:tcW w:w="254" w:type="pct"/>
            <w:vMerge/>
          </w:tcPr>
          <w:p w14:paraId="543DBD3B" w14:textId="77777777" w:rsidR="00296F0D" w:rsidRPr="003F2BA7" w:rsidRDefault="00296F0D" w:rsidP="00296F0D">
            <w:pPr>
              <w:pStyle w:val="DAVA"/>
              <w:spacing w:after="120"/>
              <w:rPr>
                <w:rFonts w:cs="Arial"/>
                <w:sz w:val="18"/>
                <w:szCs w:val="18"/>
              </w:rPr>
            </w:pPr>
          </w:p>
        </w:tc>
        <w:tc>
          <w:tcPr>
            <w:tcW w:w="455" w:type="pct"/>
            <w:vMerge/>
          </w:tcPr>
          <w:p w14:paraId="5F916F2E" w14:textId="77777777" w:rsidR="00296F0D" w:rsidRPr="003F2BA7" w:rsidRDefault="00296F0D" w:rsidP="00296F0D">
            <w:pPr>
              <w:pStyle w:val="DAVA"/>
              <w:spacing w:after="120"/>
              <w:rPr>
                <w:rFonts w:cs="Arial"/>
                <w:sz w:val="18"/>
                <w:szCs w:val="18"/>
              </w:rPr>
            </w:pPr>
          </w:p>
        </w:tc>
        <w:tc>
          <w:tcPr>
            <w:tcW w:w="457" w:type="pct"/>
            <w:vMerge/>
          </w:tcPr>
          <w:p w14:paraId="69631405"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903FBA1" w14:textId="77777777" w:rsidR="00296F0D" w:rsidRPr="003F2BA7" w:rsidRDefault="00296F0D" w:rsidP="00296F0D">
            <w:pPr>
              <w:pStyle w:val="DAVA"/>
              <w:spacing w:after="120"/>
              <w:rPr>
                <w:rFonts w:cs="Arial"/>
                <w:sz w:val="18"/>
                <w:szCs w:val="18"/>
              </w:rPr>
            </w:pPr>
            <w:r w:rsidRPr="003F2BA7">
              <w:rPr>
                <w:rFonts w:cs="Arial"/>
                <w:sz w:val="18"/>
                <w:szCs w:val="18"/>
              </w:rPr>
              <w:t>1. Měřitelné cíle, mechanismy sběru údajů a monitorování.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8D913F9"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AE0120C" w14:textId="77777777" w:rsidR="00296F0D" w:rsidRPr="003F2BA7" w:rsidRDefault="000E14A8" w:rsidP="00296F0D">
            <w:pPr>
              <w:pStyle w:val="DAVA"/>
              <w:spacing w:after="120"/>
              <w:rPr>
                <w:rFonts w:cs="Arial"/>
                <w:sz w:val="18"/>
                <w:szCs w:val="18"/>
              </w:rPr>
            </w:pPr>
            <w:hyperlink r:id="rId37" w:history="1">
              <w:r w:rsidR="00296F0D" w:rsidRPr="003F2BA7">
                <w:rPr>
                  <w:rStyle w:val="Hypertextovodkaz"/>
                  <w:rFonts w:cs="Arial"/>
                  <w:sz w:val="18"/>
                  <w:szCs w:val="18"/>
                </w:rPr>
                <w:t>Národní plán podpory rovných příležitostí pro osoby se zdravotním postižením na období 2021 – 2025 (NP OZP)</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12120FE" w14:textId="77777777" w:rsidR="00296F0D" w:rsidRPr="003F2BA7" w:rsidRDefault="00296F0D" w:rsidP="00296F0D">
            <w:pPr>
              <w:pStyle w:val="DAVA"/>
              <w:spacing w:after="120"/>
              <w:rPr>
                <w:rFonts w:cs="Arial"/>
                <w:sz w:val="18"/>
                <w:szCs w:val="18"/>
              </w:rPr>
            </w:pPr>
            <w:r w:rsidRPr="003F2BA7">
              <w:rPr>
                <w:rFonts w:cs="Arial"/>
                <w:sz w:val="18"/>
                <w:szCs w:val="18"/>
              </w:rPr>
              <w:t>Národní plán podpory rovných příležitostí pro osoby se zdravotním postižením na období 2021-2025 byl schválen dne 20. července 2020 usnesením vlády č. 761.</w:t>
            </w:r>
          </w:p>
        </w:tc>
      </w:tr>
      <w:tr w:rsidR="00296F0D" w:rsidRPr="003F2BA7" w14:paraId="29FF4292" w14:textId="77777777" w:rsidTr="00296F0D">
        <w:tc>
          <w:tcPr>
            <w:tcW w:w="505" w:type="pct"/>
            <w:vMerge/>
          </w:tcPr>
          <w:p w14:paraId="4CB0141D" w14:textId="77777777" w:rsidR="00296F0D" w:rsidRPr="003F2BA7" w:rsidRDefault="00296F0D" w:rsidP="00296F0D">
            <w:pPr>
              <w:pStyle w:val="DAVA"/>
              <w:spacing w:after="120"/>
              <w:rPr>
                <w:rFonts w:cs="Arial"/>
                <w:b/>
                <w:sz w:val="18"/>
                <w:szCs w:val="18"/>
              </w:rPr>
            </w:pPr>
          </w:p>
        </w:tc>
        <w:tc>
          <w:tcPr>
            <w:tcW w:w="254" w:type="pct"/>
            <w:vMerge/>
          </w:tcPr>
          <w:p w14:paraId="1A006B70" w14:textId="77777777" w:rsidR="00296F0D" w:rsidRPr="003F2BA7" w:rsidRDefault="00296F0D" w:rsidP="00296F0D">
            <w:pPr>
              <w:pStyle w:val="DAVA"/>
              <w:spacing w:after="120"/>
              <w:rPr>
                <w:rFonts w:cs="Arial"/>
                <w:sz w:val="18"/>
                <w:szCs w:val="18"/>
              </w:rPr>
            </w:pPr>
          </w:p>
        </w:tc>
        <w:tc>
          <w:tcPr>
            <w:tcW w:w="455" w:type="pct"/>
            <w:vMerge/>
          </w:tcPr>
          <w:p w14:paraId="1D26656E" w14:textId="77777777" w:rsidR="00296F0D" w:rsidRPr="003F2BA7" w:rsidRDefault="00296F0D" w:rsidP="00296F0D">
            <w:pPr>
              <w:pStyle w:val="DAVA"/>
              <w:spacing w:after="120"/>
              <w:rPr>
                <w:rFonts w:cs="Arial"/>
                <w:sz w:val="18"/>
                <w:szCs w:val="18"/>
              </w:rPr>
            </w:pPr>
          </w:p>
        </w:tc>
        <w:tc>
          <w:tcPr>
            <w:tcW w:w="457" w:type="pct"/>
            <w:vMerge/>
          </w:tcPr>
          <w:p w14:paraId="650DFA36"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444CDDF" w14:textId="77777777" w:rsidR="00296F0D" w:rsidRPr="003F2BA7" w:rsidRDefault="00296F0D" w:rsidP="00296F0D">
            <w:pPr>
              <w:pStyle w:val="DAVA"/>
              <w:spacing w:after="120"/>
              <w:rPr>
                <w:rFonts w:cs="Arial"/>
                <w:sz w:val="18"/>
                <w:szCs w:val="18"/>
              </w:rPr>
            </w:pPr>
            <w:r w:rsidRPr="003F2BA7">
              <w:rPr>
                <w:rFonts w:cs="Arial"/>
                <w:sz w:val="18"/>
                <w:szCs w:val="18"/>
              </w:rPr>
              <w:t>2. Opatření zajišťující, že politika, právní předpisy a normy týkající se přístupnosti jsou řádně zohledňovány při přípravě a provádění programů.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E9ABF33"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1A5E38A" w14:textId="77777777" w:rsidR="00296F0D" w:rsidRPr="003F2BA7" w:rsidRDefault="00296F0D" w:rsidP="00296F0D">
            <w:pPr>
              <w:pStyle w:val="DAVA"/>
              <w:spacing w:after="120"/>
              <w:rPr>
                <w:rFonts w:cs="Arial"/>
                <w:sz w:val="18"/>
                <w:szCs w:val="18"/>
              </w:rPr>
            </w:pPr>
            <w:r w:rsidRPr="003F2BA7">
              <w:rPr>
                <w:rFonts w:cs="Arial"/>
                <w:sz w:val="18"/>
                <w:szCs w:val="18"/>
              </w:rPr>
              <w:t xml:space="preserve">V ČR existuje legislativa upravující přístupnost </w:t>
            </w:r>
          </w:p>
          <w:p w14:paraId="64170111" w14:textId="77777777" w:rsidR="00296F0D" w:rsidRPr="003F2BA7" w:rsidRDefault="00296F0D" w:rsidP="00296F0D">
            <w:pPr>
              <w:pStyle w:val="DAVA"/>
              <w:spacing w:after="120"/>
              <w:rPr>
                <w:rFonts w:cs="Arial"/>
                <w:sz w:val="18"/>
                <w:szCs w:val="18"/>
              </w:rPr>
            </w:pPr>
            <w:r w:rsidRPr="003F2BA7">
              <w:rPr>
                <w:rFonts w:cs="Arial"/>
                <w:sz w:val="18"/>
                <w:szCs w:val="18"/>
              </w:rPr>
              <w:t>NP OZP</w:t>
            </w:r>
          </w:p>
          <w:p w14:paraId="6190E482" w14:textId="77777777" w:rsidR="00296F0D" w:rsidRPr="003F2BA7" w:rsidRDefault="000E14A8" w:rsidP="00296F0D">
            <w:pPr>
              <w:pStyle w:val="DAVA"/>
              <w:spacing w:after="120"/>
              <w:rPr>
                <w:rFonts w:cs="Arial"/>
                <w:sz w:val="18"/>
                <w:szCs w:val="18"/>
              </w:rPr>
            </w:pPr>
            <w:hyperlink r:id="rId38" w:history="1">
              <w:r w:rsidR="00296F0D" w:rsidRPr="003F2BA7">
                <w:rPr>
                  <w:rStyle w:val="Hypertextovodkaz"/>
                  <w:rFonts w:cs="Arial"/>
                  <w:sz w:val="18"/>
                  <w:szCs w:val="18"/>
                </w:rPr>
                <w:t>Zákon č. 183/2006 Sb., o územním plánování a stavebním řádu (stavební zákon)</w:t>
              </w:r>
            </w:hyperlink>
          </w:p>
          <w:p w14:paraId="0E9B2852" w14:textId="77777777" w:rsidR="00296F0D" w:rsidRPr="003F2BA7" w:rsidRDefault="000E14A8" w:rsidP="00296F0D">
            <w:pPr>
              <w:pStyle w:val="DAVA"/>
              <w:spacing w:after="120"/>
              <w:rPr>
                <w:rFonts w:cs="Arial"/>
                <w:sz w:val="18"/>
                <w:szCs w:val="18"/>
              </w:rPr>
            </w:pPr>
            <w:hyperlink r:id="rId39" w:history="1">
              <w:r w:rsidR="00296F0D" w:rsidRPr="003F2BA7">
                <w:rPr>
                  <w:rStyle w:val="Hypertextovodkaz"/>
                  <w:rFonts w:cs="Arial"/>
                  <w:sz w:val="18"/>
                  <w:szCs w:val="18"/>
                </w:rPr>
                <w:t>Zákon č. 361/2000 Sb., o provozu na pozemních komunikacích</w:t>
              </w:r>
            </w:hyperlink>
          </w:p>
          <w:p w14:paraId="71668423" w14:textId="77777777" w:rsidR="00296F0D" w:rsidRPr="003F2BA7" w:rsidRDefault="000E14A8" w:rsidP="00296F0D">
            <w:pPr>
              <w:pStyle w:val="DAVA"/>
              <w:spacing w:after="120"/>
              <w:rPr>
                <w:rFonts w:cs="Arial"/>
                <w:sz w:val="18"/>
                <w:szCs w:val="18"/>
              </w:rPr>
            </w:pPr>
            <w:hyperlink r:id="rId40" w:history="1">
              <w:r w:rsidR="00296F0D" w:rsidRPr="003F2BA7">
                <w:rPr>
                  <w:rStyle w:val="Hypertextovodkaz"/>
                  <w:rFonts w:cs="Arial"/>
                  <w:sz w:val="18"/>
                  <w:szCs w:val="18"/>
                </w:rPr>
                <w:t>Zákon č. 365/2000 Sb., O informačních systémech veřejné správy a o změně některých dalších zákonů </w:t>
              </w:r>
            </w:hyperlink>
          </w:p>
          <w:p w14:paraId="04E83552" w14:textId="77777777" w:rsidR="00296F0D" w:rsidRPr="003F2BA7" w:rsidRDefault="000E14A8" w:rsidP="00296F0D">
            <w:pPr>
              <w:pStyle w:val="DAVA"/>
              <w:spacing w:after="120"/>
              <w:rPr>
                <w:rFonts w:cs="Arial"/>
                <w:sz w:val="18"/>
                <w:szCs w:val="18"/>
              </w:rPr>
            </w:pPr>
            <w:hyperlink r:id="rId41" w:history="1">
              <w:r w:rsidR="00296F0D" w:rsidRPr="003F2BA7">
                <w:rPr>
                  <w:rStyle w:val="Hypertextovodkaz"/>
                  <w:rFonts w:cs="Arial"/>
                  <w:sz w:val="18"/>
                  <w:szCs w:val="18"/>
                </w:rPr>
                <w:t>Zákon č. 198/2009 Sb., O rovném zacházení a o právních prostředcích ochrany před diskriminací a o změně některých zákonů</w:t>
              </w:r>
            </w:hyperlink>
            <w:r w:rsidR="00296F0D" w:rsidRPr="003F2BA7">
              <w:rPr>
                <w:rFonts w:cs="Arial"/>
                <w:sz w:val="18"/>
                <w:szCs w:val="18"/>
              </w:rPr>
              <w:t xml:space="preserve"> </w:t>
            </w:r>
          </w:p>
          <w:p w14:paraId="5B522EFA" w14:textId="77777777" w:rsidR="00296F0D" w:rsidRPr="003F2BA7" w:rsidRDefault="000E14A8" w:rsidP="00296F0D">
            <w:pPr>
              <w:pStyle w:val="DAVA"/>
              <w:spacing w:after="120"/>
              <w:rPr>
                <w:rFonts w:cs="Arial"/>
                <w:sz w:val="18"/>
                <w:szCs w:val="18"/>
              </w:rPr>
            </w:pPr>
            <w:hyperlink r:id="rId42" w:history="1">
              <w:r w:rsidR="00296F0D" w:rsidRPr="003F2BA7">
                <w:rPr>
                  <w:rStyle w:val="Hypertextovodkaz"/>
                  <w:rFonts w:cs="Arial"/>
                  <w:sz w:val="18"/>
                  <w:szCs w:val="18"/>
                </w:rPr>
                <w:t>Zák. č. 99/2019 Sb., O přístupnosti internetových stránek a mobilních aplikací</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AE122C1" w14:textId="77777777" w:rsidR="00296F0D" w:rsidRPr="003F2BA7" w:rsidRDefault="00296F0D" w:rsidP="00296F0D">
            <w:pPr>
              <w:pStyle w:val="DAVA"/>
              <w:spacing w:after="120"/>
              <w:rPr>
                <w:rFonts w:cs="Arial"/>
                <w:sz w:val="18"/>
                <w:szCs w:val="18"/>
              </w:rPr>
            </w:pPr>
            <w:r w:rsidRPr="003F2BA7">
              <w:rPr>
                <w:rFonts w:cs="Arial"/>
                <w:sz w:val="18"/>
                <w:szCs w:val="18"/>
              </w:rPr>
              <w:t>Existují právní předpisy upravující danou oblast + pracovní skupina pro monitorování EAC zdravotní postižení, jejíž činnost by měla pokračovat i v období 2021-2027.</w:t>
            </w:r>
          </w:p>
        </w:tc>
      </w:tr>
      <w:tr w:rsidR="00296F0D" w:rsidRPr="003F2BA7" w14:paraId="242DC3C1" w14:textId="77777777" w:rsidTr="00296F0D">
        <w:tc>
          <w:tcPr>
            <w:tcW w:w="505" w:type="pct"/>
            <w:vMerge/>
          </w:tcPr>
          <w:p w14:paraId="40A9A9A4" w14:textId="77777777" w:rsidR="00296F0D" w:rsidRPr="003F2BA7" w:rsidRDefault="00296F0D" w:rsidP="00296F0D">
            <w:pPr>
              <w:pStyle w:val="DAVA"/>
              <w:spacing w:after="120"/>
              <w:rPr>
                <w:rFonts w:cs="Arial"/>
                <w:b/>
                <w:sz w:val="18"/>
                <w:szCs w:val="18"/>
              </w:rPr>
            </w:pPr>
          </w:p>
        </w:tc>
        <w:tc>
          <w:tcPr>
            <w:tcW w:w="254" w:type="pct"/>
            <w:vMerge/>
          </w:tcPr>
          <w:p w14:paraId="47DDC0CF" w14:textId="77777777" w:rsidR="00296F0D" w:rsidRPr="003F2BA7" w:rsidRDefault="00296F0D" w:rsidP="00296F0D">
            <w:pPr>
              <w:pStyle w:val="DAVA"/>
              <w:spacing w:after="120"/>
              <w:rPr>
                <w:rFonts w:cs="Arial"/>
                <w:sz w:val="18"/>
                <w:szCs w:val="18"/>
              </w:rPr>
            </w:pPr>
          </w:p>
        </w:tc>
        <w:tc>
          <w:tcPr>
            <w:tcW w:w="455" w:type="pct"/>
            <w:vMerge/>
          </w:tcPr>
          <w:p w14:paraId="213AA2F0" w14:textId="77777777" w:rsidR="00296F0D" w:rsidRPr="003F2BA7" w:rsidRDefault="00296F0D" w:rsidP="00296F0D">
            <w:pPr>
              <w:pStyle w:val="DAVA"/>
              <w:spacing w:after="120"/>
              <w:rPr>
                <w:rFonts w:cs="Arial"/>
                <w:sz w:val="18"/>
                <w:szCs w:val="18"/>
              </w:rPr>
            </w:pPr>
          </w:p>
        </w:tc>
        <w:tc>
          <w:tcPr>
            <w:tcW w:w="457" w:type="pct"/>
            <w:vMerge/>
          </w:tcPr>
          <w:p w14:paraId="61898D94"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5095009" w14:textId="77777777" w:rsidR="00296F0D" w:rsidRPr="003F2BA7" w:rsidRDefault="00296F0D" w:rsidP="00296F0D">
            <w:pPr>
              <w:pStyle w:val="DAVA"/>
              <w:spacing w:after="120"/>
              <w:rPr>
                <w:rFonts w:cs="Arial"/>
                <w:sz w:val="18"/>
                <w:szCs w:val="18"/>
              </w:rPr>
            </w:pPr>
            <w:r w:rsidRPr="003F2BA7">
              <w:rPr>
                <w:rFonts w:cs="Arial"/>
                <w:sz w:val="18"/>
                <w:szCs w:val="18"/>
              </w:rPr>
              <w:t xml:space="preserve">2a. Opatření k oznamování případů nesouladu operací podporovaných z fondů s Úmluvou o </w:t>
            </w:r>
            <w:r w:rsidRPr="003F2BA7">
              <w:rPr>
                <w:rFonts w:cs="Arial"/>
                <w:sz w:val="18"/>
                <w:szCs w:val="18"/>
              </w:rPr>
              <w:lastRenderedPageBreak/>
              <w:t>právech osob se zdravotním postižením a stížností týkajících se Úmluvy o právech osob se zdravotním postižením předložených v souladu s opatřeními zavedenými na základě článku 63(6) nařízení o společných ustanoveních monitorovacímu výboru.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1507158"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618EB0E"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4FE2067" w14:textId="77777777" w:rsidR="00296F0D" w:rsidRPr="003F2BA7" w:rsidRDefault="00296F0D" w:rsidP="00296F0D">
            <w:pPr>
              <w:pStyle w:val="DAVA"/>
              <w:spacing w:after="120"/>
              <w:rPr>
                <w:rFonts w:cs="Arial"/>
                <w:sz w:val="18"/>
                <w:szCs w:val="18"/>
              </w:rPr>
            </w:pPr>
            <w:r w:rsidRPr="003F2BA7">
              <w:rPr>
                <w:rFonts w:cs="Arial"/>
                <w:sz w:val="18"/>
                <w:szCs w:val="18"/>
              </w:rPr>
              <w:t xml:space="preserve">Řešení uvedených případů bude zajištěno prostřednictvím ŘO programů, a to především v rámci kontrolních a stížnostních mechanismů. MPSV bude řídícím orgánům poskytovat poradenství při nastavování vnitřních mechanismů kontroly a řešení případných problémů. K tomu bude sloužit i pracovní skupina pro monitorování HZP zdravotní </w:t>
            </w:r>
            <w:r w:rsidRPr="003F2BA7">
              <w:rPr>
                <w:rFonts w:cs="Arial"/>
                <w:sz w:val="18"/>
                <w:szCs w:val="18"/>
              </w:rPr>
              <w:lastRenderedPageBreak/>
              <w:t>postižení složená z kontaktních bodů v rámci řídících orgánů, která se bude pravidelně scházet, sdílet informace, diskutovat problémy spojené s implementací fondů a řešit sporné otázky.</w:t>
            </w:r>
          </w:p>
        </w:tc>
      </w:tr>
      <w:tr w:rsidR="00296F0D" w:rsidRPr="003F2BA7" w14:paraId="16E18981"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0ABB7D63" w14:textId="77777777" w:rsidR="00296F0D" w:rsidRPr="003F2BA7" w:rsidRDefault="00296F0D" w:rsidP="00296F0D">
            <w:pPr>
              <w:pStyle w:val="DAVA"/>
              <w:spacing w:after="120"/>
              <w:rPr>
                <w:rFonts w:cs="Arial"/>
                <w:b/>
                <w:sz w:val="18"/>
                <w:szCs w:val="18"/>
              </w:rPr>
            </w:pPr>
            <w:r w:rsidRPr="003F2BA7">
              <w:rPr>
                <w:rFonts w:cs="Arial"/>
                <w:b/>
                <w:bCs/>
                <w:sz w:val="18"/>
                <w:szCs w:val="18"/>
              </w:rPr>
              <w:lastRenderedPageBreak/>
              <w:t>1. Řádná správa vnitrostátní nebo regionální strategie pro inteligentní specializaci</w:t>
            </w:r>
          </w:p>
        </w:tc>
        <w:tc>
          <w:tcPr>
            <w:tcW w:w="254" w:type="pct"/>
            <w:vMerge w:val="restart"/>
            <w:tcBorders>
              <w:top w:val="single" w:sz="4" w:space="0" w:color="000000"/>
              <w:left w:val="single" w:sz="4" w:space="0" w:color="000000"/>
              <w:right w:val="single" w:sz="4" w:space="0" w:color="000000"/>
            </w:tcBorders>
          </w:tcPr>
          <w:p w14:paraId="55C5FECE" w14:textId="77777777" w:rsidR="00296F0D" w:rsidRPr="003F2BA7" w:rsidRDefault="00296F0D" w:rsidP="00296F0D">
            <w:pPr>
              <w:pStyle w:val="DAVA"/>
              <w:spacing w:after="120"/>
              <w:rPr>
                <w:rFonts w:cs="Arial"/>
                <w:sz w:val="18"/>
                <w:szCs w:val="18"/>
              </w:rPr>
            </w:pPr>
            <w:r w:rsidRPr="003F2BA7">
              <w:rPr>
                <w:rFonts w:cs="Arial"/>
                <w:sz w:val="18"/>
                <w:szCs w:val="18"/>
              </w:rPr>
              <w:t>EFRR</w:t>
            </w:r>
          </w:p>
          <w:p w14:paraId="27CCF563" w14:textId="77777777" w:rsidR="00296F0D" w:rsidRPr="003F2BA7" w:rsidRDefault="00296F0D" w:rsidP="00296F0D">
            <w:pPr>
              <w:pStyle w:val="DAVA"/>
              <w:spacing w:after="120"/>
              <w:rPr>
                <w:rFonts w:cs="Arial"/>
                <w:sz w:val="18"/>
                <w:szCs w:val="18"/>
              </w:rPr>
            </w:pPr>
          </w:p>
        </w:tc>
        <w:tc>
          <w:tcPr>
            <w:tcW w:w="455" w:type="pct"/>
            <w:vMerge w:val="restart"/>
            <w:tcBorders>
              <w:top w:val="single" w:sz="4" w:space="0" w:color="000000"/>
              <w:left w:val="single" w:sz="4" w:space="0" w:color="000000"/>
              <w:right w:val="single" w:sz="4" w:space="0" w:color="000000"/>
            </w:tcBorders>
          </w:tcPr>
          <w:p w14:paraId="7CEE948D" w14:textId="77777777" w:rsidR="00296F0D" w:rsidRPr="003F2BA7" w:rsidRDefault="00296F0D" w:rsidP="00296F0D">
            <w:pPr>
              <w:pStyle w:val="DAVA"/>
              <w:spacing w:after="120"/>
              <w:rPr>
                <w:rFonts w:cs="Arial"/>
                <w:sz w:val="18"/>
                <w:szCs w:val="18"/>
              </w:rPr>
            </w:pPr>
            <w:r w:rsidRPr="003F2BA7">
              <w:rPr>
                <w:rFonts w:cs="Arial"/>
                <w:sz w:val="18"/>
                <w:szCs w:val="18"/>
              </w:rPr>
              <w:t>Specifické cíle dle čl. 2(1)(a)(i) a (</w:t>
            </w:r>
            <w:proofErr w:type="spellStart"/>
            <w:r w:rsidRPr="003F2BA7">
              <w:rPr>
                <w:rFonts w:cs="Arial"/>
                <w:sz w:val="18"/>
                <w:szCs w:val="18"/>
              </w:rPr>
              <w:t>iv</w:t>
            </w:r>
            <w:proofErr w:type="spellEnd"/>
            <w:r w:rsidRPr="003F2BA7">
              <w:rPr>
                <w:rFonts w:cs="Arial"/>
                <w:sz w:val="18"/>
                <w:szCs w:val="18"/>
              </w:rPr>
              <w:t>) nařízení o EFRR a FS.</w:t>
            </w:r>
          </w:p>
        </w:tc>
        <w:tc>
          <w:tcPr>
            <w:tcW w:w="457" w:type="pct"/>
            <w:vMerge w:val="restart"/>
            <w:tcBorders>
              <w:top w:val="single" w:sz="4" w:space="0" w:color="000000"/>
              <w:left w:val="single" w:sz="4" w:space="0" w:color="000000"/>
              <w:right w:val="single" w:sz="4" w:space="0" w:color="000000"/>
            </w:tcBorders>
          </w:tcPr>
          <w:p w14:paraId="67C5F143"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FC583EA" w14:textId="77777777" w:rsidR="00296F0D" w:rsidRPr="003F2BA7" w:rsidRDefault="00296F0D" w:rsidP="00296F0D">
            <w:pPr>
              <w:pStyle w:val="DAVA"/>
              <w:spacing w:after="120"/>
              <w:rPr>
                <w:rFonts w:cs="Arial"/>
                <w:sz w:val="18"/>
                <w:szCs w:val="18"/>
              </w:rPr>
            </w:pPr>
            <w:r w:rsidRPr="003F2BA7">
              <w:rPr>
                <w:rFonts w:cs="Arial"/>
                <w:sz w:val="18"/>
                <w:szCs w:val="18"/>
              </w:rPr>
              <w:t>Strategie pro inteligentní specializaci se opírá (opírají) o:</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762630D" w14:textId="77777777" w:rsidR="00296F0D" w:rsidRPr="003F2BA7" w:rsidRDefault="00296F0D" w:rsidP="00296F0D">
            <w:pPr>
              <w:pStyle w:val="DAVA"/>
              <w:spacing w:after="120"/>
              <w:rPr>
                <w:rFonts w:cs="Arial"/>
                <w:sz w:val="18"/>
                <w:szCs w:val="18"/>
              </w:rPr>
            </w:pP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47EC8A9"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EE4B431" w14:textId="77777777" w:rsidR="00296F0D" w:rsidRPr="003F2BA7" w:rsidRDefault="00296F0D" w:rsidP="00296F0D">
            <w:pPr>
              <w:pStyle w:val="DAVA"/>
              <w:spacing w:after="120"/>
              <w:rPr>
                <w:rFonts w:cs="Arial"/>
                <w:sz w:val="18"/>
                <w:szCs w:val="18"/>
              </w:rPr>
            </w:pPr>
          </w:p>
        </w:tc>
      </w:tr>
      <w:tr w:rsidR="00296F0D" w:rsidRPr="003F2BA7" w14:paraId="0DBD2AD0" w14:textId="77777777" w:rsidTr="00296F0D">
        <w:tc>
          <w:tcPr>
            <w:tcW w:w="505" w:type="pct"/>
            <w:vMerge/>
            <w:tcBorders>
              <w:left w:val="single" w:sz="4" w:space="0" w:color="000000"/>
              <w:right w:val="single" w:sz="4" w:space="0" w:color="000000"/>
            </w:tcBorders>
          </w:tcPr>
          <w:p w14:paraId="6564DB33"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693A1C5A"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755E86F4"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466C2BD0"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ED99711" w14:textId="77777777" w:rsidR="00296F0D" w:rsidRPr="003F2BA7" w:rsidRDefault="00296F0D" w:rsidP="00296F0D">
            <w:pPr>
              <w:pStyle w:val="DAVA"/>
              <w:spacing w:after="120"/>
              <w:rPr>
                <w:rFonts w:cs="Arial"/>
                <w:sz w:val="18"/>
                <w:szCs w:val="18"/>
              </w:rPr>
            </w:pPr>
            <w:r w:rsidRPr="003F2BA7">
              <w:rPr>
                <w:rFonts w:cs="Arial"/>
                <w:sz w:val="18"/>
                <w:szCs w:val="18"/>
              </w:rPr>
              <w:t>1. Aktuální analýzu výzev pro šíření inovací a digitalizaci</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C852C1C"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BFA0C35" w14:textId="77777777" w:rsidR="00296F0D" w:rsidRPr="003F2BA7" w:rsidRDefault="00296F0D" w:rsidP="00296F0D">
            <w:pPr>
              <w:rPr>
                <w:rStyle w:val="Hypertextovodkaz"/>
                <w:rFonts w:ascii="Arial" w:hAnsi="Arial" w:cs="Arial"/>
                <w:sz w:val="18"/>
                <w:szCs w:val="18"/>
                <w:lang w:val="x-none" w:eastAsia="x-none"/>
              </w:rPr>
            </w:pPr>
            <w:r w:rsidRPr="003F2BA7">
              <w:rPr>
                <w:rFonts w:ascii="Arial" w:hAnsi="Arial" w:cs="Arial"/>
                <w:sz w:val="18"/>
                <w:szCs w:val="18"/>
                <w:lang w:val="x-none" w:eastAsia="x-none"/>
              </w:rPr>
              <w:t>Národní RIS3 strategie 2021-2027</w:t>
            </w:r>
            <w:r w:rsidRPr="003F2BA7">
              <w:rPr>
                <w:rFonts w:ascii="Arial" w:hAnsi="Arial" w:cs="Arial"/>
                <w:sz w:val="18"/>
                <w:szCs w:val="18"/>
              </w:rPr>
              <w:t xml:space="preserve">; </w:t>
            </w:r>
            <w:hyperlink r:id="rId43" w:history="1">
              <w:r w:rsidRPr="003F2BA7">
                <w:rPr>
                  <w:rStyle w:val="Hypertextovodkaz"/>
                  <w:rFonts w:ascii="Arial" w:hAnsi="Arial" w:cs="Arial"/>
                  <w:sz w:val="18"/>
                  <w:szCs w:val="18"/>
                </w:rPr>
                <w:t>Komplexní analýza bariér aplikovaného a orientovaného výzkumu, vývoje a inovací v ČR a návrh implementace nastavených opatření v </w:t>
              </w:r>
              <w:proofErr w:type="spellStart"/>
              <w:r w:rsidRPr="003F2BA7">
                <w:rPr>
                  <w:rStyle w:val="Hypertextovodkaz"/>
                  <w:rFonts w:ascii="Arial" w:hAnsi="Arial" w:cs="Arial"/>
                  <w:sz w:val="18"/>
                  <w:szCs w:val="18"/>
                </w:rPr>
                <w:t>progr</w:t>
              </w:r>
              <w:proofErr w:type="spellEnd"/>
              <w:r w:rsidRPr="003F2BA7">
                <w:rPr>
                  <w:rStyle w:val="Hypertextovodkaz"/>
                  <w:rFonts w:ascii="Arial" w:hAnsi="Arial" w:cs="Arial"/>
                  <w:sz w:val="18"/>
                  <w:szCs w:val="18"/>
                </w:rPr>
                <w:t xml:space="preserve">. </w:t>
              </w:r>
              <w:proofErr w:type="spellStart"/>
              <w:r w:rsidRPr="003F2BA7">
                <w:rPr>
                  <w:rStyle w:val="Hypertextovodkaz"/>
                  <w:rFonts w:ascii="Arial" w:hAnsi="Arial" w:cs="Arial"/>
                  <w:sz w:val="18"/>
                  <w:szCs w:val="18"/>
                </w:rPr>
                <w:t>obd</w:t>
              </w:r>
              <w:proofErr w:type="spellEnd"/>
              <w:r w:rsidRPr="003F2BA7">
                <w:rPr>
                  <w:rStyle w:val="Hypertextovodkaz"/>
                  <w:rFonts w:ascii="Arial" w:hAnsi="Arial" w:cs="Arial"/>
                  <w:sz w:val="18"/>
                  <w:szCs w:val="18"/>
                </w:rPr>
                <w:t xml:space="preserve">. 2021 – 2027 pro </w:t>
              </w:r>
              <w:proofErr w:type="spellStart"/>
              <w:r w:rsidRPr="003F2BA7">
                <w:rPr>
                  <w:rStyle w:val="Hypertextovodkaz"/>
                  <w:rFonts w:ascii="Arial" w:hAnsi="Arial" w:cs="Arial"/>
                  <w:sz w:val="18"/>
                  <w:szCs w:val="18"/>
                </w:rPr>
                <w:t>Nár</w:t>
              </w:r>
              <w:proofErr w:type="spellEnd"/>
              <w:r w:rsidRPr="003F2BA7">
                <w:rPr>
                  <w:rStyle w:val="Hypertextovodkaz"/>
                  <w:rFonts w:ascii="Arial" w:hAnsi="Arial" w:cs="Arial"/>
                  <w:sz w:val="18"/>
                  <w:szCs w:val="18"/>
                </w:rPr>
                <w:t xml:space="preserve">. RIS3 strategii; Analýza propojení </w:t>
              </w:r>
              <w:proofErr w:type="spellStart"/>
              <w:r w:rsidRPr="003F2BA7">
                <w:rPr>
                  <w:rStyle w:val="Hypertextovodkaz"/>
                  <w:rFonts w:ascii="Arial" w:hAnsi="Arial" w:cs="Arial"/>
                  <w:sz w:val="18"/>
                  <w:szCs w:val="18"/>
                </w:rPr>
                <w:t>KETs</w:t>
              </w:r>
              <w:proofErr w:type="spellEnd"/>
              <w:r w:rsidRPr="003F2BA7">
                <w:rPr>
                  <w:rStyle w:val="Hypertextovodkaz"/>
                  <w:rFonts w:ascii="Arial" w:hAnsi="Arial" w:cs="Arial"/>
                  <w:sz w:val="18"/>
                  <w:szCs w:val="18"/>
                </w:rPr>
                <w:t xml:space="preserve"> s aplikačními odvětvími </w:t>
              </w:r>
              <w:proofErr w:type="spellStart"/>
              <w:r w:rsidRPr="003F2BA7">
                <w:rPr>
                  <w:rStyle w:val="Hypertextovodkaz"/>
                  <w:rFonts w:ascii="Arial" w:hAnsi="Arial" w:cs="Arial"/>
                  <w:sz w:val="18"/>
                  <w:szCs w:val="18"/>
                </w:rPr>
                <w:t>Nár</w:t>
              </w:r>
              <w:proofErr w:type="spellEnd"/>
            </w:hyperlink>
            <w:r w:rsidRPr="003F2BA7">
              <w:rPr>
                <w:rFonts w:ascii="Arial" w:hAnsi="Arial" w:cs="Arial"/>
                <w:sz w:val="18"/>
                <w:szCs w:val="18"/>
              </w:rPr>
              <w:t xml:space="preserve">. RIS3 strategie, krajské RIS3 strategie; </w:t>
            </w:r>
            <w:hyperlink r:id="rId44" w:history="1">
              <w:proofErr w:type="spellStart"/>
              <w:r w:rsidRPr="003F2BA7">
                <w:rPr>
                  <w:rStyle w:val="Hypertextovodkaz"/>
                  <w:rFonts w:ascii="Arial" w:hAnsi="Arial" w:cs="Arial"/>
                  <w:sz w:val="18"/>
                  <w:szCs w:val="18"/>
                </w:rPr>
                <w:t>Nár</w:t>
              </w:r>
              <w:proofErr w:type="spellEnd"/>
              <w:r w:rsidRPr="003F2BA7">
                <w:rPr>
                  <w:rStyle w:val="Hypertextovodkaz"/>
                  <w:rFonts w:ascii="Arial" w:hAnsi="Arial" w:cs="Arial"/>
                  <w:sz w:val="18"/>
                  <w:szCs w:val="18"/>
                </w:rPr>
                <w:t xml:space="preserve">. politika </w:t>
              </w:r>
              <w:proofErr w:type="spellStart"/>
              <w:r w:rsidRPr="003F2BA7">
                <w:rPr>
                  <w:rStyle w:val="Hypertextovodkaz"/>
                  <w:rFonts w:ascii="Arial" w:hAnsi="Arial" w:cs="Arial"/>
                  <w:sz w:val="18"/>
                  <w:szCs w:val="18"/>
                </w:rPr>
                <w:t>VaVaI</w:t>
              </w:r>
              <w:proofErr w:type="spellEnd"/>
            </w:hyperlink>
            <w:r w:rsidRPr="003F2BA7">
              <w:rPr>
                <w:rFonts w:ascii="Arial" w:hAnsi="Arial" w:cs="Arial"/>
                <w:sz w:val="18"/>
                <w:szCs w:val="18"/>
              </w:rPr>
              <w:t xml:space="preserve">; </w:t>
            </w:r>
            <w:hyperlink r:id="rId45" w:history="1">
              <w:r w:rsidRPr="003F2BA7">
                <w:rPr>
                  <w:rFonts w:ascii="Arial" w:hAnsi="Arial" w:cs="Arial"/>
                  <w:sz w:val="18"/>
                  <w:szCs w:val="18"/>
                </w:rPr>
                <w:t xml:space="preserve">Analýza </w:t>
              </w:r>
              <w:proofErr w:type="spellStart"/>
              <w:r w:rsidRPr="003F2BA7">
                <w:rPr>
                  <w:rFonts w:ascii="Arial" w:hAnsi="Arial" w:cs="Arial"/>
                  <w:sz w:val="18"/>
                  <w:szCs w:val="18"/>
                </w:rPr>
                <w:t>VaVaI</w:t>
              </w:r>
              <w:proofErr w:type="spellEnd"/>
              <w:r w:rsidRPr="003F2BA7">
                <w:rPr>
                  <w:rFonts w:ascii="Arial" w:hAnsi="Arial" w:cs="Arial"/>
                  <w:sz w:val="18"/>
                  <w:szCs w:val="18"/>
                </w:rPr>
                <w:t xml:space="preserve"> a její </w:t>
              </w:r>
              <w:proofErr w:type="spellStart"/>
              <w:r w:rsidRPr="003F2BA7">
                <w:rPr>
                  <w:rFonts w:ascii="Arial" w:hAnsi="Arial" w:cs="Arial"/>
                  <w:sz w:val="18"/>
                  <w:szCs w:val="18"/>
                </w:rPr>
                <w:t>mezinár</w:t>
              </w:r>
              <w:proofErr w:type="spellEnd"/>
              <w:r w:rsidRPr="003F2BA7">
                <w:rPr>
                  <w:rFonts w:ascii="Arial" w:hAnsi="Arial" w:cs="Arial"/>
                  <w:sz w:val="18"/>
                  <w:szCs w:val="18"/>
                </w:rPr>
                <w:t>. srovnání</w:t>
              </w:r>
            </w:hyperlink>
            <w:r w:rsidRPr="003F2BA7">
              <w:rPr>
                <w:rFonts w:ascii="Arial" w:hAnsi="Arial" w:cs="Arial"/>
                <w:sz w:val="18"/>
                <w:szCs w:val="18"/>
              </w:rPr>
              <w:t xml:space="preserve">; </w:t>
            </w:r>
            <w:hyperlink r:id="rId46" w:history="1">
              <w:r w:rsidRPr="003F2BA7">
                <w:rPr>
                  <w:rStyle w:val="Hypertextovodkaz"/>
                  <w:rFonts w:ascii="Arial" w:hAnsi="Arial" w:cs="Arial"/>
                  <w:sz w:val="18"/>
                  <w:szCs w:val="18"/>
                </w:rPr>
                <w:t>INKA -  mapování inovační kapacity</w:t>
              </w:r>
            </w:hyperlink>
            <w:r w:rsidRPr="003F2BA7">
              <w:rPr>
                <w:rFonts w:ascii="Arial" w:hAnsi="Arial" w:cs="Arial"/>
                <w:sz w:val="18"/>
                <w:szCs w:val="18"/>
              </w:rPr>
              <w:t xml:space="preserve">; </w:t>
            </w:r>
            <w:hyperlink r:id="rId47" w:history="1">
              <w:r w:rsidRPr="003F2BA7">
                <w:rPr>
                  <w:rStyle w:val="Hypertextovodkaz"/>
                  <w:rFonts w:ascii="Arial" w:hAnsi="Arial" w:cs="Arial"/>
                  <w:sz w:val="18"/>
                  <w:szCs w:val="18"/>
                </w:rPr>
                <w:t xml:space="preserve">INKA - analýza </w:t>
              </w:r>
              <w:r w:rsidRPr="003F2BA7">
                <w:rPr>
                  <w:rStyle w:val="Hypertextovodkaz"/>
                  <w:rFonts w:ascii="Arial" w:hAnsi="Arial" w:cs="Arial"/>
                  <w:sz w:val="18"/>
                  <w:szCs w:val="18"/>
                </w:rPr>
                <w:lastRenderedPageBreak/>
                <w:t>makroekonomických. a mikroekonomických. dat</w:t>
              </w:r>
            </w:hyperlink>
          </w:p>
          <w:p w14:paraId="22B32586"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DB3381B"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Národní RIS3 strategie ČR 2021-2027, která byla schválena vládou 25. 1. 2021, je založena na zrevidovaných východiscích, analytická a návrhová část vychází z provedených analýz a je kladen důraz na přehlednou strukturu klíčových oblastí změn a cílů. Zásadní jsou provazby na strukturu programů pro PO 2021-2027. Analogicky byly připraveny krajské RIS3 strategie -podpůrným nástrojem je výzva Smart Akcelerátor II., která přispívá k rozvoji krajských RIS3.</w:t>
            </w:r>
          </w:p>
          <w:p w14:paraId="6F7C4703" w14:textId="77777777" w:rsidR="00296F0D" w:rsidRPr="003F2BA7" w:rsidRDefault="00296F0D" w:rsidP="00296F0D">
            <w:pPr>
              <w:pStyle w:val="DAVA"/>
              <w:spacing w:after="120"/>
              <w:rPr>
                <w:rFonts w:cs="Arial"/>
                <w:sz w:val="18"/>
                <w:szCs w:val="18"/>
              </w:rPr>
            </w:pPr>
            <w:r w:rsidRPr="003F2BA7">
              <w:rPr>
                <w:rFonts w:cs="Arial"/>
                <w:sz w:val="18"/>
                <w:szCs w:val="18"/>
              </w:rPr>
              <w:t xml:space="preserve">V březnu 2020 byla dokončena „Komplexní analýza bariér aplikovaného a orientovaného výzkumu, experimentálního vývoje a inovací v ČR a návrh implementace nastavených </w:t>
            </w:r>
            <w:r w:rsidRPr="003F2BA7">
              <w:rPr>
                <w:rFonts w:cs="Arial"/>
                <w:sz w:val="18"/>
                <w:szCs w:val="18"/>
              </w:rPr>
              <w:lastRenderedPageBreak/>
              <w:t xml:space="preserve">opatření v programovém období 2021 – 2027 pro Národní RIS3 strategii“, která obsahuje aktuální analýzu výzev pro šíření inovací a digitalizaci. Na konci dubna 2020 byla dokončena „Analýza propojení </w:t>
            </w:r>
            <w:proofErr w:type="spellStart"/>
            <w:r w:rsidRPr="003F2BA7">
              <w:rPr>
                <w:rFonts w:cs="Arial"/>
                <w:sz w:val="18"/>
                <w:szCs w:val="18"/>
              </w:rPr>
              <w:t>KETs</w:t>
            </w:r>
            <w:proofErr w:type="spellEnd"/>
            <w:r w:rsidRPr="003F2BA7">
              <w:rPr>
                <w:rFonts w:cs="Arial"/>
                <w:sz w:val="18"/>
                <w:szCs w:val="18"/>
              </w:rPr>
              <w:t xml:space="preserve"> s aplikačními odvětvími Národní RIS3 strategie“ zpracovaná Technologickým centrem AV ČR. Aktualizace Národní RIS3 strategie je založena především na výsledcích těchto analýz.</w:t>
            </w:r>
          </w:p>
        </w:tc>
      </w:tr>
      <w:tr w:rsidR="00296F0D" w:rsidRPr="003F2BA7" w14:paraId="15390FE3" w14:textId="77777777" w:rsidTr="00296F0D">
        <w:tc>
          <w:tcPr>
            <w:tcW w:w="505" w:type="pct"/>
            <w:vMerge/>
            <w:tcBorders>
              <w:left w:val="single" w:sz="4" w:space="0" w:color="000000"/>
              <w:right w:val="single" w:sz="4" w:space="0" w:color="000000"/>
            </w:tcBorders>
          </w:tcPr>
          <w:p w14:paraId="2D20369E"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47DC290F"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6420003C"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AB5EB31"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00C9821" w14:textId="77777777" w:rsidR="00296F0D" w:rsidRPr="003F2BA7" w:rsidRDefault="00296F0D" w:rsidP="00296F0D">
            <w:pPr>
              <w:pStyle w:val="DAVA"/>
              <w:spacing w:after="120"/>
              <w:rPr>
                <w:rFonts w:cs="Arial"/>
                <w:sz w:val="18"/>
                <w:szCs w:val="18"/>
              </w:rPr>
            </w:pPr>
            <w:r w:rsidRPr="003F2BA7">
              <w:rPr>
                <w:rFonts w:cs="Arial"/>
                <w:sz w:val="18"/>
                <w:szCs w:val="18"/>
                <w:lang w:eastAsia="x-none"/>
              </w:rPr>
              <w:t>2. Existenci příslušné regionální/vnitrostátní instituce nebo subjektu odpovědného za řízení strategie pro inteligentní specializaci</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E352852"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8588EDB" w14:textId="77777777" w:rsidR="00296F0D" w:rsidRPr="003F2BA7" w:rsidRDefault="00296F0D" w:rsidP="00296F0D">
            <w:pPr>
              <w:rPr>
                <w:rFonts w:ascii="Arial" w:hAnsi="Arial" w:cs="Arial"/>
                <w:sz w:val="18"/>
                <w:szCs w:val="18"/>
              </w:rPr>
            </w:pPr>
            <w:r w:rsidRPr="003F2BA7">
              <w:rPr>
                <w:rFonts w:ascii="Arial" w:hAnsi="Arial" w:cs="Arial"/>
                <w:sz w:val="18"/>
                <w:szCs w:val="18"/>
                <w:lang w:val="x-none" w:eastAsia="x-none"/>
              </w:rPr>
              <w:t xml:space="preserve">Národní RIS3 strategie 2021-2027; krajské RIS3 strategie; každoroční </w:t>
            </w:r>
            <w:hyperlink r:id="rId48" w:history="1">
              <w:r w:rsidRPr="003F2BA7">
                <w:rPr>
                  <w:rStyle w:val="Hypertextovodkaz"/>
                  <w:rFonts w:ascii="Arial" w:hAnsi="Arial" w:cs="Arial"/>
                  <w:sz w:val="18"/>
                  <w:szCs w:val="18"/>
                </w:rPr>
                <w:t>Zprávy o realizaci RIS3 a Plány implementace RIS3</w:t>
              </w:r>
            </w:hyperlink>
            <w:r w:rsidRPr="003F2BA7">
              <w:rPr>
                <w:rFonts w:ascii="Arial" w:hAnsi="Arial" w:cs="Arial"/>
                <w:sz w:val="18"/>
                <w:szCs w:val="18"/>
                <w:lang w:val="x-none" w:eastAsia="x-none"/>
              </w:rPr>
              <w:t xml:space="preserve">; pravidelné Zprávy o realizaci krajských RIS3 včetně ročních finančních výkazů; </w:t>
            </w:r>
            <w:hyperlink r:id="rId49" w:history="1">
              <w:r w:rsidRPr="003F2BA7">
                <w:rPr>
                  <w:rStyle w:val="Hypertextovodkaz"/>
                  <w:rFonts w:ascii="Arial" w:hAnsi="Arial" w:cs="Arial"/>
                  <w:sz w:val="18"/>
                  <w:szCs w:val="18"/>
                </w:rPr>
                <w:t>Národní politika výzkumu, vývoje a inovací České republiky 2021+</w:t>
              </w:r>
            </w:hyperlink>
            <w:r w:rsidRPr="003F2BA7">
              <w:rPr>
                <w:rFonts w:ascii="Arial" w:hAnsi="Arial" w:cs="Arial"/>
                <w:sz w:val="18"/>
                <w:szCs w:val="18"/>
              </w:rPr>
              <w:t xml:space="preserve"> </w:t>
            </w:r>
            <w:r w:rsidRPr="003F2BA7">
              <w:rPr>
                <w:rFonts w:ascii="Arial" w:hAnsi="Arial" w:cs="Arial"/>
                <w:sz w:val="18"/>
                <w:szCs w:val="18"/>
                <w:lang w:val="x-none" w:eastAsia="x-none"/>
              </w:rPr>
              <w:t xml:space="preserve">(MPO jako gestor Opatření 21: Realizace Národní RIS3 strategie). </w:t>
            </w:r>
          </w:p>
          <w:p w14:paraId="086D42D3"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2A95544" w14:textId="77777777" w:rsidR="00296F0D" w:rsidRPr="003F2BA7" w:rsidRDefault="00296F0D" w:rsidP="00296F0D">
            <w:pPr>
              <w:pStyle w:val="DAVA"/>
              <w:spacing w:after="120"/>
              <w:rPr>
                <w:rFonts w:cs="Arial"/>
                <w:sz w:val="18"/>
                <w:szCs w:val="18"/>
              </w:rPr>
            </w:pPr>
            <w:r w:rsidRPr="003F2BA7">
              <w:rPr>
                <w:rFonts w:cs="Arial"/>
                <w:sz w:val="18"/>
                <w:szCs w:val="18"/>
              </w:rPr>
              <w:t>Zakotveny byly národní i regionální implementační struktury, resp. řídicí struktury RIS3 (Řídicí výbor RIS3, národní RIS3 manažer; krajští RIS3 manažeři/koordinátoři; Krajské rady pro inovace ad.). Jako významný podpůrný nástroj jsou využívány výzvy Smart Akcelerátor, jejichž plnění přispívá k všestrannému rozvoji krajských RIS3.</w:t>
            </w:r>
          </w:p>
        </w:tc>
      </w:tr>
      <w:tr w:rsidR="00296F0D" w:rsidRPr="003F2BA7" w14:paraId="146077D4" w14:textId="77777777" w:rsidTr="00296F0D">
        <w:tc>
          <w:tcPr>
            <w:tcW w:w="505" w:type="pct"/>
            <w:vMerge/>
            <w:tcBorders>
              <w:left w:val="single" w:sz="4" w:space="0" w:color="000000"/>
              <w:right w:val="single" w:sz="4" w:space="0" w:color="000000"/>
            </w:tcBorders>
          </w:tcPr>
          <w:p w14:paraId="49232672"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6486B8FB"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1F735FA9"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8298E25"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D3EDA4F" w14:textId="77777777" w:rsidR="00296F0D" w:rsidRPr="003F2BA7" w:rsidRDefault="00296F0D" w:rsidP="00296F0D">
            <w:pPr>
              <w:pStyle w:val="DAVA"/>
              <w:spacing w:after="120"/>
              <w:rPr>
                <w:rFonts w:cs="Arial"/>
                <w:sz w:val="18"/>
                <w:szCs w:val="18"/>
              </w:rPr>
            </w:pPr>
            <w:r w:rsidRPr="003F2BA7">
              <w:rPr>
                <w:rFonts w:cs="Arial"/>
                <w:sz w:val="18"/>
                <w:szCs w:val="18"/>
                <w:lang w:eastAsia="x-none"/>
              </w:rPr>
              <w:t>3. Nástroje monitorování a hodnocení na měření výsledků vzhledem k cílům strategie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F4A03BB"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57E0083" w14:textId="77777777" w:rsidR="00296F0D" w:rsidRPr="003F2BA7" w:rsidRDefault="00296F0D" w:rsidP="00296F0D">
            <w:pPr>
              <w:pStyle w:val="DAVA"/>
              <w:spacing w:after="120"/>
              <w:rPr>
                <w:rFonts w:cs="Arial"/>
                <w:sz w:val="18"/>
                <w:szCs w:val="18"/>
              </w:rPr>
            </w:pPr>
            <w:r w:rsidRPr="003F2BA7">
              <w:rPr>
                <w:rFonts w:cs="Arial"/>
                <w:sz w:val="18"/>
                <w:szCs w:val="18"/>
              </w:rPr>
              <w:t xml:space="preserve">Národní RIS3 strategie 2021-2027; krajské RIS3 strategie; každoroční </w:t>
            </w:r>
            <w:hyperlink r:id="rId50" w:history="1">
              <w:r w:rsidRPr="003F2BA7">
                <w:rPr>
                  <w:rStyle w:val="Hypertextovodkaz"/>
                  <w:rFonts w:cs="Arial"/>
                  <w:sz w:val="18"/>
                  <w:szCs w:val="18"/>
                </w:rPr>
                <w:t>Zprávy o realizaci RIS3 a Plány implementace RIS3</w:t>
              </w:r>
            </w:hyperlink>
            <w:r w:rsidRPr="003F2BA7">
              <w:rPr>
                <w:rFonts w:cs="Arial"/>
                <w:sz w:val="18"/>
                <w:szCs w:val="18"/>
              </w:rPr>
              <w:t>; pravidelné Zprávy o realizaci krajských RIS3 včetně ročních finančních výkazů.</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DE68ACA" w14:textId="77777777" w:rsidR="00296F0D" w:rsidRPr="003F2BA7" w:rsidRDefault="00296F0D" w:rsidP="00296F0D">
            <w:pPr>
              <w:pStyle w:val="DAVA"/>
              <w:spacing w:after="120"/>
              <w:rPr>
                <w:rFonts w:cs="Arial"/>
                <w:sz w:val="18"/>
                <w:szCs w:val="18"/>
              </w:rPr>
            </w:pPr>
            <w:r w:rsidRPr="003F2BA7">
              <w:rPr>
                <w:rFonts w:cs="Arial"/>
                <w:sz w:val="18"/>
                <w:szCs w:val="18"/>
              </w:rPr>
              <w:t xml:space="preserve">Monitoring národní RIS3 je funkční a jeho celková metodika, vč. indikátorů, byla zpracována. Nastaveny byly pravidelné sběry dat ve spolupráci s gestory OP (exporty z MS 2014+) a poskytovateli národní podpory. Národní programy jsou monitorovány na základě dat z IS </w:t>
            </w:r>
            <w:proofErr w:type="spellStart"/>
            <w:r w:rsidRPr="003F2BA7">
              <w:rPr>
                <w:rFonts w:cs="Arial"/>
                <w:sz w:val="18"/>
                <w:szCs w:val="18"/>
              </w:rPr>
              <w:t>VaVaI</w:t>
            </w:r>
            <w:proofErr w:type="spellEnd"/>
            <w:r w:rsidRPr="003F2BA7">
              <w:rPr>
                <w:rFonts w:cs="Arial"/>
                <w:sz w:val="18"/>
                <w:szCs w:val="18"/>
              </w:rPr>
              <w:t>. Zvažována je možnost online monitoringu. Dílčí problémy jsou průběžně odlaďovány. Jsou vypracovávány pravidelné roční Zprávy o realizaci RIS3, které jsou předkládány ke schválení Řídícímu výboru Národní RIS3 strategie  Jako významný podpůrný nástroj jsou využívány výzvy Smart Akcelerátor, jejichž plnění přispívá k všestrannému rozvoji krajských RIS3. Kritérium je však plněno i v krajích, které podporu z těchto výzev nevyužívají.</w:t>
            </w:r>
          </w:p>
          <w:p w14:paraId="00674220"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Nastavení a rozvoj portálu pro online monitoring výsledků Národní RIS3 strategie je součástí projektu „Systémová podpora implementace a řízení Národní RIS3 strategie“ financovaného z Operačního programu Výzkum, vývoj a vzdělávání (OP VVV), který započal v březnu 2020.</w:t>
            </w:r>
          </w:p>
        </w:tc>
      </w:tr>
      <w:tr w:rsidR="00296F0D" w:rsidRPr="003F2BA7" w14:paraId="578A1FB3" w14:textId="77777777" w:rsidTr="00296F0D">
        <w:tc>
          <w:tcPr>
            <w:tcW w:w="505" w:type="pct"/>
            <w:vMerge/>
            <w:tcBorders>
              <w:left w:val="single" w:sz="4" w:space="0" w:color="000000"/>
              <w:right w:val="single" w:sz="4" w:space="0" w:color="000000"/>
            </w:tcBorders>
          </w:tcPr>
          <w:p w14:paraId="53E1CE51"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18B4DA84"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6D2FC4E1"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CA0DE27"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2776618" w14:textId="77777777" w:rsidR="00296F0D" w:rsidRPr="003F2BA7" w:rsidRDefault="00296F0D" w:rsidP="00296F0D">
            <w:pPr>
              <w:pStyle w:val="DAVA"/>
              <w:spacing w:after="120"/>
              <w:rPr>
                <w:rFonts w:cs="Arial"/>
                <w:sz w:val="18"/>
                <w:szCs w:val="18"/>
              </w:rPr>
            </w:pPr>
            <w:r w:rsidRPr="003F2BA7">
              <w:rPr>
                <w:rFonts w:cs="Arial"/>
                <w:sz w:val="18"/>
                <w:szCs w:val="18"/>
              </w:rPr>
              <w:t>4. Fungování spolupráce se zúčastněnými stranami („procesu objevování podnikatelského potenciálu“)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59947E15"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0B5E3E4" w14:textId="77777777" w:rsidR="00296F0D" w:rsidRPr="003F2BA7" w:rsidRDefault="00296F0D" w:rsidP="00296F0D">
            <w:pPr>
              <w:pStyle w:val="DAVA"/>
              <w:spacing w:after="120"/>
              <w:rPr>
                <w:rFonts w:cs="Arial"/>
                <w:sz w:val="18"/>
                <w:szCs w:val="18"/>
              </w:rPr>
            </w:pPr>
            <w:r w:rsidRPr="003F2BA7">
              <w:rPr>
                <w:rFonts w:cs="Arial"/>
                <w:sz w:val="18"/>
                <w:szCs w:val="18"/>
              </w:rPr>
              <w:t xml:space="preserve">Národní RIS3 strategie 2021-2027; krajské RIS3 strategie; každoroční </w:t>
            </w:r>
            <w:hyperlink r:id="rId51" w:history="1">
              <w:r w:rsidRPr="003F2BA7">
                <w:rPr>
                  <w:rStyle w:val="Hypertextovodkaz"/>
                  <w:rFonts w:cs="Arial"/>
                  <w:sz w:val="18"/>
                  <w:szCs w:val="18"/>
                </w:rPr>
                <w:t>Zprávy o realizaci RIS3 a Plány implementace RIS3</w:t>
              </w:r>
            </w:hyperlink>
            <w:r w:rsidRPr="003F2BA7">
              <w:rPr>
                <w:rFonts w:cs="Arial"/>
                <w:sz w:val="18"/>
                <w:szCs w:val="18"/>
              </w:rPr>
              <w:t>; dále pravidelné Zprávy o realizaci krajských RIS3 a jejich každoroční finanční přílohy.</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CF469C2" w14:textId="77777777" w:rsidR="00296F0D" w:rsidRPr="003F2BA7" w:rsidRDefault="00296F0D" w:rsidP="00296F0D">
            <w:pPr>
              <w:pStyle w:val="DAVA"/>
              <w:spacing w:after="120"/>
              <w:rPr>
                <w:rFonts w:cs="Arial"/>
                <w:sz w:val="18"/>
                <w:szCs w:val="18"/>
              </w:rPr>
            </w:pPr>
            <w:r w:rsidRPr="003F2BA7">
              <w:rPr>
                <w:rFonts w:cs="Arial"/>
                <w:sz w:val="18"/>
                <w:szCs w:val="18"/>
              </w:rPr>
              <w:t>Ustaveny byly jak regionální (KIP) tak národní inovační platformy (NIP), které jsou faktickým nositelem EDP. Mají statut poradních orgánů Řídicího výboru RIS3/Krajských rad pro inovace. Jejich činnost – tj. periodicita jednání a výstupů (především ve vztahu k identifikaci nových inovačních trendů či potvrzení stávajících) jsou průběžně vyhodnocovány a pravidelně tvoří základní pramen pro aktualizace RIS3. Jako významný podpůrný nástroj jsou využívány výzvy Smart Akcelerátor, jejichž plnění přispívá k všestrannému rozvoji krajských RIS3.</w:t>
            </w:r>
          </w:p>
        </w:tc>
      </w:tr>
      <w:tr w:rsidR="00296F0D" w:rsidRPr="003F2BA7" w14:paraId="7312E7CE" w14:textId="77777777" w:rsidTr="00296F0D">
        <w:tc>
          <w:tcPr>
            <w:tcW w:w="505" w:type="pct"/>
            <w:vMerge/>
            <w:tcBorders>
              <w:left w:val="single" w:sz="4" w:space="0" w:color="000000"/>
              <w:right w:val="single" w:sz="4" w:space="0" w:color="000000"/>
            </w:tcBorders>
          </w:tcPr>
          <w:p w14:paraId="68EF0944"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35435D7B"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7466011C"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08458FAD"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FA5A71A" w14:textId="77777777" w:rsidR="00296F0D" w:rsidRPr="003F2BA7" w:rsidRDefault="00296F0D" w:rsidP="00296F0D">
            <w:pPr>
              <w:pStyle w:val="DAVA"/>
              <w:spacing w:after="120"/>
              <w:rPr>
                <w:rFonts w:cs="Arial"/>
                <w:sz w:val="18"/>
                <w:szCs w:val="18"/>
              </w:rPr>
            </w:pPr>
            <w:r w:rsidRPr="003F2BA7">
              <w:rPr>
                <w:rFonts w:cs="Arial"/>
                <w:sz w:val="18"/>
                <w:szCs w:val="18"/>
                <w:lang w:eastAsia="x-none"/>
              </w:rPr>
              <w:t>5. Opatření nezbytná ke zlepšení vnitrostátních nebo regionálních systémů výzkumu a inovací, kde je to relevantní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10886AF"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F23B353" w14:textId="77777777" w:rsidR="00296F0D" w:rsidRPr="003F2BA7" w:rsidRDefault="000E14A8" w:rsidP="00296F0D">
            <w:pPr>
              <w:pStyle w:val="DAVA"/>
              <w:spacing w:after="120"/>
              <w:rPr>
                <w:rFonts w:cs="Arial"/>
                <w:sz w:val="18"/>
                <w:szCs w:val="18"/>
              </w:rPr>
            </w:pPr>
            <w:hyperlink r:id="rId52" w:history="1">
              <w:r w:rsidR="00296F0D" w:rsidRPr="003F2BA7">
                <w:rPr>
                  <w:rFonts w:cs="Arial"/>
                  <w:color w:val="0000FF"/>
                  <w:sz w:val="18"/>
                  <w:szCs w:val="18"/>
                  <w:u w:val="single"/>
                </w:rPr>
                <w:t>Národní politika výzkumu, vývoje a inovací České republiky 2021+</w:t>
              </w:r>
            </w:hyperlink>
            <w:r w:rsidR="00296F0D" w:rsidRPr="003F2BA7">
              <w:rPr>
                <w:rFonts w:cs="Arial"/>
                <w:sz w:val="18"/>
                <w:szCs w:val="18"/>
              </w:rPr>
              <w:t>, Národní RIS3 strategie 2021-2027.</w:t>
            </w:r>
            <w:r w:rsidR="00296F0D" w:rsidRPr="003F2BA7">
              <w:rPr>
                <w:rFonts w:cs="Arial"/>
                <w:sz w:val="18"/>
                <w:szCs w:val="18"/>
                <w:lang w:eastAsia="cs-CZ"/>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7A3697F" w14:textId="77777777" w:rsidR="00296F0D" w:rsidRPr="003F2BA7" w:rsidRDefault="00296F0D" w:rsidP="00296F0D">
            <w:pPr>
              <w:pStyle w:val="DAVA"/>
              <w:spacing w:after="120"/>
              <w:rPr>
                <w:rFonts w:cs="Arial"/>
                <w:sz w:val="18"/>
                <w:szCs w:val="18"/>
              </w:rPr>
            </w:pPr>
            <w:r w:rsidRPr="003F2BA7">
              <w:rPr>
                <w:rFonts w:cs="Arial"/>
                <w:sz w:val="18"/>
                <w:szCs w:val="18"/>
              </w:rPr>
              <w:t xml:space="preserve">Plnění opatření Národní politiky výzkumu, vývoje a inovací 2021+ (NP </w:t>
            </w:r>
            <w:proofErr w:type="spellStart"/>
            <w:r w:rsidRPr="003F2BA7">
              <w:rPr>
                <w:rFonts w:cs="Arial"/>
                <w:sz w:val="18"/>
                <w:szCs w:val="18"/>
              </w:rPr>
              <w:t>VaVaI</w:t>
            </w:r>
            <w:proofErr w:type="spellEnd"/>
            <w:r w:rsidRPr="003F2BA7">
              <w:rPr>
                <w:rFonts w:cs="Arial"/>
                <w:sz w:val="18"/>
                <w:szCs w:val="18"/>
              </w:rPr>
              <w:t xml:space="preserve">). Opatření obsažená v NP </w:t>
            </w:r>
            <w:proofErr w:type="spellStart"/>
            <w:r w:rsidRPr="003F2BA7">
              <w:rPr>
                <w:rFonts w:cs="Arial"/>
                <w:sz w:val="18"/>
                <w:szCs w:val="18"/>
              </w:rPr>
              <w:t>VaVaI</w:t>
            </w:r>
            <w:proofErr w:type="spellEnd"/>
            <w:r w:rsidRPr="003F2BA7">
              <w:rPr>
                <w:rFonts w:cs="Arial"/>
                <w:sz w:val="18"/>
                <w:szCs w:val="18"/>
              </w:rPr>
              <w:t xml:space="preserve"> jsou koncipována jen pro národní úroveň. Jako významný podpůrný nástroj jsou využívány výzvy Smart Akcelerátor, jejichž plnění přispívá k všestrannému rozvoji krajských RIS3.</w:t>
            </w:r>
          </w:p>
        </w:tc>
      </w:tr>
      <w:tr w:rsidR="00296F0D" w:rsidRPr="003F2BA7" w14:paraId="726228A6" w14:textId="77777777" w:rsidTr="00296F0D">
        <w:tc>
          <w:tcPr>
            <w:tcW w:w="505" w:type="pct"/>
            <w:vMerge/>
            <w:tcBorders>
              <w:left w:val="single" w:sz="4" w:space="0" w:color="000000"/>
              <w:right w:val="single" w:sz="4" w:space="0" w:color="000000"/>
            </w:tcBorders>
          </w:tcPr>
          <w:p w14:paraId="3753AC4B"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200586CD"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0F1119E0"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1E1A7115"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770E9C6" w14:textId="77777777" w:rsidR="00296F0D" w:rsidRPr="003F2BA7" w:rsidRDefault="00296F0D" w:rsidP="00296F0D">
            <w:pPr>
              <w:pStyle w:val="DAVA"/>
              <w:spacing w:after="120"/>
              <w:rPr>
                <w:rFonts w:cs="Arial"/>
                <w:sz w:val="18"/>
                <w:szCs w:val="18"/>
              </w:rPr>
            </w:pPr>
            <w:r w:rsidRPr="003F2BA7">
              <w:rPr>
                <w:rFonts w:cs="Arial"/>
                <w:sz w:val="18"/>
                <w:szCs w:val="18"/>
                <w:lang w:eastAsia="x-none"/>
              </w:rPr>
              <w:t>6. Pokud je to relevantní, opatření na podporu průmyslové transformace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1C54525" w14:textId="77777777" w:rsidR="00296F0D" w:rsidRPr="003F2BA7" w:rsidRDefault="00296F0D" w:rsidP="00296F0D">
            <w:pPr>
              <w:pStyle w:val="DAVA"/>
              <w:spacing w:after="120"/>
              <w:rPr>
                <w:rFonts w:cs="Arial"/>
                <w:sz w:val="18"/>
                <w:szCs w:val="18"/>
              </w:rPr>
            </w:pPr>
            <w:r w:rsidRPr="003F2BA7">
              <w:rPr>
                <w:rFonts w:cs="Arial"/>
                <w:sz w:val="18"/>
                <w:szCs w:val="18"/>
              </w:rPr>
              <w:t xml:space="preserve">ANO </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7FA6BCA" w14:textId="77777777" w:rsidR="00296F0D" w:rsidRPr="003F2BA7" w:rsidRDefault="00296F0D" w:rsidP="00296F0D">
            <w:pPr>
              <w:pStyle w:val="DAVA"/>
              <w:spacing w:after="120"/>
              <w:rPr>
                <w:rFonts w:cs="Arial"/>
                <w:sz w:val="18"/>
                <w:szCs w:val="18"/>
              </w:rPr>
            </w:pPr>
            <w:r w:rsidRPr="003F2BA7">
              <w:rPr>
                <w:rFonts w:cs="Arial"/>
                <w:sz w:val="18"/>
                <w:szCs w:val="18"/>
              </w:rPr>
              <w:t>Národní RIS3 strategie 2021-2027.</w:t>
            </w:r>
          </w:p>
          <w:p w14:paraId="6D060BEE" w14:textId="77777777" w:rsidR="00296F0D" w:rsidRPr="003F2BA7" w:rsidRDefault="000E14A8" w:rsidP="00296F0D">
            <w:pPr>
              <w:pStyle w:val="DAVA"/>
              <w:spacing w:after="120"/>
              <w:rPr>
                <w:rFonts w:cs="Arial"/>
                <w:sz w:val="18"/>
                <w:szCs w:val="18"/>
              </w:rPr>
            </w:pPr>
            <w:hyperlink r:id="rId53" w:history="1">
              <w:r w:rsidR="00296F0D" w:rsidRPr="003F2BA7">
                <w:rPr>
                  <w:rStyle w:val="Hypertextovodkaz"/>
                  <w:rFonts w:cs="Arial"/>
                  <w:sz w:val="18"/>
                  <w:szCs w:val="18"/>
                </w:rPr>
                <w:t>Digitální Česko – III. pilíř Digitální ekonomika</w:t>
              </w:r>
            </w:hyperlink>
          </w:p>
          <w:p w14:paraId="1C04AAB7" w14:textId="77777777" w:rsidR="00296F0D" w:rsidRPr="003F2BA7" w:rsidRDefault="000E14A8" w:rsidP="00296F0D">
            <w:pPr>
              <w:pStyle w:val="DAVA"/>
              <w:spacing w:after="120"/>
              <w:rPr>
                <w:rFonts w:cs="Arial"/>
                <w:sz w:val="18"/>
                <w:szCs w:val="18"/>
              </w:rPr>
            </w:pPr>
            <w:hyperlink r:id="rId54" w:history="1">
              <w:r w:rsidR="00296F0D" w:rsidRPr="003F2BA7">
                <w:rPr>
                  <w:rStyle w:val="Hypertextovodkaz"/>
                  <w:rFonts w:cs="Arial"/>
                  <w:sz w:val="18"/>
                  <w:szCs w:val="18"/>
                </w:rPr>
                <w:t>Národní strategie umělé inteligence</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A15EEB1" w14:textId="77777777" w:rsidR="00296F0D" w:rsidRPr="003F2BA7" w:rsidRDefault="00296F0D" w:rsidP="00296F0D">
            <w:pPr>
              <w:pStyle w:val="DAVA"/>
              <w:spacing w:after="120"/>
              <w:rPr>
                <w:rFonts w:eastAsia="Cambria" w:cs="Arial"/>
                <w:sz w:val="18"/>
                <w:szCs w:val="18"/>
              </w:rPr>
            </w:pPr>
            <w:r w:rsidRPr="003F2BA7">
              <w:rPr>
                <w:rFonts w:eastAsia="Cambria" w:cs="Arial"/>
                <w:sz w:val="18"/>
                <w:szCs w:val="18"/>
              </w:rPr>
              <w:t>Opatření na podporu průmyslové transformace jsou kromě Národní RIS3 strategie obsažena zejména ve dvou strategiích, které v nedávné době schválila Vláda ČR. Jedná se o strategii Digitální Česko (pilíř Digitální ekonomika a společnost) schválenou v roce 2018; dále jde o Národní strategii umělé inteligence (schválena v roce 2019)</w:t>
            </w:r>
          </w:p>
          <w:p w14:paraId="3672EFB1"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Jako významný podpůrný nástroj jsou využívány výzvy Smart Akcelerátor, jejichž plnění přispívá k všestrannému rozvoji krajských RIS3.</w:t>
            </w:r>
          </w:p>
        </w:tc>
      </w:tr>
      <w:tr w:rsidR="00296F0D" w:rsidRPr="003F2BA7" w14:paraId="577A8F56" w14:textId="77777777" w:rsidTr="00296F0D">
        <w:tc>
          <w:tcPr>
            <w:tcW w:w="505" w:type="pct"/>
            <w:vMerge/>
            <w:tcBorders>
              <w:left w:val="single" w:sz="4" w:space="0" w:color="000000"/>
              <w:bottom w:val="single" w:sz="4" w:space="0" w:color="000000"/>
              <w:right w:val="single" w:sz="4" w:space="0" w:color="000000"/>
            </w:tcBorders>
          </w:tcPr>
          <w:p w14:paraId="3ABE4FDB"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320A5F99"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53023EA8"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182A9737"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4F7C6D6" w14:textId="77777777" w:rsidR="00296F0D" w:rsidRPr="003F2BA7" w:rsidRDefault="00296F0D" w:rsidP="00296F0D">
            <w:pPr>
              <w:pStyle w:val="DAVA"/>
              <w:spacing w:after="120"/>
              <w:rPr>
                <w:rFonts w:cs="Arial"/>
                <w:sz w:val="18"/>
                <w:szCs w:val="18"/>
              </w:rPr>
            </w:pPr>
            <w:r w:rsidRPr="003F2BA7">
              <w:rPr>
                <w:rFonts w:cs="Arial"/>
                <w:sz w:val="18"/>
                <w:szCs w:val="18"/>
              </w:rPr>
              <w:t xml:space="preserve">7. Opatření pro posílení spolupráce s partnery mimo daný členský stát v prioritních oblastech podporovaných strategií pro inteligentní specializaci </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093DFE1"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4006FEF" w14:textId="77777777" w:rsidR="00296F0D" w:rsidRPr="003F2BA7" w:rsidRDefault="00296F0D" w:rsidP="00296F0D">
            <w:pPr>
              <w:pStyle w:val="DAVA"/>
              <w:spacing w:after="120"/>
              <w:rPr>
                <w:rFonts w:cs="Arial"/>
                <w:sz w:val="18"/>
                <w:szCs w:val="18"/>
              </w:rPr>
            </w:pPr>
            <w:r w:rsidRPr="003F2BA7">
              <w:rPr>
                <w:rFonts w:cs="Arial"/>
                <w:sz w:val="18"/>
                <w:szCs w:val="18"/>
              </w:rPr>
              <w:t>Národní RIS3 strategie 2021-2027</w:t>
            </w:r>
          </w:p>
          <w:p w14:paraId="7FD322AD" w14:textId="77777777" w:rsidR="00296F0D" w:rsidRPr="003F2BA7" w:rsidRDefault="000E14A8" w:rsidP="00296F0D">
            <w:pPr>
              <w:pStyle w:val="DAVA"/>
              <w:spacing w:after="120"/>
              <w:rPr>
                <w:rFonts w:cs="Arial"/>
                <w:sz w:val="18"/>
                <w:szCs w:val="18"/>
              </w:rPr>
            </w:pPr>
            <w:hyperlink r:id="rId55" w:history="1">
              <w:r w:rsidR="00296F0D" w:rsidRPr="003F2BA7">
                <w:rPr>
                  <w:rStyle w:val="Hypertextovodkaz"/>
                  <w:rFonts w:cs="Arial"/>
                  <w:sz w:val="18"/>
                  <w:szCs w:val="18"/>
                </w:rPr>
                <w:t>Národní politika výzkumu, vývoje a inovací</w:t>
              </w:r>
            </w:hyperlink>
            <w:r w:rsidR="00296F0D" w:rsidRPr="003F2BA7">
              <w:rPr>
                <w:rFonts w:cs="Arial"/>
                <w:sz w:val="18"/>
                <w:szCs w:val="18"/>
              </w:rPr>
              <w:t xml:space="preserve"> České republiky 2021+</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1E6348A" w14:textId="77777777" w:rsidR="00296F0D" w:rsidRPr="003F2BA7" w:rsidRDefault="00296F0D" w:rsidP="00296F0D">
            <w:pPr>
              <w:pStyle w:val="DAVA"/>
              <w:spacing w:after="120"/>
              <w:rPr>
                <w:rFonts w:cs="Arial"/>
                <w:sz w:val="18"/>
                <w:szCs w:val="18"/>
              </w:rPr>
            </w:pPr>
            <w:r w:rsidRPr="003F2BA7">
              <w:rPr>
                <w:rFonts w:cs="Arial"/>
                <w:sz w:val="18"/>
                <w:szCs w:val="18"/>
              </w:rPr>
              <w:t xml:space="preserve">Soubor opatření na podporu mezinárodní spolupráce je integrální součástí NP </w:t>
            </w:r>
            <w:proofErr w:type="spellStart"/>
            <w:r w:rsidRPr="003F2BA7">
              <w:rPr>
                <w:rFonts w:cs="Arial"/>
                <w:sz w:val="18"/>
                <w:szCs w:val="18"/>
              </w:rPr>
              <w:t>VaVaI</w:t>
            </w:r>
            <w:proofErr w:type="spellEnd"/>
            <w:r w:rsidRPr="003F2BA7">
              <w:rPr>
                <w:rFonts w:cs="Arial"/>
                <w:sz w:val="18"/>
                <w:szCs w:val="18"/>
              </w:rPr>
              <w:t xml:space="preserve"> platné pro období let 2021+. Národní RIS3 strategie 2021-2027 též obsahuje opatření pro posílení mezinárodní spolupráce v prioritních oblastech podporovaných v rámci strategie. Opatření v tomto směru jsou obsažena rovněž v krajských RIS3 strategiích. Jako významný podpůrný nástroj jsou využívány výzvy Smart Akcelerátor, jejichž plnění přispívá k všestrannému rozvoji krajských RIS3.</w:t>
            </w:r>
          </w:p>
        </w:tc>
      </w:tr>
      <w:tr w:rsidR="00296F0D" w:rsidRPr="003F2BA7" w14:paraId="5DC1C205"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13D9C417" w14:textId="77777777" w:rsidR="00296F0D" w:rsidRPr="003F2BA7" w:rsidRDefault="00296F0D" w:rsidP="00296F0D">
            <w:pPr>
              <w:pStyle w:val="DAVA"/>
              <w:spacing w:after="120"/>
              <w:rPr>
                <w:rFonts w:cs="Arial"/>
                <w:b/>
                <w:sz w:val="18"/>
                <w:szCs w:val="18"/>
              </w:rPr>
            </w:pPr>
            <w:r w:rsidRPr="003F2BA7">
              <w:rPr>
                <w:rFonts w:cs="Arial"/>
                <w:b/>
                <w:bCs/>
                <w:sz w:val="18"/>
                <w:szCs w:val="18"/>
              </w:rPr>
              <w:t>2.1 Strategický rámec politiky na podporu renovace zvyšující energetickou účinnost obytných a nebytových budov</w:t>
            </w:r>
          </w:p>
        </w:tc>
        <w:tc>
          <w:tcPr>
            <w:tcW w:w="254" w:type="pct"/>
            <w:vMerge w:val="restart"/>
            <w:tcBorders>
              <w:top w:val="single" w:sz="4" w:space="0" w:color="000000"/>
              <w:left w:val="single" w:sz="4" w:space="0" w:color="000000"/>
              <w:right w:val="single" w:sz="4" w:space="0" w:color="000000"/>
            </w:tcBorders>
          </w:tcPr>
          <w:p w14:paraId="244464C6" w14:textId="77777777" w:rsidR="00296F0D" w:rsidRPr="003F2BA7" w:rsidRDefault="00296F0D" w:rsidP="00296F0D">
            <w:pPr>
              <w:pStyle w:val="DAVA"/>
              <w:spacing w:after="120"/>
              <w:rPr>
                <w:rFonts w:cs="Arial"/>
                <w:sz w:val="18"/>
                <w:szCs w:val="18"/>
              </w:rPr>
            </w:pPr>
            <w:r w:rsidRPr="003F2BA7">
              <w:rPr>
                <w:rFonts w:cs="Arial"/>
                <w:sz w:val="18"/>
                <w:szCs w:val="18"/>
              </w:rPr>
              <w:t>EFRR a Fond soudržnosti</w:t>
            </w:r>
          </w:p>
          <w:p w14:paraId="6EDABF2B" w14:textId="77777777" w:rsidR="00296F0D" w:rsidRPr="003F2BA7" w:rsidRDefault="00296F0D" w:rsidP="00296F0D">
            <w:pPr>
              <w:pStyle w:val="DAVA"/>
              <w:spacing w:after="120"/>
              <w:rPr>
                <w:rFonts w:cs="Arial"/>
                <w:sz w:val="18"/>
                <w:szCs w:val="18"/>
              </w:rPr>
            </w:pPr>
            <w:r w:rsidRPr="003F2BA7">
              <w:rPr>
                <w:rFonts w:cs="Arial"/>
                <w:sz w:val="18"/>
                <w:szCs w:val="18"/>
              </w:rPr>
              <w:t xml:space="preserve"> </w:t>
            </w:r>
          </w:p>
        </w:tc>
        <w:tc>
          <w:tcPr>
            <w:tcW w:w="455" w:type="pct"/>
            <w:vMerge w:val="restart"/>
            <w:tcBorders>
              <w:top w:val="single" w:sz="4" w:space="0" w:color="000000"/>
              <w:left w:val="single" w:sz="4" w:space="0" w:color="000000"/>
              <w:right w:val="single" w:sz="4" w:space="0" w:color="000000"/>
            </w:tcBorders>
          </w:tcPr>
          <w:p w14:paraId="58E4BA26" w14:textId="77777777" w:rsidR="00296F0D" w:rsidRPr="003F2BA7" w:rsidRDefault="00296F0D" w:rsidP="00296F0D">
            <w:pPr>
              <w:pStyle w:val="DAVA"/>
              <w:spacing w:after="120"/>
              <w:rPr>
                <w:rFonts w:cs="Arial"/>
                <w:sz w:val="18"/>
                <w:szCs w:val="18"/>
              </w:rPr>
            </w:pPr>
            <w:r w:rsidRPr="003F2BA7">
              <w:rPr>
                <w:rFonts w:cs="Arial"/>
                <w:sz w:val="18"/>
                <w:szCs w:val="18"/>
              </w:rPr>
              <w:t>Podpora energetické účinnosti a snižování emisí skleníkových plynů</w:t>
            </w:r>
          </w:p>
        </w:tc>
        <w:tc>
          <w:tcPr>
            <w:tcW w:w="457" w:type="pct"/>
            <w:vMerge w:val="restart"/>
            <w:tcBorders>
              <w:top w:val="single" w:sz="4" w:space="0" w:color="000000"/>
              <w:left w:val="single" w:sz="4" w:space="0" w:color="000000"/>
              <w:right w:val="single" w:sz="4" w:space="0" w:color="000000"/>
            </w:tcBorders>
            <w:shd w:val="clear" w:color="auto" w:fill="auto"/>
          </w:tcPr>
          <w:p w14:paraId="59C62270"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1240C57" w14:textId="77777777" w:rsidR="00296F0D" w:rsidRPr="003F2BA7" w:rsidRDefault="00296F0D" w:rsidP="00296F0D">
            <w:pPr>
              <w:pStyle w:val="DAVA"/>
              <w:spacing w:after="120"/>
              <w:rPr>
                <w:rFonts w:cs="Arial"/>
                <w:sz w:val="18"/>
                <w:szCs w:val="18"/>
              </w:rPr>
            </w:pPr>
            <w:r w:rsidRPr="003F2BA7">
              <w:rPr>
                <w:rFonts w:cs="Arial"/>
                <w:sz w:val="18"/>
                <w:szCs w:val="18"/>
              </w:rPr>
              <w:t xml:space="preserve">1. Je přijata dlouhodobá vnitrostátní strategie renovací na podporu renovace vnitrostátního fondu obytných a </w:t>
            </w:r>
            <w:r w:rsidRPr="003F2BA7">
              <w:rPr>
                <w:rFonts w:cs="Arial"/>
                <w:sz w:val="18"/>
                <w:szCs w:val="18"/>
                <w:lang w:eastAsia="cs-CZ"/>
              </w:rPr>
              <w:t>jiných než obytných</w:t>
            </w:r>
            <w:r w:rsidRPr="003F2BA7">
              <w:rPr>
                <w:rFonts w:cs="Arial"/>
                <w:sz w:val="18"/>
                <w:szCs w:val="18"/>
              </w:rPr>
              <w:t xml:space="preserve"> budov, která je v souladu s požadavky směrnice 2018/844, kterou se mění směrnice 2010/31/EU o energetické náročnosti budov, která:</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EFA1D6C"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C47C4CC" w14:textId="77777777" w:rsidR="00296F0D" w:rsidRPr="003F2BA7" w:rsidRDefault="00296F0D" w:rsidP="00296F0D">
            <w:pPr>
              <w:pStyle w:val="DAVA"/>
              <w:spacing w:after="120"/>
              <w:rPr>
                <w:rFonts w:cs="Arial"/>
                <w:sz w:val="18"/>
                <w:szCs w:val="18"/>
              </w:rPr>
            </w:pPr>
            <w:r w:rsidRPr="003F2BA7">
              <w:rPr>
                <w:rFonts w:cs="Arial"/>
                <w:sz w:val="18"/>
                <w:szCs w:val="18"/>
              </w:rPr>
              <w:t>Dlouhodobá strategie renovací budov</w:t>
            </w:r>
          </w:p>
          <w:p w14:paraId="4855BD05" w14:textId="77777777" w:rsidR="00296F0D" w:rsidRPr="003F2BA7" w:rsidRDefault="00296F0D" w:rsidP="00296F0D">
            <w:pPr>
              <w:pStyle w:val="DAVA"/>
              <w:spacing w:after="120"/>
              <w:rPr>
                <w:rFonts w:cs="Arial"/>
                <w:sz w:val="18"/>
                <w:szCs w:val="18"/>
              </w:rPr>
            </w:pPr>
            <w:r w:rsidRPr="003F2BA7">
              <w:rPr>
                <w:rFonts w:cs="Arial"/>
                <w:sz w:val="18"/>
                <w:szCs w:val="18"/>
              </w:rPr>
              <w:t>(</w:t>
            </w:r>
            <w:hyperlink r:id="rId56" w:history="1">
              <w:r w:rsidRPr="003F2BA7">
                <w:rPr>
                  <w:rStyle w:val="Hypertextovodkaz"/>
                  <w:rFonts w:cs="Arial"/>
                  <w:sz w:val="18"/>
                  <w:szCs w:val="18"/>
                </w:rPr>
                <w:t>odkaz</w:t>
              </w:r>
            </w:hyperlink>
            <w:r w:rsidRPr="003F2BA7">
              <w:rPr>
                <w:rStyle w:val="Hypertextovodkaz"/>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C414CC6" w14:textId="77777777" w:rsidR="00296F0D" w:rsidRPr="003F2BA7" w:rsidRDefault="00296F0D" w:rsidP="00296F0D">
            <w:pPr>
              <w:pStyle w:val="DAVA"/>
              <w:spacing w:after="120"/>
              <w:rPr>
                <w:rFonts w:cs="Arial"/>
                <w:sz w:val="18"/>
                <w:szCs w:val="18"/>
              </w:rPr>
            </w:pPr>
            <w:r w:rsidRPr="003F2BA7">
              <w:rPr>
                <w:rFonts w:cs="Arial"/>
                <w:sz w:val="18"/>
                <w:szCs w:val="18"/>
              </w:rPr>
              <w:t>Dlouhodobá strategie renovací budov byla schválena vládou ČR dne 15. 6. 2020 a předána Evropské komisi.</w:t>
            </w:r>
          </w:p>
          <w:p w14:paraId="102B073F" w14:textId="77777777" w:rsidR="00296F0D" w:rsidRPr="003F2BA7" w:rsidRDefault="00296F0D" w:rsidP="00296F0D">
            <w:pPr>
              <w:pStyle w:val="DAVA"/>
              <w:spacing w:after="120"/>
              <w:rPr>
                <w:rFonts w:cs="Arial"/>
                <w:sz w:val="18"/>
                <w:szCs w:val="18"/>
              </w:rPr>
            </w:pPr>
            <w:r w:rsidRPr="003F2BA7">
              <w:rPr>
                <w:rFonts w:cs="Arial"/>
                <w:sz w:val="18"/>
                <w:szCs w:val="18"/>
              </w:rPr>
              <w:t xml:space="preserve">Ve dnech od 6. 4. 2020 do 15. 4. 2020 probíhalo vnější připomínkové řízení a veřejná konzultace </w:t>
            </w:r>
            <w:r w:rsidRPr="003F2BA7">
              <w:rPr>
                <w:rFonts w:cs="Arial"/>
                <w:sz w:val="20"/>
              </w:rPr>
              <w:t>(</w:t>
            </w:r>
            <w:hyperlink r:id="rId57" w:history="1">
              <w:r w:rsidRPr="003F2BA7">
                <w:rPr>
                  <w:rStyle w:val="Hypertextovodkaz"/>
                  <w:rFonts w:cs="Arial"/>
                  <w:sz w:val="18"/>
                  <w:szCs w:val="18"/>
                </w:rPr>
                <w:t>odkaz</w:t>
              </w:r>
            </w:hyperlink>
            <w:r w:rsidRPr="003F2BA7">
              <w:rPr>
                <w:rStyle w:val="Hypertextovodkaz"/>
                <w:rFonts w:cs="Arial"/>
                <w:sz w:val="18"/>
                <w:szCs w:val="18"/>
              </w:rPr>
              <w:t>).</w:t>
            </w:r>
            <w:r w:rsidRPr="003F2BA7">
              <w:rPr>
                <w:rFonts w:cs="Arial"/>
                <w:sz w:val="18"/>
                <w:szCs w:val="18"/>
              </w:rPr>
              <w:t xml:space="preserve"> </w:t>
            </w:r>
          </w:p>
        </w:tc>
      </w:tr>
      <w:tr w:rsidR="00296F0D" w:rsidRPr="003F2BA7" w14:paraId="7BD82B18" w14:textId="77777777" w:rsidTr="00296F0D">
        <w:tc>
          <w:tcPr>
            <w:tcW w:w="505" w:type="pct"/>
            <w:vMerge/>
            <w:tcBorders>
              <w:left w:val="single" w:sz="4" w:space="0" w:color="000000"/>
              <w:right w:val="single" w:sz="4" w:space="0" w:color="000000"/>
            </w:tcBorders>
          </w:tcPr>
          <w:p w14:paraId="6D3D1441"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5B3EE4AB"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16D7530F"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D9A1F3E"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CAD8195" w14:textId="77777777" w:rsidR="00296F0D" w:rsidRPr="003F2BA7" w:rsidRDefault="00296F0D" w:rsidP="00296F0D">
            <w:pPr>
              <w:pStyle w:val="DAVA"/>
              <w:spacing w:after="120"/>
              <w:rPr>
                <w:rFonts w:cs="Arial"/>
                <w:sz w:val="18"/>
                <w:szCs w:val="18"/>
              </w:rPr>
            </w:pPr>
            <w:r w:rsidRPr="003F2BA7">
              <w:rPr>
                <w:rFonts w:cs="Arial"/>
                <w:sz w:val="18"/>
                <w:szCs w:val="18"/>
              </w:rPr>
              <w:t>a. Obsahuje orientační milníky pro roky 2030, 2040 a 2050</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7513F32"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2F2239F" w14:textId="77777777" w:rsidR="00296F0D" w:rsidRPr="003F2BA7" w:rsidRDefault="00296F0D" w:rsidP="00296F0D">
            <w:pPr>
              <w:pStyle w:val="DAVA"/>
              <w:spacing w:after="120"/>
              <w:rPr>
                <w:rFonts w:cs="Arial"/>
                <w:sz w:val="18"/>
                <w:szCs w:val="18"/>
              </w:rPr>
            </w:pPr>
            <w:r w:rsidRPr="003F2BA7">
              <w:rPr>
                <w:rFonts w:cs="Arial"/>
                <w:sz w:val="18"/>
                <w:szCs w:val="18"/>
              </w:rPr>
              <w:t>Dlouhodobá strategie renovací budov</w:t>
            </w:r>
          </w:p>
          <w:p w14:paraId="4E4D8F62" w14:textId="77777777" w:rsidR="00296F0D" w:rsidRPr="003F2BA7" w:rsidRDefault="00296F0D" w:rsidP="00296F0D">
            <w:pPr>
              <w:pStyle w:val="DAVA"/>
              <w:spacing w:after="120"/>
              <w:rPr>
                <w:rFonts w:cs="Arial"/>
                <w:sz w:val="18"/>
                <w:szCs w:val="18"/>
              </w:rPr>
            </w:pPr>
            <w:r w:rsidRPr="003F2BA7">
              <w:rPr>
                <w:rFonts w:cs="Arial"/>
                <w:sz w:val="18"/>
                <w:szCs w:val="18"/>
              </w:rPr>
              <w:t>(</w:t>
            </w:r>
            <w:hyperlink r:id="rId58" w:history="1">
              <w:r w:rsidRPr="003F2BA7">
                <w:rPr>
                  <w:rStyle w:val="Hypertextovodkaz"/>
                  <w:rFonts w:cs="Arial"/>
                  <w:sz w:val="18"/>
                  <w:szCs w:val="18"/>
                </w:rPr>
                <w:t>odkaz</w:t>
              </w:r>
            </w:hyperlink>
            <w:r w:rsidRPr="003F2BA7">
              <w:rPr>
                <w:rStyle w:val="Hypertextovodkaz"/>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0828FED" w14:textId="77777777" w:rsidR="00296F0D" w:rsidRPr="003F2BA7" w:rsidRDefault="00296F0D" w:rsidP="00296F0D">
            <w:pPr>
              <w:pStyle w:val="DAVA"/>
              <w:spacing w:after="120"/>
              <w:rPr>
                <w:rFonts w:cs="Arial"/>
                <w:sz w:val="18"/>
                <w:szCs w:val="18"/>
              </w:rPr>
            </w:pPr>
            <w:r w:rsidRPr="003F2BA7">
              <w:rPr>
                <w:rFonts w:cs="Arial"/>
                <w:sz w:val="18"/>
                <w:szCs w:val="18"/>
              </w:rPr>
              <w:t>Orientační milníky ČR podle Optimálního scénáře jsou: 426 MJ/(m2/rok) pro rok 2030, 368 MJ/(m2/rok) pro rok 2040 a 325 MJ/(m2/rok) pro rok 2050 (jako indikátor byla zvolena měrná potřeba tepla na vytápění). Podrobnější informace jsou uvedeny v kapitole 3 Dlouhodobé strategie renovací budov.</w:t>
            </w:r>
          </w:p>
        </w:tc>
      </w:tr>
      <w:tr w:rsidR="00296F0D" w:rsidRPr="003F2BA7" w14:paraId="5FC29F1E" w14:textId="77777777" w:rsidTr="00296F0D">
        <w:tc>
          <w:tcPr>
            <w:tcW w:w="505" w:type="pct"/>
            <w:vMerge/>
            <w:tcBorders>
              <w:left w:val="single" w:sz="4" w:space="0" w:color="000000"/>
              <w:right w:val="single" w:sz="4" w:space="0" w:color="000000"/>
            </w:tcBorders>
          </w:tcPr>
          <w:p w14:paraId="2EFA3A2C"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5096669A"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34EAF9C3"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57C832F"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4C177A5" w14:textId="77777777" w:rsidR="00296F0D" w:rsidRPr="003F2BA7" w:rsidRDefault="00296F0D" w:rsidP="00296F0D">
            <w:pPr>
              <w:pStyle w:val="DAVA"/>
              <w:spacing w:after="120"/>
              <w:rPr>
                <w:rFonts w:cs="Arial"/>
                <w:sz w:val="18"/>
                <w:szCs w:val="18"/>
              </w:rPr>
            </w:pPr>
            <w:r w:rsidRPr="003F2BA7">
              <w:rPr>
                <w:rFonts w:cs="Arial"/>
                <w:sz w:val="18"/>
                <w:szCs w:val="18"/>
              </w:rPr>
              <w:t>b. Stanoví orientační přehled finančních zdrojů na podporu provádění strategie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D17B90E"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22305D5" w14:textId="77777777" w:rsidR="00296F0D" w:rsidRPr="003F2BA7" w:rsidRDefault="00296F0D" w:rsidP="00296F0D">
            <w:pPr>
              <w:pStyle w:val="DAVA"/>
              <w:spacing w:after="120"/>
              <w:rPr>
                <w:rFonts w:cs="Arial"/>
                <w:sz w:val="18"/>
                <w:szCs w:val="18"/>
              </w:rPr>
            </w:pPr>
            <w:r w:rsidRPr="003F2BA7">
              <w:rPr>
                <w:rFonts w:cs="Arial"/>
                <w:sz w:val="18"/>
                <w:szCs w:val="18"/>
              </w:rPr>
              <w:t>Dlouhodobá strategie renovací budov</w:t>
            </w:r>
          </w:p>
          <w:p w14:paraId="74A39B9C" w14:textId="77777777" w:rsidR="00296F0D" w:rsidRPr="003F2BA7" w:rsidRDefault="00296F0D" w:rsidP="00296F0D">
            <w:pPr>
              <w:pStyle w:val="DAVA"/>
              <w:spacing w:after="120"/>
              <w:rPr>
                <w:rFonts w:cs="Arial"/>
                <w:sz w:val="18"/>
                <w:szCs w:val="18"/>
              </w:rPr>
            </w:pPr>
            <w:r w:rsidRPr="003F2BA7">
              <w:rPr>
                <w:rFonts w:cs="Arial"/>
                <w:sz w:val="18"/>
                <w:szCs w:val="18"/>
              </w:rPr>
              <w:t>(</w:t>
            </w:r>
            <w:hyperlink r:id="rId59" w:history="1">
              <w:r w:rsidRPr="003F2BA7">
                <w:rPr>
                  <w:rStyle w:val="Hypertextovodkaz"/>
                  <w:rFonts w:cs="Arial"/>
                  <w:sz w:val="18"/>
                  <w:szCs w:val="18"/>
                </w:rPr>
                <w:t>odkaz</w:t>
              </w:r>
            </w:hyperlink>
            <w:r w:rsidRPr="003F2BA7">
              <w:rPr>
                <w:rStyle w:val="Hypertextovodkaz"/>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395AAB4" w14:textId="77777777" w:rsidR="00296F0D" w:rsidRPr="003F2BA7" w:rsidRDefault="00296F0D" w:rsidP="00296F0D">
            <w:pPr>
              <w:pStyle w:val="DAVA"/>
              <w:spacing w:after="120"/>
              <w:rPr>
                <w:rFonts w:cs="Arial"/>
                <w:sz w:val="18"/>
                <w:szCs w:val="18"/>
              </w:rPr>
            </w:pPr>
            <w:r w:rsidRPr="003F2BA7">
              <w:rPr>
                <w:rFonts w:cs="Arial"/>
                <w:sz w:val="18"/>
                <w:szCs w:val="18"/>
              </w:rPr>
              <w:t xml:space="preserve">Na podporu implementace strategie budou ze strany státu zavedena opatření legislativní (transpozice evropských požadavků), fiskální (programy podpory jak v oblasti investičních, tak měkkých opatření) a ostatní, zejména vzdělávacího a informačního charakteru. V rámci fiskálních opatření se předpokládá, že budou z programů podpory vynaloženy prostředky ve výši 92 mld. Kč v období 2021-2030. Podrobnější informace jsou uvedeny v kapitole 5 Dlouhodobé strategie renovací budov. </w:t>
            </w:r>
          </w:p>
        </w:tc>
      </w:tr>
      <w:tr w:rsidR="00296F0D" w:rsidRPr="003F2BA7" w14:paraId="559B65FF" w14:textId="77777777" w:rsidTr="00296F0D">
        <w:tc>
          <w:tcPr>
            <w:tcW w:w="505" w:type="pct"/>
            <w:vMerge/>
            <w:tcBorders>
              <w:left w:val="single" w:sz="4" w:space="0" w:color="000000"/>
              <w:right w:val="single" w:sz="4" w:space="0" w:color="000000"/>
            </w:tcBorders>
          </w:tcPr>
          <w:p w14:paraId="485F3909"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081BE0C5"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308A9885"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009ED93"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7EBF047" w14:textId="77777777" w:rsidR="00296F0D" w:rsidRPr="003F2BA7" w:rsidRDefault="00296F0D" w:rsidP="00296F0D">
            <w:pPr>
              <w:pStyle w:val="DAVA"/>
              <w:spacing w:after="120"/>
              <w:rPr>
                <w:rFonts w:cs="Arial"/>
                <w:sz w:val="18"/>
                <w:szCs w:val="18"/>
              </w:rPr>
            </w:pPr>
            <w:r w:rsidRPr="003F2BA7">
              <w:rPr>
                <w:rFonts w:cs="Arial"/>
                <w:sz w:val="18"/>
                <w:szCs w:val="18"/>
              </w:rPr>
              <w:t xml:space="preserve">c. Definuje účinné mechanismy na podporu investic do renovace budov </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16D9F66"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588CA19" w14:textId="77777777" w:rsidR="00296F0D" w:rsidRPr="003F2BA7" w:rsidRDefault="00296F0D" w:rsidP="00296F0D">
            <w:pPr>
              <w:pStyle w:val="DAVA"/>
              <w:spacing w:after="120"/>
              <w:rPr>
                <w:rFonts w:cs="Arial"/>
                <w:sz w:val="18"/>
                <w:szCs w:val="18"/>
              </w:rPr>
            </w:pPr>
            <w:r w:rsidRPr="003F2BA7">
              <w:rPr>
                <w:rFonts w:cs="Arial"/>
                <w:sz w:val="18"/>
                <w:szCs w:val="18"/>
              </w:rPr>
              <w:t>Dlouhodobá strategie renovací budov</w:t>
            </w:r>
          </w:p>
          <w:p w14:paraId="6BBDE3D7" w14:textId="77777777" w:rsidR="00296F0D" w:rsidRPr="003F2BA7" w:rsidRDefault="00296F0D" w:rsidP="00296F0D">
            <w:pPr>
              <w:pStyle w:val="DAVA"/>
              <w:spacing w:after="120"/>
              <w:rPr>
                <w:rFonts w:cs="Arial"/>
                <w:sz w:val="18"/>
                <w:szCs w:val="18"/>
              </w:rPr>
            </w:pPr>
            <w:r w:rsidRPr="003F2BA7">
              <w:rPr>
                <w:rFonts w:cs="Arial"/>
                <w:sz w:val="18"/>
                <w:szCs w:val="18"/>
              </w:rPr>
              <w:t>(</w:t>
            </w:r>
            <w:hyperlink r:id="rId60" w:history="1">
              <w:r w:rsidRPr="003F2BA7">
                <w:rPr>
                  <w:rStyle w:val="Hypertextovodkaz"/>
                  <w:rFonts w:cs="Arial"/>
                  <w:sz w:val="18"/>
                  <w:szCs w:val="18"/>
                </w:rPr>
                <w:t>odkaz</w:t>
              </w:r>
            </w:hyperlink>
            <w:r w:rsidRPr="003F2BA7">
              <w:rPr>
                <w:rStyle w:val="Hypertextovodkaz"/>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EDAA93C" w14:textId="77777777" w:rsidR="00296F0D" w:rsidRPr="003F2BA7" w:rsidRDefault="00296F0D" w:rsidP="00296F0D">
            <w:pPr>
              <w:pStyle w:val="DAVA"/>
              <w:spacing w:after="120"/>
              <w:rPr>
                <w:rFonts w:cs="Arial"/>
                <w:sz w:val="18"/>
                <w:szCs w:val="18"/>
              </w:rPr>
            </w:pPr>
            <w:r w:rsidRPr="003F2BA7">
              <w:rPr>
                <w:rFonts w:cs="Arial"/>
                <w:sz w:val="18"/>
                <w:szCs w:val="18"/>
              </w:rPr>
              <w:t>Základním mechanismem realizace Dlouhodobé strategie je uskutečnění komunikační kampaně na národní úrovni. Ve vazbě na tuto kampaň budou zajištěny související služby a produkty pro všechny hlavní, ale i další cílové skupiny. Podrobnější informace jsou uvedeny v kapitole 5 Dlouhodobé strategie renovací budov.</w:t>
            </w:r>
          </w:p>
        </w:tc>
      </w:tr>
      <w:tr w:rsidR="00296F0D" w:rsidRPr="003F2BA7" w14:paraId="31795FA7" w14:textId="77777777" w:rsidTr="00296F0D">
        <w:tc>
          <w:tcPr>
            <w:tcW w:w="505" w:type="pct"/>
            <w:vMerge/>
            <w:tcBorders>
              <w:left w:val="single" w:sz="4" w:space="0" w:color="000000"/>
              <w:bottom w:val="single" w:sz="4" w:space="0" w:color="000000"/>
              <w:right w:val="single" w:sz="4" w:space="0" w:color="000000"/>
            </w:tcBorders>
          </w:tcPr>
          <w:p w14:paraId="45A4C393"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5CEFB35F"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72C11C99"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757318A8"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B85E7A1" w14:textId="77777777" w:rsidR="00296F0D" w:rsidRPr="003F2BA7" w:rsidRDefault="00296F0D" w:rsidP="00296F0D">
            <w:pPr>
              <w:pStyle w:val="DAVA"/>
              <w:spacing w:after="120"/>
              <w:rPr>
                <w:rFonts w:cs="Arial"/>
                <w:sz w:val="18"/>
                <w:szCs w:val="18"/>
              </w:rPr>
            </w:pPr>
            <w:r w:rsidRPr="003F2BA7">
              <w:rPr>
                <w:rFonts w:cs="Arial"/>
                <w:sz w:val="18"/>
                <w:szCs w:val="18"/>
              </w:rPr>
              <w:t>2. Uvádí opatření na zvýšení energetické účinnosti k dosažení požadovaných úspor energie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B13FC68" w14:textId="77777777" w:rsidR="00296F0D" w:rsidRPr="003F2BA7" w:rsidRDefault="00296F0D" w:rsidP="00296F0D">
            <w:pPr>
              <w:pStyle w:val="DAVA"/>
              <w:spacing w:after="120"/>
              <w:rPr>
                <w:rFonts w:cs="Arial"/>
                <w:sz w:val="18"/>
                <w:szCs w:val="18"/>
              </w:rPr>
            </w:pPr>
            <w:r w:rsidRPr="003F2BA7">
              <w:rPr>
                <w:rFonts w:cs="Arial"/>
                <w:sz w:val="18"/>
                <w:szCs w:val="18"/>
              </w:rPr>
              <w:t xml:space="preserve"> 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4C6D4B1" w14:textId="77777777" w:rsidR="00296F0D" w:rsidRPr="003F2BA7" w:rsidRDefault="000E14A8" w:rsidP="00296F0D">
            <w:pPr>
              <w:pStyle w:val="DAVA"/>
              <w:spacing w:after="120"/>
              <w:rPr>
                <w:rFonts w:cs="Arial"/>
                <w:sz w:val="18"/>
                <w:szCs w:val="18"/>
              </w:rPr>
            </w:pPr>
            <w:hyperlink r:id="rId61" w:history="1">
              <w:r w:rsidR="00296F0D" w:rsidRPr="003F2BA7">
                <w:rPr>
                  <w:rStyle w:val="Hypertextovodkaz"/>
                  <w:rFonts w:cs="Arial"/>
                  <w:sz w:val="18"/>
                  <w:szCs w:val="18"/>
                </w:rPr>
                <w:t>Vnitrostátní plán ČR v oblasti energetiky a klimatu</w:t>
              </w:r>
            </w:hyperlink>
            <w:r w:rsidR="00296F0D" w:rsidRPr="003F2BA7">
              <w:rPr>
                <w:rFonts w:cs="Arial"/>
                <w:sz w:val="18"/>
                <w:szCs w:val="18"/>
              </w:rPr>
              <w:t xml:space="preserve"> (</w:t>
            </w:r>
            <w:hyperlink r:id="rId62" w:history="1">
              <w:r w:rsidR="00296F0D" w:rsidRPr="003F2BA7">
                <w:rPr>
                  <w:rStyle w:val="Hypertextovodkaz"/>
                  <w:rFonts w:cs="Arial"/>
                  <w:sz w:val="18"/>
                  <w:szCs w:val="18"/>
                </w:rPr>
                <w:t>odkaz</w:t>
              </w:r>
            </w:hyperlink>
            <w:r w:rsidR="00296F0D" w:rsidRPr="003F2BA7">
              <w:rPr>
                <w:rFonts w:cs="Arial"/>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9517307" w14:textId="77777777" w:rsidR="00296F0D" w:rsidRPr="003F2BA7" w:rsidRDefault="00296F0D" w:rsidP="00296F0D">
            <w:pPr>
              <w:pStyle w:val="DAVA"/>
              <w:spacing w:after="120"/>
              <w:rPr>
                <w:rFonts w:cs="Arial"/>
                <w:sz w:val="18"/>
                <w:szCs w:val="18"/>
              </w:rPr>
            </w:pPr>
            <w:r w:rsidRPr="003F2BA7">
              <w:rPr>
                <w:rFonts w:cs="Arial"/>
                <w:sz w:val="18"/>
                <w:szCs w:val="18"/>
              </w:rPr>
              <w:t>Na základě revize směrnice 2012/27/EU, která definuje cíle a opatření v této oblasti, a nařízení 2018/1999 o správě energetické unie jsou opatření součástí vnitrostátního plánu ČR v oblasti energetiky a klimatu (viz plnění základní podmínky 2.2 Správa a řízení odvětví energetiky).</w:t>
            </w:r>
          </w:p>
          <w:p w14:paraId="44B6BCE4" w14:textId="77777777" w:rsidR="00296F0D" w:rsidRPr="003F2BA7" w:rsidRDefault="00296F0D" w:rsidP="00296F0D">
            <w:pPr>
              <w:pStyle w:val="DAVA"/>
              <w:spacing w:after="120"/>
              <w:rPr>
                <w:rFonts w:cs="Arial"/>
                <w:sz w:val="18"/>
                <w:szCs w:val="18"/>
              </w:rPr>
            </w:pPr>
            <w:r w:rsidRPr="003F2BA7">
              <w:rPr>
                <w:rFonts w:cs="Arial"/>
                <w:sz w:val="18"/>
                <w:szCs w:val="18"/>
              </w:rPr>
              <w:t>Opatření na zvýšení energetické účinnosti k dosažení požadovaných úspor energie jsou uvedena v kapitole 3.2 Vnitrostátního plánu v oblasti energetiky a klimatu.</w:t>
            </w:r>
          </w:p>
        </w:tc>
      </w:tr>
      <w:tr w:rsidR="00296F0D" w:rsidRPr="003F2BA7" w14:paraId="68C18A68"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185767EE" w14:textId="77777777" w:rsidR="00296F0D" w:rsidRPr="003F2BA7" w:rsidRDefault="00296F0D" w:rsidP="00296F0D">
            <w:pPr>
              <w:pStyle w:val="DAVA"/>
              <w:spacing w:after="120"/>
              <w:rPr>
                <w:rFonts w:cs="Arial"/>
                <w:b/>
                <w:sz w:val="18"/>
                <w:szCs w:val="18"/>
              </w:rPr>
            </w:pPr>
            <w:r w:rsidRPr="003F2BA7">
              <w:rPr>
                <w:rFonts w:cs="Arial"/>
                <w:b/>
                <w:bCs/>
                <w:sz w:val="18"/>
                <w:szCs w:val="18"/>
              </w:rPr>
              <w:lastRenderedPageBreak/>
              <w:t>2.2 Správa a řízení odvětví energetiky</w:t>
            </w:r>
          </w:p>
        </w:tc>
        <w:tc>
          <w:tcPr>
            <w:tcW w:w="254" w:type="pct"/>
            <w:vMerge w:val="restart"/>
            <w:tcBorders>
              <w:top w:val="single" w:sz="4" w:space="0" w:color="000000"/>
              <w:left w:val="single" w:sz="4" w:space="0" w:color="000000"/>
              <w:right w:val="single" w:sz="4" w:space="0" w:color="000000"/>
            </w:tcBorders>
          </w:tcPr>
          <w:p w14:paraId="6C3ADC44" w14:textId="77777777" w:rsidR="00296F0D" w:rsidRPr="003F2BA7" w:rsidRDefault="00296F0D" w:rsidP="00296F0D">
            <w:pPr>
              <w:pStyle w:val="DAVA"/>
              <w:spacing w:after="120"/>
              <w:rPr>
                <w:rFonts w:cs="Arial"/>
                <w:sz w:val="18"/>
                <w:szCs w:val="18"/>
              </w:rPr>
            </w:pPr>
            <w:r w:rsidRPr="003F2BA7">
              <w:rPr>
                <w:rFonts w:cs="Arial"/>
                <w:sz w:val="18"/>
                <w:szCs w:val="18"/>
              </w:rPr>
              <w:t>EFRR a Fond soudržnosti</w:t>
            </w:r>
          </w:p>
          <w:p w14:paraId="29210F7F" w14:textId="77777777" w:rsidR="00296F0D" w:rsidRPr="003F2BA7" w:rsidRDefault="00296F0D" w:rsidP="00296F0D">
            <w:pPr>
              <w:pStyle w:val="DAVA"/>
              <w:spacing w:after="120"/>
              <w:rPr>
                <w:rFonts w:cs="Arial"/>
                <w:sz w:val="18"/>
                <w:szCs w:val="18"/>
              </w:rPr>
            </w:pPr>
            <w:r w:rsidRPr="003F2BA7">
              <w:rPr>
                <w:rFonts w:cs="Arial"/>
                <w:sz w:val="18"/>
                <w:szCs w:val="18"/>
              </w:rPr>
              <w:t xml:space="preserve"> </w:t>
            </w:r>
          </w:p>
        </w:tc>
        <w:tc>
          <w:tcPr>
            <w:tcW w:w="455" w:type="pct"/>
            <w:vMerge w:val="restart"/>
            <w:tcBorders>
              <w:top w:val="single" w:sz="4" w:space="0" w:color="000000"/>
              <w:left w:val="single" w:sz="4" w:space="0" w:color="000000"/>
              <w:right w:val="single" w:sz="4" w:space="0" w:color="000000"/>
            </w:tcBorders>
          </w:tcPr>
          <w:p w14:paraId="745C3919" w14:textId="77777777" w:rsidR="00296F0D" w:rsidRPr="003F2BA7" w:rsidRDefault="00296F0D" w:rsidP="00296F0D">
            <w:pPr>
              <w:pStyle w:val="DAVA"/>
              <w:spacing w:after="120"/>
              <w:rPr>
                <w:rFonts w:cs="Arial"/>
                <w:sz w:val="18"/>
                <w:szCs w:val="18"/>
              </w:rPr>
            </w:pPr>
            <w:r w:rsidRPr="003F2BA7">
              <w:rPr>
                <w:rFonts w:cs="Arial"/>
                <w:sz w:val="18"/>
                <w:szCs w:val="18"/>
              </w:rPr>
              <w:t>Podpora energetické účinnosti a snižování emisí skleníkových plynů</w:t>
            </w:r>
          </w:p>
          <w:p w14:paraId="11077C9B" w14:textId="77777777" w:rsidR="00296F0D" w:rsidRPr="003F2BA7" w:rsidRDefault="00296F0D" w:rsidP="00296F0D">
            <w:pPr>
              <w:pStyle w:val="DAVA"/>
              <w:spacing w:after="120"/>
              <w:rPr>
                <w:rFonts w:cs="Arial"/>
                <w:sz w:val="18"/>
                <w:szCs w:val="18"/>
              </w:rPr>
            </w:pPr>
            <w:r w:rsidRPr="003F2BA7">
              <w:rPr>
                <w:rFonts w:cs="Arial"/>
                <w:sz w:val="18"/>
                <w:szCs w:val="18"/>
              </w:rPr>
              <w:t>Podpora energie z obnovitelných zdrojů</w:t>
            </w:r>
          </w:p>
        </w:tc>
        <w:tc>
          <w:tcPr>
            <w:tcW w:w="457" w:type="pct"/>
            <w:vMerge w:val="restart"/>
            <w:tcBorders>
              <w:top w:val="single" w:sz="4" w:space="0" w:color="000000"/>
              <w:left w:val="single" w:sz="4" w:space="0" w:color="000000"/>
              <w:right w:val="single" w:sz="4" w:space="0" w:color="000000"/>
            </w:tcBorders>
            <w:shd w:val="clear" w:color="auto" w:fill="auto"/>
          </w:tcPr>
          <w:p w14:paraId="6743F7FC"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58D68CC" w14:textId="77777777" w:rsidR="00296F0D" w:rsidRPr="003F2BA7" w:rsidRDefault="00296F0D" w:rsidP="00296F0D">
            <w:pPr>
              <w:pStyle w:val="DAVA"/>
              <w:spacing w:after="120"/>
              <w:rPr>
                <w:rFonts w:cs="Arial"/>
                <w:sz w:val="18"/>
                <w:szCs w:val="18"/>
              </w:rPr>
            </w:pPr>
            <w:r w:rsidRPr="003F2BA7">
              <w:rPr>
                <w:rFonts w:cs="Arial"/>
                <w:sz w:val="18"/>
                <w:szCs w:val="18"/>
              </w:rPr>
              <w:t>Komisi je předložen vnitrostátní plán v oblasti energetiky a klimatu, v souladu s požadavky čl. 3 nařízení</w:t>
            </w:r>
            <w:r w:rsidRPr="003F2BA7">
              <w:rPr>
                <w:rFonts w:cs="Arial"/>
                <w:noProof/>
                <w:sz w:val="18"/>
                <w:szCs w:val="18"/>
              </w:rPr>
              <w:t xml:space="preserve"> č. 2018/1999 a v souladu s dlouhodobými cíli snižování emisí skleníkových plynů podle Pařížské dohody,</w:t>
            </w:r>
            <w:r w:rsidRPr="003F2BA7">
              <w:rPr>
                <w:rFonts w:cs="Arial"/>
                <w:sz w:val="18"/>
                <w:szCs w:val="18"/>
              </w:rPr>
              <w:t xml:space="preserve">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CFA2351"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3299FA8"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EDEE9F1" w14:textId="77777777" w:rsidR="00296F0D" w:rsidRPr="003F2BA7" w:rsidRDefault="00296F0D" w:rsidP="00296F0D">
            <w:pPr>
              <w:pStyle w:val="DAVA"/>
              <w:spacing w:after="120"/>
              <w:rPr>
                <w:rFonts w:cs="Arial"/>
                <w:sz w:val="18"/>
                <w:szCs w:val="18"/>
              </w:rPr>
            </w:pPr>
          </w:p>
        </w:tc>
      </w:tr>
      <w:tr w:rsidR="00296F0D" w:rsidRPr="003F2BA7" w14:paraId="7EE7E38B" w14:textId="77777777" w:rsidTr="00296F0D">
        <w:tc>
          <w:tcPr>
            <w:tcW w:w="505" w:type="pct"/>
            <w:vMerge/>
            <w:tcBorders>
              <w:left w:val="single" w:sz="4" w:space="0" w:color="000000"/>
              <w:right w:val="single" w:sz="4" w:space="0" w:color="000000"/>
            </w:tcBorders>
          </w:tcPr>
          <w:p w14:paraId="63E79909"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46E6E5A1"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230438E4"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74074FC7"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78C7409" w14:textId="77777777" w:rsidR="00296F0D" w:rsidRPr="003F2BA7" w:rsidRDefault="00296F0D" w:rsidP="00296F0D">
            <w:pPr>
              <w:pStyle w:val="DAVA"/>
              <w:spacing w:after="120"/>
              <w:rPr>
                <w:rFonts w:cs="Arial"/>
                <w:sz w:val="18"/>
                <w:szCs w:val="18"/>
              </w:rPr>
            </w:pPr>
            <w:r w:rsidRPr="003F2BA7">
              <w:rPr>
                <w:rFonts w:cs="Arial"/>
                <w:sz w:val="18"/>
                <w:szCs w:val="18"/>
              </w:rPr>
              <w:t>1. Všechny prvky požadované v šabloně v příloze I tohoto nařízení</w:t>
            </w:r>
            <w:r w:rsidRPr="003F2BA7">
              <w:rPr>
                <w:rStyle w:val="Znakapoznpodarou"/>
                <w:rFonts w:cs="Arial"/>
                <w:sz w:val="18"/>
                <w:szCs w:val="18"/>
              </w:rPr>
              <w:footnoteReference w:id="128"/>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24C6917"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8687FCF" w14:textId="77777777" w:rsidR="00296F0D" w:rsidRPr="003F2BA7" w:rsidRDefault="000E14A8" w:rsidP="00296F0D">
            <w:pPr>
              <w:pStyle w:val="DAVA"/>
              <w:spacing w:after="120"/>
              <w:rPr>
                <w:rFonts w:cs="Arial"/>
                <w:sz w:val="18"/>
                <w:szCs w:val="18"/>
              </w:rPr>
            </w:pPr>
            <w:hyperlink r:id="rId63" w:history="1">
              <w:r w:rsidR="00296F0D" w:rsidRPr="003F2BA7">
                <w:rPr>
                  <w:rStyle w:val="Hypertextovodkaz"/>
                  <w:rFonts w:cs="Arial"/>
                  <w:sz w:val="18"/>
                  <w:szCs w:val="18"/>
                </w:rPr>
                <w:t>Vnitrostátní plán ČR v oblasti energetiky a klimatu</w:t>
              </w:r>
            </w:hyperlink>
            <w:r w:rsidR="00296F0D" w:rsidRPr="003F2BA7">
              <w:rPr>
                <w:rFonts w:cs="Arial"/>
                <w:sz w:val="18"/>
                <w:szCs w:val="18"/>
              </w:rPr>
              <w:t xml:space="preserve"> (</w:t>
            </w:r>
            <w:hyperlink r:id="rId64" w:history="1">
              <w:r w:rsidR="00296F0D" w:rsidRPr="003F2BA7">
                <w:rPr>
                  <w:rStyle w:val="Hypertextovodkaz"/>
                  <w:rFonts w:cs="Arial"/>
                  <w:sz w:val="18"/>
                  <w:szCs w:val="18"/>
                </w:rPr>
                <w:t>odkaz</w:t>
              </w:r>
            </w:hyperlink>
            <w:r w:rsidR="00296F0D" w:rsidRPr="003F2BA7">
              <w:rPr>
                <w:rFonts w:cs="Arial"/>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BFBE39E" w14:textId="77777777" w:rsidR="00296F0D" w:rsidRPr="003F2BA7" w:rsidRDefault="00296F0D" w:rsidP="00296F0D">
            <w:pPr>
              <w:pStyle w:val="DAVA"/>
              <w:spacing w:after="120"/>
              <w:rPr>
                <w:rFonts w:cs="Arial"/>
                <w:sz w:val="18"/>
                <w:szCs w:val="18"/>
              </w:rPr>
            </w:pPr>
            <w:r w:rsidRPr="003F2BA7">
              <w:rPr>
                <w:rFonts w:cs="Arial"/>
                <w:sz w:val="18"/>
                <w:szCs w:val="18"/>
              </w:rPr>
              <w:t>Termín pro přípravu Národního klimaticko-energetického plánu je stanoven nařízením na 31. prosince 2018 pro návrh plánu a 31. prosince 2019 pro finální verzi plánu.</w:t>
            </w:r>
          </w:p>
          <w:p w14:paraId="7957FFCF" w14:textId="77777777" w:rsidR="00296F0D" w:rsidRPr="003F2BA7" w:rsidRDefault="00296F0D" w:rsidP="00296F0D">
            <w:pPr>
              <w:pStyle w:val="DAVA"/>
              <w:spacing w:after="120"/>
              <w:rPr>
                <w:rFonts w:cs="Arial"/>
                <w:sz w:val="18"/>
                <w:szCs w:val="18"/>
              </w:rPr>
            </w:pPr>
            <w:r w:rsidRPr="003F2BA7">
              <w:rPr>
                <w:rFonts w:cs="Arial"/>
                <w:sz w:val="18"/>
                <w:szCs w:val="18"/>
              </w:rPr>
              <w:t>Návrh vnitrostátního plánu byl 28. 1. 2019. vzat na vědomí vládou ČR a 31. 1. 2019 byl oficiálně předán zástupcům Evropské komise.</w:t>
            </w:r>
          </w:p>
          <w:p w14:paraId="3FFD991E" w14:textId="77777777" w:rsidR="00296F0D" w:rsidRPr="003F2BA7" w:rsidRDefault="00296F0D" w:rsidP="00296F0D">
            <w:pPr>
              <w:pStyle w:val="DAVA"/>
              <w:spacing w:after="120"/>
              <w:rPr>
                <w:rFonts w:cs="Arial"/>
                <w:sz w:val="18"/>
                <w:szCs w:val="18"/>
              </w:rPr>
            </w:pPr>
            <w:r w:rsidRPr="003F2BA7">
              <w:rPr>
                <w:rFonts w:cs="Arial"/>
                <w:sz w:val="18"/>
                <w:szCs w:val="18"/>
              </w:rPr>
              <w:t>Ve dnech od 11. 11. 2019 do 25. 11. 2019 probíhalo vnější připomínkové řízení a veřejná konzultace (</w:t>
            </w:r>
            <w:hyperlink r:id="rId65" w:history="1">
              <w:r w:rsidRPr="003F2BA7">
                <w:rPr>
                  <w:rStyle w:val="Hypertextovodkaz"/>
                  <w:rFonts w:cs="Arial"/>
                  <w:sz w:val="18"/>
                  <w:szCs w:val="18"/>
                </w:rPr>
                <w:t>odkaz</w:t>
              </w:r>
            </w:hyperlink>
            <w:r w:rsidRPr="003F2BA7">
              <w:rPr>
                <w:rFonts w:cs="Arial"/>
                <w:sz w:val="18"/>
                <w:szCs w:val="18"/>
              </w:rPr>
              <w:t>). Dokument byl 13. ledna 2020 schválen vládou ČR a 21. 1. 2020 byl oficiálně předán zástupcům Evropské komise.</w:t>
            </w:r>
          </w:p>
        </w:tc>
      </w:tr>
      <w:tr w:rsidR="00296F0D" w:rsidRPr="003F2BA7" w14:paraId="1C35CC8C" w14:textId="77777777" w:rsidTr="00296F0D">
        <w:tc>
          <w:tcPr>
            <w:tcW w:w="505" w:type="pct"/>
            <w:vMerge/>
            <w:tcBorders>
              <w:left w:val="single" w:sz="4" w:space="0" w:color="000000"/>
              <w:bottom w:val="single" w:sz="4" w:space="0" w:color="000000"/>
              <w:right w:val="single" w:sz="4" w:space="0" w:color="000000"/>
            </w:tcBorders>
          </w:tcPr>
          <w:p w14:paraId="21114EEC"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300D7E4A"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10B2AC76"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318EDA99"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064EE1B" w14:textId="77777777" w:rsidR="00296F0D" w:rsidRPr="003F2BA7" w:rsidRDefault="00296F0D" w:rsidP="00296F0D">
            <w:pPr>
              <w:pStyle w:val="DAVA"/>
              <w:spacing w:after="120"/>
              <w:rPr>
                <w:rFonts w:cs="Arial"/>
                <w:sz w:val="18"/>
                <w:szCs w:val="18"/>
              </w:rPr>
            </w:pPr>
            <w:r w:rsidRPr="003F2BA7">
              <w:rPr>
                <w:rFonts w:cs="Arial"/>
                <w:sz w:val="18"/>
                <w:szCs w:val="18"/>
              </w:rPr>
              <w:t xml:space="preserve">2. Přehled plánovaných finančních </w:t>
            </w:r>
            <w:r w:rsidRPr="003F2BA7">
              <w:rPr>
                <w:rFonts w:cs="Arial"/>
                <w:sz w:val="18"/>
                <w:szCs w:val="18"/>
              </w:rPr>
              <w:lastRenderedPageBreak/>
              <w:t>zdrojů a mechanismů pro opatření na podporu nízkouhlíkové energetiky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B0F696F"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94CA92F" w14:textId="77777777" w:rsidR="00296F0D" w:rsidRPr="003F2BA7" w:rsidRDefault="000E14A8" w:rsidP="00296F0D">
            <w:pPr>
              <w:pStyle w:val="DAVA"/>
              <w:spacing w:after="120"/>
              <w:rPr>
                <w:rFonts w:cs="Arial"/>
                <w:sz w:val="18"/>
                <w:szCs w:val="18"/>
              </w:rPr>
            </w:pPr>
            <w:hyperlink r:id="rId66" w:history="1">
              <w:r w:rsidR="00296F0D" w:rsidRPr="003F2BA7">
                <w:rPr>
                  <w:rStyle w:val="Hypertextovodkaz"/>
                  <w:rFonts w:cs="Arial"/>
                  <w:sz w:val="18"/>
                  <w:szCs w:val="18"/>
                </w:rPr>
                <w:t>Vnitrostátní plán ČR v oblasti energetiky a klimatu</w:t>
              </w:r>
            </w:hyperlink>
            <w:r w:rsidR="00296F0D" w:rsidRPr="003F2BA7">
              <w:rPr>
                <w:rFonts w:cs="Arial"/>
                <w:sz w:val="18"/>
                <w:szCs w:val="18"/>
              </w:rPr>
              <w:t xml:space="preserve"> (</w:t>
            </w:r>
            <w:hyperlink r:id="rId67" w:history="1">
              <w:r w:rsidR="00296F0D" w:rsidRPr="003F2BA7">
                <w:rPr>
                  <w:rStyle w:val="Hypertextovodkaz"/>
                  <w:rFonts w:cs="Arial"/>
                  <w:sz w:val="18"/>
                  <w:szCs w:val="18"/>
                </w:rPr>
                <w:t>odkaz</w:t>
              </w:r>
            </w:hyperlink>
            <w:r w:rsidR="00296F0D" w:rsidRPr="003F2BA7">
              <w:rPr>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D032C17" w14:textId="77777777" w:rsidR="00296F0D" w:rsidRPr="003F2BA7" w:rsidRDefault="00296F0D" w:rsidP="00296F0D">
            <w:pPr>
              <w:pStyle w:val="DAVA"/>
              <w:spacing w:after="120"/>
              <w:rPr>
                <w:rFonts w:cs="Arial"/>
                <w:sz w:val="18"/>
                <w:szCs w:val="18"/>
              </w:rPr>
            </w:pPr>
            <w:r w:rsidRPr="003F2BA7">
              <w:rPr>
                <w:rFonts w:cs="Arial"/>
                <w:sz w:val="18"/>
                <w:szCs w:val="18"/>
              </w:rPr>
              <w:t xml:space="preserve">Termín pro přípravu Národního klimaticko-energetického plánu je stanoven nařízením na </w:t>
            </w:r>
            <w:r w:rsidRPr="003F2BA7">
              <w:rPr>
                <w:rFonts w:cs="Arial"/>
                <w:sz w:val="18"/>
                <w:szCs w:val="18"/>
              </w:rPr>
              <w:lastRenderedPageBreak/>
              <w:t>31. prosince 2018 pro návrh plánu a 31. prosince 2019 pro finální verzi plánu.</w:t>
            </w:r>
          </w:p>
          <w:p w14:paraId="7DBF5B26" w14:textId="77777777" w:rsidR="00296F0D" w:rsidRPr="003F2BA7" w:rsidRDefault="00296F0D" w:rsidP="00296F0D">
            <w:pPr>
              <w:pStyle w:val="DAVA"/>
              <w:spacing w:after="120"/>
              <w:rPr>
                <w:rFonts w:cs="Arial"/>
                <w:sz w:val="18"/>
                <w:szCs w:val="18"/>
              </w:rPr>
            </w:pPr>
            <w:r w:rsidRPr="003F2BA7">
              <w:rPr>
                <w:rFonts w:cs="Arial"/>
                <w:sz w:val="18"/>
                <w:szCs w:val="18"/>
              </w:rPr>
              <w:t>Návrh vnitrostátního plánu byl 28. 1. 2019. vzat na vědomí vládou ČR a 31. 1. 2019 byl oficiálně předán zástupcům Evropské komise.</w:t>
            </w:r>
          </w:p>
          <w:p w14:paraId="3118B71E" w14:textId="77777777" w:rsidR="00296F0D" w:rsidRPr="003F2BA7" w:rsidRDefault="00296F0D" w:rsidP="00296F0D">
            <w:pPr>
              <w:pStyle w:val="DAVA"/>
              <w:spacing w:after="120"/>
              <w:rPr>
                <w:rFonts w:cs="Arial"/>
                <w:sz w:val="18"/>
                <w:szCs w:val="18"/>
              </w:rPr>
            </w:pPr>
            <w:r w:rsidRPr="003F2BA7">
              <w:rPr>
                <w:rFonts w:cs="Arial"/>
                <w:sz w:val="18"/>
                <w:szCs w:val="18"/>
              </w:rPr>
              <w:t>Ve dnech od 11. 11. 2019 do 25. 11. 2019 probíhalo vnější připomínkové řízení a veřejná konzultace (</w:t>
            </w:r>
            <w:hyperlink r:id="rId68" w:history="1">
              <w:r w:rsidRPr="003F2BA7">
                <w:rPr>
                  <w:rStyle w:val="Hypertextovodkaz"/>
                  <w:rFonts w:cs="Arial"/>
                  <w:sz w:val="18"/>
                  <w:szCs w:val="18"/>
                </w:rPr>
                <w:t>odkaz</w:t>
              </w:r>
            </w:hyperlink>
            <w:r w:rsidRPr="003F2BA7">
              <w:rPr>
                <w:rFonts w:cs="Arial"/>
                <w:sz w:val="18"/>
                <w:szCs w:val="18"/>
              </w:rPr>
              <w:t>). Dokument byl 13. ledna 2020 schválen vládou ČR a 21. 1. 2020 byl oficiálně předán zástupcům Evropské komise.</w:t>
            </w:r>
          </w:p>
        </w:tc>
      </w:tr>
      <w:tr w:rsidR="00296F0D" w:rsidRPr="003F2BA7" w14:paraId="26AA29EB"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56F4D7BF" w14:textId="77777777" w:rsidR="00296F0D" w:rsidRPr="003F2BA7" w:rsidRDefault="00296F0D" w:rsidP="00296F0D">
            <w:pPr>
              <w:pStyle w:val="DAVA"/>
              <w:spacing w:after="120"/>
              <w:rPr>
                <w:rFonts w:cs="Arial"/>
                <w:b/>
                <w:sz w:val="18"/>
                <w:szCs w:val="18"/>
              </w:rPr>
            </w:pPr>
            <w:r w:rsidRPr="003F2BA7">
              <w:rPr>
                <w:rFonts w:cs="Arial"/>
                <w:b/>
                <w:bCs/>
                <w:sz w:val="18"/>
                <w:szCs w:val="18"/>
              </w:rPr>
              <w:lastRenderedPageBreak/>
              <w:t>2.3 Účinná podpora využívání obnovitelné energie v různých odvětvích a v celé EU</w:t>
            </w:r>
          </w:p>
        </w:tc>
        <w:tc>
          <w:tcPr>
            <w:tcW w:w="254" w:type="pct"/>
            <w:vMerge w:val="restart"/>
            <w:tcBorders>
              <w:top w:val="single" w:sz="4" w:space="0" w:color="000000"/>
              <w:left w:val="single" w:sz="4" w:space="0" w:color="000000"/>
              <w:right w:val="single" w:sz="4" w:space="0" w:color="000000"/>
            </w:tcBorders>
          </w:tcPr>
          <w:p w14:paraId="0A059FC5" w14:textId="77777777" w:rsidR="00296F0D" w:rsidRPr="003F2BA7" w:rsidRDefault="00296F0D" w:rsidP="00296F0D">
            <w:pPr>
              <w:pStyle w:val="DAVA"/>
              <w:spacing w:after="120"/>
              <w:rPr>
                <w:rFonts w:cs="Arial"/>
                <w:sz w:val="18"/>
                <w:szCs w:val="18"/>
              </w:rPr>
            </w:pPr>
            <w:r w:rsidRPr="003F2BA7">
              <w:rPr>
                <w:rFonts w:cs="Arial"/>
                <w:sz w:val="18"/>
                <w:szCs w:val="18"/>
              </w:rPr>
              <w:t>EFRR a Fond soudržnosti</w:t>
            </w:r>
          </w:p>
          <w:p w14:paraId="14CEF2D4" w14:textId="77777777" w:rsidR="00296F0D" w:rsidRPr="003F2BA7" w:rsidRDefault="00296F0D" w:rsidP="00296F0D">
            <w:pPr>
              <w:pStyle w:val="DAVA"/>
              <w:spacing w:after="120"/>
              <w:rPr>
                <w:rFonts w:cs="Arial"/>
                <w:sz w:val="18"/>
                <w:szCs w:val="18"/>
              </w:rPr>
            </w:pPr>
          </w:p>
        </w:tc>
        <w:tc>
          <w:tcPr>
            <w:tcW w:w="455" w:type="pct"/>
            <w:vMerge w:val="restart"/>
            <w:tcBorders>
              <w:top w:val="single" w:sz="4" w:space="0" w:color="000000"/>
              <w:left w:val="single" w:sz="4" w:space="0" w:color="000000"/>
              <w:right w:val="single" w:sz="4" w:space="0" w:color="000000"/>
            </w:tcBorders>
          </w:tcPr>
          <w:p w14:paraId="62467393" w14:textId="77777777" w:rsidR="00296F0D" w:rsidRPr="003F2BA7" w:rsidRDefault="00296F0D" w:rsidP="00296F0D">
            <w:pPr>
              <w:pStyle w:val="DAVA"/>
              <w:spacing w:after="120"/>
              <w:rPr>
                <w:rFonts w:cs="Arial"/>
                <w:sz w:val="18"/>
                <w:szCs w:val="18"/>
              </w:rPr>
            </w:pPr>
            <w:r w:rsidRPr="003F2BA7">
              <w:rPr>
                <w:rFonts w:cs="Arial"/>
                <w:sz w:val="18"/>
                <w:szCs w:val="18"/>
              </w:rPr>
              <w:t>Podpora energie z obnovitelných zdrojů</w:t>
            </w:r>
          </w:p>
        </w:tc>
        <w:tc>
          <w:tcPr>
            <w:tcW w:w="457" w:type="pct"/>
            <w:vMerge w:val="restart"/>
            <w:tcBorders>
              <w:top w:val="single" w:sz="4" w:space="0" w:color="000000"/>
              <w:left w:val="single" w:sz="4" w:space="0" w:color="000000"/>
              <w:right w:val="single" w:sz="4" w:space="0" w:color="000000"/>
            </w:tcBorders>
            <w:shd w:val="clear" w:color="auto" w:fill="auto"/>
          </w:tcPr>
          <w:p w14:paraId="43CCAFF6"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E8736E1" w14:textId="77777777" w:rsidR="00296F0D" w:rsidRPr="003F2BA7" w:rsidRDefault="00296F0D" w:rsidP="00296F0D">
            <w:pPr>
              <w:pStyle w:val="DAVA"/>
              <w:spacing w:after="120"/>
              <w:rPr>
                <w:rFonts w:cs="Arial"/>
                <w:sz w:val="18"/>
                <w:szCs w:val="18"/>
              </w:rPr>
            </w:pPr>
            <w:r w:rsidRPr="003F2BA7">
              <w:rPr>
                <w:rFonts w:cs="Arial"/>
                <w:sz w:val="18"/>
                <w:szCs w:val="18"/>
              </w:rPr>
              <w:t>Jsou zavedena opatření, která zajišťují: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451064B" w14:textId="77777777" w:rsidR="00296F0D" w:rsidRPr="003F2BA7" w:rsidRDefault="00296F0D" w:rsidP="00296F0D">
            <w:pPr>
              <w:pStyle w:val="DAVA"/>
              <w:spacing w:after="120"/>
              <w:rPr>
                <w:rFonts w:cs="Arial"/>
                <w:sz w:val="18"/>
                <w:szCs w:val="18"/>
              </w:rPr>
            </w:pP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36B39B1"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3914252" w14:textId="77777777" w:rsidR="00296F0D" w:rsidRPr="003F2BA7" w:rsidRDefault="00296F0D" w:rsidP="00296F0D">
            <w:pPr>
              <w:pStyle w:val="DAVA"/>
              <w:spacing w:after="120"/>
              <w:rPr>
                <w:rFonts w:cs="Arial"/>
                <w:sz w:val="18"/>
                <w:szCs w:val="18"/>
              </w:rPr>
            </w:pPr>
          </w:p>
        </w:tc>
      </w:tr>
      <w:tr w:rsidR="00296F0D" w:rsidRPr="003F2BA7" w14:paraId="135A2161" w14:textId="77777777" w:rsidTr="00296F0D">
        <w:tc>
          <w:tcPr>
            <w:tcW w:w="505" w:type="pct"/>
            <w:vMerge/>
            <w:tcBorders>
              <w:left w:val="single" w:sz="4" w:space="0" w:color="000000"/>
              <w:right w:val="single" w:sz="4" w:space="0" w:color="000000"/>
            </w:tcBorders>
          </w:tcPr>
          <w:p w14:paraId="6916E606"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2E83633A"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018262E5"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02188EDD"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32D5316" w14:textId="77777777" w:rsidR="00296F0D" w:rsidRPr="003F2BA7" w:rsidRDefault="00296F0D" w:rsidP="00296F0D">
            <w:pPr>
              <w:pStyle w:val="DAVA"/>
              <w:spacing w:after="120"/>
              <w:rPr>
                <w:rFonts w:cs="Arial"/>
                <w:sz w:val="18"/>
                <w:szCs w:val="18"/>
              </w:rPr>
            </w:pPr>
            <w:r w:rsidRPr="003F2BA7">
              <w:rPr>
                <w:rFonts w:cs="Arial"/>
                <w:sz w:val="18"/>
                <w:szCs w:val="18"/>
              </w:rPr>
              <w:t xml:space="preserve">1. Soulad se závazným vnitrostátním cílem v oblasti obnovitelných zdrojů energie do roku 2020 a s tímto podílem energie z obnovitelných zdrojů jako základním scénářem až do roku 2030, nebo byla-li přijata dodatečná opatření v případě, že základní scénář není dodržen po dobu přesahující jeden rok v </w:t>
            </w:r>
            <w:r w:rsidRPr="003F2BA7">
              <w:rPr>
                <w:rFonts w:cs="Arial"/>
                <w:sz w:val="18"/>
                <w:szCs w:val="18"/>
              </w:rPr>
              <w:lastRenderedPageBreak/>
              <w:t>souladu se směrnicí 2018/2001/ES a nařízením č. 2018/1999 o správě energetické unie a opatření v oblasti klimatu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CD924B4"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161F750" w14:textId="77777777" w:rsidR="00296F0D" w:rsidRPr="003F2BA7" w:rsidRDefault="00296F0D" w:rsidP="00296F0D">
            <w:pPr>
              <w:pStyle w:val="DAVA"/>
              <w:spacing w:after="120"/>
              <w:rPr>
                <w:rFonts w:cs="Arial"/>
                <w:sz w:val="18"/>
                <w:szCs w:val="18"/>
              </w:rPr>
            </w:pPr>
            <w:r w:rsidRPr="003F2BA7">
              <w:rPr>
                <w:rFonts w:cs="Arial"/>
                <w:sz w:val="18"/>
                <w:szCs w:val="18"/>
              </w:rPr>
              <w:t>Národní akční plán pro obnovitelné zdroje energie (prosinec 2015), Zpráva o pokroku při podporování a využívání energie z obnovitelných zdrojů v České republice podle čl. 22 směrnice Evropského parlamentu a Rady 2009/28/ES, o podpoře využívání energie z obnovitelných zdrojů.</w:t>
            </w:r>
          </w:p>
          <w:p w14:paraId="1659846B" w14:textId="77777777" w:rsidR="00296F0D" w:rsidRPr="003F2BA7" w:rsidRDefault="00296F0D" w:rsidP="00296F0D">
            <w:pPr>
              <w:pStyle w:val="DAVA"/>
              <w:spacing w:after="120"/>
              <w:rPr>
                <w:rFonts w:cs="Arial"/>
                <w:sz w:val="18"/>
                <w:szCs w:val="18"/>
              </w:rPr>
            </w:pPr>
          </w:p>
          <w:p w14:paraId="0339B3DF" w14:textId="77777777" w:rsidR="00296F0D" w:rsidRPr="003F2BA7" w:rsidRDefault="00296F0D" w:rsidP="00296F0D">
            <w:pPr>
              <w:pStyle w:val="DAVA"/>
              <w:spacing w:after="120"/>
              <w:rPr>
                <w:rFonts w:cs="Arial"/>
                <w:sz w:val="18"/>
                <w:szCs w:val="18"/>
              </w:rPr>
            </w:pPr>
            <w:r w:rsidRPr="003F2BA7">
              <w:rPr>
                <w:rFonts w:cs="Arial"/>
                <w:sz w:val="18"/>
                <w:szCs w:val="18"/>
              </w:rPr>
              <w:t>Národní akční plán OZE 2015</w:t>
            </w:r>
          </w:p>
          <w:p w14:paraId="57B631ED" w14:textId="77777777" w:rsidR="00296F0D" w:rsidRPr="003F2BA7" w:rsidRDefault="000E14A8" w:rsidP="00296F0D">
            <w:pPr>
              <w:pStyle w:val="DAVA"/>
              <w:spacing w:after="120"/>
              <w:rPr>
                <w:rFonts w:cs="Arial"/>
                <w:sz w:val="18"/>
                <w:szCs w:val="18"/>
              </w:rPr>
            </w:pPr>
            <w:hyperlink r:id="rId69" w:history="1">
              <w:r w:rsidR="00296F0D" w:rsidRPr="003F2BA7">
                <w:rPr>
                  <w:rStyle w:val="Hypertextovodkaz"/>
                  <w:rFonts w:cs="Arial"/>
                  <w:sz w:val="18"/>
                  <w:szCs w:val="18"/>
                </w:rPr>
                <w:t>https://www.mpo.cz/cz/energetika/elektroenergetika/obnovitelne-zdroje/narodni-akcni-plan-pro-obnovitelne-zdroje-energie--169894/</w:t>
              </w:r>
            </w:hyperlink>
          </w:p>
          <w:p w14:paraId="03A6289F" w14:textId="77777777" w:rsidR="00296F0D" w:rsidRPr="003F2BA7" w:rsidRDefault="000E14A8" w:rsidP="00296F0D">
            <w:pPr>
              <w:pStyle w:val="DAVA"/>
              <w:spacing w:after="120"/>
              <w:rPr>
                <w:rFonts w:cs="Arial"/>
                <w:sz w:val="18"/>
                <w:szCs w:val="18"/>
              </w:rPr>
            </w:pPr>
            <w:hyperlink r:id="rId70" w:history="1">
              <w:r w:rsidR="00296F0D" w:rsidRPr="003F2BA7">
                <w:rPr>
                  <w:rStyle w:val="Hypertextovodkaz"/>
                  <w:rFonts w:cs="Arial"/>
                  <w:sz w:val="18"/>
                  <w:szCs w:val="18"/>
                </w:rPr>
                <w:t>Vnitrostátní plán ČR v oblasti energetiky a klimatu</w:t>
              </w:r>
            </w:hyperlink>
            <w:r w:rsidR="00296F0D" w:rsidRPr="003F2BA7">
              <w:rPr>
                <w:rFonts w:cs="Arial"/>
                <w:sz w:val="18"/>
                <w:szCs w:val="18"/>
              </w:rPr>
              <w:t xml:space="preserve"> (</w:t>
            </w:r>
            <w:hyperlink r:id="rId71" w:history="1">
              <w:r w:rsidR="00296F0D" w:rsidRPr="003F2BA7">
                <w:rPr>
                  <w:rStyle w:val="Hypertextovodkaz"/>
                  <w:rFonts w:cs="Arial"/>
                  <w:sz w:val="18"/>
                  <w:szCs w:val="18"/>
                </w:rPr>
                <w:t>odkaz</w:t>
              </w:r>
            </w:hyperlink>
            <w:r w:rsidR="00296F0D" w:rsidRPr="003F2BA7">
              <w:rPr>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87105E0" w14:textId="77777777" w:rsidR="00296F0D" w:rsidRPr="003F2BA7" w:rsidRDefault="00296F0D" w:rsidP="00296F0D">
            <w:pPr>
              <w:pStyle w:val="DAVA"/>
              <w:spacing w:after="120"/>
              <w:rPr>
                <w:rFonts w:cs="Arial"/>
                <w:sz w:val="18"/>
                <w:szCs w:val="18"/>
              </w:rPr>
            </w:pPr>
            <w:r w:rsidRPr="003F2BA7">
              <w:rPr>
                <w:rFonts w:cs="Arial"/>
                <w:sz w:val="18"/>
                <w:szCs w:val="18"/>
              </w:rPr>
              <w:t>Splněno pro rok 2020: Opatření jsou popsána v Národním akčním plánu pro obnovitelné zdroje energie. ČR má pro rok 2020 cíl podílu OZE na hrubé konečné spotřebě na úrovni 13 %, v roce 2019 dosáhla ČR podílu na úrovni 16,24 %.</w:t>
            </w:r>
          </w:p>
          <w:p w14:paraId="42FB18FF" w14:textId="77777777" w:rsidR="00296F0D" w:rsidRPr="003F2BA7" w:rsidRDefault="00296F0D" w:rsidP="00296F0D">
            <w:pPr>
              <w:pStyle w:val="DAVA"/>
              <w:spacing w:after="120"/>
              <w:rPr>
                <w:rFonts w:cs="Arial"/>
                <w:sz w:val="18"/>
                <w:szCs w:val="18"/>
              </w:rPr>
            </w:pPr>
            <w:r w:rsidRPr="003F2BA7">
              <w:rPr>
                <w:rFonts w:cs="Arial"/>
                <w:sz w:val="18"/>
                <w:szCs w:val="18"/>
              </w:rPr>
              <w:t>S ohledem na příspěvek k cíli EU pro rok 2030 ČR zaslala návrh cílového podílu OZE do roku 2030 v rámci Návrhu vnitrostátního plánu v oblasti energetiky a klimatu. V rámci Vnitrostátního plánu v oblasti energetiky a klimatu byl schválen vládou ČR cíle OZE do roku 2030 na úrovni 22 %.</w:t>
            </w:r>
          </w:p>
          <w:p w14:paraId="35FAD870" w14:textId="77777777" w:rsidR="00296F0D" w:rsidRPr="003F2BA7" w:rsidRDefault="00296F0D" w:rsidP="00296F0D">
            <w:pPr>
              <w:pStyle w:val="DAVA"/>
              <w:spacing w:after="120"/>
              <w:rPr>
                <w:rFonts w:cs="Arial"/>
                <w:sz w:val="18"/>
                <w:szCs w:val="18"/>
              </w:rPr>
            </w:pPr>
            <w:r w:rsidRPr="003F2BA7">
              <w:rPr>
                <w:rFonts w:cs="Arial"/>
                <w:sz w:val="18"/>
                <w:szCs w:val="18"/>
              </w:rPr>
              <w:t>Vnitrostátní plán a zprávy o pokroku tedy nahradí Národní akční plán pro obnovitelné zdroje a příslušnou zprávu o pokroku.</w:t>
            </w:r>
          </w:p>
          <w:p w14:paraId="734E0671" w14:textId="77777777" w:rsidR="00296F0D" w:rsidRPr="003F2BA7" w:rsidRDefault="00296F0D" w:rsidP="00296F0D">
            <w:pPr>
              <w:pStyle w:val="DAVA"/>
              <w:spacing w:after="120"/>
              <w:rPr>
                <w:rFonts w:cs="Arial"/>
                <w:sz w:val="18"/>
                <w:szCs w:val="18"/>
              </w:rPr>
            </w:pPr>
            <w:r w:rsidRPr="003F2BA7">
              <w:rPr>
                <w:rFonts w:cs="Arial"/>
                <w:sz w:val="18"/>
                <w:szCs w:val="18"/>
              </w:rPr>
              <w:t xml:space="preserve">Opatření jsou obsažena ve Vnitrostátním plánu v oblasti energetiky a klimatu. </w:t>
            </w:r>
          </w:p>
        </w:tc>
      </w:tr>
      <w:tr w:rsidR="00296F0D" w:rsidRPr="003F2BA7" w14:paraId="5FB2557B" w14:textId="77777777" w:rsidTr="00296F0D">
        <w:tc>
          <w:tcPr>
            <w:tcW w:w="505" w:type="pct"/>
            <w:vMerge/>
            <w:tcBorders>
              <w:left w:val="single" w:sz="4" w:space="0" w:color="000000"/>
              <w:bottom w:val="single" w:sz="4" w:space="0" w:color="000000"/>
              <w:right w:val="single" w:sz="4" w:space="0" w:color="000000"/>
            </w:tcBorders>
          </w:tcPr>
          <w:p w14:paraId="03BF3153"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58D401A3"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584FA4CD"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02723D78"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3ACD4C5" w14:textId="77777777" w:rsidR="00296F0D" w:rsidRPr="003F2BA7" w:rsidRDefault="00296F0D" w:rsidP="00296F0D">
            <w:pPr>
              <w:pStyle w:val="DAVA"/>
              <w:spacing w:after="120"/>
              <w:rPr>
                <w:rFonts w:cs="Arial"/>
                <w:sz w:val="18"/>
                <w:szCs w:val="18"/>
              </w:rPr>
            </w:pPr>
            <w:r w:rsidRPr="003F2BA7">
              <w:rPr>
                <w:rFonts w:cs="Arial"/>
                <w:sz w:val="18"/>
                <w:szCs w:val="18"/>
              </w:rPr>
              <w:t>2. V souladu s požadavky směrnice 2018/2001/ES a nařízení č. 2018/1999 o správě energetické unie a opatření v oblasti klimatu, nárůst podílu energie z obnovitelných zdrojů v odvětví vytápění a chlazení v souladu s čl. 23 směrnice 2018/2001/ES</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86B81E7"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F6360E5" w14:textId="77777777" w:rsidR="00296F0D" w:rsidRPr="003F2BA7" w:rsidRDefault="000E14A8" w:rsidP="00296F0D">
            <w:pPr>
              <w:pStyle w:val="DAVA"/>
              <w:spacing w:after="120"/>
              <w:rPr>
                <w:rFonts w:cs="Arial"/>
                <w:sz w:val="18"/>
                <w:szCs w:val="18"/>
              </w:rPr>
            </w:pPr>
            <w:hyperlink r:id="rId72" w:history="1">
              <w:r w:rsidR="00296F0D" w:rsidRPr="003F2BA7">
                <w:rPr>
                  <w:rStyle w:val="Hypertextovodkaz"/>
                  <w:rFonts w:cs="Arial"/>
                  <w:sz w:val="18"/>
                  <w:szCs w:val="18"/>
                </w:rPr>
                <w:t>Vnitrostátní plán ČR v oblasti energetiky a klimatu</w:t>
              </w:r>
            </w:hyperlink>
            <w:r w:rsidR="00296F0D" w:rsidRPr="003F2BA7">
              <w:rPr>
                <w:rFonts w:cs="Arial"/>
                <w:sz w:val="18"/>
                <w:szCs w:val="18"/>
              </w:rPr>
              <w:t xml:space="preserve"> (</w:t>
            </w:r>
            <w:hyperlink r:id="rId73" w:history="1">
              <w:r w:rsidR="00296F0D" w:rsidRPr="003F2BA7">
                <w:rPr>
                  <w:rStyle w:val="Hypertextovodkaz"/>
                  <w:rFonts w:cs="Arial"/>
                  <w:sz w:val="18"/>
                  <w:szCs w:val="18"/>
                </w:rPr>
                <w:t>odkaz</w:t>
              </w:r>
            </w:hyperlink>
            <w:r w:rsidR="00296F0D" w:rsidRPr="003F2BA7">
              <w:rPr>
                <w:rFonts w:cs="Arial"/>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2891334" w14:textId="77777777" w:rsidR="00296F0D" w:rsidRPr="003F2BA7" w:rsidRDefault="00296F0D" w:rsidP="00296F0D">
            <w:pPr>
              <w:pStyle w:val="DAVA"/>
              <w:spacing w:after="120"/>
              <w:rPr>
                <w:rFonts w:cs="Arial"/>
                <w:sz w:val="18"/>
                <w:szCs w:val="18"/>
              </w:rPr>
            </w:pPr>
            <w:r w:rsidRPr="003F2BA7">
              <w:rPr>
                <w:rFonts w:cs="Arial"/>
                <w:sz w:val="18"/>
                <w:szCs w:val="18"/>
              </w:rPr>
              <w:t xml:space="preserve">Toto kritérium vyplývá z evropské legislativy, konkrétně se jedná o aktualizaci směrnice Evropského parlamentu a Rady 2009/28/ES, o podpoře využívání energie z obnovitelných zdrojů. Plnění cíle ze strany ČR je uvedeno ve Vnitrostátním plánu v oblasti energetiky a klimatu, který byl schválen vládou ČR dne 13. ledna 2020 a 21. 1. 2020 byl oficiálně předán zástupcům Evropské komise. Vnitrostátní plán ČR předpokládá dosažení průměrného meziročního zvýšení na úrovni 1,0 </w:t>
            </w:r>
            <w:proofErr w:type="spellStart"/>
            <w:r w:rsidRPr="003F2BA7">
              <w:rPr>
                <w:rFonts w:cs="Arial"/>
                <w:sz w:val="18"/>
                <w:szCs w:val="18"/>
              </w:rPr>
              <w:t>p.b</w:t>
            </w:r>
            <w:proofErr w:type="spellEnd"/>
            <w:r w:rsidRPr="003F2BA7">
              <w:rPr>
                <w:rFonts w:cs="Arial"/>
                <w:sz w:val="18"/>
                <w:szCs w:val="18"/>
              </w:rPr>
              <w:t>.</w:t>
            </w:r>
          </w:p>
        </w:tc>
      </w:tr>
      <w:tr w:rsidR="00296F0D" w:rsidRPr="003F2BA7" w14:paraId="1C59CE65"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5786343D" w14:textId="77777777" w:rsidR="00296F0D" w:rsidRPr="003F2BA7" w:rsidRDefault="00296F0D" w:rsidP="00296F0D">
            <w:pPr>
              <w:pStyle w:val="DAVA"/>
              <w:spacing w:after="120"/>
              <w:rPr>
                <w:rFonts w:cs="Arial"/>
                <w:b/>
                <w:sz w:val="18"/>
                <w:szCs w:val="18"/>
              </w:rPr>
            </w:pPr>
            <w:r w:rsidRPr="003F2BA7">
              <w:rPr>
                <w:rFonts w:cs="Arial"/>
                <w:b/>
                <w:bCs/>
                <w:sz w:val="18"/>
                <w:szCs w:val="18"/>
              </w:rPr>
              <w:t>2.4 Rámec účinného řízení rizik katastrof</w:t>
            </w:r>
          </w:p>
        </w:tc>
        <w:tc>
          <w:tcPr>
            <w:tcW w:w="254" w:type="pct"/>
            <w:vMerge w:val="restart"/>
            <w:tcBorders>
              <w:top w:val="single" w:sz="4" w:space="0" w:color="000000"/>
              <w:left w:val="single" w:sz="4" w:space="0" w:color="000000"/>
              <w:right w:val="single" w:sz="4" w:space="0" w:color="000000"/>
            </w:tcBorders>
          </w:tcPr>
          <w:p w14:paraId="528EEFDC" w14:textId="77777777" w:rsidR="00296F0D" w:rsidRPr="003F2BA7" w:rsidRDefault="00296F0D" w:rsidP="00296F0D">
            <w:pPr>
              <w:pStyle w:val="DAVA"/>
              <w:spacing w:after="120"/>
              <w:rPr>
                <w:rFonts w:cs="Arial"/>
                <w:sz w:val="18"/>
                <w:szCs w:val="18"/>
              </w:rPr>
            </w:pPr>
            <w:r w:rsidRPr="003F2BA7">
              <w:rPr>
                <w:rFonts w:cs="Arial"/>
                <w:sz w:val="18"/>
                <w:szCs w:val="18"/>
              </w:rPr>
              <w:t>EFRR a Fond soudržnosti</w:t>
            </w:r>
          </w:p>
          <w:p w14:paraId="5094B3BF" w14:textId="77777777" w:rsidR="00296F0D" w:rsidRPr="003F2BA7" w:rsidRDefault="00296F0D" w:rsidP="00296F0D">
            <w:pPr>
              <w:pStyle w:val="DAVA"/>
              <w:spacing w:after="120"/>
              <w:rPr>
                <w:rFonts w:cs="Arial"/>
                <w:sz w:val="18"/>
                <w:szCs w:val="18"/>
              </w:rPr>
            </w:pPr>
          </w:p>
        </w:tc>
        <w:tc>
          <w:tcPr>
            <w:tcW w:w="455" w:type="pct"/>
            <w:vMerge w:val="restart"/>
            <w:tcBorders>
              <w:top w:val="single" w:sz="4" w:space="0" w:color="000000"/>
              <w:left w:val="single" w:sz="4" w:space="0" w:color="000000"/>
              <w:right w:val="single" w:sz="4" w:space="0" w:color="000000"/>
            </w:tcBorders>
          </w:tcPr>
          <w:p w14:paraId="73C084A5" w14:textId="77777777" w:rsidR="00296F0D" w:rsidRPr="003F2BA7" w:rsidRDefault="00296F0D" w:rsidP="00296F0D">
            <w:pPr>
              <w:pStyle w:val="DAVA"/>
              <w:spacing w:after="120"/>
              <w:rPr>
                <w:rFonts w:cs="Arial"/>
                <w:sz w:val="18"/>
                <w:szCs w:val="18"/>
              </w:rPr>
            </w:pPr>
            <w:r w:rsidRPr="003F2BA7">
              <w:rPr>
                <w:rFonts w:cs="Arial"/>
                <w:sz w:val="18"/>
                <w:szCs w:val="18"/>
              </w:rPr>
              <w:t>Podpora přizpůsobení se změnám klimatu, předcházení rizikům a odolnosti vůči katastrofám</w:t>
            </w:r>
          </w:p>
        </w:tc>
        <w:tc>
          <w:tcPr>
            <w:tcW w:w="457" w:type="pct"/>
            <w:vMerge w:val="restart"/>
            <w:tcBorders>
              <w:top w:val="single" w:sz="4" w:space="0" w:color="000000"/>
              <w:left w:val="single" w:sz="4" w:space="0" w:color="000000"/>
              <w:right w:val="single" w:sz="4" w:space="0" w:color="000000"/>
            </w:tcBorders>
          </w:tcPr>
          <w:p w14:paraId="3BAD9B1D"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E24740A" w14:textId="77777777" w:rsidR="00296F0D" w:rsidRPr="003F2BA7" w:rsidRDefault="00296F0D" w:rsidP="00296F0D">
            <w:pPr>
              <w:pStyle w:val="DAVA"/>
              <w:spacing w:after="120"/>
              <w:rPr>
                <w:rFonts w:cs="Arial"/>
                <w:sz w:val="18"/>
                <w:szCs w:val="18"/>
              </w:rPr>
            </w:pPr>
            <w:r w:rsidRPr="003F2BA7">
              <w:rPr>
                <w:rFonts w:cs="Arial"/>
                <w:sz w:val="18"/>
                <w:szCs w:val="18"/>
              </w:rPr>
              <w:t xml:space="preserve">Je zaveden vnitrostátní nebo regionální plán řízení rizik katastrof, který je založený na základě posouzení rizik, v kterém </w:t>
            </w:r>
            <w:r w:rsidRPr="003F2BA7">
              <w:rPr>
                <w:rFonts w:cs="Arial"/>
                <w:sz w:val="18"/>
                <w:szCs w:val="18"/>
              </w:rPr>
              <w:lastRenderedPageBreak/>
              <w:t>je kladen důraz na pravděpodobné dopady klimatické změny a na stávající strategie přizpůsobení se změně klimatu a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7846892" w14:textId="77777777" w:rsidR="00296F0D" w:rsidRPr="003F2BA7" w:rsidRDefault="00296F0D" w:rsidP="00296F0D">
            <w:pPr>
              <w:pStyle w:val="DAVA"/>
              <w:spacing w:after="120"/>
              <w:rPr>
                <w:rFonts w:cs="Arial"/>
                <w:sz w:val="18"/>
                <w:szCs w:val="18"/>
              </w:rPr>
            </w:pP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DAC60B7"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906FE61" w14:textId="77777777" w:rsidR="00296F0D" w:rsidRPr="003F2BA7" w:rsidRDefault="00296F0D" w:rsidP="00296F0D">
            <w:pPr>
              <w:pStyle w:val="DAVA"/>
              <w:spacing w:after="120"/>
              <w:rPr>
                <w:rFonts w:cs="Arial"/>
                <w:sz w:val="18"/>
                <w:szCs w:val="18"/>
              </w:rPr>
            </w:pPr>
          </w:p>
        </w:tc>
      </w:tr>
      <w:tr w:rsidR="00296F0D" w:rsidRPr="003F2BA7" w14:paraId="2F8339E7" w14:textId="77777777" w:rsidTr="00296F0D">
        <w:tc>
          <w:tcPr>
            <w:tcW w:w="505" w:type="pct"/>
            <w:vMerge/>
            <w:tcBorders>
              <w:left w:val="single" w:sz="4" w:space="0" w:color="000000"/>
              <w:right w:val="single" w:sz="4" w:space="0" w:color="000000"/>
            </w:tcBorders>
          </w:tcPr>
          <w:p w14:paraId="3C4FB59C"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58F6EEFF"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143B97DD"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4D3DA9FD"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1AF2B4C" w14:textId="77777777" w:rsidR="00296F0D" w:rsidRPr="003F2BA7" w:rsidRDefault="00296F0D" w:rsidP="00296F0D">
            <w:pPr>
              <w:pStyle w:val="DAVA"/>
              <w:spacing w:after="120"/>
              <w:rPr>
                <w:rFonts w:cs="Arial"/>
                <w:sz w:val="18"/>
                <w:szCs w:val="18"/>
              </w:rPr>
            </w:pPr>
            <w:r w:rsidRPr="003F2BA7">
              <w:rPr>
                <w:rFonts w:cs="Arial"/>
                <w:sz w:val="18"/>
                <w:szCs w:val="18"/>
              </w:rPr>
              <w:t>1. Popis klíčových rizik posuzovaných v souladu s čl. 6(1) rozhodnutí č. 1313/2013/EU</w:t>
            </w:r>
            <w:r w:rsidRPr="003F2BA7">
              <w:rPr>
                <w:rStyle w:val="Znakapoznpodarou"/>
                <w:rFonts w:cs="Arial"/>
                <w:sz w:val="18"/>
                <w:szCs w:val="18"/>
              </w:rPr>
              <w:footnoteReference w:id="129"/>
            </w:r>
            <w:r w:rsidRPr="003F2BA7">
              <w:rPr>
                <w:rFonts w:cs="Arial"/>
                <w:sz w:val="18"/>
                <w:szCs w:val="18"/>
              </w:rPr>
              <w:t>, který odráží současný a rozvíjející se rizikový profil s orientačním časovým rozpětím 25-35 let. Posouzení vychází z rizik souvisejících s klimatem, z prognóz a scénářů týkajících se změny klimatu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81CDB06"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60B5BE9" w14:textId="77777777" w:rsidR="00296F0D" w:rsidRPr="003F2BA7" w:rsidRDefault="000E14A8" w:rsidP="00F5414E">
            <w:pPr>
              <w:pStyle w:val="DAVA"/>
              <w:numPr>
                <w:ilvl w:val="0"/>
                <w:numId w:val="35"/>
              </w:numPr>
              <w:spacing w:after="120"/>
              <w:contextualSpacing/>
              <w:rPr>
                <w:rFonts w:cs="Arial"/>
                <w:sz w:val="18"/>
                <w:szCs w:val="18"/>
              </w:rPr>
            </w:pPr>
            <w:hyperlink r:id="rId74" w:history="1">
              <w:r w:rsidR="00296F0D" w:rsidRPr="003F2BA7">
                <w:rPr>
                  <w:rStyle w:val="Hypertextovodkaz"/>
                  <w:rFonts w:cs="Arial"/>
                  <w:sz w:val="18"/>
                  <w:szCs w:val="18"/>
                </w:rPr>
                <w:t>Analýza hrozeb pro ČR</w:t>
              </w:r>
            </w:hyperlink>
          </w:p>
          <w:p w14:paraId="4CD1AE3E" w14:textId="77777777" w:rsidR="00296F0D" w:rsidRPr="003F2BA7" w:rsidRDefault="00296F0D" w:rsidP="00F5414E">
            <w:pPr>
              <w:pStyle w:val="DAVA"/>
              <w:numPr>
                <w:ilvl w:val="0"/>
                <w:numId w:val="35"/>
              </w:numPr>
              <w:spacing w:after="120"/>
              <w:contextualSpacing/>
              <w:rPr>
                <w:rFonts w:cs="Arial"/>
                <w:sz w:val="18"/>
                <w:szCs w:val="18"/>
              </w:rPr>
            </w:pPr>
            <w:r w:rsidRPr="003F2BA7">
              <w:rPr>
                <w:rFonts w:cs="Arial"/>
                <w:sz w:val="18"/>
                <w:szCs w:val="18"/>
              </w:rPr>
              <w:t>Posouzení schopností ČR ke zvládání rizik</w:t>
            </w:r>
          </w:p>
          <w:p w14:paraId="23166DFF" w14:textId="77777777" w:rsidR="00296F0D" w:rsidRPr="003F2BA7" w:rsidRDefault="000E14A8" w:rsidP="00F5414E">
            <w:pPr>
              <w:pStyle w:val="DAVA"/>
              <w:numPr>
                <w:ilvl w:val="0"/>
                <w:numId w:val="35"/>
              </w:numPr>
              <w:spacing w:after="120"/>
              <w:contextualSpacing/>
              <w:rPr>
                <w:rFonts w:cs="Arial"/>
                <w:sz w:val="18"/>
                <w:szCs w:val="18"/>
              </w:rPr>
            </w:pPr>
            <w:hyperlink r:id="rId75" w:history="1">
              <w:r w:rsidR="00296F0D" w:rsidRPr="003F2BA7">
                <w:rPr>
                  <w:rStyle w:val="Hypertextovodkaz"/>
                  <w:rFonts w:cs="Arial"/>
                  <w:sz w:val="18"/>
                  <w:szCs w:val="18"/>
                </w:rPr>
                <w:t>Koncepce ochrany obyvatelstva do roku 2020 s výhledem do roku 2030</w:t>
              </w:r>
            </w:hyperlink>
          </w:p>
          <w:p w14:paraId="2E869193" w14:textId="77777777" w:rsidR="00296F0D" w:rsidRPr="003F2BA7" w:rsidRDefault="00296F0D" w:rsidP="00F5414E">
            <w:pPr>
              <w:pStyle w:val="DAVA"/>
              <w:numPr>
                <w:ilvl w:val="0"/>
                <w:numId w:val="35"/>
              </w:numPr>
              <w:spacing w:after="120"/>
              <w:contextualSpacing/>
              <w:rPr>
                <w:rFonts w:cs="Arial"/>
                <w:sz w:val="18"/>
                <w:szCs w:val="18"/>
              </w:rPr>
            </w:pPr>
            <w:r w:rsidRPr="003F2BA7">
              <w:rPr>
                <w:rFonts w:cs="Arial"/>
                <w:sz w:val="18"/>
                <w:szCs w:val="18"/>
              </w:rPr>
              <w:t>Koncepce environmentální bezpečnosti 2021-2030 s výhledem do roku 2050</w:t>
            </w:r>
          </w:p>
          <w:p w14:paraId="7B8B883E" w14:textId="77777777" w:rsidR="00296F0D" w:rsidRPr="003F2BA7" w:rsidRDefault="000E14A8" w:rsidP="00F5414E">
            <w:pPr>
              <w:pStyle w:val="DAVA"/>
              <w:numPr>
                <w:ilvl w:val="0"/>
                <w:numId w:val="35"/>
              </w:numPr>
              <w:spacing w:after="120"/>
              <w:contextualSpacing/>
              <w:rPr>
                <w:rFonts w:cs="Arial"/>
                <w:bCs/>
                <w:sz w:val="18"/>
                <w:szCs w:val="18"/>
              </w:rPr>
            </w:pPr>
            <w:hyperlink r:id="rId76" w:history="1">
              <w:r w:rsidR="00296F0D" w:rsidRPr="003F2BA7">
                <w:rPr>
                  <w:rStyle w:val="Hypertextovodkaz"/>
                  <w:rFonts w:cs="Arial"/>
                  <w:sz w:val="18"/>
                  <w:szCs w:val="18"/>
                </w:rPr>
                <w:t>Strategie přizpůsobení se změně klimatu v podmínkách ČR</w:t>
              </w:r>
            </w:hyperlink>
          </w:p>
          <w:p w14:paraId="32F6BC8B" w14:textId="77777777" w:rsidR="00296F0D" w:rsidRPr="003F2BA7" w:rsidRDefault="000E14A8" w:rsidP="00F5414E">
            <w:pPr>
              <w:pStyle w:val="DAVA"/>
              <w:numPr>
                <w:ilvl w:val="0"/>
                <w:numId w:val="35"/>
              </w:numPr>
              <w:spacing w:after="120"/>
              <w:rPr>
                <w:rFonts w:cs="Arial"/>
                <w:sz w:val="18"/>
                <w:szCs w:val="18"/>
              </w:rPr>
            </w:pPr>
            <w:hyperlink r:id="rId77" w:history="1">
              <w:r w:rsidR="00296F0D" w:rsidRPr="003F2BA7">
                <w:rPr>
                  <w:rStyle w:val="Hypertextovodkaz"/>
                  <w:rFonts w:cs="Arial"/>
                  <w:sz w:val="18"/>
                  <w:szCs w:val="18"/>
                </w:rPr>
                <w:t>Národní akční plán adaptace na změnu klimatu</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EABEA73" w14:textId="77777777" w:rsidR="00296F0D" w:rsidRPr="003F2BA7" w:rsidRDefault="00296F0D" w:rsidP="00F5414E">
            <w:pPr>
              <w:pStyle w:val="DAVA"/>
              <w:numPr>
                <w:ilvl w:val="0"/>
                <w:numId w:val="36"/>
              </w:numPr>
              <w:spacing w:after="120"/>
              <w:contextualSpacing/>
              <w:rPr>
                <w:rFonts w:cs="Arial"/>
                <w:sz w:val="18"/>
                <w:szCs w:val="18"/>
              </w:rPr>
            </w:pPr>
            <w:r w:rsidRPr="003F2BA7">
              <w:rPr>
                <w:rFonts w:cs="Arial"/>
                <w:sz w:val="18"/>
                <w:szCs w:val="18"/>
              </w:rPr>
              <w:t>Schváleno usnesením vlády č.369/2016 (předáno EK 2016)</w:t>
            </w:r>
          </w:p>
          <w:p w14:paraId="644E2254" w14:textId="77777777" w:rsidR="00296F0D" w:rsidRPr="003F2BA7" w:rsidRDefault="00296F0D" w:rsidP="00F5414E">
            <w:pPr>
              <w:pStyle w:val="DAVA"/>
              <w:numPr>
                <w:ilvl w:val="0"/>
                <w:numId w:val="36"/>
              </w:numPr>
              <w:spacing w:after="120"/>
              <w:contextualSpacing/>
              <w:rPr>
                <w:rFonts w:cs="Arial"/>
                <w:sz w:val="18"/>
                <w:szCs w:val="18"/>
              </w:rPr>
            </w:pPr>
            <w:r w:rsidRPr="003F2BA7">
              <w:rPr>
                <w:rFonts w:cs="Arial"/>
                <w:sz w:val="18"/>
                <w:szCs w:val="18"/>
              </w:rPr>
              <w:t xml:space="preserve">Schváleno usnesením Výboru pro civilní nouzové plánování </w:t>
            </w:r>
            <w:hyperlink r:id="rId78" w:history="1">
              <w:r w:rsidRPr="003F2BA7">
                <w:rPr>
                  <w:rStyle w:val="Hypertextovodkaz"/>
                  <w:rFonts w:cs="Arial"/>
                  <w:sz w:val="18"/>
                  <w:szCs w:val="18"/>
                </w:rPr>
                <w:t>č. 439/2018</w:t>
              </w:r>
            </w:hyperlink>
            <w:r w:rsidRPr="003F2BA7">
              <w:rPr>
                <w:rFonts w:cs="Arial"/>
                <w:sz w:val="18"/>
                <w:szCs w:val="18"/>
              </w:rPr>
              <w:t xml:space="preserve"> (bylo předáno EK v polovině roku 2018)</w:t>
            </w:r>
          </w:p>
          <w:p w14:paraId="2487E794" w14:textId="77777777" w:rsidR="00296F0D" w:rsidRPr="003F2BA7" w:rsidRDefault="00296F0D" w:rsidP="00F5414E">
            <w:pPr>
              <w:pStyle w:val="DAVA"/>
              <w:numPr>
                <w:ilvl w:val="0"/>
                <w:numId w:val="36"/>
              </w:numPr>
              <w:spacing w:after="120"/>
              <w:contextualSpacing/>
              <w:rPr>
                <w:rFonts w:cs="Arial"/>
                <w:sz w:val="18"/>
                <w:szCs w:val="18"/>
              </w:rPr>
            </w:pPr>
            <w:r w:rsidRPr="003F2BA7">
              <w:rPr>
                <w:rFonts w:cs="Arial"/>
                <w:sz w:val="18"/>
                <w:szCs w:val="18"/>
              </w:rPr>
              <w:t>Schváleno usnesením vlády č.805/2013</w:t>
            </w:r>
          </w:p>
          <w:p w14:paraId="0CCBE44C" w14:textId="77777777" w:rsidR="00296F0D" w:rsidRPr="003F2BA7" w:rsidRDefault="00296F0D" w:rsidP="00F5414E">
            <w:pPr>
              <w:pStyle w:val="DAVA"/>
              <w:numPr>
                <w:ilvl w:val="0"/>
                <w:numId w:val="36"/>
              </w:numPr>
              <w:spacing w:after="120"/>
              <w:contextualSpacing/>
              <w:rPr>
                <w:rFonts w:cs="Arial"/>
                <w:sz w:val="18"/>
                <w:szCs w:val="18"/>
              </w:rPr>
            </w:pPr>
            <w:r w:rsidRPr="003F2BA7">
              <w:rPr>
                <w:rFonts w:cs="Arial"/>
                <w:sz w:val="18"/>
                <w:szCs w:val="18"/>
              </w:rPr>
              <w:t>Schváleno usnesením vlády č. 1360/2020 ze dne 21. prosince 2020</w:t>
            </w:r>
          </w:p>
          <w:p w14:paraId="0501EEB0" w14:textId="77777777" w:rsidR="00296F0D" w:rsidRPr="003F2BA7" w:rsidRDefault="00296F0D" w:rsidP="00F5414E">
            <w:pPr>
              <w:pStyle w:val="DAVA"/>
              <w:numPr>
                <w:ilvl w:val="0"/>
                <w:numId w:val="36"/>
              </w:numPr>
              <w:spacing w:after="120"/>
              <w:contextualSpacing/>
              <w:rPr>
                <w:rFonts w:cs="Arial"/>
                <w:sz w:val="18"/>
                <w:szCs w:val="18"/>
              </w:rPr>
            </w:pPr>
            <w:r w:rsidRPr="003F2BA7">
              <w:rPr>
                <w:rFonts w:cs="Arial"/>
                <w:sz w:val="18"/>
                <w:szCs w:val="18"/>
              </w:rPr>
              <w:t xml:space="preserve">Schválena </w:t>
            </w:r>
            <w:hyperlink r:id="rId79" w:tgtFrame="_blank" w:history="1">
              <w:r w:rsidRPr="003F2BA7">
                <w:rPr>
                  <w:rStyle w:val="Hypertextovodkaz"/>
                  <w:rFonts w:cs="Arial"/>
                  <w:sz w:val="18"/>
                  <w:szCs w:val="18"/>
                </w:rPr>
                <w:t>usnesením vlády č. 861 ze dne 26. října 2015</w:t>
              </w:r>
            </w:hyperlink>
          </w:p>
          <w:p w14:paraId="362E7675" w14:textId="77777777" w:rsidR="00296F0D" w:rsidRPr="003F2BA7" w:rsidRDefault="00296F0D" w:rsidP="00296F0D">
            <w:pPr>
              <w:pStyle w:val="DAVA"/>
              <w:spacing w:after="120" w:line="256" w:lineRule="auto"/>
              <w:contextualSpacing/>
              <w:rPr>
                <w:rFonts w:cs="Arial"/>
                <w:sz w:val="18"/>
                <w:szCs w:val="18"/>
              </w:rPr>
            </w:pPr>
            <w:r w:rsidRPr="003F2BA7">
              <w:rPr>
                <w:rFonts w:cs="Arial"/>
                <w:sz w:val="18"/>
                <w:szCs w:val="18"/>
              </w:rPr>
              <w:t>Schválen usnesením vlády č. 34 ze dne 16. ledna 2017.</w:t>
            </w:r>
          </w:p>
        </w:tc>
      </w:tr>
      <w:tr w:rsidR="00296F0D" w:rsidRPr="003F2BA7" w14:paraId="4FA0B8A6" w14:textId="77777777" w:rsidTr="00296F0D">
        <w:tc>
          <w:tcPr>
            <w:tcW w:w="505" w:type="pct"/>
            <w:vMerge/>
            <w:tcBorders>
              <w:left w:val="single" w:sz="4" w:space="0" w:color="000000"/>
              <w:right w:val="single" w:sz="4" w:space="0" w:color="000000"/>
            </w:tcBorders>
          </w:tcPr>
          <w:p w14:paraId="58510CC3"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3863775F"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5AE74BE1"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7656E4CE"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E94AC84" w14:textId="77777777" w:rsidR="00296F0D" w:rsidRPr="003F2BA7" w:rsidRDefault="00296F0D" w:rsidP="00296F0D">
            <w:pPr>
              <w:pStyle w:val="DAVA"/>
              <w:spacing w:after="120"/>
              <w:rPr>
                <w:rFonts w:cs="Arial"/>
                <w:sz w:val="18"/>
                <w:szCs w:val="18"/>
              </w:rPr>
            </w:pPr>
            <w:r w:rsidRPr="003F2BA7">
              <w:rPr>
                <w:rFonts w:cs="Arial"/>
                <w:sz w:val="18"/>
                <w:szCs w:val="18"/>
              </w:rPr>
              <w:t>2. Popis opatření pro předcházení katastrofám, připravenost a reakci pro řešení hlavních zjištěných rizik. Priorita opatření musí být stanovena úměrně k rizikům a jejich hospodářskému dopadu, nedostatkům v kapacitách</w:t>
            </w:r>
            <w:r w:rsidRPr="003F2BA7">
              <w:rPr>
                <w:rStyle w:val="Znakapoznpodarou"/>
                <w:rFonts w:cs="Arial"/>
                <w:sz w:val="18"/>
                <w:szCs w:val="18"/>
              </w:rPr>
              <w:footnoteReference w:id="130"/>
            </w:r>
            <w:r w:rsidRPr="003F2BA7">
              <w:rPr>
                <w:rFonts w:cs="Arial"/>
                <w:sz w:val="18"/>
                <w:szCs w:val="18"/>
              </w:rPr>
              <w:t>, jejich účinnosti a efektivnosti s přihlédnutím k možným alternativám</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8AB438F"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D4B8550" w14:textId="77777777" w:rsidR="00296F0D" w:rsidRPr="003F2BA7" w:rsidRDefault="000E14A8" w:rsidP="00296F0D">
            <w:pPr>
              <w:pStyle w:val="DAVA"/>
              <w:spacing w:after="120"/>
              <w:rPr>
                <w:rFonts w:cs="Arial"/>
                <w:sz w:val="18"/>
                <w:szCs w:val="18"/>
              </w:rPr>
            </w:pPr>
            <w:hyperlink r:id="rId80" w:history="1">
              <w:r w:rsidR="00296F0D" w:rsidRPr="003F2BA7">
                <w:rPr>
                  <w:rStyle w:val="Hypertextovodkaz"/>
                  <w:rFonts w:cs="Arial"/>
                  <w:sz w:val="18"/>
                  <w:szCs w:val="18"/>
                </w:rPr>
                <w:t>Typové plány</w:t>
              </w:r>
            </w:hyperlink>
            <w:r w:rsidR="00296F0D" w:rsidRPr="003F2BA7">
              <w:rPr>
                <w:rFonts w:cs="Arial"/>
                <w:sz w:val="18"/>
                <w:szCs w:val="18"/>
              </w:rPr>
              <w:t xml:space="preserve"> (</w:t>
            </w:r>
            <w:proofErr w:type="spellStart"/>
            <w:r w:rsidR="00296F0D" w:rsidRPr="003F2BA7">
              <w:rPr>
                <w:rFonts w:cs="Arial"/>
                <w:sz w:val="18"/>
                <w:szCs w:val="18"/>
              </w:rPr>
              <w:t>disaster</w:t>
            </w:r>
            <w:proofErr w:type="spellEnd"/>
            <w:r w:rsidR="00296F0D" w:rsidRPr="003F2BA7">
              <w:rPr>
                <w:rFonts w:cs="Arial"/>
                <w:sz w:val="18"/>
                <w:szCs w:val="18"/>
              </w:rPr>
              <w:t xml:space="preserve"> risk management </w:t>
            </w:r>
            <w:proofErr w:type="spellStart"/>
            <w:r w:rsidR="00296F0D" w:rsidRPr="003F2BA7">
              <w:rPr>
                <w:rFonts w:cs="Arial"/>
                <w:sz w:val="18"/>
                <w:szCs w:val="18"/>
              </w:rPr>
              <w:t>plans</w:t>
            </w:r>
            <w:proofErr w:type="spellEnd"/>
            <w:r w:rsidR="00296F0D" w:rsidRPr="003F2BA7">
              <w:rPr>
                <w:rFonts w:cs="Arial"/>
                <w:sz w:val="18"/>
                <w:szCs w:val="18"/>
              </w:rPr>
              <w:t>) pro řešení krizových situací (</w:t>
            </w:r>
            <w:proofErr w:type="spellStart"/>
            <w:r w:rsidR="00296F0D" w:rsidRPr="003F2BA7">
              <w:rPr>
                <w:rFonts w:cs="Arial"/>
                <w:sz w:val="18"/>
                <w:szCs w:val="18"/>
              </w:rPr>
              <w:t>disaster</w:t>
            </w:r>
            <w:proofErr w:type="spellEnd"/>
            <w:r w:rsidR="00296F0D" w:rsidRPr="003F2BA7">
              <w:rPr>
                <w:rFonts w:cs="Arial"/>
                <w:sz w:val="18"/>
                <w:szCs w:val="18"/>
              </w:rPr>
              <w:t>) v souvislosti se změnou klimatu (meteorologické extrémy podle Analýzy hrozeb pro ČR, tj. extrémní vítr, extrémně vysoké teploty, povodně, přívalové povodně, vydatné srážky, dlouhodobé sucho) a jejich rozpracování v příslušných krizových plánech.</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5462906" w14:textId="77777777" w:rsidR="00296F0D" w:rsidRPr="003F2BA7" w:rsidRDefault="00296F0D" w:rsidP="00296F0D">
            <w:pPr>
              <w:pStyle w:val="DAVA"/>
              <w:spacing w:after="120"/>
              <w:rPr>
                <w:rFonts w:cs="Arial"/>
                <w:sz w:val="18"/>
                <w:szCs w:val="18"/>
              </w:rPr>
            </w:pPr>
            <w:r w:rsidRPr="003F2BA7">
              <w:rPr>
                <w:rFonts w:cs="Arial"/>
                <w:sz w:val="18"/>
                <w:szCs w:val="18"/>
              </w:rPr>
              <w:t xml:space="preserve">Typové plány byly schváleny v letech 2017 a 2018. Následně proběhla velká aktualizace krizových plánů. </w:t>
            </w:r>
          </w:p>
        </w:tc>
      </w:tr>
      <w:tr w:rsidR="00296F0D" w:rsidRPr="003F2BA7" w14:paraId="17184E6E" w14:textId="77777777" w:rsidTr="00296F0D">
        <w:tc>
          <w:tcPr>
            <w:tcW w:w="505" w:type="pct"/>
            <w:vMerge/>
            <w:tcBorders>
              <w:left w:val="single" w:sz="4" w:space="0" w:color="000000"/>
              <w:bottom w:val="single" w:sz="4" w:space="0" w:color="000000"/>
              <w:right w:val="single" w:sz="4" w:space="0" w:color="000000"/>
            </w:tcBorders>
          </w:tcPr>
          <w:p w14:paraId="63D8A09A"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08962E28"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047571D4"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289C7575"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552E020" w14:textId="77777777" w:rsidR="00296F0D" w:rsidRPr="003F2BA7" w:rsidRDefault="00296F0D" w:rsidP="00296F0D">
            <w:pPr>
              <w:pStyle w:val="DAVA"/>
              <w:spacing w:after="120"/>
              <w:rPr>
                <w:rFonts w:cs="Arial"/>
                <w:sz w:val="18"/>
                <w:szCs w:val="18"/>
              </w:rPr>
            </w:pPr>
            <w:r w:rsidRPr="003F2BA7">
              <w:rPr>
                <w:rFonts w:cs="Arial"/>
                <w:sz w:val="18"/>
                <w:szCs w:val="18"/>
              </w:rPr>
              <w:t>3. Informace o finančních zdrojích a dostupných mechanismech pro pokrytí nákladů na provoz a údržbu souvisejících s prevencí, připraveností a reakcí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76CDE34" w14:textId="77777777" w:rsidR="00296F0D" w:rsidRPr="003F2BA7" w:rsidRDefault="00296F0D" w:rsidP="00296F0D">
            <w:pPr>
              <w:pStyle w:val="DAVA"/>
              <w:spacing w:after="120"/>
              <w:rPr>
                <w:rFonts w:cs="Arial"/>
                <w:sz w:val="18"/>
                <w:szCs w:val="18"/>
              </w:rPr>
            </w:pPr>
            <w:r w:rsidRPr="003F2BA7">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6953BAC" w14:textId="77777777" w:rsidR="00296F0D" w:rsidRPr="003F2BA7" w:rsidRDefault="00296F0D" w:rsidP="00296F0D">
            <w:pPr>
              <w:pStyle w:val="DAVA"/>
              <w:spacing w:after="120"/>
              <w:rPr>
                <w:rStyle w:val="Hypertextovodkaz"/>
                <w:rFonts w:eastAsiaTheme="majorEastAsia" w:cs="Arial"/>
                <w:sz w:val="18"/>
                <w:szCs w:val="18"/>
              </w:rPr>
            </w:pPr>
            <w:r w:rsidRPr="003F2BA7">
              <w:rPr>
                <w:rFonts w:cs="Arial"/>
                <w:sz w:val="18"/>
                <w:szCs w:val="18"/>
              </w:rPr>
              <w:t>Viz zákon č. 224/2015 Sb., prevenci závažných havárií)</w:t>
            </w:r>
            <w:r w:rsidRPr="003F2BA7">
              <w:rPr>
                <w:rFonts w:cs="Arial"/>
              </w:rPr>
              <w:t xml:space="preserve"> </w:t>
            </w:r>
            <w:hyperlink r:id="rId81" w:history="1">
              <w:r w:rsidRPr="003F2BA7">
                <w:rPr>
                  <w:rStyle w:val="Hypertextovodkaz"/>
                  <w:rFonts w:eastAsiaTheme="majorEastAsia" w:cs="Arial"/>
                  <w:sz w:val="18"/>
                  <w:szCs w:val="18"/>
                </w:rPr>
                <w:t>https://www.psp.cz/sqw/sbirka.sqw?cz=224&amp;r=2015</w:t>
              </w:r>
            </w:hyperlink>
          </w:p>
          <w:p w14:paraId="761EF399" w14:textId="77777777" w:rsidR="00296F0D" w:rsidRPr="003F2BA7" w:rsidRDefault="00296F0D" w:rsidP="00296F0D">
            <w:pPr>
              <w:pStyle w:val="DAVA"/>
              <w:spacing w:after="120"/>
              <w:rPr>
                <w:rFonts w:eastAsiaTheme="majorEastAsia" w:cs="Arial"/>
                <w:sz w:val="18"/>
                <w:szCs w:val="18"/>
              </w:rPr>
            </w:pPr>
            <w:r w:rsidRPr="003F2BA7">
              <w:rPr>
                <w:rFonts w:eastAsiaTheme="majorEastAsia" w:cs="Arial"/>
                <w:sz w:val="18"/>
                <w:szCs w:val="18"/>
              </w:rPr>
              <w:t>Zákon č. 240/2000 Sb., o krizovém řízení, ve znění pozdějších předpisů</w:t>
            </w:r>
          </w:p>
          <w:p w14:paraId="1C7424AD" w14:textId="77777777" w:rsidR="00296F0D" w:rsidRPr="003F2BA7" w:rsidRDefault="000E14A8" w:rsidP="00296F0D">
            <w:pPr>
              <w:pStyle w:val="DAVA"/>
              <w:spacing w:after="120"/>
              <w:rPr>
                <w:rFonts w:cs="Arial"/>
                <w:sz w:val="18"/>
                <w:szCs w:val="18"/>
              </w:rPr>
            </w:pPr>
            <w:hyperlink r:id="rId82" w:history="1">
              <w:r w:rsidR="00296F0D" w:rsidRPr="003F2BA7">
                <w:rPr>
                  <w:rStyle w:val="Hypertextovodkaz"/>
                  <w:rFonts w:cs="Arial"/>
                  <w:sz w:val="18"/>
                  <w:szCs w:val="18"/>
                </w:rPr>
                <w:t>https://www.noveaspi.cz/products/lawText/1/49557/1/2</w:t>
              </w:r>
            </w:hyperlink>
          </w:p>
          <w:p w14:paraId="2EAFD07F" w14:textId="77777777" w:rsidR="00296F0D" w:rsidRPr="003F2BA7" w:rsidRDefault="00296F0D" w:rsidP="00296F0D">
            <w:pPr>
              <w:pStyle w:val="DAVA"/>
              <w:spacing w:after="120"/>
              <w:rPr>
                <w:rFonts w:eastAsiaTheme="majorEastAsia" w:cs="Arial"/>
                <w:sz w:val="18"/>
                <w:szCs w:val="18"/>
              </w:rPr>
            </w:pPr>
            <w:r w:rsidRPr="003F2BA7">
              <w:rPr>
                <w:rFonts w:eastAsiaTheme="majorEastAsia" w:cs="Arial"/>
                <w:sz w:val="18"/>
                <w:szCs w:val="18"/>
              </w:rPr>
              <w:t>Zákon č. 239/2000 Sb., o integrovaném záchranném systému a o změně některých zákonů, ve znění pozdějších předpisů</w:t>
            </w:r>
          </w:p>
          <w:p w14:paraId="29DE7533" w14:textId="77777777" w:rsidR="00296F0D" w:rsidRPr="003F2BA7" w:rsidRDefault="00296F0D" w:rsidP="00296F0D">
            <w:pPr>
              <w:pStyle w:val="DAVA"/>
              <w:spacing w:after="120"/>
              <w:rPr>
                <w:rFonts w:eastAsiaTheme="majorEastAsia" w:cs="Arial"/>
                <w:sz w:val="18"/>
                <w:szCs w:val="18"/>
              </w:rPr>
            </w:pPr>
            <w:r w:rsidRPr="003F2BA7">
              <w:rPr>
                <w:rFonts w:eastAsiaTheme="majorEastAsia" w:cs="Arial"/>
                <w:sz w:val="18"/>
                <w:szCs w:val="18"/>
              </w:rPr>
              <w:lastRenderedPageBreak/>
              <w:t>https://www.noveaspi.cz/products/lawText/1/49556/1/2</w:t>
            </w:r>
          </w:p>
          <w:p w14:paraId="5642EFEE" w14:textId="77777777" w:rsidR="00296F0D" w:rsidRPr="003F2BA7" w:rsidRDefault="00296F0D" w:rsidP="00296F0D">
            <w:pPr>
              <w:pStyle w:val="DAVA"/>
              <w:spacing w:after="120"/>
              <w:rPr>
                <w:rFonts w:cs="Arial"/>
                <w:sz w:val="18"/>
                <w:szCs w:val="18"/>
              </w:rPr>
            </w:pPr>
            <w:r w:rsidRPr="003F2BA7">
              <w:rPr>
                <w:rFonts w:cs="Arial"/>
                <w:sz w:val="18"/>
                <w:szCs w:val="18"/>
              </w:rPr>
              <w:t xml:space="preserve">Zákon </w:t>
            </w:r>
            <w:proofErr w:type="gramStart"/>
            <w:r w:rsidRPr="003F2BA7">
              <w:rPr>
                <w:rFonts w:cs="Arial"/>
                <w:sz w:val="18"/>
                <w:szCs w:val="18"/>
              </w:rPr>
              <w:t>č..</w:t>
            </w:r>
            <w:proofErr w:type="gramEnd"/>
            <w:r w:rsidRPr="003F2BA7">
              <w:rPr>
                <w:rFonts w:cs="Arial"/>
                <w:sz w:val="18"/>
                <w:szCs w:val="18"/>
              </w:rPr>
              <w:t xml:space="preserve"> 600/2020 Sb., o státním rozpočtu ČR na rok 2021</w:t>
            </w:r>
          </w:p>
          <w:p w14:paraId="60FB6576" w14:textId="77777777" w:rsidR="00296F0D" w:rsidRPr="003F2BA7" w:rsidRDefault="000E14A8" w:rsidP="00296F0D">
            <w:pPr>
              <w:pStyle w:val="DAVA"/>
              <w:spacing w:after="120"/>
              <w:rPr>
                <w:rFonts w:cs="Arial"/>
                <w:sz w:val="18"/>
                <w:szCs w:val="18"/>
              </w:rPr>
            </w:pPr>
            <w:hyperlink r:id="rId83" w:history="1">
              <w:r w:rsidR="00296F0D" w:rsidRPr="003F2BA7">
                <w:rPr>
                  <w:rStyle w:val="Hypertextovodkaz"/>
                  <w:rFonts w:cs="Arial"/>
                  <w:sz w:val="18"/>
                  <w:szCs w:val="18"/>
                </w:rPr>
                <w:t>https://www.zakonyprolidi.cz/cs/2020-600</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7703E34"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Oblast prevence je v kompetenci MŽP. Připravenost a reakce jsou zajišťovány především činností základních složek integrovaného záchranného systému (HZS ČR, P ČR, ZZS krajů a JSDHO). Jejich financování je kryto v rámci výdajů státního rozpočtu příslušné kapitoly a v rámci rozpočtů výdajů příslušných územně samosprávných celků. Ukazatele státního rozpočtu jsou každoročně dány zákonem o státním rozpočtu (pro rok 2019 zákon č.336/2018 Sb., pro rok 2020 zákon č. 355/2019 Sb.).</w:t>
            </w:r>
          </w:p>
          <w:p w14:paraId="180F1EAB" w14:textId="77777777" w:rsidR="00296F0D" w:rsidRPr="003F2BA7" w:rsidRDefault="00296F0D" w:rsidP="00296F0D">
            <w:pPr>
              <w:pStyle w:val="DAVA"/>
              <w:spacing w:after="120"/>
              <w:rPr>
                <w:rFonts w:cs="Arial"/>
                <w:sz w:val="18"/>
                <w:szCs w:val="18"/>
              </w:rPr>
            </w:pPr>
            <w:r w:rsidRPr="003F2BA7">
              <w:rPr>
                <w:rFonts w:cs="Arial"/>
                <w:sz w:val="18"/>
                <w:szCs w:val="18"/>
              </w:rPr>
              <w:t xml:space="preserve">Prevence, připravenost a reakce jsou financovány z veřejných zdrojů. Jedná se především o státní rozpočet ČR a jednotlivé rozpočty krajů a obcí (z rozpočtu kraje jsou mj. </w:t>
            </w:r>
            <w:r w:rsidRPr="003F2BA7">
              <w:rPr>
                <w:rFonts w:cs="Arial"/>
                <w:sz w:val="18"/>
                <w:szCs w:val="18"/>
              </w:rPr>
              <w:lastRenderedPageBreak/>
              <w:t>hrazeny náklady spojené se zpracováním posudku návrhu bezpečností dokumentace nebo posudku k posouzení rizik závažné havárie – zákon č. 224/2015 Sb.) Financování je také zajištěno prostřednictvím ESIF. V tomto případě jde o operační program Životní prostředí, z části IROP 2014 – 2020 (přizpůsobení se změnám klimatu a novým rizikům).</w:t>
            </w:r>
          </w:p>
        </w:tc>
      </w:tr>
      <w:tr w:rsidR="00296F0D" w:rsidRPr="003F2BA7" w14:paraId="4045CFF2"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1A85904E" w14:textId="77777777" w:rsidR="00296F0D" w:rsidRPr="003F2BA7" w:rsidRDefault="00296F0D" w:rsidP="00296F0D">
            <w:pPr>
              <w:pStyle w:val="DAVA"/>
              <w:spacing w:after="120"/>
              <w:rPr>
                <w:rFonts w:cs="Arial"/>
                <w:b/>
                <w:sz w:val="18"/>
                <w:szCs w:val="18"/>
              </w:rPr>
            </w:pPr>
            <w:r w:rsidRPr="003F2BA7">
              <w:rPr>
                <w:rFonts w:cs="Arial"/>
                <w:b/>
                <w:bCs/>
                <w:sz w:val="18"/>
                <w:szCs w:val="18"/>
              </w:rPr>
              <w:lastRenderedPageBreak/>
              <w:t>2.6 Aktualizované plány pro nakládání s odpady</w:t>
            </w:r>
          </w:p>
        </w:tc>
        <w:tc>
          <w:tcPr>
            <w:tcW w:w="254" w:type="pct"/>
            <w:vMerge w:val="restart"/>
            <w:tcBorders>
              <w:top w:val="single" w:sz="4" w:space="0" w:color="000000"/>
              <w:left w:val="single" w:sz="4" w:space="0" w:color="000000"/>
              <w:right w:val="single" w:sz="4" w:space="0" w:color="000000"/>
            </w:tcBorders>
          </w:tcPr>
          <w:p w14:paraId="10FDB89C" w14:textId="77777777" w:rsidR="00296F0D" w:rsidRPr="003F2BA7" w:rsidRDefault="00296F0D" w:rsidP="00296F0D">
            <w:pPr>
              <w:pStyle w:val="DAVA"/>
              <w:spacing w:after="120"/>
              <w:rPr>
                <w:rFonts w:cs="Arial"/>
                <w:sz w:val="18"/>
                <w:szCs w:val="18"/>
              </w:rPr>
            </w:pPr>
            <w:r w:rsidRPr="003F2BA7">
              <w:rPr>
                <w:rFonts w:cs="Arial"/>
                <w:sz w:val="18"/>
                <w:szCs w:val="18"/>
              </w:rPr>
              <w:t>EFRR a Fond soudržnosti</w:t>
            </w:r>
          </w:p>
          <w:p w14:paraId="709FFBF4" w14:textId="77777777" w:rsidR="00296F0D" w:rsidRPr="003F2BA7" w:rsidRDefault="00296F0D" w:rsidP="00296F0D">
            <w:pPr>
              <w:pStyle w:val="DAVA"/>
              <w:spacing w:after="120"/>
              <w:rPr>
                <w:rFonts w:cs="Arial"/>
                <w:sz w:val="18"/>
                <w:szCs w:val="18"/>
              </w:rPr>
            </w:pPr>
          </w:p>
        </w:tc>
        <w:tc>
          <w:tcPr>
            <w:tcW w:w="455" w:type="pct"/>
            <w:vMerge w:val="restart"/>
            <w:tcBorders>
              <w:top w:val="single" w:sz="4" w:space="0" w:color="000000"/>
              <w:left w:val="single" w:sz="4" w:space="0" w:color="000000"/>
              <w:right w:val="single" w:sz="4" w:space="0" w:color="000000"/>
            </w:tcBorders>
          </w:tcPr>
          <w:p w14:paraId="4491C430" w14:textId="77777777" w:rsidR="00296F0D" w:rsidRPr="003F2BA7" w:rsidRDefault="00296F0D" w:rsidP="00296F0D">
            <w:pPr>
              <w:pStyle w:val="DAVA"/>
              <w:spacing w:after="120"/>
              <w:rPr>
                <w:rFonts w:cs="Arial"/>
                <w:sz w:val="18"/>
                <w:szCs w:val="18"/>
              </w:rPr>
            </w:pPr>
            <w:r w:rsidRPr="003F2BA7">
              <w:rPr>
                <w:rFonts w:cs="Arial"/>
                <w:sz w:val="18"/>
                <w:szCs w:val="18"/>
              </w:rPr>
              <w:t>Podpora přechodu na oběhové hospodářství</w:t>
            </w:r>
          </w:p>
        </w:tc>
        <w:tc>
          <w:tcPr>
            <w:tcW w:w="457" w:type="pct"/>
            <w:vMerge w:val="restart"/>
            <w:tcBorders>
              <w:top w:val="single" w:sz="4" w:space="0" w:color="000000"/>
              <w:left w:val="single" w:sz="4" w:space="0" w:color="000000"/>
              <w:right w:val="single" w:sz="4" w:space="0" w:color="000000"/>
            </w:tcBorders>
          </w:tcPr>
          <w:p w14:paraId="27204BB7"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D058300" w14:textId="77777777" w:rsidR="00296F0D" w:rsidRPr="003F2BA7" w:rsidRDefault="00296F0D" w:rsidP="00296F0D">
            <w:pPr>
              <w:pStyle w:val="DAVA"/>
              <w:spacing w:after="120"/>
              <w:rPr>
                <w:rFonts w:cs="Arial"/>
                <w:sz w:val="18"/>
                <w:szCs w:val="18"/>
              </w:rPr>
            </w:pPr>
            <w:r w:rsidRPr="003F2BA7">
              <w:rPr>
                <w:rFonts w:cs="Arial"/>
                <w:sz w:val="18"/>
                <w:szCs w:val="18"/>
              </w:rPr>
              <w:t>Je zaveden plán (plány) pro nakládání s odpady v souladu s článkem 28 směrnice 2008/98/ES ve znění směrnice EU 2018/851/EU, který pokrývá celé území členského státu a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77F5078"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A3EF1A5"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BC93012" w14:textId="77777777" w:rsidR="00296F0D" w:rsidRPr="003F2BA7" w:rsidRDefault="00296F0D" w:rsidP="00296F0D">
            <w:pPr>
              <w:pStyle w:val="DAVA"/>
              <w:spacing w:after="120"/>
              <w:rPr>
                <w:rFonts w:cs="Arial"/>
                <w:sz w:val="18"/>
                <w:szCs w:val="18"/>
              </w:rPr>
            </w:pPr>
          </w:p>
        </w:tc>
      </w:tr>
      <w:tr w:rsidR="00296F0D" w:rsidRPr="003F2BA7" w14:paraId="637C1E2B" w14:textId="77777777" w:rsidTr="00296F0D">
        <w:tc>
          <w:tcPr>
            <w:tcW w:w="505" w:type="pct"/>
            <w:vMerge/>
            <w:tcBorders>
              <w:left w:val="single" w:sz="4" w:space="0" w:color="000000"/>
              <w:right w:val="single" w:sz="4" w:space="0" w:color="000000"/>
            </w:tcBorders>
          </w:tcPr>
          <w:p w14:paraId="5147539A"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385F08DF"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30E42941"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C0F7F13"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98ADB49" w14:textId="77777777" w:rsidR="00296F0D" w:rsidRPr="003F2BA7" w:rsidRDefault="00296F0D" w:rsidP="00296F0D">
            <w:pPr>
              <w:pStyle w:val="DAVA"/>
              <w:spacing w:after="120"/>
              <w:rPr>
                <w:rFonts w:cs="Arial"/>
                <w:sz w:val="18"/>
                <w:szCs w:val="18"/>
              </w:rPr>
            </w:pPr>
            <w:r w:rsidRPr="003F2BA7">
              <w:rPr>
                <w:rFonts w:cs="Arial"/>
                <w:sz w:val="18"/>
                <w:szCs w:val="18"/>
              </w:rPr>
              <w:t xml:space="preserve">1. Analýzu stávající situace v nakládání s odpady v dotčené zeměpisné jednotce, včetně druhu, množství a zdroje vzniklého odpadu a posouzení jejich budoucího </w:t>
            </w:r>
            <w:r w:rsidRPr="003F2BA7">
              <w:rPr>
                <w:rFonts w:cs="Arial"/>
                <w:sz w:val="18"/>
                <w:szCs w:val="18"/>
              </w:rPr>
              <w:lastRenderedPageBreak/>
              <w:t>vývoje s přihlédnutím k očekávaným dopadům opatření stanovených v programech předcházení vzniku odpadů vypracovaných v souladu s článkem 29 směrnice 2008/98/ES ve znění směrnice 2018/851/EU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F0B6221"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2C040F7" w14:textId="77777777" w:rsidR="00296F0D" w:rsidRPr="003F2BA7" w:rsidRDefault="000E14A8" w:rsidP="00296F0D">
            <w:pPr>
              <w:pStyle w:val="DAVA"/>
              <w:spacing w:after="120"/>
              <w:rPr>
                <w:rFonts w:cs="Arial"/>
                <w:sz w:val="18"/>
                <w:szCs w:val="18"/>
              </w:rPr>
            </w:pPr>
            <w:hyperlink r:id="rId84" w:history="1">
              <w:r w:rsidR="00296F0D" w:rsidRPr="003F2BA7">
                <w:rPr>
                  <w:rStyle w:val="Hypertextovodkaz"/>
                  <w:rFonts w:cs="Arial"/>
                  <w:sz w:val="18"/>
                  <w:szCs w:val="18"/>
                </w:rPr>
                <w:t>Plán odpadového hospodářství ČR 2015 – 2024</w:t>
              </w:r>
            </w:hyperlink>
            <w:r w:rsidR="00296F0D" w:rsidRPr="003F2BA7">
              <w:rPr>
                <w:rFonts w:cs="Arial"/>
                <w:sz w:val="18"/>
                <w:szCs w:val="18"/>
              </w:rPr>
              <w:t xml:space="preserve"> </w:t>
            </w:r>
          </w:p>
          <w:p w14:paraId="74890750" w14:textId="77777777" w:rsidR="00296F0D" w:rsidRPr="003F2BA7" w:rsidRDefault="000E14A8" w:rsidP="00296F0D">
            <w:pPr>
              <w:pStyle w:val="DAVA"/>
              <w:spacing w:after="120"/>
              <w:rPr>
                <w:rStyle w:val="Hypertextovodkaz"/>
                <w:rFonts w:cs="Arial"/>
                <w:sz w:val="18"/>
                <w:szCs w:val="18"/>
              </w:rPr>
            </w:pPr>
            <w:hyperlink r:id="rId85" w:history="1">
              <w:r w:rsidR="00296F0D" w:rsidRPr="003F2BA7">
                <w:rPr>
                  <w:rStyle w:val="Hypertextovodkaz"/>
                  <w:rFonts w:cs="Arial"/>
                  <w:sz w:val="18"/>
                  <w:szCs w:val="18"/>
                </w:rPr>
                <w:t>Zpráva o plnění cílů Plánu odpadového hospodářství ČR za období 2015 a 2016</w:t>
              </w:r>
            </w:hyperlink>
          </w:p>
          <w:p w14:paraId="47EA821F" w14:textId="77777777" w:rsidR="00296F0D" w:rsidRPr="003F2BA7" w:rsidRDefault="000E14A8" w:rsidP="00296F0D">
            <w:pPr>
              <w:pStyle w:val="DAVA"/>
              <w:spacing w:after="120"/>
              <w:rPr>
                <w:rFonts w:cs="Arial"/>
                <w:color w:val="000000"/>
                <w:sz w:val="18"/>
                <w:szCs w:val="18"/>
              </w:rPr>
            </w:pPr>
            <w:hyperlink r:id="rId86" w:history="1">
              <w:r w:rsidR="00296F0D" w:rsidRPr="003F2BA7">
                <w:rPr>
                  <w:rStyle w:val="Hypertextovodkaz"/>
                  <w:rFonts w:cs="Arial"/>
                  <w:sz w:val="18"/>
                  <w:szCs w:val="18"/>
                </w:rPr>
                <w:t>Zpráva o plnění cílů Plánu odpadového hospodářství ČR za období 2017 a 2018</w:t>
              </w:r>
            </w:hyperlink>
            <w:r w:rsidR="00296F0D" w:rsidRPr="003F2BA7">
              <w:rPr>
                <w:rFonts w:cs="Arial"/>
                <w:color w:val="000000"/>
                <w:sz w:val="18"/>
                <w:szCs w:val="18"/>
              </w:rPr>
              <w:br/>
            </w:r>
          </w:p>
          <w:p w14:paraId="0A8EB50F" w14:textId="77777777" w:rsidR="00296F0D" w:rsidRPr="003F2BA7" w:rsidRDefault="000E14A8" w:rsidP="00296F0D">
            <w:pPr>
              <w:pStyle w:val="DAVA"/>
              <w:spacing w:after="120"/>
              <w:rPr>
                <w:rFonts w:cs="Arial"/>
                <w:sz w:val="18"/>
                <w:szCs w:val="18"/>
              </w:rPr>
            </w:pPr>
            <w:hyperlink r:id="rId87" w:history="1">
              <w:r w:rsidR="00296F0D" w:rsidRPr="003F2BA7">
                <w:rPr>
                  <w:rStyle w:val="Hypertextovodkaz"/>
                  <w:rFonts w:cs="Arial"/>
                  <w:sz w:val="18"/>
                  <w:szCs w:val="18"/>
                </w:rPr>
                <w:t>Program předcházení vzniku odpadů ČR</w:t>
              </w:r>
            </w:hyperlink>
            <w:r w:rsidR="00296F0D" w:rsidRPr="003F2BA7">
              <w:rPr>
                <w:rFonts w:cs="Arial"/>
                <w:sz w:val="18"/>
                <w:szCs w:val="18"/>
              </w:rPr>
              <w:br/>
            </w:r>
          </w:p>
          <w:p w14:paraId="1FC4B31A" w14:textId="77777777" w:rsidR="00296F0D" w:rsidRPr="003F2BA7" w:rsidRDefault="000E14A8" w:rsidP="00296F0D">
            <w:pPr>
              <w:pStyle w:val="DAVA"/>
              <w:spacing w:after="120"/>
              <w:rPr>
                <w:rFonts w:cs="Arial"/>
                <w:color w:val="000000"/>
                <w:sz w:val="18"/>
                <w:szCs w:val="18"/>
              </w:rPr>
            </w:pPr>
            <w:hyperlink r:id="rId88" w:history="1">
              <w:r w:rsidR="00296F0D" w:rsidRPr="003F2BA7">
                <w:rPr>
                  <w:rStyle w:val="Hypertextovodkaz"/>
                  <w:rFonts w:cs="Arial"/>
                  <w:sz w:val="18"/>
                  <w:szCs w:val="18"/>
                </w:rPr>
                <w:t>Program předcházení vzniku odpadů ČR – průběžná hodnotící zpráva</w:t>
              </w:r>
            </w:hyperlink>
          </w:p>
          <w:p w14:paraId="5817BE31" w14:textId="77777777" w:rsidR="00296F0D" w:rsidRPr="003F2BA7" w:rsidRDefault="00296F0D" w:rsidP="00296F0D">
            <w:pPr>
              <w:pStyle w:val="DAVA"/>
              <w:spacing w:after="120"/>
              <w:rPr>
                <w:rFonts w:cs="Arial"/>
                <w:color w:val="000000"/>
                <w:sz w:val="18"/>
                <w:szCs w:val="18"/>
              </w:rPr>
            </w:pPr>
          </w:p>
          <w:p w14:paraId="21E83E29" w14:textId="77777777" w:rsidR="00296F0D" w:rsidRPr="003F2BA7" w:rsidRDefault="000E14A8" w:rsidP="00296F0D">
            <w:pPr>
              <w:pStyle w:val="DAVA"/>
              <w:spacing w:after="120"/>
              <w:rPr>
                <w:rFonts w:cs="Arial"/>
                <w:color w:val="000000"/>
                <w:sz w:val="18"/>
                <w:szCs w:val="18"/>
              </w:rPr>
            </w:pPr>
            <w:hyperlink r:id="rId89" w:history="1">
              <w:r w:rsidR="00296F0D" w:rsidRPr="003F2BA7">
                <w:rPr>
                  <w:rStyle w:val="Hypertextovodkaz"/>
                  <w:rFonts w:cs="Arial"/>
                  <w:sz w:val="18"/>
                  <w:szCs w:val="18"/>
                </w:rPr>
                <w:t>Plány odpadového hospodářství krajů</w:t>
              </w:r>
            </w:hyperlink>
            <w:r w:rsidR="00296F0D" w:rsidRPr="003F2BA7">
              <w:rPr>
                <w:rFonts w:cs="Arial"/>
                <w:color w:val="000000"/>
                <w:sz w:val="18"/>
                <w:szCs w:val="18"/>
              </w:rPr>
              <w:t xml:space="preserve"> </w:t>
            </w:r>
            <w:r w:rsidR="00296F0D" w:rsidRPr="003F2BA7">
              <w:rPr>
                <w:rFonts w:cs="Arial"/>
                <w:color w:val="000000"/>
                <w:sz w:val="18"/>
                <w:szCs w:val="18"/>
              </w:rPr>
              <w:br/>
            </w:r>
          </w:p>
          <w:p w14:paraId="65A574FF" w14:textId="77777777" w:rsidR="00296F0D" w:rsidRPr="003F2BA7" w:rsidRDefault="000E14A8" w:rsidP="00296F0D">
            <w:pPr>
              <w:pStyle w:val="DAVA"/>
              <w:spacing w:after="120"/>
              <w:rPr>
                <w:rFonts w:cs="Arial"/>
                <w:color w:val="000000"/>
                <w:sz w:val="18"/>
                <w:szCs w:val="18"/>
              </w:rPr>
            </w:pPr>
            <w:hyperlink r:id="rId90" w:history="1">
              <w:r w:rsidR="00296F0D" w:rsidRPr="003F2BA7">
                <w:rPr>
                  <w:rStyle w:val="Hypertextovodkaz"/>
                  <w:rFonts w:cs="Arial"/>
                  <w:sz w:val="18"/>
                  <w:szCs w:val="18"/>
                </w:rPr>
                <w:t>Zprávy o životním prostředí ČR</w:t>
              </w:r>
            </w:hyperlink>
            <w:r w:rsidR="00296F0D" w:rsidRPr="003F2BA7">
              <w:rPr>
                <w:rFonts w:cs="Arial"/>
                <w:color w:val="000000"/>
                <w:sz w:val="18"/>
                <w:szCs w:val="18"/>
              </w:rPr>
              <w:br/>
            </w:r>
          </w:p>
          <w:p w14:paraId="17864D21" w14:textId="77777777" w:rsidR="00296F0D" w:rsidRPr="003F2BA7" w:rsidRDefault="000E14A8" w:rsidP="00296F0D">
            <w:pPr>
              <w:pStyle w:val="DAVA"/>
              <w:spacing w:after="120"/>
              <w:rPr>
                <w:rFonts w:cs="Arial"/>
                <w:color w:val="000000"/>
                <w:sz w:val="18"/>
                <w:szCs w:val="18"/>
              </w:rPr>
            </w:pPr>
            <w:hyperlink r:id="rId91" w:history="1">
              <w:r w:rsidR="00296F0D" w:rsidRPr="003F2BA7">
                <w:rPr>
                  <w:rStyle w:val="Hypertextovodkaz"/>
                  <w:rFonts w:cs="Arial"/>
                  <w:sz w:val="18"/>
                  <w:szCs w:val="18"/>
                </w:rPr>
                <w:t>Statistická ročenka životního prostředí ČR</w:t>
              </w:r>
            </w:hyperlink>
            <w:r w:rsidR="00296F0D" w:rsidRPr="003F2BA7">
              <w:rPr>
                <w:rFonts w:cs="Arial"/>
                <w:color w:val="000000"/>
                <w:sz w:val="18"/>
                <w:szCs w:val="18"/>
              </w:rPr>
              <w:br/>
            </w:r>
          </w:p>
          <w:p w14:paraId="1649B372" w14:textId="77777777" w:rsidR="00296F0D" w:rsidRPr="003F2BA7" w:rsidRDefault="000E14A8" w:rsidP="00296F0D">
            <w:pPr>
              <w:pStyle w:val="DAVA"/>
              <w:spacing w:after="120"/>
              <w:rPr>
                <w:rFonts w:cs="Arial"/>
                <w:sz w:val="18"/>
                <w:szCs w:val="18"/>
              </w:rPr>
            </w:pPr>
            <w:hyperlink r:id="rId92" w:history="1">
              <w:r w:rsidR="00296F0D" w:rsidRPr="003F2BA7">
                <w:rPr>
                  <w:rStyle w:val="Hypertextovodkaz"/>
                  <w:rFonts w:cs="Arial"/>
                  <w:sz w:val="18"/>
                  <w:szCs w:val="18"/>
                </w:rPr>
                <w:t>Zprávy o životním prostředí v krajích ČR</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475E8B1"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Analýza odpadového hospodářství v ČR je zpracována v Plánu odpadového hospodářství (POH) ČR 2015 -2024 a POH jednotlivých krajů a vychází z požadavků rámcové směrnice 2008/98/ES o odpadech.</w:t>
            </w:r>
            <w:r w:rsidRPr="003F2BA7">
              <w:rPr>
                <w:rFonts w:cs="Arial"/>
                <w:sz w:val="18"/>
                <w:szCs w:val="18"/>
              </w:rPr>
              <w:br/>
              <w:t>Oblast prevence vzniku odpadů je zpracována v Programu předcházení vzniku odpadů ČR.</w:t>
            </w:r>
            <w:r w:rsidRPr="003F2BA7">
              <w:rPr>
                <w:rFonts w:cs="Arial"/>
                <w:sz w:val="18"/>
                <w:szCs w:val="18"/>
              </w:rPr>
              <w:br/>
              <w:t xml:space="preserve">V letech 2018 a 2019 byla přijata nová evropská legislativa (balíček k oběhovému hospodářství, Evropská strategie pro plasty v oběhovém hospodářství, směrnice o jednorázových plastech), zaměřená na prevenci vzniku odpadů, omezení skládkování komunálních odpadů (KO), recyklaci odpadů a obalových odpadů, nové povinnosti pro třídění KO a cíle </w:t>
            </w:r>
            <w:r w:rsidRPr="003F2BA7">
              <w:rPr>
                <w:rFonts w:cs="Arial"/>
                <w:color w:val="000000"/>
                <w:sz w:val="18"/>
                <w:szCs w:val="18"/>
              </w:rPr>
              <w:t xml:space="preserve">pro třídění jednorázových plastových výrobků, </w:t>
            </w:r>
            <w:r w:rsidRPr="003F2BA7">
              <w:rPr>
                <w:rFonts w:cs="Arial"/>
                <w:color w:val="000000"/>
                <w:sz w:val="18"/>
                <w:szCs w:val="18"/>
              </w:rPr>
              <w:lastRenderedPageBreak/>
              <w:t>předcházení plýtvání potravinami v EU</w:t>
            </w:r>
            <w:r w:rsidRPr="003F2BA7">
              <w:rPr>
                <w:rFonts w:cs="Arial"/>
                <w:sz w:val="18"/>
                <w:szCs w:val="18"/>
              </w:rPr>
              <w:t xml:space="preserve"> a snižování plastového odpadu v mořích.</w:t>
            </w:r>
          </w:p>
          <w:p w14:paraId="5A6CA4B1" w14:textId="55316303" w:rsidR="00296F0D" w:rsidRPr="003F2BA7" w:rsidRDefault="00296F0D" w:rsidP="00296F0D">
            <w:pPr>
              <w:pStyle w:val="DAVA"/>
              <w:spacing w:after="120"/>
              <w:rPr>
                <w:rFonts w:cs="Arial"/>
                <w:sz w:val="18"/>
                <w:szCs w:val="18"/>
              </w:rPr>
            </w:pPr>
            <w:r w:rsidRPr="003F2BA7">
              <w:rPr>
                <w:rFonts w:cs="Arial"/>
                <w:sz w:val="18"/>
                <w:szCs w:val="18"/>
              </w:rPr>
              <w:t>Příprava aktualizace stávajícího POH probíhá souběžně s projednáváním nové legislativy odpadového hospodářství a bude zohledňovat požadavky nově přijaté evropské legislativy.</w:t>
            </w:r>
            <w:r w:rsidR="004471C7" w:rsidRPr="003F2BA7">
              <w:rPr>
                <w:rFonts w:cs="Arial"/>
                <w:sz w:val="18"/>
                <w:szCs w:val="18"/>
              </w:rPr>
              <w:t xml:space="preserve"> </w:t>
            </w:r>
            <w:r w:rsidR="004471C7" w:rsidRPr="003F2BA7">
              <w:rPr>
                <w:rFonts w:eastAsia="Times New Roman" w:cs="Arial"/>
                <w:bCs/>
                <w:sz w:val="22"/>
                <w:szCs w:val="22"/>
                <w:lang w:eastAsia="cs-CZ"/>
              </w:rPr>
              <w:t xml:space="preserve"> </w:t>
            </w:r>
            <w:del w:id="1465" w:author="Juráš Pavel" w:date="2021-06-04T14:40:00Z">
              <w:r w:rsidR="004471C7" w:rsidRPr="003F2BA7" w:rsidDel="00082818">
                <w:rPr>
                  <w:rFonts w:cs="Arial"/>
                  <w:sz w:val="18"/>
                  <w:szCs w:val="18"/>
                </w:rPr>
                <w:delText>Z</w:delText>
              </w:r>
              <w:r w:rsidR="004471C7" w:rsidRPr="003F2BA7" w:rsidDel="00082818">
                <w:rPr>
                  <w:rFonts w:cs="Arial"/>
                  <w:bCs/>
                  <w:sz w:val="18"/>
                  <w:szCs w:val="18"/>
                </w:rPr>
                <w:delText>ákony č. 541/2020 Sb., o odpadech a o výrobcích s ukončenou životností jsou již od 1.1.2021 účinné, v současné době probíhá finalizace prováděcích právních předpisů a příprava nové zákona o jednorázových plastech.</w:delText>
              </w:r>
            </w:del>
            <w:bookmarkStart w:id="1466" w:name="_GoBack"/>
            <w:bookmarkEnd w:id="1466"/>
          </w:p>
          <w:p w14:paraId="4E33D7E6" w14:textId="77777777" w:rsidR="00903FA4" w:rsidRPr="003F2BA7" w:rsidRDefault="00903FA4" w:rsidP="00296F0D">
            <w:pPr>
              <w:pStyle w:val="DAVA"/>
              <w:spacing w:after="120"/>
              <w:rPr>
                <w:rFonts w:cs="Arial"/>
                <w:sz w:val="18"/>
                <w:szCs w:val="18"/>
              </w:rPr>
            </w:pPr>
          </w:p>
          <w:p w14:paraId="14F704B4" w14:textId="77777777" w:rsidR="00296F0D" w:rsidRPr="003F2BA7" w:rsidRDefault="00296F0D" w:rsidP="00296F0D">
            <w:pPr>
              <w:pStyle w:val="DAVA"/>
              <w:spacing w:after="120"/>
              <w:rPr>
                <w:rFonts w:cs="Arial"/>
                <w:sz w:val="18"/>
                <w:szCs w:val="18"/>
              </w:rPr>
            </w:pPr>
            <w:r w:rsidRPr="003F2BA7">
              <w:rPr>
                <w:rFonts w:cs="Arial"/>
                <w:color w:val="000000"/>
                <w:sz w:val="18"/>
                <w:szCs w:val="18"/>
              </w:rPr>
              <w:t>Tím bude zajištěno plnění tohoto kritéria během celého programového období 2021-2027.</w:t>
            </w:r>
          </w:p>
        </w:tc>
      </w:tr>
      <w:tr w:rsidR="00296F0D" w:rsidRPr="003F2BA7" w14:paraId="10F6A03A" w14:textId="77777777" w:rsidTr="00296F0D">
        <w:tc>
          <w:tcPr>
            <w:tcW w:w="505" w:type="pct"/>
            <w:vMerge/>
            <w:tcBorders>
              <w:left w:val="single" w:sz="4" w:space="0" w:color="000000"/>
              <w:right w:val="single" w:sz="4" w:space="0" w:color="000000"/>
            </w:tcBorders>
          </w:tcPr>
          <w:p w14:paraId="2B9E3AFA"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70495D1D"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498608A3"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6062CA8"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5EC01E6" w14:textId="77777777" w:rsidR="00296F0D" w:rsidRPr="003F2BA7" w:rsidRDefault="00296F0D" w:rsidP="00296F0D">
            <w:pPr>
              <w:pStyle w:val="DAVA"/>
              <w:spacing w:after="120"/>
              <w:rPr>
                <w:rFonts w:cs="Arial"/>
                <w:sz w:val="18"/>
                <w:szCs w:val="18"/>
              </w:rPr>
            </w:pPr>
            <w:r w:rsidRPr="003F2BA7">
              <w:rPr>
                <w:rFonts w:cs="Arial"/>
                <w:sz w:val="18"/>
                <w:szCs w:val="18"/>
              </w:rPr>
              <w:t>2. Posouzení stávajících systémů sběru odpadů, včetně materiálového a územního pokrytí tříděného sběru a opatření na zlepšení jeho fungování a potřeby nových systémů sběru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A11985D"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00F1063" w14:textId="77777777" w:rsidR="00296F0D" w:rsidRPr="003F2BA7" w:rsidRDefault="000E14A8" w:rsidP="00296F0D">
            <w:pPr>
              <w:pStyle w:val="DAVA"/>
              <w:spacing w:after="120"/>
              <w:rPr>
                <w:rFonts w:cs="Arial"/>
                <w:color w:val="000000"/>
                <w:sz w:val="18"/>
                <w:szCs w:val="18"/>
              </w:rPr>
            </w:pPr>
            <w:hyperlink r:id="rId93" w:history="1">
              <w:r w:rsidR="00296F0D" w:rsidRPr="003F2BA7">
                <w:rPr>
                  <w:rStyle w:val="Hypertextovodkaz"/>
                  <w:rFonts w:cs="Arial"/>
                  <w:sz w:val="18"/>
                  <w:szCs w:val="18"/>
                </w:rPr>
                <w:t>Plán odpadového hospodářství ČR 2015 – 2024</w:t>
              </w:r>
            </w:hyperlink>
            <w:r w:rsidR="00296F0D" w:rsidRPr="003F2BA7">
              <w:rPr>
                <w:rFonts w:cs="Arial"/>
                <w:color w:val="000000"/>
                <w:sz w:val="18"/>
                <w:szCs w:val="18"/>
              </w:rPr>
              <w:br/>
            </w:r>
          </w:p>
          <w:p w14:paraId="1CF46F52" w14:textId="77777777" w:rsidR="00296F0D" w:rsidRPr="003F2BA7" w:rsidRDefault="000E14A8" w:rsidP="00296F0D">
            <w:pPr>
              <w:pStyle w:val="DAVA"/>
              <w:spacing w:after="120"/>
              <w:rPr>
                <w:rFonts w:cs="Arial"/>
                <w:color w:val="000000"/>
                <w:sz w:val="18"/>
                <w:szCs w:val="18"/>
              </w:rPr>
            </w:pPr>
            <w:hyperlink r:id="rId94" w:history="1">
              <w:r w:rsidR="00296F0D" w:rsidRPr="003F2BA7">
                <w:rPr>
                  <w:rStyle w:val="Hypertextovodkaz"/>
                  <w:rFonts w:cs="Arial"/>
                  <w:sz w:val="18"/>
                  <w:szCs w:val="18"/>
                </w:rPr>
                <w:t>Plány odpadového hospodářství krajů</w:t>
              </w:r>
            </w:hyperlink>
          </w:p>
          <w:p w14:paraId="685F6FF5" w14:textId="77777777" w:rsidR="00296F0D" w:rsidRPr="003F2BA7" w:rsidRDefault="00296F0D" w:rsidP="00296F0D">
            <w:pPr>
              <w:pStyle w:val="DAVA"/>
              <w:spacing w:after="120"/>
              <w:rPr>
                <w:rFonts w:cs="Arial"/>
                <w:color w:val="000000"/>
                <w:sz w:val="18"/>
                <w:szCs w:val="18"/>
              </w:rPr>
            </w:pPr>
          </w:p>
          <w:p w14:paraId="3056FBAC" w14:textId="77777777" w:rsidR="00296F0D" w:rsidRPr="003F2BA7" w:rsidRDefault="000E14A8" w:rsidP="00296F0D">
            <w:pPr>
              <w:pStyle w:val="DAVA"/>
              <w:spacing w:after="120"/>
              <w:rPr>
                <w:rStyle w:val="Hypertextovodkaz"/>
                <w:rFonts w:cs="Arial"/>
                <w:sz w:val="18"/>
                <w:szCs w:val="18"/>
              </w:rPr>
            </w:pPr>
            <w:hyperlink r:id="rId95" w:history="1">
              <w:r w:rsidR="00296F0D" w:rsidRPr="003F2BA7">
                <w:rPr>
                  <w:rStyle w:val="Hypertextovodkaz"/>
                  <w:rFonts w:cs="Arial"/>
                  <w:sz w:val="18"/>
                  <w:szCs w:val="18"/>
                </w:rPr>
                <w:t>Zpráva o plnění cílů Plánu odpadového hospodářství ČR za období 2015 a 2016</w:t>
              </w:r>
            </w:hyperlink>
          </w:p>
          <w:p w14:paraId="1401BE05" w14:textId="77777777" w:rsidR="00296F0D" w:rsidRPr="003F2BA7" w:rsidRDefault="000E14A8" w:rsidP="00296F0D">
            <w:pPr>
              <w:pStyle w:val="DAVA"/>
              <w:spacing w:after="120"/>
              <w:rPr>
                <w:rFonts w:cs="Arial"/>
                <w:sz w:val="18"/>
                <w:szCs w:val="18"/>
              </w:rPr>
            </w:pPr>
            <w:hyperlink r:id="rId96" w:history="1">
              <w:r w:rsidR="00296F0D" w:rsidRPr="003F2BA7">
                <w:rPr>
                  <w:rStyle w:val="Hypertextovodkaz"/>
                  <w:rFonts w:cs="Arial"/>
                  <w:sz w:val="18"/>
                  <w:szCs w:val="18"/>
                </w:rPr>
                <w:t>Zpráva o plnění cílů Plánu odpadového hospodářství ČR za období 2017 a 2018</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1E372B3" w14:textId="77777777" w:rsidR="00296F0D" w:rsidRPr="003F2BA7" w:rsidRDefault="00296F0D" w:rsidP="00296F0D">
            <w:pPr>
              <w:pStyle w:val="DAVA"/>
              <w:spacing w:after="120"/>
              <w:rPr>
                <w:rFonts w:cs="Arial"/>
                <w:sz w:val="18"/>
                <w:szCs w:val="18"/>
              </w:rPr>
            </w:pPr>
            <w:r w:rsidRPr="003F2BA7">
              <w:rPr>
                <w:rFonts w:cs="Arial"/>
                <w:sz w:val="18"/>
                <w:szCs w:val="18"/>
              </w:rPr>
              <w:t xml:space="preserve">Rozvoj infrastruktury odpadového hospodářství řeší Plán odpadového hospodářství ČR 2015 – 2024. </w:t>
            </w:r>
            <w:r w:rsidRPr="003F2BA7">
              <w:rPr>
                <w:rFonts w:cs="Arial"/>
                <w:sz w:val="18"/>
                <w:szCs w:val="18"/>
              </w:rPr>
              <w:br/>
              <w:t xml:space="preserve">Na regionální úrovni je síť nakládání s odpady popsána v krajských plánech odpadového hospodářství. </w:t>
            </w:r>
          </w:p>
          <w:p w14:paraId="2DB40F4D" w14:textId="77777777" w:rsidR="00296F0D" w:rsidRPr="003F2BA7" w:rsidRDefault="00296F0D" w:rsidP="00296F0D">
            <w:pPr>
              <w:pStyle w:val="DAVA"/>
              <w:spacing w:after="120"/>
              <w:rPr>
                <w:rFonts w:cs="Arial"/>
                <w:color w:val="000000"/>
                <w:sz w:val="18"/>
                <w:szCs w:val="18"/>
              </w:rPr>
            </w:pPr>
            <w:r w:rsidRPr="003F2BA7">
              <w:rPr>
                <w:rFonts w:cs="Arial"/>
                <w:color w:val="000000"/>
                <w:sz w:val="18"/>
                <w:szCs w:val="18"/>
              </w:rPr>
              <w:t xml:space="preserve">Rovněž byl v této záležitosti realizován projekt podpořený z TA OPŽP, který se stávající sítí zařízení v oblasti nakládání s odpady zabývá. </w:t>
            </w:r>
          </w:p>
          <w:p w14:paraId="6FBBC161" w14:textId="77777777" w:rsidR="00296F0D" w:rsidRPr="003F2BA7" w:rsidRDefault="00296F0D" w:rsidP="00296F0D">
            <w:pPr>
              <w:pStyle w:val="DAVA"/>
              <w:spacing w:after="120"/>
              <w:rPr>
                <w:rFonts w:cs="Arial"/>
                <w:sz w:val="18"/>
                <w:szCs w:val="18"/>
              </w:rPr>
            </w:pPr>
            <w:r w:rsidRPr="003F2BA7">
              <w:rPr>
                <w:rFonts w:cs="Arial"/>
                <w:color w:val="000000"/>
                <w:sz w:val="18"/>
                <w:szCs w:val="18"/>
              </w:rPr>
              <w:t>V prosinci 2019 zahájilo MŽP zpracování nové analýzy vyhodnocující stávající infrastrukturu odpadového hospodářství, problematické oblasti a určení potřeby dalšího rozvoje. Analýza přispěje k naplňování politiky MŽP v oblasti odpadového hospodářství a bude využita jako důležitý podklad pro optimální nastavení podmínek podpory v novém programovém období OPŽP 2021-2027. V září 2020 byla finální verze analýzy vyhotovena.</w:t>
            </w:r>
          </w:p>
        </w:tc>
      </w:tr>
      <w:tr w:rsidR="00296F0D" w:rsidRPr="003F2BA7" w14:paraId="363E7E75" w14:textId="77777777" w:rsidTr="00296F0D">
        <w:tc>
          <w:tcPr>
            <w:tcW w:w="505" w:type="pct"/>
            <w:vMerge/>
            <w:tcBorders>
              <w:left w:val="single" w:sz="4" w:space="0" w:color="000000"/>
              <w:right w:val="single" w:sz="4" w:space="0" w:color="000000"/>
            </w:tcBorders>
          </w:tcPr>
          <w:p w14:paraId="606D7974"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62D953AB"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466BC2FA"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F23D454"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C955663" w14:textId="77777777" w:rsidR="00296F0D" w:rsidRPr="003F2BA7" w:rsidRDefault="00296F0D" w:rsidP="00296F0D">
            <w:pPr>
              <w:pStyle w:val="DAVA"/>
              <w:spacing w:after="120"/>
              <w:rPr>
                <w:rFonts w:cs="Arial"/>
                <w:sz w:val="18"/>
                <w:szCs w:val="18"/>
              </w:rPr>
            </w:pPr>
            <w:r w:rsidRPr="003F2BA7">
              <w:rPr>
                <w:rFonts w:cs="Arial"/>
                <w:sz w:val="18"/>
                <w:szCs w:val="18"/>
              </w:rPr>
              <w:t xml:space="preserve">3. Posouzení investiční mezery odůvodňující </w:t>
            </w:r>
            <w:r w:rsidRPr="003F2BA7">
              <w:rPr>
                <w:rFonts w:cs="Arial"/>
                <w:sz w:val="18"/>
                <w:szCs w:val="18"/>
              </w:rPr>
              <w:lastRenderedPageBreak/>
              <w:t>potřebu uzavírat existující zařízení pro nakládání s odpady a dodatečné nebo modernizované infrastruktury pro nakládání s odpady obsahující informace o zdrojích příjmů, které jsou k dispozici pro pokrytí nákladů na provoz a údržbu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581FCC76"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6F3A30F" w14:textId="77777777" w:rsidR="00296F0D" w:rsidRPr="003F2BA7" w:rsidRDefault="000E14A8" w:rsidP="00296F0D">
            <w:pPr>
              <w:pStyle w:val="DAVA"/>
              <w:spacing w:after="120"/>
              <w:rPr>
                <w:rFonts w:cs="Arial"/>
                <w:color w:val="000000"/>
                <w:sz w:val="18"/>
                <w:szCs w:val="18"/>
              </w:rPr>
            </w:pPr>
            <w:hyperlink r:id="rId97" w:history="1">
              <w:r w:rsidR="00296F0D" w:rsidRPr="003F2BA7">
                <w:rPr>
                  <w:rStyle w:val="Hypertextovodkaz"/>
                  <w:rFonts w:cs="Arial"/>
                  <w:sz w:val="18"/>
                  <w:szCs w:val="18"/>
                </w:rPr>
                <w:t>Plán odpadového hospodářství ČR 2015 – 2024</w:t>
              </w:r>
            </w:hyperlink>
            <w:r w:rsidR="00296F0D" w:rsidRPr="003F2BA7">
              <w:rPr>
                <w:rFonts w:cs="Arial"/>
                <w:color w:val="000000"/>
                <w:sz w:val="18"/>
                <w:szCs w:val="18"/>
              </w:rPr>
              <w:br/>
            </w:r>
          </w:p>
          <w:p w14:paraId="5BC34845" w14:textId="77777777" w:rsidR="00296F0D" w:rsidRPr="003F2BA7" w:rsidRDefault="000E14A8" w:rsidP="00296F0D">
            <w:pPr>
              <w:pStyle w:val="DAVA"/>
              <w:spacing w:after="120"/>
              <w:rPr>
                <w:rFonts w:cs="Arial"/>
                <w:color w:val="000000"/>
                <w:sz w:val="18"/>
                <w:szCs w:val="18"/>
              </w:rPr>
            </w:pPr>
            <w:hyperlink r:id="rId98" w:history="1">
              <w:r w:rsidR="00296F0D" w:rsidRPr="003F2BA7">
                <w:rPr>
                  <w:rStyle w:val="Hypertextovodkaz"/>
                  <w:rFonts w:cs="Arial"/>
                  <w:sz w:val="18"/>
                  <w:szCs w:val="18"/>
                </w:rPr>
                <w:t>Plány odpadového hospodářství krajů</w:t>
              </w:r>
            </w:hyperlink>
            <w:r w:rsidR="00296F0D" w:rsidRPr="003F2BA7">
              <w:rPr>
                <w:rFonts w:cs="Arial"/>
                <w:color w:val="000000"/>
                <w:sz w:val="18"/>
                <w:szCs w:val="18"/>
              </w:rPr>
              <w:br/>
            </w:r>
          </w:p>
          <w:p w14:paraId="6DB86664" w14:textId="77777777" w:rsidR="00296F0D" w:rsidRPr="003F2BA7" w:rsidRDefault="000E14A8" w:rsidP="00296F0D">
            <w:pPr>
              <w:pStyle w:val="DAVA"/>
              <w:spacing w:after="120"/>
              <w:rPr>
                <w:rFonts w:cs="Arial"/>
                <w:sz w:val="18"/>
                <w:szCs w:val="18"/>
              </w:rPr>
            </w:pPr>
            <w:hyperlink r:id="rId99" w:history="1">
              <w:r w:rsidR="00296F0D" w:rsidRPr="003F2BA7">
                <w:rPr>
                  <w:rStyle w:val="Hypertextovodkaz"/>
                  <w:rFonts w:cs="Arial"/>
                  <w:sz w:val="18"/>
                  <w:szCs w:val="18"/>
                </w:rPr>
                <w:t>Akční plán EU pro oběhové hospodářství</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563CF6AC" w14:textId="77777777" w:rsidR="00296F0D" w:rsidRPr="003F2BA7" w:rsidRDefault="00296F0D" w:rsidP="00296F0D">
            <w:pPr>
              <w:pStyle w:val="DAVA"/>
              <w:spacing w:after="120"/>
              <w:rPr>
                <w:rFonts w:cs="Arial"/>
                <w:color w:val="000000"/>
                <w:sz w:val="18"/>
                <w:szCs w:val="18"/>
              </w:rPr>
            </w:pPr>
            <w:r w:rsidRPr="003F2BA7">
              <w:rPr>
                <w:rFonts w:cs="Arial"/>
                <w:color w:val="000000"/>
                <w:sz w:val="18"/>
                <w:szCs w:val="18"/>
              </w:rPr>
              <w:lastRenderedPageBreak/>
              <w:t xml:space="preserve">Strategie budoucího rozvoje odpadového hospodářství je rámcově určena politikou životního prostředí ČR, evropskými požadavky, závazky ČR, potřebami dle stávajícího stavu </w:t>
            </w:r>
            <w:r w:rsidRPr="003F2BA7">
              <w:rPr>
                <w:rFonts w:cs="Arial"/>
                <w:color w:val="000000"/>
                <w:sz w:val="18"/>
                <w:szCs w:val="18"/>
              </w:rPr>
              <w:lastRenderedPageBreak/>
              <w:t>odpadového hospodářství a snahou přiblížit se evropské recyklační společnosti.</w:t>
            </w:r>
          </w:p>
          <w:p w14:paraId="7BD0177F" w14:textId="77777777" w:rsidR="00296F0D" w:rsidRPr="003F2BA7" w:rsidRDefault="00296F0D" w:rsidP="00296F0D">
            <w:pPr>
              <w:pStyle w:val="DAVA"/>
              <w:spacing w:after="120"/>
              <w:rPr>
                <w:rFonts w:cs="Arial"/>
                <w:color w:val="000000"/>
                <w:sz w:val="18"/>
                <w:szCs w:val="18"/>
              </w:rPr>
            </w:pPr>
            <w:r w:rsidRPr="003F2BA7">
              <w:rPr>
                <w:rFonts w:cs="Arial"/>
                <w:color w:val="000000"/>
                <w:sz w:val="18"/>
                <w:szCs w:val="18"/>
              </w:rPr>
              <w:t>Po předcházení vzniku odpadů je prioritou odpadového hospodářství zajištění jejich maximálního využití. Koncových zařízení pro recyklaci a materiálové využití je v současnosti nedostatek a je rovněž příčinou vysokého podílu skládkování komunálních odpadů.</w:t>
            </w:r>
          </w:p>
          <w:p w14:paraId="79225C5E" w14:textId="77777777" w:rsidR="00296F0D" w:rsidRPr="003F2BA7" w:rsidRDefault="00296F0D" w:rsidP="00296F0D">
            <w:pPr>
              <w:pStyle w:val="DAVA"/>
              <w:spacing w:after="120"/>
              <w:rPr>
                <w:rFonts w:cs="Arial"/>
                <w:sz w:val="18"/>
                <w:szCs w:val="18"/>
              </w:rPr>
            </w:pPr>
            <w:r w:rsidRPr="003F2BA7">
              <w:rPr>
                <w:rFonts w:cs="Arial"/>
                <w:color w:val="000000"/>
                <w:sz w:val="18"/>
                <w:szCs w:val="18"/>
              </w:rPr>
              <w:t>Aktivity podporované v následujících letech musí zohledňovat strategii EU pro oběhové hospodářství a dodržovat evropskou hierarchii nakládání s odpady. Nastaveny byly zvýšené cíle právě pro recyklaci odpadů (55 % v roce 2025, 60 % v roce 2030 a 65 % v roce 2035) a pro skládkování, které má být do roku 2035 omezeno na maximálně 10 % komunálního odpadu.</w:t>
            </w:r>
          </w:p>
        </w:tc>
      </w:tr>
      <w:tr w:rsidR="00296F0D" w:rsidRPr="003F2BA7" w14:paraId="492651CC" w14:textId="77777777" w:rsidTr="00296F0D">
        <w:tc>
          <w:tcPr>
            <w:tcW w:w="505" w:type="pct"/>
            <w:vMerge/>
            <w:tcBorders>
              <w:left w:val="single" w:sz="4" w:space="0" w:color="000000"/>
              <w:bottom w:val="single" w:sz="4" w:space="0" w:color="000000"/>
              <w:right w:val="single" w:sz="4" w:space="0" w:color="000000"/>
            </w:tcBorders>
          </w:tcPr>
          <w:p w14:paraId="16860F2B"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3000B518"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263036B5"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22AF8131"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1FBFA8F" w14:textId="77777777" w:rsidR="00296F0D" w:rsidRPr="003F2BA7" w:rsidRDefault="00296F0D" w:rsidP="00296F0D">
            <w:pPr>
              <w:pStyle w:val="DAVA"/>
              <w:spacing w:after="120"/>
              <w:rPr>
                <w:rFonts w:cs="Arial"/>
                <w:sz w:val="18"/>
                <w:szCs w:val="18"/>
              </w:rPr>
            </w:pPr>
            <w:r w:rsidRPr="003F2BA7">
              <w:rPr>
                <w:rFonts w:cs="Arial"/>
                <w:sz w:val="18"/>
                <w:szCs w:val="18"/>
              </w:rPr>
              <w:t>4. Informace o tom, jak bude určeno umístění a kapacita pro budoucí zařízení na zpracování odpadu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AC81DE8"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A3044F1" w14:textId="77777777" w:rsidR="00296F0D" w:rsidRPr="003F2BA7" w:rsidRDefault="000E14A8" w:rsidP="00296F0D">
            <w:pPr>
              <w:pStyle w:val="DAVA"/>
              <w:spacing w:after="120"/>
              <w:rPr>
                <w:rFonts w:cs="Arial"/>
                <w:color w:val="000000"/>
                <w:sz w:val="18"/>
                <w:szCs w:val="18"/>
              </w:rPr>
            </w:pPr>
            <w:hyperlink r:id="rId100">
              <w:r w:rsidR="00296F0D" w:rsidRPr="003F2BA7">
                <w:rPr>
                  <w:rStyle w:val="Hypertextovodkaz"/>
                  <w:rFonts w:cs="Arial"/>
                  <w:sz w:val="18"/>
                  <w:szCs w:val="18"/>
                </w:rPr>
                <w:t>Plán odpadového hospodářství ČR 2015 – 2024</w:t>
              </w:r>
              <w:r w:rsidR="00296F0D" w:rsidRPr="003F2BA7">
                <w:rPr>
                  <w:rFonts w:cs="Arial"/>
                </w:rPr>
                <w:br/>
              </w:r>
            </w:hyperlink>
          </w:p>
          <w:p w14:paraId="58D1AE89" w14:textId="77777777" w:rsidR="00296F0D" w:rsidRPr="003F2BA7" w:rsidRDefault="000E14A8" w:rsidP="00296F0D">
            <w:pPr>
              <w:pStyle w:val="DAVA"/>
              <w:spacing w:after="120"/>
              <w:rPr>
                <w:rFonts w:cs="Arial"/>
                <w:sz w:val="18"/>
                <w:szCs w:val="18"/>
              </w:rPr>
            </w:pPr>
            <w:hyperlink r:id="rId101" w:history="1">
              <w:r w:rsidR="00296F0D" w:rsidRPr="003F2BA7">
                <w:rPr>
                  <w:rStyle w:val="Hypertextovodkaz"/>
                  <w:rFonts w:cs="Arial"/>
                  <w:sz w:val="18"/>
                  <w:szCs w:val="18"/>
                </w:rPr>
                <w:t>Plány odpadového hospodářství krajů</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F21A791" w14:textId="77777777" w:rsidR="00296F0D" w:rsidRPr="003F2BA7" w:rsidRDefault="00296F0D" w:rsidP="00296F0D">
            <w:pPr>
              <w:pStyle w:val="DAVA"/>
              <w:spacing w:after="120"/>
              <w:rPr>
                <w:rFonts w:cs="Arial"/>
                <w:sz w:val="18"/>
                <w:szCs w:val="18"/>
              </w:rPr>
            </w:pPr>
            <w:r w:rsidRPr="003F2BA7">
              <w:rPr>
                <w:rFonts w:cs="Arial"/>
                <w:color w:val="000000"/>
                <w:sz w:val="18"/>
                <w:szCs w:val="18"/>
              </w:rPr>
              <w:t>Kritéria pro umístění řeší</w:t>
            </w:r>
            <w:r w:rsidRPr="003F2BA7">
              <w:rPr>
                <w:rFonts w:cs="Arial"/>
                <w:color w:val="FF0000"/>
                <w:sz w:val="18"/>
                <w:szCs w:val="18"/>
              </w:rPr>
              <w:t> </w:t>
            </w:r>
            <w:r w:rsidRPr="003F2BA7">
              <w:rPr>
                <w:rFonts w:cs="Arial"/>
                <w:sz w:val="18"/>
                <w:szCs w:val="18"/>
              </w:rPr>
              <w:t xml:space="preserve">Plán odpadového hospodářství ČR 2015 – 2024 a zejména pak jednotlivé Plány odpadového hospodářství na úrovni krajů. </w:t>
            </w:r>
            <w:r w:rsidRPr="003F2BA7">
              <w:rPr>
                <w:rFonts w:cs="Arial"/>
                <w:sz w:val="18"/>
                <w:szCs w:val="18"/>
              </w:rPr>
              <w:br/>
              <w:t xml:space="preserve">Zohledněny budou rovněž výstupy zpracovávané </w:t>
            </w:r>
            <w:r w:rsidRPr="003F2BA7">
              <w:rPr>
                <w:rFonts w:cs="Arial"/>
                <w:color w:val="000000"/>
                <w:sz w:val="18"/>
                <w:szCs w:val="18"/>
              </w:rPr>
              <w:t>analýzy vyhodnocující stávající infrastrukturu odpadového hospodářství</w:t>
            </w:r>
          </w:p>
        </w:tc>
      </w:tr>
      <w:tr w:rsidR="00296F0D" w:rsidRPr="003F2BA7" w14:paraId="70EA67D9" w14:textId="77777777" w:rsidTr="00296F0D">
        <w:tc>
          <w:tcPr>
            <w:tcW w:w="505" w:type="pct"/>
            <w:tcBorders>
              <w:top w:val="single" w:sz="4" w:space="0" w:color="000000"/>
              <w:left w:val="single" w:sz="4" w:space="0" w:color="000000"/>
              <w:right w:val="single" w:sz="4" w:space="0" w:color="000000"/>
            </w:tcBorders>
            <w:shd w:val="clear" w:color="auto" w:fill="auto"/>
          </w:tcPr>
          <w:p w14:paraId="5E1CDD25" w14:textId="256F1AC1" w:rsidR="00296F0D" w:rsidRPr="003F2BA7" w:rsidRDefault="00296F0D" w:rsidP="00296F0D">
            <w:pPr>
              <w:pStyle w:val="DAVA"/>
              <w:spacing w:after="120"/>
              <w:rPr>
                <w:rFonts w:cs="Arial"/>
                <w:b/>
                <w:bCs/>
                <w:sz w:val="18"/>
                <w:szCs w:val="18"/>
              </w:rPr>
            </w:pPr>
            <w:del w:id="1467" w:author="Števík David" w:date="2021-05-14T11:08:00Z">
              <w:r w:rsidRPr="003F2BA7" w:rsidDel="009E6A2C">
                <w:rPr>
                  <w:rFonts w:cs="Arial"/>
                  <w:b/>
                  <w:bCs/>
                  <w:sz w:val="18"/>
                  <w:szCs w:val="18"/>
                </w:rPr>
                <w:delText xml:space="preserve">2.7 </w:delText>
              </w:r>
              <w:r w:rsidRPr="003F2BA7" w:rsidDel="009E6A2C">
                <w:rPr>
                  <w:rFonts w:cs="Arial"/>
                  <w:b/>
                  <w:sz w:val="18"/>
                  <w:szCs w:val="18"/>
                </w:rPr>
                <w:delText xml:space="preserve">Akční program zahrnující opatření na různém stupni priorit pro nezbytná opatření pro zachování zahrnující </w:delText>
              </w:r>
              <w:r w:rsidRPr="003F2BA7" w:rsidDel="009E6A2C">
                <w:rPr>
                  <w:rFonts w:cs="Arial"/>
                  <w:b/>
                  <w:sz w:val="18"/>
                  <w:szCs w:val="18"/>
                </w:rPr>
                <w:lastRenderedPageBreak/>
                <w:delText>spolufinancování ze strany Unie</w:delText>
              </w:r>
            </w:del>
          </w:p>
        </w:tc>
        <w:tc>
          <w:tcPr>
            <w:tcW w:w="254" w:type="pct"/>
            <w:tcBorders>
              <w:top w:val="single" w:sz="4" w:space="0" w:color="000000"/>
              <w:left w:val="single" w:sz="4" w:space="0" w:color="000000"/>
              <w:right w:val="single" w:sz="4" w:space="0" w:color="000000"/>
            </w:tcBorders>
          </w:tcPr>
          <w:p w14:paraId="145CACB6" w14:textId="5C418C2D" w:rsidR="00296F0D" w:rsidRPr="003F2BA7" w:rsidRDefault="00296F0D" w:rsidP="00296F0D">
            <w:pPr>
              <w:pStyle w:val="DAVA"/>
              <w:spacing w:after="120"/>
              <w:rPr>
                <w:rFonts w:cs="Arial"/>
                <w:sz w:val="18"/>
                <w:szCs w:val="18"/>
              </w:rPr>
            </w:pPr>
            <w:del w:id="1468" w:author="Števík David" w:date="2021-05-14T11:08:00Z">
              <w:r w:rsidRPr="003F2BA7" w:rsidDel="009E6A2C">
                <w:rPr>
                  <w:rFonts w:cs="Arial"/>
                  <w:sz w:val="18"/>
                  <w:szCs w:val="18"/>
                </w:rPr>
                <w:lastRenderedPageBreak/>
                <w:delText>EFRR a Fond soudržnosti</w:delText>
              </w:r>
            </w:del>
          </w:p>
        </w:tc>
        <w:tc>
          <w:tcPr>
            <w:tcW w:w="455" w:type="pct"/>
            <w:tcBorders>
              <w:top w:val="single" w:sz="4" w:space="0" w:color="000000"/>
              <w:left w:val="single" w:sz="4" w:space="0" w:color="000000"/>
              <w:right w:val="single" w:sz="4" w:space="0" w:color="000000"/>
            </w:tcBorders>
          </w:tcPr>
          <w:p w14:paraId="425A748B" w14:textId="1B065041" w:rsidR="00296F0D" w:rsidRPr="003F2BA7" w:rsidRDefault="00296F0D" w:rsidP="00296F0D">
            <w:pPr>
              <w:pStyle w:val="DAVA"/>
              <w:spacing w:after="120"/>
              <w:rPr>
                <w:rFonts w:cs="Arial"/>
                <w:sz w:val="18"/>
                <w:szCs w:val="18"/>
              </w:rPr>
            </w:pPr>
            <w:del w:id="1469" w:author="Števík David" w:date="2021-05-13T14:00:00Z">
              <w:r w:rsidRPr="003F2BA7" w:rsidDel="0016640E">
                <w:rPr>
                  <w:rFonts w:cs="Arial"/>
                  <w:bCs/>
                  <w:sz w:val="18"/>
                  <w:szCs w:val="18"/>
                </w:rPr>
                <w:delText xml:space="preserve">Posílení ochrany a zachování přírody, biologické rozmanitosti a zelené infrastruktury, a to i v městských </w:delText>
              </w:r>
              <w:r w:rsidRPr="003F2BA7" w:rsidDel="0016640E">
                <w:rPr>
                  <w:rFonts w:cs="Arial"/>
                  <w:bCs/>
                  <w:sz w:val="18"/>
                  <w:szCs w:val="18"/>
                </w:rPr>
                <w:lastRenderedPageBreak/>
                <w:delText>oblastech, a snížení všech forem znečištění</w:delText>
              </w:r>
            </w:del>
            <w:del w:id="1470" w:author="Števík David" w:date="2021-05-14T11:08:00Z">
              <w:r w:rsidRPr="003F2BA7" w:rsidDel="009E6A2C">
                <w:rPr>
                  <w:rFonts w:cs="Arial"/>
                  <w:bCs/>
                  <w:sz w:val="18"/>
                  <w:szCs w:val="18"/>
                </w:rPr>
                <w:delText>;</w:delText>
              </w:r>
            </w:del>
          </w:p>
        </w:tc>
        <w:tc>
          <w:tcPr>
            <w:tcW w:w="457" w:type="pct"/>
            <w:tcBorders>
              <w:top w:val="single" w:sz="4" w:space="0" w:color="000000"/>
              <w:left w:val="single" w:sz="4" w:space="0" w:color="000000"/>
              <w:right w:val="single" w:sz="4" w:space="0" w:color="000000"/>
            </w:tcBorders>
          </w:tcPr>
          <w:p w14:paraId="2335DBB4" w14:textId="08798850" w:rsidR="00296F0D" w:rsidRPr="003F2BA7" w:rsidRDefault="00296F0D" w:rsidP="00296F0D">
            <w:pPr>
              <w:pStyle w:val="DAVA"/>
              <w:spacing w:after="120"/>
              <w:rPr>
                <w:rFonts w:cs="Arial"/>
                <w:sz w:val="18"/>
                <w:szCs w:val="18"/>
              </w:rPr>
            </w:pPr>
            <w:del w:id="1471" w:author="Števík David" w:date="2021-05-14T11:08:00Z">
              <w:r w:rsidRPr="003F2BA7" w:rsidDel="009E6A2C">
                <w:rPr>
                  <w:rFonts w:cs="Arial"/>
                  <w:sz w:val="18"/>
                  <w:szCs w:val="18"/>
                </w:rPr>
                <w:lastRenderedPageBreak/>
                <w:delText>ANO</w:delText>
              </w:r>
            </w:del>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43A4EBF" w14:textId="2A5E8DFA" w:rsidR="00296F0D" w:rsidRPr="003F2BA7" w:rsidRDefault="00296F0D" w:rsidP="00296F0D">
            <w:pPr>
              <w:pStyle w:val="DAVA"/>
              <w:spacing w:after="120"/>
              <w:rPr>
                <w:rFonts w:cs="Arial"/>
                <w:sz w:val="18"/>
                <w:szCs w:val="18"/>
              </w:rPr>
            </w:pPr>
            <w:del w:id="1472" w:author="Števík David" w:date="2021-05-14T11:08:00Z">
              <w:r w:rsidRPr="003F2BA7" w:rsidDel="009E6A2C">
                <w:rPr>
                  <w:rFonts w:cs="Arial"/>
                  <w:sz w:val="18"/>
                  <w:szCs w:val="18"/>
                </w:rPr>
                <w:delText xml:space="preserve">Pro intervence na podporu opatření na ochranu přírody v souvislosti s oblastmi Natura 2000 v oblasti působnosti </w:delText>
              </w:r>
              <w:r w:rsidRPr="003F2BA7" w:rsidDel="009E6A2C">
                <w:rPr>
                  <w:rFonts w:cs="Arial"/>
                  <w:sz w:val="18"/>
                  <w:szCs w:val="18"/>
                </w:rPr>
                <w:lastRenderedPageBreak/>
                <w:delText>směrnice 92/43/EHS: Je zaveden akční program zahrnující opatření na různém stupni priorit podle článku 8 směrnice 92/43/EHS a zahrnuje všechny prvky požadované v šabloně pro rámec prioritních činností na období 2021–2027 včetně prioritních opatření a odhad potřeb financování</w:delText>
              </w:r>
            </w:del>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BEBE4BB" w14:textId="0C896DFF" w:rsidR="00296F0D" w:rsidRPr="003F2BA7" w:rsidRDefault="00296F0D" w:rsidP="00296F0D">
            <w:pPr>
              <w:pStyle w:val="DAVA"/>
              <w:spacing w:after="120"/>
              <w:rPr>
                <w:rFonts w:cs="Arial"/>
                <w:sz w:val="18"/>
                <w:szCs w:val="18"/>
              </w:rPr>
            </w:pPr>
            <w:del w:id="1473" w:author="Števík David" w:date="2021-05-14T11:08:00Z">
              <w:r w:rsidRPr="003F2BA7" w:rsidDel="009E6A2C">
                <w:rPr>
                  <w:rFonts w:cs="Arial"/>
                  <w:sz w:val="18"/>
                  <w:szCs w:val="18"/>
                </w:rPr>
                <w:lastRenderedPageBreak/>
                <w:delText>ANO</w:delText>
              </w:r>
            </w:del>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3B2B0A1" w14:textId="7DF28D53" w:rsidR="00296F0D" w:rsidRPr="003F2BA7" w:rsidDel="009E6A2C" w:rsidRDefault="00296F0D" w:rsidP="00296F0D">
            <w:pPr>
              <w:pStyle w:val="DAVA"/>
              <w:spacing w:after="120"/>
              <w:rPr>
                <w:del w:id="1474" w:author="Števík David" w:date="2021-05-14T11:08:00Z"/>
                <w:rFonts w:cs="Arial"/>
                <w:sz w:val="18"/>
                <w:szCs w:val="18"/>
              </w:rPr>
            </w:pPr>
            <w:del w:id="1475" w:author="Števík David" w:date="2021-05-14T11:08:00Z">
              <w:r w:rsidRPr="003F2BA7" w:rsidDel="009E6A2C">
                <w:rPr>
                  <w:rFonts w:cs="Arial"/>
                  <w:sz w:val="18"/>
                  <w:szCs w:val="18"/>
                </w:rPr>
                <w:delText xml:space="preserve">Prioritní akční rámec pro soustavu Natura 2000 pro období 2021–2027 je dostupný zde: </w:delText>
              </w:r>
              <w:r w:rsidR="009E6A2C" w:rsidRPr="003F2BA7" w:rsidDel="009E6A2C">
                <w:fldChar w:fldCharType="begin"/>
              </w:r>
              <w:r w:rsidR="009E6A2C" w:rsidRPr="003F2BA7" w:rsidDel="009E6A2C">
                <w:rPr>
                  <w:rFonts w:cs="Arial"/>
                </w:rPr>
                <w:delInstrText xml:space="preserve"> HYPERLINK "https://www.mzp.cz/C1257458002F0DC7/cz/akcni_ramec_natura_2000/$FILE/ODOIMZ-CZ_paf_20201008.pdf" </w:delInstrText>
              </w:r>
              <w:r w:rsidR="009E6A2C" w:rsidRPr="003F2BA7" w:rsidDel="009E6A2C">
                <w:fldChar w:fldCharType="separate"/>
              </w:r>
              <w:r w:rsidRPr="003F2BA7" w:rsidDel="009E6A2C">
                <w:rPr>
                  <w:rStyle w:val="Hypertextovodkaz"/>
                  <w:rFonts w:cs="Arial"/>
                  <w:sz w:val="18"/>
                  <w:szCs w:val="18"/>
                </w:rPr>
                <w:delText>https://www.mzp.cz/C1257458002F0DC7/cz/akcni_ramec_natura_2000/$FILE/ODOIMZ-CZ_paf_20201008.pdf</w:delText>
              </w:r>
              <w:r w:rsidR="009E6A2C" w:rsidRPr="003F2BA7" w:rsidDel="009E6A2C">
                <w:rPr>
                  <w:rStyle w:val="Hypertextovodkaz"/>
                  <w:rFonts w:cs="Arial"/>
                  <w:sz w:val="18"/>
                  <w:szCs w:val="18"/>
                </w:rPr>
                <w:fldChar w:fldCharType="end"/>
              </w:r>
            </w:del>
          </w:p>
          <w:p w14:paraId="492ECA08" w14:textId="5D249C9E" w:rsidR="00296F0D" w:rsidRPr="003F2BA7" w:rsidDel="009E6A2C" w:rsidRDefault="00296F0D" w:rsidP="00296F0D">
            <w:pPr>
              <w:pStyle w:val="DAVA"/>
              <w:spacing w:after="120"/>
              <w:rPr>
                <w:del w:id="1476" w:author="Števík David" w:date="2021-05-14T11:08:00Z"/>
                <w:rFonts w:cs="Arial"/>
                <w:sz w:val="18"/>
                <w:szCs w:val="18"/>
              </w:rPr>
            </w:pPr>
          </w:p>
          <w:p w14:paraId="230981EE" w14:textId="7AA0F950" w:rsidR="00296F0D" w:rsidRPr="003F2BA7" w:rsidRDefault="00296F0D" w:rsidP="00296F0D">
            <w:pPr>
              <w:pStyle w:val="DAVA"/>
              <w:spacing w:after="120"/>
              <w:rPr>
                <w:rFonts w:cs="Arial"/>
                <w:sz w:val="18"/>
                <w:szCs w:val="18"/>
              </w:rPr>
            </w:pPr>
            <w:del w:id="1477" w:author="Števík David" w:date="2021-05-14T11:08:00Z">
              <w:r w:rsidRPr="003F2BA7" w:rsidDel="009E6A2C">
                <w:rPr>
                  <w:rFonts w:cs="Arial"/>
                  <w:sz w:val="18"/>
                  <w:szCs w:val="18"/>
                </w:rPr>
                <w:lastRenderedPageBreak/>
                <w:delText xml:space="preserve">Šablona PAF je dostupná zde: </w:delText>
              </w:r>
              <w:r w:rsidR="009E6A2C" w:rsidRPr="003F2BA7" w:rsidDel="009E6A2C">
                <w:fldChar w:fldCharType="begin"/>
              </w:r>
              <w:r w:rsidR="009E6A2C" w:rsidRPr="003F2BA7" w:rsidDel="009E6A2C">
                <w:rPr>
                  <w:rFonts w:cs="Arial"/>
                </w:rPr>
                <w:delInstrText xml:space="preserve"> HYPERLINK "http://ec.europa.eu/environment/nature/natura2000/financing/index_en.htm" </w:delInstrText>
              </w:r>
              <w:r w:rsidR="009E6A2C" w:rsidRPr="003F2BA7" w:rsidDel="009E6A2C">
                <w:fldChar w:fldCharType="separate"/>
              </w:r>
              <w:r w:rsidRPr="003F2BA7" w:rsidDel="009E6A2C">
                <w:rPr>
                  <w:rStyle w:val="Hypertextovodkaz"/>
                  <w:rFonts w:cs="Arial"/>
                  <w:sz w:val="18"/>
                  <w:szCs w:val="18"/>
                </w:rPr>
                <w:delText>http://ec.europa.eu/environment/nature/natura2000/financing/index_en.htm</w:delText>
              </w:r>
              <w:r w:rsidR="009E6A2C" w:rsidRPr="003F2BA7" w:rsidDel="009E6A2C">
                <w:rPr>
                  <w:rStyle w:val="Hypertextovodkaz"/>
                  <w:rFonts w:cs="Arial"/>
                  <w:sz w:val="18"/>
                  <w:szCs w:val="18"/>
                </w:rPr>
                <w:fldChar w:fldCharType="end"/>
              </w:r>
              <w:r w:rsidRPr="003F2BA7" w:rsidDel="009E6A2C">
                <w:rPr>
                  <w:rFonts w:cs="Arial"/>
                  <w:color w:val="FF0000"/>
                  <w:sz w:val="18"/>
                  <w:szCs w:val="18"/>
                </w:rPr>
                <w:delText xml:space="preserve"> .</w:delText>
              </w:r>
            </w:del>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ECA45F4" w14:textId="7EC08907" w:rsidR="00296F0D" w:rsidRPr="003F2BA7" w:rsidRDefault="00296F0D" w:rsidP="00296F0D">
            <w:pPr>
              <w:pStyle w:val="DAVA"/>
              <w:spacing w:after="120"/>
              <w:rPr>
                <w:rFonts w:cs="Arial"/>
                <w:sz w:val="18"/>
                <w:szCs w:val="18"/>
              </w:rPr>
            </w:pPr>
            <w:del w:id="1478" w:author="Števík David" w:date="2021-05-14T11:08:00Z">
              <w:r w:rsidRPr="003F2BA7" w:rsidDel="009E6A2C">
                <w:rPr>
                  <w:rFonts w:cs="Arial"/>
                  <w:sz w:val="18"/>
                  <w:szCs w:val="18"/>
                </w:rPr>
                <w:lastRenderedPageBreak/>
                <w:delText>Česká republika přijala v září 2020 nový Prioritní akční rámec pro soustavu Natura 2000 pro období 2021–2027 (PAF), následně byl postoupen Evropské komisi.</w:delText>
              </w:r>
            </w:del>
          </w:p>
        </w:tc>
      </w:tr>
      <w:tr w:rsidR="00296F0D" w:rsidRPr="003F2BA7" w14:paraId="1F9B0334"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6B9ED13D" w14:textId="77777777" w:rsidR="00296F0D" w:rsidRPr="003F2BA7" w:rsidRDefault="00296F0D" w:rsidP="00296F0D">
            <w:pPr>
              <w:pStyle w:val="DAVA"/>
              <w:spacing w:after="120"/>
              <w:rPr>
                <w:rFonts w:cs="Arial"/>
                <w:b/>
                <w:sz w:val="18"/>
                <w:szCs w:val="18"/>
              </w:rPr>
            </w:pPr>
            <w:r w:rsidRPr="003F2BA7">
              <w:rPr>
                <w:rFonts w:cs="Arial"/>
                <w:b/>
                <w:bCs/>
                <w:sz w:val="18"/>
                <w:szCs w:val="18"/>
              </w:rPr>
              <w:t>3.1 Vnitrostátní nebo regionální plán pro širokopásmový přístup</w:t>
            </w:r>
          </w:p>
        </w:tc>
        <w:tc>
          <w:tcPr>
            <w:tcW w:w="254" w:type="pct"/>
            <w:vMerge w:val="restart"/>
            <w:tcBorders>
              <w:top w:val="single" w:sz="4" w:space="0" w:color="000000"/>
              <w:left w:val="single" w:sz="4" w:space="0" w:color="000000"/>
              <w:right w:val="single" w:sz="4" w:space="0" w:color="000000"/>
            </w:tcBorders>
          </w:tcPr>
          <w:p w14:paraId="46CDF018" w14:textId="77777777" w:rsidR="00296F0D" w:rsidRPr="003F2BA7" w:rsidRDefault="00296F0D" w:rsidP="00296F0D">
            <w:pPr>
              <w:pStyle w:val="DAVA"/>
              <w:spacing w:after="120"/>
              <w:rPr>
                <w:rFonts w:cs="Arial"/>
                <w:sz w:val="18"/>
                <w:szCs w:val="18"/>
              </w:rPr>
            </w:pPr>
            <w:r w:rsidRPr="003F2BA7">
              <w:rPr>
                <w:rFonts w:cs="Arial"/>
                <w:sz w:val="18"/>
                <w:szCs w:val="18"/>
              </w:rPr>
              <w:t>EFRR</w:t>
            </w:r>
          </w:p>
        </w:tc>
        <w:tc>
          <w:tcPr>
            <w:tcW w:w="455" w:type="pct"/>
            <w:vMerge w:val="restart"/>
            <w:tcBorders>
              <w:top w:val="single" w:sz="4" w:space="0" w:color="000000"/>
              <w:left w:val="single" w:sz="4" w:space="0" w:color="000000"/>
              <w:right w:val="single" w:sz="4" w:space="0" w:color="000000"/>
            </w:tcBorders>
          </w:tcPr>
          <w:p w14:paraId="6580A7F3" w14:textId="77777777" w:rsidR="00296F0D" w:rsidRPr="003F2BA7" w:rsidRDefault="00296F0D" w:rsidP="00296F0D">
            <w:pPr>
              <w:pStyle w:val="DAVA"/>
              <w:spacing w:after="120"/>
              <w:rPr>
                <w:rFonts w:cs="Arial"/>
                <w:sz w:val="18"/>
                <w:szCs w:val="18"/>
              </w:rPr>
            </w:pPr>
            <w:r w:rsidRPr="003F2BA7">
              <w:rPr>
                <w:rFonts w:cs="Arial"/>
                <w:sz w:val="18"/>
                <w:szCs w:val="18"/>
              </w:rPr>
              <w:t>Zvýšení digitálního propojení</w:t>
            </w:r>
          </w:p>
        </w:tc>
        <w:tc>
          <w:tcPr>
            <w:tcW w:w="457" w:type="pct"/>
            <w:vMerge w:val="restart"/>
            <w:tcBorders>
              <w:top w:val="single" w:sz="4" w:space="0" w:color="000000"/>
              <w:left w:val="single" w:sz="4" w:space="0" w:color="000000"/>
              <w:right w:val="single" w:sz="4" w:space="0" w:color="000000"/>
            </w:tcBorders>
          </w:tcPr>
          <w:p w14:paraId="13B81050"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7568A48" w14:textId="77777777" w:rsidR="00296F0D" w:rsidRPr="003F2BA7" w:rsidRDefault="00296F0D" w:rsidP="00296F0D">
            <w:pPr>
              <w:pStyle w:val="DAVA"/>
              <w:spacing w:after="120"/>
              <w:rPr>
                <w:rFonts w:cs="Arial"/>
                <w:sz w:val="18"/>
                <w:szCs w:val="18"/>
              </w:rPr>
            </w:pPr>
            <w:r w:rsidRPr="003F2BA7">
              <w:rPr>
                <w:rFonts w:cs="Arial"/>
                <w:sz w:val="18"/>
                <w:szCs w:val="18"/>
              </w:rPr>
              <w:t>Je zaveden vnitrostátní nebo regionální plán pro širokopásmový přístup,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E03AEFD"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E5D2104"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5C848BA" w14:textId="77777777" w:rsidR="00296F0D" w:rsidRPr="003F2BA7" w:rsidRDefault="00296F0D" w:rsidP="00296F0D">
            <w:pPr>
              <w:pStyle w:val="DAVA"/>
              <w:spacing w:after="120"/>
              <w:rPr>
                <w:rFonts w:cs="Arial"/>
                <w:sz w:val="18"/>
                <w:szCs w:val="18"/>
              </w:rPr>
            </w:pPr>
          </w:p>
        </w:tc>
      </w:tr>
      <w:tr w:rsidR="00296F0D" w:rsidRPr="003F2BA7" w14:paraId="0EBD70A7" w14:textId="77777777" w:rsidTr="00296F0D">
        <w:tc>
          <w:tcPr>
            <w:tcW w:w="505" w:type="pct"/>
            <w:vMerge/>
            <w:tcBorders>
              <w:left w:val="single" w:sz="4" w:space="0" w:color="000000"/>
              <w:right w:val="single" w:sz="4" w:space="0" w:color="000000"/>
            </w:tcBorders>
          </w:tcPr>
          <w:p w14:paraId="18D6B0A5"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7F4359BE"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55D6C9E1"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C0BA052"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5122CA0" w14:textId="77777777" w:rsidR="00296F0D" w:rsidRPr="003F2BA7" w:rsidRDefault="00296F0D" w:rsidP="00296F0D">
            <w:pPr>
              <w:pStyle w:val="DAVA"/>
              <w:spacing w:after="120"/>
              <w:rPr>
                <w:rFonts w:cs="Arial"/>
                <w:sz w:val="18"/>
                <w:szCs w:val="18"/>
              </w:rPr>
            </w:pPr>
            <w:r w:rsidRPr="003F2BA7">
              <w:rPr>
                <w:rFonts w:cs="Arial"/>
                <w:sz w:val="18"/>
                <w:szCs w:val="18"/>
              </w:rPr>
              <w:t>1. Posouzení investiční mezery, kterou je třeba řešit, s cílem zajistit, aby všichni občané Unie měli přístup k vysokokapac</w:t>
            </w:r>
            <w:r w:rsidRPr="003F2BA7">
              <w:rPr>
                <w:rFonts w:cs="Arial"/>
                <w:sz w:val="18"/>
                <w:szCs w:val="18"/>
              </w:rPr>
              <w:lastRenderedPageBreak/>
              <w:t>itním sítím</w:t>
            </w:r>
            <w:r w:rsidRPr="003F2BA7">
              <w:rPr>
                <w:rStyle w:val="Znakapoznpodarou"/>
                <w:rFonts w:cs="Arial"/>
                <w:sz w:val="18"/>
                <w:szCs w:val="18"/>
              </w:rPr>
              <w:footnoteReference w:id="131"/>
            </w:r>
            <w:r w:rsidRPr="003F2BA7">
              <w:rPr>
                <w:rFonts w:cs="Arial"/>
                <w:sz w:val="18"/>
                <w:szCs w:val="18"/>
              </w:rPr>
              <w:t>, na základě:</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546D0DD"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8C786D9" w14:textId="77777777" w:rsidR="00296F0D" w:rsidRPr="003F2BA7" w:rsidRDefault="00296F0D" w:rsidP="00296F0D">
            <w:pPr>
              <w:pStyle w:val="DAVA"/>
              <w:spacing w:after="120"/>
              <w:rPr>
                <w:rFonts w:cs="Arial"/>
                <w:sz w:val="18"/>
                <w:szCs w:val="18"/>
              </w:rPr>
            </w:pPr>
            <w:r w:rsidRPr="003F2BA7">
              <w:rPr>
                <w:rFonts w:cs="Arial"/>
                <w:sz w:val="18"/>
                <w:szCs w:val="18"/>
              </w:rPr>
              <w:t xml:space="preserve">Národní plán rozvoje vysokokapacitních sítí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98D2780" w14:textId="77777777" w:rsidR="00296F0D" w:rsidRPr="003F2BA7" w:rsidRDefault="00296F0D" w:rsidP="00296F0D">
            <w:pPr>
              <w:pStyle w:val="DAVA"/>
              <w:spacing w:after="120"/>
              <w:rPr>
                <w:rFonts w:cs="Arial"/>
                <w:sz w:val="18"/>
                <w:szCs w:val="18"/>
              </w:rPr>
            </w:pPr>
            <w:r w:rsidRPr="003F2BA7">
              <w:rPr>
                <w:rFonts w:cs="Arial"/>
                <w:sz w:val="18"/>
                <w:szCs w:val="18"/>
              </w:rPr>
              <w:t>Zpracování Národního plánu rozvoje sítí s velmi vysokou kapacitou (vytvoří strategický rámec pro intervence v novém PO, zajistí naplnění cílů v oblasti přístupu k  sítím s velmi vysokou kapacitou, zohlední požadavky dle jednotlivých kritérií a naplní podmínku).</w:t>
            </w:r>
          </w:p>
          <w:p w14:paraId="573105EE" w14:textId="77777777" w:rsidR="00296F0D" w:rsidRPr="003F2BA7" w:rsidRDefault="00296F0D" w:rsidP="00296F0D">
            <w:pPr>
              <w:pStyle w:val="DAVA"/>
              <w:spacing w:after="120"/>
              <w:rPr>
                <w:rFonts w:cs="Arial"/>
                <w:sz w:val="18"/>
                <w:szCs w:val="18"/>
              </w:rPr>
            </w:pPr>
            <w:r w:rsidRPr="003F2BA7">
              <w:rPr>
                <w:rFonts w:cs="Arial"/>
                <w:sz w:val="18"/>
                <w:szCs w:val="18"/>
              </w:rPr>
              <w:t xml:space="preserve">Národní plán rozvoje sítí s velmi vysokou kapacitou by měl být předložen vládě ke </w:t>
            </w:r>
            <w:proofErr w:type="gramStart"/>
            <w:r w:rsidRPr="003F2BA7">
              <w:rPr>
                <w:rFonts w:cs="Arial"/>
                <w:sz w:val="18"/>
                <w:szCs w:val="18"/>
              </w:rPr>
              <w:lastRenderedPageBreak/>
              <w:t>schválení  v</w:t>
            </w:r>
            <w:proofErr w:type="gramEnd"/>
            <w:r w:rsidRPr="003F2BA7">
              <w:rPr>
                <w:rFonts w:cs="Arial"/>
                <w:sz w:val="18"/>
                <w:szCs w:val="18"/>
              </w:rPr>
              <w:t>  prvním čtvrtletí 2021 a následně EK do Bruselu..</w:t>
            </w:r>
          </w:p>
        </w:tc>
      </w:tr>
      <w:tr w:rsidR="00296F0D" w:rsidRPr="003F2BA7" w14:paraId="34A83CCD" w14:textId="77777777" w:rsidTr="00296F0D">
        <w:tc>
          <w:tcPr>
            <w:tcW w:w="505" w:type="pct"/>
            <w:vMerge/>
            <w:tcBorders>
              <w:left w:val="single" w:sz="4" w:space="0" w:color="000000"/>
              <w:right w:val="single" w:sz="4" w:space="0" w:color="000000"/>
            </w:tcBorders>
          </w:tcPr>
          <w:p w14:paraId="14976D72"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104E596D"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28C9681E"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1ABFF3E"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E6BDE24" w14:textId="77777777" w:rsidR="00296F0D" w:rsidRPr="003F2BA7" w:rsidRDefault="00296F0D" w:rsidP="00296F0D">
            <w:pPr>
              <w:pStyle w:val="DAVA"/>
              <w:spacing w:after="120"/>
              <w:rPr>
                <w:rFonts w:cs="Arial"/>
                <w:sz w:val="18"/>
                <w:szCs w:val="18"/>
              </w:rPr>
            </w:pPr>
            <w:r w:rsidRPr="003F2BA7">
              <w:rPr>
                <w:rFonts w:cs="Arial"/>
                <w:sz w:val="18"/>
                <w:szCs w:val="18"/>
              </w:rPr>
              <w:t>a) aktuálního zmapování</w:t>
            </w:r>
            <w:r w:rsidRPr="003F2BA7">
              <w:rPr>
                <w:rStyle w:val="Znakapoznpodarou"/>
                <w:rFonts w:cs="Arial"/>
                <w:sz w:val="18"/>
                <w:szCs w:val="18"/>
              </w:rPr>
              <w:footnoteReference w:id="132"/>
            </w:r>
            <w:r w:rsidRPr="003F2BA7">
              <w:rPr>
                <w:rFonts w:cs="Arial"/>
                <w:sz w:val="18"/>
                <w:szCs w:val="18"/>
              </w:rPr>
              <w:t xml:space="preserve"> stávající soukromé a veřejné infrastruktury a kvality služeb pomocí standardních ukazatelů mapování širokopásmového přístupu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B35E525"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DA47CA7" w14:textId="77777777" w:rsidR="00296F0D" w:rsidRPr="003F2BA7" w:rsidRDefault="00296F0D" w:rsidP="00296F0D">
            <w:pPr>
              <w:pStyle w:val="DAVA"/>
              <w:spacing w:after="120"/>
              <w:rPr>
                <w:rFonts w:cs="Arial"/>
                <w:sz w:val="18"/>
                <w:szCs w:val="18"/>
              </w:rPr>
            </w:pPr>
            <w:r w:rsidRPr="003F2BA7">
              <w:rPr>
                <w:rFonts w:cs="Arial"/>
                <w:sz w:val="18"/>
                <w:szCs w:val="18"/>
              </w:rPr>
              <w:t>Dokumentace pro mapování sítí elektronických komunikací</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A4F060F" w14:textId="77777777" w:rsidR="00296F0D" w:rsidRPr="003F2BA7" w:rsidRDefault="00296F0D" w:rsidP="00296F0D">
            <w:pPr>
              <w:pStyle w:val="DAVA"/>
              <w:spacing w:after="120"/>
              <w:rPr>
                <w:rFonts w:cs="Arial"/>
                <w:sz w:val="18"/>
                <w:szCs w:val="18"/>
              </w:rPr>
            </w:pPr>
            <w:r w:rsidRPr="003F2BA7">
              <w:rPr>
                <w:rFonts w:cs="Arial"/>
                <w:sz w:val="18"/>
                <w:szCs w:val="18"/>
              </w:rPr>
              <w:t>Příprava dokumentace pro mapování sítí elektronických komunikací</w:t>
            </w:r>
            <w:r w:rsidRPr="003F2BA7" w:rsidDel="00360148">
              <w:rPr>
                <w:rFonts w:cs="Arial"/>
                <w:sz w:val="18"/>
                <w:szCs w:val="18"/>
              </w:rPr>
              <w:t xml:space="preserve"> </w:t>
            </w:r>
            <w:r w:rsidRPr="003F2BA7">
              <w:rPr>
                <w:rFonts w:cs="Arial"/>
                <w:sz w:val="18"/>
                <w:szCs w:val="18"/>
              </w:rPr>
              <w:t>(v průběhu roku 2020)</w:t>
            </w:r>
          </w:p>
        </w:tc>
      </w:tr>
      <w:tr w:rsidR="00296F0D" w:rsidRPr="003F2BA7" w14:paraId="34174141" w14:textId="77777777" w:rsidTr="00296F0D">
        <w:tc>
          <w:tcPr>
            <w:tcW w:w="505" w:type="pct"/>
            <w:vMerge/>
            <w:tcBorders>
              <w:left w:val="single" w:sz="4" w:space="0" w:color="000000"/>
              <w:right w:val="single" w:sz="4" w:space="0" w:color="000000"/>
            </w:tcBorders>
          </w:tcPr>
          <w:p w14:paraId="353145A9"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3E4A3F48"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416A93A9"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0AF8074"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7DFB59C" w14:textId="77777777" w:rsidR="00296F0D" w:rsidRPr="003F2BA7" w:rsidRDefault="00296F0D" w:rsidP="00296F0D">
            <w:pPr>
              <w:pStyle w:val="DAVA"/>
              <w:spacing w:after="120"/>
              <w:rPr>
                <w:rFonts w:cs="Arial"/>
                <w:sz w:val="18"/>
                <w:szCs w:val="18"/>
              </w:rPr>
            </w:pPr>
            <w:r w:rsidRPr="003F2BA7">
              <w:rPr>
                <w:rFonts w:cs="Arial"/>
                <w:sz w:val="18"/>
                <w:szCs w:val="18"/>
                <w:lang w:eastAsia="x-none"/>
              </w:rPr>
              <w:t xml:space="preserve">b) konzultací o plánovaných investicích </w:t>
            </w:r>
            <w:r w:rsidRPr="003F2BA7">
              <w:rPr>
                <w:rFonts w:cs="Arial"/>
                <w:sz w:val="18"/>
                <w:szCs w:val="18"/>
              </w:rPr>
              <w:t>v souladu s požadavky v oblasti státní podpory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C4708D9"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C2B4B3F"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3F25E44" w14:textId="77777777" w:rsidR="00296F0D" w:rsidRPr="003F2BA7" w:rsidRDefault="00296F0D" w:rsidP="00296F0D">
            <w:pPr>
              <w:pStyle w:val="DAVA"/>
              <w:spacing w:after="120"/>
              <w:rPr>
                <w:rFonts w:cs="Arial"/>
                <w:sz w:val="18"/>
                <w:szCs w:val="18"/>
              </w:rPr>
            </w:pPr>
            <w:r w:rsidRPr="003F2BA7">
              <w:rPr>
                <w:rFonts w:cs="Arial"/>
                <w:sz w:val="18"/>
                <w:szCs w:val="18"/>
              </w:rPr>
              <w:t>Provedení konzultací a zhodnocení plánovaných investic</w:t>
            </w:r>
          </w:p>
        </w:tc>
      </w:tr>
      <w:tr w:rsidR="00296F0D" w:rsidRPr="003F2BA7" w14:paraId="36D6FA78" w14:textId="77777777" w:rsidTr="00296F0D">
        <w:tc>
          <w:tcPr>
            <w:tcW w:w="505" w:type="pct"/>
            <w:vMerge/>
            <w:tcBorders>
              <w:left w:val="single" w:sz="4" w:space="0" w:color="000000"/>
              <w:right w:val="single" w:sz="4" w:space="0" w:color="000000"/>
            </w:tcBorders>
          </w:tcPr>
          <w:p w14:paraId="7B2F197A"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58F1465E"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3B257777"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764D89D"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2D6C458" w14:textId="77777777" w:rsidR="00296F0D" w:rsidRPr="003F2BA7" w:rsidRDefault="00296F0D" w:rsidP="00296F0D">
            <w:pPr>
              <w:pStyle w:val="DAVA"/>
              <w:spacing w:after="120"/>
              <w:rPr>
                <w:rFonts w:cs="Arial"/>
                <w:sz w:val="18"/>
                <w:szCs w:val="18"/>
              </w:rPr>
            </w:pPr>
            <w:r w:rsidRPr="003F2BA7">
              <w:rPr>
                <w:rFonts w:cs="Arial"/>
                <w:sz w:val="18"/>
                <w:szCs w:val="18"/>
              </w:rPr>
              <w:t>2. Odůvodnění plánované veřejné intervence na základě udržitelných investičních modelů, které:</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4373E7B"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664DEB5"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56C0A06B" w14:textId="77777777" w:rsidR="00296F0D" w:rsidRPr="003F2BA7" w:rsidRDefault="00296F0D" w:rsidP="00296F0D">
            <w:pPr>
              <w:pStyle w:val="DAVA"/>
              <w:spacing w:after="120"/>
              <w:rPr>
                <w:rFonts w:cs="Arial"/>
                <w:sz w:val="18"/>
                <w:szCs w:val="18"/>
              </w:rPr>
            </w:pPr>
            <w:r w:rsidRPr="003F2BA7">
              <w:rPr>
                <w:rFonts w:cs="Arial"/>
                <w:sz w:val="18"/>
                <w:szCs w:val="18"/>
              </w:rPr>
              <w:t>Provedení konzultací a zhodnocení plánovaných investic</w:t>
            </w:r>
          </w:p>
        </w:tc>
      </w:tr>
      <w:tr w:rsidR="00296F0D" w:rsidRPr="003F2BA7" w14:paraId="5DAB9B8D" w14:textId="77777777" w:rsidTr="00296F0D">
        <w:tc>
          <w:tcPr>
            <w:tcW w:w="505" w:type="pct"/>
            <w:vMerge/>
            <w:tcBorders>
              <w:left w:val="single" w:sz="4" w:space="0" w:color="000000"/>
              <w:right w:val="single" w:sz="4" w:space="0" w:color="000000"/>
            </w:tcBorders>
          </w:tcPr>
          <w:p w14:paraId="7053A003"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532E8BCC"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3BB602ED"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09B1490"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870C9AD" w14:textId="77777777" w:rsidR="00296F0D" w:rsidRPr="003F2BA7" w:rsidRDefault="00296F0D" w:rsidP="00296F0D">
            <w:pPr>
              <w:pStyle w:val="DAVA"/>
              <w:spacing w:after="120"/>
              <w:rPr>
                <w:rFonts w:cs="Arial"/>
                <w:sz w:val="18"/>
                <w:szCs w:val="18"/>
              </w:rPr>
            </w:pPr>
            <w:r w:rsidRPr="003F2BA7">
              <w:rPr>
                <w:rFonts w:cs="Arial"/>
                <w:sz w:val="18"/>
                <w:szCs w:val="18"/>
              </w:rPr>
              <w:t xml:space="preserve">a) posilují cenovou dostupnost a přístup k otevřené kvalitní </w:t>
            </w:r>
            <w:r w:rsidRPr="003F2BA7">
              <w:rPr>
                <w:rFonts w:cs="Arial"/>
                <w:sz w:val="18"/>
                <w:szCs w:val="18"/>
              </w:rPr>
              <w:lastRenderedPageBreak/>
              <w:t>infrastruktuře a službám, které budou fungovat i v budoucnu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9F5EB3B"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A4E1A29"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14E8E08" w14:textId="77777777" w:rsidR="00296F0D" w:rsidRPr="003F2BA7" w:rsidRDefault="00296F0D" w:rsidP="00296F0D">
            <w:pPr>
              <w:pStyle w:val="DAVA"/>
              <w:spacing w:after="120"/>
              <w:rPr>
                <w:rFonts w:cs="Arial"/>
                <w:sz w:val="18"/>
                <w:szCs w:val="18"/>
              </w:rPr>
            </w:pPr>
          </w:p>
        </w:tc>
      </w:tr>
      <w:tr w:rsidR="00296F0D" w:rsidRPr="003F2BA7" w14:paraId="7596864C" w14:textId="77777777" w:rsidTr="00296F0D">
        <w:tc>
          <w:tcPr>
            <w:tcW w:w="505" w:type="pct"/>
            <w:vMerge/>
            <w:tcBorders>
              <w:left w:val="single" w:sz="4" w:space="0" w:color="000000"/>
              <w:right w:val="single" w:sz="4" w:space="0" w:color="000000"/>
            </w:tcBorders>
          </w:tcPr>
          <w:p w14:paraId="1B7B577A"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65D7A255"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1C7B8DDE"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4AFE4235"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73ECCD0" w14:textId="77777777" w:rsidR="00296F0D" w:rsidRPr="003F2BA7" w:rsidRDefault="00296F0D" w:rsidP="00296F0D">
            <w:pPr>
              <w:pStyle w:val="DAVA"/>
              <w:spacing w:after="120"/>
              <w:rPr>
                <w:rFonts w:cs="Arial"/>
                <w:sz w:val="18"/>
                <w:szCs w:val="18"/>
              </w:rPr>
            </w:pPr>
            <w:r w:rsidRPr="003F2BA7">
              <w:rPr>
                <w:rFonts w:cs="Arial"/>
                <w:sz w:val="18"/>
                <w:szCs w:val="18"/>
              </w:rPr>
              <w:t>b) přizpůsobují formy finanční pomoci zjištěným selháním trhu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5F440E12"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0DC9F75"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ADE19F4" w14:textId="77777777" w:rsidR="00296F0D" w:rsidRPr="003F2BA7" w:rsidRDefault="00296F0D" w:rsidP="00296F0D">
            <w:pPr>
              <w:pStyle w:val="DAVA"/>
              <w:spacing w:after="120"/>
              <w:rPr>
                <w:rFonts w:cs="Arial"/>
                <w:sz w:val="18"/>
                <w:szCs w:val="18"/>
              </w:rPr>
            </w:pPr>
          </w:p>
        </w:tc>
      </w:tr>
      <w:tr w:rsidR="00296F0D" w:rsidRPr="003F2BA7" w14:paraId="7805F7EB" w14:textId="77777777" w:rsidTr="00296F0D">
        <w:tc>
          <w:tcPr>
            <w:tcW w:w="505" w:type="pct"/>
            <w:vMerge/>
            <w:tcBorders>
              <w:left w:val="single" w:sz="4" w:space="0" w:color="000000"/>
              <w:right w:val="single" w:sz="4" w:space="0" w:color="000000"/>
            </w:tcBorders>
          </w:tcPr>
          <w:p w14:paraId="2AAAF797"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7BE91792"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383A3353"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BCFD796"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F8E6690" w14:textId="77777777" w:rsidR="00296F0D" w:rsidRPr="003F2BA7" w:rsidRDefault="00296F0D" w:rsidP="00296F0D">
            <w:pPr>
              <w:pStyle w:val="DAVA"/>
              <w:spacing w:after="120"/>
              <w:rPr>
                <w:rFonts w:cs="Arial"/>
                <w:sz w:val="18"/>
                <w:szCs w:val="18"/>
              </w:rPr>
            </w:pPr>
            <w:r w:rsidRPr="003F2BA7">
              <w:rPr>
                <w:rFonts w:cs="Arial"/>
                <w:sz w:val="18"/>
                <w:szCs w:val="18"/>
              </w:rPr>
              <w:t>c) umožňují komplementární využívání různých forem financování z unijních, vnitrostátních nebo regionálních zdrojů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50190AE"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8185267"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81E288A" w14:textId="77777777" w:rsidR="00296F0D" w:rsidRPr="003F2BA7" w:rsidRDefault="00296F0D" w:rsidP="00296F0D">
            <w:pPr>
              <w:pStyle w:val="DAVA"/>
              <w:spacing w:after="120"/>
              <w:rPr>
                <w:rFonts w:cs="Arial"/>
                <w:sz w:val="18"/>
                <w:szCs w:val="18"/>
              </w:rPr>
            </w:pPr>
          </w:p>
        </w:tc>
      </w:tr>
      <w:tr w:rsidR="00296F0D" w:rsidRPr="003F2BA7" w14:paraId="515D2C87" w14:textId="77777777" w:rsidTr="00296F0D">
        <w:tc>
          <w:tcPr>
            <w:tcW w:w="505" w:type="pct"/>
            <w:vMerge/>
            <w:tcBorders>
              <w:left w:val="single" w:sz="4" w:space="0" w:color="000000"/>
              <w:right w:val="single" w:sz="4" w:space="0" w:color="000000"/>
            </w:tcBorders>
          </w:tcPr>
          <w:p w14:paraId="1804DEA5"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0DDE258E"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1E536240"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7FECE46C"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E0405C3" w14:textId="77777777" w:rsidR="00296F0D" w:rsidRPr="003F2BA7" w:rsidRDefault="00296F0D" w:rsidP="00296F0D">
            <w:pPr>
              <w:pStyle w:val="DAVA"/>
              <w:spacing w:after="120"/>
              <w:rPr>
                <w:rFonts w:cs="Arial"/>
                <w:sz w:val="18"/>
                <w:szCs w:val="18"/>
              </w:rPr>
            </w:pPr>
            <w:r w:rsidRPr="003F2BA7">
              <w:rPr>
                <w:rFonts w:cs="Arial"/>
                <w:sz w:val="18"/>
                <w:szCs w:val="18"/>
              </w:rPr>
              <w:t xml:space="preserve">3. Opatření na podporu poptávky a využívání vysokokapacitních sítí, včetně opatření na usnadnění jejich zavádění, zejména prostřednictvím účinného provádění směrnice EU o snížení nákladů na budování </w:t>
            </w:r>
            <w:r w:rsidRPr="003F2BA7">
              <w:rPr>
                <w:rFonts w:cs="Arial"/>
                <w:sz w:val="18"/>
                <w:szCs w:val="18"/>
              </w:rPr>
              <w:lastRenderedPageBreak/>
              <w:t>širokopásmového přístupu</w:t>
            </w:r>
            <w:r w:rsidRPr="003F2BA7">
              <w:rPr>
                <w:rStyle w:val="Znakapoznpodarou"/>
                <w:rFonts w:cs="Arial"/>
                <w:sz w:val="18"/>
                <w:szCs w:val="18"/>
              </w:rPr>
              <w:footnoteReference w:id="133"/>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B5DCD80" w14:textId="77777777" w:rsidR="00296F0D" w:rsidRPr="003F2BA7" w:rsidRDefault="00296F0D" w:rsidP="00296F0D">
            <w:pPr>
              <w:pStyle w:val="DAVA"/>
              <w:spacing w:after="120"/>
              <w:rPr>
                <w:rFonts w:cs="Arial"/>
                <w:sz w:val="18"/>
                <w:szCs w:val="18"/>
              </w:rPr>
            </w:pPr>
            <w:r w:rsidRPr="003F2BA7">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8A1822A" w14:textId="77777777" w:rsidR="00296F0D" w:rsidRPr="003F2BA7" w:rsidRDefault="000E14A8" w:rsidP="00296F0D">
            <w:pPr>
              <w:pStyle w:val="DAVA"/>
              <w:spacing w:after="120"/>
              <w:rPr>
                <w:rFonts w:cs="Arial"/>
                <w:sz w:val="18"/>
                <w:szCs w:val="18"/>
              </w:rPr>
            </w:pPr>
            <w:hyperlink r:id="rId102" w:history="1">
              <w:r w:rsidR="00296F0D" w:rsidRPr="003F2BA7">
                <w:rPr>
                  <w:rStyle w:val="Hypertextovodkaz"/>
                  <w:rFonts w:cs="Arial"/>
                  <w:sz w:val="18"/>
                  <w:szCs w:val="18"/>
                </w:rPr>
                <w:t>https://aplikace.mvcr.cz/sbirka-zakonu/ViewFile.aspx?type=z&amp;id=62027</w:t>
              </w:r>
            </w:hyperlink>
            <w:r w:rsidR="00296F0D" w:rsidRPr="003F2BA7">
              <w:rPr>
                <w:rFonts w:cs="Arial"/>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70B56DC" w14:textId="77777777" w:rsidR="00296F0D" w:rsidRPr="003F2BA7" w:rsidRDefault="00296F0D" w:rsidP="00296F0D">
            <w:pPr>
              <w:pStyle w:val="DAVA"/>
              <w:spacing w:after="120"/>
              <w:rPr>
                <w:rFonts w:cs="Arial"/>
                <w:sz w:val="18"/>
                <w:szCs w:val="18"/>
              </w:rPr>
            </w:pPr>
            <w:r w:rsidRPr="003F2BA7">
              <w:rPr>
                <w:rFonts w:cs="Arial"/>
                <w:sz w:val="18"/>
                <w:szCs w:val="18"/>
              </w:rPr>
              <w:t>Opatření na podporu poptávky a využívání sítí s velmi vysokou kapacitou budou součástí Národního plánu rozvoje vysokokapacitních sítí.</w:t>
            </w:r>
          </w:p>
          <w:p w14:paraId="590FE1FA" w14:textId="77777777" w:rsidR="00296F0D" w:rsidRPr="003F2BA7" w:rsidRDefault="00296F0D" w:rsidP="00296F0D">
            <w:pPr>
              <w:pStyle w:val="DAVA"/>
              <w:spacing w:after="120"/>
              <w:rPr>
                <w:rFonts w:cs="Arial"/>
                <w:sz w:val="18"/>
                <w:szCs w:val="18"/>
              </w:rPr>
            </w:pPr>
            <w:r w:rsidRPr="003F2BA7">
              <w:rPr>
                <w:rFonts w:cs="Arial"/>
                <w:sz w:val="18"/>
                <w:szCs w:val="18"/>
              </w:rPr>
              <w:t>Revize zákona č.194/2017 Sb., o opatřeních ke snížení nákladů na zavádění vysokorychlostních sítí elektronických komunikací.</w:t>
            </w:r>
          </w:p>
        </w:tc>
      </w:tr>
      <w:tr w:rsidR="00296F0D" w:rsidRPr="003F2BA7" w14:paraId="3B8B8C4A" w14:textId="77777777" w:rsidTr="00296F0D">
        <w:tc>
          <w:tcPr>
            <w:tcW w:w="505" w:type="pct"/>
            <w:vMerge/>
            <w:tcBorders>
              <w:left w:val="single" w:sz="4" w:space="0" w:color="000000"/>
              <w:right w:val="single" w:sz="4" w:space="0" w:color="000000"/>
            </w:tcBorders>
          </w:tcPr>
          <w:p w14:paraId="7E8228C8"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right w:val="single" w:sz="4" w:space="0" w:color="000000"/>
            </w:tcBorders>
          </w:tcPr>
          <w:p w14:paraId="62637684"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right w:val="single" w:sz="4" w:space="0" w:color="000000"/>
            </w:tcBorders>
          </w:tcPr>
          <w:p w14:paraId="1CC69B85"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0A48F092"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B41CDCF" w14:textId="77777777" w:rsidR="00296F0D" w:rsidRPr="003F2BA7" w:rsidRDefault="00296F0D" w:rsidP="00296F0D">
            <w:pPr>
              <w:pStyle w:val="DAVA"/>
              <w:spacing w:after="120"/>
              <w:rPr>
                <w:rFonts w:cs="Arial"/>
                <w:sz w:val="18"/>
                <w:szCs w:val="18"/>
              </w:rPr>
            </w:pPr>
            <w:r w:rsidRPr="003F2BA7">
              <w:rPr>
                <w:rFonts w:cs="Arial"/>
                <w:sz w:val="18"/>
                <w:szCs w:val="18"/>
              </w:rPr>
              <w:t>4. Mechanismy technické pomoci a poradenství, jako poradenské kanceláře pro širokopásmové připojení na posílení kapacit místních zúčastněných stran a poradenství pro předkladatele projektů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6813D97"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72496F4" w14:textId="77777777" w:rsidR="00296F0D" w:rsidRPr="003F2BA7" w:rsidRDefault="00296F0D" w:rsidP="00296F0D">
            <w:pPr>
              <w:pStyle w:val="DAVA"/>
              <w:spacing w:after="120"/>
              <w:rPr>
                <w:rFonts w:cs="Arial"/>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51C00B52" w14:textId="77777777" w:rsidR="00296F0D" w:rsidRPr="003F2BA7" w:rsidRDefault="00296F0D" w:rsidP="00296F0D">
            <w:pPr>
              <w:pStyle w:val="DAVA"/>
              <w:spacing w:after="120"/>
              <w:rPr>
                <w:rFonts w:cs="Arial"/>
                <w:sz w:val="18"/>
                <w:szCs w:val="18"/>
              </w:rPr>
            </w:pPr>
            <w:r w:rsidRPr="003F2BA7">
              <w:rPr>
                <w:rFonts w:cs="Arial"/>
                <w:sz w:val="18"/>
                <w:szCs w:val="18"/>
              </w:rPr>
              <w:t>Zajištění technické pomoci a poradenství:</w:t>
            </w:r>
          </w:p>
          <w:p w14:paraId="4F7F2C38" w14:textId="77777777" w:rsidR="00296F0D" w:rsidRPr="003F2BA7" w:rsidRDefault="00296F0D" w:rsidP="00F5414E">
            <w:pPr>
              <w:pStyle w:val="DAVA"/>
              <w:numPr>
                <w:ilvl w:val="0"/>
                <w:numId w:val="41"/>
              </w:numPr>
              <w:spacing w:after="120"/>
              <w:rPr>
                <w:rFonts w:cs="Arial"/>
                <w:sz w:val="18"/>
                <w:szCs w:val="18"/>
              </w:rPr>
            </w:pPr>
            <w:r w:rsidRPr="003F2BA7">
              <w:rPr>
                <w:rFonts w:cs="Arial"/>
                <w:sz w:val="18"/>
                <w:szCs w:val="18"/>
              </w:rPr>
              <w:t xml:space="preserve">API, </w:t>
            </w:r>
          </w:p>
          <w:p w14:paraId="5CD03B9B" w14:textId="77777777" w:rsidR="00296F0D" w:rsidRPr="003F2BA7" w:rsidRDefault="00296F0D" w:rsidP="00F5414E">
            <w:pPr>
              <w:pStyle w:val="DAVA"/>
              <w:numPr>
                <w:ilvl w:val="0"/>
                <w:numId w:val="41"/>
              </w:numPr>
              <w:spacing w:after="120"/>
              <w:rPr>
                <w:rFonts w:cs="Arial"/>
                <w:sz w:val="18"/>
                <w:szCs w:val="18"/>
              </w:rPr>
            </w:pPr>
            <w:r w:rsidRPr="003F2BA7">
              <w:rPr>
                <w:rFonts w:cs="Arial"/>
                <w:sz w:val="18"/>
                <w:szCs w:val="18"/>
              </w:rPr>
              <w:t>BCO</w:t>
            </w:r>
          </w:p>
        </w:tc>
      </w:tr>
      <w:tr w:rsidR="00296F0D" w:rsidRPr="003F2BA7" w14:paraId="2B56AEFF" w14:textId="77777777" w:rsidTr="00296F0D">
        <w:tc>
          <w:tcPr>
            <w:tcW w:w="505" w:type="pct"/>
            <w:vMerge/>
            <w:tcBorders>
              <w:left w:val="single" w:sz="4" w:space="0" w:color="000000"/>
              <w:bottom w:val="single" w:sz="4" w:space="0" w:color="000000"/>
              <w:right w:val="single" w:sz="4" w:space="0" w:color="000000"/>
            </w:tcBorders>
          </w:tcPr>
          <w:p w14:paraId="7391CAB2" w14:textId="77777777" w:rsidR="00296F0D" w:rsidRPr="003F2BA7" w:rsidRDefault="00296F0D" w:rsidP="00296F0D">
            <w:pPr>
              <w:pStyle w:val="DAVA"/>
              <w:spacing w:after="120"/>
              <w:rPr>
                <w:rFonts w:cs="Arial"/>
                <w:b/>
                <w:sz w:val="18"/>
                <w:szCs w:val="18"/>
              </w:rPr>
            </w:pPr>
          </w:p>
        </w:tc>
        <w:tc>
          <w:tcPr>
            <w:tcW w:w="254" w:type="pct"/>
            <w:vMerge/>
            <w:tcBorders>
              <w:left w:val="single" w:sz="4" w:space="0" w:color="000000"/>
              <w:bottom w:val="single" w:sz="4" w:space="0" w:color="000000"/>
              <w:right w:val="single" w:sz="4" w:space="0" w:color="000000"/>
            </w:tcBorders>
          </w:tcPr>
          <w:p w14:paraId="3B1A0A5F" w14:textId="77777777" w:rsidR="00296F0D" w:rsidRPr="003F2BA7" w:rsidRDefault="00296F0D" w:rsidP="00296F0D">
            <w:pPr>
              <w:pStyle w:val="DAVA"/>
              <w:spacing w:after="120"/>
              <w:rPr>
                <w:rFonts w:cs="Arial"/>
                <w:sz w:val="18"/>
                <w:szCs w:val="18"/>
              </w:rPr>
            </w:pPr>
          </w:p>
        </w:tc>
        <w:tc>
          <w:tcPr>
            <w:tcW w:w="455" w:type="pct"/>
            <w:vMerge/>
            <w:tcBorders>
              <w:left w:val="single" w:sz="4" w:space="0" w:color="000000"/>
              <w:bottom w:val="single" w:sz="4" w:space="0" w:color="000000"/>
              <w:right w:val="single" w:sz="4" w:space="0" w:color="000000"/>
            </w:tcBorders>
          </w:tcPr>
          <w:p w14:paraId="710CB427" w14:textId="77777777" w:rsidR="00296F0D" w:rsidRPr="003F2BA7"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0F682D9D" w14:textId="77777777" w:rsidR="00296F0D" w:rsidRPr="003F2BA7" w:rsidRDefault="00296F0D" w:rsidP="00296F0D">
            <w:pPr>
              <w:pStyle w:val="DAVA"/>
              <w:spacing w:after="120"/>
              <w:rPr>
                <w:rFonts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AAA93D0" w14:textId="77777777" w:rsidR="00296F0D" w:rsidRPr="003F2BA7" w:rsidRDefault="00296F0D" w:rsidP="00296F0D">
            <w:pPr>
              <w:pStyle w:val="DAVA"/>
              <w:spacing w:after="120"/>
              <w:rPr>
                <w:rFonts w:cs="Arial"/>
                <w:sz w:val="18"/>
                <w:szCs w:val="18"/>
              </w:rPr>
            </w:pPr>
            <w:r w:rsidRPr="003F2BA7">
              <w:rPr>
                <w:rFonts w:cs="Arial"/>
                <w:sz w:val="18"/>
                <w:szCs w:val="18"/>
              </w:rPr>
              <w:t>5. Mechanismus monitorování založený na standardních ukazatelích mapování širokopásmového přístupu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CF559BE" w14:textId="77777777" w:rsidR="00296F0D" w:rsidRPr="003F2BA7" w:rsidRDefault="00296F0D" w:rsidP="00296F0D">
            <w:pPr>
              <w:pStyle w:val="DAVA"/>
              <w:spacing w:after="120"/>
              <w:rPr>
                <w:rFonts w:cs="Arial"/>
                <w:sz w:val="18"/>
                <w:szCs w:val="18"/>
              </w:rPr>
            </w:pPr>
            <w:r w:rsidRPr="003F2BA7">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B80BD4B" w14:textId="77777777" w:rsidR="00296F0D" w:rsidRPr="003F2BA7" w:rsidRDefault="00296F0D" w:rsidP="00296F0D">
            <w:pPr>
              <w:pStyle w:val="DAVA"/>
              <w:spacing w:after="120"/>
              <w:rPr>
                <w:rFonts w:cs="Arial"/>
                <w:sz w:val="18"/>
                <w:szCs w:val="18"/>
              </w:rPr>
            </w:pPr>
            <w:r w:rsidRPr="003F2BA7">
              <w:rPr>
                <w:rFonts w:cs="Arial"/>
                <w:sz w:val="18"/>
                <w:szCs w:val="18"/>
              </w:rPr>
              <w:t>Metodický předpis pro kontrolu kvality připojení.</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4EAB60C" w14:textId="77777777" w:rsidR="00296F0D" w:rsidRPr="003F2BA7" w:rsidRDefault="00296F0D" w:rsidP="00296F0D">
            <w:pPr>
              <w:pStyle w:val="DAVA"/>
              <w:spacing w:after="120"/>
              <w:rPr>
                <w:rFonts w:cs="Arial"/>
                <w:sz w:val="18"/>
                <w:szCs w:val="18"/>
              </w:rPr>
            </w:pPr>
            <w:r w:rsidRPr="003F2BA7">
              <w:rPr>
                <w:rFonts w:cs="Arial"/>
                <w:sz w:val="18"/>
                <w:szCs w:val="18"/>
              </w:rPr>
              <w:t>Vypracování Metodického předpisu pro kontrolu kvality připojení jako opatření obecné povahy (v průběhu roku 2020).</w:t>
            </w:r>
          </w:p>
        </w:tc>
      </w:tr>
    </w:tbl>
    <w:p w14:paraId="092BFBF7" w14:textId="41348642" w:rsidR="00133EFF" w:rsidRPr="003F2BA7" w:rsidRDefault="00E676A0" w:rsidP="00F51125">
      <w:pPr>
        <w:rPr>
          <w:rFonts w:ascii="Arial" w:hAnsi="Arial" w:cs="Arial"/>
        </w:rPr>
      </w:pPr>
      <w:r w:rsidRPr="003F2BA7">
        <w:rPr>
          <w:rFonts w:ascii="Arial" w:hAnsi="Arial" w:cs="Arial"/>
        </w:rPr>
        <w:br w:type="textWrapping" w:clear="all"/>
      </w:r>
    </w:p>
    <w:p w14:paraId="4E142BB1" w14:textId="47797179" w:rsidR="00133EFF" w:rsidRPr="003F2BA7" w:rsidRDefault="00133EFF" w:rsidP="00133EFF">
      <w:pPr>
        <w:tabs>
          <w:tab w:val="left" w:pos="939"/>
        </w:tabs>
        <w:rPr>
          <w:rFonts w:ascii="Arial" w:hAnsi="Arial" w:cs="Arial"/>
        </w:rPr>
        <w:sectPr w:rsidR="00133EFF" w:rsidRPr="003F2BA7" w:rsidSect="00EC011F">
          <w:headerReference w:type="default" r:id="rId103"/>
          <w:pgSz w:w="16838" w:h="11906" w:orient="landscape" w:code="9"/>
          <w:pgMar w:top="1418" w:right="1418" w:bottom="1418" w:left="1418" w:header="709" w:footer="709" w:gutter="0"/>
          <w:cols w:space="708"/>
          <w:docGrid w:linePitch="360"/>
        </w:sectPr>
      </w:pPr>
    </w:p>
    <w:p w14:paraId="4BB6BFF2" w14:textId="77777777" w:rsidR="00F974E5" w:rsidRPr="003F2BA7" w:rsidRDefault="00F974E5" w:rsidP="00F5414E">
      <w:pPr>
        <w:pStyle w:val="normln0"/>
        <w:numPr>
          <w:ilvl w:val="0"/>
          <w:numId w:val="31"/>
        </w:numPr>
        <w:ind w:left="284"/>
        <w:rPr>
          <w:rFonts w:ascii="Arial" w:hAnsi="Arial" w:cs="Arial"/>
          <w:b/>
          <w:sz w:val="36"/>
          <w:szCs w:val="36"/>
        </w:rPr>
      </w:pPr>
      <w:r w:rsidRPr="003F2BA7">
        <w:rPr>
          <w:rFonts w:ascii="Arial" w:hAnsi="Arial" w:cs="Arial"/>
          <w:b/>
          <w:sz w:val="36"/>
          <w:szCs w:val="36"/>
        </w:rPr>
        <w:lastRenderedPageBreak/>
        <w:t xml:space="preserve">Programové orgány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55"/>
        <w:gridCol w:w="2168"/>
        <w:gridCol w:w="1888"/>
        <w:gridCol w:w="2749"/>
      </w:tblGrid>
      <w:tr w:rsidR="00F974E5" w:rsidRPr="003F2BA7" w14:paraId="234A2F3F" w14:textId="77777777" w:rsidTr="002C6A25">
        <w:trPr>
          <w:trHeight w:val="447"/>
        </w:trPr>
        <w:tc>
          <w:tcPr>
            <w:tcW w:w="9060" w:type="dxa"/>
            <w:gridSpan w:val="4"/>
            <w:shd w:val="clear" w:color="auto" w:fill="99C7F9"/>
          </w:tcPr>
          <w:p w14:paraId="3CEE76A3" w14:textId="77777777" w:rsidR="00F974E5" w:rsidRPr="003F2BA7" w:rsidRDefault="00F974E5" w:rsidP="002C6A25">
            <w:pPr>
              <w:spacing w:before="120"/>
              <w:rPr>
                <w:rFonts w:ascii="Arial" w:hAnsi="Arial" w:cs="Arial"/>
                <w:b/>
              </w:rPr>
            </w:pPr>
            <w:r w:rsidRPr="003F2BA7">
              <w:rPr>
                <w:rFonts w:ascii="Arial" w:hAnsi="Arial" w:cs="Arial"/>
                <w:b/>
              </w:rPr>
              <w:t>Tabulka 13: Programové orgány</w:t>
            </w:r>
          </w:p>
        </w:tc>
      </w:tr>
      <w:tr w:rsidR="00F974E5" w:rsidRPr="003F2BA7" w14:paraId="1E548022" w14:textId="77777777" w:rsidTr="002C6A25">
        <w:tc>
          <w:tcPr>
            <w:tcW w:w="2255" w:type="dxa"/>
            <w:shd w:val="clear" w:color="auto" w:fill="99C7F9"/>
          </w:tcPr>
          <w:p w14:paraId="70034A2B" w14:textId="77777777" w:rsidR="00F974E5" w:rsidRPr="003F2BA7" w:rsidRDefault="00F974E5" w:rsidP="003950E9">
            <w:pPr>
              <w:spacing w:before="120"/>
              <w:rPr>
                <w:rFonts w:ascii="Arial" w:hAnsi="Arial" w:cs="Arial"/>
                <w:b/>
              </w:rPr>
            </w:pPr>
            <w:r w:rsidRPr="003F2BA7">
              <w:rPr>
                <w:rFonts w:ascii="Arial" w:hAnsi="Arial" w:cs="Arial"/>
                <w:b/>
              </w:rPr>
              <w:t xml:space="preserve">Programové orgány </w:t>
            </w:r>
          </w:p>
        </w:tc>
        <w:tc>
          <w:tcPr>
            <w:tcW w:w="2168" w:type="dxa"/>
            <w:shd w:val="clear" w:color="auto" w:fill="99C7F9"/>
          </w:tcPr>
          <w:p w14:paraId="49413BFF" w14:textId="71C27399" w:rsidR="00F974E5" w:rsidRPr="003F2BA7" w:rsidRDefault="00F974E5" w:rsidP="003950E9">
            <w:pPr>
              <w:spacing w:before="120"/>
              <w:rPr>
                <w:rFonts w:ascii="Arial" w:hAnsi="Arial" w:cs="Arial"/>
                <w:b/>
              </w:rPr>
            </w:pPr>
            <w:r w:rsidRPr="003F2BA7">
              <w:rPr>
                <w:rFonts w:ascii="Arial" w:hAnsi="Arial" w:cs="Arial"/>
                <w:b/>
              </w:rPr>
              <w:t>Název instituce</w:t>
            </w:r>
          </w:p>
        </w:tc>
        <w:tc>
          <w:tcPr>
            <w:tcW w:w="1888" w:type="dxa"/>
            <w:shd w:val="clear" w:color="auto" w:fill="99C7F9"/>
          </w:tcPr>
          <w:p w14:paraId="66A78086" w14:textId="7C245EEC" w:rsidR="00F974E5" w:rsidRPr="003F2BA7" w:rsidRDefault="00F974E5" w:rsidP="003950E9">
            <w:pPr>
              <w:rPr>
                <w:rFonts w:ascii="Arial" w:hAnsi="Arial" w:cs="Arial"/>
                <w:b/>
              </w:rPr>
            </w:pPr>
            <w:r w:rsidRPr="003F2BA7">
              <w:rPr>
                <w:rFonts w:ascii="Arial" w:hAnsi="Arial" w:cs="Arial"/>
                <w:b/>
              </w:rPr>
              <w:t>Jméno kontaktní osoby</w:t>
            </w:r>
          </w:p>
        </w:tc>
        <w:tc>
          <w:tcPr>
            <w:tcW w:w="2749" w:type="dxa"/>
            <w:shd w:val="clear" w:color="auto" w:fill="99C7F9"/>
          </w:tcPr>
          <w:p w14:paraId="42FA7B2F" w14:textId="7A78A04B" w:rsidR="00F974E5" w:rsidRPr="003F2BA7" w:rsidRDefault="00F974E5" w:rsidP="003950E9">
            <w:pPr>
              <w:spacing w:before="120"/>
              <w:rPr>
                <w:rFonts w:ascii="Arial" w:hAnsi="Arial" w:cs="Arial"/>
                <w:b/>
              </w:rPr>
            </w:pPr>
            <w:r w:rsidRPr="003F2BA7">
              <w:rPr>
                <w:rFonts w:ascii="Arial" w:hAnsi="Arial" w:cs="Arial"/>
                <w:b/>
              </w:rPr>
              <w:t xml:space="preserve">E-mail </w:t>
            </w:r>
          </w:p>
        </w:tc>
      </w:tr>
      <w:tr w:rsidR="00F974E5" w:rsidRPr="003F2BA7" w14:paraId="57DFBD69" w14:textId="77777777" w:rsidTr="00053FCD">
        <w:tc>
          <w:tcPr>
            <w:tcW w:w="2255" w:type="dxa"/>
            <w:shd w:val="clear" w:color="auto" w:fill="auto"/>
          </w:tcPr>
          <w:p w14:paraId="2AC46BD3" w14:textId="77777777" w:rsidR="00F974E5" w:rsidRPr="003F2BA7" w:rsidRDefault="00F974E5" w:rsidP="00C72514">
            <w:pPr>
              <w:rPr>
                <w:rFonts w:ascii="Arial" w:hAnsi="Arial" w:cs="Arial"/>
              </w:rPr>
            </w:pPr>
            <w:r w:rsidRPr="003F2BA7">
              <w:rPr>
                <w:rFonts w:ascii="Arial" w:hAnsi="Arial" w:cs="Arial"/>
              </w:rPr>
              <w:t>Řídicí orgán</w:t>
            </w:r>
          </w:p>
        </w:tc>
        <w:tc>
          <w:tcPr>
            <w:tcW w:w="2168" w:type="dxa"/>
            <w:shd w:val="clear" w:color="auto" w:fill="auto"/>
          </w:tcPr>
          <w:p w14:paraId="4C693E77" w14:textId="77777777" w:rsidR="00F974E5" w:rsidRPr="003F2BA7" w:rsidRDefault="00F974E5" w:rsidP="00C72514">
            <w:pPr>
              <w:rPr>
                <w:rFonts w:ascii="Arial" w:hAnsi="Arial" w:cs="Arial"/>
              </w:rPr>
            </w:pPr>
            <w:r w:rsidRPr="003F2BA7">
              <w:rPr>
                <w:rFonts w:ascii="Arial" w:hAnsi="Arial" w:cs="Arial"/>
              </w:rPr>
              <w:t>Ministerstvo průmyslu a obchodu ČR / Sekce fondů EU</w:t>
            </w:r>
          </w:p>
        </w:tc>
        <w:tc>
          <w:tcPr>
            <w:tcW w:w="1888" w:type="dxa"/>
            <w:shd w:val="clear" w:color="auto" w:fill="auto"/>
          </w:tcPr>
          <w:p w14:paraId="557D666E" w14:textId="77777777" w:rsidR="00F974E5" w:rsidRDefault="00F974E5" w:rsidP="00C72514">
            <w:pPr>
              <w:rPr>
                <w:ins w:id="1479" w:author="Juráš Pavel" w:date="2021-06-02T09:42:00Z"/>
                <w:rFonts w:ascii="Arial" w:hAnsi="Arial" w:cs="Arial"/>
              </w:rPr>
            </w:pPr>
            <w:r w:rsidRPr="003F2BA7">
              <w:rPr>
                <w:rFonts w:ascii="Arial" w:hAnsi="Arial" w:cs="Arial"/>
              </w:rPr>
              <w:t>Ing. Bohumil Šmucr, MPA</w:t>
            </w:r>
          </w:p>
          <w:p w14:paraId="7C8E39A3" w14:textId="60526F1C" w:rsidR="009F513E" w:rsidRPr="003F2BA7" w:rsidRDefault="009F513E" w:rsidP="00C72514">
            <w:pPr>
              <w:rPr>
                <w:rFonts w:ascii="Arial" w:hAnsi="Arial" w:cs="Arial"/>
              </w:rPr>
            </w:pPr>
          </w:p>
        </w:tc>
        <w:tc>
          <w:tcPr>
            <w:tcW w:w="2749" w:type="dxa"/>
            <w:shd w:val="clear" w:color="auto" w:fill="auto"/>
          </w:tcPr>
          <w:p w14:paraId="77461D52" w14:textId="77777777" w:rsidR="00F974E5" w:rsidRPr="003F2BA7" w:rsidRDefault="000E14A8" w:rsidP="00C72514">
            <w:pPr>
              <w:rPr>
                <w:rFonts w:ascii="Arial" w:hAnsi="Arial" w:cs="Arial"/>
              </w:rPr>
            </w:pPr>
            <w:hyperlink r:id="rId104" w:history="1">
              <w:r w:rsidR="00F974E5" w:rsidRPr="003F2BA7">
                <w:rPr>
                  <w:rStyle w:val="Hypertextovodkaz"/>
                  <w:rFonts w:ascii="Arial" w:hAnsi="Arial" w:cs="Arial"/>
                </w:rPr>
                <w:t>smucr</w:t>
              </w:r>
              <w:r w:rsidR="00F974E5" w:rsidRPr="003F2BA7">
                <w:rPr>
                  <w:rStyle w:val="Hypertextovodkaz"/>
                  <w:rFonts w:ascii="Arial" w:hAnsi="Arial" w:cs="Arial"/>
                  <w:lang w:val="en-US"/>
                </w:rPr>
                <w:t>@</w:t>
              </w:r>
              <w:r w:rsidR="00F974E5" w:rsidRPr="003F2BA7">
                <w:rPr>
                  <w:rStyle w:val="Hypertextovodkaz"/>
                  <w:rFonts w:ascii="Arial" w:hAnsi="Arial" w:cs="Arial"/>
                </w:rPr>
                <w:t>mpo.cz</w:t>
              </w:r>
            </w:hyperlink>
            <w:r w:rsidR="00F974E5" w:rsidRPr="003F2BA7">
              <w:rPr>
                <w:rFonts w:ascii="Arial" w:hAnsi="Arial" w:cs="Arial"/>
              </w:rPr>
              <w:t xml:space="preserve"> </w:t>
            </w:r>
          </w:p>
        </w:tc>
      </w:tr>
      <w:tr w:rsidR="00F974E5" w:rsidRPr="003F2BA7" w14:paraId="10BE6478" w14:textId="77777777" w:rsidTr="00053FCD">
        <w:tc>
          <w:tcPr>
            <w:tcW w:w="2255" w:type="dxa"/>
            <w:shd w:val="clear" w:color="auto" w:fill="auto"/>
          </w:tcPr>
          <w:p w14:paraId="3D725144" w14:textId="77777777" w:rsidR="00F974E5" w:rsidRPr="003F2BA7" w:rsidRDefault="00F974E5" w:rsidP="00C72514">
            <w:pPr>
              <w:rPr>
                <w:rFonts w:ascii="Arial" w:hAnsi="Arial" w:cs="Arial"/>
              </w:rPr>
            </w:pPr>
            <w:r w:rsidRPr="003F2BA7">
              <w:rPr>
                <w:rFonts w:ascii="Arial" w:hAnsi="Arial" w:cs="Arial"/>
              </w:rPr>
              <w:t>Zprostředkující subjekt</w:t>
            </w:r>
          </w:p>
        </w:tc>
        <w:tc>
          <w:tcPr>
            <w:tcW w:w="2168" w:type="dxa"/>
            <w:shd w:val="clear" w:color="auto" w:fill="auto"/>
          </w:tcPr>
          <w:p w14:paraId="65A47BA9" w14:textId="77777777" w:rsidR="00F974E5" w:rsidRPr="003F2BA7" w:rsidRDefault="00F974E5" w:rsidP="00C72514">
            <w:pPr>
              <w:rPr>
                <w:rFonts w:ascii="Arial" w:hAnsi="Arial" w:cs="Arial"/>
              </w:rPr>
            </w:pPr>
            <w:r w:rsidRPr="003F2BA7">
              <w:rPr>
                <w:rFonts w:ascii="Arial" w:hAnsi="Arial" w:cs="Arial"/>
              </w:rPr>
              <w:t>Agentura pro podnikání a inovace</w:t>
            </w:r>
          </w:p>
        </w:tc>
        <w:tc>
          <w:tcPr>
            <w:tcW w:w="1888" w:type="dxa"/>
            <w:shd w:val="clear" w:color="auto" w:fill="auto"/>
          </w:tcPr>
          <w:p w14:paraId="7228FA0D" w14:textId="77777777" w:rsidR="00F974E5" w:rsidRPr="003F2BA7" w:rsidRDefault="00F974E5" w:rsidP="00C72514">
            <w:pPr>
              <w:rPr>
                <w:rFonts w:ascii="Arial" w:hAnsi="Arial" w:cs="Arial"/>
              </w:rPr>
            </w:pPr>
            <w:r w:rsidRPr="003F2BA7">
              <w:rPr>
                <w:rFonts w:ascii="Arial" w:hAnsi="Arial" w:cs="Arial"/>
              </w:rPr>
              <w:t>Mgr. Lukáš Vymětal</w:t>
            </w:r>
          </w:p>
        </w:tc>
        <w:tc>
          <w:tcPr>
            <w:tcW w:w="2749" w:type="dxa"/>
            <w:shd w:val="clear" w:color="auto" w:fill="auto"/>
          </w:tcPr>
          <w:p w14:paraId="290DC800" w14:textId="1D67744F" w:rsidR="00F974E5" w:rsidRPr="003F2BA7" w:rsidRDefault="000E14A8" w:rsidP="00C72514">
            <w:pPr>
              <w:rPr>
                <w:rFonts w:ascii="Arial" w:hAnsi="Arial" w:cs="Arial"/>
              </w:rPr>
            </w:pPr>
            <w:hyperlink r:id="rId105" w:history="1">
              <w:r w:rsidR="00053FCD" w:rsidRPr="003F2BA7">
                <w:rPr>
                  <w:rStyle w:val="Hypertextovodkaz"/>
                  <w:rFonts w:ascii="Arial" w:hAnsi="Arial" w:cs="Arial"/>
                </w:rPr>
                <w:t>lukas.vymetal@agentura-api.org</w:t>
              </w:r>
            </w:hyperlink>
            <w:r w:rsidR="00053FCD" w:rsidRPr="003F2BA7">
              <w:rPr>
                <w:rFonts w:ascii="Arial" w:hAnsi="Arial" w:cs="Arial"/>
              </w:rPr>
              <w:t xml:space="preserve"> </w:t>
            </w:r>
            <w:r w:rsidR="00F974E5" w:rsidRPr="003F2BA7">
              <w:rPr>
                <w:rFonts w:ascii="Arial" w:hAnsi="Arial" w:cs="Arial"/>
              </w:rPr>
              <w:t xml:space="preserve"> </w:t>
            </w:r>
          </w:p>
        </w:tc>
      </w:tr>
      <w:tr w:rsidR="00F974E5" w:rsidRPr="003F2BA7" w14:paraId="2DE6039D" w14:textId="77777777" w:rsidTr="00053FCD">
        <w:tc>
          <w:tcPr>
            <w:tcW w:w="2255" w:type="dxa"/>
            <w:shd w:val="clear" w:color="auto" w:fill="auto"/>
          </w:tcPr>
          <w:p w14:paraId="73211978" w14:textId="77777777" w:rsidR="00F974E5" w:rsidRPr="003F2BA7" w:rsidRDefault="00F974E5" w:rsidP="00C72514">
            <w:pPr>
              <w:rPr>
                <w:rFonts w:ascii="Arial" w:hAnsi="Arial" w:cs="Arial"/>
              </w:rPr>
            </w:pPr>
            <w:r w:rsidRPr="003F2BA7">
              <w:rPr>
                <w:rFonts w:ascii="Arial" w:hAnsi="Arial" w:cs="Arial"/>
              </w:rPr>
              <w:t>Auditní orgán</w:t>
            </w:r>
          </w:p>
        </w:tc>
        <w:tc>
          <w:tcPr>
            <w:tcW w:w="2168" w:type="dxa"/>
            <w:shd w:val="clear" w:color="auto" w:fill="auto"/>
          </w:tcPr>
          <w:p w14:paraId="57DB148B" w14:textId="77777777" w:rsidR="00F974E5" w:rsidRPr="003F2BA7" w:rsidRDefault="00F974E5" w:rsidP="00C72514">
            <w:pPr>
              <w:rPr>
                <w:rFonts w:ascii="Arial" w:hAnsi="Arial" w:cs="Arial"/>
              </w:rPr>
            </w:pPr>
            <w:r w:rsidRPr="003F2BA7">
              <w:rPr>
                <w:rFonts w:ascii="Arial" w:hAnsi="Arial" w:cs="Arial"/>
              </w:rPr>
              <w:t>Ministerstvo financí ČR / Auditní orgán</w:t>
            </w:r>
          </w:p>
        </w:tc>
        <w:tc>
          <w:tcPr>
            <w:tcW w:w="1888" w:type="dxa"/>
            <w:shd w:val="clear" w:color="auto" w:fill="auto"/>
          </w:tcPr>
          <w:p w14:paraId="0AAFED65" w14:textId="01B1BCE8" w:rsidR="00F974E5" w:rsidRPr="003F2BA7" w:rsidRDefault="00053FCD" w:rsidP="00C72514">
            <w:pPr>
              <w:rPr>
                <w:rFonts w:ascii="Arial" w:hAnsi="Arial" w:cs="Arial"/>
                <w:lang w:val="en-US"/>
              </w:rPr>
            </w:pPr>
            <w:r w:rsidRPr="003F2BA7">
              <w:rPr>
                <w:rFonts w:ascii="Arial" w:hAnsi="Arial" w:cs="Arial"/>
              </w:rPr>
              <w:t>Mgr. Stanislav Bureš</w:t>
            </w:r>
          </w:p>
        </w:tc>
        <w:tc>
          <w:tcPr>
            <w:tcW w:w="2749" w:type="dxa"/>
            <w:shd w:val="clear" w:color="auto" w:fill="auto"/>
          </w:tcPr>
          <w:p w14:paraId="1A32E774" w14:textId="681AEE2B" w:rsidR="00F974E5" w:rsidRPr="003F2BA7" w:rsidRDefault="000E14A8" w:rsidP="00C72514">
            <w:pPr>
              <w:rPr>
                <w:rFonts w:ascii="Arial" w:hAnsi="Arial" w:cs="Arial"/>
              </w:rPr>
            </w:pPr>
            <w:hyperlink r:id="rId106" w:history="1">
              <w:r w:rsidR="00053FCD" w:rsidRPr="003F2BA7">
                <w:rPr>
                  <w:rStyle w:val="Hypertextovodkaz"/>
                  <w:rFonts w:ascii="Arial" w:hAnsi="Arial" w:cs="Arial"/>
                </w:rPr>
                <w:t>stanislav.bures</w:t>
              </w:r>
              <w:r w:rsidR="00053FCD" w:rsidRPr="003F2BA7">
                <w:rPr>
                  <w:rStyle w:val="Hypertextovodkaz"/>
                  <w:rFonts w:ascii="Arial" w:hAnsi="Arial" w:cs="Arial"/>
                  <w:lang w:val="en-US"/>
                </w:rPr>
                <w:t>@mfcr.cz</w:t>
              </w:r>
            </w:hyperlink>
            <w:r w:rsidR="00053FCD" w:rsidRPr="003F2BA7">
              <w:rPr>
                <w:rFonts w:ascii="Arial" w:hAnsi="Arial" w:cs="Arial"/>
                <w:color w:val="000000" w:themeColor="text1"/>
                <w:lang w:val="en-US"/>
              </w:rPr>
              <w:t xml:space="preserve"> </w:t>
            </w:r>
            <w:hyperlink r:id="rId107" w:history="1"/>
            <w:r w:rsidR="00053FCD" w:rsidRPr="003F2BA7">
              <w:rPr>
                <w:rFonts w:ascii="Arial" w:hAnsi="Arial" w:cs="Arial"/>
                <w:color w:val="000000" w:themeColor="text1"/>
              </w:rPr>
              <w:t xml:space="preserve">  </w:t>
            </w:r>
          </w:p>
        </w:tc>
      </w:tr>
      <w:tr w:rsidR="00F974E5" w:rsidRPr="003F2BA7" w14:paraId="0B664D4D" w14:textId="77777777" w:rsidTr="00053FCD">
        <w:tc>
          <w:tcPr>
            <w:tcW w:w="2255" w:type="dxa"/>
            <w:shd w:val="clear" w:color="auto" w:fill="auto"/>
          </w:tcPr>
          <w:p w14:paraId="6C2579E5" w14:textId="77777777" w:rsidR="00F974E5" w:rsidRPr="003F2BA7" w:rsidRDefault="00F974E5" w:rsidP="00C72514">
            <w:pPr>
              <w:rPr>
                <w:rFonts w:ascii="Arial" w:hAnsi="Arial" w:cs="Arial"/>
              </w:rPr>
            </w:pPr>
            <w:r w:rsidRPr="003F2BA7">
              <w:rPr>
                <w:rFonts w:ascii="Arial" w:hAnsi="Arial" w:cs="Arial"/>
              </w:rPr>
              <w:t>Subjekt, který dostává platby od Komise</w:t>
            </w:r>
          </w:p>
        </w:tc>
        <w:tc>
          <w:tcPr>
            <w:tcW w:w="2168" w:type="dxa"/>
            <w:shd w:val="clear" w:color="auto" w:fill="auto"/>
          </w:tcPr>
          <w:p w14:paraId="74C23A8D" w14:textId="77777777" w:rsidR="00F974E5" w:rsidRPr="003F2BA7" w:rsidRDefault="00F974E5" w:rsidP="00C72514">
            <w:pPr>
              <w:rPr>
                <w:rFonts w:ascii="Arial" w:hAnsi="Arial" w:cs="Arial"/>
              </w:rPr>
            </w:pPr>
            <w:r w:rsidRPr="003F2BA7">
              <w:rPr>
                <w:rFonts w:ascii="Arial" w:hAnsi="Arial" w:cs="Arial"/>
              </w:rPr>
              <w:t>Ministerstvo financí ČR / Národní fond</w:t>
            </w:r>
          </w:p>
        </w:tc>
        <w:tc>
          <w:tcPr>
            <w:tcW w:w="1888" w:type="dxa"/>
            <w:shd w:val="clear" w:color="auto" w:fill="auto"/>
          </w:tcPr>
          <w:p w14:paraId="5A4D36DF" w14:textId="73ADC4AA" w:rsidR="00F974E5" w:rsidRPr="003F2BA7" w:rsidRDefault="00053FCD" w:rsidP="00C72514">
            <w:pPr>
              <w:rPr>
                <w:rFonts w:ascii="Arial" w:hAnsi="Arial" w:cs="Arial"/>
              </w:rPr>
            </w:pPr>
            <w:r w:rsidRPr="003F2BA7">
              <w:rPr>
                <w:rFonts w:ascii="Arial" w:hAnsi="Arial" w:cs="Arial"/>
              </w:rPr>
              <w:t>Ing. Veronika Ondráčková</w:t>
            </w:r>
          </w:p>
        </w:tc>
        <w:tc>
          <w:tcPr>
            <w:tcW w:w="2749" w:type="dxa"/>
            <w:shd w:val="clear" w:color="auto" w:fill="auto"/>
          </w:tcPr>
          <w:p w14:paraId="5F3EE865" w14:textId="614FD131" w:rsidR="00F974E5" w:rsidRPr="003F2BA7" w:rsidRDefault="000E14A8" w:rsidP="00C72514">
            <w:pPr>
              <w:rPr>
                <w:rFonts w:ascii="Arial" w:hAnsi="Arial" w:cs="Arial"/>
              </w:rPr>
            </w:pPr>
            <w:hyperlink r:id="rId108" w:history="1">
              <w:r w:rsidR="00053FCD" w:rsidRPr="003F2BA7">
                <w:rPr>
                  <w:rStyle w:val="Hypertextovodkaz"/>
                  <w:rFonts w:ascii="Arial" w:hAnsi="Arial" w:cs="Arial"/>
                </w:rPr>
                <w:t>veronika.ondrackova</w:t>
              </w:r>
              <w:r w:rsidR="00053FCD" w:rsidRPr="003F2BA7">
                <w:rPr>
                  <w:rStyle w:val="Hypertextovodkaz"/>
                  <w:rFonts w:ascii="Arial" w:hAnsi="Arial" w:cs="Arial"/>
                  <w:lang w:val="en-US"/>
                </w:rPr>
                <w:t>@mfcr.c</w:t>
              </w:r>
              <w:r w:rsidR="00053FCD" w:rsidRPr="003F2BA7">
                <w:rPr>
                  <w:rStyle w:val="Hypertextovodkaz"/>
                  <w:rFonts w:ascii="Arial" w:hAnsi="Arial" w:cs="Arial"/>
                </w:rPr>
                <w:t>z</w:t>
              </w:r>
            </w:hyperlink>
            <w:r w:rsidR="00053FCD" w:rsidRPr="003F2BA7">
              <w:rPr>
                <w:rFonts w:ascii="Arial" w:hAnsi="Arial" w:cs="Arial"/>
              </w:rPr>
              <w:t xml:space="preserve">  </w:t>
            </w:r>
          </w:p>
        </w:tc>
      </w:tr>
      <w:tr w:rsidR="00F974E5" w:rsidRPr="003F2BA7" w14:paraId="15198E9F" w14:textId="77777777" w:rsidTr="00053FCD">
        <w:tc>
          <w:tcPr>
            <w:tcW w:w="2255" w:type="dxa"/>
            <w:shd w:val="clear" w:color="auto" w:fill="auto"/>
          </w:tcPr>
          <w:p w14:paraId="6EB037F2" w14:textId="77777777" w:rsidR="00F974E5" w:rsidRPr="003F2BA7" w:rsidRDefault="00F974E5" w:rsidP="00C72514">
            <w:pPr>
              <w:rPr>
                <w:rFonts w:ascii="Arial" w:hAnsi="Arial" w:cs="Arial"/>
                <w:b/>
                <w:bCs/>
                <w:u w:val="single"/>
              </w:rPr>
            </w:pPr>
            <w:r w:rsidRPr="003F2BA7">
              <w:rPr>
                <w:rFonts w:ascii="Arial" w:hAnsi="Arial" w:cs="Arial"/>
              </w:rPr>
              <w:t>V příslušných případech, orgán, který přijímá platby od Komise v případě technické pomoci podle čl. 30 odst. 5,</w:t>
            </w:r>
          </w:p>
        </w:tc>
        <w:tc>
          <w:tcPr>
            <w:tcW w:w="2168" w:type="dxa"/>
            <w:shd w:val="clear" w:color="auto" w:fill="auto"/>
          </w:tcPr>
          <w:p w14:paraId="795F28DC" w14:textId="77777777" w:rsidR="00F974E5" w:rsidRPr="003F2BA7" w:rsidRDefault="00F974E5" w:rsidP="00C72514">
            <w:pPr>
              <w:rPr>
                <w:rFonts w:ascii="Arial" w:hAnsi="Arial" w:cs="Arial"/>
              </w:rPr>
            </w:pPr>
            <w:r w:rsidRPr="003F2BA7">
              <w:rPr>
                <w:rFonts w:ascii="Arial" w:hAnsi="Arial" w:cs="Arial"/>
              </w:rPr>
              <w:t>N/R</w:t>
            </w:r>
          </w:p>
        </w:tc>
        <w:tc>
          <w:tcPr>
            <w:tcW w:w="1888" w:type="dxa"/>
            <w:shd w:val="clear" w:color="auto" w:fill="auto"/>
          </w:tcPr>
          <w:p w14:paraId="52AF7A21" w14:textId="77777777" w:rsidR="00F974E5" w:rsidRPr="003F2BA7" w:rsidRDefault="00F974E5" w:rsidP="00C72514">
            <w:pPr>
              <w:rPr>
                <w:rFonts w:ascii="Arial" w:hAnsi="Arial" w:cs="Arial"/>
              </w:rPr>
            </w:pPr>
          </w:p>
        </w:tc>
        <w:tc>
          <w:tcPr>
            <w:tcW w:w="2749" w:type="dxa"/>
            <w:shd w:val="clear" w:color="auto" w:fill="auto"/>
          </w:tcPr>
          <w:p w14:paraId="30ED27B8" w14:textId="77777777" w:rsidR="00F974E5" w:rsidRPr="003F2BA7" w:rsidRDefault="00F974E5" w:rsidP="00C72514">
            <w:pPr>
              <w:rPr>
                <w:rFonts w:ascii="Arial" w:hAnsi="Arial" w:cs="Arial"/>
              </w:rPr>
            </w:pPr>
          </w:p>
        </w:tc>
      </w:tr>
      <w:tr w:rsidR="00053FCD" w:rsidRPr="003F2BA7" w14:paraId="010E4657" w14:textId="77777777" w:rsidTr="00053FCD">
        <w:tc>
          <w:tcPr>
            <w:tcW w:w="2255" w:type="dxa"/>
            <w:shd w:val="clear" w:color="auto" w:fill="auto"/>
          </w:tcPr>
          <w:p w14:paraId="108115E6" w14:textId="1BCE8547" w:rsidR="00053FCD" w:rsidRPr="003F2BA7" w:rsidRDefault="00053FCD" w:rsidP="00053FCD">
            <w:pPr>
              <w:rPr>
                <w:rFonts w:ascii="Arial" w:hAnsi="Arial" w:cs="Arial"/>
              </w:rPr>
            </w:pPr>
            <w:r w:rsidRPr="003F2BA7">
              <w:rPr>
                <w:rFonts w:ascii="Arial" w:hAnsi="Arial" w:cs="Arial"/>
              </w:rPr>
              <w:t>Účetní funkce v případě, že je tato funkce svěřena jinému orgánu než řídicímu orgánu</w:t>
            </w:r>
          </w:p>
        </w:tc>
        <w:tc>
          <w:tcPr>
            <w:tcW w:w="2168" w:type="dxa"/>
            <w:shd w:val="clear" w:color="auto" w:fill="auto"/>
          </w:tcPr>
          <w:p w14:paraId="4331CB82" w14:textId="77777777" w:rsidR="00053FCD" w:rsidRPr="003F2BA7" w:rsidRDefault="00053FCD" w:rsidP="00053FCD">
            <w:pPr>
              <w:rPr>
                <w:rFonts w:ascii="Arial" w:hAnsi="Arial" w:cs="Arial"/>
              </w:rPr>
            </w:pPr>
            <w:r w:rsidRPr="003F2BA7">
              <w:rPr>
                <w:rFonts w:ascii="Arial" w:hAnsi="Arial" w:cs="Arial"/>
              </w:rPr>
              <w:t>Ministerstvo financí ČR / Národní fond</w:t>
            </w:r>
          </w:p>
        </w:tc>
        <w:tc>
          <w:tcPr>
            <w:tcW w:w="1888" w:type="dxa"/>
            <w:shd w:val="clear" w:color="auto" w:fill="auto"/>
          </w:tcPr>
          <w:p w14:paraId="6859017B" w14:textId="1CE4350D" w:rsidR="00053FCD" w:rsidRPr="003F2BA7" w:rsidRDefault="00053FCD" w:rsidP="00053FCD">
            <w:pPr>
              <w:rPr>
                <w:rFonts w:ascii="Arial" w:hAnsi="Arial" w:cs="Arial"/>
              </w:rPr>
            </w:pPr>
            <w:r w:rsidRPr="003F2BA7">
              <w:rPr>
                <w:rFonts w:ascii="Arial" w:hAnsi="Arial" w:cs="Arial"/>
              </w:rPr>
              <w:t>Ing. Veronika Ondráčková</w:t>
            </w:r>
          </w:p>
        </w:tc>
        <w:tc>
          <w:tcPr>
            <w:tcW w:w="2749" w:type="dxa"/>
            <w:shd w:val="clear" w:color="auto" w:fill="auto"/>
          </w:tcPr>
          <w:p w14:paraId="399AC1EC" w14:textId="79D3F236" w:rsidR="00053FCD" w:rsidRPr="003F2BA7" w:rsidRDefault="000E14A8" w:rsidP="00053FCD">
            <w:pPr>
              <w:rPr>
                <w:rFonts w:ascii="Arial" w:hAnsi="Arial" w:cs="Arial"/>
              </w:rPr>
            </w:pPr>
            <w:hyperlink r:id="rId109" w:history="1">
              <w:r w:rsidR="00053FCD" w:rsidRPr="003F2BA7">
                <w:rPr>
                  <w:rStyle w:val="Hypertextovodkaz"/>
                  <w:rFonts w:ascii="Arial" w:hAnsi="Arial" w:cs="Arial"/>
                </w:rPr>
                <w:t>veronika.ondrackova</w:t>
              </w:r>
              <w:r w:rsidR="00053FCD" w:rsidRPr="003F2BA7">
                <w:rPr>
                  <w:rStyle w:val="Hypertextovodkaz"/>
                  <w:rFonts w:ascii="Arial" w:hAnsi="Arial" w:cs="Arial"/>
                  <w:lang w:val="en-US"/>
                </w:rPr>
                <w:t>@mfcr.c</w:t>
              </w:r>
              <w:r w:rsidR="00053FCD" w:rsidRPr="003F2BA7">
                <w:rPr>
                  <w:rStyle w:val="Hypertextovodkaz"/>
                  <w:rFonts w:ascii="Arial" w:hAnsi="Arial" w:cs="Arial"/>
                </w:rPr>
                <w:t>z</w:t>
              </w:r>
            </w:hyperlink>
            <w:r w:rsidR="00053FCD" w:rsidRPr="003F2BA7">
              <w:rPr>
                <w:rFonts w:ascii="Arial" w:hAnsi="Arial" w:cs="Arial"/>
              </w:rPr>
              <w:t xml:space="preserve">  </w:t>
            </w:r>
          </w:p>
        </w:tc>
      </w:tr>
    </w:tbl>
    <w:p w14:paraId="1BAD35A6" w14:textId="77777777" w:rsidR="00F974E5" w:rsidRPr="003F2BA7" w:rsidRDefault="00F974E5" w:rsidP="00F974E5">
      <w:pPr>
        <w:pStyle w:val="Odstavecseseznamem"/>
        <w:rPr>
          <w:rFonts w:ascii="Arial" w:hAnsi="Arial" w:cs="Arial"/>
          <w:b/>
          <w:color w:val="000000" w:themeColor="text1"/>
          <w:sz w:val="28"/>
          <w:szCs w:val="28"/>
        </w:rPr>
      </w:pPr>
    </w:p>
    <w:p w14:paraId="5EEFE411" w14:textId="77777777" w:rsidR="00F974E5" w:rsidRPr="003F2BA7" w:rsidRDefault="00F974E5" w:rsidP="00F974E5">
      <w:pPr>
        <w:pStyle w:val="Odstavecseseznamem"/>
        <w:rPr>
          <w:rFonts w:ascii="Arial" w:hAnsi="Arial" w:cs="Arial"/>
          <w:b/>
          <w:color w:val="000000" w:themeColor="text1"/>
          <w:sz w:val="28"/>
          <w:szCs w:val="28"/>
        </w:rPr>
      </w:pPr>
    </w:p>
    <w:p w14:paraId="340D3F73" w14:textId="77777777" w:rsidR="00F974E5" w:rsidRPr="003F2BA7" w:rsidRDefault="00F974E5" w:rsidP="00F974E5">
      <w:pPr>
        <w:pStyle w:val="Odstavecseseznamem"/>
        <w:rPr>
          <w:rFonts w:ascii="Arial" w:hAnsi="Arial" w:cs="Arial"/>
          <w:b/>
          <w:color w:val="000000" w:themeColor="text1"/>
          <w:sz w:val="28"/>
          <w:szCs w:val="28"/>
        </w:rPr>
      </w:pPr>
    </w:p>
    <w:p w14:paraId="7B47E3B5" w14:textId="77777777" w:rsidR="00F974E5" w:rsidRPr="003F2BA7" w:rsidRDefault="00F974E5" w:rsidP="00F974E5">
      <w:pPr>
        <w:pStyle w:val="Odstavecseseznamem"/>
        <w:rPr>
          <w:rFonts w:ascii="Arial" w:hAnsi="Arial" w:cs="Arial"/>
          <w:b/>
          <w:color w:val="000000" w:themeColor="text1"/>
          <w:sz w:val="28"/>
          <w:szCs w:val="28"/>
        </w:rPr>
      </w:pPr>
    </w:p>
    <w:p w14:paraId="0FF79B28" w14:textId="77777777" w:rsidR="00F974E5" w:rsidRPr="003F2BA7" w:rsidRDefault="00F974E5" w:rsidP="00F974E5">
      <w:pPr>
        <w:pStyle w:val="Odstavecseseznamem"/>
        <w:rPr>
          <w:rFonts w:ascii="Arial" w:hAnsi="Arial" w:cs="Arial"/>
          <w:b/>
          <w:color w:val="000000" w:themeColor="text1"/>
          <w:sz w:val="28"/>
          <w:szCs w:val="28"/>
        </w:rPr>
      </w:pPr>
    </w:p>
    <w:p w14:paraId="2907FF83" w14:textId="77777777" w:rsidR="00F974E5" w:rsidRPr="003F2BA7" w:rsidRDefault="00F974E5" w:rsidP="00F974E5">
      <w:pPr>
        <w:pStyle w:val="Odstavecseseznamem"/>
        <w:rPr>
          <w:rFonts w:ascii="Arial" w:hAnsi="Arial" w:cs="Arial"/>
          <w:b/>
          <w:color w:val="000000" w:themeColor="text1"/>
          <w:sz w:val="28"/>
          <w:szCs w:val="28"/>
        </w:rPr>
      </w:pPr>
    </w:p>
    <w:p w14:paraId="32E1FDFC" w14:textId="77777777" w:rsidR="00F974E5" w:rsidRPr="003F2BA7" w:rsidRDefault="00F974E5" w:rsidP="00F974E5">
      <w:pPr>
        <w:pStyle w:val="Odstavecseseznamem"/>
        <w:rPr>
          <w:rFonts w:ascii="Arial" w:hAnsi="Arial" w:cs="Arial"/>
          <w:b/>
          <w:color w:val="000000" w:themeColor="text1"/>
          <w:sz w:val="28"/>
          <w:szCs w:val="28"/>
        </w:rPr>
      </w:pPr>
    </w:p>
    <w:p w14:paraId="7F566444" w14:textId="77777777" w:rsidR="00F974E5" w:rsidRPr="003F2BA7" w:rsidRDefault="00F974E5" w:rsidP="00F974E5">
      <w:pPr>
        <w:pStyle w:val="Odstavecseseznamem"/>
        <w:rPr>
          <w:rFonts w:ascii="Arial" w:hAnsi="Arial" w:cs="Arial"/>
          <w:b/>
          <w:color w:val="000000" w:themeColor="text1"/>
          <w:sz w:val="28"/>
          <w:szCs w:val="28"/>
        </w:rPr>
      </w:pPr>
    </w:p>
    <w:p w14:paraId="30518069" w14:textId="77777777" w:rsidR="00F974E5" w:rsidRPr="003F2BA7" w:rsidRDefault="00F974E5" w:rsidP="00F974E5">
      <w:pPr>
        <w:pStyle w:val="Odstavecseseznamem"/>
        <w:rPr>
          <w:rFonts w:ascii="Arial" w:hAnsi="Arial" w:cs="Arial"/>
          <w:b/>
          <w:color w:val="000000" w:themeColor="text1"/>
          <w:sz w:val="28"/>
          <w:szCs w:val="28"/>
        </w:rPr>
      </w:pPr>
    </w:p>
    <w:p w14:paraId="41B811CA" w14:textId="77777777" w:rsidR="00F974E5" w:rsidRPr="003F2BA7" w:rsidRDefault="00F974E5" w:rsidP="00F974E5">
      <w:pPr>
        <w:pStyle w:val="Odstavecseseznamem"/>
        <w:rPr>
          <w:rFonts w:ascii="Arial" w:hAnsi="Arial" w:cs="Arial"/>
          <w:b/>
          <w:color w:val="000000" w:themeColor="text1"/>
          <w:sz w:val="28"/>
          <w:szCs w:val="28"/>
        </w:rPr>
      </w:pPr>
    </w:p>
    <w:p w14:paraId="4A2227D9" w14:textId="77777777" w:rsidR="00FC14AE" w:rsidRPr="003F2BA7" w:rsidRDefault="00FC14AE" w:rsidP="00F974E5">
      <w:pPr>
        <w:pStyle w:val="Odstavecseseznamem"/>
        <w:rPr>
          <w:rFonts w:ascii="Arial" w:hAnsi="Arial" w:cs="Arial"/>
          <w:b/>
          <w:color w:val="000000" w:themeColor="text1"/>
          <w:sz w:val="28"/>
          <w:szCs w:val="28"/>
        </w:rPr>
      </w:pPr>
    </w:p>
    <w:p w14:paraId="4D8F3D76" w14:textId="77777777" w:rsidR="00F974E5" w:rsidRPr="003F2BA7" w:rsidRDefault="00F974E5" w:rsidP="00F974E5">
      <w:pPr>
        <w:pStyle w:val="Odstavecseseznamem"/>
        <w:rPr>
          <w:rFonts w:ascii="Arial" w:hAnsi="Arial" w:cs="Arial"/>
          <w:b/>
          <w:color w:val="000000" w:themeColor="text1"/>
          <w:sz w:val="28"/>
          <w:szCs w:val="28"/>
        </w:rPr>
      </w:pPr>
    </w:p>
    <w:p w14:paraId="0B35B1DC" w14:textId="77777777" w:rsidR="00F974E5" w:rsidRPr="003F2BA7" w:rsidRDefault="00F974E5" w:rsidP="00F974E5">
      <w:pPr>
        <w:pStyle w:val="Odstavecseseznamem"/>
        <w:rPr>
          <w:rFonts w:ascii="Arial" w:hAnsi="Arial" w:cs="Arial"/>
          <w:b/>
          <w:color w:val="000000" w:themeColor="text1"/>
          <w:sz w:val="28"/>
          <w:szCs w:val="28"/>
        </w:rPr>
      </w:pPr>
    </w:p>
    <w:p w14:paraId="25F4FE2B" w14:textId="77777777" w:rsidR="00F974E5" w:rsidRPr="003F2BA7" w:rsidRDefault="00F974E5" w:rsidP="00F974E5">
      <w:pPr>
        <w:pStyle w:val="Odstavecseseznamem"/>
        <w:rPr>
          <w:rFonts w:ascii="Arial" w:hAnsi="Arial" w:cs="Arial"/>
          <w:b/>
          <w:color w:val="000000" w:themeColor="text1"/>
          <w:sz w:val="28"/>
          <w:szCs w:val="28"/>
        </w:rPr>
      </w:pPr>
    </w:p>
    <w:p w14:paraId="42C788C5" w14:textId="77777777" w:rsidR="00F974E5" w:rsidRPr="003F2BA7" w:rsidRDefault="00F974E5" w:rsidP="00F974E5">
      <w:pPr>
        <w:pStyle w:val="Odstavecseseznamem"/>
        <w:rPr>
          <w:rFonts w:ascii="Arial" w:hAnsi="Arial" w:cs="Arial"/>
          <w:b/>
          <w:color w:val="000000" w:themeColor="text1"/>
          <w:sz w:val="28"/>
          <w:szCs w:val="28"/>
        </w:rPr>
      </w:pPr>
    </w:p>
    <w:p w14:paraId="7BD6BC8A" w14:textId="77777777" w:rsidR="00F974E5" w:rsidRPr="003F2BA7" w:rsidRDefault="00F974E5" w:rsidP="00F974E5">
      <w:pPr>
        <w:pStyle w:val="Odstavecseseznamem"/>
        <w:rPr>
          <w:rFonts w:ascii="Arial" w:hAnsi="Arial" w:cs="Arial"/>
          <w:b/>
          <w:color w:val="000000" w:themeColor="text1"/>
          <w:sz w:val="28"/>
          <w:szCs w:val="28"/>
        </w:rPr>
      </w:pPr>
    </w:p>
    <w:p w14:paraId="780BE534" w14:textId="77777777" w:rsidR="00F974E5" w:rsidRPr="003F2BA7" w:rsidRDefault="00F974E5" w:rsidP="00F974E5">
      <w:pPr>
        <w:pStyle w:val="Odstavecseseznamem"/>
        <w:rPr>
          <w:rFonts w:ascii="Arial" w:hAnsi="Arial" w:cs="Arial"/>
          <w:b/>
          <w:color w:val="000000" w:themeColor="text1"/>
          <w:sz w:val="28"/>
          <w:szCs w:val="28"/>
        </w:rPr>
      </w:pPr>
    </w:p>
    <w:p w14:paraId="7B64EB75" w14:textId="77777777" w:rsidR="00F974E5" w:rsidRPr="003F2BA7" w:rsidRDefault="00F974E5" w:rsidP="00F974E5">
      <w:pPr>
        <w:pStyle w:val="Odstavecseseznamem"/>
        <w:rPr>
          <w:rFonts w:ascii="Arial" w:hAnsi="Arial" w:cs="Arial"/>
          <w:b/>
          <w:color w:val="000000" w:themeColor="text1"/>
          <w:sz w:val="28"/>
          <w:szCs w:val="28"/>
        </w:rPr>
      </w:pPr>
    </w:p>
    <w:p w14:paraId="69A9D32C" w14:textId="77777777" w:rsidR="00F974E5" w:rsidRPr="003F2BA7" w:rsidRDefault="00F974E5" w:rsidP="00F974E5">
      <w:pPr>
        <w:pStyle w:val="Odstavecseseznamem"/>
        <w:rPr>
          <w:rFonts w:ascii="Arial" w:hAnsi="Arial" w:cs="Arial"/>
          <w:b/>
          <w:color w:val="000000" w:themeColor="text1"/>
          <w:sz w:val="28"/>
          <w:szCs w:val="28"/>
        </w:rPr>
      </w:pPr>
    </w:p>
    <w:p w14:paraId="33173FF0" w14:textId="77777777" w:rsidR="00F974E5" w:rsidRPr="003F2BA7" w:rsidRDefault="00F974E5" w:rsidP="00F974E5">
      <w:pPr>
        <w:pStyle w:val="Odstavecseseznamem"/>
        <w:rPr>
          <w:rFonts w:ascii="Arial" w:hAnsi="Arial" w:cs="Arial"/>
          <w:b/>
          <w:color w:val="000000" w:themeColor="text1"/>
          <w:sz w:val="28"/>
          <w:szCs w:val="28"/>
        </w:rPr>
      </w:pPr>
    </w:p>
    <w:p w14:paraId="1DFCA4D2" w14:textId="77777777" w:rsidR="00F974E5" w:rsidRPr="003F2BA7" w:rsidRDefault="00F974E5" w:rsidP="00F974E5">
      <w:pPr>
        <w:pStyle w:val="Odstavecseseznamem"/>
        <w:rPr>
          <w:rFonts w:ascii="Arial" w:hAnsi="Arial" w:cs="Arial"/>
          <w:b/>
          <w:color w:val="000000" w:themeColor="text1"/>
          <w:sz w:val="28"/>
          <w:szCs w:val="28"/>
        </w:rPr>
      </w:pPr>
    </w:p>
    <w:p w14:paraId="004BBC79" w14:textId="13E3FDA5" w:rsidR="00F974E5" w:rsidRPr="003F2BA7" w:rsidRDefault="00F974E5" w:rsidP="00F974E5">
      <w:pPr>
        <w:pStyle w:val="Odstavecseseznamem"/>
        <w:rPr>
          <w:rFonts w:ascii="Arial" w:hAnsi="Arial" w:cs="Arial"/>
          <w:b/>
          <w:color w:val="000000" w:themeColor="text1"/>
          <w:sz w:val="28"/>
          <w:szCs w:val="28"/>
        </w:rPr>
      </w:pPr>
    </w:p>
    <w:p w14:paraId="2C866867" w14:textId="77777777" w:rsidR="00A26D5A" w:rsidRPr="003F2BA7" w:rsidRDefault="00A26D5A" w:rsidP="00F974E5">
      <w:pPr>
        <w:pStyle w:val="Odstavecseseznamem"/>
        <w:rPr>
          <w:rFonts w:ascii="Arial" w:hAnsi="Arial" w:cs="Arial"/>
          <w:b/>
          <w:color w:val="000000" w:themeColor="text1"/>
          <w:sz w:val="28"/>
          <w:szCs w:val="28"/>
        </w:rPr>
      </w:pPr>
    </w:p>
    <w:p w14:paraId="22D98BA2" w14:textId="77777777" w:rsidR="00F974E5" w:rsidRPr="003F2BA7" w:rsidRDefault="00F974E5" w:rsidP="00F974E5">
      <w:pPr>
        <w:pStyle w:val="Odstavecseseznamem"/>
        <w:rPr>
          <w:rFonts w:ascii="Arial" w:hAnsi="Arial" w:cs="Arial"/>
          <w:b/>
          <w:color w:val="000000" w:themeColor="text1"/>
          <w:sz w:val="28"/>
          <w:szCs w:val="28"/>
        </w:rPr>
      </w:pPr>
    </w:p>
    <w:p w14:paraId="43E121BA" w14:textId="77777777" w:rsidR="00F974E5" w:rsidRPr="003F2BA7" w:rsidRDefault="00F974E5" w:rsidP="00F5414E">
      <w:pPr>
        <w:pStyle w:val="Odstavecseseznamem"/>
        <w:numPr>
          <w:ilvl w:val="0"/>
          <w:numId w:val="31"/>
        </w:numPr>
        <w:spacing w:after="240"/>
        <w:ind w:left="284" w:hanging="284"/>
        <w:contextualSpacing w:val="0"/>
        <w:rPr>
          <w:rFonts w:ascii="Arial" w:hAnsi="Arial" w:cs="Arial"/>
          <w:b/>
          <w:color w:val="000000" w:themeColor="text1"/>
          <w:sz w:val="36"/>
          <w:szCs w:val="36"/>
        </w:rPr>
      </w:pPr>
      <w:r w:rsidRPr="003F2BA7">
        <w:rPr>
          <w:rFonts w:ascii="Arial" w:hAnsi="Arial" w:cs="Arial"/>
          <w:b/>
          <w:sz w:val="36"/>
          <w:szCs w:val="36"/>
        </w:rPr>
        <w:lastRenderedPageBreak/>
        <w:t>Partnerství</w:t>
      </w:r>
    </w:p>
    <w:p w14:paraId="25AE5E1C" w14:textId="25130C0A" w:rsidR="00F974E5" w:rsidRPr="003F2BA7" w:rsidRDefault="00F974E5" w:rsidP="00F974E5">
      <w:pPr>
        <w:pStyle w:val="normln0"/>
        <w:rPr>
          <w:rFonts w:ascii="Arial" w:hAnsi="Arial" w:cs="Arial"/>
          <w:b/>
          <w:color w:val="000000"/>
        </w:rPr>
      </w:pPr>
      <w:r w:rsidRPr="003F2BA7">
        <w:rPr>
          <w:rFonts w:ascii="Arial" w:hAnsi="Arial" w:cs="Arial"/>
          <w:b/>
          <w:color w:val="000000"/>
        </w:rPr>
        <w:t xml:space="preserve">Příprava </w:t>
      </w:r>
      <w:del w:id="1480" w:author="Juráš Pavel" w:date="2021-06-02T09:47:00Z">
        <w:r w:rsidRPr="003F2BA7" w:rsidDel="009F513E">
          <w:rPr>
            <w:rFonts w:ascii="Arial" w:hAnsi="Arial" w:cs="Arial"/>
            <w:b/>
            <w:color w:val="000000"/>
          </w:rPr>
          <w:delText xml:space="preserve">operačního </w:delText>
        </w:r>
      </w:del>
      <w:r w:rsidRPr="003F2BA7">
        <w:rPr>
          <w:rFonts w:ascii="Arial" w:hAnsi="Arial" w:cs="Arial"/>
          <w:b/>
          <w:color w:val="000000"/>
        </w:rPr>
        <w:t>programu</w:t>
      </w:r>
    </w:p>
    <w:p w14:paraId="2D5D22BA" w14:textId="2930E109" w:rsidR="00F974E5" w:rsidRPr="003F2BA7" w:rsidRDefault="00F974E5" w:rsidP="00F974E5">
      <w:pPr>
        <w:pStyle w:val="Standardntext"/>
        <w:spacing w:line="264" w:lineRule="auto"/>
        <w:rPr>
          <w:rFonts w:ascii="Arial" w:hAnsi="Arial" w:cs="Arial"/>
          <w:sz w:val="20"/>
          <w:szCs w:val="20"/>
          <w:highlight w:val="yellow"/>
        </w:rPr>
      </w:pPr>
      <w:r w:rsidRPr="003F2BA7">
        <w:rPr>
          <w:rFonts w:ascii="Arial" w:hAnsi="Arial" w:cs="Arial"/>
          <w:sz w:val="20"/>
          <w:szCs w:val="20"/>
        </w:rPr>
        <w:t xml:space="preserve">V souladu s čl. </w:t>
      </w:r>
      <w:ins w:id="1481" w:author="Juráš Pavel" w:date="2021-06-02T10:48:00Z">
        <w:r w:rsidR="00DC5234">
          <w:rPr>
            <w:rFonts w:ascii="Arial" w:hAnsi="Arial" w:cs="Arial"/>
            <w:sz w:val="20"/>
            <w:szCs w:val="20"/>
          </w:rPr>
          <w:t>8 ON</w:t>
        </w:r>
      </w:ins>
      <w:del w:id="1482" w:author="Juráš Pavel" w:date="2021-06-02T10:48:00Z">
        <w:r w:rsidRPr="003F2BA7" w:rsidDel="00DC5234">
          <w:rPr>
            <w:rFonts w:ascii="Arial" w:hAnsi="Arial" w:cs="Arial"/>
            <w:sz w:val="20"/>
            <w:szCs w:val="20"/>
          </w:rPr>
          <w:delText>6 Návrhu nařízení o společných ustanoveních</w:delText>
        </w:r>
      </w:del>
      <w:r w:rsidRPr="003F2BA7">
        <w:rPr>
          <w:rFonts w:ascii="Arial" w:hAnsi="Arial" w:cs="Arial"/>
          <w:sz w:val="20"/>
          <w:szCs w:val="20"/>
        </w:rPr>
        <w:t>, kter</w:t>
      </w:r>
      <w:r w:rsidR="004D4D45" w:rsidRPr="003F2BA7">
        <w:rPr>
          <w:rFonts w:ascii="Arial" w:hAnsi="Arial" w:cs="Arial"/>
          <w:sz w:val="20"/>
          <w:szCs w:val="20"/>
        </w:rPr>
        <w:t>ý</w:t>
      </w:r>
      <w:r w:rsidRPr="003F2BA7">
        <w:rPr>
          <w:rFonts w:ascii="Arial" w:hAnsi="Arial" w:cs="Arial"/>
          <w:sz w:val="20"/>
          <w:szCs w:val="20"/>
        </w:rPr>
        <w:t xml:space="preserve"> se odvolává na Nařízení Komise v přenesené pravomoci (EU) č. 240/2014 o evropském kodexu chování pro partnerskou spolupráci v rámci </w:t>
      </w:r>
      <w:del w:id="1483" w:author="Juráš Pavel" w:date="2021-06-02T10:34:00Z">
        <w:r w:rsidR="00F15177" w:rsidRPr="003F2BA7" w:rsidDel="0036419D">
          <w:rPr>
            <w:rFonts w:ascii="Arial" w:hAnsi="Arial" w:cs="Arial"/>
            <w:sz w:val="20"/>
            <w:szCs w:val="20"/>
          </w:rPr>
          <w:delText xml:space="preserve">EU </w:delText>
        </w:r>
      </w:del>
      <w:r w:rsidR="00F15177" w:rsidRPr="003F2BA7">
        <w:rPr>
          <w:rFonts w:ascii="Arial" w:hAnsi="Arial" w:cs="Arial"/>
          <w:sz w:val="20"/>
          <w:szCs w:val="20"/>
        </w:rPr>
        <w:t>fondů</w:t>
      </w:r>
      <w:ins w:id="1484" w:author="Juráš Pavel" w:date="2021-06-02T10:34:00Z">
        <w:r w:rsidR="0036419D">
          <w:rPr>
            <w:rFonts w:ascii="Arial" w:hAnsi="Arial" w:cs="Arial"/>
            <w:sz w:val="20"/>
            <w:szCs w:val="20"/>
          </w:rPr>
          <w:t xml:space="preserve"> EU</w:t>
        </w:r>
      </w:ins>
      <w:r w:rsidRPr="003F2BA7">
        <w:rPr>
          <w:rFonts w:ascii="Arial" w:hAnsi="Arial" w:cs="Arial"/>
          <w:sz w:val="20"/>
          <w:szCs w:val="20"/>
        </w:rPr>
        <w:t xml:space="preserve">, probíhá příprava OP TAK při plném respektování principu partnerství, tj. zapojení relevantních sociálních a hospodářských partnerů a dalších národních aktérů do přípravy programu (zástupci ministerstev, hospodářských svazů a asociací, zástupci odborových svazů, zaměstnavatelských a podnikatelských svazů, asociace krajů, svazu měst a obcí, vysokých škol a akademické sféry, nevládních organizací a dalších organizací a institucí). </w:t>
      </w:r>
      <w:ins w:id="1485" w:author="Juráš Pavel" w:date="2021-06-02T09:52:00Z">
        <w:r w:rsidR="006B26A7">
          <w:rPr>
            <w:rFonts w:ascii="Arial" w:hAnsi="Arial" w:cs="Arial"/>
            <w:sz w:val="20"/>
            <w:szCs w:val="20"/>
          </w:rPr>
          <w:t xml:space="preserve">Při </w:t>
        </w:r>
      </w:ins>
      <w:ins w:id="1486" w:author="Juráš Pavel" w:date="2021-06-02T10:35:00Z">
        <w:r w:rsidR="0036419D">
          <w:rPr>
            <w:rFonts w:ascii="Arial" w:hAnsi="Arial" w:cs="Arial"/>
            <w:sz w:val="20"/>
            <w:szCs w:val="20"/>
          </w:rPr>
          <w:t xml:space="preserve">samotném </w:t>
        </w:r>
      </w:ins>
      <w:ins w:id="1487" w:author="Juráš Pavel" w:date="2021-06-02T09:52:00Z">
        <w:r w:rsidR="006B26A7">
          <w:rPr>
            <w:rFonts w:ascii="Arial" w:hAnsi="Arial" w:cs="Arial"/>
            <w:sz w:val="20"/>
            <w:szCs w:val="20"/>
          </w:rPr>
          <w:t xml:space="preserve">výběru partnerů </w:t>
        </w:r>
      </w:ins>
      <w:ins w:id="1488" w:author="Juráš Pavel" w:date="2021-06-02T09:53:00Z">
        <w:r w:rsidR="006B26A7">
          <w:rPr>
            <w:rFonts w:ascii="Arial" w:hAnsi="Arial" w:cs="Arial"/>
            <w:sz w:val="20"/>
            <w:szCs w:val="20"/>
          </w:rPr>
          <w:t xml:space="preserve">byla </w:t>
        </w:r>
      </w:ins>
      <w:ins w:id="1489" w:author="Juráš Pavel" w:date="2021-06-02T10:35:00Z">
        <w:r w:rsidR="0036419D">
          <w:rPr>
            <w:rFonts w:ascii="Arial" w:hAnsi="Arial" w:cs="Arial"/>
            <w:sz w:val="20"/>
            <w:szCs w:val="20"/>
          </w:rPr>
          <w:t xml:space="preserve">rovněž </w:t>
        </w:r>
      </w:ins>
      <w:ins w:id="1490" w:author="Juráš Pavel" w:date="2021-06-02T09:53:00Z">
        <w:r w:rsidR="006B26A7">
          <w:rPr>
            <w:rFonts w:ascii="Arial" w:hAnsi="Arial" w:cs="Arial"/>
            <w:sz w:val="20"/>
            <w:szCs w:val="20"/>
          </w:rPr>
          <w:t xml:space="preserve">zohledněna potřeba vyloučení střetu zájmů některých subjektů a zároveň </w:t>
        </w:r>
      </w:ins>
      <w:ins w:id="1491" w:author="Juráš Pavel" w:date="2021-06-02T10:36:00Z">
        <w:r w:rsidR="0036419D">
          <w:rPr>
            <w:rFonts w:ascii="Arial" w:hAnsi="Arial" w:cs="Arial"/>
            <w:sz w:val="20"/>
            <w:szCs w:val="20"/>
          </w:rPr>
          <w:t xml:space="preserve">nutnost </w:t>
        </w:r>
      </w:ins>
      <w:ins w:id="1492" w:author="Juráš Pavel" w:date="2021-06-02T09:53:00Z">
        <w:r w:rsidR="006B26A7">
          <w:rPr>
            <w:rFonts w:ascii="Arial" w:hAnsi="Arial" w:cs="Arial"/>
            <w:sz w:val="20"/>
            <w:szCs w:val="20"/>
          </w:rPr>
          <w:t>podpor</w:t>
        </w:r>
      </w:ins>
      <w:ins w:id="1493" w:author="Juráš Pavel" w:date="2021-06-02T10:36:00Z">
        <w:r w:rsidR="0036419D">
          <w:rPr>
            <w:rFonts w:ascii="Arial" w:hAnsi="Arial" w:cs="Arial"/>
            <w:sz w:val="20"/>
            <w:szCs w:val="20"/>
          </w:rPr>
          <w:t>y</w:t>
        </w:r>
      </w:ins>
      <w:ins w:id="1494" w:author="Juráš Pavel" w:date="2021-06-02T09:53:00Z">
        <w:r w:rsidR="006B26A7">
          <w:rPr>
            <w:rFonts w:ascii="Arial" w:hAnsi="Arial" w:cs="Arial"/>
            <w:sz w:val="20"/>
            <w:szCs w:val="20"/>
          </w:rPr>
          <w:t xml:space="preserve"> rovnosti žen a m</w:t>
        </w:r>
      </w:ins>
      <w:ins w:id="1495" w:author="Juráš Pavel" w:date="2021-06-02T09:54:00Z">
        <w:r w:rsidR="006B26A7">
          <w:rPr>
            <w:rFonts w:ascii="Arial" w:hAnsi="Arial" w:cs="Arial"/>
            <w:sz w:val="20"/>
            <w:szCs w:val="20"/>
          </w:rPr>
          <w:t>užů a nediskriminace.</w:t>
        </w:r>
      </w:ins>
    </w:p>
    <w:p w14:paraId="690A0924" w14:textId="07A5BCDF" w:rsidR="00F974E5" w:rsidRPr="003F2BA7" w:rsidRDefault="00F974E5" w:rsidP="00F974E5">
      <w:pPr>
        <w:spacing w:after="120" w:line="264" w:lineRule="auto"/>
        <w:jc w:val="both"/>
        <w:rPr>
          <w:rFonts w:ascii="Arial" w:hAnsi="Arial" w:cs="Arial"/>
        </w:rPr>
      </w:pPr>
      <w:r w:rsidRPr="003F2BA7">
        <w:rPr>
          <w:rFonts w:ascii="Arial" w:hAnsi="Arial" w:cs="Arial"/>
        </w:rPr>
        <w:t xml:space="preserve">S ohledem na výše uvedené ustanovilo MPO v dubnu 2019 Platformu pro přípravu OP TAK (dále jen „Platforma“). </w:t>
      </w:r>
      <w:r w:rsidR="004E016B" w:rsidRPr="003F2BA7">
        <w:rPr>
          <w:rFonts w:ascii="Arial" w:hAnsi="Arial" w:cs="Arial"/>
        </w:rPr>
        <w:t xml:space="preserve">Jednotliví </w:t>
      </w:r>
      <w:r w:rsidR="00F844B3" w:rsidRPr="003F2BA7">
        <w:rPr>
          <w:rFonts w:ascii="Arial" w:hAnsi="Arial" w:cs="Arial"/>
        </w:rPr>
        <w:t xml:space="preserve">členové </w:t>
      </w:r>
      <w:r w:rsidRPr="003F2BA7">
        <w:rPr>
          <w:rFonts w:ascii="Arial" w:hAnsi="Arial" w:cs="Arial"/>
        </w:rPr>
        <w:t xml:space="preserve">Platformy </w:t>
      </w:r>
      <w:r w:rsidR="00F844B3" w:rsidRPr="003F2BA7">
        <w:rPr>
          <w:rFonts w:ascii="Arial" w:hAnsi="Arial" w:cs="Arial"/>
        </w:rPr>
        <w:t xml:space="preserve">jsou uvedeni v tabulce níže. </w:t>
      </w:r>
      <w:r w:rsidR="004E016B" w:rsidRPr="003F2BA7">
        <w:rPr>
          <w:rFonts w:ascii="Arial" w:hAnsi="Arial" w:cs="Arial"/>
        </w:rPr>
        <w:t>Dané</w:t>
      </w:r>
      <w:r w:rsidRPr="003F2BA7">
        <w:rPr>
          <w:rFonts w:ascii="Arial" w:hAnsi="Arial" w:cs="Arial"/>
        </w:rPr>
        <w:t xml:space="preserve"> instituce a organizace byly do Platformy vybírány dle relevantnosti jejich činností k </w:t>
      </w:r>
      <w:del w:id="1496" w:author="Juráš Pavel" w:date="2021-06-02T10:27:00Z">
        <w:r w:rsidRPr="003F2BA7" w:rsidDel="00D65684">
          <w:rPr>
            <w:rFonts w:ascii="Arial" w:hAnsi="Arial" w:cs="Arial"/>
          </w:rPr>
          <w:delText>operačnímu</w:delText>
        </w:r>
      </w:del>
      <w:r w:rsidRPr="003F2BA7">
        <w:rPr>
          <w:rFonts w:ascii="Arial" w:hAnsi="Arial" w:cs="Arial"/>
        </w:rPr>
        <w:t xml:space="preserve"> programu, přičemž řídicí orgán usiloval o zapojení co nejširšího spektra partnerů</w:t>
      </w:r>
      <w:r w:rsidR="004D4D45" w:rsidRPr="003F2BA7">
        <w:rPr>
          <w:rFonts w:ascii="Arial" w:hAnsi="Arial" w:cs="Arial"/>
        </w:rPr>
        <w:t xml:space="preserve"> reprezentujících různé zájmové skupiny či expert</w:t>
      </w:r>
      <w:r w:rsidR="004E016B" w:rsidRPr="003F2BA7">
        <w:rPr>
          <w:rFonts w:ascii="Arial" w:hAnsi="Arial" w:cs="Arial"/>
        </w:rPr>
        <w:t>ní pohledy</w:t>
      </w:r>
      <w:r w:rsidR="004D4D45" w:rsidRPr="003F2BA7">
        <w:rPr>
          <w:rFonts w:ascii="Arial" w:hAnsi="Arial" w:cs="Arial"/>
        </w:rPr>
        <w:t xml:space="preserve">, a to i s ohledem na zkušenosti </w:t>
      </w:r>
      <w:ins w:id="1497" w:author="Juráš Pavel" w:date="2021-06-02T09:50:00Z">
        <w:r w:rsidR="006B26A7">
          <w:rPr>
            <w:rFonts w:ascii="Arial" w:hAnsi="Arial" w:cs="Arial"/>
          </w:rPr>
          <w:t xml:space="preserve">a osvědčené postupy </w:t>
        </w:r>
      </w:ins>
      <w:r w:rsidR="004D4D45" w:rsidRPr="003F2BA7">
        <w:rPr>
          <w:rFonts w:ascii="Arial" w:hAnsi="Arial" w:cs="Arial"/>
        </w:rPr>
        <w:t>z předcházejících programových období</w:t>
      </w:r>
      <w:ins w:id="1498" w:author="Juráš Pavel" w:date="2021-06-02T09:48:00Z">
        <w:r w:rsidR="006B26A7">
          <w:rPr>
            <w:rFonts w:ascii="Arial" w:hAnsi="Arial" w:cs="Arial"/>
          </w:rPr>
          <w:t xml:space="preserve"> (</w:t>
        </w:r>
      </w:ins>
      <w:ins w:id="1499" w:author="Juráš Pavel" w:date="2021-06-02T09:49:00Z">
        <w:r w:rsidR="006B26A7">
          <w:rPr>
            <w:rFonts w:ascii="Arial" w:hAnsi="Arial" w:cs="Arial"/>
          </w:rPr>
          <w:t xml:space="preserve">OP PP, </w:t>
        </w:r>
      </w:ins>
      <w:ins w:id="1500" w:author="Juráš Pavel" w:date="2021-06-02T09:48:00Z">
        <w:r w:rsidR="006B26A7">
          <w:rPr>
            <w:rFonts w:ascii="Arial" w:hAnsi="Arial" w:cs="Arial"/>
          </w:rPr>
          <w:t>OP PI a OP PIK)</w:t>
        </w:r>
      </w:ins>
      <w:ins w:id="1501" w:author="Juráš Pavel" w:date="2021-06-02T09:45:00Z">
        <w:r w:rsidR="009F513E">
          <w:rPr>
            <w:rFonts w:ascii="Arial" w:hAnsi="Arial" w:cs="Arial"/>
          </w:rPr>
          <w:t>, v rámci nichž</w:t>
        </w:r>
      </w:ins>
      <w:ins w:id="1502" w:author="Juráš Pavel" w:date="2021-06-02T09:46:00Z">
        <w:r w:rsidR="009F513E">
          <w:rPr>
            <w:rFonts w:ascii="Arial" w:hAnsi="Arial" w:cs="Arial"/>
          </w:rPr>
          <w:t xml:space="preserve"> jednotlivé subjekty aktivně zastupovali zájmy </w:t>
        </w:r>
      </w:ins>
      <w:ins w:id="1503" w:author="Juráš Pavel" w:date="2021-06-02T09:47:00Z">
        <w:r w:rsidR="009F513E">
          <w:rPr>
            <w:rFonts w:ascii="Arial" w:hAnsi="Arial" w:cs="Arial"/>
          </w:rPr>
          <w:t xml:space="preserve">relevantních </w:t>
        </w:r>
      </w:ins>
      <w:ins w:id="1504" w:author="Juráš Pavel" w:date="2021-06-02T09:46:00Z">
        <w:r w:rsidR="009F513E">
          <w:rPr>
            <w:rFonts w:ascii="Arial" w:hAnsi="Arial" w:cs="Arial"/>
          </w:rPr>
          <w:t xml:space="preserve">skupin </w:t>
        </w:r>
      </w:ins>
      <w:ins w:id="1505" w:author="Juráš Pavel" w:date="2021-06-02T10:37:00Z">
        <w:r w:rsidR="0036419D">
          <w:rPr>
            <w:rFonts w:ascii="Arial" w:hAnsi="Arial" w:cs="Arial"/>
          </w:rPr>
          <w:t>při</w:t>
        </w:r>
      </w:ins>
      <w:ins w:id="1506" w:author="Juráš Pavel" w:date="2021-06-02T09:46:00Z">
        <w:r w:rsidR="009F513E">
          <w:rPr>
            <w:rFonts w:ascii="Arial" w:hAnsi="Arial" w:cs="Arial"/>
          </w:rPr>
          <w:t xml:space="preserve"> </w:t>
        </w:r>
      </w:ins>
      <w:ins w:id="1507" w:author="Juráš Pavel" w:date="2021-06-02T09:47:00Z">
        <w:r w:rsidR="009F513E">
          <w:rPr>
            <w:rFonts w:ascii="Arial" w:hAnsi="Arial" w:cs="Arial"/>
          </w:rPr>
          <w:t>příprav</w:t>
        </w:r>
      </w:ins>
      <w:ins w:id="1508" w:author="Juráš Pavel" w:date="2021-06-02T10:37:00Z">
        <w:r w:rsidR="0036419D">
          <w:rPr>
            <w:rFonts w:ascii="Arial" w:hAnsi="Arial" w:cs="Arial"/>
          </w:rPr>
          <w:t>ě</w:t>
        </w:r>
      </w:ins>
      <w:ins w:id="1509" w:author="Juráš Pavel" w:date="2021-06-02T09:47:00Z">
        <w:r w:rsidR="009F513E">
          <w:rPr>
            <w:rFonts w:ascii="Arial" w:hAnsi="Arial" w:cs="Arial"/>
          </w:rPr>
          <w:t xml:space="preserve"> a implementac</w:t>
        </w:r>
      </w:ins>
      <w:ins w:id="1510" w:author="Juráš Pavel" w:date="2021-06-02T10:37:00Z">
        <w:r w:rsidR="0036419D">
          <w:rPr>
            <w:rFonts w:ascii="Arial" w:hAnsi="Arial" w:cs="Arial"/>
          </w:rPr>
          <w:t>i</w:t>
        </w:r>
      </w:ins>
      <w:ins w:id="1511" w:author="Juráš Pavel" w:date="2021-06-02T09:47:00Z">
        <w:r w:rsidR="009F513E">
          <w:rPr>
            <w:rFonts w:ascii="Arial" w:hAnsi="Arial" w:cs="Arial"/>
          </w:rPr>
          <w:t xml:space="preserve"> programu </w:t>
        </w:r>
      </w:ins>
      <w:ins w:id="1512" w:author="Juráš Pavel" w:date="2021-06-02T09:48:00Z">
        <w:r w:rsidR="009F513E">
          <w:rPr>
            <w:rFonts w:ascii="Arial" w:hAnsi="Arial" w:cs="Arial"/>
          </w:rPr>
          <w:t>zaměřeného na konkurenceschopnost financovaného z fondů EU</w:t>
        </w:r>
      </w:ins>
      <w:ins w:id="1513" w:author="Juráš Pavel" w:date="2021-06-02T09:47:00Z">
        <w:r w:rsidR="009F513E">
          <w:rPr>
            <w:rFonts w:ascii="Arial" w:hAnsi="Arial" w:cs="Arial"/>
          </w:rPr>
          <w:t xml:space="preserve"> </w:t>
        </w:r>
      </w:ins>
      <w:r w:rsidRPr="003F2BA7">
        <w:rPr>
          <w:rFonts w:ascii="Arial" w:hAnsi="Arial" w:cs="Arial"/>
        </w:rPr>
        <w:t xml:space="preserve">. Členové Platformy dohlíží na přípravu programu a zajišťují zohlednění zájmů relevantních partnerů a respektování principu partnerství při jeho přípravě. </w:t>
      </w:r>
      <w:r w:rsidRPr="003F2BA7">
        <w:rPr>
          <w:rFonts w:ascii="Arial" w:hAnsi="Arial" w:cs="Arial"/>
          <w:bCs/>
          <w:kern w:val="36"/>
        </w:rPr>
        <w:t xml:space="preserve">Platforma se tak podílí na přípravě programového dokumentu a </w:t>
      </w:r>
      <w:r w:rsidRPr="003F2BA7">
        <w:rPr>
          <w:rFonts w:ascii="Arial" w:hAnsi="Arial" w:cs="Arial"/>
        </w:rPr>
        <w:t xml:space="preserve">projednává zejména základní priority a věcné zaměření OP TAK či způsoby implementace OP a vazby s ostatními </w:t>
      </w:r>
      <w:del w:id="1514" w:author="Juráš Pavel" w:date="2021-06-02T10:27:00Z">
        <w:r w:rsidRPr="003F2BA7" w:rsidDel="00D65684">
          <w:rPr>
            <w:rFonts w:ascii="Arial" w:hAnsi="Arial" w:cs="Arial"/>
          </w:rPr>
          <w:delText xml:space="preserve">operačními </w:delText>
        </w:r>
      </w:del>
      <w:r w:rsidRPr="003F2BA7">
        <w:rPr>
          <w:rFonts w:ascii="Arial" w:hAnsi="Arial" w:cs="Arial"/>
        </w:rPr>
        <w:t xml:space="preserve">programy. </w:t>
      </w:r>
      <w:r w:rsidR="004D4D45" w:rsidRPr="003F2BA7">
        <w:rPr>
          <w:rFonts w:ascii="Arial" w:hAnsi="Arial" w:cs="Arial"/>
        </w:rPr>
        <w:t>Před každým jedn</w:t>
      </w:r>
      <w:r w:rsidR="00F844B3" w:rsidRPr="003F2BA7">
        <w:rPr>
          <w:rFonts w:ascii="Arial" w:hAnsi="Arial" w:cs="Arial"/>
        </w:rPr>
        <w:t>á</w:t>
      </w:r>
      <w:r w:rsidR="004D4D45" w:rsidRPr="003F2BA7">
        <w:rPr>
          <w:rFonts w:ascii="Arial" w:hAnsi="Arial" w:cs="Arial"/>
        </w:rPr>
        <w:t>ním Platformy či pracovní skupiny jsou partnerům v dostatečném předstihu (v řádu týdnů) elektronickou poštou poskytnuty podklad</w:t>
      </w:r>
      <w:r w:rsidR="004E016B" w:rsidRPr="003F2BA7">
        <w:rPr>
          <w:rFonts w:ascii="Arial" w:hAnsi="Arial" w:cs="Arial"/>
        </w:rPr>
        <w:t xml:space="preserve">y </w:t>
      </w:r>
      <w:r w:rsidR="004D4D45" w:rsidRPr="003F2BA7">
        <w:rPr>
          <w:rFonts w:ascii="Arial" w:hAnsi="Arial" w:cs="Arial"/>
        </w:rPr>
        <w:t xml:space="preserve">pro jednání, ke kterým mohou vyjádřit stanovisko prostřednictvím </w:t>
      </w:r>
      <w:r w:rsidR="004E016B" w:rsidRPr="003F2BA7">
        <w:rPr>
          <w:rFonts w:ascii="Arial" w:hAnsi="Arial" w:cs="Arial"/>
        </w:rPr>
        <w:t xml:space="preserve">uplatnění </w:t>
      </w:r>
      <w:r w:rsidR="004D4D45" w:rsidRPr="003F2BA7">
        <w:rPr>
          <w:rFonts w:ascii="Arial" w:hAnsi="Arial" w:cs="Arial"/>
        </w:rPr>
        <w:t>připomínek</w:t>
      </w:r>
      <w:ins w:id="1515" w:author="Juráš Pavel" w:date="2021-06-02T10:38:00Z">
        <w:r w:rsidR="0036419D">
          <w:rPr>
            <w:rFonts w:ascii="Arial" w:hAnsi="Arial" w:cs="Arial"/>
          </w:rPr>
          <w:t>, a to</w:t>
        </w:r>
      </w:ins>
      <w:ins w:id="1516" w:author="Juráš Pavel" w:date="2021-06-02T09:56:00Z">
        <w:r w:rsidR="006B26A7">
          <w:rPr>
            <w:rFonts w:ascii="Arial" w:hAnsi="Arial" w:cs="Arial"/>
          </w:rPr>
          <w:t xml:space="preserve"> písemně či verbálně přímo při jednání</w:t>
        </w:r>
      </w:ins>
      <w:r w:rsidR="005E5402" w:rsidRPr="003F2BA7">
        <w:rPr>
          <w:rFonts w:ascii="Arial" w:hAnsi="Arial" w:cs="Arial"/>
        </w:rPr>
        <w:t xml:space="preserve">. Všechny připomínky či návrhy jsou </w:t>
      </w:r>
      <w:r w:rsidR="004E016B" w:rsidRPr="003F2BA7">
        <w:rPr>
          <w:rFonts w:ascii="Arial" w:hAnsi="Arial" w:cs="Arial"/>
        </w:rPr>
        <w:t>ze strany ŘO ř</w:t>
      </w:r>
      <w:r w:rsidR="005E5402" w:rsidRPr="003F2BA7">
        <w:rPr>
          <w:rFonts w:ascii="Arial" w:hAnsi="Arial" w:cs="Arial"/>
        </w:rPr>
        <w:t>ádně vypořádány</w:t>
      </w:r>
      <w:r w:rsidR="004E016B" w:rsidRPr="003F2BA7">
        <w:rPr>
          <w:rFonts w:ascii="Arial" w:hAnsi="Arial" w:cs="Arial"/>
        </w:rPr>
        <w:t>, resp. reflektovány</w:t>
      </w:r>
      <w:ins w:id="1517" w:author="Juráš Pavel" w:date="2021-06-02T10:09:00Z">
        <w:r w:rsidR="00CD444B">
          <w:rPr>
            <w:rFonts w:ascii="Arial" w:hAnsi="Arial" w:cs="Arial"/>
          </w:rPr>
          <w:t>, a partneři vždy obdrží zpětnou vazbu</w:t>
        </w:r>
      </w:ins>
      <w:ins w:id="1518" w:author="Juráš Pavel" w:date="2021-06-02T10:10:00Z">
        <w:r w:rsidR="00243587">
          <w:rPr>
            <w:rFonts w:ascii="Arial" w:hAnsi="Arial" w:cs="Arial"/>
          </w:rPr>
          <w:t xml:space="preserve"> k jednotlivým připomínkám</w:t>
        </w:r>
      </w:ins>
      <w:r w:rsidR="005E5402" w:rsidRPr="003F2BA7">
        <w:rPr>
          <w:rFonts w:ascii="Arial" w:hAnsi="Arial" w:cs="Arial"/>
        </w:rPr>
        <w:t xml:space="preserve">. V případě potřeby je problematika </w:t>
      </w:r>
      <w:r w:rsidR="004E016B" w:rsidRPr="003F2BA7">
        <w:rPr>
          <w:rFonts w:ascii="Arial" w:hAnsi="Arial" w:cs="Arial"/>
        </w:rPr>
        <w:t xml:space="preserve">dále </w:t>
      </w:r>
      <w:r w:rsidR="005E5402" w:rsidRPr="003F2BA7">
        <w:rPr>
          <w:rFonts w:ascii="Arial" w:hAnsi="Arial" w:cs="Arial"/>
        </w:rPr>
        <w:t>řešena v rámci bilaterálních jednání</w:t>
      </w:r>
      <w:r w:rsidR="0036419D">
        <w:rPr>
          <w:rFonts w:ascii="Arial" w:hAnsi="Arial" w:cs="Arial"/>
        </w:rPr>
        <w:t xml:space="preserve"> </w:t>
      </w:r>
      <w:r w:rsidR="005E5402" w:rsidRPr="003F2BA7">
        <w:rPr>
          <w:rFonts w:ascii="Arial" w:hAnsi="Arial" w:cs="Arial"/>
        </w:rPr>
        <w:t>s cílem nalézt akceptovatelné řešení pro všechny strany.</w:t>
      </w:r>
    </w:p>
    <w:p w14:paraId="410DA689" w14:textId="5CACE657" w:rsidR="00F974E5" w:rsidRPr="003F2BA7" w:rsidRDefault="00F974E5" w:rsidP="00F974E5">
      <w:pPr>
        <w:overflowPunct/>
        <w:spacing w:after="120" w:line="264" w:lineRule="auto"/>
        <w:jc w:val="both"/>
        <w:textAlignment w:val="auto"/>
        <w:rPr>
          <w:rFonts w:ascii="Arial" w:hAnsi="Arial" w:cs="Arial"/>
          <w:color w:val="000000" w:themeColor="text1"/>
        </w:rPr>
      </w:pPr>
      <w:r w:rsidRPr="003F2BA7">
        <w:rPr>
          <w:rFonts w:ascii="Arial" w:eastAsiaTheme="minorHAnsi" w:hAnsi="Arial" w:cs="Arial"/>
          <w:lang w:eastAsia="en-US"/>
        </w:rPr>
        <w:t xml:space="preserve">MPO jako řídicí orgán OP TAK dále ustanovilo </w:t>
      </w:r>
      <w:r w:rsidRPr="003F2BA7">
        <w:rPr>
          <w:rFonts w:ascii="Arial" w:eastAsiaTheme="minorHAnsi" w:hAnsi="Arial" w:cs="Arial"/>
          <w:bCs/>
          <w:lang w:eastAsia="en-US"/>
        </w:rPr>
        <w:t xml:space="preserve">pracovní skupiny pro rozpracování jednotlivých specifických cílů, resp. pro rozpracování FN a rovněž pro horizontální témata (územní dimenze, indikátory, veřejná podpora, veřejné zakázky, informační systém, metodika aj.). </w:t>
      </w:r>
      <w:r w:rsidR="00477AB8" w:rsidRPr="003F2BA7">
        <w:rPr>
          <w:rFonts w:ascii="Arial" w:eastAsiaTheme="minorHAnsi" w:hAnsi="Arial" w:cs="Arial"/>
          <w:lang w:eastAsia="en-US"/>
        </w:rPr>
        <w:t>P</w:t>
      </w:r>
      <w:r w:rsidRPr="003F2BA7">
        <w:rPr>
          <w:rFonts w:ascii="Arial" w:eastAsiaTheme="minorHAnsi" w:hAnsi="Arial" w:cs="Arial"/>
          <w:lang w:eastAsia="en-US"/>
        </w:rPr>
        <w:t>artneři</w:t>
      </w:r>
      <w:r w:rsidR="00477AB8" w:rsidRPr="003F2BA7">
        <w:rPr>
          <w:rFonts w:ascii="Arial" w:eastAsiaTheme="minorHAnsi" w:hAnsi="Arial" w:cs="Arial"/>
          <w:lang w:eastAsia="en-US"/>
        </w:rPr>
        <w:t xml:space="preserve">, příp. externí odborníci </w:t>
      </w:r>
      <w:r w:rsidRPr="003F2BA7">
        <w:rPr>
          <w:rFonts w:ascii="Arial" w:eastAsiaTheme="minorHAnsi" w:hAnsi="Arial" w:cs="Arial"/>
          <w:lang w:eastAsia="en-US"/>
        </w:rPr>
        <w:t xml:space="preserve">byli vybíráni v rámci konzultací s věcně příslušnými gestory. Ti na základě svých zkušeností a dřívější spolupráce vytipovali okruh </w:t>
      </w:r>
      <w:ins w:id="1519" w:author="Juráš Pavel" w:date="2021-06-02T10:40:00Z">
        <w:r w:rsidR="00232E14">
          <w:rPr>
            <w:rFonts w:ascii="Arial" w:eastAsiaTheme="minorHAnsi" w:hAnsi="Arial" w:cs="Arial"/>
            <w:lang w:eastAsia="en-US"/>
          </w:rPr>
          <w:t xml:space="preserve">expertů či </w:t>
        </w:r>
      </w:ins>
      <w:r w:rsidRPr="003F2BA7">
        <w:rPr>
          <w:rFonts w:ascii="Arial" w:eastAsiaTheme="minorHAnsi" w:hAnsi="Arial" w:cs="Arial"/>
          <w:lang w:eastAsia="en-US"/>
        </w:rPr>
        <w:t>zástupců z</w:t>
      </w:r>
      <w:ins w:id="1520" w:author="Juráš Pavel" w:date="2021-06-02T10:40:00Z">
        <w:r w:rsidR="00232E14">
          <w:rPr>
            <w:rFonts w:ascii="Arial" w:eastAsiaTheme="minorHAnsi" w:hAnsi="Arial" w:cs="Arial"/>
            <w:lang w:eastAsia="en-US"/>
          </w:rPr>
          <w:t>ájmových skupin</w:t>
        </w:r>
      </w:ins>
      <w:del w:id="1521" w:author="Juráš Pavel" w:date="2021-06-02T10:40:00Z">
        <w:r w:rsidRPr="003F2BA7" w:rsidDel="00232E14">
          <w:rPr>
            <w:rFonts w:ascii="Arial" w:eastAsiaTheme="minorHAnsi" w:hAnsi="Arial" w:cs="Arial"/>
            <w:lang w:eastAsia="en-US"/>
          </w:rPr>
          <w:delText xml:space="preserve"> hospodářských a sociálních partnerů</w:delText>
        </w:r>
      </w:del>
      <w:r w:rsidRPr="003F2BA7">
        <w:rPr>
          <w:rFonts w:ascii="Arial" w:eastAsiaTheme="minorHAnsi" w:hAnsi="Arial" w:cs="Arial"/>
          <w:lang w:eastAsia="en-US"/>
        </w:rPr>
        <w:t xml:space="preserve">, jejichž odborné zaměření je pro </w:t>
      </w:r>
      <w:r w:rsidRPr="003F2BA7">
        <w:rPr>
          <w:rFonts w:ascii="Arial" w:eastAsiaTheme="minorHAnsi" w:hAnsi="Arial" w:cs="Arial"/>
          <w:color w:val="000000" w:themeColor="text1"/>
          <w:lang w:eastAsia="en-US"/>
        </w:rPr>
        <w:t xml:space="preserve">přípravu OP TAK a jeho jednotlivých priorit, resp. specifických cílů relevantní a přínosné. </w:t>
      </w:r>
      <w:del w:id="1522" w:author="Juráš Pavel" w:date="2021-06-02T10:07:00Z">
        <w:r w:rsidRPr="003F2BA7" w:rsidDel="00CD444B">
          <w:rPr>
            <w:rFonts w:ascii="Arial" w:hAnsi="Arial" w:cs="Arial"/>
            <w:color w:val="000000" w:themeColor="text1"/>
          </w:rPr>
          <w:delText xml:space="preserve">Princip partnerství je rovněž naplňován zapojením ŘO OP TAK do </w:delText>
        </w:r>
        <w:r w:rsidR="004E016B" w:rsidRPr="003F2BA7" w:rsidDel="00CD444B">
          <w:rPr>
            <w:rFonts w:ascii="Arial" w:hAnsi="Arial" w:cs="Arial"/>
            <w:color w:val="000000" w:themeColor="text1"/>
          </w:rPr>
          <w:delText xml:space="preserve">řady </w:delText>
        </w:r>
        <w:r w:rsidRPr="003F2BA7" w:rsidDel="00CD444B">
          <w:rPr>
            <w:rFonts w:ascii="Arial" w:hAnsi="Arial" w:cs="Arial"/>
            <w:color w:val="000000" w:themeColor="text1"/>
          </w:rPr>
          <w:delText xml:space="preserve">bilaterárních jednání s relevantními partnery. </w:delText>
        </w:r>
      </w:del>
      <w:r w:rsidRPr="003F2BA7">
        <w:rPr>
          <w:rFonts w:ascii="Arial" w:hAnsi="Arial" w:cs="Arial"/>
          <w:color w:val="000000" w:themeColor="text1"/>
        </w:rPr>
        <w:t xml:space="preserve">Zapojení nezávislých expertů je </w:t>
      </w:r>
      <w:ins w:id="1523" w:author="Juráš Pavel" w:date="2021-06-02T10:41:00Z">
        <w:r w:rsidR="00232E14">
          <w:rPr>
            <w:rFonts w:ascii="Arial" w:hAnsi="Arial" w:cs="Arial"/>
            <w:color w:val="000000" w:themeColor="text1"/>
          </w:rPr>
          <w:t xml:space="preserve">dále </w:t>
        </w:r>
      </w:ins>
      <w:r w:rsidRPr="003F2BA7">
        <w:rPr>
          <w:rFonts w:ascii="Arial" w:hAnsi="Arial" w:cs="Arial"/>
          <w:color w:val="000000" w:themeColor="text1"/>
        </w:rPr>
        <w:t>zajištěno zejména prostřednictvím zpracování externích analýz (např. analýza absorpční kapacity, tržní analýzy či analýzy pro specifikaci vhodných forem podpory), resp. souvisejících expertních panelů.</w:t>
      </w:r>
    </w:p>
    <w:p w14:paraId="62258533" w14:textId="1A0AB22B" w:rsidR="005E5402" w:rsidRDefault="005E5402" w:rsidP="00F974E5">
      <w:pPr>
        <w:overflowPunct/>
        <w:spacing w:after="120" w:line="264" w:lineRule="auto"/>
        <w:jc w:val="both"/>
        <w:textAlignment w:val="auto"/>
        <w:rPr>
          <w:ins w:id="1524" w:author="Juráš Pavel" w:date="2021-06-02T10:02:00Z"/>
          <w:rFonts w:ascii="Arial" w:hAnsi="Arial" w:cs="Arial"/>
          <w:iCs/>
          <w:color w:val="4D4D4D"/>
          <w:shd w:val="clear" w:color="auto" w:fill="FFFFFF"/>
        </w:rPr>
      </w:pPr>
      <w:r w:rsidRPr="003F2BA7">
        <w:rPr>
          <w:rFonts w:ascii="Arial" w:hAnsi="Arial" w:cs="Arial"/>
          <w:color w:val="000000" w:themeColor="text1"/>
          <w:shd w:val="clear" w:color="auto" w:fill="FFFFFF"/>
        </w:rPr>
        <w:t xml:space="preserve">V průběhu roku 2020 </w:t>
      </w:r>
      <w:r w:rsidR="004E016B" w:rsidRPr="003F2BA7">
        <w:rPr>
          <w:rFonts w:ascii="Arial" w:hAnsi="Arial" w:cs="Arial"/>
          <w:color w:val="000000" w:themeColor="text1"/>
          <w:shd w:val="clear" w:color="auto" w:fill="FFFFFF"/>
        </w:rPr>
        <w:t>pak</w:t>
      </w:r>
      <w:r w:rsidRPr="003F2BA7">
        <w:rPr>
          <w:rFonts w:ascii="Arial" w:hAnsi="Arial" w:cs="Arial"/>
          <w:color w:val="000000" w:themeColor="text1"/>
          <w:shd w:val="clear" w:color="auto" w:fill="FFFFFF"/>
        </w:rPr>
        <w:t xml:space="preserve"> Ř</w:t>
      </w:r>
      <w:r w:rsidR="004E016B" w:rsidRPr="003F2BA7">
        <w:rPr>
          <w:rFonts w:ascii="Arial" w:hAnsi="Arial" w:cs="Arial"/>
          <w:color w:val="000000" w:themeColor="text1"/>
          <w:shd w:val="clear" w:color="auto" w:fill="FFFFFF"/>
        </w:rPr>
        <w:t>O</w:t>
      </w:r>
      <w:r w:rsidRPr="003F2BA7">
        <w:rPr>
          <w:rFonts w:ascii="Arial" w:hAnsi="Arial" w:cs="Arial"/>
          <w:color w:val="000000" w:themeColor="text1"/>
          <w:shd w:val="clear" w:color="auto" w:fill="FFFFFF"/>
        </w:rPr>
        <w:t xml:space="preserve"> OP TAK </w:t>
      </w:r>
      <w:r w:rsidR="004E016B" w:rsidRPr="003F2BA7">
        <w:rPr>
          <w:rFonts w:ascii="Arial" w:hAnsi="Arial" w:cs="Arial"/>
          <w:color w:val="000000" w:themeColor="text1"/>
          <w:shd w:val="clear" w:color="auto" w:fill="FFFFFF"/>
        </w:rPr>
        <w:t xml:space="preserve">realizoval </w:t>
      </w:r>
      <w:r w:rsidRPr="003F2BA7">
        <w:rPr>
          <w:rFonts w:ascii="Arial" w:hAnsi="Arial" w:cs="Arial"/>
          <w:color w:val="000000" w:themeColor="text1"/>
          <w:shd w:val="clear" w:color="auto" w:fill="FFFFFF"/>
        </w:rPr>
        <w:t>veřejnou konzultaci k</w:t>
      </w:r>
      <w:del w:id="1525" w:author="Juráš Pavel" w:date="2021-06-02T10:42:00Z">
        <w:r w:rsidRPr="003F2BA7" w:rsidDel="00232E14">
          <w:rPr>
            <w:rFonts w:ascii="Arial" w:hAnsi="Arial" w:cs="Arial"/>
            <w:color w:val="000000" w:themeColor="text1"/>
            <w:shd w:val="clear" w:color="auto" w:fill="FFFFFF"/>
          </w:rPr>
          <w:delText> </w:delText>
        </w:r>
      </w:del>
      <w:ins w:id="1526" w:author="Juráš Pavel" w:date="2021-06-02T10:42:00Z">
        <w:r w:rsidR="00232E14">
          <w:rPr>
            <w:rFonts w:ascii="Arial" w:hAnsi="Arial" w:cs="Arial"/>
            <w:color w:val="000000" w:themeColor="text1"/>
            <w:shd w:val="clear" w:color="auto" w:fill="FFFFFF"/>
          </w:rPr>
          <w:t> </w:t>
        </w:r>
      </w:ins>
      <w:ins w:id="1527" w:author="Juráš Pavel" w:date="2021-06-02T10:41:00Z">
        <w:r w:rsidR="00232E14">
          <w:rPr>
            <w:rFonts w:ascii="Arial" w:hAnsi="Arial" w:cs="Arial"/>
            <w:color w:val="000000" w:themeColor="text1"/>
            <w:shd w:val="clear" w:color="auto" w:fill="FFFFFF"/>
          </w:rPr>
          <w:t>programové</w:t>
        </w:r>
      </w:ins>
      <w:ins w:id="1528" w:author="Juráš Pavel" w:date="2021-06-02T10:42:00Z">
        <w:r w:rsidR="00232E14">
          <w:rPr>
            <w:rFonts w:ascii="Arial" w:hAnsi="Arial" w:cs="Arial"/>
            <w:color w:val="000000" w:themeColor="text1"/>
            <w:shd w:val="clear" w:color="auto" w:fill="FFFFFF"/>
          </w:rPr>
          <w:t xml:space="preserve">mu dokumentu </w:t>
        </w:r>
      </w:ins>
      <w:r w:rsidRPr="003F2BA7">
        <w:rPr>
          <w:rFonts w:ascii="Arial" w:hAnsi="Arial" w:cs="Arial"/>
          <w:color w:val="000000" w:themeColor="text1"/>
          <w:shd w:val="clear" w:color="auto" w:fill="FFFFFF"/>
        </w:rPr>
        <w:t xml:space="preserve">OP TAK a poskytl tak možnost široké veřejnosti zapojit se do </w:t>
      </w:r>
      <w:ins w:id="1529" w:author="Juráš Pavel" w:date="2021-06-02T10:42:00Z">
        <w:r w:rsidR="00232E14">
          <w:rPr>
            <w:rFonts w:ascii="Arial" w:hAnsi="Arial" w:cs="Arial"/>
            <w:color w:val="000000" w:themeColor="text1"/>
            <w:shd w:val="clear" w:color="auto" w:fill="FFFFFF"/>
          </w:rPr>
          <w:t xml:space="preserve">jeho </w:t>
        </w:r>
      </w:ins>
      <w:r w:rsidRPr="003F2BA7">
        <w:rPr>
          <w:rFonts w:ascii="Arial" w:hAnsi="Arial" w:cs="Arial"/>
          <w:color w:val="000000" w:themeColor="text1"/>
          <w:shd w:val="clear" w:color="auto" w:fill="FFFFFF"/>
        </w:rPr>
        <w:t>tvorby</w:t>
      </w:r>
      <w:del w:id="1530" w:author="Juráš Pavel" w:date="2021-06-02T10:42:00Z">
        <w:r w:rsidRPr="003F2BA7" w:rsidDel="00232E14">
          <w:rPr>
            <w:rFonts w:ascii="Arial" w:hAnsi="Arial" w:cs="Arial"/>
            <w:color w:val="000000" w:themeColor="text1"/>
            <w:shd w:val="clear" w:color="auto" w:fill="FFFFFF"/>
          </w:rPr>
          <w:delText xml:space="preserve"> programovému dok</w:delText>
        </w:r>
        <w:r w:rsidRPr="006B26A7" w:rsidDel="00232E14">
          <w:rPr>
            <w:rFonts w:ascii="Arial" w:hAnsi="Arial" w:cs="Arial"/>
            <w:color w:val="000000" w:themeColor="text1"/>
            <w:shd w:val="clear" w:color="auto" w:fill="FFFFFF"/>
          </w:rPr>
          <w:delText>umentu</w:delText>
        </w:r>
      </w:del>
      <w:r w:rsidRPr="006B26A7">
        <w:rPr>
          <w:rFonts w:ascii="Arial" w:hAnsi="Arial" w:cs="Arial"/>
          <w:color w:val="000000" w:themeColor="text1"/>
          <w:shd w:val="clear" w:color="auto" w:fill="FFFFFF"/>
        </w:rPr>
        <w:t xml:space="preserve">, přičemž všechny uplatněné připomínky byly </w:t>
      </w:r>
      <w:r w:rsidR="00EC0EA7" w:rsidRPr="00232E14">
        <w:rPr>
          <w:rFonts w:ascii="Arial" w:hAnsi="Arial" w:cs="Arial"/>
          <w:color w:val="000000" w:themeColor="text1"/>
          <w:shd w:val="clear" w:color="auto" w:fill="FFFFFF"/>
        </w:rPr>
        <w:t xml:space="preserve">řádně vypořádány, resp. </w:t>
      </w:r>
      <w:r w:rsidRPr="00232E14">
        <w:rPr>
          <w:rFonts w:ascii="Arial" w:hAnsi="Arial" w:cs="Arial"/>
          <w:color w:val="000000" w:themeColor="text1"/>
          <w:shd w:val="clear" w:color="auto" w:fill="FFFFFF"/>
        </w:rPr>
        <w:t>reflektovány.</w:t>
      </w:r>
      <w:ins w:id="1531" w:author="Juráš Pavel" w:date="2021-06-02T09:57:00Z">
        <w:r w:rsidR="006B26A7" w:rsidRPr="00232E14">
          <w:rPr>
            <w:rFonts w:ascii="Arial" w:hAnsi="Arial" w:cs="Arial"/>
            <w:color w:val="000000" w:themeColor="text1"/>
            <w:shd w:val="clear" w:color="auto" w:fill="FFFFFF"/>
          </w:rPr>
          <w:t xml:space="preserve"> Široká veřejnost je dále průběžně informována o přípravách programu prostřednictvím </w:t>
        </w:r>
      </w:ins>
      <w:ins w:id="1532" w:author="Juráš Pavel" w:date="2021-06-02T09:58:00Z">
        <w:r w:rsidR="006B26A7" w:rsidRPr="00232E14">
          <w:rPr>
            <w:rFonts w:ascii="Arial" w:hAnsi="Arial" w:cs="Arial"/>
            <w:color w:val="000000" w:themeColor="text1"/>
            <w:shd w:val="clear" w:color="auto" w:fill="FFFFFF"/>
          </w:rPr>
          <w:t>informačního zpravodaje „OPIK“</w:t>
        </w:r>
      </w:ins>
      <w:ins w:id="1533" w:author="Juráš Pavel" w:date="2021-06-02T09:59:00Z">
        <w:r w:rsidR="006B26A7">
          <w:rPr>
            <w:rFonts w:ascii="Arial" w:hAnsi="Arial" w:cs="Arial"/>
            <w:color w:val="000000" w:themeColor="text1"/>
            <w:shd w:val="clear" w:color="auto" w:fill="FFFFFF"/>
          </w:rPr>
          <w:t xml:space="preserve">. </w:t>
        </w:r>
        <w:r w:rsidR="00CD444B">
          <w:rPr>
            <w:rFonts w:ascii="Arial" w:hAnsi="Arial" w:cs="Arial"/>
            <w:iCs/>
            <w:color w:val="4D4D4D"/>
            <w:shd w:val="clear" w:color="auto" w:fill="FFFFFF"/>
          </w:rPr>
          <w:t>Cílem je</w:t>
        </w:r>
      </w:ins>
      <w:ins w:id="1534" w:author="Juráš Pavel" w:date="2021-06-02T09:58:00Z">
        <w:r w:rsidR="006B26A7" w:rsidRPr="006B26A7">
          <w:rPr>
            <w:rFonts w:ascii="Arial" w:hAnsi="Arial" w:cs="Arial"/>
            <w:iCs/>
            <w:color w:val="4D4D4D"/>
            <w:shd w:val="clear" w:color="auto" w:fill="FFFFFF"/>
          </w:rPr>
          <w:t xml:space="preserve"> informovat veřejnost zejména o nových příležitostech pro získání finančních prostředků, o záměrech říd</w:t>
        </w:r>
      </w:ins>
      <w:ins w:id="1535" w:author="Juráš Pavel" w:date="2021-06-02T10:00:00Z">
        <w:r w:rsidR="00CD444B">
          <w:rPr>
            <w:rFonts w:ascii="Arial" w:hAnsi="Arial" w:cs="Arial"/>
            <w:iCs/>
            <w:color w:val="4D4D4D"/>
            <w:shd w:val="clear" w:color="auto" w:fill="FFFFFF"/>
          </w:rPr>
          <w:t>i</w:t>
        </w:r>
      </w:ins>
      <w:ins w:id="1536" w:author="Juráš Pavel" w:date="2021-06-02T09:58:00Z">
        <w:r w:rsidR="006B26A7" w:rsidRPr="006B26A7">
          <w:rPr>
            <w:rFonts w:ascii="Arial" w:hAnsi="Arial" w:cs="Arial"/>
            <w:iCs/>
            <w:color w:val="4D4D4D"/>
            <w:shd w:val="clear" w:color="auto" w:fill="FFFFFF"/>
          </w:rPr>
          <w:t>cího orgánu na poli podpory podnikání a přináší další aktuální zprávy.</w:t>
        </w:r>
      </w:ins>
    </w:p>
    <w:p w14:paraId="7A9875A0" w14:textId="7AA3C37F" w:rsidR="00CD444B" w:rsidRPr="006B26A7" w:rsidRDefault="00CD444B" w:rsidP="00F974E5">
      <w:pPr>
        <w:overflowPunct/>
        <w:spacing w:after="120" w:line="264" w:lineRule="auto"/>
        <w:jc w:val="both"/>
        <w:textAlignment w:val="auto"/>
        <w:rPr>
          <w:rFonts w:ascii="Arial" w:hAnsi="Arial" w:cs="Arial"/>
          <w:color w:val="000000" w:themeColor="text1"/>
        </w:rPr>
      </w:pPr>
      <w:ins w:id="1537" w:author="Juráš Pavel" w:date="2021-06-02T10:07:00Z">
        <w:r w:rsidRPr="003F2BA7">
          <w:rPr>
            <w:rFonts w:ascii="Arial" w:hAnsi="Arial" w:cs="Arial"/>
            <w:color w:val="000000" w:themeColor="text1"/>
          </w:rPr>
          <w:t>Princip partnerství je rovněž naplňován zapojením ŘO OP TAK do řady bilaterárních jednání s relevantními partnery</w:t>
        </w:r>
        <w:r>
          <w:rPr>
            <w:rFonts w:ascii="Arial" w:hAnsi="Arial" w:cs="Arial"/>
            <w:color w:val="000000" w:themeColor="text1"/>
          </w:rPr>
          <w:t>. V neposlední řadě představuj</w:t>
        </w:r>
      </w:ins>
      <w:ins w:id="1538" w:author="Juráš Pavel" w:date="2021-06-02T10:08:00Z">
        <w:r>
          <w:rPr>
            <w:rFonts w:ascii="Arial" w:hAnsi="Arial" w:cs="Arial"/>
            <w:color w:val="000000" w:themeColor="text1"/>
          </w:rPr>
          <w:t>í</w:t>
        </w:r>
      </w:ins>
      <w:ins w:id="1539" w:author="Juráš Pavel" w:date="2021-06-02T10:07:00Z">
        <w:r>
          <w:rPr>
            <w:rFonts w:ascii="Arial" w:hAnsi="Arial" w:cs="Arial"/>
            <w:color w:val="000000" w:themeColor="text1"/>
          </w:rPr>
          <w:t xml:space="preserve"> d</w:t>
        </w:r>
      </w:ins>
      <w:ins w:id="1540" w:author="Juráš Pavel" w:date="2021-06-02T10:02:00Z">
        <w:r>
          <w:rPr>
            <w:rFonts w:ascii="Arial" w:hAnsi="Arial" w:cs="Arial"/>
            <w:color w:val="000000" w:themeColor="text1"/>
          </w:rPr>
          <w:t>ůležitý nástroj pro naplňování principu partnerství rovněž realizované konference a semináře</w:t>
        </w:r>
      </w:ins>
      <w:ins w:id="1541" w:author="Juráš Pavel" w:date="2021-06-02T10:03:00Z">
        <w:r>
          <w:rPr>
            <w:rFonts w:ascii="Arial" w:hAnsi="Arial" w:cs="Arial"/>
            <w:color w:val="000000" w:themeColor="text1"/>
          </w:rPr>
          <w:t>, které jsou pravidelně organizovány za účelem informování podnikatelů a široké veřejnosti</w:t>
        </w:r>
      </w:ins>
      <w:ins w:id="1542" w:author="Juráš Pavel" w:date="2021-06-02T10:04:00Z">
        <w:r>
          <w:rPr>
            <w:rFonts w:ascii="Arial" w:hAnsi="Arial" w:cs="Arial"/>
            <w:color w:val="000000" w:themeColor="text1"/>
          </w:rPr>
          <w:t>. Klíčová témata a požadavky jsou následně reflektovány při přípravě dokumentů pro programové období 2021-2027.</w:t>
        </w:r>
      </w:ins>
    </w:p>
    <w:p w14:paraId="43BAA44B" w14:textId="2634B6D5" w:rsidR="00F974E5" w:rsidRDefault="00243587" w:rsidP="00F974E5">
      <w:pPr>
        <w:overflowPunct/>
        <w:spacing w:after="120" w:line="264" w:lineRule="auto"/>
        <w:jc w:val="both"/>
        <w:textAlignment w:val="auto"/>
        <w:rPr>
          <w:ins w:id="1543" w:author="Juráš Pavel" w:date="2021-06-02T10:11:00Z"/>
          <w:rFonts w:ascii="Arial" w:eastAsiaTheme="minorHAnsi" w:hAnsi="Arial" w:cs="Arial"/>
          <w:color w:val="000000" w:themeColor="text1"/>
          <w:lang w:eastAsia="en-US"/>
        </w:rPr>
      </w:pPr>
      <w:ins w:id="1544" w:author="Juráš Pavel" w:date="2021-06-02T10:14:00Z">
        <w:r>
          <w:rPr>
            <w:rFonts w:ascii="Arial" w:eastAsiaTheme="minorHAnsi" w:hAnsi="Arial" w:cs="Arial"/>
            <w:color w:val="000000" w:themeColor="text1"/>
            <w:lang w:eastAsia="en-US"/>
          </w:rPr>
          <w:lastRenderedPageBreak/>
          <w:t xml:space="preserve">Veškeré podněty a připomínky partnerů </w:t>
        </w:r>
      </w:ins>
      <w:ins w:id="1545" w:author="Juráš Pavel" w:date="2021-06-02T10:44:00Z">
        <w:r w:rsidR="00232E14">
          <w:rPr>
            <w:rFonts w:ascii="Arial" w:eastAsiaTheme="minorHAnsi" w:hAnsi="Arial" w:cs="Arial"/>
            <w:color w:val="000000" w:themeColor="text1"/>
            <w:lang w:eastAsia="en-US"/>
          </w:rPr>
          <w:t xml:space="preserve">jsou tak brány v potaz, jelikož </w:t>
        </w:r>
      </w:ins>
      <w:ins w:id="1546" w:author="Juráš Pavel" w:date="2021-06-02T10:14:00Z">
        <w:r>
          <w:rPr>
            <w:rFonts w:ascii="Arial" w:eastAsiaTheme="minorHAnsi" w:hAnsi="Arial" w:cs="Arial"/>
            <w:color w:val="000000" w:themeColor="text1"/>
            <w:lang w:eastAsia="en-US"/>
          </w:rPr>
          <w:t xml:space="preserve">přispívají k optimálnímu nastavení programu a jednotlivých aktivit, přičemž v případě potřeby </w:t>
        </w:r>
      </w:ins>
      <w:ins w:id="1547" w:author="Juráš Pavel" w:date="2021-06-02T10:15:00Z">
        <w:r>
          <w:rPr>
            <w:rFonts w:ascii="Arial" w:eastAsiaTheme="minorHAnsi" w:hAnsi="Arial" w:cs="Arial"/>
            <w:color w:val="000000" w:themeColor="text1"/>
            <w:lang w:eastAsia="en-US"/>
          </w:rPr>
          <w:t xml:space="preserve">řešení na horizontální úrovni využívá </w:t>
        </w:r>
      </w:ins>
      <w:del w:id="1548" w:author="Juráš Pavel" w:date="2021-06-02T10:15:00Z">
        <w:r w:rsidR="00F974E5" w:rsidRPr="003F2BA7" w:rsidDel="00243587">
          <w:rPr>
            <w:rFonts w:ascii="Arial" w:eastAsiaTheme="minorHAnsi" w:hAnsi="Arial" w:cs="Arial"/>
            <w:color w:val="000000" w:themeColor="text1"/>
            <w:lang w:eastAsia="en-US"/>
          </w:rPr>
          <w:delText>V souvislosti s principem partnerství je</w:delText>
        </w:r>
      </w:del>
      <w:r w:rsidR="00F974E5" w:rsidRPr="003F2BA7">
        <w:rPr>
          <w:rFonts w:ascii="Arial" w:eastAsiaTheme="minorHAnsi" w:hAnsi="Arial" w:cs="Arial"/>
          <w:color w:val="000000" w:themeColor="text1"/>
          <w:lang w:eastAsia="en-US"/>
        </w:rPr>
        <w:t xml:space="preserve"> Ř</w:t>
      </w:r>
      <w:r w:rsidR="00EC0EA7" w:rsidRPr="003F2BA7">
        <w:rPr>
          <w:rFonts w:ascii="Arial" w:eastAsiaTheme="minorHAnsi" w:hAnsi="Arial" w:cs="Arial"/>
          <w:color w:val="000000" w:themeColor="text1"/>
          <w:lang w:eastAsia="en-US"/>
        </w:rPr>
        <w:t>O</w:t>
      </w:r>
      <w:r w:rsidR="00F974E5" w:rsidRPr="003F2BA7">
        <w:rPr>
          <w:rFonts w:ascii="Arial" w:eastAsiaTheme="minorHAnsi" w:hAnsi="Arial" w:cs="Arial"/>
          <w:color w:val="000000" w:themeColor="text1"/>
          <w:lang w:eastAsia="en-US"/>
        </w:rPr>
        <w:t xml:space="preserve"> OP TAK </w:t>
      </w:r>
      <w:ins w:id="1549" w:author="Juráš Pavel" w:date="2021-06-02T10:15:00Z">
        <w:r>
          <w:rPr>
            <w:rFonts w:ascii="Arial" w:eastAsiaTheme="minorHAnsi" w:hAnsi="Arial" w:cs="Arial"/>
            <w:color w:val="000000" w:themeColor="text1"/>
            <w:lang w:eastAsia="en-US"/>
          </w:rPr>
          <w:t xml:space="preserve">svého </w:t>
        </w:r>
      </w:ins>
      <w:r w:rsidR="00F974E5" w:rsidRPr="003F2BA7">
        <w:rPr>
          <w:rFonts w:ascii="Arial" w:eastAsiaTheme="minorHAnsi" w:hAnsi="Arial" w:cs="Arial"/>
          <w:color w:val="000000" w:themeColor="text1"/>
          <w:lang w:eastAsia="en-US"/>
        </w:rPr>
        <w:t>zapojen</w:t>
      </w:r>
      <w:ins w:id="1550" w:author="Juráš Pavel" w:date="2021-06-02T10:15:00Z">
        <w:r>
          <w:rPr>
            <w:rFonts w:ascii="Arial" w:eastAsiaTheme="minorHAnsi" w:hAnsi="Arial" w:cs="Arial"/>
            <w:color w:val="000000" w:themeColor="text1"/>
            <w:lang w:eastAsia="en-US"/>
          </w:rPr>
          <w:t>í</w:t>
        </w:r>
      </w:ins>
      <w:del w:id="1551" w:author="Juráš Pavel" w:date="2021-06-02T10:15:00Z">
        <w:r w:rsidR="00F974E5" w:rsidRPr="003F2BA7" w:rsidDel="00243587">
          <w:rPr>
            <w:rFonts w:ascii="Arial" w:eastAsiaTheme="minorHAnsi" w:hAnsi="Arial" w:cs="Arial"/>
            <w:color w:val="000000" w:themeColor="text1"/>
            <w:lang w:eastAsia="en-US"/>
          </w:rPr>
          <w:delText xml:space="preserve"> i</w:delText>
        </w:r>
      </w:del>
      <w:r w:rsidR="00F974E5" w:rsidRPr="003F2BA7">
        <w:rPr>
          <w:rFonts w:ascii="Arial" w:eastAsiaTheme="minorHAnsi" w:hAnsi="Arial" w:cs="Arial"/>
          <w:color w:val="000000" w:themeColor="text1"/>
          <w:lang w:eastAsia="en-US"/>
        </w:rPr>
        <w:t xml:space="preserve"> do činnosti pracovních skupin a platforem řízených MMR-NOK či platforem ostatních říd</w:t>
      </w:r>
      <w:r w:rsidR="00477AB8" w:rsidRPr="003F2BA7">
        <w:rPr>
          <w:rFonts w:ascii="Arial" w:eastAsiaTheme="minorHAnsi" w:hAnsi="Arial" w:cs="Arial"/>
          <w:color w:val="000000" w:themeColor="text1"/>
          <w:lang w:eastAsia="en-US"/>
        </w:rPr>
        <w:t>i</w:t>
      </w:r>
      <w:r w:rsidR="00F974E5" w:rsidRPr="003F2BA7">
        <w:rPr>
          <w:rFonts w:ascii="Arial" w:eastAsiaTheme="minorHAnsi" w:hAnsi="Arial" w:cs="Arial"/>
          <w:color w:val="000000" w:themeColor="text1"/>
          <w:lang w:eastAsia="en-US"/>
        </w:rPr>
        <w:t>cích orgánů a v neposlední řadě do činnosti Rady pro ESI fondy.</w:t>
      </w:r>
    </w:p>
    <w:p w14:paraId="0834B556" w14:textId="153AF15F" w:rsidR="00243587" w:rsidRPr="003F2BA7" w:rsidDel="00243587" w:rsidRDefault="00243587" w:rsidP="00F974E5">
      <w:pPr>
        <w:overflowPunct/>
        <w:spacing w:after="120" w:line="264" w:lineRule="auto"/>
        <w:jc w:val="both"/>
        <w:textAlignment w:val="auto"/>
        <w:rPr>
          <w:del w:id="1552" w:author="Juráš Pavel" w:date="2021-06-02T10:14:00Z"/>
          <w:rFonts w:ascii="Arial" w:eastAsiaTheme="minorHAnsi" w:hAnsi="Arial" w:cs="Arial"/>
          <w:color w:val="000000" w:themeColor="text1"/>
          <w:lang w:eastAsia="en-US"/>
        </w:rPr>
      </w:pPr>
    </w:p>
    <w:p w14:paraId="2760DD0A" w14:textId="77777777" w:rsidR="00581A8C" w:rsidRPr="003F2BA7" w:rsidRDefault="00581A8C" w:rsidP="00581A8C">
      <w:pPr>
        <w:rPr>
          <w:rFonts w:ascii="Arial" w:hAnsi="Arial" w:cs="Arial"/>
          <w:b/>
          <w:sz w:val="24"/>
          <w:szCs w:val="24"/>
        </w:rPr>
      </w:pPr>
      <w:r w:rsidRPr="003F2BA7">
        <w:rPr>
          <w:rFonts w:ascii="Arial" w:hAnsi="Arial" w:cs="Arial"/>
          <w:b/>
          <w:sz w:val="24"/>
          <w:szCs w:val="24"/>
        </w:rPr>
        <w:t xml:space="preserve">Seznam členů Platformy pro přípravu OP TAK </w:t>
      </w:r>
    </w:p>
    <w:tbl>
      <w:tblPr>
        <w:tblW w:w="7230" w:type="dxa"/>
        <w:tblInd w:w="-10" w:type="dxa"/>
        <w:tblCellMar>
          <w:left w:w="70" w:type="dxa"/>
          <w:right w:w="70" w:type="dxa"/>
        </w:tblCellMar>
        <w:tblLook w:val="04A0" w:firstRow="1" w:lastRow="0" w:firstColumn="1" w:lastColumn="0" w:noHBand="0" w:noVBand="1"/>
      </w:tblPr>
      <w:tblGrid>
        <w:gridCol w:w="7230"/>
      </w:tblGrid>
      <w:tr w:rsidR="00581A8C" w:rsidRPr="003F2BA7" w14:paraId="60437ED4" w14:textId="77777777" w:rsidTr="008422E7">
        <w:trPr>
          <w:trHeight w:val="300"/>
        </w:trPr>
        <w:tc>
          <w:tcPr>
            <w:tcW w:w="7230" w:type="dxa"/>
            <w:tcBorders>
              <w:top w:val="single" w:sz="4" w:space="0" w:color="auto"/>
              <w:left w:val="single" w:sz="8" w:space="0" w:color="auto"/>
              <w:bottom w:val="single" w:sz="4" w:space="0" w:color="auto"/>
              <w:right w:val="single" w:sz="4" w:space="0" w:color="auto"/>
            </w:tcBorders>
            <w:shd w:val="clear" w:color="auto" w:fill="99C7F9"/>
            <w:vAlign w:val="bottom"/>
          </w:tcPr>
          <w:p w14:paraId="4A0C9882" w14:textId="77777777" w:rsidR="00581A8C" w:rsidRPr="003F2BA7" w:rsidRDefault="00581A8C" w:rsidP="00AA7BB8">
            <w:pPr>
              <w:ind w:left="-637" w:firstLine="637"/>
              <w:rPr>
                <w:rFonts w:ascii="Arial" w:hAnsi="Arial" w:cs="Arial"/>
                <w:color w:val="000000"/>
              </w:rPr>
            </w:pPr>
            <w:r w:rsidRPr="003F2BA7">
              <w:rPr>
                <w:rFonts w:ascii="Arial" w:hAnsi="Arial" w:cs="Arial"/>
                <w:b/>
                <w:color w:val="000000"/>
              </w:rPr>
              <w:t>Název organizace</w:t>
            </w:r>
          </w:p>
        </w:tc>
      </w:tr>
      <w:tr w:rsidR="00581A8C" w:rsidRPr="003F2BA7" w14:paraId="06704500" w14:textId="77777777" w:rsidTr="008422E7">
        <w:trPr>
          <w:trHeight w:val="300"/>
        </w:trPr>
        <w:tc>
          <w:tcPr>
            <w:tcW w:w="7230" w:type="dxa"/>
            <w:tcBorders>
              <w:top w:val="single" w:sz="4" w:space="0" w:color="auto"/>
              <w:left w:val="single" w:sz="8" w:space="0" w:color="auto"/>
              <w:bottom w:val="single" w:sz="4" w:space="0" w:color="auto"/>
              <w:right w:val="single" w:sz="4" w:space="0" w:color="auto"/>
            </w:tcBorders>
            <w:shd w:val="clear" w:color="000000" w:fill="FFFFFF"/>
            <w:vAlign w:val="bottom"/>
          </w:tcPr>
          <w:p w14:paraId="18656F6C" w14:textId="5BF941F6" w:rsidR="00581A8C" w:rsidRPr="003F2BA7" w:rsidRDefault="00581A8C" w:rsidP="00AA7BB8">
            <w:pPr>
              <w:ind w:left="-637" w:firstLine="637"/>
              <w:rPr>
                <w:rFonts w:ascii="Arial" w:hAnsi="Arial" w:cs="Arial"/>
                <w:color w:val="000000"/>
              </w:rPr>
            </w:pPr>
            <w:r w:rsidRPr="003F2BA7">
              <w:rPr>
                <w:rFonts w:ascii="Arial" w:hAnsi="Arial" w:cs="Arial"/>
                <w:color w:val="000000"/>
              </w:rPr>
              <w:t>Ministerstvo průmyslu a obchodu</w:t>
            </w:r>
            <w:r w:rsidRPr="003F2BA7">
              <w:rPr>
                <w:rStyle w:val="Znakapoznpodarou"/>
                <w:rFonts w:ascii="Arial" w:hAnsi="Arial" w:cs="Arial"/>
                <w:color w:val="000000"/>
              </w:rPr>
              <w:footnoteReference w:id="134"/>
            </w:r>
          </w:p>
        </w:tc>
      </w:tr>
      <w:tr w:rsidR="00581A8C" w:rsidRPr="003F2BA7" w14:paraId="3C7C7878"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1C13BE69" w14:textId="197F95BE" w:rsidR="00581A8C" w:rsidRPr="003F2BA7" w:rsidRDefault="00A01843" w:rsidP="00AA7BB8">
            <w:pPr>
              <w:rPr>
                <w:rFonts w:ascii="Arial" w:hAnsi="Arial" w:cs="Arial"/>
                <w:color w:val="000000"/>
              </w:rPr>
            </w:pPr>
            <w:r w:rsidRPr="003F2BA7">
              <w:rPr>
                <w:rFonts w:ascii="Arial" w:hAnsi="Arial" w:cs="Arial"/>
                <w:color w:val="000000"/>
              </w:rPr>
              <w:t>Ministerstvo pro místní rozvoj</w:t>
            </w:r>
            <w:r w:rsidRPr="003F2BA7">
              <w:rPr>
                <w:rFonts w:ascii="Arial" w:hAnsi="Arial" w:cs="Arial"/>
              </w:rPr>
              <w:t xml:space="preserve"> – Národní orgán pro koordinaci</w:t>
            </w:r>
          </w:p>
        </w:tc>
      </w:tr>
      <w:tr w:rsidR="00A01843" w:rsidRPr="003F2BA7" w14:paraId="6AC96691"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67EC2EB9" w14:textId="1DB41B66" w:rsidR="00A01843" w:rsidRPr="003F2BA7" w:rsidRDefault="00A01843" w:rsidP="00AA7BB8">
            <w:pPr>
              <w:rPr>
                <w:rFonts w:ascii="Arial" w:hAnsi="Arial" w:cs="Arial"/>
                <w:color w:val="000000"/>
              </w:rPr>
            </w:pPr>
            <w:r w:rsidRPr="003F2BA7">
              <w:rPr>
                <w:rFonts w:ascii="Arial" w:hAnsi="Arial" w:cs="Arial"/>
                <w:color w:val="000000"/>
              </w:rPr>
              <w:t>Ministerstvo pro místní rozvoj</w:t>
            </w:r>
            <w:r w:rsidRPr="003F2BA7">
              <w:rPr>
                <w:rFonts w:ascii="Arial" w:hAnsi="Arial" w:cs="Arial"/>
              </w:rPr>
              <w:t xml:space="preserve"> – Sekce regionálního rozvoje</w:t>
            </w:r>
            <w:ins w:id="1553" w:author="Juráš Pavel" w:date="2021-05-27T14:49:00Z">
              <w:r w:rsidR="008422E7" w:rsidRPr="003F2BA7">
                <w:rPr>
                  <w:rFonts w:ascii="Arial" w:hAnsi="Arial" w:cs="Arial"/>
                </w:rPr>
                <w:t xml:space="preserve"> a cestovního ruchu</w:t>
              </w:r>
            </w:ins>
          </w:p>
        </w:tc>
      </w:tr>
      <w:tr w:rsidR="00A01843" w:rsidRPr="003F2BA7" w14:paraId="3B861D92"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5C6C22F6" w14:textId="4933A228" w:rsidR="00A01843" w:rsidRPr="003F2BA7" w:rsidRDefault="00A01843" w:rsidP="00A01843">
            <w:pPr>
              <w:rPr>
                <w:rFonts w:ascii="Arial" w:hAnsi="Arial" w:cs="Arial"/>
                <w:color w:val="000000"/>
              </w:rPr>
            </w:pPr>
            <w:r w:rsidRPr="003F2BA7">
              <w:rPr>
                <w:rFonts w:ascii="Arial" w:hAnsi="Arial" w:cs="Arial"/>
                <w:color w:val="000000"/>
              </w:rPr>
              <w:t>Ministerstvo pro místní rozvoj</w:t>
            </w:r>
            <w:r w:rsidRPr="003F2BA7">
              <w:rPr>
                <w:rFonts w:ascii="Arial" w:hAnsi="Arial" w:cs="Arial"/>
              </w:rPr>
              <w:t xml:space="preserve"> (ŘO IROP)</w:t>
            </w:r>
          </w:p>
        </w:tc>
      </w:tr>
      <w:tr w:rsidR="00A01843" w:rsidRPr="003F2BA7" w14:paraId="7178018E"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0E266186" w14:textId="349D4E17" w:rsidR="00A01843" w:rsidRPr="003F2BA7" w:rsidRDefault="00A01843" w:rsidP="00A01843">
            <w:pPr>
              <w:rPr>
                <w:rFonts w:ascii="Arial" w:hAnsi="Arial" w:cs="Arial"/>
                <w:color w:val="000000"/>
              </w:rPr>
            </w:pPr>
            <w:r w:rsidRPr="003F2BA7">
              <w:rPr>
                <w:rFonts w:ascii="Arial" w:hAnsi="Arial" w:cs="Arial"/>
                <w:color w:val="000000"/>
              </w:rPr>
              <w:t>Ministerstvo financí (PCO a AO)</w:t>
            </w:r>
          </w:p>
        </w:tc>
      </w:tr>
      <w:tr w:rsidR="00A01843" w:rsidRPr="003F2BA7" w14:paraId="7C8346AD"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23E0A76A" w14:textId="29B2C74B" w:rsidR="00A01843" w:rsidRPr="003F2BA7" w:rsidRDefault="00A01843" w:rsidP="00A01843">
            <w:pPr>
              <w:rPr>
                <w:rFonts w:ascii="Arial" w:hAnsi="Arial" w:cs="Arial"/>
                <w:color w:val="000000"/>
              </w:rPr>
            </w:pPr>
            <w:r w:rsidRPr="003F2BA7">
              <w:rPr>
                <w:rFonts w:ascii="Arial" w:hAnsi="Arial" w:cs="Arial"/>
                <w:color w:val="000000"/>
              </w:rPr>
              <w:t>Ministerstvo životního prostředí (ŘO OP ŽP a OP ST)</w:t>
            </w:r>
          </w:p>
        </w:tc>
      </w:tr>
      <w:tr w:rsidR="00A01843" w:rsidRPr="003F2BA7" w14:paraId="24C80E93"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533B4B64" w14:textId="3D21BE70" w:rsidR="00A01843" w:rsidRPr="003F2BA7" w:rsidRDefault="00A01843" w:rsidP="00A01843">
            <w:pPr>
              <w:rPr>
                <w:rFonts w:ascii="Arial" w:hAnsi="Arial" w:cs="Arial"/>
                <w:color w:val="000000"/>
              </w:rPr>
            </w:pPr>
            <w:r w:rsidRPr="003F2BA7">
              <w:rPr>
                <w:rFonts w:ascii="Arial" w:hAnsi="Arial" w:cs="Arial"/>
                <w:color w:val="000000"/>
              </w:rPr>
              <w:t>Ministerstvo práce a sociálních věcí (ŘO OP Z+)</w:t>
            </w:r>
          </w:p>
        </w:tc>
      </w:tr>
      <w:tr w:rsidR="00A01843" w:rsidRPr="003F2BA7" w14:paraId="286E8442"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29E3EFAD" w14:textId="55253B66" w:rsidR="00A01843" w:rsidRPr="003F2BA7" w:rsidRDefault="00A01843" w:rsidP="00A01843">
            <w:pPr>
              <w:rPr>
                <w:rFonts w:ascii="Arial" w:hAnsi="Arial" w:cs="Arial"/>
                <w:color w:val="000000"/>
              </w:rPr>
            </w:pPr>
            <w:r w:rsidRPr="003F2BA7">
              <w:rPr>
                <w:rFonts w:ascii="Arial" w:hAnsi="Arial" w:cs="Arial"/>
                <w:color w:val="000000"/>
              </w:rPr>
              <w:t>Ministerstvo školství, mládeže a tělovýchovy (ŘO OP JAK)</w:t>
            </w:r>
          </w:p>
        </w:tc>
      </w:tr>
      <w:tr w:rsidR="00A01843" w:rsidRPr="003F2BA7" w14:paraId="23C7DB55"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32D4AB99" w14:textId="4C0F2DFF" w:rsidR="00A01843" w:rsidRPr="003F2BA7" w:rsidRDefault="00A01843" w:rsidP="00A01843">
            <w:pPr>
              <w:rPr>
                <w:rFonts w:ascii="Arial" w:hAnsi="Arial" w:cs="Arial"/>
                <w:color w:val="000000"/>
              </w:rPr>
            </w:pPr>
            <w:r w:rsidRPr="003F2BA7">
              <w:rPr>
                <w:rFonts w:ascii="Arial" w:hAnsi="Arial" w:cs="Arial"/>
                <w:color w:val="000000"/>
              </w:rPr>
              <w:t xml:space="preserve">Ministerstvo zemědělství (ŘO </w:t>
            </w:r>
            <w:r w:rsidR="0007382B" w:rsidRPr="003F2BA7">
              <w:rPr>
                <w:rFonts w:ascii="Arial" w:hAnsi="Arial" w:cs="Arial"/>
                <w:color w:val="000000"/>
              </w:rPr>
              <w:t xml:space="preserve">SP </w:t>
            </w:r>
            <w:r w:rsidRPr="003F2BA7">
              <w:rPr>
                <w:rFonts w:ascii="Arial" w:hAnsi="Arial" w:cs="Arial"/>
                <w:color w:val="000000"/>
              </w:rPr>
              <w:t>S</w:t>
            </w:r>
            <w:r w:rsidR="0007382B" w:rsidRPr="003F2BA7">
              <w:rPr>
                <w:rFonts w:ascii="Arial" w:hAnsi="Arial" w:cs="Arial"/>
                <w:color w:val="000000"/>
              </w:rPr>
              <w:t>ZP a OP R)</w:t>
            </w:r>
          </w:p>
        </w:tc>
      </w:tr>
      <w:tr w:rsidR="00A01843" w:rsidRPr="003F2BA7" w14:paraId="48C4FBDA"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4536220C" w14:textId="058A3452" w:rsidR="00A01843" w:rsidRPr="003F2BA7" w:rsidRDefault="00A01843" w:rsidP="00A01843">
            <w:pPr>
              <w:rPr>
                <w:rFonts w:ascii="Arial" w:hAnsi="Arial" w:cs="Arial"/>
                <w:color w:val="000000"/>
              </w:rPr>
            </w:pPr>
            <w:r w:rsidRPr="003F2BA7">
              <w:rPr>
                <w:rFonts w:ascii="Arial" w:hAnsi="Arial" w:cs="Arial"/>
                <w:color w:val="000000"/>
              </w:rPr>
              <w:t>Ministerstvo dopravy</w:t>
            </w:r>
            <w:r w:rsidR="0007382B" w:rsidRPr="003F2BA7">
              <w:rPr>
                <w:rFonts w:ascii="Arial" w:hAnsi="Arial" w:cs="Arial"/>
                <w:color w:val="000000"/>
              </w:rPr>
              <w:t xml:space="preserve"> (ŘO OP D)</w:t>
            </w:r>
          </w:p>
        </w:tc>
      </w:tr>
      <w:tr w:rsidR="00A01843" w:rsidRPr="003F2BA7" w14:paraId="12C05E43"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47FEBDB3" w14:textId="77777777" w:rsidR="00A01843" w:rsidRPr="003F2BA7" w:rsidRDefault="00A01843" w:rsidP="00A01843">
            <w:pPr>
              <w:rPr>
                <w:rFonts w:ascii="Arial" w:hAnsi="Arial" w:cs="Arial"/>
                <w:color w:val="000000"/>
              </w:rPr>
            </w:pPr>
            <w:r w:rsidRPr="003F2BA7">
              <w:rPr>
                <w:rFonts w:ascii="Arial" w:hAnsi="Arial" w:cs="Arial"/>
                <w:color w:val="000000"/>
              </w:rPr>
              <w:t>Úřad vlády ČR</w:t>
            </w:r>
            <w:r w:rsidRPr="003F2BA7">
              <w:rPr>
                <w:rStyle w:val="Znakapoznpodarou"/>
                <w:rFonts w:ascii="Arial" w:hAnsi="Arial" w:cs="Arial"/>
                <w:color w:val="000000"/>
              </w:rPr>
              <w:footnoteReference w:id="135"/>
            </w:r>
          </w:p>
        </w:tc>
      </w:tr>
      <w:tr w:rsidR="00A01843" w:rsidRPr="003F2BA7" w14:paraId="33AD31EF"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78ECE8D5" w14:textId="77777777" w:rsidR="00A01843" w:rsidRPr="003F2BA7" w:rsidRDefault="00A01843" w:rsidP="00A01843">
            <w:pPr>
              <w:rPr>
                <w:rFonts w:ascii="Arial" w:hAnsi="Arial" w:cs="Arial"/>
                <w:color w:val="000000"/>
              </w:rPr>
            </w:pPr>
            <w:r w:rsidRPr="003F2BA7">
              <w:rPr>
                <w:rFonts w:ascii="Arial" w:hAnsi="Arial" w:cs="Arial"/>
                <w:color w:val="000000"/>
              </w:rPr>
              <w:t>Magistrát hl. města Prahy</w:t>
            </w:r>
          </w:p>
        </w:tc>
      </w:tr>
      <w:tr w:rsidR="00A01843" w:rsidRPr="003F2BA7" w14:paraId="3307D424"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16616FB9" w14:textId="77777777" w:rsidR="00A01843" w:rsidRPr="003F2BA7" w:rsidRDefault="00A01843" w:rsidP="00A01843">
            <w:pPr>
              <w:rPr>
                <w:rFonts w:ascii="Arial" w:hAnsi="Arial" w:cs="Arial"/>
                <w:color w:val="000000"/>
              </w:rPr>
            </w:pPr>
            <w:r w:rsidRPr="003F2BA7">
              <w:rPr>
                <w:rFonts w:ascii="Arial" w:hAnsi="Arial" w:cs="Arial"/>
                <w:color w:val="000000"/>
              </w:rPr>
              <w:t>Agentura pro podnikání a inovace</w:t>
            </w:r>
          </w:p>
        </w:tc>
      </w:tr>
      <w:tr w:rsidR="00A01843" w:rsidRPr="003F2BA7" w14:paraId="27162C6E"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4E622AF1" w14:textId="77777777" w:rsidR="00A01843" w:rsidRPr="003F2BA7" w:rsidRDefault="00A01843" w:rsidP="00A01843">
            <w:pPr>
              <w:rPr>
                <w:rFonts w:ascii="Arial" w:hAnsi="Arial" w:cs="Arial"/>
                <w:color w:val="000000"/>
              </w:rPr>
            </w:pPr>
            <w:r w:rsidRPr="003F2BA7">
              <w:rPr>
                <w:rFonts w:ascii="Arial" w:hAnsi="Arial" w:cs="Arial"/>
                <w:color w:val="000000"/>
              </w:rPr>
              <w:t xml:space="preserve">Agentura pro podporu podnikání a investic </w:t>
            </w:r>
            <w:proofErr w:type="spellStart"/>
            <w:r w:rsidRPr="003F2BA7">
              <w:rPr>
                <w:rFonts w:ascii="Arial" w:hAnsi="Arial" w:cs="Arial"/>
                <w:color w:val="000000"/>
              </w:rPr>
              <w:t>CzechInvest</w:t>
            </w:r>
            <w:proofErr w:type="spellEnd"/>
          </w:p>
        </w:tc>
      </w:tr>
      <w:tr w:rsidR="00A01843" w:rsidRPr="003F2BA7" w14:paraId="2EACE14E"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18B33960" w14:textId="77777777" w:rsidR="00A01843" w:rsidRPr="003F2BA7" w:rsidRDefault="00A01843" w:rsidP="00A01843">
            <w:pPr>
              <w:rPr>
                <w:rFonts w:ascii="Arial" w:hAnsi="Arial" w:cs="Arial"/>
                <w:color w:val="000000"/>
              </w:rPr>
            </w:pPr>
            <w:r w:rsidRPr="003F2BA7">
              <w:rPr>
                <w:rFonts w:ascii="Arial" w:hAnsi="Arial" w:cs="Arial"/>
                <w:color w:val="000000"/>
              </w:rPr>
              <w:t xml:space="preserve">Agentura pro podporu obchodu </w:t>
            </w:r>
            <w:proofErr w:type="spellStart"/>
            <w:r w:rsidRPr="003F2BA7">
              <w:rPr>
                <w:rFonts w:ascii="Arial" w:hAnsi="Arial" w:cs="Arial"/>
                <w:color w:val="000000"/>
              </w:rPr>
              <w:t>CzechTrade</w:t>
            </w:r>
            <w:proofErr w:type="spellEnd"/>
          </w:p>
        </w:tc>
      </w:tr>
      <w:tr w:rsidR="00A01843" w:rsidRPr="003F2BA7" w14:paraId="3E5EDA81"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394C477A" w14:textId="77777777" w:rsidR="00A01843" w:rsidRPr="003F2BA7" w:rsidRDefault="00A01843" w:rsidP="00A01843">
            <w:pPr>
              <w:rPr>
                <w:rFonts w:ascii="Arial" w:hAnsi="Arial" w:cs="Arial"/>
                <w:color w:val="000000"/>
              </w:rPr>
            </w:pPr>
            <w:r w:rsidRPr="003F2BA7">
              <w:rPr>
                <w:rFonts w:ascii="Arial" w:hAnsi="Arial" w:cs="Arial"/>
                <w:color w:val="000000"/>
              </w:rPr>
              <w:t>Hospodářská komora ČR</w:t>
            </w:r>
          </w:p>
        </w:tc>
      </w:tr>
      <w:tr w:rsidR="00A01843" w:rsidRPr="003F2BA7" w14:paraId="5F8E084A"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57F14FC4" w14:textId="77777777" w:rsidR="00A01843" w:rsidRPr="003F2BA7" w:rsidRDefault="00A01843" w:rsidP="00A01843">
            <w:pPr>
              <w:rPr>
                <w:rFonts w:ascii="Arial" w:hAnsi="Arial" w:cs="Arial"/>
                <w:color w:val="000000"/>
              </w:rPr>
            </w:pPr>
            <w:r w:rsidRPr="003F2BA7">
              <w:rPr>
                <w:rFonts w:ascii="Arial" w:hAnsi="Arial" w:cs="Arial"/>
                <w:color w:val="000000"/>
              </w:rPr>
              <w:t>Svaz průmyslu a dopravy ČR</w:t>
            </w:r>
          </w:p>
        </w:tc>
      </w:tr>
      <w:tr w:rsidR="00A01843" w:rsidRPr="003F2BA7" w14:paraId="5C6DF14A"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66E0E2E9" w14:textId="77777777" w:rsidR="00A01843" w:rsidRPr="003F2BA7" w:rsidRDefault="00A01843" w:rsidP="00A01843">
            <w:pPr>
              <w:rPr>
                <w:rFonts w:ascii="Arial" w:hAnsi="Arial" w:cs="Arial"/>
                <w:color w:val="000000"/>
              </w:rPr>
            </w:pPr>
            <w:r w:rsidRPr="003F2BA7">
              <w:rPr>
                <w:rFonts w:ascii="Arial" w:hAnsi="Arial" w:cs="Arial"/>
                <w:color w:val="000000"/>
              </w:rPr>
              <w:t>Asociace malých a středních podniků a živnostníků ČR</w:t>
            </w:r>
          </w:p>
        </w:tc>
      </w:tr>
      <w:tr w:rsidR="00A01843" w:rsidRPr="003F2BA7" w14:paraId="0EE79ACB"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00CE8C43" w14:textId="77777777" w:rsidR="00A01843" w:rsidRPr="003F2BA7" w:rsidRDefault="00A01843" w:rsidP="00A01843">
            <w:pPr>
              <w:rPr>
                <w:rFonts w:ascii="Arial" w:hAnsi="Arial" w:cs="Arial"/>
                <w:color w:val="000000"/>
              </w:rPr>
            </w:pPr>
            <w:r w:rsidRPr="003F2BA7">
              <w:rPr>
                <w:rFonts w:ascii="Arial" w:hAnsi="Arial" w:cs="Arial"/>
                <w:color w:val="000000"/>
              </w:rPr>
              <w:t>Svaz obchodu a cestovního ruchu</w:t>
            </w:r>
          </w:p>
        </w:tc>
      </w:tr>
      <w:tr w:rsidR="00A01843" w:rsidRPr="003F2BA7" w14:paraId="77BE0B0C"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662A16EA" w14:textId="77777777" w:rsidR="00A01843" w:rsidRPr="003F2BA7" w:rsidRDefault="00A01843" w:rsidP="00A01843">
            <w:pPr>
              <w:rPr>
                <w:rFonts w:ascii="Arial" w:hAnsi="Arial" w:cs="Arial"/>
                <w:color w:val="000000"/>
              </w:rPr>
            </w:pPr>
            <w:r w:rsidRPr="003F2BA7">
              <w:rPr>
                <w:rFonts w:ascii="Arial" w:hAnsi="Arial" w:cs="Arial"/>
                <w:color w:val="000000"/>
              </w:rPr>
              <w:t>Technologická agentura ČR</w:t>
            </w:r>
          </w:p>
        </w:tc>
      </w:tr>
      <w:tr w:rsidR="00A01843" w:rsidRPr="003F2BA7" w14:paraId="2A4DF768"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50BAD36E" w14:textId="77777777" w:rsidR="00A01843" w:rsidRPr="003F2BA7" w:rsidRDefault="00A01843" w:rsidP="00A01843">
            <w:pPr>
              <w:rPr>
                <w:rFonts w:ascii="Arial" w:hAnsi="Arial" w:cs="Arial"/>
                <w:color w:val="000000"/>
              </w:rPr>
            </w:pPr>
            <w:r w:rsidRPr="003F2BA7">
              <w:rPr>
                <w:rFonts w:ascii="Arial" w:hAnsi="Arial" w:cs="Arial"/>
                <w:color w:val="000000"/>
              </w:rPr>
              <w:t>Českomoravská konfederace odborových svazů</w:t>
            </w:r>
          </w:p>
        </w:tc>
      </w:tr>
      <w:tr w:rsidR="00A01843" w:rsidRPr="003F2BA7" w14:paraId="3AD89AB4"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0C191F76" w14:textId="77777777" w:rsidR="00A01843" w:rsidRPr="003F2BA7" w:rsidRDefault="00A01843" w:rsidP="00A01843">
            <w:pPr>
              <w:rPr>
                <w:rFonts w:ascii="Arial" w:hAnsi="Arial" w:cs="Arial"/>
                <w:color w:val="000000"/>
              </w:rPr>
            </w:pPr>
            <w:r w:rsidRPr="003F2BA7">
              <w:rPr>
                <w:rFonts w:ascii="Arial" w:hAnsi="Arial" w:cs="Arial"/>
                <w:bCs/>
                <w:color w:val="000000"/>
              </w:rPr>
              <w:t>Konfederace zaměstnavatelských a podnikatelských svazů ČR</w:t>
            </w:r>
          </w:p>
        </w:tc>
      </w:tr>
      <w:tr w:rsidR="00A01843" w:rsidRPr="003F2BA7" w14:paraId="65999A7E"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22B3C502" w14:textId="77777777" w:rsidR="00A01843" w:rsidRPr="003F2BA7" w:rsidRDefault="00A01843" w:rsidP="00A01843">
            <w:pPr>
              <w:rPr>
                <w:rFonts w:ascii="Arial" w:hAnsi="Arial" w:cs="Arial"/>
                <w:color w:val="000000"/>
              </w:rPr>
            </w:pPr>
            <w:r w:rsidRPr="003F2BA7">
              <w:rPr>
                <w:rFonts w:ascii="Arial" w:hAnsi="Arial" w:cs="Arial"/>
                <w:color w:val="000000"/>
              </w:rPr>
              <w:t>Českomoravská záruční a rozvojová banka</w:t>
            </w:r>
          </w:p>
        </w:tc>
      </w:tr>
      <w:tr w:rsidR="00A01843" w:rsidRPr="003F2BA7" w14:paraId="3F823D25"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50C8B986" w14:textId="77777777" w:rsidR="00A01843" w:rsidRPr="003F2BA7" w:rsidRDefault="00A01843" w:rsidP="00A01843">
            <w:pPr>
              <w:rPr>
                <w:rFonts w:ascii="Arial" w:hAnsi="Arial" w:cs="Arial"/>
                <w:color w:val="000000"/>
              </w:rPr>
            </w:pPr>
            <w:r w:rsidRPr="003F2BA7">
              <w:rPr>
                <w:rFonts w:ascii="Arial" w:hAnsi="Arial" w:cs="Arial"/>
                <w:color w:val="000000"/>
              </w:rPr>
              <w:t>Asociace krajů ČR</w:t>
            </w:r>
          </w:p>
        </w:tc>
      </w:tr>
      <w:tr w:rsidR="00A01843" w:rsidRPr="003F2BA7" w14:paraId="328817E8" w14:textId="77777777" w:rsidTr="008422E7">
        <w:trPr>
          <w:trHeight w:val="300"/>
        </w:trPr>
        <w:tc>
          <w:tcPr>
            <w:tcW w:w="7230" w:type="dxa"/>
            <w:tcBorders>
              <w:top w:val="nil"/>
              <w:left w:val="single" w:sz="8" w:space="0" w:color="auto"/>
              <w:bottom w:val="single" w:sz="4" w:space="0" w:color="auto"/>
              <w:right w:val="single" w:sz="4" w:space="0" w:color="auto"/>
            </w:tcBorders>
            <w:shd w:val="clear" w:color="000000" w:fill="FFFFFF"/>
            <w:vAlign w:val="bottom"/>
          </w:tcPr>
          <w:p w14:paraId="02708AC3" w14:textId="77777777" w:rsidR="00A01843" w:rsidRPr="003F2BA7" w:rsidRDefault="00A01843" w:rsidP="00A01843">
            <w:pPr>
              <w:rPr>
                <w:rFonts w:ascii="Arial" w:hAnsi="Arial" w:cs="Arial"/>
                <w:color w:val="000000"/>
              </w:rPr>
            </w:pPr>
            <w:r w:rsidRPr="003F2BA7">
              <w:rPr>
                <w:rFonts w:ascii="Arial" w:hAnsi="Arial" w:cs="Arial"/>
                <w:color w:val="000000"/>
              </w:rPr>
              <w:t>Svaz měst a obcí ČR</w:t>
            </w:r>
          </w:p>
        </w:tc>
      </w:tr>
      <w:tr w:rsidR="00A01843" w:rsidRPr="003F2BA7" w14:paraId="5BDDA07A"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2A09FA8C" w14:textId="77777777" w:rsidR="00A01843" w:rsidRPr="003F2BA7" w:rsidRDefault="00A01843" w:rsidP="00A01843">
            <w:pPr>
              <w:rPr>
                <w:rFonts w:ascii="Arial" w:hAnsi="Arial" w:cs="Arial"/>
                <w:bCs/>
                <w:color w:val="000000"/>
              </w:rPr>
            </w:pPr>
            <w:r w:rsidRPr="003F2BA7">
              <w:rPr>
                <w:rFonts w:ascii="Arial" w:hAnsi="Arial" w:cs="Arial"/>
                <w:bCs/>
                <w:color w:val="000000"/>
              </w:rPr>
              <w:t>Sdružení místních samospráv ČR</w:t>
            </w:r>
          </w:p>
        </w:tc>
      </w:tr>
      <w:tr w:rsidR="00A01843" w:rsidRPr="003F2BA7" w14:paraId="38A7417E"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60625D6E" w14:textId="77777777" w:rsidR="00A01843" w:rsidRPr="003F2BA7" w:rsidRDefault="00A01843" w:rsidP="00A01843">
            <w:pPr>
              <w:rPr>
                <w:rFonts w:ascii="Arial" w:hAnsi="Arial" w:cs="Arial"/>
                <w:bCs/>
                <w:color w:val="000000"/>
              </w:rPr>
            </w:pPr>
            <w:r w:rsidRPr="003F2BA7">
              <w:rPr>
                <w:rFonts w:ascii="Arial" w:hAnsi="Arial" w:cs="Arial"/>
                <w:color w:val="000000"/>
              </w:rPr>
              <w:t>Asociace nestátních neziskových organizací v ČR</w:t>
            </w:r>
          </w:p>
        </w:tc>
      </w:tr>
      <w:tr w:rsidR="00A01843" w:rsidRPr="003F2BA7" w14:paraId="20159836"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03885445" w14:textId="77777777" w:rsidR="00A01843" w:rsidRPr="003F2BA7" w:rsidRDefault="00A01843" w:rsidP="00A01843">
            <w:pPr>
              <w:rPr>
                <w:rFonts w:ascii="Arial" w:hAnsi="Arial" w:cs="Arial"/>
                <w:bCs/>
                <w:color w:val="000000"/>
              </w:rPr>
            </w:pPr>
            <w:r w:rsidRPr="003F2BA7">
              <w:rPr>
                <w:rFonts w:ascii="Arial" w:hAnsi="Arial" w:cs="Arial"/>
                <w:color w:val="000000"/>
              </w:rPr>
              <w:t>Český statistický úřad</w:t>
            </w:r>
          </w:p>
        </w:tc>
      </w:tr>
      <w:tr w:rsidR="00A01843" w:rsidRPr="003F2BA7" w14:paraId="132E72E9"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777D0B7B" w14:textId="2BA8AE06" w:rsidR="00A01843" w:rsidRPr="003F2BA7" w:rsidRDefault="00A01843" w:rsidP="00A01843">
            <w:pPr>
              <w:rPr>
                <w:rFonts w:ascii="Arial" w:hAnsi="Arial" w:cs="Arial"/>
                <w:color w:val="000000"/>
              </w:rPr>
            </w:pPr>
            <w:r w:rsidRPr="003F2BA7">
              <w:rPr>
                <w:rFonts w:ascii="Arial" w:hAnsi="Arial" w:cs="Arial"/>
                <w:color w:val="000000"/>
              </w:rPr>
              <w:t>Národní síť Místních akčních skupin Č</w:t>
            </w:r>
            <w:r w:rsidR="0007382B" w:rsidRPr="003F2BA7">
              <w:rPr>
                <w:rFonts w:ascii="Arial" w:hAnsi="Arial" w:cs="Arial"/>
                <w:color w:val="000000"/>
              </w:rPr>
              <w:t>R</w:t>
            </w:r>
          </w:p>
        </w:tc>
      </w:tr>
      <w:tr w:rsidR="00A01843" w:rsidRPr="003F2BA7" w14:paraId="7439E184"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77FB069E" w14:textId="77777777" w:rsidR="00A01843" w:rsidRPr="003F2BA7" w:rsidRDefault="00A01843" w:rsidP="00A01843">
            <w:pPr>
              <w:rPr>
                <w:rFonts w:ascii="Arial" w:hAnsi="Arial" w:cs="Arial"/>
                <w:color w:val="000000"/>
              </w:rPr>
            </w:pPr>
            <w:r w:rsidRPr="003F2BA7">
              <w:rPr>
                <w:rFonts w:ascii="Arial" w:hAnsi="Arial" w:cs="Arial"/>
                <w:color w:val="000000"/>
              </w:rPr>
              <w:t>Komora obnovitelných zdrojů energie</w:t>
            </w:r>
          </w:p>
        </w:tc>
      </w:tr>
      <w:tr w:rsidR="00A01843" w:rsidRPr="003F2BA7" w14:paraId="300917F8"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6B8D8A8C" w14:textId="7022ABA0" w:rsidR="00A01843" w:rsidRPr="003F2BA7" w:rsidRDefault="00A01843" w:rsidP="00A01843">
            <w:pPr>
              <w:rPr>
                <w:rFonts w:ascii="Arial" w:hAnsi="Arial" w:cs="Arial"/>
                <w:color w:val="000000"/>
              </w:rPr>
            </w:pPr>
            <w:r w:rsidRPr="003F2BA7">
              <w:rPr>
                <w:rFonts w:ascii="Arial" w:hAnsi="Arial" w:cs="Arial"/>
                <w:color w:val="000000"/>
              </w:rPr>
              <w:t xml:space="preserve">Technologické centrum </w:t>
            </w:r>
            <w:r w:rsidR="0007382B" w:rsidRPr="003F2BA7">
              <w:rPr>
                <w:rFonts w:ascii="Arial" w:hAnsi="Arial" w:cs="Arial"/>
                <w:color w:val="000000"/>
              </w:rPr>
              <w:t>A</w:t>
            </w:r>
            <w:r w:rsidRPr="003F2BA7">
              <w:rPr>
                <w:rFonts w:ascii="Arial" w:hAnsi="Arial" w:cs="Arial"/>
                <w:color w:val="000000"/>
              </w:rPr>
              <w:t>kademie věd ČR</w:t>
            </w:r>
          </w:p>
        </w:tc>
      </w:tr>
      <w:tr w:rsidR="00A01843" w:rsidRPr="003F2BA7" w14:paraId="7BAFEDBD"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67E9495A" w14:textId="77777777" w:rsidR="00A01843" w:rsidRPr="003F2BA7" w:rsidRDefault="00A01843" w:rsidP="00A01843">
            <w:pPr>
              <w:rPr>
                <w:rFonts w:ascii="Arial" w:hAnsi="Arial" w:cs="Arial"/>
                <w:color w:val="000000"/>
              </w:rPr>
            </w:pPr>
            <w:r w:rsidRPr="003F2BA7">
              <w:rPr>
                <w:rFonts w:ascii="Arial" w:hAnsi="Arial" w:cs="Arial"/>
                <w:color w:val="000000"/>
              </w:rPr>
              <w:t>Úřad pro ochranu hospodářské soutěže</w:t>
            </w:r>
          </w:p>
        </w:tc>
      </w:tr>
      <w:tr w:rsidR="00A01843" w:rsidRPr="003F2BA7" w14:paraId="6D0993F2"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27406904" w14:textId="77777777" w:rsidR="00A01843" w:rsidRPr="003F2BA7" w:rsidRDefault="00A01843" w:rsidP="00A01843">
            <w:pPr>
              <w:rPr>
                <w:rFonts w:ascii="Arial" w:hAnsi="Arial" w:cs="Arial"/>
                <w:color w:val="000000"/>
              </w:rPr>
            </w:pPr>
            <w:r w:rsidRPr="003F2BA7">
              <w:rPr>
                <w:rFonts w:ascii="Arial" w:hAnsi="Arial" w:cs="Arial"/>
                <w:color w:val="000000"/>
              </w:rPr>
              <w:t>Potravinářská komora ČR</w:t>
            </w:r>
          </w:p>
        </w:tc>
      </w:tr>
      <w:tr w:rsidR="00A01843" w:rsidRPr="003F2BA7" w14:paraId="22CD811B"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237D8E6C" w14:textId="77777777" w:rsidR="00A01843" w:rsidRPr="003F2BA7" w:rsidRDefault="00A01843" w:rsidP="00A01843">
            <w:pPr>
              <w:rPr>
                <w:rFonts w:ascii="Arial" w:hAnsi="Arial" w:cs="Arial"/>
                <w:color w:val="000000"/>
              </w:rPr>
            </w:pPr>
            <w:r w:rsidRPr="003F2BA7">
              <w:rPr>
                <w:rFonts w:ascii="Arial" w:hAnsi="Arial" w:cs="Arial"/>
                <w:color w:val="000000"/>
              </w:rPr>
              <w:t>Česká konference rektorů</w:t>
            </w:r>
          </w:p>
        </w:tc>
      </w:tr>
      <w:tr w:rsidR="00A01843" w:rsidRPr="003F2BA7" w14:paraId="37DF0587"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40DEA14E" w14:textId="77777777" w:rsidR="00A01843" w:rsidRPr="003F2BA7" w:rsidRDefault="00A01843" w:rsidP="00A01843">
            <w:pPr>
              <w:rPr>
                <w:rFonts w:ascii="Arial" w:hAnsi="Arial" w:cs="Arial"/>
                <w:color w:val="000000"/>
              </w:rPr>
            </w:pPr>
            <w:r w:rsidRPr="003F2BA7">
              <w:rPr>
                <w:rFonts w:ascii="Arial" w:hAnsi="Arial" w:cs="Arial"/>
                <w:color w:val="000000"/>
              </w:rPr>
              <w:t>ICT unie</w:t>
            </w:r>
          </w:p>
        </w:tc>
      </w:tr>
      <w:tr w:rsidR="00A01843" w:rsidRPr="003F2BA7" w14:paraId="1DC34E9D"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01E3DDDE" w14:textId="77777777" w:rsidR="00A01843" w:rsidRPr="003F2BA7" w:rsidRDefault="00A01843" w:rsidP="00A01843">
            <w:pPr>
              <w:rPr>
                <w:rFonts w:ascii="Arial" w:hAnsi="Arial" w:cs="Arial"/>
                <w:color w:val="000000"/>
              </w:rPr>
            </w:pPr>
            <w:r w:rsidRPr="003F2BA7">
              <w:rPr>
                <w:rFonts w:ascii="Arial" w:hAnsi="Arial" w:cs="Arial"/>
                <w:color w:val="000000"/>
              </w:rPr>
              <w:lastRenderedPageBreak/>
              <w:t>APEF - Asociace pro evropské fondy</w:t>
            </w:r>
          </w:p>
        </w:tc>
      </w:tr>
      <w:tr w:rsidR="00A01843" w:rsidRPr="003F2BA7" w14:paraId="1B99DA53" w14:textId="77777777" w:rsidTr="008422E7">
        <w:trPr>
          <w:trHeight w:val="300"/>
        </w:trPr>
        <w:tc>
          <w:tcPr>
            <w:tcW w:w="7230" w:type="dxa"/>
            <w:tcBorders>
              <w:top w:val="nil"/>
              <w:left w:val="single" w:sz="8" w:space="0" w:color="auto"/>
              <w:bottom w:val="single" w:sz="4" w:space="0" w:color="auto"/>
              <w:right w:val="single" w:sz="4" w:space="0" w:color="auto"/>
            </w:tcBorders>
            <w:shd w:val="clear" w:color="DDEBF7" w:fill="FFFFFF"/>
            <w:vAlign w:val="bottom"/>
          </w:tcPr>
          <w:p w14:paraId="68ABA305" w14:textId="77777777" w:rsidR="00A01843" w:rsidRPr="003F2BA7" w:rsidRDefault="00A01843" w:rsidP="00A01843">
            <w:pPr>
              <w:rPr>
                <w:rFonts w:ascii="Arial" w:hAnsi="Arial" w:cs="Arial"/>
                <w:color w:val="000000"/>
              </w:rPr>
            </w:pPr>
            <w:r w:rsidRPr="003F2BA7">
              <w:rPr>
                <w:rFonts w:ascii="Arial" w:hAnsi="Arial" w:cs="Arial"/>
                <w:color w:val="000000"/>
              </w:rPr>
              <w:t>Šance pro budovy</w:t>
            </w:r>
          </w:p>
        </w:tc>
      </w:tr>
      <w:tr w:rsidR="00A01843" w:rsidRPr="003F2BA7" w14:paraId="1778C4AE" w14:textId="77777777" w:rsidTr="008422E7">
        <w:trPr>
          <w:trHeight w:val="300"/>
        </w:trPr>
        <w:tc>
          <w:tcPr>
            <w:tcW w:w="7230" w:type="dxa"/>
            <w:tcBorders>
              <w:top w:val="single" w:sz="4" w:space="0" w:color="auto"/>
              <w:left w:val="single" w:sz="8" w:space="0" w:color="auto"/>
              <w:bottom w:val="single" w:sz="4" w:space="0" w:color="auto"/>
              <w:right w:val="single" w:sz="4" w:space="0" w:color="auto"/>
            </w:tcBorders>
            <w:shd w:val="clear" w:color="DDEBF7" w:fill="FFFFFF"/>
            <w:vAlign w:val="bottom"/>
          </w:tcPr>
          <w:p w14:paraId="78595E04" w14:textId="77777777" w:rsidR="00A01843" w:rsidRPr="003F2BA7" w:rsidRDefault="00A01843" w:rsidP="00A01843">
            <w:pPr>
              <w:rPr>
                <w:rFonts w:ascii="Arial" w:hAnsi="Arial" w:cs="Arial"/>
                <w:color w:val="000000"/>
              </w:rPr>
            </w:pPr>
            <w:r w:rsidRPr="003F2BA7">
              <w:rPr>
                <w:rFonts w:ascii="Arial" w:hAnsi="Arial" w:cs="Arial"/>
                <w:color w:val="000000"/>
              </w:rPr>
              <w:t>Český statistický úřad</w:t>
            </w:r>
          </w:p>
        </w:tc>
      </w:tr>
      <w:tr w:rsidR="00A01843" w:rsidRPr="003F2BA7" w14:paraId="0BED8633" w14:textId="77777777" w:rsidTr="008422E7">
        <w:trPr>
          <w:trHeight w:val="300"/>
        </w:trPr>
        <w:tc>
          <w:tcPr>
            <w:tcW w:w="7230" w:type="dxa"/>
            <w:tcBorders>
              <w:top w:val="single" w:sz="4" w:space="0" w:color="auto"/>
              <w:left w:val="single" w:sz="8" w:space="0" w:color="auto"/>
              <w:bottom w:val="single" w:sz="4" w:space="0" w:color="auto"/>
              <w:right w:val="single" w:sz="4" w:space="0" w:color="auto"/>
            </w:tcBorders>
            <w:shd w:val="clear" w:color="DDEBF7" w:fill="FFFFFF"/>
            <w:vAlign w:val="bottom"/>
          </w:tcPr>
          <w:p w14:paraId="0F1DF931" w14:textId="77777777" w:rsidR="00A01843" w:rsidRPr="003F2BA7" w:rsidRDefault="00A01843" w:rsidP="00A01843">
            <w:pPr>
              <w:rPr>
                <w:rFonts w:ascii="Arial" w:hAnsi="Arial" w:cs="Arial"/>
                <w:color w:val="000000"/>
              </w:rPr>
            </w:pPr>
            <w:r w:rsidRPr="003F2BA7">
              <w:rPr>
                <w:rFonts w:ascii="Arial" w:hAnsi="Arial" w:cs="Arial"/>
                <w:color w:val="000000"/>
              </w:rPr>
              <w:t>Sdružení pro zahraniční investice AFI</w:t>
            </w:r>
          </w:p>
        </w:tc>
      </w:tr>
      <w:tr w:rsidR="00A01843" w:rsidRPr="003F2BA7" w14:paraId="2AB65CFC" w14:textId="77777777" w:rsidTr="008422E7">
        <w:trPr>
          <w:trHeight w:val="300"/>
        </w:trPr>
        <w:tc>
          <w:tcPr>
            <w:tcW w:w="7230" w:type="dxa"/>
            <w:tcBorders>
              <w:top w:val="single" w:sz="4" w:space="0" w:color="auto"/>
              <w:left w:val="single" w:sz="8" w:space="0" w:color="auto"/>
              <w:bottom w:val="single" w:sz="4" w:space="0" w:color="auto"/>
              <w:right w:val="single" w:sz="4" w:space="0" w:color="auto"/>
            </w:tcBorders>
            <w:shd w:val="clear" w:color="DDEBF7" w:fill="FFFFFF"/>
            <w:vAlign w:val="bottom"/>
          </w:tcPr>
          <w:p w14:paraId="32420B40" w14:textId="77777777" w:rsidR="00A01843" w:rsidRPr="003F2BA7" w:rsidRDefault="00A01843" w:rsidP="00A01843">
            <w:pPr>
              <w:rPr>
                <w:rFonts w:ascii="Arial" w:hAnsi="Arial" w:cs="Arial"/>
                <w:color w:val="000000"/>
              </w:rPr>
            </w:pPr>
            <w:proofErr w:type="spellStart"/>
            <w:r w:rsidRPr="003F2BA7">
              <w:rPr>
                <w:rFonts w:ascii="Arial" w:hAnsi="Arial" w:cs="Arial"/>
                <w:color w:val="000000"/>
              </w:rPr>
              <w:t>CzechInno</w:t>
            </w:r>
            <w:proofErr w:type="spellEnd"/>
          </w:p>
        </w:tc>
      </w:tr>
    </w:tbl>
    <w:p w14:paraId="3119F502" w14:textId="77777777" w:rsidR="00581A8C" w:rsidRPr="003F2BA7" w:rsidRDefault="00581A8C" w:rsidP="00581A8C">
      <w:pPr>
        <w:rPr>
          <w:rFonts w:ascii="Arial" w:hAnsi="Arial" w:cs="Arial"/>
          <w:b/>
        </w:rPr>
      </w:pPr>
    </w:p>
    <w:p w14:paraId="4BD90FD0" w14:textId="29DE6B49"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SC 1.1 – Rozvoj a posílení výzkumných a inovačních kapacit a zavádění pokročilých technologií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02888B63"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61408058"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F844B3" w:rsidRPr="003F2BA7" w14:paraId="3FAFA62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8F23A34" w14:textId="5086B230" w:rsidR="00F844B3"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08FE431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B57F928" w14:textId="77777777" w:rsidR="00581A8C" w:rsidRPr="003F2BA7" w:rsidRDefault="00581A8C" w:rsidP="00AA7BB8">
            <w:pPr>
              <w:rPr>
                <w:rFonts w:ascii="Arial" w:hAnsi="Arial" w:cs="Arial"/>
                <w:b/>
                <w:color w:val="000000"/>
              </w:rPr>
            </w:pPr>
            <w:r w:rsidRPr="003F2BA7">
              <w:rPr>
                <w:rFonts w:ascii="Arial" w:hAnsi="Arial" w:cs="Arial"/>
                <w:color w:val="000000"/>
              </w:rPr>
              <w:t>Svaz průmyslu a dopravy ČR</w:t>
            </w:r>
          </w:p>
        </w:tc>
      </w:tr>
      <w:tr w:rsidR="00581A8C" w:rsidRPr="003F2BA7" w14:paraId="39433CB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D614FE8" w14:textId="77777777" w:rsidR="00581A8C" w:rsidRPr="003F2BA7" w:rsidRDefault="00581A8C" w:rsidP="00AA7BB8">
            <w:pPr>
              <w:rPr>
                <w:rFonts w:ascii="Arial" w:hAnsi="Arial" w:cs="Arial"/>
                <w:b/>
                <w:color w:val="000000"/>
              </w:rPr>
            </w:pPr>
            <w:r w:rsidRPr="003F2BA7">
              <w:rPr>
                <w:rFonts w:ascii="Arial" w:hAnsi="Arial" w:cs="Arial"/>
                <w:color w:val="000000"/>
              </w:rPr>
              <w:t>Hospodářská komora ČR</w:t>
            </w:r>
          </w:p>
        </w:tc>
      </w:tr>
      <w:tr w:rsidR="00581A8C" w:rsidRPr="003F2BA7" w14:paraId="74E39EF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37E071C" w14:textId="77777777" w:rsidR="00581A8C" w:rsidRPr="003F2BA7" w:rsidRDefault="00581A8C" w:rsidP="00AA7BB8">
            <w:pPr>
              <w:rPr>
                <w:rFonts w:ascii="Arial" w:hAnsi="Arial" w:cs="Arial"/>
                <w:color w:val="000000"/>
              </w:rPr>
            </w:pPr>
            <w:r w:rsidRPr="003F2BA7">
              <w:rPr>
                <w:rFonts w:ascii="Arial" w:hAnsi="Arial" w:cs="Arial"/>
                <w:color w:val="000000"/>
              </w:rPr>
              <w:t>Asociace malých a středních podniků a živnostníků ČR</w:t>
            </w:r>
          </w:p>
        </w:tc>
      </w:tr>
      <w:tr w:rsidR="00581A8C" w:rsidRPr="003F2BA7" w14:paraId="06682DA5"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B55D20D"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085DFA4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5ABBC26" w14:textId="77777777" w:rsidR="00581A8C" w:rsidRPr="003F2BA7" w:rsidRDefault="00581A8C" w:rsidP="00AA7BB8">
            <w:pPr>
              <w:rPr>
                <w:rFonts w:ascii="Arial" w:hAnsi="Arial" w:cs="Arial"/>
                <w:color w:val="000000"/>
              </w:rPr>
            </w:pPr>
            <w:r w:rsidRPr="003F2BA7">
              <w:rPr>
                <w:rFonts w:ascii="Arial" w:hAnsi="Arial" w:cs="Arial"/>
                <w:color w:val="000000"/>
              </w:rPr>
              <w:t>Česká konference rektorů</w:t>
            </w:r>
          </w:p>
        </w:tc>
      </w:tr>
      <w:tr w:rsidR="00581A8C" w:rsidRPr="003F2BA7" w14:paraId="4FE5C7E9"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856AADE" w14:textId="77777777" w:rsidR="00581A8C" w:rsidRPr="003F2BA7" w:rsidRDefault="00581A8C" w:rsidP="00AA7BB8">
            <w:pPr>
              <w:rPr>
                <w:rFonts w:ascii="Arial" w:hAnsi="Arial" w:cs="Arial"/>
                <w:color w:val="000000"/>
              </w:rPr>
            </w:pPr>
            <w:r w:rsidRPr="003F2BA7">
              <w:rPr>
                <w:rFonts w:ascii="Arial" w:hAnsi="Arial" w:cs="Arial"/>
                <w:color w:val="000000"/>
              </w:rPr>
              <w:t>Asociace výzkumných organizací</w:t>
            </w:r>
          </w:p>
        </w:tc>
      </w:tr>
      <w:tr w:rsidR="00581A8C" w:rsidRPr="003F2BA7" w14:paraId="6C196BE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D331780" w14:textId="77777777" w:rsidR="00581A8C" w:rsidRPr="003F2BA7" w:rsidRDefault="00581A8C" w:rsidP="00AA7BB8">
            <w:pPr>
              <w:rPr>
                <w:rFonts w:ascii="Arial" w:hAnsi="Arial" w:cs="Arial"/>
                <w:color w:val="000000"/>
              </w:rPr>
            </w:pPr>
            <w:r w:rsidRPr="003F2BA7">
              <w:rPr>
                <w:rFonts w:ascii="Arial" w:hAnsi="Arial" w:cs="Arial"/>
                <w:color w:val="000000"/>
              </w:rPr>
              <w:t>Technologické centrum Akademie věd ČR</w:t>
            </w:r>
          </w:p>
        </w:tc>
      </w:tr>
      <w:tr w:rsidR="00581A8C" w:rsidRPr="003F2BA7" w14:paraId="605EEEB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64C8389" w14:textId="77777777" w:rsidR="00581A8C" w:rsidRPr="003F2BA7" w:rsidRDefault="00581A8C" w:rsidP="00AA7BB8">
            <w:pPr>
              <w:rPr>
                <w:rFonts w:ascii="Arial" w:hAnsi="Arial" w:cs="Arial"/>
                <w:color w:val="000000"/>
              </w:rPr>
            </w:pPr>
            <w:r w:rsidRPr="003F2BA7">
              <w:rPr>
                <w:rFonts w:ascii="Arial" w:hAnsi="Arial" w:cs="Arial"/>
                <w:color w:val="000000"/>
              </w:rPr>
              <w:t>Technologická agentura ČR</w:t>
            </w:r>
          </w:p>
        </w:tc>
      </w:tr>
      <w:tr w:rsidR="00116123" w:rsidRPr="003F2BA7" w14:paraId="43DC64F1" w14:textId="77777777" w:rsidTr="00AA7BB8">
        <w:trPr>
          <w:trHeight w:val="300"/>
          <w:ins w:id="1554" w:author="Haco Ivan" w:date="2021-06-01T10:40:00Z"/>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F4136B4" w14:textId="5CAF2893" w:rsidR="00116123" w:rsidRPr="009F513E" w:rsidRDefault="00116123" w:rsidP="00AA7BB8">
            <w:pPr>
              <w:rPr>
                <w:ins w:id="1555" w:author="Haco Ivan" w:date="2021-06-01T10:40:00Z"/>
                <w:rFonts w:ascii="Arial" w:hAnsi="Arial" w:cs="Arial"/>
                <w:color w:val="000000"/>
              </w:rPr>
            </w:pPr>
            <w:ins w:id="1556" w:author="Haco Ivan" w:date="2021-06-01T10:40:00Z">
              <w:r w:rsidRPr="009F513E">
                <w:rPr>
                  <w:rFonts w:ascii="Arial" w:hAnsi="Arial" w:cs="Arial"/>
                </w:rPr>
                <w:t>Akademie věd České republiky</w:t>
              </w:r>
            </w:ins>
          </w:p>
        </w:tc>
      </w:tr>
      <w:tr w:rsidR="00581A8C" w:rsidRPr="003F2BA7" w14:paraId="4A0651C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4F8DB6A" w14:textId="77777777" w:rsidR="00581A8C" w:rsidRPr="003F2BA7" w:rsidRDefault="00581A8C" w:rsidP="00AA7BB8">
            <w:pPr>
              <w:rPr>
                <w:rFonts w:ascii="Arial" w:hAnsi="Arial" w:cs="Arial"/>
                <w:color w:val="000000"/>
              </w:rPr>
            </w:pPr>
            <w:r w:rsidRPr="003F2BA7">
              <w:rPr>
                <w:rFonts w:ascii="Arial" w:hAnsi="Arial" w:cs="Arial"/>
                <w:color w:val="000000"/>
              </w:rPr>
              <w:t>Úřad vlády – Rada pro výzkum vývoj a inovace</w:t>
            </w:r>
          </w:p>
        </w:tc>
      </w:tr>
      <w:tr w:rsidR="00581A8C" w:rsidRPr="003F2BA7" w14:paraId="1A74FD5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F7C9BE1" w14:textId="77777777" w:rsidR="00581A8C" w:rsidRPr="003F2BA7" w:rsidRDefault="00581A8C" w:rsidP="00AA7BB8">
            <w:pPr>
              <w:rPr>
                <w:rFonts w:ascii="Arial" w:hAnsi="Arial" w:cs="Arial"/>
                <w:color w:val="000000"/>
              </w:rPr>
            </w:pPr>
            <w:r w:rsidRPr="003F2BA7">
              <w:rPr>
                <w:rFonts w:ascii="Arial" w:hAnsi="Arial" w:cs="Arial"/>
                <w:color w:val="000000"/>
              </w:rPr>
              <w:t>Ministerstvo školství, mládeže a tělovýchovy</w:t>
            </w:r>
          </w:p>
        </w:tc>
      </w:tr>
      <w:tr w:rsidR="00581A8C" w:rsidRPr="003F2BA7" w14:paraId="4173DAF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5282DDB" w14:textId="77777777" w:rsidR="00581A8C" w:rsidRPr="003F2BA7" w:rsidRDefault="00581A8C" w:rsidP="00AA7BB8">
            <w:pPr>
              <w:rPr>
                <w:rFonts w:ascii="Arial" w:hAnsi="Arial" w:cs="Arial"/>
                <w:color w:val="000000"/>
              </w:rPr>
            </w:pPr>
            <w:r w:rsidRPr="003F2BA7">
              <w:rPr>
                <w:rFonts w:ascii="Arial" w:hAnsi="Arial" w:cs="Arial"/>
                <w:color w:val="000000"/>
              </w:rPr>
              <w:t>Hl. m. Praha</w:t>
            </w:r>
          </w:p>
        </w:tc>
      </w:tr>
      <w:tr w:rsidR="00581A8C" w:rsidRPr="003F2BA7" w14:paraId="432209B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D3FC97F" w14:textId="7E1B5838" w:rsidR="00581A8C" w:rsidRPr="003F2BA7" w:rsidRDefault="00581A8C" w:rsidP="00AA7BB8">
            <w:pPr>
              <w:ind w:left="-637" w:firstLine="637"/>
              <w:rPr>
                <w:rFonts w:ascii="Arial" w:hAnsi="Arial" w:cs="Arial"/>
                <w:color w:val="000000"/>
              </w:rPr>
            </w:pPr>
            <w:r w:rsidRPr="003F2BA7">
              <w:rPr>
                <w:rFonts w:ascii="Arial" w:hAnsi="Arial" w:cs="Arial"/>
                <w:color w:val="000000"/>
              </w:rPr>
              <w:t>M</w:t>
            </w:r>
            <w:r w:rsidR="00F844B3" w:rsidRPr="003F2BA7">
              <w:rPr>
                <w:rFonts w:ascii="Arial" w:hAnsi="Arial" w:cs="Arial"/>
                <w:color w:val="000000"/>
              </w:rPr>
              <w:t>inisterstvo pro místní rozvoj – Národní orgán pro koordinaci</w:t>
            </w:r>
          </w:p>
        </w:tc>
      </w:tr>
    </w:tbl>
    <w:p w14:paraId="0BDC9A90" w14:textId="77777777" w:rsidR="00581A8C" w:rsidRPr="003F2BA7" w:rsidRDefault="00581A8C" w:rsidP="00581A8C">
      <w:pPr>
        <w:rPr>
          <w:rFonts w:ascii="Arial" w:hAnsi="Arial" w:cs="Arial"/>
        </w:rPr>
      </w:pPr>
    </w:p>
    <w:p w14:paraId="2922464E" w14:textId="54C686DA"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 xml:space="preserve">SC 1.2 – Využití přínosů digitalizace pro občany, podniky, výzkumné organizace a veřejnou správu </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66032237"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22EFD676"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F844B3" w:rsidRPr="003F2BA7" w14:paraId="5553CDD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29DA870" w14:textId="50B597BD" w:rsidR="00F844B3"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5BB2413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1447E69"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479A26C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07D7263" w14:textId="77777777" w:rsidR="00581A8C" w:rsidRPr="003F2BA7" w:rsidRDefault="00581A8C" w:rsidP="00AA7BB8">
            <w:pPr>
              <w:rPr>
                <w:rFonts w:ascii="Arial" w:hAnsi="Arial" w:cs="Arial"/>
                <w:color w:val="000000"/>
              </w:rPr>
            </w:pPr>
            <w:r w:rsidRPr="003F2BA7">
              <w:rPr>
                <w:rFonts w:ascii="Arial" w:hAnsi="Arial" w:cs="Arial"/>
                <w:color w:val="000000"/>
              </w:rPr>
              <w:t>Hospodářská komora ČR</w:t>
            </w:r>
          </w:p>
        </w:tc>
      </w:tr>
      <w:tr w:rsidR="00581A8C" w:rsidRPr="003F2BA7" w14:paraId="1F2774B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FCE0F21"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00FC8C7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7B4DFDA" w14:textId="77777777" w:rsidR="00581A8C" w:rsidRPr="003F2BA7" w:rsidRDefault="00581A8C" w:rsidP="00AA7BB8">
            <w:pPr>
              <w:rPr>
                <w:rFonts w:ascii="Arial" w:hAnsi="Arial" w:cs="Arial"/>
                <w:color w:val="000000"/>
              </w:rPr>
            </w:pPr>
            <w:r w:rsidRPr="003F2BA7">
              <w:rPr>
                <w:rFonts w:ascii="Arial" w:hAnsi="Arial" w:cs="Arial"/>
                <w:color w:val="000000"/>
              </w:rPr>
              <w:t>ICT Unie</w:t>
            </w:r>
          </w:p>
        </w:tc>
      </w:tr>
      <w:tr w:rsidR="00581A8C" w:rsidRPr="003F2BA7" w14:paraId="227B687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3A52B4F" w14:textId="1AB1F871" w:rsidR="00581A8C" w:rsidRPr="003F2BA7" w:rsidRDefault="00581A8C" w:rsidP="00AA7BB8">
            <w:pPr>
              <w:rPr>
                <w:rFonts w:ascii="Arial" w:hAnsi="Arial" w:cs="Arial"/>
                <w:color w:val="000000"/>
              </w:rPr>
            </w:pPr>
            <w:r w:rsidRPr="003F2BA7">
              <w:rPr>
                <w:rFonts w:ascii="Arial" w:hAnsi="Arial" w:cs="Arial"/>
                <w:color w:val="000000"/>
              </w:rPr>
              <w:t>Asociace malých a středních podniků a živnostníků</w:t>
            </w:r>
            <w:r w:rsidR="0007382B" w:rsidRPr="003F2BA7">
              <w:rPr>
                <w:rFonts w:ascii="Arial" w:hAnsi="Arial" w:cs="Arial"/>
                <w:color w:val="000000"/>
              </w:rPr>
              <w:t xml:space="preserve"> ČR</w:t>
            </w:r>
          </w:p>
        </w:tc>
      </w:tr>
      <w:tr w:rsidR="00581A8C" w:rsidRPr="003F2BA7" w14:paraId="6FA74BE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3647346" w14:textId="7112DCAF"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2561298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0179FFC" w14:textId="77777777" w:rsidR="00581A8C" w:rsidRPr="003F2BA7" w:rsidRDefault="00581A8C" w:rsidP="00AA7BB8">
            <w:pPr>
              <w:rPr>
                <w:rFonts w:ascii="Arial" w:hAnsi="Arial" w:cs="Arial"/>
                <w:color w:val="000000"/>
              </w:rPr>
            </w:pPr>
            <w:r w:rsidRPr="003F2BA7">
              <w:rPr>
                <w:rFonts w:ascii="Arial" w:hAnsi="Arial" w:cs="Arial"/>
                <w:color w:val="000000"/>
              </w:rPr>
              <w:t>Úřad vlády – Rada pro výzkum vývoj a inovace</w:t>
            </w:r>
          </w:p>
        </w:tc>
      </w:tr>
      <w:tr w:rsidR="00581A8C" w:rsidRPr="003F2BA7" w14:paraId="1AF8974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B83664F" w14:textId="77777777" w:rsidR="00581A8C" w:rsidRPr="003F2BA7" w:rsidRDefault="00581A8C" w:rsidP="00AA7BB8">
            <w:pPr>
              <w:rPr>
                <w:rFonts w:ascii="Arial" w:hAnsi="Arial" w:cs="Arial"/>
                <w:color w:val="000000"/>
              </w:rPr>
            </w:pPr>
            <w:r w:rsidRPr="003F2BA7">
              <w:rPr>
                <w:rFonts w:ascii="Arial" w:hAnsi="Arial" w:cs="Arial"/>
                <w:color w:val="000000"/>
              </w:rPr>
              <w:t>Hl. m. Praha</w:t>
            </w:r>
          </w:p>
        </w:tc>
      </w:tr>
    </w:tbl>
    <w:p w14:paraId="5C0CBFDC" w14:textId="77777777" w:rsidR="00581A8C" w:rsidRPr="003F2BA7" w:rsidRDefault="00581A8C" w:rsidP="00581A8C">
      <w:pPr>
        <w:rPr>
          <w:rFonts w:ascii="Arial" w:hAnsi="Arial" w:cs="Arial"/>
        </w:rPr>
      </w:pPr>
    </w:p>
    <w:p w14:paraId="702952A8" w14:textId="5F304BA6"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SC 2.1 – Posílení udržitelného růstu a konkurenceschopnosti MSP a tvorba pracovních míst</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5E5EFB6D"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C54DAE8"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F844B3" w:rsidRPr="003F2BA7" w14:paraId="1ADCE82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FF310EC" w14:textId="46AAF483" w:rsidR="00F844B3"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4B0BCCE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CE07C41"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474B447D"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EC0034C" w14:textId="77777777" w:rsidR="00581A8C" w:rsidRPr="003F2BA7" w:rsidRDefault="00581A8C" w:rsidP="00AA7BB8">
            <w:pPr>
              <w:rPr>
                <w:rFonts w:ascii="Arial" w:hAnsi="Arial" w:cs="Arial"/>
                <w:color w:val="000000"/>
              </w:rPr>
            </w:pPr>
            <w:proofErr w:type="spellStart"/>
            <w:r w:rsidRPr="003F2BA7">
              <w:rPr>
                <w:rFonts w:ascii="Arial" w:hAnsi="Arial" w:cs="Arial"/>
                <w:color w:val="000000"/>
              </w:rPr>
              <w:t>CzechTrade</w:t>
            </w:r>
            <w:proofErr w:type="spellEnd"/>
          </w:p>
        </w:tc>
      </w:tr>
      <w:tr w:rsidR="00581A8C" w:rsidRPr="003F2BA7" w14:paraId="6D89A77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D8F4CFF" w14:textId="77777777" w:rsidR="00581A8C" w:rsidRPr="003F2BA7" w:rsidRDefault="00581A8C" w:rsidP="00AA7BB8">
            <w:pPr>
              <w:rPr>
                <w:rFonts w:ascii="Arial" w:hAnsi="Arial" w:cs="Arial"/>
                <w:color w:val="000000"/>
              </w:rPr>
            </w:pPr>
            <w:proofErr w:type="spellStart"/>
            <w:r w:rsidRPr="003F2BA7">
              <w:rPr>
                <w:rFonts w:ascii="Arial" w:hAnsi="Arial" w:cs="Arial"/>
                <w:color w:val="000000"/>
              </w:rPr>
              <w:t>CzechInvest</w:t>
            </w:r>
            <w:proofErr w:type="spellEnd"/>
          </w:p>
        </w:tc>
      </w:tr>
      <w:tr w:rsidR="00581A8C" w:rsidRPr="003F2BA7" w14:paraId="2FDB541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4E9FEA8" w14:textId="77777777" w:rsidR="00581A8C" w:rsidRPr="003F2BA7" w:rsidRDefault="00581A8C" w:rsidP="00AA7BB8">
            <w:pPr>
              <w:rPr>
                <w:rFonts w:ascii="Arial" w:hAnsi="Arial" w:cs="Arial"/>
                <w:color w:val="000000"/>
              </w:rPr>
            </w:pPr>
            <w:r w:rsidRPr="003F2BA7">
              <w:rPr>
                <w:rFonts w:ascii="Arial" w:hAnsi="Arial" w:cs="Arial"/>
                <w:color w:val="000000"/>
              </w:rPr>
              <w:t>Hospodářská komora ČR</w:t>
            </w:r>
          </w:p>
        </w:tc>
      </w:tr>
      <w:tr w:rsidR="00581A8C" w:rsidRPr="003F2BA7" w14:paraId="608D407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C34CC46"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6D2F714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0072551" w14:textId="5237294E" w:rsidR="00581A8C" w:rsidRPr="003F2BA7" w:rsidRDefault="0007382B" w:rsidP="00AA7BB8">
            <w:pPr>
              <w:rPr>
                <w:rFonts w:ascii="Arial" w:hAnsi="Arial" w:cs="Arial"/>
                <w:color w:val="000000"/>
              </w:rPr>
            </w:pPr>
            <w:r w:rsidRPr="003F2BA7">
              <w:rPr>
                <w:rFonts w:ascii="Arial" w:hAnsi="Arial" w:cs="Arial"/>
                <w:color w:val="000000"/>
              </w:rPr>
              <w:lastRenderedPageBreak/>
              <w:t>Asociace malých a středních podniků a živnostníků ČR</w:t>
            </w:r>
          </w:p>
        </w:tc>
      </w:tr>
      <w:tr w:rsidR="00581A8C" w:rsidRPr="003F2BA7" w14:paraId="6836E00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018F334" w14:textId="5FA794CE" w:rsidR="00581A8C" w:rsidRPr="003F2BA7" w:rsidRDefault="00581A8C" w:rsidP="00AA7BB8">
            <w:pPr>
              <w:rPr>
                <w:rFonts w:ascii="Arial" w:hAnsi="Arial" w:cs="Arial"/>
                <w:color w:val="000000"/>
              </w:rPr>
            </w:pPr>
            <w:r w:rsidRPr="003F2BA7">
              <w:rPr>
                <w:rFonts w:ascii="Arial" w:hAnsi="Arial" w:cs="Arial"/>
                <w:color w:val="000000"/>
              </w:rPr>
              <w:t>Hl.</w:t>
            </w:r>
            <w:r w:rsidR="0007382B" w:rsidRPr="003F2BA7">
              <w:rPr>
                <w:rFonts w:ascii="Arial" w:hAnsi="Arial" w:cs="Arial"/>
                <w:color w:val="000000"/>
              </w:rPr>
              <w:t xml:space="preserve"> </w:t>
            </w:r>
            <w:r w:rsidRPr="003F2BA7">
              <w:rPr>
                <w:rFonts w:ascii="Arial" w:hAnsi="Arial" w:cs="Arial"/>
                <w:color w:val="000000"/>
              </w:rPr>
              <w:t>m. Praha</w:t>
            </w:r>
          </w:p>
        </w:tc>
      </w:tr>
      <w:tr w:rsidR="00581A8C" w:rsidRPr="003F2BA7" w14:paraId="09992AC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C3DCAC8" w14:textId="77777777" w:rsidR="00581A8C" w:rsidRPr="003F2BA7" w:rsidRDefault="00581A8C" w:rsidP="00AA7BB8">
            <w:pPr>
              <w:rPr>
                <w:rFonts w:ascii="Arial" w:hAnsi="Arial" w:cs="Arial"/>
                <w:color w:val="000000"/>
              </w:rPr>
            </w:pPr>
            <w:r w:rsidRPr="003F2BA7">
              <w:rPr>
                <w:rFonts w:ascii="Arial" w:hAnsi="Arial" w:cs="Arial"/>
                <w:color w:val="000000"/>
              </w:rPr>
              <w:t>Svaz obchodu a cestovního ruchu</w:t>
            </w:r>
          </w:p>
        </w:tc>
      </w:tr>
      <w:tr w:rsidR="00581A8C" w:rsidRPr="003F2BA7" w14:paraId="7DAD1E7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33EDCE5" w14:textId="224EFE26"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48EF7D6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575F2C6" w14:textId="77777777" w:rsidR="00581A8C" w:rsidRPr="003F2BA7" w:rsidRDefault="00581A8C" w:rsidP="00AA7BB8">
            <w:pPr>
              <w:rPr>
                <w:rFonts w:ascii="Arial" w:hAnsi="Arial" w:cs="Arial"/>
                <w:color w:val="000000"/>
              </w:rPr>
            </w:pPr>
            <w:r w:rsidRPr="003F2BA7">
              <w:rPr>
                <w:rFonts w:ascii="Arial" w:hAnsi="Arial" w:cs="Arial"/>
                <w:color w:val="000000"/>
              </w:rPr>
              <w:t>Ministerstvo kultury</w:t>
            </w:r>
          </w:p>
        </w:tc>
      </w:tr>
    </w:tbl>
    <w:p w14:paraId="26AAD2C7" w14:textId="77777777" w:rsidR="00581A8C" w:rsidRPr="003F2BA7" w:rsidRDefault="00581A8C" w:rsidP="00581A8C">
      <w:pPr>
        <w:rPr>
          <w:rFonts w:ascii="Arial" w:hAnsi="Arial" w:cs="Arial"/>
        </w:rPr>
      </w:pPr>
    </w:p>
    <w:p w14:paraId="0264E786" w14:textId="3B049AF2"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SC. 3.1 – Zvýšení digitálního propojení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0E8C3EE5"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412C13D"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F844B3" w:rsidRPr="003F2BA7" w14:paraId="3D8082F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E85C919" w14:textId="062C66F8" w:rsidR="00F844B3"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2FFA39A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55599CE"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1E56D1E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D833A0D" w14:textId="77777777" w:rsidR="00581A8C" w:rsidRPr="003F2BA7" w:rsidRDefault="00581A8C" w:rsidP="00AA7BB8">
            <w:pPr>
              <w:rPr>
                <w:rFonts w:ascii="Arial" w:hAnsi="Arial" w:cs="Arial"/>
                <w:color w:val="000000"/>
              </w:rPr>
            </w:pPr>
            <w:r w:rsidRPr="003F2BA7">
              <w:rPr>
                <w:rFonts w:ascii="Arial" w:hAnsi="Arial" w:cs="Arial"/>
                <w:color w:val="000000"/>
              </w:rPr>
              <w:t>Hospodářská komora ČR</w:t>
            </w:r>
          </w:p>
        </w:tc>
      </w:tr>
      <w:tr w:rsidR="00581A8C" w:rsidRPr="003F2BA7" w14:paraId="5B4DB46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3BF41D8"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129DC4E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F0F2225" w14:textId="77777777" w:rsidR="00581A8C" w:rsidRPr="003F2BA7" w:rsidRDefault="00581A8C" w:rsidP="00AA7BB8">
            <w:pPr>
              <w:rPr>
                <w:rFonts w:ascii="Arial" w:hAnsi="Arial" w:cs="Arial"/>
                <w:color w:val="000000"/>
              </w:rPr>
            </w:pPr>
            <w:r w:rsidRPr="003F2BA7">
              <w:rPr>
                <w:rFonts w:ascii="Arial" w:hAnsi="Arial" w:cs="Arial"/>
                <w:color w:val="000000"/>
              </w:rPr>
              <w:t>Český telekomunikační úřad</w:t>
            </w:r>
          </w:p>
        </w:tc>
      </w:tr>
      <w:tr w:rsidR="00581A8C" w:rsidRPr="003F2BA7" w14:paraId="5740EA3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9979521" w14:textId="77777777" w:rsidR="00581A8C" w:rsidRPr="003F2BA7" w:rsidRDefault="00581A8C" w:rsidP="00AA7BB8">
            <w:pPr>
              <w:rPr>
                <w:rFonts w:ascii="Arial" w:hAnsi="Arial" w:cs="Arial"/>
                <w:color w:val="000000"/>
              </w:rPr>
            </w:pPr>
            <w:r w:rsidRPr="003F2BA7">
              <w:rPr>
                <w:rFonts w:ascii="Arial" w:hAnsi="Arial" w:cs="Arial"/>
                <w:color w:val="000000"/>
              </w:rPr>
              <w:t>Svaz měst a obcí ČR</w:t>
            </w:r>
          </w:p>
        </w:tc>
      </w:tr>
      <w:tr w:rsidR="00581A8C" w:rsidRPr="003F2BA7" w14:paraId="0932892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065B736" w14:textId="77777777" w:rsidR="00581A8C" w:rsidRPr="003F2BA7" w:rsidRDefault="00581A8C" w:rsidP="00AA7BB8">
            <w:pPr>
              <w:rPr>
                <w:rFonts w:ascii="Arial" w:hAnsi="Arial" w:cs="Arial"/>
                <w:color w:val="000000"/>
              </w:rPr>
            </w:pPr>
            <w:r w:rsidRPr="003F2BA7">
              <w:rPr>
                <w:rFonts w:ascii="Arial" w:hAnsi="Arial" w:cs="Arial"/>
                <w:color w:val="000000"/>
              </w:rPr>
              <w:t>Asociace krajů ČR</w:t>
            </w:r>
          </w:p>
        </w:tc>
      </w:tr>
      <w:tr w:rsidR="003171DD" w:rsidRPr="003F2BA7" w14:paraId="4B0228D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9743AD8" w14:textId="2CE4A42E" w:rsidR="003171DD" w:rsidRPr="003F2BA7" w:rsidRDefault="003171DD" w:rsidP="00AA7BB8">
            <w:pPr>
              <w:rPr>
                <w:rFonts w:ascii="Arial" w:hAnsi="Arial" w:cs="Arial"/>
                <w:color w:val="000000"/>
              </w:rPr>
            </w:pPr>
            <w:r w:rsidRPr="003F2BA7">
              <w:rPr>
                <w:rFonts w:ascii="Arial" w:hAnsi="Arial" w:cs="Arial"/>
                <w:color w:val="000000"/>
              </w:rPr>
              <w:t xml:space="preserve">Sdružení místních samospráv ČR </w:t>
            </w:r>
            <w:proofErr w:type="spellStart"/>
            <w:proofErr w:type="gramStart"/>
            <w:r w:rsidRPr="003F2BA7">
              <w:rPr>
                <w:rFonts w:ascii="Arial" w:hAnsi="Arial" w:cs="Arial"/>
                <w:color w:val="000000"/>
              </w:rPr>
              <w:t>z.s</w:t>
            </w:r>
            <w:proofErr w:type="spellEnd"/>
            <w:proofErr w:type="gramEnd"/>
          </w:p>
        </w:tc>
      </w:tr>
      <w:tr w:rsidR="00581A8C" w:rsidRPr="003F2BA7" w14:paraId="78274199"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2C484CB" w14:textId="72DC11F5"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1E8283C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50C937B" w14:textId="77777777" w:rsidR="00581A8C" w:rsidRPr="003F2BA7" w:rsidRDefault="00581A8C" w:rsidP="00AA7BB8">
            <w:pPr>
              <w:rPr>
                <w:rFonts w:ascii="Arial" w:hAnsi="Arial" w:cs="Arial"/>
                <w:color w:val="000000"/>
              </w:rPr>
            </w:pPr>
            <w:r w:rsidRPr="003F2BA7">
              <w:rPr>
                <w:rFonts w:ascii="Arial" w:hAnsi="Arial" w:cs="Arial"/>
                <w:color w:val="000000"/>
              </w:rPr>
              <w:t>Ministerstvo dopravy</w:t>
            </w:r>
          </w:p>
        </w:tc>
      </w:tr>
      <w:tr w:rsidR="00581A8C" w:rsidRPr="003F2BA7" w14:paraId="485EBAF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005C4E2" w14:textId="77777777" w:rsidR="00581A8C" w:rsidRPr="003F2BA7" w:rsidRDefault="00581A8C" w:rsidP="00AA7BB8">
            <w:pPr>
              <w:rPr>
                <w:rFonts w:ascii="Arial" w:hAnsi="Arial" w:cs="Arial"/>
                <w:color w:val="000000"/>
              </w:rPr>
            </w:pPr>
            <w:r w:rsidRPr="003F2BA7">
              <w:rPr>
                <w:rFonts w:ascii="Arial" w:hAnsi="Arial" w:cs="Arial"/>
                <w:color w:val="000000"/>
              </w:rPr>
              <w:t>Ministerstvo vnitra</w:t>
            </w:r>
          </w:p>
        </w:tc>
      </w:tr>
    </w:tbl>
    <w:p w14:paraId="1A56DC33" w14:textId="77777777" w:rsidR="00581A8C" w:rsidRPr="003F2BA7" w:rsidRDefault="00581A8C" w:rsidP="00581A8C">
      <w:pPr>
        <w:rPr>
          <w:rFonts w:ascii="Arial" w:hAnsi="Arial" w:cs="Arial"/>
        </w:rPr>
      </w:pPr>
    </w:p>
    <w:p w14:paraId="6A9DFAD5" w14:textId="3AB91646"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SC 4.1 – Podpora opatření v oblasti energetické účinnosti a snižování emisí skleníkových plynů</w:t>
      </w:r>
      <w:r w:rsidR="009B5196" w:rsidRPr="003F2BA7">
        <w:rPr>
          <w:rFonts w:ascii="Arial" w:hAnsi="Arial" w:cs="Arial"/>
          <w:b/>
          <w:sz w:val="24"/>
          <w:szCs w:val="24"/>
        </w:rPr>
        <w:t xml:space="preserve"> a </w:t>
      </w:r>
      <w:r w:rsidR="00581A8C" w:rsidRPr="003F2BA7">
        <w:rPr>
          <w:rFonts w:ascii="Arial" w:hAnsi="Arial" w:cs="Arial"/>
          <w:b/>
          <w:sz w:val="24"/>
          <w:szCs w:val="24"/>
        </w:rPr>
        <w:t>SC 4.2 – Podpora energie z obnovitelných zdrojů</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013A0297"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49ACB21E"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581A8C" w:rsidRPr="003F2BA7" w14:paraId="7FDC687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9821E98" w14:textId="1B43E837" w:rsidR="00581A8C"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7023A87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1F6B252" w14:textId="77777777" w:rsidR="00581A8C" w:rsidRPr="003F2BA7" w:rsidRDefault="00581A8C" w:rsidP="00AA7BB8">
            <w:pPr>
              <w:rPr>
                <w:rFonts w:ascii="Arial" w:hAnsi="Arial" w:cs="Arial"/>
                <w:color w:val="000000"/>
              </w:rPr>
            </w:pPr>
            <w:r w:rsidRPr="003F2BA7">
              <w:rPr>
                <w:rFonts w:ascii="Arial" w:hAnsi="Arial" w:cs="Arial"/>
                <w:color w:val="000000"/>
              </w:rPr>
              <w:t>Teplárenské sdružení</w:t>
            </w:r>
          </w:p>
        </w:tc>
      </w:tr>
      <w:tr w:rsidR="00581A8C" w:rsidRPr="003F2BA7" w14:paraId="3872CA9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302AB4F" w14:textId="77777777" w:rsidR="00581A8C" w:rsidRPr="003F2BA7" w:rsidRDefault="00581A8C" w:rsidP="00AA7BB8">
            <w:pPr>
              <w:rPr>
                <w:rFonts w:ascii="Arial" w:hAnsi="Arial" w:cs="Arial"/>
                <w:color w:val="000000"/>
              </w:rPr>
            </w:pPr>
            <w:r w:rsidRPr="003F2BA7">
              <w:rPr>
                <w:rFonts w:ascii="Arial" w:hAnsi="Arial" w:cs="Arial"/>
                <w:color w:val="000000"/>
              </w:rPr>
              <w:t>Šance pro budovy</w:t>
            </w:r>
          </w:p>
        </w:tc>
      </w:tr>
      <w:tr w:rsidR="00581A8C" w:rsidRPr="003F2BA7" w14:paraId="0701157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6D2FB58" w14:textId="77777777" w:rsidR="00581A8C" w:rsidRPr="003F2BA7" w:rsidRDefault="00581A8C" w:rsidP="00AA7BB8">
            <w:pPr>
              <w:rPr>
                <w:rFonts w:ascii="Arial" w:hAnsi="Arial" w:cs="Arial"/>
                <w:color w:val="000000"/>
              </w:rPr>
            </w:pPr>
            <w:r w:rsidRPr="003F2BA7">
              <w:rPr>
                <w:rFonts w:ascii="Arial" w:hAnsi="Arial" w:cs="Arial"/>
                <w:color w:val="000000"/>
              </w:rPr>
              <w:t>Komora pro OZE</w:t>
            </w:r>
          </w:p>
        </w:tc>
      </w:tr>
      <w:tr w:rsidR="00581A8C" w:rsidRPr="003F2BA7" w14:paraId="5858BE0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FA06BEA"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0701E28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F7E2FF0" w14:textId="77777777" w:rsidR="00581A8C" w:rsidRPr="003F2BA7" w:rsidRDefault="00581A8C" w:rsidP="00AA7BB8">
            <w:pPr>
              <w:rPr>
                <w:rFonts w:ascii="Arial" w:hAnsi="Arial" w:cs="Arial"/>
                <w:color w:val="000000"/>
              </w:rPr>
            </w:pPr>
            <w:r w:rsidRPr="003F2BA7">
              <w:rPr>
                <w:rFonts w:ascii="Arial" w:hAnsi="Arial" w:cs="Arial"/>
                <w:color w:val="000000"/>
              </w:rPr>
              <w:t>Hospodářská komora ČR</w:t>
            </w:r>
          </w:p>
        </w:tc>
      </w:tr>
      <w:tr w:rsidR="00581A8C" w:rsidRPr="003F2BA7" w14:paraId="62627B8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E5C34CC" w14:textId="371B9403" w:rsidR="00581A8C" w:rsidRPr="003F2BA7" w:rsidRDefault="00581A8C" w:rsidP="00AA7BB8">
            <w:pPr>
              <w:rPr>
                <w:rFonts w:ascii="Arial" w:hAnsi="Arial" w:cs="Arial"/>
                <w:color w:val="000000"/>
              </w:rPr>
            </w:pPr>
            <w:r w:rsidRPr="003F2BA7">
              <w:rPr>
                <w:rFonts w:ascii="Arial" w:hAnsi="Arial" w:cs="Arial"/>
                <w:color w:val="000000"/>
              </w:rPr>
              <w:t>Asociace malých a středních podniků a živnostníků</w:t>
            </w:r>
            <w:r w:rsidR="0007382B" w:rsidRPr="003F2BA7">
              <w:rPr>
                <w:rFonts w:ascii="Arial" w:hAnsi="Arial" w:cs="Arial"/>
                <w:color w:val="000000"/>
              </w:rPr>
              <w:t xml:space="preserve"> ČR</w:t>
            </w:r>
          </w:p>
        </w:tc>
      </w:tr>
      <w:tr w:rsidR="00581A8C" w:rsidRPr="003F2BA7" w14:paraId="437055E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72AE3C1"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55984A0B"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79C633F" w14:textId="77777777" w:rsidR="00581A8C" w:rsidRPr="003F2BA7" w:rsidRDefault="00581A8C" w:rsidP="00AA7BB8">
            <w:pPr>
              <w:rPr>
                <w:rFonts w:ascii="Arial" w:hAnsi="Arial" w:cs="Arial"/>
                <w:color w:val="000000"/>
              </w:rPr>
            </w:pPr>
            <w:r w:rsidRPr="003F2BA7">
              <w:rPr>
                <w:rFonts w:ascii="Arial" w:hAnsi="Arial" w:cs="Arial"/>
                <w:color w:val="000000"/>
              </w:rPr>
              <w:t>Asociace pro akumulaci energie a baterie</w:t>
            </w:r>
          </w:p>
        </w:tc>
      </w:tr>
      <w:tr w:rsidR="00581A8C" w:rsidRPr="003F2BA7" w14:paraId="6F3463C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E5D5FE3" w14:textId="77777777" w:rsidR="00581A8C" w:rsidRPr="003F2BA7" w:rsidRDefault="00581A8C" w:rsidP="00AA7BB8">
            <w:pPr>
              <w:rPr>
                <w:rFonts w:ascii="Arial" w:hAnsi="Arial" w:cs="Arial"/>
                <w:color w:val="000000"/>
              </w:rPr>
            </w:pPr>
            <w:r w:rsidRPr="003F2BA7">
              <w:rPr>
                <w:rFonts w:ascii="Arial" w:hAnsi="Arial" w:cs="Arial"/>
                <w:color w:val="000000"/>
              </w:rPr>
              <w:t>Hl. m. Praha</w:t>
            </w:r>
          </w:p>
        </w:tc>
      </w:tr>
      <w:tr w:rsidR="00581A8C" w:rsidRPr="003F2BA7" w14:paraId="28112F9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7E49ABD" w14:textId="33E3D428"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67004E7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65B48B0" w14:textId="62AD820A" w:rsidR="00581A8C" w:rsidRPr="003F2BA7" w:rsidRDefault="00581A8C" w:rsidP="00AA7BB8">
            <w:pPr>
              <w:rPr>
                <w:rFonts w:ascii="Arial" w:hAnsi="Arial" w:cs="Arial"/>
                <w:color w:val="000000"/>
              </w:rPr>
            </w:pPr>
            <w:r w:rsidRPr="003F2BA7">
              <w:rPr>
                <w:rFonts w:ascii="Arial" w:hAnsi="Arial" w:cs="Arial"/>
                <w:color w:val="000000"/>
              </w:rPr>
              <w:t>M</w:t>
            </w:r>
            <w:r w:rsidR="00F844B3" w:rsidRPr="003F2BA7">
              <w:rPr>
                <w:rFonts w:ascii="Arial" w:hAnsi="Arial" w:cs="Arial"/>
                <w:color w:val="000000"/>
              </w:rPr>
              <w:t>inisterstvo životního prostředí</w:t>
            </w:r>
          </w:p>
        </w:tc>
      </w:tr>
    </w:tbl>
    <w:p w14:paraId="11CE4256" w14:textId="77777777" w:rsidR="00581A8C" w:rsidRPr="003F2BA7" w:rsidRDefault="00581A8C" w:rsidP="00581A8C">
      <w:pPr>
        <w:rPr>
          <w:rFonts w:ascii="Arial" w:hAnsi="Arial" w:cs="Arial"/>
        </w:rPr>
      </w:pPr>
    </w:p>
    <w:p w14:paraId="30D38555" w14:textId="380A035E"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SC 4.3 – Rozvoj inteligentních energetických systémů, sítí a skladování mimo TEN-E</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754225F5"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3DAEC82C"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581A8C" w:rsidRPr="003F2BA7" w14:paraId="5FC79CD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5B73061" w14:textId="0435EA6D" w:rsidR="00581A8C"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115792BD"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7D85593" w14:textId="77777777" w:rsidR="00581A8C" w:rsidRPr="003F2BA7" w:rsidRDefault="00581A8C" w:rsidP="00AA7BB8">
            <w:pPr>
              <w:rPr>
                <w:rFonts w:ascii="Arial" w:hAnsi="Arial" w:cs="Arial"/>
                <w:color w:val="000000"/>
              </w:rPr>
            </w:pPr>
            <w:r w:rsidRPr="003F2BA7">
              <w:rPr>
                <w:rFonts w:ascii="Arial" w:hAnsi="Arial" w:cs="Arial"/>
                <w:color w:val="000000"/>
              </w:rPr>
              <w:t>Česká asociace provozovatelů LDS</w:t>
            </w:r>
          </w:p>
        </w:tc>
      </w:tr>
      <w:tr w:rsidR="00581A8C" w:rsidRPr="003F2BA7" w14:paraId="460396DF"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7A52830" w14:textId="77777777" w:rsidR="00581A8C" w:rsidRPr="003F2BA7" w:rsidRDefault="00581A8C" w:rsidP="00AA7BB8">
            <w:pPr>
              <w:rPr>
                <w:rFonts w:ascii="Arial" w:hAnsi="Arial" w:cs="Arial"/>
                <w:color w:val="000000"/>
              </w:rPr>
            </w:pPr>
            <w:r w:rsidRPr="003F2BA7">
              <w:rPr>
                <w:rFonts w:ascii="Arial" w:hAnsi="Arial" w:cs="Arial"/>
                <w:color w:val="000000"/>
              </w:rPr>
              <w:t>České sdružení regulovaných elektroenergetických společností</w:t>
            </w:r>
          </w:p>
        </w:tc>
      </w:tr>
      <w:tr w:rsidR="00581A8C" w:rsidRPr="003F2BA7" w14:paraId="648B755F"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2BFD643" w14:textId="77777777" w:rsidR="00581A8C" w:rsidRPr="003F2BA7" w:rsidRDefault="00581A8C" w:rsidP="00AA7BB8">
            <w:pPr>
              <w:rPr>
                <w:rFonts w:ascii="Arial" w:hAnsi="Arial" w:cs="Arial"/>
                <w:color w:val="000000"/>
              </w:rPr>
            </w:pPr>
            <w:r w:rsidRPr="003F2BA7">
              <w:rPr>
                <w:rFonts w:ascii="Arial" w:hAnsi="Arial" w:cs="Arial"/>
                <w:color w:val="000000"/>
              </w:rPr>
              <w:t>Energetický regulační úřad</w:t>
            </w:r>
          </w:p>
        </w:tc>
      </w:tr>
      <w:tr w:rsidR="00581A8C" w:rsidRPr="003F2BA7" w14:paraId="2C097E6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5229DB8" w14:textId="77777777" w:rsidR="00581A8C" w:rsidRPr="003F2BA7" w:rsidRDefault="00581A8C" w:rsidP="00AA7BB8">
            <w:pPr>
              <w:rPr>
                <w:rFonts w:ascii="Arial" w:hAnsi="Arial" w:cs="Arial"/>
                <w:color w:val="000000"/>
              </w:rPr>
            </w:pPr>
            <w:r w:rsidRPr="003F2BA7">
              <w:rPr>
                <w:rFonts w:ascii="Arial" w:hAnsi="Arial" w:cs="Arial"/>
                <w:color w:val="000000"/>
              </w:rPr>
              <w:t>Net4Gas</w:t>
            </w:r>
          </w:p>
        </w:tc>
      </w:tr>
      <w:tr w:rsidR="00581A8C" w:rsidRPr="003F2BA7" w14:paraId="58A8796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81E978B"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4420C4B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2453576" w14:textId="77777777" w:rsidR="00581A8C" w:rsidRPr="003F2BA7" w:rsidRDefault="00581A8C" w:rsidP="00AA7BB8">
            <w:pPr>
              <w:rPr>
                <w:rFonts w:ascii="Arial" w:hAnsi="Arial" w:cs="Arial"/>
                <w:color w:val="000000"/>
              </w:rPr>
            </w:pPr>
            <w:r w:rsidRPr="003F2BA7">
              <w:rPr>
                <w:rFonts w:ascii="Arial" w:hAnsi="Arial" w:cs="Arial"/>
                <w:color w:val="000000"/>
              </w:rPr>
              <w:lastRenderedPageBreak/>
              <w:t>Hospodářská komora ČR</w:t>
            </w:r>
          </w:p>
        </w:tc>
      </w:tr>
      <w:tr w:rsidR="00581A8C" w:rsidRPr="003F2BA7" w14:paraId="331AD65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8265F17" w14:textId="22639D37" w:rsidR="00581A8C" w:rsidRPr="003F2BA7" w:rsidRDefault="00581A8C" w:rsidP="00AA7BB8">
            <w:pPr>
              <w:rPr>
                <w:rFonts w:ascii="Arial" w:hAnsi="Arial" w:cs="Arial"/>
                <w:color w:val="000000"/>
              </w:rPr>
            </w:pPr>
            <w:r w:rsidRPr="003F2BA7">
              <w:rPr>
                <w:rFonts w:ascii="Arial" w:hAnsi="Arial" w:cs="Arial"/>
                <w:color w:val="000000"/>
              </w:rPr>
              <w:t>Asociace malých a středních podniků a živnostníků</w:t>
            </w:r>
            <w:r w:rsidR="0007382B" w:rsidRPr="003F2BA7">
              <w:rPr>
                <w:rFonts w:ascii="Arial" w:hAnsi="Arial" w:cs="Arial"/>
                <w:color w:val="000000"/>
              </w:rPr>
              <w:t xml:space="preserve"> ČR</w:t>
            </w:r>
          </w:p>
        </w:tc>
      </w:tr>
      <w:tr w:rsidR="00581A8C" w:rsidRPr="003F2BA7" w14:paraId="3D4870BF"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79C968D"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4784809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F1A1AD8" w14:textId="77777777" w:rsidR="00581A8C" w:rsidRPr="003F2BA7" w:rsidRDefault="00581A8C" w:rsidP="00AA7BB8">
            <w:pPr>
              <w:rPr>
                <w:rFonts w:ascii="Arial" w:hAnsi="Arial" w:cs="Arial"/>
                <w:color w:val="000000"/>
              </w:rPr>
            </w:pPr>
            <w:r w:rsidRPr="003F2BA7">
              <w:rPr>
                <w:rFonts w:ascii="Arial" w:hAnsi="Arial" w:cs="Arial"/>
                <w:color w:val="000000"/>
              </w:rPr>
              <w:t>Asociace pro akumulaci energie a baterie</w:t>
            </w:r>
          </w:p>
        </w:tc>
      </w:tr>
      <w:tr w:rsidR="00581A8C" w:rsidRPr="003F2BA7" w14:paraId="1B7732C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1455268" w14:textId="77777777" w:rsidR="00581A8C" w:rsidRPr="003F2BA7" w:rsidRDefault="00581A8C" w:rsidP="00AA7BB8">
            <w:pPr>
              <w:rPr>
                <w:rFonts w:ascii="Arial" w:hAnsi="Arial" w:cs="Arial"/>
                <w:color w:val="000000"/>
              </w:rPr>
            </w:pPr>
            <w:r w:rsidRPr="003F2BA7">
              <w:rPr>
                <w:rFonts w:ascii="Arial" w:hAnsi="Arial" w:cs="Arial"/>
                <w:color w:val="000000"/>
              </w:rPr>
              <w:t>Český plynárenský svaz</w:t>
            </w:r>
          </w:p>
        </w:tc>
      </w:tr>
      <w:tr w:rsidR="00581A8C" w:rsidRPr="003F2BA7" w14:paraId="519489A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6E4C634" w14:textId="2380C675"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150CC3E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A721141" w14:textId="1F856826" w:rsidR="00581A8C" w:rsidRPr="003F2BA7" w:rsidRDefault="00F844B3" w:rsidP="00AA7BB8">
            <w:pPr>
              <w:rPr>
                <w:rFonts w:ascii="Arial" w:hAnsi="Arial" w:cs="Arial"/>
                <w:color w:val="000000"/>
              </w:rPr>
            </w:pPr>
            <w:r w:rsidRPr="003F2BA7">
              <w:rPr>
                <w:rFonts w:ascii="Arial" w:hAnsi="Arial" w:cs="Arial"/>
                <w:color w:val="000000"/>
              </w:rPr>
              <w:t>Ministerstvo životního prostředí</w:t>
            </w:r>
          </w:p>
        </w:tc>
      </w:tr>
    </w:tbl>
    <w:p w14:paraId="25C548B8" w14:textId="77777777" w:rsidR="00581A8C" w:rsidRPr="003F2BA7" w:rsidRDefault="00581A8C" w:rsidP="00581A8C">
      <w:pPr>
        <w:rPr>
          <w:rFonts w:ascii="Arial" w:hAnsi="Arial" w:cs="Arial"/>
        </w:rPr>
      </w:pPr>
    </w:p>
    <w:p w14:paraId="408A3388" w14:textId="77777777" w:rsidR="0007382B" w:rsidRPr="003F2BA7" w:rsidRDefault="0007382B" w:rsidP="00581A8C">
      <w:pPr>
        <w:rPr>
          <w:rFonts w:ascii="Arial" w:hAnsi="Arial" w:cs="Arial"/>
          <w:b/>
          <w:sz w:val="24"/>
          <w:szCs w:val="24"/>
        </w:rPr>
      </w:pPr>
    </w:p>
    <w:p w14:paraId="1C838AB8" w14:textId="20814DA5"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 xml:space="preserve">SC 4.4 – </w:t>
      </w:r>
      <w:ins w:id="1557" w:author="Juráš Pavel" w:date="2021-06-02T09:40:00Z">
        <w:r w:rsidR="009F513E" w:rsidRPr="009F513E">
          <w:rPr>
            <w:rFonts w:ascii="Arial" w:hAnsi="Arial" w:cs="Arial"/>
            <w:b/>
            <w:sz w:val="24"/>
            <w:szCs w:val="24"/>
          </w:rPr>
          <w:t>Podpora udržitelné multimodální městské mobility v rámci přechodu na uhlíkově neutrální hospodářství</w:t>
        </w:r>
      </w:ins>
      <w:del w:id="1558" w:author="Juráš Pavel" w:date="2021-06-02T09:40:00Z">
        <w:r w:rsidR="00581A8C" w:rsidRPr="003F2BA7" w:rsidDel="009F513E">
          <w:rPr>
            <w:rFonts w:ascii="Arial" w:hAnsi="Arial" w:cs="Arial"/>
            <w:b/>
            <w:sz w:val="24"/>
            <w:szCs w:val="24"/>
          </w:rPr>
          <w:delText>Posílení biologické rozmanitosti, ochrany přírody a zelené infrastruktury v městském prostředí a snížení všech forem znečištění</w:delText>
        </w:r>
      </w:del>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6CE579D1"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D6D8071" w14:textId="77777777" w:rsidR="00581A8C" w:rsidRPr="003F2BA7" w:rsidRDefault="00581A8C" w:rsidP="00AA7BB8">
            <w:pPr>
              <w:rPr>
                <w:rFonts w:ascii="Arial" w:hAnsi="Arial" w:cs="Arial"/>
                <w:b/>
                <w:color w:val="000000"/>
              </w:rPr>
            </w:pPr>
            <w:bookmarkStart w:id="1559" w:name="_Hlk66109935"/>
            <w:r w:rsidRPr="003F2BA7">
              <w:rPr>
                <w:rFonts w:ascii="Arial" w:hAnsi="Arial" w:cs="Arial"/>
                <w:b/>
                <w:color w:val="000000"/>
              </w:rPr>
              <w:t>Název organizace</w:t>
            </w:r>
            <w:bookmarkEnd w:id="1559"/>
          </w:p>
        </w:tc>
      </w:tr>
      <w:tr w:rsidR="00F844B3" w:rsidRPr="003F2BA7" w14:paraId="6C9F3A2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6D1E085" w14:textId="3386393E" w:rsidR="00F844B3"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3C63369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A7F300D"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0CE452B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5313C55"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227362B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E44DA31" w14:textId="77777777" w:rsidR="00581A8C" w:rsidRPr="003F2BA7" w:rsidRDefault="00581A8C" w:rsidP="00AA7BB8">
            <w:pPr>
              <w:rPr>
                <w:rFonts w:ascii="Arial" w:hAnsi="Arial" w:cs="Arial"/>
                <w:color w:val="000000"/>
              </w:rPr>
            </w:pPr>
            <w:proofErr w:type="spellStart"/>
            <w:r w:rsidRPr="003F2BA7">
              <w:rPr>
                <w:rFonts w:ascii="Arial" w:hAnsi="Arial" w:cs="Arial"/>
                <w:color w:val="000000"/>
              </w:rPr>
              <w:t>AutoSAP</w:t>
            </w:r>
            <w:proofErr w:type="spellEnd"/>
          </w:p>
        </w:tc>
      </w:tr>
      <w:tr w:rsidR="00581A8C" w:rsidRPr="003F2BA7" w14:paraId="730CE5F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F9FDDCD" w14:textId="77777777" w:rsidR="00581A8C" w:rsidRPr="003F2BA7" w:rsidRDefault="00581A8C" w:rsidP="00AA7BB8">
            <w:pPr>
              <w:rPr>
                <w:rFonts w:ascii="Arial" w:hAnsi="Arial" w:cs="Arial"/>
                <w:color w:val="000000"/>
              </w:rPr>
            </w:pPr>
            <w:r w:rsidRPr="003F2BA7">
              <w:rPr>
                <w:rFonts w:ascii="Arial" w:hAnsi="Arial" w:cs="Arial"/>
                <w:color w:val="000000"/>
              </w:rPr>
              <w:t>Asociace elektromobilového průmyslu</w:t>
            </w:r>
          </w:p>
        </w:tc>
      </w:tr>
      <w:tr w:rsidR="00581A8C" w:rsidRPr="003F2BA7" w14:paraId="04958B2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0DE8B5F" w14:textId="1F8C8499"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7948016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80880F4" w14:textId="77777777" w:rsidR="00581A8C" w:rsidRPr="003F2BA7" w:rsidRDefault="00581A8C" w:rsidP="00AA7BB8">
            <w:pPr>
              <w:rPr>
                <w:rFonts w:ascii="Arial" w:hAnsi="Arial" w:cs="Arial"/>
                <w:color w:val="000000"/>
              </w:rPr>
            </w:pPr>
            <w:r w:rsidRPr="003F2BA7">
              <w:rPr>
                <w:rFonts w:ascii="Arial" w:hAnsi="Arial" w:cs="Arial"/>
                <w:color w:val="000000"/>
              </w:rPr>
              <w:t>Ministerstvo životního prostředí</w:t>
            </w:r>
          </w:p>
        </w:tc>
      </w:tr>
      <w:tr w:rsidR="00581A8C" w:rsidRPr="003F2BA7" w14:paraId="505AE8F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A6ADADB" w14:textId="77777777" w:rsidR="00581A8C" w:rsidRPr="003F2BA7" w:rsidRDefault="00581A8C" w:rsidP="00AA7BB8">
            <w:pPr>
              <w:rPr>
                <w:rFonts w:ascii="Arial" w:hAnsi="Arial" w:cs="Arial"/>
                <w:color w:val="000000"/>
              </w:rPr>
            </w:pPr>
            <w:r w:rsidRPr="003F2BA7">
              <w:rPr>
                <w:rFonts w:ascii="Arial" w:hAnsi="Arial" w:cs="Arial"/>
                <w:color w:val="000000"/>
              </w:rPr>
              <w:t>Ministerstvo dopravy</w:t>
            </w:r>
          </w:p>
        </w:tc>
      </w:tr>
      <w:tr w:rsidR="00581A8C" w:rsidRPr="003F2BA7" w14:paraId="0616632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AA70FCF" w14:textId="77777777" w:rsidR="00581A8C" w:rsidRPr="003F2BA7" w:rsidRDefault="00581A8C" w:rsidP="00AA7BB8">
            <w:pPr>
              <w:rPr>
                <w:rFonts w:ascii="Arial" w:hAnsi="Arial" w:cs="Arial"/>
                <w:color w:val="000000"/>
              </w:rPr>
            </w:pPr>
            <w:r w:rsidRPr="003F2BA7">
              <w:rPr>
                <w:rFonts w:ascii="Arial" w:hAnsi="Arial" w:cs="Arial"/>
                <w:color w:val="000000"/>
              </w:rPr>
              <w:t>Hl. m. Praha</w:t>
            </w:r>
          </w:p>
        </w:tc>
      </w:tr>
    </w:tbl>
    <w:p w14:paraId="2C24D702" w14:textId="77777777" w:rsidR="00581A8C" w:rsidRPr="003F2BA7" w:rsidRDefault="00581A8C" w:rsidP="00581A8C">
      <w:pPr>
        <w:rPr>
          <w:rFonts w:ascii="Arial" w:hAnsi="Arial" w:cs="Arial"/>
        </w:rPr>
      </w:pPr>
    </w:p>
    <w:p w14:paraId="24526A96" w14:textId="27F65153" w:rsidR="00581A8C" w:rsidRPr="003F2BA7" w:rsidRDefault="0007382B" w:rsidP="00581A8C">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 xml:space="preserve">PS pro rozpracování </w:t>
      </w:r>
      <w:r w:rsidR="00581A8C" w:rsidRPr="003F2BA7">
        <w:rPr>
          <w:rFonts w:ascii="Arial" w:hAnsi="Arial" w:cs="Arial"/>
          <w:b/>
          <w:sz w:val="24"/>
          <w:szCs w:val="24"/>
        </w:rPr>
        <w:t>SC 5.1 – Podpora přizpůsobení se změnám klimatu, prevence rizik a odolnosti vůči přírodním katastrofám</w:t>
      </w:r>
      <w:r w:rsidR="009B5196" w:rsidRPr="003F2BA7">
        <w:rPr>
          <w:rFonts w:ascii="Arial" w:hAnsi="Arial" w:cs="Arial"/>
          <w:b/>
          <w:sz w:val="24"/>
          <w:szCs w:val="24"/>
        </w:rPr>
        <w:t xml:space="preserve"> a </w:t>
      </w:r>
      <w:r w:rsidR="00581A8C" w:rsidRPr="003F2BA7">
        <w:rPr>
          <w:rFonts w:ascii="Arial" w:hAnsi="Arial" w:cs="Arial"/>
          <w:b/>
          <w:sz w:val="24"/>
          <w:szCs w:val="24"/>
        </w:rPr>
        <w:t>SC 5.2 – Podpora přechodu k oběhovému hospodářství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3F2BA7" w14:paraId="260B4753" w14:textId="77777777" w:rsidTr="00E676A0">
        <w:trPr>
          <w:trHeight w:val="333"/>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08CFC6D3" w14:textId="77777777" w:rsidR="00581A8C" w:rsidRPr="003F2BA7" w:rsidRDefault="00581A8C" w:rsidP="00AA7BB8">
            <w:pPr>
              <w:rPr>
                <w:rFonts w:ascii="Arial" w:hAnsi="Arial" w:cs="Arial"/>
                <w:b/>
                <w:color w:val="000000"/>
              </w:rPr>
            </w:pPr>
            <w:r w:rsidRPr="003F2BA7">
              <w:rPr>
                <w:rFonts w:ascii="Arial" w:hAnsi="Arial" w:cs="Arial"/>
                <w:b/>
                <w:color w:val="000000"/>
              </w:rPr>
              <w:t>Název organizace</w:t>
            </w:r>
          </w:p>
        </w:tc>
      </w:tr>
      <w:tr w:rsidR="00F844B3" w:rsidRPr="003F2BA7" w14:paraId="58C8D201"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B74BECE" w14:textId="2B2D6328" w:rsidR="00F844B3" w:rsidRPr="003F2BA7" w:rsidRDefault="00F844B3" w:rsidP="00AA7BB8">
            <w:pPr>
              <w:rPr>
                <w:rFonts w:ascii="Arial" w:hAnsi="Arial" w:cs="Arial"/>
                <w:color w:val="000000"/>
              </w:rPr>
            </w:pPr>
            <w:r w:rsidRPr="003F2BA7">
              <w:rPr>
                <w:rFonts w:ascii="Arial" w:hAnsi="Arial" w:cs="Arial"/>
                <w:color w:val="000000"/>
              </w:rPr>
              <w:t>Ministerstvo průmyslu a obchodu</w:t>
            </w:r>
          </w:p>
        </w:tc>
      </w:tr>
      <w:tr w:rsidR="00581A8C" w:rsidRPr="003F2BA7" w14:paraId="5B08F949"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9BBF73F" w14:textId="77777777" w:rsidR="00581A8C" w:rsidRPr="003F2BA7" w:rsidRDefault="00581A8C" w:rsidP="00AA7BB8">
            <w:pPr>
              <w:rPr>
                <w:rFonts w:ascii="Arial" w:hAnsi="Arial" w:cs="Arial"/>
                <w:color w:val="000000"/>
              </w:rPr>
            </w:pPr>
            <w:r w:rsidRPr="003F2BA7">
              <w:rPr>
                <w:rFonts w:ascii="Arial" w:hAnsi="Arial" w:cs="Arial"/>
                <w:color w:val="000000"/>
              </w:rPr>
              <w:t>Svaz průmyslu a dopravy ČR</w:t>
            </w:r>
          </w:p>
        </w:tc>
      </w:tr>
      <w:tr w:rsidR="00581A8C" w:rsidRPr="003F2BA7" w14:paraId="5F41B410"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25057B7" w14:textId="77777777" w:rsidR="00581A8C" w:rsidRPr="003F2BA7" w:rsidRDefault="00581A8C" w:rsidP="00AA7BB8">
            <w:pPr>
              <w:rPr>
                <w:rFonts w:ascii="Arial" w:hAnsi="Arial" w:cs="Arial"/>
                <w:color w:val="000000"/>
              </w:rPr>
            </w:pPr>
            <w:r w:rsidRPr="003F2BA7">
              <w:rPr>
                <w:rFonts w:ascii="Arial" w:hAnsi="Arial" w:cs="Arial"/>
                <w:color w:val="000000"/>
              </w:rPr>
              <w:t>Hospodářská komora ČR</w:t>
            </w:r>
          </w:p>
        </w:tc>
      </w:tr>
      <w:tr w:rsidR="00581A8C" w:rsidRPr="003F2BA7" w14:paraId="4BF4414C"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6A5A693" w14:textId="77777777" w:rsidR="00581A8C" w:rsidRPr="003F2BA7" w:rsidRDefault="00581A8C" w:rsidP="00AA7BB8">
            <w:pPr>
              <w:rPr>
                <w:rFonts w:ascii="Arial" w:hAnsi="Arial" w:cs="Arial"/>
                <w:color w:val="000000"/>
              </w:rPr>
            </w:pPr>
            <w:r w:rsidRPr="003F2BA7">
              <w:rPr>
                <w:rFonts w:ascii="Arial" w:hAnsi="Arial" w:cs="Arial"/>
                <w:color w:val="000000"/>
              </w:rPr>
              <w:t>Asociace malých a středních podniků a živnostníků ČR</w:t>
            </w:r>
          </w:p>
        </w:tc>
      </w:tr>
      <w:tr w:rsidR="00581A8C" w:rsidRPr="003F2BA7" w14:paraId="04FA1A35"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479F006" w14:textId="77777777" w:rsidR="00581A8C" w:rsidRPr="003F2BA7" w:rsidRDefault="00581A8C" w:rsidP="00AA7BB8">
            <w:pPr>
              <w:rPr>
                <w:rFonts w:ascii="Arial" w:hAnsi="Arial" w:cs="Arial"/>
                <w:color w:val="000000"/>
              </w:rPr>
            </w:pPr>
            <w:r w:rsidRPr="003F2BA7">
              <w:rPr>
                <w:rFonts w:ascii="Arial" w:hAnsi="Arial" w:cs="Arial"/>
                <w:color w:val="000000"/>
              </w:rPr>
              <w:t>Agentura pro podnikání a inovace</w:t>
            </w:r>
          </w:p>
        </w:tc>
      </w:tr>
      <w:tr w:rsidR="00581A8C" w:rsidRPr="003F2BA7" w14:paraId="75E151FB"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9CC18D5" w14:textId="77777777" w:rsidR="00581A8C" w:rsidRPr="003F2BA7" w:rsidRDefault="00581A8C" w:rsidP="00AA7BB8">
            <w:pPr>
              <w:rPr>
                <w:rFonts w:ascii="Arial" w:hAnsi="Arial" w:cs="Arial"/>
                <w:color w:val="000000"/>
              </w:rPr>
            </w:pPr>
            <w:r w:rsidRPr="003F2BA7">
              <w:rPr>
                <w:rFonts w:ascii="Arial" w:hAnsi="Arial" w:cs="Arial"/>
                <w:color w:val="000000"/>
              </w:rPr>
              <w:t>Asociace pro rozvoj recyklace stavebních materiálů</w:t>
            </w:r>
          </w:p>
        </w:tc>
      </w:tr>
      <w:tr w:rsidR="00581A8C" w:rsidRPr="003F2BA7" w14:paraId="55658B01"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01309A3" w14:textId="77777777" w:rsidR="00581A8C" w:rsidRPr="003F2BA7" w:rsidRDefault="00581A8C" w:rsidP="00AA7BB8">
            <w:pPr>
              <w:rPr>
                <w:rFonts w:ascii="Arial" w:hAnsi="Arial" w:cs="Arial"/>
                <w:color w:val="000000"/>
              </w:rPr>
            </w:pPr>
            <w:r w:rsidRPr="003F2BA7">
              <w:rPr>
                <w:rFonts w:ascii="Arial" w:hAnsi="Arial" w:cs="Arial"/>
                <w:color w:val="000000"/>
              </w:rPr>
              <w:t>Svaz průmyslu druhotných surovin ČR (5.2)</w:t>
            </w:r>
          </w:p>
        </w:tc>
      </w:tr>
      <w:tr w:rsidR="00581A8C" w:rsidRPr="003F2BA7" w14:paraId="178E0F66"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3928892" w14:textId="77777777" w:rsidR="00581A8C" w:rsidRPr="003F2BA7" w:rsidRDefault="00581A8C" w:rsidP="00AA7BB8">
            <w:pPr>
              <w:rPr>
                <w:rFonts w:ascii="Arial" w:hAnsi="Arial" w:cs="Arial"/>
                <w:color w:val="000000"/>
              </w:rPr>
            </w:pPr>
            <w:r w:rsidRPr="003F2BA7">
              <w:rPr>
                <w:rFonts w:ascii="Arial" w:hAnsi="Arial" w:cs="Arial"/>
                <w:color w:val="000000"/>
              </w:rPr>
              <w:t>Česká asociace oběhového hospodářství (5.2)</w:t>
            </w:r>
          </w:p>
        </w:tc>
      </w:tr>
      <w:tr w:rsidR="00581A8C" w:rsidRPr="003F2BA7" w14:paraId="2F8980F7"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FF18509" w14:textId="77777777" w:rsidR="00581A8C" w:rsidRPr="003F2BA7" w:rsidRDefault="00581A8C" w:rsidP="00AA7BB8">
            <w:pPr>
              <w:rPr>
                <w:rFonts w:ascii="Arial" w:hAnsi="Arial" w:cs="Arial"/>
                <w:color w:val="000000"/>
              </w:rPr>
            </w:pPr>
            <w:r w:rsidRPr="003F2BA7">
              <w:rPr>
                <w:rFonts w:ascii="Arial" w:hAnsi="Arial" w:cs="Arial"/>
                <w:color w:val="000000"/>
              </w:rPr>
              <w:t>Česká asociace odpadového hospodářství (5.2)</w:t>
            </w:r>
          </w:p>
        </w:tc>
      </w:tr>
      <w:tr w:rsidR="00581A8C" w:rsidRPr="003F2BA7" w14:paraId="34AC9374"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9253D46" w14:textId="77777777" w:rsidR="00581A8C" w:rsidRPr="003F2BA7" w:rsidRDefault="00581A8C" w:rsidP="00AA7BB8">
            <w:pPr>
              <w:rPr>
                <w:rFonts w:ascii="Arial" w:hAnsi="Arial" w:cs="Arial"/>
                <w:color w:val="000000"/>
              </w:rPr>
            </w:pPr>
            <w:r w:rsidRPr="003F2BA7">
              <w:rPr>
                <w:rFonts w:ascii="Arial" w:hAnsi="Arial" w:cs="Arial"/>
                <w:color w:val="000000"/>
              </w:rPr>
              <w:t>Asociace pro vodu ČR (5.1)</w:t>
            </w:r>
          </w:p>
        </w:tc>
      </w:tr>
      <w:tr w:rsidR="00581A8C" w:rsidRPr="003F2BA7" w14:paraId="5EDD180F"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BA187A1" w14:textId="77777777" w:rsidR="00581A8C" w:rsidRPr="003F2BA7" w:rsidRDefault="00581A8C" w:rsidP="00AA7BB8">
            <w:pPr>
              <w:rPr>
                <w:rFonts w:ascii="Arial" w:hAnsi="Arial" w:cs="Arial"/>
                <w:color w:val="000000"/>
              </w:rPr>
            </w:pPr>
            <w:r w:rsidRPr="003F2BA7">
              <w:rPr>
                <w:rFonts w:ascii="Arial" w:hAnsi="Arial" w:cs="Arial"/>
                <w:color w:val="000000"/>
              </w:rPr>
              <w:t>Svaz výkupců a zpracovatelů druhotných surovin (5.2)</w:t>
            </w:r>
          </w:p>
        </w:tc>
      </w:tr>
      <w:tr w:rsidR="00581A8C" w:rsidRPr="003F2BA7" w14:paraId="4CBC287E"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2F0D8DB" w14:textId="77777777" w:rsidR="00581A8C" w:rsidRPr="003F2BA7" w:rsidRDefault="00581A8C" w:rsidP="00AA7BB8">
            <w:pPr>
              <w:rPr>
                <w:rFonts w:ascii="Arial" w:hAnsi="Arial" w:cs="Arial"/>
                <w:color w:val="000000"/>
              </w:rPr>
            </w:pPr>
            <w:r w:rsidRPr="003F2BA7">
              <w:rPr>
                <w:rFonts w:ascii="Arial" w:hAnsi="Arial" w:cs="Arial"/>
                <w:color w:val="000000"/>
              </w:rPr>
              <w:t>Ministerstvo dopravy</w:t>
            </w:r>
          </w:p>
        </w:tc>
      </w:tr>
      <w:tr w:rsidR="00581A8C" w:rsidRPr="003F2BA7" w14:paraId="2D7CC687"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96A48EE" w14:textId="77777777" w:rsidR="00581A8C" w:rsidRPr="003F2BA7" w:rsidRDefault="00581A8C" w:rsidP="00AA7BB8">
            <w:pPr>
              <w:rPr>
                <w:rFonts w:ascii="Arial" w:hAnsi="Arial" w:cs="Arial"/>
                <w:color w:val="000000"/>
              </w:rPr>
            </w:pPr>
            <w:r w:rsidRPr="003F2BA7">
              <w:rPr>
                <w:rFonts w:ascii="Arial" w:hAnsi="Arial" w:cs="Arial"/>
                <w:color w:val="000000"/>
              </w:rPr>
              <w:t>Ministerstvo životního prostředí</w:t>
            </w:r>
          </w:p>
        </w:tc>
      </w:tr>
      <w:tr w:rsidR="00581A8C" w:rsidRPr="003F2BA7" w14:paraId="6AA47410"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6D8EA62" w14:textId="2D19429C" w:rsidR="00581A8C" w:rsidRPr="003F2BA7" w:rsidRDefault="00581A8C" w:rsidP="00AA7BB8">
            <w:pPr>
              <w:rPr>
                <w:rFonts w:ascii="Arial" w:hAnsi="Arial" w:cs="Arial"/>
                <w:color w:val="000000"/>
              </w:rPr>
            </w:pPr>
            <w:r w:rsidRPr="003F2BA7">
              <w:rPr>
                <w:rFonts w:ascii="Arial" w:hAnsi="Arial" w:cs="Arial"/>
                <w:color w:val="000000"/>
              </w:rPr>
              <w:t>V</w:t>
            </w:r>
            <w:r w:rsidR="00876BD4" w:rsidRPr="003F2BA7">
              <w:rPr>
                <w:rFonts w:ascii="Arial" w:hAnsi="Arial" w:cs="Arial"/>
                <w:color w:val="000000"/>
              </w:rPr>
              <w:t>ysoká škol</w:t>
            </w:r>
            <w:r w:rsidR="00FD52A3" w:rsidRPr="003F2BA7">
              <w:rPr>
                <w:rFonts w:ascii="Arial" w:hAnsi="Arial" w:cs="Arial"/>
                <w:color w:val="000000"/>
              </w:rPr>
              <w:t>a</w:t>
            </w:r>
            <w:r w:rsidR="00876BD4" w:rsidRPr="003F2BA7">
              <w:rPr>
                <w:rFonts w:ascii="Arial" w:hAnsi="Arial" w:cs="Arial"/>
                <w:color w:val="000000"/>
              </w:rPr>
              <w:t xml:space="preserve"> chemicko-technologická</w:t>
            </w:r>
            <w:r w:rsidRPr="003F2BA7">
              <w:rPr>
                <w:rFonts w:ascii="Arial" w:hAnsi="Arial" w:cs="Arial"/>
                <w:color w:val="000000"/>
              </w:rPr>
              <w:t xml:space="preserve"> </w:t>
            </w:r>
            <w:r w:rsidR="00FD52A3" w:rsidRPr="003F2BA7">
              <w:rPr>
                <w:rFonts w:ascii="Arial" w:hAnsi="Arial" w:cs="Arial"/>
                <w:color w:val="000000"/>
              </w:rPr>
              <w:t xml:space="preserve">v </w:t>
            </w:r>
            <w:proofErr w:type="gramStart"/>
            <w:r w:rsidR="00FD52A3" w:rsidRPr="003F2BA7">
              <w:rPr>
                <w:rFonts w:ascii="Arial" w:hAnsi="Arial" w:cs="Arial"/>
                <w:color w:val="000000"/>
              </w:rPr>
              <w:t>Praze</w:t>
            </w:r>
            <w:r w:rsidRPr="003F2BA7">
              <w:rPr>
                <w:rFonts w:ascii="Arial" w:hAnsi="Arial" w:cs="Arial"/>
                <w:color w:val="000000"/>
              </w:rPr>
              <w:t>(</w:t>
            </w:r>
            <w:proofErr w:type="gramEnd"/>
            <w:r w:rsidRPr="003F2BA7">
              <w:rPr>
                <w:rFonts w:ascii="Arial" w:hAnsi="Arial" w:cs="Arial"/>
                <w:color w:val="000000"/>
              </w:rPr>
              <w:t>5.1)</w:t>
            </w:r>
          </w:p>
        </w:tc>
      </w:tr>
      <w:tr w:rsidR="00581A8C" w:rsidRPr="003F2BA7" w14:paraId="647667B5"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2056813" w14:textId="066300A9" w:rsidR="00581A8C" w:rsidRPr="003F2BA7" w:rsidRDefault="00581A8C" w:rsidP="00AA7BB8">
            <w:pPr>
              <w:rPr>
                <w:rFonts w:ascii="Arial" w:hAnsi="Arial" w:cs="Arial"/>
                <w:color w:val="000000"/>
              </w:rPr>
            </w:pPr>
            <w:r w:rsidRPr="003F2BA7">
              <w:rPr>
                <w:rFonts w:ascii="Arial" w:hAnsi="Arial" w:cs="Arial"/>
                <w:color w:val="000000"/>
              </w:rPr>
              <w:t>V</w:t>
            </w:r>
            <w:r w:rsidR="00FD52A3" w:rsidRPr="003F2BA7">
              <w:rPr>
                <w:rFonts w:ascii="Arial" w:hAnsi="Arial" w:cs="Arial"/>
                <w:color w:val="000000"/>
              </w:rPr>
              <w:t>ysoké učení technické</w:t>
            </w:r>
            <w:r w:rsidRPr="003F2BA7">
              <w:rPr>
                <w:rFonts w:ascii="Arial" w:hAnsi="Arial" w:cs="Arial"/>
                <w:color w:val="000000"/>
              </w:rPr>
              <w:t xml:space="preserve"> (5.1)</w:t>
            </w:r>
          </w:p>
        </w:tc>
      </w:tr>
      <w:tr w:rsidR="00581A8C" w:rsidRPr="003F2BA7" w14:paraId="4D3EBD91"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6DCBCAB" w14:textId="417A1D6E" w:rsidR="00581A8C" w:rsidRPr="003F2BA7" w:rsidRDefault="00F844B3" w:rsidP="00AA7BB8">
            <w:pPr>
              <w:rPr>
                <w:rFonts w:ascii="Arial" w:hAnsi="Arial" w:cs="Arial"/>
                <w:color w:val="000000"/>
              </w:rPr>
            </w:pPr>
            <w:r w:rsidRPr="003F2BA7">
              <w:rPr>
                <w:rFonts w:ascii="Arial" w:hAnsi="Arial" w:cs="Arial"/>
                <w:color w:val="000000"/>
              </w:rPr>
              <w:t>Ministerstvo pro místní rozvoj – Národní orgán pro koordinaci</w:t>
            </w:r>
          </w:p>
        </w:tc>
      </w:tr>
      <w:tr w:rsidR="00581A8C" w:rsidRPr="003F2BA7" w14:paraId="16004545"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AFB4E85" w14:textId="3AB62C2C" w:rsidR="00581A8C" w:rsidRPr="003F2BA7" w:rsidRDefault="00581A8C" w:rsidP="00AA7BB8">
            <w:pPr>
              <w:rPr>
                <w:rFonts w:ascii="Arial" w:hAnsi="Arial" w:cs="Arial"/>
                <w:color w:val="000000"/>
              </w:rPr>
            </w:pPr>
            <w:r w:rsidRPr="003F2BA7">
              <w:rPr>
                <w:rFonts w:ascii="Arial" w:hAnsi="Arial" w:cs="Arial"/>
                <w:color w:val="000000"/>
              </w:rPr>
              <w:lastRenderedPageBreak/>
              <w:t>S</w:t>
            </w:r>
            <w:r w:rsidR="00FD52A3" w:rsidRPr="003F2BA7">
              <w:rPr>
                <w:rFonts w:ascii="Arial" w:hAnsi="Arial" w:cs="Arial"/>
                <w:color w:val="000000"/>
              </w:rPr>
              <w:t>družení oboru vodovodů a kanalizací ČR</w:t>
            </w:r>
          </w:p>
        </w:tc>
      </w:tr>
    </w:tbl>
    <w:p w14:paraId="600E8067" w14:textId="360E6C2E" w:rsidR="00581A8C" w:rsidRPr="003F2BA7" w:rsidRDefault="00581A8C" w:rsidP="00F974E5">
      <w:pPr>
        <w:overflowPunct/>
        <w:spacing w:after="120" w:line="264" w:lineRule="auto"/>
        <w:jc w:val="both"/>
        <w:textAlignment w:val="auto"/>
        <w:rPr>
          <w:rFonts w:ascii="Arial" w:eastAsiaTheme="minorHAnsi" w:hAnsi="Arial" w:cs="Arial"/>
          <w:color w:val="000000" w:themeColor="text1"/>
          <w:lang w:eastAsia="en-US"/>
        </w:rPr>
      </w:pPr>
    </w:p>
    <w:p w14:paraId="0A90D349" w14:textId="2F9AB053" w:rsidR="009B5196" w:rsidRPr="003F2BA7" w:rsidRDefault="0007382B" w:rsidP="009B5196">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PS pro rozpracování FN</w:t>
      </w:r>
    </w:p>
    <w:tbl>
      <w:tblPr>
        <w:tblW w:w="6379" w:type="dxa"/>
        <w:tblInd w:w="-10" w:type="dxa"/>
        <w:tblCellMar>
          <w:left w:w="70" w:type="dxa"/>
          <w:right w:w="70" w:type="dxa"/>
        </w:tblCellMar>
        <w:tblLook w:val="04A0" w:firstRow="1" w:lastRow="0" w:firstColumn="1" w:lastColumn="0" w:noHBand="0" w:noVBand="1"/>
      </w:tblPr>
      <w:tblGrid>
        <w:gridCol w:w="6379"/>
      </w:tblGrid>
      <w:tr w:rsidR="009B5196" w:rsidRPr="003F2BA7" w14:paraId="18AEB35D"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10645BF" w14:textId="77777777" w:rsidR="009B5196" w:rsidRPr="003F2BA7" w:rsidRDefault="009B5196" w:rsidP="009B5196">
            <w:pPr>
              <w:rPr>
                <w:rFonts w:ascii="Arial" w:hAnsi="Arial" w:cs="Arial"/>
                <w:b/>
                <w:color w:val="000000"/>
              </w:rPr>
            </w:pPr>
            <w:r w:rsidRPr="003F2BA7">
              <w:rPr>
                <w:rFonts w:ascii="Arial" w:hAnsi="Arial" w:cs="Arial"/>
                <w:b/>
                <w:color w:val="000000"/>
              </w:rPr>
              <w:t>Název organizace</w:t>
            </w:r>
          </w:p>
        </w:tc>
      </w:tr>
      <w:tr w:rsidR="00F844B3" w:rsidRPr="003F2BA7" w14:paraId="7328A222"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E8FF14A" w14:textId="78E0F519" w:rsidR="00F844B3" w:rsidRPr="003F2BA7" w:rsidRDefault="00F844B3" w:rsidP="009B5196">
            <w:pPr>
              <w:rPr>
                <w:rFonts w:ascii="Arial" w:hAnsi="Arial" w:cs="Arial"/>
                <w:color w:val="000000"/>
              </w:rPr>
            </w:pPr>
            <w:r w:rsidRPr="003F2BA7">
              <w:rPr>
                <w:rFonts w:ascii="Arial" w:hAnsi="Arial" w:cs="Arial"/>
                <w:color w:val="000000"/>
              </w:rPr>
              <w:t>Ministerstvo průmyslu a obchodu</w:t>
            </w:r>
          </w:p>
        </w:tc>
      </w:tr>
      <w:tr w:rsidR="009B5196" w:rsidRPr="003F2BA7" w14:paraId="5332FC63"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123BDBF" w14:textId="27F09E85" w:rsidR="009B5196" w:rsidRPr="003F2BA7" w:rsidRDefault="009B5196" w:rsidP="009B5196">
            <w:pPr>
              <w:rPr>
                <w:rFonts w:ascii="Arial" w:hAnsi="Arial" w:cs="Arial"/>
                <w:color w:val="000000"/>
              </w:rPr>
            </w:pPr>
            <w:r w:rsidRPr="003F2BA7">
              <w:rPr>
                <w:rFonts w:ascii="Arial" w:hAnsi="Arial" w:cs="Arial"/>
                <w:color w:val="000000"/>
              </w:rPr>
              <w:t>Č</w:t>
            </w:r>
            <w:r w:rsidR="00F844B3" w:rsidRPr="003F2BA7">
              <w:rPr>
                <w:rFonts w:ascii="Arial" w:hAnsi="Arial" w:cs="Arial"/>
                <w:color w:val="000000"/>
              </w:rPr>
              <w:t>eskomoravská záruční a rozvojová banka</w:t>
            </w:r>
          </w:p>
        </w:tc>
      </w:tr>
      <w:tr w:rsidR="009B5196" w:rsidRPr="003F2BA7" w14:paraId="0B9E6718"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6093E0D" w14:textId="12207C44" w:rsidR="009B5196" w:rsidRPr="003F2BA7" w:rsidRDefault="00F844B3" w:rsidP="009B5196">
            <w:pPr>
              <w:rPr>
                <w:rFonts w:ascii="Arial" w:hAnsi="Arial" w:cs="Arial"/>
                <w:color w:val="000000"/>
              </w:rPr>
            </w:pPr>
            <w:r w:rsidRPr="003F2BA7">
              <w:rPr>
                <w:rFonts w:ascii="Arial" w:hAnsi="Arial" w:cs="Arial"/>
                <w:color w:val="000000"/>
              </w:rPr>
              <w:t>Česká bankovní asociace</w:t>
            </w:r>
          </w:p>
        </w:tc>
      </w:tr>
      <w:tr w:rsidR="009B5196" w:rsidRPr="003F2BA7" w14:paraId="48E505FA"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6E5CC8C" w14:textId="77777777" w:rsidR="009B5196" w:rsidRPr="003F2BA7" w:rsidRDefault="009B5196" w:rsidP="009B5196">
            <w:pPr>
              <w:rPr>
                <w:rFonts w:ascii="Arial" w:hAnsi="Arial" w:cs="Arial"/>
                <w:color w:val="000000"/>
              </w:rPr>
            </w:pPr>
            <w:r w:rsidRPr="003F2BA7">
              <w:rPr>
                <w:rFonts w:ascii="Arial" w:hAnsi="Arial" w:cs="Arial"/>
                <w:color w:val="000000"/>
              </w:rPr>
              <w:t>Asociace pro kapitálové trhy</w:t>
            </w:r>
          </w:p>
        </w:tc>
      </w:tr>
      <w:tr w:rsidR="009B5196" w:rsidRPr="003F2BA7" w14:paraId="01F4295F"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5232FF9" w14:textId="019BBD15" w:rsidR="009B5196" w:rsidRPr="003F2BA7" w:rsidRDefault="00F844B3" w:rsidP="009B5196">
            <w:pPr>
              <w:rPr>
                <w:rFonts w:ascii="Arial" w:hAnsi="Arial" w:cs="Arial"/>
                <w:color w:val="000000"/>
              </w:rPr>
            </w:pPr>
            <w:r w:rsidRPr="003F2BA7">
              <w:rPr>
                <w:rFonts w:ascii="Arial" w:hAnsi="Arial" w:cs="Arial"/>
                <w:color w:val="000000"/>
              </w:rPr>
              <w:t>Ministerstvo pro místní rozvoj – Národní orgán pro koordinaci</w:t>
            </w:r>
          </w:p>
        </w:tc>
      </w:tr>
      <w:tr w:rsidR="009B5196" w:rsidRPr="003F2BA7" w14:paraId="5263C2A1"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EE3C0AF" w14:textId="77777777" w:rsidR="009B5196" w:rsidRPr="003F2BA7" w:rsidRDefault="009B5196" w:rsidP="009B5196">
            <w:pPr>
              <w:rPr>
                <w:rFonts w:ascii="Arial" w:hAnsi="Arial" w:cs="Arial"/>
                <w:color w:val="000000"/>
              </w:rPr>
            </w:pPr>
            <w:proofErr w:type="spellStart"/>
            <w:r w:rsidRPr="003F2BA7">
              <w:rPr>
                <w:rFonts w:ascii="Arial" w:hAnsi="Arial" w:cs="Arial"/>
                <w:color w:val="000000"/>
              </w:rPr>
              <w:t>The</w:t>
            </w:r>
            <w:proofErr w:type="spellEnd"/>
            <w:r w:rsidRPr="003F2BA7">
              <w:rPr>
                <w:rFonts w:ascii="Arial" w:hAnsi="Arial" w:cs="Arial"/>
                <w:color w:val="000000"/>
              </w:rPr>
              <w:t xml:space="preserve"> Czech </w:t>
            </w:r>
            <w:proofErr w:type="spellStart"/>
            <w:r w:rsidRPr="003F2BA7">
              <w:rPr>
                <w:rFonts w:ascii="Arial" w:hAnsi="Arial" w:cs="Arial"/>
                <w:color w:val="000000"/>
              </w:rPr>
              <w:t>Private</w:t>
            </w:r>
            <w:proofErr w:type="spellEnd"/>
            <w:r w:rsidRPr="003F2BA7">
              <w:rPr>
                <w:rFonts w:ascii="Arial" w:hAnsi="Arial" w:cs="Arial"/>
                <w:color w:val="000000"/>
              </w:rPr>
              <w:t xml:space="preserve"> </w:t>
            </w:r>
            <w:proofErr w:type="spellStart"/>
            <w:r w:rsidRPr="003F2BA7">
              <w:rPr>
                <w:rFonts w:ascii="Arial" w:hAnsi="Arial" w:cs="Arial"/>
                <w:color w:val="000000"/>
              </w:rPr>
              <w:t>Equity</w:t>
            </w:r>
            <w:proofErr w:type="spellEnd"/>
            <w:r w:rsidRPr="003F2BA7">
              <w:rPr>
                <w:rFonts w:ascii="Arial" w:hAnsi="Arial" w:cs="Arial"/>
                <w:color w:val="000000"/>
              </w:rPr>
              <w:t xml:space="preserve"> and Venture </w:t>
            </w:r>
            <w:proofErr w:type="spellStart"/>
            <w:r w:rsidRPr="003F2BA7">
              <w:rPr>
                <w:rFonts w:ascii="Arial" w:hAnsi="Arial" w:cs="Arial"/>
                <w:color w:val="000000"/>
              </w:rPr>
              <w:t>Capital</w:t>
            </w:r>
            <w:proofErr w:type="spellEnd"/>
            <w:r w:rsidRPr="003F2BA7">
              <w:rPr>
                <w:rFonts w:ascii="Arial" w:hAnsi="Arial" w:cs="Arial"/>
                <w:color w:val="000000"/>
              </w:rPr>
              <w:t xml:space="preserve"> </w:t>
            </w:r>
            <w:proofErr w:type="spellStart"/>
            <w:r w:rsidRPr="003F2BA7">
              <w:rPr>
                <w:rFonts w:ascii="Arial" w:hAnsi="Arial" w:cs="Arial"/>
                <w:color w:val="000000"/>
              </w:rPr>
              <w:t>Association</w:t>
            </w:r>
            <w:proofErr w:type="spellEnd"/>
          </w:p>
        </w:tc>
      </w:tr>
      <w:tr w:rsidR="009B5196" w:rsidRPr="003F2BA7" w14:paraId="0D369DE4"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82E8F27" w14:textId="77777777" w:rsidR="009B5196" w:rsidRPr="003F2BA7" w:rsidRDefault="009B5196" w:rsidP="009B5196">
            <w:pPr>
              <w:rPr>
                <w:rFonts w:ascii="Arial" w:hAnsi="Arial" w:cs="Arial"/>
                <w:color w:val="000000"/>
              </w:rPr>
            </w:pPr>
            <w:r w:rsidRPr="003F2BA7">
              <w:rPr>
                <w:rFonts w:ascii="Arial" w:hAnsi="Arial" w:cs="Arial"/>
                <w:color w:val="000000"/>
              </w:rPr>
              <w:t>Česká leasingová a finanční asociace</w:t>
            </w:r>
          </w:p>
        </w:tc>
      </w:tr>
    </w:tbl>
    <w:p w14:paraId="287C4161" w14:textId="77777777" w:rsidR="009B5196" w:rsidRPr="003F2BA7" w:rsidRDefault="009B5196" w:rsidP="009B5196">
      <w:pPr>
        <w:rPr>
          <w:rFonts w:ascii="Arial" w:hAnsi="Arial" w:cs="Arial"/>
        </w:rPr>
      </w:pPr>
    </w:p>
    <w:p w14:paraId="41E4FE47" w14:textId="5C6B2B74" w:rsidR="009B5196" w:rsidRPr="003F2BA7" w:rsidRDefault="0007382B" w:rsidP="009B5196">
      <w:pPr>
        <w:rPr>
          <w:rFonts w:ascii="Arial" w:hAnsi="Arial" w:cs="Arial"/>
          <w:b/>
          <w:sz w:val="24"/>
          <w:szCs w:val="24"/>
        </w:rPr>
      </w:pPr>
      <w:r w:rsidRPr="003F2BA7">
        <w:rPr>
          <w:rFonts w:ascii="Arial" w:hAnsi="Arial" w:cs="Arial"/>
          <w:b/>
          <w:sz w:val="24"/>
          <w:szCs w:val="24"/>
        </w:rPr>
        <w:t xml:space="preserve">Seznam členů </w:t>
      </w:r>
      <w:r w:rsidR="009B5196" w:rsidRPr="003F2BA7">
        <w:rPr>
          <w:rFonts w:ascii="Arial" w:hAnsi="Arial" w:cs="Arial"/>
          <w:b/>
          <w:sz w:val="24"/>
          <w:szCs w:val="24"/>
        </w:rPr>
        <w:t>PS pro rozpracování horizontálních témat</w:t>
      </w:r>
    </w:p>
    <w:tbl>
      <w:tblPr>
        <w:tblW w:w="6379" w:type="dxa"/>
        <w:tblInd w:w="-10" w:type="dxa"/>
        <w:tblCellMar>
          <w:left w:w="70" w:type="dxa"/>
          <w:right w:w="70" w:type="dxa"/>
        </w:tblCellMar>
        <w:tblLook w:val="04A0" w:firstRow="1" w:lastRow="0" w:firstColumn="1" w:lastColumn="0" w:noHBand="0" w:noVBand="1"/>
      </w:tblPr>
      <w:tblGrid>
        <w:gridCol w:w="6379"/>
      </w:tblGrid>
      <w:tr w:rsidR="009B5196" w:rsidRPr="003F2BA7" w14:paraId="40027334"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08FBD40C" w14:textId="77777777" w:rsidR="009B5196" w:rsidRPr="003F2BA7" w:rsidRDefault="009B5196" w:rsidP="009B5196">
            <w:pPr>
              <w:rPr>
                <w:rFonts w:ascii="Arial" w:hAnsi="Arial" w:cs="Arial"/>
                <w:b/>
                <w:color w:val="000000"/>
              </w:rPr>
            </w:pPr>
            <w:bookmarkStart w:id="1560" w:name="_Hlk66116767"/>
            <w:r w:rsidRPr="003F2BA7">
              <w:rPr>
                <w:rFonts w:ascii="Arial" w:hAnsi="Arial" w:cs="Arial"/>
                <w:b/>
                <w:color w:val="000000"/>
              </w:rPr>
              <w:t>Název organizace</w:t>
            </w:r>
          </w:p>
        </w:tc>
      </w:tr>
      <w:tr w:rsidR="00F844B3" w:rsidRPr="003F2BA7" w14:paraId="6186D907"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4D4C498" w14:textId="0D40CB45" w:rsidR="00F844B3" w:rsidRPr="003F2BA7" w:rsidRDefault="00F844B3" w:rsidP="009B5196">
            <w:pPr>
              <w:rPr>
                <w:rFonts w:ascii="Arial" w:hAnsi="Arial" w:cs="Arial"/>
                <w:color w:val="000000"/>
              </w:rPr>
            </w:pPr>
            <w:r w:rsidRPr="003F2BA7">
              <w:rPr>
                <w:rFonts w:ascii="Arial" w:hAnsi="Arial" w:cs="Arial"/>
                <w:color w:val="000000"/>
              </w:rPr>
              <w:t>Ministerstvo průmyslu a obchodu</w:t>
            </w:r>
          </w:p>
        </w:tc>
      </w:tr>
      <w:tr w:rsidR="009B5196" w:rsidRPr="003F2BA7" w14:paraId="5CBD3A2B"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90A5720" w14:textId="7E7B5FED" w:rsidR="009B5196" w:rsidRPr="003F2BA7" w:rsidRDefault="00F844B3" w:rsidP="009B5196">
            <w:pPr>
              <w:rPr>
                <w:rFonts w:ascii="Arial" w:hAnsi="Arial" w:cs="Arial"/>
                <w:color w:val="000000"/>
              </w:rPr>
            </w:pPr>
            <w:r w:rsidRPr="003F2BA7">
              <w:rPr>
                <w:rFonts w:ascii="Arial" w:hAnsi="Arial" w:cs="Arial"/>
                <w:color w:val="000000"/>
              </w:rPr>
              <w:t>Ministerstvo pro místní rozvoj – Odbor regionální politiky</w:t>
            </w:r>
          </w:p>
        </w:tc>
      </w:tr>
      <w:tr w:rsidR="0007382B" w:rsidRPr="003F2BA7" w14:paraId="1E19063A"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8FB5C84" w14:textId="14A67417" w:rsidR="0007382B" w:rsidRPr="003F2BA7" w:rsidRDefault="0007382B" w:rsidP="009B5196">
            <w:pPr>
              <w:rPr>
                <w:rFonts w:ascii="Arial" w:hAnsi="Arial" w:cs="Arial"/>
                <w:color w:val="000000"/>
              </w:rPr>
            </w:pPr>
            <w:r w:rsidRPr="003F2BA7">
              <w:rPr>
                <w:rFonts w:ascii="Arial" w:hAnsi="Arial" w:cs="Arial"/>
                <w:color w:val="000000"/>
              </w:rPr>
              <w:t>Ministerstvo pro místní rozvoj – Národní orgán pro koordinaci</w:t>
            </w:r>
          </w:p>
        </w:tc>
      </w:tr>
      <w:tr w:rsidR="009B5196" w:rsidRPr="003F2BA7" w14:paraId="1BB2467F"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26D71C4" w14:textId="77777777" w:rsidR="009B5196" w:rsidRPr="003F2BA7" w:rsidRDefault="009B5196" w:rsidP="009B5196">
            <w:pPr>
              <w:rPr>
                <w:rFonts w:ascii="Arial" w:hAnsi="Arial" w:cs="Arial"/>
                <w:color w:val="000000"/>
              </w:rPr>
            </w:pPr>
            <w:r w:rsidRPr="003F2BA7">
              <w:rPr>
                <w:rFonts w:ascii="Arial" w:hAnsi="Arial" w:cs="Arial"/>
                <w:color w:val="000000"/>
              </w:rPr>
              <w:t>Svaz měst a obcí ČR</w:t>
            </w:r>
          </w:p>
        </w:tc>
      </w:tr>
      <w:tr w:rsidR="009B5196" w:rsidRPr="003F2BA7" w14:paraId="415F25DB"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14724E5" w14:textId="77777777" w:rsidR="009B5196" w:rsidRPr="003F2BA7" w:rsidRDefault="009B5196" w:rsidP="009B5196">
            <w:pPr>
              <w:rPr>
                <w:rFonts w:ascii="Arial" w:hAnsi="Arial" w:cs="Arial"/>
                <w:color w:val="000000"/>
              </w:rPr>
            </w:pPr>
            <w:r w:rsidRPr="003F2BA7">
              <w:rPr>
                <w:rFonts w:ascii="Arial" w:hAnsi="Arial" w:cs="Arial"/>
                <w:color w:val="000000"/>
              </w:rPr>
              <w:t>Asociace krajů ČR</w:t>
            </w:r>
          </w:p>
        </w:tc>
      </w:tr>
      <w:tr w:rsidR="009B5196" w:rsidRPr="003F2BA7" w14:paraId="6DB2F6E4"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A3C1307" w14:textId="77777777" w:rsidR="009B5196" w:rsidRPr="003F2BA7" w:rsidRDefault="009B5196" w:rsidP="009B5196">
            <w:pPr>
              <w:rPr>
                <w:rFonts w:ascii="Arial" w:hAnsi="Arial" w:cs="Arial"/>
                <w:color w:val="000000"/>
              </w:rPr>
            </w:pPr>
            <w:r w:rsidRPr="003F2BA7">
              <w:rPr>
                <w:rFonts w:ascii="Arial" w:hAnsi="Arial" w:cs="Arial"/>
                <w:color w:val="000000"/>
              </w:rPr>
              <w:t>Národní síť Místních akčních skupin ČR</w:t>
            </w:r>
          </w:p>
        </w:tc>
      </w:tr>
      <w:tr w:rsidR="009B5196" w:rsidRPr="003F2BA7" w14:paraId="435B3031"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5B672B5" w14:textId="2BF093D2" w:rsidR="009B5196" w:rsidRPr="003F2BA7" w:rsidRDefault="009B5196" w:rsidP="009B5196">
            <w:pPr>
              <w:rPr>
                <w:rFonts w:ascii="Arial" w:hAnsi="Arial" w:cs="Arial"/>
                <w:color w:val="000000"/>
              </w:rPr>
            </w:pPr>
            <w:r w:rsidRPr="003F2BA7">
              <w:rPr>
                <w:rFonts w:ascii="Arial" w:hAnsi="Arial" w:cs="Arial"/>
                <w:color w:val="000000"/>
              </w:rPr>
              <w:t xml:space="preserve">Úřad pro ochranu hospodářské soutěže </w:t>
            </w:r>
          </w:p>
        </w:tc>
      </w:tr>
      <w:tr w:rsidR="009B5196" w:rsidRPr="003F2BA7" w14:paraId="1F01A6D0"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C8E0278" w14:textId="1277ECDF" w:rsidR="009B5196" w:rsidRPr="003F2BA7" w:rsidRDefault="009B5196" w:rsidP="009B5196">
            <w:pPr>
              <w:rPr>
                <w:rFonts w:ascii="Arial" w:hAnsi="Arial" w:cs="Arial"/>
                <w:color w:val="000000"/>
              </w:rPr>
            </w:pPr>
            <w:r w:rsidRPr="003F2BA7">
              <w:rPr>
                <w:rFonts w:ascii="Arial" w:hAnsi="Arial" w:cs="Arial"/>
                <w:color w:val="000000"/>
              </w:rPr>
              <w:t>Česká bankovní asociace</w:t>
            </w:r>
          </w:p>
        </w:tc>
      </w:tr>
      <w:bookmarkEnd w:id="1560"/>
    </w:tbl>
    <w:p w14:paraId="6258FA8D" w14:textId="77777777" w:rsidR="009B5196" w:rsidRPr="003F2BA7" w:rsidRDefault="009B5196" w:rsidP="00F974E5">
      <w:pPr>
        <w:overflowPunct/>
        <w:spacing w:after="120" w:line="264" w:lineRule="auto"/>
        <w:jc w:val="both"/>
        <w:textAlignment w:val="auto"/>
        <w:rPr>
          <w:rFonts w:ascii="Arial" w:eastAsiaTheme="minorHAnsi" w:hAnsi="Arial" w:cs="Arial"/>
          <w:color w:val="000000" w:themeColor="text1"/>
          <w:lang w:eastAsia="en-US"/>
        </w:rPr>
      </w:pPr>
    </w:p>
    <w:p w14:paraId="01066858" w14:textId="778FEC00" w:rsidR="00F974E5" w:rsidRPr="003F2BA7" w:rsidRDefault="00F974E5" w:rsidP="00F974E5">
      <w:pPr>
        <w:pStyle w:val="normln0"/>
        <w:spacing w:after="120" w:line="264" w:lineRule="auto"/>
        <w:rPr>
          <w:rFonts w:ascii="Arial" w:hAnsi="Arial" w:cs="Arial"/>
          <w:b/>
          <w:color w:val="000000"/>
        </w:rPr>
      </w:pPr>
      <w:r w:rsidRPr="003F2BA7">
        <w:rPr>
          <w:rFonts w:ascii="Arial" w:hAnsi="Arial" w:cs="Arial"/>
          <w:b/>
          <w:color w:val="000000"/>
        </w:rPr>
        <w:t xml:space="preserve">Provádění </w:t>
      </w:r>
      <w:del w:id="1561" w:author="Juráš Pavel" w:date="2021-06-02T10:08:00Z">
        <w:r w:rsidRPr="003F2BA7" w:rsidDel="00CD444B">
          <w:rPr>
            <w:rFonts w:ascii="Arial" w:hAnsi="Arial" w:cs="Arial"/>
            <w:b/>
            <w:color w:val="000000"/>
          </w:rPr>
          <w:delText xml:space="preserve">operačního </w:delText>
        </w:r>
      </w:del>
      <w:r w:rsidRPr="003F2BA7">
        <w:rPr>
          <w:rFonts w:ascii="Arial" w:hAnsi="Arial" w:cs="Arial"/>
          <w:b/>
          <w:color w:val="000000"/>
        </w:rPr>
        <w:t xml:space="preserve">programu </w:t>
      </w:r>
    </w:p>
    <w:p w14:paraId="6DDDA18D" w14:textId="7F15ABF4" w:rsidR="00F974E5" w:rsidRPr="003F2BA7" w:rsidRDefault="00F974E5" w:rsidP="00F974E5">
      <w:pPr>
        <w:pStyle w:val="normln0"/>
        <w:spacing w:after="120" w:line="264" w:lineRule="auto"/>
        <w:rPr>
          <w:rFonts w:ascii="Arial" w:hAnsi="Arial" w:cs="Arial"/>
          <w:color w:val="000000"/>
          <w:sz w:val="20"/>
          <w:szCs w:val="20"/>
        </w:rPr>
      </w:pPr>
      <w:r w:rsidRPr="003F2BA7">
        <w:rPr>
          <w:rFonts w:ascii="Arial" w:hAnsi="Arial" w:cs="Arial"/>
          <w:sz w:val="20"/>
          <w:szCs w:val="20"/>
        </w:rPr>
        <w:t>V souladu s </w:t>
      </w:r>
      <w:del w:id="1562" w:author="Juráš Pavel" w:date="2021-06-02T10:48:00Z">
        <w:r w:rsidRPr="003F2BA7" w:rsidDel="00DC5234">
          <w:rPr>
            <w:rFonts w:ascii="Arial" w:hAnsi="Arial" w:cs="Arial"/>
            <w:sz w:val="20"/>
            <w:szCs w:val="20"/>
          </w:rPr>
          <w:delText xml:space="preserve">článkem </w:delText>
        </w:r>
      </w:del>
      <w:ins w:id="1563" w:author="Juráš Pavel" w:date="2021-06-02T10:48:00Z">
        <w:r w:rsidR="00DC5234" w:rsidRPr="003F2BA7">
          <w:rPr>
            <w:rFonts w:ascii="Arial" w:hAnsi="Arial" w:cs="Arial"/>
            <w:sz w:val="20"/>
            <w:szCs w:val="20"/>
          </w:rPr>
          <w:t>čl</w:t>
        </w:r>
        <w:r w:rsidR="00DC5234">
          <w:rPr>
            <w:rFonts w:ascii="Arial" w:hAnsi="Arial" w:cs="Arial"/>
            <w:sz w:val="20"/>
            <w:szCs w:val="20"/>
          </w:rPr>
          <w:t>.</w:t>
        </w:r>
        <w:r w:rsidR="00DC5234" w:rsidRPr="003F2BA7">
          <w:rPr>
            <w:rFonts w:ascii="Arial" w:hAnsi="Arial" w:cs="Arial"/>
            <w:sz w:val="20"/>
            <w:szCs w:val="20"/>
          </w:rPr>
          <w:t xml:space="preserve"> </w:t>
        </w:r>
      </w:ins>
      <w:del w:id="1564" w:author="Juráš Pavel" w:date="2021-06-02T10:48:00Z">
        <w:r w:rsidRPr="003F2BA7" w:rsidDel="00DC5234">
          <w:rPr>
            <w:rFonts w:ascii="Arial" w:hAnsi="Arial" w:cs="Arial"/>
            <w:sz w:val="20"/>
            <w:szCs w:val="20"/>
          </w:rPr>
          <w:delText xml:space="preserve">6 </w:delText>
        </w:r>
        <w:r w:rsidRPr="003F2BA7" w:rsidDel="00DC5234">
          <w:rPr>
            <w:rFonts w:ascii="Arial" w:hAnsi="Arial" w:cs="Arial"/>
            <w:color w:val="000000"/>
            <w:sz w:val="20"/>
            <w:szCs w:val="20"/>
          </w:rPr>
          <w:delText>nařízení o společných ustanoveních</w:delText>
        </w:r>
      </w:del>
      <w:ins w:id="1565" w:author="Juráš Pavel" w:date="2021-06-02T10:48:00Z">
        <w:r w:rsidR="00DC5234">
          <w:rPr>
            <w:rFonts w:ascii="Arial" w:hAnsi="Arial" w:cs="Arial"/>
            <w:sz w:val="20"/>
            <w:szCs w:val="20"/>
          </w:rPr>
          <w:t>8 O</w:t>
        </w:r>
      </w:ins>
      <w:ins w:id="1566" w:author="Juráš Pavel" w:date="2021-06-02T10:49:00Z">
        <w:r w:rsidR="00DC5234">
          <w:rPr>
            <w:rFonts w:ascii="Arial" w:hAnsi="Arial" w:cs="Arial"/>
            <w:sz w:val="20"/>
            <w:szCs w:val="20"/>
          </w:rPr>
          <w:t>N</w:t>
        </w:r>
      </w:ins>
      <w:r w:rsidRPr="003F2BA7">
        <w:rPr>
          <w:rFonts w:ascii="Arial" w:hAnsi="Arial" w:cs="Arial"/>
          <w:sz w:val="20"/>
          <w:szCs w:val="20"/>
        </w:rPr>
        <w:t xml:space="preserve"> a Etickým kodexem EK pro partnerství </w:t>
      </w:r>
      <w:del w:id="1567" w:author="Juráš Pavel" w:date="2021-06-02T10:25:00Z">
        <w:r w:rsidRPr="003F2BA7" w:rsidDel="00D65684">
          <w:rPr>
            <w:rFonts w:ascii="Arial" w:hAnsi="Arial" w:cs="Arial"/>
            <w:sz w:val="20"/>
            <w:szCs w:val="20"/>
          </w:rPr>
          <w:delText xml:space="preserve">budou </w:delText>
        </w:r>
      </w:del>
      <w:ins w:id="1568" w:author="Juráš Pavel" w:date="2021-06-02T10:25:00Z">
        <w:r w:rsidR="00D65684">
          <w:rPr>
            <w:rFonts w:ascii="Arial" w:hAnsi="Arial" w:cs="Arial"/>
            <w:sz w:val="20"/>
            <w:szCs w:val="20"/>
          </w:rPr>
          <w:t>js</w:t>
        </w:r>
        <w:r w:rsidR="00D65684" w:rsidRPr="003F2BA7">
          <w:rPr>
            <w:rFonts w:ascii="Arial" w:hAnsi="Arial" w:cs="Arial"/>
            <w:sz w:val="20"/>
            <w:szCs w:val="20"/>
          </w:rPr>
          <w:t xml:space="preserve">ou </w:t>
        </w:r>
      </w:ins>
      <w:r w:rsidRPr="003F2BA7">
        <w:rPr>
          <w:rFonts w:ascii="Arial" w:hAnsi="Arial" w:cs="Arial"/>
          <w:sz w:val="20"/>
          <w:szCs w:val="20"/>
        </w:rPr>
        <w:t xml:space="preserve">relevantní partneři zapojeni nejen do přípravy, ale také do realizace OP TAK. </w:t>
      </w:r>
      <w:r w:rsidRPr="003F2BA7">
        <w:rPr>
          <w:rFonts w:ascii="Arial" w:eastAsiaTheme="minorHAnsi" w:hAnsi="Arial" w:cs="Arial"/>
          <w:sz w:val="20"/>
          <w:szCs w:val="20"/>
        </w:rPr>
        <w:t>Základní nástroj pro zapojení partnerů do implementace, monitorování a evaluací</w:t>
      </w:r>
      <w:del w:id="1569" w:author="Juráš Pavel" w:date="2021-06-02T10:26:00Z">
        <w:r w:rsidRPr="003F2BA7" w:rsidDel="00D65684">
          <w:rPr>
            <w:rFonts w:ascii="Arial" w:eastAsiaTheme="minorHAnsi" w:hAnsi="Arial" w:cs="Arial"/>
            <w:sz w:val="20"/>
            <w:szCs w:val="20"/>
          </w:rPr>
          <w:delText xml:space="preserve"> operačního</w:delText>
        </w:r>
      </w:del>
      <w:r w:rsidRPr="003F2BA7">
        <w:rPr>
          <w:rFonts w:ascii="Arial" w:eastAsiaTheme="minorHAnsi" w:hAnsi="Arial" w:cs="Arial"/>
          <w:sz w:val="20"/>
          <w:szCs w:val="20"/>
        </w:rPr>
        <w:t xml:space="preserve"> programu představuje </w:t>
      </w:r>
      <w:r w:rsidRPr="003F2BA7">
        <w:rPr>
          <w:rFonts w:ascii="Arial" w:eastAsiaTheme="minorHAnsi" w:hAnsi="Arial" w:cs="Arial"/>
          <w:bCs/>
          <w:sz w:val="20"/>
          <w:szCs w:val="20"/>
        </w:rPr>
        <w:t>Monitorovací výbor OP TAK</w:t>
      </w:r>
      <w:r w:rsidRPr="003F2BA7">
        <w:rPr>
          <w:rFonts w:ascii="Arial" w:eastAsiaTheme="minorHAnsi" w:hAnsi="Arial" w:cs="Arial"/>
          <w:sz w:val="20"/>
          <w:szCs w:val="20"/>
        </w:rPr>
        <w:t xml:space="preserve">. Monitorovací výbor bude ustanoven na návrh řídicího orgánu nejpozději do 3 měsíců od schválení programu </w:t>
      </w:r>
      <w:r w:rsidR="0035548E" w:rsidRPr="003F2BA7">
        <w:rPr>
          <w:rFonts w:ascii="Arial" w:eastAsiaTheme="minorHAnsi" w:hAnsi="Arial" w:cs="Arial"/>
          <w:sz w:val="20"/>
          <w:szCs w:val="20"/>
        </w:rPr>
        <w:t xml:space="preserve">ze strany </w:t>
      </w:r>
      <w:r w:rsidRPr="003F2BA7">
        <w:rPr>
          <w:rFonts w:ascii="Arial" w:eastAsiaTheme="minorHAnsi" w:hAnsi="Arial" w:cs="Arial"/>
          <w:sz w:val="20"/>
          <w:szCs w:val="20"/>
        </w:rPr>
        <w:t>EK. Při sestavování Monitorovacího výboru bude primárně vycházeno z členství v Platformě pro přípravu OP TAK tak, aby se aktéři zapojení do přípravy OP TAK odpovídajícím způsobem podíleli také na jeho provádění. Zapojení partnerů do činnosti a jednání MV OP TAK a náklady s tím spojené budou hrazeny z prostředků technické pomoci programu. Kromě MV OP TAK bud</w:t>
      </w:r>
      <w:ins w:id="1570" w:author="Juráš Pavel" w:date="2021-06-02T10:28:00Z">
        <w:r w:rsidR="00D65684">
          <w:rPr>
            <w:rFonts w:ascii="Arial" w:eastAsiaTheme="minorHAnsi" w:hAnsi="Arial" w:cs="Arial"/>
            <w:sz w:val="20"/>
            <w:szCs w:val="20"/>
          </w:rPr>
          <w:t xml:space="preserve">ou dále </w:t>
        </w:r>
      </w:ins>
      <w:ins w:id="1571" w:author="Juráš Pavel" w:date="2021-06-02T10:29:00Z">
        <w:r w:rsidR="00D65684">
          <w:rPr>
            <w:rFonts w:ascii="Arial" w:eastAsiaTheme="minorHAnsi" w:hAnsi="Arial" w:cs="Arial"/>
            <w:sz w:val="20"/>
            <w:szCs w:val="20"/>
          </w:rPr>
          <w:t xml:space="preserve">pro účely přípravy výzev </w:t>
        </w:r>
      </w:ins>
      <w:ins w:id="1572" w:author="Juráš Pavel" w:date="2021-06-02T10:28:00Z">
        <w:r w:rsidR="00D65684">
          <w:rPr>
            <w:rFonts w:ascii="Arial" w:eastAsiaTheme="minorHAnsi" w:hAnsi="Arial" w:cs="Arial"/>
            <w:sz w:val="20"/>
            <w:szCs w:val="20"/>
          </w:rPr>
          <w:t xml:space="preserve">využity </w:t>
        </w:r>
      </w:ins>
      <w:ins w:id="1573" w:author="Juráš Pavel" w:date="2021-06-02T10:29:00Z">
        <w:r w:rsidR="00D65684">
          <w:rPr>
            <w:rFonts w:ascii="Arial" w:eastAsiaTheme="minorHAnsi" w:hAnsi="Arial" w:cs="Arial"/>
            <w:sz w:val="20"/>
            <w:szCs w:val="20"/>
          </w:rPr>
          <w:t xml:space="preserve">ustavené </w:t>
        </w:r>
      </w:ins>
      <w:ins w:id="1574" w:author="Juráš Pavel" w:date="2021-06-02T10:28:00Z">
        <w:r w:rsidR="00D65684">
          <w:rPr>
            <w:rFonts w:ascii="Arial" w:eastAsiaTheme="minorHAnsi" w:hAnsi="Arial" w:cs="Arial"/>
            <w:sz w:val="20"/>
            <w:szCs w:val="20"/>
          </w:rPr>
          <w:t>pracovn</w:t>
        </w:r>
      </w:ins>
      <w:ins w:id="1575" w:author="Juráš Pavel" w:date="2021-06-02T10:29:00Z">
        <w:r w:rsidR="00D65684">
          <w:rPr>
            <w:rFonts w:ascii="Arial" w:eastAsiaTheme="minorHAnsi" w:hAnsi="Arial" w:cs="Arial"/>
            <w:sz w:val="20"/>
            <w:szCs w:val="20"/>
          </w:rPr>
          <w:t xml:space="preserve">í skupiny </w:t>
        </w:r>
        <w:r w:rsidR="0036419D">
          <w:rPr>
            <w:rFonts w:ascii="Arial" w:eastAsiaTheme="minorHAnsi" w:hAnsi="Arial" w:cs="Arial"/>
            <w:sz w:val="20"/>
            <w:szCs w:val="20"/>
          </w:rPr>
          <w:t xml:space="preserve">na úrovni jednotlivých </w:t>
        </w:r>
      </w:ins>
      <w:ins w:id="1576" w:author="Juráš Pavel" w:date="2021-06-02T10:30:00Z">
        <w:r w:rsidR="0036419D">
          <w:rPr>
            <w:rFonts w:ascii="Arial" w:eastAsiaTheme="minorHAnsi" w:hAnsi="Arial" w:cs="Arial"/>
            <w:sz w:val="20"/>
            <w:szCs w:val="20"/>
          </w:rPr>
          <w:t>podporovaných oblastí</w:t>
        </w:r>
      </w:ins>
      <w:del w:id="1577" w:author="Juráš Pavel" w:date="2021-06-02T10:28:00Z">
        <w:r w:rsidRPr="003F2BA7" w:rsidDel="00D65684">
          <w:rPr>
            <w:rFonts w:ascii="Arial" w:eastAsiaTheme="minorHAnsi" w:hAnsi="Arial" w:cs="Arial"/>
            <w:sz w:val="20"/>
            <w:szCs w:val="20"/>
          </w:rPr>
          <w:delText>e</w:delText>
        </w:r>
      </w:del>
      <w:del w:id="1578" w:author="Juráš Pavel" w:date="2021-06-02T10:30:00Z">
        <w:r w:rsidRPr="003F2BA7" w:rsidDel="0036419D">
          <w:rPr>
            <w:rFonts w:ascii="Arial" w:eastAsiaTheme="minorHAnsi" w:hAnsi="Arial" w:cs="Arial"/>
            <w:sz w:val="20"/>
            <w:szCs w:val="20"/>
          </w:rPr>
          <w:delText xml:space="preserve"> ustanovena na principu partnerství rovněž </w:delText>
        </w:r>
        <w:r w:rsidRPr="003F2BA7" w:rsidDel="0036419D">
          <w:rPr>
            <w:rFonts w:ascii="Arial" w:eastAsiaTheme="minorHAnsi" w:hAnsi="Arial" w:cs="Arial"/>
            <w:bCs/>
            <w:sz w:val="20"/>
            <w:szCs w:val="20"/>
          </w:rPr>
          <w:delText>Platforma pro plánování výzev</w:delText>
        </w:r>
      </w:del>
      <w:r w:rsidRPr="003F2BA7">
        <w:rPr>
          <w:rFonts w:ascii="Arial" w:eastAsiaTheme="minorHAnsi" w:hAnsi="Arial" w:cs="Arial"/>
          <w:sz w:val="20"/>
          <w:szCs w:val="20"/>
        </w:rPr>
        <w:t>, jejíž činnost bude také financována z prostředků technické pomoci.</w:t>
      </w:r>
    </w:p>
    <w:p w14:paraId="6DD088A8" w14:textId="77777777" w:rsidR="00CB2F61" w:rsidRPr="003F2BA7" w:rsidRDefault="00CB2F61" w:rsidP="007D05EB">
      <w:pPr>
        <w:spacing w:after="120" w:line="264" w:lineRule="auto"/>
        <w:jc w:val="both"/>
        <w:rPr>
          <w:rFonts w:ascii="Arial" w:hAnsi="Arial" w:cs="Arial"/>
        </w:rPr>
      </w:pPr>
      <w:r w:rsidRPr="003F2BA7">
        <w:rPr>
          <w:rFonts w:ascii="Arial" w:hAnsi="Arial" w:cs="Arial"/>
        </w:rPr>
        <w:t>Řídicí orgán OP TAK bude postupovat v souladu s Interním protikorupčním programem MPO. Cílem protikorupčního programu je odstranit nebo v maximální možné míře omezit předpoklady pro vznik korupčního jednání v rámci MPO. Mezi konkrétní protikorupční opatření na straně ŘO patří:</w:t>
      </w:r>
    </w:p>
    <w:p w14:paraId="74178439" w14:textId="77777777" w:rsidR="00CB2F61" w:rsidRPr="003F2BA7" w:rsidRDefault="00CB2F61" w:rsidP="007D05EB">
      <w:pPr>
        <w:spacing w:after="120" w:line="264" w:lineRule="auto"/>
        <w:ind w:left="708"/>
        <w:jc w:val="both"/>
        <w:rPr>
          <w:rFonts w:ascii="Arial" w:hAnsi="Arial" w:cs="Arial"/>
        </w:rPr>
      </w:pPr>
      <w:r w:rsidRPr="003F2BA7">
        <w:rPr>
          <w:rFonts w:ascii="Arial" w:hAnsi="Arial" w:cs="Arial"/>
        </w:rPr>
        <w:t xml:space="preserve">a) zapracování prvků bránících vzniku korupčního prostředí (výběrová řízení, rozhodování více osobami, jednoznačný a jednotný výklad sporných zákonných ustanovení, vyloučení střetu zájmů a možné podjatosti, kontrolní mechanismy aj.) do systému řízení formou interních předpisů, </w:t>
      </w:r>
    </w:p>
    <w:p w14:paraId="45386DD3" w14:textId="77777777" w:rsidR="00CB2F61" w:rsidRPr="003F2BA7" w:rsidRDefault="00CB2F61" w:rsidP="007D05EB">
      <w:pPr>
        <w:spacing w:after="120" w:line="264" w:lineRule="auto"/>
        <w:ind w:firstLine="708"/>
        <w:jc w:val="both"/>
        <w:rPr>
          <w:rFonts w:ascii="Arial" w:hAnsi="Arial" w:cs="Arial"/>
        </w:rPr>
      </w:pPr>
      <w:r w:rsidRPr="003F2BA7">
        <w:rPr>
          <w:rFonts w:ascii="Arial" w:hAnsi="Arial" w:cs="Arial"/>
        </w:rPr>
        <w:t xml:space="preserve">b) důsledné provádění kontroly jejich aktuálnosti a dodržování, </w:t>
      </w:r>
    </w:p>
    <w:p w14:paraId="20DA1FE1" w14:textId="77777777" w:rsidR="00CB2F61" w:rsidRPr="003F2BA7" w:rsidRDefault="00CB2F61" w:rsidP="007D05EB">
      <w:pPr>
        <w:spacing w:after="120" w:line="264" w:lineRule="auto"/>
        <w:ind w:left="708"/>
        <w:jc w:val="both"/>
        <w:rPr>
          <w:rFonts w:ascii="Arial" w:hAnsi="Arial" w:cs="Arial"/>
        </w:rPr>
      </w:pPr>
      <w:r w:rsidRPr="003F2BA7">
        <w:rPr>
          <w:rFonts w:ascii="Arial" w:hAnsi="Arial" w:cs="Arial"/>
        </w:rPr>
        <w:t xml:space="preserve">c) jednoznačné určení kompetencí - vymezení pravomocí a odpovědností za činnosti s možným korupčním jednáním, </w:t>
      </w:r>
    </w:p>
    <w:p w14:paraId="6B05C79D" w14:textId="77777777" w:rsidR="00CB2F61" w:rsidRPr="003F2BA7" w:rsidRDefault="00CB2F61" w:rsidP="007D05EB">
      <w:pPr>
        <w:spacing w:after="120" w:line="264" w:lineRule="auto"/>
        <w:ind w:firstLine="708"/>
        <w:jc w:val="both"/>
        <w:rPr>
          <w:rFonts w:ascii="Arial" w:hAnsi="Arial" w:cs="Arial"/>
        </w:rPr>
      </w:pPr>
      <w:r w:rsidRPr="003F2BA7">
        <w:rPr>
          <w:rFonts w:ascii="Arial" w:hAnsi="Arial" w:cs="Arial"/>
        </w:rPr>
        <w:t xml:space="preserve">d) proškolování zaměstnanců, </w:t>
      </w:r>
    </w:p>
    <w:p w14:paraId="1BD2A0A6" w14:textId="77777777" w:rsidR="009F513E" w:rsidRDefault="00CB2F61" w:rsidP="007D05EB">
      <w:pPr>
        <w:spacing w:after="120" w:line="264" w:lineRule="auto"/>
        <w:ind w:left="708"/>
        <w:jc w:val="both"/>
        <w:rPr>
          <w:ins w:id="1579" w:author="Juráš Pavel" w:date="2021-06-02T09:40:00Z"/>
          <w:rFonts w:ascii="Arial" w:hAnsi="Arial" w:cs="Arial"/>
        </w:rPr>
      </w:pPr>
      <w:r w:rsidRPr="003F2BA7">
        <w:rPr>
          <w:rFonts w:ascii="Arial" w:hAnsi="Arial" w:cs="Arial"/>
        </w:rPr>
        <w:lastRenderedPageBreak/>
        <w:t xml:space="preserve">e) poskytování maxima možných informací o rozhodovacích procesech v implementační struktuře veřejnosti, </w:t>
      </w:r>
    </w:p>
    <w:p w14:paraId="57C7B9CF" w14:textId="014DAC2B" w:rsidR="00CB2F61" w:rsidRPr="003F2BA7" w:rsidRDefault="00CB2F61" w:rsidP="007D05EB">
      <w:pPr>
        <w:spacing w:after="120" w:line="264" w:lineRule="auto"/>
        <w:ind w:left="708"/>
        <w:jc w:val="both"/>
        <w:rPr>
          <w:rFonts w:ascii="Arial" w:hAnsi="Arial" w:cs="Arial"/>
        </w:rPr>
      </w:pPr>
      <w:r w:rsidRPr="003F2BA7">
        <w:rPr>
          <w:rFonts w:ascii="Arial" w:hAnsi="Arial" w:cs="Arial"/>
        </w:rPr>
        <w:t>f) zajištění otevřeného a rovného přístupu k informacím</w:t>
      </w:r>
    </w:p>
    <w:p w14:paraId="24302A12" w14:textId="77777777" w:rsidR="00CB2F61" w:rsidRPr="003F2BA7" w:rsidRDefault="00CB2F61" w:rsidP="007D05EB">
      <w:pPr>
        <w:spacing w:after="120" w:line="264" w:lineRule="auto"/>
        <w:ind w:firstLine="708"/>
        <w:jc w:val="both"/>
        <w:rPr>
          <w:rFonts w:ascii="Arial" w:hAnsi="Arial" w:cs="Arial"/>
        </w:rPr>
      </w:pPr>
      <w:r w:rsidRPr="003F2BA7">
        <w:rPr>
          <w:rFonts w:ascii="Arial" w:hAnsi="Arial" w:cs="Arial"/>
        </w:rPr>
        <w:t xml:space="preserve">g) důsledné prošetřování podnětů signalizujících podezření na korupci. </w:t>
      </w:r>
    </w:p>
    <w:p w14:paraId="08B34696" w14:textId="1A0803BF" w:rsidR="00CB2F61" w:rsidRPr="003F2BA7" w:rsidRDefault="00CB2F61" w:rsidP="007D05EB">
      <w:pPr>
        <w:spacing w:after="120" w:line="264" w:lineRule="auto"/>
        <w:jc w:val="both"/>
        <w:rPr>
          <w:rFonts w:ascii="Arial" w:hAnsi="Arial" w:cs="Arial"/>
          <w:color w:val="FF0000"/>
        </w:rPr>
      </w:pPr>
      <w:r w:rsidRPr="003F2BA7">
        <w:rPr>
          <w:rFonts w:ascii="Arial" w:hAnsi="Arial" w:cs="Arial"/>
        </w:rPr>
        <w:t xml:space="preserve">Řídicí orgán OP TAK rovněž zohlední při implementaci </w:t>
      </w:r>
      <w:del w:id="1580" w:author="Juráš Pavel" w:date="2021-06-02T10:27:00Z">
        <w:r w:rsidRPr="003F2BA7" w:rsidDel="00D65684">
          <w:rPr>
            <w:rFonts w:ascii="Arial" w:hAnsi="Arial" w:cs="Arial"/>
          </w:rPr>
          <w:delText xml:space="preserve">operačního </w:delText>
        </w:r>
      </w:del>
      <w:r w:rsidRPr="003F2BA7">
        <w:rPr>
          <w:rFonts w:ascii="Arial" w:hAnsi="Arial" w:cs="Arial"/>
        </w:rPr>
        <w:t>programu etický kodex a zajistí seznámení s ním všech zaměstnanců implementační struktury a členů Monitorovacího výboru OP TAK, kteří jej podepíší společně s čestným prohlášením vylučujícím korupční jednání z jejich strany.</w:t>
      </w:r>
      <w:ins w:id="1581" w:author="Juráš Pavel" w:date="2021-06-02T10:17:00Z">
        <w:r w:rsidR="00243587">
          <w:rPr>
            <w:rFonts w:ascii="Arial" w:hAnsi="Arial" w:cs="Arial"/>
          </w:rPr>
          <w:t xml:space="preserve"> Zároveň bude zajištěn soulad </w:t>
        </w:r>
      </w:ins>
      <w:ins w:id="1582" w:author="Juráš Pavel" w:date="2021-06-02T10:19:00Z">
        <w:r w:rsidR="00243587">
          <w:rPr>
            <w:rFonts w:ascii="Arial" w:eastAsia="Arial" w:hAnsi="Arial" w:cs="Arial"/>
          </w:rPr>
          <w:t>s</w:t>
        </w:r>
      </w:ins>
      <w:ins w:id="1583" w:author="Juráš Pavel" w:date="2021-06-02T10:22:00Z">
        <w:r w:rsidR="00D65684">
          <w:rPr>
            <w:rFonts w:ascii="Arial" w:eastAsia="Arial" w:hAnsi="Arial" w:cs="Arial"/>
          </w:rPr>
          <w:t xml:space="preserve"> požadavky vyplývajícími z Dohody o partnerství a </w:t>
        </w:r>
      </w:ins>
      <w:ins w:id="1584" w:author="Juráš Pavel" w:date="2021-06-02T10:18:00Z">
        <w:r w:rsidR="00243587" w:rsidRPr="5D00CD1B">
          <w:rPr>
            <w:rFonts w:ascii="Arial" w:eastAsia="Arial" w:hAnsi="Arial" w:cs="Arial"/>
          </w:rPr>
          <w:t>Akční</w:t>
        </w:r>
      </w:ins>
      <w:ins w:id="1585" w:author="Juráš Pavel" w:date="2021-06-02T10:19:00Z">
        <w:r w:rsidR="00243587">
          <w:rPr>
            <w:rFonts w:ascii="Arial" w:eastAsia="Arial" w:hAnsi="Arial" w:cs="Arial"/>
          </w:rPr>
          <w:t>m</w:t>
        </w:r>
      </w:ins>
      <w:ins w:id="1586" w:author="Juráš Pavel" w:date="2021-06-02T10:18:00Z">
        <w:r w:rsidR="00243587" w:rsidRPr="5D00CD1B">
          <w:rPr>
            <w:rFonts w:ascii="Arial" w:eastAsia="Arial" w:hAnsi="Arial" w:cs="Arial"/>
          </w:rPr>
          <w:t xml:space="preserve"> plán</w:t>
        </w:r>
      </w:ins>
      <w:ins w:id="1587" w:author="Juráš Pavel" w:date="2021-06-02T10:19:00Z">
        <w:r w:rsidR="00243587">
          <w:rPr>
            <w:rFonts w:ascii="Arial" w:eastAsia="Arial" w:hAnsi="Arial" w:cs="Arial"/>
          </w:rPr>
          <w:t>em</w:t>
        </w:r>
      </w:ins>
      <w:ins w:id="1588" w:author="Juráš Pavel" w:date="2021-06-02T10:18:00Z">
        <w:r w:rsidR="00243587" w:rsidRPr="5D00CD1B">
          <w:rPr>
            <w:rFonts w:ascii="Arial" w:eastAsia="Arial" w:hAnsi="Arial" w:cs="Arial"/>
          </w:rPr>
          <w:t xml:space="preserve"> pro posílení administrativní kapacity, který </w:t>
        </w:r>
      </w:ins>
      <w:ins w:id="1589" w:author="Juráš Pavel" w:date="2021-06-02T10:20:00Z">
        <w:r w:rsidR="00D65684">
          <w:rPr>
            <w:rFonts w:ascii="Arial" w:eastAsia="Arial" w:hAnsi="Arial" w:cs="Arial"/>
          </w:rPr>
          <w:t>mj. řeší</w:t>
        </w:r>
      </w:ins>
      <w:ins w:id="1590" w:author="Juráš Pavel" w:date="2021-06-02T10:18:00Z">
        <w:r w:rsidR="00243587" w:rsidRPr="5D00CD1B">
          <w:rPr>
            <w:rFonts w:ascii="Arial" w:eastAsia="Arial" w:hAnsi="Arial" w:cs="Arial"/>
          </w:rPr>
          <w:t xml:space="preserve"> prevenci a odhalování podvodů, </w:t>
        </w:r>
      </w:ins>
      <w:ins w:id="1591" w:author="Juráš Pavel" w:date="2021-06-02T10:20:00Z">
        <w:r w:rsidR="00D65684">
          <w:rPr>
            <w:rFonts w:ascii="Arial" w:eastAsia="Arial" w:hAnsi="Arial" w:cs="Arial"/>
          </w:rPr>
          <w:t xml:space="preserve">zamezení </w:t>
        </w:r>
      </w:ins>
      <w:ins w:id="1592" w:author="Juráš Pavel" w:date="2021-06-02T10:18:00Z">
        <w:r w:rsidR="00243587" w:rsidRPr="5D00CD1B">
          <w:rPr>
            <w:rFonts w:ascii="Arial" w:eastAsia="Arial" w:hAnsi="Arial" w:cs="Arial"/>
          </w:rPr>
          <w:t xml:space="preserve">korupce a střetu zájmů. </w:t>
        </w:r>
      </w:ins>
    </w:p>
    <w:p w14:paraId="5BCB11AE" w14:textId="7AE115DB" w:rsidR="007D05EB" w:rsidRPr="003F2BA7" w:rsidRDefault="007D05EB" w:rsidP="007D05EB">
      <w:pPr>
        <w:pStyle w:val="normln0"/>
        <w:spacing w:after="120" w:line="264" w:lineRule="auto"/>
        <w:rPr>
          <w:rFonts w:ascii="Arial" w:hAnsi="Arial" w:cs="Arial"/>
          <w:sz w:val="20"/>
          <w:szCs w:val="20"/>
        </w:rPr>
      </w:pPr>
      <w:r w:rsidRPr="003F2BA7">
        <w:rPr>
          <w:rFonts w:ascii="Arial" w:hAnsi="Arial" w:cs="Arial"/>
          <w:sz w:val="20"/>
          <w:szCs w:val="20"/>
        </w:rPr>
        <w:t xml:space="preserve">Za účelem informování veřejnosti o OP </w:t>
      </w:r>
      <w:r w:rsidR="0035548E" w:rsidRPr="003F2BA7">
        <w:rPr>
          <w:rFonts w:ascii="Arial" w:hAnsi="Arial" w:cs="Arial"/>
          <w:sz w:val="20"/>
          <w:szCs w:val="20"/>
        </w:rPr>
        <w:t>TAK</w:t>
      </w:r>
      <w:r w:rsidRPr="003F2BA7">
        <w:rPr>
          <w:rFonts w:ascii="Arial" w:hAnsi="Arial" w:cs="Arial"/>
          <w:sz w:val="20"/>
          <w:szCs w:val="20"/>
        </w:rPr>
        <w:t xml:space="preserve"> a jeho implementaci bude Ř</w:t>
      </w:r>
      <w:r w:rsidR="0035548E" w:rsidRPr="003F2BA7">
        <w:rPr>
          <w:rFonts w:ascii="Arial" w:hAnsi="Arial" w:cs="Arial"/>
          <w:sz w:val="20"/>
          <w:szCs w:val="20"/>
        </w:rPr>
        <w:t>O</w:t>
      </w:r>
      <w:r w:rsidRPr="003F2BA7">
        <w:rPr>
          <w:rFonts w:ascii="Arial" w:hAnsi="Arial" w:cs="Arial"/>
          <w:sz w:val="20"/>
          <w:szCs w:val="20"/>
        </w:rPr>
        <w:t xml:space="preserve"> OP TAK zřízena webová stránka.</w:t>
      </w:r>
    </w:p>
    <w:p w14:paraId="77263D1B" w14:textId="3B5FF981" w:rsidR="00477AB8" w:rsidRPr="003F2BA7" w:rsidRDefault="00477AB8" w:rsidP="007D05EB">
      <w:pPr>
        <w:pStyle w:val="normln0"/>
        <w:spacing w:after="120" w:line="264" w:lineRule="auto"/>
        <w:rPr>
          <w:rFonts w:ascii="Arial" w:hAnsi="Arial" w:cs="Arial"/>
          <w:color w:val="000000"/>
          <w:sz w:val="20"/>
          <w:szCs w:val="20"/>
        </w:rPr>
      </w:pPr>
    </w:p>
    <w:p w14:paraId="6BF3ABA4" w14:textId="7E0CB45A" w:rsidR="00A26D5A" w:rsidRPr="003F2BA7" w:rsidRDefault="00A26D5A" w:rsidP="007D05EB">
      <w:pPr>
        <w:pStyle w:val="normln0"/>
        <w:spacing w:after="120" w:line="264" w:lineRule="auto"/>
        <w:rPr>
          <w:rFonts w:ascii="Arial" w:hAnsi="Arial" w:cs="Arial"/>
          <w:color w:val="000000"/>
          <w:sz w:val="20"/>
          <w:szCs w:val="20"/>
        </w:rPr>
      </w:pPr>
    </w:p>
    <w:p w14:paraId="486FD19D" w14:textId="1E0A2F10" w:rsidR="00A26D5A" w:rsidRDefault="00A26D5A" w:rsidP="007D05EB">
      <w:pPr>
        <w:pStyle w:val="normln0"/>
        <w:spacing w:after="120" w:line="264" w:lineRule="auto"/>
        <w:rPr>
          <w:rFonts w:ascii="Arial" w:hAnsi="Arial" w:cs="Arial"/>
          <w:color w:val="000000"/>
          <w:sz w:val="20"/>
          <w:szCs w:val="20"/>
        </w:rPr>
      </w:pPr>
    </w:p>
    <w:p w14:paraId="07BC3283" w14:textId="59EA79D2" w:rsidR="00F5414E" w:rsidRDefault="00F5414E" w:rsidP="007D05EB">
      <w:pPr>
        <w:pStyle w:val="normln0"/>
        <w:spacing w:after="120" w:line="264" w:lineRule="auto"/>
        <w:rPr>
          <w:rFonts w:ascii="Arial" w:hAnsi="Arial" w:cs="Arial"/>
          <w:color w:val="000000"/>
          <w:sz w:val="20"/>
          <w:szCs w:val="20"/>
        </w:rPr>
      </w:pPr>
    </w:p>
    <w:p w14:paraId="135049E7" w14:textId="0A2FE9E1" w:rsidR="00F5414E" w:rsidRDefault="00F5414E" w:rsidP="007D05EB">
      <w:pPr>
        <w:pStyle w:val="normln0"/>
        <w:spacing w:after="120" w:line="264" w:lineRule="auto"/>
        <w:rPr>
          <w:rFonts w:ascii="Arial" w:hAnsi="Arial" w:cs="Arial"/>
          <w:color w:val="000000"/>
          <w:sz w:val="20"/>
          <w:szCs w:val="20"/>
        </w:rPr>
      </w:pPr>
    </w:p>
    <w:p w14:paraId="6B2C10BC" w14:textId="148AFEC0" w:rsidR="00F5414E" w:rsidRDefault="00F5414E" w:rsidP="007D05EB">
      <w:pPr>
        <w:pStyle w:val="normln0"/>
        <w:spacing w:after="120" w:line="264" w:lineRule="auto"/>
        <w:rPr>
          <w:rFonts w:ascii="Arial" w:hAnsi="Arial" w:cs="Arial"/>
          <w:color w:val="000000"/>
          <w:sz w:val="20"/>
          <w:szCs w:val="20"/>
        </w:rPr>
      </w:pPr>
    </w:p>
    <w:p w14:paraId="335BC85E" w14:textId="632295F6" w:rsidR="00F5414E" w:rsidRDefault="00F5414E" w:rsidP="007D05EB">
      <w:pPr>
        <w:pStyle w:val="normln0"/>
        <w:spacing w:after="120" w:line="264" w:lineRule="auto"/>
        <w:rPr>
          <w:rFonts w:ascii="Arial" w:hAnsi="Arial" w:cs="Arial"/>
          <w:color w:val="000000"/>
          <w:sz w:val="20"/>
          <w:szCs w:val="20"/>
        </w:rPr>
      </w:pPr>
    </w:p>
    <w:p w14:paraId="40DFFA13" w14:textId="6B898078" w:rsidR="00F5414E" w:rsidRDefault="00F5414E" w:rsidP="007D05EB">
      <w:pPr>
        <w:pStyle w:val="normln0"/>
        <w:spacing w:after="120" w:line="264" w:lineRule="auto"/>
        <w:rPr>
          <w:rFonts w:ascii="Arial" w:hAnsi="Arial" w:cs="Arial"/>
          <w:color w:val="000000"/>
          <w:sz w:val="20"/>
          <w:szCs w:val="20"/>
        </w:rPr>
      </w:pPr>
    </w:p>
    <w:p w14:paraId="15126612" w14:textId="7DE2785B" w:rsidR="00F5414E" w:rsidRDefault="00F5414E" w:rsidP="007D05EB">
      <w:pPr>
        <w:pStyle w:val="normln0"/>
        <w:spacing w:after="120" w:line="264" w:lineRule="auto"/>
        <w:rPr>
          <w:rFonts w:ascii="Arial" w:hAnsi="Arial" w:cs="Arial"/>
          <w:color w:val="000000"/>
          <w:sz w:val="20"/>
          <w:szCs w:val="20"/>
        </w:rPr>
      </w:pPr>
    </w:p>
    <w:p w14:paraId="7430479F" w14:textId="7B3895AB" w:rsidR="00F5414E" w:rsidRDefault="00F5414E" w:rsidP="007D05EB">
      <w:pPr>
        <w:pStyle w:val="normln0"/>
        <w:spacing w:after="120" w:line="264" w:lineRule="auto"/>
        <w:rPr>
          <w:rFonts w:ascii="Arial" w:hAnsi="Arial" w:cs="Arial"/>
          <w:color w:val="000000"/>
          <w:sz w:val="20"/>
          <w:szCs w:val="20"/>
        </w:rPr>
      </w:pPr>
    </w:p>
    <w:p w14:paraId="44D2CB84" w14:textId="65D64D4F" w:rsidR="00F5414E" w:rsidRDefault="00F5414E" w:rsidP="007D05EB">
      <w:pPr>
        <w:pStyle w:val="normln0"/>
        <w:spacing w:after="120" w:line="264" w:lineRule="auto"/>
        <w:rPr>
          <w:rFonts w:ascii="Arial" w:hAnsi="Arial" w:cs="Arial"/>
          <w:color w:val="000000"/>
          <w:sz w:val="20"/>
          <w:szCs w:val="20"/>
        </w:rPr>
      </w:pPr>
    </w:p>
    <w:p w14:paraId="6960BF0A" w14:textId="3F8DDFB0" w:rsidR="00F5414E" w:rsidRDefault="00F5414E" w:rsidP="007D05EB">
      <w:pPr>
        <w:pStyle w:val="normln0"/>
        <w:spacing w:after="120" w:line="264" w:lineRule="auto"/>
        <w:rPr>
          <w:rFonts w:ascii="Arial" w:hAnsi="Arial" w:cs="Arial"/>
          <w:color w:val="000000"/>
          <w:sz w:val="20"/>
          <w:szCs w:val="20"/>
        </w:rPr>
      </w:pPr>
    </w:p>
    <w:p w14:paraId="40CB42D9" w14:textId="50D0457D" w:rsidR="00F5414E" w:rsidRDefault="00F5414E" w:rsidP="007D05EB">
      <w:pPr>
        <w:pStyle w:val="normln0"/>
        <w:spacing w:after="120" w:line="264" w:lineRule="auto"/>
        <w:rPr>
          <w:rFonts w:ascii="Arial" w:hAnsi="Arial" w:cs="Arial"/>
          <w:color w:val="000000"/>
          <w:sz w:val="20"/>
          <w:szCs w:val="20"/>
        </w:rPr>
      </w:pPr>
    </w:p>
    <w:p w14:paraId="6106B143" w14:textId="58CB43E9" w:rsidR="00F5414E" w:rsidRDefault="00F5414E" w:rsidP="007D05EB">
      <w:pPr>
        <w:pStyle w:val="normln0"/>
        <w:spacing w:after="120" w:line="264" w:lineRule="auto"/>
        <w:rPr>
          <w:rFonts w:ascii="Arial" w:hAnsi="Arial" w:cs="Arial"/>
          <w:color w:val="000000"/>
          <w:sz w:val="20"/>
          <w:szCs w:val="20"/>
        </w:rPr>
      </w:pPr>
    </w:p>
    <w:p w14:paraId="08F9230E" w14:textId="58C288A8" w:rsidR="00F5414E" w:rsidRDefault="00F5414E" w:rsidP="007D05EB">
      <w:pPr>
        <w:pStyle w:val="normln0"/>
        <w:spacing w:after="120" w:line="264" w:lineRule="auto"/>
        <w:rPr>
          <w:rFonts w:ascii="Arial" w:hAnsi="Arial" w:cs="Arial"/>
          <w:color w:val="000000"/>
          <w:sz w:val="20"/>
          <w:szCs w:val="20"/>
        </w:rPr>
      </w:pPr>
    </w:p>
    <w:p w14:paraId="3A017431" w14:textId="64D34980" w:rsidR="00F5414E" w:rsidRDefault="00F5414E" w:rsidP="007D05EB">
      <w:pPr>
        <w:pStyle w:val="normln0"/>
        <w:spacing w:after="120" w:line="264" w:lineRule="auto"/>
        <w:rPr>
          <w:rFonts w:ascii="Arial" w:hAnsi="Arial" w:cs="Arial"/>
          <w:color w:val="000000"/>
          <w:sz w:val="20"/>
          <w:szCs w:val="20"/>
        </w:rPr>
      </w:pPr>
    </w:p>
    <w:p w14:paraId="18B79B34" w14:textId="56C9DC5A" w:rsidR="00F5414E" w:rsidRDefault="00F5414E" w:rsidP="007D05EB">
      <w:pPr>
        <w:pStyle w:val="normln0"/>
        <w:spacing w:after="120" w:line="264" w:lineRule="auto"/>
        <w:rPr>
          <w:rFonts w:ascii="Arial" w:hAnsi="Arial" w:cs="Arial"/>
          <w:color w:val="000000"/>
          <w:sz w:val="20"/>
          <w:szCs w:val="20"/>
        </w:rPr>
      </w:pPr>
    </w:p>
    <w:p w14:paraId="191746F5" w14:textId="2D09EBD0" w:rsidR="00F5414E" w:rsidRDefault="00F5414E" w:rsidP="007D05EB">
      <w:pPr>
        <w:pStyle w:val="normln0"/>
        <w:spacing w:after="120" w:line="264" w:lineRule="auto"/>
        <w:rPr>
          <w:rFonts w:ascii="Arial" w:hAnsi="Arial" w:cs="Arial"/>
          <w:color w:val="000000"/>
          <w:sz w:val="20"/>
          <w:szCs w:val="20"/>
        </w:rPr>
      </w:pPr>
    </w:p>
    <w:p w14:paraId="70A856FD" w14:textId="051E0C3E" w:rsidR="00F5414E" w:rsidRDefault="00F5414E" w:rsidP="007D05EB">
      <w:pPr>
        <w:pStyle w:val="normln0"/>
        <w:spacing w:after="120" w:line="264" w:lineRule="auto"/>
        <w:rPr>
          <w:rFonts w:ascii="Arial" w:hAnsi="Arial" w:cs="Arial"/>
          <w:color w:val="000000"/>
          <w:sz w:val="20"/>
          <w:szCs w:val="20"/>
        </w:rPr>
      </w:pPr>
    </w:p>
    <w:p w14:paraId="6CC86264" w14:textId="5E737530" w:rsidR="00F5414E" w:rsidRDefault="00F5414E" w:rsidP="007D05EB">
      <w:pPr>
        <w:pStyle w:val="normln0"/>
        <w:spacing w:after="120" w:line="264" w:lineRule="auto"/>
        <w:rPr>
          <w:rFonts w:ascii="Arial" w:hAnsi="Arial" w:cs="Arial"/>
          <w:color w:val="000000"/>
          <w:sz w:val="20"/>
          <w:szCs w:val="20"/>
        </w:rPr>
      </w:pPr>
    </w:p>
    <w:p w14:paraId="0E638AC8" w14:textId="1BCFD40E" w:rsidR="00F5414E" w:rsidRDefault="00F5414E" w:rsidP="007D05EB">
      <w:pPr>
        <w:pStyle w:val="normln0"/>
        <w:spacing w:after="120" w:line="264" w:lineRule="auto"/>
        <w:rPr>
          <w:rFonts w:ascii="Arial" w:hAnsi="Arial" w:cs="Arial"/>
          <w:color w:val="000000"/>
          <w:sz w:val="20"/>
          <w:szCs w:val="20"/>
        </w:rPr>
      </w:pPr>
    </w:p>
    <w:p w14:paraId="0F06D5CF" w14:textId="14452CEF" w:rsidR="00F5414E" w:rsidRDefault="00F5414E" w:rsidP="007D05EB">
      <w:pPr>
        <w:pStyle w:val="normln0"/>
        <w:spacing w:after="120" w:line="264" w:lineRule="auto"/>
        <w:rPr>
          <w:rFonts w:ascii="Arial" w:hAnsi="Arial" w:cs="Arial"/>
          <w:color w:val="000000"/>
          <w:sz w:val="20"/>
          <w:szCs w:val="20"/>
        </w:rPr>
      </w:pPr>
    </w:p>
    <w:p w14:paraId="3CD99249" w14:textId="01CDBC9C" w:rsidR="00F5414E" w:rsidRDefault="00F5414E" w:rsidP="007D05EB">
      <w:pPr>
        <w:pStyle w:val="normln0"/>
        <w:spacing w:after="120" w:line="264" w:lineRule="auto"/>
        <w:rPr>
          <w:rFonts w:ascii="Arial" w:hAnsi="Arial" w:cs="Arial"/>
          <w:color w:val="000000"/>
          <w:sz w:val="20"/>
          <w:szCs w:val="20"/>
        </w:rPr>
      </w:pPr>
    </w:p>
    <w:p w14:paraId="4CC96817" w14:textId="65AB15C5" w:rsidR="00F5414E" w:rsidRDefault="00F5414E" w:rsidP="007D05EB">
      <w:pPr>
        <w:pStyle w:val="normln0"/>
        <w:spacing w:after="120" w:line="264" w:lineRule="auto"/>
        <w:rPr>
          <w:rFonts w:ascii="Arial" w:hAnsi="Arial" w:cs="Arial"/>
          <w:color w:val="000000"/>
          <w:sz w:val="20"/>
          <w:szCs w:val="20"/>
        </w:rPr>
      </w:pPr>
    </w:p>
    <w:p w14:paraId="6F6F081F" w14:textId="77777777" w:rsidR="00F5414E" w:rsidRPr="003F2BA7" w:rsidRDefault="00F5414E" w:rsidP="007D05EB">
      <w:pPr>
        <w:pStyle w:val="normln0"/>
        <w:spacing w:after="120" w:line="264" w:lineRule="auto"/>
        <w:rPr>
          <w:rFonts w:ascii="Arial" w:hAnsi="Arial" w:cs="Arial"/>
          <w:color w:val="000000"/>
          <w:sz w:val="20"/>
          <w:szCs w:val="20"/>
        </w:rPr>
      </w:pPr>
    </w:p>
    <w:p w14:paraId="38366DA3" w14:textId="1B18D09F" w:rsidR="00A26D5A" w:rsidRPr="003F2BA7" w:rsidRDefault="00A26D5A" w:rsidP="007D05EB">
      <w:pPr>
        <w:pStyle w:val="normln0"/>
        <w:spacing w:after="120" w:line="264" w:lineRule="auto"/>
        <w:rPr>
          <w:rFonts w:ascii="Arial" w:hAnsi="Arial" w:cs="Arial"/>
          <w:color w:val="000000"/>
          <w:sz w:val="20"/>
          <w:szCs w:val="20"/>
        </w:rPr>
      </w:pPr>
    </w:p>
    <w:p w14:paraId="22082567" w14:textId="77777777" w:rsidR="00A26D5A" w:rsidRPr="003F2BA7" w:rsidRDefault="00A26D5A" w:rsidP="007D05EB">
      <w:pPr>
        <w:pStyle w:val="normln0"/>
        <w:spacing w:after="120" w:line="264" w:lineRule="auto"/>
        <w:rPr>
          <w:rFonts w:ascii="Arial" w:hAnsi="Arial" w:cs="Arial"/>
          <w:color w:val="000000"/>
          <w:sz w:val="20"/>
          <w:szCs w:val="20"/>
        </w:rPr>
      </w:pPr>
    </w:p>
    <w:p w14:paraId="739D255A" w14:textId="77777777" w:rsidR="00F974E5" w:rsidRPr="003F2BA7" w:rsidRDefault="00F974E5" w:rsidP="00F5414E">
      <w:pPr>
        <w:pStyle w:val="normln0"/>
        <w:numPr>
          <w:ilvl w:val="0"/>
          <w:numId w:val="31"/>
        </w:numPr>
        <w:spacing w:after="120"/>
        <w:ind w:left="283" w:hanging="357"/>
        <w:rPr>
          <w:rFonts w:ascii="Arial" w:hAnsi="Arial" w:cs="Arial"/>
          <w:b/>
          <w:color w:val="000000" w:themeColor="text1"/>
          <w:sz w:val="36"/>
          <w:szCs w:val="36"/>
        </w:rPr>
      </w:pPr>
      <w:r w:rsidRPr="003F2BA7">
        <w:rPr>
          <w:rFonts w:ascii="Arial" w:hAnsi="Arial" w:cs="Arial"/>
          <w:b/>
          <w:color w:val="000000" w:themeColor="text1"/>
          <w:sz w:val="36"/>
          <w:szCs w:val="36"/>
        </w:rPr>
        <w:lastRenderedPageBreak/>
        <w:t>Komunikace a viditelnost</w:t>
      </w:r>
    </w:p>
    <w:p w14:paraId="2059516E" w14:textId="05381446" w:rsidR="00F743BD" w:rsidRPr="003F2BA7" w:rsidRDefault="00F743BD" w:rsidP="0035548E">
      <w:pPr>
        <w:pStyle w:val="normln0"/>
        <w:spacing w:line="264" w:lineRule="auto"/>
        <w:rPr>
          <w:rFonts w:ascii="Arial" w:hAnsi="Arial" w:cs="Arial"/>
          <w:sz w:val="20"/>
          <w:szCs w:val="20"/>
        </w:rPr>
      </w:pPr>
      <w:del w:id="1593" w:author="Juráš Pavel" w:date="2021-05-19T14:09:00Z">
        <w:r w:rsidRPr="003F2BA7" w:rsidDel="00E47D6C">
          <w:rPr>
            <w:rFonts w:ascii="Arial" w:hAnsi="Arial" w:cs="Arial"/>
            <w:sz w:val="20"/>
            <w:szCs w:val="20"/>
          </w:rPr>
          <w:delText>Strategie publicity a k</w:delText>
        </w:r>
      </w:del>
      <w:ins w:id="1594" w:author="Juráš Pavel" w:date="2021-05-19T14:09:00Z">
        <w:r w:rsidR="00E47D6C" w:rsidRPr="003F2BA7">
          <w:rPr>
            <w:rFonts w:ascii="Arial" w:hAnsi="Arial" w:cs="Arial"/>
            <w:sz w:val="20"/>
            <w:szCs w:val="20"/>
          </w:rPr>
          <w:t>K</w:t>
        </w:r>
      </w:ins>
      <w:r w:rsidRPr="003F2BA7">
        <w:rPr>
          <w:rFonts w:ascii="Arial" w:hAnsi="Arial" w:cs="Arial"/>
          <w:sz w:val="20"/>
          <w:szCs w:val="20"/>
        </w:rPr>
        <w:t xml:space="preserve">omunikace </w:t>
      </w:r>
      <w:ins w:id="1595" w:author="Juráš Pavel" w:date="2021-05-19T14:09:00Z">
        <w:r w:rsidR="00E47D6C" w:rsidRPr="003F2BA7">
          <w:rPr>
            <w:rFonts w:ascii="Arial" w:hAnsi="Arial" w:cs="Arial"/>
            <w:sz w:val="20"/>
            <w:szCs w:val="20"/>
          </w:rPr>
          <w:t xml:space="preserve">a viditelnost </w:t>
        </w:r>
      </w:ins>
      <w:r w:rsidRPr="003F2BA7">
        <w:rPr>
          <w:rFonts w:ascii="Arial" w:hAnsi="Arial" w:cs="Arial"/>
          <w:sz w:val="20"/>
          <w:szCs w:val="20"/>
        </w:rPr>
        <w:t>OP TAK má pomoci naplnění cílů OP TAK v</w:t>
      </w:r>
      <w:r w:rsidR="000C4185" w:rsidRPr="003F2BA7">
        <w:rPr>
          <w:rFonts w:ascii="Arial" w:hAnsi="Arial" w:cs="Arial"/>
          <w:sz w:val="20"/>
          <w:szCs w:val="20"/>
        </w:rPr>
        <w:t> </w:t>
      </w:r>
      <w:del w:id="1596" w:author="Juráš Pavel" w:date="2021-05-19T14:09:00Z">
        <w:r w:rsidR="000C4185" w:rsidRPr="003F2BA7" w:rsidDel="00E47D6C">
          <w:rPr>
            <w:rFonts w:ascii="Arial" w:hAnsi="Arial" w:cs="Arial"/>
            <w:sz w:val="20"/>
            <w:szCs w:val="20"/>
          </w:rPr>
          <w:delText>programovém období</w:delText>
        </w:r>
      </w:del>
      <w:ins w:id="1597" w:author="Juráš Pavel" w:date="2021-05-19T14:09:00Z">
        <w:r w:rsidR="00E47D6C" w:rsidRPr="003F2BA7">
          <w:rPr>
            <w:rFonts w:ascii="Arial" w:hAnsi="Arial" w:cs="Arial"/>
            <w:sz w:val="20"/>
            <w:szCs w:val="20"/>
          </w:rPr>
          <w:t>letech</w:t>
        </w:r>
      </w:ins>
      <w:r w:rsidRPr="003F2BA7">
        <w:rPr>
          <w:rFonts w:ascii="Arial" w:hAnsi="Arial" w:cs="Arial"/>
          <w:sz w:val="20"/>
          <w:szCs w:val="20"/>
        </w:rPr>
        <w:t xml:space="preserve"> 2021-2027.</w:t>
      </w:r>
    </w:p>
    <w:p w14:paraId="10A1FAB9" w14:textId="536E6745" w:rsidR="00F743BD" w:rsidRPr="003F2BA7" w:rsidRDefault="00F743BD" w:rsidP="0035548E">
      <w:pPr>
        <w:pStyle w:val="normln0"/>
        <w:spacing w:line="264" w:lineRule="auto"/>
        <w:rPr>
          <w:rFonts w:ascii="Arial" w:hAnsi="Arial" w:cs="Arial"/>
          <w:b/>
          <w:sz w:val="20"/>
          <w:szCs w:val="20"/>
          <w:u w:val="single"/>
        </w:rPr>
      </w:pPr>
      <w:r w:rsidRPr="003F2BA7">
        <w:rPr>
          <w:rFonts w:ascii="Arial" w:hAnsi="Arial" w:cs="Arial"/>
          <w:b/>
          <w:sz w:val="20"/>
          <w:szCs w:val="20"/>
          <w:u w:val="single"/>
        </w:rPr>
        <w:t>Cíle</w:t>
      </w:r>
      <w:del w:id="1598" w:author="Juráš Pavel" w:date="2021-05-19T14:09:00Z">
        <w:r w:rsidRPr="003F2BA7" w:rsidDel="00E47D6C">
          <w:rPr>
            <w:rFonts w:ascii="Arial" w:hAnsi="Arial" w:cs="Arial"/>
            <w:b/>
            <w:sz w:val="20"/>
            <w:szCs w:val="20"/>
            <w:u w:val="single"/>
          </w:rPr>
          <w:delText xml:space="preserve"> strategie</w:delText>
        </w:r>
      </w:del>
    </w:p>
    <w:p w14:paraId="4938F42F" w14:textId="4931FAF2" w:rsidR="00824FAF" w:rsidRPr="003F2BA7" w:rsidDel="00E47D6C" w:rsidRDefault="00824FAF" w:rsidP="0035548E">
      <w:pPr>
        <w:spacing w:after="120" w:line="264" w:lineRule="auto"/>
        <w:jc w:val="both"/>
        <w:rPr>
          <w:del w:id="1599" w:author="Juráš Pavel" w:date="2021-05-19T14:09:00Z"/>
          <w:rFonts w:ascii="Arial" w:hAnsi="Arial" w:cs="Arial"/>
        </w:rPr>
      </w:pPr>
      <w:del w:id="1600" w:author="Juráš Pavel" w:date="2021-05-19T14:09:00Z">
        <w:r w:rsidRPr="003F2BA7" w:rsidDel="00E47D6C">
          <w:rPr>
            <w:rFonts w:ascii="Arial" w:hAnsi="Arial" w:cs="Arial"/>
          </w:rPr>
          <w:delText xml:space="preserve">Primárním účelem a cílem je realizace kvalitních podnikatelských projektů společně s včasným a úspěšným čerpáním alokovaných prostředků v rámci jednotlivých priorit a konkrétních výzev a v důsledku toho zvýšení konkurenceschopnosti České republiky. Jako konkrétní komunikační cíle pro účely naplnění tohoto primárního záměru </w:delText>
        </w:r>
        <w:r w:rsidR="00BD02BB" w:rsidRPr="003F2BA7" w:rsidDel="00E47D6C">
          <w:rPr>
            <w:rFonts w:ascii="Arial" w:hAnsi="Arial" w:cs="Arial"/>
          </w:rPr>
          <w:delText>jsou</w:delText>
        </w:r>
        <w:r w:rsidRPr="003F2BA7" w:rsidDel="00E47D6C">
          <w:rPr>
            <w:rFonts w:ascii="Arial" w:hAnsi="Arial" w:cs="Arial"/>
          </w:rPr>
          <w:delText xml:space="preserve"> stanoveny:</w:delText>
        </w:r>
      </w:del>
    </w:p>
    <w:p w14:paraId="311C4AF9" w14:textId="6A773323" w:rsidR="00F743BD" w:rsidRPr="003F2BA7" w:rsidRDefault="00F743BD" w:rsidP="00F5414E">
      <w:pPr>
        <w:pStyle w:val="normln0"/>
        <w:numPr>
          <w:ilvl w:val="0"/>
          <w:numId w:val="45"/>
        </w:numPr>
        <w:spacing w:line="264" w:lineRule="auto"/>
        <w:rPr>
          <w:rFonts w:ascii="Arial" w:hAnsi="Arial" w:cs="Arial"/>
          <w:b/>
          <w:sz w:val="20"/>
          <w:szCs w:val="20"/>
        </w:rPr>
      </w:pPr>
      <w:r w:rsidRPr="003F2BA7">
        <w:rPr>
          <w:rFonts w:ascii="Arial" w:hAnsi="Arial" w:cs="Arial"/>
          <w:b/>
          <w:sz w:val="20"/>
          <w:szCs w:val="20"/>
        </w:rPr>
        <w:t>Vyvolat zájem o OP TAK</w:t>
      </w:r>
    </w:p>
    <w:p w14:paraId="2574FC0A" w14:textId="2C6056CB"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Úkolem je informovat cílové skupiny o existenci OP TAK a podpoře z fondů EU, dosáhnout jejich pozitivního vnímání a vyvolat zájem o podání žádosti</w:t>
      </w:r>
      <w:r w:rsidR="000C4185" w:rsidRPr="003F2BA7">
        <w:rPr>
          <w:rFonts w:ascii="Arial" w:hAnsi="Arial" w:cs="Arial"/>
          <w:sz w:val="20"/>
          <w:szCs w:val="20"/>
        </w:rPr>
        <w:t xml:space="preserve"> o podporu</w:t>
      </w:r>
      <w:r w:rsidRPr="003F2BA7">
        <w:rPr>
          <w:rFonts w:ascii="Arial" w:hAnsi="Arial" w:cs="Arial"/>
          <w:sz w:val="20"/>
          <w:szCs w:val="20"/>
        </w:rPr>
        <w:t xml:space="preserve"> a úspěšnou realizaci projektu. Záměrem je rychlý zásah cílových skupin a efektivní rozšíření informac</w:t>
      </w:r>
      <w:r w:rsidR="000C4185" w:rsidRPr="003F2BA7">
        <w:rPr>
          <w:rFonts w:ascii="Arial" w:hAnsi="Arial" w:cs="Arial"/>
          <w:sz w:val="20"/>
          <w:szCs w:val="20"/>
        </w:rPr>
        <w:t>í</w:t>
      </w:r>
      <w:r w:rsidRPr="003F2BA7">
        <w:rPr>
          <w:rFonts w:ascii="Arial" w:hAnsi="Arial" w:cs="Arial"/>
          <w:sz w:val="20"/>
          <w:szCs w:val="20"/>
        </w:rPr>
        <w:t xml:space="preserve"> o podpoře českým podnikatelům z fondů </w:t>
      </w:r>
      <w:proofErr w:type="spellStart"/>
      <w:r w:rsidRPr="003F2BA7">
        <w:rPr>
          <w:rFonts w:ascii="Arial" w:hAnsi="Arial" w:cs="Arial"/>
          <w:sz w:val="20"/>
          <w:szCs w:val="20"/>
        </w:rPr>
        <w:t>EU</w:t>
      </w:r>
      <w:del w:id="1601" w:author="Juráš Pavel" w:date="2021-05-19T14:09:00Z">
        <w:r w:rsidR="000C4185" w:rsidRPr="003F2BA7" w:rsidDel="00E47D6C">
          <w:rPr>
            <w:rFonts w:ascii="Arial" w:hAnsi="Arial" w:cs="Arial"/>
            <w:sz w:val="20"/>
            <w:szCs w:val="20"/>
          </w:rPr>
          <w:delText>, vč. dopadů a přínosů,</w:delText>
        </w:r>
        <w:r w:rsidRPr="003F2BA7" w:rsidDel="00E47D6C">
          <w:rPr>
            <w:rFonts w:ascii="Arial" w:hAnsi="Arial" w:cs="Arial"/>
            <w:sz w:val="20"/>
            <w:szCs w:val="20"/>
          </w:rPr>
          <w:delText xml:space="preserve"> </w:delText>
        </w:r>
      </w:del>
      <w:r w:rsidRPr="003F2BA7">
        <w:rPr>
          <w:rFonts w:ascii="Arial" w:hAnsi="Arial" w:cs="Arial"/>
          <w:sz w:val="20"/>
          <w:szCs w:val="20"/>
        </w:rPr>
        <w:t>mezi</w:t>
      </w:r>
      <w:proofErr w:type="spellEnd"/>
      <w:r w:rsidRPr="003F2BA7">
        <w:rPr>
          <w:rFonts w:ascii="Arial" w:hAnsi="Arial" w:cs="Arial"/>
          <w:sz w:val="20"/>
          <w:szCs w:val="20"/>
        </w:rPr>
        <w:t xml:space="preserve"> širokou veřejnost.</w:t>
      </w:r>
    </w:p>
    <w:p w14:paraId="13F5CD59" w14:textId="4037DC58"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 xml:space="preserve">Využití masmédií, sociálních médií, </w:t>
      </w:r>
      <w:r w:rsidR="00BD02BB" w:rsidRPr="003F2BA7">
        <w:rPr>
          <w:rFonts w:ascii="Arial" w:hAnsi="Arial" w:cs="Arial"/>
          <w:sz w:val="20"/>
          <w:szCs w:val="20"/>
        </w:rPr>
        <w:t>TV</w:t>
      </w:r>
      <w:r w:rsidRPr="003F2BA7">
        <w:rPr>
          <w:rFonts w:ascii="Arial" w:hAnsi="Arial" w:cs="Arial"/>
          <w:sz w:val="20"/>
          <w:szCs w:val="20"/>
        </w:rPr>
        <w:t xml:space="preserve">, rozhlasu, tisku a </w:t>
      </w:r>
      <w:proofErr w:type="spellStart"/>
      <w:r w:rsidRPr="003F2BA7">
        <w:rPr>
          <w:rFonts w:ascii="Arial" w:hAnsi="Arial" w:cs="Arial"/>
          <w:sz w:val="20"/>
          <w:szCs w:val="20"/>
        </w:rPr>
        <w:t>outdoorové</w:t>
      </w:r>
      <w:proofErr w:type="spellEnd"/>
      <w:r w:rsidRPr="003F2BA7">
        <w:rPr>
          <w:rFonts w:ascii="Arial" w:hAnsi="Arial" w:cs="Arial"/>
          <w:sz w:val="20"/>
          <w:szCs w:val="20"/>
        </w:rPr>
        <w:t xml:space="preserve"> reklamy.</w:t>
      </w:r>
    </w:p>
    <w:p w14:paraId="57D38E45" w14:textId="14A7D5D8" w:rsidR="00F743BD" w:rsidRPr="003F2BA7" w:rsidRDefault="00F743BD" w:rsidP="00F5414E">
      <w:pPr>
        <w:pStyle w:val="normln0"/>
        <w:numPr>
          <w:ilvl w:val="0"/>
          <w:numId w:val="45"/>
        </w:numPr>
        <w:spacing w:line="264" w:lineRule="auto"/>
        <w:rPr>
          <w:rFonts w:ascii="Arial" w:hAnsi="Arial" w:cs="Arial"/>
          <w:b/>
          <w:sz w:val="20"/>
          <w:szCs w:val="20"/>
        </w:rPr>
      </w:pPr>
      <w:r w:rsidRPr="003F2BA7">
        <w:rPr>
          <w:rFonts w:ascii="Arial" w:hAnsi="Arial" w:cs="Arial"/>
          <w:b/>
          <w:sz w:val="20"/>
          <w:szCs w:val="20"/>
        </w:rPr>
        <w:t>Motivovat k získání dodatečných informací</w:t>
      </w:r>
    </w:p>
    <w:p w14:paraId="0D9B2124" w14:textId="77777777" w:rsidR="00E47D6C" w:rsidRPr="003F2BA7" w:rsidRDefault="00F743BD" w:rsidP="00E47D6C">
      <w:pPr>
        <w:pStyle w:val="normln0"/>
        <w:spacing w:line="264" w:lineRule="auto"/>
        <w:ind w:left="709"/>
        <w:rPr>
          <w:ins w:id="1602" w:author="Juráš Pavel" w:date="2021-05-19T14:09:00Z"/>
          <w:rFonts w:ascii="Arial" w:hAnsi="Arial" w:cs="Arial"/>
          <w:sz w:val="20"/>
          <w:szCs w:val="20"/>
        </w:rPr>
      </w:pPr>
      <w:r w:rsidRPr="003F2BA7">
        <w:rPr>
          <w:rFonts w:ascii="Arial" w:hAnsi="Arial" w:cs="Arial"/>
          <w:sz w:val="20"/>
          <w:szCs w:val="20"/>
        </w:rPr>
        <w:t>Cílem je vyvolat zájem o získání dalších informací</w:t>
      </w:r>
      <w:r w:rsidR="00BD02BB" w:rsidRPr="003F2BA7">
        <w:rPr>
          <w:rFonts w:ascii="Arial" w:hAnsi="Arial" w:cs="Arial"/>
          <w:sz w:val="20"/>
          <w:szCs w:val="20"/>
        </w:rPr>
        <w:t xml:space="preserve"> (zejména </w:t>
      </w:r>
      <w:del w:id="1603" w:author="Juráš Pavel" w:date="2021-05-19T14:09:00Z">
        <w:r w:rsidR="00BD02BB" w:rsidRPr="003F2BA7" w:rsidDel="00E47D6C">
          <w:rPr>
            <w:rFonts w:ascii="Arial" w:hAnsi="Arial" w:cs="Arial"/>
            <w:sz w:val="20"/>
            <w:szCs w:val="20"/>
          </w:rPr>
          <w:delText xml:space="preserve">detailnější informace </w:delText>
        </w:r>
      </w:del>
      <w:r w:rsidR="00BD02BB" w:rsidRPr="003F2BA7">
        <w:rPr>
          <w:rFonts w:ascii="Arial" w:hAnsi="Arial" w:cs="Arial"/>
          <w:sz w:val="20"/>
          <w:szCs w:val="20"/>
        </w:rPr>
        <w:t>o podporovaných aktivitách či zpracování a předložení žádosti o podporu)</w:t>
      </w:r>
      <w:r w:rsidRPr="003F2BA7">
        <w:rPr>
          <w:rFonts w:ascii="Arial" w:hAnsi="Arial" w:cs="Arial"/>
          <w:sz w:val="20"/>
          <w:szCs w:val="20"/>
        </w:rPr>
        <w:t>, motivovat cílovou skupinu k návštěvě webu OP TAK a k podání žádosti o podporu.</w:t>
      </w:r>
      <w:ins w:id="1604" w:author="Juráš Pavel" w:date="2021-05-19T14:09:00Z">
        <w:r w:rsidR="00E47D6C" w:rsidRPr="003F2BA7">
          <w:rPr>
            <w:rFonts w:ascii="Arial" w:hAnsi="Arial" w:cs="Arial"/>
            <w:sz w:val="20"/>
            <w:szCs w:val="20"/>
          </w:rPr>
          <w:t xml:space="preserve"> Poskytování informací a zajištění podpory příjemcům při komunikaci jejich projektů.</w:t>
        </w:r>
      </w:ins>
    </w:p>
    <w:p w14:paraId="7DFF5DAB" w14:textId="77777777"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S ohledem na úzce zaměřené cílové skupiny využití sociálních médií, internetu, tisku a PR aktivit.</w:t>
      </w:r>
    </w:p>
    <w:p w14:paraId="48B970AB" w14:textId="4B882C93" w:rsidR="00F743BD" w:rsidRPr="003F2BA7" w:rsidRDefault="00F743BD" w:rsidP="00F5414E">
      <w:pPr>
        <w:pStyle w:val="normln0"/>
        <w:numPr>
          <w:ilvl w:val="0"/>
          <w:numId w:val="45"/>
        </w:numPr>
        <w:spacing w:line="264" w:lineRule="auto"/>
        <w:rPr>
          <w:rFonts w:ascii="Arial" w:hAnsi="Arial" w:cs="Arial"/>
          <w:b/>
          <w:sz w:val="20"/>
          <w:szCs w:val="20"/>
        </w:rPr>
      </w:pPr>
      <w:r w:rsidRPr="003F2BA7">
        <w:rPr>
          <w:rFonts w:ascii="Arial" w:hAnsi="Arial" w:cs="Arial"/>
          <w:b/>
          <w:sz w:val="20"/>
          <w:szCs w:val="20"/>
        </w:rPr>
        <w:t>Představit úspěšně realizované projekty</w:t>
      </w:r>
    </w:p>
    <w:p w14:paraId="0D241A3B" w14:textId="78E9D22A" w:rsidR="00F743BD" w:rsidRPr="003F2BA7" w:rsidRDefault="00BD02BB" w:rsidP="0035548E">
      <w:pPr>
        <w:pStyle w:val="normln0"/>
        <w:spacing w:line="264" w:lineRule="auto"/>
        <w:ind w:left="709"/>
        <w:rPr>
          <w:ins w:id="1605" w:author="Juráš Pavel" w:date="2021-05-19T14:10:00Z"/>
          <w:rFonts w:ascii="Arial" w:hAnsi="Arial" w:cs="Arial"/>
          <w:sz w:val="20"/>
          <w:szCs w:val="20"/>
        </w:rPr>
      </w:pPr>
      <w:r w:rsidRPr="003F2BA7">
        <w:rPr>
          <w:rFonts w:ascii="Arial" w:hAnsi="Arial" w:cs="Arial"/>
          <w:sz w:val="20"/>
          <w:szCs w:val="20"/>
        </w:rPr>
        <w:t>Prezentace úspěšných příkladů z praxe a jejich výsledků, a to prostřednictvím v</w:t>
      </w:r>
      <w:r w:rsidR="00F743BD" w:rsidRPr="003F2BA7">
        <w:rPr>
          <w:rFonts w:ascii="Arial" w:hAnsi="Arial" w:cs="Arial"/>
          <w:sz w:val="20"/>
          <w:szCs w:val="20"/>
        </w:rPr>
        <w:t xml:space="preserve">yužití </w:t>
      </w:r>
      <w:r w:rsidR="000C4185" w:rsidRPr="003F2BA7">
        <w:rPr>
          <w:rFonts w:ascii="Arial" w:hAnsi="Arial" w:cs="Arial"/>
          <w:sz w:val="20"/>
          <w:szCs w:val="20"/>
        </w:rPr>
        <w:t>TV</w:t>
      </w:r>
      <w:r w:rsidR="00F743BD" w:rsidRPr="003F2BA7">
        <w:rPr>
          <w:rFonts w:ascii="Arial" w:hAnsi="Arial" w:cs="Arial"/>
          <w:sz w:val="20"/>
          <w:szCs w:val="20"/>
        </w:rPr>
        <w:t xml:space="preserve"> a sociálních médií, které nabízí dynamickou prezentaci, předávají více vjemů a mohou efektivně předat emocionálně laděná sdělení. Dále PR aktivity, </w:t>
      </w:r>
      <w:proofErr w:type="spellStart"/>
      <w:r w:rsidR="00F743BD" w:rsidRPr="003F2BA7">
        <w:rPr>
          <w:rFonts w:ascii="Arial" w:hAnsi="Arial" w:cs="Arial"/>
          <w:sz w:val="20"/>
          <w:szCs w:val="20"/>
        </w:rPr>
        <w:t>eventy</w:t>
      </w:r>
      <w:proofErr w:type="spellEnd"/>
      <w:r w:rsidR="00F743BD" w:rsidRPr="003F2BA7">
        <w:rPr>
          <w:rFonts w:ascii="Arial" w:hAnsi="Arial" w:cs="Arial"/>
          <w:sz w:val="20"/>
          <w:szCs w:val="20"/>
        </w:rPr>
        <w:t xml:space="preserve">, částečně tištěná inzerce a </w:t>
      </w:r>
      <w:proofErr w:type="spellStart"/>
      <w:r w:rsidR="00F743BD" w:rsidRPr="003F2BA7">
        <w:rPr>
          <w:rFonts w:ascii="Arial" w:hAnsi="Arial" w:cs="Arial"/>
          <w:sz w:val="20"/>
          <w:szCs w:val="20"/>
        </w:rPr>
        <w:t>outdoorová</w:t>
      </w:r>
      <w:proofErr w:type="spellEnd"/>
      <w:r w:rsidR="00F743BD" w:rsidRPr="003F2BA7">
        <w:rPr>
          <w:rFonts w:ascii="Arial" w:hAnsi="Arial" w:cs="Arial"/>
          <w:sz w:val="20"/>
          <w:szCs w:val="20"/>
        </w:rPr>
        <w:t xml:space="preserve"> reklama.</w:t>
      </w:r>
    </w:p>
    <w:p w14:paraId="0A16B64F" w14:textId="77777777" w:rsidR="00E47D6C" w:rsidRPr="003F2BA7" w:rsidRDefault="00E47D6C" w:rsidP="00E47D6C">
      <w:pPr>
        <w:pStyle w:val="normln0"/>
        <w:spacing w:line="264" w:lineRule="auto"/>
        <w:ind w:left="709"/>
        <w:rPr>
          <w:ins w:id="1606" w:author="Juráš Pavel" w:date="2021-05-19T14:10:00Z"/>
          <w:rFonts w:ascii="Arial" w:hAnsi="Arial" w:cs="Arial"/>
          <w:sz w:val="20"/>
          <w:szCs w:val="20"/>
        </w:rPr>
      </w:pPr>
      <w:ins w:id="1607" w:author="Juráš Pavel" w:date="2021-05-19T14:10:00Z">
        <w:r w:rsidRPr="003F2BA7">
          <w:rPr>
            <w:rFonts w:ascii="Arial" w:hAnsi="Arial" w:cs="Arial"/>
            <w:sz w:val="20"/>
            <w:szCs w:val="20"/>
          </w:rPr>
          <w:t xml:space="preserve">Podpora příjemcům při zajištění povinné publicity (pokyny a doporučení), open </w:t>
        </w:r>
        <w:proofErr w:type="spellStart"/>
        <w:r w:rsidRPr="003F2BA7">
          <w:rPr>
            <w:rFonts w:ascii="Arial" w:hAnsi="Arial" w:cs="Arial"/>
            <w:sz w:val="20"/>
            <w:szCs w:val="20"/>
          </w:rPr>
          <w:t>days</w:t>
        </w:r>
        <w:proofErr w:type="spellEnd"/>
        <w:r w:rsidRPr="003F2BA7">
          <w:rPr>
            <w:rFonts w:ascii="Arial" w:hAnsi="Arial" w:cs="Arial"/>
            <w:sz w:val="20"/>
            <w:szCs w:val="20"/>
          </w:rPr>
          <w:t xml:space="preserve"> na projektech (vč. alternativní možnosti inzerce o projektu v tištěném/online médiu) a slavnostním otevírání projektů.</w:t>
        </w:r>
      </w:ins>
    </w:p>
    <w:p w14:paraId="00FB3FFD" w14:textId="77777777" w:rsidR="00F743BD" w:rsidRPr="003F2BA7" w:rsidRDefault="00F743BD" w:rsidP="0035548E">
      <w:pPr>
        <w:pStyle w:val="normln0"/>
        <w:spacing w:line="264" w:lineRule="auto"/>
        <w:rPr>
          <w:rFonts w:ascii="Arial" w:hAnsi="Arial" w:cs="Arial"/>
          <w:b/>
          <w:sz w:val="20"/>
          <w:szCs w:val="20"/>
          <w:u w:val="single"/>
        </w:rPr>
      </w:pPr>
      <w:r w:rsidRPr="003F2BA7">
        <w:rPr>
          <w:rFonts w:ascii="Arial" w:hAnsi="Arial" w:cs="Arial"/>
          <w:b/>
          <w:sz w:val="20"/>
          <w:szCs w:val="20"/>
          <w:u w:val="single"/>
        </w:rPr>
        <w:t>Cílové skupiny</w:t>
      </w:r>
    </w:p>
    <w:p w14:paraId="5228358F" w14:textId="4B17BA3F" w:rsidR="003C457E" w:rsidRPr="003F2BA7" w:rsidRDefault="003C457E" w:rsidP="0035548E">
      <w:pPr>
        <w:spacing w:line="264" w:lineRule="auto"/>
        <w:jc w:val="both"/>
        <w:rPr>
          <w:rFonts w:ascii="Arial" w:hAnsi="Arial" w:cs="Arial"/>
        </w:rPr>
      </w:pPr>
      <w:del w:id="1608" w:author="Juráš Pavel" w:date="2021-05-19T14:10:00Z">
        <w:r w:rsidRPr="003F2BA7" w:rsidDel="00E47D6C">
          <w:rPr>
            <w:rFonts w:ascii="Arial" w:hAnsi="Arial" w:cs="Arial"/>
          </w:rPr>
          <w:delText>Primárním c</w:delText>
        </w:r>
      </w:del>
      <w:ins w:id="1609" w:author="Juráš Pavel" w:date="2021-05-19T14:10:00Z">
        <w:r w:rsidR="00E47D6C" w:rsidRPr="003F2BA7">
          <w:rPr>
            <w:rFonts w:ascii="Arial" w:hAnsi="Arial" w:cs="Arial"/>
          </w:rPr>
          <w:t>C</w:t>
        </w:r>
      </w:ins>
      <w:r w:rsidRPr="003F2BA7">
        <w:rPr>
          <w:rFonts w:ascii="Arial" w:hAnsi="Arial" w:cs="Arial"/>
        </w:rPr>
        <w:t xml:space="preserve">ílem je oslovení </w:t>
      </w:r>
      <w:del w:id="1610" w:author="Juráš Pavel" w:date="2021-05-19T14:10:00Z">
        <w:r w:rsidRPr="003F2BA7" w:rsidDel="00E47D6C">
          <w:rPr>
            <w:rFonts w:ascii="Arial" w:hAnsi="Arial" w:cs="Arial"/>
          </w:rPr>
          <w:delText xml:space="preserve">a kontinuální komunikace především směrem k </w:delText>
        </w:r>
      </w:del>
      <w:r w:rsidRPr="003F2BA7">
        <w:rPr>
          <w:rFonts w:ascii="Arial" w:hAnsi="Arial" w:cs="Arial"/>
        </w:rPr>
        <w:t>potenciální</w:t>
      </w:r>
      <w:ins w:id="1611" w:author="Juráš Pavel" w:date="2021-05-19T14:10:00Z">
        <w:r w:rsidR="00E47D6C" w:rsidRPr="003F2BA7">
          <w:rPr>
            <w:rFonts w:ascii="Arial" w:hAnsi="Arial" w:cs="Arial"/>
          </w:rPr>
          <w:t>ch</w:t>
        </w:r>
      </w:ins>
      <w:del w:id="1612" w:author="Juráš Pavel" w:date="2021-05-19T14:10:00Z">
        <w:r w:rsidRPr="003F2BA7" w:rsidDel="00E47D6C">
          <w:rPr>
            <w:rFonts w:ascii="Arial" w:hAnsi="Arial" w:cs="Arial"/>
          </w:rPr>
          <w:delText>m</w:delText>
        </w:r>
      </w:del>
      <w:r w:rsidRPr="003F2BA7">
        <w:rPr>
          <w:rFonts w:ascii="Arial" w:hAnsi="Arial" w:cs="Arial"/>
        </w:rPr>
        <w:t xml:space="preserve"> žadatelů</w:t>
      </w:r>
      <w:del w:id="1613" w:author="Juráš Pavel" w:date="2021-05-19T14:10:00Z">
        <w:r w:rsidRPr="003F2BA7" w:rsidDel="00E47D6C">
          <w:rPr>
            <w:rFonts w:ascii="Arial" w:hAnsi="Arial" w:cs="Arial"/>
          </w:rPr>
          <w:delText>m</w:delText>
        </w:r>
      </w:del>
      <w:r w:rsidRPr="003F2BA7">
        <w:rPr>
          <w:rFonts w:ascii="Arial" w:hAnsi="Arial" w:cs="Arial"/>
        </w:rPr>
        <w:t xml:space="preserve"> a příjemců</w:t>
      </w:r>
      <w:del w:id="1614" w:author="Juráš Pavel" w:date="2021-05-19T14:10:00Z">
        <w:r w:rsidRPr="003F2BA7" w:rsidDel="00E47D6C">
          <w:rPr>
            <w:rFonts w:ascii="Arial" w:hAnsi="Arial" w:cs="Arial"/>
          </w:rPr>
          <w:delText>m</w:delText>
        </w:r>
      </w:del>
      <w:r w:rsidRPr="003F2BA7">
        <w:rPr>
          <w:rFonts w:ascii="Arial" w:hAnsi="Arial" w:cs="Arial"/>
        </w:rPr>
        <w:t xml:space="preserve"> podpory z konkrétních oborů </w:t>
      </w:r>
      <w:r w:rsidR="00F743BD" w:rsidRPr="003F2BA7">
        <w:rPr>
          <w:rFonts w:ascii="Arial" w:hAnsi="Arial" w:cs="Arial"/>
        </w:rPr>
        <w:t xml:space="preserve">dle zaměření výzvy. </w:t>
      </w:r>
      <w:del w:id="1615" w:author="Juráš Pavel" w:date="2021-05-19T14:11:00Z">
        <w:r w:rsidRPr="003F2BA7" w:rsidDel="00E47D6C">
          <w:rPr>
            <w:rFonts w:ascii="Arial" w:hAnsi="Arial" w:cs="Arial"/>
          </w:rPr>
          <w:delText xml:space="preserve">Trh, ke kterému je nezbytné komunikovat, je však více členitější a fragmentovanější. </w:delText>
        </w:r>
      </w:del>
      <w:ins w:id="1616" w:author="Juráš Pavel" w:date="2021-05-19T14:11:00Z">
        <w:r w:rsidR="00E47D6C" w:rsidRPr="003F2BA7">
          <w:rPr>
            <w:rFonts w:ascii="Arial" w:hAnsi="Arial" w:cs="Arial"/>
          </w:rPr>
          <w:t xml:space="preserve"> </w:t>
        </w:r>
      </w:ins>
      <w:r w:rsidRPr="003F2BA7">
        <w:rPr>
          <w:rFonts w:ascii="Arial" w:hAnsi="Arial" w:cs="Arial"/>
        </w:rPr>
        <w:t>S</w:t>
      </w:r>
      <w:del w:id="1617" w:author="Juráš Pavel" w:date="2021-05-19T14:11:00Z">
        <w:r w:rsidRPr="003F2BA7" w:rsidDel="00E47D6C">
          <w:rPr>
            <w:rFonts w:ascii="Arial" w:hAnsi="Arial" w:cs="Arial"/>
          </w:rPr>
          <w:delText>trategie je proto v rámci cílových s</w:delText>
        </w:r>
      </w:del>
      <w:r w:rsidRPr="003F2BA7">
        <w:rPr>
          <w:rFonts w:ascii="Arial" w:hAnsi="Arial" w:cs="Arial"/>
        </w:rPr>
        <w:t>kupin</w:t>
      </w:r>
      <w:ins w:id="1618" w:author="Juráš Pavel" w:date="2021-05-19T14:11:00Z">
        <w:r w:rsidR="00E47D6C" w:rsidRPr="003F2BA7">
          <w:rPr>
            <w:rFonts w:ascii="Arial" w:hAnsi="Arial" w:cs="Arial"/>
          </w:rPr>
          <w:t>y</w:t>
        </w:r>
      </w:ins>
      <w:r w:rsidRPr="003F2BA7">
        <w:rPr>
          <w:rFonts w:ascii="Arial" w:hAnsi="Arial" w:cs="Arial"/>
        </w:rPr>
        <w:t xml:space="preserve"> rozčleněn</w:t>
      </w:r>
      <w:del w:id="1619" w:author="Juráš Pavel" w:date="2021-05-19T14:11:00Z">
        <w:r w:rsidRPr="003F2BA7" w:rsidDel="00E47D6C">
          <w:rPr>
            <w:rFonts w:ascii="Arial" w:hAnsi="Arial" w:cs="Arial"/>
          </w:rPr>
          <w:delText>a</w:delText>
        </w:r>
      </w:del>
      <w:ins w:id="1620" w:author="Juráš Pavel" w:date="2021-05-19T14:11:00Z">
        <w:r w:rsidR="00E47D6C" w:rsidRPr="003F2BA7">
          <w:rPr>
            <w:rFonts w:ascii="Arial" w:hAnsi="Arial" w:cs="Arial"/>
          </w:rPr>
          <w:t>y</w:t>
        </w:r>
      </w:ins>
      <w:r w:rsidRPr="003F2BA7">
        <w:rPr>
          <w:rFonts w:ascii="Arial" w:hAnsi="Arial" w:cs="Arial"/>
        </w:rPr>
        <w:t xml:space="preserve"> na </w:t>
      </w:r>
      <w:proofErr w:type="spellStart"/>
      <w:r w:rsidRPr="003F2BA7">
        <w:rPr>
          <w:rFonts w:ascii="Arial" w:hAnsi="Arial" w:cs="Arial"/>
        </w:rPr>
        <w:t>mikrosegmenty</w:t>
      </w:r>
      <w:proofErr w:type="spellEnd"/>
      <w:r w:rsidRPr="003F2BA7">
        <w:rPr>
          <w:rFonts w:ascii="Arial" w:hAnsi="Arial" w:cs="Arial"/>
        </w:rPr>
        <w:t xml:space="preserve">, které umožní </w:t>
      </w:r>
      <w:del w:id="1621" w:author="Juráš Pavel" w:date="2021-05-19T14:11:00Z">
        <w:r w:rsidRPr="003F2BA7" w:rsidDel="00E47D6C">
          <w:rPr>
            <w:rFonts w:ascii="Arial" w:hAnsi="Arial" w:cs="Arial"/>
          </w:rPr>
          <w:delText xml:space="preserve">přesnější a </w:delText>
        </w:r>
      </w:del>
      <w:r w:rsidRPr="003F2BA7">
        <w:rPr>
          <w:rFonts w:ascii="Arial" w:hAnsi="Arial" w:cs="Arial"/>
        </w:rPr>
        <w:t xml:space="preserve">účinnější zásah </w:t>
      </w:r>
      <w:del w:id="1622" w:author="Juráš Pavel" w:date="2021-05-19T14:11:00Z">
        <w:r w:rsidRPr="003F2BA7" w:rsidDel="00E47D6C">
          <w:rPr>
            <w:rFonts w:ascii="Arial" w:hAnsi="Arial" w:cs="Arial"/>
          </w:rPr>
          <w:delText xml:space="preserve">vybranými </w:delText>
        </w:r>
      </w:del>
      <w:r w:rsidRPr="003F2BA7">
        <w:rPr>
          <w:rFonts w:ascii="Arial" w:hAnsi="Arial" w:cs="Arial"/>
        </w:rPr>
        <w:t>komunikačními nástroji.</w:t>
      </w:r>
    </w:p>
    <w:p w14:paraId="418BDF0C" w14:textId="07CF04D2" w:rsidR="00F743BD" w:rsidRPr="003F2BA7" w:rsidRDefault="00F743BD" w:rsidP="0035548E">
      <w:pPr>
        <w:pStyle w:val="normln0"/>
        <w:spacing w:line="264" w:lineRule="auto"/>
        <w:rPr>
          <w:rFonts w:ascii="Arial" w:hAnsi="Arial" w:cs="Arial"/>
          <w:sz w:val="20"/>
          <w:szCs w:val="20"/>
        </w:rPr>
      </w:pPr>
    </w:p>
    <w:p w14:paraId="2DF89EDC" w14:textId="78FF52C0" w:rsidR="00F743BD" w:rsidRPr="003F2BA7" w:rsidRDefault="00F743BD" w:rsidP="00F5414E">
      <w:pPr>
        <w:pStyle w:val="normln0"/>
        <w:numPr>
          <w:ilvl w:val="0"/>
          <w:numId w:val="46"/>
        </w:numPr>
        <w:spacing w:line="264" w:lineRule="auto"/>
        <w:rPr>
          <w:rFonts w:ascii="Arial" w:hAnsi="Arial" w:cs="Arial"/>
          <w:b/>
          <w:sz w:val="20"/>
          <w:szCs w:val="20"/>
        </w:rPr>
      </w:pPr>
      <w:r w:rsidRPr="003F2BA7">
        <w:rPr>
          <w:rFonts w:ascii="Arial" w:hAnsi="Arial" w:cs="Arial"/>
          <w:b/>
          <w:sz w:val="20"/>
          <w:szCs w:val="20"/>
        </w:rPr>
        <w:t>Potenciální žadatelé a příjemci z OP TAK</w:t>
      </w:r>
    </w:p>
    <w:p w14:paraId="35F32D0C" w14:textId="618B9167"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 xml:space="preserve">Dle zaměření OP TAK se jedná o podnikatelské subjekty, sdružení podnikatelů, územní samosprávné celky, neziskové organizace, </w:t>
      </w:r>
      <w:del w:id="1623" w:author="Haco Ivan" w:date="2021-06-01T14:36:00Z">
        <w:r w:rsidRPr="003F2BA7" w:rsidDel="00FD77ED">
          <w:rPr>
            <w:rFonts w:ascii="Arial" w:hAnsi="Arial" w:cs="Arial"/>
            <w:sz w:val="20"/>
            <w:szCs w:val="20"/>
          </w:rPr>
          <w:delText xml:space="preserve">veřejné </w:delText>
        </w:r>
      </w:del>
      <w:r w:rsidRPr="003F2BA7">
        <w:rPr>
          <w:rFonts w:ascii="Arial" w:hAnsi="Arial" w:cs="Arial"/>
          <w:sz w:val="20"/>
          <w:szCs w:val="20"/>
        </w:rPr>
        <w:t xml:space="preserve">výzkumné </w:t>
      </w:r>
      <w:ins w:id="1624" w:author="Haco Ivan" w:date="2021-06-01T14:36:00Z">
        <w:r w:rsidR="00FD77ED" w:rsidRPr="003F2BA7">
          <w:rPr>
            <w:rFonts w:ascii="Arial" w:hAnsi="Arial" w:cs="Arial"/>
            <w:sz w:val="20"/>
            <w:szCs w:val="20"/>
          </w:rPr>
          <w:t>organizace</w:t>
        </w:r>
      </w:ins>
      <w:del w:id="1625" w:author="Haco Ivan" w:date="2021-06-01T14:36:00Z">
        <w:r w:rsidRPr="003F2BA7" w:rsidDel="00FD77ED">
          <w:rPr>
            <w:rFonts w:ascii="Arial" w:hAnsi="Arial" w:cs="Arial"/>
            <w:sz w:val="20"/>
            <w:szCs w:val="20"/>
          </w:rPr>
          <w:delText>instituce</w:delText>
        </w:r>
      </w:del>
      <w:r w:rsidRPr="003F2BA7">
        <w:rPr>
          <w:rFonts w:ascii="Arial" w:hAnsi="Arial" w:cs="Arial"/>
          <w:sz w:val="20"/>
          <w:szCs w:val="20"/>
        </w:rPr>
        <w:t xml:space="preserve">, </w:t>
      </w:r>
      <w:r w:rsidR="003C457E" w:rsidRPr="003F2BA7">
        <w:rPr>
          <w:rFonts w:ascii="Arial" w:hAnsi="Arial" w:cs="Arial"/>
          <w:sz w:val="20"/>
          <w:szCs w:val="20"/>
        </w:rPr>
        <w:t>provozovatel</w:t>
      </w:r>
      <w:ins w:id="1626" w:author="Juráš Pavel" w:date="2021-05-19T14:12:00Z">
        <w:r w:rsidR="00E47D6C" w:rsidRPr="003F2BA7">
          <w:rPr>
            <w:rFonts w:ascii="Arial" w:hAnsi="Arial" w:cs="Arial"/>
            <w:sz w:val="20"/>
            <w:szCs w:val="20"/>
          </w:rPr>
          <w:t>e</w:t>
        </w:r>
      </w:ins>
      <w:del w:id="1627" w:author="Juráš Pavel" w:date="2021-05-19T14:12:00Z">
        <w:r w:rsidR="003C457E" w:rsidRPr="003F2BA7" w:rsidDel="00E47D6C">
          <w:rPr>
            <w:rFonts w:ascii="Arial" w:hAnsi="Arial" w:cs="Arial"/>
            <w:sz w:val="20"/>
            <w:szCs w:val="20"/>
          </w:rPr>
          <w:delText>é</w:delText>
        </w:r>
      </w:del>
      <w:r w:rsidR="003C457E" w:rsidRPr="003F2BA7">
        <w:rPr>
          <w:rFonts w:ascii="Arial" w:hAnsi="Arial" w:cs="Arial"/>
          <w:sz w:val="20"/>
          <w:szCs w:val="20"/>
        </w:rPr>
        <w:t xml:space="preserve"> inovační infrastruktury</w:t>
      </w:r>
      <w:r w:rsidRPr="003F2BA7">
        <w:rPr>
          <w:rFonts w:ascii="Arial" w:hAnsi="Arial" w:cs="Arial"/>
          <w:sz w:val="20"/>
          <w:szCs w:val="20"/>
        </w:rPr>
        <w:t>, MPO a jeho příspěvkové organizace a další. Komunikace bude cílit zejména na fyzické osoby a MSP a částečně pak na velké podniky a vysoké školy či výzkumné organizace.</w:t>
      </w:r>
    </w:p>
    <w:p w14:paraId="4D13F801" w14:textId="08E44173" w:rsidR="00F743BD" w:rsidRPr="003F2BA7" w:rsidRDefault="00F743BD" w:rsidP="00F5414E">
      <w:pPr>
        <w:pStyle w:val="normln0"/>
        <w:numPr>
          <w:ilvl w:val="0"/>
          <w:numId w:val="46"/>
        </w:numPr>
        <w:spacing w:line="264" w:lineRule="auto"/>
        <w:rPr>
          <w:rFonts w:ascii="Arial" w:hAnsi="Arial" w:cs="Arial"/>
          <w:b/>
          <w:sz w:val="20"/>
          <w:szCs w:val="20"/>
        </w:rPr>
      </w:pPr>
      <w:r w:rsidRPr="003F2BA7">
        <w:rPr>
          <w:rFonts w:ascii="Arial" w:hAnsi="Arial" w:cs="Arial"/>
          <w:b/>
          <w:sz w:val="20"/>
          <w:szCs w:val="20"/>
        </w:rPr>
        <w:lastRenderedPageBreak/>
        <w:t>Příjemci podpory z OP TAK</w:t>
      </w:r>
    </w:p>
    <w:p w14:paraId="121E259E" w14:textId="0960EDCC"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 xml:space="preserve">Typově se jedná o subjekty výše uvedené, nicméně </w:t>
      </w:r>
      <w:del w:id="1628" w:author="Juráš Pavel" w:date="2021-05-19T14:12:00Z">
        <w:r w:rsidRPr="003F2BA7" w:rsidDel="00E47D6C">
          <w:rPr>
            <w:rFonts w:ascii="Arial" w:hAnsi="Arial" w:cs="Arial"/>
            <w:sz w:val="20"/>
            <w:szCs w:val="20"/>
          </w:rPr>
          <w:delText>v této skupině</w:delText>
        </w:r>
      </w:del>
      <w:ins w:id="1629" w:author="Juráš Pavel" w:date="2021-05-19T14:12:00Z">
        <w:r w:rsidR="00E47D6C" w:rsidRPr="003F2BA7">
          <w:rPr>
            <w:rFonts w:ascii="Arial" w:hAnsi="Arial" w:cs="Arial"/>
            <w:sz w:val="20"/>
            <w:szCs w:val="20"/>
          </w:rPr>
          <w:t>příjemci</w:t>
        </w:r>
      </w:ins>
      <w:r w:rsidRPr="003F2BA7">
        <w:rPr>
          <w:rFonts w:ascii="Arial" w:hAnsi="Arial" w:cs="Arial"/>
          <w:sz w:val="20"/>
          <w:szCs w:val="20"/>
        </w:rPr>
        <w:t xml:space="preserve"> již</w:t>
      </w:r>
      <w:del w:id="1630" w:author="Juráš Pavel" w:date="2021-05-19T14:12:00Z">
        <w:r w:rsidRPr="003F2BA7" w:rsidDel="00E47D6C">
          <w:rPr>
            <w:rFonts w:ascii="Arial" w:hAnsi="Arial" w:cs="Arial"/>
            <w:sz w:val="20"/>
            <w:szCs w:val="20"/>
          </w:rPr>
          <w:delText xml:space="preserve"> subjekty</w:delText>
        </w:r>
      </w:del>
      <w:r w:rsidRPr="003F2BA7">
        <w:rPr>
          <w:rFonts w:ascii="Arial" w:hAnsi="Arial" w:cs="Arial"/>
          <w:sz w:val="20"/>
          <w:szCs w:val="20"/>
        </w:rPr>
        <w:t xml:space="preserve"> podporu získal</w:t>
      </w:r>
      <w:del w:id="1631" w:author="Juráš Pavel" w:date="2021-05-19T14:12:00Z">
        <w:r w:rsidRPr="003F2BA7" w:rsidDel="00E47D6C">
          <w:rPr>
            <w:rFonts w:ascii="Arial" w:hAnsi="Arial" w:cs="Arial"/>
            <w:sz w:val="20"/>
            <w:szCs w:val="20"/>
          </w:rPr>
          <w:delText>y</w:delText>
        </w:r>
      </w:del>
      <w:ins w:id="1632" w:author="Juráš Pavel" w:date="2021-05-19T14:12:00Z">
        <w:r w:rsidR="00E47D6C" w:rsidRPr="003F2BA7">
          <w:rPr>
            <w:rFonts w:ascii="Arial" w:hAnsi="Arial" w:cs="Arial"/>
            <w:sz w:val="20"/>
            <w:szCs w:val="20"/>
          </w:rPr>
          <w:t>i</w:t>
        </w:r>
      </w:ins>
      <w:r w:rsidRPr="003F2BA7">
        <w:rPr>
          <w:rFonts w:ascii="Arial" w:hAnsi="Arial" w:cs="Arial"/>
          <w:sz w:val="20"/>
          <w:szCs w:val="20"/>
        </w:rPr>
        <w:t xml:space="preserve"> a odlišuje je tak znalost OP. V prvních letech lze komunikaci směřovat i na zkušené příjemce z předchozích OP </w:t>
      </w:r>
      <w:del w:id="1633" w:author="Juráš Pavel" w:date="2021-05-19T14:12:00Z">
        <w:r w:rsidR="003C457E" w:rsidRPr="003F2BA7" w:rsidDel="00E47D6C">
          <w:rPr>
            <w:rFonts w:ascii="Arial" w:hAnsi="Arial" w:cs="Arial"/>
            <w:sz w:val="20"/>
            <w:szCs w:val="20"/>
          </w:rPr>
          <w:delText xml:space="preserve">v </w:delText>
        </w:r>
      </w:del>
      <w:ins w:id="1634" w:author="Juráš Pavel" w:date="2021-05-19T14:12:00Z">
        <w:r w:rsidR="00E47D6C" w:rsidRPr="003F2BA7">
          <w:rPr>
            <w:rFonts w:ascii="Arial" w:hAnsi="Arial" w:cs="Arial"/>
            <w:sz w:val="20"/>
            <w:szCs w:val="20"/>
          </w:rPr>
          <w:t> </w:t>
        </w:r>
      </w:ins>
      <w:del w:id="1635" w:author="Juráš Pavel" w:date="2021-05-19T14:12:00Z">
        <w:r w:rsidR="003C457E" w:rsidRPr="003F2BA7" w:rsidDel="00E47D6C">
          <w:rPr>
            <w:rFonts w:ascii="Arial" w:hAnsi="Arial" w:cs="Arial"/>
            <w:sz w:val="20"/>
            <w:szCs w:val="20"/>
          </w:rPr>
          <w:delText>gesci</w:delText>
        </w:r>
      </w:del>
      <w:ins w:id="1636" w:author="Juráš Pavel" w:date="2021-05-19T14:12:00Z">
        <w:r w:rsidR="00E47D6C" w:rsidRPr="003F2BA7">
          <w:rPr>
            <w:rFonts w:ascii="Arial" w:hAnsi="Arial" w:cs="Arial"/>
            <w:sz w:val="20"/>
            <w:szCs w:val="20"/>
          </w:rPr>
          <w:t>pod</w:t>
        </w:r>
      </w:ins>
      <w:r w:rsidRPr="003F2BA7">
        <w:rPr>
          <w:rFonts w:ascii="Arial" w:hAnsi="Arial" w:cs="Arial"/>
          <w:sz w:val="20"/>
          <w:szCs w:val="20"/>
        </w:rPr>
        <w:t xml:space="preserve"> MPO.</w:t>
      </w:r>
    </w:p>
    <w:p w14:paraId="2995DD6A" w14:textId="5CCA4DE4" w:rsidR="00F743BD" w:rsidRPr="003F2BA7" w:rsidRDefault="00F743BD" w:rsidP="00F5414E">
      <w:pPr>
        <w:pStyle w:val="normln0"/>
        <w:numPr>
          <w:ilvl w:val="0"/>
          <w:numId w:val="46"/>
        </w:numPr>
        <w:spacing w:line="264" w:lineRule="auto"/>
        <w:rPr>
          <w:rFonts w:ascii="Arial" w:hAnsi="Arial" w:cs="Arial"/>
          <w:b/>
          <w:sz w:val="20"/>
          <w:szCs w:val="20"/>
        </w:rPr>
      </w:pPr>
      <w:r w:rsidRPr="003F2BA7">
        <w:rPr>
          <w:rFonts w:ascii="Arial" w:hAnsi="Arial" w:cs="Arial"/>
          <w:b/>
          <w:sz w:val="20"/>
          <w:szCs w:val="20"/>
        </w:rPr>
        <w:t>Partneři</w:t>
      </w:r>
    </w:p>
    <w:p w14:paraId="755BFC21" w14:textId="4A42CCE4" w:rsidR="00F743BD" w:rsidRPr="003F2BA7" w:rsidRDefault="003C457E" w:rsidP="0035548E">
      <w:pPr>
        <w:pStyle w:val="normln0"/>
        <w:spacing w:line="264" w:lineRule="auto"/>
        <w:ind w:left="709"/>
        <w:rPr>
          <w:rFonts w:ascii="Arial" w:hAnsi="Arial" w:cs="Arial"/>
          <w:sz w:val="20"/>
          <w:szCs w:val="20"/>
        </w:rPr>
      </w:pPr>
      <w:r w:rsidRPr="003F2BA7">
        <w:rPr>
          <w:rFonts w:ascii="Arial" w:hAnsi="Arial" w:cs="Arial"/>
          <w:sz w:val="20"/>
          <w:szCs w:val="20"/>
        </w:rPr>
        <w:t xml:space="preserve">Hospodářští a sociální partneři, </w:t>
      </w:r>
      <w:r w:rsidR="00F743BD" w:rsidRPr="003F2BA7">
        <w:rPr>
          <w:rFonts w:ascii="Arial" w:hAnsi="Arial" w:cs="Arial"/>
          <w:sz w:val="20"/>
          <w:szCs w:val="20"/>
        </w:rPr>
        <w:t xml:space="preserve">poradenské agentury, veřejná správa a územní samosprávné celky, profesní svazy a hospodářské kruhy, vzdělávací a výzkumné instituce, </w:t>
      </w:r>
      <w:r w:rsidR="00A44133" w:rsidRPr="003F2BA7">
        <w:rPr>
          <w:rFonts w:ascii="Arial" w:hAnsi="Arial" w:cs="Arial"/>
          <w:sz w:val="20"/>
          <w:szCs w:val="20"/>
        </w:rPr>
        <w:t xml:space="preserve">neziskový sektor, </w:t>
      </w:r>
      <w:r w:rsidR="00F743BD" w:rsidRPr="003F2BA7">
        <w:rPr>
          <w:rFonts w:ascii="Arial" w:hAnsi="Arial" w:cs="Arial"/>
          <w:sz w:val="20"/>
          <w:szCs w:val="20"/>
        </w:rPr>
        <w:t>EK a média.</w:t>
      </w:r>
    </w:p>
    <w:p w14:paraId="64E468E9" w14:textId="5A8199C3" w:rsidR="00F743BD" w:rsidRPr="003F2BA7" w:rsidRDefault="00F743BD" w:rsidP="00F5414E">
      <w:pPr>
        <w:pStyle w:val="normln0"/>
        <w:numPr>
          <w:ilvl w:val="0"/>
          <w:numId w:val="46"/>
        </w:numPr>
        <w:spacing w:line="264" w:lineRule="auto"/>
        <w:rPr>
          <w:rFonts w:ascii="Arial" w:hAnsi="Arial" w:cs="Arial"/>
          <w:b/>
          <w:sz w:val="20"/>
          <w:szCs w:val="20"/>
        </w:rPr>
      </w:pPr>
      <w:r w:rsidRPr="003F2BA7">
        <w:rPr>
          <w:rFonts w:ascii="Arial" w:hAnsi="Arial" w:cs="Arial"/>
          <w:b/>
          <w:sz w:val="20"/>
          <w:szCs w:val="20"/>
        </w:rPr>
        <w:t>Široká veřejnost</w:t>
      </w:r>
    </w:p>
    <w:p w14:paraId="29999447" w14:textId="1D0CA66D" w:rsidR="00F743BD" w:rsidRPr="003F2BA7" w:rsidRDefault="00F743BD" w:rsidP="0035548E">
      <w:pPr>
        <w:pStyle w:val="normln0"/>
        <w:spacing w:line="264" w:lineRule="auto"/>
        <w:ind w:left="709"/>
        <w:rPr>
          <w:rFonts w:ascii="Arial" w:hAnsi="Arial" w:cs="Arial"/>
          <w:sz w:val="20"/>
          <w:szCs w:val="20"/>
        </w:rPr>
      </w:pPr>
      <w:del w:id="1637" w:author="Juráš Pavel" w:date="2021-05-19T14:13:00Z">
        <w:r w:rsidRPr="003F2BA7" w:rsidDel="00E47D6C">
          <w:rPr>
            <w:rFonts w:ascii="Arial" w:hAnsi="Arial" w:cs="Arial"/>
            <w:sz w:val="20"/>
            <w:szCs w:val="20"/>
          </w:rPr>
          <w:delText xml:space="preserve">Výše uvedené skupiny představují odbornou veřejnost, široká veřejnost je </w:delText>
        </w:r>
      </w:del>
      <w:ins w:id="1638" w:author="Juráš Pavel" w:date="2021-05-19T14:13:00Z">
        <w:r w:rsidR="00E47D6C" w:rsidRPr="003F2BA7">
          <w:rPr>
            <w:rFonts w:ascii="Arial" w:hAnsi="Arial" w:cs="Arial"/>
            <w:sz w:val="20"/>
            <w:szCs w:val="20"/>
          </w:rPr>
          <w:t xml:space="preserve">Z pohledu fondů EU </w:t>
        </w:r>
      </w:ins>
      <w:r w:rsidRPr="003F2BA7">
        <w:rPr>
          <w:rFonts w:ascii="Arial" w:hAnsi="Arial" w:cs="Arial"/>
          <w:sz w:val="20"/>
          <w:szCs w:val="20"/>
        </w:rPr>
        <w:t>skupin</w:t>
      </w:r>
      <w:ins w:id="1639" w:author="Juráš Pavel" w:date="2021-05-19T14:13:00Z">
        <w:r w:rsidR="00E47D6C" w:rsidRPr="003F2BA7">
          <w:rPr>
            <w:rFonts w:ascii="Arial" w:hAnsi="Arial" w:cs="Arial"/>
            <w:sz w:val="20"/>
            <w:szCs w:val="20"/>
          </w:rPr>
          <w:t>a</w:t>
        </w:r>
      </w:ins>
      <w:del w:id="1640" w:author="Juráš Pavel" w:date="2021-05-19T14:13:00Z">
        <w:r w:rsidRPr="003F2BA7" w:rsidDel="00E47D6C">
          <w:rPr>
            <w:rFonts w:ascii="Arial" w:hAnsi="Arial" w:cs="Arial"/>
            <w:sz w:val="20"/>
            <w:szCs w:val="20"/>
          </w:rPr>
          <w:delText>ou</w:delText>
        </w:r>
      </w:del>
      <w:r w:rsidRPr="003F2BA7">
        <w:rPr>
          <w:rFonts w:ascii="Arial" w:hAnsi="Arial" w:cs="Arial"/>
          <w:sz w:val="20"/>
          <w:szCs w:val="20"/>
        </w:rPr>
        <w:t xml:space="preserve"> většinově spíše laick</w:t>
      </w:r>
      <w:ins w:id="1641" w:author="Juráš Pavel" w:date="2021-05-19T14:13:00Z">
        <w:r w:rsidR="00E47D6C" w:rsidRPr="003F2BA7">
          <w:rPr>
            <w:rFonts w:ascii="Arial" w:hAnsi="Arial" w:cs="Arial"/>
            <w:sz w:val="20"/>
            <w:szCs w:val="20"/>
          </w:rPr>
          <w:t>á</w:t>
        </w:r>
      </w:ins>
      <w:del w:id="1642" w:author="Juráš Pavel" w:date="2021-05-19T14:13:00Z">
        <w:r w:rsidRPr="003F2BA7" w:rsidDel="00E47D6C">
          <w:rPr>
            <w:rFonts w:ascii="Arial" w:hAnsi="Arial" w:cs="Arial"/>
            <w:sz w:val="20"/>
            <w:szCs w:val="20"/>
          </w:rPr>
          <w:delText>ou</w:delText>
        </w:r>
      </w:del>
      <w:r w:rsidRPr="003F2BA7">
        <w:rPr>
          <w:rFonts w:ascii="Arial" w:hAnsi="Arial" w:cs="Arial"/>
          <w:sz w:val="20"/>
          <w:szCs w:val="20"/>
        </w:rPr>
        <w:t>.</w:t>
      </w:r>
    </w:p>
    <w:p w14:paraId="653A6ADC" w14:textId="4BCAEDAE" w:rsidR="00F743BD" w:rsidRPr="003F2BA7" w:rsidRDefault="00F743BD" w:rsidP="0035548E">
      <w:pPr>
        <w:pStyle w:val="normln0"/>
        <w:spacing w:line="264" w:lineRule="auto"/>
        <w:rPr>
          <w:rFonts w:ascii="Arial" w:hAnsi="Arial" w:cs="Arial"/>
          <w:sz w:val="20"/>
          <w:szCs w:val="20"/>
        </w:rPr>
      </w:pPr>
      <w:r w:rsidRPr="003F2BA7">
        <w:rPr>
          <w:rFonts w:ascii="Arial" w:hAnsi="Arial" w:cs="Arial"/>
          <w:sz w:val="20"/>
          <w:szCs w:val="20"/>
        </w:rPr>
        <w:t xml:space="preserve">Z geografického hlediska bude propagace směřována zejména do regionů ČR, </w:t>
      </w:r>
      <w:del w:id="1643" w:author="Juráš Pavel" w:date="2021-05-19T14:13:00Z">
        <w:r w:rsidRPr="003F2BA7" w:rsidDel="00E47D6C">
          <w:rPr>
            <w:rFonts w:ascii="Arial" w:hAnsi="Arial" w:cs="Arial"/>
            <w:sz w:val="20"/>
            <w:szCs w:val="20"/>
          </w:rPr>
          <w:delText xml:space="preserve">do </w:delText>
        </w:r>
      </w:del>
      <w:r w:rsidRPr="003F2BA7">
        <w:rPr>
          <w:rFonts w:ascii="Arial" w:hAnsi="Arial" w:cs="Arial"/>
          <w:sz w:val="20"/>
          <w:szCs w:val="20"/>
        </w:rPr>
        <w:t xml:space="preserve">podporovaných NUTS 2. S ohledem na zasídlení velké části cílových skupin na území hlavního města </w:t>
      </w:r>
      <w:del w:id="1644" w:author="Juráš Pavel" w:date="2021-05-19T14:13:00Z">
        <w:r w:rsidRPr="003F2BA7" w:rsidDel="00E47D6C">
          <w:rPr>
            <w:rFonts w:ascii="Arial" w:hAnsi="Arial" w:cs="Arial"/>
            <w:sz w:val="20"/>
            <w:szCs w:val="20"/>
          </w:rPr>
          <w:delText>za</w:delText>
        </w:r>
      </w:del>
      <w:r w:rsidRPr="003F2BA7">
        <w:rPr>
          <w:rFonts w:ascii="Arial" w:hAnsi="Arial" w:cs="Arial"/>
          <w:sz w:val="20"/>
          <w:szCs w:val="20"/>
        </w:rPr>
        <w:t xml:space="preserve">cílí část propagace i do Prahy.   </w:t>
      </w:r>
    </w:p>
    <w:p w14:paraId="430D1CD4" w14:textId="2158A639" w:rsidR="006B7BB7" w:rsidRPr="003F2BA7" w:rsidRDefault="00C46264" w:rsidP="0035548E">
      <w:pPr>
        <w:pStyle w:val="normln0"/>
        <w:spacing w:line="264" w:lineRule="auto"/>
        <w:rPr>
          <w:rFonts w:ascii="Arial" w:hAnsi="Arial" w:cs="Arial"/>
          <w:b/>
          <w:sz w:val="20"/>
          <w:szCs w:val="20"/>
          <w:u w:val="single"/>
        </w:rPr>
      </w:pPr>
      <w:r w:rsidRPr="003F2BA7">
        <w:rPr>
          <w:rFonts w:ascii="Arial" w:hAnsi="Arial" w:cs="Arial"/>
          <w:b/>
          <w:sz w:val="20"/>
          <w:szCs w:val="20"/>
          <w:u w:val="single"/>
        </w:rPr>
        <w:t>Základní principy</w:t>
      </w:r>
    </w:p>
    <w:p w14:paraId="60EDA701" w14:textId="09596FE1" w:rsidR="00C46264" w:rsidRPr="003F2BA7" w:rsidRDefault="00C46264" w:rsidP="0035548E">
      <w:pPr>
        <w:pStyle w:val="normln0"/>
        <w:spacing w:line="264" w:lineRule="auto"/>
        <w:rPr>
          <w:rFonts w:ascii="Arial" w:hAnsi="Arial" w:cs="Arial"/>
          <w:sz w:val="20"/>
          <w:szCs w:val="20"/>
        </w:rPr>
      </w:pPr>
      <w:r w:rsidRPr="003F2BA7">
        <w:rPr>
          <w:rFonts w:ascii="Arial" w:hAnsi="Arial" w:cs="Arial"/>
          <w:sz w:val="20"/>
          <w:szCs w:val="20"/>
        </w:rPr>
        <w:t xml:space="preserve">Pro komunikaci a viditelnost OP TAK byly identifikovány </w:t>
      </w:r>
      <w:del w:id="1645" w:author="Juráš Pavel" w:date="2021-05-19T14:13:00Z">
        <w:r w:rsidRPr="003F2BA7" w:rsidDel="00E47D6C">
          <w:rPr>
            <w:rFonts w:ascii="Arial" w:hAnsi="Arial" w:cs="Arial"/>
            <w:sz w:val="20"/>
            <w:szCs w:val="20"/>
          </w:rPr>
          <w:delText xml:space="preserve">následující komunikační </w:delText>
        </w:r>
      </w:del>
      <w:r w:rsidRPr="003F2BA7">
        <w:rPr>
          <w:rFonts w:ascii="Arial" w:hAnsi="Arial" w:cs="Arial"/>
          <w:sz w:val="20"/>
          <w:szCs w:val="20"/>
        </w:rPr>
        <w:t>principy, které budou uplatněny pro oslovení cílových skupin.</w:t>
      </w:r>
    </w:p>
    <w:p w14:paraId="0458EE6B" w14:textId="5C8DEB68" w:rsidR="00C46264" w:rsidRPr="003F2BA7" w:rsidRDefault="00C46264" w:rsidP="00F5414E">
      <w:pPr>
        <w:pStyle w:val="Odstavecseseznamem"/>
        <w:numPr>
          <w:ilvl w:val="0"/>
          <w:numId w:val="48"/>
        </w:numPr>
        <w:spacing w:after="120" w:line="264" w:lineRule="auto"/>
        <w:ind w:left="714" w:hanging="357"/>
        <w:contextualSpacing w:val="0"/>
        <w:textAlignment w:val="auto"/>
        <w:rPr>
          <w:rFonts w:ascii="Arial" w:hAnsi="Arial" w:cs="Arial"/>
        </w:rPr>
      </w:pPr>
      <w:r w:rsidRPr="003F2BA7">
        <w:rPr>
          <w:rFonts w:ascii="Arial" w:hAnsi="Arial" w:cs="Arial"/>
        </w:rPr>
        <w:t>Jasná, jednoduchá a srozumitelná forma komunikace s veřejností</w:t>
      </w:r>
    </w:p>
    <w:p w14:paraId="4D0566AC" w14:textId="77777777" w:rsidR="00C5490E" w:rsidRPr="003F2BA7" w:rsidRDefault="00C46264" w:rsidP="00F5414E">
      <w:pPr>
        <w:pStyle w:val="Odstavecseseznamem"/>
        <w:numPr>
          <w:ilvl w:val="0"/>
          <w:numId w:val="48"/>
        </w:numPr>
        <w:spacing w:after="120" w:line="264" w:lineRule="auto"/>
        <w:ind w:left="714" w:hanging="357"/>
        <w:contextualSpacing w:val="0"/>
        <w:textAlignment w:val="auto"/>
        <w:rPr>
          <w:ins w:id="1646" w:author="Juráš Pavel" w:date="2021-05-19T14:14:00Z"/>
          <w:rFonts w:ascii="Arial" w:hAnsi="Arial" w:cs="Arial"/>
        </w:rPr>
      </w:pPr>
      <w:r w:rsidRPr="003F2BA7">
        <w:rPr>
          <w:rFonts w:ascii="Arial" w:hAnsi="Arial" w:cs="Arial"/>
        </w:rPr>
        <w:t>Snadná dostupnost informací</w:t>
      </w:r>
      <w:ins w:id="1647" w:author="Juráš Pavel" w:date="2021-05-19T14:13:00Z">
        <w:r w:rsidR="00C5490E" w:rsidRPr="003F2BA7">
          <w:rPr>
            <w:rFonts w:ascii="Arial" w:hAnsi="Arial" w:cs="Arial"/>
          </w:rPr>
          <w:t xml:space="preserve"> </w:t>
        </w:r>
      </w:ins>
      <w:ins w:id="1648" w:author="Juráš Pavel" w:date="2021-05-19T14:14:00Z">
        <w:r w:rsidR="00C5490E" w:rsidRPr="003F2BA7">
          <w:rPr>
            <w:rFonts w:ascii="Arial" w:hAnsi="Arial" w:cs="Arial"/>
          </w:rPr>
          <w:t>a podpora příjemcům při komunikaci projektů</w:t>
        </w:r>
      </w:ins>
    </w:p>
    <w:p w14:paraId="70BD4AFD" w14:textId="77777777" w:rsidR="00C46264" w:rsidRPr="003F2BA7" w:rsidRDefault="00C46264" w:rsidP="00F5414E">
      <w:pPr>
        <w:pStyle w:val="Odstavecseseznamem"/>
        <w:numPr>
          <w:ilvl w:val="0"/>
          <w:numId w:val="48"/>
        </w:numPr>
        <w:spacing w:after="120" w:line="264" w:lineRule="auto"/>
        <w:ind w:left="714" w:hanging="357"/>
        <w:contextualSpacing w:val="0"/>
        <w:textAlignment w:val="auto"/>
        <w:rPr>
          <w:rFonts w:ascii="Arial" w:hAnsi="Arial" w:cs="Arial"/>
        </w:rPr>
      </w:pPr>
      <w:r w:rsidRPr="003F2BA7">
        <w:rPr>
          <w:rFonts w:ascii="Arial" w:hAnsi="Arial" w:cs="Arial"/>
        </w:rPr>
        <w:t xml:space="preserve">Využití </w:t>
      </w:r>
      <w:proofErr w:type="spellStart"/>
      <w:r w:rsidRPr="003F2BA7">
        <w:rPr>
          <w:rFonts w:ascii="Arial" w:hAnsi="Arial" w:cs="Arial"/>
        </w:rPr>
        <w:t>mikrosegmentace</w:t>
      </w:r>
      <w:proofErr w:type="spellEnd"/>
    </w:p>
    <w:p w14:paraId="012678FB" w14:textId="77777777" w:rsidR="00C46264" w:rsidRPr="003F2BA7" w:rsidRDefault="00C46264" w:rsidP="00F5414E">
      <w:pPr>
        <w:pStyle w:val="Odstavecseseznamem"/>
        <w:numPr>
          <w:ilvl w:val="0"/>
          <w:numId w:val="48"/>
        </w:numPr>
        <w:spacing w:after="120" w:line="264" w:lineRule="auto"/>
        <w:ind w:left="714" w:hanging="357"/>
        <w:contextualSpacing w:val="0"/>
        <w:textAlignment w:val="auto"/>
        <w:rPr>
          <w:rFonts w:ascii="Arial" w:hAnsi="Arial" w:cs="Arial"/>
        </w:rPr>
      </w:pPr>
      <w:r w:rsidRPr="003F2BA7">
        <w:rPr>
          <w:rFonts w:ascii="Arial" w:hAnsi="Arial" w:cs="Arial"/>
        </w:rPr>
        <w:t>Zacílení a měřitelnost komunikace</w:t>
      </w:r>
    </w:p>
    <w:p w14:paraId="4BB47A93" w14:textId="77777777" w:rsidR="00C46264" w:rsidRPr="003F2BA7" w:rsidRDefault="00C46264" w:rsidP="00F5414E">
      <w:pPr>
        <w:pStyle w:val="Odstavecseseznamem"/>
        <w:numPr>
          <w:ilvl w:val="0"/>
          <w:numId w:val="48"/>
        </w:numPr>
        <w:spacing w:after="120" w:line="264" w:lineRule="auto"/>
        <w:ind w:left="714" w:hanging="357"/>
        <w:contextualSpacing w:val="0"/>
        <w:textAlignment w:val="auto"/>
        <w:rPr>
          <w:rFonts w:ascii="Arial" w:hAnsi="Arial" w:cs="Arial"/>
        </w:rPr>
      </w:pPr>
      <w:r w:rsidRPr="003F2BA7">
        <w:rPr>
          <w:rFonts w:ascii="Arial" w:hAnsi="Arial" w:cs="Arial"/>
        </w:rPr>
        <w:t>Integrace komunikace</w:t>
      </w:r>
    </w:p>
    <w:p w14:paraId="5880681C" w14:textId="77777777" w:rsidR="00C46264" w:rsidRPr="003F2BA7" w:rsidRDefault="00C46264" w:rsidP="00F5414E">
      <w:pPr>
        <w:pStyle w:val="Odstavecseseznamem"/>
        <w:numPr>
          <w:ilvl w:val="0"/>
          <w:numId w:val="48"/>
        </w:numPr>
        <w:spacing w:after="120" w:line="264" w:lineRule="auto"/>
        <w:ind w:left="714" w:hanging="357"/>
        <w:contextualSpacing w:val="0"/>
        <w:textAlignment w:val="auto"/>
        <w:rPr>
          <w:rFonts w:ascii="Arial" w:hAnsi="Arial" w:cs="Arial"/>
        </w:rPr>
      </w:pPr>
      <w:r w:rsidRPr="003F2BA7">
        <w:rPr>
          <w:rFonts w:ascii="Arial" w:hAnsi="Arial" w:cs="Arial"/>
        </w:rPr>
        <w:t>Aktivní budování vztahů s veřejností</w:t>
      </w:r>
    </w:p>
    <w:p w14:paraId="5A07C41B" w14:textId="77777777" w:rsidR="00C46264" w:rsidRPr="003F2BA7" w:rsidRDefault="00C46264" w:rsidP="00F5414E">
      <w:pPr>
        <w:pStyle w:val="Odstavecseseznamem"/>
        <w:numPr>
          <w:ilvl w:val="0"/>
          <w:numId w:val="48"/>
        </w:numPr>
        <w:spacing w:after="120" w:line="264" w:lineRule="auto"/>
        <w:ind w:left="714" w:hanging="357"/>
        <w:contextualSpacing w:val="0"/>
        <w:textAlignment w:val="auto"/>
        <w:rPr>
          <w:rFonts w:ascii="Arial" w:hAnsi="Arial" w:cs="Arial"/>
        </w:rPr>
      </w:pPr>
      <w:r w:rsidRPr="003F2BA7">
        <w:rPr>
          <w:rFonts w:ascii="Arial" w:hAnsi="Arial" w:cs="Arial"/>
        </w:rPr>
        <w:t>Zajištění efektivní zpětné vazby s cílovými skupinami</w:t>
      </w:r>
    </w:p>
    <w:p w14:paraId="6FE15C18" w14:textId="77777777" w:rsidR="008A369A" w:rsidRPr="003F2BA7" w:rsidRDefault="008A369A" w:rsidP="0035548E">
      <w:pPr>
        <w:pStyle w:val="normln0"/>
        <w:spacing w:line="264" w:lineRule="auto"/>
        <w:rPr>
          <w:rFonts w:ascii="Arial" w:hAnsi="Arial" w:cs="Arial"/>
          <w:b/>
          <w:sz w:val="20"/>
          <w:szCs w:val="20"/>
        </w:rPr>
      </w:pPr>
    </w:p>
    <w:p w14:paraId="7D0D624E" w14:textId="5747930E" w:rsidR="00F743BD" w:rsidRPr="003F2BA7" w:rsidRDefault="00F743BD" w:rsidP="0035548E">
      <w:pPr>
        <w:pStyle w:val="normln0"/>
        <w:spacing w:line="264" w:lineRule="auto"/>
        <w:rPr>
          <w:rFonts w:ascii="Arial" w:hAnsi="Arial" w:cs="Arial"/>
          <w:b/>
          <w:sz w:val="20"/>
          <w:szCs w:val="20"/>
          <w:u w:val="single"/>
        </w:rPr>
      </w:pPr>
      <w:r w:rsidRPr="003F2BA7">
        <w:rPr>
          <w:rFonts w:ascii="Arial" w:hAnsi="Arial" w:cs="Arial"/>
          <w:b/>
          <w:sz w:val="20"/>
          <w:szCs w:val="20"/>
          <w:u w:val="single"/>
        </w:rPr>
        <w:t>Komunikační nástroje</w:t>
      </w:r>
    </w:p>
    <w:p w14:paraId="05814213" w14:textId="287BE962" w:rsidR="00F743BD" w:rsidRPr="003F2BA7" w:rsidRDefault="00F743BD" w:rsidP="00F5414E">
      <w:pPr>
        <w:pStyle w:val="normln0"/>
        <w:numPr>
          <w:ilvl w:val="0"/>
          <w:numId w:val="47"/>
        </w:numPr>
        <w:spacing w:line="264" w:lineRule="auto"/>
        <w:rPr>
          <w:rFonts w:ascii="Arial" w:hAnsi="Arial" w:cs="Arial"/>
          <w:b/>
          <w:sz w:val="20"/>
          <w:szCs w:val="20"/>
        </w:rPr>
      </w:pPr>
      <w:r w:rsidRPr="003F2BA7">
        <w:rPr>
          <w:rFonts w:ascii="Arial" w:hAnsi="Arial" w:cs="Arial"/>
          <w:b/>
          <w:sz w:val="20"/>
          <w:szCs w:val="20"/>
        </w:rPr>
        <w:t>Webové stránky</w:t>
      </w:r>
    </w:p>
    <w:p w14:paraId="4AD09091" w14:textId="77777777"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Primární zdroj informací Řídícího orgánu OP TAK vč. harmonogramu výzev a aktuálních informací</w:t>
      </w:r>
    </w:p>
    <w:p w14:paraId="3E46F752" w14:textId="18954FD2" w:rsidR="00F743BD" w:rsidRPr="003F2BA7" w:rsidRDefault="00F743BD" w:rsidP="00F5414E">
      <w:pPr>
        <w:pStyle w:val="normln0"/>
        <w:numPr>
          <w:ilvl w:val="0"/>
          <w:numId w:val="47"/>
        </w:numPr>
        <w:spacing w:line="264" w:lineRule="auto"/>
        <w:rPr>
          <w:rFonts w:ascii="Arial" w:hAnsi="Arial" w:cs="Arial"/>
          <w:b/>
          <w:sz w:val="20"/>
          <w:szCs w:val="20"/>
        </w:rPr>
      </w:pPr>
      <w:r w:rsidRPr="003F2BA7">
        <w:rPr>
          <w:rFonts w:ascii="Arial" w:hAnsi="Arial" w:cs="Arial"/>
          <w:b/>
          <w:sz w:val="20"/>
          <w:szCs w:val="20"/>
        </w:rPr>
        <w:t>Komunikační kampaň</w:t>
      </w:r>
    </w:p>
    <w:p w14:paraId="438AED2A" w14:textId="77777777"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Široký marketingový mix komunikačních aktivit počítá se s využitím masmédií, televizní, rozhlasovou a tiskovou kampaní, venkovní a vnitřní reklamou, PR aktivitami včetně využití online a sociálních médií</w:t>
      </w:r>
    </w:p>
    <w:p w14:paraId="43B93F12" w14:textId="0F11023C" w:rsidR="00F743BD" w:rsidRPr="003F2BA7" w:rsidRDefault="00F743BD" w:rsidP="00F5414E">
      <w:pPr>
        <w:pStyle w:val="normln0"/>
        <w:numPr>
          <w:ilvl w:val="0"/>
          <w:numId w:val="47"/>
        </w:numPr>
        <w:spacing w:line="264" w:lineRule="auto"/>
        <w:rPr>
          <w:rFonts w:ascii="Arial" w:hAnsi="Arial" w:cs="Arial"/>
          <w:b/>
          <w:sz w:val="20"/>
          <w:szCs w:val="20"/>
        </w:rPr>
      </w:pPr>
      <w:r w:rsidRPr="003F2BA7">
        <w:rPr>
          <w:rFonts w:ascii="Arial" w:hAnsi="Arial" w:cs="Arial"/>
          <w:b/>
          <w:sz w:val="20"/>
          <w:szCs w:val="20"/>
        </w:rPr>
        <w:t>Média</w:t>
      </w:r>
      <w:ins w:id="1649" w:author="Juráš Pavel" w:date="2021-05-19T14:16:00Z">
        <w:r w:rsidR="00C5490E" w:rsidRPr="003F2BA7">
          <w:rPr>
            <w:rFonts w:ascii="Arial" w:hAnsi="Arial" w:cs="Arial"/>
            <w:b/>
            <w:sz w:val="20"/>
            <w:szCs w:val="20"/>
          </w:rPr>
          <w:t>, PR a media relations</w:t>
        </w:r>
      </w:ins>
    </w:p>
    <w:p w14:paraId="34B57513" w14:textId="10ACE2F4" w:rsidR="00F743BD" w:rsidRPr="003F2BA7" w:rsidRDefault="00F743BD" w:rsidP="00C5490E">
      <w:pPr>
        <w:pStyle w:val="normln0"/>
        <w:spacing w:line="264" w:lineRule="auto"/>
        <w:ind w:left="709"/>
        <w:rPr>
          <w:rFonts w:ascii="Arial" w:hAnsi="Arial" w:cs="Arial"/>
          <w:sz w:val="20"/>
          <w:szCs w:val="20"/>
        </w:rPr>
      </w:pPr>
      <w:r w:rsidRPr="003F2BA7">
        <w:rPr>
          <w:rFonts w:ascii="Arial" w:hAnsi="Arial" w:cs="Arial"/>
          <w:sz w:val="20"/>
          <w:szCs w:val="20"/>
        </w:rPr>
        <w:t>T</w:t>
      </w:r>
      <w:r w:rsidR="00302CCC" w:rsidRPr="003F2BA7">
        <w:rPr>
          <w:rFonts w:ascii="Arial" w:hAnsi="Arial" w:cs="Arial"/>
          <w:sz w:val="20"/>
          <w:szCs w:val="20"/>
        </w:rPr>
        <w:t>V</w:t>
      </w:r>
      <w:r w:rsidRPr="003F2BA7">
        <w:rPr>
          <w:rFonts w:ascii="Arial" w:hAnsi="Arial" w:cs="Arial"/>
          <w:sz w:val="20"/>
          <w:szCs w:val="20"/>
        </w:rPr>
        <w:t xml:space="preserve">, rozhlas, tisk, online, </w:t>
      </w:r>
      <w:proofErr w:type="spellStart"/>
      <w:r w:rsidRPr="003F2BA7">
        <w:rPr>
          <w:rFonts w:ascii="Arial" w:hAnsi="Arial" w:cs="Arial"/>
          <w:sz w:val="20"/>
          <w:szCs w:val="20"/>
        </w:rPr>
        <w:t>outdoor</w:t>
      </w:r>
      <w:proofErr w:type="spellEnd"/>
      <w:ins w:id="1650" w:author="Juráš Pavel" w:date="2021-05-19T14:16:00Z">
        <w:r w:rsidR="00C5490E" w:rsidRPr="003F2BA7">
          <w:rPr>
            <w:rFonts w:ascii="Arial" w:hAnsi="Arial" w:cs="Arial"/>
          </w:rPr>
          <w:t xml:space="preserve"> </w:t>
        </w:r>
        <w:r w:rsidR="00C5490E" w:rsidRPr="003F2BA7">
          <w:rPr>
            <w:rFonts w:ascii="Arial" w:hAnsi="Arial" w:cs="Arial"/>
            <w:sz w:val="20"/>
            <w:szCs w:val="20"/>
          </w:rPr>
          <w:t>Tiskové konference a zprávy, PR články, rozhovory, expertní stanoviska, statistiky, analýzy atp. Udržování sítě novinářů zaměřených na podporu z EU a oborové oblasti podpor.</w:t>
        </w:r>
      </w:ins>
    </w:p>
    <w:p w14:paraId="30592415" w14:textId="5047FDE3" w:rsidR="00F743BD" w:rsidRPr="003F2BA7" w:rsidRDefault="00F743BD" w:rsidP="00F5414E">
      <w:pPr>
        <w:pStyle w:val="normln0"/>
        <w:numPr>
          <w:ilvl w:val="0"/>
          <w:numId w:val="47"/>
        </w:numPr>
        <w:spacing w:line="264" w:lineRule="auto"/>
        <w:rPr>
          <w:rFonts w:ascii="Arial" w:hAnsi="Arial" w:cs="Arial"/>
          <w:b/>
          <w:sz w:val="20"/>
          <w:szCs w:val="20"/>
        </w:rPr>
      </w:pPr>
      <w:r w:rsidRPr="003F2BA7">
        <w:rPr>
          <w:rFonts w:ascii="Arial" w:hAnsi="Arial" w:cs="Arial"/>
          <w:b/>
          <w:sz w:val="20"/>
          <w:szCs w:val="20"/>
        </w:rPr>
        <w:t>Sociální média</w:t>
      </w:r>
    </w:p>
    <w:p w14:paraId="24EB7378" w14:textId="77777777" w:rsidR="00C5490E" w:rsidRPr="003F2BA7" w:rsidRDefault="00F743BD" w:rsidP="00C5490E">
      <w:pPr>
        <w:pStyle w:val="normln0"/>
        <w:spacing w:line="264" w:lineRule="auto"/>
        <w:ind w:left="709"/>
        <w:rPr>
          <w:ins w:id="1651" w:author="Juráš Pavel" w:date="2021-05-19T14:16:00Z"/>
          <w:rFonts w:ascii="Arial" w:hAnsi="Arial" w:cs="Arial"/>
          <w:sz w:val="20"/>
          <w:szCs w:val="20"/>
        </w:rPr>
      </w:pPr>
      <w:proofErr w:type="spellStart"/>
      <w:r w:rsidRPr="003F2BA7">
        <w:rPr>
          <w:rFonts w:ascii="Arial" w:hAnsi="Arial" w:cs="Arial"/>
          <w:sz w:val="20"/>
          <w:szCs w:val="20"/>
        </w:rPr>
        <w:lastRenderedPageBreak/>
        <w:t>Facebook</w:t>
      </w:r>
      <w:proofErr w:type="spellEnd"/>
      <w:r w:rsidRPr="003F2BA7">
        <w:rPr>
          <w:rFonts w:ascii="Arial" w:hAnsi="Arial" w:cs="Arial"/>
          <w:sz w:val="20"/>
          <w:szCs w:val="20"/>
        </w:rPr>
        <w:t xml:space="preserve">, </w:t>
      </w:r>
      <w:proofErr w:type="spellStart"/>
      <w:r w:rsidRPr="003F2BA7">
        <w:rPr>
          <w:rFonts w:ascii="Arial" w:hAnsi="Arial" w:cs="Arial"/>
          <w:sz w:val="20"/>
          <w:szCs w:val="20"/>
        </w:rPr>
        <w:t>LinkedIn</w:t>
      </w:r>
      <w:proofErr w:type="spellEnd"/>
      <w:r w:rsidRPr="003F2BA7">
        <w:rPr>
          <w:rFonts w:ascii="Arial" w:hAnsi="Arial" w:cs="Arial"/>
          <w:sz w:val="20"/>
          <w:szCs w:val="20"/>
        </w:rPr>
        <w:t xml:space="preserve">, </w:t>
      </w:r>
      <w:proofErr w:type="spellStart"/>
      <w:r w:rsidRPr="003F2BA7">
        <w:rPr>
          <w:rFonts w:ascii="Arial" w:hAnsi="Arial" w:cs="Arial"/>
          <w:sz w:val="20"/>
          <w:szCs w:val="20"/>
        </w:rPr>
        <w:t>Twitter</w:t>
      </w:r>
      <w:proofErr w:type="spellEnd"/>
      <w:r w:rsidRPr="003F2BA7">
        <w:rPr>
          <w:rFonts w:ascii="Arial" w:hAnsi="Arial" w:cs="Arial"/>
          <w:sz w:val="20"/>
          <w:szCs w:val="20"/>
        </w:rPr>
        <w:t xml:space="preserve">, </w:t>
      </w:r>
      <w:proofErr w:type="spellStart"/>
      <w:r w:rsidRPr="003F2BA7">
        <w:rPr>
          <w:rFonts w:ascii="Arial" w:hAnsi="Arial" w:cs="Arial"/>
          <w:sz w:val="20"/>
          <w:szCs w:val="20"/>
        </w:rPr>
        <w:t>YouTube</w:t>
      </w:r>
      <w:proofErr w:type="spellEnd"/>
      <w:ins w:id="1652" w:author="Juráš Pavel" w:date="2021-05-19T14:16:00Z">
        <w:r w:rsidR="00C5490E" w:rsidRPr="003F2BA7">
          <w:rPr>
            <w:rFonts w:ascii="Arial" w:hAnsi="Arial" w:cs="Arial"/>
            <w:sz w:val="20"/>
            <w:szCs w:val="20"/>
          </w:rPr>
          <w:t xml:space="preserve">. Jedná se o etablované platformy MPO, které ŘO dlouhodobě využívá ke komunikaci OP a které sledují již nyní cílové skupiny. Vybrané platformy umožní okamžité informování v čase, oslovení široké veřejnosti a snadné sledování témat díky sdílení, využití </w:t>
        </w:r>
        <w:proofErr w:type="spellStart"/>
        <w:r w:rsidR="00C5490E" w:rsidRPr="003F2BA7">
          <w:rPr>
            <w:rFonts w:ascii="Arial" w:hAnsi="Arial" w:cs="Arial"/>
            <w:sz w:val="20"/>
            <w:szCs w:val="20"/>
          </w:rPr>
          <w:t>hashtag</w:t>
        </w:r>
        <w:proofErr w:type="spellEnd"/>
        <w:r w:rsidR="00C5490E" w:rsidRPr="003F2BA7">
          <w:rPr>
            <w:rFonts w:ascii="Arial" w:hAnsi="Arial" w:cs="Arial"/>
            <w:sz w:val="20"/>
            <w:szCs w:val="20"/>
          </w:rPr>
          <w:t xml:space="preserve"> atp.</w:t>
        </w:r>
      </w:ins>
    </w:p>
    <w:p w14:paraId="7056FFE7" w14:textId="234F070E" w:rsidR="00F743BD" w:rsidRPr="003F2BA7" w:rsidRDefault="00F743BD" w:rsidP="00F5414E">
      <w:pPr>
        <w:pStyle w:val="normln0"/>
        <w:numPr>
          <w:ilvl w:val="0"/>
          <w:numId w:val="47"/>
        </w:numPr>
        <w:spacing w:line="264" w:lineRule="auto"/>
        <w:rPr>
          <w:rFonts w:ascii="Arial" w:hAnsi="Arial" w:cs="Arial"/>
          <w:b/>
          <w:sz w:val="20"/>
          <w:szCs w:val="20"/>
        </w:rPr>
      </w:pPr>
      <w:r w:rsidRPr="003F2BA7">
        <w:rPr>
          <w:rFonts w:ascii="Arial" w:hAnsi="Arial" w:cs="Arial"/>
          <w:b/>
          <w:sz w:val="20"/>
          <w:szCs w:val="20"/>
        </w:rPr>
        <w:t>Online a tištěné publikace</w:t>
      </w:r>
      <w:ins w:id="1653" w:author="Juráš Pavel" w:date="2021-05-19T14:16:00Z">
        <w:r w:rsidR="00C5490E" w:rsidRPr="003F2BA7">
          <w:rPr>
            <w:rFonts w:ascii="Arial" w:hAnsi="Arial" w:cs="Arial"/>
            <w:b/>
            <w:sz w:val="20"/>
            <w:szCs w:val="20"/>
          </w:rPr>
          <w:t>, vizuální a zvukové materiály</w:t>
        </w:r>
      </w:ins>
    </w:p>
    <w:p w14:paraId="54A433EF" w14:textId="3340B050"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Letáky k výzvám a programům, časopis</w:t>
      </w:r>
      <w:ins w:id="1654" w:author="Juráš Pavel" w:date="2021-05-19T14:17:00Z">
        <w:r w:rsidR="00C5490E" w:rsidRPr="003F2BA7">
          <w:rPr>
            <w:rFonts w:ascii="Arial" w:hAnsi="Arial" w:cs="Arial"/>
            <w:sz w:val="20"/>
            <w:szCs w:val="20"/>
          </w:rPr>
          <w:t xml:space="preserve">, videa, rozhovory, </w:t>
        </w:r>
        <w:proofErr w:type="spellStart"/>
        <w:r w:rsidR="00C5490E" w:rsidRPr="003F2BA7">
          <w:rPr>
            <w:rFonts w:ascii="Arial" w:hAnsi="Arial" w:cs="Arial"/>
            <w:sz w:val="20"/>
            <w:szCs w:val="20"/>
          </w:rPr>
          <w:t>podcasty</w:t>
        </w:r>
      </w:ins>
      <w:proofErr w:type="spellEnd"/>
      <w:del w:id="1655" w:author="Juráš Pavel" w:date="2021-05-19T14:17:00Z">
        <w:r w:rsidRPr="003F2BA7" w:rsidDel="00C5490E">
          <w:rPr>
            <w:rFonts w:ascii="Arial" w:hAnsi="Arial" w:cs="Arial"/>
            <w:sz w:val="20"/>
            <w:szCs w:val="20"/>
          </w:rPr>
          <w:delText xml:space="preserve"> atp.</w:delText>
        </w:r>
      </w:del>
    </w:p>
    <w:p w14:paraId="3A692AC5" w14:textId="6F10077D" w:rsidR="00F743BD" w:rsidRPr="003F2BA7" w:rsidDel="00C5490E" w:rsidRDefault="00F743BD" w:rsidP="00F5414E">
      <w:pPr>
        <w:pStyle w:val="normln0"/>
        <w:numPr>
          <w:ilvl w:val="0"/>
          <w:numId w:val="47"/>
        </w:numPr>
        <w:spacing w:line="264" w:lineRule="auto"/>
        <w:rPr>
          <w:del w:id="1656" w:author="Juráš Pavel" w:date="2021-05-19T14:17:00Z"/>
          <w:rFonts w:ascii="Arial" w:hAnsi="Arial" w:cs="Arial"/>
          <w:b/>
          <w:sz w:val="20"/>
          <w:szCs w:val="20"/>
        </w:rPr>
      </w:pPr>
      <w:del w:id="1657" w:author="Juráš Pavel" w:date="2021-05-19T14:17:00Z">
        <w:r w:rsidRPr="003F2BA7" w:rsidDel="00C5490E">
          <w:rPr>
            <w:rFonts w:ascii="Arial" w:hAnsi="Arial" w:cs="Arial"/>
            <w:b/>
            <w:sz w:val="20"/>
            <w:szCs w:val="20"/>
          </w:rPr>
          <w:delText>PR a media relations</w:delText>
        </w:r>
      </w:del>
    </w:p>
    <w:p w14:paraId="6F9AA453" w14:textId="54FC3EAB" w:rsidR="00F743BD" w:rsidRPr="003F2BA7" w:rsidDel="00C5490E" w:rsidRDefault="00F743BD" w:rsidP="0035548E">
      <w:pPr>
        <w:pStyle w:val="normln0"/>
        <w:spacing w:line="264" w:lineRule="auto"/>
        <w:ind w:left="709"/>
        <w:rPr>
          <w:del w:id="1658" w:author="Juráš Pavel" w:date="2021-05-19T14:17:00Z"/>
          <w:rFonts w:ascii="Arial" w:hAnsi="Arial" w:cs="Arial"/>
          <w:sz w:val="20"/>
          <w:szCs w:val="20"/>
        </w:rPr>
      </w:pPr>
      <w:del w:id="1659" w:author="Juráš Pavel" w:date="2021-05-19T14:17:00Z">
        <w:r w:rsidRPr="003F2BA7" w:rsidDel="00C5490E">
          <w:rPr>
            <w:rFonts w:ascii="Arial" w:hAnsi="Arial" w:cs="Arial"/>
            <w:sz w:val="20"/>
            <w:szCs w:val="20"/>
          </w:rPr>
          <w:delText>Tiskové konference a zprávy, PR články, rozhovory, expertní stanoviska, statistiky, analýzy atp. Budování a udržování sítě novinářů k problematice EU a fondům EU a oborovým oblastem podpor</w:delText>
        </w:r>
      </w:del>
    </w:p>
    <w:p w14:paraId="1A9EFF69" w14:textId="16313226" w:rsidR="00F743BD" w:rsidRPr="003F2BA7" w:rsidRDefault="00F743BD" w:rsidP="00F5414E">
      <w:pPr>
        <w:pStyle w:val="normln0"/>
        <w:numPr>
          <w:ilvl w:val="0"/>
          <w:numId w:val="47"/>
        </w:numPr>
        <w:spacing w:line="264" w:lineRule="auto"/>
        <w:rPr>
          <w:rFonts w:ascii="Arial" w:hAnsi="Arial" w:cs="Arial"/>
          <w:b/>
          <w:sz w:val="20"/>
          <w:szCs w:val="20"/>
        </w:rPr>
      </w:pPr>
      <w:proofErr w:type="spellStart"/>
      <w:r w:rsidRPr="003F2BA7">
        <w:rPr>
          <w:rFonts w:ascii="Arial" w:hAnsi="Arial" w:cs="Arial"/>
          <w:b/>
          <w:sz w:val="20"/>
          <w:szCs w:val="20"/>
        </w:rPr>
        <w:t>Eventy</w:t>
      </w:r>
      <w:proofErr w:type="spellEnd"/>
    </w:p>
    <w:p w14:paraId="60B93157" w14:textId="218642F7"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Workshopy, semináře</w:t>
      </w:r>
      <w:r w:rsidR="004F2E39" w:rsidRPr="003F2BA7">
        <w:rPr>
          <w:rFonts w:ascii="Arial" w:hAnsi="Arial" w:cs="Arial"/>
          <w:sz w:val="20"/>
          <w:szCs w:val="20"/>
        </w:rPr>
        <w:t>/</w:t>
      </w:r>
      <w:proofErr w:type="spellStart"/>
      <w:r w:rsidR="004F2E39" w:rsidRPr="003F2BA7">
        <w:rPr>
          <w:rFonts w:ascii="Arial" w:hAnsi="Arial" w:cs="Arial"/>
          <w:sz w:val="20"/>
          <w:szCs w:val="20"/>
        </w:rPr>
        <w:t>webináře</w:t>
      </w:r>
      <w:proofErr w:type="spellEnd"/>
      <w:r w:rsidRPr="003F2BA7">
        <w:rPr>
          <w:rFonts w:ascii="Arial" w:hAnsi="Arial" w:cs="Arial"/>
          <w:sz w:val="20"/>
          <w:szCs w:val="20"/>
        </w:rPr>
        <w:t>, konference, kulaté stoly, konzultační dny, roadshow, veletrhy a výstavy</w:t>
      </w:r>
      <w:ins w:id="1660" w:author="Juráš Pavel" w:date="2021-05-19T14:17:00Z">
        <w:r w:rsidR="00C5490E" w:rsidRPr="003F2BA7">
          <w:rPr>
            <w:rFonts w:ascii="Arial" w:hAnsi="Arial" w:cs="Arial"/>
            <w:sz w:val="20"/>
            <w:szCs w:val="20"/>
          </w:rPr>
          <w:t>, vč. varianty online přenosu či záznamu</w:t>
        </w:r>
      </w:ins>
      <w:r w:rsidRPr="003F2BA7">
        <w:rPr>
          <w:rFonts w:ascii="Arial" w:hAnsi="Arial" w:cs="Arial"/>
          <w:sz w:val="20"/>
          <w:szCs w:val="20"/>
        </w:rPr>
        <w:t xml:space="preserve">. Na úrovni příjemců open </w:t>
      </w:r>
      <w:proofErr w:type="spellStart"/>
      <w:r w:rsidRPr="003F2BA7">
        <w:rPr>
          <w:rFonts w:ascii="Arial" w:hAnsi="Arial" w:cs="Arial"/>
          <w:sz w:val="20"/>
          <w:szCs w:val="20"/>
        </w:rPr>
        <w:t>days</w:t>
      </w:r>
      <w:proofErr w:type="spellEnd"/>
      <w:r w:rsidRPr="003F2BA7">
        <w:rPr>
          <w:rFonts w:ascii="Arial" w:hAnsi="Arial" w:cs="Arial"/>
          <w:sz w:val="20"/>
          <w:szCs w:val="20"/>
        </w:rPr>
        <w:t>, slavnostní otevírání projektů a ocenění úspěšných projektů.</w:t>
      </w:r>
    </w:p>
    <w:p w14:paraId="3BA6BA69" w14:textId="4AD1BF65" w:rsidR="00F743BD" w:rsidRPr="003F2BA7" w:rsidRDefault="00F743BD" w:rsidP="00F5414E">
      <w:pPr>
        <w:pStyle w:val="normln0"/>
        <w:numPr>
          <w:ilvl w:val="0"/>
          <w:numId w:val="47"/>
        </w:numPr>
        <w:spacing w:line="264" w:lineRule="auto"/>
        <w:rPr>
          <w:rFonts w:ascii="Arial" w:hAnsi="Arial" w:cs="Arial"/>
          <w:b/>
          <w:sz w:val="20"/>
          <w:szCs w:val="20"/>
        </w:rPr>
      </w:pPr>
      <w:r w:rsidRPr="003F2BA7">
        <w:rPr>
          <w:rFonts w:ascii="Arial" w:hAnsi="Arial" w:cs="Arial"/>
          <w:b/>
          <w:sz w:val="20"/>
          <w:szCs w:val="20"/>
        </w:rPr>
        <w:t>Dotazníky</w:t>
      </w:r>
    </w:p>
    <w:p w14:paraId="064A25E4" w14:textId="77777777" w:rsidR="00F743BD" w:rsidRPr="003F2BA7" w:rsidRDefault="00F743BD" w:rsidP="0035548E">
      <w:pPr>
        <w:pStyle w:val="normln0"/>
        <w:spacing w:line="264" w:lineRule="auto"/>
        <w:ind w:left="709"/>
        <w:rPr>
          <w:rFonts w:ascii="Arial" w:hAnsi="Arial" w:cs="Arial"/>
          <w:sz w:val="20"/>
          <w:szCs w:val="20"/>
        </w:rPr>
      </w:pPr>
      <w:r w:rsidRPr="003F2BA7">
        <w:rPr>
          <w:rFonts w:ascii="Arial" w:hAnsi="Arial" w:cs="Arial"/>
          <w:sz w:val="20"/>
          <w:szCs w:val="20"/>
        </w:rPr>
        <w:t>Mezi žadateli, příjemci, partnery, ale i pracovníky implementace OP TAK</w:t>
      </w:r>
    </w:p>
    <w:p w14:paraId="2455904F" w14:textId="77777777" w:rsidR="00F743BD" w:rsidRPr="003F2BA7" w:rsidRDefault="00F743BD" w:rsidP="0035548E">
      <w:pPr>
        <w:pStyle w:val="normln0"/>
        <w:spacing w:line="264" w:lineRule="auto"/>
        <w:rPr>
          <w:rFonts w:ascii="Arial" w:hAnsi="Arial" w:cs="Arial"/>
          <w:b/>
          <w:sz w:val="20"/>
          <w:szCs w:val="20"/>
          <w:u w:val="single"/>
        </w:rPr>
      </w:pPr>
      <w:r w:rsidRPr="003F2BA7">
        <w:rPr>
          <w:rFonts w:ascii="Arial" w:hAnsi="Arial" w:cs="Arial"/>
          <w:b/>
          <w:sz w:val="20"/>
          <w:szCs w:val="20"/>
          <w:u w:val="single"/>
        </w:rPr>
        <w:t>Monitorování a hodnocení</w:t>
      </w:r>
    </w:p>
    <w:p w14:paraId="018DED5C" w14:textId="77777777" w:rsidR="00F743BD" w:rsidRPr="003F2BA7" w:rsidRDefault="00F743BD" w:rsidP="0035548E">
      <w:pPr>
        <w:pStyle w:val="normln0"/>
        <w:spacing w:line="264" w:lineRule="auto"/>
        <w:rPr>
          <w:rFonts w:ascii="Arial" w:hAnsi="Arial" w:cs="Arial"/>
          <w:sz w:val="20"/>
          <w:szCs w:val="20"/>
        </w:rPr>
      </w:pPr>
      <w:r w:rsidRPr="003F2BA7">
        <w:rPr>
          <w:rFonts w:ascii="Arial" w:hAnsi="Arial" w:cs="Arial"/>
          <w:sz w:val="20"/>
          <w:szCs w:val="20"/>
        </w:rPr>
        <w:t xml:space="preserve">Data pro vyhodnocování </w:t>
      </w:r>
      <w:r w:rsidRPr="003F2BA7">
        <w:rPr>
          <w:rFonts w:ascii="Arial" w:hAnsi="Arial" w:cs="Arial"/>
          <w:b/>
          <w:sz w:val="20"/>
          <w:szCs w:val="20"/>
        </w:rPr>
        <w:t>výstupů a výsledků</w:t>
      </w:r>
      <w:r w:rsidRPr="003F2BA7">
        <w:rPr>
          <w:rFonts w:ascii="Arial" w:hAnsi="Arial" w:cs="Arial"/>
          <w:sz w:val="20"/>
          <w:szCs w:val="20"/>
        </w:rPr>
        <w:t xml:space="preserve"> komunikačních a propagačních opatření budou sledována v Informacích o plnění Ročního komunikačního plánu předkládaných monitorovacímu výboru OP TAK a vyhodnocena ve Výroční zprávě OP TAK.</w:t>
      </w:r>
    </w:p>
    <w:p w14:paraId="02B2C9B9" w14:textId="66D51E62" w:rsidR="00F743BD" w:rsidRPr="003F2BA7" w:rsidRDefault="00F743BD" w:rsidP="0035548E">
      <w:pPr>
        <w:pStyle w:val="normln0"/>
        <w:spacing w:line="264" w:lineRule="auto"/>
        <w:rPr>
          <w:rFonts w:ascii="Arial" w:hAnsi="Arial" w:cs="Arial"/>
          <w:sz w:val="20"/>
          <w:szCs w:val="20"/>
        </w:rPr>
      </w:pPr>
      <w:r w:rsidRPr="003F2BA7">
        <w:rPr>
          <w:rFonts w:ascii="Arial" w:hAnsi="Arial" w:cs="Arial"/>
          <w:sz w:val="20"/>
          <w:szCs w:val="20"/>
        </w:rPr>
        <w:t xml:space="preserve">Pro vyhodnocení </w:t>
      </w:r>
      <w:r w:rsidRPr="003F2BA7">
        <w:rPr>
          <w:rFonts w:ascii="Arial" w:hAnsi="Arial" w:cs="Arial"/>
          <w:b/>
          <w:sz w:val="20"/>
          <w:szCs w:val="20"/>
        </w:rPr>
        <w:t>dopadů</w:t>
      </w:r>
      <w:r w:rsidRPr="003F2BA7">
        <w:rPr>
          <w:rFonts w:ascii="Arial" w:hAnsi="Arial" w:cs="Arial"/>
          <w:sz w:val="20"/>
          <w:szCs w:val="20"/>
        </w:rPr>
        <w:t xml:space="preserve"> komunikačních a propagačních opatření zajistí Ř</w:t>
      </w:r>
      <w:r w:rsidR="000B18D0" w:rsidRPr="003F2BA7">
        <w:rPr>
          <w:rFonts w:ascii="Arial" w:hAnsi="Arial" w:cs="Arial"/>
          <w:sz w:val="20"/>
          <w:szCs w:val="20"/>
        </w:rPr>
        <w:t>O</w:t>
      </w:r>
      <w:r w:rsidRPr="003F2BA7">
        <w:rPr>
          <w:rFonts w:ascii="Arial" w:hAnsi="Arial" w:cs="Arial"/>
          <w:sz w:val="20"/>
          <w:szCs w:val="20"/>
        </w:rPr>
        <w:t xml:space="preserve"> OP TAK sociologické průzkumy mezi cílovými skupinami. Ty se zaměří na úroveň informovanosti, kvality, dostupnosti a objemu poskytovaných informací. </w:t>
      </w:r>
    </w:p>
    <w:p w14:paraId="0AFBEE2E" w14:textId="3D6FAA39" w:rsidR="00F743BD" w:rsidRPr="003F2BA7" w:rsidRDefault="00F743BD" w:rsidP="0035548E">
      <w:pPr>
        <w:pStyle w:val="normln0"/>
        <w:spacing w:line="264" w:lineRule="auto"/>
        <w:rPr>
          <w:rFonts w:ascii="Arial" w:hAnsi="Arial" w:cs="Arial"/>
          <w:sz w:val="20"/>
          <w:szCs w:val="20"/>
        </w:rPr>
      </w:pPr>
      <w:del w:id="1661" w:author="Juráš Pavel" w:date="2021-05-19T14:17:00Z">
        <w:r w:rsidRPr="003F2BA7" w:rsidDel="00C5490E">
          <w:rPr>
            <w:rFonts w:ascii="Arial" w:hAnsi="Arial" w:cs="Arial"/>
            <w:sz w:val="20"/>
            <w:szCs w:val="20"/>
          </w:rPr>
          <w:delText xml:space="preserve">Strategie </w:delText>
        </w:r>
      </w:del>
      <w:ins w:id="1662" w:author="Juráš Pavel" w:date="2021-05-19T14:18:00Z">
        <w:r w:rsidR="00C5490E" w:rsidRPr="003F2BA7">
          <w:rPr>
            <w:rFonts w:ascii="Arial" w:hAnsi="Arial" w:cs="Arial"/>
            <w:sz w:val="20"/>
            <w:szCs w:val="20"/>
          </w:rPr>
          <w:t>Opatření mohou</w:t>
        </w:r>
      </w:ins>
      <w:del w:id="1663" w:author="Juráš Pavel" w:date="2021-05-19T14:18:00Z">
        <w:r w:rsidRPr="003F2BA7" w:rsidDel="00C5490E">
          <w:rPr>
            <w:rFonts w:ascii="Arial" w:hAnsi="Arial" w:cs="Arial"/>
            <w:sz w:val="20"/>
            <w:szCs w:val="20"/>
          </w:rPr>
          <w:delText>může</w:delText>
        </w:r>
      </w:del>
      <w:r w:rsidRPr="003F2BA7">
        <w:rPr>
          <w:rFonts w:ascii="Arial" w:hAnsi="Arial" w:cs="Arial"/>
          <w:sz w:val="20"/>
          <w:szCs w:val="20"/>
        </w:rPr>
        <w:t xml:space="preserve"> být upravována či doplňována dle průběhu </w:t>
      </w:r>
      <w:r w:rsidR="0007382B" w:rsidRPr="003F2BA7">
        <w:rPr>
          <w:rFonts w:ascii="Arial" w:hAnsi="Arial" w:cs="Arial"/>
          <w:sz w:val="20"/>
          <w:szCs w:val="20"/>
        </w:rPr>
        <w:t xml:space="preserve">implementace </w:t>
      </w:r>
      <w:r w:rsidRPr="003F2BA7">
        <w:rPr>
          <w:rFonts w:ascii="Arial" w:hAnsi="Arial" w:cs="Arial"/>
          <w:sz w:val="20"/>
          <w:szCs w:val="20"/>
        </w:rPr>
        <w:t>a potřeb OP TAK.</w:t>
      </w:r>
    </w:p>
    <w:p w14:paraId="7DED1B72" w14:textId="77777777" w:rsidR="00F743BD" w:rsidRPr="003F2BA7" w:rsidRDefault="00F743BD" w:rsidP="0035548E">
      <w:pPr>
        <w:pStyle w:val="normln0"/>
        <w:spacing w:line="264" w:lineRule="auto"/>
        <w:rPr>
          <w:rFonts w:ascii="Arial" w:hAnsi="Arial" w:cs="Arial"/>
        </w:rPr>
      </w:pPr>
    </w:p>
    <w:p w14:paraId="289827CF" w14:textId="77777777" w:rsidR="00F974E5" w:rsidRPr="003F2BA7" w:rsidRDefault="00F974E5" w:rsidP="0035548E">
      <w:pPr>
        <w:pStyle w:val="normln0"/>
        <w:spacing w:after="120" w:line="264" w:lineRule="auto"/>
        <w:rPr>
          <w:rFonts w:ascii="Arial" w:hAnsi="Arial" w:cs="Arial"/>
          <w:i/>
          <w:sz w:val="20"/>
          <w:szCs w:val="20"/>
        </w:rPr>
      </w:pPr>
    </w:p>
    <w:p w14:paraId="703BE818" w14:textId="77777777" w:rsidR="00F974E5" w:rsidRPr="003F2BA7" w:rsidRDefault="00F974E5" w:rsidP="0035548E">
      <w:pPr>
        <w:pStyle w:val="normln0"/>
        <w:spacing w:after="120" w:line="264" w:lineRule="auto"/>
        <w:rPr>
          <w:rFonts w:ascii="Arial" w:hAnsi="Arial" w:cs="Arial"/>
          <w:i/>
          <w:sz w:val="20"/>
          <w:szCs w:val="20"/>
        </w:rPr>
      </w:pPr>
    </w:p>
    <w:p w14:paraId="4543CDE4" w14:textId="77777777" w:rsidR="00F974E5" w:rsidRPr="003F2BA7" w:rsidRDefault="00F974E5" w:rsidP="0035548E">
      <w:pPr>
        <w:pStyle w:val="normln0"/>
        <w:spacing w:after="120" w:line="264" w:lineRule="auto"/>
        <w:rPr>
          <w:rFonts w:ascii="Arial" w:hAnsi="Arial" w:cs="Arial"/>
          <w:i/>
          <w:sz w:val="20"/>
          <w:szCs w:val="20"/>
        </w:rPr>
      </w:pPr>
    </w:p>
    <w:p w14:paraId="553E7054" w14:textId="77777777" w:rsidR="00F974E5" w:rsidRPr="003F2BA7" w:rsidRDefault="00F974E5" w:rsidP="0035548E">
      <w:pPr>
        <w:pStyle w:val="normln0"/>
        <w:spacing w:after="120" w:line="264" w:lineRule="auto"/>
        <w:rPr>
          <w:rFonts w:ascii="Arial" w:hAnsi="Arial" w:cs="Arial"/>
          <w:i/>
          <w:sz w:val="20"/>
          <w:szCs w:val="20"/>
        </w:rPr>
      </w:pPr>
    </w:p>
    <w:p w14:paraId="576831D0" w14:textId="33970705" w:rsidR="00F974E5" w:rsidRPr="003F2BA7" w:rsidRDefault="00F974E5" w:rsidP="0035548E">
      <w:pPr>
        <w:pStyle w:val="normln0"/>
        <w:spacing w:after="120" w:line="264" w:lineRule="auto"/>
        <w:rPr>
          <w:rFonts w:ascii="Arial" w:hAnsi="Arial" w:cs="Arial"/>
          <w:i/>
          <w:sz w:val="20"/>
          <w:szCs w:val="20"/>
        </w:rPr>
      </w:pPr>
    </w:p>
    <w:p w14:paraId="43F51FDC" w14:textId="2DD41AFB" w:rsidR="008A369A" w:rsidRPr="003F2BA7" w:rsidRDefault="008A369A" w:rsidP="0035548E">
      <w:pPr>
        <w:pStyle w:val="normln0"/>
        <w:spacing w:after="120" w:line="264" w:lineRule="auto"/>
        <w:rPr>
          <w:rFonts w:ascii="Arial" w:hAnsi="Arial" w:cs="Arial"/>
          <w:i/>
          <w:sz w:val="20"/>
          <w:szCs w:val="20"/>
        </w:rPr>
      </w:pPr>
    </w:p>
    <w:p w14:paraId="3D1BE3C7" w14:textId="71FE25E7" w:rsidR="008A369A" w:rsidRPr="003F2BA7" w:rsidRDefault="008A369A" w:rsidP="0035548E">
      <w:pPr>
        <w:pStyle w:val="normln0"/>
        <w:spacing w:after="120" w:line="264" w:lineRule="auto"/>
        <w:rPr>
          <w:rFonts w:ascii="Arial" w:hAnsi="Arial" w:cs="Arial"/>
          <w:i/>
          <w:sz w:val="20"/>
          <w:szCs w:val="20"/>
        </w:rPr>
      </w:pPr>
    </w:p>
    <w:p w14:paraId="3E00FC3D" w14:textId="46D98A99" w:rsidR="008A369A" w:rsidRPr="003F2BA7" w:rsidRDefault="008A369A" w:rsidP="0035548E">
      <w:pPr>
        <w:pStyle w:val="normln0"/>
        <w:spacing w:after="120" w:line="264" w:lineRule="auto"/>
        <w:rPr>
          <w:rFonts w:ascii="Arial" w:hAnsi="Arial" w:cs="Arial"/>
          <w:i/>
          <w:sz w:val="20"/>
          <w:szCs w:val="20"/>
        </w:rPr>
      </w:pPr>
    </w:p>
    <w:p w14:paraId="22A6F2A4" w14:textId="79B735FF" w:rsidR="008A369A" w:rsidRPr="003F2BA7" w:rsidRDefault="008A369A" w:rsidP="0035548E">
      <w:pPr>
        <w:pStyle w:val="normln0"/>
        <w:spacing w:after="120" w:line="264" w:lineRule="auto"/>
        <w:rPr>
          <w:rFonts w:ascii="Arial" w:hAnsi="Arial" w:cs="Arial"/>
          <w:i/>
          <w:sz w:val="20"/>
          <w:szCs w:val="20"/>
        </w:rPr>
      </w:pPr>
    </w:p>
    <w:p w14:paraId="049F6F3A" w14:textId="737AB3A6" w:rsidR="008A369A" w:rsidRPr="003F2BA7" w:rsidRDefault="008A369A" w:rsidP="0035548E">
      <w:pPr>
        <w:pStyle w:val="normln0"/>
        <w:spacing w:after="120" w:line="264" w:lineRule="auto"/>
        <w:rPr>
          <w:rFonts w:ascii="Arial" w:hAnsi="Arial" w:cs="Arial"/>
          <w:i/>
          <w:sz w:val="20"/>
          <w:szCs w:val="20"/>
        </w:rPr>
      </w:pPr>
    </w:p>
    <w:p w14:paraId="454ACE42" w14:textId="6F9E6901" w:rsidR="008A369A" w:rsidRPr="003F2BA7" w:rsidRDefault="008A369A" w:rsidP="0035548E">
      <w:pPr>
        <w:pStyle w:val="normln0"/>
        <w:spacing w:after="120" w:line="264" w:lineRule="auto"/>
        <w:rPr>
          <w:rFonts w:ascii="Arial" w:hAnsi="Arial" w:cs="Arial"/>
          <w:i/>
          <w:sz w:val="20"/>
          <w:szCs w:val="20"/>
        </w:rPr>
      </w:pPr>
    </w:p>
    <w:p w14:paraId="2B2F2D25" w14:textId="4BE3BFEE" w:rsidR="0035548E" w:rsidRPr="003F2BA7" w:rsidRDefault="0035548E" w:rsidP="0035548E">
      <w:pPr>
        <w:pStyle w:val="normln0"/>
        <w:spacing w:after="120" w:line="264" w:lineRule="auto"/>
        <w:rPr>
          <w:rFonts w:ascii="Arial" w:hAnsi="Arial" w:cs="Arial"/>
          <w:i/>
          <w:sz w:val="20"/>
          <w:szCs w:val="20"/>
        </w:rPr>
      </w:pPr>
    </w:p>
    <w:p w14:paraId="534BD699" w14:textId="77777777" w:rsidR="00F974E5" w:rsidRPr="003F2BA7" w:rsidRDefault="00F974E5" w:rsidP="00F5414E">
      <w:pPr>
        <w:pStyle w:val="normln0"/>
        <w:numPr>
          <w:ilvl w:val="0"/>
          <w:numId w:val="31"/>
        </w:numPr>
        <w:rPr>
          <w:rFonts w:ascii="Arial" w:hAnsi="Arial" w:cs="Arial"/>
          <w:b/>
          <w:color w:val="000000" w:themeColor="text1"/>
          <w:sz w:val="36"/>
          <w:szCs w:val="36"/>
        </w:rPr>
      </w:pPr>
      <w:r w:rsidRPr="003F2BA7">
        <w:rPr>
          <w:rFonts w:ascii="Arial" w:hAnsi="Arial" w:cs="Arial"/>
          <w:b/>
          <w:color w:val="000000" w:themeColor="text1"/>
          <w:sz w:val="36"/>
          <w:szCs w:val="36"/>
        </w:rPr>
        <w:lastRenderedPageBreak/>
        <w:t>Využití jednotkových nákladů, jednorázových částek, paušálních sazeb a financování nesouvisejícího s náklady</w:t>
      </w:r>
    </w:p>
    <w:p w14:paraId="1F7483DA" w14:textId="77777777" w:rsidR="00F974E5" w:rsidRPr="003F2BA7" w:rsidRDefault="00F974E5" w:rsidP="00E676A0">
      <w:pPr>
        <w:spacing w:after="120"/>
        <w:jc w:val="both"/>
        <w:rPr>
          <w:rFonts w:ascii="Arial" w:hAnsi="Arial" w:cs="Arial"/>
          <w:b/>
          <w:iCs/>
        </w:rPr>
      </w:pPr>
      <w:r w:rsidRPr="003F2BA7">
        <w:rPr>
          <w:rFonts w:ascii="Arial" w:hAnsi="Arial" w:cs="Arial"/>
          <w:b/>
        </w:rPr>
        <w:t>Tabulka 14: Využití jednotkových nákladů, jednorázových částek, paušálních sazeb a financování nesouvisejícího s náklady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20"/>
        <w:gridCol w:w="1701"/>
        <w:gridCol w:w="1701"/>
      </w:tblGrid>
      <w:tr w:rsidR="00F974E5" w:rsidRPr="003F2BA7" w14:paraId="2872051F" w14:textId="77777777" w:rsidTr="00E676A0">
        <w:tc>
          <w:tcPr>
            <w:tcW w:w="5920" w:type="dxa"/>
            <w:shd w:val="clear" w:color="auto" w:fill="99C7F9"/>
          </w:tcPr>
          <w:p w14:paraId="53F2F49F" w14:textId="77777777" w:rsidR="00F974E5" w:rsidRPr="003F2BA7" w:rsidRDefault="00F974E5" w:rsidP="00E676A0">
            <w:pPr>
              <w:pStyle w:val="Text3"/>
              <w:ind w:left="0"/>
              <w:rPr>
                <w:rFonts w:ascii="Arial" w:hAnsi="Arial" w:cs="Arial"/>
                <w:b/>
                <w:sz w:val="20"/>
              </w:rPr>
            </w:pPr>
            <w:r w:rsidRPr="003F2BA7">
              <w:rPr>
                <w:rFonts w:ascii="Arial" w:hAnsi="Arial" w:cs="Arial"/>
                <w:b/>
                <w:sz w:val="20"/>
              </w:rPr>
              <w:t>Zamýšlené použití článků 88 a 89</w:t>
            </w:r>
          </w:p>
        </w:tc>
        <w:tc>
          <w:tcPr>
            <w:tcW w:w="1701" w:type="dxa"/>
            <w:shd w:val="clear" w:color="auto" w:fill="99C7F9"/>
          </w:tcPr>
          <w:p w14:paraId="2A9F5AF8" w14:textId="77777777" w:rsidR="00F974E5" w:rsidRPr="003F2BA7" w:rsidRDefault="00F974E5" w:rsidP="00E676A0">
            <w:pPr>
              <w:pStyle w:val="Text3"/>
              <w:ind w:left="0"/>
              <w:jc w:val="center"/>
              <w:rPr>
                <w:rFonts w:ascii="Arial" w:hAnsi="Arial" w:cs="Arial"/>
                <w:b/>
                <w:sz w:val="20"/>
              </w:rPr>
            </w:pPr>
            <w:r w:rsidRPr="003F2BA7">
              <w:rPr>
                <w:rFonts w:ascii="Arial" w:hAnsi="Arial" w:cs="Arial"/>
                <w:b/>
                <w:sz w:val="20"/>
              </w:rPr>
              <w:t>ANO</w:t>
            </w:r>
          </w:p>
        </w:tc>
        <w:tc>
          <w:tcPr>
            <w:tcW w:w="1701" w:type="dxa"/>
            <w:shd w:val="clear" w:color="auto" w:fill="99C7F9"/>
          </w:tcPr>
          <w:p w14:paraId="3E71A274" w14:textId="77777777" w:rsidR="00F974E5" w:rsidRPr="003F2BA7" w:rsidRDefault="00F974E5" w:rsidP="00E676A0">
            <w:pPr>
              <w:pStyle w:val="Text3"/>
              <w:ind w:left="0"/>
              <w:jc w:val="center"/>
              <w:rPr>
                <w:rFonts w:ascii="Arial" w:hAnsi="Arial" w:cs="Arial"/>
                <w:b/>
                <w:sz w:val="20"/>
              </w:rPr>
            </w:pPr>
            <w:r w:rsidRPr="003F2BA7">
              <w:rPr>
                <w:rFonts w:ascii="Arial" w:hAnsi="Arial" w:cs="Arial"/>
                <w:b/>
                <w:sz w:val="20"/>
              </w:rPr>
              <w:t>NE</w:t>
            </w:r>
          </w:p>
        </w:tc>
      </w:tr>
      <w:tr w:rsidR="00F974E5" w:rsidRPr="003F2BA7" w14:paraId="7DD2F397" w14:textId="77777777" w:rsidTr="00C72514">
        <w:tc>
          <w:tcPr>
            <w:tcW w:w="5920" w:type="dxa"/>
          </w:tcPr>
          <w:p w14:paraId="393B4CF4" w14:textId="77777777" w:rsidR="00F974E5" w:rsidRPr="003F2BA7" w:rsidRDefault="00F974E5" w:rsidP="00C72514">
            <w:pPr>
              <w:rPr>
                <w:rFonts w:ascii="Arial" w:hAnsi="Arial" w:cs="Arial"/>
              </w:rPr>
            </w:pPr>
            <w:r w:rsidRPr="003F2BA7">
              <w:rPr>
                <w:rFonts w:ascii="Arial" w:hAnsi="Arial" w:cs="Arial"/>
              </w:rPr>
              <w:t>Od schválení bude v programu proplacení způsobilých výdajů na základě jednotkových nákladů, jednorázových částek a paušálních sazeb v rámci priority podle článku 88 nařízení o společných ustanoveních (pokud ano, vyplňte přílohu 1)</w:t>
            </w:r>
          </w:p>
        </w:tc>
        <w:tc>
          <w:tcPr>
            <w:tcW w:w="1701" w:type="dxa"/>
          </w:tcPr>
          <w:p w14:paraId="33040C8D" w14:textId="77777777" w:rsidR="00F974E5" w:rsidRPr="003F2BA7" w:rsidRDefault="00F974E5" w:rsidP="00C72514">
            <w:pPr>
              <w:pStyle w:val="Text3"/>
              <w:spacing w:before="0" w:after="0"/>
              <w:ind w:left="0"/>
              <w:jc w:val="center"/>
              <w:rPr>
                <w:rFonts w:ascii="Arial" w:hAnsi="Arial" w:cs="Arial"/>
                <w:sz w:val="20"/>
              </w:rPr>
            </w:pPr>
            <w:r w:rsidRPr="003F2BA7">
              <w:rPr>
                <w:rFonts w:ascii="Arial" w:hAnsi="Arial" w:cs="Arial"/>
                <w:sz w:val="20"/>
              </w:rPr>
              <w:fldChar w:fldCharType="begin">
                <w:ffData>
                  <w:name w:val=""/>
                  <w:enabled/>
                  <w:calcOnExit w:val="0"/>
                  <w:checkBox>
                    <w:sizeAuto/>
                    <w:default w:val="1"/>
                  </w:checkBox>
                </w:ffData>
              </w:fldChar>
            </w:r>
            <w:r w:rsidRPr="003F2BA7">
              <w:rPr>
                <w:rFonts w:ascii="Arial" w:hAnsi="Arial" w:cs="Arial"/>
                <w:sz w:val="20"/>
              </w:rPr>
              <w:instrText xml:space="preserve"> FORMCHECKBOX </w:instrText>
            </w:r>
            <w:r w:rsidR="000E14A8">
              <w:rPr>
                <w:rFonts w:ascii="Arial" w:hAnsi="Arial" w:cs="Arial"/>
                <w:sz w:val="20"/>
              </w:rPr>
            </w:r>
            <w:r w:rsidR="000E14A8">
              <w:rPr>
                <w:rFonts w:ascii="Arial" w:hAnsi="Arial" w:cs="Arial"/>
                <w:sz w:val="20"/>
              </w:rPr>
              <w:fldChar w:fldCharType="separate"/>
            </w:r>
            <w:r w:rsidRPr="003F2BA7">
              <w:rPr>
                <w:rFonts w:ascii="Arial" w:hAnsi="Arial" w:cs="Arial"/>
                <w:sz w:val="20"/>
              </w:rPr>
              <w:fldChar w:fldCharType="end"/>
            </w:r>
          </w:p>
        </w:tc>
        <w:tc>
          <w:tcPr>
            <w:tcW w:w="1701" w:type="dxa"/>
          </w:tcPr>
          <w:p w14:paraId="3D6243E1" w14:textId="77777777" w:rsidR="00F974E5" w:rsidRPr="003F2BA7" w:rsidRDefault="00F974E5" w:rsidP="00C72514">
            <w:pPr>
              <w:pStyle w:val="Text3"/>
              <w:spacing w:before="0" w:after="0"/>
              <w:ind w:left="0"/>
              <w:jc w:val="center"/>
              <w:rPr>
                <w:rFonts w:ascii="Arial" w:hAnsi="Arial" w:cs="Arial"/>
                <w:sz w:val="20"/>
              </w:rPr>
            </w:pPr>
            <w:r w:rsidRPr="003F2BA7">
              <w:rPr>
                <w:rFonts w:ascii="Arial" w:hAnsi="Arial" w:cs="Arial"/>
                <w:sz w:val="20"/>
              </w:rPr>
              <w:fldChar w:fldCharType="begin">
                <w:ffData>
                  <w:name w:val="Check1"/>
                  <w:enabled/>
                  <w:calcOnExit w:val="0"/>
                  <w:checkBox>
                    <w:sizeAuto/>
                    <w:default w:val="0"/>
                  </w:checkBox>
                </w:ffData>
              </w:fldChar>
            </w:r>
            <w:r w:rsidRPr="003F2BA7">
              <w:rPr>
                <w:rFonts w:ascii="Arial" w:hAnsi="Arial" w:cs="Arial"/>
                <w:sz w:val="20"/>
              </w:rPr>
              <w:instrText xml:space="preserve"> FORMCHECKBOX </w:instrText>
            </w:r>
            <w:r w:rsidR="000E14A8">
              <w:rPr>
                <w:rFonts w:ascii="Arial" w:hAnsi="Arial" w:cs="Arial"/>
                <w:sz w:val="20"/>
              </w:rPr>
            </w:r>
            <w:r w:rsidR="000E14A8">
              <w:rPr>
                <w:rFonts w:ascii="Arial" w:hAnsi="Arial" w:cs="Arial"/>
                <w:sz w:val="20"/>
              </w:rPr>
              <w:fldChar w:fldCharType="separate"/>
            </w:r>
            <w:r w:rsidRPr="003F2BA7">
              <w:rPr>
                <w:rFonts w:ascii="Arial" w:hAnsi="Arial" w:cs="Arial"/>
                <w:sz w:val="20"/>
              </w:rPr>
              <w:fldChar w:fldCharType="end"/>
            </w:r>
          </w:p>
        </w:tc>
      </w:tr>
      <w:tr w:rsidR="00F974E5" w:rsidRPr="003F2BA7" w14:paraId="2E39D0A9" w14:textId="77777777" w:rsidTr="00C72514">
        <w:tc>
          <w:tcPr>
            <w:tcW w:w="5920" w:type="dxa"/>
          </w:tcPr>
          <w:p w14:paraId="20D7D46E" w14:textId="77777777" w:rsidR="00F974E5" w:rsidRPr="003F2BA7" w:rsidRDefault="00F974E5" w:rsidP="00C72514">
            <w:pPr>
              <w:rPr>
                <w:rFonts w:ascii="Arial" w:hAnsi="Arial" w:cs="Arial"/>
                <w:i/>
              </w:rPr>
            </w:pPr>
            <w:r w:rsidRPr="003F2BA7">
              <w:rPr>
                <w:rFonts w:ascii="Arial" w:hAnsi="Arial" w:cs="Arial"/>
              </w:rPr>
              <w:t>Od schválení bude v programu využito financování nesouvisející s náklady podle článku 89 nařízení o společných ustanoveních (pokud ano, vyplňte přílohu 2)</w:t>
            </w:r>
          </w:p>
        </w:tc>
        <w:tc>
          <w:tcPr>
            <w:tcW w:w="1701" w:type="dxa"/>
          </w:tcPr>
          <w:p w14:paraId="12FD3B15" w14:textId="77777777" w:rsidR="00F974E5" w:rsidRPr="003F2BA7" w:rsidRDefault="00F974E5" w:rsidP="00C72514">
            <w:pPr>
              <w:pStyle w:val="Text3"/>
              <w:spacing w:before="0" w:after="0"/>
              <w:ind w:left="0"/>
              <w:jc w:val="center"/>
              <w:rPr>
                <w:rFonts w:ascii="Arial" w:hAnsi="Arial" w:cs="Arial"/>
                <w:sz w:val="20"/>
              </w:rPr>
            </w:pPr>
            <w:r w:rsidRPr="003F2BA7">
              <w:rPr>
                <w:rFonts w:ascii="Arial" w:hAnsi="Arial" w:cs="Arial"/>
                <w:sz w:val="20"/>
              </w:rPr>
              <w:fldChar w:fldCharType="begin">
                <w:ffData>
                  <w:name w:val=""/>
                  <w:enabled/>
                  <w:calcOnExit w:val="0"/>
                  <w:checkBox>
                    <w:sizeAuto/>
                    <w:default w:val="0"/>
                  </w:checkBox>
                </w:ffData>
              </w:fldChar>
            </w:r>
            <w:r w:rsidRPr="003F2BA7">
              <w:rPr>
                <w:rFonts w:ascii="Arial" w:hAnsi="Arial" w:cs="Arial"/>
                <w:sz w:val="20"/>
              </w:rPr>
              <w:instrText xml:space="preserve"> FORMCHECKBOX </w:instrText>
            </w:r>
            <w:r w:rsidR="000E14A8">
              <w:rPr>
                <w:rFonts w:ascii="Arial" w:hAnsi="Arial" w:cs="Arial"/>
                <w:sz w:val="20"/>
              </w:rPr>
            </w:r>
            <w:r w:rsidR="000E14A8">
              <w:rPr>
                <w:rFonts w:ascii="Arial" w:hAnsi="Arial" w:cs="Arial"/>
                <w:sz w:val="20"/>
              </w:rPr>
              <w:fldChar w:fldCharType="separate"/>
            </w:r>
            <w:r w:rsidRPr="003F2BA7">
              <w:rPr>
                <w:rFonts w:ascii="Arial" w:hAnsi="Arial" w:cs="Arial"/>
                <w:sz w:val="20"/>
              </w:rPr>
              <w:fldChar w:fldCharType="end"/>
            </w:r>
          </w:p>
        </w:tc>
        <w:tc>
          <w:tcPr>
            <w:tcW w:w="1701" w:type="dxa"/>
          </w:tcPr>
          <w:p w14:paraId="17D0542C" w14:textId="77777777" w:rsidR="00F974E5" w:rsidRPr="003F2BA7" w:rsidRDefault="00F974E5" w:rsidP="00C72514">
            <w:pPr>
              <w:pStyle w:val="Text3"/>
              <w:spacing w:before="0" w:after="0"/>
              <w:ind w:left="0"/>
              <w:jc w:val="center"/>
              <w:rPr>
                <w:rFonts w:ascii="Arial" w:hAnsi="Arial" w:cs="Arial"/>
                <w:sz w:val="20"/>
              </w:rPr>
            </w:pPr>
            <w:r w:rsidRPr="003F2BA7">
              <w:rPr>
                <w:rFonts w:ascii="Arial" w:hAnsi="Arial" w:cs="Arial"/>
                <w:sz w:val="20"/>
              </w:rPr>
              <w:fldChar w:fldCharType="begin">
                <w:ffData>
                  <w:name w:val="Check2"/>
                  <w:enabled/>
                  <w:calcOnExit w:val="0"/>
                  <w:checkBox>
                    <w:sizeAuto/>
                    <w:default w:val="0"/>
                  </w:checkBox>
                </w:ffData>
              </w:fldChar>
            </w:r>
            <w:r w:rsidRPr="003F2BA7">
              <w:rPr>
                <w:rFonts w:ascii="Arial" w:hAnsi="Arial" w:cs="Arial"/>
                <w:sz w:val="20"/>
              </w:rPr>
              <w:instrText xml:space="preserve"> FORMCHECKBOX </w:instrText>
            </w:r>
            <w:r w:rsidR="000E14A8">
              <w:rPr>
                <w:rFonts w:ascii="Arial" w:hAnsi="Arial" w:cs="Arial"/>
                <w:sz w:val="20"/>
              </w:rPr>
            </w:r>
            <w:r w:rsidR="000E14A8">
              <w:rPr>
                <w:rFonts w:ascii="Arial" w:hAnsi="Arial" w:cs="Arial"/>
                <w:sz w:val="20"/>
              </w:rPr>
              <w:fldChar w:fldCharType="separate"/>
            </w:r>
            <w:r w:rsidRPr="003F2BA7">
              <w:rPr>
                <w:rFonts w:ascii="Arial" w:hAnsi="Arial" w:cs="Arial"/>
                <w:sz w:val="20"/>
              </w:rPr>
              <w:fldChar w:fldCharType="end"/>
            </w:r>
          </w:p>
        </w:tc>
      </w:tr>
    </w:tbl>
    <w:p w14:paraId="7B06B177" w14:textId="77777777" w:rsidR="00F974E5" w:rsidRPr="003F2BA7" w:rsidRDefault="00F974E5" w:rsidP="00F974E5">
      <w:pPr>
        <w:rPr>
          <w:rFonts w:ascii="Arial" w:hAnsi="Arial" w:cs="Arial"/>
          <w:b/>
          <w:color w:val="000000" w:themeColor="text1"/>
          <w:sz w:val="28"/>
          <w:szCs w:val="28"/>
        </w:rPr>
      </w:pPr>
    </w:p>
    <w:p w14:paraId="4AD32CC6" w14:textId="77777777" w:rsidR="00F974E5" w:rsidRPr="003F2BA7" w:rsidRDefault="00F974E5" w:rsidP="00F974E5">
      <w:pPr>
        <w:rPr>
          <w:rFonts w:ascii="Arial" w:hAnsi="Arial" w:cs="Arial"/>
          <w:b/>
          <w:color w:val="000000" w:themeColor="text1"/>
          <w:sz w:val="28"/>
          <w:szCs w:val="28"/>
        </w:rPr>
      </w:pPr>
    </w:p>
    <w:p w14:paraId="22697C3A" w14:textId="77777777" w:rsidR="00F974E5" w:rsidRPr="003F2BA7" w:rsidRDefault="00F974E5" w:rsidP="00F974E5">
      <w:pPr>
        <w:rPr>
          <w:rFonts w:ascii="Arial" w:hAnsi="Arial" w:cs="Arial"/>
          <w:b/>
          <w:color w:val="000000" w:themeColor="text1"/>
          <w:sz w:val="28"/>
          <w:szCs w:val="28"/>
        </w:rPr>
      </w:pPr>
    </w:p>
    <w:p w14:paraId="43CF7DCF" w14:textId="77777777" w:rsidR="00F974E5" w:rsidRPr="003F2BA7" w:rsidRDefault="00F974E5" w:rsidP="00F974E5">
      <w:pPr>
        <w:rPr>
          <w:rFonts w:ascii="Arial" w:hAnsi="Arial" w:cs="Arial"/>
          <w:b/>
          <w:color w:val="000000" w:themeColor="text1"/>
          <w:sz w:val="28"/>
          <w:szCs w:val="28"/>
        </w:rPr>
      </w:pPr>
    </w:p>
    <w:p w14:paraId="0A1A45A5" w14:textId="77777777" w:rsidR="00F974E5" w:rsidRPr="003F2BA7" w:rsidRDefault="00F974E5" w:rsidP="00F974E5">
      <w:pPr>
        <w:rPr>
          <w:rFonts w:ascii="Arial" w:hAnsi="Arial" w:cs="Arial"/>
          <w:b/>
          <w:color w:val="000000" w:themeColor="text1"/>
          <w:sz w:val="28"/>
          <w:szCs w:val="28"/>
        </w:rPr>
      </w:pPr>
    </w:p>
    <w:p w14:paraId="2CEE7D72" w14:textId="77777777" w:rsidR="00F974E5" w:rsidRPr="003F2BA7" w:rsidRDefault="00F974E5" w:rsidP="00F974E5">
      <w:pPr>
        <w:rPr>
          <w:rFonts w:ascii="Arial" w:hAnsi="Arial" w:cs="Arial"/>
          <w:b/>
          <w:color w:val="000000" w:themeColor="text1"/>
          <w:sz w:val="28"/>
          <w:szCs w:val="28"/>
        </w:rPr>
      </w:pPr>
    </w:p>
    <w:p w14:paraId="544F4239" w14:textId="77777777" w:rsidR="00F974E5" w:rsidRPr="003F2BA7" w:rsidRDefault="00F974E5" w:rsidP="00F974E5">
      <w:pPr>
        <w:rPr>
          <w:rFonts w:ascii="Arial" w:hAnsi="Arial" w:cs="Arial"/>
          <w:b/>
          <w:color w:val="000000" w:themeColor="text1"/>
          <w:sz w:val="28"/>
          <w:szCs w:val="28"/>
        </w:rPr>
      </w:pPr>
    </w:p>
    <w:p w14:paraId="7FAC6D4E" w14:textId="77777777" w:rsidR="00F974E5" w:rsidRPr="003F2BA7" w:rsidRDefault="00F974E5" w:rsidP="00F974E5">
      <w:pPr>
        <w:rPr>
          <w:rFonts w:ascii="Arial" w:hAnsi="Arial" w:cs="Arial"/>
          <w:b/>
          <w:color w:val="000000" w:themeColor="text1"/>
          <w:sz w:val="28"/>
          <w:szCs w:val="28"/>
        </w:rPr>
      </w:pPr>
    </w:p>
    <w:p w14:paraId="14EA390F" w14:textId="77777777" w:rsidR="00F974E5" w:rsidRPr="003F2BA7" w:rsidRDefault="00F974E5" w:rsidP="00F974E5">
      <w:pPr>
        <w:rPr>
          <w:rFonts w:ascii="Arial" w:hAnsi="Arial" w:cs="Arial"/>
          <w:b/>
          <w:color w:val="000000" w:themeColor="text1"/>
          <w:sz w:val="28"/>
          <w:szCs w:val="28"/>
        </w:rPr>
      </w:pPr>
    </w:p>
    <w:p w14:paraId="789BA154" w14:textId="77777777" w:rsidR="00F974E5" w:rsidRPr="003F2BA7" w:rsidRDefault="00F974E5" w:rsidP="00F974E5">
      <w:pPr>
        <w:rPr>
          <w:rFonts w:ascii="Arial" w:hAnsi="Arial" w:cs="Arial"/>
          <w:b/>
          <w:color w:val="000000" w:themeColor="text1"/>
          <w:sz w:val="28"/>
          <w:szCs w:val="28"/>
        </w:rPr>
      </w:pPr>
    </w:p>
    <w:p w14:paraId="05890C27" w14:textId="77777777" w:rsidR="00F974E5" w:rsidRPr="003F2BA7" w:rsidRDefault="00F974E5" w:rsidP="00F974E5">
      <w:pPr>
        <w:rPr>
          <w:rFonts w:ascii="Arial" w:hAnsi="Arial" w:cs="Arial"/>
          <w:b/>
          <w:color w:val="000000" w:themeColor="text1"/>
          <w:sz w:val="28"/>
          <w:szCs w:val="28"/>
        </w:rPr>
      </w:pPr>
    </w:p>
    <w:p w14:paraId="75A3F8B9" w14:textId="77777777" w:rsidR="00F974E5" w:rsidRPr="003F2BA7" w:rsidRDefault="00F974E5" w:rsidP="00F974E5">
      <w:pPr>
        <w:rPr>
          <w:rFonts w:ascii="Arial" w:hAnsi="Arial" w:cs="Arial"/>
          <w:b/>
          <w:color w:val="000000" w:themeColor="text1"/>
          <w:sz w:val="28"/>
          <w:szCs w:val="28"/>
        </w:rPr>
      </w:pPr>
    </w:p>
    <w:p w14:paraId="2E89D921" w14:textId="77777777" w:rsidR="00F974E5" w:rsidRPr="003F2BA7" w:rsidRDefault="00F974E5" w:rsidP="00F974E5">
      <w:pPr>
        <w:rPr>
          <w:rFonts w:ascii="Arial" w:hAnsi="Arial" w:cs="Arial"/>
          <w:b/>
          <w:color w:val="000000" w:themeColor="text1"/>
          <w:sz w:val="28"/>
          <w:szCs w:val="28"/>
        </w:rPr>
      </w:pPr>
    </w:p>
    <w:p w14:paraId="10FBE5C6" w14:textId="77777777" w:rsidR="00F974E5" w:rsidRPr="003F2BA7" w:rsidRDefault="00F974E5" w:rsidP="00F974E5">
      <w:pPr>
        <w:rPr>
          <w:rFonts w:ascii="Arial" w:hAnsi="Arial" w:cs="Arial"/>
          <w:b/>
          <w:color w:val="000000" w:themeColor="text1"/>
          <w:sz w:val="28"/>
          <w:szCs w:val="28"/>
        </w:rPr>
      </w:pPr>
    </w:p>
    <w:p w14:paraId="2AAA8505" w14:textId="77777777" w:rsidR="00F974E5" w:rsidRPr="003F2BA7" w:rsidRDefault="00F974E5" w:rsidP="00F974E5">
      <w:pPr>
        <w:rPr>
          <w:rFonts w:ascii="Arial" w:hAnsi="Arial" w:cs="Arial"/>
          <w:b/>
          <w:color w:val="000000" w:themeColor="text1"/>
          <w:sz w:val="28"/>
          <w:szCs w:val="28"/>
        </w:rPr>
      </w:pPr>
    </w:p>
    <w:p w14:paraId="6ABDCB1C" w14:textId="77777777" w:rsidR="00F974E5" w:rsidRPr="003F2BA7" w:rsidRDefault="00F974E5" w:rsidP="00F974E5">
      <w:pPr>
        <w:rPr>
          <w:rFonts w:ascii="Arial" w:hAnsi="Arial" w:cs="Arial"/>
          <w:b/>
          <w:color w:val="000000" w:themeColor="text1"/>
          <w:sz w:val="28"/>
          <w:szCs w:val="28"/>
        </w:rPr>
      </w:pPr>
    </w:p>
    <w:p w14:paraId="0E25D727" w14:textId="77777777" w:rsidR="00F974E5" w:rsidRPr="003F2BA7" w:rsidRDefault="00F974E5" w:rsidP="00F974E5">
      <w:pPr>
        <w:rPr>
          <w:rFonts w:ascii="Arial" w:hAnsi="Arial" w:cs="Arial"/>
          <w:b/>
          <w:color w:val="000000" w:themeColor="text1"/>
          <w:sz w:val="28"/>
          <w:szCs w:val="28"/>
        </w:rPr>
      </w:pPr>
    </w:p>
    <w:p w14:paraId="5CBBAECF" w14:textId="77777777" w:rsidR="00F974E5" w:rsidRPr="003F2BA7" w:rsidRDefault="00F974E5" w:rsidP="00F974E5">
      <w:pPr>
        <w:rPr>
          <w:rFonts w:ascii="Arial" w:hAnsi="Arial" w:cs="Arial"/>
          <w:b/>
          <w:color w:val="000000" w:themeColor="text1"/>
          <w:sz w:val="28"/>
          <w:szCs w:val="28"/>
        </w:rPr>
      </w:pPr>
    </w:p>
    <w:p w14:paraId="272E2B85" w14:textId="77777777" w:rsidR="00F974E5" w:rsidRPr="003F2BA7" w:rsidRDefault="00F974E5" w:rsidP="00F974E5">
      <w:pPr>
        <w:rPr>
          <w:rFonts w:ascii="Arial" w:hAnsi="Arial" w:cs="Arial"/>
          <w:b/>
          <w:color w:val="000000" w:themeColor="text1"/>
          <w:sz w:val="28"/>
          <w:szCs w:val="28"/>
        </w:rPr>
      </w:pPr>
    </w:p>
    <w:p w14:paraId="31484B82" w14:textId="77777777" w:rsidR="00F974E5" w:rsidRPr="003F2BA7" w:rsidRDefault="00F974E5" w:rsidP="00F974E5">
      <w:pPr>
        <w:rPr>
          <w:rFonts w:ascii="Arial" w:hAnsi="Arial" w:cs="Arial"/>
          <w:b/>
          <w:color w:val="000000" w:themeColor="text1"/>
          <w:sz w:val="28"/>
          <w:szCs w:val="28"/>
        </w:rPr>
      </w:pPr>
    </w:p>
    <w:p w14:paraId="3D858AED" w14:textId="77777777" w:rsidR="00F974E5" w:rsidRPr="003F2BA7" w:rsidRDefault="00F974E5" w:rsidP="00F974E5">
      <w:pPr>
        <w:rPr>
          <w:rFonts w:ascii="Arial" w:hAnsi="Arial" w:cs="Arial"/>
          <w:b/>
          <w:color w:val="000000" w:themeColor="text1"/>
          <w:sz w:val="28"/>
          <w:szCs w:val="28"/>
        </w:rPr>
      </w:pPr>
    </w:p>
    <w:p w14:paraId="472F71A0" w14:textId="77777777" w:rsidR="00F974E5" w:rsidRPr="003F2BA7" w:rsidRDefault="00F974E5" w:rsidP="00F974E5">
      <w:pPr>
        <w:rPr>
          <w:rFonts w:ascii="Arial" w:hAnsi="Arial" w:cs="Arial"/>
          <w:b/>
          <w:color w:val="000000" w:themeColor="text1"/>
          <w:sz w:val="28"/>
          <w:szCs w:val="28"/>
        </w:rPr>
      </w:pPr>
    </w:p>
    <w:p w14:paraId="0226E491" w14:textId="6F566D70" w:rsidR="00F974E5" w:rsidRPr="003F2BA7" w:rsidRDefault="00F974E5" w:rsidP="00F974E5">
      <w:pPr>
        <w:rPr>
          <w:rFonts w:ascii="Arial" w:hAnsi="Arial" w:cs="Arial"/>
          <w:b/>
          <w:color w:val="000000" w:themeColor="text1"/>
          <w:sz w:val="28"/>
          <w:szCs w:val="28"/>
        </w:rPr>
      </w:pPr>
    </w:p>
    <w:p w14:paraId="61B14F4E" w14:textId="77777777" w:rsidR="005778E5" w:rsidRPr="003F2BA7" w:rsidRDefault="005778E5" w:rsidP="00F974E5">
      <w:pPr>
        <w:rPr>
          <w:rFonts w:ascii="Arial" w:hAnsi="Arial" w:cs="Arial"/>
          <w:b/>
          <w:color w:val="000000" w:themeColor="text1"/>
          <w:sz w:val="28"/>
          <w:szCs w:val="28"/>
        </w:rPr>
      </w:pPr>
    </w:p>
    <w:p w14:paraId="291B2F32" w14:textId="77777777" w:rsidR="00F974E5" w:rsidRPr="003F2BA7" w:rsidRDefault="00F974E5" w:rsidP="00F974E5">
      <w:pPr>
        <w:rPr>
          <w:rFonts w:ascii="Arial" w:hAnsi="Arial" w:cs="Arial"/>
          <w:b/>
          <w:color w:val="000000" w:themeColor="text1"/>
          <w:sz w:val="28"/>
          <w:szCs w:val="28"/>
        </w:rPr>
      </w:pPr>
    </w:p>
    <w:p w14:paraId="12EE6491" w14:textId="77777777" w:rsidR="00F974E5" w:rsidRPr="003F2BA7" w:rsidRDefault="00F974E5" w:rsidP="00F974E5">
      <w:pPr>
        <w:rPr>
          <w:rFonts w:ascii="Arial" w:hAnsi="Arial" w:cs="Arial"/>
          <w:b/>
          <w:color w:val="000000" w:themeColor="text1"/>
          <w:sz w:val="28"/>
          <w:szCs w:val="28"/>
        </w:rPr>
      </w:pPr>
    </w:p>
    <w:p w14:paraId="795B8DA4" w14:textId="2D8F9864" w:rsidR="00F974E5" w:rsidRPr="003F2BA7" w:rsidRDefault="00F974E5" w:rsidP="00F974E5">
      <w:pPr>
        <w:rPr>
          <w:rFonts w:ascii="Arial" w:hAnsi="Arial" w:cs="Arial"/>
          <w:b/>
          <w:color w:val="000000" w:themeColor="text1"/>
          <w:sz w:val="28"/>
          <w:szCs w:val="28"/>
        </w:rPr>
      </w:pPr>
    </w:p>
    <w:p w14:paraId="78D6021A" w14:textId="77777777" w:rsidR="00A26D5A" w:rsidRPr="003F2BA7" w:rsidRDefault="00A26D5A" w:rsidP="00F974E5">
      <w:pPr>
        <w:rPr>
          <w:rFonts w:ascii="Arial" w:hAnsi="Arial" w:cs="Arial"/>
          <w:b/>
          <w:color w:val="000000" w:themeColor="text1"/>
          <w:sz w:val="28"/>
          <w:szCs w:val="28"/>
        </w:rPr>
      </w:pPr>
    </w:p>
    <w:p w14:paraId="1B5F8255" w14:textId="77777777" w:rsidR="00FC14AE" w:rsidRPr="003F2BA7" w:rsidRDefault="00FC14AE" w:rsidP="00F974E5">
      <w:pPr>
        <w:rPr>
          <w:rFonts w:ascii="Arial" w:hAnsi="Arial" w:cs="Arial"/>
          <w:b/>
          <w:color w:val="000000" w:themeColor="text1"/>
          <w:sz w:val="28"/>
          <w:szCs w:val="28"/>
        </w:rPr>
      </w:pPr>
    </w:p>
    <w:p w14:paraId="4855D7CB" w14:textId="77777777" w:rsidR="00F974E5" w:rsidRPr="003F2BA7" w:rsidRDefault="00F974E5" w:rsidP="00F974E5">
      <w:pPr>
        <w:rPr>
          <w:rFonts w:ascii="Arial" w:hAnsi="Arial" w:cs="Arial"/>
          <w:b/>
          <w:color w:val="000000" w:themeColor="text1"/>
          <w:sz w:val="28"/>
          <w:szCs w:val="28"/>
        </w:rPr>
      </w:pPr>
    </w:p>
    <w:p w14:paraId="20447378" w14:textId="77777777" w:rsidR="00F974E5" w:rsidRPr="003F2BA7" w:rsidRDefault="00F974E5" w:rsidP="00F974E5">
      <w:pPr>
        <w:rPr>
          <w:rFonts w:ascii="Arial" w:hAnsi="Arial" w:cs="Arial"/>
          <w:b/>
          <w:color w:val="000000" w:themeColor="text1"/>
          <w:sz w:val="28"/>
          <w:szCs w:val="28"/>
        </w:rPr>
      </w:pPr>
      <w:r w:rsidRPr="003F2BA7">
        <w:rPr>
          <w:rFonts w:ascii="Arial" w:hAnsi="Arial" w:cs="Arial"/>
          <w:b/>
          <w:color w:val="000000" w:themeColor="text1"/>
          <w:sz w:val="28"/>
          <w:szCs w:val="28"/>
        </w:rPr>
        <w:lastRenderedPageBreak/>
        <w:t>Seznam zkratek</w:t>
      </w:r>
    </w:p>
    <w:p w14:paraId="7D0E8B92" w14:textId="77777777" w:rsidR="00F974E5" w:rsidRPr="003F2BA7" w:rsidRDefault="00F974E5" w:rsidP="00F974E5">
      <w:pPr>
        <w:rPr>
          <w:rFonts w:ascii="Arial" w:hAnsi="Arial" w:cs="Arial"/>
          <w:b/>
          <w:color w:val="000000" w:themeColor="text1"/>
          <w:sz w:val="28"/>
          <w:szCs w:val="28"/>
        </w:rPr>
      </w:pPr>
    </w:p>
    <w:tbl>
      <w:tblPr>
        <w:tblStyle w:val="Mkatabulky"/>
        <w:tblW w:w="0" w:type="auto"/>
        <w:tblLook w:val="04A0" w:firstRow="1" w:lastRow="0" w:firstColumn="1" w:lastColumn="0" w:noHBand="0" w:noVBand="1"/>
      </w:tblPr>
      <w:tblGrid>
        <w:gridCol w:w="1413"/>
        <w:gridCol w:w="7647"/>
      </w:tblGrid>
      <w:tr w:rsidR="005A31F9" w:rsidRPr="003F2BA7" w14:paraId="42EC2CD6" w14:textId="77777777" w:rsidTr="00C72514">
        <w:trPr>
          <w:trHeight w:val="204"/>
        </w:trPr>
        <w:tc>
          <w:tcPr>
            <w:tcW w:w="1413" w:type="dxa"/>
          </w:tcPr>
          <w:p w14:paraId="56D63AA9" w14:textId="5FB462A5" w:rsidR="005A31F9" w:rsidRPr="003F2BA7" w:rsidRDefault="005A31F9"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5G</w:t>
            </w:r>
          </w:p>
        </w:tc>
        <w:tc>
          <w:tcPr>
            <w:tcW w:w="7647" w:type="dxa"/>
          </w:tcPr>
          <w:p w14:paraId="73955509" w14:textId="3243D2AD" w:rsidR="005A31F9" w:rsidRPr="003F2BA7" w:rsidRDefault="005A31F9"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Síť páté generace</w:t>
            </w:r>
          </w:p>
        </w:tc>
      </w:tr>
      <w:tr w:rsidR="00F974E5" w:rsidRPr="003F2BA7" w14:paraId="6F1A6404" w14:textId="77777777" w:rsidTr="00C72514">
        <w:trPr>
          <w:trHeight w:val="204"/>
        </w:trPr>
        <w:tc>
          <w:tcPr>
            <w:tcW w:w="1413" w:type="dxa"/>
          </w:tcPr>
          <w:p w14:paraId="320D5D18"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AI</w:t>
            </w:r>
          </w:p>
        </w:tc>
        <w:tc>
          <w:tcPr>
            <w:tcW w:w="7647" w:type="dxa"/>
          </w:tcPr>
          <w:p w14:paraId="45B941B4" w14:textId="22E49C9B"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U</w:t>
            </w:r>
            <w:r w:rsidR="00F974E5" w:rsidRPr="003F2BA7">
              <w:rPr>
                <w:rFonts w:ascii="Arial" w:hAnsi="Arial" w:cs="Arial"/>
                <w:color w:val="000000"/>
              </w:rPr>
              <w:t>mělá inteligence</w:t>
            </w:r>
            <w:r w:rsidRPr="003F2BA7">
              <w:rPr>
                <w:rFonts w:ascii="Arial" w:hAnsi="Arial" w:cs="Arial"/>
                <w:color w:val="000000"/>
              </w:rPr>
              <w:t xml:space="preserve"> (</w:t>
            </w:r>
            <w:proofErr w:type="spellStart"/>
            <w:r w:rsidRPr="003F2BA7">
              <w:rPr>
                <w:rFonts w:ascii="Arial" w:hAnsi="Arial" w:cs="Arial"/>
                <w:i/>
                <w:color w:val="000000"/>
              </w:rPr>
              <w:t>Artificial</w:t>
            </w:r>
            <w:proofErr w:type="spellEnd"/>
            <w:r w:rsidRPr="003F2BA7">
              <w:rPr>
                <w:rFonts w:ascii="Arial" w:hAnsi="Arial" w:cs="Arial"/>
                <w:i/>
                <w:color w:val="000000"/>
              </w:rPr>
              <w:t xml:space="preserve"> </w:t>
            </w:r>
            <w:proofErr w:type="spellStart"/>
            <w:r w:rsidRPr="003F2BA7">
              <w:rPr>
                <w:rFonts w:ascii="Arial" w:hAnsi="Arial" w:cs="Arial"/>
                <w:i/>
                <w:color w:val="000000"/>
              </w:rPr>
              <w:t>Intelligence</w:t>
            </w:r>
            <w:proofErr w:type="spellEnd"/>
            <w:r w:rsidRPr="003F2BA7">
              <w:rPr>
                <w:rFonts w:ascii="Arial" w:hAnsi="Arial" w:cs="Arial"/>
                <w:color w:val="000000"/>
              </w:rPr>
              <w:t>)</w:t>
            </w:r>
          </w:p>
        </w:tc>
      </w:tr>
      <w:tr w:rsidR="00EC0EA7" w:rsidRPr="003F2BA7" w14:paraId="598A1349" w14:textId="77777777" w:rsidTr="00C72514">
        <w:trPr>
          <w:trHeight w:val="204"/>
        </w:trPr>
        <w:tc>
          <w:tcPr>
            <w:tcW w:w="1413" w:type="dxa"/>
          </w:tcPr>
          <w:p w14:paraId="10A5DED9" w14:textId="65926370" w:rsidR="00EC0EA7" w:rsidRPr="003F2BA7" w:rsidRDefault="00EC0EA7"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AO</w:t>
            </w:r>
          </w:p>
        </w:tc>
        <w:tc>
          <w:tcPr>
            <w:tcW w:w="7647" w:type="dxa"/>
          </w:tcPr>
          <w:p w14:paraId="4662DB76" w14:textId="132DA611" w:rsidR="00EC0EA7" w:rsidRPr="003F2BA7" w:rsidRDefault="00EC0EA7"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Auditní orgán</w:t>
            </w:r>
          </w:p>
        </w:tc>
      </w:tr>
      <w:tr w:rsidR="00F974E5" w:rsidRPr="003F2BA7" w14:paraId="546C5392" w14:textId="77777777" w:rsidTr="00C72514">
        <w:tc>
          <w:tcPr>
            <w:tcW w:w="1413" w:type="dxa"/>
          </w:tcPr>
          <w:p w14:paraId="627BCE2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AP</w:t>
            </w:r>
          </w:p>
        </w:tc>
        <w:tc>
          <w:tcPr>
            <w:tcW w:w="7647" w:type="dxa"/>
          </w:tcPr>
          <w:p w14:paraId="42A1CE18" w14:textId="5FF90432"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A</w:t>
            </w:r>
            <w:r w:rsidR="00F974E5" w:rsidRPr="003F2BA7">
              <w:rPr>
                <w:rFonts w:ascii="Arial" w:hAnsi="Arial" w:cs="Arial"/>
                <w:color w:val="000000"/>
              </w:rPr>
              <w:t>kční plán</w:t>
            </w:r>
          </w:p>
        </w:tc>
      </w:tr>
      <w:tr w:rsidR="00F974E5" w:rsidRPr="003F2BA7" w14:paraId="7BA96C32" w14:textId="77777777" w:rsidTr="00C72514">
        <w:tc>
          <w:tcPr>
            <w:tcW w:w="1413" w:type="dxa"/>
          </w:tcPr>
          <w:p w14:paraId="5ACEF49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API</w:t>
            </w:r>
          </w:p>
        </w:tc>
        <w:tc>
          <w:tcPr>
            <w:tcW w:w="7647" w:type="dxa"/>
          </w:tcPr>
          <w:p w14:paraId="508AE614"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Agentura pro podnikání a inovace</w:t>
            </w:r>
          </w:p>
        </w:tc>
      </w:tr>
      <w:tr w:rsidR="00302757" w:rsidRPr="003F2BA7" w14:paraId="52718090" w14:textId="77777777" w:rsidTr="00C72514">
        <w:tc>
          <w:tcPr>
            <w:tcW w:w="1413" w:type="dxa"/>
          </w:tcPr>
          <w:p w14:paraId="78EFB47A" w14:textId="13FAE736" w:rsidR="00302757" w:rsidRPr="003F2BA7" w:rsidRDefault="00302757" w:rsidP="00302757">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B2B</w:t>
            </w:r>
          </w:p>
        </w:tc>
        <w:tc>
          <w:tcPr>
            <w:tcW w:w="7647" w:type="dxa"/>
          </w:tcPr>
          <w:p w14:paraId="1EEBADA6" w14:textId="338BE581" w:rsidR="00302757" w:rsidRPr="003F2BA7" w:rsidRDefault="00302757" w:rsidP="00302757">
            <w:pPr>
              <w:suppressLineNumbers/>
              <w:tabs>
                <w:tab w:val="left" w:pos="708"/>
              </w:tabs>
              <w:suppressAutoHyphens/>
              <w:ind w:left="31" w:hanging="31"/>
              <w:rPr>
                <w:rFonts w:ascii="Arial" w:hAnsi="Arial" w:cs="Arial"/>
                <w:color w:val="000000"/>
              </w:rPr>
            </w:pPr>
            <w:r w:rsidRPr="003F2BA7">
              <w:rPr>
                <w:rFonts w:ascii="Arial" w:hAnsi="Arial" w:cs="Arial"/>
                <w:iCs/>
                <w:color w:val="000000" w:themeColor="text1"/>
              </w:rPr>
              <w:t>Specifický model obchodních vztahů mezi obchodními společnostmi (</w:t>
            </w:r>
            <w:r w:rsidRPr="003F2BA7">
              <w:rPr>
                <w:rFonts w:ascii="Arial" w:hAnsi="Arial" w:cs="Arial"/>
                <w:i/>
                <w:iCs/>
                <w:color w:val="000000" w:themeColor="text1"/>
              </w:rPr>
              <w:t>Business to Business</w:t>
            </w:r>
            <w:r w:rsidRPr="003F2BA7">
              <w:rPr>
                <w:rFonts w:ascii="Arial" w:hAnsi="Arial" w:cs="Arial"/>
                <w:iCs/>
                <w:color w:val="000000" w:themeColor="text1"/>
              </w:rPr>
              <w:t>)</w:t>
            </w:r>
          </w:p>
        </w:tc>
      </w:tr>
      <w:tr w:rsidR="00D062DC" w:rsidRPr="003F2BA7" w14:paraId="1A33028D" w14:textId="77777777" w:rsidTr="00C72514">
        <w:tc>
          <w:tcPr>
            <w:tcW w:w="1413" w:type="dxa"/>
          </w:tcPr>
          <w:p w14:paraId="7426A5F1" w14:textId="6F9290F8" w:rsidR="00D062DC" w:rsidRPr="003F2BA7" w:rsidRDefault="00D062DC"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BAT</w:t>
            </w:r>
          </w:p>
        </w:tc>
        <w:tc>
          <w:tcPr>
            <w:tcW w:w="7647" w:type="dxa"/>
          </w:tcPr>
          <w:p w14:paraId="09B9064A" w14:textId="558FD20A" w:rsidR="00D062DC"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Nejlepší dostupné techniky (</w:t>
            </w:r>
            <w:r w:rsidRPr="003F2BA7">
              <w:rPr>
                <w:rFonts w:ascii="Arial" w:hAnsi="Arial" w:cs="Arial"/>
                <w:i/>
                <w:color w:val="000000"/>
              </w:rPr>
              <w:t xml:space="preserve">Best </w:t>
            </w:r>
            <w:proofErr w:type="spellStart"/>
            <w:r w:rsidRPr="003F2BA7">
              <w:rPr>
                <w:rFonts w:ascii="Arial" w:hAnsi="Arial" w:cs="Arial"/>
                <w:i/>
                <w:color w:val="000000"/>
              </w:rPr>
              <w:t>Available</w:t>
            </w:r>
            <w:proofErr w:type="spellEnd"/>
            <w:r w:rsidRPr="003F2BA7">
              <w:rPr>
                <w:rFonts w:ascii="Arial" w:hAnsi="Arial" w:cs="Arial"/>
                <w:i/>
                <w:color w:val="000000"/>
              </w:rPr>
              <w:t xml:space="preserve"> </w:t>
            </w:r>
            <w:proofErr w:type="spellStart"/>
            <w:r w:rsidRPr="003F2BA7">
              <w:rPr>
                <w:rFonts w:ascii="Arial" w:hAnsi="Arial" w:cs="Arial"/>
                <w:i/>
                <w:color w:val="000000"/>
              </w:rPr>
              <w:t>Techniques</w:t>
            </w:r>
            <w:proofErr w:type="spellEnd"/>
            <w:r w:rsidRPr="003F2BA7">
              <w:rPr>
                <w:rFonts w:ascii="Arial" w:hAnsi="Arial" w:cs="Arial"/>
                <w:color w:val="000000"/>
              </w:rPr>
              <w:t>)</w:t>
            </w:r>
          </w:p>
        </w:tc>
      </w:tr>
      <w:tr w:rsidR="00302757" w:rsidRPr="003F2BA7" w14:paraId="389564A8" w14:textId="77777777" w:rsidTr="00C72514">
        <w:tc>
          <w:tcPr>
            <w:tcW w:w="1413" w:type="dxa"/>
          </w:tcPr>
          <w:p w14:paraId="2DA8BFB0" w14:textId="12603CE0" w:rsidR="00302757" w:rsidRPr="003F2BA7" w:rsidRDefault="00302757" w:rsidP="00302757">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BCO</w:t>
            </w:r>
          </w:p>
        </w:tc>
        <w:tc>
          <w:tcPr>
            <w:tcW w:w="7647" w:type="dxa"/>
          </w:tcPr>
          <w:p w14:paraId="3DCE90CA" w14:textId="15823D4B" w:rsidR="00302757" w:rsidRPr="003F2BA7" w:rsidRDefault="00302757" w:rsidP="00302757">
            <w:pPr>
              <w:suppressLineNumbers/>
              <w:tabs>
                <w:tab w:val="left" w:pos="708"/>
              </w:tabs>
              <w:suppressAutoHyphens/>
              <w:ind w:left="283" w:hanging="283"/>
              <w:rPr>
                <w:rFonts w:ascii="Arial" w:hAnsi="Arial" w:cs="Arial"/>
                <w:color w:val="000000"/>
              </w:rPr>
            </w:pPr>
            <w:r w:rsidRPr="003F2BA7">
              <w:rPr>
                <w:rFonts w:ascii="Arial" w:eastAsiaTheme="minorHAnsi" w:hAnsi="Arial" w:cs="Arial"/>
                <w:lang w:eastAsia="en-US"/>
              </w:rPr>
              <w:t>Národní úřad pro kompetenci v oblasti širokopásmového připojení (</w:t>
            </w:r>
            <w:r w:rsidRPr="003F2BA7">
              <w:rPr>
                <w:rFonts w:ascii="Arial" w:eastAsiaTheme="minorHAnsi" w:hAnsi="Arial" w:cs="Arial"/>
                <w:i/>
                <w:lang w:eastAsia="en-US"/>
              </w:rPr>
              <w:t>Broadband</w:t>
            </w:r>
            <w:r w:rsidRPr="003F2BA7">
              <w:rPr>
                <w:rFonts w:ascii="Arial" w:eastAsiaTheme="minorHAnsi" w:hAnsi="Arial" w:cs="Arial"/>
                <w:lang w:eastAsia="en-US"/>
              </w:rPr>
              <w:t xml:space="preserve"> </w:t>
            </w:r>
            <w:r w:rsidRPr="003F2BA7">
              <w:rPr>
                <w:rFonts w:ascii="Arial" w:eastAsiaTheme="minorHAnsi" w:hAnsi="Arial" w:cs="Arial"/>
                <w:i/>
                <w:lang w:eastAsia="en-US"/>
              </w:rPr>
              <w:t>Competence Office</w:t>
            </w:r>
            <w:r w:rsidRPr="003F2BA7">
              <w:rPr>
                <w:rFonts w:ascii="Arial" w:eastAsiaTheme="minorHAnsi" w:hAnsi="Arial" w:cs="Arial"/>
                <w:lang w:eastAsia="en-US"/>
              </w:rPr>
              <w:t>)</w:t>
            </w:r>
          </w:p>
        </w:tc>
      </w:tr>
      <w:tr w:rsidR="00F974E5" w:rsidRPr="003F2BA7" w14:paraId="36EFC320" w14:textId="77777777" w:rsidTr="00C72514">
        <w:trPr>
          <w:trHeight w:val="503"/>
        </w:trPr>
        <w:tc>
          <w:tcPr>
            <w:tcW w:w="1413" w:type="dxa"/>
          </w:tcPr>
          <w:p w14:paraId="5643619D" w14:textId="0DA879EC"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B</w:t>
            </w:r>
            <w:r w:rsidR="00302757" w:rsidRPr="003F2BA7">
              <w:rPr>
                <w:rFonts w:ascii="Arial" w:hAnsi="Arial" w:cs="Arial"/>
                <w:b/>
                <w:color w:val="000000"/>
              </w:rPr>
              <w:t>ERD</w:t>
            </w:r>
          </w:p>
        </w:tc>
        <w:tc>
          <w:tcPr>
            <w:tcW w:w="7647" w:type="dxa"/>
          </w:tcPr>
          <w:p w14:paraId="7204A30B" w14:textId="47D78EBE" w:rsidR="00F974E5" w:rsidRPr="003F2BA7" w:rsidRDefault="00302757" w:rsidP="00C72514">
            <w:pPr>
              <w:jc w:val="both"/>
              <w:rPr>
                <w:rFonts w:ascii="Arial" w:hAnsi="Arial" w:cs="Arial"/>
                <w:color w:val="000000"/>
              </w:rPr>
            </w:pPr>
            <w:r w:rsidRPr="003F2BA7">
              <w:rPr>
                <w:rFonts w:ascii="Arial" w:hAnsi="Arial" w:cs="Arial"/>
                <w:iCs/>
                <w:color w:val="000000" w:themeColor="text1"/>
              </w:rPr>
              <w:t>Výdaje na výzkum a vývoj uskutečněné (užité) v podnikatelském sektoru (</w:t>
            </w:r>
            <w:r w:rsidRPr="003F2BA7">
              <w:rPr>
                <w:rFonts w:ascii="Arial" w:hAnsi="Arial" w:cs="Arial"/>
                <w:i/>
                <w:iCs/>
                <w:color w:val="000000" w:themeColor="text1"/>
              </w:rPr>
              <w:t xml:space="preserve">Business </w:t>
            </w:r>
            <w:proofErr w:type="spellStart"/>
            <w:r w:rsidRPr="003F2BA7">
              <w:rPr>
                <w:rFonts w:ascii="Arial" w:hAnsi="Arial" w:cs="Arial"/>
                <w:i/>
                <w:iCs/>
                <w:color w:val="000000" w:themeColor="text1"/>
              </w:rPr>
              <w:t>enterprise</w:t>
            </w:r>
            <w:proofErr w:type="spellEnd"/>
            <w:r w:rsidRPr="003F2BA7">
              <w:rPr>
                <w:rFonts w:ascii="Arial" w:hAnsi="Arial" w:cs="Arial"/>
                <w:i/>
                <w:iCs/>
                <w:color w:val="000000" w:themeColor="text1"/>
              </w:rPr>
              <w:t xml:space="preserve"> </w:t>
            </w:r>
            <w:proofErr w:type="spellStart"/>
            <w:r w:rsidRPr="003F2BA7">
              <w:rPr>
                <w:rFonts w:ascii="Arial" w:hAnsi="Arial" w:cs="Arial"/>
                <w:i/>
                <w:iCs/>
                <w:color w:val="000000" w:themeColor="text1"/>
              </w:rPr>
              <w:t>expenditure</w:t>
            </w:r>
            <w:proofErr w:type="spellEnd"/>
            <w:r w:rsidRPr="003F2BA7">
              <w:rPr>
                <w:rFonts w:ascii="Arial" w:hAnsi="Arial" w:cs="Arial"/>
                <w:i/>
                <w:iCs/>
                <w:color w:val="000000" w:themeColor="text1"/>
              </w:rPr>
              <w:t xml:space="preserve"> on R&amp;D</w:t>
            </w:r>
            <w:r w:rsidRPr="003F2BA7">
              <w:rPr>
                <w:rFonts w:ascii="Arial" w:hAnsi="Arial" w:cs="Arial"/>
                <w:iCs/>
                <w:color w:val="000000" w:themeColor="text1"/>
              </w:rPr>
              <w:t>)</w:t>
            </w:r>
          </w:p>
        </w:tc>
      </w:tr>
      <w:tr w:rsidR="007117F5" w:rsidRPr="003F2BA7" w14:paraId="7F58D06B" w14:textId="77777777" w:rsidTr="00D062DC">
        <w:trPr>
          <w:trHeight w:val="187"/>
        </w:trPr>
        <w:tc>
          <w:tcPr>
            <w:tcW w:w="1413" w:type="dxa"/>
          </w:tcPr>
          <w:p w14:paraId="5F470D35" w14:textId="19FC8303" w:rsidR="007117F5" w:rsidRPr="003F2BA7" w:rsidRDefault="007117F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CLLD</w:t>
            </w:r>
          </w:p>
        </w:tc>
        <w:tc>
          <w:tcPr>
            <w:tcW w:w="7647" w:type="dxa"/>
          </w:tcPr>
          <w:p w14:paraId="43D28C2F" w14:textId="75F655D1" w:rsidR="007117F5" w:rsidRPr="003F2BA7" w:rsidRDefault="007117F5" w:rsidP="00C72514">
            <w:pPr>
              <w:jc w:val="both"/>
              <w:rPr>
                <w:rFonts w:ascii="Arial" w:eastAsiaTheme="minorHAnsi" w:hAnsi="Arial" w:cs="Arial"/>
                <w:lang w:eastAsia="en-US"/>
              </w:rPr>
            </w:pPr>
            <w:r w:rsidRPr="003F2BA7">
              <w:rPr>
                <w:rFonts w:ascii="Arial" w:eastAsiaTheme="minorHAnsi" w:hAnsi="Arial" w:cs="Arial"/>
                <w:lang w:eastAsia="en-US"/>
              </w:rPr>
              <w:t>Komunitně vedený místní rozvoj (</w:t>
            </w:r>
            <w:proofErr w:type="spellStart"/>
            <w:r w:rsidRPr="003F2BA7">
              <w:rPr>
                <w:rFonts w:ascii="Arial" w:eastAsiaTheme="minorHAnsi" w:hAnsi="Arial" w:cs="Arial"/>
                <w:i/>
                <w:lang w:eastAsia="en-US"/>
              </w:rPr>
              <w:t>Community</w:t>
            </w:r>
            <w:proofErr w:type="spellEnd"/>
            <w:r w:rsidRPr="003F2BA7">
              <w:rPr>
                <w:rFonts w:ascii="Arial" w:eastAsiaTheme="minorHAnsi" w:hAnsi="Arial" w:cs="Arial"/>
                <w:i/>
                <w:lang w:eastAsia="en-US"/>
              </w:rPr>
              <w:t xml:space="preserve">-led </w:t>
            </w:r>
            <w:proofErr w:type="spellStart"/>
            <w:r w:rsidRPr="003F2BA7">
              <w:rPr>
                <w:rFonts w:ascii="Arial" w:eastAsiaTheme="minorHAnsi" w:hAnsi="Arial" w:cs="Arial"/>
                <w:i/>
                <w:lang w:eastAsia="en-US"/>
              </w:rPr>
              <w:t>local</w:t>
            </w:r>
            <w:proofErr w:type="spellEnd"/>
            <w:r w:rsidRPr="003F2BA7">
              <w:rPr>
                <w:rFonts w:ascii="Arial" w:eastAsiaTheme="minorHAnsi" w:hAnsi="Arial" w:cs="Arial"/>
                <w:i/>
                <w:lang w:eastAsia="en-US"/>
              </w:rPr>
              <w:t xml:space="preserve"> </w:t>
            </w:r>
            <w:proofErr w:type="spellStart"/>
            <w:r w:rsidRPr="003F2BA7">
              <w:rPr>
                <w:rFonts w:ascii="Arial" w:eastAsiaTheme="minorHAnsi" w:hAnsi="Arial" w:cs="Arial"/>
                <w:i/>
                <w:lang w:eastAsia="en-US"/>
              </w:rPr>
              <w:t>development</w:t>
            </w:r>
            <w:proofErr w:type="spellEnd"/>
            <w:r w:rsidRPr="003F2BA7">
              <w:rPr>
                <w:rFonts w:ascii="Arial" w:eastAsiaTheme="minorHAnsi" w:hAnsi="Arial" w:cs="Arial"/>
                <w:lang w:eastAsia="en-US"/>
              </w:rPr>
              <w:t>)</w:t>
            </w:r>
          </w:p>
        </w:tc>
      </w:tr>
      <w:tr w:rsidR="00F974E5" w:rsidRPr="003F2BA7" w14:paraId="74A91F61" w14:textId="77777777" w:rsidTr="00C72514">
        <w:tc>
          <w:tcPr>
            <w:tcW w:w="1413" w:type="dxa"/>
          </w:tcPr>
          <w:p w14:paraId="04AEF621" w14:textId="1DAE4372" w:rsidR="00F974E5" w:rsidRPr="003F2BA7" w:rsidRDefault="00DC6552"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sz w:val="22"/>
                <w:szCs w:val="22"/>
              </w:rPr>
              <w:t>CO</w:t>
            </w:r>
            <w:r w:rsidRPr="003F2BA7">
              <w:rPr>
                <w:rFonts w:ascii="Arial" w:hAnsi="Arial" w:cs="Arial"/>
                <w:sz w:val="22"/>
                <w:szCs w:val="22"/>
                <w:vertAlign w:val="subscript"/>
              </w:rPr>
              <w:t>2</w:t>
            </w:r>
          </w:p>
        </w:tc>
        <w:tc>
          <w:tcPr>
            <w:tcW w:w="7647" w:type="dxa"/>
          </w:tcPr>
          <w:p w14:paraId="47251526" w14:textId="40BCABAD"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w:t>
            </w:r>
            <w:r w:rsidR="00F974E5" w:rsidRPr="003F2BA7">
              <w:rPr>
                <w:rFonts w:ascii="Arial" w:hAnsi="Arial" w:cs="Arial"/>
                <w:color w:val="000000"/>
              </w:rPr>
              <w:t>xid uhličitý</w:t>
            </w:r>
          </w:p>
        </w:tc>
      </w:tr>
      <w:tr w:rsidR="00F974E5" w:rsidRPr="003F2BA7" w14:paraId="089A6ECF" w14:textId="77777777" w:rsidTr="00C72514">
        <w:tc>
          <w:tcPr>
            <w:tcW w:w="1413" w:type="dxa"/>
          </w:tcPr>
          <w:p w14:paraId="1725BE8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COM</w:t>
            </w:r>
          </w:p>
        </w:tc>
        <w:tc>
          <w:tcPr>
            <w:tcW w:w="7647" w:type="dxa"/>
          </w:tcPr>
          <w:p w14:paraId="1E0A34DB"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„sdělení komise“</w:t>
            </w:r>
          </w:p>
        </w:tc>
      </w:tr>
      <w:tr w:rsidR="00F974E5" w:rsidRPr="003F2BA7" w14:paraId="1F9F7064" w14:textId="77777777" w:rsidTr="00C72514">
        <w:tc>
          <w:tcPr>
            <w:tcW w:w="1413" w:type="dxa"/>
          </w:tcPr>
          <w:p w14:paraId="2799A5F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CP</w:t>
            </w:r>
          </w:p>
        </w:tc>
        <w:tc>
          <w:tcPr>
            <w:tcW w:w="7647" w:type="dxa"/>
          </w:tcPr>
          <w:p w14:paraId="4C818385" w14:textId="0526C218"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C</w:t>
            </w:r>
            <w:r w:rsidR="00F974E5" w:rsidRPr="003F2BA7">
              <w:rPr>
                <w:rFonts w:ascii="Arial" w:hAnsi="Arial" w:cs="Arial"/>
                <w:color w:val="000000"/>
              </w:rPr>
              <w:t>íl politiky</w:t>
            </w:r>
          </w:p>
        </w:tc>
      </w:tr>
      <w:tr w:rsidR="00F974E5" w:rsidRPr="003F2BA7" w14:paraId="3B296605" w14:textId="77777777" w:rsidTr="00C72514">
        <w:tc>
          <w:tcPr>
            <w:tcW w:w="1413" w:type="dxa"/>
          </w:tcPr>
          <w:p w14:paraId="42A7757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CZV</w:t>
            </w:r>
          </w:p>
        </w:tc>
        <w:tc>
          <w:tcPr>
            <w:tcW w:w="7647" w:type="dxa"/>
          </w:tcPr>
          <w:p w14:paraId="2D51EE22" w14:textId="6A08A4E1"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C</w:t>
            </w:r>
            <w:r w:rsidR="00F974E5" w:rsidRPr="003F2BA7">
              <w:rPr>
                <w:rFonts w:ascii="Arial" w:hAnsi="Arial" w:cs="Arial"/>
                <w:color w:val="000000"/>
              </w:rPr>
              <w:t>elkové způsobilé výdaje</w:t>
            </w:r>
          </w:p>
        </w:tc>
      </w:tr>
      <w:tr w:rsidR="00F974E5" w:rsidRPr="003F2BA7" w14:paraId="242076AE" w14:textId="77777777" w:rsidTr="00C72514">
        <w:tc>
          <w:tcPr>
            <w:tcW w:w="1413" w:type="dxa"/>
          </w:tcPr>
          <w:p w14:paraId="3E3B9539"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ČR</w:t>
            </w:r>
          </w:p>
        </w:tc>
        <w:tc>
          <w:tcPr>
            <w:tcW w:w="7647" w:type="dxa"/>
          </w:tcPr>
          <w:p w14:paraId="0ED88985"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Česká republika</w:t>
            </w:r>
          </w:p>
        </w:tc>
      </w:tr>
      <w:tr w:rsidR="00F974E5" w:rsidRPr="003F2BA7" w14:paraId="53A1408D" w14:textId="77777777" w:rsidTr="00C72514">
        <w:tc>
          <w:tcPr>
            <w:tcW w:w="1413" w:type="dxa"/>
          </w:tcPr>
          <w:p w14:paraId="0C75B00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ČSÚ</w:t>
            </w:r>
          </w:p>
        </w:tc>
        <w:tc>
          <w:tcPr>
            <w:tcW w:w="7647" w:type="dxa"/>
          </w:tcPr>
          <w:p w14:paraId="19EDD215"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Český statistický úřad</w:t>
            </w:r>
          </w:p>
        </w:tc>
      </w:tr>
      <w:tr w:rsidR="00F974E5" w:rsidRPr="003F2BA7" w14:paraId="1F2822F8" w14:textId="77777777" w:rsidTr="00C72514">
        <w:tc>
          <w:tcPr>
            <w:tcW w:w="1413" w:type="dxa"/>
          </w:tcPr>
          <w:p w14:paraId="6C3641A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ČTÚ</w:t>
            </w:r>
          </w:p>
        </w:tc>
        <w:tc>
          <w:tcPr>
            <w:tcW w:w="7647" w:type="dxa"/>
          </w:tcPr>
          <w:p w14:paraId="78819B1A"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Český telekomunikační úřad</w:t>
            </w:r>
          </w:p>
        </w:tc>
      </w:tr>
      <w:tr w:rsidR="00F974E5" w:rsidRPr="003F2BA7" w14:paraId="6BD66CE1" w14:textId="77777777" w:rsidTr="00C72514">
        <w:tc>
          <w:tcPr>
            <w:tcW w:w="1413" w:type="dxa"/>
          </w:tcPr>
          <w:p w14:paraId="61D2349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DPH</w:t>
            </w:r>
          </w:p>
        </w:tc>
        <w:tc>
          <w:tcPr>
            <w:tcW w:w="7647" w:type="dxa"/>
          </w:tcPr>
          <w:p w14:paraId="5837B2E2" w14:textId="650E324D"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D</w:t>
            </w:r>
            <w:r w:rsidR="00F974E5" w:rsidRPr="003F2BA7">
              <w:rPr>
                <w:rFonts w:ascii="Arial" w:hAnsi="Arial" w:cs="Arial"/>
                <w:color w:val="000000"/>
              </w:rPr>
              <w:t>aň z přidané hodnoty</w:t>
            </w:r>
          </w:p>
        </w:tc>
      </w:tr>
      <w:tr w:rsidR="00F974E5" w:rsidRPr="003F2BA7" w14:paraId="550A2AE9" w14:textId="77777777" w:rsidTr="00C72514">
        <w:tc>
          <w:tcPr>
            <w:tcW w:w="1413" w:type="dxa"/>
          </w:tcPr>
          <w:p w14:paraId="1C1BD958"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EAC</w:t>
            </w:r>
          </w:p>
        </w:tc>
        <w:tc>
          <w:tcPr>
            <w:tcW w:w="7647" w:type="dxa"/>
          </w:tcPr>
          <w:p w14:paraId="736DC421"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Evropská rada proti diskriminaci</w:t>
            </w:r>
          </w:p>
        </w:tc>
      </w:tr>
      <w:tr w:rsidR="00F974E5" w:rsidRPr="003F2BA7" w14:paraId="5FEDD31D" w14:textId="77777777" w:rsidTr="00C72514">
        <w:tc>
          <w:tcPr>
            <w:tcW w:w="1413" w:type="dxa"/>
          </w:tcPr>
          <w:p w14:paraId="021D0F7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EDP</w:t>
            </w:r>
          </w:p>
        </w:tc>
        <w:tc>
          <w:tcPr>
            <w:tcW w:w="7647" w:type="dxa"/>
          </w:tcPr>
          <w:p w14:paraId="2FE78533" w14:textId="6E778B54" w:rsidR="00F974E5" w:rsidRPr="003F2BA7" w:rsidRDefault="007A0424"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w:t>
            </w:r>
            <w:r w:rsidR="00F974E5" w:rsidRPr="003F2BA7">
              <w:rPr>
                <w:rFonts w:ascii="Arial" w:hAnsi="Arial" w:cs="Arial"/>
                <w:color w:val="000000"/>
              </w:rPr>
              <w:t>roces objevování</w:t>
            </w:r>
            <w:r w:rsidRPr="003F2BA7">
              <w:rPr>
                <w:rFonts w:ascii="Arial" w:hAnsi="Arial" w:cs="Arial"/>
                <w:color w:val="000000"/>
              </w:rPr>
              <w:t xml:space="preserve"> podnikatelského potenciálu (</w:t>
            </w:r>
            <w:proofErr w:type="spellStart"/>
            <w:r w:rsidRPr="003F2BA7">
              <w:rPr>
                <w:rFonts w:ascii="Arial" w:hAnsi="Arial" w:cs="Arial"/>
                <w:i/>
                <w:color w:val="000000"/>
              </w:rPr>
              <w:t>Entrepreneurial</w:t>
            </w:r>
            <w:proofErr w:type="spellEnd"/>
            <w:r w:rsidRPr="003F2BA7">
              <w:rPr>
                <w:rFonts w:ascii="Arial" w:hAnsi="Arial" w:cs="Arial"/>
                <w:i/>
                <w:color w:val="000000"/>
              </w:rPr>
              <w:t xml:space="preserve"> </w:t>
            </w:r>
            <w:proofErr w:type="spellStart"/>
            <w:r w:rsidRPr="003F2BA7">
              <w:rPr>
                <w:rFonts w:ascii="Arial" w:hAnsi="Arial" w:cs="Arial"/>
                <w:i/>
                <w:color w:val="000000"/>
              </w:rPr>
              <w:t>Discovery</w:t>
            </w:r>
            <w:proofErr w:type="spellEnd"/>
            <w:r w:rsidRPr="003F2BA7">
              <w:rPr>
                <w:rFonts w:ascii="Arial" w:hAnsi="Arial" w:cs="Arial"/>
                <w:i/>
                <w:color w:val="000000"/>
              </w:rPr>
              <w:t xml:space="preserve"> Proces</w:t>
            </w:r>
            <w:r w:rsidRPr="003F2BA7">
              <w:rPr>
                <w:rFonts w:ascii="Arial" w:hAnsi="Arial" w:cs="Arial"/>
                <w:color w:val="000000"/>
              </w:rPr>
              <w:t>)</w:t>
            </w:r>
          </w:p>
        </w:tc>
      </w:tr>
      <w:tr w:rsidR="00F974E5" w:rsidRPr="003F2BA7" w14:paraId="35A65F02" w14:textId="77777777" w:rsidTr="00C72514">
        <w:tc>
          <w:tcPr>
            <w:tcW w:w="1413" w:type="dxa"/>
          </w:tcPr>
          <w:p w14:paraId="41C8EB5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EFRR</w:t>
            </w:r>
          </w:p>
        </w:tc>
        <w:tc>
          <w:tcPr>
            <w:tcW w:w="7647" w:type="dxa"/>
          </w:tcPr>
          <w:p w14:paraId="53F9EA82"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Evropský fond pro regionální rozvoj</w:t>
            </w:r>
          </w:p>
        </w:tc>
      </w:tr>
      <w:tr w:rsidR="00F974E5" w:rsidRPr="003F2BA7" w14:paraId="430E6C6D" w14:textId="77777777" w:rsidTr="00C72514">
        <w:tc>
          <w:tcPr>
            <w:tcW w:w="1413" w:type="dxa"/>
          </w:tcPr>
          <w:p w14:paraId="4A97AB24"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EIS</w:t>
            </w:r>
          </w:p>
        </w:tc>
        <w:tc>
          <w:tcPr>
            <w:tcW w:w="7647" w:type="dxa"/>
          </w:tcPr>
          <w:p w14:paraId="378D4EA2" w14:textId="10C8F321"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Evropský inovační žebříček</w:t>
            </w:r>
            <w:r w:rsidR="00D062DC" w:rsidRPr="003F2BA7">
              <w:rPr>
                <w:rFonts w:ascii="Arial" w:hAnsi="Arial" w:cs="Arial"/>
                <w:color w:val="000000"/>
              </w:rPr>
              <w:t xml:space="preserve"> (</w:t>
            </w:r>
            <w:proofErr w:type="spellStart"/>
            <w:r w:rsidR="00D062DC" w:rsidRPr="003F2BA7">
              <w:rPr>
                <w:rFonts w:ascii="Arial" w:hAnsi="Arial" w:cs="Arial"/>
                <w:i/>
                <w:color w:val="000000"/>
              </w:rPr>
              <w:t>European</w:t>
            </w:r>
            <w:proofErr w:type="spellEnd"/>
            <w:r w:rsidR="00D062DC" w:rsidRPr="003F2BA7">
              <w:rPr>
                <w:rFonts w:ascii="Arial" w:hAnsi="Arial" w:cs="Arial"/>
                <w:i/>
                <w:color w:val="000000"/>
              </w:rPr>
              <w:t xml:space="preserve"> </w:t>
            </w:r>
            <w:proofErr w:type="spellStart"/>
            <w:r w:rsidR="00D062DC" w:rsidRPr="003F2BA7">
              <w:rPr>
                <w:rFonts w:ascii="Arial" w:hAnsi="Arial" w:cs="Arial"/>
                <w:i/>
                <w:color w:val="000000"/>
              </w:rPr>
              <w:t>Innovation</w:t>
            </w:r>
            <w:proofErr w:type="spellEnd"/>
            <w:r w:rsidR="00D062DC" w:rsidRPr="003F2BA7">
              <w:rPr>
                <w:rFonts w:ascii="Arial" w:hAnsi="Arial" w:cs="Arial"/>
                <w:i/>
                <w:color w:val="000000"/>
              </w:rPr>
              <w:t xml:space="preserve"> </w:t>
            </w:r>
            <w:proofErr w:type="spellStart"/>
            <w:r w:rsidR="00D062DC" w:rsidRPr="003F2BA7">
              <w:rPr>
                <w:rFonts w:ascii="Arial" w:hAnsi="Arial" w:cs="Arial"/>
                <w:i/>
                <w:color w:val="000000"/>
              </w:rPr>
              <w:t>Scoreboard</w:t>
            </w:r>
            <w:proofErr w:type="spellEnd"/>
            <w:r w:rsidR="00D062DC" w:rsidRPr="003F2BA7">
              <w:rPr>
                <w:rFonts w:ascii="Arial" w:hAnsi="Arial" w:cs="Arial"/>
                <w:color w:val="000000"/>
              </w:rPr>
              <w:t>)</w:t>
            </w:r>
          </w:p>
        </w:tc>
      </w:tr>
      <w:tr w:rsidR="00F974E5" w:rsidRPr="003F2BA7" w14:paraId="4E3BE947" w14:textId="77777777" w:rsidTr="00C72514">
        <w:tc>
          <w:tcPr>
            <w:tcW w:w="1413" w:type="dxa"/>
          </w:tcPr>
          <w:p w14:paraId="1B6267B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EK</w:t>
            </w:r>
          </w:p>
        </w:tc>
        <w:tc>
          <w:tcPr>
            <w:tcW w:w="7647" w:type="dxa"/>
          </w:tcPr>
          <w:p w14:paraId="2930BFD4"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Evropská komise</w:t>
            </w:r>
          </w:p>
        </w:tc>
      </w:tr>
      <w:tr w:rsidR="00F974E5" w:rsidRPr="003F2BA7" w14:paraId="50869A72" w14:textId="77777777" w:rsidTr="00C72514">
        <w:tc>
          <w:tcPr>
            <w:tcW w:w="1413" w:type="dxa"/>
          </w:tcPr>
          <w:p w14:paraId="6B712AA6" w14:textId="0823FC0E"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ENR</w:t>
            </w:r>
            <w:r w:rsidR="00D062DC" w:rsidRPr="003F2BA7">
              <w:rPr>
                <w:rFonts w:ascii="Arial" w:hAnsi="Arial" w:cs="Arial"/>
                <w:b/>
                <w:color w:val="000000"/>
              </w:rPr>
              <w:t>A</w:t>
            </w:r>
            <w:r w:rsidRPr="003F2BA7">
              <w:rPr>
                <w:rFonts w:ascii="Arial" w:hAnsi="Arial" w:cs="Arial"/>
                <w:b/>
                <w:color w:val="000000"/>
              </w:rPr>
              <w:t>F</w:t>
            </w:r>
          </w:p>
        </w:tc>
        <w:tc>
          <w:tcPr>
            <w:tcW w:w="7647" w:type="dxa"/>
          </w:tcPr>
          <w:p w14:paraId="6F7E04AF"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Evropský námořní a rybářský fond</w:t>
            </w:r>
          </w:p>
        </w:tc>
      </w:tr>
      <w:tr w:rsidR="00F974E5" w:rsidRPr="003F2BA7" w14:paraId="4AF4AE10" w14:textId="77777777" w:rsidTr="00C72514">
        <w:tc>
          <w:tcPr>
            <w:tcW w:w="1413" w:type="dxa"/>
          </w:tcPr>
          <w:p w14:paraId="56DFDE68"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EPC</w:t>
            </w:r>
          </w:p>
        </w:tc>
        <w:tc>
          <w:tcPr>
            <w:tcW w:w="7647" w:type="dxa"/>
          </w:tcPr>
          <w:p w14:paraId="65641133" w14:textId="6135778A"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w:t>
            </w:r>
            <w:r w:rsidR="00F974E5" w:rsidRPr="003F2BA7">
              <w:rPr>
                <w:rFonts w:ascii="Arial" w:hAnsi="Arial" w:cs="Arial"/>
                <w:color w:val="000000"/>
              </w:rPr>
              <w:t>nergetické služby se zárukou</w:t>
            </w:r>
            <w:r w:rsidRPr="003F2BA7">
              <w:rPr>
                <w:rFonts w:ascii="Arial" w:hAnsi="Arial" w:cs="Arial"/>
                <w:color w:val="000000"/>
              </w:rPr>
              <w:t xml:space="preserve"> (</w:t>
            </w:r>
            <w:proofErr w:type="spellStart"/>
            <w:r w:rsidRPr="003F2BA7">
              <w:rPr>
                <w:rFonts w:ascii="Arial" w:hAnsi="Arial" w:cs="Arial"/>
                <w:i/>
                <w:color w:val="000000"/>
              </w:rPr>
              <w:t>Energy</w:t>
            </w:r>
            <w:proofErr w:type="spellEnd"/>
            <w:r w:rsidRPr="003F2BA7">
              <w:rPr>
                <w:rFonts w:ascii="Arial" w:hAnsi="Arial" w:cs="Arial"/>
                <w:i/>
                <w:color w:val="000000"/>
              </w:rPr>
              <w:t xml:space="preserve"> Performance </w:t>
            </w:r>
            <w:proofErr w:type="spellStart"/>
            <w:r w:rsidRPr="003F2BA7">
              <w:rPr>
                <w:rFonts w:ascii="Arial" w:hAnsi="Arial" w:cs="Arial"/>
                <w:i/>
                <w:color w:val="000000"/>
              </w:rPr>
              <w:t>Contracting</w:t>
            </w:r>
            <w:proofErr w:type="spellEnd"/>
            <w:r w:rsidRPr="003F2BA7">
              <w:rPr>
                <w:rFonts w:ascii="Arial" w:hAnsi="Arial" w:cs="Arial"/>
                <w:color w:val="000000"/>
              </w:rPr>
              <w:t>)</w:t>
            </w:r>
          </w:p>
        </w:tc>
      </w:tr>
      <w:tr w:rsidR="00F974E5" w:rsidRPr="003F2BA7" w14:paraId="100B4BBD" w14:textId="77777777" w:rsidTr="00C72514">
        <w:tc>
          <w:tcPr>
            <w:tcW w:w="1413" w:type="dxa"/>
          </w:tcPr>
          <w:p w14:paraId="27C6822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ERÚ</w:t>
            </w:r>
          </w:p>
        </w:tc>
        <w:tc>
          <w:tcPr>
            <w:tcW w:w="7647" w:type="dxa"/>
          </w:tcPr>
          <w:p w14:paraId="057C63BF"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Energetický regulační úřad</w:t>
            </w:r>
          </w:p>
        </w:tc>
      </w:tr>
      <w:tr w:rsidR="00F974E5" w:rsidRPr="003F2BA7" w14:paraId="07B529FD" w14:textId="77777777" w:rsidTr="00C72514">
        <w:tc>
          <w:tcPr>
            <w:tcW w:w="1413" w:type="dxa"/>
          </w:tcPr>
          <w:p w14:paraId="1C6551B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ESCO</w:t>
            </w:r>
          </w:p>
        </w:tc>
        <w:tc>
          <w:tcPr>
            <w:tcW w:w="7647" w:type="dxa"/>
          </w:tcPr>
          <w:p w14:paraId="75FD0BA8" w14:textId="4485EC4E"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w:t>
            </w:r>
            <w:r w:rsidR="00F974E5" w:rsidRPr="003F2BA7">
              <w:rPr>
                <w:rFonts w:ascii="Arial" w:hAnsi="Arial" w:cs="Arial"/>
                <w:color w:val="000000"/>
              </w:rPr>
              <w:t>polečnosti energetických služeb</w:t>
            </w:r>
            <w:r w:rsidRPr="003F2BA7">
              <w:rPr>
                <w:rFonts w:ascii="Arial" w:hAnsi="Arial" w:cs="Arial"/>
                <w:color w:val="000000"/>
              </w:rPr>
              <w:t xml:space="preserve"> (</w:t>
            </w:r>
            <w:proofErr w:type="spellStart"/>
            <w:r w:rsidRPr="003F2BA7">
              <w:rPr>
                <w:rFonts w:ascii="Arial" w:hAnsi="Arial" w:cs="Arial"/>
                <w:i/>
                <w:color w:val="000000"/>
              </w:rPr>
              <w:t>Energy</w:t>
            </w:r>
            <w:proofErr w:type="spellEnd"/>
            <w:r w:rsidRPr="003F2BA7">
              <w:rPr>
                <w:rFonts w:ascii="Arial" w:hAnsi="Arial" w:cs="Arial"/>
                <w:i/>
                <w:color w:val="000000"/>
              </w:rPr>
              <w:t xml:space="preserve"> </w:t>
            </w:r>
            <w:proofErr w:type="spellStart"/>
            <w:r w:rsidRPr="003F2BA7">
              <w:rPr>
                <w:rFonts w:ascii="Arial" w:hAnsi="Arial" w:cs="Arial"/>
                <w:i/>
                <w:color w:val="000000"/>
              </w:rPr>
              <w:t>Services</w:t>
            </w:r>
            <w:proofErr w:type="spellEnd"/>
            <w:r w:rsidRPr="003F2BA7">
              <w:rPr>
                <w:rFonts w:ascii="Arial" w:hAnsi="Arial" w:cs="Arial"/>
                <w:i/>
                <w:color w:val="000000"/>
              </w:rPr>
              <w:t xml:space="preserve"> </w:t>
            </w:r>
            <w:proofErr w:type="spellStart"/>
            <w:r w:rsidRPr="003F2BA7">
              <w:rPr>
                <w:rFonts w:ascii="Arial" w:hAnsi="Arial" w:cs="Arial"/>
                <w:i/>
                <w:color w:val="000000"/>
              </w:rPr>
              <w:t>Companies</w:t>
            </w:r>
            <w:proofErr w:type="spellEnd"/>
            <w:r w:rsidRPr="003F2BA7">
              <w:rPr>
                <w:rFonts w:ascii="Arial" w:hAnsi="Arial" w:cs="Arial"/>
                <w:color w:val="000000"/>
              </w:rPr>
              <w:t>)</w:t>
            </w:r>
          </w:p>
        </w:tc>
      </w:tr>
      <w:tr w:rsidR="00F974E5" w:rsidRPr="003F2BA7" w14:paraId="580EFC94" w14:textId="77777777" w:rsidTr="00C72514">
        <w:tc>
          <w:tcPr>
            <w:tcW w:w="1413" w:type="dxa"/>
          </w:tcPr>
          <w:p w14:paraId="4C188F6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ESF+</w:t>
            </w:r>
          </w:p>
        </w:tc>
        <w:tc>
          <w:tcPr>
            <w:tcW w:w="7647" w:type="dxa"/>
          </w:tcPr>
          <w:p w14:paraId="65430B22" w14:textId="4B0288B0"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Evropský sociální fond</w:t>
            </w:r>
            <w:r w:rsidR="007A0424" w:rsidRPr="003F2BA7">
              <w:rPr>
                <w:rFonts w:ascii="Arial" w:hAnsi="Arial" w:cs="Arial"/>
                <w:color w:val="000000"/>
              </w:rPr>
              <w:t xml:space="preserve"> plus</w:t>
            </w:r>
          </w:p>
        </w:tc>
      </w:tr>
      <w:tr w:rsidR="00F974E5" w:rsidRPr="003F2BA7" w14:paraId="58077D82" w14:textId="77777777" w:rsidTr="00C72514">
        <w:tc>
          <w:tcPr>
            <w:tcW w:w="1413" w:type="dxa"/>
          </w:tcPr>
          <w:p w14:paraId="4DB1CEC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EU</w:t>
            </w:r>
          </w:p>
        </w:tc>
        <w:tc>
          <w:tcPr>
            <w:tcW w:w="7647" w:type="dxa"/>
          </w:tcPr>
          <w:p w14:paraId="3956F526"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Evropská unie</w:t>
            </w:r>
          </w:p>
        </w:tc>
      </w:tr>
      <w:tr w:rsidR="00F974E5" w:rsidRPr="003F2BA7" w14:paraId="01FB99DE" w14:textId="77777777" w:rsidTr="00C72514">
        <w:tc>
          <w:tcPr>
            <w:tcW w:w="1413" w:type="dxa"/>
          </w:tcPr>
          <w:p w14:paraId="3266C1BD"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EU15</w:t>
            </w:r>
          </w:p>
        </w:tc>
        <w:tc>
          <w:tcPr>
            <w:tcW w:w="7647" w:type="dxa"/>
          </w:tcPr>
          <w:p w14:paraId="2B233D83"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„staré členské státy“ Evropské unie</w:t>
            </w:r>
          </w:p>
        </w:tc>
      </w:tr>
      <w:tr w:rsidR="00302757" w:rsidRPr="003F2BA7" w14:paraId="509FF8DC" w14:textId="77777777" w:rsidTr="00C72514">
        <w:tc>
          <w:tcPr>
            <w:tcW w:w="1413" w:type="dxa"/>
          </w:tcPr>
          <w:p w14:paraId="63D78BE9" w14:textId="06925C6C" w:rsidR="00302757" w:rsidRPr="003F2BA7" w:rsidRDefault="00302757" w:rsidP="00302757">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EU27</w:t>
            </w:r>
          </w:p>
        </w:tc>
        <w:tc>
          <w:tcPr>
            <w:tcW w:w="7647" w:type="dxa"/>
          </w:tcPr>
          <w:p w14:paraId="5F1F58D6" w14:textId="762BF6A5" w:rsidR="00302757" w:rsidRPr="003F2BA7" w:rsidRDefault="00302757" w:rsidP="00302757">
            <w:pPr>
              <w:suppressLineNumbers/>
              <w:tabs>
                <w:tab w:val="left" w:pos="708"/>
              </w:tabs>
              <w:suppressAutoHyphens/>
              <w:ind w:left="283" w:hanging="283"/>
              <w:rPr>
                <w:rFonts w:ascii="Arial" w:hAnsi="Arial" w:cs="Arial"/>
                <w:color w:val="000000"/>
              </w:rPr>
            </w:pPr>
            <w:r w:rsidRPr="003F2BA7">
              <w:rPr>
                <w:rFonts w:ascii="Arial" w:hAnsi="Arial" w:cs="Arial"/>
                <w:color w:val="000000"/>
              </w:rPr>
              <w:t>Všechny členské země EU po vystoupení Spojeného království</w:t>
            </w:r>
          </w:p>
        </w:tc>
      </w:tr>
      <w:tr w:rsidR="00F974E5" w:rsidRPr="003F2BA7" w14:paraId="562F4C29" w14:textId="77777777" w:rsidTr="00C72514">
        <w:tc>
          <w:tcPr>
            <w:tcW w:w="1413" w:type="dxa"/>
          </w:tcPr>
          <w:p w14:paraId="2C4A93D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EU28</w:t>
            </w:r>
          </w:p>
        </w:tc>
        <w:tc>
          <w:tcPr>
            <w:tcW w:w="7647" w:type="dxa"/>
          </w:tcPr>
          <w:p w14:paraId="44178AA9" w14:textId="590CB04F"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w:t>
            </w:r>
            <w:r w:rsidR="00F974E5" w:rsidRPr="003F2BA7">
              <w:rPr>
                <w:rFonts w:ascii="Arial" w:hAnsi="Arial" w:cs="Arial"/>
                <w:color w:val="000000"/>
              </w:rPr>
              <w:t>šechny členské země EU včetně Spojeného království</w:t>
            </w:r>
          </w:p>
        </w:tc>
      </w:tr>
      <w:tr w:rsidR="00F974E5" w:rsidRPr="003F2BA7" w14:paraId="123BCF76" w14:textId="77777777" w:rsidTr="00C72514">
        <w:tc>
          <w:tcPr>
            <w:tcW w:w="1413" w:type="dxa"/>
          </w:tcPr>
          <w:p w14:paraId="6F89A7C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EÚD</w:t>
            </w:r>
          </w:p>
        </w:tc>
        <w:tc>
          <w:tcPr>
            <w:tcW w:w="7647" w:type="dxa"/>
          </w:tcPr>
          <w:p w14:paraId="0EF61978"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Evropský účetní dvůr</w:t>
            </w:r>
          </w:p>
        </w:tc>
      </w:tr>
      <w:tr w:rsidR="00F974E5" w:rsidRPr="003F2BA7" w14:paraId="4AABBEC6" w14:textId="77777777" w:rsidTr="00C72514">
        <w:tc>
          <w:tcPr>
            <w:tcW w:w="1413" w:type="dxa"/>
          </w:tcPr>
          <w:p w14:paraId="1B92A48E"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EUR</w:t>
            </w:r>
          </w:p>
        </w:tc>
        <w:tc>
          <w:tcPr>
            <w:tcW w:w="7647" w:type="dxa"/>
          </w:tcPr>
          <w:p w14:paraId="63BFA863" w14:textId="28EE6BF3"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E</w:t>
            </w:r>
            <w:r w:rsidR="00F974E5" w:rsidRPr="003F2BA7">
              <w:rPr>
                <w:rFonts w:ascii="Arial" w:hAnsi="Arial" w:cs="Arial"/>
                <w:color w:val="000000"/>
              </w:rPr>
              <w:t>uro</w:t>
            </w:r>
          </w:p>
        </w:tc>
      </w:tr>
      <w:tr w:rsidR="00F974E5" w:rsidRPr="003F2BA7" w14:paraId="4CA3E57B" w14:textId="77777777" w:rsidTr="00C72514">
        <w:tc>
          <w:tcPr>
            <w:tcW w:w="1413" w:type="dxa"/>
          </w:tcPr>
          <w:p w14:paraId="39C27F7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FN</w:t>
            </w:r>
          </w:p>
        </w:tc>
        <w:tc>
          <w:tcPr>
            <w:tcW w:w="7647" w:type="dxa"/>
          </w:tcPr>
          <w:p w14:paraId="75A16B72" w14:textId="674EACBF"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F</w:t>
            </w:r>
            <w:r w:rsidR="00F974E5" w:rsidRPr="003F2BA7">
              <w:rPr>
                <w:rFonts w:ascii="Arial" w:hAnsi="Arial" w:cs="Arial"/>
                <w:color w:val="000000"/>
              </w:rPr>
              <w:t>inanční nástroje</w:t>
            </w:r>
          </w:p>
        </w:tc>
      </w:tr>
      <w:tr w:rsidR="002D19F6" w:rsidRPr="003F2BA7" w14:paraId="54D61D05" w14:textId="77777777" w:rsidTr="00C72514">
        <w:tc>
          <w:tcPr>
            <w:tcW w:w="1413" w:type="dxa"/>
          </w:tcPr>
          <w:p w14:paraId="00521821" w14:textId="786AF643" w:rsidR="002D19F6" w:rsidRPr="003F2BA7" w:rsidRDefault="002D19F6"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FST</w:t>
            </w:r>
          </w:p>
        </w:tc>
        <w:tc>
          <w:tcPr>
            <w:tcW w:w="7647" w:type="dxa"/>
          </w:tcPr>
          <w:p w14:paraId="68746867" w14:textId="3B008AEB" w:rsidR="002D19F6" w:rsidRPr="003F2BA7" w:rsidRDefault="002D19F6"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Fond pro spravedlivou transformaci</w:t>
            </w:r>
          </w:p>
        </w:tc>
      </w:tr>
      <w:tr w:rsidR="00F974E5" w:rsidRPr="003F2BA7" w14:paraId="46C5939E" w14:textId="77777777" w:rsidTr="00C72514">
        <w:tc>
          <w:tcPr>
            <w:tcW w:w="1413" w:type="dxa"/>
          </w:tcPr>
          <w:p w14:paraId="46A77D4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Gbit/s</w:t>
            </w:r>
          </w:p>
        </w:tc>
        <w:tc>
          <w:tcPr>
            <w:tcW w:w="7647" w:type="dxa"/>
          </w:tcPr>
          <w:p w14:paraId="227D94E3" w14:textId="3994F7F9"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G</w:t>
            </w:r>
            <w:r w:rsidR="00F974E5" w:rsidRPr="003F2BA7">
              <w:rPr>
                <w:rFonts w:ascii="Arial" w:hAnsi="Arial" w:cs="Arial"/>
                <w:color w:val="000000"/>
              </w:rPr>
              <w:t>igabit za sekundu</w:t>
            </w:r>
          </w:p>
        </w:tc>
      </w:tr>
      <w:tr w:rsidR="00F974E5" w:rsidRPr="003F2BA7" w14:paraId="06B2EF63" w14:textId="77777777" w:rsidTr="00C72514">
        <w:tc>
          <w:tcPr>
            <w:tcW w:w="1413" w:type="dxa"/>
          </w:tcPr>
          <w:p w14:paraId="24BCF55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GII</w:t>
            </w:r>
          </w:p>
        </w:tc>
        <w:tc>
          <w:tcPr>
            <w:tcW w:w="7647" w:type="dxa"/>
          </w:tcPr>
          <w:p w14:paraId="001D7F8D" w14:textId="6CE803E1" w:rsidR="00F974E5" w:rsidRPr="003F2BA7" w:rsidRDefault="007A0424"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G</w:t>
            </w:r>
            <w:r w:rsidR="00F974E5" w:rsidRPr="003F2BA7">
              <w:rPr>
                <w:rFonts w:ascii="Arial" w:hAnsi="Arial" w:cs="Arial"/>
                <w:color w:val="000000"/>
              </w:rPr>
              <w:t>lobální inovační žebříček</w:t>
            </w:r>
            <w:r w:rsidRPr="003F2BA7">
              <w:rPr>
                <w:rFonts w:ascii="Arial" w:hAnsi="Arial" w:cs="Arial"/>
                <w:color w:val="000000"/>
              </w:rPr>
              <w:t xml:space="preserve"> (</w:t>
            </w:r>
            <w:proofErr w:type="spellStart"/>
            <w:r w:rsidRPr="003F2BA7">
              <w:rPr>
                <w:rFonts w:ascii="Arial" w:hAnsi="Arial" w:cs="Arial"/>
                <w:i/>
                <w:color w:val="000000"/>
              </w:rPr>
              <w:t>Global</w:t>
            </w:r>
            <w:proofErr w:type="spellEnd"/>
            <w:r w:rsidRPr="003F2BA7">
              <w:rPr>
                <w:rFonts w:ascii="Arial" w:hAnsi="Arial" w:cs="Arial"/>
                <w:i/>
                <w:color w:val="000000"/>
              </w:rPr>
              <w:t xml:space="preserve"> </w:t>
            </w:r>
            <w:proofErr w:type="spellStart"/>
            <w:r w:rsidRPr="003F2BA7">
              <w:rPr>
                <w:rFonts w:ascii="Arial" w:hAnsi="Arial" w:cs="Arial"/>
                <w:i/>
                <w:color w:val="000000"/>
              </w:rPr>
              <w:t>Innovation</w:t>
            </w:r>
            <w:proofErr w:type="spellEnd"/>
            <w:r w:rsidRPr="003F2BA7">
              <w:rPr>
                <w:rFonts w:ascii="Arial" w:hAnsi="Arial" w:cs="Arial"/>
                <w:i/>
                <w:color w:val="000000"/>
              </w:rPr>
              <w:t xml:space="preserve"> Index</w:t>
            </w:r>
            <w:r w:rsidRPr="003F2BA7">
              <w:rPr>
                <w:rFonts w:ascii="Arial" w:hAnsi="Arial" w:cs="Arial"/>
                <w:color w:val="000000"/>
              </w:rPr>
              <w:t>)</w:t>
            </w:r>
          </w:p>
        </w:tc>
      </w:tr>
      <w:tr w:rsidR="00F974E5" w:rsidRPr="003F2BA7" w14:paraId="69C9AEC8" w14:textId="77777777" w:rsidTr="00C72514">
        <w:tc>
          <w:tcPr>
            <w:tcW w:w="1413" w:type="dxa"/>
          </w:tcPr>
          <w:p w14:paraId="19964E0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GJ</w:t>
            </w:r>
          </w:p>
        </w:tc>
        <w:tc>
          <w:tcPr>
            <w:tcW w:w="7647" w:type="dxa"/>
          </w:tcPr>
          <w:p w14:paraId="363D53EE"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Gigajoul</w:t>
            </w:r>
          </w:p>
        </w:tc>
      </w:tr>
      <w:tr w:rsidR="00F974E5" w:rsidRPr="003F2BA7" w14:paraId="63A218A9" w14:textId="77777777" w:rsidTr="00C72514">
        <w:tc>
          <w:tcPr>
            <w:tcW w:w="1413" w:type="dxa"/>
          </w:tcPr>
          <w:p w14:paraId="7943249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HDP</w:t>
            </w:r>
          </w:p>
        </w:tc>
        <w:tc>
          <w:tcPr>
            <w:tcW w:w="7647" w:type="dxa"/>
          </w:tcPr>
          <w:p w14:paraId="1FDFB150" w14:textId="44C7FB0B"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H</w:t>
            </w:r>
            <w:r w:rsidR="00F974E5" w:rsidRPr="003F2BA7">
              <w:rPr>
                <w:rFonts w:ascii="Arial" w:hAnsi="Arial" w:cs="Arial"/>
                <w:color w:val="000000"/>
              </w:rPr>
              <w:t>rubý domácí produkt</w:t>
            </w:r>
          </w:p>
        </w:tc>
      </w:tr>
      <w:tr w:rsidR="00F974E5" w:rsidRPr="003F2BA7" w14:paraId="711268B2" w14:textId="77777777" w:rsidTr="00C72514">
        <w:tc>
          <w:tcPr>
            <w:tcW w:w="1413" w:type="dxa"/>
          </w:tcPr>
          <w:p w14:paraId="5C98F9FD" w14:textId="77777777" w:rsidR="00F974E5" w:rsidRPr="003F2BA7" w:rsidRDefault="00F974E5" w:rsidP="00C72514">
            <w:pPr>
              <w:jc w:val="center"/>
              <w:rPr>
                <w:rFonts w:ascii="Arial" w:eastAsiaTheme="minorHAnsi" w:hAnsi="Arial" w:cs="Arial"/>
                <w:b/>
                <w:lang w:eastAsia="en-US"/>
              </w:rPr>
            </w:pPr>
            <w:r w:rsidRPr="003F2BA7">
              <w:rPr>
                <w:rFonts w:ascii="Arial" w:eastAsiaTheme="minorHAnsi" w:hAnsi="Arial" w:cs="Arial"/>
                <w:b/>
                <w:lang w:eastAsia="en-US"/>
              </w:rPr>
              <w:t>HI-OECD</w:t>
            </w:r>
          </w:p>
        </w:tc>
        <w:tc>
          <w:tcPr>
            <w:tcW w:w="7647" w:type="dxa"/>
          </w:tcPr>
          <w:p w14:paraId="73BB3CA5" w14:textId="7BCCFB14" w:rsidR="00F974E5" w:rsidRPr="003F2BA7" w:rsidRDefault="00D062DC" w:rsidP="00C72514">
            <w:pPr>
              <w:jc w:val="both"/>
              <w:rPr>
                <w:rFonts w:ascii="Arial" w:eastAsiaTheme="minorHAnsi" w:hAnsi="Arial" w:cs="Arial"/>
                <w:lang w:eastAsia="en-US"/>
              </w:rPr>
            </w:pPr>
            <w:proofErr w:type="spellStart"/>
            <w:r w:rsidRPr="003F2BA7">
              <w:rPr>
                <w:rFonts w:ascii="Arial" w:eastAsiaTheme="minorHAnsi" w:hAnsi="Arial" w:cs="Arial"/>
                <w:lang w:eastAsia="en-US"/>
              </w:rPr>
              <w:t>V</w:t>
            </w:r>
            <w:r w:rsidR="00F974E5" w:rsidRPr="003F2BA7">
              <w:rPr>
                <w:rFonts w:ascii="Arial" w:eastAsiaTheme="minorHAnsi" w:hAnsi="Arial" w:cs="Arial"/>
                <w:lang w:eastAsia="en-US"/>
              </w:rPr>
              <w:t>ysokopříjmové</w:t>
            </w:r>
            <w:proofErr w:type="spellEnd"/>
            <w:r w:rsidR="00F974E5" w:rsidRPr="003F2BA7">
              <w:rPr>
                <w:rFonts w:ascii="Arial" w:eastAsiaTheme="minorHAnsi" w:hAnsi="Arial" w:cs="Arial"/>
                <w:lang w:eastAsia="en-US"/>
              </w:rPr>
              <w:t xml:space="preserve"> státy podle Organizace pro hospodářskou spolupráci a rozvoj</w:t>
            </w:r>
            <w:r w:rsidRPr="003F2BA7">
              <w:rPr>
                <w:rFonts w:ascii="Arial" w:eastAsiaTheme="minorHAnsi" w:hAnsi="Arial" w:cs="Arial"/>
                <w:lang w:eastAsia="en-US"/>
              </w:rPr>
              <w:t xml:space="preserve"> (</w:t>
            </w:r>
            <w:proofErr w:type="spellStart"/>
            <w:r w:rsidRPr="003F2BA7">
              <w:rPr>
                <w:rFonts w:ascii="Arial" w:eastAsiaTheme="minorHAnsi" w:hAnsi="Arial" w:cs="Arial"/>
                <w:i/>
                <w:lang w:eastAsia="en-US"/>
              </w:rPr>
              <w:t>High</w:t>
            </w:r>
            <w:proofErr w:type="spellEnd"/>
            <w:r w:rsidRPr="003F2BA7">
              <w:rPr>
                <w:rFonts w:ascii="Arial" w:eastAsiaTheme="minorHAnsi" w:hAnsi="Arial" w:cs="Arial"/>
                <w:lang w:eastAsia="en-US"/>
              </w:rPr>
              <w:t xml:space="preserve"> </w:t>
            </w:r>
            <w:proofErr w:type="spellStart"/>
            <w:r w:rsidRPr="003F2BA7">
              <w:rPr>
                <w:rFonts w:ascii="Arial" w:eastAsiaTheme="minorHAnsi" w:hAnsi="Arial" w:cs="Arial"/>
                <w:i/>
                <w:lang w:eastAsia="en-US"/>
              </w:rPr>
              <w:t>Income</w:t>
            </w:r>
            <w:proofErr w:type="spellEnd"/>
            <w:r w:rsidRPr="003F2BA7">
              <w:rPr>
                <w:rFonts w:ascii="Arial" w:eastAsiaTheme="minorHAnsi" w:hAnsi="Arial" w:cs="Arial"/>
                <w:i/>
                <w:lang w:eastAsia="en-US"/>
              </w:rPr>
              <w:t xml:space="preserve"> </w:t>
            </w:r>
            <w:proofErr w:type="spellStart"/>
            <w:r w:rsidRPr="003F2BA7">
              <w:rPr>
                <w:rFonts w:ascii="Arial" w:eastAsiaTheme="minorHAnsi" w:hAnsi="Arial" w:cs="Arial"/>
                <w:i/>
                <w:lang w:eastAsia="en-US"/>
              </w:rPr>
              <w:t>Organisation</w:t>
            </w:r>
            <w:proofErr w:type="spellEnd"/>
            <w:r w:rsidRPr="003F2BA7">
              <w:rPr>
                <w:rFonts w:ascii="Arial" w:eastAsiaTheme="minorHAnsi" w:hAnsi="Arial" w:cs="Arial"/>
                <w:i/>
                <w:lang w:eastAsia="en-US"/>
              </w:rPr>
              <w:t xml:space="preserve"> </w:t>
            </w:r>
            <w:proofErr w:type="spellStart"/>
            <w:r w:rsidRPr="003F2BA7">
              <w:rPr>
                <w:rFonts w:ascii="Arial" w:eastAsiaTheme="minorHAnsi" w:hAnsi="Arial" w:cs="Arial"/>
                <w:i/>
                <w:lang w:eastAsia="en-US"/>
              </w:rPr>
              <w:t>for</w:t>
            </w:r>
            <w:proofErr w:type="spellEnd"/>
            <w:r w:rsidRPr="003F2BA7">
              <w:rPr>
                <w:rFonts w:ascii="Arial" w:eastAsiaTheme="minorHAnsi" w:hAnsi="Arial" w:cs="Arial"/>
                <w:i/>
                <w:lang w:eastAsia="en-US"/>
              </w:rPr>
              <w:t xml:space="preserve"> </w:t>
            </w:r>
            <w:proofErr w:type="spellStart"/>
            <w:r w:rsidRPr="003F2BA7">
              <w:rPr>
                <w:rFonts w:ascii="Arial" w:eastAsiaTheme="minorHAnsi" w:hAnsi="Arial" w:cs="Arial"/>
                <w:i/>
                <w:lang w:eastAsia="en-US"/>
              </w:rPr>
              <w:t>Economic</w:t>
            </w:r>
            <w:proofErr w:type="spellEnd"/>
            <w:r w:rsidRPr="003F2BA7">
              <w:rPr>
                <w:rFonts w:ascii="Arial" w:eastAsiaTheme="minorHAnsi" w:hAnsi="Arial" w:cs="Arial"/>
                <w:i/>
                <w:lang w:eastAsia="en-US"/>
              </w:rPr>
              <w:t xml:space="preserve"> Co-</w:t>
            </w:r>
            <w:proofErr w:type="spellStart"/>
            <w:r w:rsidRPr="003F2BA7">
              <w:rPr>
                <w:rFonts w:ascii="Arial" w:eastAsiaTheme="minorHAnsi" w:hAnsi="Arial" w:cs="Arial"/>
                <w:i/>
                <w:lang w:eastAsia="en-US"/>
              </w:rPr>
              <w:t>operation</w:t>
            </w:r>
            <w:proofErr w:type="spellEnd"/>
            <w:r w:rsidRPr="003F2BA7">
              <w:rPr>
                <w:rFonts w:ascii="Arial" w:eastAsiaTheme="minorHAnsi" w:hAnsi="Arial" w:cs="Arial"/>
                <w:i/>
                <w:lang w:eastAsia="en-US"/>
              </w:rPr>
              <w:t xml:space="preserve"> and </w:t>
            </w:r>
            <w:proofErr w:type="spellStart"/>
            <w:r w:rsidRPr="003F2BA7">
              <w:rPr>
                <w:rFonts w:ascii="Arial" w:eastAsiaTheme="minorHAnsi" w:hAnsi="Arial" w:cs="Arial"/>
                <w:i/>
                <w:lang w:eastAsia="en-US"/>
              </w:rPr>
              <w:t>Development</w:t>
            </w:r>
            <w:proofErr w:type="spellEnd"/>
            <w:r w:rsidRPr="003F2BA7">
              <w:rPr>
                <w:rFonts w:ascii="Arial" w:eastAsiaTheme="minorHAnsi" w:hAnsi="Arial" w:cs="Arial"/>
                <w:i/>
                <w:lang w:eastAsia="en-US"/>
              </w:rPr>
              <w:t xml:space="preserve"> </w:t>
            </w:r>
            <w:proofErr w:type="spellStart"/>
            <w:r w:rsidRPr="003F2BA7">
              <w:rPr>
                <w:rFonts w:ascii="Arial" w:eastAsiaTheme="minorHAnsi" w:hAnsi="Arial" w:cs="Arial"/>
                <w:i/>
                <w:lang w:eastAsia="en-US"/>
              </w:rPr>
              <w:t>countries</w:t>
            </w:r>
            <w:proofErr w:type="spellEnd"/>
            <w:r w:rsidRPr="003F2BA7">
              <w:rPr>
                <w:rFonts w:ascii="Arial" w:eastAsiaTheme="minorHAnsi" w:hAnsi="Arial" w:cs="Arial"/>
                <w:lang w:eastAsia="en-US"/>
              </w:rPr>
              <w:t>)</w:t>
            </w:r>
          </w:p>
        </w:tc>
      </w:tr>
      <w:tr w:rsidR="00F974E5" w:rsidRPr="003F2BA7" w14:paraId="1D3E564A" w14:textId="77777777" w:rsidTr="00C72514">
        <w:tc>
          <w:tcPr>
            <w:tcW w:w="1413" w:type="dxa"/>
          </w:tcPr>
          <w:p w14:paraId="6A475E16"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HNP</w:t>
            </w:r>
          </w:p>
        </w:tc>
        <w:tc>
          <w:tcPr>
            <w:tcW w:w="7647" w:type="dxa"/>
          </w:tcPr>
          <w:p w14:paraId="4EF161B6" w14:textId="5CD7F14B"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H</w:t>
            </w:r>
            <w:r w:rsidR="00F974E5" w:rsidRPr="003F2BA7">
              <w:rPr>
                <w:rFonts w:ascii="Arial" w:hAnsi="Arial" w:cs="Arial"/>
                <w:color w:val="000000"/>
              </w:rPr>
              <w:t>rubý národní produkt</w:t>
            </w:r>
          </w:p>
        </w:tc>
      </w:tr>
      <w:tr w:rsidR="00F974E5" w:rsidRPr="003F2BA7" w14:paraId="156B9258" w14:textId="77777777" w:rsidTr="00C72514">
        <w:tc>
          <w:tcPr>
            <w:tcW w:w="1413" w:type="dxa"/>
          </w:tcPr>
          <w:p w14:paraId="7B81202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HPC</w:t>
            </w:r>
          </w:p>
        </w:tc>
        <w:tc>
          <w:tcPr>
            <w:tcW w:w="7647" w:type="dxa"/>
          </w:tcPr>
          <w:p w14:paraId="23BC99F8" w14:textId="15FC2BF6"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w:t>
            </w:r>
            <w:r w:rsidR="00F974E5" w:rsidRPr="003F2BA7">
              <w:rPr>
                <w:rFonts w:ascii="Arial" w:hAnsi="Arial" w:cs="Arial"/>
                <w:color w:val="000000"/>
              </w:rPr>
              <w:t>ýpočetní cluster</w:t>
            </w:r>
            <w:r w:rsidRPr="003F2BA7">
              <w:rPr>
                <w:rFonts w:ascii="Arial" w:hAnsi="Arial" w:cs="Arial"/>
                <w:color w:val="000000"/>
              </w:rPr>
              <w:t xml:space="preserve"> (</w:t>
            </w:r>
            <w:proofErr w:type="spellStart"/>
            <w:r w:rsidRPr="003F2BA7">
              <w:rPr>
                <w:rFonts w:ascii="Arial" w:hAnsi="Arial" w:cs="Arial"/>
                <w:i/>
                <w:color w:val="000000"/>
              </w:rPr>
              <w:t>High</w:t>
            </w:r>
            <w:proofErr w:type="spellEnd"/>
            <w:r w:rsidRPr="003F2BA7">
              <w:rPr>
                <w:rFonts w:ascii="Arial" w:hAnsi="Arial" w:cs="Arial"/>
                <w:i/>
                <w:color w:val="000000"/>
              </w:rPr>
              <w:t xml:space="preserve">-performance </w:t>
            </w:r>
            <w:proofErr w:type="spellStart"/>
            <w:r w:rsidRPr="003F2BA7">
              <w:rPr>
                <w:rFonts w:ascii="Arial" w:hAnsi="Arial" w:cs="Arial"/>
                <w:i/>
                <w:color w:val="000000"/>
              </w:rPr>
              <w:t>computing</w:t>
            </w:r>
            <w:proofErr w:type="spellEnd"/>
            <w:r w:rsidRPr="003F2BA7">
              <w:rPr>
                <w:rFonts w:ascii="Arial" w:hAnsi="Arial" w:cs="Arial"/>
                <w:color w:val="000000"/>
              </w:rPr>
              <w:t>)</w:t>
            </w:r>
          </w:p>
        </w:tc>
      </w:tr>
      <w:tr w:rsidR="00F974E5" w:rsidRPr="003F2BA7" w14:paraId="6F835E6C" w14:textId="77777777" w:rsidTr="00C72514">
        <w:tc>
          <w:tcPr>
            <w:tcW w:w="1413" w:type="dxa"/>
          </w:tcPr>
          <w:p w14:paraId="5AD9E5E0"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ICT</w:t>
            </w:r>
          </w:p>
        </w:tc>
        <w:tc>
          <w:tcPr>
            <w:tcW w:w="7647" w:type="dxa"/>
          </w:tcPr>
          <w:p w14:paraId="7454AD25" w14:textId="45BCB841" w:rsidR="00F974E5" w:rsidRPr="003F2BA7" w:rsidRDefault="00D062DC" w:rsidP="007A0424">
            <w:pPr>
              <w:suppressLineNumbers/>
              <w:tabs>
                <w:tab w:val="left" w:pos="708"/>
              </w:tabs>
              <w:suppressAutoHyphens/>
              <w:rPr>
                <w:rFonts w:ascii="Arial" w:hAnsi="Arial" w:cs="Arial"/>
                <w:color w:val="000000"/>
              </w:rPr>
            </w:pPr>
            <w:r w:rsidRPr="003F2BA7">
              <w:rPr>
                <w:rFonts w:ascii="Arial" w:hAnsi="Arial" w:cs="Arial"/>
                <w:color w:val="000000"/>
              </w:rPr>
              <w:t>I</w:t>
            </w:r>
            <w:r w:rsidR="00F974E5" w:rsidRPr="003F2BA7">
              <w:rPr>
                <w:rFonts w:ascii="Arial" w:hAnsi="Arial" w:cs="Arial"/>
                <w:color w:val="000000"/>
              </w:rPr>
              <w:t>nformační a komunikační technologie</w:t>
            </w:r>
            <w:r w:rsidR="007A0424" w:rsidRPr="003F2BA7">
              <w:rPr>
                <w:rFonts w:ascii="Arial" w:hAnsi="Arial" w:cs="Arial"/>
                <w:color w:val="000000"/>
              </w:rPr>
              <w:t xml:space="preserve"> (</w:t>
            </w:r>
            <w:proofErr w:type="spellStart"/>
            <w:r w:rsidR="007A0424" w:rsidRPr="003F2BA7">
              <w:rPr>
                <w:rFonts w:ascii="Arial" w:hAnsi="Arial" w:cs="Arial"/>
                <w:i/>
                <w:color w:val="202124"/>
                <w:shd w:val="clear" w:color="auto" w:fill="FFFFFF"/>
              </w:rPr>
              <w:t>Information</w:t>
            </w:r>
            <w:proofErr w:type="spellEnd"/>
            <w:r w:rsidR="007A0424" w:rsidRPr="003F2BA7">
              <w:rPr>
                <w:rFonts w:ascii="Arial" w:hAnsi="Arial" w:cs="Arial"/>
                <w:i/>
                <w:color w:val="202124"/>
                <w:shd w:val="clear" w:color="auto" w:fill="FFFFFF"/>
              </w:rPr>
              <w:t xml:space="preserve"> and </w:t>
            </w:r>
            <w:proofErr w:type="spellStart"/>
            <w:r w:rsidR="007A0424" w:rsidRPr="003F2BA7">
              <w:rPr>
                <w:rFonts w:ascii="Arial" w:hAnsi="Arial" w:cs="Arial"/>
                <w:i/>
                <w:color w:val="202124"/>
                <w:shd w:val="clear" w:color="auto" w:fill="FFFFFF"/>
              </w:rPr>
              <w:t>Communication</w:t>
            </w:r>
            <w:proofErr w:type="spellEnd"/>
            <w:r w:rsidR="007A0424" w:rsidRPr="003F2BA7">
              <w:rPr>
                <w:rFonts w:ascii="Arial" w:hAnsi="Arial" w:cs="Arial"/>
                <w:i/>
                <w:color w:val="202124"/>
                <w:shd w:val="clear" w:color="auto" w:fill="FFFFFF"/>
              </w:rPr>
              <w:t xml:space="preserve"> Technologies</w:t>
            </w:r>
            <w:r w:rsidR="007A0424" w:rsidRPr="003F2BA7">
              <w:rPr>
                <w:rFonts w:ascii="Arial" w:hAnsi="Arial" w:cs="Arial"/>
                <w:color w:val="202124"/>
                <w:shd w:val="clear" w:color="auto" w:fill="FFFFFF"/>
              </w:rPr>
              <w:t>)</w:t>
            </w:r>
          </w:p>
        </w:tc>
      </w:tr>
      <w:tr w:rsidR="00F974E5" w:rsidRPr="003F2BA7" w14:paraId="48A2F9DD" w14:textId="77777777" w:rsidTr="00C72514">
        <w:tc>
          <w:tcPr>
            <w:tcW w:w="1413" w:type="dxa"/>
          </w:tcPr>
          <w:p w14:paraId="1DCA4A5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IEN</w:t>
            </w:r>
          </w:p>
        </w:tc>
        <w:tc>
          <w:tcPr>
            <w:tcW w:w="7647" w:type="dxa"/>
          </w:tcPr>
          <w:p w14:paraId="74930E92"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Individuální elektronický nástroj</w:t>
            </w:r>
          </w:p>
        </w:tc>
      </w:tr>
      <w:tr w:rsidR="00F974E5" w:rsidRPr="003F2BA7" w14:paraId="129A4AB1" w14:textId="77777777" w:rsidTr="00C72514">
        <w:tc>
          <w:tcPr>
            <w:tcW w:w="1413" w:type="dxa"/>
          </w:tcPr>
          <w:p w14:paraId="2F5872D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IKT</w:t>
            </w:r>
          </w:p>
        </w:tc>
        <w:tc>
          <w:tcPr>
            <w:tcW w:w="7647" w:type="dxa"/>
          </w:tcPr>
          <w:p w14:paraId="6F39AC77" w14:textId="2ABE7B6F" w:rsidR="00F974E5" w:rsidRPr="003F2BA7" w:rsidRDefault="007A0424"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w:t>
            </w:r>
            <w:r w:rsidR="00F974E5" w:rsidRPr="003F2BA7">
              <w:rPr>
                <w:rFonts w:ascii="Arial" w:hAnsi="Arial" w:cs="Arial"/>
                <w:color w:val="000000"/>
              </w:rPr>
              <w:t>nformační a komunikační technologie</w:t>
            </w:r>
          </w:p>
        </w:tc>
      </w:tr>
      <w:tr w:rsidR="00F974E5" w:rsidRPr="003F2BA7" w14:paraId="5ABEC269" w14:textId="77777777" w:rsidTr="00C72514">
        <w:tc>
          <w:tcPr>
            <w:tcW w:w="1413" w:type="dxa"/>
          </w:tcPr>
          <w:p w14:paraId="44302CB6"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IOI</w:t>
            </w:r>
          </w:p>
        </w:tc>
        <w:tc>
          <w:tcPr>
            <w:tcW w:w="7647" w:type="dxa"/>
          </w:tcPr>
          <w:p w14:paraId="073015BE" w14:textId="5CC1F9D9"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U</w:t>
            </w:r>
            <w:r w:rsidR="00F974E5" w:rsidRPr="003F2BA7">
              <w:rPr>
                <w:rFonts w:ascii="Arial" w:hAnsi="Arial" w:cs="Arial"/>
                <w:color w:val="000000"/>
              </w:rPr>
              <w:t>kazatel výstupu inovací</w:t>
            </w:r>
            <w:r w:rsidRPr="003F2BA7">
              <w:rPr>
                <w:rFonts w:ascii="Arial" w:hAnsi="Arial" w:cs="Arial"/>
                <w:color w:val="000000"/>
              </w:rPr>
              <w:t xml:space="preserve"> (</w:t>
            </w:r>
            <w:proofErr w:type="spellStart"/>
            <w:r w:rsidRPr="003F2BA7">
              <w:rPr>
                <w:rFonts w:ascii="Arial" w:hAnsi="Arial" w:cs="Arial"/>
                <w:i/>
                <w:color w:val="000000"/>
              </w:rPr>
              <w:t>Innovation</w:t>
            </w:r>
            <w:proofErr w:type="spellEnd"/>
            <w:r w:rsidRPr="003F2BA7">
              <w:rPr>
                <w:rFonts w:ascii="Arial" w:hAnsi="Arial" w:cs="Arial"/>
                <w:i/>
                <w:color w:val="000000"/>
              </w:rPr>
              <w:t xml:space="preserve"> Output </w:t>
            </w:r>
            <w:proofErr w:type="spellStart"/>
            <w:r w:rsidRPr="003F2BA7">
              <w:rPr>
                <w:rFonts w:ascii="Arial" w:hAnsi="Arial" w:cs="Arial"/>
                <w:i/>
                <w:color w:val="000000"/>
              </w:rPr>
              <w:t>Indicator</w:t>
            </w:r>
            <w:proofErr w:type="spellEnd"/>
            <w:r w:rsidRPr="003F2BA7">
              <w:rPr>
                <w:rFonts w:ascii="Arial" w:hAnsi="Arial" w:cs="Arial"/>
                <w:color w:val="000000"/>
              </w:rPr>
              <w:t>)</w:t>
            </w:r>
          </w:p>
        </w:tc>
      </w:tr>
      <w:tr w:rsidR="00F974E5" w:rsidRPr="003F2BA7" w14:paraId="24D4E118" w14:textId="77777777" w:rsidTr="00C72514">
        <w:tc>
          <w:tcPr>
            <w:tcW w:w="1413" w:type="dxa"/>
          </w:tcPr>
          <w:p w14:paraId="63350C4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proofErr w:type="spellStart"/>
            <w:r w:rsidRPr="003F2BA7">
              <w:rPr>
                <w:rFonts w:ascii="Arial" w:hAnsi="Arial" w:cs="Arial"/>
                <w:b/>
                <w:color w:val="000000"/>
              </w:rPr>
              <w:t>IoT</w:t>
            </w:r>
            <w:proofErr w:type="spellEnd"/>
          </w:p>
        </w:tc>
        <w:tc>
          <w:tcPr>
            <w:tcW w:w="7647" w:type="dxa"/>
          </w:tcPr>
          <w:p w14:paraId="05262E8F" w14:textId="37C3D593" w:rsidR="00F974E5" w:rsidRPr="003F2BA7" w:rsidRDefault="00D062DC"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w:t>
            </w:r>
            <w:r w:rsidR="00F974E5" w:rsidRPr="003F2BA7">
              <w:rPr>
                <w:rFonts w:ascii="Arial" w:hAnsi="Arial" w:cs="Arial"/>
                <w:color w:val="000000"/>
              </w:rPr>
              <w:t>nternet věcí</w:t>
            </w:r>
            <w:r w:rsidRPr="003F2BA7">
              <w:rPr>
                <w:rFonts w:ascii="Arial" w:hAnsi="Arial" w:cs="Arial"/>
                <w:color w:val="000000"/>
              </w:rPr>
              <w:t xml:space="preserve"> (</w:t>
            </w:r>
            <w:r w:rsidRPr="003F2BA7">
              <w:rPr>
                <w:rFonts w:ascii="Arial" w:hAnsi="Arial" w:cs="Arial"/>
                <w:i/>
                <w:color w:val="000000"/>
              </w:rPr>
              <w:t xml:space="preserve">Internet </w:t>
            </w:r>
            <w:proofErr w:type="spellStart"/>
            <w:r w:rsidRPr="003F2BA7">
              <w:rPr>
                <w:rFonts w:ascii="Arial" w:hAnsi="Arial" w:cs="Arial"/>
                <w:i/>
                <w:color w:val="000000"/>
              </w:rPr>
              <w:t>of</w:t>
            </w:r>
            <w:proofErr w:type="spellEnd"/>
            <w:r w:rsidRPr="003F2BA7">
              <w:rPr>
                <w:rFonts w:ascii="Arial" w:hAnsi="Arial" w:cs="Arial"/>
                <w:i/>
                <w:color w:val="000000"/>
              </w:rPr>
              <w:t xml:space="preserve"> </w:t>
            </w:r>
            <w:proofErr w:type="spellStart"/>
            <w:r w:rsidRPr="003F2BA7">
              <w:rPr>
                <w:rFonts w:ascii="Arial" w:hAnsi="Arial" w:cs="Arial"/>
                <w:i/>
                <w:color w:val="000000"/>
              </w:rPr>
              <w:t>Things</w:t>
            </w:r>
            <w:proofErr w:type="spellEnd"/>
            <w:r w:rsidRPr="003F2BA7">
              <w:rPr>
                <w:rFonts w:ascii="Arial" w:hAnsi="Arial" w:cs="Arial"/>
                <w:color w:val="000000"/>
              </w:rPr>
              <w:t>)</w:t>
            </w:r>
          </w:p>
        </w:tc>
      </w:tr>
      <w:tr w:rsidR="00302757" w:rsidRPr="003F2BA7" w14:paraId="6FA2A1B8" w14:textId="77777777" w:rsidTr="00C72514">
        <w:tc>
          <w:tcPr>
            <w:tcW w:w="1413" w:type="dxa"/>
          </w:tcPr>
          <w:p w14:paraId="1DFFB285" w14:textId="762736DD" w:rsidR="00302757" w:rsidRPr="003F2BA7" w:rsidRDefault="00302757"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IROP</w:t>
            </w:r>
          </w:p>
        </w:tc>
        <w:tc>
          <w:tcPr>
            <w:tcW w:w="7647" w:type="dxa"/>
          </w:tcPr>
          <w:p w14:paraId="757048B8" w14:textId="284521AC" w:rsidR="00302757" w:rsidRPr="003F2BA7" w:rsidRDefault="00302757"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Integrovaný regionální operační program</w:t>
            </w:r>
          </w:p>
        </w:tc>
      </w:tr>
      <w:tr w:rsidR="00F974E5" w:rsidRPr="003F2BA7" w14:paraId="2AEE02E3" w14:textId="77777777" w:rsidTr="00C72514">
        <w:tc>
          <w:tcPr>
            <w:tcW w:w="1413" w:type="dxa"/>
          </w:tcPr>
          <w:p w14:paraId="15CC119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 xml:space="preserve">IS </w:t>
            </w:r>
            <w:proofErr w:type="spellStart"/>
            <w:r w:rsidRPr="003F2BA7">
              <w:rPr>
                <w:rFonts w:ascii="Arial" w:hAnsi="Arial" w:cs="Arial"/>
                <w:b/>
                <w:color w:val="000000"/>
              </w:rPr>
              <w:t>VaVaI</w:t>
            </w:r>
            <w:proofErr w:type="spellEnd"/>
          </w:p>
        </w:tc>
        <w:tc>
          <w:tcPr>
            <w:tcW w:w="7647" w:type="dxa"/>
          </w:tcPr>
          <w:p w14:paraId="50CB865A" w14:textId="10E88E90"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Informační systém výzkumu</w:t>
            </w:r>
            <w:r w:rsidR="00842E60" w:rsidRPr="003F2BA7">
              <w:rPr>
                <w:rFonts w:ascii="Arial" w:hAnsi="Arial" w:cs="Arial"/>
                <w:color w:val="000000"/>
              </w:rPr>
              <w:t>, vývoje</w:t>
            </w:r>
            <w:r w:rsidRPr="003F2BA7">
              <w:rPr>
                <w:rFonts w:ascii="Arial" w:hAnsi="Arial" w:cs="Arial"/>
                <w:color w:val="000000"/>
              </w:rPr>
              <w:t xml:space="preserve"> a inovací</w:t>
            </w:r>
          </w:p>
        </w:tc>
      </w:tr>
      <w:tr w:rsidR="00F974E5" w:rsidRPr="003F2BA7" w14:paraId="00BA75D2" w14:textId="77777777" w:rsidTr="00C72514">
        <w:tc>
          <w:tcPr>
            <w:tcW w:w="1413" w:type="dxa"/>
          </w:tcPr>
          <w:p w14:paraId="07F1904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lastRenderedPageBreak/>
              <w:t>ISZV</w:t>
            </w:r>
          </w:p>
        </w:tc>
        <w:tc>
          <w:tcPr>
            <w:tcW w:w="7647" w:type="dxa"/>
          </w:tcPr>
          <w:p w14:paraId="593927D8"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Informační systém o veřejných zakázkách</w:t>
            </w:r>
          </w:p>
        </w:tc>
      </w:tr>
      <w:tr w:rsidR="00F974E5" w:rsidRPr="003F2BA7" w14:paraId="342551BB" w14:textId="77777777" w:rsidTr="00C72514">
        <w:tc>
          <w:tcPr>
            <w:tcW w:w="1413" w:type="dxa"/>
          </w:tcPr>
          <w:p w14:paraId="0C469F6E"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IT</w:t>
            </w:r>
          </w:p>
        </w:tc>
        <w:tc>
          <w:tcPr>
            <w:tcW w:w="7647" w:type="dxa"/>
          </w:tcPr>
          <w:p w14:paraId="0C5F03E6" w14:textId="512B4E05" w:rsidR="00F974E5" w:rsidRPr="003F2BA7" w:rsidRDefault="00A63318"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w:t>
            </w:r>
            <w:r w:rsidR="00F974E5" w:rsidRPr="003F2BA7">
              <w:rPr>
                <w:rFonts w:ascii="Arial" w:hAnsi="Arial" w:cs="Arial"/>
                <w:color w:val="000000"/>
              </w:rPr>
              <w:t>nformační technologie</w:t>
            </w:r>
          </w:p>
        </w:tc>
      </w:tr>
      <w:tr w:rsidR="00150C2E" w:rsidRPr="003F2BA7" w14:paraId="70066565" w14:textId="77777777" w:rsidTr="00C72514">
        <w:tc>
          <w:tcPr>
            <w:tcW w:w="1413" w:type="dxa"/>
          </w:tcPr>
          <w:p w14:paraId="7B1CD457" w14:textId="1A32C254" w:rsidR="00150C2E" w:rsidRPr="003F2BA7" w:rsidRDefault="00150C2E"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ITI</w:t>
            </w:r>
          </w:p>
        </w:tc>
        <w:tc>
          <w:tcPr>
            <w:tcW w:w="7647" w:type="dxa"/>
          </w:tcPr>
          <w:p w14:paraId="1C0B13E1" w14:textId="251518A5" w:rsidR="00150C2E" w:rsidRPr="003F2BA7" w:rsidRDefault="00150C2E"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Integrovaná územní investice (</w:t>
            </w:r>
            <w:proofErr w:type="spellStart"/>
            <w:r w:rsidRPr="003F2BA7">
              <w:rPr>
                <w:rFonts w:ascii="Arial" w:hAnsi="Arial" w:cs="Arial"/>
                <w:i/>
                <w:color w:val="000000"/>
              </w:rPr>
              <w:t>Integrated</w:t>
            </w:r>
            <w:proofErr w:type="spellEnd"/>
            <w:r w:rsidRPr="003F2BA7">
              <w:rPr>
                <w:rFonts w:ascii="Arial" w:hAnsi="Arial" w:cs="Arial"/>
                <w:i/>
                <w:color w:val="000000"/>
              </w:rPr>
              <w:t xml:space="preserve"> </w:t>
            </w:r>
            <w:proofErr w:type="spellStart"/>
            <w:r w:rsidRPr="003F2BA7">
              <w:rPr>
                <w:rFonts w:ascii="Arial" w:hAnsi="Arial" w:cs="Arial"/>
                <w:i/>
                <w:color w:val="000000"/>
              </w:rPr>
              <w:t>Territorial</w:t>
            </w:r>
            <w:proofErr w:type="spellEnd"/>
            <w:r w:rsidRPr="003F2BA7">
              <w:rPr>
                <w:rFonts w:ascii="Arial" w:hAnsi="Arial" w:cs="Arial"/>
                <w:i/>
                <w:color w:val="000000"/>
              </w:rPr>
              <w:t xml:space="preserve"> </w:t>
            </w:r>
            <w:proofErr w:type="spellStart"/>
            <w:r w:rsidRPr="003F2BA7">
              <w:rPr>
                <w:rFonts w:ascii="Arial" w:hAnsi="Arial" w:cs="Arial"/>
                <w:i/>
                <w:color w:val="000000"/>
              </w:rPr>
              <w:t>Investment</w:t>
            </w:r>
            <w:proofErr w:type="spellEnd"/>
            <w:r w:rsidRPr="003F2BA7">
              <w:rPr>
                <w:rFonts w:ascii="Arial" w:hAnsi="Arial" w:cs="Arial"/>
                <w:color w:val="000000"/>
              </w:rPr>
              <w:t>)</w:t>
            </w:r>
          </w:p>
        </w:tc>
      </w:tr>
      <w:tr w:rsidR="00F974E5" w:rsidRPr="003F2BA7" w14:paraId="3609683D" w14:textId="77777777" w:rsidTr="00C72514">
        <w:tc>
          <w:tcPr>
            <w:tcW w:w="1413" w:type="dxa"/>
          </w:tcPr>
          <w:p w14:paraId="16BD337D"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JMP</w:t>
            </w:r>
          </w:p>
        </w:tc>
        <w:tc>
          <w:tcPr>
            <w:tcW w:w="7647" w:type="dxa"/>
          </w:tcPr>
          <w:p w14:paraId="736CF53F" w14:textId="592F828D" w:rsidR="00F974E5" w:rsidRPr="003F2BA7" w:rsidRDefault="00632426"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J</w:t>
            </w:r>
            <w:r w:rsidR="00F974E5" w:rsidRPr="003F2BA7">
              <w:rPr>
                <w:rFonts w:ascii="Arial" w:hAnsi="Arial" w:cs="Arial"/>
                <w:color w:val="000000"/>
              </w:rPr>
              <w:t>ednotné metodické prostředí</w:t>
            </w:r>
          </w:p>
        </w:tc>
      </w:tr>
      <w:tr w:rsidR="00F974E5" w:rsidRPr="003F2BA7" w14:paraId="27E37055" w14:textId="77777777" w:rsidTr="00C72514">
        <w:tc>
          <w:tcPr>
            <w:tcW w:w="1413" w:type="dxa"/>
          </w:tcPr>
          <w:p w14:paraId="21F0AF1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KIS</w:t>
            </w:r>
          </w:p>
        </w:tc>
        <w:tc>
          <w:tcPr>
            <w:tcW w:w="7647" w:type="dxa"/>
          </w:tcPr>
          <w:p w14:paraId="2979273F" w14:textId="4F922E26" w:rsidR="00F974E5" w:rsidRPr="003F2BA7" w:rsidRDefault="00BA1C2D"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Z</w:t>
            </w:r>
            <w:r w:rsidR="00F974E5" w:rsidRPr="003F2BA7">
              <w:rPr>
                <w:rFonts w:ascii="Arial" w:hAnsi="Arial" w:cs="Arial"/>
                <w:color w:val="000000"/>
              </w:rPr>
              <w:t>nalostně intenzivní služby</w:t>
            </w:r>
            <w:r w:rsidRPr="003F2BA7">
              <w:rPr>
                <w:rFonts w:ascii="Arial" w:hAnsi="Arial" w:cs="Arial"/>
                <w:color w:val="000000"/>
              </w:rPr>
              <w:t xml:space="preserve"> (</w:t>
            </w:r>
            <w:proofErr w:type="spellStart"/>
            <w:r w:rsidRPr="003F2BA7">
              <w:rPr>
                <w:rFonts w:ascii="Arial" w:hAnsi="Arial" w:cs="Arial"/>
                <w:i/>
                <w:color w:val="000000"/>
              </w:rPr>
              <w:t>Knowledge-Intensive</w:t>
            </w:r>
            <w:proofErr w:type="spellEnd"/>
            <w:r w:rsidRPr="003F2BA7">
              <w:rPr>
                <w:rFonts w:ascii="Arial" w:hAnsi="Arial" w:cs="Arial"/>
                <w:color w:val="000000"/>
              </w:rPr>
              <w:t xml:space="preserve"> </w:t>
            </w:r>
            <w:proofErr w:type="spellStart"/>
            <w:r w:rsidRPr="003F2BA7">
              <w:rPr>
                <w:rFonts w:ascii="Arial" w:hAnsi="Arial" w:cs="Arial"/>
                <w:i/>
                <w:color w:val="000000"/>
              </w:rPr>
              <w:t>Services</w:t>
            </w:r>
            <w:proofErr w:type="spellEnd"/>
            <w:r w:rsidRPr="003F2BA7">
              <w:rPr>
                <w:rFonts w:ascii="Arial" w:hAnsi="Arial" w:cs="Arial"/>
                <w:color w:val="000000"/>
              </w:rPr>
              <w:t>)</w:t>
            </w:r>
          </w:p>
        </w:tc>
      </w:tr>
      <w:tr w:rsidR="00F974E5" w:rsidRPr="003F2BA7" w14:paraId="246F49A3" w14:textId="77777777" w:rsidTr="00C72514">
        <w:tc>
          <w:tcPr>
            <w:tcW w:w="1413" w:type="dxa"/>
          </w:tcPr>
          <w:p w14:paraId="5B593B8D"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KIP</w:t>
            </w:r>
          </w:p>
        </w:tc>
        <w:tc>
          <w:tcPr>
            <w:tcW w:w="7647" w:type="dxa"/>
          </w:tcPr>
          <w:p w14:paraId="094E85CA" w14:textId="41601553" w:rsidR="00F974E5" w:rsidRPr="003F2BA7" w:rsidRDefault="003A7BB2"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w:t>
            </w:r>
            <w:r w:rsidR="00F974E5" w:rsidRPr="003F2BA7">
              <w:rPr>
                <w:rFonts w:ascii="Arial" w:hAnsi="Arial" w:cs="Arial"/>
                <w:color w:val="000000"/>
              </w:rPr>
              <w:t>rajské inovační platformy</w:t>
            </w:r>
          </w:p>
        </w:tc>
      </w:tr>
      <w:tr w:rsidR="00F974E5" w:rsidRPr="003F2BA7" w14:paraId="247C9C4A" w14:textId="77777777" w:rsidTr="00C72514">
        <w:tc>
          <w:tcPr>
            <w:tcW w:w="1413" w:type="dxa"/>
          </w:tcPr>
          <w:p w14:paraId="5C68AEF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KVET</w:t>
            </w:r>
          </w:p>
        </w:tc>
        <w:tc>
          <w:tcPr>
            <w:tcW w:w="7647" w:type="dxa"/>
          </w:tcPr>
          <w:p w14:paraId="370DB8F0" w14:textId="651ADC94"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w:t>
            </w:r>
            <w:r w:rsidR="00F974E5" w:rsidRPr="003F2BA7">
              <w:rPr>
                <w:rFonts w:ascii="Arial" w:hAnsi="Arial" w:cs="Arial"/>
                <w:color w:val="000000"/>
              </w:rPr>
              <w:t>ombinovaná výroba elektřiny a tepla</w:t>
            </w:r>
          </w:p>
        </w:tc>
      </w:tr>
      <w:tr w:rsidR="00F974E5" w:rsidRPr="003F2BA7" w14:paraId="64C1BE44" w14:textId="77777777" w:rsidTr="00C72514">
        <w:tc>
          <w:tcPr>
            <w:tcW w:w="1413" w:type="dxa"/>
          </w:tcPr>
          <w:p w14:paraId="5B84993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L6e</w:t>
            </w:r>
          </w:p>
        </w:tc>
        <w:tc>
          <w:tcPr>
            <w:tcW w:w="7647" w:type="dxa"/>
          </w:tcPr>
          <w:p w14:paraId="08F61CF6"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jedna z kategorií silničních vozidel (čtyřkolka)</w:t>
            </w:r>
          </w:p>
        </w:tc>
      </w:tr>
      <w:tr w:rsidR="00F974E5" w:rsidRPr="003F2BA7" w14:paraId="2E309FAC" w14:textId="77777777" w:rsidTr="00C72514">
        <w:tc>
          <w:tcPr>
            <w:tcW w:w="1413" w:type="dxa"/>
          </w:tcPr>
          <w:p w14:paraId="77AD19AE"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L7e</w:t>
            </w:r>
          </w:p>
        </w:tc>
        <w:tc>
          <w:tcPr>
            <w:tcW w:w="7647" w:type="dxa"/>
          </w:tcPr>
          <w:p w14:paraId="46BF2664"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jedna z kategorií silničních vozidel (čtyřkolka)</w:t>
            </w:r>
          </w:p>
        </w:tc>
      </w:tr>
      <w:tr w:rsidR="00F974E5" w:rsidRPr="003F2BA7" w14:paraId="696FF753" w14:textId="77777777" w:rsidTr="00C72514">
        <w:tc>
          <w:tcPr>
            <w:tcW w:w="1413" w:type="dxa"/>
          </w:tcPr>
          <w:p w14:paraId="7D4528A9"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LZP</w:t>
            </w:r>
          </w:p>
        </w:tc>
        <w:tc>
          <w:tcPr>
            <w:tcW w:w="7647" w:type="dxa"/>
          </w:tcPr>
          <w:p w14:paraId="6135D66D"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Listina základních práv</w:t>
            </w:r>
          </w:p>
        </w:tc>
      </w:tr>
      <w:tr w:rsidR="00F974E5" w:rsidRPr="003F2BA7" w14:paraId="7D85B98D" w14:textId="77777777" w:rsidTr="00C72514">
        <w:tc>
          <w:tcPr>
            <w:tcW w:w="1413" w:type="dxa"/>
          </w:tcPr>
          <w:p w14:paraId="0770224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M1</w:t>
            </w:r>
          </w:p>
        </w:tc>
        <w:tc>
          <w:tcPr>
            <w:tcW w:w="7647" w:type="dxa"/>
          </w:tcPr>
          <w:p w14:paraId="73E04360" w14:textId="606C5E98"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w:t>
            </w:r>
            <w:r w:rsidR="00F974E5" w:rsidRPr="003F2BA7">
              <w:rPr>
                <w:rFonts w:ascii="Arial" w:hAnsi="Arial" w:cs="Arial"/>
                <w:color w:val="000000"/>
              </w:rPr>
              <w:t>ategorií silničních vozidel (osobní vozidlo)</w:t>
            </w:r>
          </w:p>
        </w:tc>
      </w:tr>
      <w:tr w:rsidR="00F974E5" w:rsidRPr="003F2BA7" w14:paraId="7A922C70" w14:textId="77777777" w:rsidTr="00C72514">
        <w:tc>
          <w:tcPr>
            <w:tcW w:w="1413" w:type="dxa"/>
          </w:tcPr>
          <w:p w14:paraId="0E2C43D9"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M2</w:t>
            </w:r>
          </w:p>
        </w:tc>
        <w:tc>
          <w:tcPr>
            <w:tcW w:w="7647" w:type="dxa"/>
          </w:tcPr>
          <w:p w14:paraId="5333856B" w14:textId="09DA6E6E"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Kategorií silničních vozidel</w:t>
            </w:r>
            <w:r w:rsidR="00F974E5" w:rsidRPr="003F2BA7">
              <w:rPr>
                <w:rFonts w:ascii="Arial" w:hAnsi="Arial" w:cs="Arial"/>
                <w:color w:val="000000"/>
              </w:rPr>
              <w:t xml:space="preserve"> (minibus)</w:t>
            </w:r>
          </w:p>
        </w:tc>
      </w:tr>
      <w:tr w:rsidR="00F974E5" w:rsidRPr="003F2BA7" w14:paraId="5A88EA5B" w14:textId="77777777" w:rsidTr="00C72514">
        <w:tc>
          <w:tcPr>
            <w:tcW w:w="1413" w:type="dxa"/>
          </w:tcPr>
          <w:p w14:paraId="54BFCB5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M3</w:t>
            </w:r>
          </w:p>
        </w:tc>
        <w:tc>
          <w:tcPr>
            <w:tcW w:w="7647" w:type="dxa"/>
          </w:tcPr>
          <w:p w14:paraId="5CE86574" w14:textId="5AB5D360"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Kategorií silničních vozidel</w:t>
            </w:r>
            <w:r w:rsidR="00F974E5" w:rsidRPr="003F2BA7">
              <w:rPr>
                <w:rFonts w:ascii="Arial" w:hAnsi="Arial" w:cs="Arial"/>
                <w:color w:val="000000"/>
              </w:rPr>
              <w:t xml:space="preserve"> (minibus)</w:t>
            </w:r>
          </w:p>
        </w:tc>
      </w:tr>
      <w:tr w:rsidR="007117F5" w:rsidRPr="003F2BA7" w14:paraId="1C6C0D98" w14:textId="77777777" w:rsidTr="00C72514">
        <w:tc>
          <w:tcPr>
            <w:tcW w:w="1413" w:type="dxa"/>
          </w:tcPr>
          <w:p w14:paraId="40E77106" w14:textId="761B81EC" w:rsidR="007117F5" w:rsidRPr="003F2BA7" w:rsidRDefault="007117F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MAS</w:t>
            </w:r>
          </w:p>
        </w:tc>
        <w:tc>
          <w:tcPr>
            <w:tcW w:w="7647" w:type="dxa"/>
          </w:tcPr>
          <w:p w14:paraId="09E7CB39" w14:textId="015B157A" w:rsidR="007117F5" w:rsidRPr="003F2BA7" w:rsidRDefault="007117F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Místní akční skupina</w:t>
            </w:r>
          </w:p>
        </w:tc>
      </w:tr>
      <w:tr w:rsidR="00F974E5" w:rsidRPr="003F2BA7" w14:paraId="376FFD68" w14:textId="77777777" w:rsidTr="00C72514">
        <w:tc>
          <w:tcPr>
            <w:tcW w:w="1413" w:type="dxa"/>
          </w:tcPr>
          <w:p w14:paraId="51938F6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Mbit/s</w:t>
            </w:r>
          </w:p>
        </w:tc>
        <w:tc>
          <w:tcPr>
            <w:tcW w:w="7647" w:type="dxa"/>
          </w:tcPr>
          <w:p w14:paraId="24F072C7" w14:textId="7DD42865" w:rsidR="00F974E5" w:rsidRPr="003F2BA7" w:rsidRDefault="00D034D1" w:rsidP="00D034D1">
            <w:pPr>
              <w:suppressLineNumbers/>
              <w:tabs>
                <w:tab w:val="left" w:pos="708"/>
              </w:tabs>
              <w:suppressAutoHyphens/>
              <w:ind w:left="283" w:hanging="283"/>
              <w:rPr>
                <w:rFonts w:ascii="Arial" w:hAnsi="Arial" w:cs="Arial"/>
                <w:color w:val="000000"/>
              </w:rPr>
            </w:pPr>
            <w:r w:rsidRPr="003F2BA7">
              <w:rPr>
                <w:rFonts w:ascii="Arial" w:hAnsi="Arial" w:cs="Arial"/>
                <w:color w:val="000000"/>
              </w:rPr>
              <w:t>M</w:t>
            </w:r>
            <w:r w:rsidR="00F974E5" w:rsidRPr="003F2BA7">
              <w:rPr>
                <w:rFonts w:ascii="Arial" w:hAnsi="Arial" w:cs="Arial"/>
                <w:color w:val="000000"/>
              </w:rPr>
              <w:t>egabit za sekundu</w:t>
            </w:r>
          </w:p>
        </w:tc>
      </w:tr>
      <w:tr w:rsidR="00F974E5" w:rsidRPr="003F2BA7" w14:paraId="124ED75B" w14:textId="77777777" w:rsidTr="00C72514">
        <w:tc>
          <w:tcPr>
            <w:tcW w:w="1413" w:type="dxa"/>
          </w:tcPr>
          <w:p w14:paraId="5E5952B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MD</w:t>
            </w:r>
          </w:p>
        </w:tc>
        <w:tc>
          <w:tcPr>
            <w:tcW w:w="7647" w:type="dxa"/>
          </w:tcPr>
          <w:p w14:paraId="23C687A7"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dopravy</w:t>
            </w:r>
          </w:p>
        </w:tc>
      </w:tr>
      <w:tr w:rsidR="00F974E5" w:rsidRPr="003F2BA7" w:rsidDel="00434065" w14:paraId="16AB1E99" w14:textId="2912FDF9" w:rsidTr="00C72514">
        <w:trPr>
          <w:del w:id="1664" w:author="Juráš Pavel" w:date="2021-06-03T09:57:00Z"/>
        </w:trPr>
        <w:tc>
          <w:tcPr>
            <w:tcW w:w="1413" w:type="dxa"/>
          </w:tcPr>
          <w:p w14:paraId="75A86EAF" w14:textId="3D96EAFD" w:rsidR="00F974E5" w:rsidRPr="003F2BA7" w:rsidDel="00434065" w:rsidRDefault="00F974E5" w:rsidP="00C72514">
            <w:pPr>
              <w:suppressLineNumbers/>
              <w:tabs>
                <w:tab w:val="left" w:pos="708"/>
              </w:tabs>
              <w:suppressAutoHyphens/>
              <w:ind w:left="283" w:hanging="283"/>
              <w:jc w:val="center"/>
              <w:rPr>
                <w:del w:id="1665" w:author="Juráš Pavel" w:date="2021-06-03T09:57:00Z"/>
                <w:rFonts w:ascii="Arial" w:hAnsi="Arial" w:cs="Arial"/>
                <w:b/>
                <w:color w:val="000000"/>
              </w:rPr>
            </w:pPr>
            <w:del w:id="1666" w:author="Juráš Pavel" w:date="2021-06-03T09:57:00Z">
              <w:r w:rsidRPr="003F2BA7" w:rsidDel="00434065">
                <w:rPr>
                  <w:rFonts w:ascii="Arial" w:hAnsi="Arial" w:cs="Arial"/>
                  <w:b/>
                  <w:color w:val="000000"/>
                </w:rPr>
                <w:delText>MMF</w:delText>
              </w:r>
            </w:del>
          </w:p>
        </w:tc>
        <w:tc>
          <w:tcPr>
            <w:tcW w:w="7647" w:type="dxa"/>
          </w:tcPr>
          <w:p w14:paraId="59AB2B5B" w14:textId="634D5717" w:rsidR="00F974E5" w:rsidRPr="003F2BA7" w:rsidDel="00434065" w:rsidRDefault="00F974E5" w:rsidP="00C72514">
            <w:pPr>
              <w:suppressLineNumbers/>
              <w:tabs>
                <w:tab w:val="left" w:pos="708"/>
              </w:tabs>
              <w:suppressAutoHyphens/>
              <w:ind w:left="283" w:hanging="283"/>
              <w:rPr>
                <w:del w:id="1667" w:author="Juráš Pavel" w:date="2021-06-03T09:57:00Z"/>
                <w:rFonts w:ascii="Arial" w:hAnsi="Arial" w:cs="Arial"/>
                <w:color w:val="000000"/>
              </w:rPr>
            </w:pPr>
            <w:del w:id="1668" w:author="Juráš Pavel" w:date="2021-06-03T09:57:00Z">
              <w:r w:rsidRPr="003F2BA7" w:rsidDel="00434065">
                <w:rPr>
                  <w:rFonts w:ascii="Arial" w:hAnsi="Arial" w:cs="Arial"/>
                  <w:color w:val="000000"/>
                </w:rPr>
                <w:delText>Mezinárodní měnový fond</w:delText>
              </w:r>
            </w:del>
          </w:p>
        </w:tc>
      </w:tr>
      <w:tr w:rsidR="00F974E5" w:rsidRPr="003F2BA7" w14:paraId="329DBE65" w14:textId="77777777" w:rsidTr="00C72514">
        <w:tc>
          <w:tcPr>
            <w:tcW w:w="1413" w:type="dxa"/>
          </w:tcPr>
          <w:p w14:paraId="3DC1939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MMR-NOK</w:t>
            </w:r>
          </w:p>
        </w:tc>
        <w:tc>
          <w:tcPr>
            <w:tcW w:w="7647" w:type="dxa"/>
          </w:tcPr>
          <w:p w14:paraId="46472686" w14:textId="5AD8C82A"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pro místní rozvoj</w:t>
            </w:r>
            <w:r w:rsidR="002C6A25" w:rsidRPr="003F2BA7">
              <w:rPr>
                <w:rFonts w:ascii="Arial" w:hAnsi="Arial" w:cs="Arial"/>
                <w:color w:val="000000"/>
              </w:rPr>
              <w:t xml:space="preserve"> </w:t>
            </w:r>
            <w:r w:rsidRPr="003F2BA7">
              <w:rPr>
                <w:rFonts w:ascii="Arial" w:hAnsi="Arial" w:cs="Arial"/>
                <w:color w:val="000000"/>
              </w:rPr>
              <w:t>-</w:t>
            </w:r>
            <w:r w:rsidR="00D034D1" w:rsidRPr="003F2BA7">
              <w:rPr>
                <w:rFonts w:ascii="Arial" w:hAnsi="Arial" w:cs="Arial"/>
                <w:color w:val="000000"/>
              </w:rPr>
              <w:t xml:space="preserve"> </w:t>
            </w:r>
            <w:r w:rsidRPr="003F2BA7">
              <w:rPr>
                <w:rFonts w:ascii="Arial" w:hAnsi="Arial" w:cs="Arial"/>
                <w:color w:val="000000"/>
              </w:rPr>
              <w:t>Národní koordinační orgán</w:t>
            </w:r>
          </w:p>
        </w:tc>
      </w:tr>
      <w:tr w:rsidR="00F974E5" w:rsidRPr="003F2BA7" w14:paraId="38864519" w14:textId="77777777" w:rsidTr="00C72514">
        <w:tc>
          <w:tcPr>
            <w:tcW w:w="1413" w:type="dxa"/>
          </w:tcPr>
          <w:p w14:paraId="5AC9C28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MPO</w:t>
            </w:r>
          </w:p>
        </w:tc>
        <w:tc>
          <w:tcPr>
            <w:tcW w:w="7647" w:type="dxa"/>
          </w:tcPr>
          <w:p w14:paraId="0937B0CC"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průmyslu a obchodu</w:t>
            </w:r>
          </w:p>
        </w:tc>
      </w:tr>
      <w:tr w:rsidR="00F974E5" w:rsidRPr="003F2BA7" w14:paraId="28005181" w14:textId="77777777" w:rsidTr="00C72514">
        <w:tc>
          <w:tcPr>
            <w:tcW w:w="1413" w:type="dxa"/>
          </w:tcPr>
          <w:p w14:paraId="12159266"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MPSV</w:t>
            </w:r>
          </w:p>
        </w:tc>
        <w:tc>
          <w:tcPr>
            <w:tcW w:w="7647" w:type="dxa"/>
          </w:tcPr>
          <w:p w14:paraId="609DFD03"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práce a sociálních věcí</w:t>
            </w:r>
          </w:p>
        </w:tc>
      </w:tr>
      <w:tr w:rsidR="00F974E5" w:rsidRPr="003F2BA7" w14:paraId="212D83DE" w14:textId="77777777" w:rsidTr="00C72514">
        <w:tc>
          <w:tcPr>
            <w:tcW w:w="1413" w:type="dxa"/>
          </w:tcPr>
          <w:p w14:paraId="2F438D8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MSP</w:t>
            </w:r>
          </w:p>
        </w:tc>
        <w:tc>
          <w:tcPr>
            <w:tcW w:w="7647" w:type="dxa"/>
          </w:tcPr>
          <w:p w14:paraId="4D99D281" w14:textId="117B35A7"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w:t>
            </w:r>
            <w:r w:rsidR="00F974E5" w:rsidRPr="003F2BA7">
              <w:rPr>
                <w:rFonts w:ascii="Arial" w:hAnsi="Arial" w:cs="Arial"/>
                <w:color w:val="000000"/>
              </w:rPr>
              <w:t>alé a střední podniky</w:t>
            </w:r>
          </w:p>
        </w:tc>
      </w:tr>
      <w:tr w:rsidR="002C6A25" w:rsidRPr="003F2BA7" w14:paraId="163ACF34" w14:textId="77777777" w:rsidTr="00C72514">
        <w:tc>
          <w:tcPr>
            <w:tcW w:w="1413" w:type="dxa"/>
          </w:tcPr>
          <w:p w14:paraId="364A8206" w14:textId="5006150F" w:rsidR="002C6A25" w:rsidRPr="003F2BA7" w:rsidRDefault="002C6A2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MRR</w:t>
            </w:r>
          </w:p>
        </w:tc>
        <w:tc>
          <w:tcPr>
            <w:tcW w:w="7647" w:type="dxa"/>
          </w:tcPr>
          <w:p w14:paraId="636AE0B1" w14:textId="2D3EAF6B" w:rsidR="002C6A25" w:rsidRPr="003F2BA7" w:rsidRDefault="002C6A2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Méně rozvinuté regiony</w:t>
            </w:r>
          </w:p>
        </w:tc>
      </w:tr>
      <w:tr w:rsidR="00F974E5" w:rsidRPr="003F2BA7" w14:paraId="5A23E554" w14:textId="77777777" w:rsidTr="00C72514">
        <w:tc>
          <w:tcPr>
            <w:tcW w:w="1413" w:type="dxa"/>
          </w:tcPr>
          <w:p w14:paraId="6A28AFCA" w14:textId="340F496B"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MS</w:t>
            </w:r>
          </w:p>
        </w:tc>
        <w:tc>
          <w:tcPr>
            <w:tcW w:w="7647" w:type="dxa"/>
          </w:tcPr>
          <w:p w14:paraId="35ECD7E9" w14:textId="5D3E249B"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w:t>
            </w:r>
            <w:r w:rsidR="00F974E5" w:rsidRPr="003F2BA7">
              <w:rPr>
                <w:rFonts w:ascii="Arial" w:hAnsi="Arial" w:cs="Arial"/>
                <w:color w:val="000000"/>
              </w:rPr>
              <w:t>onitorovací systém pro programové období 202</w:t>
            </w:r>
            <w:r w:rsidR="002C6A25" w:rsidRPr="003F2BA7">
              <w:rPr>
                <w:rFonts w:ascii="Arial" w:hAnsi="Arial" w:cs="Arial"/>
                <w:color w:val="000000"/>
              </w:rPr>
              <w:t>1-2027</w:t>
            </w:r>
          </w:p>
        </w:tc>
      </w:tr>
      <w:tr w:rsidR="00F974E5" w:rsidRPr="003F2BA7" w14:paraId="23EDE8D7" w14:textId="77777777" w:rsidTr="00C72514">
        <w:tc>
          <w:tcPr>
            <w:tcW w:w="1413" w:type="dxa"/>
          </w:tcPr>
          <w:p w14:paraId="2E219FA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MŠMT</w:t>
            </w:r>
          </w:p>
        </w:tc>
        <w:tc>
          <w:tcPr>
            <w:tcW w:w="7647" w:type="dxa"/>
          </w:tcPr>
          <w:p w14:paraId="5AF5D4B4"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školství, mládeže a tělovýchovy</w:t>
            </w:r>
          </w:p>
        </w:tc>
      </w:tr>
      <w:tr w:rsidR="00F974E5" w:rsidRPr="003F2BA7" w14:paraId="0AA72768" w14:textId="77777777" w:rsidTr="00C72514">
        <w:tc>
          <w:tcPr>
            <w:tcW w:w="1413" w:type="dxa"/>
          </w:tcPr>
          <w:p w14:paraId="790A45B6"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MV OP TAK</w:t>
            </w:r>
          </w:p>
        </w:tc>
        <w:tc>
          <w:tcPr>
            <w:tcW w:w="7647" w:type="dxa"/>
          </w:tcPr>
          <w:p w14:paraId="1A214D82" w14:textId="77777777" w:rsidR="00F974E5" w:rsidRPr="003F2BA7" w:rsidRDefault="00F974E5" w:rsidP="00D034D1">
            <w:pPr>
              <w:suppressLineNumbers/>
              <w:tabs>
                <w:tab w:val="left" w:pos="708"/>
              </w:tabs>
              <w:suppressAutoHyphens/>
              <w:ind w:left="30"/>
              <w:rPr>
                <w:rFonts w:ascii="Arial" w:hAnsi="Arial" w:cs="Arial"/>
                <w:color w:val="000000"/>
              </w:rPr>
            </w:pPr>
            <w:r w:rsidRPr="003F2BA7">
              <w:rPr>
                <w:rFonts w:ascii="Arial" w:hAnsi="Arial" w:cs="Arial"/>
                <w:color w:val="000000"/>
              </w:rPr>
              <w:t>Monitorovací výbor Operačního programu Technologie a aplikace pro konkurenceschopnost</w:t>
            </w:r>
          </w:p>
        </w:tc>
      </w:tr>
      <w:tr w:rsidR="00F974E5" w:rsidRPr="003F2BA7" w14:paraId="3EA0614E" w14:textId="77777777" w:rsidTr="00C72514">
        <w:tc>
          <w:tcPr>
            <w:tcW w:w="1413" w:type="dxa"/>
          </w:tcPr>
          <w:p w14:paraId="499F7694"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MV</w:t>
            </w:r>
          </w:p>
        </w:tc>
        <w:tc>
          <w:tcPr>
            <w:tcW w:w="7647" w:type="dxa"/>
          </w:tcPr>
          <w:p w14:paraId="0594F5A5"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vnitra</w:t>
            </w:r>
          </w:p>
        </w:tc>
      </w:tr>
      <w:tr w:rsidR="00F974E5" w:rsidRPr="003F2BA7" w14:paraId="2A992835" w14:textId="77777777" w:rsidTr="00C72514">
        <w:tc>
          <w:tcPr>
            <w:tcW w:w="1413" w:type="dxa"/>
          </w:tcPr>
          <w:p w14:paraId="29C1C72D"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proofErr w:type="spellStart"/>
            <w:r w:rsidRPr="003F2BA7">
              <w:rPr>
                <w:rFonts w:ascii="Arial" w:hAnsi="Arial" w:cs="Arial"/>
                <w:b/>
                <w:color w:val="000000"/>
              </w:rPr>
              <w:t>MZe</w:t>
            </w:r>
            <w:proofErr w:type="spellEnd"/>
          </w:p>
        </w:tc>
        <w:tc>
          <w:tcPr>
            <w:tcW w:w="7647" w:type="dxa"/>
          </w:tcPr>
          <w:p w14:paraId="0A02DB06"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zemědělství</w:t>
            </w:r>
          </w:p>
        </w:tc>
      </w:tr>
      <w:tr w:rsidR="00F974E5" w:rsidRPr="003F2BA7" w14:paraId="219C65AB" w14:textId="77777777" w:rsidTr="00C72514">
        <w:tc>
          <w:tcPr>
            <w:tcW w:w="1413" w:type="dxa"/>
          </w:tcPr>
          <w:p w14:paraId="50A8477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MŽP</w:t>
            </w:r>
          </w:p>
        </w:tc>
        <w:tc>
          <w:tcPr>
            <w:tcW w:w="7647" w:type="dxa"/>
          </w:tcPr>
          <w:p w14:paraId="62CB056F"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Ministerstvo životního prostředí</w:t>
            </w:r>
          </w:p>
        </w:tc>
      </w:tr>
      <w:tr w:rsidR="00F974E5" w:rsidRPr="003F2BA7" w14:paraId="629BFFB9" w14:textId="77777777" w:rsidTr="00C72514">
        <w:tc>
          <w:tcPr>
            <w:tcW w:w="1413" w:type="dxa"/>
          </w:tcPr>
          <w:p w14:paraId="07F50BA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N1</w:t>
            </w:r>
          </w:p>
        </w:tc>
        <w:tc>
          <w:tcPr>
            <w:tcW w:w="7647" w:type="dxa"/>
          </w:tcPr>
          <w:p w14:paraId="5ECC6718" w14:textId="4C4C4B0C"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 xml:space="preserve">Kategorií silničních vozidel </w:t>
            </w:r>
            <w:r w:rsidR="00F974E5" w:rsidRPr="003F2BA7">
              <w:rPr>
                <w:rFonts w:ascii="Arial" w:hAnsi="Arial" w:cs="Arial"/>
                <w:color w:val="000000"/>
              </w:rPr>
              <w:t>(nákladní vozidla)</w:t>
            </w:r>
          </w:p>
        </w:tc>
      </w:tr>
      <w:tr w:rsidR="00F974E5" w:rsidRPr="003F2BA7" w14:paraId="391C23DB" w14:textId="77777777" w:rsidTr="00C72514">
        <w:tc>
          <w:tcPr>
            <w:tcW w:w="1413" w:type="dxa"/>
          </w:tcPr>
          <w:p w14:paraId="15AE4DA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N2</w:t>
            </w:r>
          </w:p>
        </w:tc>
        <w:tc>
          <w:tcPr>
            <w:tcW w:w="7647" w:type="dxa"/>
          </w:tcPr>
          <w:p w14:paraId="5AE5B34B" w14:textId="4A765C8A"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Kategorií silničních vozidel</w:t>
            </w:r>
            <w:r w:rsidR="00F974E5" w:rsidRPr="003F2BA7">
              <w:rPr>
                <w:rFonts w:ascii="Arial" w:hAnsi="Arial" w:cs="Arial"/>
                <w:color w:val="000000"/>
              </w:rPr>
              <w:t xml:space="preserve"> (nákladní vozidla)</w:t>
            </w:r>
          </w:p>
        </w:tc>
      </w:tr>
      <w:tr w:rsidR="00F974E5" w:rsidRPr="003F2BA7" w14:paraId="3D5121A5" w14:textId="77777777" w:rsidTr="00C72514">
        <w:tc>
          <w:tcPr>
            <w:tcW w:w="1413" w:type="dxa"/>
          </w:tcPr>
          <w:p w14:paraId="079859B6"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N3</w:t>
            </w:r>
          </w:p>
        </w:tc>
        <w:tc>
          <w:tcPr>
            <w:tcW w:w="7647" w:type="dxa"/>
          </w:tcPr>
          <w:p w14:paraId="7AB643BA" w14:textId="06BF5706"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Kategorií silničních vozidel</w:t>
            </w:r>
            <w:r w:rsidR="00F974E5" w:rsidRPr="003F2BA7">
              <w:rPr>
                <w:rFonts w:ascii="Arial" w:hAnsi="Arial" w:cs="Arial"/>
                <w:color w:val="000000"/>
              </w:rPr>
              <w:t xml:space="preserve"> (nákladní vozidla)</w:t>
            </w:r>
          </w:p>
        </w:tc>
      </w:tr>
      <w:tr w:rsidR="00F974E5" w:rsidRPr="003F2BA7" w14:paraId="34F60E2E" w14:textId="77777777" w:rsidTr="00C72514">
        <w:tc>
          <w:tcPr>
            <w:tcW w:w="1413" w:type="dxa"/>
          </w:tcPr>
          <w:p w14:paraId="6C84802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NAP CM</w:t>
            </w:r>
          </w:p>
        </w:tc>
        <w:tc>
          <w:tcPr>
            <w:tcW w:w="7647" w:type="dxa"/>
          </w:tcPr>
          <w:p w14:paraId="3234F70A"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akční plán čisté mobility</w:t>
            </w:r>
          </w:p>
        </w:tc>
      </w:tr>
      <w:tr w:rsidR="00F974E5" w:rsidRPr="003F2BA7" w14:paraId="748B4B16" w14:textId="77777777" w:rsidTr="00C72514">
        <w:tc>
          <w:tcPr>
            <w:tcW w:w="1413" w:type="dxa"/>
          </w:tcPr>
          <w:p w14:paraId="5651097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NEN</w:t>
            </w:r>
          </w:p>
        </w:tc>
        <w:tc>
          <w:tcPr>
            <w:tcW w:w="7647" w:type="dxa"/>
          </w:tcPr>
          <w:p w14:paraId="7DE5D0E1"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elektronický nástroj</w:t>
            </w:r>
          </w:p>
        </w:tc>
      </w:tr>
      <w:tr w:rsidR="00F974E5" w:rsidRPr="003F2BA7" w14:paraId="7D8B5D95" w14:textId="77777777" w:rsidTr="00C72514">
        <w:tc>
          <w:tcPr>
            <w:tcW w:w="1413" w:type="dxa"/>
          </w:tcPr>
          <w:p w14:paraId="1ECC74DE"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NIP</w:t>
            </w:r>
          </w:p>
        </w:tc>
        <w:tc>
          <w:tcPr>
            <w:tcW w:w="7647" w:type="dxa"/>
          </w:tcPr>
          <w:p w14:paraId="24AC3574" w14:textId="6BF54631"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w:t>
            </w:r>
            <w:r w:rsidR="00F974E5" w:rsidRPr="003F2BA7">
              <w:rPr>
                <w:rFonts w:ascii="Arial" w:hAnsi="Arial" w:cs="Arial"/>
                <w:color w:val="000000"/>
              </w:rPr>
              <w:t>árodní inovační platformy</w:t>
            </w:r>
          </w:p>
        </w:tc>
      </w:tr>
      <w:tr w:rsidR="00F974E5" w:rsidRPr="003F2BA7" w14:paraId="24875F6B" w14:textId="77777777" w:rsidTr="00C72514">
        <w:tc>
          <w:tcPr>
            <w:tcW w:w="1413" w:type="dxa"/>
          </w:tcPr>
          <w:p w14:paraId="6692110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NGA</w:t>
            </w:r>
          </w:p>
        </w:tc>
        <w:tc>
          <w:tcPr>
            <w:tcW w:w="7647" w:type="dxa"/>
          </w:tcPr>
          <w:p w14:paraId="0CA4ACD7" w14:textId="6AF2395D" w:rsidR="00F974E5" w:rsidRPr="003F2BA7" w:rsidRDefault="005A31F9"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Přístupové s</w:t>
            </w:r>
            <w:r w:rsidR="00D034D1" w:rsidRPr="003F2BA7">
              <w:rPr>
                <w:rFonts w:ascii="Arial" w:hAnsi="Arial" w:cs="Arial"/>
                <w:color w:val="000000"/>
              </w:rPr>
              <w:t>í</w:t>
            </w:r>
            <w:r w:rsidR="00F974E5" w:rsidRPr="003F2BA7">
              <w:rPr>
                <w:rFonts w:ascii="Arial" w:hAnsi="Arial" w:cs="Arial"/>
                <w:color w:val="000000"/>
              </w:rPr>
              <w:t>tě nové generace</w:t>
            </w:r>
            <w:r w:rsidR="00BA1C2D" w:rsidRPr="003F2BA7">
              <w:rPr>
                <w:rFonts w:ascii="Arial" w:hAnsi="Arial" w:cs="Arial"/>
                <w:color w:val="000000"/>
              </w:rPr>
              <w:t xml:space="preserve"> (</w:t>
            </w:r>
            <w:r w:rsidR="00BA1C2D" w:rsidRPr="003F2BA7">
              <w:rPr>
                <w:rFonts w:ascii="Arial" w:hAnsi="Arial" w:cs="Arial"/>
                <w:i/>
                <w:color w:val="000000"/>
              </w:rPr>
              <w:t xml:space="preserve">New </w:t>
            </w:r>
            <w:proofErr w:type="spellStart"/>
            <w:r w:rsidR="00BA1C2D" w:rsidRPr="003F2BA7">
              <w:rPr>
                <w:rFonts w:ascii="Arial" w:hAnsi="Arial" w:cs="Arial"/>
                <w:i/>
                <w:color w:val="000000"/>
              </w:rPr>
              <w:t>Generation</w:t>
            </w:r>
            <w:proofErr w:type="spellEnd"/>
            <w:r w:rsidR="00BA1C2D" w:rsidRPr="003F2BA7">
              <w:rPr>
                <w:rFonts w:ascii="Arial" w:hAnsi="Arial" w:cs="Arial"/>
                <w:i/>
                <w:color w:val="000000"/>
              </w:rPr>
              <w:t xml:space="preserve"> Access</w:t>
            </w:r>
            <w:r w:rsidRPr="003F2BA7">
              <w:rPr>
                <w:rFonts w:ascii="Arial" w:hAnsi="Arial" w:cs="Arial"/>
                <w:i/>
                <w:color w:val="000000"/>
              </w:rPr>
              <w:t xml:space="preserve"> </w:t>
            </w:r>
            <w:proofErr w:type="spellStart"/>
            <w:r w:rsidRPr="003F2BA7">
              <w:rPr>
                <w:rFonts w:ascii="Arial" w:hAnsi="Arial" w:cs="Arial"/>
                <w:i/>
                <w:color w:val="000000"/>
              </w:rPr>
              <w:t>Networks</w:t>
            </w:r>
            <w:proofErr w:type="spellEnd"/>
            <w:r w:rsidR="00BA1C2D" w:rsidRPr="003F2BA7">
              <w:rPr>
                <w:rFonts w:ascii="Arial" w:hAnsi="Arial" w:cs="Arial"/>
                <w:color w:val="000000"/>
              </w:rPr>
              <w:t>)</w:t>
            </w:r>
          </w:p>
        </w:tc>
      </w:tr>
      <w:tr w:rsidR="00F974E5" w:rsidRPr="003F2BA7" w14:paraId="4A0F8369" w14:textId="77777777" w:rsidTr="00C72514">
        <w:tc>
          <w:tcPr>
            <w:tcW w:w="1413" w:type="dxa"/>
          </w:tcPr>
          <w:p w14:paraId="78643EE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NIPEZ</w:t>
            </w:r>
          </w:p>
        </w:tc>
        <w:tc>
          <w:tcPr>
            <w:tcW w:w="7647" w:type="dxa"/>
          </w:tcPr>
          <w:p w14:paraId="38CDCBC8"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infrastruktura pro elektronické zadávání veřejných zakázek</w:t>
            </w:r>
          </w:p>
        </w:tc>
      </w:tr>
      <w:tr w:rsidR="00F974E5" w:rsidRPr="003F2BA7" w14:paraId="65C864F5" w14:textId="77777777" w:rsidTr="00C72514">
        <w:tc>
          <w:tcPr>
            <w:tcW w:w="1413" w:type="dxa"/>
          </w:tcPr>
          <w:p w14:paraId="50311F1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NKOD</w:t>
            </w:r>
          </w:p>
        </w:tc>
        <w:tc>
          <w:tcPr>
            <w:tcW w:w="7647" w:type="dxa"/>
          </w:tcPr>
          <w:p w14:paraId="0783C926"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katalog otevřených dat</w:t>
            </w:r>
          </w:p>
        </w:tc>
      </w:tr>
      <w:tr w:rsidR="00F974E5" w:rsidRPr="003F2BA7" w14:paraId="754D509B" w14:textId="77777777" w:rsidTr="00C72514">
        <w:tc>
          <w:tcPr>
            <w:tcW w:w="1413" w:type="dxa"/>
          </w:tcPr>
          <w:p w14:paraId="53D60702"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NKR</w:t>
            </w:r>
          </w:p>
        </w:tc>
        <w:tc>
          <w:tcPr>
            <w:tcW w:w="7647" w:type="dxa"/>
          </w:tcPr>
          <w:p w14:paraId="54D7C92B"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koncepce realizace politiky soudržnosti ČR po roce 2020</w:t>
            </w:r>
          </w:p>
        </w:tc>
      </w:tr>
      <w:tr w:rsidR="00F974E5" w:rsidRPr="003F2BA7" w14:paraId="67669E4F" w14:textId="77777777" w:rsidTr="00C72514">
        <w:tc>
          <w:tcPr>
            <w:tcW w:w="1413" w:type="dxa"/>
          </w:tcPr>
          <w:p w14:paraId="321A5048"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NP OZP</w:t>
            </w:r>
          </w:p>
        </w:tc>
        <w:tc>
          <w:tcPr>
            <w:tcW w:w="7647" w:type="dxa"/>
          </w:tcPr>
          <w:p w14:paraId="3686AB4E"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plán podpory pro osoby se zdravotním postižením</w:t>
            </w:r>
          </w:p>
        </w:tc>
      </w:tr>
      <w:tr w:rsidR="00F974E5" w:rsidRPr="003F2BA7" w14:paraId="3D374414" w14:textId="77777777" w:rsidTr="00C72514">
        <w:tc>
          <w:tcPr>
            <w:tcW w:w="1413" w:type="dxa"/>
          </w:tcPr>
          <w:p w14:paraId="66D427C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NP PRP</w:t>
            </w:r>
          </w:p>
        </w:tc>
        <w:tc>
          <w:tcPr>
            <w:tcW w:w="7647" w:type="dxa"/>
          </w:tcPr>
          <w:p w14:paraId="7406A00F"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Národní plán podpory rovných příležitostí pro osoby se zdravotním postižením</w:t>
            </w:r>
          </w:p>
        </w:tc>
      </w:tr>
      <w:tr w:rsidR="00F974E5" w:rsidRPr="003F2BA7" w14:paraId="2634B123" w14:textId="77777777" w:rsidTr="00C72514">
        <w:tc>
          <w:tcPr>
            <w:tcW w:w="1413" w:type="dxa"/>
          </w:tcPr>
          <w:p w14:paraId="0C3B8B0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NUT</w:t>
            </w:r>
          </w:p>
        </w:tc>
        <w:tc>
          <w:tcPr>
            <w:tcW w:w="7647" w:type="dxa"/>
          </w:tcPr>
          <w:p w14:paraId="63509A1A" w14:textId="6090E78E" w:rsidR="00F974E5" w:rsidRPr="003F2BA7" w:rsidRDefault="002C6A2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w:t>
            </w:r>
            <w:r w:rsidR="00F974E5" w:rsidRPr="003F2BA7">
              <w:rPr>
                <w:rFonts w:ascii="Arial" w:hAnsi="Arial" w:cs="Arial"/>
                <w:color w:val="000000"/>
              </w:rPr>
              <w:t>ízkouhlíkové technologie</w:t>
            </w:r>
          </w:p>
        </w:tc>
      </w:tr>
      <w:tr w:rsidR="00F974E5" w:rsidRPr="003F2BA7" w14:paraId="4448199F" w14:textId="77777777" w:rsidTr="00C72514">
        <w:tc>
          <w:tcPr>
            <w:tcW w:w="1413" w:type="dxa"/>
          </w:tcPr>
          <w:p w14:paraId="4E7C4F7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NUTS</w:t>
            </w:r>
          </w:p>
        </w:tc>
        <w:tc>
          <w:tcPr>
            <w:tcW w:w="7647" w:type="dxa"/>
          </w:tcPr>
          <w:p w14:paraId="1200D069"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Nomenklatura územních statistických jednotek</w:t>
            </w:r>
          </w:p>
        </w:tc>
      </w:tr>
      <w:tr w:rsidR="00F974E5" w:rsidRPr="003F2BA7" w14:paraId="07C72812" w14:textId="77777777" w:rsidTr="00C72514">
        <w:tc>
          <w:tcPr>
            <w:tcW w:w="1413" w:type="dxa"/>
          </w:tcPr>
          <w:p w14:paraId="1D0BBB8F"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ON</w:t>
            </w:r>
          </w:p>
        </w:tc>
        <w:tc>
          <w:tcPr>
            <w:tcW w:w="7647" w:type="dxa"/>
          </w:tcPr>
          <w:p w14:paraId="66272BC6"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Obecné nařízení</w:t>
            </w:r>
          </w:p>
        </w:tc>
      </w:tr>
      <w:tr w:rsidR="00F974E5" w:rsidRPr="003F2BA7" w14:paraId="2D47A472" w14:textId="77777777" w:rsidTr="00C72514">
        <w:tc>
          <w:tcPr>
            <w:tcW w:w="1413" w:type="dxa"/>
          </w:tcPr>
          <w:p w14:paraId="7E58E58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w:t>
            </w:r>
          </w:p>
        </w:tc>
        <w:tc>
          <w:tcPr>
            <w:tcW w:w="7647" w:type="dxa"/>
          </w:tcPr>
          <w:p w14:paraId="336B0FBD" w14:textId="2DA81889" w:rsidR="00F974E5" w:rsidRPr="003F2BA7" w:rsidRDefault="002C6A2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w:t>
            </w:r>
            <w:r w:rsidR="00F974E5" w:rsidRPr="003F2BA7">
              <w:rPr>
                <w:rFonts w:ascii="Arial" w:hAnsi="Arial" w:cs="Arial"/>
                <w:color w:val="000000"/>
              </w:rPr>
              <w:t>perační program</w:t>
            </w:r>
          </w:p>
        </w:tc>
      </w:tr>
      <w:tr w:rsidR="00EE0542" w:rsidRPr="003F2BA7" w14:paraId="7C796659" w14:textId="77777777" w:rsidTr="00C72514">
        <w:tc>
          <w:tcPr>
            <w:tcW w:w="1413" w:type="dxa"/>
          </w:tcPr>
          <w:p w14:paraId="59BCF849" w14:textId="5CB649F3" w:rsidR="00EE0542" w:rsidRPr="003F2BA7" w:rsidRDefault="00EE0542"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 JAK</w:t>
            </w:r>
          </w:p>
        </w:tc>
        <w:tc>
          <w:tcPr>
            <w:tcW w:w="7647" w:type="dxa"/>
          </w:tcPr>
          <w:p w14:paraId="418DEAE7" w14:textId="7E1127E3" w:rsidR="00EE0542" w:rsidRPr="003F2BA7" w:rsidRDefault="00EE0542"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Operační program Jan Amos Komenský</w:t>
            </w:r>
          </w:p>
        </w:tc>
      </w:tr>
      <w:tr w:rsidR="00F974E5" w:rsidRPr="003F2BA7" w14:paraId="7D5C067B" w14:textId="77777777" w:rsidTr="00C72514">
        <w:tc>
          <w:tcPr>
            <w:tcW w:w="1413" w:type="dxa"/>
          </w:tcPr>
          <w:p w14:paraId="307C7AA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 TAK</w:t>
            </w:r>
          </w:p>
        </w:tc>
        <w:tc>
          <w:tcPr>
            <w:tcW w:w="7647" w:type="dxa"/>
          </w:tcPr>
          <w:p w14:paraId="32799529"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Operační program Technologie a aplikace pro konkurenceschopnost</w:t>
            </w:r>
          </w:p>
        </w:tc>
      </w:tr>
      <w:tr w:rsidR="00F974E5" w:rsidRPr="003F2BA7" w14:paraId="624605CF" w14:textId="77777777" w:rsidTr="00C72514">
        <w:tc>
          <w:tcPr>
            <w:tcW w:w="1413" w:type="dxa"/>
          </w:tcPr>
          <w:p w14:paraId="4E718C8D"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 PIK</w:t>
            </w:r>
          </w:p>
        </w:tc>
        <w:tc>
          <w:tcPr>
            <w:tcW w:w="7647" w:type="dxa"/>
          </w:tcPr>
          <w:p w14:paraId="7529DE67"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Operační program Podnikání a inovace pro konkurenceschopnost</w:t>
            </w:r>
          </w:p>
        </w:tc>
      </w:tr>
      <w:tr w:rsidR="00F974E5" w:rsidRPr="003F2BA7" w14:paraId="1096C4ED" w14:textId="77777777" w:rsidTr="00C72514">
        <w:tc>
          <w:tcPr>
            <w:tcW w:w="1413" w:type="dxa"/>
          </w:tcPr>
          <w:p w14:paraId="3359C1B9"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 PI</w:t>
            </w:r>
          </w:p>
        </w:tc>
        <w:tc>
          <w:tcPr>
            <w:tcW w:w="7647" w:type="dxa"/>
          </w:tcPr>
          <w:p w14:paraId="1569A2C9"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Operační program Podnikání a inovace</w:t>
            </w:r>
          </w:p>
        </w:tc>
      </w:tr>
      <w:tr w:rsidR="00F974E5" w:rsidRPr="003F2BA7" w14:paraId="33BCF430" w14:textId="77777777" w:rsidTr="00C72514">
        <w:tc>
          <w:tcPr>
            <w:tcW w:w="1413" w:type="dxa"/>
          </w:tcPr>
          <w:p w14:paraId="030D6BA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 PP</w:t>
            </w:r>
          </w:p>
        </w:tc>
        <w:tc>
          <w:tcPr>
            <w:tcW w:w="7647" w:type="dxa"/>
          </w:tcPr>
          <w:p w14:paraId="34E797F2"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Operační program Průmysl a podnikání</w:t>
            </w:r>
          </w:p>
        </w:tc>
      </w:tr>
      <w:tr w:rsidR="00D566A1" w:rsidRPr="003F2BA7" w14:paraId="453D12BC" w14:textId="77777777" w:rsidTr="00C72514">
        <w:tc>
          <w:tcPr>
            <w:tcW w:w="1413" w:type="dxa"/>
          </w:tcPr>
          <w:p w14:paraId="6417862C" w14:textId="054CA311" w:rsidR="00D566A1" w:rsidRPr="003F2BA7" w:rsidRDefault="00D566A1"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OP ST</w:t>
            </w:r>
          </w:p>
        </w:tc>
        <w:tc>
          <w:tcPr>
            <w:tcW w:w="7647" w:type="dxa"/>
          </w:tcPr>
          <w:p w14:paraId="758332B4" w14:textId="1EECBA85" w:rsidR="00D566A1" w:rsidRPr="003F2BA7" w:rsidRDefault="00D566A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Operační program Spravedlivá transformace</w:t>
            </w:r>
          </w:p>
        </w:tc>
      </w:tr>
      <w:tr w:rsidR="00F974E5" w:rsidRPr="003F2BA7" w14:paraId="0389BF83" w14:textId="77777777" w:rsidTr="00C72514">
        <w:tc>
          <w:tcPr>
            <w:tcW w:w="1413" w:type="dxa"/>
          </w:tcPr>
          <w:p w14:paraId="72F094AD"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OZE</w:t>
            </w:r>
          </w:p>
        </w:tc>
        <w:tc>
          <w:tcPr>
            <w:tcW w:w="7647" w:type="dxa"/>
          </w:tcPr>
          <w:p w14:paraId="12849661" w14:textId="413BA6F3"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O</w:t>
            </w:r>
            <w:r w:rsidR="00F974E5" w:rsidRPr="003F2BA7">
              <w:rPr>
                <w:rFonts w:ascii="Arial" w:hAnsi="Arial" w:cs="Arial"/>
                <w:color w:val="000000"/>
              </w:rPr>
              <w:t>bnovitelné zdroje energie</w:t>
            </w:r>
          </w:p>
        </w:tc>
      </w:tr>
      <w:tr w:rsidR="00F974E5" w:rsidRPr="003F2BA7" w14:paraId="4DA5E627" w14:textId="77777777" w:rsidTr="00C72514">
        <w:tc>
          <w:tcPr>
            <w:tcW w:w="1413" w:type="dxa"/>
          </w:tcPr>
          <w:p w14:paraId="5684C7E0"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P2G</w:t>
            </w:r>
          </w:p>
        </w:tc>
        <w:tc>
          <w:tcPr>
            <w:tcW w:w="7647" w:type="dxa"/>
          </w:tcPr>
          <w:p w14:paraId="3EF4BA8F" w14:textId="5396348A"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T</w:t>
            </w:r>
            <w:r w:rsidR="00F974E5" w:rsidRPr="003F2BA7">
              <w:rPr>
                <w:rFonts w:ascii="Arial" w:hAnsi="Arial" w:cs="Arial"/>
                <w:color w:val="000000"/>
              </w:rPr>
              <w:t xml:space="preserve">echnologie </w:t>
            </w:r>
            <w:proofErr w:type="spellStart"/>
            <w:r w:rsidR="00F974E5" w:rsidRPr="003F2BA7">
              <w:rPr>
                <w:rFonts w:ascii="Arial" w:hAnsi="Arial" w:cs="Arial"/>
                <w:color w:val="000000"/>
              </w:rPr>
              <w:t>Power</w:t>
            </w:r>
            <w:proofErr w:type="spellEnd"/>
            <w:r w:rsidR="00F974E5" w:rsidRPr="003F2BA7">
              <w:rPr>
                <w:rFonts w:ascii="Arial" w:hAnsi="Arial" w:cs="Arial"/>
                <w:color w:val="000000"/>
              </w:rPr>
              <w:t>-to-</w:t>
            </w:r>
            <w:proofErr w:type="spellStart"/>
            <w:r w:rsidR="00F974E5" w:rsidRPr="003F2BA7">
              <w:rPr>
                <w:rFonts w:ascii="Arial" w:hAnsi="Arial" w:cs="Arial"/>
                <w:color w:val="000000"/>
              </w:rPr>
              <w:t>Gas</w:t>
            </w:r>
            <w:proofErr w:type="spellEnd"/>
          </w:p>
        </w:tc>
      </w:tr>
      <w:tr w:rsidR="00F974E5" w:rsidRPr="003F2BA7" w14:paraId="063DFE28" w14:textId="77777777" w:rsidTr="00C72514">
        <w:tc>
          <w:tcPr>
            <w:tcW w:w="1413" w:type="dxa"/>
          </w:tcPr>
          <w:p w14:paraId="707B36B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P4.0</w:t>
            </w:r>
          </w:p>
        </w:tc>
        <w:tc>
          <w:tcPr>
            <w:tcW w:w="7647" w:type="dxa"/>
          </w:tcPr>
          <w:p w14:paraId="41EEEE6F"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Průmysl 4.0</w:t>
            </w:r>
          </w:p>
        </w:tc>
      </w:tr>
      <w:tr w:rsidR="00EC0EA7" w:rsidRPr="003F2BA7" w14:paraId="5F233DA9" w14:textId="77777777" w:rsidTr="00C72514">
        <w:tc>
          <w:tcPr>
            <w:tcW w:w="1413" w:type="dxa"/>
          </w:tcPr>
          <w:p w14:paraId="62F7DF99" w14:textId="22F3B947" w:rsidR="00EC0EA7" w:rsidRPr="003F2BA7" w:rsidRDefault="00EC0EA7"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PCO</w:t>
            </w:r>
          </w:p>
        </w:tc>
        <w:tc>
          <w:tcPr>
            <w:tcW w:w="7647" w:type="dxa"/>
          </w:tcPr>
          <w:p w14:paraId="5A49E000" w14:textId="6D87936F" w:rsidR="00EC0EA7" w:rsidRPr="003F2BA7" w:rsidRDefault="00EC0EA7"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Platební a certifikační orgán</w:t>
            </w:r>
          </w:p>
        </w:tc>
      </w:tr>
      <w:tr w:rsidR="00F974E5" w:rsidRPr="003F2BA7" w14:paraId="7AE3E6DC" w14:textId="77777777" w:rsidTr="00C72514">
        <w:tc>
          <w:tcPr>
            <w:tcW w:w="1413" w:type="dxa"/>
          </w:tcPr>
          <w:p w14:paraId="134BF23E"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PO</w:t>
            </w:r>
          </w:p>
        </w:tc>
        <w:tc>
          <w:tcPr>
            <w:tcW w:w="7647" w:type="dxa"/>
          </w:tcPr>
          <w:p w14:paraId="6398E05B" w14:textId="24A1B8CD" w:rsidR="00F974E5" w:rsidRPr="003F2BA7" w:rsidRDefault="002C6A2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w:t>
            </w:r>
            <w:r w:rsidR="00F974E5" w:rsidRPr="003F2BA7">
              <w:rPr>
                <w:rFonts w:ascii="Arial" w:hAnsi="Arial" w:cs="Arial"/>
                <w:color w:val="000000"/>
              </w:rPr>
              <w:t>rioritní osa</w:t>
            </w:r>
          </w:p>
        </w:tc>
      </w:tr>
      <w:tr w:rsidR="002C6A25" w:rsidRPr="003F2BA7" w14:paraId="46C42983" w14:textId="77777777" w:rsidTr="00C72514">
        <w:tc>
          <w:tcPr>
            <w:tcW w:w="1413" w:type="dxa"/>
          </w:tcPr>
          <w:p w14:paraId="15A672F6" w14:textId="42190643" w:rsidR="002C6A25" w:rsidRPr="003F2BA7" w:rsidRDefault="002C6A2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PR</w:t>
            </w:r>
          </w:p>
        </w:tc>
        <w:tc>
          <w:tcPr>
            <w:tcW w:w="7647" w:type="dxa"/>
          </w:tcPr>
          <w:p w14:paraId="2D94F693" w14:textId="4940CFD4" w:rsidR="002C6A25" w:rsidRPr="003F2BA7" w:rsidRDefault="002C6A2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Přechodové regiony</w:t>
            </w:r>
          </w:p>
        </w:tc>
      </w:tr>
      <w:tr w:rsidR="000D4625" w:rsidRPr="003F2BA7" w14:paraId="2A467E4B" w14:textId="77777777" w:rsidTr="00C72514">
        <w:tc>
          <w:tcPr>
            <w:tcW w:w="1413" w:type="dxa"/>
          </w:tcPr>
          <w:p w14:paraId="42E4E409" w14:textId="4038591A" w:rsidR="000D4625" w:rsidRPr="003F2BA7" w:rsidRDefault="000D462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PS</w:t>
            </w:r>
          </w:p>
        </w:tc>
        <w:tc>
          <w:tcPr>
            <w:tcW w:w="7647" w:type="dxa"/>
          </w:tcPr>
          <w:p w14:paraId="620D10B3" w14:textId="58C4B301" w:rsidR="000D4625" w:rsidRPr="003F2BA7" w:rsidRDefault="000D462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Pracovní skupina</w:t>
            </w:r>
          </w:p>
        </w:tc>
      </w:tr>
      <w:tr w:rsidR="00F974E5" w:rsidRPr="003F2BA7" w14:paraId="5375269E" w14:textId="77777777" w:rsidTr="00C72514">
        <w:tc>
          <w:tcPr>
            <w:tcW w:w="1413" w:type="dxa"/>
          </w:tcPr>
          <w:p w14:paraId="21D27E7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lastRenderedPageBreak/>
              <w:t>RED</w:t>
            </w:r>
          </w:p>
        </w:tc>
        <w:tc>
          <w:tcPr>
            <w:tcW w:w="7647" w:type="dxa"/>
          </w:tcPr>
          <w:p w14:paraId="234970B2" w14:textId="77777777" w:rsidR="00F974E5" w:rsidRPr="003F2BA7" w:rsidRDefault="00F974E5" w:rsidP="00C72514">
            <w:pPr>
              <w:jc w:val="both"/>
              <w:rPr>
                <w:rFonts w:ascii="Arial" w:hAnsi="Arial" w:cs="Arial"/>
                <w:color w:val="000000"/>
              </w:rPr>
            </w:pPr>
            <w:r w:rsidRPr="003F2BA7">
              <w:rPr>
                <w:rFonts w:ascii="Arial" w:eastAsiaTheme="minorHAnsi" w:hAnsi="Arial" w:cs="Arial"/>
                <w:lang w:eastAsia="en-US"/>
              </w:rPr>
              <w:t>Směrnice 2014/53/EU Evropského parlamentu a rady ze dne 16. dubna 2014, o harmonizaci právních předpisů členských států týkajících se dodávání rádiových zařízení na trh a zrušení směrnice 1999/5/ES</w:t>
            </w:r>
          </w:p>
        </w:tc>
      </w:tr>
      <w:tr w:rsidR="00F974E5" w:rsidRPr="003F2BA7" w14:paraId="472CA922" w14:textId="77777777" w:rsidTr="00C72514">
        <w:tc>
          <w:tcPr>
            <w:tcW w:w="1413" w:type="dxa"/>
          </w:tcPr>
          <w:p w14:paraId="50575FF4"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RIS3</w:t>
            </w:r>
          </w:p>
        </w:tc>
        <w:tc>
          <w:tcPr>
            <w:tcW w:w="7647" w:type="dxa"/>
          </w:tcPr>
          <w:p w14:paraId="4308E457" w14:textId="45C7A28F" w:rsidR="00F974E5" w:rsidRPr="003F2BA7" w:rsidRDefault="00F974E5" w:rsidP="002C6A25">
            <w:pPr>
              <w:suppressLineNumbers/>
              <w:tabs>
                <w:tab w:val="left" w:pos="708"/>
              </w:tabs>
              <w:suppressAutoHyphens/>
              <w:ind w:left="30" w:firstLine="30"/>
              <w:rPr>
                <w:rFonts w:ascii="Arial" w:hAnsi="Arial" w:cs="Arial"/>
                <w:color w:val="000000"/>
              </w:rPr>
            </w:pPr>
            <w:r w:rsidRPr="003F2BA7">
              <w:rPr>
                <w:rFonts w:ascii="Arial" w:hAnsi="Arial" w:cs="Arial"/>
                <w:color w:val="000000"/>
              </w:rPr>
              <w:t>Výzkumná a inovační strategie pro inteligentní specializaci</w:t>
            </w:r>
            <w:r w:rsidR="009D32B3" w:rsidRPr="003F2BA7">
              <w:rPr>
                <w:rFonts w:ascii="Arial" w:hAnsi="Arial" w:cs="Arial"/>
                <w:color w:val="000000"/>
              </w:rPr>
              <w:t xml:space="preserve"> (</w:t>
            </w:r>
            <w:proofErr w:type="spellStart"/>
            <w:r w:rsidR="009D32B3" w:rsidRPr="003F2BA7">
              <w:rPr>
                <w:rFonts w:ascii="Arial" w:hAnsi="Arial" w:cs="Arial"/>
                <w:i/>
                <w:color w:val="000000"/>
              </w:rPr>
              <w:t>Research</w:t>
            </w:r>
            <w:proofErr w:type="spellEnd"/>
            <w:r w:rsidR="009D32B3" w:rsidRPr="003F2BA7">
              <w:rPr>
                <w:rFonts w:ascii="Arial" w:hAnsi="Arial" w:cs="Arial"/>
                <w:i/>
                <w:color w:val="000000"/>
              </w:rPr>
              <w:t xml:space="preserve"> and</w:t>
            </w:r>
            <w:r w:rsidR="002C6A25" w:rsidRPr="003F2BA7">
              <w:rPr>
                <w:rFonts w:ascii="Arial" w:hAnsi="Arial" w:cs="Arial"/>
                <w:i/>
                <w:color w:val="000000"/>
              </w:rPr>
              <w:t xml:space="preserve"> </w:t>
            </w:r>
            <w:proofErr w:type="spellStart"/>
            <w:r w:rsidR="009D32B3" w:rsidRPr="003F2BA7">
              <w:rPr>
                <w:rFonts w:ascii="Arial" w:hAnsi="Arial" w:cs="Arial"/>
                <w:i/>
                <w:color w:val="000000"/>
              </w:rPr>
              <w:t>Innovation</w:t>
            </w:r>
            <w:proofErr w:type="spellEnd"/>
            <w:r w:rsidR="009D32B3" w:rsidRPr="003F2BA7">
              <w:rPr>
                <w:rFonts w:ascii="Arial" w:hAnsi="Arial" w:cs="Arial"/>
                <w:i/>
                <w:color w:val="000000"/>
              </w:rPr>
              <w:t xml:space="preserve"> </w:t>
            </w:r>
            <w:proofErr w:type="spellStart"/>
            <w:r w:rsidR="009D32B3" w:rsidRPr="003F2BA7">
              <w:rPr>
                <w:rFonts w:ascii="Arial" w:hAnsi="Arial" w:cs="Arial"/>
                <w:i/>
                <w:color w:val="000000"/>
              </w:rPr>
              <w:t>Strategy</w:t>
            </w:r>
            <w:proofErr w:type="spellEnd"/>
            <w:r w:rsidR="009D32B3" w:rsidRPr="003F2BA7">
              <w:rPr>
                <w:rFonts w:ascii="Arial" w:hAnsi="Arial" w:cs="Arial"/>
                <w:i/>
                <w:color w:val="000000"/>
              </w:rPr>
              <w:t xml:space="preserve"> </w:t>
            </w:r>
            <w:proofErr w:type="spellStart"/>
            <w:r w:rsidR="009D32B3" w:rsidRPr="003F2BA7">
              <w:rPr>
                <w:rFonts w:ascii="Arial" w:hAnsi="Arial" w:cs="Arial"/>
                <w:i/>
                <w:color w:val="000000"/>
              </w:rPr>
              <w:t>for</w:t>
            </w:r>
            <w:proofErr w:type="spellEnd"/>
            <w:r w:rsidR="009D32B3" w:rsidRPr="003F2BA7">
              <w:rPr>
                <w:rFonts w:ascii="Arial" w:hAnsi="Arial" w:cs="Arial"/>
                <w:i/>
                <w:color w:val="000000"/>
              </w:rPr>
              <w:t xml:space="preserve"> Smart </w:t>
            </w:r>
            <w:proofErr w:type="spellStart"/>
            <w:r w:rsidR="009D32B3" w:rsidRPr="003F2BA7">
              <w:rPr>
                <w:rFonts w:ascii="Arial" w:hAnsi="Arial" w:cs="Arial"/>
                <w:i/>
                <w:color w:val="000000"/>
              </w:rPr>
              <w:t>Specialisation</w:t>
            </w:r>
            <w:proofErr w:type="spellEnd"/>
            <w:r w:rsidR="009D32B3" w:rsidRPr="003F2BA7">
              <w:rPr>
                <w:rFonts w:ascii="Arial" w:hAnsi="Arial" w:cs="Arial"/>
                <w:color w:val="000000"/>
              </w:rPr>
              <w:t>)</w:t>
            </w:r>
          </w:p>
        </w:tc>
      </w:tr>
      <w:tr w:rsidR="00F974E5" w:rsidRPr="003F2BA7" w14:paraId="3E640A19" w14:textId="77777777" w:rsidTr="00C72514">
        <w:tc>
          <w:tcPr>
            <w:tcW w:w="1413" w:type="dxa"/>
          </w:tcPr>
          <w:p w14:paraId="17615AC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ŘO</w:t>
            </w:r>
          </w:p>
        </w:tc>
        <w:tc>
          <w:tcPr>
            <w:tcW w:w="7647" w:type="dxa"/>
          </w:tcPr>
          <w:p w14:paraId="0CE4BE45" w14:textId="666CC656"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Ř</w:t>
            </w:r>
            <w:r w:rsidR="00F974E5" w:rsidRPr="003F2BA7">
              <w:rPr>
                <w:rFonts w:ascii="Arial" w:hAnsi="Arial" w:cs="Arial"/>
                <w:color w:val="000000"/>
              </w:rPr>
              <w:t>íd</w:t>
            </w:r>
            <w:r w:rsidR="00FD7434" w:rsidRPr="003F2BA7">
              <w:rPr>
                <w:rFonts w:ascii="Arial" w:hAnsi="Arial" w:cs="Arial"/>
                <w:color w:val="000000"/>
              </w:rPr>
              <w:t>i</w:t>
            </w:r>
            <w:r w:rsidR="00F974E5" w:rsidRPr="003F2BA7">
              <w:rPr>
                <w:rFonts w:ascii="Arial" w:hAnsi="Arial" w:cs="Arial"/>
                <w:color w:val="000000"/>
              </w:rPr>
              <w:t>cí orgán</w:t>
            </w:r>
          </w:p>
        </w:tc>
      </w:tr>
      <w:tr w:rsidR="00F974E5" w:rsidRPr="003F2BA7" w14:paraId="45FC34E1" w14:textId="77777777" w:rsidTr="00C72514">
        <w:tc>
          <w:tcPr>
            <w:tcW w:w="1413" w:type="dxa"/>
          </w:tcPr>
          <w:p w14:paraId="1EE4414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SAIDI</w:t>
            </w:r>
          </w:p>
        </w:tc>
        <w:tc>
          <w:tcPr>
            <w:tcW w:w="7647" w:type="dxa"/>
          </w:tcPr>
          <w:p w14:paraId="35A9966A" w14:textId="3D7103BC" w:rsidR="00F974E5" w:rsidRPr="003F2BA7" w:rsidRDefault="00D034D1" w:rsidP="00C72514">
            <w:pPr>
              <w:jc w:val="both"/>
              <w:rPr>
                <w:rFonts w:ascii="Arial" w:hAnsi="Arial" w:cs="Arial"/>
                <w:color w:val="000000"/>
              </w:rPr>
            </w:pPr>
            <w:r w:rsidRPr="003F2BA7">
              <w:rPr>
                <w:rFonts w:ascii="Arial" w:eastAsiaTheme="minorHAnsi" w:hAnsi="Arial" w:cs="Arial"/>
                <w:lang w:eastAsia="en-US"/>
              </w:rPr>
              <w:t>P</w:t>
            </w:r>
            <w:r w:rsidR="00F974E5" w:rsidRPr="003F2BA7">
              <w:rPr>
                <w:rFonts w:ascii="Arial" w:eastAsiaTheme="minorHAnsi" w:hAnsi="Arial" w:cs="Arial"/>
                <w:lang w:eastAsia="en-US"/>
              </w:rPr>
              <w:t>růměrná souhrnná doba trvání přerušení distribuce elektřiny u zákazníků v hodnoceném období</w:t>
            </w:r>
          </w:p>
        </w:tc>
      </w:tr>
      <w:tr w:rsidR="00F974E5" w:rsidRPr="003F2BA7" w14:paraId="1448088A" w14:textId="77777777" w:rsidTr="00C72514">
        <w:tc>
          <w:tcPr>
            <w:tcW w:w="1413" w:type="dxa"/>
          </w:tcPr>
          <w:p w14:paraId="7785637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SAIFI</w:t>
            </w:r>
          </w:p>
        </w:tc>
        <w:tc>
          <w:tcPr>
            <w:tcW w:w="7647" w:type="dxa"/>
          </w:tcPr>
          <w:p w14:paraId="5344DFBC" w14:textId="0B4D4425"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P</w:t>
            </w:r>
            <w:r w:rsidR="00F974E5" w:rsidRPr="003F2BA7">
              <w:rPr>
                <w:rFonts w:ascii="Arial" w:hAnsi="Arial" w:cs="Arial"/>
                <w:color w:val="000000"/>
              </w:rPr>
              <w:t>růměrný počet přerušení distribuce elektřiny u zákazníků v hodnoceném období</w:t>
            </w:r>
          </w:p>
        </w:tc>
      </w:tr>
      <w:tr w:rsidR="00F974E5" w:rsidRPr="003F2BA7" w14:paraId="142F3FAA" w14:textId="77777777" w:rsidTr="00C72514">
        <w:tc>
          <w:tcPr>
            <w:tcW w:w="1413" w:type="dxa"/>
          </w:tcPr>
          <w:p w14:paraId="2A7C566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SC</w:t>
            </w:r>
          </w:p>
        </w:tc>
        <w:tc>
          <w:tcPr>
            <w:tcW w:w="7647" w:type="dxa"/>
          </w:tcPr>
          <w:p w14:paraId="7F0C413A" w14:textId="4EFC7ADC"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w:t>
            </w:r>
            <w:r w:rsidR="00F974E5" w:rsidRPr="003F2BA7">
              <w:rPr>
                <w:rFonts w:ascii="Arial" w:hAnsi="Arial" w:cs="Arial"/>
                <w:color w:val="000000"/>
              </w:rPr>
              <w:t>pecifický cíl</w:t>
            </w:r>
          </w:p>
        </w:tc>
      </w:tr>
      <w:tr w:rsidR="00F974E5" w:rsidRPr="003F2BA7" w14:paraId="78D15B93" w14:textId="77777777" w:rsidTr="00C72514">
        <w:tc>
          <w:tcPr>
            <w:tcW w:w="1413" w:type="dxa"/>
          </w:tcPr>
          <w:p w14:paraId="73AA1E5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SDR</w:t>
            </w:r>
          </w:p>
        </w:tc>
        <w:tc>
          <w:tcPr>
            <w:tcW w:w="7647" w:type="dxa"/>
          </w:tcPr>
          <w:p w14:paraId="605A0727" w14:textId="3790281C"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w:t>
            </w:r>
            <w:r w:rsidR="00F974E5" w:rsidRPr="003F2BA7">
              <w:rPr>
                <w:rFonts w:ascii="Arial" w:hAnsi="Arial" w:cs="Arial"/>
                <w:color w:val="000000"/>
              </w:rPr>
              <w:t>pecifická doporučení Rady</w:t>
            </w:r>
          </w:p>
        </w:tc>
      </w:tr>
      <w:tr w:rsidR="00F974E5" w:rsidRPr="003F2BA7" w14:paraId="4C388F1C" w14:textId="77777777" w:rsidTr="00C72514">
        <w:tc>
          <w:tcPr>
            <w:tcW w:w="1413" w:type="dxa"/>
          </w:tcPr>
          <w:p w14:paraId="12B312A3"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SGEI</w:t>
            </w:r>
          </w:p>
        </w:tc>
        <w:tc>
          <w:tcPr>
            <w:tcW w:w="7647" w:type="dxa"/>
          </w:tcPr>
          <w:p w14:paraId="7ADEB0FB" w14:textId="5AAD4C11"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w:t>
            </w:r>
            <w:r w:rsidR="00F974E5" w:rsidRPr="003F2BA7">
              <w:rPr>
                <w:rFonts w:ascii="Arial" w:hAnsi="Arial" w:cs="Arial"/>
                <w:color w:val="000000"/>
              </w:rPr>
              <w:t>lužba obecného hospodářského zájmu</w:t>
            </w:r>
          </w:p>
        </w:tc>
      </w:tr>
      <w:tr w:rsidR="00F974E5" w:rsidRPr="003F2BA7" w14:paraId="56BE5EFA" w14:textId="77777777" w:rsidTr="00C72514">
        <w:tc>
          <w:tcPr>
            <w:tcW w:w="1413" w:type="dxa"/>
          </w:tcPr>
          <w:p w14:paraId="30D6FDD0"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SII</w:t>
            </w:r>
          </w:p>
        </w:tc>
        <w:tc>
          <w:tcPr>
            <w:tcW w:w="7647" w:type="dxa"/>
          </w:tcPr>
          <w:p w14:paraId="42D3E9D5" w14:textId="678E1C24"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Souhrnný inovační index</w:t>
            </w:r>
            <w:r w:rsidR="009D32B3" w:rsidRPr="003F2BA7">
              <w:rPr>
                <w:rFonts w:ascii="Arial" w:hAnsi="Arial" w:cs="Arial"/>
                <w:color w:val="000000"/>
              </w:rPr>
              <w:t xml:space="preserve"> (</w:t>
            </w:r>
            <w:proofErr w:type="spellStart"/>
            <w:r w:rsidR="009D32B3" w:rsidRPr="003F2BA7">
              <w:rPr>
                <w:rFonts w:ascii="Arial" w:hAnsi="Arial" w:cs="Arial"/>
                <w:i/>
                <w:color w:val="000000"/>
              </w:rPr>
              <w:t>Summary</w:t>
            </w:r>
            <w:proofErr w:type="spellEnd"/>
            <w:r w:rsidR="009D32B3" w:rsidRPr="003F2BA7">
              <w:rPr>
                <w:rFonts w:ascii="Arial" w:hAnsi="Arial" w:cs="Arial"/>
                <w:i/>
                <w:color w:val="000000"/>
              </w:rPr>
              <w:t xml:space="preserve"> </w:t>
            </w:r>
            <w:proofErr w:type="spellStart"/>
            <w:r w:rsidR="009D32B3" w:rsidRPr="003F2BA7">
              <w:rPr>
                <w:rFonts w:ascii="Arial" w:hAnsi="Arial" w:cs="Arial"/>
                <w:i/>
                <w:color w:val="000000"/>
              </w:rPr>
              <w:t>Innovation</w:t>
            </w:r>
            <w:proofErr w:type="spellEnd"/>
            <w:r w:rsidR="009D32B3" w:rsidRPr="003F2BA7">
              <w:rPr>
                <w:rFonts w:ascii="Arial" w:hAnsi="Arial" w:cs="Arial"/>
                <w:i/>
                <w:color w:val="000000"/>
              </w:rPr>
              <w:t xml:space="preserve"> Index</w:t>
            </w:r>
            <w:r w:rsidR="009D32B3" w:rsidRPr="003F2BA7">
              <w:rPr>
                <w:rFonts w:ascii="Arial" w:hAnsi="Arial" w:cs="Arial"/>
                <w:color w:val="000000"/>
              </w:rPr>
              <w:t>)</w:t>
            </w:r>
          </w:p>
        </w:tc>
      </w:tr>
      <w:tr w:rsidR="00F974E5" w:rsidRPr="003F2BA7" w14:paraId="08521048" w14:textId="77777777" w:rsidTr="00C72514">
        <w:tc>
          <w:tcPr>
            <w:tcW w:w="1413" w:type="dxa"/>
          </w:tcPr>
          <w:p w14:paraId="604E8B6A"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SW</w:t>
            </w:r>
          </w:p>
        </w:tc>
        <w:tc>
          <w:tcPr>
            <w:tcW w:w="7647" w:type="dxa"/>
          </w:tcPr>
          <w:p w14:paraId="40473F3E" w14:textId="11C4F04F"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w:t>
            </w:r>
            <w:r w:rsidR="00F974E5" w:rsidRPr="003F2BA7">
              <w:rPr>
                <w:rFonts w:ascii="Arial" w:hAnsi="Arial" w:cs="Arial"/>
                <w:color w:val="000000"/>
              </w:rPr>
              <w:t>oftware</w:t>
            </w:r>
          </w:p>
        </w:tc>
      </w:tr>
      <w:tr w:rsidR="00F974E5" w:rsidRPr="003F2BA7" w14:paraId="0BA8508D" w14:textId="77777777" w:rsidTr="00C72514">
        <w:tc>
          <w:tcPr>
            <w:tcW w:w="1413" w:type="dxa"/>
          </w:tcPr>
          <w:p w14:paraId="4F475D11"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TA ČR</w:t>
            </w:r>
          </w:p>
        </w:tc>
        <w:tc>
          <w:tcPr>
            <w:tcW w:w="7647" w:type="dxa"/>
          </w:tcPr>
          <w:p w14:paraId="7FCA36E1"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Technologická agentura Česká republiky</w:t>
            </w:r>
          </w:p>
        </w:tc>
      </w:tr>
      <w:tr w:rsidR="00F974E5" w:rsidRPr="003F2BA7" w14:paraId="360E0C99" w14:textId="77777777" w:rsidTr="00C72514">
        <w:tc>
          <w:tcPr>
            <w:tcW w:w="1413" w:type="dxa"/>
          </w:tcPr>
          <w:p w14:paraId="5326D99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TC AV ČR</w:t>
            </w:r>
          </w:p>
        </w:tc>
        <w:tc>
          <w:tcPr>
            <w:tcW w:w="7647" w:type="dxa"/>
          </w:tcPr>
          <w:p w14:paraId="14770BD8"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Technologické centrum Akademie věd České republiky</w:t>
            </w:r>
          </w:p>
        </w:tc>
      </w:tr>
      <w:tr w:rsidR="00F974E5" w:rsidRPr="003F2BA7" w14:paraId="71DC7490" w14:textId="77777777" w:rsidTr="00C72514">
        <w:tc>
          <w:tcPr>
            <w:tcW w:w="1413" w:type="dxa"/>
          </w:tcPr>
          <w:p w14:paraId="54062D16"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TCO</w:t>
            </w:r>
          </w:p>
        </w:tc>
        <w:tc>
          <w:tcPr>
            <w:tcW w:w="7647" w:type="dxa"/>
          </w:tcPr>
          <w:p w14:paraId="0BFC873A" w14:textId="51DA72EF" w:rsidR="00F974E5" w:rsidRPr="003F2BA7" w:rsidRDefault="009D32B3"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C</w:t>
            </w:r>
            <w:r w:rsidR="00F974E5" w:rsidRPr="003F2BA7">
              <w:rPr>
                <w:rFonts w:ascii="Arial" w:hAnsi="Arial" w:cs="Arial"/>
                <w:color w:val="000000"/>
              </w:rPr>
              <w:t>elkové náklady na vlastnictví</w:t>
            </w:r>
            <w:r w:rsidRPr="003F2BA7">
              <w:rPr>
                <w:rFonts w:ascii="Arial" w:hAnsi="Arial" w:cs="Arial"/>
                <w:color w:val="000000"/>
              </w:rPr>
              <w:t xml:space="preserve"> (</w:t>
            </w:r>
            <w:proofErr w:type="spellStart"/>
            <w:r w:rsidRPr="003F2BA7">
              <w:rPr>
                <w:rFonts w:ascii="Arial" w:hAnsi="Arial" w:cs="Arial"/>
                <w:i/>
                <w:color w:val="000000"/>
              </w:rPr>
              <w:t>Total</w:t>
            </w:r>
            <w:proofErr w:type="spellEnd"/>
            <w:r w:rsidRPr="003F2BA7">
              <w:rPr>
                <w:rFonts w:ascii="Arial" w:hAnsi="Arial" w:cs="Arial"/>
                <w:i/>
                <w:color w:val="000000"/>
              </w:rPr>
              <w:t xml:space="preserve"> </w:t>
            </w:r>
            <w:proofErr w:type="spellStart"/>
            <w:r w:rsidRPr="003F2BA7">
              <w:rPr>
                <w:rFonts w:ascii="Arial" w:hAnsi="Arial" w:cs="Arial"/>
                <w:i/>
                <w:color w:val="000000"/>
              </w:rPr>
              <w:t>Costs</w:t>
            </w:r>
            <w:proofErr w:type="spellEnd"/>
            <w:r w:rsidRPr="003F2BA7">
              <w:rPr>
                <w:rFonts w:ascii="Arial" w:hAnsi="Arial" w:cs="Arial"/>
                <w:i/>
                <w:color w:val="000000"/>
              </w:rPr>
              <w:t xml:space="preserve"> </w:t>
            </w:r>
            <w:proofErr w:type="spellStart"/>
            <w:r w:rsidRPr="003F2BA7">
              <w:rPr>
                <w:rFonts w:ascii="Arial" w:hAnsi="Arial" w:cs="Arial"/>
                <w:i/>
                <w:color w:val="000000"/>
              </w:rPr>
              <w:t>of</w:t>
            </w:r>
            <w:proofErr w:type="spellEnd"/>
            <w:r w:rsidRPr="003F2BA7">
              <w:rPr>
                <w:rFonts w:ascii="Arial" w:hAnsi="Arial" w:cs="Arial"/>
                <w:color w:val="000000"/>
              </w:rPr>
              <w:t xml:space="preserve"> </w:t>
            </w:r>
            <w:proofErr w:type="spellStart"/>
            <w:r w:rsidRPr="003F2BA7">
              <w:rPr>
                <w:rFonts w:ascii="Arial" w:hAnsi="Arial" w:cs="Arial"/>
                <w:i/>
                <w:color w:val="000000"/>
              </w:rPr>
              <w:t>Ownership</w:t>
            </w:r>
            <w:proofErr w:type="spellEnd"/>
            <w:r w:rsidRPr="003F2BA7">
              <w:rPr>
                <w:rFonts w:ascii="Arial" w:hAnsi="Arial" w:cs="Arial"/>
                <w:color w:val="000000"/>
              </w:rPr>
              <w:t>)</w:t>
            </w:r>
          </w:p>
        </w:tc>
      </w:tr>
      <w:tr w:rsidR="00713EBC" w:rsidRPr="003F2BA7" w14:paraId="04B19A1B" w14:textId="77777777" w:rsidTr="00C72514">
        <w:tc>
          <w:tcPr>
            <w:tcW w:w="1413" w:type="dxa"/>
          </w:tcPr>
          <w:p w14:paraId="68829718" w14:textId="1AD68850" w:rsidR="00713EBC" w:rsidRPr="003F2BA7" w:rsidRDefault="00713EBC"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TRL</w:t>
            </w:r>
          </w:p>
        </w:tc>
        <w:tc>
          <w:tcPr>
            <w:tcW w:w="7647" w:type="dxa"/>
          </w:tcPr>
          <w:p w14:paraId="74EB5F3D" w14:textId="5DF6BFDC" w:rsidR="00713EBC" w:rsidRPr="003F2BA7" w:rsidRDefault="00713EBC" w:rsidP="00C72514">
            <w:pPr>
              <w:suppressLineNumbers/>
              <w:tabs>
                <w:tab w:val="left" w:pos="708"/>
              </w:tabs>
              <w:suppressAutoHyphens/>
              <w:ind w:left="283" w:hanging="283"/>
              <w:rPr>
                <w:rFonts w:ascii="Arial" w:hAnsi="Arial" w:cs="Arial"/>
                <w:color w:val="000000"/>
              </w:rPr>
            </w:pPr>
            <w:r w:rsidRPr="003F2BA7">
              <w:rPr>
                <w:rFonts w:ascii="Arial" w:hAnsi="Arial" w:cs="Arial"/>
                <w:color w:val="4D5156"/>
                <w:shd w:val="clear" w:color="auto" w:fill="FFFFFF"/>
              </w:rPr>
              <w:t>Úroveň připravenosti technologie (</w:t>
            </w:r>
            <w:r w:rsidRPr="003F2BA7">
              <w:rPr>
                <w:rFonts w:ascii="Arial" w:hAnsi="Arial" w:cs="Arial"/>
                <w:i/>
                <w:color w:val="4D5156"/>
                <w:shd w:val="clear" w:color="auto" w:fill="FFFFFF"/>
              </w:rPr>
              <w:t xml:space="preserve">Technology </w:t>
            </w:r>
            <w:proofErr w:type="spellStart"/>
            <w:r w:rsidRPr="003F2BA7">
              <w:rPr>
                <w:rFonts w:ascii="Arial" w:hAnsi="Arial" w:cs="Arial"/>
                <w:i/>
                <w:color w:val="4D5156"/>
                <w:shd w:val="clear" w:color="auto" w:fill="FFFFFF"/>
              </w:rPr>
              <w:t>Readiness</w:t>
            </w:r>
            <w:proofErr w:type="spellEnd"/>
            <w:r w:rsidRPr="003F2BA7">
              <w:rPr>
                <w:rFonts w:ascii="Arial" w:hAnsi="Arial" w:cs="Arial"/>
                <w:i/>
                <w:color w:val="4D5156"/>
                <w:shd w:val="clear" w:color="auto" w:fill="FFFFFF"/>
              </w:rPr>
              <w:t xml:space="preserve"> </w:t>
            </w:r>
            <w:proofErr w:type="spellStart"/>
            <w:r w:rsidRPr="003F2BA7">
              <w:rPr>
                <w:rFonts w:ascii="Arial" w:hAnsi="Arial" w:cs="Arial"/>
                <w:i/>
                <w:color w:val="4D5156"/>
                <w:shd w:val="clear" w:color="auto" w:fill="FFFFFF"/>
              </w:rPr>
              <w:t>Level</w:t>
            </w:r>
            <w:proofErr w:type="spellEnd"/>
            <w:r w:rsidRPr="003F2BA7">
              <w:rPr>
                <w:rFonts w:ascii="Arial" w:hAnsi="Arial" w:cs="Arial"/>
                <w:color w:val="4D5156"/>
                <w:shd w:val="clear" w:color="auto" w:fill="FFFFFF"/>
              </w:rPr>
              <w:t>)</w:t>
            </w:r>
          </w:p>
        </w:tc>
      </w:tr>
      <w:tr w:rsidR="00F974E5" w:rsidRPr="003F2BA7" w14:paraId="2400A6CB" w14:textId="77777777" w:rsidTr="00C72514">
        <w:tc>
          <w:tcPr>
            <w:tcW w:w="1413" w:type="dxa"/>
          </w:tcPr>
          <w:p w14:paraId="3170B6DE"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ÚOHS</w:t>
            </w:r>
          </w:p>
        </w:tc>
        <w:tc>
          <w:tcPr>
            <w:tcW w:w="7647" w:type="dxa"/>
          </w:tcPr>
          <w:p w14:paraId="4C24348B"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Úřad pro ochranu hospodářské soutěže</w:t>
            </w:r>
          </w:p>
        </w:tc>
      </w:tr>
      <w:tr w:rsidR="00F974E5" w:rsidRPr="003F2BA7" w14:paraId="25C6CEA3" w14:textId="77777777" w:rsidTr="00C72514">
        <w:tc>
          <w:tcPr>
            <w:tcW w:w="1413" w:type="dxa"/>
          </w:tcPr>
          <w:p w14:paraId="480B7B9C"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ÚV-SLP</w:t>
            </w:r>
          </w:p>
        </w:tc>
        <w:tc>
          <w:tcPr>
            <w:tcW w:w="7647" w:type="dxa"/>
          </w:tcPr>
          <w:p w14:paraId="7B91DC8C"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Sekce pro lidská práva Úřadu vlády</w:t>
            </w:r>
          </w:p>
        </w:tc>
      </w:tr>
      <w:tr w:rsidR="00F974E5" w:rsidRPr="003F2BA7" w14:paraId="64DC86B3" w14:textId="77777777" w:rsidTr="00C72514">
        <w:tc>
          <w:tcPr>
            <w:tcW w:w="1413" w:type="dxa"/>
          </w:tcPr>
          <w:p w14:paraId="56F20CB8"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proofErr w:type="spellStart"/>
            <w:r w:rsidRPr="003F2BA7">
              <w:rPr>
                <w:rFonts w:ascii="Arial" w:hAnsi="Arial" w:cs="Arial"/>
                <w:b/>
                <w:color w:val="000000"/>
              </w:rPr>
              <w:t>VaI</w:t>
            </w:r>
            <w:proofErr w:type="spellEnd"/>
          </w:p>
        </w:tc>
        <w:tc>
          <w:tcPr>
            <w:tcW w:w="7647" w:type="dxa"/>
          </w:tcPr>
          <w:p w14:paraId="1EDECFF4" w14:textId="7E86D652"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w:t>
            </w:r>
            <w:r w:rsidR="00F974E5" w:rsidRPr="003F2BA7">
              <w:rPr>
                <w:rFonts w:ascii="Arial" w:hAnsi="Arial" w:cs="Arial"/>
                <w:color w:val="000000"/>
              </w:rPr>
              <w:t>ýzkum a inovace</w:t>
            </w:r>
          </w:p>
        </w:tc>
      </w:tr>
      <w:tr w:rsidR="009D32B3" w:rsidRPr="003F2BA7" w14:paraId="2379D5B7" w14:textId="77777777" w:rsidTr="00C72514">
        <w:tc>
          <w:tcPr>
            <w:tcW w:w="1413" w:type="dxa"/>
          </w:tcPr>
          <w:p w14:paraId="24E2E59B" w14:textId="12F1B63B" w:rsidR="009D32B3" w:rsidRPr="003F2BA7" w:rsidRDefault="009D32B3"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VHCN</w:t>
            </w:r>
          </w:p>
        </w:tc>
        <w:tc>
          <w:tcPr>
            <w:tcW w:w="7647" w:type="dxa"/>
          </w:tcPr>
          <w:p w14:paraId="2F8F31E4" w14:textId="740BE4FC" w:rsidR="009D32B3" w:rsidRPr="003F2BA7" w:rsidRDefault="009D32B3"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Sítě s velmi vysokou kapacity (</w:t>
            </w:r>
            <w:r w:rsidRPr="003F2BA7">
              <w:rPr>
                <w:rFonts w:ascii="Arial" w:hAnsi="Arial" w:cs="Arial"/>
                <w:i/>
                <w:color w:val="000000"/>
              </w:rPr>
              <w:t xml:space="preserve">Very </w:t>
            </w:r>
            <w:proofErr w:type="spellStart"/>
            <w:r w:rsidRPr="003F2BA7">
              <w:rPr>
                <w:rFonts w:ascii="Arial" w:hAnsi="Arial" w:cs="Arial"/>
                <w:i/>
                <w:color w:val="000000"/>
              </w:rPr>
              <w:t>High</w:t>
            </w:r>
            <w:proofErr w:type="spellEnd"/>
            <w:r w:rsidRPr="003F2BA7">
              <w:rPr>
                <w:rFonts w:ascii="Arial" w:hAnsi="Arial" w:cs="Arial"/>
                <w:i/>
                <w:color w:val="000000"/>
              </w:rPr>
              <w:t xml:space="preserve"> </w:t>
            </w:r>
            <w:proofErr w:type="spellStart"/>
            <w:r w:rsidRPr="003F2BA7">
              <w:rPr>
                <w:rFonts w:ascii="Arial" w:hAnsi="Arial" w:cs="Arial"/>
                <w:i/>
                <w:color w:val="000000"/>
              </w:rPr>
              <w:t>Capacity</w:t>
            </w:r>
            <w:proofErr w:type="spellEnd"/>
            <w:r w:rsidRPr="003F2BA7">
              <w:rPr>
                <w:rFonts w:ascii="Arial" w:hAnsi="Arial" w:cs="Arial"/>
                <w:i/>
                <w:color w:val="000000"/>
              </w:rPr>
              <w:t xml:space="preserve"> </w:t>
            </w:r>
            <w:proofErr w:type="spellStart"/>
            <w:r w:rsidRPr="003F2BA7">
              <w:rPr>
                <w:rFonts w:ascii="Arial" w:hAnsi="Arial" w:cs="Arial"/>
                <w:i/>
                <w:color w:val="000000"/>
              </w:rPr>
              <w:t>Networks</w:t>
            </w:r>
            <w:proofErr w:type="spellEnd"/>
            <w:r w:rsidRPr="003F2BA7">
              <w:rPr>
                <w:rFonts w:ascii="Arial" w:hAnsi="Arial" w:cs="Arial"/>
                <w:color w:val="000000"/>
              </w:rPr>
              <w:t>)</w:t>
            </w:r>
          </w:p>
        </w:tc>
      </w:tr>
      <w:tr w:rsidR="00F974E5" w:rsidRPr="003F2BA7" w14:paraId="4F462970" w14:textId="77777777" w:rsidTr="00C72514">
        <w:tc>
          <w:tcPr>
            <w:tcW w:w="1413" w:type="dxa"/>
          </w:tcPr>
          <w:p w14:paraId="7B2870AB"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VO</w:t>
            </w:r>
          </w:p>
        </w:tc>
        <w:tc>
          <w:tcPr>
            <w:tcW w:w="7647" w:type="dxa"/>
          </w:tcPr>
          <w:p w14:paraId="597742AF" w14:textId="413CD6A5"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w:t>
            </w:r>
            <w:r w:rsidR="00F974E5" w:rsidRPr="003F2BA7">
              <w:rPr>
                <w:rFonts w:ascii="Arial" w:hAnsi="Arial" w:cs="Arial"/>
                <w:color w:val="000000"/>
              </w:rPr>
              <w:t>ýzkumné organizace</w:t>
            </w:r>
          </w:p>
        </w:tc>
      </w:tr>
      <w:tr w:rsidR="00F974E5" w:rsidRPr="003F2BA7" w14:paraId="74E17A81" w14:textId="77777777" w:rsidTr="00C72514">
        <w:tc>
          <w:tcPr>
            <w:tcW w:w="1413" w:type="dxa"/>
          </w:tcPr>
          <w:p w14:paraId="51B07CD0"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proofErr w:type="spellStart"/>
            <w:r w:rsidRPr="003F2BA7">
              <w:rPr>
                <w:rFonts w:ascii="Arial" w:hAnsi="Arial" w:cs="Arial"/>
                <w:b/>
                <w:color w:val="000000"/>
              </w:rPr>
              <w:t>VPo</w:t>
            </w:r>
            <w:proofErr w:type="spellEnd"/>
          </w:p>
        </w:tc>
        <w:tc>
          <w:tcPr>
            <w:tcW w:w="7647" w:type="dxa"/>
          </w:tcPr>
          <w:p w14:paraId="7AB10A35" w14:textId="58A7545A"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w:t>
            </w:r>
            <w:r w:rsidR="00F974E5" w:rsidRPr="003F2BA7">
              <w:rPr>
                <w:rFonts w:ascii="Arial" w:hAnsi="Arial" w:cs="Arial"/>
                <w:color w:val="000000"/>
              </w:rPr>
              <w:t>eřejná podpora</w:t>
            </w:r>
          </w:p>
        </w:tc>
      </w:tr>
      <w:tr w:rsidR="00F974E5" w:rsidRPr="003F2BA7" w14:paraId="7182E503" w14:textId="77777777" w:rsidTr="00C72514">
        <w:tc>
          <w:tcPr>
            <w:tcW w:w="1413" w:type="dxa"/>
          </w:tcPr>
          <w:p w14:paraId="09258C65"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VVZPO</w:t>
            </w:r>
          </w:p>
        </w:tc>
        <w:tc>
          <w:tcPr>
            <w:tcW w:w="7647" w:type="dxa"/>
          </w:tcPr>
          <w:p w14:paraId="0087B6F7"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Vládní výbor pro zdravotně postižené občany</w:t>
            </w:r>
          </w:p>
        </w:tc>
      </w:tr>
      <w:tr w:rsidR="00F974E5" w:rsidRPr="003F2BA7" w14:paraId="349F7460" w14:textId="77777777" w:rsidTr="00C72514">
        <w:tc>
          <w:tcPr>
            <w:tcW w:w="1413" w:type="dxa"/>
          </w:tcPr>
          <w:p w14:paraId="4598A8A4"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VZ</w:t>
            </w:r>
          </w:p>
        </w:tc>
        <w:tc>
          <w:tcPr>
            <w:tcW w:w="7647" w:type="dxa"/>
          </w:tcPr>
          <w:p w14:paraId="0C8A6709" w14:textId="2FD5492C"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V</w:t>
            </w:r>
            <w:r w:rsidR="00F974E5" w:rsidRPr="003F2BA7">
              <w:rPr>
                <w:rFonts w:ascii="Arial" w:hAnsi="Arial" w:cs="Arial"/>
                <w:color w:val="000000"/>
              </w:rPr>
              <w:t>ýběrové řízení</w:t>
            </w:r>
          </w:p>
        </w:tc>
      </w:tr>
      <w:tr w:rsidR="00F974E5" w:rsidRPr="003F2BA7" w14:paraId="04DAB136" w14:textId="77777777" w:rsidTr="00C72514">
        <w:tc>
          <w:tcPr>
            <w:tcW w:w="1413" w:type="dxa"/>
          </w:tcPr>
          <w:p w14:paraId="644051E0"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ZZVZ</w:t>
            </w:r>
          </w:p>
        </w:tc>
        <w:tc>
          <w:tcPr>
            <w:tcW w:w="7647" w:type="dxa"/>
          </w:tcPr>
          <w:p w14:paraId="1291F7C3" w14:textId="77777777" w:rsidR="00F974E5" w:rsidRPr="003F2BA7" w:rsidRDefault="00F974E5"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Zákon o zadávání veřejných zakázek</w:t>
            </w:r>
          </w:p>
        </w:tc>
      </w:tr>
      <w:tr w:rsidR="00F974E5" w:rsidRPr="003F2BA7" w14:paraId="284622F3" w14:textId="77777777" w:rsidTr="00C72514">
        <w:tc>
          <w:tcPr>
            <w:tcW w:w="1413" w:type="dxa"/>
          </w:tcPr>
          <w:p w14:paraId="54CD0F07" w14:textId="77777777" w:rsidR="00F974E5" w:rsidRPr="003F2BA7" w:rsidRDefault="00F974E5" w:rsidP="00C72514">
            <w:pPr>
              <w:suppressLineNumbers/>
              <w:tabs>
                <w:tab w:val="left" w:pos="708"/>
              </w:tabs>
              <w:suppressAutoHyphens/>
              <w:ind w:left="283" w:hanging="283"/>
              <w:jc w:val="center"/>
              <w:rPr>
                <w:rFonts w:ascii="Arial" w:hAnsi="Arial" w:cs="Arial"/>
                <w:b/>
                <w:color w:val="000000"/>
              </w:rPr>
            </w:pPr>
            <w:r w:rsidRPr="003F2BA7">
              <w:rPr>
                <w:rFonts w:ascii="Arial" w:hAnsi="Arial" w:cs="Arial"/>
                <w:b/>
                <w:color w:val="000000"/>
              </w:rPr>
              <w:t>ŽP</w:t>
            </w:r>
          </w:p>
        </w:tc>
        <w:tc>
          <w:tcPr>
            <w:tcW w:w="7647" w:type="dxa"/>
          </w:tcPr>
          <w:p w14:paraId="59C6520A" w14:textId="4D9D8E02" w:rsidR="00F974E5" w:rsidRPr="003F2BA7" w:rsidRDefault="00D034D1" w:rsidP="00C72514">
            <w:pPr>
              <w:suppressLineNumbers/>
              <w:tabs>
                <w:tab w:val="left" w:pos="708"/>
              </w:tabs>
              <w:suppressAutoHyphens/>
              <w:ind w:left="283" w:hanging="283"/>
              <w:rPr>
                <w:rFonts w:ascii="Arial" w:hAnsi="Arial" w:cs="Arial"/>
                <w:color w:val="000000"/>
              </w:rPr>
            </w:pPr>
            <w:r w:rsidRPr="003F2BA7">
              <w:rPr>
                <w:rFonts w:ascii="Arial" w:hAnsi="Arial" w:cs="Arial"/>
                <w:color w:val="000000"/>
              </w:rPr>
              <w:t>Ž</w:t>
            </w:r>
            <w:r w:rsidR="00F974E5" w:rsidRPr="003F2BA7">
              <w:rPr>
                <w:rFonts w:ascii="Arial" w:hAnsi="Arial" w:cs="Arial"/>
                <w:color w:val="000000"/>
              </w:rPr>
              <w:t>ivotní prostředí</w:t>
            </w:r>
          </w:p>
        </w:tc>
      </w:tr>
    </w:tbl>
    <w:p w14:paraId="25B78B89" w14:textId="77777777" w:rsidR="00F974E5" w:rsidRPr="003F2BA7" w:rsidRDefault="00F974E5" w:rsidP="00F974E5">
      <w:pPr>
        <w:rPr>
          <w:rFonts w:ascii="Arial" w:hAnsi="Arial" w:cs="Arial"/>
          <w:b/>
          <w:color w:val="000000" w:themeColor="text1"/>
          <w:sz w:val="28"/>
          <w:szCs w:val="28"/>
        </w:rPr>
      </w:pPr>
    </w:p>
    <w:p w14:paraId="0D70D6A6" w14:textId="77777777" w:rsidR="00F974E5" w:rsidRPr="003F2BA7" w:rsidRDefault="00F974E5" w:rsidP="00F974E5">
      <w:pPr>
        <w:rPr>
          <w:rFonts w:ascii="Arial" w:hAnsi="Arial" w:cs="Arial"/>
          <w:b/>
          <w:color w:val="000000" w:themeColor="text1"/>
          <w:sz w:val="28"/>
          <w:szCs w:val="28"/>
        </w:rPr>
      </w:pPr>
    </w:p>
    <w:p w14:paraId="3CE7438B" w14:textId="77777777" w:rsidR="00F974E5" w:rsidRPr="003F2BA7" w:rsidRDefault="00F974E5" w:rsidP="00F974E5">
      <w:pPr>
        <w:rPr>
          <w:rFonts w:ascii="Arial" w:hAnsi="Arial" w:cs="Arial"/>
          <w:b/>
          <w:color w:val="000000" w:themeColor="text1"/>
          <w:sz w:val="28"/>
          <w:szCs w:val="28"/>
        </w:rPr>
      </w:pPr>
    </w:p>
    <w:p w14:paraId="0F170FE7" w14:textId="77777777" w:rsidR="00F974E5" w:rsidRPr="003F2BA7" w:rsidRDefault="00F974E5" w:rsidP="00F974E5">
      <w:pPr>
        <w:rPr>
          <w:rFonts w:ascii="Arial" w:hAnsi="Arial" w:cs="Arial"/>
          <w:b/>
          <w:color w:val="000000" w:themeColor="text1"/>
          <w:sz w:val="28"/>
          <w:szCs w:val="28"/>
        </w:rPr>
      </w:pPr>
    </w:p>
    <w:p w14:paraId="02C9D3AF" w14:textId="77777777" w:rsidR="00F974E5" w:rsidRPr="003F2BA7" w:rsidRDefault="00F974E5" w:rsidP="00F974E5">
      <w:pPr>
        <w:rPr>
          <w:rFonts w:ascii="Arial" w:hAnsi="Arial" w:cs="Arial"/>
          <w:b/>
          <w:color w:val="000000" w:themeColor="text1"/>
          <w:sz w:val="28"/>
          <w:szCs w:val="28"/>
        </w:rPr>
      </w:pPr>
    </w:p>
    <w:p w14:paraId="13CA8DFC" w14:textId="77777777" w:rsidR="00F974E5" w:rsidRPr="003F2BA7" w:rsidRDefault="00F974E5" w:rsidP="00F974E5">
      <w:pPr>
        <w:rPr>
          <w:rFonts w:ascii="Arial" w:hAnsi="Arial" w:cs="Arial"/>
          <w:b/>
          <w:color w:val="000000" w:themeColor="text1"/>
          <w:sz w:val="28"/>
          <w:szCs w:val="28"/>
        </w:rPr>
      </w:pPr>
    </w:p>
    <w:p w14:paraId="5CB5B2DF" w14:textId="77777777" w:rsidR="00F974E5" w:rsidRPr="003F2BA7" w:rsidRDefault="00F974E5" w:rsidP="00F974E5">
      <w:pPr>
        <w:rPr>
          <w:rFonts w:ascii="Arial" w:hAnsi="Arial" w:cs="Arial"/>
          <w:b/>
          <w:color w:val="000000" w:themeColor="text1"/>
          <w:sz w:val="28"/>
          <w:szCs w:val="28"/>
        </w:rPr>
      </w:pPr>
    </w:p>
    <w:p w14:paraId="419BF9F1" w14:textId="77777777" w:rsidR="00F974E5" w:rsidRPr="003F2BA7" w:rsidRDefault="00F974E5" w:rsidP="00F974E5">
      <w:pPr>
        <w:rPr>
          <w:rFonts w:ascii="Arial" w:hAnsi="Arial" w:cs="Arial"/>
          <w:b/>
          <w:color w:val="000000" w:themeColor="text1"/>
          <w:sz w:val="28"/>
          <w:szCs w:val="28"/>
        </w:rPr>
      </w:pPr>
    </w:p>
    <w:p w14:paraId="17D05FBB" w14:textId="77777777" w:rsidR="00F974E5" w:rsidRPr="003F2BA7" w:rsidRDefault="00F974E5" w:rsidP="00F974E5">
      <w:pPr>
        <w:rPr>
          <w:rFonts w:ascii="Arial" w:hAnsi="Arial" w:cs="Arial"/>
          <w:b/>
          <w:color w:val="000000" w:themeColor="text1"/>
          <w:sz w:val="28"/>
          <w:szCs w:val="28"/>
        </w:rPr>
      </w:pPr>
    </w:p>
    <w:p w14:paraId="2FF53FDB" w14:textId="77777777" w:rsidR="00F974E5" w:rsidRPr="003F2BA7" w:rsidRDefault="00F974E5" w:rsidP="00F974E5">
      <w:pPr>
        <w:rPr>
          <w:rFonts w:ascii="Arial" w:hAnsi="Arial" w:cs="Arial"/>
          <w:b/>
          <w:color w:val="000000" w:themeColor="text1"/>
          <w:sz w:val="28"/>
          <w:szCs w:val="28"/>
        </w:rPr>
      </w:pPr>
    </w:p>
    <w:p w14:paraId="6E9F93DD" w14:textId="77777777" w:rsidR="00F974E5" w:rsidRPr="003F2BA7" w:rsidRDefault="00F974E5" w:rsidP="00F974E5">
      <w:pPr>
        <w:rPr>
          <w:rFonts w:ascii="Arial" w:hAnsi="Arial" w:cs="Arial"/>
          <w:b/>
          <w:color w:val="000000" w:themeColor="text1"/>
          <w:sz w:val="28"/>
          <w:szCs w:val="28"/>
        </w:rPr>
      </w:pPr>
    </w:p>
    <w:p w14:paraId="0A90335D" w14:textId="77777777" w:rsidR="00F974E5" w:rsidRPr="003F2BA7" w:rsidRDefault="00F974E5" w:rsidP="00F974E5">
      <w:pPr>
        <w:rPr>
          <w:rFonts w:ascii="Arial" w:hAnsi="Arial" w:cs="Arial"/>
          <w:b/>
          <w:color w:val="000000" w:themeColor="text1"/>
          <w:sz w:val="28"/>
          <w:szCs w:val="28"/>
        </w:rPr>
      </w:pPr>
    </w:p>
    <w:p w14:paraId="590F259D" w14:textId="77777777" w:rsidR="00F974E5" w:rsidRPr="003F2BA7" w:rsidRDefault="00F974E5" w:rsidP="00F974E5">
      <w:pPr>
        <w:rPr>
          <w:rFonts w:ascii="Arial" w:hAnsi="Arial" w:cs="Arial"/>
          <w:b/>
          <w:color w:val="000000" w:themeColor="text1"/>
          <w:sz w:val="28"/>
          <w:szCs w:val="28"/>
        </w:rPr>
      </w:pPr>
    </w:p>
    <w:p w14:paraId="3522E608" w14:textId="77777777" w:rsidR="00F974E5" w:rsidRPr="003F2BA7" w:rsidRDefault="00F974E5" w:rsidP="00F974E5">
      <w:pPr>
        <w:rPr>
          <w:rFonts w:ascii="Arial" w:hAnsi="Arial" w:cs="Arial"/>
          <w:b/>
          <w:color w:val="000000" w:themeColor="text1"/>
          <w:sz w:val="28"/>
          <w:szCs w:val="28"/>
        </w:rPr>
      </w:pPr>
    </w:p>
    <w:p w14:paraId="16DF8D43" w14:textId="77777777" w:rsidR="00F974E5" w:rsidRPr="003F2BA7" w:rsidRDefault="00F974E5" w:rsidP="00F974E5">
      <w:pPr>
        <w:rPr>
          <w:rFonts w:ascii="Arial" w:hAnsi="Arial" w:cs="Arial"/>
          <w:b/>
          <w:color w:val="000000" w:themeColor="text1"/>
          <w:sz w:val="28"/>
          <w:szCs w:val="28"/>
        </w:rPr>
      </w:pPr>
    </w:p>
    <w:p w14:paraId="193AFA57" w14:textId="77777777" w:rsidR="00F974E5" w:rsidRPr="003F2BA7" w:rsidRDefault="00F974E5" w:rsidP="00F974E5">
      <w:pPr>
        <w:rPr>
          <w:rFonts w:ascii="Arial" w:hAnsi="Arial" w:cs="Arial"/>
          <w:b/>
          <w:color w:val="000000" w:themeColor="text1"/>
          <w:sz w:val="28"/>
          <w:szCs w:val="28"/>
        </w:rPr>
      </w:pPr>
    </w:p>
    <w:p w14:paraId="06A29B86" w14:textId="77777777" w:rsidR="00F974E5" w:rsidRPr="003F2BA7" w:rsidRDefault="00F974E5" w:rsidP="00F974E5">
      <w:pPr>
        <w:rPr>
          <w:rFonts w:ascii="Arial" w:hAnsi="Arial" w:cs="Arial"/>
          <w:b/>
          <w:color w:val="000000" w:themeColor="text1"/>
          <w:sz w:val="28"/>
          <w:szCs w:val="28"/>
        </w:rPr>
      </w:pPr>
    </w:p>
    <w:p w14:paraId="14680B4D" w14:textId="7FF6DDAC" w:rsidR="00954875" w:rsidRPr="003F2BA7" w:rsidRDefault="00954875" w:rsidP="00E676A0">
      <w:pPr>
        <w:rPr>
          <w:rFonts w:ascii="Arial" w:hAnsi="Arial" w:cs="Arial"/>
          <w:lang w:eastAsia="en-US"/>
        </w:rPr>
      </w:pPr>
    </w:p>
    <w:sectPr w:rsidR="00954875" w:rsidRPr="003F2BA7" w:rsidSect="00133EFF">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64AA" w14:textId="77777777" w:rsidR="000E14A8" w:rsidRDefault="000E14A8" w:rsidP="00CD5A42">
      <w:r>
        <w:separator/>
      </w:r>
    </w:p>
  </w:endnote>
  <w:endnote w:type="continuationSeparator" w:id="0">
    <w:p w14:paraId="567363FD" w14:textId="77777777" w:rsidR="000E14A8" w:rsidRDefault="000E14A8" w:rsidP="00CD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roman"/>
    <w:pitch w:val="variable"/>
    <w:sig w:usb0="00000000"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982363"/>
      <w:docPartObj>
        <w:docPartGallery w:val="Page Numbers (Bottom of Page)"/>
        <w:docPartUnique/>
      </w:docPartObj>
    </w:sdtPr>
    <w:sdtContent>
      <w:p w14:paraId="4413DC1A" w14:textId="7606A3AD" w:rsidR="000E14A8" w:rsidRDefault="000E14A8" w:rsidP="00FC14AE">
        <w:pPr>
          <w:pStyle w:val="Zpat"/>
          <w:tabs>
            <w:tab w:val="left" w:pos="6274"/>
            <w:tab w:val="left" w:pos="6585"/>
            <w:tab w:val="left" w:pos="7515"/>
            <w:tab w:val="left" w:pos="8370"/>
          </w:tabs>
          <w:jc w:val="right"/>
        </w:pPr>
        <w:r w:rsidRPr="00521C49">
          <w:rPr>
            <w:rFonts w:asciiTheme="majorHAnsi" w:eastAsiaTheme="majorEastAsia" w:hAnsiTheme="majorHAnsi" w:cstheme="majorBidi"/>
            <w:noProof/>
            <w:sz w:val="28"/>
            <w:szCs w:val="28"/>
          </w:rPr>
          <mc:AlternateContent>
            <mc:Choice Requires="wps">
              <w:drawing>
                <wp:anchor distT="0" distB="0" distL="114300" distR="114300" simplePos="0" relativeHeight="251671552" behindDoc="0" locked="0" layoutInCell="1" allowOverlap="1" wp14:anchorId="53BBC9AD" wp14:editId="63FE724D">
                  <wp:simplePos x="0" y="0"/>
                  <wp:positionH relativeFrom="rightMargin">
                    <wp:align>center</wp:align>
                  </wp:positionH>
                  <wp:positionV relativeFrom="bottomMargin">
                    <wp:align>center</wp:align>
                  </wp:positionV>
                  <wp:extent cx="512445" cy="441325"/>
                  <wp:effectExtent l="0" t="0" r="1905" b="0"/>
                  <wp:wrapNone/>
                  <wp:docPr id="4" name="Vývojový diagram: alternativní postu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6634CE88" w14:textId="77777777" w:rsidR="000E14A8" w:rsidRDefault="000E14A8">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BC9A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4" o:spid="_x0000_s1027" type="#_x0000_t176" style="position:absolute;left:0;text-align:left;margin-left:0;margin-top:0;width:40.35pt;height:34.75pt;z-index:25167155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" filled="f" fillcolor="#5c83b4" stroked="f" strokecolor="#737373">
                  <v:textbox>
                    <w:txbxContent>
                      <w:p w14:paraId="6634CE88" w14:textId="77777777" w:rsidR="000E14A8" w:rsidRDefault="000E14A8">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rPr>
                          <w:t>2</w:t>
                        </w:r>
                        <w:r>
                          <w:rPr>
                            <w:sz w:val="28"/>
                            <w:szCs w:val="28"/>
                          </w:rPr>
                          <w:fldChar w:fldCharType="end"/>
                        </w:r>
                      </w:p>
                    </w:txbxContent>
                  </v:textbox>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9139D" w14:textId="77777777" w:rsidR="000E14A8" w:rsidRPr="00EA68D5" w:rsidRDefault="000E14A8" w:rsidP="00B45A31">
    <w:pPr>
      <w:pStyle w:val="Zpat"/>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4440E" w14:textId="77777777" w:rsidR="000E14A8" w:rsidRDefault="000E14A8" w:rsidP="00CD5A42">
      <w:r>
        <w:separator/>
      </w:r>
    </w:p>
  </w:footnote>
  <w:footnote w:type="continuationSeparator" w:id="0">
    <w:p w14:paraId="6649E627" w14:textId="77777777" w:rsidR="000E14A8" w:rsidRDefault="000E14A8" w:rsidP="00CD5A42">
      <w:r>
        <w:continuationSeparator/>
      </w:r>
    </w:p>
  </w:footnote>
  <w:footnote w:id="1">
    <w:p w14:paraId="4A2C2478" w14:textId="46F0DD95" w:rsidR="000E14A8" w:rsidRPr="00671100" w:rsidRDefault="000E14A8" w:rsidP="00671100">
      <w:pPr>
        <w:pStyle w:val="Textpoznpodarou"/>
        <w:rPr>
          <w:rFonts w:ascii="Arial" w:hAnsi="Arial" w:cs="Arial"/>
          <w:color w:val="000000" w:themeColor="text1"/>
          <w:sz w:val="16"/>
          <w:szCs w:val="16"/>
        </w:rPr>
      </w:pPr>
      <w:r w:rsidRPr="00671100">
        <w:rPr>
          <w:rStyle w:val="Znakapoznpodarou"/>
          <w:rFonts w:ascii="Arial" w:hAnsi="Arial" w:cs="Arial"/>
          <w:color w:val="000000" w:themeColor="text1"/>
          <w:sz w:val="16"/>
          <w:szCs w:val="16"/>
        </w:rPr>
        <w:footnoteRef/>
      </w:r>
      <w:r w:rsidRPr="00671100">
        <w:rPr>
          <w:rFonts w:ascii="Arial" w:hAnsi="Arial" w:cs="Arial"/>
          <w:color w:val="000000" w:themeColor="text1"/>
          <w:sz w:val="16"/>
          <w:szCs w:val="16"/>
        </w:rPr>
        <w:t xml:space="preserve"> </w:t>
      </w:r>
      <w:r w:rsidRPr="00671100">
        <w:rPr>
          <w:rFonts w:ascii="Arial" w:eastAsiaTheme="minorHAnsi" w:hAnsi="Arial" w:cs="Arial"/>
          <w:color w:val="000000" w:themeColor="text1"/>
          <w:sz w:val="16"/>
          <w:szCs w:val="16"/>
          <w:lang w:eastAsia="en-US"/>
        </w:rPr>
        <w:t xml:space="preserve">Tato verze programového dokumentu OP TAK vychází z konsolidované </w:t>
      </w:r>
      <w:del w:id="2" w:author="Juráš Pavel" w:date="2021-06-04T12:44:00Z">
        <w:r w:rsidRPr="00671100" w:rsidDel="000E14A8">
          <w:rPr>
            <w:rFonts w:ascii="Arial" w:eastAsiaTheme="minorHAnsi" w:hAnsi="Arial" w:cs="Arial"/>
            <w:color w:val="000000" w:themeColor="text1"/>
            <w:sz w:val="16"/>
            <w:szCs w:val="16"/>
            <w:lang w:eastAsia="en-US"/>
          </w:rPr>
          <w:delText xml:space="preserve">návrhu </w:delText>
        </w:r>
      </w:del>
      <w:ins w:id="3" w:author="Juráš Pavel" w:date="2021-06-04T12:44:00Z">
        <w:r>
          <w:rPr>
            <w:rFonts w:ascii="Arial" w:eastAsiaTheme="minorHAnsi" w:hAnsi="Arial" w:cs="Arial"/>
            <w:color w:val="000000" w:themeColor="text1"/>
            <w:sz w:val="16"/>
            <w:szCs w:val="16"/>
            <w:lang w:eastAsia="en-US"/>
          </w:rPr>
          <w:t>znění</w:t>
        </w:r>
        <w:r w:rsidRPr="00671100">
          <w:rPr>
            <w:rFonts w:ascii="Arial" w:eastAsiaTheme="minorHAnsi" w:hAnsi="Arial" w:cs="Arial"/>
            <w:color w:val="000000" w:themeColor="text1"/>
            <w:sz w:val="16"/>
            <w:szCs w:val="16"/>
            <w:lang w:eastAsia="en-US"/>
          </w:rPr>
          <w:t xml:space="preserve"> </w:t>
        </w:r>
      </w:ins>
      <w:r w:rsidRPr="00671100">
        <w:rPr>
          <w:rFonts w:ascii="Arial" w:eastAsiaTheme="minorHAnsi" w:hAnsi="Arial" w:cs="Arial"/>
          <w:color w:val="000000" w:themeColor="text1"/>
          <w:sz w:val="16"/>
          <w:szCs w:val="16"/>
          <w:lang w:eastAsia="en-US"/>
        </w:rPr>
        <w:t>tzv. obecného nařízení, resp. nařízení o EFRR a FS z </w:t>
      </w:r>
      <w:del w:id="4" w:author="Juráš Pavel" w:date="2021-06-04T08:30:00Z">
        <w:r w:rsidRPr="00671100" w:rsidDel="00822774">
          <w:rPr>
            <w:rFonts w:ascii="Arial" w:eastAsiaTheme="minorHAnsi" w:hAnsi="Arial" w:cs="Arial"/>
            <w:color w:val="000000" w:themeColor="text1"/>
            <w:sz w:val="16"/>
            <w:szCs w:val="16"/>
            <w:lang w:eastAsia="en-US"/>
          </w:rPr>
          <w:delText xml:space="preserve">února </w:delText>
        </w:r>
      </w:del>
      <w:ins w:id="5" w:author="Juráš Pavel" w:date="2021-06-04T08:30:00Z">
        <w:r>
          <w:rPr>
            <w:rFonts w:ascii="Arial" w:eastAsiaTheme="minorHAnsi" w:hAnsi="Arial" w:cs="Arial"/>
            <w:color w:val="000000" w:themeColor="text1"/>
            <w:sz w:val="16"/>
            <w:szCs w:val="16"/>
            <w:lang w:eastAsia="en-US"/>
          </w:rPr>
          <w:t>května</w:t>
        </w:r>
        <w:r w:rsidRPr="00671100">
          <w:rPr>
            <w:rFonts w:ascii="Arial" w:eastAsiaTheme="minorHAnsi" w:hAnsi="Arial" w:cs="Arial"/>
            <w:color w:val="000000" w:themeColor="text1"/>
            <w:sz w:val="16"/>
            <w:szCs w:val="16"/>
            <w:lang w:eastAsia="en-US"/>
          </w:rPr>
          <w:t xml:space="preserve"> </w:t>
        </w:r>
      </w:ins>
      <w:r w:rsidRPr="00671100">
        <w:rPr>
          <w:rFonts w:ascii="Arial" w:eastAsiaTheme="minorHAnsi" w:hAnsi="Arial" w:cs="Arial"/>
          <w:color w:val="000000" w:themeColor="text1"/>
          <w:sz w:val="16"/>
          <w:szCs w:val="16"/>
          <w:lang w:eastAsia="en-US"/>
        </w:rPr>
        <w:t>2021.</w:t>
      </w:r>
    </w:p>
  </w:footnote>
  <w:footnote w:id="2">
    <w:p w14:paraId="1B950906" w14:textId="62BACCFE" w:rsidR="000E14A8" w:rsidRPr="00671100" w:rsidRDefault="000E14A8" w:rsidP="00671100">
      <w:pPr>
        <w:jc w:val="both"/>
        <w:rPr>
          <w:rFonts w:ascii="Arial" w:hAnsi="Arial" w:cs="Arial"/>
          <w:i/>
          <w:iCs/>
          <w:color w:val="1F497D"/>
          <w:sz w:val="16"/>
          <w:szCs w:val="16"/>
        </w:rPr>
      </w:pPr>
      <w:r w:rsidRPr="00671100">
        <w:rPr>
          <w:rStyle w:val="Znakapoznpodarou"/>
          <w:rFonts w:ascii="Arial" w:hAnsi="Arial" w:cs="Arial"/>
          <w:color w:val="000000" w:themeColor="text1"/>
          <w:sz w:val="16"/>
          <w:szCs w:val="16"/>
        </w:rPr>
        <w:footnoteRef/>
      </w:r>
      <w:r w:rsidRPr="00671100">
        <w:rPr>
          <w:rFonts w:ascii="Arial" w:hAnsi="Arial" w:cs="Arial"/>
          <w:color w:val="000000" w:themeColor="text1"/>
          <w:sz w:val="16"/>
          <w:szCs w:val="16"/>
        </w:rPr>
        <w:t xml:space="preserve"> </w:t>
      </w:r>
      <w:r w:rsidRPr="00671100">
        <w:rPr>
          <w:rFonts w:ascii="Arial" w:hAnsi="Arial" w:cs="Arial"/>
          <w:iCs/>
          <w:color w:val="000000" w:themeColor="text1"/>
          <w:sz w:val="16"/>
          <w:szCs w:val="16"/>
        </w:rPr>
        <w:t xml:space="preserve">Alokace EFRR pro více rozvinuté regiony je v programovém období 2021 – 2027 značně omezena, přičemž intervence na území hl. m. Prahy jsou plánovány v rámci jiných OP, konkrétně OP JAK a IROP2. Pro intervence v podnikatelském sektoru na území hl. m. Prahy je tak nutno zvažovat další alternativní zdroje financování, přičemž pro podporu </w:t>
      </w:r>
      <w:ins w:id="6" w:author="Juráš Pavel" w:date="2021-06-04T12:44:00Z">
        <w:r>
          <w:rPr>
            <w:rFonts w:ascii="Arial" w:hAnsi="Arial" w:cs="Arial"/>
            <w:iCs/>
            <w:color w:val="000000" w:themeColor="text1"/>
            <w:sz w:val="16"/>
            <w:szCs w:val="16"/>
          </w:rPr>
          <w:t>realizace</w:t>
        </w:r>
      </w:ins>
      <w:ins w:id="7" w:author="Juráš Pavel" w:date="2021-06-04T12:45:00Z">
        <w:r>
          <w:rPr>
            <w:rFonts w:ascii="Arial" w:hAnsi="Arial" w:cs="Arial"/>
            <w:iCs/>
            <w:color w:val="000000" w:themeColor="text1"/>
            <w:sz w:val="16"/>
            <w:szCs w:val="16"/>
          </w:rPr>
          <w:t xml:space="preserve"> projektů </w:t>
        </w:r>
      </w:ins>
      <w:r w:rsidRPr="00671100">
        <w:rPr>
          <w:rFonts w:ascii="Arial" w:hAnsi="Arial" w:cs="Arial"/>
          <w:iCs/>
          <w:color w:val="000000" w:themeColor="text1"/>
          <w:sz w:val="16"/>
          <w:szCs w:val="16"/>
        </w:rPr>
        <w:t>podnikatelských subjektů z řad MSP na území hl. m. Prahy využije MPO program InvestEU.</w:t>
      </w:r>
    </w:p>
  </w:footnote>
  <w:footnote w:id="3">
    <w:p w14:paraId="7348E257" w14:textId="48BB5423" w:rsidR="000E14A8" w:rsidRPr="00671100" w:rsidDel="00DB1528" w:rsidRDefault="000E14A8" w:rsidP="00671100">
      <w:pPr>
        <w:pStyle w:val="Textpoznpodarou"/>
        <w:rPr>
          <w:del w:id="11" w:author="Juráš Pavel" w:date="2021-06-02T11:41:00Z"/>
          <w:rFonts w:ascii="Arial" w:hAnsi="Arial" w:cs="Arial"/>
          <w:sz w:val="16"/>
          <w:szCs w:val="16"/>
        </w:rPr>
      </w:pPr>
      <w:del w:id="12" w:author="Juráš Pavel" w:date="2021-06-02T11:41:00Z">
        <w:r w:rsidRPr="00671100" w:rsidDel="00DB1528">
          <w:rPr>
            <w:rStyle w:val="Znakapoznpodarou"/>
            <w:rFonts w:ascii="Arial" w:hAnsi="Arial" w:cs="Arial"/>
            <w:sz w:val="16"/>
            <w:szCs w:val="16"/>
          </w:rPr>
          <w:footnoteRef/>
        </w:r>
        <w:r w:rsidRPr="00671100" w:rsidDel="00DB1528">
          <w:rPr>
            <w:rFonts w:ascii="Arial" w:hAnsi="Arial" w:cs="Arial"/>
            <w:sz w:val="16"/>
            <w:szCs w:val="16"/>
          </w:rPr>
          <w:delText xml:space="preserve"> Obdobně i při srovnání s EU28, viz </w:delText>
        </w:r>
        <w:r w:rsidRPr="00671100" w:rsidDel="00DB1528">
          <w:rPr>
            <w:rFonts w:ascii="Arial" w:hAnsi="Arial" w:cs="Arial"/>
            <w:i/>
            <w:sz w:val="16"/>
            <w:szCs w:val="16"/>
          </w:rPr>
          <w:delText>Eurostat: GDP per capita in PPS</w:delText>
        </w:r>
        <w:r w:rsidRPr="00671100" w:rsidDel="00DB1528">
          <w:rPr>
            <w:rFonts w:ascii="Arial" w:hAnsi="Arial" w:cs="Arial"/>
            <w:sz w:val="16"/>
            <w:szCs w:val="16"/>
          </w:rPr>
          <w:delText>, dostupné na:</w:delText>
        </w:r>
        <w:r w:rsidRPr="00671100" w:rsidDel="00DB1528">
          <w:rPr>
            <w:rFonts w:ascii="Arial" w:hAnsi="Arial" w:cs="Arial"/>
            <w:sz w:val="16"/>
            <w:szCs w:val="16"/>
          </w:rPr>
          <w:br/>
          <w:delText xml:space="preserve">  </w:delText>
        </w:r>
        <w:r w:rsidDel="00DB1528">
          <w:fldChar w:fldCharType="begin"/>
        </w:r>
        <w:r w:rsidDel="00DB1528">
          <w:delInstrText xml:space="preserve"> HYPERLINK "https://ec.europa.eu/eurostat/databrowser/view/tec00114/default/table?lang=en" </w:delInstrText>
        </w:r>
        <w:r w:rsidDel="00DB1528">
          <w:fldChar w:fldCharType="separate"/>
        </w:r>
        <w:r w:rsidRPr="00671100" w:rsidDel="00DB1528">
          <w:rPr>
            <w:rStyle w:val="Hypertextovodkaz"/>
            <w:rFonts w:ascii="Arial" w:hAnsi="Arial" w:cs="Arial"/>
            <w:sz w:val="16"/>
            <w:szCs w:val="16"/>
          </w:rPr>
          <w:delText>https://ec.europa.eu/eurostat/databrowser/view/tec00114/default/table?lang=en</w:delText>
        </w:r>
        <w:r w:rsidDel="00DB1528">
          <w:rPr>
            <w:rStyle w:val="Hypertextovodkaz"/>
            <w:rFonts w:ascii="Arial" w:hAnsi="Arial" w:cs="Arial"/>
            <w:sz w:val="16"/>
            <w:szCs w:val="16"/>
          </w:rPr>
          <w:fldChar w:fldCharType="end"/>
        </w:r>
        <w:r w:rsidRPr="00671100" w:rsidDel="00DB1528">
          <w:rPr>
            <w:rStyle w:val="Hypertextovodkaz"/>
            <w:rFonts w:ascii="Arial" w:hAnsi="Arial" w:cs="Arial"/>
            <w:sz w:val="16"/>
            <w:szCs w:val="16"/>
          </w:rPr>
          <w:delText>.</w:delText>
        </w:r>
        <w:r w:rsidRPr="00671100" w:rsidDel="00DB1528">
          <w:rPr>
            <w:rFonts w:ascii="Arial" w:hAnsi="Arial" w:cs="Arial"/>
            <w:sz w:val="16"/>
            <w:szCs w:val="16"/>
          </w:rPr>
          <w:delText xml:space="preserve"> </w:delText>
        </w:r>
      </w:del>
    </w:p>
  </w:footnote>
  <w:footnote w:id="4">
    <w:p w14:paraId="1002ECCA" w14:textId="0E900ECA" w:rsidR="000E14A8" w:rsidRPr="00671100" w:rsidDel="00DB1528" w:rsidRDefault="000E14A8" w:rsidP="00671100">
      <w:pPr>
        <w:pStyle w:val="Textpoznpodarou"/>
        <w:rPr>
          <w:del w:id="13" w:author="Juráš Pavel" w:date="2021-06-02T11:41:00Z"/>
          <w:rFonts w:ascii="Arial" w:hAnsi="Arial" w:cs="Arial"/>
          <w:sz w:val="16"/>
          <w:szCs w:val="16"/>
        </w:rPr>
      </w:pPr>
      <w:del w:id="14" w:author="Juráš Pavel" w:date="2021-06-02T11:41:00Z">
        <w:r w:rsidRPr="00671100" w:rsidDel="00DB1528">
          <w:rPr>
            <w:rStyle w:val="Znakapoznpodarou"/>
            <w:rFonts w:ascii="Arial" w:hAnsi="Arial" w:cs="Arial"/>
            <w:sz w:val="16"/>
            <w:szCs w:val="16"/>
          </w:rPr>
          <w:footnoteRef/>
        </w:r>
        <w:r w:rsidRPr="00671100" w:rsidDel="00DB1528">
          <w:rPr>
            <w:rFonts w:ascii="Arial" w:hAnsi="Arial" w:cs="Arial"/>
            <w:sz w:val="16"/>
            <w:szCs w:val="16"/>
          </w:rPr>
          <w:delText xml:space="preserve"> V případě využití fondů EU je prokazatelné, že investice namířené na soukromý sektor mají okamžitý kladný přínos. Viz </w:delText>
        </w:r>
        <w:r w:rsidRPr="00671100" w:rsidDel="00DB1528">
          <w:rPr>
            <w:rFonts w:ascii="Arial" w:hAnsi="Arial" w:cs="Arial"/>
            <w:i/>
            <w:sz w:val="16"/>
            <w:szCs w:val="16"/>
          </w:rPr>
          <w:delText>Úřad vlády ČR - Dopad ESI fondů na HDP ČR: simulace modelu QUEST III a RHOMOLO, 2018.</w:delText>
        </w:r>
      </w:del>
    </w:p>
  </w:footnote>
  <w:footnote w:id="5">
    <w:p w14:paraId="4E1CE688" w14:textId="6BCA3E0C"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ČSÚ, dostupné na: </w:t>
      </w:r>
      <w:hyperlink r:id="rId1" w:history="1">
        <w:r w:rsidRPr="00671100">
          <w:rPr>
            <w:rStyle w:val="Hypertextovodkaz"/>
            <w:rFonts w:ascii="Arial" w:hAnsi="Arial" w:cs="Arial"/>
            <w:sz w:val="16"/>
            <w:szCs w:val="16"/>
          </w:rPr>
          <w:t>https://www.czso.cz/csu/czso/cri/tvorba-a-uziti-hdp-4-ctvrtleti-2020</w:t>
        </w:r>
      </w:hyperlink>
      <w:r w:rsidRPr="00671100">
        <w:rPr>
          <w:rStyle w:val="Hypertextovodkaz"/>
          <w:rFonts w:ascii="Arial" w:hAnsi="Arial" w:cs="Arial"/>
          <w:sz w:val="16"/>
          <w:szCs w:val="16"/>
        </w:rPr>
        <w:t>.</w:t>
      </w:r>
      <w:r w:rsidRPr="00671100">
        <w:rPr>
          <w:rFonts w:ascii="Arial" w:hAnsi="Arial" w:cs="Arial"/>
          <w:sz w:val="16"/>
          <w:szCs w:val="16"/>
        </w:rPr>
        <w:t xml:space="preserve"> </w:t>
      </w:r>
    </w:p>
  </w:footnote>
  <w:footnote w:id="6">
    <w:p w14:paraId="1DDC3A71" w14:textId="53057C08"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ČNB - Vývoj spotřebitelských a průmyslových cen v koronavirovém roce 2020 – vyšlo v publikaci: Globální ekonomický výhled – prosinec 2020. 2021.</w:t>
      </w:r>
    </w:p>
  </w:footnote>
  <w:footnote w:id="7">
    <w:p w14:paraId="010A4E5E" w14:textId="627B6E15"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Zohledněna potřebná flexibilita intervencí a jejich zaměření za účelem omezení revizí OP, racionalizace struktury OP z hlediska provazby aktivit, zohlednění zkušeností především v oblasti nastavení procesů a postupů v návaznosti na výsledky auditů, využití stávající implementační struktury, při souběhu dvou programových období potřeba optimalizovat administrativní kapacity s ohledem na nutnost finanční čerpání z důvodu omezení rizika automatického zrušení závazku.</w:t>
      </w:r>
    </w:p>
  </w:footnote>
  <w:footnote w:id="8">
    <w:p w14:paraId="072A1BF3" w14:textId="14742483"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Dále bude v textu pro problematiku výzkumu, vývoje a inovací využíváno pouze zkratky „VaI“, a to vzhledem k tomu, že legislativa EU pro období 2021 – 2027 již používá výhradně pojem „výzkum a inovace“.</w:t>
      </w:r>
    </w:p>
  </w:footnote>
  <w:footnote w:id="9">
    <w:p w14:paraId="2AE5AE72" w14:textId="3585DF0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ČSÚ, dostupné na: </w:t>
      </w:r>
      <w:hyperlink r:id="rId2" w:history="1">
        <w:r w:rsidRPr="00671100">
          <w:rPr>
            <w:rStyle w:val="Hypertextovodkaz"/>
            <w:rFonts w:ascii="Arial" w:hAnsi="Arial" w:cs="Arial"/>
            <w:sz w:val="16"/>
            <w:szCs w:val="16"/>
          </w:rPr>
          <w:t>https://www.czso.cz/csu/czso/ukazatele-vyzkumu-a-vyvoje-2019</w:t>
        </w:r>
      </w:hyperlink>
      <w:r w:rsidRPr="00671100">
        <w:rPr>
          <w:rStyle w:val="Hypertextovodkaz"/>
          <w:rFonts w:ascii="Arial" w:hAnsi="Arial" w:cs="Arial"/>
          <w:sz w:val="16"/>
          <w:szCs w:val="16"/>
        </w:rPr>
        <w:t>.</w:t>
      </w:r>
    </w:p>
  </w:footnote>
  <w:footnote w:id="10">
    <w:p w14:paraId="49A30C84" w14:textId="39C3264E"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Úřad vlády ČR - Dopad ESI fondů na HDP ČR: simulace modelu QUEST III a RHOMOLO, 2018.</w:t>
      </w:r>
    </w:p>
  </w:footnote>
  <w:footnote w:id="11">
    <w:p w14:paraId="58118058" w14:textId="474FD80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bookmarkStart w:id="69" w:name="_Hlk64896556"/>
      <w:r w:rsidRPr="00671100">
        <w:rPr>
          <w:rFonts w:ascii="Arial" w:hAnsi="Arial" w:cs="Arial"/>
          <w:sz w:val="16"/>
          <w:szCs w:val="16"/>
        </w:rPr>
        <w:t xml:space="preserve">European Commission </w:t>
      </w:r>
      <w:bookmarkStart w:id="70" w:name="_Hlk64890069"/>
      <w:r w:rsidRPr="00671100">
        <w:rPr>
          <w:rFonts w:ascii="Arial" w:hAnsi="Arial" w:cs="Arial"/>
          <w:sz w:val="16"/>
          <w:szCs w:val="16"/>
        </w:rPr>
        <w:t>–</w:t>
      </w:r>
      <w:bookmarkEnd w:id="70"/>
      <w:r w:rsidRPr="00671100">
        <w:rPr>
          <w:rFonts w:ascii="Arial" w:hAnsi="Arial" w:cs="Arial"/>
          <w:sz w:val="16"/>
          <w:szCs w:val="16"/>
        </w:rPr>
        <w:t xml:space="preserve"> European Innovation Scoreboard 2020</w:t>
      </w:r>
      <w:bookmarkEnd w:id="69"/>
      <w:r w:rsidRPr="00671100">
        <w:rPr>
          <w:rFonts w:ascii="Arial" w:hAnsi="Arial" w:cs="Arial"/>
          <w:sz w:val="16"/>
          <w:szCs w:val="16"/>
        </w:rPr>
        <w:t xml:space="preserve">, dostupné na: </w:t>
      </w:r>
      <w:hyperlink r:id="rId3" w:history="1">
        <w:r w:rsidRPr="00671100">
          <w:rPr>
            <w:rStyle w:val="Hypertextovodkaz"/>
            <w:rFonts w:ascii="Arial" w:hAnsi="Arial" w:cs="Arial"/>
            <w:sz w:val="16"/>
            <w:szCs w:val="16"/>
          </w:rPr>
          <w:t>https://ec.europa.eu/docsroom/documents/41871</w:t>
        </w:r>
      </w:hyperlink>
      <w:r w:rsidRPr="00671100">
        <w:rPr>
          <w:rFonts w:ascii="Arial" w:hAnsi="Arial" w:cs="Arial"/>
          <w:sz w:val="16"/>
          <w:szCs w:val="16"/>
        </w:rPr>
        <w:t xml:space="preserve"> </w:t>
      </w:r>
    </w:p>
  </w:footnote>
  <w:footnote w:id="12">
    <w:p w14:paraId="0FDD565A" w14:textId="3F68D40B" w:rsidR="000E14A8" w:rsidRPr="00671100" w:rsidDel="00DD39D6" w:rsidRDefault="000E14A8" w:rsidP="00671100">
      <w:pPr>
        <w:pStyle w:val="Textpoznpodarou"/>
        <w:rPr>
          <w:del w:id="76" w:author="Juráš Pavel" w:date="2021-06-03T09:19:00Z"/>
          <w:rFonts w:ascii="Arial" w:hAnsi="Arial" w:cs="Arial"/>
          <w:sz w:val="16"/>
          <w:szCs w:val="16"/>
        </w:rPr>
      </w:pPr>
      <w:del w:id="77" w:author="Juráš Pavel" w:date="2021-06-03T09:19:00Z">
        <w:r w:rsidRPr="00671100" w:rsidDel="00DD39D6">
          <w:rPr>
            <w:rStyle w:val="Znakapoznpodarou"/>
            <w:rFonts w:ascii="Arial" w:hAnsi="Arial" w:cs="Arial"/>
            <w:sz w:val="16"/>
            <w:szCs w:val="16"/>
          </w:rPr>
          <w:footnoteRef/>
        </w:r>
        <w:r w:rsidRPr="00671100" w:rsidDel="00DD39D6">
          <w:rPr>
            <w:rFonts w:ascii="Arial" w:hAnsi="Arial" w:cs="Arial"/>
            <w:sz w:val="16"/>
            <w:szCs w:val="16"/>
          </w:rPr>
          <w:delText xml:space="preserve"> Ovšem pouze díky odchodu Spojeného království z EU. Ze současných členských zemí si ČR o jednu příčku pohoršila a byla předstižena Španělskem.</w:delText>
        </w:r>
      </w:del>
    </w:p>
  </w:footnote>
  <w:footnote w:id="13">
    <w:p w14:paraId="5E3736CB" w14:textId="408141B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1.1 OP PIK, 2019.</w:t>
      </w:r>
    </w:p>
  </w:footnote>
  <w:footnote w:id="14">
    <w:p w14:paraId="74C6A81D" w14:textId="48BBC546"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ins w:id="83" w:author="Juráš Pavel" w:date="2021-06-03T09:21:00Z">
        <w:r>
          <w:rPr>
            <w:rFonts w:ascii="Arial" w:hAnsi="Arial" w:cs="Arial"/>
            <w:sz w:val="16"/>
            <w:szCs w:val="16"/>
          </w:rPr>
          <w:t xml:space="preserve">Více viz </w:t>
        </w:r>
      </w:ins>
      <w:proofErr w:type="spellStart"/>
      <w:r w:rsidRPr="00671100">
        <w:rPr>
          <w:rFonts w:ascii="Arial" w:hAnsi="Arial" w:cs="Arial"/>
          <w:sz w:val="16"/>
          <w:szCs w:val="16"/>
        </w:rPr>
        <w:t>World</w:t>
      </w:r>
      <w:proofErr w:type="spellEnd"/>
      <w:r w:rsidRPr="00671100">
        <w:rPr>
          <w:rFonts w:ascii="Arial" w:hAnsi="Arial" w:cs="Arial"/>
          <w:sz w:val="16"/>
          <w:szCs w:val="16"/>
        </w:rPr>
        <w:t xml:space="preserve"> Bank </w:t>
      </w:r>
      <w:bookmarkStart w:id="84" w:name="_Hlk64885549"/>
      <w:r w:rsidRPr="00671100">
        <w:rPr>
          <w:rFonts w:ascii="Arial" w:hAnsi="Arial" w:cs="Arial"/>
          <w:sz w:val="16"/>
          <w:szCs w:val="16"/>
        </w:rPr>
        <w:t>–</w:t>
      </w:r>
      <w:bookmarkEnd w:id="84"/>
      <w:r w:rsidRPr="00671100">
        <w:rPr>
          <w:rFonts w:ascii="Arial" w:hAnsi="Arial" w:cs="Arial"/>
          <w:sz w:val="16"/>
          <w:szCs w:val="16"/>
        </w:rPr>
        <w:t xml:space="preserve"> Czech Republic Assessment of the SME Policy Mix, 2019.</w:t>
      </w:r>
    </w:p>
  </w:footnote>
  <w:footnote w:id="15">
    <w:p w14:paraId="6C59833B" w14:textId="7F80219E" w:rsidR="00AB1007" w:rsidRDefault="00AB1007">
      <w:pPr>
        <w:pStyle w:val="Textpoznpodarou"/>
      </w:pPr>
      <w:ins w:id="87" w:author="Juráš Pavel" w:date="2021-06-04T13:16:00Z">
        <w:r>
          <w:rPr>
            <w:rStyle w:val="Znakapoznpodarou"/>
          </w:rPr>
          <w:footnoteRef/>
        </w:r>
        <w:r>
          <w:t xml:space="preserve"> </w:t>
        </w:r>
      </w:ins>
      <w:ins w:id="88" w:author="Juráš Pavel" w:date="2021-06-04T13:17:00Z">
        <w:r>
          <w:rPr>
            <w:rFonts w:ascii="Arial" w:hAnsi="Arial" w:cs="Arial"/>
            <w:sz w:val="16"/>
            <w:szCs w:val="16"/>
          </w:rPr>
          <w:t>z anglického</w:t>
        </w:r>
      </w:ins>
      <w:ins w:id="89" w:author="Juráš Pavel" w:date="2021-06-04T13:16:00Z">
        <w:r w:rsidRPr="00AB1007">
          <w:rPr>
            <w:rFonts w:ascii="Arial" w:hAnsi="Arial" w:cs="Arial"/>
            <w:sz w:val="16"/>
            <w:szCs w:val="16"/>
          </w:rPr>
          <w:t xml:space="preserve"> </w:t>
        </w:r>
        <w:proofErr w:type="spellStart"/>
        <w:r w:rsidRPr="00AB1007">
          <w:rPr>
            <w:rFonts w:ascii="Arial" w:hAnsi="Arial" w:cs="Arial"/>
            <w:i/>
            <w:sz w:val="16"/>
            <w:szCs w:val="16"/>
          </w:rPr>
          <w:t>K</w:t>
        </w:r>
        <w:r w:rsidRPr="00AB1007">
          <w:rPr>
            <w:rFonts w:ascii="Arial" w:hAnsi="Arial" w:cs="Arial"/>
            <w:i/>
            <w:sz w:val="16"/>
            <w:szCs w:val="16"/>
          </w:rPr>
          <w:t>nowledge</w:t>
        </w:r>
      </w:ins>
      <w:proofErr w:type="spellEnd"/>
      <w:ins w:id="90" w:author="Juráš Pavel" w:date="2021-06-04T13:17:00Z">
        <w:r w:rsidRPr="00AB1007">
          <w:rPr>
            <w:rFonts w:ascii="Arial" w:hAnsi="Arial" w:cs="Arial"/>
            <w:i/>
            <w:sz w:val="16"/>
            <w:szCs w:val="16"/>
          </w:rPr>
          <w:t xml:space="preserve"> </w:t>
        </w:r>
        <w:proofErr w:type="spellStart"/>
        <w:r w:rsidRPr="00AB1007">
          <w:rPr>
            <w:rFonts w:ascii="Arial" w:hAnsi="Arial" w:cs="Arial"/>
            <w:i/>
            <w:sz w:val="16"/>
            <w:szCs w:val="16"/>
          </w:rPr>
          <w:t>I</w:t>
        </w:r>
      </w:ins>
      <w:ins w:id="91" w:author="Juráš Pavel" w:date="2021-06-04T13:16:00Z">
        <w:r w:rsidRPr="00AB1007">
          <w:rPr>
            <w:rFonts w:ascii="Arial" w:hAnsi="Arial" w:cs="Arial"/>
            <w:i/>
            <w:sz w:val="16"/>
            <w:szCs w:val="16"/>
          </w:rPr>
          <w:t>ntensive</w:t>
        </w:r>
        <w:proofErr w:type="spellEnd"/>
        <w:r w:rsidRPr="00AB1007">
          <w:rPr>
            <w:rFonts w:ascii="Arial" w:hAnsi="Arial" w:cs="Arial"/>
            <w:i/>
            <w:sz w:val="16"/>
            <w:szCs w:val="16"/>
          </w:rPr>
          <w:t xml:space="preserve"> </w:t>
        </w:r>
      </w:ins>
      <w:proofErr w:type="spellStart"/>
      <w:ins w:id="92" w:author="Juráš Pavel" w:date="2021-06-04T13:17:00Z">
        <w:r w:rsidRPr="00AB1007">
          <w:rPr>
            <w:rFonts w:ascii="Arial" w:hAnsi="Arial" w:cs="Arial"/>
            <w:i/>
            <w:sz w:val="16"/>
            <w:szCs w:val="16"/>
          </w:rPr>
          <w:t>S</w:t>
        </w:r>
      </w:ins>
      <w:ins w:id="93" w:author="Juráš Pavel" w:date="2021-06-04T13:16:00Z">
        <w:r w:rsidRPr="00AB1007">
          <w:rPr>
            <w:rFonts w:ascii="Arial" w:hAnsi="Arial" w:cs="Arial"/>
            <w:i/>
            <w:sz w:val="16"/>
            <w:szCs w:val="16"/>
          </w:rPr>
          <w:t>ervices</w:t>
        </w:r>
      </w:ins>
      <w:proofErr w:type="spellEnd"/>
    </w:p>
  </w:footnote>
  <w:footnote w:id="16">
    <w:p w14:paraId="018A2D4D" w14:textId="4736DAEC" w:rsidR="000E14A8" w:rsidRPr="00671100" w:rsidDel="005C0BB8" w:rsidRDefault="000E14A8" w:rsidP="00671100">
      <w:pPr>
        <w:pStyle w:val="Textpoznpodarou"/>
        <w:rPr>
          <w:del w:id="96" w:author="Juráš Pavel" w:date="2021-06-04T13:07:00Z"/>
          <w:rFonts w:ascii="Arial" w:hAnsi="Arial" w:cs="Arial"/>
          <w:sz w:val="16"/>
          <w:szCs w:val="16"/>
        </w:rPr>
      </w:pPr>
      <w:del w:id="97" w:author="Juráš Pavel" w:date="2021-06-04T13:07:00Z">
        <w:r w:rsidRPr="00671100" w:rsidDel="005C0BB8">
          <w:rPr>
            <w:rStyle w:val="Znakapoznpodarou"/>
            <w:rFonts w:ascii="Arial" w:hAnsi="Arial" w:cs="Arial"/>
            <w:sz w:val="16"/>
            <w:szCs w:val="16"/>
          </w:rPr>
          <w:footnoteRef/>
        </w:r>
        <w:r w:rsidRPr="00671100" w:rsidDel="005C0BB8">
          <w:rPr>
            <w:rFonts w:ascii="Arial" w:hAnsi="Arial" w:cs="Arial"/>
            <w:sz w:val="16"/>
            <w:szCs w:val="16"/>
          </w:rPr>
          <w:delText xml:space="preserve">  Eurostat </w:delText>
        </w:r>
        <w:bookmarkStart w:id="98" w:name="_Hlk64894348"/>
        <w:r w:rsidRPr="00671100" w:rsidDel="005C0BB8">
          <w:rPr>
            <w:rFonts w:ascii="Arial" w:hAnsi="Arial" w:cs="Arial"/>
            <w:sz w:val="16"/>
            <w:szCs w:val="16"/>
          </w:rPr>
          <w:delText>–</w:delText>
        </w:r>
        <w:bookmarkEnd w:id="98"/>
        <w:r w:rsidRPr="00671100" w:rsidDel="005C0BB8">
          <w:rPr>
            <w:rFonts w:ascii="Arial" w:hAnsi="Arial" w:cs="Arial"/>
            <w:sz w:val="16"/>
            <w:szCs w:val="16"/>
          </w:rPr>
          <w:delText xml:space="preserve"> Employment in high- and medium-high technology manufacturing sectors and knowledge-intensive service sectors, dostupné na: </w:delText>
        </w:r>
        <w:r w:rsidDel="005C0BB8">
          <w:fldChar w:fldCharType="begin"/>
        </w:r>
        <w:r w:rsidDel="005C0BB8">
          <w:delInstrText xml:space="preserve"> HYPERLINK "https://ec.europa.eu/eurostat/databrowser/view/tsc00011/default/table?lang=en" </w:delInstrText>
        </w:r>
        <w:r w:rsidDel="005C0BB8">
          <w:fldChar w:fldCharType="separate"/>
        </w:r>
        <w:r w:rsidRPr="00671100" w:rsidDel="005C0BB8">
          <w:rPr>
            <w:rStyle w:val="Hypertextovodkaz"/>
            <w:rFonts w:ascii="Arial" w:hAnsi="Arial" w:cs="Arial"/>
            <w:sz w:val="16"/>
            <w:szCs w:val="16"/>
          </w:rPr>
          <w:delText>https://ec.europa.eu/eurostat/databrowser/view/tsc00011/default/table?lang=en</w:delText>
        </w:r>
        <w:r w:rsidDel="005C0BB8">
          <w:rPr>
            <w:rStyle w:val="Hypertextovodkaz"/>
            <w:rFonts w:ascii="Arial" w:hAnsi="Arial" w:cs="Arial"/>
            <w:sz w:val="16"/>
            <w:szCs w:val="16"/>
          </w:rPr>
          <w:fldChar w:fldCharType="end"/>
        </w:r>
        <w:r w:rsidRPr="00671100" w:rsidDel="005C0BB8">
          <w:rPr>
            <w:rFonts w:ascii="Arial" w:hAnsi="Arial" w:cs="Arial"/>
            <w:sz w:val="16"/>
            <w:szCs w:val="16"/>
          </w:rPr>
          <w:delText xml:space="preserve">. </w:delText>
        </w:r>
      </w:del>
    </w:p>
  </w:footnote>
  <w:footnote w:id="17">
    <w:p w14:paraId="61F50F9D" w14:textId="77777777" w:rsidR="000E14A8" w:rsidRPr="00671100" w:rsidRDefault="000E14A8" w:rsidP="00671100">
      <w:pPr>
        <w:jc w:val="both"/>
        <w:rPr>
          <w:rFonts w:ascii="Arial" w:hAnsi="Arial" w:cs="Arial"/>
          <w:color w:val="000000" w:themeColor="text1"/>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themeColor="text1"/>
          <w:sz w:val="16"/>
          <w:szCs w:val="16"/>
        </w:rPr>
        <w:t xml:space="preserve">Definice tržního selhání u </w:t>
      </w:r>
      <w:proofErr w:type="spellStart"/>
      <w:r w:rsidRPr="00671100">
        <w:rPr>
          <w:rFonts w:ascii="Arial" w:hAnsi="Arial" w:cs="Arial"/>
          <w:color w:val="000000" w:themeColor="text1"/>
          <w:sz w:val="16"/>
          <w:szCs w:val="16"/>
        </w:rPr>
        <w:t>VaI</w:t>
      </w:r>
      <w:proofErr w:type="spellEnd"/>
      <w:r w:rsidRPr="00671100">
        <w:rPr>
          <w:rFonts w:ascii="Arial" w:hAnsi="Arial" w:cs="Arial"/>
          <w:color w:val="000000" w:themeColor="text1"/>
          <w:sz w:val="16"/>
          <w:szCs w:val="16"/>
        </w:rPr>
        <w:t xml:space="preserve"> je již předmětem evropské legislativy (Nařízení Komise (EU) č. 651/2014 ze dne 17. června 2014, Rámec pro státní podporu výzkumu, vývoje a inovací (2014/C 198/01), která definuje aktivity, pro které je přípustné poskytovat veřejnou podporu.</w:t>
      </w:r>
    </w:p>
  </w:footnote>
  <w:footnote w:id="18">
    <w:p w14:paraId="1164E39D" w14:textId="77777777" w:rsidR="000E14A8" w:rsidRPr="00671100" w:rsidRDefault="000E14A8" w:rsidP="00671100">
      <w:pPr>
        <w:pStyle w:val="Default"/>
        <w:spacing w:line="240" w:lineRule="auto"/>
        <w:jc w:val="both"/>
        <w:rPr>
          <w:rFonts w:ascii="Arial" w:eastAsiaTheme="minorHAnsi" w:hAnsi="Arial" w:cs="Arial"/>
          <w:color w:val="000000"/>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Zejména se jedná o </w:t>
      </w:r>
      <w:r w:rsidRPr="00671100">
        <w:rPr>
          <w:rFonts w:ascii="Arial" w:eastAsiaTheme="minorHAnsi" w:hAnsi="Arial" w:cs="Arial"/>
          <w:color w:val="000000"/>
          <w:sz w:val="16"/>
          <w:szCs w:val="16"/>
        </w:rPr>
        <w:t xml:space="preserve">pořízení licencí, patentů, know-how, výdaje na certifikace, testování výrobků a patentovou ochranu duševního vlastnictví před uvedením na trh, legislativou stanovené požadavky poskytování podpory aj. </w:t>
      </w:r>
    </w:p>
  </w:footnote>
  <w:footnote w:id="19">
    <w:p w14:paraId="667CAEE3" w14:textId="4926B312" w:rsidR="000E14A8" w:rsidRPr="00671100" w:rsidRDefault="000E14A8" w:rsidP="00671100">
      <w:pPr>
        <w:pStyle w:val="Textpoznpodarou"/>
        <w:rPr>
          <w:rFonts w:ascii="Arial" w:hAnsi="Arial" w:cs="Arial"/>
          <w:i/>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MPO – Analýza tržní situace a specifikace vhodných forem podpory pro účely přípravy priority OP TAK - Posilování výkonnosti podniků v oblasti výzkumu, vývoje a inovací a jejich digitální transformace</w:t>
      </w:r>
      <w:r>
        <w:rPr>
          <w:rFonts w:ascii="Arial" w:hAnsi="Arial" w:cs="Arial"/>
          <w:sz w:val="16"/>
          <w:szCs w:val="16"/>
        </w:rPr>
        <w:t xml:space="preserve">, </w:t>
      </w:r>
      <w:r w:rsidRPr="00AE32FF">
        <w:rPr>
          <w:rFonts w:ascii="Arial" w:hAnsi="Arial" w:cs="Arial"/>
          <w:sz w:val="16"/>
          <w:szCs w:val="16"/>
        </w:rPr>
        <w:t xml:space="preserve">dostupné na: </w:t>
      </w:r>
      <w:hyperlink r:id="rId4"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20">
    <w:p w14:paraId="0575C2B4" w14:textId="1A763D2C"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European Commission – Regional Innovation Scoreboard 2019.</w:t>
      </w:r>
    </w:p>
  </w:footnote>
  <w:footnote w:id="21">
    <w:p w14:paraId="10501296" w14:textId="75680182"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Ve smyslu podpory průmyslového designu za účelem zvyšování přidané hodnoty u koncových výrobků.</w:t>
      </w:r>
    </w:p>
  </w:footnote>
  <w:footnote w:id="22">
    <w:p w14:paraId="2B404F2B" w14:textId="26E1B3D4"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1.2 OP PIK, 2019.</w:t>
      </w:r>
    </w:p>
  </w:footnote>
  <w:footnote w:id="23">
    <w:p w14:paraId="112F09A3" w14:textId="0E8068ED"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Národní výzkumná a inovační strategie pro inteligentní specializaci České republiky</w:t>
      </w:r>
      <w:bookmarkStart w:id="103" w:name="_Hlk64897679"/>
      <w:r w:rsidRPr="00671100">
        <w:rPr>
          <w:rFonts w:ascii="Arial" w:hAnsi="Arial" w:cs="Arial"/>
          <w:sz w:val="16"/>
          <w:szCs w:val="16"/>
        </w:rPr>
        <w:t xml:space="preserve"> 2021 </w:t>
      </w:r>
      <w:bookmarkStart w:id="104" w:name="_Hlk64896190"/>
      <w:r w:rsidRPr="00671100">
        <w:rPr>
          <w:rFonts w:ascii="Arial" w:hAnsi="Arial" w:cs="Arial"/>
          <w:sz w:val="16"/>
          <w:szCs w:val="16"/>
        </w:rPr>
        <w:t>–</w:t>
      </w:r>
      <w:bookmarkEnd w:id="104"/>
      <w:r w:rsidRPr="00671100">
        <w:rPr>
          <w:rFonts w:ascii="Arial" w:hAnsi="Arial" w:cs="Arial"/>
          <w:sz w:val="16"/>
          <w:szCs w:val="16"/>
        </w:rPr>
        <w:t xml:space="preserve"> 2027</w:t>
      </w:r>
      <w:bookmarkEnd w:id="103"/>
      <w:r w:rsidRPr="00671100">
        <w:rPr>
          <w:rFonts w:ascii="Arial" w:hAnsi="Arial" w:cs="Arial"/>
          <w:sz w:val="16"/>
          <w:szCs w:val="16"/>
        </w:rPr>
        <w:t xml:space="preserve"> nebo MPO - Výsledková evaluace specifického cíle 1.2 OP PIK, 2019.</w:t>
      </w:r>
    </w:p>
  </w:footnote>
  <w:footnote w:id="24">
    <w:p w14:paraId="3C20A537" w14:textId="7005175E"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ČSÚ, dostupné na: </w:t>
      </w:r>
      <w:hyperlink r:id="rId5" w:history="1">
        <w:r w:rsidRPr="00671100">
          <w:rPr>
            <w:rStyle w:val="Hypertextovodkaz"/>
            <w:rFonts w:ascii="Arial" w:hAnsi="Arial" w:cs="Arial"/>
            <w:sz w:val="16"/>
            <w:szCs w:val="16"/>
          </w:rPr>
          <w:t>https://www.czso.cz/documents/10180/122362628/21100220040.pdf/b4b23152-51e4-4f7c-b65c-ee2b951824a0?version=1.1</w:t>
        </w:r>
      </w:hyperlink>
      <w:r w:rsidRPr="00671100">
        <w:rPr>
          <w:rStyle w:val="Hypertextovodkaz"/>
          <w:rFonts w:ascii="Arial" w:hAnsi="Arial" w:cs="Arial"/>
          <w:sz w:val="16"/>
          <w:szCs w:val="16"/>
        </w:rPr>
        <w:t>.</w:t>
      </w:r>
    </w:p>
  </w:footnote>
  <w:footnote w:id="25">
    <w:p w14:paraId="154E4080" w14:textId="20988E92"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Inovační strategie České republiky 2019–2030.</w:t>
      </w:r>
    </w:p>
  </w:footnote>
  <w:footnote w:id="26">
    <w:p w14:paraId="16485622" w14:textId="4BA51F31"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European Commission </w:t>
      </w:r>
      <w:bookmarkStart w:id="105" w:name="_Hlk65236965"/>
      <w:r w:rsidRPr="00671100">
        <w:rPr>
          <w:rFonts w:ascii="Arial" w:hAnsi="Arial" w:cs="Arial"/>
          <w:sz w:val="16"/>
          <w:szCs w:val="16"/>
        </w:rPr>
        <w:t>–</w:t>
      </w:r>
      <w:bookmarkEnd w:id="105"/>
      <w:r w:rsidRPr="00671100">
        <w:rPr>
          <w:rFonts w:ascii="Arial" w:hAnsi="Arial" w:cs="Arial"/>
          <w:sz w:val="16"/>
          <w:szCs w:val="16"/>
        </w:rPr>
        <w:t xml:space="preserve"> European Innovation Scoreboard 2020, dostupné na: </w:t>
      </w:r>
      <w:hyperlink r:id="rId6" w:history="1">
        <w:r w:rsidRPr="00671100">
          <w:rPr>
            <w:rStyle w:val="Hypertextovodkaz"/>
            <w:rFonts w:ascii="Arial" w:hAnsi="Arial" w:cs="Arial"/>
            <w:sz w:val="16"/>
            <w:szCs w:val="16"/>
          </w:rPr>
          <w:t>https://ec.europa.eu/docsroom/documents/41871</w:t>
        </w:r>
      </w:hyperlink>
      <w:r w:rsidRPr="00671100">
        <w:rPr>
          <w:rFonts w:ascii="Arial" w:hAnsi="Arial" w:cs="Arial"/>
          <w:sz w:val="16"/>
          <w:szCs w:val="16"/>
        </w:rPr>
        <w:t xml:space="preserve"> </w:t>
      </w:r>
    </w:p>
  </w:footnote>
  <w:footnote w:id="27">
    <w:p w14:paraId="35A3B574" w14:textId="1F905EC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Národní výzkumná a inovační strategie pro inteligentní specializaci České republiky 2021 </w:t>
      </w:r>
      <w:bookmarkStart w:id="107" w:name="_Hlk64906445"/>
      <w:r w:rsidRPr="00671100">
        <w:rPr>
          <w:rFonts w:ascii="Arial" w:hAnsi="Arial" w:cs="Arial"/>
          <w:sz w:val="16"/>
          <w:szCs w:val="16"/>
        </w:rPr>
        <w:t>–</w:t>
      </w:r>
      <w:bookmarkEnd w:id="107"/>
      <w:r w:rsidRPr="00671100">
        <w:rPr>
          <w:rFonts w:ascii="Arial" w:hAnsi="Arial" w:cs="Arial"/>
          <w:sz w:val="16"/>
          <w:szCs w:val="16"/>
        </w:rPr>
        <w:t xml:space="preserve"> 2027</w:t>
      </w:r>
    </w:p>
  </w:footnote>
  <w:footnote w:id="28">
    <w:p w14:paraId="11C26318" w14:textId="3CA98978" w:rsidR="000E14A8" w:rsidRPr="00671100" w:rsidRDefault="000E14A8">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Style w:val="Hypertextovodkaz"/>
          <w:rFonts w:ascii="Arial" w:hAnsi="Arial" w:cs="Arial"/>
          <w:sz w:val="16"/>
          <w:szCs w:val="16"/>
        </w:rPr>
        <w:t xml:space="preserve"> </w:t>
      </w:r>
      <w:r w:rsidRPr="00363CFA">
        <w:rPr>
          <w:rStyle w:val="Hypertextovodkaz"/>
          <w:rFonts w:ascii="Arial" w:hAnsi="Arial" w:cs="Arial"/>
          <w:color w:val="000000" w:themeColor="text1"/>
          <w:sz w:val="16"/>
          <w:szCs w:val="16"/>
          <w:u w:val="none"/>
        </w:rPr>
        <w:t xml:space="preserve">Světové ekonomické fórum (WEF) – v rámci zprávy Global Information Technology Report 2020, Network Readiness Index 2020. Po reorganizaci WEF dostupné na: </w:t>
      </w:r>
      <w:hyperlink r:id="rId7" w:history="1">
        <w:r w:rsidRPr="005548BB">
          <w:rPr>
            <w:rStyle w:val="Hypertextovodkaz"/>
            <w:rFonts w:ascii="Arial" w:hAnsi="Arial" w:cs="Arial"/>
            <w:sz w:val="16"/>
            <w:szCs w:val="16"/>
          </w:rPr>
          <w:t>https://portulansinstitute.org/</w:t>
        </w:r>
      </w:hyperlink>
      <w:r>
        <w:rPr>
          <w:rStyle w:val="Hypertextovodkaz"/>
          <w:rFonts w:ascii="Arial" w:hAnsi="Arial" w:cs="Arial"/>
          <w:sz w:val="16"/>
          <w:szCs w:val="16"/>
        </w:rPr>
        <w:t xml:space="preserve"> </w:t>
      </w:r>
    </w:p>
  </w:footnote>
  <w:footnote w:id="29">
    <w:p w14:paraId="38FA3517" w14:textId="39CD3696"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Tzn. země s vysokými příjmy dle OECD.</w:t>
      </w:r>
    </w:p>
  </w:footnote>
  <w:footnote w:id="30">
    <w:p w14:paraId="77824CB1" w14:textId="06AA3CC9" w:rsidR="000E14A8" w:rsidRDefault="000E14A8">
      <w:pPr>
        <w:pStyle w:val="Textpoznpodarou"/>
      </w:pPr>
      <w:ins w:id="112" w:author="Juráš Pavel" w:date="2021-06-02T11:46:00Z">
        <w:r>
          <w:rPr>
            <w:rStyle w:val="Znakapoznpodarou"/>
          </w:rPr>
          <w:footnoteRef/>
        </w:r>
        <w:r>
          <w:t xml:space="preserve"> </w:t>
        </w:r>
      </w:ins>
      <w:ins w:id="113" w:author="Juráš Pavel" w:date="2021-06-02T11:47:00Z">
        <w:r w:rsidRPr="00632305">
          <w:rPr>
            <w:rFonts w:ascii="Arial" w:hAnsi="Arial" w:cs="Arial"/>
            <w:color w:val="000000" w:themeColor="text1"/>
            <w:sz w:val="16"/>
            <w:szCs w:val="16"/>
          </w:rPr>
          <w:t xml:space="preserve">Mezi klíčové </w:t>
        </w:r>
      </w:ins>
      <w:ins w:id="114" w:author="Juráš Pavel" w:date="2021-06-03T09:28:00Z">
        <w:r>
          <w:rPr>
            <w:rFonts w:ascii="Arial" w:hAnsi="Arial" w:cs="Arial"/>
            <w:color w:val="000000" w:themeColor="text1"/>
            <w:sz w:val="16"/>
            <w:szCs w:val="16"/>
          </w:rPr>
          <w:t>prvky</w:t>
        </w:r>
      </w:ins>
      <w:ins w:id="115" w:author="Juráš Pavel" w:date="2021-06-02T11:47:00Z">
        <w:r w:rsidRPr="00632305">
          <w:rPr>
            <w:rFonts w:ascii="Arial" w:hAnsi="Arial" w:cs="Arial"/>
            <w:color w:val="000000" w:themeColor="text1"/>
            <w:sz w:val="16"/>
            <w:szCs w:val="16"/>
          </w:rPr>
          <w:t xml:space="preserve"> P4.0 patří kromě výše uvedené</w:t>
        </w:r>
      </w:ins>
      <w:ins w:id="116" w:author="Juráš Pavel" w:date="2021-06-03T16:37:00Z">
        <w:r>
          <w:rPr>
            <w:rFonts w:ascii="Arial" w:hAnsi="Arial" w:cs="Arial"/>
            <w:color w:val="000000" w:themeColor="text1"/>
            <w:sz w:val="16"/>
            <w:szCs w:val="16"/>
          </w:rPr>
          <w:t xml:space="preserve"> robotiky</w:t>
        </w:r>
      </w:ins>
      <w:ins w:id="117" w:author="Juráš Pavel" w:date="2021-06-02T11:47:00Z">
        <w:r w:rsidRPr="00632305">
          <w:rPr>
            <w:rFonts w:ascii="Arial" w:hAnsi="Arial" w:cs="Arial"/>
            <w:color w:val="000000" w:themeColor="text1"/>
            <w:sz w:val="16"/>
            <w:szCs w:val="16"/>
          </w:rPr>
          <w:t xml:space="preserve"> a </w:t>
        </w:r>
        <w:r w:rsidRPr="00632305">
          <w:rPr>
            <w:rFonts w:ascii="Arial" w:hAnsi="Arial" w:cs="Arial"/>
            <w:sz w:val="16"/>
            <w:szCs w:val="16"/>
          </w:rPr>
          <w:t>umělé inteligence</w:t>
        </w:r>
        <w:r w:rsidRPr="00632305">
          <w:rPr>
            <w:rFonts w:ascii="Arial" w:hAnsi="Arial" w:cs="Arial"/>
            <w:color w:val="000000" w:themeColor="text1"/>
            <w:sz w:val="16"/>
            <w:szCs w:val="16"/>
          </w:rPr>
          <w:t xml:space="preserve"> i </w:t>
        </w:r>
      </w:ins>
      <w:ins w:id="118" w:author="Juráš Pavel" w:date="2021-06-03T16:37:00Z">
        <w:r>
          <w:rPr>
            <w:rFonts w:ascii="Arial" w:hAnsi="Arial" w:cs="Arial"/>
            <w:color w:val="000000" w:themeColor="text1"/>
            <w:sz w:val="16"/>
            <w:szCs w:val="16"/>
          </w:rPr>
          <w:t>kybernetika</w:t>
        </w:r>
      </w:ins>
      <w:ins w:id="119" w:author="Juráš Pavel" w:date="2021-06-02T11:47:00Z">
        <w:r w:rsidRPr="00632305">
          <w:rPr>
            <w:rFonts w:ascii="Arial" w:hAnsi="Arial" w:cs="Arial"/>
            <w:color w:val="000000" w:themeColor="text1"/>
            <w:sz w:val="16"/>
            <w:szCs w:val="16"/>
          </w:rPr>
          <w:t xml:space="preserve">, internet věcí, digitální platformy, automatizace či velká data. </w:t>
        </w:r>
      </w:ins>
      <w:ins w:id="120" w:author="Juráš Pavel" w:date="2021-06-02T11:46:00Z">
        <w:r w:rsidRPr="00632305">
          <w:rPr>
            <w:rFonts w:ascii="Arial" w:hAnsi="Arial" w:cs="Arial"/>
            <w:sz w:val="16"/>
            <w:szCs w:val="16"/>
          </w:rPr>
          <w:t xml:space="preserve">Dále </w:t>
        </w:r>
      </w:ins>
      <w:ins w:id="121" w:author="Juráš Pavel" w:date="2021-06-02T11:47:00Z">
        <w:r>
          <w:rPr>
            <w:rFonts w:ascii="Arial" w:hAnsi="Arial" w:cs="Arial"/>
            <w:sz w:val="16"/>
            <w:szCs w:val="16"/>
          </w:rPr>
          <w:t>viz</w:t>
        </w:r>
      </w:ins>
      <w:ins w:id="122" w:author="Juráš Pavel" w:date="2021-06-02T11:46:00Z">
        <w:r w:rsidRPr="00632305">
          <w:rPr>
            <w:rFonts w:ascii="Arial" w:hAnsi="Arial" w:cs="Arial"/>
            <w:sz w:val="16"/>
            <w:szCs w:val="16"/>
          </w:rPr>
          <w:t xml:space="preserve"> </w:t>
        </w:r>
        <w:proofErr w:type="spellStart"/>
        <w:r w:rsidRPr="00632305">
          <w:rPr>
            <w:rFonts w:ascii="Arial" w:hAnsi="Arial" w:cs="Arial"/>
            <w:sz w:val="16"/>
            <w:szCs w:val="16"/>
          </w:rPr>
          <w:t>Key</w:t>
        </w:r>
        <w:proofErr w:type="spellEnd"/>
        <w:r w:rsidRPr="00632305">
          <w:rPr>
            <w:rFonts w:ascii="Arial" w:hAnsi="Arial" w:cs="Arial"/>
            <w:sz w:val="16"/>
            <w:szCs w:val="16"/>
          </w:rPr>
          <w:t xml:space="preserve"> </w:t>
        </w:r>
        <w:proofErr w:type="spellStart"/>
        <w:r w:rsidRPr="00632305">
          <w:rPr>
            <w:rFonts w:ascii="Arial" w:hAnsi="Arial" w:cs="Arial"/>
            <w:sz w:val="16"/>
            <w:szCs w:val="16"/>
          </w:rPr>
          <w:t>Enabling</w:t>
        </w:r>
        <w:proofErr w:type="spellEnd"/>
        <w:r w:rsidRPr="00632305">
          <w:rPr>
            <w:rFonts w:ascii="Arial" w:hAnsi="Arial" w:cs="Arial"/>
            <w:sz w:val="16"/>
            <w:szCs w:val="16"/>
          </w:rPr>
          <w:t xml:space="preserve"> Technologies dostupné např. zde: </w:t>
        </w:r>
      </w:ins>
      <w:r w:rsidRPr="00632305">
        <w:fldChar w:fldCharType="begin"/>
      </w:r>
      <w:r w:rsidRPr="00632305">
        <w:rPr>
          <w:rFonts w:ascii="Arial" w:hAnsi="Arial" w:cs="Arial"/>
          <w:sz w:val="16"/>
          <w:szCs w:val="16"/>
        </w:rPr>
        <w:instrText xml:space="preserve"> HYPERLINK "https://publications.europa.eu/en/publication-detail/-/publication/28e1c485-476a-11e8-be1d-01aa75ed71a1" </w:instrText>
      </w:r>
      <w:r w:rsidRPr="00632305">
        <w:fldChar w:fldCharType="separate"/>
      </w:r>
      <w:ins w:id="123" w:author="Juráš Pavel" w:date="2021-06-02T11:46:00Z">
        <w:r w:rsidRPr="00632305">
          <w:rPr>
            <w:rStyle w:val="Hypertextovodkaz"/>
            <w:rFonts w:ascii="Arial" w:hAnsi="Arial" w:cs="Arial"/>
            <w:sz w:val="16"/>
            <w:szCs w:val="16"/>
          </w:rPr>
          <w:t>https://publications.europa.eu/en/publication-detail/-/publication/28e1c485-476a-11e8-be1d-01aa75ed71a1</w:t>
        </w:r>
        <w:r w:rsidRPr="00632305">
          <w:rPr>
            <w:rStyle w:val="Hypertextovodkaz"/>
            <w:rFonts w:ascii="Arial" w:hAnsi="Arial" w:cs="Arial"/>
            <w:sz w:val="16"/>
            <w:szCs w:val="16"/>
          </w:rPr>
          <w:fldChar w:fldCharType="end"/>
        </w:r>
        <w:r w:rsidRPr="00632305">
          <w:rPr>
            <w:rFonts w:ascii="Arial" w:hAnsi="Arial" w:cs="Arial"/>
            <w:sz w:val="16"/>
            <w:szCs w:val="16"/>
          </w:rPr>
          <w:t>.</w:t>
        </w:r>
      </w:ins>
    </w:p>
  </w:footnote>
  <w:footnote w:id="31">
    <w:p w14:paraId="69605BD8" w14:textId="3F65228E"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Pr>
          <w:rFonts w:ascii="Arial" w:hAnsi="Arial" w:cs="Arial"/>
          <w:sz w:val="16"/>
          <w:szCs w:val="16"/>
        </w:rPr>
        <w:t>v</w:t>
      </w:r>
      <w:r w:rsidRPr="00671100">
        <w:rPr>
          <w:rFonts w:ascii="Arial" w:hAnsi="Arial" w:cs="Arial"/>
          <w:sz w:val="16"/>
          <w:szCs w:val="16"/>
        </w:rPr>
        <w:t xml:space="preserve">iz </w:t>
      </w:r>
      <w:proofErr w:type="spellStart"/>
      <w:r w:rsidRPr="00671100">
        <w:rPr>
          <w:rFonts w:ascii="Arial" w:hAnsi="Arial" w:cs="Arial"/>
          <w:sz w:val="16"/>
          <w:szCs w:val="16"/>
        </w:rPr>
        <w:t>World</w:t>
      </w:r>
      <w:proofErr w:type="spellEnd"/>
      <w:r w:rsidRPr="00671100">
        <w:rPr>
          <w:rFonts w:ascii="Arial" w:hAnsi="Arial" w:cs="Arial"/>
          <w:sz w:val="16"/>
          <w:szCs w:val="16"/>
        </w:rPr>
        <w:t xml:space="preserve"> Bank – Czech Republic </w:t>
      </w:r>
      <w:proofErr w:type="spellStart"/>
      <w:r w:rsidRPr="00671100">
        <w:rPr>
          <w:rFonts w:ascii="Arial" w:hAnsi="Arial" w:cs="Arial"/>
          <w:sz w:val="16"/>
          <w:szCs w:val="16"/>
        </w:rPr>
        <w:t>Assessment</w:t>
      </w:r>
      <w:proofErr w:type="spellEnd"/>
      <w:r w:rsidRPr="00671100">
        <w:rPr>
          <w:rFonts w:ascii="Arial" w:hAnsi="Arial" w:cs="Arial"/>
          <w:sz w:val="16"/>
          <w:szCs w:val="16"/>
        </w:rPr>
        <w:t xml:space="preserve"> </w:t>
      </w:r>
      <w:proofErr w:type="spellStart"/>
      <w:r w:rsidRPr="00671100">
        <w:rPr>
          <w:rFonts w:ascii="Arial" w:hAnsi="Arial" w:cs="Arial"/>
          <w:sz w:val="16"/>
          <w:szCs w:val="16"/>
        </w:rPr>
        <w:t>of</w:t>
      </w:r>
      <w:proofErr w:type="spellEnd"/>
      <w:r w:rsidRPr="00671100">
        <w:rPr>
          <w:rFonts w:ascii="Arial" w:hAnsi="Arial" w:cs="Arial"/>
          <w:sz w:val="16"/>
          <w:szCs w:val="16"/>
        </w:rPr>
        <w:t xml:space="preserve"> </w:t>
      </w:r>
      <w:proofErr w:type="spellStart"/>
      <w:r w:rsidRPr="00671100">
        <w:rPr>
          <w:rFonts w:ascii="Arial" w:hAnsi="Arial" w:cs="Arial"/>
          <w:sz w:val="16"/>
          <w:szCs w:val="16"/>
        </w:rPr>
        <w:t>the</w:t>
      </w:r>
      <w:proofErr w:type="spellEnd"/>
      <w:r w:rsidRPr="00671100">
        <w:rPr>
          <w:rFonts w:ascii="Arial" w:hAnsi="Arial" w:cs="Arial"/>
          <w:sz w:val="16"/>
          <w:szCs w:val="16"/>
        </w:rPr>
        <w:t xml:space="preserve"> SME </w:t>
      </w:r>
      <w:proofErr w:type="spellStart"/>
      <w:r w:rsidRPr="00671100">
        <w:rPr>
          <w:rFonts w:ascii="Arial" w:hAnsi="Arial" w:cs="Arial"/>
          <w:sz w:val="16"/>
          <w:szCs w:val="16"/>
        </w:rPr>
        <w:t>Policy</w:t>
      </w:r>
      <w:proofErr w:type="spellEnd"/>
      <w:r w:rsidRPr="00671100">
        <w:rPr>
          <w:rFonts w:ascii="Arial" w:hAnsi="Arial" w:cs="Arial"/>
          <w:sz w:val="16"/>
          <w:szCs w:val="16"/>
        </w:rPr>
        <w:t xml:space="preserve"> Mix, 2019.</w:t>
      </w:r>
    </w:p>
  </w:footnote>
  <w:footnote w:id="32">
    <w:p w14:paraId="30B05C4A" w14:textId="7A4C36CF" w:rsidR="000E14A8" w:rsidRPr="00671100" w:rsidDel="00632305" w:rsidRDefault="000E14A8" w:rsidP="00671100">
      <w:pPr>
        <w:pStyle w:val="Textpoznpodarou"/>
        <w:rPr>
          <w:del w:id="128" w:author="Juráš Pavel" w:date="2021-06-02T11:46:00Z"/>
          <w:rFonts w:ascii="Arial" w:hAnsi="Arial" w:cs="Arial"/>
          <w:sz w:val="16"/>
          <w:szCs w:val="16"/>
        </w:rPr>
      </w:pPr>
      <w:del w:id="129" w:author="Juráš Pavel" w:date="2021-06-02T11:46:00Z">
        <w:r w:rsidRPr="00671100" w:rsidDel="00632305">
          <w:rPr>
            <w:rStyle w:val="Znakapoznpodarou"/>
            <w:rFonts w:ascii="Arial" w:hAnsi="Arial" w:cs="Arial"/>
            <w:sz w:val="16"/>
            <w:szCs w:val="16"/>
          </w:rPr>
          <w:footnoteRef/>
        </w:r>
        <w:r w:rsidRPr="00671100" w:rsidDel="00632305">
          <w:rPr>
            <w:rFonts w:ascii="Arial" w:hAnsi="Arial" w:cs="Arial"/>
            <w:sz w:val="16"/>
            <w:szCs w:val="16"/>
          </w:rPr>
          <w:delText xml:space="preserve"> Dále rovněž Key </w:delText>
        </w:r>
        <w:r w:rsidDel="00632305">
          <w:rPr>
            <w:rFonts w:ascii="Arial" w:hAnsi="Arial" w:cs="Arial"/>
            <w:sz w:val="16"/>
            <w:szCs w:val="16"/>
          </w:rPr>
          <w:delText>E</w:delText>
        </w:r>
        <w:r w:rsidRPr="00671100" w:rsidDel="00632305">
          <w:rPr>
            <w:rFonts w:ascii="Arial" w:hAnsi="Arial" w:cs="Arial"/>
            <w:sz w:val="16"/>
            <w:szCs w:val="16"/>
          </w:rPr>
          <w:delText xml:space="preserve">nabling </w:delText>
        </w:r>
        <w:r w:rsidDel="00632305">
          <w:rPr>
            <w:rFonts w:ascii="Arial" w:hAnsi="Arial" w:cs="Arial"/>
            <w:sz w:val="16"/>
            <w:szCs w:val="16"/>
          </w:rPr>
          <w:delText>T</w:delText>
        </w:r>
        <w:r w:rsidRPr="00671100" w:rsidDel="00632305">
          <w:rPr>
            <w:rFonts w:ascii="Arial" w:hAnsi="Arial" w:cs="Arial"/>
            <w:sz w:val="16"/>
            <w:szCs w:val="16"/>
          </w:rPr>
          <w:delText xml:space="preserve">echnologies dostupné např. zde: </w:delText>
        </w:r>
        <w:r w:rsidDel="00632305">
          <w:fldChar w:fldCharType="begin"/>
        </w:r>
        <w:r w:rsidDel="00632305">
          <w:delInstrText xml:space="preserve"> HYPERLINK "https://publications.europa.eu/en/publication-detail/-/publication/28e1c485-476a-11e8-be1d-01aa75ed71a1" </w:delInstrText>
        </w:r>
        <w:r w:rsidDel="00632305">
          <w:fldChar w:fldCharType="separate"/>
        </w:r>
        <w:r w:rsidRPr="00671100" w:rsidDel="00632305">
          <w:rPr>
            <w:rStyle w:val="Hypertextovodkaz"/>
            <w:rFonts w:ascii="Arial" w:hAnsi="Arial" w:cs="Arial"/>
            <w:sz w:val="16"/>
            <w:szCs w:val="16"/>
          </w:rPr>
          <w:delText>https://publications.europa.eu/en/publication-detail/-/publication/28e1c485-476a-11e8-be1d-01aa75ed71a1</w:delText>
        </w:r>
        <w:r w:rsidDel="00632305">
          <w:rPr>
            <w:rStyle w:val="Hypertextovodkaz"/>
            <w:rFonts w:ascii="Arial" w:hAnsi="Arial" w:cs="Arial"/>
            <w:sz w:val="16"/>
            <w:szCs w:val="16"/>
          </w:rPr>
          <w:fldChar w:fldCharType="end"/>
        </w:r>
        <w:r w:rsidRPr="00671100" w:rsidDel="00632305">
          <w:rPr>
            <w:rFonts w:ascii="Arial" w:hAnsi="Arial" w:cs="Arial"/>
            <w:sz w:val="16"/>
            <w:szCs w:val="16"/>
          </w:rPr>
          <w:delText>.</w:delText>
        </w:r>
        <w:r w:rsidRPr="00671100" w:rsidDel="00632305">
          <w:rPr>
            <w:rStyle w:val="Hypertextovodkaz"/>
            <w:rFonts w:ascii="Arial" w:hAnsi="Arial" w:cs="Arial"/>
            <w:color w:val="000000" w:themeColor="text1"/>
            <w:sz w:val="16"/>
            <w:szCs w:val="16"/>
          </w:rPr>
          <w:delText xml:space="preserve"> </w:delText>
        </w:r>
      </w:del>
    </w:p>
  </w:footnote>
  <w:footnote w:id="33">
    <w:p w14:paraId="78D14F28" w14:textId="658121AF" w:rsidR="000E14A8" w:rsidRPr="00671100" w:rsidDel="00632305" w:rsidRDefault="000E14A8" w:rsidP="00671100">
      <w:pPr>
        <w:pStyle w:val="Textpoznpodarou"/>
        <w:rPr>
          <w:del w:id="131" w:author="Juráš Pavel" w:date="2021-06-02T11:47:00Z"/>
          <w:rFonts w:ascii="Arial" w:hAnsi="Arial" w:cs="Arial"/>
          <w:sz w:val="16"/>
          <w:szCs w:val="16"/>
        </w:rPr>
      </w:pPr>
      <w:del w:id="132" w:author="Juráš Pavel" w:date="2021-06-02T11:47:00Z">
        <w:r w:rsidRPr="00671100" w:rsidDel="00632305">
          <w:rPr>
            <w:rStyle w:val="Znakapoznpodarou"/>
            <w:rFonts w:ascii="Arial" w:hAnsi="Arial" w:cs="Arial"/>
            <w:sz w:val="16"/>
            <w:szCs w:val="16"/>
          </w:rPr>
          <w:footnoteRef/>
        </w:r>
        <w:r w:rsidRPr="00671100" w:rsidDel="00632305">
          <w:rPr>
            <w:rFonts w:ascii="Arial" w:hAnsi="Arial" w:cs="Arial"/>
            <w:sz w:val="16"/>
            <w:szCs w:val="16"/>
          </w:rPr>
          <w:delText xml:space="preserve"> MPO - Výsledková evaluace SC 2.1, 2.2, 2019.</w:delText>
        </w:r>
      </w:del>
    </w:p>
  </w:footnote>
  <w:footnote w:id="34">
    <w:p w14:paraId="10D6AE4A" w14:textId="3B63D330" w:rsidR="000E14A8" w:rsidRPr="00671100" w:rsidDel="00632305" w:rsidRDefault="000E14A8" w:rsidP="00671100">
      <w:pPr>
        <w:pStyle w:val="Textpoznpodarou"/>
        <w:rPr>
          <w:del w:id="142" w:author="Juráš Pavel" w:date="2021-06-02T11:49:00Z"/>
          <w:rFonts w:ascii="Arial" w:hAnsi="Arial" w:cs="Arial"/>
          <w:sz w:val="16"/>
          <w:szCs w:val="16"/>
        </w:rPr>
      </w:pPr>
      <w:del w:id="143" w:author="Juráš Pavel" w:date="2021-06-02T11:49:00Z">
        <w:r w:rsidRPr="00671100" w:rsidDel="00632305">
          <w:rPr>
            <w:rStyle w:val="Znakapoznpodarou"/>
            <w:rFonts w:ascii="Arial" w:hAnsi="Arial" w:cs="Arial"/>
            <w:sz w:val="16"/>
            <w:szCs w:val="16"/>
          </w:rPr>
          <w:footnoteRef/>
        </w:r>
        <w:r w:rsidRPr="00671100" w:rsidDel="00632305">
          <w:rPr>
            <w:rFonts w:ascii="Arial" w:hAnsi="Arial" w:cs="Arial"/>
            <w:sz w:val="16"/>
            <w:szCs w:val="16"/>
          </w:rPr>
          <w:delText xml:space="preserve"> Národní strategie umělé inteligence v ČR</w:delText>
        </w:r>
      </w:del>
    </w:p>
  </w:footnote>
  <w:footnote w:id="35">
    <w:p w14:paraId="4020B770" w14:textId="2300C195" w:rsidR="000E14A8" w:rsidRPr="00671100" w:rsidDel="007A5A0B" w:rsidRDefault="000E14A8" w:rsidP="00671100">
      <w:pPr>
        <w:pStyle w:val="Odstavecseseznamem"/>
        <w:ind w:left="0"/>
        <w:contextualSpacing w:val="0"/>
        <w:jc w:val="both"/>
        <w:rPr>
          <w:del w:id="146" w:author="Juráš Pavel" w:date="2021-05-07T13:43:00Z"/>
          <w:rFonts w:ascii="Arial" w:eastAsia="Calibri" w:hAnsi="Arial" w:cs="Arial"/>
          <w:color w:val="000000"/>
          <w:sz w:val="16"/>
          <w:szCs w:val="16"/>
        </w:rPr>
      </w:pPr>
      <w:del w:id="147" w:author="Juráš Pavel" w:date="2021-05-07T13:43:00Z">
        <w:r w:rsidRPr="00671100" w:rsidDel="007A5A0B">
          <w:rPr>
            <w:rStyle w:val="Znakapoznpodarou"/>
            <w:rFonts w:ascii="Arial" w:hAnsi="Arial" w:cs="Arial"/>
            <w:sz w:val="16"/>
            <w:szCs w:val="16"/>
          </w:rPr>
          <w:footnoteRef/>
        </w:r>
        <w:r w:rsidRPr="00671100" w:rsidDel="007A5A0B">
          <w:rPr>
            <w:rFonts w:ascii="Arial" w:hAnsi="Arial" w:cs="Arial"/>
            <w:sz w:val="16"/>
            <w:szCs w:val="16"/>
          </w:rPr>
          <w:delText xml:space="preserve"> </w:delText>
        </w:r>
        <w:r w:rsidRPr="00671100" w:rsidDel="007A5A0B">
          <w:rPr>
            <w:rFonts w:ascii="Arial" w:eastAsia="Calibri" w:hAnsi="Arial" w:cs="Arial"/>
            <w:color w:val="000000"/>
            <w:sz w:val="16"/>
            <w:szCs w:val="16"/>
          </w:rPr>
          <w:delText xml:space="preserve">OP TAK bude podporovat zvyšování dovedností a kompetencí v rámci MSP při zavádění pokročilých technologií a s tím související rozvoj center pro digitální inovace či další infrastruktury zajišťující služby </w:delText>
        </w:r>
        <w:r w:rsidDel="007A5A0B">
          <w:rPr>
            <w:rFonts w:ascii="Arial" w:eastAsia="Calibri" w:hAnsi="Arial" w:cs="Arial"/>
            <w:color w:val="000000"/>
            <w:sz w:val="16"/>
            <w:szCs w:val="16"/>
          </w:rPr>
          <w:delText>zaměřené na</w:delText>
        </w:r>
        <w:r w:rsidRPr="00671100" w:rsidDel="007A5A0B">
          <w:rPr>
            <w:rFonts w:ascii="Arial" w:eastAsia="Calibri" w:hAnsi="Arial" w:cs="Arial"/>
            <w:color w:val="000000"/>
            <w:sz w:val="16"/>
            <w:szCs w:val="16"/>
          </w:rPr>
          <w:delText xml:space="preserve"> zaváděn</w:delText>
        </w:r>
        <w:r w:rsidDel="007A5A0B">
          <w:rPr>
            <w:rFonts w:ascii="Arial" w:eastAsia="Calibri" w:hAnsi="Arial" w:cs="Arial"/>
            <w:color w:val="000000"/>
            <w:sz w:val="16"/>
            <w:szCs w:val="16"/>
          </w:rPr>
          <w:delText>í</w:delText>
        </w:r>
        <w:r w:rsidRPr="00671100" w:rsidDel="007A5A0B">
          <w:rPr>
            <w:rFonts w:ascii="Arial" w:eastAsia="Calibri" w:hAnsi="Arial" w:cs="Arial"/>
            <w:color w:val="000000"/>
            <w:sz w:val="16"/>
            <w:szCs w:val="16"/>
          </w:rPr>
          <w:delText xml:space="preserve"> nových technologií, spolupráci v oblasti digitální transformace a využívání digitálních technologií, a to ve vazbě na RIS3. </w:delText>
        </w:r>
      </w:del>
    </w:p>
    <w:p w14:paraId="422A167C" w14:textId="7B983063" w:rsidR="000E14A8" w:rsidRPr="00671100" w:rsidDel="007A5A0B" w:rsidRDefault="000E14A8" w:rsidP="00671100">
      <w:pPr>
        <w:pStyle w:val="Odstavecseseznamem"/>
        <w:ind w:left="0"/>
        <w:contextualSpacing w:val="0"/>
        <w:jc w:val="both"/>
        <w:rPr>
          <w:del w:id="148" w:author="Juráš Pavel" w:date="2021-05-07T13:43:00Z"/>
          <w:rFonts w:ascii="Arial" w:eastAsia="Calibri" w:hAnsi="Arial" w:cs="Arial"/>
          <w:color w:val="000000"/>
          <w:sz w:val="16"/>
          <w:szCs w:val="16"/>
        </w:rPr>
      </w:pPr>
      <w:del w:id="149" w:author="Juráš Pavel" w:date="2021-05-07T13:43:00Z">
        <w:r w:rsidRPr="00671100" w:rsidDel="007A5A0B">
          <w:rPr>
            <w:rFonts w:ascii="Arial" w:hAnsi="Arial" w:cs="Arial"/>
            <w:sz w:val="16"/>
            <w:szCs w:val="16"/>
          </w:rPr>
          <w:delText>OP JAK podpoří rozvoj funkčního koordinovaného systému řízení VaI, včetně rozvoje národních a krajských inovačních platforem, jejichž prostřednictvím dojde k posílení spolupráce akademické a podnikatelské sféry na objevování podnikatelských příležitostí a strategickému směřování k inteligentní specializaci ČR a jejích regionů, včetně rozvoje krajských nástrojů na podporu regionálních ekosystémů.</w:delText>
        </w:r>
        <w:r w:rsidRPr="00671100" w:rsidDel="007A5A0B">
          <w:rPr>
            <w:rFonts w:ascii="Arial" w:eastAsia="Calibri" w:hAnsi="Arial" w:cs="Arial"/>
            <w:color w:val="000000"/>
            <w:sz w:val="16"/>
            <w:szCs w:val="16"/>
          </w:rPr>
          <w:delText xml:space="preserve"> Vymezení podpory s OP TAK je na úrovni cílových skupin a příjemců – OP TAK (podnikatelské subjekty) vs. OP JAK (VO a školy).</w:delText>
        </w:r>
      </w:del>
    </w:p>
    <w:p w14:paraId="63AD61DF" w14:textId="1C8FC8B4" w:rsidR="000E14A8" w:rsidRPr="00671100" w:rsidDel="007A5A0B" w:rsidRDefault="000E14A8" w:rsidP="00671100">
      <w:pPr>
        <w:pStyle w:val="Odstavecseseznamem"/>
        <w:ind w:left="0"/>
        <w:contextualSpacing w:val="0"/>
        <w:jc w:val="both"/>
        <w:rPr>
          <w:del w:id="150" w:author="Juráš Pavel" w:date="2021-05-07T13:43:00Z"/>
          <w:rFonts w:ascii="Arial" w:eastAsia="Calibri" w:hAnsi="Arial" w:cs="Arial"/>
          <w:color w:val="000000"/>
          <w:sz w:val="16"/>
          <w:szCs w:val="16"/>
        </w:rPr>
      </w:pPr>
      <w:del w:id="151" w:author="Juráš Pavel" w:date="2021-05-07T13:43:00Z">
        <w:r w:rsidRPr="00671100" w:rsidDel="007A5A0B">
          <w:rPr>
            <w:rFonts w:ascii="Arial" w:eastAsia="Calibri" w:hAnsi="Arial" w:cs="Arial"/>
            <w:color w:val="000000"/>
            <w:sz w:val="16"/>
            <w:szCs w:val="16"/>
          </w:rPr>
          <w:delText xml:space="preserve">OP Z+ podporuje další vzdělávání pracovníků, rozvoj dovedností pracovní síly v podnicích a rekvalifikace zaměřené na získávání a prohlubování odborných a klíčových kompetencí, včetně osvojení nových dovedností v oblastech spojených se socioekonomickými a environmentálními změnami a 4. průmyslovou revolucí. Vymezení s OP TAK je na úrovni subjektů a typu projektu s vazbou na RIS3 – OP TAK (inovační infrastruktura, </w:delText>
        </w:r>
        <w:r w:rsidDel="007A5A0B">
          <w:rPr>
            <w:rFonts w:ascii="Arial" w:eastAsia="Calibri" w:hAnsi="Arial" w:cs="Arial"/>
            <w:color w:val="000000"/>
            <w:sz w:val="16"/>
            <w:szCs w:val="16"/>
          </w:rPr>
          <w:delText xml:space="preserve">příp. </w:delText>
        </w:r>
        <w:r w:rsidRPr="00671100" w:rsidDel="007A5A0B">
          <w:rPr>
            <w:rFonts w:ascii="Arial" w:eastAsia="Calibri" w:hAnsi="Arial" w:cs="Arial"/>
            <w:color w:val="000000"/>
            <w:sz w:val="16"/>
            <w:szCs w:val="16"/>
          </w:rPr>
          <w:delText>komplexní investiční projekty MSP s vazbou na RIS3) vs. OP Z+ (ostatní podnikatelské subjekty, resp. typy projektů).</w:delText>
        </w:r>
      </w:del>
    </w:p>
    <w:p w14:paraId="5990157F" w14:textId="0D908527" w:rsidR="000E14A8" w:rsidRPr="00671100" w:rsidDel="007A5A0B" w:rsidRDefault="000E14A8" w:rsidP="00671100">
      <w:pPr>
        <w:pStyle w:val="Textpoznpodarou"/>
        <w:rPr>
          <w:del w:id="152" w:author="Juráš Pavel" w:date="2021-05-07T13:43:00Z"/>
          <w:rFonts w:ascii="Arial" w:hAnsi="Arial" w:cs="Arial"/>
          <w:sz w:val="16"/>
          <w:szCs w:val="16"/>
        </w:rPr>
      </w:pPr>
      <w:del w:id="153" w:author="Juráš Pavel" w:date="2021-05-07T13:43:00Z">
        <w:r w:rsidRPr="00671100" w:rsidDel="007A5A0B">
          <w:rPr>
            <w:rFonts w:ascii="Arial" w:hAnsi="Arial" w:cs="Arial"/>
            <w:sz w:val="16"/>
            <w:szCs w:val="16"/>
          </w:rPr>
          <w:delText>OP ST financuje další vzdělávání související s dekarbonizací v uhelných regionech.</w:delText>
        </w:r>
      </w:del>
    </w:p>
  </w:footnote>
  <w:footnote w:id="36">
    <w:p w14:paraId="16E910FF" w14:textId="7777777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Digital </w:t>
      </w:r>
      <w:proofErr w:type="spellStart"/>
      <w:r w:rsidRPr="00671100">
        <w:rPr>
          <w:rFonts w:ascii="Arial" w:hAnsi="Arial" w:cs="Arial"/>
          <w:sz w:val="16"/>
          <w:szCs w:val="16"/>
        </w:rPr>
        <w:t>Europe</w:t>
      </w:r>
      <w:proofErr w:type="spellEnd"/>
      <w:r w:rsidRPr="00671100">
        <w:rPr>
          <w:rFonts w:ascii="Arial" w:hAnsi="Arial" w:cs="Arial"/>
          <w:sz w:val="16"/>
          <w:szCs w:val="16"/>
        </w:rPr>
        <w:t xml:space="preserve">“ (COM/2018/434 </w:t>
      </w:r>
      <w:proofErr w:type="spellStart"/>
      <w:r w:rsidRPr="00671100">
        <w:rPr>
          <w:rFonts w:ascii="Arial" w:hAnsi="Arial" w:cs="Arial"/>
          <w:sz w:val="16"/>
          <w:szCs w:val="16"/>
        </w:rPr>
        <w:t>final</w:t>
      </w:r>
      <w:proofErr w:type="spellEnd"/>
      <w:r w:rsidRPr="00671100">
        <w:rPr>
          <w:rFonts w:ascii="Arial" w:hAnsi="Arial" w:cs="Arial"/>
          <w:sz w:val="16"/>
          <w:szCs w:val="16"/>
        </w:rPr>
        <w:t xml:space="preserve"> - 2018/0227 (COD)) a pracovní dokument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Digital </w:t>
      </w:r>
      <w:proofErr w:type="spellStart"/>
      <w:r w:rsidRPr="00671100">
        <w:rPr>
          <w:rFonts w:ascii="Arial" w:hAnsi="Arial" w:cs="Arial"/>
          <w:sz w:val="16"/>
          <w:szCs w:val="16"/>
        </w:rPr>
        <w:t>Innovation</w:t>
      </w:r>
      <w:proofErr w:type="spellEnd"/>
      <w:r w:rsidRPr="00671100">
        <w:rPr>
          <w:rFonts w:ascii="Arial" w:hAnsi="Arial" w:cs="Arial"/>
          <w:sz w:val="16"/>
          <w:szCs w:val="16"/>
        </w:rPr>
        <w:t xml:space="preserve"> </w:t>
      </w:r>
      <w:proofErr w:type="spellStart"/>
      <w:r w:rsidRPr="00671100">
        <w:rPr>
          <w:rFonts w:ascii="Arial" w:hAnsi="Arial" w:cs="Arial"/>
          <w:sz w:val="16"/>
          <w:szCs w:val="16"/>
        </w:rPr>
        <w:t>Hubs</w:t>
      </w:r>
      <w:proofErr w:type="spellEnd"/>
      <w:r w:rsidRPr="00671100">
        <w:rPr>
          <w:rFonts w:ascii="Arial" w:hAnsi="Arial" w:cs="Arial"/>
          <w:sz w:val="16"/>
          <w:szCs w:val="16"/>
        </w:rPr>
        <w:t xml:space="preserve"> in Digital </w:t>
      </w:r>
      <w:proofErr w:type="spellStart"/>
      <w:r w:rsidRPr="00671100">
        <w:rPr>
          <w:rFonts w:ascii="Arial" w:hAnsi="Arial" w:cs="Arial"/>
          <w:sz w:val="16"/>
          <w:szCs w:val="16"/>
        </w:rPr>
        <w:t>Europe</w:t>
      </w:r>
      <w:proofErr w:type="spellEnd"/>
      <w:r w:rsidRPr="00671100">
        <w:rPr>
          <w:rFonts w:ascii="Arial" w:hAnsi="Arial" w:cs="Arial"/>
          <w:sz w:val="16"/>
          <w:szCs w:val="16"/>
        </w:rPr>
        <w:t xml:space="preserve"> </w:t>
      </w:r>
      <w:proofErr w:type="spellStart"/>
      <w:r w:rsidRPr="00671100">
        <w:rPr>
          <w:rFonts w:ascii="Arial" w:hAnsi="Arial" w:cs="Arial"/>
          <w:sz w:val="16"/>
          <w:szCs w:val="16"/>
        </w:rPr>
        <w:t>Programme</w:t>
      </w:r>
      <w:proofErr w:type="spellEnd"/>
      <w:r w:rsidRPr="00671100">
        <w:rPr>
          <w:rFonts w:ascii="Arial" w:hAnsi="Arial" w:cs="Arial"/>
          <w:sz w:val="16"/>
          <w:szCs w:val="16"/>
        </w:rPr>
        <w:t>“.</w:t>
      </w:r>
    </w:p>
  </w:footnote>
  <w:footnote w:id="37">
    <w:p w14:paraId="725D37C9" w14:textId="6C607DDB" w:rsidR="000E14A8" w:rsidRPr="00671100" w:rsidRDefault="000E14A8" w:rsidP="00671100">
      <w:pPr>
        <w:jc w:val="both"/>
        <w:rPr>
          <w:rFonts w:ascii="Arial" w:hAnsi="Arial" w:cs="Arial"/>
          <w:color w:val="000000" w:themeColor="text1"/>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prioritu 1 OP TAK - Posilování výkonnosti podniků v oblasti výzkumu, vývoje a inovací a jejich digitální transformace, která se skládá ze </w:t>
      </w:r>
      <w:r w:rsidRPr="00DE2F32">
        <w:rPr>
          <w:rFonts w:ascii="Arial" w:hAnsi="Arial" w:cs="Arial"/>
          <w:i/>
          <w:sz w:val="16"/>
          <w:szCs w:val="16"/>
        </w:rPr>
        <w:t>SC 1.1 Rozvoj a posílení výzkumných a inovačních kapacit a zavádění pokročilých technologií</w:t>
      </w:r>
      <w:r w:rsidRPr="00671100">
        <w:rPr>
          <w:rFonts w:ascii="Arial" w:hAnsi="Arial" w:cs="Arial"/>
          <w:sz w:val="16"/>
          <w:szCs w:val="16"/>
        </w:rPr>
        <w:t xml:space="preserve"> a </w:t>
      </w:r>
      <w:r w:rsidRPr="00DE2F32">
        <w:rPr>
          <w:rFonts w:ascii="Arial" w:hAnsi="Arial" w:cs="Arial"/>
          <w:i/>
          <w:sz w:val="16"/>
          <w:szCs w:val="16"/>
        </w:rPr>
        <w:t>SC 1.2 Využití přínosů digitalizace pro občany, podniky, výzkumné organizace a veřejnou správu</w:t>
      </w:r>
      <w:r w:rsidRPr="00671100">
        <w:rPr>
          <w:rFonts w:ascii="Arial" w:hAnsi="Arial" w:cs="Arial"/>
          <w:sz w:val="16"/>
          <w:szCs w:val="16"/>
        </w:rPr>
        <w:t>. Všechny intervence podporované v rámci těchto SC budou v souladu s prioritami Národní RIS3 strategie.</w:t>
      </w:r>
    </w:p>
  </w:footnote>
  <w:footnote w:id="38">
    <w:p w14:paraId="60D46208" w14:textId="2D49E0FE" w:rsidR="000E14A8" w:rsidRDefault="000E14A8">
      <w:pPr>
        <w:pStyle w:val="Textpoznpodarou"/>
      </w:pPr>
      <w:ins w:id="160" w:author="Juráš Pavel" w:date="2021-06-03T09:32:00Z">
        <w:r>
          <w:rPr>
            <w:rStyle w:val="Znakapoznpodarou"/>
          </w:rPr>
          <w:footnoteRef/>
        </w:r>
        <w:r>
          <w:t xml:space="preserve"> </w:t>
        </w:r>
        <w:r w:rsidRPr="002E3053">
          <w:rPr>
            <w:rFonts w:ascii="Arial" w:hAnsi="Arial" w:cs="Arial"/>
            <w:color w:val="000000" w:themeColor="text1"/>
            <w:sz w:val="16"/>
            <w:szCs w:val="16"/>
          </w:rPr>
          <w:t>Národní výzkumná a inovační strategie pro inteligentní specializaci ČR 2021-2027</w:t>
        </w:r>
      </w:ins>
    </w:p>
  </w:footnote>
  <w:footnote w:id="39">
    <w:p w14:paraId="4888CC32" w14:textId="42600E66"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Informace o počtu MSP vychází z dat ČSÚ, která však zohledňují pouze počet zaměstnanců subjektu, nikoliv již však údaje o jeho aktivech a obratu. Rovněž nezohledňují jejich majetkové a další vazby na jiné společnosti. Viz podmínky v příloze č. I Nařízení Komise (EU) č. 651/2014 ze dne 17. června 2014. Skutečný počet subjektů splňujících definici MSP pro účely podpory z fondů EU je tak fakticky nižší.  </w:t>
      </w:r>
    </w:p>
  </w:footnote>
  <w:footnote w:id="40">
    <w:p w14:paraId="4A6A255F" w14:textId="77777777" w:rsidR="000E14A8" w:rsidRPr="00671100" w:rsidRDefault="000E14A8" w:rsidP="00671100">
      <w:pPr>
        <w:pStyle w:val="Textpoznpodarou"/>
        <w:rPr>
          <w:rFonts w:ascii="Arial" w:hAnsi="Arial" w:cs="Arial"/>
          <w:sz w:val="16"/>
          <w:szCs w:val="16"/>
        </w:rPr>
      </w:pPr>
      <w:r w:rsidRPr="00671100">
        <w:rPr>
          <w:rStyle w:val="Znakapoznpodarou"/>
          <w:rFonts w:ascii="Arial" w:eastAsia="MS Mincho" w:hAnsi="Arial" w:cs="Arial"/>
          <w:sz w:val="16"/>
          <w:szCs w:val="16"/>
          <w:lang w:eastAsia="en-US"/>
        </w:rPr>
        <w:footnoteRef/>
      </w:r>
      <w:r w:rsidRPr="00671100">
        <w:rPr>
          <w:rFonts w:ascii="Arial" w:hAnsi="Arial" w:cs="Arial"/>
          <w:sz w:val="16"/>
          <w:szCs w:val="16"/>
        </w:rPr>
        <w:t xml:space="preserve"> MPO - Zpráva o vývoji podnikatelského prostředí v České republice v roce 2019.</w:t>
      </w:r>
    </w:p>
  </w:footnote>
  <w:footnote w:id="41">
    <w:p w14:paraId="1412A12C" w14:textId="6CFD8878" w:rsidR="000E14A8" w:rsidRDefault="000E14A8">
      <w:pPr>
        <w:pStyle w:val="Textpoznpodarou"/>
      </w:pPr>
      <w:ins w:id="162" w:author="Juráš Pavel" w:date="2021-06-03T09:55:00Z">
        <w:r>
          <w:rPr>
            <w:rStyle w:val="Znakapoznpodarou"/>
          </w:rPr>
          <w:footnoteRef/>
        </w:r>
        <w:r>
          <w:t xml:space="preserve"> </w:t>
        </w:r>
        <w:r>
          <w:rPr>
            <w:rFonts w:ascii="Arial" w:hAnsi="Arial" w:cs="Arial"/>
            <w:sz w:val="16"/>
            <w:szCs w:val="16"/>
          </w:rPr>
          <w:t xml:space="preserve">Více viz </w:t>
        </w:r>
        <w:proofErr w:type="spellStart"/>
        <w:r w:rsidRPr="00671100">
          <w:rPr>
            <w:rFonts w:ascii="Arial" w:hAnsi="Arial" w:cs="Arial"/>
            <w:sz w:val="16"/>
            <w:szCs w:val="16"/>
          </w:rPr>
          <w:t>World</w:t>
        </w:r>
        <w:proofErr w:type="spellEnd"/>
        <w:r w:rsidRPr="00671100">
          <w:rPr>
            <w:rFonts w:ascii="Arial" w:hAnsi="Arial" w:cs="Arial"/>
            <w:sz w:val="16"/>
            <w:szCs w:val="16"/>
          </w:rPr>
          <w:t xml:space="preserve"> Bank – Czech Republic </w:t>
        </w:r>
        <w:proofErr w:type="spellStart"/>
        <w:r w:rsidRPr="00671100">
          <w:rPr>
            <w:rFonts w:ascii="Arial" w:hAnsi="Arial" w:cs="Arial"/>
            <w:sz w:val="16"/>
            <w:szCs w:val="16"/>
          </w:rPr>
          <w:t>Assessment</w:t>
        </w:r>
        <w:proofErr w:type="spellEnd"/>
        <w:r w:rsidRPr="00671100">
          <w:rPr>
            <w:rFonts w:ascii="Arial" w:hAnsi="Arial" w:cs="Arial"/>
            <w:sz w:val="16"/>
            <w:szCs w:val="16"/>
          </w:rPr>
          <w:t xml:space="preserve"> </w:t>
        </w:r>
        <w:proofErr w:type="spellStart"/>
        <w:r w:rsidRPr="00671100">
          <w:rPr>
            <w:rFonts w:ascii="Arial" w:hAnsi="Arial" w:cs="Arial"/>
            <w:sz w:val="16"/>
            <w:szCs w:val="16"/>
          </w:rPr>
          <w:t>of</w:t>
        </w:r>
        <w:proofErr w:type="spellEnd"/>
        <w:r w:rsidRPr="00671100">
          <w:rPr>
            <w:rFonts w:ascii="Arial" w:hAnsi="Arial" w:cs="Arial"/>
            <w:sz w:val="16"/>
            <w:szCs w:val="16"/>
          </w:rPr>
          <w:t xml:space="preserve"> </w:t>
        </w:r>
        <w:proofErr w:type="spellStart"/>
        <w:r w:rsidRPr="00671100">
          <w:rPr>
            <w:rFonts w:ascii="Arial" w:hAnsi="Arial" w:cs="Arial"/>
            <w:sz w:val="16"/>
            <w:szCs w:val="16"/>
          </w:rPr>
          <w:t>the</w:t>
        </w:r>
        <w:proofErr w:type="spellEnd"/>
        <w:r w:rsidRPr="00671100">
          <w:rPr>
            <w:rFonts w:ascii="Arial" w:hAnsi="Arial" w:cs="Arial"/>
            <w:sz w:val="16"/>
            <w:szCs w:val="16"/>
          </w:rPr>
          <w:t xml:space="preserve"> SME </w:t>
        </w:r>
        <w:proofErr w:type="spellStart"/>
        <w:r w:rsidRPr="00671100">
          <w:rPr>
            <w:rFonts w:ascii="Arial" w:hAnsi="Arial" w:cs="Arial"/>
            <w:sz w:val="16"/>
            <w:szCs w:val="16"/>
          </w:rPr>
          <w:t>Policy</w:t>
        </w:r>
        <w:proofErr w:type="spellEnd"/>
        <w:r w:rsidRPr="00671100">
          <w:rPr>
            <w:rFonts w:ascii="Arial" w:hAnsi="Arial" w:cs="Arial"/>
            <w:sz w:val="16"/>
            <w:szCs w:val="16"/>
          </w:rPr>
          <w:t xml:space="preserve"> Mix, 2019.</w:t>
        </w:r>
      </w:ins>
    </w:p>
  </w:footnote>
  <w:footnote w:id="42">
    <w:p w14:paraId="5B8EE808" w14:textId="60EF3B22" w:rsidR="000E14A8" w:rsidRPr="00671100" w:rsidDel="00632305" w:rsidRDefault="000E14A8" w:rsidP="00671100">
      <w:pPr>
        <w:pStyle w:val="Default"/>
        <w:spacing w:line="240" w:lineRule="auto"/>
        <w:jc w:val="both"/>
        <w:rPr>
          <w:del w:id="164" w:author="Juráš Pavel" w:date="2021-06-02T11:54:00Z"/>
          <w:rFonts w:ascii="Arial" w:eastAsiaTheme="minorHAnsi" w:hAnsi="Arial" w:cs="Arial"/>
          <w:color w:val="000000"/>
          <w:sz w:val="16"/>
          <w:szCs w:val="16"/>
        </w:rPr>
      </w:pPr>
      <w:del w:id="165" w:author="Juráš Pavel" w:date="2021-06-02T11:54:00Z">
        <w:r w:rsidRPr="00671100" w:rsidDel="00632305">
          <w:rPr>
            <w:rStyle w:val="Znakapoznpodarou"/>
            <w:rFonts w:ascii="Arial" w:hAnsi="Arial" w:cs="Arial"/>
            <w:sz w:val="16"/>
            <w:szCs w:val="16"/>
          </w:rPr>
          <w:footnoteRef/>
        </w:r>
        <w:r w:rsidRPr="00671100" w:rsidDel="00632305">
          <w:rPr>
            <w:rFonts w:ascii="Arial" w:hAnsi="Arial" w:cs="Arial"/>
            <w:sz w:val="16"/>
            <w:szCs w:val="16"/>
          </w:rPr>
          <w:delText xml:space="preserve"> IMF - The Czech Republic – Selected Issues, IMF </w:delText>
        </w:r>
        <w:r w:rsidRPr="00671100" w:rsidDel="00632305">
          <w:rPr>
            <w:rFonts w:ascii="Arial" w:eastAsiaTheme="minorHAnsi" w:hAnsi="Arial" w:cs="Arial"/>
            <w:bCs/>
            <w:color w:val="000000"/>
            <w:sz w:val="16"/>
            <w:szCs w:val="16"/>
          </w:rPr>
          <w:delText>Country Report No. 18/188</w:delText>
        </w:r>
        <w:r w:rsidDel="00632305">
          <w:rPr>
            <w:rFonts w:ascii="Arial" w:eastAsiaTheme="minorHAnsi" w:hAnsi="Arial" w:cs="Arial"/>
            <w:bCs/>
            <w:color w:val="000000"/>
            <w:sz w:val="16"/>
            <w:szCs w:val="16"/>
          </w:rPr>
          <w:delText>, 2018</w:delText>
        </w:r>
        <w:r w:rsidRPr="00671100" w:rsidDel="00632305">
          <w:rPr>
            <w:rFonts w:ascii="Arial" w:eastAsiaTheme="minorHAnsi" w:hAnsi="Arial" w:cs="Arial"/>
            <w:bCs/>
            <w:color w:val="000000"/>
            <w:sz w:val="16"/>
            <w:szCs w:val="16"/>
          </w:rPr>
          <w:delText>.</w:delText>
        </w:r>
      </w:del>
    </w:p>
  </w:footnote>
  <w:footnote w:id="43">
    <w:p w14:paraId="146865C2" w14:textId="35A9239B" w:rsidR="000E14A8" w:rsidRPr="00671100" w:rsidDel="00434065" w:rsidRDefault="000E14A8" w:rsidP="00671100">
      <w:pPr>
        <w:pStyle w:val="Textpoznpodarou"/>
        <w:rPr>
          <w:del w:id="169" w:author="Juráš Pavel" w:date="2021-06-03T09:54:00Z"/>
          <w:rFonts w:ascii="Arial" w:hAnsi="Arial" w:cs="Arial"/>
          <w:sz w:val="16"/>
          <w:szCs w:val="16"/>
        </w:rPr>
      </w:pPr>
      <w:del w:id="170" w:author="Juráš Pavel" w:date="2021-06-03T09:54:00Z">
        <w:r w:rsidRPr="00671100" w:rsidDel="00434065">
          <w:rPr>
            <w:rStyle w:val="Znakapoznpodarou"/>
            <w:rFonts w:ascii="Arial" w:eastAsia="MS Mincho" w:hAnsi="Arial" w:cs="Arial"/>
            <w:sz w:val="16"/>
            <w:szCs w:val="16"/>
            <w:lang w:eastAsia="en-US"/>
          </w:rPr>
          <w:footnoteRef/>
        </w:r>
        <w:r w:rsidRPr="00671100" w:rsidDel="00434065">
          <w:rPr>
            <w:rFonts w:ascii="Arial" w:hAnsi="Arial" w:cs="Arial"/>
            <w:sz w:val="16"/>
            <w:szCs w:val="16"/>
          </w:rPr>
          <w:delText xml:space="preserve"> MPO - Analýza vývoje ekonomiky ČR</w:delText>
        </w:r>
        <w:r w:rsidDel="00434065">
          <w:rPr>
            <w:rFonts w:ascii="Arial" w:hAnsi="Arial" w:cs="Arial"/>
            <w:sz w:val="16"/>
            <w:szCs w:val="16"/>
          </w:rPr>
          <w:delText>,</w:delText>
        </w:r>
        <w:r w:rsidRPr="00671100" w:rsidDel="00434065">
          <w:rPr>
            <w:rFonts w:ascii="Arial" w:hAnsi="Arial" w:cs="Arial"/>
            <w:sz w:val="16"/>
            <w:szCs w:val="16"/>
          </w:rPr>
          <w:delText xml:space="preserve"> září 2020. </w:delText>
        </w:r>
      </w:del>
    </w:p>
  </w:footnote>
  <w:footnote w:id="44">
    <w:p w14:paraId="2F7AF9B8" w14:textId="0AEB2EF1"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eastAsia="Calibri" w:hAnsi="Arial" w:cs="Arial"/>
          <w:color w:val="000000" w:themeColor="text1"/>
          <w:sz w:val="16"/>
          <w:szCs w:val="16"/>
        </w:rPr>
        <w:t xml:space="preserve">Zkušenost z období 2014–2020 hovoří o tom, že u většiny podpořených MSP v SC 2.1 OP PIK bylo dosaženo vyšších inovačních řádů (tedy 3. nebo 4.), viz </w:t>
      </w:r>
      <w:r w:rsidRPr="00671100">
        <w:rPr>
          <w:rFonts w:ascii="Arial" w:hAnsi="Arial" w:cs="Arial"/>
          <w:i/>
          <w:sz w:val="16"/>
          <w:szCs w:val="16"/>
        </w:rPr>
        <w:t>MPO - Výsledková evaluace SC 2.1, 2.2, 2019</w:t>
      </w:r>
      <w:r w:rsidRPr="00671100">
        <w:rPr>
          <w:rFonts w:ascii="Arial" w:hAnsi="Arial" w:cs="Arial"/>
          <w:sz w:val="16"/>
          <w:szCs w:val="16"/>
        </w:rPr>
        <w:t>.</w:t>
      </w:r>
    </w:p>
  </w:footnote>
  <w:footnote w:id="45">
    <w:p w14:paraId="0349810C" w14:textId="358626A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MPO - Analýza tržní situace a specifikace vhodných forem podpory pro účely přípravy priority OP TAK – Rozvoj podnikání a konkurenceschopnosti MSP</w:t>
      </w:r>
      <w:r>
        <w:rPr>
          <w:rFonts w:ascii="Arial" w:hAnsi="Arial" w:cs="Arial"/>
          <w:i/>
          <w:sz w:val="16"/>
          <w:szCs w:val="16"/>
        </w:rPr>
        <w:t xml:space="preserve">, </w:t>
      </w:r>
      <w:r w:rsidRPr="00AE32FF">
        <w:rPr>
          <w:rFonts w:ascii="Arial" w:hAnsi="Arial" w:cs="Arial"/>
          <w:sz w:val="16"/>
          <w:szCs w:val="16"/>
        </w:rPr>
        <w:t xml:space="preserve">dostupné na: </w:t>
      </w:r>
      <w:hyperlink r:id="rId8"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w:t>
      </w:r>
      <w:r w:rsidRPr="00671100">
        <w:rPr>
          <w:rFonts w:ascii="Arial" w:hAnsi="Arial" w:cs="Arial"/>
          <w:sz w:val="16"/>
          <w:szCs w:val="16"/>
        </w:rPr>
        <w:t xml:space="preserve"> nebo </w:t>
      </w:r>
      <w:r w:rsidRPr="00671100">
        <w:rPr>
          <w:rFonts w:ascii="Arial" w:hAnsi="Arial" w:cs="Arial"/>
          <w:i/>
          <w:sz w:val="16"/>
          <w:szCs w:val="16"/>
        </w:rPr>
        <w:t>World Bank – Czech Republic Assessment of the SME Policy Mix, 2019.</w:t>
      </w:r>
    </w:p>
  </w:footnote>
  <w:footnote w:id="46">
    <w:p w14:paraId="1BD191E2" w14:textId="41A46D59" w:rsidR="000E14A8" w:rsidRPr="00671100" w:rsidDel="00632305" w:rsidRDefault="000E14A8" w:rsidP="00671100">
      <w:pPr>
        <w:pStyle w:val="Textpoznpodarou"/>
        <w:rPr>
          <w:del w:id="178" w:author="Juráš Pavel" w:date="2021-06-02T11:56:00Z"/>
          <w:rFonts w:ascii="Arial" w:hAnsi="Arial" w:cs="Arial"/>
          <w:sz w:val="16"/>
          <w:szCs w:val="16"/>
        </w:rPr>
      </w:pPr>
      <w:del w:id="179" w:author="Juráš Pavel" w:date="2021-06-02T11:56:00Z">
        <w:r w:rsidRPr="00671100" w:rsidDel="00632305">
          <w:rPr>
            <w:rStyle w:val="Znakapoznpodarou"/>
            <w:rFonts w:ascii="Arial" w:hAnsi="Arial" w:cs="Arial"/>
            <w:sz w:val="16"/>
            <w:szCs w:val="16"/>
          </w:rPr>
          <w:footnoteRef/>
        </w:r>
        <w:r w:rsidRPr="00671100" w:rsidDel="00632305">
          <w:rPr>
            <w:rFonts w:ascii="Arial" w:hAnsi="Arial" w:cs="Arial"/>
            <w:sz w:val="16"/>
            <w:szCs w:val="16"/>
          </w:rPr>
          <w:delText xml:space="preserve"> </w:delText>
        </w:r>
        <w:r w:rsidRPr="00671100" w:rsidDel="00632305">
          <w:rPr>
            <w:rFonts w:ascii="Arial" w:hAnsi="Arial" w:cs="Arial"/>
            <w:color w:val="000000" w:themeColor="text1"/>
            <w:sz w:val="16"/>
            <w:szCs w:val="16"/>
          </w:rPr>
          <w:delText>V této souvislosti je třeba uvést, že nedílnou součástí problematiky P4.0 jsou i prvky Stavebnictví 4.0.</w:delText>
        </w:r>
      </w:del>
    </w:p>
  </w:footnote>
  <w:footnote w:id="47">
    <w:p w14:paraId="2D60F6FD" w14:textId="53E0BDC3"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SC 2.1, 2.2, 2019.</w:t>
      </w:r>
    </w:p>
  </w:footnote>
  <w:footnote w:id="48">
    <w:p w14:paraId="47A366C1" w14:textId="77777777" w:rsidR="000E14A8" w:rsidRPr="00671100" w:rsidRDefault="000E14A8"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Dle SDR 2019 je na venkově rychlými širokopásmovými sítěmi pokryto jen 59 % domácností. </w:t>
      </w:r>
    </w:p>
  </w:footnote>
  <w:footnote w:id="49">
    <w:p w14:paraId="1F54ACE1" w14:textId="6459CFF8"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bookmarkStart w:id="183" w:name="_Hlk57194960"/>
      <w:r w:rsidRPr="00671100">
        <w:rPr>
          <w:rFonts w:ascii="Arial" w:hAnsi="Arial" w:cs="Arial"/>
          <w:sz w:val="16"/>
          <w:szCs w:val="16"/>
        </w:rPr>
        <w:t xml:space="preserve">viz </w:t>
      </w:r>
      <w:r w:rsidRPr="00671100">
        <w:rPr>
          <w:rFonts w:ascii="Arial" w:hAnsi="Arial" w:cs="Arial"/>
          <w:i/>
          <w:sz w:val="16"/>
          <w:szCs w:val="16"/>
        </w:rPr>
        <w:t xml:space="preserve">MPO - Analýza tržní situace a specifikace vhodných forem podpory pro účely přípravy priority OP TAK </w:t>
      </w:r>
      <w:bookmarkEnd w:id="183"/>
      <w:r w:rsidRPr="00671100">
        <w:rPr>
          <w:rFonts w:ascii="Arial" w:hAnsi="Arial" w:cs="Arial"/>
          <w:i/>
          <w:sz w:val="16"/>
          <w:szCs w:val="16"/>
        </w:rPr>
        <w:t>– Rozvoj digitální infrastruktury</w:t>
      </w:r>
      <w:r>
        <w:rPr>
          <w:rFonts w:ascii="Arial" w:hAnsi="Arial" w:cs="Arial"/>
          <w:sz w:val="16"/>
          <w:szCs w:val="16"/>
        </w:rPr>
        <w:t xml:space="preserve">, </w:t>
      </w:r>
      <w:r w:rsidRPr="00AE32FF">
        <w:rPr>
          <w:rFonts w:ascii="Arial" w:hAnsi="Arial" w:cs="Arial"/>
          <w:sz w:val="16"/>
          <w:szCs w:val="16"/>
        </w:rPr>
        <w:t xml:space="preserve">dostupné na: </w:t>
      </w:r>
      <w:hyperlink r:id="rId9"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50">
    <w:p w14:paraId="40270089" w14:textId="0087730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EÚD - Širokopásmové připojení v členských státech EU. 12/2018.</w:t>
      </w:r>
    </w:p>
  </w:footnote>
  <w:footnote w:id="51">
    <w:p w14:paraId="0E7906B0" w14:textId="4EB03A3C"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proofErr w:type="gramStart"/>
      <w:r w:rsidRPr="00671100">
        <w:rPr>
          <w:rFonts w:ascii="Arial" w:hAnsi="Arial" w:cs="Arial"/>
          <w:sz w:val="16"/>
          <w:szCs w:val="16"/>
        </w:rPr>
        <w:t>Commission</w:t>
      </w:r>
      <w:proofErr w:type="spellEnd"/>
      <w:r w:rsidRPr="00671100">
        <w:rPr>
          <w:rFonts w:ascii="Arial" w:hAnsi="Arial" w:cs="Arial"/>
          <w:sz w:val="16"/>
          <w:szCs w:val="16"/>
        </w:rPr>
        <w:t xml:space="preserve"> - Digital</w:t>
      </w:r>
      <w:proofErr w:type="gramEnd"/>
      <w:r w:rsidRPr="00671100">
        <w:rPr>
          <w:rFonts w:ascii="Arial" w:hAnsi="Arial" w:cs="Arial"/>
          <w:sz w:val="16"/>
          <w:szCs w:val="16"/>
        </w:rPr>
        <w:t xml:space="preserve"> </w:t>
      </w:r>
      <w:proofErr w:type="spellStart"/>
      <w:r w:rsidRPr="00671100">
        <w:rPr>
          <w:rFonts w:ascii="Arial" w:hAnsi="Arial" w:cs="Arial"/>
          <w:sz w:val="16"/>
          <w:szCs w:val="16"/>
        </w:rPr>
        <w:t>Economy</w:t>
      </w:r>
      <w:proofErr w:type="spellEnd"/>
      <w:r w:rsidRPr="00671100">
        <w:rPr>
          <w:rFonts w:ascii="Arial" w:hAnsi="Arial" w:cs="Arial"/>
          <w:sz w:val="16"/>
          <w:szCs w:val="16"/>
        </w:rPr>
        <w:t xml:space="preserve"> and Society Index (DESI) 2020, dostupné na: </w:t>
      </w:r>
      <w:hyperlink r:id="rId10" w:history="1">
        <w:r w:rsidRPr="00671100">
          <w:rPr>
            <w:rStyle w:val="Hypertextovodkaz"/>
            <w:rFonts w:ascii="Arial" w:hAnsi="Arial" w:cs="Arial"/>
            <w:sz w:val="16"/>
            <w:szCs w:val="16"/>
          </w:rPr>
          <w:t>file:///D:/Users/Sta%C5%BEen%C3%A9%20soubory/DESI2020-CZECHIA-ENG.pdf</w:t>
        </w:r>
      </w:hyperlink>
      <w:r w:rsidRPr="00671100">
        <w:rPr>
          <w:rFonts w:ascii="Arial" w:hAnsi="Arial" w:cs="Arial"/>
          <w:sz w:val="16"/>
          <w:szCs w:val="16"/>
        </w:rPr>
        <w:t xml:space="preserve"> </w:t>
      </w:r>
    </w:p>
  </w:footnote>
  <w:footnote w:id="52">
    <w:p w14:paraId="0CC5A60D" w14:textId="14BA974A"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Eurostat</w:t>
      </w:r>
      <w:proofErr w:type="spellEnd"/>
      <w:r w:rsidRPr="00671100">
        <w:rPr>
          <w:rFonts w:ascii="Arial" w:hAnsi="Arial" w:cs="Arial"/>
          <w:sz w:val="16"/>
          <w:szCs w:val="16"/>
        </w:rPr>
        <w:t xml:space="preserve">: </w:t>
      </w:r>
      <w:proofErr w:type="spellStart"/>
      <w:r w:rsidRPr="00671100">
        <w:rPr>
          <w:rFonts w:ascii="Arial" w:hAnsi="Arial" w:cs="Arial"/>
          <w:sz w:val="16"/>
          <w:szCs w:val="16"/>
        </w:rPr>
        <w:t>Energy</w:t>
      </w:r>
      <w:proofErr w:type="spellEnd"/>
      <w:r w:rsidRPr="00671100">
        <w:rPr>
          <w:rFonts w:ascii="Arial" w:hAnsi="Arial" w:cs="Arial"/>
          <w:sz w:val="16"/>
          <w:szCs w:val="16"/>
        </w:rPr>
        <w:t xml:space="preserve"> intensity (data k 8. 2. 2021), dostupné na: </w:t>
      </w:r>
      <w:hyperlink r:id="rId11" w:history="1">
        <w:r w:rsidRPr="00671100">
          <w:rPr>
            <w:rStyle w:val="Hypertextovodkaz"/>
            <w:rFonts w:ascii="Arial" w:hAnsi="Arial" w:cs="Arial"/>
            <w:sz w:val="16"/>
            <w:szCs w:val="16"/>
          </w:rPr>
          <w:t>https://appsso.eurostat.ec.europa.eu/nui/show.do?dataset=nrg_ind_ei&amp;lang=en</w:t>
        </w:r>
      </w:hyperlink>
      <w:r w:rsidRPr="00671100">
        <w:rPr>
          <w:rFonts w:ascii="Arial" w:hAnsi="Arial" w:cs="Arial"/>
          <w:sz w:val="16"/>
          <w:szCs w:val="16"/>
        </w:rPr>
        <w:t xml:space="preserve"> </w:t>
      </w:r>
    </w:p>
  </w:footnote>
  <w:footnote w:id="53">
    <w:p w14:paraId="36D60E6A" w14:textId="3483D85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3.1, 3.2 a 3.4 OP PIK, 2019.</w:t>
      </w:r>
    </w:p>
  </w:footnote>
  <w:footnote w:id="54">
    <w:p w14:paraId="2C20A386" w14:textId="1005F8E7" w:rsidR="000E14A8" w:rsidRPr="00671100" w:rsidRDefault="000E14A8"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 xml:space="preserve">MPO - </w:t>
      </w:r>
      <w:r w:rsidRPr="00671100">
        <w:rPr>
          <w:rFonts w:ascii="Arial" w:hAnsi="Arial" w:cs="Arial"/>
          <w:bCs/>
          <w:i/>
          <w:sz w:val="16"/>
          <w:szCs w:val="16"/>
        </w:rPr>
        <w:t>Analýza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 xml:space="preserve">dostupné na: </w:t>
      </w:r>
      <w:hyperlink r:id="rId12"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55">
    <w:p w14:paraId="151138C2" w14:textId="4DB45AB3" w:rsidR="00F17D49" w:rsidRDefault="00F17D49">
      <w:pPr>
        <w:pStyle w:val="Textpoznpodarou"/>
      </w:pPr>
      <w:ins w:id="191" w:author="Juráš Pavel" w:date="2021-06-04T13:29:00Z">
        <w:r>
          <w:rPr>
            <w:rStyle w:val="Znakapoznpodarou"/>
          </w:rPr>
          <w:footnoteRef/>
        </w:r>
        <w:r>
          <w:t xml:space="preserve"> </w:t>
        </w:r>
      </w:ins>
      <w:proofErr w:type="spellStart"/>
      <w:ins w:id="192" w:author="Juráš Pavel" w:date="2021-06-04T13:30:00Z">
        <w:r w:rsidRPr="00F17D49">
          <w:rPr>
            <w:rFonts w:ascii="Arial" w:hAnsi="Arial" w:cs="Arial"/>
            <w:i/>
            <w:sz w:val="16"/>
            <w:szCs w:val="16"/>
          </w:rPr>
          <w:t>Energy</w:t>
        </w:r>
        <w:proofErr w:type="spellEnd"/>
        <w:r w:rsidRPr="00F17D49">
          <w:rPr>
            <w:rFonts w:ascii="Arial" w:hAnsi="Arial" w:cs="Arial"/>
            <w:i/>
            <w:sz w:val="16"/>
            <w:szCs w:val="16"/>
          </w:rPr>
          <w:t xml:space="preserve"> Performance </w:t>
        </w:r>
        <w:proofErr w:type="spellStart"/>
        <w:r w:rsidRPr="00F17D49">
          <w:rPr>
            <w:rFonts w:ascii="Arial" w:hAnsi="Arial" w:cs="Arial"/>
            <w:i/>
            <w:sz w:val="16"/>
            <w:szCs w:val="16"/>
          </w:rPr>
          <w:t>Contracting</w:t>
        </w:r>
      </w:ins>
      <w:proofErr w:type="spellEnd"/>
    </w:p>
  </w:footnote>
  <w:footnote w:id="56">
    <w:p w14:paraId="2F883C99" w14:textId="0EF34E33"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Eurostat</w:t>
      </w:r>
      <w:proofErr w:type="spellEnd"/>
      <w:r w:rsidRPr="00671100">
        <w:rPr>
          <w:rFonts w:ascii="Arial" w:hAnsi="Arial" w:cs="Arial"/>
          <w:sz w:val="16"/>
          <w:szCs w:val="16"/>
        </w:rPr>
        <w:t xml:space="preserve">, dostupné na: </w:t>
      </w:r>
      <w:hyperlink r:id="rId13" w:history="1">
        <w:proofErr w:type="spellStart"/>
        <w:r w:rsidRPr="00671100">
          <w:rPr>
            <w:rStyle w:val="Hypertextovodkaz"/>
            <w:rFonts w:ascii="Arial" w:hAnsi="Arial" w:cs="Arial"/>
            <w:sz w:val="16"/>
            <w:szCs w:val="16"/>
          </w:rPr>
          <w:t>Share</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of</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renewable</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energy</w:t>
        </w:r>
        <w:proofErr w:type="spellEnd"/>
        <w:r w:rsidRPr="00671100">
          <w:rPr>
            <w:rStyle w:val="Hypertextovodkaz"/>
            <w:rFonts w:ascii="Arial" w:hAnsi="Arial" w:cs="Arial"/>
            <w:sz w:val="16"/>
            <w:szCs w:val="16"/>
          </w:rPr>
          <w:t xml:space="preserve"> in gross </w:t>
        </w:r>
        <w:proofErr w:type="spellStart"/>
        <w:r w:rsidRPr="00671100">
          <w:rPr>
            <w:rStyle w:val="Hypertextovodkaz"/>
            <w:rFonts w:ascii="Arial" w:hAnsi="Arial" w:cs="Arial"/>
            <w:sz w:val="16"/>
            <w:szCs w:val="16"/>
          </w:rPr>
          <w:t>final</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energy</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consumption</w:t>
        </w:r>
        <w:proofErr w:type="spellEnd"/>
      </w:hyperlink>
      <w:r w:rsidRPr="00671100">
        <w:rPr>
          <w:rFonts w:ascii="Arial" w:hAnsi="Arial" w:cs="Arial"/>
          <w:sz w:val="16"/>
          <w:szCs w:val="16"/>
        </w:rPr>
        <w:t xml:space="preserve"> (data k 13. 1. 2020).</w:t>
      </w:r>
    </w:p>
  </w:footnote>
  <w:footnote w:id="57">
    <w:p w14:paraId="18898AF5" w14:textId="270BC3CF"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3.1, 3.2 a 3.4 OP PIK, 2019.</w:t>
      </w:r>
    </w:p>
  </w:footnote>
  <w:footnote w:id="58">
    <w:p w14:paraId="747E6D8A" w14:textId="74C52A97" w:rsidR="000E14A8" w:rsidRPr="00671100" w:rsidRDefault="000E14A8"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bCs/>
          <w:i/>
          <w:sz w:val="16"/>
          <w:szCs w:val="16"/>
        </w:rPr>
        <w:t>MPO - Analýza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 xml:space="preserve">dostupné na: </w:t>
      </w:r>
      <w:hyperlink r:id="rId14"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59">
    <w:p w14:paraId="218DBAF5" w14:textId="0F22B618" w:rsidR="000E14A8" w:rsidRPr="00671100" w:rsidDel="00176023" w:rsidRDefault="000E14A8" w:rsidP="00671100">
      <w:pPr>
        <w:pStyle w:val="Textpoznpodarou"/>
        <w:rPr>
          <w:del w:id="194" w:author="Juráš Pavel" w:date="2021-06-02T11:26:00Z"/>
          <w:rFonts w:ascii="Arial" w:hAnsi="Arial" w:cs="Arial"/>
          <w:sz w:val="16"/>
          <w:szCs w:val="16"/>
        </w:rPr>
      </w:pPr>
      <w:del w:id="195" w:author="Juráš Pavel" w:date="2021-06-02T11:26:00Z">
        <w:r w:rsidRPr="00671100" w:rsidDel="00176023">
          <w:rPr>
            <w:rStyle w:val="Znakapoznpodarou"/>
            <w:rFonts w:ascii="Arial" w:hAnsi="Arial" w:cs="Arial"/>
            <w:sz w:val="16"/>
            <w:szCs w:val="16"/>
          </w:rPr>
          <w:footnoteRef/>
        </w:r>
        <w:r w:rsidRPr="00671100" w:rsidDel="00176023">
          <w:rPr>
            <w:rFonts w:ascii="Arial" w:hAnsi="Arial" w:cs="Arial"/>
            <w:sz w:val="16"/>
            <w:szCs w:val="16"/>
          </w:rPr>
          <w:delText xml:space="preserve"> ERÚ</w:delText>
        </w:r>
        <w:r w:rsidDel="00176023">
          <w:rPr>
            <w:rFonts w:ascii="Arial" w:hAnsi="Arial" w:cs="Arial"/>
            <w:sz w:val="16"/>
            <w:szCs w:val="16"/>
          </w:rPr>
          <w:delText xml:space="preserve"> </w:delText>
        </w:r>
        <w:r w:rsidRPr="00671100" w:rsidDel="00176023">
          <w:rPr>
            <w:rFonts w:ascii="Arial" w:hAnsi="Arial" w:cs="Arial"/>
            <w:sz w:val="16"/>
            <w:szCs w:val="16"/>
          </w:rPr>
          <w:delText>-</w:delText>
        </w:r>
        <w:r w:rsidDel="00176023">
          <w:fldChar w:fldCharType="begin"/>
        </w:r>
        <w:r w:rsidDel="00176023">
          <w:delInstrText xml:space="preserve"> HYPERLINK "http://www.eru.cz/documents/10540/4580207/Rocni_zprava_provoz_ES_2018.pdf/1420388b-8eb6-4424-9ad9-c06a57b5326c" </w:delInstrText>
        </w:r>
        <w:r w:rsidDel="00176023">
          <w:fldChar w:fldCharType="separate"/>
        </w:r>
        <w:r w:rsidRPr="00671100" w:rsidDel="00176023">
          <w:rPr>
            <w:rStyle w:val="Hypertextovodkaz"/>
            <w:rFonts w:ascii="Arial" w:hAnsi="Arial" w:cs="Arial"/>
            <w:sz w:val="16"/>
            <w:szCs w:val="16"/>
          </w:rPr>
          <w:delText xml:space="preserve"> Roční zpráva o provozu ES ČR</w:delText>
        </w:r>
        <w:r w:rsidDel="00176023">
          <w:rPr>
            <w:rStyle w:val="Hypertextovodkaz"/>
            <w:rFonts w:ascii="Arial" w:hAnsi="Arial" w:cs="Arial"/>
            <w:sz w:val="16"/>
            <w:szCs w:val="16"/>
          </w:rPr>
          <w:fldChar w:fldCharType="end"/>
        </w:r>
        <w:r w:rsidRPr="00E77F8E" w:rsidDel="00176023">
          <w:rPr>
            <w:rStyle w:val="Hypertextovodkaz"/>
            <w:rFonts w:ascii="Arial" w:hAnsi="Arial" w:cs="Arial"/>
            <w:color w:val="000000" w:themeColor="text1"/>
            <w:sz w:val="16"/>
            <w:szCs w:val="16"/>
            <w:u w:val="none"/>
          </w:rPr>
          <w:delText>, 2018</w:delText>
        </w:r>
        <w:r w:rsidRPr="00671100" w:rsidDel="00176023">
          <w:rPr>
            <w:rFonts w:ascii="Arial" w:hAnsi="Arial" w:cs="Arial"/>
            <w:sz w:val="16"/>
            <w:szCs w:val="16"/>
          </w:rPr>
          <w:delText>.</w:delText>
        </w:r>
      </w:del>
    </w:p>
  </w:footnote>
  <w:footnote w:id="60">
    <w:p w14:paraId="5C2AC2C5" w14:textId="2E2C8F06" w:rsidR="000E14A8" w:rsidRPr="00671100" w:rsidDel="00176023" w:rsidRDefault="000E14A8" w:rsidP="00671100">
      <w:pPr>
        <w:pStyle w:val="Textpoznpodarou"/>
        <w:rPr>
          <w:del w:id="196" w:author="Juráš Pavel" w:date="2021-06-02T11:26:00Z"/>
          <w:rFonts w:ascii="Arial" w:hAnsi="Arial" w:cs="Arial"/>
          <w:sz w:val="16"/>
          <w:szCs w:val="16"/>
        </w:rPr>
      </w:pPr>
      <w:del w:id="197" w:author="Juráš Pavel" w:date="2021-06-02T11:26:00Z">
        <w:r w:rsidRPr="00671100" w:rsidDel="00176023">
          <w:rPr>
            <w:rStyle w:val="Znakapoznpodarou"/>
            <w:rFonts w:ascii="Arial" w:hAnsi="Arial" w:cs="Arial"/>
            <w:sz w:val="16"/>
            <w:szCs w:val="16"/>
          </w:rPr>
          <w:footnoteRef/>
        </w:r>
        <w:r w:rsidRPr="00671100" w:rsidDel="00176023">
          <w:rPr>
            <w:rFonts w:ascii="Arial" w:hAnsi="Arial" w:cs="Arial"/>
            <w:sz w:val="16"/>
            <w:szCs w:val="16"/>
          </w:rPr>
          <w:delText xml:space="preserve"> dtto</w:delText>
        </w:r>
      </w:del>
    </w:p>
  </w:footnote>
  <w:footnote w:id="61">
    <w:p w14:paraId="398ED16C" w14:textId="29CE877D" w:rsidR="000E14A8" w:rsidRPr="00671100" w:rsidRDefault="000E14A8"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 xml:space="preserve">MPO - </w:t>
      </w:r>
      <w:r w:rsidRPr="00671100">
        <w:rPr>
          <w:rFonts w:ascii="Arial" w:hAnsi="Arial" w:cs="Arial"/>
          <w:bCs/>
          <w:i/>
          <w:sz w:val="16"/>
          <w:szCs w:val="16"/>
        </w:rPr>
        <w:t>Analýza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 xml:space="preserve">dostupné na: </w:t>
      </w:r>
      <w:hyperlink r:id="rId15"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62">
    <w:p w14:paraId="4E95902B" w14:textId="70375992" w:rsidR="000E14A8" w:rsidRPr="00671100" w:rsidDel="00DB1528" w:rsidRDefault="000E14A8" w:rsidP="00671100">
      <w:pPr>
        <w:pStyle w:val="Textpoznpodarou"/>
        <w:rPr>
          <w:del w:id="208" w:author="Juráš Pavel" w:date="2021-06-02T11:36:00Z"/>
          <w:rFonts w:ascii="Arial" w:hAnsi="Arial" w:cs="Arial"/>
          <w:sz w:val="16"/>
          <w:szCs w:val="16"/>
        </w:rPr>
      </w:pPr>
      <w:del w:id="209" w:author="Juráš Pavel" w:date="2021-06-02T11:36:00Z">
        <w:r w:rsidRPr="00671100" w:rsidDel="00DB1528">
          <w:rPr>
            <w:rStyle w:val="Znakapoznpodarou"/>
            <w:rFonts w:ascii="Arial" w:hAnsi="Arial" w:cs="Arial"/>
            <w:sz w:val="16"/>
            <w:szCs w:val="16"/>
          </w:rPr>
          <w:footnoteRef/>
        </w:r>
        <w:r w:rsidRPr="00671100" w:rsidDel="00DB1528">
          <w:rPr>
            <w:rFonts w:ascii="Arial" w:hAnsi="Arial" w:cs="Arial"/>
            <w:sz w:val="16"/>
            <w:szCs w:val="16"/>
          </w:rPr>
          <w:delText xml:space="preserve"> International Energy Agency - Global EV Outlook 2020, dostupné na: </w:delText>
        </w:r>
        <w:r w:rsidDel="00DB1528">
          <w:fldChar w:fldCharType="begin"/>
        </w:r>
        <w:r w:rsidDel="00DB1528">
          <w:delInstrText xml:space="preserve"> HYPERLINK "https://www.iea.org/reports/global-ev-outlook-2020" </w:delInstrText>
        </w:r>
        <w:r w:rsidDel="00DB1528">
          <w:fldChar w:fldCharType="separate"/>
        </w:r>
        <w:r w:rsidRPr="00671100" w:rsidDel="00DB1528">
          <w:rPr>
            <w:rStyle w:val="Hypertextovodkaz"/>
            <w:rFonts w:ascii="Arial" w:hAnsi="Arial" w:cs="Arial"/>
            <w:sz w:val="16"/>
            <w:szCs w:val="16"/>
          </w:rPr>
          <w:delText>https://www.iea.org/reports/global-ev-outlook-2020</w:delText>
        </w:r>
        <w:r w:rsidDel="00DB1528">
          <w:rPr>
            <w:rStyle w:val="Hypertextovodkaz"/>
            <w:rFonts w:ascii="Arial" w:hAnsi="Arial" w:cs="Arial"/>
            <w:sz w:val="16"/>
            <w:szCs w:val="16"/>
          </w:rPr>
          <w:fldChar w:fldCharType="end"/>
        </w:r>
        <w:r w:rsidRPr="00671100" w:rsidDel="00DB1528">
          <w:rPr>
            <w:rFonts w:ascii="Arial" w:hAnsi="Arial" w:cs="Arial"/>
            <w:sz w:val="16"/>
            <w:szCs w:val="16"/>
          </w:rPr>
          <w:delText xml:space="preserve"> </w:delText>
        </w:r>
      </w:del>
    </w:p>
  </w:footnote>
  <w:footnote w:id="63">
    <w:p w14:paraId="5BAA9908" w14:textId="67E40FCA" w:rsidR="000E14A8" w:rsidRPr="00671100" w:rsidRDefault="000E14A8"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 xml:space="preserve">MPO - </w:t>
      </w:r>
      <w:r w:rsidRPr="00671100">
        <w:rPr>
          <w:rFonts w:ascii="Arial" w:hAnsi="Arial" w:cs="Arial"/>
          <w:bCs/>
          <w:i/>
          <w:sz w:val="16"/>
          <w:szCs w:val="16"/>
        </w:rPr>
        <w:t>Analýza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 xml:space="preserve">dostupné na: </w:t>
      </w:r>
      <w:hyperlink r:id="rId16"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64">
    <w:p w14:paraId="12DA9B9E" w14:textId="58B771EF" w:rsidR="000E14A8" w:rsidRPr="00671100" w:rsidDel="00DB1528" w:rsidRDefault="000E14A8" w:rsidP="00671100">
      <w:pPr>
        <w:pStyle w:val="Textpoznpodarou"/>
        <w:rPr>
          <w:del w:id="213" w:author="Juráš Pavel" w:date="2021-06-02T11:37:00Z"/>
          <w:rFonts w:ascii="Arial" w:hAnsi="Arial" w:cs="Arial"/>
          <w:sz w:val="16"/>
          <w:szCs w:val="16"/>
        </w:rPr>
      </w:pPr>
      <w:del w:id="214" w:author="Juráš Pavel" w:date="2021-06-02T11:37:00Z">
        <w:r w:rsidRPr="00671100" w:rsidDel="00DB1528">
          <w:rPr>
            <w:rStyle w:val="Znakapoznpodarou"/>
            <w:rFonts w:ascii="Arial" w:hAnsi="Arial" w:cs="Arial"/>
            <w:sz w:val="16"/>
            <w:szCs w:val="16"/>
          </w:rPr>
          <w:footnoteRef/>
        </w:r>
        <w:r w:rsidRPr="00671100" w:rsidDel="00DB1528">
          <w:rPr>
            <w:rFonts w:ascii="Arial" w:hAnsi="Arial" w:cs="Arial"/>
            <w:sz w:val="16"/>
            <w:szCs w:val="16"/>
          </w:rPr>
          <w:delText xml:space="preserve"> Vlnas, R., Černá, L., Zrzavecký, M. - </w:delText>
        </w:r>
        <w:r w:rsidDel="00DB1528">
          <w:fldChar w:fldCharType="begin"/>
        </w:r>
        <w:r w:rsidDel="00DB1528">
          <w:delInstrText xml:space="preserve"> HYPERLINK "http://portal.chmi.cz/files/portal/docs/ruzne/Sbornik_Sucho_komplet_web.pdf" </w:delInstrText>
        </w:r>
        <w:r w:rsidDel="00DB1528">
          <w:fldChar w:fldCharType="separate"/>
        </w:r>
        <w:r w:rsidRPr="00671100" w:rsidDel="00DB1528">
          <w:rPr>
            <w:rStyle w:val="Hypertextovodkaz"/>
            <w:rFonts w:ascii="Arial" w:hAnsi="Arial" w:cs="Arial"/>
            <w:sz w:val="16"/>
            <w:szCs w:val="16"/>
          </w:rPr>
          <w:delText>Zhodnocení stavu podzemních vod v roce 2018 a trendů vývoje</w:delText>
        </w:r>
        <w:r w:rsidDel="00DB1528">
          <w:rPr>
            <w:rStyle w:val="Hypertextovodkaz"/>
            <w:rFonts w:ascii="Arial" w:hAnsi="Arial" w:cs="Arial"/>
            <w:sz w:val="16"/>
            <w:szCs w:val="16"/>
          </w:rPr>
          <w:fldChar w:fldCharType="end"/>
        </w:r>
        <w:r w:rsidRPr="00671100" w:rsidDel="00DB1528">
          <w:rPr>
            <w:rFonts w:ascii="Arial" w:hAnsi="Arial" w:cs="Arial"/>
            <w:sz w:val="16"/>
            <w:szCs w:val="16"/>
          </w:rPr>
          <w:delText xml:space="preserve"> In Sucho 2014–2018, ČHMÚ 2019.</w:delText>
        </w:r>
      </w:del>
    </w:p>
  </w:footnote>
  <w:footnote w:id="65">
    <w:p w14:paraId="6790BEEF" w14:textId="41B07AE7" w:rsidR="000E14A8" w:rsidRPr="00671100" w:rsidDel="00DB1528" w:rsidRDefault="000E14A8" w:rsidP="00671100">
      <w:pPr>
        <w:pStyle w:val="Textpoznpodarou"/>
        <w:rPr>
          <w:del w:id="215" w:author="Juráš Pavel" w:date="2021-06-02T11:37:00Z"/>
          <w:rFonts w:ascii="Arial" w:hAnsi="Arial" w:cs="Arial"/>
          <w:sz w:val="16"/>
          <w:szCs w:val="16"/>
        </w:rPr>
      </w:pPr>
      <w:del w:id="216" w:author="Juráš Pavel" w:date="2021-06-02T11:37:00Z">
        <w:r w:rsidRPr="00671100" w:rsidDel="00DB1528">
          <w:rPr>
            <w:rStyle w:val="Znakapoznpodarou"/>
            <w:rFonts w:ascii="Arial" w:hAnsi="Arial" w:cs="Arial"/>
            <w:sz w:val="16"/>
            <w:szCs w:val="16"/>
          </w:rPr>
          <w:footnoteRef/>
        </w:r>
        <w:r w:rsidRPr="00671100" w:rsidDel="00DB1528">
          <w:rPr>
            <w:rFonts w:ascii="Arial" w:hAnsi="Arial" w:cs="Arial"/>
            <w:sz w:val="16"/>
            <w:szCs w:val="16"/>
          </w:rPr>
          <w:delText xml:space="preserve"> ČHMÚ – Výroční zpráva ČHMÚ, 2019</w:delText>
        </w:r>
        <w:r w:rsidDel="00DB1528">
          <w:rPr>
            <w:rFonts w:ascii="Arial" w:hAnsi="Arial" w:cs="Arial"/>
            <w:sz w:val="16"/>
            <w:szCs w:val="16"/>
          </w:rPr>
          <w:delText>.</w:delText>
        </w:r>
        <w:r w:rsidRPr="00671100" w:rsidDel="00DB1528">
          <w:rPr>
            <w:rFonts w:ascii="Arial" w:hAnsi="Arial" w:cs="Arial"/>
            <w:sz w:val="16"/>
            <w:szCs w:val="16"/>
          </w:rPr>
          <w:delText xml:space="preserve"> </w:delText>
        </w:r>
      </w:del>
    </w:p>
  </w:footnote>
  <w:footnote w:id="66">
    <w:p w14:paraId="36F9BC0E" w14:textId="5EB0265B"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Brázdil, R., Trnka, M. a kolektiv - Historie počasí a podnebí v českých zemích XI: </w:t>
      </w:r>
      <w:hyperlink r:id="rId17" w:history="1">
        <w:r w:rsidRPr="00671100">
          <w:rPr>
            <w:rStyle w:val="Hypertextovodkaz"/>
            <w:rFonts w:ascii="Arial" w:hAnsi="Arial" w:cs="Arial"/>
            <w:sz w:val="16"/>
            <w:szCs w:val="16"/>
          </w:rPr>
          <w:t>Sucho v českých zemích: minulost, současnost a budoucnost</w:t>
        </w:r>
      </w:hyperlink>
      <w:r w:rsidRPr="00671100">
        <w:rPr>
          <w:rFonts w:ascii="Arial" w:hAnsi="Arial" w:cs="Arial"/>
          <w:sz w:val="16"/>
          <w:szCs w:val="16"/>
        </w:rPr>
        <w:t>. Centrum výzkumu globální změny Akademie věd České republiky, v.v.i., Brno 2015.</w:t>
      </w:r>
    </w:p>
  </w:footnote>
  <w:footnote w:id="67">
    <w:p w14:paraId="25B027C6" w14:textId="583A8865"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Soukalová, E., Muzikar, R. - </w:t>
      </w:r>
      <w:hyperlink r:id="rId18" w:history="1">
        <w:r w:rsidRPr="00671100">
          <w:rPr>
            <w:rStyle w:val="Hypertextovodkaz"/>
            <w:rFonts w:ascii="Arial" w:hAnsi="Arial" w:cs="Arial"/>
            <w:sz w:val="16"/>
            <w:szCs w:val="16"/>
          </w:rPr>
          <w:t>Hydrologické sucho v podzemních vodách</w:t>
        </w:r>
      </w:hyperlink>
      <w:r w:rsidRPr="00671100">
        <w:rPr>
          <w:rFonts w:ascii="Arial" w:hAnsi="Arial" w:cs="Arial"/>
          <w:sz w:val="16"/>
          <w:szCs w:val="16"/>
        </w:rPr>
        <w:t xml:space="preserve"> </w:t>
      </w:r>
      <w:r w:rsidRPr="00671100">
        <w:rPr>
          <w:rFonts w:ascii="Arial" w:hAnsi="Arial" w:cs="Arial"/>
          <w:i/>
          <w:sz w:val="16"/>
          <w:szCs w:val="16"/>
        </w:rPr>
        <w:t xml:space="preserve">In </w:t>
      </w:r>
      <w:r w:rsidRPr="00671100">
        <w:rPr>
          <w:rFonts w:ascii="Arial" w:hAnsi="Arial" w:cs="Arial"/>
          <w:sz w:val="16"/>
          <w:szCs w:val="16"/>
        </w:rPr>
        <w:t>Vodohospodářské technicko-ekonomické informace, 57. ročník, Výzkumný ústav vodohospodářský T.G. Masaryka, v.v.i., Praha 2015.</w:t>
      </w:r>
    </w:p>
  </w:footnote>
  <w:footnote w:id="68">
    <w:p w14:paraId="71F2A3BA" w14:textId="5233100D"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ČHMÚ - </w:t>
      </w:r>
      <w:hyperlink r:id="rId19" w:history="1">
        <w:r w:rsidRPr="00671100">
          <w:rPr>
            <w:rStyle w:val="Hypertextovodkaz"/>
            <w:rFonts w:ascii="Arial" w:hAnsi="Arial" w:cs="Arial"/>
            <w:sz w:val="16"/>
            <w:szCs w:val="16"/>
          </w:rPr>
          <w:t>Hydrologická bilance množství a jakosti vody ČR</w:t>
        </w:r>
      </w:hyperlink>
      <w:r w:rsidRPr="00671100">
        <w:rPr>
          <w:rStyle w:val="Hypertextovodkaz"/>
          <w:rFonts w:ascii="Arial" w:hAnsi="Arial" w:cs="Arial"/>
          <w:sz w:val="16"/>
          <w:szCs w:val="16"/>
        </w:rPr>
        <w:t>,</w:t>
      </w:r>
      <w:r w:rsidRPr="00671100">
        <w:rPr>
          <w:rFonts w:ascii="Arial" w:hAnsi="Arial" w:cs="Arial"/>
          <w:sz w:val="16"/>
          <w:szCs w:val="16"/>
        </w:rPr>
        <w:t xml:space="preserve"> 2017.</w:t>
      </w:r>
    </w:p>
  </w:footnote>
  <w:footnote w:id="69">
    <w:p w14:paraId="04801DBF" w14:textId="675474A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Eurostat - Annual fresh water abstraction by source and sector (data k 13. 1. 2020)</w:t>
      </w:r>
    </w:p>
  </w:footnote>
  <w:footnote w:id="70">
    <w:p w14:paraId="4201CF93" w14:textId="5D1CCFB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MPO – Analýza tržní situace a specifikace vhodných forem podpory pro účely přípravy priority OP TAK - Efektivnější nakládání se zdroji</w:t>
      </w:r>
      <w:r>
        <w:rPr>
          <w:rFonts w:ascii="Arial" w:hAnsi="Arial" w:cs="Arial"/>
          <w:sz w:val="16"/>
          <w:szCs w:val="16"/>
        </w:rPr>
        <w:t xml:space="preserve">, </w:t>
      </w:r>
      <w:r w:rsidRPr="00AE32FF">
        <w:rPr>
          <w:rFonts w:ascii="Arial" w:hAnsi="Arial" w:cs="Arial"/>
          <w:sz w:val="16"/>
          <w:szCs w:val="16"/>
        </w:rPr>
        <w:t xml:space="preserve">dostupné na: </w:t>
      </w:r>
      <w:hyperlink r:id="rId20"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71">
    <w:p w14:paraId="5A85142A" w14:textId="49F60EB2"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Projekt TAČR (TITOMPO941) - Hospodárnější užívaní vod v průmyslu a energetice ČR</w:t>
      </w:r>
      <w:r w:rsidRPr="00671100">
        <w:rPr>
          <w:rFonts w:ascii="Arial" w:hAnsi="Arial" w:cs="Arial"/>
          <w:sz w:val="16"/>
          <w:szCs w:val="16"/>
        </w:rPr>
        <w:t>.</w:t>
      </w:r>
    </w:p>
  </w:footnote>
  <w:footnote w:id="72">
    <w:p w14:paraId="3E638053" w14:textId="77777777" w:rsidR="000E14A8" w:rsidRPr="00671100" w:rsidDel="00DB1528" w:rsidRDefault="000E14A8" w:rsidP="00671100">
      <w:pPr>
        <w:pStyle w:val="Textpoznpodarou"/>
        <w:rPr>
          <w:del w:id="232" w:author="Juráš Pavel" w:date="2021-06-02T11:40:00Z"/>
          <w:rFonts w:ascii="Arial" w:hAnsi="Arial" w:cs="Arial"/>
          <w:sz w:val="16"/>
          <w:szCs w:val="16"/>
        </w:rPr>
      </w:pPr>
      <w:del w:id="233" w:author="Juráš Pavel" w:date="2021-06-02T11:40:00Z">
        <w:r w:rsidRPr="00671100" w:rsidDel="00DB1528">
          <w:rPr>
            <w:rStyle w:val="Znakapoznpodarou"/>
            <w:rFonts w:ascii="Arial" w:hAnsi="Arial" w:cs="Arial"/>
            <w:sz w:val="16"/>
            <w:szCs w:val="16"/>
          </w:rPr>
          <w:footnoteRef/>
        </w:r>
        <w:r w:rsidRPr="00671100" w:rsidDel="00DB1528">
          <w:rPr>
            <w:rStyle w:val="Znakapoznpodarou"/>
            <w:rFonts w:ascii="Arial" w:hAnsi="Arial" w:cs="Arial"/>
            <w:sz w:val="16"/>
            <w:szCs w:val="16"/>
          </w:rPr>
          <w:delText xml:space="preserve"> </w:delText>
        </w:r>
        <w:r w:rsidRPr="00671100" w:rsidDel="00DB1528">
          <w:rPr>
            <w:rFonts w:ascii="Arial" w:hAnsi="Arial" w:cs="Arial"/>
            <w:sz w:val="16"/>
            <w:szCs w:val="16"/>
          </w:rPr>
          <w:delText xml:space="preserve">V případě úspor na vstupu </w:delText>
        </w:r>
        <w:bookmarkStart w:id="234" w:name="_Hlk57042017"/>
        <w:r w:rsidRPr="00671100" w:rsidDel="00DB1528">
          <w:rPr>
            <w:rFonts w:ascii="Arial" w:hAnsi="Arial" w:cs="Arial"/>
            <w:sz w:val="16"/>
            <w:szCs w:val="16"/>
          </w:rPr>
          <w:delText>–</w:delText>
        </w:r>
        <w:bookmarkEnd w:id="234"/>
        <w:r w:rsidRPr="00671100" w:rsidDel="00DB1528">
          <w:rPr>
            <w:rFonts w:ascii="Arial" w:hAnsi="Arial" w:cs="Arial"/>
            <w:sz w:val="16"/>
            <w:szCs w:val="16"/>
          </w:rPr>
          <w:delText xml:space="preserve"> odběru vody a poplatků za vodné – dochází uměle k navýšení stočného, aby došlo k udržení stabilního příjmu pro provoz a investice do vodní infrastruktury. Pro řadu firem není systém určování výše poplatků transparentní. Navíc se ceny napříč Povodími výrazně liší (i o 100 %). Opatření jsou následně výrazně demotivující pro podnikatele, protože paradoxně nejsou schopni realizovat úspory i přes snížení spotřeby vody.</w:delText>
        </w:r>
      </w:del>
    </w:p>
  </w:footnote>
  <w:footnote w:id="73">
    <w:p w14:paraId="03CD9E9D" w14:textId="2430796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Pravděpodobně nejvýznamnější bariérou přechodu na oběhové hospodářství je nedostatečná poptávka po produktech druhotných surovin, recyklátech a výrobcích s obsahem recyklátu. Nízká poptávka je zapříčiněna řadou faktorů, od nekonkurenceschopné ceny na trhu, neinformovanosti a nedůvěry po nesplnitelné nároky na kvalitu (např. pevnost) nebo dodávku (např. pravidelnost a objem) recyklátů.</w:t>
      </w:r>
    </w:p>
  </w:footnote>
  <w:footnote w:id="74">
    <w:p w14:paraId="378F9594" w14:textId="2F224390"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ČSÚ - Produkce, využití a odstranění odpadu a produkce druhotných surovin v roce 2018</w:t>
      </w:r>
      <w:r>
        <w:rPr>
          <w:rFonts w:ascii="Arial" w:hAnsi="Arial" w:cs="Arial"/>
          <w:sz w:val="16"/>
          <w:szCs w:val="16"/>
        </w:rPr>
        <w:t>.</w:t>
      </w:r>
    </w:p>
  </w:footnote>
  <w:footnote w:id="75">
    <w:p w14:paraId="14475754" w14:textId="1ECFC5F0"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i/>
          <w:sz w:val="16"/>
          <w:szCs w:val="16"/>
        </w:rPr>
        <w:t>viz MPO – Analýza tržní situace a specifikace vhodných forem podpory pro účely přípravy priority OP TAK - Efektivnější nakládání se zdroji</w:t>
      </w:r>
      <w:r>
        <w:rPr>
          <w:rFonts w:ascii="Arial" w:hAnsi="Arial" w:cs="Arial"/>
          <w:sz w:val="16"/>
          <w:szCs w:val="16"/>
        </w:rPr>
        <w:t xml:space="preserve">, </w:t>
      </w:r>
      <w:r w:rsidRPr="00AE32FF">
        <w:rPr>
          <w:rFonts w:ascii="Arial" w:hAnsi="Arial" w:cs="Arial"/>
          <w:sz w:val="16"/>
          <w:szCs w:val="16"/>
        </w:rPr>
        <w:t xml:space="preserve">dostupné na: </w:t>
      </w:r>
      <w:hyperlink r:id="rId21"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76">
    <w:p w14:paraId="3038538F" w14:textId="7177C369" w:rsidR="000E14A8" w:rsidRPr="00671100" w:rsidDel="009D5AF8" w:rsidRDefault="000E14A8" w:rsidP="00671100">
      <w:pPr>
        <w:pStyle w:val="Textpoznpodarou"/>
        <w:rPr>
          <w:del w:id="262" w:author="Juráš Pavel" w:date="2021-06-03T22:56:00Z"/>
          <w:rFonts w:ascii="Arial" w:hAnsi="Arial" w:cs="Arial"/>
          <w:sz w:val="16"/>
          <w:szCs w:val="16"/>
        </w:rPr>
      </w:pPr>
      <w:del w:id="263" w:author="Juráš Pavel" w:date="2021-06-03T22:56:00Z">
        <w:r w:rsidRPr="00671100" w:rsidDel="009D5AF8">
          <w:rPr>
            <w:rStyle w:val="Znakapoznpodarou"/>
            <w:rFonts w:ascii="Arial" w:hAnsi="Arial" w:cs="Arial"/>
            <w:sz w:val="16"/>
            <w:szCs w:val="16"/>
          </w:rPr>
          <w:footnoteRef/>
        </w:r>
        <w:r w:rsidRPr="00671100" w:rsidDel="009D5AF8">
          <w:rPr>
            <w:rFonts w:ascii="Arial" w:hAnsi="Arial" w:cs="Arial"/>
            <w:sz w:val="16"/>
            <w:szCs w:val="16"/>
          </w:rPr>
          <w:delText xml:space="preserve"> Relevantní jsou však rovněž kap. Veřejný výzkum a vývoj, Lidé a chytré dovednosti či Digitální agenda.</w:delText>
        </w:r>
      </w:del>
    </w:p>
  </w:footnote>
  <w:footnote w:id="77">
    <w:p w14:paraId="1C796C45" w14:textId="1AD344C1" w:rsidR="000E14A8" w:rsidRPr="00671100" w:rsidDel="00A66830" w:rsidRDefault="000E14A8" w:rsidP="00671100">
      <w:pPr>
        <w:pStyle w:val="Textpoznpodarou"/>
        <w:rPr>
          <w:del w:id="293" w:author="Juráš Pavel" w:date="2021-06-03T23:12:00Z"/>
          <w:rFonts w:ascii="Arial" w:hAnsi="Arial" w:cs="Arial"/>
          <w:sz w:val="16"/>
          <w:szCs w:val="16"/>
        </w:rPr>
      </w:pPr>
      <w:del w:id="294" w:author="Juráš Pavel" w:date="2021-06-03T23:12:00Z">
        <w:r w:rsidRPr="00671100" w:rsidDel="00A66830">
          <w:rPr>
            <w:rStyle w:val="Znakapoznpodarou"/>
            <w:rFonts w:ascii="Arial" w:hAnsi="Arial" w:cs="Arial"/>
            <w:sz w:val="16"/>
            <w:szCs w:val="16"/>
          </w:rPr>
          <w:footnoteRef/>
        </w:r>
        <w:r w:rsidRPr="00671100" w:rsidDel="00A66830">
          <w:rPr>
            <w:rFonts w:ascii="Arial" w:hAnsi="Arial" w:cs="Arial"/>
            <w:sz w:val="16"/>
            <w:szCs w:val="16"/>
          </w:rPr>
          <w:delText xml:space="preserve"> Relevantní je rovněž kap. Lidé a chytré dovednosti.</w:delText>
        </w:r>
      </w:del>
    </w:p>
  </w:footnote>
  <w:footnote w:id="78">
    <w:p w14:paraId="05784DB3" w14:textId="1A84D3B0" w:rsidR="000E14A8" w:rsidRDefault="000E14A8">
      <w:pPr>
        <w:pStyle w:val="Textpoznpodarou"/>
      </w:pPr>
      <w:ins w:id="419" w:author="Juráš Pavel" w:date="2021-06-03T23:47:00Z">
        <w:r>
          <w:rPr>
            <w:rStyle w:val="Znakapoznpodarou"/>
          </w:rPr>
          <w:footnoteRef/>
        </w:r>
        <w:r>
          <w:t xml:space="preserve"> </w:t>
        </w:r>
        <w:r w:rsidRPr="003C1473">
          <w:rPr>
            <w:rFonts w:ascii="Arial" w:hAnsi="Arial" w:cs="Arial"/>
            <w:sz w:val="16"/>
            <w:szCs w:val="16"/>
          </w:rPr>
          <w:t>V době přípravy OP TAK ještě nebyl tento ucelený strategický dokument věnovaný oběhovému hospodářství finalizován a schválen vládou ČR.</w:t>
        </w:r>
      </w:ins>
    </w:p>
  </w:footnote>
  <w:footnote w:id="79">
    <w:p w14:paraId="64F21B3A" w14:textId="3458844F"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Technologickým centrem se rozumí jakákoli veřejná či soukromá organizace včetně inovačních center/vědeckotechnických parků/center pro digitální inovace/co-</w:t>
      </w:r>
      <w:proofErr w:type="spellStart"/>
      <w:r w:rsidRPr="00671100">
        <w:rPr>
          <w:rFonts w:ascii="Arial" w:hAnsi="Arial" w:cs="Arial"/>
          <w:sz w:val="16"/>
          <w:szCs w:val="16"/>
        </w:rPr>
        <w:t>workingových</w:t>
      </w:r>
      <w:proofErr w:type="spellEnd"/>
      <w:r w:rsidRPr="00671100">
        <w:rPr>
          <w:rFonts w:ascii="Arial" w:hAnsi="Arial" w:cs="Arial"/>
          <w:sz w:val="16"/>
          <w:szCs w:val="16"/>
        </w:rPr>
        <w:t xml:space="preserve"> center, </w:t>
      </w:r>
      <w:proofErr w:type="spellStart"/>
      <w:r w:rsidRPr="00671100">
        <w:rPr>
          <w:rFonts w:ascii="Arial" w:hAnsi="Arial" w:cs="Arial"/>
          <w:sz w:val="16"/>
          <w:szCs w:val="16"/>
        </w:rPr>
        <w:t>fab-labů</w:t>
      </w:r>
      <w:proofErr w:type="spellEnd"/>
      <w:r w:rsidRPr="00671100">
        <w:rPr>
          <w:rFonts w:ascii="Arial" w:hAnsi="Arial" w:cs="Arial"/>
          <w:sz w:val="16"/>
          <w:szCs w:val="16"/>
        </w:rPr>
        <w:t xml:space="preserve">, podnikatelských inkubátorů, která mohou poskytovat výzkumné, inovační a inkubační služby pro MSP s důrazem na inovace blízké trhu (tj. TRL </w:t>
      </w:r>
      <w:proofErr w:type="gramStart"/>
      <w:r w:rsidRPr="00671100">
        <w:rPr>
          <w:rFonts w:ascii="Arial" w:hAnsi="Arial" w:cs="Arial"/>
          <w:sz w:val="16"/>
          <w:szCs w:val="16"/>
        </w:rPr>
        <w:t>3 – 8</w:t>
      </w:r>
      <w:proofErr w:type="gramEnd"/>
      <w:r w:rsidRPr="00671100">
        <w:rPr>
          <w:rFonts w:ascii="Arial" w:hAnsi="Arial" w:cs="Arial"/>
          <w:sz w:val="16"/>
          <w:szCs w:val="16"/>
        </w:rPr>
        <w:t xml:space="preserve"> s důrazem na TRL 5 a výše).</w:t>
      </w:r>
    </w:p>
  </w:footnote>
  <w:footnote w:id="80">
    <w:p w14:paraId="6FAC90AD" w14:textId="512E284D"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sz w:val="16"/>
          <w:szCs w:val="16"/>
        </w:rPr>
        <w:t>Podniky nesplňující podmínky vyplývající z definice uvedené v </w:t>
      </w:r>
      <w:r w:rsidRPr="00671100">
        <w:rPr>
          <w:rFonts w:ascii="Arial" w:hAnsi="Arial" w:cs="Arial"/>
          <w:i/>
          <w:iCs/>
          <w:color w:val="000000"/>
          <w:sz w:val="16"/>
          <w:szCs w:val="16"/>
        </w:rPr>
        <w:t>Doporučení Komise 2003/361/ES ze dne 6. května 2003 týkající se definice mikropodniků, malých a středních podniků</w:t>
      </w:r>
      <w:r w:rsidRPr="00671100">
        <w:rPr>
          <w:rFonts w:ascii="Arial" w:hAnsi="Arial" w:cs="Arial"/>
          <w:iCs/>
          <w:color w:val="000000"/>
          <w:sz w:val="16"/>
          <w:szCs w:val="16"/>
        </w:rPr>
        <w:t>.</w:t>
      </w:r>
    </w:p>
  </w:footnote>
  <w:footnote w:id="81">
    <w:p w14:paraId="13191A58" w14:textId="3F47C66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Produktivní investice jsou chápány jako investice do fixního kapitálu nebo nehmotného majetku podniků ve smyslu produkce zboží a služeb, čímž přispívají k tvorbě hrubého kapitálu a zaměstnanosti. </w:t>
      </w:r>
      <w:r w:rsidRPr="00671100">
        <w:rPr>
          <w:rFonts w:ascii="Arial" w:hAnsi="Arial" w:cs="Arial"/>
          <w:color w:val="000000"/>
          <w:sz w:val="16"/>
          <w:szCs w:val="16"/>
        </w:rPr>
        <w:t>V případě SC 1.1 se týká aktivit typu zavádění výsledků VaV do podnikové praxe, zavádění pokročilých technologií či zavádění inovací na trh.</w:t>
      </w:r>
    </w:p>
  </w:footnote>
  <w:footnote w:id="82">
    <w:p w14:paraId="7827F63A" w14:textId="7777777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w:t>
      </w:r>
      <w:r w:rsidRPr="00671100">
        <w:rPr>
          <w:rFonts w:ascii="Arial" w:hAnsi="Arial" w:cs="Arial"/>
          <w:color w:val="000000"/>
          <w:sz w:val="16"/>
          <w:szCs w:val="16"/>
          <w:shd w:val="clear" w:color="auto" w:fill="FFFFFF"/>
        </w:rPr>
        <w:t xml:space="preserve">subjekty, které mají nejvýše 499 zaměstnanců a nejsou malými nebo středními podniky. Viz </w:t>
      </w:r>
      <w:r w:rsidRPr="00671100">
        <w:rPr>
          <w:rFonts w:ascii="Arial" w:hAnsi="Arial" w:cs="Arial"/>
          <w:bCs/>
          <w:i/>
          <w:color w:val="000000"/>
          <w:sz w:val="16"/>
          <w:szCs w:val="16"/>
        </w:rPr>
        <w:t>Nařízení EP a Rady (EU) 2015/1017 ze dne 25. června 2015 o Evropském fondu pro strategické investice, Evropském centru pro investiční poradenství a Evropském portálu investičních projektů a o změně nařízení (EU) č. 1291/2013 a (EU) č. 1316/2013 – Evropský fond pro strategické investice</w:t>
      </w:r>
      <w:r w:rsidRPr="00671100">
        <w:rPr>
          <w:rFonts w:ascii="Arial" w:hAnsi="Arial" w:cs="Arial"/>
          <w:bCs/>
          <w:color w:val="000000"/>
          <w:sz w:val="16"/>
          <w:szCs w:val="16"/>
        </w:rPr>
        <w:t>.</w:t>
      </w:r>
    </w:p>
  </w:footnote>
  <w:footnote w:id="83">
    <w:p w14:paraId="3DE5487C" w14:textId="648B3222"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84">
    <w:p w14:paraId="155D6196" w14:textId="04646AD5"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Posilování výkonnosti podniků v oblasti výzkumu, vývoje a inovací a jejich digitální transformace</w:t>
      </w:r>
      <w:r>
        <w:rPr>
          <w:rFonts w:ascii="Arial" w:hAnsi="Arial" w:cs="Arial"/>
          <w:sz w:val="16"/>
          <w:szCs w:val="16"/>
        </w:rPr>
        <w:t xml:space="preserve">, </w:t>
      </w:r>
      <w:r w:rsidRPr="00AE32FF">
        <w:rPr>
          <w:rFonts w:ascii="Arial" w:hAnsi="Arial" w:cs="Arial"/>
          <w:sz w:val="16"/>
          <w:szCs w:val="16"/>
        </w:rPr>
        <w:t xml:space="preserve">dostupné na: </w:t>
      </w:r>
      <w:hyperlink r:id="rId22" w:history="1">
        <w:r w:rsidRPr="003912CF">
          <w:rPr>
            <w:rStyle w:val="Hypertextovodkaz"/>
            <w:rFonts w:ascii="Arial" w:hAnsi="Arial" w:cs="Arial"/>
            <w:sz w:val="16"/>
            <w:szCs w:val="16"/>
          </w:rPr>
          <w:t>https://mpo.cz/cz/podnikani/dotace-a-popora-podnikani/oppik-2014-2020/evaluace-a-analyzy/evaluace-a-jine-analyzy--157435/</w:t>
        </w:r>
      </w:hyperlink>
      <w:r>
        <w:rPr>
          <w:rFonts w:ascii="Arial" w:hAnsi="Arial" w:cs="Arial"/>
          <w:sz w:val="16"/>
          <w:szCs w:val="16"/>
        </w:rPr>
        <w:t xml:space="preserve"> </w:t>
      </w:r>
    </w:p>
  </w:footnote>
  <w:footnote w:id="85">
    <w:p w14:paraId="042C53BC" w14:textId="7339F638" w:rsidR="000E14A8" w:rsidRPr="00671100" w:rsidRDefault="000E14A8" w:rsidP="00671100">
      <w:pPr>
        <w:pStyle w:val="Textpoznpodarou"/>
        <w:rPr>
          <w:rFonts w:ascii="Arial" w:eastAsia="Calibri" w:hAnsi="Arial" w:cs="Arial"/>
          <w:color w:val="000000"/>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bookmarkStart w:id="685" w:name="_Hlk65220934"/>
      <w:r w:rsidRPr="00671100">
        <w:rPr>
          <w:rFonts w:ascii="Arial" w:hAnsi="Arial" w:cs="Arial"/>
          <w:sz w:val="16"/>
          <w:szCs w:val="16"/>
        </w:rPr>
        <w:t xml:space="preserve">Tyto aktivity mají vazbu na Národní RIS3 strategii v oblasti </w:t>
      </w:r>
      <w:r w:rsidRPr="00671100">
        <w:rPr>
          <w:rFonts w:ascii="Arial" w:eastAsia="Calibri" w:hAnsi="Arial" w:cs="Arial"/>
          <w:color w:val="000000"/>
          <w:sz w:val="16"/>
          <w:szCs w:val="16"/>
        </w:rPr>
        <w:t>zvyšování dovedností a kompetencí MSP při zavádění pokročilých technologií a jsou realizovány</w:t>
      </w:r>
      <w:r w:rsidRPr="00671100">
        <w:rPr>
          <w:rFonts w:ascii="Arial" w:hAnsi="Arial" w:cs="Arial"/>
          <w:sz w:val="16"/>
          <w:szCs w:val="16"/>
        </w:rPr>
        <w:t xml:space="preserve"> v rámci komplexních investičních projektů, tzn. v kombinaci s investičními aktivitami.</w:t>
      </w:r>
      <w:del w:id="686" w:author="Juráš Pavel" w:date="2021-05-07T13:44:00Z">
        <w:r w:rsidRPr="00671100" w:rsidDel="007A5A0B">
          <w:rPr>
            <w:rFonts w:ascii="Arial" w:hAnsi="Arial" w:cs="Arial"/>
            <w:sz w:val="16"/>
            <w:szCs w:val="16"/>
          </w:rPr>
          <w:delText xml:space="preserve"> Naproti tomu </w:delText>
        </w:r>
        <w:r w:rsidRPr="00671100" w:rsidDel="007A5A0B">
          <w:rPr>
            <w:rFonts w:ascii="Arial" w:eastAsia="Calibri" w:hAnsi="Arial" w:cs="Arial"/>
            <w:color w:val="000000"/>
            <w:sz w:val="16"/>
            <w:szCs w:val="16"/>
          </w:rPr>
          <w:delText>OP Z+ podporuje další vzdělávání pracovníků, rozvoj dovedností pracovní síly v podnicích a rekvalifikace zaměřené na získávání a prohlubování odborných a klíčových kompetencí, včetně osvojení nových dovedností, mimo komplexní investiční projekty MSP s vazbou na RIS3</w:delText>
        </w:r>
      </w:del>
      <w:r w:rsidRPr="00671100">
        <w:rPr>
          <w:rFonts w:ascii="Arial" w:eastAsia="Calibri" w:hAnsi="Arial" w:cs="Arial"/>
          <w:color w:val="000000"/>
          <w:sz w:val="16"/>
          <w:szCs w:val="16"/>
        </w:rPr>
        <w:t>.</w:t>
      </w:r>
    </w:p>
    <w:bookmarkEnd w:id="685"/>
  </w:footnote>
  <w:footnote w:id="86">
    <w:p w14:paraId="1F64AE45" w14:textId="3C6C6B01"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subjekty, </w:t>
      </w:r>
      <w:r w:rsidRPr="00671100">
        <w:rPr>
          <w:rFonts w:ascii="Arial" w:hAnsi="Arial" w:cs="Arial"/>
          <w:color w:val="000000"/>
          <w:sz w:val="16"/>
          <w:szCs w:val="16"/>
          <w:shd w:val="clear" w:color="auto" w:fill="FFFFFF"/>
        </w:rPr>
        <w:t xml:space="preserve">které mají nejvýše 3 000 zaměstnanců a nejsou malými a středními podniky, přičemž jsou zahrnuty i malé </w:t>
      </w:r>
      <w:r>
        <w:rPr>
          <w:rFonts w:ascii="Arial" w:hAnsi="Arial" w:cs="Arial"/>
          <w:color w:val="000000"/>
          <w:sz w:val="16"/>
          <w:szCs w:val="16"/>
          <w:shd w:val="clear" w:color="auto" w:fill="FFFFFF"/>
        </w:rPr>
        <w:t>společnosti</w:t>
      </w:r>
      <w:r w:rsidRPr="00671100">
        <w:rPr>
          <w:rFonts w:ascii="Arial" w:hAnsi="Arial" w:cs="Arial"/>
          <w:color w:val="000000"/>
          <w:sz w:val="16"/>
          <w:szCs w:val="16"/>
          <w:shd w:val="clear" w:color="auto" w:fill="FFFFFF"/>
        </w:rPr>
        <w:t xml:space="preserve"> se střední tržní kapitalizací. Viz </w:t>
      </w:r>
      <w:r w:rsidRPr="00671100">
        <w:rPr>
          <w:rFonts w:ascii="Arial" w:hAnsi="Arial" w:cs="Arial"/>
          <w:bCs/>
          <w:i/>
          <w:color w:val="000000"/>
          <w:sz w:val="16"/>
          <w:szCs w:val="16"/>
        </w:rPr>
        <w:t>Nařízení EP a Rady (EU) 2015/1017 ze dne 25. června 2015 o Evropském fondu pro strategické investice, Evropském centru pro investiční poradenství a Evropském portálu investičních projektů a o změně nařízení (EU) č. 1291/2013 a (EU) č. 1316/2013 – Evropský fond pro strategické investice</w:t>
      </w:r>
      <w:r w:rsidRPr="00671100">
        <w:rPr>
          <w:rFonts w:ascii="Arial" w:hAnsi="Arial" w:cs="Arial"/>
          <w:bCs/>
          <w:color w:val="000000"/>
          <w:sz w:val="16"/>
          <w:szCs w:val="16"/>
        </w:rPr>
        <w:t>.</w:t>
      </w:r>
    </w:p>
  </w:footnote>
  <w:footnote w:id="87">
    <w:p w14:paraId="24251C7D" w14:textId="090CAA16"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88">
    <w:p w14:paraId="73B5E950" w14:textId="2B8C618B"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Posilování výkonnosti podniků v oblasti výzkumu, vývoje a inovací a jejich digitální transformace</w:t>
      </w:r>
      <w:r>
        <w:rPr>
          <w:rFonts w:ascii="Arial" w:hAnsi="Arial" w:cs="Arial"/>
          <w:sz w:val="16"/>
          <w:szCs w:val="16"/>
        </w:rPr>
        <w:t xml:space="preserve">, </w:t>
      </w:r>
      <w:r w:rsidRPr="00AE32FF">
        <w:rPr>
          <w:rFonts w:ascii="Arial" w:hAnsi="Arial" w:cs="Arial"/>
          <w:sz w:val="16"/>
          <w:szCs w:val="16"/>
        </w:rPr>
        <w:t xml:space="preserve">dostupné na: </w:t>
      </w:r>
      <w:hyperlink r:id="rId23"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89">
    <w:p w14:paraId="7E6BD909" w14:textId="5D135208"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bCs/>
          <w:color w:val="000000" w:themeColor="text1"/>
          <w:sz w:val="16"/>
          <w:szCs w:val="16"/>
        </w:rPr>
        <w:t xml:space="preserve">Samotné zařazení v nižších stupních globálních hodnotových řetězců je limitujícím faktorem dalšího růstu objemu exportu i tvorby domácí přidané hodnoty na něm. </w:t>
      </w:r>
      <w:r w:rsidRPr="00671100">
        <w:rPr>
          <w:rFonts w:ascii="Arial" w:hAnsi="Arial" w:cs="Arial"/>
          <w:sz w:val="16"/>
          <w:szCs w:val="16"/>
        </w:rPr>
        <w:t>Vzhledem k tomu, že se česká ekonomika vyznačuje vysokou účastí v globálních hodnotových řetězcích a vysokou úrovní sofistikovanosti vývozu, je klíčové přeorientování podílu v globálních hodnotových řetězcích na produkci s vyšší přidanou hodnotou a na rozšíření vývozu mimo trhy EU.</w:t>
      </w:r>
    </w:p>
  </w:footnote>
  <w:footnote w:id="90">
    <w:p w14:paraId="382C21A1" w14:textId="13A41EB4"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Samotné p</w:t>
      </w:r>
      <w:r w:rsidRPr="00671100">
        <w:rPr>
          <w:rFonts w:ascii="Arial" w:hAnsi="Arial" w:cs="Arial"/>
          <w:bCs/>
          <w:sz w:val="16"/>
          <w:szCs w:val="16"/>
        </w:rPr>
        <w:t xml:space="preserve">olitiky na podporu posunu v globálních hodnotových řetězcích se podobají těm na podporu růstu produktivity, tzn. vytvořit příznivé podnikatelské prostředí, ve kterém mohou vznikat a růst nové a inovativní firmy a které podpoří investice firem. </w:t>
      </w:r>
      <w:r>
        <w:rPr>
          <w:rFonts w:ascii="Arial" w:hAnsi="Arial" w:cs="Arial"/>
          <w:bCs/>
          <w:sz w:val="16"/>
          <w:szCs w:val="16"/>
        </w:rPr>
        <w:t>v</w:t>
      </w:r>
      <w:r w:rsidRPr="00671100">
        <w:rPr>
          <w:rFonts w:ascii="Arial" w:hAnsi="Arial" w:cs="Arial"/>
          <w:bCs/>
          <w:sz w:val="16"/>
          <w:szCs w:val="16"/>
        </w:rPr>
        <w:t xml:space="preserve">iz </w:t>
      </w:r>
      <w:r w:rsidRPr="00671100">
        <w:rPr>
          <w:rFonts w:ascii="Arial" w:hAnsi="Arial" w:cs="Arial"/>
          <w:i/>
          <w:sz w:val="16"/>
          <w:szCs w:val="16"/>
        </w:rPr>
        <w:t>World Bank – Czech Republic Assessment of the SME Policy Mix, 2019.</w:t>
      </w:r>
    </w:p>
  </w:footnote>
  <w:footnote w:id="91">
    <w:p w14:paraId="1845FC55" w14:textId="45E5C8E3"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92">
    <w:p w14:paraId="3C323E05" w14:textId="7CFF765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Rozvoj podnikání a konkurenceschopnosti MSP</w:t>
      </w:r>
      <w:r>
        <w:rPr>
          <w:rFonts w:ascii="Arial" w:hAnsi="Arial" w:cs="Arial"/>
          <w:sz w:val="16"/>
          <w:szCs w:val="16"/>
        </w:rPr>
        <w:t xml:space="preserve">, </w:t>
      </w:r>
      <w:r w:rsidRPr="00AE32FF">
        <w:rPr>
          <w:rFonts w:ascii="Arial" w:hAnsi="Arial" w:cs="Arial"/>
          <w:sz w:val="16"/>
          <w:szCs w:val="16"/>
        </w:rPr>
        <w:t xml:space="preserve">dostupné na: </w:t>
      </w:r>
      <w:hyperlink r:id="rId24"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93">
    <w:p w14:paraId="04E42B46" w14:textId="1B587D7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Dle zákona č. 127/2005 Sb., o elektronických komunikacích a o změně některých souvisejících zákonů; blíže viz </w:t>
      </w:r>
      <w:hyperlink r:id="rId25" w:history="1">
        <w:r w:rsidRPr="00671100">
          <w:rPr>
            <w:rStyle w:val="Hypertextovodkaz"/>
            <w:rFonts w:ascii="Arial" w:hAnsi="Arial" w:cs="Arial"/>
            <w:sz w:val="16"/>
            <w:szCs w:val="16"/>
          </w:rPr>
          <w:t>https://www.ctu.cz/ctu-informuje/jak-postupovat/podnikani-v-e-komunikacich/oznamovani-podnikani.html</w:t>
        </w:r>
      </w:hyperlink>
      <w:r w:rsidRPr="00671100">
        <w:rPr>
          <w:rFonts w:ascii="Arial" w:hAnsi="Arial" w:cs="Arial"/>
          <w:sz w:val="16"/>
          <w:szCs w:val="16"/>
        </w:rPr>
        <w:t xml:space="preserve">. </w:t>
      </w:r>
    </w:p>
  </w:footnote>
  <w:footnote w:id="94">
    <w:p w14:paraId="2E21214A" w14:textId="6A4A1D60"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w:t>
      </w:r>
      <w:r w:rsidRPr="00671100">
        <w:rPr>
          <w:rFonts w:ascii="Arial" w:hAnsi="Arial" w:cs="Arial"/>
          <w:color w:val="000000"/>
          <w:sz w:val="16"/>
          <w:szCs w:val="16"/>
        </w:rPr>
        <w:t xml:space="preserve">odniky nesplňující </w:t>
      </w:r>
      <w:r w:rsidRPr="00671100">
        <w:rPr>
          <w:rFonts w:ascii="Arial" w:hAnsi="Arial" w:cs="Arial"/>
          <w:color w:val="000000" w:themeColor="text1"/>
          <w:sz w:val="16"/>
          <w:szCs w:val="16"/>
        </w:rPr>
        <w:t xml:space="preserve">podmínky vyplývající z </w:t>
      </w:r>
      <w:r w:rsidRPr="00671100">
        <w:rPr>
          <w:rFonts w:ascii="Arial" w:hAnsi="Arial" w:cs="Arial"/>
          <w:color w:val="000000" w:themeColor="text1"/>
          <w:sz w:val="16"/>
          <w:szCs w:val="16"/>
          <w:shd w:val="clear" w:color="auto" w:fill="FFFFFF"/>
        </w:rPr>
        <w:t>definice uvedené v </w:t>
      </w:r>
      <w:r w:rsidRPr="00671100">
        <w:rPr>
          <w:rFonts w:ascii="Arial" w:hAnsi="Arial" w:cs="Arial"/>
          <w:i/>
          <w:color w:val="000000" w:themeColor="text1"/>
          <w:sz w:val="16"/>
          <w:szCs w:val="16"/>
          <w:shd w:val="clear" w:color="auto" w:fill="FFFFFF"/>
        </w:rPr>
        <w:t>Doporučení Komise 2003/361/ES ze dne 6. května 2003 týkající se definice mikropodniků, malých a středních podniků</w:t>
      </w:r>
      <w:r w:rsidRPr="00671100">
        <w:rPr>
          <w:rFonts w:ascii="Arial" w:hAnsi="Arial" w:cs="Arial"/>
          <w:color w:val="000000" w:themeColor="text1"/>
          <w:sz w:val="16"/>
          <w:szCs w:val="16"/>
        </w:rPr>
        <w:t xml:space="preserve"> </w:t>
      </w:r>
      <w:r w:rsidRPr="00671100">
        <w:rPr>
          <w:rFonts w:ascii="Arial" w:hAnsi="Arial" w:cs="Arial"/>
          <w:color w:val="000000"/>
          <w:sz w:val="16"/>
          <w:szCs w:val="16"/>
        </w:rPr>
        <w:t>budou podporovány s ohledem na možnost podpory investic do infrastruktury zajišťující mj. přístup veřejnosti a občanům ke službám v oblasti digitálního propojení.</w:t>
      </w:r>
    </w:p>
  </w:footnote>
  <w:footnote w:id="95">
    <w:p w14:paraId="405CCFFB" w14:textId="2CD1FF45"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96">
    <w:p w14:paraId="402FDBB2" w14:textId="73C4E26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Rozvoj digitální infrastruktury</w:t>
      </w:r>
      <w:r>
        <w:rPr>
          <w:rFonts w:ascii="Arial" w:hAnsi="Arial" w:cs="Arial"/>
          <w:sz w:val="16"/>
          <w:szCs w:val="16"/>
        </w:rPr>
        <w:t xml:space="preserve">, </w:t>
      </w:r>
      <w:r w:rsidRPr="00AE32FF">
        <w:rPr>
          <w:rFonts w:ascii="Arial" w:hAnsi="Arial" w:cs="Arial"/>
          <w:sz w:val="16"/>
          <w:szCs w:val="16"/>
        </w:rPr>
        <w:t xml:space="preserve">dostupné na: </w:t>
      </w:r>
      <w:hyperlink r:id="rId26"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97">
    <w:p w14:paraId="5022CBBF" w14:textId="470F80D2"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Podle přílohy V bodu 2 písm. e) směrnice o energetické účinnosti mohou členské státy úspory vyplývající z opatření na podporu instalace technologií pro výrobu energie z obnovitelných zdrojů malého rozsahu na budovách nebo v budovách pro vlastní spotřebu započítat do vyžadovaného objemu úspor energie podle čl. 7 odst. 1, pokud vedou k ověřitelným a měřitelným či odhadnutelným úsporám energie v konečném využití a jsou vypočteny v souladu s přílohou V směrnice o energetické účinnosti.</w:t>
      </w:r>
    </w:p>
  </w:footnote>
  <w:footnote w:id="98">
    <w:p w14:paraId="388AAC97" w14:textId="1FFB5AAE" w:rsidR="000E14A8" w:rsidRDefault="000E14A8">
      <w:pPr>
        <w:pStyle w:val="Textpoznpodarou"/>
      </w:pPr>
      <w:ins w:id="1036" w:author="Juráš Pavel" w:date="2021-05-20T11:30:00Z">
        <w:r>
          <w:rPr>
            <w:rStyle w:val="Znakapoznpodarou"/>
          </w:rPr>
          <w:footnoteRef/>
        </w:r>
        <w:r>
          <w:t xml:space="preserve"> </w:t>
        </w:r>
        <w:r w:rsidRPr="00671100">
          <w:rPr>
            <w:rFonts w:ascii="Arial" w:hAnsi="Arial" w:cs="Arial"/>
            <w:sz w:val="16"/>
            <w:szCs w:val="16"/>
          </w:rPr>
          <w:t>Podle.</w:t>
        </w:r>
        <w:r w:rsidRPr="00960354">
          <w:rPr>
            <w:rFonts w:ascii="Arial" w:hAnsi="Arial" w:cs="Arial"/>
            <w:sz w:val="16"/>
            <w:szCs w:val="16"/>
          </w:rPr>
          <w:t>čl. 2 odst. 34 směrnice 2012/27/EU</w:t>
        </w:r>
        <w:r>
          <w:rPr>
            <w:rFonts w:ascii="Arial" w:hAnsi="Arial" w:cs="Arial"/>
            <w:sz w:val="16"/>
            <w:szCs w:val="16"/>
          </w:rPr>
          <w:t xml:space="preserve"> a za podmínky docílení měrných</w:t>
        </w:r>
        <w:r w:rsidRPr="00960354">
          <w:rPr>
            <w:rFonts w:ascii="Arial" w:hAnsi="Arial" w:cs="Arial"/>
            <w:sz w:val="16"/>
            <w:szCs w:val="16"/>
          </w:rPr>
          <w:t xml:space="preserve"> emis</w:t>
        </w:r>
        <w:r>
          <w:rPr>
            <w:rFonts w:ascii="Arial" w:hAnsi="Arial" w:cs="Arial"/>
            <w:sz w:val="16"/>
            <w:szCs w:val="16"/>
          </w:rPr>
          <w:t>í</w:t>
        </w:r>
        <w:r w:rsidRPr="00960354">
          <w:rPr>
            <w:rFonts w:ascii="Arial" w:hAnsi="Arial" w:cs="Arial"/>
            <w:sz w:val="16"/>
            <w:szCs w:val="16"/>
          </w:rPr>
          <w:t xml:space="preserve"> </w:t>
        </w:r>
        <w:r>
          <w:rPr>
            <w:rFonts w:ascii="Arial" w:hAnsi="Arial" w:cs="Arial"/>
            <w:sz w:val="16"/>
            <w:szCs w:val="16"/>
          </w:rPr>
          <w:t>za celý ž</w:t>
        </w:r>
        <w:r w:rsidRPr="00960354">
          <w:rPr>
            <w:rFonts w:ascii="Arial" w:hAnsi="Arial" w:cs="Arial"/>
            <w:sz w:val="16"/>
            <w:szCs w:val="16"/>
          </w:rPr>
          <w:t>ivotního cyklu nižší než 250</w:t>
        </w:r>
        <w:r>
          <w:rPr>
            <w:rFonts w:ascii="Arial" w:hAnsi="Arial" w:cs="Arial"/>
            <w:sz w:val="16"/>
            <w:szCs w:val="16"/>
          </w:rPr>
          <w:t xml:space="preserve"> </w:t>
        </w:r>
        <w:r w:rsidRPr="00960354">
          <w:rPr>
            <w:rFonts w:ascii="Arial" w:hAnsi="Arial" w:cs="Arial"/>
            <w:sz w:val="16"/>
            <w:szCs w:val="16"/>
          </w:rPr>
          <w:t xml:space="preserve">gCO2e/kWh </w:t>
        </w:r>
        <w:r>
          <w:rPr>
            <w:rFonts w:ascii="Arial" w:hAnsi="Arial" w:cs="Arial"/>
            <w:sz w:val="16"/>
            <w:szCs w:val="16"/>
          </w:rPr>
          <w:t>při výrobě elektrické energie a</w:t>
        </w:r>
        <w:r w:rsidRPr="00960354">
          <w:rPr>
            <w:rFonts w:ascii="Arial" w:hAnsi="Arial" w:cs="Arial"/>
            <w:sz w:val="16"/>
            <w:szCs w:val="16"/>
          </w:rPr>
          <w:t xml:space="preserve"> tepl</w:t>
        </w:r>
        <w:r>
          <w:rPr>
            <w:rFonts w:ascii="Arial" w:hAnsi="Arial" w:cs="Arial"/>
            <w:sz w:val="16"/>
            <w:szCs w:val="16"/>
          </w:rPr>
          <w:t>a</w:t>
        </w:r>
        <w:r w:rsidRPr="00960354">
          <w:rPr>
            <w:rFonts w:ascii="Arial" w:hAnsi="Arial" w:cs="Arial"/>
            <w:sz w:val="16"/>
            <w:szCs w:val="16"/>
          </w:rPr>
          <w:t>/chlad</w:t>
        </w:r>
        <w:r>
          <w:rPr>
            <w:rFonts w:ascii="Arial" w:hAnsi="Arial" w:cs="Arial"/>
            <w:sz w:val="16"/>
            <w:szCs w:val="16"/>
          </w:rPr>
          <w:t>u.</w:t>
        </w:r>
      </w:ins>
    </w:p>
  </w:footnote>
  <w:footnote w:id="99">
    <w:p w14:paraId="33DA7036" w14:textId="332ECEBA" w:rsidR="000E14A8" w:rsidRDefault="000E14A8">
      <w:pPr>
        <w:pStyle w:val="Textpoznpodarou"/>
      </w:pPr>
      <w:ins w:id="1041" w:author="Juráš Pavel" w:date="2021-05-20T11:31:00Z">
        <w:r>
          <w:rPr>
            <w:rStyle w:val="Znakapoznpodarou"/>
          </w:rPr>
          <w:footnoteRef/>
        </w:r>
        <w:r>
          <w:t xml:space="preserve"> </w:t>
        </w:r>
        <w:r w:rsidRPr="00960354">
          <w:rPr>
            <w:rFonts w:ascii="Arial" w:hAnsi="Arial" w:cs="Arial"/>
            <w:sz w:val="16"/>
            <w:szCs w:val="16"/>
          </w:rPr>
          <w:t xml:space="preserve">Podmínky podpory budou </w:t>
        </w:r>
        <w:r w:rsidRPr="00C16CB1">
          <w:rPr>
            <w:rFonts w:ascii="Arial" w:hAnsi="Arial" w:cs="Arial"/>
            <w:sz w:val="16"/>
            <w:szCs w:val="16"/>
          </w:rPr>
          <w:t>vyžadovat</w:t>
        </w:r>
        <w:r>
          <w:rPr>
            <w:rFonts w:ascii="Arial" w:hAnsi="Arial" w:cs="Arial"/>
            <w:sz w:val="16"/>
            <w:szCs w:val="16"/>
          </w:rPr>
          <w:t>,</w:t>
        </w:r>
        <w:r w:rsidRPr="00C16CB1">
          <w:rPr>
            <w:rFonts w:ascii="Arial" w:hAnsi="Arial" w:cs="Arial"/>
            <w:sz w:val="16"/>
            <w:szCs w:val="16"/>
          </w:rPr>
          <w:t xml:space="preserve"> aby</w:t>
        </w:r>
        <w:r w:rsidRPr="00960354">
          <w:rPr>
            <w:rFonts w:ascii="Arial" w:hAnsi="Arial" w:cs="Arial"/>
            <w:sz w:val="16"/>
            <w:szCs w:val="16"/>
          </w:rPr>
          <w:t xml:space="preserve"> parametry energetické náročnosti novostavby přesahovaly minimální požadavky na budovy s téměř nulovou spotřebou minimálně o 20%, stanovené vyhláškou č. 264/2020 Sb., o energetické náročnosti budov</w:t>
        </w:r>
        <w:r>
          <w:rPr>
            <w:rFonts w:ascii="Arial" w:hAnsi="Arial" w:cs="Arial"/>
            <w:sz w:val="16"/>
            <w:szCs w:val="16"/>
          </w:rPr>
          <w:t>.</w:t>
        </w:r>
      </w:ins>
    </w:p>
  </w:footnote>
  <w:footnote w:id="100">
    <w:p w14:paraId="095D094E" w14:textId="58EF0FBC" w:rsidR="000E14A8" w:rsidRDefault="000E14A8">
      <w:pPr>
        <w:pStyle w:val="Textpoznpodarou"/>
      </w:pPr>
      <w:r>
        <w:rPr>
          <w:rStyle w:val="Znakapoznpodarou"/>
        </w:rPr>
        <w:footnoteRef/>
      </w:r>
      <w:r>
        <w:t xml:space="preserve"> </w:t>
      </w:r>
      <w:r w:rsidRPr="00671100">
        <w:rPr>
          <w:rFonts w:ascii="Arial" w:hAnsi="Arial" w:cs="Arial"/>
          <w:color w:val="000000"/>
          <w:sz w:val="16"/>
          <w:szCs w:val="16"/>
        </w:rPr>
        <w:t>Podniky nesplňující podmínky vyplývající z definice uvedené v </w:t>
      </w:r>
      <w:r w:rsidRPr="00671100">
        <w:rPr>
          <w:rFonts w:ascii="Arial" w:hAnsi="Arial" w:cs="Arial"/>
          <w:i/>
          <w:iCs/>
          <w:color w:val="000000"/>
          <w:sz w:val="16"/>
          <w:szCs w:val="16"/>
        </w:rPr>
        <w:t>Doporučení Komise 2003/361/ES ze dne 6. května 2003 týkající se definice mikropodniků, malých a středních podniků</w:t>
      </w:r>
      <w:r w:rsidRPr="00671100">
        <w:rPr>
          <w:rFonts w:ascii="Arial" w:hAnsi="Arial" w:cs="Arial"/>
          <w:iCs/>
          <w:color w:val="000000"/>
          <w:sz w:val="16"/>
          <w:szCs w:val="16"/>
        </w:rPr>
        <w:t>.</w:t>
      </w:r>
    </w:p>
  </w:footnote>
  <w:footnote w:id="101">
    <w:p w14:paraId="71EE990E" w14:textId="0F3AC705"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02">
    <w:p w14:paraId="14357349" w14:textId="227510EF" w:rsidR="000E14A8" w:rsidRDefault="000E14A8">
      <w:pPr>
        <w:pStyle w:val="Textpoznpodarou"/>
      </w:pPr>
      <w:r>
        <w:rPr>
          <w:rStyle w:val="Znakapoznpodarou"/>
        </w:rPr>
        <w:footnoteRef/>
      </w:r>
      <w:r>
        <w:t xml:space="preserve"> </w:t>
      </w:r>
      <w:r w:rsidRPr="00671100">
        <w:rPr>
          <w:rFonts w:ascii="Arial" w:hAnsi="Arial" w:cs="Arial"/>
          <w:color w:val="000000"/>
          <w:sz w:val="16"/>
          <w:szCs w:val="16"/>
        </w:rPr>
        <w:t>Podniky nesplňující podmínky vyplývající z definice uvedené v </w:t>
      </w:r>
      <w:r w:rsidRPr="00671100">
        <w:rPr>
          <w:rFonts w:ascii="Arial" w:hAnsi="Arial" w:cs="Arial"/>
          <w:i/>
          <w:iCs/>
          <w:color w:val="000000"/>
          <w:sz w:val="16"/>
          <w:szCs w:val="16"/>
        </w:rPr>
        <w:t>Doporučení Komise 2003/361/ES ze dne 6. května 2003 týkající se definice mikropodniků, malých a středních podniků</w:t>
      </w:r>
      <w:r w:rsidRPr="00671100">
        <w:rPr>
          <w:rFonts w:ascii="Arial" w:hAnsi="Arial" w:cs="Arial"/>
          <w:iCs/>
          <w:color w:val="000000"/>
          <w:sz w:val="16"/>
          <w:szCs w:val="16"/>
        </w:rPr>
        <w:t>.</w:t>
      </w:r>
    </w:p>
  </w:footnote>
  <w:footnote w:id="103">
    <w:p w14:paraId="5A627DF7" w14:textId="68D2BC41"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04">
    <w:p w14:paraId="5DB557A6" w14:textId="06082AF9"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bCs/>
          <w:i/>
          <w:sz w:val="16"/>
          <w:szCs w:val="16"/>
        </w:rPr>
        <w:t>Analýzy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p>
  </w:footnote>
  <w:footnote w:id="105">
    <w:p w14:paraId="51970F2B" w14:textId="3132511B" w:rsidR="000E14A8" w:rsidRDefault="000E14A8">
      <w:pPr>
        <w:pStyle w:val="Textpoznpodarou"/>
      </w:pPr>
      <w:ins w:id="1118" w:author="Juráš Pavel" w:date="2021-05-20T11:32:00Z">
        <w:r>
          <w:rPr>
            <w:rStyle w:val="Znakapoznpodarou"/>
          </w:rPr>
          <w:footnoteRef/>
        </w:r>
        <w:r>
          <w:t xml:space="preserve"> </w:t>
        </w:r>
        <w:r w:rsidRPr="00960354">
          <w:rPr>
            <w:rFonts w:ascii="Arial" w:hAnsi="Arial" w:cs="Arial"/>
            <w:sz w:val="16"/>
            <w:szCs w:val="16"/>
          </w:rPr>
          <w:t>Mimo projekty uvedené v příloze č. 6 N</w:t>
        </w:r>
      </w:ins>
      <w:ins w:id="1119" w:author="Juráš Pavel" w:date="2021-06-03T14:34:00Z">
        <w:r>
          <w:rPr>
            <w:rFonts w:ascii="Arial" w:hAnsi="Arial" w:cs="Arial"/>
            <w:sz w:val="16"/>
            <w:szCs w:val="16"/>
          </w:rPr>
          <w:t xml:space="preserve">ařízení Evropského parlamentu a Rady </w:t>
        </w:r>
      </w:ins>
      <w:ins w:id="1120" w:author="Juráš Pavel" w:date="2021-05-20T11:32:00Z">
        <w:r w:rsidRPr="00960354">
          <w:rPr>
            <w:rFonts w:ascii="Arial" w:hAnsi="Arial" w:cs="Arial"/>
            <w:sz w:val="16"/>
            <w:szCs w:val="16"/>
          </w:rPr>
          <w:t>(EU) č. 347/2013 ze dne 17. dubna 2013, kterým se stanoví hlavní směry pro transevropské energetické sítě.</w:t>
        </w:r>
      </w:ins>
    </w:p>
  </w:footnote>
  <w:footnote w:id="106">
    <w:p w14:paraId="4E5F081B" w14:textId="41ACD2B1" w:rsidR="000E14A8" w:rsidRDefault="000E14A8">
      <w:pPr>
        <w:pStyle w:val="Textpoznpodarou"/>
      </w:pPr>
      <w:r>
        <w:rPr>
          <w:rStyle w:val="Znakapoznpodarou"/>
        </w:rPr>
        <w:footnoteRef/>
      </w:r>
      <w:r>
        <w:t xml:space="preserve"> </w:t>
      </w:r>
      <w:r w:rsidRPr="00671100">
        <w:rPr>
          <w:rFonts w:ascii="Arial" w:hAnsi="Arial" w:cs="Arial"/>
          <w:color w:val="000000"/>
          <w:sz w:val="16"/>
          <w:szCs w:val="16"/>
        </w:rPr>
        <w:t xml:space="preserve">Podniků nesplňujících </w:t>
      </w:r>
      <w:r w:rsidRPr="00671100">
        <w:rPr>
          <w:rFonts w:ascii="Arial" w:hAnsi="Arial" w:cs="Arial"/>
          <w:color w:val="000000" w:themeColor="text1"/>
          <w:sz w:val="16"/>
          <w:szCs w:val="16"/>
        </w:rPr>
        <w:t xml:space="preserve">podmínky vyplývající z </w:t>
      </w:r>
      <w:r w:rsidRPr="00671100">
        <w:rPr>
          <w:rFonts w:ascii="Arial" w:hAnsi="Arial" w:cs="Arial"/>
          <w:color w:val="000000" w:themeColor="text1"/>
          <w:sz w:val="16"/>
          <w:szCs w:val="16"/>
          <w:shd w:val="clear" w:color="auto" w:fill="FFFFFF"/>
        </w:rPr>
        <w:t>definice uvedené v </w:t>
      </w:r>
      <w:r w:rsidRPr="00671100">
        <w:rPr>
          <w:rFonts w:ascii="Arial" w:hAnsi="Arial" w:cs="Arial"/>
          <w:i/>
          <w:color w:val="000000" w:themeColor="text1"/>
          <w:sz w:val="16"/>
          <w:szCs w:val="16"/>
          <w:shd w:val="clear" w:color="auto" w:fill="FFFFFF"/>
        </w:rPr>
        <w:t xml:space="preserve">Doporučení Komise 2003/361/ES ze dne 6. května 2003 týkající se definice mikropodniků, malých a středních podniků. </w:t>
      </w:r>
      <w:r w:rsidRPr="00671100">
        <w:rPr>
          <w:rFonts w:ascii="Arial" w:hAnsi="Arial" w:cs="Arial"/>
          <w:sz w:val="16"/>
          <w:szCs w:val="16"/>
        </w:rPr>
        <w:t>Tyto podniky</w:t>
      </w:r>
      <w:r w:rsidRPr="00671100">
        <w:rPr>
          <w:rFonts w:ascii="Arial" w:hAnsi="Arial" w:cs="Arial"/>
          <w:color w:val="000000" w:themeColor="text1"/>
          <w:sz w:val="16"/>
          <w:szCs w:val="16"/>
        </w:rPr>
        <w:t xml:space="preserve"> </w:t>
      </w:r>
      <w:r w:rsidRPr="00671100">
        <w:rPr>
          <w:rFonts w:ascii="Arial" w:hAnsi="Arial" w:cs="Arial"/>
          <w:color w:val="000000"/>
          <w:sz w:val="16"/>
          <w:szCs w:val="16"/>
        </w:rPr>
        <w:t>budou podporovány s ohledem na možnost podpory investic do infrastruktury zajišťující mj. přístup veřejnosti a občanů ke službám v oblasti energetiky.</w:t>
      </w:r>
    </w:p>
  </w:footnote>
  <w:footnote w:id="107">
    <w:p w14:paraId="06DA754C" w14:textId="1848A8F4"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08">
    <w:p w14:paraId="50BECFCB" w14:textId="2486D95F"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w:t>
      </w:r>
      <w:r w:rsidRPr="00671100">
        <w:rPr>
          <w:rFonts w:ascii="Arial" w:hAnsi="Arial" w:cs="Arial"/>
          <w:i/>
          <w:sz w:val="16"/>
          <w:szCs w:val="16"/>
        </w:rPr>
        <w:t xml:space="preserve"> </w:t>
      </w:r>
      <w:r w:rsidRPr="00671100">
        <w:rPr>
          <w:rFonts w:ascii="Arial" w:hAnsi="Arial" w:cs="Arial"/>
          <w:bCs/>
          <w:i/>
          <w:sz w:val="16"/>
          <w:szCs w:val="16"/>
        </w:rPr>
        <w:t>Analýzy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 xml:space="preserve">dostupné na: </w:t>
      </w:r>
      <w:hyperlink r:id="rId27"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109">
    <w:p w14:paraId="34242916" w14:textId="5208A280"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MPO - Aktualizace Národního akčního plánu čisté mobility z roku 2019</w:t>
      </w:r>
    </w:p>
  </w:footnote>
  <w:footnote w:id="110">
    <w:p w14:paraId="5C01591E" w14:textId="2651E80C"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subjekty, </w:t>
      </w:r>
      <w:r w:rsidRPr="00671100">
        <w:rPr>
          <w:rFonts w:ascii="Arial" w:hAnsi="Arial" w:cs="Arial"/>
          <w:color w:val="000000"/>
          <w:sz w:val="16"/>
          <w:szCs w:val="16"/>
          <w:shd w:val="clear" w:color="auto" w:fill="FFFFFF"/>
        </w:rPr>
        <w:t xml:space="preserve">které mají nejvýše 3 000 zaměstnanců a nejsou malými a středními podniky, přičemž jsou zahrnuty i malé </w:t>
      </w:r>
      <w:r>
        <w:rPr>
          <w:rFonts w:ascii="Arial" w:hAnsi="Arial" w:cs="Arial"/>
          <w:color w:val="000000"/>
          <w:sz w:val="16"/>
          <w:szCs w:val="16"/>
          <w:shd w:val="clear" w:color="auto" w:fill="FFFFFF"/>
        </w:rPr>
        <w:t>společnosti</w:t>
      </w:r>
      <w:r w:rsidRPr="00671100">
        <w:rPr>
          <w:rFonts w:ascii="Arial" w:hAnsi="Arial" w:cs="Arial"/>
          <w:color w:val="000000"/>
          <w:sz w:val="16"/>
          <w:szCs w:val="16"/>
          <w:shd w:val="clear" w:color="auto" w:fill="FFFFFF"/>
        </w:rPr>
        <w:t xml:space="preserve"> se střední tržní kapitalizací. Viz </w:t>
      </w:r>
      <w:r w:rsidRPr="00671100">
        <w:rPr>
          <w:rFonts w:ascii="Arial" w:hAnsi="Arial" w:cs="Arial"/>
          <w:bCs/>
          <w:i/>
          <w:color w:val="000000"/>
          <w:sz w:val="16"/>
          <w:szCs w:val="16"/>
        </w:rPr>
        <w:t>Nařízení EP a Rady (EU) 2015/1017 ze dne 25. června 2015 o Evropském fondu pro strategické investice, Evropském centru pro investiční poradenství a Evropském portálu investičních projektů a o změně nařízení (EU) č. 1291/2013 a (EU) č. 1316/2013 – Evropský fond pro strategické investice</w:t>
      </w:r>
      <w:r w:rsidRPr="00671100">
        <w:rPr>
          <w:rFonts w:ascii="Arial" w:hAnsi="Arial" w:cs="Arial"/>
          <w:bCs/>
          <w:color w:val="000000"/>
          <w:sz w:val="16"/>
          <w:szCs w:val="16"/>
        </w:rPr>
        <w:t>.</w:t>
      </w:r>
    </w:p>
  </w:footnote>
  <w:footnote w:id="111">
    <w:p w14:paraId="71A651CC" w14:textId="6EA5B87A"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12">
    <w:p w14:paraId="753E3C4F" w14:textId="787CF128"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w:t>
      </w:r>
      <w:r w:rsidRPr="00671100">
        <w:rPr>
          <w:rFonts w:ascii="Arial" w:hAnsi="Arial" w:cs="Arial"/>
          <w:i/>
          <w:sz w:val="16"/>
          <w:szCs w:val="16"/>
        </w:rPr>
        <w:t xml:space="preserve"> </w:t>
      </w:r>
      <w:r w:rsidRPr="00671100">
        <w:rPr>
          <w:rFonts w:ascii="Arial" w:hAnsi="Arial" w:cs="Arial"/>
          <w:bCs/>
          <w:i/>
          <w:sz w:val="16"/>
          <w:szCs w:val="16"/>
        </w:rPr>
        <w:t>Analýzy tržní situace a specifikace vhodných forem podpory pro účely přípravy priority OP TAK - Posun k nízkouhlíkovému hospodářství</w:t>
      </w:r>
      <w:r>
        <w:rPr>
          <w:rFonts w:ascii="Arial" w:hAnsi="Arial" w:cs="Arial"/>
          <w:sz w:val="16"/>
          <w:szCs w:val="16"/>
        </w:rPr>
        <w:t xml:space="preserve">, </w:t>
      </w:r>
      <w:r w:rsidRPr="00AE32FF">
        <w:rPr>
          <w:rFonts w:ascii="Arial" w:hAnsi="Arial" w:cs="Arial"/>
          <w:sz w:val="16"/>
          <w:szCs w:val="16"/>
        </w:rPr>
        <w:t xml:space="preserve">dostupné na: </w:t>
      </w:r>
      <w:hyperlink r:id="rId28"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113">
    <w:p w14:paraId="08EB8927" w14:textId="4A63B17E"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Projekt TAČR (TITOMPO941) - Hospodárnější užívaní vod v průmyslu a energetice ČR</w:t>
      </w:r>
    </w:p>
  </w:footnote>
  <w:footnote w:id="114">
    <w:p w14:paraId="21B524CE" w14:textId="385F2A85"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themeColor="text1"/>
          <w:sz w:val="16"/>
          <w:szCs w:val="16"/>
        </w:rPr>
        <w:t>V rámci OP TAK mohou být podpořeny výlučně projekty zahrnující zefektivnění nakládání s vodami v podnicích, nejsou zahrnuty vodohospodářské systémy pro veřejnou potřebu ani opatření na tocích a ve volné krajině, které jsou v gesci OP ŽP.</w:t>
      </w:r>
      <w:r w:rsidRPr="00671100">
        <w:rPr>
          <w:rFonts w:ascii="Arial" w:hAnsi="Arial" w:cs="Arial"/>
          <w:sz w:val="16"/>
          <w:szCs w:val="16"/>
        </w:rPr>
        <w:t>U akumulace vody v OP TAK nedochází k překryvům se strategickým plánem SZP v gesci Ministerstva zemědělství ČR. SZP cílenou podporu v této oblasti nepředpokládá.</w:t>
      </w:r>
    </w:p>
  </w:footnote>
  <w:footnote w:id="115">
    <w:p w14:paraId="713289CC" w14:textId="4A01FF03"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Stále předmětem vyjednávání s Evropskou komisí.</w:t>
      </w:r>
    </w:p>
  </w:footnote>
  <w:footnote w:id="116">
    <w:p w14:paraId="3EE43230" w14:textId="19D335A3"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17">
    <w:p w14:paraId="4E5EC6E1" w14:textId="235EF2F6"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Pr>
          <w:rFonts w:ascii="Arial" w:hAnsi="Arial" w:cs="Arial"/>
          <w:sz w:val="16"/>
          <w:szCs w:val="16"/>
        </w:rPr>
        <w:t xml:space="preserve">výstupy </w:t>
      </w:r>
      <w:r w:rsidRPr="00671100">
        <w:rPr>
          <w:rFonts w:ascii="Arial" w:hAnsi="Arial" w:cs="Arial"/>
          <w:i/>
          <w:sz w:val="16"/>
          <w:szCs w:val="16"/>
        </w:rPr>
        <w:t>Analýz</w:t>
      </w:r>
      <w:r>
        <w:rPr>
          <w:rFonts w:ascii="Arial" w:hAnsi="Arial" w:cs="Arial"/>
          <w:i/>
          <w:sz w:val="16"/>
          <w:szCs w:val="16"/>
        </w:rPr>
        <w:t>y</w:t>
      </w:r>
      <w:r w:rsidRPr="00671100">
        <w:rPr>
          <w:rFonts w:ascii="Arial" w:hAnsi="Arial" w:cs="Arial"/>
          <w:i/>
          <w:sz w:val="16"/>
          <w:szCs w:val="16"/>
        </w:rPr>
        <w:t xml:space="preserve"> tržní situace a specifikaci vhodných forem podpory pro účely přípravy priority OP TAK - Efektivnější nakládání se zdroji</w:t>
      </w:r>
      <w:r>
        <w:rPr>
          <w:rFonts w:ascii="Arial" w:hAnsi="Arial" w:cs="Arial"/>
          <w:sz w:val="16"/>
          <w:szCs w:val="16"/>
        </w:rPr>
        <w:t xml:space="preserve">, </w:t>
      </w:r>
      <w:r w:rsidRPr="00AE32FF">
        <w:rPr>
          <w:rFonts w:ascii="Arial" w:hAnsi="Arial" w:cs="Arial"/>
          <w:sz w:val="16"/>
          <w:szCs w:val="16"/>
        </w:rPr>
        <w:t xml:space="preserve">dostupné na: </w:t>
      </w:r>
      <w:hyperlink r:id="rId29"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118">
    <w:p w14:paraId="42234CC0" w14:textId="7777777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Stále předmětem vyjednávání s Evropskou komisí.</w:t>
      </w:r>
    </w:p>
  </w:footnote>
  <w:footnote w:id="119">
    <w:p w14:paraId="2F306A62" w14:textId="6D80B04F"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20">
    <w:p w14:paraId="166398CF" w14:textId="4B4A1324"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Efektivnější nakládání se zdroji</w:t>
      </w:r>
      <w:r>
        <w:rPr>
          <w:rFonts w:ascii="Arial" w:hAnsi="Arial" w:cs="Arial"/>
          <w:sz w:val="16"/>
          <w:szCs w:val="16"/>
        </w:rPr>
        <w:t xml:space="preserve">, </w:t>
      </w:r>
      <w:r w:rsidRPr="00AE32FF">
        <w:rPr>
          <w:rFonts w:ascii="Arial" w:hAnsi="Arial" w:cs="Arial"/>
          <w:sz w:val="16"/>
          <w:szCs w:val="16"/>
        </w:rPr>
        <w:t xml:space="preserve">dostupné na: </w:t>
      </w:r>
      <w:hyperlink r:id="rId30" w:history="1">
        <w:r w:rsidRPr="003912CF">
          <w:rPr>
            <w:rStyle w:val="Hypertextovodkaz"/>
            <w:rFonts w:ascii="Arial" w:hAnsi="Arial" w:cs="Arial"/>
            <w:sz w:val="16"/>
            <w:szCs w:val="16"/>
          </w:rPr>
          <w:t>https://mpo.cz/cz/podnikani/dotace-a-podpora-podnikani/oppik-2014-2020/evaluace-a-analyzy/evaluace-a-jine-analyzy--157435/</w:t>
        </w:r>
      </w:hyperlink>
      <w:r>
        <w:rPr>
          <w:rFonts w:ascii="Arial" w:hAnsi="Arial" w:cs="Arial"/>
          <w:sz w:val="16"/>
          <w:szCs w:val="16"/>
        </w:rPr>
        <w:t xml:space="preserve"> </w:t>
      </w:r>
    </w:p>
  </w:footnote>
  <w:footnote w:id="121">
    <w:p w14:paraId="69CF8ABD" w14:textId="4FBD79B6"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Aktuálně pro OP TAK irelevantní, použije se pouze na změny programů v souladu s článkem 10 a článkem 21 ON.</w:t>
      </w:r>
    </w:p>
  </w:footnote>
  <w:footnote w:id="122">
    <w:p w14:paraId="41A9C9F9" w14:textId="4E5BAB62" w:rsidR="000E14A8" w:rsidRPr="00671100" w:rsidRDefault="000E14A8"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Pro OP TAK v současnosti irelevantní.</w:t>
      </w:r>
    </w:p>
  </w:footnote>
  <w:footnote w:id="123">
    <w:p w14:paraId="5CBD05C2" w14:textId="377D393D" w:rsidR="000E14A8" w:rsidRPr="00671100" w:rsidRDefault="000E14A8" w:rsidP="00671100">
      <w:pPr>
        <w:pStyle w:val="Textpoznpodarou"/>
        <w:ind w:left="567" w:hanging="567"/>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Platí pouze pro změny programu u zdrojů převedených zpět z jiných nástrojů EU, včetně prvků AMIF, ISF a BMVI, pod přímým nebo nepřímým řízením, nebo z InvestEU.</w:t>
      </w:r>
    </w:p>
  </w:footnote>
  <w:footnote w:id="124">
    <w:p w14:paraId="3A8CA0A2" w14:textId="4ACD8CCD" w:rsidR="000E14A8" w:rsidRDefault="000E14A8">
      <w:pPr>
        <w:pStyle w:val="Textpoznpodarou"/>
      </w:pPr>
      <w:r>
        <w:rPr>
          <w:rStyle w:val="Znakapoznpodarou"/>
        </w:rPr>
        <w:footnoteRef/>
      </w:r>
      <w:r w:rsidRPr="00605825">
        <w:rPr>
          <w:rFonts w:ascii="Arial" w:hAnsi="Arial" w:cs="Arial"/>
          <w:sz w:val="16"/>
          <w:szCs w:val="16"/>
        </w:rPr>
        <w:t xml:space="preserve"> v EUR</w:t>
      </w:r>
    </w:p>
  </w:footnote>
  <w:footnote w:id="125">
    <w:p w14:paraId="2C7FEA2C" w14:textId="1437C933" w:rsidR="000E14A8" w:rsidRDefault="000E14A8">
      <w:pPr>
        <w:pStyle w:val="Textpoznpodarou"/>
      </w:pPr>
      <w:r>
        <w:rPr>
          <w:rStyle w:val="Znakapoznpodarou"/>
        </w:rPr>
        <w:footnoteRef/>
      </w:r>
      <w:r>
        <w:t xml:space="preserve"> </w:t>
      </w:r>
      <w:r w:rsidRPr="00605825">
        <w:rPr>
          <w:rFonts w:ascii="Arial" w:hAnsi="Arial" w:cs="Arial"/>
          <w:sz w:val="16"/>
          <w:szCs w:val="16"/>
        </w:rPr>
        <w:t>v EUR</w:t>
      </w:r>
    </w:p>
  </w:footnote>
  <w:footnote w:id="126">
    <w:p w14:paraId="75051EE4" w14:textId="3D751471" w:rsidR="000E14A8" w:rsidRPr="008422E7" w:rsidRDefault="000E14A8" w:rsidP="008422E7">
      <w:pPr>
        <w:widowControl w:val="0"/>
        <w:jc w:val="both"/>
        <w:rPr>
          <w:rFonts w:asciiTheme="minorHAnsi" w:hAnsiTheme="minorHAnsi" w:cstheme="minorHAnsi"/>
          <w:sz w:val="22"/>
          <w:szCs w:val="22"/>
        </w:rPr>
      </w:pPr>
      <w:ins w:id="1362" w:author="Juráš Pavel" w:date="2021-05-27T14:35:00Z">
        <w:r>
          <w:rPr>
            <w:rStyle w:val="Znakapoznpodarou"/>
          </w:rPr>
          <w:footnoteRef/>
        </w:r>
        <w:r>
          <w:t xml:space="preserve"> </w:t>
        </w:r>
        <w:r w:rsidRPr="008422E7">
          <w:rPr>
            <w:rFonts w:ascii="Arial" w:hAnsi="Arial" w:cs="Arial"/>
            <w:sz w:val="16"/>
            <w:szCs w:val="16"/>
          </w:rPr>
          <w:t>Více viz usnesení vlády ze dne 12. dubna 2021 č. 354 v podobě Pravidel spolufinancování Evropského fondu pro regionální rozvoj, Evropského sociálního fondu plus, Fondu soudržnosti, Fondu pro spravedlivou transformaci, Evropského námořního, rybářského a akvakulturního fondu, Azylového, migračního a integračního fondu, Fondu pro vnitřní bezpečnost a Nástroje pro finanční podporu správy hranic a víz na programové období 2021-2027.</w:t>
        </w:r>
      </w:ins>
    </w:p>
  </w:footnote>
  <w:footnote w:id="127">
    <w:p w14:paraId="37842ECD" w14:textId="77777777" w:rsidR="000E14A8" w:rsidRPr="00671100" w:rsidRDefault="000E14A8" w:rsidP="00296F0D">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DC5B63">
        <w:rPr>
          <w:rFonts w:ascii="Arial" w:hAnsi="Arial" w:cs="Arial"/>
          <w:sz w:val="16"/>
          <w:szCs w:val="16"/>
        </w:rPr>
        <w:t xml:space="preserve">Název a kritéria ZP se řídí zněním přílohy III </w:t>
      </w:r>
      <w:r>
        <w:rPr>
          <w:rFonts w:ascii="Arial" w:hAnsi="Arial" w:cs="Arial"/>
          <w:sz w:val="16"/>
          <w:szCs w:val="16"/>
        </w:rPr>
        <w:t>a IV dle kompromisní verze projednané na COREPER II dne 18. 12. 2019. Změny projednané na COREPER II dne 16. 12. 2020 jsou rovněž zohledněny</w:t>
      </w:r>
      <w:r w:rsidRPr="00671100">
        <w:rPr>
          <w:rFonts w:ascii="Arial" w:hAnsi="Arial" w:cs="Arial"/>
          <w:sz w:val="16"/>
          <w:szCs w:val="16"/>
        </w:rPr>
        <w:t>. Pracovní překlad z AJ do ČJ.</w:t>
      </w:r>
    </w:p>
  </w:footnote>
  <w:footnote w:id="128">
    <w:p w14:paraId="650430DB" w14:textId="77777777" w:rsidR="000E14A8" w:rsidRPr="007416E3" w:rsidRDefault="000E14A8" w:rsidP="00296F0D">
      <w:pPr>
        <w:contextualSpacing/>
        <w:jc w:val="both"/>
        <w:rPr>
          <w:rFonts w:ascii="Arial" w:hAnsi="Arial" w:cs="Arial"/>
          <w:sz w:val="16"/>
          <w:szCs w:val="16"/>
        </w:rPr>
      </w:pPr>
      <w:r w:rsidRPr="007416E3">
        <w:rPr>
          <w:rStyle w:val="Znakapoznpodarou"/>
          <w:rFonts w:ascii="Arial" w:hAnsi="Arial" w:cs="Arial"/>
          <w:sz w:val="16"/>
          <w:szCs w:val="16"/>
        </w:rPr>
        <w:footnoteRef/>
      </w:r>
      <w:r w:rsidRPr="007416E3">
        <w:rPr>
          <w:rFonts w:ascii="Arial" w:hAnsi="Arial" w:cs="Arial"/>
          <w:sz w:val="16"/>
          <w:szCs w:val="16"/>
        </w:rPr>
        <w:t xml:space="preserve"> </w:t>
      </w:r>
      <w:r w:rsidRPr="00BA0DD9">
        <w:rPr>
          <w:rFonts w:ascii="Arial" w:hAnsi="Arial" w:cs="Arial"/>
          <w:sz w:val="16"/>
          <w:szCs w:val="16"/>
        </w:rPr>
        <w:t>Nařízení Evropského parlamentu a Rady (EU) 2018/1999 ze dne 11. prosince 2018 o správě energetické unie a opatření v oblasti klimatu, kterým se mění nařízení Evropského parlamentu a Rady (ES) č. 663/2009 a (ES) č. 715/2009, směrnice Evropského parlamentu a Rady 94/22/ES, 98/70/ES, 2009/31/ES, 2009/73/ES, 2010/31/EU, 2012/27/EU a 2013/30/EU, směrnice Rady 2009/119/ES a (EU) 2015/652 a zrušuje nařízení Evropského parlamentu a Rady (EU) č. 525/2013</w:t>
      </w:r>
    </w:p>
  </w:footnote>
  <w:footnote w:id="129">
    <w:p w14:paraId="6CD33F36" w14:textId="77777777" w:rsidR="000E14A8" w:rsidRPr="00085EA1" w:rsidRDefault="000E14A8" w:rsidP="00296F0D">
      <w:pPr>
        <w:pStyle w:val="Textpoznpodarou"/>
        <w:contextualSpacing/>
        <w:rPr>
          <w:sz w:val="16"/>
          <w:szCs w:val="16"/>
          <w:lang w:val="pl-PL"/>
        </w:rPr>
      </w:pPr>
      <w:r w:rsidRPr="007C50C9">
        <w:rPr>
          <w:rStyle w:val="Znakapoznpodarou"/>
          <w:sz w:val="16"/>
          <w:szCs w:val="16"/>
        </w:rPr>
        <w:footnoteRef/>
      </w:r>
      <w:r>
        <w:rPr>
          <w:sz w:val="16"/>
          <w:szCs w:val="16"/>
          <w:lang w:val="pl-PL"/>
        </w:rPr>
        <w:t xml:space="preserve"> </w:t>
      </w:r>
      <w:r w:rsidRPr="00085EA1">
        <w:rPr>
          <w:rFonts w:ascii="Arial" w:hAnsi="Arial" w:cs="Arial"/>
          <w:sz w:val="16"/>
          <w:szCs w:val="16"/>
          <w:lang w:val="pl-PL"/>
        </w:rPr>
        <w:t>Rozhodnutí Evropského parlamentu a Rady č. 1313/2013/EU ze dne 17. prosince 2013 o mechanismu civilní ochrany Unie</w:t>
      </w:r>
    </w:p>
  </w:footnote>
  <w:footnote w:id="130">
    <w:p w14:paraId="7F2CEBE8" w14:textId="77777777" w:rsidR="000E14A8" w:rsidRPr="004E4F3C" w:rsidRDefault="000E14A8" w:rsidP="00296F0D">
      <w:pPr>
        <w:pStyle w:val="Textpoznpodarou"/>
      </w:pPr>
      <w:r w:rsidRPr="004E4F3C">
        <w:rPr>
          <w:rStyle w:val="Znakapoznpodarou"/>
          <w:rFonts w:ascii="Arial" w:hAnsi="Arial" w:cs="Arial"/>
          <w:sz w:val="16"/>
          <w:szCs w:val="16"/>
        </w:rPr>
        <w:footnoteRef/>
      </w:r>
      <w:r>
        <w:rPr>
          <w:rFonts w:ascii="Arial" w:hAnsi="Arial" w:cs="Arial"/>
          <w:sz w:val="16"/>
          <w:szCs w:val="16"/>
        </w:rPr>
        <w:t xml:space="preserve"> </w:t>
      </w:r>
      <w:r w:rsidRPr="004E4F3C">
        <w:rPr>
          <w:rFonts w:ascii="Arial" w:hAnsi="Arial" w:cs="Arial"/>
          <w:sz w:val="16"/>
          <w:szCs w:val="16"/>
        </w:rPr>
        <w:t xml:space="preserve">Uvedeným v posouzení schopnosti zvládání rizik požadovaném v čl. 6 písm. </w:t>
      </w:r>
      <w:r w:rsidRPr="00E512E8">
        <w:rPr>
          <w:rFonts w:ascii="Arial" w:hAnsi="Arial" w:cs="Arial"/>
          <w:sz w:val="16"/>
          <w:szCs w:val="16"/>
          <w:lang w:val="pl-PL"/>
        </w:rPr>
        <w:t>b)</w:t>
      </w:r>
      <w:r w:rsidRPr="004E4F3C">
        <w:rPr>
          <w:rFonts w:ascii="Arial" w:hAnsi="Arial" w:cs="Arial"/>
          <w:sz w:val="16"/>
          <w:szCs w:val="16"/>
        </w:rPr>
        <w:t xml:space="preserve"> rozhodnutí 1313/2013</w:t>
      </w:r>
      <w:r w:rsidRPr="00C76E9B">
        <w:t>.</w:t>
      </w:r>
    </w:p>
  </w:footnote>
  <w:footnote w:id="131">
    <w:p w14:paraId="796315B2" w14:textId="77777777" w:rsidR="000E14A8" w:rsidRPr="007C50C9" w:rsidRDefault="000E14A8" w:rsidP="00296F0D">
      <w:pPr>
        <w:pStyle w:val="Textpoznpodarou"/>
        <w:contextualSpacing/>
        <w:rPr>
          <w:rFonts w:ascii="Arial" w:hAnsi="Arial" w:cs="Arial"/>
          <w:sz w:val="16"/>
          <w:szCs w:val="16"/>
        </w:rPr>
      </w:pPr>
      <w:r w:rsidRPr="007C50C9">
        <w:rPr>
          <w:rStyle w:val="Znakapoznpodarou"/>
          <w:rFonts w:ascii="Arial" w:hAnsi="Arial" w:cs="Arial"/>
          <w:sz w:val="16"/>
          <w:szCs w:val="16"/>
        </w:rPr>
        <w:footnoteRef/>
      </w:r>
      <w:r>
        <w:rPr>
          <w:rFonts w:ascii="Arial" w:hAnsi="Arial" w:cs="Arial"/>
          <w:sz w:val="16"/>
          <w:szCs w:val="16"/>
        </w:rPr>
        <w:t xml:space="preserve"> </w:t>
      </w:r>
      <w:r w:rsidRPr="007C50C9">
        <w:rPr>
          <w:rFonts w:ascii="Arial" w:hAnsi="Arial" w:cs="Arial"/>
          <w:sz w:val="16"/>
          <w:szCs w:val="16"/>
        </w:rPr>
        <w:t>V souladu s cílem definovaným v čl. 3(2)(a) spolu s opatřením 2</w:t>
      </w:r>
      <w:r>
        <w:rPr>
          <w:rFonts w:ascii="Arial" w:hAnsi="Arial" w:cs="Arial"/>
          <w:sz w:val="16"/>
          <w:szCs w:val="16"/>
        </w:rPr>
        <w:t>5</w:t>
      </w:r>
      <w:r w:rsidRPr="007C50C9">
        <w:rPr>
          <w:rFonts w:ascii="Arial" w:hAnsi="Arial" w:cs="Arial"/>
          <w:sz w:val="16"/>
          <w:szCs w:val="16"/>
        </w:rPr>
        <w:t xml:space="preserve"> směrnice </w:t>
      </w:r>
      <w:r>
        <w:rPr>
          <w:rFonts w:ascii="Arial" w:hAnsi="Arial" w:cs="Arial"/>
          <w:sz w:val="16"/>
          <w:szCs w:val="16"/>
        </w:rPr>
        <w:t xml:space="preserve">2018/1972 </w:t>
      </w:r>
      <w:r w:rsidRPr="007C50C9">
        <w:rPr>
          <w:rFonts w:ascii="Arial" w:hAnsi="Arial" w:cs="Arial"/>
          <w:sz w:val="16"/>
          <w:szCs w:val="16"/>
        </w:rPr>
        <w:t>Evropského parlamentu a Rady, kterou se stanoví evropský kodex pro elektronické komunikace.</w:t>
      </w:r>
    </w:p>
  </w:footnote>
  <w:footnote w:id="132">
    <w:p w14:paraId="69443596" w14:textId="77777777" w:rsidR="000E14A8" w:rsidRPr="00B8329A" w:rsidRDefault="000E14A8" w:rsidP="00296F0D">
      <w:pPr>
        <w:pStyle w:val="Textpoznpodarou"/>
        <w:contextualSpacing/>
        <w:rPr>
          <w:rFonts w:ascii="Arial" w:hAnsi="Arial" w:cs="Arial"/>
          <w:sz w:val="16"/>
          <w:szCs w:val="16"/>
        </w:rPr>
      </w:pPr>
      <w:r w:rsidRPr="007C50C9">
        <w:rPr>
          <w:rStyle w:val="Znakapoznpodarou"/>
          <w:rFonts w:ascii="Arial" w:hAnsi="Arial" w:cs="Arial"/>
          <w:sz w:val="16"/>
          <w:szCs w:val="16"/>
        </w:rPr>
        <w:footnoteRef/>
      </w:r>
      <w:r>
        <w:rPr>
          <w:rFonts w:ascii="Arial" w:hAnsi="Arial" w:cs="Arial"/>
          <w:sz w:val="16"/>
          <w:szCs w:val="16"/>
        </w:rPr>
        <w:t xml:space="preserve"> V souladu s článkem 22 </w:t>
      </w:r>
      <w:r w:rsidRPr="007C50C9">
        <w:rPr>
          <w:rFonts w:ascii="Arial" w:hAnsi="Arial" w:cs="Arial"/>
          <w:sz w:val="16"/>
          <w:szCs w:val="16"/>
        </w:rPr>
        <w:t xml:space="preserve">směrnice </w:t>
      </w:r>
      <w:r>
        <w:rPr>
          <w:rFonts w:ascii="Arial" w:hAnsi="Arial" w:cs="Arial"/>
          <w:sz w:val="16"/>
          <w:szCs w:val="16"/>
        </w:rPr>
        <w:t xml:space="preserve">2018/1972 </w:t>
      </w:r>
      <w:r w:rsidRPr="007C50C9">
        <w:rPr>
          <w:rFonts w:ascii="Arial" w:hAnsi="Arial" w:cs="Arial"/>
          <w:sz w:val="16"/>
          <w:szCs w:val="16"/>
        </w:rPr>
        <w:t>Evropského parlamentu a Rady, kterou se stanoví evropský kodex pro elektronické komunikace.</w:t>
      </w:r>
    </w:p>
  </w:footnote>
  <w:footnote w:id="133">
    <w:p w14:paraId="78C8B94B" w14:textId="77777777" w:rsidR="000E14A8" w:rsidRPr="00440BE3" w:rsidRDefault="000E14A8" w:rsidP="00296F0D">
      <w:pPr>
        <w:pStyle w:val="Textpoznpodarou"/>
        <w:contextualSpacing/>
        <w:rPr>
          <w:rFonts w:ascii="Arial" w:hAnsi="Arial" w:cs="Arial"/>
          <w:sz w:val="16"/>
          <w:szCs w:val="16"/>
        </w:rPr>
      </w:pPr>
      <w:r w:rsidRPr="00440BE3">
        <w:rPr>
          <w:rStyle w:val="Znakapoznpodarou"/>
          <w:rFonts w:ascii="Arial" w:hAnsi="Arial" w:cs="Arial"/>
          <w:sz w:val="16"/>
          <w:szCs w:val="16"/>
        </w:rPr>
        <w:footnoteRef/>
      </w:r>
      <w:r w:rsidRPr="00440BE3">
        <w:rPr>
          <w:rFonts w:ascii="Arial" w:hAnsi="Arial" w:cs="Arial"/>
          <w:sz w:val="16"/>
          <w:szCs w:val="16"/>
        </w:rPr>
        <w:t xml:space="preserve"> Směrnice 2014/61/EU.</w:t>
      </w:r>
    </w:p>
  </w:footnote>
  <w:footnote w:id="134">
    <w:p w14:paraId="236E32C6" w14:textId="07924A58"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Všechny věcně příslušné sekce</w:t>
      </w:r>
    </w:p>
  </w:footnote>
  <w:footnote w:id="135">
    <w:p w14:paraId="3E97061E" w14:textId="77777777" w:rsidR="000E14A8" w:rsidRPr="00671100" w:rsidRDefault="000E14A8"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Rada pro výzkum, vývoj a inovace, </w:t>
      </w:r>
      <w:r w:rsidRPr="00671100">
        <w:rPr>
          <w:rFonts w:ascii="Arial" w:hAnsi="Arial" w:cs="Arial"/>
          <w:color w:val="000000"/>
          <w:sz w:val="16"/>
          <w:szCs w:val="16"/>
        </w:rPr>
        <w:t>Odbor koordinace hospodářských politik 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1E02E" w14:textId="77777777" w:rsidR="000E14A8" w:rsidRDefault="000E14A8" w:rsidP="00B45A31">
    <w:pPr>
      <w:pStyle w:val="Zhlav"/>
    </w:pPr>
  </w:p>
  <w:p w14:paraId="53D2036D" w14:textId="77777777" w:rsidR="000E14A8" w:rsidRDefault="000E14A8" w:rsidP="00B45A31">
    <w:pPr>
      <w:pStyle w:val="Zhlav"/>
    </w:pPr>
    <w:r>
      <w:rPr>
        <w:noProof/>
      </w:rPr>
      <w:drawing>
        <wp:anchor distT="0" distB="0" distL="114300" distR="114300" simplePos="0" relativeHeight="251662336" behindDoc="0" locked="0" layoutInCell="1" allowOverlap="1" wp14:anchorId="19F33C63" wp14:editId="2360640E">
          <wp:simplePos x="0" y="0"/>
          <wp:positionH relativeFrom="column">
            <wp:posOffset>4554855</wp:posOffset>
          </wp:positionH>
          <wp:positionV relativeFrom="paragraph">
            <wp:posOffset>18415</wp:posOffset>
          </wp:positionV>
          <wp:extent cx="1301115" cy="445770"/>
          <wp:effectExtent l="0" t="0" r="0" b="0"/>
          <wp:wrapNone/>
          <wp:docPr id="71" name="Obrázek 14" descr="Popis: Popis: Popis: Popis: Popis: Popis: Logo EU_ERDF_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descr="Popis: Popis: Popis: Popis: Popis: Popis: Logo EU_ERDF_C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115" cy="445770"/>
                  </a:xfrm>
                  <a:prstGeom prst="rect">
                    <a:avLst/>
                  </a:prstGeom>
                  <a:noFill/>
                  <a:ln>
                    <a:noFill/>
                  </a:ln>
                </pic:spPr>
              </pic:pic>
            </a:graphicData>
          </a:graphic>
        </wp:anchor>
      </w:drawing>
    </w:r>
  </w:p>
  <w:p w14:paraId="3ADA47B6" w14:textId="77777777" w:rsidR="000E14A8" w:rsidRDefault="000E14A8" w:rsidP="00B45A31">
    <w:pPr>
      <w:pStyle w:val="Zhlav"/>
    </w:pPr>
    <w:r>
      <w:rPr>
        <w:noProof/>
      </w:rPr>
      <w:drawing>
        <wp:anchor distT="0" distB="0" distL="114300" distR="114300" simplePos="0" relativeHeight="251664384" behindDoc="1" locked="0" layoutInCell="1" allowOverlap="1" wp14:anchorId="43EB2881" wp14:editId="2F7DB847">
          <wp:simplePos x="0" y="0"/>
          <wp:positionH relativeFrom="column">
            <wp:posOffset>-37465</wp:posOffset>
          </wp:positionH>
          <wp:positionV relativeFrom="paragraph">
            <wp:posOffset>-309880</wp:posOffset>
          </wp:positionV>
          <wp:extent cx="1383030" cy="739775"/>
          <wp:effectExtent l="0" t="0" r="7620" b="0"/>
          <wp:wrapNone/>
          <wp:docPr id="70"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030" cy="739775"/>
                  </a:xfrm>
                  <a:prstGeom prst="rect">
                    <a:avLst/>
                  </a:prstGeom>
                  <a:noFill/>
                  <a:ln>
                    <a:noFill/>
                  </a:ln>
                </pic:spPr>
              </pic:pic>
            </a:graphicData>
          </a:graphic>
        </wp:anchor>
      </w:drawing>
    </w:r>
    <w:r>
      <w:tab/>
    </w:r>
    <w:r>
      <w:tab/>
    </w:r>
  </w:p>
  <w:p w14:paraId="62FDE629" w14:textId="77777777" w:rsidR="000E14A8" w:rsidRDefault="000E14A8" w:rsidP="00B45A31">
    <w:pPr>
      <w:pStyle w:val="Zhlav"/>
    </w:pPr>
  </w:p>
  <w:p w14:paraId="417392F4" w14:textId="77777777" w:rsidR="000E14A8" w:rsidRDefault="000E14A8" w:rsidP="00B45A31">
    <w:pPr>
      <w:pStyle w:val="Zhlav"/>
    </w:pPr>
    <w:r>
      <w:rPr>
        <w:noProof/>
      </w:rPr>
      <mc:AlternateContent>
        <mc:Choice Requires="wps">
          <w:drawing>
            <wp:anchor distT="0" distB="0" distL="114300" distR="114300" simplePos="0" relativeHeight="251665408" behindDoc="1" locked="0" layoutInCell="0" allowOverlap="1" wp14:anchorId="0513465A" wp14:editId="4F7E93E8">
              <wp:simplePos x="0" y="0"/>
              <wp:positionH relativeFrom="margin">
                <wp:posOffset>-624840</wp:posOffset>
              </wp:positionH>
              <wp:positionV relativeFrom="margin">
                <wp:posOffset>3795395</wp:posOffset>
              </wp:positionV>
              <wp:extent cx="6870700" cy="1249045"/>
              <wp:effectExtent l="0" t="1966595" r="0" b="204216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70700" cy="1249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E0690C" w14:textId="77777777" w:rsidR="000E14A8" w:rsidRDefault="000E14A8" w:rsidP="00B45A31">
                          <w:pPr>
                            <w:pStyle w:val="Normlnweb"/>
                            <w:spacing w:before="0" w:beforeAutospacing="0" w:after="0" w:afterAutospacing="0"/>
                            <w:jc w:val="center"/>
                          </w:pPr>
                          <w:r>
                            <w:rPr>
                              <w:color w:val="C0C0C0"/>
                              <w:sz w:val="2"/>
                              <w:szCs w:val="2"/>
                              <w14:textFill>
                                <w14:solidFill>
                                  <w14:srgbClr w14:val="C0C0C0">
                                    <w14:alpha w14:val="50000"/>
                                  </w14:srgbClr>
                                </w14:solidFill>
                              </w14:textFill>
                            </w:rPr>
                            <w:t>DRAFT MPO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13465A" id="_x0000_t202" coordsize="21600,21600" o:spt="202" path="m,l,21600r21600,l21600,xe">
              <v:stroke joinstyle="miter"/>
              <v:path gradientshapeok="t" o:connecttype="rect"/>
            </v:shapetype>
            <v:shape id="WordArt 3" o:spid="_x0000_s1026" type="#_x0000_t202" style="position:absolute;margin-left:-49.2pt;margin-top:298.85pt;width:541pt;height:98.35pt;rotation:-45;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" o:allowincell="f" filled="f" stroked="f">
              <v:stroke joinstyle="round"/>
              <o:lock v:ext="edit" shapetype="t"/>
              <v:textbox style="mso-fit-shape-to-text:t">
                <w:txbxContent>
                  <w:p w14:paraId="5FE0690C" w14:textId="77777777" w:rsidR="000E14A8" w:rsidRDefault="000E14A8" w:rsidP="00B45A31">
                    <w:pPr>
                      <w:pStyle w:val="Normlnweb"/>
                      <w:spacing w:before="0" w:beforeAutospacing="0" w:after="0" w:afterAutospacing="0"/>
                      <w:jc w:val="center"/>
                    </w:pPr>
                    <w:r>
                      <w:rPr>
                        <w:color w:val="C0C0C0"/>
                        <w:sz w:val="2"/>
                        <w:szCs w:val="2"/>
                        <w14:textFill>
                          <w14:solidFill>
                            <w14:srgbClr w14:val="C0C0C0">
                              <w14:alpha w14:val="50000"/>
                            </w14:srgbClr>
                          </w14:solidFill>
                        </w14:textFill>
                      </w:rPr>
                      <w:t>DRAFT MPO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E029" w14:textId="77777777" w:rsidR="000E14A8" w:rsidRDefault="000E14A8" w:rsidP="00B45A31">
    <w:pPr>
      <w:pStyle w:val="Zhlav"/>
    </w:pPr>
  </w:p>
  <w:p w14:paraId="36213D51" w14:textId="77777777" w:rsidR="000E14A8" w:rsidRDefault="000E14A8" w:rsidP="00B45A31">
    <w:pPr>
      <w:pStyle w:val="Zhlav"/>
    </w:pPr>
  </w:p>
  <w:p w14:paraId="343A1DA6" w14:textId="77777777" w:rsidR="000E14A8" w:rsidRDefault="000E14A8" w:rsidP="00B45A31">
    <w:pPr>
      <w:pStyle w:val="Zhlav"/>
    </w:pPr>
    <w:r>
      <w:rPr>
        <w:noProof/>
      </w:rPr>
      <w:drawing>
        <wp:anchor distT="0" distB="0" distL="114300" distR="114300" simplePos="0" relativeHeight="251661312" behindDoc="1" locked="0" layoutInCell="1" allowOverlap="1" wp14:anchorId="79A5C6AD" wp14:editId="67C3E311">
          <wp:simplePos x="0" y="0"/>
          <wp:positionH relativeFrom="column">
            <wp:posOffset>-37465</wp:posOffset>
          </wp:positionH>
          <wp:positionV relativeFrom="paragraph">
            <wp:posOffset>-309880</wp:posOffset>
          </wp:positionV>
          <wp:extent cx="1383030" cy="739775"/>
          <wp:effectExtent l="0" t="0" r="7620" b="0"/>
          <wp:wrapNone/>
          <wp:docPr id="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030" cy="739775"/>
                  </a:xfrm>
                  <a:prstGeom prst="rect">
                    <a:avLst/>
                  </a:prstGeom>
                  <a:noFill/>
                  <a:ln>
                    <a:noFill/>
                  </a:ln>
                </pic:spPr>
              </pic:pic>
            </a:graphicData>
          </a:graphic>
        </wp:anchor>
      </w:drawing>
    </w:r>
    <w:r>
      <w:tab/>
    </w:r>
    <w:r>
      <w:tab/>
    </w:r>
  </w:p>
  <w:p w14:paraId="34903F40" w14:textId="77777777" w:rsidR="000E14A8" w:rsidRDefault="000E14A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0D070" w14:textId="77777777" w:rsidR="000E14A8" w:rsidRDefault="000E14A8">
    <w:pPr>
      <w:pStyle w:val="Zhlav"/>
    </w:pPr>
    <w:r>
      <w:rPr>
        <w:noProof/>
      </w:rPr>
      <w:drawing>
        <wp:anchor distT="0" distB="0" distL="114300" distR="114300" simplePos="0" relativeHeight="251669504" behindDoc="1" locked="0" layoutInCell="1" allowOverlap="1" wp14:anchorId="5E34AD39" wp14:editId="25E63C59">
          <wp:simplePos x="0" y="0"/>
          <wp:positionH relativeFrom="margin">
            <wp:align>left</wp:align>
          </wp:positionH>
          <wp:positionV relativeFrom="paragraph">
            <wp:posOffset>-1905</wp:posOffset>
          </wp:positionV>
          <wp:extent cx="819150" cy="438159"/>
          <wp:effectExtent l="0" t="0" r="0" b="0"/>
          <wp:wrapNone/>
          <wp:docPr id="6"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107" cy="4466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592544" w14:textId="77777777" w:rsidR="000E14A8" w:rsidRDefault="000E14A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EC7EE" w14:textId="77777777" w:rsidR="000E14A8" w:rsidRDefault="000E14A8">
    <w:pPr>
      <w:pStyle w:val="Zhlav"/>
    </w:pPr>
    <w:r>
      <w:rPr>
        <w:noProof/>
      </w:rPr>
      <w:drawing>
        <wp:anchor distT="0" distB="0" distL="114300" distR="114300" simplePos="0" relativeHeight="251667456" behindDoc="1" locked="0" layoutInCell="1" allowOverlap="1" wp14:anchorId="19210FBD" wp14:editId="24658BA5">
          <wp:simplePos x="0" y="0"/>
          <wp:positionH relativeFrom="margin">
            <wp:align>left</wp:align>
          </wp:positionH>
          <wp:positionV relativeFrom="paragraph">
            <wp:posOffset>-1905</wp:posOffset>
          </wp:positionV>
          <wp:extent cx="819150" cy="438159"/>
          <wp:effectExtent l="0" t="0" r="0" b="0"/>
          <wp:wrapNone/>
          <wp:docPr id="9"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107" cy="4466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78CDA6" w14:textId="77777777" w:rsidR="000E14A8" w:rsidRDefault="000E14A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343B8" w14:textId="77777777" w:rsidR="000E14A8" w:rsidRDefault="000E14A8">
    <w:pPr>
      <w:pStyle w:val="Zhlav"/>
    </w:pPr>
    <w:r>
      <w:rPr>
        <w:noProof/>
      </w:rPr>
      <w:drawing>
        <wp:anchor distT="0" distB="0" distL="114300" distR="114300" simplePos="0" relativeHeight="251659264" behindDoc="1" locked="0" layoutInCell="1" allowOverlap="1" wp14:anchorId="24C7B7FD" wp14:editId="1CEA1FBB">
          <wp:simplePos x="0" y="0"/>
          <wp:positionH relativeFrom="margin">
            <wp:align>left</wp:align>
          </wp:positionH>
          <wp:positionV relativeFrom="paragraph">
            <wp:posOffset>-1905</wp:posOffset>
          </wp:positionV>
          <wp:extent cx="819150" cy="438159"/>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107" cy="4466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99B333" w14:textId="77777777" w:rsidR="000E14A8" w:rsidRDefault="000E14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C0C374E"/>
    <w:lvl w:ilvl="0">
      <w:start w:val="1"/>
      <w:numFmt w:val="bullet"/>
      <w:pStyle w:val="TabNad"/>
      <w:lvlText w:val=""/>
      <w:lvlJc w:val="left"/>
      <w:pPr>
        <w:tabs>
          <w:tab w:val="num" w:pos="360"/>
        </w:tabs>
        <w:ind w:left="360" w:hanging="360"/>
      </w:pPr>
      <w:rPr>
        <w:rFonts w:ascii="Symbol" w:hAnsi="Symbol" w:cs="Symbol" w:hint="default"/>
      </w:rPr>
    </w:lvl>
  </w:abstractNum>
  <w:abstractNum w:abstractNumId="1" w15:restartNumberingAfterBreak="0">
    <w:nsid w:val="00000003"/>
    <w:multiLevelType w:val="multilevel"/>
    <w:tmpl w:val="273A3328"/>
    <w:name w:val="WW8Num3"/>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lowerLetter"/>
      <w:lvlText w:val="%3)"/>
      <w:lvlJc w:val="left"/>
      <w:pPr>
        <w:tabs>
          <w:tab w:val="num" w:pos="0"/>
        </w:tabs>
        <w:ind w:left="1800" w:hanging="360"/>
      </w:pPr>
      <w:rPr>
        <w:b w:val="0"/>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1205CCA"/>
    <w:multiLevelType w:val="hybridMultilevel"/>
    <w:tmpl w:val="E930636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C2723E"/>
    <w:multiLevelType w:val="hybridMultilevel"/>
    <w:tmpl w:val="9C585B96"/>
    <w:lvl w:ilvl="0" w:tplc="237483D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52136"/>
    <w:multiLevelType w:val="hybridMultilevel"/>
    <w:tmpl w:val="49C8FDC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8CE030C"/>
    <w:multiLevelType w:val="hybridMultilevel"/>
    <w:tmpl w:val="FDAAF55A"/>
    <w:lvl w:ilvl="0" w:tplc="18024296">
      <w:start w:val="4"/>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F772F9"/>
    <w:multiLevelType w:val="hybridMultilevel"/>
    <w:tmpl w:val="3654BD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0A4D68"/>
    <w:multiLevelType w:val="hybridMultilevel"/>
    <w:tmpl w:val="8666825A"/>
    <w:lvl w:ilvl="0" w:tplc="04050003">
      <w:start w:val="1"/>
      <w:numFmt w:val="bullet"/>
      <w:lvlText w:val="o"/>
      <w:lvlJc w:val="left"/>
      <w:pPr>
        <w:ind w:left="786" w:hanging="360"/>
      </w:pPr>
      <w:rPr>
        <w:rFonts w:ascii="Courier New" w:hAnsi="Courier New" w:cs="Courier New"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A10483B"/>
    <w:multiLevelType w:val="hybridMultilevel"/>
    <w:tmpl w:val="32BCD1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A32DCB"/>
    <w:multiLevelType w:val="hybridMultilevel"/>
    <w:tmpl w:val="EC4845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6B4736"/>
    <w:multiLevelType w:val="hybridMultilevel"/>
    <w:tmpl w:val="2D44D274"/>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CD33DA"/>
    <w:multiLevelType w:val="hybridMultilevel"/>
    <w:tmpl w:val="ECDE8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2206D3"/>
    <w:multiLevelType w:val="hybridMultilevel"/>
    <w:tmpl w:val="DCAEB5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4790D7A"/>
    <w:multiLevelType w:val="hybridMultilevel"/>
    <w:tmpl w:val="503C7A28"/>
    <w:lvl w:ilvl="0" w:tplc="04050003">
      <w:start w:val="1"/>
      <w:numFmt w:val="bullet"/>
      <w:lvlText w:val="o"/>
      <w:lvlJc w:val="left"/>
      <w:pPr>
        <w:ind w:left="1065" w:hanging="705"/>
      </w:pPr>
      <w:rPr>
        <w:rFonts w:ascii="Courier New" w:hAnsi="Courier New" w:cs="Courier New"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6" w15:restartNumberingAfterBreak="0">
    <w:nsid w:val="16986CB7"/>
    <w:multiLevelType w:val="hybridMultilevel"/>
    <w:tmpl w:val="E142588C"/>
    <w:lvl w:ilvl="0" w:tplc="04050001">
      <w:start w:val="1"/>
      <w:numFmt w:val="bullet"/>
      <w:lvlText w:val=""/>
      <w:lvlJc w:val="left"/>
      <w:pPr>
        <w:ind w:left="2183" w:hanging="360"/>
      </w:pPr>
      <w:rPr>
        <w:rFonts w:ascii="Symbol" w:hAnsi="Symbol" w:hint="default"/>
      </w:rPr>
    </w:lvl>
    <w:lvl w:ilvl="1" w:tplc="04050003" w:tentative="1">
      <w:start w:val="1"/>
      <w:numFmt w:val="bullet"/>
      <w:lvlText w:val="o"/>
      <w:lvlJc w:val="left"/>
      <w:pPr>
        <w:ind w:left="2903" w:hanging="360"/>
      </w:pPr>
      <w:rPr>
        <w:rFonts w:ascii="Courier New" w:hAnsi="Courier New" w:cs="Courier New" w:hint="default"/>
      </w:rPr>
    </w:lvl>
    <w:lvl w:ilvl="2" w:tplc="04050005" w:tentative="1">
      <w:start w:val="1"/>
      <w:numFmt w:val="bullet"/>
      <w:lvlText w:val=""/>
      <w:lvlJc w:val="left"/>
      <w:pPr>
        <w:ind w:left="3623" w:hanging="360"/>
      </w:pPr>
      <w:rPr>
        <w:rFonts w:ascii="Wingdings" w:hAnsi="Wingdings" w:hint="default"/>
      </w:rPr>
    </w:lvl>
    <w:lvl w:ilvl="3" w:tplc="04050001" w:tentative="1">
      <w:start w:val="1"/>
      <w:numFmt w:val="bullet"/>
      <w:lvlText w:val=""/>
      <w:lvlJc w:val="left"/>
      <w:pPr>
        <w:ind w:left="4343" w:hanging="360"/>
      </w:pPr>
      <w:rPr>
        <w:rFonts w:ascii="Symbol" w:hAnsi="Symbol" w:hint="default"/>
      </w:rPr>
    </w:lvl>
    <w:lvl w:ilvl="4" w:tplc="04050003" w:tentative="1">
      <w:start w:val="1"/>
      <w:numFmt w:val="bullet"/>
      <w:lvlText w:val="o"/>
      <w:lvlJc w:val="left"/>
      <w:pPr>
        <w:ind w:left="5063" w:hanging="360"/>
      </w:pPr>
      <w:rPr>
        <w:rFonts w:ascii="Courier New" w:hAnsi="Courier New" w:cs="Courier New" w:hint="default"/>
      </w:rPr>
    </w:lvl>
    <w:lvl w:ilvl="5" w:tplc="04050005" w:tentative="1">
      <w:start w:val="1"/>
      <w:numFmt w:val="bullet"/>
      <w:lvlText w:val=""/>
      <w:lvlJc w:val="left"/>
      <w:pPr>
        <w:ind w:left="5783" w:hanging="360"/>
      </w:pPr>
      <w:rPr>
        <w:rFonts w:ascii="Wingdings" w:hAnsi="Wingdings" w:hint="default"/>
      </w:rPr>
    </w:lvl>
    <w:lvl w:ilvl="6" w:tplc="04050001" w:tentative="1">
      <w:start w:val="1"/>
      <w:numFmt w:val="bullet"/>
      <w:lvlText w:val=""/>
      <w:lvlJc w:val="left"/>
      <w:pPr>
        <w:ind w:left="6503" w:hanging="360"/>
      </w:pPr>
      <w:rPr>
        <w:rFonts w:ascii="Symbol" w:hAnsi="Symbol" w:hint="default"/>
      </w:rPr>
    </w:lvl>
    <w:lvl w:ilvl="7" w:tplc="04050003" w:tentative="1">
      <w:start w:val="1"/>
      <w:numFmt w:val="bullet"/>
      <w:lvlText w:val="o"/>
      <w:lvlJc w:val="left"/>
      <w:pPr>
        <w:ind w:left="7223" w:hanging="360"/>
      </w:pPr>
      <w:rPr>
        <w:rFonts w:ascii="Courier New" w:hAnsi="Courier New" w:cs="Courier New" w:hint="default"/>
      </w:rPr>
    </w:lvl>
    <w:lvl w:ilvl="8" w:tplc="04050005" w:tentative="1">
      <w:start w:val="1"/>
      <w:numFmt w:val="bullet"/>
      <w:lvlText w:val=""/>
      <w:lvlJc w:val="left"/>
      <w:pPr>
        <w:ind w:left="7943" w:hanging="360"/>
      </w:pPr>
      <w:rPr>
        <w:rFonts w:ascii="Wingdings" w:hAnsi="Wingdings" w:hint="default"/>
      </w:rPr>
    </w:lvl>
  </w:abstractNum>
  <w:abstractNum w:abstractNumId="17" w15:restartNumberingAfterBreak="0">
    <w:nsid w:val="17722FF4"/>
    <w:multiLevelType w:val="hybridMultilevel"/>
    <w:tmpl w:val="B9B60FD8"/>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958709E"/>
    <w:multiLevelType w:val="hybridMultilevel"/>
    <w:tmpl w:val="5426B2F8"/>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9877C8E"/>
    <w:multiLevelType w:val="hybridMultilevel"/>
    <w:tmpl w:val="6C00D9E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3E5598"/>
    <w:multiLevelType w:val="multilevel"/>
    <w:tmpl w:val="B2CE1168"/>
    <w:lvl w:ilvl="0">
      <w:start w:val="1"/>
      <w:numFmt w:val="upperLetter"/>
      <w:pStyle w:val="kapitola2A"/>
      <w:lvlText w:val="2.%1"/>
      <w:lvlJc w:val="left"/>
      <w:pPr>
        <w:ind w:left="432" w:hanging="432"/>
      </w:pPr>
      <w:rPr>
        <w:rFonts w:ascii="Calibri" w:hAnsi="Calibri"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BFE22E5"/>
    <w:multiLevelType w:val="hybridMultilevel"/>
    <w:tmpl w:val="74C8803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DD769D0"/>
    <w:multiLevelType w:val="hybridMultilevel"/>
    <w:tmpl w:val="4AA619EA"/>
    <w:lvl w:ilvl="0" w:tplc="04050003">
      <w:start w:val="1"/>
      <w:numFmt w:val="bullet"/>
      <w:lvlText w:val="o"/>
      <w:lvlJc w:val="left"/>
      <w:pPr>
        <w:ind w:left="1039" w:hanging="360"/>
      </w:pPr>
      <w:rPr>
        <w:rFonts w:ascii="Courier New" w:hAnsi="Courier New" w:cs="Courier New" w:hint="default"/>
      </w:rPr>
    </w:lvl>
    <w:lvl w:ilvl="1" w:tplc="04050003" w:tentative="1">
      <w:start w:val="1"/>
      <w:numFmt w:val="bullet"/>
      <w:lvlText w:val="o"/>
      <w:lvlJc w:val="left"/>
      <w:pPr>
        <w:ind w:left="1759" w:hanging="360"/>
      </w:pPr>
      <w:rPr>
        <w:rFonts w:ascii="Courier New" w:hAnsi="Courier New" w:cs="Courier New" w:hint="default"/>
      </w:rPr>
    </w:lvl>
    <w:lvl w:ilvl="2" w:tplc="04050005" w:tentative="1">
      <w:start w:val="1"/>
      <w:numFmt w:val="bullet"/>
      <w:lvlText w:val=""/>
      <w:lvlJc w:val="left"/>
      <w:pPr>
        <w:ind w:left="2479" w:hanging="360"/>
      </w:pPr>
      <w:rPr>
        <w:rFonts w:ascii="Wingdings" w:hAnsi="Wingdings" w:hint="default"/>
      </w:rPr>
    </w:lvl>
    <w:lvl w:ilvl="3" w:tplc="04050001" w:tentative="1">
      <w:start w:val="1"/>
      <w:numFmt w:val="bullet"/>
      <w:lvlText w:val=""/>
      <w:lvlJc w:val="left"/>
      <w:pPr>
        <w:ind w:left="3199" w:hanging="360"/>
      </w:pPr>
      <w:rPr>
        <w:rFonts w:ascii="Symbol" w:hAnsi="Symbol" w:hint="default"/>
      </w:rPr>
    </w:lvl>
    <w:lvl w:ilvl="4" w:tplc="04050003" w:tentative="1">
      <w:start w:val="1"/>
      <w:numFmt w:val="bullet"/>
      <w:lvlText w:val="o"/>
      <w:lvlJc w:val="left"/>
      <w:pPr>
        <w:ind w:left="3919" w:hanging="360"/>
      </w:pPr>
      <w:rPr>
        <w:rFonts w:ascii="Courier New" w:hAnsi="Courier New" w:cs="Courier New" w:hint="default"/>
      </w:rPr>
    </w:lvl>
    <w:lvl w:ilvl="5" w:tplc="04050005" w:tentative="1">
      <w:start w:val="1"/>
      <w:numFmt w:val="bullet"/>
      <w:lvlText w:val=""/>
      <w:lvlJc w:val="left"/>
      <w:pPr>
        <w:ind w:left="4639" w:hanging="360"/>
      </w:pPr>
      <w:rPr>
        <w:rFonts w:ascii="Wingdings" w:hAnsi="Wingdings" w:hint="default"/>
      </w:rPr>
    </w:lvl>
    <w:lvl w:ilvl="6" w:tplc="04050001" w:tentative="1">
      <w:start w:val="1"/>
      <w:numFmt w:val="bullet"/>
      <w:lvlText w:val=""/>
      <w:lvlJc w:val="left"/>
      <w:pPr>
        <w:ind w:left="5359" w:hanging="360"/>
      </w:pPr>
      <w:rPr>
        <w:rFonts w:ascii="Symbol" w:hAnsi="Symbol" w:hint="default"/>
      </w:rPr>
    </w:lvl>
    <w:lvl w:ilvl="7" w:tplc="04050003" w:tentative="1">
      <w:start w:val="1"/>
      <w:numFmt w:val="bullet"/>
      <w:lvlText w:val="o"/>
      <w:lvlJc w:val="left"/>
      <w:pPr>
        <w:ind w:left="6079" w:hanging="360"/>
      </w:pPr>
      <w:rPr>
        <w:rFonts w:ascii="Courier New" w:hAnsi="Courier New" w:cs="Courier New" w:hint="default"/>
      </w:rPr>
    </w:lvl>
    <w:lvl w:ilvl="8" w:tplc="04050005" w:tentative="1">
      <w:start w:val="1"/>
      <w:numFmt w:val="bullet"/>
      <w:lvlText w:val=""/>
      <w:lvlJc w:val="left"/>
      <w:pPr>
        <w:ind w:left="6799" w:hanging="360"/>
      </w:pPr>
      <w:rPr>
        <w:rFonts w:ascii="Wingdings" w:hAnsi="Wingdings" w:hint="default"/>
      </w:rPr>
    </w:lvl>
  </w:abstractNum>
  <w:abstractNum w:abstractNumId="23" w15:restartNumberingAfterBreak="0">
    <w:nsid w:val="1E6A7A1B"/>
    <w:multiLevelType w:val="hybridMultilevel"/>
    <w:tmpl w:val="086A4E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6AD69EB"/>
    <w:multiLevelType w:val="hybridMultilevel"/>
    <w:tmpl w:val="54967F3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CF5BBD"/>
    <w:multiLevelType w:val="hybridMultilevel"/>
    <w:tmpl w:val="28D24CB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F94DDC"/>
    <w:multiLevelType w:val="hybridMultilevel"/>
    <w:tmpl w:val="7F7E978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2223B1"/>
    <w:multiLevelType w:val="multilevel"/>
    <w:tmpl w:val="DA023246"/>
    <w:lvl w:ilvl="0">
      <w:start w:val="1"/>
      <w:numFmt w:val="decimal"/>
      <w:pStyle w:val="Nadpis1"/>
      <w:lvlText w:val="ODDÍL %1"/>
      <w:lvlJc w:val="left"/>
      <w:pPr>
        <w:ind w:left="716" w:hanging="432"/>
      </w:pPr>
      <w:rPr>
        <w:rFonts w:hint="default"/>
        <w:spacing w:val="20"/>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8" w15:restartNumberingAfterBreak="0">
    <w:nsid w:val="33D35712"/>
    <w:multiLevelType w:val="hybridMultilevel"/>
    <w:tmpl w:val="AE30081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4B4221F"/>
    <w:multiLevelType w:val="hybridMultilevel"/>
    <w:tmpl w:val="91FAAF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93B4642"/>
    <w:multiLevelType w:val="hybridMultilevel"/>
    <w:tmpl w:val="C77A402A"/>
    <w:lvl w:ilvl="0" w:tplc="0AE6970E">
      <w:start w:val="1"/>
      <w:numFmt w:val="decimal"/>
      <w:pStyle w:val="grafy"/>
      <w:lvlText w:val="Graf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A736C9"/>
    <w:multiLevelType w:val="singleLevel"/>
    <w:tmpl w:val="9BD81856"/>
    <w:lvl w:ilvl="0">
      <w:start w:val="1"/>
      <w:numFmt w:val="bullet"/>
      <w:lvlRestart w:val="0"/>
      <w:pStyle w:val="Tiret0"/>
      <w:lvlText w:val="–"/>
      <w:lvlJc w:val="left"/>
      <w:pPr>
        <w:tabs>
          <w:tab w:val="num" w:pos="850"/>
        </w:tabs>
        <w:ind w:left="850" w:hanging="850"/>
      </w:pPr>
    </w:lvl>
  </w:abstractNum>
  <w:abstractNum w:abstractNumId="32" w15:restartNumberingAfterBreak="0">
    <w:nsid w:val="3BFF6BFA"/>
    <w:multiLevelType w:val="hybridMultilevel"/>
    <w:tmpl w:val="4A38C20E"/>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1337F06"/>
    <w:multiLevelType w:val="hybridMultilevel"/>
    <w:tmpl w:val="B14C54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E475B"/>
    <w:multiLevelType w:val="hybridMultilevel"/>
    <w:tmpl w:val="890E566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26F59BA"/>
    <w:multiLevelType w:val="hybridMultilevel"/>
    <w:tmpl w:val="1D4085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53D72B8"/>
    <w:multiLevelType w:val="hybridMultilevel"/>
    <w:tmpl w:val="8B18A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81C22D3"/>
    <w:multiLevelType w:val="hybridMultilevel"/>
    <w:tmpl w:val="A966187C"/>
    <w:lvl w:ilvl="0" w:tplc="767023E6">
      <w:start w:val="1"/>
      <w:numFmt w:val="decimal"/>
      <w:lvlText w:val="%1."/>
      <w:lvlJc w:val="left"/>
      <w:pPr>
        <w:ind w:left="397" w:hanging="360"/>
      </w:pPr>
      <w:rPr>
        <w:rFonts w:hint="default"/>
        <w:color w:val="auto"/>
        <w:sz w:val="18"/>
      </w:rPr>
    </w:lvl>
    <w:lvl w:ilvl="1" w:tplc="04050019" w:tentative="1">
      <w:start w:val="1"/>
      <w:numFmt w:val="lowerLetter"/>
      <w:lvlText w:val="%2."/>
      <w:lvlJc w:val="left"/>
      <w:pPr>
        <w:ind w:left="1117" w:hanging="360"/>
      </w:pPr>
    </w:lvl>
    <w:lvl w:ilvl="2" w:tplc="0405001B" w:tentative="1">
      <w:start w:val="1"/>
      <w:numFmt w:val="lowerRoman"/>
      <w:lvlText w:val="%3."/>
      <w:lvlJc w:val="right"/>
      <w:pPr>
        <w:ind w:left="1837" w:hanging="180"/>
      </w:pPr>
    </w:lvl>
    <w:lvl w:ilvl="3" w:tplc="0405000F" w:tentative="1">
      <w:start w:val="1"/>
      <w:numFmt w:val="decimal"/>
      <w:lvlText w:val="%4."/>
      <w:lvlJc w:val="left"/>
      <w:pPr>
        <w:ind w:left="2557" w:hanging="360"/>
      </w:pPr>
    </w:lvl>
    <w:lvl w:ilvl="4" w:tplc="04050019" w:tentative="1">
      <w:start w:val="1"/>
      <w:numFmt w:val="lowerLetter"/>
      <w:lvlText w:val="%5."/>
      <w:lvlJc w:val="left"/>
      <w:pPr>
        <w:ind w:left="3277" w:hanging="360"/>
      </w:pPr>
    </w:lvl>
    <w:lvl w:ilvl="5" w:tplc="0405001B" w:tentative="1">
      <w:start w:val="1"/>
      <w:numFmt w:val="lowerRoman"/>
      <w:lvlText w:val="%6."/>
      <w:lvlJc w:val="right"/>
      <w:pPr>
        <w:ind w:left="3997" w:hanging="180"/>
      </w:pPr>
    </w:lvl>
    <w:lvl w:ilvl="6" w:tplc="0405000F" w:tentative="1">
      <w:start w:val="1"/>
      <w:numFmt w:val="decimal"/>
      <w:lvlText w:val="%7."/>
      <w:lvlJc w:val="left"/>
      <w:pPr>
        <w:ind w:left="4717" w:hanging="360"/>
      </w:pPr>
    </w:lvl>
    <w:lvl w:ilvl="7" w:tplc="04050019" w:tentative="1">
      <w:start w:val="1"/>
      <w:numFmt w:val="lowerLetter"/>
      <w:lvlText w:val="%8."/>
      <w:lvlJc w:val="left"/>
      <w:pPr>
        <w:ind w:left="5437" w:hanging="360"/>
      </w:pPr>
    </w:lvl>
    <w:lvl w:ilvl="8" w:tplc="0405001B" w:tentative="1">
      <w:start w:val="1"/>
      <w:numFmt w:val="lowerRoman"/>
      <w:lvlText w:val="%9."/>
      <w:lvlJc w:val="right"/>
      <w:pPr>
        <w:ind w:left="6157" w:hanging="180"/>
      </w:pPr>
    </w:lvl>
  </w:abstractNum>
  <w:abstractNum w:abstractNumId="38" w15:restartNumberingAfterBreak="0">
    <w:nsid w:val="4AB36D96"/>
    <w:multiLevelType w:val="hybridMultilevel"/>
    <w:tmpl w:val="CC5EB06C"/>
    <w:lvl w:ilvl="0" w:tplc="0809000F">
      <w:start w:val="1"/>
      <w:numFmt w:val="decimal"/>
      <w:lvlText w:val="%1."/>
      <w:lvlJc w:val="left"/>
      <w:pPr>
        <w:ind w:left="363" w:hanging="360"/>
      </w:pPr>
      <w:rPr>
        <w:rFonts w:hint="default"/>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9" w15:restartNumberingAfterBreak="0">
    <w:nsid w:val="4D114E8D"/>
    <w:multiLevelType w:val="hybridMultilevel"/>
    <w:tmpl w:val="25A8F306"/>
    <w:lvl w:ilvl="0" w:tplc="F88E1796">
      <w:start w:val="2021"/>
      <w:numFmt w:val="decimal"/>
      <w:lvlText w:val="(%1"/>
      <w:lvlJc w:val="left"/>
      <w:pPr>
        <w:ind w:left="1185" w:hanging="82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5F26CC"/>
    <w:multiLevelType w:val="hybridMultilevel"/>
    <w:tmpl w:val="3716CCA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6A5AFF"/>
    <w:multiLevelType w:val="multilevel"/>
    <w:tmpl w:val="EB34BB5A"/>
    <w:lvl w:ilvl="0">
      <w:start w:val="2"/>
      <w:numFmt w:val="decimal"/>
      <w:lvlText w:val="%1."/>
      <w:lvlJc w:val="left"/>
      <w:pPr>
        <w:ind w:left="720" w:hanging="360"/>
      </w:pPr>
      <w:rPr>
        <w:rFonts w:hint="default"/>
        <w:b/>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42" w15:restartNumberingAfterBreak="0">
    <w:nsid w:val="53D14EF8"/>
    <w:multiLevelType w:val="hybridMultilevel"/>
    <w:tmpl w:val="74BE014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7772F3F"/>
    <w:multiLevelType w:val="hybridMultilevel"/>
    <w:tmpl w:val="5BB8210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8FA427D"/>
    <w:multiLevelType w:val="multilevel"/>
    <w:tmpl w:val="B9687EC0"/>
    <w:lvl w:ilvl="0">
      <w:start w:val="5"/>
      <w:numFmt w:val="decimal"/>
      <w:lvlText w:val="%1."/>
      <w:lvlJc w:val="left"/>
      <w:pPr>
        <w:ind w:left="540" w:hanging="540"/>
      </w:pPr>
      <w:rPr>
        <w:rFonts w:hint="default"/>
      </w:rPr>
    </w:lvl>
    <w:lvl w:ilvl="1">
      <w:start w:val="1"/>
      <w:numFmt w:val="decimal"/>
      <w:pStyle w:val="NadpisNOK2"/>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555" w:hanging="144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455" w:hanging="2520"/>
      </w:pPr>
      <w:rPr>
        <w:rFonts w:hint="default"/>
      </w:rPr>
    </w:lvl>
    <w:lvl w:ilvl="8">
      <w:start w:val="1"/>
      <w:numFmt w:val="decimal"/>
      <w:lvlText w:val="%1.%2.%3.%4.%5.%6.%7.%8.%9."/>
      <w:lvlJc w:val="left"/>
      <w:pPr>
        <w:ind w:left="8160" w:hanging="2520"/>
      </w:pPr>
      <w:rPr>
        <w:rFonts w:hint="default"/>
      </w:rPr>
    </w:lvl>
  </w:abstractNum>
  <w:abstractNum w:abstractNumId="45" w15:restartNumberingAfterBreak="0">
    <w:nsid w:val="5A60624D"/>
    <w:multiLevelType w:val="hybridMultilevel"/>
    <w:tmpl w:val="75828188"/>
    <w:lvl w:ilvl="0" w:tplc="A710B3DC">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AB216A7"/>
    <w:multiLevelType w:val="hybridMultilevel"/>
    <w:tmpl w:val="58E81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CB95E2C"/>
    <w:multiLevelType w:val="hybridMultilevel"/>
    <w:tmpl w:val="2B62B1B6"/>
    <w:lvl w:ilvl="0" w:tplc="04050003">
      <w:start w:val="1"/>
      <w:numFmt w:val="bullet"/>
      <w:lvlText w:val="o"/>
      <w:lvlJc w:val="left"/>
      <w:pPr>
        <w:ind w:left="786" w:hanging="360"/>
      </w:pPr>
      <w:rPr>
        <w:rFonts w:ascii="Courier New" w:hAnsi="Courier New" w:cs="Courier New"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8" w15:restartNumberingAfterBreak="0">
    <w:nsid w:val="628979A6"/>
    <w:multiLevelType w:val="multilevel"/>
    <w:tmpl w:val="500C5836"/>
    <w:lvl w:ilvl="0">
      <w:start w:val="3"/>
      <w:numFmt w:val="decimal"/>
      <w:lvlText w:val="%1"/>
      <w:lvlJc w:val="left"/>
      <w:pPr>
        <w:ind w:left="360" w:hanging="36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49" w15:restartNumberingAfterBreak="0">
    <w:nsid w:val="654B2B4F"/>
    <w:multiLevelType w:val="hybridMultilevel"/>
    <w:tmpl w:val="6E540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66C43AD7"/>
    <w:multiLevelType w:val="hybridMultilevel"/>
    <w:tmpl w:val="0B424064"/>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2" w15:restartNumberingAfterBreak="0">
    <w:nsid w:val="684B6419"/>
    <w:multiLevelType w:val="hybridMultilevel"/>
    <w:tmpl w:val="0B9A8316"/>
    <w:lvl w:ilvl="0" w:tplc="F0BC266E">
      <w:start w:val="1"/>
      <w:numFmt w:val="bullet"/>
      <w:pStyle w:val="Odrky"/>
      <w:lvlText w:val=""/>
      <w:lvlJc w:val="left"/>
      <w:pPr>
        <w:tabs>
          <w:tab w:val="num" w:pos="397"/>
        </w:tabs>
        <w:ind w:left="397" w:hanging="397"/>
      </w:pPr>
      <w:rPr>
        <w:rFonts w:ascii="Symbol" w:hAnsi="Symbol" w:hint="default"/>
      </w:rPr>
    </w:lvl>
    <w:lvl w:ilvl="1" w:tplc="9F90FF9A">
      <w:numFmt w:val="bullet"/>
      <w:lvlText w:val="•"/>
      <w:lvlJc w:val="left"/>
      <w:pPr>
        <w:ind w:left="1785" w:hanging="705"/>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54" w15:restartNumberingAfterBreak="0">
    <w:nsid w:val="6FDE7213"/>
    <w:multiLevelType w:val="hybridMultilevel"/>
    <w:tmpl w:val="1BC47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0750360"/>
    <w:multiLevelType w:val="hybridMultilevel"/>
    <w:tmpl w:val="311A3A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3833FDB"/>
    <w:multiLevelType w:val="multilevel"/>
    <w:tmpl w:val="DB502ACC"/>
    <w:styleLink w:val="Styl1"/>
    <w:lvl w:ilvl="0">
      <w:start w:val="1"/>
      <w:numFmt w:val="decimal"/>
      <w:lvlText w:val="KAPITOLA %1."/>
      <w:lvlJc w:val="left"/>
      <w:pPr>
        <w:ind w:left="432" w:hanging="432"/>
      </w:pPr>
      <w:rPr>
        <w:rFonts w:hint="default"/>
        <w:sz w:val="28"/>
      </w:rPr>
    </w:lvl>
    <w:lvl w:ilvl="1">
      <w:start w:val="1"/>
      <w:numFmt w:val="upperLetter"/>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2.B.%5.1"/>
      <w:lvlJc w:val="left"/>
      <w:pPr>
        <w:ind w:left="1008" w:hanging="1008"/>
      </w:pPr>
      <w:rPr>
        <w:rFonts w:ascii="Calibri" w:hAnsi="Calibri" w:hint="default"/>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76155912"/>
    <w:multiLevelType w:val="hybridMultilevel"/>
    <w:tmpl w:val="BBECBF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9F04B78"/>
    <w:multiLevelType w:val="hybridMultilevel"/>
    <w:tmpl w:val="38DCC6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ACF2AFE"/>
    <w:multiLevelType w:val="hybridMultilevel"/>
    <w:tmpl w:val="F5848B22"/>
    <w:lvl w:ilvl="0" w:tplc="04050003">
      <w:start w:val="1"/>
      <w:numFmt w:val="bullet"/>
      <w:lvlText w:val="o"/>
      <w:lvlJc w:val="left"/>
      <w:pPr>
        <w:ind w:left="786" w:hanging="360"/>
      </w:pPr>
      <w:rPr>
        <w:rFonts w:ascii="Courier New" w:hAnsi="Courier New" w:cs="Courier New"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0" w15:restartNumberingAfterBreak="0">
    <w:nsid w:val="7CF349AE"/>
    <w:multiLevelType w:val="hybridMultilevel"/>
    <w:tmpl w:val="B6EAA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EE915AA"/>
    <w:multiLevelType w:val="hybridMultilevel"/>
    <w:tmpl w:val="A0A43D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0"/>
  </w:num>
  <w:num w:numId="4">
    <w:abstractNumId w:val="50"/>
  </w:num>
  <w:num w:numId="5">
    <w:abstractNumId w:val="20"/>
  </w:num>
  <w:num w:numId="6">
    <w:abstractNumId w:val="56"/>
  </w:num>
  <w:num w:numId="7">
    <w:abstractNumId w:val="31"/>
  </w:num>
  <w:num w:numId="8">
    <w:abstractNumId w:val="53"/>
  </w:num>
  <w:num w:numId="9">
    <w:abstractNumId w:val="41"/>
  </w:num>
  <w:num w:numId="10">
    <w:abstractNumId w:val="4"/>
  </w:num>
  <w:num w:numId="11">
    <w:abstractNumId w:val="1"/>
  </w:num>
  <w:num w:numId="12">
    <w:abstractNumId w:val="19"/>
  </w:num>
  <w:num w:numId="13">
    <w:abstractNumId w:val="42"/>
  </w:num>
  <w:num w:numId="14">
    <w:abstractNumId w:val="10"/>
  </w:num>
  <w:num w:numId="15">
    <w:abstractNumId w:val="43"/>
  </w:num>
  <w:num w:numId="16">
    <w:abstractNumId w:val="14"/>
  </w:num>
  <w:num w:numId="17">
    <w:abstractNumId w:val="16"/>
  </w:num>
  <w:num w:numId="18">
    <w:abstractNumId w:val="28"/>
  </w:num>
  <w:num w:numId="19">
    <w:abstractNumId w:val="21"/>
  </w:num>
  <w:num w:numId="20">
    <w:abstractNumId w:val="24"/>
  </w:num>
  <w:num w:numId="21">
    <w:abstractNumId w:val="51"/>
  </w:num>
  <w:num w:numId="22">
    <w:abstractNumId w:val="22"/>
  </w:num>
  <w:num w:numId="23">
    <w:abstractNumId w:val="59"/>
  </w:num>
  <w:num w:numId="24">
    <w:abstractNumId w:val="47"/>
  </w:num>
  <w:num w:numId="25">
    <w:abstractNumId w:val="7"/>
  </w:num>
  <w:num w:numId="26">
    <w:abstractNumId w:val="2"/>
  </w:num>
  <w:num w:numId="27">
    <w:abstractNumId w:val="60"/>
  </w:num>
  <w:num w:numId="28">
    <w:abstractNumId w:val="23"/>
  </w:num>
  <w:num w:numId="29">
    <w:abstractNumId w:val="49"/>
  </w:num>
  <w:num w:numId="30">
    <w:abstractNumId w:val="11"/>
  </w:num>
  <w:num w:numId="31">
    <w:abstractNumId w:val="48"/>
  </w:num>
  <w:num w:numId="32">
    <w:abstractNumId w:val="25"/>
  </w:num>
  <w:num w:numId="33">
    <w:abstractNumId w:val="36"/>
  </w:num>
  <w:num w:numId="34">
    <w:abstractNumId w:val="39"/>
  </w:num>
  <w:num w:numId="35">
    <w:abstractNumId w:val="18"/>
  </w:num>
  <w:num w:numId="36">
    <w:abstractNumId w:val="3"/>
  </w:num>
  <w:num w:numId="37">
    <w:abstractNumId w:val="52"/>
  </w:num>
  <w:num w:numId="38">
    <w:abstractNumId w:val="30"/>
  </w:num>
  <w:num w:numId="39">
    <w:abstractNumId w:val="32"/>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37"/>
  </w:num>
  <w:num w:numId="43">
    <w:abstractNumId w:val="15"/>
  </w:num>
  <w:num w:numId="44">
    <w:abstractNumId w:val="13"/>
  </w:num>
  <w:num w:numId="45">
    <w:abstractNumId w:val="58"/>
  </w:num>
  <w:num w:numId="46">
    <w:abstractNumId w:val="57"/>
  </w:num>
  <w:num w:numId="47">
    <w:abstractNumId w:val="29"/>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num>
  <w:num w:numId="50">
    <w:abstractNumId w:val="61"/>
  </w:num>
  <w:num w:numId="51">
    <w:abstractNumId w:val="46"/>
  </w:num>
  <w:num w:numId="52">
    <w:abstractNumId w:val="6"/>
  </w:num>
  <w:num w:numId="53">
    <w:abstractNumId w:val="54"/>
  </w:num>
  <w:num w:numId="54">
    <w:abstractNumId w:val="33"/>
  </w:num>
  <w:num w:numId="55">
    <w:abstractNumId w:val="9"/>
  </w:num>
  <w:num w:numId="56">
    <w:abstractNumId w:val="8"/>
  </w:num>
  <w:num w:numId="57">
    <w:abstractNumId w:val="55"/>
  </w:num>
  <w:num w:numId="58">
    <w:abstractNumId w:val="17"/>
  </w:num>
  <w:num w:numId="59">
    <w:abstractNumId w:val="40"/>
  </w:num>
  <w:num w:numId="60">
    <w:abstractNumId w:val="26"/>
  </w:num>
  <w:num w:numId="61">
    <w:abstractNumId w:val="34"/>
  </w:num>
  <w:num w:numId="62">
    <w:abstractNumId w:val="12"/>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áš Pavel">
    <w15:presenceInfo w15:providerId="None" w15:userId="Juráš Pavel"/>
  </w15:person>
  <w15:person w15:author="Haco Ivan">
    <w15:presenceInfo w15:providerId="None" w15:userId="Haco Ivan"/>
  </w15:person>
  <w15:person w15:author="Lukeš Zdeněk">
    <w15:presenceInfo w15:providerId="None" w15:userId="Lukeš Zdeněk"/>
  </w15:person>
  <w15:person w15:author="Števík David">
    <w15:presenceInfo w15:providerId="None" w15:userId="Števík David"/>
  </w15:person>
  <w15:person w15:author="Čermák Michal">
    <w15:presenceInfo w15:providerId="None" w15:userId="Čermák Michal"/>
  </w15:person>
  <w15:person w15:author="Lunová Elina Valerie">
    <w15:presenceInfo w15:providerId="None" w15:userId="Lunová Elina Vale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A42"/>
    <w:rsid w:val="00001E0F"/>
    <w:rsid w:val="00003905"/>
    <w:rsid w:val="000040A0"/>
    <w:rsid w:val="00004511"/>
    <w:rsid w:val="00004A07"/>
    <w:rsid w:val="00004C75"/>
    <w:rsid w:val="000052C5"/>
    <w:rsid w:val="000055D3"/>
    <w:rsid w:val="00005AFC"/>
    <w:rsid w:val="000062EF"/>
    <w:rsid w:val="000063D6"/>
    <w:rsid w:val="0000668F"/>
    <w:rsid w:val="0000702C"/>
    <w:rsid w:val="000074C6"/>
    <w:rsid w:val="0001048F"/>
    <w:rsid w:val="00013DE2"/>
    <w:rsid w:val="0001518C"/>
    <w:rsid w:val="00017E24"/>
    <w:rsid w:val="00017F97"/>
    <w:rsid w:val="000208FA"/>
    <w:rsid w:val="00020A12"/>
    <w:rsid w:val="00020D9D"/>
    <w:rsid w:val="00021199"/>
    <w:rsid w:val="00021891"/>
    <w:rsid w:val="00022869"/>
    <w:rsid w:val="00023516"/>
    <w:rsid w:val="000241B8"/>
    <w:rsid w:val="000254BD"/>
    <w:rsid w:val="00025989"/>
    <w:rsid w:val="00026FC5"/>
    <w:rsid w:val="000278CD"/>
    <w:rsid w:val="00027EF8"/>
    <w:rsid w:val="000306D6"/>
    <w:rsid w:val="00032275"/>
    <w:rsid w:val="00032983"/>
    <w:rsid w:val="000331CF"/>
    <w:rsid w:val="00033694"/>
    <w:rsid w:val="00033C6A"/>
    <w:rsid w:val="00034B5B"/>
    <w:rsid w:val="00035AD8"/>
    <w:rsid w:val="0003625C"/>
    <w:rsid w:val="00037607"/>
    <w:rsid w:val="0003786A"/>
    <w:rsid w:val="00037B09"/>
    <w:rsid w:val="00040493"/>
    <w:rsid w:val="00040C3F"/>
    <w:rsid w:val="00040ECA"/>
    <w:rsid w:val="00041E09"/>
    <w:rsid w:val="0004256A"/>
    <w:rsid w:val="0004270F"/>
    <w:rsid w:val="00042FAF"/>
    <w:rsid w:val="000434A6"/>
    <w:rsid w:val="000438C3"/>
    <w:rsid w:val="000439D6"/>
    <w:rsid w:val="00044670"/>
    <w:rsid w:val="00044DE9"/>
    <w:rsid w:val="000468C2"/>
    <w:rsid w:val="00047B37"/>
    <w:rsid w:val="000504CE"/>
    <w:rsid w:val="00050B24"/>
    <w:rsid w:val="000530F5"/>
    <w:rsid w:val="00053414"/>
    <w:rsid w:val="00053FCD"/>
    <w:rsid w:val="00054471"/>
    <w:rsid w:val="000546CA"/>
    <w:rsid w:val="000551E6"/>
    <w:rsid w:val="00056872"/>
    <w:rsid w:val="0006006B"/>
    <w:rsid w:val="000604BD"/>
    <w:rsid w:val="000604DB"/>
    <w:rsid w:val="000608B6"/>
    <w:rsid w:val="000609D5"/>
    <w:rsid w:val="00060A33"/>
    <w:rsid w:val="00061417"/>
    <w:rsid w:val="000618C1"/>
    <w:rsid w:val="0006267F"/>
    <w:rsid w:val="000627C9"/>
    <w:rsid w:val="00062E11"/>
    <w:rsid w:val="000631B2"/>
    <w:rsid w:val="00063264"/>
    <w:rsid w:val="0006339F"/>
    <w:rsid w:val="00064326"/>
    <w:rsid w:val="00064FDC"/>
    <w:rsid w:val="000667A6"/>
    <w:rsid w:val="00071486"/>
    <w:rsid w:val="00071B76"/>
    <w:rsid w:val="000720DD"/>
    <w:rsid w:val="00072161"/>
    <w:rsid w:val="00073425"/>
    <w:rsid w:val="000736E0"/>
    <w:rsid w:val="0007382B"/>
    <w:rsid w:val="00073E83"/>
    <w:rsid w:val="00074A24"/>
    <w:rsid w:val="00075C6E"/>
    <w:rsid w:val="00076236"/>
    <w:rsid w:val="00076833"/>
    <w:rsid w:val="00077762"/>
    <w:rsid w:val="00077855"/>
    <w:rsid w:val="00077F07"/>
    <w:rsid w:val="00080831"/>
    <w:rsid w:val="000810A9"/>
    <w:rsid w:val="0008111C"/>
    <w:rsid w:val="0008113E"/>
    <w:rsid w:val="00081CC4"/>
    <w:rsid w:val="00082818"/>
    <w:rsid w:val="0008291F"/>
    <w:rsid w:val="0008295A"/>
    <w:rsid w:val="000840C0"/>
    <w:rsid w:val="000840C6"/>
    <w:rsid w:val="00084376"/>
    <w:rsid w:val="000858D4"/>
    <w:rsid w:val="00086406"/>
    <w:rsid w:val="00086CAF"/>
    <w:rsid w:val="000871F0"/>
    <w:rsid w:val="000907FE"/>
    <w:rsid w:val="00090A97"/>
    <w:rsid w:val="000932A2"/>
    <w:rsid w:val="000932A3"/>
    <w:rsid w:val="000948FF"/>
    <w:rsid w:val="00095AE1"/>
    <w:rsid w:val="00095DAB"/>
    <w:rsid w:val="00096A8F"/>
    <w:rsid w:val="00096BC2"/>
    <w:rsid w:val="00096CD5"/>
    <w:rsid w:val="000977F0"/>
    <w:rsid w:val="00097EFF"/>
    <w:rsid w:val="000A0E94"/>
    <w:rsid w:val="000A14BE"/>
    <w:rsid w:val="000A1DC4"/>
    <w:rsid w:val="000A2D2C"/>
    <w:rsid w:val="000A388E"/>
    <w:rsid w:val="000A3D1F"/>
    <w:rsid w:val="000A4244"/>
    <w:rsid w:val="000A5264"/>
    <w:rsid w:val="000A61DF"/>
    <w:rsid w:val="000A6518"/>
    <w:rsid w:val="000A673E"/>
    <w:rsid w:val="000A6B58"/>
    <w:rsid w:val="000A6F02"/>
    <w:rsid w:val="000A76A4"/>
    <w:rsid w:val="000A79B7"/>
    <w:rsid w:val="000A7A0C"/>
    <w:rsid w:val="000B1736"/>
    <w:rsid w:val="000B18D0"/>
    <w:rsid w:val="000B2514"/>
    <w:rsid w:val="000B364F"/>
    <w:rsid w:val="000B3CB9"/>
    <w:rsid w:val="000B4B11"/>
    <w:rsid w:val="000B697B"/>
    <w:rsid w:val="000B7547"/>
    <w:rsid w:val="000B7682"/>
    <w:rsid w:val="000C03A4"/>
    <w:rsid w:val="000C0B68"/>
    <w:rsid w:val="000C24BD"/>
    <w:rsid w:val="000C2598"/>
    <w:rsid w:val="000C2911"/>
    <w:rsid w:val="000C2915"/>
    <w:rsid w:val="000C2E76"/>
    <w:rsid w:val="000C30B2"/>
    <w:rsid w:val="000C3250"/>
    <w:rsid w:val="000C4185"/>
    <w:rsid w:val="000C49B8"/>
    <w:rsid w:val="000C4B36"/>
    <w:rsid w:val="000C4C6C"/>
    <w:rsid w:val="000C4D8F"/>
    <w:rsid w:val="000C5981"/>
    <w:rsid w:val="000C5F94"/>
    <w:rsid w:val="000C67D4"/>
    <w:rsid w:val="000C6978"/>
    <w:rsid w:val="000D0BA2"/>
    <w:rsid w:val="000D110F"/>
    <w:rsid w:val="000D1FE2"/>
    <w:rsid w:val="000D237C"/>
    <w:rsid w:val="000D2E9F"/>
    <w:rsid w:val="000D365E"/>
    <w:rsid w:val="000D417F"/>
    <w:rsid w:val="000D4625"/>
    <w:rsid w:val="000D520E"/>
    <w:rsid w:val="000D5302"/>
    <w:rsid w:val="000D531D"/>
    <w:rsid w:val="000D5D26"/>
    <w:rsid w:val="000D7BC0"/>
    <w:rsid w:val="000E14A8"/>
    <w:rsid w:val="000E2C11"/>
    <w:rsid w:val="000E3679"/>
    <w:rsid w:val="000E5DF7"/>
    <w:rsid w:val="000E5E3E"/>
    <w:rsid w:val="000E5EA3"/>
    <w:rsid w:val="000E6DCB"/>
    <w:rsid w:val="000F00D3"/>
    <w:rsid w:val="000F116A"/>
    <w:rsid w:val="000F1B1F"/>
    <w:rsid w:val="000F22F2"/>
    <w:rsid w:val="000F2E09"/>
    <w:rsid w:val="000F33E2"/>
    <w:rsid w:val="000F3C85"/>
    <w:rsid w:val="000F3FB5"/>
    <w:rsid w:val="000F551D"/>
    <w:rsid w:val="000F5992"/>
    <w:rsid w:val="000F7406"/>
    <w:rsid w:val="000F7636"/>
    <w:rsid w:val="00102C47"/>
    <w:rsid w:val="0010309C"/>
    <w:rsid w:val="0010386A"/>
    <w:rsid w:val="00104095"/>
    <w:rsid w:val="00104AA8"/>
    <w:rsid w:val="00104FC8"/>
    <w:rsid w:val="001053DC"/>
    <w:rsid w:val="001059BF"/>
    <w:rsid w:val="00105BB5"/>
    <w:rsid w:val="001063B1"/>
    <w:rsid w:val="001068DA"/>
    <w:rsid w:val="00110281"/>
    <w:rsid w:val="00110784"/>
    <w:rsid w:val="00110C9D"/>
    <w:rsid w:val="00111AE8"/>
    <w:rsid w:val="00112275"/>
    <w:rsid w:val="001124F3"/>
    <w:rsid w:val="00112844"/>
    <w:rsid w:val="00112A3C"/>
    <w:rsid w:val="00112D08"/>
    <w:rsid w:val="00113069"/>
    <w:rsid w:val="00113EA1"/>
    <w:rsid w:val="00114266"/>
    <w:rsid w:val="00115359"/>
    <w:rsid w:val="00116123"/>
    <w:rsid w:val="00116E16"/>
    <w:rsid w:val="00117347"/>
    <w:rsid w:val="0011770D"/>
    <w:rsid w:val="001201F9"/>
    <w:rsid w:val="00120507"/>
    <w:rsid w:val="00120898"/>
    <w:rsid w:val="001216BE"/>
    <w:rsid w:val="0012190A"/>
    <w:rsid w:val="001243CB"/>
    <w:rsid w:val="00124511"/>
    <w:rsid w:val="00124CD7"/>
    <w:rsid w:val="00124F8C"/>
    <w:rsid w:val="00125152"/>
    <w:rsid w:val="00125693"/>
    <w:rsid w:val="001256B5"/>
    <w:rsid w:val="001277EA"/>
    <w:rsid w:val="00130549"/>
    <w:rsid w:val="00133EFF"/>
    <w:rsid w:val="00134349"/>
    <w:rsid w:val="001357EA"/>
    <w:rsid w:val="001359C9"/>
    <w:rsid w:val="00137195"/>
    <w:rsid w:val="00137AC2"/>
    <w:rsid w:val="001405D7"/>
    <w:rsid w:val="00140D23"/>
    <w:rsid w:val="001414CA"/>
    <w:rsid w:val="00141B87"/>
    <w:rsid w:val="00142B8C"/>
    <w:rsid w:val="00144008"/>
    <w:rsid w:val="00145339"/>
    <w:rsid w:val="0014556C"/>
    <w:rsid w:val="00145586"/>
    <w:rsid w:val="00147576"/>
    <w:rsid w:val="001475DC"/>
    <w:rsid w:val="0014761E"/>
    <w:rsid w:val="00147669"/>
    <w:rsid w:val="00147B2E"/>
    <w:rsid w:val="001505CC"/>
    <w:rsid w:val="00150AFA"/>
    <w:rsid w:val="00150C2E"/>
    <w:rsid w:val="00151660"/>
    <w:rsid w:val="00151ED9"/>
    <w:rsid w:val="0015224E"/>
    <w:rsid w:val="00152DC9"/>
    <w:rsid w:val="00153338"/>
    <w:rsid w:val="00153429"/>
    <w:rsid w:val="00153CF4"/>
    <w:rsid w:val="00153DAE"/>
    <w:rsid w:val="00156EDF"/>
    <w:rsid w:val="00157928"/>
    <w:rsid w:val="0016037A"/>
    <w:rsid w:val="001606BC"/>
    <w:rsid w:val="0016159B"/>
    <w:rsid w:val="0016190E"/>
    <w:rsid w:val="001625C2"/>
    <w:rsid w:val="001640C6"/>
    <w:rsid w:val="00165118"/>
    <w:rsid w:val="001658CD"/>
    <w:rsid w:val="00165B6D"/>
    <w:rsid w:val="0016640E"/>
    <w:rsid w:val="00166592"/>
    <w:rsid w:val="0016743B"/>
    <w:rsid w:val="00167DA5"/>
    <w:rsid w:val="00167E92"/>
    <w:rsid w:val="001712C2"/>
    <w:rsid w:val="00171376"/>
    <w:rsid w:val="0017215B"/>
    <w:rsid w:val="00172545"/>
    <w:rsid w:val="00173B74"/>
    <w:rsid w:val="00176023"/>
    <w:rsid w:val="001764C1"/>
    <w:rsid w:val="00177256"/>
    <w:rsid w:val="001820E9"/>
    <w:rsid w:val="00183659"/>
    <w:rsid w:val="00184415"/>
    <w:rsid w:val="0018455A"/>
    <w:rsid w:val="001850F7"/>
    <w:rsid w:val="00185AAC"/>
    <w:rsid w:val="001865B6"/>
    <w:rsid w:val="00190034"/>
    <w:rsid w:val="0019028A"/>
    <w:rsid w:val="001917E6"/>
    <w:rsid w:val="001919AD"/>
    <w:rsid w:val="00191B4C"/>
    <w:rsid w:val="00191F7A"/>
    <w:rsid w:val="00191FBB"/>
    <w:rsid w:val="00193752"/>
    <w:rsid w:val="00193A72"/>
    <w:rsid w:val="00193E44"/>
    <w:rsid w:val="00194846"/>
    <w:rsid w:val="001952D6"/>
    <w:rsid w:val="001955D9"/>
    <w:rsid w:val="00195BE2"/>
    <w:rsid w:val="001960CB"/>
    <w:rsid w:val="00196CEA"/>
    <w:rsid w:val="00197F4D"/>
    <w:rsid w:val="001A08D5"/>
    <w:rsid w:val="001A1176"/>
    <w:rsid w:val="001A1904"/>
    <w:rsid w:val="001A1C01"/>
    <w:rsid w:val="001A2010"/>
    <w:rsid w:val="001A2095"/>
    <w:rsid w:val="001A39A3"/>
    <w:rsid w:val="001A49A7"/>
    <w:rsid w:val="001A5866"/>
    <w:rsid w:val="001A68E0"/>
    <w:rsid w:val="001B00DC"/>
    <w:rsid w:val="001B0273"/>
    <w:rsid w:val="001B46A3"/>
    <w:rsid w:val="001B4900"/>
    <w:rsid w:val="001B54EF"/>
    <w:rsid w:val="001B5789"/>
    <w:rsid w:val="001B5FB9"/>
    <w:rsid w:val="001B7BE6"/>
    <w:rsid w:val="001C0746"/>
    <w:rsid w:val="001C1F02"/>
    <w:rsid w:val="001C2780"/>
    <w:rsid w:val="001C2AF2"/>
    <w:rsid w:val="001C2E4B"/>
    <w:rsid w:val="001C4396"/>
    <w:rsid w:val="001C55D7"/>
    <w:rsid w:val="001C5FB0"/>
    <w:rsid w:val="001C6A9A"/>
    <w:rsid w:val="001C7C0A"/>
    <w:rsid w:val="001C7FA4"/>
    <w:rsid w:val="001D0678"/>
    <w:rsid w:val="001D0E92"/>
    <w:rsid w:val="001D11EA"/>
    <w:rsid w:val="001D1882"/>
    <w:rsid w:val="001D1987"/>
    <w:rsid w:val="001D1B38"/>
    <w:rsid w:val="001D1DA6"/>
    <w:rsid w:val="001D28A2"/>
    <w:rsid w:val="001D314F"/>
    <w:rsid w:val="001D318B"/>
    <w:rsid w:val="001D408E"/>
    <w:rsid w:val="001D44EA"/>
    <w:rsid w:val="001D4ABB"/>
    <w:rsid w:val="001D5BD1"/>
    <w:rsid w:val="001D644E"/>
    <w:rsid w:val="001D6D29"/>
    <w:rsid w:val="001D7FC4"/>
    <w:rsid w:val="001E0DE3"/>
    <w:rsid w:val="001E2706"/>
    <w:rsid w:val="001E34EF"/>
    <w:rsid w:val="001E3607"/>
    <w:rsid w:val="001E5865"/>
    <w:rsid w:val="001E5EEA"/>
    <w:rsid w:val="001E61ED"/>
    <w:rsid w:val="001E690F"/>
    <w:rsid w:val="001E7AB6"/>
    <w:rsid w:val="001F0C33"/>
    <w:rsid w:val="001F20CE"/>
    <w:rsid w:val="001F2A0B"/>
    <w:rsid w:val="001F6361"/>
    <w:rsid w:val="001F6E53"/>
    <w:rsid w:val="001F6EEF"/>
    <w:rsid w:val="001F7B65"/>
    <w:rsid w:val="00200150"/>
    <w:rsid w:val="00200951"/>
    <w:rsid w:val="00200C08"/>
    <w:rsid w:val="00200C28"/>
    <w:rsid w:val="00200FD9"/>
    <w:rsid w:val="002015DF"/>
    <w:rsid w:val="00201F91"/>
    <w:rsid w:val="00202416"/>
    <w:rsid w:val="00203E10"/>
    <w:rsid w:val="00204887"/>
    <w:rsid w:val="002061B5"/>
    <w:rsid w:val="00206832"/>
    <w:rsid w:val="00206A77"/>
    <w:rsid w:val="00207BD7"/>
    <w:rsid w:val="00210B5E"/>
    <w:rsid w:val="00210EEF"/>
    <w:rsid w:val="00210F51"/>
    <w:rsid w:val="00211D88"/>
    <w:rsid w:val="00212837"/>
    <w:rsid w:val="0021320E"/>
    <w:rsid w:val="00214453"/>
    <w:rsid w:val="002146FD"/>
    <w:rsid w:val="00215FA0"/>
    <w:rsid w:val="0021698A"/>
    <w:rsid w:val="00217AB0"/>
    <w:rsid w:val="002204A4"/>
    <w:rsid w:val="00220B11"/>
    <w:rsid w:val="00221715"/>
    <w:rsid w:val="002223A1"/>
    <w:rsid w:val="00222E73"/>
    <w:rsid w:val="00223670"/>
    <w:rsid w:val="00223E6A"/>
    <w:rsid w:val="00223FA0"/>
    <w:rsid w:val="00224836"/>
    <w:rsid w:val="00225373"/>
    <w:rsid w:val="00225B7F"/>
    <w:rsid w:val="0023077A"/>
    <w:rsid w:val="0023094C"/>
    <w:rsid w:val="00232E14"/>
    <w:rsid w:val="0023311B"/>
    <w:rsid w:val="002334BC"/>
    <w:rsid w:val="00233AD8"/>
    <w:rsid w:val="00235FF3"/>
    <w:rsid w:val="00236595"/>
    <w:rsid w:val="002369BC"/>
    <w:rsid w:val="00236D75"/>
    <w:rsid w:val="00240051"/>
    <w:rsid w:val="00240488"/>
    <w:rsid w:val="00240657"/>
    <w:rsid w:val="002428DC"/>
    <w:rsid w:val="00243587"/>
    <w:rsid w:val="0024425E"/>
    <w:rsid w:val="00244C89"/>
    <w:rsid w:val="00244D6A"/>
    <w:rsid w:val="00250158"/>
    <w:rsid w:val="0025046D"/>
    <w:rsid w:val="002507CF"/>
    <w:rsid w:val="00250E27"/>
    <w:rsid w:val="0025110F"/>
    <w:rsid w:val="002519E5"/>
    <w:rsid w:val="00252900"/>
    <w:rsid w:val="00252B78"/>
    <w:rsid w:val="002536D9"/>
    <w:rsid w:val="002556CA"/>
    <w:rsid w:val="0025650C"/>
    <w:rsid w:val="00256A81"/>
    <w:rsid w:val="00256CCB"/>
    <w:rsid w:val="0025768F"/>
    <w:rsid w:val="00257C53"/>
    <w:rsid w:val="0026021B"/>
    <w:rsid w:val="00260C98"/>
    <w:rsid w:val="00262CE1"/>
    <w:rsid w:val="002630FF"/>
    <w:rsid w:val="00263461"/>
    <w:rsid w:val="00263BD4"/>
    <w:rsid w:val="00264040"/>
    <w:rsid w:val="002641DA"/>
    <w:rsid w:val="00264ED5"/>
    <w:rsid w:val="00265747"/>
    <w:rsid w:val="00265995"/>
    <w:rsid w:val="00265C6E"/>
    <w:rsid w:val="002662A7"/>
    <w:rsid w:val="0026657D"/>
    <w:rsid w:val="00266C5C"/>
    <w:rsid w:val="0026705E"/>
    <w:rsid w:val="00267268"/>
    <w:rsid w:val="00267450"/>
    <w:rsid w:val="00267DCC"/>
    <w:rsid w:val="00270DB4"/>
    <w:rsid w:val="002714AE"/>
    <w:rsid w:val="002725B3"/>
    <w:rsid w:val="00272881"/>
    <w:rsid w:val="00272D24"/>
    <w:rsid w:val="00272D7C"/>
    <w:rsid w:val="00274255"/>
    <w:rsid w:val="00274980"/>
    <w:rsid w:val="00274A05"/>
    <w:rsid w:val="00275151"/>
    <w:rsid w:val="002772C6"/>
    <w:rsid w:val="002772FF"/>
    <w:rsid w:val="0028210C"/>
    <w:rsid w:val="00283526"/>
    <w:rsid w:val="00283750"/>
    <w:rsid w:val="0028416D"/>
    <w:rsid w:val="00284698"/>
    <w:rsid w:val="00285622"/>
    <w:rsid w:val="002866BF"/>
    <w:rsid w:val="002877AC"/>
    <w:rsid w:val="00290FAA"/>
    <w:rsid w:val="00291F5C"/>
    <w:rsid w:val="002964B8"/>
    <w:rsid w:val="00296F0D"/>
    <w:rsid w:val="002971BC"/>
    <w:rsid w:val="00297D7E"/>
    <w:rsid w:val="002A00F0"/>
    <w:rsid w:val="002A1391"/>
    <w:rsid w:val="002A1930"/>
    <w:rsid w:val="002A1FD8"/>
    <w:rsid w:val="002A29A4"/>
    <w:rsid w:val="002A2A35"/>
    <w:rsid w:val="002A30A8"/>
    <w:rsid w:val="002A51D0"/>
    <w:rsid w:val="002A6269"/>
    <w:rsid w:val="002A709F"/>
    <w:rsid w:val="002A76D7"/>
    <w:rsid w:val="002A7A30"/>
    <w:rsid w:val="002B0838"/>
    <w:rsid w:val="002B104C"/>
    <w:rsid w:val="002B211A"/>
    <w:rsid w:val="002B21D4"/>
    <w:rsid w:val="002B26C0"/>
    <w:rsid w:val="002B342C"/>
    <w:rsid w:val="002B447F"/>
    <w:rsid w:val="002B4BC1"/>
    <w:rsid w:val="002B5364"/>
    <w:rsid w:val="002B637B"/>
    <w:rsid w:val="002B7A6B"/>
    <w:rsid w:val="002C0146"/>
    <w:rsid w:val="002C0CA1"/>
    <w:rsid w:val="002C3389"/>
    <w:rsid w:val="002C418F"/>
    <w:rsid w:val="002C4559"/>
    <w:rsid w:val="002C6A25"/>
    <w:rsid w:val="002D19F1"/>
    <w:rsid w:val="002D19F6"/>
    <w:rsid w:val="002D1A30"/>
    <w:rsid w:val="002D46DF"/>
    <w:rsid w:val="002D66F8"/>
    <w:rsid w:val="002D7492"/>
    <w:rsid w:val="002D7771"/>
    <w:rsid w:val="002D79A0"/>
    <w:rsid w:val="002D7CD4"/>
    <w:rsid w:val="002E02F1"/>
    <w:rsid w:val="002E0B38"/>
    <w:rsid w:val="002E199B"/>
    <w:rsid w:val="002E2432"/>
    <w:rsid w:val="002E2CA2"/>
    <w:rsid w:val="002E3053"/>
    <w:rsid w:val="002E38D6"/>
    <w:rsid w:val="002E44B0"/>
    <w:rsid w:val="002E5BED"/>
    <w:rsid w:val="002E60D6"/>
    <w:rsid w:val="002E6361"/>
    <w:rsid w:val="002E6AA7"/>
    <w:rsid w:val="002E72B5"/>
    <w:rsid w:val="002F0B03"/>
    <w:rsid w:val="002F10BC"/>
    <w:rsid w:val="002F1373"/>
    <w:rsid w:val="002F22B0"/>
    <w:rsid w:val="002F2580"/>
    <w:rsid w:val="002F2684"/>
    <w:rsid w:val="002F27CF"/>
    <w:rsid w:val="002F28D4"/>
    <w:rsid w:val="002F2A3D"/>
    <w:rsid w:val="002F369B"/>
    <w:rsid w:val="002F3CA0"/>
    <w:rsid w:val="002F3CDC"/>
    <w:rsid w:val="002F426E"/>
    <w:rsid w:val="002F5ABF"/>
    <w:rsid w:val="002F689C"/>
    <w:rsid w:val="002F6D32"/>
    <w:rsid w:val="00300236"/>
    <w:rsid w:val="003002EC"/>
    <w:rsid w:val="00300706"/>
    <w:rsid w:val="00300FF3"/>
    <w:rsid w:val="003015A0"/>
    <w:rsid w:val="00302757"/>
    <w:rsid w:val="00302CCC"/>
    <w:rsid w:val="00305236"/>
    <w:rsid w:val="0030529E"/>
    <w:rsid w:val="00305997"/>
    <w:rsid w:val="00305A04"/>
    <w:rsid w:val="00305D88"/>
    <w:rsid w:val="0030664E"/>
    <w:rsid w:val="00306EBA"/>
    <w:rsid w:val="0030767B"/>
    <w:rsid w:val="00307ED3"/>
    <w:rsid w:val="00310906"/>
    <w:rsid w:val="00310AAF"/>
    <w:rsid w:val="0031179E"/>
    <w:rsid w:val="0031190B"/>
    <w:rsid w:val="00313533"/>
    <w:rsid w:val="003139ED"/>
    <w:rsid w:val="003171DD"/>
    <w:rsid w:val="003216C9"/>
    <w:rsid w:val="003236BE"/>
    <w:rsid w:val="00323EAC"/>
    <w:rsid w:val="00325B99"/>
    <w:rsid w:val="003266CA"/>
    <w:rsid w:val="00326C9C"/>
    <w:rsid w:val="00326F29"/>
    <w:rsid w:val="00330D09"/>
    <w:rsid w:val="00330F34"/>
    <w:rsid w:val="003312AE"/>
    <w:rsid w:val="003313CB"/>
    <w:rsid w:val="00331EFB"/>
    <w:rsid w:val="0034055B"/>
    <w:rsid w:val="00340576"/>
    <w:rsid w:val="00340B6A"/>
    <w:rsid w:val="0034257E"/>
    <w:rsid w:val="00342CF7"/>
    <w:rsid w:val="0034331A"/>
    <w:rsid w:val="00343F5F"/>
    <w:rsid w:val="00344981"/>
    <w:rsid w:val="003452FF"/>
    <w:rsid w:val="00346103"/>
    <w:rsid w:val="00346B47"/>
    <w:rsid w:val="0034711D"/>
    <w:rsid w:val="003501ED"/>
    <w:rsid w:val="00350DEF"/>
    <w:rsid w:val="00351941"/>
    <w:rsid w:val="00351F91"/>
    <w:rsid w:val="00352542"/>
    <w:rsid w:val="00352F6C"/>
    <w:rsid w:val="003549A4"/>
    <w:rsid w:val="00354C29"/>
    <w:rsid w:val="0035548E"/>
    <w:rsid w:val="0035579A"/>
    <w:rsid w:val="00355859"/>
    <w:rsid w:val="003558BB"/>
    <w:rsid w:val="00355D1F"/>
    <w:rsid w:val="00356577"/>
    <w:rsid w:val="00360CF3"/>
    <w:rsid w:val="00360E45"/>
    <w:rsid w:val="00360F6D"/>
    <w:rsid w:val="00362981"/>
    <w:rsid w:val="00362DBD"/>
    <w:rsid w:val="00363CFA"/>
    <w:rsid w:val="00363E98"/>
    <w:rsid w:val="0036419D"/>
    <w:rsid w:val="00366657"/>
    <w:rsid w:val="00371B78"/>
    <w:rsid w:val="00373822"/>
    <w:rsid w:val="00374D51"/>
    <w:rsid w:val="00375527"/>
    <w:rsid w:val="0037616B"/>
    <w:rsid w:val="00376547"/>
    <w:rsid w:val="00380388"/>
    <w:rsid w:val="003813F0"/>
    <w:rsid w:val="00382E97"/>
    <w:rsid w:val="00384045"/>
    <w:rsid w:val="0038434F"/>
    <w:rsid w:val="003846C2"/>
    <w:rsid w:val="0038496D"/>
    <w:rsid w:val="00385E72"/>
    <w:rsid w:val="003863A7"/>
    <w:rsid w:val="00386642"/>
    <w:rsid w:val="00386B5A"/>
    <w:rsid w:val="00386DBC"/>
    <w:rsid w:val="003874FC"/>
    <w:rsid w:val="0039018D"/>
    <w:rsid w:val="00390569"/>
    <w:rsid w:val="00391A36"/>
    <w:rsid w:val="00391E57"/>
    <w:rsid w:val="00392059"/>
    <w:rsid w:val="0039235D"/>
    <w:rsid w:val="00392E71"/>
    <w:rsid w:val="0039422F"/>
    <w:rsid w:val="003950E9"/>
    <w:rsid w:val="003962A0"/>
    <w:rsid w:val="003962D8"/>
    <w:rsid w:val="00396F34"/>
    <w:rsid w:val="00397782"/>
    <w:rsid w:val="003A1482"/>
    <w:rsid w:val="003A1511"/>
    <w:rsid w:val="003A2DFF"/>
    <w:rsid w:val="003A3460"/>
    <w:rsid w:val="003A41CB"/>
    <w:rsid w:val="003A4E44"/>
    <w:rsid w:val="003A4E78"/>
    <w:rsid w:val="003A5F6A"/>
    <w:rsid w:val="003A7BB2"/>
    <w:rsid w:val="003B011D"/>
    <w:rsid w:val="003B06FE"/>
    <w:rsid w:val="003B0BE7"/>
    <w:rsid w:val="003B5A93"/>
    <w:rsid w:val="003B5CB9"/>
    <w:rsid w:val="003B6A41"/>
    <w:rsid w:val="003B7765"/>
    <w:rsid w:val="003B7C4F"/>
    <w:rsid w:val="003C0376"/>
    <w:rsid w:val="003C0973"/>
    <w:rsid w:val="003C1473"/>
    <w:rsid w:val="003C1C1A"/>
    <w:rsid w:val="003C1C9D"/>
    <w:rsid w:val="003C2324"/>
    <w:rsid w:val="003C285F"/>
    <w:rsid w:val="003C2D21"/>
    <w:rsid w:val="003C3052"/>
    <w:rsid w:val="003C3DA2"/>
    <w:rsid w:val="003C435F"/>
    <w:rsid w:val="003C457E"/>
    <w:rsid w:val="003C4D9E"/>
    <w:rsid w:val="003C5478"/>
    <w:rsid w:val="003C55BF"/>
    <w:rsid w:val="003C60D0"/>
    <w:rsid w:val="003C6A9C"/>
    <w:rsid w:val="003D1090"/>
    <w:rsid w:val="003D17C8"/>
    <w:rsid w:val="003D18CE"/>
    <w:rsid w:val="003D1F62"/>
    <w:rsid w:val="003D3625"/>
    <w:rsid w:val="003D4AD4"/>
    <w:rsid w:val="003D4D00"/>
    <w:rsid w:val="003D5893"/>
    <w:rsid w:val="003D5CBD"/>
    <w:rsid w:val="003D6895"/>
    <w:rsid w:val="003D6F5A"/>
    <w:rsid w:val="003D7228"/>
    <w:rsid w:val="003D7A64"/>
    <w:rsid w:val="003D7B8D"/>
    <w:rsid w:val="003D7FD4"/>
    <w:rsid w:val="003E080B"/>
    <w:rsid w:val="003E099E"/>
    <w:rsid w:val="003E2531"/>
    <w:rsid w:val="003E3A75"/>
    <w:rsid w:val="003E5693"/>
    <w:rsid w:val="003E60F2"/>
    <w:rsid w:val="003E776A"/>
    <w:rsid w:val="003E7AB1"/>
    <w:rsid w:val="003E7ED3"/>
    <w:rsid w:val="003F19C0"/>
    <w:rsid w:val="003F20DD"/>
    <w:rsid w:val="003F2BA7"/>
    <w:rsid w:val="003F48ED"/>
    <w:rsid w:val="003F71C5"/>
    <w:rsid w:val="003F766E"/>
    <w:rsid w:val="003F7E20"/>
    <w:rsid w:val="003F7EF6"/>
    <w:rsid w:val="004016CE"/>
    <w:rsid w:val="004033D3"/>
    <w:rsid w:val="00404083"/>
    <w:rsid w:val="00404F9C"/>
    <w:rsid w:val="00405F64"/>
    <w:rsid w:val="00406492"/>
    <w:rsid w:val="00407617"/>
    <w:rsid w:val="00407E37"/>
    <w:rsid w:val="00407FD6"/>
    <w:rsid w:val="004107E2"/>
    <w:rsid w:val="00410805"/>
    <w:rsid w:val="00410CC7"/>
    <w:rsid w:val="004110BC"/>
    <w:rsid w:val="00411E14"/>
    <w:rsid w:val="00412305"/>
    <w:rsid w:val="00415901"/>
    <w:rsid w:val="004163FE"/>
    <w:rsid w:val="004166DA"/>
    <w:rsid w:val="0041693F"/>
    <w:rsid w:val="00421D62"/>
    <w:rsid w:val="00421E04"/>
    <w:rsid w:val="00422712"/>
    <w:rsid w:val="0042290D"/>
    <w:rsid w:val="004232DA"/>
    <w:rsid w:val="00423BFE"/>
    <w:rsid w:val="00426E9A"/>
    <w:rsid w:val="00430CF1"/>
    <w:rsid w:val="00433587"/>
    <w:rsid w:val="00433894"/>
    <w:rsid w:val="00433C27"/>
    <w:rsid w:val="00433E4B"/>
    <w:rsid w:val="00434065"/>
    <w:rsid w:val="00434FD8"/>
    <w:rsid w:val="00437059"/>
    <w:rsid w:val="00437204"/>
    <w:rsid w:val="0043744B"/>
    <w:rsid w:val="00440077"/>
    <w:rsid w:val="00440FCC"/>
    <w:rsid w:val="00441948"/>
    <w:rsid w:val="00443736"/>
    <w:rsid w:val="00443982"/>
    <w:rsid w:val="004450B2"/>
    <w:rsid w:val="004459DC"/>
    <w:rsid w:val="00445F95"/>
    <w:rsid w:val="00446ABD"/>
    <w:rsid w:val="00446FE8"/>
    <w:rsid w:val="004471C7"/>
    <w:rsid w:val="00452A5D"/>
    <w:rsid w:val="004531B5"/>
    <w:rsid w:val="004541ED"/>
    <w:rsid w:val="00454E1D"/>
    <w:rsid w:val="00455859"/>
    <w:rsid w:val="00456AC7"/>
    <w:rsid w:val="00457605"/>
    <w:rsid w:val="0045775E"/>
    <w:rsid w:val="004600A3"/>
    <w:rsid w:val="00460F19"/>
    <w:rsid w:val="0046123C"/>
    <w:rsid w:val="00461B58"/>
    <w:rsid w:val="00461DA9"/>
    <w:rsid w:val="00462688"/>
    <w:rsid w:val="0046359E"/>
    <w:rsid w:val="00463901"/>
    <w:rsid w:val="00463D3B"/>
    <w:rsid w:val="00463D54"/>
    <w:rsid w:val="00463F10"/>
    <w:rsid w:val="00465B63"/>
    <w:rsid w:val="00465E25"/>
    <w:rsid w:val="004679B9"/>
    <w:rsid w:val="0047050F"/>
    <w:rsid w:val="004705B5"/>
    <w:rsid w:val="00470B2F"/>
    <w:rsid w:val="00470F17"/>
    <w:rsid w:val="004727B1"/>
    <w:rsid w:val="00472E73"/>
    <w:rsid w:val="004730BF"/>
    <w:rsid w:val="00473BDA"/>
    <w:rsid w:val="0047488F"/>
    <w:rsid w:val="00476642"/>
    <w:rsid w:val="00476FB3"/>
    <w:rsid w:val="00476FB7"/>
    <w:rsid w:val="0047725C"/>
    <w:rsid w:val="00477AB8"/>
    <w:rsid w:val="00480A97"/>
    <w:rsid w:val="00481335"/>
    <w:rsid w:val="00481939"/>
    <w:rsid w:val="00481BAB"/>
    <w:rsid w:val="004822C5"/>
    <w:rsid w:val="00482833"/>
    <w:rsid w:val="00483608"/>
    <w:rsid w:val="0048377C"/>
    <w:rsid w:val="004846E5"/>
    <w:rsid w:val="00484B29"/>
    <w:rsid w:val="00485321"/>
    <w:rsid w:val="00485B88"/>
    <w:rsid w:val="00485E51"/>
    <w:rsid w:val="00487CFD"/>
    <w:rsid w:val="0049085D"/>
    <w:rsid w:val="00490B8A"/>
    <w:rsid w:val="00491E29"/>
    <w:rsid w:val="004938DA"/>
    <w:rsid w:val="00495066"/>
    <w:rsid w:val="004955D3"/>
    <w:rsid w:val="00495798"/>
    <w:rsid w:val="00496603"/>
    <w:rsid w:val="00497395"/>
    <w:rsid w:val="004974B8"/>
    <w:rsid w:val="004A1019"/>
    <w:rsid w:val="004A3A9D"/>
    <w:rsid w:val="004A4418"/>
    <w:rsid w:val="004A444F"/>
    <w:rsid w:val="004A7EB4"/>
    <w:rsid w:val="004B052B"/>
    <w:rsid w:val="004B0D83"/>
    <w:rsid w:val="004B2F5E"/>
    <w:rsid w:val="004B2FE5"/>
    <w:rsid w:val="004B396E"/>
    <w:rsid w:val="004B3A6A"/>
    <w:rsid w:val="004B4D6A"/>
    <w:rsid w:val="004B61BE"/>
    <w:rsid w:val="004B79FF"/>
    <w:rsid w:val="004B7A43"/>
    <w:rsid w:val="004C0DBF"/>
    <w:rsid w:val="004C1D13"/>
    <w:rsid w:val="004C25D7"/>
    <w:rsid w:val="004C2D0B"/>
    <w:rsid w:val="004C31A6"/>
    <w:rsid w:val="004C4E21"/>
    <w:rsid w:val="004C59F3"/>
    <w:rsid w:val="004C5D49"/>
    <w:rsid w:val="004C5DD9"/>
    <w:rsid w:val="004C655D"/>
    <w:rsid w:val="004C6874"/>
    <w:rsid w:val="004C6E61"/>
    <w:rsid w:val="004C7737"/>
    <w:rsid w:val="004D0466"/>
    <w:rsid w:val="004D104F"/>
    <w:rsid w:val="004D1488"/>
    <w:rsid w:val="004D1D74"/>
    <w:rsid w:val="004D33D0"/>
    <w:rsid w:val="004D4230"/>
    <w:rsid w:val="004D44FC"/>
    <w:rsid w:val="004D4D45"/>
    <w:rsid w:val="004D5188"/>
    <w:rsid w:val="004D69DD"/>
    <w:rsid w:val="004D757B"/>
    <w:rsid w:val="004D7A7F"/>
    <w:rsid w:val="004D7EF9"/>
    <w:rsid w:val="004E0062"/>
    <w:rsid w:val="004E016B"/>
    <w:rsid w:val="004E0F8E"/>
    <w:rsid w:val="004E1D67"/>
    <w:rsid w:val="004E2845"/>
    <w:rsid w:val="004E34F2"/>
    <w:rsid w:val="004E3999"/>
    <w:rsid w:val="004E3DF7"/>
    <w:rsid w:val="004E3FD1"/>
    <w:rsid w:val="004E4B50"/>
    <w:rsid w:val="004E4BEC"/>
    <w:rsid w:val="004E4EF4"/>
    <w:rsid w:val="004E5842"/>
    <w:rsid w:val="004E5ADE"/>
    <w:rsid w:val="004E6329"/>
    <w:rsid w:val="004E7F0E"/>
    <w:rsid w:val="004F0670"/>
    <w:rsid w:val="004F1DA1"/>
    <w:rsid w:val="004F2E39"/>
    <w:rsid w:val="004F2ECB"/>
    <w:rsid w:val="004F44EB"/>
    <w:rsid w:val="004F4DE5"/>
    <w:rsid w:val="004F6862"/>
    <w:rsid w:val="004F7156"/>
    <w:rsid w:val="0050002E"/>
    <w:rsid w:val="005001E2"/>
    <w:rsid w:val="005013D6"/>
    <w:rsid w:val="005018F7"/>
    <w:rsid w:val="005022F5"/>
    <w:rsid w:val="00502415"/>
    <w:rsid w:val="005025E8"/>
    <w:rsid w:val="00502A42"/>
    <w:rsid w:val="00502A87"/>
    <w:rsid w:val="00504143"/>
    <w:rsid w:val="00504221"/>
    <w:rsid w:val="00504F37"/>
    <w:rsid w:val="005050A9"/>
    <w:rsid w:val="0050655E"/>
    <w:rsid w:val="00506D92"/>
    <w:rsid w:val="00507385"/>
    <w:rsid w:val="00507677"/>
    <w:rsid w:val="005076E9"/>
    <w:rsid w:val="00510A34"/>
    <w:rsid w:val="00511645"/>
    <w:rsid w:val="00513584"/>
    <w:rsid w:val="00513603"/>
    <w:rsid w:val="005143A6"/>
    <w:rsid w:val="005146FE"/>
    <w:rsid w:val="005149BA"/>
    <w:rsid w:val="00514C31"/>
    <w:rsid w:val="005159FA"/>
    <w:rsid w:val="00515C9C"/>
    <w:rsid w:val="00516707"/>
    <w:rsid w:val="005169CA"/>
    <w:rsid w:val="00516C7F"/>
    <w:rsid w:val="00516FCF"/>
    <w:rsid w:val="00517DE6"/>
    <w:rsid w:val="00517E0B"/>
    <w:rsid w:val="00520108"/>
    <w:rsid w:val="00520900"/>
    <w:rsid w:val="00521C49"/>
    <w:rsid w:val="00522E54"/>
    <w:rsid w:val="005234A9"/>
    <w:rsid w:val="00523AE6"/>
    <w:rsid w:val="00524461"/>
    <w:rsid w:val="005249AE"/>
    <w:rsid w:val="0052624B"/>
    <w:rsid w:val="005269F6"/>
    <w:rsid w:val="005277F1"/>
    <w:rsid w:val="00531138"/>
    <w:rsid w:val="00531403"/>
    <w:rsid w:val="005317D3"/>
    <w:rsid w:val="00531AA1"/>
    <w:rsid w:val="00531C21"/>
    <w:rsid w:val="0053456D"/>
    <w:rsid w:val="005350E8"/>
    <w:rsid w:val="00537AF5"/>
    <w:rsid w:val="005403DD"/>
    <w:rsid w:val="00541352"/>
    <w:rsid w:val="0054154D"/>
    <w:rsid w:val="00542450"/>
    <w:rsid w:val="00542AA8"/>
    <w:rsid w:val="00543B75"/>
    <w:rsid w:val="00545C7C"/>
    <w:rsid w:val="00545F4F"/>
    <w:rsid w:val="00546113"/>
    <w:rsid w:val="00547144"/>
    <w:rsid w:val="00547A9A"/>
    <w:rsid w:val="00550D25"/>
    <w:rsid w:val="00551B58"/>
    <w:rsid w:val="0055234E"/>
    <w:rsid w:val="00553298"/>
    <w:rsid w:val="0055371D"/>
    <w:rsid w:val="00555BE6"/>
    <w:rsid w:val="00557AC3"/>
    <w:rsid w:val="00561A1B"/>
    <w:rsid w:val="00562BCA"/>
    <w:rsid w:val="00562FCA"/>
    <w:rsid w:val="005634B5"/>
    <w:rsid w:val="0056371D"/>
    <w:rsid w:val="00564F9C"/>
    <w:rsid w:val="00565020"/>
    <w:rsid w:val="00566AE4"/>
    <w:rsid w:val="00566D1C"/>
    <w:rsid w:val="00570306"/>
    <w:rsid w:val="00571ED0"/>
    <w:rsid w:val="00572472"/>
    <w:rsid w:val="00573AD7"/>
    <w:rsid w:val="00574327"/>
    <w:rsid w:val="005747FC"/>
    <w:rsid w:val="00575532"/>
    <w:rsid w:val="005778E5"/>
    <w:rsid w:val="00580392"/>
    <w:rsid w:val="0058073C"/>
    <w:rsid w:val="00580DBA"/>
    <w:rsid w:val="00580E4F"/>
    <w:rsid w:val="00581A8C"/>
    <w:rsid w:val="005826B6"/>
    <w:rsid w:val="00582BA1"/>
    <w:rsid w:val="00583A26"/>
    <w:rsid w:val="00583CCA"/>
    <w:rsid w:val="00585FFE"/>
    <w:rsid w:val="00586AD6"/>
    <w:rsid w:val="00586C13"/>
    <w:rsid w:val="005872B6"/>
    <w:rsid w:val="00590E45"/>
    <w:rsid w:val="00592036"/>
    <w:rsid w:val="0059231A"/>
    <w:rsid w:val="0059255C"/>
    <w:rsid w:val="00592682"/>
    <w:rsid w:val="00593686"/>
    <w:rsid w:val="00594E3B"/>
    <w:rsid w:val="005951B7"/>
    <w:rsid w:val="00595C3D"/>
    <w:rsid w:val="00596665"/>
    <w:rsid w:val="00596DA6"/>
    <w:rsid w:val="005A0158"/>
    <w:rsid w:val="005A0AED"/>
    <w:rsid w:val="005A16F1"/>
    <w:rsid w:val="005A2E82"/>
    <w:rsid w:val="005A31F9"/>
    <w:rsid w:val="005A49E5"/>
    <w:rsid w:val="005A4A04"/>
    <w:rsid w:val="005A73C2"/>
    <w:rsid w:val="005A7B81"/>
    <w:rsid w:val="005B0045"/>
    <w:rsid w:val="005B09C6"/>
    <w:rsid w:val="005B16F8"/>
    <w:rsid w:val="005B2D5E"/>
    <w:rsid w:val="005B35CA"/>
    <w:rsid w:val="005B5494"/>
    <w:rsid w:val="005B54D0"/>
    <w:rsid w:val="005B5815"/>
    <w:rsid w:val="005B5B9E"/>
    <w:rsid w:val="005B66EF"/>
    <w:rsid w:val="005B6F3C"/>
    <w:rsid w:val="005B7345"/>
    <w:rsid w:val="005C0BB8"/>
    <w:rsid w:val="005C3555"/>
    <w:rsid w:val="005C3CDE"/>
    <w:rsid w:val="005C508C"/>
    <w:rsid w:val="005C5A0D"/>
    <w:rsid w:val="005C680D"/>
    <w:rsid w:val="005C711B"/>
    <w:rsid w:val="005C76D0"/>
    <w:rsid w:val="005C7716"/>
    <w:rsid w:val="005C7934"/>
    <w:rsid w:val="005D1081"/>
    <w:rsid w:val="005D1548"/>
    <w:rsid w:val="005D1AF7"/>
    <w:rsid w:val="005D2860"/>
    <w:rsid w:val="005D2874"/>
    <w:rsid w:val="005D31A1"/>
    <w:rsid w:val="005D3D3E"/>
    <w:rsid w:val="005D5296"/>
    <w:rsid w:val="005D7D61"/>
    <w:rsid w:val="005E013C"/>
    <w:rsid w:val="005E1AF8"/>
    <w:rsid w:val="005E2380"/>
    <w:rsid w:val="005E308E"/>
    <w:rsid w:val="005E3FA3"/>
    <w:rsid w:val="005E5402"/>
    <w:rsid w:val="005E643F"/>
    <w:rsid w:val="005E6A68"/>
    <w:rsid w:val="005E6B25"/>
    <w:rsid w:val="005F0559"/>
    <w:rsid w:val="005F0F41"/>
    <w:rsid w:val="005F2724"/>
    <w:rsid w:val="005F4677"/>
    <w:rsid w:val="005F4795"/>
    <w:rsid w:val="005F5CD2"/>
    <w:rsid w:val="005F5F88"/>
    <w:rsid w:val="005F6EC0"/>
    <w:rsid w:val="005F75D1"/>
    <w:rsid w:val="005F7BEA"/>
    <w:rsid w:val="00601730"/>
    <w:rsid w:val="0060191E"/>
    <w:rsid w:val="00601988"/>
    <w:rsid w:val="006032E0"/>
    <w:rsid w:val="006036E0"/>
    <w:rsid w:val="00603755"/>
    <w:rsid w:val="006039E3"/>
    <w:rsid w:val="006039F0"/>
    <w:rsid w:val="00604374"/>
    <w:rsid w:val="0060467A"/>
    <w:rsid w:val="00605825"/>
    <w:rsid w:val="00605D46"/>
    <w:rsid w:val="0061051B"/>
    <w:rsid w:val="006115EA"/>
    <w:rsid w:val="00611E3C"/>
    <w:rsid w:val="00612E84"/>
    <w:rsid w:val="00612EEF"/>
    <w:rsid w:val="00612F17"/>
    <w:rsid w:val="00613894"/>
    <w:rsid w:val="00614199"/>
    <w:rsid w:val="0061448F"/>
    <w:rsid w:val="00614946"/>
    <w:rsid w:val="00616294"/>
    <w:rsid w:val="00617833"/>
    <w:rsid w:val="00622132"/>
    <w:rsid w:val="006227CD"/>
    <w:rsid w:val="00622925"/>
    <w:rsid w:val="006231BE"/>
    <w:rsid w:val="00623840"/>
    <w:rsid w:val="00623E13"/>
    <w:rsid w:val="00624B0F"/>
    <w:rsid w:val="006259C3"/>
    <w:rsid w:val="00625E52"/>
    <w:rsid w:val="00625F7C"/>
    <w:rsid w:val="00626DC5"/>
    <w:rsid w:val="00627861"/>
    <w:rsid w:val="00627D38"/>
    <w:rsid w:val="00630C01"/>
    <w:rsid w:val="006312A5"/>
    <w:rsid w:val="00631FE6"/>
    <w:rsid w:val="0063208E"/>
    <w:rsid w:val="00632305"/>
    <w:rsid w:val="00632426"/>
    <w:rsid w:val="006326F4"/>
    <w:rsid w:val="00633313"/>
    <w:rsid w:val="00633356"/>
    <w:rsid w:val="00633D0B"/>
    <w:rsid w:val="006343D5"/>
    <w:rsid w:val="00634DF4"/>
    <w:rsid w:val="0063520B"/>
    <w:rsid w:val="00635C00"/>
    <w:rsid w:val="00635CD1"/>
    <w:rsid w:val="00635FAD"/>
    <w:rsid w:val="00635FB8"/>
    <w:rsid w:val="00637F37"/>
    <w:rsid w:val="00641AC6"/>
    <w:rsid w:val="00642D57"/>
    <w:rsid w:val="00644BB2"/>
    <w:rsid w:val="00646DE4"/>
    <w:rsid w:val="00646EA7"/>
    <w:rsid w:val="006475B4"/>
    <w:rsid w:val="00647B1F"/>
    <w:rsid w:val="00647FC1"/>
    <w:rsid w:val="00650712"/>
    <w:rsid w:val="00650D27"/>
    <w:rsid w:val="006511D5"/>
    <w:rsid w:val="00651C82"/>
    <w:rsid w:val="00651DBD"/>
    <w:rsid w:val="00652CBB"/>
    <w:rsid w:val="006536C7"/>
    <w:rsid w:val="006540DD"/>
    <w:rsid w:val="00656891"/>
    <w:rsid w:val="0065756D"/>
    <w:rsid w:val="00661D1A"/>
    <w:rsid w:val="006621B1"/>
    <w:rsid w:val="00663C81"/>
    <w:rsid w:val="00664169"/>
    <w:rsid w:val="00664199"/>
    <w:rsid w:val="00664CFA"/>
    <w:rsid w:val="00664E7A"/>
    <w:rsid w:val="00665763"/>
    <w:rsid w:val="0066576D"/>
    <w:rsid w:val="006670F1"/>
    <w:rsid w:val="00667CFF"/>
    <w:rsid w:val="00667EC5"/>
    <w:rsid w:val="006704DD"/>
    <w:rsid w:val="006707DA"/>
    <w:rsid w:val="00670B6B"/>
    <w:rsid w:val="00671100"/>
    <w:rsid w:val="006711FC"/>
    <w:rsid w:val="00671C22"/>
    <w:rsid w:val="00673AE6"/>
    <w:rsid w:val="00674572"/>
    <w:rsid w:val="00674AFF"/>
    <w:rsid w:val="00674E5F"/>
    <w:rsid w:val="00677AE4"/>
    <w:rsid w:val="006800AB"/>
    <w:rsid w:val="00680A3B"/>
    <w:rsid w:val="00681719"/>
    <w:rsid w:val="00681AD3"/>
    <w:rsid w:val="006840DA"/>
    <w:rsid w:val="00684FC5"/>
    <w:rsid w:val="006868D8"/>
    <w:rsid w:val="00686CCF"/>
    <w:rsid w:val="00687B1A"/>
    <w:rsid w:val="00690538"/>
    <w:rsid w:val="00690B83"/>
    <w:rsid w:val="00691A6A"/>
    <w:rsid w:val="006920A1"/>
    <w:rsid w:val="00693347"/>
    <w:rsid w:val="00693E08"/>
    <w:rsid w:val="00694208"/>
    <w:rsid w:val="0069435F"/>
    <w:rsid w:val="006949BC"/>
    <w:rsid w:val="0069771B"/>
    <w:rsid w:val="00697EA3"/>
    <w:rsid w:val="006A0C2A"/>
    <w:rsid w:val="006A449A"/>
    <w:rsid w:val="006A48E2"/>
    <w:rsid w:val="006A5065"/>
    <w:rsid w:val="006A5562"/>
    <w:rsid w:val="006A558B"/>
    <w:rsid w:val="006A5A77"/>
    <w:rsid w:val="006A5C9C"/>
    <w:rsid w:val="006A5DC4"/>
    <w:rsid w:val="006A5FA1"/>
    <w:rsid w:val="006A68FA"/>
    <w:rsid w:val="006A6AE2"/>
    <w:rsid w:val="006A6F57"/>
    <w:rsid w:val="006A79CD"/>
    <w:rsid w:val="006B01E5"/>
    <w:rsid w:val="006B06BC"/>
    <w:rsid w:val="006B12FB"/>
    <w:rsid w:val="006B15E0"/>
    <w:rsid w:val="006B26A7"/>
    <w:rsid w:val="006B35B3"/>
    <w:rsid w:val="006B49F2"/>
    <w:rsid w:val="006B4F0A"/>
    <w:rsid w:val="006B5918"/>
    <w:rsid w:val="006B5C15"/>
    <w:rsid w:val="006B5FE5"/>
    <w:rsid w:val="006B6EDF"/>
    <w:rsid w:val="006B7BB7"/>
    <w:rsid w:val="006C013A"/>
    <w:rsid w:val="006C1C13"/>
    <w:rsid w:val="006C1DAC"/>
    <w:rsid w:val="006C285E"/>
    <w:rsid w:val="006C31F8"/>
    <w:rsid w:val="006C4B17"/>
    <w:rsid w:val="006C6A1C"/>
    <w:rsid w:val="006C733D"/>
    <w:rsid w:val="006C7C60"/>
    <w:rsid w:val="006D1045"/>
    <w:rsid w:val="006D19F7"/>
    <w:rsid w:val="006D2ECC"/>
    <w:rsid w:val="006D32EF"/>
    <w:rsid w:val="006D425C"/>
    <w:rsid w:val="006D65EF"/>
    <w:rsid w:val="006E02CA"/>
    <w:rsid w:val="006E02DF"/>
    <w:rsid w:val="006E150E"/>
    <w:rsid w:val="006E1A2A"/>
    <w:rsid w:val="006E37D7"/>
    <w:rsid w:val="006E3E71"/>
    <w:rsid w:val="006E4FB3"/>
    <w:rsid w:val="006E5284"/>
    <w:rsid w:val="006E5315"/>
    <w:rsid w:val="006E5386"/>
    <w:rsid w:val="006E6BFA"/>
    <w:rsid w:val="006F08E6"/>
    <w:rsid w:val="006F0978"/>
    <w:rsid w:val="006F0A0E"/>
    <w:rsid w:val="006F1044"/>
    <w:rsid w:val="006F134B"/>
    <w:rsid w:val="006F220F"/>
    <w:rsid w:val="006F24FC"/>
    <w:rsid w:val="006F256E"/>
    <w:rsid w:val="006F38AA"/>
    <w:rsid w:val="006F441E"/>
    <w:rsid w:val="006F48D7"/>
    <w:rsid w:val="006F4A73"/>
    <w:rsid w:val="006F4B60"/>
    <w:rsid w:val="006F4C04"/>
    <w:rsid w:val="006F54B5"/>
    <w:rsid w:val="006F661D"/>
    <w:rsid w:val="006F7292"/>
    <w:rsid w:val="006F76C5"/>
    <w:rsid w:val="007007DE"/>
    <w:rsid w:val="00700D8F"/>
    <w:rsid w:val="00702068"/>
    <w:rsid w:val="007023E7"/>
    <w:rsid w:val="00702B86"/>
    <w:rsid w:val="00703041"/>
    <w:rsid w:val="007036FC"/>
    <w:rsid w:val="00704AC0"/>
    <w:rsid w:val="007056F5"/>
    <w:rsid w:val="00705E58"/>
    <w:rsid w:val="00706227"/>
    <w:rsid w:val="00707608"/>
    <w:rsid w:val="00710887"/>
    <w:rsid w:val="00710A78"/>
    <w:rsid w:val="007117F5"/>
    <w:rsid w:val="00712A52"/>
    <w:rsid w:val="00713EBC"/>
    <w:rsid w:val="00715EBF"/>
    <w:rsid w:val="007162B8"/>
    <w:rsid w:val="00717B3E"/>
    <w:rsid w:val="00717CBF"/>
    <w:rsid w:val="00720299"/>
    <w:rsid w:val="007204DC"/>
    <w:rsid w:val="00720B22"/>
    <w:rsid w:val="00720FD9"/>
    <w:rsid w:val="00722892"/>
    <w:rsid w:val="00722D6B"/>
    <w:rsid w:val="0072346B"/>
    <w:rsid w:val="00723B8B"/>
    <w:rsid w:val="0072449E"/>
    <w:rsid w:val="007255A1"/>
    <w:rsid w:val="00726B13"/>
    <w:rsid w:val="00726DDC"/>
    <w:rsid w:val="00726E37"/>
    <w:rsid w:val="00727BF6"/>
    <w:rsid w:val="007307A5"/>
    <w:rsid w:val="007316E5"/>
    <w:rsid w:val="007319A1"/>
    <w:rsid w:val="007322CE"/>
    <w:rsid w:val="00733BFE"/>
    <w:rsid w:val="00733C77"/>
    <w:rsid w:val="007356BF"/>
    <w:rsid w:val="00736A63"/>
    <w:rsid w:val="007370BD"/>
    <w:rsid w:val="00737BD7"/>
    <w:rsid w:val="007417A4"/>
    <w:rsid w:val="00741D81"/>
    <w:rsid w:val="00741F62"/>
    <w:rsid w:val="007431DD"/>
    <w:rsid w:val="00744300"/>
    <w:rsid w:val="0074437B"/>
    <w:rsid w:val="007446F3"/>
    <w:rsid w:val="00745ABC"/>
    <w:rsid w:val="00745EFA"/>
    <w:rsid w:val="00746B07"/>
    <w:rsid w:val="00747405"/>
    <w:rsid w:val="00747FF9"/>
    <w:rsid w:val="007503B8"/>
    <w:rsid w:val="00750918"/>
    <w:rsid w:val="00752067"/>
    <w:rsid w:val="0075219E"/>
    <w:rsid w:val="00752750"/>
    <w:rsid w:val="007528C1"/>
    <w:rsid w:val="00752B9E"/>
    <w:rsid w:val="00754920"/>
    <w:rsid w:val="0075556F"/>
    <w:rsid w:val="0075572C"/>
    <w:rsid w:val="007560B0"/>
    <w:rsid w:val="0075678B"/>
    <w:rsid w:val="00757339"/>
    <w:rsid w:val="00757DAB"/>
    <w:rsid w:val="00760E9E"/>
    <w:rsid w:val="007616F1"/>
    <w:rsid w:val="00761AE4"/>
    <w:rsid w:val="0076285E"/>
    <w:rsid w:val="00762A43"/>
    <w:rsid w:val="00763926"/>
    <w:rsid w:val="00764238"/>
    <w:rsid w:val="00764E9C"/>
    <w:rsid w:val="00766140"/>
    <w:rsid w:val="00766BA9"/>
    <w:rsid w:val="00772859"/>
    <w:rsid w:val="00772DB3"/>
    <w:rsid w:val="0077392D"/>
    <w:rsid w:val="00774BCB"/>
    <w:rsid w:val="0077538A"/>
    <w:rsid w:val="00775AF4"/>
    <w:rsid w:val="007766AE"/>
    <w:rsid w:val="007775ED"/>
    <w:rsid w:val="00780828"/>
    <w:rsid w:val="00780C66"/>
    <w:rsid w:val="00780D5F"/>
    <w:rsid w:val="00781E27"/>
    <w:rsid w:val="0078336D"/>
    <w:rsid w:val="00785446"/>
    <w:rsid w:val="007855E8"/>
    <w:rsid w:val="00785C9D"/>
    <w:rsid w:val="00786FDC"/>
    <w:rsid w:val="00790057"/>
    <w:rsid w:val="00790C84"/>
    <w:rsid w:val="007924FA"/>
    <w:rsid w:val="0079284F"/>
    <w:rsid w:val="00792941"/>
    <w:rsid w:val="00792B79"/>
    <w:rsid w:val="00792DCE"/>
    <w:rsid w:val="00792F02"/>
    <w:rsid w:val="00793451"/>
    <w:rsid w:val="00793A14"/>
    <w:rsid w:val="00795077"/>
    <w:rsid w:val="007972F8"/>
    <w:rsid w:val="007A0424"/>
    <w:rsid w:val="007A0478"/>
    <w:rsid w:val="007A0830"/>
    <w:rsid w:val="007A0F98"/>
    <w:rsid w:val="007A12F1"/>
    <w:rsid w:val="007A14D0"/>
    <w:rsid w:val="007A3369"/>
    <w:rsid w:val="007A33B0"/>
    <w:rsid w:val="007A5986"/>
    <w:rsid w:val="007A5A0B"/>
    <w:rsid w:val="007A5CC3"/>
    <w:rsid w:val="007A5CE2"/>
    <w:rsid w:val="007A63E8"/>
    <w:rsid w:val="007A67F2"/>
    <w:rsid w:val="007B0AE2"/>
    <w:rsid w:val="007B0F63"/>
    <w:rsid w:val="007B2884"/>
    <w:rsid w:val="007B2CB6"/>
    <w:rsid w:val="007B44AD"/>
    <w:rsid w:val="007B4A5B"/>
    <w:rsid w:val="007B5BC7"/>
    <w:rsid w:val="007B5E04"/>
    <w:rsid w:val="007B64D6"/>
    <w:rsid w:val="007B7D32"/>
    <w:rsid w:val="007C2680"/>
    <w:rsid w:val="007C2DEB"/>
    <w:rsid w:val="007C3D4F"/>
    <w:rsid w:val="007C3FC3"/>
    <w:rsid w:val="007C4C65"/>
    <w:rsid w:val="007C52F8"/>
    <w:rsid w:val="007C59A2"/>
    <w:rsid w:val="007C5CFB"/>
    <w:rsid w:val="007C7F6E"/>
    <w:rsid w:val="007D0113"/>
    <w:rsid w:val="007D05EB"/>
    <w:rsid w:val="007D1B0F"/>
    <w:rsid w:val="007D2EA8"/>
    <w:rsid w:val="007D3469"/>
    <w:rsid w:val="007D4D15"/>
    <w:rsid w:val="007D5BFC"/>
    <w:rsid w:val="007D5E9C"/>
    <w:rsid w:val="007E00B2"/>
    <w:rsid w:val="007E0630"/>
    <w:rsid w:val="007E0B97"/>
    <w:rsid w:val="007E14D3"/>
    <w:rsid w:val="007E1628"/>
    <w:rsid w:val="007E1938"/>
    <w:rsid w:val="007E1AEC"/>
    <w:rsid w:val="007E23CF"/>
    <w:rsid w:val="007E2D25"/>
    <w:rsid w:val="007E31E2"/>
    <w:rsid w:val="007E37F4"/>
    <w:rsid w:val="007E3C6E"/>
    <w:rsid w:val="007E3DD5"/>
    <w:rsid w:val="007E40B8"/>
    <w:rsid w:val="007E4238"/>
    <w:rsid w:val="007E6742"/>
    <w:rsid w:val="007E67BB"/>
    <w:rsid w:val="007E6D7A"/>
    <w:rsid w:val="007E70E7"/>
    <w:rsid w:val="007E7BD2"/>
    <w:rsid w:val="007F0BD7"/>
    <w:rsid w:val="007F1028"/>
    <w:rsid w:val="007F31DB"/>
    <w:rsid w:val="007F388E"/>
    <w:rsid w:val="007F3E9A"/>
    <w:rsid w:val="007F491D"/>
    <w:rsid w:val="007F52B0"/>
    <w:rsid w:val="007F6514"/>
    <w:rsid w:val="007F6766"/>
    <w:rsid w:val="007F7772"/>
    <w:rsid w:val="008002AE"/>
    <w:rsid w:val="00801333"/>
    <w:rsid w:val="00802C7A"/>
    <w:rsid w:val="00805573"/>
    <w:rsid w:val="00805B10"/>
    <w:rsid w:val="00805CBB"/>
    <w:rsid w:val="00805F26"/>
    <w:rsid w:val="0080727B"/>
    <w:rsid w:val="00807BC2"/>
    <w:rsid w:val="00810A22"/>
    <w:rsid w:val="0081128E"/>
    <w:rsid w:val="00811FFC"/>
    <w:rsid w:val="0081440A"/>
    <w:rsid w:val="00816EE5"/>
    <w:rsid w:val="008205C1"/>
    <w:rsid w:val="00820BB4"/>
    <w:rsid w:val="00820BEF"/>
    <w:rsid w:val="00821C85"/>
    <w:rsid w:val="00822774"/>
    <w:rsid w:val="00822CEA"/>
    <w:rsid w:val="00824FAF"/>
    <w:rsid w:val="008263C9"/>
    <w:rsid w:val="00826423"/>
    <w:rsid w:val="00826616"/>
    <w:rsid w:val="0082663F"/>
    <w:rsid w:val="00827549"/>
    <w:rsid w:val="008301F2"/>
    <w:rsid w:val="00830D12"/>
    <w:rsid w:val="00831365"/>
    <w:rsid w:val="008314BF"/>
    <w:rsid w:val="00831A5D"/>
    <w:rsid w:val="00832391"/>
    <w:rsid w:val="00832FFA"/>
    <w:rsid w:val="00833EF3"/>
    <w:rsid w:val="00835934"/>
    <w:rsid w:val="00836538"/>
    <w:rsid w:val="00840442"/>
    <w:rsid w:val="00840D9E"/>
    <w:rsid w:val="0084116B"/>
    <w:rsid w:val="008422E7"/>
    <w:rsid w:val="00842738"/>
    <w:rsid w:val="00842A0B"/>
    <w:rsid w:val="00842E60"/>
    <w:rsid w:val="008434F3"/>
    <w:rsid w:val="00844BBA"/>
    <w:rsid w:val="00845599"/>
    <w:rsid w:val="00846614"/>
    <w:rsid w:val="008466F9"/>
    <w:rsid w:val="00846F23"/>
    <w:rsid w:val="00847487"/>
    <w:rsid w:val="00847BB5"/>
    <w:rsid w:val="00847E87"/>
    <w:rsid w:val="00850A30"/>
    <w:rsid w:val="00850DEE"/>
    <w:rsid w:val="008519C8"/>
    <w:rsid w:val="00851CCB"/>
    <w:rsid w:val="00851FFE"/>
    <w:rsid w:val="008526FB"/>
    <w:rsid w:val="008535E1"/>
    <w:rsid w:val="00853E89"/>
    <w:rsid w:val="008540A8"/>
    <w:rsid w:val="008542EC"/>
    <w:rsid w:val="00854ED8"/>
    <w:rsid w:val="008573FF"/>
    <w:rsid w:val="008574BE"/>
    <w:rsid w:val="0085788E"/>
    <w:rsid w:val="00860456"/>
    <w:rsid w:val="008610C2"/>
    <w:rsid w:val="00862294"/>
    <w:rsid w:val="0086261E"/>
    <w:rsid w:val="00863AD0"/>
    <w:rsid w:val="008667C2"/>
    <w:rsid w:val="00866B6E"/>
    <w:rsid w:val="00866ED6"/>
    <w:rsid w:val="00867297"/>
    <w:rsid w:val="008678A6"/>
    <w:rsid w:val="0086792C"/>
    <w:rsid w:val="0087004A"/>
    <w:rsid w:val="00870276"/>
    <w:rsid w:val="00870463"/>
    <w:rsid w:val="008706CE"/>
    <w:rsid w:val="00872424"/>
    <w:rsid w:val="008724B8"/>
    <w:rsid w:val="00872A96"/>
    <w:rsid w:val="00872ACC"/>
    <w:rsid w:val="00872B90"/>
    <w:rsid w:val="00872BB6"/>
    <w:rsid w:val="00873328"/>
    <w:rsid w:val="00875677"/>
    <w:rsid w:val="00876B15"/>
    <w:rsid w:val="00876BC0"/>
    <w:rsid w:val="00876BD4"/>
    <w:rsid w:val="008779F1"/>
    <w:rsid w:val="008835BF"/>
    <w:rsid w:val="00884A1B"/>
    <w:rsid w:val="008853D9"/>
    <w:rsid w:val="00885C8A"/>
    <w:rsid w:val="00886137"/>
    <w:rsid w:val="00886969"/>
    <w:rsid w:val="008872E5"/>
    <w:rsid w:val="00891033"/>
    <w:rsid w:val="0089112A"/>
    <w:rsid w:val="00892210"/>
    <w:rsid w:val="008922ED"/>
    <w:rsid w:val="00892660"/>
    <w:rsid w:val="008926B5"/>
    <w:rsid w:val="00893165"/>
    <w:rsid w:val="00893942"/>
    <w:rsid w:val="00893A0A"/>
    <w:rsid w:val="00895F5E"/>
    <w:rsid w:val="0089628F"/>
    <w:rsid w:val="0089745E"/>
    <w:rsid w:val="008A06CF"/>
    <w:rsid w:val="008A1838"/>
    <w:rsid w:val="008A1B8D"/>
    <w:rsid w:val="008A1FBE"/>
    <w:rsid w:val="008A2CA6"/>
    <w:rsid w:val="008A369A"/>
    <w:rsid w:val="008A3840"/>
    <w:rsid w:val="008A3888"/>
    <w:rsid w:val="008A3D5A"/>
    <w:rsid w:val="008A4571"/>
    <w:rsid w:val="008A4BBF"/>
    <w:rsid w:val="008A4FA6"/>
    <w:rsid w:val="008A4FB2"/>
    <w:rsid w:val="008A60C3"/>
    <w:rsid w:val="008B047A"/>
    <w:rsid w:val="008B071A"/>
    <w:rsid w:val="008B0E5D"/>
    <w:rsid w:val="008B10D2"/>
    <w:rsid w:val="008B1299"/>
    <w:rsid w:val="008B13EE"/>
    <w:rsid w:val="008B2787"/>
    <w:rsid w:val="008B34E1"/>
    <w:rsid w:val="008B3990"/>
    <w:rsid w:val="008B3FF7"/>
    <w:rsid w:val="008B4315"/>
    <w:rsid w:val="008B4D79"/>
    <w:rsid w:val="008B4FE0"/>
    <w:rsid w:val="008B5EB5"/>
    <w:rsid w:val="008B69BF"/>
    <w:rsid w:val="008B6C06"/>
    <w:rsid w:val="008B7DFE"/>
    <w:rsid w:val="008C14D9"/>
    <w:rsid w:val="008C3A33"/>
    <w:rsid w:val="008C4DC3"/>
    <w:rsid w:val="008D037A"/>
    <w:rsid w:val="008D044B"/>
    <w:rsid w:val="008D0796"/>
    <w:rsid w:val="008D0E05"/>
    <w:rsid w:val="008D12FB"/>
    <w:rsid w:val="008D2B1A"/>
    <w:rsid w:val="008D4302"/>
    <w:rsid w:val="008D4B32"/>
    <w:rsid w:val="008D501A"/>
    <w:rsid w:val="008D6529"/>
    <w:rsid w:val="008D6719"/>
    <w:rsid w:val="008D6F63"/>
    <w:rsid w:val="008E1CF1"/>
    <w:rsid w:val="008E3425"/>
    <w:rsid w:val="008E3FD2"/>
    <w:rsid w:val="008E4172"/>
    <w:rsid w:val="008E478A"/>
    <w:rsid w:val="008E5108"/>
    <w:rsid w:val="008E5259"/>
    <w:rsid w:val="008E56B7"/>
    <w:rsid w:val="008E5D9C"/>
    <w:rsid w:val="008E77B0"/>
    <w:rsid w:val="008F0978"/>
    <w:rsid w:val="008F18EC"/>
    <w:rsid w:val="008F1AF0"/>
    <w:rsid w:val="008F2ED8"/>
    <w:rsid w:val="008F2FB6"/>
    <w:rsid w:val="008F300D"/>
    <w:rsid w:val="008F31EC"/>
    <w:rsid w:val="008F3959"/>
    <w:rsid w:val="008F57F9"/>
    <w:rsid w:val="008F5964"/>
    <w:rsid w:val="008F6AC6"/>
    <w:rsid w:val="008F71C9"/>
    <w:rsid w:val="00901865"/>
    <w:rsid w:val="00901B7F"/>
    <w:rsid w:val="00902A9A"/>
    <w:rsid w:val="00902F4B"/>
    <w:rsid w:val="00903FA4"/>
    <w:rsid w:val="00905543"/>
    <w:rsid w:val="00906164"/>
    <w:rsid w:val="00907332"/>
    <w:rsid w:val="0090738A"/>
    <w:rsid w:val="00907510"/>
    <w:rsid w:val="009101AE"/>
    <w:rsid w:val="00910A8B"/>
    <w:rsid w:val="009114EC"/>
    <w:rsid w:val="009116D3"/>
    <w:rsid w:val="00911F67"/>
    <w:rsid w:val="0091250A"/>
    <w:rsid w:val="0091327A"/>
    <w:rsid w:val="00915232"/>
    <w:rsid w:val="0091532A"/>
    <w:rsid w:val="00917824"/>
    <w:rsid w:val="00917BD9"/>
    <w:rsid w:val="00920103"/>
    <w:rsid w:val="0092020F"/>
    <w:rsid w:val="00921A95"/>
    <w:rsid w:val="00922EC5"/>
    <w:rsid w:val="00923F58"/>
    <w:rsid w:val="00924E3C"/>
    <w:rsid w:val="009255B0"/>
    <w:rsid w:val="00926586"/>
    <w:rsid w:val="0092660F"/>
    <w:rsid w:val="0093139A"/>
    <w:rsid w:val="009317BC"/>
    <w:rsid w:val="00932511"/>
    <w:rsid w:val="009325B9"/>
    <w:rsid w:val="00933228"/>
    <w:rsid w:val="00933C8E"/>
    <w:rsid w:val="0093411D"/>
    <w:rsid w:val="009341C7"/>
    <w:rsid w:val="00934660"/>
    <w:rsid w:val="0093508F"/>
    <w:rsid w:val="00936E60"/>
    <w:rsid w:val="009373D9"/>
    <w:rsid w:val="0094279E"/>
    <w:rsid w:val="009430BA"/>
    <w:rsid w:val="009431A7"/>
    <w:rsid w:val="00944008"/>
    <w:rsid w:val="009441E5"/>
    <w:rsid w:val="009442AD"/>
    <w:rsid w:val="00947E39"/>
    <w:rsid w:val="00950682"/>
    <w:rsid w:val="0095183E"/>
    <w:rsid w:val="00951EE1"/>
    <w:rsid w:val="00952402"/>
    <w:rsid w:val="009527D0"/>
    <w:rsid w:val="009528E0"/>
    <w:rsid w:val="00952C08"/>
    <w:rsid w:val="00954875"/>
    <w:rsid w:val="00955370"/>
    <w:rsid w:val="009556D6"/>
    <w:rsid w:val="009559E5"/>
    <w:rsid w:val="00955C43"/>
    <w:rsid w:val="00956601"/>
    <w:rsid w:val="00957004"/>
    <w:rsid w:val="00957118"/>
    <w:rsid w:val="00957585"/>
    <w:rsid w:val="00957C78"/>
    <w:rsid w:val="00957E07"/>
    <w:rsid w:val="009603D5"/>
    <w:rsid w:val="009610B4"/>
    <w:rsid w:val="009611D6"/>
    <w:rsid w:val="0096140B"/>
    <w:rsid w:val="00961AB1"/>
    <w:rsid w:val="00961CE6"/>
    <w:rsid w:val="00962E03"/>
    <w:rsid w:val="00963123"/>
    <w:rsid w:val="0096352A"/>
    <w:rsid w:val="00964621"/>
    <w:rsid w:val="00964C18"/>
    <w:rsid w:val="00965412"/>
    <w:rsid w:val="0096547C"/>
    <w:rsid w:val="009654D2"/>
    <w:rsid w:val="00970118"/>
    <w:rsid w:val="009704FF"/>
    <w:rsid w:val="00970CB8"/>
    <w:rsid w:val="009712E8"/>
    <w:rsid w:val="00971D74"/>
    <w:rsid w:val="00971FAC"/>
    <w:rsid w:val="009720DA"/>
    <w:rsid w:val="00973F79"/>
    <w:rsid w:val="00974291"/>
    <w:rsid w:val="00974DBA"/>
    <w:rsid w:val="00976969"/>
    <w:rsid w:val="009801A9"/>
    <w:rsid w:val="009803B1"/>
    <w:rsid w:val="00980C9C"/>
    <w:rsid w:val="0098100C"/>
    <w:rsid w:val="009818C6"/>
    <w:rsid w:val="0098192A"/>
    <w:rsid w:val="00981EDB"/>
    <w:rsid w:val="00982D8F"/>
    <w:rsid w:val="009832F1"/>
    <w:rsid w:val="009838E9"/>
    <w:rsid w:val="00984B95"/>
    <w:rsid w:val="00986478"/>
    <w:rsid w:val="00990388"/>
    <w:rsid w:val="00990A79"/>
    <w:rsid w:val="0099178F"/>
    <w:rsid w:val="009919D4"/>
    <w:rsid w:val="00991A88"/>
    <w:rsid w:val="00991E1E"/>
    <w:rsid w:val="00992757"/>
    <w:rsid w:val="00992812"/>
    <w:rsid w:val="009928CE"/>
    <w:rsid w:val="00993391"/>
    <w:rsid w:val="00993938"/>
    <w:rsid w:val="0099494D"/>
    <w:rsid w:val="00995591"/>
    <w:rsid w:val="00996B72"/>
    <w:rsid w:val="009979C6"/>
    <w:rsid w:val="009A0FBE"/>
    <w:rsid w:val="009A1F53"/>
    <w:rsid w:val="009A38EE"/>
    <w:rsid w:val="009A3C0B"/>
    <w:rsid w:val="009A3CAF"/>
    <w:rsid w:val="009A436F"/>
    <w:rsid w:val="009A4E3D"/>
    <w:rsid w:val="009A7D2D"/>
    <w:rsid w:val="009B1AC7"/>
    <w:rsid w:val="009B2A6B"/>
    <w:rsid w:val="009B3974"/>
    <w:rsid w:val="009B39EF"/>
    <w:rsid w:val="009B4222"/>
    <w:rsid w:val="009B4836"/>
    <w:rsid w:val="009B5196"/>
    <w:rsid w:val="009B5A79"/>
    <w:rsid w:val="009B5EA4"/>
    <w:rsid w:val="009B7AA8"/>
    <w:rsid w:val="009C12EA"/>
    <w:rsid w:val="009C1BA4"/>
    <w:rsid w:val="009C1C17"/>
    <w:rsid w:val="009C26E4"/>
    <w:rsid w:val="009C3847"/>
    <w:rsid w:val="009C3C8A"/>
    <w:rsid w:val="009C521E"/>
    <w:rsid w:val="009C64CD"/>
    <w:rsid w:val="009C6560"/>
    <w:rsid w:val="009C711C"/>
    <w:rsid w:val="009C7124"/>
    <w:rsid w:val="009C7506"/>
    <w:rsid w:val="009C759B"/>
    <w:rsid w:val="009D0388"/>
    <w:rsid w:val="009D1D20"/>
    <w:rsid w:val="009D2B4F"/>
    <w:rsid w:val="009D32B3"/>
    <w:rsid w:val="009D3472"/>
    <w:rsid w:val="009D5AF8"/>
    <w:rsid w:val="009D5CED"/>
    <w:rsid w:val="009D66A2"/>
    <w:rsid w:val="009D71CE"/>
    <w:rsid w:val="009E0032"/>
    <w:rsid w:val="009E02AB"/>
    <w:rsid w:val="009E0F0C"/>
    <w:rsid w:val="009E1438"/>
    <w:rsid w:val="009E18A7"/>
    <w:rsid w:val="009E1E1A"/>
    <w:rsid w:val="009E2309"/>
    <w:rsid w:val="009E2A48"/>
    <w:rsid w:val="009E2D23"/>
    <w:rsid w:val="009E331C"/>
    <w:rsid w:val="009E3593"/>
    <w:rsid w:val="009E38E0"/>
    <w:rsid w:val="009E411A"/>
    <w:rsid w:val="009E574A"/>
    <w:rsid w:val="009E5795"/>
    <w:rsid w:val="009E6A2C"/>
    <w:rsid w:val="009E6BED"/>
    <w:rsid w:val="009F0966"/>
    <w:rsid w:val="009F19E5"/>
    <w:rsid w:val="009F22B5"/>
    <w:rsid w:val="009F2606"/>
    <w:rsid w:val="009F33C5"/>
    <w:rsid w:val="009F513E"/>
    <w:rsid w:val="009F579A"/>
    <w:rsid w:val="009F58EA"/>
    <w:rsid w:val="009F5CC3"/>
    <w:rsid w:val="009F64F4"/>
    <w:rsid w:val="009F655A"/>
    <w:rsid w:val="009F65FE"/>
    <w:rsid w:val="009F78A1"/>
    <w:rsid w:val="00A00077"/>
    <w:rsid w:val="00A00100"/>
    <w:rsid w:val="00A008DF"/>
    <w:rsid w:val="00A00DDC"/>
    <w:rsid w:val="00A012AE"/>
    <w:rsid w:val="00A0157C"/>
    <w:rsid w:val="00A01843"/>
    <w:rsid w:val="00A02001"/>
    <w:rsid w:val="00A0232C"/>
    <w:rsid w:val="00A039D1"/>
    <w:rsid w:val="00A04A55"/>
    <w:rsid w:val="00A04F63"/>
    <w:rsid w:val="00A059B9"/>
    <w:rsid w:val="00A10194"/>
    <w:rsid w:val="00A117DA"/>
    <w:rsid w:val="00A12404"/>
    <w:rsid w:val="00A13043"/>
    <w:rsid w:val="00A13260"/>
    <w:rsid w:val="00A136C1"/>
    <w:rsid w:val="00A1385B"/>
    <w:rsid w:val="00A13FF0"/>
    <w:rsid w:val="00A144FF"/>
    <w:rsid w:val="00A15B7B"/>
    <w:rsid w:val="00A15C60"/>
    <w:rsid w:val="00A15C77"/>
    <w:rsid w:val="00A15D9F"/>
    <w:rsid w:val="00A16141"/>
    <w:rsid w:val="00A161D5"/>
    <w:rsid w:val="00A162D3"/>
    <w:rsid w:val="00A16460"/>
    <w:rsid w:val="00A169EE"/>
    <w:rsid w:val="00A173F3"/>
    <w:rsid w:val="00A204B2"/>
    <w:rsid w:val="00A20860"/>
    <w:rsid w:val="00A209ED"/>
    <w:rsid w:val="00A20E49"/>
    <w:rsid w:val="00A22463"/>
    <w:rsid w:val="00A230FE"/>
    <w:rsid w:val="00A24558"/>
    <w:rsid w:val="00A24873"/>
    <w:rsid w:val="00A24B20"/>
    <w:rsid w:val="00A26266"/>
    <w:rsid w:val="00A26708"/>
    <w:rsid w:val="00A26D5A"/>
    <w:rsid w:val="00A3091B"/>
    <w:rsid w:val="00A3117C"/>
    <w:rsid w:val="00A315FB"/>
    <w:rsid w:val="00A32F33"/>
    <w:rsid w:val="00A34180"/>
    <w:rsid w:val="00A342DC"/>
    <w:rsid w:val="00A347EC"/>
    <w:rsid w:val="00A34A8F"/>
    <w:rsid w:val="00A35416"/>
    <w:rsid w:val="00A40A95"/>
    <w:rsid w:val="00A41B20"/>
    <w:rsid w:val="00A42A58"/>
    <w:rsid w:val="00A43B3C"/>
    <w:rsid w:val="00A44133"/>
    <w:rsid w:val="00A519AE"/>
    <w:rsid w:val="00A51DD7"/>
    <w:rsid w:val="00A52BF6"/>
    <w:rsid w:val="00A52F2F"/>
    <w:rsid w:val="00A54B14"/>
    <w:rsid w:val="00A56C94"/>
    <w:rsid w:val="00A5725A"/>
    <w:rsid w:val="00A6025D"/>
    <w:rsid w:val="00A6169E"/>
    <w:rsid w:val="00A62495"/>
    <w:rsid w:val="00A63318"/>
    <w:rsid w:val="00A638E8"/>
    <w:rsid w:val="00A63BEE"/>
    <w:rsid w:val="00A63D2F"/>
    <w:rsid w:val="00A63EDF"/>
    <w:rsid w:val="00A65DE9"/>
    <w:rsid w:val="00A6620C"/>
    <w:rsid w:val="00A66830"/>
    <w:rsid w:val="00A67B4E"/>
    <w:rsid w:val="00A70EEC"/>
    <w:rsid w:val="00A7120C"/>
    <w:rsid w:val="00A72940"/>
    <w:rsid w:val="00A734C5"/>
    <w:rsid w:val="00A74A4A"/>
    <w:rsid w:val="00A74D16"/>
    <w:rsid w:val="00A7549B"/>
    <w:rsid w:val="00A765FF"/>
    <w:rsid w:val="00A770DB"/>
    <w:rsid w:val="00A77283"/>
    <w:rsid w:val="00A77EF1"/>
    <w:rsid w:val="00A80F78"/>
    <w:rsid w:val="00A812B0"/>
    <w:rsid w:val="00A815B7"/>
    <w:rsid w:val="00A81A3C"/>
    <w:rsid w:val="00A81FEC"/>
    <w:rsid w:val="00A8449C"/>
    <w:rsid w:val="00A8476C"/>
    <w:rsid w:val="00A84E97"/>
    <w:rsid w:val="00A85D66"/>
    <w:rsid w:val="00A864ED"/>
    <w:rsid w:val="00A87440"/>
    <w:rsid w:val="00A87E14"/>
    <w:rsid w:val="00A9046C"/>
    <w:rsid w:val="00A90A6A"/>
    <w:rsid w:val="00A90CD5"/>
    <w:rsid w:val="00A93178"/>
    <w:rsid w:val="00A95275"/>
    <w:rsid w:val="00A95B2A"/>
    <w:rsid w:val="00A95B30"/>
    <w:rsid w:val="00A963FD"/>
    <w:rsid w:val="00A968F3"/>
    <w:rsid w:val="00A96F69"/>
    <w:rsid w:val="00A96F6A"/>
    <w:rsid w:val="00A97450"/>
    <w:rsid w:val="00AA0B65"/>
    <w:rsid w:val="00AA116B"/>
    <w:rsid w:val="00AA1243"/>
    <w:rsid w:val="00AA2B72"/>
    <w:rsid w:val="00AA3D61"/>
    <w:rsid w:val="00AA3DB4"/>
    <w:rsid w:val="00AA3F53"/>
    <w:rsid w:val="00AA41DC"/>
    <w:rsid w:val="00AA422C"/>
    <w:rsid w:val="00AA4BCC"/>
    <w:rsid w:val="00AA5961"/>
    <w:rsid w:val="00AA5C5E"/>
    <w:rsid w:val="00AA7BB8"/>
    <w:rsid w:val="00AB01BE"/>
    <w:rsid w:val="00AB1007"/>
    <w:rsid w:val="00AB320C"/>
    <w:rsid w:val="00AB433B"/>
    <w:rsid w:val="00AB4459"/>
    <w:rsid w:val="00AB76DC"/>
    <w:rsid w:val="00AC01A1"/>
    <w:rsid w:val="00AC2CF2"/>
    <w:rsid w:val="00AC4F15"/>
    <w:rsid w:val="00AC751C"/>
    <w:rsid w:val="00AD0CEE"/>
    <w:rsid w:val="00AD2873"/>
    <w:rsid w:val="00AD3AD5"/>
    <w:rsid w:val="00AD4517"/>
    <w:rsid w:val="00AD5AED"/>
    <w:rsid w:val="00AD5CB2"/>
    <w:rsid w:val="00AD5D2F"/>
    <w:rsid w:val="00AD5EF5"/>
    <w:rsid w:val="00AD616B"/>
    <w:rsid w:val="00AE0826"/>
    <w:rsid w:val="00AE1229"/>
    <w:rsid w:val="00AE214E"/>
    <w:rsid w:val="00AE32FF"/>
    <w:rsid w:val="00AE33B6"/>
    <w:rsid w:val="00AE3A87"/>
    <w:rsid w:val="00AE4CE6"/>
    <w:rsid w:val="00AE4D77"/>
    <w:rsid w:val="00AE5A04"/>
    <w:rsid w:val="00AE5DAE"/>
    <w:rsid w:val="00AE6BA6"/>
    <w:rsid w:val="00AF0DB7"/>
    <w:rsid w:val="00AF1535"/>
    <w:rsid w:val="00AF3975"/>
    <w:rsid w:val="00AF5263"/>
    <w:rsid w:val="00AF67E6"/>
    <w:rsid w:val="00AF7812"/>
    <w:rsid w:val="00B00666"/>
    <w:rsid w:val="00B03454"/>
    <w:rsid w:val="00B03B25"/>
    <w:rsid w:val="00B03D7D"/>
    <w:rsid w:val="00B0447C"/>
    <w:rsid w:val="00B048BD"/>
    <w:rsid w:val="00B04A30"/>
    <w:rsid w:val="00B061F9"/>
    <w:rsid w:val="00B0624B"/>
    <w:rsid w:val="00B06F6E"/>
    <w:rsid w:val="00B114FB"/>
    <w:rsid w:val="00B11B4B"/>
    <w:rsid w:val="00B11D13"/>
    <w:rsid w:val="00B139E1"/>
    <w:rsid w:val="00B14677"/>
    <w:rsid w:val="00B152AD"/>
    <w:rsid w:val="00B15882"/>
    <w:rsid w:val="00B15A30"/>
    <w:rsid w:val="00B16569"/>
    <w:rsid w:val="00B16D23"/>
    <w:rsid w:val="00B16DFB"/>
    <w:rsid w:val="00B20B4E"/>
    <w:rsid w:val="00B21E8D"/>
    <w:rsid w:val="00B22809"/>
    <w:rsid w:val="00B22EE8"/>
    <w:rsid w:val="00B237C9"/>
    <w:rsid w:val="00B25A73"/>
    <w:rsid w:val="00B260DA"/>
    <w:rsid w:val="00B3102A"/>
    <w:rsid w:val="00B3197F"/>
    <w:rsid w:val="00B31995"/>
    <w:rsid w:val="00B324A6"/>
    <w:rsid w:val="00B32BDF"/>
    <w:rsid w:val="00B33A4D"/>
    <w:rsid w:val="00B3418D"/>
    <w:rsid w:val="00B34704"/>
    <w:rsid w:val="00B3583C"/>
    <w:rsid w:val="00B36906"/>
    <w:rsid w:val="00B37FDE"/>
    <w:rsid w:val="00B40DFE"/>
    <w:rsid w:val="00B42322"/>
    <w:rsid w:val="00B448D2"/>
    <w:rsid w:val="00B449AE"/>
    <w:rsid w:val="00B44AEE"/>
    <w:rsid w:val="00B45A31"/>
    <w:rsid w:val="00B465C4"/>
    <w:rsid w:val="00B468CA"/>
    <w:rsid w:val="00B5196C"/>
    <w:rsid w:val="00B52008"/>
    <w:rsid w:val="00B52051"/>
    <w:rsid w:val="00B5216B"/>
    <w:rsid w:val="00B52677"/>
    <w:rsid w:val="00B52B94"/>
    <w:rsid w:val="00B534E5"/>
    <w:rsid w:val="00B53673"/>
    <w:rsid w:val="00B537AD"/>
    <w:rsid w:val="00B54E9D"/>
    <w:rsid w:val="00B565B3"/>
    <w:rsid w:val="00B5675D"/>
    <w:rsid w:val="00B61AAC"/>
    <w:rsid w:val="00B62662"/>
    <w:rsid w:val="00B62A7A"/>
    <w:rsid w:val="00B630A3"/>
    <w:rsid w:val="00B633C1"/>
    <w:rsid w:val="00B63EE6"/>
    <w:rsid w:val="00B64476"/>
    <w:rsid w:val="00B644E5"/>
    <w:rsid w:val="00B657F7"/>
    <w:rsid w:val="00B661B9"/>
    <w:rsid w:val="00B6651A"/>
    <w:rsid w:val="00B676F4"/>
    <w:rsid w:val="00B67CF6"/>
    <w:rsid w:val="00B706EC"/>
    <w:rsid w:val="00B72C47"/>
    <w:rsid w:val="00B72F20"/>
    <w:rsid w:val="00B73204"/>
    <w:rsid w:val="00B732B5"/>
    <w:rsid w:val="00B73A11"/>
    <w:rsid w:val="00B74CDC"/>
    <w:rsid w:val="00B775A7"/>
    <w:rsid w:val="00B80D7C"/>
    <w:rsid w:val="00B82344"/>
    <w:rsid w:val="00B82FFB"/>
    <w:rsid w:val="00B83F84"/>
    <w:rsid w:val="00B84103"/>
    <w:rsid w:val="00B8519F"/>
    <w:rsid w:val="00B8532B"/>
    <w:rsid w:val="00B8582F"/>
    <w:rsid w:val="00B8590D"/>
    <w:rsid w:val="00B86187"/>
    <w:rsid w:val="00B86428"/>
    <w:rsid w:val="00B86DD6"/>
    <w:rsid w:val="00B87218"/>
    <w:rsid w:val="00B876F5"/>
    <w:rsid w:val="00B9004D"/>
    <w:rsid w:val="00B90344"/>
    <w:rsid w:val="00B90949"/>
    <w:rsid w:val="00B90B40"/>
    <w:rsid w:val="00B91327"/>
    <w:rsid w:val="00B91D7C"/>
    <w:rsid w:val="00B923FB"/>
    <w:rsid w:val="00B92A90"/>
    <w:rsid w:val="00B9335A"/>
    <w:rsid w:val="00B94912"/>
    <w:rsid w:val="00B94AC0"/>
    <w:rsid w:val="00B9589F"/>
    <w:rsid w:val="00B968F9"/>
    <w:rsid w:val="00B96D55"/>
    <w:rsid w:val="00B975FA"/>
    <w:rsid w:val="00BA1BD1"/>
    <w:rsid w:val="00BA1C2D"/>
    <w:rsid w:val="00BA2B1E"/>
    <w:rsid w:val="00BA4358"/>
    <w:rsid w:val="00BA60F1"/>
    <w:rsid w:val="00BA6F10"/>
    <w:rsid w:val="00BA7E53"/>
    <w:rsid w:val="00BB13D0"/>
    <w:rsid w:val="00BB2271"/>
    <w:rsid w:val="00BB2DD4"/>
    <w:rsid w:val="00BB2EEA"/>
    <w:rsid w:val="00BB3412"/>
    <w:rsid w:val="00BB35B7"/>
    <w:rsid w:val="00BB3935"/>
    <w:rsid w:val="00BB4854"/>
    <w:rsid w:val="00BB592F"/>
    <w:rsid w:val="00BB603A"/>
    <w:rsid w:val="00BB77AF"/>
    <w:rsid w:val="00BB7955"/>
    <w:rsid w:val="00BB7CA0"/>
    <w:rsid w:val="00BC018C"/>
    <w:rsid w:val="00BC0EC5"/>
    <w:rsid w:val="00BC1016"/>
    <w:rsid w:val="00BC20A7"/>
    <w:rsid w:val="00BC252F"/>
    <w:rsid w:val="00BC3D24"/>
    <w:rsid w:val="00BC4215"/>
    <w:rsid w:val="00BC4732"/>
    <w:rsid w:val="00BC5350"/>
    <w:rsid w:val="00BC5F9D"/>
    <w:rsid w:val="00BC68E4"/>
    <w:rsid w:val="00BC6EB6"/>
    <w:rsid w:val="00BD02BB"/>
    <w:rsid w:val="00BD0818"/>
    <w:rsid w:val="00BD1476"/>
    <w:rsid w:val="00BD177D"/>
    <w:rsid w:val="00BD3048"/>
    <w:rsid w:val="00BD3DD7"/>
    <w:rsid w:val="00BD3E2E"/>
    <w:rsid w:val="00BD42C9"/>
    <w:rsid w:val="00BD47F8"/>
    <w:rsid w:val="00BD5129"/>
    <w:rsid w:val="00BD5AE9"/>
    <w:rsid w:val="00BD5B7B"/>
    <w:rsid w:val="00BD5FB6"/>
    <w:rsid w:val="00BD6BA4"/>
    <w:rsid w:val="00BD7395"/>
    <w:rsid w:val="00BD75A0"/>
    <w:rsid w:val="00BD7BAA"/>
    <w:rsid w:val="00BD7EB0"/>
    <w:rsid w:val="00BE027F"/>
    <w:rsid w:val="00BE160D"/>
    <w:rsid w:val="00BE16C6"/>
    <w:rsid w:val="00BE2EA8"/>
    <w:rsid w:val="00BE3812"/>
    <w:rsid w:val="00BE3B12"/>
    <w:rsid w:val="00BE4338"/>
    <w:rsid w:val="00BE4565"/>
    <w:rsid w:val="00BE4A5D"/>
    <w:rsid w:val="00BE4D08"/>
    <w:rsid w:val="00BE5081"/>
    <w:rsid w:val="00BE525C"/>
    <w:rsid w:val="00BE5E0A"/>
    <w:rsid w:val="00BE6D44"/>
    <w:rsid w:val="00BE6E4C"/>
    <w:rsid w:val="00BF0293"/>
    <w:rsid w:val="00BF0745"/>
    <w:rsid w:val="00BF0EA4"/>
    <w:rsid w:val="00BF0EC0"/>
    <w:rsid w:val="00BF157A"/>
    <w:rsid w:val="00BF3124"/>
    <w:rsid w:val="00BF3E3D"/>
    <w:rsid w:val="00BF4278"/>
    <w:rsid w:val="00BF56E7"/>
    <w:rsid w:val="00BF6686"/>
    <w:rsid w:val="00BF6C29"/>
    <w:rsid w:val="00BF7E20"/>
    <w:rsid w:val="00C01274"/>
    <w:rsid w:val="00C02EDC"/>
    <w:rsid w:val="00C038A2"/>
    <w:rsid w:val="00C038CD"/>
    <w:rsid w:val="00C03A09"/>
    <w:rsid w:val="00C05464"/>
    <w:rsid w:val="00C05C60"/>
    <w:rsid w:val="00C1029E"/>
    <w:rsid w:val="00C10B00"/>
    <w:rsid w:val="00C10FFB"/>
    <w:rsid w:val="00C126EB"/>
    <w:rsid w:val="00C12C4E"/>
    <w:rsid w:val="00C12EF3"/>
    <w:rsid w:val="00C13238"/>
    <w:rsid w:val="00C14AC8"/>
    <w:rsid w:val="00C14C79"/>
    <w:rsid w:val="00C14CDE"/>
    <w:rsid w:val="00C14DE8"/>
    <w:rsid w:val="00C15F71"/>
    <w:rsid w:val="00C173B0"/>
    <w:rsid w:val="00C200AB"/>
    <w:rsid w:val="00C20408"/>
    <w:rsid w:val="00C20FBF"/>
    <w:rsid w:val="00C2294E"/>
    <w:rsid w:val="00C22DA5"/>
    <w:rsid w:val="00C244A1"/>
    <w:rsid w:val="00C24E08"/>
    <w:rsid w:val="00C25FDA"/>
    <w:rsid w:val="00C31C37"/>
    <w:rsid w:val="00C3249C"/>
    <w:rsid w:val="00C32B71"/>
    <w:rsid w:val="00C33001"/>
    <w:rsid w:val="00C3319B"/>
    <w:rsid w:val="00C339B6"/>
    <w:rsid w:val="00C343BF"/>
    <w:rsid w:val="00C355C7"/>
    <w:rsid w:val="00C37220"/>
    <w:rsid w:val="00C37252"/>
    <w:rsid w:val="00C3738C"/>
    <w:rsid w:val="00C376C0"/>
    <w:rsid w:val="00C37CA2"/>
    <w:rsid w:val="00C4198A"/>
    <w:rsid w:val="00C42363"/>
    <w:rsid w:val="00C4436B"/>
    <w:rsid w:val="00C46264"/>
    <w:rsid w:val="00C47DA7"/>
    <w:rsid w:val="00C47EE9"/>
    <w:rsid w:val="00C47FDE"/>
    <w:rsid w:val="00C50738"/>
    <w:rsid w:val="00C51646"/>
    <w:rsid w:val="00C519F1"/>
    <w:rsid w:val="00C53304"/>
    <w:rsid w:val="00C53BC1"/>
    <w:rsid w:val="00C5490E"/>
    <w:rsid w:val="00C55551"/>
    <w:rsid w:val="00C562E0"/>
    <w:rsid w:val="00C573E4"/>
    <w:rsid w:val="00C60A3C"/>
    <w:rsid w:val="00C60D15"/>
    <w:rsid w:val="00C61447"/>
    <w:rsid w:val="00C62A8B"/>
    <w:rsid w:val="00C63137"/>
    <w:rsid w:val="00C6320E"/>
    <w:rsid w:val="00C636B0"/>
    <w:rsid w:val="00C63DD7"/>
    <w:rsid w:val="00C6476D"/>
    <w:rsid w:val="00C64892"/>
    <w:rsid w:val="00C653A3"/>
    <w:rsid w:val="00C65D30"/>
    <w:rsid w:val="00C66052"/>
    <w:rsid w:val="00C662B6"/>
    <w:rsid w:val="00C67E88"/>
    <w:rsid w:val="00C72514"/>
    <w:rsid w:val="00C728F5"/>
    <w:rsid w:val="00C72D21"/>
    <w:rsid w:val="00C72FCD"/>
    <w:rsid w:val="00C73649"/>
    <w:rsid w:val="00C739FA"/>
    <w:rsid w:val="00C73FAC"/>
    <w:rsid w:val="00C74072"/>
    <w:rsid w:val="00C752B4"/>
    <w:rsid w:val="00C755A0"/>
    <w:rsid w:val="00C77209"/>
    <w:rsid w:val="00C77653"/>
    <w:rsid w:val="00C77E07"/>
    <w:rsid w:val="00C803D2"/>
    <w:rsid w:val="00C80CBD"/>
    <w:rsid w:val="00C81E5D"/>
    <w:rsid w:val="00C81F98"/>
    <w:rsid w:val="00C829B6"/>
    <w:rsid w:val="00C83AE0"/>
    <w:rsid w:val="00C83BB8"/>
    <w:rsid w:val="00C854E9"/>
    <w:rsid w:val="00C86248"/>
    <w:rsid w:val="00C86F8C"/>
    <w:rsid w:val="00C905D4"/>
    <w:rsid w:val="00C908CE"/>
    <w:rsid w:val="00C90912"/>
    <w:rsid w:val="00C913B1"/>
    <w:rsid w:val="00C9141C"/>
    <w:rsid w:val="00C92A68"/>
    <w:rsid w:val="00C933A6"/>
    <w:rsid w:val="00C95147"/>
    <w:rsid w:val="00CA0746"/>
    <w:rsid w:val="00CA11DE"/>
    <w:rsid w:val="00CA27DF"/>
    <w:rsid w:val="00CA2A1C"/>
    <w:rsid w:val="00CA3C10"/>
    <w:rsid w:val="00CA48FD"/>
    <w:rsid w:val="00CA5902"/>
    <w:rsid w:val="00CA7116"/>
    <w:rsid w:val="00CA71AB"/>
    <w:rsid w:val="00CB19B0"/>
    <w:rsid w:val="00CB1DA1"/>
    <w:rsid w:val="00CB20C9"/>
    <w:rsid w:val="00CB2F61"/>
    <w:rsid w:val="00CB3091"/>
    <w:rsid w:val="00CB32B1"/>
    <w:rsid w:val="00CB3E80"/>
    <w:rsid w:val="00CB4A5C"/>
    <w:rsid w:val="00CB5BE8"/>
    <w:rsid w:val="00CB5C01"/>
    <w:rsid w:val="00CB5CA4"/>
    <w:rsid w:val="00CB686B"/>
    <w:rsid w:val="00CB7744"/>
    <w:rsid w:val="00CB7851"/>
    <w:rsid w:val="00CC05A8"/>
    <w:rsid w:val="00CC08B1"/>
    <w:rsid w:val="00CC15FD"/>
    <w:rsid w:val="00CC202F"/>
    <w:rsid w:val="00CC254B"/>
    <w:rsid w:val="00CC376D"/>
    <w:rsid w:val="00CC46A0"/>
    <w:rsid w:val="00CC53F0"/>
    <w:rsid w:val="00CC66F3"/>
    <w:rsid w:val="00CC69D0"/>
    <w:rsid w:val="00CC702A"/>
    <w:rsid w:val="00CC7404"/>
    <w:rsid w:val="00CC755A"/>
    <w:rsid w:val="00CC780F"/>
    <w:rsid w:val="00CD06BA"/>
    <w:rsid w:val="00CD0DCA"/>
    <w:rsid w:val="00CD0E3E"/>
    <w:rsid w:val="00CD1FC4"/>
    <w:rsid w:val="00CD3143"/>
    <w:rsid w:val="00CD444B"/>
    <w:rsid w:val="00CD577F"/>
    <w:rsid w:val="00CD5A42"/>
    <w:rsid w:val="00CD7E2F"/>
    <w:rsid w:val="00CE050B"/>
    <w:rsid w:val="00CE0635"/>
    <w:rsid w:val="00CE0775"/>
    <w:rsid w:val="00CE1164"/>
    <w:rsid w:val="00CE194F"/>
    <w:rsid w:val="00CE1C90"/>
    <w:rsid w:val="00CE228E"/>
    <w:rsid w:val="00CE2FBB"/>
    <w:rsid w:val="00CE53F7"/>
    <w:rsid w:val="00CE685C"/>
    <w:rsid w:val="00CE6925"/>
    <w:rsid w:val="00CF060F"/>
    <w:rsid w:val="00CF0784"/>
    <w:rsid w:val="00CF16D0"/>
    <w:rsid w:val="00CF1E97"/>
    <w:rsid w:val="00CF1EDF"/>
    <w:rsid w:val="00CF1F8F"/>
    <w:rsid w:val="00CF36F5"/>
    <w:rsid w:val="00CF38E3"/>
    <w:rsid w:val="00CF3F49"/>
    <w:rsid w:val="00CF4B9E"/>
    <w:rsid w:val="00CF5703"/>
    <w:rsid w:val="00CF75C7"/>
    <w:rsid w:val="00CF776C"/>
    <w:rsid w:val="00D000DF"/>
    <w:rsid w:val="00D01584"/>
    <w:rsid w:val="00D018E4"/>
    <w:rsid w:val="00D0219C"/>
    <w:rsid w:val="00D02E0C"/>
    <w:rsid w:val="00D034D1"/>
    <w:rsid w:val="00D038E8"/>
    <w:rsid w:val="00D03CCA"/>
    <w:rsid w:val="00D05D0F"/>
    <w:rsid w:val="00D062DC"/>
    <w:rsid w:val="00D06E0A"/>
    <w:rsid w:val="00D077CF"/>
    <w:rsid w:val="00D100C6"/>
    <w:rsid w:val="00D10D75"/>
    <w:rsid w:val="00D10FAA"/>
    <w:rsid w:val="00D1188E"/>
    <w:rsid w:val="00D122DA"/>
    <w:rsid w:val="00D12DD4"/>
    <w:rsid w:val="00D137B5"/>
    <w:rsid w:val="00D1390E"/>
    <w:rsid w:val="00D16A46"/>
    <w:rsid w:val="00D17D78"/>
    <w:rsid w:val="00D17FC1"/>
    <w:rsid w:val="00D206F4"/>
    <w:rsid w:val="00D21059"/>
    <w:rsid w:val="00D21735"/>
    <w:rsid w:val="00D217A0"/>
    <w:rsid w:val="00D22021"/>
    <w:rsid w:val="00D22B4F"/>
    <w:rsid w:val="00D22C8B"/>
    <w:rsid w:val="00D23AAD"/>
    <w:rsid w:val="00D240DD"/>
    <w:rsid w:val="00D2607A"/>
    <w:rsid w:val="00D26559"/>
    <w:rsid w:val="00D276D5"/>
    <w:rsid w:val="00D31361"/>
    <w:rsid w:val="00D32766"/>
    <w:rsid w:val="00D32BE2"/>
    <w:rsid w:val="00D3340E"/>
    <w:rsid w:val="00D34379"/>
    <w:rsid w:val="00D354F3"/>
    <w:rsid w:val="00D36B88"/>
    <w:rsid w:val="00D377DA"/>
    <w:rsid w:val="00D37CE6"/>
    <w:rsid w:val="00D4001D"/>
    <w:rsid w:val="00D40136"/>
    <w:rsid w:val="00D402B2"/>
    <w:rsid w:val="00D4065C"/>
    <w:rsid w:val="00D40B92"/>
    <w:rsid w:val="00D40F51"/>
    <w:rsid w:val="00D41611"/>
    <w:rsid w:val="00D41B0C"/>
    <w:rsid w:val="00D41BEE"/>
    <w:rsid w:val="00D41D3B"/>
    <w:rsid w:val="00D4205C"/>
    <w:rsid w:val="00D4331F"/>
    <w:rsid w:val="00D45907"/>
    <w:rsid w:val="00D46FD3"/>
    <w:rsid w:val="00D50DE5"/>
    <w:rsid w:val="00D51AD3"/>
    <w:rsid w:val="00D5313F"/>
    <w:rsid w:val="00D5377A"/>
    <w:rsid w:val="00D537EC"/>
    <w:rsid w:val="00D53C89"/>
    <w:rsid w:val="00D56054"/>
    <w:rsid w:val="00D5614D"/>
    <w:rsid w:val="00D564D8"/>
    <w:rsid w:val="00D566A1"/>
    <w:rsid w:val="00D57253"/>
    <w:rsid w:val="00D6000E"/>
    <w:rsid w:val="00D60E18"/>
    <w:rsid w:val="00D61222"/>
    <w:rsid w:val="00D627DB"/>
    <w:rsid w:val="00D627E5"/>
    <w:rsid w:val="00D62C51"/>
    <w:rsid w:val="00D63A1D"/>
    <w:rsid w:val="00D63CC9"/>
    <w:rsid w:val="00D64BAD"/>
    <w:rsid w:val="00D64E2D"/>
    <w:rsid w:val="00D64E30"/>
    <w:rsid w:val="00D64EF4"/>
    <w:rsid w:val="00D65684"/>
    <w:rsid w:val="00D66808"/>
    <w:rsid w:val="00D678F1"/>
    <w:rsid w:val="00D67FF4"/>
    <w:rsid w:val="00D7191C"/>
    <w:rsid w:val="00D71992"/>
    <w:rsid w:val="00D71D59"/>
    <w:rsid w:val="00D7226A"/>
    <w:rsid w:val="00D729EC"/>
    <w:rsid w:val="00D73C91"/>
    <w:rsid w:val="00D74606"/>
    <w:rsid w:val="00D75562"/>
    <w:rsid w:val="00D75A74"/>
    <w:rsid w:val="00D765C3"/>
    <w:rsid w:val="00D806F2"/>
    <w:rsid w:val="00D80F50"/>
    <w:rsid w:val="00D8153E"/>
    <w:rsid w:val="00D82845"/>
    <w:rsid w:val="00D82D48"/>
    <w:rsid w:val="00D834BE"/>
    <w:rsid w:val="00D847E9"/>
    <w:rsid w:val="00D84AA7"/>
    <w:rsid w:val="00D857EF"/>
    <w:rsid w:val="00D86430"/>
    <w:rsid w:val="00D8691E"/>
    <w:rsid w:val="00D87E7C"/>
    <w:rsid w:val="00D911B1"/>
    <w:rsid w:val="00D91666"/>
    <w:rsid w:val="00D9327B"/>
    <w:rsid w:val="00D9344C"/>
    <w:rsid w:val="00D9444F"/>
    <w:rsid w:val="00D95C32"/>
    <w:rsid w:val="00D9695D"/>
    <w:rsid w:val="00D96FF9"/>
    <w:rsid w:val="00DA0644"/>
    <w:rsid w:val="00DA0A9A"/>
    <w:rsid w:val="00DA2547"/>
    <w:rsid w:val="00DA30B0"/>
    <w:rsid w:val="00DA4823"/>
    <w:rsid w:val="00DA4A5A"/>
    <w:rsid w:val="00DA537E"/>
    <w:rsid w:val="00DA7E72"/>
    <w:rsid w:val="00DB1528"/>
    <w:rsid w:val="00DB1C5E"/>
    <w:rsid w:val="00DB1FAC"/>
    <w:rsid w:val="00DB2D37"/>
    <w:rsid w:val="00DB364B"/>
    <w:rsid w:val="00DB3AA6"/>
    <w:rsid w:val="00DB48B3"/>
    <w:rsid w:val="00DB56CE"/>
    <w:rsid w:val="00DB5860"/>
    <w:rsid w:val="00DB5B1E"/>
    <w:rsid w:val="00DB5B41"/>
    <w:rsid w:val="00DB64FC"/>
    <w:rsid w:val="00DB65C7"/>
    <w:rsid w:val="00DB6AA5"/>
    <w:rsid w:val="00DB6B60"/>
    <w:rsid w:val="00DB7455"/>
    <w:rsid w:val="00DB781E"/>
    <w:rsid w:val="00DB7E59"/>
    <w:rsid w:val="00DC0D7F"/>
    <w:rsid w:val="00DC0E84"/>
    <w:rsid w:val="00DC1D8E"/>
    <w:rsid w:val="00DC1E07"/>
    <w:rsid w:val="00DC2129"/>
    <w:rsid w:val="00DC25D7"/>
    <w:rsid w:val="00DC2BF9"/>
    <w:rsid w:val="00DC3836"/>
    <w:rsid w:val="00DC43D1"/>
    <w:rsid w:val="00DC5234"/>
    <w:rsid w:val="00DC53BA"/>
    <w:rsid w:val="00DC582D"/>
    <w:rsid w:val="00DC5AC9"/>
    <w:rsid w:val="00DC61F0"/>
    <w:rsid w:val="00DC6552"/>
    <w:rsid w:val="00DD0F62"/>
    <w:rsid w:val="00DD2F26"/>
    <w:rsid w:val="00DD3301"/>
    <w:rsid w:val="00DD39D6"/>
    <w:rsid w:val="00DD3B19"/>
    <w:rsid w:val="00DD629A"/>
    <w:rsid w:val="00DD6B05"/>
    <w:rsid w:val="00DE066B"/>
    <w:rsid w:val="00DE09C2"/>
    <w:rsid w:val="00DE1A4C"/>
    <w:rsid w:val="00DE2F32"/>
    <w:rsid w:val="00DE2F4E"/>
    <w:rsid w:val="00DE44E4"/>
    <w:rsid w:val="00DE5434"/>
    <w:rsid w:val="00DE5445"/>
    <w:rsid w:val="00DE72E8"/>
    <w:rsid w:val="00DE7D49"/>
    <w:rsid w:val="00DF1D0D"/>
    <w:rsid w:val="00DF24FA"/>
    <w:rsid w:val="00DF25E0"/>
    <w:rsid w:val="00DF2DDE"/>
    <w:rsid w:val="00DF367A"/>
    <w:rsid w:val="00DF49FC"/>
    <w:rsid w:val="00DF5C49"/>
    <w:rsid w:val="00DF5E4A"/>
    <w:rsid w:val="00DF6186"/>
    <w:rsid w:val="00DF6D59"/>
    <w:rsid w:val="00DF7A9C"/>
    <w:rsid w:val="00E004A4"/>
    <w:rsid w:val="00E024BA"/>
    <w:rsid w:val="00E02E9E"/>
    <w:rsid w:val="00E02EDB"/>
    <w:rsid w:val="00E02F9B"/>
    <w:rsid w:val="00E035E9"/>
    <w:rsid w:val="00E04376"/>
    <w:rsid w:val="00E0512E"/>
    <w:rsid w:val="00E052D1"/>
    <w:rsid w:val="00E059E2"/>
    <w:rsid w:val="00E05EF2"/>
    <w:rsid w:val="00E067A2"/>
    <w:rsid w:val="00E06ED6"/>
    <w:rsid w:val="00E079BB"/>
    <w:rsid w:val="00E12C8D"/>
    <w:rsid w:val="00E12D71"/>
    <w:rsid w:val="00E13C0C"/>
    <w:rsid w:val="00E14BD0"/>
    <w:rsid w:val="00E1554E"/>
    <w:rsid w:val="00E166BD"/>
    <w:rsid w:val="00E17925"/>
    <w:rsid w:val="00E200C2"/>
    <w:rsid w:val="00E21278"/>
    <w:rsid w:val="00E22182"/>
    <w:rsid w:val="00E224D2"/>
    <w:rsid w:val="00E22D72"/>
    <w:rsid w:val="00E2420A"/>
    <w:rsid w:val="00E2420E"/>
    <w:rsid w:val="00E2493D"/>
    <w:rsid w:val="00E2500C"/>
    <w:rsid w:val="00E267BC"/>
    <w:rsid w:val="00E26BCF"/>
    <w:rsid w:val="00E26DD2"/>
    <w:rsid w:val="00E26E6B"/>
    <w:rsid w:val="00E272E3"/>
    <w:rsid w:val="00E27780"/>
    <w:rsid w:val="00E278E3"/>
    <w:rsid w:val="00E3089D"/>
    <w:rsid w:val="00E30DDE"/>
    <w:rsid w:val="00E313EB"/>
    <w:rsid w:val="00E3385A"/>
    <w:rsid w:val="00E34D51"/>
    <w:rsid w:val="00E36C09"/>
    <w:rsid w:val="00E37894"/>
    <w:rsid w:val="00E41583"/>
    <w:rsid w:val="00E42B3A"/>
    <w:rsid w:val="00E43373"/>
    <w:rsid w:val="00E43F2A"/>
    <w:rsid w:val="00E43F66"/>
    <w:rsid w:val="00E4429E"/>
    <w:rsid w:val="00E44C78"/>
    <w:rsid w:val="00E46045"/>
    <w:rsid w:val="00E4637D"/>
    <w:rsid w:val="00E46FFD"/>
    <w:rsid w:val="00E47D6C"/>
    <w:rsid w:val="00E47F5E"/>
    <w:rsid w:val="00E5007C"/>
    <w:rsid w:val="00E50217"/>
    <w:rsid w:val="00E5032D"/>
    <w:rsid w:val="00E50B09"/>
    <w:rsid w:val="00E52DA7"/>
    <w:rsid w:val="00E52F92"/>
    <w:rsid w:val="00E54A0A"/>
    <w:rsid w:val="00E557F9"/>
    <w:rsid w:val="00E56919"/>
    <w:rsid w:val="00E56AAF"/>
    <w:rsid w:val="00E56F82"/>
    <w:rsid w:val="00E5723A"/>
    <w:rsid w:val="00E57929"/>
    <w:rsid w:val="00E579E2"/>
    <w:rsid w:val="00E57EFE"/>
    <w:rsid w:val="00E6055A"/>
    <w:rsid w:val="00E60A3B"/>
    <w:rsid w:val="00E60B0F"/>
    <w:rsid w:val="00E60B2C"/>
    <w:rsid w:val="00E615B2"/>
    <w:rsid w:val="00E6209D"/>
    <w:rsid w:val="00E64C99"/>
    <w:rsid w:val="00E656BC"/>
    <w:rsid w:val="00E66D37"/>
    <w:rsid w:val="00E676A0"/>
    <w:rsid w:val="00E707F7"/>
    <w:rsid w:val="00E70992"/>
    <w:rsid w:val="00E733CA"/>
    <w:rsid w:val="00E7408C"/>
    <w:rsid w:val="00E749D5"/>
    <w:rsid w:val="00E77B3B"/>
    <w:rsid w:val="00E77F8E"/>
    <w:rsid w:val="00E807D7"/>
    <w:rsid w:val="00E8099E"/>
    <w:rsid w:val="00E82E62"/>
    <w:rsid w:val="00E833BD"/>
    <w:rsid w:val="00E8381F"/>
    <w:rsid w:val="00E83DF8"/>
    <w:rsid w:val="00E8460C"/>
    <w:rsid w:val="00E846D0"/>
    <w:rsid w:val="00E84ECD"/>
    <w:rsid w:val="00E85BAC"/>
    <w:rsid w:val="00E86B76"/>
    <w:rsid w:val="00E872CD"/>
    <w:rsid w:val="00E8746C"/>
    <w:rsid w:val="00E90146"/>
    <w:rsid w:val="00E90C24"/>
    <w:rsid w:val="00E91BF9"/>
    <w:rsid w:val="00E92A1F"/>
    <w:rsid w:val="00E92A66"/>
    <w:rsid w:val="00E92CBC"/>
    <w:rsid w:val="00E938C2"/>
    <w:rsid w:val="00E9518F"/>
    <w:rsid w:val="00EA0FB9"/>
    <w:rsid w:val="00EA1130"/>
    <w:rsid w:val="00EA483C"/>
    <w:rsid w:val="00EA6171"/>
    <w:rsid w:val="00EA67A6"/>
    <w:rsid w:val="00EA69B2"/>
    <w:rsid w:val="00EA7428"/>
    <w:rsid w:val="00EA7D11"/>
    <w:rsid w:val="00EB2C67"/>
    <w:rsid w:val="00EB2FB6"/>
    <w:rsid w:val="00EB38E2"/>
    <w:rsid w:val="00EB4721"/>
    <w:rsid w:val="00EB4B35"/>
    <w:rsid w:val="00EB50E0"/>
    <w:rsid w:val="00EB5571"/>
    <w:rsid w:val="00EB675C"/>
    <w:rsid w:val="00EB72D6"/>
    <w:rsid w:val="00EB78DD"/>
    <w:rsid w:val="00EC011F"/>
    <w:rsid w:val="00EC0EA7"/>
    <w:rsid w:val="00EC1224"/>
    <w:rsid w:val="00EC347A"/>
    <w:rsid w:val="00EC3A92"/>
    <w:rsid w:val="00EC476E"/>
    <w:rsid w:val="00EC47E9"/>
    <w:rsid w:val="00EC6091"/>
    <w:rsid w:val="00EC7CA4"/>
    <w:rsid w:val="00ED133A"/>
    <w:rsid w:val="00ED267C"/>
    <w:rsid w:val="00ED4153"/>
    <w:rsid w:val="00ED4675"/>
    <w:rsid w:val="00ED4D3B"/>
    <w:rsid w:val="00ED55F2"/>
    <w:rsid w:val="00ED643D"/>
    <w:rsid w:val="00ED73F4"/>
    <w:rsid w:val="00ED7888"/>
    <w:rsid w:val="00ED7A93"/>
    <w:rsid w:val="00ED7F06"/>
    <w:rsid w:val="00EE0542"/>
    <w:rsid w:val="00EE0780"/>
    <w:rsid w:val="00EE0885"/>
    <w:rsid w:val="00EE3036"/>
    <w:rsid w:val="00EE422E"/>
    <w:rsid w:val="00EE452D"/>
    <w:rsid w:val="00EE495A"/>
    <w:rsid w:val="00EE50EC"/>
    <w:rsid w:val="00EE5484"/>
    <w:rsid w:val="00EE62D3"/>
    <w:rsid w:val="00EE680E"/>
    <w:rsid w:val="00EE6D48"/>
    <w:rsid w:val="00EE7015"/>
    <w:rsid w:val="00EE7C90"/>
    <w:rsid w:val="00EF09EA"/>
    <w:rsid w:val="00EF0F02"/>
    <w:rsid w:val="00EF1DD1"/>
    <w:rsid w:val="00EF2A53"/>
    <w:rsid w:val="00EF3B9B"/>
    <w:rsid w:val="00EF42BB"/>
    <w:rsid w:val="00EF4923"/>
    <w:rsid w:val="00EF5C20"/>
    <w:rsid w:val="00EF6B91"/>
    <w:rsid w:val="00F0117D"/>
    <w:rsid w:val="00F02179"/>
    <w:rsid w:val="00F03573"/>
    <w:rsid w:val="00F035A9"/>
    <w:rsid w:val="00F03F39"/>
    <w:rsid w:val="00F04543"/>
    <w:rsid w:val="00F04649"/>
    <w:rsid w:val="00F04D8E"/>
    <w:rsid w:val="00F05227"/>
    <w:rsid w:val="00F071A7"/>
    <w:rsid w:val="00F108D4"/>
    <w:rsid w:val="00F10F22"/>
    <w:rsid w:val="00F10F31"/>
    <w:rsid w:val="00F1261B"/>
    <w:rsid w:val="00F128B8"/>
    <w:rsid w:val="00F12EA8"/>
    <w:rsid w:val="00F132D7"/>
    <w:rsid w:val="00F1343F"/>
    <w:rsid w:val="00F139F6"/>
    <w:rsid w:val="00F13FB9"/>
    <w:rsid w:val="00F14387"/>
    <w:rsid w:val="00F15177"/>
    <w:rsid w:val="00F15A16"/>
    <w:rsid w:val="00F17579"/>
    <w:rsid w:val="00F17842"/>
    <w:rsid w:val="00F17D49"/>
    <w:rsid w:val="00F21B69"/>
    <w:rsid w:val="00F225E7"/>
    <w:rsid w:val="00F2413B"/>
    <w:rsid w:val="00F25805"/>
    <w:rsid w:val="00F25B1C"/>
    <w:rsid w:val="00F27CD9"/>
    <w:rsid w:val="00F27F4A"/>
    <w:rsid w:val="00F3033E"/>
    <w:rsid w:val="00F30E15"/>
    <w:rsid w:val="00F31230"/>
    <w:rsid w:val="00F32961"/>
    <w:rsid w:val="00F3306A"/>
    <w:rsid w:val="00F332BB"/>
    <w:rsid w:val="00F33C1B"/>
    <w:rsid w:val="00F345E4"/>
    <w:rsid w:val="00F373E7"/>
    <w:rsid w:val="00F40ACE"/>
    <w:rsid w:val="00F43917"/>
    <w:rsid w:val="00F43E96"/>
    <w:rsid w:val="00F43F73"/>
    <w:rsid w:val="00F44E45"/>
    <w:rsid w:val="00F45108"/>
    <w:rsid w:val="00F451C7"/>
    <w:rsid w:val="00F461C7"/>
    <w:rsid w:val="00F46B5B"/>
    <w:rsid w:val="00F508CD"/>
    <w:rsid w:val="00F50C02"/>
    <w:rsid w:val="00F51125"/>
    <w:rsid w:val="00F52061"/>
    <w:rsid w:val="00F53273"/>
    <w:rsid w:val="00F53AD4"/>
    <w:rsid w:val="00F5414E"/>
    <w:rsid w:val="00F54A3C"/>
    <w:rsid w:val="00F54AE7"/>
    <w:rsid w:val="00F559BE"/>
    <w:rsid w:val="00F576D4"/>
    <w:rsid w:val="00F61604"/>
    <w:rsid w:val="00F61D61"/>
    <w:rsid w:val="00F62618"/>
    <w:rsid w:val="00F628C2"/>
    <w:rsid w:val="00F63068"/>
    <w:rsid w:val="00F631AF"/>
    <w:rsid w:val="00F6517B"/>
    <w:rsid w:val="00F65214"/>
    <w:rsid w:val="00F658E1"/>
    <w:rsid w:val="00F65B5B"/>
    <w:rsid w:val="00F65EF2"/>
    <w:rsid w:val="00F66D6C"/>
    <w:rsid w:val="00F67EF7"/>
    <w:rsid w:val="00F70E84"/>
    <w:rsid w:val="00F7124C"/>
    <w:rsid w:val="00F71875"/>
    <w:rsid w:val="00F726F0"/>
    <w:rsid w:val="00F72C7C"/>
    <w:rsid w:val="00F739E0"/>
    <w:rsid w:val="00F743BD"/>
    <w:rsid w:val="00F75956"/>
    <w:rsid w:val="00F75A50"/>
    <w:rsid w:val="00F763DD"/>
    <w:rsid w:val="00F767D6"/>
    <w:rsid w:val="00F76D15"/>
    <w:rsid w:val="00F77451"/>
    <w:rsid w:val="00F7748B"/>
    <w:rsid w:val="00F8125C"/>
    <w:rsid w:val="00F81AF0"/>
    <w:rsid w:val="00F81D55"/>
    <w:rsid w:val="00F81FE6"/>
    <w:rsid w:val="00F8247B"/>
    <w:rsid w:val="00F83200"/>
    <w:rsid w:val="00F83F29"/>
    <w:rsid w:val="00F844B3"/>
    <w:rsid w:val="00F84C51"/>
    <w:rsid w:val="00F85135"/>
    <w:rsid w:val="00F8535B"/>
    <w:rsid w:val="00F85EA7"/>
    <w:rsid w:val="00F86BBE"/>
    <w:rsid w:val="00F86C27"/>
    <w:rsid w:val="00F86DA9"/>
    <w:rsid w:val="00F86EDF"/>
    <w:rsid w:val="00F86F93"/>
    <w:rsid w:val="00F8704D"/>
    <w:rsid w:val="00F91F93"/>
    <w:rsid w:val="00F921D3"/>
    <w:rsid w:val="00F945C4"/>
    <w:rsid w:val="00F94E91"/>
    <w:rsid w:val="00F9582B"/>
    <w:rsid w:val="00F95F6F"/>
    <w:rsid w:val="00F96895"/>
    <w:rsid w:val="00F974E5"/>
    <w:rsid w:val="00FA0705"/>
    <w:rsid w:val="00FA0EB5"/>
    <w:rsid w:val="00FA1C96"/>
    <w:rsid w:val="00FA244B"/>
    <w:rsid w:val="00FA2464"/>
    <w:rsid w:val="00FA2890"/>
    <w:rsid w:val="00FA2E9A"/>
    <w:rsid w:val="00FA3643"/>
    <w:rsid w:val="00FA398C"/>
    <w:rsid w:val="00FA4D9F"/>
    <w:rsid w:val="00FA6667"/>
    <w:rsid w:val="00FA6929"/>
    <w:rsid w:val="00FB02F3"/>
    <w:rsid w:val="00FB05EE"/>
    <w:rsid w:val="00FB0CA2"/>
    <w:rsid w:val="00FB16BA"/>
    <w:rsid w:val="00FB2C21"/>
    <w:rsid w:val="00FB3B4F"/>
    <w:rsid w:val="00FB60E9"/>
    <w:rsid w:val="00FB6220"/>
    <w:rsid w:val="00FC0724"/>
    <w:rsid w:val="00FC1399"/>
    <w:rsid w:val="00FC14AE"/>
    <w:rsid w:val="00FC1EE2"/>
    <w:rsid w:val="00FC2BDD"/>
    <w:rsid w:val="00FC5409"/>
    <w:rsid w:val="00FC5734"/>
    <w:rsid w:val="00FC5FBA"/>
    <w:rsid w:val="00FC6F08"/>
    <w:rsid w:val="00FC75F4"/>
    <w:rsid w:val="00FC7BA1"/>
    <w:rsid w:val="00FD0EF5"/>
    <w:rsid w:val="00FD13E0"/>
    <w:rsid w:val="00FD28BC"/>
    <w:rsid w:val="00FD52A3"/>
    <w:rsid w:val="00FD66C5"/>
    <w:rsid w:val="00FD6E84"/>
    <w:rsid w:val="00FD7434"/>
    <w:rsid w:val="00FD77ED"/>
    <w:rsid w:val="00FE1C42"/>
    <w:rsid w:val="00FE2EE1"/>
    <w:rsid w:val="00FE3729"/>
    <w:rsid w:val="00FE4397"/>
    <w:rsid w:val="00FE50F9"/>
    <w:rsid w:val="00FE69DF"/>
    <w:rsid w:val="00FE7F7A"/>
    <w:rsid w:val="00FF00DD"/>
    <w:rsid w:val="00FF0953"/>
    <w:rsid w:val="00FF2FF6"/>
    <w:rsid w:val="00FF47C5"/>
    <w:rsid w:val="00FF4C6A"/>
    <w:rsid w:val="00FF6359"/>
    <w:rsid w:val="00FF6C6A"/>
    <w:rsid w:val="00FF74A2"/>
    <w:rsid w:val="00FF7D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097813A0"/>
  <w15:chartTrackingRefBased/>
  <w15:docId w15:val="{E8131427-4191-49FC-A34A-0D8BF0B8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2A5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CD5A42"/>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rPr>
  </w:style>
  <w:style w:type="paragraph" w:styleId="Nadpis2">
    <w:name w:val="heading 2"/>
    <w:basedOn w:val="Normln"/>
    <w:next w:val="Normln"/>
    <w:link w:val="Nadpis2Char"/>
    <w:uiPriority w:val="9"/>
    <w:qFormat/>
    <w:rsid w:val="00CD5A42"/>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rPr>
  </w:style>
  <w:style w:type="paragraph" w:styleId="Nadpis3">
    <w:name w:val="heading 3"/>
    <w:basedOn w:val="Normln"/>
    <w:next w:val="Normln"/>
    <w:link w:val="Nadpis3Char"/>
    <w:uiPriority w:val="9"/>
    <w:qFormat/>
    <w:rsid w:val="00CD5A42"/>
    <w:pPr>
      <w:keepNext/>
      <w:keepLines/>
      <w:numPr>
        <w:ilvl w:val="2"/>
        <w:numId w:val="1"/>
      </w:numPr>
      <w:overflowPunct/>
      <w:autoSpaceDE/>
      <w:autoSpaceDN/>
      <w:adjustRightInd/>
      <w:spacing w:before="240" w:after="240" w:line="276" w:lineRule="auto"/>
      <w:jc w:val="both"/>
      <w:textAlignment w:val="auto"/>
      <w:outlineLvl w:val="2"/>
    </w:pPr>
    <w:rPr>
      <w:rFonts w:ascii="Calibri" w:hAnsi="Calibri"/>
      <w:b/>
      <w:bCs/>
      <w:color w:val="365F91"/>
      <w:sz w:val="24"/>
    </w:rPr>
  </w:style>
  <w:style w:type="paragraph" w:styleId="Nadpis4">
    <w:name w:val="heading 4"/>
    <w:basedOn w:val="Normln"/>
    <w:next w:val="Normln"/>
    <w:link w:val="Nadpis4Char"/>
    <w:uiPriority w:val="9"/>
    <w:qFormat/>
    <w:rsid w:val="00CD5A42"/>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rPr>
  </w:style>
  <w:style w:type="paragraph" w:styleId="Nadpis5">
    <w:name w:val="heading 5"/>
    <w:basedOn w:val="Normln"/>
    <w:next w:val="Normln"/>
    <w:link w:val="Nadpis5Char"/>
    <w:uiPriority w:val="9"/>
    <w:qFormat/>
    <w:rsid w:val="00CD5A42"/>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rPr>
  </w:style>
  <w:style w:type="paragraph" w:styleId="Nadpis6">
    <w:name w:val="heading 6"/>
    <w:basedOn w:val="Normln"/>
    <w:next w:val="Normln"/>
    <w:link w:val="Nadpis6Char"/>
    <w:uiPriority w:val="9"/>
    <w:qFormat/>
    <w:rsid w:val="00CD5A42"/>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rPr>
  </w:style>
  <w:style w:type="paragraph" w:styleId="Nadpis7">
    <w:name w:val="heading 7"/>
    <w:basedOn w:val="Normln"/>
    <w:next w:val="Normln"/>
    <w:link w:val="Nadpis7Char"/>
    <w:uiPriority w:val="9"/>
    <w:qFormat/>
    <w:rsid w:val="00CD5A42"/>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rPr>
  </w:style>
  <w:style w:type="paragraph" w:styleId="Nadpis8">
    <w:name w:val="heading 8"/>
    <w:basedOn w:val="Normln"/>
    <w:next w:val="Normln"/>
    <w:link w:val="Nadpis8Char"/>
    <w:qFormat/>
    <w:rsid w:val="00CD5A42"/>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rPr>
  </w:style>
  <w:style w:type="paragraph" w:styleId="Nadpis9">
    <w:name w:val="heading 9"/>
    <w:basedOn w:val="Normln"/>
    <w:next w:val="Normln"/>
    <w:link w:val="Nadpis9Char"/>
    <w:uiPriority w:val="9"/>
    <w:qFormat/>
    <w:rsid w:val="00CD5A42"/>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D5A42"/>
    <w:pPr>
      <w:tabs>
        <w:tab w:val="center" w:pos="4536"/>
        <w:tab w:val="right" w:pos="9072"/>
      </w:tabs>
    </w:pPr>
  </w:style>
  <w:style w:type="character" w:customStyle="1" w:styleId="ZhlavChar">
    <w:name w:val="Záhlaví Char"/>
    <w:basedOn w:val="Standardnpsmoodstavce"/>
    <w:link w:val="Zhlav"/>
    <w:uiPriority w:val="99"/>
    <w:rsid w:val="00CD5A42"/>
  </w:style>
  <w:style w:type="paragraph" w:styleId="Zpat">
    <w:name w:val="footer"/>
    <w:basedOn w:val="Normln"/>
    <w:link w:val="ZpatChar"/>
    <w:uiPriority w:val="99"/>
    <w:unhideWhenUsed/>
    <w:rsid w:val="00CD5A42"/>
    <w:pPr>
      <w:tabs>
        <w:tab w:val="center" w:pos="4536"/>
        <w:tab w:val="right" w:pos="9072"/>
      </w:tabs>
    </w:pPr>
  </w:style>
  <w:style w:type="character" w:customStyle="1" w:styleId="ZpatChar">
    <w:name w:val="Zápatí Char"/>
    <w:basedOn w:val="Standardnpsmoodstavce"/>
    <w:link w:val="Zpat"/>
    <w:uiPriority w:val="99"/>
    <w:rsid w:val="00CD5A42"/>
  </w:style>
  <w:style w:type="paragraph" w:styleId="Normlnweb">
    <w:name w:val="Normal (Web)"/>
    <w:basedOn w:val="Normln"/>
    <w:uiPriority w:val="99"/>
    <w:unhideWhenUsed/>
    <w:rsid w:val="00CD5A42"/>
    <w:pPr>
      <w:overflowPunct/>
      <w:autoSpaceDE/>
      <w:autoSpaceDN/>
      <w:adjustRightInd/>
      <w:spacing w:before="100" w:beforeAutospacing="1" w:after="100" w:afterAutospacing="1"/>
      <w:textAlignment w:val="auto"/>
    </w:pPr>
    <w:rPr>
      <w:sz w:val="24"/>
      <w:szCs w:val="24"/>
    </w:rPr>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CD5A42"/>
    <w:rPr>
      <w:rFonts w:ascii="Calibri" w:eastAsia="Times New Roman" w:hAnsi="Calibri" w:cs="Times New Roman"/>
      <w:b/>
      <w:bCs/>
      <w:smallCaps/>
      <w:kern w:val="32"/>
      <w:sz w:val="28"/>
      <w:szCs w:val="32"/>
      <w:lang w:eastAsia="cs-CZ"/>
    </w:rPr>
  </w:style>
  <w:style w:type="character" w:customStyle="1" w:styleId="Nadpis2Char">
    <w:name w:val="Nadpis 2 Char"/>
    <w:basedOn w:val="Standardnpsmoodstavce"/>
    <w:link w:val="Nadpis2"/>
    <w:uiPriority w:val="9"/>
    <w:rsid w:val="00CD5A42"/>
    <w:rPr>
      <w:rFonts w:ascii="Calibri" w:eastAsia="Times New Roman" w:hAnsi="Calibri" w:cs="Times New Roman"/>
      <w:b/>
      <w:bCs/>
      <w:iCs/>
      <w:sz w:val="26"/>
      <w:szCs w:val="28"/>
      <w:lang w:eastAsia="cs-CZ"/>
    </w:rPr>
  </w:style>
  <w:style w:type="character" w:customStyle="1" w:styleId="Nadpis3Char">
    <w:name w:val="Nadpis 3 Char"/>
    <w:basedOn w:val="Standardnpsmoodstavce"/>
    <w:link w:val="Nadpis3"/>
    <w:uiPriority w:val="9"/>
    <w:rsid w:val="00CD5A42"/>
    <w:rPr>
      <w:rFonts w:ascii="Calibri" w:eastAsia="Times New Roman" w:hAnsi="Calibri" w:cs="Times New Roman"/>
      <w:b/>
      <w:bCs/>
      <w:color w:val="365F91"/>
      <w:sz w:val="24"/>
      <w:szCs w:val="20"/>
      <w:lang w:eastAsia="cs-CZ"/>
    </w:rPr>
  </w:style>
  <w:style w:type="character" w:customStyle="1" w:styleId="Nadpis4Char">
    <w:name w:val="Nadpis 4 Char"/>
    <w:basedOn w:val="Standardnpsmoodstavce"/>
    <w:link w:val="Nadpis4"/>
    <w:uiPriority w:val="9"/>
    <w:rsid w:val="00CD5A42"/>
    <w:rPr>
      <w:rFonts w:ascii="Calibri" w:eastAsia="Times New Roman" w:hAnsi="Calibri" w:cs="Times New Roman"/>
      <w:b/>
      <w:bCs/>
      <w:i/>
      <w:iCs/>
      <w:sz w:val="24"/>
      <w:szCs w:val="20"/>
      <w:lang w:eastAsia="cs-CZ"/>
    </w:rPr>
  </w:style>
  <w:style w:type="character" w:customStyle="1" w:styleId="Nadpis5Char">
    <w:name w:val="Nadpis 5 Char"/>
    <w:basedOn w:val="Standardnpsmoodstavce"/>
    <w:link w:val="Nadpis5"/>
    <w:uiPriority w:val="9"/>
    <w:rsid w:val="00CD5A42"/>
    <w:rPr>
      <w:rFonts w:ascii="Calibri" w:eastAsia="Times New Roman" w:hAnsi="Calibri" w:cs="Times New Roman"/>
      <w:color w:val="365F91"/>
      <w:sz w:val="24"/>
      <w:szCs w:val="20"/>
      <w:lang w:eastAsia="cs-CZ"/>
    </w:rPr>
  </w:style>
  <w:style w:type="character" w:customStyle="1" w:styleId="Nadpis6Char">
    <w:name w:val="Nadpis 6 Char"/>
    <w:basedOn w:val="Standardnpsmoodstavce"/>
    <w:link w:val="Nadpis6"/>
    <w:uiPriority w:val="9"/>
    <w:rsid w:val="00CD5A42"/>
    <w:rPr>
      <w:rFonts w:ascii="Cambria" w:eastAsia="Times New Roman" w:hAnsi="Cambria" w:cs="Times New Roman"/>
      <w:i/>
      <w:iCs/>
      <w:color w:val="243F60"/>
      <w:sz w:val="24"/>
      <w:szCs w:val="20"/>
      <w:lang w:eastAsia="cs-CZ"/>
    </w:rPr>
  </w:style>
  <w:style w:type="character" w:customStyle="1" w:styleId="Nadpis7Char">
    <w:name w:val="Nadpis 7 Char"/>
    <w:basedOn w:val="Standardnpsmoodstavce"/>
    <w:link w:val="Nadpis7"/>
    <w:uiPriority w:val="9"/>
    <w:rsid w:val="00CD5A42"/>
    <w:rPr>
      <w:rFonts w:ascii="Cambria" w:eastAsia="Times New Roman" w:hAnsi="Cambria" w:cs="Times New Roman"/>
      <w:i/>
      <w:iCs/>
      <w:color w:val="404040"/>
      <w:sz w:val="24"/>
      <w:szCs w:val="20"/>
      <w:lang w:eastAsia="cs-CZ"/>
    </w:rPr>
  </w:style>
  <w:style w:type="character" w:customStyle="1" w:styleId="Nadpis8Char">
    <w:name w:val="Nadpis 8 Char"/>
    <w:basedOn w:val="Standardnpsmoodstavce"/>
    <w:link w:val="Nadpis8"/>
    <w:rsid w:val="00CD5A42"/>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rsid w:val="00CD5A42"/>
    <w:rPr>
      <w:rFonts w:ascii="Cambria" w:eastAsia="Times New Roman" w:hAnsi="Cambria" w:cs="Times New Roman"/>
      <w:i/>
      <w:iCs/>
      <w:color w:val="404040"/>
      <w:sz w:val="20"/>
      <w:szCs w:val="20"/>
      <w:lang w:eastAsia="cs-CZ"/>
    </w:rPr>
  </w:style>
  <w:style w:type="paragraph" w:customStyle="1" w:styleId="Odstavecseseznamem1">
    <w:name w:val="Odstavec se seznamem1"/>
    <w:aliases w:val="Odstavec_muj"/>
    <w:basedOn w:val="Normln"/>
    <w:link w:val="OdstavecseseznamemChar"/>
    <w:qFormat/>
    <w:rsid w:val="00CD5A42"/>
    <w:pPr>
      <w:ind w:left="720"/>
      <w:contextualSpacing/>
    </w:pPr>
  </w:style>
  <w:style w:type="paragraph" w:styleId="Titulek">
    <w:name w:val="caption"/>
    <w:basedOn w:val="Normln"/>
    <w:next w:val="Normln"/>
    <w:link w:val="TitulekChar"/>
    <w:uiPriority w:val="35"/>
    <w:qFormat/>
    <w:rsid w:val="00CD5A42"/>
    <w:pPr>
      <w:spacing w:before="240" w:after="120"/>
      <w:jc w:val="both"/>
    </w:pPr>
    <w:rPr>
      <w:rFonts w:ascii="Calibri" w:hAnsi="Calibri"/>
      <w:b/>
      <w:bCs/>
      <w:color w:val="4F81BD"/>
      <w:sz w:val="24"/>
      <w:szCs w:val="18"/>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link w:val="stylishCar"/>
    <w:uiPriority w:val="99"/>
    <w:qFormat/>
    <w:rsid w:val="00CD5A42"/>
    <w:rPr>
      <w:vertAlign w:val="superscript"/>
    </w:rPr>
  </w:style>
  <w:style w:type="character" w:customStyle="1" w:styleId="ZkladntextChar">
    <w:name w:val="Základní text Char"/>
    <w:aliases w:val="Standard paragraph Char,Body Text1 Char,Char1 Char,Základní text Char Char Char Char Char Char Char"/>
    <w:link w:val="Zkladntext"/>
    <w:locked/>
    <w:rsid w:val="00CD5A42"/>
    <w:rPr>
      <w:b/>
      <w:bCs/>
      <w:sz w:val="24"/>
    </w:rPr>
  </w:style>
  <w:style w:type="paragraph" w:styleId="Zkladntext">
    <w:name w:val="Body Text"/>
    <w:aliases w:val="Standard paragraph,Body Text1,Char1,Základní text Char Char Char Char Char Char"/>
    <w:basedOn w:val="Normln"/>
    <w:link w:val="ZkladntextChar"/>
    <w:unhideWhenUsed/>
    <w:rsid w:val="00CD5A42"/>
    <w:pPr>
      <w:jc w:val="both"/>
      <w:textAlignment w:val="auto"/>
    </w:pPr>
    <w:rPr>
      <w:rFonts w:asciiTheme="minorHAnsi" w:eastAsiaTheme="minorHAnsi" w:hAnsiTheme="minorHAnsi" w:cstheme="minorBidi"/>
      <w:b/>
      <w:bCs/>
      <w:sz w:val="24"/>
      <w:szCs w:val="22"/>
      <w:lang w:eastAsia="en-US"/>
    </w:rPr>
  </w:style>
  <w:style w:type="character" w:customStyle="1" w:styleId="ZkladntextChar1">
    <w:name w:val="Základní text Char1"/>
    <w:basedOn w:val="Standardnpsmoodstavce"/>
    <w:uiPriority w:val="99"/>
    <w:semiHidden/>
    <w:rsid w:val="00CD5A42"/>
    <w:rPr>
      <w:rFonts w:ascii="Times New Roman" w:eastAsia="Times New Roman" w:hAnsi="Times New Roman" w:cs="Times New Roman"/>
      <w:sz w:val="20"/>
      <w:szCs w:val="20"/>
      <w:lang w:eastAsia="cs-CZ"/>
    </w:rPr>
  </w:style>
  <w:style w:type="paragraph" w:styleId="Obsah1">
    <w:name w:val="toc 1"/>
    <w:basedOn w:val="Normln"/>
    <w:next w:val="Normln"/>
    <w:autoRedefine/>
    <w:uiPriority w:val="39"/>
    <w:unhideWhenUsed/>
    <w:rsid w:val="00CD5A42"/>
    <w:pPr>
      <w:overflowPunct/>
      <w:autoSpaceDE/>
      <w:autoSpaceDN/>
      <w:adjustRightInd/>
      <w:spacing w:before="200" w:after="100" w:line="276" w:lineRule="auto"/>
      <w:jc w:val="both"/>
      <w:textAlignment w:val="auto"/>
    </w:pPr>
    <w:rPr>
      <w:rFonts w:ascii="Calibri" w:hAnsi="Calibri"/>
      <w:b/>
      <w:sz w:val="24"/>
    </w:rPr>
  </w:style>
  <w:style w:type="paragraph" w:styleId="Obsah3">
    <w:name w:val="toc 3"/>
    <w:basedOn w:val="Normln"/>
    <w:next w:val="Normln"/>
    <w:autoRedefine/>
    <w:uiPriority w:val="39"/>
    <w:unhideWhenUsed/>
    <w:rsid w:val="00CD5A42"/>
    <w:pPr>
      <w:tabs>
        <w:tab w:val="left" w:pos="1320"/>
        <w:tab w:val="right" w:leader="dot" w:pos="9202"/>
      </w:tabs>
      <w:overflowPunct/>
      <w:autoSpaceDE/>
      <w:autoSpaceDN/>
      <w:adjustRightInd/>
      <w:spacing w:before="200" w:after="100" w:line="276" w:lineRule="auto"/>
      <w:ind w:left="480"/>
      <w:jc w:val="both"/>
      <w:textAlignment w:val="auto"/>
    </w:pPr>
    <w:rPr>
      <w:rFonts w:ascii="Calibri" w:hAnsi="Calibri"/>
      <w:i/>
      <w:noProof/>
      <w:sz w:val="24"/>
    </w:rPr>
  </w:style>
  <w:style w:type="paragraph" w:styleId="Obsah2">
    <w:name w:val="toc 2"/>
    <w:basedOn w:val="Normln"/>
    <w:next w:val="Normln"/>
    <w:autoRedefine/>
    <w:uiPriority w:val="39"/>
    <w:unhideWhenUsed/>
    <w:rsid w:val="00CD5A42"/>
    <w:pPr>
      <w:tabs>
        <w:tab w:val="left" w:pos="880"/>
        <w:tab w:val="right" w:leader="dot" w:pos="9202"/>
      </w:tabs>
      <w:overflowPunct/>
      <w:autoSpaceDE/>
      <w:autoSpaceDN/>
      <w:adjustRightInd/>
      <w:spacing w:before="200" w:after="100" w:line="276" w:lineRule="auto"/>
      <w:ind w:left="240"/>
      <w:jc w:val="both"/>
      <w:textAlignment w:val="auto"/>
    </w:pPr>
    <w:rPr>
      <w:rFonts w:ascii="Calibri" w:hAnsi="Calibri" w:cs="Calibri"/>
      <w:noProof/>
      <w:sz w:val="24"/>
      <w:szCs w:val="24"/>
    </w:rPr>
  </w:style>
  <w:style w:type="character" w:styleId="Hypertextovodkaz">
    <w:name w:val="Hyperlink"/>
    <w:uiPriority w:val="99"/>
    <w:unhideWhenUsed/>
    <w:rsid w:val="00CD5A42"/>
    <w:rPr>
      <w:color w:val="0000FF"/>
      <w:u w:val="single"/>
    </w:rPr>
  </w:style>
  <w:style w:type="paragraph" w:customStyle="1" w:styleId="Point0number">
    <w:name w:val="Point 0 (number)"/>
    <w:basedOn w:val="Normln"/>
    <w:rsid w:val="00CD5A42"/>
    <w:pPr>
      <w:tabs>
        <w:tab w:val="num" w:pos="850"/>
      </w:tabs>
      <w:overflowPunct/>
      <w:autoSpaceDE/>
      <w:autoSpaceDN/>
      <w:adjustRightInd/>
      <w:spacing w:before="120" w:after="120"/>
      <w:ind w:left="850" w:hanging="850"/>
      <w:jc w:val="both"/>
      <w:textAlignment w:val="auto"/>
    </w:pPr>
    <w:rPr>
      <w:sz w:val="24"/>
      <w:szCs w:val="24"/>
      <w:lang w:val="en-GB" w:eastAsia="en-US"/>
    </w:rPr>
  </w:style>
  <w:style w:type="paragraph" w:customStyle="1" w:styleId="Point1number">
    <w:name w:val="Point 1 (number)"/>
    <w:basedOn w:val="Normln"/>
    <w:rsid w:val="00CD5A42"/>
    <w:pPr>
      <w:tabs>
        <w:tab w:val="num" w:pos="1417"/>
      </w:tabs>
      <w:overflowPunct/>
      <w:autoSpaceDE/>
      <w:autoSpaceDN/>
      <w:adjustRightInd/>
      <w:spacing w:before="120" w:after="120"/>
      <w:ind w:left="1417" w:hanging="567"/>
      <w:jc w:val="both"/>
      <w:textAlignment w:val="auto"/>
    </w:pPr>
    <w:rPr>
      <w:sz w:val="24"/>
      <w:szCs w:val="24"/>
      <w:lang w:val="en-GB" w:eastAsia="en-US"/>
    </w:rPr>
  </w:style>
  <w:style w:type="paragraph" w:customStyle="1" w:styleId="Point2number">
    <w:name w:val="Point 2 (number)"/>
    <w:basedOn w:val="Normln"/>
    <w:rsid w:val="00CD5A42"/>
    <w:pPr>
      <w:tabs>
        <w:tab w:val="num" w:pos="1984"/>
      </w:tabs>
      <w:overflowPunct/>
      <w:autoSpaceDE/>
      <w:autoSpaceDN/>
      <w:adjustRightInd/>
      <w:spacing w:before="120" w:after="120"/>
      <w:ind w:left="1984" w:hanging="567"/>
      <w:jc w:val="both"/>
      <w:textAlignment w:val="auto"/>
    </w:pPr>
    <w:rPr>
      <w:sz w:val="24"/>
      <w:szCs w:val="24"/>
      <w:lang w:val="en-GB" w:eastAsia="en-US"/>
    </w:rPr>
  </w:style>
  <w:style w:type="paragraph" w:customStyle="1" w:styleId="Point3number">
    <w:name w:val="Point 3 (number)"/>
    <w:basedOn w:val="Normln"/>
    <w:rsid w:val="00CD5A42"/>
    <w:pPr>
      <w:tabs>
        <w:tab w:val="num" w:pos="2551"/>
      </w:tabs>
      <w:overflowPunct/>
      <w:autoSpaceDE/>
      <w:autoSpaceDN/>
      <w:adjustRightInd/>
      <w:spacing w:before="120" w:after="120"/>
      <w:ind w:left="2551" w:hanging="567"/>
      <w:jc w:val="both"/>
      <w:textAlignment w:val="auto"/>
    </w:pPr>
    <w:rPr>
      <w:sz w:val="24"/>
      <w:szCs w:val="24"/>
      <w:lang w:val="en-GB" w:eastAsia="en-US"/>
    </w:rPr>
  </w:style>
  <w:style w:type="paragraph" w:customStyle="1" w:styleId="Point0letter">
    <w:name w:val="Point 0 (letter)"/>
    <w:basedOn w:val="Normln"/>
    <w:rsid w:val="00CD5A42"/>
    <w:pPr>
      <w:tabs>
        <w:tab w:val="num" w:pos="850"/>
      </w:tabs>
      <w:overflowPunct/>
      <w:autoSpaceDE/>
      <w:autoSpaceDN/>
      <w:adjustRightInd/>
      <w:spacing w:before="120" w:after="120"/>
      <w:ind w:left="850" w:hanging="850"/>
      <w:jc w:val="both"/>
      <w:textAlignment w:val="auto"/>
    </w:pPr>
    <w:rPr>
      <w:sz w:val="24"/>
      <w:szCs w:val="24"/>
      <w:lang w:val="en-GB" w:eastAsia="en-US"/>
    </w:rPr>
  </w:style>
  <w:style w:type="paragraph" w:customStyle="1" w:styleId="Point1letter">
    <w:name w:val="Point 1 (letter)"/>
    <w:basedOn w:val="Normln"/>
    <w:rsid w:val="00CD5A42"/>
    <w:pPr>
      <w:tabs>
        <w:tab w:val="num" w:pos="1417"/>
      </w:tabs>
      <w:overflowPunct/>
      <w:autoSpaceDE/>
      <w:autoSpaceDN/>
      <w:adjustRightInd/>
      <w:spacing w:before="120" w:after="120"/>
      <w:ind w:left="1417" w:hanging="567"/>
      <w:jc w:val="both"/>
      <w:textAlignment w:val="auto"/>
    </w:pPr>
    <w:rPr>
      <w:sz w:val="24"/>
      <w:szCs w:val="24"/>
      <w:lang w:val="en-GB" w:eastAsia="en-US"/>
    </w:rPr>
  </w:style>
  <w:style w:type="paragraph" w:customStyle="1" w:styleId="Point2letter">
    <w:name w:val="Point 2 (letter)"/>
    <w:basedOn w:val="Normln"/>
    <w:rsid w:val="00CD5A42"/>
    <w:pPr>
      <w:tabs>
        <w:tab w:val="num" w:pos="1984"/>
      </w:tabs>
      <w:overflowPunct/>
      <w:autoSpaceDE/>
      <w:autoSpaceDN/>
      <w:adjustRightInd/>
      <w:spacing w:before="120" w:after="120"/>
      <w:ind w:left="1984" w:hanging="567"/>
      <w:jc w:val="both"/>
      <w:textAlignment w:val="auto"/>
    </w:pPr>
    <w:rPr>
      <w:sz w:val="24"/>
      <w:szCs w:val="24"/>
      <w:lang w:val="en-GB" w:eastAsia="en-US"/>
    </w:rPr>
  </w:style>
  <w:style w:type="paragraph" w:customStyle="1" w:styleId="Point3letter">
    <w:name w:val="Point 3 (letter)"/>
    <w:basedOn w:val="Normln"/>
    <w:rsid w:val="00CD5A42"/>
    <w:pPr>
      <w:tabs>
        <w:tab w:val="num" w:pos="2551"/>
      </w:tabs>
      <w:overflowPunct/>
      <w:autoSpaceDE/>
      <w:autoSpaceDN/>
      <w:adjustRightInd/>
      <w:spacing w:before="120" w:after="120"/>
      <w:ind w:left="2551" w:hanging="567"/>
      <w:jc w:val="both"/>
      <w:textAlignment w:val="auto"/>
    </w:pPr>
    <w:rPr>
      <w:sz w:val="24"/>
      <w:szCs w:val="24"/>
      <w:lang w:val="en-GB" w:eastAsia="en-US"/>
    </w:rPr>
  </w:style>
  <w:style w:type="paragraph" w:customStyle="1" w:styleId="Point4letter">
    <w:name w:val="Point 4 (letter)"/>
    <w:basedOn w:val="Normln"/>
    <w:rsid w:val="00CD5A42"/>
    <w:pPr>
      <w:tabs>
        <w:tab w:val="num" w:pos="3118"/>
      </w:tabs>
      <w:overflowPunct/>
      <w:autoSpaceDE/>
      <w:autoSpaceDN/>
      <w:adjustRightInd/>
      <w:spacing w:before="120" w:after="120"/>
      <w:ind w:left="3118" w:hanging="567"/>
      <w:jc w:val="both"/>
      <w:textAlignment w:val="auto"/>
    </w:pPr>
    <w:rPr>
      <w:sz w:val="24"/>
      <w:szCs w:val="24"/>
      <w:lang w:val="en-GB" w:eastAsia="en-US"/>
    </w:rPr>
  </w:style>
  <w:style w:type="paragraph" w:customStyle="1" w:styleId="beznytext">
    <w:name w:val="bezny_text"/>
    <w:basedOn w:val="Normln"/>
    <w:rsid w:val="00CD5A42"/>
    <w:pPr>
      <w:overflowPunct/>
      <w:autoSpaceDE/>
      <w:autoSpaceDN/>
      <w:adjustRightInd/>
      <w:spacing w:before="100" w:beforeAutospacing="1" w:after="100" w:afterAutospacing="1"/>
      <w:textAlignment w:val="auto"/>
    </w:pPr>
    <w:rPr>
      <w:sz w:val="24"/>
      <w:szCs w:val="24"/>
    </w:rPr>
  </w:style>
  <w:style w:type="paragraph" w:styleId="Bezmezer">
    <w:name w:val="No Spacing"/>
    <w:link w:val="BezmezerChar"/>
    <w:uiPriority w:val="1"/>
    <w:qFormat/>
    <w:rsid w:val="00CD5A42"/>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1"/>
    <w:rsid w:val="00CD5A42"/>
    <w:rPr>
      <w:rFonts w:ascii="Calibri" w:eastAsia="Times New Roman" w:hAnsi="Calibri" w:cs="Times New Roman"/>
      <w:lang w:eastAsia="cs-CZ"/>
    </w:rPr>
  </w:style>
  <w:style w:type="character" w:customStyle="1" w:styleId="TextbublinyChar">
    <w:name w:val="Text bubliny Char"/>
    <w:link w:val="Textbubliny"/>
    <w:uiPriority w:val="99"/>
    <w:semiHidden/>
    <w:rsid w:val="00CD5A42"/>
    <w:rPr>
      <w:rFonts w:ascii="Tahoma" w:hAnsi="Tahoma" w:cs="Tahoma"/>
      <w:sz w:val="16"/>
      <w:szCs w:val="16"/>
    </w:rPr>
  </w:style>
  <w:style w:type="paragraph" w:styleId="Textbubliny">
    <w:name w:val="Balloon Text"/>
    <w:basedOn w:val="Normln"/>
    <w:link w:val="TextbublinyChar"/>
    <w:uiPriority w:val="99"/>
    <w:semiHidden/>
    <w:unhideWhenUsed/>
    <w:rsid w:val="00CD5A42"/>
    <w:pPr>
      <w:overflowPunct/>
      <w:autoSpaceDE/>
      <w:autoSpaceDN/>
      <w:adjustRightInd/>
      <w:jc w:val="both"/>
      <w:textAlignment w:val="auto"/>
    </w:pPr>
    <w:rPr>
      <w:rFonts w:ascii="Tahoma" w:eastAsiaTheme="minorHAnsi" w:hAnsi="Tahoma" w:cs="Tahoma"/>
      <w:sz w:val="16"/>
      <w:szCs w:val="16"/>
      <w:lang w:eastAsia="en-US"/>
    </w:rPr>
  </w:style>
  <w:style w:type="character" w:customStyle="1" w:styleId="TextbublinyChar1">
    <w:name w:val="Text bubliny Char1"/>
    <w:basedOn w:val="Standardnpsmoodstavce"/>
    <w:uiPriority w:val="99"/>
    <w:semiHidden/>
    <w:rsid w:val="00CD5A42"/>
    <w:rPr>
      <w:rFonts w:ascii="Segoe UI" w:eastAsia="Times New Roman" w:hAnsi="Segoe UI" w:cs="Segoe UI"/>
      <w:sz w:val="18"/>
      <w:szCs w:val="18"/>
      <w:lang w:eastAsia="cs-CZ"/>
    </w:rPr>
  </w:style>
  <w:style w:type="character" w:customStyle="1" w:styleId="TextkomenteChar">
    <w:name w:val="Text komentáře Char"/>
    <w:link w:val="Textkomente"/>
    <w:uiPriority w:val="99"/>
    <w:rsid w:val="00CD5A42"/>
    <w:rPr>
      <w:rFonts w:ascii="Calibri" w:hAnsi="Calibri"/>
    </w:rPr>
  </w:style>
  <w:style w:type="paragraph" w:styleId="Textkomente">
    <w:name w:val="annotation text"/>
    <w:basedOn w:val="Normln"/>
    <w:link w:val="TextkomenteChar"/>
    <w:uiPriority w:val="99"/>
    <w:unhideWhenUsed/>
    <w:rsid w:val="00CD5A42"/>
    <w:pPr>
      <w:overflowPunct/>
      <w:autoSpaceDE/>
      <w:autoSpaceDN/>
      <w:adjustRightInd/>
      <w:spacing w:before="200" w:after="200"/>
      <w:jc w:val="both"/>
      <w:textAlignment w:val="auto"/>
    </w:pPr>
    <w:rPr>
      <w:rFonts w:ascii="Calibri" w:eastAsiaTheme="minorHAnsi" w:hAnsi="Calibri" w:cstheme="minorBidi"/>
      <w:sz w:val="22"/>
      <w:szCs w:val="22"/>
      <w:lang w:eastAsia="en-US"/>
    </w:rPr>
  </w:style>
  <w:style w:type="character" w:customStyle="1" w:styleId="TextkomenteChar1">
    <w:name w:val="Text komentáře Char1"/>
    <w:basedOn w:val="Standardnpsmoodstavce"/>
    <w:uiPriority w:val="99"/>
    <w:semiHidden/>
    <w:rsid w:val="00CD5A42"/>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uiPriority w:val="99"/>
    <w:semiHidden/>
    <w:rsid w:val="00CD5A42"/>
    <w:rPr>
      <w:rFonts w:ascii="Calibri" w:hAnsi="Calibri"/>
      <w:b/>
      <w:bCs/>
    </w:rPr>
  </w:style>
  <w:style w:type="paragraph" w:styleId="Pedmtkomente">
    <w:name w:val="annotation subject"/>
    <w:basedOn w:val="Textkomente"/>
    <w:next w:val="Textkomente"/>
    <w:link w:val="PedmtkomenteChar"/>
    <w:uiPriority w:val="99"/>
    <w:semiHidden/>
    <w:unhideWhenUsed/>
    <w:rsid w:val="00CD5A42"/>
    <w:rPr>
      <w:b/>
      <w:bCs/>
    </w:rPr>
  </w:style>
  <w:style w:type="character" w:customStyle="1" w:styleId="PedmtkomenteChar1">
    <w:name w:val="Předmět komentáře Char1"/>
    <w:basedOn w:val="TextkomenteChar1"/>
    <w:uiPriority w:val="99"/>
    <w:semiHidden/>
    <w:rsid w:val="00CD5A42"/>
    <w:rPr>
      <w:rFonts w:ascii="Times New Roman" w:eastAsia="Times New Roman" w:hAnsi="Times New Roman" w:cs="Times New Roman"/>
      <w:b/>
      <w:bCs/>
      <w:sz w:val="20"/>
      <w:szCs w:val="20"/>
      <w:lang w:eastAsia="cs-CZ"/>
    </w:rPr>
  </w:style>
  <w:style w:type="paragraph" w:customStyle="1" w:styleId="Zdroj">
    <w:name w:val="Zdroj"/>
    <w:basedOn w:val="Normln"/>
    <w:next w:val="Normln"/>
    <w:link w:val="ZdrojChar"/>
    <w:rsid w:val="00CD5A42"/>
    <w:pPr>
      <w:overflowPunct/>
      <w:autoSpaceDE/>
      <w:autoSpaceDN/>
      <w:adjustRightInd/>
      <w:spacing w:after="120" w:line="288" w:lineRule="auto"/>
      <w:jc w:val="both"/>
      <w:textAlignment w:val="auto"/>
    </w:pPr>
    <w:rPr>
      <w:rFonts w:ascii="Arial" w:hAnsi="Arial"/>
      <w:sz w:val="18"/>
      <w:szCs w:val="24"/>
    </w:rPr>
  </w:style>
  <w:style w:type="character" w:customStyle="1" w:styleId="ZdrojChar">
    <w:name w:val="Zdroj Char"/>
    <w:link w:val="Zdroj"/>
    <w:rsid w:val="00CD5A42"/>
    <w:rPr>
      <w:rFonts w:ascii="Arial" w:eastAsia="Times New Roman" w:hAnsi="Arial" w:cs="Times New Roman"/>
      <w:sz w:val="18"/>
      <w:szCs w:val="24"/>
      <w:lang w:eastAsia="cs-CZ"/>
    </w:rPr>
  </w:style>
  <w:style w:type="paragraph" w:styleId="Nzev">
    <w:name w:val="Title"/>
    <w:basedOn w:val="Normln"/>
    <w:link w:val="NzevChar"/>
    <w:qFormat/>
    <w:rsid w:val="00CD5A42"/>
    <w:pPr>
      <w:jc w:val="center"/>
    </w:pPr>
    <w:rPr>
      <w:b/>
      <w:bCs/>
      <w:sz w:val="24"/>
    </w:rPr>
  </w:style>
  <w:style w:type="character" w:customStyle="1" w:styleId="NzevChar">
    <w:name w:val="Název Char"/>
    <w:basedOn w:val="Standardnpsmoodstavce"/>
    <w:link w:val="Nzev"/>
    <w:rsid w:val="00CD5A42"/>
    <w:rPr>
      <w:rFonts w:ascii="Times New Roman" w:eastAsia="Times New Roman" w:hAnsi="Times New Roman" w:cs="Times New Roman"/>
      <w:b/>
      <w:bCs/>
      <w:sz w:val="24"/>
      <w:szCs w:val="20"/>
      <w:lang w:eastAsia="cs-CZ"/>
    </w:rPr>
  </w:style>
  <w:style w:type="paragraph" w:customStyle="1" w:styleId="OdrazkaIsouhlas">
    <w:name w:val="Odrazka_I_souhlas"/>
    <w:basedOn w:val="Normln"/>
    <w:rsid w:val="00CD5A42"/>
    <w:pPr>
      <w:tabs>
        <w:tab w:val="left" w:pos="284"/>
      </w:tabs>
      <w:overflowPunct/>
      <w:autoSpaceDE/>
      <w:autoSpaceDN/>
      <w:adjustRightInd/>
      <w:spacing w:before="40" w:after="40"/>
      <w:ind w:left="1069" w:hanging="360"/>
      <w:textAlignment w:val="auto"/>
    </w:pPr>
    <w:rPr>
      <w:rFonts w:ascii="Arial" w:hAnsi="Arial" w:cs="Arial"/>
    </w:rPr>
  </w:style>
  <w:style w:type="paragraph" w:customStyle="1" w:styleId="Default">
    <w:name w:val="Default"/>
    <w:link w:val="DefaultChar"/>
    <w:rsid w:val="00CD5A42"/>
    <w:pPr>
      <w:tabs>
        <w:tab w:val="left" w:pos="708"/>
      </w:tabs>
      <w:suppressAutoHyphens/>
      <w:overflowPunct w:val="0"/>
      <w:autoSpaceDE w:val="0"/>
      <w:spacing w:after="0" w:line="200" w:lineRule="atLeast"/>
      <w:textAlignment w:val="baseline"/>
    </w:pPr>
    <w:rPr>
      <w:rFonts w:ascii="Calibri" w:eastAsia="MS Mincho" w:hAnsi="Calibri" w:cs="Calibri"/>
      <w:sz w:val="20"/>
      <w:szCs w:val="20"/>
    </w:rPr>
  </w:style>
  <w:style w:type="paragraph" w:customStyle="1" w:styleId="bezmezer1">
    <w:name w:val="bezmezer1"/>
    <w:basedOn w:val="Bezmezer"/>
    <w:qFormat/>
    <w:rsid w:val="00CD5A42"/>
    <w:rPr>
      <w:rFonts w:ascii="Times New Roman" w:eastAsia="Calibri" w:hAnsi="Times New Roman"/>
      <w:sz w:val="24"/>
      <w:szCs w:val="24"/>
      <w:lang w:eastAsia="en-US"/>
    </w:rPr>
  </w:style>
  <w:style w:type="paragraph" w:styleId="Zkladntext3">
    <w:name w:val="Body Text 3"/>
    <w:basedOn w:val="Normln"/>
    <w:link w:val="Zkladntext3Char"/>
    <w:uiPriority w:val="99"/>
    <w:semiHidden/>
    <w:unhideWhenUsed/>
    <w:rsid w:val="00CD5A42"/>
    <w:pPr>
      <w:overflowPunct/>
      <w:autoSpaceDE/>
      <w:autoSpaceDN/>
      <w:adjustRightInd/>
      <w:spacing w:before="200" w:after="120" w:line="276" w:lineRule="auto"/>
      <w:jc w:val="both"/>
      <w:textAlignment w:val="auto"/>
    </w:pPr>
    <w:rPr>
      <w:rFonts w:ascii="Calibri" w:hAnsi="Calibri"/>
      <w:sz w:val="16"/>
      <w:szCs w:val="16"/>
    </w:rPr>
  </w:style>
  <w:style w:type="character" w:customStyle="1" w:styleId="Zkladntext3Char">
    <w:name w:val="Základní text 3 Char"/>
    <w:basedOn w:val="Standardnpsmoodstavce"/>
    <w:link w:val="Zkladntext3"/>
    <w:uiPriority w:val="99"/>
    <w:semiHidden/>
    <w:rsid w:val="00CD5A42"/>
    <w:rPr>
      <w:rFonts w:ascii="Calibri" w:eastAsia="Times New Roman" w:hAnsi="Calibri" w:cs="Times New Roman"/>
      <w:sz w:val="16"/>
      <w:szCs w:val="16"/>
      <w:lang w:eastAsia="cs-CZ"/>
    </w:rPr>
  </w:style>
  <w:style w:type="paragraph" w:customStyle="1" w:styleId="normln0">
    <w:name w:val="normální"/>
    <w:basedOn w:val="Normln"/>
    <w:qFormat/>
    <w:rsid w:val="00CD5A42"/>
    <w:pPr>
      <w:overflowPunct/>
      <w:autoSpaceDE/>
      <w:autoSpaceDN/>
      <w:adjustRightInd/>
      <w:spacing w:after="200" w:line="276" w:lineRule="auto"/>
      <w:jc w:val="both"/>
      <w:textAlignment w:val="auto"/>
    </w:pPr>
    <w:rPr>
      <w:rFonts w:eastAsia="Calibri"/>
      <w:sz w:val="24"/>
      <w:szCs w:val="24"/>
      <w:lang w:eastAsia="en-US"/>
    </w:rPr>
  </w:style>
  <w:style w:type="paragraph" w:customStyle="1" w:styleId="Odstavecodsazen">
    <w:name w:val="Odstavec odsazený"/>
    <w:basedOn w:val="Normln"/>
    <w:rsid w:val="00CD5A42"/>
    <w:pPr>
      <w:tabs>
        <w:tab w:val="left" w:pos="709"/>
      </w:tabs>
      <w:overflowPunct/>
      <w:autoSpaceDE/>
      <w:autoSpaceDN/>
      <w:adjustRightInd/>
      <w:spacing w:after="120" w:line="360" w:lineRule="auto"/>
      <w:ind w:left="357" w:firstLine="352"/>
      <w:jc w:val="both"/>
      <w:textAlignment w:val="auto"/>
    </w:pPr>
    <w:rPr>
      <w:sz w:val="24"/>
    </w:rPr>
  </w:style>
  <w:style w:type="paragraph" w:styleId="Podpise-mailu">
    <w:name w:val="E-mail Signature"/>
    <w:basedOn w:val="Normln"/>
    <w:link w:val="Podpise-mailuChar"/>
    <w:rsid w:val="00CD5A42"/>
    <w:pPr>
      <w:tabs>
        <w:tab w:val="num" w:pos="720"/>
      </w:tabs>
      <w:overflowPunct/>
      <w:autoSpaceDE/>
      <w:autoSpaceDN/>
      <w:adjustRightInd/>
      <w:spacing w:before="40" w:after="120" w:line="288" w:lineRule="auto"/>
      <w:jc w:val="both"/>
      <w:textAlignment w:val="auto"/>
    </w:pPr>
    <w:rPr>
      <w:rFonts w:ascii="Arial" w:hAnsi="Arial"/>
      <w:szCs w:val="24"/>
    </w:rPr>
  </w:style>
  <w:style w:type="character" w:customStyle="1" w:styleId="Podpise-mailuChar">
    <w:name w:val="Podpis e-mailu Char"/>
    <w:basedOn w:val="Standardnpsmoodstavce"/>
    <w:link w:val="Podpise-mailu"/>
    <w:rsid w:val="00CD5A42"/>
    <w:rPr>
      <w:rFonts w:ascii="Arial" w:eastAsia="Times New Roman" w:hAnsi="Arial" w:cs="Times New Roman"/>
      <w:sz w:val="20"/>
      <w:szCs w:val="24"/>
      <w:lang w:eastAsia="cs-CZ"/>
    </w:rPr>
  </w:style>
  <w:style w:type="paragraph" w:styleId="Nadpisobsahu">
    <w:name w:val="TOC Heading"/>
    <w:basedOn w:val="Nadpis1"/>
    <w:next w:val="Normln"/>
    <w:uiPriority w:val="39"/>
    <w:qFormat/>
    <w:rsid w:val="00CD5A42"/>
    <w:pPr>
      <w:keepLines/>
      <w:pageBreakBefore w:val="0"/>
      <w:numPr>
        <w:numId w:val="0"/>
      </w:numPr>
      <w:spacing w:before="480" w:after="0"/>
      <w:jc w:val="left"/>
      <w:outlineLvl w:val="9"/>
    </w:pPr>
    <w:rPr>
      <w:color w:val="365F91"/>
      <w:kern w:val="0"/>
      <w:szCs w:val="28"/>
    </w:rPr>
  </w:style>
  <w:style w:type="paragraph" w:styleId="Obsah4">
    <w:name w:val="toc 4"/>
    <w:basedOn w:val="Normln"/>
    <w:next w:val="Normln"/>
    <w:autoRedefine/>
    <w:uiPriority w:val="39"/>
    <w:unhideWhenUsed/>
    <w:rsid w:val="00CD5A42"/>
    <w:pPr>
      <w:spacing w:after="100"/>
      <w:ind w:left="600"/>
    </w:pPr>
  </w:style>
  <w:style w:type="table" w:styleId="Mkatabulky">
    <w:name w:val="Table Grid"/>
    <w:aliases w:val="SGS Table Basic 1"/>
    <w:basedOn w:val="Normlntabulka"/>
    <w:uiPriority w:val="39"/>
    <w:rsid w:val="00CD5A4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CD5A42"/>
    <w:rPr>
      <w:sz w:val="16"/>
      <w:szCs w:val="16"/>
    </w:rPr>
  </w:style>
  <w:style w:type="character" w:customStyle="1" w:styleId="CharChar5">
    <w:name w:val="Char Char5"/>
    <w:semiHidden/>
    <w:locked/>
    <w:rsid w:val="00CD5A42"/>
    <w:rPr>
      <w:rFonts w:ascii="Calibri" w:hAnsi="Calibri"/>
      <w:lang w:bidi="ar-SA"/>
    </w:rPr>
  </w:style>
  <w:style w:type="paragraph" w:customStyle="1" w:styleId="Zdrojtabulkyobrzku">
    <w:name w:val="Zdroj tabulky/obrázku"/>
    <w:basedOn w:val="Normln"/>
    <w:link w:val="ZdrojtabulkyobrzkuChar"/>
    <w:qFormat/>
    <w:rsid w:val="00CD5A42"/>
    <w:pPr>
      <w:overflowPunct/>
      <w:autoSpaceDE/>
      <w:autoSpaceDN/>
      <w:adjustRightInd/>
      <w:spacing w:before="120" w:after="240" w:line="288" w:lineRule="auto"/>
      <w:jc w:val="both"/>
      <w:textAlignment w:val="auto"/>
    </w:pPr>
    <w:rPr>
      <w:rFonts w:ascii="Arial" w:hAnsi="Arial"/>
      <w:szCs w:val="22"/>
    </w:rPr>
  </w:style>
  <w:style w:type="character" w:customStyle="1" w:styleId="ZdrojtabulkyobrzkuChar">
    <w:name w:val="Zdroj tabulky/obrázku Char"/>
    <w:link w:val="Zdrojtabulkyobrzku"/>
    <w:rsid w:val="00CD5A42"/>
    <w:rPr>
      <w:rFonts w:ascii="Arial" w:eastAsia="Times New Roman" w:hAnsi="Arial" w:cs="Times New Roman"/>
      <w:sz w:val="20"/>
      <w:lang w:eastAsia="cs-CZ"/>
    </w:rPr>
  </w:style>
  <w:style w:type="character" w:customStyle="1" w:styleId="TextMetodikaChar">
    <w:name w:val="Text Metodika Char"/>
    <w:link w:val="TextMetodika"/>
    <w:uiPriority w:val="99"/>
    <w:locked/>
    <w:rsid w:val="00CD5A42"/>
    <w:rPr>
      <w:rFonts w:ascii="Arial" w:hAnsi="Arial"/>
    </w:rPr>
  </w:style>
  <w:style w:type="paragraph" w:customStyle="1" w:styleId="TextMetodika">
    <w:name w:val="Text Metodika"/>
    <w:basedOn w:val="Normln"/>
    <w:link w:val="TextMetodikaChar"/>
    <w:uiPriority w:val="99"/>
    <w:qFormat/>
    <w:rsid w:val="00CD5A42"/>
    <w:pPr>
      <w:overflowPunct/>
      <w:autoSpaceDE/>
      <w:autoSpaceDN/>
      <w:adjustRightInd/>
      <w:spacing w:before="120" w:after="120" w:line="312" w:lineRule="auto"/>
      <w:jc w:val="both"/>
      <w:textAlignment w:val="auto"/>
    </w:pPr>
    <w:rPr>
      <w:rFonts w:ascii="Arial" w:eastAsiaTheme="minorHAnsi" w:hAnsi="Arial" w:cstheme="minorBidi"/>
      <w:sz w:val="22"/>
      <w:szCs w:val="22"/>
      <w:lang w:eastAsia="en-US"/>
    </w:rPr>
  </w:style>
  <w:style w:type="paragraph" w:styleId="Seznamsodrkami">
    <w:name w:val="List Bullet"/>
    <w:basedOn w:val="Normln"/>
    <w:autoRedefine/>
    <w:rsid w:val="00CD5A42"/>
    <w:pPr>
      <w:overflowPunct/>
      <w:autoSpaceDE/>
      <w:autoSpaceDN/>
      <w:adjustRightInd/>
      <w:jc w:val="both"/>
      <w:textAlignment w:val="auto"/>
    </w:pPr>
    <w:rPr>
      <w:rFonts w:ascii="Calibri" w:hAnsi="Calibri" w:cs="Calibri"/>
      <w:sz w:val="24"/>
      <w:szCs w:val="24"/>
      <w:lang w:eastAsia="en-US"/>
    </w:rPr>
  </w:style>
  <w:style w:type="character" w:customStyle="1" w:styleId="OdstavecseseznamemChar">
    <w:name w:val="Odstavec se seznamem Char"/>
    <w:aliases w:val="Odstavec_muj Char,Nad Char,Conclusion de partie Char,Odstavec cíl se seznamem Char,Odstavec se seznamem5 Char,_Odstavec se seznamem Char,Seznam - odrážky Char,Fiche List Paragraph Char,List Paragraph (Czech Tourism) Char,L Char"/>
    <w:link w:val="Odstavecseseznamem1"/>
    <w:uiPriority w:val="34"/>
    <w:qFormat/>
    <w:rsid w:val="00CD5A42"/>
    <w:rPr>
      <w:rFonts w:ascii="Times New Roman" w:eastAsia="Times New Roman" w:hAnsi="Times New Roman" w:cs="Times New Roman"/>
      <w:sz w:val="20"/>
      <w:szCs w:val="20"/>
      <w:lang w:eastAsia="cs-CZ"/>
    </w:rPr>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pozn. pod čarou Char3,Char Char3"/>
    <w:uiPriority w:val="99"/>
    <w:rsid w:val="00CD5A42"/>
    <w:rPr>
      <w:lang w:val="cs-CZ" w:eastAsia="cs-CZ"/>
    </w:rPr>
  </w:style>
  <w:style w:type="paragraph" w:customStyle="1" w:styleId="NadpisNOK2">
    <w:name w:val="Nadpis NOK 2"/>
    <w:basedOn w:val="Nadpis2"/>
    <w:qFormat/>
    <w:rsid w:val="00CD5A42"/>
    <w:pPr>
      <w:numPr>
        <w:numId w:val="2"/>
      </w:numPr>
      <w:spacing w:line="240" w:lineRule="auto"/>
    </w:pPr>
    <w:rPr>
      <w:rFonts w:ascii="Arial Narrow" w:hAnsi="Arial Narrow" w:cs="Arial Narrow"/>
      <w:iCs w:val="0"/>
      <w:caps/>
      <w:color w:val="003366"/>
      <w:sz w:val="40"/>
      <w:szCs w:val="40"/>
    </w:rPr>
  </w:style>
  <w:style w:type="paragraph" w:customStyle="1" w:styleId="CM4">
    <w:name w:val="CM4"/>
    <w:basedOn w:val="Default"/>
    <w:next w:val="Default"/>
    <w:uiPriority w:val="99"/>
    <w:rsid w:val="00CD5A42"/>
    <w:pPr>
      <w:tabs>
        <w:tab w:val="clear" w:pos="708"/>
      </w:tabs>
      <w:suppressAutoHyphens w:val="0"/>
      <w:overflowPunct/>
      <w:autoSpaceDN w:val="0"/>
      <w:adjustRightInd w:val="0"/>
      <w:spacing w:line="240" w:lineRule="auto"/>
      <w:textAlignment w:val="auto"/>
    </w:pPr>
    <w:rPr>
      <w:rFonts w:ascii="EUAlbertina" w:eastAsia="Calibri" w:hAnsi="EUAlbertina" w:cs="Times New Roman"/>
      <w:sz w:val="24"/>
      <w:szCs w:val="24"/>
    </w:rPr>
  </w:style>
  <w:style w:type="paragraph" w:customStyle="1" w:styleId="TabNad">
    <w:name w:val="TabNad"/>
    <w:basedOn w:val="Normln"/>
    <w:uiPriority w:val="99"/>
    <w:rsid w:val="00CD5A42"/>
    <w:pPr>
      <w:numPr>
        <w:numId w:val="3"/>
      </w:numPr>
      <w:tabs>
        <w:tab w:val="clear" w:pos="360"/>
      </w:tabs>
      <w:overflowPunct/>
      <w:autoSpaceDE/>
      <w:autoSpaceDN/>
      <w:adjustRightInd/>
      <w:ind w:left="907" w:hanging="907"/>
      <w:textAlignment w:val="auto"/>
    </w:pPr>
    <w:rPr>
      <w:b/>
      <w:bCs/>
      <w:sz w:val="22"/>
      <w:szCs w:val="22"/>
    </w:rPr>
  </w:style>
  <w:style w:type="paragraph" w:styleId="Revize">
    <w:name w:val="Revision"/>
    <w:hidden/>
    <w:uiPriority w:val="99"/>
    <w:semiHidden/>
    <w:rsid w:val="00CD5A42"/>
    <w:pPr>
      <w:spacing w:after="0" w:line="240" w:lineRule="auto"/>
    </w:pPr>
    <w:rPr>
      <w:rFonts w:ascii="Times New Roman" w:eastAsia="Times New Roman" w:hAnsi="Times New Roman" w:cs="Times New Roman"/>
      <w:sz w:val="20"/>
      <w:szCs w:val="20"/>
      <w:lang w:eastAsia="cs-CZ"/>
    </w:rPr>
  </w:style>
  <w:style w:type="character" w:styleId="Siln">
    <w:name w:val="Strong"/>
    <w:aliases w:val="Tučné"/>
    <w:uiPriority w:val="22"/>
    <w:qFormat/>
    <w:rsid w:val="00CD5A42"/>
    <w:rPr>
      <w:b/>
      <w:bCs/>
      <w:color w:val="58585A"/>
    </w:rPr>
  </w:style>
  <w:style w:type="paragraph" w:styleId="Obsah5">
    <w:name w:val="toc 5"/>
    <w:basedOn w:val="Normln"/>
    <w:next w:val="Normln"/>
    <w:autoRedefine/>
    <w:uiPriority w:val="39"/>
    <w:unhideWhenUsed/>
    <w:rsid w:val="00CD5A42"/>
    <w:pPr>
      <w:overflowPunct/>
      <w:autoSpaceDE/>
      <w:autoSpaceDN/>
      <w:adjustRightInd/>
      <w:spacing w:after="100" w:line="276" w:lineRule="auto"/>
      <w:ind w:left="880"/>
      <w:textAlignment w:val="auto"/>
    </w:pPr>
    <w:rPr>
      <w:rFonts w:ascii="Calibri" w:hAnsi="Calibri"/>
      <w:sz w:val="22"/>
      <w:szCs w:val="22"/>
    </w:rPr>
  </w:style>
  <w:style w:type="paragraph" w:styleId="Obsah6">
    <w:name w:val="toc 6"/>
    <w:basedOn w:val="Normln"/>
    <w:next w:val="Normln"/>
    <w:autoRedefine/>
    <w:uiPriority w:val="39"/>
    <w:unhideWhenUsed/>
    <w:rsid w:val="00CD5A42"/>
    <w:pPr>
      <w:overflowPunct/>
      <w:autoSpaceDE/>
      <w:autoSpaceDN/>
      <w:adjustRightInd/>
      <w:spacing w:after="100" w:line="276" w:lineRule="auto"/>
      <w:ind w:left="1100"/>
      <w:textAlignment w:val="auto"/>
    </w:pPr>
    <w:rPr>
      <w:rFonts w:ascii="Calibri" w:hAnsi="Calibri"/>
      <w:sz w:val="22"/>
      <w:szCs w:val="22"/>
    </w:rPr>
  </w:style>
  <w:style w:type="paragraph" w:styleId="Obsah7">
    <w:name w:val="toc 7"/>
    <w:basedOn w:val="Normln"/>
    <w:next w:val="Normln"/>
    <w:autoRedefine/>
    <w:uiPriority w:val="39"/>
    <w:unhideWhenUsed/>
    <w:rsid w:val="00CD5A42"/>
    <w:pPr>
      <w:overflowPunct/>
      <w:autoSpaceDE/>
      <w:autoSpaceDN/>
      <w:adjustRightInd/>
      <w:spacing w:after="100" w:line="276" w:lineRule="auto"/>
      <w:ind w:left="1320"/>
      <w:textAlignment w:val="auto"/>
    </w:pPr>
    <w:rPr>
      <w:rFonts w:ascii="Calibri" w:hAnsi="Calibri"/>
      <w:sz w:val="22"/>
      <w:szCs w:val="22"/>
    </w:rPr>
  </w:style>
  <w:style w:type="paragraph" w:styleId="Obsah8">
    <w:name w:val="toc 8"/>
    <w:basedOn w:val="Normln"/>
    <w:next w:val="Normln"/>
    <w:autoRedefine/>
    <w:uiPriority w:val="39"/>
    <w:unhideWhenUsed/>
    <w:rsid w:val="00CD5A42"/>
    <w:pPr>
      <w:overflowPunct/>
      <w:autoSpaceDE/>
      <w:autoSpaceDN/>
      <w:adjustRightInd/>
      <w:spacing w:after="100" w:line="276" w:lineRule="auto"/>
      <w:ind w:left="1540"/>
      <w:textAlignment w:val="auto"/>
    </w:pPr>
    <w:rPr>
      <w:rFonts w:ascii="Calibri" w:hAnsi="Calibri"/>
      <w:sz w:val="22"/>
      <w:szCs w:val="22"/>
    </w:rPr>
  </w:style>
  <w:style w:type="paragraph" w:styleId="Obsah9">
    <w:name w:val="toc 9"/>
    <w:basedOn w:val="Normln"/>
    <w:next w:val="Normln"/>
    <w:autoRedefine/>
    <w:uiPriority w:val="39"/>
    <w:unhideWhenUsed/>
    <w:rsid w:val="00CD5A42"/>
    <w:pPr>
      <w:overflowPunct/>
      <w:autoSpaceDE/>
      <w:autoSpaceDN/>
      <w:adjustRightInd/>
      <w:spacing w:after="100" w:line="276" w:lineRule="auto"/>
      <w:ind w:left="1760"/>
      <w:textAlignment w:val="auto"/>
    </w:pPr>
    <w:rPr>
      <w:rFonts w:ascii="Calibri" w:hAnsi="Calibri"/>
      <w:sz w:val="22"/>
      <w:szCs w:val="22"/>
    </w:rPr>
  </w:style>
  <w:style w:type="paragraph" w:styleId="Textvysvtlivek">
    <w:name w:val="endnote text"/>
    <w:basedOn w:val="Normln"/>
    <w:link w:val="TextvysvtlivekChar"/>
    <w:uiPriority w:val="99"/>
    <w:rsid w:val="00CD5A42"/>
  </w:style>
  <w:style w:type="character" w:customStyle="1" w:styleId="TextvysvtlivekChar">
    <w:name w:val="Text vysvětlivek Char"/>
    <w:basedOn w:val="Standardnpsmoodstavce"/>
    <w:link w:val="Textvysvtlivek"/>
    <w:uiPriority w:val="99"/>
    <w:rsid w:val="00CD5A42"/>
    <w:rPr>
      <w:rFonts w:ascii="Times New Roman" w:eastAsia="Times New Roman" w:hAnsi="Times New Roman" w:cs="Times New Roman"/>
      <w:sz w:val="20"/>
      <w:szCs w:val="20"/>
      <w:lang w:eastAsia="cs-CZ"/>
    </w:rPr>
  </w:style>
  <w:style w:type="character" w:styleId="Odkaznavysvtlivky">
    <w:name w:val="endnote reference"/>
    <w:rsid w:val="00CD5A42"/>
    <w:rPr>
      <w:vertAlign w:val="superscript"/>
    </w:rPr>
  </w:style>
  <w:style w:type="character" w:customStyle="1" w:styleId="st1">
    <w:name w:val="st1"/>
    <w:basedOn w:val="Standardnpsmoodstavce"/>
    <w:rsid w:val="00CD5A42"/>
  </w:style>
  <w:style w:type="paragraph" w:customStyle="1" w:styleId="Poznmkapodarou">
    <w:name w:val="Poznámka pod čarou"/>
    <w:basedOn w:val="Default"/>
    <w:link w:val="PoznmkapodarouChar"/>
    <w:qFormat/>
    <w:rsid w:val="00CD5A42"/>
    <w:pPr>
      <w:spacing w:after="60"/>
      <w:jc w:val="both"/>
    </w:pPr>
    <w:rPr>
      <w:rFonts w:ascii="Times New Roman" w:eastAsia="Times New Roman" w:hAnsi="Times New Roman" w:cs="Times New Roman"/>
    </w:rPr>
  </w:style>
  <w:style w:type="paragraph" w:customStyle="1" w:styleId="Standardntext">
    <w:name w:val="Standardní text"/>
    <w:basedOn w:val="Normln"/>
    <w:link w:val="StandardntextChar"/>
    <w:qFormat/>
    <w:rsid w:val="00CD5A42"/>
    <w:pPr>
      <w:spacing w:after="120"/>
      <w:jc w:val="both"/>
    </w:pPr>
    <w:rPr>
      <w:sz w:val="24"/>
      <w:szCs w:val="24"/>
    </w:rPr>
  </w:style>
  <w:style w:type="character" w:customStyle="1" w:styleId="DefaultChar">
    <w:name w:val="Default Char"/>
    <w:link w:val="Default"/>
    <w:rsid w:val="00CD5A42"/>
    <w:rPr>
      <w:rFonts w:ascii="Calibri" w:eastAsia="MS Mincho" w:hAnsi="Calibri" w:cs="Calibri"/>
      <w:sz w:val="20"/>
      <w:szCs w:val="20"/>
    </w:rPr>
  </w:style>
  <w:style w:type="character" w:customStyle="1" w:styleId="PoznmkapodarouChar">
    <w:name w:val="Poznámka pod čarou Char"/>
    <w:link w:val="Poznmkapodarou"/>
    <w:rsid w:val="00CD5A42"/>
    <w:rPr>
      <w:rFonts w:ascii="Times New Roman" w:eastAsia="Times New Roman" w:hAnsi="Times New Roman" w:cs="Times New Roman"/>
      <w:sz w:val="20"/>
      <w:szCs w:val="20"/>
    </w:rPr>
  </w:style>
  <w:style w:type="character" w:customStyle="1" w:styleId="StandardntextChar">
    <w:name w:val="Standardní text Char"/>
    <w:link w:val="Standardntext"/>
    <w:rsid w:val="00CD5A42"/>
    <w:rPr>
      <w:rFonts w:ascii="Times New Roman" w:eastAsia="Times New Roman" w:hAnsi="Times New Roman" w:cs="Times New Roman"/>
      <w:sz w:val="24"/>
      <w:szCs w:val="24"/>
      <w:lang w:eastAsia="cs-CZ"/>
    </w:rPr>
  </w:style>
  <w:style w:type="character" w:styleId="Sledovanodkaz">
    <w:name w:val="FollowedHyperlink"/>
    <w:uiPriority w:val="99"/>
    <w:rsid w:val="00CD5A42"/>
    <w:rPr>
      <w:color w:val="800080"/>
      <w:u w:val="single"/>
    </w:rPr>
  </w:style>
  <w:style w:type="paragraph" w:customStyle="1" w:styleId="ListDash">
    <w:name w:val="List Dash"/>
    <w:basedOn w:val="Normln"/>
    <w:uiPriority w:val="99"/>
    <w:rsid w:val="00CD5A42"/>
    <w:pPr>
      <w:numPr>
        <w:numId w:val="4"/>
      </w:numPr>
      <w:overflowPunct/>
      <w:autoSpaceDE/>
      <w:autoSpaceDN/>
      <w:adjustRightInd/>
      <w:spacing w:after="240"/>
      <w:jc w:val="both"/>
      <w:textAlignment w:val="auto"/>
    </w:pPr>
    <w:rPr>
      <w:sz w:val="24"/>
      <w:szCs w:val="24"/>
      <w:lang w:val="en-GB" w:eastAsia="en-US"/>
    </w:rPr>
  </w:style>
  <w:style w:type="paragraph" w:customStyle="1" w:styleId="DAVA">
    <w:name w:val="DAVA"/>
    <w:basedOn w:val="Normln"/>
    <w:link w:val="DAVAChar"/>
    <w:qFormat/>
    <w:rsid w:val="00CD5A42"/>
    <w:pPr>
      <w:overflowPunct/>
      <w:autoSpaceDE/>
      <w:autoSpaceDN/>
      <w:adjustRightInd/>
      <w:spacing w:before="120"/>
      <w:textAlignment w:val="auto"/>
    </w:pPr>
    <w:rPr>
      <w:rFonts w:ascii="Arial" w:eastAsia="Calibri" w:hAnsi="Arial"/>
      <w:sz w:val="24"/>
      <w:szCs w:val="28"/>
      <w:lang w:eastAsia="en-US"/>
    </w:rPr>
  </w:style>
  <w:style w:type="character" w:customStyle="1" w:styleId="DAVAChar">
    <w:name w:val="DAVA Char"/>
    <w:link w:val="DAVA"/>
    <w:rsid w:val="00CD5A42"/>
    <w:rPr>
      <w:rFonts w:ascii="Arial" w:eastAsia="Calibri" w:hAnsi="Arial" w:cs="Times New Roman"/>
      <w:sz w:val="24"/>
      <w:szCs w:val="28"/>
    </w:rPr>
  </w:style>
  <w:style w:type="paragraph" w:customStyle="1" w:styleId="Textdopisu">
    <w:name w:val="Text dopisu"/>
    <w:basedOn w:val="Normln"/>
    <w:rsid w:val="00CD5A42"/>
    <w:pPr>
      <w:ind w:firstLine="544"/>
      <w:jc w:val="both"/>
    </w:pPr>
    <w:rPr>
      <w:sz w:val="24"/>
    </w:rPr>
  </w:style>
  <w:style w:type="paragraph" w:customStyle="1" w:styleId="kapitola2A">
    <w:name w:val="kapitola 2A"/>
    <w:basedOn w:val="Nadpis1"/>
    <w:link w:val="kapitola2AChar"/>
    <w:qFormat/>
    <w:rsid w:val="00CD5A42"/>
    <w:pPr>
      <w:keepNext w:val="0"/>
      <w:pageBreakBefore w:val="0"/>
      <w:numPr>
        <w:numId w:val="5"/>
      </w:numPr>
    </w:pPr>
  </w:style>
  <w:style w:type="paragraph" w:customStyle="1" w:styleId="kapitola2A0">
    <w:name w:val="kapitola 2A.0"/>
    <w:basedOn w:val="Nadpis3"/>
    <w:link w:val="kapitola2A0Char"/>
    <w:qFormat/>
    <w:rsid w:val="00CD5A42"/>
    <w:pPr>
      <w:spacing w:after="120"/>
    </w:pPr>
  </w:style>
  <w:style w:type="character" w:customStyle="1" w:styleId="kapitola2AChar">
    <w:name w:val="kapitola 2A Char"/>
    <w:link w:val="kapitola2A"/>
    <w:rsid w:val="00CD5A42"/>
    <w:rPr>
      <w:rFonts w:ascii="Calibri" w:eastAsia="Times New Roman" w:hAnsi="Calibri" w:cs="Times New Roman"/>
      <w:b/>
      <w:bCs/>
      <w:smallCaps/>
      <w:kern w:val="32"/>
      <w:sz w:val="28"/>
      <w:szCs w:val="32"/>
      <w:lang w:eastAsia="cs-CZ"/>
    </w:rPr>
  </w:style>
  <w:style w:type="paragraph" w:customStyle="1" w:styleId="Prioritnosa">
    <w:name w:val="Prioritní osa"/>
    <w:basedOn w:val="Nadpis2"/>
    <w:link w:val="PrioritnosaChar"/>
    <w:qFormat/>
    <w:rsid w:val="00CD5A42"/>
    <w:pPr>
      <w:numPr>
        <w:ilvl w:val="0"/>
        <w:numId w:val="0"/>
      </w:numPr>
      <w:pBdr>
        <w:top w:val="single" w:sz="24" w:space="2" w:color="95B3D7"/>
        <w:left w:val="single" w:sz="24" w:space="4" w:color="DBE5F1"/>
        <w:bottom w:val="single" w:sz="24" w:space="2" w:color="95B3D7"/>
        <w:right w:val="single" w:sz="24" w:space="4" w:color="DBE5F1"/>
      </w:pBdr>
      <w:shd w:val="clear" w:color="auto" w:fill="DBE5F1"/>
      <w:spacing w:before="360"/>
      <w:ind w:left="142" w:right="113" w:hanging="29"/>
    </w:pPr>
  </w:style>
  <w:style w:type="character" w:customStyle="1" w:styleId="kapitola2A0Char">
    <w:name w:val="kapitola 2A.0 Char"/>
    <w:link w:val="kapitola2A0"/>
    <w:rsid w:val="00CD5A42"/>
    <w:rPr>
      <w:rFonts w:ascii="Calibri" w:eastAsia="Times New Roman" w:hAnsi="Calibri" w:cs="Times New Roman"/>
      <w:b/>
      <w:bCs/>
      <w:color w:val="365F91"/>
      <w:sz w:val="24"/>
      <w:szCs w:val="20"/>
      <w:lang w:eastAsia="cs-CZ"/>
    </w:rPr>
  </w:style>
  <w:style w:type="paragraph" w:customStyle="1" w:styleId="Investinpriorita">
    <w:name w:val="Investiční priorita"/>
    <w:basedOn w:val="Prioritnosa"/>
    <w:link w:val="InvestinprioritaChar"/>
    <w:qFormat/>
    <w:rsid w:val="00CD5A42"/>
    <w:pPr>
      <w:pBdr>
        <w:left w:val="single" w:sz="24" w:space="4" w:color="EDF1F7"/>
        <w:right w:val="single" w:sz="24" w:space="4" w:color="EDF1F7"/>
      </w:pBdr>
      <w:shd w:val="clear" w:color="auto" w:fill="EDF1F7"/>
    </w:pPr>
    <w:rPr>
      <w:i/>
      <w:sz w:val="24"/>
    </w:rPr>
  </w:style>
  <w:style w:type="character" w:customStyle="1" w:styleId="PrioritnosaChar">
    <w:name w:val="Prioritní osa Char"/>
    <w:link w:val="Prioritnosa"/>
    <w:rsid w:val="00CD5A42"/>
    <w:rPr>
      <w:rFonts w:ascii="Calibri" w:eastAsia="Times New Roman" w:hAnsi="Calibri" w:cs="Times New Roman"/>
      <w:b/>
      <w:bCs/>
      <w:iCs/>
      <w:sz w:val="26"/>
      <w:szCs w:val="28"/>
      <w:shd w:val="clear" w:color="auto" w:fill="DBE5F1"/>
      <w:lang w:eastAsia="cs-CZ"/>
    </w:rPr>
  </w:style>
  <w:style w:type="paragraph" w:customStyle="1" w:styleId="kapitola2B">
    <w:name w:val="kapitola 2.B"/>
    <w:basedOn w:val="kapitola2A0"/>
    <w:link w:val="kapitola2BChar"/>
    <w:qFormat/>
    <w:rsid w:val="00CD5A42"/>
  </w:style>
  <w:style w:type="character" w:customStyle="1" w:styleId="InvestinprioritaChar">
    <w:name w:val="Investiční priorita Char"/>
    <w:link w:val="Investinpriorita"/>
    <w:rsid w:val="00CD5A42"/>
    <w:rPr>
      <w:rFonts w:ascii="Calibri" w:eastAsia="Times New Roman" w:hAnsi="Calibri" w:cs="Times New Roman"/>
      <w:b/>
      <w:bCs/>
      <w:i/>
      <w:iCs/>
      <w:sz w:val="24"/>
      <w:szCs w:val="28"/>
      <w:shd w:val="clear" w:color="auto" w:fill="EDF1F7"/>
      <w:lang w:eastAsia="cs-CZ"/>
    </w:rPr>
  </w:style>
  <w:style w:type="character" w:customStyle="1" w:styleId="kapitola2BChar">
    <w:name w:val="kapitola 2.B Char"/>
    <w:link w:val="kapitola2B"/>
    <w:rsid w:val="00CD5A42"/>
    <w:rPr>
      <w:rFonts w:ascii="Calibri" w:eastAsia="Times New Roman" w:hAnsi="Calibri" w:cs="Times New Roman"/>
      <w:b/>
      <w:bCs/>
      <w:color w:val="365F91"/>
      <w:sz w:val="24"/>
      <w:szCs w:val="20"/>
      <w:lang w:eastAsia="cs-CZ"/>
    </w:rPr>
  </w:style>
  <w:style w:type="numbering" w:customStyle="1" w:styleId="Styl1">
    <w:name w:val="Styl1"/>
    <w:uiPriority w:val="99"/>
    <w:rsid w:val="00CD5A42"/>
    <w:pPr>
      <w:numPr>
        <w:numId w:val="6"/>
      </w:numPr>
    </w:pPr>
  </w:style>
  <w:style w:type="paragraph" w:customStyle="1" w:styleId="Modrnadpis">
    <w:name w:val="Modrý nadpis"/>
    <w:basedOn w:val="Nadpis4"/>
    <w:link w:val="ModrnadpisChar"/>
    <w:qFormat/>
    <w:rsid w:val="00CD5A42"/>
    <w:pPr>
      <w:numPr>
        <w:ilvl w:val="0"/>
        <w:numId w:val="0"/>
      </w:numPr>
      <w:spacing w:before="240"/>
      <w:ind w:left="862" w:hanging="862"/>
    </w:pPr>
    <w:rPr>
      <w:rFonts w:ascii="Times New Roman" w:hAnsi="Times New Roman"/>
      <w:i w:val="0"/>
      <w:color w:val="548DD4"/>
    </w:rPr>
  </w:style>
  <w:style w:type="paragraph" w:customStyle="1" w:styleId="Tabulka">
    <w:name w:val="Tabulka"/>
    <w:basedOn w:val="Normln"/>
    <w:link w:val="TabulkaChar"/>
    <w:qFormat/>
    <w:rsid w:val="00CD5A42"/>
    <w:pPr>
      <w:overflowPunct/>
      <w:spacing w:before="60" w:after="60"/>
      <w:jc w:val="center"/>
      <w:textAlignment w:val="auto"/>
    </w:pPr>
    <w:rPr>
      <w:sz w:val="22"/>
      <w:szCs w:val="22"/>
    </w:rPr>
  </w:style>
  <w:style w:type="character" w:customStyle="1" w:styleId="ModrnadpisChar">
    <w:name w:val="Modrý nadpis Char"/>
    <w:link w:val="Modrnadpis"/>
    <w:rsid w:val="00CD5A42"/>
    <w:rPr>
      <w:rFonts w:ascii="Times New Roman" w:eastAsia="Times New Roman" w:hAnsi="Times New Roman" w:cs="Times New Roman"/>
      <w:b/>
      <w:bCs/>
      <w:iCs/>
      <w:color w:val="548DD4"/>
      <w:sz w:val="24"/>
      <w:szCs w:val="20"/>
      <w:lang w:eastAsia="cs-CZ"/>
    </w:rPr>
  </w:style>
  <w:style w:type="character" w:customStyle="1" w:styleId="TabulkaChar">
    <w:name w:val="Tabulka Char"/>
    <w:link w:val="Tabulka"/>
    <w:rsid w:val="00CD5A42"/>
    <w:rPr>
      <w:rFonts w:ascii="Times New Roman" w:eastAsia="Times New Roman" w:hAnsi="Times New Roman" w:cs="Times New Roman"/>
      <w:lang w:eastAsia="cs-CZ"/>
    </w:rPr>
  </w:style>
  <w:style w:type="character" w:styleId="slostrnky">
    <w:name w:val="page number"/>
    <w:basedOn w:val="Standardnpsmoodstavce"/>
    <w:rsid w:val="00CD5A42"/>
  </w:style>
  <w:style w:type="paragraph" w:styleId="Prosttext">
    <w:name w:val="Plain Text"/>
    <w:basedOn w:val="Normln"/>
    <w:link w:val="ProsttextChar"/>
    <w:uiPriority w:val="99"/>
    <w:unhideWhenUsed/>
    <w:rsid w:val="00CD5A42"/>
    <w:pPr>
      <w:overflowPunct/>
      <w:autoSpaceDE/>
      <w:autoSpaceDN/>
      <w:adjustRightInd/>
      <w:textAlignment w:val="auto"/>
    </w:pPr>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CD5A42"/>
    <w:rPr>
      <w:rFonts w:ascii="Consolas" w:eastAsia="Calibri" w:hAnsi="Consolas" w:cs="Times New Roman"/>
      <w:sz w:val="21"/>
      <w:szCs w:val="21"/>
    </w:rPr>
  </w:style>
  <w:style w:type="paragraph" w:styleId="Zkladntextodsazen2">
    <w:name w:val="Body Text Indent 2"/>
    <w:basedOn w:val="Normln"/>
    <w:link w:val="Zkladntextodsazen2Char"/>
    <w:rsid w:val="00CD5A42"/>
    <w:pPr>
      <w:spacing w:after="120" w:line="480" w:lineRule="auto"/>
      <w:ind w:left="283"/>
    </w:pPr>
  </w:style>
  <w:style w:type="character" w:customStyle="1" w:styleId="Zkladntextodsazen2Char">
    <w:name w:val="Základní text odsazený 2 Char"/>
    <w:basedOn w:val="Standardnpsmoodstavce"/>
    <w:link w:val="Zkladntextodsazen2"/>
    <w:rsid w:val="00CD5A42"/>
    <w:rPr>
      <w:rFonts w:ascii="Times New Roman" w:eastAsia="Times New Roman" w:hAnsi="Times New Roman" w:cs="Times New Roman"/>
      <w:sz w:val="20"/>
      <w:szCs w:val="20"/>
      <w:lang w:eastAsia="cs-CZ"/>
    </w:rPr>
  </w:style>
  <w:style w:type="paragraph" w:styleId="Citt">
    <w:name w:val="Quote"/>
    <w:basedOn w:val="Normln"/>
    <w:next w:val="Normln"/>
    <w:link w:val="CittChar"/>
    <w:uiPriority w:val="29"/>
    <w:qFormat/>
    <w:rsid w:val="00CD5A42"/>
    <w:rPr>
      <w:i/>
      <w:iCs/>
      <w:color w:val="000000"/>
    </w:rPr>
  </w:style>
  <w:style w:type="character" w:customStyle="1" w:styleId="CittChar">
    <w:name w:val="Citát Char"/>
    <w:basedOn w:val="Standardnpsmoodstavce"/>
    <w:link w:val="Citt"/>
    <w:uiPriority w:val="29"/>
    <w:rsid w:val="00CD5A42"/>
    <w:rPr>
      <w:rFonts w:ascii="Times New Roman" w:eastAsia="Times New Roman" w:hAnsi="Times New Roman" w:cs="Times New Roman"/>
      <w:i/>
      <w:iCs/>
      <w:color w:val="000000"/>
      <w:sz w:val="20"/>
      <w:szCs w:val="20"/>
      <w:lang w:eastAsia="cs-CZ"/>
    </w:rPr>
  </w:style>
  <w:style w:type="paragraph" w:customStyle="1" w:styleId="ClOP">
    <w:name w:val="Cíl OP"/>
    <w:basedOn w:val="Citt"/>
    <w:link w:val="ClOPChar"/>
    <w:qFormat/>
    <w:rsid w:val="00CD5A42"/>
    <w:pPr>
      <w:pBdr>
        <w:top w:val="single" w:sz="24" w:space="4" w:color="95B3D7"/>
        <w:bottom w:val="single" w:sz="24" w:space="4" w:color="95B3D7"/>
      </w:pBdr>
      <w:spacing w:before="240" w:after="240"/>
      <w:jc w:val="center"/>
    </w:pPr>
    <w:rPr>
      <w:b/>
      <w:i w:val="0"/>
      <w:sz w:val="24"/>
      <w:szCs w:val="24"/>
    </w:rPr>
  </w:style>
  <w:style w:type="character" w:customStyle="1" w:styleId="ClOPChar">
    <w:name w:val="Cíl OP Char"/>
    <w:link w:val="ClOP"/>
    <w:rsid w:val="00CD5A42"/>
    <w:rPr>
      <w:rFonts w:ascii="Times New Roman" w:eastAsia="Times New Roman" w:hAnsi="Times New Roman" w:cs="Times New Roman"/>
      <w:b/>
      <w:iCs/>
      <w:color w:val="000000"/>
      <w:sz w:val="24"/>
      <w:szCs w:val="24"/>
      <w:lang w:eastAsia="cs-CZ"/>
    </w:rPr>
  </w:style>
  <w:style w:type="table" w:customStyle="1" w:styleId="Svtlmka1">
    <w:name w:val="Světlá mřížka1"/>
    <w:basedOn w:val="Normlntabulka"/>
    <w:uiPriority w:val="62"/>
    <w:rsid w:val="00CD5A4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extNOK">
    <w:name w:val="Text NOK"/>
    <w:basedOn w:val="Normln"/>
    <w:link w:val="TextNOKChar"/>
    <w:qFormat/>
    <w:rsid w:val="00CD5A42"/>
    <w:pPr>
      <w:overflowPunct/>
      <w:autoSpaceDE/>
      <w:autoSpaceDN/>
      <w:adjustRightInd/>
      <w:spacing w:after="120" w:line="288" w:lineRule="auto"/>
      <w:jc w:val="both"/>
      <w:textAlignment w:val="auto"/>
    </w:pPr>
    <w:rPr>
      <w:rFonts w:ascii="Arial" w:hAnsi="Arial"/>
      <w:szCs w:val="22"/>
    </w:rPr>
  </w:style>
  <w:style w:type="character" w:customStyle="1" w:styleId="TextNOKChar">
    <w:name w:val="Text NOK Char"/>
    <w:link w:val="TextNOK"/>
    <w:rsid w:val="00CD5A42"/>
    <w:rPr>
      <w:rFonts w:ascii="Arial" w:eastAsia="Times New Roman" w:hAnsi="Arial" w:cs="Times New Roman"/>
      <w:sz w:val="20"/>
      <w:lang w:eastAsia="cs-CZ"/>
    </w:rPr>
  </w:style>
  <w:style w:type="paragraph" w:customStyle="1" w:styleId="Tiret0">
    <w:name w:val="Tiret 0"/>
    <w:basedOn w:val="Normln"/>
    <w:rsid w:val="00CD5A42"/>
    <w:pPr>
      <w:numPr>
        <w:numId w:val="7"/>
      </w:numPr>
      <w:overflowPunct/>
      <w:autoSpaceDE/>
      <w:autoSpaceDN/>
      <w:adjustRightInd/>
      <w:spacing w:before="120" w:after="120"/>
      <w:jc w:val="both"/>
      <w:textAlignment w:val="auto"/>
    </w:pPr>
    <w:rPr>
      <w:sz w:val="24"/>
      <w:szCs w:val="24"/>
      <w:lang w:eastAsia="en-US"/>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qFormat/>
    <w:rsid w:val="00CD5A42"/>
    <w:pPr>
      <w:jc w:val="both"/>
    </w:p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qFormat/>
    <w:rsid w:val="00CD5A42"/>
    <w:rPr>
      <w:rFonts w:ascii="Times New Roman" w:eastAsia="Times New Roman" w:hAnsi="Times New Roman" w:cs="Times New Roman"/>
      <w:sz w:val="20"/>
      <w:szCs w:val="20"/>
      <w:lang w:eastAsia="cs-CZ"/>
    </w:rPr>
  </w:style>
  <w:style w:type="character" w:styleId="Zdraznn">
    <w:name w:val="Emphasis"/>
    <w:uiPriority w:val="20"/>
    <w:qFormat/>
    <w:rsid w:val="00CD5A42"/>
    <w:rPr>
      <w:b/>
      <w:bCs/>
      <w:i w:val="0"/>
      <w:iCs w:val="0"/>
    </w:rPr>
  </w:style>
  <w:style w:type="paragraph" w:customStyle="1" w:styleId="Text1">
    <w:name w:val="Text 1"/>
    <w:basedOn w:val="Normln"/>
    <w:link w:val="Text1Char"/>
    <w:rsid w:val="00CD5A42"/>
    <w:pPr>
      <w:overflowPunct/>
      <w:autoSpaceDE/>
      <w:autoSpaceDN/>
      <w:adjustRightInd/>
      <w:spacing w:after="240"/>
      <w:ind w:left="482"/>
      <w:jc w:val="both"/>
      <w:textAlignment w:val="auto"/>
    </w:pPr>
    <w:rPr>
      <w:sz w:val="24"/>
      <w:lang w:val="en-GB" w:eastAsia="en-US"/>
    </w:rPr>
  </w:style>
  <w:style w:type="character" w:customStyle="1" w:styleId="Text1Char">
    <w:name w:val="Text 1 Char"/>
    <w:link w:val="Text1"/>
    <w:locked/>
    <w:rsid w:val="00CD5A42"/>
    <w:rPr>
      <w:rFonts w:ascii="Times New Roman" w:eastAsia="Times New Roman" w:hAnsi="Times New Roman" w:cs="Times New Roman"/>
      <w:sz w:val="24"/>
      <w:szCs w:val="20"/>
      <w:lang w:val="en-GB"/>
    </w:rPr>
  </w:style>
  <w:style w:type="paragraph" w:customStyle="1" w:styleId="CM1">
    <w:name w:val="CM1"/>
    <w:basedOn w:val="Default"/>
    <w:next w:val="Default"/>
    <w:uiPriority w:val="99"/>
    <w:rsid w:val="00CD5A42"/>
    <w:pPr>
      <w:tabs>
        <w:tab w:val="clear" w:pos="708"/>
      </w:tabs>
      <w:suppressAutoHyphens w:val="0"/>
      <w:overflowPunct/>
      <w:autoSpaceDN w:val="0"/>
      <w:adjustRightInd w:val="0"/>
      <w:spacing w:line="240" w:lineRule="auto"/>
      <w:textAlignment w:val="auto"/>
    </w:pPr>
    <w:rPr>
      <w:rFonts w:ascii="EUAlbertina" w:eastAsia="Times New Roman" w:hAnsi="EUAlbertina" w:cs="Times New Roman"/>
      <w:sz w:val="24"/>
      <w:szCs w:val="24"/>
      <w:lang w:eastAsia="cs-CZ"/>
    </w:rPr>
  </w:style>
  <w:style w:type="paragraph" w:customStyle="1" w:styleId="CM3">
    <w:name w:val="CM3"/>
    <w:basedOn w:val="Default"/>
    <w:next w:val="Default"/>
    <w:uiPriority w:val="99"/>
    <w:rsid w:val="00CD5A42"/>
    <w:pPr>
      <w:tabs>
        <w:tab w:val="clear" w:pos="708"/>
      </w:tabs>
      <w:suppressAutoHyphens w:val="0"/>
      <w:overflowPunct/>
      <w:autoSpaceDN w:val="0"/>
      <w:adjustRightInd w:val="0"/>
      <w:spacing w:line="240" w:lineRule="auto"/>
      <w:textAlignment w:val="auto"/>
    </w:pPr>
    <w:rPr>
      <w:rFonts w:ascii="EUAlbertina" w:eastAsia="Times New Roman" w:hAnsi="EUAlbertina" w:cs="Times New Roman"/>
      <w:sz w:val="24"/>
      <w:szCs w:val="24"/>
      <w:lang w:eastAsia="cs-CZ"/>
    </w:rPr>
  </w:style>
  <w:style w:type="paragraph" w:customStyle="1" w:styleId="Text3">
    <w:name w:val="Text 3"/>
    <w:basedOn w:val="Normln"/>
    <w:rsid w:val="00CD5A42"/>
    <w:pPr>
      <w:overflowPunct/>
      <w:autoSpaceDE/>
      <w:autoSpaceDN/>
      <w:adjustRightInd/>
      <w:spacing w:before="120" w:after="120"/>
      <w:ind w:left="1984"/>
      <w:jc w:val="both"/>
      <w:textAlignment w:val="auto"/>
    </w:pPr>
    <w:rPr>
      <w:rFonts w:eastAsia="Calibri"/>
      <w:sz w:val="24"/>
      <w:lang w:eastAsia="en-GB"/>
    </w:rPr>
  </w:style>
  <w:style w:type="paragraph" w:customStyle="1" w:styleId="ZZNormln">
    <w:name w:val="ZZ Normální"/>
    <w:basedOn w:val="Normln"/>
    <w:rsid w:val="00CD5A42"/>
    <w:pPr>
      <w:spacing w:after="120"/>
      <w:jc w:val="both"/>
    </w:pPr>
    <w:rPr>
      <w:rFonts w:ascii="Arial" w:hAnsi="Arial" w:cs="Arial"/>
      <w:sz w:val="24"/>
    </w:rPr>
  </w:style>
  <w:style w:type="paragraph" w:customStyle="1" w:styleId="StylArial11bZarovnatdoblokuVlevo063cm">
    <w:name w:val="Styl Arial 11 b. Zarovnat do bloku Vlevo:  063 cm"/>
    <w:basedOn w:val="Normln"/>
    <w:rsid w:val="00CD5A42"/>
    <w:pPr>
      <w:overflowPunct/>
      <w:autoSpaceDE/>
      <w:autoSpaceDN/>
      <w:adjustRightInd/>
      <w:spacing w:before="120"/>
      <w:ind w:left="357"/>
      <w:jc w:val="both"/>
      <w:textAlignment w:val="auto"/>
    </w:pPr>
    <w:rPr>
      <w:rFonts w:ascii="Arial" w:hAnsi="Arial"/>
      <w:sz w:val="22"/>
    </w:rPr>
  </w:style>
  <w:style w:type="paragraph" w:customStyle="1" w:styleId="Normln1">
    <w:name w:val="Normální1"/>
    <w:basedOn w:val="Normln"/>
    <w:rsid w:val="00CD5A42"/>
    <w:pPr>
      <w:overflowPunct/>
      <w:autoSpaceDE/>
      <w:autoSpaceDN/>
      <w:adjustRightInd/>
      <w:spacing w:before="100" w:beforeAutospacing="1" w:after="100" w:afterAutospacing="1"/>
      <w:textAlignment w:val="auto"/>
    </w:pPr>
    <w:rPr>
      <w:sz w:val="24"/>
      <w:szCs w:val="24"/>
    </w:rPr>
  </w:style>
  <w:style w:type="paragraph" w:customStyle="1" w:styleId="Specifickcl">
    <w:name w:val="Specifický cíl"/>
    <w:basedOn w:val="Nadpis4"/>
    <w:link w:val="SpecifickclChar"/>
    <w:qFormat/>
    <w:rsid w:val="00CD5A42"/>
    <w:pPr>
      <w:numPr>
        <w:ilvl w:val="0"/>
        <w:numId w:val="0"/>
      </w:numPr>
      <w:ind w:left="862" w:hanging="862"/>
    </w:pPr>
    <w:rPr>
      <w:i w:val="0"/>
      <w:color w:val="548DD4"/>
    </w:rPr>
  </w:style>
  <w:style w:type="character" w:customStyle="1" w:styleId="SpecifickclChar">
    <w:name w:val="Specifický cíl Char"/>
    <w:link w:val="Specifickcl"/>
    <w:rsid w:val="00CD5A42"/>
    <w:rPr>
      <w:rFonts w:ascii="Calibri" w:eastAsia="Times New Roman" w:hAnsi="Calibri" w:cs="Times New Roman"/>
      <w:b/>
      <w:bCs/>
      <w:iCs/>
      <w:color w:val="548DD4"/>
      <w:sz w:val="24"/>
      <w:szCs w:val="20"/>
      <w:lang w:eastAsia="cs-CZ"/>
    </w:rPr>
  </w:style>
  <w:style w:type="character" w:customStyle="1" w:styleId="st">
    <w:name w:val="st"/>
    <w:basedOn w:val="Standardnpsmoodstavce"/>
    <w:rsid w:val="00CD5A42"/>
  </w:style>
  <w:style w:type="paragraph" w:customStyle="1" w:styleId="Char4CharCharCharCharCharCharCharCharChar">
    <w:name w:val="Char4 Char Char Char Char Char Char Char Char Char"/>
    <w:basedOn w:val="Normln"/>
    <w:rsid w:val="00CD5A42"/>
    <w:pPr>
      <w:overflowPunct/>
      <w:autoSpaceDE/>
      <w:autoSpaceDN/>
      <w:adjustRightInd/>
      <w:spacing w:after="160" w:line="240" w:lineRule="exact"/>
      <w:textAlignment w:val="auto"/>
    </w:pPr>
    <w:rPr>
      <w:rFonts w:ascii="Times New Roman Bold" w:hAnsi="Times New Roman Bold"/>
      <w:sz w:val="22"/>
      <w:szCs w:val="26"/>
      <w:lang w:val="sk-SK" w:eastAsia="en-US"/>
    </w:rPr>
  </w:style>
  <w:style w:type="numbering" w:customStyle="1" w:styleId="Bezseznamu1">
    <w:name w:val="Bez seznamu1"/>
    <w:next w:val="Bezseznamu"/>
    <w:uiPriority w:val="99"/>
    <w:semiHidden/>
    <w:unhideWhenUsed/>
    <w:rsid w:val="00CD5A42"/>
  </w:style>
  <w:style w:type="table" w:customStyle="1" w:styleId="Mkatabulky1">
    <w:name w:val="Mřížka tabulky1"/>
    <w:basedOn w:val="Normlntabulka"/>
    <w:next w:val="Mkatabulky"/>
    <w:uiPriority w:val="59"/>
    <w:rsid w:val="00CD5A42"/>
    <w:pPr>
      <w:spacing w:after="0" w:line="240" w:lineRule="auto"/>
      <w:jc w:val="both"/>
    </w:pPr>
    <w:rPr>
      <w:rFonts w:ascii="Tahoma" w:eastAsia="Calibri" w:hAnsi="Tahoma"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vysvtlivekChar1">
    <w:name w:val="Text vysvětlivek Char1"/>
    <w:uiPriority w:val="99"/>
    <w:semiHidden/>
    <w:rsid w:val="00CD5A42"/>
    <w:rPr>
      <w:szCs w:val="20"/>
    </w:rPr>
  </w:style>
  <w:style w:type="character" w:customStyle="1" w:styleId="TextpoznpodarouChar1">
    <w:name w:val="Text pozn. pod čarou Char1"/>
    <w:uiPriority w:val="99"/>
    <w:semiHidden/>
    <w:rsid w:val="00CD5A42"/>
    <w:rPr>
      <w:szCs w:val="20"/>
    </w:rPr>
  </w:style>
  <w:style w:type="table" w:customStyle="1" w:styleId="Stednstnovn2zvraznn11">
    <w:name w:val="Střední stínování 2 – zvýraznění 11"/>
    <w:basedOn w:val="Normlntabulka"/>
    <w:uiPriority w:val="64"/>
    <w:rsid w:val="00CD5A4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ongtext">
    <w:name w:val="long_text"/>
    <w:basedOn w:val="Standardnpsmoodstavce"/>
    <w:rsid w:val="00CD5A42"/>
  </w:style>
  <w:style w:type="character" w:customStyle="1" w:styleId="hps">
    <w:name w:val="hps"/>
    <w:basedOn w:val="Standardnpsmoodstavce"/>
    <w:rsid w:val="00CD5A42"/>
  </w:style>
  <w:style w:type="character" w:customStyle="1" w:styleId="CharChar7">
    <w:name w:val="Char Char7"/>
    <w:locked/>
    <w:rsid w:val="00CD5A42"/>
    <w:rPr>
      <w:rFonts w:ascii="Calibri" w:hAnsi="Calibri"/>
      <w:lang w:bidi="ar-SA"/>
    </w:rPr>
  </w:style>
  <w:style w:type="paragraph" w:styleId="Odstavecseseznamem">
    <w:name w:val="List Paragraph"/>
    <w:aliases w:val="Nad,Conclusion de partie,Odstavec cíl se seznamem,Odstavec se seznamem5,_Odstavec se seznamem,Seznam - odrážky,Fiche List Paragraph,List Paragraph (Czech Tourism),Název grafu,nad 1,Odstavec se seznamem2,List Paragraph,Odstavec_muj1"/>
    <w:basedOn w:val="Normln"/>
    <w:uiPriority w:val="34"/>
    <w:qFormat/>
    <w:rsid w:val="00CD5A42"/>
    <w:pPr>
      <w:ind w:left="720"/>
      <w:contextualSpacing/>
    </w:pPr>
  </w:style>
  <w:style w:type="paragraph" w:customStyle="1" w:styleId="tabodr">
    <w:name w:val="tabodr"/>
    <w:basedOn w:val="Normln"/>
    <w:rsid w:val="00CD5A42"/>
    <w:pPr>
      <w:tabs>
        <w:tab w:val="num" w:pos="360"/>
      </w:tabs>
      <w:overflowPunct/>
      <w:autoSpaceDE/>
      <w:autoSpaceDN/>
      <w:adjustRightInd/>
      <w:spacing w:before="120" w:after="20"/>
      <w:ind w:left="360" w:hanging="360"/>
      <w:jc w:val="both"/>
      <w:textAlignment w:val="auto"/>
    </w:pPr>
    <w:rPr>
      <w:rFonts w:ascii="Verdana" w:hAnsi="Verdana"/>
      <w:sz w:val="24"/>
      <w:szCs w:val="24"/>
    </w:rPr>
  </w:style>
  <w:style w:type="paragraph" w:customStyle="1" w:styleId="xl52">
    <w:name w:val="xl52"/>
    <w:basedOn w:val="Normln"/>
    <w:rsid w:val="00CD5A42"/>
    <w:pPr>
      <w:pBdr>
        <w:top w:val="single" w:sz="4" w:space="0" w:color="auto"/>
        <w:left w:val="single" w:sz="4" w:space="0" w:color="auto"/>
        <w:bottom w:val="single" w:sz="4" w:space="0" w:color="auto"/>
        <w:right w:val="single" w:sz="4" w:space="0" w:color="auto"/>
      </w:pBdr>
      <w:shd w:val="clear" w:color="auto" w:fill="FFFF99"/>
      <w:overflowPunct/>
      <w:autoSpaceDE/>
      <w:autoSpaceDN/>
      <w:adjustRightInd/>
      <w:spacing w:before="100" w:beforeAutospacing="1" w:after="100" w:afterAutospacing="1"/>
      <w:jc w:val="center"/>
      <w:textAlignment w:val="center"/>
    </w:pPr>
    <w:rPr>
      <w:rFonts w:ascii="Arial" w:eastAsia="Arial Unicode MS" w:hAnsi="Arial" w:cs="Arial Unicode MS"/>
      <w:sz w:val="24"/>
      <w:szCs w:val="24"/>
    </w:rPr>
  </w:style>
  <w:style w:type="paragraph" w:customStyle="1" w:styleId="slovanodstavec">
    <w:name w:val="Číslovaný odstavec"/>
    <w:basedOn w:val="Normln"/>
    <w:link w:val="slovanodstavecChar"/>
    <w:qFormat/>
    <w:rsid w:val="007D4D15"/>
    <w:pPr>
      <w:tabs>
        <w:tab w:val="left" w:pos="567"/>
      </w:tabs>
      <w:overflowPunct/>
      <w:autoSpaceDE/>
      <w:autoSpaceDN/>
      <w:adjustRightInd/>
      <w:spacing w:after="200" w:line="276" w:lineRule="auto"/>
      <w:jc w:val="both"/>
      <w:textAlignment w:val="auto"/>
    </w:pPr>
    <w:rPr>
      <w:rFonts w:ascii="Arial" w:eastAsia="Calibri" w:hAnsi="Arial"/>
      <w:sz w:val="22"/>
      <w:szCs w:val="22"/>
      <w:lang w:eastAsia="en-US"/>
    </w:rPr>
  </w:style>
  <w:style w:type="character" w:customStyle="1" w:styleId="slovanodstavecChar">
    <w:name w:val="Číslovaný odstavec Char"/>
    <w:link w:val="slovanodstavec"/>
    <w:rsid w:val="007D4D15"/>
    <w:rPr>
      <w:rFonts w:ascii="Arial" w:eastAsia="Calibri" w:hAnsi="Arial" w:cs="Times New Roman"/>
    </w:rPr>
  </w:style>
  <w:style w:type="paragraph" w:customStyle="1" w:styleId="P4bodytext">
    <w:name w:val="P4 body text"/>
    <w:basedOn w:val="Normln"/>
    <w:uiPriority w:val="99"/>
    <w:rsid w:val="00362DBD"/>
    <w:pPr>
      <w:pBdr>
        <w:top w:val="none" w:sz="96" w:space="31" w:color="FFFFFF" w:frame="1"/>
        <w:left w:val="none" w:sz="96" w:space="31" w:color="FFFFFF" w:frame="1"/>
        <w:bottom w:val="none" w:sz="96" w:space="31" w:color="FFFFFF" w:frame="1"/>
        <w:right w:val="none" w:sz="96" w:space="31" w:color="FFFFFF" w:frame="1"/>
        <w:bar w:val="none" w:sz="0" w:color="000000"/>
      </w:pBdr>
      <w:overflowPunct/>
      <w:autoSpaceDE/>
      <w:autoSpaceDN/>
      <w:adjustRightInd/>
      <w:spacing w:before="120" w:line="264" w:lineRule="auto"/>
      <w:jc w:val="both"/>
      <w:textAlignment w:val="auto"/>
    </w:pPr>
    <w:rPr>
      <w:rFonts w:eastAsia="Calibri" w:cs="Calibri"/>
      <w:color w:val="000000"/>
      <w:sz w:val="22"/>
      <w:szCs w:val="22"/>
      <w:u w:color="000000"/>
      <w:lang w:eastAsia="en-GB"/>
    </w:rPr>
  </w:style>
  <w:style w:type="paragraph" w:customStyle="1" w:styleId="text">
    <w:name w:val="text"/>
    <w:basedOn w:val="Normln"/>
    <w:qFormat/>
    <w:rsid w:val="00656891"/>
    <w:pPr>
      <w:overflowPunct/>
      <w:autoSpaceDE/>
      <w:autoSpaceDN/>
      <w:adjustRightInd/>
      <w:spacing w:before="120"/>
      <w:jc w:val="both"/>
      <w:textAlignment w:val="auto"/>
    </w:pPr>
    <w:rPr>
      <w:sz w:val="24"/>
      <w:szCs w:val="24"/>
    </w:rPr>
  </w:style>
  <w:style w:type="paragraph" w:customStyle="1" w:styleId="Point2">
    <w:name w:val="Point 2"/>
    <w:basedOn w:val="Normln"/>
    <w:rsid w:val="005B35CA"/>
    <w:pPr>
      <w:overflowPunct/>
      <w:autoSpaceDE/>
      <w:autoSpaceDN/>
      <w:adjustRightInd/>
      <w:spacing w:before="120" w:after="120"/>
      <w:ind w:left="1984" w:hanging="567"/>
      <w:jc w:val="both"/>
      <w:textAlignment w:val="auto"/>
    </w:pPr>
    <w:rPr>
      <w:rFonts w:ascii="Arial" w:eastAsia="Calibri" w:hAnsi="Arial" w:cs="Arial"/>
      <w:sz w:val="22"/>
      <w:szCs w:val="22"/>
      <w:lang w:eastAsia="en-US"/>
    </w:rPr>
  </w:style>
  <w:style w:type="paragraph" w:customStyle="1" w:styleId="Point1">
    <w:name w:val="Point 1"/>
    <w:basedOn w:val="Normln"/>
    <w:rsid w:val="005B35CA"/>
    <w:pPr>
      <w:overflowPunct/>
      <w:autoSpaceDE/>
      <w:autoSpaceDN/>
      <w:adjustRightInd/>
      <w:spacing w:before="120" w:after="120"/>
      <w:ind w:left="1417" w:hanging="567"/>
      <w:jc w:val="both"/>
      <w:textAlignment w:val="auto"/>
    </w:pPr>
    <w:rPr>
      <w:rFonts w:ascii="Arial" w:eastAsia="Calibri" w:hAnsi="Arial" w:cs="Arial"/>
      <w:sz w:val="22"/>
      <w:szCs w:val="22"/>
      <w:lang w:eastAsia="en-GB"/>
    </w:rPr>
  </w:style>
  <w:style w:type="paragraph" w:customStyle="1" w:styleId="Dash">
    <w:name w:val="Dash"/>
    <w:basedOn w:val="Normln"/>
    <w:rsid w:val="005B35CA"/>
    <w:pPr>
      <w:numPr>
        <w:numId w:val="8"/>
      </w:numPr>
      <w:overflowPunct/>
      <w:autoSpaceDE/>
      <w:autoSpaceDN/>
      <w:adjustRightInd/>
      <w:spacing w:before="120" w:after="120"/>
      <w:jc w:val="both"/>
      <w:textAlignment w:val="auto"/>
    </w:pPr>
    <w:rPr>
      <w:rFonts w:ascii="Arial" w:eastAsiaTheme="minorHAnsi" w:hAnsi="Arial" w:cs="Arial"/>
      <w:sz w:val="22"/>
      <w:szCs w:val="22"/>
      <w:lang w:eastAsia="en-US"/>
    </w:rPr>
  </w:style>
  <w:style w:type="paragraph" w:customStyle="1" w:styleId="PointDoubleManual3">
    <w:name w:val="Point Double Manual (3)"/>
    <w:basedOn w:val="Normln"/>
    <w:rsid w:val="00104AA8"/>
    <w:pPr>
      <w:tabs>
        <w:tab w:val="left" w:pos="2268"/>
      </w:tabs>
      <w:overflowPunct/>
      <w:autoSpaceDE/>
      <w:autoSpaceDN/>
      <w:adjustRightInd/>
      <w:spacing w:before="120" w:after="120"/>
      <w:ind w:left="2835" w:hanging="1134"/>
      <w:jc w:val="both"/>
      <w:textAlignment w:val="auto"/>
    </w:pPr>
    <w:rPr>
      <w:rFonts w:ascii="Arial" w:eastAsiaTheme="minorHAnsi" w:hAnsi="Arial" w:cs="Arial"/>
      <w:sz w:val="22"/>
      <w:szCs w:val="22"/>
      <w:lang w:eastAsia="en-US"/>
    </w:rPr>
  </w:style>
  <w:style w:type="character" w:customStyle="1" w:styleId="TitulekChar">
    <w:name w:val="Titulek Char"/>
    <w:link w:val="Titulek"/>
    <w:uiPriority w:val="35"/>
    <w:rsid w:val="006B15E0"/>
    <w:rPr>
      <w:rFonts w:ascii="Calibri" w:eastAsia="Times New Roman" w:hAnsi="Calibri" w:cs="Times New Roman"/>
      <w:b/>
      <w:bCs/>
      <w:color w:val="4F81BD"/>
      <w:sz w:val="24"/>
      <w:szCs w:val="18"/>
      <w:lang w:eastAsia="cs-CZ"/>
    </w:rPr>
  </w:style>
  <w:style w:type="paragraph" w:customStyle="1" w:styleId="Tabletextleft">
    <w:name w:val="Table text left"/>
    <w:basedOn w:val="Zkladntext"/>
    <w:qFormat/>
    <w:rsid w:val="006B15E0"/>
    <w:pPr>
      <w:overflowPunct/>
      <w:autoSpaceDE/>
      <w:autoSpaceDN/>
      <w:adjustRightInd/>
      <w:spacing w:before="40" w:after="40"/>
      <w:jc w:val="left"/>
    </w:pPr>
    <w:rPr>
      <w:rFonts w:eastAsia="Times New Roman" w:cstheme="minorHAnsi"/>
      <w:b w:val="0"/>
      <w:bCs w:val="0"/>
      <w:color w:val="000000" w:themeColor="text1"/>
      <w:sz w:val="18"/>
      <w:szCs w:val="20"/>
      <w:lang w:eastAsia="en-GB"/>
    </w:rPr>
  </w:style>
  <w:style w:type="table" w:customStyle="1" w:styleId="GTFinancialTable">
    <w:name w:val="GT Financial Table"/>
    <w:basedOn w:val="Normlntabulka"/>
    <w:uiPriority w:val="99"/>
    <w:rsid w:val="006B15E0"/>
    <w:pPr>
      <w:spacing w:after="0" w:line="240" w:lineRule="auto"/>
    </w:pPr>
    <w:rPr>
      <w:rFonts w:ascii="Times New Roman" w:eastAsia="Times New Roman" w:hAnsi="Times New Roman" w:cs="Times New Roman"/>
      <w:sz w:val="20"/>
      <w:szCs w:val="20"/>
      <w:lang w:val="en-GB" w:eastAsia="en-GB"/>
    </w:rPr>
    <w:tblPr>
      <w:tblInd w:w="0" w:type="nil"/>
      <w:tblBorders>
        <w:insideH w:val="single" w:sz="4" w:space="0" w:color="000000" w:themeColor="text1"/>
      </w:tblBorders>
    </w:tblPr>
    <w:tblStylePr w:type="firstRow">
      <w:tblPr/>
      <w:tcPr>
        <w:tcBorders>
          <w:bottom w:val="single" w:sz="12" w:space="0" w:color="000000" w:themeColor="text1"/>
        </w:tcBorders>
      </w:tcPr>
    </w:tblStylePr>
    <w:tblStylePr w:type="lastRow">
      <w:tblPr/>
      <w:tcPr>
        <w:tcBorders>
          <w:top w:val="single" w:sz="12" w:space="0" w:color="auto"/>
          <w:left w:val="nil"/>
          <w:bottom w:val="nil"/>
          <w:right w:val="nil"/>
          <w:insideH w:val="nil"/>
          <w:insideV w:val="nil"/>
          <w:tl2br w:val="nil"/>
          <w:tr2bl w:val="nil"/>
        </w:tcBorders>
      </w:tcPr>
    </w:tblStylePr>
  </w:style>
  <w:style w:type="character" w:customStyle="1" w:styleId="FootnoteTextChar2">
    <w:name w:val="Footnote Text Char2"/>
    <w:aliases w:val="Footnote Text Char Char Char2,Fußnote Char2,single space Char2,FOOTNOTES Char2,fn Char2,Char Char Char Char2,Note de bas de page2 Char2,Footnotes Char Char2,footnote text Char Char2,Footnotes Char11,Footn Cha"/>
    <w:basedOn w:val="Standardnpsmoodstavce"/>
    <w:uiPriority w:val="99"/>
    <w:rsid w:val="005076E9"/>
    <w:rPr>
      <w:rFonts w:cs="Times New Roman"/>
      <w:sz w:val="20"/>
      <w:szCs w:val="20"/>
      <w:lang w:val="en-GB" w:eastAsia="en-US"/>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5076E9"/>
    <w:pPr>
      <w:overflowPunct/>
      <w:autoSpaceDE/>
      <w:autoSpaceDN/>
      <w:adjustRightInd/>
      <w:spacing w:after="160" w:line="240" w:lineRule="exact"/>
      <w:jc w:val="both"/>
      <w:textAlignment w:val="auto"/>
    </w:pPr>
    <w:rPr>
      <w:rFonts w:asciiTheme="minorHAnsi" w:eastAsiaTheme="minorHAnsi" w:hAnsiTheme="minorHAnsi" w:cstheme="minorBidi"/>
      <w:sz w:val="22"/>
      <w:szCs w:val="22"/>
      <w:vertAlign w:val="superscript"/>
      <w:lang w:eastAsia="en-US"/>
    </w:rPr>
  </w:style>
  <w:style w:type="paragraph" w:customStyle="1" w:styleId="Odrky">
    <w:name w:val="Odrážky"/>
    <w:basedOn w:val="Normln"/>
    <w:uiPriority w:val="99"/>
    <w:rsid w:val="00F51125"/>
    <w:pPr>
      <w:numPr>
        <w:numId w:val="37"/>
      </w:numPr>
      <w:overflowPunct/>
      <w:autoSpaceDE/>
      <w:autoSpaceDN/>
      <w:adjustRightInd/>
      <w:spacing w:after="40"/>
      <w:jc w:val="both"/>
      <w:textAlignment w:val="auto"/>
    </w:pPr>
    <w:rPr>
      <w:rFonts w:ascii="Verdana" w:hAnsi="Verdana" w:cs="Verdana"/>
      <w:lang w:eastAsia="en-US"/>
    </w:rPr>
  </w:style>
  <w:style w:type="character" w:customStyle="1" w:styleId="apple-converted-space">
    <w:name w:val="apple-converted-space"/>
    <w:rsid w:val="00F51125"/>
  </w:style>
  <w:style w:type="character" w:customStyle="1" w:styleId="apple-style-span">
    <w:name w:val="apple-style-span"/>
    <w:rsid w:val="00F51125"/>
  </w:style>
  <w:style w:type="paragraph" w:customStyle="1" w:styleId="grafy">
    <w:name w:val="grafy"/>
    <w:basedOn w:val="Seznam"/>
    <w:next w:val="Normln"/>
    <w:qFormat/>
    <w:rsid w:val="00F51125"/>
    <w:pPr>
      <w:numPr>
        <w:numId w:val="38"/>
      </w:numPr>
      <w:tabs>
        <w:tab w:val="num" w:pos="850"/>
      </w:tabs>
      <w:spacing w:after="0" w:line="240" w:lineRule="auto"/>
      <w:ind w:left="0" w:firstLine="0"/>
      <w:jc w:val="both"/>
    </w:pPr>
    <w:rPr>
      <w:rFonts w:ascii="Cambria" w:hAnsi="Cambria"/>
      <w:b/>
      <w:color w:val="76923C"/>
      <w:sz w:val="18"/>
    </w:rPr>
  </w:style>
  <w:style w:type="paragraph" w:styleId="Seznam">
    <w:name w:val="List"/>
    <w:basedOn w:val="Normln"/>
    <w:uiPriority w:val="99"/>
    <w:semiHidden/>
    <w:unhideWhenUsed/>
    <w:rsid w:val="00F51125"/>
    <w:pPr>
      <w:overflowPunct/>
      <w:autoSpaceDE/>
      <w:autoSpaceDN/>
      <w:adjustRightInd/>
      <w:spacing w:after="200" w:line="276" w:lineRule="auto"/>
      <w:ind w:left="283" w:hanging="283"/>
      <w:contextualSpacing/>
      <w:textAlignment w:val="auto"/>
    </w:pPr>
    <w:rPr>
      <w:rFonts w:ascii="Calibri" w:hAnsi="Calibri"/>
      <w:sz w:val="22"/>
      <w:szCs w:val="22"/>
    </w:rPr>
  </w:style>
  <w:style w:type="character" w:customStyle="1" w:styleId="shorttext">
    <w:name w:val="short_text"/>
    <w:rsid w:val="00F51125"/>
  </w:style>
  <w:style w:type="paragraph" w:customStyle="1" w:styleId="x-wm-msonormal">
    <w:name w:val="x_-wm-msonormal"/>
    <w:basedOn w:val="Normln"/>
    <w:uiPriority w:val="99"/>
    <w:rsid w:val="000E6DCB"/>
    <w:pPr>
      <w:overflowPunct/>
      <w:autoSpaceDE/>
      <w:autoSpaceDN/>
      <w:adjustRightInd/>
      <w:spacing w:before="100" w:beforeAutospacing="1" w:after="100" w:afterAutospacing="1"/>
      <w:textAlignment w:val="auto"/>
    </w:pPr>
    <w:rPr>
      <w:sz w:val="24"/>
      <w:szCs w:val="24"/>
    </w:rPr>
  </w:style>
  <w:style w:type="character" w:customStyle="1" w:styleId="xtlid-translationtranslation">
    <w:name w:val="x_tlid-translationtranslation"/>
    <w:basedOn w:val="Standardnpsmoodstavce"/>
    <w:uiPriority w:val="99"/>
    <w:rsid w:val="000E6DCB"/>
    <w:rPr>
      <w:rFonts w:cs="Times New Roman"/>
    </w:rPr>
  </w:style>
  <w:style w:type="character" w:customStyle="1" w:styleId="tlid-translation">
    <w:name w:val="tlid-translation"/>
    <w:basedOn w:val="Standardnpsmoodstavce"/>
    <w:rsid w:val="00363E98"/>
  </w:style>
  <w:style w:type="paragraph" w:customStyle="1" w:styleId="paragraph">
    <w:name w:val="paragraph"/>
    <w:basedOn w:val="Normln"/>
    <w:rsid w:val="00EA7D11"/>
    <w:pPr>
      <w:overflowPunct/>
      <w:autoSpaceDE/>
      <w:autoSpaceDN/>
      <w:adjustRightInd/>
      <w:textAlignment w:val="auto"/>
    </w:pPr>
    <w:rPr>
      <w:sz w:val="24"/>
      <w:szCs w:val="24"/>
    </w:rPr>
  </w:style>
  <w:style w:type="character" w:customStyle="1" w:styleId="normaltextrun1">
    <w:name w:val="normaltextrun1"/>
    <w:basedOn w:val="Standardnpsmoodstavce"/>
    <w:rsid w:val="00EA7D11"/>
  </w:style>
  <w:style w:type="character" w:customStyle="1" w:styleId="eop">
    <w:name w:val="eop"/>
    <w:basedOn w:val="Standardnpsmoodstavce"/>
    <w:rsid w:val="00EA7D11"/>
  </w:style>
  <w:style w:type="character" w:styleId="Nevyeenzmnka">
    <w:name w:val="Unresolved Mention"/>
    <w:basedOn w:val="Standardnpsmoodstavce"/>
    <w:uiPriority w:val="99"/>
    <w:semiHidden/>
    <w:unhideWhenUsed/>
    <w:rsid w:val="006F76C5"/>
    <w:rPr>
      <w:color w:val="605E5C"/>
      <w:shd w:val="clear" w:color="auto" w:fill="E1DFDD"/>
    </w:rPr>
  </w:style>
  <w:style w:type="paragraph" w:customStyle="1" w:styleId="doc-ti">
    <w:name w:val="doc-ti"/>
    <w:basedOn w:val="Normln"/>
    <w:rsid w:val="00CC05A8"/>
    <w:pPr>
      <w:overflowPunct/>
      <w:autoSpaceDE/>
      <w:autoSpaceDN/>
      <w:adjustRightInd/>
      <w:spacing w:before="100" w:beforeAutospacing="1" w:after="100" w:afterAutospacing="1"/>
      <w:textAlignment w:val="auto"/>
    </w:pPr>
    <w:rPr>
      <w:sz w:val="24"/>
      <w:szCs w:val="24"/>
    </w:rPr>
  </w:style>
  <w:style w:type="paragraph" w:customStyle="1" w:styleId="Nadpis7mimoobsah">
    <w:name w:val="Nadpis 7 mimo obsah"/>
    <w:basedOn w:val="Normln"/>
    <w:next w:val="Normln"/>
    <w:uiPriority w:val="8"/>
    <w:qFormat/>
    <w:rsid w:val="00603755"/>
    <w:pPr>
      <w:keepNext/>
      <w:keepLines/>
      <w:overflowPunct/>
      <w:autoSpaceDE/>
      <w:autoSpaceDN/>
      <w:adjustRightInd/>
      <w:spacing w:before="40" w:line="293" w:lineRule="auto"/>
      <w:textAlignment w:val="auto"/>
    </w:pPr>
    <w:rPr>
      <w:rFonts w:asciiTheme="majorHAnsi" w:eastAsiaTheme="minorHAnsi" w:hAnsiTheme="majorHAnsi" w:cstheme="minorBidi"/>
      <w:color w:val="000000" w:themeColor="text1"/>
      <w:sz w:val="22"/>
      <w:szCs w:val="22"/>
      <w:lang w:eastAsia="en-US"/>
    </w:rPr>
  </w:style>
  <w:style w:type="table" w:customStyle="1" w:styleId="TableGrid5">
    <w:name w:val="Table Grid5"/>
    <w:basedOn w:val="Normlntabulka"/>
    <w:uiPriority w:val="59"/>
    <w:rsid w:val="00BA1BD1"/>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ered">
    <w:name w:val="Normal Centered"/>
    <w:basedOn w:val="Normln"/>
    <w:rsid w:val="001A49A7"/>
    <w:pPr>
      <w:overflowPunct/>
      <w:autoSpaceDE/>
      <w:autoSpaceDN/>
      <w:adjustRightInd/>
      <w:spacing w:before="200" w:after="120" w:line="360" w:lineRule="auto"/>
      <w:jc w:val="center"/>
      <w:textAlignment w:val="auto"/>
    </w:pPr>
    <w:rPr>
      <w:rFonts w:eastAsiaTheme="minorHAnsi"/>
      <w:sz w:val="24"/>
      <w:szCs w:val="22"/>
      <w:lang w:val="en-GB" w:eastAsia="en-US"/>
    </w:rPr>
  </w:style>
  <w:style w:type="character" w:customStyle="1" w:styleId="pluginpagetreechildrenspan">
    <w:name w:val="plugin_pagetree_children_span"/>
    <w:basedOn w:val="Standardnpsmoodstavce"/>
    <w:rsid w:val="001A49A7"/>
  </w:style>
  <w:style w:type="numbering" w:customStyle="1" w:styleId="VariantaB-odrky">
    <w:name w:val="Varianta B - odrážky"/>
    <w:uiPriority w:val="99"/>
    <w:rsid w:val="000B3CB9"/>
    <w:pPr>
      <w:numPr>
        <w:numId w:val="43"/>
      </w:numPr>
    </w:pPr>
  </w:style>
  <w:style w:type="paragraph" w:customStyle="1" w:styleId="SeznamsodrkamiB">
    <w:name w:val="Seznam s odrážkami B"/>
    <w:basedOn w:val="Normln"/>
    <w:uiPriority w:val="11"/>
    <w:qFormat/>
    <w:rsid w:val="000B3CB9"/>
    <w:pPr>
      <w:numPr>
        <w:numId w:val="44"/>
      </w:numPr>
    </w:pPr>
  </w:style>
  <w:style w:type="paragraph" w:customStyle="1" w:styleId="SeznamsodrkamiB2">
    <w:name w:val="Seznam s odrážkami B 2"/>
    <w:basedOn w:val="Normln"/>
    <w:uiPriority w:val="11"/>
    <w:qFormat/>
    <w:rsid w:val="000B3CB9"/>
    <w:pPr>
      <w:numPr>
        <w:ilvl w:val="1"/>
        <w:numId w:val="44"/>
      </w:numPr>
    </w:pPr>
  </w:style>
  <w:style w:type="paragraph" w:customStyle="1" w:styleId="SeznamsodrkamiB3">
    <w:name w:val="Seznam s odrážkami B 3"/>
    <w:basedOn w:val="Normln"/>
    <w:uiPriority w:val="11"/>
    <w:qFormat/>
    <w:rsid w:val="000B3CB9"/>
    <w:pPr>
      <w:numPr>
        <w:ilvl w:val="2"/>
        <w:numId w:val="44"/>
      </w:numPr>
    </w:pPr>
  </w:style>
  <w:style w:type="paragraph" w:customStyle="1" w:styleId="SeznamsodrkamiB4">
    <w:name w:val="Seznam s odrážkami B 4"/>
    <w:basedOn w:val="Normln"/>
    <w:uiPriority w:val="11"/>
    <w:qFormat/>
    <w:rsid w:val="000B3CB9"/>
    <w:pPr>
      <w:numPr>
        <w:ilvl w:val="3"/>
        <w:numId w:val="44"/>
      </w:numPr>
    </w:pPr>
  </w:style>
  <w:style w:type="paragraph" w:customStyle="1" w:styleId="SeznamsodrkamiB5">
    <w:name w:val="Seznam s odrážkami B 5"/>
    <w:basedOn w:val="Normln"/>
    <w:uiPriority w:val="11"/>
    <w:qFormat/>
    <w:rsid w:val="000B3CB9"/>
    <w:pPr>
      <w:numPr>
        <w:ilvl w:val="4"/>
        <w:numId w:val="44"/>
      </w:numPr>
    </w:pPr>
  </w:style>
  <w:style w:type="character" w:customStyle="1" w:styleId="Nevyeenzmnka1">
    <w:name w:val="Nevyřešená zmínka1"/>
    <w:basedOn w:val="Standardnpsmoodstavce"/>
    <w:uiPriority w:val="99"/>
    <w:semiHidden/>
    <w:unhideWhenUsed/>
    <w:rsid w:val="00296F0D"/>
    <w:rPr>
      <w:color w:val="605E5C"/>
      <w:shd w:val="clear" w:color="auto" w:fill="E1DFDD"/>
    </w:rPr>
  </w:style>
  <w:style w:type="character" w:customStyle="1" w:styleId="Nevyeenzmnka2">
    <w:name w:val="Nevyřešená zmínka2"/>
    <w:basedOn w:val="Standardnpsmoodstavce"/>
    <w:uiPriority w:val="99"/>
    <w:semiHidden/>
    <w:unhideWhenUsed/>
    <w:rsid w:val="00296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7929">
      <w:bodyDiv w:val="1"/>
      <w:marLeft w:val="0"/>
      <w:marRight w:val="0"/>
      <w:marTop w:val="0"/>
      <w:marBottom w:val="0"/>
      <w:divBdr>
        <w:top w:val="none" w:sz="0" w:space="0" w:color="auto"/>
        <w:left w:val="none" w:sz="0" w:space="0" w:color="auto"/>
        <w:bottom w:val="none" w:sz="0" w:space="0" w:color="auto"/>
        <w:right w:val="none" w:sz="0" w:space="0" w:color="auto"/>
      </w:divBdr>
    </w:div>
    <w:div w:id="23597184">
      <w:bodyDiv w:val="1"/>
      <w:marLeft w:val="0"/>
      <w:marRight w:val="0"/>
      <w:marTop w:val="0"/>
      <w:marBottom w:val="0"/>
      <w:divBdr>
        <w:top w:val="none" w:sz="0" w:space="0" w:color="auto"/>
        <w:left w:val="none" w:sz="0" w:space="0" w:color="auto"/>
        <w:bottom w:val="none" w:sz="0" w:space="0" w:color="auto"/>
        <w:right w:val="none" w:sz="0" w:space="0" w:color="auto"/>
      </w:divBdr>
    </w:div>
    <w:div w:id="64307536">
      <w:bodyDiv w:val="1"/>
      <w:marLeft w:val="0"/>
      <w:marRight w:val="0"/>
      <w:marTop w:val="0"/>
      <w:marBottom w:val="0"/>
      <w:divBdr>
        <w:top w:val="none" w:sz="0" w:space="0" w:color="auto"/>
        <w:left w:val="none" w:sz="0" w:space="0" w:color="auto"/>
        <w:bottom w:val="none" w:sz="0" w:space="0" w:color="auto"/>
        <w:right w:val="none" w:sz="0" w:space="0" w:color="auto"/>
      </w:divBdr>
    </w:div>
    <w:div w:id="110898952">
      <w:bodyDiv w:val="1"/>
      <w:marLeft w:val="0"/>
      <w:marRight w:val="0"/>
      <w:marTop w:val="0"/>
      <w:marBottom w:val="0"/>
      <w:divBdr>
        <w:top w:val="none" w:sz="0" w:space="0" w:color="auto"/>
        <w:left w:val="none" w:sz="0" w:space="0" w:color="auto"/>
        <w:bottom w:val="none" w:sz="0" w:space="0" w:color="auto"/>
        <w:right w:val="none" w:sz="0" w:space="0" w:color="auto"/>
      </w:divBdr>
    </w:div>
    <w:div w:id="138959328">
      <w:bodyDiv w:val="1"/>
      <w:marLeft w:val="0"/>
      <w:marRight w:val="0"/>
      <w:marTop w:val="0"/>
      <w:marBottom w:val="0"/>
      <w:divBdr>
        <w:top w:val="none" w:sz="0" w:space="0" w:color="auto"/>
        <w:left w:val="none" w:sz="0" w:space="0" w:color="auto"/>
        <w:bottom w:val="none" w:sz="0" w:space="0" w:color="auto"/>
        <w:right w:val="none" w:sz="0" w:space="0" w:color="auto"/>
      </w:divBdr>
    </w:div>
    <w:div w:id="139664015">
      <w:bodyDiv w:val="1"/>
      <w:marLeft w:val="0"/>
      <w:marRight w:val="0"/>
      <w:marTop w:val="0"/>
      <w:marBottom w:val="0"/>
      <w:divBdr>
        <w:top w:val="none" w:sz="0" w:space="0" w:color="auto"/>
        <w:left w:val="none" w:sz="0" w:space="0" w:color="auto"/>
        <w:bottom w:val="none" w:sz="0" w:space="0" w:color="auto"/>
        <w:right w:val="none" w:sz="0" w:space="0" w:color="auto"/>
      </w:divBdr>
    </w:div>
    <w:div w:id="146097230">
      <w:bodyDiv w:val="1"/>
      <w:marLeft w:val="0"/>
      <w:marRight w:val="0"/>
      <w:marTop w:val="0"/>
      <w:marBottom w:val="0"/>
      <w:divBdr>
        <w:top w:val="none" w:sz="0" w:space="0" w:color="auto"/>
        <w:left w:val="none" w:sz="0" w:space="0" w:color="auto"/>
        <w:bottom w:val="none" w:sz="0" w:space="0" w:color="auto"/>
        <w:right w:val="none" w:sz="0" w:space="0" w:color="auto"/>
      </w:divBdr>
      <w:divsChild>
        <w:div w:id="876233015">
          <w:marLeft w:val="0"/>
          <w:marRight w:val="0"/>
          <w:marTop w:val="0"/>
          <w:marBottom w:val="0"/>
          <w:divBdr>
            <w:top w:val="none" w:sz="0" w:space="0" w:color="auto"/>
            <w:left w:val="none" w:sz="0" w:space="0" w:color="auto"/>
            <w:bottom w:val="none" w:sz="0" w:space="0" w:color="auto"/>
            <w:right w:val="none" w:sz="0" w:space="0" w:color="auto"/>
          </w:divBdr>
          <w:divsChild>
            <w:div w:id="799735899">
              <w:marLeft w:val="0"/>
              <w:marRight w:val="0"/>
              <w:marTop w:val="0"/>
              <w:marBottom w:val="0"/>
              <w:divBdr>
                <w:top w:val="none" w:sz="0" w:space="0" w:color="auto"/>
                <w:left w:val="none" w:sz="0" w:space="0" w:color="auto"/>
                <w:bottom w:val="none" w:sz="0" w:space="0" w:color="auto"/>
                <w:right w:val="none" w:sz="0" w:space="0" w:color="auto"/>
              </w:divBdr>
              <w:divsChild>
                <w:div w:id="1438867591">
                  <w:marLeft w:val="0"/>
                  <w:marRight w:val="0"/>
                  <w:marTop w:val="0"/>
                  <w:marBottom w:val="0"/>
                  <w:divBdr>
                    <w:top w:val="none" w:sz="0" w:space="0" w:color="auto"/>
                    <w:left w:val="none" w:sz="0" w:space="0" w:color="auto"/>
                    <w:bottom w:val="none" w:sz="0" w:space="0" w:color="auto"/>
                    <w:right w:val="none" w:sz="0" w:space="0" w:color="auto"/>
                  </w:divBdr>
                  <w:divsChild>
                    <w:div w:id="288707609">
                      <w:marLeft w:val="0"/>
                      <w:marRight w:val="0"/>
                      <w:marTop w:val="0"/>
                      <w:marBottom w:val="0"/>
                      <w:divBdr>
                        <w:top w:val="none" w:sz="0" w:space="0" w:color="auto"/>
                        <w:left w:val="none" w:sz="0" w:space="0" w:color="auto"/>
                        <w:bottom w:val="none" w:sz="0" w:space="0" w:color="auto"/>
                        <w:right w:val="none" w:sz="0" w:space="0" w:color="auto"/>
                      </w:divBdr>
                      <w:divsChild>
                        <w:div w:id="1316379525">
                          <w:marLeft w:val="0"/>
                          <w:marRight w:val="0"/>
                          <w:marTop w:val="0"/>
                          <w:marBottom w:val="0"/>
                          <w:divBdr>
                            <w:top w:val="none" w:sz="0" w:space="0" w:color="auto"/>
                            <w:left w:val="none" w:sz="0" w:space="0" w:color="auto"/>
                            <w:bottom w:val="none" w:sz="0" w:space="0" w:color="auto"/>
                            <w:right w:val="none" w:sz="0" w:space="0" w:color="auto"/>
                          </w:divBdr>
                          <w:divsChild>
                            <w:div w:id="686447634">
                              <w:marLeft w:val="0"/>
                              <w:marRight w:val="0"/>
                              <w:marTop w:val="0"/>
                              <w:marBottom w:val="0"/>
                              <w:divBdr>
                                <w:top w:val="none" w:sz="0" w:space="0" w:color="auto"/>
                                <w:left w:val="none" w:sz="0" w:space="0" w:color="auto"/>
                                <w:bottom w:val="none" w:sz="0" w:space="0" w:color="auto"/>
                                <w:right w:val="none" w:sz="0" w:space="0" w:color="auto"/>
                              </w:divBdr>
                              <w:divsChild>
                                <w:div w:id="1673215802">
                                  <w:marLeft w:val="0"/>
                                  <w:marRight w:val="0"/>
                                  <w:marTop w:val="0"/>
                                  <w:marBottom w:val="0"/>
                                  <w:divBdr>
                                    <w:top w:val="none" w:sz="0" w:space="0" w:color="auto"/>
                                    <w:left w:val="none" w:sz="0" w:space="0" w:color="auto"/>
                                    <w:bottom w:val="none" w:sz="0" w:space="0" w:color="auto"/>
                                    <w:right w:val="none" w:sz="0" w:space="0" w:color="auto"/>
                                  </w:divBdr>
                                  <w:divsChild>
                                    <w:div w:id="1424498246">
                                      <w:marLeft w:val="0"/>
                                      <w:marRight w:val="0"/>
                                      <w:marTop w:val="0"/>
                                      <w:marBottom w:val="0"/>
                                      <w:divBdr>
                                        <w:top w:val="none" w:sz="0" w:space="0" w:color="auto"/>
                                        <w:left w:val="none" w:sz="0" w:space="0" w:color="auto"/>
                                        <w:bottom w:val="none" w:sz="0" w:space="0" w:color="auto"/>
                                        <w:right w:val="none" w:sz="0" w:space="0" w:color="auto"/>
                                      </w:divBdr>
                                      <w:divsChild>
                                        <w:div w:id="981738374">
                                          <w:marLeft w:val="0"/>
                                          <w:marRight w:val="0"/>
                                          <w:marTop w:val="0"/>
                                          <w:marBottom w:val="0"/>
                                          <w:divBdr>
                                            <w:top w:val="none" w:sz="0" w:space="0" w:color="auto"/>
                                            <w:left w:val="none" w:sz="0" w:space="0" w:color="auto"/>
                                            <w:bottom w:val="none" w:sz="0" w:space="0" w:color="auto"/>
                                            <w:right w:val="none" w:sz="0" w:space="0" w:color="auto"/>
                                          </w:divBdr>
                                          <w:divsChild>
                                            <w:div w:id="683555685">
                                              <w:marLeft w:val="0"/>
                                              <w:marRight w:val="0"/>
                                              <w:marTop w:val="0"/>
                                              <w:marBottom w:val="495"/>
                                              <w:divBdr>
                                                <w:top w:val="none" w:sz="0" w:space="0" w:color="auto"/>
                                                <w:left w:val="none" w:sz="0" w:space="0" w:color="auto"/>
                                                <w:bottom w:val="none" w:sz="0" w:space="0" w:color="auto"/>
                                                <w:right w:val="none" w:sz="0" w:space="0" w:color="auto"/>
                                              </w:divBdr>
                                              <w:divsChild>
                                                <w:div w:id="88135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940094">
      <w:bodyDiv w:val="1"/>
      <w:marLeft w:val="0"/>
      <w:marRight w:val="0"/>
      <w:marTop w:val="0"/>
      <w:marBottom w:val="0"/>
      <w:divBdr>
        <w:top w:val="none" w:sz="0" w:space="0" w:color="auto"/>
        <w:left w:val="none" w:sz="0" w:space="0" w:color="auto"/>
        <w:bottom w:val="none" w:sz="0" w:space="0" w:color="auto"/>
        <w:right w:val="none" w:sz="0" w:space="0" w:color="auto"/>
      </w:divBdr>
    </w:div>
    <w:div w:id="177155734">
      <w:bodyDiv w:val="1"/>
      <w:marLeft w:val="0"/>
      <w:marRight w:val="0"/>
      <w:marTop w:val="0"/>
      <w:marBottom w:val="0"/>
      <w:divBdr>
        <w:top w:val="none" w:sz="0" w:space="0" w:color="auto"/>
        <w:left w:val="none" w:sz="0" w:space="0" w:color="auto"/>
        <w:bottom w:val="none" w:sz="0" w:space="0" w:color="auto"/>
        <w:right w:val="none" w:sz="0" w:space="0" w:color="auto"/>
      </w:divBdr>
    </w:div>
    <w:div w:id="189343926">
      <w:bodyDiv w:val="1"/>
      <w:marLeft w:val="0"/>
      <w:marRight w:val="0"/>
      <w:marTop w:val="0"/>
      <w:marBottom w:val="0"/>
      <w:divBdr>
        <w:top w:val="none" w:sz="0" w:space="0" w:color="auto"/>
        <w:left w:val="none" w:sz="0" w:space="0" w:color="auto"/>
        <w:bottom w:val="none" w:sz="0" w:space="0" w:color="auto"/>
        <w:right w:val="none" w:sz="0" w:space="0" w:color="auto"/>
      </w:divBdr>
    </w:div>
    <w:div w:id="201213541">
      <w:bodyDiv w:val="1"/>
      <w:marLeft w:val="0"/>
      <w:marRight w:val="0"/>
      <w:marTop w:val="0"/>
      <w:marBottom w:val="0"/>
      <w:divBdr>
        <w:top w:val="none" w:sz="0" w:space="0" w:color="auto"/>
        <w:left w:val="none" w:sz="0" w:space="0" w:color="auto"/>
        <w:bottom w:val="none" w:sz="0" w:space="0" w:color="auto"/>
        <w:right w:val="none" w:sz="0" w:space="0" w:color="auto"/>
      </w:divBdr>
    </w:div>
    <w:div w:id="212885162">
      <w:bodyDiv w:val="1"/>
      <w:marLeft w:val="0"/>
      <w:marRight w:val="0"/>
      <w:marTop w:val="0"/>
      <w:marBottom w:val="0"/>
      <w:divBdr>
        <w:top w:val="none" w:sz="0" w:space="0" w:color="auto"/>
        <w:left w:val="none" w:sz="0" w:space="0" w:color="auto"/>
        <w:bottom w:val="none" w:sz="0" w:space="0" w:color="auto"/>
        <w:right w:val="none" w:sz="0" w:space="0" w:color="auto"/>
      </w:divBdr>
    </w:div>
    <w:div w:id="229464361">
      <w:bodyDiv w:val="1"/>
      <w:marLeft w:val="0"/>
      <w:marRight w:val="0"/>
      <w:marTop w:val="0"/>
      <w:marBottom w:val="0"/>
      <w:divBdr>
        <w:top w:val="none" w:sz="0" w:space="0" w:color="auto"/>
        <w:left w:val="none" w:sz="0" w:space="0" w:color="auto"/>
        <w:bottom w:val="none" w:sz="0" w:space="0" w:color="auto"/>
        <w:right w:val="none" w:sz="0" w:space="0" w:color="auto"/>
      </w:divBdr>
    </w:div>
    <w:div w:id="236671527">
      <w:bodyDiv w:val="1"/>
      <w:marLeft w:val="0"/>
      <w:marRight w:val="0"/>
      <w:marTop w:val="0"/>
      <w:marBottom w:val="0"/>
      <w:divBdr>
        <w:top w:val="none" w:sz="0" w:space="0" w:color="auto"/>
        <w:left w:val="none" w:sz="0" w:space="0" w:color="auto"/>
        <w:bottom w:val="none" w:sz="0" w:space="0" w:color="auto"/>
        <w:right w:val="none" w:sz="0" w:space="0" w:color="auto"/>
      </w:divBdr>
    </w:div>
    <w:div w:id="238563548">
      <w:bodyDiv w:val="1"/>
      <w:marLeft w:val="0"/>
      <w:marRight w:val="0"/>
      <w:marTop w:val="0"/>
      <w:marBottom w:val="0"/>
      <w:divBdr>
        <w:top w:val="none" w:sz="0" w:space="0" w:color="auto"/>
        <w:left w:val="none" w:sz="0" w:space="0" w:color="auto"/>
        <w:bottom w:val="none" w:sz="0" w:space="0" w:color="auto"/>
        <w:right w:val="none" w:sz="0" w:space="0" w:color="auto"/>
      </w:divBdr>
    </w:div>
    <w:div w:id="243761104">
      <w:bodyDiv w:val="1"/>
      <w:marLeft w:val="0"/>
      <w:marRight w:val="0"/>
      <w:marTop w:val="0"/>
      <w:marBottom w:val="0"/>
      <w:divBdr>
        <w:top w:val="none" w:sz="0" w:space="0" w:color="auto"/>
        <w:left w:val="none" w:sz="0" w:space="0" w:color="auto"/>
        <w:bottom w:val="none" w:sz="0" w:space="0" w:color="auto"/>
        <w:right w:val="none" w:sz="0" w:space="0" w:color="auto"/>
      </w:divBdr>
    </w:div>
    <w:div w:id="269317454">
      <w:bodyDiv w:val="1"/>
      <w:marLeft w:val="0"/>
      <w:marRight w:val="0"/>
      <w:marTop w:val="0"/>
      <w:marBottom w:val="0"/>
      <w:divBdr>
        <w:top w:val="none" w:sz="0" w:space="0" w:color="auto"/>
        <w:left w:val="none" w:sz="0" w:space="0" w:color="auto"/>
        <w:bottom w:val="none" w:sz="0" w:space="0" w:color="auto"/>
        <w:right w:val="none" w:sz="0" w:space="0" w:color="auto"/>
      </w:divBdr>
    </w:div>
    <w:div w:id="335766830">
      <w:bodyDiv w:val="1"/>
      <w:marLeft w:val="0"/>
      <w:marRight w:val="0"/>
      <w:marTop w:val="0"/>
      <w:marBottom w:val="0"/>
      <w:divBdr>
        <w:top w:val="none" w:sz="0" w:space="0" w:color="auto"/>
        <w:left w:val="none" w:sz="0" w:space="0" w:color="auto"/>
        <w:bottom w:val="none" w:sz="0" w:space="0" w:color="auto"/>
        <w:right w:val="none" w:sz="0" w:space="0" w:color="auto"/>
      </w:divBdr>
    </w:div>
    <w:div w:id="338507682">
      <w:bodyDiv w:val="1"/>
      <w:marLeft w:val="0"/>
      <w:marRight w:val="0"/>
      <w:marTop w:val="0"/>
      <w:marBottom w:val="0"/>
      <w:divBdr>
        <w:top w:val="none" w:sz="0" w:space="0" w:color="auto"/>
        <w:left w:val="none" w:sz="0" w:space="0" w:color="auto"/>
        <w:bottom w:val="none" w:sz="0" w:space="0" w:color="auto"/>
        <w:right w:val="none" w:sz="0" w:space="0" w:color="auto"/>
      </w:divBdr>
    </w:div>
    <w:div w:id="340935978">
      <w:bodyDiv w:val="1"/>
      <w:marLeft w:val="0"/>
      <w:marRight w:val="0"/>
      <w:marTop w:val="0"/>
      <w:marBottom w:val="0"/>
      <w:divBdr>
        <w:top w:val="none" w:sz="0" w:space="0" w:color="auto"/>
        <w:left w:val="none" w:sz="0" w:space="0" w:color="auto"/>
        <w:bottom w:val="none" w:sz="0" w:space="0" w:color="auto"/>
        <w:right w:val="none" w:sz="0" w:space="0" w:color="auto"/>
      </w:divBdr>
    </w:div>
    <w:div w:id="347173370">
      <w:bodyDiv w:val="1"/>
      <w:marLeft w:val="0"/>
      <w:marRight w:val="0"/>
      <w:marTop w:val="0"/>
      <w:marBottom w:val="0"/>
      <w:divBdr>
        <w:top w:val="none" w:sz="0" w:space="0" w:color="auto"/>
        <w:left w:val="none" w:sz="0" w:space="0" w:color="auto"/>
        <w:bottom w:val="none" w:sz="0" w:space="0" w:color="auto"/>
        <w:right w:val="none" w:sz="0" w:space="0" w:color="auto"/>
      </w:divBdr>
    </w:div>
    <w:div w:id="367877225">
      <w:bodyDiv w:val="1"/>
      <w:marLeft w:val="0"/>
      <w:marRight w:val="0"/>
      <w:marTop w:val="0"/>
      <w:marBottom w:val="0"/>
      <w:divBdr>
        <w:top w:val="none" w:sz="0" w:space="0" w:color="auto"/>
        <w:left w:val="none" w:sz="0" w:space="0" w:color="auto"/>
        <w:bottom w:val="none" w:sz="0" w:space="0" w:color="auto"/>
        <w:right w:val="none" w:sz="0" w:space="0" w:color="auto"/>
      </w:divBdr>
    </w:div>
    <w:div w:id="398213347">
      <w:bodyDiv w:val="1"/>
      <w:marLeft w:val="0"/>
      <w:marRight w:val="0"/>
      <w:marTop w:val="0"/>
      <w:marBottom w:val="0"/>
      <w:divBdr>
        <w:top w:val="none" w:sz="0" w:space="0" w:color="auto"/>
        <w:left w:val="none" w:sz="0" w:space="0" w:color="auto"/>
        <w:bottom w:val="none" w:sz="0" w:space="0" w:color="auto"/>
        <w:right w:val="none" w:sz="0" w:space="0" w:color="auto"/>
      </w:divBdr>
    </w:div>
    <w:div w:id="460997801">
      <w:bodyDiv w:val="1"/>
      <w:marLeft w:val="0"/>
      <w:marRight w:val="0"/>
      <w:marTop w:val="0"/>
      <w:marBottom w:val="0"/>
      <w:divBdr>
        <w:top w:val="none" w:sz="0" w:space="0" w:color="auto"/>
        <w:left w:val="none" w:sz="0" w:space="0" w:color="auto"/>
        <w:bottom w:val="none" w:sz="0" w:space="0" w:color="auto"/>
        <w:right w:val="none" w:sz="0" w:space="0" w:color="auto"/>
      </w:divBdr>
    </w:div>
    <w:div w:id="475142646">
      <w:bodyDiv w:val="1"/>
      <w:marLeft w:val="0"/>
      <w:marRight w:val="0"/>
      <w:marTop w:val="0"/>
      <w:marBottom w:val="0"/>
      <w:divBdr>
        <w:top w:val="none" w:sz="0" w:space="0" w:color="auto"/>
        <w:left w:val="none" w:sz="0" w:space="0" w:color="auto"/>
        <w:bottom w:val="none" w:sz="0" w:space="0" w:color="auto"/>
        <w:right w:val="none" w:sz="0" w:space="0" w:color="auto"/>
      </w:divBdr>
    </w:div>
    <w:div w:id="483547035">
      <w:bodyDiv w:val="1"/>
      <w:marLeft w:val="0"/>
      <w:marRight w:val="0"/>
      <w:marTop w:val="0"/>
      <w:marBottom w:val="0"/>
      <w:divBdr>
        <w:top w:val="none" w:sz="0" w:space="0" w:color="auto"/>
        <w:left w:val="none" w:sz="0" w:space="0" w:color="auto"/>
        <w:bottom w:val="none" w:sz="0" w:space="0" w:color="auto"/>
        <w:right w:val="none" w:sz="0" w:space="0" w:color="auto"/>
      </w:divBdr>
    </w:div>
    <w:div w:id="505364868">
      <w:bodyDiv w:val="1"/>
      <w:marLeft w:val="0"/>
      <w:marRight w:val="0"/>
      <w:marTop w:val="0"/>
      <w:marBottom w:val="0"/>
      <w:divBdr>
        <w:top w:val="none" w:sz="0" w:space="0" w:color="auto"/>
        <w:left w:val="none" w:sz="0" w:space="0" w:color="auto"/>
        <w:bottom w:val="none" w:sz="0" w:space="0" w:color="auto"/>
        <w:right w:val="none" w:sz="0" w:space="0" w:color="auto"/>
      </w:divBdr>
    </w:div>
    <w:div w:id="518616327">
      <w:bodyDiv w:val="1"/>
      <w:marLeft w:val="0"/>
      <w:marRight w:val="0"/>
      <w:marTop w:val="0"/>
      <w:marBottom w:val="0"/>
      <w:divBdr>
        <w:top w:val="none" w:sz="0" w:space="0" w:color="auto"/>
        <w:left w:val="none" w:sz="0" w:space="0" w:color="auto"/>
        <w:bottom w:val="none" w:sz="0" w:space="0" w:color="auto"/>
        <w:right w:val="none" w:sz="0" w:space="0" w:color="auto"/>
      </w:divBdr>
    </w:div>
    <w:div w:id="576282298">
      <w:bodyDiv w:val="1"/>
      <w:marLeft w:val="0"/>
      <w:marRight w:val="0"/>
      <w:marTop w:val="0"/>
      <w:marBottom w:val="0"/>
      <w:divBdr>
        <w:top w:val="none" w:sz="0" w:space="0" w:color="auto"/>
        <w:left w:val="none" w:sz="0" w:space="0" w:color="auto"/>
        <w:bottom w:val="none" w:sz="0" w:space="0" w:color="auto"/>
        <w:right w:val="none" w:sz="0" w:space="0" w:color="auto"/>
      </w:divBdr>
    </w:div>
    <w:div w:id="582377468">
      <w:bodyDiv w:val="1"/>
      <w:marLeft w:val="0"/>
      <w:marRight w:val="0"/>
      <w:marTop w:val="0"/>
      <w:marBottom w:val="0"/>
      <w:divBdr>
        <w:top w:val="none" w:sz="0" w:space="0" w:color="auto"/>
        <w:left w:val="none" w:sz="0" w:space="0" w:color="auto"/>
        <w:bottom w:val="none" w:sz="0" w:space="0" w:color="auto"/>
        <w:right w:val="none" w:sz="0" w:space="0" w:color="auto"/>
      </w:divBdr>
    </w:div>
    <w:div w:id="598829980">
      <w:bodyDiv w:val="1"/>
      <w:marLeft w:val="0"/>
      <w:marRight w:val="0"/>
      <w:marTop w:val="0"/>
      <w:marBottom w:val="0"/>
      <w:divBdr>
        <w:top w:val="none" w:sz="0" w:space="0" w:color="auto"/>
        <w:left w:val="none" w:sz="0" w:space="0" w:color="auto"/>
        <w:bottom w:val="none" w:sz="0" w:space="0" w:color="auto"/>
        <w:right w:val="none" w:sz="0" w:space="0" w:color="auto"/>
      </w:divBdr>
    </w:div>
    <w:div w:id="615722963">
      <w:bodyDiv w:val="1"/>
      <w:marLeft w:val="0"/>
      <w:marRight w:val="0"/>
      <w:marTop w:val="0"/>
      <w:marBottom w:val="0"/>
      <w:divBdr>
        <w:top w:val="none" w:sz="0" w:space="0" w:color="auto"/>
        <w:left w:val="none" w:sz="0" w:space="0" w:color="auto"/>
        <w:bottom w:val="none" w:sz="0" w:space="0" w:color="auto"/>
        <w:right w:val="none" w:sz="0" w:space="0" w:color="auto"/>
      </w:divBdr>
    </w:div>
    <w:div w:id="619721778">
      <w:bodyDiv w:val="1"/>
      <w:marLeft w:val="0"/>
      <w:marRight w:val="0"/>
      <w:marTop w:val="0"/>
      <w:marBottom w:val="0"/>
      <w:divBdr>
        <w:top w:val="none" w:sz="0" w:space="0" w:color="auto"/>
        <w:left w:val="none" w:sz="0" w:space="0" w:color="auto"/>
        <w:bottom w:val="none" w:sz="0" w:space="0" w:color="auto"/>
        <w:right w:val="none" w:sz="0" w:space="0" w:color="auto"/>
      </w:divBdr>
    </w:div>
    <w:div w:id="624773957">
      <w:bodyDiv w:val="1"/>
      <w:marLeft w:val="0"/>
      <w:marRight w:val="0"/>
      <w:marTop w:val="0"/>
      <w:marBottom w:val="0"/>
      <w:divBdr>
        <w:top w:val="none" w:sz="0" w:space="0" w:color="auto"/>
        <w:left w:val="none" w:sz="0" w:space="0" w:color="auto"/>
        <w:bottom w:val="none" w:sz="0" w:space="0" w:color="auto"/>
        <w:right w:val="none" w:sz="0" w:space="0" w:color="auto"/>
      </w:divBdr>
    </w:div>
    <w:div w:id="680933851">
      <w:bodyDiv w:val="1"/>
      <w:marLeft w:val="0"/>
      <w:marRight w:val="0"/>
      <w:marTop w:val="0"/>
      <w:marBottom w:val="0"/>
      <w:divBdr>
        <w:top w:val="none" w:sz="0" w:space="0" w:color="auto"/>
        <w:left w:val="none" w:sz="0" w:space="0" w:color="auto"/>
        <w:bottom w:val="none" w:sz="0" w:space="0" w:color="auto"/>
        <w:right w:val="none" w:sz="0" w:space="0" w:color="auto"/>
      </w:divBdr>
    </w:div>
    <w:div w:id="681054233">
      <w:bodyDiv w:val="1"/>
      <w:marLeft w:val="0"/>
      <w:marRight w:val="0"/>
      <w:marTop w:val="0"/>
      <w:marBottom w:val="0"/>
      <w:divBdr>
        <w:top w:val="none" w:sz="0" w:space="0" w:color="auto"/>
        <w:left w:val="none" w:sz="0" w:space="0" w:color="auto"/>
        <w:bottom w:val="none" w:sz="0" w:space="0" w:color="auto"/>
        <w:right w:val="none" w:sz="0" w:space="0" w:color="auto"/>
      </w:divBdr>
    </w:div>
    <w:div w:id="696009295">
      <w:bodyDiv w:val="1"/>
      <w:marLeft w:val="0"/>
      <w:marRight w:val="0"/>
      <w:marTop w:val="0"/>
      <w:marBottom w:val="0"/>
      <w:divBdr>
        <w:top w:val="none" w:sz="0" w:space="0" w:color="auto"/>
        <w:left w:val="none" w:sz="0" w:space="0" w:color="auto"/>
        <w:bottom w:val="none" w:sz="0" w:space="0" w:color="auto"/>
        <w:right w:val="none" w:sz="0" w:space="0" w:color="auto"/>
      </w:divBdr>
    </w:div>
    <w:div w:id="698044492">
      <w:bodyDiv w:val="1"/>
      <w:marLeft w:val="0"/>
      <w:marRight w:val="0"/>
      <w:marTop w:val="0"/>
      <w:marBottom w:val="0"/>
      <w:divBdr>
        <w:top w:val="none" w:sz="0" w:space="0" w:color="auto"/>
        <w:left w:val="none" w:sz="0" w:space="0" w:color="auto"/>
        <w:bottom w:val="none" w:sz="0" w:space="0" w:color="auto"/>
        <w:right w:val="none" w:sz="0" w:space="0" w:color="auto"/>
      </w:divBdr>
    </w:div>
    <w:div w:id="703529901">
      <w:bodyDiv w:val="1"/>
      <w:marLeft w:val="0"/>
      <w:marRight w:val="0"/>
      <w:marTop w:val="0"/>
      <w:marBottom w:val="0"/>
      <w:divBdr>
        <w:top w:val="none" w:sz="0" w:space="0" w:color="auto"/>
        <w:left w:val="none" w:sz="0" w:space="0" w:color="auto"/>
        <w:bottom w:val="none" w:sz="0" w:space="0" w:color="auto"/>
        <w:right w:val="none" w:sz="0" w:space="0" w:color="auto"/>
      </w:divBdr>
    </w:div>
    <w:div w:id="720254255">
      <w:bodyDiv w:val="1"/>
      <w:marLeft w:val="0"/>
      <w:marRight w:val="0"/>
      <w:marTop w:val="0"/>
      <w:marBottom w:val="0"/>
      <w:divBdr>
        <w:top w:val="none" w:sz="0" w:space="0" w:color="auto"/>
        <w:left w:val="none" w:sz="0" w:space="0" w:color="auto"/>
        <w:bottom w:val="none" w:sz="0" w:space="0" w:color="auto"/>
        <w:right w:val="none" w:sz="0" w:space="0" w:color="auto"/>
      </w:divBdr>
    </w:div>
    <w:div w:id="733511678">
      <w:bodyDiv w:val="1"/>
      <w:marLeft w:val="0"/>
      <w:marRight w:val="0"/>
      <w:marTop w:val="0"/>
      <w:marBottom w:val="0"/>
      <w:divBdr>
        <w:top w:val="none" w:sz="0" w:space="0" w:color="auto"/>
        <w:left w:val="none" w:sz="0" w:space="0" w:color="auto"/>
        <w:bottom w:val="none" w:sz="0" w:space="0" w:color="auto"/>
        <w:right w:val="none" w:sz="0" w:space="0" w:color="auto"/>
      </w:divBdr>
    </w:div>
    <w:div w:id="738478775">
      <w:bodyDiv w:val="1"/>
      <w:marLeft w:val="0"/>
      <w:marRight w:val="0"/>
      <w:marTop w:val="0"/>
      <w:marBottom w:val="0"/>
      <w:divBdr>
        <w:top w:val="none" w:sz="0" w:space="0" w:color="auto"/>
        <w:left w:val="none" w:sz="0" w:space="0" w:color="auto"/>
        <w:bottom w:val="none" w:sz="0" w:space="0" w:color="auto"/>
        <w:right w:val="none" w:sz="0" w:space="0" w:color="auto"/>
      </w:divBdr>
    </w:div>
    <w:div w:id="742140047">
      <w:bodyDiv w:val="1"/>
      <w:marLeft w:val="0"/>
      <w:marRight w:val="0"/>
      <w:marTop w:val="0"/>
      <w:marBottom w:val="0"/>
      <w:divBdr>
        <w:top w:val="none" w:sz="0" w:space="0" w:color="auto"/>
        <w:left w:val="none" w:sz="0" w:space="0" w:color="auto"/>
        <w:bottom w:val="none" w:sz="0" w:space="0" w:color="auto"/>
        <w:right w:val="none" w:sz="0" w:space="0" w:color="auto"/>
      </w:divBdr>
    </w:div>
    <w:div w:id="754478991">
      <w:bodyDiv w:val="1"/>
      <w:marLeft w:val="0"/>
      <w:marRight w:val="0"/>
      <w:marTop w:val="0"/>
      <w:marBottom w:val="0"/>
      <w:divBdr>
        <w:top w:val="none" w:sz="0" w:space="0" w:color="auto"/>
        <w:left w:val="none" w:sz="0" w:space="0" w:color="auto"/>
        <w:bottom w:val="none" w:sz="0" w:space="0" w:color="auto"/>
        <w:right w:val="none" w:sz="0" w:space="0" w:color="auto"/>
      </w:divBdr>
    </w:div>
    <w:div w:id="760493709">
      <w:bodyDiv w:val="1"/>
      <w:marLeft w:val="0"/>
      <w:marRight w:val="0"/>
      <w:marTop w:val="0"/>
      <w:marBottom w:val="0"/>
      <w:divBdr>
        <w:top w:val="none" w:sz="0" w:space="0" w:color="auto"/>
        <w:left w:val="none" w:sz="0" w:space="0" w:color="auto"/>
        <w:bottom w:val="none" w:sz="0" w:space="0" w:color="auto"/>
        <w:right w:val="none" w:sz="0" w:space="0" w:color="auto"/>
      </w:divBdr>
    </w:div>
    <w:div w:id="777984912">
      <w:bodyDiv w:val="1"/>
      <w:marLeft w:val="0"/>
      <w:marRight w:val="0"/>
      <w:marTop w:val="0"/>
      <w:marBottom w:val="0"/>
      <w:divBdr>
        <w:top w:val="none" w:sz="0" w:space="0" w:color="auto"/>
        <w:left w:val="none" w:sz="0" w:space="0" w:color="auto"/>
        <w:bottom w:val="none" w:sz="0" w:space="0" w:color="auto"/>
        <w:right w:val="none" w:sz="0" w:space="0" w:color="auto"/>
      </w:divBdr>
    </w:div>
    <w:div w:id="783769898">
      <w:bodyDiv w:val="1"/>
      <w:marLeft w:val="0"/>
      <w:marRight w:val="0"/>
      <w:marTop w:val="0"/>
      <w:marBottom w:val="0"/>
      <w:divBdr>
        <w:top w:val="none" w:sz="0" w:space="0" w:color="auto"/>
        <w:left w:val="none" w:sz="0" w:space="0" w:color="auto"/>
        <w:bottom w:val="none" w:sz="0" w:space="0" w:color="auto"/>
        <w:right w:val="none" w:sz="0" w:space="0" w:color="auto"/>
      </w:divBdr>
    </w:div>
    <w:div w:id="790392882">
      <w:bodyDiv w:val="1"/>
      <w:marLeft w:val="0"/>
      <w:marRight w:val="0"/>
      <w:marTop w:val="0"/>
      <w:marBottom w:val="0"/>
      <w:divBdr>
        <w:top w:val="none" w:sz="0" w:space="0" w:color="auto"/>
        <w:left w:val="none" w:sz="0" w:space="0" w:color="auto"/>
        <w:bottom w:val="none" w:sz="0" w:space="0" w:color="auto"/>
        <w:right w:val="none" w:sz="0" w:space="0" w:color="auto"/>
      </w:divBdr>
    </w:div>
    <w:div w:id="821894388">
      <w:bodyDiv w:val="1"/>
      <w:marLeft w:val="0"/>
      <w:marRight w:val="0"/>
      <w:marTop w:val="0"/>
      <w:marBottom w:val="0"/>
      <w:divBdr>
        <w:top w:val="none" w:sz="0" w:space="0" w:color="auto"/>
        <w:left w:val="none" w:sz="0" w:space="0" w:color="auto"/>
        <w:bottom w:val="none" w:sz="0" w:space="0" w:color="auto"/>
        <w:right w:val="none" w:sz="0" w:space="0" w:color="auto"/>
      </w:divBdr>
    </w:div>
    <w:div w:id="853886105">
      <w:bodyDiv w:val="1"/>
      <w:marLeft w:val="0"/>
      <w:marRight w:val="0"/>
      <w:marTop w:val="0"/>
      <w:marBottom w:val="0"/>
      <w:divBdr>
        <w:top w:val="none" w:sz="0" w:space="0" w:color="auto"/>
        <w:left w:val="none" w:sz="0" w:space="0" w:color="auto"/>
        <w:bottom w:val="none" w:sz="0" w:space="0" w:color="auto"/>
        <w:right w:val="none" w:sz="0" w:space="0" w:color="auto"/>
      </w:divBdr>
    </w:div>
    <w:div w:id="863127389">
      <w:bodyDiv w:val="1"/>
      <w:marLeft w:val="0"/>
      <w:marRight w:val="0"/>
      <w:marTop w:val="0"/>
      <w:marBottom w:val="0"/>
      <w:divBdr>
        <w:top w:val="none" w:sz="0" w:space="0" w:color="auto"/>
        <w:left w:val="none" w:sz="0" w:space="0" w:color="auto"/>
        <w:bottom w:val="none" w:sz="0" w:space="0" w:color="auto"/>
        <w:right w:val="none" w:sz="0" w:space="0" w:color="auto"/>
      </w:divBdr>
    </w:div>
    <w:div w:id="864097592">
      <w:bodyDiv w:val="1"/>
      <w:marLeft w:val="0"/>
      <w:marRight w:val="0"/>
      <w:marTop w:val="0"/>
      <w:marBottom w:val="0"/>
      <w:divBdr>
        <w:top w:val="none" w:sz="0" w:space="0" w:color="auto"/>
        <w:left w:val="none" w:sz="0" w:space="0" w:color="auto"/>
        <w:bottom w:val="none" w:sz="0" w:space="0" w:color="auto"/>
        <w:right w:val="none" w:sz="0" w:space="0" w:color="auto"/>
      </w:divBdr>
    </w:div>
    <w:div w:id="894657221">
      <w:bodyDiv w:val="1"/>
      <w:marLeft w:val="0"/>
      <w:marRight w:val="0"/>
      <w:marTop w:val="0"/>
      <w:marBottom w:val="0"/>
      <w:divBdr>
        <w:top w:val="none" w:sz="0" w:space="0" w:color="auto"/>
        <w:left w:val="none" w:sz="0" w:space="0" w:color="auto"/>
        <w:bottom w:val="none" w:sz="0" w:space="0" w:color="auto"/>
        <w:right w:val="none" w:sz="0" w:space="0" w:color="auto"/>
      </w:divBdr>
    </w:div>
    <w:div w:id="908031402">
      <w:bodyDiv w:val="1"/>
      <w:marLeft w:val="0"/>
      <w:marRight w:val="0"/>
      <w:marTop w:val="0"/>
      <w:marBottom w:val="0"/>
      <w:divBdr>
        <w:top w:val="none" w:sz="0" w:space="0" w:color="auto"/>
        <w:left w:val="none" w:sz="0" w:space="0" w:color="auto"/>
        <w:bottom w:val="none" w:sz="0" w:space="0" w:color="auto"/>
        <w:right w:val="none" w:sz="0" w:space="0" w:color="auto"/>
      </w:divBdr>
    </w:div>
    <w:div w:id="918171857">
      <w:bodyDiv w:val="1"/>
      <w:marLeft w:val="0"/>
      <w:marRight w:val="0"/>
      <w:marTop w:val="0"/>
      <w:marBottom w:val="0"/>
      <w:divBdr>
        <w:top w:val="none" w:sz="0" w:space="0" w:color="auto"/>
        <w:left w:val="none" w:sz="0" w:space="0" w:color="auto"/>
        <w:bottom w:val="none" w:sz="0" w:space="0" w:color="auto"/>
        <w:right w:val="none" w:sz="0" w:space="0" w:color="auto"/>
      </w:divBdr>
    </w:div>
    <w:div w:id="923339450">
      <w:bodyDiv w:val="1"/>
      <w:marLeft w:val="0"/>
      <w:marRight w:val="0"/>
      <w:marTop w:val="0"/>
      <w:marBottom w:val="0"/>
      <w:divBdr>
        <w:top w:val="none" w:sz="0" w:space="0" w:color="auto"/>
        <w:left w:val="none" w:sz="0" w:space="0" w:color="auto"/>
        <w:bottom w:val="none" w:sz="0" w:space="0" w:color="auto"/>
        <w:right w:val="none" w:sz="0" w:space="0" w:color="auto"/>
      </w:divBdr>
    </w:div>
    <w:div w:id="954824050">
      <w:bodyDiv w:val="1"/>
      <w:marLeft w:val="0"/>
      <w:marRight w:val="0"/>
      <w:marTop w:val="0"/>
      <w:marBottom w:val="0"/>
      <w:divBdr>
        <w:top w:val="none" w:sz="0" w:space="0" w:color="auto"/>
        <w:left w:val="none" w:sz="0" w:space="0" w:color="auto"/>
        <w:bottom w:val="none" w:sz="0" w:space="0" w:color="auto"/>
        <w:right w:val="none" w:sz="0" w:space="0" w:color="auto"/>
      </w:divBdr>
    </w:div>
    <w:div w:id="958490723">
      <w:bodyDiv w:val="1"/>
      <w:marLeft w:val="0"/>
      <w:marRight w:val="0"/>
      <w:marTop w:val="0"/>
      <w:marBottom w:val="0"/>
      <w:divBdr>
        <w:top w:val="none" w:sz="0" w:space="0" w:color="auto"/>
        <w:left w:val="none" w:sz="0" w:space="0" w:color="auto"/>
        <w:bottom w:val="none" w:sz="0" w:space="0" w:color="auto"/>
        <w:right w:val="none" w:sz="0" w:space="0" w:color="auto"/>
      </w:divBdr>
    </w:div>
    <w:div w:id="976253144">
      <w:bodyDiv w:val="1"/>
      <w:marLeft w:val="0"/>
      <w:marRight w:val="0"/>
      <w:marTop w:val="0"/>
      <w:marBottom w:val="0"/>
      <w:divBdr>
        <w:top w:val="none" w:sz="0" w:space="0" w:color="auto"/>
        <w:left w:val="none" w:sz="0" w:space="0" w:color="auto"/>
        <w:bottom w:val="none" w:sz="0" w:space="0" w:color="auto"/>
        <w:right w:val="none" w:sz="0" w:space="0" w:color="auto"/>
      </w:divBdr>
    </w:div>
    <w:div w:id="979308733">
      <w:bodyDiv w:val="1"/>
      <w:marLeft w:val="0"/>
      <w:marRight w:val="0"/>
      <w:marTop w:val="0"/>
      <w:marBottom w:val="0"/>
      <w:divBdr>
        <w:top w:val="none" w:sz="0" w:space="0" w:color="auto"/>
        <w:left w:val="none" w:sz="0" w:space="0" w:color="auto"/>
        <w:bottom w:val="none" w:sz="0" w:space="0" w:color="auto"/>
        <w:right w:val="none" w:sz="0" w:space="0" w:color="auto"/>
      </w:divBdr>
    </w:div>
    <w:div w:id="1016886170">
      <w:bodyDiv w:val="1"/>
      <w:marLeft w:val="0"/>
      <w:marRight w:val="0"/>
      <w:marTop w:val="0"/>
      <w:marBottom w:val="0"/>
      <w:divBdr>
        <w:top w:val="none" w:sz="0" w:space="0" w:color="auto"/>
        <w:left w:val="none" w:sz="0" w:space="0" w:color="auto"/>
        <w:bottom w:val="none" w:sz="0" w:space="0" w:color="auto"/>
        <w:right w:val="none" w:sz="0" w:space="0" w:color="auto"/>
      </w:divBdr>
    </w:div>
    <w:div w:id="1021931842">
      <w:bodyDiv w:val="1"/>
      <w:marLeft w:val="0"/>
      <w:marRight w:val="0"/>
      <w:marTop w:val="0"/>
      <w:marBottom w:val="0"/>
      <w:divBdr>
        <w:top w:val="none" w:sz="0" w:space="0" w:color="auto"/>
        <w:left w:val="none" w:sz="0" w:space="0" w:color="auto"/>
        <w:bottom w:val="none" w:sz="0" w:space="0" w:color="auto"/>
        <w:right w:val="none" w:sz="0" w:space="0" w:color="auto"/>
      </w:divBdr>
    </w:div>
    <w:div w:id="1026753947">
      <w:bodyDiv w:val="1"/>
      <w:marLeft w:val="0"/>
      <w:marRight w:val="0"/>
      <w:marTop w:val="0"/>
      <w:marBottom w:val="0"/>
      <w:divBdr>
        <w:top w:val="none" w:sz="0" w:space="0" w:color="auto"/>
        <w:left w:val="none" w:sz="0" w:space="0" w:color="auto"/>
        <w:bottom w:val="none" w:sz="0" w:space="0" w:color="auto"/>
        <w:right w:val="none" w:sz="0" w:space="0" w:color="auto"/>
      </w:divBdr>
    </w:div>
    <w:div w:id="1027366028">
      <w:bodyDiv w:val="1"/>
      <w:marLeft w:val="0"/>
      <w:marRight w:val="0"/>
      <w:marTop w:val="0"/>
      <w:marBottom w:val="0"/>
      <w:divBdr>
        <w:top w:val="none" w:sz="0" w:space="0" w:color="auto"/>
        <w:left w:val="none" w:sz="0" w:space="0" w:color="auto"/>
        <w:bottom w:val="none" w:sz="0" w:space="0" w:color="auto"/>
        <w:right w:val="none" w:sz="0" w:space="0" w:color="auto"/>
      </w:divBdr>
    </w:div>
    <w:div w:id="1044252097">
      <w:bodyDiv w:val="1"/>
      <w:marLeft w:val="0"/>
      <w:marRight w:val="0"/>
      <w:marTop w:val="0"/>
      <w:marBottom w:val="0"/>
      <w:divBdr>
        <w:top w:val="none" w:sz="0" w:space="0" w:color="auto"/>
        <w:left w:val="none" w:sz="0" w:space="0" w:color="auto"/>
        <w:bottom w:val="none" w:sz="0" w:space="0" w:color="auto"/>
        <w:right w:val="none" w:sz="0" w:space="0" w:color="auto"/>
      </w:divBdr>
    </w:div>
    <w:div w:id="1057901018">
      <w:bodyDiv w:val="1"/>
      <w:marLeft w:val="0"/>
      <w:marRight w:val="0"/>
      <w:marTop w:val="0"/>
      <w:marBottom w:val="0"/>
      <w:divBdr>
        <w:top w:val="none" w:sz="0" w:space="0" w:color="auto"/>
        <w:left w:val="none" w:sz="0" w:space="0" w:color="auto"/>
        <w:bottom w:val="none" w:sz="0" w:space="0" w:color="auto"/>
        <w:right w:val="none" w:sz="0" w:space="0" w:color="auto"/>
      </w:divBdr>
    </w:div>
    <w:div w:id="1059593313">
      <w:bodyDiv w:val="1"/>
      <w:marLeft w:val="0"/>
      <w:marRight w:val="0"/>
      <w:marTop w:val="0"/>
      <w:marBottom w:val="0"/>
      <w:divBdr>
        <w:top w:val="none" w:sz="0" w:space="0" w:color="auto"/>
        <w:left w:val="none" w:sz="0" w:space="0" w:color="auto"/>
        <w:bottom w:val="none" w:sz="0" w:space="0" w:color="auto"/>
        <w:right w:val="none" w:sz="0" w:space="0" w:color="auto"/>
      </w:divBdr>
    </w:div>
    <w:div w:id="1069815242">
      <w:bodyDiv w:val="1"/>
      <w:marLeft w:val="0"/>
      <w:marRight w:val="0"/>
      <w:marTop w:val="0"/>
      <w:marBottom w:val="0"/>
      <w:divBdr>
        <w:top w:val="none" w:sz="0" w:space="0" w:color="auto"/>
        <w:left w:val="none" w:sz="0" w:space="0" w:color="auto"/>
        <w:bottom w:val="none" w:sz="0" w:space="0" w:color="auto"/>
        <w:right w:val="none" w:sz="0" w:space="0" w:color="auto"/>
      </w:divBdr>
    </w:div>
    <w:div w:id="1099522861">
      <w:bodyDiv w:val="1"/>
      <w:marLeft w:val="0"/>
      <w:marRight w:val="0"/>
      <w:marTop w:val="0"/>
      <w:marBottom w:val="0"/>
      <w:divBdr>
        <w:top w:val="none" w:sz="0" w:space="0" w:color="auto"/>
        <w:left w:val="none" w:sz="0" w:space="0" w:color="auto"/>
        <w:bottom w:val="none" w:sz="0" w:space="0" w:color="auto"/>
        <w:right w:val="none" w:sz="0" w:space="0" w:color="auto"/>
      </w:divBdr>
    </w:div>
    <w:div w:id="1099787863">
      <w:bodyDiv w:val="1"/>
      <w:marLeft w:val="0"/>
      <w:marRight w:val="0"/>
      <w:marTop w:val="0"/>
      <w:marBottom w:val="0"/>
      <w:divBdr>
        <w:top w:val="none" w:sz="0" w:space="0" w:color="auto"/>
        <w:left w:val="none" w:sz="0" w:space="0" w:color="auto"/>
        <w:bottom w:val="none" w:sz="0" w:space="0" w:color="auto"/>
        <w:right w:val="none" w:sz="0" w:space="0" w:color="auto"/>
      </w:divBdr>
    </w:div>
    <w:div w:id="1102066492">
      <w:bodyDiv w:val="1"/>
      <w:marLeft w:val="0"/>
      <w:marRight w:val="0"/>
      <w:marTop w:val="0"/>
      <w:marBottom w:val="0"/>
      <w:divBdr>
        <w:top w:val="none" w:sz="0" w:space="0" w:color="auto"/>
        <w:left w:val="none" w:sz="0" w:space="0" w:color="auto"/>
        <w:bottom w:val="none" w:sz="0" w:space="0" w:color="auto"/>
        <w:right w:val="none" w:sz="0" w:space="0" w:color="auto"/>
      </w:divBdr>
    </w:div>
    <w:div w:id="1107190417">
      <w:bodyDiv w:val="1"/>
      <w:marLeft w:val="0"/>
      <w:marRight w:val="0"/>
      <w:marTop w:val="0"/>
      <w:marBottom w:val="0"/>
      <w:divBdr>
        <w:top w:val="none" w:sz="0" w:space="0" w:color="auto"/>
        <w:left w:val="none" w:sz="0" w:space="0" w:color="auto"/>
        <w:bottom w:val="none" w:sz="0" w:space="0" w:color="auto"/>
        <w:right w:val="none" w:sz="0" w:space="0" w:color="auto"/>
      </w:divBdr>
    </w:div>
    <w:div w:id="1119762064">
      <w:bodyDiv w:val="1"/>
      <w:marLeft w:val="0"/>
      <w:marRight w:val="0"/>
      <w:marTop w:val="0"/>
      <w:marBottom w:val="0"/>
      <w:divBdr>
        <w:top w:val="none" w:sz="0" w:space="0" w:color="auto"/>
        <w:left w:val="none" w:sz="0" w:space="0" w:color="auto"/>
        <w:bottom w:val="none" w:sz="0" w:space="0" w:color="auto"/>
        <w:right w:val="none" w:sz="0" w:space="0" w:color="auto"/>
      </w:divBdr>
    </w:div>
    <w:div w:id="1120993742">
      <w:bodyDiv w:val="1"/>
      <w:marLeft w:val="0"/>
      <w:marRight w:val="0"/>
      <w:marTop w:val="0"/>
      <w:marBottom w:val="0"/>
      <w:divBdr>
        <w:top w:val="none" w:sz="0" w:space="0" w:color="auto"/>
        <w:left w:val="none" w:sz="0" w:space="0" w:color="auto"/>
        <w:bottom w:val="none" w:sz="0" w:space="0" w:color="auto"/>
        <w:right w:val="none" w:sz="0" w:space="0" w:color="auto"/>
      </w:divBdr>
    </w:div>
    <w:div w:id="1131825988">
      <w:bodyDiv w:val="1"/>
      <w:marLeft w:val="0"/>
      <w:marRight w:val="0"/>
      <w:marTop w:val="0"/>
      <w:marBottom w:val="0"/>
      <w:divBdr>
        <w:top w:val="none" w:sz="0" w:space="0" w:color="auto"/>
        <w:left w:val="none" w:sz="0" w:space="0" w:color="auto"/>
        <w:bottom w:val="none" w:sz="0" w:space="0" w:color="auto"/>
        <w:right w:val="none" w:sz="0" w:space="0" w:color="auto"/>
      </w:divBdr>
    </w:div>
    <w:div w:id="1147941368">
      <w:bodyDiv w:val="1"/>
      <w:marLeft w:val="0"/>
      <w:marRight w:val="0"/>
      <w:marTop w:val="0"/>
      <w:marBottom w:val="0"/>
      <w:divBdr>
        <w:top w:val="none" w:sz="0" w:space="0" w:color="auto"/>
        <w:left w:val="none" w:sz="0" w:space="0" w:color="auto"/>
        <w:bottom w:val="none" w:sz="0" w:space="0" w:color="auto"/>
        <w:right w:val="none" w:sz="0" w:space="0" w:color="auto"/>
      </w:divBdr>
    </w:div>
    <w:div w:id="1158152617">
      <w:bodyDiv w:val="1"/>
      <w:marLeft w:val="0"/>
      <w:marRight w:val="0"/>
      <w:marTop w:val="0"/>
      <w:marBottom w:val="0"/>
      <w:divBdr>
        <w:top w:val="none" w:sz="0" w:space="0" w:color="auto"/>
        <w:left w:val="none" w:sz="0" w:space="0" w:color="auto"/>
        <w:bottom w:val="none" w:sz="0" w:space="0" w:color="auto"/>
        <w:right w:val="none" w:sz="0" w:space="0" w:color="auto"/>
      </w:divBdr>
    </w:div>
    <w:div w:id="1164324873">
      <w:bodyDiv w:val="1"/>
      <w:marLeft w:val="0"/>
      <w:marRight w:val="0"/>
      <w:marTop w:val="0"/>
      <w:marBottom w:val="0"/>
      <w:divBdr>
        <w:top w:val="none" w:sz="0" w:space="0" w:color="auto"/>
        <w:left w:val="none" w:sz="0" w:space="0" w:color="auto"/>
        <w:bottom w:val="none" w:sz="0" w:space="0" w:color="auto"/>
        <w:right w:val="none" w:sz="0" w:space="0" w:color="auto"/>
      </w:divBdr>
      <w:divsChild>
        <w:div w:id="131336438">
          <w:marLeft w:val="0"/>
          <w:marRight w:val="0"/>
          <w:marTop w:val="0"/>
          <w:marBottom w:val="0"/>
          <w:divBdr>
            <w:top w:val="none" w:sz="0" w:space="0" w:color="auto"/>
            <w:left w:val="none" w:sz="0" w:space="0" w:color="auto"/>
            <w:bottom w:val="none" w:sz="0" w:space="0" w:color="auto"/>
            <w:right w:val="none" w:sz="0" w:space="0" w:color="auto"/>
          </w:divBdr>
          <w:divsChild>
            <w:div w:id="1218125449">
              <w:marLeft w:val="0"/>
              <w:marRight w:val="0"/>
              <w:marTop w:val="0"/>
              <w:marBottom w:val="0"/>
              <w:divBdr>
                <w:top w:val="none" w:sz="0" w:space="0" w:color="auto"/>
                <w:left w:val="none" w:sz="0" w:space="0" w:color="auto"/>
                <w:bottom w:val="none" w:sz="0" w:space="0" w:color="auto"/>
                <w:right w:val="none" w:sz="0" w:space="0" w:color="auto"/>
              </w:divBdr>
              <w:divsChild>
                <w:div w:id="136193062">
                  <w:marLeft w:val="0"/>
                  <w:marRight w:val="0"/>
                  <w:marTop w:val="0"/>
                  <w:marBottom w:val="0"/>
                  <w:divBdr>
                    <w:top w:val="none" w:sz="0" w:space="0" w:color="auto"/>
                    <w:left w:val="none" w:sz="0" w:space="0" w:color="auto"/>
                    <w:bottom w:val="none" w:sz="0" w:space="0" w:color="auto"/>
                    <w:right w:val="none" w:sz="0" w:space="0" w:color="auto"/>
                  </w:divBdr>
                  <w:divsChild>
                    <w:div w:id="1785032101">
                      <w:marLeft w:val="0"/>
                      <w:marRight w:val="0"/>
                      <w:marTop w:val="0"/>
                      <w:marBottom w:val="0"/>
                      <w:divBdr>
                        <w:top w:val="none" w:sz="0" w:space="0" w:color="auto"/>
                        <w:left w:val="none" w:sz="0" w:space="0" w:color="auto"/>
                        <w:bottom w:val="none" w:sz="0" w:space="0" w:color="auto"/>
                        <w:right w:val="none" w:sz="0" w:space="0" w:color="auto"/>
                      </w:divBdr>
                      <w:divsChild>
                        <w:div w:id="725615709">
                          <w:marLeft w:val="0"/>
                          <w:marRight w:val="0"/>
                          <w:marTop w:val="0"/>
                          <w:marBottom w:val="0"/>
                          <w:divBdr>
                            <w:top w:val="none" w:sz="0" w:space="0" w:color="auto"/>
                            <w:left w:val="none" w:sz="0" w:space="0" w:color="auto"/>
                            <w:bottom w:val="none" w:sz="0" w:space="0" w:color="auto"/>
                            <w:right w:val="none" w:sz="0" w:space="0" w:color="auto"/>
                          </w:divBdr>
                          <w:divsChild>
                            <w:div w:id="893001211">
                              <w:marLeft w:val="0"/>
                              <w:marRight w:val="0"/>
                              <w:marTop w:val="0"/>
                              <w:marBottom w:val="0"/>
                              <w:divBdr>
                                <w:top w:val="none" w:sz="0" w:space="0" w:color="auto"/>
                                <w:left w:val="none" w:sz="0" w:space="0" w:color="auto"/>
                                <w:bottom w:val="none" w:sz="0" w:space="0" w:color="auto"/>
                                <w:right w:val="none" w:sz="0" w:space="0" w:color="auto"/>
                              </w:divBdr>
                              <w:divsChild>
                                <w:div w:id="1782650903">
                                  <w:marLeft w:val="0"/>
                                  <w:marRight w:val="0"/>
                                  <w:marTop w:val="0"/>
                                  <w:marBottom w:val="0"/>
                                  <w:divBdr>
                                    <w:top w:val="none" w:sz="0" w:space="0" w:color="auto"/>
                                    <w:left w:val="none" w:sz="0" w:space="0" w:color="auto"/>
                                    <w:bottom w:val="none" w:sz="0" w:space="0" w:color="auto"/>
                                    <w:right w:val="none" w:sz="0" w:space="0" w:color="auto"/>
                                  </w:divBdr>
                                  <w:divsChild>
                                    <w:div w:id="696738619">
                                      <w:marLeft w:val="0"/>
                                      <w:marRight w:val="0"/>
                                      <w:marTop w:val="0"/>
                                      <w:marBottom w:val="0"/>
                                      <w:divBdr>
                                        <w:top w:val="none" w:sz="0" w:space="0" w:color="auto"/>
                                        <w:left w:val="none" w:sz="0" w:space="0" w:color="auto"/>
                                        <w:bottom w:val="none" w:sz="0" w:space="0" w:color="auto"/>
                                        <w:right w:val="none" w:sz="0" w:space="0" w:color="auto"/>
                                      </w:divBdr>
                                      <w:divsChild>
                                        <w:div w:id="2010910772">
                                          <w:marLeft w:val="0"/>
                                          <w:marRight w:val="0"/>
                                          <w:marTop w:val="0"/>
                                          <w:marBottom w:val="0"/>
                                          <w:divBdr>
                                            <w:top w:val="none" w:sz="0" w:space="0" w:color="auto"/>
                                            <w:left w:val="none" w:sz="0" w:space="0" w:color="auto"/>
                                            <w:bottom w:val="none" w:sz="0" w:space="0" w:color="auto"/>
                                            <w:right w:val="none" w:sz="0" w:space="0" w:color="auto"/>
                                          </w:divBdr>
                                          <w:divsChild>
                                            <w:div w:id="1599873460">
                                              <w:marLeft w:val="0"/>
                                              <w:marRight w:val="0"/>
                                              <w:marTop w:val="0"/>
                                              <w:marBottom w:val="495"/>
                                              <w:divBdr>
                                                <w:top w:val="none" w:sz="0" w:space="0" w:color="auto"/>
                                                <w:left w:val="none" w:sz="0" w:space="0" w:color="auto"/>
                                                <w:bottom w:val="none" w:sz="0" w:space="0" w:color="auto"/>
                                                <w:right w:val="none" w:sz="0" w:space="0" w:color="auto"/>
                                              </w:divBdr>
                                              <w:divsChild>
                                                <w:div w:id="9349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6940393">
      <w:bodyDiv w:val="1"/>
      <w:marLeft w:val="0"/>
      <w:marRight w:val="0"/>
      <w:marTop w:val="0"/>
      <w:marBottom w:val="0"/>
      <w:divBdr>
        <w:top w:val="none" w:sz="0" w:space="0" w:color="auto"/>
        <w:left w:val="none" w:sz="0" w:space="0" w:color="auto"/>
        <w:bottom w:val="none" w:sz="0" w:space="0" w:color="auto"/>
        <w:right w:val="none" w:sz="0" w:space="0" w:color="auto"/>
      </w:divBdr>
    </w:div>
    <w:div w:id="1193229467">
      <w:bodyDiv w:val="1"/>
      <w:marLeft w:val="0"/>
      <w:marRight w:val="0"/>
      <w:marTop w:val="0"/>
      <w:marBottom w:val="0"/>
      <w:divBdr>
        <w:top w:val="none" w:sz="0" w:space="0" w:color="auto"/>
        <w:left w:val="none" w:sz="0" w:space="0" w:color="auto"/>
        <w:bottom w:val="none" w:sz="0" w:space="0" w:color="auto"/>
        <w:right w:val="none" w:sz="0" w:space="0" w:color="auto"/>
      </w:divBdr>
    </w:div>
    <w:div w:id="1219559639">
      <w:bodyDiv w:val="1"/>
      <w:marLeft w:val="0"/>
      <w:marRight w:val="0"/>
      <w:marTop w:val="0"/>
      <w:marBottom w:val="0"/>
      <w:divBdr>
        <w:top w:val="none" w:sz="0" w:space="0" w:color="auto"/>
        <w:left w:val="none" w:sz="0" w:space="0" w:color="auto"/>
        <w:bottom w:val="none" w:sz="0" w:space="0" w:color="auto"/>
        <w:right w:val="none" w:sz="0" w:space="0" w:color="auto"/>
      </w:divBdr>
    </w:div>
    <w:div w:id="1219896675">
      <w:bodyDiv w:val="1"/>
      <w:marLeft w:val="0"/>
      <w:marRight w:val="0"/>
      <w:marTop w:val="0"/>
      <w:marBottom w:val="0"/>
      <w:divBdr>
        <w:top w:val="none" w:sz="0" w:space="0" w:color="auto"/>
        <w:left w:val="none" w:sz="0" w:space="0" w:color="auto"/>
        <w:bottom w:val="none" w:sz="0" w:space="0" w:color="auto"/>
        <w:right w:val="none" w:sz="0" w:space="0" w:color="auto"/>
      </w:divBdr>
    </w:div>
    <w:div w:id="1235967777">
      <w:bodyDiv w:val="1"/>
      <w:marLeft w:val="0"/>
      <w:marRight w:val="0"/>
      <w:marTop w:val="0"/>
      <w:marBottom w:val="0"/>
      <w:divBdr>
        <w:top w:val="none" w:sz="0" w:space="0" w:color="auto"/>
        <w:left w:val="none" w:sz="0" w:space="0" w:color="auto"/>
        <w:bottom w:val="none" w:sz="0" w:space="0" w:color="auto"/>
        <w:right w:val="none" w:sz="0" w:space="0" w:color="auto"/>
      </w:divBdr>
    </w:div>
    <w:div w:id="1263798992">
      <w:bodyDiv w:val="1"/>
      <w:marLeft w:val="0"/>
      <w:marRight w:val="0"/>
      <w:marTop w:val="0"/>
      <w:marBottom w:val="0"/>
      <w:divBdr>
        <w:top w:val="none" w:sz="0" w:space="0" w:color="auto"/>
        <w:left w:val="none" w:sz="0" w:space="0" w:color="auto"/>
        <w:bottom w:val="none" w:sz="0" w:space="0" w:color="auto"/>
        <w:right w:val="none" w:sz="0" w:space="0" w:color="auto"/>
      </w:divBdr>
    </w:div>
    <w:div w:id="1303077910">
      <w:bodyDiv w:val="1"/>
      <w:marLeft w:val="0"/>
      <w:marRight w:val="0"/>
      <w:marTop w:val="0"/>
      <w:marBottom w:val="0"/>
      <w:divBdr>
        <w:top w:val="none" w:sz="0" w:space="0" w:color="auto"/>
        <w:left w:val="none" w:sz="0" w:space="0" w:color="auto"/>
        <w:bottom w:val="none" w:sz="0" w:space="0" w:color="auto"/>
        <w:right w:val="none" w:sz="0" w:space="0" w:color="auto"/>
      </w:divBdr>
    </w:div>
    <w:div w:id="1322080567">
      <w:bodyDiv w:val="1"/>
      <w:marLeft w:val="0"/>
      <w:marRight w:val="0"/>
      <w:marTop w:val="0"/>
      <w:marBottom w:val="0"/>
      <w:divBdr>
        <w:top w:val="none" w:sz="0" w:space="0" w:color="auto"/>
        <w:left w:val="none" w:sz="0" w:space="0" w:color="auto"/>
        <w:bottom w:val="none" w:sz="0" w:space="0" w:color="auto"/>
        <w:right w:val="none" w:sz="0" w:space="0" w:color="auto"/>
      </w:divBdr>
    </w:div>
    <w:div w:id="1326713658">
      <w:bodyDiv w:val="1"/>
      <w:marLeft w:val="0"/>
      <w:marRight w:val="0"/>
      <w:marTop w:val="0"/>
      <w:marBottom w:val="0"/>
      <w:divBdr>
        <w:top w:val="none" w:sz="0" w:space="0" w:color="auto"/>
        <w:left w:val="none" w:sz="0" w:space="0" w:color="auto"/>
        <w:bottom w:val="none" w:sz="0" w:space="0" w:color="auto"/>
        <w:right w:val="none" w:sz="0" w:space="0" w:color="auto"/>
      </w:divBdr>
    </w:div>
    <w:div w:id="1333218509">
      <w:bodyDiv w:val="1"/>
      <w:marLeft w:val="0"/>
      <w:marRight w:val="0"/>
      <w:marTop w:val="0"/>
      <w:marBottom w:val="0"/>
      <w:divBdr>
        <w:top w:val="none" w:sz="0" w:space="0" w:color="auto"/>
        <w:left w:val="none" w:sz="0" w:space="0" w:color="auto"/>
        <w:bottom w:val="none" w:sz="0" w:space="0" w:color="auto"/>
        <w:right w:val="none" w:sz="0" w:space="0" w:color="auto"/>
      </w:divBdr>
    </w:div>
    <w:div w:id="1337222566">
      <w:bodyDiv w:val="1"/>
      <w:marLeft w:val="0"/>
      <w:marRight w:val="0"/>
      <w:marTop w:val="0"/>
      <w:marBottom w:val="0"/>
      <w:divBdr>
        <w:top w:val="none" w:sz="0" w:space="0" w:color="auto"/>
        <w:left w:val="none" w:sz="0" w:space="0" w:color="auto"/>
        <w:bottom w:val="none" w:sz="0" w:space="0" w:color="auto"/>
        <w:right w:val="none" w:sz="0" w:space="0" w:color="auto"/>
      </w:divBdr>
    </w:div>
    <w:div w:id="1359773397">
      <w:bodyDiv w:val="1"/>
      <w:marLeft w:val="0"/>
      <w:marRight w:val="0"/>
      <w:marTop w:val="0"/>
      <w:marBottom w:val="0"/>
      <w:divBdr>
        <w:top w:val="none" w:sz="0" w:space="0" w:color="auto"/>
        <w:left w:val="none" w:sz="0" w:space="0" w:color="auto"/>
        <w:bottom w:val="none" w:sz="0" w:space="0" w:color="auto"/>
        <w:right w:val="none" w:sz="0" w:space="0" w:color="auto"/>
      </w:divBdr>
    </w:div>
    <w:div w:id="1378315043">
      <w:bodyDiv w:val="1"/>
      <w:marLeft w:val="0"/>
      <w:marRight w:val="0"/>
      <w:marTop w:val="0"/>
      <w:marBottom w:val="0"/>
      <w:divBdr>
        <w:top w:val="none" w:sz="0" w:space="0" w:color="auto"/>
        <w:left w:val="none" w:sz="0" w:space="0" w:color="auto"/>
        <w:bottom w:val="none" w:sz="0" w:space="0" w:color="auto"/>
        <w:right w:val="none" w:sz="0" w:space="0" w:color="auto"/>
      </w:divBdr>
    </w:div>
    <w:div w:id="1387728481">
      <w:bodyDiv w:val="1"/>
      <w:marLeft w:val="0"/>
      <w:marRight w:val="0"/>
      <w:marTop w:val="0"/>
      <w:marBottom w:val="0"/>
      <w:divBdr>
        <w:top w:val="none" w:sz="0" w:space="0" w:color="auto"/>
        <w:left w:val="none" w:sz="0" w:space="0" w:color="auto"/>
        <w:bottom w:val="none" w:sz="0" w:space="0" w:color="auto"/>
        <w:right w:val="none" w:sz="0" w:space="0" w:color="auto"/>
      </w:divBdr>
    </w:div>
    <w:div w:id="1399862267">
      <w:bodyDiv w:val="1"/>
      <w:marLeft w:val="0"/>
      <w:marRight w:val="0"/>
      <w:marTop w:val="0"/>
      <w:marBottom w:val="0"/>
      <w:divBdr>
        <w:top w:val="none" w:sz="0" w:space="0" w:color="auto"/>
        <w:left w:val="none" w:sz="0" w:space="0" w:color="auto"/>
        <w:bottom w:val="none" w:sz="0" w:space="0" w:color="auto"/>
        <w:right w:val="none" w:sz="0" w:space="0" w:color="auto"/>
      </w:divBdr>
    </w:div>
    <w:div w:id="1414936358">
      <w:bodyDiv w:val="1"/>
      <w:marLeft w:val="0"/>
      <w:marRight w:val="0"/>
      <w:marTop w:val="0"/>
      <w:marBottom w:val="0"/>
      <w:divBdr>
        <w:top w:val="none" w:sz="0" w:space="0" w:color="auto"/>
        <w:left w:val="none" w:sz="0" w:space="0" w:color="auto"/>
        <w:bottom w:val="none" w:sz="0" w:space="0" w:color="auto"/>
        <w:right w:val="none" w:sz="0" w:space="0" w:color="auto"/>
      </w:divBdr>
    </w:div>
    <w:div w:id="1429733725">
      <w:bodyDiv w:val="1"/>
      <w:marLeft w:val="0"/>
      <w:marRight w:val="0"/>
      <w:marTop w:val="0"/>
      <w:marBottom w:val="0"/>
      <w:divBdr>
        <w:top w:val="none" w:sz="0" w:space="0" w:color="auto"/>
        <w:left w:val="none" w:sz="0" w:space="0" w:color="auto"/>
        <w:bottom w:val="none" w:sz="0" w:space="0" w:color="auto"/>
        <w:right w:val="none" w:sz="0" w:space="0" w:color="auto"/>
      </w:divBdr>
    </w:div>
    <w:div w:id="1431588035">
      <w:bodyDiv w:val="1"/>
      <w:marLeft w:val="0"/>
      <w:marRight w:val="0"/>
      <w:marTop w:val="0"/>
      <w:marBottom w:val="0"/>
      <w:divBdr>
        <w:top w:val="none" w:sz="0" w:space="0" w:color="auto"/>
        <w:left w:val="none" w:sz="0" w:space="0" w:color="auto"/>
        <w:bottom w:val="none" w:sz="0" w:space="0" w:color="auto"/>
        <w:right w:val="none" w:sz="0" w:space="0" w:color="auto"/>
      </w:divBdr>
    </w:div>
    <w:div w:id="1434352261">
      <w:bodyDiv w:val="1"/>
      <w:marLeft w:val="0"/>
      <w:marRight w:val="0"/>
      <w:marTop w:val="0"/>
      <w:marBottom w:val="0"/>
      <w:divBdr>
        <w:top w:val="none" w:sz="0" w:space="0" w:color="auto"/>
        <w:left w:val="none" w:sz="0" w:space="0" w:color="auto"/>
        <w:bottom w:val="none" w:sz="0" w:space="0" w:color="auto"/>
        <w:right w:val="none" w:sz="0" w:space="0" w:color="auto"/>
      </w:divBdr>
    </w:div>
    <w:div w:id="1438863785">
      <w:bodyDiv w:val="1"/>
      <w:marLeft w:val="0"/>
      <w:marRight w:val="0"/>
      <w:marTop w:val="0"/>
      <w:marBottom w:val="0"/>
      <w:divBdr>
        <w:top w:val="none" w:sz="0" w:space="0" w:color="auto"/>
        <w:left w:val="none" w:sz="0" w:space="0" w:color="auto"/>
        <w:bottom w:val="none" w:sz="0" w:space="0" w:color="auto"/>
        <w:right w:val="none" w:sz="0" w:space="0" w:color="auto"/>
      </w:divBdr>
    </w:div>
    <w:div w:id="1445225311">
      <w:bodyDiv w:val="1"/>
      <w:marLeft w:val="0"/>
      <w:marRight w:val="0"/>
      <w:marTop w:val="0"/>
      <w:marBottom w:val="0"/>
      <w:divBdr>
        <w:top w:val="none" w:sz="0" w:space="0" w:color="auto"/>
        <w:left w:val="none" w:sz="0" w:space="0" w:color="auto"/>
        <w:bottom w:val="none" w:sz="0" w:space="0" w:color="auto"/>
        <w:right w:val="none" w:sz="0" w:space="0" w:color="auto"/>
      </w:divBdr>
    </w:div>
    <w:div w:id="1499538846">
      <w:bodyDiv w:val="1"/>
      <w:marLeft w:val="0"/>
      <w:marRight w:val="0"/>
      <w:marTop w:val="0"/>
      <w:marBottom w:val="0"/>
      <w:divBdr>
        <w:top w:val="none" w:sz="0" w:space="0" w:color="auto"/>
        <w:left w:val="none" w:sz="0" w:space="0" w:color="auto"/>
        <w:bottom w:val="none" w:sz="0" w:space="0" w:color="auto"/>
        <w:right w:val="none" w:sz="0" w:space="0" w:color="auto"/>
      </w:divBdr>
    </w:div>
    <w:div w:id="1515412469">
      <w:bodyDiv w:val="1"/>
      <w:marLeft w:val="0"/>
      <w:marRight w:val="0"/>
      <w:marTop w:val="0"/>
      <w:marBottom w:val="0"/>
      <w:divBdr>
        <w:top w:val="none" w:sz="0" w:space="0" w:color="auto"/>
        <w:left w:val="none" w:sz="0" w:space="0" w:color="auto"/>
        <w:bottom w:val="none" w:sz="0" w:space="0" w:color="auto"/>
        <w:right w:val="none" w:sz="0" w:space="0" w:color="auto"/>
      </w:divBdr>
    </w:div>
    <w:div w:id="1515529647">
      <w:bodyDiv w:val="1"/>
      <w:marLeft w:val="0"/>
      <w:marRight w:val="0"/>
      <w:marTop w:val="0"/>
      <w:marBottom w:val="0"/>
      <w:divBdr>
        <w:top w:val="none" w:sz="0" w:space="0" w:color="auto"/>
        <w:left w:val="none" w:sz="0" w:space="0" w:color="auto"/>
        <w:bottom w:val="none" w:sz="0" w:space="0" w:color="auto"/>
        <w:right w:val="none" w:sz="0" w:space="0" w:color="auto"/>
      </w:divBdr>
      <w:divsChild>
        <w:div w:id="1055934785">
          <w:marLeft w:val="0"/>
          <w:marRight w:val="0"/>
          <w:marTop w:val="0"/>
          <w:marBottom w:val="0"/>
          <w:divBdr>
            <w:top w:val="none" w:sz="0" w:space="0" w:color="auto"/>
            <w:left w:val="none" w:sz="0" w:space="0" w:color="auto"/>
            <w:bottom w:val="none" w:sz="0" w:space="0" w:color="auto"/>
            <w:right w:val="none" w:sz="0" w:space="0" w:color="auto"/>
          </w:divBdr>
          <w:divsChild>
            <w:div w:id="1567689920">
              <w:marLeft w:val="0"/>
              <w:marRight w:val="0"/>
              <w:marTop w:val="0"/>
              <w:marBottom w:val="0"/>
              <w:divBdr>
                <w:top w:val="none" w:sz="0" w:space="0" w:color="auto"/>
                <w:left w:val="none" w:sz="0" w:space="0" w:color="auto"/>
                <w:bottom w:val="none" w:sz="0" w:space="0" w:color="auto"/>
                <w:right w:val="none" w:sz="0" w:space="0" w:color="auto"/>
              </w:divBdr>
              <w:divsChild>
                <w:div w:id="1685665204">
                  <w:marLeft w:val="0"/>
                  <w:marRight w:val="0"/>
                  <w:marTop w:val="0"/>
                  <w:marBottom w:val="0"/>
                  <w:divBdr>
                    <w:top w:val="none" w:sz="0" w:space="0" w:color="auto"/>
                    <w:left w:val="none" w:sz="0" w:space="0" w:color="auto"/>
                    <w:bottom w:val="none" w:sz="0" w:space="0" w:color="auto"/>
                    <w:right w:val="none" w:sz="0" w:space="0" w:color="auto"/>
                  </w:divBdr>
                  <w:divsChild>
                    <w:div w:id="1386686996">
                      <w:marLeft w:val="0"/>
                      <w:marRight w:val="0"/>
                      <w:marTop w:val="0"/>
                      <w:marBottom w:val="0"/>
                      <w:divBdr>
                        <w:top w:val="none" w:sz="0" w:space="0" w:color="auto"/>
                        <w:left w:val="none" w:sz="0" w:space="0" w:color="auto"/>
                        <w:bottom w:val="none" w:sz="0" w:space="0" w:color="auto"/>
                        <w:right w:val="none" w:sz="0" w:space="0" w:color="auto"/>
                      </w:divBdr>
                      <w:divsChild>
                        <w:div w:id="623853398">
                          <w:marLeft w:val="0"/>
                          <w:marRight w:val="0"/>
                          <w:marTop w:val="0"/>
                          <w:marBottom w:val="0"/>
                          <w:divBdr>
                            <w:top w:val="none" w:sz="0" w:space="0" w:color="auto"/>
                            <w:left w:val="none" w:sz="0" w:space="0" w:color="auto"/>
                            <w:bottom w:val="none" w:sz="0" w:space="0" w:color="auto"/>
                            <w:right w:val="none" w:sz="0" w:space="0" w:color="auto"/>
                          </w:divBdr>
                          <w:divsChild>
                            <w:div w:id="1057431398">
                              <w:marLeft w:val="0"/>
                              <w:marRight w:val="0"/>
                              <w:marTop w:val="0"/>
                              <w:marBottom w:val="0"/>
                              <w:divBdr>
                                <w:top w:val="none" w:sz="0" w:space="0" w:color="auto"/>
                                <w:left w:val="none" w:sz="0" w:space="0" w:color="auto"/>
                                <w:bottom w:val="none" w:sz="0" w:space="0" w:color="auto"/>
                                <w:right w:val="none" w:sz="0" w:space="0" w:color="auto"/>
                              </w:divBdr>
                              <w:divsChild>
                                <w:div w:id="1255239603">
                                  <w:marLeft w:val="0"/>
                                  <w:marRight w:val="0"/>
                                  <w:marTop w:val="0"/>
                                  <w:marBottom w:val="0"/>
                                  <w:divBdr>
                                    <w:top w:val="none" w:sz="0" w:space="0" w:color="auto"/>
                                    <w:left w:val="none" w:sz="0" w:space="0" w:color="auto"/>
                                    <w:bottom w:val="none" w:sz="0" w:space="0" w:color="auto"/>
                                    <w:right w:val="none" w:sz="0" w:space="0" w:color="auto"/>
                                  </w:divBdr>
                                  <w:divsChild>
                                    <w:div w:id="881163812">
                                      <w:marLeft w:val="0"/>
                                      <w:marRight w:val="0"/>
                                      <w:marTop w:val="0"/>
                                      <w:marBottom w:val="0"/>
                                      <w:divBdr>
                                        <w:top w:val="none" w:sz="0" w:space="0" w:color="auto"/>
                                        <w:left w:val="none" w:sz="0" w:space="0" w:color="auto"/>
                                        <w:bottom w:val="none" w:sz="0" w:space="0" w:color="auto"/>
                                        <w:right w:val="none" w:sz="0" w:space="0" w:color="auto"/>
                                      </w:divBdr>
                                      <w:divsChild>
                                        <w:div w:id="374624893">
                                          <w:marLeft w:val="0"/>
                                          <w:marRight w:val="0"/>
                                          <w:marTop w:val="0"/>
                                          <w:marBottom w:val="0"/>
                                          <w:divBdr>
                                            <w:top w:val="none" w:sz="0" w:space="0" w:color="auto"/>
                                            <w:left w:val="none" w:sz="0" w:space="0" w:color="auto"/>
                                            <w:bottom w:val="none" w:sz="0" w:space="0" w:color="auto"/>
                                            <w:right w:val="none" w:sz="0" w:space="0" w:color="auto"/>
                                          </w:divBdr>
                                          <w:divsChild>
                                            <w:div w:id="2022392784">
                                              <w:marLeft w:val="0"/>
                                              <w:marRight w:val="0"/>
                                              <w:marTop w:val="0"/>
                                              <w:marBottom w:val="495"/>
                                              <w:divBdr>
                                                <w:top w:val="none" w:sz="0" w:space="0" w:color="auto"/>
                                                <w:left w:val="none" w:sz="0" w:space="0" w:color="auto"/>
                                                <w:bottom w:val="none" w:sz="0" w:space="0" w:color="auto"/>
                                                <w:right w:val="none" w:sz="0" w:space="0" w:color="auto"/>
                                              </w:divBdr>
                                              <w:divsChild>
                                                <w:div w:id="192461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118972">
      <w:bodyDiv w:val="1"/>
      <w:marLeft w:val="0"/>
      <w:marRight w:val="0"/>
      <w:marTop w:val="0"/>
      <w:marBottom w:val="0"/>
      <w:divBdr>
        <w:top w:val="none" w:sz="0" w:space="0" w:color="auto"/>
        <w:left w:val="none" w:sz="0" w:space="0" w:color="auto"/>
        <w:bottom w:val="none" w:sz="0" w:space="0" w:color="auto"/>
        <w:right w:val="none" w:sz="0" w:space="0" w:color="auto"/>
      </w:divBdr>
    </w:div>
    <w:div w:id="1518690552">
      <w:bodyDiv w:val="1"/>
      <w:marLeft w:val="0"/>
      <w:marRight w:val="0"/>
      <w:marTop w:val="0"/>
      <w:marBottom w:val="0"/>
      <w:divBdr>
        <w:top w:val="none" w:sz="0" w:space="0" w:color="auto"/>
        <w:left w:val="none" w:sz="0" w:space="0" w:color="auto"/>
        <w:bottom w:val="none" w:sz="0" w:space="0" w:color="auto"/>
        <w:right w:val="none" w:sz="0" w:space="0" w:color="auto"/>
      </w:divBdr>
    </w:div>
    <w:div w:id="1527792010">
      <w:bodyDiv w:val="1"/>
      <w:marLeft w:val="0"/>
      <w:marRight w:val="0"/>
      <w:marTop w:val="0"/>
      <w:marBottom w:val="0"/>
      <w:divBdr>
        <w:top w:val="none" w:sz="0" w:space="0" w:color="auto"/>
        <w:left w:val="none" w:sz="0" w:space="0" w:color="auto"/>
        <w:bottom w:val="none" w:sz="0" w:space="0" w:color="auto"/>
        <w:right w:val="none" w:sz="0" w:space="0" w:color="auto"/>
      </w:divBdr>
    </w:div>
    <w:div w:id="1529446032">
      <w:bodyDiv w:val="1"/>
      <w:marLeft w:val="0"/>
      <w:marRight w:val="0"/>
      <w:marTop w:val="0"/>
      <w:marBottom w:val="0"/>
      <w:divBdr>
        <w:top w:val="none" w:sz="0" w:space="0" w:color="auto"/>
        <w:left w:val="none" w:sz="0" w:space="0" w:color="auto"/>
        <w:bottom w:val="none" w:sz="0" w:space="0" w:color="auto"/>
        <w:right w:val="none" w:sz="0" w:space="0" w:color="auto"/>
      </w:divBdr>
    </w:div>
    <w:div w:id="1529877885">
      <w:bodyDiv w:val="1"/>
      <w:marLeft w:val="0"/>
      <w:marRight w:val="0"/>
      <w:marTop w:val="0"/>
      <w:marBottom w:val="0"/>
      <w:divBdr>
        <w:top w:val="none" w:sz="0" w:space="0" w:color="auto"/>
        <w:left w:val="none" w:sz="0" w:space="0" w:color="auto"/>
        <w:bottom w:val="none" w:sz="0" w:space="0" w:color="auto"/>
        <w:right w:val="none" w:sz="0" w:space="0" w:color="auto"/>
      </w:divBdr>
    </w:div>
    <w:div w:id="1531646790">
      <w:bodyDiv w:val="1"/>
      <w:marLeft w:val="0"/>
      <w:marRight w:val="0"/>
      <w:marTop w:val="0"/>
      <w:marBottom w:val="0"/>
      <w:divBdr>
        <w:top w:val="none" w:sz="0" w:space="0" w:color="auto"/>
        <w:left w:val="none" w:sz="0" w:space="0" w:color="auto"/>
        <w:bottom w:val="none" w:sz="0" w:space="0" w:color="auto"/>
        <w:right w:val="none" w:sz="0" w:space="0" w:color="auto"/>
      </w:divBdr>
    </w:div>
    <w:div w:id="1557936157">
      <w:bodyDiv w:val="1"/>
      <w:marLeft w:val="0"/>
      <w:marRight w:val="0"/>
      <w:marTop w:val="0"/>
      <w:marBottom w:val="0"/>
      <w:divBdr>
        <w:top w:val="none" w:sz="0" w:space="0" w:color="auto"/>
        <w:left w:val="none" w:sz="0" w:space="0" w:color="auto"/>
        <w:bottom w:val="none" w:sz="0" w:space="0" w:color="auto"/>
        <w:right w:val="none" w:sz="0" w:space="0" w:color="auto"/>
      </w:divBdr>
    </w:div>
    <w:div w:id="1577982222">
      <w:bodyDiv w:val="1"/>
      <w:marLeft w:val="0"/>
      <w:marRight w:val="0"/>
      <w:marTop w:val="0"/>
      <w:marBottom w:val="0"/>
      <w:divBdr>
        <w:top w:val="none" w:sz="0" w:space="0" w:color="auto"/>
        <w:left w:val="none" w:sz="0" w:space="0" w:color="auto"/>
        <w:bottom w:val="none" w:sz="0" w:space="0" w:color="auto"/>
        <w:right w:val="none" w:sz="0" w:space="0" w:color="auto"/>
      </w:divBdr>
    </w:div>
    <w:div w:id="1585841086">
      <w:bodyDiv w:val="1"/>
      <w:marLeft w:val="0"/>
      <w:marRight w:val="0"/>
      <w:marTop w:val="0"/>
      <w:marBottom w:val="0"/>
      <w:divBdr>
        <w:top w:val="none" w:sz="0" w:space="0" w:color="auto"/>
        <w:left w:val="none" w:sz="0" w:space="0" w:color="auto"/>
        <w:bottom w:val="none" w:sz="0" w:space="0" w:color="auto"/>
        <w:right w:val="none" w:sz="0" w:space="0" w:color="auto"/>
      </w:divBdr>
    </w:div>
    <w:div w:id="1592086501">
      <w:bodyDiv w:val="1"/>
      <w:marLeft w:val="0"/>
      <w:marRight w:val="0"/>
      <w:marTop w:val="0"/>
      <w:marBottom w:val="0"/>
      <w:divBdr>
        <w:top w:val="none" w:sz="0" w:space="0" w:color="auto"/>
        <w:left w:val="none" w:sz="0" w:space="0" w:color="auto"/>
        <w:bottom w:val="none" w:sz="0" w:space="0" w:color="auto"/>
        <w:right w:val="none" w:sz="0" w:space="0" w:color="auto"/>
      </w:divBdr>
    </w:div>
    <w:div w:id="1601715141">
      <w:bodyDiv w:val="1"/>
      <w:marLeft w:val="0"/>
      <w:marRight w:val="0"/>
      <w:marTop w:val="0"/>
      <w:marBottom w:val="0"/>
      <w:divBdr>
        <w:top w:val="none" w:sz="0" w:space="0" w:color="auto"/>
        <w:left w:val="none" w:sz="0" w:space="0" w:color="auto"/>
        <w:bottom w:val="none" w:sz="0" w:space="0" w:color="auto"/>
        <w:right w:val="none" w:sz="0" w:space="0" w:color="auto"/>
      </w:divBdr>
    </w:div>
    <w:div w:id="1603298577">
      <w:bodyDiv w:val="1"/>
      <w:marLeft w:val="0"/>
      <w:marRight w:val="0"/>
      <w:marTop w:val="0"/>
      <w:marBottom w:val="0"/>
      <w:divBdr>
        <w:top w:val="none" w:sz="0" w:space="0" w:color="auto"/>
        <w:left w:val="none" w:sz="0" w:space="0" w:color="auto"/>
        <w:bottom w:val="none" w:sz="0" w:space="0" w:color="auto"/>
        <w:right w:val="none" w:sz="0" w:space="0" w:color="auto"/>
      </w:divBdr>
    </w:div>
    <w:div w:id="1612709966">
      <w:bodyDiv w:val="1"/>
      <w:marLeft w:val="0"/>
      <w:marRight w:val="0"/>
      <w:marTop w:val="0"/>
      <w:marBottom w:val="0"/>
      <w:divBdr>
        <w:top w:val="none" w:sz="0" w:space="0" w:color="auto"/>
        <w:left w:val="none" w:sz="0" w:space="0" w:color="auto"/>
        <w:bottom w:val="none" w:sz="0" w:space="0" w:color="auto"/>
        <w:right w:val="none" w:sz="0" w:space="0" w:color="auto"/>
      </w:divBdr>
    </w:div>
    <w:div w:id="1622416061">
      <w:bodyDiv w:val="1"/>
      <w:marLeft w:val="0"/>
      <w:marRight w:val="0"/>
      <w:marTop w:val="0"/>
      <w:marBottom w:val="0"/>
      <w:divBdr>
        <w:top w:val="none" w:sz="0" w:space="0" w:color="auto"/>
        <w:left w:val="none" w:sz="0" w:space="0" w:color="auto"/>
        <w:bottom w:val="none" w:sz="0" w:space="0" w:color="auto"/>
        <w:right w:val="none" w:sz="0" w:space="0" w:color="auto"/>
      </w:divBdr>
    </w:div>
    <w:div w:id="1694307243">
      <w:bodyDiv w:val="1"/>
      <w:marLeft w:val="0"/>
      <w:marRight w:val="0"/>
      <w:marTop w:val="0"/>
      <w:marBottom w:val="0"/>
      <w:divBdr>
        <w:top w:val="none" w:sz="0" w:space="0" w:color="auto"/>
        <w:left w:val="none" w:sz="0" w:space="0" w:color="auto"/>
        <w:bottom w:val="none" w:sz="0" w:space="0" w:color="auto"/>
        <w:right w:val="none" w:sz="0" w:space="0" w:color="auto"/>
      </w:divBdr>
    </w:div>
    <w:div w:id="1720275055">
      <w:bodyDiv w:val="1"/>
      <w:marLeft w:val="0"/>
      <w:marRight w:val="0"/>
      <w:marTop w:val="0"/>
      <w:marBottom w:val="0"/>
      <w:divBdr>
        <w:top w:val="none" w:sz="0" w:space="0" w:color="auto"/>
        <w:left w:val="none" w:sz="0" w:space="0" w:color="auto"/>
        <w:bottom w:val="none" w:sz="0" w:space="0" w:color="auto"/>
        <w:right w:val="none" w:sz="0" w:space="0" w:color="auto"/>
      </w:divBdr>
    </w:div>
    <w:div w:id="1736389176">
      <w:bodyDiv w:val="1"/>
      <w:marLeft w:val="0"/>
      <w:marRight w:val="0"/>
      <w:marTop w:val="0"/>
      <w:marBottom w:val="0"/>
      <w:divBdr>
        <w:top w:val="none" w:sz="0" w:space="0" w:color="auto"/>
        <w:left w:val="none" w:sz="0" w:space="0" w:color="auto"/>
        <w:bottom w:val="none" w:sz="0" w:space="0" w:color="auto"/>
        <w:right w:val="none" w:sz="0" w:space="0" w:color="auto"/>
      </w:divBdr>
    </w:div>
    <w:div w:id="1739084494">
      <w:bodyDiv w:val="1"/>
      <w:marLeft w:val="0"/>
      <w:marRight w:val="0"/>
      <w:marTop w:val="0"/>
      <w:marBottom w:val="0"/>
      <w:divBdr>
        <w:top w:val="none" w:sz="0" w:space="0" w:color="auto"/>
        <w:left w:val="none" w:sz="0" w:space="0" w:color="auto"/>
        <w:bottom w:val="none" w:sz="0" w:space="0" w:color="auto"/>
        <w:right w:val="none" w:sz="0" w:space="0" w:color="auto"/>
      </w:divBdr>
    </w:div>
    <w:div w:id="1782719275">
      <w:bodyDiv w:val="1"/>
      <w:marLeft w:val="0"/>
      <w:marRight w:val="0"/>
      <w:marTop w:val="0"/>
      <w:marBottom w:val="0"/>
      <w:divBdr>
        <w:top w:val="none" w:sz="0" w:space="0" w:color="auto"/>
        <w:left w:val="none" w:sz="0" w:space="0" w:color="auto"/>
        <w:bottom w:val="none" w:sz="0" w:space="0" w:color="auto"/>
        <w:right w:val="none" w:sz="0" w:space="0" w:color="auto"/>
      </w:divBdr>
    </w:div>
    <w:div w:id="1813211365">
      <w:bodyDiv w:val="1"/>
      <w:marLeft w:val="0"/>
      <w:marRight w:val="0"/>
      <w:marTop w:val="0"/>
      <w:marBottom w:val="0"/>
      <w:divBdr>
        <w:top w:val="none" w:sz="0" w:space="0" w:color="auto"/>
        <w:left w:val="none" w:sz="0" w:space="0" w:color="auto"/>
        <w:bottom w:val="none" w:sz="0" w:space="0" w:color="auto"/>
        <w:right w:val="none" w:sz="0" w:space="0" w:color="auto"/>
      </w:divBdr>
    </w:div>
    <w:div w:id="1836527009">
      <w:bodyDiv w:val="1"/>
      <w:marLeft w:val="0"/>
      <w:marRight w:val="0"/>
      <w:marTop w:val="0"/>
      <w:marBottom w:val="0"/>
      <w:divBdr>
        <w:top w:val="none" w:sz="0" w:space="0" w:color="auto"/>
        <w:left w:val="none" w:sz="0" w:space="0" w:color="auto"/>
        <w:bottom w:val="none" w:sz="0" w:space="0" w:color="auto"/>
        <w:right w:val="none" w:sz="0" w:space="0" w:color="auto"/>
      </w:divBdr>
    </w:div>
    <w:div w:id="1837458387">
      <w:bodyDiv w:val="1"/>
      <w:marLeft w:val="0"/>
      <w:marRight w:val="0"/>
      <w:marTop w:val="0"/>
      <w:marBottom w:val="0"/>
      <w:divBdr>
        <w:top w:val="none" w:sz="0" w:space="0" w:color="auto"/>
        <w:left w:val="none" w:sz="0" w:space="0" w:color="auto"/>
        <w:bottom w:val="none" w:sz="0" w:space="0" w:color="auto"/>
        <w:right w:val="none" w:sz="0" w:space="0" w:color="auto"/>
      </w:divBdr>
    </w:div>
    <w:div w:id="1850876056">
      <w:bodyDiv w:val="1"/>
      <w:marLeft w:val="0"/>
      <w:marRight w:val="0"/>
      <w:marTop w:val="0"/>
      <w:marBottom w:val="0"/>
      <w:divBdr>
        <w:top w:val="none" w:sz="0" w:space="0" w:color="auto"/>
        <w:left w:val="none" w:sz="0" w:space="0" w:color="auto"/>
        <w:bottom w:val="none" w:sz="0" w:space="0" w:color="auto"/>
        <w:right w:val="none" w:sz="0" w:space="0" w:color="auto"/>
      </w:divBdr>
    </w:div>
    <w:div w:id="1853718440">
      <w:bodyDiv w:val="1"/>
      <w:marLeft w:val="0"/>
      <w:marRight w:val="0"/>
      <w:marTop w:val="0"/>
      <w:marBottom w:val="0"/>
      <w:divBdr>
        <w:top w:val="none" w:sz="0" w:space="0" w:color="auto"/>
        <w:left w:val="none" w:sz="0" w:space="0" w:color="auto"/>
        <w:bottom w:val="none" w:sz="0" w:space="0" w:color="auto"/>
        <w:right w:val="none" w:sz="0" w:space="0" w:color="auto"/>
      </w:divBdr>
    </w:div>
    <w:div w:id="1877499632">
      <w:bodyDiv w:val="1"/>
      <w:marLeft w:val="0"/>
      <w:marRight w:val="0"/>
      <w:marTop w:val="0"/>
      <w:marBottom w:val="0"/>
      <w:divBdr>
        <w:top w:val="none" w:sz="0" w:space="0" w:color="auto"/>
        <w:left w:val="none" w:sz="0" w:space="0" w:color="auto"/>
        <w:bottom w:val="none" w:sz="0" w:space="0" w:color="auto"/>
        <w:right w:val="none" w:sz="0" w:space="0" w:color="auto"/>
      </w:divBdr>
    </w:div>
    <w:div w:id="1881818141">
      <w:bodyDiv w:val="1"/>
      <w:marLeft w:val="0"/>
      <w:marRight w:val="0"/>
      <w:marTop w:val="0"/>
      <w:marBottom w:val="0"/>
      <w:divBdr>
        <w:top w:val="none" w:sz="0" w:space="0" w:color="auto"/>
        <w:left w:val="none" w:sz="0" w:space="0" w:color="auto"/>
        <w:bottom w:val="none" w:sz="0" w:space="0" w:color="auto"/>
        <w:right w:val="none" w:sz="0" w:space="0" w:color="auto"/>
      </w:divBdr>
    </w:div>
    <w:div w:id="1914970416">
      <w:bodyDiv w:val="1"/>
      <w:marLeft w:val="0"/>
      <w:marRight w:val="0"/>
      <w:marTop w:val="0"/>
      <w:marBottom w:val="0"/>
      <w:divBdr>
        <w:top w:val="none" w:sz="0" w:space="0" w:color="auto"/>
        <w:left w:val="none" w:sz="0" w:space="0" w:color="auto"/>
        <w:bottom w:val="none" w:sz="0" w:space="0" w:color="auto"/>
        <w:right w:val="none" w:sz="0" w:space="0" w:color="auto"/>
      </w:divBdr>
    </w:div>
    <w:div w:id="1941715859">
      <w:bodyDiv w:val="1"/>
      <w:marLeft w:val="0"/>
      <w:marRight w:val="0"/>
      <w:marTop w:val="0"/>
      <w:marBottom w:val="0"/>
      <w:divBdr>
        <w:top w:val="none" w:sz="0" w:space="0" w:color="auto"/>
        <w:left w:val="none" w:sz="0" w:space="0" w:color="auto"/>
        <w:bottom w:val="none" w:sz="0" w:space="0" w:color="auto"/>
        <w:right w:val="none" w:sz="0" w:space="0" w:color="auto"/>
      </w:divBdr>
    </w:div>
    <w:div w:id="1946300282">
      <w:bodyDiv w:val="1"/>
      <w:marLeft w:val="0"/>
      <w:marRight w:val="0"/>
      <w:marTop w:val="0"/>
      <w:marBottom w:val="0"/>
      <w:divBdr>
        <w:top w:val="none" w:sz="0" w:space="0" w:color="auto"/>
        <w:left w:val="none" w:sz="0" w:space="0" w:color="auto"/>
        <w:bottom w:val="none" w:sz="0" w:space="0" w:color="auto"/>
        <w:right w:val="none" w:sz="0" w:space="0" w:color="auto"/>
      </w:divBdr>
    </w:div>
    <w:div w:id="1957829594">
      <w:bodyDiv w:val="1"/>
      <w:marLeft w:val="0"/>
      <w:marRight w:val="0"/>
      <w:marTop w:val="0"/>
      <w:marBottom w:val="0"/>
      <w:divBdr>
        <w:top w:val="none" w:sz="0" w:space="0" w:color="auto"/>
        <w:left w:val="none" w:sz="0" w:space="0" w:color="auto"/>
        <w:bottom w:val="none" w:sz="0" w:space="0" w:color="auto"/>
        <w:right w:val="none" w:sz="0" w:space="0" w:color="auto"/>
      </w:divBdr>
    </w:div>
    <w:div w:id="1959019073">
      <w:bodyDiv w:val="1"/>
      <w:marLeft w:val="0"/>
      <w:marRight w:val="0"/>
      <w:marTop w:val="0"/>
      <w:marBottom w:val="0"/>
      <w:divBdr>
        <w:top w:val="none" w:sz="0" w:space="0" w:color="auto"/>
        <w:left w:val="none" w:sz="0" w:space="0" w:color="auto"/>
        <w:bottom w:val="none" w:sz="0" w:space="0" w:color="auto"/>
        <w:right w:val="none" w:sz="0" w:space="0" w:color="auto"/>
      </w:divBdr>
    </w:div>
    <w:div w:id="1967615203">
      <w:bodyDiv w:val="1"/>
      <w:marLeft w:val="0"/>
      <w:marRight w:val="0"/>
      <w:marTop w:val="0"/>
      <w:marBottom w:val="0"/>
      <w:divBdr>
        <w:top w:val="none" w:sz="0" w:space="0" w:color="auto"/>
        <w:left w:val="none" w:sz="0" w:space="0" w:color="auto"/>
        <w:bottom w:val="none" w:sz="0" w:space="0" w:color="auto"/>
        <w:right w:val="none" w:sz="0" w:space="0" w:color="auto"/>
      </w:divBdr>
    </w:div>
    <w:div w:id="1997103857">
      <w:bodyDiv w:val="1"/>
      <w:marLeft w:val="0"/>
      <w:marRight w:val="0"/>
      <w:marTop w:val="0"/>
      <w:marBottom w:val="0"/>
      <w:divBdr>
        <w:top w:val="none" w:sz="0" w:space="0" w:color="auto"/>
        <w:left w:val="none" w:sz="0" w:space="0" w:color="auto"/>
        <w:bottom w:val="none" w:sz="0" w:space="0" w:color="auto"/>
        <w:right w:val="none" w:sz="0" w:space="0" w:color="auto"/>
      </w:divBdr>
    </w:div>
    <w:div w:id="1998417930">
      <w:bodyDiv w:val="1"/>
      <w:marLeft w:val="0"/>
      <w:marRight w:val="0"/>
      <w:marTop w:val="0"/>
      <w:marBottom w:val="0"/>
      <w:divBdr>
        <w:top w:val="none" w:sz="0" w:space="0" w:color="auto"/>
        <w:left w:val="none" w:sz="0" w:space="0" w:color="auto"/>
        <w:bottom w:val="none" w:sz="0" w:space="0" w:color="auto"/>
        <w:right w:val="none" w:sz="0" w:space="0" w:color="auto"/>
      </w:divBdr>
    </w:div>
    <w:div w:id="1999072692">
      <w:bodyDiv w:val="1"/>
      <w:marLeft w:val="0"/>
      <w:marRight w:val="0"/>
      <w:marTop w:val="0"/>
      <w:marBottom w:val="0"/>
      <w:divBdr>
        <w:top w:val="none" w:sz="0" w:space="0" w:color="auto"/>
        <w:left w:val="none" w:sz="0" w:space="0" w:color="auto"/>
        <w:bottom w:val="none" w:sz="0" w:space="0" w:color="auto"/>
        <w:right w:val="none" w:sz="0" w:space="0" w:color="auto"/>
      </w:divBdr>
    </w:div>
    <w:div w:id="2004699818">
      <w:bodyDiv w:val="1"/>
      <w:marLeft w:val="0"/>
      <w:marRight w:val="0"/>
      <w:marTop w:val="0"/>
      <w:marBottom w:val="0"/>
      <w:divBdr>
        <w:top w:val="none" w:sz="0" w:space="0" w:color="auto"/>
        <w:left w:val="none" w:sz="0" w:space="0" w:color="auto"/>
        <w:bottom w:val="none" w:sz="0" w:space="0" w:color="auto"/>
        <w:right w:val="none" w:sz="0" w:space="0" w:color="auto"/>
      </w:divBdr>
    </w:div>
    <w:div w:id="2017687051">
      <w:bodyDiv w:val="1"/>
      <w:marLeft w:val="0"/>
      <w:marRight w:val="0"/>
      <w:marTop w:val="0"/>
      <w:marBottom w:val="0"/>
      <w:divBdr>
        <w:top w:val="none" w:sz="0" w:space="0" w:color="auto"/>
        <w:left w:val="none" w:sz="0" w:space="0" w:color="auto"/>
        <w:bottom w:val="none" w:sz="0" w:space="0" w:color="auto"/>
        <w:right w:val="none" w:sz="0" w:space="0" w:color="auto"/>
      </w:divBdr>
    </w:div>
    <w:div w:id="2035689683">
      <w:bodyDiv w:val="1"/>
      <w:marLeft w:val="0"/>
      <w:marRight w:val="0"/>
      <w:marTop w:val="0"/>
      <w:marBottom w:val="0"/>
      <w:divBdr>
        <w:top w:val="none" w:sz="0" w:space="0" w:color="auto"/>
        <w:left w:val="none" w:sz="0" w:space="0" w:color="auto"/>
        <w:bottom w:val="none" w:sz="0" w:space="0" w:color="auto"/>
        <w:right w:val="none" w:sz="0" w:space="0" w:color="auto"/>
      </w:divBdr>
    </w:div>
    <w:div w:id="2038847063">
      <w:bodyDiv w:val="1"/>
      <w:marLeft w:val="0"/>
      <w:marRight w:val="0"/>
      <w:marTop w:val="0"/>
      <w:marBottom w:val="0"/>
      <w:divBdr>
        <w:top w:val="none" w:sz="0" w:space="0" w:color="auto"/>
        <w:left w:val="none" w:sz="0" w:space="0" w:color="auto"/>
        <w:bottom w:val="none" w:sz="0" w:space="0" w:color="auto"/>
        <w:right w:val="none" w:sz="0" w:space="0" w:color="auto"/>
      </w:divBdr>
    </w:div>
    <w:div w:id="2052610133">
      <w:bodyDiv w:val="1"/>
      <w:marLeft w:val="0"/>
      <w:marRight w:val="0"/>
      <w:marTop w:val="0"/>
      <w:marBottom w:val="0"/>
      <w:divBdr>
        <w:top w:val="none" w:sz="0" w:space="0" w:color="auto"/>
        <w:left w:val="none" w:sz="0" w:space="0" w:color="auto"/>
        <w:bottom w:val="none" w:sz="0" w:space="0" w:color="auto"/>
        <w:right w:val="none" w:sz="0" w:space="0" w:color="auto"/>
      </w:divBdr>
    </w:div>
    <w:div w:id="2066223290">
      <w:bodyDiv w:val="1"/>
      <w:marLeft w:val="0"/>
      <w:marRight w:val="0"/>
      <w:marTop w:val="0"/>
      <w:marBottom w:val="0"/>
      <w:divBdr>
        <w:top w:val="none" w:sz="0" w:space="0" w:color="auto"/>
        <w:left w:val="none" w:sz="0" w:space="0" w:color="auto"/>
        <w:bottom w:val="none" w:sz="0" w:space="0" w:color="auto"/>
        <w:right w:val="none" w:sz="0" w:space="0" w:color="auto"/>
      </w:divBdr>
    </w:div>
    <w:div w:id="2076853871">
      <w:bodyDiv w:val="1"/>
      <w:marLeft w:val="0"/>
      <w:marRight w:val="0"/>
      <w:marTop w:val="0"/>
      <w:marBottom w:val="0"/>
      <w:divBdr>
        <w:top w:val="none" w:sz="0" w:space="0" w:color="auto"/>
        <w:left w:val="none" w:sz="0" w:space="0" w:color="auto"/>
        <w:bottom w:val="none" w:sz="0" w:space="0" w:color="auto"/>
        <w:right w:val="none" w:sz="0" w:space="0" w:color="auto"/>
      </w:divBdr>
    </w:div>
    <w:div w:id="2076975736">
      <w:bodyDiv w:val="1"/>
      <w:marLeft w:val="0"/>
      <w:marRight w:val="0"/>
      <w:marTop w:val="0"/>
      <w:marBottom w:val="0"/>
      <w:divBdr>
        <w:top w:val="none" w:sz="0" w:space="0" w:color="auto"/>
        <w:left w:val="none" w:sz="0" w:space="0" w:color="auto"/>
        <w:bottom w:val="none" w:sz="0" w:space="0" w:color="auto"/>
        <w:right w:val="none" w:sz="0" w:space="0" w:color="auto"/>
      </w:divBdr>
    </w:div>
    <w:div w:id="2077169257">
      <w:bodyDiv w:val="1"/>
      <w:marLeft w:val="0"/>
      <w:marRight w:val="0"/>
      <w:marTop w:val="0"/>
      <w:marBottom w:val="0"/>
      <w:divBdr>
        <w:top w:val="none" w:sz="0" w:space="0" w:color="auto"/>
        <w:left w:val="none" w:sz="0" w:space="0" w:color="auto"/>
        <w:bottom w:val="none" w:sz="0" w:space="0" w:color="auto"/>
        <w:right w:val="none" w:sz="0" w:space="0" w:color="auto"/>
      </w:divBdr>
    </w:div>
    <w:div w:id="2085570574">
      <w:bodyDiv w:val="1"/>
      <w:marLeft w:val="0"/>
      <w:marRight w:val="0"/>
      <w:marTop w:val="0"/>
      <w:marBottom w:val="0"/>
      <w:divBdr>
        <w:top w:val="none" w:sz="0" w:space="0" w:color="auto"/>
        <w:left w:val="none" w:sz="0" w:space="0" w:color="auto"/>
        <w:bottom w:val="none" w:sz="0" w:space="0" w:color="auto"/>
        <w:right w:val="none" w:sz="0" w:space="0" w:color="auto"/>
      </w:divBdr>
    </w:div>
    <w:div w:id="2086679380">
      <w:bodyDiv w:val="1"/>
      <w:marLeft w:val="0"/>
      <w:marRight w:val="0"/>
      <w:marTop w:val="0"/>
      <w:marBottom w:val="0"/>
      <w:divBdr>
        <w:top w:val="none" w:sz="0" w:space="0" w:color="auto"/>
        <w:left w:val="none" w:sz="0" w:space="0" w:color="auto"/>
        <w:bottom w:val="none" w:sz="0" w:space="0" w:color="auto"/>
        <w:right w:val="none" w:sz="0" w:space="0" w:color="auto"/>
      </w:divBdr>
    </w:div>
    <w:div w:id="2087532219">
      <w:bodyDiv w:val="1"/>
      <w:marLeft w:val="0"/>
      <w:marRight w:val="0"/>
      <w:marTop w:val="0"/>
      <w:marBottom w:val="0"/>
      <w:divBdr>
        <w:top w:val="none" w:sz="0" w:space="0" w:color="auto"/>
        <w:left w:val="none" w:sz="0" w:space="0" w:color="auto"/>
        <w:bottom w:val="none" w:sz="0" w:space="0" w:color="auto"/>
        <w:right w:val="none" w:sz="0" w:space="0" w:color="auto"/>
      </w:divBdr>
    </w:div>
    <w:div w:id="2092044779">
      <w:bodyDiv w:val="1"/>
      <w:marLeft w:val="0"/>
      <w:marRight w:val="0"/>
      <w:marTop w:val="0"/>
      <w:marBottom w:val="0"/>
      <w:divBdr>
        <w:top w:val="none" w:sz="0" w:space="0" w:color="auto"/>
        <w:left w:val="none" w:sz="0" w:space="0" w:color="auto"/>
        <w:bottom w:val="none" w:sz="0" w:space="0" w:color="auto"/>
        <w:right w:val="none" w:sz="0" w:space="0" w:color="auto"/>
      </w:divBdr>
    </w:div>
    <w:div w:id="2099323591">
      <w:bodyDiv w:val="1"/>
      <w:marLeft w:val="0"/>
      <w:marRight w:val="0"/>
      <w:marTop w:val="0"/>
      <w:marBottom w:val="0"/>
      <w:divBdr>
        <w:top w:val="none" w:sz="0" w:space="0" w:color="auto"/>
        <w:left w:val="none" w:sz="0" w:space="0" w:color="auto"/>
        <w:bottom w:val="none" w:sz="0" w:space="0" w:color="auto"/>
        <w:right w:val="none" w:sz="0" w:space="0" w:color="auto"/>
      </w:divBdr>
    </w:div>
    <w:div w:id="2099446729">
      <w:bodyDiv w:val="1"/>
      <w:marLeft w:val="0"/>
      <w:marRight w:val="0"/>
      <w:marTop w:val="0"/>
      <w:marBottom w:val="0"/>
      <w:divBdr>
        <w:top w:val="none" w:sz="0" w:space="0" w:color="auto"/>
        <w:left w:val="none" w:sz="0" w:space="0" w:color="auto"/>
        <w:bottom w:val="none" w:sz="0" w:space="0" w:color="auto"/>
        <w:right w:val="none" w:sz="0" w:space="0" w:color="auto"/>
      </w:divBdr>
    </w:div>
    <w:div w:id="2110081485">
      <w:bodyDiv w:val="1"/>
      <w:marLeft w:val="0"/>
      <w:marRight w:val="0"/>
      <w:marTop w:val="0"/>
      <w:marBottom w:val="0"/>
      <w:divBdr>
        <w:top w:val="none" w:sz="0" w:space="0" w:color="auto"/>
        <w:left w:val="none" w:sz="0" w:space="0" w:color="auto"/>
        <w:bottom w:val="none" w:sz="0" w:space="0" w:color="auto"/>
        <w:right w:val="none" w:sz="0" w:space="0" w:color="auto"/>
      </w:divBdr>
    </w:div>
    <w:div w:id="2119450831">
      <w:bodyDiv w:val="1"/>
      <w:marLeft w:val="0"/>
      <w:marRight w:val="0"/>
      <w:marTop w:val="0"/>
      <w:marBottom w:val="0"/>
      <w:divBdr>
        <w:top w:val="none" w:sz="0" w:space="0" w:color="auto"/>
        <w:left w:val="none" w:sz="0" w:space="0" w:color="auto"/>
        <w:bottom w:val="none" w:sz="0" w:space="0" w:color="auto"/>
        <w:right w:val="none" w:sz="0" w:space="0" w:color="auto"/>
      </w:divBdr>
    </w:div>
    <w:div w:id="2129884038">
      <w:bodyDiv w:val="1"/>
      <w:marLeft w:val="0"/>
      <w:marRight w:val="0"/>
      <w:marTop w:val="0"/>
      <w:marBottom w:val="0"/>
      <w:divBdr>
        <w:top w:val="none" w:sz="0" w:space="0" w:color="auto"/>
        <w:left w:val="none" w:sz="0" w:space="0" w:color="auto"/>
        <w:bottom w:val="none" w:sz="0" w:space="0" w:color="auto"/>
        <w:right w:val="none" w:sz="0" w:space="0" w:color="auto"/>
      </w:divBdr>
    </w:div>
    <w:div w:id="214534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likace.mvcr.cz/sbirka-zakonu/SearchResult.aspx?q=304/2013&amp;typeLaw=zakon&amp;what=Cislo_zakona_smlouvy" TargetMode="External"/><Relationship Id="rId21" Type="http://schemas.openxmlformats.org/officeDocument/2006/relationships/hyperlink" Target="https://www.vestnikverejnychzakazek.cz/" TargetMode="External"/><Relationship Id="rId42" Type="http://schemas.openxmlformats.org/officeDocument/2006/relationships/hyperlink" Target="https://aplikace.mvcr.cz/sbirka-zakonu/SearchResult.aspx?q=99/2019&amp;typeLaw=zakon&amp;what=Cislo_zakona_smlouvy" TargetMode="External"/><Relationship Id="rId47" Type="http://schemas.openxmlformats.org/officeDocument/2006/relationships/hyperlink" Target="https://inkaviz.tacr.cz/data/INKA-2--Anal&#253;za-makroekonomick&#253;ch-a-mikroekonomick&#253;ch-dat.pdf" TargetMode="External"/><Relationship Id="rId63" Type="http://schemas.openxmlformats.org/officeDocument/2006/relationships/hyperlink" Target="https://www.mpo.cz/cz/energetika/strategicke-a-koncepcni-dokumenty/vnitrostatni-plan-ceske-republiky-v-oblasti-energetiky-a-klimatu--252016/" TargetMode="External"/><Relationship Id="rId68" Type="http://schemas.openxmlformats.org/officeDocument/2006/relationships/hyperlink" Target="https://www.mpo.cz/cz/energetika/strategicke-a-koncepcni-dokumenty/verejna-konzultace-k-vnitrostatnimu-planu-ceske-republiky-v-oblasti-energetiky-a-klimatu--250509/" TargetMode="External"/><Relationship Id="rId84" Type="http://schemas.openxmlformats.org/officeDocument/2006/relationships/hyperlink" Target="https://www.mzp.cz/cz/plan_odpadoveho_hospodarstvi_cr" TargetMode="External"/><Relationship Id="rId89" Type="http://schemas.openxmlformats.org/officeDocument/2006/relationships/hyperlink" Target="https://www.mzp.cz/cz/plany_odpadoveho_hospodarstvi_kraju"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ortal-vz.cz" TargetMode="External"/><Relationship Id="rId29" Type="http://schemas.openxmlformats.org/officeDocument/2006/relationships/hyperlink" Target="http://www.uohs.cz/cs/verejna-podpora/nesplacene-inkasni-prikazy.html" TargetMode="External"/><Relationship Id="rId107" Type="http://schemas.openxmlformats.org/officeDocument/2006/relationships/hyperlink" Target="mailto:Stanislav.Bures@mfcr.cz" TargetMode="External"/><Relationship Id="rId11" Type="http://schemas.openxmlformats.org/officeDocument/2006/relationships/footer" Target="footer2.xml"/><Relationship Id="rId24" Type="http://schemas.openxmlformats.org/officeDocument/2006/relationships/hyperlink" Target="https://www.isvz.cz/ISVZ/Podpora/ISVZ_open_data_vz.aspx" TargetMode="External"/><Relationship Id="rId32" Type="http://schemas.openxmlformats.org/officeDocument/2006/relationships/hyperlink" Target="https://aplikace.mvcr.cz/sbirka-zakonu/SearchResult.aspx?q=215/2004&amp;typeLaw=zakon&amp;what=Cislo_zakona_smlouvy" TargetMode="External"/><Relationship Id="rId37" Type="http://schemas.openxmlformats.org/officeDocument/2006/relationships/hyperlink" Target="https://www.vlada.cz/cz/ppov/vvozp/dokumenty/narodni-plan-podpory-rovnych-prilezitosti-pro-osoby-se-zdravotnim-postizenim-na-obdobi-2021_2025-183042/" TargetMode="External"/><Relationship Id="rId40" Type="http://schemas.openxmlformats.org/officeDocument/2006/relationships/hyperlink" Target="https://aplikace.mvcr.cz/sbirka-zakonu/SearchResult.aspx?q=365/2000&amp;typeLaw=zakon&amp;what=Cislo_zakona_smlouvy" TargetMode="External"/><Relationship Id="rId45" Type="http://schemas.openxmlformats.org/officeDocument/2006/relationships/hyperlink" Target="https://www.vyzkum.cz/FrontClanek.aspx?idsekce=905123" TargetMode="External"/><Relationship Id="rId53" Type="http://schemas.openxmlformats.org/officeDocument/2006/relationships/hyperlink" Target="https://www.dataplan.info/img_upload/7bdb1584e3b8a53d337518d988763f8d/vladni_program_digitalizace_cr_2018-_-_digitalni_cesko-digitalni_ekonomika_a_spolecnost.pdf" TargetMode="External"/><Relationship Id="rId58" Type="http://schemas.openxmlformats.org/officeDocument/2006/relationships/hyperlink" Target="https://www.mpo.cz/cz/energetika/energeticka-ucinnost/strategicke-dokumenty/dlouhodoba-strategie-renovaci-budov--255200/" TargetMode="External"/><Relationship Id="rId66" Type="http://schemas.openxmlformats.org/officeDocument/2006/relationships/hyperlink" Target="https://www.mpo.cz/cz/energetika/strategicke-a-koncepcni-dokumenty/vnitrostatni-plan-ceske-republiky-v-oblasti-energetiky-a-klimatu--252016/" TargetMode="External"/><Relationship Id="rId74" Type="http://schemas.openxmlformats.org/officeDocument/2006/relationships/hyperlink" Target="https://www.hzscr.cz/soubor/analyza-hrozeb-zprava-pdf.aspx" TargetMode="External"/><Relationship Id="rId79" Type="http://schemas.openxmlformats.org/officeDocument/2006/relationships/hyperlink" Target="https://apps.odok.cz/attachment/-/down/VPRAA3VATUSE" TargetMode="External"/><Relationship Id="rId87" Type="http://schemas.openxmlformats.org/officeDocument/2006/relationships/hyperlink" Target="https://www.mzp.cz/cz/predchazeni_vzniku_odpadu_navrh" TargetMode="External"/><Relationship Id="rId102" Type="http://schemas.openxmlformats.org/officeDocument/2006/relationships/hyperlink" Target="https://aplikace.mvcr.cz/sbirka-zakonu/ViewFile.aspx?type=z&amp;id=62027"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mpo.cz/cz/energetika/strategicke-a-koncepcni-dokumenty/vnitrostatni-plan-ceske-republiky-v-oblasti-energetiky-a-klimatu--252016/" TargetMode="External"/><Relationship Id="rId82" Type="http://schemas.openxmlformats.org/officeDocument/2006/relationships/hyperlink" Target="https://www.noveaspi.cz/products/lawText/1/49557/1/2" TargetMode="External"/><Relationship Id="rId90" Type="http://schemas.openxmlformats.org/officeDocument/2006/relationships/hyperlink" Target="https://www.mzp.cz/cz/zpravy_o_stavu_zivotniho_prostredi_publikace" TargetMode="External"/><Relationship Id="rId95" Type="http://schemas.openxmlformats.org/officeDocument/2006/relationships/hyperlink" Target="https://www.mzp.cz/cz/plan_odpadoveho_hospodarstvi_cr" TargetMode="External"/><Relationship Id="rId19" Type="http://schemas.openxmlformats.org/officeDocument/2006/relationships/hyperlink" Target="https://www.vestnikverejnychzakazek.cz/" TargetMode="External"/><Relationship Id="rId14" Type="http://schemas.openxmlformats.org/officeDocument/2006/relationships/hyperlink" Target="https://www.vestnikverejnychzakazek.cz/" TargetMode="External"/><Relationship Id="rId22" Type="http://schemas.openxmlformats.org/officeDocument/2006/relationships/hyperlink" Target="http://www.portal-vz.cz/cs/Spoluprace-a-vymena-informaci/Vyrocni-zpravy-a-souhrnne-udaje-o-verejnych-zakazk/Vyrocni-zpravy-o-stavu-verejnych-zakazek" TargetMode="External"/><Relationship Id="rId27" Type="http://schemas.openxmlformats.org/officeDocument/2006/relationships/hyperlink" Target="https://or.justice.cz/ias/ui/rejstrik" TargetMode="External"/><Relationship Id="rId30" Type="http://schemas.openxmlformats.org/officeDocument/2006/relationships/hyperlink" Target="https://www.dotaceeu.cz/cs/Evropske-fondy-v-CR/2014-2020/Dokumenty/Metodicke-dokumenty/Metodicke-doporuceni-pro-oblast-verejne-podpory" TargetMode="External"/><Relationship Id="rId35" Type="http://schemas.openxmlformats.org/officeDocument/2006/relationships/hyperlink" Target="https://www.mvcr.cz/clanek/spravni-rad-informace-o-spravnim-radu.aspx" TargetMode="External"/><Relationship Id="rId43" Type="http://schemas.openxmlformats.org/officeDocument/2006/relationships/hyperlink" Target="https://www.mpo.cz/cz/podnikani/ris3-strategie/projekty-na-podporu-ris3/operacni-program-technicka-pomoc/projekt-komplexni-analyza-vychodisek-a-navrh-implementace-revidovanych-opatreni-narodni-ris3-strategie-2021--248427/" TargetMode="External"/><Relationship Id="rId48" Type="http://schemas.openxmlformats.org/officeDocument/2006/relationships/hyperlink" Target="https://www.mpo.cz/assets/cz/podnikani/ris3-strategie/dokumenty/2020/12/Zprava-o-realizaci-Narodni-RIS3-strategie-za-rok-2019.pdf" TargetMode="External"/><Relationship Id="rId56" Type="http://schemas.openxmlformats.org/officeDocument/2006/relationships/hyperlink" Target="https://www.mpo.cz/cz/energetika/energeticka-ucinnost/strategicke-dokumenty/dlouhodoba-strategie-renovaci-budov--255200/" TargetMode="External"/><Relationship Id="rId64" Type="http://schemas.openxmlformats.org/officeDocument/2006/relationships/hyperlink" Target="https://www.mpo.cz/en/energy/strategic-and-conceptual-documents/the-national-energy-and-climate-plan-of-the-czech-republic--252018/" TargetMode="External"/><Relationship Id="rId69" Type="http://schemas.openxmlformats.org/officeDocument/2006/relationships/hyperlink" Target="https://www.mpo.cz/cz/energetika/elektroenergetika/obnovitelne-zdroje/narodni-akcni-plan-pro-obnovitelne-zdroje-energie--169894/" TargetMode="External"/><Relationship Id="rId77" Type="http://schemas.openxmlformats.org/officeDocument/2006/relationships/hyperlink" Target="https://www.mzp.cz/C1257458002F0DC7/cz/narodni_akcni_plan_zmena_klimatu/$FILE/OEOK-NAP_cely_20170127.pdf" TargetMode="External"/><Relationship Id="rId100" Type="http://schemas.openxmlformats.org/officeDocument/2006/relationships/hyperlink" Target="https://www.mzp.cz/cz/plan_odpadoveho_hospodarstvi_cr" TargetMode="External"/><Relationship Id="rId105" Type="http://schemas.openxmlformats.org/officeDocument/2006/relationships/hyperlink" Target="mailto:lukas.vymetal@agentura-api.org" TargetMode="External"/><Relationship Id="rId8" Type="http://schemas.openxmlformats.org/officeDocument/2006/relationships/header" Target="header1.xml"/><Relationship Id="rId51" Type="http://schemas.openxmlformats.org/officeDocument/2006/relationships/hyperlink" Target="https://www.mpo.cz/assets/cz/podnikani/ris3-strategie/dokumenty/2020/12/Zprava-o-realizaci-Narodni-RIS3-strategie-za-rok-2019.pdf" TargetMode="External"/><Relationship Id="rId72" Type="http://schemas.openxmlformats.org/officeDocument/2006/relationships/hyperlink" Target="https://www.mpo.cz/cz/energetika/strategicke-a-koncepcni-dokumenty/vnitrostatni-plan-ceske-republiky-v-oblasti-energetiky-a-klimatu--252016/" TargetMode="External"/><Relationship Id="rId80" Type="http://schemas.openxmlformats.org/officeDocument/2006/relationships/hyperlink" Target="https://www.hzscr.cz/soubor/metodicky-pokyn-ke-zpracovani-typovych-planu-doc.aspx" TargetMode="External"/><Relationship Id="rId85" Type="http://schemas.openxmlformats.org/officeDocument/2006/relationships/hyperlink" Target="https://www.mzp.cz/cz/plan_odpadoveho_hospodarstvi_cr" TargetMode="External"/><Relationship Id="rId93" Type="http://schemas.openxmlformats.org/officeDocument/2006/relationships/hyperlink" Target="https://www.mzp.cz/cz/plan_odpadoveho_hospodarstvi_cr" TargetMode="External"/><Relationship Id="rId98" Type="http://schemas.openxmlformats.org/officeDocument/2006/relationships/hyperlink" Target="https://www.mzp.cz/cz/plany_odpadoveho_hospodarstvi_kraju"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vestnikverejnychzakazek.cz/" TargetMode="External"/><Relationship Id="rId25" Type="http://schemas.openxmlformats.org/officeDocument/2006/relationships/hyperlink" Target="https://portal-vz.cz/wp-content/uploads/2019/12/%C3%9Apln%C3%A9-zn%C4%9Bn%C3%AD-z%C3%A1kona-%C4%8D.-134_2016-Sb.-o-zad%C3%A1v%C3%A1n%C3%AD-ve%C5%99ejn%C3%BDch-zak%C3%A1zek-%C3%BA%C4%8Dinn%C3%A9-od-26.-listopadu-2019.pdf" TargetMode="External"/><Relationship Id="rId33" Type="http://schemas.openxmlformats.org/officeDocument/2006/relationships/hyperlink" Target="https://www.dotaceeu.cz/cs/Evropske-fondy-v-CR/2014-2020/Dokumenty/Metodicke-dokumenty/Metodicke-doporuceni-pro-oblast-verejne-podpory" TargetMode="External"/><Relationship Id="rId38" Type="http://schemas.openxmlformats.org/officeDocument/2006/relationships/hyperlink" Target="https://aplikace.mvcr.cz/sbirka-zakonu/SearchResult.aspx?q=183/2006&amp;typeLaw=zakon&amp;what=Cislo_zakona_smlouvy" TargetMode="External"/><Relationship Id="rId46" Type="http://schemas.openxmlformats.org/officeDocument/2006/relationships/hyperlink" Target="https://inkaviz.tacr.cz/data/INKA-2--Hodnocen%C3%AD-sb%C4%9Bru-prim%C3%A1rn%C3%ADch-dat-ve-firm%C3%A1ch.pdf" TargetMode="External"/><Relationship Id="rId59" Type="http://schemas.openxmlformats.org/officeDocument/2006/relationships/hyperlink" Target="https://www.mpo.cz/cz/energetika/energeticka-ucinnost/strategicke-dokumenty/dlouhodoba-strategie-renovaci-budov--255200/" TargetMode="External"/><Relationship Id="rId67" Type="http://schemas.openxmlformats.org/officeDocument/2006/relationships/hyperlink" Target="https://www.mpo.cz/en/energy/strategic-and-conceptual-documents/the-national-energy-and-climate-plan-of-the-czech-republic--252018/" TargetMode="External"/><Relationship Id="rId103" Type="http://schemas.openxmlformats.org/officeDocument/2006/relationships/header" Target="header5.xml"/><Relationship Id="rId108" Type="http://schemas.openxmlformats.org/officeDocument/2006/relationships/hyperlink" Target="mailto:veronika.ondrackova@mfcr.cz" TargetMode="External"/><Relationship Id="rId20" Type="http://schemas.openxmlformats.org/officeDocument/2006/relationships/hyperlink" Target="https://smlouvy.gov.cz/" TargetMode="External"/><Relationship Id="rId41" Type="http://schemas.openxmlformats.org/officeDocument/2006/relationships/hyperlink" Target="https://aplikace.mvcr.cz/sbirka-zakonu/SearchResult.aspx?q=198/2009&amp;typeLaw=zakon&amp;what=Cislo_zakona_smlouvy" TargetMode="External"/><Relationship Id="rId54" Type="http://schemas.openxmlformats.org/officeDocument/2006/relationships/hyperlink" Target="https://www.dataplan.info/img_upload/7bdb1584e3b8a53d337518d988763f8d/nsui.pdf" TargetMode="External"/><Relationship Id="rId62" Type="http://schemas.openxmlformats.org/officeDocument/2006/relationships/hyperlink" Target="https://www.mpo.cz/en/energy/strategic-and-conceptual-documents/the-national-energy-and-climate-plan-of-the-czech-republic--252018/" TargetMode="External"/><Relationship Id="rId70" Type="http://schemas.openxmlformats.org/officeDocument/2006/relationships/hyperlink" Target="https://www.mpo.cz/cz/energetika/strategicke-a-koncepcni-dokumenty/vnitrostatni-plan-ceske-republiky-v-oblasti-energetiky-a-klimatu--252016/" TargetMode="External"/><Relationship Id="rId75" Type="http://schemas.openxmlformats.org/officeDocument/2006/relationships/hyperlink" Target="https://www.hzscr.cz/soubor/koncepce-ochrany-obyvatelstva-2020-2030-pdf.aspx" TargetMode="External"/><Relationship Id="rId83" Type="http://schemas.openxmlformats.org/officeDocument/2006/relationships/hyperlink" Target="https://www.zakonyprolidi.cz/cs/2020-600" TargetMode="External"/><Relationship Id="rId88" Type="http://schemas.openxmlformats.org/officeDocument/2006/relationships/hyperlink" Target="https://www.mzp.cz/cz/predchazeni_vzniku_odpadu_navrh" TargetMode="External"/><Relationship Id="rId91" Type="http://schemas.openxmlformats.org/officeDocument/2006/relationships/hyperlink" Target="https://www.mzp.cz/cz/statisticka_rocenka_zivotniho_prostredi_publikace" TargetMode="External"/><Relationship Id="rId96" Type="http://schemas.openxmlformats.org/officeDocument/2006/relationships/hyperlink" Target="https://www.mzp.cz/cz/plneni_narizeni_vlady" TargetMode="External"/><Relationship Id="rId11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svz.cz" TargetMode="External"/><Relationship Id="rId23" Type="http://schemas.openxmlformats.org/officeDocument/2006/relationships/hyperlink" Target="http://www.isvz.cz" TargetMode="External"/><Relationship Id="rId28" Type="http://schemas.openxmlformats.org/officeDocument/2006/relationships/hyperlink" Target="http://www.uohs.cz/cs/verejna-podpora/podniky-v-obtizich.html" TargetMode="External"/><Relationship Id="rId36" Type="http://schemas.openxmlformats.org/officeDocument/2006/relationships/hyperlink" Target="http://www.nssoud.cz/Pravni-uprava/art/50?menu=181" TargetMode="External"/><Relationship Id="rId49" Type="http://schemas.openxmlformats.org/officeDocument/2006/relationships/hyperlink" Target="http://vyzkum.cz/FrontClanek.aspx?idsekce=913172" TargetMode="External"/><Relationship Id="rId57" Type="http://schemas.openxmlformats.org/officeDocument/2006/relationships/hyperlink" Target="https://www.mpo.cz/cz/energetika/energeticka-ucinnost/dlouhodoba-strategie-renovaci-budov-_-verejna-konzultace--253840/" TargetMode="External"/><Relationship Id="rId106" Type="http://schemas.openxmlformats.org/officeDocument/2006/relationships/hyperlink" Target="mailto:stanislav.bures@mfcr.cz" TargetMode="External"/><Relationship Id="rId10" Type="http://schemas.openxmlformats.org/officeDocument/2006/relationships/header" Target="header2.xml"/><Relationship Id="rId31" Type="http://schemas.openxmlformats.org/officeDocument/2006/relationships/hyperlink" Target="https://www.uohs.cz/cs/verejna-podpora.html" TargetMode="External"/><Relationship Id="rId44" Type="http://schemas.openxmlformats.org/officeDocument/2006/relationships/hyperlink" Target="https://www.vyzkum.cz/FrontClanek.aspx?idsekce=913172" TargetMode="External"/><Relationship Id="rId52" Type="http://schemas.openxmlformats.org/officeDocument/2006/relationships/hyperlink" Target="http://vyzkum.cz/FrontClanek.aspx?idsekce=913172" TargetMode="External"/><Relationship Id="rId60" Type="http://schemas.openxmlformats.org/officeDocument/2006/relationships/hyperlink" Target="https://www.mpo.cz/cz/energetika/energeticka-ucinnost/strategicke-dokumenty/dlouhodoba-strategie-renovaci-budov--255200/" TargetMode="External"/><Relationship Id="rId65" Type="http://schemas.openxmlformats.org/officeDocument/2006/relationships/hyperlink" Target="https://www.mpo.cz/cz/energetika/strategicke-a-koncepcni-dokumenty/verejna-konzultace-k-vnitrostatnimu-planu-ceske-republiky-v-oblasti-energetiky-a-klimatu--250509/" TargetMode="External"/><Relationship Id="rId73" Type="http://schemas.openxmlformats.org/officeDocument/2006/relationships/hyperlink" Target="https://www.mpo.cz/en/energy/strategic-and-conceptual-documents/the-national-energy-and-climate-plan-of-the-czech-republic--252018/" TargetMode="External"/><Relationship Id="rId78" Type="http://schemas.openxmlformats.org/officeDocument/2006/relationships/hyperlink" Target="https://www.hzscr.cz/soubor/439-posouz-schop-zvl-rizik-pdf.aspx" TargetMode="External"/><Relationship Id="rId81" Type="http://schemas.openxmlformats.org/officeDocument/2006/relationships/hyperlink" Target="https://www.psp.cz/sqw/sbirka.sqw?cz=224&amp;r=2015" TargetMode="External"/><Relationship Id="rId86" Type="http://schemas.openxmlformats.org/officeDocument/2006/relationships/hyperlink" Target="https://www.mzp.cz/cz/plneni_narizeni_vlady" TargetMode="External"/><Relationship Id="rId94" Type="http://schemas.openxmlformats.org/officeDocument/2006/relationships/hyperlink" Target="https://www.mzp.cz/cz/plany_odpadoveho_hospodarstvi_kraju" TargetMode="External"/><Relationship Id="rId99" Type="http://schemas.openxmlformats.org/officeDocument/2006/relationships/hyperlink" Target="https://eur-lex.europa.eu/legal-content/CS/ALL/?uri=CELEX%3A52015DC0614" TargetMode="External"/><Relationship Id="rId101" Type="http://schemas.openxmlformats.org/officeDocument/2006/relationships/hyperlink" Target="https://www.mzp.cz/cz/plany_odpadoveho_hospodarstvi_kraju"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smlouvy.gov.cz/" TargetMode="External"/><Relationship Id="rId39" Type="http://schemas.openxmlformats.org/officeDocument/2006/relationships/hyperlink" Target="https://aplikace.mvcr.cz/sbirka-zakonu/SearchResult.aspx?q=361/2000&amp;typeLaw=zakon&amp;what=Cislo_zakona_smlouvy" TargetMode="External"/><Relationship Id="rId109" Type="http://schemas.openxmlformats.org/officeDocument/2006/relationships/hyperlink" Target="mailto:veronika.ondrackova@mfcr.cz" TargetMode="External"/><Relationship Id="rId34" Type="http://schemas.openxmlformats.org/officeDocument/2006/relationships/hyperlink" Target="https://eur-lex.europa.eu/legal-content/CS/TXT/PDF/?uri=CELEX:52016XC0723(01)&amp;from=SL" TargetMode="External"/><Relationship Id="rId50" Type="http://schemas.openxmlformats.org/officeDocument/2006/relationships/hyperlink" Target="https://www.mpo.cz/assets/cz/podnikani/ris3-strategie/dokumenty/2020/12/Zprava-o-realizaci-Narodni-RIS3-strategie-za-rok-2019.pdf" TargetMode="External"/><Relationship Id="rId55" Type="http://schemas.openxmlformats.org/officeDocument/2006/relationships/hyperlink" Target="https://www.vyzkum.cz/FrontClanek.aspx?idsekce=866175" TargetMode="External"/><Relationship Id="rId76" Type="http://schemas.openxmlformats.org/officeDocument/2006/relationships/hyperlink" Target="https://www.mzp.cz/C1257458002F0DC7/cz/zmena_klimatu_adaptacni_strategie/$FILE/OEOK-Adaptacni_strategie-20151029.pdf" TargetMode="External"/><Relationship Id="rId97" Type="http://schemas.openxmlformats.org/officeDocument/2006/relationships/hyperlink" Target="https://www.mzp.cz/cz/plan_odpadoveho_hospodarstvi_cr" TargetMode="External"/><Relationship Id="rId104" Type="http://schemas.openxmlformats.org/officeDocument/2006/relationships/hyperlink" Target="mailto:smucr@mpo.cz" TargetMode="External"/><Relationship Id="rId7" Type="http://schemas.openxmlformats.org/officeDocument/2006/relationships/endnotes" Target="endnotes.xml"/><Relationship Id="rId71" Type="http://schemas.openxmlformats.org/officeDocument/2006/relationships/hyperlink" Target="https://www.mpo.cz/en/energy/strategic-and-conceptual-documents/the-national-energy-and-climate-plan-of-the-czech-republic--252018/" TargetMode="External"/><Relationship Id="rId92" Type="http://schemas.openxmlformats.org/officeDocument/2006/relationships/hyperlink" Target="https://www.mzp.cz/cz/zpravy_zivotni_prostredi_kraje_201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po.cz/cz/podnikani/dotace-a-podpora-podnikani/oppik-2014-2020/evaluace-a-analyzy/evaluace-a-jine-analyzy--157435/" TargetMode="External"/><Relationship Id="rId13" Type="http://schemas.openxmlformats.org/officeDocument/2006/relationships/hyperlink" Target="https://ec.europa.eu/eurostat/databrowser/view/t2020_31/default/table?lang=en" TargetMode="External"/><Relationship Id="rId18" Type="http://schemas.openxmlformats.org/officeDocument/2006/relationships/hyperlink" Target="https://www.vtei.cz/wp-content/uploads/2015/08/vtei_2015_4-51.pdf" TargetMode="External"/><Relationship Id="rId26" Type="http://schemas.openxmlformats.org/officeDocument/2006/relationships/hyperlink" Target="https://mpo.cz/cz/podnikani/dotace-a-podpora-podnikani/oppik-2014-2020/evaluace-a-analyzy/evaluace-a-jine-analyzy--157435/" TargetMode="External"/><Relationship Id="rId3" Type="http://schemas.openxmlformats.org/officeDocument/2006/relationships/hyperlink" Target="https://ec.europa.eu/docsroom/documents/41871" TargetMode="External"/><Relationship Id="rId21" Type="http://schemas.openxmlformats.org/officeDocument/2006/relationships/hyperlink" Target="https://mpo.cz/cz/podnikani/dotace-a-podpora-podnikani/oppik-2014-2020/evaluace-a-analyzy/evaluace-a-jine-analyzy--157435/" TargetMode="External"/><Relationship Id="rId7" Type="http://schemas.openxmlformats.org/officeDocument/2006/relationships/hyperlink" Target="https://portulansinstitute.org/" TargetMode="External"/><Relationship Id="rId12" Type="http://schemas.openxmlformats.org/officeDocument/2006/relationships/hyperlink" Target="https://mpo.cz/cz/podnikani/dotace-a-podpora-podnikani/oppik-2014-2020/evaluace-a-analyzy/evaluace-a-jine-analyzy--157435/" TargetMode="External"/><Relationship Id="rId17" Type="http://schemas.openxmlformats.org/officeDocument/2006/relationships/hyperlink" Target="https://www.intersucho.cz/cz/o-suchu/kniha-sucho-v-ceskych-zemich/" TargetMode="External"/><Relationship Id="rId25" Type="http://schemas.openxmlformats.org/officeDocument/2006/relationships/hyperlink" Target="https://www.ctu.cz/ctu-informuje/jak-postupovat/podnikani-v-e-komunikacich/oznamovani-podnikani.html" TargetMode="External"/><Relationship Id="rId2" Type="http://schemas.openxmlformats.org/officeDocument/2006/relationships/hyperlink" Target="https://www.czso.cz/csu/czso/ukazatele-vyzkumu-a-vyvoje-2019" TargetMode="External"/><Relationship Id="rId16" Type="http://schemas.openxmlformats.org/officeDocument/2006/relationships/hyperlink" Target="https://mpo.cz/cz/podnikani/dotace-a-podpora-podnikani/oppik-2014-2020/evaluace-a-analyzy/evaluace-a-jine-analyzy--157435/" TargetMode="External"/><Relationship Id="rId20" Type="http://schemas.openxmlformats.org/officeDocument/2006/relationships/hyperlink" Target="https://mpo.cz/cz/podnikani/dotace-a-podpora-podnikani/oppik-2014-2020/evaluace-a-analyzy/evaluace-a-jine-analyzy--157435/" TargetMode="External"/><Relationship Id="rId29" Type="http://schemas.openxmlformats.org/officeDocument/2006/relationships/hyperlink" Target="https://mpo.cz/cz/podnikani/dotace-a-podpora-podnikani/oppik-2014-2020/evaluace-a-analyzy/evaluace-a-jine-analyzy--157435/" TargetMode="External"/><Relationship Id="rId1" Type="http://schemas.openxmlformats.org/officeDocument/2006/relationships/hyperlink" Target="https://www.czso.cz/csu/czso/cri/tvorba-a-uziti-hdp-4-ctvrtleti-2020" TargetMode="External"/><Relationship Id="rId6" Type="http://schemas.openxmlformats.org/officeDocument/2006/relationships/hyperlink" Target="https://ec.europa.eu/docsroom/documents/41871" TargetMode="External"/><Relationship Id="rId11" Type="http://schemas.openxmlformats.org/officeDocument/2006/relationships/hyperlink" Target="https://appsso.eurostat.ec.europa.eu/nui/show.do?dataset=nrg_ind_ei&amp;lang=en" TargetMode="External"/><Relationship Id="rId24" Type="http://schemas.openxmlformats.org/officeDocument/2006/relationships/hyperlink" Target="https://mpo.cz/cz/podnikani/dotace-a-podpora-podnikani/oppik-2014-2020/evaluace-a-analyzy/evaluace-a-jine-analyzy--157435/" TargetMode="External"/><Relationship Id="rId5" Type="http://schemas.openxmlformats.org/officeDocument/2006/relationships/hyperlink" Target="https://www.czso.cz/documents/10180/122362628/21100220040.pdf/b4b23152-51e4-4f7c-b65c-ee2b951824a0?version=1.1" TargetMode="External"/><Relationship Id="rId15" Type="http://schemas.openxmlformats.org/officeDocument/2006/relationships/hyperlink" Target="https://mpo.cz/cz/podnikani/dotace-a-podpora-podnikani/oppik-2014-2020/evaluace-a-analyzy/evaluace-a-jine-analyzy--157435/" TargetMode="External"/><Relationship Id="rId23" Type="http://schemas.openxmlformats.org/officeDocument/2006/relationships/hyperlink" Target="https://mpo.cz/cz/podnikani/dotace-a-podpora-podnikani/oppik-2014-2020/evaluace-a-analyzy/evaluace-a-jine-analyzy--157435/" TargetMode="External"/><Relationship Id="rId28" Type="http://schemas.openxmlformats.org/officeDocument/2006/relationships/hyperlink" Target="https://mpo.cz/cz/podnikani/dotace-a-podpora-podnikani/oppik-2014-2020/evaluace-a-analyzy/evaluace-a-jine-analyzy--157435/" TargetMode="External"/><Relationship Id="rId10" Type="http://schemas.openxmlformats.org/officeDocument/2006/relationships/hyperlink" Target="file:///D:/Users/Sta%C5%BEen%C3%A9%20soubory/DESI2020-CZECHIA-ENG.pdf" TargetMode="External"/><Relationship Id="rId19" Type="http://schemas.openxmlformats.org/officeDocument/2006/relationships/hyperlink" Target="http://voda.chmi.cz/opzv/bilance/bilance.htm" TargetMode="External"/><Relationship Id="rId4" Type="http://schemas.openxmlformats.org/officeDocument/2006/relationships/hyperlink" Target="https://mpo.cz/cz/podnikani/dotace-a-podpora-podnikani/oppik-2014-2020/evaluace-a-analyzy/evaluace-a-jine-analyzy--157435/" TargetMode="External"/><Relationship Id="rId9" Type="http://schemas.openxmlformats.org/officeDocument/2006/relationships/hyperlink" Target="https://mpo.cz/cz/podnikani/dotace-a-podpora-podnikani/oppik-2014-2020/evaluace-a-analyzy/evaluace-a-jine-analyzy--157435/" TargetMode="External"/><Relationship Id="rId14" Type="http://schemas.openxmlformats.org/officeDocument/2006/relationships/hyperlink" Target="https://mpo.cz/cz/podnikani/dotace-a-podpora-podnikani/oppik-2014-2020/evaluace-a-analyzy/evaluace-a-jine-analyzy--157435/" TargetMode="External"/><Relationship Id="rId22" Type="http://schemas.openxmlformats.org/officeDocument/2006/relationships/hyperlink" Target="https://mpo.cz/cz/podnikani/dotace-a-popora-podnikani/oppik-2014-2020/evaluace-a-analyzy/evaluace-a-jine-analyzy--157435/" TargetMode="External"/><Relationship Id="rId27" Type="http://schemas.openxmlformats.org/officeDocument/2006/relationships/hyperlink" Target="https://mpo.cz/cz/podnikani/dotace-a-podpora-podnikani/oppik-2014-2020/evaluace-a-analyzy/evaluace-a-jine-analyzy--157435/" TargetMode="External"/><Relationship Id="rId30" Type="http://schemas.openxmlformats.org/officeDocument/2006/relationships/hyperlink" Target="https://mpo.cz/cz/podnikani/dotace-a-podpora-podnikani/oppik-2014-2020/evaluace-a-analyzy/evaluace-a-jine-analyzy--15743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96324-6597-4704-8989-E082A5D7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3B4105F8.dotm</Template>
  <TotalTime>841</TotalTime>
  <Pages>151</Pages>
  <Words>37237</Words>
  <Characters>260531</Characters>
  <Application>Microsoft Office Word</Application>
  <DocSecurity>0</DocSecurity>
  <Lines>2171</Lines>
  <Paragraphs>594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297174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Zika Robert</dc:creator>
  <cp:keywords/>
  <dc:description/>
  <cp:lastModifiedBy>Juráš Pavel</cp:lastModifiedBy>
  <cp:revision>112</cp:revision>
  <cp:lastPrinted>2021-01-12T08:21:00Z</cp:lastPrinted>
  <dcterms:created xsi:type="dcterms:W3CDTF">2021-05-06T11:25:00Z</dcterms:created>
  <dcterms:modified xsi:type="dcterms:W3CDTF">2021-06-04T13:32:00Z</dcterms:modified>
</cp:coreProperties>
</file>