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BBA" w:rsidRPr="00FE2BBA" w:rsidRDefault="00DB5234" w:rsidP="00FE2BBA">
      <w:pPr>
        <w:spacing w:before="120" w:after="600"/>
        <w:jc w:val="right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  <w:r w:rsidRPr="00E6413F">
        <w:rPr>
          <w:rFonts w:ascii="Arial" w:hAnsi="Arial" w:cs="Arial"/>
          <w:bCs/>
          <w:sz w:val="22"/>
          <w:szCs w:val="22"/>
        </w:rPr>
        <w:t>V</w:t>
      </w:r>
      <w:r w:rsidR="00E6413F" w:rsidRPr="00E6413F">
        <w:rPr>
          <w:rFonts w:ascii="Arial" w:hAnsi="Arial" w:cs="Arial"/>
          <w:bCs/>
          <w:sz w:val="22"/>
          <w:szCs w:val="22"/>
        </w:rPr>
        <w:t>II</w:t>
      </w:r>
      <w:r w:rsidRPr="00E6413F">
        <w:rPr>
          <w:rFonts w:ascii="Arial" w:hAnsi="Arial" w:cs="Arial"/>
          <w:bCs/>
          <w:sz w:val="22"/>
          <w:szCs w:val="22"/>
        </w:rPr>
        <w:t>.</w:t>
      </w:r>
    </w:p>
    <w:p w:rsidR="00FE2BBA" w:rsidRPr="00FE2BBA" w:rsidRDefault="00FE2BBA" w:rsidP="00FE2BBA">
      <w:pPr>
        <w:spacing w:before="120"/>
        <w:jc w:val="center"/>
        <w:rPr>
          <w:rFonts w:ascii="Arial" w:hAnsi="Arial" w:cs="Arial"/>
          <w:b/>
          <w:bCs/>
          <w:i/>
          <w:sz w:val="22"/>
          <w:szCs w:val="22"/>
        </w:rPr>
      </w:pPr>
      <w:bookmarkStart w:id="1" w:name="Text8"/>
      <w:r w:rsidRPr="00FE2BBA">
        <w:rPr>
          <w:rFonts w:ascii="Arial" w:hAnsi="Arial" w:cs="Arial"/>
          <w:b/>
          <w:bCs/>
          <w:i/>
          <w:sz w:val="22"/>
          <w:szCs w:val="22"/>
        </w:rPr>
        <w:t>Návrh</w:t>
      </w:r>
    </w:p>
    <w:p w:rsidR="00FE2BBA" w:rsidRPr="00FE2BBA" w:rsidRDefault="00FE2BBA" w:rsidP="00FE2BBA">
      <w:pPr>
        <w:spacing w:before="120" w:after="600"/>
        <w:jc w:val="center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TISKOVÁ ZPRÁVA</w:t>
      </w:r>
    </w:p>
    <w:p w:rsidR="00DB5234" w:rsidRPr="000662BA" w:rsidRDefault="00F72E0B" w:rsidP="00DB5234">
      <w:pPr>
        <w:pStyle w:val="nadpisnazen"/>
        <w:spacing w:after="240"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Návrh nařízení vlády, kterým se mění </w:t>
      </w:r>
      <w:r w:rsidR="00DB5234" w:rsidRPr="000662BA">
        <w:rPr>
          <w:rFonts w:ascii="Arial" w:hAnsi="Arial" w:cs="Arial"/>
          <w:bCs/>
          <w:sz w:val="22"/>
          <w:szCs w:val="22"/>
        </w:rPr>
        <w:t>nařízení vlády č. 71/2013 Sb., o podmínkách pro ocenění výsledků výzkumu, ex</w:t>
      </w:r>
      <w:r w:rsidR="007C55C3">
        <w:rPr>
          <w:rFonts w:ascii="Arial" w:hAnsi="Arial" w:cs="Arial"/>
          <w:bCs/>
          <w:sz w:val="22"/>
          <w:szCs w:val="22"/>
        </w:rPr>
        <w:t>perimentálního vývoje a inovací</w:t>
      </w:r>
    </w:p>
    <w:p w:rsidR="00007FBE" w:rsidRDefault="00DB5234" w:rsidP="004336DE">
      <w:pPr>
        <w:pStyle w:val="Vlda"/>
        <w:spacing w:before="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</w:t>
      </w:r>
      <w:r w:rsidRPr="00034D6A">
        <w:rPr>
          <w:rFonts w:ascii="Arial" w:hAnsi="Arial" w:cs="Arial"/>
          <w:bCs/>
          <w:sz w:val="22"/>
          <w:szCs w:val="22"/>
        </w:rPr>
        <w:t>ařízení vlády č. 71/2013 Sb., o</w:t>
      </w:r>
      <w:r>
        <w:rPr>
          <w:rFonts w:ascii="Arial" w:hAnsi="Arial" w:cs="Arial"/>
          <w:bCs/>
          <w:sz w:val="22"/>
          <w:szCs w:val="22"/>
        </w:rPr>
        <w:t> </w:t>
      </w:r>
      <w:r w:rsidRPr="00034D6A">
        <w:rPr>
          <w:rFonts w:ascii="Arial" w:hAnsi="Arial" w:cs="Arial"/>
          <w:bCs/>
          <w:sz w:val="22"/>
          <w:szCs w:val="22"/>
        </w:rPr>
        <w:t>podmínkách pro ocenění výsledků výzkumu, experimentálního vývoje a inovací</w:t>
      </w:r>
      <w:r>
        <w:rPr>
          <w:rFonts w:ascii="Arial" w:hAnsi="Arial" w:cs="Arial"/>
          <w:bCs/>
          <w:sz w:val="22"/>
          <w:szCs w:val="22"/>
        </w:rPr>
        <w:t xml:space="preserve"> (dále jen „nařízení“)</w:t>
      </w:r>
      <w:r w:rsidRPr="00034D6A">
        <w:rPr>
          <w:rFonts w:ascii="Arial" w:hAnsi="Arial" w:cs="Arial"/>
          <w:bCs/>
          <w:sz w:val="22"/>
          <w:szCs w:val="22"/>
        </w:rPr>
        <w:t>, stanovuje základní podmínky pro</w:t>
      </w:r>
      <w:r>
        <w:rPr>
          <w:rFonts w:ascii="Arial" w:hAnsi="Arial" w:cs="Arial"/>
          <w:bCs/>
          <w:sz w:val="22"/>
          <w:szCs w:val="22"/>
        </w:rPr>
        <w:t> </w:t>
      </w:r>
      <w:r w:rsidRPr="00034D6A">
        <w:rPr>
          <w:rFonts w:ascii="Arial" w:hAnsi="Arial" w:cs="Arial"/>
          <w:bCs/>
          <w:sz w:val="22"/>
          <w:szCs w:val="22"/>
        </w:rPr>
        <w:t>udělování dvou typů ocenění</w:t>
      </w:r>
      <w:r w:rsidR="00007FBE">
        <w:rPr>
          <w:rFonts w:ascii="Arial" w:hAnsi="Arial" w:cs="Arial"/>
          <w:bCs/>
          <w:sz w:val="22"/>
          <w:szCs w:val="22"/>
        </w:rPr>
        <w:t>:</w:t>
      </w:r>
    </w:p>
    <w:p w:rsidR="00007FBE" w:rsidRDefault="006C3462" w:rsidP="004336DE">
      <w:pPr>
        <w:pStyle w:val="Vlda"/>
        <w:numPr>
          <w:ilvl w:val="0"/>
          <w:numId w:val="2"/>
        </w:numPr>
        <w:spacing w:before="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věcné nebo finanční </w:t>
      </w:r>
      <w:r w:rsidR="00DB5234" w:rsidRPr="00034D6A">
        <w:rPr>
          <w:rFonts w:ascii="Arial" w:hAnsi="Arial" w:cs="Arial"/>
          <w:bCs/>
          <w:sz w:val="22"/>
          <w:szCs w:val="22"/>
        </w:rPr>
        <w:t xml:space="preserve">ocenění </w:t>
      </w:r>
      <w:r w:rsidR="00DB5234" w:rsidRPr="00034D6A">
        <w:rPr>
          <w:rFonts w:ascii="Arial" w:hAnsi="Arial" w:cs="Arial"/>
          <w:sz w:val="22"/>
          <w:szCs w:val="22"/>
        </w:rPr>
        <w:t xml:space="preserve">mimořádných výsledků </w:t>
      </w:r>
      <w:r>
        <w:rPr>
          <w:rFonts w:ascii="Arial" w:hAnsi="Arial" w:cs="Arial"/>
          <w:sz w:val="22"/>
          <w:szCs w:val="22"/>
        </w:rPr>
        <w:t>výz</w:t>
      </w:r>
      <w:r w:rsidR="004336DE">
        <w:rPr>
          <w:rFonts w:ascii="Arial" w:hAnsi="Arial" w:cs="Arial"/>
          <w:sz w:val="22"/>
          <w:szCs w:val="22"/>
        </w:rPr>
        <w:t>kumu, experimentálního vývoje a </w:t>
      </w:r>
      <w:r>
        <w:rPr>
          <w:rFonts w:ascii="Arial" w:hAnsi="Arial" w:cs="Arial"/>
          <w:sz w:val="22"/>
          <w:szCs w:val="22"/>
        </w:rPr>
        <w:t>inovací</w:t>
      </w:r>
      <w:r w:rsidR="00C07AFC">
        <w:rPr>
          <w:rFonts w:ascii="Arial" w:hAnsi="Arial" w:cs="Arial"/>
          <w:sz w:val="22"/>
          <w:szCs w:val="22"/>
        </w:rPr>
        <w:t>,</w:t>
      </w:r>
    </w:p>
    <w:p w:rsidR="00007FBE" w:rsidRDefault="006C3462" w:rsidP="004336DE">
      <w:pPr>
        <w:pStyle w:val="Vlda"/>
        <w:numPr>
          <w:ilvl w:val="0"/>
          <w:numId w:val="2"/>
        </w:numPr>
        <w:spacing w:before="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finanční </w:t>
      </w:r>
      <w:r w:rsidR="00DB5234" w:rsidRPr="00034D6A">
        <w:rPr>
          <w:rFonts w:ascii="Arial" w:hAnsi="Arial" w:cs="Arial"/>
          <w:sz w:val="22"/>
          <w:szCs w:val="22"/>
        </w:rPr>
        <w:t xml:space="preserve">ocenění propagace či popularizace </w:t>
      </w:r>
      <w:r>
        <w:rPr>
          <w:rFonts w:ascii="Arial" w:hAnsi="Arial" w:cs="Arial"/>
          <w:sz w:val="22"/>
          <w:szCs w:val="22"/>
        </w:rPr>
        <w:t>výz</w:t>
      </w:r>
      <w:r w:rsidR="004336DE">
        <w:rPr>
          <w:rFonts w:ascii="Arial" w:hAnsi="Arial" w:cs="Arial"/>
          <w:sz w:val="22"/>
          <w:szCs w:val="22"/>
        </w:rPr>
        <w:t>kumu, experimentálního vývoje a </w:t>
      </w:r>
      <w:r>
        <w:rPr>
          <w:rFonts w:ascii="Arial" w:hAnsi="Arial" w:cs="Arial"/>
          <w:sz w:val="22"/>
          <w:szCs w:val="22"/>
        </w:rPr>
        <w:t>inovací.</w:t>
      </w:r>
      <w:r w:rsidR="00DB5234">
        <w:rPr>
          <w:rFonts w:ascii="Arial" w:hAnsi="Arial" w:cs="Arial"/>
          <w:sz w:val="22"/>
          <w:szCs w:val="22"/>
        </w:rPr>
        <w:t xml:space="preserve"> </w:t>
      </w:r>
    </w:p>
    <w:p w:rsidR="00EA4FD4" w:rsidRPr="00A222EB" w:rsidRDefault="00EA4FD4" w:rsidP="00CD7F13">
      <w:pPr>
        <w:pStyle w:val="Vlda"/>
        <w:spacing w:before="0" w:after="120"/>
        <w:rPr>
          <w:rFonts w:ascii="Arial" w:hAnsi="Arial" w:cs="Arial"/>
          <w:bCs/>
          <w:sz w:val="22"/>
          <w:szCs w:val="22"/>
        </w:rPr>
      </w:pPr>
      <w:r w:rsidRPr="00A222EB">
        <w:rPr>
          <w:rFonts w:ascii="Arial" w:hAnsi="Arial" w:cs="Arial"/>
          <w:bCs/>
          <w:sz w:val="22"/>
          <w:szCs w:val="22"/>
        </w:rPr>
        <w:t xml:space="preserve">Nařízení stanovuje, kdo tato ocenění uděluje, specifikuje rozpočtové kapitoly, ze kterých jsou finanční prostředky na ocenění poskytovány, a také určuje, komu a za jaké aktivity lze tato ocenění udělit. </w:t>
      </w:r>
    </w:p>
    <w:p w:rsidR="00DB5234" w:rsidRPr="00A222EB" w:rsidRDefault="00DB5234" w:rsidP="004336DE">
      <w:pPr>
        <w:pStyle w:val="Vlda"/>
        <w:spacing w:before="0" w:after="120"/>
        <w:rPr>
          <w:rFonts w:ascii="Arial" w:hAnsi="Arial" w:cs="Arial"/>
          <w:bCs/>
          <w:sz w:val="22"/>
          <w:szCs w:val="22"/>
        </w:rPr>
      </w:pPr>
      <w:r w:rsidRPr="00A222EB">
        <w:rPr>
          <w:rFonts w:ascii="Arial" w:hAnsi="Arial" w:cs="Arial"/>
          <w:bCs/>
          <w:sz w:val="22"/>
          <w:szCs w:val="22"/>
        </w:rPr>
        <w:t xml:space="preserve">Dosavadní znění nařízení </w:t>
      </w:r>
      <w:r w:rsidR="006C3462" w:rsidRPr="00A222EB">
        <w:rPr>
          <w:rFonts w:ascii="Arial" w:hAnsi="Arial" w:cs="Arial"/>
          <w:bCs/>
          <w:sz w:val="22"/>
          <w:szCs w:val="22"/>
        </w:rPr>
        <w:t xml:space="preserve">však </w:t>
      </w:r>
      <w:r w:rsidRPr="00A222EB">
        <w:rPr>
          <w:rFonts w:ascii="Arial" w:hAnsi="Arial" w:cs="Arial"/>
          <w:bCs/>
          <w:sz w:val="22"/>
          <w:szCs w:val="22"/>
        </w:rPr>
        <w:t>umožňovalo ocenit pouze výzkumné pracovníky</w:t>
      </w:r>
      <w:r w:rsidR="00F60686" w:rsidRPr="00A222EB">
        <w:rPr>
          <w:rFonts w:ascii="Arial" w:hAnsi="Arial" w:cs="Arial"/>
          <w:bCs/>
          <w:sz w:val="22"/>
          <w:szCs w:val="22"/>
        </w:rPr>
        <w:t>.</w:t>
      </w:r>
      <w:r w:rsidRPr="00A222EB">
        <w:rPr>
          <w:rFonts w:ascii="Arial" w:hAnsi="Arial" w:cs="Arial"/>
          <w:bCs/>
          <w:sz w:val="22"/>
          <w:szCs w:val="22"/>
        </w:rPr>
        <w:t xml:space="preserve"> </w:t>
      </w:r>
    </w:p>
    <w:p w:rsidR="004336DE" w:rsidRPr="00A222EB" w:rsidRDefault="00007FBE" w:rsidP="00CD7F13">
      <w:pPr>
        <w:pStyle w:val="Vlda"/>
        <w:spacing w:before="0" w:after="120"/>
        <w:rPr>
          <w:rFonts w:ascii="Arial" w:hAnsi="Arial" w:cs="Arial"/>
          <w:bCs/>
          <w:sz w:val="22"/>
          <w:szCs w:val="22"/>
        </w:rPr>
      </w:pPr>
      <w:r w:rsidRPr="00A222EB">
        <w:rPr>
          <w:rFonts w:ascii="Arial" w:hAnsi="Arial" w:cs="Arial"/>
          <w:bCs/>
          <w:sz w:val="22"/>
          <w:szCs w:val="22"/>
        </w:rPr>
        <w:t>Z</w:t>
      </w:r>
      <w:r w:rsidR="00DB5234" w:rsidRPr="00A222EB">
        <w:rPr>
          <w:rFonts w:ascii="Arial" w:hAnsi="Arial" w:cs="Arial"/>
          <w:bCs/>
          <w:sz w:val="22"/>
          <w:szCs w:val="22"/>
        </w:rPr>
        <w:t>měn</w:t>
      </w:r>
      <w:r w:rsidRPr="00A222EB">
        <w:rPr>
          <w:rFonts w:ascii="Arial" w:hAnsi="Arial" w:cs="Arial"/>
          <w:bCs/>
          <w:sz w:val="22"/>
          <w:szCs w:val="22"/>
        </w:rPr>
        <w:t>a</w:t>
      </w:r>
      <w:r w:rsidR="00DB5234" w:rsidRPr="00A222EB">
        <w:rPr>
          <w:rFonts w:ascii="Arial" w:hAnsi="Arial" w:cs="Arial"/>
          <w:bCs/>
          <w:sz w:val="22"/>
          <w:szCs w:val="22"/>
        </w:rPr>
        <w:t xml:space="preserve"> nařízení</w:t>
      </w:r>
      <w:r w:rsidR="006C3462" w:rsidRPr="00A222EB">
        <w:rPr>
          <w:rFonts w:ascii="Arial" w:hAnsi="Arial" w:cs="Arial"/>
          <w:bCs/>
          <w:sz w:val="22"/>
          <w:szCs w:val="22"/>
        </w:rPr>
        <w:t>, kterou schválila vláda,</w:t>
      </w:r>
      <w:r w:rsidR="00DB5234" w:rsidRPr="00A222EB">
        <w:rPr>
          <w:rFonts w:ascii="Arial" w:hAnsi="Arial" w:cs="Arial"/>
          <w:bCs/>
          <w:sz w:val="22"/>
          <w:szCs w:val="22"/>
        </w:rPr>
        <w:t xml:space="preserve"> </w:t>
      </w:r>
      <w:r w:rsidRPr="00A222EB">
        <w:rPr>
          <w:rFonts w:ascii="Arial" w:hAnsi="Arial" w:cs="Arial"/>
          <w:bCs/>
          <w:sz w:val="22"/>
          <w:szCs w:val="22"/>
        </w:rPr>
        <w:t>rozšiřuje</w:t>
      </w:r>
      <w:r w:rsidR="00DB5234" w:rsidRPr="00A222EB">
        <w:rPr>
          <w:rFonts w:ascii="Arial" w:hAnsi="Arial" w:cs="Arial"/>
          <w:bCs/>
          <w:sz w:val="22"/>
          <w:szCs w:val="22"/>
        </w:rPr>
        <w:t xml:space="preserve"> jeho působnost</w:t>
      </w:r>
      <w:r w:rsidRPr="00A222EB">
        <w:rPr>
          <w:rFonts w:ascii="Arial" w:hAnsi="Arial" w:cs="Arial"/>
          <w:bCs/>
          <w:sz w:val="22"/>
          <w:szCs w:val="22"/>
        </w:rPr>
        <w:t xml:space="preserve"> na možnost</w:t>
      </w:r>
      <w:r w:rsidR="00DB5234" w:rsidRPr="00A222EB">
        <w:rPr>
          <w:rFonts w:ascii="Arial" w:hAnsi="Arial" w:cs="Arial"/>
          <w:bCs/>
          <w:sz w:val="22"/>
          <w:szCs w:val="22"/>
        </w:rPr>
        <w:t xml:space="preserve"> ud</w:t>
      </w:r>
      <w:r w:rsidR="00BA14EA" w:rsidRPr="00A222EB">
        <w:rPr>
          <w:rFonts w:ascii="Arial" w:hAnsi="Arial" w:cs="Arial"/>
          <w:bCs/>
          <w:sz w:val="22"/>
          <w:szCs w:val="22"/>
        </w:rPr>
        <w:t>ělit</w:t>
      </w:r>
      <w:r w:rsidR="00DB5234" w:rsidRPr="00A222EB">
        <w:rPr>
          <w:rFonts w:ascii="Arial" w:hAnsi="Arial" w:cs="Arial"/>
          <w:bCs/>
          <w:sz w:val="22"/>
          <w:szCs w:val="22"/>
        </w:rPr>
        <w:t xml:space="preserve"> ocenění také </w:t>
      </w:r>
      <w:r w:rsidR="006C3462" w:rsidRPr="00A222EB">
        <w:rPr>
          <w:rFonts w:ascii="Arial" w:hAnsi="Arial" w:cs="Arial"/>
          <w:bCs/>
          <w:sz w:val="22"/>
          <w:szCs w:val="22"/>
        </w:rPr>
        <w:t>fyzick</w:t>
      </w:r>
      <w:r w:rsidR="00C90684" w:rsidRPr="00A222EB">
        <w:rPr>
          <w:rFonts w:ascii="Arial" w:hAnsi="Arial" w:cs="Arial"/>
          <w:bCs/>
          <w:sz w:val="22"/>
          <w:szCs w:val="22"/>
        </w:rPr>
        <w:t>é</w:t>
      </w:r>
      <w:r w:rsidR="006C3462" w:rsidRPr="00A222EB">
        <w:rPr>
          <w:rFonts w:ascii="Arial" w:hAnsi="Arial" w:cs="Arial"/>
          <w:bCs/>
          <w:sz w:val="22"/>
          <w:szCs w:val="22"/>
        </w:rPr>
        <w:t xml:space="preserve"> </w:t>
      </w:r>
      <w:r w:rsidR="00DB5234" w:rsidRPr="00A222EB">
        <w:rPr>
          <w:rFonts w:ascii="Arial" w:hAnsi="Arial" w:cs="Arial"/>
          <w:bCs/>
          <w:sz w:val="22"/>
          <w:szCs w:val="22"/>
        </w:rPr>
        <w:t>osob</w:t>
      </w:r>
      <w:r w:rsidR="00C90684" w:rsidRPr="00A222EB">
        <w:rPr>
          <w:rFonts w:ascii="Arial" w:hAnsi="Arial" w:cs="Arial"/>
          <w:bCs/>
          <w:sz w:val="22"/>
          <w:szCs w:val="22"/>
        </w:rPr>
        <w:t>ě</w:t>
      </w:r>
      <w:r w:rsidR="00DB5234" w:rsidRPr="00A222EB">
        <w:rPr>
          <w:rFonts w:ascii="Arial" w:hAnsi="Arial" w:cs="Arial"/>
          <w:bCs/>
          <w:sz w:val="22"/>
          <w:szCs w:val="22"/>
        </w:rPr>
        <w:t>,</w:t>
      </w:r>
      <w:r w:rsidR="00C90684" w:rsidRPr="00A222EB">
        <w:rPr>
          <w:rFonts w:ascii="Arial" w:hAnsi="Arial" w:cs="Arial"/>
          <w:bCs/>
          <w:sz w:val="22"/>
          <w:szCs w:val="22"/>
        </w:rPr>
        <w:t xml:space="preserve"> která </w:t>
      </w:r>
      <w:r w:rsidR="00CD7F13" w:rsidRPr="00A222EB">
        <w:rPr>
          <w:rFonts w:ascii="Arial" w:hAnsi="Arial" w:cs="Arial"/>
          <w:bCs/>
          <w:sz w:val="22"/>
          <w:szCs w:val="22"/>
        </w:rPr>
        <w:t xml:space="preserve">není výzkumným pracovníkem, ale </w:t>
      </w:r>
      <w:r w:rsidR="00C90684" w:rsidRPr="00A222EB">
        <w:rPr>
          <w:rFonts w:ascii="Arial" w:hAnsi="Arial" w:cs="Arial"/>
          <w:bCs/>
          <w:sz w:val="22"/>
          <w:szCs w:val="22"/>
        </w:rPr>
        <w:t xml:space="preserve">významnou měrou </w:t>
      </w:r>
      <w:r w:rsidR="00CD7F13" w:rsidRPr="00A222EB">
        <w:rPr>
          <w:rFonts w:ascii="Arial" w:hAnsi="Arial" w:cs="Arial"/>
          <w:bCs/>
          <w:sz w:val="22"/>
          <w:szCs w:val="22"/>
        </w:rPr>
        <w:t xml:space="preserve">se </w:t>
      </w:r>
      <w:r w:rsidR="00C90684" w:rsidRPr="00A222EB">
        <w:rPr>
          <w:rFonts w:ascii="Arial" w:hAnsi="Arial" w:cs="Arial"/>
          <w:bCs/>
          <w:sz w:val="22"/>
          <w:szCs w:val="22"/>
        </w:rPr>
        <w:t>zasloužila o propagaci či popularizaci výzkumu, experimentálního vývoje a inovací tím, že publikovala, předávala či jinak populárně naučně šířila nové poznatky a znalosti v oblasti výzkumu, experimentálního vývoje nebo inovací</w:t>
      </w:r>
      <w:r w:rsidR="00BA14EA" w:rsidRPr="00A222EB">
        <w:rPr>
          <w:rFonts w:ascii="Arial" w:hAnsi="Arial" w:cs="Arial"/>
          <w:bCs/>
          <w:sz w:val="22"/>
          <w:szCs w:val="22"/>
        </w:rPr>
        <w:t>. N</w:t>
      </w:r>
      <w:r w:rsidR="004336DE" w:rsidRPr="00A222EB">
        <w:rPr>
          <w:rFonts w:ascii="Arial" w:hAnsi="Arial" w:cs="Arial"/>
          <w:bCs/>
          <w:sz w:val="22"/>
          <w:szCs w:val="22"/>
        </w:rPr>
        <w:t xml:space="preserve">ově </w:t>
      </w:r>
      <w:r w:rsidR="00BA14EA" w:rsidRPr="00A222EB">
        <w:rPr>
          <w:rFonts w:ascii="Arial" w:hAnsi="Arial" w:cs="Arial"/>
          <w:bCs/>
          <w:sz w:val="22"/>
          <w:szCs w:val="22"/>
        </w:rPr>
        <w:t>také umožňuje</w:t>
      </w:r>
      <w:r w:rsidR="00DB5234" w:rsidRPr="00A222EB">
        <w:rPr>
          <w:rFonts w:ascii="Arial" w:hAnsi="Arial" w:cs="Arial"/>
          <w:bCs/>
          <w:sz w:val="22"/>
          <w:szCs w:val="22"/>
        </w:rPr>
        <w:t xml:space="preserve"> předsed</w:t>
      </w:r>
      <w:r w:rsidRPr="00A222EB">
        <w:rPr>
          <w:rFonts w:ascii="Arial" w:hAnsi="Arial" w:cs="Arial"/>
          <w:bCs/>
          <w:sz w:val="22"/>
          <w:szCs w:val="22"/>
        </w:rPr>
        <w:t>ovi</w:t>
      </w:r>
      <w:r w:rsidR="004336DE" w:rsidRPr="00A222EB">
        <w:rPr>
          <w:rFonts w:ascii="Arial" w:hAnsi="Arial" w:cs="Arial"/>
          <w:bCs/>
          <w:sz w:val="22"/>
          <w:szCs w:val="22"/>
        </w:rPr>
        <w:t xml:space="preserve"> Rady pro výzkum, vývoj a </w:t>
      </w:r>
      <w:r w:rsidR="00DB5234" w:rsidRPr="00A222EB">
        <w:rPr>
          <w:rFonts w:ascii="Arial" w:hAnsi="Arial" w:cs="Arial"/>
          <w:bCs/>
          <w:sz w:val="22"/>
          <w:szCs w:val="22"/>
        </w:rPr>
        <w:t>inovace</w:t>
      </w:r>
      <w:r w:rsidR="00BA14EA" w:rsidRPr="00A222EB">
        <w:rPr>
          <w:rFonts w:ascii="Arial" w:hAnsi="Arial" w:cs="Arial"/>
          <w:bCs/>
          <w:sz w:val="22"/>
          <w:szCs w:val="22"/>
        </w:rPr>
        <w:t xml:space="preserve"> udělit cenu za činnost</w:t>
      </w:r>
      <w:r w:rsidR="00C07AFC" w:rsidRPr="00A222EB">
        <w:rPr>
          <w:rFonts w:ascii="Arial" w:hAnsi="Arial" w:cs="Arial"/>
          <w:bCs/>
          <w:sz w:val="22"/>
          <w:szCs w:val="22"/>
        </w:rPr>
        <w:t xml:space="preserve"> v této oblasti</w:t>
      </w:r>
      <w:r w:rsidR="007C55C3">
        <w:rPr>
          <w:rFonts w:ascii="Arial" w:hAnsi="Arial" w:cs="Arial"/>
          <w:bCs/>
          <w:sz w:val="22"/>
          <w:szCs w:val="22"/>
        </w:rPr>
        <w:t xml:space="preserve">. Cena </w:t>
      </w:r>
      <w:r w:rsidR="00BA14EA" w:rsidRPr="00A222EB">
        <w:rPr>
          <w:rFonts w:ascii="Arial" w:hAnsi="Arial" w:cs="Arial"/>
          <w:bCs/>
          <w:sz w:val="22"/>
          <w:szCs w:val="22"/>
        </w:rPr>
        <w:t>nese název Cena předsedy Rady pro výzkum, vývoj a inovace.</w:t>
      </w:r>
    </w:p>
    <w:p w:rsidR="00EA4FD4" w:rsidRPr="00A222EB" w:rsidRDefault="00EA4FD4" w:rsidP="00CD7F13">
      <w:pPr>
        <w:pStyle w:val="Vlda"/>
        <w:spacing w:before="0" w:after="120"/>
        <w:rPr>
          <w:rFonts w:ascii="Arial" w:hAnsi="Arial" w:cs="Arial"/>
          <w:bCs/>
          <w:sz w:val="22"/>
          <w:szCs w:val="22"/>
        </w:rPr>
      </w:pPr>
      <w:r w:rsidRPr="00A222EB">
        <w:rPr>
          <w:rFonts w:ascii="Arial" w:hAnsi="Arial" w:cs="Arial"/>
          <w:bCs/>
          <w:sz w:val="22"/>
          <w:szCs w:val="22"/>
        </w:rPr>
        <w:t>Smyslem t</w:t>
      </w:r>
      <w:r w:rsidR="00CD7F13" w:rsidRPr="00A222EB">
        <w:rPr>
          <w:rFonts w:ascii="Arial" w:hAnsi="Arial" w:cs="Arial"/>
          <w:bCs/>
          <w:sz w:val="22"/>
          <w:szCs w:val="22"/>
        </w:rPr>
        <w:t xml:space="preserve">éto změny nařízení </w:t>
      </w:r>
      <w:r w:rsidRPr="00A222EB">
        <w:rPr>
          <w:rFonts w:ascii="Arial" w:hAnsi="Arial" w:cs="Arial"/>
          <w:bCs/>
          <w:sz w:val="22"/>
          <w:szCs w:val="22"/>
        </w:rPr>
        <w:t xml:space="preserve">je svěřit věcně odbornému orgánu možnost odpovědně posoudit, komu finanční ocenění za jeho činnost v oblasti propagace či popularizace </w:t>
      </w:r>
      <w:r w:rsidR="00CD7F13" w:rsidRPr="00A222EB">
        <w:rPr>
          <w:rFonts w:ascii="Arial" w:hAnsi="Arial" w:cs="Arial"/>
          <w:bCs/>
          <w:sz w:val="22"/>
          <w:szCs w:val="22"/>
        </w:rPr>
        <w:t>výzkumu, experimentálního vývoje a inovací u</w:t>
      </w:r>
      <w:r w:rsidRPr="00A222EB">
        <w:rPr>
          <w:rFonts w:ascii="Arial" w:hAnsi="Arial" w:cs="Arial"/>
          <w:bCs/>
          <w:sz w:val="22"/>
          <w:szCs w:val="22"/>
        </w:rPr>
        <w:t>dělit, verifikovat jednotlivé druhy ocenění, a tím zvýšit i jejich věhlas</w:t>
      </w:r>
      <w:r w:rsidR="00CD7F13" w:rsidRPr="00A222EB">
        <w:rPr>
          <w:rFonts w:ascii="Arial" w:hAnsi="Arial" w:cs="Arial"/>
          <w:bCs/>
          <w:sz w:val="22"/>
          <w:szCs w:val="22"/>
        </w:rPr>
        <w:t>.</w:t>
      </w:r>
    </w:p>
    <w:p w:rsidR="00DB5234" w:rsidRPr="006C3462" w:rsidRDefault="00DB5234" w:rsidP="004336DE">
      <w:pPr>
        <w:pStyle w:val="Zkladntextodsazen"/>
        <w:spacing w:after="120" w:line="240" w:lineRule="auto"/>
        <w:ind w:firstLine="0"/>
        <w:rPr>
          <w:rFonts w:ascii="Arial" w:hAnsi="Arial" w:cs="Arial"/>
          <w:sz w:val="22"/>
          <w:szCs w:val="22"/>
        </w:rPr>
      </w:pPr>
      <w:r w:rsidRPr="00A222EB">
        <w:rPr>
          <w:rFonts w:ascii="Arial" w:hAnsi="Arial" w:cs="Arial"/>
          <w:sz w:val="22"/>
          <w:szCs w:val="22"/>
        </w:rPr>
        <w:t>Tento materiál byl pře</w:t>
      </w:r>
      <w:r w:rsidR="004336DE" w:rsidRPr="00A222EB">
        <w:rPr>
          <w:rFonts w:ascii="Arial" w:hAnsi="Arial" w:cs="Arial"/>
          <w:sz w:val="22"/>
          <w:szCs w:val="22"/>
        </w:rPr>
        <w:t>d</w:t>
      </w:r>
      <w:r w:rsidRPr="00A222EB">
        <w:rPr>
          <w:rFonts w:ascii="Arial" w:hAnsi="Arial" w:cs="Arial"/>
          <w:sz w:val="22"/>
          <w:szCs w:val="22"/>
        </w:rPr>
        <w:t>ložen na jednání vlády místopředsedou vlády pro vědu, výzkum a inovace Pavlem Bělobrádkem.</w:t>
      </w:r>
    </w:p>
    <w:bookmarkEnd w:id="1"/>
    <w:p w:rsidR="00906A48" w:rsidRPr="00FE2BBA" w:rsidRDefault="00906A48" w:rsidP="001B3695">
      <w:pPr>
        <w:spacing w:before="120"/>
        <w:jc w:val="both"/>
      </w:pPr>
    </w:p>
    <w:sectPr w:rsidR="00906A48" w:rsidRPr="00FE2BBA" w:rsidSect="00906A48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ADE" w:rsidRDefault="004A2ADE" w:rsidP="002A04A6">
      <w:r>
        <w:separator/>
      </w:r>
    </w:p>
  </w:endnote>
  <w:endnote w:type="continuationSeparator" w:id="0">
    <w:p w:rsidR="004A2ADE" w:rsidRDefault="004A2ADE" w:rsidP="002A0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4A6" w:rsidRPr="002A04A6" w:rsidRDefault="002A04A6" w:rsidP="002A04A6">
    <w:pPr>
      <w:pStyle w:val="Podtitul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 w:rsidR="00F60686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 w:rsidR="00BA14EA">
      <w:rPr>
        <w:rFonts w:ascii="Arial" w:hAnsi="Arial" w:cs="Arial"/>
        <w:noProof/>
        <w:sz w:val="22"/>
        <w:szCs w:val="22"/>
      </w:rPr>
      <w:t>1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ADE" w:rsidRDefault="004A2ADE" w:rsidP="002A04A6">
      <w:r>
        <w:separator/>
      </w:r>
    </w:p>
  </w:footnote>
  <w:footnote w:type="continuationSeparator" w:id="0">
    <w:p w:rsidR="004A2ADE" w:rsidRDefault="004A2ADE" w:rsidP="002A04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27C6A"/>
    <w:multiLevelType w:val="hybridMultilevel"/>
    <w:tmpl w:val="DF3EC9A8"/>
    <w:lvl w:ilvl="0" w:tplc="DEEEDD00">
      <w:start w:val="2"/>
      <w:numFmt w:val="decimal"/>
      <w:lvlText w:val="(%1)"/>
      <w:lvlJc w:val="left"/>
      <w:pPr>
        <w:ind w:left="112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7EA55A9B"/>
    <w:multiLevelType w:val="hybridMultilevel"/>
    <w:tmpl w:val="611016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711"/>
    <w:rsid w:val="00007FBE"/>
    <w:rsid w:val="000E7556"/>
    <w:rsid w:val="00140711"/>
    <w:rsid w:val="00146F4C"/>
    <w:rsid w:val="001B3695"/>
    <w:rsid w:val="001C3A57"/>
    <w:rsid w:val="0020471E"/>
    <w:rsid w:val="00225BEF"/>
    <w:rsid w:val="00286BD7"/>
    <w:rsid w:val="002A04A6"/>
    <w:rsid w:val="00327EDE"/>
    <w:rsid w:val="0036398C"/>
    <w:rsid w:val="003C5C61"/>
    <w:rsid w:val="004336DE"/>
    <w:rsid w:val="004A2ADE"/>
    <w:rsid w:val="004B4383"/>
    <w:rsid w:val="006C3462"/>
    <w:rsid w:val="006E4E9C"/>
    <w:rsid w:val="007C55C3"/>
    <w:rsid w:val="00824F28"/>
    <w:rsid w:val="00906A48"/>
    <w:rsid w:val="00970579"/>
    <w:rsid w:val="00A14242"/>
    <w:rsid w:val="00A222EB"/>
    <w:rsid w:val="00A95202"/>
    <w:rsid w:val="00B31B25"/>
    <w:rsid w:val="00B400A0"/>
    <w:rsid w:val="00B67101"/>
    <w:rsid w:val="00BA14EA"/>
    <w:rsid w:val="00BE776B"/>
    <w:rsid w:val="00C07AFC"/>
    <w:rsid w:val="00C90684"/>
    <w:rsid w:val="00CD7F13"/>
    <w:rsid w:val="00DB5234"/>
    <w:rsid w:val="00E6413F"/>
    <w:rsid w:val="00EA4FD4"/>
    <w:rsid w:val="00F60686"/>
    <w:rsid w:val="00F72E0B"/>
    <w:rsid w:val="00FE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  <w:style w:type="paragraph" w:customStyle="1" w:styleId="Vlda">
    <w:name w:val="Vláda"/>
    <w:basedOn w:val="Normln"/>
    <w:next w:val="Normln"/>
    <w:rsid w:val="00DB5234"/>
    <w:pPr>
      <w:keepNext/>
      <w:keepLines/>
      <w:spacing w:before="360" w:after="240"/>
      <w:jc w:val="both"/>
    </w:pPr>
    <w:rPr>
      <w:rFonts w:eastAsia="Times New Roman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DB5234"/>
    <w:pPr>
      <w:spacing w:line="340" w:lineRule="exact"/>
      <w:ind w:firstLine="708"/>
      <w:jc w:val="both"/>
    </w:pPr>
    <w:rPr>
      <w:rFonts w:eastAsia="Times New Roman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DB523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adpisnazen">
    <w:name w:val="nadpis nařízení"/>
    <w:basedOn w:val="Normln"/>
    <w:next w:val="Normln"/>
    <w:rsid w:val="00DB5234"/>
    <w:pPr>
      <w:keepNext/>
      <w:keepLines/>
      <w:spacing w:before="120"/>
      <w:jc w:val="center"/>
      <w:outlineLvl w:val="0"/>
    </w:pPr>
    <w:rPr>
      <w:rFonts w:eastAsia="Times New Roman"/>
      <w:b/>
      <w:szCs w:val="20"/>
    </w:rPr>
  </w:style>
  <w:style w:type="paragraph" w:styleId="Odstavecseseznamem">
    <w:name w:val="List Paragraph"/>
    <w:basedOn w:val="Normln"/>
    <w:uiPriority w:val="34"/>
    <w:qFormat/>
    <w:rsid w:val="00EA4F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  <w:style w:type="paragraph" w:customStyle="1" w:styleId="Vlda">
    <w:name w:val="Vláda"/>
    <w:basedOn w:val="Normln"/>
    <w:next w:val="Normln"/>
    <w:rsid w:val="00DB5234"/>
    <w:pPr>
      <w:keepNext/>
      <w:keepLines/>
      <w:spacing w:before="360" w:after="240"/>
      <w:jc w:val="both"/>
    </w:pPr>
    <w:rPr>
      <w:rFonts w:eastAsia="Times New Roman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DB5234"/>
    <w:pPr>
      <w:spacing w:line="340" w:lineRule="exact"/>
      <w:ind w:firstLine="708"/>
      <w:jc w:val="both"/>
    </w:pPr>
    <w:rPr>
      <w:rFonts w:eastAsia="Times New Roman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DB523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adpisnazen">
    <w:name w:val="nadpis nařízení"/>
    <w:basedOn w:val="Normln"/>
    <w:next w:val="Normln"/>
    <w:rsid w:val="00DB5234"/>
    <w:pPr>
      <w:keepNext/>
      <w:keepLines/>
      <w:spacing w:before="120"/>
      <w:jc w:val="center"/>
      <w:outlineLvl w:val="0"/>
    </w:pPr>
    <w:rPr>
      <w:rFonts w:eastAsia="Times New Roman"/>
      <w:b/>
      <w:szCs w:val="20"/>
    </w:rPr>
  </w:style>
  <w:style w:type="paragraph" w:styleId="Odstavecseseznamem">
    <w:name w:val="List Paragraph"/>
    <w:basedOn w:val="Normln"/>
    <w:uiPriority w:val="34"/>
    <w:qFormat/>
    <w:rsid w:val="00EA4F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8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Hlubučková Lenka Bc.</dc:creator>
  <cp:lastModifiedBy>Šimůnek Miroslav</cp:lastModifiedBy>
  <cp:revision>2</cp:revision>
  <cp:lastPrinted>2015-10-15T12:26:00Z</cp:lastPrinted>
  <dcterms:created xsi:type="dcterms:W3CDTF">2015-10-20T14:10:00Z</dcterms:created>
  <dcterms:modified xsi:type="dcterms:W3CDTF">2015-10-20T14:10:00Z</dcterms:modified>
</cp:coreProperties>
</file>