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416DB1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Programu </w:t>
            </w:r>
            <w:r>
              <w:t xml:space="preserve"> </w:t>
            </w:r>
            <w:r w:rsidRPr="00416DB1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podporu aplikovaného výzkumu a inovací SIGMA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42CD3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73/A</w:t>
            </w:r>
            <w:r w:rsidR="001E57F4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D7F87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C22B18" w:rsidP="001E57F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42CD3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D5CB5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B42CD3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B748E9">
        <w:trPr>
          <w:trHeight w:val="507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D7F87" w:rsidRPr="00DE7643" w:rsidRDefault="007E3680" w:rsidP="00CD7F8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391E69">
              <w:rPr>
                <w:rFonts w:ascii="Arial" w:hAnsi="Arial" w:cs="Arial"/>
                <w:sz w:val="22"/>
                <w:szCs w:val="22"/>
              </w:rPr>
              <w:t xml:space="preserve"> návrh 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>Programu na</w:t>
            </w:r>
            <w:r w:rsidR="00CD7F87">
              <w:rPr>
                <w:rFonts w:ascii="Arial" w:hAnsi="Arial" w:cs="Arial"/>
                <w:sz w:val="22"/>
                <w:szCs w:val="22"/>
              </w:rPr>
              <w:t> 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podporu 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aplikovaného výzkumu a inovací SIGMA (dále jen „Program“).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6C88" w:rsidRPr="001E57F4">
              <w:rPr>
                <w:rFonts w:ascii="Arial" w:hAnsi="Arial" w:cs="Arial"/>
                <w:sz w:val="22"/>
                <w:szCs w:val="22"/>
              </w:rPr>
              <w:t xml:space="preserve">Konečná verze 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6C88" w:rsidRPr="001E57F4">
              <w:rPr>
                <w:rFonts w:ascii="Arial" w:hAnsi="Arial" w:cs="Arial"/>
                <w:sz w:val="22"/>
                <w:szCs w:val="22"/>
              </w:rPr>
              <w:t>p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r</w:t>
            </w:r>
            <w:r w:rsidR="00332F22" w:rsidRPr="001E57F4">
              <w:rPr>
                <w:rFonts w:ascii="Arial" w:hAnsi="Arial" w:cs="Arial"/>
                <w:sz w:val="22"/>
                <w:szCs w:val="22"/>
              </w:rPr>
              <w:t>ogram</w:t>
            </w:r>
            <w:r w:rsidR="006E6C88" w:rsidRPr="001E57F4">
              <w:rPr>
                <w:rFonts w:ascii="Arial" w:hAnsi="Arial" w:cs="Arial"/>
                <w:sz w:val="22"/>
                <w:szCs w:val="22"/>
              </w:rPr>
              <w:t>u</w:t>
            </w:r>
            <w:r w:rsidR="00332F22" w:rsidRP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byl</w:t>
            </w:r>
            <w:r w:rsidR="006E6C88" w:rsidRPr="001E57F4">
              <w:rPr>
                <w:rFonts w:ascii="Arial" w:hAnsi="Arial" w:cs="Arial"/>
                <w:sz w:val="22"/>
                <w:szCs w:val="22"/>
              </w:rPr>
              <w:t>a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 w:rsidR="006E6C88" w:rsidRPr="001E57F4">
              <w:rPr>
                <w:rFonts w:ascii="Arial" w:hAnsi="Arial" w:cs="Arial"/>
                <w:sz w:val="22"/>
                <w:szCs w:val="22"/>
              </w:rPr>
              <w:t>a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dopisem předsedy </w:t>
            </w:r>
            <w:r w:rsidR="00A36DD6" w:rsidRPr="001E57F4">
              <w:rPr>
                <w:rFonts w:ascii="Arial" w:hAnsi="Arial" w:cs="Arial"/>
                <w:sz w:val="22"/>
                <w:szCs w:val="22"/>
              </w:rPr>
              <w:t>Technologické agentury České republiky (dále jen „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TA ČR</w:t>
            </w:r>
            <w:r w:rsidR="00A36DD6" w:rsidRPr="001E57F4">
              <w:rPr>
                <w:rFonts w:ascii="Arial" w:hAnsi="Arial" w:cs="Arial"/>
                <w:sz w:val="22"/>
                <w:szCs w:val="22"/>
              </w:rPr>
              <w:t>“)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ze dne 1</w:t>
            </w:r>
            <w:r w:rsidR="00DE7643" w:rsidRPr="001E57F4">
              <w:rPr>
                <w:rFonts w:ascii="Arial" w:hAnsi="Arial" w:cs="Arial"/>
                <w:sz w:val="22"/>
                <w:szCs w:val="22"/>
              </w:rPr>
              <w:t>1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. listopadu 2021 čj. </w:t>
            </w:r>
            <w:r w:rsidR="00DE7643" w:rsidRPr="001E57F4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E7643" w:rsidRPr="001E57F4">
              <w:rPr>
                <w:rFonts w:ascii="Arial" w:hAnsi="Arial" w:cs="Arial"/>
                <w:sz w:val="22"/>
                <w:szCs w:val="22"/>
              </w:rPr>
              <w:t>TACR/54-32/2021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A0807" w:rsidRDefault="00835A5F" w:rsidP="00BF313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Program je komplexním dlouhodobým nástrojem na podporu projektů aplikovaného výzkumu, který umožní pružně reagovat na potřeby společnosti a hospodářství, které mohou vznikat na základě neočekávaných situací. </w:t>
            </w:r>
            <w:r w:rsidR="00332F22">
              <w:rPr>
                <w:rFonts w:ascii="Arial" w:hAnsi="Arial" w:cs="Arial"/>
                <w:sz w:val="22"/>
                <w:szCs w:val="22"/>
              </w:rPr>
              <w:t>Doba trvání P</w:t>
            </w:r>
            <w:r w:rsidR="0080634F">
              <w:rPr>
                <w:rFonts w:ascii="Arial" w:hAnsi="Arial" w:cs="Arial"/>
                <w:sz w:val="22"/>
                <w:szCs w:val="22"/>
              </w:rPr>
              <w:t>rogramu je</w:t>
            </w:r>
            <w:r w:rsidR="00332F22" w:rsidRPr="00332F22">
              <w:rPr>
                <w:rFonts w:ascii="Arial" w:hAnsi="Arial" w:cs="Arial"/>
                <w:sz w:val="22"/>
                <w:szCs w:val="22"/>
              </w:rPr>
              <w:t xml:space="preserve"> od roku 2022 do roku 2029, tj. 8 let. První veřejná soutěž se předpokládá vyhlásit v roce 2022 se</w:t>
            </w:r>
            <w:r w:rsidR="0080634F">
              <w:rPr>
                <w:rFonts w:ascii="Arial" w:hAnsi="Arial" w:cs="Arial"/>
                <w:sz w:val="22"/>
                <w:szCs w:val="22"/>
              </w:rPr>
              <w:t> </w:t>
            </w:r>
            <w:r w:rsidR="00332F22" w:rsidRPr="00332F22">
              <w:rPr>
                <w:rFonts w:ascii="Arial" w:hAnsi="Arial" w:cs="Arial"/>
                <w:sz w:val="22"/>
                <w:szCs w:val="22"/>
              </w:rPr>
              <w:t>zahájením poskytování podpory od roku 2023. Každoročně bude vyhlašováno několik veřejných soutěží.</w:t>
            </w:r>
            <w:r w:rsidR="009B7A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3139">
              <w:rPr>
                <w:rFonts w:ascii="Arial" w:hAnsi="Arial" w:cs="Arial"/>
                <w:sz w:val="22"/>
                <w:szCs w:val="22"/>
              </w:rPr>
              <w:t xml:space="preserve"> Výdaje na Program</w:t>
            </w:r>
            <w:r w:rsidR="00BF3139" w:rsidRPr="005E1A59">
              <w:rPr>
                <w:rFonts w:ascii="Arial" w:hAnsi="Arial" w:cs="Arial"/>
                <w:sz w:val="22"/>
                <w:szCs w:val="22"/>
              </w:rPr>
              <w:t xml:space="preserve"> činí 8 925 mil</w:t>
            </w:r>
            <w:r w:rsidR="00BF3139">
              <w:rPr>
                <w:rFonts w:ascii="Arial" w:hAnsi="Arial" w:cs="Arial"/>
                <w:sz w:val="22"/>
                <w:szCs w:val="22"/>
              </w:rPr>
              <w:t xml:space="preserve">. Kč. Ze státního rozpočtu </w:t>
            </w:r>
            <w:r w:rsidR="00BF3139" w:rsidRPr="005E1A59">
              <w:rPr>
                <w:rFonts w:ascii="Arial" w:hAnsi="Arial" w:cs="Arial"/>
                <w:sz w:val="22"/>
                <w:szCs w:val="22"/>
              </w:rPr>
              <w:t>se jedná o</w:t>
            </w:r>
            <w:r w:rsidR="00567646">
              <w:rPr>
                <w:rFonts w:ascii="Arial" w:hAnsi="Arial" w:cs="Arial"/>
                <w:sz w:val="22"/>
                <w:szCs w:val="22"/>
              </w:rPr>
              <w:t> </w:t>
            </w:r>
            <w:r w:rsidR="00BF3139" w:rsidRPr="005E1A59">
              <w:rPr>
                <w:rFonts w:ascii="Arial" w:hAnsi="Arial" w:cs="Arial"/>
                <w:sz w:val="22"/>
                <w:szCs w:val="22"/>
              </w:rPr>
              <w:t>částku 7 140 mil. Kč. Výše výdajů z ostatních zdrojů (vč. ostatních veřejných zdrojů) je</w:t>
            </w:r>
            <w:r w:rsidR="00567646">
              <w:rPr>
                <w:rFonts w:ascii="Arial" w:hAnsi="Arial" w:cs="Arial"/>
                <w:sz w:val="22"/>
                <w:szCs w:val="22"/>
              </w:rPr>
              <w:t> </w:t>
            </w:r>
            <w:r w:rsidR="00BF3139" w:rsidRPr="005E1A59">
              <w:rPr>
                <w:rFonts w:ascii="Arial" w:hAnsi="Arial" w:cs="Arial"/>
                <w:sz w:val="22"/>
                <w:szCs w:val="22"/>
              </w:rPr>
              <w:t>1</w:t>
            </w:r>
            <w:r w:rsidR="00567646">
              <w:rPr>
                <w:rFonts w:ascii="Arial" w:hAnsi="Arial" w:cs="Arial"/>
                <w:sz w:val="22"/>
                <w:szCs w:val="22"/>
              </w:rPr>
              <w:t> </w:t>
            </w:r>
            <w:r w:rsidR="00BF3139" w:rsidRPr="005E1A59">
              <w:rPr>
                <w:rFonts w:ascii="Arial" w:hAnsi="Arial" w:cs="Arial"/>
                <w:sz w:val="22"/>
                <w:szCs w:val="22"/>
              </w:rPr>
              <w:t>785 mil. Kč.</w:t>
            </w:r>
            <w:r w:rsidR="00BF31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>Poskytovatel předpokládá, že</w:t>
            </w:r>
            <w:r w:rsidR="009B7AE3">
              <w:rPr>
                <w:rFonts w:ascii="Arial" w:hAnsi="Arial" w:cs="Arial"/>
                <w:sz w:val="22"/>
                <w:szCs w:val="22"/>
              </w:rPr>
              <w:t xml:space="preserve"> po roce 2029 bude Program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AE3">
              <w:rPr>
                <w:rFonts w:ascii="Arial" w:hAnsi="Arial" w:cs="Arial"/>
                <w:sz w:val="22"/>
                <w:szCs w:val="22"/>
              </w:rPr>
              <w:t>prodloužen. Prodloužení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 xml:space="preserve"> se bude připravovat na základě výsledku průběžné evaluace tak, aby mohlo být schváleno nejpozději v souladu s harmono</w:t>
            </w:r>
            <w:r w:rsidR="009B7AE3">
              <w:rPr>
                <w:rFonts w:ascii="Arial" w:hAnsi="Arial" w:cs="Arial"/>
                <w:sz w:val="22"/>
                <w:szCs w:val="22"/>
              </w:rPr>
              <w:t xml:space="preserve">gramem přípravy rozpočtu na rok 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>2030. P</w:t>
            </w:r>
            <w:r w:rsidR="009B7AE3">
              <w:rPr>
                <w:rFonts w:ascii="Arial" w:hAnsi="Arial" w:cs="Arial"/>
                <w:sz w:val="22"/>
                <w:szCs w:val="22"/>
              </w:rPr>
              <w:t>rodloužený Program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 xml:space="preserve"> bude reflektovat zejména zkušen</w:t>
            </w:r>
            <w:r w:rsidR="009B7AE3">
              <w:rPr>
                <w:rFonts w:ascii="Arial" w:hAnsi="Arial" w:cs="Arial"/>
                <w:sz w:val="22"/>
                <w:szCs w:val="22"/>
              </w:rPr>
              <w:t xml:space="preserve">osti z jeho 2. průběžného hodnocení </w:t>
            </w:r>
            <w:r w:rsidR="009B7AE3" w:rsidRPr="009B7AE3">
              <w:rPr>
                <w:rFonts w:ascii="Arial" w:hAnsi="Arial" w:cs="Arial"/>
                <w:sz w:val="22"/>
                <w:szCs w:val="22"/>
              </w:rPr>
              <w:t>v roce 2027</w:t>
            </w:r>
            <w:r w:rsidR="009B7AE3">
              <w:rPr>
                <w:rFonts w:ascii="Arial" w:hAnsi="Arial" w:cs="Arial"/>
                <w:sz w:val="22"/>
                <w:szCs w:val="22"/>
              </w:rPr>
              <w:t>.</w:t>
            </w:r>
            <w:r w:rsidR="005E1A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1A59">
              <w:t xml:space="preserve"> </w:t>
            </w:r>
          </w:p>
          <w:p w:rsidR="00CD7F87" w:rsidRPr="00CD7F87" w:rsidRDefault="00CD7F87" w:rsidP="0042314D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Původní n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ávrh Programu </w:t>
            </w:r>
            <w:r w:rsidR="00B42CD3">
              <w:rPr>
                <w:rFonts w:ascii="Arial" w:hAnsi="Arial" w:cs="Arial"/>
                <w:sz w:val="22"/>
                <w:szCs w:val="22"/>
              </w:rPr>
              <w:t>z března t. r.</w:t>
            </w:r>
            <w:r>
              <w:rPr>
                <w:rFonts w:ascii="Arial" w:hAnsi="Arial" w:cs="Arial"/>
                <w:sz w:val="22"/>
                <w:szCs w:val="22"/>
              </w:rPr>
              <w:t xml:space="preserve"> byl </w:t>
            </w:r>
            <w:r w:rsidRPr="00CD7F87">
              <w:rPr>
                <w:rFonts w:ascii="Arial" w:hAnsi="Arial" w:cs="Arial"/>
                <w:sz w:val="22"/>
                <w:szCs w:val="22"/>
              </w:rPr>
              <w:t>předlože</w:t>
            </w:r>
            <w:r w:rsidR="00A36DD6">
              <w:rPr>
                <w:rFonts w:ascii="Arial" w:hAnsi="Arial" w:cs="Arial"/>
                <w:sz w:val="22"/>
                <w:szCs w:val="22"/>
              </w:rPr>
              <w:t xml:space="preserve">n </w:t>
            </w:r>
            <w:r w:rsidR="001E57F4" w:rsidRPr="00CD7F87">
              <w:rPr>
                <w:rFonts w:ascii="Arial" w:hAnsi="Arial" w:cs="Arial"/>
                <w:sz w:val="22"/>
                <w:szCs w:val="22"/>
              </w:rPr>
              <w:t xml:space="preserve"> ke</w:t>
            </w:r>
            <w:r w:rsidR="001E57F4">
              <w:rPr>
                <w:rFonts w:ascii="Arial" w:hAnsi="Arial" w:cs="Arial"/>
                <w:sz w:val="22"/>
                <w:szCs w:val="22"/>
              </w:rPr>
              <w:t> </w:t>
            </w:r>
            <w:r w:rsidR="001E57F4" w:rsidRPr="00CD7F87">
              <w:rPr>
                <w:rFonts w:ascii="Arial" w:hAnsi="Arial" w:cs="Arial"/>
                <w:sz w:val="22"/>
                <w:szCs w:val="22"/>
              </w:rPr>
              <w:t>stanovisku Rady</w:t>
            </w:r>
            <w:r w:rsid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6DD6">
              <w:rPr>
                <w:rFonts w:ascii="Arial" w:hAnsi="Arial" w:cs="Arial"/>
                <w:sz w:val="22"/>
                <w:szCs w:val="22"/>
              </w:rPr>
              <w:t>dopisem předsedy TA ČR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 ze dne 12.</w:t>
            </w:r>
            <w:r w:rsidR="00A36DD6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března 2021 č.</w:t>
            </w:r>
            <w:r w:rsidR="00AB24C7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j.</w:t>
            </w:r>
            <w:r w:rsidR="00AB24C7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TACR 54-1/2021. </w:t>
            </w:r>
            <w:r w:rsidR="00487F87">
              <w:rPr>
                <w:rFonts w:ascii="Arial" w:hAnsi="Arial" w:cs="Arial"/>
                <w:sz w:val="22"/>
                <w:szCs w:val="22"/>
              </w:rPr>
              <w:t>Původní n</w:t>
            </w:r>
            <w:r w:rsidR="00B42CD3">
              <w:rPr>
                <w:rFonts w:ascii="Arial" w:hAnsi="Arial" w:cs="Arial"/>
                <w:sz w:val="22"/>
                <w:szCs w:val="22"/>
              </w:rPr>
              <w:t>ávrh Programu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7F87">
              <w:rPr>
                <w:rFonts w:ascii="Arial" w:hAnsi="Arial" w:cs="Arial"/>
                <w:sz w:val="22"/>
                <w:szCs w:val="22"/>
              </w:rPr>
              <w:t>projednala 12. dubna 2021 Komise pro hodnocení výsledků (dále jen „KHV“). Vznesla k</w:t>
            </w:r>
            <w:r w:rsidR="0042314D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němu doporučující připomínky a další doplňující komentáře </w:t>
            </w:r>
            <w:r w:rsidR="00C12C17">
              <w:rPr>
                <w:rFonts w:ascii="Arial" w:hAnsi="Arial" w:cs="Arial"/>
                <w:sz w:val="22"/>
                <w:szCs w:val="22"/>
              </w:rPr>
              <w:t>a</w:t>
            </w:r>
            <w:r w:rsidR="00487F87">
              <w:rPr>
                <w:rFonts w:ascii="Arial" w:hAnsi="Arial" w:cs="Arial"/>
                <w:sz w:val="22"/>
                <w:szCs w:val="22"/>
              </w:rPr>
              <w:t> </w:t>
            </w:r>
            <w:r w:rsidR="00C12C17">
              <w:rPr>
                <w:rFonts w:ascii="Arial" w:hAnsi="Arial" w:cs="Arial"/>
                <w:sz w:val="22"/>
                <w:szCs w:val="22"/>
              </w:rPr>
              <w:t xml:space="preserve">doporučila návrh dopracovat. 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Návrh Programu </w:t>
            </w:r>
            <w:r>
              <w:rPr>
                <w:rFonts w:ascii="Arial" w:hAnsi="Arial" w:cs="Arial"/>
                <w:sz w:val="22"/>
                <w:szCs w:val="22"/>
              </w:rPr>
              <w:t xml:space="preserve">(verze 03/2021) 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byl </w:t>
            </w:r>
            <w:r>
              <w:rPr>
                <w:rFonts w:ascii="Arial" w:hAnsi="Arial" w:cs="Arial"/>
                <w:sz w:val="22"/>
                <w:szCs w:val="22"/>
              </w:rPr>
              <w:t xml:space="preserve">následně </w:t>
            </w:r>
            <w:r w:rsidRPr="00CD7F87">
              <w:rPr>
                <w:rFonts w:ascii="Arial" w:hAnsi="Arial" w:cs="Arial"/>
                <w:sz w:val="22"/>
                <w:szCs w:val="22"/>
              </w:rPr>
              <w:t>projednán v</w:t>
            </w:r>
            <w:r w:rsidR="00487F87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bodě A7</w:t>
            </w:r>
            <w:r w:rsidR="007B0DBA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na</w:t>
            </w:r>
            <w:r w:rsidR="007B0DBA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367.</w:t>
            </w:r>
            <w:r w:rsidR="0042314D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zasedání Rady dne 30. dubna 2021. Rada přerušila jednání k tomuto bodu, uložila zpravodaji doc. Kouřilovi spolupracovat s TA ČR při vypořádání připomínek a</w:t>
            </w:r>
            <w:r w:rsidR="007B0DBA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doporučení KHV k návrhu Programu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ve spolupráci s TA ČR uspořádat jednání k návrhu Programu za účasti členů Rady, zástupců Ministerstva průmyslu a</w:t>
            </w:r>
            <w:r w:rsidR="00B42CD3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obchodu, zástupců TA</w:t>
            </w:r>
            <w:r w:rsidR="007B0DBA"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ČR, Svazu průmyslu a dopravy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zástupců dalších resortů, kteří projeví o toto jednání zájem. Rada dále požádala TA ČR, aby po zapracování př</w:t>
            </w:r>
            <w:r w:rsidR="00AB24C7">
              <w:rPr>
                <w:rFonts w:ascii="Arial" w:hAnsi="Arial" w:cs="Arial"/>
                <w:sz w:val="22"/>
                <w:szCs w:val="22"/>
              </w:rPr>
              <w:t>ipomínek předložila upravený návrh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 Programu Radě k projednání.</w:t>
            </w:r>
          </w:p>
          <w:p w:rsidR="00AB24C7" w:rsidRDefault="00B42CD3" w:rsidP="00CD7F8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První verze upraveného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 návrh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Programu </w:t>
            </w:r>
            <w:r w:rsidR="00487F87">
              <w:rPr>
                <w:rFonts w:ascii="Arial" w:hAnsi="Arial" w:cs="Arial"/>
                <w:sz w:val="22"/>
                <w:szCs w:val="22"/>
              </w:rPr>
              <w:t>z června t. r.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 byl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 Radě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pro informaci na</w:t>
            </w:r>
            <w:r w:rsidR="00AB24C7">
              <w:rPr>
                <w:rFonts w:ascii="Arial" w:hAnsi="Arial" w:cs="Arial"/>
                <w:sz w:val="22"/>
                <w:szCs w:val="22"/>
              </w:rPr>
              <w:t> 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369. zasedání Rady dne 25. června 2021. </w:t>
            </w:r>
          </w:p>
          <w:p w:rsidR="002C1ADA" w:rsidRDefault="00B42CD3" w:rsidP="00B42CD3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Druhá verze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7F87">
              <w:rPr>
                <w:rFonts w:ascii="Arial" w:hAnsi="Arial" w:cs="Arial"/>
                <w:sz w:val="22"/>
                <w:szCs w:val="22"/>
              </w:rPr>
              <w:t xml:space="preserve">upraveného </w:t>
            </w:r>
            <w:r w:rsidR="00AB24C7">
              <w:rPr>
                <w:rFonts w:ascii="Arial" w:hAnsi="Arial" w:cs="Arial"/>
                <w:sz w:val="22"/>
                <w:szCs w:val="22"/>
              </w:rPr>
              <w:t>návrh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Programu </w:t>
            </w:r>
            <w:r w:rsidR="00091AA3">
              <w:rPr>
                <w:rFonts w:ascii="Arial" w:hAnsi="Arial" w:cs="Arial"/>
                <w:sz w:val="22"/>
                <w:szCs w:val="22"/>
              </w:rPr>
              <w:t xml:space="preserve">z 1. poloviny 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září </w:t>
            </w:r>
            <w:r w:rsidR="00487F87">
              <w:rPr>
                <w:rFonts w:ascii="Arial" w:hAnsi="Arial" w:cs="Arial"/>
                <w:sz w:val="22"/>
                <w:szCs w:val="22"/>
              </w:rPr>
              <w:t xml:space="preserve">t. r. </w:t>
            </w:r>
            <w:r w:rsidR="00AB24C7">
              <w:rPr>
                <w:rFonts w:ascii="Arial" w:hAnsi="Arial" w:cs="Arial"/>
                <w:sz w:val="22"/>
                <w:szCs w:val="22"/>
              </w:rPr>
              <w:t>byl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24C7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>dopisem ředitele kanceláře TA ČR ze dne 14. září 2021 čj.</w:t>
            </w:r>
            <w:r w:rsidR="00CD7F87">
              <w:rPr>
                <w:rFonts w:ascii="Arial" w:hAnsi="Arial" w:cs="Arial"/>
                <w:sz w:val="22"/>
                <w:szCs w:val="22"/>
              </w:rPr>
              <w:t> 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>TACR/54-25/2021.</w:t>
            </w:r>
            <w:r w:rsidR="005A2FD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Podle vyjádření doc. Kouřila byla</w:t>
            </w:r>
            <w:r w:rsidRPr="00B42CD3">
              <w:rPr>
                <w:rFonts w:ascii="Arial" w:hAnsi="Arial" w:cs="Arial"/>
                <w:sz w:val="22"/>
                <w:szCs w:val="22"/>
              </w:rPr>
              <w:t xml:space="preserve"> tato verze výsledkem celé řady společných i bilaterálních jednání mezi TA ČR a dotčenými resorty. Program byl proje</w:t>
            </w:r>
            <w:r>
              <w:rPr>
                <w:rFonts w:ascii="Arial" w:hAnsi="Arial" w:cs="Arial"/>
                <w:sz w:val="22"/>
                <w:szCs w:val="22"/>
              </w:rPr>
              <w:t>dnáván se zástupci KHV i na Radě</w:t>
            </w:r>
            <w:r w:rsidRPr="00B42CD3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4F7161">
              <w:rPr>
                <w:rFonts w:ascii="Arial" w:hAnsi="Arial" w:cs="Arial"/>
                <w:sz w:val="22"/>
                <w:szCs w:val="22"/>
              </w:rPr>
              <w:t> </w:t>
            </w:r>
            <w:r w:rsidRPr="00B42CD3">
              <w:rPr>
                <w:rFonts w:ascii="Arial" w:hAnsi="Arial" w:cs="Arial"/>
                <w:sz w:val="22"/>
                <w:szCs w:val="22"/>
              </w:rPr>
              <w:t>násled</w:t>
            </w:r>
            <w:r>
              <w:rPr>
                <w:rFonts w:ascii="Arial" w:hAnsi="Arial" w:cs="Arial"/>
                <w:sz w:val="22"/>
                <w:szCs w:val="22"/>
              </w:rPr>
              <w:t>ně proběhla diskuse s členy Rady</w:t>
            </w:r>
            <w:r w:rsidRPr="00B42CD3">
              <w:rPr>
                <w:rFonts w:ascii="Arial" w:hAnsi="Arial" w:cs="Arial"/>
                <w:sz w:val="22"/>
                <w:szCs w:val="22"/>
              </w:rPr>
              <w:t>, kteří projevili o uvedené téma zájem. Poslední jednání se</w:t>
            </w:r>
            <w:r>
              <w:rPr>
                <w:rFonts w:ascii="Arial" w:hAnsi="Arial" w:cs="Arial"/>
                <w:sz w:val="22"/>
                <w:szCs w:val="22"/>
              </w:rPr>
              <w:t xml:space="preserve"> konalo </w:t>
            </w:r>
            <w:r w:rsidRPr="00B42CD3">
              <w:rPr>
                <w:rFonts w:ascii="Arial" w:hAnsi="Arial" w:cs="Arial"/>
                <w:sz w:val="22"/>
                <w:szCs w:val="22"/>
              </w:rPr>
              <w:t>7. září 2021, kde všichni zúčastnění zástupci resortů konstatovali, že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42CD3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42CD3">
              <w:rPr>
                <w:rFonts w:ascii="Arial" w:hAnsi="Arial" w:cs="Arial"/>
                <w:sz w:val="22"/>
                <w:szCs w:val="22"/>
              </w:rPr>
              <w:t>zapracování připomínek, které vznesli, nemají zásadní rozpor s podobou programu, ocenili možnost realizovat projekty mezinárodní spolupráce. Dílčí připomínky byly ponechány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42CD3">
              <w:rPr>
                <w:rFonts w:ascii="Arial" w:hAnsi="Arial" w:cs="Arial"/>
                <w:sz w:val="22"/>
                <w:szCs w:val="22"/>
              </w:rPr>
              <w:t>projednání k posledním bilaterálním jednáním.</w:t>
            </w:r>
          </w:p>
          <w:p w:rsidR="009A0807" w:rsidRDefault="004F7161" w:rsidP="009A080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7161">
              <w:rPr>
                <w:rFonts w:ascii="Arial" w:hAnsi="Arial" w:cs="Arial"/>
                <w:sz w:val="22"/>
                <w:szCs w:val="22"/>
              </w:rPr>
              <w:t xml:space="preserve">Třetí verze </w:t>
            </w:r>
            <w:r>
              <w:rPr>
                <w:rFonts w:ascii="Arial" w:hAnsi="Arial" w:cs="Arial"/>
                <w:sz w:val="22"/>
                <w:szCs w:val="22"/>
              </w:rPr>
              <w:t xml:space="preserve">upraveného </w:t>
            </w:r>
            <w:r w:rsidRPr="004F7161">
              <w:rPr>
                <w:rFonts w:ascii="Arial" w:hAnsi="Arial" w:cs="Arial"/>
                <w:sz w:val="22"/>
                <w:szCs w:val="22"/>
              </w:rPr>
              <w:t xml:space="preserve">návrhu Programu </w:t>
            </w:r>
            <w:r>
              <w:rPr>
                <w:rFonts w:ascii="Arial" w:hAnsi="Arial" w:cs="Arial"/>
                <w:sz w:val="22"/>
                <w:szCs w:val="22"/>
              </w:rPr>
              <w:t xml:space="preserve">z konce září t. r. byla </w:t>
            </w:r>
            <w:r w:rsidRPr="004F7161">
              <w:rPr>
                <w:rFonts w:ascii="Arial" w:hAnsi="Arial" w:cs="Arial"/>
                <w:sz w:val="22"/>
                <w:szCs w:val="22"/>
              </w:rPr>
              <w:t>předložena dopisem předsedy TA ČR ze  dne 27. září 2021 čj. TACR/54-27/2021.</w:t>
            </w:r>
          </w:p>
          <w:p w:rsidR="00DE7643" w:rsidRDefault="00DE7643" w:rsidP="00757A9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Následně proběhla dne </w:t>
            </w:r>
            <w:r w:rsidR="001E57F4">
              <w:rPr>
                <w:rFonts w:ascii="Arial" w:hAnsi="Arial" w:cs="Arial"/>
                <w:sz w:val="22"/>
                <w:szCs w:val="22"/>
              </w:rPr>
              <w:t>20. 10. 2021</w:t>
            </w:r>
            <w:r w:rsidR="00757A94">
              <w:rPr>
                <w:rFonts w:ascii="Arial" w:hAnsi="Arial" w:cs="Arial"/>
                <w:sz w:val="22"/>
                <w:szCs w:val="22"/>
              </w:rPr>
              <w:t xml:space="preserve"> a dne </w:t>
            </w:r>
            <w:r w:rsidR="001E57F4">
              <w:rPr>
                <w:rFonts w:ascii="Arial" w:hAnsi="Arial" w:cs="Arial"/>
                <w:sz w:val="22"/>
                <w:szCs w:val="22"/>
              </w:rPr>
              <w:t>11. 11. 2021</w:t>
            </w:r>
            <w:r w:rsidR="00757A94">
              <w:rPr>
                <w:rFonts w:ascii="Arial" w:hAnsi="Arial" w:cs="Arial"/>
                <w:sz w:val="22"/>
                <w:szCs w:val="22"/>
              </w:rPr>
              <w:t xml:space="preserve"> jednání předsednictva Rady a </w:t>
            </w:r>
            <w:r w:rsidR="001E57F4">
              <w:rPr>
                <w:rFonts w:ascii="Arial" w:hAnsi="Arial" w:cs="Arial"/>
                <w:sz w:val="22"/>
                <w:szCs w:val="22"/>
              </w:rPr>
              <w:t> p</w:t>
            </w:r>
            <w:r w:rsidR="00757A94">
              <w:rPr>
                <w:rFonts w:ascii="Arial" w:hAnsi="Arial" w:cs="Arial"/>
                <w:sz w:val="22"/>
                <w:szCs w:val="22"/>
              </w:rPr>
              <w:t>ředsednictva TAČR</w:t>
            </w:r>
            <w:r w:rsidR="00F00D57">
              <w:rPr>
                <w:rFonts w:ascii="Arial" w:hAnsi="Arial" w:cs="Arial"/>
                <w:sz w:val="22"/>
                <w:szCs w:val="22"/>
              </w:rPr>
              <w:t xml:space="preserve">, za účasti zpravodaje doc. </w:t>
            </w:r>
            <w:r w:rsidR="001E57F4">
              <w:rPr>
                <w:rFonts w:ascii="Arial" w:hAnsi="Arial" w:cs="Arial"/>
                <w:sz w:val="22"/>
                <w:szCs w:val="22"/>
              </w:rPr>
              <w:t>Kouřila. V rámci</w:t>
            </w:r>
            <w:r w:rsidR="00757A94">
              <w:rPr>
                <w:rFonts w:ascii="Arial" w:hAnsi="Arial" w:cs="Arial"/>
                <w:sz w:val="22"/>
                <w:szCs w:val="22"/>
              </w:rPr>
              <w:t xml:space="preserve"> těchto jednání byly </w:t>
            </w:r>
            <w:r w:rsidR="00757A94">
              <w:rPr>
                <w:rFonts w:ascii="Arial" w:hAnsi="Arial" w:cs="Arial"/>
                <w:sz w:val="22"/>
                <w:szCs w:val="22"/>
              </w:rPr>
              <w:lastRenderedPageBreak/>
              <w:t xml:space="preserve">řešeny </w:t>
            </w:r>
            <w:r w:rsidR="00F871C6">
              <w:rPr>
                <w:rFonts w:ascii="Arial" w:hAnsi="Arial" w:cs="Arial"/>
                <w:sz w:val="22"/>
                <w:szCs w:val="22"/>
              </w:rPr>
              <w:t>klíčové parametry navrhovaného P</w:t>
            </w:r>
            <w:r w:rsidR="00757A94">
              <w:rPr>
                <w:rFonts w:ascii="Arial" w:hAnsi="Arial" w:cs="Arial"/>
                <w:sz w:val="22"/>
                <w:szCs w:val="22"/>
              </w:rPr>
              <w:t>rogramu:</w:t>
            </w:r>
          </w:p>
          <w:p w:rsidR="006E6C88" w:rsidRPr="00F00D57" w:rsidRDefault="00F871C6" w:rsidP="00757A9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soulad P</w:t>
            </w:r>
            <w:r w:rsidR="006E6C88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rogramu s požadavky danými  zákonem č. 130/2002 Sb.,</w:t>
            </w:r>
          </w:p>
          <w:p w:rsidR="006E6C88" w:rsidRPr="00F00D57" w:rsidRDefault="00F871C6" w:rsidP="00757A9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zaměření P</w:t>
            </w:r>
            <w:r w:rsidR="006E6C88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rogramu v souladu s predikovanými rozpočtovými možnostmi a náhradou za končící programy TAČR, </w:t>
            </w:r>
          </w:p>
          <w:p w:rsidR="006E6C88" w:rsidRPr="00F00D57" w:rsidRDefault="00F871C6" w:rsidP="00757A9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délka trvání P</w:t>
            </w:r>
            <w:r w:rsidR="006E6C88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rogramu, </w:t>
            </w:r>
          </w:p>
          <w:p w:rsidR="006E6C88" w:rsidRPr="00F00D57" w:rsidRDefault="00F871C6" w:rsidP="00757A9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rozpočet P</w:t>
            </w:r>
            <w:r w:rsidR="006E6C88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rogramu v jednotlivých letech,  </w:t>
            </w:r>
          </w:p>
          <w:p w:rsidR="006E6C88" w:rsidRPr="00F00D57" w:rsidRDefault="006E6C88" w:rsidP="006E6C8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způsob projednání změny a</w:t>
            </w:r>
            <w:r w:rsidR="00757A94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lokac</w:t>
            </w:r>
            <w:r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</w:t>
            </w:r>
            <w:r w:rsidR="00757A94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rozpočtu mezi dílčími cíli</w:t>
            </w:r>
            <w:r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757A94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E6C88" w:rsidRPr="00F871C6" w:rsidRDefault="006E6C88" w:rsidP="006E6C8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řídící a koordinační struktury a role Rady</w:t>
            </w:r>
            <w:r w:rsidR="00F00D57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1E57F4" w:rsidRDefault="006E6C88" w:rsidP="006E6C88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jednání dne </w:t>
            </w:r>
            <w:r w:rsidR="001E57F4">
              <w:rPr>
                <w:rFonts w:ascii="Arial" w:hAnsi="Arial" w:cs="Arial"/>
                <w:sz w:val="22"/>
                <w:szCs w:val="22"/>
              </w:rPr>
              <w:t>11. 11. 2021</w:t>
            </w:r>
            <w:r w:rsidR="00F871C6">
              <w:rPr>
                <w:rFonts w:ascii="Arial" w:hAnsi="Arial" w:cs="Arial"/>
                <w:sz w:val="22"/>
                <w:szCs w:val="22"/>
              </w:rPr>
              <w:t xml:space="preserve"> byla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zástupci předsednictva Rady a předsednictva TA</w:t>
            </w:r>
            <w:r w:rsidR="007462D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ČR vzájemně dohodnuta rámcová podoba obsahu </w:t>
            </w:r>
            <w:r w:rsidR="001E57F4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rogramu s tím, že bude zaslána připracovaná verze k </w:t>
            </w:r>
            <w:r w:rsidRPr="001E57F4">
              <w:rPr>
                <w:rFonts w:ascii="Arial" w:hAnsi="Arial" w:cs="Arial"/>
                <w:sz w:val="22"/>
                <w:szCs w:val="22"/>
              </w:rPr>
              <w:t xml:space="preserve">projednání Radou.  Tato verze byla zaslána </w:t>
            </w:r>
            <w:r w:rsidR="004B1B64">
              <w:rPr>
                <w:rFonts w:ascii="Arial" w:hAnsi="Arial" w:cs="Arial"/>
                <w:sz w:val="22"/>
                <w:szCs w:val="22"/>
              </w:rPr>
              <w:t>dopisem předsedy TA ČR</w:t>
            </w:r>
            <w:r w:rsidR="00F00D57" w:rsidRPr="001E57F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E57F4">
              <w:rPr>
                <w:rFonts w:ascii="Arial" w:hAnsi="Arial" w:cs="Arial"/>
                <w:sz w:val="22"/>
                <w:szCs w:val="22"/>
              </w:rPr>
              <w:t>adresovaném na předsedu Rady ze dne 11. listopadu 2021 čj. </w:t>
            </w:r>
            <w:r w:rsidRPr="001E57F4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E57F4">
              <w:rPr>
                <w:rFonts w:ascii="Arial" w:hAnsi="Arial" w:cs="Arial"/>
                <w:sz w:val="22"/>
                <w:szCs w:val="22"/>
              </w:rPr>
              <w:t>TACR/54-32/2021.</w:t>
            </w:r>
          </w:p>
          <w:p w:rsidR="006E6C88" w:rsidRDefault="001E57F4" w:rsidP="00B748E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48E9">
              <w:rPr>
                <w:rFonts w:ascii="Arial" w:hAnsi="Arial" w:cs="Arial"/>
                <w:sz w:val="22"/>
                <w:szCs w:val="22"/>
              </w:rPr>
              <w:t>Dne 18. 11. 2021 proběhla za účasti TA ČR, zpravodaje a</w:t>
            </w:r>
            <w:r w:rsidR="004B1B64">
              <w:rPr>
                <w:rFonts w:ascii="Arial" w:hAnsi="Arial" w:cs="Arial"/>
                <w:sz w:val="22"/>
                <w:szCs w:val="22"/>
              </w:rPr>
              <w:t xml:space="preserve"> odboru Rady konzultace k </w:t>
            </w:r>
            <w:r w:rsidRPr="00B748E9">
              <w:rPr>
                <w:rFonts w:ascii="Arial" w:hAnsi="Arial" w:cs="Arial"/>
                <w:sz w:val="22"/>
                <w:szCs w:val="22"/>
              </w:rPr>
              <w:t xml:space="preserve">Programu a v </w:t>
            </w:r>
            <w:r w:rsidR="006E6C88" w:rsidRPr="00B748E9">
              <w:rPr>
                <w:rFonts w:ascii="Arial" w:hAnsi="Arial" w:cs="Arial"/>
                <w:sz w:val="22"/>
                <w:szCs w:val="22"/>
              </w:rPr>
              <w:t xml:space="preserve">souladu se závěry jednání dne </w:t>
            </w:r>
            <w:r w:rsidRPr="00B748E9">
              <w:rPr>
                <w:rFonts w:ascii="Arial" w:hAnsi="Arial" w:cs="Arial"/>
                <w:sz w:val="22"/>
                <w:szCs w:val="22"/>
              </w:rPr>
              <w:t>11. 11. 2021</w:t>
            </w:r>
            <w:r w:rsidR="006E6C88" w:rsidRPr="00B748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48E9" w:rsidRPr="00B748E9">
              <w:rPr>
                <w:rFonts w:ascii="Arial" w:hAnsi="Arial" w:cs="Arial"/>
                <w:sz w:val="22"/>
                <w:szCs w:val="22"/>
              </w:rPr>
              <w:t>se návrh Stanoviska předkládá</w:t>
            </w:r>
            <w:r w:rsidR="00F00D57" w:rsidRPr="00B748E9">
              <w:rPr>
                <w:rFonts w:ascii="Arial" w:hAnsi="Arial" w:cs="Arial"/>
                <w:sz w:val="22"/>
                <w:szCs w:val="22"/>
              </w:rPr>
              <w:t xml:space="preserve"> předsednictvu Rady k rozhodnutí o zařazení na  zasedání  Rady</w:t>
            </w:r>
            <w:r w:rsidR="00060A99" w:rsidRPr="00B748E9">
              <w:rPr>
                <w:rFonts w:ascii="Arial" w:hAnsi="Arial" w:cs="Arial"/>
                <w:sz w:val="22"/>
                <w:szCs w:val="22"/>
              </w:rPr>
              <w:t>.</w:t>
            </w:r>
            <w:r w:rsidR="00F00D57" w:rsidRPr="00B748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C76B9" w:rsidRPr="006E6C88" w:rsidRDefault="007C76B9" w:rsidP="00391E6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základě připomínkového říz</w:t>
            </w:r>
            <w:r w:rsidR="00E43BB5">
              <w:rPr>
                <w:rFonts w:ascii="Arial" w:hAnsi="Arial" w:cs="Arial"/>
                <w:sz w:val="22"/>
                <w:szCs w:val="22"/>
              </w:rPr>
              <w:t xml:space="preserve">ení členů Rady je </w:t>
            </w:r>
            <w:r>
              <w:rPr>
                <w:rFonts w:ascii="Arial" w:hAnsi="Arial" w:cs="Arial"/>
                <w:sz w:val="22"/>
                <w:szCs w:val="22"/>
              </w:rPr>
              <w:t xml:space="preserve">přiloženo pro informaci (v režimu změn) porovnání aktuální poslední verze předložené na jednání Rady a předchozí verze zaslané dopisem </w:t>
            </w:r>
            <w:r w:rsidRPr="004F7161">
              <w:rPr>
                <w:rFonts w:ascii="Arial" w:hAnsi="Arial" w:cs="Arial"/>
                <w:sz w:val="22"/>
                <w:szCs w:val="22"/>
              </w:rPr>
              <w:t xml:space="preserve"> TA ČR ze  dne 27. září 2021 čj. TACR/54-27/2021.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FC66B8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Příloha</w:t>
            </w:r>
          </w:p>
          <w:p w:rsidR="00E43BB5" w:rsidRDefault="00E43BB5" w:rsidP="00E43BB5">
            <w:pPr>
              <w:pStyle w:val="Odstavecseseznamem"/>
              <w:numPr>
                <w:ilvl w:val="0"/>
                <w:numId w:val="32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  <w:p w:rsidR="007C76B9" w:rsidRPr="00E43BB5" w:rsidRDefault="006506B4" w:rsidP="00E43BB5">
            <w:pPr>
              <w:pStyle w:val="Odstavecseseznamem"/>
              <w:numPr>
                <w:ilvl w:val="0"/>
                <w:numId w:val="32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E43BB5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BA163E" w:rsidRPr="00E43BB5">
              <w:rPr>
                <w:rFonts w:ascii="Arial" w:hAnsi="Arial" w:cs="Arial"/>
                <w:bCs/>
                <w:sz w:val="22"/>
                <w:szCs w:val="22"/>
              </w:rPr>
              <w:t>ávrh Program</w:t>
            </w:r>
            <w:r w:rsidR="004C4A12" w:rsidRPr="00E43BB5">
              <w:rPr>
                <w:rFonts w:ascii="Arial" w:hAnsi="Arial" w:cs="Arial"/>
                <w:bCs/>
                <w:sz w:val="22"/>
                <w:szCs w:val="22"/>
              </w:rPr>
              <w:t xml:space="preserve">u </w:t>
            </w:r>
            <w:r w:rsidR="00590AFE" w:rsidRPr="00E43BB5">
              <w:rPr>
                <w:rFonts w:ascii="Arial" w:hAnsi="Arial" w:cs="Arial"/>
                <w:bCs/>
                <w:sz w:val="22"/>
                <w:szCs w:val="22"/>
              </w:rPr>
              <w:t>(verze z</w:t>
            </w:r>
            <w:r w:rsidR="00F00D57" w:rsidRPr="00E43BB5">
              <w:rPr>
                <w:rFonts w:ascii="Arial" w:hAnsi="Arial" w:cs="Arial"/>
                <w:bCs/>
                <w:sz w:val="22"/>
                <w:szCs w:val="22"/>
              </w:rPr>
              <w:t xml:space="preserve"> 11. </w:t>
            </w:r>
            <w:r w:rsidR="00E43BB5">
              <w:rPr>
                <w:rFonts w:ascii="Arial" w:hAnsi="Arial" w:cs="Arial"/>
                <w:bCs/>
                <w:sz w:val="22"/>
                <w:szCs w:val="22"/>
              </w:rPr>
              <w:t>11.</w:t>
            </w:r>
            <w:r w:rsidR="00590AFE" w:rsidRPr="00E43BB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0D57" w:rsidRPr="00E43BB5">
              <w:rPr>
                <w:rFonts w:ascii="Arial" w:hAnsi="Arial" w:cs="Arial"/>
                <w:bCs/>
                <w:sz w:val="22"/>
                <w:szCs w:val="22"/>
              </w:rPr>
              <w:t>2021</w:t>
            </w:r>
            <w:r w:rsidR="00BA163E" w:rsidRPr="00E43BB5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7C76B9" w:rsidRPr="00E43BB5" w:rsidRDefault="007C76B9" w:rsidP="00E43BB5">
            <w:pPr>
              <w:pStyle w:val="Odstavecseseznamem"/>
              <w:numPr>
                <w:ilvl w:val="0"/>
                <w:numId w:val="32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Porovnání verze programu z 11.</w:t>
            </w:r>
            <w:r w:rsidR="00E43BB5">
              <w:rPr>
                <w:rFonts w:ascii="Arial" w:hAnsi="Arial" w:cs="Arial"/>
                <w:bCs/>
                <w:sz w:val="22"/>
                <w:szCs w:val="22"/>
              </w:rPr>
              <w:t xml:space="preserve"> 11. 2021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předchozí verze z 27.</w:t>
            </w:r>
            <w:r w:rsidR="00D438A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9.</w:t>
            </w:r>
            <w:r w:rsidR="00D438A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2021</w:t>
            </w:r>
          </w:p>
        </w:tc>
      </w:tr>
    </w:tbl>
    <w:p w:rsidR="00F86D54" w:rsidRDefault="00F436AC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FB" w:rsidRDefault="00371EFB" w:rsidP="008F77F6">
      <w:r>
        <w:separator/>
      </w:r>
    </w:p>
  </w:endnote>
  <w:endnote w:type="continuationSeparator" w:id="0">
    <w:p w:rsidR="00371EFB" w:rsidRDefault="00371EF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FB" w:rsidRDefault="00371EFB" w:rsidP="008F77F6">
      <w:r>
        <w:separator/>
      </w:r>
    </w:p>
  </w:footnote>
  <w:footnote w:type="continuationSeparator" w:id="0">
    <w:p w:rsidR="00371EFB" w:rsidRDefault="00371EF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21"/>
  </w:num>
  <w:num w:numId="11">
    <w:abstractNumId w:val="6"/>
  </w:num>
  <w:num w:numId="12">
    <w:abstractNumId w:val="25"/>
  </w:num>
  <w:num w:numId="13">
    <w:abstractNumId w:val="16"/>
  </w:num>
  <w:num w:numId="14">
    <w:abstractNumId w:val="31"/>
  </w:num>
  <w:num w:numId="15">
    <w:abstractNumId w:val="22"/>
  </w:num>
  <w:num w:numId="16">
    <w:abstractNumId w:val="30"/>
  </w:num>
  <w:num w:numId="17">
    <w:abstractNumId w:val="24"/>
  </w:num>
  <w:num w:numId="18">
    <w:abstractNumId w:val="8"/>
  </w:num>
  <w:num w:numId="19">
    <w:abstractNumId w:val="11"/>
  </w:num>
  <w:num w:numId="20">
    <w:abstractNumId w:val="4"/>
  </w:num>
  <w:num w:numId="21">
    <w:abstractNumId w:val="23"/>
  </w:num>
  <w:num w:numId="22">
    <w:abstractNumId w:val="17"/>
  </w:num>
  <w:num w:numId="23">
    <w:abstractNumId w:val="28"/>
  </w:num>
  <w:num w:numId="24">
    <w:abstractNumId w:val="29"/>
  </w:num>
  <w:num w:numId="25">
    <w:abstractNumId w:val="26"/>
  </w:num>
  <w:num w:numId="26">
    <w:abstractNumId w:val="15"/>
  </w:num>
  <w:num w:numId="27">
    <w:abstractNumId w:val="18"/>
  </w:num>
  <w:num w:numId="28">
    <w:abstractNumId w:val="27"/>
  </w:num>
  <w:num w:numId="29">
    <w:abstractNumId w:val="19"/>
  </w:num>
  <w:num w:numId="30">
    <w:abstractNumId w:val="20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3742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69A1"/>
    <w:rsid w:val="001C7AAD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305888"/>
    <w:rsid w:val="0031020D"/>
    <w:rsid w:val="00311BBF"/>
    <w:rsid w:val="00312B55"/>
    <w:rsid w:val="0031479A"/>
    <w:rsid w:val="0032189A"/>
    <w:rsid w:val="00330D17"/>
    <w:rsid w:val="003320FD"/>
    <w:rsid w:val="00332F22"/>
    <w:rsid w:val="00343536"/>
    <w:rsid w:val="0034709D"/>
    <w:rsid w:val="0035534E"/>
    <w:rsid w:val="00360293"/>
    <w:rsid w:val="00367E0A"/>
    <w:rsid w:val="00370227"/>
    <w:rsid w:val="00371EFB"/>
    <w:rsid w:val="00373080"/>
    <w:rsid w:val="00374043"/>
    <w:rsid w:val="0037582B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7B66"/>
    <w:rsid w:val="004B091E"/>
    <w:rsid w:val="004B1B64"/>
    <w:rsid w:val="004C4A12"/>
    <w:rsid w:val="004C68A3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3626"/>
    <w:rsid w:val="005B612A"/>
    <w:rsid w:val="005D62DD"/>
    <w:rsid w:val="005D6B8A"/>
    <w:rsid w:val="005E1A59"/>
    <w:rsid w:val="005E1E9A"/>
    <w:rsid w:val="005E42B2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702E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462D9"/>
    <w:rsid w:val="00752DAE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91776"/>
    <w:rsid w:val="00795727"/>
    <w:rsid w:val="007A4ECC"/>
    <w:rsid w:val="007A6A30"/>
    <w:rsid w:val="007B0D68"/>
    <w:rsid w:val="007B0DBA"/>
    <w:rsid w:val="007C2E67"/>
    <w:rsid w:val="007C3684"/>
    <w:rsid w:val="007C76B9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15E9"/>
    <w:rsid w:val="00870242"/>
    <w:rsid w:val="00871E92"/>
    <w:rsid w:val="008815AA"/>
    <w:rsid w:val="00883A8D"/>
    <w:rsid w:val="00885459"/>
    <w:rsid w:val="008A2261"/>
    <w:rsid w:val="008B3C04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0807"/>
    <w:rsid w:val="009A3F0C"/>
    <w:rsid w:val="009A4A06"/>
    <w:rsid w:val="009B7AE3"/>
    <w:rsid w:val="009D2770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36DD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D3D34"/>
    <w:rsid w:val="00AE7A6C"/>
    <w:rsid w:val="00AE7D40"/>
    <w:rsid w:val="00B01003"/>
    <w:rsid w:val="00B02FF6"/>
    <w:rsid w:val="00B1040E"/>
    <w:rsid w:val="00B10962"/>
    <w:rsid w:val="00B10C75"/>
    <w:rsid w:val="00B22448"/>
    <w:rsid w:val="00B30591"/>
    <w:rsid w:val="00B31563"/>
    <w:rsid w:val="00B352E6"/>
    <w:rsid w:val="00B37D05"/>
    <w:rsid w:val="00B37F66"/>
    <w:rsid w:val="00B37FA5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D0352"/>
    <w:rsid w:val="00BD10A2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43FE"/>
    <w:rsid w:val="00C44709"/>
    <w:rsid w:val="00C45219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F0D5B"/>
    <w:rsid w:val="00EF339A"/>
    <w:rsid w:val="00EF4E1C"/>
    <w:rsid w:val="00EF57B1"/>
    <w:rsid w:val="00F00D57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36AC"/>
    <w:rsid w:val="00F457C4"/>
    <w:rsid w:val="00F473A8"/>
    <w:rsid w:val="00F61DF6"/>
    <w:rsid w:val="00F73DEF"/>
    <w:rsid w:val="00F76F71"/>
    <w:rsid w:val="00F8242A"/>
    <w:rsid w:val="00F825FF"/>
    <w:rsid w:val="00F871C6"/>
    <w:rsid w:val="00F953B4"/>
    <w:rsid w:val="00F96D4A"/>
    <w:rsid w:val="00FA0A9E"/>
    <w:rsid w:val="00FB5ECA"/>
    <w:rsid w:val="00FC66B8"/>
    <w:rsid w:val="00FD093A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2BE0B-CAA6-45CB-9F92-459EF626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700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12</cp:revision>
  <cp:lastPrinted>2020-02-11T08:35:00Z</cp:lastPrinted>
  <dcterms:created xsi:type="dcterms:W3CDTF">2021-11-18T12:47:00Z</dcterms:created>
  <dcterms:modified xsi:type="dcterms:W3CDTF">2021-12-10T07:09:00Z</dcterms:modified>
</cp:coreProperties>
</file>