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239" w:rsidRPr="003A5971" w:rsidRDefault="00C04239" w:rsidP="005E0457">
      <w:pPr>
        <w:pStyle w:val="Heading1"/>
        <w:numPr>
          <w:ilvl w:val="0"/>
          <w:numId w:val="0"/>
        </w:numPr>
        <w:jc w:val="center"/>
      </w:pPr>
      <w:r w:rsidRPr="003A5971">
        <w:t>Příloha 4 –</w:t>
      </w:r>
      <w:r>
        <w:t xml:space="preserve"> </w:t>
      </w:r>
      <w:r w:rsidRPr="005208C7">
        <w:rPr>
          <w:caps/>
        </w:rPr>
        <w:t>Pracovní návrh</w:t>
      </w:r>
      <w:r>
        <w:t xml:space="preserve"> zákona o zřízení nadace Český </w:t>
      </w:r>
      <w:r w:rsidRPr="003A5971">
        <w:t>vědeckotechnický institut</w:t>
      </w:r>
    </w:p>
    <w:p w:rsidR="00C04239" w:rsidRPr="008B1396" w:rsidRDefault="00C04239" w:rsidP="005E0457">
      <w:pPr>
        <w:keepNext/>
        <w:spacing w:beforeAutospacing="1" w:afterAutospacing="1"/>
        <w:textAlignment w:val="baseline"/>
        <w:rPr>
          <w:rFonts w:ascii="Times New Roman" w:hAnsi="Times New Roman"/>
          <w:color w:val="000000"/>
        </w:rPr>
      </w:pPr>
    </w:p>
    <w:p w:rsidR="00C04239" w:rsidRPr="008B1396" w:rsidRDefault="00C04239" w:rsidP="005E0457">
      <w:pPr>
        <w:pStyle w:val="NormalWeb"/>
        <w:keepNext/>
        <w:spacing w:before="0" w:beforeAutospacing="0" w:after="200" w:afterAutospacing="0" w:line="276" w:lineRule="auto"/>
        <w:jc w:val="center"/>
        <w:textAlignment w:val="baseline"/>
        <w:rPr>
          <w:color w:val="000000"/>
          <w:sz w:val="22"/>
          <w:szCs w:val="22"/>
        </w:rPr>
      </w:pPr>
      <w:r w:rsidRPr="008B1396">
        <w:rPr>
          <w:b/>
          <w:bCs/>
          <w:color w:val="000000"/>
          <w:sz w:val="22"/>
          <w:szCs w:val="22"/>
        </w:rPr>
        <w:t>/2014 Sb.</w:t>
      </w:r>
    </w:p>
    <w:p w:rsidR="00C04239" w:rsidRPr="008B1396" w:rsidRDefault="00C04239" w:rsidP="005E0457">
      <w:pPr>
        <w:pStyle w:val="NormalWeb"/>
        <w:spacing w:before="0" w:beforeAutospacing="0" w:after="200" w:afterAutospacing="0" w:line="276" w:lineRule="auto"/>
        <w:jc w:val="center"/>
        <w:textAlignment w:val="baseline"/>
        <w:rPr>
          <w:color w:val="000000"/>
          <w:sz w:val="22"/>
          <w:szCs w:val="22"/>
        </w:rPr>
      </w:pPr>
      <w:r w:rsidRPr="008B1396">
        <w:rPr>
          <w:b/>
          <w:bCs/>
          <w:color w:val="000000"/>
          <w:sz w:val="22"/>
          <w:szCs w:val="22"/>
        </w:rPr>
        <w:t>ZÁKON</w:t>
      </w:r>
    </w:p>
    <w:p w:rsidR="00C04239" w:rsidRPr="008B1396" w:rsidRDefault="00C04239" w:rsidP="005E0457">
      <w:pPr>
        <w:pStyle w:val="NormalWeb"/>
        <w:spacing w:before="0" w:beforeAutospacing="0" w:after="200" w:afterAutospacing="0" w:line="276" w:lineRule="auto"/>
        <w:jc w:val="center"/>
        <w:textAlignment w:val="baseline"/>
        <w:rPr>
          <w:color w:val="000000"/>
          <w:sz w:val="22"/>
          <w:szCs w:val="22"/>
        </w:rPr>
      </w:pPr>
      <w:r w:rsidRPr="008B1396">
        <w:rPr>
          <w:color w:val="000000"/>
          <w:sz w:val="22"/>
          <w:szCs w:val="22"/>
        </w:rPr>
        <w:t>ze dne 2014</w:t>
      </w:r>
    </w:p>
    <w:p w:rsidR="00C04239" w:rsidRPr="008B1396" w:rsidRDefault="00C04239" w:rsidP="005E0457">
      <w:pPr>
        <w:pStyle w:val="NormalWeb"/>
        <w:spacing w:before="0" w:beforeAutospacing="0" w:after="200" w:afterAutospacing="0" w:line="276" w:lineRule="auto"/>
        <w:jc w:val="center"/>
        <w:textAlignment w:val="baseline"/>
        <w:rPr>
          <w:color w:val="000000"/>
          <w:sz w:val="22"/>
          <w:szCs w:val="22"/>
        </w:rPr>
      </w:pPr>
      <w:r w:rsidRPr="008B1396">
        <w:rPr>
          <w:b/>
          <w:bCs/>
          <w:color w:val="000000"/>
          <w:sz w:val="22"/>
          <w:szCs w:val="22"/>
        </w:rPr>
        <w:t>o Českém vědecko-technologickém institutu</w:t>
      </w:r>
    </w:p>
    <w:p w:rsidR="00C04239" w:rsidRPr="00C85FFC" w:rsidRDefault="00C04239" w:rsidP="005E0457">
      <w:pPr>
        <w:pStyle w:val="NormalWeb"/>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Parlament se usnesl na tomto zákoně České republiky: </w:t>
      </w:r>
    </w:p>
    <w:p w:rsidR="00C04239" w:rsidRPr="00C85FFC" w:rsidRDefault="00C04239" w:rsidP="005E0457">
      <w:pPr>
        <w:pStyle w:val="NormalWeb"/>
        <w:spacing w:before="0" w:beforeAutospacing="0" w:after="200" w:afterAutospacing="0" w:line="276" w:lineRule="auto"/>
        <w:jc w:val="center"/>
        <w:textAlignment w:val="baseline"/>
        <w:rPr>
          <w:color w:val="000000"/>
          <w:sz w:val="22"/>
          <w:szCs w:val="22"/>
        </w:rPr>
      </w:pPr>
      <w:r w:rsidRPr="00C85FFC">
        <w:rPr>
          <w:b/>
          <w:bCs/>
          <w:color w:val="000000"/>
          <w:sz w:val="22"/>
          <w:szCs w:val="22"/>
        </w:rPr>
        <w:t>ČÁST PRVNÍ</w:t>
      </w:r>
    </w:p>
    <w:p w:rsidR="00C04239" w:rsidRPr="00C85FFC" w:rsidRDefault="00C04239" w:rsidP="005E0457">
      <w:pPr>
        <w:pStyle w:val="NormalWeb"/>
        <w:spacing w:before="0" w:beforeAutospacing="0" w:after="200" w:afterAutospacing="0" w:line="276" w:lineRule="auto"/>
        <w:jc w:val="center"/>
        <w:textAlignment w:val="baseline"/>
        <w:rPr>
          <w:color w:val="000000"/>
          <w:sz w:val="22"/>
          <w:szCs w:val="22"/>
        </w:rPr>
      </w:pPr>
      <w:r w:rsidRPr="00C85FFC">
        <w:rPr>
          <w:b/>
          <w:bCs/>
          <w:color w:val="000000"/>
          <w:sz w:val="22"/>
          <w:szCs w:val="22"/>
        </w:rPr>
        <w:t>ČESKÝ VĚDECKO-TECHNOLOGICKÝ INSTITUT</w:t>
      </w:r>
    </w:p>
    <w:p w:rsidR="00C04239" w:rsidRPr="00C85FFC" w:rsidRDefault="00C04239" w:rsidP="005E0457">
      <w:pPr>
        <w:jc w:val="center"/>
        <w:rPr>
          <w:rFonts w:ascii="Times New Roman" w:hAnsi="Times New Roman"/>
          <w:b/>
          <w:szCs w:val="24"/>
        </w:rPr>
      </w:pPr>
      <w:r w:rsidRPr="00C85FFC">
        <w:rPr>
          <w:rFonts w:ascii="Times New Roman" w:hAnsi="Times New Roman"/>
          <w:b/>
          <w:szCs w:val="24"/>
        </w:rPr>
        <w:t>§ 1</w:t>
      </w:r>
    </w:p>
    <w:p w:rsidR="00C04239" w:rsidRPr="00C85FFC" w:rsidRDefault="00C04239" w:rsidP="005E0457">
      <w:pPr>
        <w:jc w:val="center"/>
        <w:rPr>
          <w:rFonts w:ascii="Times New Roman" w:hAnsi="Times New Roman"/>
          <w:b/>
          <w:szCs w:val="24"/>
        </w:rPr>
      </w:pPr>
      <w:r w:rsidRPr="00C85FFC">
        <w:rPr>
          <w:rFonts w:ascii="Times New Roman" w:hAnsi="Times New Roman"/>
          <w:b/>
          <w:szCs w:val="24"/>
        </w:rPr>
        <w:t>Základní ustanovení</w:t>
      </w:r>
    </w:p>
    <w:p w:rsidR="00C04239" w:rsidRPr="00C85FFC" w:rsidRDefault="00C04239" w:rsidP="005E0457">
      <w:pPr>
        <w:pStyle w:val="NormalWeb"/>
        <w:numPr>
          <w:ilvl w:val="0"/>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Zřizuje se Český vědecko-technologický institut se sídlem v Praze (dále jen "Institut"). </w:t>
      </w:r>
      <w:r>
        <w:rPr>
          <w:color w:val="000000"/>
          <w:sz w:val="22"/>
          <w:szCs w:val="22"/>
        </w:rPr>
        <w:t>Posláním</w:t>
      </w:r>
      <w:r w:rsidRPr="00C85FFC">
        <w:rPr>
          <w:color w:val="000000"/>
          <w:sz w:val="22"/>
          <w:szCs w:val="22"/>
        </w:rPr>
        <w:t xml:space="preserve"> Institutu je podporovat rozvoj výzkumné činnosti nejvyšší kvality, </w:t>
      </w:r>
      <w:r>
        <w:rPr>
          <w:color w:val="000000"/>
          <w:sz w:val="22"/>
          <w:szCs w:val="22"/>
        </w:rPr>
        <w:t>posuzované podle světových měřítek</w:t>
      </w:r>
      <w:r w:rsidRPr="00C85FFC">
        <w:rPr>
          <w:color w:val="000000"/>
          <w:sz w:val="22"/>
          <w:szCs w:val="22"/>
        </w:rPr>
        <w:t xml:space="preserve">. </w:t>
      </w:r>
    </w:p>
    <w:p w:rsidR="00C04239" w:rsidRPr="00C85FFC" w:rsidRDefault="00C04239" w:rsidP="005E0457">
      <w:pPr>
        <w:pStyle w:val="NormalWeb"/>
        <w:numPr>
          <w:ilvl w:val="0"/>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Institut je právnickou osobou ve formě nadace</w:t>
      </w:r>
      <w:r>
        <w:rPr>
          <w:color w:val="000000"/>
          <w:sz w:val="22"/>
          <w:szCs w:val="22"/>
        </w:rPr>
        <w:t xml:space="preserve"> podle zvláštního právního předpisu</w:t>
      </w:r>
      <w:r>
        <w:rPr>
          <w:rStyle w:val="FootnoteReference"/>
          <w:color w:val="000000"/>
          <w:sz w:val="22"/>
          <w:szCs w:val="22"/>
        </w:rPr>
        <w:footnoteReference w:id="1"/>
      </w:r>
      <w:r w:rsidRPr="00C85FFC">
        <w:rPr>
          <w:color w:val="000000"/>
          <w:sz w:val="22"/>
          <w:szCs w:val="22"/>
        </w:rPr>
        <w:t>, založenou Ministerstvem financí /Ministerstvem školství, mládeže a tělovýchovy (dále jen "ministerstvo"). Jeho činnost je nezávislá na ministerstvu a řídí se pouze tímto zákonem a dalšími obecně závaznými právními předpisy upravujícími činnost nadací.</w:t>
      </w:r>
    </w:p>
    <w:p w:rsidR="00C04239" w:rsidRPr="00C85FFC" w:rsidRDefault="00C04239" w:rsidP="005E0457">
      <w:pPr>
        <w:pStyle w:val="NormalWeb"/>
        <w:numPr>
          <w:ilvl w:val="0"/>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Cílem CIST je podporovat systematicky a nadstandardním způsobem</w:t>
      </w:r>
    </w:p>
    <w:p w:rsidR="00C04239" w:rsidRPr="00C85FFC" w:rsidRDefault="00C04239" w:rsidP="005E0457">
      <w:pPr>
        <w:pStyle w:val="NormalWeb"/>
        <w:numPr>
          <w:ilvl w:val="1"/>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špičkové vědce a jejich týmy v České republice (dále jen “vědecký tým”), vybrané na principu excelence ve výzkumu a schopnosti vyniknout v mezinárodním prostředí, a to bez ohledu na obor a instituci, ve které vědecký tým působí, aby byla zajištěna jejich stálost po období nejméně deseti let, a nadkritická velikost potřebná pro dostatečnou vědeckou konkurenceschopnost v mezinárodním měřítku,</w:t>
      </w:r>
    </w:p>
    <w:p w:rsidR="00C04239" w:rsidRPr="00C85FFC" w:rsidRDefault="00C04239" w:rsidP="005E0457">
      <w:pPr>
        <w:pStyle w:val="NormalWeb"/>
        <w:numPr>
          <w:ilvl w:val="1"/>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doktorské studium studentů spolupracujících s vědeckým týmem, uskutečňované ve</w:t>
      </w:r>
      <w:r>
        <w:rPr>
          <w:color w:val="000000"/>
          <w:sz w:val="22"/>
          <w:szCs w:val="22"/>
        </w:rPr>
        <w:t> </w:t>
      </w:r>
      <w:r w:rsidRPr="00C85FFC">
        <w:rPr>
          <w:color w:val="000000"/>
          <w:sz w:val="22"/>
          <w:szCs w:val="22"/>
        </w:rPr>
        <w:t>spolupráci s vysokou školou podle zvláštního právního předpisu</w:t>
      </w:r>
      <w:r>
        <w:rPr>
          <w:rStyle w:val="FootnoteReference"/>
          <w:color w:val="000000"/>
          <w:sz w:val="22"/>
          <w:szCs w:val="22"/>
        </w:rPr>
        <w:footnoteReference w:id="2"/>
      </w:r>
      <w:r w:rsidRPr="00C85FFC">
        <w:rPr>
          <w:color w:val="000000"/>
          <w:sz w:val="22"/>
          <w:szCs w:val="22"/>
        </w:rPr>
        <w:t>, a</w:t>
      </w:r>
    </w:p>
    <w:p w:rsidR="00C04239" w:rsidRPr="00C85FFC" w:rsidRDefault="00C04239" w:rsidP="005E0457">
      <w:pPr>
        <w:pStyle w:val="NormalWeb"/>
        <w:numPr>
          <w:ilvl w:val="1"/>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motivovat vědecké týmy k vysoké mobilitě a ke spolupráci s nejlepšími partnery ve světě.</w:t>
      </w:r>
    </w:p>
    <w:p w:rsidR="00C04239" w:rsidRPr="00C85FFC" w:rsidRDefault="00C04239" w:rsidP="005E0457">
      <w:pPr>
        <w:pStyle w:val="NormalWeb"/>
        <w:numPr>
          <w:ilvl w:val="0"/>
          <w:numId w:val="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Institut podporuje činnosti </w:t>
      </w:r>
      <w:r>
        <w:rPr>
          <w:color w:val="000000"/>
          <w:sz w:val="22"/>
          <w:szCs w:val="22"/>
        </w:rPr>
        <w:t xml:space="preserve">podle odstavce 3 </w:t>
      </w:r>
      <w:r w:rsidRPr="00C85FFC">
        <w:rPr>
          <w:color w:val="000000"/>
          <w:sz w:val="22"/>
          <w:szCs w:val="22"/>
        </w:rPr>
        <w:t xml:space="preserve">současně a neodděleně. </w:t>
      </w:r>
    </w:p>
    <w:p w:rsidR="00C04239" w:rsidRPr="00C85FFC" w:rsidRDefault="00C04239" w:rsidP="005E0457">
      <w:pPr>
        <w:keepNext/>
        <w:jc w:val="center"/>
        <w:rPr>
          <w:rFonts w:ascii="Times New Roman" w:hAnsi="Times New Roman"/>
          <w:b/>
          <w:szCs w:val="24"/>
        </w:rPr>
      </w:pPr>
      <w:r w:rsidRPr="00C85FFC">
        <w:rPr>
          <w:rFonts w:ascii="Times New Roman" w:hAnsi="Times New Roman"/>
          <w:b/>
          <w:szCs w:val="24"/>
        </w:rPr>
        <w:t xml:space="preserve">§ </w:t>
      </w:r>
      <w:r>
        <w:rPr>
          <w:rFonts w:ascii="Times New Roman" w:hAnsi="Times New Roman"/>
          <w:b/>
          <w:szCs w:val="24"/>
        </w:rPr>
        <w:t>2</w:t>
      </w:r>
    </w:p>
    <w:p w:rsidR="00C04239" w:rsidRPr="00C85FFC" w:rsidRDefault="00C04239" w:rsidP="005E0457">
      <w:pPr>
        <w:keepNext/>
        <w:jc w:val="center"/>
        <w:rPr>
          <w:rFonts w:ascii="Times New Roman" w:hAnsi="Times New Roman"/>
          <w:b/>
          <w:szCs w:val="24"/>
        </w:rPr>
      </w:pPr>
      <w:r w:rsidRPr="00C85FFC">
        <w:rPr>
          <w:rFonts w:ascii="Times New Roman" w:hAnsi="Times New Roman"/>
          <w:b/>
          <w:szCs w:val="24"/>
        </w:rPr>
        <w:t>Pracoviště Institutu</w:t>
      </w:r>
    </w:p>
    <w:p w:rsidR="00C04239" w:rsidRPr="00C85FFC" w:rsidRDefault="00C04239" w:rsidP="005E0457">
      <w:pPr>
        <w:pStyle w:val="Normal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Institut zřizuje ve spolupráci s vysokou školou nebo jinou výzkumnou organizací (dále jen “hostitelská organizace”) výzkumné a vzdělávací pracoviště Institutu jako místo výkonu výzkumné práce vědeckého týmu, které bude umístěno v hostitelské organizaci a nebude ve</w:t>
      </w:r>
      <w:r>
        <w:rPr>
          <w:color w:val="000000"/>
          <w:sz w:val="22"/>
          <w:szCs w:val="22"/>
        </w:rPr>
        <w:t> </w:t>
      </w:r>
      <w:r w:rsidRPr="00C85FFC">
        <w:rPr>
          <w:color w:val="000000"/>
          <w:sz w:val="22"/>
          <w:szCs w:val="22"/>
        </w:rPr>
        <w:t>vlastnictví Institutu. Činnost výzkumného týmu bude zajištěna smlouvou mezi Institutem a</w:t>
      </w:r>
      <w:r>
        <w:rPr>
          <w:color w:val="000000"/>
          <w:sz w:val="22"/>
          <w:szCs w:val="22"/>
        </w:rPr>
        <w:t> </w:t>
      </w:r>
      <w:r w:rsidRPr="00C85FFC">
        <w:rPr>
          <w:color w:val="000000"/>
          <w:sz w:val="22"/>
          <w:szCs w:val="22"/>
        </w:rPr>
        <w:t>hostitelskou organizací. Člen výzkumného týmu je zaměstnancem hostitelské organizace.</w:t>
      </w:r>
    </w:p>
    <w:p w:rsidR="00C04239" w:rsidRPr="00C85FFC" w:rsidRDefault="00C04239" w:rsidP="005E0457">
      <w:pPr>
        <w:pStyle w:val="Normal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Předmětem smlouvy mezi Institutem a hostitelskou organizací bude</w:t>
      </w:r>
    </w:p>
    <w:p w:rsidR="00C04239" w:rsidRPr="00C85FFC" w:rsidRDefault="00C04239" w:rsidP="005E0457">
      <w:pPr>
        <w:pStyle w:val="Normal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úhrada osobních nákladů členů výzkumného týmu, úhrada nákladů na výzkumnou činnost členů výzkumného týmu a úhrada podílu nepřímých nákladů hostitelské organizace v objemu nejvýše 20 % prostředků nadačního příspěvku poskytnutého výzkumnému týmu,</w:t>
      </w:r>
    </w:p>
    <w:p w:rsidR="00C04239" w:rsidRPr="00C85FFC" w:rsidRDefault="00C04239" w:rsidP="005E0457">
      <w:pPr>
        <w:pStyle w:val="Normal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dodatečné služby poskytované výzkumným týmem hostitelské instituci v objemu n</w:t>
      </w:r>
      <w:r>
        <w:rPr>
          <w:color w:val="000000"/>
          <w:sz w:val="22"/>
          <w:szCs w:val="22"/>
        </w:rPr>
        <w:t>ejvýše 20 </w:t>
      </w:r>
      <w:r w:rsidRPr="00C85FFC">
        <w:rPr>
          <w:color w:val="000000"/>
          <w:sz w:val="22"/>
          <w:szCs w:val="22"/>
        </w:rPr>
        <w:t>% prostředků nadačního příspěvku poskytnutého výzkumnému týmu, např. podpora postgraduálních a postdoktorských vzdělávacích programů v jiných týmech instituci, přístup ostatních zaměstnanců instituce k technickému vybavení pracoviště CIST,</w:t>
      </w:r>
    </w:p>
    <w:p w:rsidR="00C04239" w:rsidRPr="00C85FFC" w:rsidRDefault="00C04239" w:rsidP="005E0457">
      <w:pPr>
        <w:pStyle w:val="Normal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dohoda o spolupráci při uskutečnění doktorského programu výzkumného týmu,</w:t>
      </w:r>
    </w:p>
    <w:p w:rsidR="00C04239" w:rsidRPr="00C85FFC" w:rsidRDefault="00C04239" w:rsidP="005E0457">
      <w:pPr>
        <w:pStyle w:val="Normal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způsob nakládání s výsledky výzkumné činnosti (vlastnická a užívací práva),</w:t>
      </w:r>
    </w:p>
    <w:p w:rsidR="00C04239" w:rsidRPr="00C85FFC" w:rsidRDefault="00C04239" w:rsidP="005E0457">
      <w:pPr>
        <w:pStyle w:val="Normal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označení výzkumného a vzdělávacího pracoviště Institutu jako „výzkumné a vzdělávací pracoviště Institutu při vysoké škole …/veřejné výzkumné instituci …“ s uvedením plného obchodního jména Institutu a hostitelské organizace. </w:t>
      </w:r>
    </w:p>
    <w:p w:rsidR="00C04239" w:rsidRPr="00C85FFC" w:rsidRDefault="00C04239" w:rsidP="005E0457">
      <w:pPr>
        <w:pStyle w:val="Normal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Vlastníkem výsledků dosažených výzkumnou činností výzkumného a vzdělávacího pracoviště Institutu bude hostitelská organizace, pokud nebude ve smlouvě podle odstavce 2 dohodnuto jinak. V případě dvou nebo více hostitelských organizací budou výsledky hostitelskými organizacemi sdíleny v poměru stanoveném dohodou, např. dle podílu autorů. Hostitelská organizace a člen výzkumného týmu uvedou při nakládání s výsledky vždy informaci o dosažení výsledku s pomocí nadačního příspěvku Institutu.</w:t>
      </w:r>
    </w:p>
    <w:p w:rsidR="00C04239" w:rsidRPr="00C85FFC" w:rsidRDefault="00C04239" w:rsidP="005E0457">
      <w:pPr>
        <w:pStyle w:val="Normal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Hlavními zdroji financování výzkumného a vzdělávacího pracoviště Institutu jsou</w:t>
      </w:r>
    </w:p>
    <w:p w:rsidR="00C04239" w:rsidRPr="00C85FFC" w:rsidRDefault="00C04239" w:rsidP="005E0457">
      <w:pPr>
        <w:pStyle w:val="Normal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nadační příspěvek Institutu,</w:t>
      </w:r>
    </w:p>
    <w:p w:rsidR="00C04239" w:rsidRPr="00C85FFC" w:rsidRDefault="00C04239" w:rsidP="005E0457">
      <w:pPr>
        <w:pStyle w:val="Normal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prostředky od zahraničních poskytovatelů na řešení programových projektů a grantů,</w:t>
      </w:r>
    </w:p>
    <w:p w:rsidR="00C04239" w:rsidRPr="00C85FFC" w:rsidRDefault="00C04239" w:rsidP="005E0457">
      <w:pPr>
        <w:pStyle w:val="NormalWeb"/>
        <w:numPr>
          <w:ilvl w:val="1"/>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prostředky ze smluvního výzkumu, prováděného na základě smluv uzavřených s</w:t>
      </w:r>
      <w:r>
        <w:rPr>
          <w:color w:val="000000"/>
          <w:sz w:val="22"/>
          <w:szCs w:val="22"/>
        </w:rPr>
        <w:t> </w:t>
      </w:r>
      <w:r w:rsidRPr="00C85FFC">
        <w:rPr>
          <w:color w:val="000000"/>
          <w:sz w:val="22"/>
          <w:szCs w:val="22"/>
        </w:rPr>
        <w:t>podnikovým sektorem nebo prostředky ze servisní činnosti, pokud se nejedná o smluvní výzkum.</w:t>
      </w:r>
    </w:p>
    <w:p w:rsidR="00C04239" w:rsidRPr="00C85FFC" w:rsidRDefault="00C04239" w:rsidP="005E0457">
      <w:pPr>
        <w:pStyle w:val="Normal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Hostitelská instituce může podpořit výzkumné a vzdělávací pracoviště Institutu např. poskytnutím prostor, ve kterých výzkumné a vzdělávací pracoviště Institutu v hostitelské organizaci působí, bezúplatně nebo za snížený nájem; v takovém případě bude rozdíl mezi sníženým nájmem a nájmem v místě a čase obvyklém ve finančním vyjádření považován za příspěvek hostitelské organizace výzkumnému a vzdělávacímu pracovišti Institutu. Takový postup musí být uveden ve smlouvě mezi Institutem a hostitelskou organizací podle odstavce 2.</w:t>
      </w:r>
    </w:p>
    <w:p w:rsidR="00C04239" w:rsidRPr="00C85FFC" w:rsidRDefault="00C04239" w:rsidP="005E0457">
      <w:pPr>
        <w:pStyle w:val="NormalWeb"/>
        <w:numPr>
          <w:ilvl w:val="0"/>
          <w:numId w:val="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Výzkumné a vzdělávací pracoviště Institutu se může zúčastňovat veřejných soutěží ve výzkumu, experimentálním vývoji a inovacích vyhlašovaných podle zvláštního právního předpisu</w:t>
      </w:r>
      <w:r>
        <w:rPr>
          <w:rStyle w:val="FootnoteReference"/>
          <w:color w:val="000000"/>
          <w:sz w:val="22"/>
          <w:szCs w:val="22"/>
        </w:rPr>
        <w:footnoteReference w:id="3"/>
      </w:r>
      <w:r w:rsidRPr="00C85FFC">
        <w:rPr>
          <w:color w:val="000000"/>
          <w:sz w:val="22"/>
          <w:szCs w:val="22"/>
        </w:rPr>
        <w:t xml:space="preserve"> pouze bez nároku na účelovou podporu. Výzkumné a vzdělávací pracoviště Institutu po svém vzniku dokončí řešení programových projektů a grantů, na jejichž řešení získalo účelovou podporu od českých poskytovatelů, podle uzavřených smluv a vydaných rozhodnutí. Vznik výzkumného a</w:t>
      </w:r>
      <w:r>
        <w:rPr>
          <w:color w:val="000000"/>
          <w:sz w:val="22"/>
          <w:szCs w:val="22"/>
        </w:rPr>
        <w:t> </w:t>
      </w:r>
      <w:r w:rsidRPr="00C85FFC">
        <w:rPr>
          <w:color w:val="000000"/>
          <w:sz w:val="22"/>
          <w:szCs w:val="22"/>
        </w:rPr>
        <w:t>vzdělávacího pracoviště Institutu není důvodem pro ukončení poskytování účelové podpory anebo pro ukončení řešení programového projektu nebo grantu ze strany výzkumného a</w:t>
      </w:r>
      <w:r>
        <w:rPr>
          <w:color w:val="000000"/>
          <w:sz w:val="22"/>
          <w:szCs w:val="22"/>
        </w:rPr>
        <w:t> </w:t>
      </w:r>
      <w:r w:rsidRPr="00C85FFC">
        <w:rPr>
          <w:color w:val="000000"/>
          <w:sz w:val="22"/>
          <w:szCs w:val="22"/>
        </w:rPr>
        <w:t>vzdělávacího pracoviště Institutu nebo poskytovatele.</w:t>
      </w:r>
    </w:p>
    <w:p w:rsidR="00C04239" w:rsidRPr="00C85FFC" w:rsidRDefault="00C04239" w:rsidP="005E0457">
      <w:pPr>
        <w:jc w:val="center"/>
        <w:rPr>
          <w:rFonts w:ascii="Times New Roman" w:hAnsi="Times New Roman"/>
          <w:b/>
          <w:szCs w:val="24"/>
        </w:rPr>
      </w:pPr>
      <w:r w:rsidRPr="00C85FFC">
        <w:rPr>
          <w:rFonts w:ascii="Times New Roman" w:hAnsi="Times New Roman"/>
          <w:b/>
          <w:szCs w:val="24"/>
        </w:rPr>
        <w:t xml:space="preserve">§ </w:t>
      </w:r>
      <w:r>
        <w:rPr>
          <w:rFonts w:ascii="Times New Roman" w:hAnsi="Times New Roman"/>
          <w:b/>
          <w:szCs w:val="24"/>
        </w:rPr>
        <w:t>3</w:t>
      </w:r>
    </w:p>
    <w:p w:rsidR="00C04239" w:rsidRPr="00C85FFC" w:rsidRDefault="00C04239" w:rsidP="005E0457">
      <w:pPr>
        <w:jc w:val="center"/>
        <w:rPr>
          <w:rFonts w:ascii="Times New Roman" w:hAnsi="Times New Roman"/>
          <w:b/>
          <w:szCs w:val="24"/>
        </w:rPr>
      </w:pPr>
      <w:r w:rsidRPr="00C85FFC">
        <w:rPr>
          <w:rFonts w:ascii="Times New Roman" w:hAnsi="Times New Roman"/>
          <w:b/>
          <w:szCs w:val="24"/>
        </w:rPr>
        <w:t>Vědecký tým</w:t>
      </w:r>
    </w:p>
    <w:p w:rsidR="00C04239" w:rsidRPr="00C85FFC" w:rsidRDefault="00C04239" w:rsidP="005E0457">
      <w:pPr>
        <w:pStyle w:val="NormalWeb"/>
        <w:numPr>
          <w:ilvl w:val="0"/>
          <w:numId w:val="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Vědecký tým je základní jednotkou Institutu, vedenou významnou osobností světové vědy podle mezinárodně uznávaných standardů vědecké práce. Vědecký tým může být umístěn v jedné výzkumné organizaci nebo v několika výzkumných institucích. </w:t>
      </w:r>
      <w:r>
        <w:rPr>
          <w:color w:val="000000"/>
          <w:sz w:val="22"/>
          <w:szCs w:val="22"/>
        </w:rPr>
        <w:t>Vědecký tým je složen z vědeckých pracovníků, studentů doktorského studijního programu a technického personálu</w:t>
      </w:r>
      <w:r w:rsidRPr="00C85FFC">
        <w:rPr>
          <w:color w:val="000000"/>
          <w:sz w:val="22"/>
          <w:szCs w:val="22"/>
        </w:rPr>
        <w:t xml:space="preserve">. Složení </w:t>
      </w:r>
      <w:r>
        <w:rPr>
          <w:color w:val="000000"/>
          <w:sz w:val="22"/>
          <w:szCs w:val="22"/>
        </w:rPr>
        <w:t xml:space="preserve">vědeckého </w:t>
      </w:r>
      <w:r w:rsidRPr="00C85FFC">
        <w:rPr>
          <w:color w:val="000000"/>
          <w:sz w:val="22"/>
          <w:szCs w:val="22"/>
        </w:rPr>
        <w:t xml:space="preserve">týmu </w:t>
      </w:r>
      <w:r>
        <w:rPr>
          <w:color w:val="000000"/>
          <w:sz w:val="22"/>
          <w:szCs w:val="22"/>
        </w:rPr>
        <w:t>je</w:t>
      </w:r>
      <w:r w:rsidRPr="00C85FFC">
        <w:rPr>
          <w:color w:val="000000"/>
          <w:sz w:val="22"/>
          <w:szCs w:val="22"/>
        </w:rPr>
        <w:t xml:space="preserve"> mezinárodní a proměnlivé vzhledem k velké mobilitě jeho členů.</w:t>
      </w:r>
    </w:p>
    <w:p w:rsidR="00C04239" w:rsidRDefault="00C04239" w:rsidP="005E0457">
      <w:pPr>
        <w:pStyle w:val="NormalWeb"/>
        <w:numPr>
          <w:ilvl w:val="0"/>
          <w:numId w:val="4"/>
        </w:numPr>
        <w:tabs>
          <w:tab w:val="left" w:pos="1134"/>
        </w:tabs>
        <w:spacing w:before="0" w:beforeAutospacing="0" w:after="200" w:afterAutospacing="0" w:line="276" w:lineRule="auto"/>
        <w:jc w:val="both"/>
        <w:textAlignment w:val="baseline"/>
        <w:rPr>
          <w:color w:val="000000"/>
          <w:sz w:val="22"/>
          <w:szCs w:val="22"/>
        </w:rPr>
      </w:pPr>
      <w:r w:rsidRPr="008403CC">
        <w:rPr>
          <w:color w:val="000000"/>
          <w:sz w:val="22"/>
          <w:szCs w:val="22"/>
        </w:rPr>
        <w:t>Je-li hostitelskou organizací vysoká škola, je vědecký tým podporovaný z nadačního příspěvku Institutu současně místem vzdělávání vybraných studentů doktorského studia. Je-li hostitelskou organizací výzkumná organizace, která není vysokou školou a která nemůže registrovat a vzdělávat studenty doktorského studia, uzavře Institut dohodu s vysokou školou a</w:t>
      </w:r>
      <w:r>
        <w:rPr>
          <w:color w:val="000000"/>
          <w:sz w:val="22"/>
          <w:szCs w:val="22"/>
        </w:rPr>
        <w:t> </w:t>
      </w:r>
      <w:r w:rsidRPr="008403CC">
        <w:rPr>
          <w:color w:val="000000"/>
          <w:sz w:val="22"/>
          <w:szCs w:val="22"/>
        </w:rPr>
        <w:t>umožní školit doktorandy této vysoké školy. Studenti doktorského studia podle odstavce 2 zůstanou po celou dobu spolupráce s Institutem studenty vysoké školy.</w:t>
      </w:r>
    </w:p>
    <w:p w:rsidR="00C04239" w:rsidRDefault="00C04239" w:rsidP="005E0457">
      <w:pPr>
        <w:pStyle w:val="NormalWeb"/>
        <w:numPr>
          <w:ilvl w:val="0"/>
          <w:numId w:val="4"/>
        </w:numPr>
        <w:tabs>
          <w:tab w:val="left" w:pos="1134"/>
        </w:tabs>
        <w:spacing w:before="0" w:beforeAutospacing="0" w:after="200" w:afterAutospacing="0" w:line="276" w:lineRule="auto"/>
        <w:jc w:val="both"/>
        <w:textAlignment w:val="baseline"/>
        <w:rPr>
          <w:color w:val="000000"/>
          <w:sz w:val="22"/>
          <w:szCs w:val="22"/>
        </w:rPr>
      </w:pPr>
      <w:r w:rsidRPr="008403CC">
        <w:rPr>
          <w:color w:val="000000"/>
          <w:sz w:val="22"/>
          <w:szCs w:val="22"/>
        </w:rPr>
        <w:t>Institut nemá oprávnění udělovat zákonem stanovená osvědčení o absolvování studia.</w:t>
      </w:r>
    </w:p>
    <w:p w:rsidR="00C04239" w:rsidRDefault="00C04239" w:rsidP="005E0457">
      <w:pPr>
        <w:jc w:val="center"/>
        <w:rPr>
          <w:rFonts w:ascii="Times New Roman" w:hAnsi="Times New Roman"/>
          <w:b/>
          <w:szCs w:val="24"/>
        </w:rPr>
      </w:pPr>
      <w:r>
        <w:rPr>
          <w:rFonts w:ascii="Times New Roman" w:hAnsi="Times New Roman"/>
          <w:b/>
          <w:szCs w:val="24"/>
        </w:rPr>
        <w:t>§ 4</w:t>
      </w:r>
    </w:p>
    <w:p w:rsidR="00C04239" w:rsidRPr="00D5612B" w:rsidRDefault="00C04239" w:rsidP="005E0457">
      <w:pPr>
        <w:jc w:val="center"/>
        <w:rPr>
          <w:rFonts w:ascii="Times New Roman" w:hAnsi="Times New Roman"/>
          <w:b/>
          <w:szCs w:val="24"/>
        </w:rPr>
      </w:pPr>
      <w:r>
        <w:rPr>
          <w:rFonts w:ascii="Times New Roman" w:hAnsi="Times New Roman"/>
          <w:b/>
          <w:szCs w:val="24"/>
        </w:rPr>
        <w:t>Zajištění kvality</w:t>
      </w:r>
    </w:p>
    <w:p w:rsidR="00C04239" w:rsidRDefault="00C04239" w:rsidP="005E0457">
      <w:pPr>
        <w:pStyle w:val="NormalWeb"/>
        <w:numPr>
          <w:ilvl w:val="0"/>
          <w:numId w:val="5"/>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Pro zajištění špičkové kvality podporované výzkumné činnosti přijme správní rada Institutu vnitřní pravidla výběru a hodnocení podporovaných vědeckých týmů a jejich uskupení, založená na mezinárodně platných standardech špičkový</w:t>
      </w:r>
      <w:r>
        <w:rPr>
          <w:color w:val="000000"/>
          <w:sz w:val="22"/>
          <w:szCs w:val="22"/>
        </w:rPr>
        <w:t>ch vědeckých pracovišť ve světě, a tato pravidla zveřejní před zahájením procesu výběru vědeckých týmů nebo hodnocení podporovaných vědeckých týmů.</w:t>
      </w:r>
    </w:p>
    <w:p w:rsidR="00C04239" w:rsidRPr="00510F2C" w:rsidRDefault="00C04239" w:rsidP="005E0457">
      <w:pPr>
        <w:pStyle w:val="NormalWeb"/>
        <w:numPr>
          <w:ilvl w:val="0"/>
          <w:numId w:val="5"/>
        </w:numPr>
        <w:tabs>
          <w:tab w:val="left" w:pos="1134"/>
        </w:tabs>
        <w:spacing w:before="0" w:beforeAutospacing="0" w:after="200" w:afterAutospacing="0" w:line="276" w:lineRule="auto"/>
        <w:jc w:val="both"/>
        <w:textAlignment w:val="baseline"/>
        <w:rPr>
          <w:color w:val="000000"/>
          <w:sz w:val="22"/>
          <w:szCs w:val="22"/>
        </w:rPr>
      </w:pPr>
      <w:r w:rsidRPr="00510F2C">
        <w:rPr>
          <w:color w:val="000000"/>
          <w:sz w:val="22"/>
          <w:szCs w:val="22"/>
        </w:rPr>
        <w:t>Kritéria pro výběr příjemců nadačního příspěvku jsou zejména kvalita vedoucího týmu a</w:t>
      </w:r>
      <w:r>
        <w:rPr>
          <w:color w:val="000000"/>
          <w:sz w:val="22"/>
          <w:szCs w:val="22"/>
        </w:rPr>
        <w:t> </w:t>
      </w:r>
      <w:r w:rsidRPr="00510F2C">
        <w:rPr>
          <w:color w:val="000000"/>
          <w:sz w:val="22"/>
          <w:szCs w:val="22"/>
        </w:rPr>
        <w:t>dalších klíčových osobností vědeckého týmu a jeho výzkumného programu, velikost vědeckého týmu a jeho struktura, existence mezioborových projektů, míra dlouhodobé mobility členů vědeckého týmu,</w:t>
      </w:r>
      <w:r>
        <w:rPr>
          <w:color w:val="000000"/>
          <w:sz w:val="22"/>
          <w:szCs w:val="22"/>
        </w:rPr>
        <w:t xml:space="preserve"> úroveň mezinárodní spolupráce, společné projekty s průmyslovými podniky, (pokud přicházejí v úvahu), výsledky aplikovaného výzkumu (pokud přicházejí v úvahu) a kvalita hostitelské instituce.</w:t>
      </w:r>
    </w:p>
    <w:p w:rsidR="00C04239" w:rsidRPr="00C85FFC" w:rsidRDefault="00C04239" w:rsidP="005E0457">
      <w:pPr>
        <w:pStyle w:val="NormalWeb"/>
        <w:numPr>
          <w:ilvl w:val="0"/>
          <w:numId w:val="5"/>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Institut </w:t>
      </w:r>
      <w:r>
        <w:rPr>
          <w:color w:val="000000"/>
          <w:sz w:val="22"/>
          <w:szCs w:val="22"/>
        </w:rPr>
        <w:t xml:space="preserve">provádí pravidelné </w:t>
      </w:r>
      <w:r w:rsidRPr="00C85FFC">
        <w:rPr>
          <w:color w:val="000000"/>
          <w:sz w:val="22"/>
          <w:szCs w:val="22"/>
        </w:rPr>
        <w:t>mezinárodní hodnocení. Hodnotící zprávu předá Institut prostřednictvím ministerstva/Rady pro výzkum, vývoj a inovace vládě a po projednání vládou ji zveřejní.</w:t>
      </w:r>
    </w:p>
    <w:p w:rsidR="00C04239" w:rsidRPr="00D5612B" w:rsidRDefault="00C04239" w:rsidP="005E0457">
      <w:pPr>
        <w:keepNext/>
        <w:jc w:val="center"/>
        <w:rPr>
          <w:rFonts w:ascii="Times New Roman" w:hAnsi="Times New Roman"/>
          <w:b/>
          <w:szCs w:val="24"/>
        </w:rPr>
      </w:pPr>
      <w:r>
        <w:rPr>
          <w:rFonts w:ascii="Times New Roman" w:hAnsi="Times New Roman"/>
          <w:b/>
          <w:szCs w:val="24"/>
        </w:rPr>
        <w:t>§ 5</w:t>
      </w:r>
    </w:p>
    <w:p w:rsidR="00C04239" w:rsidRPr="00D5612B" w:rsidRDefault="00C04239" w:rsidP="005E0457">
      <w:pPr>
        <w:keepNext/>
        <w:jc w:val="center"/>
        <w:rPr>
          <w:rFonts w:ascii="Times New Roman" w:hAnsi="Times New Roman"/>
          <w:b/>
          <w:szCs w:val="24"/>
        </w:rPr>
      </w:pPr>
      <w:r w:rsidRPr="00D5612B">
        <w:rPr>
          <w:rFonts w:ascii="Times New Roman" w:hAnsi="Times New Roman"/>
          <w:b/>
          <w:szCs w:val="24"/>
        </w:rPr>
        <w:t>Financování</w:t>
      </w:r>
    </w:p>
    <w:p w:rsidR="00C04239" w:rsidRPr="00C85FFC" w:rsidRDefault="00C04239" w:rsidP="005E0457">
      <w:pPr>
        <w:pStyle w:val="NormalWeb"/>
        <w:numPr>
          <w:ilvl w:val="0"/>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Institut hospodaří s vlastním majetkem. Vlastní majetek Institut nabývá </w:t>
      </w:r>
    </w:p>
    <w:p w:rsidR="00C04239" w:rsidRPr="00C85FFC" w:rsidRDefault="00C04239" w:rsidP="005E0457">
      <w:pPr>
        <w:pStyle w:val="Normal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přijetím finančních prostředků ve výši nejméně jedné miliardy korun ročně z výdajů státního rozpočtu České republiky na výzkum, experimentální vývoj a inovace, a to prostřednictvím rozpočtové kapitoly ministerstva jako nadačního daru zakladatele,</w:t>
      </w:r>
    </w:p>
    <w:p w:rsidR="00C04239" w:rsidRPr="00C85FFC" w:rsidRDefault="00C04239" w:rsidP="005E0457">
      <w:pPr>
        <w:pStyle w:val="Normal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přijetím finančních nebo věcných darů nebo dědictví od jiných osob ve prospěch Institutu,</w:t>
      </w:r>
    </w:p>
    <w:p w:rsidR="00C04239" w:rsidRPr="00C85FFC" w:rsidRDefault="00C04239" w:rsidP="005E0457">
      <w:pPr>
        <w:pStyle w:val="Normal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z úroků z vkladů, penále, pojistných plnění a jiných plateb získaných v souvislosti s</w:t>
      </w:r>
      <w:r>
        <w:rPr>
          <w:color w:val="000000"/>
          <w:sz w:val="22"/>
          <w:szCs w:val="22"/>
        </w:rPr>
        <w:t> </w:t>
      </w:r>
      <w:r w:rsidRPr="00C85FFC">
        <w:rPr>
          <w:color w:val="000000"/>
          <w:sz w:val="22"/>
          <w:szCs w:val="22"/>
        </w:rPr>
        <w:t xml:space="preserve">použitím prostředků Institutu, </w:t>
      </w:r>
    </w:p>
    <w:p w:rsidR="00C04239" w:rsidRPr="00C85FFC" w:rsidRDefault="00C04239" w:rsidP="005E0457">
      <w:pPr>
        <w:pStyle w:val="Normal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přijetím prostředků ze strukturálních </w:t>
      </w:r>
      <w:r>
        <w:rPr>
          <w:color w:val="000000"/>
          <w:sz w:val="22"/>
          <w:szCs w:val="22"/>
        </w:rPr>
        <w:t>fondů</w:t>
      </w:r>
      <w:r w:rsidRPr="00C85FFC">
        <w:rPr>
          <w:color w:val="000000"/>
          <w:sz w:val="22"/>
          <w:szCs w:val="22"/>
        </w:rPr>
        <w:t xml:space="preserve"> Evropských společenství,</w:t>
      </w:r>
    </w:p>
    <w:p w:rsidR="00C04239" w:rsidRPr="00C85FFC" w:rsidRDefault="00C04239" w:rsidP="005E0457">
      <w:pPr>
        <w:pStyle w:val="Normal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z vlastní činnosti. </w:t>
      </w:r>
    </w:p>
    <w:p w:rsidR="00C04239" w:rsidRPr="00C85FFC" w:rsidRDefault="00C04239" w:rsidP="005E0457">
      <w:pPr>
        <w:pStyle w:val="NormalWeb"/>
        <w:numPr>
          <w:ilvl w:val="0"/>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Česká republika ani jiné osoby podle odstavce 1 písm. b) nebo d) nemohou uplatňovat žádný vliv na poskytování </w:t>
      </w:r>
      <w:r>
        <w:rPr>
          <w:color w:val="000000"/>
          <w:sz w:val="22"/>
          <w:szCs w:val="22"/>
        </w:rPr>
        <w:t xml:space="preserve">nadačních příspěvků na </w:t>
      </w:r>
      <w:r w:rsidRPr="00C85FFC">
        <w:rPr>
          <w:color w:val="000000"/>
          <w:sz w:val="22"/>
          <w:szCs w:val="22"/>
        </w:rPr>
        <w:t>podpor</w:t>
      </w:r>
      <w:r>
        <w:rPr>
          <w:color w:val="000000"/>
          <w:sz w:val="22"/>
          <w:szCs w:val="22"/>
        </w:rPr>
        <w:t>u</w:t>
      </w:r>
      <w:r w:rsidRPr="00C85FFC">
        <w:rPr>
          <w:color w:val="000000"/>
          <w:sz w:val="22"/>
          <w:szCs w:val="22"/>
        </w:rPr>
        <w:t xml:space="preserve"> výzkumné činnosti nejvyšší kvality (§ 1 odst. 1), ani nemohou mít přednostní práva přístupu k dosaženým výsledkům Institutu.</w:t>
      </w:r>
    </w:p>
    <w:p w:rsidR="00C04239" w:rsidRPr="00C85FFC" w:rsidRDefault="00C04239" w:rsidP="005E0457">
      <w:pPr>
        <w:pStyle w:val="NormalWeb"/>
        <w:numPr>
          <w:ilvl w:val="0"/>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Institut nesmí</w:t>
      </w:r>
    </w:p>
    <w:p w:rsidR="00C04239" w:rsidRPr="00C85FFC" w:rsidRDefault="00C04239" w:rsidP="005E0457">
      <w:pPr>
        <w:pStyle w:val="Normal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stát se společníkem veřejné obchodní společnosti nebo komplementářem komanditní společnosti,</w:t>
      </w:r>
    </w:p>
    <w:p w:rsidR="00C04239" w:rsidRPr="00C85FFC" w:rsidRDefault="00C04239" w:rsidP="005E0457">
      <w:pPr>
        <w:pStyle w:val="Normal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využít majetek nebo jeho část k podnikání/ekonomické činnosti, a to ani prostřednictvím právnických osob, které založil sám nebo společně s jinými osobami/vysokou školou nebo veřejnou výzkumnou institucí,</w:t>
      </w:r>
    </w:p>
    <w:p w:rsidR="00C04239" w:rsidRPr="00C85FFC" w:rsidRDefault="00C04239" w:rsidP="005E0457">
      <w:pPr>
        <w:pStyle w:val="NormalWeb"/>
        <w:numPr>
          <w:ilvl w:val="1"/>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vkládat do jiné právnické osoby nemovité věci vložené do Institutu zakladatelem a</w:t>
      </w:r>
      <w:r>
        <w:rPr>
          <w:color w:val="000000"/>
          <w:sz w:val="22"/>
          <w:szCs w:val="22"/>
        </w:rPr>
        <w:t> </w:t>
      </w:r>
      <w:r w:rsidRPr="00C85FFC">
        <w:rPr>
          <w:color w:val="000000"/>
          <w:sz w:val="22"/>
          <w:szCs w:val="22"/>
        </w:rPr>
        <w:t>prostředky z darů poskytnutých podle odstavce 1 písm. b).</w:t>
      </w:r>
    </w:p>
    <w:p w:rsidR="00C04239" w:rsidRPr="00C85FFC" w:rsidRDefault="00C04239" w:rsidP="005E0457">
      <w:pPr>
        <w:pStyle w:val="NormalWeb"/>
        <w:numPr>
          <w:ilvl w:val="0"/>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Institut nesmí zajišťovat závazky jiných osob ani zřizovat zástavní právo k nemovitostem a nemůže nabývat jiné cenné papíry než cenné papíry vydané státem nebo územním samosprávným celkem, za jejichž splacení se stát nebo územní samosprávný celek zaručil.</w:t>
      </w:r>
    </w:p>
    <w:p w:rsidR="00C04239" w:rsidRPr="00C85FFC" w:rsidRDefault="00C04239" w:rsidP="005E0457">
      <w:pPr>
        <w:pStyle w:val="NormalWeb"/>
        <w:numPr>
          <w:ilvl w:val="0"/>
          <w:numId w:val="6"/>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Zcizí-li Institut majetek, je povinen sjednat cenu ve výši, která je v daném místě a čase obvyklá; bezúplatně nelze majetek zcizit, a to ani ve veřejném zájmu. Výnos ze zcizeného majetku musí Institut použít pouze k plnění poslání a cílů, pro které byl zřízen. </w:t>
      </w:r>
    </w:p>
    <w:p w:rsidR="00C04239" w:rsidRPr="00D5612B" w:rsidRDefault="00C04239" w:rsidP="005E0457">
      <w:pPr>
        <w:keepNext/>
        <w:jc w:val="center"/>
        <w:rPr>
          <w:rFonts w:ascii="Times New Roman" w:hAnsi="Times New Roman"/>
          <w:b/>
          <w:szCs w:val="24"/>
        </w:rPr>
      </w:pPr>
      <w:r>
        <w:rPr>
          <w:rFonts w:ascii="Times New Roman" w:hAnsi="Times New Roman"/>
          <w:b/>
          <w:szCs w:val="24"/>
        </w:rPr>
        <w:t>§ 6</w:t>
      </w:r>
    </w:p>
    <w:p w:rsidR="00C04239" w:rsidRPr="00D5612B" w:rsidRDefault="00C04239" w:rsidP="005E0457">
      <w:pPr>
        <w:keepNext/>
        <w:jc w:val="center"/>
        <w:rPr>
          <w:rFonts w:ascii="Times New Roman" w:hAnsi="Times New Roman"/>
          <w:b/>
          <w:szCs w:val="24"/>
        </w:rPr>
      </w:pPr>
      <w:r w:rsidRPr="00D5612B">
        <w:rPr>
          <w:rFonts w:ascii="Times New Roman" w:hAnsi="Times New Roman"/>
          <w:b/>
          <w:szCs w:val="24"/>
        </w:rPr>
        <w:t>Použití prostředků Institutu</w:t>
      </w:r>
    </w:p>
    <w:p w:rsidR="00C04239" w:rsidRPr="00C85FFC" w:rsidRDefault="00C04239" w:rsidP="005E0457">
      <w:pPr>
        <w:pStyle w:val="NormalWeb"/>
        <w:numPr>
          <w:ilvl w:val="0"/>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Finanční prostředky, se kterými Institut hospodaří, lze použít pouze</w:t>
      </w:r>
    </w:p>
    <w:p w:rsidR="00C04239" w:rsidRPr="00C85FFC" w:rsidRDefault="00C04239" w:rsidP="005E0457">
      <w:pPr>
        <w:pStyle w:val="NormalWeb"/>
        <w:numPr>
          <w:ilvl w:val="1"/>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k poskytování nadačních příspěvků špičkovým vědcům a </w:t>
      </w:r>
      <w:r>
        <w:rPr>
          <w:color w:val="000000"/>
          <w:sz w:val="22"/>
          <w:szCs w:val="22"/>
        </w:rPr>
        <w:t>jimi vedeným vědeckým</w:t>
      </w:r>
      <w:r w:rsidRPr="00C85FFC">
        <w:rPr>
          <w:color w:val="000000"/>
          <w:sz w:val="22"/>
          <w:szCs w:val="22"/>
        </w:rPr>
        <w:t xml:space="preserve"> týmům působících v České republice, </w:t>
      </w:r>
    </w:p>
    <w:p w:rsidR="00C04239" w:rsidRPr="00C85FFC" w:rsidRDefault="00C04239" w:rsidP="005E0457">
      <w:pPr>
        <w:pStyle w:val="NormalWeb"/>
        <w:numPr>
          <w:ilvl w:val="1"/>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k úhradě nákladů spojených se správou a činností Institutu, </w:t>
      </w:r>
    </w:p>
    <w:p w:rsidR="00C04239" w:rsidRPr="00C85FFC" w:rsidRDefault="00C04239" w:rsidP="005E0457">
      <w:pPr>
        <w:pStyle w:val="NormalWeb"/>
        <w:numPr>
          <w:ilvl w:val="1"/>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k úhradě nákladů spojených s poskytováním prostředků podle písmene a).</w:t>
      </w:r>
    </w:p>
    <w:p w:rsidR="00C04239" w:rsidRPr="00C85FFC" w:rsidRDefault="00C04239" w:rsidP="005E0457">
      <w:pPr>
        <w:pStyle w:val="NormalWeb"/>
        <w:numPr>
          <w:ilvl w:val="0"/>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Před poskytnutím nadačního příspěvku podle písmene a) si Institut vyžádá od fyzické nebo právnické osoby žádající o poskytnutí prostředků z Institutu informace a podklady nezbytné k posouzení její schopnosti hospodárně použít nadačního příspěvku k účelu, ke kterému mají být poskytnuty. </w:t>
      </w:r>
    </w:p>
    <w:p w:rsidR="00C04239" w:rsidRPr="00C85FFC" w:rsidRDefault="00C04239" w:rsidP="005E0457">
      <w:pPr>
        <w:pStyle w:val="NormalWeb"/>
        <w:numPr>
          <w:ilvl w:val="0"/>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Při hospodaření Institutu se nesmí aktiva Institutu snížit pod hodnotu stanovenou zvláštním zákonem. Zůstatky finančních prostředků Institutu se na konci kalendářního roku převádějí do následujícího kalendářního roku. </w:t>
      </w:r>
    </w:p>
    <w:p w:rsidR="00C04239" w:rsidRPr="00C85FFC" w:rsidRDefault="00C04239" w:rsidP="005E0457">
      <w:pPr>
        <w:pStyle w:val="NormalWeb"/>
        <w:numPr>
          <w:ilvl w:val="0"/>
          <w:numId w:val="7"/>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Na poskytnutí nadačního příspěvku není právní nárok. </w:t>
      </w:r>
    </w:p>
    <w:p w:rsidR="00C04239" w:rsidRPr="00D5612B" w:rsidRDefault="00C04239" w:rsidP="005E0457">
      <w:pPr>
        <w:keepNext/>
        <w:jc w:val="center"/>
        <w:rPr>
          <w:rFonts w:ascii="Times New Roman" w:hAnsi="Times New Roman"/>
          <w:b/>
          <w:szCs w:val="24"/>
        </w:rPr>
      </w:pPr>
      <w:r>
        <w:rPr>
          <w:rFonts w:ascii="Times New Roman" w:hAnsi="Times New Roman"/>
          <w:b/>
          <w:szCs w:val="24"/>
        </w:rPr>
        <w:t>§ 7</w:t>
      </w:r>
    </w:p>
    <w:p w:rsidR="00C04239" w:rsidRPr="00D5612B" w:rsidRDefault="00C04239" w:rsidP="005E0457">
      <w:pPr>
        <w:keepNext/>
        <w:jc w:val="center"/>
        <w:rPr>
          <w:rFonts w:ascii="Times New Roman" w:hAnsi="Times New Roman"/>
          <w:b/>
          <w:szCs w:val="24"/>
        </w:rPr>
      </w:pPr>
      <w:r w:rsidRPr="00D5612B">
        <w:rPr>
          <w:rFonts w:ascii="Times New Roman" w:hAnsi="Times New Roman"/>
          <w:b/>
          <w:szCs w:val="24"/>
        </w:rPr>
        <w:t xml:space="preserve">Tvorba a použití prostředků </w:t>
      </w:r>
      <w:r>
        <w:rPr>
          <w:rFonts w:ascii="Times New Roman" w:hAnsi="Times New Roman"/>
          <w:b/>
          <w:szCs w:val="24"/>
        </w:rPr>
        <w:t>fondu</w:t>
      </w:r>
      <w:r w:rsidRPr="00D5612B">
        <w:rPr>
          <w:rFonts w:ascii="Times New Roman" w:hAnsi="Times New Roman"/>
          <w:b/>
          <w:szCs w:val="24"/>
        </w:rPr>
        <w:t xml:space="preserve"> kulturních a sociálních potřeb</w:t>
      </w:r>
    </w:p>
    <w:p w:rsidR="00C04239" w:rsidRPr="00C85FFC" w:rsidRDefault="00C04239" w:rsidP="005E0457">
      <w:pPr>
        <w:pStyle w:val="NormalWeb"/>
        <w:tabs>
          <w:tab w:val="left" w:pos="1134"/>
        </w:tabs>
        <w:spacing w:before="0" w:beforeAutospacing="0" w:after="200" w:afterAutospacing="0" w:line="276" w:lineRule="auto"/>
        <w:ind w:firstLine="737"/>
        <w:jc w:val="both"/>
        <w:textAlignment w:val="baseline"/>
        <w:rPr>
          <w:color w:val="000000"/>
          <w:sz w:val="22"/>
          <w:szCs w:val="22"/>
        </w:rPr>
      </w:pPr>
      <w:r w:rsidRPr="00C85FFC">
        <w:rPr>
          <w:color w:val="000000"/>
          <w:sz w:val="22"/>
          <w:szCs w:val="22"/>
        </w:rPr>
        <w:t xml:space="preserve">Institut může vytvářet </w:t>
      </w:r>
      <w:r>
        <w:rPr>
          <w:color w:val="000000"/>
          <w:sz w:val="22"/>
          <w:szCs w:val="22"/>
        </w:rPr>
        <w:t>fond</w:t>
      </w:r>
      <w:r w:rsidRPr="00C85FFC">
        <w:rPr>
          <w:color w:val="000000"/>
          <w:sz w:val="22"/>
          <w:szCs w:val="22"/>
        </w:rPr>
        <w:t xml:space="preserve"> kulturních a sociálních potřeb, na jehož tvorbu a hospodaření s</w:t>
      </w:r>
      <w:r>
        <w:rPr>
          <w:color w:val="000000"/>
          <w:sz w:val="22"/>
          <w:szCs w:val="22"/>
        </w:rPr>
        <w:t> </w:t>
      </w:r>
      <w:r w:rsidRPr="00C85FFC">
        <w:rPr>
          <w:color w:val="000000"/>
          <w:sz w:val="22"/>
          <w:szCs w:val="22"/>
        </w:rPr>
        <w:t>prostředky se použijí ustanovení zvláštního právního předpisu</w:t>
      </w:r>
      <w:r>
        <w:rPr>
          <w:rStyle w:val="FootnoteReference"/>
          <w:color w:val="000000"/>
          <w:sz w:val="22"/>
          <w:szCs w:val="22"/>
        </w:rPr>
        <w:footnoteReference w:id="4"/>
      </w:r>
      <w:r w:rsidRPr="00C85FFC">
        <w:rPr>
          <w:color w:val="000000"/>
          <w:sz w:val="22"/>
          <w:szCs w:val="22"/>
        </w:rPr>
        <w:t xml:space="preserve"> obdobně. </w:t>
      </w:r>
    </w:p>
    <w:p w:rsidR="00C04239" w:rsidRPr="00D5612B" w:rsidRDefault="00C04239" w:rsidP="005E0457">
      <w:pPr>
        <w:keepNext/>
        <w:jc w:val="center"/>
        <w:rPr>
          <w:rFonts w:ascii="Times New Roman" w:hAnsi="Times New Roman"/>
          <w:b/>
          <w:szCs w:val="24"/>
        </w:rPr>
      </w:pPr>
      <w:r>
        <w:rPr>
          <w:rFonts w:ascii="Times New Roman" w:hAnsi="Times New Roman"/>
          <w:b/>
          <w:szCs w:val="24"/>
        </w:rPr>
        <w:t>§ 8</w:t>
      </w:r>
    </w:p>
    <w:p w:rsidR="00C04239" w:rsidRPr="00C85FFC" w:rsidRDefault="00C04239" w:rsidP="005E0457">
      <w:pPr>
        <w:pStyle w:val="NormalWeb"/>
        <w:numPr>
          <w:ilvl w:val="0"/>
          <w:numId w:val="8"/>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O použití prostředků Institutu v souladu se schváleným rozpočtem Institutu rozhodují orgány Institutu.</w:t>
      </w:r>
    </w:p>
    <w:p w:rsidR="00C04239" w:rsidRPr="00C85FFC" w:rsidRDefault="00C04239" w:rsidP="005E0457">
      <w:pPr>
        <w:pStyle w:val="NormalWeb"/>
        <w:numPr>
          <w:ilvl w:val="0"/>
          <w:numId w:val="8"/>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Podrobnosti o činnosti Institutu, vztazích mezi jeho orgány a o jeho vnitřní organizaci stanoví statut Institutu, který na návrh ministerstva schvaluje vláda. </w:t>
      </w:r>
    </w:p>
    <w:p w:rsidR="00C04239" w:rsidRPr="00C85FFC" w:rsidRDefault="00C04239" w:rsidP="005E0457">
      <w:pPr>
        <w:pStyle w:val="NormalWeb"/>
        <w:numPr>
          <w:ilvl w:val="0"/>
          <w:numId w:val="8"/>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Poskytnuté nadační příspěvky musí být vráceny zpět do Institutu, nebyly-li použity v</w:t>
      </w:r>
      <w:r>
        <w:rPr>
          <w:color w:val="000000"/>
          <w:sz w:val="22"/>
          <w:szCs w:val="22"/>
        </w:rPr>
        <w:t> </w:t>
      </w:r>
      <w:r w:rsidRPr="00C85FFC">
        <w:rPr>
          <w:color w:val="000000"/>
          <w:sz w:val="22"/>
          <w:szCs w:val="22"/>
        </w:rPr>
        <w:t xml:space="preserve">souladu s účelem, pro který byly poskytnuty, nebo pominul-li důvod pro jejich poskytnutí. </w:t>
      </w:r>
    </w:p>
    <w:p w:rsidR="00C04239" w:rsidRPr="00D5612B" w:rsidRDefault="00C04239" w:rsidP="005E0457">
      <w:pPr>
        <w:keepNext/>
        <w:jc w:val="center"/>
        <w:rPr>
          <w:rFonts w:ascii="Times New Roman" w:hAnsi="Times New Roman"/>
          <w:b/>
          <w:szCs w:val="24"/>
        </w:rPr>
      </w:pPr>
      <w:r>
        <w:rPr>
          <w:rFonts w:ascii="Times New Roman" w:hAnsi="Times New Roman"/>
          <w:b/>
          <w:szCs w:val="24"/>
        </w:rPr>
        <w:t>§ 9</w:t>
      </w:r>
    </w:p>
    <w:p w:rsidR="00C04239" w:rsidRPr="00D5612B" w:rsidRDefault="00C04239" w:rsidP="005E0457">
      <w:pPr>
        <w:keepNext/>
        <w:jc w:val="center"/>
        <w:rPr>
          <w:rFonts w:ascii="Times New Roman" w:hAnsi="Times New Roman"/>
          <w:b/>
          <w:szCs w:val="24"/>
        </w:rPr>
      </w:pPr>
      <w:r w:rsidRPr="00D5612B">
        <w:rPr>
          <w:rFonts w:ascii="Times New Roman" w:hAnsi="Times New Roman"/>
          <w:b/>
          <w:szCs w:val="24"/>
        </w:rPr>
        <w:t>Rozpočet a účetnictví Institutu</w:t>
      </w:r>
    </w:p>
    <w:p w:rsidR="00C04239" w:rsidRPr="00C85FFC" w:rsidRDefault="00C04239" w:rsidP="005E0457">
      <w:pPr>
        <w:pStyle w:val="NormalWeb"/>
        <w:numPr>
          <w:ilvl w:val="0"/>
          <w:numId w:val="9"/>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Institut sestavuje pro každý kalendářní rok návrh svého rozpočtu, který schvaluje správní rada Institutu.</w:t>
      </w:r>
    </w:p>
    <w:p w:rsidR="00C04239" w:rsidRPr="00C85FFC" w:rsidRDefault="00C04239" w:rsidP="005E0457">
      <w:pPr>
        <w:pStyle w:val="NormalWeb"/>
        <w:numPr>
          <w:ilvl w:val="0"/>
          <w:numId w:val="9"/>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Po skončení kalendářního roku sestavuje Institut k rozvahovému dni účetní závěrku, kterou spolu s výroční zprávou o činnosti Institutu předkládá zakladateli a zveřejňuje ji. Zpracování účetní závěrky podléhá povinnosti schválení auditorem. </w:t>
      </w:r>
    </w:p>
    <w:p w:rsidR="00C04239" w:rsidRPr="00C85FFC" w:rsidRDefault="00C04239" w:rsidP="005E0457">
      <w:pPr>
        <w:pStyle w:val="NormalWeb"/>
        <w:numPr>
          <w:ilvl w:val="0"/>
          <w:numId w:val="9"/>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Institut ve svém účetnictví vede odděleně náklady spojené se správou Institutu a v tom samostatně odměny členů správní rady</w:t>
      </w:r>
      <w:r>
        <w:rPr>
          <w:color w:val="000000"/>
          <w:sz w:val="22"/>
          <w:szCs w:val="22"/>
        </w:rPr>
        <w:t>,</w:t>
      </w:r>
      <w:r w:rsidRPr="00C85FFC">
        <w:rPr>
          <w:color w:val="000000"/>
          <w:sz w:val="22"/>
          <w:szCs w:val="22"/>
        </w:rPr>
        <w:t xml:space="preserve"> dozorčí rady </w:t>
      </w:r>
      <w:r>
        <w:rPr>
          <w:color w:val="000000"/>
          <w:sz w:val="22"/>
          <w:szCs w:val="22"/>
        </w:rPr>
        <w:t xml:space="preserve">a vědecké rady </w:t>
      </w:r>
      <w:r w:rsidRPr="00C85FFC">
        <w:rPr>
          <w:color w:val="000000"/>
          <w:sz w:val="22"/>
          <w:szCs w:val="22"/>
        </w:rPr>
        <w:t xml:space="preserve">Institutu. </w:t>
      </w:r>
      <w:r>
        <w:rPr>
          <w:color w:val="000000"/>
          <w:sz w:val="22"/>
          <w:szCs w:val="22"/>
        </w:rPr>
        <w:t>T</w:t>
      </w:r>
      <w:r w:rsidRPr="00C85FFC">
        <w:rPr>
          <w:color w:val="000000"/>
          <w:sz w:val="22"/>
          <w:szCs w:val="22"/>
        </w:rPr>
        <w:t>yto výdaje</w:t>
      </w:r>
      <w:r>
        <w:rPr>
          <w:color w:val="000000"/>
          <w:sz w:val="22"/>
          <w:szCs w:val="22"/>
        </w:rPr>
        <w:t xml:space="preserve"> jsou uvedeny</w:t>
      </w:r>
      <w:r w:rsidRPr="00C85FFC">
        <w:rPr>
          <w:color w:val="000000"/>
          <w:sz w:val="22"/>
          <w:szCs w:val="22"/>
        </w:rPr>
        <w:t xml:space="preserve"> jako samostatné položky uvedeny i v rámci rozpočtu Institutu na příslušný rok. </w:t>
      </w:r>
    </w:p>
    <w:p w:rsidR="00C04239" w:rsidRPr="00D5612B" w:rsidRDefault="00C04239" w:rsidP="005E0457">
      <w:pPr>
        <w:keepNext/>
        <w:jc w:val="center"/>
        <w:rPr>
          <w:rFonts w:ascii="Times New Roman" w:hAnsi="Times New Roman"/>
          <w:b/>
          <w:szCs w:val="24"/>
        </w:rPr>
      </w:pPr>
      <w:r>
        <w:rPr>
          <w:rFonts w:ascii="Times New Roman" w:hAnsi="Times New Roman"/>
          <w:b/>
          <w:szCs w:val="24"/>
        </w:rPr>
        <w:t>§ 10</w:t>
      </w:r>
    </w:p>
    <w:p w:rsidR="00C04239" w:rsidRPr="00D5612B" w:rsidRDefault="00C04239" w:rsidP="005E0457">
      <w:pPr>
        <w:keepNext/>
        <w:jc w:val="center"/>
        <w:rPr>
          <w:rFonts w:ascii="Times New Roman" w:hAnsi="Times New Roman"/>
          <w:b/>
          <w:szCs w:val="24"/>
        </w:rPr>
      </w:pPr>
      <w:r w:rsidRPr="00D5612B">
        <w:rPr>
          <w:rFonts w:ascii="Times New Roman" w:hAnsi="Times New Roman"/>
          <w:b/>
          <w:szCs w:val="24"/>
        </w:rPr>
        <w:t>Orgány Institutu</w:t>
      </w:r>
    </w:p>
    <w:p w:rsidR="00C04239" w:rsidRPr="00C85FFC" w:rsidRDefault="00C04239" w:rsidP="005E0457">
      <w:pPr>
        <w:pStyle w:val="NormalWeb"/>
        <w:tabs>
          <w:tab w:val="left" w:pos="1134"/>
        </w:tabs>
        <w:spacing w:before="0" w:beforeAutospacing="0" w:after="200" w:afterAutospacing="0" w:line="276" w:lineRule="auto"/>
        <w:ind w:firstLine="737"/>
        <w:jc w:val="both"/>
        <w:textAlignment w:val="baseline"/>
        <w:rPr>
          <w:color w:val="000000"/>
          <w:sz w:val="22"/>
          <w:szCs w:val="22"/>
        </w:rPr>
      </w:pPr>
      <w:r w:rsidRPr="00C85FFC">
        <w:rPr>
          <w:color w:val="000000"/>
          <w:sz w:val="22"/>
          <w:szCs w:val="22"/>
        </w:rPr>
        <w:t>Orgány Institutu jsou správní rada Institutu (dále jen "správní rada"), dozorčí rada Institutu (dále jen "dozorčí rada")</w:t>
      </w:r>
      <w:r>
        <w:rPr>
          <w:color w:val="000000"/>
          <w:sz w:val="22"/>
          <w:szCs w:val="22"/>
        </w:rPr>
        <w:t xml:space="preserve"> a</w:t>
      </w:r>
      <w:r w:rsidRPr="00C85FFC">
        <w:rPr>
          <w:color w:val="000000"/>
          <w:sz w:val="22"/>
          <w:szCs w:val="22"/>
        </w:rPr>
        <w:t xml:space="preserve"> vědecká rada Institutu (dále jen „vědecká rada“). </w:t>
      </w:r>
    </w:p>
    <w:p w:rsidR="00C04239" w:rsidRPr="00D5612B" w:rsidRDefault="00C04239" w:rsidP="005E0457">
      <w:pPr>
        <w:keepNext/>
        <w:jc w:val="center"/>
        <w:rPr>
          <w:rFonts w:ascii="Times New Roman" w:hAnsi="Times New Roman"/>
          <w:b/>
          <w:szCs w:val="24"/>
        </w:rPr>
      </w:pPr>
      <w:r>
        <w:rPr>
          <w:rFonts w:ascii="Times New Roman" w:hAnsi="Times New Roman"/>
          <w:b/>
          <w:szCs w:val="24"/>
        </w:rPr>
        <w:t>§ 11</w:t>
      </w:r>
    </w:p>
    <w:p w:rsidR="00C04239" w:rsidRPr="00D5612B" w:rsidRDefault="00C04239" w:rsidP="005E0457">
      <w:pPr>
        <w:keepNext/>
        <w:jc w:val="center"/>
        <w:rPr>
          <w:rFonts w:ascii="Times New Roman" w:hAnsi="Times New Roman"/>
          <w:b/>
          <w:szCs w:val="24"/>
        </w:rPr>
      </w:pPr>
      <w:r w:rsidRPr="00D5612B">
        <w:rPr>
          <w:rFonts w:ascii="Times New Roman" w:hAnsi="Times New Roman"/>
          <w:b/>
          <w:szCs w:val="24"/>
        </w:rPr>
        <w:t>Správní rada</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Správní rada spravuje majetek</w:t>
      </w:r>
      <w:r>
        <w:rPr>
          <w:color w:val="000000"/>
          <w:sz w:val="22"/>
          <w:szCs w:val="22"/>
        </w:rPr>
        <w:t xml:space="preserve"> Institutu</w:t>
      </w:r>
      <w:r w:rsidRPr="00C85FFC">
        <w:rPr>
          <w:color w:val="000000"/>
          <w:sz w:val="22"/>
          <w:szCs w:val="22"/>
        </w:rPr>
        <w:t xml:space="preserve">, řídí činnost a rozhoduje o všech záležitostech </w:t>
      </w:r>
      <w:r>
        <w:rPr>
          <w:color w:val="000000"/>
          <w:sz w:val="22"/>
          <w:szCs w:val="22"/>
        </w:rPr>
        <w:t xml:space="preserve">Institutu </w:t>
      </w:r>
      <w:r w:rsidRPr="00C85FFC">
        <w:rPr>
          <w:color w:val="000000"/>
          <w:sz w:val="22"/>
          <w:szCs w:val="22"/>
        </w:rPr>
        <w:t>a je statutárním orgánem</w:t>
      </w:r>
      <w:r>
        <w:rPr>
          <w:color w:val="000000"/>
          <w:sz w:val="22"/>
          <w:szCs w:val="22"/>
        </w:rPr>
        <w:t xml:space="preserve"> Institutu</w:t>
      </w:r>
      <w:r w:rsidRPr="00C85FFC">
        <w:rPr>
          <w:color w:val="000000"/>
          <w:sz w:val="22"/>
          <w:szCs w:val="22"/>
        </w:rPr>
        <w:t xml:space="preserve">. </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Správní rada zejména</w:t>
      </w:r>
    </w:p>
    <w:p w:rsidR="00C04239" w:rsidRPr="00C85FFC" w:rsidRDefault="00C04239" w:rsidP="005E0457">
      <w:pPr>
        <w:pStyle w:val="Normal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schvaluje </w:t>
      </w:r>
    </w:p>
    <w:p w:rsidR="00C04239" w:rsidRPr="00C85FFC" w:rsidRDefault="00C04239" w:rsidP="005E0457">
      <w:pPr>
        <w:pStyle w:val="Normal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zprávu o činnosti a strategickém směřování Institutu,</w:t>
      </w:r>
    </w:p>
    <w:p w:rsidR="00C04239" w:rsidRPr="00C85FFC" w:rsidRDefault="00C04239" w:rsidP="005E0457">
      <w:pPr>
        <w:pStyle w:val="Normal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statut Institutu,</w:t>
      </w:r>
    </w:p>
    <w:p w:rsidR="00C04239" w:rsidRPr="00C85FFC" w:rsidRDefault="00C04239" w:rsidP="005E0457">
      <w:pPr>
        <w:pStyle w:val="Normal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rozpočet a jeho změny,</w:t>
      </w:r>
    </w:p>
    <w:p w:rsidR="00C04239" w:rsidRPr="00C85FFC" w:rsidRDefault="00C04239" w:rsidP="005E0457">
      <w:pPr>
        <w:pStyle w:val="Normal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roční účetní závěrku a výroční zprávu o činnosti a hospodaření,</w:t>
      </w:r>
    </w:p>
    <w:p w:rsidR="00C04239" w:rsidRPr="00C85FFC" w:rsidRDefault="00C04239" w:rsidP="005E0457">
      <w:pPr>
        <w:pStyle w:val="Normal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volí s výjimkou první správní rady nové členy správní rady a dozorčí rady, nestanoví-li zakládací nebo zřizovací listina jinak,</w:t>
      </w:r>
    </w:p>
    <w:p w:rsidR="00C04239" w:rsidRPr="00C85FFC" w:rsidRDefault="00C04239" w:rsidP="005E0457">
      <w:pPr>
        <w:pStyle w:val="Normal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rozhoduje o</w:t>
      </w:r>
    </w:p>
    <w:p w:rsidR="00C04239" w:rsidRPr="00C85FFC" w:rsidRDefault="00C04239" w:rsidP="005E0457">
      <w:pPr>
        <w:pStyle w:val="Normal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poskytnutí nadačního příspěvku,</w:t>
      </w:r>
    </w:p>
    <w:p w:rsidR="00C04239" w:rsidRPr="00C85FFC" w:rsidRDefault="00C04239" w:rsidP="005E0457">
      <w:pPr>
        <w:pStyle w:val="NormalWeb"/>
        <w:numPr>
          <w:ilvl w:val="2"/>
          <w:numId w:val="11"/>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změnách statutu Institutu,</w:t>
      </w:r>
    </w:p>
    <w:p w:rsidR="00C04239" w:rsidRDefault="00C04239" w:rsidP="00CA69D1">
      <w:pPr>
        <w:pStyle w:val="Normal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odvolání člena správní rady nebo předsedy správní rady, přestane-li splňovat podmínky členství nebo funkce, nebo porušil-li závažným způsobem nebo opakovaně zákon, zakládací nebo zřizovací listinu anebo i z jiných důvodů, pokud jsou stanoveny ve zřizovací listině,</w:t>
      </w:r>
    </w:p>
    <w:p w:rsidR="00C04239" w:rsidRDefault="00C04239">
      <w:pPr>
        <w:pStyle w:val="Normal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dalších záležitostech podle zvláštních právních předpisů, kterými se zřizuje daná právnická osoba.</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Správní rada má 4 členy a předsedu, kterým je prezident Institutu. Členové správní rady jsou vybíráni </w:t>
      </w:r>
      <w:r>
        <w:rPr>
          <w:color w:val="000000"/>
          <w:sz w:val="22"/>
          <w:szCs w:val="22"/>
        </w:rPr>
        <w:t xml:space="preserve">převážně </w:t>
      </w:r>
      <w:r w:rsidRPr="00C85FFC">
        <w:rPr>
          <w:color w:val="000000"/>
          <w:sz w:val="22"/>
          <w:szCs w:val="22"/>
        </w:rPr>
        <w:t>z předních zahraničních odborníků, kteří svými znalostmi a zkušenostmi znamenají přínos pro zajištění poslání a cílů Institutu a mají zkušenosti s řízením špičkových vědeckých institucí nebo velkých špičkových vědeckých týmů.</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Členy první správní rady jmenuje vláda na návrh </w:t>
      </w:r>
      <w:r>
        <w:rPr>
          <w:color w:val="000000"/>
          <w:sz w:val="22"/>
          <w:szCs w:val="22"/>
        </w:rPr>
        <w:t>ministerstva</w:t>
      </w:r>
      <w:r w:rsidRPr="00C85FFC">
        <w:rPr>
          <w:color w:val="000000"/>
          <w:sz w:val="22"/>
          <w:szCs w:val="22"/>
        </w:rPr>
        <w:t xml:space="preserve"> a po souhlasu Rady pro výzkum vývoj a inovace</w:t>
      </w:r>
      <w:r>
        <w:rPr>
          <w:rStyle w:val="FootnoteReference"/>
          <w:color w:val="000000"/>
          <w:sz w:val="22"/>
          <w:szCs w:val="22"/>
        </w:rPr>
        <w:footnoteReference w:id="5"/>
      </w:r>
      <w:r w:rsidRPr="00C85FFC">
        <w:rPr>
          <w:color w:val="000000"/>
          <w:sz w:val="22"/>
          <w:szCs w:val="22"/>
        </w:rPr>
        <w:t>. Člen správní rady může prostřednictvím zřizovatele písemně požádat správní radu o své odvolání z funkce člena správní rady. Do doby než správní rada rozhodne o</w:t>
      </w:r>
      <w:r>
        <w:rPr>
          <w:color w:val="000000"/>
          <w:sz w:val="22"/>
          <w:szCs w:val="22"/>
        </w:rPr>
        <w:t> </w:t>
      </w:r>
      <w:r w:rsidRPr="00C85FFC">
        <w:rPr>
          <w:color w:val="000000"/>
          <w:sz w:val="22"/>
          <w:szCs w:val="22"/>
        </w:rPr>
        <w:t>návrhu na jeho odvolání, zůstává členem správní rady.</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Členství ve správní radě je šestileté s možností opakovaného jmenování. Po jmenování prvních členů správní rady se losem určí jména jedné poloviny těchto členů, jejichž funkční období skončí po třech letech od jejich jmenování. Na uvolněné místo zvolí správní rada nové členy, jejichž funkční období je šestileté.</w:t>
      </w:r>
    </w:p>
    <w:p w:rsidR="00C04239"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8403CC">
        <w:rPr>
          <w:color w:val="000000"/>
          <w:sz w:val="22"/>
          <w:szCs w:val="22"/>
        </w:rPr>
        <w:t xml:space="preserve">Členem správní rady může být pouze fyzická osoba, která je způsobilá k právním úkonům, </w:t>
      </w:r>
      <w:r>
        <w:rPr>
          <w:color w:val="000000"/>
          <w:sz w:val="22"/>
          <w:szCs w:val="22"/>
        </w:rPr>
        <w:t xml:space="preserve">je </w:t>
      </w:r>
      <w:r w:rsidRPr="008403CC">
        <w:rPr>
          <w:color w:val="000000"/>
          <w:sz w:val="22"/>
          <w:szCs w:val="22"/>
        </w:rPr>
        <w:t xml:space="preserve">bezúhonná </w:t>
      </w:r>
      <w:r>
        <w:rPr>
          <w:color w:val="000000"/>
          <w:sz w:val="22"/>
          <w:szCs w:val="22"/>
        </w:rPr>
        <w:t xml:space="preserve">a není ve střetu zájmů </w:t>
      </w:r>
      <w:r w:rsidRPr="008403CC">
        <w:rPr>
          <w:color w:val="000000"/>
          <w:sz w:val="22"/>
          <w:szCs w:val="22"/>
        </w:rPr>
        <w:t>ve vztahu k účelu Institutu</w:t>
      </w:r>
      <w:r>
        <w:rPr>
          <w:color w:val="000000"/>
          <w:sz w:val="22"/>
          <w:szCs w:val="22"/>
        </w:rPr>
        <w:t>.</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Členství ve správní radě zaniká</w:t>
      </w:r>
    </w:p>
    <w:p w:rsidR="00C04239" w:rsidRPr="00C85FFC" w:rsidRDefault="00C04239" w:rsidP="005E0457">
      <w:pPr>
        <w:pStyle w:val="Normal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uplynutím funkčního období,</w:t>
      </w:r>
    </w:p>
    <w:p w:rsidR="00C04239" w:rsidRPr="00C85FFC" w:rsidRDefault="00C04239" w:rsidP="005E0457">
      <w:pPr>
        <w:pStyle w:val="Normal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úmrtím,</w:t>
      </w:r>
    </w:p>
    <w:p w:rsidR="00C04239" w:rsidRDefault="00C04239" w:rsidP="005E0457">
      <w:pPr>
        <w:pStyle w:val="Normal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odvoláním, přestane-li člen splňovat podmínky pro členství,</w:t>
      </w:r>
    </w:p>
    <w:p w:rsidR="00C04239" w:rsidRPr="00C85FFC" w:rsidRDefault="00C04239" w:rsidP="005E0457">
      <w:pPr>
        <w:pStyle w:val="NormalWeb"/>
        <w:numPr>
          <w:ilvl w:val="1"/>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odstoupením.</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Správní rada rozhodne o odvolání svého člena do jednoho měsíce ode dne, kdy se o</w:t>
      </w:r>
      <w:r>
        <w:rPr>
          <w:color w:val="000000"/>
          <w:sz w:val="22"/>
          <w:szCs w:val="22"/>
        </w:rPr>
        <w:t> </w:t>
      </w:r>
      <w:r w:rsidRPr="00C85FFC">
        <w:rPr>
          <w:color w:val="000000"/>
          <w:sz w:val="22"/>
          <w:szCs w:val="22"/>
        </w:rPr>
        <w:t xml:space="preserve">důvodu odvolání dozvěděla, nejpozději do šesti měsíců, kdy tento důvod nastal. </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 čele správní rady Institutu stojí prezident Institutu. Prezident Institutu svolává a řídí zasedání správní rady, je oprávněn též navrhnout svolání dozorčí rady.</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Prezidenta Institutu jmenuje správní rada. Prezidentem Institutu může být pouze fyzická osoba, která je významnou mezinárodně uznávanou vědeckou osobností se zkušeností s vedením mezinárodní vědecké instituce a která je způsobilá k právním úkonům, nebyla pravomocně odsouzena pro trestný čin, jehož skutková podstata souvisí s předmětem činnosti Institutu, nebo pro trestný čin hospodářský nebo trestný čin proti majetku.</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Prezidenta Institutu odvolává správní rada na návrh dozorčí rady nebo v případě, že přestane splňovat podmínky pro výkon funkce, a to bez zbytečného odkladu poté, co se o této skutečnosti dozví. V době do jmenování prezidenta Institutu a v případě kdy prezident byl odvolán či není vykonávání funkce schopný, vykonává v nezbytně nutném rozsahu jeho působnost člen správní rady, pověřený správní radou řízením Institutu. Funkční období prezidenta Institutu je pětileté s možností opakování.</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Správní rada je usnášeníschopná, pokud je na jejím jednání přítomna nadpoloviční většina členů. Správní rada rozhoduje hlasováním. Každý člen správní rady má jeden hlas. K</w:t>
      </w:r>
      <w:r>
        <w:rPr>
          <w:color w:val="000000"/>
          <w:sz w:val="22"/>
          <w:szCs w:val="22"/>
        </w:rPr>
        <w:t> </w:t>
      </w:r>
      <w:r w:rsidRPr="00C85FFC">
        <w:rPr>
          <w:color w:val="000000"/>
          <w:sz w:val="22"/>
          <w:szCs w:val="22"/>
        </w:rPr>
        <w:t>přijetí usnesení správní rady je třeba souhlasu většiny členů správní rady, pokud zakládací listina nestanoví jinak.</w:t>
      </w:r>
    </w:p>
    <w:p w:rsidR="00C04239" w:rsidRPr="00C85FFC" w:rsidRDefault="00C04239" w:rsidP="005E0457">
      <w:pPr>
        <w:pStyle w:val="NormalWeb"/>
        <w:numPr>
          <w:ilvl w:val="0"/>
          <w:numId w:val="10"/>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Členům správní rady může být poskytnuta náhrada cestovních výdajů, spojených s</w:t>
      </w:r>
      <w:r>
        <w:rPr>
          <w:color w:val="000000"/>
          <w:sz w:val="22"/>
          <w:szCs w:val="22"/>
        </w:rPr>
        <w:t> </w:t>
      </w:r>
      <w:r w:rsidRPr="00C85FFC">
        <w:rPr>
          <w:color w:val="000000"/>
          <w:sz w:val="22"/>
          <w:szCs w:val="22"/>
        </w:rPr>
        <w:t>výkonem funkce.</w:t>
      </w:r>
      <w:r>
        <w:rPr>
          <w:color w:val="000000"/>
          <w:sz w:val="22"/>
          <w:szCs w:val="22"/>
        </w:rPr>
        <w:t xml:space="preserve"> Členům správní rady může být za výkon funkce poskytnuta odměna, jejíž výši schvaluje dozorčí rada.</w:t>
      </w:r>
    </w:p>
    <w:p w:rsidR="00C04239" w:rsidRPr="00162F8F" w:rsidRDefault="00C04239" w:rsidP="005E0457">
      <w:pPr>
        <w:keepNext/>
        <w:jc w:val="center"/>
        <w:rPr>
          <w:rFonts w:ascii="Times New Roman" w:hAnsi="Times New Roman"/>
          <w:b/>
          <w:szCs w:val="24"/>
        </w:rPr>
      </w:pPr>
      <w:r>
        <w:rPr>
          <w:rFonts w:ascii="Times New Roman" w:hAnsi="Times New Roman"/>
          <w:b/>
          <w:szCs w:val="24"/>
        </w:rPr>
        <w:t>§ 12</w:t>
      </w:r>
    </w:p>
    <w:p w:rsidR="00C04239" w:rsidRPr="00162F8F" w:rsidRDefault="00C04239" w:rsidP="005E0457">
      <w:pPr>
        <w:keepNext/>
        <w:jc w:val="center"/>
        <w:rPr>
          <w:rFonts w:ascii="Times New Roman" w:hAnsi="Times New Roman"/>
          <w:b/>
          <w:szCs w:val="24"/>
        </w:rPr>
      </w:pPr>
      <w:r w:rsidRPr="00162F8F">
        <w:rPr>
          <w:rFonts w:ascii="Times New Roman" w:hAnsi="Times New Roman"/>
          <w:b/>
          <w:szCs w:val="24"/>
        </w:rPr>
        <w:t>Dozorčí rada</w:t>
      </w:r>
    </w:p>
    <w:p w:rsidR="00C04239" w:rsidRPr="00C85FFC" w:rsidRDefault="00C04239" w:rsidP="005E0457">
      <w:pPr>
        <w:pStyle w:val="Normal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Dozorčí rada je kontrolním a revizním orgánem </w:t>
      </w:r>
      <w:r>
        <w:rPr>
          <w:color w:val="000000"/>
          <w:sz w:val="22"/>
          <w:szCs w:val="22"/>
        </w:rPr>
        <w:t>Institutu</w:t>
      </w:r>
      <w:r w:rsidRPr="00C85FFC">
        <w:rPr>
          <w:color w:val="000000"/>
          <w:sz w:val="22"/>
          <w:szCs w:val="22"/>
        </w:rPr>
        <w:t>. Dozorčí rada zejména</w:t>
      </w:r>
    </w:p>
    <w:p w:rsidR="00C04239" w:rsidRPr="00C85FFC" w:rsidRDefault="00C04239" w:rsidP="005E0457">
      <w:pPr>
        <w:pStyle w:val="Normal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vykonává dohled nad činností a hospodařením Institutu; za tím účelem jsou její členové oprávněni kdykoliv nahlížet do účetních dokladů a dalších dokumentů této instituce, vyžadovat potřebná vysvětlení a zjišťovat skutečný stav,</w:t>
      </w:r>
    </w:p>
    <w:p w:rsidR="00C04239" w:rsidRPr="00C85FFC" w:rsidRDefault="00C04239" w:rsidP="005E0457">
      <w:pPr>
        <w:pStyle w:val="Normal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přezkoumává roční, mimořádnou a konsolidovanou účetní závěrku; své vyjádření předkládá správní radě,</w:t>
      </w:r>
    </w:p>
    <w:p w:rsidR="00C04239" w:rsidRPr="00C85FFC" w:rsidRDefault="00C04239" w:rsidP="005E0457">
      <w:pPr>
        <w:pStyle w:val="Normal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dohlíží na to, zda Institutu vyvíjí činnost v souladu s právními předpisy, nadační listinou a</w:t>
      </w:r>
      <w:r>
        <w:rPr>
          <w:color w:val="000000"/>
          <w:sz w:val="22"/>
          <w:szCs w:val="22"/>
        </w:rPr>
        <w:t> </w:t>
      </w:r>
      <w:r w:rsidRPr="00C85FFC">
        <w:rPr>
          <w:color w:val="000000"/>
          <w:sz w:val="22"/>
          <w:szCs w:val="22"/>
        </w:rPr>
        <w:t>statutem nadace nebo nadačního fondu,</w:t>
      </w:r>
    </w:p>
    <w:p w:rsidR="00C04239" w:rsidRPr="00C85FFC" w:rsidRDefault="00C04239" w:rsidP="005E0457">
      <w:pPr>
        <w:pStyle w:val="Normal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upozorňuje správní radu na zjištěné nedostatky a podává návrhy na jejich odstranění,</w:t>
      </w:r>
    </w:p>
    <w:p w:rsidR="00C04239" w:rsidRPr="00C85FFC" w:rsidRDefault="00C04239" w:rsidP="005E0457">
      <w:pPr>
        <w:pStyle w:val="Normal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vyjadřuje se k výroční zprávě a nejméně jedenkrát ročně podává zprávu v písemné formě správní radě o výsledcích své kontrolní činnosti.</w:t>
      </w:r>
    </w:p>
    <w:p w:rsidR="00C04239" w:rsidRPr="00C85FFC" w:rsidRDefault="00C04239" w:rsidP="005E0457">
      <w:pPr>
        <w:pStyle w:val="Normal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navrhuje správní radě odvolání prezidenta Institutu,</w:t>
      </w:r>
    </w:p>
    <w:p w:rsidR="00C04239" w:rsidRPr="00C85FFC" w:rsidRDefault="00C04239" w:rsidP="005E0457">
      <w:pPr>
        <w:pStyle w:val="NormalWeb"/>
        <w:numPr>
          <w:ilvl w:val="1"/>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připravuje návrhy jednacího řádu dozorčí rady a jeho změn a předkl</w:t>
      </w:r>
      <w:r>
        <w:rPr>
          <w:color w:val="000000"/>
          <w:sz w:val="22"/>
          <w:szCs w:val="22"/>
        </w:rPr>
        <w:t>ádá je ke schválení zřizovateli.</w:t>
      </w:r>
    </w:p>
    <w:p w:rsidR="00C04239" w:rsidRPr="00C85FFC" w:rsidRDefault="00C04239" w:rsidP="005E0457">
      <w:pPr>
        <w:pStyle w:val="Normal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Dozorčí rada je v souvislosti s výkonem své kontrolní činnosti oprávněna svolat mimořádné jednání správní rady, jestliže to vyžadují zájmy Institutu, pokud tak neučiní prezident Institutu.</w:t>
      </w:r>
    </w:p>
    <w:p w:rsidR="00C04239" w:rsidRPr="00C85FFC" w:rsidRDefault="00C04239" w:rsidP="005E0457">
      <w:pPr>
        <w:pStyle w:val="Normal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Předseda či v jeho nepřítomnosti místopředseda dozorčí rady má právo účastnit se jednání správní rady a musí mu být uděleno slovo, pokud o to požádá.</w:t>
      </w:r>
    </w:p>
    <w:p w:rsidR="00C04239" w:rsidRPr="00C85FFC" w:rsidRDefault="00C04239" w:rsidP="005E0457">
      <w:pPr>
        <w:pStyle w:val="Normal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Dozorčí rada má 5 členů včetně předsedy. Členy dozorčí rady včetně jejího předsedy a</w:t>
      </w:r>
      <w:r>
        <w:rPr>
          <w:color w:val="000000"/>
          <w:sz w:val="22"/>
          <w:szCs w:val="22"/>
        </w:rPr>
        <w:t> </w:t>
      </w:r>
      <w:r w:rsidRPr="00C85FFC">
        <w:rPr>
          <w:color w:val="000000"/>
          <w:sz w:val="22"/>
          <w:szCs w:val="22"/>
        </w:rPr>
        <w:t xml:space="preserve">místopředsedy, který zastupuje předsedu v době jeho nepřítomnosti, jmenuje a odvolává </w:t>
      </w:r>
      <w:r>
        <w:rPr>
          <w:color w:val="000000"/>
          <w:sz w:val="22"/>
          <w:szCs w:val="22"/>
        </w:rPr>
        <w:t>ministerstvo</w:t>
      </w:r>
      <w:r w:rsidRPr="00C85FFC">
        <w:rPr>
          <w:color w:val="000000"/>
          <w:sz w:val="22"/>
          <w:szCs w:val="22"/>
        </w:rPr>
        <w:t>. Funkce člena dozorčí rady je neslučitelná s funkcí člena správní rady nebo osoby, která je oprávněna jednat jako zástupce Institutu.</w:t>
      </w:r>
    </w:p>
    <w:p w:rsidR="00C04239" w:rsidRPr="00C85FFC" w:rsidRDefault="00C04239" w:rsidP="005E0457">
      <w:pPr>
        <w:pStyle w:val="Normal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Délka funkčního období člena dozorčí rady je tři roky. Tatáž osoba může vykonávat funkci člena dozorčí rady nejvýše 2 po sobě jdoucí funkční období.</w:t>
      </w:r>
    </w:p>
    <w:p w:rsidR="00C04239" w:rsidRDefault="00C04239" w:rsidP="005E0457">
      <w:pPr>
        <w:pStyle w:val="Normal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Členem dozorčí rady může být jen fyzická osoba, která splňuje požadavky podle </w:t>
      </w:r>
      <w:r>
        <w:rPr>
          <w:color w:val="000000"/>
          <w:sz w:val="22"/>
          <w:szCs w:val="22"/>
        </w:rPr>
        <w:t>§ 11 odst. 8 obdobně</w:t>
      </w:r>
      <w:r w:rsidRPr="00C85FFC">
        <w:rPr>
          <w:color w:val="000000"/>
          <w:sz w:val="22"/>
          <w:szCs w:val="22"/>
        </w:rPr>
        <w:t>.</w:t>
      </w:r>
    </w:p>
    <w:p w:rsidR="00C04239" w:rsidRPr="00C85FFC" w:rsidRDefault="00C04239" w:rsidP="005E0457">
      <w:pPr>
        <w:pStyle w:val="NormalWeb"/>
        <w:numPr>
          <w:ilvl w:val="0"/>
          <w:numId w:val="12"/>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Členům dozorčí rady může být za výkon funkce poskytnuta náhrada cestovních výdajů, spojených s výkonem funkce. </w:t>
      </w:r>
      <w:r>
        <w:rPr>
          <w:color w:val="000000"/>
          <w:sz w:val="22"/>
          <w:szCs w:val="22"/>
        </w:rPr>
        <w:t>Členům dozorčí rady může být za výkon funkce poskytnuta odměna, jejíž výši schvaluje ministerstvo.</w:t>
      </w:r>
    </w:p>
    <w:p w:rsidR="00C04239" w:rsidRPr="00162F8F" w:rsidRDefault="00C04239" w:rsidP="005E0457">
      <w:pPr>
        <w:keepNext/>
        <w:jc w:val="center"/>
        <w:rPr>
          <w:rFonts w:ascii="Times New Roman" w:hAnsi="Times New Roman"/>
          <w:b/>
          <w:szCs w:val="24"/>
        </w:rPr>
      </w:pPr>
      <w:r>
        <w:rPr>
          <w:rFonts w:ascii="Times New Roman" w:hAnsi="Times New Roman"/>
          <w:b/>
          <w:szCs w:val="24"/>
        </w:rPr>
        <w:t>§ 13</w:t>
      </w:r>
    </w:p>
    <w:p w:rsidR="00C04239" w:rsidRPr="00162F8F" w:rsidRDefault="00C04239" w:rsidP="005E0457">
      <w:pPr>
        <w:keepNext/>
        <w:jc w:val="center"/>
        <w:rPr>
          <w:rFonts w:ascii="Times New Roman" w:hAnsi="Times New Roman"/>
          <w:b/>
          <w:szCs w:val="24"/>
        </w:rPr>
      </w:pPr>
      <w:r w:rsidRPr="00162F8F">
        <w:rPr>
          <w:rFonts w:ascii="Times New Roman" w:hAnsi="Times New Roman"/>
          <w:b/>
          <w:szCs w:val="24"/>
        </w:rPr>
        <w:t>Vědecká rada</w:t>
      </w:r>
    </w:p>
    <w:p w:rsidR="00C04239" w:rsidRPr="00C85FFC" w:rsidRDefault="00C04239" w:rsidP="005E0457">
      <w:pPr>
        <w:pStyle w:val="NormalWeb"/>
        <w:numPr>
          <w:ilvl w:val="0"/>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Vědecká rada zodpovídá za vědeckou úroveň výzkumných činností Institutu a udržení vysoké výkonnosti v mezinárodním srovnání. Vědecká rada zejména</w:t>
      </w:r>
    </w:p>
    <w:p w:rsidR="00C04239" w:rsidRPr="00C85FFC" w:rsidRDefault="00C04239" w:rsidP="005E0457">
      <w:pPr>
        <w:pStyle w:val="Normal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navrhuje správní radě stanovení prioritní oblast/oblasti výzkumu, ve které bude hodnocení v prvním kole provedeno,</w:t>
      </w:r>
    </w:p>
    <w:p w:rsidR="00C04239" w:rsidRPr="00C85FFC" w:rsidRDefault="00C04239" w:rsidP="005E0457">
      <w:pPr>
        <w:pStyle w:val="Normal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provádí podle kritérií pro hodnocení v prvním kole hodnocení týmů v prvním kole výběru uchazečů o udělení statutu výzkumné pracoviště Institutu, a to na základě veřejně přístupných údajů, a na jeho základě navrhuje správní radě oslovit vybrané týmy s nabídkou ucházet se o</w:t>
      </w:r>
      <w:r>
        <w:rPr>
          <w:color w:val="000000"/>
          <w:sz w:val="22"/>
          <w:szCs w:val="22"/>
        </w:rPr>
        <w:t> </w:t>
      </w:r>
      <w:r w:rsidRPr="00C85FFC">
        <w:rPr>
          <w:color w:val="000000"/>
          <w:sz w:val="22"/>
          <w:szCs w:val="22"/>
        </w:rPr>
        <w:t>udělení statutu výzkumného pracoviště Institutu,</w:t>
      </w:r>
    </w:p>
    <w:p w:rsidR="00C04239" w:rsidRPr="00C85FFC" w:rsidRDefault="00C04239" w:rsidP="005E0457">
      <w:pPr>
        <w:pStyle w:val="Normal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posuzuje na základě dlouhodobé vize výzkumu a personálního rozvoje týmu návrhy na udělení statutu vědecké pracoviště Institutu podle stanovených kritérií; vědecká rada je oprávněna požádat o stanovisko nezávislé odborníky,</w:t>
      </w:r>
    </w:p>
    <w:p w:rsidR="00C04239" w:rsidRPr="00C85FFC" w:rsidRDefault="00C04239" w:rsidP="005E0457">
      <w:pPr>
        <w:pStyle w:val="Normal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navrhuje správní radě udělení statutu vědecké pracoviště Institutu vybraným uchazečům,</w:t>
      </w:r>
    </w:p>
    <w:p w:rsidR="00C04239" w:rsidRPr="00C85FFC" w:rsidRDefault="00C04239" w:rsidP="005E0457">
      <w:pPr>
        <w:pStyle w:val="NormalWeb"/>
        <w:numPr>
          <w:ilvl w:val="0"/>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Vědecká rada má 10 členů, kteří jsou vysoce uznávanými </w:t>
      </w:r>
      <w:r>
        <w:rPr>
          <w:color w:val="000000"/>
          <w:sz w:val="22"/>
          <w:szCs w:val="22"/>
        </w:rPr>
        <w:t xml:space="preserve">zahraničními </w:t>
      </w:r>
      <w:r w:rsidRPr="00C85FFC">
        <w:rPr>
          <w:color w:val="000000"/>
          <w:sz w:val="22"/>
          <w:szCs w:val="22"/>
        </w:rPr>
        <w:t>vědci. Funkční období člena vědecké rady na období šesti let. Opakované jmenování je možné.</w:t>
      </w:r>
    </w:p>
    <w:p w:rsidR="00C04239" w:rsidRPr="00C85FFC" w:rsidRDefault="00C04239" w:rsidP="005E0457">
      <w:pPr>
        <w:pStyle w:val="NormalWeb"/>
        <w:numPr>
          <w:ilvl w:val="0"/>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Členy vědecké rady jmenuje a odvolává správní rada na návrh prezidenta Institutu. Člen vědecké rady může prostřednictvím prezidenta Institutu správní radu písemně požádat vládu o své odvolání z funkce člena vědecké rady. Do doby než správní rada rozhodne o návrhu na jeho odvolání, zůstává členem správní rady.</w:t>
      </w:r>
      <w:r w:rsidRPr="00D843C3">
        <w:rPr>
          <w:color w:val="000000"/>
          <w:sz w:val="22"/>
          <w:szCs w:val="22"/>
        </w:rPr>
        <w:t xml:space="preserve"> </w:t>
      </w:r>
    </w:p>
    <w:p w:rsidR="00C04239" w:rsidRPr="00C85FFC" w:rsidRDefault="00C04239" w:rsidP="005E0457">
      <w:pPr>
        <w:pStyle w:val="NormalWeb"/>
        <w:numPr>
          <w:ilvl w:val="0"/>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Členství ve vědecké radě zaniká</w:t>
      </w:r>
    </w:p>
    <w:p w:rsidR="00C04239" w:rsidRPr="00C85FFC" w:rsidRDefault="00C04239" w:rsidP="005E0457">
      <w:pPr>
        <w:pStyle w:val="Normal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uplynutím funkčního období,</w:t>
      </w:r>
    </w:p>
    <w:p w:rsidR="00C04239" w:rsidRPr="00C85FFC" w:rsidRDefault="00C04239" w:rsidP="005E0457">
      <w:pPr>
        <w:pStyle w:val="Normal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úmrtím,</w:t>
      </w:r>
    </w:p>
    <w:p w:rsidR="00C04239" w:rsidRPr="00C85FFC" w:rsidRDefault="00C04239" w:rsidP="005E0457">
      <w:pPr>
        <w:pStyle w:val="Normal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odvoláním, přestane-li člen splňovat podmínky pro členství,</w:t>
      </w:r>
    </w:p>
    <w:p w:rsidR="00C04239" w:rsidRDefault="00C04239" w:rsidP="005E0457">
      <w:pPr>
        <w:pStyle w:val="NormalWeb"/>
        <w:numPr>
          <w:ilvl w:val="1"/>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odstoupením.</w:t>
      </w:r>
      <w:bookmarkStart w:id="0" w:name="_GoBack"/>
      <w:bookmarkEnd w:id="0"/>
    </w:p>
    <w:p w:rsidR="00C04239" w:rsidRDefault="00C04239" w:rsidP="007F238D">
      <w:pPr>
        <w:pStyle w:val="NormalWeb"/>
        <w:numPr>
          <w:ilvl w:val="0"/>
          <w:numId w:val="13"/>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Členům </w:t>
      </w:r>
      <w:r>
        <w:rPr>
          <w:color w:val="000000"/>
          <w:sz w:val="22"/>
          <w:szCs w:val="22"/>
        </w:rPr>
        <w:t>vědecké</w:t>
      </w:r>
      <w:r w:rsidRPr="00C85FFC">
        <w:rPr>
          <w:color w:val="000000"/>
          <w:sz w:val="22"/>
          <w:szCs w:val="22"/>
        </w:rPr>
        <w:t xml:space="preserve"> rady může být poskytnuta náhrada cestovních výdajů, spojených s</w:t>
      </w:r>
      <w:r>
        <w:rPr>
          <w:color w:val="000000"/>
          <w:sz w:val="22"/>
          <w:szCs w:val="22"/>
        </w:rPr>
        <w:t> </w:t>
      </w:r>
      <w:r w:rsidRPr="00C85FFC">
        <w:rPr>
          <w:color w:val="000000"/>
          <w:sz w:val="22"/>
          <w:szCs w:val="22"/>
        </w:rPr>
        <w:t>výkonem funkce.</w:t>
      </w:r>
      <w:r>
        <w:rPr>
          <w:color w:val="000000"/>
          <w:sz w:val="22"/>
          <w:szCs w:val="22"/>
        </w:rPr>
        <w:t xml:space="preserve"> Členům vědecké rady může být za výkon funkce poskytnuta odměna, jejíž výši schvaluje správní rada.</w:t>
      </w:r>
    </w:p>
    <w:p w:rsidR="00C04239" w:rsidRPr="00162F8F" w:rsidRDefault="00C04239" w:rsidP="005E0457">
      <w:pPr>
        <w:keepNext/>
        <w:jc w:val="center"/>
        <w:rPr>
          <w:rFonts w:ascii="Times New Roman" w:hAnsi="Times New Roman"/>
          <w:b/>
          <w:szCs w:val="24"/>
        </w:rPr>
      </w:pPr>
      <w:r w:rsidRPr="00162F8F">
        <w:rPr>
          <w:rFonts w:ascii="Times New Roman" w:hAnsi="Times New Roman"/>
          <w:b/>
          <w:szCs w:val="24"/>
        </w:rPr>
        <w:t>§ 1</w:t>
      </w:r>
      <w:r>
        <w:rPr>
          <w:rFonts w:ascii="Times New Roman" w:hAnsi="Times New Roman"/>
          <w:b/>
          <w:szCs w:val="24"/>
        </w:rPr>
        <w:t>4</w:t>
      </w:r>
    </w:p>
    <w:p w:rsidR="00C04239" w:rsidRPr="00162F8F" w:rsidRDefault="00C04239" w:rsidP="005E0457">
      <w:pPr>
        <w:keepNext/>
        <w:jc w:val="center"/>
        <w:rPr>
          <w:rFonts w:ascii="Times New Roman" w:hAnsi="Times New Roman"/>
          <w:b/>
          <w:szCs w:val="24"/>
        </w:rPr>
      </w:pPr>
      <w:r w:rsidRPr="00162F8F">
        <w:rPr>
          <w:rFonts w:ascii="Times New Roman" w:hAnsi="Times New Roman"/>
          <w:b/>
          <w:szCs w:val="24"/>
        </w:rPr>
        <w:t>Ředitel</w:t>
      </w:r>
    </w:p>
    <w:p w:rsidR="00C04239" w:rsidRPr="00C85FFC" w:rsidRDefault="00C04239" w:rsidP="005E0457">
      <w:pPr>
        <w:pStyle w:val="NormalWeb"/>
        <w:numPr>
          <w:ilvl w:val="0"/>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Ředitel je </w:t>
      </w:r>
      <w:r>
        <w:rPr>
          <w:color w:val="000000"/>
          <w:sz w:val="22"/>
          <w:szCs w:val="22"/>
        </w:rPr>
        <w:t xml:space="preserve">zaměstnancem </w:t>
      </w:r>
      <w:r w:rsidRPr="00C85FFC">
        <w:rPr>
          <w:color w:val="000000"/>
          <w:sz w:val="22"/>
          <w:szCs w:val="22"/>
        </w:rPr>
        <w:t xml:space="preserve">Institutu. Ředitel je jmenován správní radou. Ředitel zejména </w:t>
      </w:r>
    </w:p>
    <w:p w:rsidR="00C04239" w:rsidRPr="00C85FFC" w:rsidRDefault="00C04239" w:rsidP="005E0457">
      <w:pPr>
        <w:pStyle w:val="NormalWeb"/>
        <w:numPr>
          <w:ilvl w:val="1"/>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rozhoduje ve věcech Institutu, pokud nejsou svěřeny do působnosti správní rady, dozorčí rady nebo vědecké rady.</w:t>
      </w:r>
    </w:p>
    <w:p w:rsidR="00C04239" w:rsidRPr="00C85FFC" w:rsidRDefault="00C04239" w:rsidP="005E0457">
      <w:pPr>
        <w:pStyle w:val="NormalWeb"/>
        <w:numPr>
          <w:ilvl w:val="1"/>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zabezpečuje řádné vedení účetnictví,</w:t>
      </w:r>
    </w:p>
    <w:p w:rsidR="00C04239" w:rsidRPr="00C85FFC" w:rsidRDefault="00C04239" w:rsidP="005E0457">
      <w:pPr>
        <w:pStyle w:val="NormalWeb"/>
        <w:numPr>
          <w:ilvl w:val="1"/>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předkládá správní radě účetní závěrku ověřenou auditorem,</w:t>
      </w:r>
    </w:p>
    <w:p w:rsidR="00C04239" w:rsidRPr="00C85FFC" w:rsidRDefault="00C04239" w:rsidP="005E0457">
      <w:pPr>
        <w:pStyle w:val="NormalWeb"/>
        <w:numPr>
          <w:ilvl w:val="1"/>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předkládá dozorčí radě ke schválení návrhy právních úkonů, k nimž se vyžaduje předcho</w:t>
      </w:r>
      <w:r>
        <w:rPr>
          <w:color w:val="000000"/>
          <w:sz w:val="22"/>
          <w:szCs w:val="22"/>
        </w:rPr>
        <w:t>zí písemný souhlas dozorčí rady.</w:t>
      </w:r>
    </w:p>
    <w:p w:rsidR="00C04239" w:rsidRPr="00C85FFC" w:rsidRDefault="00C04239" w:rsidP="005E0457">
      <w:pPr>
        <w:pStyle w:val="NormalWeb"/>
        <w:numPr>
          <w:ilvl w:val="0"/>
          <w:numId w:val="14"/>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Ředitelem může být pouze fyzická osoba, která je způsobilá k právním úkonům a které nebyla pravomocně odsouzena pro trestný čin, jehož skutková podstata souvisí s předmětem činnosti Institutu, nebo pro trestný čin hospodářský nebo trestný čin proti majetku.</w:t>
      </w:r>
    </w:p>
    <w:p w:rsidR="00C04239" w:rsidRPr="00162F8F" w:rsidRDefault="00C04239" w:rsidP="005E0457">
      <w:pPr>
        <w:keepNext/>
        <w:jc w:val="center"/>
        <w:rPr>
          <w:rFonts w:ascii="Times New Roman" w:hAnsi="Times New Roman"/>
          <w:b/>
          <w:szCs w:val="24"/>
        </w:rPr>
      </w:pPr>
      <w:r w:rsidRPr="00162F8F">
        <w:rPr>
          <w:rFonts w:ascii="Times New Roman" w:hAnsi="Times New Roman"/>
          <w:b/>
          <w:szCs w:val="24"/>
        </w:rPr>
        <w:t>§ 15</w:t>
      </w:r>
    </w:p>
    <w:p w:rsidR="00C04239" w:rsidRPr="00162F8F" w:rsidRDefault="00C04239" w:rsidP="005E0457">
      <w:pPr>
        <w:keepNext/>
        <w:jc w:val="center"/>
        <w:rPr>
          <w:rFonts w:ascii="Times New Roman" w:hAnsi="Times New Roman"/>
          <w:b/>
          <w:szCs w:val="24"/>
        </w:rPr>
      </w:pPr>
      <w:r w:rsidRPr="00162F8F">
        <w:rPr>
          <w:rFonts w:ascii="Times New Roman" w:hAnsi="Times New Roman"/>
          <w:b/>
          <w:szCs w:val="24"/>
        </w:rPr>
        <w:t>Střet zájmů</w:t>
      </w:r>
    </w:p>
    <w:p w:rsidR="00C04239" w:rsidRPr="00C85FFC" w:rsidRDefault="00C04239" w:rsidP="005E0457">
      <w:pPr>
        <w:pStyle w:val="NormalWeb"/>
        <w:numPr>
          <w:ilvl w:val="0"/>
          <w:numId w:val="15"/>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Výkon funkce člena správní rady nebo člena dozorčí rady je neslučitelný s funkcí ředitele, s pracovním poměrem vůči Institutu a s funkcemi v řídících a dozorčích orgánech právnických osob, kterým byla poskytnuta podpora z Institutu nebo které žádají o poskytnutí podpory z Institutu. </w:t>
      </w:r>
    </w:p>
    <w:p w:rsidR="00C04239" w:rsidRPr="00C85FFC" w:rsidRDefault="00C04239" w:rsidP="005E0457">
      <w:pPr>
        <w:pStyle w:val="NormalWeb"/>
        <w:numPr>
          <w:ilvl w:val="0"/>
          <w:numId w:val="15"/>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Člen orgánu Institutu a zaměstnanci Institutu se nesmí účastnit na podnikání fyzických a</w:t>
      </w:r>
      <w:r>
        <w:rPr>
          <w:color w:val="000000"/>
          <w:sz w:val="22"/>
          <w:szCs w:val="22"/>
        </w:rPr>
        <w:t> </w:t>
      </w:r>
      <w:r w:rsidRPr="00C85FFC">
        <w:rPr>
          <w:color w:val="000000"/>
          <w:sz w:val="22"/>
          <w:szCs w:val="22"/>
        </w:rPr>
        <w:t>právnických osob, kterým byla poskytnuta podpora z majetku Institutu nebo které žádají o</w:t>
      </w:r>
      <w:r>
        <w:rPr>
          <w:color w:val="000000"/>
          <w:sz w:val="22"/>
          <w:szCs w:val="22"/>
        </w:rPr>
        <w:t> </w:t>
      </w:r>
      <w:r w:rsidRPr="00C85FFC">
        <w:rPr>
          <w:color w:val="000000"/>
          <w:sz w:val="22"/>
          <w:szCs w:val="22"/>
        </w:rPr>
        <w:t>poskytnutí podpory z majetku Institutu, ani nesmí být výdělečně činn</w:t>
      </w:r>
      <w:r>
        <w:rPr>
          <w:color w:val="000000"/>
          <w:sz w:val="22"/>
          <w:szCs w:val="22"/>
        </w:rPr>
        <w:t>ý</w:t>
      </w:r>
      <w:r w:rsidRPr="00C85FFC">
        <w:rPr>
          <w:color w:val="000000"/>
          <w:sz w:val="22"/>
          <w:szCs w:val="22"/>
        </w:rPr>
        <w:t xml:space="preserve"> v pracovně právním, služebním či obdobném poměru u těchto fyzických a právnických osob. </w:t>
      </w:r>
    </w:p>
    <w:p w:rsidR="00C04239" w:rsidRPr="00C85FFC" w:rsidRDefault="00C04239" w:rsidP="005E0457">
      <w:pPr>
        <w:pStyle w:val="NormalWeb"/>
        <w:numPr>
          <w:ilvl w:val="0"/>
          <w:numId w:val="15"/>
        </w:numPr>
        <w:tabs>
          <w:tab w:val="left" w:pos="1134"/>
        </w:tabs>
        <w:spacing w:before="0" w:beforeAutospacing="0" w:after="200" w:afterAutospacing="0" w:line="276" w:lineRule="auto"/>
        <w:jc w:val="both"/>
        <w:textAlignment w:val="baseline"/>
        <w:rPr>
          <w:color w:val="000000"/>
          <w:sz w:val="22"/>
          <w:szCs w:val="22"/>
        </w:rPr>
      </w:pPr>
      <w:r w:rsidRPr="00C85FFC">
        <w:rPr>
          <w:color w:val="000000"/>
          <w:sz w:val="22"/>
          <w:szCs w:val="22"/>
        </w:rPr>
        <w:t xml:space="preserve">Institut je oprávněn požadovat, aby osoba vydala prospěch, pokud jej získala v souvislosti s porušením povinností. Právo na náhradu škody tím není dotčeno. </w:t>
      </w:r>
    </w:p>
    <w:p w:rsidR="00C04239" w:rsidRPr="00162F8F" w:rsidRDefault="00C04239" w:rsidP="005E0457">
      <w:pPr>
        <w:keepNext/>
        <w:jc w:val="center"/>
        <w:rPr>
          <w:rFonts w:ascii="Times New Roman" w:hAnsi="Times New Roman"/>
          <w:b/>
          <w:szCs w:val="24"/>
        </w:rPr>
      </w:pPr>
      <w:r w:rsidRPr="00162F8F">
        <w:rPr>
          <w:rFonts w:ascii="Times New Roman" w:hAnsi="Times New Roman"/>
          <w:b/>
          <w:szCs w:val="24"/>
        </w:rPr>
        <w:t>ČÁST DRUHÁ</w:t>
      </w:r>
    </w:p>
    <w:p w:rsidR="00C04239" w:rsidRPr="00162F8F" w:rsidRDefault="00C04239" w:rsidP="005E0457">
      <w:pPr>
        <w:keepNext/>
        <w:jc w:val="center"/>
        <w:rPr>
          <w:rFonts w:ascii="Times New Roman" w:hAnsi="Times New Roman"/>
          <w:b/>
          <w:szCs w:val="24"/>
        </w:rPr>
      </w:pPr>
      <w:r w:rsidRPr="00162F8F">
        <w:rPr>
          <w:rFonts w:ascii="Times New Roman" w:hAnsi="Times New Roman"/>
          <w:b/>
          <w:szCs w:val="24"/>
        </w:rPr>
        <w:t>ÚČINNOST</w:t>
      </w:r>
    </w:p>
    <w:p w:rsidR="00C04239" w:rsidRPr="00162F8F" w:rsidRDefault="00C04239" w:rsidP="005E0457">
      <w:pPr>
        <w:keepNext/>
        <w:jc w:val="center"/>
        <w:rPr>
          <w:rFonts w:ascii="Times New Roman" w:hAnsi="Times New Roman"/>
          <w:b/>
          <w:szCs w:val="24"/>
        </w:rPr>
      </w:pPr>
      <w:r w:rsidRPr="00162F8F">
        <w:rPr>
          <w:rFonts w:ascii="Times New Roman" w:hAnsi="Times New Roman"/>
          <w:b/>
          <w:szCs w:val="24"/>
        </w:rPr>
        <w:t>§ 1</w:t>
      </w:r>
      <w:r>
        <w:rPr>
          <w:rFonts w:ascii="Times New Roman" w:hAnsi="Times New Roman"/>
          <w:b/>
          <w:szCs w:val="24"/>
        </w:rPr>
        <w:t>6</w:t>
      </w:r>
    </w:p>
    <w:p w:rsidR="00C04239" w:rsidRPr="00C85FFC" w:rsidRDefault="00C04239" w:rsidP="005E0457">
      <w:pPr>
        <w:pStyle w:val="NormalWeb"/>
        <w:tabs>
          <w:tab w:val="left" w:pos="1134"/>
        </w:tabs>
        <w:spacing w:before="0" w:beforeAutospacing="0" w:after="200" w:afterAutospacing="0" w:line="276" w:lineRule="auto"/>
        <w:ind w:firstLine="737"/>
        <w:jc w:val="both"/>
        <w:textAlignment w:val="baseline"/>
        <w:rPr>
          <w:color w:val="000000"/>
          <w:sz w:val="22"/>
          <w:szCs w:val="22"/>
        </w:rPr>
      </w:pPr>
      <w:r w:rsidRPr="00C85FFC">
        <w:rPr>
          <w:color w:val="000000"/>
          <w:sz w:val="22"/>
          <w:szCs w:val="22"/>
        </w:rPr>
        <w:t>Tento zákon nabývá účinnosti dnem vyhlášení.</w:t>
      </w:r>
    </w:p>
    <w:p w:rsidR="00C04239" w:rsidRDefault="00C04239"/>
    <w:sectPr w:rsidR="00C04239" w:rsidSect="00670A8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239" w:rsidRDefault="00C04239" w:rsidP="005E0457">
      <w:pPr>
        <w:spacing w:after="0" w:line="240" w:lineRule="auto"/>
      </w:pPr>
      <w:r>
        <w:separator/>
      </w:r>
    </w:p>
  </w:endnote>
  <w:endnote w:type="continuationSeparator" w:id="0">
    <w:p w:rsidR="00C04239" w:rsidRDefault="00C04239" w:rsidP="005E04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239" w:rsidRDefault="00C04239">
    <w:pPr>
      <w:pStyle w:val="Footer"/>
      <w:jc w:val="center"/>
    </w:pPr>
    <w:fldSimple w:instr="PAGE   \* MERGEFORMAT">
      <w:r>
        <w:rPr>
          <w:noProof/>
        </w:rPr>
        <w:t>10</w:t>
      </w:r>
    </w:fldSimple>
  </w:p>
  <w:p w:rsidR="00C04239" w:rsidRDefault="00C04239">
    <w:pPr>
      <w:pStyle w:val="Footer"/>
    </w:pPr>
    <w:fldSimple w:instr=" FILENAME  \* Upper  \* MERGEFORMAT ">
      <w:r>
        <w:rPr>
          <w:noProof/>
        </w:rPr>
        <w:t>CIST PRILOHA REVIZE.DOCX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239" w:rsidRDefault="00C04239" w:rsidP="005E0457">
      <w:pPr>
        <w:spacing w:after="0" w:line="240" w:lineRule="auto"/>
      </w:pPr>
      <w:r>
        <w:separator/>
      </w:r>
    </w:p>
  </w:footnote>
  <w:footnote w:type="continuationSeparator" w:id="0">
    <w:p w:rsidR="00C04239" w:rsidRDefault="00C04239" w:rsidP="005E0457">
      <w:pPr>
        <w:spacing w:after="0" w:line="240" w:lineRule="auto"/>
      </w:pPr>
      <w:r>
        <w:continuationSeparator/>
      </w:r>
    </w:p>
  </w:footnote>
  <w:footnote w:id="1">
    <w:p w:rsidR="00C04239" w:rsidRDefault="00C04239" w:rsidP="005E0457">
      <w:pPr>
        <w:pStyle w:val="FootnoteText"/>
      </w:pPr>
      <w:r>
        <w:rPr>
          <w:rStyle w:val="FootnoteReference"/>
        </w:rPr>
        <w:footnoteRef/>
      </w:r>
      <w:r>
        <w:t xml:space="preserve"> Zákon č. 89/2012 Sb., občanský zákoník.</w:t>
      </w:r>
    </w:p>
  </w:footnote>
  <w:footnote w:id="2">
    <w:p w:rsidR="00C04239" w:rsidRDefault="00C04239" w:rsidP="005E0457">
      <w:pPr>
        <w:pStyle w:val="FootnoteText"/>
      </w:pPr>
      <w:r>
        <w:rPr>
          <w:rStyle w:val="FootnoteReference"/>
        </w:rPr>
        <w:footnoteRef/>
      </w:r>
      <w:r>
        <w:t xml:space="preserve"> Zákon č. 111/1998 Sb., o vysokých školách.</w:t>
      </w:r>
    </w:p>
  </w:footnote>
  <w:footnote w:id="3">
    <w:p w:rsidR="00C04239" w:rsidRDefault="00C04239" w:rsidP="005E0457">
      <w:pPr>
        <w:pStyle w:val="FootnoteText"/>
      </w:pPr>
      <w:r>
        <w:rPr>
          <w:rStyle w:val="FootnoteReference"/>
        </w:rPr>
        <w:footnoteRef/>
      </w:r>
      <w:r>
        <w:t xml:space="preserve"> § </w:t>
      </w:r>
      <w:smartTag w:uri="urn:schemas-microsoft-com:office:smarttags" w:element="metricconverter">
        <w:smartTagPr>
          <w:attr w:name="ProductID" w:val="17 a"/>
        </w:smartTagPr>
        <w:r>
          <w:t>17 a</w:t>
        </w:r>
      </w:smartTag>
      <w:r>
        <w:t xml:space="preserve"> násl. zákona č. 130/2002 Sb., o podpoře výzkumu, experimentálního vývoje a inovací a o změně některých souvisejících prostředků (zákon o podpoře výzkumu, experimentálního vývoje a inovací), ve znění pozdějších předpisů.</w:t>
      </w:r>
    </w:p>
  </w:footnote>
  <w:footnote w:id="4">
    <w:p w:rsidR="00C04239" w:rsidRDefault="00C04239">
      <w:pPr>
        <w:pStyle w:val="FootnoteText"/>
      </w:pPr>
      <w:r>
        <w:rPr>
          <w:rStyle w:val="FootnoteReference"/>
        </w:rPr>
        <w:footnoteRef/>
      </w:r>
      <w:r>
        <w:t xml:space="preserve"> Vyhláška č. 114/2002 Sb., o fondu kulturních a sociálních potřeb.</w:t>
      </w:r>
    </w:p>
  </w:footnote>
  <w:footnote w:id="5">
    <w:p w:rsidR="00C04239" w:rsidRDefault="00C04239">
      <w:pPr>
        <w:pStyle w:val="FootnoteText"/>
      </w:pPr>
      <w:r>
        <w:rPr>
          <w:rStyle w:val="FootnoteReference"/>
        </w:rPr>
        <w:footnoteRef/>
      </w:r>
      <w:r>
        <w:t xml:space="preserve"> § 35 odst. 2 písm. i) zákona č. 130/2002 Sb.</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3231"/>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1A4505A4"/>
    <w:multiLevelType w:val="multilevel"/>
    <w:tmpl w:val="0405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
    <w:nsid w:val="1CB92162"/>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24883007"/>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2747123F"/>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340A1E3E"/>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3A935CBB"/>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47E616F4"/>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nsid w:val="4BD850A3"/>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53B2256B"/>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5D6E1EAA"/>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nsid w:val="5E536926"/>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6B9B66C8"/>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nsid w:val="7A247C3E"/>
    <w:multiLevelType w:val="multilevel"/>
    <w:tmpl w:val="5F6297B8"/>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decimal"/>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7C133212"/>
    <w:multiLevelType w:val="multilevel"/>
    <w:tmpl w:val="18668462"/>
    <w:lvl w:ilvl="0">
      <w:start w:val="1"/>
      <w:numFmt w:val="decimal"/>
      <w:lvlText w:val="(%1)"/>
      <w:lvlJc w:val="left"/>
      <w:pPr>
        <w:tabs>
          <w:tab w:val="num" w:pos="737"/>
        </w:tabs>
        <w:ind w:left="360" w:firstLine="377"/>
      </w:pPr>
      <w:rPr>
        <w:rFonts w:cs="Times New Roman" w:hint="default"/>
      </w:rPr>
    </w:lvl>
    <w:lvl w:ilvl="1">
      <w:start w:val="1"/>
      <w:numFmt w:val="lowerLetter"/>
      <w:lvlText w:val="%2)"/>
      <w:lvlJc w:val="left"/>
      <w:pPr>
        <w:ind w:left="794" w:hanging="434"/>
      </w:pPr>
      <w:rPr>
        <w:rFonts w:cs="Times New Roman" w:hint="default"/>
      </w:rPr>
    </w:lvl>
    <w:lvl w:ilvl="2">
      <w:start w:val="1"/>
      <w:numFmt w:val="lowerRoman"/>
      <w:lvlText w:val="%3)"/>
      <w:lvlJc w:val="left"/>
      <w:pPr>
        <w:ind w:left="1080" w:hanging="343"/>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1"/>
  </w:num>
  <w:num w:numId="2">
    <w:abstractNumId w:val="10"/>
  </w:num>
  <w:num w:numId="3">
    <w:abstractNumId w:val="8"/>
  </w:num>
  <w:num w:numId="4">
    <w:abstractNumId w:val="9"/>
  </w:num>
  <w:num w:numId="5">
    <w:abstractNumId w:val="12"/>
  </w:num>
  <w:num w:numId="6">
    <w:abstractNumId w:val="4"/>
  </w:num>
  <w:num w:numId="7">
    <w:abstractNumId w:val="5"/>
  </w:num>
  <w:num w:numId="8">
    <w:abstractNumId w:val="14"/>
  </w:num>
  <w:num w:numId="9">
    <w:abstractNumId w:val="7"/>
  </w:num>
  <w:num w:numId="10">
    <w:abstractNumId w:val="0"/>
  </w:num>
  <w:num w:numId="11">
    <w:abstractNumId w:val="13"/>
  </w:num>
  <w:num w:numId="12">
    <w:abstractNumId w:val="6"/>
  </w:num>
  <w:num w:numId="13">
    <w:abstractNumId w:val="11"/>
  </w:num>
  <w:num w:numId="14">
    <w:abstractNumId w:val="3"/>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0457"/>
    <w:rsid w:val="000D73CB"/>
    <w:rsid w:val="00162F8F"/>
    <w:rsid w:val="00272621"/>
    <w:rsid w:val="003065FB"/>
    <w:rsid w:val="00333976"/>
    <w:rsid w:val="003A5971"/>
    <w:rsid w:val="0044059C"/>
    <w:rsid w:val="00510F2C"/>
    <w:rsid w:val="005208C7"/>
    <w:rsid w:val="00561F66"/>
    <w:rsid w:val="005727A0"/>
    <w:rsid w:val="005E0457"/>
    <w:rsid w:val="005E584D"/>
    <w:rsid w:val="00670A8E"/>
    <w:rsid w:val="00676FBD"/>
    <w:rsid w:val="00752DE6"/>
    <w:rsid w:val="007F238D"/>
    <w:rsid w:val="008403CC"/>
    <w:rsid w:val="00890923"/>
    <w:rsid w:val="00894052"/>
    <w:rsid w:val="008B1396"/>
    <w:rsid w:val="00945CCB"/>
    <w:rsid w:val="00AE39DC"/>
    <w:rsid w:val="00B3509C"/>
    <w:rsid w:val="00C04239"/>
    <w:rsid w:val="00C85FFC"/>
    <w:rsid w:val="00CA69D1"/>
    <w:rsid w:val="00CD03DB"/>
    <w:rsid w:val="00CE1C1D"/>
    <w:rsid w:val="00D5612B"/>
    <w:rsid w:val="00D843C3"/>
    <w:rsid w:val="00E87820"/>
    <w:rsid w:val="00EA1FAF"/>
    <w:rsid w:val="00F3562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E0457"/>
    <w:pPr>
      <w:spacing w:after="200" w:line="276" w:lineRule="auto"/>
    </w:pPr>
    <w:rPr>
      <w:rFonts w:eastAsia="Times New Roman"/>
    </w:rPr>
  </w:style>
  <w:style w:type="paragraph" w:styleId="Heading1">
    <w:name w:val="heading 1"/>
    <w:basedOn w:val="Normal"/>
    <w:next w:val="Normal"/>
    <w:link w:val="Heading1Char"/>
    <w:uiPriority w:val="99"/>
    <w:qFormat/>
    <w:rsid w:val="005E0457"/>
    <w:pPr>
      <w:keepNext/>
      <w:keepLines/>
      <w:numPr>
        <w:numId w:val="1"/>
      </w:numPr>
      <w:spacing w:before="480" w:after="0"/>
      <w:outlineLvl w:val="0"/>
    </w:pPr>
    <w:rPr>
      <w:rFonts w:ascii="Cambria" w:eastAsia="Calibri" w:hAnsi="Cambria"/>
      <w:b/>
      <w:bCs/>
      <w:color w:val="365F91"/>
      <w:sz w:val="28"/>
      <w:szCs w:val="28"/>
    </w:rPr>
  </w:style>
  <w:style w:type="paragraph" w:styleId="Heading2">
    <w:name w:val="heading 2"/>
    <w:basedOn w:val="Normal"/>
    <w:next w:val="Normal"/>
    <w:link w:val="Heading2Char"/>
    <w:uiPriority w:val="99"/>
    <w:qFormat/>
    <w:rsid w:val="005E0457"/>
    <w:pPr>
      <w:keepNext/>
      <w:keepLines/>
      <w:numPr>
        <w:ilvl w:val="1"/>
        <w:numId w:val="1"/>
      </w:numPr>
      <w:spacing w:before="200" w:after="0"/>
      <w:outlineLvl w:val="1"/>
    </w:pPr>
    <w:rPr>
      <w:rFonts w:ascii="Cambria" w:eastAsia="Calibri" w:hAnsi="Cambria"/>
      <w:b/>
      <w:bCs/>
      <w:color w:val="4F81BD"/>
      <w:sz w:val="26"/>
      <w:szCs w:val="26"/>
    </w:rPr>
  </w:style>
  <w:style w:type="paragraph" w:styleId="Heading3">
    <w:name w:val="heading 3"/>
    <w:basedOn w:val="Normal"/>
    <w:next w:val="Normal"/>
    <w:link w:val="Heading3Char"/>
    <w:uiPriority w:val="99"/>
    <w:qFormat/>
    <w:rsid w:val="005E0457"/>
    <w:pPr>
      <w:keepNext/>
      <w:keepLines/>
      <w:numPr>
        <w:ilvl w:val="2"/>
        <w:numId w:val="1"/>
      </w:numPr>
      <w:spacing w:before="200" w:after="0"/>
      <w:outlineLvl w:val="2"/>
    </w:pPr>
    <w:rPr>
      <w:rFonts w:ascii="Cambria" w:eastAsia="Calibri" w:hAnsi="Cambria"/>
      <w:b/>
      <w:bCs/>
      <w:color w:val="4F81BD"/>
      <w:sz w:val="20"/>
      <w:szCs w:val="20"/>
    </w:rPr>
  </w:style>
  <w:style w:type="paragraph" w:styleId="Heading4">
    <w:name w:val="heading 4"/>
    <w:basedOn w:val="Normal"/>
    <w:next w:val="Normal"/>
    <w:link w:val="Heading4Char"/>
    <w:uiPriority w:val="99"/>
    <w:qFormat/>
    <w:rsid w:val="005E0457"/>
    <w:pPr>
      <w:keepNext/>
      <w:keepLines/>
      <w:numPr>
        <w:ilvl w:val="3"/>
        <w:numId w:val="1"/>
      </w:numPr>
      <w:spacing w:before="200" w:after="0"/>
      <w:outlineLvl w:val="3"/>
    </w:pPr>
    <w:rPr>
      <w:rFonts w:ascii="Cambria" w:eastAsia="Calibri" w:hAnsi="Cambria"/>
      <w:b/>
      <w:bCs/>
      <w:i/>
      <w:iCs/>
      <w:color w:val="4F81BD"/>
      <w:sz w:val="20"/>
      <w:szCs w:val="20"/>
    </w:rPr>
  </w:style>
  <w:style w:type="paragraph" w:styleId="Heading5">
    <w:name w:val="heading 5"/>
    <w:basedOn w:val="Normal"/>
    <w:next w:val="Normal"/>
    <w:link w:val="Heading5Char"/>
    <w:uiPriority w:val="99"/>
    <w:qFormat/>
    <w:rsid w:val="005E0457"/>
    <w:pPr>
      <w:keepNext/>
      <w:keepLines/>
      <w:numPr>
        <w:ilvl w:val="4"/>
        <w:numId w:val="1"/>
      </w:numPr>
      <w:spacing w:before="200" w:after="0"/>
      <w:outlineLvl w:val="4"/>
    </w:pPr>
    <w:rPr>
      <w:rFonts w:ascii="Cambria" w:eastAsia="Calibri" w:hAnsi="Cambria"/>
      <w:color w:val="243F60"/>
      <w:sz w:val="20"/>
      <w:szCs w:val="20"/>
    </w:rPr>
  </w:style>
  <w:style w:type="paragraph" w:styleId="Heading6">
    <w:name w:val="heading 6"/>
    <w:basedOn w:val="Normal"/>
    <w:next w:val="Normal"/>
    <w:link w:val="Heading6Char"/>
    <w:uiPriority w:val="99"/>
    <w:qFormat/>
    <w:rsid w:val="005E0457"/>
    <w:pPr>
      <w:keepNext/>
      <w:keepLines/>
      <w:numPr>
        <w:ilvl w:val="5"/>
        <w:numId w:val="1"/>
      </w:numPr>
      <w:spacing w:before="200" w:after="0"/>
      <w:outlineLvl w:val="5"/>
    </w:pPr>
    <w:rPr>
      <w:rFonts w:ascii="Cambria" w:eastAsia="Calibri" w:hAnsi="Cambria"/>
      <w:i/>
      <w:iCs/>
      <w:color w:val="243F60"/>
      <w:sz w:val="20"/>
      <w:szCs w:val="20"/>
    </w:rPr>
  </w:style>
  <w:style w:type="paragraph" w:styleId="Heading7">
    <w:name w:val="heading 7"/>
    <w:basedOn w:val="Normal"/>
    <w:next w:val="Normal"/>
    <w:link w:val="Heading7Char"/>
    <w:uiPriority w:val="99"/>
    <w:qFormat/>
    <w:rsid w:val="005E0457"/>
    <w:pPr>
      <w:keepNext/>
      <w:keepLines/>
      <w:numPr>
        <w:ilvl w:val="6"/>
        <w:numId w:val="1"/>
      </w:numPr>
      <w:spacing w:before="200" w:after="0"/>
      <w:outlineLvl w:val="6"/>
    </w:pPr>
    <w:rPr>
      <w:rFonts w:ascii="Cambria" w:eastAsia="Calibri" w:hAnsi="Cambria"/>
      <w:i/>
      <w:iCs/>
      <w:color w:val="404040"/>
      <w:sz w:val="20"/>
      <w:szCs w:val="20"/>
    </w:rPr>
  </w:style>
  <w:style w:type="paragraph" w:styleId="Heading8">
    <w:name w:val="heading 8"/>
    <w:basedOn w:val="Normal"/>
    <w:next w:val="Normal"/>
    <w:link w:val="Heading8Char"/>
    <w:uiPriority w:val="99"/>
    <w:qFormat/>
    <w:rsid w:val="005E0457"/>
    <w:pPr>
      <w:keepNext/>
      <w:keepLines/>
      <w:numPr>
        <w:ilvl w:val="7"/>
        <w:numId w:val="1"/>
      </w:numPr>
      <w:spacing w:before="200" w:after="0"/>
      <w:outlineLvl w:val="7"/>
    </w:pPr>
    <w:rPr>
      <w:rFonts w:ascii="Cambria" w:eastAsia="Calibri" w:hAnsi="Cambria"/>
      <w:color w:val="404040"/>
      <w:sz w:val="20"/>
      <w:szCs w:val="20"/>
    </w:rPr>
  </w:style>
  <w:style w:type="paragraph" w:styleId="Heading9">
    <w:name w:val="heading 9"/>
    <w:basedOn w:val="Normal"/>
    <w:next w:val="Normal"/>
    <w:link w:val="Heading9Char"/>
    <w:uiPriority w:val="99"/>
    <w:qFormat/>
    <w:rsid w:val="005E0457"/>
    <w:pPr>
      <w:keepNext/>
      <w:keepLines/>
      <w:numPr>
        <w:ilvl w:val="8"/>
        <w:numId w:val="1"/>
      </w:numPr>
      <w:spacing w:before="200" w:after="0"/>
      <w:outlineLvl w:val="8"/>
    </w:pPr>
    <w:rPr>
      <w:rFonts w:ascii="Cambria" w:eastAsia="Calibri"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0457"/>
    <w:rPr>
      <w:rFonts w:ascii="Cambria" w:hAnsi="Cambria"/>
      <w:b/>
      <w:color w:val="365F91"/>
      <w:sz w:val="28"/>
      <w:lang w:eastAsia="cs-CZ"/>
    </w:rPr>
  </w:style>
  <w:style w:type="character" w:customStyle="1" w:styleId="Heading2Char">
    <w:name w:val="Heading 2 Char"/>
    <w:basedOn w:val="DefaultParagraphFont"/>
    <w:link w:val="Heading2"/>
    <w:uiPriority w:val="99"/>
    <w:locked/>
    <w:rsid w:val="005E0457"/>
    <w:rPr>
      <w:rFonts w:ascii="Cambria" w:hAnsi="Cambria"/>
      <w:b/>
      <w:color w:val="4F81BD"/>
      <w:sz w:val="26"/>
      <w:lang w:eastAsia="cs-CZ"/>
    </w:rPr>
  </w:style>
  <w:style w:type="character" w:customStyle="1" w:styleId="Heading3Char">
    <w:name w:val="Heading 3 Char"/>
    <w:basedOn w:val="DefaultParagraphFont"/>
    <w:link w:val="Heading3"/>
    <w:uiPriority w:val="99"/>
    <w:locked/>
    <w:rsid w:val="005E0457"/>
    <w:rPr>
      <w:rFonts w:ascii="Cambria" w:hAnsi="Cambria"/>
      <w:b/>
      <w:color w:val="4F81BD"/>
      <w:lang w:eastAsia="cs-CZ"/>
    </w:rPr>
  </w:style>
  <w:style w:type="character" w:customStyle="1" w:styleId="Heading4Char">
    <w:name w:val="Heading 4 Char"/>
    <w:basedOn w:val="DefaultParagraphFont"/>
    <w:link w:val="Heading4"/>
    <w:uiPriority w:val="99"/>
    <w:locked/>
    <w:rsid w:val="005E0457"/>
    <w:rPr>
      <w:rFonts w:ascii="Cambria" w:hAnsi="Cambria"/>
      <w:b/>
      <w:i/>
      <w:color w:val="4F81BD"/>
      <w:lang w:eastAsia="cs-CZ"/>
    </w:rPr>
  </w:style>
  <w:style w:type="character" w:customStyle="1" w:styleId="Heading5Char">
    <w:name w:val="Heading 5 Char"/>
    <w:basedOn w:val="DefaultParagraphFont"/>
    <w:link w:val="Heading5"/>
    <w:uiPriority w:val="99"/>
    <w:locked/>
    <w:rsid w:val="005E0457"/>
    <w:rPr>
      <w:rFonts w:ascii="Cambria" w:hAnsi="Cambria"/>
      <w:color w:val="243F60"/>
      <w:lang w:eastAsia="cs-CZ"/>
    </w:rPr>
  </w:style>
  <w:style w:type="character" w:customStyle="1" w:styleId="Heading6Char">
    <w:name w:val="Heading 6 Char"/>
    <w:basedOn w:val="DefaultParagraphFont"/>
    <w:link w:val="Heading6"/>
    <w:uiPriority w:val="99"/>
    <w:locked/>
    <w:rsid w:val="005E0457"/>
    <w:rPr>
      <w:rFonts w:ascii="Cambria" w:hAnsi="Cambria"/>
      <w:i/>
      <w:color w:val="243F60"/>
      <w:lang w:eastAsia="cs-CZ"/>
    </w:rPr>
  </w:style>
  <w:style w:type="character" w:customStyle="1" w:styleId="Heading7Char">
    <w:name w:val="Heading 7 Char"/>
    <w:basedOn w:val="DefaultParagraphFont"/>
    <w:link w:val="Heading7"/>
    <w:uiPriority w:val="99"/>
    <w:locked/>
    <w:rsid w:val="005E0457"/>
    <w:rPr>
      <w:rFonts w:ascii="Cambria" w:hAnsi="Cambria"/>
      <w:i/>
      <w:color w:val="404040"/>
      <w:lang w:eastAsia="cs-CZ"/>
    </w:rPr>
  </w:style>
  <w:style w:type="character" w:customStyle="1" w:styleId="Heading8Char">
    <w:name w:val="Heading 8 Char"/>
    <w:basedOn w:val="DefaultParagraphFont"/>
    <w:link w:val="Heading8"/>
    <w:uiPriority w:val="99"/>
    <w:locked/>
    <w:rsid w:val="005E0457"/>
    <w:rPr>
      <w:rFonts w:ascii="Cambria" w:hAnsi="Cambria"/>
      <w:color w:val="404040"/>
      <w:sz w:val="20"/>
      <w:lang w:eastAsia="cs-CZ"/>
    </w:rPr>
  </w:style>
  <w:style w:type="character" w:customStyle="1" w:styleId="Heading9Char">
    <w:name w:val="Heading 9 Char"/>
    <w:basedOn w:val="DefaultParagraphFont"/>
    <w:link w:val="Heading9"/>
    <w:uiPriority w:val="99"/>
    <w:locked/>
    <w:rsid w:val="005E0457"/>
    <w:rPr>
      <w:rFonts w:ascii="Cambria" w:hAnsi="Cambria"/>
      <w:i/>
      <w:color w:val="404040"/>
      <w:sz w:val="20"/>
      <w:lang w:eastAsia="cs-CZ"/>
    </w:rPr>
  </w:style>
  <w:style w:type="paragraph" w:styleId="FootnoteText">
    <w:name w:val="footnote text"/>
    <w:basedOn w:val="Normal"/>
    <w:link w:val="FootnoteTextChar"/>
    <w:uiPriority w:val="99"/>
    <w:semiHidden/>
    <w:rsid w:val="005E0457"/>
    <w:pPr>
      <w:spacing w:after="0" w:line="240" w:lineRule="auto"/>
    </w:pPr>
    <w:rPr>
      <w:rFonts w:eastAsia="Calibri"/>
      <w:sz w:val="20"/>
      <w:szCs w:val="20"/>
    </w:rPr>
  </w:style>
  <w:style w:type="character" w:customStyle="1" w:styleId="FootnoteTextChar">
    <w:name w:val="Footnote Text Char"/>
    <w:basedOn w:val="DefaultParagraphFont"/>
    <w:link w:val="FootnoteText"/>
    <w:uiPriority w:val="99"/>
    <w:semiHidden/>
    <w:locked/>
    <w:rsid w:val="005E0457"/>
    <w:rPr>
      <w:rFonts w:ascii="Calibri" w:hAnsi="Calibri"/>
      <w:sz w:val="20"/>
      <w:lang w:eastAsia="cs-CZ"/>
    </w:rPr>
  </w:style>
  <w:style w:type="character" w:styleId="FootnoteReference">
    <w:name w:val="footnote reference"/>
    <w:basedOn w:val="DefaultParagraphFont"/>
    <w:uiPriority w:val="99"/>
    <w:semiHidden/>
    <w:rsid w:val="005E0457"/>
    <w:rPr>
      <w:rFonts w:cs="Times New Roman"/>
      <w:vertAlign w:val="superscript"/>
    </w:rPr>
  </w:style>
  <w:style w:type="paragraph" w:styleId="Footer">
    <w:name w:val="footer"/>
    <w:basedOn w:val="Normal"/>
    <w:link w:val="FooterChar"/>
    <w:uiPriority w:val="99"/>
    <w:rsid w:val="005E0457"/>
    <w:pPr>
      <w:tabs>
        <w:tab w:val="center" w:pos="4536"/>
        <w:tab w:val="right" w:pos="9072"/>
      </w:tabs>
      <w:spacing w:after="0" w:line="240" w:lineRule="auto"/>
    </w:pPr>
    <w:rPr>
      <w:rFonts w:eastAsia="Calibri"/>
      <w:sz w:val="20"/>
      <w:szCs w:val="20"/>
    </w:rPr>
  </w:style>
  <w:style w:type="character" w:customStyle="1" w:styleId="FooterChar">
    <w:name w:val="Footer Char"/>
    <w:basedOn w:val="DefaultParagraphFont"/>
    <w:link w:val="Footer"/>
    <w:uiPriority w:val="99"/>
    <w:locked/>
    <w:rsid w:val="005E0457"/>
    <w:rPr>
      <w:rFonts w:ascii="Calibri" w:hAnsi="Calibri"/>
      <w:sz w:val="20"/>
      <w:lang w:eastAsia="cs-CZ"/>
    </w:rPr>
  </w:style>
  <w:style w:type="paragraph" w:styleId="NormalWeb">
    <w:name w:val="Normal (Web)"/>
    <w:basedOn w:val="Normal"/>
    <w:uiPriority w:val="99"/>
    <w:rsid w:val="005E0457"/>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rsid w:val="00CD03DB"/>
    <w:pPr>
      <w:tabs>
        <w:tab w:val="center" w:pos="4536"/>
        <w:tab w:val="right" w:pos="9072"/>
      </w:tabs>
      <w:spacing w:after="0" w:line="240" w:lineRule="auto"/>
    </w:pPr>
    <w:rPr>
      <w:rFonts w:eastAsia="Calibri"/>
      <w:sz w:val="20"/>
      <w:szCs w:val="20"/>
    </w:rPr>
  </w:style>
  <w:style w:type="character" w:customStyle="1" w:styleId="HeaderChar">
    <w:name w:val="Header Char"/>
    <w:basedOn w:val="DefaultParagraphFont"/>
    <w:link w:val="Header"/>
    <w:uiPriority w:val="99"/>
    <w:locked/>
    <w:rsid w:val="00CD03DB"/>
    <w:rPr>
      <w:rFonts w:ascii="Calibri" w:hAnsi="Calibri"/>
      <w:lang w:eastAsia="cs-CZ"/>
    </w:rPr>
  </w:style>
  <w:style w:type="paragraph" w:styleId="BalloonText">
    <w:name w:val="Balloon Text"/>
    <w:basedOn w:val="Normal"/>
    <w:link w:val="BalloonTextChar"/>
    <w:uiPriority w:val="99"/>
    <w:semiHidden/>
    <w:rsid w:val="0044059C"/>
    <w:pPr>
      <w:spacing w:after="0" w:line="240" w:lineRule="auto"/>
    </w:pPr>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44059C"/>
    <w:rPr>
      <w:rFonts w:ascii="Tahoma" w:hAnsi="Tahoma"/>
      <w:sz w:val="16"/>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10</Pages>
  <Words>3005</Words>
  <Characters>17730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Jan</dc:creator>
  <cp:keywords/>
  <dc:description/>
  <cp:lastModifiedBy>bartova</cp:lastModifiedBy>
  <cp:revision>7</cp:revision>
  <cp:lastPrinted>2013-12-12T09:01:00Z</cp:lastPrinted>
  <dcterms:created xsi:type="dcterms:W3CDTF">2013-12-06T12:11:00Z</dcterms:created>
  <dcterms:modified xsi:type="dcterms:W3CDTF">2013-12-13T11:55:00Z</dcterms:modified>
</cp:coreProperties>
</file>