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1393922470"/>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288"/>
          </w:tblGrid>
          <w:tr w:rsidR="00586F7D" w14:paraId="4F6BA208" w14:textId="77777777" w:rsidTr="005C2C92">
            <w:trPr>
              <w:trHeight w:val="2880"/>
              <w:jc w:val="center"/>
            </w:trPr>
            <w:tc>
              <w:tcPr>
                <w:tcW w:w="5000" w:type="pct"/>
              </w:tcPr>
              <w:p w14:paraId="78AE3D1E" w14:textId="77777777" w:rsidR="00586F7D" w:rsidRDefault="00586F7D" w:rsidP="005C2C92">
                <w:pPr>
                  <w:pStyle w:val="Bezmezer"/>
                  <w:jc w:val="center"/>
                  <w:rPr>
                    <w:rFonts w:asciiTheme="majorHAnsi" w:eastAsiaTheme="majorEastAsia" w:hAnsiTheme="majorHAnsi" w:cstheme="majorBidi"/>
                    <w:caps/>
                  </w:rPr>
                </w:pPr>
              </w:p>
            </w:tc>
          </w:tr>
          <w:tr w:rsidR="00586F7D" w:rsidRPr="00586F7D" w14:paraId="35953A25" w14:textId="77777777" w:rsidTr="005C2C92">
            <w:trPr>
              <w:trHeight w:val="1440"/>
              <w:jc w:val="center"/>
            </w:trPr>
            <w:sdt>
              <w:sdtPr>
                <w:rPr>
                  <w:rFonts w:ascii="Arial" w:hAnsi="Arial" w:cs="Arial"/>
                  <w:b/>
                  <w:sz w:val="40"/>
                  <w:szCs w:val="32"/>
                </w:rPr>
                <w:alias w:val="Název"/>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6F33E997" w14:textId="24D7AB90" w:rsidR="00586F7D" w:rsidRPr="00586F7D" w:rsidRDefault="00290650" w:rsidP="00586F7D">
                    <w:pPr>
                      <w:pStyle w:val="Bezmezer"/>
                      <w:jc w:val="center"/>
                      <w:rPr>
                        <w:rFonts w:ascii="Arial" w:eastAsiaTheme="majorEastAsia" w:hAnsi="Arial" w:cs="Arial"/>
                        <w:sz w:val="80"/>
                        <w:szCs w:val="80"/>
                      </w:rPr>
                    </w:pPr>
                    <w:r>
                      <w:rPr>
                        <w:rFonts w:ascii="Arial" w:hAnsi="Arial" w:cs="Arial"/>
                        <w:b/>
                        <w:sz w:val="40"/>
                        <w:szCs w:val="32"/>
                      </w:rPr>
                      <w:t>Národní politika výzkumu, vývoje a inovací České republiky 2021+</w:t>
                    </w:r>
                  </w:p>
                </w:tc>
              </w:sdtContent>
            </w:sdt>
          </w:tr>
          <w:tr w:rsidR="00586F7D" w14:paraId="2F36DD09" w14:textId="77777777" w:rsidTr="005C2C92">
            <w:trPr>
              <w:trHeight w:val="360"/>
              <w:jc w:val="center"/>
            </w:trPr>
            <w:tc>
              <w:tcPr>
                <w:tcW w:w="5000" w:type="pct"/>
                <w:vAlign w:val="center"/>
              </w:tcPr>
              <w:p w14:paraId="38E473AF" w14:textId="77777777" w:rsidR="00586F7D" w:rsidRDefault="00586F7D" w:rsidP="005C2C92">
                <w:pPr>
                  <w:pStyle w:val="Bezmezer"/>
                </w:pPr>
              </w:p>
            </w:tc>
          </w:tr>
          <w:tr w:rsidR="00586F7D" w14:paraId="01DCC647" w14:textId="77777777" w:rsidTr="005C2C92">
            <w:trPr>
              <w:trHeight w:val="360"/>
              <w:jc w:val="center"/>
            </w:trPr>
            <w:tc>
              <w:tcPr>
                <w:tcW w:w="5000" w:type="pct"/>
                <w:vAlign w:val="center"/>
              </w:tcPr>
              <w:p w14:paraId="66CA81A7" w14:textId="77777777" w:rsidR="00586F7D" w:rsidRDefault="00586F7D" w:rsidP="005C2C92">
                <w:pPr>
                  <w:pStyle w:val="Bezmezer"/>
                  <w:jc w:val="center"/>
                  <w:rPr>
                    <w:b/>
                    <w:bCs/>
                  </w:rPr>
                </w:pPr>
              </w:p>
            </w:tc>
          </w:tr>
          <w:tr w:rsidR="00586F7D" w14:paraId="183AB728" w14:textId="77777777" w:rsidTr="005C2C92">
            <w:trPr>
              <w:trHeight w:val="360"/>
              <w:jc w:val="center"/>
            </w:trPr>
            <w:tc>
              <w:tcPr>
                <w:tcW w:w="5000" w:type="pct"/>
                <w:vAlign w:val="center"/>
              </w:tcPr>
              <w:p w14:paraId="0DAF46C5" w14:textId="77777777" w:rsidR="00586F7D" w:rsidRDefault="00586F7D" w:rsidP="005C2C92">
                <w:pPr>
                  <w:pStyle w:val="Bezmezer"/>
                  <w:jc w:val="center"/>
                  <w:rPr>
                    <w:b/>
                    <w:bCs/>
                  </w:rPr>
                </w:pPr>
              </w:p>
            </w:tc>
          </w:tr>
        </w:tbl>
        <w:p w14:paraId="1F913DDE" w14:textId="77777777" w:rsidR="00586F7D" w:rsidRDefault="00586F7D" w:rsidP="00586F7D"/>
        <w:p w14:paraId="21FF3A4D" w14:textId="77777777" w:rsidR="00586F7D" w:rsidRDefault="00586F7D" w:rsidP="00586F7D">
          <w:pPr>
            <w:jc w:val="center"/>
            <w:rPr>
              <w:i/>
              <w:sz w:val="32"/>
              <w:szCs w:val="32"/>
            </w:rPr>
          </w:pPr>
        </w:p>
        <w:p w14:paraId="576C6ED8" w14:textId="77777777" w:rsidR="00586F7D" w:rsidRDefault="00586F7D" w:rsidP="00586F7D">
          <w:pPr>
            <w:jc w:val="center"/>
            <w:rPr>
              <w:i/>
              <w:sz w:val="32"/>
              <w:szCs w:val="32"/>
            </w:rPr>
          </w:pPr>
        </w:p>
        <w:p w14:paraId="75E52A42" w14:textId="77777777" w:rsidR="00586F7D" w:rsidRDefault="00586F7D" w:rsidP="00586F7D">
          <w:pPr>
            <w:jc w:val="center"/>
            <w:rPr>
              <w:i/>
              <w:sz w:val="32"/>
              <w:szCs w:val="32"/>
            </w:rPr>
          </w:pPr>
        </w:p>
        <w:p w14:paraId="7393255A" w14:textId="77777777" w:rsidR="00586F7D" w:rsidRDefault="00586F7D" w:rsidP="00586F7D">
          <w:pPr>
            <w:jc w:val="center"/>
            <w:rPr>
              <w:i/>
              <w:sz w:val="32"/>
              <w:szCs w:val="32"/>
            </w:rPr>
          </w:pPr>
        </w:p>
        <w:p w14:paraId="5CD8F044" w14:textId="2BBD60D0" w:rsidR="00586F7D" w:rsidRDefault="00586F7D" w:rsidP="00586F7D">
          <w:pPr>
            <w:jc w:val="center"/>
            <w:rPr>
              <w:rFonts w:ascii="Arial" w:hAnsi="Arial" w:cs="Arial"/>
              <w:b/>
              <w:sz w:val="32"/>
              <w:szCs w:val="32"/>
            </w:rPr>
          </w:pPr>
          <w:r>
            <w:rPr>
              <w:rFonts w:ascii="Arial" w:hAnsi="Arial" w:cs="Arial"/>
              <w:b/>
              <w:sz w:val="32"/>
              <w:szCs w:val="32"/>
            </w:rPr>
            <w:t>Rada pro výzkum, vývoj a inovace</w:t>
          </w:r>
        </w:p>
        <w:p w14:paraId="1B37C45C" w14:textId="4574CB1F" w:rsidR="00586F7D" w:rsidRPr="00DC584D" w:rsidRDefault="00586F7D" w:rsidP="00586F7D">
          <w:pPr>
            <w:jc w:val="center"/>
            <w:rPr>
              <w:rFonts w:ascii="Arial" w:hAnsi="Arial" w:cs="Arial"/>
              <w:b/>
              <w:sz w:val="32"/>
              <w:szCs w:val="32"/>
            </w:rPr>
          </w:pPr>
          <w:r>
            <w:rPr>
              <w:rFonts w:ascii="Arial" w:hAnsi="Arial" w:cs="Arial"/>
              <w:b/>
              <w:sz w:val="32"/>
              <w:szCs w:val="32"/>
            </w:rPr>
            <w:t>Ministerstvo školství, mládeže a tělovýchovy</w:t>
          </w:r>
        </w:p>
        <w:p w14:paraId="09865838" w14:textId="54F205B9" w:rsidR="00303FBC" w:rsidRDefault="0099584B" w:rsidP="0099584B">
          <w:pPr>
            <w:rPr>
              <w:rFonts w:ascii="Arial" w:hAnsi="Arial" w:cs="Arial"/>
              <w:sz w:val="32"/>
              <w:szCs w:val="32"/>
            </w:rPr>
          </w:pP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r>
          <w:r>
            <w:rPr>
              <w:rFonts w:ascii="Arial" w:hAnsi="Arial" w:cs="Arial"/>
              <w:sz w:val="32"/>
              <w:szCs w:val="32"/>
            </w:rPr>
            <w:tab/>
            <w:t>(2020)</w:t>
          </w:r>
          <w:r w:rsidR="00303FBC">
            <w:rPr>
              <w:rFonts w:ascii="Arial" w:hAnsi="Arial" w:cs="Arial"/>
              <w:sz w:val="32"/>
              <w:szCs w:val="32"/>
            </w:rPr>
            <w:br w:type="page"/>
          </w:r>
          <w:r>
            <w:rPr>
              <w:rFonts w:ascii="Arial" w:hAnsi="Arial" w:cs="Arial"/>
              <w:sz w:val="32"/>
              <w:szCs w:val="32"/>
            </w:rPr>
            <w:lastRenderedPageBreak/>
            <w:tab/>
          </w:r>
        </w:p>
        <w:p w14:paraId="4226089D" w14:textId="020BE0DE" w:rsidR="00586F7D" w:rsidRPr="009277FD" w:rsidRDefault="00586F7D" w:rsidP="00303FBC">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9288"/>
          </w:tblGrid>
          <w:tr w:rsidR="00586F7D" w14:paraId="58BA32EF" w14:textId="77777777" w:rsidTr="005C2C92">
            <w:tc>
              <w:tcPr>
                <w:tcW w:w="5000" w:type="pct"/>
              </w:tcPr>
              <w:p w14:paraId="4825444E" w14:textId="77777777" w:rsidR="00586F7D" w:rsidRDefault="00586F7D" w:rsidP="005C2C92">
                <w:pPr>
                  <w:pStyle w:val="Bezmezer"/>
                </w:pPr>
              </w:p>
            </w:tc>
          </w:tr>
        </w:tbl>
        <w:p w14:paraId="02D647C9" w14:textId="69921EE9" w:rsidR="00FF1A20" w:rsidRPr="00303FBC" w:rsidRDefault="003C0CB2" w:rsidP="00303FBC">
          <w:pPr>
            <w:spacing w:after="0" w:line="240" w:lineRule="auto"/>
            <w:rPr>
              <w:rFonts w:asciiTheme="majorHAnsi" w:eastAsiaTheme="majorEastAsia" w:hAnsiTheme="majorHAnsi" w:cstheme="majorBidi"/>
              <w:b/>
              <w:bCs/>
              <w:color w:val="365F91" w:themeColor="accent1" w:themeShade="BF"/>
              <w:sz w:val="28"/>
              <w:szCs w:val="28"/>
              <w:lang w:eastAsia="cs-CZ"/>
            </w:rPr>
          </w:pPr>
        </w:p>
      </w:sdtContent>
    </w:sdt>
    <w:bookmarkStart w:id="0" w:name="_Toc532384126" w:displacedByCustomXml="next"/>
    <w:sdt>
      <w:sdtPr>
        <w:id w:val="-486022498"/>
        <w:docPartObj>
          <w:docPartGallery w:val="Table of Contents"/>
          <w:docPartUnique/>
        </w:docPartObj>
      </w:sdtPr>
      <w:sdtEndPr/>
      <w:sdtContent>
        <w:p w14:paraId="718C9434" w14:textId="77777777" w:rsidR="00FF1A20" w:rsidRPr="00D13511" w:rsidRDefault="00FF1A20" w:rsidP="00FF1A20">
          <w:pPr>
            <w:keepNext/>
            <w:keepLines/>
            <w:spacing w:before="480" w:after="0"/>
            <w:rPr>
              <w:rStyle w:val="Nadpis1Char"/>
              <w:rFonts w:eastAsiaTheme="majorEastAsia"/>
            </w:rPr>
          </w:pPr>
          <w:r w:rsidRPr="00D13511">
            <w:rPr>
              <w:rStyle w:val="Nadpis1Char"/>
              <w:rFonts w:eastAsiaTheme="majorEastAsia"/>
            </w:rPr>
            <w:t>Obsah</w:t>
          </w:r>
        </w:p>
        <w:p w14:paraId="391E72D9" w14:textId="77777777" w:rsidR="00FF1A20" w:rsidRPr="00FF1A20" w:rsidRDefault="00FF1A20" w:rsidP="000959BC">
          <w:pPr>
            <w:pStyle w:val="Obsah1"/>
            <w:rPr>
              <w:lang w:eastAsia="cs-CZ"/>
            </w:rPr>
          </w:pPr>
        </w:p>
        <w:p w14:paraId="1333994F" w14:textId="77777777" w:rsidR="00612F5C" w:rsidRDefault="00FF1A20">
          <w:pPr>
            <w:pStyle w:val="Obsah1"/>
            <w:rPr>
              <w:rFonts w:asciiTheme="minorHAnsi" w:eastAsiaTheme="minorEastAsia" w:hAnsiTheme="minorHAnsi"/>
              <w:b w:val="0"/>
              <w:lang w:eastAsia="cs-CZ"/>
            </w:rPr>
          </w:pPr>
          <w:r w:rsidRPr="00FF1A20">
            <w:rPr>
              <w:rFonts w:cs="Arial"/>
            </w:rPr>
            <w:fldChar w:fldCharType="begin"/>
          </w:r>
          <w:r w:rsidRPr="00FF1A20">
            <w:rPr>
              <w:rFonts w:cs="Arial"/>
            </w:rPr>
            <w:instrText xml:space="preserve"> TOC \o "1-3" \h \z \u </w:instrText>
          </w:r>
          <w:r w:rsidRPr="00FF1A20">
            <w:rPr>
              <w:rFonts w:cs="Arial"/>
            </w:rPr>
            <w:fldChar w:fldCharType="separate"/>
          </w:r>
          <w:hyperlink w:anchor="_Toc40872185" w:history="1">
            <w:r w:rsidR="00612F5C" w:rsidRPr="00500FAA">
              <w:rPr>
                <w:rStyle w:val="Hypertextovodkaz"/>
              </w:rPr>
              <w:t>1</w:t>
            </w:r>
            <w:r w:rsidR="00612F5C">
              <w:rPr>
                <w:rFonts w:asciiTheme="minorHAnsi" w:eastAsiaTheme="minorEastAsia" w:hAnsiTheme="minorHAnsi"/>
                <w:b w:val="0"/>
                <w:lang w:eastAsia="cs-CZ"/>
              </w:rPr>
              <w:tab/>
            </w:r>
            <w:r w:rsidR="00612F5C" w:rsidRPr="00500FAA">
              <w:rPr>
                <w:rStyle w:val="Hypertextovodkaz"/>
              </w:rPr>
              <w:t>Úvod</w:t>
            </w:r>
            <w:r w:rsidR="00612F5C">
              <w:rPr>
                <w:webHidden/>
              </w:rPr>
              <w:tab/>
            </w:r>
            <w:r w:rsidR="00612F5C">
              <w:rPr>
                <w:webHidden/>
              </w:rPr>
              <w:fldChar w:fldCharType="begin"/>
            </w:r>
            <w:r w:rsidR="00612F5C">
              <w:rPr>
                <w:webHidden/>
              </w:rPr>
              <w:instrText xml:space="preserve"> PAGEREF _Toc40872185 \h </w:instrText>
            </w:r>
            <w:r w:rsidR="00612F5C">
              <w:rPr>
                <w:webHidden/>
              </w:rPr>
            </w:r>
            <w:r w:rsidR="00612F5C">
              <w:rPr>
                <w:webHidden/>
              </w:rPr>
              <w:fldChar w:fldCharType="separate"/>
            </w:r>
            <w:r w:rsidR="00612F5C">
              <w:rPr>
                <w:webHidden/>
              </w:rPr>
              <w:t>3</w:t>
            </w:r>
            <w:r w:rsidR="00612F5C">
              <w:rPr>
                <w:webHidden/>
              </w:rPr>
              <w:fldChar w:fldCharType="end"/>
            </w:r>
          </w:hyperlink>
        </w:p>
        <w:p w14:paraId="3D8D349B" w14:textId="77777777" w:rsidR="00612F5C" w:rsidRDefault="003C0CB2">
          <w:pPr>
            <w:pStyle w:val="Obsah2"/>
            <w:tabs>
              <w:tab w:val="left" w:pos="880"/>
              <w:tab w:val="right" w:leader="dot" w:pos="9062"/>
            </w:tabs>
            <w:rPr>
              <w:rFonts w:asciiTheme="minorHAnsi" w:eastAsiaTheme="minorEastAsia" w:hAnsiTheme="minorHAnsi"/>
              <w:noProof/>
              <w:lang w:eastAsia="cs-CZ"/>
            </w:rPr>
          </w:pPr>
          <w:hyperlink w:anchor="_Toc40872186" w:history="1">
            <w:r w:rsidR="00612F5C" w:rsidRPr="00500FAA">
              <w:rPr>
                <w:rStyle w:val="Hypertextovodkaz"/>
                <w:noProof/>
              </w:rPr>
              <w:t>1.1</w:t>
            </w:r>
            <w:r w:rsidR="00612F5C">
              <w:rPr>
                <w:rFonts w:asciiTheme="minorHAnsi" w:eastAsiaTheme="minorEastAsia" w:hAnsiTheme="minorHAnsi"/>
                <w:noProof/>
                <w:lang w:eastAsia="cs-CZ"/>
              </w:rPr>
              <w:tab/>
            </w:r>
            <w:r w:rsidR="00612F5C" w:rsidRPr="00500FAA">
              <w:rPr>
                <w:rStyle w:val="Hypertextovodkaz"/>
                <w:noProof/>
              </w:rPr>
              <w:t>Kontext tvorby NP VaVaI 2021+</w:t>
            </w:r>
            <w:r w:rsidR="00612F5C">
              <w:rPr>
                <w:noProof/>
                <w:webHidden/>
              </w:rPr>
              <w:tab/>
            </w:r>
            <w:r w:rsidR="00612F5C">
              <w:rPr>
                <w:noProof/>
                <w:webHidden/>
              </w:rPr>
              <w:fldChar w:fldCharType="begin"/>
            </w:r>
            <w:r w:rsidR="00612F5C">
              <w:rPr>
                <w:noProof/>
                <w:webHidden/>
              </w:rPr>
              <w:instrText xml:space="preserve"> PAGEREF _Toc40872186 \h </w:instrText>
            </w:r>
            <w:r w:rsidR="00612F5C">
              <w:rPr>
                <w:noProof/>
                <w:webHidden/>
              </w:rPr>
            </w:r>
            <w:r w:rsidR="00612F5C">
              <w:rPr>
                <w:noProof/>
                <w:webHidden/>
              </w:rPr>
              <w:fldChar w:fldCharType="separate"/>
            </w:r>
            <w:r w:rsidR="00612F5C">
              <w:rPr>
                <w:noProof/>
                <w:webHidden/>
              </w:rPr>
              <w:t>3</w:t>
            </w:r>
            <w:r w:rsidR="00612F5C">
              <w:rPr>
                <w:noProof/>
                <w:webHidden/>
              </w:rPr>
              <w:fldChar w:fldCharType="end"/>
            </w:r>
          </w:hyperlink>
        </w:p>
        <w:p w14:paraId="6D27EE08" w14:textId="77777777" w:rsidR="00612F5C" w:rsidRDefault="003C0CB2">
          <w:pPr>
            <w:pStyle w:val="Obsah2"/>
            <w:tabs>
              <w:tab w:val="left" w:pos="880"/>
              <w:tab w:val="right" w:leader="dot" w:pos="9062"/>
            </w:tabs>
            <w:rPr>
              <w:rFonts w:asciiTheme="minorHAnsi" w:eastAsiaTheme="minorEastAsia" w:hAnsiTheme="minorHAnsi"/>
              <w:noProof/>
              <w:lang w:eastAsia="cs-CZ"/>
            </w:rPr>
          </w:pPr>
          <w:hyperlink w:anchor="_Toc40872187" w:history="1">
            <w:r w:rsidR="00612F5C" w:rsidRPr="00500FAA">
              <w:rPr>
                <w:rStyle w:val="Hypertextovodkaz"/>
                <w:noProof/>
              </w:rPr>
              <w:t>1.2</w:t>
            </w:r>
            <w:r w:rsidR="00612F5C">
              <w:rPr>
                <w:rFonts w:asciiTheme="minorHAnsi" w:eastAsiaTheme="minorEastAsia" w:hAnsiTheme="minorHAnsi"/>
                <w:noProof/>
                <w:lang w:eastAsia="cs-CZ"/>
              </w:rPr>
              <w:tab/>
            </w:r>
            <w:r w:rsidR="00612F5C" w:rsidRPr="00500FAA">
              <w:rPr>
                <w:rStyle w:val="Hypertextovodkaz"/>
                <w:noProof/>
              </w:rPr>
              <w:t>Zaměření NP VaVaI 2021+</w:t>
            </w:r>
            <w:r w:rsidR="00612F5C">
              <w:rPr>
                <w:noProof/>
                <w:webHidden/>
              </w:rPr>
              <w:tab/>
            </w:r>
            <w:r w:rsidR="00612F5C">
              <w:rPr>
                <w:noProof/>
                <w:webHidden/>
              </w:rPr>
              <w:fldChar w:fldCharType="begin"/>
            </w:r>
            <w:r w:rsidR="00612F5C">
              <w:rPr>
                <w:noProof/>
                <w:webHidden/>
              </w:rPr>
              <w:instrText xml:space="preserve"> PAGEREF _Toc40872187 \h </w:instrText>
            </w:r>
            <w:r w:rsidR="00612F5C">
              <w:rPr>
                <w:noProof/>
                <w:webHidden/>
              </w:rPr>
            </w:r>
            <w:r w:rsidR="00612F5C">
              <w:rPr>
                <w:noProof/>
                <w:webHidden/>
              </w:rPr>
              <w:fldChar w:fldCharType="separate"/>
            </w:r>
            <w:r w:rsidR="00612F5C">
              <w:rPr>
                <w:noProof/>
                <w:webHidden/>
              </w:rPr>
              <w:t>3</w:t>
            </w:r>
            <w:r w:rsidR="00612F5C">
              <w:rPr>
                <w:noProof/>
                <w:webHidden/>
              </w:rPr>
              <w:fldChar w:fldCharType="end"/>
            </w:r>
          </w:hyperlink>
        </w:p>
        <w:p w14:paraId="2FE38CF0" w14:textId="77777777" w:rsidR="00612F5C" w:rsidRDefault="003C0CB2">
          <w:pPr>
            <w:pStyle w:val="Obsah1"/>
            <w:rPr>
              <w:rFonts w:asciiTheme="minorHAnsi" w:eastAsiaTheme="minorEastAsia" w:hAnsiTheme="minorHAnsi"/>
              <w:b w:val="0"/>
              <w:lang w:eastAsia="cs-CZ"/>
            </w:rPr>
          </w:pPr>
          <w:hyperlink w:anchor="_Toc40872188" w:history="1">
            <w:r w:rsidR="00612F5C" w:rsidRPr="00500FAA">
              <w:rPr>
                <w:rStyle w:val="Hypertextovodkaz"/>
              </w:rPr>
              <w:t>2</w:t>
            </w:r>
            <w:r w:rsidR="00612F5C">
              <w:rPr>
                <w:rFonts w:asciiTheme="minorHAnsi" w:eastAsiaTheme="minorEastAsia" w:hAnsiTheme="minorHAnsi"/>
                <w:b w:val="0"/>
                <w:lang w:eastAsia="cs-CZ"/>
              </w:rPr>
              <w:tab/>
            </w:r>
            <w:r w:rsidR="00612F5C" w:rsidRPr="00500FAA">
              <w:rPr>
                <w:rStyle w:val="Hypertextovodkaz"/>
              </w:rPr>
              <w:t>Východiska pro přípravu NP VaVaI 2021+</w:t>
            </w:r>
            <w:r w:rsidR="00612F5C">
              <w:rPr>
                <w:webHidden/>
              </w:rPr>
              <w:tab/>
            </w:r>
            <w:r w:rsidR="00612F5C">
              <w:rPr>
                <w:webHidden/>
              </w:rPr>
              <w:fldChar w:fldCharType="begin"/>
            </w:r>
            <w:r w:rsidR="00612F5C">
              <w:rPr>
                <w:webHidden/>
              </w:rPr>
              <w:instrText xml:space="preserve"> PAGEREF _Toc40872188 \h </w:instrText>
            </w:r>
            <w:r w:rsidR="00612F5C">
              <w:rPr>
                <w:webHidden/>
              </w:rPr>
            </w:r>
            <w:r w:rsidR="00612F5C">
              <w:rPr>
                <w:webHidden/>
              </w:rPr>
              <w:fldChar w:fldCharType="separate"/>
            </w:r>
            <w:r w:rsidR="00612F5C">
              <w:rPr>
                <w:webHidden/>
              </w:rPr>
              <w:t>5</w:t>
            </w:r>
            <w:r w:rsidR="00612F5C">
              <w:rPr>
                <w:webHidden/>
              </w:rPr>
              <w:fldChar w:fldCharType="end"/>
            </w:r>
          </w:hyperlink>
        </w:p>
        <w:p w14:paraId="47A2998C" w14:textId="77777777" w:rsidR="00612F5C" w:rsidRDefault="003C0CB2">
          <w:pPr>
            <w:pStyle w:val="Obsah2"/>
            <w:tabs>
              <w:tab w:val="left" w:pos="880"/>
              <w:tab w:val="right" w:leader="dot" w:pos="9062"/>
            </w:tabs>
            <w:rPr>
              <w:rFonts w:asciiTheme="minorHAnsi" w:eastAsiaTheme="minorEastAsia" w:hAnsiTheme="minorHAnsi"/>
              <w:noProof/>
              <w:lang w:eastAsia="cs-CZ"/>
            </w:rPr>
          </w:pPr>
          <w:hyperlink w:anchor="_Toc40872189" w:history="1">
            <w:r w:rsidR="00612F5C" w:rsidRPr="00500FAA">
              <w:rPr>
                <w:rStyle w:val="Hypertextovodkaz"/>
                <w:noProof/>
              </w:rPr>
              <w:t>2.1</w:t>
            </w:r>
            <w:r w:rsidR="00612F5C">
              <w:rPr>
                <w:rFonts w:asciiTheme="minorHAnsi" w:eastAsiaTheme="minorEastAsia" w:hAnsiTheme="minorHAnsi"/>
                <w:noProof/>
                <w:lang w:eastAsia="cs-CZ"/>
              </w:rPr>
              <w:tab/>
            </w:r>
            <w:r w:rsidR="00612F5C" w:rsidRPr="00500FAA">
              <w:rPr>
                <w:rStyle w:val="Hypertextovodkaz"/>
                <w:noProof/>
              </w:rPr>
              <w:t>Stěžejní mezinárodní dokumenty</w:t>
            </w:r>
            <w:r w:rsidR="00612F5C">
              <w:rPr>
                <w:noProof/>
                <w:webHidden/>
              </w:rPr>
              <w:tab/>
            </w:r>
            <w:r w:rsidR="00612F5C">
              <w:rPr>
                <w:noProof/>
                <w:webHidden/>
              </w:rPr>
              <w:fldChar w:fldCharType="begin"/>
            </w:r>
            <w:r w:rsidR="00612F5C">
              <w:rPr>
                <w:noProof/>
                <w:webHidden/>
              </w:rPr>
              <w:instrText xml:space="preserve"> PAGEREF _Toc40872189 \h </w:instrText>
            </w:r>
            <w:r w:rsidR="00612F5C">
              <w:rPr>
                <w:noProof/>
                <w:webHidden/>
              </w:rPr>
            </w:r>
            <w:r w:rsidR="00612F5C">
              <w:rPr>
                <w:noProof/>
                <w:webHidden/>
              </w:rPr>
              <w:fldChar w:fldCharType="separate"/>
            </w:r>
            <w:r w:rsidR="00612F5C">
              <w:rPr>
                <w:noProof/>
                <w:webHidden/>
              </w:rPr>
              <w:t>5</w:t>
            </w:r>
            <w:r w:rsidR="00612F5C">
              <w:rPr>
                <w:noProof/>
                <w:webHidden/>
              </w:rPr>
              <w:fldChar w:fldCharType="end"/>
            </w:r>
          </w:hyperlink>
        </w:p>
        <w:p w14:paraId="43E958D7" w14:textId="77777777" w:rsidR="00612F5C" w:rsidRDefault="003C0CB2">
          <w:pPr>
            <w:pStyle w:val="Obsah2"/>
            <w:tabs>
              <w:tab w:val="left" w:pos="880"/>
              <w:tab w:val="right" w:leader="dot" w:pos="9062"/>
            </w:tabs>
            <w:rPr>
              <w:rFonts w:asciiTheme="minorHAnsi" w:eastAsiaTheme="minorEastAsia" w:hAnsiTheme="minorHAnsi"/>
              <w:noProof/>
              <w:lang w:eastAsia="cs-CZ"/>
            </w:rPr>
          </w:pPr>
          <w:hyperlink w:anchor="_Toc40872190" w:history="1">
            <w:r w:rsidR="00612F5C" w:rsidRPr="00500FAA">
              <w:rPr>
                <w:rStyle w:val="Hypertextovodkaz"/>
                <w:noProof/>
              </w:rPr>
              <w:t>2.2</w:t>
            </w:r>
            <w:r w:rsidR="00612F5C">
              <w:rPr>
                <w:rFonts w:asciiTheme="minorHAnsi" w:eastAsiaTheme="minorEastAsia" w:hAnsiTheme="minorHAnsi"/>
                <w:noProof/>
                <w:lang w:eastAsia="cs-CZ"/>
              </w:rPr>
              <w:tab/>
            </w:r>
            <w:r w:rsidR="00612F5C" w:rsidRPr="00500FAA">
              <w:rPr>
                <w:rStyle w:val="Hypertextovodkaz"/>
                <w:noProof/>
              </w:rPr>
              <w:t>Stěžejní národní dokumenty</w:t>
            </w:r>
            <w:r w:rsidR="00612F5C">
              <w:rPr>
                <w:noProof/>
                <w:webHidden/>
              </w:rPr>
              <w:tab/>
            </w:r>
            <w:r w:rsidR="00612F5C">
              <w:rPr>
                <w:noProof/>
                <w:webHidden/>
              </w:rPr>
              <w:fldChar w:fldCharType="begin"/>
            </w:r>
            <w:r w:rsidR="00612F5C">
              <w:rPr>
                <w:noProof/>
                <w:webHidden/>
              </w:rPr>
              <w:instrText xml:space="preserve"> PAGEREF _Toc40872190 \h </w:instrText>
            </w:r>
            <w:r w:rsidR="00612F5C">
              <w:rPr>
                <w:noProof/>
                <w:webHidden/>
              </w:rPr>
            </w:r>
            <w:r w:rsidR="00612F5C">
              <w:rPr>
                <w:noProof/>
                <w:webHidden/>
              </w:rPr>
              <w:fldChar w:fldCharType="separate"/>
            </w:r>
            <w:r w:rsidR="00612F5C">
              <w:rPr>
                <w:noProof/>
                <w:webHidden/>
              </w:rPr>
              <w:t>6</w:t>
            </w:r>
            <w:r w:rsidR="00612F5C">
              <w:rPr>
                <w:noProof/>
                <w:webHidden/>
              </w:rPr>
              <w:fldChar w:fldCharType="end"/>
            </w:r>
          </w:hyperlink>
        </w:p>
        <w:p w14:paraId="6A0206CC" w14:textId="77777777" w:rsidR="00612F5C" w:rsidRDefault="003C0CB2">
          <w:pPr>
            <w:pStyle w:val="Obsah1"/>
            <w:rPr>
              <w:rFonts w:asciiTheme="minorHAnsi" w:eastAsiaTheme="minorEastAsia" w:hAnsiTheme="minorHAnsi"/>
              <w:b w:val="0"/>
              <w:lang w:eastAsia="cs-CZ"/>
            </w:rPr>
          </w:pPr>
          <w:hyperlink w:anchor="_Toc40872191" w:history="1">
            <w:r w:rsidR="00612F5C" w:rsidRPr="00500FAA">
              <w:rPr>
                <w:rStyle w:val="Hypertextovodkaz"/>
              </w:rPr>
              <w:t>3</w:t>
            </w:r>
            <w:r w:rsidR="00612F5C">
              <w:rPr>
                <w:rFonts w:asciiTheme="minorHAnsi" w:eastAsiaTheme="minorEastAsia" w:hAnsiTheme="minorHAnsi"/>
                <w:b w:val="0"/>
                <w:lang w:eastAsia="cs-CZ"/>
              </w:rPr>
              <w:tab/>
            </w:r>
            <w:r w:rsidR="00612F5C" w:rsidRPr="00500FAA">
              <w:rPr>
                <w:rStyle w:val="Hypertextovodkaz"/>
              </w:rPr>
              <w:t>Výchozí stav</w:t>
            </w:r>
            <w:r w:rsidR="00612F5C">
              <w:rPr>
                <w:webHidden/>
              </w:rPr>
              <w:tab/>
            </w:r>
            <w:r w:rsidR="00612F5C">
              <w:rPr>
                <w:webHidden/>
              </w:rPr>
              <w:fldChar w:fldCharType="begin"/>
            </w:r>
            <w:r w:rsidR="00612F5C">
              <w:rPr>
                <w:webHidden/>
              </w:rPr>
              <w:instrText xml:space="preserve"> PAGEREF _Toc40872191 \h </w:instrText>
            </w:r>
            <w:r w:rsidR="00612F5C">
              <w:rPr>
                <w:webHidden/>
              </w:rPr>
            </w:r>
            <w:r w:rsidR="00612F5C">
              <w:rPr>
                <w:webHidden/>
              </w:rPr>
              <w:fldChar w:fldCharType="separate"/>
            </w:r>
            <w:r w:rsidR="00612F5C">
              <w:rPr>
                <w:webHidden/>
              </w:rPr>
              <w:t>8</w:t>
            </w:r>
            <w:r w:rsidR="00612F5C">
              <w:rPr>
                <w:webHidden/>
              </w:rPr>
              <w:fldChar w:fldCharType="end"/>
            </w:r>
          </w:hyperlink>
        </w:p>
        <w:p w14:paraId="6ACBA004" w14:textId="77777777" w:rsidR="00612F5C" w:rsidRDefault="003C0CB2">
          <w:pPr>
            <w:pStyle w:val="Obsah1"/>
            <w:rPr>
              <w:rFonts w:asciiTheme="minorHAnsi" w:eastAsiaTheme="minorEastAsia" w:hAnsiTheme="minorHAnsi"/>
              <w:b w:val="0"/>
              <w:lang w:eastAsia="cs-CZ"/>
            </w:rPr>
          </w:pPr>
          <w:hyperlink w:anchor="_Toc40872192" w:history="1">
            <w:r w:rsidR="00612F5C" w:rsidRPr="00500FAA">
              <w:rPr>
                <w:rStyle w:val="Hypertextovodkaz"/>
              </w:rPr>
              <w:t>4</w:t>
            </w:r>
            <w:r w:rsidR="00612F5C">
              <w:rPr>
                <w:rFonts w:asciiTheme="minorHAnsi" w:eastAsiaTheme="minorEastAsia" w:hAnsiTheme="minorHAnsi"/>
                <w:b w:val="0"/>
                <w:lang w:eastAsia="cs-CZ"/>
              </w:rPr>
              <w:tab/>
            </w:r>
            <w:r w:rsidR="00612F5C" w:rsidRPr="00500FAA">
              <w:rPr>
                <w:rStyle w:val="Hypertextovodkaz"/>
              </w:rPr>
              <w:t>Strategické cíle</w:t>
            </w:r>
            <w:r w:rsidR="00612F5C">
              <w:rPr>
                <w:webHidden/>
              </w:rPr>
              <w:tab/>
            </w:r>
            <w:r w:rsidR="00612F5C">
              <w:rPr>
                <w:webHidden/>
              </w:rPr>
              <w:fldChar w:fldCharType="begin"/>
            </w:r>
            <w:r w:rsidR="00612F5C">
              <w:rPr>
                <w:webHidden/>
              </w:rPr>
              <w:instrText xml:space="preserve"> PAGEREF _Toc40872192 \h </w:instrText>
            </w:r>
            <w:r w:rsidR="00612F5C">
              <w:rPr>
                <w:webHidden/>
              </w:rPr>
            </w:r>
            <w:r w:rsidR="00612F5C">
              <w:rPr>
                <w:webHidden/>
              </w:rPr>
              <w:fldChar w:fldCharType="separate"/>
            </w:r>
            <w:r w:rsidR="00612F5C">
              <w:rPr>
                <w:webHidden/>
              </w:rPr>
              <w:t>18</w:t>
            </w:r>
            <w:r w:rsidR="00612F5C">
              <w:rPr>
                <w:webHidden/>
              </w:rPr>
              <w:fldChar w:fldCharType="end"/>
            </w:r>
          </w:hyperlink>
        </w:p>
        <w:p w14:paraId="20C6A67A" w14:textId="77777777" w:rsidR="00612F5C" w:rsidRDefault="003C0CB2">
          <w:pPr>
            <w:pStyle w:val="Obsah1"/>
            <w:rPr>
              <w:rFonts w:asciiTheme="minorHAnsi" w:eastAsiaTheme="minorEastAsia" w:hAnsiTheme="minorHAnsi"/>
              <w:b w:val="0"/>
              <w:lang w:eastAsia="cs-CZ"/>
            </w:rPr>
          </w:pPr>
          <w:hyperlink w:anchor="_Toc40872193" w:history="1">
            <w:r w:rsidR="00612F5C" w:rsidRPr="00500FAA">
              <w:rPr>
                <w:rStyle w:val="Hypertextovodkaz"/>
              </w:rPr>
              <w:t>5</w:t>
            </w:r>
            <w:r w:rsidR="00612F5C">
              <w:rPr>
                <w:rFonts w:asciiTheme="minorHAnsi" w:eastAsiaTheme="minorEastAsia" w:hAnsiTheme="minorHAnsi"/>
                <w:b w:val="0"/>
                <w:lang w:eastAsia="cs-CZ"/>
              </w:rPr>
              <w:tab/>
            </w:r>
            <w:r w:rsidR="00612F5C" w:rsidRPr="00500FAA">
              <w:rPr>
                <w:rStyle w:val="Hypertextovodkaz"/>
              </w:rPr>
              <w:t>Opatření</w:t>
            </w:r>
            <w:r w:rsidR="00612F5C">
              <w:rPr>
                <w:webHidden/>
              </w:rPr>
              <w:tab/>
            </w:r>
            <w:r w:rsidR="00612F5C">
              <w:rPr>
                <w:webHidden/>
              </w:rPr>
              <w:fldChar w:fldCharType="begin"/>
            </w:r>
            <w:r w:rsidR="00612F5C">
              <w:rPr>
                <w:webHidden/>
              </w:rPr>
              <w:instrText xml:space="preserve"> PAGEREF _Toc40872193 \h </w:instrText>
            </w:r>
            <w:r w:rsidR="00612F5C">
              <w:rPr>
                <w:webHidden/>
              </w:rPr>
            </w:r>
            <w:r w:rsidR="00612F5C">
              <w:rPr>
                <w:webHidden/>
              </w:rPr>
              <w:fldChar w:fldCharType="separate"/>
            </w:r>
            <w:r w:rsidR="00612F5C">
              <w:rPr>
                <w:webHidden/>
              </w:rPr>
              <w:t>21</w:t>
            </w:r>
            <w:r w:rsidR="00612F5C">
              <w:rPr>
                <w:webHidden/>
              </w:rPr>
              <w:fldChar w:fldCharType="end"/>
            </w:r>
          </w:hyperlink>
        </w:p>
        <w:p w14:paraId="7FED54E2" w14:textId="77777777" w:rsidR="00612F5C" w:rsidRDefault="003C0CB2">
          <w:pPr>
            <w:pStyle w:val="Obsah1"/>
            <w:rPr>
              <w:rFonts w:asciiTheme="minorHAnsi" w:eastAsiaTheme="minorEastAsia" w:hAnsiTheme="minorHAnsi"/>
              <w:b w:val="0"/>
              <w:lang w:eastAsia="cs-CZ"/>
            </w:rPr>
          </w:pPr>
          <w:hyperlink w:anchor="_Toc40872194" w:history="1">
            <w:r w:rsidR="00612F5C" w:rsidRPr="00500FAA">
              <w:rPr>
                <w:rStyle w:val="Hypertextovodkaz"/>
              </w:rPr>
              <w:t>6</w:t>
            </w:r>
            <w:r w:rsidR="00612F5C">
              <w:rPr>
                <w:rFonts w:asciiTheme="minorHAnsi" w:eastAsiaTheme="minorEastAsia" w:hAnsiTheme="minorHAnsi"/>
                <w:b w:val="0"/>
                <w:lang w:eastAsia="cs-CZ"/>
              </w:rPr>
              <w:tab/>
            </w:r>
            <w:r w:rsidR="00612F5C" w:rsidRPr="00500FAA">
              <w:rPr>
                <w:rStyle w:val="Hypertextovodkaz"/>
              </w:rPr>
              <w:t>Priority aplikovaného výzkumu</w:t>
            </w:r>
            <w:r w:rsidR="00612F5C">
              <w:rPr>
                <w:webHidden/>
              </w:rPr>
              <w:tab/>
            </w:r>
            <w:r w:rsidR="00612F5C">
              <w:rPr>
                <w:webHidden/>
              </w:rPr>
              <w:fldChar w:fldCharType="begin"/>
            </w:r>
            <w:r w:rsidR="00612F5C">
              <w:rPr>
                <w:webHidden/>
              </w:rPr>
              <w:instrText xml:space="preserve"> PAGEREF _Toc40872194 \h </w:instrText>
            </w:r>
            <w:r w:rsidR="00612F5C">
              <w:rPr>
                <w:webHidden/>
              </w:rPr>
            </w:r>
            <w:r w:rsidR="00612F5C">
              <w:rPr>
                <w:webHidden/>
              </w:rPr>
              <w:fldChar w:fldCharType="separate"/>
            </w:r>
            <w:r w:rsidR="00612F5C">
              <w:rPr>
                <w:webHidden/>
              </w:rPr>
              <w:t>53</w:t>
            </w:r>
            <w:r w:rsidR="00612F5C">
              <w:rPr>
                <w:webHidden/>
              </w:rPr>
              <w:fldChar w:fldCharType="end"/>
            </w:r>
          </w:hyperlink>
        </w:p>
        <w:p w14:paraId="4EDE55A4" w14:textId="77777777" w:rsidR="00612F5C" w:rsidRDefault="003C0CB2">
          <w:pPr>
            <w:pStyle w:val="Obsah1"/>
            <w:rPr>
              <w:rFonts w:asciiTheme="minorHAnsi" w:eastAsiaTheme="minorEastAsia" w:hAnsiTheme="minorHAnsi"/>
              <w:b w:val="0"/>
              <w:lang w:eastAsia="cs-CZ"/>
            </w:rPr>
          </w:pPr>
          <w:hyperlink w:anchor="_Toc40872195" w:history="1">
            <w:r w:rsidR="00612F5C" w:rsidRPr="00500FAA">
              <w:rPr>
                <w:rStyle w:val="Hypertextovodkaz"/>
              </w:rPr>
              <w:t>7</w:t>
            </w:r>
            <w:r w:rsidR="00612F5C">
              <w:rPr>
                <w:rFonts w:asciiTheme="minorHAnsi" w:eastAsiaTheme="minorEastAsia" w:hAnsiTheme="minorHAnsi"/>
                <w:b w:val="0"/>
                <w:lang w:eastAsia="cs-CZ"/>
              </w:rPr>
              <w:tab/>
            </w:r>
            <w:r w:rsidR="00612F5C" w:rsidRPr="00500FAA">
              <w:rPr>
                <w:rStyle w:val="Hypertextovodkaz"/>
              </w:rPr>
              <w:t>Předpoklad vývoje výdajů na VaVaI</w:t>
            </w:r>
            <w:r w:rsidR="00612F5C">
              <w:rPr>
                <w:webHidden/>
              </w:rPr>
              <w:tab/>
            </w:r>
            <w:r w:rsidR="00612F5C">
              <w:rPr>
                <w:webHidden/>
              </w:rPr>
              <w:fldChar w:fldCharType="begin"/>
            </w:r>
            <w:r w:rsidR="00612F5C">
              <w:rPr>
                <w:webHidden/>
              </w:rPr>
              <w:instrText xml:space="preserve"> PAGEREF _Toc40872195 \h </w:instrText>
            </w:r>
            <w:r w:rsidR="00612F5C">
              <w:rPr>
                <w:webHidden/>
              </w:rPr>
            </w:r>
            <w:r w:rsidR="00612F5C">
              <w:rPr>
                <w:webHidden/>
              </w:rPr>
              <w:fldChar w:fldCharType="separate"/>
            </w:r>
            <w:r w:rsidR="00612F5C">
              <w:rPr>
                <w:webHidden/>
              </w:rPr>
              <w:t>53</w:t>
            </w:r>
            <w:r w:rsidR="00612F5C">
              <w:rPr>
                <w:webHidden/>
              </w:rPr>
              <w:fldChar w:fldCharType="end"/>
            </w:r>
          </w:hyperlink>
        </w:p>
        <w:p w14:paraId="42885204" w14:textId="77777777" w:rsidR="00612F5C" w:rsidRDefault="003C0CB2">
          <w:pPr>
            <w:pStyle w:val="Obsah1"/>
            <w:rPr>
              <w:rFonts w:asciiTheme="minorHAnsi" w:eastAsiaTheme="minorEastAsia" w:hAnsiTheme="minorHAnsi"/>
              <w:b w:val="0"/>
              <w:lang w:eastAsia="cs-CZ"/>
            </w:rPr>
          </w:pPr>
          <w:hyperlink w:anchor="_Toc40872196" w:history="1">
            <w:r w:rsidR="00612F5C" w:rsidRPr="00500FAA">
              <w:rPr>
                <w:rStyle w:val="Hypertextovodkaz"/>
              </w:rPr>
              <w:t>8</w:t>
            </w:r>
            <w:r w:rsidR="00612F5C">
              <w:rPr>
                <w:rFonts w:asciiTheme="minorHAnsi" w:eastAsiaTheme="minorEastAsia" w:hAnsiTheme="minorHAnsi"/>
                <w:b w:val="0"/>
                <w:lang w:eastAsia="cs-CZ"/>
              </w:rPr>
              <w:tab/>
            </w:r>
            <w:r w:rsidR="00612F5C" w:rsidRPr="00500FAA">
              <w:rPr>
                <w:rStyle w:val="Hypertextovodkaz"/>
              </w:rPr>
              <w:t>Seznam zkratek</w:t>
            </w:r>
            <w:r w:rsidR="00612F5C">
              <w:rPr>
                <w:webHidden/>
              </w:rPr>
              <w:tab/>
            </w:r>
            <w:r w:rsidR="00612F5C">
              <w:rPr>
                <w:webHidden/>
              </w:rPr>
              <w:fldChar w:fldCharType="begin"/>
            </w:r>
            <w:r w:rsidR="00612F5C">
              <w:rPr>
                <w:webHidden/>
              </w:rPr>
              <w:instrText xml:space="preserve"> PAGEREF _Toc40872196 \h </w:instrText>
            </w:r>
            <w:r w:rsidR="00612F5C">
              <w:rPr>
                <w:webHidden/>
              </w:rPr>
            </w:r>
            <w:r w:rsidR="00612F5C">
              <w:rPr>
                <w:webHidden/>
              </w:rPr>
              <w:fldChar w:fldCharType="separate"/>
            </w:r>
            <w:r w:rsidR="00612F5C">
              <w:rPr>
                <w:webHidden/>
              </w:rPr>
              <w:t>55</w:t>
            </w:r>
            <w:r w:rsidR="00612F5C">
              <w:rPr>
                <w:webHidden/>
              </w:rPr>
              <w:fldChar w:fldCharType="end"/>
            </w:r>
          </w:hyperlink>
        </w:p>
        <w:p w14:paraId="02BF2A57" w14:textId="77777777" w:rsidR="00612F5C" w:rsidRDefault="003C0CB2">
          <w:pPr>
            <w:pStyle w:val="Obsah1"/>
            <w:rPr>
              <w:rFonts w:asciiTheme="minorHAnsi" w:eastAsiaTheme="minorEastAsia" w:hAnsiTheme="minorHAnsi"/>
              <w:b w:val="0"/>
              <w:lang w:eastAsia="cs-CZ"/>
            </w:rPr>
          </w:pPr>
          <w:hyperlink w:anchor="_Toc40872197" w:history="1">
            <w:r w:rsidR="00612F5C" w:rsidRPr="00500FAA">
              <w:rPr>
                <w:rStyle w:val="Hypertextovodkaz"/>
              </w:rPr>
              <w:t>9</w:t>
            </w:r>
            <w:r w:rsidR="00612F5C">
              <w:rPr>
                <w:rFonts w:asciiTheme="minorHAnsi" w:eastAsiaTheme="minorEastAsia" w:hAnsiTheme="minorHAnsi"/>
                <w:b w:val="0"/>
                <w:lang w:eastAsia="cs-CZ"/>
              </w:rPr>
              <w:tab/>
            </w:r>
            <w:r w:rsidR="00612F5C" w:rsidRPr="00500FAA">
              <w:rPr>
                <w:rStyle w:val="Hypertextovodkaz"/>
              </w:rPr>
              <w:t>Slovníček pojmů</w:t>
            </w:r>
            <w:r w:rsidR="00612F5C">
              <w:rPr>
                <w:webHidden/>
              </w:rPr>
              <w:tab/>
            </w:r>
            <w:r w:rsidR="00612F5C">
              <w:rPr>
                <w:webHidden/>
              </w:rPr>
              <w:fldChar w:fldCharType="begin"/>
            </w:r>
            <w:r w:rsidR="00612F5C">
              <w:rPr>
                <w:webHidden/>
              </w:rPr>
              <w:instrText xml:space="preserve"> PAGEREF _Toc40872197 \h </w:instrText>
            </w:r>
            <w:r w:rsidR="00612F5C">
              <w:rPr>
                <w:webHidden/>
              </w:rPr>
            </w:r>
            <w:r w:rsidR="00612F5C">
              <w:rPr>
                <w:webHidden/>
              </w:rPr>
              <w:fldChar w:fldCharType="separate"/>
            </w:r>
            <w:r w:rsidR="00612F5C">
              <w:rPr>
                <w:webHidden/>
              </w:rPr>
              <w:t>59</w:t>
            </w:r>
            <w:r w:rsidR="00612F5C">
              <w:rPr>
                <w:webHidden/>
              </w:rPr>
              <w:fldChar w:fldCharType="end"/>
            </w:r>
          </w:hyperlink>
        </w:p>
        <w:p w14:paraId="227F12B9" w14:textId="77777777" w:rsidR="00FF1A20" w:rsidRPr="00FF1A20" w:rsidRDefault="00FF1A20" w:rsidP="00FF1A20">
          <w:r w:rsidRPr="00FF1A20">
            <w:rPr>
              <w:rFonts w:ascii="Arial" w:hAnsi="Arial" w:cs="Arial"/>
              <w:b/>
              <w:bCs/>
            </w:rPr>
            <w:fldChar w:fldCharType="end"/>
          </w:r>
        </w:p>
      </w:sdtContent>
    </w:sdt>
    <w:p w14:paraId="7FFDF974" w14:textId="77777777" w:rsidR="00FF1A20" w:rsidRPr="00FF1A20" w:rsidRDefault="00FF1A20" w:rsidP="00FF1A20">
      <w:pPr>
        <w:rPr>
          <w:rFonts w:ascii="Arial" w:eastAsia="Times New Roman" w:hAnsi="Arial" w:cs="Times New Roman"/>
          <w:b/>
          <w:bCs/>
          <w:color w:val="365F91"/>
          <w:sz w:val="28"/>
          <w:szCs w:val="28"/>
        </w:rPr>
      </w:pPr>
      <w:r w:rsidRPr="00FF1A20">
        <w:br w:type="page"/>
      </w:r>
    </w:p>
    <w:p w14:paraId="4D57C476" w14:textId="77777777" w:rsidR="00FF1A20" w:rsidRPr="00626852" w:rsidRDefault="00FF1A20" w:rsidP="00626852">
      <w:pPr>
        <w:pStyle w:val="Nadpis1"/>
      </w:pPr>
      <w:bookmarkStart w:id="1" w:name="_Toc21004859"/>
      <w:bookmarkStart w:id="2" w:name="_Toc34662316"/>
      <w:bookmarkStart w:id="3" w:name="_Toc40872185"/>
      <w:r w:rsidRPr="00626852">
        <w:lastRenderedPageBreak/>
        <w:t>Úvod</w:t>
      </w:r>
      <w:bookmarkEnd w:id="0"/>
      <w:bookmarkEnd w:id="1"/>
      <w:bookmarkEnd w:id="2"/>
      <w:bookmarkEnd w:id="3"/>
    </w:p>
    <w:p w14:paraId="3B18BD4E" w14:textId="77777777" w:rsidR="00FF1A20" w:rsidRPr="002827BA" w:rsidRDefault="00FF1A20" w:rsidP="002827BA">
      <w:pPr>
        <w:pStyle w:val="Nadpis2"/>
      </w:pPr>
      <w:bookmarkStart w:id="4" w:name="_Toc21004860"/>
      <w:bookmarkStart w:id="5" w:name="_Toc34662317"/>
      <w:bookmarkStart w:id="6" w:name="_Toc40872186"/>
      <w:r w:rsidRPr="002827BA">
        <w:t xml:space="preserve">Kontext tvorby NP </w:t>
      </w:r>
      <w:proofErr w:type="spellStart"/>
      <w:r w:rsidRPr="002827BA">
        <w:t>VaVaI</w:t>
      </w:r>
      <w:proofErr w:type="spellEnd"/>
      <w:r w:rsidRPr="002827BA">
        <w:t xml:space="preserve"> 2021+</w:t>
      </w:r>
      <w:bookmarkEnd w:id="4"/>
      <w:bookmarkEnd w:id="5"/>
      <w:bookmarkEnd w:id="6"/>
    </w:p>
    <w:p w14:paraId="3F233C64" w14:textId="1C98D65D" w:rsidR="00FF1A20" w:rsidRPr="00FF1A20" w:rsidRDefault="00EF14DA" w:rsidP="008228E1">
      <w:pPr>
        <w:pStyle w:val="textodstavec"/>
      </w:pPr>
      <w:r>
        <w:t>Národní politika výzkumu, vývoje</w:t>
      </w:r>
      <w:r w:rsidR="00406965">
        <w:t xml:space="preserve"> a </w:t>
      </w:r>
      <w:r>
        <w:t>inovací Č</w:t>
      </w:r>
      <w:r w:rsidR="00F22BFF">
        <w:t>eské republiky 2021+ (</w:t>
      </w:r>
      <w:r w:rsidR="00FF1A20" w:rsidRPr="00FF1A20">
        <w:t xml:space="preserve">NP </w:t>
      </w:r>
      <w:proofErr w:type="spellStart"/>
      <w:r w:rsidR="00FF1A20" w:rsidRPr="00FF1A20">
        <w:t>VaVaI</w:t>
      </w:r>
      <w:proofErr w:type="spellEnd"/>
      <w:r w:rsidR="00FF1A20" w:rsidRPr="00FF1A20">
        <w:t xml:space="preserve"> 2021+</w:t>
      </w:r>
      <w:r>
        <w:t>)</w:t>
      </w:r>
      <w:r w:rsidR="00FF1A20" w:rsidRPr="00FF1A20">
        <w:t xml:space="preserve"> je zastřešujícím strategickým dokumentem na národní úrovni pro oblast výzkumu, vývoje</w:t>
      </w:r>
      <w:r w:rsidR="00406965">
        <w:t xml:space="preserve"> a </w:t>
      </w:r>
      <w:r w:rsidR="00FF1A20" w:rsidRPr="00FF1A20">
        <w:t>inovací</w:t>
      </w:r>
      <w:r w:rsidR="0052171D">
        <w:rPr>
          <w:rStyle w:val="Znakapoznpodarou"/>
        </w:rPr>
        <w:footnoteReference w:id="2"/>
      </w:r>
      <w:r w:rsidR="00FF1A20" w:rsidRPr="00FF1A20">
        <w:t>. Představuje strategický rámec pro rozvoj všech složek výzkumu, vývoje</w:t>
      </w:r>
      <w:r w:rsidR="00406965">
        <w:t xml:space="preserve"> a </w:t>
      </w:r>
      <w:r w:rsidR="00FF1A20" w:rsidRPr="00FF1A20">
        <w:t>inovací</w:t>
      </w:r>
      <w:r w:rsidR="00F22BFF">
        <w:t xml:space="preserve"> (</w:t>
      </w:r>
      <w:proofErr w:type="spellStart"/>
      <w:r w:rsidR="00F22BFF">
        <w:t>VaVaI</w:t>
      </w:r>
      <w:proofErr w:type="spellEnd"/>
      <w:r w:rsidR="00714F3F">
        <w:t>)</w:t>
      </w:r>
      <w:r w:rsidR="009C0347">
        <w:t xml:space="preserve"> v </w:t>
      </w:r>
      <w:r w:rsidR="00F22BFF">
        <w:t>ČR</w:t>
      </w:r>
      <w:r w:rsidR="00FF1A20" w:rsidRPr="00FF1A20">
        <w:t xml:space="preserve"> (základního výzkumu, orientovaného</w:t>
      </w:r>
      <w:r w:rsidR="00406965">
        <w:t xml:space="preserve"> a </w:t>
      </w:r>
      <w:r w:rsidR="00FF1A20" w:rsidRPr="00FF1A20">
        <w:t>aplikovaného výzkumu, experimentálního vývoje</w:t>
      </w:r>
      <w:r w:rsidR="00406965">
        <w:t xml:space="preserve"> a </w:t>
      </w:r>
      <w:r w:rsidR="00FF1A20" w:rsidRPr="00FF1A20">
        <w:t>inovací)</w:t>
      </w:r>
      <w:r w:rsidR="00406965">
        <w:t xml:space="preserve"> a </w:t>
      </w:r>
      <w:r w:rsidR="00FF1A20" w:rsidRPr="00FF1A20">
        <w:t>využívá jejich společného působení</w:t>
      </w:r>
      <w:r w:rsidR="00406965">
        <w:t xml:space="preserve"> k </w:t>
      </w:r>
      <w:r w:rsidR="00FF1A20" w:rsidRPr="00FF1A20">
        <w:t>rozvoji znalostní společnosti</w:t>
      </w:r>
      <w:r w:rsidR="00406965">
        <w:t xml:space="preserve"> a </w:t>
      </w:r>
      <w:r w:rsidR="00FF1A20" w:rsidRPr="00FF1A20">
        <w:t>podpoře ekonomického, environmentálního, kulturního</w:t>
      </w:r>
      <w:r w:rsidR="00406965">
        <w:t xml:space="preserve"> a </w:t>
      </w:r>
      <w:r w:rsidR="00FF1A20" w:rsidRPr="00FF1A20">
        <w:t>so</w:t>
      </w:r>
      <w:r w:rsidR="00F22BFF">
        <w:t>ciálního rozvoje ČR</w:t>
      </w:r>
      <w:r w:rsidR="00FF1A20" w:rsidRPr="00FF1A20">
        <w:t>.</w:t>
      </w:r>
      <w:del w:id="7" w:author="Autor">
        <w:r w:rsidR="006025C4" w:rsidDel="00441409">
          <w:delText xml:space="preserve"> </w:delText>
        </w:r>
        <w:r w:rsidR="006025C4" w:rsidRPr="00FF1A20" w:rsidDel="00441409">
          <w:delText xml:space="preserve">Existence strategického dokumentu na národní úrovni pro oblast </w:delText>
        </w:r>
        <w:r w:rsidR="00F22BFF" w:rsidDel="00441409">
          <w:delText xml:space="preserve">VaVaI </w:delText>
        </w:r>
        <w:r w:rsidR="006025C4" w:rsidRPr="00FF1A20" w:rsidDel="00441409">
          <w:delText>představuje rovněž podmínku pro možnost čerpání prostředků</w:delText>
        </w:r>
        <w:r w:rsidR="006025C4" w:rsidDel="00441409">
          <w:delText xml:space="preserve"> z </w:delText>
        </w:r>
        <w:r w:rsidR="006025C4" w:rsidRPr="00FF1A20" w:rsidDel="00441409">
          <w:delText>Evropských strukturálních</w:delText>
        </w:r>
        <w:r w:rsidR="006025C4" w:rsidDel="00441409">
          <w:delText xml:space="preserve"> a </w:delText>
        </w:r>
        <w:r w:rsidR="006025C4" w:rsidRPr="00FF1A20" w:rsidDel="00441409">
          <w:delText>investičních fondů</w:delText>
        </w:r>
        <w:r w:rsidR="006025C4" w:rsidDel="00441409">
          <w:delText xml:space="preserve"> v </w:delText>
        </w:r>
        <w:r w:rsidR="00B80435" w:rsidDel="00441409">
          <w:delText>daném programovém</w:delText>
        </w:r>
        <w:r w:rsidR="006025C4" w:rsidRPr="00FF1A20" w:rsidDel="00441409">
          <w:delText xml:space="preserve"> období</w:delText>
        </w:r>
      </w:del>
      <w:ins w:id="8" w:author="Autor">
        <w:r w:rsidR="00441409" w:rsidRPr="00441409">
          <w:t xml:space="preserve"> Strat</w:t>
        </w:r>
        <w:r w:rsidR="00441409">
          <w:t xml:space="preserve">egický dokument pro oblast </w:t>
        </w:r>
        <w:proofErr w:type="spellStart"/>
        <w:r w:rsidR="004C2AE7">
          <w:t>VaVaI</w:t>
        </w:r>
        <w:proofErr w:type="spellEnd"/>
        <w:r w:rsidR="004C2AE7">
          <w:t xml:space="preserve"> </w:t>
        </w:r>
        <w:r w:rsidR="00441409" w:rsidRPr="00441409">
          <w:t>přispívá k naplňování některých kritérií základní podmínky pro možno</w:t>
        </w:r>
        <w:r w:rsidR="00441409">
          <w:t xml:space="preserve">st čerpání prostředků z fondů </w:t>
        </w:r>
        <w:r w:rsidR="004C2AE7">
          <w:t xml:space="preserve">EU </w:t>
        </w:r>
        <w:r w:rsidR="00441409" w:rsidRPr="00441409">
          <w:t>v programovém období 2021-2027</w:t>
        </w:r>
        <w:r w:rsidR="004C42B8">
          <w:rPr>
            <w:rStyle w:val="Znakapoznpodarou"/>
          </w:rPr>
          <w:footnoteReference w:id="3"/>
        </w:r>
      </w:ins>
      <w:r w:rsidR="006025C4" w:rsidRPr="00FF1A20">
        <w:t>.</w:t>
      </w:r>
    </w:p>
    <w:p w14:paraId="45D0A71D" w14:textId="02B09EDC" w:rsidR="00FF1A20" w:rsidRPr="00FF1A20" w:rsidRDefault="00FF1A20" w:rsidP="008228E1">
      <w:pPr>
        <w:pStyle w:val="textodstavec"/>
      </w:pPr>
      <w:r w:rsidRPr="00FF1A20">
        <w:t>Výzkum</w:t>
      </w:r>
      <w:r w:rsidR="00406965">
        <w:t xml:space="preserve"> a </w:t>
      </w:r>
      <w:r w:rsidRPr="00FF1A20">
        <w:t xml:space="preserve">vývoj </w:t>
      </w:r>
      <w:r w:rsidR="00F22BFF">
        <w:t>(</w:t>
      </w:r>
      <w:proofErr w:type="spellStart"/>
      <w:r w:rsidR="00F22BFF">
        <w:t>VaV</w:t>
      </w:r>
      <w:proofErr w:type="spellEnd"/>
      <w:r w:rsidR="00714F3F">
        <w:t xml:space="preserve">) </w:t>
      </w:r>
      <w:r w:rsidRPr="00FF1A20">
        <w:t>jsou nedílnou součástí procesu tvorby zkušeností</w:t>
      </w:r>
      <w:r w:rsidR="00406965">
        <w:t xml:space="preserve"> a </w:t>
      </w:r>
      <w:r w:rsidRPr="00FF1A20">
        <w:t>poznání jako celku</w:t>
      </w:r>
      <w:r w:rsidR="009C0347">
        <w:t xml:space="preserve"> v </w:t>
      </w:r>
      <w:r w:rsidRPr="00FF1A20">
        <w:t xml:space="preserve">reakci na dynamicky se měnící podmínky života lidí. Tyto změny vyvolávají potřebu rozsáhlého </w:t>
      </w:r>
      <w:proofErr w:type="spellStart"/>
      <w:r w:rsidR="00714F3F">
        <w:t>VaV</w:t>
      </w:r>
      <w:proofErr w:type="spellEnd"/>
      <w:r w:rsidR="00406965">
        <w:t xml:space="preserve"> a </w:t>
      </w:r>
      <w:r w:rsidRPr="00FF1A20">
        <w:t xml:space="preserve">následného uplatnění dosažených poznatků prostřednictvím inovací ve všech oblastech rozvoje společnosti. Patří sem změny </w:t>
      </w:r>
      <w:r w:rsidR="00491D22">
        <w:t>vyvolané</w:t>
      </w:r>
      <w:r w:rsidR="00491D22" w:rsidRPr="00FF1A20">
        <w:t xml:space="preserve"> </w:t>
      </w:r>
      <w:r w:rsidRPr="00FF1A20">
        <w:t>tzv. velkými společenskými výzvami, jakož</w:t>
      </w:r>
      <w:r w:rsidR="0051656F">
        <w:t xml:space="preserve"> i </w:t>
      </w:r>
      <w:r w:rsidRPr="00FF1A20">
        <w:t>novými technologickými trendy,</w:t>
      </w:r>
      <w:r w:rsidR="00406965">
        <w:t xml:space="preserve"> a </w:t>
      </w:r>
      <w:r w:rsidRPr="00FF1A20">
        <w:t>to zejména digitalizací či</w:t>
      </w:r>
      <w:r w:rsidR="00714F3F">
        <w:t xml:space="preserve"> robotizací</w:t>
      </w:r>
      <w:ins w:id="10" w:author="Autor">
        <w:r w:rsidR="003842F8">
          <w:t xml:space="preserve">, a </w:t>
        </w:r>
        <w:r w:rsidR="00FD3300">
          <w:t>rovněž oblastí kybernetické bezpečnosti</w:t>
        </w:r>
      </w:ins>
      <w:r w:rsidR="00714F3F">
        <w:t xml:space="preserve">. Ve </w:t>
      </w:r>
      <w:proofErr w:type="spellStart"/>
      <w:r w:rsidR="00714F3F">
        <w:t>VaV</w:t>
      </w:r>
      <w:proofErr w:type="spellEnd"/>
      <w:r w:rsidRPr="00FF1A20">
        <w:t xml:space="preserve"> </w:t>
      </w:r>
      <w:r w:rsidR="00491D22">
        <w:t>Č</w:t>
      </w:r>
      <w:r w:rsidR="003B5AE7">
        <w:t>R</w:t>
      </w:r>
      <w:r w:rsidR="00491D22">
        <w:t xml:space="preserve"> </w:t>
      </w:r>
      <w:r w:rsidRPr="00FF1A20">
        <w:t>se přitom odráží mj.</w:t>
      </w:r>
      <w:r w:rsidR="0051656F">
        <w:t> </w:t>
      </w:r>
      <w:r w:rsidRPr="00FF1A20">
        <w:t>evropské</w:t>
      </w:r>
      <w:r w:rsidR="00406965">
        <w:t xml:space="preserve"> a </w:t>
      </w:r>
      <w:r w:rsidR="00EE26B9">
        <w:t xml:space="preserve">celosvětové trendy - </w:t>
      </w:r>
      <w:r w:rsidRPr="00FF1A20">
        <w:t xml:space="preserve">globální </w:t>
      </w:r>
      <w:proofErr w:type="spellStart"/>
      <w:r w:rsidRPr="00FF1A20">
        <w:t>megatrendy</w:t>
      </w:r>
      <w:proofErr w:type="spellEnd"/>
      <w:r w:rsidR="00036D3F">
        <w:rPr>
          <w:rStyle w:val="Znakapoznpodarou"/>
        </w:rPr>
        <w:footnoteReference w:id="4"/>
      </w:r>
      <w:r w:rsidRPr="00FF1A20">
        <w:t xml:space="preserve">. Mezi globální </w:t>
      </w:r>
      <w:proofErr w:type="spellStart"/>
      <w:r w:rsidRPr="00FF1A20">
        <w:t>megatrendy</w:t>
      </w:r>
      <w:proofErr w:type="spellEnd"/>
      <w:r w:rsidR="00EE26B9">
        <w:t xml:space="preserve"> významné pro ČR</w:t>
      </w:r>
      <w:r w:rsidRPr="00FF1A20">
        <w:t xml:space="preserve"> </w:t>
      </w:r>
      <w:r w:rsidR="00EB3144">
        <w:t>patří zejména</w:t>
      </w:r>
      <w:r w:rsidRPr="00FF1A20">
        <w:t xml:space="preserve"> stárnutí populace, klimatické změny</w:t>
      </w:r>
      <w:ins w:id="11" w:author="Autor">
        <w:r w:rsidR="004443D0">
          <w:t>, pandemie</w:t>
        </w:r>
      </w:ins>
      <w:r w:rsidR="00EB3144">
        <w:t xml:space="preserve"> a s nimi spojené výzvy</w:t>
      </w:r>
      <w:r w:rsidRPr="00FF1A20">
        <w:t>, výzvy</w:t>
      </w:r>
      <w:r w:rsidR="009C0347">
        <w:t xml:space="preserve"> v </w:t>
      </w:r>
      <w:r w:rsidRPr="00FF1A20">
        <w:t>oblasti zdravotnictví</w:t>
      </w:r>
      <w:ins w:id="12" w:author="Autor">
        <w:r w:rsidR="003A1AAF">
          <w:t>,</w:t>
        </w:r>
      </w:ins>
      <w:r w:rsidRPr="00FF1A20">
        <w:t xml:space="preserve"> </w:t>
      </w:r>
      <w:ins w:id="13" w:author="Autor">
        <w:r w:rsidR="003A1AAF" w:rsidRPr="003A1AAF">
          <w:t>zvyšová</w:t>
        </w:r>
        <w:r w:rsidR="003A1AAF">
          <w:t>ní socioekonomické nerovnosti,</w:t>
        </w:r>
        <w:r w:rsidR="003A1AAF" w:rsidRPr="003A1AAF">
          <w:t xml:space="preserve"> </w:t>
        </w:r>
        <w:proofErr w:type="spellStart"/>
        <w:r w:rsidR="003A1AAF" w:rsidRPr="003A1AAF">
          <w:t>multipolarizace</w:t>
        </w:r>
        <w:proofErr w:type="spellEnd"/>
        <w:r w:rsidR="003A1AAF" w:rsidRPr="003A1AAF">
          <w:t xml:space="preserve"> světa </w:t>
        </w:r>
      </w:ins>
      <w:r w:rsidRPr="00FF1A20">
        <w:t>či již výše uveden</w:t>
      </w:r>
      <w:ins w:id="14" w:author="Autor">
        <w:r w:rsidR="003A1AAF">
          <w:t>á</w:t>
        </w:r>
      </w:ins>
      <w:del w:id="15" w:author="Autor">
        <w:r w:rsidRPr="00FF1A20" w:rsidDel="003A1AAF">
          <w:delText>ou</w:delText>
        </w:r>
      </w:del>
      <w:r w:rsidRPr="00FF1A20">
        <w:t xml:space="preserve"> digitalizac</w:t>
      </w:r>
      <w:ins w:id="16" w:author="Autor">
        <w:r w:rsidR="003A1AAF">
          <w:t>e</w:t>
        </w:r>
        <w:r w:rsidR="003842F8">
          <w:t xml:space="preserve"> či kybernetická bezpečnost</w:t>
        </w:r>
      </w:ins>
      <w:del w:id="17" w:author="Autor">
        <w:r w:rsidRPr="00FF1A20" w:rsidDel="003A1AAF">
          <w:delText>i</w:delText>
        </w:r>
      </w:del>
      <w:r w:rsidRPr="00FF1A20">
        <w:t>.</w:t>
      </w:r>
    </w:p>
    <w:p w14:paraId="34C4B763" w14:textId="3E30F138" w:rsidR="00431AA7" w:rsidRDefault="00FF1A20" w:rsidP="008228E1">
      <w:pPr>
        <w:pStyle w:val="textodstavec"/>
        <w:rPr>
          <w:ins w:id="18" w:author="Autor"/>
        </w:rPr>
      </w:pPr>
      <w:r w:rsidRPr="00FF1A20">
        <w:t xml:space="preserve">Aktivity </w:t>
      </w:r>
      <w:proofErr w:type="spellStart"/>
      <w:r w:rsidR="00714F3F">
        <w:t>VaVaI</w:t>
      </w:r>
      <w:proofErr w:type="spellEnd"/>
      <w:r w:rsidR="00714F3F">
        <w:t xml:space="preserve"> </w:t>
      </w:r>
      <w:r w:rsidRPr="00FF1A20">
        <w:t xml:space="preserve">se promítají nejen do </w:t>
      </w:r>
      <w:ins w:id="19" w:author="Autor">
        <w:r w:rsidR="00BD4AEA">
          <w:t xml:space="preserve">udržení a </w:t>
        </w:r>
      </w:ins>
      <w:r w:rsidRPr="00FF1A20">
        <w:t xml:space="preserve">zvyšování konkurenceschopnosti ekonomiky, ale také do </w:t>
      </w:r>
      <w:ins w:id="20" w:author="Autor">
        <w:r w:rsidR="00BD4AEA">
          <w:t xml:space="preserve">zdraví a </w:t>
        </w:r>
      </w:ins>
      <w:r w:rsidRPr="00FF1A20">
        <w:t>zkvalitnění života společnosti</w:t>
      </w:r>
      <w:r w:rsidR="00406965">
        <w:t xml:space="preserve"> a </w:t>
      </w:r>
      <w:r w:rsidRPr="00FF1A20">
        <w:t>prostředí pro život. Přinášejí tak nejen tržně relevantní výsledky, ale</w:t>
      </w:r>
      <w:r w:rsidR="0051656F">
        <w:t xml:space="preserve"> i </w:t>
      </w:r>
      <w:r w:rsidRPr="00FF1A20">
        <w:t>výsledky relevantní mimo tržní mechanismy</w:t>
      </w:r>
      <w:r w:rsidR="009C0347">
        <w:t xml:space="preserve"> v </w:t>
      </w:r>
      <w:r w:rsidRPr="00FF1A20">
        <w:t xml:space="preserve">oblasti kvality života, kulturní sféry nebo sociálních inovací. Veškeré aktivity pro podporu </w:t>
      </w:r>
      <w:proofErr w:type="spellStart"/>
      <w:r w:rsidR="00714F3F">
        <w:t>VaVaI</w:t>
      </w:r>
      <w:proofErr w:type="spellEnd"/>
      <w:r w:rsidR="00714F3F">
        <w:t xml:space="preserve"> </w:t>
      </w:r>
      <w:r w:rsidRPr="00FF1A20">
        <w:t>by proto měly brát</w:t>
      </w:r>
      <w:r w:rsidR="009C0347">
        <w:t xml:space="preserve"> v </w:t>
      </w:r>
      <w:r w:rsidRPr="00FF1A20">
        <w:t xml:space="preserve">úvahu jak </w:t>
      </w:r>
      <w:r w:rsidR="00491D22">
        <w:t>specifika</w:t>
      </w:r>
      <w:del w:id="21" w:author="Autor">
        <w:r w:rsidR="00491D22" w:rsidRPr="00FF1A20" w:rsidDel="003052A3">
          <w:delText xml:space="preserve"> </w:delText>
        </w:r>
        <w:r w:rsidRPr="00FF1A20" w:rsidDel="003052A3">
          <w:delText xml:space="preserve">technického, lékařského nebo přírodovědného </w:delText>
        </w:r>
        <w:r w:rsidR="00491D22" w:rsidDel="003052A3">
          <w:delText>prostředí</w:delText>
        </w:r>
      </w:del>
      <w:ins w:id="22" w:author="Autor">
        <w:r w:rsidR="003052A3">
          <w:t xml:space="preserve"> </w:t>
        </w:r>
        <w:r w:rsidR="003052A3" w:rsidRPr="003052A3">
          <w:t>technických, lékařských nebo přírodovědných oborů</w:t>
        </w:r>
      </w:ins>
      <w:r w:rsidRPr="00FF1A20">
        <w:t xml:space="preserve">, tak možnosti společenských </w:t>
      </w:r>
      <w:r w:rsidR="002655DD">
        <w:t>a humanitních věd</w:t>
      </w:r>
      <w:r w:rsidRPr="00FF1A20">
        <w:t>.</w:t>
      </w:r>
      <w:ins w:id="23" w:author="Autor">
        <w:r w:rsidR="00431AA7">
          <w:t xml:space="preserve"> </w:t>
        </w:r>
      </w:ins>
    </w:p>
    <w:p w14:paraId="70A7D4C1" w14:textId="79BC0F3A" w:rsidR="00FF1A20" w:rsidRPr="00FF1A20" w:rsidRDefault="00431AA7" w:rsidP="008228E1">
      <w:pPr>
        <w:pStyle w:val="textodstavec"/>
      </w:pPr>
      <w:ins w:id="24" w:author="Autor">
        <w:r w:rsidRPr="00431AA7">
          <w:t>Veškeré moderní technologie, bez nichž si nedovedeme dnešní společnost představit, jsou založeny na objevech a vynálezech, které byly výsledkem touhy po poznání mnoha předešlých generací. Možnosti a ekonomický i společenský dopad drtivé většiny klíčových objevů posledních století nebyl v době jejich zrodu zřejmý a trvalo často několik desetiletí, než vědecké poznatky našly praktické uplatnění. Udržet touhu mladých lidí po poznání, která je důležitým hnacím motorem rozvoje společnosti, i v budoucnu, je předpoklad pro všestrannou prosperitu naší společnosti.</w:t>
        </w:r>
      </w:ins>
    </w:p>
    <w:p w14:paraId="7199EC6B" w14:textId="77777777" w:rsidR="00FF1A20" w:rsidRPr="00FF1A20" w:rsidRDefault="00FF1A20" w:rsidP="002827BA">
      <w:pPr>
        <w:pStyle w:val="Nadpis2"/>
      </w:pPr>
      <w:bookmarkStart w:id="25" w:name="_Toc21004861"/>
      <w:bookmarkStart w:id="26" w:name="_Toc34662318"/>
      <w:bookmarkStart w:id="27" w:name="_Toc40872187"/>
      <w:r w:rsidRPr="00FF1A20">
        <w:lastRenderedPageBreak/>
        <w:t xml:space="preserve">Zaměření NP </w:t>
      </w:r>
      <w:proofErr w:type="spellStart"/>
      <w:r w:rsidRPr="00FF1A20">
        <w:t>VaVaI</w:t>
      </w:r>
      <w:proofErr w:type="spellEnd"/>
      <w:r w:rsidRPr="00FF1A20">
        <w:t xml:space="preserve"> 2021+</w:t>
      </w:r>
      <w:bookmarkEnd w:id="25"/>
      <w:bookmarkEnd w:id="26"/>
      <w:bookmarkEnd w:id="27"/>
    </w:p>
    <w:p w14:paraId="390FABE6" w14:textId="6BEB5458" w:rsidR="00FF1A20" w:rsidRPr="00FF1A20" w:rsidRDefault="00FF1A20" w:rsidP="008228E1">
      <w:pPr>
        <w:pStyle w:val="textodstavec"/>
      </w:pPr>
      <w:r w:rsidRPr="00FF1A20">
        <w:t xml:space="preserve">Vizí NP </w:t>
      </w:r>
      <w:proofErr w:type="spellStart"/>
      <w:r w:rsidRPr="00FF1A20">
        <w:t>VaVaI</w:t>
      </w:r>
      <w:proofErr w:type="spellEnd"/>
      <w:r w:rsidRPr="00FF1A20">
        <w:t xml:space="preserve"> 2021+ je prostřednictvím </w:t>
      </w:r>
      <w:r w:rsidR="00014C8E">
        <w:t>efektivní podpory</w:t>
      </w:r>
      <w:r w:rsidR="00406965">
        <w:t xml:space="preserve"> a </w:t>
      </w:r>
      <w:r w:rsidR="00014C8E">
        <w:t xml:space="preserve">zacílení </w:t>
      </w:r>
      <w:proofErr w:type="spellStart"/>
      <w:r w:rsidR="00AF6546">
        <w:t>VaVaI</w:t>
      </w:r>
      <w:proofErr w:type="spellEnd"/>
      <w:r w:rsidR="00AF6546">
        <w:t xml:space="preserve"> </w:t>
      </w:r>
      <w:r w:rsidRPr="00FF1A20">
        <w:t>přispět</w:t>
      </w:r>
      <w:r w:rsidR="00406965">
        <w:t xml:space="preserve"> k </w:t>
      </w:r>
      <w:r w:rsidR="003B5AE7">
        <w:t>prosperitě ČR</w:t>
      </w:r>
      <w:r w:rsidRPr="00FF1A20">
        <w:t xml:space="preserve"> jako země, jejíž ekonomika je založena na znalo</w:t>
      </w:r>
      <w:r w:rsidR="00014C8E">
        <w:t>stech</w:t>
      </w:r>
      <w:r w:rsidR="00406965">
        <w:t xml:space="preserve"> a </w:t>
      </w:r>
      <w:r w:rsidR="00014C8E">
        <w:t>schopnosti inovovat</w:t>
      </w:r>
      <w:r w:rsidR="00EB3144">
        <w:t>,</w:t>
      </w:r>
      <w:r w:rsidR="00DF16C1">
        <w:t xml:space="preserve"> </w:t>
      </w:r>
      <w:r w:rsidR="00014C8E">
        <w:t>o</w:t>
      </w:r>
      <w:r w:rsidRPr="00FF1A20">
        <w:t>bčané disponují kvalitní</w:t>
      </w:r>
      <w:r w:rsidR="003B5AE7">
        <w:t>mi životními podmínkami</w:t>
      </w:r>
      <w:r w:rsidR="00406965">
        <w:t xml:space="preserve"> a </w:t>
      </w:r>
      <w:r w:rsidR="003B5AE7">
        <w:t>ČR</w:t>
      </w:r>
      <w:r w:rsidR="006A6099">
        <w:t xml:space="preserve"> je </w:t>
      </w:r>
      <w:r w:rsidR="00F84822">
        <w:t>uznávaný</w:t>
      </w:r>
      <w:r w:rsidR="006A6099">
        <w:t>m</w:t>
      </w:r>
      <w:r w:rsidR="00F84822">
        <w:t xml:space="preserve"> partner</w:t>
      </w:r>
      <w:r w:rsidR="006A6099">
        <w:t>em</w:t>
      </w:r>
      <w:r w:rsidRPr="00FF1A20">
        <w:t xml:space="preserve"> ve společenství evropských zemí</w:t>
      </w:r>
      <w:r w:rsidR="0051656F">
        <w:t xml:space="preserve"> i </w:t>
      </w:r>
      <w:r w:rsidRPr="00FF1A20">
        <w:t>celosvětově.</w:t>
      </w:r>
    </w:p>
    <w:p w14:paraId="2942671B" w14:textId="233E050B" w:rsidR="00EF7FAB" w:rsidRDefault="00FF1A20" w:rsidP="00523238">
      <w:pPr>
        <w:pStyle w:val="textodstavec"/>
      </w:pPr>
      <w:r w:rsidRPr="00FF1A20">
        <w:t xml:space="preserve">Hlavním cílem je </w:t>
      </w:r>
      <w:ins w:id="28" w:author="Autor">
        <w:r w:rsidR="005C3F13">
          <w:t xml:space="preserve">naplnění výše uvedené vize, přičemž významně k tomu přispěje zvýšení inovativnosti vyjádřené například </w:t>
        </w:r>
      </w:ins>
      <w:del w:id="29" w:author="Autor">
        <w:r w:rsidRPr="00FF1A20" w:rsidDel="005C3F13">
          <w:delText>stát se dyn</w:delText>
        </w:r>
        <w:r w:rsidR="00CC7AE0" w:rsidDel="005C3F13">
          <w:delText xml:space="preserve">amickou inovativní společností. Hlavní cíl </w:delText>
        </w:r>
        <w:r w:rsidRPr="00FF1A20" w:rsidDel="005C3F13">
          <w:delText xml:space="preserve">lze indikativně vyjádřit prostřednictvím </w:delText>
        </w:r>
      </w:del>
      <w:r w:rsidRPr="00FF1A20">
        <w:t>souhrnn</w:t>
      </w:r>
      <w:ins w:id="30" w:author="Autor">
        <w:r w:rsidR="005C3F13">
          <w:t>ým</w:t>
        </w:r>
      </w:ins>
      <w:del w:id="31" w:author="Autor">
        <w:r w:rsidRPr="00FF1A20" w:rsidDel="005C3F13">
          <w:delText>ého</w:delText>
        </w:r>
      </w:del>
      <w:r w:rsidRPr="00FF1A20">
        <w:t xml:space="preserve"> inovační</w:t>
      </w:r>
      <w:ins w:id="32" w:author="Autor">
        <w:r w:rsidR="005C3F13">
          <w:t>m</w:t>
        </w:r>
      </w:ins>
      <w:del w:id="33" w:author="Autor">
        <w:r w:rsidRPr="00FF1A20" w:rsidDel="005C3F13">
          <w:delText>ho</w:delText>
        </w:r>
      </w:del>
      <w:r w:rsidRPr="00FF1A20">
        <w:t xml:space="preserve"> index</w:t>
      </w:r>
      <w:ins w:id="34" w:author="Autor">
        <w:r w:rsidR="005C3F13">
          <w:t>em</w:t>
        </w:r>
      </w:ins>
      <w:del w:id="35" w:author="Autor">
        <w:r w:rsidRPr="00FF1A20" w:rsidDel="005C3F13">
          <w:delText>u</w:delText>
        </w:r>
      </w:del>
      <w:r w:rsidRPr="00FF1A20">
        <w:t xml:space="preserve"> E</w:t>
      </w:r>
      <w:r w:rsidR="00CC7AE0">
        <w:t>vro</w:t>
      </w:r>
      <w:r w:rsidR="003B5AE7">
        <w:t>p</w:t>
      </w:r>
      <w:r w:rsidR="00AB782E">
        <w:t>s</w:t>
      </w:r>
      <w:r w:rsidR="003B5AE7">
        <w:t xml:space="preserve">ké unie </w:t>
      </w:r>
      <w:r w:rsidR="009C1848">
        <w:t>(EU</w:t>
      </w:r>
      <w:r w:rsidR="009E61E0">
        <w:t>)</w:t>
      </w:r>
      <w:ins w:id="36" w:author="Autor">
        <w:r w:rsidR="005C3F13">
          <w:t>.</w:t>
        </w:r>
      </w:ins>
      <w:r w:rsidR="009E61E0">
        <w:t xml:space="preserve"> </w:t>
      </w:r>
      <w:del w:id="37" w:author="Autor">
        <w:r w:rsidR="003B5AE7" w:rsidDel="005C3F13">
          <w:delText xml:space="preserve">tím, že </w:delText>
        </w:r>
      </w:del>
      <w:ins w:id="38" w:author="Autor">
        <w:r w:rsidR="005C3F13">
          <w:t xml:space="preserve">Je žádoucí, aby </w:t>
        </w:r>
      </w:ins>
      <w:r w:rsidR="003B5AE7">
        <w:t>ČR</w:t>
      </w:r>
      <w:r w:rsidRPr="00FF1A20">
        <w:t xml:space="preserve"> postoup</w:t>
      </w:r>
      <w:ins w:id="39" w:author="Autor">
        <w:r w:rsidR="005C3F13">
          <w:t>ila</w:t>
        </w:r>
      </w:ins>
      <w:del w:id="40" w:author="Autor">
        <w:r w:rsidRPr="00FF1A20" w:rsidDel="005C3F13">
          <w:delText>í</w:delText>
        </w:r>
      </w:del>
      <w:r w:rsidRPr="00FF1A20">
        <w:t xml:space="preserve"> ze skupiny “mírní inovátoři” do skupiny “inovační lídři”</w:t>
      </w:r>
      <w:r w:rsidR="00406965">
        <w:t xml:space="preserve"> a </w:t>
      </w:r>
      <w:r w:rsidR="00491D22">
        <w:t>bude dosahovat hodnot tohoto indexu</w:t>
      </w:r>
      <w:r w:rsidRPr="00FF1A20">
        <w:t xml:space="preserve"> nad průměr</w:t>
      </w:r>
      <w:r w:rsidR="00491D22">
        <w:t>em</w:t>
      </w:r>
      <w:r w:rsidR="009E61E0">
        <w:t xml:space="preserve"> EU</w:t>
      </w:r>
      <w:r w:rsidRPr="008228E1">
        <w:rPr>
          <w:vertAlign w:val="superscript"/>
        </w:rPr>
        <w:footnoteReference w:id="5"/>
      </w:r>
      <w:r w:rsidR="00CC7AE0">
        <w:t xml:space="preserve">. </w:t>
      </w:r>
      <w:ins w:id="41" w:author="Autor">
        <w:r w:rsidR="005C3F13">
          <w:t>Tento dílčí</w:t>
        </w:r>
      </w:ins>
      <w:del w:id="42" w:author="Autor">
        <w:r w:rsidR="00CC7AE0" w:rsidDel="005C3F13">
          <w:delText>H</w:delText>
        </w:r>
        <w:r w:rsidRPr="00FF1A20" w:rsidDel="005C3F13">
          <w:delText>lavní</w:delText>
        </w:r>
      </w:del>
      <w:r w:rsidRPr="00FF1A20">
        <w:t xml:space="preserve"> cíl </w:t>
      </w:r>
      <w:r w:rsidR="00491D22">
        <w:t>je spjat</w:t>
      </w:r>
      <w:r w:rsidR="0051656F">
        <w:t xml:space="preserve"> s </w:t>
      </w:r>
      <w:r w:rsidRPr="00FF1A20">
        <w:t>evropsk</w:t>
      </w:r>
      <w:r w:rsidR="00491D22">
        <w:t>ým</w:t>
      </w:r>
      <w:r w:rsidRPr="00FF1A20">
        <w:t xml:space="preserve"> analytick</w:t>
      </w:r>
      <w:r w:rsidR="00491D22">
        <w:t>ým</w:t>
      </w:r>
      <w:r w:rsidRPr="00FF1A20">
        <w:t xml:space="preserve"> dokument</w:t>
      </w:r>
      <w:r w:rsidR="00491D22">
        <w:t>em</w:t>
      </w:r>
      <w:r w:rsidR="0051656F">
        <w:t xml:space="preserve"> s </w:t>
      </w:r>
      <w:r w:rsidRPr="00FF1A20">
        <w:t>názvem „</w:t>
      </w:r>
      <w:proofErr w:type="spellStart"/>
      <w:r w:rsidRPr="00FF1A20">
        <w:t>European</w:t>
      </w:r>
      <w:proofErr w:type="spellEnd"/>
      <w:r w:rsidRPr="00FF1A20">
        <w:t xml:space="preserve"> </w:t>
      </w:r>
      <w:proofErr w:type="spellStart"/>
      <w:r w:rsidRPr="00FF1A20">
        <w:t>Innovation</w:t>
      </w:r>
      <w:proofErr w:type="spellEnd"/>
      <w:r w:rsidRPr="00FF1A20">
        <w:t xml:space="preserve"> </w:t>
      </w:r>
      <w:proofErr w:type="spellStart"/>
      <w:r w:rsidRPr="00FF1A20">
        <w:t>Scoreboard</w:t>
      </w:r>
      <w:proofErr w:type="spellEnd"/>
      <w:r w:rsidRPr="00FF1A20">
        <w:t>“</w:t>
      </w:r>
      <w:r w:rsidR="00406965">
        <w:t xml:space="preserve"> a </w:t>
      </w:r>
      <w:r w:rsidRPr="00FF1A20">
        <w:t>byl takto definován</w:t>
      </w:r>
      <w:r w:rsidR="009C0347">
        <w:t xml:space="preserve"> v </w:t>
      </w:r>
      <w:r w:rsidRPr="00FF1A20">
        <w:t>souladu</w:t>
      </w:r>
      <w:r w:rsidR="0051656F">
        <w:t xml:space="preserve"> s </w:t>
      </w:r>
      <w:r w:rsidRPr="00FF1A20">
        <w:t>Inovační strategií České republ</w:t>
      </w:r>
      <w:r w:rsidR="00FA0FCB">
        <w:t xml:space="preserve">iky </w:t>
      </w:r>
      <w:r w:rsidRPr="00FF1A20">
        <w:t>2019–2030</w:t>
      </w:r>
      <w:r w:rsidR="009C1848">
        <w:t xml:space="preserve"> (Inovační strategie</w:t>
      </w:r>
      <w:r w:rsidR="00EF14DA">
        <w:t>)</w:t>
      </w:r>
      <w:r w:rsidRPr="00FF1A20">
        <w:t>, s</w:t>
      </w:r>
      <w:r w:rsidR="003B5AE7">
        <w:t>chválenou vládou ČR</w:t>
      </w:r>
      <w:r w:rsidR="009C0347">
        <w:t xml:space="preserve"> v </w:t>
      </w:r>
      <w:r w:rsidRPr="00FF1A20">
        <w:t>únoru 2019.</w:t>
      </w:r>
    </w:p>
    <w:p w14:paraId="737A3466" w14:textId="0F0AF598" w:rsidR="007F54B6" w:rsidRPr="00FF1A20" w:rsidRDefault="007F54B6" w:rsidP="007F54B6">
      <w:pPr>
        <w:pStyle w:val="textodstavec"/>
        <w:keepNext/>
      </w:pPr>
      <w:r w:rsidRPr="00FF1A20">
        <w:t xml:space="preserve">NP </w:t>
      </w:r>
      <w:proofErr w:type="spellStart"/>
      <w:r w:rsidRPr="00FF1A20">
        <w:t>VaVaI</w:t>
      </w:r>
      <w:proofErr w:type="spellEnd"/>
      <w:r w:rsidRPr="00FF1A20">
        <w:t xml:space="preserve"> 2021+ přisp</w:t>
      </w:r>
      <w:ins w:id="43" w:author="Autor">
        <w:r w:rsidR="005C3F13">
          <w:t>ěje</w:t>
        </w:r>
      </w:ins>
      <w:del w:id="44" w:author="Autor">
        <w:r w:rsidRPr="00FF1A20" w:rsidDel="005C3F13">
          <w:delText>ívá</w:delText>
        </w:r>
      </w:del>
      <w:r>
        <w:t xml:space="preserve"> k </w:t>
      </w:r>
      <w:r w:rsidRPr="00FF1A20">
        <w:t>rozvoji</w:t>
      </w:r>
      <w:r>
        <w:t xml:space="preserve"> a </w:t>
      </w:r>
      <w:r w:rsidRPr="00FF1A20">
        <w:t>dosažení pokroku</w:t>
      </w:r>
      <w:r>
        <w:t xml:space="preserve"> v </w:t>
      </w:r>
      <w:r w:rsidRPr="00FF1A20">
        <w:t xml:space="preserve">těchto klíčových oblastech: </w:t>
      </w:r>
    </w:p>
    <w:p w14:paraId="323912BC" w14:textId="77777777" w:rsidR="007F54B6" w:rsidRPr="007F54B6" w:rsidRDefault="007F54B6" w:rsidP="00394B27">
      <w:pPr>
        <w:pStyle w:val="OBLAST"/>
        <w:numPr>
          <w:ilvl w:val="0"/>
          <w:numId w:val="12"/>
        </w:numPr>
        <w:rPr>
          <w:b w:val="0"/>
        </w:rPr>
      </w:pPr>
      <w:r w:rsidRPr="007F54B6">
        <w:rPr>
          <w:b w:val="0"/>
        </w:rPr>
        <w:t xml:space="preserve">řízení a </w:t>
      </w:r>
      <w:r w:rsidR="000C50EC">
        <w:rPr>
          <w:b w:val="0"/>
        </w:rPr>
        <w:t xml:space="preserve">financování </w:t>
      </w:r>
      <w:r w:rsidRPr="007F54B6">
        <w:rPr>
          <w:b w:val="0"/>
        </w:rPr>
        <w:t xml:space="preserve">systému </w:t>
      </w:r>
      <w:proofErr w:type="spellStart"/>
      <w:r w:rsidRPr="007F54B6">
        <w:rPr>
          <w:b w:val="0"/>
        </w:rPr>
        <w:t>VaVaI</w:t>
      </w:r>
      <w:proofErr w:type="spellEnd"/>
    </w:p>
    <w:p w14:paraId="52907C81" w14:textId="3E0F9FB7" w:rsidR="007F54B6" w:rsidRPr="007F54B6" w:rsidRDefault="007F54B6" w:rsidP="00394B27">
      <w:pPr>
        <w:pStyle w:val="OBLAST"/>
        <w:numPr>
          <w:ilvl w:val="0"/>
          <w:numId w:val="12"/>
        </w:numPr>
        <w:rPr>
          <w:b w:val="0"/>
        </w:rPr>
      </w:pPr>
      <w:r w:rsidRPr="007F54B6">
        <w:rPr>
          <w:b w:val="0"/>
        </w:rPr>
        <w:t xml:space="preserve">motivace lidí </w:t>
      </w:r>
      <w:r w:rsidR="00800907">
        <w:rPr>
          <w:b w:val="0"/>
        </w:rPr>
        <w:t xml:space="preserve">k výzkumné kariéře </w:t>
      </w:r>
      <w:r w:rsidR="008D5BDA">
        <w:rPr>
          <w:b w:val="0"/>
        </w:rPr>
        <w:t>a rozvoj potenciálu lidí</w:t>
      </w:r>
      <w:r w:rsidRPr="007F54B6">
        <w:rPr>
          <w:b w:val="0"/>
        </w:rPr>
        <w:t xml:space="preserve"> </w:t>
      </w:r>
    </w:p>
    <w:p w14:paraId="0C054246" w14:textId="77777777" w:rsidR="007F54B6" w:rsidRPr="007F54B6" w:rsidRDefault="00800907" w:rsidP="00394B27">
      <w:pPr>
        <w:pStyle w:val="OBLAST"/>
        <w:numPr>
          <w:ilvl w:val="0"/>
          <w:numId w:val="12"/>
        </w:numPr>
        <w:rPr>
          <w:b w:val="0"/>
        </w:rPr>
      </w:pPr>
      <w:r>
        <w:rPr>
          <w:b w:val="0"/>
        </w:rPr>
        <w:t xml:space="preserve">kvalita a mezinárodní </w:t>
      </w:r>
      <w:r w:rsidR="007F54B6" w:rsidRPr="007F54B6">
        <w:rPr>
          <w:b w:val="0"/>
        </w:rPr>
        <w:t xml:space="preserve">excelence ve </w:t>
      </w:r>
      <w:proofErr w:type="spellStart"/>
      <w:r>
        <w:rPr>
          <w:b w:val="0"/>
        </w:rPr>
        <w:t>VaV</w:t>
      </w:r>
      <w:proofErr w:type="spellEnd"/>
    </w:p>
    <w:p w14:paraId="40CC3000" w14:textId="77777777" w:rsidR="007F54B6" w:rsidRPr="007F54B6" w:rsidRDefault="007F54B6" w:rsidP="00394B27">
      <w:pPr>
        <w:pStyle w:val="OBLAST"/>
        <w:numPr>
          <w:ilvl w:val="0"/>
          <w:numId w:val="12"/>
        </w:numPr>
        <w:rPr>
          <w:b w:val="0"/>
        </w:rPr>
      </w:pPr>
      <w:r w:rsidRPr="007F54B6">
        <w:rPr>
          <w:b w:val="0"/>
        </w:rPr>
        <w:t>spolupráce výzkumné a aplika</w:t>
      </w:r>
      <w:r w:rsidR="00800907">
        <w:rPr>
          <w:b w:val="0"/>
        </w:rPr>
        <w:t>ční sféry</w:t>
      </w:r>
      <w:r w:rsidRPr="007F54B6">
        <w:rPr>
          <w:b w:val="0"/>
        </w:rPr>
        <w:t xml:space="preserve"> </w:t>
      </w:r>
    </w:p>
    <w:p w14:paraId="745A4F28" w14:textId="77777777" w:rsidR="007F54B6" w:rsidRDefault="00195ACE" w:rsidP="00394B27">
      <w:pPr>
        <w:pStyle w:val="OBLAST"/>
        <w:numPr>
          <w:ilvl w:val="0"/>
          <w:numId w:val="12"/>
        </w:numPr>
        <w:rPr>
          <w:b w:val="0"/>
        </w:rPr>
      </w:pPr>
      <w:r>
        <w:rPr>
          <w:b w:val="0"/>
        </w:rPr>
        <w:t>inovační potenciál ČR</w:t>
      </w:r>
      <w:r w:rsidR="00800907">
        <w:rPr>
          <w:b w:val="0"/>
        </w:rPr>
        <w:t>.</w:t>
      </w:r>
      <w:r w:rsidR="007F54B6" w:rsidRPr="007F54B6">
        <w:rPr>
          <w:b w:val="0"/>
        </w:rPr>
        <w:t xml:space="preserve"> </w:t>
      </w:r>
    </w:p>
    <w:p w14:paraId="479BA598" w14:textId="77777777" w:rsidR="00195ACE" w:rsidRPr="007F54B6" w:rsidRDefault="00BF5547" w:rsidP="00195ACE">
      <w:pPr>
        <w:pStyle w:val="OBLAST"/>
        <w:numPr>
          <w:ilvl w:val="0"/>
          <w:numId w:val="0"/>
        </w:numPr>
        <w:rPr>
          <w:b w:val="0"/>
        </w:rPr>
      </w:pPr>
      <w:r>
        <w:rPr>
          <w:b w:val="0"/>
        </w:rPr>
        <w:t xml:space="preserve">Z klíčových oblastí vycházejí strategické cíle </w:t>
      </w:r>
      <w:r w:rsidR="00195ACE">
        <w:rPr>
          <w:b w:val="0"/>
        </w:rPr>
        <w:t>a opatření k jejich realizaci.</w:t>
      </w:r>
    </w:p>
    <w:p w14:paraId="392C9FFF" w14:textId="77777777" w:rsidR="00FF1A20" w:rsidRPr="002047A4" w:rsidRDefault="00FF1A20" w:rsidP="002047A4">
      <w:pPr>
        <w:pStyle w:val="Nadpis1"/>
        <w:pageBreakBefore/>
        <w:ind w:left="431" w:hanging="431"/>
      </w:pPr>
      <w:bookmarkStart w:id="45" w:name="_Ref10530356"/>
      <w:bookmarkStart w:id="46" w:name="_Toc21004863"/>
      <w:bookmarkStart w:id="47" w:name="_Toc34662319"/>
      <w:bookmarkStart w:id="48" w:name="_Toc40872188"/>
      <w:r w:rsidRPr="00FF1A20">
        <w:lastRenderedPageBreak/>
        <w:t xml:space="preserve">Východiska pro přípravu NP </w:t>
      </w:r>
      <w:proofErr w:type="spellStart"/>
      <w:r w:rsidRPr="00FF1A20">
        <w:t>VaVaI</w:t>
      </w:r>
      <w:proofErr w:type="spellEnd"/>
      <w:r w:rsidRPr="00FF1A20">
        <w:t xml:space="preserve"> 2021+</w:t>
      </w:r>
      <w:bookmarkEnd w:id="45"/>
      <w:bookmarkEnd w:id="46"/>
      <w:bookmarkEnd w:id="47"/>
      <w:bookmarkEnd w:id="48"/>
    </w:p>
    <w:p w14:paraId="0002C312" w14:textId="77777777" w:rsidR="00FF1A20" w:rsidRPr="00FF1A20" w:rsidRDefault="00FF1A20" w:rsidP="002827BA">
      <w:pPr>
        <w:pStyle w:val="Nadpis2"/>
      </w:pPr>
      <w:bookmarkStart w:id="49" w:name="_Toc21004864"/>
      <w:bookmarkStart w:id="50" w:name="_Toc34662320"/>
      <w:bookmarkStart w:id="51" w:name="_Toc40872189"/>
      <w:r w:rsidRPr="00FF1A20">
        <w:t>Stěžejní mezinárodní dokumenty</w:t>
      </w:r>
      <w:bookmarkEnd w:id="49"/>
      <w:bookmarkEnd w:id="50"/>
      <w:bookmarkEnd w:id="51"/>
    </w:p>
    <w:p w14:paraId="05023D52" w14:textId="6387500E" w:rsidR="00680EA2" w:rsidRPr="00FF1A20" w:rsidRDefault="001E4C14" w:rsidP="008228E1">
      <w:pPr>
        <w:pStyle w:val="textodstavec"/>
      </w:pPr>
      <w:r>
        <w:t xml:space="preserve">NP </w:t>
      </w:r>
      <w:proofErr w:type="spellStart"/>
      <w:r>
        <w:t>VaVaI</w:t>
      </w:r>
      <w:proofErr w:type="spellEnd"/>
      <w:r>
        <w:t xml:space="preserve"> 2021+ navazuje na</w:t>
      </w:r>
      <w:r w:rsidR="00EE26B9">
        <w:t xml:space="preserve"> stěžejní mezinárodní</w:t>
      </w:r>
      <w:r w:rsidR="00680EA2">
        <w:t xml:space="preserve"> doku</w:t>
      </w:r>
      <w:r w:rsidR="00B9224A">
        <w:t>ment</w:t>
      </w:r>
      <w:r w:rsidR="00680617">
        <w:t xml:space="preserve">y </w:t>
      </w:r>
      <w:r w:rsidR="009C0347">
        <w:t>v </w:t>
      </w:r>
      <w:r w:rsidR="00944E28">
        <w:t xml:space="preserve">oblasti </w:t>
      </w:r>
      <w:proofErr w:type="spellStart"/>
      <w:r w:rsidR="00944E28">
        <w:t>VaVaI</w:t>
      </w:r>
      <w:proofErr w:type="spellEnd"/>
      <w:r w:rsidR="00B9224A">
        <w:t xml:space="preserve">, </w:t>
      </w:r>
      <w:r w:rsidR="00EE26B9">
        <w:t xml:space="preserve">jejichž </w:t>
      </w:r>
      <w:r>
        <w:t xml:space="preserve">obsah </w:t>
      </w:r>
      <w:r w:rsidR="00EE26B9">
        <w:t>předsta</w:t>
      </w:r>
      <w:r w:rsidR="008E7B87">
        <w:t>v</w:t>
      </w:r>
      <w:r>
        <w:t>uje</w:t>
      </w:r>
      <w:r w:rsidR="00680EA2">
        <w:t xml:space="preserve"> </w:t>
      </w:r>
      <w:r w:rsidR="00EC7906">
        <w:t xml:space="preserve">ideový </w:t>
      </w:r>
      <w:r w:rsidR="00B9224A">
        <w:t xml:space="preserve">rámec </w:t>
      </w:r>
      <w:r w:rsidR="00680EA2">
        <w:t xml:space="preserve">pro formulaci </w:t>
      </w:r>
      <w:r w:rsidR="00944E28">
        <w:t xml:space="preserve">věcných </w:t>
      </w:r>
      <w:r w:rsidR="00680EA2">
        <w:t xml:space="preserve">cílů </w:t>
      </w:r>
      <w:r w:rsidR="00944E28">
        <w:t xml:space="preserve">podpory </w:t>
      </w:r>
      <w:proofErr w:type="spellStart"/>
      <w:r w:rsidR="00944E28">
        <w:t>VaVaI</w:t>
      </w:r>
      <w:proofErr w:type="spellEnd"/>
      <w:r w:rsidR="009C0347">
        <w:t xml:space="preserve"> v </w:t>
      </w:r>
      <w:r w:rsidR="00944E28">
        <w:t>ČR</w:t>
      </w:r>
      <w:r w:rsidR="00680EA2">
        <w:t>.</w:t>
      </w:r>
      <w:r w:rsidR="00944E28">
        <w:t xml:space="preserve"> </w:t>
      </w:r>
      <w:r w:rsidR="008A7DC1">
        <w:t>Souhrnný přehled dokumentů je uveden</w:t>
      </w:r>
      <w:r w:rsidR="009C0347">
        <w:t xml:space="preserve"> v </w:t>
      </w:r>
      <w:r w:rsidR="00B53A3A">
        <w:t>přílohách</w:t>
      </w:r>
      <w:r w:rsidR="008A7DC1">
        <w:t>.</w:t>
      </w:r>
      <w:r w:rsidR="00680EA2">
        <w:t xml:space="preserve"> </w:t>
      </w:r>
    </w:p>
    <w:p w14:paraId="41F7139C" w14:textId="61B1AF14" w:rsidR="00FF1A20" w:rsidRPr="00FF1A20" w:rsidRDefault="00FF1A20" w:rsidP="008228E1">
      <w:pPr>
        <w:pStyle w:val="textodstavec"/>
      </w:pPr>
      <w:r w:rsidRPr="00FF1A20">
        <w:t xml:space="preserve">Budoucnost oblasti </w:t>
      </w:r>
      <w:proofErr w:type="spellStart"/>
      <w:r w:rsidR="00472777">
        <w:t>VaVaI</w:t>
      </w:r>
      <w:proofErr w:type="spellEnd"/>
      <w:r w:rsidR="00472777">
        <w:t xml:space="preserve"> </w:t>
      </w:r>
      <w:r w:rsidRPr="00FF1A20">
        <w:t xml:space="preserve">bude výrazně ovlivněna </w:t>
      </w:r>
      <w:r w:rsidR="00911B60">
        <w:t xml:space="preserve">globálními </w:t>
      </w:r>
      <w:proofErr w:type="spellStart"/>
      <w:r w:rsidR="00911B60">
        <w:t>megatrendy</w:t>
      </w:r>
      <w:proofErr w:type="spellEnd"/>
      <w:r w:rsidR="00911B60">
        <w:t xml:space="preserve"> - </w:t>
      </w:r>
      <w:r w:rsidRPr="00FF1A20">
        <w:t>hlubokými změnami</w:t>
      </w:r>
      <w:r w:rsidR="009C0347">
        <w:t xml:space="preserve"> v </w:t>
      </w:r>
      <w:r w:rsidRPr="00FF1A20">
        <w:t>socioekonomické, environmentální, technologické</w:t>
      </w:r>
      <w:r w:rsidR="00406965">
        <w:t xml:space="preserve"> a </w:t>
      </w:r>
      <w:r w:rsidRPr="00FF1A20">
        <w:t>politické oblasti. Nové profese, které budou</w:t>
      </w:r>
      <w:r w:rsidR="009C0347">
        <w:t xml:space="preserve"> v </w:t>
      </w:r>
      <w:r w:rsidRPr="00FF1A20">
        <w:t>důsledku těchto změn vznikat, budou vyžadovat nové dovednosti.</w:t>
      </w:r>
      <w:r w:rsidR="00406965">
        <w:t xml:space="preserve"> A </w:t>
      </w:r>
      <w:r w:rsidRPr="00FF1A20">
        <w:t>naopak celá odvětví, která nedostatečně rychle zareagují na změny, mohou zaniknout. Zrychlená přeshraniční výměna znalostí</w:t>
      </w:r>
      <w:r w:rsidR="00406965">
        <w:t xml:space="preserve"> a </w:t>
      </w:r>
      <w:r w:rsidRPr="00FF1A20">
        <w:t>technologií</w:t>
      </w:r>
      <w:r w:rsidR="009C0347">
        <w:t xml:space="preserve"> v </w:t>
      </w:r>
      <w:r w:rsidRPr="00FF1A20">
        <w:t>rámci nadnárodních řetězců</w:t>
      </w:r>
      <w:r w:rsidR="00406965">
        <w:t xml:space="preserve"> a </w:t>
      </w:r>
      <w:r w:rsidRPr="00FF1A20">
        <w:t xml:space="preserve">rozvoj tranzitivních </w:t>
      </w:r>
      <w:r w:rsidR="00EE26B9">
        <w:t xml:space="preserve">ekonomik dále umocní </w:t>
      </w:r>
      <w:r w:rsidR="001E4C14" w:rsidRPr="00FF1A20">
        <w:t>roz</w:t>
      </w:r>
      <w:r w:rsidR="001E4C14">
        <w:t>voj</w:t>
      </w:r>
      <w:r w:rsidR="001E4C14" w:rsidRPr="00FF1A20">
        <w:t xml:space="preserve"> </w:t>
      </w:r>
      <w:r w:rsidRPr="00FF1A20">
        <w:t>činností</w:t>
      </w:r>
      <w:r w:rsidR="009C0347">
        <w:t xml:space="preserve"> v </w:t>
      </w:r>
      <w:r w:rsidRPr="00FF1A20">
        <w:t xml:space="preserve">oblasti </w:t>
      </w:r>
      <w:proofErr w:type="spellStart"/>
      <w:r w:rsidR="00F70DB4">
        <w:t>VaVaI</w:t>
      </w:r>
      <w:proofErr w:type="spellEnd"/>
      <w:r w:rsidR="00F70DB4">
        <w:t xml:space="preserve"> </w:t>
      </w:r>
      <w:r w:rsidR="008E7B87">
        <w:t>po celém světě.</w:t>
      </w:r>
      <w:r w:rsidR="001E4C14">
        <w:t xml:space="preserve"> </w:t>
      </w:r>
      <w:r w:rsidR="00356CC4">
        <w:t>Zároveň je</w:t>
      </w:r>
      <w:r w:rsidR="001E4C14">
        <w:t xml:space="preserve"> nezbytné brát v úvahu rostoucí hegemonii světových mocností v oblasti dynamického růstu znalostí a nových poznatků výzkumu.</w:t>
      </w:r>
      <w:r w:rsidR="008E7B87">
        <w:t xml:space="preserve"> </w:t>
      </w:r>
      <w:proofErr w:type="spellStart"/>
      <w:r w:rsidR="00F70DB4">
        <w:t>Megatrendy</w:t>
      </w:r>
      <w:proofErr w:type="spellEnd"/>
      <w:r w:rsidR="009C0347">
        <w:t xml:space="preserve"> v </w:t>
      </w:r>
      <w:r w:rsidR="00F70DB4">
        <w:t xml:space="preserve">oblasti </w:t>
      </w:r>
      <w:proofErr w:type="spellStart"/>
      <w:r w:rsidR="00F70DB4">
        <w:t>VaVaI</w:t>
      </w:r>
      <w:proofErr w:type="spellEnd"/>
      <w:r w:rsidR="00F70DB4">
        <w:t xml:space="preserve">, především </w:t>
      </w:r>
      <w:proofErr w:type="spellStart"/>
      <w:r w:rsidR="00F70DB4">
        <w:t>megatrendy</w:t>
      </w:r>
      <w:proofErr w:type="spellEnd"/>
      <w:r w:rsidR="00F70DB4">
        <w:t xml:space="preserve"> technologické, jsou významné</w:t>
      </w:r>
      <w:r w:rsidR="00406965">
        <w:t xml:space="preserve"> z </w:t>
      </w:r>
      <w:r w:rsidR="00EE26B9">
        <w:t xml:space="preserve">hlediska jejich vazby </w:t>
      </w:r>
      <w:r w:rsidR="00356CC4">
        <w:t xml:space="preserve">mezi nimi a </w:t>
      </w:r>
      <w:r w:rsidR="00F70DB4">
        <w:t>výzkumn</w:t>
      </w:r>
      <w:r w:rsidR="00356CC4">
        <w:t>ými</w:t>
      </w:r>
      <w:r w:rsidR="00F70DB4">
        <w:t xml:space="preserve"> specializace</w:t>
      </w:r>
      <w:r w:rsidR="00356CC4">
        <w:t>mi</w:t>
      </w:r>
      <w:r w:rsidR="001F224F">
        <w:rPr>
          <w:rStyle w:val="Znakapoznpodarou"/>
        </w:rPr>
        <w:footnoteReference w:id="6"/>
      </w:r>
      <w:r w:rsidR="00EE26B9">
        <w:t>.</w:t>
      </w:r>
    </w:p>
    <w:p w14:paraId="3EB81E69" w14:textId="06D24C0E" w:rsidR="00483D70" w:rsidRDefault="00586326" w:rsidP="008228E1">
      <w:pPr>
        <w:pStyle w:val="textodstavec"/>
      </w:pPr>
      <w:r>
        <w:t xml:space="preserve">V souladu se stěžejními evropskými dokumenty v oblasti výzkumu NP </w:t>
      </w:r>
      <w:proofErr w:type="spellStart"/>
      <w:r>
        <w:t>VaVaI</w:t>
      </w:r>
      <w:proofErr w:type="spellEnd"/>
      <w:r>
        <w:t xml:space="preserve"> 2021+ navazuje na Agendu 2030 OSN, neboť s podporou výzkumu lze řešit všech 17 cílů </w:t>
      </w:r>
      <w:ins w:id="52" w:author="Autor">
        <w:r w:rsidR="00DA7C01">
          <w:t xml:space="preserve">udržitelného rozvoje </w:t>
        </w:r>
      </w:ins>
      <w:r>
        <w:t>(17 SDG)</w:t>
      </w:r>
      <w:r>
        <w:rPr>
          <w:rStyle w:val="Znakapoznpodarou"/>
        </w:rPr>
        <w:footnoteReference w:id="7"/>
      </w:r>
      <w:r>
        <w:t xml:space="preserve">. </w:t>
      </w:r>
      <w:proofErr w:type="spellStart"/>
      <w:r w:rsidR="00952369">
        <w:t>VaV</w:t>
      </w:r>
      <w:proofErr w:type="spellEnd"/>
      <w:r w:rsidR="00327B25">
        <w:t xml:space="preserve"> </w:t>
      </w:r>
      <w:r w:rsidR="00B202A0">
        <w:t xml:space="preserve">je přímo zakotven ve znění některých podcílů a to v souvislosti s vymýcením hladu a udržitelným zemědělstvím (SDG 2), </w:t>
      </w:r>
      <w:r w:rsidR="00DF0CCC">
        <w:t>zdravím (SDG 3), zajištěním přístupu k energ</w:t>
      </w:r>
      <w:r w:rsidR="009E0A78">
        <w:t>ii</w:t>
      </w:r>
      <w:r w:rsidR="00DF0CCC">
        <w:t xml:space="preserve"> (SDG 7), </w:t>
      </w:r>
      <w:r w:rsidR="00B202A0">
        <w:t>inkluzivní a udržitelnou industrializací a podporou inovací (SDG 9)</w:t>
      </w:r>
      <w:r w:rsidR="00DF0CCC">
        <w:t xml:space="preserve"> a </w:t>
      </w:r>
      <w:r w:rsidR="009E0A78">
        <w:t>udržitelným využíváním moří a oceánů (SDG 14)</w:t>
      </w:r>
      <w:r w:rsidR="00B202A0">
        <w:t xml:space="preserve">. </w:t>
      </w:r>
      <w:r w:rsidR="00EC33A6">
        <w:t>D</w:t>
      </w:r>
      <w:r w:rsidR="00FF1A20" w:rsidRPr="00FF1A20">
        <w:t xml:space="preserve">ůležitou roli </w:t>
      </w:r>
      <w:r w:rsidR="00EC33A6">
        <w:t xml:space="preserve">hrají </w:t>
      </w:r>
      <w:r w:rsidR="00FF1A20" w:rsidRPr="00FF1A20">
        <w:t>výzkumné</w:t>
      </w:r>
      <w:r w:rsidR="00406965">
        <w:t xml:space="preserve"> a </w:t>
      </w:r>
      <w:r w:rsidR="00FF1A20" w:rsidRPr="00FF1A20">
        <w:t>vývojové aktivity</w:t>
      </w:r>
      <w:r w:rsidR="00327B25">
        <w:t xml:space="preserve"> též</w:t>
      </w:r>
      <w:r w:rsidR="00FF1A20" w:rsidRPr="00FF1A20">
        <w:t xml:space="preserve"> </w:t>
      </w:r>
      <w:r w:rsidR="00327B25">
        <w:t xml:space="preserve">jako </w:t>
      </w:r>
      <w:r w:rsidR="00FF1A20" w:rsidRPr="00FF1A20">
        <w:t xml:space="preserve">nástroj plnění </w:t>
      </w:r>
      <w:r w:rsidR="00767182">
        <w:t>dalších</w:t>
      </w:r>
      <w:r w:rsidR="00767182" w:rsidRPr="00FF1A20">
        <w:t xml:space="preserve"> </w:t>
      </w:r>
      <w:r w:rsidR="00FF1A20" w:rsidRPr="00FF1A20">
        <w:t>cílů</w:t>
      </w:r>
      <w:r w:rsidR="00B202A0">
        <w:t>, což je zjevně patrné u</w:t>
      </w:r>
      <w:r w:rsidR="00767182">
        <w:t xml:space="preserve"> cíle zaměřeného na udržitelný hospodářský růst a důstojnost práce (</w:t>
      </w:r>
      <w:r w:rsidR="00B202A0">
        <w:t>SDG 8</w:t>
      </w:r>
      <w:r w:rsidR="00767182">
        <w:t>)</w:t>
      </w:r>
      <w:r w:rsidR="004359F7">
        <w:t xml:space="preserve"> a podpor</w:t>
      </w:r>
      <w:r w:rsidR="002A5F76">
        <w:t>u</w:t>
      </w:r>
      <w:r w:rsidR="004359F7">
        <w:t xml:space="preserve"> globální spolupráce (SDG 17)</w:t>
      </w:r>
      <w:r w:rsidR="00FF1A20" w:rsidRPr="00FF1A20">
        <w:t xml:space="preserve">. </w:t>
      </w:r>
      <w:ins w:id="56" w:author="Autor">
        <w:r w:rsidR="00074875" w:rsidRPr="00074875">
          <w:t xml:space="preserve">Dokument OSN </w:t>
        </w:r>
        <w:proofErr w:type="spellStart"/>
        <w:r w:rsidR="00074875" w:rsidRPr="00074875">
          <w:t>Global</w:t>
        </w:r>
        <w:proofErr w:type="spellEnd"/>
        <w:r w:rsidR="00074875" w:rsidRPr="00074875">
          <w:t xml:space="preserve"> </w:t>
        </w:r>
        <w:proofErr w:type="spellStart"/>
        <w:r w:rsidR="00074875" w:rsidRPr="00074875">
          <w:t>Environment</w:t>
        </w:r>
        <w:proofErr w:type="spellEnd"/>
        <w:r w:rsidR="00074875" w:rsidRPr="00074875">
          <w:t xml:space="preserve"> Outlook 6</w:t>
        </w:r>
        <w:r w:rsidR="009C6BF2">
          <w:rPr>
            <w:rStyle w:val="Znakapoznpodarou"/>
          </w:rPr>
          <w:footnoteReference w:id="8"/>
        </w:r>
        <w:r w:rsidR="00074875" w:rsidRPr="00074875">
          <w:t xml:space="preserve"> zdůrazňuje, že mezi naprosto zásadní cíle patří podcíl dostupnost k pitné vodě (SDG 6), který přímo podmiňuje nejen výše uvedené podcíle SDG 2, SDG 3 a SDG 7, ale i podcíle udržitelný život ve městech (SDG 11), udržitelná spotřeba a výroba (SDG 12), ale především dopady klimatických změn (SDG 13) a suchozemské ekosystémy a biodiversita (SDG 15).</w:t>
        </w:r>
        <w:r w:rsidR="00074875">
          <w:t xml:space="preserve"> </w:t>
        </w:r>
      </w:ins>
      <w:r w:rsidR="00767182">
        <w:t>Některé cíle</w:t>
      </w:r>
      <w:r w:rsidR="00A45207">
        <w:t xml:space="preserve"> a podcíle</w:t>
      </w:r>
      <w:r w:rsidR="00767182">
        <w:t xml:space="preserve"> </w:t>
      </w:r>
      <w:r w:rsidR="009E0A78">
        <w:t xml:space="preserve">jsou pak relevantní </w:t>
      </w:r>
      <w:r w:rsidR="006561AC">
        <w:t xml:space="preserve">pro </w:t>
      </w:r>
      <w:r w:rsidR="00483D70">
        <w:t xml:space="preserve">fungování řady dalších systémů, včetně </w:t>
      </w:r>
      <w:r w:rsidR="00767182">
        <w:t>systému výzkumu, vývoje a inovací</w:t>
      </w:r>
      <w:r w:rsidR="00483D70">
        <w:t>. A</w:t>
      </w:r>
      <w:r w:rsidR="00767182">
        <w:t xml:space="preserve">ť už je to otázka genderové rovnosti (SDG 5), nebo </w:t>
      </w:r>
      <w:r w:rsidR="00483D70">
        <w:t xml:space="preserve">důstojnosti práce (SDG 8). </w:t>
      </w:r>
    </w:p>
    <w:p w14:paraId="3873819B" w14:textId="6074CC84" w:rsidR="00FF1A20" w:rsidRPr="00FF1A20" w:rsidRDefault="00244CD3" w:rsidP="008228E1">
      <w:pPr>
        <w:pStyle w:val="textodstavec"/>
      </w:pPr>
      <w:r>
        <w:t xml:space="preserve">K naplňování </w:t>
      </w:r>
      <w:r w:rsidR="00FF1A20" w:rsidRPr="00FF1A20">
        <w:t>Agendy 2030</w:t>
      </w:r>
      <w:r w:rsidR="00406965">
        <w:t xml:space="preserve"> a </w:t>
      </w:r>
      <w:r w:rsidR="00FF1A20" w:rsidRPr="00FF1A20">
        <w:t xml:space="preserve">Cílů udržitelného rozvoje se </w:t>
      </w:r>
      <w:r w:rsidR="003B5AE7">
        <w:t>zavázala</w:t>
      </w:r>
      <w:r w:rsidR="0051656F">
        <w:t xml:space="preserve"> i </w:t>
      </w:r>
      <w:r w:rsidR="003B5AE7">
        <w:t>vláda ČR</w:t>
      </w:r>
      <w:r w:rsidR="00FF1A20" w:rsidRPr="00FF1A20">
        <w:t xml:space="preserve">. </w:t>
      </w:r>
      <w:r w:rsidR="00F51395">
        <w:t>Převodníkem mezi</w:t>
      </w:r>
      <w:r w:rsidR="00483D70">
        <w:t xml:space="preserve"> těmito závazky na straně jedné </w:t>
      </w:r>
      <w:r w:rsidR="00F51395">
        <w:t>a</w:t>
      </w:r>
      <w:r w:rsidR="00483D70">
        <w:t xml:space="preserve"> politikami ČR na straně druhé</w:t>
      </w:r>
      <w:r w:rsidR="00F51395">
        <w:t xml:space="preserve"> je </w:t>
      </w:r>
      <w:r w:rsidR="00FF1A20" w:rsidRPr="00587213">
        <w:t>Implementac</w:t>
      </w:r>
      <w:r w:rsidR="00F51395" w:rsidRPr="00587213">
        <w:t>e</w:t>
      </w:r>
      <w:r w:rsidR="00FF1A20" w:rsidRPr="00587213">
        <w:t xml:space="preserve"> Agendy 2030</w:t>
      </w:r>
      <w:r w:rsidR="009C0347" w:rsidRPr="00587213">
        <w:t xml:space="preserve"> v</w:t>
      </w:r>
      <w:r w:rsidR="00F51395" w:rsidRPr="00587213">
        <w:t> </w:t>
      </w:r>
      <w:r w:rsidR="00FF1A20" w:rsidRPr="00587213">
        <w:t>Č</w:t>
      </w:r>
      <w:r w:rsidR="003B5AE7" w:rsidRPr="00587213">
        <w:t>R</w:t>
      </w:r>
      <w:r w:rsidR="00F51395">
        <w:t>, kterou</w:t>
      </w:r>
      <w:r w:rsidR="00FF1A20" w:rsidRPr="00FF1A20">
        <w:t xml:space="preserve"> schválila vláda usnesením</w:t>
      </w:r>
      <w:r w:rsidR="00F17D22">
        <w:t xml:space="preserve"> č. </w:t>
      </w:r>
      <w:r w:rsidR="00952369">
        <w:t>670 ze dne 17. 10.</w:t>
      </w:r>
      <w:r w:rsidR="00FF1A20" w:rsidRPr="00FF1A20">
        <w:t xml:space="preserve"> 2018.</w:t>
      </w:r>
      <w:r w:rsidR="009C0347">
        <w:t xml:space="preserve"> </w:t>
      </w:r>
      <w:r w:rsidR="00483D70">
        <w:t xml:space="preserve">Touto cestou formulovala nejen odpovědnost ministerstev za naplňování </w:t>
      </w:r>
      <w:proofErr w:type="spellStart"/>
      <w:r w:rsidR="00483D70">
        <w:t>SDGs</w:t>
      </w:r>
      <w:proofErr w:type="spellEnd"/>
      <w:r w:rsidR="00483D70">
        <w:t xml:space="preserve">, ale </w:t>
      </w:r>
      <w:r w:rsidR="00101BB2">
        <w:t xml:space="preserve">také provázala jejich naplňování se Strategickým rámcem </w:t>
      </w:r>
      <w:r w:rsidR="00101BB2" w:rsidRPr="00587213">
        <w:t>Česká republika 2030</w:t>
      </w:r>
      <w:r w:rsidR="00101BB2">
        <w:t xml:space="preserve"> (2017) a jeho implementačním plánem (2018).</w:t>
      </w:r>
      <w:r w:rsidR="00483D70">
        <w:t xml:space="preserve"> </w:t>
      </w:r>
      <w:r w:rsidR="009C0347">
        <w:t>V </w:t>
      </w:r>
      <w:r w:rsidR="00FF1A20" w:rsidRPr="00FF1A20">
        <w:t xml:space="preserve">této souvislosti byly </w:t>
      </w:r>
      <w:r w:rsidR="006455AE">
        <w:t>rovněž</w:t>
      </w:r>
      <w:r w:rsidR="00FF1A20" w:rsidRPr="00FF1A20">
        <w:t xml:space="preserve"> identifikovány hlavní globální </w:t>
      </w:r>
      <w:r w:rsidR="00FF1A20" w:rsidRPr="00FF1A20">
        <w:lastRenderedPageBreak/>
        <w:t xml:space="preserve">společenské </w:t>
      </w:r>
      <w:proofErr w:type="spellStart"/>
      <w:r w:rsidR="00FF1A20" w:rsidRPr="00FF1A20">
        <w:t>megatren</w:t>
      </w:r>
      <w:r w:rsidR="003B5AE7">
        <w:t>dy</w:t>
      </w:r>
      <w:proofErr w:type="spellEnd"/>
      <w:r w:rsidR="003B5AE7">
        <w:t xml:space="preserve"> významné pro ČR</w:t>
      </w:r>
      <w:r w:rsidR="00FF1A20" w:rsidRPr="00FF1A20">
        <w:t xml:space="preserve">. </w:t>
      </w:r>
      <w:r w:rsidR="00101BB2">
        <w:t>S</w:t>
      </w:r>
      <w:r w:rsidR="0051656F">
        <w:t> </w:t>
      </w:r>
      <w:r w:rsidR="00FF1A20" w:rsidRPr="00FF1A20">
        <w:t xml:space="preserve">těmito </w:t>
      </w:r>
      <w:proofErr w:type="spellStart"/>
      <w:r w:rsidR="00FF1A20" w:rsidRPr="00FF1A20">
        <w:t>megatrendy</w:t>
      </w:r>
      <w:proofErr w:type="spellEnd"/>
      <w:r w:rsidR="00483D70">
        <w:t xml:space="preserve">, stejně jako se samotnými </w:t>
      </w:r>
      <w:proofErr w:type="spellStart"/>
      <w:r w:rsidR="00483D70">
        <w:t>SDGs</w:t>
      </w:r>
      <w:proofErr w:type="spellEnd"/>
      <w:r w:rsidR="00101BB2">
        <w:t xml:space="preserve"> a s cíli Strategického rámce </w:t>
      </w:r>
      <w:r w:rsidR="00101BB2" w:rsidRPr="00587213">
        <w:t>Česká republika 2030</w:t>
      </w:r>
      <w:r w:rsidR="00483D70">
        <w:t>,</w:t>
      </w:r>
      <w:r w:rsidR="00FF1A20" w:rsidRPr="00FF1A20">
        <w:t xml:space="preserve"> je potřebné pracovat při formulaci věcných cílů podpory </w:t>
      </w:r>
      <w:proofErr w:type="spellStart"/>
      <w:r w:rsidR="00FF1A20" w:rsidRPr="00FF1A20">
        <w:t>VaVaI</w:t>
      </w:r>
      <w:proofErr w:type="spellEnd"/>
      <w:r w:rsidR="009C0347">
        <w:t xml:space="preserve"> v </w:t>
      </w:r>
      <w:r w:rsidR="00FF1A20" w:rsidRPr="00FF1A20">
        <w:t>ČR.</w:t>
      </w:r>
    </w:p>
    <w:p w14:paraId="3678F09D" w14:textId="5F258548" w:rsidR="00244CD3" w:rsidRDefault="008E7B87" w:rsidP="008228E1">
      <w:pPr>
        <w:pStyle w:val="textodstavec"/>
      </w:pPr>
      <w:r>
        <w:t xml:space="preserve">Stěžejní nástroj </w:t>
      </w:r>
      <w:r w:rsidRPr="00FF1A20">
        <w:t xml:space="preserve">podpory </w:t>
      </w:r>
      <w:proofErr w:type="spellStart"/>
      <w:r w:rsidR="00353131">
        <w:t>VaVaI</w:t>
      </w:r>
      <w:proofErr w:type="spellEnd"/>
      <w:r w:rsidR="009C0347">
        <w:t xml:space="preserve"> v </w:t>
      </w:r>
      <w:r w:rsidR="003B5AE7">
        <w:t>EU</w:t>
      </w:r>
      <w:r w:rsidR="009C0347">
        <w:t xml:space="preserve"> v </w:t>
      </w:r>
      <w:r w:rsidRPr="00FF1A20">
        <w:t xml:space="preserve">období let 2021 až 2027 </w:t>
      </w:r>
      <w:r>
        <w:t>bude představovat 9.</w:t>
      </w:r>
      <w:r w:rsidR="00406965">
        <w:t> </w:t>
      </w:r>
      <w:r>
        <w:t>rámcový program</w:t>
      </w:r>
      <w:r w:rsidR="003B5AE7">
        <w:t xml:space="preserve"> EU</w:t>
      </w:r>
      <w:r w:rsidRPr="00FF1A20">
        <w:t xml:space="preserve"> pro výzkum</w:t>
      </w:r>
      <w:r w:rsidR="00406965">
        <w:t xml:space="preserve"> a </w:t>
      </w:r>
      <w:r w:rsidRPr="00FF1A20">
        <w:t>inovace „Horizon</w:t>
      </w:r>
      <w:ins w:id="58" w:author="Autor">
        <w:r w:rsidR="00AD450F">
          <w:t>t</w:t>
        </w:r>
      </w:ins>
      <w:r w:rsidRPr="00FF1A20">
        <w:t xml:space="preserve"> E</w:t>
      </w:r>
      <w:ins w:id="59" w:author="Autor">
        <w:r w:rsidR="00AD450F">
          <w:t>v</w:t>
        </w:r>
      </w:ins>
      <w:del w:id="60" w:author="Autor">
        <w:r w:rsidRPr="00FF1A20" w:rsidDel="00AD450F">
          <w:delText>u</w:delText>
        </w:r>
      </w:del>
      <w:r w:rsidRPr="00FF1A20">
        <w:t>rop</w:t>
      </w:r>
      <w:ins w:id="61" w:author="Autor">
        <w:r w:rsidR="00AD450F">
          <w:t>a</w:t>
        </w:r>
      </w:ins>
      <w:del w:id="62" w:author="Autor">
        <w:r w:rsidRPr="00FF1A20" w:rsidDel="00AD450F">
          <w:delText>e</w:delText>
        </w:r>
      </w:del>
      <w:r w:rsidRPr="00FF1A20">
        <w:t>“</w:t>
      </w:r>
      <w:r>
        <w:t>. Jeho oficiální návrh byl zveřejněn Evropskou komisí d</w:t>
      </w:r>
      <w:r w:rsidR="00952369">
        <w:t>ne 7. 6.</w:t>
      </w:r>
      <w:r w:rsidR="00FF1A20" w:rsidRPr="00FF1A20">
        <w:t xml:space="preserve"> 2018</w:t>
      </w:r>
      <w:r>
        <w:t>.</w:t>
      </w:r>
      <w:r w:rsidR="00FF1A20" w:rsidRPr="00FF1A20">
        <w:t xml:space="preserve"> Významnou měrou bude přispívat</w:t>
      </w:r>
      <w:r w:rsidR="00406965">
        <w:t xml:space="preserve"> k </w:t>
      </w:r>
      <w:r w:rsidR="00FF1A20" w:rsidRPr="00FF1A20">
        <w:t>dalšímu prohloubení spolupráce členských států</w:t>
      </w:r>
      <w:r w:rsidR="009C0347">
        <w:t xml:space="preserve"> v </w:t>
      </w:r>
      <w:r w:rsidR="00FF1A20" w:rsidRPr="00FF1A20">
        <w:t xml:space="preserve">rámci </w:t>
      </w:r>
      <w:r w:rsidR="005C3678" w:rsidRPr="00FF1A20">
        <w:t xml:space="preserve">struktur </w:t>
      </w:r>
      <w:proofErr w:type="spellStart"/>
      <w:r w:rsidR="00517ED6">
        <w:t>VaV</w:t>
      </w:r>
      <w:proofErr w:type="spellEnd"/>
      <w:r w:rsidR="00517ED6">
        <w:t xml:space="preserve"> </w:t>
      </w:r>
      <w:r w:rsidR="005C3678" w:rsidRPr="00FF1A20">
        <w:t>EU (Evropský výzkumný prostor – ERA)</w:t>
      </w:r>
      <w:r w:rsidR="00406965">
        <w:t xml:space="preserve"> a </w:t>
      </w:r>
      <w:r w:rsidR="00FF1A20" w:rsidRPr="00FF1A20">
        <w:t>mezinárodní spolupráce</w:t>
      </w:r>
      <w:r w:rsidR="0051656F">
        <w:t xml:space="preserve"> s </w:t>
      </w:r>
      <w:r w:rsidR="00FF1A20" w:rsidRPr="00FF1A20">
        <w:t>asociovanými státy, které se</w:t>
      </w:r>
      <w:r w:rsidR="00406965">
        <w:t xml:space="preserve"> k </w:t>
      </w:r>
      <w:r w:rsidR="00FF1A20" w:rsidRPr="00FF1A20">
        <w:t>němu rozhodnou připojit. Finanční zdroje „Horizon</w:t>
      </w:r>
      <w:ins w:id="63" w:author="Autor">
        <w:r w:rsidR="00AD450F">
          <w:t>t</w:t>
        </w:r>
      </w:ins>
      <w:r w:rsidR="00FF1A20" w:rsidRPr="00FF1A20">
        <w:t xml:space="preserve"> E</w:t>
      </w:r>
      <w:ins w:id="64" w:author="Autor">
        <w:r w:rsidR="00AD450F">
          <w:t>v</w:t>
        </w:r>
      </w:ins>
      <w:del w:id="65" w:author="Autor">
        <w:r w:rsidR="00FF1A20" w:rsidRPr="00FF1A20" w:rsidDel="00AD450F">
          <w:delText>u</w:delText>
        </w:r>
      </w:del>
      <w:r w:rsidR="00FF1A20" w:rsidRPr="00FF1A20">
        <w:t>rop</w:t>
      </w:r>
      <w:ins w:id="66" w:author="Autor">
        <w:r w:rsidR="00AD450F">
          <w:t>a</w:t>
        </w:r>
      </w:ins>
      <w:del w:id="67" w:author="Autor">
        <w:r w:rsidR="00FF1A20" w:rsidRPr="00FF1A20" w:rsidDel="00AD450F">
          <w:delText>e</w:delText>
        </w:r>
      </w:del>
      <w:r w:rsidR="00FF1A20" w:rsidRPr="00FF1A20">
        <w:t>“ budou směřovány jak na podporu excelentního výzkumu ve výzkumném sektoru, tak na komercializaci vědeckých poznatků</w:t>
      </w:r>
      <w:r w:rsidR="00406965">
        <w:t xml:space="preserve"> a </w:t>
      </w:r>
      <w:r w:rsidR="00FF1A20" w:rsidRPr="00FF1A20">
        <w:t>podporu průlomových inovací</w:t>
      </w:r>
      <w:r w:rsidR="009C0347">
        <w:t xml:space="preserve"> v </w:t>
      </w:r>
      <w:r w:rsidR="00FF1A20" w:rsidRPr="00FF1A20">
        <w:t xml:space="preserve">podnikatelské sféře. </w:t>
      </w:r>
      <w:r w:rsidR="00670521">
        <w:t>Velký</w:t>
      </w:r>
      <w:r w:rsidR="00670521" w:rsidRPr="00FF1A20">
        <w:t xml:space="preserve"> </w:t>
      </w:r>
      <w:r w:rsidR="00FF1A20" w:rsidRPr="00FF1A20">
        <w:t>důraz bude přitom kladen na podporu transferu znalostí</w:t>
      </w:r>
      <w:r w:rsidR="00406965">
        <w:t xml:space="preserve"> z </w:t>
      </w:r>
      <w:r w:rsidR="00FF1A20" w:rsidRPr="00FF1A20">
        <w:t>výzkumného prostředí do průmyslové sféry</w:t>
      </w:r>
      <w:r w:rsidR="0051656F">
        <w:t xml:space="preserve"> s </w:t>
      </w:r>
      <w:r w:rsidR="00FF1A20" w:rsidRPr="00FF1A20">
        <w:t>cílem komerčního zhodnocení znalostního kapitálu při vývoji zboží</w:t>
      </w:r>
      <w:r w:rsidR="00406965">
        <w:t xml:space="preserve"> a </w:t>
      </w:r>
      <w:r w:rsidR="00FF1A20" w:rsidRPr="00FF1A20">
        <w:t>služeb</w:t>
      </w:r>
      <w:r w:rsidR="0051656F">
        <w:t xml:space="preserve"> s </w:t>
      </w:r>
      <w:r w:rsidR="00FF1A20" w:rsidRPr="00FF1A20">
        <w:t>vysok</w:t>
      </w:r>
      <w:r w:rsidR="00670521">
        <w:t>ou</w:t>
      </w:r>
      <w:r w:rsidR="00FF1A20" w:rsidRPr="00FF1A20">
        <w:t xml:space="preserve"> přidan</w:t>
      </w:r>
      <w:r w:rsidR="00670521">
        <w:t>ou</w:t>
      </w:r>
      <w:r w:rsidR="00FF1A20" w:rsidRPr="00FF1A20">
        <w:t xml:space="preserve"> hodnot</w:t>
      </w:r>
      <w:r w:rsidR="00670521">
        <w:t>ou</w:t>
      </w:r>
      <w:r w:rsidR="00244CD3">
        <w:t xml:space="preserve">. Současně bude </w:t>
      </w:r>
      <w:r w:rsidR="00FF1A20" w:rsidRPr="00FF1A20">
        <w:t>akcent</w:t>
      </w:r>
      <w:r w:rsidR="00244CD3">
        <w:t>ováno také</w:t>
      </w:r>
      <w:r w:rsidR="00FF1A20" w:rsidRPr="00FF1A20">
        <w:t xml:space="preserve"> to, aby výzkumné</w:t>
      </w:r>
      <w:r w:rsidR="00406965">
        <w:t xml:space="preserve"> a </w:t>
      </w:r>
      <w:r w:rsidR="00FF1A20" w:rsidRPr="00FF1A20">
        <w:t xml:space="preserve">inovační aktivity vždy dostatečně zohledňovaly socioekonomické potřeby evropské společnosti. </w:t>
      </w:r>
    </w:p>
    <w:p w14:paraId="423FDA85" w14:textId="3F742F7E" w:rsidR="00075025" w:rsidRDefault="00244CD3" w:rsidP="008228E1">
      <w:pPr>
        <w:pStyle w:val="textodstavec"/>
      </w:pPr>
      <w:r w:rsidRPr="00BF3496">
        <w:rPr>
          <w:rFonts w:eastAsia="Times New Roman"/>
          <w:lang w:eastAsia="cs-CZ"/>
        </w:rPr>
        <w:t xml:space="preserve">Při přípravě NP </w:t>
      </w:r>
      <w:proofErr w:type="spellStart"/>
      <w:r w:rsidRPr="00BF3496">
        <w:rPr>
          <w:rFonts w:eastAsia="Times New Roman"/>
          <w:lang w:eastAsia="cs-CZ"/>
        </w:rPr>
        <w:t>VaVaI</w:t>
      </w:r>
      <w:proofErr w:type="spellEnd"/>
      <w:r w:rsidRPr="00BF3496">
        <w:rPr>
          <w:rFonts w:eastAsia="Times New Roman"/>
          <w:lang w:eastAsia="cs-CZ"/>
        </w:rPr>
        <w:t xml:space="preserve"> 2021+ byla pozornost věnována zhodnocení</w:t>
      </w:r>
      <w:del w:id="68" w:author="Autor">
        <w:r w:rsidRPr="00BF3496" w:rsidDel="00AB6897">
          <w:rPr>
            <w:rFonts w:eastAsia="Times New Roman"/>
            <w:lang w:eastAsia="cs-CZ"/>
          </w:rPr>
          <w:delText>m</w:delText>
        </w:r>
      </w:del>
      <w:r w:rsidRPr="00BF3496">
        <w:rPr>
          <w:rFonts w:eastAsia="Times New Roman"/>
          <w:lang w:eastAsia="cs-CZ"/>
        </w:rPr>
        <w:t xml:space="preserve"> dosavadní podpory výzkumu, vývoje</w:t>
      </w:r>
      <w:r>
        <w:rPr>
          <w:rFonts w:eastAsia="Times New Roman"/>
          <w:lang w:eastAsia="cs-CZ"/>
        </w:rPr>
        <w:t xml:space="preserve"> a inovací </w:t>
      </w:r>
      <w:r w:rsidRPr="00BF3496">
        <w:rPr>
          <w:rFonts w:eastAsia="Times New Roman"/>
          <w:lang w:eastAsia="cs-CZ"/>
        </w:rPr>
        <w:t>na evropské úrovni, která byla provedena před formulací Horizon</w:t>
      </w:r>
      <w:ins w:id="69" w:author="Autor">
        <w:r w:rsidR="00AD450F">
          <w:rPr>
            <w:rFonts w:eastAsia="Times New Roman"/>
            <w:lang w:eastAsia="cs-CZ"/>
          </w:rPr>
          <w:t>t</w:t>
        </w:r>
      </w:ins>
      <w:r w:rsidRPr="00BF3496">
        <w:rPr>
          <w:rFonts w:eastAsia="Times New Roman"/>
          <w:lang w:eastAsia="cs-CZ"/>
        </w:rPr>
        <w:t xml:space="preserve"> E</w:t>
      </w:r>
      <w:ins w:id="70" w:author="Autor">
        <w:r w:rsidR="00AD450F">
          <w:rPr>
            <w:rFonts w:eastAsia="Times New Roman"/>
            <w:lang w:eastAsia="cs-CZ"/>
          </w:rPr>
          <w:t>v</w:t>
        </w:r>
      </w:ins>
      <w:del w:id="71" w:author="Autor">
        <w:r w:rsidRPr="00BF3496" w:rsidDel="00AD450F">
          <w:rPr>
            <w:rFonts w:eastAsia="Times New Roman"/>
            <w:lang w:eastAsia="cs-CZ"/>
          </w:rPr>
          <w:delText>u</w:delText>
        </w:r>
      </w:del>
      <w:r w:rsidRPr="00BF3496">
        <w:rPr>
          <w:rFonts w:eastAsia="Times New Roman"/>
          <w:lang w:eastAsia="cs-CZ"/>
        </w:rPr>
        <w:t>rop</w:t>
      </w:r>
      <w:ins w:id="72" w:author="Autor">
        <w:r w:rsidR="00AD450F">
          <w:rPr>
            <w:rFonts w:eastAsia="Times New Roman"/>
            <w:lang w:eastAsia="cs-CZ"/>
          </w:rPr>
          <w:t>a</w:t>
        </w:r>
      </w:ins>
      <w:del w:id="73" w:author="Autor">
        <w:r w:rsidRPr="00BF3496" w:rsidDel="00AD450F">
          <w:rPr>
            <w:rFonts w:eastAsia="Times New Roman"/>
            <w:lang w:eastAsia="cs-CZ"/>
          </w:rPr>
          <w:delText>e</w:delText>
        </w:r>
      </w:del>
      <w:r w:rsidRPr="00BF3496">
        <w:rPr>
          <w:rFonts w:eastAsia="Times New Roman"/>
          <w:lang w:eastAsia="cs-CZ"/>
        </w:rPr>
        <w:t xml:space="preserve">, a to v rámci nezávislé </w:t>
      </w:r>
      <w:proofErr w:type="spellStart"/>
      <w:r w:rsidRPr="00BF3496">
        <w:rPr>
          <w:rFonts w:eastAsia="Times New Roman"/>
          <w:lang w:eastAsia="cs-CZ"/>
        </w:rPr>
        <w:t>Lamyho</w:t>
      </w:r>
      <w:proofErr w:type="spellEnd"/>
      <w:r w:rsidRPr="00BF3496">
        <w:rPr>
          <w:rFonts w:eastAsia="Times New Roman"/>
          <w:lang w:eastAsia="cs-CZ"/>
        </w:rPr>
        <w:t xml:space="preserve"> komise a komise Evropského inovačního výboru („Lamy report“ – „</w:t>
      </w:r>
      <w:proofErr w:type="spellStart"/>
      <w:r w:rsidRPr="00BF3496">
        <w:rPr>
          <w:rFonts w:eastAsia="Times New Roman"/>
          <w:lang w:eastAsia="cs-CZ"/>
        </w:rPr>
        <w:t>Investing</w:t>
      </w:r>
      <w:proofErr w:type="spellEnd"/>
      <w:r w:rsidRPr="00BF3496">
        <w:rPr>
          <w:rFonts w:eastAsia="Times New Roman"/>
          <w:lang w:eastAsia="cs-CZ"/>
        </w:rPr>
        <w:t xml:space="preserve"> in </w:t>
      </w:r>
      <w:proofErr w:type="spellStart"/>
      <w:r w:rsidRPr="00BF3496">
        <w:rPr>
          <w:rFonts w:eastAsia="Times New Roman"/>
          <w:lang w:eastAsia="cs-CZ"/>
        </w:rPr>
        <w:t>the</w:t>
      </w:r>
      <w:proofErr w:type="spellEnd"/>
      <w:r w:rsidRPr="00BF3496">
        <w:rPr>
          <w:rFonts w:eastAsia="Times New Roman"/>
          <w:lang w:eastAsia="cs-CZ"/>
        </w:rPr>
        <w:t xml:space="preserve"> </w:t>
      </w:r>
      <w:proofErr w:type="spellStart"/>
      <w:r w:rsidRPr="00BF3496">
        <w:rPr>
          <w:rFonts w:eastAsia="Times New Roman"/>
          <w:lang w:eastAsia="cs-CZ"/>
        </w:rPr>
        <w:t>European</w:t>
      </w:r>
      <w:proofErr w:type="spellEnd"/>
      <w:r w:rsidRPr="00BF3496">
        <w:rPr>
          <w:rFonts w:eastAsia="Times New Roman"/>
          <w:lang w:eastAsia="cs-CZ"/>
        </w:rPr>
        <w:t xml:space="preserve"> </w:t>
      </w:r>
      <w:proofErr w:type="spellStart"/>
      <w:r w:rsidRPr="00BF3496">
        <w:rPr>
          <w:rFonts w:eastAsia="Times New Roman"/>
          <w:lang w:eastAsia="cs-CZ"/>
        </w:rPr>
        <w:t>future</w:t>
      </w:r>
      <w:proofErr w:type="spellEnd"/>
      <w:r w:rsidRPr="00BF3496">
        <w:rPr>
          <w:rFonts w:eastAsia="Times New Roman"/>
          <w:lang w:eastAsia="cs-CZ"/>
        </w:rPr>
        <w:t xml:space="preserve"> </w:t>
      </w:r>
      <w:proofErr w:type="spellStart"/>
      <w:r w:rsidRPr="00BF3496">
        <w:rPr>
          <w:rFonts w:eastAsia="Times New Roman"/>
          <w:lang w:eastAsia="cs-CZ"/>
        </w:rPr>
        <w:t>we</w:t>
      </w:r>
      <w:proofErr w:type="spellEnd"/>
      <w:r w:rsidRPr="00BF3496">
        <w:rPr>
          <w:rFonts w:eastAsia="Times New Roman"/>
          <w:lang w:eastAsia="cs-CZ"/>
        </w:rPr>
        <w:t xml:space="preserve"> </w:t>
      </w:r>
      <w:proofErr w:type="spellStart"/>
      <w:r w:rsidRPr="00BF3496">
        <w:rPr>
          <w:rFonts w:eastAsia="Times New Roman"/>
          <w:lang w:eastAsia="cs-CZ"/>
        </w:rPr>
        <w:t>want</w:t>
      </w:r>
      <w:proofErr w:type="spellEnd"/>
      <w:r w:rsidRPr="00BF3496">
        <w:rPr>
          <w:rFonts w:eastAsia="Times New Roman"/>
          <w:lang w:eastAsia="cs-CZ"/>
        </w:rPr>
        <w:t>“ a „</w:t>
      </w:r>
      <w:proofErr w:type="spellStart"/>
      <w:r w:rsidRPr="00BF3496">
        <w:rPr>
          <w:rFonts w:eastAsia="Times New Roman"/>
          <w:lang w:eastAsia="cs-CZ"/>
        </w:rPr>
        <w:t>Europe</w:t>
      </w:r>
      <w:proofErr w:type="spellEnd"/>
      <w:r w:rsidRPr="00BF3496">
        <w:rPr>
          <w:rFonts w:eastAsia="Times New Roman"/>
          <w:lang w:eastAsia="cs-CZ"/>
        </w:rPr>
        <w:t xml:space="preserve"> </w:t>
      </w:r>
      <w:proofErr w:type="spellStart"/>
      <w:r w:rsidRPr="00BF3496">
        <w:rPr>
          <w:rFonts w:eastAsia="Times New Roman"/>
          <w:lang w:eastAsia="cs-CZ"/>
        </w:rPr>
        <w:t>is</w:t>
      </w:r>
      <w:proofErr w:type="spellEnd"/>
      <w:r w:rsidRPr="00BF3496">
        <w:rPr>
          <w:rFonts w:eastAsia="Times New Roman"/>
          <w:lang w:eastAsia="cs-CZ"/>
        </w:rPr>
        <w:t xml:space="preserve"> </w:t>
      </w:r>
      <w:proofErr w:type="spellStart"/>
      <w:r w:rsidRPr="00BF3496">
        <w:rPr>
          <w:rFonts w:eastAsia="Times New Roman"/>
          <w:lang w:eastAsia="cs-CZ"/>
        </w:rPr>
        <w:t>Back</w:t>
      </w:r>
      <w:proofErr w:type="spellEnd"/>
      <w:r w:rsidRPr="00BF3496">
        <w:rPr>
          <w:rFonts w:eastAsia="Times New Roman"/>
          <w:lang w:eastAsia="cs-CZ"/>
        </w:rPr>
        <w:t>“). Inspirativní je zejména 22. února 2018 představená zpráva „</w:t>
      </w:r>
      <w:proofErr w:type="spellStart"/>
      <w:r w:rsidRPr="00BF3496">
        <w:rPr>
          <w:rFonts w:eastAsia="Times New Roman"/>
          <w:lang w:eastAsia="cs-CZ"/>
        </w:rPr>
        <w:t>Mission-Oriented</w:t>
      </w:r>
      <w:proofErr w:type="spellEnd"/>
      <w:r w:rsidRPr="00BF3496">
        <w:rPr>
          <w:rFonts w:eastAsia="Times New Roman"/>
          <w:lang w:eastAsia="cs-CZ"/>
        </w:rPr>
        <w:t xml:space="preserve"> </w:t>
      </w:r>
      <w:proofErr w:type="spellStart"/>
      <w:r w:rsidRPr="00BF3496">
        <w:rPr>
          <w:rFonts w:eastAsia="Times New Roman"/>
          <w:lang w:eastAsia="cs-CZ"/>
        </w:rPr>
        <w:t>Research</w:t>
      </w:r>
      <w:proofErr w:type="spellEnd"/>
      <w:r w:rsidRPr="00BF3496">
        <w:rPr>
          <w:rFonts w:eastAsia="Times New Roman"/>
          <w:lang w:eastAsia="cs-CZ"/>
        </w:rPr>
        <w:t xml:space="preserve"> &amp; </w:t>
      </w:r>
      <w:proofErr w:type="spellStart"/>
      <w:r w:rsidRPr="00BF3496">
        <w:rPr>
          <w:rFonts w:eastAsia="Times New Roman"/>
          <w:lang w:eastAsia="cs-CZ"/>
        </w:rPr>
        <w:t>Innovation</w:t>
      </w:r>
      <w:proofErr w:type="spellEnd"/>
      <w:r w:rsidRPr="00BF3496">
        <w:rPr>
          <w:rFonts w:eastAsia="Times New Roman"/>
          <w:lang w:eastAsia="cs-CZ"/>
        </w:rPr>
        <w:t xml:space="preserve"> in </w:t>
      </w:r>
      <w:proofErr w:type="spellStart"/>
      <w:r w:rsidRPr="00BF3496">
        <w:rPr>
          <w:rFonts w:eastAsia="Times New Roman"/>
          <w:lang w:eastAsia="cs-CZ"/>
        </w:rPr>
        <w:t>the</w:t>
      </w:r>
      <w:proofErr w:type="spellEnd"/>
      <w:r w:rsidRPr="00BF3496">
        <w:rPr>
          <w:rFonts w:eastAsia="Times New Roman"/>
          <w:lang w:eastAsia="cs-CZ"/>
        </w:rPr>
        <w:t xml:space="preserve"> </w:t>
      </w:r>
      <w:proofErr w:type="spellStart"/>
      <w:r w:rsidRPr="00BF3496">
        <w:rPr>
          <w:rFonts w:eastAsia="Times New Roman"/>
          <w:lang w:eastAsia="cs-CZ"/>
        </w:rPr>
        <w:t>European</w:t>
      </w:r>
      <w:proofErr w:type="spellEnd"/>
      <w:r w:rsidRPr="00BF3496">
        <w:rPr>
          <w:rFonts w:eastAsia="Times New Roman"/>
          <w:lang w:eastAsia="cs-CZ"/>
        </w:rPr>
        <w:t xml:space="preserve"> Union - A </w:t>
      </w:r>
      <w:proofErr w:type="spellStart"/>
      <w:r w:rsidRPr="00BF3496">
        <w:rPr>
          <w:rFonts w:eastAsia="Times New Roman"/>
          <w:lang w:eastAsia="cs-CZ"/>
        </w:rPr>
        <w:t>problem-solving</w:t>
      </w:r>
      <w:proofErr w:type="spellEnd"/>
      <w:r w:rsidRPr="00BF3496">
        <w:rPr>
          <w:rFonts w:eastAsia="Times New Roman"/>
          <w:lang w:eastAsia="cs-CZ"/>
        </w:rPr>
        <w:t xml:space="preserve"> </w:t>
      </w:r>
      <w:proofErr w:type="spellStart"/>
      <w:r w:rsidRPr="00BF3496">
        <w:rPr>
          <w:rFonts w:eastAsia="Times New Roman"/>
          <w:lang w:eastAsia="cs-CZ"/>
        </w:rPr>
        <w:t>approach</w:t>
      </w:r>
      <w:proofErr w:type="spellEnd"/>
      <w:r w:rsidRPr="00BF3496">
        <w:rPr>
          <w:rFonts w:eastAsia="Times New Roman"/>
          <w:lang w:eastAsia="cs-CZ"/>
        </w:rPr>
        <w:t xml:space="preserve"> to </w:t>
      </w:r>
      <w:proofErr w:type="spellStart"/>
      <w:r w:rsidRPr="00BF3496">
        <w:rPr>
          <w:rFonts w:eastAsia="Times New Roman"/>
          <w:lang w:eastAsia="cs-CZ"/>
        </w:rPr>
        <w:t>fuel</w:t>
      </w:r>
      <w:proofErr w:type="spellEnd"/>
      <w:r w:rsidRPr="00BF3496">
        <w:rPr>
          <w:rFonts w:eastAsia="Times New Roman"/>
          <w:lang w:eastAsia="cs-CZ"/>
        </w:rPr>
        <w:t xml:space="preserve"> </w:t>
      </w:r>
      <w:proofErr w:type="spellStart"/>
      <w:r w:rsidRPr="00BF3496">
        <w:rPr>
          <w:rFonts w:eastAsia="Times New Roman"/>
          <w:lang w:eastAsia="cs-CZ"/>
        </w:rPr>
        <w:t>innovation</w:t>
      </w:r>
      <w:proofErr w:type="spellEnd"/>
      <w:r w:rsidRPr="00BF3496">
        <w:rPr>
          <w:rFonts w:eastAsia="Times New Roman"/>
          <w:lang w:eastAsia="cs-CZ"/>
        </w:rPr>
        <w:t xml:space="preserve">-led </w:t>
      </w:r>
      <w:proofErr w:type="spellStart"/>
      <w:r w:rsidRPr="00BF3496">
        <w:rPr>
          <w:rFonts w:eastAsia="Times New Roman"/>
          <w:lang w:eastAsia="cs-CZ"/>
        </w:rPr>
        <w:t>growth</w:t>
      </w:r>
      <w:proofErr w:type="spellEnd"/>
      <w:r w:rsidRPr="00BF3496">
        <w:rPr>
          <w:rFonts w:eastAsia="Times New Roman"/>
          <w:lang w:eastAsia="cs-CZ"/>
        </w:rPr>
        <w:t xml:space="preserve">“ profesorky Mariany </w:t>
      </w:r>
      <w:proofErr w:type="spellStart"/>
      <w:r w:rsidRPr="00BF3496">
        <w:rPr>
          <w:rFonts w:eastAsia="Times New Roman"/>
          <w:lang w:eastAsia="cs-CZ"/>
        </w:rPr>
        <w:t>Mazzucato</w:t>
      </w:r>
      <w:proofErr w:type="spellEnd"/>
      <w:r w:rsidRPr="00BF3496">
        <w:rPr>
          <w:rFonts w:eastAsia="Times New Roman"/>
          <w:lang w:eastAsia="cs-CZ"/>
        </w:rPr>
        <w:t xml:space="preserve">, zvláštní poradkyně komisaře Carlose </w:t>
      </w:r>
      <w:proofErr w:type="spellStart"/>
      <w:r w:rsidRPr="00BF3496">
        <w:rPr>
          <w:rFonts w:eastAsia="Times New Roman"/>
          <w:lang w:eastAsia="cs-CZ"/>
        </w:rPr>
        <w:t>Moedase</w:t>
      </w:r>
      <w:proofErr w:type="spellEnd"/>
      <w:r w:rsidRPr="00BF3496">
        <w:rPr>
          <w:rFonts w:eastAsia="Times New Roman"/>
          <w:lang w:eastAsia="cs-CZ"/>
        </w:rPr>
        <w:t xml:space="preserve"> pro cílově orientovaný výzkum a inovace.</w:t>
      </w:r>
    </w:p>
    <w:p w14:paraId="26AEF789" w14:textId="77777777" w:rsidR="009A6548" w:rsidRDefault="009A6548" w:rsidP="008228E1">
      <w:pPr>
        <w:pStyle w:val="textodstavec"/>
      </w:pPr>
      <w:r>
        <w:t xml:space="preserve">Naléhavou </w:t>
      </w:r>
      <w:r w:rsidRPr="009A6548">
        <w:t>potřebu navýšit investice do dovedností</w:t>
      </w:r>
      <w:r w:rsidR="00406965">
        <w:t xml:space="preserve"> a </w:t>
      </w:r>
      <w:r w:rsidRPr="009A6548">
        <w:t>vzdělávání lidí, více podporovat podnikání</w:t>
      </w:r>
      <w:r w:rsidR="00406965">
        <w:t xml:space="preserve"> a </w:t>
      </w:r>
      <w:r w:rsidRPr="009A6548">
        <w:t>inovace</w:t>
      </w:r>
      <w:r w:rsidR="00406965">
        <w:t xml:space="preserve"> a </w:t>
      </w:r>
      <w:r w:rsidRPr="009A6548">
        <w:t>posílit výzkumné úsilí, zejména řešením problému roztříštěnosti evropského</w:t>
      </w:r>
      <w:r w:rsidR="00517ED6">
        <w:t xml:space="preserve"> </w:t>
      </w:r>
      <w:proofErr w:type="spellStart"/>
      <w:r w:rsidR="00517ED6">
        <w:t>VaVaI</w:t>
      </w:r>
      <w:proofErr w:type="spellEnd"/>
      <w:r w:rsidRPr="009A6548">
        <w:t>, identifikuje druhý pilíř „Budování naší hospodářské základny: evropský model pro budoucnost“ dokumentu Evropské rady „Nová strategická agenda 2019–2024“</w:t>
      </w:r>
      <w:r w:rsidR="00406965">
        <w:t xml:space="preserve"> z </w:t>
      </w:r>
      <w:r w:rsidRPr="009A6548">
        <w:t>června 2019.</w:t>
      </w:r>
    </w:p>
    <w:p w14:paraId="215B06BB" w14:textId="77777777" w:rsidR="00FF1A20" w:rsidRPr="00FF1A20" w:rsidRDefault="00FF1A20" w:rsidP="008228E1">
      <w:pPr>
        <w:pStyle w:val="textodstavec"/>
      </w:pPr>
      <w:r w:rsidRPr="00FF1A20">
        <w:t xml:space="preserve">Mezi další </w:t>
      </w:r>
      <w:r w:rsidR="00C838C3">
        <w:t xml:space="preserve">mezinárodní </w:t>
      </w:r>
      <w:r w:rsidRPr="00FF1A20">
        <w:t xml:space="preserve">východiska pro přípravu NP </w:t>
      </w:r>
      <w:proofErr w:type="spellStart"/>
      <w:r w:rsidRPr="00FF1A20">
        <w:t>VaVaI</w:t>
      </w:r>
      <w:proofErr w:type="spellEnd"/>
      <w:r w:rsidRPr="00FF1A20">
        <w:t xml:space="preserve"> 2021+ patří evaluační zprávy</w:t>
      </w:r>
      <w:r w:rsidR="00406965">
        <w:t xml:space="preserve"> a </w:t>
      </w:r>
      <w:r w:rsidRPr="00FF1A20">
        <w:t>statistiky (</w:t>
      </w:r>
      <w:proofErr w:type="spellStart"/>
      <w:r w:rsidRPr="00FF1A20">
        <w:t>European</w:t>
      </w:r>
      <w:proofErr w:type="spellEnd"/>
      <w:r w:rsidRPr="00FF1A20">
        <w:t xml:space="preserve"> </w:t>
      </w:r>
      <w:proofErr w:type="spellStart"/>
      <w:r w:rsidRPr="00FF1A20">
        <w:t>Innovation</w:t>
      </w:r>
      <w:proofErr w:type="spellEnd"/>
      <w:r w:rsidRPr="00FF1A20">
        <w:t xml:space="preserve"> </w:t>
      </w:r>
      <w:proofErr w:type="spellStart"/>
      <w:r w:rsidRPr="00FF1A20">
        <w:t>Scoreboard</w:t>
      </w:r>
      <w:proofErr w:type="spellEnd"/>
      <w:r w:rsidRPr="00FF1A20">
        <w:t xml:space="preserve">, </w:t>
      </w:r>
      <w:proofErr w:type="spellStart"/>
      <w:r w:rsidRPr="00FF1A20">
        <w:t>European</w:t>
      </w:r>
      <w:proofErr w:type="spellEnd"/>
      <w:r w:rsidRPr="00FF1A20">
        <w:t xml:space="preserve"> </w:t>
      </w:r>
      <w:proofErr w:type="spellStart"/>
      <w:r w:rsidRPr="00FF1A20">
        <w:t>Semester</w:t>
      </w:r>
      <w:proofErr w:type="spellEnd"/>
      <w:r w:rsidRPr="00FF1A20">
        <w:t xml:space="preserve">: </w:t>
      </w:r>
      <w:proofErr w:type="spellStart"/>
      <w:r w:rsidRPr="00FF1A20">
        <w:t>Commission’s</w:t>
      </w:r>
      <w:proofErr w:type="spellEnd"/>
      <w:r w:rsidRPr="00FF1A20">
        <w:t xml:space="preserve"> </w:t>
      </w:r>
      <w:proofErr w:type="spellStart"/>
      <w:r w:rsidRPr="00FF1A20">
        <w:t>Diagnosis</w:t>
      </w:r>
      <w:proofErr w:type="spellEnd"/>
      <w:r w:rsidRPr="00FF1A20">
        <w:t xml:space="preserve"> </w:t>
      </w:r>
      <w:proofErr w:type="spellStart"/>
      <w:r w:rsidRPr="00FF1A20">
        <w:t>of</w:t>
      </w:r>
      <w:proofErr w:type="spellEnd"/>
      <w:r w:rsidRPr="00FF1A20">
        <w:t xml:space="preserve"> </w:t>
      </w:r>
      <w:proofErr w:type="spellStart"/>
      <w:r w:rsidRPr="00FF1A20">
        <w:t>the</w:t>
      </w:r>
      <w:proofErr w:type="spellEnd"/>
      <w:r w:rsidRPr="00FF1A20">
        <w:t xml:space="preserve"> Czech R&amp;D </w:t>
      </w:r>
      <w:proofErr w:type="spellStart"/>
      <w:r w:rsidRPr="00FF1A20">
        <w:t>System</w:t>
      </w:r>
      <w:proofErr w:type="spellEnd"/>
      <w:r w:rsidRPr="00FF1A20">
        <w:t xml:space="preserve">, statistiky Evropské výzkumné rady, databáze Thomson Reuters Web </w:t>
      </w:r>
      <w:proofErr w:type="spellStart"/>
      <w:r w:rsidRPr="00FF1A20">
        <w:t>of</w:t>
      </w:r>
      <w:proofErr w:type="spellEnd"/>
      <w:r w:rsidRPr="00FF1A20">
        <w:t xml:space="preserve"> Science, OECD),</w:t>
      </w:r>
      <w:r w:rsidR="00406965">
        <w:t xml:space="preserve"> a </w:t>
      </w:r>
      <w:r w:rsidRPr="00FF1A20">
        <w:t>případné další relevantní dokumenty</w:t>
      </w:r>
      <w:r w:rsidR="00406965">
        <w:t xml:space="preserve"> a </w:t>
      </w:r>
      <w:r w:rsidRPr="00FF1A20">
        <w:t>zdroje.</w:t>
      </w:r>
    </w:p>
    <w:p w14:paraId="3C1E041C" w14:textId="77777777" w:rsidR="00FF1A20" w:rsidRPr="00FF1A20" w:rsidRDefault="00FF1A20" w:rsidP="002827BA">
      <w:pPr>
        <w:pStyle w:val="Nadpis2"/>
      </w:pPr>
      <w:bookmarkStart w:id="74" w:name="_Toc21004865"/>
      <w:bookmarkStart w:id="75" w:name="_Toc34662321"/>
      <w:bookmarkStart w:id="76" w:name="_Toc40872190"/>
      <w:r w:rsidRPr="00FF1A20">
        <w:t>Stěžejní národní dokumenty</w:t>
      </w:r>
      <w:bookmarkEnd w:id="74"/>
      <w:bookmarkEnd w:id="75"/>
      <w:bookmarkEnd w:id="76"/>
    </w:p>
    <w:p w14:paraId="66906748" w14:textId="365FE392" w:rsidR="00635B76" w:rsidRDefault="00635B76" w:rsidP="008228E1">
      <w:pPr>
        <w:pStyle w:val="textodstavec"/>
      </w:pPr>
      <w:r>
        <w:t xml:space="preserve">NP </w:t>
      </w:r>
      <w:proofErr w:type="spellStart"/>
      <w:r>
        <w:t>VaVaI</w:t>
      </w:r>
      <w:proofErr w:type="spellEnd"/>
      <w:r>
        <w:t xml:space="preserve"> 2021+ </w:t>
      </w:r>
      <w:r w:rsidR="001F406B">
        <w:t xml:space="preserve">je </w:t>
      </w:r>
      <w:r>
        <w:t>věcně provázána</w:t>
      </w:r>
      <w:r w:rsidR="001F406B">
        <w:t xml:space="preserve"> s hlavními strategickými dokumenty na národní úrovni</w:t>
      </w:r>
      <w:r>
        <w:t>.</w:t>
      </w:r>
      <w:r w:rsidR="00273706">
        <w:t xml:space="preserve"> Jejich výčet je uveden</w:t>
      </w:r>
      <w:r w:rsidR="009C0347">
        <w:t xml:space="preserve"> v </w:t>
      </w:r>
      <w:r w:rsidR="00B53A3A">
        <w:t>přílohách</w:t>
      </w:r>
      <w:r w:rsidR="00273706">
        <w:t>.</w:t>
      </w:r>
    </w:p>
    <w:p w14:paraId="4CD72F70" w14:textId="25B73B48" w:rsidR="00FF1A20" w:rsidRDefault="00952369" w:rsidP="008228E1">
      <w:pPr>
        <w:pStyle w:val="textodstavec"/>
      </w:pPr>
      <w:r>
        <w:t>Inovační strategie</w:t>
      </w:r>
      <w:r w:rsidR="006C1EE3">
        <w:t xml:space="preserve"> </w:t>
      </w:r>
      <w:ins w:id="77" w:author="Autor">
        <w:r w:rsidR="00AB6897">
          <w:t>České republiky 2019-</w:t>
        </w:r>
      </w:ins>
      <w:r w:rsidR="00161AAD">
        <w:t xml:space="preserve">2030 </w:t>
      </w:r>
      <w:ins w:id="78" w:author="Autor">
        <w:r w:rsidR="00AB6897">
          <w:t xml:space="preserve">(Inovační strategie) </w:t>
        </w:r>
      </w:ins>
      <w:r w:rsidR="006C1EE3">
        <w:t xml:space="preserve">je základním strategickým dokumentem, směřujícím společnost ČR do budoucnosti, což vyjadřuje také její název „Czech Republic: </w:t>
      </w:r>
      <w:proofErr w:type="spellStart"/>
      <w:r w:rsidR="006C1EE3">
        <w:t>The</w:t>
      </w:r>
      <w:proofErr w:type="spellEnd"/>
      <w:r w:rsidR="006C1EE3">
        <w:t xml:space="preserve"> Country </w:t>
      </w:r>
      <w:proofErr w:type="spellStart"/>
      <w:r w:rsidR="006C1EE3">
        <w:t>For</w:t>
      </w:r>
      <w:proofErr w:type="spellEnd"/>
      <w:r w:rsidR="006C1EE3">
        <w:t xml:space="preserve"> </w:t>
      </w:r>
      <w:proofErr w:type="spellStart"/>
      <w:r w:rsidR="006C1EE3">
        <w:t>The</w:t>
      </w:r>
      <w:proofErr w:type="spellEnd"/>
      <w:r w:rsidR="006C1EE3">
        <w:t xml:space="preserve"> </w:t>
      </w:r>
      <w:proofErr w:type="spellStart"/>
      <w:r w:rsidR="006C1EE3">
        <w:t>Future</w:t>
      </w:r>
      <w:proofErr w:type="spellEnd"/>
      <w:r w:rsidR="006C1EE3">
        <w:t>“. Formuluje význam dvou základních instrumentů budoucí prospe</w:t>
      </w:r>
      <w:r w:rsidR="00F22BFF">
        <w:t xml:space="preserve">rity – </w:t>
      </w:r>
      <w:proofErr w:type="spellStart"/>
      <w:r w:rsidR="00F22BFF">
        <w:t>VaVaI</w:t>
      </w:r>
      <w:proofErr w:type="spellEnd"/>
      <w:r w:rsidR="006C1EE3">
        <w:t xml:space="preserve"> na jedné straně a digitalizace na druhé straně a jejich podporou směř</w:t>
      </w:r>
      <w:r w:rsidR="00F22BFF">
        <w:t>uje hospodářství ČR</w:t>
      </w:r>
      <w:r w:rsidR="006C1EE3">
        <w:t xml:space="preserve"> k budoucí prosperitě. </w:t>
      </w:r>
      <w:r w:rsidR="00912A2F">
        <w:t xml:space="preserve">Jejích devět </w:t>
      </w:r>
      <w:r w:rsidR="00FF1A20" w:rsidRPr="00FF1A20">
        <w:t>vzájemně pr</w:t>
      </w:r>
      <w:r w:rsidR="00912A2F">
        <w:t>ovázaných pilířů obsahuje</w:t>
      </w:r>
      <w:r w:rsidR="00FF1A20" w:rsidRPr="00FF1A20">
        <w:t xml:space="preserve"> východiska, základní strategické cíle</w:t>
      </w:r>
      <w:r w:rsidR="00406965">
        <w:t xml:space="preserve"> a </w:t>
      </w:r>
      <w:r w:rsidR="00FF1A20" w:rsidRPr="00FF1A20">
        <w:t>nástroje</w:t>
      </w:r>
      <w:r w:rsidR="00406965">
        <w:t xml:space="preserve"> k </w:t>
      </w:r>
      <w:r w:rsidR="00FF1A20" w:rsidRPr="00FF1A20">
        <w:t>jejich naplnění. Každý pilíř má svého institucionálního garanta, obvykle na úrovni ministerstva,</w:t>
      </w:r>
      <w:r w:rsidR="00406965">
        <w:t xml:space="preserve"> a </w:t>
      </w:r>
      <w:r w:rsidR="00FF1A20" w:rsidRPr="00FF1A20">
        <w:t>současně je stanovena</w:t>
      </w:r>
      <w:r w:rsidR="0051656F">
        <w:t xml:space="preserve"> i </w:t>
      </w:r>
      <w:r w:rsidR="00FF1A20" w:rsidRPr="00FF1A20">
        <w:t xml:space="preserve">konkrétní manažerská odpovědnost. Naplňování Inovační </w:t>
      </w:r>
      <w:r w:rsidR="00FF1A20" w:rsidRPr="00FF1A20">
        <w:lastRenderedPageBreak/>
        <w:t>strategie je</w:t>
      </w:r>
      <w:r w:rsidR="009C0347">
        <w:t xml:space="preserve"> v </w:t>
      </w:r>
      <w:r w:rsidR="00FF1A20" w:rsidRPr="00FF1A20">
        <w:t>přímé gesc</w:t>
      </w:r>
      <w:r w:rsidR="00FC093C">
        <w:t>i předsedy vlády ČR</w:t>
      </w:r>
      <w:r w:rsidR="00932899">
        <w:t>,</w:t>
      </w:r>
      <w:r w:rsidR="00406965">
        <w:t xml:space="preserve"> a </w:t>
      </w:r>
      <w:r w:rsidR="00932899">
        <w:t>to prostřednictvím RVVI</w:t>
      </w:r>
      <w:r w:rsidR="00FF1A20" w:rsidRPr="00FF1A20">
        <w:t>. Součástí Inovační strategie je</w:t>
      </w:r>
      <w:r w:rsidR="0051656F">
        <w:t xml:space="preserve"> i </w:t>
      </w:r>
      <w:r w:rsidR="00FF1A20" w:rsidRPr="00FF1A20">
        <w:t>zavedení nové značky</w:t>
      </w:r>
      <w:r w:rsidR="00912A2F">
        <w:t>, která je</w:t>
      </w:r>
      <w:r w:rsidR="006C1EE3">
        <w:t xml:space="preserve"> využívána v mezinárodních vztazích a k prezentaci ČR v cizině -</w:t>
      </w:r>
      <w:r w:rsidR="00FF1A20" w:rsidRPr="00FF1A20">
        <w:t xml:space="preserve"> Czech Republic: </w:t>
      </w:r>
      <w:proofErr w:type="spellStart"/>
      <w:r w:rsidR="00FF1A20" w:rsidRPr="00FF1A20">
        <w:t>The</w:t>
      </w:r>
      <w:proofErr w:type="spellEnd"/>
      <w:r w:rsidR="00FF1A20" w:rsidRPr="00FF1A20">
        <w:t xml:space="preserve"> Country </w:t>
      </w:r>
      <w:proofErr w:type="spellStart"/>
      <w:r w:rsidR="00FF1A20" w:rsidRPr="00FF1A20">
        <w:t>For</w:t>
      </w:r>
      <w:proofErr w:type="spellEnd"/>
      <w:r w:rsidR="00FF1A20" w:rsidRPr="00FF1A20">
        <w:t xml:space="preserve"> </w:t>
      </w:r>
      <w:proofErr w:type="spellStart"/>
      <w:r w:rsidR="00FF1A20" w:rsidRPr="00FF1A20">
        <w:t>The</w:t>
      </w:r>
      <w:proofErr w:type="spellEnd"/>
      <w:r w:rsidR="00FF1A20" w:rsidRPr="00FF1A20">
        <w:t xml:space="preserve"> </w:t>
      </w:r>
      <w:proofErr w:type="spellStart"/>
      <w:r w:rsidR="00FF1A20" w:rsidRPr="00FF1A20">
        <w:t>Future</w:t>
      </w:r>
      <w:proofErr w:type="spellEnd"/>
      <w:r w:rsidR="00FF1A20" w:rsidRPr="00FF1A20">
        <w:t>.</w:t>
      </w:r>
      <w:r w:rsidR="009C0347">
        <w:t xml:space="preserve"> V </w:t>
      </w:r>
      <w:r w:rsidR="00FF1A20" w:rsidRPr="00FF1A20">
        <w:t xml:space="preserve">oblasti podnikatelských zdrojů vynaložených na aktivity </w:t>
      </w:r>
      <w:proofErr w:type="spellStart"/>
      <w:r w:rsidR="00FF1A20" w:rsidRPr="00FF1A20">
        <w:t>VaVaI</w:t>
      </w:r>
      <w:proofErr w:type="spellEnd"/>
      <w:r w:rsidR="00FF1A20" w:rsidRPr="00FF1A20">
        <w:t xml:space="preserve"> počítá Inovační strategie</w:t>
      </w:r>
      <w:r w:rsidR="0051656F">
        <w:t xml:space="preserve"> s </w:t>
      </w:r>
      <w:r w:rsidR="00FF1A20" w:rsidRPr="00FF1A20">
        <w:t>vytvořením takových podmínek, aby podnikatelské výdaje tvořily po roce 2024 cca 1,5 % HDP, což by znamenalo jejich nárůst na cca 89 mld. Kč ročně.</w:t>
      </w:r>
      <w:r w:rsidR="009C0347">
        <w:t xml:space="preserve"> V </w:t>
      </w:r>
      <w:r w:rsidR="00FF1A20" w:rsidRPr="00FF1A20">
        <w:t xml:space="preserve">oblasti financování </w:t>
      </w:r>
      <w:proofErr w:type="spellStart"/>
      <w:r w:rsidR="00FF1A20" w:rsidRPr="00FF1A20">
        <w:t>VaV</w:t>
      </w:r>
      <w:proofErr w:type="spellEnd"/>
      <w:r w:rsidR="00FF1A20" w:rsidRPr="00FF1A20">
        <w:t xml:space="preserve"> počítá</w:t>
      </w:r>
      <w:r w:rsidR="0051656F">
        <w:t xml:space="preserve"> s </w:t>
      </w:r>
      <w:r w:rsidR="00FF1A20" w:rsidRPr="00FF1A20">
        <w:t>posílením financování do roku 2020 na 2 % HDP, 2025 na 2,5 % HDP, 2030 na 3 % HDP, tj. každý rok růst</w:t>
      </w:r>
      <w:r w:rsidR="00406965">
        <w:t xml:space="preserve"> o </w:t>
      </w:r>
      <w:r w:rsidR="00FF1A20" w:rsidRPr="00FF1A20">
        <w:t>0,1 p. b.;</w:t>
      </w:r>
      <w:r w:rsidR="00406965">
        <w:t xml:space="preserve"> z </w:t>
      </w:r>
      <w:r w:rsidR="00FF1A20" w:rsidRPr="00FF1A20">
        <w:t>toho nárůst na 1</w:t>
      </w:r>
      <w:r w:rsidR="0079108C">
        <w:t> </w:t>
      </w:r>
      <w:r w:rsidR="00FF1A20" w:rsidRPr="00FF1A20">
        <w:t>% HDP</w:t>
      </w:r>
      <w:r w:rsidR="00406965">
        <w:t xml:space="preserve"> z </w:t>
      </w:r>
      <w:r w:rsidR="00FF1A20" w:rsidRPr="00FF1A20">
        <w:t>veřejných zdrojů,</w:t>
      </w:r>
      <w:r w:rsidR="00F17D22">
        <w:t xml:space="preserve"> a </w:t>
      </w:r>
      <w:r w:rsidR="00406965">
        <w:t>z </w:t>
      </w:r>
      <w:r w:rsidR="00FF1A20" w:rsidRPr="00FF1A20">
        <w:t>podnikatelských zdrojů na 1,5 % HDP</w:t>
      </w:r>
      <w:r w:rsidR="009C0347">
        <w:t xml:space="preserve"> v </w:t>
      </w:r>
      <w:r w:rsidR="00FF1A20" w:rsidRPr="00FF1A20">
        <w:t>roce 2025</w:t>
      </w:r>
      <w:r w:rsidR="00406965">
        <w:t xml:space="preserve"> a </w:t>
      </w:r>
      <w:r w:rsidR="00FF1A20" w:rsidRPr="00FF1A20">
        <w:t>na 2 %</w:t>
      </w:r>
      <w:r w:rsidR="009C0347">
        <w:t xml:space="preserve"> v </w:t>
      </w:r>
      <w:r w:rsidR="00FF1A20" w:rsidRPr="00FF1A20">
        <w:t xml:space="preserve">roce 2030. </w:t>
      </w:r>
      <w:r w:rsidR="006C1EE3">
        <w:t xml:space="preserve">Inovační ekosystém bude významně posílen podporou inovačních a výzkumných center, z hlediska využití </w:t>
      </w:r>
      <w:proofErr w:type="spellStart"/>
      <w:r w:rsidR="006C1EE3">
        <w:t>know</w:t>
      </w:r>
      <w:proofErr w:type="spellEnd"/>
      <w:r w:rsidR="006C1EE3">
        <w:t xml:space="preserve"> </w:t>
      </w:r>
      <w:proofErr w:type="spellStart"/>
      <w:r w:rsidR="006C1EE3">
        <w:t>how</w:t>
      </w:r>
      <w:proofErr w:type="spellEnd"/>
      <w:r w:rsidR="006C1EE3">
        <w:t xml:space="preserve"> získaného s veřejnou podporou také zvýšenou ochranou duševního vlastnictví.</w:t>
      </w:r>
      <w:r w:rsidR="00FF1A20" w:rsidRPr="00FF1A20">
        <w:t xml:space="preserve"> Ve struktuře Inovační strategie představuje NP </w:t>
      </w:r>
      <w:proofErr w:type="spellStart"/>
      <w:r w:rsidR="00FF1A20" w:rsidRPr="00FF1A20">
        <w:t>VaVaI</w:t>
      </w:r>
      <w:proofErr w:type="spellEnd"/>
      <w:r w:rsidR="00FF1A20" w:rsidRPr="00FF1A20">
        <w:t xml:space="preserve"> 2021+ jeden</w:t>
      </w:r>
      <w:r w:rsidR="00406965">
        <w:t xml:space="preserve"> z </w:t>
      </w:r>
      <w:r w:rsidR="00FF1A20" w:rsidRPr="00FF1A20">
        <w:t>nástrojů naplnění cílů</w:t>
      </w:r>
      <w:r w:rsidR="009C0347">
        <w:t xml:space="preserve"> v </w:t>
      </w:r>
      <w:r w:rsidR="00FF1A20" w:rsidRPr="00FF1A20">
        <w:t>pilíři „Financování</w:t>
      </w:r>
      <w:r w:rsidR="00406965">
        <w:t xml:space="preserve"> a </w:t>
      </w:r>
      <w:r w:rsidR="00635B76">
        <w:t>hodnocení výzkumu</w:t>
      </w:r>
      <w:r w:rsidR="00406965">
        <w:t xml:space="preserve"> a </w:t>
      </w:r>
      <w:r w:rsidR="00635B76">
        <w:t xml:space="preserve">vývoje“. </w:t>
      </w:r>
    </w:p>
    <w:p w14:paraId="7643C64F" w14:textId="60149869" w:rsidR="006025C4" w:rsidRPr="00635B76" w:rsidRDefault="006025C4" w:rsidP="008228E1">
      <w:pPr>
        <w:pStyle w:val="textodstavec"/>
      </w:pPr>
      <w:r w:rsidRPr="00FF1A20">
        <w:t xml:space="preserve">Národní RIS3 </w:t>
      </w:r>
      <w:r w:rsidR="00D61404">
        <w:t>strategie</w:t>
      </w:r>
      <w:r>
        <w:t xml:space="preserve"> </w:t>
      </w:r>
      <w:r w:rsidRPr="00FF1A20">
        <w:t>zajišťuje efektivní zacílení finančních prostředků na aktivity vedoucí</w:t>
      </w:r>
      <w:r>
        <w:t xml:space="preserve"> k </w:t>
      </w:r>
      <w:r w:rsidRPr="00FF1A20">
        <w:t>posílení výzkumné</w:t>
      </w:r>
      <w:r>
        <w:t xml:space="preserve"> a </w:t>
      </w:r>
      <w:r w:rsidRPr="00FF1A20">
        <w:t>inovační kapacity</w:t>
      </w:r>
      <w:r w:rsidR="00161AAD">
        <w:t>,</w:t>
      </w:r>
      <w:r>
        <w:t xml:space="preserve"> a </w:t>
      </w:r>
      <w:r w:rsidR="00161AAD">
        <w:t xml:space="preserve">to </w:t>
      </w:r>
      <w:r w:rsidRPr="00FF1A20">
        <w:t>do prioritně vytyčených perspektivních oblastí na národní</w:t>
      </w:r>
      <w:r>
        <w:t xml:space="preserve"> i </w:t>
      </w:r>
      <w:r w:rsidRPr="00FF1A20">
        <w:t>krajské úrovni</w:t>
      </w:r>
      <w:r>
        <w:t xml:space="preserve"> s </w:t>
      </w:r>
      <w:r w:rsidRPr="00FF1A20">
        <w:t>cílem plně využít zna</w:t>
      </w:r>
      <w:r>
        <w:t>lostní potenciál ČR</w:t>
      </w:r>
      <w:r w:rsidRPr="00FF1A20">
        <w:t>.</w:t>
      </w:r>
      <w:r>
        <w:t xml:space="preserve"> Z </w:t>
      </w:r>
      <w:r w:rsidRPr="00FF1A20">
        <w:t xml:space="preserve">tohoto hlediska Národní RIS3 </w:t>
      </w:r>
      <w:r w:rsidR="00D61404">
        <w:t>strategie</w:t>
      </w:r>
      <w:r>
        <w:t xml:space="preserve"> </w:t>
      </w:r>
      <w:r w:rsidRPr="00FF1A20">
        <w:t xml:space="preserve">naplňuje část úkolů NP </w:t>
      </w:r>
      <w:proofErr w:type="spellStart"/>
      <w:r w:rsidRPr="00FF1A20">
        <w:t>VaVaI</w:t>
      </w:r>
      <w:proofErr w:type="spellEnd"/>
      <w:r w:rsidRPr="00FF1A20">
        <w:t xml:space="preserve"> 2021+</w:t>
      </w:r>
      <w:r>
        <w:t xml:space="preserve"> v </w:t>
      </w:r>
      <w:r w:rsidRPr="00FF1A20">
        <w:t>rovině orientovaného</w:t>
      </w:r>
      <w:r>
        <w:t xml:space="preserve"> a </w:t>
      </w:r>
      <w:r w:rsidRPr="00FF1A20">
        <w:t>aplikovaného výzkumu</w:t>
      </w:r>
      <w:r>
        <w:t xml:space="preserve"> a </w:t>
      </w:r>
      <w:r w:rsidRPr="00FF1A20">
        <w:t>pohybuje se uvnitř jejího rámce.</w:t>
      </w:r>
    </w:p>
    <w:p w14:paraId="211BB0BF" w14:textId="69FE9525" w:rsidR="00CB3DC4" w:rsidRDefault="00FF1A20" w:rsidP="008228E1">
      <w:pPr>
        <w:pStyle w:val="textodstavec"/>
      </w:pPr>
      <w:r w:rsidRPr="00FF1A20">
        <w:t>Hlavní implementační platformou pro Cíle udržitelného rozvoje</w:t>
      </w:r>
      <w:r w:rsidR="009C0347">
        <w:t xml:space="preserve"> v </w:t>
      </w:r>
      <w:r w:rsidRPr="00FF1A20">
        <w:t xml:space="preserve">ČR je Strategický rámec </w:t>
      </w:r>
      <w:r w:rsidRPr="006A4DF8">
        <w:t>Česká republika 2</w:t>
      </w:r>
      <w:r w:rsidR="005C3FDF" w:rsidRPr="006A4DF8">
        <w:t>030</w:t>
      </w:r>
      <w:r w:rsidR="005C3FDF">
        <w:t>, který vláda ČR</w:t>
      </w:r>
      <w:r w:rsidRPr="00FF1A20">
        <w:t xml:space="preserve"> schválila dne 19. </w:t>
      </w:r>
      <w:ins w:id="79" w:author="Autor">
        <w:r w:rsidR="00587213">
          <w:t>4.</w:t>
        </w:r>
      </w:ins>
      <w:del w:id="80" w:author="Autor">
        <w:r w:rsidRPr="00FF1A20" w:rsidDel="00587213">
          <w:delText>dubna</w:delText>
        </w:r>
      </w:del>
      <w:r w:rsidRPr="00FF1A20">
        <w:t xml:space="preserve"> 2017. </w:t>
      </w:r>
      <w:r w:rsidR="00161AAD">
        <w:t>S</w:t>
      </w:r>
      <w:r w:rsidRPr="00FF1A20">
        <w:t>tanovuje dlouhodobé priority udržitelného rozvoje</w:t>
      </w:r>
      <w:r w:rsidR="009C0347">
        <w:t xml:space="preserve"> v </w:t>
      </w:r>
      <w:r w:rsidRPr="00FF1A20">
        <w:t>šesti klíčových oblastech</w:t>
      </w:r>
      <w:r w:rsidR="00406965">
        <w:t xml:space="preserve"> a </w:t>
      </w:r>
      <w:r w:rsidRPr="00FF1A20">
        <w:t>slouží jako zastřešující rámec pro rezortní, regionální</w:t>
      </w:r>
      <w:r w:rsidR="00406965">
        <w:t xml:space="preserve"> a </w:t>
      </w:r>
      <w:r w:rsidRPr="00FF1A20">
        <w:t>lokální strategie</w:t>
      </w:r>
      <w:r w:rsidR="00406965">
        <w:t xml:space="preserve"> a </w:t>
      </w:r>
      <w:r w:rsidRPr="00FF1A20">
        <w:t xml:space="preserve">koncepce. </w:t>
      </w:r>
      <w:r w:rsidR="00CB3DC4">
        <w:t xml:space="preserve">Přímou vazbu k tématu </w:t>
      </w:r>
      <w:proofErr w:type="spellStart"/>
      <w:r w:rsidR="00952369">
        <w:t>VaVaI</w:t>
      </w:r>
      <w:proofErr w:type="spellEnd"/>
      <w:r w:rsidR="00952369">
        <w:t xml:space="preserve"> </w:t>
      </w:r>
      <w:r w:rsidR="00CB3DC4">
        <w:t>má v rámci uvedeného strategického materiálu cíl 8 „Česko má dobře fungující a stabilní instituce pro podporu aplikovaného výzkumu a vývoje a pro identifikaci příležitostí v této oblasti“. Cíl je členěn do dvou specifických cílů, zaměřených v prvním případě na stabilní kapacitu a podmínky</w:t>
      </w:r>
      <w:r w:rsidR="00952369">
        <w:t xml:space="preserve"> </w:t>
      </w:r>
      <w:proofErr w:type="spellStart"/>
      <w:r w:rsidR="00952369">
        <w:t>VaV</w:t>
      </w:r>
      <w:proofErr w:type="spellEnd"/>
      <w:r w:rsidR="00CB3DC4">
        <w:t xml:space="preserve">, v druhém případě na růst inovační aktivity podniků. </w:t>
      </w:r>
      <w:r w:rsidR="007B1E55">
        <w:t>Současně se ale téma výzkumu, vývoje a inovaci promítá i do cílů jiných, ať již přímo (</w:t>
      </w:r>
      <w:r w:rsidR="000B0734">
        <w:t>cíl 23.3 „</w:t>
      </w:r>
      <w:r w:rsidR="000B0734" w:rsidRPr="000B0734">
        <w:rPr>
          <w:rFonts w:eastAsiaTheme="majorEastAsia"/>
          <w:bCs/>
          <w:color w:val="000000" w:themeColor="text1"/>
        </w:rPr>
        <w:t>Státní systém podpory orientovaného a aplikovaného výzkumu zajistí soustavný příliv poznatků a inovací demokratičnosti a dlouhodobé efektivity vládnutí.</w:t>
      </w:r>
      <w:r w:rsidR="000B0734">
        <w:rPr>
          <w:rFonts w:eastAsiaTheme="majorEastAsia"/>
          <w:bCs/>
          <w:color w:val="000000" w:themeColor="text1"/>
        </w:rPr>
        <w:t>“</w:t>
      </w:r>
      <w:r w:rsidR="007B1E55" w:rsidRPr="000B0734">
        <w:t>),</w:t>
      </w:r>
      <w:r w:rsidR="007B1E55">
        <w:t xml:space="preserve"> nebo </w:t>
      </w:r>
      <w:r w:rsidR="00184B29">
        <w:t>nepřímo</w:t>
      </w:r>
      <w:r w:rsidR="00A119FC">
        <w:t>.</w:t>
      </w:r>
      <w:r w:rsidR="005D422A" w:rsidRPr="005D422A">
        <w:t xml:space="preserve"> </w:t>
      </w:r>
      <w:r w:rsidR="005D422A">
        <w:t xml:space="preserve">Operacionalizaci cílů uvedeného strategického rámce představuje implementační plán, který byl schválen usnesením </w:t>
      </w:r>
      <w:r w:rsidR="00952369">
        <w:t>vlády ČR č. 669 ze dne 17. 10.</w:t>
      </w:r>
      <w:r w:rsidR="005D422A">
        <w:t xml:space="preserve"> 2018</w:t>
      </w:r>
      <w:r w:rsidR="00480310">
        <w:t>.</w:t>
      </w:r>
      <w:r w:rsidR="00745DB4">
        <w:t xml:space="preserve"> </w:t>
      </w:r>
    </w:p>
    <w:p w14:paraId="3E586687" w14:textId="3FAAFC19" w:rsidR="00FF1A20" w:rsidRPr="008A7DC1" w:rsidRDefault="00161AAD" w:rsidP="008228E1">
      <w:pPr>
        <w:pStyle w:val="textodstavec"/>
        <w:rPr>
          <w:b/>
        </w:rPr>
      </w:pPr>
      <w:r>
        <w:t>Stěžejními</w:t>
      </w:r>
      <w:r w:rsidR="00FF1A20" w:rsidRPr="00FF1A20">
        <w:t xml:space="preserve"> dokumenty pro přípravu NP </w:t>
      </w:r>
      <w:proofErr w:type="spellStart"/>
      <w:r w:rsidR="00FF1A20" w:rsidRPr="00FF1A20">
        <w:t>VaVaI</w:t>
      </w:r>
      <w:proofErr w:type="spellEnd"/>
      <w:r w:rsidR="00FF1A20" w:rsidRPr="00FF1A20">
        <w:t xml:space="preserve"> 2021+ jsou </w:t>
      </w:r>
      <w:r>
        <w:t xml:space="preserve">rovněž </w:t>
      </w:r>
      <w:r w:rsidR="00FF1A20" w:rsidRPr="00FF1A20">
        <w:t xml:space="preserve">Národní priority orientovaného výzkumu, </w:t>
      </w:r>
      <w:r w:rsidR="005C3FDF">
        <w:t xml:space="preserve">experimentálního </w:t>
      </w:r>
      <w:r w:rsidR="00FF1A20" w:rsidRPr="00FF1A20">
        <w:t>vývoje</w:t>
      </w:r>
      <w:r w:rsidR="00406965">
        <w:t xml:space="preserve"> a </w:t>
      </w:r>
      <w:r w:rsidR="00FF1A20" w:rsidRPr="00FF1A20">
        <w:t>inovací</w:t>
      </w:r>
      <w:r>
        <w:t xml:space="preserve"> do roku 2030</w:t>
      </w:r>
      <w:r w:rsidR="00FF1A20" w:rsidRPr="00FF1A20">
        <w:t xml:space="preserve">, </w:t>
      </w:r>
      <w:r w:rsidR="00B62C43">
        <w:t>Vládní strategie pro rovnost žen</w:t>
      </w:r>
      <w:r w:rsidR="00406965">
        <w:t xml:space="preserve"> a </w:t>
      </w:r>
      <w:r w:rsidR="00B62C43">
        <w:t>mužů</w:t>
      </w:r>
      <w:r w:rsidR="009C0347">
        <w:t xml:space="preserve"> v </w:t>
      </w:r>
      <w:r w:rsidR="00B62C43">
        <w:t xml:space="preserve">České republice na léta 2014–2020, </w:t>
      </w:r>
      <w:r w:rsidR="00E14B95">
        <w:t xml:space="preserve">Koncepce Informačního systému výzkumu, experimentálního vývoje a inovací na období 2021 až 2025, soubor strategií a koncepcí </w:t>
      </w:r>
      <w:r>
        <w:t xml:space="preserve">souhrnně označených jako Digitální Česko. NP </w:t>
      </w:r>
      <w:proofErr w:type="spellStart"/>
      <w:r>
        <w:t>VaVaI</w:t>
      </w:r>
      <w:proofErr w:type="spellEnd"/>
      <w:r>
        <w:t xml:space="preserve"> 2021+ bere v úvahu také </w:t>
      </w:r>
      <w:r w:rsidR="00E14B95">
        <w:t xml:space="preserve">další </w:t>
      </w:r>
      <w:r w:rsidR="00FF1A20" w:rsidRPr="00FF1A20">
        <w:t>relevantní resortní dokumenty</w:t>
      </w:r>
      <w:r w:rsidR="00406965">
        <w:t xml:space="preserve"> a </w:t>
      </w:r>
      <w:r w:rsidR="00FF1A20" w:rsidRPr="00FF1A20">
        <w:t>podklady (strategie, koncepce, návrhy). Hlavním analytickým dokumentem na národní úrovni je Analýza stavu výzkumu, vývoje</w:t>
      </w:r>
      <w:r w:rsidR="00406965">
        <w:t xml:space="preserve"> a </w:t>
      </w:r>
      <w:r w:rsidR="00FF1A20" w:rsidRPr="00FF1A20">
        <w:t>inovací</w:t>
      </w:r>
      <w:r w:rsidR="009C0347">
        <w:t xml:space="preserve"> v </w:t>
      </w:r>
      <w:r w:rsidR="00FF1A20" w:rsidRPr="00FF1A20">
        <w:t>České republice</w:t>
      </w:r>
      <w:r w:rsidR="00406965">
        <w:t xml:space="preserve"> a </w:t>
      </w:r>
      <w:r w:rsidR="00FF1A20" w:rsidRPr="00FF1A20">
        <w:t>jejich srovnání se zahraničím, údaje Českého statistického úřadu</w:t>
      </w:r>
      <w:r w:rsidR="00406965">
        <w:t xml:space="preserve"> a </w:t>
      </w:r>
      <w:r w:rsidR="00FF1A20" w:rsidRPr="00FF1A20">
        <w:t>další relevantní zdroje.</w:t>
      </w:r>
      <w:r w:rsidR="008D39C5">
        <w:t xml:space="preserve"> Tvorba NP </w:t>
      </w:r>
      <w:proofErr w:type="spellStart"/>
      <w:r w:rsidR="008D39C5">
        <w:t>VaVaI</w:t>
      </w:r>
      <w:proofErr w:type="spellEnd"/>
      <w:r w:rsidR="008D39C5">
        <w:t xml:space="preserve"> 2021+ se</w:t>
      </w:r>
      <w:r w:rsidR="00FF1A20" w:rsidRPr="00FF1A20">
        <w:t xml:space="preserve"> opírala</w:t>
      </w:r>
      <w:r w:rsidR="00406965">
        <w:t xml:space="preserve"> o </w:t>
      </w:r>
      <w:r w:rsidR="00FF1A20" w:rsidRPr="00FF1A20">
        <w:t>výstupy diskuzí</w:t>
      </w:r>
      <w:r w:rsidR="00406965">
        <w:t xml:space="preserve"> z </w:t>
      </w:r>
      <w:r w:rsidR="00FF1A20" w:rsidRPr="00FF1A20">
        <w:t>konferencí, workshopů</w:t>
      </w:r>
      <w:r w:rsidR="00406965">
        <w:t xml:space="preserve"> a </w:t>
      </w:r>
      <w:r w:rsidR="00FF1A20" w:rsidRPr="00FF1A20">
        <w:t>dalších akcí</w:t>
      </w:r>
      <w:r w:rsidR="009C0347">
        <w:t xml:space="preserve"> v</w:t>
      </w:r>
      <w:r w:rsidR="005C29EC">
        <w:t> </w:t>
      </w:r>
      <w:r w:rsidR="00FF1A20" w:rsidRPr="00FF1A20">
        <w:t>oblasti</w:t>
      </w:r>
      <w:r w:rsidR="005C29EC">
        <w:t xml:space="preserve"> </w:t>
      </w:r>
      <w:proofErr w:type="spellStart"/>
      <w:r w:rsidR="005C29EC">
        <w:t>VaVaI</w:t>
      </w:r>
      <w:proofErr w:type="spellEnd"/>
      <w:r w:rsidR="00FF1A20" w:rsidRPr="00FF1A20">
        <w:t>.</w:t>
      </w:r>
    </w:p>
    <w:p w14:paraId="60622C65" w14:textId="77777777" w:rsidR="00FF1A20" w:rsidRPr="002047A4" w:rsidRDefault="00FF1A20" w:rsidP="002047A4">
      <w:pPr>
        <w:pStyle w:val="Nadpis1"/>
        <w:pageBreakBefore/>
        <w:ind w:left="431" w:hanging="431"/>
      </w:pPr>
      <w:bookmarkStart w:id="81" w:name="_Toc21004866"/>
      <w:bookmarkStart w:id="82" w:name="_Toc34662322"/>
      <w:bookmarkStart w:id="83" w:name="_Toc40872191"/>
      <w:r w:rsidRPr="00FF1A20">
        <w:lastRenderedPageBreak/>
        <w:t>Výchozí stav</w:t>
      </w:r>
      <w:bookmarkEnd w:id="81"/>
      <w:bookmarkEnd w:id="82"/>
      <w:bookmarkEnd w:id="83"/>
    </w:p>
    <w:p w14:paraId="314E195A" w14:textId="77777777" w:rsidR="00FF1A20" w:rsidRPr="00FF1A20" w:rsidRDefault="00FF1A20" w:rsidP="008228E1">
      <w:pPr>
        <w:pStyle w:val="textodstavec"/>
      </w:pPr>
      <w:r w:rsidRPr="00FF1A20">
        <w:t xml:space="preserve">Přípravná fáze tvorby NP </w:t>
      </w:r>
      <w:proofErr w:type="spellStart"/>
      <w:r w:rsidRPr="00FF1A20">
        <w:t>VaVaI</w:t>
      </w:r>
      <w:proofErr w:type="spellEnd"/>
      <w:r w:rsidRPr="00FF1A20">
        <w:t xml:space="preserve"> 2021+ se zaměřila na rešerši dostupných statistických údajů</w:t>
      </w:r>
      <w:r w:rsidR="00406965">
        <w:t xml:space="preserve"> a </w:t>
      </w:r>
      <w:r w:rsidRPr="00FF1A20">
        <w:t>informačních zdrojů na evropské</w:t>
      </w:r>
      <w:r w:rsidR="00406965">
        <w:t xml:space="preserve"> a </w:t>
      </w:r>
      <w:r w:rsidRPr="00FF1A20">
        <w:t>národní úrovni, které se staly podkladem pro interpretaci dosavadního vývoje</w:t>
      </w:r>
      <w:r w:rsidR="00406965">
        <w:t xml:space="preserve"> a </w:t>
      </w:r>
      <w:r w:rsidRPr="00FF1A20">
        <w:t>identifikace silných</w:t>
      </w:r>
      <w:r w:rsidR="00406965">
        <w:t xml:space="preserve"> a </w:t>
      </w:r>
      <w:r w:rsidRPr="00FF1A20">
        <w:t>slabých stránek</w:t>
      </w:r>
      <w:r w:rsidR="009C0347">
        <w:t xml:space="preserve"> v </w:t>
      </w:r>
      <w:r w:rsidRPr="00FF1A20">
        <w:t>klíčových oblastech národního systému</w:t>
      </w:r>
      <w:r w:rsidR="00E918E5">
        <w:t xml:space="preserve"> </w:t>
      </w:r>
      <w:proofErr w:type="spellStart"/>
      <w:r w:rsidR="00E918E5">
        <w:t>VaVaI</w:t>
      </w:r>
      <w:proofErr w:type="spellEnd"/>
      <w:r w:rsidRPr="00FF1A20">
        <w:t>. Podrobné statistiky</w:t>
      </w:r>
      <w:r w:rsidR="00406965">
        <w:t xml:space="preserve"> a </w:t>
      </w:r>
      <w:r w:rsidRPr="00FF1A20">
        <w:t>popis stavu jsou uvedeny</w:t>
      </w:r>
      <w:r w:rsidR="009C0347">
        <w:t xml:space="preserve"> v</w:t>
      </w:r>
      <w:r w:rsidR="00595A6C">
        <w:t> </w:t>
      </w:r>
      <w:r w:rsidR="00B53A3A">
        <w:t>přílohách</w:t>
      </w:r>
      <w:r w:rsidR="00595A6C">
        <w:t xml:space="preserve"> dokumentu</w:t>
      </w:r>
      <w:r w:rsidRPr="00FF1A20">
        <w:t xml:space="preserve">. </w:t>
      </w:r>
    </w:p>
    <w:p w14:paraId="1C2F5270" w14:textId="6341D001" w:rsidR="00FF1A20" w:rsidRPr="00FF1A20" w:rsidRDefault="00FF1A20" w:rsidP="008228E1">
      <w:pPr>
        <w:pStyle w:val="textodstavec"/>
      </w:pPr>
      <w:r w:rsidRPr="00FF1A20">
        <w:t>Hlavním východiskem pro analýzu stavu</w:t>
      </w:r>
      <w:r w:rsidR="00406965">
        <w:t xml:space="preserve"> a </w:t>
      </w:r>
      <w:r w:rsidRPr="00FF1A20">
        <w:t>vývoje</w:t>
      </w:r>
      <w:ins w:id="84" w:author="Autor">
        <w:r w:rsidR="00F663D7">
          <w:t xml:space="preserve"> systému</w:t>
        </w:r>
      </w:ins>
      <w:del w:id="85" w:author="Autor">
        <w:r w:rsidRPr="00FF1A20" w:rsidDel="00F663D7">
          <w:delText xml:space="preserve"> českého</w:delText>
        </w:r>
      </w:del>
      <w:r w:rsidRPr="00FF1A20">
        <w:t xml:space="preserve"> </w:t>
      </w:r>
      <w:proofErr w:type="spellStart"/>
      <w:r w:rsidR="00E92BD3">
        <w:t>VaVaI</w:t>
      </w:r>
      <w:proofErr w:type="spellEnd"/>
      <w:r w:rsidR="00406965">
        <w:t xml:space="preserve"> </w:t>
      </w:r>
      <w:ins w:id="86" w:author="Autor">
        <w:r w:rsidR="00F663D7">
          <w:t xml:space="preserve">v ČR </w:t>
        </w:r>
      </w:ins>
      <w:r w:rsidR="00406965">
        <w:t>a </w:t>
      </w:r>
      <w:r w:rsidRPr="00FF1A20">
        <w:t>jeho srovnání se zahraničím byl vybrán kompozitní indikátor souhrnný inovační index (SII), pro vytvoření komplexního obrazu je tento popis doplněn</w:t>
      </w:r>
      <w:r w:rsidR="00406965">
        <w:t xml:space="preserve"> o </w:t>
      </w:r>
      <w:r w:rsidRPr="00FF1A20">
        <w:t>další kompozitní ukazatel,</w:t>
      </w:r>
      <w:r w:rsidR="00406965">
        <w:t xml:space="preserve"> a </w:t>
      </w:r>
      <w:r w:rsidRPr="00FF1A20">
        <w:t>to globální inovační index (GII). GII na rozdíl od SII</w:t>
      </w:r>
      <w:r w:rsidR="009C0347">
        <w:t xml:space="preserve"> v </w:t>
      </w:r>
      <w:r w:rsidRPr="00FF1A20">
        <w:t>sobě zahrnuje dílčí ukazatele, které postihují</w:t>
      </w:r>
      <w:r w:rsidR="0051656F">
        <w:t xml:space="preserve"> i </w:t>
      </w:r>
      <w:r w:rsidRPr="00FF1A20">
        <w:t xml:space="preserve">tzv. „soft“ oblasti, které mohou ovlivnit kvalitu systému </w:t>
      </w:r>
      <w:proofErr w:type="spellStart"/>
      <w:r w:rsidR="00E92BD3">
        <w:t>VaVaI</w:t>
      </w:r>
      <w:proofErr w:type="spellEnd"/>
      <w:r w:rsidR="00E92BD3">
        <w:t xml:space="preserve"> </w:t>
      </w:r>
      <w:r w:rsidRPr="00FF1A20">
        <w:t>(např. politické prostředí, regulace</w:t>
      </w:r>
      <w:r w:rsidR="00406965">
        <w:t xml:space="preserve"> a </w:t>
      </w:r>
      <w:r w:rsidRPr="00FF1A20">
        <w:t xml:space="preserve">další). Dále je pro ucelenější přehled také uveden ukazatel </w:t>
      </w:r>
      <w:proofErr w:type="spellStart"/>
      <w:r w:rsidRPr="00FF1A20">
        <w:t>Innovation</w:t>
      </w:r>
      <w:proofErr w:type="spellEnd"/>
      <w:r w:rsidRPr="00FF1A20">
        <w:t xml:space="preserve"> output index</w:t>
      </w:r>
      <w:r w:rsidR="00EF362B">
        <w:t xml:space="preserve"> (IOI)</w:t>
      </w:r>
      <w:r w:rsidRPr="00FF1A20">
        <w:t xml:space="preserve">. Na základě </w:t>
      </w:r>
      <w:r w:rsidR="00627419">
        <w:t xml:space="preserve">těchto </w:t>
      </w:r>
      <w:r w:rsidRPr="00FF1A20">
        <w:t>dat lze říci, že</w:t>
      </w:r>
      <w:r w:rsidR="009C0347">
        <w:t xml:space="preserve"> v </w:t>
      </w:r>
      <w:r w:rsidRPr="00FF1A20">
        <w:t xml:space="preserve">celkovém </w:t>
      </w:r>
      <w:r w:rsidR="00C11740">
        <w:t xml:space="preserve">inovačním </w:t>
      </w:r>
      <w:r w:rsidRPr="00FF1A20">
        <w:t>výkonu zůstává ČR pod průměrem EU,</w:t>
      </w:r>
      <w:r w:rsidR="0051656F">
        <w:t xml:space="preserve"> i </w:t>
      </w:r>
      <w:r w:rsidRPr="00FF1A20">
        <w:t>když</w:t>
      </w:r>
      <w:r w:rsidR="009C0347">
        <w:t xml:space="preserve"> v </w:t>
      </w:r>
      <w:r w:rsidRPr="00FF1A20">
        <w:t>mnoha ohledech je možné vysledovat vzestupnou tendenci, která však stále nedovoluje ČR zařadit se mezi silné inovátory</w:t>
      </w:r>
      <w:r w:rsidR="00D72826">
        <w:t>, resp. inovační lídry</w:t>
      </w:r>
      <w:r w:rsidRPr="00FF1A20">
        <w:t>.</w:t>
      </w:r>
    </w:p>
    <w:p w14:paraId="5E7A43C4" w14:textId="77777777" w:rsidR="00FF1A20" w:rsidRPr="00FF1A20" w:rsidRDefault="00FF1A20" w:rsidP="008228E1">
      <w:pPr>
        <w:pStyle w:val="textodstavec"/>
      </w:pPr>
      <w:r w:rsidRPr="00FF1A20">
        <w:t>I když lze zaznamenat pozitivní vývoj</w:t>
      </w:r>
      <w:r w:rsidR="00406965">
        <w:t xml:space="preserve"> u </w:t>
      </w:r>
      <w:r w:rsidRPr="00FF1A20">
        <w:t>většiny sub-indexů SII</w:t>
      </w:r>
      <w:r w:rsidR="0051656F">
        <w:t xml:space="preserve"> i </w:t>
      </w:r>
      <w:r w:rsidRPr="00FF1A20">
        <w:t>GII, pro získání komplexní informace</w:t>
      </w:r>
      <w:r w:rsidR="00406965">
        <w:t xml:space="preserve"> o </w:t>
      </w:r>
      <w:r w:rsidRPr="00FF1A20">
        <w:t xml:space="preserve">stavu národního systému </w:t>
      </w:r>
      <w:proofErr w:type="spellStart"/>
      <w:r w:rsidR="00857203">
        <w:t>VaVaI</w:t>
      </w:r>
      <w:proofErr w:type="spellEnd"/>
      <w:r w:rsidR="00857203">
        <w:t xml:space="preserve"> </w:t>
      </w:r>
      <w:r w:rsidRPr="00FF1A20">
        <w:t>je dále nutné provést porovnání</w:t>
      </w:r>
      <w:r w:rsidR="0051656F">
        <w:t xml:space="preserve"> s </w:t>
      </w:r>
      <w:r w:rsidRPr="00FF1A20">
        <w:t>ostatními státy.</w:t>
      </w:r>
      <w:r w:rsidR="009C0347">
        <w:t xml:space="preserve"> V </w:t>
      </w:r>
      <w:r w:rsidRPr="00FF1A20">
        <w:t>t</w:t>
      </w:r>
      <w:r w:rsidR="00D92BBA">
        <w:t>omto srovnání se ČR</w:t>
      </w:r>
      <w:r w:rsidRPr="00FF1A20">
        <w:t xml:space="preserve"> řadí spíše</w:t>
      </w:r>
      <w:r w:rsidR="00406965">
        <w:t xml:space="preserve"> k </w:t>
      </w:r>
      <w:r w:rsidRPr="00FF1A20">
        <w:t>průměru EU,</w:t>
      </w:r>
      <w:r w:rsidR="00406965">
        <w:t xml:space="preserve"> a </w:t>
      </w:r>
      <w:r w:rsidRPr="00FF1A20">
        <w:t>proto je nutné věnovat zvýšenou pozornost aktivitám, opatřením</w:t>
      </w:r>
      <w:r w:rsidR="00406965">
        <w:t xml:space="preserve"> a </w:t>
      </w:r>
      <w:r w:rsidRPr="00FF1A20">
        <w:t>doporučením, která povedou</w:t>
      </w:r>
      <w:r w:rsidR="00406965">
        <w:t xml:space="preserve"> k </w:t>
      </w:r>
      <w:r w:rsidR="00D92BBA">
        <w:t>zařazení ČR</w:t>
      </w:r>
      <w:r w:rsidRPr="00FF1A20">
        <w:t xml:space="preserve"> mezi inovační lídry. Proto </w:t>
      </w:r>
      <w:r w:rsidR="00627419">
        <w:t xml:space="preserve">byly jako </w:t>
      </w:r>
      <w:r w:rsidRPr="00FF1A20">
        <w:t>výsled</w:t>
      </w:r>
      <w:r w:rsidR="00627419">
        <w:t>e</w:t>
      </w:r>
      <w:r w:rsidRPr="00FF1A20">
        <w:t>k provedené analýzy identifik</w:t>
      </w:r>
      <w:r w:rsidR="00627419">
        <w:t>ovány</w:t>
      </w:r>
      <w:r w:rsidR="00D92BBA">
        <w:t xml:space="preserve"> dílčí</w:t>
      </w:r>
      <w:r w:rsidRPr="00FF1A20">
        <w:t xml:space="preserve"> indikátor</w:t>
      </w:r>
      <w:r w:rsidR="00627419">
        <w:t>y</w:t>
      </w:r>
      <w:r w:rsidRPr="00FF1A20">
        <w:t xml:space="preserve"> (oblastí), </w:t>
      </w:r>
      <w:r w:rsidR="00D92BBA">
        <w:t>ve kterých by se ČR</w:t>
      </w:r>
      <w:r w:rsidRPr="00FF1A20">
        <w:t xml:space="preserve"> mohla zlepšit</w:t>
      </w:r>
      <w:r w:rsidR="00406965">
        <w:t xml:space="preserve"> a </w:t>
      </w:r>
      <w:r w:rsidRPr="00FF1A20">
        <w:t>lze je považovat za příležitost pro posun</w:t>
      </w:r>
      <w:r w:rsidR="009C0347">
        <w:t xml:space="preserve"> v </w:t>
      </w:r>
      <w:r w:rsidRPr="00FF1A20">
        <w:t xml:space="preserve">klíčových oblastech NP </w:t>
      </w:r>
      <w:proofErr w:type="spellStart"/>
      <w:r w:rsidRPr="00FF1A20">
        <w:t>VaVaI</w:t>
      </w:r>
      <w:proofErr w:type="spellEnd"/>
      <w:r w:rsidRPr="00FF1A20">
        <w:t xml:space="preserve"> 2021+</w:t>
      </w:r>
      <w:r w:rsidR="00F17D22">
        <w:t xml:space="preserve"> a </w:t>
      </w:r>
      <w:r w:rsidR="00BB6308">
        <w:t>příspěvek k naplnění vize</w:t>
      </w:r>
      <w:r w:rsidR="00F17D22">
        <w:t xml:space="preserve"> a </w:t>
      </w:r>
      <w:r w:rsidR="00BB6308">
        <w:t xml:space="preserve">hlavního cíle NP </w:t>
      </w:r>
      <w:proofErr w:type="spellStart"/>
      <w:r w:rsidR="00BB6308">
        <w:t>VaVaI</w:t>
      </w:r>
      <w:proofErr w:type="spellEnd"/>
      <w:r w:rsidR="00BB6308">
        <w:t xml:space="preserve"> 2021+</w:t>
      </w:r>
      <w:r w:rsidRPr="00FF1A20">
        <w:t>, ale</w:t>
      </w:r>
      <w:r w:rsidR="0051656F">
        <w:t xml:space="preserve"> i </w:t>
      </w:r>
      <w:r w:rsidRPr="00FF1A20">
        <w:t>za komplementární příspěvek</w:t>
      </w:r>
      <w:r w:rsidR="00406965">
        <w:t xml:space="preserve"> k </w:t>
      </w:r>
      <w:r w:rsidRPr="00FF1A20">
        <w:t>naplně</w:t>
      </w:r>
      <w:r w:rsidR="00D92BBA">
        <w:t>ní cíle Inovační strategie</w:t>
      </w:r>
      <w:r w:rsidRPr="00FF1A20">
        <w:t xml:space="preserve">. Samotný vývoj národních indikátorů by však neměl být jediným měřítkem pokroku ve </w:t>
      </w:r>
      <w:proofErr w:type="spellStart"/>
      <w:r w:rsidRPr="00FF1A20">
        <w:t>VaVaI</w:t>
      </w:r>
      <w:proofErr w:type="spellEnd"/>
      <w:r w:rsidRPr="00FF1A20">
        <w:t>, neboť ukazuje pouze změn</w:t>
      </w:r>
      <w:r w:rsidR="00D131AF">
        <w:t>y</w:t>
      </w:r>
      <w:r w:rsidR="009C0347">
        <w:t xml:space="preserve"> v </w:t>
      </w:r>
      <w:r w:rsidRPr="00FF1A20">
        <w:t>čase</w:t>
      </w:r>
      <w:r w:rsidR="00D131AF">
        <w:t>.</w:t>
      </w:r>
      <w:r w:rsidRPr="00FF1A20">
        <w:t xml:space="preserve"> </w:t>
      </w:r>
      <w:r w:rsidR="00D131AF">
        <w:t>T</w:t>
      </w:r>
      <w:r w:rsidRPr="00FF1A20">
        <w:t>aké kompozitní indikátory mají své interpretační limity,</w:t>
      </w:r>
      <w:r w:rsidR="00406965">
        <w:t xml:space="preserve"> a </w:t>
      </w:r>
      <w:r w:rsidRPr="00FF1A20">
        <w:t>to především díky značné ztrátě informace</w:t>
      </w:r>
      <w:r w:rsidR="00406965">
        <w:t xml:space="preserve"> o </w:t>
      </w:r>
      <w:r w:rsidR="00C45B05">
        <w:t>vstupních hodnotách</w:t>
      </w:r>
      <w:r w:rsidRPr="00FF1A20">
        <w:t>, čímž dochází</w:t>
      </w:r>
      <w:r w:rsidR="00406965">
        <w:t xml:space="preserve"> k </w:t>
      </w:r>
      <w:r w:rsidRPr="00FF1A20">
        <w:t>určité úrovni dezinterpretace. Proto je nutné doplnit prezentované statistiky</w:t>
      </w:r>
      <w:r w:rsidR="00406965">
        <w:t xml:space="preserve"> o </w:t>
      </w:r>
      <w:r w:rsidRPr="00FF1A20">
        <w:t xml:space="preserve">podrobnější kvalitativní zhodnocení, které je předmětem dalšího textu této kapitoly, jakožto popisu výchozího stavu. </w:t>
      </w:r>
    </w:p>
    <w:p w14:paraId="13868F12" w14:textId="77777777" w:rsidR="00FF1A20" w:rsidRPr="00FF1A20" w:rsidRDefault="00C173C2" w:rsidP="00FF1A20">
      <w:pPr>
        <w:jc w:val="both"/>
        <w:rPr>
          <w:rFonts w:ascii="Arial" w:hAnsi="Arial" w:cs="Arial"/>
          <w:b/>
        </w:rPr>
      </w:pPr>
      <w:r>
        <w:rPr>
          <w:rFonts w:ascii="Arial" w:hAnsi="Arial" w:cs="Arial"/>
          <w:b/>
        </w:rPr>
        <w:t>Ř</w:t>
      </w:r>
      <w:r w:rsidR="00952369">
        <w:rPr>
          <w:rFonts w:ascii="Arial" w:hAnsi="Arial" w:cs="Arial"/>
          <w:b/>
        </w:rPr>
        <w:t xml:space="preserve">ízení </w:t>
      </w:r>
      <w:r>
        <w:rPr>
          <w:rFonts w:ascii="Arial" w:hAnsi="Arial" w:cs="Arial"/>
          <w:b/>
        </w:rPr>
        <w:t xml:space="preserve">a financování </w:t>
      </w:r>
      <w:r w:rsidR="00952369">
        <w:rPr>
          <w:rFonts w:ascii="Arial" w:hAnsi="Arial" w:cs="Arial"/>
          <w:b/>
        </w:rPr>
        <w:t xml:space="preserve">systému </w:t>
      </w:r>
      <w:proofErr w:type="spellStart"/>
      <w:r w:rsidR="00952369">
        <w:rPr>
          <w:rFonts w:ascii="Arial" w:hAnsi="Arial" w:cs="Arial"/>
          <w:b/>
        </w:rPr>
        <w:t>VaVaI</w:t>
      </w:r>
      <w:proofErr w:type="spellEnd"/>
    </w:p>
    <w:p w14:paraId="2C2B695A" w14:textId="028A6ECB" w:rsidR="005B4079" w:rsidRDefault="005B4079" w:rsidP="008228E1">
      <w:pPr>
        <w:pStyle w:val="textodstavec"/>
      </w:pPr>
      <w:r w:rsidRPr="005B4079">
        <w:t>Kompetence</w:t>
      </w:r>
      <w:r w:rsidR="009C0347">
        <w:t xml:space="preserve"> v </w:t>
      </w:r>
      <w:r w:rsidRPr="005B4079">
        <w:t xml:space="preserve">systému podpory </w:t>
      </w:r>
      <w:proofErr w:type="spellStart"/>
      <w:r w:rsidRPr="005B4079">
        <w:t>VaVaI</w:t>
      </w:r>
      <w:proofErr w:type="spellEnd"/>
      <w:r w:rsidRPr="005B4079">
        <w:t xml:space="preserve"> jsou definovány zákonem</w:t>
      </w:r>
      <w:r w:rsidR="00406965">
        <w:t xml:space="preserve"> o </w:t>
      </w:r>
      <w:r w:rsidR="00340CF2">
        <w:t xml:space="preserve">podpoře </w:t>
      </w:r>
      <w:proofErr w:type="spellStart"/>
      <w:r w:rsidR="00D92BBA">
        <w:t>VaVaI</w:t>
      </w:r>
      <w:proofErr w:type="spellEnd"/>
      <w:r w:rsidR="007D7411">
        <w:t>,</w:t>
      </w:r>
      <w:r w:rsidR="009C0347">
        <w:t xml:space="preserve"> </w:t>
      </w:r>
      <w:del w:id="87" w:author="Autor">
        <w:r w:rsidR="007D7411" w:rsidDel="002C3EAF">
          <w:delText xml:space="preserve"> </w:delText>
        </w:r>
      </w:del>
      <w:ins w:id="88" w:author="Autor">
        <w:r w:rsidR="00E248CB">
          <w:t>jehož poslední aktualizace</w:t>
        </w:r>
      </w:ins>
      <w:del w:id="89" w:author="Autor">
        <w:r w:rsidR="007D7411" w:rsidDel="00E248CB">
          <w:delText>který</w:delText>
        </w:r>
      </w:del>
      <w:r w:rsidR="007D7411">
        <w:t xml:space="preserve"> </w:t>
      </w:r>
      <w:r w:rsidR="003811E7" w:rsidRPr="003811E7">
        <w:t>nabyl</w:t>
      </w:r>
      <w:ins w:id="90" w:author="Autor">
        <w:r w:rsidR="00E248CB">
          <w:t>a</w:t>
        </w:r>
      </w:ins>
      <w:r w:rsidR="003811E7" w:rsidRPr="003811E7">
        <w:t xml:space="preserve"> účinnosti k</w:t>
      </w:r>
      <w:r w:rsidR="007D7411">
        <w:t>e dni</w:t>
      </w:r>
      <w:r w:rsidR="003811E7" w:rsidRPr="003811E7">
        <w:t xml:space="preserve"> 1</w:t>
      </w:r>
      <w:r w:rsidR="007D7411">
        <w:t>2</w:t>
      </w:r>
      <w:r w:rsidR="003811E7" w:rsidRPr="003811E7">
        <w:t xml:space="preserve">. </w:t>
      </w:r>
      <w:r w:rsidR="007D7411">
        <w:t>března</w:t>
      </w:r>
      <w:r w:rsidR="003811E7" w:rsidRPr="003811E7">
        <w:t xml:space="preserve"> 20</w:t>
      </w:r>
      <w:r w:rsidR="007D7411">
        <w:t>20</w:t>
      </w:r>
      <w:ins w:id="91" w:author="Autor">
        <w:r w:rsidR="00E248CB">
          <w:t>.</w:t>
        </w:r>
      </w:ins>
      <w:del w:id="92" w:author="Autor">
        <w:r w:rsidR="003811E7" w:rsidRPr="003811E7" w:rsidDel="00E248CB">
          <w:delText>,</w:delText>
        </w:r>
      </w:del>
      <w:r w:rsidR="003811E7" w:rsidRPr="003811E7">
        <w:t xml:space="preserve"> </w:t>
      </w:r>
      <w:r w:rsidR="009F3FAD">
        <w:t>Do roku 2018</w:t>
      </w:r>
      <w:r w:rsidR="009F3FAD" w:rsidRPr="003811E7">
        <w:t xml:space="preserve"> byl</w:t>
      </w:r>
      <w:r w:rsidR="009F3FAD">
        <w:t xml:space="preserve"> zákon</w:t>
      </w:r>
      <w:r w:rsidR="00F17D22">
        <w:t xml:space="preserve"> o </w:t>
      </w:r>
      <w:r w:rsidR="00595A6C">
        <w:t xml:space="preserve">podpoře </w:t>
      </w:r>
      <w:proofErr w:type="spellStart"/>
      <w:r w:rsidR="009F3FAD">
        <w:t>VaVaI</w:t>
      </w:r>
      <w:proofErr w:type="spellEnd"/>
      <w:r w:rsidR="009F3FAD" w:rsidRPr="003811E7">
        <w:t xml:space="preserve"> </w:t>
      </w:r>
      <w:r w:rsidR="009F3FAD">
        <w:t>celkem</w:t>
      </w:r>
      <w:r w:rsidR="009F3FAD" w:rsidRPr="003811E7">
        <w:t xml:space="preserve"> devatenáctkrát novelizován.</w:t>
      </w:r>
      <w:r w:rsidR="009F3FAD">
        <w:t xml:space="preserve"> </w:t>
      </w:r>
      <w:r w:rsidR="003811E7">
        <w:t>V </w:t>
      </w:r>
      <w:r w:rsidR="003811E7" w:rsidRPr="00C15E06">
        <w:t>průběhu roku 2018 b</w:t>
      </w:r>
      <w:r w:rsidR="003811E7">
        <w:t xml:space="preserve">yl zpracován návrh </w:t>
      </w:r>
      <w:r w:rsidR="006931BD">
        <w:t xml:space="preserve">tzv. malé </w:t>
      </w:r>
      <w:r w:rsidR="003811E7">
        <w:t>technické novely tohoto zákona</w:t>
      </w:r>
      <w:r w:rsidR="006931BD">
        <w:t xml:space="preserve">, </w:t>
      </w:r>
      <w:r w:rsidR="006931BD" w:rsidRPr="006931BD">
        <w:t xml:space="preserve">která souvisela především se změnou hodnocení výzkumných </w:t>
      </w:r>
      <w:r w:rsidR="006931BD">
        <w:t>organizací</w:t>
      </w:r>
      <w:r w:rsidR="009F3FAD">
        <w:t xml:space="preserve">. </w:t>
      </w:r>
      <w:r w:rsidR="00C15E06" w:rsidRPr="00C15E06">
        <w:t xml:space="preserve">Příprava </w:t>
      </w:r>
      <w:r w:rsidR="00D72826">
        <w:t xml:space="preserve">této </w:t>
      </w:r>
      <w:r w:rsidR="00C15E06" w:rsidRPr="00C15E06">
        <w:t>novely</w:t>
      </w:r>
      <w:r w:rsidR="00D72826">
        <w:t xml:space="preserve"> </w:t>
      </w:r>
      <w:r w:rsidR="00C15E06">
        <w:t xml:space="preserve">návazně </w:t>
      </w:r>
      <w:r w:rsidR="00C15E06" w:rsidRPr="00C15E06">
        <w:t>vyvolala potřebu komplexní změny právní úpravy systému podpory</w:t>
      </w:r>
      <w:r w:rsidR="00C15E06">
        <w:t xml:space="preserve"> </w:t>
      </w:r>
      <w:proofErr w:type="spellStart"/>
      <w:r w:rsidR="00C15E06">
        <w:t>VaVaI</w:t>
      </w:r>
      <w:proofErr w:type="spellEnd"/>
      <w:r w:rsidR="008E1A78">
        <w:t>.</w:t>
      </w:r>
      <w:r w:rsidR="004B7E24">
        <w:t xml:space="preserve"> </w:t>
      </w:r>
      <w:r w:rsidR="006931BD" w:rsidRPr="006931BD">
        <w:t>Novela nedala prostor pro d</w:t>
      </w:r>
      <w:r w:rsidR="006931BD">
        <w:t>ůkladnější změnu zohledňující některé další potřeby, jako např. nutnost doplnit úpravy podp</w:t>
      </w:r>
      <w:r w:rsidR="005B4A30">
        <w:t>ory inovací. T</w:t>
      </w:r>
      <w:r w:rsidR="006931BD" w:rsidRPr="006931BD">
        <w:t>émata, která bylo nutné z důvodu omezeného rozsahu</w:t>
      </w:r>
      <w:r w:rsidR="00F17D22">
        <w:t xml:space="preserve"> a </w:t>
      </w:r>
      <w:r w:rsidR="006931BD" w:rsidRPr="006931BD">
        <w:t>úzkého zaměření malé tec</w:t>
      </w:r>
      <w:r w:rsidR="005B4A30">
        <w:t>hnické novely ponechat stranou, byla</w:t>
      </w:r>
      <w:r w:rsidR="006931BD" w:rsidRPr="006931BD">
        <w:t xml:space="preserve"> zahrnuta do diskuse</w:t>
      </w:r>
      <w:r w:rsidR="00F17D22">
        <w:t xml:space="preserve"> o </w:t>
      </w:r>
      <w:r w:rsidR="006931BD" w:rsidRPr="006931BD">
        <w:t xml:space="preserve">přípravě </w:t>
      </w:r>
      <w:r w:rsidR="005B4A30">
        <w:t xml:space="preserve">návazné změny </w:t>
      </w:r>
      <w:r w:rsidR="006931BD" w:rsidRPr="006931BD">
        <w:t>právní úpravy oblasti</w:t>
      </w:r>
      <w:r w:rsidR="005B4A30">
        <w:t xml:space="preserve"> </w:t>
      </w:r>
      <w:proofErr w:type="spellStart"/>
      <w:r w:rsidR="005B4A30">
        <w:t>VaVaI</w:t>
      </w:r>
      <w:proofErr w:type="spellEnd"/>
      <w:r w:rsidR="006931BD" w:rsidRPr="006931BD">
        <w:t>.</w:t>
      </w:r>
    </w:p>
    <w:p w14:paraId="187563EF" w14:textId="77777777" w:rsidR="00FF1A20" w:rsidRPr="00FF1A20" w:rsidRDefault="00CC7EFB" w:rsidP="008228E1">
      <w:pPr>
        <w:pStyle w:val="textodstavec"/>
      </w:pPr>
      <w:r>
        <w:t>V ČR se p</w:t>
      </w:r>
      <w:r w:rsidR="00FF1A20" w:rsidRPr="00FF1A20">
        <w:t xml:space="preserve">rostředí </w:t>
      </w:r>
      <w:proofErr w:type="spellStart"/>
      <w:r w:rsidR="00690FAC">
        <w:t>VaVaI</w:t>
      </w:r>
      <w:proofErr w:type="spellEnd"/>
      <w:r w:rsidR="00690FAC">
        <w:t xml:space="preserve"> </w:t>
      </w:r>
      <w:r w:rsidR="009C0347">
        <w:t>v </w:t>
      </w:r>
      <w:r w:rsidR="00FF1A20" w:rsidRPr="00FF1A20">
        <w:t>posledních cca deseti letech dynamicky rozvíjí. Ce</w:t>
      </w:r>
      <w:r w:rsidR="00690FAC">
        <w:t xml:space="preserve">lkové výdaje na </w:t>
      </w:r>
      <w:proofErr w:type="spellStart"/>
      <w:r w:rsidR="00FF1A20" w:rsidRPr="00FF1A20">
        <w:t>VaV</w:t>
      </w:r>
      <w:proofErr w:type="spellEnd"/>
      <w:r w:rsidR="009C0347">
        <w:t xml:space="preserve"> v </w:t>
      </w:r>
      <w:r w:rsidR="00FF1A20" w:rsidRPr="00FF1A20">
        <w:t>ČR dlouhodobě rostou</w:t>
      </w:r>
      <w:r w:rsidR="00F17D22">
        <w:t xml:space="preserve"> a </w:t>
      </w:r>
      <w:r w:rsidR="009C0347">
        <w:t>v </w:t>
      </w:r>
      <w:r w:rsidR="00FF1A20" w:rsidRPr="00FF1A20">
        <w:t>přepočtu na HDP se blíží průměru EU. K rozvoji výzkumného systému</w:t>
      </w:r>
      <w:r w:rsidR="009C0347">
        <w:t xml:space="preserve"> v </w:t>
      </w:r>
      <w:r w:rsidR="00FF1A20" w:rsidRPr="00FF1A20">
        <w:t>uplynulém období výraznou měrou přispěly</w:t>
      </w:r>
      <w:r w:rsidR="0051656F">
        <w:t xml:space="preserve"> i </w:t>
      </w:r>
      <w:r w:rsidR="00FF1A20" w:rsidRPr="00FF1A20">
        <w:t>finanční prostředky</w:t>
      </w:r>
      <w:r w:rsidR="00406965">
        <w:t xml:space="preserve"> z </w:t>
      </w:r>
      <w:r w:rsidR="00FF1A20" w:rsidRPr="00FF1A20">
        <w:t>fondů EU,</w:t>
      </w:r>
      <w:r w:rsidR="0051656F">
        <w:t xml:space="preserve"> s </w:t>
      </w:r>
      <w:r w:rsidR="00FF1A20" w:rsidRPr="00FF1A20">
        <w:t>jejichž využitím došlo</w:t>
      </w:r>
      <w:r w:rsidR="00406965">
        <w:t xml:space="preserve"> k </w:t>
      </w:r>
      <w:r w:rsidR="00FF1A20" w:rsidRPr="00FF1A20">
        <w:t>rozvoji výzkumné</w:t>
      </w:r>
      <w:r w:rsidR="00406965">
        <w:t xml:space="preserve"> a </w:t>
      </w:r>
      <w:r w:rsidR="00FF1A20" w:rsidRPr="00FF1A20">
        <w:t>inovační infrastruktury</w:t>
      </w:r>
      <w:r w:rsidR="00406965">
        <w:t xml:space="preserve"> a </w:t>
      </w:r>
      <w:r w:rsidR="00FF1A20" w:rsidRPr="00FF1A20">
        <w:t>kapacit ve veřejném</w:t>
      </w:r>
      <w:r w:rsidR="0051656F">
        <w:t xml:space="preserve"> i </w:t>
      </w:r>
      <w:r w:rsidR="00FF1A20" w:rsidRPr="00FF1A20">
        <w:t xml:space="preserve">soukromém sektoru. Nárůst výdajů na </w:t>
      </w:r>
      <w:proofErr w:type="spellStart"/>
      <w:r w:rsidR="00840FF7">
        <w:t>VaV</w:t>
      </w:r>
      <w:proofErr w:type="spellEnd"/>
      <w:r w:rsidR="00840FF7">
        <w:t xml:space="preserve"> </w:t>
      </w:r>
      <w:r w:rsidR="00FF1A20" w:rsidRPr="00FF1A20">
        <w:t>byl doprovázen nárůstem počtu</w:t>
      </w:r>
      <w:r w:rsidR="00840FF7">
        <w:t xml:space="preserve"> </w:t>
      </w:r>
      <w:r w:rsidR="00840FF7">
        <w:lastRenderedPageBreak/>
        <w:t xml:space="preserve">zaměstnanců ve </w:t>
      </w:r>
      <w:proofErr w:type="spellStart"/>
      <w:r w:rsidR="00840FF7">
        <w:t>VaV</w:t>
      </w:r>
      <w:proofErr w:type="spellEnd"/>
      <w:r w:rsidR="0051656F">
        <w:t xml:space="preserve"> i </w:t>
      </w:r>
      <w:r w:rsidR="00FF1A20" w:rsidRPr="00FF1A20">
        <w:t>výzkumných pracovníků ve veřejném</w:t>
      </w:r>
      <w:r w:rsidR="0051656F">
        <w:t xml:space="preserve"> i </w:t>
      </w:r>
      <w:r w:rsidR="00FF1A20" w:rsidRPr="00FF1A20">
        <w:t xml:space="preserve">podnikovém sektoru. </w:t>
      </w:r>
      <w:r w:rsidR="00840FF7">
        <w:t xml:space="preserve">Výdaje na </w:t>
      </w:r>
      <w:proofErr w:type="spellStart"/>
      <w:r w:rsidR="00840FF7">
        <w:t>VaV</w:t>
      </w:r>
      <w:proofErr w:type="spellEnd"/>
      <w:r w:rsidR="00406965">
        <w:t xml:space="preserve"> z </w:t>
      </w:r>
      <w:r w:rsidR="00840FF7">
        <w:t xml:space="preserve">podnikatelských zdrojů stále rostou, </w:t>
      </w:r>
      <w:r w:rsidR="00D131AF">
        <w:t>trend</w:t>
      </w:r>
      <w:r w:rsidR="00D131AF" w:rsidRPr="00FF1A20">
        <w:t xml:space="preserve"> </w:t>
      </w:r>
      <w:r w:rsidR="00FF1A20" w:rsidRPr="00FF1A20">
        <w:t>naznačuje zvyšování významu výzkumných aktivit</w:t>
      </w:r>
      <w:r w:rsidR="009C0347">
        <w:t xml:space="preserve"> v </w:t>
      </w:r>
      <w:r w:rsidR="00FF1A20" w:rsidRPr="00FF1A20">
        <w:t>podnicích.</w:t>
      </w:r>
    </w:p>
    <w:p w14:paraId="6A87912D" w14:textId="0E8DF323" w:rsidR="00FF1A20" w:rsidRPr="00FF1A20" w:rsidRDefault="00FF1A20" w:rsidP="008228E1">
      <w:pPr>
        <w:pStyle w:val="textodstavec"/>
      </w:pPr>
      <w:r w:rsidRPr="00FF1A20">
        <w:t>Od roku 2017 probíhá změna systému hodnocení výzkumných organizací spočívající</w:t>
      </w:r>
      <w:r w:rsidR="009C0347">
        <w:t xml:space="preserve"> v </w:t>
      </w:r>
      <w:r w:rsidRPr="00FF1A20">
        <w:t>přechodu ze stávajícího systému založeného na kvantitě</w:t>
      </w:r>
      <w:r w:rsidR="00406965">
        <w:t xml:space="preserve"> k </w:t>
      </w:r>
      <w:r w:rsidRPr="00FF1A20">
        <w:t>hodnocení kvality</w:t>
      </w:r>
      <w:r w:rsidR="00406965">
        <w:t xml:space="preserve"> a </w:t>
      </w:r>
      <w:r w:rsidRPr="00FF1A20">
        <w:t>dopad</w:t>
      </w:r>
      <w:ins w:id="93" w:author="Autor">
        <w:r w:rsidR="00AD2C40">
          <w:t>ů</w:t>
        </w:r>
      </w:ins>
      <w:del w:id="94" w:author="Autor">
        <w:r w:rsidRPr="00FF1A20" w:rsidDel="00AD2C40">
          <w:delText>u</w:delText>
        </w:r>
      </w:del>
      <w:r w:rsidRPr="00FF1A20">
        <w:t xml:space="preserve"> </w:t>
      </w:r>
      <w:proofErr w:type="spellStart"/>
      <w:r w:rsidR="0028193B">
        <w:t>VaV</w:t>
      </w:r>
      <w:proofErr w:type="spellEnd"/>
      <w:r w:rsidR="0028193B">
        <w:t xml:space="preserve"> </w:t>
      </w:r>
      <w:r w:rsidR="00AB5B1E">
        <w:t xml:space="preserve">(Metodika </w:t>
      </w:r>
      <w:ins w:id="95" w:author="Autor">
        <w:r w:rsidR="006C543A">
          <w:t>20</w:t>
        </w:r>
      </w:ins>
      <w:r w:rsidRPr="00FF1A20">
        <w:t xml:space="preserve">17+). Vedle zmíněné </w:t>
      </w:r>
      <w:r w:rsidR="00D131AF">
        <w:t>změny hodnocení související</w:t>
      </w:r>
      <w:r w:rsidR="0051656F">
        <w:t xml:space="preserve"> s </w:t>
      </w:r>
      <w:r w:rsidRPr="00FF1A20">
        <w:t>institucionální podpor</w:t>
      </w:r>
      <w:r w:rsidR="00D131AF">
        <w:t>ou</w:t>
      </w:r>
      <w:r w:rsidRPr="00FF1A20">
        <w:t xml:space="preserve"> probíhá také změna systému hodnocení účelové podpory, kde se postupně zavádí systém odborných garantů, sjednocují se odvětvové priority</w:t>
      </w:r>
      <w:r w:rsidR="00406965">
        <w:t xml:space="preserve"> a </w:t>
      </w:r>
      <w:r w:rsidRPr="00FF1A20">
        <w:t>eliminuje se překrývání podpor.</w:t>
      </w:r>
      <w:r w:rsidR="009C0347">
        <w:t xml:space="preserve"> V </w:t>
      </w:r>
      <w:r w:rsidRPr="00FF1A20">
        <w:t>případě jak institucionální, tak účelové podpory jsou slabými stránkami nízká provázanost</w:t>
      </w:r>
      <w:r w:rsidR="00406965">
        <w:t xml:space="preserve"> a </w:t>
      </w:r>
      <w:r w:rsidRPr="00FF1A20">
        <w:t>proporcionalita inovačního řetězce: základní výzkum → aplikovaný výzkum → inovace → produkt → zisk → reinvestice do výzkumu. Administrativní náročnost ve veřejné správě přináší dodatečné administrativní náklady</w:t>
      </w:r>
      <w:r w:rsidR="00406965">
        <w:t xml:space="preserve"> a </w:t>
      </w:r>
      <w:r w:rsidRPr="00FF1A20">
        <w:t xml:space="preserve">dostatečně nestimuluje soukromý sektor. </w:t>
      </w:r>
    </w:p>
    <w:p w14:paraId="6DD964E1" w14:textId="76B53D9C" w:rsidR="00FF1A20" w:rsidRDefault="00FF1A20" w:rsidP="008228E1">
      <w:pPr>
        <w:pStyle w:val="textodstavec"/>
      </w:pPr>
      <w:r w:rsidRPr="00FF1A20">
        <w:t xml:space="preserve">V </w:t>
      </w:r>
      <w:r w:rsidR="00595A6C">
        <w:t xml:space="preserve">případě </w:t>
      </w:r>
      <w:r w:rsidRPr="00FF1A20">
        <w:t xml:space="preserve">výše </w:t>
      </w:r>
      <w:r w:rsidR="00595A6C">
        <w:t xml:space="preserve">celkových </w:t>
      </w:r>
      <w:r w:rsidRPr="00FF1A20">
        <w:t xml:space="preserve">výdajů na </w:t>
      </w:r>
      <w:proofErr w:type="spellStart"/>
      <w:r w:rsidRPr="00FF1A20">
        <w:t>VaVaI</w:t>
      </w:r>
      <w:proofErr w:type="spellEnd"/>
      <w:r w:rsidRPr="00FF1A20">
        <w:t xml:space="preserve"> (měřeno jako % HDP) patří ČR</w:t>
      </w:r>
      <w:r w:rsidR="00406965">
        <w:t xml:space="preserve"> k </w:t>
      </w:r>
      <w:r w:rsidRPr="00FF1A20">
        <w:t>průměru EU</w:t>
      </w:r>
      <w:r w:rsidR="00406965">
        <w:t xml:space="preserve"> a </w:t>
      </w:r>
      <w:r w:rsidRPr="00FF1A20">
        <w:t xml:space="preserve">výdaje na </w:t>
      </w:r>
      <w:proofErr w:type="spellStart"/>
      <w:r w:rsidRPr="00FF1A20">
        <w:t>VaVaI</w:t>
      </w:r>
      <w:proofErr w:type="spellEnd"/>
      <w:r w:rsidRPr="00FF1A20">
        <w:t xml:space="preserve"> za poslední roky stále rostly. Je však potřeba uplatňovat</w:t>
      </w:r>
      <w:r w:rsidR="00406965">
        <w:t xml:space="preserve"> a </w:t>
      </w:r>
      <w:r w:rsidRPr="00FF1A20">
        <w:t>vhodně kombinovat různé nástroje</w:t>
      </w:r>
      <w:r w:rsidR="00406965">
        <w:t xml:space="preserve"> a </w:t>
      </w:r>
      <w:r w:rsidRPr="00FF1A20">
        <w:t>zdroje financování, podporovat otevřený přístup</w:t>
      </w:r>
      <w:r w:rsidR="00406965">
        <w:t xml:space="preserve"> k </w:t>
      </w:r>
      <w:r w:rsidRPr="00FF1A20">
        <w:t xml:space="preserve">výsledkům </w:t>
      </w:r>
      <w:proofErr w:type="spellStart"/>
      <w:r w:rsidR="0028193B">
        <w:t>VaV</w:t>
      </w:r>
      <w:proofErr w:type="spellEnd"/>
      <w:r w:rsidR="0028193B">
        <w:t xml:space="preserve"> </w:t>
      </w:r>
      <w:r w:rsidRPr="00FF1A20">
        <w:t>vytvořeným se spolu</w:t>
      </w:r>
      <w:ins w:id="96" w:author="Autor">
        <w:r w:rsidR="00AD2C40">
          <w:t>-</w:t>
        </w:r>
      </w:ins>
      <w:del w:id="97" w:author="Autor">
        <w:r w:rsidRPr="00FF1A20" w:rsidDel="00AD2C40">
          <w:delText xml:space="preserve"> </w:delText>
        </w:r>
      </w:del>
      <w:r w:rsidRPr="00FF1A20">
        <w:t>podílem národních zdrojů, podporovat nástroje ochrany duševního vlastnictví</w:t>
      </w:r>
      <w:r w:rsidR="001A5119">
        <w:t>, zejména nástroje průmyslového vlastnictví</w:t>
      </w:r>
      <w:r w:rsidRPr="00FF1A20">
        <w:t xml:space="preserve">. Vedle veřejné podpory </w:t>
      </w:r>
      <w:proofErr w:type="spellStart"/>
      <w:r w:rsidRPr="00FF1A20">
        <w:t>VaVaI</w:t>
      </w:r>
      <w:proofErr w:type="spellEnd"/>
      <w:r w:rsidR="00406965">
        <w:t xml:space="preserve"> a </w:t>
      </w:r>
      <w:r w:rsidRPr="00FF1A20">
        <w:t xml:space="preserve">výdajů na </w:t>
      </w:r>
      <w:proofErr w:type="spellStart"/>
      <w:r w:rsidRPr="00FF1A20">
        <w:t>VaVaI</w:t>
      </w:r>
      <w:proofErr w:type="spellEnd"/>
      <w:r w:rsidR="00406965">
        <w:t xml:space="preserve"> z </w:t>
      </w:r>
      <w:r w:rsidRPr="00FF1A20">
        <w:t xml:space="preserve">veřejných zdrojů jsou klíčové výdaje na </w:t>
      </w:r>
      <w:proofErr w:type="spellStart"/>
      <w:r w:rsidRPr="00FF1A20">
        <w:t>VaVaI</w:t>
      </w:r>
      <w:proofErr w:type="spellEnd"/>
      <w:r w:rsidRPr="00FF1A20">
        <w:t xml:space="preserve"> ze soukromých zdrojů, které tvoří více jak polovinu (v roce 201</w:t>
      </w:r>
      <w:r w:rsidR="009A143D">
        <w:t>8</w:t>
      </w:r>
      <w:r w:rsidRPr="00FF1A20">
        <w:t xml:space="preserve"> téměř </w:t>
      </w:r>
      <w:r w:rsidR="009A143D" w:rsidRPr="00FF1A20">
        <w:t>60</w:t>
      </w:r>
      <w:r w:rsidR="009A143D">
        <w:t> </w:t>
      </w:r>
      <w:r w:rsidRPr="00FF1A20">
        <w:t xml:space="preserve">%) celkových výdajů na </w:t>
      </w:r>
      <w:proofErr w:type="spellStart"/>
      <w:r w:rsidRPr="00FF1A20">
        <w:t>VaVaI</w:t>
      </w:r>
      <w:proofErr w:type="spellEnd"/>
      <w:r w:rsidRPr="00FF1A20">
        <w:t>. Aby výdaje</w:t>
      </w:r>
      <w:r w:rsidR="00406965">
        <w:t xml:space="preserve"> z </w:t>
      </w:r>
      <w:r w:rsidRPr="00FF1A20">
        <w:t xml:space="preserve">podnikatelských zdrojů stále rostly, je potřeba </w:t>
      </w:r>
      <w:r w:rsidR="00F95FE7">
        <w:t>nastavit</w:t>
      </w:r>
      <w:r w:rsidR="00F95FE7" w:rsidRPr="00FF1A20">
        <w:t xml:space="preserve"> </w:t>
      </w:r>
      <w:r w:rsidRPr="00FF1A20">
        <w:t>takové podmínky, které budou podniky motivovat, což je možné formou přímé</w:t>
      </w:r>
      <w:r w:rsidR="0051656F">
        <w:t xml:space="preserve"> i </w:t>
      </w:r>
      <w:r w:rsidRPr="00FF1A20">
        <w:t xml:space="preserve">nepřímé podpory. </w:t>
      </w:r>
    </w:p>
    <w:p w14:paraId="47FFFD68" w14:textId="77777777" w:rsidR="00725251" w:rsidRDefault="00CC7EFB" w:rsidP="008228E1">
      <w:pPr>
        <w:pStyle w:val="textodstavec"/>
      </w:pPr>
      <w:r>
        <w:t xml:space="preserve">Slabým místem systému </w:t>
      </w:r>
      <w:proofErr w:type="spellStart"/>
      <w:r>
        <w:t>VaVaI</w:t>
      </w:r>
      <w:proofErr w:type="spellEnd"/>
      <w:r>
        <w:t xml:space="preserve"> v ČR jsou nedostatečné investice rizikového kapitálu do inovativního podnikání. </w:t>
      </w:r>
      <w:r w:rsidR="00725251" w:rsidRPr="00FF1A20">
        <w:t>Rizikový kapitál nevstupuje do podnikání, které je založeno na výsledcích výzkumu, což může mít dopad na komercializaci výsledků</w:t>
      </w:r>
      <w:r w:rsidR="00406965">
        <w:t xml:space="preserve"> a </w:t>
      </w:r>
      <w:r w:rsidR="00725251" w:rsidRPr="00FF1A20">
        <w:t>na inovační činnosti.</w:t>
      </w:r>
      <w:r w:rsidR="00406965">
        <w:t xml:space="preserve"> Z </w:t>
      </w:r>
      <w:r w:rsidR="00725251" w:rsidRPr="004241EE">
        <w:t>hlediska dostupnosti rizik</w:t>
      </w:r>
      <w:r w:rsidR="0028193B">
        <w:t>ového kapitálu</w:t>
      </w:r>
      <w:r w:rsidR="009C0347">
        <w:t xml:space="preserve"> v </w:t>
      </w:r>
      <w:r w:rsidR="0028193B">
        <w:t>ČR</w:t>
      </w:r>
      <w:r w:rsidR="00725251" w:rsidRPr="004241EE">
        <w:t xml:space="preserve"> je jako nejvě</w:t>
      </w:r>
      <w:r w:rsidR="00725251">
        <w:t xml:space="preserve">tší překážka identifikován málo </w:t>
      </w:r>
      <w:r w:rsidR="00725251" w:rsidRPr="004241EE">
        <w:t>rozvinutý trh rizikového kapitálu jak ze strany investorů (nezkušenost, nechuť</w:t>
      </w:r>
      <w:r w:rsidR="00725251">
        <w:t xml:space="preserve"> riskovat), tak ze strany </w:t>
      </w:r>
      <w:r w:rsidR="00725251" w:rsidRPr="004241EE">
        <w:t>podnikatelů (nevzniká dostatečný počet kvalitníc</w:t>
      </w:r>
      <w:r w:rsidR="00725251">
        <w:t xml:space="preserve">h projektů). Jako velká překážka je vnímána administrativní náročnost, </w:t>
      </w:r>
      <w:r w:rsidR="00725251" w:rsidRPr="004241EE">
        <w:t xml:space="preserve">bariéru vytváří také nedostatečná informovanost potenciálních příjemců. </w:t>
      </w:r>
      <w:r w:rsidR="00725251">
        <w:t>N</w:t>
      </w:r>
      <w:r w:rsidR="00725251" w:rsidRPr="00FF1A20">
        <w:t xml:space="preserve">edostatečnost </w:t>
      </w:r>
      <w:r w:rsidR="00725251">
        <w:t>investic rizikového kapitálu do inovativního podnikání je zachycena</w:t>
      </w:r>
      <w:r w:rsidR="009C0347">
        <w:t xml:space="preserve"> v </w:t>
      </w:r>
      <w:r w:rsidR="00725251">
        <w:t xml:space="preserve">indexu SII. </w:t>
      </w:r>
      <w:r w:rsidR="00725251" w:rsidRPr="00FF1A20">
        <w:t>Tento indikátor je velmi citlivý na jednorázové investice, skokový nárůst investic formou venture kapitálu byl zaznamenán</w:t>
      </w:r>
      <w:r w:rsidR="009C0347">
        <w:t xml:space="preserve"> v </w:t>
      </w:r>
      <w:r w:rsidR="00725251" w:rsidRPr="00FF1A20">
        <w:t>roce 2009</w:t>
      </w:r>
      <w:r w:rsidR="00406965">
        <w:t xml:space="preserve"> a </w:t>
      </w:r>
      <w:r w:rsidR="00725251" w:rsidRPr="00FF1A20">
        <w:t xml:space="preserve">dozníval až do roku 2011, kdy investoři investovali více jak 1 mld. EUR do společnosti </w:t>
      </w:r>
      <w:proofErr w:type="spellStart"/>
      <w:r w:rsidR="00725251" w:rsidRPr="00FF1A20">
        <w:t>StarBev</w:t>
      </w:r>
      <w:proofErr w:type="spellEnd"/>
      <w:r w:rsidR="00725251" w:rsidRPr="00FF1A20">
        <w:t xml:space="preserve"> (Staropramen). Jak uvádějí dále některé zdroje, lze malý zájem</w:t>
      </w:r>
      <w:r w:rsidR="00406965">
        <w:t xml:space="preserve"> o </w:t>
      </w:r>
      <w:r w:rsidR="00725251" w:rsidRPr="00FF1A20">
        <w:t>investice do rizikového kapitálu vysvětlit také chybějící tradicí investování</w:t>
      </w:r>
      <w:r w:rsidR="0051656F">
        <w:t xml:space="preserve"> i </w:t>
      </w:r>
      <w:r w:rsidR="00725251" w:rsidRPr="00FF1A20">
        <w:t>legislativním ukotvením. Příležitostí pro ČR propojené</w:t>
      </w:r>
      <w:r w:rsidR="0051656F">
        <w:t xml:space="preserve"> s </w:t>
      </w:r>
      <w:r w:rsidR="00725251" w:rsidRPr="00FF1A20">
        <w:t xml:space="preserve">oblastí </w:t>
      </w:r>
      <w:proofErr w:type="spellStart"/>
      <w:r w:rsidR="00725251" w:rsidRPr="00FF1A20">
        <w:t>VaVaI</w:t>
      </w:r>
      <w:proofErr w:type="spellEnd"/>
      <w:r w:rsidR="00725251" w:rsidRPr="00FF1A20">
        <w:t xml:space="preserve"> je především utvoření vhodných podmínek</w:t>
      </w:r>
      <w:r w:rsidR="00406965">
        <w:t xml:space="preserve"> a </w:t>
      </w:r>
      <w:r w:rsidR="00725251" w:rsidRPr="00FF1A20">
        <w:t>pobídek pro investice do start-</w:t>
      </w:r>
      <w:proofErr w:type="spellStart"/>
      <w:r w:rsidR="00725251" w:rsidRPr="00FF1A20">
        <w:t>ups</w:t>
      </w:r>
      <w:proofErr w:type="spellEnd"/>
      <w:r w:rsidR="00725251" w:rsidRPr="00FF1A20">
        <w:t>.</w:t>
      </w:r>
    </w:p>
    <w:p w14:paraId="42A94763" w14:textId="77777777" w:rsidR="00725251" w:rsidRDefault="00725251" w:rsidP="008228E1">
      <w:pPr>
        <w:pStyle w:val="textodstavec"/>
      </w:pPr>
      <w:r w:rsidRPr="00FF1A20">
        <w:t xml:space="preserve">Z hlediska nastavení podmínek poskytování účelové podpory představuje </w:t>
      </w:r>
      <w:r w:rsidR="003811E7">
        <w:t xml:space="preserve">v ČR </w:t>
      </w:r>
      <w:r w:rsidRPr="00FF1A20">
        <w:t>zásadní překážku značná administrativní náročnost</w:t>
      </w:r>
      <w:r w:rsidR="00406965">
        <w:t xml:space="preserve"> a </w:t>
      </w:r>
      <w:r w:rsidRPr="00FF1A20">
        <w:t>formalismus</w:t>
      </w:r>
      <w:r w:rsidR="009C0347">
        <w:t xml:space="preserve"> v </w:t>
      </w:r>
      <w:r w:rsidRPr="00FF1A20">
        <w:t>řízení</w:t>
      </w:r>
      <w:r w:rsidR="00406965">
        <w:t xml:space="preserve"> a </w:t>
      </w:r>
      <w:r w:rsidRPr="00FF1A20">
        <w:t>kontrole.</w:t>
      </w:r>
      <w:r>
        <w:t xml:space="preserve"> Jedná se zejména</w:t>
      </w:r>
      <w:r w:rsidR="00406965">
        <w:t xml:space="preserve"> o </w:t>
      </w:r>
      <w:r>
        <w:t>složitý</w:t>
      </w:r>
      <w:r w:rsidR="00406965">
        <w:t xml:space="preserve"> a </w:t>
      </w:r>
      <w:r>
        <w:t>nepřehledný systém poskytování dotací, rozdílné podmínky</w:t>
      </w:r>
      <w:r w:rsidR="00406965">
        <w:t xml:space="preserve"> a </w:t>
      </w:r>
      <w:r>
        <w:t>požadavky poskytovatelů (např. rozdílná struktura návrhů projektů), nejednotný</w:t>
      </w:r>
      <w:r w:rsidR="00406965">
        <w:t xml:space="preserve"> a </w:t>
      </w:r>
      <w:r>
        <w:t>nejednoznačný výklad pravidel, metodik</w:t>
      </w:r>
      <w:r w:rsidR="00406965">
        <w:t xml:space="preserve"> a </w:t>
      </w:r>
      <w:r>
        <w:t xml:space="preserve">předpisů pro poskytování podpory na </w:t>
      </w:r>
      <w:proofErr w:type="spellStart"/>
      <w:r w:rsidR="00126DC4">
        <w:t>VaVaI</w:t>
      </w:r>
      <w:proofErr w:type="spellEnd"/>
      <w:r>
        <w:t>, dlouhé trvání kontrolních procesů</w:t>
      </w:r>
      <w:r w:rsidR="009C0347">
        <w:t xml:space="preserve"> v </w:t>
      </w:r>
      <w:r>
        <w:t>rámci kontrol</w:t>
      </w:r>
      <w:r w:rsidR="00406965">
        <w:t xml:space="preserve"> u </w:t>
      </w:r>
      <w:r>
        <w:t>příjemců atd.</w:t>
      </w:r>
    </w:p>
    <w:p w14:paraId="73247B2D" w14:textId="220976D8" w:rsidR="00630435" w:rsidRPr="00FF1A20" w:rsidRDefault="00630435" w:rsidP="008228E1">
      <w:pPr>
        <w:pStyle w:val="textodstavec"/>
      </w:pPr>
      <w:r w:rsidRPr="00630435">
        <w:t>V souladu s Inovační st</w:t>
      </w:r>
      <w:r>
        <w:t>rategií,</w:t>
      </w:r>
      <w:r w:rsidR="00F17D22">
        <w:t xml:space="preserve"> a </w:t>
      </w:r>
      <w:r w:rsidRPr="00630435">
        <w:t>komplementárně</w:t>
      </w:r>
      <w:r w:rsidR="00F17D22">
        <w:t xml:space="preserve"> v </w:t>
      </w:r>
      <w:r w:rsidRPr="00630435">
        <w:t>rá</w:t>
      </w:r>
      <w:r>
        <w:t>mci návrhů na snížení administrativní náročnosti</w:t>
      </w:r>
      <w:r w:rsidR="00F17D22">
        <w:t xml:space="preserve"> v </w:t>
      </w:r>
      <w:r w:rsidRPr="00630435">
        <w:t>poskytování podpory na</w:t>
      </w:r>
      <w:r>
        <w:t xml:space="preserve"> </w:t>
      </w:r>
      <w:proofErr w:type="spellStart"/>
      <w:r>
        <w:t>VaVaI</w:t>
      </w:r>
      <w:proofErr w:type="spellEnd"/>
      <w:r>
        <w:t>,</w:t>
      </w:r>
      <w:r w:rsidRPr="00630435">
        <w:t xml:space="preserve"> se diskutuje</w:t>
      </w:r>
      <w:r w:rsidR="00F17D22">
        <w:t xml:space="preserve"> a </w:t>
      </w:r>
      <w:r w:rsidRPr="00630435">
        <w:t xml:space="preserve">navrhuje zejména zvýšení podílu </w:t>
      </w:r>
      <w:r w:rsidRPr="00630435">
        <w:lastRenderedPageBreak/>
        <w:t xml:space="preserve">institucionální podpory na dlouhodobý koncepční rozvoj výzkumné organizace </w:t>
      </w:r>
      <w:ins w:id="98" w:author="Autor">
        <w:r w:rsidR="00AD2C40">
          <w:t xml:space="preserve">(DKRVO) </w:t>
        </w:r>
      </w:ins>
      <w:r w:rsidRPr="00630435">
        <w:t xml:space="preserve">na financování výzkumných organizací. </w:t>
      </w:r>
      <w:del w:id="99" w:author="Autor">
        <w:r w:rsidRPr="00630435" w:rsidDel="001955A0">
          <w:delText>Navrhuje se stanovit poměr účelové podpory na programy aplikovaného výzkumu vůči institucionální podpoře na dlouhodobý koncepční rozvoj 1:2 (podíl</w:delText>
        </w:r>
        <w:r w:rsidR="00F17D22" w:rsidDel="001955A0">
          <w:delText xml:space="preserve"> v </w:delText>
        </w:r>
        <w:r w:rsidRPr="00630435" w:rsidDel="001955A0">
          <w:delText>návrhu výdajů na rok 2020 je 42,5: 57,5)</w:delText>
        </w:r>
        <w:r w:rsidR="00F17D22" w:rsidDel="001955A0">
          <w:delText xml:space="preserve"> a </w:delText>
        </w:r>
        <w:r w:rsidRPr="00630435" w:rsidDel="001955A0">
          <w:delText>sjednocení informačního sytému pro příjem žádostí.</w:delText>
        </w:r>
      </w:del>
      <w:ins w:id="100" w:author="Autor">
        <w:r w:rsidR="001955A0" w:rsidRPr="001955A0">
          <w:t xml:space="preserve"> Po nápravě věcně správného zařazení typů podpory mezi účelovou a institucionální se bude usilovat o takový poměr obou typů podpory, který nebude vyvolávat zbytečně vysokou administrativní zátěž a poskytne pracovníkům výzkumných organizací přiměřenou jistotu</w:t>
        </w:r>
        <w:r w:rsidR="001955A0">
          <w:t>.</w:t>
        </w:r>
      </w:ins>
    </w:p>
    <w:p w14:paraId="599661DC" w14:textId="1A2BDC1C" w:rsidR="00FF1A20" w:rsidRPr="00FF1A20" w:rsidRDefault="001D54C0" w:rsidP="008228E1">
      <w:pPr>
        <w:pStyle w:val="textodstavec"/>
      </w:pPr>
      <w:del w:id="101" w:author="Autor">
        <w:r w:rsidRPr="00FF1A20" w:rsidDel="00FC1835">
          <w:delText>Nakládání</w:delText>
        </w:r>
        <w:r w:rsidR="0051656F" w:rsidDel="00FC1835">
          <w:delText xml:space="preserve"> s </w:delText>
        </w:r>
        <w:r w:rsidRPr="00FF1A20" w:rsidDel="00FC1835">
          <w:delText>duševním vla</w:delText>
        </w:r>
        <w:r w:rsidR="00E64A3B" w:rsidDel="00FC1835">
          <w:delText>stnictvím není</w:delText>
        </w:r>
        <w:r w:rsidR="009C0347" w:rsidDel="00FC1835">
          <w:delText xml:space="preserve"> v </w:delText>
        </w:r>
        <w:r w:rsidR="00E64A3B" w:rsidDel="00FC1835">
          <w:delText>ČR</w:delText>
        </w:r>
        <w:r w:rsidRPr="00FF1A20" w:rsidDel="00FC1835">
          <w:delText xml:space="preserve"> na dobré úrovni</w:delText>
        </w:r>
        <w:r w:rsidR="00406965" w:rsidDel="00FC1835">
          <w:delText xml:space="preserve"> a </w:delText>
        </w:r>
        <w:r w:rsidRPr="00FF1A20" w:rsidDel="00FC1835">
          <w:delText xml:space="preserve">je zde značný prostor pro zlepšení. </w:delText>
        </w:r>
        <w:r w:rsidR="00CD4CC8" w:rsidRPr="00CD4CC8" w:rsidDel="00FC1835">
          <w:delText>Není dostatečně využívána průmyslově</w:delText>
        </w:r>
        <w:r w:rsidR="00046916" w:rsidDel="00FC1835">
          <w:delText>-</w:delText>
        </w:r>
        <w:r w:rsidR="00CD4CC8" w:rsidRPr="00CD4CC8" w:rsidDel="00FC1835">
          <w:delText xml:space="preserve">právní ochrana. </w:delText>
        </w:r>
        <w:r w:rsidRPr="00CD4CC8" w:rsidDel="00FC1835">
          <w:delText>Tato</w:delText>
        </w:r>
        <w:r w:rsidRPr="00FF1A20" w:rsidDel="00FC1835">
          <w:delText xml:space="preserve"> oblast není řešena </w:delText>
        </w:r>
        <w:r w:rsidR="00675046" w:rsidDel="00FC1835">
          <w:delText>dostatečně</w:delText>
        </w:r>
        <w:r w:rsidR="00675046" w:rsidRPr="00FF1A20" w:rsidDel="00FC1835">
          <w:delText xml:space="preserve"> </w:delText>
        </w:r>
        <w:r w:rsidRPr="00FF1A20" w:rsidDel="00FC1835">
          <w:delText xml:space="preserve">ani na koncepční úrovni. </w:delText>
        </w:r>
      </w:del>
      <w:ins w:id="102" w:author="Autor">
        <w:r w:rsidR="00FC1835" w:rsidRPr="00FC1835">
          <w:t>Využívání nástrojů právní ochrany duševního vlastnictví, především patentové ochrany</w:t>
        </w:r>
        <w:r w:rsidR="00F3657B">
          <w:t>,</w:t>
        </w:r>
        <w:r w:rsidR="00FC1835" w:rsidRPr="00FC1835">
          <w:t xml:space="preserve"> reflektuje pozici českého průmyslu orientovaného převážně na subdodávky v rámci hodnotových řetězců. Systematická podpora ochrany duševního vlastnictví není dostatečně koncepční. </w:t>
        </w:r>
      </w:ins>
      <w:r w:rsidRPr="00FF1A20">
        <w:t xml:space="preserve">Konkrétně </w:t>
      </w:r>
      <w:r w:rsidR="00E64A3B">
        <w:t xml:space="preserve">NP </w:t>
      </w:r>
      <w:proofErr w:type="spellStart"/>
      <w:r w:rsidR="00E64A3B">
        <w:t>VaVaI</w:t>
      </w:r>
      <w:proofErr w:type="spellEnd"/>
      <w:r w:rsidR="00E64A3B">
        <w:t xml:space="preserve"> </w:t>
      </w:r>
      <w:r w:rsidRPr="00FF1A20">
        <w:t>2016–2020 problematiku ochrany duševního vlastnictví neřeší</w:t>
      </w:r>
      <w:r w:rsidR="00406965">
        <w:t xml:space="preserve"> a </w:t>
      </w:r>
      <w:r w:rsidRPr="00FF1A20">
        <w:t>tato problematika není zahrnuta do žádných jejích cílů</w:t>
      </w:r>
      <w:r w:rsidR="00406965">
        <w:t xml:space="preserve"> a </w:t>
      </w:r>
      <w:r w:rsidRPr="00FF1A20">
        <w:t xml:space="preserve">nejsou stanovena žádná konkrétní opatření. </w:t>
      </w:r>
      <w:r w:rsidR="00E5680E">
        <w:t xml:space="preserve">Ukazatele </w:t>
      </w:r>
      <w:r w:rsidRPr="00FF1A20">
        <w:t>Počet PCT přihlášek na mil. obyvatel</w:t>
      </w:r>
      <w:r w:rsidR="00406965">
        <w:t xml:space="preserve"> a </w:t>
      </w:r>
      <w:r w:rsidR="00E5680E">
        <w:t>V</w:t>
      </w:r>
      <w:r w:rsidRPr="00FF1A20">
        <w:t>ýnosy</w:t>
      </w:r>
      <w:r w:rsidR="00406965">
        <w:t xml:space="preserve"> z </w:t>
      </w:r>
      <w:r w:rsidRPr="00FF1A20">
        <w:t>prodeje licencí patentů používá</w:t>
      </w:r>
      <w:bookmarkStart w:id="103" w:name="_GoBack"/>
      <w:bookmarkEnd w:id="103"/>
      <w:r w:rsidRPr="00FF1A20">
        <w:t xml:space="preserve"> </w:t>
      </w:r>
      <w:r w:rsidR="00E64A3B">
        <w:t xml:space="preserve">NP </w:t>
      </w:r>
      <w:proofErr w:type="spellStart"/>
      <w:r w:rsidR="00E64A3B">
        <w:t>VaVaI</w:t>
      </w:r>
      <w:proofErr w:type="spellEnd"/>
      <w:r w:rsidR="00E64A3B">
        <w:t xml:space="preserve"> </w:t>
      </w:r>
      <w:r w:rsidRPr="00FF1A20">
        <w:t>2016–2020 pouze jako indikátory jiných stanovených cílů. Ani cíle</w:t>
      </w:r>
      <w:r w:rsidR="009C0347">
        <w:t xml:space="preserve"> v </w:t>
      </w:r>
      <w:r w:rsidRPr="00FF1A20">
        <w:t xml:space="preserve">Národní </w:t>
      </w:r>
      <w:del w:id="104" w:author="Autor">
        <w:r w:rsidRPr="00FF1A20" w:rsidDel="004C6B79">
          <w:delText xml:space="preserve">RIS3 </w:delText>
        </w:r>
      </w:del>
      <w:ins w:id="105" w:author="Autor">
        <w:r w:rsidR="000D67A8">
          <w:t xml:space="preserve">výzkumné a inovační </w:t>
        </w:r>
        <w:r w:rsidR="004C6B79">
          <w:t>strategii</w:t>
        </w:r>
        <w:r w:rsidR="004C6B79" w:rsidRPr="004C6B79">
          <w:t xml:space="preserve"> pro inteligentní specializaci ČR 2021-2027</w:t>
        </w:r>
        <w:r w:rsidR="004C6B79">
          <w:t xml:space="preserve"> </w:t>
        </w:r>
      </w:ins>
      <w:r w:rsidRPr="00FF1A20">
        <w:t>nezahrnují podporu ochrany duševního vlastnictví. Zlepšení</w:t>
      </w:r>
      <w:r w:rsidR="009C0347">
        <w:t xml:space="preserve"> v </w:t>
      </w:r>
      <w:r w:rsidRPr="00FF1A20">
        <w:t>této oblasti má potenciál přispět</w:t>
      </w:r>
      <w:r w:rsidR="00406965">
        <w:t xml:space="preserve"> k </w:t>
      </w:r>
      <w:r w:rsidRPr="00FF1A20">
        <w:t>lepšímu výsledku</w:t>
      </w:r>
      <w:r w:rsidR="009C0347">
        <w:t xml:space="preserve"> v </w:t>
      </w:r>
      <w:r w:rsidRPr="00FF1A20">
        <w:t>ce</w:t>
      </w:r>
      <w:r w:rsidR="00E64A3B">
        <w:t>lkovém hodnocení ČR</w:t>
      </w:r>
      <w:r w:rsidRPr="00FF1A20">
        <w:t xml:space="preserve"> dle SII</w:t>
      </w:r>
      <w:r w:rsidR="00406965">
        <w:t xml:space="preserve"> a </w:t>
      </w:r>
      <w:r w:rsidRPr="00FF1A20">
        <w:t>GII</w:t>
      </w:r>
      <w:r w:rsidR="00406965">
        <w:t xml:space="preserve"> a </w:t>
      </w:r>
      <w:r w:rsidRPr="00FF1A20">
        <w:t>především</w:t>
      </w:r>
      <w:r w:rsidR="00406965">
        <w:t xml:space="preserve"> k </w:t>
      </w:r>
      <w:r w:rsidRPr="00FF1A20">
        <w:t>lepšímu výsledku celkového stavu ekonomiky.</w:t>
      </w:r>
      <w:r w:rsidR="00E64A3B">
        <w:t xml:space="preserve"> ČR</w:t>
      </w:r>
      <w:r w:rsidR="00406965">
        <w:t xml:space="preserve"> z </w:t>
      </w:r>
      <w:r>
        <w:t xml:space="preserve">pohledu počtu </w:t>
      </w:r>
      <w:r w:rsidRPr="00FF1A20">
        <w:t>přihlášek PCT patentů výrazně zaostává za průměrem EU,</w:t>
      </w:r>
      <w:r w:rsidR="0051656F">
        <w:t xml:space="preserve"> i </w:t>
      </w:r>
      <w:r w:rsidRPr="00FF1A20">
        <w:t>přesto, že během posledních let došlo</w:t>
      </w:r>
      <w:r w:rsidR="00406965">
        <w:t xml:space="preserve"> k </w:t>
      </w:r>
      <w:r w:rsidRPr="00FF1A20">
        <w:t>mírnému nárůstu, který je však zanedbatelný.</w:t>
      </w:r>
      <w:r>
        <w:t xml:space="preserve"> To dokládá </w:t>
      </w:r>
      <w:r w:rsidR="00FF1A20" w:rsidRPr="00FF1A20">
        <w:t>sub-ind</w:t>
      </w:r>
      <w:r>
        <w:t>ex SII</w:t>
      </w:r>
      <w:r w:rsidR="00E5680E">
        <w:t>:</w:t>
      </w:r>
      <w:r>
        <w:t xml:space="preserve"> Duševní </w:t>
      </w:r>
      <w:r w:rsidRPr="00CD4CC8">
        <w:t>vlastnictví</w:t>
      </w:r>
      <w:r w:rsidR="00CD4CC8" w:rsidRPr="00CD4CC8">
        <w:rPr>
          <w:rStyle w:val="Znakapoznpodarou"/>
        </w:rPr>
        <w:footnoteReference w:id="9"/>
      </w:r>
      <w:r w:rsidRPr="00CD4CC8">
        <w:t>.</w:t>
      </w:r>
      <w:r w:rsidR="009C0347">
        <w:t xml:space="preserve"> V </w:t>
      </w:r>
      <w:r w:rsidR="00FF1A20" w:rsidRPr="00FF1A20">
        <w:t>celkovém p</w:t>
      </w:r>
      <w:r w:rsidR="00E64A3B">
        <w:t>ořadí dle SII je ČR</w:t>
      </w:r>
      <w:r w:rsidR="00FF1A20" w:rsidRPr="00FF1A20">
        <w:t xml:space="preserve"> stabilně ve středu porovnávaných zemí,</w:t>
      </w:r>
      <w:r w:rsidR="009C0347">
        <w:t xml:space="preserve"> v </w:t>
      </w:r>
      <w:r w:rsidR="00FF1A20" w:rsidRPr="00FF1A20">
        <w:t>hodnotě sub indexu Duševní vlastnictví je stabilně až okolo 20. místa.</w:t>
      </w:r>
      <w:r w:rsidR="009C0347">
        <w:t xml:space="preserve"> </w:t>
      </w:r>
      <w:r w:rsidR="009C0347" w:rsidRPr="00860425">
        <w:t>V</w:t>
      </w:r>
      <w:r w:rsidR="00860425" w:rsidRPr="00D17F10">
        <w:t xml:space="preserve"> případě</w:t>
      </w:r>
      <w:r w:rsidR="009C0347" w:rsidRPr="00860425">
        <w:t> </w:t>
      </w:r>
      <w:r w:rsidR="00FF1A20" w:rsidRPr="00860425">
        <w:t>indexu GII, který definuje Světová organizace duševního vlastnictví,</w:t>
      </w:r>
      <w:r w:rsidR="00406965" w:rsidRPr="00490FCE">
        <w:t xml:space="preserve"> </w:t>
      </w:r>
      <w:r w:rsidR="00FF1A20" w:rsidRPr="00860425">
        <w:t>je</w:t>
      </w:r>
      <w:r w:rsidR="009C0347" w:rsidRPr="00860425">
        <w:t xml:space="preserve"> </w:t>
      </w:r>
      <w:r w:rsidR="00860425" w:rsidRPr="00D17F10">
        <w:t xml:space="preserve">aktuálně </w:t>
      </w:r>
      <w:r w:rsidR="00FF1A20" w:rsidRPr="00490FCE">
        <w:t xml:space="preserve">porovnáváno celkem </w:t>
      </w:r>
      <w:r w:rsidR="00E64A3B" w:rsidRPr="00860425">
        <w:t>12</w:t>
      </w:r>
      <w:r w:rsidR="00860425" w:rsidRPr="00D17F10">
        <w:t>9</w:t>
      </w:r>
      <w:r w:rsidR="00E64A3B" w:rsidRPr="00860425">
        <w:t xml:space="preserve"> států světa</w:t>
      </w:r>
      <w:r w:rsidR="00860425" w:rsidRPr="00D17F10">
        <w:t>.</w:t>
      </w:r>
      <w:r w:rsidR="00E64A3B" w:rsidRPr="00860425">
        <w:t xml:space="preserve"> ČR</w:t>
      </w:r>
      <w:r w:rsidR="00FF1A20" w:rsidRPr="00490FCE">
        <w:t xml:space="preserve"> </w:t>
      </w:r>
      <w:r w:rsidR="00860425" w:rsidRPr="00D17F10">
        <w:t xml:space="preserve">z pohledu sub-indikátoru duševního vlastnictví </w:t>
      </w:r>
      <w:r w:rsidR="00FF1A20" w:rsidRPr="00860425">
        <w:t xml:space="preserve">obsadila celkově </w:t>
      </w:r>
      <w:r w:rsidR="00860425" w:rsidRPr="00D17F10">
        <w:t>19</w:t>
      </w:r>
      <w:r w:rsidR="00FF1A20" w:rsidRPr="00860425">
        <w:t>. místo</w:t>
      </w:r>
      <w:r w:rsidR="00406965" w:rsidRPr="00860425">
        <w:t xml:space="preserve"> z </w:t>
      </w:r>
      <w:r w:rsidR="00E64A3B" w:rsidRPr="00490FCE">
        <w:t>EU28</w:t>
      </w:r>
      <w:r w:rsidR="00FF1A20" w:rsidRPr="00490FCE">
        <w:t xml:space="preserve">. </w:t>
      </w:r>
    </w:p>
    <w:p w14:paraId="79352024" w14:textId="4E55D9B2" w:rsidR="00FF1A20" w:rsidRPr="00FF1A20" w:rsidRDefault="00FF1A20" w:rsidP="008228E1">
      <w:pPr>
        <w:pStyle w:val="textodstavec"/>
      </w:pPr>
      <w:r w:rsidRPr="00FF1A20">
        <w:t>Pro nastavení</w:t>
      </w:r>
      <w:r w:rsidR="00406965">
        <w:t xml:space="preserve"> a </w:t>
      </w:r>
      <w:r w:rsidRPr="00FF1A20">
        <w:t xml:space="preserve">řízení systému </w:t>
      </w:r>
      <w:proofErr w:type="spellStart"/>
      <w:r w:rsidRPr="00FF1A20">
        <w:t>VaVaI</w:t>
      </w:r>
      <w:proofErr w:type="spellEnd"/>
      <w:r w:rsidRPr="00FF1A20">
        <w:t>, zejména</w:t>
      </w:r>
      <w:r w:rsidR="0051656F">
        <w:t xml:space="preserve"> s </w:t>
      </w:r>
      <w:r w:rsidRPr="00FF1A20">
        <w:t xml:space="preserve">ohledem na zajištění jednotného systému podpory </w:t>
      </w:r>
      <w:proofErr w:type="spellStart"/>
      <w:r w:rsidR="00E64A3B">
        <w:t>VaVaI</w:t>
      </w:r>
      <w:proofErr w:type="spellEnd"/>
      <w:r w:rsidR="00E64A3B">
        <w:t xml:space="preserve"> </w:t>
      </w:r>
      <w:r w:rsidRPr="00FF1A20">
        <w:t>na národní úrovni, je bezesporu důležité</w:t>
      </w:r>
      <w:r w:rsidR="0051656F">
        <w:t xml:space="preserve"> i </w:t>
      </w:r>
      <w:r w:rsidRPr="00FF1A20">
        <w:t>politické prostředí dané země. Podle GII se politická stabilita</w:t>
      </w:r>
      <w:r w:rsidR="00406965">
        <w:t xml:space="preserve"> a </w:t>
      </w:r>
      <w:r w:rsidRPr="00FF1A20">
        <w:t>bezpečí řadí mezi silné stránky ČR. N</w:t>
      </w:r>
      <w:r w:rsidR="00E64A3B">
        <w:t>a druhé straně</w:t>
      </w:r>
      <w:r w:rsidR="009C0347">
        <w:t xml:space="preserve"> v </w:t>
      </w:r>
      <w:r w:rsidR="00E64A3B">
        <w:t>ČR</w:t>
      </w:r>
      <w:r w:rsidRPr="00FF1A20">
        <w:t xml:space="preserve"> jsou pravidla pro propuštění zaměstnance jedny</w:t>
      </w:r>
      <w:r w:rsidR="00406965">
        <w:t xml:space="preserve"> z </w:t>
      </w:r>
      <w:r w:rsidRPr="00FF1A20">
        <w:t>nejpřísnějších</w:t>
      </w:r>
      <w:r w:rsidR="009C0347">
        <w:t xml:space="preserve"> v </w:t>
      </w:r>
      <w:r w:rsidRPr="00FF1A20">
        <w:t>Evropě, což je</w:t>
      </w:r>
      <w:r w:rsidR="009C0347">
        <w:t xml:space="preserve"> v </w:t>
      </w:r>
      <w:r w:rsidRPr="00FF1A20">
        <w:t>rámci GII považováno za slabou stránku. Náklady na propuštění zaměstnance jsou příliš vysoké, stejně tak délka podpory</w:t>
      </w:r>
      <w:r w:rsidR="009C0347">
        <w:t xml:space="preserve"> v </w:t>
      </w:r>
      <w:r w:rsidRPr="00FF1A20">
        <w:t>nezaměstnanosti je příliš dlouhá. Slabou stránku Nastavení</w:t>
      </w:r>
      <w:r w:rsidR="00406965">
        <w:t xml:space="preserve"> a </w:t>
      </w:r>
      <w:r w:rsidRPr="00FF1A20">
        <w:t xml:space="preserve">řízení systému </w:t>
      </w:r>
      <w:proofErr w:type="spellStart"/>
      <w:r w:rsidRPr="00FF1A20">
        <w:t>VaVaI</w:t>
      </w:r>
      <w:proofErr w:type="spellEnd"/>
      <w:r w:rsidRPr="00FF1A20">
        <w:t xml:space="preserve"> pravděpodobně nelze považovat za klíč</w:t>
      </w:r>
      <w:r w:rsidR="00406965">
        <w:t xml:space="preserve"> k </w:t>
      </w:r>
      <w:r w:rsidRPr="00FF1A20">
        <w:t>řešení, nicméně je dobré vést</w:t>
      </w:r>
      <w:r w:rsidR="009C0347">
        <w:t xml:space="preserve"> v </w:t>
      </w:r>
      <w:r w:rsidRPr="00FF1A20">
        <w:t>patrnosti, že</w:t>
      </w:r>
      <w:r w:rsidR="009C0347">
        <w:t xml:space="preserve"> v </w:t>
      </w:r>
      <w:r w:rsidRPr="00FF1A20">
        <w:t>období ekonomické krize mohou nedostatky</w:t>
      </w:r>
      <w:r w:rsidR="009C0347">
        <w:t xml:space="preserve"> v </w:t>
      </w:r>
      <w:r w:rsidRPr="00FF1A20">
        <w:t>oblasti nastavení</w:t>
      </w:r>
      <w:r w:rsidR="00406965">
        <w:t xml:space="preserve"> a </w:t>
      </w:r>
      <w:r w:rsidRPr="00FF1A20">
        <w:t xml:space="preserve">řízení systému </w:t>
      </w:r>
      <w:proofErr w:type="spellStart"/>
      <w:r w:rsidRPr="00FF1A20">
        <w:t>VaVaI</w:t>
      </w:r>
      <w:proofErr w:type="spellEnd"/>
      <w:r w:rsidRPr="00FF1A20">
        <w:t xml:space="preserve"> vést</w:t>
      </w:r>
      <w:r w:rsidR="00406965">
        <w:t xml:space="preserve"> k </w:t>
      </w:r>
      <w:r w:rsidRPr="00FF1A20">
        <w:t>problémům</w:t>
      </w:r>
      <w:r w:rsidR="009C0347">
        <w:t xml:space="preserve"> v </w:t>
      </w:r>
      <w:r w:rsidRPr="00FF1A20">
        <w:t>odvětvích ekonomiky jako je např. automobilový průmysl, který hraje důležitou roli</w:t>
      </w:r>
      <w:r w:rsidR="0051656F">
        <w:t xml:space="preserve"> i </w:t>
      </w:r>
      <w:r w:rsidR="009C0347">
        <w:t>v </w:t>
      </w:r>
      <w:ins w:id="106" w:author="Autor">
        <w:r w:rsidR="00AD2C40">
          <w:t>národním</w:t>
        </w:r>
      </w:ins>
      <w:del w:id="107" w:author="Autor">
        <w:r w:rsidRPr="00FF1A20" w:rsidDel="00AD2C40">
          <w:delText>českém</w:delText>
        </w:r>
      </w:del>
      <w:r w:rsidR="00E64A3B">
        <w:t xml:space="preserve"> </w:t>
      </w:r>
      <w:proofErr w:type="spellStart"/>
      <w:r w:rsidR="00E64A3B">
        <w:t>VaVaI</w:t>
      </w:r>
      <w:proofErr w:type="spellEnd"/>
      <w:r w:rsidRPr="00FF1A20">
        <w:t>.</w:t>
      </w:r>
    </w:p>
    <w:p w14:paraId="061F0283" w14:textId="6976FBAE" w:rsidR="00FF1A20" w:rsidRPr="00FF1A20" w:rsidRDefault="00C173C2" w:rsidP="00FF1A20">
      <w:pPr>
        <w:jc w:val="both"/>
        <w:rPr>
          <w:rFonts w:ascii="Arial" w:hAnsi="Arial" w:cs="Arial"/>
          <w:b/>
        </w:rPr>
      </w:pPr>
      <w:r>
        <w:rPr>
          <w:rFonts w:ascii="Arial" w:hAnsi="Arial" w:cs="Arial"/>
          <w:b/>
        </w:rPr>
        <w:t>M</w:t>
      </w:r>
      <w:r w:rsidRPr="00C173C2">
        <w:rPr>
          <w:rFonts w:ascii="Arial" w:hAnsi="Arial" w:cs="Arial"/>
          <w:b/>
        </w:rPr>
        <w:t xml:space="preserve">otivace lidí k výzkumné kariéře </w:t>
      </w:r>
    </w:p>
    <w:p w14:paraId="6EB011C3" w14:textId="7A1000BA" w:rsidR="00FF1A20" w:rsidRPr="00FF1A20" w:rsidRDefault="00FF1A20" w:rsidP="008228E1">
      <w:pPr>
        <w:pStyle w:val="textodstavec"/>
      </w:pPr>
      <w:r w:rsidRPr="00FF1A20">
        <w:t xml:space="preserve">Prostředí </w:t>
      </w:r>
      <w:proofErr w:type="spellStart"/>
      <w:r w:rsidR="00D828E4">
        <w:t>VaVaI</w:t>
      </w:r>
      <w:proofErr w:type="spellEnd"/>
      <w:r w:rsidR="00D828E4">
        <w:t xml:space="preserve"> ve veřejném sektoru</w:t>
      </w:r>
      <w:r w:rsidRPr="00FF1A20">
        <w:t xml:space="preserve"> se od prostředí soukromého sektoru do značné míry liší,</w:t>
      </w:r>
      <w:r w:rsidR="00406965">
        <w:t xml:space="preserve"> a </w:t>
      </w:r>
      <w:r w:rsidRPr="00FF1A20">
        <w:t>to zejména</w:t>
      </w:r>
      <w:r w:rsidR="009C0347">
        <w:t xml:space="preserve"> v </w:t>
      </w:r>
      <w:r w:rsidRPr="00FF1A20">
        <w:t>intenzitě tlaku na výsledky</w:t>
      </w:r>
      <w:r w:rsidR="00406965">
        <w:t xml:space="preserve"> a </w:t>
      </w:r>
      <w:r w:rsidRPr="00FF1A20">
        <w:t xml:space="preserve">efektivitu </w:t>
      </w:r>
      <w:proofErr w:type="spellStart"/>
      <w:r w:rsidR="002F4406">
        <w:t>VaV</w:t>
      </w:r>
      <w:proofErr w:type="spellEnd"/>
      <w:r w:rsidR="002F4406">
        <w:t xml:space="preserve"> </w:t>
      </w:r>
      <w:r w:rsidRPr="00FF1A20">
        <w:t xml:space="preserve">(ty se dále velmi liší mezi </w:t>
      </w:r>
      <w:r w:rsidRPr="00FF1A20">
        <w:lastRenderedPageBreak/>
        <w:t>jednotlivými výzkumnými organizacemi). Uvedené se často odráží</w:t>
      </w:r>
      <w:r w:rsidR="009C0347">
        <w:t xml:space="preserve"> v </w:t>
      </w:r>
      <w:r w:rsidRPr="00FF1A20">
        <w:t>nejasné koncepci rozvoje jednotlivých výzkumných organizací (včetně implementačního rámce),</w:t>
      </w:r>
      <w:r w:rsidR="009C0347">
        <w:t xml:space="preserve"> v </w:t>
      </w:r>
      <w:r w:rsidRPr="00FF1A20">
        <w:t>nedostatečném fungování personálních procesů</w:t>
      </w:r>
      <w:r w:rsidR="00406965">
        <w:t xml:space="preserve"> a </w:t>
      </w:r>
      <w:r w:rsidRPr="00FF1A20">
        <w:t>také</w:t>
      </w:r>
      <w:r w:rsidR="009C0347">
        <w:t xml:space="preserve"> v </w:t>
      </w:r>
      <w:r w:rsidRPr="00FF1A20">
        <w:t>nedostatečném působení nástrojů či jejich absenci, které by pomohly zmíněné nedostatky současného systému eliminovat. Podle zacílení těchto nástrojů by ČR měla vědomě eliminovat problém</w:t>
      </w:r>
      <w:r w:rsidR="0051656F">
        <w:t xml:space="preserve"> s </w:t>
      </w:r>
      <w:r w:rsidRPr="00FF1A20">
        <w:t>nedostatkem pracovníků</w:t>
      </w:r>
      <w:r w:rsidR="0051656F">
        <w:t xml:space="preserve"> s </w:t>
      </w:r>
      <w:r w:rsidRPr="00FF1A20">
        <w:t>technickým vzděláním</w:t>
      </w:r>
      <w:r w:rsidR="00406965">
        <w:t xml:space="preserve"> a </w:t>
      </w:r>
      <w:r w:rsidRPr="00FF1A20">
        <w:t>expertů, kteří budou schopni pracovat</w:t>
      </w:r>
      <w:r w:rsidR="009C0347">
        <w:t xml:space="preserve"> v </w:t>
      </w:r>
      <w:r w:rsidRPr="00FF1A20">
        <w:t>multidisciplinárních týmech. Nedostatečný počet „domácích“ odborníků</w:t>
      </w:r>
      <w:r w:rsidR="009C0347">
        <w:t xml:space="preserve"> v </w:t>
      </w:r>
      <w:r w:rsidRPr="00FF1A20">
        <w:t xml:space="preserve">jednotlivých oblastech </w:t>
      </w:r>
      <w:proofErr w:type="spellStart"/>
      <w:r w:rsidR="002F4406">
        <w:t>VaVaI</w:t>
      </w:r>
      <w:proofErr w:type="spellEnd"/>
      <w:r w:rsidR="002F4406">
        <w:t xml:space="preserve"> </w:t>
      </w:r>
      <w:r w:rsidRPr="00FF1A20">
        <w:t>lze také do jisté míry kompenzovat podporou jejich příchodu</w:t>
      </w:r>
      <w:r w:rsidR="00406965">
        <w:t xml:space="preserve"> z </w:t>
      </w:r>
      <w:r w:rsidRPr="00FF1A20">
        <w:t>jiných zemí. Jedná se</w:t>
      </w:r>
      <w:r w:rsidR="00406965">
        <w:t xml:space="preserve"> o </w:t>
      </w:r>
      <w:r w:rsidRPr="00FF1A20">
        <w:t>podporu zahraničních studentů ke studiu přírodovědných</w:t>
      </w:r>
      <w:r w:rsidR="00406965">
        <w:t xml:space="preserve"> a </w:t>
      </w:r>
      <w:r w:rsidR="00103C77">
        <w:t xml:space="preserve">technických oborů na </w:t>
      </w:r>
      <w:r w:rsidRPr="00FF1A20">
        <w:t xml:space="preserve">vysokých školách </w:t>
      </w:r>
      <w:r w:rsidR="00103C77">
        <w:t xml:space="preserve">v ČR </w:t>
      </w:r>
      <w:r w:rsidRPr="00FF1A20">
        <w:t>(např. propagace českých vysokých škol</w:t>
      </w:r>
      <w:r w:rsidR="009C0347">
        <w:t xml:space="preserve"> v </w:t>
      </w:r>
      <w:r w:rsidR="00103C77">
        <w:t>zahraničí, rozšíření</w:t>
      </w:r>
      <w:r w:rsidRPr="00FF1A20">
        <w:t xml:space="preserve"> oborové výuky</w:t>
      </w:r>
      <w:r w:rsidR="009C0347">
        <w:t xml:space="preserve"> v </w:t>
      </w:r>
      <w:r w:rsidRPr="00FF1A20">
        <w:t>angličtině, zvýšení atraktivity prostředí vysokých škol</w:t>
      </w:r>
      <w:r w:rsidR="009C0347">
        <w:t xml:space="preserve"> v </w:t>
      </w:r>
      <w:r w:rsidRPr="00FF1A20">
        <w:t>ČR umožněním dlouhodobého působení zahraničních učitelů apod.)</w:t>
      </w:r>
      <w:r w:rsidR="00406965">
        <w:t xml:space="preserve"> a </w:t>
      </w:r>
      <w:r w:rsidRPr="00FF1A20">
        <w:t>podpora vysoce kvalifikovaných cizinců</w:t>
      </w:r>
      <w:r w:rsidR="009C0347">
        <w:t xml:space="preserve"> v </w:t>
      </w:r>
      <w:r w:rsidRPr="00FF1A20">
        <w:t>technických profesích</w:t>
      </w:r>
      <w:r w:rsidR="00406965">
        <w:t xml:space="preserve"> k </w:t>
      </w:r>
      <w:r w:rsidRPr="00FF1A20">
        <w:t>práci</w:t>
      </w:r>
      <w:r w:rsidR="009C0347">
        <w:t xml:space="preserve"> v </w:t>
      </w:r>
      <w:r w:rsidRPr="00FF1A20">
        <w:t xml:space="preserve">oblasti </w:t>
      </w:r>
      <w:proofErr w:type="spellStart"/>
      <w:r w:rsidR="002F4406">
        <w:t>VaVaI</w:t>
      </w:r>
      <w:proofErr w:type="spellEnd"/>
      <w:r w:rsidR="002F4406">
        <w:t xml:space="preserve"> </w:t>
      </w:r>
      <w:r w:rsidRPr="00FF1A20">
        <w:t>ČR. Stále trvá genderová nevyváženost výzkumných pracovníků</w:t>
      </w:r>
      <w:r w:rsidR="00363FBB">
        <w:t>. - zatímco v doktorském studiu podíl žen roste a činí 45 %, mezi výzkumníky naopak od r. 2005 klesá a činí 23 %. Ž</w:t>
      </w:r>
      <w:r w:rsidR="007516E7">
        <w:t xml:space="preserve">eny často po ukončení doktorského studia do oblasti </w:t>
      </w:r>
      <w:proofErr w:type="spellStart"/>
      <w:r w:rsidR="002F4406">
        <w:t>VaVaI</w:t>
      </w:r>
      <w:proofErr w:type="spellEnd"/>
      <w:r w:rsidR="002F4406">
        <w:t xml:space="preserve"> </w:t>
      </w:r>
      <w:r w:rsidR="007516E7" w:rsidRPr="00DF5D73">
        <w:t xml:space="preserve">nevstupují, </w:t>
      </w:r>
      <w:r w:rsidR="00675046">
        <w:t>tedy</w:t>
      </w:r>
      <w:r w:rsidR="009C0347">
        <w:t xml:space="preserve"> v </w:t>
      </w:r>
      <w:r w:rsidR="007516E7" w:rsidRPr="00DF5D73">
        <w:t>ČR není naplno využit potenciál lidí</w:t>
      </w:r>
      <w:r w:rsidR="0051656F">
        <w:t xml:space="preserve"> s </w:t>
      </w:r>
      <w:r w:rsidR="007516E7" w:rsidRPr="00DF5D73">
        <w:t>vědeckou kvalifikací</w:t>
      </w:r>
      <w:r w:rsidR="007516E7">
        <w:t xml:space="preserve">. </w:t>
      </w:r>
      <w:r w:rsidRPr="002045E8">
        <w:t>Nedostatečné</w:t>
      </w:r>
      <w:r w:rsidRPr="00FF1A20">
        <w:t xml:space="preserve"> podmínky pro kombinaci vědecké kariéry</w:t>
      </w:r>
      <w:r w:rsidR="00406965">
        <w:t xml:space="preserve"> a </w:t>
      </w:r>
      <w:r w:rsidRPr="00FF1A20">
        <w:t>rodičovské role může umocňovat genderovou nevyváženost, což mj. souvisí</w:t>
      </w:r>
      <w:r w:rsidR="0051656F">
        <w:t xml:space="preserve"> s </w:t>
      </w:r>
      <w:r w:rsidRPr="00FF1A20">
        <w:t>délkou doby strávené na rodičovské dovolené, která je</w:t>
      </w:r>
      <w:r w:rsidR="009C0347">
        <w:t xml:space="preserve"> v </w:t>
      </w:r>
      <w:r w:rsidRPr="00FF1A20">
        <w:t>ČR jednou</w:t>
      </w:r>
      <w:r w:rsidR="00406965">
        <w:t xml:space="preserve"> z </w:t>
      </w:r>
      <w:r w:rsidRPr="00FF1A20">
        <w:t>nejdelších ze států EU.</w:t>
      </w:r>
      <w:r w:rsidR="009C0347">
        <w:t xml:space="preserve"> V </w:t>
      </w:r>
      <w:r w:rsidR="007516E7">
        <w:t xml:space="preserve">této souvislosti je dále nutno upozornit na řadu </w:t>
      </w:r>
      <w:r w:rsidR="007516E7" w:rsidRPr="00F149C8">
        <w:t>strukturálních bariér vyplývají</w:t>
      </w:r>
      <w:r w:rsidR="007516E7">
        <w:t>cích ze samotného nastavení vědy</w:t>
      </w:r>
      <w:r w:rsidR="00797353">
        <w:t>. Například povinná mobilita</w:t>
      </w:r>
      <w:r w:rsidR="007516E7" w:rsidRPr="00F149C8">
        <w:t xml:space="preserve"> bez další podpory, excelence nezohledňující kariérní přestávky, nízké mzdy neumo</w:t>
      </w:r>
      <w:r w:rsidR="00797353">
        <w:t xml:space="preserve">žňující platit si hlídání apod. Je tedy nutné zaměřit se na změnu nastavení </w:t>
      </w:r>
      <w:r w:rsidR="00D96341">
        <w:t xml:space="preserve">systému </w:t>
      </w:r>
      <w:r w:rsidR="007516E7" w:rsidRPr="00F149C8">
        <w:t xml:space="preserve">podmínek </w:t>
      </w:r>
      <w:r w:rsidR="00D96341">
        <w:t>tak, aby neodváděl pozornost od samotné vědecké práce</w:t>
      </w:r>
      <w:r w:rsidR="00EB030A">
        <w:rPr>
          <w:rStyle w:val="Znakapoznpodarou"/>
        </w:rPr>
        <w:footnoteReference w:id="10"/>
      </w:r>
      <w:r w:rsidR="00D96341">
        <w:t>.</w:t>
      </w:r>
      <w:r w:rsidR="009C0347">
        <w:t xml:space="preserve"> V </w:t>
      </w:r>
      <w:r w:rsidRPr="00FF1A20">
        <w:t>rámci GII je považován počet zam</w:t>
      </w:r>
      <w:r w:rsidR="00D96341">
        <w:t xml:space="preserve">ěstnaných žen ve </w:t>
      </w:r>
      <w:proofErr w:type="spellStart"/>
      <w:r w:rsidR="00D96341">
        <w:t>VaV</w:t>
      </w:r>
      <w:proofErr w:type="spellEnd"/>
      <w:r w:rsidR="009C0347">
        <w:t xml:space="preserve"> v </w:t>
      </w:r>
      <w:r w:rsidR="00536B43">
        <w:t>ČR</w:t>
      </w:r>
      <w:r w:rsidRPr="00FF1A20">
        <w:t xml:space="preserve"> za slabou stránku.</w:t>
      </w:r>
      <w:r w:rsidR="00EC7D24">
        <w:t xml:space="preserve"> </w:t>
      </w:r>
      <w:r w:rsidR="00EC7D24" w:rsidRPr="00EC7D24">
        <w:t>Chceme-li zlepšit pozici ČR</w:t>
      </w:r>
      <w:r w:rsidR="009C0347">
        <w:t xml:space="preserve"> v </w:t>
      </w:r>
      <w:r w:rsidR="00EC7D24" w:rsidRPr="00EC7D24">
        <w:t>souhrnném inovačním indexu SII, je nutno vést</w:t>
      </w:r>
      <w:r w:rsidR="009C0347">
        <w:t xml:space="preserve"> v </w:t>
      </w:r>
      <w:r w:rsidR="00EC7D24" w:rsidRPr="00EC7D24">
        <w:t>patrnosti přímou</w:t>
      </w:r>
      <w:r w:rsidR="006B7FA0">
        <w:t xml:space="preserve"> vazbu na Gender </w:t>
      </w:r>
      <w:proofErr w:type="spellStart"/>
      <w:r w:rsidR="006B7FA0">
        <w:t>Equality</w:t>
      </w:r>
      <w:proofErr w:type="spellEnd"/>
      <w:r w:rsidR="006B7FA0">
        <w:t xml:space="preserve"> Index. To </w:t>
      </w:r>
      <w:r w:rsidR="00EC7D24" w:rsidRPr="00EC7D24">
        <w:t>dokládá Analýza implementace závěrů</w:t>
      </w:r>
      <w:r w:rsidR="00365D7A">
        <w:t xml:space="preserve"> Rady EU</w:t>
      </w:r>
      <w:r w:rsidR="00406965">
        <w:t xml:space="preserve"> o </w:t>
      </w:r>
      <w:r w:rsidR="00EC7D24" w:rsidRPr="00EC7D24">
        <w:t>p</w:t>
      </w:r>
      <w:r w:rsidR="006B7FA0">
        <w:t>odpoře genderové rovnosti</w:t>
      </w:r>
      <w:r w:rsidR="009C0347">
        <w:t xml:space="preserve"> v </w:t>
      </w:r>
      <w:proofErr w:type="gramStart"/>
      <w:r w:rsidR="006B7FA0">
        <w:t>ERA</w:t>
      </w:r>
      <w:proofErr w:type="gramEnd"/>
      <w:r w:rsidR="006B7FA0">
        <w:t xml:space="preserve"> </w:t>
      </w:r>
      <w:r w:rsidR="00EC7D24" w:rsidRPr="00EC7D24">
        <w:t>vypracovaná SWG GRI</w:t>
      </w:r>
      <w:ins w:id="108" w:author="Autor">
        <w:r w:rsidR="00200A0F">
          <w:rPr>
            <w:rStyle w:val="Znakapoznpodarou"/>
          </w:rPr>
          <w:footnoteReference w:id="11"/>
        </w:r>
      </w:ins>
      <w:r w:rsidR="00EC7D24" w:rsidRPr="00EC7D24">
        <w:t>, jako</w:t>
      </w:r>
      <w:r w:rsidR="0051656F">
        <w:t xml:space="preserve"> i </w:t>
      </w:r>
      <w:r w:rsidR="00EC7D24" w:rsidRPr="00EC7D24">
        <w:t>zpráva projektu G</w:t>
      </w:r>
      <w:ins w:id="110" w:author="Autor">
        <w:r w:rsidR="00200A0F">
          <w:t>ENDERACTION</w:t>
        </w:r>
      </w:ins>
      <w:del w:id="111" w:author="Autor">
        <w:r w:rsidR="00EC7D24" w:rsidRPr="00EC7D24" w:rsidDel="00200A0F">
          <w:delText>enderaction</w:delText>
        </w:r>
      </w:del>
      <w:r w:rsidR="00EC7D24" w:rsidRPr="00EC7D24">
        <w:t xml:space="preserve">, která </w:t>
      </w:r>
      <w:r w:rsidR="004E6849" w:rsidRPr="004E6849">
        <w:t>byla</w:t>
      </w:r>
      <w:r w:rsidR="00EC7D24" w:rsidRPr="004E6849">
        <w:t xml:space="preserve"> dokončena</w:t>
      </w:r>
      <w:r w:rsidR="009C0347" w:rsidRPr="004E6849">
        <w:t xml:space="preserve"> v </w:t>
      </w:r>
      <w:r w:rsidR="00EC7D24" w:rsidRPr="004E6849">
        <w:t>září 2019</w:t>
      </w:r>
      <w:ins w:id="112" w:author="Autor">
        <w:r w:rsidR="00200A0F">
          <w:rPr>
            <w:rStyle w:val="Znakapoznpodarou"/>
          </w:rPr>
          <w:footnoteReference w:id="12"/>
        </w:r>
      </w:ins>
      <w:r w:rsidR="00EC7D24" w:rsidRPr="004E6849">
        <w:t>, p</w:t>
      </w:r>
      <w:r w:rsidR="00EC7D24" w:rsidRPr="00EC7D24">
        <w:t xml:space="preserve">rokazují korelaci mezi EU </w:t>
      </w:r>
      <w:proofErr w:type="spellStart"/>
      <w:r w:rsidR="00EC7D24" w:rsidRPr="00EC7D24">
        <w:t>Innovation</w:t>
      </w:r>
      <w:proofErr w:type="spellEnd"/>
      <w:r w:rsidR="00EC7D24" w:rsidRPr="00EC7D24">
        <w:t xml:space="preserve"> </w:t>
      </w:r>
      <w:proofErr w:type="spellStart"/>
      <w:r w:rsidR="00EC7D24" w:rsidRPr="00EC7D24">
        <w:t>Scoreboard</w:t>
      </w:r>
      <w:proofErr w:type="spellEnd"/>
      <w:r w:rsidR="00406965">
        <w:t xml:space="preserve"> a </w:t>
      </w:r>
      <w:r w:rsidR="00EC7D24" w:rsidRPr="00EC7D24">
        <w:t xml:space="preserve">Gender </w:t>
      </w:r>
      <w:proofErr w:type="spellStart"/>
      <w:r w:rsidR="00EC7D24" w:rsidRPr="00EC7D24">
        <w:t>Equality</w:t>
      </w:r>
      <w:proofErr w:type="spellEnd"/>
      <w:r w:rsidR="00EC7D24" w:rsidRPr="00EC7D24">
        <w:t xml:space="preserve"> Index</w:t>
      </w:r>
      <w:r w:rsidR="00EC7D24">
        <w:t>.</w:t>
      </w:r>
    </w:p>
    <w:p w14:paraId="73A64C30" w14:textId="3576C8C2" w:rsidR="00FF1A20" w:rsidRPr="00FF1A20" w:rsidRDefault="00FF1A20" w:rsidP="008228E1">
      <w:pPr>
        <w:pStyle w:val="textodstavec"/>
      </w:pPr>
      <w:r w:rsidRPr="00FF1A20">
        <w:t>Ve vazbě na rozvoj znalostní společnosti ČR</w:t>
      </w:r>
      <w:r w:rsidR="00406965">
        <w:t xml:space="preserve"> a </w:t>
      </w:r>
      <w:r w:rsidRPr="00FF1A20">
        <w:t>stále větší uplatňování moderních technologií</w:t>
      </w:r>
      <w:r w:rsidR="0051656F">
        <w:t xml:space="preserve"> i </w:t>
      </w:r>
      <w:r w:rsidR="009C0347">
        <w:t>v </w:t>
      </w:r>
      <w:r w:rsidRPr="00FF1A20">
        <w:t>běžném životě je zapotřebí zvýšit kvalitu vzdělávání na všech typech škol, včetně revize</w:t>
      </w:r>
      <w:r w:rsidR="00406965">
        <w:t xml:space="preserve"> a </w:t>
      </w:r>
      <w:r w:rsidRPr="00FF1A20">
        <w:t>úpravy systému vzdělávání.</w:t>
      </w:r>
      <w:r w:rsidR="009C0347">
        <w:t xml:space="preserve"> V </w:t>
      </w:r>
      <w:r w:rsidRPr="00FF1A20">
        <w:t>souvislosti</w:t>
      </w:r>
      <w:r w:rsidR="0051656F">
        <w:t xml:space="preserve"> s </w:t>
      </w:r>
      <w:r w:rsidRPr="00FF1A20">
        <w:t>očekávaným rozvojem moderních technologií je nezbytné do budoucna zajistit vhodně kvalifikované odborníky</w:t>
      </w:r>
      <w:r w:rsidR="009C0347">
        <w:t xml:space="preserve"> v </w:t>
      </w:r>
      <w:r w:rsidRPr="00FF1A20">
        <w:t>oblastech, jakými jsou zejména ICT</w:t>
      </w:r>
      <w:r w:rsidR="00406965">
        <w:t xml:space="preserve"> a </w:t>
      </w:r>
      <w:r w:rsidRPr="00FF1A20">
        <w:t>digitální technologie, nanotechno</w:t>
      </w:r>
      <w:ins w:id="114" w:author="Autor">
        <w:r w:rsidR="00BA194B">
          <w:t>lo</w:t>
        </w:r>
      </w:ins>
      <w:r w:rsidRPr="00FF1A20">
        <w:t>gie</w:t>
      </w:r>
      <w:r w:rsidR="00406965">
        <w:t xml:space="preserve"> a </w:t>
      </w:r>
      <w:r w:rsidRPr="00FF1A20">
        <w:t>pokročilé materiály, mikroelektronika, biotechnologie</w:t>
      </w:r>
      <w:ins w:id="115" w:author="Autor">
        <w:r w:rsidR="00D52B6B">
          <w:t>, kosmické aktivity, autonomní mobilita</w:t>
        </w:r>
      </w:ins>
      <w:r w:rsidRPr="00FF1A20">
        <w:t xml:space="preserve"> apod. Vzhledem</w:t>
      </w:r>
      <w:r w:rsidR="00406965">
        <w:t xml:space="preserve"> k </w:t>
      </w:r>
      <w:r w:rsidRPr="00FF1A20">
        <w:t xml:space="preserve">rozhodujícímu </w:t>
      </w:r>
      <w:proofErr w:type="spellStart"/>
      <w:r w:rsidRPr="00FF1A20">
        <w:t>megatrendu</w:t>
      </w:r>
      <w:proofErr w:type="spellEnd"/>
      <w:r w:rsidRPr="00FF1A20">
        <w:t xml:space="preserve"> – digitalizaci – je zcela zásadní orientovat se na vytvoření podmínek pro růst počtu odborníků</w:t>
      </w:r>
      <w:r w:rsidR="009C0347">
        <w:t xml:space="preserve"> v</w:t>
      </w:r>
      <w:r w:rsidR="00502D7B">
        <w:t> </w:t>
      </w:r>
      <w:del w:id="116" w:author="Autor">
        <w:r w:rsidR="00502D7B" w:rsidDel="008C2052">
          <w:delText xml:space="preserve">IT </w:delText>
        </w:r>
      </w:del>
      <w:r w:rsidRPr="00FF1A20">
        <w:t>oborech</w:t>
      </w:r>
      <w:ins w:id="117" w:author="Autor">
        <w:r w:rsidR="008C2052">
          <w:t xml:space="preserve"> </w:t>
        </w:r>
        <w:r w:rsidR="00BA194B">
          <w:t>informačních technologií</w:t>
        </w:r>
        <w:del w:id="118" w:author="Autor">
          <w:r w:rsidR="008C2052" w:rsidDel="00BA194B">
            <w:delText>IT</w:delText>
          </w:r>
        </w:del>
      </w:ins>
      <w:r w:rsidRPr="00FF1A20">
        <w:t>.</w:t>
      </w:r>
    </w:p>
    <w:p w14:paraId="4DC5D26F" w14:textId="4F7F4A75" w:rsidR="00FF1A20" w:rsidRPr="00FF1A20" w:rsidRDefault="006E1E3F" w:rsidP="008228E1">
      <w:pPr>
        <w:pStyle w:val="textodstavec"/>
      </w:pPr>
      <w:r>
        <w:t>V </w:t>
      </w:r>
      <w:r w:rsidR="008D5BDA">
        <w:t>p</w:t>
      </w:r>
      <w:r w:rsidR="00103C77">
        <w:t>řipravenosti</w:t>
      </w:r>
      <w:r w:rsidR="008D5BDA">
        <w:t xml:space="preserve"> lidí</w:t>
      </w:r>
      <w:r w:rsidR="00103C77">
        <w:t xml:space="preserve"> pro výzkum</w:t>
      </w:r>
      <w:r w:rsidR="008E2B24">
        <w:t xml:space="preserve"> ČR zaostává za průměrem EU, což dokládají o</w:t>
      </w:r>
      <w:r w:rsidR="00FF1A20" w:rsidRPr="00FF1A20">
        <w:t>ba indexy SII</w:t>
      </w:r>
      <w:r w:rsidR="00406965">
        <w:t xml:space="preserve"> a </w:t>
      </w:r>
      <w:r w:rsidR="00FF1A20" w:rsidRPr="00FF1A20">
        <w:t>GII</w:t>
      </w:r>
      <w:r w:rsidR="008E2B24">
        <w:t>.</w:t>
      </w:r>
      <w:r w:rsidR="00FF1A20" w:rsidRPr="00FF1A20">
        <w:t xml:space="preserve"> SII je spíše zaměřen na počet absolventů doktorského studia, na podíl vyjadřující procento populace ve věku 25–34 let</w:t>
      </w:r>
      <w:r w:rsidR="0051656F">
        <w:t xml:space="preserve"> s </w:t>
      </w:r>
      <w:r w:rsidR="00FF1A20" w:rsidRPr="00FF1A20">
        <w:t>dokončeným terciálním vzděláním či podíl účastníků na celoživotním vzdělávání na populaci. Ve srovnání</w:t>
      </w:r>
      <w:r w:rsidR="0051656F">
        <w:t xml:space="preserve"> s </w:t>
      </w:r>
      <w:r w:rsidR="00FF1A20" w:rsidRPr="00FF1A20">
        <w:t>průměrem EU má</w:t>
      </w:r>
      <w:r w:rsidR="00C14E3E">
        <w:t xml:space="preserve"> ČR</w:t>
      </w:r>
      <w:r w:rsidR="00FF1A20" w:rsidRPr="00FF1A20">
        <w:t xml:space="preserve"> ve všech </w:t>
      </w:r>
      <w:r w:rsidR="00FF1A20" w:rsidRPr="00FF1A20">
        <w:lastRenderedPageBreak/>
        <w:t>případech nedostatečné hodnoty těchto indexů, ačkoliv</w:t>
      </w:r>
      <w:r w:rsidR="009C0347">
        <w:t xml:space="preserve"> v </w:t>
      </w:r>
      <w:r w:rsidR="00FF1A20" w:rsidRPr="00FF1A20">
        <w:t>čase tyto ukazatele rostou. GII je navíc zaměřen na finanční prostředky, které jsou na vzdělávání vynakládány.</w:t>
      </w:r>
      <w:r w:rsidR="00406965">
        <w:t xml:space="preserve"> Z </w:t>
      </w:r>
      <w:r w:rsidR="00FF1A20" w:rsidRPr="00FF1A20">
        <w:t>šetření vyplývá, že výše vynaložených prostředků na vzdělávání</w:t>
      </w:r>
      <w:r w:rsidR="00406965">
        <w:t xml:space="preserve"> a </w:t>
      </w:r>
      <w:r w:rsidR="00FF1A20" w:rsidRPr="00FF1A20">
        <w:t>zejména na vysoké školství, je</w:t>
      </w:r>
      <w:r w:rsidR="009C0347">
        <w:t xml:space="preserve"> v </w:t>
      </w:r>
      <w:r w:rsidR="00FF1A20" w:rsidRPr="00FF1A20">
        <w:t>ČR</w:t>
      </w:r>
      <w:r w:rsidR="009C0347">
        <w:t xml:space="preserve"> v </w:t>
      </w:r>
      <w:r w:rsidR="00FF1A20" w:rsidRPr="00FF1A20">
        <w:t>porovnání</w:t>
      </w:r>
      <w:r w:rsidR="0051656F">
        <w:t xml:space="preserve"> s </w:t>
      </w:r>
      <w:r w:rsidR="00FF1A20" w:rsidRPr="00FF1A20">
        <w:t>ostatními státy EU nedostatečná</w:t>
      </w:r>
      <w:r w:rsidR="00406965">
        <w:t xml:space="preserve"> a </w:t>
      </w:r>
      <w:r w:rsidR="00FF1A20" w:rsidRPr="00FF1A20">
        <w:t>je považována za slabou stránku systému. Dále GII zohledňuje nejen počet absolventů, ale sleduje absolventy</w:t>
      </w:r>
      <w:r w:rsidR="009C0347">
        <w:t xml:space="preserve"> v </w:t>
      </w:r>
      <w:r w:rsidR="00FF1A20" w:rsidRPr="00FF1A20">
        <w:t>technických oborech. Pro zlepšení pozice ČR</w:t>
      </w:r>
      <w:r w:rsidR="009C0347">
        <w:t xml:space="preserve"> v</w:t>
      </w:r>
      <w:r>
        <w:t> této oblasti</w:t>
      </w:r>
      <w:r w:rsidR="00FF1A20" w:rsidRPr="00FF1A20">
        <w:t xml:space="preserve"> je zde prostor</w:t>
      </w:r>
      <w:r w:rsidR="00C14E3E">
        <w:t xml:space="preserve"> pro posun</w:t>
      </w:r>
      <w:r w:rsidR="00FF1A20" w:rsidRPr="00FF1A20">
        <w:t>, ale zvyšování počtu absolventů</w:t>
      </w:r>
      <w:r w:rsidR="00406965">
        <w:t xml:space="preserve"> a </w:t>
      </w:r>
      <w:r w:rsidR="00FF1A20" w:rsidRPr="00FF1A20">
        <w:t>výše výdajů na vzdělávání</w:t>
      </w:r>
      <w:del w:id="119" w:author="Autor">
        <w:r w:rsidR="00FF1A20" w:rsidRPr="00FF1A20" w:rsidDel="00C10ECD">
          <w:delText>,</w:delText>
        </w:r>
      </w:del>
      <w:r w:rsidR="00FF1A20" w:rsidRPr="00FF1A20">
        <w:t xml:space="preserve"> by neměly být na úkor zvyšování tzv. míry inflace vzdělání. </w:t>
      </w:r>
      <w:r>
        <w:t xml:space="preserve">Vývoj v ČR je mimořádně dynamický, proto prosté srovnání stavu nedává adekvátní výsledky. </w:t>
      </w:r>
      <w:r w:rsidR="00FF1A20" w:rsidRPr="00FF1A20">
        <w:t>I přes tlak na zvyšování počtu absolventů</w:t>
      </w:r>
      <w:r w:rsidR="009C0347">
        <w:t xml:space="preserve"> v </w:t>
      </w:r>
      <w:r w:rsidR="00FF1A20" w:rsidRPr="00FF1A20">
        <w:t>technických oborech je nutné, aby vzdělávací systém ČR sledoval poptávku trhu/zaměstnavatelů</w:t>
      </w:r>
      <w:r w:rsidR="00406965">
        <w:t xml:space="preserve"> a </w:t>
      </w:r>
      <w:r w:rsidR="00FF1A20" w:rsidRPr="00FF1A20">
        <w:t>tyto trendy na trhu práce akcentoval do svého portfolia studijních programů.</w:t>
      </w:r>
      <w:r>
        <w:t xml:space="preserve"> Zároveň je nezbytné, aby vzdělávání a výzkum nebyly zaměřeny pouze na okamžité, současné potřeby, ale odpovídaly trendům 21. století.</w:t>
      </w:r>
    </w:p>
    <w:p w14:paraId="3926D60C" w14:textId="77777777" w:rsidR="00FF1A20" w:rsidRPr="00FF1A20" w:rsidRDefault="00C173C2" w:rsidP="008228E1">
      <w:pPr>
        <w:keepNext/>
        <w:jc w:val="both"/>
        <w:rPr>
          <w:rFonts w:ascii="Arial" w:hAnsi="Arial" w:cs="Arial"/>
          <w:b/>
        </w:rPr>
      </w:pPr>
      <w:r>
        <w:rPr>
          <w:rFonts w:ascii="Arial" w:hAnsi="Arial" w:cs="Arial"/>
          <w:b/>
        </w:rPr>
        <w:t xml:space="preserve">Kvalita a mezinárodní excelence ve </w:t>
      </w:r>
      <w:proofErr w:type="spellStart"/>
      <w:r>
        <w:rPr>
          <w:rFonts w:ascii="Arial" w:hAnsi="Arial" w:cs="Arial"/>
          <w:b/>
        </w:rPr>
        <w:t>VaV</w:t>
      </w:r>
      <w:proofErr w:type="spellEnd"/>
    </w:p>
    <w:p w14:paraId="21EE6F84" w14:textId="79689AA0" w:rsidR="00FF1A20" w:rsidRDefault="00805559" w:rsidP="00FF1A20">
      <w:pPr>
        <w:jc w:val="both"/>
        <w:rPr>
          <w:rFonts w:ascii="Arial" w:hAnsi="Arial" w:cs="Arial"/>
        </w:rPr>
      </w:pPr>
      <w:r>
        <w:rPr>
          <w:rFonts w:ascii="Arial" w:hAnsi="Arial" w:cs="Arial"/>
        </w:rPr>
        <w:t>V ČR je c</w:t>
      </w:r>
      <w:r w:rsidR="00096FAB">
        <w:rPr>
          <w:rFonts w:ascii="Arial" w:hAnsi="Arial" w:cs="Arial"/>
        </w:rPr>
        <w:t xml:space="preserve">ílená podpora </w:t>
      </w:r>
      <w:r w:rsidR="00096FAB" w:rsidRPr="00FF1A20">
        <w:rPr>
          <w:rFonts w:ascii="Arial" w:hAnsi="Arial" w:cs="Arial"/>
        </w:rPr>
        <w:t xml:space="preserve">projektů </w:t>
      </w:r>
      <w:r w:rsidR="00096FAB">
        <w:rPr>
          <w:rFonts w:ascii="Arial" w:hAnsi="Arial" w:cs="Arial"/>
        </w:rPr>
        <w:t>excelentního výzkumu, který je založen na špič</w:t>
      </w:r>
      <w:r>
        <w:rPr>
          <w:rFonts w:ascii="Arial" w:hAnsi="Arial" w:cs="Arial"/>
        </w:rPr>
        <w:t>kových vědcích</w:t>
      </w:r>
      <w:r w:rsidR="00F17D22">
        <w:rPr>
          <w:rFonts w:ascii="Arial" w:hAnsi="Arial" w:cs="Arial"/>
        </w:rPr>
        <w:t xml:space="preserve"> a </w:t>
      </w:r>
      <w:r>
        <w:rPr>
          <w:rFonts w:ascii="Arial" w:hAnsi="Arial" w:cs="Arial"/>
        </w:rPr>
        <w:t>vědkyních</w:t>
      </w:r>
      <w:r w:rsidR="00F17D22">
        <w:rPr>
          <w:rFonts w:ascii="Arial" w:hAnsi="Arial" w:cs="Arial"/>
        </w:rPr>
        <w:t xml:space="preserve"> a </w:t>
      </w:r>
      <w:r w:rsidR="00096FAB">
        <w:rPr>
          <w:rFonts w:ascii="Arial" w:hAnsi="Arial" w:cs="Arial"/>
        </w:rPr>
        <w:t xml:space="preserve">realizován </w:t>
      </w:r>
      <w:r w:rsidR="00096FAB" w:rsidRPr="00FF1A20">
        <w:rPr>
          <w:rFonts w:ascii="Arial" w:hAnsi="Arial" w:cs="Arial"/>
        </w:rPr>
        <w:t>často prostřednictvím „</w:t>
      </w:r>
      <w:proofErr w:type="spellStart"/>
      <w:r w:rsidR="00096FAB" w:rsidRPr="00FF1A20">
        <w:rPr>
          <w:rFonts w:ascii="Arial" w:hAnsi="Arial" w:cs="Arial"/>
        </w:rPr>
        <w:t>high</w:t>
      </w:r>
      <w:proofErr w:type="spellEnd"/>
      <w:r w:rsidR="00096FAB" w:rsidRPr="00FF1A20">
        <w:rPr>
          <w:rFonts w:ascii="Arial" w:hAnsi="Arial" w:cs="Arial"/>
        </w:rPr>
        <w:t xml:space="preserve"> risk/</w:t>
      </w:r>
      <w:proofErr w:type="spellStart"/>
      <w:r w:rsidR="00096FAB" w:rsidRPr="00FF1A20">
        <w:rPr>
          <w:rFonts w:ascii="Arial" w:hAnsi="Arial" w:cs="Arial"/>
        </w:rPr>
        <w:t>high</w:t>
      </w:r>
      <w:proofErr w:type="spellEnd"/>
      <w:r w:rsidR="00096FAB" w:rsidRPr="00FF1A20">
        <w:rPr>
          <w:rFonts w:ascii="Arial" w:hAnsi="Arial" w:cs="Arial"/>
        </w:rPr>
        <w:t xml:space="preserve"> </w:t>
      </w:r>
      <w:proofErr w:type="spellStart"/>
      <w:r w:rsidR="00096FAB" w:rsidRPr="00FF1A20">
        <w:rPr>
          <w:rFonts w:ascii="Arial" w:hAnsi="Arial" w:cs="Arial"/>
        </w:rPr>
        <w:t>gain</w:t>
      </w:r>
      <w:proofErr w:type="spellEnd"/>
      <w:r w:rsidR="00096FAB" w:rsidRPr="00FF1A20">
        <w:rPr>
          <w:rFonts w:ascii="Arial" w:hAnsi="Arial" w:cs="Arial"/>
        </w:rPr>
        <w:t>“ projektů</w:t>
      </w:r>
      <w:del w:id="120" w:author="Autor">
        <w:r w:rsidR="00096FAB" w:rsidRPr="00FF1A20" w:rsidDel="00C10ECD">
          <w:rPr>
            <w:rFonts w:ascii="Arial" w:hAnsi="Arial" w:cs="Arial"/>
          </w:rPr>
          <w:delText>,</w:delText>
        </w:r>
      </w:del>
      <w:r w:rsidR="00096FAB" w:rsidRPr="00FF1A20">
        <w:rPr>
          <w:rFonts w:ascii="Arial" w:hAnsi="Arial" w:cs="Arial"/>
        </w:rPr>
        <w:t xml:space="preserve"> anebo klíčová systematická podpora ve výzkumných institucích</w:t>
      </w:r>
      <w:ins w:id="121" w:author="Autor">
        <w:r w:rsidR="00C10ECD">
          <w:rPr>
            <w:rFonts w:ascii="Arial" w:hAnsi="Arial" w:cs="Arial"/>
          </w:rPr>
          <w:t>,</w:t>
        </w:r>
      </w:ins>
      <w:r w:rsidR="00096FAB" w:rsidRPr="00FF1A20">
        <w:rPr>
          <w:rFonts w:ascii="Arial" w:hAnsi="Arial" w:cs="Arial"/>
        </w:rPr>
        <w:t xml:space="preserve"> dosud ojedinělá</w:t>
      </w:r>
      <w:del w:id="122" w:author="Autor">
        <w:r w:rsidR="00096FAB" w:rsidRPr="00FF1A20" w:rsidDel="00C10ECD">
          <w:rPr>
            <w:rFonts w:ascii="Arial" w:hAnsi="Arial" w:cs="Arial"/>
          </w:rPr>
          <w:delText>,</w:delText>
        </w:r>
      </w:del>
      <w:r w:rsidR="00096FAB">
        <w:rPr>
          <w:rFonts w:ascii="Arial" w:hAnsi="Arial" w:cs="Arial"/>
        </w:rPr>
        <w:t xml:space="preserve"> a </w:t>
      </w:r>
      <w:r>
        <w:rPr>
          <w:rFonts w:ascii="Arial" w:hAnsi="Arial" w:cs="Arial"/>
        </w:rPr>
        <w:t>tedy nepostačující. To</w:t>
      </w:r>
      <w:r w:rsidR="00096FAB" w:rsidRPr="00FF1A20">
        <w:rPr>
          <w:rFonts w:ascii="Arial" w:hAnsi="Arial" w:cs="Arial"/>
        </w:rPr>
        <w:t xml:space="preserve"> se promítá zejména do velmi nízké úspěšnosti českých žadatelů</w:t>
      </w:r>
      <w:r w:rsidR="00096FAB">
        <w:rPr>
          <w:rFonts w:ascii="Arial" w:hAnsi="Arial" w:cs="Arial"/>
        </w:rPr>
        <w:t xml:space="preserve"> v </w:t>
      </w:r>
      <w:r w:rsidR="00096FAB" w:rsidRPr="00FF1A20">
        <w:rPr>
          <w:rFonts w:ascii="Arial" w:hAnsi="Arial" w:cs="Arial"/>
        </w:rPr>
        <w:t xml:space="preserve">získávání projektů </w:t>
      </w:r>
      <w:r w:rsidR="00096FAB">
        <w:rPr>
          <w:rFonts w:ascii="Arial" w:hAnsi="Arial" w:cs="Arial"/>
        </w:rPr>
        <w:t>Evropské výzkumné rady (ERC)</w:t>
      </w:r>
      <w:r w:rsidR="00096FAB" w:rsidRPr="00FF1A20">
        <w:rPr>
          <w:rFonts w:ascii="Arial" w:hAnsi="Arial" w:cs="Arial"/>
        </w:rPr>
        <w:t>. Jen</w:t>
      </w:r>
      <w:r w:rsidR="00096FAB">
        <w:rPr>
          <w:rFonts w:ascii="Arial" w:hAnsi="Arial" w:cs="Arial"/>
        </w:rPr>
        <w:t xml:space="preserve"> v </w:t>
      </w:r>
      <w:r w:rsidR="00096FAB" w:rsidRPr="00FF1A20">
        <w:rPr>
          <w:rFonts w:ascii="Arial" w:hAnsi="Arial" w:cs="Arial"/>
        </w:rPr>
        <w:t>některých výzkumných organizacích byla dostatečně podporována ambice jejich pracovišť proniknout mezi excelentní vědecké týmy</w:t>
      </w:r>
      <w:r w:rsidR="00096FAB">
        <w:rPr>
          <w:rFonts w:ascii="Arial" w:hAnsi="Arial" w:cs="Arial"/>
        </w:rPr>
        <w:t xml:space="preserve"> v </w:t>
      </w:r>
      <w:r w:rsidR="00096FAB" w:rsidRPr="00FF1A20">
        <w:rPr>
          <w:rFonts w:ascii="Arial" w:hAnsi="Arial" w:cs="Arial"/>
        </w:rPr>
        <w:t>Evropě. Nízká aktivita zapojení ČR je na škodu nejen</w:t>
      </w:r>
      <w:r w:rsidR="00096FAB">
        <w:rPr>
          <w:rFonts w:ascii="Arial" w:hAnsi="Arial" w:cs="Arial"/>
        </w:rPr>
        <w:t xml:space="preserve"> z </w:t>
      </w:r>
      <w:r w:rsidR="00096FAB" w:rsidRPr="00FF1A20">
        <w:rPr>
          <w:rFonts w:ascii="Arial" w:hAnsi="Arial" w:cs="Arial"/>
        </w:rPr>
        <w:t>výzkumného hlediska</w:t>
      </w:r>
      <w:r w:rsidR="00096FAB">
        <w:rPr>
          <w:rFonts w:ascii="Arial" w:hAnsi="Arial" w:cs="Arial"/>
        </w:rPr>
        <w:t xml:space="preserve"> a </w:t>
      </w:r>
      <w:r w:rsidR="00096FAB" w:rsidRPr="00FF1A20">
        <w:rPr>
          <w:rFonts w:ascii="Arial" w:hAnsi="Arial" w:cs="Arial"/>
        </w:rPr>
        <w:t>vědecké prestiže ČR, ale má pro ČR</w:t>
      </w:r>
      <w:r w:rsidR="00096FAB">
        <w:rPr>
          <w:rFonts w:ascii="Arial" w:hAnsi="Arial" w:cs="Arial"/>
        </w:rPr>
        <w:t xml:space="preserve"> i dopad finanční. </w:t>
      </w:r>
      <w:r w:rsidR="00FF1A20" w:rsidRPr="00FF1A20">
        <w:rPr>
          <w:rFonts w:ascii="Arial" w:hAnsi="Arial" w:cs="Arial"/>
        </w:rPr>
        <w:t>Účast</w:t>
      </w:r>
      <w:r w:rsidR="009C0347">
        <w:rPr>
          <w:rFonts w:ascii="Arial" w:hAnsi="Arial" w:cs="Arial"/>
        </w:rPr>
        <w:t xml:space="preserve"> v </w:t>
      </w:r>
      <w:r w:rsidR="00FF1A20" w:rsidRPr="00FF1A20">
        <w:rPr>
          <w:rFonts w:ascii="Arial" w:hAnsi="Arial" w:cs="Arial"/>
        </w:rPr>
        <w:t xml:space="preserve">projektech ERC je všeobecně považována za indikátor kvality vědecké instituce, či dokonce za důležitý indikátor celého národního výzkumu. </w:t>
      </w:r>
    </w:p>
    <w:p w14:paraId="5338D6AC" w14:textId="77777777" w:rsidR="000B3544" w:rsidRDefault="000B3544" w:rsidP="008228E1">
      <w:pPr>
        <w:pStyle w:val="textodstavec"/>
      </w:pPr>
      <w:r>
        <w:t>V ČR je dále nutné</w:t>
      </w:r>
      <w:r w:rsidR="00F17D22">
        <w:t xml:space="preserve"> v </w:t>
      </w:r>
      <w:r w:rsidRPr="00FF1A20">
        <w:t>zájmu zvyšování kvality výzkumu</w:t>
      </w:r>
      <w:r>
        <w:t xml:space="preserve"> </w:t>
      </w:r>
      <w:r w:rsidRPr="00FF1A20">
        <w:t>posílit otevřenost výzkumného prostředí napojením na mezinárodní výzkumnou obec podporou mezinárodní spolupráce ve výzkumu</w:t>
      </w:r>
      <w:r>
        <w:t xml:space="preserve"> a </w:t>
      </w:r>
      <w:r w:rsidRPr="00FF1A20">
        <w:t>vývoji,</w:t>
      </w:r>
      <w:r>
        <w:t xml:space="preserve"> a </w:t>
      </w:r>
      <w:r w:rsidRPr="00FF1A20">
        <w:t>podporou obousměrné mezinárodní mobility.</w:t>
      </w:r>
    </w:p>
    <w:p w14:paraId="46905568" w14:textId="1AE16D37" w:rsidR="00FF1A20" w:rsidRPr="00FF1A20" w:rsidRDefault="009E065E" w:rsidP="009E065E">
      <w:pPr>
        <w:pStyle w:val="textodstavec"/>
      </w:pPr>
      <w:r>
        <w:t xml:space="preserve">V tématech </w:t>
      </w:r>
      <w:proofErr w:type="spellStart"/>
      <w:r>
        <w:t>VaV</w:t>
      </w:r>
      <w:proofErr w:type="spellEnd"/>
      <w:r>
        <w:t xml:space="preserve">, jejichž výstupy mají přispět ke zlepšení života lidí (např. lékařské vědy, urbanismus, design, </w:t>
      </w:r>
      <w:r w:rsidR="006927BB">
        <w:t xml:space="preserve">mobilita </w:t>
      </w:r>
      <w:r>
        <w:t>aj.)</w:t>
      </w:r>
      <w:ins w:id="123" w:author="Autor">
        <w:r w:rsidR="00C10ECD">
          <w:t>,</w:t>
        </w:r>
      </w:ins>
      <w:r>
        <w:t xml:space="preserve"> je potřeba věnovat pozorno</w:t>
      </w:r>
      <w:r w:rsidR="007A1417">
        <w:t>st perspektivě genderu a </w:t>
      </w:r>
      <w:del w:id="124" w:author="Autor">
        <w:r w:rsidR="007A1417" w:rsidDel="005C24F9">
          <w:delText xml:space="preserve">biologickým a </w:delText>
        </w:r>
      </w:del>
      <w:r w:rsidR="007A1417">
        <w:t xml:space="preserve">společenským </w:t>
      </w:r>
      <w:ins w:id="125" w:author="Autor">
        <w:r w:rsidR="00C10ECD">
          <w:t>rolím, potřebám a zkušenostem lidí různého pohlaví a věku</w:t>
        </w:r>
      </w:ins>
      <w:del w:id="126" w:author="Autor">
        <w:r w:rsidR="007A1417" w:rsidDel="00C10ECD">
          <w:delText>odlišnostem žen a mužů</w:delText>
        </w:r>
      </w:del>
      <w:r>
        <w:t xml:space="preserve">. V zahraničí jde o dynamicky se rozvíjející oblast, která byla součástí Horizontu 2020 a bude přítomna také v </w:t>
      </w:r>
      <w:proofErr w:type="spellStart"/>
      <w:r>
        <w:t>Horizon</w:t>
      </w:r>
      <w:ins w:id="127" w:author="Autor">
        <w:r w:rsidR="00275C79">
          <w:t>e</w:t>
        </w:r>
      </w:ins>
      <w:proofErr w:type="spellEnd"/>
      <w:del w:id="128" w:author="Autor">
        <w:r w:rsidDel="00275C79">
          <w:delText>tu</w:delText>
        </w:r>
      </w:del>
      <w:r>
        <w:t xml:space="preserve"> </w:t>
      </w:r>
      <w:proofErr w:type="spellStart"/>
      <w:r>
        <w:t>E</w:t>
      </w:r>
      <w:ins w:id="129" w:author="Autor">
        <w:r w:rsidR="00275C79">
          <w:t>urope</w:t>
        </w:r>
      </w:ins>
      <w:proofErr w:type="spellEnd"/>
      <w:del w:id="130" w:author="Autor">
        <w:r w:rsidDel="00275C79">
          <w:delText>vropa</w:delText>
        </w:r>
      </w:del>
      <w:r>
        <w:t xml:space="preserve">. Pozornost vůči této problematice může přinést výhodu nejen na úrovni žádostí o prostředky z evropských zdrojů, ale i z hlediska zvýšení inovačního potenciálu, kvality a férovosti výstupů českého </w:t>
      </w:r>
      <w:proofErr w:type="spellStart"/>
      <w:r>
        <w:t>VaV</w:t>
      </w:r>
      <w:proofErr w:type="spellEnd"/>
      <w:r>
        <w:t xml:space="preserve">. </w:t>
      </w:r>
      <w:proofErr w:type="spellStart"/>
      <w:r>
        <w:t>VaVaI</w:t>
      </w:r>
      <w:proofErr w:type="spellEnd"/>
      <w:r>
        <w:t xml:space="preserve"> hrazené z veřejných prostředků by tedy měly zajistit, aby jejich výstupy přispěly ke zlepšení života co nejširšího okruhu osob (mužů i žen).</w:t>
      </w:r>
    </w:p>
    <w:p w14:paraId="2A295737" w14:textId="188D030C" w:rsidR="00FF1A20" w:rsidRDefault="00DF6280" w:rsidP="008228E1">
      <w:pPr>
        <w:pStyle w:val="textodstavec"/>
      </w:pPr>
      <w:r w:rsidRPr="00FF1A20">
        <w:t>Ačkoliv se počet publikací</w:t>
      </w:r>
      <w:r w:rsidR="009C0347">
        <w:t xml:space="preserve"> v </w:t>
      </w:r>
      <w:r w:rsidRPr="00FF1A20">
        <w:t xml:space="preserve">top 10 % </w:t>
      </w:r>
      <w:r>
        <w:t xml:space="preserve">nejvíce citovaných publikacích </w:t>
      </w:r>
      <w:r w:rsidRPr="00FF1A20">
        <w:t xml:space="preserve">zvýšil, stále nedosahuje uspokojivých </w:t>
      </w:r>
      <w:r w:rsidR="00462FB2">
        <w:t>hodnot, což může být ovlivněno</w:t>
      </w:r>
      <w:r w:rsidRPr="00FF1A20">
        <w:t xml:space="preserve"> nastavením hodnocení výsledků podle předchozí metodiky, kdy kvantita byla preferována před kvalitou. Prostor pro zlepšení pozice ČR</w:t>
      </w:r>
      <w:r w:rsidR="009C0347">
        <w:t xml:space="preserve"> v </w:t>
      </w:r>
      <w:r w:rsidRPr="00FF1A20">
        <w:t>této oblasti je dostatečný, navíc by měla ke zlepšení přispět</w:t>
      </w:r>
      <w:r w:rsidR="0051656F">
        <w:t xml:space="preserve"> i </w:t>
      </w:r>
      <w:r w:rsidRPr="00FF1A20">
        <w:t>Metodika</w:t>
      </w:r>
      <w:ins w:id="131" w:author="Autor">
        <w:r w:rsidR="006C543A">
          <w:t xml:space="preserve"> 20</w:t>
        </w:r>
      </w:ins>
      <w:r w:rsidRPr="00FF1A20">
        <w:t xml:space="preserve">17+. </w:t>
      </w:r>
      <w:r w:rsidR="00FF1A20" w:rsidRPr="00FF1A20">
        <w:t>Kvalitu</w:t>
      </w:r>
      <w:r w:rsidR="00406965">
        <w:t xml:space="preserve"> a </w:t>
      </w:r>
      <w:r w:rsidR="00FF1A20" w:rsidRPr="00FF1A20">
        <w:t>excelenci výzkumu se do jisté míry snaží zachytit oba složené indikátory SII</w:t>
      </w:r>
      <w:r w:rsidR="00406965">
        <w:t xml:space="preserve"> a </w:t>
      </w:r>
      <w:r w:rsidR="00FF1A20" w:rsidRPr="00FF1A20">
        <w:t>GII.</w:t>
      </w:r>
      <w:r w:rsidR="009C0347">
        <w:t xml:space="preserve"> V </w:t>
      </w:r>
      <w:r w:rsidR="00FF1A20" w:rsidRPr="00FF1A20">
        <w:t xml:space="preserve"> SII je sledována tzv. Atraktivita výzkumného systému,</w:t>
      </w:r>
      <w:r w:rsidR="009C0347">
        <w:t xml:space="preserve"> v </w:t>
      </w:r>
      <w:r w:rsidR="00FF1A20" w:rsidRPr="00FF1A20">
        <w:t>rámci tohoto sub-indexu jsou sledovány vědecké publikace</w:t>
      </w:r>
      <w:r w:rsidR="009C0347">
        <w:t xml:space="preserve"> v </w:t>
      </w:r>
      <w:r w:rsidR="00FF1A20" w:rsidRPr="00FF1A20">
        <w:t>top 10 % nejvíce citovaných publikacích. GII sleduje tzv. QS Un</w:t>
      </w:r>
      <w:r w:rsidR="00462FB2">
        <w:t xml:space="preserve">iversity </w:t>
      </w:r>
      <w:proofErr w:type="spellStart"/>
      <w:r w:rsidR="00462FB2">
        <w:lastRenderedPageBreak/>
        <w:t>Ranking</w:t>
      </w:r>
      <w:proofErr w:type="spellEnd"/>
      <w:r w:rsidR="00462FB2">
        <w:t>,</w:t>
      </w:r>
      <w:r w:rsidR="00FF1A20" w:rsidRPr="00FF1A20">
        <w:t xml:space="preserve"> žebříček </w:t>
      </w:r>
      <w:r w:rsidR="00462FB2">
        <w:t>1000 nejlepších univerzit světa. U</w:t>
      </w:r>
      <w:r w:rsidR="00FF1A20" w:rsidRPr="00FF1A20">
        <w:t xml:space="preserve">niverzity </w:t>
      </w:r>
      <w:r w:rsidR="00462FB2">
        <w:t xml:space="preserve">z ČR </w:t>
      </w:r>
      <w:r w:rsidR="00FF1A20" w:rsidRPr="00FF1A20">
        <w:t>se bohužel ani zdaleka neblíží TOP100</w:t>
      </w:r>
      <w:r w:rsidR="0005121A">
        <w:t>, s</w:t>
      </w:r>
      <w:r w:rsidR="0005121A" w:rsidRPr="0005121A">
        <w:t>ledovat lze nicméně</w:t>
      </w:r>
      <w:r w:rsidR="00197859">
        <w:t xml:space="preserve"> alespoň</w:t>
      </w:r>
      <w:r w:rsidR="0005121A" w:rsidRPr="0005121A">
        <w:t xml:space="preserve"> pozitivní trend</w:t>
      </w:r>
      <w:r w:rsidR="0005121A">
        <w:rPr>
          <w:rStyle w:val="Znakapoznpodarou"/>
        </w:rPr>
        <w:footnoteReference w:id="13"/>
      </w:r>
      <w:r w:rsidR="00FF1A20" w:rsidRPr="00FF1A20">
        <w:t>.</w:t>
      </w:r>
    </w:p>
    <w:p w14:paraId="0F03AA0E" w14:textId="7612F50D" w:rsidR="00195ACE" w:rsidRPr="00FF1A20" w:rsidRDefault="00195ACE" w:rsidP="00195ACE">
      <w:pPr>
        <w:pStyle w:val="textodstavec"/>
      </w:pPr>
      <w:r w:rsidRPr="00FF1A20">
        <w:t>I přes výrazný rozvoj</w:t>
      </w:r>
      <w:r>
        <w:t xml:space="preserve"> v </w:t>
      </w:r>
      <w:r w:rsidRPr="00FF1A20">
        <w:t>uplynulém období</w:t>
      </w:r>
      <w:r>
        <w:t xml:space="preserve"> a </w:t>
      </w:r>
      <w:r w:rsidRPr="00FF1A20">
        <w:t>zlepšení produktivity</w:t>
      </w:r>
      <w:r>
        <w:t xml:space="preserve"> i </w:t>
      </w:r>
      <w:r w:rsidRPr="00FF1A20">
        <w:t xml:space="preserve">kvality výzkumu zůstává domácí výzkumný systém poměrně uzavřený mezinárodní spolupráci. </w:t>
      </w:r>
      <w:del w:id="132" w:author="Autor">
        <w:r w:rsidRPr="00FF1A20" w:rsidDel="004B7683">
          <w:delText>ČR</w:delText>
        </w:r>
        <w:r w:rsidDel="004B7683">
          <w:delText xml:space="preserve"> v </w:delText>
        </w:r>
        <w:r w:rsidRPr="00FF1A20" w:rsidDel="004B7683">
          <w:delText xml:space="preserve">mezinárodním srovnání vykazuje relativně nízký počet publikací vzniklých ve spolupráci se zahraničními pracovišti. </w:delText>
        </w:r>
      </w:del>
      <w:moveToRangeStart w:id="133" w:author="Autor" w:name="move40184837"/>
      <w:moveTo w:id="134" w:author="Autor">
        <w:r w:rsidR="004B7683" w:rsidRPr="000D14E0">
          <w:t>ČR má ve srovnání</w:t>
        </w:r>
        <w:r w:rsidR="004B7683">
          <w:t xml:space="preserve"> s </w:t>
        </w:r>
        <w:r w:rsidR="004B7683" w:rsidRPr="000D14E0">
          <w:t>průměrem EU relativně dobré výsledky</w:t>
        </w:r>
        <w:r w:rsidR="004B7683">
          <w:t xml:space="preserve"> v </w:t>
        </w:r>
        <w:r w:rsidR="004B7683" w:rsidRPr="000D14E0">
          <w:t>mezinárodní spolupráci, respektive dosahuje dobrých hodnot</w:t>
        </w:r>
        <w:r w:rsidR="004B7683">
          <w:t xml:space="preserve"> u </w:t>
        </w:r>
        <w:r w:rsidR="004B7683" w:rsidRPr="000D14E0">
          <w:t xml:space="preserve">ukazatele Spoluúčast na mezinárodních vědeckých publikacích (SII). </w:t>
        </w:r>
      </w:moveTo>
      <w:moveToRangeEnd w:id="133"/>
      <w:r w:rsidRPr="00FF1A20">
        <w:t>Výzkumné týmy</w:t>
      </w:r>
      <w:r>
        <w:t xml:space="preserve"> z </w:t>
      </w:r>
      <w:r w:rsidR="00462FB2">
        <w:t>ČR se dosud</w:t>
      </w:r>
      <w:r>
        <w:t xml:space="preserve"> ne</w:t>
      </w:r>
      <w:r w:rsidR="00462FB2">
        <w:t xml:space="preserve">dostatečně </w:t>
      </w:r>
      <w:r w:rsidRPr="00FF1A20">
        <w:t>zapojují do mezinárodních výzkumných programů.</w:t>
      </w:r>
      <w:r>
        <w:t xml:space="preserve"> V ČR </w:t>
      </w:r>
      <w:r w:rsidRPr="00B45E53">
        <w:t>existuje dostatečný počet špičkově vybavených výzkumných pracovišť, na kterých by mohly vznikat špičkové, celosvětově konkurenceschopné výsledky. Bohužel produktivita českých výzkumných pracovišť není dostatečně vysoká</w:t>
      </w:r>
      <w:r>
        <w:t xml:space="preserve"> a </w:t>
      </w:r>
      <w:r w:rsidRPr="00B45E53">
        <w:t>efektivní.</w:t>
      </w:r>
      <w:r w:rsidR="002762FE">
        <w:t xml:space="preserve"> </w:t>
      </w:r>
    </w:p>
    <w:p w14:paraId="1A9FA318" w14:textId="77777777" w:rsidR="00195ACE" w:rsidRPr="00FF1A20" w:rsidRDefault="00195ACE" w:rsidP="00195ACE">
      <w:pPr>
        <w:pStyle w:val="textodstavec"/>
      </w:pPr>
      <w:r w:rsidRPr="00FF1A20">
        <w:t>Pro ČR patří mezi hlavní priority</w:t>
      </w:r>
      <w:r>
        <w:t xml:space="preserve"> v </w:t>
      </w:r>
      <w:r w:rsidRPr="00FF1A20">
        <w:t>oblasti mezinárodní spolupráce zapojení d</w:t>
      </w:r>
      <w:r>
        <w:t xml:space="preserve">o </w:t>
      </w:r>
      <w:proofErr w:type="gramStart"/>
      <w:r w:rsidRPr="00FF1A20">
        <w:t>ERA</w:t>
      </w:r>
      <w:proofErr w:type="gramEnd"/>
      <w:r w:rsidRPr="00FF1A20">
        <w:t>, především co nejefektivnější účast</w:t>
      </w:r>
      <w:r>
        <w:t xml:space="preserve"> v </w:t>
      </w:r>
      <w:r w:rsidRPr="00FF1A20">
        <w:t xml:space="preserve">rámcových programech </w:t>
      </w:r>
      <w:proofErr w:type="spellStart"/>
      <w:r>
        <w:t>VaV</w:t>
      </w:r>
      <w:proofErr w:type="spellEnd"/>
      <w:r>
        <w:t xml:space="preserve"> </w:t>
      </w:r>
      <w:r w:rsidRPr="00FF1A20">
        <w:t>EU. Významné jsou rovněž samostatné projekty dvoustranné</w:t>
      </w:r>
      <w:r>
        <w:t xml:space="preserve"> a </w:t>
      </w:r>
      <w:r w:rsidRPr="00FF1A20">
        <w:t>mnohostranné spolupráce</w:t>
      </w:r>
      <w:r>
        <w:t xml:space="preserve"> a </w:t>
      </w:r>
      <w:r w:rsidRPr="00FF1A20">
        <w:t>podpora účasti ve významných mezinárodních vládních</w:t>
      </w:r>
      <w:r>
        <w:t xml:space="preserve"> i </w:t>
      </w:r>
      <w:r w:rsidRPr="00FF1A20">
        <w:t>nevládních organizacích</w:t>
      </w:r>
      <w:r>
        <w:t xml:space="preserve"> a </w:t>
      </w:r>
      <w:r w:rsidRPr="00FF1A20">
        <w:t>aktivitách. Pro ČR je zcela zásadní</w:t>
      </w:r>
      <w:r>
        <w:t xml:space="preserve"> a </w:t>
      </w:r>
      <w:r w:rsidRPr="00FF1A20">
        <w:t>klíčová spolupráce</w:t>
      </w:r>
      <w:r>
        <w:t xml:space="preserve"> s </w:t>
      </w:r>
      <w:r w:rsidRPr="00FF1A20">
        <w:t>nejvýznamnějšími evropskými vědeckými institucemi. Zapojení do mezinárodních projektů H2020 představovalo pro české vědce</w:t>
      </w:r>
      <w:r>
        <w:t xml:space="preserve"> a </w:t>
      </w:r>
      <w:r w:rsidRPr="00FF1A20">
        <w:t>řešitelské týmy jednu</w:t>
      </w:r>
      <w:r>
        <w:t xml:space="preserve"> z </w:t>
      </w:r>
      <w:r w:rsidRPr="00FF1A20">
        <w:t>možností, jak své výzkumné aktivity financovat</w:t>
      </w:r>
      <w:r>
        <w:t xml:space="preserve"> z </w:t>
      </w:r>
      <w:r w:rsidRPr="00FF1A20">
        <w:t>veřejných finančních prostředků</w:t>
      </w:r>
      <w:r>
        <w:t xml:space="preserve"> EU a </w:t>
      </w:r>
      <w:r w:rsidRPr="00FF1A20">
        <w:t>zároveň navázat mezinárodní kontakty pro další vědeckou spolupráci.</w:t>
      </w:r>
      <w:r>
        <w:t xml:space="preserve"> Z </w:t>
      </w:r>
      <w:r w:rsidRPr="00FF1A20">
        <w:t>analytických studií Evropské komise</w:t>
      </w:r>
      <w:r>
        <w:t xml:space="preserve"> a </w:t>
      </w:r>
      <w:r w:rsidRPr="00FF1A20">
        <w:t>Technologick</w:t>
      </w:r>
      <w:r>
        <w:t>ého centra Akademie věd</w:t>
      </w:r>
      <w:r w:rsidRPr="00FF1A20">
        <w:t xml:space="preserve"> ČR jednoznačně vyplývá, že mezinárodní komparace standardně používaných indikátorů dokládají téměř stále stejný výsledek: ČR se setrvale řadí mezi členské státy EU</w:t>
      </w:r>
      <w:r>
        <w:t xml:space="preserve"> s </w:t>
      </w:r>
      <w:r w:rsidRPr="00FF1A20">
        <w:t>nejmenší účastí</w:t>
      </w:r>
      <w:r>
        <w:t xml:space="preserve"> v </w:t>
      </w:r>
      <w:r w:rsidRPr="00FF1A20">
        <w:t>rá</w:t>
      </w:r>
      <w:r>
        <w:t>mcových programech EU</w:t>
      </w:r>
      <w:r w:rsidRPr="00FF1A20">
        <w:rPr>
          <w:vertAlign w:val="superscript"/>
        </w:rPr>
        <w:footnoteReference w:id="14"/>
      </w:r>
      <w:r w:rsidRPr="00FF1A20">
        <w:t>.</w:t>
      </w:r>
    </w:p>
    <w:p w14:paraId="7940988C" w14:textId="70149B06" w:rsidR="00195ACE" w:rsidRPr="00FF1A20" w:rsidRDefault="00195ACE" w:rsidP="00195ACE">
      <w:pPr>
        <w:pStyle w:val="textodstavec"/>
      </w:pPr>
      <w:r w:rsidRPr="00FF1A20">
        <w:t>Je proto zapotřebí věnovat pozornost posílení internacionalizace</w:t>
      </w:r>
      <w:r>
        <w:t xml:space="preserve"> </w:t>
      </w:r>
      <w:proofErr w:type="spellStart"/>
      <w:r>
        <w:t>VaV</w:t>
      </w:r>
      <w:proofErr w:type="spellEnd"/>
      <w:r w:rsidRPr="00FF1A20">
        <w:t>. Příležitostí je využití nově vybudovaných center</w:t>
      </w:r>
      <w:r>
        <w:t xml:space="preserve"> </w:t>
      </w:r>
      <w:proofErr w:type="spellStart"/>
      <w:r>
        <w:t>VaV</w:t>
      </w:r>
      <w:proofErr w:type="spellEnd"/>
      <w:r w:rsidRPr="00FF1A20">
        <w:t>,</w:t>
      </w:r>
      <w:r>
        <w:t xml:space="preserve"> a </w:t>
      </w:r>
      <w:r w:rsidRPr="00FF1A20">
        <w:t>investice do tzv. velkých výzkumných infrastruktur.</w:t>
      </w:r>
      <w:ins w:id="135" w:author="Autor">
        <w:r w:rsidR="00BF6C7E">
          <w:t xml:space="preserve"> </w:t>
        </w:r>
        <w:r w:rsidR="00BF6C7E" w:rsidRPr="00BF6C7E">
          <w:t>Účast v mezinárodních řešitelských konsorciích s podporou projektů (</w:t>
        </w:r>
        <w:proofErr w:type="spellStart"/>
        <w:r w:rsidR="00BF6C7E" w:rsidRPr="00BF6C7E">
          <w:t>ko</w:t>
        </w:r>
        <w:proofErr w:type="spellEnd"/>
        <w:r w:rsidR="00BF6C7E" w:rsidRPr="00BF6C7E">
          <w:t xml:space="preserve">)financovaných rámcovými programy </w:t>
        </w:r>
        <w:proofErr w:type="spellStart"/>
        <w:r w:rsidR="00BF6C7E" w:rsidRPr="00BF6C7E">
          <w:t>VaV</w:t>
        </w:r>
        <w:proofErr w:type="spellEnd"/>
        <w:r w:rsidR="00BF6C7E" w:rsidRPr="00BF6C7E">
          <w:t xml:space="preserve"> EU je limitována také malou účastí českých zástupců v evropských strukturách. Účinnější evropsky zaměřená vědní politika by zde byla přínosem.</w:t>
        </w:r>
      </w:ins>
    </w:p>
    <w:p w14:paraId="3E2921FA" w14:textId="77777777" w:rsidR="00195ACE" w:rsidRPr="00FF1A20" w:rsidRDefault="00195ACE" w:rsidP="00195ACE">
      <w:pPr>
        <w:pStyle w:val="textodstavec"/>
      </w:pPr>
      <w:r w:rsidRPr="00FF1A20">
        <w:t>Téma mezinárodní spolupráce je však nutno chápat</w:t>
      </w:r>
      <w:r>
        <w:t xml:space="preserve"> v </w:t>
      </w:r>
      <w:r w:rsidRPr="00FF1A20">
        <w:t>širších souvislostech. Nejedná se pouze</w:t>
      </w:r>
      <w:r>
        <w:t xml:space="preserve"> o </w:t>
      </w:r>
      <w:r w:rsidRPr="00FF1A20">
        <w:t>oblast mezinárodní spolupráce veřejných výzkumných organizací na výzkumných projektech</w:t>
      </w:r>
      <w:r>
        <w:t xml:space="preserve"> a </w:t>
      </w:r>
      <w:r w:rsidRPr="00FF1A20">
        <w:t>mobilitách výzkumníků. Stále více nabývá významu téma meziregionální</w:t>
      </w:r>
      <w:r>
        <w:t xml:space="preserve"> a </w:t>
      </w:r>
      <w:r w:rsidRPr="00FF1A20">
        <w:t>přeshraniční spolupráce výzkumných organizací</w:t>
      </w:r>
      <w:r>
        <w:t xml:space="preserve"> a firem, zejména MSP</w:t>
      </w:r>
      <w:r w:rsidRPr="00FF1A20">
        <w:t>, která směřuje</w:t>
      </w:r>
      <w:r>
        <w:t xml:space="preserve"> k </w:t>
      </w:r>
      <w:r w:rsidRPr="00FF1A20">
        <w:t>posunu firem</w:t>
      </w:r>
      <w:r>
        <w:t xml:space="preserve"> v </w:t>
      </w:r>
      <w:r w:rsidRPr="00FF1A20">
        <w:t>evropských hodnotových řetězcích (</w:t>
      </w:r>
      <w:proofErr w:type="spellStart"/>
      <w:r w:rsidRPr="00FF1A20">
        <w:t>European</w:t>
      </w:r>
      <w:proofErr w:type="spellEnd"/>
      <w:r w:rsidRPr="00FF1A20">
        <w:t xml:space="preserve"> </w:t>
      </w:r>
      <w:proofErr w:type="spellStart"/>
      <w:r w:rsidRPr="00FF1A20">
        <w:t>value</w:t>
      </w:r>
      <w:proofErr w:type="spellEnd"/>
      <w:r w:rsidRPr="00FF1A20">
        <w:t xml:space="preserve"> </w:t>
      </w:r>
      <w:proofErr w:type="spellStart"/>
      <w:r w:rsidRPr="00FF1A20">
        <w:t>chains</w:t>
      </w:r>
      <w:proofErr w:type="spellEnd"/>
      <w:r w:rsidRPr="00FF1A20">
        <w:t>). EU pro tuto oblast chystá nový nástroj (</w:t>
      </w:r>
      <w:proofErr w:type="spellStart"/>
      <w:r w:rsidRPr="00FF1A20">
        <w:t>Interregional</w:t>
      </w:r>
      <w:proofErr w:type="spellEnd"/>
      <w:r w:rsidRPr="00FF1A20">
        <w:t xml:space="preserve"> </w:t>
      </w:r>
      <w:proofErr w:type="spellStart"/>
      <w:r w:rsidRPr="00FF1A20">
        <w:t>Innovation</w:t>
      </w:r>
      <w:proofErr w:type="spellEnd"/>
      <w:r w:rsidRPr="00FF1A20">
        <w:t xml:space="preserve"> </w:t>
      </w:r>
      <w:proofErr w:type="spellStart"/>
      <w:r w:rsidRPr="00FF1A20">
        <w:t>Investments</w:t>
      </w:r>
      <w:proofErr w:type="spellEnd"/>
      <w:r w:rsidRPr="00FF1A20">
        <w:t xml:space="preserve">). </w:t>
      </w:r>
    </w:p>
    <w:p w14:paraId="4B095C0C" w14:textId="77777777" w:rsidR="00195ACE" w:rsidRPr="00FF1A20" w:rsidDel="00E0759B" w:rsidRDefault="00195ACE" w:rsidP="00195ACE">
      <w:pPr>
        <w:pStyle w:val="textodstavec"/>
        <w:rPr>
          <w:del w:id="136" w:author="Autor"/>
        </w:rPr>
      </w:pPr>
      <w:r w:rsidRPr="00FF1A20">
        <w:t>Meziregionální</w:t>
      </w:r>
      <w:r>
        <w:t xml:space="preserve"> a </w:t>
      </w:r>
      <w:r w:rsidRPr="00FF1A20">
        <w:t>přeshraniční spolupráce je cestou</w:t>
      </w:r>
      <w:r>
        <w:t xml:space="preserve"> k </w:t>
      </w:r>
      <w:r w:rsidRPr="00FF1A20">
        <w:t>překonání uzavřenosti výzkumně-vývojového prostředí</w:t>
      </w:r>
      <w:r>
        <w:t xml:space="preserve"> v </w:t>
      </w:r>
      <w:r w:rsidRPr="00FF1A20">
        <w:t>daném regionu. Vede</w:t>
      </w:r>
      <w:r>
        <w:t xml:space="preserve"> k </w:t>
      </w:r>
      <w:r w:rsidRPr="00FF1A20">
        <w:t>otevřenosti výzkumného prostředí (aktivní opatření proti in-</w:t>
      </w:r>
      <w:proofErr w:type="spellStart"/>
      <w:r w:rsidRPr="00FF1A20">
        <w:t>breedingu</w:t>
      </w:r>
      <w:proofErr w:type="spellEnd"/>
      <w:r w:rsidRPr="00FF1A20">
        <w:t>)</w:t>
      </w:r>
      <w:r>
        <w:t xml:space="preserve"> a </w:t>
      </w:r>
      <w:r w:rsidRPr="00FF1A20">
        <w:t>přispívá zejména</w:t>
      </w:r>
      <w:r>
        <w:t xml:space="preserve"> k </w:t>
      </w:r>
      <w:r w:rsidRPr="00FF1A20">
        <w:t>napojením regionálních aktérů na</w:t>
      </w:r>
      <w:r>
        <w:t> </w:t>
      </w:r>
      <w:r w:rsidRPr="00FF1A20">
        <w:t>mezinárodní výzkumnou obec.</w:t>
      </w:r>
    </w:p>
    <w:p w14:paraId="411D053C" w14:textId="70257D0A" w:rsidR="00195ACE" w:rsidRPr="00FF1A20" w:rsidRDefault="00195ACE" w:rsidP="00195ACE">
      <w:pPr>
        <w:pStyle w:val="textodstavec"/>
      </w:pPr>
      <w:moveFromRangeStart w:id="137" w:author="Autor" w:name="move40184837"/>
      <w:moveFrom w:id="138" w:author="Autor">
        <w:r w:rsidRPr="000D14E0" w:rsidDel="002E1AF6">
          <w:lastRenderedPageBreak/>
          <w:t>ČR má ve srovnání</w:t>
        </w:r>
        <w:r w:rsidDel="002E1AF6">
          <w:t xml:space="preserve"> s </w:t>
        </w:r>
        <w:r w:rsidRPr="000D14E0" w:rsidDel="002E1AF6">
          <w:t>průměrem EU relativně dobré výsledky</w:t>
        </w:r>
        <w:r w:rsidDel="002E1AF6">
          <w:t xml:space="preserve"> v </w:t>
        </w:r>
        <w:r w:rsidRPr="000D14E0" w:rsidDel="002E1AF6">
          <w:t>mezinárodní spolupráci, respektive dosahuje dobrých hodnot</w:t>
        </w:r>
        <w:r w:rsidDel="002E1AF6">
          <w:t xml:space="preserve"> u </w:t>
        </w:r>
        <w:r w:rsidRPr="000D14E0" w:rsidDel="002E1AF6">
          <w:t xml:space="preserve">ukazatele Spoluúčast na mezinárodních vědeckých publikacích (SII). </w:t>
        </w:r>
      </w:moveFrom>
      <w:moveFromRangeEnd w:id="137"/>
      <w:del w:id="139" w:author="Autor">
        <w:r w:rsidRPr="000D14E0" w:rsidDel="00191D61">
          <w:delText>Podrobnější analýzy však ukazují, že ačkoliv probíhá spolupráce českých vědců se zahraničními partnery, tak ČR</w:delText>
        </w:r>
        <w:r w:rsidDel="00191D61">
          <w:delText xml:space="preserve"> u </w:delText>
        </w:r>
        <w:r w:rsidRPr="000D14E0" w:rsidDel="00191D61">
          <w:delText>těchto publikací nedosahuje vždy uspokojivých hodnot kvality (měřeno normalizovaným citačním indexem;</w:delText>
        </w:r>
        <w:r w:rsidDel="00191D61">
          <w:delText xml:space="preserve"> </w:delText>
        </w:r>
        <w:r w:rsidRPr="000D14E0" w:rsidDel="00191D61">
          <w:delText>NCI). ČR by se tedy neměla soust</w:delText>
        </w:r>
        <w:r w:rsidDel="00191D61">
          <w:delText xml:space="preserve">ředit pouze na zvyšování počtu </w:delText>
        </w:r>
        <w:r w:rsidRPr="000D14E0" w:rsidDel="00191D61">
          <w:delText>publikací vytvořených</w:delText>
        </w:r>
        <w:r w:rsidDel="00191D61">
          <w:delText xml:space="preserve"> v </w:delText>
        </w:r>
        <w:r w:rsidRPr="000D14E0" w:rsidDel="00191D61">
          <w:delText>mezinárodní spolupráci, ale</w:delText>
        </w:r>
        <w:r w:rsidDel="00191D61">
          <w:delText xml:space="preserve"> i </w:delText>
        </w:r>
        <w:r w:rsidRPr="000D14E0" w:rsidDel="00191D61">
          <w:delText>na zvyšování počtu kvalitních publikací, jako je tomu např.</w:delText>
        </w:r>
        <w:r w:rsidDel="00191D61">
          <w:delText xml:space="preserve"> v </w:delText>
        </w:r>
        <w:r w:rsidRPr="000D14E0" w:rsidDel="00191D61">
          <w:delText>Estonsku, kdy NCI přesahuje hodnotu 4</w:delText>
        </w:r>
        <w:r w:rsidDel="00191D61">
          <w:delText xml:space="preserve"> (tj. 4 krát vyšší než je světový průměr) u </w:delText>
        </w:r>
        <w:r w:rsidRPr="000D14E0" w:rsidDel="00191D61">
          <w:delText xml:space="preserve">všech </w:delText>
        </w:r>
        <w:r w:rsidDel="00191D61">
          <w:delText xml:space="preserve">10 </w:delText>
        </w:r>
        <w:r w:rsidRPr="000D14E0" w:rsidDel="00191D61">
          <w:delText xml:space="preserve">států, se kterými </w:delText>
        </w:r>
        <w:r w:rsidDel="00191D61">
          <w:delText xml:space="preserve">nejčastěji </w:delText>
        </w:r>
        <w:r w:rsidRPr="000D14E0" w:rsidDel="00191D61">
          <w:delText>spolupracuje.</w:delText>
        </w:r>
      </w:del>
    </w:p>
    <w:p w14:paraId="115EB693" w14:textId="4C1DE6D2" w:rsidR="00FF1A20" w:rsidRPr="00FF1A20" w:rsidRDefault="00462FB2" w:rsidP="008228E1">
      <w:pPr>
        <w:pStyle w:val="textodstavec"/>
      </w:pPr>
      <w:r>
        <w:t xml:space="preserve">V </w:t>
      </w:r>
      <w:r w:rsidR="00FF1A20" w:rsidRPr="00FF1A20">
        <w:t>GI</w:t>
      </w:r>
      <w:r w:rsidR="00D06599">
        <w:t>I</w:t>
      </w:r>
      <w:r w:rsidR="009C0347">
        <w:t xml:space="preserve"> </w:t>
      </w:r>
      <w:r>
        <w:t xml:space="preserve">je dokumentováno, že </w:t>
      </w:r>
      <w:r w:rsidR="009C0347">
        <w:t>v </w:t>
      </w:r>
      <w:r w:rsidR="00D06599">
        <w:t>ČR téměř nejsou globální podniky</w:t>
      </w:r>
      <w:r w:rsidR="00FF1A20" w:rsidRPr="00FF1A20">
        <w:t>, které by prováděly špičkový</w:t>
      </w:r>
      <w:r w:rsidR="00AD1AE2">
        <w:t xml:space="preserve"> výzkum</w:t>
      </w:r>
      <w:r w:rsidR="00FF1A20" w:rsidRPr="00FF1A20">
        <w:t>, což je dáno</w:t>
      </w:r>
      <w:r w:rsidR="0051656F">
        <w:t xml:space="preserve"> i </w:t>
      </w:r>
      <w:r w:rsidR="00FF1A20" w:rsidRPr="00FF1A20">
        <w:t>velikostí</w:t>
      </w:r>
      <w:r w:rsidR="00406965">
        <w:t xml:space="preserve"> a </w:t>
      </w:r>
      <w:r w:rsidR="00FF1A20" w:rsidRPr="00FF1A20">
        <w:t xml:space="preserve">zaměřením ekonomiky ČR. </w:t>
      </w:r>
      <w:r w:rsidR="001F1801">
        <w:t>Také</w:t>
      </w:r>
      <w:r w:rsidR="001F1801" w:rsidRPr="00FF1A20">
        <w:t xml:space="preserve"> </w:t>
      </w:r>
      <w:r w:rsidR="00FF1A20" w:rsidRPr="00FF1A20">
        <w:t>chybí tzv. JV-</w:t>
      </w:r>
      <w:proofErr w:type="spellStart"/>
      <w:r w:rsidR="00FF1A20" w:rsidRPr="00FF1A20">
        <w:t>strategic</w:t>
      </w:r>
      <w:proofErr w:type="spellEnd"/>
      <w:r w:rsidR="00FF1A20" w:rsidRPr="00FF1A20">
        <w:t xml:space="preserve"> </w:t>
      </w:r>
      <w:proofErr w:type="spellStart"/>
      <w:r w:rsidR="00FF1A20" w:rsidRPr="00FF1A20">
        <w:t>alliance</w:t>
      </w:r>
      <w:proofErr w:type="spellEnd"/>
      <w:r w:rsidR="00FF1A20" w:rsidRPr="00FF1A20">
        <w:t xml:space="preserve"> (Kapitálová spoluúčast samostatných partnerů na základě smlouvy; společné podnikání, zpravidla se zahraničním partnerem), neboli</w:t>
      </w:r>
      <w:r w:rsidR="009C0347">
        <w:t xml:space="preserve"> v </w:t>
      </w:r>
      <w:r w:rsidR="00FF1A20" w:rsidRPr="00FF1A20">
        <w:t>Č</w:t>
      </w:r>
      <w:r>
        <w:t>R chybí takovéto aliance. Pozitivním příkladem</w:t>
      </w:r>
      <w:r w:rsidR="00FF1A20" w:rsidRPr="00FF1A20">
        <w:t xml:space="preserve"> je Škoda-Volkswagen.</w:t>
      </w:r>
      <w:r w:rsidR="009C0347">
        <w:t xml:space="preserve"> V </w:t>
      </w:r>
      <w:r w:rsidR="00FF1A20" w:rsidRPr="00FF1A20">
        <w:t>zájmu zlepšení tohoto stavu je nezbytné zaměřit pozornost na podporu aliancí</w:t>
      </w:r>
      <w:r w:rsidR="0051656F">
        <w:t xml:space="preserve"> s </w:t>
      </w:r>
      <w:r w:rsidR="00FF1A20" w:rsidRPr="00FF1A20">
        <w:t xml:space="preserve">tuzemskými společnostmi, zejména </w:t>
      </w:r>
      <w:r w:rsidR="00D06599">
        <w:t>malými</w:t>
      </w:r>
      <w:r w:rsidR="00406965">
        <w:t xml:space="preserve"> a </w:t>
      </w:r>
      <w:r w:rsidR="00D06599">
        <w:t>středními podniky (</w:t>
      </w:r>
      <w:del w:id="140" w:author="Autor">
        <w:r w:rsidR="00D06599" w:rsidDel="00E0759B">
          <w:delText>dále jen „</w:delText>
        </w:r>
      </w:del>
      <w:r w:rsidR="00FF1A20" w:rsidRPr="00FF1A20">
        <w:t>MSP</w:t>
      </w:r>
      <w:del w:id="141" w:author="Autor">
        <w:r w:rsidR="00D06599" w:rsidDel="00E0759B">
          <w:delText>“</w:delText>
        </w:r>
      </w:del>
      <w:r w:rsidR="00D06599">
        <w:t>)</w:t>
      </w:r>
      <w:r w:rsidR="00406965">
        <w:t xml:space="preserve"> a </w:t>
      </w:r>
      <w:r w:rsidR="00FF1A20" w:rsidRPr="00FF1A20">
        <w:t>provázaností informací</w:t>
      </w:r>
      <w:r w:rsidR="00406965">
        <w:t xml:space="preserve"> a </w:t>
      </w:r>
      <w:r w:rsidR="00FF1A20" w:rsidRPr="00FF1A20">
        <w:t>podporou ke sp</w:t>
      </w:r>
      <w:r w:rsidR="00D06599">
        <w:t>olupráci aktivizovat české podniky</w:t>
      </w:r>
      <w:r w:rsidR="00FF1A20" w:rsidRPr="00FF1A20">
        <w:t>, které jsou na vysoké technické, technologické úrovni</w:t>
      </w:r>
      <w:r w:rsidR="00406965">
        <w:t xml:space="preserve"> a </w:t>
      </w:r>
      <w:r w:rsidR="00FF1A20" w:rsidRPr="00FF1A20">
        <w:t>disponují</w:t>
      </w:r>
      <w:r w:rsidR="0051656F">
        <w:t xml:space="preserve"> i </w:t>
      </w:r>
      <w:r w:rsidR="00FF1A20" w:rsidRPr="00FF1A20">
        <w:t>kapitálem pro vznik takovýchto aliancí.</w:t>
      </w:r>
      <w:ins w:id="142" w:author="Autor">
        <w:r w:rsidR="002D75F5">
          <w:t xml:space="preserve"> </w:t>
        </w:r>
        <w:r w:rsidR="002D75F5" w:rsidRPr="002D75F5">
          <w:t>Důležité je také motivovat k excelenci a podporovat v ní také MSP, které často stojí na hraně inovací a přicházejí s řešeními s významným dopadem na dané odvětví; v rámci inovací je třeba podporovat i technologický transfer.</w:t>
        </w:r>
      </w:ins>
    </w:p>
    <w:p w14:paraId="798EEED4" w14:textId="77777777" w:rsidR="00FF1A20" w:rsidRPr="00FF1A20" w:rsidRDefault="00FF1A20" w:rsidP="008228E1">
      <w:pPr>
        <w:keepNext/>
        <w:jc w:val="both"/>
        <w:rPr>
          <w:rFonts w:ascii="Arial" w:hAnsi="Arial" w:cs="Arial"/>
          <w:b/>
        </w:rPr>
      </w:pPr>
      <w:r w:rsidRPr="00FF1A20">
        <w:rPr>
          <w:rFonts w:ascii="Arial" w:hAnsi="Arial" w:cs="Arial"/>
          <w:b/>
        </w:rPr>
        <w:t>Spolupráce výzkumné</w:t>
      </w:r>
      <w:r w:rsidR="00406965">
        <w:rPr>
          <w:rFonts w:ascii="Arial" w:hAnsi="Arial" w:cs="Arial"/>
          <w:b/>
        </w:rPr>
        <w:t xml:space="preserve"> a </w:t>
      </w:r>
      <w:r w:rsidRPr="00FF1A20">
        <w:rPr>
          <w:rFonts w:ascii="Arial" w:hAnsi="Arial" w:cs="Arial"/>
          <w:b/>
        </w:rPr>
        <w:t xml:space="preserve">aplikační sféry </w:t>
      </w:r>
    </w:p>
    <w:p w14:paraId="7B6D3B84" w14:textId="77777777" w:rsidR="00B6435A" w:rsidRDefault="00FF1A20" w:rsidP="008228E1">
      <w:pPr>
        <w:pStyle w:val="textodstavec"/>
      </w:pPr>
      <w:r w:rsidRPr="00FF1A20">
        <w:t>Přes významný</w:t>
      </w:r>
      <w:r w:rsidR="00406965">
        <w:t xml:space="preserve"> a </w:t>
      </w:r>
      <w:r w:rsidRPr="00FF1A20">
        <w:t>velmi rychlý nárůst soukromých</w:t>
      </w:r>
      <w:r w:rsidR="0051656F">
        <w:t xml:space="preserve"> i </w:t>
      </w:r>
      <w:r w:rsidRPr="00FF1A20">
        <w:t xml:space="preserve">veřejných výdajů na </w:t>
      </w:r>
      <w:proofErr w:type="spellStart"/>
      <w:r w:rsidR="00D06599">
        <w:t>VaVaI</w:t>
      </w:r>
      <w:proofErr w:type="spellEnd"/>
      <w:r w:rsidR="00406965">
        <w:t xml:space="preserve"> a </w:t>
      </w:r>
      <w:r w:rsidRPr="00FF1A20">
        <w:t>nárůst společných publikací</w:t>
      </w:r>
      <w:r w:rsidR="009C0347">
        <w:t xml:space="preserve"> v </w:t>
      </w:r>
      <w:r w:rsidRPr="00FF1A20">
        <w:t>posledních letech se stále poukazuje na nedostatečnou dlo</w:t>
      </w:r>
      <w:r w:rsidR="009A7695">
        <w:t>uhodobou spolupráci výzkumné</w:t>
      </w:r>
      <w:r w:rsidR="00406965">
        <w:t xml:space="preserve"> a </w:t>
      </w:r>
      <w:r w:rsidR="009A7695">
        <w:t>aplikační sféry</w:t>
      </w:r>
      <w:r w:rsidRPr="00FF1A20">
        <w:t xml:space="preserve"> ve srovnání</w:t>
      </w:r>
      <w:r w:rsidR="0051656F">
        <w:t xml:space="preserve"> s </w:t>
      </w:r>
      <w:r w:rsidRPr="00FF1A20">
        <w:t xml:space="preserve">dalšími členskými státy </w:t>
      </w:r>
      <w:r w:rsidR="003E4ED5">
        <w:t xml:space="preserve">EU </w:t>
      </w:r>
      <w:r w:rsidR="009A7695">
        <w:t>(obě sféry</w:t>
      </w:r>
      <w:r w:rsidRPr="00FF1A20">
        <w:t xml:space="preserve"> působí do značné míry odděleně</w:t>
      </w:r>
      <w:r w:rsidR="00406965">
        <w:t xml:space="preserve"> a </w:t>
      </w:r>
      <w:r w:rsidR="009A7695">
        <w:t>nezávisle jedna na druhé</w:t>
      </w:r>
      <w:r w:rsidRPr="00FF1A20">
        <w:t>).</w:t>
      </w:r>
    </w:p>
    <w:p w14:paraId="28912493" w14:textId="01E6CC8D" w:rsidR="00FF1A20" w:rsidRPr="00FF1A20" w:rsidRDefault="00FF1A20" w:rsidP="008228E1">
      <w:pPr>
        <w:pStyle w:val="textodstavec"/>
      </w:pPr>
      <w:r w:rsidRPr="00FF1A20">
        <w:t>Pro lepší využívání poznatků veřejného výzkumu</w:t>
      </w:r>
      <w:r w:rsidR="009C0347">
        <w:t xml:space="preserve"> v </w:t>
      </w:r>
      <w:r w:rsidRPr="00FF1A20">
        <w:t>podnikových inovacích je nezbytné zefektivnit šíření</w:t>
      </w:r>
      <w:r w:rsidR="00406965">
        <w:t xml:space="preserve"> a </w:t>
      </w:r>
      <w:r w:rsidRPr="00FF1A20">
        <w:t>sdílení znalostí</w:t>
      </w:r>
      <w:r w:rsidR="00406965">
        <w:t xml:space="preserve"> z </w:t>
      </w:r>
      <w:r w:rsidRPr="00FF1A20">
        <w:t>výzkumných organizací</w:t>
      </w:r>
      <w:r w:rsidR="00406965">
        <w:t xml:space="preserve"> a </w:t>
      </w:r>
      <w:r w:rsidRPr="00FF1A20">
        <w:t>zlepšení činnosti center transferu technologií vytvořených ve veřejných výzkumných organizacích</w:t>
      </w:r>
      <w:r w:rsidR="00406965">
        <w:t xml:space="preserve"> a </w:t>
      </w:r>
      <w:ins w:id="143" w:author="Autor">
        <w:r w:rsidR="00E10281" w:rsidRPr="00E10281">
          <w:t xml:space="preserve"> také zvýšení motivace k přijímání inovací na straně podnikové sféry, a to především inovací vyšších řádů, navazujících na excelentní výzkum. </w:t>
        </w:r>
      </w:ins>
      <w:del w:id="144" w:author="Autor">
        <w:r w:rsidRPr="00FF1A20" w:rsidDel="00E10281">
          <w:delText xml:space="preserve">zvýšení jejich efektivity. </w:delText>
        </w:r>
        <w:r w:rsidRPr="00FF1A20" w:rsidDel="00DD1463">
          <w:delText>Pro efektivitu spolupráce akademické</w:delText>
        </w:r>
        <w:r w:rsidR="00406965" w:rsidDel="00DD1463">
          <w:delText xml:space="preserve"> a </w:delText>
        </w:r>
        <w:r w:rsidRPr="00FF1A20" w:rsidDel="00DD1463">
          <w:delText>aplikační sféry je třeba maximalizovat využívání nástrojů podpory duševního vlastnictví</w:delText>
        </w:r>
        <w:r w:rsidR="00131624" w:rsidDel="00DD1463">
          <w:delText>, zejména pak průmyslového vlastnictví</w:delText>
        </w:r>
        <w:r w:rsidRPr="00FF1A20" w:rsidDel="00DD1463">
          <w:delText xml:space="preserve">. </w:delText>
        </w:r>
      </w:del>
      <w:ins w:id="145" w:author="Autor">
        <w:r w:rsidR="00E10281">
          <w:t>Je třeba odpovídajícím způsobem využívat nástroje ochrany průmyslového vlastnictví</w:t>
        </w:r>
        <w:r w:rsidR="00E10281" w:rsidRPr="00E10281">
          <w:t>, přičemž platí, že v případě výzku</w:t>
        </w:r>
        <w:r w:rsidR="00E10281">
          <w:t>mu, spolufinancovaného ze soukromých</w:t>
        </w:r>
        <w:r w:rsidR="00E10281" w:rsidRPr="00E10281">
          <w:t xml:space="preserve"> </w:t>
        </w:r>
        <w:r w:rsidR="00E10281">
          <w:t>prostředků musí ochrana průmyslového vlastnictví</w:t>
        </w:r>
        <w:r w:rsidR="00E10281" w:rsidRPr="00E10281">
          <w:t xml:space="preserve"> respektovat skutečné potřeby partnera, jeho pozici na trhu atd. V případě smluvní</w:t>
        </w:r>
        <w:r w:rsidR="00E10281">
          <w:t>ho výzkumu je použití ochrany průmyslového vlastnictví</w:t>
        </w:r>
        <w:r w:rsidR="00E10281" w:rsidRPr="00E10281">
          <w:t xml:space="preserve"> zcela v rukou zadavatele.</w:t>
        </w:r>
      </w:ins>
    </w:p>
    <w:p w14:paraId="6334EB59" w14:textId="67531BB3" w:rsidR="00195ACE" w:rsidRPr="00195ACE" w:rsidRDefault="00FF1A20" w:rsidP="00195ACE">
      <w:pPr>
        <w:pStyle w:val="textodstavec"/>
      </w:pPr>
      <w:r w:rsidRPr="00FF1A20">
        <w:t>Podnikový výzkum je</w:t>
      </w:r>
      <w:r w:rsidR="009C0347">
        <w:t xml:space="preserve"> v </w:t>
      </w:r>
      <w:r w:rsidRPr="00FF1A20">
        <w:t xml:space="preserve">ČR „tažen“ především podniky se zahraniční </w:t>
      </w:r>
      <w:r w:rsidR="00197859">
        <w:t xml:space="preserve">majetkovou </w:t>
      </w:r>
      <w:r w:rsidRPr="00FF1A20">
        <w:t>účastí. Domácí podniky často působí jako subdodavatelé zahraničních firem</w:t>
      </w:r>
      <w:r w:rsidR="00406965">
        <w:t xml:space="preserve"> a </w:t>
      </w:r>
      <w:r w:rsidRPr="00FF1A20">
        <w:t>jejich výzkumné aktivity</w:t>
      </w:r>
      <w:r w:rsidR="00406965">
        <w:t xml:space="preserve"> a </w:t>
      </w:r>
      <w:r w:rsidR="001F1801">
        <w:t>možnost</w:t>
      </w:r>
      <w:r w:rsidR="001F1801" w:rsidRPr="00FF1A20">
        <w:t xml:space="preserve"> </w:t>
      </w:r>
      <w:r w:rsidRPr="00FF1A20">
        <w:t>inovovat jsou ve srovnání se zahraničními firmami omezené. Do budoucna je proto zapotřebí dosáhnout toho, aby domácí podniky</w:t>
      </w:r>
      <w:r w:rsidR="009C0347">
        <w:t xml:space="preserve"> v </w:t>
      </w:r>
      <w:r w:rsidRPr="00FF1A20">
        <w:t>daleko větší míře rozvíjely své výzkumné</w:t>
      </w:r>
      <w:r w:rsidR="00406965">
        <w:t xml:space="preserve"> a </w:t>
      </w:r>
      <w:r w:rsidRPr="00FF1A20">
        <w:t>vývojové aktivity</w:t>
      </w:r>
      <w:r w:rsidR="00406965">
        <w:t xml:space="preserve"> a </w:t>
      </w:r>
      <w:r w:rsidRPr="00FF1A20">
        <w:t>svou konkurenceschopnost zakládaly nikoliv na levné pracovní síle, ale na uplatňování nových poznatků</w:t>
      </w:r>
      <w:r w:rsidR="00406965">
        <w:t xml:space="preserve"> a </w:t>
      </w:r>
      <w:r w:rsidRPr="00FF1A20">
        <w:t>produkci</w:t>
      </w:r>
      <w:r w:rsidR="0051656F">
        <w:t xml:space="preserve"> s </w:t>
      </w:r>
      <w:r w:rsidRPr="00FF1A20">
        <w:t>vyšší přidanou hodnotou, zejména</w:t>
      </w:r>
      <w:r w:rsidR="009C0347">
        <w:t xml:space="preserve"> v </w:t>
      </w:r>
      <w:r w:rsidRPr="00FF1A20">
        <w:t>oblasti perspektivních technologií, jako jsou např. nanotechnologie, informační</w:t>
      </w:r>
      <w:r w:rsidR="00406965">
        <w:t xml:space="preserve"> a </w:t>
      </w:r>
      <w:r w:rsidR="002221A7">
        <w:t>komunikační technologie</w:t>
      </w:r>
      <w:r w:rsidRPr="00FF1A20">
        <w:t>, biotechnologie</w:t>
      </w:r>
      <w:ins w:id="146" w:author="Autor">
        <w:r w:rsidR="001A2D9A">
          <w:t>, kosmické technologie</w:t>
        </w:r>
      </w:ins>
      <w:r w:rsidRPr="00FF1A20">
        <w:t xml:space="preserve"> apod. Výzvou </w:t>
      </w:r>
      <w:r w:rsidRPr="00FF1A20">
        <w:lastRenderedPageBreak/>
        <w:t>do budoucna je schopnost nové řešení nejen doma objevit</w:t>
      </w:r>
      <w:r w:rsidR="00406965">
        <w:t xml:space="preserve"> a </w:t>
      </w:r>
      <w:r w:rsidRPr="00FF1A20">
        <w:t>vyvinout, ale také použít</w:t>
      </w:r>
      <w:r w:rsidR="00406965">
        <w:t xml:space="preserve"> a </w:t>
      </w:r>
      <w:r w:rsidRPr="00FF1A20">
        <w:t>prodat tak, aby co největší část přidané hodnoty zůstala</w:t>
      </w:r>
      <w:r w:rsidR="009C0347">
        <w:t xml:space="preserve"> v </w:t>
      </w:r>
      <w:r w:rsidRPr="00FF1A20">
        <w:t>domácí ekonomice. Zároveň je zapotřebí využít přítomnosti nadnárodních společností</w:t>
      </w:r>
      <w:r w:rsidR="00406965">
        <w:t xml:space="preserve"> a </w:t>
      </w:r>
      <w:r w:rsidRPr="00FF1A20">
        <w:t>podniků se zahraniční účastí</w:t>
      </w:r>
      <w:r w:rsidR="00406965">
        <w:t xml:space="preserve"> a </w:t>
      </w:r>
      <w:r w:rsidRPr="00FF1A20">
        <w:t>podporovat spolupráci domácích podniků</w:t>
      </w:r>
      <w:r w:rsidR="0051656F">
        <w:t xml:space="preserve"> s </w:t>
      </w:r>
      <w:r w:rsidRPr="00FF1A20">
        <w:t>těmito společnostmi</w:t>
      </w:r>
      <w:r w:rsidR="00406965">
        <w:t xml:space="preserve"> a </w:t>
      </w:r>
      <w:r w:rsidRPr="00FF1A20">
        <w:t>jejich začlenění</w:t>
      </w:r>
      <w:r w:rsidR="00B6435A">
        <w:t xml:space="preserve"> do globálních inovačních sítí.</w:t>
      </w:r>
      <w:r w:rsidR="009C0347">
        <w:t xml:space="preserve"> </w:t>
      </w:r>
      <w:ins w:id="147" w:author="Autor">
        <w:r w:rsidR="00970F7A" w:rsidRPr="00970F7A">
          <w:t xml:space="preserve">Ačkoliv v předchozí metodice hodnocení výzkumných organizací a programů účelové podpory </w:t>
        </w:r>
        <w:proofErr w:type="spellStart"/>
        <w:r w:rsidR="00970F7A" w:rsidRPr="00970F7A">
          <w:t>VaVaI</w:t>
        </w:r>
        <w:proofErr w:type="spellEnd"/>
        <w:r w:rsidR="00970F7A" w:rsidRPr="00970F7A">
          <w:t xml:space="preserve"> byla hodnocena spolupráce veřejného a soukromého sektoru po</w:t>
        </w:r>
        <w:r w:rsidR="00970F7A">
          <w:t>mocí objemu smluvního výzkumu, t</w:t>
        </w:r>
        <w:r w:rsidR="00970F7A" w:rsidRPr="00970F7A">
          <w:t>oto kritérium může snadno vést k deformacím výzkumného prostředí, nehledě k tomu, že tzv. "smluvní v</w:t>
        </w:r>
        <w:r w:rsidR="00970F7A">
          <w:t xml:space="preserve">ýzkum" je definován v </w:t>
        </w:r>
        <w:r w:rsidR="00970F7A" w:rsidRPr="00970F7A">
          <w:t xml:space="preserve">Rámci, jako hospodářská činnost se všemi důsledky s tím souvisejícími. Použití objemu smluvního výzkumu, jakožto indikátoru se do budoucna </w:t>
        </w:r>
        <w:r w:rsidR="00970F7A">
          <w:t xml:space="preserve">jeví jako velmi problematické. </w:t>
        </w:r>
      </w:ins>
      <w:r w:rsidR="009C0347">
        <w:t>V </w:t>
      </w:r>
      <w:r w:rsidRPr="00FF1A20">
        <w:t>rámci indikátoru SII jsou sledovány vazby prostřednictvím třech ukazatelů: Inovativní MSP spolupracující</w:t>
      </w:r>
      <w:r w:rsidR="0051656F">
        <w:t xml:space="preserve"> s </w:t>
      </w:r>
      <w:r w:rsidRPr="00FF1A20">
        <w:t>ostatními, Společné publikace veřejného</w:t>
      </w:r>
      <w:r w:rsidR="00406965">
        <w:t xml:space="preserve"> a </w:t>
      </w:r>
      <w:r w:rsidRPr="00FF1A20">
        <w:t>soukromého sektoru</w:t>
      </w:r>
      <w:r w:rsidR="00406965">
        <w:t xml:space="preserve"> a </w:t>
      </w:r>
      <w:r w:rsidRPr="00FF1A20">
        <w:t xml:space="preserve">Spolufinancování </w:t>
      </w:r>
      <w:proofErr w:type="spellStart"/>
      <w:r w:rsidRPr="00FF1A20">
        <w:t>VaV</w:t>
      </w:r>
      <w:proofErr w:type="spellEnd"/>
      <w:r w:rsidRPr="00FF1A20">
        <w:t xml:space="preserve"> prováděného ve veřejném sektoru ze soukromých zdrojů. Pouze</w:t>
      </w:r>
      <w:r w:rsidR="00406965">
        <w:t xml:space="preserve"> u </w:t>
      </w:r>
      <w:r w:rsidRPr="00FF1A20">
        <w:t>prvního ukazatele ČR převyšuje průměr EU,</w:t>
      </w:r>
      <w:r w:rsidR="00406965">
        <w:t xml:space="preserve"> u </w:t>
      </w:r>
      <w:r w:rsidRPr="00FF1A20">
        <w:t>dalších dvou je pod průměrem. Ačkoliv</w:t>
      </w:r>
      <w:r w:rsidR="009C0347">
        <w:t xml:space="preserve"> v </w:t>
      </w:r>
      <w:r w:rsidRPr="00FF1A20">
        <w:t>předchozí metodice hodnocení</w:t>
      </w:r>
      <w:r w:rsidR="009E61E0">
        <w:t xml:space="preserve"> </w:t>
      </w:r>
      <w:r w:rsidR="009E61E0" w:rsidRPr="009E61E0">
        <w:t>výzkumných organizací</w:t>
      </w:r>
      <w:r w:rsidR="00406965">
        <w:t xml:space="preserve"> a </w:t>
      </w:r>
      <w:r w:rsidR="009E61E0" w:rsidRPr="009E61E0">
        <w:t>programů účelové p</w:t>
      </w:r>
      <w:r w:rsidR="009E61E0">
        <w:t xml:space="preserve">odpory </w:t>
      </w:r>
      <w:proofErr w:type="spellStart"/>
      <w:r w:rsidR="009E61E0">
        <w:t>VaVaI</w:t>
      </w:r>
      <w:proofErr w:type="spellEnd"/>
      <w:r w:rsidR="009E61E0" w:rsidRPr="009E61E0">
        <w:t xml:space="preserve"> </w:t>
      </w:r>
      <w:r w:rsidRPr="00FF1A20">
        <w:t>byla hodnocena spolupráce veřejného</w:t>
      </w:r>
      <w:r w:rsidR="00406965">
        <w:t xml:space="preserve"> a </w:t>
      </w:r>
      <w:r w:rsidRPr="00FF1A20">
        <w:t>soukromého sektoru pomocí objemu smluvního výzkumu</w:t>
      </w:r>
      <w:r w:rsidR="00406965">
        <w:t xml:space="preserve"> a </w:t>
      </w:r>
      <w:r w:rsidRPr="00FF1A20">
        <w:t>docházelo</w:t>
      </w:r>
      <w:r w:rsidR="00406965">
        <w:t xml:space="preserve"> k </w:t>
      </w:r>
      <w:r w:rsidRPr="00FF1A20">
        <w:t>bonifikaci výzkumných organizací při hodnocení, zdá se, že tato motivace neměla dostatečn</w:t>
      </w:r>
      <w:r w:rsidR="008A5D55">
        <w:t>ý účinek na zvýšení spolupráce.</w:t>
      </w:r>
      <w:ins w:id="148" w:author="Autor">
        <w:r w:rsidR="00201544">
          <w:t xml:space="preserve"> </w:t>
        </w:r>
        <w:r w:rsidR="00201544" w:rsidRPr="00201544">
          <w:t>Je třeba také věnovat pozornost firmám, typicky z řad MSP, které podstatnou část svého podnikání staví na produktech s vysokou přidanou hodnotou a často i na inovativních řešení</w:t>
        </w:r>
        <w:r w:rsidR="00AF3F6A">
          <w:t>ch</w:t>
        </w:r>
        <w:r w:rsidR="00201544" w:rsidRPr="00201544">
          <w:t>. Jedním ze zásadních faktorů ovlivňujících úspěšnost těchto firem je jejich průnik do mezinárodních dodavatelských řetězců. Vhodnou formou podpory je účast ČR v národních i mezinárodních projektových rámcích, které firmám umožní rozvinout mezinárodní partnerství a uchytit se v mezinárodních dodavatelských řetězcích.</w:t>
        </w:r>
      </w:ins>
    </w:p>
    <w:p w14:paraId="0035AE45" w14:textId="77777777" w:rsidR="00A05C5C" w:rsidRDefault="00A05C5C" w:rsidP="00FF1A20">
      <w:pPr>
        <w:jc w:val="both"/>
        <w:rPr>
          <w:rFonts w:ascii="Arial" w:hAnsi="Arial" w:cs="Arial"/>
          <w:b/>
        </w:rPr>
      </w:pPr>
      <w:r w:rsidRPr="00A05C5C">
        <w:rPr>
          <w:rFonts w:ascii="Arial" w:hAnsi="Arial" w:cs="Arial"/>
          <w:b/>
        </w:rPr>
        <w:t>Inovační potenciál ČR</w:t>
      </w:r>
    </w:p>
    <w:p w14:paraId="266B46FD" w14:textId="3CC05B58" w:rsidR="007E4F24" w:rsidRDefault="0064717E" w:rsidP="008228E1">
      <w:pPr>
        <w:pStyle w:val="textodstavec"/>
      </w:pPr>
      <w:r w:rsidRPr="00A05C5C">
        <w:t xml:space="preserve">V ČR </w:t>
      </w:r>
      <w:del w:id="149" w:author="Autor">
        <w:r w:rsidRPr="00A05C5C" w:rsidDel="00004070">
          <w:delText xml:space="preserve">je slabá </w:delText>
        </w:r>
      </w:del>
      <w:ins w:id="150" w:author="Autor">
        <w:r w:rsidR="00004070">
          <w:t xml:space="preserve">reflektuje </w:t>
        </w:r>
      </w:ins>
      <w:r w:rsidRPr="00A05C5C">
        <w:t>úrove</w:t>
      </w:r>
      <w:r>
        <w:t>ň spolupráce výzkumné sféry</w:t>
      </w:r>
      <w:r w:rsidR="0059005A">
        <w:t xml:space="preserve"> s</w:t>
      </w:r>
      <w:r w:rsidR="000D6693">
        <w:t xml:space="preserve"> velkými firmami</w:t>
      </w:r>
      <w:ins w:id="151" w:author="Autor">
        <w:r w:rsidR="00004070">
          <w:t xml:space="preserve"> </w:t>
        </w:r>
        <w:r w:rsidR="00004070" w:rsidRPr="00004070">
          <w:t>jejich pozici v hodnotových řetězcích a vlastnickou strukturu</w:t>
        </w:r>
        <w:r w:rsidR="00004070">
          <w:t>.</w:t>
        </w:r>
      </w:ins>
      <w:del w:id="152" w:author="Autor">
        <w:r w:rsidR="000D6693" w:rsidDel="00004070">
          <w:delText>,</w:delText>
        </w:r>
      </w:del>
      <w:r w:rsidR="000D6693">
        <w:t xml:space="preserve"> </w:t>
      </w:r>
      <w:ins w:id="153" w:author="Autor">
        <w:r w:rsidR="00004070">
          <w:t>J</w:t>
        </w:r>
      </w:ins>
      <w:del w:id="154" w:author="Autor">
        <w:r w:rsidR="000D6693" w:rsidDel="00004070">
          <w:delText>j</w:delText>
        </w:r>
      </w:del>
      <w:r w:rsidR="000D6693">
        <w:t>en velmi omezený počet velkých firem je založen na českém kapitálu</w:t>
      </w:r>
      <w:r w:rsidR="000D6693" w:rsidRPr="00A05C5C">
        <w:t>.</w:t>
      </w:r>
      <w:r w:rsidRPr="00A05C5C">
        <w:t xml:space="preserve"> Růst úspěšných lokálních firem</w:t>
      </w:r>
      <w:r w:rsidR="00F17D22">
        <w:t xml:space="preserve"> v </w:t>
      </w:r>
      <w:r w:rsidRPr="00A05C5C">
        <w:t>hospodářsky nebo sociálně oh</w:t>
      </w:r>
      <w:r w:rsidR="0059005A">
        <w:t>rožených územích</w:t>
      </w:r>
      <w:r w:rsidRPr="00A05C5C">
        <w:t xml:space="preserve"> je omezen</w:t>
      </w:r>
      <w:r w:rsidR="00F17D22">
        <w:t xml:space="preserve"> i </w:t>
      </w:r>
      <w:r w:rsidRPr="00A05C5C">
        <w:t xml:space="preserve">díky nízké inovační poptávce takových firem. </w:t>
      </w:r>
    </w:p>
    <w:p w14:paraId="7C8F1B0B" w14:textId="77777777" w:rsidR="007E4F24" w:rsidRDefault="007E4F24" w:rsidP="008228E1">
      <w:pPr>
        <w:pStyle w:val="textodstavec"/>
      </w:pPr>
      <w:r w:rsidRPr="00A05C5C">
        <w:t>Začínající inovativní podnikatelé (start-</w:t>
      </w:r>
      <w:proofErr w:type="spellStart"/>
      <w:r w:rsidRPr="00A05C5C">
        <w:t>upy</w:t>
      </w:r>
      <w:proofErr w:type="spellEnd"/>
      <w:r w:rsidRPr="00A05C5C">
        <w:t xml:space="preserve">) jsou jedním z hlavních nositelů inovací </w:t>
      </w:r>
      <w:r w:rsidR="00555FFE">
        <w:t> </w:t>
      </w:r>
      <w:r w:rsidR="00555FFE" w:rsidRPr="00A05C5C">
        <w:t>v</w:t>
      </w:r>
      <w:r w:rsidR="00555FFE">
        <w:t> </w:t>
      </w:r>
      <w:r w:rsidRPr="00A05C5C">
        <w:t>ekonomice</w:t>
      </w:r>
      <w:r w:rsidR="00F17D22">
        <w:t xml:space="preserve"> a </w:t>
      </w:r>
      <w:r w:rsidRPr="00A05C5C">
        <w:t>rozvoj start-</w:t>
      </w:r>
      <w:proofErr w:type="spellStart"/>
      <w:r w:rsidRPr="00A05C5C">
        <w:t>upového</w:t>
      </w:r>
      <w:proofErr w:type="spellEnd"/>
      <w:r w:rsidRPr="00A05C5C">
        <w:t xml:space="preserve"> ekosystému tak výrazně přispívá ke zvýšení konkurenceschopnosti</w:t>
      </w:r>
      <w:r w:rsidR="00F17D22">
        <w:t xml:space="preserve"> a </w:t>
      </w:r>
      <w:r w:rsidRPr="00A05C5C">
        <w:t>přidané hodnoty</w:t>
      </w:r>
      <w:r w:rsidR="00F17D22">
        <w:t xml:space="preserve"> v </w:t>
      </w:r>
      <w:r w:rsidRPr="00A05C5C">
        <w:t>rámci českých firem. Dosud z větší části nenaplněný potenciál představují start-</w:t>
      </w:r>
      <w:proofErr w:type="spellStart"/>
      <w:r w:rsidRPr="00A05C5C">
        <w:t>upy</w:t>
      </w:r>
      <w:proofErr w:type="spellEnd"/>
      <w:r w:rsidRPr="00A05C5C">
        <w:t xml:space="preserve"> ve formě spin-</w:t>
      </w:r>
      <w:proofErr w:type="spellStart"/>
      <w:r w:rsidRPr="00A05C5C">
        <w:t>off</w:t>
      </w:r>
      <w:proofErr w:type="spellEnd"/>
      <w:r w:rsidRPr="00A05C5C">
        <w:t xml:space="preserve"> firem realizujících transfer technologií z v</w:t>
      </w:r>
      <w:r>
        <w:t>eřejné výzkumné sféry do praxe.</w:t>
      </w:r>
    </w:p>
    <w:p w14:paraId="190D79FF" w14:textId="77777777" w:rsidR="0064717E" w:rsidRDefault="0064717E" w:rsidP="008228E1">
      <w:pPr>
        <w:pStyle w:val="textodstavec"/>
      </w:pPr>
      <w:r w:rsidRPr="00A05C5C">
        <w:t>V posledních letech pak trápí MSP především nedostate</w:t>
      </w:r>
      <w:r w:rsidR="007E4F24">
        <w:t>k kvalifikovan</w:t>
      </w:r>
      <w:r w:rsidR="000B3004">
        <w:t xml:space="preserve">ých pracovníků. </w:t>
      </w:r>
      <w:r w:rsidRPr="00A05C5C">
        <w:t>MSP rovněž nemají dostatečné kapacity (lidské, znalostní</w:t>
      </w:r>
      <w:r w:rsidR="00F17D22">
        <w:t xml:space="preserve"> a </w:t>
      </w:r>
      <w:r w:rsidRPr="00A05C5C">
        <w:t>finanční) pro vstup na zahraniční trhy.</w:t>
      </w:r>
      <w:r w:rsidR="00F17D22">
        <w:t xml:space="preserve"> V</w:t>
      </w:r>
      <w:r w:rsidR="000B3004">
        <w:t> prostředí ČR</w:t>
      </w:r>
      <w:r w:rsidRPr="00A05C5C">
        <w:t xml:space="preserve"> </w:t>
      </w:r>
      <w:r w:rsidR="000B3004">
        <w:t>je rovněž</w:t>
      </w:r>
      <w:r w:rsidRPr="00A05C5C">
        <w:t xml:space="preserve"> nedostatek povědomí</w:t>
      </w:r>
      <w:r w:rsidR="00F17D22">
        <w:t xml:space="preserve"> o </w:t>
      </w:r>
      <w:r w:rsidRPr="00A05C5C">
        <w:t xml:space="preserve">alternativních formách podnikání (sociální podnikání, sdílená ekonomika atp.).  </w:t>
      </w:r>
    </w:p>
    <w:p w14:paraId="350DEF00" w14:textId="77777777" w:rsidR="007E4F24" w:rsidRDefault="000B3004" w:rsidP="008228E1">
      <w:pPr>
        <w:pStyle w:val="textodstavec"/>
      </w:pPr>
      <w:r w:rsidRPr="00A05C5C">
        <w:t>N</w:t>
      </w:r>
      <w:r>
        <w:t xml:space="preserve">edostatek </w:t>
      </w:r>
      <w:r w:rsidR="00C61338">
        <w:t>vlastního</w:t>
      </w:r>
      <w:r w:rsidRPr="00A05C5C">
        <w:t xml:space="preserve"> </w:t>
      </w:r>
      <w:r w:rsidR="007E4F24" w:rsidRPr="00A05C5C">
        <w:t>kapitál</w:t>
      </w:r>
      <w:r>
        <w:t>u</w:t>
      </w:r>
      <w:r w:rsidR="007E4F24" w:rsidRPr="00A05C5C">
        <w:t xml:space="preserve"> pro rozvoj </w:t>
      </w:r>
      <w:r w:rsidR="00C61338">
        <w:t xml:space="preserve">(začínajících) firem </w:t>
      </w:r>
      <w:r w:rsidR="007E4F24" w:rsidRPr="00A05C5C">
        <w:t xml:space="preserve">je jedním z </w:t>
      </w:r>
      <w:r>
        <w:t>hlavních</w:t>
      </w:r>
      <w:r w:rsidRPr="00A05C5C">
        <w:t xml:space="preserve"> </w:t>
      </w:r>
      <w:r w:rsidR="007E4F24" w:rsidRPr="00A05C5C">
        <w:t>důvodů pro podporu MSP z</w:t>
      </w:r>
      <w:r w:rsidR="0048046E">
        <w:t> </w:t>
      </w:r>
      <w:r w:rsidR="007E4F24" w:rsidRPr="00A05C5C">
        <w:t>veřejných zdrojů. Podnikatelské aktivity je třeba podpořit</w:t>
      </w:r>
      <w:r w:rsidR="00F17D22">
        <w:t xml:space="preserve"> v </w:t>
      </w:r>
      <w:r w:rsidR="007E4F24" w:rsidRPr="00A05C5C">
        <w:t>jejich zárodcích, případně vlastním růstu tak, aby nedošlo k jejich předčasnému zániku. Zvýšení investic do vlastního kapitálu by mělo přispět k posunu ČR mezi inovační lídry,</w:t>
      </w:r>
      <w:r w:rsidR="00F17D22">
        <w:t xml:space="preserve"> v </w:t>
      </w:r>
      <w:r w:rsidR="007E4F24" w:rsidRPr="00A05C5C">
        <w:t xml:space="preserve">indikátoru Investice rizikového kapitálu (venture </w:t>
      </w:r>
      <w:proofErr w:type="spellStart"/>
      <w:r w:rsidR="007E4F24" w:rsidRPr="00A05C5C">
        <w:t>capital</w:t>
      </w:r>
      <w:proofErr w:type="spellEnd"/>
      <w:r w:rsidR="007E4F24" w:rsidRPr="00A05C5C">
        <w:t>) dosahuje ČR zatím velmi nízkých hodnot (5 % průměru EU).</w:t>
      </w:r>
    </w:p>
    <w:p w14:paraId="729691CA" w14:textId="77777777" w:rsidR="0087028A" w:rsidRDefault="0087028A" w:rsidP="008228E1">
      <w:pPr>
        <w:pStyle w:val="textodstavec"/>
      </w:pPr>
      <w:r w:rsidRPr="00A05C5C">
        <w:lastRenderedPageBreak/>
        <w:t>Podpora by měla směřovat</w:t>
      </w:r>
      <w:r w:rsidR="00F17D22">
        <w:t xml:space="preserve"> i </w:t>
      </w:r>
      <w:r w:rsidRPr="00A05C5C">
        <w:t>do oblasti spolupráce MSP s velkými podniky, které tvoří stále hlavní zdroj ekonomické produkce ČR. MSP,</w:t>
      </w:r>
      <w:r w:rsidR="00F17D22">
        <w:t xml:space="preserve"> a </w:t>
      </w:r>
      <w:r w:rsidRPr="00A05C5C">
        <w:t>zejména začínající podniky, mají také typicky horší postavení oproti velkým podnikům při získávání úvěrů – ať už z pohledu úrokové sazby či možností ručení.</w:t>
      </w:r>
    </w:p>
    <w:p w14:paraId="1563D478" w14:textId="77777777" w:rsidR="0087028A" w:rsidRDefault="0087028A" w:rsidP="008228E1">
      <w:pPr>
        <w:pStyle w:val="textodstavec"/>
      </w:pPr>
      <w:r w:rsidRPr="00B12609">
        <w:t>Také je potřeba zaměřit se na rozvoj specifických poradenských služeb cílících na řešení problémů, kterým MSP aktuálně čelí, či rozvoj</w:t>
      </w:r>
      <w:r w:rsidR="00F17D22">
        <w:t xml:space="preserve"> a </w:t>
      </w:r>
      <w:r w:rsidRPr="00B12609">
        <w:t>rozšíření služeb pro start-</w:t>
      </w:r>
      <w:proofErr w:type="spellStart"/>
      <w:r w:rsidRPr="00B12609">
        <w:t>upy</w:t>
      </w:r>
      <w:proofErr w:type="spellEnd"/>
      <w:r w:rsidRPr="00B12609">
        <w:t xml:space="preserve"> směřující ke zvyšování jejich znalostí</w:t>
      </w:r>
      <w:r w:rsidR="00F17D22">
        <w:t xml:space="preserve"> a </w:t>
      </w:r>
      <w:r w:rsidRPr="00B12609">
        <w:t>schopností pro další rozvoj</w:t>
      </w:r>
      <w:r w:rsidR="00F17D22">
        <w:t xml:space="preserve"> a </w:t>
      </w:r>
      <w:r w:rsidRPr="00B12609">
        <w:t>působení na zahraničních trzích.</w:t>
      </w:r>
    </w:p>
    <w:p w14:paraId="31DAAA3B" w14:textId="02F89C3C" w:rsidR="0064717E" w:rsidRPr="00A05C5C" w:rsidRDefault="00DD6BA1" w:rsidP="008228E1">
      <w:pPr>
        <w:pStyle w:val="textodstavec"/>
      </w:pPr>
      <w:r>
        <w:t xml:space="preserve">Výzvu pro </w:t>
      </w:r>
      <w:r w:rsidR="00EF52B3">
        <w:t>programové</w:t>
      </w:r>
      <w:r w:rsidR="0087618E">
        <w:t xml:space="preserve"> období </w:t>
      </w:r>
      <w:ins w:id="155" w:author="Autor">
        <w:r w:rsidR="004809CB">
          <w:t>fondů EU</w:t>
        </w:r>
      </w:ins>
      <w:del w:id="156" w:author="Autor">
        <w:r w:rsidR="0087618E" w:rsidDel="004809CB">
          <w:delText>E</w:delText>
        </w:r>
        <w:r w:rsidR="00311C68" w:rsidDel="004809CB">
          <w:delText>SIF</w:delText>
        </w:r>
      </w:del>
      <w:r w:rsidR="00311C68">
        <w:t xml:space="preserve"> 2021+ představuje z hlediska</w:t>
      </w:r>
      <w:r w:rsidR="0087618E">
        <w:t xml:space="preserve"> MSP </w:t>
      </w:r>
      <w:r w:rsidR="0087618E" w:rsidRPr="00A05C5C">
        <w:t>možnost vytvoření funkčních synergických a</w:t>
      </w:r>
      <w:r w:rsidR="0087618E">
        <w:t> </w:t>
      </w:r>
      <w:r w:rsidR="0087618E" w:rsidRPr="00A05C5C">
        <w:t>komplementárních vazeb mezi využitím evropských prostředků na národní úrovni</w:t>
      </w:r>
      <w:r w:rsidR="0087618E">
        <w:t xml:space="preserve"> v </w:t>
      </w:r>
      <w:r w:rsidR="0087618E" w:rsidRPr="00A05C5C">
        <w:t xml:space="preserve">rámci </w:t>
      </w:r>
      <w:ins w:id="157" w:author="Autor">
        <w:r w:rsidR="0016703E" w:rsidRPr="0011230B">
          <w:t xml:space="preserve">OP TAK </w:t>
        </w:r>
      </w:ins>
      <w:del w:id="158" w:author="Autor">
        <w:r w:rsidR="0087618E" w:rsidRPr="00A05C5C" w:rsidDel="0016703E">
          <w:delText>OP</w:delText>
        </w:r>
        <w:r w:rsidR="0087618E" w:rsidDel="0016703E">
          <w:delText xml:space="preserve"> </w:delText>
        </w:r>
        <w:r w:rsidR="0087618E" w:rsidRPr="00A05C5C" w:rsidDel="0016703E">
          <w:delText>PIK</w:delText>
        </w:r>
      </w:del>
      <w:r w:rsidR="0087618E">
        <w:t xml:space="preserve"> a </w:t>
      </w:r>
      <w:r w:rsidR="0087618E" w:rsidRPr="00A05C5C">
        <w:t>zvýšenou účastí</w:t>
      </w:r>
      <w:r w:rsidR="0087618E">
        <w:t xml:space="preserve"> a </w:t>
      </w:r>
      <w:r w:rsidR="0087618E" w:rsidRPr="00A05C5C">
        <w:t>úspěšností českých inovativních MSP</w:t>
      </w:r>
      <w:r w:rsidR="0087618E">
        <w:t xml:space="preserve"> v </w:t>
      </w:r>
      <w:ins w:id="159" w:author="Autor">
        <w:r w:rsidR="0016703E">
          <w:t>Horizon</w:t>
        </w:r>
        <w:r w:rsidR="00AD450F">
          <w:t>t</w:t>
        </w:r>
        <w:r w:rsidR="00E0759B">
          <w:t>u</w:t>
        </w:r>
        <w:r w:rsidR="0016703E">
          <w:t xml:space="preserve"> </w:t>
        </w:r>
        <w:r w:rsidR="00AD450F">
          <w:t>Evropa</w:t>
        </w:r>
      </w:ins>
      <w:del w:id="160" w:author="Autor">
        <w:r w:rsidR="0087618E" w:rsidRPr="00A05C5C" w:rsidDel="0016703E">
          <w:delText>Rámcovém programu pro výzkum</w:delText>
        </w:r>
        <w:r w:rsidR="0087618E" w:rsidDel="0016703E">
          <w:delText xml:space="preserve"> a </w:delText>
        </w:r>
        <w:r w:rsidR="0087618E" w:rsidRPr="00A05C5C" w:rsidDel="0016703E">
          <w:delText>inovace Horizont 2020</w:delText>
        </w:r>
      </w:del>
      <w:r w:rsidR="0087618E" w:rsidRPr="00A05C5C">
        <w:t>.</w:t>
      </w:r>
      <w:r w:rsidR="0087618E">
        <w:t xml:space="preserve"> V této oblasti nejsou dosud výsledky dostatečné. </w:t>
      </w:r>
      <w:r w:rsidR="0087618E" w:rsidRPr="00A05C5C">
        <w:t>Kromě rozdílných implementačních pravidel</w:t>
      </w:r>
      <w:r w:rsidR="0087618E">
        <w:t xml:space="preserve"> a </w:t>
      </w:r>
      <w:r w:rsidR="0087618E" w:rsidRPr="00A05C5C">
        <w:t>obtížnému sladění časového harmonogramu obou nástrojů zde hrají svou roli</w:t>
      </w:r>
      <w:r w:rsidR="0087618E">
        <w:t xml:space="preserve"> i </w:t>
      </w:r>
      <w:r w:rsidR="0087618E" w:rsidRPr="00A05C5C">
        <w:t>přetrvávající tradiční vazby mezi partnery z tzv. starých členských států, kteří tak zůstávají dominantními žadateli a</w:t>
      </w:r>
      <w:r w:rsidR="0087618E">
        <w:t> </w:t>
      </w:r>
      <w:r w:rsidR="0087618E" w:rsidRPr="00A05C5C">
        <w:t>příjemci centrálně řízených programů.</w:t>
      </w:r>
      <w:ins w:id="161" w:author="Autor">
        <w:r w:rsidR="00543A2C">
          <w:t xml:space="preserve"> </w:t>
        </w:r>
        <w:r w:rsidR="00543A2C" w:rsidRPr="00543A2C">
          <w:t xml:space="preserve">Synergických efektů s unijními programy je možné docílit i z národních programů, jak tomu bylo v případě financování projektů </w:t>
        </w:r>
        <w:proofErr w:type="spellStart"/>
        <w:r w:rsidR="00543A2C" w:rsidRPr="00543A2C">
          <w:t>Seal</w:t>
        </w:r>
        <w:proofErr w:type="spellEnd"/>
        <w:r w:rsidR="00543A2C" w:rsidRPr="00543A2C">
          <w:t xml:space="preserve"> </w:t>
        </w:r>
        <w:proofErr w:type="spellStart"/>
        <w:r w:rsidR="00543A2C" w:rsidRPr="00543A2C">
          <w:t>of</w:t>
        </w:r>
        <w:proofErr w:type="spellEnd"/>
        <w:r w:rsidR="00543A2C" w:rsidRPr="00543A2C">
          <w:t xml:space="preserve"> Excellence z programu GAMA. ČR bude o tyto synergie usilovat jak z</w:t>
        </w:r>
        <w:r w:rsidR="00543A2C">
          <w:t xml:space="preserve"> fondů </w:t>
        </w:r>
        <w:r w:rsidR="00543A2C" w:rsidRPr="00543A2C">
          <w:t>EU</w:t>
        </w:r>
        <w:r w:rsidR="00543A2C">
          <w:t>,</w:t>
        </w:r>
        <w:r w:rsidR="00543A2C" w:rsidRPr="00543A2C">
          <w:t xml:space="preserve"> tak z</w:t>
        </w:r>
        <w:r w:rsidR="00543A2C">
          <w:t> </w:t>
        </w:r>
        <w:r w:rsidR="00543A2C" w:rsidRPr="00543A2C">
          <w:t>národních</w:t>
        </w:r>
        <w:r w:rsidR="00543A2C">
          <w:t xml:space="preserve"> prostředků.</w:t>
        </w:r>
      </w:ins>
      <w:r w:rsidR="0087618E" w:rsidRPr="00A05C5C">
        <w:t xml:space="preserve">  </w:t>
      </w:r>
      <w:r w:rsidR="0064717E" w:rsidRPr="00A05C5C">
        <w:t xml:space="preserve"> </w:t>
      </w:r>
    </w:p>
    <w:p w14:paraId="2CC15A79" w14:textId="3F3A4202" w:rsidR="0064717E" w:rsidRDefault="0064717E" w:rsidP="008228E1">
      <w:pPr>
        <w:pStyle w:val="textodstavec"/>
      </w:pPr>
      <w:r w:rsidRPr="00490FCE">
        <w:t>Posun</w:t>
      </w:r>
      <w:r w:rsidR="00F17D22" w:rsidRPr="00490FCE">
        <w:t xml:space="preserve"> v </w:t>
      </w:r>
      <w:r w:rsidRPr="00490FCE">
        <w:t xml:space="preserve">oblasti inovačního potenciálu ČR </w:t>
      </w:r>
      <w:del w:id="162" w:author="Autor">
        <w:r w:rsidRPr="00490FCE" w:rsidDel="00E3193D">
          <w:delText xml:space="preserve">pro </w:delText>
        </w:r>
      </w:del>
      <w:r w:rsidRPr="00490FCE">
        <w:t xml:space="preserve">je možné sledovat zčásti skrze </w:t>
      </w:r>
      <w:proofErr w:type="spellStart"/>
      <w:r w:rsidRPr="00490FCE">
        <w:t>subpilíř</w:t>
      </w:r>
      <w:proofErr w:type="spellEnd"/>
      <w:r w:rsidRPr="00490FCE">
        <w:t xml:space="preserve"> Prostředí podporující inovace.</w:t>
      </w:r>
      <w:r w:rsidR="00F17D22" w:rsidRPr="00490FCE">
        <w:t xml:space="preserve"> V </w:t>
      </w:r>
      <w:r w:rsidRPr="00490FCE">
        <w:t>roce 2018 dosahovala ČR 75 % hodnoty průměru EU,</w:t>
      </w:r>
      <w:r w:rsidR="00F17D22" w:rsidRPr="00490FCE">
        <w:t xml:space="preserve"> v </w:t>
      </w:r>
      <w:r w:rsidRPr="00490FCE">
        <w:t>rámci tohoto sub-pilíře je důležité sledovat indikátor Podnikání založené na inovacích, který dosahoval 78</w:t>
      </w:r>
      <w:r w:rsidR="00134C45" w:rsidRPr="00490FCE">
        <w:t>,</w:t>
      </w:r>
      <w:r w:rsidR="00555FFE" w:rsidRPr="00490FCE">
        <w:t>1 </w:t>
      </w:r>
      <w:r w:rsidRPr="00490FCE">
        <w:t xml:space="preserve">% průměru EU28, ČR by se měla tedy zaměřit na oblast, která přispěje </w:t>
      </w:r>
      <w:r w:rsidR="00134C45" w:rsidRPr="00490FCE">
        <w:t>ke zlepšení podmínek pro podnikání založeného na inovacích</w:t>
      </w:r>
      <w:r w:rsidRPr="00490FCE">
        <w:t>.</w:t>
      </w:r>
    </w:p>
    <w:p w14:paraId="10B8A0E9" w14:textId="168E5FAC" w:rsidR="00A05C5C" w:rsidRDefault="00A05C5C" w:rsidP="008228E1">
      <w:pPr>
        <w:pStyle w:val="textodstavec"/>
      </w:pPr>
      <w:r w:rsidRPr="00490FCE">
        <w:t xml:space="preserve">Podíl přidané hodnoty </w:t>
      </w:r>
      <w:ins w:id="163" w:author="Autor">
        <w:r w:rsidR="00E0759B">
          <w:t>MSP</w:t>
        </w:r>
      </w:ins>
      <w:del w:id="164" w:author="Autor">
        <w:r w:rsidRPr="00490FCE" w:rsidDel="00E0759B">
          <w:delText>malých</w:delText>
        </w:r>
        <w:r w:rsidR="00F17D22" w:rsidRPr="00490FCE" w:rsidDel="00E0759B">
          <w:delText xml:space="preserve"> a </w:delText>
        </w:r>
        <w:r w:rsidRPr="00490FCE" w:rsidDel="00E0759B">
          <w:delText>středních podniků</w:delText>
        </w:r>
      </w:del>
      <w:r w:rsidR="00F17D22" w:rsidRPr="00490FCE">
        <w:t xml:space="preserve"> v </w:t>
      </w:r>
      <w:r w:rsidR="00367960">
        <w:t>roce 2018 činil 54,7</w:t>
      </w:r>
      <w:r w:rsidRPr="00490FCE">
        <w:t xml:space="preserve"> %</w:t>
      </w:r>
      <w:r w:rsidR="00F17D22" w:rsidRPr="00490FCE">
        <w:t xml:space="preserve"> a </w:t>
      </w:r>
      <w:r w:rsidR="00EB47B7" w:rsidRPr="00490FCE">
        <w:t>podíl zaměstnanců MSP</w:t>
      </w:r>
      <w:r w:rsidRPr="00490FCE">
        <w:t xml:space="preserve"> na celkovém počtu zaměstnanců podnikatelské sféry</w:t>
      </w:r>
      <w:r w:rsidR="00F17D22" w:rsidRPr="00490FCE">
        <w:t xml:space="preserve"> v </w:t>
      </w:r>
      <w:r w:rsidRPr="00490FCE">
        <w:t>ČR</w:t>
      </w:r>
      <w:r w:rsidR="00F17D22" w:rsidRPr="00490FCE">
        <w:t xml:space="preserve"> v </w:t>
      </w:r>
      <w:r w:rsidR="00367960">
        <w:t>roce 2017 činil 57,7</w:t>
      </w:r>
      <w:r w:rsidRPr="00490FCE">
        <w:t xml:space="preserve"> %.</w:t>
      </w:r>
      <w:r w:rsidR="00F17D22" w:rsidRPr="00490FCE">
        <w:t xml:space="preserve"> V </w:t>
      </w:r>
      <w:r w:rsidR="00E70936" w:rsidRPr="00490FCE">
        <w:t>ČR</w:t>
      </w:r>
      <w:r w:rsidRPr="00490FCE">
        <w:t xml:space="preserve"> tento segment podnikatelů generuje </w:t>
      </w:r>
      <w:r w:rsidR="00134C45" w:rsidRPr="00490FCE">
        <w:t> v </w:t>
      </w:r>
      <w:r w:rsidR="00367960">
        <w:t>průměru 48 % celkových výkonů podnikatelské sféry</w:t>
      </w:r>
      <w:r w:rsidR="00F17D22" w:rsidRPr="00490FCE">
        <w:t xml:space="preserve"> a </w:t>
      </w:r>
      <w:r w:rsidR="00DD6BA1" w:rsidRPr="00490FCE">
        <w:t>MSP</w:t>
      </w:r>
      <w:r w:rsidRPr="00490FCE">
        <w:t xml:space="preserve"> se podílejí na </w:t>
      </w:r>
      <w:r w:rsidR="00367960">
        <w:t xml:space="preserve">přibližně třetině </w:t>
      </w:r>
      <w:r w:rsidRPr="00490FCE">
        <w:t xml:space="preserve">českého </w:t>
      </w:r>
      <w:r w:rsidR="00367960">
        <w:t xml:space="preserve">přímého </w:t>
      </w:r>
      <w:r w:rsidRPr="00490FCE">
        <w:t>exportu</w:t>
      </w:r>
      <w:r w:rsidR="00367960">
        <w:t xml:space="preserve"> (konkrétně 28,2 % v roce 2018)</w:t>
      </w:r>
      <w:r w:rsidR="000D283A">
        <w:rPr>
          <w:rStyle w:val="Znakapoznpodarou"/>
        </w:rPr>
        <w:footnoteReference w:id="15"/>
      </w:r>
      <w:r w:rsidRPr="00490FCE">
        <w:t>. Je zapotřebí zamířit pozornost na podporu inovativního potenciálu a</w:t>
      </w:r>
      <w:r w:rsidR="0048046E" w:rsidRPr="00490FCE">
        <w:t> </w:t>
      </w:r>
      <w:r w:rsidRPr="00490FCE">
        <w:t>internacionalizaci ekonomických aktivit MSP tak, aby tyto podniky obstály</w:t>
      </w:r>
      <w:r w:rsidR="00F17D22" w:rsidRPr="00490FCE">
        <w:t xml:space="preserve"> v </w:t>
      </w:r>
      <w:r w:rsidRPr="00490FCE">
        <w:t>globální konkurenci</w:t>
      </w:r>
      <w:r w:rsidR="00F17D22" w:rsidRPr="00490FCE">
        <w:t xml:space="preserve"> a </w:t>
      </w:r>
      <w:r w:rsidRPr="00490FCE">
        <w:t>také</w:t>
      </w:r>
      <w:r w:rsidR="00F17D22" w:rsidRPr="00490FCE">
        <w:t xml:space="preserve"> v </w:t>
      </w:r>
      <w:r w:rsidRPr="00490FCE">
        <w:t>rámci trhů EU. Rozvoj MSP</w:t>
      </w:r>
      <w:r w:rsidR="00F17D22" w:rsidRPr="00490FCE">
        <w:t xml:space="preserve"> a </w:t>
      </w:r>
      <w:r w:rsidRPr="00490FCE">
        <w:t>posilování inovační schopnosti MSP je výzva pro celou ČR.</w:t>
      </w:r>
    </w:p>
    <w:p w14:paraId="1601D307" w14:textId="627853B4" w:rsidR="00573927" w:rsidRDefault="0099637A" w:rsidP="008228E1">
      <w:pPr>
        <w:pStyle w:val="textodstavec"/>
      </w:pPr>
      <w:r w:rsidRPr="00490FCE">
        <w:t>Klíčové je posílení inovační schopnosti</w:t>
      </w:r>
      <w:r w:rsidR="00F17D22" w:rsidRPr="00490FCE">
        <w:t xml:space="preserve"> a </w:t>
      </w:r>
      <w:r w:rsidRPr="00490FCE">
        <w:t>efektivního nakládání s duševním vlastnictvím malých</w:t>
      </w:r>
      <w:r w:rsidR="00F17D22" w:rsidRPr="00490FCE">
        <w:t xml:space="preserve"> a </w:t>
      </w:r>
      <w:r w:rsidRPr="00490FCE">
        <w:t>středních podnikatelů</w:t>
      </w:r>
      <w:r w:rsidR="00F17D22" w:rsidRPr="00490FCE">
        <w:t xml:space="preserve"> a </w:t>
      </w:r>
      <w:r w:rsidRPr="00490FCE">
        <w:t>rozvoj podnikatelské</w:t>
      </w:r>
      <w:r w:rsidR="00F17D22" w:rsidRPr="00490FCE">
        <w:t xml:space="preserve"> a </w:t>
      </w:r>
      <w:r w:rsidRPr="00490FCE">
        <w:t xml:space="preserve">inovační infrastruktury. Neuspokojivý stav </w:t>
      </w:r>
      <w:r w:rsidR="00614A02">
        <w:t xml:space="preserve">ve využívání </w:t>
      </w:r>
      <w:r w:rsidRPr="00490FCE">
        <w:t xml:space="preserve">ochrany </w:t>
      </w:r>
      <w:r w:rsidR="00614A02">
        <w:t xml:space="preserve">práv </w:t>
      </w:r>
      <w:r w:rsidRPr="00490FCE">
        <w:t>duševního vlastnictví</w:t>
      </w:r>
      <w:r w:rsidR="00F17D22" w:rsidRPr="00490FCE">
        <w:t xml:space="preserve"> a </w:t>
      </w:r>
      <w:r w:rsidRPr="00490FCE">
        <w:t xml:space="preserve">produkce výsledků s právní ochranou reflektuje hodnota </w:t>
      </w:r>
      <w:r w:rsidR="00440D6F" w:rsidRPr="00490FCE">
        <w:t>sub-index</w:t>
      </w:r>
      <w:r w:rsidRPr="00490FCE">
        <w:t>u Duševní vlastnictví (63.8 % průměru EU)</w:t>
      </w:r>
      <w:r w:rsidR="00262F78" w:rsidRPr="00490FCE">
        <w:t xml:space="preserve">. </w:t>
      </w:r>
      <w:r w:rsidR="00F17D22" w:rsidRPr="00490FCE">
        <w:t xml:space="preserve"> </w:t>
      </w:r>
      <w:r w:rsidR="00262F78" w:rsidRPr="00490FCE">
        <w:t>V</w:t>
      </w:r>
      <w:r w:rsidRPr="00490FCE">
        <w:t xml:space="preserve">elmi nízká produkce </w:t>
      </w:r>
      <w:r w:rsidR="00262F78" w:rsidRPr="00490FCE">
        <w:t>p</w:t>
      </w:r>
      <w:r w:rsidRPr="00490FCE">
        <w:t>řihlášek PCT patentů (23.2 % průměru EU)</w:t>
      </w:r>
      <w:r w:rsidR="00262F78" w:rsidRPr="00490FCE">
        <w:t xml:space="preserve"> dokládá nejen malou inovační výkonnost MSP, ale také jejich obvyklé místo v produkčním řetězci, kdy patentové přihlášky podávají výrobci „koncových“ produktů nebo ti, kteří mohou svým odběratelům dodat výrobky založené na přelomových inovacích.</w:t>
      </w:r>
    </w:p>
    <w:p w14:paraId="5F0978DA" w14:textId="28B542F5" w:rsidR="008A59D6" w:rsidRDefault="00EF52B3" w:rsidP="008228E1">
      <w:pPr>
        <w:pStyle w:val="textodstavec"/>
      </w:pPr>
      <w:r w:rsidRPr="008A59D6">
        <w:lastRenderedPageBreak/>
        <w:t>Rozvíjen musí být rovněž inovační potenciál české veřejné správy</w:t>
      </w:r>
      <w:r>
        <w:t xml:space="preserve"> a obecně veřejného sektoru</w:t>
      </w:r>
      <w:r w:rsidRPr="008A59D6">
        <w:t xml:space="preserve">. </w:t>
      </w:r>
      <w:r>
        <w:t xml:space="preserve">Jen postupně roste zájem veřejného sektoru o inovace, byť se v evropském měřítku jedná o jeden ze zásadních trendů, výrazně podpořený probíhající digitalizací. </w:t>
      </w:r>
      <w:r w:rsidRPr="008A59D6">
        <w:t xml:space="preserve">V současné době inovace ve veřejné správě </w:t>
      </w:r>
      <w:r>
        <w:t>jsou jen částečně</w:t>
      </w:r>
      <w:r w:rsidRPr="008A59D6">
        <w:t xml:space="preserve"> výsledkem cíleného a zamýšleného procesu, vznikají </w:t>
      </w:r>
      <w:r>
        <w:t xml:space="preserve">spíše </w:t>
      </w:r>
      <w:r w:rsidRPr="008A59D6">
        <w:t xml:space="preserve">nahodile či ad hoc a pro jejich rozvoj </w:t>
      </w:r>
      <w:r>
        <w:t>není alokována dostatečná podpora. K systematickému úsilí vede postupná digitalizace veřejné správy, která je navázána na nově vzniklou legislativu</w:t>
      </w:r>
      <w:r>
        <w:rPr>
          <w:rStyle w:val="Znakapoznpodarou"/>
        </w:rPr>
        <w:footnoteReference w:id="16"/>
      </w:r>
      <w:r>
        <w:t xml:space="preserve"> a nově přijaté strategické dokumenty (vedle již uvedené zastřešující strategie Digitální</w:t>
      </w:r>
      <w:del w:id="165" w:author="Autor">
        <w:r w:rsidDel="00E0759B">
          <w:delText>;</w:delText>
        </w:r>
      </w:del>
      <w:r>
        <w:t xml:space="preserve"> Česko rovněž strategie rozvoje 5G sítí, strategie rozvoje umělé inteligence a další)</w:t>
      </w:r>
      <w:ins w:id="166" w:author="Autor">
        <w:r w:rsidR="00E0759B">
          <w:t>.</w:t>
        </w:r>
      </w:ins>
      <w:r>
        <w:t xml:space="preserve"> </w:t>
      </w:r>
      <w:r w:rsidRPr="008A59D6">
        <w:t xml:space="preserve">Významným faktorem snižujícím inovativnost veřejné správy jsou vzhledem k její </w:t>
      </w:r>
      <w:r>
        <w:t>ostražitosti</w:t>
      </w:r>
      <w:r w:rsidRPr="008A59D6">
        <w:t xml:space="preserve"> vůči riziku také nedostatečné finanční zdroje, vyhrazené k realizaci a testování inovativních řešení. Neméně </w:t>
      </w:r>
      <w:r>
        <w:t>významným</w:t>
      </w:r>
      <w:r w:rsidRPr="008A59D6">
        <w:t xml:space="preserve"> faktorem, bránícím rozvoji inovací ve veřejné správě, je </w:t>
      </w:r>
      <w:r>
        <w:t xml:space="preserve">dosud </w:t>
      </w:r>
      <w:r w:rsidRPr="008A59D6">
        <w:t xml:space="preserve">nedostatečné sdílení poznatků ze zahraničí, kde je již </w:t>
      </w:r>
      <w:r>
        <w:t xml:space="preserve">řadu </w:t>
      </w:r>
      <w:r w:rsidRPr="008A59D6">
        <w:t>let inovační management veřejné správy důležitým tématem</w:t>
      </w:r>
      <w:r>
        <w:t xml:space="preserve"> a předmětem výzkumu. V rámci ČR</w:t>
      </w:r>
      <w:r w:rsidRPr="008A59D6">
        <w:t xml:space="preserve"> absentuje také vhodná forma síťování inovačních aktérů veřejné správy, stejně jako přenos domácí inovační </w:t>
      </w:r>
      <w:proofErr w:type="spellStart"/>
      <w:r w:rsidRPr="008A59D6">
        <w:t>best</w:t>
      </w:r>
      <w:proofErr w:type="spellEnd"/>
      <w:r w:rsidRPr="008A59D6">
        <w:t xml:space="preserve"> </w:t>
      </w:r>
      <w:proofErr w:type="spellStart"/>
      <w:r w:rsidRPr="008A59D6">
        <w:t>practice</w:t>
      </w:r>
      <w:proofErr w:type="spellEnd"/>
      <w:ins w:id="167" w:author="Autor">
        <w:r w:rsidR="00EA5AA7">
          <w:t xml:space="preserve"> </w:t>
        </w:r>
        <w:r w:rsidR="00EA5AA7" w:rsidRPr="00EA5AA7">
          <w:t>a také rámců a možností pro využití kapacit výzkumných infrastruktur pro potřeby veřejné správy</w:t>
        </w:r>
        <w:r w:rsidR="00843777">
          <w:t>,</w:t>
        </w:r>
        <w:r w:rsidR="00EA5AA7" w:rsidRPr="00EA5AA7">
          <w:t xml:space="preserve"> zejména v oblasti výzkumu a přípravy inovativních produktů (příkladem může být využití velkých výzkumných e-infrastruktur)</w:t>
        </w:r>
      </w:ins>
      <w:r w:rsidRPr="008A59D6">
        <w:t>. Klíčové je s uvedenými nedostatky pracovat a systémově je uchopit, mimo jiné i prostřednictvím inovační laboratoře veřejné správy.</w:t>
      </w:r>
      <w:r>
        <w:t xml:space="preserve"> Rozsáhlý inovační potenciál není jen v samotné veřejné správě, ale v celém veřejném sektoru, který může být svou inovační poptávkou motorem dynamického růstu nových řešení a tím příležitostí pro endogenní „české“ podnikání.</w:t>
      </w:r>
    </w:p>
    <w:p w14:paraId="096E1DB6" w14:textId="77777777" w:rsidR="00D20865" w:rsidRDefault="00FF1A20" w:rsidP="00573927">
      <w:pPr>
        <w:pStyle w:val="Nadpis1"/>
        <w:pageBreakBefore/>
        <w:ind w:left="431" w:hanging="431"/>
      </w:pPr>
      <w:bookmarkStart w:id="168" w:name="_Toc21004867"/>
      <w:bookmarkStart w:id="169" w:name="_Toc34662323"/>
      <w:bookmarkStart w:id="170" w:name="_Toc40872192"/>
      <w:r w:rsidRPr="00FF1A20">
        <w:lastRenderedPageBreak/>
        <w:t>Strategické cíle</w:t>
      </w:r>
      <w:bookmarkEnd w:id="168"/>
      <w:bookmarkEnd w:id="169"/>
      <w:bookmarkEnd w:id="170"/>
    </w:p>
    <w:p w14:paraId="607692C7" w14:textId="33523119" w:rsidR="003A186C" w:rsidRPr="00C10C54" w:rsidRDefault="003A186C" w:rsidP="003A186C">
      <w:pPr>
        <w:spacing w:before="60" w:after="0" w:line="288" w:lineRule="auto"/>
        <w:ind w:left="426"/>
        <w:contextualSpacing/>
        <w:jc w:val="both"/>
        <w:rPr>
          <w:rFonts w:ascii="Arial" w:hAnsi="Arial" w:cs="Arial"/>
        </w:rPr>
      </w:pPr>
      <w:r w:rsidRPr="00C10C54">
        <w:rPr>
          <w:rFonts w:ascii="Arial" w:hAnsi="Arial" w:cs="Arial"/>
        </w:rPr>
        <w:t xml:space="preserve">NP </w:t>
      </w:r>
      <w:proofErr w:type="spellStart"/>
      <w:r w:rsidRPr="00C10C54">
        <w:rPr>
          <w:rFonts w:ascii="Arial" w:hAnsi="Arial" w:cs="Arial"/>
        </w:rPr>
        <w:t>VaVaI</w:t>
      </w:r>
      <w:proofErr w:type="spellEnd"/>
      <w:r w:rsidRPr="00C10C54">
        <w:rPr>
          <w:rFonts w:ascii="Arial" w:hAnsi="Arial" w:cs="Arial"/>
        </w:rPr>
        <w:t xml:space="preserve"> </w:t>
      </w:r>
      <w:ins w:id="171" w:author="Autor">
        <w:r w:rsidR="00843777">
          <w:rPr>
            <w:rFonts w:ascii="Arial" w:hAnsi="Arial" w:cs="Arial"/>
          </w:rPr>
          <w:t xml:space="preserve">2021+ </w:t>
        </w:r>
      </w:ins>
      <w:r w:rsidRPr="00C10C54">
        <w:rPr>
          <w:rFonts w:ascii="Arial" w:hAnsi="Arial" w:cs="Arial"/>
        </w:rPr>
        <w:t xml:space="preserve">má následujících </w:t>
      </w:r>
      <w:r>
        <w:rPr>
          <w:rFonts w:ascii="Arial" w:hAnsi="Arial" w:cs="Arial"/>
        </w:rPr>
        <w:t>pět</w:t>
      </w:r>
      <w:r w:rsidRPr="00C10C54">
        <w:rPr>
          <w:rFonts w:ascii="Arial" w:hAnsi="Arial" w:cs="Arial"/>
        </w:rPr>
        <w:t xml:space="preserve"> strategických cílů, které jsou tematicky specifikovány:</w:t>
      </w:r>
    </w:p>
    <w:p w14:paraId="3FE9B6F5" w14:textId="77777777" w:rsidR="003A186C" w:rsidRPr="00C10C54" w:rsidRDefault="003A186C" w:rsidP="003A186C">
      <w:pPr>
        <w:pStyle w:val="clodrka"/>
      </w:pPr>
      <w:r w:rsidRPr="00C10C54">
        <w:t>Cíl 1:</w:t>
      </w:r>
      <w:r w:rsidRPr="00C10C54">
        <w:tab/>
        <w:t>Nastavit strategicky řízený a efektivně financovaný systém výzkumu, vývoje a inovací ČR</w:t>
      </w:r>
    </w:p>
    <w:p w14:paraId="2ACC84BE" w14:textId="355D80A7" w:rsidR="008F02C2" w:rsidRDefault="008F02C2" w:rsidP="003A186C">
      <w:pPr>
        <w:spacing w:before="60" w:after="0" w:line="288" w:lineRule="auto"/>
        <w:ind w:left="1276" w:hanging="567"/>
        <w:contextualSpacing/>
        <w:jc w:val="both"/>
        <w:rPr>
          <w:rFonts w:ascii="Arial" w:hAnsi="Arial" w:cs="Arial"/>
        </w:rPr>
      </w:pPr>
      <w:r>
        <w:rPr>
          <w:rFonts w:ascii="Arial" w:hAnsi="Arial" w:cs="Arial"/>
        </w:rPr>
        <w:t>1.1</w:t>
      </w:r>
      <w:r>
        <w:rPr>
          <w:rFonts w:ascii="Arial" w:hAnsi="Arial" w:cs="Arial"/>
        </w:rPr>
        <w:tab/>
      </w:r>
      <w:r w:rsidRPr="008F02C2">
        <w:rPr>
          <w:rFonts w:ascii="Arial" w:hAnsi="Arial" w:cs="Arial"/>
        </w:rPr>
        <w:t>Zajistit nastavení adekvátního poměru výše institucionální a účelové složky financování s cílem stabilizovat a zefektivnit výzkumné prostředí, a to při současném zachování alespoň stávající výše účelové složky.</w:t>
      </w:r>
    </w:p>
    <w:p w14:paraId="041CA69B" w14:textId="6A844264"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2</w:t>
      </w:r>
      <w:r w:rsidRPr="00C10C54">
        <w:rPr>
          <w:rFonts w:ascii="Arial" w:hAnsi="Arial" w:cs="Arial"/>
        </w:rPr>
        <w:tab/>
        <w:t>Zajistit legislativní podmínky zejm</w:t>
      </w:r>
      <w:r>
        <w:rPr>
          <w:rFonts w:ascii="Arial" w:hAnsi="Arial" w:cs="Arial"/>
        </w:rPr>
        <w:t>éna</w:t>
      </w:r>
      <w:r w:rsidRPr="00C10C54">
        <w:rPr>
          <w:rFonts w:ascii="Arial" w:hAnsi="Arial" w:cs="Arial"/>
        </w:rPr>
        <w:t xml:space="preserve"> pro nové nástroje účelové podpory inovací a příslušné procesy, zavedení systematického hodnocení programů účelové podpory, zjednodušení administrativy </w:t>
      </w:r>
      <w:proofErr w:type="spellStart"/>
      <w:r w:rsidRPr="00C10C54">
        <w:rPr>
          <w:rFonts w:ascii="Arial" w:hAnsi="Arial" w:cs="Arial"/>
        </w:rPr>
        <w:t>VaVaI</w:t>
      </w:r>
      <w:proofErr w:type="spellEnd"/>
      <w:r w:rsidRPr="00C10C54">
        <w:rPr>
          <w:rFonts w:ascii="Arial" w:hAnsi="Arial" w:cs="Arial"/>
        </w:rPr>
        <w:t xml:space="preserve"> a zajištění otevřeného přístupu k výsledkům </w:t>
      </w:r>
      <w:proofErr w:type="spellStart"/>
      <w:r w:rsidRPr="00C10C54">
        <w:rPr>
          <w:rFonts w:ascii="Arial" w:hAnsi="Arial" w:cs="Arial"/>
        </w:rPr>
        <w:t>VaV</w:t>
      </w:r>
      <w:proofErr w:type="spellEnd"/>
      <w:r w:rsidRPr="00C10C54">
        <w:rPr>
          <w:rFonts w:ascii="Arial" w:hAnsi="Arial" w:cs="Arial"/>
        </w:rPr>
        <w:t xml:space="preserve"> v souladu s evropskou legislativou.</w:t>
      </w:r>
    </w:p>
    <w:p w14:paraId="5A30345D" w14:textId="6EF3F481"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3</w:t>
      </w:r>
      <w:r w:rsidRPr="00C10C54">
        <w:rPr>
          <w:rFonts w:ascii="Arial" w:hAnsi="Arial" w:cs="Arial"/>
        </w:rPr>
        <w:tab/>
        <w:t xml:space="preserve">Zajistit strategické řízení systému </w:t>
      </w:r>
      <w:proofErr w:type="spellStart"/>
      <w:r w:rsidRPr="00C10C54">
        <w:rPr>
          <w:rFonts w:ascii="Arial" w:hAnsi="Arial" w:cs="Arial"/>
        </w:rPr>
        <w:t>VaVaI</w:t>
      </w:r>
      <w:proofErr w:type="spellEnd"/>
      <w:r w:rsidRPr="00C10C54">
        <w:rPr>
          <w:rFonts w:ascii="Arial" w:hAnsi="Arial" w:cs="Arial"/>
        </w:rPr>
        <w:t xml:space="preserve"> na základě doložitelných faktů (tzv. „evidence-</w:t>
      </w:r>
      <w:proofErr w:type="spellStart"/>
      <w:r w:rsidRPr="00C10C54">
        <w:rPr>
          <w:rFonts w:ascii="Arial" w:hAnsi="Arial" w:cs="Arial"/>
        </w:rPr>
        <w:t>based</w:t>
      </w:r>
      <w:proofErr w:type="spellEnd"/>
      <w:r w:rsidRPr="00C10C54">
        <w:rPr>
          <w:rFonts w:ascii="Arial" w:hAnsi="Arial" w:cs="Arial"/>
        </w:rPr>
        <w:t>“ politiky).</w:t>
      </w:r>
    </w:p>
    <w:p w14:paraId="0655CC80" w14:textId="1FF7F492"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4</w:t>
      </w:r>
      <w:r w:rsidRPr="00C10C54">
        <w:rPr>
          <w:rFonts w:ascii="Arial" w:hAnsi="Arial" w:cs="Arial"/>
        </w:rPr>
        <w:tab/>
        <w:t xml:space="preserve">Zajistit synergický efekt programů účelové podpory tak, aby jejich výsledky a účinky naplňovaly vizi NP </w:t>
      </w:r>
      <w:proofErr w:type="spellStart"/>
      <w:r w:rsidRPr="00C10C54">
        <w:rPr>
          <w:rFonts w:ascii="Arial" w:hAnsi="Arial" w:cs="Arial"/>
        </w:rPr>
        <w:t>VaVaI</w:t>
      </w:r>
      <w:proofErr w:type="spellEnd"/>
      <w:r w:rsidRPr="00C10C54">
        <w:rPr>
          <w:rFonts w:ascii="Arial" w:hAnsi="Arial" w:cs="Arial"/>
        </w:rPr>
        <w:t xml:space="preserve"> 2021+, koncepce poskytovatelů pro jednotlivá odvětví, a zabezpečit hodnocení programů na základě kritérií předem stanovených podle cílů u každého programu.</w:t>
      </w:r>
    </w:p>
    <w:p w14:paraId="2492EF84" w14:textId="066E5AB0"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5</w:t>
      </w:r>
      <w:r w:rsidRPr="00C10C54">
        <w:rPr>
          <w:rFonts w:ascii="Arial" w:hAnsi="Arial" w:cs="Arial"/>
        </w:rPr>
        <w:tab/>
        <w:t xml:space="preserve">Rozšířit získávání a uplatňování dalších zdrojů financování </w:t>
      </w:r>
      <w:proofErr w:type="spellStart"/>
      <w:r w:rsidRPr="00C10C54">
        <w:rPr>
          <w:rFonts w:ascii="Arial" w:hAnsi="Arial" w:cs="Arial"/>
        </w:rPr>
        <w:t>VaVaI</w:t>
      </w:r>
      <w:proofErr w:type="spellEnd"/>
      <w:r w:rsidRPr="00C10C54">
        <w:rPr>
          <w:rFonts w:ascii="Arial" w:hAnsi="Arial" w:cs="Arial"/>
        </w:rPr>
        <w:t xml:space="preserve"> (kromě veřejných domácích i zahraniční a zejména soukromé zdroje), u veřejných zdrojů zavést a uplatnit kromě dotací i další formy podpory (půjčky, subvence úrokových sazeb, záruky, daňová zvýhodnění aj. formy, uvedené v přímo použitelných předpisech EU.</w:t>
      </w:r>
    </w:p>
    <w:p w14:paraId="33FB6A74" w14:textId="5299B6A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6</w:t>
      </w:r>
      <w:r w:rsidRPr="00C10C54">
        <w:rPr>
          <w:rFonts w:ascii="Arial" w:hAnsi="Arial" w:cs="Arial"/>
        </w:rPr>
        <w:tab/>
        <w:t>Vytvořit vzájemně komplementární schéma financování kapacit výzkumných organizací z prostředků na jejich dlouhodobý koncepční rozvoj a na velké výzkumné infrastruktury.</w:t>
      </w:r>
    </w:p>
    <w:p w14:paraId="4F2FB344" w14:textId="2F352C7F"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7</w:t>
      </w:r>
      <w:r w:rsidRPr="00C10C54">
        <w:rPr>
          <w:rFonts w:ascii="Arial" w:hAnsi="Arial" w:cs="Arial"/>
        </w:rPr>
        <w:tab/>
      </w:r>
      <w:ins w:id="172" w:author="Autor">
        <w:r w:rsidR="00843777">
          <w:rPr>
            <w:rFonts w:ascii="Arial" w:hAnsi="Arial" w:cs="Arial"/>
          </w:rPr>
          <w:t>Zvýšit efektivitu</w:t>
        </w:r>
      </w:ins>
      <w:del w:id="173" w:author="Autor">
        <w:r w:rsidRPr="00C10C54" w:rsidDel="00843777">
          <w:rPr>
            <w:rFonts w:ascii="Arial" w:hAnsi="Arial" w:cs="Arial"/>
          </w:rPr>
          <w:delText>Stabilizovat</w:delText>
        </w:r>
      </w:del>
      <w:r w:rsidRPr="00C10C54">
        <w:rPr>
          <w:rFonts w:ascii="Arial" w:hAnsi="Arial" w:cs="Arial"/>
        </w:rPr>
        <w:t xml:space="preserve"> účelov</w:t>
      </w:r>
      <w:ins w:id="174" w:author="Autor">
        <w:r w:rsidR="00843777">
          <w:rPr>
            <w:rFonts w:ascii="Arial" w:hAnsi="Arial" w:cs="Arial"/>
          </w:rPr>
          <w:t>é</w:t>
        </w:r>
      </w:ins>
      <w:del w:id="175" w:author="Autor">
        <w:r w:rsidRPr="00C10C54" w:rsidDel="00843777">
          <w:rPr>
            <w:rFonts w:ascii="Arial" w:hAnsi="Arial" w:cs="Arial"/>
          </w:rPr>
          <w:delText>ou</w:delText>
        </w:r>
      </w:del>
      <w:r w:rsidRPr="00C10C54">
        <w:rPr>
          <w:rFonts w:ascii="Arial" w:hAnsi="Arial" w:cs="Arial"/>
        </w:rPr>
        <w:t xml:space="preserve"> podpor</w:t>
      </w:r>
      <w:ins w:id="176" w:author="Autor">
        <w:r w:rsidR="00843777">
          <w:rPr>
            <w:rFonts w:ascii="Arial" w:hAnsi="Arial" w:cs="Arial"/>
          </w:rPr>
          <w:t>y</w:t>
        </w:r>
      </w:ins>
      <w:del w:id="177" w:author="Autor">
        <w:r w:rsidRPr="00C10C54" w:rsidDel="00843777">
          <w:rPr>
            <w:rFonts w:ascii="Arial" w:hAnsi="Arial" w:cs="Arial"/>
          </w:rPr>
          <w:delText>u</w:delText>
        </w:r>
      </w:del>
      <w:r w:rsidRPr="00C10C54">
        <w:rPr>
          <w:rFonts w:ascii="Arial" w:hAnsi="Arial" w:cs="Arial"/>
        </w:rPr>
        <w:t xml:space="preserve"> základního výzkumu, zajistit podporu nejlepších týmů bez ohledu na limity průměrné oborové úspěšnosti, zabezpečit provázanost a odstranit překryvy grantových projektů s jinými typy projektů.</w:t>
      </w:r>
    </w:p>
    <w:p w14:paraId="73FD0A59" w14:textId="373652A4"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8</w:t>
      </w:r>
      <w:r w:rsidRPr="00C10C54">
        <w:rPr>
          <w:rFonts w:ascii="Arial" w:hAnsi="Arial" w:cs="Arial"/>
        </w:rPr>
        <w:tab/>
        <w:t xml:space="preserve">Snížit administrativní zátěž ve </w:t>
      </w:r>
      <w:proofErr w:type="spellStart"/>
      <w:r w:rsidRPr="00C10C54">
        <w:rPr>
          <w:rFonts w:ascii="Arial" w:hAnsi="Arial" w:cs="Arial"/>
        </w:rPr>
        <w:t>VaVaI</w:t>
      </w:r>
      <w:proofErr w:type="spellEnd"/>
      <w:r w:rsidRPr="00C10C54">
        <w:rPr>
          <w:rFonts w:ascii="Arial" w:hAnsi="Arial" w:cs="Arial"/>
        </w:rPr>
        <w:t>, zejm. u administrativy při podání návrhů projektů a vykazování a vyúčtování nákladů na základě stejných pravidel pro všechny poskytovatele („jednotné metodické prostředí“).</w:t>
      </w:r>
    </w:p>
    <w:p w14:paraId="4D82DF95" w14:textId="4013E34A"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9</w:t>
      </w:r>
      <w:r w:rsidRPr="00C10C54">
        <w:rPr>
          <w:rFonts w:ascii="Arial" w:hAnsi="Arial" w:cs="Arial"/>
        </w:rPr>
        <w:tab/>
      </w:r>
      <w:ins w:id="178" w:author="Autor">
        <w:r w:rsidR="005728DC">
          <w:rPr>
            <w:rFonts w:ascii="Arial" w:hAnsi="Arial" w:cs="Arial"/>
          </w:rPr>
          <w:t>Zajistit</w:t>
        </w:r>
      </w:ins>
      <w:del w:id="179" w:author="Autor">
        <w:r w:rsidRPr="00C10C54" w:rsidDel="005728DC">
          <w:rPr>
            <w:rFonts w:ascii="Arial" w:hAnsi="Arial" w:cs="Arial"/>
          </w:rPr>
          <w:delText>Zabezpečit</w:delText>
        </w:r>
      </w:del>
      <w:r w:rsidRPr="00C10C54">
        <w:rPr>
          <w:rFonts w:ascii="Arial" w:hAnsi="Arial" w:cs="Arial"/>
        </w:rPr>
        <w:t xml:space="preserve"> otevřený přístup k těm výsledkům a datům </w:t>
      </w:r>
      <w:proofErr w:type="spellStart"/>
      <w:r w:rsidRPr="00C10C54">
        <w:rPr>
          <w:rFonts w:ascii="Arial" w:hAnsi="Arial" w:cs="Arial"/>
        </w:rPr>
        <w:t>VaV</w:t>
      </w:r>
      <w:proofErr w:type="spellEnd"/>
      <w:r w:rsidRPr="00C10C54">
        <w:rPr>
          <w:rFonts w:ascii="Arial" w:hAnsi="Arial" w:cs="Arial"/>
        </w:rPr>
        <w:t>, vytvořeným za využití veřejných prostředků, které jsou volně šiřitelné.</w:t>
      </w:r>
    </w:p>
    <w:p w14:paraId="0CCBD798" w14:textId="26C6648C" w:rsidR="003A186C" w:rsidRDefault="003A186C" w:rsidP="001E4712">
      <w:pPr>
        <w:spacing w:before="60" w:after="0" w:line="288" w:lineRule="auto"/>
        <w:ind w:left="1276" w:hanging="567"/>
        <w:contextualSpacing/>
        <w:jc w:val="both"/>
        <w:rPr>
          <w:rFonts w:ascii="Arial" w:hAnsi="Arial" w:cs="Arial"/>
        </w:rPr>
      </w:pPr>
      <w:r w:rsidRPr="00C10C54">
        <w:rPr>
          <w:rFonts w:ascii="Arial" w:hAnsi="Arial" w:cs="Arial"/>
        </w:rPr>
        <w:t>1.</w:t>
      </w:r>
      <w:r w:rsidR="008F02C2">
        <w:rPr>
          <w:rFonts w:ascii="Arial" w:hAnsi="Arial" w:cs="Arial"/>
        </w:rPr>
        <w:t>10</w:t>
      </w:r>
      <w:r w:rsidRPr="00C10C54">
        <w:rPr>
          <w:rFonts w:ascii="Arial" w:hAnsi="Arial" w:cs="Arial"/>
        </w:rPr>
        <w:tab/>
        <w:t xml:space="preserve">Zajistit efektivní využívání nástrojů ochrany </w:t>
      </w:r>
      <w:r>
        <w:rPr>
          <w:rFonts w:ascii="Arial" w:hAnsi="Arial" w:cs="Arial"/>
        </w:rPr>
        <w:t>průmyslového</w:t>
      </w:r>
      <w:r w:rsidRPr="00C10C54">
        <w:rPr>
          <w:rFonts w:ascii="Arial" w:hAnsi="Arial" w:cs="Arial"/>
        </w:rPr>
        <w:t xml:space="preserve"> vlastnictví</w:t>
      </w:r>
      <w:r>
        <w:rPr>
          <w:rFonts w:ascii="Arial" w:hAnsi="Arial" w:cs="Arial"/>
        </w:rPr>
        <w:t>,</w:t>
      </w:r>
      <w:r w:rsidRPr="00472DA5">
        <w:rPr>
          <w:rFonts w:ascii="Arial" w:hAnsi="Arial" w:cs="Arial"/>
        </w:rPr>
        <w:t xml:space="preserve"> </w:t>
      </w:r>
      <w:r w:rsidRPr="00FF1A20">
        <w:rPr>
          <w:rFonts w:ascii="Arial" w:hAnsi="Arial" w:cs="Arial"/>
        </w:rPr>
        <w:t xml:space="preserve">včetně podpory </w:t>
      </w:r>
      <w:r>
        <w:rPr>
          <w:rFonts w:ascii="Arial" w:hAnsi="Arial" w:cs="Arial"/>
        </w:rPr>
        <w:t>znalostní báze ochrany průmyslového</w:t>
      </w:r>
      <w:r w:rsidRPr="00FF1A20">
        <w:rPr>
          <w:rFonts w:ascii="Arial" w:hAnsi="Arial" w:cs="Arial"/>
        </w:rPr>
        <w:t xml:space="preserve"> vlastnictví</w:t>
      </w:r>
      <w:r w:rsidRPr="00C10C54">
        <w:rPr>
          <w:rFonts w:ascii="Arial" w:hAnsi="Arial" w:cs="Arial"/>
        </w:rPr>
        <w:t>.</w:t>
      </w:r>
    </w:p>
    <w:p w14:paraId="0BFBB420" w14:textId="4C7DE6AB" w:rsidR="00DC42CA" w:rsidRPr="001E4712" w:rsidRDefault="00DC42CA" w:rsidP="001E4712">
      <w:pPr>
        <w:spacing w:before="60" w:after="0" w:line="288" w:lineRule="auto"/>
        <w:ind w:left="1276" w:hanging="567"/>
        <w:contextualSpacing/>
        <w:jc w:val="both"/>
        <w:rPr>
          <w:rFonts w:ascii="Arial" w:hAnsi="Arial" w:cs="Arial"/>
        </w:rPr>
      </w:pPr>
      <w:r>
        <w:rPr>
          <w:rFonts w:ascii="Arial" w:hAnsi="Arial" w:cs="Arial"/>
        </w:rPr>
        <w:t>1.11</w:t>
      </w:r>
      <w:r>
        <w:rPr>
          <w:rFonts w:ascii="Arial" w:hAnsi="Arial" w:cs="Arial"/>
        </w:rPr>
        <w:tab/>
      </w:r>
      <w:r w:rsidRPr="00DC42CA">
        <w:rPr>
          <w:rFonts w:ascii="Arial" w:hAnsi="Arial" w:cs="Arial"/>
        </w:rPr>
        <w:t>Motivace poskytovatelů insti</w:t>
      </w:r>
      <w:r>
        <w:rPr>
          <w:rFonts w:ascii="Arial" w:hAnsi="Arial" w:cs="Arial"/>
        </w:rPr>
        <w:t xml:space="preserve">tucionální a účelové podpory </w:t>
      </w:r>
      <w:proofErr w:type="spellStart"/>
      <w:r w:rsidRPr="00DC42CA">
        <w:rPr>
          <w:rFonts w:ascii="Arial" w:hAnsi="Arial" w:cs="Arial"/>
        </w:rPr>
        <w:t>VaV</w:t>
      </w:r>
      <w:r w:rsidR="00EE579C">
        <w:rPr>
          <w:rFonts w:ascii="Arial" w:hAnsi="Arial" w:cs="Arial"/>
        </w:rPr>
        <w:t>aI</w:t>
      </w:r>
      <w:proofErr w:type="spellEnd"/>
      <w:r w:rsidRPr="00DC42CA">
        <w:rPr>
          <w:rFonts w:ascii="Arial" w:hAnsi="Arial" w:cs="Arial"/>
        </w:rPr>
        <w:t xml:space="preserve"> k orientaci části výzkumných kapacit na specifickou podporu monitorování, analýz a návrhů řešení aktuálních výzev a hrozeb s celospolečenským dopadem (</w:t>
      </w:r>
      <w:proofErr w:type="spellStart"/>
      <w:r w:rsidRPr="00DC42CA">
        <w:rPr>
          <w:rFonts w:ascii="Arial" w:hAnsi="Arial" w:cs="Arial"/>
        </w:rPr>
        <w:t>focus</w:t>
      </w:r>
      <w:proofErr w:type="spellEnd"/>
      <w:r w:rsidRPr="00DC42CA">
        <w:rPr>
          <w:rFonts w:ascii="Arial" w:hAnsi="Arial" w:cs="Arial"/>
        </w:rPr>
        <w:t xml:space="preserve"> area)</w:t>
      </w:r>
      <w:r>
        <w:rPr>
          <w:rFonts w:ascii="Arial" w:hAnsi="Arial" w:cs="Arial"/>
        </w:rPr>
        <w:t>.</w:t>
      </w:r>
    </w:p>
    <w:p w14:paraId="031A9E8A" w14:textId="52901BB4" w:rsidR="003A186C" w:rsidRPr="00C10C54" w:rsidRDefault="003A186C" w:rsidP="003A186C">
      <w:pPr>
        <w:pStyle w:val="clodrka"/>
      </w:pPr>
      <w:r>
        <w:t>Cíl 2:</w:t>
      </w:r>
      <w:r>
        <w:tab/>
        <w:t>Podpořit výzkumné organizace ve vytváření motivujících pracovních p</w:t>
      </w:r>
      <w:r w:rsidR="00347CB7">
        <w:t>odmínek a rozvoj potenciálu lidí</w:t>
      </w:r>
      <w:r>
        <w:t xml:space="preserve"> </w:t>
      </w:r>
      <w:r w:rsidR="001E4712">
        <w:t xml:space="preserve">napříč </w:t>
      </w:r>
      <w:r>
        <w:t>celým spektrem výzkumu a vývoje</w:t>
      </w:r>
    </w:p>
    <w:p w14:paraId="2F40D014" w14:textId="7D83B4A9" w:rsidR="003A186C"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2.1</w:t>
      </w:r>
      <w:r w:rsidRPr="00C10C54">
        <w:rPr>
          <w:rFonts w:ascii="Arial" w:hAnsi="Arial" w:cs="Arial"/>
        </w:rPr>
        <w:tab/>
      </w:r>
      <w:r>
        <w:rPr>
          <w:rFonts w:ascii="Arial" w:hAnsi="Arial" w:cs="Arial"/>
        </w:rPr>
        <w:t>Vytvořit systém</w:t>
      </w:r>
      <w:r w:rsidR="00484AED">
        <w:rPr>
          <w:rFonts w:ascii="Arial" w:hAnsi="Arial" w:cs="Arial"/>
        </w:rPr>
        <w:t xml:space="preserve"> podpory rozvoje potenciálu lidí</w:t>
      </w:r>
      <w:r>
        <w:rPr>
          <w:rFonts w:ascii="Arial" w:hAnsi="Arial" w:cs="Arial"/>
        </w:rPr>
        <w:t xml:space="preserve"> na institucionální úrovni</w:t>
      </w:r>
      <w:r w:rsidR="00BD4CBB">
        <w:rPr>
          <w:rFonts w:ascii="Arial" w:hAnsi="Arial" w:cs="Arial"/>
        </w:rPr>
        <w:t>.</w:t>
      </w:r>
    </w:p>
    <w:p w14:paraId="647B4EBB" w14:textId="77777777" w:rsidR="003A186C" w:rsidRPr="00C10C54" w:rsidRDefault="003A186C" w:rsidP="003A186C">
      <w:pPr>
        <w:spacing w:before="60" w:after="0" w:line="288" w:lineRule="auto"/>
        <w:ind w:left="1276" w:hanging="567"/>
        <w:contextualSpacing/>
        <w:jc w:val="both"/>
        <w:rPr>
          <w:rFonts w:ascii="Arial" w:hAnsi="Arial" w:cs="Arial"/>
        </w:rPr>
      </w:pPr>
      <w:r>
        <w:rPr>
          <w:rFonts w:ascii="Arial" w:hAnsi="Arial" w:cs="Arial"/>
        </w:rPr>
        <w:t>2.2</w:t>
      </w:r>
      <w:r>
        <w:rPr>
          <w:rFonts w:ascii="Arial" w:hAnsi="Arial" w:cs="Arial"/>
        </w:rPr>
        <w:tab/>
      </w:r>
      <w:r w:rsidRPr="00C10C54">
        <w:rPr>
          <w:rFonts w:ascii="Arial" w:hAnsi="Arial" w:cs="Arial"/>
        </w:rPr>
        <w:t xml:space="preserve">Vytvořit prostředí pro růst motivace k výzkumné kariéře </w:t>
      </w:r>
      <w:r>
        <w:rPr>
          <w:rFonts w:ascii="Arial" w:hAnsi="Arial" w:cs="Arial"/>
        </w:rPr>
        <w:t xml:space="preserve">a její udržitelnost </w:t>
      </w:r>
      <w:r w:rsidRPr="00C10C54">
        <w:rPr>
          <w:rFonts w:ascii="Arial" w:hAnsi="Arial" w:cs="Arial"/>
        </w:rPr>
        <w:t>v ČR.</w:t>
      </w:r>
    </w:p>
    <w:p w14:paraId="69884701"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lastRenderedPageBreak/>
        <w:t>2.</w:t>
      </w:r>
      <w:r>
        <w:rPr>
          <w:rFonts w:ascii="Arial" w:hAnsi="Arial" w:cs="Arial"/>
        </w:rPr>
        <w:t>3</w:t>
      </w:r>
      <w:r w:rsidRPr="00C10C54">
        <w:rPr>
          <w:rFonts w:ascii="Arial" w:hAnsi="Arial" w:cs="Arial"/>
        </w:rPr>
        <w:tab/>
        <w:t>Získávat a udržovat odborníky z ČR i ze zahraničí, vytvářet pro ně kvalitní podmínky.</w:t>
      </w:r>
    </w:p>
    <w:p w14:paraId="2C18E0DC"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2.</w:t>
      </w:r>
      <w:r>
        <w:rPr>
          <w:rFonts w:ascii="Arial" w:hAnsi="Arial" w:cs="Arial"/>
        </w:rPr>
        <w:t>4</w:t>
      </w:r>
      <w:r w:rsidRPr="00C10C54">
        <w:rPr>
          <w:rFonts w:ascii="Arial" w:hAnsi="Arial" w:cs="Arial"/>
        </w:rPr>
        <w:tab/>
        <w:t xml:space="preserve">Vytvářet podmínky pro kombinaci výzkumné práce a rodičovství a pro uplatnění žen po mateřské </w:t>
      </w:r>
      <w:r>
        <w:rPr>
          <w:rFonts w:ascii="Arial" w:hAnsi="Arial" w:cs="Arial"/>
        </w:rPr>
        <w:t>a žen či mužů po</w:t>
      </w:r>
      <w:r w:rsidRPr="00C10C54">
        <w:rPr>
          <w:rFonts w:ascii="Arial" w:hAnsi="Arial" w:cs="Arial"/>
        </w:rPr>
        <w:t xml:space="preserve"> rodičovské dovolené.</w:t>
      </w:r>
    </w:p>
    <w:p w14:paraId="51771630" w14:textId="77777777" w:rsidR="003A186C" w:rsidRPr="00C10C54" w:rsidRDefault="003A186C" w:rsidP="003A186C">
      <w:pPr>
        <w:pStyle w:val="clodrka"/>
      </w:pPr>
      <w:r w:rsidRPr="00C10C54">
        <w:t>Cíl 3:</w:t>
      </w:r>
      <w:r w:rsidRPr="00C10C54">
        <w:tab/>
        <w:t xml:space="preserve">Zvýšit kvalitu a mezinárodní excelenci výzkumu a vývoje v ČR, dosáhnout zvýšení otevřenosti a atraktivity ČR pro mezinárodní výzkum a vývoj a zintenzivnit integraci </w:t>
      </w:r>
      <w:proofErr w:type="spellStart"/>
      <w:r w:rsidRPr="00C10C54">
        <w:t>VaVaI</w:t>
      </w:r>
      <w:proofErr w:type="spellEnd"/>
      <w:r w:rsidRPr="00C10C54">
        <w:t xml:space="preserve"> ČR do Evropského výzkumného prostoru</w:t>
      </w:r>
    </w:p>
    <w:p w14:paraId="609B071A"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3.1</w:t>
      </w:r>
      <w:r w:rsidRPr="00C10C54">
        <w:rPr>
          <w:rFonts w:ascii="Arial" w:hAnsi="Arial" w:cs="Arial"/>
        </w:rPr>
        <w:tab/>
        <w:t>Podpořit zapojení výzkumných týmů do Horizontu Evropa, oboustrannou mezinárodní mobilitu a mezinárodní spolupráci výzkumných organizací a podniků.</w:t>
      </w:r>
    </w:p>
    <w:p w14:paraId="366C5E37"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3.2</w:t>
      </w:r>
      <w:r w:rsidRPr="00C10C54">
        <w:rPr>
          <w:rFonts w:ascii="Arial" w:hAnsi="Arial" w:cs="Arial"/>
        </w:rPr>
        <w:tab/>
        <w:t xml:space="preserve">Podpořit synergie českého a mezinárodního </w:t>
      </w:r>
      <w:proofErr w:type="spellStart"/>
      <w:r w:rsidRPr="00C10C54">
        <w:rPr>
          <w:rFonts w:ascii="Arial" w:hAnsi="Arial" w:cs="Arial"/>
        </w:rPr>
        <w:t>VaV</w:t>
      </w:r>
      <w:proofErr w:type="spellEnd"/>
      <w:r w:rsidRPr="00C10C54">
        <w:rPr>
          <w:rFonts w:ascii="Arial" w:hAnsi="Arial" w:cs="Arial"/>
        </w:rPr>
        <w:t xml:space="preserve"> prostřednictvím finančních nástrojů a posilováním oblastí se synergickým potenciálem, zvýšit podporu </w:t>
      </w:r>
      <w:proofErr w:type="spellStart"/>
      <w:r w:rsidRPr="00C10C54">
        <w:rPr>
          <w:rFonts w:ascii="Arial" w:hAnsi="Arial" w:cs="Arial"/>
        </w:rPr>
        <w:t>VaVaI</w:t>
      </w:r>
      <w:proofErr w:type="spellEnd"/>
      <w:r w:rsidRPr="00C10C54">
        <w:rPr>
          <w:rFonts w:ascii="Arial" w:hAnsi="Arial" w:cs="Arial"/>
        </w:rPr>
        <w:t xml:space="preserve"> ze státního rozpočtu na </w:t>
      </w:r>
      <w:proofErr w:type="spellStart"/>
      <w:r w:rsidRPr="00C10C54">
        <w:rPr>
          <w:rFonts w:ascii="Arial" w:hAnsi="Arial" w:cs="Arial"/>
        </w:rPr>
        <w:t>VaVaI</w:t>
      </w:r>
      <w:proofErr w:type="spellEnd"/>
      <w:r w:rsidRPr="00C10C54">
        <w:rPr>
          <w:rFonts w:ascii="Arial" w:hAnsi="Arial" w:cs="Arial"/>
        </w:rPr>
        <w:t xml:space="preserve"> v zásadních / přelomových oblastech jednotlivých výzkumných oborů nebo v oblastech, v nichž mohou výsledky </w:t>
      </w:r>
      <w:proofErr w:type="spellStart"/>
      <w:r w:rsidRPr="00C10C54">
        <w:rPr>
          <w:rFonts w:ascii="Arial" w:hAnsi="Arial" w:cs="Arial"/>
        </w:rPr>
        <w:t>VaVaI</w:t>
      </w:r>
      <w:proofErr w:type="spellEnd"/>
      <w:r w:rsidRPr="00C10C54">
        <w:rPr>
          <w:rFonts w:ascii="Arial" w:hAnsi="Arial" w:cs="Arial"/>
        </w:rPr>
        <w:t xml:space="preserve"> zásadně pomoci v řešení velkých společenských výzev.</w:t>
      </w:r>
    </w:p>
    <w:p w14:paraId="766741CA"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3.3</w:t>
      </w:r>
      <w:r w:rsidRPr="00C10C54">
        <w:rPr>
          <w:rFonts w:ascii="Arial" w:hAnsi="Arial" w:cs="Arial"/>
        </w:rPr>
        <w:tab/>
        <w:t>Zajistit zvýšení institucionální složky financování těch VO, které v mezinárodním srovnání v hodnocení podle Metodiky 2017+ dosahují kvalitní výsledky.</w:t>
      </w:r>
    </w:p>
    <w:p w14:paraId="7253CC1B" w14:textId="6BE2281A" w:rsidR="003A186C" w:rsidRPr="00451548"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3.4</w:t>
      </w:r>
      <w:r w:rsidRPr="00C10C54">
        <w:rPr>
          <w:rFonts w:ascii="Arial" w:hAnsi="Arial" w:cs="Arial"/>
        </w:rPr>
        <w:tab/>
      </w:r>
      <w:r w:rsidRPr="00ED4078">
        <w:rPr>
          <w:rFonts w:ascii="Arial" w:hAnsi="Arial" w:cs="Arial"/>
        </w:rPr>
        <w:t xml:space="preserve">Efektivně prosazovat prioritní orientace, resp. témata českého výzkumu a inovací </w:t>
      </w:r>
      <w:r w:rsidRPr="00ED4078">
        <w:rPr>
          <w:rFonts w:ascii="Arial" w:hAnsi="Arial" w:cs="Arial"/>
        </w:rPr>
        <w:tab/>
        <w:t>v pracovních programech implementujících rámcový program EU pro výz</w:t>
      </w:r>
      <w:r w:rsidR="00372219">
        <w:rPr>
          <w:rFonts w:ascii="Arial" w:hAnsi="Arial" w:cs="Arial"/>
        </w:rPr>
        <w:t xml:space="preserve">kum </w:t>
      </w:r>
      <w:r w:rsidR="00372219">
        <w:rPr>
          <w:rFonts w:ascii="Arial" w:hAnsi="Arial" w:cs="Arial"/>
        </w:rPr>
        <w:tab/>
        <w:t xml:space="preserve">a inovace Horizont Evropa </w:t>
      </w:r>
      <w:r w:rsidRPr="00ED4078">
        <w:rPr>
          <w:rFonts w:ascii="Arial" w:hAnsi="Arial" w:cs="Arial"/>
        </w:rPr>
        <w:t>(2021–2027)</w:t>
      </w:r>
      <w:r w:rsidR="00EA75A7">
        <w:rPr>
          <w:rFonts w:ascii="Arial" w:hAnsi="Arial" w:cs="Arial"/>
        </w:rPr>
        <w:t>.</w:t>
      </w:r>
    </w:p>
    <w:p w14:paraId="13CA0D0A" w14:textId="77777777" w:rsidR="003A186C" w:rsidRPr="00C10C54" w:rsidRDefault="003A186C" w:rsidP="003A186C">
      <w:pPr>
        <w:pStyle w:val="clodrka"/>
      </w:pPr>
      <w:r w:rsidRPr="00C10C54">
        <w:t>Cíl 4:</w:t>
      </w:r>
      <w:r w:rsidRPr="00C10C54">
        <w:tab/>
        <w:t>Podpořit rozšíření spolupráce mezi výzkumnou a aplikační sférou v oblasti výzkumu, vývoje a inovací</w:t>
      </w:r>
    </w:p>
    <w:p w14:paraId="4962FB65" w14:textId="35081A54"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4.1</w:t>
      </w:r>
      <w:r w:rsidRPr="00C10C54">
        <w:rPr>
          <w:rFonts w:ascii="Arial" w:hAnsi="Arial" w:cs="Arial"/>
        </w:rPr>
        <w:tab/>
        <w:t>Při přípravě a implementaci programů podporovat rozvoj spolupráce mezi výzkumnou a aplikační sférou</w:t>
      </w:r>
      <w:r w:rsidR="00690FCC">
        <w:rPr>
          <w:rFonts w:ascii="Arial" w:hAnsi="Arial" w:cs="Arial"/>
        </w:rPr>
        <w:t>.</w:t>
      </w:r>
    </w:p>
    <w:p w14:paraId="75532575" w14:textId="306512F3"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4.2</w:t>
      </w:r>
      <w:r w:rsidRPr="00C10C54">
        <w:rPr>
          <w:rFonts w:ascii="Arial" w:hAnsi="Arial" w:cs="Arial"/>
        </w:rPr>
        <w:tab/>
        <w:t xml:space="preserve">Vytvořit stimulující podmínky pro partnerství a spolupráci mezi všemi složkami systému </w:t>
      </w:r>
      <w:proofErr w:type="spellStart"/>
      <w:r w:rsidRPr="00C10C54">
        <w:rPr>
          <w:rFonts w:ascii="Arial" w:hAnsi="Arial" w:cs="Arial"/>
        </w:rPr>
        <w:t>VaV</w:t>
      </w:r>
      <w:ins w:id="180" w:author="Autor">
        <w:r w:rsidR="00473EB0">
          <w:rPr>
            <w:rFonts w:ascii="Arial" w:hAnsi="Arial" w:cs="Arial"/>
          </w:rPr>
          <w:t>aI</w:t>
        </w:r>
      </w:ins>
      <w:proofErr w:type="spellEnd"/>
      <w:r w:rsidRPr="00C10C54">
        <w:rPr>
          <w:rFonts w:ascii="Arial" w:hAnsi="Arial" w:cs="Arial"/>
        </w:rPr>
        <w:t xml:space="preserve"> </w:t>
      </w:r>
      <w:ins w:id="181" w:author="Autor">
        <w:r w:rsidR="009A32BB">
          <w:rPr>
            <w:rFonts w:ascii="Arial" w:hAnsi="Arial" w:cs="Arial"/>
          </w:rPr>
          <w:t xml:space="preserve">zajišťující rovnoprávné postavení partnerů a založené na vzájemné prospěšnosti tohoto partnerství </w:t>
        </w:r>
      </w:ins>
      <w:r w:rsidRPr="00C10C54">
        <w:rPr>
          <w:rFonts w:ascii="Arial" w:hAnsi="Arial" w:cs="Arial"/>
        </w:rPr>
        <w:t xml:space="preserve">včetně ustavení reprezentace </w:t>
      </w:r>
      <w:ins w:id="182" w:author="Autor">
        <w:r w:rsidR="009A32BB">
          <w:rPr>
            <w:rFonts w:ascii="Arial" w:hAnsi="Arial" w:cs="Arial"/>
          </w:rPr>
          <w:t>podnikového</w:t>
        </w:r>
      </w:ins>
      <w:del w:id="183" w:author="Autor">
        <w:r w:rsidRPr="00C10C54" w:rsidDel="009A32BB">
          <w:rPr>
            <w:rFonts w:ascii="Arial" w:hAnsi="Arial" w:cs="Arial"/>
          </w:rPr>
          <w:delText>aplikovaného</w:delText>
        </w:r>
      </w:del>
      <w:r w:rsidRPr="00C10C54">
        <w:rPr>
          <w:rFonts w:ascii="Arial" w:hAnsi="Arial" w:cs="Arial"/>
        </w:rPr>
        <w:t xml:space="preserve"> výzkumu.</w:t>
      </w:r>
    </w:p>
    <w:p w14:paraId="11D0FC8E"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4.3</w:t>
      </w:r>
      <w:r w:rsidRPr="00C10C54">
        <w:rPr>
          <w:rFonts w:ascii="Arial" w:hAnsi="Arial" w:cs="Arial"/>
        </w:rPr>
        <w:tab/>
        <w:t xml:space="preserve">Zabezpečit tok informací a témat pro </w:t>
      </w:r>
      <w:proofErr w:type="spellStart"/>
      <w:r w:rsidRPr="00C10C54">
        <w:rPr>
          <w:rFonts w:ascii="Arial" w:hAnsi="Arial" w:cs="Arial"/>
        </w:rPr>
        <w:t>VaVaI</w:t>
      </w:r>
      <w:proofErr w:type="spellEnd"/>
      <w:r w:rsidRPr="00C10C54">
        <w:rPr>
          <w:rFonts w:ascii="Arial" w:hAnsi="Arial" w:cs="Arial"/>
        </w:rPr>
        <w:t xml:space="preserve"> mezi výzkumnou a aplikační sférou s využitím Národních inovačních platforem.</w:t>
      </w:r>
    </w:p>
    <w:p w14:paraId="1975A197"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4.4</w:t>
      </w:r>
      <w:r w:rsidRPr="00C10C54">
        <w:rPr>
          <w:rFonts w:ascii="Arial" w:hAnsi="Arial" w:cs="Arial"/>
        </w:rPr>
        <w:tab/>
        <w:t>Vytvořit  nástroje pro podporu dlouhodobé strategické spolupráce mezi výzkumnou a aplikační sférou.</w:t>
      </w:r>
    </w:p>
    <w:p w14:paraId="55E65837" w14:textId="7538208E" w:rsidR="007F577D"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4.5</w:t>
      </w:r>
      <w:r w:rsidRPr="00C10C54">
        <w:rPr>
          <w:rFonts w:ascii="Arial" w:hAnsi="Arial" w:cs="Arial"/>
        </w:rPr>
        <w:tab/>
      </w:r>
      <w:r w:rsidR="00983C2E" w:rsidRPr="00983C2E">
        <w:rPr>
          <w:rFonts w:ascii="Arial" w:hAnsi="Arial" w:cs="Arial"/>
        </w:rPr>
        <w:t xml:space="preserve">Nadále podporovat dlouhodobou spolupráci ve </w:t>
      </w:r>
      <w:proofErr w:type="spellStart"/>
      <w:r w:rsidR="00983C2E" w:rsidRPr="00983C2E">
        <w:rPr>
          <w:rFonts w:ascii="Arial" w:hAnsi="Arial" w:cs="Arial"/>
        </w:rPr>
        <w:t>VaVaI</w:t>
      </w:r>
      <w:proofErr w:type="spellEnd"/>
      <w:r w:rsidR="00983C2E" w:rsidRPr="00983C2E">
        <w:rPr>
          <w:rFonts w:ascii="Arial" w:hAnsi="Arial" w:cs="Arial"/>
        </w:rPr>
        <w:t xml:space="preserve"> mezi výzkumnými organizacemi a podniky a uplatňování společných výsledků aplikovaného výzkumu v praxi, zejména v návaznosti na již existující úspěšná uskupení z programů typu Národní centra kompetence nebo Národního programu udržitelnosti I</w:t>
      </w:r>
      <w:r w:rsidR="007F577D">
        <w:rPr>
          <w:rFonts w:ascii="Arial" w:hAnsi="Arial" w:cs="Arial"/>
        </w:rPr>
        <w:t>.</w:t>
      </w:r>
    </w:p>
    <w:p w14:paraId="2A20D5BC" w14:textId="77777777" w:rsidR="003A186C" w:rsidRPr="00C10C54" w:rsidRDefault="003A186C" w:rsidP="003A186C">
      <w:pPr>
        <w:pStyle w:val="clodrka"/>
      </w:pPr>
      <w:r w:rsidRPr="00C10C54">
        <w:t>Cíl 5: Dosáhnout rozvoje výzkumu, vývoje a inovací v</w:t>
      </w:r>
      <w:r>
        <w:t> </w:t>
      </w:r>
      <w:r w:rsidRPr="00C10C54">
        <w:t>podnicích</w:t>
      </w:r>
      <w:r>
        <w:t xml:space="preserve"> a ve veřejném sektoru</w:t>
      </w:r>
      <w:r w:rsidRPr="00C10C54">
        <w:t xml:space="preserve"> </w:t>
      </w:r>
    </w:p>
    <w:p w14:paraId="48B446B1"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5.1</w:t>
      </w:r>
      <w:r w:rsidRPr="00C10C54">
        <w:rPr>
          <w:rFonts w:ascii="Arial" w:hAnsi="Arial" w:cs="Arial"/>
        </w:rPr>
        <w:tab/>
        <w:t>Podpořit podniky v rozvoji výzkumných, vývojových a inovačních aktivit v ČR vedoucích k produkci s vyšší přidanou hodnotou.</w:t>
      </w:r>
    </w:p>
    <w:p w14:paraId="4708D362"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5.2</w:t>
      </w:r>
      <w:r w:rsidRPr="00C10C54">
        <w:rPr>
          <w:rFonts w:ascii="Arial" w:hAnsi="Arial" w:cs="Arial"/>
        </w:rPr>
        <w:tab/>
        <w:t xml:space="preserve">Zlepšit podmínky pro vznik nových podniků založených na využívání znalostí, systémově podporovat vznik spin </w:t>
      </w:r>
      <w:proofErr w:type="spellStart"/>
      <w:r w:rsidRPr="00C10C54">
        <w:rPr>
          <w:rFonts w:ascii="Arial" w:hAnsi="Arial" w:cs="Arial"/>
        </w:rPr>
        <w:t>off</w:t>
      </w:r>
      <w:proofErr w:type="spellEnd"/>
      <w:r w:rsidRPr="00C10C54">
        <w:rPr>
          <w:rFonts w:ascii="Arial" w:hAnsi="Arial" w:cs="Arial"/>
        </w:rPr>
        <w:t xml:space="preserve"> a start up</w:t>
      </w:r>
      <w:r>
        <w:rPr>
          <w:rFonts w:ascii="Arial" w:eastAsia="Arial" w:hAnsi="Arial" w:cs="Arial"/>
        </w:rPr>
        <w:t xml:space="preserve"> společností</w:t>
      </w:r>
      <w:r w:rsidRPr="00C10C54">
        <w:rPr>
          <w:rFonts w:ascii="Arial" w:hAnsi="Arial" w:cs="Arial"/>
        </w:rPr>
        <w:t>.</w:t>
      </w:r>
    </w:p>
    <w:p w14:paraId="38A243B3"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lastRenderedPageBreak/>
        <w:t>5.3</w:t>
      </w:r>
      <w:r w:rsidRPr="00C10C54">
        <w:rPr>
          <w:rFonts w:ascii="Arial" w:hAnsi="Arial" w:cs="Arial"/>
        </w:rPr>
        <w:tab/>
        <w:t xml:space="preserve">Dosáhnout zvýšení objemu investic do vlastního kapitálu, který je významným zdrojem finančních prostředků pro využití výsledků </w:t>
      </w:r>
      <w:proofErr w:type="spellStart"/>
      <w:r w:rsidRPr="00C10C54">
        <w:rPr>
          <w:rFonts w:ascii="Arial" w:hAnsi="Arial" w:cs="Arial"/>
        </w:rPr>
        <w:t>VaV</w:t>
      </w:r>
      <w:proofErr w:type="spellEnd"/>
      <w:r w:rsidRPr="00C10C54">
        <w:rPr>
          <w:rFonts w:ascii="Arial" w:hAnsi="Arial" w:cs="Arial"/>
        </w:rPr>
        <w:t xml:space="preserve"> v inovacích a pro podnikání.</w:t>
      </w:r>
    </w:p>
    <w:p w14:paraId="440BEF7C"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5.4</w:t>
      </w:r>
      <w:r w:rsidRPr="00C10C54">
        <w:rPr>
          <w:rFonts w:ascii="Arial" w:hAnsi="Arial" w:cs="Arial"/>
        </w:rPr>
        <w:tab/>
        <w:t xml:space="preserve">Dosáhnout zvýšení objemu finančních prostředků z podnikatelských zdrojů do provádění </w:t>
      </w:r>
      <w:proofErr w:type="spellStart"/>
      <w:r w:rsidRPr="00C10C54">
        <w:rPr>
          <w:rFonts w:ascii="Arial" w:hAnsi="Arial" w:cs="Arial"/>
        </w:rPr>
        <w:t>VaV</w:t>
      </w:r>
      <w:proofErr w:type="spellEnd"/>
      <w:r w:rsidRPr="00C10C54">
        <w:rPr>
          <w:rFonts w:ascii="Arial" w:hAnsi="Arial" w:cs="Arial"/>
        </w:rPr>
        <w:t>.</w:t>
      </w:r>
    </w:p>
    <w:p w14:paraId="18EF5080" w14:textId="77777777" w:rsidR="003A186C" w:rsidRPr="00C10C54" w:rsidRDefault="003A186C" w:rsidP="003A186C">
      <w:pPr>
        <w:spacing w:before="60" w:after="0" w:line="288" w:lineRule="auto"/>
        <w:ind w:left="1276" w:hanging="567"/>
        <w:contextualSpacing/>
        <w:jc w:val="both"/>
        <w:rPr>
          <w:rFonts w:ascii="Arial" w:hAnsi="Arial" w:cs="Arial"/>
        </w:rPr>
      </w:pPr>
      <w:r w:rsidRPr="00C10C54">
        <w:rPr>
          <w:rFonts w:ascii="Arial" w:hAnsi="Arial" w:cs="Arial"/>
        </w:rPr>
        <w:t>5.5</w:t>
      </w:r>
      <w:r w:rsidRPr="00C10C54">
        <w:rPr>
          <w:rFonts w:ascii="Arial" w:hAnsi="Arial" w:cs="Arial"/>
        </w:rPr>
        <w:tab/>
        <w:t>Vytvořit nástroje na podporu digitální transformace podniků, jako jednoho ze základních předpokladů zvyšování konkurenceschopnosti, přidané hodnoty a zapojení do významných částí hodnotového řetězce.</w:t>
      </w:r>
    </w:p>
    <w:p w14:paraId="2FEFF9EB" w14:textId="40B6A34B" w:rsidR="003A186C" w:rsidRDefault="0001609B" w:rsidP="003A186C">
      <w:pPr>
        <w:spacing w:before="60" w:after="0" w:line="288" w:lineRule="auto"/>
        <w:ind w:left="1276" w:hanging="567"/>
        <w:contextualSpacing/>
        <w:jc w:val="both"/>
        <w:rPr>
          <w:rFonts w:ascii="Arial" w:hAnsi="Arial" w:cs="Arial"/>
        </w:rPr>
      </w:pPr>
      <w:r>
        <w:rPr>
          <w:rFonts w:ascii="Arial" w:hAnsi="Arial" w:cs="Arial"/>
        </w:rPr>
        <w:t>5.6</w:t>
      </w:r>
      <w:r>
        <w:rPr>
          <w:rFonts w:ascii="Arial" w:hAnsi="Arial" w:cs="Arial"/>
        </w:rPr>
        <w:tab/>
        <w:t xml:space="preserve">Podpořit podniky, </w:t>
      </w:r>
      <w:r w:rsidR="003A186C" w:rsidRPr="00C10C54">
        <w:rPr>
          <w:rFonts w:ascii="Arial" w:hAnsi="Arial" w:cs="Arial"/>
        </w:rPr>
        <w:t xml:space="preserve">výzkumné organizace </w:t>
      </w:r>
      <w:r>
        <w:rPr>
          <w:rFonts w:ascii="Arial" w:hAnsi="Arial" w:cs="Arial"/>
        </w:rPr>
        <w:t xml:space="preserve">a veřejný sektor </w:t>
      </w:r>
      <w:r w:rsidR="003A186C" w:rsidRPr="00C10C54">
        <w:rPr>
          <w:rFonts w:ascii="Arial" w:hAnsi="Arial" w:cs="Arial"/>
        </w:rPr>
        <w:t>ve společném výzkumu, založeném na moderních technologiích (5G sítě, AI, VR/AR); prioritně podpořit záměry posilující specializaci produktového řetězce s vysokou přidanou hodnotou.</w:t>
      </w:r>
    </w:p>
    <w:p w14:paraId="245387C9" w14:textId="3D0D7FCC" w:rsidR="00ED6C96" w:rsidRDefault="003A186C" w:rsidP="00BB1866">
      <w:pPr>
        <w:spacing w:before="60" w:after="0" w:line="288" w:lineRule="auto"/>
        <w:ind w:left="1276" w:hanging="567"/>
        <w:contextualSpacing/>
        <w:jc w:val="both"/>
        <w:rPr>
          <w:rFonts w:ascii="Arial" w:hAnsi="Arial" w:cs="Arial"/>
        </w:rPr>
      </w:pPr>
      <w:r>
        <w:rPr>
          <w:rFonts w:ascii="Arial" w:hAnsi="Arial" w:cs="Arial"/>
        </w:rPr>
        <w:t>5.7</w:t>
      </w:r>
      <w:r w:rsidRPr="00C10C54">
        <w:rPr>
          <w:rFonts w:ascii="Arial" w:hAnsi="Arial" w:cs="Arial"/>
        </w:rPr>
        <w:tab/>
        <w:t xml:space="preserve">Sledovat a metodicky spolupracovat na zavádění </w:t>
      </w:r>
      <w:r w:rsidR="0019535B">
        <w:rPr>
          <w:rFonts w:ascii="Arial" w:hAnsi="Arial" w:cs="Arial"/>
        </w:rPr>
        <w:t xml:space="preserve">výsledků </w:t>
      </w:r>
      <w:proofErr w:type="spellStart"/>
      <w:r w:rsidR="005A52F9">
        <w:rPr>
          <w:rFonts w:ascii="Arial" w:hAnsi="Arial" w:cs="Arial"/>
        </w:rPr>
        <w:t>VaVaI</w:t>
      </w:r>
      <w:proofErr w:type="spellEnd"/>
      <w:r w:rsidR="005A52F9">
        <w:rPr>
          <w:rFonts w:ascii="Arial" w:hAnsi="Arial" w:cs="Arial"/>
        </w:rPr>
        <w:t xml:space="preserve"> </w:t>
      </w:r>
      <w:r w:rsidR="0019535B">
        <w:rPr>
          <w:rFonts w:ascii="Arial" w:hAnsi="Arial" w:cs="Arial"/>
        </w:rPr>
        <w:t xml:space="preserve">do </w:t>
      </w:r>
      <w:r w:rsidRPr="00C10C54">
        <w:rPr>
          <w:rFonts w:ascii="Arial" w:hAnsi="Arial" w:cs="Arial"/>
        </w:rPr>
        <w:t>veřejn</w:t>
      </w:r>
      <w:r w:rsidR="0019535B">
        <w:rPr>
          <w:rFonts w:ascii="Arial" w:hAnsi="Arial" w:cs="Arial"/>
        </w:rPr>
        <w:t>ého</w:t>
      </w:r>
      <w:r>
        <w:rPr>
          <w:rFonts w:ascii="Arial" w:hAnsi="Arial" w:cs="Arial"/>
        </w:rPr>
        <w:t xml:space="preserve"> sektoru</w:t>
      </w:r>
      <w:r w:rsidR="0001609B">
        <w:rPr>
          <w:rFonts w:ascii="Arial" w:hAnsi="Arial" w:cs="Arial"/>
        </w:rPr>
        <w:t xml:space="preserve">, </w:t>
      </w:r>
      <w:r w:rsidR="0001609B" w:rsidRPr="0001609B">
        <w:rPr>
          <w:rFonts w:ascii="Arial" w:hAnsi="Arial" w:cs="Arial"/>
        </w:rPr>
        <w:t>podporovat zapojení veřejného sektoru do vytváření poptávky po výzkumu a vývoji a do spolupráce při realizaci projektů výzkumu</w:t>
      </w:r>
      <w:r w:rsidRPr="00C10C54">
        <w:rPr>
          <w:rFonts w:ascii="Arial" w:hAnsi="Arial" w:cs="Arial"/>
        </w:rPr>
        <w:t>.</w:t>
      </w:r>
    </w:p>
    <w:p w14:paraId="338CF493" w14:textId="77777777" w:rsidR="003A186C" w:rsidRDefault="00ED6C96" w:rsidP="003A186C">
      <w:pPr>
        <w:rPr>
          <w:rFonts w:ascii="Arial" w:hAnsi="Arial" w:cs="Arial"/>
        </w:rPr>
      </w:pPr>
      <w:r>
        <w:rPr>
          <w:rFonts w:ascii="Arial" w:hAnsi="Arial" w:cs="Arial"/>
        </w:rPr>
        <w:br w:type="page"/>
      </w:r>
    </w:p>
    <w:p w14:paraId="418F7AFA" w14:textId="77777777" w:rsidR="00C26EBA" w:rsidRPr="00C10C54" w:rsidRDefault="00C26EBA" w:rsidP="00C26EBA">
      <w:pPr>
        <w:pStyle w:val="Nadpis1"/>
        <w:spacing w:before="60" w:after="0" w:line="288" w:lineRule="auto"/>
        <w:ind w:left="431" w:hanging="431"/>
      </w:pPr>
      <w:bookmarkStart w:id="184" w:name="_Toc21004868"/>
      <w:bookmarkStart w:id="185" w:name="_Toc34662324"/>
      <w:bookmarkStart w:id="186" w:name="_Toc40872193"/>
      <w:r w:rsidRPr="00C10C54">
        <w:lastRenderedPageBreak/>
        <w:t>Opatření</w:t>
      </w:r>
      <w:bookmarkEnd w:id="184"/>
      <w:bookmarkEnd w:id="185"/>
      <w:bookmarkEnd w:id="186"/>
    </w:p>
    <w:p w14:paraId="386D9EEA" w14:textId="77777777" w:rsidR="00C26EBA" w:rsidRPr="00C10C54" w:rsidRDefault="00C26EBA" w:rsidP="00C26EBA">
      <w:pPr>
        <w:pStyle w:val="textodstavec"/>
        <w:spacing w:before="60" w:after="0" w:line="288" w:lineRule="auto"/>
      </w:pPr>
      <w:r w:rsidRPr="00C10C54">
        <w:t>Realizace opatření bude zajištěna v rámci stanovených personálních i finančních limitů dotčených kapitol státního rozpočtu, tj. jednotlivých resortů. Jednotlivé resorty si zajistí finanční prostředky v rámci svých schválených rozpočtů a střednědobých rozpočtových výhledů.</w:t>
      </w:r>
    </w:p>
    <w:p w14:paraId="60764588" w14:textId="77777777" w:rsidR="00C26EBA" w:rsidRPr="00C10C54" w:rsidRDefault="00C26EBA" w:rsidP="00C26EBA">
      <w:pPr>
        <w:pStyle w:val="textodstavec"/>
        <w:spacing w:before="60" w:after="0" w:line="288" w:lineRule="auto"/>
      </w:pPr>
      <w:r w:rsidRPr="00C10C54">
        <w:t>Níže je uveden podrobný popis jednotlivých opatření. Přehled opatření a jejich vazeb na strategické cíl</w:t>
      </w:r>
      <w:r w:rsidR="00781EAB">
        <w:t>e je souhrnně uveden v tabulce 5</w:t>
      </w:r>
      <w:r w:rsidRPr="00C10C54">
        <w:t>.1.</w:t>
      </w:r>
    </w:p>
    <w:p w14:paraId="34565A08"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047E093A" w14:textId="77777777" w:rsidTr="00E274B7">
        <w:tc>
          <w:tcPr>
            <w:tcW w:w="5000" w:type="pct"/>
            <w:vAlign w:val="center"/>
          </w:tcPr>
          <w:p w14:paraId="6FC8C6C3"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1:</w:t>
            </w:r>
            <w:r w:rsidRPr="00C10C54">
              <w:t xml:space="preserve"> </w:t>
            </w:r>
            <w:r w:rsidRPr="00C10C54">
              <w:tab/>
            </w:r>
            <w:r w:rsidRPr="00C10C54">
              <w:rPr>
                <w:rFonts w:ascii="Arial" w:hAnsi="Arial" w:cs="Arial"/>
                <w:b/>
              </w:rPr>
              <w:t xml:space="preserve">Zajištění jednotného legislativního prostředí pro fungování systému </w:t>
            </w:r>
            <w:proofErr w:type="spellStart"/>
            <w:r w:rsidRPr="00C10C54">
              <w:rPr>
                <w:rFonts w:ascii="Arial" w:hAnsi="Arial" w:cs="Arial"/>
                <w:b/>
              </w:rPr>
              <w:t>VaVaI</w:t>
            </w:r>
            <w:proofErr w:type="spellEnd"/>
          </w:p>
        </w:tc>
      </w:tr>
      <w:tr w:rsidR="00C26EBA" w:rsidRPr="00C10C54" w14:paraId="7AD75000" w14:textId="77777777" w:rsidTr="00E274B7">
        <w:tc>
          <w:tcPr>
            <w:tcW w:w="5000" w:type="pct"/>
            <w:vAlign w:val="center"/>
          </w:tcPr>
          <w:p w14:paraId="7234963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67392E5" w14:textId="05DF3391" w:rsidR="00C26EBA" w:rsidRPr="00C10C54" w:rsidRDefault="00C26EBA" w:rsidP="00224408">
            <w:pPr>
              <w:spacing w:before="60" w:after="0" w:line="288" w:lineRule="auto"/>
              <w:jc w:val="both"/>
              <w:rPr>
                <w:rFonts w:ascii="Arial" w:hAnsi="Arial" w:cs="Arial"/>
              </w:rPr>
            </w:pPr>
            <w:r w:rsidRPr="00C10C54">
              <w:rPr>
                <w:rFonts w:ascii="Arial" w:hAnsi="Arial" w:cs="Arial"/>
              </w:rPr>
              <w:t xml:space="preserve">Současný systém veřejné podpory </w:t>
            </w:r>
            <w:proofErr w:type="spellStart"/>
            <w:r w:rsidRPr="00C10C54">
              <w:rPr>
                <w:rFonts w:ascii="Arial" w:hAnsi="Arial" w:cs="Arial"/>
              </w:rPr>
              <w:t>VaVaI</w:t>
            </w:r>
            <w:proofErr w:type="spellEnd"/>
            <w:r w:rsidRPr="00C10C54">
              <w:rPr>
                <w:rFonts w:ascii="Arial" w:hAnsi="Arial" w:cs="Arial"/>
              </w:rPr>
              <w:t xml:space="preserve"> byl zaveden zákonem</w:t>
            </w:r>
            <w:r w:rsidR="00F85A80">
              <w:rPr>
                <w:rFonts w:ascii="Arial" w:hAnsi="Arial" w:cs="Arial"/>
              </w:rPr>
              <w:t xml:space="preserve"> o podpoře </w:t>
            </w:r>
            <w:proofErr w:type="spellStart"/>
            <w:r w:rsidR="00F85A80">
              <w:rPr>
                <w:rFonts w:ascii="Arial" w:hAnsi="Arial" w:cs="Arial"/>
              </w:rPr>
              <w:t>VaVaI</w:t>
            </w:r>
            <w:proofErr w:type="spellEnd"/>
            <w:r w:rsidR="00012895">
              <w:rPr>
                <w:rFonts w:ascii="Arial" w:hAnsi="Arial" w:cs="Arial"/>
              </w:rPr>
              <w:t xml:space="preserve">, </w:t>
            </w:r>
            <w:ins w:id="187" w:author="Autor">
              <w:r w:rsidR="0043625A">
                <w:rPr>
                  <w:rFonts w:ascii="Arial" w:hAnsi="Arial" w:cs="Arial"/>
                </w:rPr>
                <w:t xml:space="preserve">jehož poslední aktualizace </w:t>
              </w:r>
            </w:ins>
            <w:del w:id="188" w:author="Autor">
              <w:r w:rsidRPr="00C10C54" w:rsidDel="0043625A">
                <w:rPr>
                  <w:rFonts w:ascii="Arial" w:hAnsi="Arial" w:cs="Arial"/>
                </w:rPr>
                <w:delText>který</w:delText>
              </w:r>
            </w:del>
            <w:r w:rsidRPr="00C10C54">
              <w:rPr>
                <w:rFonts w:ascii="Arial" w:hAnsi="Arial" w:cs="Arial"/>
              </w:rPr>
              <w:t xml:space="preserve"> nabyl</w:t>
            </w:r>
            <w:ins w:id="189" w:author="Autor">
              <w:r w:rsidR="0043625A">
                <w:rPr>
                  <w:rFonts w:ascii="Arial" w:hAnsi="Arial" w:cs="Arial"/>
                </w:rPr>
                <w:t>a</w:t>
              </w:r>
            </w:ins>
            <w:r w:rsidRPr="00C10C54">
              <w:rPr>
                <w:rFonts w:ascii="Arial" w:hAnsi="Arial" w:cs="Arial"/>
              </w:rPr>
              <w:t xml:space="preserve"> účinnosti k</w:t>
            </w:r>
            <w:r w:rsidR="00012895">
              <w:rPr>
                <w:rFonts w:ascii="Arial" w:hAnsi="Arial" w:cs="Arial"/>
              </w:rPr>
              <w:t xml:space="preserve">e dni </w:t>
            </w:r>
            <w:r w:rsidRPr="00C10C54">
              <w:rPr>
                <w:rFonts w:ascii="Arial" w:hAnsi="Arial" w:cs="Arial"/>
              </w:rPr>
              <w:t>1</w:t>
            </w:r>
            <w:r w:rsidR="00012895">
              <w:rPr>
                <w:rFonts w:ascii="Arial" w:hAnsi="Arial" w:cs="Arial"/>
              </w:rPr>
              <w:t>2</w:t>
            </w:r>
            <w:r w:rsidRPr="00C10C54">
              <w:rPr>
                <w:rFonts w:ascii="Arial" w:hAnsi="Arial" w:cs="Arial"/>
              </w:rPr>
              <w:t xml:space="preserve">. </w:t>
            </w:r>
            <w:r w:rsidR="00012895">
              <w:rPr>
                <w:rFonts w:ascii="Arial" w:hAnsi="Arial" w:cs="Arial"/>
              </w:rPr>
              <w:t>března 2020</w:t>
            </w:r>
            <w:r w:rsidRPr="00C10C54">
              <w:rPr>
                <w:rFonts w:ascii="Arial" w:hAnsi="Arial" w:cs="Arial"/>
              </w:rPr>
              <w:t>. Dosud byl zákon</w:t>
            </w:r>
            <w:r w:rsidR="00A851F5">
              <w:rPr>
                <w:rFonts w:ascii="Arial" w:hAnsi="Arial" w:cs="Arial"/>
              </w:rPr>
              <w:t xml:space="preserve"> o podpoře </w:t>
            </w:r>
            <w:proofErr w:type="spellStart"/>
            <w:r w:rsidR="00A851F5">
              <w:rPr>
                <w:rFonts w:ascii="Arial" w:hAnsi="Arial" w:cs="Arial"/>
              </w:rPr>
              <w:t>VaVaI</w:t>
            </w:r>
            <w:proofErr w:type="spellEnd"/>
            <w:r w:rsidR="00F85A80">
              <w:rPr>
                <w:rFonts w:ascii="Arial" w:hAnsi="Arial" w:cs="Arial"/>
              </w:rPr>
              <w:t xml:space="preserve"> </w:t>
            </w:r>
            <w:r w:rsidRPr="00C10C54">
              <w:rPr>
                <w:rFonts w:ascii="Arial" w:hAnsi="Arial" w:cs="Arial"/>
              </w:rPr>
              <w:t xml:space="preserve"> již </w:t>
            </w:r>
            <w:r w:rsidR="00F85A80">
              <w:rPr>
                <w:rFonts w:ascii="Arial" w:hAnsi="Arial" w:cs="Arial"/>
              </w:rPr>
              <w:t xml:space="preserve">devatenáctkrát </w:t>
            </w:r>
            <w:r w:rsidRPr="00C10C54">
              <w:rPr>
                <w:rFonts w:ascii="Arial" w:hAnsi="Arial" w:cs="Arial"/>
              </w:rPr>
              <w:t>novelizován. Tím se přes veškerou snahu zvýšila jeho nepřehlednost a ztížilo jeho použití. Potřeba zásadní novely zákona je vyvolána několika důvody. Prvním důvodem je, že novelou zákon</w:t>
            </w:r>
            <w:ins w:id="190" w:author="Autor">
              <w:r w:rsidR="00C279D8">
                <w:rPr>
                  <w:rFonts w:ascii="Arial" w:hAnsi="Arial" w:cs="Arial"/>
                </w:rPr>
                <w:t>a</w:t>
              </w:r>
            </w:ins>
            <w:del w:id="191" w:author="Autor">
              <w:r w:rsidRPr="00C10C54" w:rsidDel="00C279D8">
                <w:rPr>
                  <w:rFonts w:ascii="Arial" w:hAnsi="Arial" w:cs="Arial"/>
                </w:rPr>
                <w:delText>em</w:delText>
              </w:r>
            </w:del>
            <w:r w:rsidRPr="00C10C54">
              <w:rPr>
                <w:rFonts w:ascii="Arial" w:hAnsi="Arial" w:cs="Arial"/>
              </w:rPr>
              <w:t xml:space="preserve"> č. 110/2009 Sb. byly do zákona </w:t>
            </w:r>
            <w:ins w:id="192" w:author="Autor">
              <w:r w:rsidR="00C279D8">
                <w:rPr>
                  <w:rFonts w:ascii="Arial" w:hAnsi="Arial" w:cs="Arial"/>
                </w:rPr>
                <w:t xml:space="preserve">o podpoře </w:t>
              </w:r>
              <w:proofErr w:type="spellStart"/>
              <w:r w:rsidR="00C279D8">
                <w:rPr>
                  <w:rFonts w:ascii="Arial" w:hAnsi="Arial" w:cs="Arial"/>
                </w:rPr>
                <w:t>VaVaI</w:t>
              </w:r>
              <w:proofErr w:type="spellEnd"/>
              <w:r w:rsidR="00C279D8">
                <w:rPr>
                  <w:rFonts w:ascii="Arial" w:hAnsi="Arial" w:cs="Arial"/>
                </w:rPr>
                <w:t xml:space="preserve"> </w:t>
              </w:r>
            </w:ins>
            <w:r w:rsidRPr="00C10C54">
              <w:rPr>
                <w:rFonts w:ascii="Arial" w:hAnsi="Arial" w:cs="Arial"/>
              </w:rPr>
              <w:t>zavedeny pojmy týkající se inovací, ale zákon sám žádnou právní úpravu postupu a podmínek pro poskytování dotací inovacím nadále neupravuje a nestanovuje ani odpovědnost za ně na úrovni ústředního orgánu státní správy. Tyto změny budou provázány se zavedením dalších nedotačních nástrojů podpory (půjčky, záruky atd.)</w:t>
            </w:r>
            <w:r>
              <w:rPr>
                <w:rFonts w:ascii="Arial" w:hAnsi="Arial" w:cs="Arial"/>
              </w:rPr>
              <w:t xml:space="preserve"> novelizací příslušných právních předpisů</w:t>
            </w:r>
            <w:r w:rsidRPr="00C10C54">
              <w:rPr>
                <w:rFonts w:ascii="Arial" w:hAnsi="Arial" w:cs="Arial"/>
              </w:rPr>
              <w:t xml:space="preserve">. Druhým důvodem je potřeba zavedení systematického hodnocení programů účelové podpory, zejména hodnocení jejich dopadů a přínosu využití jejich výsledků. Třetím důvodem je zjednodušení administrativy </w:t>
            </w:r>
            <w:proofErr w:type="spellStart"/>
            <w:r w:rsidRPr="00C10C54">
              <w:rPr>
                <w:rFonts w:ascii="Arial" w:hAnsi="Arial" w:cs="Arial"/>
              </w:rPr>
              <w:t>VaVaI</w:t>
            </w:r>
            <w:proofErr w:type="spellEnd"/>
            <w:r w:rsidRPr="00C10C54">
              <w:rPr>
                <w:rFonts w:ascii="Arial" w:hAnsi="Arial" w:cs="Arial"/>
              </w:rPr>
              <w:t xml:space="preserve"> tam, kde je dána požadavky zákona, zejména ve veřejné soutěži ve </w:t>
            </w:r>
            <w:proofErr w:type="spellStart"/>
            <w:r w:rsidRPr="00C10C54">
              <w:rPr>
                <w:rFonts w:ascii="Arial" w:hAnsi="Arial" w:cs="Arial"/>
              </w:rPr>
              <w:t>VaVaI</w:t>
            </w:r>
            <w:proofErr w:type="spellEnd"/>
            <w:r w:rsidRPr="00C10C54">
              <w:rPr>
                <w:rFonts w:ascii="Arial" w:hAnsi="Arial" w:cs="Arial"/>
              </w:rPr>
              <w:t xml:space="preserve"> a při implementaci inovačních programů, kde je potřeba standardní proces zrychlit a zjednodušit. Mezi další potřebné změny patří </w:t>
            </w:r>
            <w:r w:rsidR="006418F1" w:rsidRPr="00C10C54">
              <w:rPr>
                <w:rFonts w:ascii="Arial" w:hAnsi="Arial" w:cs="Arial"/>
              </w:rPr>
              <w:t xml:space="preserve">v souladu s evropskou legislativou </w:t>
            </w:r>
            <w:r w:rsidRPr="00C10C54">
              <w:rPr>
                <w:rFonts w:ascii="Arial" w:hAnsi="Arial" w:cs="Arial"/>
              </w:rPr>
              <w:t xml:space="preserve">i zajištění otevřeného přístupu k výsledkům </w:t>
            </w:r>
            <w:proofErr w:type="spellStart"/>
            <w:r w:rsidRPr="00C10C54">
              <w:rPr>
                <w:rFonts w:ascii="Arial" w:hAnsi="Arial" w:cs="Arial"/>
              </w:rPr>
              <w:t>VaV</w:t>
            </w:r>
            <w:proofErr w:type="spellEnd"/>
            <w:r w:rsidR="003C5E57">
              <w:rPr>
                <w:rFonts w:ascii="Arial" w:hAnsi="Arial" w:cs="Arial"/>
              </w:rPr>
              <w:t xml:space="preserve"> financovaného z veřejných zdrojů</w:t>
            </w:r>
            <w:r w:rsidR="006418F1">
              <w:rPr>
                <w:rFonts w:ascii="Arial" w:hAnsi="Arial" w:cs="Arial"/>
              </w:rPr>
              <w:t xml:space="preserve"> </w:t>
            </w:r>
            <w:r>
              <w:rPr>
                <w:rFonts w:ascii="Arial" w:hAnsi="Arial" w:cs="Arial"/>
              </w:rPr>
              <w:t>k</w:t>
            </w:r>
            <w:r w:rsidR="006418F1">
              <w:rPr>
                <w:rFonts w:ascii="Arial" w:hAnsi="Arial" w:cs="Arial"/>
              </w:rPr>
              <w:t> recenzovaným vědeckým článkům a výzkumným datům.</w:t>
            </w:r>
          </w:p>
        </w:tc>
      </w:tr>
      <w:tr w:rsidR="00C26EBA" w:rsidRPr="00C10C54" w14:paraId="72127026" w14:textId="77777777" w:rsidTr="00E274B7">
        <w:tc>
          <w:tcPr>
            <w:tcW w:w="5000" w:type="pct"/>
            <w:vAlign w:val="center"/>
          </w:tcPr>
          <w:p w14:paraId="3125170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14188300" w14:textId="2AE04B31"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2021 – nabytí účinnosti novely zákona</w:t>
            </w:r>
            <w:r w:rsidR="000E486E">
              <w:rPr>
                <w:rFonts w:ascii="Arial" w:hAnsi="Arial" w:cs="Arial"/>
              </w:rPr>
              <w:t xml:space="preserve"> po předchozím předložení paragrafového znění novely zákona vládě ČR</w:t>
            </w:r>
            <w:ins w:id="193" w:author="Autor">
              <w:r w:rsidR="00D10349">
                <w:rPr>
                  <w:rFonts w:ascii="Arial" w:hAnsi="Arial" w:cs="Arial"/>
                </w:rPr>
                <w:t>,</w:t>
              </w:r>
              <w:r w:rsidR="003B1A82">
                <w:rPr>
                  <w:rFonts w:ascii="Arial" w:hAnsi="Arial" w:cs="Arial"/>
                </w:rPr>
                <w:t xml:space="preserve"> </w:t>
              </w:r>
            </w:ins>
            <w:del w:id="194" w:author="Autor">
              <w:r w:rsidR="000E486E" w:rsidDel="00D10349">
                <w:rPr>
                  <w:rFonts w:ascii="Arial" w:hAnsi="Arial" w:cs="Arial"/>
                </w:rPr>
                <w:delText xml:space="preserve"> a </w:delText>
              </w:r>
            </w:del>
            <w:r w:rsidR="000E486E">
              <w:rPr>
                <w:rFonts w:ascii="Arial" w:hAnsi="Arial" w:cs="Arial"/>
              </w:rPr>
              <w:t xml:space="preserve">PSP ČR </w:t>
            </w:r>
            <w:ins w:id="195" w:author="Autor">
              <w:r w:rsidR="00D10349">
                <w:rPr>
                  <w:rFonts w:ascii="Arial" w:hAnsi="Arial" w:cs="Arial"/>
                </w:rPr>
                <w:t xml:space="preserve">a Senátu Parlamentu ČR </w:t>
              </w:r>
            </w:ins>
            <w:r w:rsidR="000E486E">
              <w:rPr>
                <w:rFonts w:ascii="Arial" w:hAnsi="Arial" w:cs="Arial"/>
              </w:rPr>
              <w:t>ke schválení</w:t>
            </w:r>
          </w:p>
          <w:p w14:paraId="0B6663E1" w14:textId="77777777" w:rsidR="00C26EBA" w:rsidRPr="00C10C54" w:rsidRDefault="00C26EBA" w:rsidP="00394B27">
            <w:pPr>
              <w:pStyle w:val="Odstavecseseznamem"/>
              <w:numPr>
                <w:ilvl w:val="0"/>
                <w:numId w:val="8"/>
              </w:numPr>
              <w:spacing w:before="60" w:after="0" w:line="288" w:lineRule="auto"/>
              <w:ind w:right="-144"/>
              <w:contextualSpacing w:val="0"/>
              <w:rPr>
                <w:rFonts w:ascii="Arial" w:hAnsi="Arial" w:cs="Arial"/>
              </w:rPr>
            </w:pPr>
            <w:r w:rsidRPr="00C10C54">
              <w:rPr>
                <w:rFonts w:ascii="Arial" w:hAnsi="Arial" w:cs="Arial"/>
              </w:rPr>
              <w:t xml:space="preserve">2022+ - implementace novely zákona </w:t>
            </w:r>
          </w:p>
        </w:tc>
      </w:tr>
      <w:tr w:rsidR="00C26EBA" w:rsidRPr="00C10C54" w14:paraId="71F834B8" w14:textId="77777777" w:rsidTr="00E274B7">
        <w:tc>
          <w:tcPr>
            <w:tcW w:w="5000" w:type="pct"/>
            <w:vAlign w:val="center"/>
          </w:tcPr>
          <w:p w14:paraId="4865519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02171963" w14:textId="77777777" w:rsidTr="00E274B7">
        <w:tc>
          <w:tcPr>
            <w:tcW w:w="5000" w:type="pct"/>
            <w:vAlign w:val="center"/>
          </w:tcPr>
          <w:p w14:paraId="5A0B6463"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48F60434" w14:textId="77777777" w:rsidTr="00E274B7">
        <w:tc>
          <w:tcPr>
            <w:tcW w:w="5000" w:type="pct"/>
            <w:vAlign w:val="center"/>
          </w:tcPr>
          <w:p w14:paraId="4B35A24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39EC021" w14:textId="77777777"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schválení paragrafového znění novely zákona vládou ČR</w:t>
            </w:r>
          </w:p>
          <w:p w14:paraId="5C3D9006" w14:textId="2023EDE6"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schválení paragrafového znění novely zákona PSP</w:t>
            </w:r>
            <w:r w:rsidR="00B34A37">
              <w:rPr>
                <w:rFonts w:ascii="Arial" w:hAnsi="Arial" w:cs="Arial"/>
              </w:rPr>
              <w:t xml:space="preserve"> ČR</w:t>
            </w:r>
            <w:ins w:id="196" w:author="Autor">
              <w:r w:rsidR="00811FE0">
                <w:rPr>
                  <w:rFonts w:ascii="Arial" w:hAnsi="Arial" w:cs="Arial"/>
                </w:rPr>
                <w:t xml:space="preserve"> a Senátem Parlamentu ČR</w:t>
              </w:r>
            </w:ins>
          </w:p>
          <w:p w14:paraId="40CB0E72" w14:textId="77777777" w:rsidR="00C26EBA" w:rsidRPr="00C10C54" w:rsidRDefault="00C26EBA" w:rsidP="00394B27">
            <w:pPr>
              <w:pStyle w:val="Odstavecseseznamem"/>
              <w:numPr>
                <w:ilvl w:val="0"/>
                <w:numId w:val="18"/>
              </w:numPr>
              <w:spacing w:before="60" w:after="0" w:line="288" w:lineRule="auto"/>
              <w:ind w:right="-144"/>
              <w:contextualSpacing w:val="0"/>
              <w:rPr>
                <w:rFonts w:ascii="Arial" w:hAnsi="Arial" w:cs="Arial"/>
              </w:rPr>
            </w:pPr>
            <w:r w:rsidRPr="00C10C54">
              <w:rPr>
                <w:rFonts w:ascii="Arial" w:hAnsi="Arial" w:cs="Arial"/>
              </w:rPr>
              <w:t>binární – nabytí účinnosti novely zákona</w:t>
            </w:r>
          </w:p>
        </w:tc>
      </w:tr>
      <w:tr w:rsidR="00C26EBA" w:rsidRPr="00C10C54" w14:paraId="6984DF70" w14:textId="77777777" w:rsidTr="00E274B7">
        <w:tc>
          <w:tcPr>
            <w:tcW w:w="5000" w:type="pct"/>
          </w:tcPr>
          <w:p w14:paraId="210C2219" w14:textId="74E7A364"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w:t>
            </w:r>
            <w:r w:rsidR="00FF1D77">
              <w:rPr>
                <w:rFonts w:ascii="Arial" w:hAnsi="Arial" w:cs="Arial"/>
              </w:rPr>
              <w:t>aVaI</w:t>
            </w:r>
            <w:proofErr w:type="spellEnd"/>
            <w:r w:rsidR="00FF1D77">
              <w:rPr>
                <w:rFonts w:ascii="Arial" w:hAnsi="Arial" w:cs="Arial"/>
              </w:rPr>
              <w:t xml:space="preserve"> 2021+: Cíl 1 (1.</w:t>
            </w:r>
            <w:r w:rsidR="00081701">
              <w:rPr>
                <w:rFonts w:ascii="Arial" w:hAnsi="Arial" w:cs="Arial"/>
              </w:rPr>
              <w:t>2</w:t>
            </w:r>
            <w:r w:rsidR="00FF1D77">
              <w:rPr>
                <w:rFonts w:ascii="Arial" w:hAnsi="Arial" w:cs="Arial"/>
              </w:rPr>
              <w:t xml:space="preserve">) a dále </w:t>
            </w:r>
            <w:r w:rsidR="006A278A">
              <w:rPr>
                <w:rFonts w:ascii="Arial" w:hAnsi="Arial" w:cs="Arial"/>
              </w:rPr>
              <w:t>C</w:t>
            </w:r>
            <w:r w:rsidRPr="00C10C54">
              <w:rPr>
                <w:rFonts w:ascii="Arial" w:hAnsi="Arial" w:cs="Arial"/>
              </w:rPr>
              <w:t>íl</w:t>
            </w:r>
            <w:r w:rsidR="006A278A">
              <w:rPr>
                <w:rFonts w:ascii="Arial" w:hAnsi="Arial" w:cs="Arial"/>
              </w:rPr>
              <w:t>e</w:t>
            </w:r>
            <w:r w:rsidRPr="00C10C54">
              <w:rPr>
                <w:rFonts w:ascii="Arial" w:hAnsi="Arial" w:cs="Arial"/>
              </w:rPr>
              <w:t xml:space="preserve"> 3, 4 a 5</w:t>
            </w:r>
          </w:p>
        </w:tc>
      </w:tr>
      <w:tr w:rsidR="00C26EBA" w:rsidRPr="00C10C54" w14:paraId="311FF899" w14:textId="77777777" w:rsidTr="00E274B7">
        <w:tc>
          <w:tcPr>
            <w:tcW w:w="5000" w:type="pct"/>
            <w:vAlign w:val="center"/>
          </w:tcPr>
          <w:p w14:paraId="297CBB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290E57E"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06235D1" w14:textId="77777777" w:rsidTr="00E274B7">
        <w:tc>
          <w:tcPr>
            <w:tcW w:w="5000" w:type="pct"/>
            <w:vAlign w:val="center"/>
          </w:tcPr>
          <w:p w14:paraId="7BC0D96D" w14:textId="77777777" w:rsidR="00C26EBA" w:rsidRPr="00C10C54" w:rsidRDefault="00C26EBA" w:rsidP="00E274B7">
            <w:pPr>
              <w:keepNext/>
              <w:spacing w:before="60" w:after="0" w:line="288" w:lineRule="auto"/>
              <w:ind w:left="1304" w:hanging="1304"/>
              <w:jc w:val="both"/>
              <w:rPr>
                <w:rFonts w:ascii="Arial" w:hAnsi="Arial" w:cs="Arial"/>
              </w:rPr>
            </w:pPr>
            <w:r w:rsidRPr="00C10C54">
              <w:rPr>
                <w:rFonts w:ascii="Arial" w:hAnsi="Arial" w:cs="Arial"/>
              </w:rPr>
              <w:lastRenderedPageBreak/>
              <w:t>Opatření 2:</w:t>
            </w:r>
            <w:r w:rsidRPr="00C10C54">
              <w:t xml:space="preserve"> </w:t>
            </w:r>
            <w:r w:rsidRPr="00C10C54">
              <w:tab/>
            </w:r>
            <w:r w:rsidRPr="00C10C54">
              <w:rPr>
                <w:rFonts w:ascii="Arial" w:hAnsi="Arial" w:cs="Arial"/>
                <w:b/>
              </w:rPr>
              <w:t xml:space="preserve">Dlouhodobé strategické analyticky podložené financování systému </w:t>
            </w:r>
            <w:proofErr w:type="spellStart"/>
            <w:r w:rsidRPr="00C10C54">
              <w:rPr>
                <w:rFonts w:ascii="Arial" w:hAnsi="Arial" w:cs="Arial"/>
                <w:b/>
              </w:rPr>
              <w:t>VaVaI</w:t>
            </w:r>
            <w:proofErr w:type="spellEnd"/>
          </w:p>
        </w:tc>
      </w:tr>
      <w:tr w:rsidR="00C26EBA" w:rsidRPr="00C10C54" w14:paraId="6CC606B5" w14:textId="77777777" w:rsidTr="00E274B7">
        <w:tc>
          <w:tcPr>
            <w:tcW w:w="5000" w:type="pct"/>
            <w:vAlign w:val="center"/>
          </w:tcPr>
          <w:p w14:paraId="42B7594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EE90E81" w14:textId="2B12BF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Smyslem opatření je zajistit dlouhodobě stabilní a předvídatelné financování systému </w:t>
            </w:r>
            <w:proofErr w:type="spellStart"/>
            <w:r w:rsidRPr="00C10C54">
              <w:rPr>
                <w:rFonts w:ascii="Arial" w:hAnsi="Arial" w:cs="Arial"/>
              </w:rPr>
              <w:t>VaVaI</w:t>
            </w:r>
            <w:proofErr w:type="spellEnd"/>
            <w:r>
              <w:rPr>
                <w:rFonts w:ascii="Arial" w:hAnsi="Arial" w:cs="Arial"/>
              </w:rPr>
              <w:t xml:space="preserve"> </w:t>
            </w:r>
            <w:r w:rsidRPr="00C10C54">
              <w:rPr>
                <w:rFonts w:ascii="Arial" w:hAnsi="Arial" w:cs="Arial"/>
              </w:rPr>
              <w:t xml:space="preserve"> s </w:t>
            </w:r>
            <w:r>
              <w:rPr>
                <w:rFonts w:ascii="Arial" w:hAnsi="Arial" w:cs="Arial"/>
              </w:rPr>
              <w:t xml:space="preserve">úzkou vazbou na prioritní oblasti definované strategickými dokumenty a resortními koncepcemi </w:t>
            </w:r>
            <w:proofErr w:type="spellStart"/>
            <w:r>
              <w:rPr>
                <w:rFonts w:ascii="Arial" w:hAnsi="Arial" w:cs="Arial"/>
              </w:rPr>
              <w:t>VaVaI</w:t>
            </w:r>
            <w:proofErr w:type="spellEnd"/>
            <w:r w:rsidRPr="00C10C54">
              <w:rPr>
                <w:rFonts w:ascii="Arial" w:hAnsi="Arial" w:cs="Arial"/>
              </w:rPr>
              <w:t xml:space="preserve"> </w:t>
            </w:r>
            <w:r>
              <w:rPr>
                <w:rFonts w:ascii="Arial" w:hAnsi="Arial" w:cs="Arial"/>
              </w:rPr>
              <w:t xml:space="preserve">s </w:t>
            </w:r>
            <w:r w:rsidRPr="00C10C54">
              <w:rPr>
                <w:rFonts w:ascii="Arial" w:hAnsi="Arial" w:cs="Arial"/>
              </w:rPr>
              <w:t xml:space="preserve">akcentem na </w:t>
            </w:r>
            <w:r>
              <w:rPr>
                <w:rFonts w:ascii="Arial" w:hAnsi="Arial" w:cs="Arial"/>
              </w:rPr>
              <w:t>posilování</w:t>
            </w:r>
            <w:r w:rsidRPr="00C10C54">
              <w:rPr>
                <w:rFonts w:ascii="Arial" w:hAnsi="Arial" w:cs="Arial"/>
              </w:rPr>
              <w:t xml:space="preserve"> institucionálního financování, návazně na výstupy hodnocení výzkumných organizací dle Metodiky </w:t>
            </w:r>
            <w:ins w:id="197" w:author="Autor">
              <w:r w:rsidR="006C543A">
                <w:rPr>
                  <w:rFonts w:ascii="Arial" w:hAnsi="Arial" w:cs="Arial"/>
                </w:rPr>
                <w:t>20</w:t>
              </w:r>
            </w:ins>
            <w:r w:rsidRPr="00C10C54">
              <w:rPr>
                <w:rFonts w:ascii="Arial" w:hAnsi="Arial" w:cs="Arial"/>
              </w:rPr>
              <w:t>17+</w:t>
            </w:r>
            <w:r w:rsidR="00FF60AC">
              <w:rPr>
                <w:rFonts w:ascii="Arial" w:hAnsi="Arial" w:cs="Arial"/>
              </w:rPr>
              <w:t xml:space="preserve"> v souladu se zákonem</w:t>
            </w:r>
            <w:r w:rsidR="00013095">
              <w:rPr>
                <w:rFonts w:ascii="Arial" w:hAnsi="Arial" w:cs="Arial"/>
              </w:rPr>
              <w:t xml:space="preserve"> o podpoře </w:t>
            </w:r>
            <w:proofErr w:type="spellStart"/>
            <w:r w:rsidR="00013095">
              <w:rPr>
                <w:rFonts w:ascii="Arial" w:hAnsi="Arial" w:cs="Arial"/>
              </w:rPr>
              <w:t>VaVaI</w:t>
            </w:r>
            <w:proofErr w:type="spellEnd"/>
            <w:r w:rsidRPr="00C10C54">
              <w:rPr>
                <w:rFonts w:ascii="Arial" w:hAnsi="Arial" w:cs="Arial"/>
              </w:rPr>
              <w:t xml:space="preserve">. </w:t>
            </w:r>
            <w:r w:rsidRPr="002B7634">
              <w:rPr>
                <w:rFonts w:ascii="Arial" w:hAnsi="Arial" w:cs="Arial"/>
              </w:rPr>
              <w:t xml:space="preserve">Strategické dokumenty a resortní koncepce </w:t>
            </w:r>
            <w:proofErr w:type="spellStart"/>
            <w:r w:rsidRPr="002B7634">
              <w:rPr>
                <w:rFonts w:ascii="Arial" w:hAnsi="Arial" w:cs="Arial"/>
              </w:rPr>
              <w:t>VaVaI</w:t>
            </w:r>
            <w:proofErr w:type="spellEnd"/>
            <w:r w:rsidRPr="002B7634">
              <w:rPr>
                <w:rFonts w:ascii="Arial" w:hAnsi="Arial" w:cs="Arial"/>
              </w:rPr>
              <w:t xml:space="preserve"> určují prioritní oblasti aplikovaného výzkumu, jejichž rozvoj bude podpořen prostřednictvím přípravy a implementace nástrojů podpory. Pro podporu prioritních oblastí, za jejichž definování jsou odpovědné věcně příslušné resorty</w:t>
            </w:r>
            <w:r>
              <w:rPr>
                <w:rFonts w:ascii="Arial" w:hAnsi="Arial" w:cs="Arial"/>
              </w:rPr>
              <w:t xml:space="preserve">, bude vytvářen a posilován </w:t>
            </w:r>
            <w:r w:rsidRPr="002B7634">
              <w:rPr>
                <w:rFonts w:ascii="Arial" w:hAnsi="Arial" w:cs="Arial"/>
              </w:rPr>
              <w:t>systém přímé podpory, tj. programů účelové podpory, vytváření vhodn</w:t>
            </w:r>
            <w:ins w:id="198" w:author="Autor">
              <w:r w:rsidR="00C279D8">
                <w:rPr>
                  <w:rFonts w:ascii="Arial" w:hAnsi="Arial" w:cs="Arial"/>
                </w:rPr>
                <w:t>ých podmínek</w:t>
              </w:r>
            </w:ins>
            <w:del w:id="199" w:author="Autor">
              <w:r w:rsidRPr="002B7634" w:rsidDel="00C279D8">
                <w:rPr>
                  <w:rFonts w:ascii="Arial" w:hAnsi="Arial" w:cs="Arial"/>
                </w:rPr>
                <w:delText>ého prostředí</w:delText>
              </w:r>
            </w:del>
            <w:r w:rsidRPr="002B7634">
              <w:rPr>
                <w:rFonts w:ascii="Arial" w:hAnsi="Arial" w:cs="Arial"/>
              </w:rPr>
              <w:t xml:space="preserve"> pro rozvoj inovativního prostředí</w:t>
            </w:r>
            <w:r>
              <w:rPr>
                <w:rFonts w:ascii="Arial" w:hAnsi="Arial" w:cs="Arial"/>
              </w:rPr>
              <w:t xml:space="preserve"> pro výzkumné organizace a podniky</w:t>
            </w:r>
            <w:r w:rsidRPr="002B7634">
              <w:rPr>
                <w:rFonts w:ascii="Arial" w:hAnsi="Arial" w:cs="Arial"/>
              </w:rPr>
              <w:t xml:space="preserve"> včetně start</w:t>
            </w:r>
            <w:r>
              <w:rPr>
                <w:rFonts w:ascii="Arial" w:hAnsi="Arial" w:cs="Arial"/>
              </w:rPr>
              <w:t>-up</w:t>
            </w:r>
            <w:r w:rsidRPr="002B7634">
              <w:rPr>
                <w:rFonts w:ascii="Arial" w:hAnsi="Arial" w:cs="Arial"/>
              </w:rPr>
              <w:t>, posilována role resortních výzkumných organizací a podporována mezinárodní spolupráce, a to především s cílem využít rámcové programy pro výzkum a inovace. Rozvoj jednotlivých oblastí je nezbytné provádět koncepčně, s ohledem na vzájemné synergie s dalšími tématy a v souladu s politikou založenou na doložitelných výsledcích (evidence-</w:t>
            </w:r>
            <w:proofErr w:type="spellStart"/>
            <w:r w:rsidRPr="002B7634">
              <w:rPr>
                <w:rFonts w:ascii="Arial" w:hAnsi="Arial" w:cs="Arial"/>
              </w:rPr>
              <w:t>based</w:t>
            </w:r>
            <w:proofErr w:type="spellEnd"/>
            <w:r w:rsidRPr="002B7634">
              <w:rPr>
                <w:rFonts w:ascii="Arial" w:hAnsi="Arial" w:cs="Arial"/>
              </w:rPr>
              <w:t xml:space="preserve"> </w:t>
            </w:r>
            <w:proofErr w:type="spellStart"/>
            <w:r w:rsidRPr="002B7634">
              <w:rPr>
                <w:rFonts w:ascii="Arial" w:hAnsi="Arial" w:cs="Arial"/>
              </w:rPr>
              <w:t>policy</w:t>
            </w:r>
            <w:proofErr w:type="spellEnd"/>
            <w:r w:rsidRPr="002B7634">
              <w:rPr>
                <w:rFonts w:ascii="Arial" w:hAnsi="Arial" w:cs="Arial"/>
              </w:rPr>
              <w:t>) a rovněž s ohledem na posilování spolupráce</w:t>
            </w:r>
            <w:r>
              <w:rPr>
                <w:rFonts w:ascii="Arial" w:hAnsi="Arial" w:cs="Arial"/>
              </w:rPr>
              <w:t xml:space="preserve"> všech složek systému </w:t>
            </w:r>
            <w:proofErr w:type="spellStart"/>
            <w:r>
              <w:rPr>
                <w:rFonts w:ascii="Arial" w:hAnsi="Arial" w:cs="Arial"/>
              </w:rPr>
              <w:t>VaVaI</w:t>
            </w:r>
            <w:proofErr w:type="spellEnd"/>
            <w:r w:rsidRPr="002B7634">
              <w:rPr>
                <w:rFonts w:ascii="Arial" w:hAnsi="Arial" w:cs="Arial"/>
              </w:rPr>
              <w:t xml:space="preserve">. </w:t>
            </w:r>
            <w:r w:rsidRPr="00C10C54">
              <w:rPr>
                <w:rFonts w:ascii="Arial" w:hAnsi="Arial" w:cs="Arial"/>
              </w:rPr>
              <w:t xml:space="preserve">Účelové financování (financování programů) bude podloženo </w:t>
            </w:r>
            <w:del w:id="200" w:author="Autor">
              <w:r w:rsidRPr="00C10C54" w:rsidDel="00A23E79">
                <w:rPr>
                  <w:rFonts w:ascii="Arial" w:hAnsi="Arial" w:cs="Arial"/>
                </w:rPr>
                <w:delText xml:space="preserve">věcným </w:delText>
              </w:r>
            </w:del>
            <w:r w:rsidRPr="00C10C54">
              <w:rPr>
                <w:rFonts w:ascii="Arial" w:hAnsi="Arial" w:cs="Arial"/>
              </w:rPr>
              <w:t xml:space="preserve">hodnocením dopadů a přínosů jednotlivých programů. Změny budou zaváděny postupně tak, jak budou nabíhat jednotlivé segmenty hodnocení podle Metodiky </w:t>
            </w:r>
            <w:ins w:id="201" w:author="Autor">
              <w:r w:rsidR="006C543A">
                <w:rPr>
                  <w:rFonts w:ascii="Arial" w:hAnsi="Arial" w:cs="Arial"/>
                </w:rPr>
                <w:t>20</w:t>
              </w:r>
            </w:ins>
            <w:r w:rsidRPr="00C10C54">
              <w:rPr>
                <w:rFonts w:ascii="Arial" w:hAnsi="Arial" w:cs="Arial"/>
              </w:rPr>
              <w:t>17+, jak budou předkládány návrhy nových programů a realizována opatření</w:t>
            </w:r>
            <w:del w:id="202" w:author="Autor">
              <w:r w:rsidRPr="00C10C54" w:rsidDel="00C279D8">
                <w:rPr>
                  <w:rFonts w:ascii="Arial" w:hAnsi="Arial" w:cs="Arial"/>
                </w:rPr>
                <w:delText xml:space="preserve"> implementace</w:delText>
              </w:r>
            </w:del>
            <w:r w:rsidRPr="00C10C54">
              <w:rPr>
                <w:rFonts w:ascii="Arial" w:hAnsi="Arial" w:cs="Arial"/>
              </w:rPr>
              <w:t xml:space="preserve"> Inovační strategie. Změny byly zahájeny již při projednání výchozího návrhu rozpočtu na rok 2021 (tj. na jaře 2020) RVVI, a tím byla zahájena postupná finanční stabilizace systému </w:t>
            </w:r>
            <w:proofErr w:type="spellStart"/>
            <w:r w:rsidRPr="00C10C54">
              <w:rPr>
                <w:rFonts w:ascii="Arial" w:hAnsi="Arial" w:cs="Arial"/>
              </w:rPr>
              <w:t>VaVaI</w:t>
            </w:r>
            <w:proofErr w:type="spellEnd"/>
            <w:r w:rsidRPr="00C10C54">
              <w:rPr>
                <w:rFonts w:ascii="Arial" w:hAnsi="Arial" w:cs="Arial"/>
              </w:rPr>
              <w:t xml:space="preserve">. V rámci realizace opatření budou využity výsledky hodnocení </w:t>
            </w:r>
            <w:proofErr w:type="spellStart"/>
            <w:r w:rsidRPr="00C10C54">
              <w:rPr>
                <w:rFonts w:ascii="Arial" w:hAnsi="Arial" w:cs="Arial"/>
              </w:rPr>
              <w:t>VaV</w:t>
            </w:r>
            <w:proofErr w:type="spellEnd"/>
            <w:r w:rsidRPr="00C10C54">
              <w:rPr>
                <w:rFonts w:ascii="Arial" w:hAnsi="Arial" w:cs="Arial"/>
              </w:rPr>
              <w:t xml:space="preserve"> dle Metodiky </w:t>
            </w:r>
            <w:ins w:id="203" w:author="Autor">
              <w:r w:rsidR="006C543A">
                <w:rPr>
                  <w:rFonts w:ascii="Arial" w:hAnsi="Arial" w:cs="Arial"/>
                </w:rPr>
                <w:t>20</w:t>
              </w:r>
            </w:ins>
            <w:r w:rsidRPr="00C10C54">
              <w:rPr>
                <w:rFonts w:ascii="Arial" w:hAnsi="Arial" w:cs="Arial"/>
              </w:rPr>
              <w:t>17+ pro navyšování podílu institucionální podpory a bude postupně implementován funkční systém pro účelovou a systémovou podporu s přímou návazností na hodnocení programů a na Inovační strategii a Akční plán její implementace.</w:t>
            </w:r>
            <w:ins w:id="204" w:author="Autor">
              <w:r w:rsidR="007F577D">
                <w:rPr>
                  <w:rFonts w:ascii="Arial" w:hAnsi="Arial" w:cs="Arial"/>
                </w:rPr>
                <w:t xml:space="preserve"> </w:t>
              </w:r>
            </w:ins>
          </w:p>
          <w:p w14:paraId="1DDE1B32" w14:textId="63789D8B"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Součástí opatření je i zajištění přípravy nezávislých odborných podkladů (tzn. analytická šetření, studie apod.) pro strategické řízení systému </w:t>
            </w:r>
            <w:proofErr w:type="spellStart"/>
            <w:r w:rsidRPr="00C10C54">
              <w:rPr>
                <w:rFonts w:ascii="Arial" w:hAnsi="Arial" w:cs="Arial"/>
              </w:rPr>
              <w:t>VaVaI</w:t>
            </w:r>
            <w:proofErr w:type="spellEnd"/>
            <w:r w:rsidRPr="00C10C54">
              <w:rPr>
                <w:rFonts w:ascii="Arial" w:hAnsi="Arial" w:cs="Arial"/>
              </w:rPr>
              <w:t xml:space="preserve"> v ČR a vyhodnocování způsobu realizace, resp. přínosů a dopadů Národní politiky výzkumu, vývoje a inovací ČR na českou ekonomiku a společnost, kde je nezbytné systematicky využívat kapacity strategické inteligence v této sektorové oblasti. Předmětem činností takovýchto kapacit budou mj. i tzv. „technology </w:t>
            </w:r>
            <w:proofErr w:type="spellStart"/>
            <w:r w:rsidRPr="00C10C54">
              <w:rPr>
                <w:rFonts w:ascii="Arial" w:hAnsi="Arial" w:cs="Arial"/>
              </w:rPr>
              <w:t>foresight</w:t>
            </w:r>
            <w:proofErr w:type="spellEnd"/>
            <w:r w:rsidRPr="00C10C54">
              <w:rPr>
                <w:rFonts w:ascii="Arial" w:hAnsi="Arial" w:cs="Arial"/>
              </w:rPr>
              <w:t xml:space="preserve">“ a „technology </w:t>
            </w:r>
            <w:proofErr w:type="spellStart"/>
            <w:r w:rsidRPr="00C10C54">
              <w:rPr>
                <w:rFonts w:ascii="Arial" w:hAnsi="Arial" w:cs="Arial"/>
              </w:rPr>
              <w:t>assessment</w:t>
            </w:r>
            <w:proofErr w:type="spellEnd"/>
            <w:r w:rsidRPr="00C10C54">
              <w:rPr>
                <w:rFonts w:ascii="Arial" w:hAnsi="Arial" w:cs="Arial"/>
              </w:rPr>
              <w:t xml:space="preserve">“ s ohledem na potřebu ČR sledovat nejmodernější vědecké a technologické trendy a předpovídat možné socioekonomické dopady zavádění nových technologií. Hlavním cílem je proto systematické využívání kapacit strategické inteligence pro účely přijímání informovaných politických rozhodnutí o financování </w:t>
            </w:r>
            <w:proofErr w:type="spellStart"/>
            <w:r w:rsidRPr="00C10C54">
              <w:rPr>
                <w:rFonts w:ascii="Arial" w:hAnsi="Arial" w:cs="Arial"/>
              </w:rPr>
              <w:t>VaVaI</w:t>
            </w:r>
            <w:proofErr w:type="spellEnd"/>
            <w:r w:rsidRPr="00C10C54">
              <w:rPr>
                <w:rFonts w:ascii="Arial" w:hAnsi="Arial" w:cs="Arial"/>
              </w:rPr>
              <w:t xml:space="preserve"> z veřejných prostředků ČR. Ke sledování nejmodernějších technologických trendů se budou využívat v maximální možné míře i průmyslově-právní informace z patentových databází.</w:t>
            </w:r>
          </w:p>
        </w:tc>
      </w:tr>
      <w:tr w:rsidR="00C26EBA" w:rsidRPr="00C10C54" w14:paraId="65E75F84" w14:textId="77777777" w:rsidTr="00E274B7">
        <w:tc>
          <w:tcPr>
            <w:tcW w:w="5000" w:type="pct"/>
            <w:vAlign w:val="center"/>
          </w:tcPr>
          <w:p w14:paraId="03FC3A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 realizace: </w:t>
            </w:r>
          </w:p>
          <w:p w14:paraId="7E67A2DB" w14:textId="291CCE2A" w:rsidR="00C26EBA" w:rsidRPr="00C10C54" w:rsidRDefault="00C26EBA" w:rsidP="00394B27">
            <w:pPr>
              <w:pStyle w:val="Odstavecseseznamem"/>
              <w:numPr>
                <w:ilvl w:val="0"/>
                <w:numId w:val="6"/>
              </w:numPr>
              <w:spacing w:before="60" w:after="0" w:line="288" w:lineRule="auto"/>
              <w:contextualSpacing w:val="0"/>
              <w:jc w:val="both"/>
              <w:rPr>
                <w:rFonts w:ascii="Arial" w:hAnsi="Arial" w:cs="Arial"/>
              </w:rPr>
            </w:pPr>
            <w:r w:rsidRPr="00C10C54">
              <w:rPr>
                <w:rFonts w:ascii="Arial" w:hAnsi="Arial" w:cs="Arial"/>
              </w:rPr>
              <w:t xml:space="preserve">2021+ - Využití výsledků hodnocení </w:t>
            </w:r>
            <w:proofErr w:type="spellStart"/>
            <w:r w:rsidRPr="00C10C54">
              <w:rPr>
                <w:rFonts w:ascii="Arial" w:hAnsi="Arial" w:cs="Arial"/>
              </w:rPr>
              <w:t>V</w:t>
            </w:r>
            <w:ins w:id="205" w:author="Autor">
              <w:r w:rsidR="00612E77">
                <w:rPr>
                  <w:rFonts w:ascii="Arial" w:hAnsi="Arial" w:cs="Arial"/>
                </w:rPr>
                <w:t>a</w:t>
              </w:r>
            </w:ins>
            <w:r w:rsidRPr="00C10C54">
              <w:rPr>
                <w:rFonts w:ascii="Arial" w:hAnsi="Arial" w:cs="Arial"/>
              </w:rPr>
              <w:t>V</w:t>
            </w:r>
            <w:ins w:id="206" w:author="Autor">
              <w:r w:rsidR="00612E77">
                <w:rPr>
                  <w:rFonts w:ascii="Arial" w:hAnsi="Arial" w:cs="Arial"/>
                </w:rPr>
                <w:t>a</w:t>
              </w:r>
            </w:ins>
            <w:r w:rsidRPr="00C10C54">
              <w:rPr>
                <w:rFonts w:ascii="Arial" w:hAnsi="Arial" w:cs="Arial"/>
              </w:rPr>
              <w:t>I</w:t>
            </w:r>
            <w:proofErr w:type="spellEnd"/>
            <w:r w:rsidRPr="00C10C54">
              <w:rPr>
                <w:rFonts w:ascii="Arial" w:hAnsi="Arial" w:cs="Arial"/>
              </w:rPr>
              <w:t xml:space="preserve"> dle Metodiky </w:t>
            </w:r>
            <w:ins w:id="207" w:author="Autor">
              <w:r w:rsidR="006C543A">
                <w:rPr>
                  <w:rFonts w:ascii="Arial" w:hAnsi="Arial" w:cs="Arial"/>
                </w:rPr>
                <w:t>20</w:t>
              </w:r>
            </w:ins>
            <w:r w:rsidRPr="00C10C54">
              <w:rPr>
                <w:rFonts w:ascii="Arial" w:hAnsi="Arial" w:cs="Arial"/>
              </w:rPr>
              <w:t>17+ pro distribuci institucionální podpory a implementace funkčního systému pro účelovou a systémovou podporu s přímou návazností na hodnocení programů a Inovační strategii</w:t>
            </w:r>
          </w:p>
          <w:p w14:paraId="68DF9F19" w14:textId="6F694A24" w:rsidR="00C26EBA" w:rsidRPr="00EF475D" w:rsidRDefault="00C26EBA" w:rsidP="00394B27">
            <w:pPr>
              <w:pStyle w:val="Odstavecseseznamem"/>
              <w:numPr>
                <w:ilvl w:val="0"/>
                <w:numId w:val="6"/>
              </w:numPr>
              <w:spacing w:before="60" w:after="0" w:line="288" w:lineRule="auto"/>
              <w:contextualSpacing w:val="0"/>
              <w:jc w:val="both"/>
              <w:rPr>
                <w:rFonts w:ascii="Arial" w:hAnsi="Arial"/>
              </w:rPr>
            </w:pPr>
            <w:r w:rsidRPr="00C10C54">
              <w:rPr>
                <w:rFonts w:ascii="Arial" w:hAnsi="Arial" w:cs="Arial"/>
              </w:rPr>
              <w:t xml:space="preserve">2025 - Plné zavedení dlouhodobě stabilního a předvídatelného financování systému </w:t>
            </w:r>
            <w:proofErr w:type="spellStart"/>
            <w:r w:rsidRPr="00C10C54">
              <w:rPr>
                <w:rFonts w:ascii="Arial" w:hAnsi="Arial" w:cs="Arial"/>
              </w:rPr>
              <w:lastRenderedPageBreak/>
              <w:t>VaVaI</w:t>
            </w:r>
            <w:proofErr w:type="spellEnd"/>
            <w:r w:rsidRPr="00C10C54">
              <w:rPr>
                <w:rFonts w:ascii="Arial" w:hAnsi="Arial" w:cs="Arial"/>
              </w:rPr>
              <w:t xml:space="preserve"> v návrhu výdajů </w:t>
            </w:r>
            <w:proofErr w:type="spellStart"/>
            <w:r w:rsidRPr="00C10C54">
              <w:rPr>
                <w:rFonts w:ascii="Arial" w:hAnsi="Arial" w:cs="Arial"/>
              </w:rPr>
              <w:t>VaVaI</w:t>
            </w:r>
            <w:proofErr w:type="spellEnd"/>
            <w:r w:rsidRPr="00C10C54">
              <w:rPr>
                <w:rFonts w:ascii="Arial" w:hAnsi="Arial" w:cs="Arial"/>
              </w:rPr>
              <w:t xml:space="preserve"> na daný rok, střednědobém výhledu rozpočtu </w:t>
            </w:r>
            <w:ins w:id="208" w:author="Autor">
              <w:r w:rsidR="00933D2A">
                <w:rPr>
                  <w:rFonts w:ascii="Arial" w:hAnsi="Arial" w:cs="Arial"/>
                </w:rPr>
                <w:t xml:space="preserve">na další 2 roky </w:t>
              </w:r>
            </w:ins>
            <w:r w:rsidRPr="00C10C54">
              <w:rPr>
                <w:rFonts w:ascii="Arial" w:hAnsi="Arial" w:cs="Arial"/>
              </w:rPr>
              <w:t xml:space="preserve">a dlouhodobém výhledu na </w:t>
            </w:r>
            <w:ins w:id="209" w:author="Autor">
              <w:r w:rsidR="00933D2A">
                <w:rPr>
                  <w:rFonts w:ascii="Arial" w:hAnsi="Arial" w:cs="Arial"/>
                </w:rPr>
                <w:t xml:space="preserve">další </w:t>
              </w:r>
            </w:ins>
            <w:r w:rsidRPr="00C10C54">
              <w:rPr>
                <w:rFonts w:ascii="Arial" w:hAnsi="Arial" w:cs="Arial"/>
              </w:rPr>
              <w:t>4 roky</w:t>
            </w:r>
          </w:p>
        </w:tc>
      </w:tr>
      <w:tr w:rsidR="00C26EBA" w:rsidRPr="00C10C54" w14:paraId="05A0CFED" w14:textId="77777777" w:rsidTr="00E274B7">
        <w:tc>
          <w:tcPr>
            <w:tcW w:w="5000" w:type="pct"/>
            <w:vAlign w:val="center"/>
          </w:tcPr>
          <w:p w14:paraId="7848383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Gesce: ÚV ČR – RVV a MŠMT</w:t>
            </w:r>
          </w:p>
        </w:tc>
      </w:tr>
      <w:tr w:rsidR="00C26EBA" w:rsidRPr="00C10C54" w14:paraId="39DD8FF4" w14:textId="77777777" w:rsidTr="00E274B7">
        <w:tc>
          <w:tcPr>
            <w:tcW w:w="5000" w:type="pct"/>
            <w:vAlign w:val="center"/>
          </w:tcPr>
          <w:p w14:paraId="05557105"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MF a poskytovatelé podpory výzkumu, vývoje a inovací </w:t>
            </w:r>
          </w:p>
        </w:tc>
      </w:tr>
      <w:tr w:rsidR="00C26EBA" w:rsidRPr="00C10C54" w14:paraId="1CF80D0E" w14:textId="77777777" w:rsidTr="00E274B7">
        <w:tc>
          <w:tcPr>
            <w:tcW w:w="5000" w:type="pct"/>
            <w:vAlign w:val="center"/>
          </w:tcPr>
          <w:p w14:paraId="03E853E5" w14:textId="7F7760D1"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sidR="005B22F6">
              <w:rPr>
                <w:rFonts w:ascii="Arial" w:hAnsi="Arial" w:cs="Arial"/>
              </w:rPr>
              <w:t>y</w:t>
            </w:r>
            <w:r w:rsidRPr="00C10C54">
              <w:rPr>
                <w:rFonts w:ascii="Arial" w:hAnsi="Arial" w:cs="Arial"/>
              </w:rPr>
              <w:t>:</w:t>
            </w:r>
          </w:p>
          <w:p w14:paraId="02E719EA" w14:textId="432B6988" w:rsidR="00C26EBA" w:rsidRPr="00C10C54" w:rsidRDefault="00C26EBA" w:rsidP="00394B27">
            <w:pPr>
              <w:pStyle w:val="Odstavecseseznamem"/>
              <w:numPr>
                <w:ilvl w:val="0"/>
                <w:numId w:val="13"/>
              </w:numPr>
              <w:spacing w:before="60" w:after="0" w:line="288" w:lineRule="auto"/>
              <w:ind w:right="-144"/>
              <w:contextualSpacing w:val="0"/>
              <w:rPr>
                <w:rFonts w:ascii="Arial" w:hAnsi="Arial" w:cs="Arial"/>
              </w:rPr>
            </w:pPr>
            <w:r w:rsidRPr="00C10C54">
              <w:rPr>
                <w:rFonts w:ascii="Arial" w:hAnsi="Arial" w:cs="Arial"/>
              </w:rPr>
              <w:t xml:space="preserve">binární - schválení návrhu výdajů </w:t>
            </w:r>
            <w:proofErr w:type="spellStart"/>
            <w:r w:rsidRPr="00C10C54">
              <w:rPr>
                <w:rFonts w:ascii="Arial" w:hAnsi="Arial" w:cs="Arial"/>
              </w:rPr>
              <w:t>VaVaI</w:t>
            </w:r>
            <w:proofErr w:type="spellEnd"/>
            <w:r w:rsidRPr="00C10C54">
              <w:rPr>
                <w:rFonts w:ascii="Arial" w:hAnsi="Arial" w:cs="Arial"/>
              </w:rPr>
              <w:t xml:space="preserve"> na daný rok, střednědobého výhledu rozpočtu </w:t>
            </w:r>
            <w:ins w:id="210" w:author="Autor">
              <w:r w:rsidR="00C279D8">
                <w:rPr>
                  <w:rFonts w:ascii="Arial" w:hAnsi="Arial" w:cs="Arial"/>
                </w:rPr>
                <w:t xml:space="preserve">na další 2 roky </w:t>
              </w:r>
            </w:ins>
            <w:r w:rsidRPr="00C10C54">
              <w:rPr>
                <w:rFonts w:ascii="Arial" w:hAnsi="Arial" w:cs="Arial"/>
              </w:rPr>
              <w:t xml:space="preserve">a dlouhodobého výhledu na </w:t>
            </w:r>
            <w:ins w:id="211" w:author="Autor">
              <w:r w:rsidR="00C279D8">
                <w:rPr>
                  <w:rFonts w:ascii="Arial" w:hAnsi="Arial" w:cs="Arial"/>
                </w:rPr>
                <w:t xml:space="preserve">další </w:t>
              </w:r>
            </w:ins>
            <w:r w:rsidRPr="00C10C54">
              <w:rPr>
                <w:rFonts w:ascii="Arial" w:hAnsi="Arial" w:cs="Arial"/>
              </w:rPr>
              <w:t xml:space="preserve">4 roky s plným zavedením posílení institucionálního financování (návazně na výstupy hodnocení výzkumných organizací dle Metodiky </w:t>
            </w:r>
            <w:ins w:id="212" w:author="Autor">
              <w:r w:rsidR="006C543A">
                <w:rPr>
                  <w:rFonts w:ascii="Arial" w:hAnsi="Arial" w:cs="Arial"/>
                </w:rPr>
                <w:t>20</w:t>
              </w:r>
            </w:ins>
            <w:r w:rsidRPr="00C10C54">
              <w:rPr>
                <w:rFonts w:ascii="Arial" w:hAnsi="Arial" w:cs="Arial"/>
              </w:rPr>
              <w:t>17+) a funkčního systému pro účelovou a systémovou podporu s přímou návazností na hodnocení programů a Inovační strategii a Akční plán její implementace</w:t>
            </w:r>
          </w:p>
          <w:p w14:paraId="76D9CF71" w14:textId="14939EFA" w:rsidR="00C26EBA" w:rsidRPr="00C10C54" w:rsidRDefault="00987A0C" w:rsidP="00394B27">
            <w:pPr>
              <w:pStyle w:val="Odstavecseseznamem"/>
              <w:numPr>
                <w:ilvl w:val="0"/>
                <w:numId w:val="13"/>
              </w:numPr>
              <w:spacing w:before="60" w:after="0" w:line="288" w:lineRule="auto"/>
              <w:ind w:right="-144"/>
              <w:contextualSpacing w:val="0"/>
              <w:rPr>
                <w:rFonts w:ascii="Arial" w:hAnsi="Arial" w:cs="Arial"/>
              </w:rPr>
            </w:pPr>
            <w:r>
              <w:rPr>
                <w:rFonts w:ascii="Arial" w:hAnsi="Arial" w:cs="Arial"/>
              </w:rPr>
              <w:t>p</w:t>
            </w:r>
            <w:r w:rsidR="00C26EBA" w:rsidRPr="00C10C54">
              <w:rPr>
                <w:rFonts w:ascii="Arial" w:hAnsi="Arial" w:cs="Arial"/>
              </w:rPr>
              <w:t xml:space="preserve">odíl změn ve financování systému </w:t>
            </w:r>
            <w:proofErr w:type="spellStart"/>
            <w:r w:rsidR="00C26EBA" w:rsidRPr="00C10C54">
              <w:rPr>
                <w:rFonts w:ascii="Arial" w:hAnsi="Arial" w:cs="Arial"/>
              </w:rPr>
              <w:t>VaVaI</w:t>
            </w:r>
            <w:proofErr w:type="spellEnd"/>
            <w:r w:rsidR="00C26EBA" w:rsidRPr="00C10C54">
              <w:rPr>
                <w:rFonts w:ascii="Arial" w:hAnsi="Arial" w:cs="Arial"/>
              </w:rPr>
              <w:t xml:space="preserve"> podložený nezávislými podklady připravenými s využitím strategické inteligence</w:t>
            </w:r>
          </w:p>
        </w:tc>
      </w:tr>
      <w:tr w:rsidR="00C26EBA" w:rsidRPr="00C10C54" w14:paraId="350EB805" w14:textId="77777777" w:rsidTr="00E274B7">
        <w:tc>
          <w:tcPr>
            <w:tcW w:w="5000" w:type="pct"/>
            <w:vAlign w:val="center"/>
          </w:tcPr>
          <w:p w14:paraId="731984F6" w14:textId="6987CEDB"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w:t>
            </w:r>
            <w:r w:rsidR="00FF1D77">
              <w:rPr>
                <w:rFonts w:ascii="Arial" w:hAnsi="Arial" w:cs="Arial"/>
              </w:rPr>
              <w:t>aVaI</w:t>
            </w:r>
            <w:proofErr w:type="spellEnd"/>
            <w:r w:rsidR="00FF1D77">
              <w:rPr>
                <w:rFonts w:ascii="Arial" w:hAnsi="Arial" w:cs="Arial"/>
              </w:rPr>
              <w:t xml:space="preserve"> 2021+: Cíl 1 (</w:t>
            </w:r>
            <w:r w:rsidR="00081701">
              <w:rPr>
                <w:rFonts w:ascii="Arial" w:hAnsi="Arial" w:cs="Arial"/>
              </w:rPr>
              <w:t xml:space="preserve">1.1, </w:t>
            </w:r>
            <w:r w:rsidR="00FF1D77">
              <w:rPr>
                <w:rFonts w:ascii="Arial" w:hAnsi="Arial" w:cs="Arial"/>
              </w:rPr>
              <w:t>1.</w:t>
            </w:r>
            <w:r w:rsidR="00081701">
              <w:rPr>
                <w:rFonts w:ascii="Arial" w:hAnsi="Arial" w:cs="Arial"/>
              </w:rPr>
              <w:t>3</w:t>
            </w:r>
            <w:r w:rsidR="00FF1D77">
              <w:rPr>
                <w:rFonts w:ascii="Arial" w:hAnsi="Arial" w:cs="Arial"/>
              </w:rPr>
              <w:t xml:space="preserve">) a dále </w:t>
            </w:r>
            <w:ins w:id="213" w:author="Autor">
              <w:r w:rsidR="007F577D">
                <w:rPr>
                  <w:rFonts w:ascii="Arial" w:hAnsi="Arial" w:cs="Arial"/>
                </w:rPr>
                <w:t xml:space="preserve">Cíl 4.6 a </w:t>
              </w:r>
            </w:ins>
            <w:r w:rsidR="006A278A">
              <w:rPr>
                <w:rFonts w:ascii="Arial" w:hAnsi="Arial" w:cs="Arial"/>
              </w:rPr>
              <w:t>C</w:t>
            </w:r>
            <w:r w:rsidRPr="00C10C54">
              <w:rPr>
                <w:rFonts w:ascii="Arial" w:hAnsi="Arial" w:cs="Arial"/>
              </w:rPr>
              <w:t>íl 3</w:t>
            </w:r>
          </w:p>
        </w:tc>
      </w:tr>
      <w:tr w:rsidR="00C26EBA" w:rsidRPr="00C10C54" w14:paraId="41589588" w14:textId="77777777" w:rsidTr="00E274B7">
        <w:tc>
          <w:tcPr>
            <w:tcW w:w="5000" w:type="pct"/>
            <w:vAlign w:val="center"/>
          </w:tcPr>
          <w:p w14:paraId="10B66BF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5 aktualizace NP </w:t>
            </w:r>
            <w:proofErr w:type="spellStart"/>
            <w:r w:rsidRPr="00C10C54">
              <w:rPr>
                <w:rFonts w:ascii="Arial" w:hAnsi="Arial" w:cs="Arial"/>
              </w:rPr>
              <w:t>VaVaI</w:t>
            </w:r>
            <w:proofErr w:type="spellEnd"/>
            <w:r w:rsidRPr="00C10C54">
              <w:rPr>
                <w:rFonts w:ascii="Arial" w:hAnsi="Arial" w:cs="Arial"/>
              </w:rPr>
              <w:t xml:space="preserve"> 2016 </w:t>
            </w:r>
            <w:r>
              <w:rPr>
                <w:rFonts w:ascii="Arial" w:hAnsi="Arial" w:cs="Arial"/>
              </w:rPr>
              <w:t>–</w:t>
            </w:r>
            <w:r w:rsidRPr="00C10C54">
              <w:rPr>
                <w:rFonts w:ascii="Arial" w:hAnsi="Arial" w:cs="Arial"/>
              </w:rPr>
              <w:t xml:space="preserve"> 2020</w:t>
            </w:r>
          </w:p>
        </w:tc>
      </w:tr>
    </w:tbl>
    <w:p w14:paraId="7E6D6216"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E41C0CF" w14:textId="77777777" w:rsidTr="00E274B7">
        <w:tc>
          <w:tcPr>
            <w:tcW w:w="5000" w:type="pct"/>
            <w:vAlign w:val="center"/>
          </w:tcPr>
          <w:p w14:paraId="4558E479"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3:</w:t>
            </w:r>
            <w:r w:rsidRPr="00C10C54">
              <w:t xml:space="preserve"> </w:t>
            </w:r>
            <w:r w:rsidRPr="00C10C54">
              <w:tab/>
            </w:r>
            <w:r w:rsidRPr="00C10C54">
              <w:rPr>
                <w:rFonts w:ascii="Arial" w:hAnsi="Arial" w:cs="Arial"/>
                <w:b/>
              </w:rPr>
              <w:t xml:space="preserve">Hodnocení programů účelové podpory </w:t>
            </w:r>
            <w:proofErr w:type="spellStart"/>
            <w:r w:rsidRPr="00C10C54">
              <w:rPr>
                <w:rFonts w:ascii="Arial" w:hAnsi="Arial" w:cs="Arial"/>
                <w:b/>
              </w:rPr>
              <w:t>VaVaI</w:t>
            </w:r>
            <w:proofErr w:type="spellEnd"/>
            <w:r w:rsidRPr="00C10C54">
              <w:rPr>
                <w:rFonts w:ascii="Arial" w:hAnsi="Arial" w:cs="Arial"/>
                <w:b/>
              </w:rPr>
              <w:t xml:space="preserve"> zahrnující i hodnocení jejich dopadů a přínosu využití jejich výsledků</w:t>
            </w:r>
          </w:p>
        </w:tc>
      </w:tr>
      <w:tr w:rsidR="00C26EBA" w:rsidRPr="00C10C54" w14:paraId="14453FCD" w14:textId="77777777" w:rsidTr="00E274B7">
        <w:tc>
          <w:tcPr>
            <w:tcW w:w="5000" w:type="pct"/>
            <w:vAlign w:val="center"/>
          </w:tcPr>
          <w:p w14:paraId="3B8EB0A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C1B9610" w14:textId="737C57C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Dosavadní systém hodnocení programů zakotvený v zákoně </w:t>
            </w:r>
            <w:ins w:id="214" w:author="Autor">
              <w:r w:rsidR="00C279D8">
                <w:rPr>
                  <w:rFonts w:ascii="Arial" w:hAnsi="Arial" w:cs="Arial"/>
                </w:rPr>
                <w:t xml:space="preserve">o podpoře </w:t>
              </w:r>
              <w:proofErr w:type="spellStart"/>
              <w:r w:rsidR="00C279D8">
                <w:rPr>
                  <w:rFonts w:ascii="Arial" w:hAnsi="Arial" w:cs="Arial"/>
                </w:rPr>
                <w:t>VaVaI</w:t>
              </w:r>
              <w:proofErr w:type="spellEnd"/>
              <w:r w:rsidR="00C279D8">
                <w:rPr>
                  <w:rFonts w:ascii="Arial" w:hAnsi="Arial" w:cs="Arial"/>
                </w:rPr>
                <w:t xml:space="preserve"> </w:t>
              </w:r>
            </w:ins>
            <w:r w:rsidRPr="00C10C54">
              <w:rPr>
                <w:rFonts w:ascii="Arial" w:hAnsi="Arial" w:cs="Arial"/>
              </w:rPr>
              <w:t>a navazujících usneseních vlády rozlišuje tři fáze hodnocení programů – hodnocení návrhu programu, jeho průběžné hodnocení a hodnocení bezprostředně po ukončení programu. Podle § 35 odst. 2 písm. d) zákona</w:t>
            </w:r>
            <w:r w:rsidR="00BE1DB1">
              <w:rPr>
                <w:rFonts w:ascii="Arial" w:hAnsi="Arial" w:cs="Arial"/>
              </w:rPr>
              <w:t xml:space="preserve"> o podpoře </w:t>
            </w:r>
            <w:proofErr w:type="spellStart"/>
            <w:r w:rsidR="00BE1DB1">
              <w:rPr>
                <w:rFonts w:ascii="Arial" w:hAnsi="Arial" w:cs="Arial"/>
              </w:rPr>
              <w:t>VaVaI</w:t>
            </w:r>
            <w:proofErr w:type="spellEnd"/>
            <w:del w:id="215" w:author="Autor">
              <w:r w:rsidRPr="00C10C54" w:rsidDel="00C279D8">
                <w:rPr>
                  <w:rFonts w:ascii="Arial" w:hAnsi="Arial" w:cs="Arial"/>
                </w:rPr>
                <w:delText>,</w:delText>
              </w:r>
            </w:del>
            <w:r w:rsidRPr="00C10C54">
              <w:rPr>
                <w:rFonts w:ascii="Arial" w:hAnsi="Arial" w:cs="Arial"/>
              </w:rPr>
              <w:t xml:space="preserve"> je RVVI uložena povinnost zabezpečit hodnocení výsledků ukončených programů </w:t>
            </w:r>
            <w:proofErr w:type="spellStart"/>
            <w:r w:rsidRPr="00C10C54">
              <w:rPr>
                <w:rFonts w:ascii="Arial" w:hAnsi="Arial" w:cs="Arial"/>
              </w:rPr>
              <w:t>VaVaI</w:t>
            </w:r>
            <w:proofErr w:type="spellEnd"/>
            <w:r w:rsidRPr="00C10C54">
              <w:rPr>
                <w:rFonts w:ascii="Arial" w:hAnsi="Arial" w:cs="Arial"/>
              </w:rPr>
              <w:t>. Hodnocení programů vychází ze Základních principů přípravy a hodnocení programů a skupin grantových projektů výzkumu, vývoje a inovací (</w:t>
            </w:r>
            <w:del w:id="216" w:author="Autor">
              <w:r w:rsidRPr="00C10C54" w:rsidDel="00C279D8">
                <w:rPr>
                  <w:rFonts w:ascii="Arial" w:hAnsi="Arial" w:cs="Arial"/>
                </w:rPr>
                <w:delText>dále jen „</w:delText>
              </w:r>
            </w:del>
            <w:r w:rsidRPr="00C10C54">
              <w:rPr>
                <w:rFonts w:ascii="Arial" w:hAnsi="Arial" w:cs="Arial"/>
              </w:rPr>
              <w:t>Principy</w:t>
            </w:r>
            <w:del w:id="217" w:author="Autor">
              <w:r w:rsidRPr="00C10C54" w:rsidDel="00C279D8">
                <w:rPr>
                  <w:rFonts w:ascii="Arial" w:hAnsi="Arial" w:cs="Arial"/>
                </w:rPr>
                <w:delText>“</w:delText>
              </w:r>
            </w:del>
            <w:r w:rsidRPr="00C10C54">
              <w:rPr>
                <w:rFonts w:ascii="Arial" w:hAnsi="Arial" w:cs="Arial"/>
              </w:rPr>
              <w:t xml:space="preserve">), které byly schváleny usnesením vlády ze dne 13. května 2015 č. 351 a jsou závazným dokumentem pro hodnocení programů účelové podpory </w:t>
            </w:r>
            <w:proofErr w:type="spellStart"/>
            <w:r w:rsidRPr="00C10C54">
              <w:rPr>
                <w:rFonts w:ascii="Arial" w:hAnsi="Arial" w:cs="Arial"/>
              </w:rPr>
              <w:t>VaVaI</w:t>
            </w:r>
            <w:proofErr w:type="spellEnd"/>
            <w:r w:rsidRPr="00C10C54">
              <w:rPr>
                <w:rFonts w:ascii="Arial" w:hAnsi="Arial" w:cs="Arial"/>
              </w:rPr>
              <w:t xml:space="preserve"> a z Metodiky </w:t>
            </w:r>
            <w:ins w:id="218" w:author="Autor">
              <w:r w:rsidR="006C543A">
                <w:rPr>
                  <w:rFonts w:ascii="Arial" w:hAnsi="Arial" w:cs="Arial"/>
                </w:rPr>
                <w:t>20</w:t>
              </w:r>
            </w:ins>
            <w:r w:rsidRPr="00C10C54">
              <w:rPr>
                <w:rFonts w:ascii="Arial" w:hAnsi="Arial" w:cs="Arial"/>
              </w:rPr>
              <w:t>17+.</w:t>
            </w:r>
          </w:p>
          <w:p w14:paraId="5D0E9A60" w14:textId="2F4B2238" w:rsidR="00C26EBA" w:rsidRPr="00C10C54" w:rsidRDefault="00C26EBA" w:rsidP="00BE1DB1">
            <w:pPr>
              <w:spacing w:before="60" w:after="0" w:line="288" w:lineRule="auto"/>
              <w:jc w:val="both"/>
              <w:rPr>
                <w:rFonts w:ascii="Arial" w:hAnsi="Arial" w:cs="Arial"/>
              </w:rPr>
            </w:pPr>
            <w:r w:rsidRPr="00C10C54">
              <w:rPr>
                <w:rFonts w:ascii="Arial" w:hAnsi="Arial" w:cs="Arial"/>
              </w:rPr>
              <w:t>Smyslem opatření je zavést v souladu s Principy do praxe čtvrtou fázi hodnocení programu, kde s časovým odstupem budou u programů hodnoceny jejich dopady (ekonomické, sociální, environmentální aj. dle zaměření programu) a přínosy vzniklé využitím jejich výsledků v praxi (opět podle zaměření programu). Dopady a přínosy programu nelze vyhodnotit bezprostředně po jeho ukončení, v aplikovaném výzkumu několik let trvá, než se výsledky uplatní v praxi (v některých oblastech je zavedení do praxe podmíněno i řadu let trvajícími zkouškami); obdobně v základním výzkumu lze přínos světovému poznání posoudit po několika letech (např. citacemi dané práce apod.). Proto je také navrhováno období 3 – 5 let po ukončení programu, kde pro každý program bude hodnocení provedeno pouze jednou, ale s časovým odstupem odpovídajícím charakteru programu, které navrhne jeho poskytovatel. Současně musí mít poskytovatelé možnost potřebné údaje od příjemců podpory získávat i po ukončení programu. To vše vyžaduje jak</w:t>
            </w:r>
            <w:del w:id="219" w:author="Autor">
              <w:r w:rsidRPr="00C10C54" w:rsidDel="00E34691">
                <w:rPr>
                  <w:rFonts w:ascii="Arial" w:hAnsi="Arial" w:cs="Arial"/>
                </w:rPr>
                <w:delText>o</w:delText>
              </w:r>
            </w:del>
            <w:r w:rsidRPr="00C10C54">
              <w:rPr>
                <w:rFonts w:ascii="Arial" w:hAnsi="Arial" w:cs="Arial"/>
              </w:rPr>
              <w:t xml:space="preserve"> novelu zákona</w:t>
            </w:r>
            <w:r w:rsidR="00BE1DB1">
              <w:rPr>
                <w:rFonts w:ascii="Arial" w:hAnsi="Arial" w:cs="Arial"/>
              </w:rPr>
              <w:t xml:space="preserve"> o podpoře </w:t>
            </w:r>
            <w:proofErr w:type="spellStart"/>
            <w:r w:rsidR="00BE1DB1">
              <w:rPr>
                <w:rFonts w:ascii="Arial" w:hAnsi="Arial" w:cs="Arial"/>
              </w:rPr>
              <w:t>VaVaI</w:t>
            </w:r>
            <w:proofErr w:type="spellEnd"/>
            <w:r w:rsidRPr="00C10C54">
              <w:rPr>
                <w:rFonts w:ascii="Arial" w:hAnsi="Arial" w:cs="Arial"/>
              </w:rPr>
              <w:t xml:space="preserve">, tak aby daný program pro něj vhodná kritéria již obsahoval ve svém návrhu a aby podle nich byly vybírány a hodnoceny i projekty. Postupně od r. 2021 budou u všech nových programů v souladu s Principy a Metodikou </w:t>
            </w:r>
            <w:ins w:id="220" w:author="Autor">
              <w:r w:rsidR="006C543A">
                <w:rPr>
                  <w:rFonts w:ascii="Arial" w:hAnsi="Arial" w:cs="Arial"/>
                </w:rPr>
                <w:t>20</w:t>
              </w:r>
            </w:ins>
            <w:r w:rsidRPr="00C10C54">
              <w:rPr>
                <w:rFonts w:ascii="Arial" w:hAnsi="Arial" w:cs="Arial"/>
              </w:rPr>
              <w:t xml:space="preserve">17+ tato kritéria požadována, navrhovat je bude poskytovatel v koordinaci s příslušným zpravodajem RVVI. U stávajících programů </w:t>
            </w:r>
            <w:r w:rsidRPr="00C10C54">
              <w:rPr>
                <w:rFonts w:ascii="Arial" w:hAnsi="Arial" w:cs="Arial"/>
              </w:rPr>
              <w:lastRenderedPageBreak/>
              <w:t>bude hodnocení dopadů a přínosů zaváděno přiměřeně, tj. za účelem vyhodnocení vhodnosti či nevhodnosti parametrů daného programu pro přípravu programu následujícího, resp. pro přípravu koncepce daného poskytovatele pro další období.</w:t>
            </w:r>
          </w:p>
        </w:tc>
      </w:tr>
      <w:tr w:rsidR="00C26EBA" w:rsidRPr="00C10C54" w14:paraId="443AE33B" w14:textId="77777777" w:rsidTr="00E274B7">
        <w:tc>
          <w:tcPr>
            <w:tcW w:w="5000" w:type="pct"/>
            <w:vAlign w:val="center"/>
          </w:tcPr>
          <w:p w14:paraId="3FAD56A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77E2A4A0" w14:textId="77777777" w:rsidR="00C26EBA" w:rsidRPr="00C10C54" w:rsidRDefault="00C26EBA" w:rsidP="00394B27">
            <w:pPr>
              <w:pStyle w:val="Odstavecseseznamem"/>
              <w:numPr>
                <w:ilvl w:val="0"/>
                <w:numId w:val="14"/>
              </w:numPr>
              <w:spacing w:before="60" w:after="0" w:line="288" w:lineRule="auto"/>
              <w:contextualSpacing w:val="0"/>
              <w:jc w:val="both"/>
              <w:rPr>
                <w:rFonts w:ascii="Arial" w:hAnsi="Arial" w:cs="Arial"/>
              </w:rPr>
            </w:pPr>
            <w:r w:rsidRPr="00C10C54">
              <w:rPr>
                <w:rFonts w:ascii="Arial" w:hAnsi="Arial" w:cs="Arial"/>
              </w:rPr>
              <w:t xml:space="preserve">2021+ - zavedení hodnocení návrhů programů </w:t>
            </w:r>
            <w:proofErr w:type="spellStart"/>
            <w:r w:rsidRPr="00C10C54">
              <w:rPr>
                <w:rFonts w:ascii="Arial" w:hAnsi="Arial" w:cs="Arial"/>
              </w:rPr>
              <w:t>VaVaI</w:t>
            </w:r>
            <w:proofErr w:type="spellEnd"/>
            <w:r w:rsidRPr="00C10C54">
              <w:rPr>
                <w:rFonts w:ascii="Arial" w:hAnsi="Arial" w:cs="Arial"/>
              </w:rPr>
              <w:t xml:space="preserve"> s kritérii umožňujícími vyhodnocení jejich dopadů a přínosů</w:t>
            </w:r>
          </w:p>
          <w:p w14:paraId="4CD28B68" w14:textId="77777777" w:rsidR="00C26EBA" w:rsidRPr="00C10C54" w:rsidRDefault="00C26EBA" w:rsidP="00394B27">
            <w:pPr>
              <w:pStyle w:val="Odstavecseseznamem"/>
              <w:numPr>
                <w:ilvl w:val="0"/>
                <w:numId w:val="14"/>
              </w:numPr>
              <w:spacing w:before="60" w:after="0" w:line="288" w:lineRule="auto"/>
              <w:contextualSpacing w:val="0"/>
              <w:jc w:val="both"/>
              <w:rPr>
                <w:rFonts w:ascii="Arial" w:hAnsi="Arial" w:cs="Arial"/>
              </w:rPr>
            </w:pPr>
            <w:r w:rsidRPr="00C10C54">
              <w:rPr>
                <w:rFonts w:ascii="Arial" w:hAnsi="Arial" w:cs="Arial"/>
              </w:rPr>
              <w:t xml:space="preserve">2021+ - postupné zavádění hodnocení dopadů a přínosů programů, pro nyní řešené programy po jejich ukončení bude aplikováno přiměřeně (za účelem vyhodnocení vhodnosti či nevhodnosti parametrů daného programu pro přípravu programu následujícího) v podobě materiálu </w:t>
            </w:r>
            <w:r>
              <w:rPr>
                <w:rFonts w:ascii="Arial" w:eastAsia="Arial" w:hAnsi="Arial" w:cs="Arial"/>
                <w:color w:val="000000"/>
              </w:rPr>
              <w:t>předkl</w:t>
            </w:r>
            <w:r w:rsidR="00EF475D">
              <w:rPr>
                <w:rFonts w:ascii="Arial" w:eastAsia="Arial" w:hAnsi="Arial" w:cs="Arial"/>
                <w:color w:val="000000"/>
              </w:rPr>
              <w:t xml:space="preserve">ádaného RVVI, případně vládě ČR, </w:t>
            </w:r>
            <w:r w:rsidRPr="00C10C54">
              <w:rPr>
                <w:rFonts w:ascii="Arial" w:hAnsi="Arial" w:cs="Arial"/>
              </w:rPr>
              <w:t>současně s hodnocením výsledků programů ukončených v předchozím roce</w:t>
            </w:r>
          </w:p>
        </w:tc>
      </w:tr>
      <w:tr w:rsidR="00C26EBA" w:rsidRPr="00C10C54" w14:paraId="14176B56" w14:textId="77777777" w:rsidTr="00E274B7">
        <w:tc>
          <w:tcPr>
            <w:tcW w:w="5000" w:type="pct"/>
            <w:vAlign w:val="center"/>
          </w:tcPr>
          <w:p w14:paraId="222C2F1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2653376C" w14:textId="77777777" w:rsidTr="00E274B7">
        <w:tc>
          <w:tcPr>
            <w:tcW w:w="5000" w:type="pct"/>
            <w:vAlign w:val="center"/>
          </w:tcPr>
          <w:p w14:paraId="617D7DE2"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5126D80D" w14:textId="77777777" w:rsidTr="00E274B7">
        <w:tc>
          <w:tcPr>
            <w:tcW w:w="5000" w:type="pct"/>
            <w:vAlign w:val="center"/>
          </w:tcPr>
          <w:p w14:paraId="6181E86C" w14:textId="5A68BF15"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sidR="005B22F6">
              <w:rPr>
                <w:rFonts w:ascii="Arial" w:hAnsi="Arial" w:cs="Arial"/>
              </w:rPr>
              <w:t>y</w:t>
            </w:r>
            <w:r w:rsidRPr="00C10C54">
              <w:rPr>
                <w:rFonts w:ascii="Arial" w:hAnsi="Arial" w:cs="Arial"/>
              </w:rPr>
              <w:t>:</w:t>
            </w:r>
          </w:p>
          <w:p w14:paraId="4FBE6E4B" w14:textId="1664B731" w:rsidR="00C26EBA" w:rsidRDefault="00987A0C" w:rsidP="00394B27">
            <w:pPr>
              <w:pStyle w:val="Odstavecseseznamem"/>
              <w:numPr>
                <w:ilvl w:val="0"/>
                <w:numId w:val="15"/>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 xml:space="preserve">elativní </w:t>
            </w:r>
            <w:del w:id="221" w:author="Autor">
              <w:r w:rsidR="00C26EBA" w:rsidRPr="00C10C54" w:rsidDel="00A43206">
                <w:rPr>
                  <w:rFonts w:ascii="Arial" w:hAnsi="Arial" w:cs="Arial"/>
                </w:rPr>
                <w:delText>nárůst</w:delText>
              </w:r>
            </w:del>
            <w:r w:rsidR="00C26EBA" w:rsidRPr="00C10C54">
              <w:rPr>
                <w:rFonts w:ascii="Arial" w:hAnsi="Arial" w:cs="Arial"/>
              </w:rPr>
              <w:t xml:space="preserve"> podíl</w:t>
            </w:r>
            <w:del w:id="222" w:author="Autor">
              <w:r w:rsidR="00C26EBA" w:rsidRPr="00C10C54" w:rsidDel="00A43206">
                <w:rPr>
                  <w:rFonts w:ascii="Arial" w:hAnsi="Arial" w:cs="Arial"/>
                </w:rPr>
                <w:delText>u</w:delText>
              </w:r>
            </w:del>
            <w:r w:rsidR="00C26EBA" w:rsidRPr="00C10C54">
              <w:rPr>
                <w:rFonts w:ascii="Arial" w:hAnsi="Arial" w:cs="Arial"/>
              </w:rPr>
              <w:t xml:space="preserve"> vyhodnocených programů </w:t>
            </w:r>
            <w:proofErr w:type="spellStart"/>
            <w:r w:rsidR="00C26EBA" w:rsidRPr="00C10C54">
              <w:rPr>
                <w:rFonts w:ascii="Arial" w:hAnsi="Arial" w:cs="Arial"/>
              </w:rPr>
              <w:t>VaVaI</w:t>
            </w:r>
            <w:proofErr w:type="spellEnd"/>
            <w:r w:rsidR="00C26EBA" w:rsidRPr="00C10C54">
              <w:rPr>
                <w:rFonts w:ascii="Arial" w:hAnsi="Arial" w:cs="Arial"/>
              </w:rPr>
              <w:t xml:space="preserve"> ukončených před 3 – 5 lety s vyhodnocenými dopady a přínosy na celkové účelové podpoře</w:t>
            </w:r>
          </w:p>
          <w:p w14:paraId="4F8F8D26" w14:textId="5E46AD00" w:rsidR="00C26EBA" w:rsidRPr="00DD72F0" w:rsidRDefault="00C26EBA" w:rsidP="008D6716">
            <w:pPr>
              <w:pStyle w:val="Odstavecseseznamem"/>
              <w:numPr>
                <w:ilvl w:val="0"/>
                <w:numId w:val="15"/>
              </w:numPr>
              <w:spacing w:after="0"/>
              <w:ind w:left="357" w:hanging="357"/>
              <w:rPr>
                <w:rFonts w:ascii="Arial" w:hAnsi="Arial" w:cs="Arial"/>
              </w:rPr>
            </w:pPr>
            <w:r w:rsidRPr="00B2007D">
              <w:rPr>
                <w:rFonts w:ascii="Arial" w:hAnsi="Arial" w:cs="Arial"/>
              </w:rPr>
              <w:t xml:space="preserve">počet programů účelové podpory, které hodnotící kritérium začlenění </w:t>
            </w:r>
            <w:del w:id="223" w:author="Autor">
              <w:r w:rsidRPr="00B2007D" w:rsidDel="00A03D48">
                <w:rPr>
                  <w:rFonts w:ascii="Arial" w:hAnsi="Arial" w:cs="Arial"/>
                </w:rPr>
                <w:delText xml:space="preserve">biologických a </w:delText>
              </w:r>
            </w:del>
            <w:ins w:id="224" w:author="Autor">
              <w:r w:rsidR="00A03D48">
                <w:rPr>
                  <w:rFonts w:ascii="Arial" w:hAnsi="Arial" w:cs="Arial"/>
                </w:rPr>
                <w:t xml:space="preserve"> </w:t>
              </w:r>
            </w:ins>
            <w:r w:rsidRPr="00B2007D">
              <w:rPr>
                <w:rFonts w:ascii="Arial" w:hAnsi="Arial" w:cs="Arial"/>
              </w:rPr>
              <w:t>společenských</w:t>
            </w:r>
            <w:ins w:id="225" w:author="Autor">
              <w:r w:rsidR="00A03D48">
                <w:rPr>
                  <w:rFonts w:ascii="Arial" w:hAnsi="Arial" w:cs="Arial"/>
                </w:rPr>
                <w:t xml:space="preserve"> </w:t>
              </w:r>
            </w:ins>
            <w:del w:id="226" w:author="Autor">
              <w:r w:rsidRPr="00B2007D" w:rsidDel="00A03D48">
                <w:rPr>
                  <w:rFonts w:ascii="Arial" w:hAnsi="Arial" w:cs="Arial"/>
                </w:rPr>
                <w:delText xml:space="preserve"> odlišností</w:delText>
              </w:r>
            </w:del>
            <w:ins w:id="227" w:author="Autor">
              <w:r w:rsidR="00A03D48">
                <w:rPr>
                  <w:rFonts w:ascii="Arial" w:hAnsi="Arial" w:cs="Arial"/>
                </w:rPr>
                <w:t>rolí</w:t>
              </w:r>
            </w:ins>
            <w:r w:rsidRPr="00B2007D">
              <w:rPr>
                <w:rFonts w:ascii="Arial" w:hAnsi="Arial" w:cs="Arial"/>
              </w:rPr>
              <w:t xml:space="preserve">, potřeb a zkušeností </w:t>
            </w:r>
            <w:del w:id="228" w:author="Autor">
              <w:r w:rsidRPr="00B2007D" w:rsidDel="00A03D48">
                <w:rPr>
                  <w:rFonts w:ascii="Arial" w:hAnsi="Arial" w:cs="Arial"/>
                </w:rPr>
                <w:delText xml:space="preserve">žen a mužů </w:delText>
              </w:r>
            </w:del>
            <w:ins w:id="229" w:author="Autor">
              <w:r w:rsidR="00A03D48">
                <w:rPr>
                  <w:rFonts w:ascii="Arial" w:hAnsi="Arial" w:cs="Arial"/>
                </w:rPr>
                <w:t xml:space="preserve">lidí různého pohlaví a věku </w:t>
              </w:r>
            </w:ins>
            <w:r w:rsidRPr="00B2007D">
              <w:rPr>
                <w:rFonts w:ascii="Arial" w:hAnsi="Arial" w:cs="Arial"/>
              </w:rPr>
              <w:t xml:space="preserve">v obsahu </w:t>
            </w:r>
            <w:proofErr w:type="spellStart"/>
            <w:r w:rsidRPr="00B2007D">
              <w:rPr>
                <w:rFonts w:ascii="Arial" w:hAnsi="Arial" w:cs="Arial"/>
              </w:rPr>
              <w:t>VaVaI</w:t>
            </w:r>
            <w:proofErr w:type="spellEnd"/>
            <w:ins w:id="230" w:author="Autor">
              <w:r w:rsidR="0040090D">
                <w:rPr>
                  <w:rFonts w:ascii="Arial" w:hAnsi="Arial" w:cs="Arial"/>
                </w:rPr>
                <w:t>,</w:t>
              </w:r>
            </w:ins>
            <w:r w:rsidRPr="00B2007D">
              <w:rPr>
                <w:rFonts w:ascii="Arial" w:hAnsi="Arial" w:cs="Arial"/>
              </w:rPr>
              <w:t xml:space="preserve"> mají ve své zadávací dokumentaci veřejných soutěží ve </w:t>
            </w:r>
            <w:proofErr w:type="spellStart"/>
            <w:r w:rsidRPr="00B2007D">
              <w:rPr>
                <w:rFonts w:ascii="Arial" w:hAnsi="Arial" w:cs="Arial"/>
              </w:rPr>
              <w:t>VaVaI</w:t>
            </w:r>
            <w:proofErr w:type="spellEnd"/>
          </w:p>
        </w:tc>
      </w:tr>
      <w:tr w:rsidR="00C26EBA" w:rsidRPr="00C10C54" w14:paraId="2DCAE51C" w14:textId="77777777" w:rsidTr="00E274B7">
        <w:tc>
          <w:tcPr>
            <w:tcW w:w="5000" w:type="pct"/>
            <w:vAlign w:val="center"/>
          </w:tcPr>
          <w:p w14:paraId="5A3B3E1E" w14:textId="30D4811C"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w:t>
            </w:r>
            <w:r w:rsidR="00FF1D77">
              <w:rPr>
                <w:rFonts w:ascii="Arial" w:hAnsi="Arial" w:cs="Arial"/>
              </w:rPr>
              <w:t>aVaI</w:t>
            </w:r>
            <w:proofErr w:type="spellEnd"/>
            <w:r w:rsidR="00FF1D77">
              <w:rPr>
                <w:rFonts w:ascii="Arial" w:hAnsi="Arial" w:cs="Arial"/>
              </w:rPr>
              <w:t xml:space="preserve"> 2021+: Cíl 1 (1.</w:t>
            </w:r>
            <w:r w:rsidR="00081701">
              <w:rPr>
                <w:rFonts w:ascii="Arial" w:hAnsi="Arial" w:cs="Arial"/>
              </w:rPr>
              <w:t>4</w:t>
            </w:r>
            <w:r w:rsidR="00FF1D77">
              <w:rPr>
                <w:rFonts w:ascii="Arial" w:hAnsi="Arial" w:cs="Arial"/>
              </w:rPr>
              <w:t xml:space="preserve">) a dále </w:t>
            </w:r>
            <w:r w:rsidR="006A278A">
              <w:rPr>
                <w:rFonts w:ascii="Arial" w:hAnsi="Arial" w:cs="Arial"/>
              </w:rPr>
              <w:t>C</w:t>
            </w:r>
            <w:r w:rsidRPr="00C10C54">
              <w:rPr>
                <w:rFonts w:ascii="Arial" w:hAnsi="Arial" w:cs="Arial"/>
              </w:rPr>
              <w:t xml:space="preserve">íl 3 </w:t>
            </w:r>
          </w:p>
        </w:tc>
      </w:tr>
      <w:tr w:rsidR="00C26EBA" w:rsidRPr="00C10C54" w14:paraId="0DF320FA" w14:textId="77777777" w:rsidTr="00E274B7">
        <w:tc>
          <w:tcPr>
            <w:tcW w:w="5000" w:type="pct"/>
            <w:vAlign w:val="center"/>
          </w:tcPr>
          <w:p w14:paraId="5BC41F5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6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4344DE87"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29292D07" w14:textId="77777777" w:rsidTr="00E274B7">
        <w:tc>
          <w:tcPr>
            <w:tcW w:w="5000" w:type="pct"/>
            <w:vAlign w:val="center"/>
          </w:tcPr>
          <w:p w14:paraId="4419B45D" w14:textId="77777777" w:rsidR="00C26EBA" w:rsidRPr="00C10C54" w:rsidRDefault="00C26EBA" w:rsidP="00E274B7">
            <w:pPr>
              <w:spacing w:before="60" w:after="0" w:line="288" w:lineRule="auto"/>
              <w:ind w:left="1305" w:hanging="1305"/>
              <w:jc w:val="both"/>
              <w:rPr>
                <w:rFonts w:ascii="Arial" w:hAnsi="Arial" w:cs="Arial"/>
              </w:rPr>
            </w:pPr>
            <w:r w:rsidRPr="00C10C54">
              <w:rPr>
                <w:rFonts w:ascii="Arial" w:hAnsi="Arial" w:cs="Arial"/>
              </w:rPr>
              <w:t>Opatření 4:</w:t>
            </w:r>
            <w:r w:rsidRPr="00C10C54">
              <w:t xml:space="preserve"> </w:t>
            </w:r>
            <w:r w:rsidRPr="00C10C54">
              <w:tab/>
            </w:r>
            <w:r w:rsidRPr="00C10C54">
              <w:rPr>
                <w:rFonts w:ascii="Arial" w:hAnsi="Arial" w:cs="Arial"/>
                <w:b/>
              </w:rPr>
              <w:t xml:space="preserve">Rozšířit získávání a uplatňování dalších zdrojů financování </w:t>
            </w:r>
            <w:proofErr w:type="spellStart"/>
            <w:r w:rsidRPr="00C10C54">
              <w:rPr>
                <w:rFonts w:ascii="Arial" w:hAnsi="Arial" w:cs="Arial"/>
                <w:b/>
              </w:rPr>
              <w:t>VaVaI</w:t>
            </w:r>
            <w:proofErr w:type="spellEnd"/>
          </w:p>
        </w:tc>
      </w:tr>
      <w:tr w:rsidR="00C26EBA" w:rsidRPr="00C10C54" w14:paraId="1B473360" w14:textId="77777777" w:rsidTr="00E274B7">
        <w:tc>
          <w:tcPr>
            <w:tcW w:w="5000" w:type="pct"/>
            <w:vAlign w:val="center"/>
          </w:tcPr>
          <w:p w14:paraId="2BB125D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46053060" w14:textId="3730065A" w:rsidR="00C26EBA" w:rsidRDefault="00C26EBA" w:rsidP="00E274B7">
            <w:pPr>
              <w:spacing w:before="60" w:after="0" w:line="288" w:lineRule="auto"/>
              <w:jc w:val="both"/>
              <w:rPr>
                <w:rFonts w:ascii="Arial" w:hAnsi="Arial" w:cs="Arial"/>
              </w:rPr>
            </w:pPr>
            <w:r w:rsidRPr="00C10C54">
              <w:rPr>
                <w:rFonts w:ascii="Arial" w:hAnsi="Arial" w:cs="Arial"/>
              </w:rPr>
              <w:t xml:space="preserve">V současné době je celá státní podpora </w:t>
            </w:r>
            <w:proofErr w:type="spellStart"/>
            <w:r w:rsidRPr="00C10C54">
              <w:rPr>
                <w:rFonts w:ascii="Arial" w:hAnsi="Arial" w:cs="Arial"/>
              </w:rPr>
              <w:t>VaVaI</w:t>
            </w:r>
            <w:proofErr w:type="spellEnd"/>
            <w:r w:rsidRPr="00C10C54">
              <w:rPr>
                <w:rFonts w:ascii="Arial" w:hAnsi="Arial" w:cs="Arial"/>
              </w:rPr>
              <w:t xml:space="preserve"> realizována</w:t>
            </w:r>
            <w:r>
              <w:rPr>
                <w:rFonts w:ascii="Arial" w:hAnsi="Arial" w:cs="Arial"/>
              </w:rPr>
              <w:t xml:space="preserve"> </w:t>
            </w:r>
            <w:r w:rsidRPr="00C10C54">
              <w:rPr>
                <w:rFonts w:ascii="Arial" w:hAnsi="Arial" w:cs="Arial"/>
              </w:rPr>
              <w:t>formou dotací</w:t>
            </w:r>
            <w:r>
              <w:rPr>
                <w:rFonts w:ascii="Arial" w:hAnsi="Arial" w:cs="Arial"/>
              </w:rPr>
              <w:t xml:space="preserve"> a daňovými zvýhodněními</w:t>
            </w:r>
            <w:r w:rsidR="00657AC2">
              <w:rPr>
                <w:rFonts w:ascii="Arial" w:hAnsi="Arial" w:cs="Arial"/>
              </w:rPr>
              <w:t>.</w:t>
            </w:r>
            <w:r>
              <w:rPr>
                <w:rFonts w:ascii="Arial" w:hAnsi="Arial" w:cs="Arial"/>
              </w:rPr>
              <w:t xml:space="preserve"> </w:t>
            </w:r>
            <w:r w:rsidRPr="00C10C54">
              <w:rPr>
                <w:rFonts w:ascii="Arial" w:hAnsi="Arial" w:cs="Arial"/>
              </w:rPr>
              <w:t>ČR nevyužívá další formy podpory (půjčky, su</w:t>
            </w:r>
            <w:r>
              <w:rPr>
                <w:rFonts w:ascii="Arial" w:hAnsi="Arial" w:cs="Arial"/>
              </w:rPr>
              <w:t xml:space="preserve">bvence úrokových sazeb, záruky </w:t>
            </w:r>
            <w:r w:rsidRPr="00C10C54">
              <w:rPr>
                <w:rFonts w:ascii="Arial" w:hAnsi="Arial" w:cs="Arial"/>
              </w:rPr>
              <w:t>aj. formy, uvedené v přímo použitelných předpisech EU (</w:t>
            </w:r>
            <w:ins w:id="231" w:author="Autor">
              <w:r w:rsidR="007F4C95">
                <w:rPr>
                  <w:rFonts w:ascii="Arial" w:hAnsi="Arial" w:cs="Arial"/>
                </w:rPr>
                <w:t>článek</w:t>
              </w:r>
            </w:ins>
            <w:del w:id="232" w:author="Autor">
              <w:r w:rsidRPr="00C10C54" w:rsidDel="007F4C95">
                <w:rPr>
                  <w:rFonts w:ascii="Arial" w:hAnsi="Arial" w:cs="Arial"/>
                </w:rPr>
                <w:delText>§</w:delText>
              </w:r>
            </w:del>
            <w:r w:rsidRPr="00C10C54">
              <w:rPr>
                <w:rFonts w:ascii="Arial" w:hAnsi="Arial" w:cs="Arial"/>
              </w:rPr>
              <w:t xml:space="preserve"> 5 odst. 2 nařízení Komise (EU) č. 651/2014). Novel</w:t>
            </w:r>
            <w:r>
              <w:rPr>
                <w:rFonts w:ascii="Arial" w:hAnsi="Arial" w:cs="Arial"/>
              </w:rPr>
              <w:t>izace příslušných právních předpisů</w:t>
            </w:r>
            <w:r w:rsidRPr="00C10C54">
              <w:rPr>
                <w:rFonts w:ascii="Arial" w:hAnsi="Arial" w:cs="Arial"/>
              </w:rPr>
              <w:t xml:space="preserve"> umožní využívat i jiné formy podpory než jsou dotace, které najdou uplatnění zejména u inovačních programů, ale i u některých specifických programů aplikovaného výzkumu, např. těch, které jsou zaměřeny na transfer znalostí z výzkumných organizací (studie proveditelnosti apod.). Zavedení dalších forem podpory tak současně umožní využít i jiné zdroje financování </w:t>
            </w:r>
            <w:proofErr w:type="spellStart"/>
            <w:r w:rsidRPr="00C10C54">
              <w:rPr>
                <w:rFonts w:ascii="Arial" w:hAnsi="Arial" w:cs="Arial"/>
              </w:rPr>
              <w:t>VaVaI</w:t>
            </w:r>
            <w:proofErr w:type="spellEnd"/>
            <w:r w:rsidRPr="00C10C54">
              <w:rPr>
                <w:rFonts w:ascii="Arial" w:hAnsi="Arial" w:cs="Arial"/>
              </w:rPr>
              <w:t xml:space="preserve"> (kromě veřejných domácích i zahraniční a zejména soukromé zdroje), což povede společně se zjednodušením administrativy k vyššímu zapojení podniků a jejich zdrojů do řešení projektů. Vyšší zapojení zahraničních zdrojů je pak předmětem opatření Cíle 3 (podpora zapojení výzkumných týmů do Horizontu Evropa atd.).</w:t>
            </w:r>
            <w:r>
              <w:rPr>
                <w:rFonts w:ascii="Arial" w:hAnsi="Arial" w:cs="Arial"/>
              </w:rPr>
              <w:t xml:space="preserve"> V oblasti daňových odpočtů budou podniky dále motivovány k provádění </w:t>
            </w:r>
            <w:proofErr w:type="spellStart"/>
            <w:r>
              <w:rPr>
                <w:rFonts w:ascii="Arial" w:hAnsi="Arial" w:cs="Arial"/>
              </w:rPr>
              <w:t>VaV</w:t>
            </w:r>
            <w:proofErr w:type="spellEnd"/>
            <w:r>
              <w:rPr>
                <w:rFonts w:ascii="Arial" w:hAnsi="Arial" w:cs="Arial"/>
              </w:rPr>
              <w:t xml:space="preserve">. </w:t>
            </w:r>
            <w:r w:rsidRPr="00086989">
              <w:rPr>
                <w:rFonts w:ascii="Arial" w:hAnsi="Arial" w:cs="Arial"/>
              </w:rPr>
              <w:t>V oblasti podpory investic budou preferovány projekty s vyšší přidanou hodnotou, které doloží spojitost s výzkumnými aktivitami, s cílem realizovat především investice technologicky náročné, zajišťující do budoucna hospodářský růst a další výdaje na výzkum, vývoj a inovace z neveřejných zdrojů.</w:t>
            </w:r>
          </w:p>
          <w:p w14:paraId="203A484E" w14:textId="77777777" w:rsidR="00AB58EB" w:rsidRDefault="00AB58EB" w:rsidP="00E274B7">
            <w:pPr>
              <w:spacing w:before="60" w:after="0" w:line="288" w:lineRule="auto"/>
              <w:jc w:val="both"/>
              <w:rPr>
                <w:rFonts w:ascii="Arial" w:hAnsi="Arial" w:cs="Arial"/>
              </w:rPr>
            </w:pPr>
            <w:r w:rsidRPr="00AB58EB">
              <w:rPr>
                <w:rFonts w:ascii="Arial" w:hAnsi="Arial" w:cs="Arial"/>
              </w:rPr>
              <w:t xml:space="preserve">Dalším důležitým nástrojem je pro toto opatření zavedení tzv. patent boxu. Jedná se o systém, v jehož rámci jsou příjmy pocházející z průmyslových práv (licenční poplatky a zisky z prodeje průmyslových práv) daněny sníženou sazbou.  Cílem patent boxu je povzbuzovat a </w:t>
            </w:r>
            <w:r w:rsidRPr="00AB58EB">
              <w:rPr>
                <w:rFonts w:ascii="Arial" w:hAnsi="Arial" w:cs="Arial"/>
              </w:rPr>
              <w:lastRenderedPageBreak/>
              <w:t>přitahovat výzkum a vývoj a motivovat k transferu výsledků výzkumu do praxe, motivovat podniky k lokalizaci průmyslových práv v zemi. Patent box výrazně zvyšuje zisky spin-</w:t>
            </w:r>
            <w:proofErr w:type="spellStart"/>
            <w:r w:rsidRPr="00AB58EB">
              <w:rPr>
                <w:rFonts w:ascii="Arial" w:hAnsi="Arial" w:cs="Arial"/>
              </w:rPr>
              <w:t>off</w:t>
            </w:r>
            <w:proofErr w:type="spellEnd"/>
            <w:r w:rsidRPr="00AB58EB">
              <w:rPr>
                <w:rFonts w:ascii="Arial" w:hAnsi="Arial" w:cs="Arial"/>
              </w:rPr>
              <w:t xml:space="preserve"> firem.</w:t>
            </w:r>
          </w:p>
          <w:p w14:paraId="501D9E1A" w14:textId="75167DBF" w:rsidR="007C00B6" w:rsidRPr="00C10C54" w:rsidRDefault="007C00B6" w:rsidP="00E274B7">
            <w:pPr>
              <w:spacing w:before="60" w:after="0" w:line="288" w:lineRule="auto"/>
              <w:jc w:val="both"/>
              <w:rPr>
                <w:rFonts w:ascii="Arial" w:hAnsi="Arial" w:cs="Arial"/>
              </w:rPr>
            </w:pPr>
            <w:ins w:id="233" w:author="Autor">
              <w:r>
                <w:rPr>
                  <w:rFonts w:ascii="Arial" w:hAnsi="Arial" w:cs="Arial"/>
                </w:rPr>
                <w:t>K implementaci tohoto opatření se předpokládá i využití fondů EU.</w:t>
              </w:r>
            </w:ins>
          </w:p>
        </w:tc>
      </w:tr>
      <w:tr w:rsidR="00C26EBA" w:rsidRPr="00C10C54" w14:paraId="092847AC" w14:textId="77777777" w:rsidTr="00E274B7">
        <w:tc>
          <w:tcPr>
            <w:tcW w:w="5000" w:type="pct"/>
            <w:vAlign w:val="center"/>
          </w:tcPr>
          <w:p w14:paraId="158A9AE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01647BA4" w14:textId="77777777" w:rsidR="00C26EBA" w:rsidRPr="00C10C54" w:rsidRDefault="00C26EBA" w:rsidP="00394B27">
            <w:pPr>
              <w:pStyle w:val="Odstavecseseznamem"/>
              <w:numPr>
                <w:ilvl w:val="0"/>
                <w:numId w:val="16"/>
              </w:numPr>
              <w:spacing w:before="60" w:after="0" w:line="288" w:lineRule="auto"/>
              <w:contextualSpacing w:val="0"/>
              <w:jc w:val="both"/>
              <w:rPr>
                <w:rFonts w:ascii="Arial" w:hAnsi="Arial" w:cs="Arial"/>
              </w:rPr>
            </w:pPr>
            <w:r w:rsidRPr="00C10C54">
              <w:rPr>
                <w:rFonts w:ascii="Arial" w:hAnsi="Arial" w:cs="Arial"/>
              </w:rPr>
              <w:t>20</w:t>
            </w:r>
            <w:r w:rsidR="009364D8">
              <w:rPr>
                <w:rFonts w:ascii="Arial" w:hAnsi="Arial" w:cs="Arial"/>
              </w:rPr>
              <w:t>21+ - implemen</w:t>
            </w:r>
            <w:r w:rsidR="00502C66">
              <w:rPr>
                <w:rFonts w:ascii="Arial" w:hAnsi="Arial" w:cs="Arial"/>
              </w:rPr>
              <w:t>tace novel</w:t>
            </w:r>
            <w:r w:rsidR="009364D8">
              <w:rPr>
                <w:rFonts w:ascii="Arial" w:hAnsi="Arial" w:cs="Arial"/>
              </w:rPr>
              <w:t xml:space="preserve"> příslušných právních předpisů</w:t>
            </w:r>
          </w:p>
          <w:p w14:paraId="06E7E426" w14:textId="77777777" w:rsidR="00C26EBA" w:rsidRPr="00C10C54" w:rsidRDefault="00C26EBA" w:rsidP="00394B27">
            <w:pPr>
              <w:pStyle w:val="Odstavecseseznamem"/>
              <w:numPr>
                <w:ilvl w:val="0"/>
                <w:numId w:val="16"/>
              </w:numPr>
              <w:spacing w:before="60" w:after="0" w:line="288" w:lineRule="auto"/>
              <w:contextualSpacing w:val="0"/>
              <w:jc w:val="both"/>
              <w:rPr>
                <w:rFonts w:ascii="Arial" w:hAnsi="Arial" w:cs="Arial"/>
              </w:rPr>
            </w:pPr>
            <w:r w:rsidRPr="00C10C54">
              <w:rPr>
                <w:rFonts w:ascii="Arial" w:hAnsi="Arial" w:cs="Arial"/>
              </w:rPr>
              <w:t>2022+ - postupné využití i jiných forem podpory než jsou dotace v návrzích programů</w:t>
            </w:r>
          </w:p>
        </w:tc>
      </w:tr>
      <w:tr w:rsidR="00C26EBA" w:rsidRPr="00C10C54" w14:paraId="13F45590" w14:textId="77777777" w:rsidTr="00E274B7">
        <w:tc>
          <w:tcPr>
            <w:tcW w:w="5000" w:type="pct"/>
            <w:vAlign w:val="center"/>
          </w:tcPr>
          <w:p w14:paraId="6952437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r w:rsidR="00502C66">
              <w:rPr>
                <w:rFonts w:ascii="Arial" w:hAnsi="Arial" w:cs="Arial"/>
              </w:rPr>
              <w:t xml:space="preserve">, </w:t>
            </w:r>
            <w:r w:rsidR="001C39C6">
              <w:rPr>
                <w:rFonts w:ascii="Arial" w:hAnsi="Arial" w:cs="Arial"/>
              </w:rPr>
              <w:t xml:space="preserve">MPO, </w:t>
            </w:r>
            <w:r w:rsidR="00502C66">
              <w:rPr>
                <w:rFonts w:ascii="Arial" w:hAnsi="Arial" w:cs="Arial"/>
              </w:rPr>
              <w:t>MF</w:t>
            </w:r>
          </w:p>
        </w:tc>
      </w:tr>
      <w:tr w:rsidR="00C26EBA" w:rsidRPr="00C10C54" w14:paraId="091C1864" w14:textId="77777777" w:rsidTr="00E274B7">
        <w:tc>
          <w:tcPr>
            <w:tcW w:w="5000" w:type="pct"/>
            <w:vAlign w:val="center"/>
          </w:tcPr>
          <w:p w14:paraId="1F833F32"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6E793509" w14:textId="77777777" w:rsidTr="00E274B7">
        <w:tc>
          <w:tcPr>
            <w:tcW w:w="5000" w:type="pct"/>
            <w:vAlign w:val="center"/>
          </w:tcPr>
          <w:p w14:paraId="15E062C9"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t>Indikátory:</w:t>
            </w:r>
          </w:p>
          <w:p w14:paraId="5C3A842C" w14:textId="77777777" w:rsidR="00C26EBA" w:rsidRPr="00C10C54" w:rsidRDefault="00010D9B" w:rsidP="00394B27">
            <w:pPr>
              <w:pStyle w:val="Odstavecseseznamem"/>
              <w:numPr>
                <w:ilvl w:val="0"/>
                <w:numId w:val="17"/>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elativní</w:t>
            </w:r>
            <w:del w:id="234" w:author="Autor">
              <w:r w:rsidR="00C26EBA" w:rsidRPr="00C10C54" w:rsidDel="007F6D50">
                <w:rPr>
                  <w:rFonts w:ascii="Arial" w:hAnsi="Arial" w:cs="Arial"/>
                </w:rPr>
                <w:delText xml:space="preserve"> nárůst</w:delText>
              </w:r>
            </w:del>
            <w:r w:rsidR="00C26EBA" w:rsidRPr="00C10C54">
              <w:rPr>
                <w:rFonts w:ascii="Arial" w:hAnsi="Arial" w:cs="Arial"/>
              </w:rPr>
              <w:t xml:space="preserve"> podíl</w:t>
            </w:r>
            <w:del w:id="235" w:author="Autor">
              <w:r w:rsidR="00C26EBA" w:rsidRPr="00C10C54" w:rsidDel="007F6D50">
                <w:rPr>
                  <w:rFonts w:ascii="Arial" w:hAnsi="Arial" w:cs="Arial"/>
                </w:rPr>
                <w:delText>u</w:delText>
              </w:r>
            </w:del>
            <w:r w:rsidR="00C26EBA" w:rsidRPr="00C10C54">
              <w:rPr>
                <w:rFonts w:ascii="Arial" w:hAnsi="Arial" w:cs="Arial"/>
              </w:rPr>
              <w:t xml:space="preserve"> jiných forem podpory než jsou dotace na účelové podpoře programů celkem</w:t>
            </w:r>
          </w:p>
          <w:p w14:paraId="4BED6CF1" w14:textId="77777777" w:rsidR="00010D9B" w:rsidRPr="00010D9B" w:rsidRDefault="00010D9B" w:rsidP="00394B27">
            <w:pPr>
              <w:pStyle w:val="Odstavecseseznamem"/>
              <w:numPr>
                <w:ilvl w:val="0"/>
                <w:numId w:val="17"/>
              </w:numPr>
              <w:spacing w:before="60" w:after="0" w:line="288" w:lineRule="auto"/>
              <w:contextualSpacing w:val="0"/>
              <w:jc w:val="both"/>
              <w:rPr>
                <w:rFonts w:ascii="Arial" w:hAnsi="Arial" w:cs="Arial"/>
              </w:rPr>
            </w:pPr>
            <w:r>
              <w:rPr>
                <w:rFonts w:ascii="Arial" w:hAnsi="Arial" w:cs="Arial"/>
              </w:rPr>
              <w:t>r</w:t>
            </w:r>
            <w:r w:rsidR="00C26EBA" w:rsidRPr="00C10C54">
              <w:rPr>
                <w:rFonts w:ascii="Arial" w:hAnsi="Arial" w:cs="Arial"/>
              </w:rPr>
              <w:t>elativní</w:t>
            </w:r>
            <w:del w:id="236" w:author="Autor">
              <w:r w:rsidR="00C26EBA" w:rsidRPr="00C10C54" w:rsidDel="007F6D50">
                <w:rPr>
                  <w:rFonts w:ascii="Arial" w:hAnsi="Arial" w:cs="Arial"/>
                </w:rPr>
                <w:delText xml:space="preserve"> nárůst</w:delText>
              </w:r>
            </w:del>
            <w:r w:rsidR="00C26EBA" w:rsidRPr="00C10C54">
              <w:rPr>
                <w:rFonts w:ascii="Arial" w:hAnsi="Arial" w:cs="Arial"/>
              </w:rPr>
              <w:t xml:space="preserve"> podíl</w:t>
            </w:r>
            <w:del w:id="237" w:author="Autor">
              <w:r w:rsidR="00C26EBA" w:rsidRPr="00C10C54" w:rsidDel="007F6D50">
                <w:rPr>
                  <w:rFonts w:ascii="Arial" w:hAnsi="Arial" w:cs="Arial"/>
                </w:rPr>
                <w:delText>u</w:delText>
              </w:r>
            </w:del>
            <w:r w:rsidR="00C26EBA" w:rsidRPr="00C10C54">
              <w:rPr>
                <w:rFonts w:ascii="Arial" w:hAnsi="Arial" w:cs="Arial"/>
              </w:rPr>
              <w:t xml:space="preserve"> jiných zdrojů financování </w:t>
            </w:r>
            <w:proofErr w:type="spellStart"/>
            <w:r w:rsidR="00C26EBA" w:rsidRPr="00C10C54">
              <w:rPr>
                <w:rFonts w:ascii="Arial" w:hAnsi="Arial" w:cs="Arial"/>
              </w:rPr>
              <w:t>VaVaI</w:t>
            </w:r>
            <w:proofErr w:type="spellEnd"/>
            <w:r w:rsidR="00C26EBA" w:rsidRPr="00C10C54">
              <w:rPr>
                <w:rFonts w:ascii="Arial" w:hAnsi="Arial" w:cs="Arial"/>
              </w:rPr>
              <w:t xml:space="preserve"> (zahraniční a zejména soukromé zdroje)</w:t>
            </w:r>
          </w:p>
        </w:tc>
      </w:tr>
      <w:tr w:rsidR="00C26EBA" w:rsidRPr="00C10C54" w14:paraId="5397D3FC" w14:textId="77777777" w:rsidTr="00E274B7">
        <w:tc>
          <w:tcPr>
            <w:tcW w:w="5000" w:type="pct"/>
            <w:vAlign w:val="center"/>
          </w:tcPr>
          <w:p w14:paraId="3AF49228" w14:textId="6369CC63"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1 (1.</w:t>
            </w:r>
            <w:r w:rsidR="00081701">
              <w:rPr>
                <w:rFonts w:ascii="Arial" w:hAnsi="Arial" w:cs="Arial"/>
              </w:rPr>
              <w:t>5</w:t>
            </w:r>
            <w:r w:rsidRPr="00C10C54">
              <w:rPr>
                <w:rFonts w:ascii="Arial" w:hAnsi="Arial" w:cs="Arial"/>
              </w:rPr>
              <w:t xml:space="preserve">) </w:t>
            </w:r>
            <w:r w:rsidR="00FF1D77">
              <w:rPr>
                <w:rFonts w:ascii="Arial" w:hAnsi="Arial" w:cs="Arial"/>
              </w:rPr>
              <w:t xml:space="preserve">a dále </w:t>
            </w:r>
            <w:r w:rsidR="006A278A">
              <w:rPr>
                <w:rFonts w:ascii="Arial" w:hAnsi="Arial" w:cs="Arial"/>
              </w:rPr>
              <w:t>C</w:t>
            </w:r>
            <w:r>
              <w:rPr>
                <w:rFonts w:ascii="Arial" w:hAnsi="Arial" w:cs="Arial"/>
              </w:rPr>
              <w:t>íl 5 (5.4)</w:t>
            </w:r>
          </w:p>
        </w:tc>
      </w:tr>
      <w:tr w:rsidR="00C26EBA" w:rsidRPr="00C10C54" w14:paraId="25470175" w14:textId="77777777" w:rsidTr="00E274B7">
        <w:tc>
          <w:tcPr>
            <w:tcW w:w="5000" w:type="pct"/>
            <w:vAlign w:val="center"/>
          </w:tcPr>
          <w:p w14:paraId="02AC410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00FB887" w14:textId="77777777" w:rsidR="00C26EBA"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63459" w:rsidRPr="00C10C54" w14:paraId="7D889536" w14:textId="77777777" w:rsidTr="00E274B7">
        <w:tc>
          <w:tcPr>
            <w:tcW w:w="5000" w:type="pct"/>
            <w:vAlign w:val="center"/>
          </w:tcPr>
          <w:p w14:paraId="6626E769" w14:textId="77777777" w:rsidR="00463459" w:rsidRPr="00C10C54" w:rsidRDefault="00463459" w:rsidP="00E274B7">
            <w:pPr>
              <w:spacing w:before="60" w:after="0" w:line="288" w:lineRule="auto"/>
              <w:ind w:left="1276" w:hanging="1276"/>
              <w:jc w:val="both"/>
              <w:rPr>
                <w:rFonts w:ascii="Arial" w:hAnsi="Arial" w:cs="Arial"/>
                <w:b/>
              </w:rPr>
            </w:pPr>
            <w:r w:rsidRPr="00C10C54">
              <w:rPr>
                <w:rFonts w:ascii="Arial" w:hAnsi="Arial" w:cs="Arial"/>
              </w:rPr>
              <w:t>Opatření 5:</w:t>
            </w:r>
            <w:r w:rsidRPr="00C10C54">
              <w:tab/>
            </w:r>
            <w:r w:rsidRPr="00C10C54">
              <w:rPr>
                <w:rFonts w:ascii="Arial" w:hAnsi="Arial" w:cs="Arial"/>
                <w:b/>
              </w:rPr>
              <w:t xml:space="preserve">Vytvoření vzájemně komplementárního schématu financování výzkumných </w:t>
            </w:r>
            <w:r>
              <w:rPr>
                <w:rFonts w:ascii="Arial" w:hAnsi="Arial" w:cs="Arial"/>
                <w:b/>
              </w:rPr>
              <w:t>organizací</w:t>
            </w:r>
            <w:r w:rsidRPr="00C10C54">
              <w:rPr>
                <w:rFonts w:ascii="Arial" w:hAnsi="Arial" w:cs="Arial"/>
                <w:b/>
              </w:rPr>
              <w:t xml:space="preserve"> s velkými výzkumnými infrastrukturami</w:t>
            </w:r>
          </w:p>
        </w:tc>
      </w:tr>
      <w:tr w:rsidR="00463459" w:rsidRPr="00C10C54" w14:paraId="44DD68EE" w14:textId="77777777" w:rsidTr="00E274B7">
        <w:tc>
          <w:tcPr>
            <w:tcW w:w="5000" w:type="pct"/>
            <w:vAlign w:val="center"/>
          </w:tcPr>
          <w:p w14:paraId="7BD1324C"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Anotace</w:t>
            </w:r>
          </w:p>
          <w:p w14:paraId="3FB3B8A1" w14:textId="77777777" w:rsidR="00463459" w:rsidRDefault="00463459" w:rsidP="00E274B7">
            <w:pPr>
              <w:spacing w:before="60" w:after="0" w:line="288" w:lineRule="auto"/>
              <w:jc w:val="both"/>
              <w:rPr>
                <w:rFonts w:ascii="Arial" w:hAnsi="Arial" w:cs="Arial"/>
              </w:rPr>
            </w:pPr>
            <w:r w:rsidRPr="00C10C54">
              <w:rPr>
                <w:rFonts w:ascii="Arial" w:hAnsi="Arial" w:cs="Arial"/>
              </w:rPr>
              <w:t>V návaznosti na schválení velkých výzkumných infrastruktur k jejich financování z veřejných prostředků ČR v období do roku 2022 (usnesení vlády ČR ze dne 12. prosince 2018 č. 836) bude MŠMT s využitím nástrojů Akčního plánu Inovační strategie v pilíři 5 Inovační a výzkumná centra připraven systém podpory velkých výzkumných infrastruktur ČR pro období nadcházejícího víceletého rozpočtového rámce v letech 2023–2029. Zájmem ČR je i nadále provozovat jedinečná zařízení pro výzkum, vývoj a inovace o vysoké znalostní a technologické náročnosti, jež budou zpřístupňována všem jejich potenciálním uživatelům z komunity výzkumných organizací a inovujících podniků na principu politiky otevřeného přístupu. Systém velkých výzkumných infrastruktur ČR je však potřeba do budoucna ještě úžeji provázat s velkými společenskými výzvami, kterým ČR čelí, a kromě potřeb výzkumné komunity (tzn. „</w:t>
            </w:r>
            <w:proofErr w:type="spellStart"/>
            <w:r w:rsidRPr="00C10C54">
              <w:rPr>
                <w:rFonts w:ascii="Arial" w:hAnsi="Arial" w:cs="Arial"/>
              </w:rPr>
              <w:t>bottom</w:t>
            </w:r>
            <w:proofErr w:type="spellEnd"/>
            <w:r w:rsidRPr="00C10C54">
              <w:rPr>
                <w:rFonts w:ascii="Arial" w:hAnsi="Arial" w:cs="Arial"/>
              </w:rPr>
              <w:t xml:space="preserve">-up </w:t>
            </w:r>
            <w:proofErr w:type="spellStart"/>
            <w:r w:rsidRPr="00C10C54">
              <w:rPr>
                <w:rFonts w:ascii="Arial" w:hAnsi="Arial" w:cs="Arial"/>
              </w:rPr>
              <w:t>approach</w:t>
            </w:r>
            <w:proofErr w:type="spellEnd"/>
            <w:r w:rsidRPr="00C10C54">
              <w:rPr>
                <w:rFonts w:ascii="Arial" w:hAnsi="Arial" w:cs="Arial"/>
              </w:rPr>
              <w:t xml:space="preserve">“) reflektovat při výkonu agendy i perspektivu sektorových priorit ČR definovaných věcně příslušnými </w:t>
            </w:r>
            <w:proofErr w:type="spellStart"/>
            <w:r w:rsidRPr="00C10C54">
              <w:rPr>
                <w:rFonts w:ascii="Arial" w:hAnsi="Arial" w:cs="Arial"/>
              </w:rPr>
              <w:t>stakeholdery</w:t>
            </w:r>
            <w:proofErr w:type="spellEnd"/>
            <w:r w:rsidRPr="00C10C54">
              <w:rPr>
                <w:rFonts w:ascii="Arial" w:hAnsi="Arial" w:cs="Arial"/>
              </w:rPr>
              <w:t xml:space="preserve"> – ministerstvy (tzn. „top-</w:t>
            </w:r>
            <w:proofErr w:type="spellStart"/>
            <w:r w:rsidRPr="00C10C54">
              <w:rPr>
                <w:rFonts w:ascii="Arial" w:hAnsi="Arial" w:cs="Arial"/>
              </w:rPr>
              <w:t>down</w:t>
            </w:r>
            <w:proofErr w:type="spellEnd"/>
            <w:r w:rsidRPr="00C10C54">
              <w:rPr>
                <w:rFonts w:ascii="Arial" w:hAnsi="Arial" w:cs="Arial"/>
              </w:rPr>
              <w:t xml:space="preserve"> </w:t>
            </w:r>
            <w:proofErr w:type="spellStart"/>
            <w:r w:rsidRPr="00C10C54">
              <w:rPr>
                <w:rFonts w:ascii="Arial" w:hAnsi="Arial" w:cs="Arial"/>
              </w:rPr>
              <w:t>approach</w:t>
            </w:r>
            <w:proofErr w:type="spellEnd"/>
            <w:r w:rsidRPr="00C10C54">
              <w:rPr>
                <w:rFonts w:ascii="Arial" w:hAnsi="Arial" w:cs="Arial"/>
              </w:rPr>
              <w:t>“) a zaměřit se tedy ještě více i na analýzu socioekonomických přínosů a dopadů velkých výzkumných infrastruktur ČR, například i</w:t>
            </w:r>
            <w:r w:rsidR="009D7DAB">
              <w:rPr>
                <w:rFonts w:ascii="Arial" w:hAnsi="Arial" w:cs="Arial"/>
              </w:rPr>
              <w:t>  v návaznosti na Národní RIS3</w:t>
            </w:r>
            <w:r w:rsidR="00974BC6">
              <w:rPr>
                <w:rFonts w:ascii="Arial" w:hAnsi="Arial" w:cs="Arial"/>
              </w:rPr>
              <w:t xml:space="preserve"> strategii</w:t>
            </w:r>
            <w:r w:rsidR="009D7DAB">
              <w:rPr>
                <w:rFonts w:ascii="Arial" w:hAnsi="Arial" w:cs="Arial"/>
              </w:rPr>
              <w:t>.</w:t>
            </w:r>
          </w:p>
          <w:p w14:paraId="43D105EF" w14:textId="1DC291D7" w:rsidR="008E4F0B" w:rsidRPr="00C10C54" w:rsidRDefault="008E4F0B" w:rsidP="00FD4376">
            <w:pPr>
              <w:spacing w:before="60" w:after="0" w:line="288" w:lineRule="auto"/>
              <w:jc w:val="both"/>
              <w:rPr>
                <w:rFonts w:ascii="Arial" w:hAnsi="Arial" w:cs="Arial"/>
              </w:rPr>
            </w:pPr>
            <w:r>
              <w:rPr>
                <w:rFonts w:ascii="Arial" w:hAnsi="Arial" w:cs="Arial"/>
              </w:rPr>
              <w:t>Toto opatření se týká pouze velkých výzkumných infrastruktur</w:t>
            </w:r>
            <w:r w:rsidRPr="008E4F0B">
              <w:rPr>
                <w:rFonts w:ascii="Arial" w:hAnsi="Arial" w:cs="Arial"/>
              </w:rPr>
              <w:t xml:space="preserve">.  Pokud jde o </w:t>
            </w:r>
            <w:proofErr w:type="spellStart"/>
            <w:r w:rsidRPr="008E4F0B">
              <w:rPr>
                <w:rFonts w:ascii="Arial" w:hAnsi="Arial" w:cs="Arial"/>
              </w:rPr>
              <w:t>VaVpI</w:t>
            </w:r>
            <w:proofErr w:type="spellEnd"/>
            <w:r w:rsidRPr="008E4F0B">
              <w:rPr>
                <w:rFonts w:ascii="Arial" w:hAnsi="Arial" w:cs="Arial"/>
              </w:rPr>
              <w:t xml:space="preserve"> centra, ta vznik</w:t>
            </w:r>
            <w:r>
              <w:rPr>
                <w:rFonts w:ascii="Arial" w:hAnsi="Arial" w:cs="Arial"/>
              </w:rPr>
              <w:t>la z projektů financovaných z Prioritní osy 1 a Prioritní osy</w:t>
            </w:r>
            <w:r w:rsidRPr="008E4F0B">
              <w:rPr>
                <w:rFonts w:ascii="Arial" w:hAnsi="Arial" w:cs="Arial"/>
              </w:rPr>
              <w:t xml:space="preserve"> 2 OP </w:t>
            </w:r>
            <w:proofErr w:type="spellStart"/>
            <w:r w:rsidRPr="008E4F0B">
              <w:rPr>
                <w:rFonts w:ascii="Arial" w:hAnsi="Arial" w:cs="Arial"/>
              </w:rPr>
              <w:t>VaVpI</w:t>
            </w:r>
            <w:proofErr w:type="spellEnd"/>
            <w:r w:rsidRPr="008E4F0B">
              <w:rPr>
                <w:rFonts w:ascii="Arial" w:hAnsi="Arial" w:cs="Arial"/>
              </w:rPr>
              <w:t xml:space="preserve">. Většina </w:t>
            </w:r>
            <w:proofErr w:type="spellStart"/>
            <w:r w:rsidRPr="008E4F0B">
              <w:rPr>
                <w:rFonts w:ascii="Arial" w:hAnsi="Arial" w:cs="Arial"/>
              </w:rPr>
              <w:t>VaVpI</w:t>
            </w:r>
            <w:proofErr w:type="spellEnd"/>
            <w:r w:rsidRPr="008E4F0B">
              <w:rPr>
                <w:rFonts w:ascii="Arial" w:hAnsi="Arial" w:cs="Arial"/>
              </w:rPr>
              <w:t xml:space="preserve"> center funguje jako samostatný útvar či organizační celek, který je součástí výzkumné organizace. Lze je hradit pomocí finančních nástrojů účelové a institucionální podpory.  Centra, která vznikla z projektů financovaných z PO 1 OP </w:t>
            </w:r>
            <w:proofErr w:type="spellStart"/>
            <w:r w:rsidRPr="008E4F0B">
              <w:rPr>
                <w:rFonts w:ascii="Arial" w:hAnsi="Arial" w:cs="Arial"/>
              </w:rPr>
              <w:t>VaVpI</w:t>
            </w:r>
            <w:proofErr w:type="spellEnd"/>
            <w:r w:rsidRPr="008E4F0B">
              <w:rPr>
                <w:rFonts w:ascii="Arial" w:hAnsi="Arial" w:cs="Arial"/>
              </w:rPr>
              <w:t xml:space="preserve">, provádějí výzkum a vývoj na světově srovnatelné úrovni. Centra financovaná z PO 2 OP </w:t>
            </w:r>
            <w:proofErr w:type="spellStart"/>
            <w:r w:rsidRPr="008E4F0B">
              <w:rPr>
                <w:rFonts w:ascii="Arial" w:hAnsi="Arial" w:cs="Arial"/>
              </w:rPr>
              <w:t>VaVpI</w:t>
            </w:r>
            <w:proofErr w:type="spellEnd"/>
            <w:r w:rsidRPr="008E4F0B">
              <w:rPr>
                <w:rFonts w:ascii="Arial" w:hAnsi="Arial" w:cs="Arial"/>
              </w:rPr>
              <w:t xml:space="preserve"> představovala perspektivou ČR tzv. „regionální centra výzkumu a vývoje“, nicméně řada z nich i přesto </w:t>
            </w:r>
            <w:r w:rsidRPr="008E4F0B">
              <w:rPr>
                <w:rFonts w:ascii="Arial" w:hAnsi="Arial" w:cs="Arial"/>
              </w:rPr>
              <w:lastRenderedPageBreak/>
              <w:t xml:space="preserve">dosahuje minimálně celonárodního významu se značnými mezinárodními přesahy. V ČR jsou </w:t>
            </w:r>
            <w:proofErr w:type="spellStart"/>
            <w:r w:rsidRPr="008E4F0B">
              <w:rPr>
                <w:rFonts w:ascii="Arial" w:hAnsi="Arial" w:cs="Arial"/>
              </w:rPr>
              <w:t>VaVpI</w:t>
            </w:r>
            <w:proofErr w:type="spellEnd"/>
            <w:r w:rsidRPr="008E4F0B">
              <w:rPr>
                <w:rFonts w:ascii="Arial" w:hAnsi="Arial" w:cs="Arial"/>
              </w:rPr>
              <w:t xml:space="preserve"> centra součástí specializovaných výzkumných a vývojových center, která jsou postupně budována od roku 2005. Rozvoj center podpořených z </w:t>
            </w:r>
            <w:proofErr w:type="gramStart"/>
            <w:r w:rsidRPr="008E4F0B">
              <w:rPr>
                <w:rFonts w:ascii="Arial" w:hAnsi="Arial" w:cs="Arial"/>
              </w:rPr>
              <w:t>OP</w:t>
            </w:r>
            <w:proofErr w:type="gramEnd"/>
            <w:r w:rsidRPr="008E4F0B">
              <w:rPr>
                <w:rFonts w:ascii="Arial" w:hAnsi="Arial" w:cs="Arial"/>
              </w:rPr>
              <w:t xml:space="preserve"> </w:t>
            </w:r>
            <w:proofErr w:type="spellStart"/>
            <w:r w:rsidRPr="008E4F0B">
              <w:rPr>
                <w:rFonts w:ascii="Arial" w:hAnsi="Arial" w:cs="Arial"/>
              </w:rPr>
              <w:t>VaVpI</w:t>
            </w:r>
            <w:proofErr w:type="spellEnd"/>
            <w:r w:rsidRPr="008E4F0B">
              <w:rPr>
                <w:rFonts w:ascii="Arial" w:hAnsi="Arial" w:cs="Arial"/>
              </w:rPr>
              <w:t xml:space="preserve"> je po ukončení projektů programů NPU I a II </w:t>
            </w:r>
            <w:r w:rsidR="004466B9">
              <w:rPr>
                <w:rFonts w:ascii="Arial" w:hAnsi="Arial" w:cs="Arial"/>
              </w:rPr>
              <w:t xml:space="preserve">postupně </w:t>
            </w:r>
            <w:r w:rsidRPr="008E4F0B">
              <w:rPr>
                <w:rFonts w:ascii="Arial" w:hAnsi="Arial" w:cs="Arial"/>
              </w:rPr>
              <w:t>řešen v rámci dlouhodobého koncepčního rozvoje výzkumných organizací</w:t>
            </w:r>
            <w:r w:rsidR="004466B9">
              <w:rPr>
                <w:rFonts w:ascii="Arial" w:hAnsi="Arial" w:cs="Arial"/>
              </w:rPr>
              <w:t xml:space="preserve"> (viz usnesení vlády ze dne 20. května 2019 č. 352, ze kterého vyplývá, že převod NPU I dle usnesení vlády č. 1067/2015 </w:t>
            </w:r>
            <w:r w:rsidR="00FD4376">
              <w:rPr>
                <w:rFonts w:ascii="Arial" w:hAnsi="Arial" w:cs="Arial"/>
              </w:rPr>
              <w:t xml:space="preserve">je vyřešen </w:t>
            </w:r>
            <w:r w:rsidR="004466B9">
              <w:rPr>
                <w:rFonts w:ascii="Arial" w:hAnsi="Arial" w:cs="Arial"/>
              </w:rPr>
              <w:t>a převod NPU II je aktuálně řešen</w:t>
            </w:r>
            <w:r w:rsidR="00FD4376">
              <w:rPr>
                <w:rFonts w:ascii="Arial" w:hAnsi="Arial" w:cs="Arial"/>
              </w:rPr>
              <w:t>)</w:t>
            </w:r>
            <w:r w:rsidR="004466B9">
              <w:rPr>
                <w:rFonts w:ascii="Arial" w:hAnsi="Arial" w:cs="Arial"/>
              </w:rPr>
              <w:t>.</w:t>
            </w:r>
            <w:r w:rsidRPr="008E4F0B">
              <w:rPr>
                <w:rFonts w:ascii="Arial" w:hAnsi="Arial" w:cs="Arial"/>
              </w:rPr>
              <w:t xml:space="preserve"> Zajištění fungování </w:t>
            </w:r>
            <w:proofErr w:type="spellStart"/>
            <w:r w:rsidRPr="008E4F0B">
              <w:rPr>
                <w:rFonts w:ascii="Arial" w:hAnsi="Arial" w:cs="Arial"/>
              </w:rPr>
              <w:t>VaVpI</w:t>
            </w:r>
            <w:proofErr w:type="spellEnd"/>
            <w:r w:rsidRPr="008E4F0B">
              <w:rPr>
                <w:rFonts w:ascii="Arial" w:hAnsi="Arial" w:cs="Arial"/>
              </w:rPr>
              <w:t xml:space="preserve"> center nadále zůstane v plné zodpovědnosti instituce</w:t>
            </w:r>
            <w:r w:rsidR="004466B9">
              <w:rPr>
                <w:rFonts w:ascii="Arial" w:hAnsi="Arial" w:cs="Arial"/>
              </w:rPr>
              <w:t xml:space="preserve">, která dané </w:t>
            </w:r>
            <w:proofErr w:type="spellStart"/>
            <w:r w:rsidR="004466B9">
              <w:rPr>
                <w:rFonts w:ascii="Arial" w:hAnsi="Arial" w:cs="Arial"/>
              </w:rPr>
              <w:t>VaVpI</w:t>
            </w:r>
            <w:proofErr w:type="spellEnd"/>
            <w:r w:rsidR="004466B9">
              <w:rPr>
                <w:rFonts w:ascii="Arial" w:hAnsi="Arial" w:cs="Arial"/>
              </w:rPr>
              <w:t xml:space="preserve"> centrum provozuje</w:t>
            </w:r>
            <w:r w:rsidR="00FD4376">
              <w:rPr>
                <w:rFonts w:ascii="Arial" w:hAnsi="Arial" w:cs="Arial"/>
              </w:rPr>
              <w:t>,</w:t>
            </w:r>
            <w:r w:rsidRPr="008E4F0B">
              <w:rPr>
                <w:rFonts w:ascii="Arial" w:hAnsi="Arial" w:cs="Arial"/>
              </w:rPr>
              <w:t xml:space="preserve"> a všech jejích disponibilních zdrojů vč</w:t>
            </w:r>
            <w:r w:rsidR="00FD4376">
              <w:rPr>
                <w:rFonts w:ascii="Arial" w:hAnsi="Arial" w:cs="Arial"/>
              </w:rPr>
              <w:t>etně</w:t>
            </w:r>
            <w:ins w:id="238" w:author="Autor">
              <w:r w:rsidR="005408EA">
                <w:rPr>
                  <w:rFonts w:ascii="Arial" w:hAnsi="Arial" w:cs="Arial"/>
                </w:rPr>
                <w:t xml:space="preserve"> </w:t>
              </w:r>
            </w:ins>
            <w:r w:rsidRPr="008E4F0B">
              <w:rPr>
                <w:rFonts w:ascii="Arial" w:hAnsi="Arial" w:cs="Arial"/>
              </w:rPr>
              <w:t xml:space="preserve">RVO.  </w:t>
            </w:r>
          </w:p>
        </w:tc>
      </w:tr>
      <w:tr w:rsidR="00463459" w:rsidRPr="00C10C54" w14:paraId="3718381C" w14:textId="77777777" w:rsidTr="00E274B7">
        <w:tc>
          <w:tcPr>
            <w:tcW w:w="5000" w:type="pct"/>
            <w:vAlign w:val="center"/>
          </w:tcPr>
          <w:p w14:paraId="7D0F5AC2"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lastRenderedPageBreak/>
              <w:t>Termíny realizace:</w:t>
            </w:r>
          </w:p>
          <w:p w14:paraId="5119BEAF" w14:textId="77777777" w:rsidR="00463459" w:rsidRPr="00C10C54" w:rsidRDefault="00463459" w:rsidP="00394B27">
            <w:pPr>
              <w:pStyle w:val="Odstavecseseznamem"/>
              <w:numPr>
                <w:ilvl w:val="0"/>
                <w:numId w:val="19"/>
              </w:numPr>
              <w:spacing w:before="60" w:after="0" w:line="288" w:lineRule="auto"/>
              <w:contextualSpacing w:val="0"/>
              <w:jc w:val="both"/>
              <w:rPr>
                <w:rFonts w:ascii="Arial" w:hAnsi="Arial" w:cs="Arial"/>
              </w:rPr>
            </w:pPr>
            <w:r w:rsidRPr="00C10C54">
              <w:rPr>
                <w:rFonts w:ascii="Arial" w:hAnsi="Arial" w:cs="Arial"/>
              </w:rPr>
              <w:t>2020</w:t>
            </w:r>
            <w:r>
              <w:rPr>
                <w:rFonts w:ascii="Arial" w:hAnsi="Arial" w:cs="Arial"/>
              </w:rPr>
              <w:t>-2021</w:t>
            </w:r>
            <w:r w:rsidRPr="00C10C54">
              <w:rPr>
                <w:rFonts w:ascii="Arial" w:hAnsi="Arial" w:cs="Arial"/>
              </w:rPr>
              <w:t xml:space="preserve"> – zpracování Metodiky </w:t>
            </w:r>
            <w:r>
              <w:rPr>
                <w:rFonts w:ascii="Arial" w:hAnsi="Arial" w:cs="Arial"/>
              </w:rPr>
              <w:t>mezinárodního peer-</w:t>
            </w:r>
            <w:proofErr w:type="spellStart"/>
            <w:r>
              <w:rPr>
                <w:rFonts w:ascii="Arial" w:hAnsi="Arial" w:cs="Arial"/>
              </w:rPr>
              <w:t>review</w:t>
            </w:r>
            <w:proofErr w:type="spellEnd"/>
            <w:r>
              <w:rPr>
                <w:rFonts w:ascii="Arial" w:hAnsi="Arial" w:cs="Arial"/>
              </w:rPr>
              <w:t xml:space="preserve"> </w:t>
            </w:r>
            <w:r w:rsidRPr="00C10C54">
              <w:rPr>
                <w:rFonts w:ascii="Arial" w:hAnsi="Arial" w:cs="Arial"/>
              </w:rPr>
              <w:t>hodnocení velkých výzkumných infrastruktur ČR (II/2020)</w:t>
            </w:r>
            <w:r>
              <w:rPr>
                <w:rFonts w:ascii="Arial" w:hAnsi="Arial" w:cs="Arial"/>
              </w:rPr>
              <w:t xml:space="preserve"> </w:t>
            </w:r>
            <w:r w:rsidRPr="00C10C54">
              <w:rPr>
                <w:rFonts w:ascii="Arial" w:hAnsi="Arial" w:cs="Arial"/>
              </w:rPr>
              <w:t xml:space="preserve">a návazně zahájení </w:t>
            </w:r>
            <w:r>
              <w:rPr>
                <w:rFonts w:ascii="Arial" w:hAnsi="Arial" w:cs="Arial"/>
              </w:rPr>
              <w:t>samotného procesu</w:t>
            </w:r>
            <w:r w:rsidRPr="00C10C54">
              <w:rPr>
                <w:rFonts w:ascii="Arial" w:hAnsi="Arial" w:cs="Arial"/>
              </w:rPr>
              <w:t xml:space="preserve"> hodnocení (I/202</w:t>
            </w:r>
            <w:r>
              <w:rPr>
                <w:rFonts w:ascii="Arial" w:hAnsi="Arial" w:cs="Arial"/>
              </w:rPr>
              <w:t>1</w:t>
            </w:r>
            <w:r w:rsidRPr="00C10C54">
              <w:rPr>
                <w:rFonts w:ascii="Arial" w:hAnsi="Arial" w:cs="Arial"/>
              </w:rPr>
              <w:t>)</w:t>
            </w:r>
          </w:p>
          <w:p w14:paraId="63B5234D" w14:textId="357913C3" w:rsidR="00463459" w:rsidRPr="00A01C44" w:rsidRDefault="00463459" w:rsidP="00394B27">
            <w:pPr>
              <w:pStyle w:val="Odstavecseseznamem"/>
              <w:numPr>
                <w:ilvl w:val="0"/>
                <w:numId w:val="19"/>
              </w:numPr>
              <w:spacing w:before="60" w:after="0" w:line="288" w:lineRule="auto"/>
              <w:contextualSpacing w:val="0"/>
              <w:jc w:val="both"/>
              <w:rPr>
                <w:rFonts w:ascii="Arial" w:hAnsi="Arial" w:cs="Arial"/>
              </w:rPr>
            </w:pPr>
            <w:r w:rsidRPr="00C10C54">
              <w:rPr>
                <w:rFonts w:ascii="Arial" w:hAnsi="Arial" w:cs="Arial"/>
              </w:rPr>
              <w:t>2022 - rozhodnutí vlády o financování velkých výzkumných infrastruktur ČR</w:t>
            </w:r>
            <w:r>
              <w:rPr>
                <w:rFonts w:ascii="Arial" w:hAnsi="Arial" w:cs="Arial"/>
              </w:rPr>
              <w:t xml:space="preserve"> v období let 2023-2029</w:t>
            </w:r>
            <w:r w:rsidR="00836AC0">
              <w:rPr>
                <w:rFonts w:ascii="Arial" w:hAnsi="Arial" w:cs="Arial"/>
              </w:rPr>
              <w:t xml:space="preserve"> </w:t>
            </w:r>
            <w:r w:rsidRPr="00C10C54">
              <w:rPr>
                <w:rFonts w:ascii="Arial" w:hAnsi="Arial" w:cs="Arial"/>
              </w:rPr>
              <w:t>(IV/2022)</w:t>
            </w:r>
          </w:p>
        </w:tc>
      </w:tr>
      <w:tr w:rsidR="00463459" w:rsidRPr="00C10C54" w14:paraId="6248E56F" w14:textId="77777777" w:rsidTr="00E274B7">
        <w:tc>
          <w:tcPr>
            <w:tcW w:w="5000" w:type="pct"/>
            <w:vAlign w:val="center"/>
          </w:tcPr>
          <w:p w14:paraId="372D5CAB"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Gesce: MŠMT</w:t>
            </w:r>
          </w:p>
        </w:tc>
      </w:tr>
      <w:tr w:rsidR="00463459" w:rsidRPr="00C10C54" w14:paraId="2F74D3CA" w14:textId="77777777" w:rsidTr="00E274B7">
        <w:tc>
          <w:tcPr>
            <w:tcW w:w="5000" w:type="pct"/>
            <w:vAlign w:val="center"/>
          </w:tcPr>
          <w:p w14:paraId="2196C0F2" w14:textId="02BF4E08" w:rsidR="00463459" w:rsidRPr="00C10C54" w:rsidRDefault="00463459" w:rsidP="00E274B7">
            <w:pPr>
              <w:spacing w:before="60" w:after="0" w:line="288" w:lineRule="auto"/>
              <w:jc w:val="both"/>
              <w:rPr>
                <w:rFonts w:ascii="Arial" w:hAnsi="Arial" w:cs="Arial"/>
              </w:rPr>
            </w:pPr>
            <w:proofErr w:type="spellStart"/>
            <w:r>
              <w:rPr>
                <w:rFonts w:ascii="Arial" w:hAnsi="Arial" w:cs="Arial"/>
              </w:rPr>
              <w:t>Spolugesce</w:t>
            </w:r>
            <w:proofErr w:type="spellEnd"/>
            <w:r>
              <w:rPr>
                <w:rFonts w:ascii="Arial" w:hAnsi="Arial" w:cs="Arial"/>
              </w:rPr>
              <w:t>: -</w:t>
            </w:r>
            <w:r w:rsidR="006D0B72">
              <w:rPr>
                <w:rFonts w:ascii="Arial" w:hAnsi="Arial" w:cs="Arial"/>
              </w:rPr>
              <w:t>--</w:t>
            </w:r>
            <w:r>
              <w:rPr>
                <w:rFonts w:ascii="Arial" w:hAnsi="Arial" w:cs="Arial"/>
              </w:rPr>
              <w:t xml:space="preserve"> </w:t>
            </w:r>
          </w:p>
        </w:tc>
      </w:tr>
      <w:tr w:rsidR="00463459" w:rsidRPr="00C10C54" w14:paraId="2C21AD67" w14:textId="77777777" w:rsidTr="00E274B7">
        <w:tc>
          <w:tcPr>
            <w:tcW w:w="5000" w:type="pct"/>
            <w:vAlign w:val="center"/>
          </w:tcPr>
          <w:p w14:paraId="2FEDB7FD"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Indikátory:</w:t>
            </w:r>
          </w:p>
          <w:p w14:paraId="60ADE4D4" w14:textId="77777777" w:rsidR="00463459" w:rsidRDefault="00463459" w:rsidP="00394B27">
            <w:pPr>
              <w:pStyle w:val="Odstavecseseznamem"/>
              <w:numPr>
                <w:ilvl w:val="0"/>
                <w:numId w:val="20"/>
              </w:numPr>
              <w:spacing w:before="60" w:after="0" w:line="288" w:lineRule="auto"/>
              <w:contextualSpacing w:val="0"/>
              <w:jc w:val="both"/>
              <w:rPr>
                <w:rFonts w:ascii="Arial" w:hAnsi="Arial" w:cs="Arial"/>
              </w:rPr>
            </w:pPr>
            <w:r w:rsidRPr="00C10C54">
              <w:rPr>
                <w:rFonts w:ascii="Arial" w:hAnsi="Arial" w:cs="Arial"/>
              </w:rPr>
              <w:t xml:space="preserve">binární - schválení financování velkých výzkumných infrastruktur ČR </w:t>
            </w:r>
            <w:r>
              <w:rPr>
                <w:rFonts w:ascii="Arial" w:hAnsi="Arial" w:cs="Arial"/>
              </w:rPr>
              <w:t xml:space="preserve">v období let </w:t>
            </w:r>
            <w:r w:rsidRPr="00C10C54">
              <w:rPr>
                <w:rFonts w:ascii="Arial" w:hAnsi="Arial" w:cs="Arial"/>
              </w:rPr>
              <w:t>2023</w:t>
            </w:r>
            <w:r>
              <w:rPr>
                <w:rFonts w:ascii="Arial" w:hAnsi="Arial" w:cs="Arial"/>
              </w:rPr>
              <w:t xml:space="preserve">-2029 </w:t>
            </w:r>
            <w:r w:rsidRPr="00C10C54">
              <w:rPr>
                <w:rFonts w:ascii="Arial" w:hAnsi="Arial" w:cs="Arial"/>
              </w:rPr>
              <w:t>vládou ČR</w:t>
            </w:r>
          </w:p>
          <w:p w14:paraId="4DB822F3" w14:textId="28F93AB9" w:rsidR="00932A65" w:rsidRPr="005900F8" w:rsidRDefault="00932A65" w:rsidP="00932A65">
            <w:pPr>
              <w:pStyle w:val="Odstavecseseznamem"/>
              <w:numPr>
                <w:ilvl w:val="0"/>
                <w:numId w:val="20"/>
              </w:numPr>
              <w:spacing w:before="60" w:after="0" w:line="288" w:lineRule="auto"/>
              <w:contextualSpacing w:val="0"/>
              <w:jc w:val="both"/>
              <w:rPr>
                <w:rFonts w:ascii="Arial" w:hAnsi="Arial" w:cs="Arial"/>
              </w:rPr>
            </w:pPr>
            <w:r w:rsidRPr="00C10C54">
              <w:rPr>
                <w:rFonts w:ascii="Arial" w:hAnsi="Arial" w:cs="Arial"/>
              </w:rPr>
              <w:t xml:space="preserve">relativní podíl podpory velkých výzkumných infrastruktur zohledňujících </w:t>
            </w:r>
            <w:r>
              <w:rPr>
                <w:rFonts w:ascii="Arial" w:hAnsi="Arial" w:cs="Arial"/>
              </w:rPr>
              <w:t>společenské výzvy ČR</w:t>
            </w:r>
          </w:p>
        </w:tc>
      </w:tr>
      <w:tr w:rsidR="00463459" w:rsidRPr="00C10C54" w14:paraId="3C743A20" w14:textId="77777777" w:rsidTr="00E274B7">
        <w:tc>
          <w:tcPr>
            <w:tcW w:w="5000" w:type="pct"/>
            <w:vAlign w:val="center"/>
          </w:tcPr>
          <w:p w14:paraId="23061C31" w14:textId="4AE27347" w:rsidR="00463459" w:rsidRPr="00C10C54" w:rsidRDefault="00463459"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006A278A">
              <w:rPr>
                <w:rFonts w:ascii="Arial" w:hAnsi="Arial" w:cs="Arial"/>
              </w:rPr>
              <w:t>VaVaI</w:t>
            </w:r>
            <w:proofErr w:type="spellEnd"/>
            <w:r w:rsidR="006A278A">
              <w:rPr>
                <w:rFonts w:ascii="Arial" w:hAnsi="Arial" w:cs="Arial"/>
              </w:rPr>
              <w:t xml:space="preserve"> 2021+: Cíl 1(1.</w:t>
            </w:r>
            <w:r w:rsidR="00081701">
              <w:rPr>
                <w:rFonts w:ascii="Arial" w:hAnsi="Arial" w:cs="Arial"/>
              </w:rPr>
              <w:t>6</w:t>
            </w:r>
            <w:r w:rsidR="006A278A">
              <w:rPr>
                <w:rFonts w:ascii="Arial" w:hAnsi="Arial" w:cs="Arial"/>
              </w:rPr>
              <w:t>) a dále C</w:t>
            </w:r>
            <w:r w:rsidR="009A5AE7">
              <w:rPr>
                <w:rFonts w:ascii="Arial" w:hAnsi="Arial" w:cs="Arial"/>
              </w:rPr>
              <w:t>íl</w:t>
            </w:r>
            <w:r w:rsidR="00693FB1">
              <w:rPr>
                <w:rFonts w:ascii="Arial" w:hAnsi="Arial" w:cs="Arial"/>
              </w:rPr>
              <w:t xml:space="preserve"> </w:t>
            </w:r>
            <w:r w:rsidR="005B5D41">
              <w:rPr>
                <w:rFonts w:ascii="Arial" w:hAnsi="Arial" w:cs="Arial"/>
              </w:rPr>
              <w:t>3</w:t>
            </w:r>
          </w:p>
        </w:tc>
      </w:tr>
      <w:tr w:rsidR="00463459" w:rsidRPr="00C10C54" w14:paraId="19501678" w14:textId="77777777" w:rsidTr="00E274B7">
        <w:tc>
          <w:tcPr>
            <w:tcW w:w="5000" w:type="pct"/>
            <w:vAlign w:val="center"/>
          </w:tcPr>
          <w:p w14:paraId="51E6AB8D" w14:textId="77777777" w:rsidR="00463459" w:rsidRPr="00C10C54" w:rsidRDefault="00463459" w:rsidP="00E274B7">
            <w:pPr>
              <w:spacing w:before="60" w:after="0" w:line="288" w:lineRule="auto"/>
              <w:jc w:val="both"/>
              <w:rPr>
                <w:rFonts w:ascii="Arial" w:hAnsi="Arial" w:cs="Arial"/>
              </w:rPr>
            </w:pPr>
            <w:r w:rsidRPr="00C10C54">
              <w:rPr>
                <w:rFonts w:ascii="Arial" w:hAnsi="Arial" w:cs="Arial"/>
              </w:rPr>
              <w:t>Nové opatření</w:t>
            </w:r>
          </w:p>
        </w:tc>
      </w:tr>
    </w:tbl>
    <w:p w14:paraId="307AAFB1" w14:textId="77777777" w:rsidR="00463459" w:rsidRPr="00C10C54" w:rsidRDefault="00463459"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05FB342F" w14:textId="77777777" w:rsidTr="00E274B7">
        <w:tc>
          <w:tcPr>
            <w:tcW w:w="5000" w:type="pct"/>
            <w:vAlign w:val="center"/>
          </w:tcPr>
          <w:p w14:paraId="6DB2F8AF" w14:textId="1525BD13" w:rsidR="00C26EBA" w:rsidRPr="00C10C54" w:rsidRDefault="00C26EBA" w:rsidP="00BE2B44">
            <w:pPr>
              <w:spacing w:before="60" w:after="0" w:line="288" w:lineRule="auto"/>
              <w:ind w:left="1305" w:hanging="1305"/>
              <w:jc w:val="both"/>
              <w:rPr>
                <w:rFonts w:ascii="Arial" w:hAnsi="Arial" w:cs="Arial"/>
              </w:rPr>
            </w:pPr>
            <w:r w:rsidRPr="00C10C54">
              <w:rPr>
                <w:rFonts w:ascii="Arial" w:hAnsi="Arial" w:cs="Arial"/>
              </w:rPr>
              <w:t>Opatření 6:</w:t>
            </w:r>
            <w:r w:rsidRPr="00C10C54">
              <w:t xml:space="preserve"> </w:t>
            </w:r>
            <w:r w:rsidRPr="00C10C54">
              <w:tab/>
            </w:r>
            <w:ins w:id="239" w:author="Autor">
              <w:r w:rsidR="00171DD3">
                <w:rPr>
                  <w:rFonts w:ascii="Arial" w:hAnsi="Arial" w:cs="Arial"/>
                  <w:b/>
                </w:rPr>
                <w:t>Zvýšení efektivity</w:t>
              </w:r>
            </w:ins>
            <w:del w:id="240" w:author="Autor">
              <w:r w:rsidR="0004231B" w:rsidDel="00171DD3">
                <w:rPr>
                  <w:rFonts w:ascii="Arial" w:hAnsi="Arial" w:cs="Arial"/>
                  <w:b/>
                </w:rPr>
                <w:delText>Změna sytému</w:delText>
              </w:r>
            </w:del>
            <w:r w:rsidR="00F31ED3">
              <w:rPr>
                <w:rFonts w:ascii="Arial" w:hAnsi="Arial" w:cs="Arial"/>
                <w:b/>
              </w:rPr>
              <w:t xml:space="preserve"> </w:t>
            </w:r>
            <w:r w:rsidRPr="00C10C54">
              <w:rPr>
                <w:rFonts w:ascii="Arial" w:hAnsi="Arial" w:cs="Arial"/>
                <w:b/>
              </w:rPr>
              <w:t>účelov</w:t>
            </w:r>
            <w:r w:rsidR="0004231B">
              <w:rPr>
                <w:rFonts w:ascii="Arial" w:hAnsi="Arial" w:cs="Arial"/>
                <w:b/>
              </w:rPr>
              <w:t>é</w:t>
            </w:r>
            <w:r w:rsidRPr="00C10C54">
              <w:rPr>
                <w:rFonts w:ascii="Arial" w:hAnsi="Arial" w:cs="Arial"/>
                <w:b/>
              </w:rPr>
              <w:t xml:space="preserve"> podpor</w:t>
            </w:r>
            <w:r w:rsidR="0004231B">
              <w:rPr>
                <w:rFonts w:ascii="Arial" w:hAnsi="Arial" w:cs="Arial"/>
                <w:b/>
              </w:rPr>
              <w:t>y</w:t>
            </w:r>
            <w:r w:rsidRPr="00C10C54">
              <w:rPr>
                <w:rFonts w:ascii="Arial" w:hAnsi="Arial" w:cs="Arial"/>
                <w:b/>
              </w:rPr>
              <w:t xml:space="preserve"> základního výzkumu a zaji</w:t>
            </w:r>
            <w:r w:rsidR="0004231B">
              <w:rPr>
                <w:rFonts w:ascii="Arial" w:hAnsi="Arial" w:cs="Arial"/>
                <w:b/>
              </w:rPr>
              <w:t>štění</w:t>
            </w:r>
            <w:r w:rsidRPr="00C10C54">
              <w:rPr>
                <w:rFonts w:ascii="Arial" w:hAnsi="Arial" w:cs="Arial"/>
                <w:b/>
              </w:rPr>
              <w:t xml:space="preserve"> podpor</w:t>
            </w:r>
            <w:r w:rsidR="0004231B">
              <w:rPr>
                <w:rFonts w:ascii="Arial" w:hAnsi="Arial" w:cs="Arial"/>
                <w:b/>
              </w:rPr>
              <w:t>y</w:t>
            </w:r>
            <w:r w:rsidRPr="00C10C54">
              <w:rPr>
                <w:rFonts w:ascii="Arial" w:hAnsi="Arial" w:cs="Arial"/>
                <w:b/>
              </w:rPr>
              <w:t xml:space="preserve"> nejlepších týmů</w:t>
            </w:r>
            <w:r w:rsidR="0004231B">
              <w:rPr>
                <w:rFonts w:ascii="Arial" w:hAnsi="Arial" w:cs="Arial"/>
                <w:b/>
              </w:rPr>
              <w:t xml:space="preserve"> v rámci jednotlivých oborů</w:t>
            </w:r>
          </w:p>
        </w:tc>
      </w:tr>
      <w:tr w:rsidR="00C26EBA" w:rsidRPr="00C10C54" w14:paraId="703E8C64" w14:textId="77777777" w:rsidTr="00E274B7">
        <w:tc>
          <w:tcPr>
            <w:tcW w:w="5000" w:type="pct"/>
            <w:vAlign w:val="center"/>
          </w:tcPr>
          <w:p w14:paraId="110DA40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40276BD7" w14:textId="31F5170A" w:rsidR="001D4EA7" w:rsidRPr="001D4EA7" w:rsidRDefault="001D4EA7" w:rsidP="001D4EA7">
            <w:pPr>
              <w:spacing w:before="60" w:after="0" w:line="288" w:lineRule="auto"/>
              <w:jc w:val="both"/>
              <w:rPr>
                <w:ins w:id="241" w:author="Autor"/>
                <w:rFonts w:ascii="Arial" w:hAnsi="Arial" w:cs="Arial"/>
              </w:rPr>
            </w:pPr>
            <w:ins w:id="242" w:author="Autor">
              <w:r w:rsidRPr="001D4EA7">
                <w:rPr>
                  <w:rFonts w:ascii="Arial" w:hAnsi="Arial" w:cs="Arial"/>
                </w:rPr>
                <w:t>V současné době je třeba klást důraz na rozvoj špičkového základního výzkumu v České republice podporovaného z veřejných prostředků v rámci veřejných soutěží.</w:t>
              </w:r>
            </w:ins>
          </w:p>
          <w:p w14:paraId="4360E1A9" w14:textId="77777777" w:rsidR="001D4EA7" w:rsidRPr="001D4EA7" w:rsidRDefault="001D4EA7" w:rsidP="001D4EA7">
            <w:pPr>
              <w:spacing w:before="60" w:after="0" w:line="288" w:lineRule="auto"/>
              <w:jc w:val="both"/>
              <w:rPr>
                <w:ins w:id="243" w:author="Autor"/>
                <w:rFonts w:ascii="Arial" w:hAnsi="Arial" w:cs="Arial"/>
              </w:rPr>
            </w:pPr>
            <w:ins w:id="244" w:author="Autor">
              <w:r w:rsidRPr="001D4EA7">
                <w:rPr>
                  <w:rFonts w:ascii="Arial" w:hAnsi="Arial" w:cs="Arial"/>
                </w:rPr>
                <w:t>Podpora excelence v základním výzkumu prostřednictvím projektů EXPRO a JUNIOR STAR vytváří atraktivní podmínky pro špičkové odborníky, které umožňují realizovat vědecký výzkum na mezinárodní úrovni v prostředí českých výzkumných organizací. Využití zkušeností s hodnocením těchto SGP při hodnocení ostatních SGP umožní podporu těm oborům, které dosahují špičkových výsledků srovnatelných s mezinárodními standardy.</w:t>
              </w:r>
            </w:ins>
          </w:p>
          <w:p w14:paraId="76BDDFF7" w14:textId="77777777" w:rsidR="001D4EA7" w:rsidRPr="001D4EA7" w:rsidRDefault="001D4EA7" w:rsidP="001D4EA7">
            <w:pPr>
              <w:spacing w:before="60" w:after="0" w:line="288" w:lineRule="auto"/>
              <w:jc w:val="both"/>
              <w:rPr>
                <w:ins w:id="245" w:author="Autor"/>
                <w:rFonts w:ascii="Arial" w:hAnsi="Arial" w:cs="Arial"/>
              </w:rPr>
            </w:pPr>
            <w:ins w:id="246" w:author="Autor">
              <w:r w:rsidRPr="001D4EA7">
                <w:rPr>
                  <w:rFonts w:ascii="Arial" w:hAnsi="Arial" w:cs="Arial"/>
                </w:rPr>
                <w:t xml:space="preserve">Budou využity možnosti, které se otevírají pro navrhovatele projektů špičkové mezinárodní úrovně zavedením vzájemné multilaterální dohody s 15 evropskými grantovými agenturami sdruženými v organizaci Science </w:t>
              </w:r>
              <w:proofErr w:type="spellStart"/>
              <w:r w:rsidRPr="001D4EA7">
                <w:rPr>
                  <w:rFonts w:ascii="Arial" w:hAnsi="Arial" w:cs="Arial"/>
                </w:rPr>
                <w:t>Europe</w:t>
              </w:r>
              <w:proofErr w:type="spellEnd"/>
              <w:r w:rsidRPr="001D4EA7">
                <w:rPr>
                  <w:rFonts w:ascii="Arial" w:hAnsi="Arial" w:cs="Arial"/>
                </w:rPr>
                <w:t>. Jednou z priorit bude podpora juniorských vědců vytvářející podmínky pro excelentní začínající vědecké pracovníky. Přínosem bude vytvoření mezinárodního prostředí na českých výzkumných organizacích podporou talentovaných začínajících vědců přicházejících ze zahraničí.</w:t>
              </w:r>
            </w:ins>
          </w:p>
          <w:p w14:paraId="7F86E842" w14:textId="6D46032F" w:rsidR="001D4EA7" w:rsidRDefault="001D4EA7" w:rsidP="001D4EA7">
            <w:pPr>
              <w:spacing w:before="60" w:after="0" w:line="288" w:lineRule="auto"/>
              <w:jc w:val="both"/>
              <w:rPr>
                <w:ins w:id="247" w:author="Autor"/>
                <w:rFonts w:ascii="Arial" w:hAnsi="Arial" w:cs="Arial"/>
              </w:rPr>
            </w:pPr>
            <w:ins w:id="248" w:author="Autor">
              <w:r w:rsidRPr="001D4EA7">
                <w:rPr>
                  <w:rFonts w:ascii="Arial" w:hAnsi="Arial" w:cs="Arial"/>
                </w:rPr>
                <w:t xml:space="preserve">Zvyšování kvality základního výzkumu je nezbytným předpokladem pro vytvoření prostředí </w:t>
              </w:r>
              <w:r w:rsidRPr="001D4EA7">
                <w:rPr>
                  <w:rFonts w:ascii="Arial" w:hAnsi="Arial" w:cs="Arial"/>
                </w:rPr>
                <w:lastRenderedPageBreak/>
                <w:t xml:space="preserve">pro kvalitní aplikovaný výzkum a vývoj. Předpokládá se koordinace činnosti všech poskytovatelů podpory </w:t>
              </w:r>
              <w:proofErr w:type="spellStart"/>
              <w:r w:rsidRPr="001D4EA7">
                <w:rPr>
                  <w:rFonts w:ascii="Arial" w:hAnsi="Arial" w:cs="Arial"/>
                </w:rPr>
                <w:t>VaVaI</w:t>
              </w:r>
              <w:proofErr w:type="spellEnd"/>
              <w:r w:rsidRPr="001D4EA7">
                <w:rPr>
                  <w:rFonts w:ascii="Arial" w:hAnsi="Arial" w:cs="Arial"/>
                </w:rPr>
                <w:t xml:space="preserve"> včetně identifikace projektů s aplikačním potenciálem.</w:t>
              </w:r>
            </w:ins>
          </w:p>
          <w:p w14:paraId="4E77936F" w14:textId="196ED106" w:rsidR="00C26EBA" w:rsidDel="001D4EA7" w:rsidRDefault="00830370" w:rsidP="00830370">
            <w:pPr>
              <w:spacing w:before="60" w:after="0" w:line="288" w:lineRule="auto"/>
              <w:jc w:val="both"/>
              <w:rPr>
                <w:del w:id="249" w:author="Autor"/>
                <w:rFonts w:ascii="Arial" w:hAnsi="Arial" w:cs="Arial"/>
              </w:rPr>
            </w:pPr>
            <w:del w:id="250" w:author="Autor">
              <w:r w:rsidDel="001D4EA7">
                <w:rPr>
                  <w:rFonts w:ascii="Arial" w:hAnsi="Arial" w:cs="Arial"/>
                </w:rPr>
                <w:delText>Zvyšování kvality základního výzkumu je předpokladem pro vytvoření prostředí pro kvalitní aplikovaný výzkum a vývoj</w:delText>
              </w:r>
              <w:r w:rsidR="00BD4CC9" w:rsidDel="001D4EA7">
                <w:rPr>
                  <w:rFonts w:ascii="Arial" w:hAnsi="Arial" w:cs="Arial"/>
                </w:rPr>
                <w:delText>, a zvyšování znalostního potenciálu ČR</w:delText>
              </w:r>
              <w:r w:rsidDel="001D4EA7">
                <w:rPr>
                  <w:rFonts w:ascii="Arial" w:hAnsi="Arial" w:cs="Arial"/>
                </w:rPr>
                <w:delText xml:space="preserve">. </w:delText>
              </w:r>
              <w:r w:rsidR="00C26EBA" w:rsidRPr="00C10C54" w:rsidDel="001D4EA7">
                <w:rPr>
                  <w:rFonts w:ascii="Arial" w:hAnsi="Arial" w:cs="Arial"/>
                </w:rPr>
                <w:delText>Stávající systém účelové podpory základního výzkumu GA ČR se dlouhodobě potýká se dvěma problémy, které opatření řeší. Prvním je dodržování stejné oborové úspěšnosti, které vede k tomu, že v oborech, kde je ČR na světové špičce, je přijímána jen část kvalitních návrhů projektů a naop</w:delText>
              </w:r>
              <w:r w:rsidR="00C26EBA" w:rsidRPr="00B15A3F" w:rsidDel="001D4EA7">
                <w:rPr>
                  <w:rFonts w:ascii="Arial" w:hAnsi="Arial" w:cs="Arial"/>
                </w:rPr>
                <w:delText>a</w:delText>
              </w:r>
              <w:r w:rsidR="00C26EBA" w:rsidRPr="00C10C54" w:rsidDel="001D4EA7">
                <w:rPr>
                  <w:rFonts w:ascii="Arial" w:hAnsi="Arial" w:cs="Arial"/>
                </w:rPr>
                <w:delText>k v oborech, kde je ČR ve světovém srovnání průměrná či podprůměrná, jsou přijímány i méně kvalitní návrhy projektů. Druhým problémem je, že vzhledem k relativně nízké průměrné velikosti grantových projektů a řadě omezujících podmínek (týkajících se např. toho, co z nich lze financovat – např. omezení ohledně výše osobních nákladů pro špičkové vědce na 60 tis. Kč měsíčně atd.) prostředky na řešení dané problematiky týmu nestačí a jsou čím dál tím více saturovány z jiných účelových prostředků. To je mj. dobře patrné na nárůstu počtu výsledků, které jsou sdíleny více projekty různých poskytovatelů. Řešením v tomto případě není omezení dedikací výsledků pouze pro GA ČR (tím se problém nevyřeší, jen dále poklesne kvalita výsledků), ale změny v systému účelové podpory zejména u standardních projektů a lepší koordinace s jinými poskytovateli, ať už se jedná o oborově specifickou problematiku projektů v medicíně (MZD)</w:delText>
              </w:r>
              <w:r w:rsidR="00C26EBA" w:rsidDel="001D4EA7">
                <w:rPr>
                  <w:rFonts w:ascii="Arial" w:hAnsi="Arial" w:cs="Arial"/>
                </w:rPr>
                <w:delText>, zemědělství (MZE)</w:delText>
              </w:r>
              <w:r w:rsidR="00C26EBA" w:rsidRPr="00C10C54" w:rsidDel="001D4EA7">
                <w:rPr>
                  <w:rFonts w:ascii="Arial" w:hAnsi="Arial" w:cs="Arial"/>
                </w:rPr>
                <w:delText xml:space="preserve"> nebo stávajících či připravovaných projektů mezinárodní spolupráce (MŠMT).</w:delText>
              </w:r>
            </w:del>
          </w:p>
          <w:p w14:paraId="535B4A4F" w14:textId="4DA66159" w:rsidR="00830370" w:rsidRPr="00C10C54" w:rsidRDefault="002A22BA" w:rsidP="00830370">
            <w:pPr>
              <w:spacing w:before="60" w:after="0" w:line="288" w:lineRule="auto"/>
              <w:jc w:val="both"/>
              <w:rPr>
                <w:rFonts w:ascii="Arial" w:hAnsi="Arial" w:cs="Arial"/>
              </w:rPr>
            </w:pPr>
            <w:del w:id="251" w:author="Autor">
              <w:r w:rsidDel="001D4EA7">
                <w:rPr>
                  <w:rFonts w:ascii="Arial" w:hAnsi="Arial" w:cs="Arial"/>
                </w:rPr>
                <w:delText xml:space="preserve">Smyslem opatření je vytvořit změnu </w:delText>
              </w:r>
              <w:r w:rsidR="00830370" w:rsidDel="001D4EA7">
                <w:rPr>
                  <w:rFonts w:ascii="Arial" w:hAnsi="Arial" w:cs="Arial"/>
                </w:rPr>
                <w:delText xml:space="preserve">systému podpory projektů základního výzkumu a zajištění podpory nejlepších týmů bez ohledu na limity průměrné oborové úspěšnosti. </w:delText>
              </w:r>
            </w:del>
            <w:r w:rsidR="00830370">
              <w:rPr>
                <w:rFonts w:ascii="Arial" w:hAnsi="Arial" w:cs="Arial"/>
              </w:rPr>
              <w:t xml:space="preserve"> </w:t>
            </w:r>
          </w:p>
        </w:tc>
      </w:tr>
      <w:tr w:rsidR="00C26EBA" w:rsidRPr="00C10C54" w14:paraId="260BEB0F" w14:textId="77777777" w:rsidTr="00E274B7">
        <w:tc>
          <w:tcPr>
            <w:tcW w:w="5000" w:type="pct"/>
            <w:vAlign w:val="center"/>
          </w:tcPr>
          <w:p w14:paraId="2A9CD46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1B2E37AC" w14:textId="587F2771" w:rsidR="00C26EBA" w:rsidRPr="00E75BAA" w:rsidRDefault="00C26EBA" w:rsidP="00BE2B44">
            <w:pPr>
              <w:pStyle w:val="Odstavecseseznamem"/>
              <w:numPr>
                <w:ilvl w:val="0"/>
                <w:numId w:val="21"/>
              </w:numPr>
              <w:spacing w:before="60" w:after="0" w:line="288" w:lineRule="auto"/>
              <w:contextualSpacing w:val="0"/>
              <w:jc w:val="both"/>
              <w:rPr>
                <w:rFonts w:ascii="Arial" w:hAnsi="Arial" w:cs="Arial"/>
              </w:rPr>
            </w:pPr>
            <w:r w:rsidRPr="00E75BAA">
              <w:rPr>
                <w:rFonts w:ascii="Arial" w:hAnsi="Arial" w:cs="Arial"/>
              </w:rPr>
              <w:t xml:space="preserve">2021+ -  </w:t>
            </w:r>
            <w:del w:id="252" w:author="Autor">
              <w:r w:rsidRPr="00E75BAA" w:rsidDel="00BE2B44">
                <w:rPr>
                  <w:rFonts w:ascii="Arial" w:hAnsi="Arial" w:cs="Arial"/>
                </w:rPr>
                <w:delText xml:space="preserve">aplikace </w:delText>
              </w:r>
              <w:r w:rsidR="00E75BAA" w:rsidRPr="00E75BAA" w:rsidDel="00BE2B44">
                <w:rPr>
                  <w:rFonts w:ascii="Arial" w:hAnsi="Arial" w:cs="Arial"/>
                </w:rPr>
                <w:delText xml:space="preserve">změny systému podpory projektů základního výzkumu včetně změn příslušných dokumentů zajišťující podporu nejlepších týmů bez ohledu na limity průměrné oborové úspěšnosti a provázanost grantových projektů s jinými typy projektů </w:delText>
              </w:r>
              <w:r w:rsidRPr="00E75BAA" w:rsidDel="00BE2B44">
                <w:rPr>
                  <w:rFonts w:ascii="Arial" w:hAnsi="Arial" w:cs="Arial"/>
                </w:rPr>
                <w:delText>ve veřejné soutěži na návrhy projektů zahajované v r. 2022</w:delText>
              </w:r>
            </w:del>
            <w:ins w:id="253" w:author="Autor">
              <w:r w:rsidR="00BE2B44">
                <w:t xml:space="preserve"> </w:t>
              </w:r>
              <w:r w:rsidR="00BE2B44" w:rsidRPr="00BE2B44">
                <w:rPr>
                  <w:rFonts w:ascii="Arial" w:hAnsi="Arial" w:cs="Arial"/>
                </w:rPr>
                <w:t>implementace změn vedoucí</w:t>
              </w:r>
              <w:r w:rsidR="001255D8">
                <w:rPr>
                  <w:rFonts w:ascii="Arial" w:hAnsi="Arial" w:cs="Arial"/>
                </w:rPr>
                <w:t>ch</w:t>
              </w:r>
              <w:r w:rsidR="00BE2B44" w:rsidRPr="00BE2B44">
                <w:rPr>
                  <w:rFonts w:ascii="Arial" w:hAnsi="Arial" w:cs="Arial"/>
                </w:rPr>
                <w:t xml:space="preserve"> k podpoře mobility vědeckých pracovníků včetně podpory mezinárodní spolupráce</w:t>
              </w:r>
            </w:ins>
          </w:p>
          <w:p w14:paraId="571A7B1A" w14:textId="592329CB" w:rsidR="00C26EBA" w:rsidRPr="00C10C54" w:rsidRDefault="00C26EBA" w:rsidP="00BE2B44">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2022</w:t>
            </w:r>
            <w:ins w:id="254" w:author="Autor">
              <w:r w:rsidR="00BE2B44">
                <w:rPr>
                  <w:rFonts w:ascii="Arial" w:hAnsi="Arial" w:cs="Arial"/>
                </w:rPr>
                <w:t>+</w:t>
              </w:r>
            </w:ins>
            <w:r w:rsidRPr="00C10C54">
              <w:rPr>
                <w:rFonts w:ascii="Arial" w:hAnsi="Arial" w:cs="Arial"/>
              </w:rPr>
              <w:t xml:space="preserve"> – </w:t>
            </w:r>
            <w:del w:id="255" w:author="Autor">
              <w:r w:rsidRPr="00C10C54" w:rsidDel="00BE2B44">
                <w:rPr>
                  <w:rFonts w:ascii="Arial" w:hAnsi="Arial" w:cs="Arial"/>
                </w:rPr>
                <w:delText>vyhodnocení změn zajišťujících podporu nejlepších týmů bez ohledu na limity průměrné oborové úspěšnosti ve veřejné soutěži 2022</w:delText>
              </w:r>
            </w:del>
            <w:ins w:id="256" w:author="Autor">
              <w:r w:rsidR="00BE2B44">
                <w:t xml:space="preserve"> </w:t>
              </w:r>
              <w:r w:rsidR="00BE2B44" w:rsidRPr="00BE2B44">
                <w:rPr>
                  <w:rFonts w:ascii="Arial" w:hAnsi="Arial" w:cs="Arial"/>
                </w:rPr>
                <w:t>implementace postupů pro identifikaci projektů základního výzkumu s aplikačním potenciálem</w:t>
              </w:r>
            </w:ins>
          </w:p>
          <w:p w14:paraId="2DF18870" w14:textId="0828F72A" w:rsidR="00C26EBA" w:rsidRPr="00C10C54" w:rsidRDefault="00C26EBA" w:rsidP="00BE2B44">
            <w:pPr>
              <w:pStyle w:val="Odstavecseseznamem"/>
              <w:numPr>
                <w:ilvl w:val="0"/>
                <w:numId w:val="21"/>
              </w:numPr>
              <w:spacing w:before="60" w:after="0" w:line="288" w:lineRule="auto"/>
              <w:contextualSpacing w:val="0"/>
              <w:jc w:val="both"/>
              <w:rPr>
                <w:rFonts w:ascii="Arial" w:hAnsi="Arial" w:cs="Arial"/>
              </w:rPr>
            </w:pPr>
            <w:r w:rsidRPr="00C10C54">
              <w:rPr>
                <w:rFonts w:ascii="Arial" w:hAnsi="Arial" w:cs="Arial"/>
              </w:rPr>
              <w:t xml:space="preserve">2025 – vyhodnocení </w:t>
            </w:r>
            <w:del w:id="257" w:author="Autor">
              <w:r w:rsidRPr="00C10C54" w:rsidDel="00BE2B44">
                <w:rPr>
                  <w:rFonts w:ascii="Arial" w:hAnsi="Arial" w:cs="Arial"/>
                </w:rPr>
                <w:delText>změn v provázanost grantových projektů s jinými typy projektů</w:delText>
              </w:r>
            </w:del>
            <w:ins w:id="258" w:author="Autor">
              <w:r w:rsidR="00BE2B44">
                <w:rPr>
                  <w:rFonts w:ascii="Arial" w:hAnsi="Arial" w:cs="Arial"/>
                </w:rPr>
                <w:t>opatření zajišťujících podporu nejlepších týmů</w:t>
              </w:r>
            </w:ins>
          </w:p>
        </w:tc>
      </w:tr>
      <w:tr w:rsidR="00C26EBA" w:rsidRPr="00C10C54" w14:paraId="2B41C1CB" w14:textId="77777777" w:rsidTr="00E274B7">
        <w:tc>
          <w:tcPr>
            <w:tcW w:w="5000" w:type="pct"/>
            <w:vAlign w:val="center"/>
          </w:tcPr>
          <w:p w14:paraId="324565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GA ČR</w:t>
            </w:r>
          </w:p>
        </w:tc>
      </w:tr>
      <w:tr w:rsidR="00C26EBA" w:rsidRPr="00C10C54" w14:paraId="64E3E0EF" w14:textId="77777777" w:rsidTr="00E274B7">
        <w:tc>
          <w:tcPr>
            <w:tcW w:w="5000" w:type="pct"/>
            <w:vAlign w:val="center"/>
          </w:tcPr>
          <w:p w14:paraId="14B45314"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C26EBA" w:rsidRPr="00C10C54" w14:paraId="0E05483E" w14:textId="77777777" w:rsidTr="00E274B7">
        <w:tc>
          <w:tcPr>
            <w:tcW w:w="5000" w:type="pct"/>
            <w:vAlign w:val="center"/>
          </w:tcPr>
          <w:p w14:paraId="15391348"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t>Indikátory:</w:t>
            </w:r>
          </w:p>
          <w:p w14:paraId="49A57E8F" w14:textId="77777777" w:rsidR="00C26EBA" w:rsidRPr="00C10C54" w:rsidRDefault="00C26EBA" w:rsidP="00394B27">
            <w:pPr>
              <w:pStyle w:val="Odstavecseseznamem"/>
              <w:numPr>
                <w:ilvl w:val="0"/>
                <w:numId w:val="22"/>
              </w:numPr>
              <w:spacing w:before="60" w:after="0" w:line="288" w:lineRule="auto"/>
              <w:contextualSpacing w:val="0"/>
              <w:jc w:val="both"/>
              <w:rPr>
                <w:rFonts w:ascii="Arial" w:hAnsi="Arial" w:cs="Arial"/>
              </w:rPr>
            </w:pPr>
            <w:r w:rsidRPr="00C10C54">
              <w:rPr>
                <w:rFonts w:ascii="Arial" w:hAnsi="Arial" w:cs="Arial"/>
              </w:rPr>
              <w:t xml:space="preserve">korelace mezi úspěšností návrhů grantových projektů a oborovou úspěšností ČR v mezinárodním srovnání dle </w:t>
            </w:r>
            <w:proofErr w:type="spellStart"/>
            <w:r w:rsidRPr="00C10C54">
              <w:rPr>
                <w:rFonts w:ascii="Arial" w:hAnsi="Arial" w:cs="Arial"/>
              </w:rPr>
              <w:t>WoS</w:t>
            </w:r>
            <w:proofErr w:type="spellEnd"/>
          </w:p>
          <w:p w14:paraId="6CF4FFC6" w14:textId="5CCBE2A1" w:rsidR="00C26EBA" w:rsidRPr="00C10C54" w:rsidRDefault="00C26EBA" w:rsidP="00394B27">
            <w:pPr>
              <w:pStyle w:val="Odstavecseseznamem"/>
              <w:numPr>
                <w:ilvl w:val="0"/>
                <w:numId w:val="22"/>
              </w:numPr>
              <w:spacing w:before="60" w:after="0" w:line="288" w:lineRule="auto"/>
              <w:contextualSpacing w:val="0"/>
              <w:jc w:val="both"/>
              <w:rPr>
                <w:rFonts w:ascii="Arial" w:hAnsi="Arial" w:cs="Arial"/>
              </w:rPr>
            </w:pPr>
            <w:r w:rsidRPr="00C10C54">
              <w:rPr>
                <w:rFonts w:ascii="Arial" w:hAnsi="Arial" w:cs="Arial"/>
              </w:rPr>
              <w:t>relativní</w:t>
            </w:r>
            <w:del w:id="259" w:author="Autor">
              <w:r w:rsidRPr="00C10C54" w:rsidDel="007F6D50">
                <w:rPr>
                  <w:rFonts w:ascii="Arial" w:hAnsi="Arial" w:cs="Arial"/>
                </w:rPr>
                <w:delText xml:space="preserve"> snížení</w:delText>
              </w:r>
            </w:del>
            <w:r w:rsidRPr="00C10C54">
              <w:rPr>
                <w:rFonts w:ascii="Arial" w:hAnsi="Arial" w:cs="Arial"/>
              </w:rPr>
              <w:t xml:space="preserve"> poč</w:t>
            </w:r>
            <w:ins w:id="260" w:author="Autor">
              <w:r w:rsidR="007F6D50">
                <w:rPr>
                  <w:rFonts w:ascii="Arial" w:hAnsi="Arial" w:cs="Arial"/>
                </w:rPr>
                <w:t>et</w:t>
              </w:r>
            </w:ins>
            <w:del w:id="261" w:author="Autor">
              <w:r w:rsidRPr="00C10C54" w:rsidDel="007F6D50">
                <w:rPr>
                  <w:rFonts w:ascii="Arial" w:hAnsi="Arial" w:cs="Arial"/>
                </w:rPr>
                <w:delText>tu</w:delText>
              </w:r>
            </w:del>
            <w:r w:rsidRPr="00C10C54">
              <w:rPr>
                <w:rFonts w:ascii="Arial" w:hAnsi="Arial" w:cs="Arial"/>
              </w:rPr>
              <w:t xml:space="preserve"> výsledků grantových projektů sdílených s jinými projekty účelové podpory</w:t>
            </w:r>
          </w:p>
        </w:tc>
      </w:tr>
      <w:tr w:rsidR="00C26EBA" w:rsidRPr="00C10C54" w14:paraId="567E9A7F" w14:textId="77777777" w:rsidTr="00E274B7">
        <w:tc>
          <w:tcPr>
            <w:tcW w:w="5000" w:type="pct"/>
            <w:vAlign w:val="center"/>
          </w:tcPr>
          <w:p w14:paraId="7BB128FE" w14:textId="3ABB55EF"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1 (1.</w:t>
            </w:r>
            <w:r w:rsidR="00081701">
              <w:rPr>
                <w:rFonts w:ascii="Arial" w:hAnsi="Arial" w:cs="Arial"/>
              </w:rPr>
              <w:t>7</w:t>
            </w:r>
            <w:r w:rsidRPr="00C10C54">
              <w:rPr>
                <w:rFonts w:ascii="Arial" w:hAnsi="Arial" w:cs="Arial"/>
              </w:rPr>
              <w:t>)</w:t>
            </w:r>
          </w:p>
        </w:tc>
      </w:tr>
      <w:tr w:rsidR="00C26EBA" w:rsidRPr="00C10C54" w14:paraId="7C454173" w14:textId="77777777" w:rsidTr="00E274B7">
        <w:tc>
          <w:tcPr>
            <w:tcW w:w="5000" w:type="pct"/>
            <w:vAlign w:val="center"/>
          </w:tcPr>
          <w:p w14:paraId="51F9EEA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07ECCF3E"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5825309" w14:textId="77777777" w:rsidTr="00E274B7">
        <w:tc>
          <w:tcPr>
            <w:tcW w:w="5000" w:type="pct"/>
            <w:vAlign w:val="center"/>
          </w:tcPr>
          <w:p w14:paraId="22D737BF" w14:textId="77777777" w:rsidR="00C26EBA" w:rsidRPr="00C10C54" w:rsidRDefault="00C26EBA" w:rsidP="00E274B7">
            <w:pPr>
              <w:spacing w:before="60" w:after="0" w:line="288" w:lineRule="auto"/>
              <w:ind w:left="1134" w:hanging="1134"/>
              <w:jc w:val="both"/>
              <w:rPr>
                <w:rFonts w:ascii="Arial" w:hAnsi="Arial" w:cs="Arial"/>
              </w:rPr>
            </w:pPr>
            <w:r w:rsidRPr="00C10C54">
              <w:rPr>
                <w:rFonts w:ascii="Arial" w:hAnsi="Arial" w:cs="Arial"/>
              </w:rPr>
              <w:lastRenderedPageBreak/>
              <w:t xml:space="preserve">Opatření 7: </w:t>
            </w:r>
            <w:r w:rsidRPr="00C10C54">
              <w:rPr>
                <w:rFonts w:ascii="Arial" w:hAnsi="Arial" w:cs="Arial"/>
              </w:rPr>
              <w:tab/>
            </w:r>
            <w:r w:rsidRPr="00C10C54">
              <w:rPr>
                <w:rFonts w:ascii="Arial" w:hAnsi="Arial" w:cs="Arial"/>
                <w:b/>
              </w:rPr>
              <w:t xml:space="preserve">Snížení administrativní zátěže ve </w:t>
            </w:r>
            <w:proofErr w:type="spellStart"/>
            <w:r w:rsidRPr="00C10C54">
              <w:rPr>
                <w:rFonts w:ascii="Arial" w:hAnsi="Arial" w:cs="Arial"/>
                <w:b/>
              </w:rPr>
              <w:t>VaVaI</w:t>
            </w:r>
            <w:proofErr w:type="spellEnd"/>
          </w:p>
        </w:tc>
      </w:tr>
      <w:tr w:rsidR="00C26EBA" w:rsidRPr="00C10C54" w14:paraId="0138FD7D" w14:textId="77777777" w:rsidTr="00E274B7">
        <w:tc>
          <w:tcPr>
            <w:tcW w:w="5000" w:type="pct"/>
            <w:vAlign w:val="center"/>
          </w:tcPr>
          <w:p w14:paraId="63B8400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E7D62D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je zaměřeno na snížení nadbytečné administrativy ve </w:t>
            </w:r>
            <w:proofErr w:type="spellStart"/>
            <w:r w:rsidRPr="00C10C54">
              <w:rPr>
                <w:rFonts w:ascii="Arial" w:hAnsi="Arial" w:cs="Arial"/>
              </w:rPr>
              <w:t>VaVaI</w:t>
            </w:r>
            <w:proofErr w:type="spellEnd"/>
            <w:r w:rsidRPr="00C10C54">
              <w:rPr>
                <w:rFonts w:ascii="Arial" w:hAnsi="Arial" w:cs="Arial"/>
              </w:rPr>
              <w:t>, která ubírá kapacity i prostředky jak na straně příjemců (výzkumných organizací a podniků), tak na straně poskytovatelů. Opatření je zaměřeno na tři hlavní oblasti, kde je možné a potřebné administrativu zjednodušit.</w:t>
            </w:r>
          </w:p>
          <w:p w14:paraId="1B4606E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První oblastí je právní úprava podpory </w:t>
            </w:r>
            <w:proofErr w:type="spellStart"/>
            <w:r w:rsidRPr="00C10C54">
              <w:rPr>
                <w:rFonts w:ascii="Arial" w:hAnsi="Arial" w:cs="Arial"/>
              </w:rPr>
              <w:t>VaVaI</w:t>
            </w:r>
            <w:proofErr w:type="spellEnd"/>
            <w:r w:rsidRPr="00C10C54">
              <w:rPr>
                <w:rFonts w:ascii="Arial" w:hAnsi="Arial" w:cs="Arial"/>
              </w:rPr>
              <w:t>, související se navrhovanou novelou zákona a dalšími podzákonnými předpisy. Bude zaměřena zejména na zjednodušení prokazování způsobilosti, na získání potřebných údajů z veřejných rejstříků a na možnost změny příjemce u grantových projektů. Další částí opatření je úprava vypořádání nevyčerpaných prostředků tak, aby byla snížena administrativní zátěž.</w:t>
            </w:r>
          </w:p>
          <w:p w14:paraId="6883D79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Druhou oblastí jsou změny při poskytování podpory, kde různí poskytovatelé mají nastaveny interními předpisy různá pravidla (např. v tom, co a do jaké výše lze hradit z osobních nákladů). Standard metodického prostředí by měl obsahovat především společná pravidla způsobilosti výdajů, pravidla pro schvalování změn projektů, pravidla pro výběr dodavatelů, vzorové dokumenty (např. vzorová zadávací dokumentace, vzorová smlouva o podpoře) apod. V pravidlech vydávaných jednotlivými poskytovateli by pak byly obsaženy pouze odchylky od společného standardu.</w:t>
            </w:r>
            <w:r>
              <w:rPr>
                <w:rFonts w:ascii="Arial" w:hAnsi="Arial" w:cs="Arial"/>
              </w:rPr>
              <w:t xml:space="preserve"> </w:t>
            </w:r>
          </w:p>
          <w:p w14:paraId="24F25F2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Třetí oblast se týká nastavení adekvátního poměru výše institucionální a účelové složky financování s cílem stabilizovat a zefektivnit výzkumné prostředí a snížit jeho administrativní náročnost.</w:t>
            </w:r>
          </w:p>
        </w:tc>
      </w:tr>
      <w:tr w:rsidR="00C26EBA" w:rsidRPr="00C10C54" w14:paraId="17634C0B" w14:textId="77777777" w:rsidTr="00E274B7">
        <w:tc>
          <w:tcPr>
            <w:tcW w:w="5000" w:type="pct"/>
            <w:vAlign w:val="center"/>
          </w:tcPr>
          <w:p w14:paraId="02615F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 realizace:</w:t>
            </w:r>
          </w:p>
          <w:p w14:paraId="6C8F2476"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2021 – nabytí účinnosti novely zákona</w:t>
            </w:r>
          </w:p>
          <w:p w14:paraId="4A76B9E3" w14:textId="79E46CC8"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 xml:space="preserve">2022 – </w:t>
            </w:r>
            <w:ins w:id="262" w:author="Autor">
              <w:r w:rsidR="00CA19B9">
                <w:rPr>
                  <w:rFonts w:ascii="Arial" w:hAnsi="Arial" w:cs="Arial"/>
                </w:rPr>
                <w:t xml:space="preserve">předložení </w:t>
              </w:r>
            </w:ins>
            <w:del w:id="263" w:author="Autor">
              <w:r w:rsidRPr="00C10C54" w:rsidDel="00CA19B9">
                <w:rPr>
                  <w:rFonts w:ascii="Arial" w:hAnsi="Arial" w:cs="Arial"/>
                </w:rPr>
                <w:delText xml:space="preserve">zavedení </w:delText>
              </w:r>
            </w:del>
            <w:r w:rsidRPr="00C10C54">
              <w:rPr>
                <w:rFonts w:ascii="Arial" w:hAnsi="Arial" w:cs="Arial"/>
              </w:rPr>
              <w:t xml:space="preserve">standardu metodického prostředí </w:t>
            </w:r>
            <w:ins w:id="264" w:author="Autor">
              <w:r w:rsidR="00CA19B9">
                <w:rPr>
                  <w:rFonts w:ascii="Arial" w:hAnsi="Arial" w:cs="Arial"/>
                </w:rPr>
                <w:t xml:space="preserve">pro snížení administrativní zátěže </w:t>
              </w:r>
            </w:ins>
            <w:r w:rsidRPr="00C10C54">
              <w:rPr>
                <w:rFonts w:ascii="Arial" w:hAnsi="Arial" w:cs="Arial"/>
              </w:rPr>
              <w:t xml:space="preserve">podpory </w:t>
            </w:r>
            <w:proofErr w:type="spellStart"/>
            <w:r w:rsidRPr="00C10C54">
              <w:rPr>
                <w:rFonts w:ascii="Arial" w:hAnsi="Arial" w:cs="Arial"/>
              </w:rPr>
              <w:t>VaVaI</w:t>
            </w:r>
            <w:proofErr w:type="spellEnd"/>
            <w:ins w:id="265" w:author="Autor">
              <w:r w:rsidR="00CA19B9">
                <w:rPr>
                  <w:rFonts w:ascii="Arial" w:hAnsi="Arial" w:cs="Arial"/>
                </w:rPr>
                <w:t xml:space="preserve"> vládě ČR</w:t>
              </w:r>
            </w:ins>
          </w:p>
          <w:p w14:paraId="47C62416" w14:textId="77777777" w:rsidR="00C26EBA" w:rsidRPr="00C10C54" w:rsidRDefault="00C26EBA" w:rsidP="00394B27">
            <w:pPr>
              <w:pStyle w:val="Odstavecseseznamem"/>
              <w:numPr>
                <w:ilvl w:val="0"/>
                <w:numId w:val="23"/>
              </w:numPr>
              <w:spacing w:before="60" w:after="0" w:line="288" w:lineRule="auto"/>
              <w:contextualSpacing w:val="0"/>
              <w:jc w:val="both"/>
              <w:rPr>
                <w:rFonts w:ascii="Arial" w:hAnsi="Arial" w:cs="Arial"/>
              </w:rPr>
            </w:pPr>
            <w:r w:rsidRPr="00C10C54">
              <w:rPr>
                <w:rFonts w:ascii="Arial" w:hAnsi="Arial" w:cs="Arial"/>
              </w:rPr>
              <w:t>2021+ - postupné nastavení adekvátního poměru výše institucionální a účelové složky financování</w:t>
            </w:r>
          </w:p>
        </w:tc>
      </w:tr>
      <w:tr w:rsidR="00C26EBA" w:rsidRPr="00C10C54" w14:paraId="7030B98A" w14:textId="77777777" w:rsidTr="00E274B7">
        <w:tc>
          <w:tcPr>
            <w:tcW w:w="5000" w:type="pct"/>
            <w:vAlign w:val="center"/>
          </w:tcPr>
          <w:p w14:paraId="5768F2A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0C67A756" w14:textId="77777777" w:rsidTr="00E274B7">
        <w:tc>
          <w:tcPr>
            <w:tcW w:w="5000" w:type="pct"/>
            <w:vAlign w:val="center"/>
          </w:tcPr>
          <w:p w14:paraId="184AE609"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0D1ECE01" w14:textId="77777777" w:rsidTr="00E274B7">
        <w:tc>
          <w:tcPr>
            <w:tcW w:w="5000" w:type="pct"/>
            <w:vAlign w:val="center"/>
          </w:tcPr>
          <w:p w14:paraId="7F8B4D5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1E228D79" w14:textId="77777777"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binární – nabytí účinnosti novely zákona se změnou ustanovení snižujícími administrativu</w:t>
            </w:r>
          </w:p>
          <w:p w14:paraId="2E9A1B79" w14:textId="66E16E8F"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 xml:space="preserve">relativní podíl standardu metodického prostředí podpory </w:t>
            </w:r>
            <w:proofErr w:type="spellStart"/>
            <w:r w:rsidRPr="00C10C54">
              <w:rPr>
                <w:rFonts w:ascii="Arial" w:hAnsi="Arial" w:cs="Arial"/>
              </w:rPr>
              <w:t>VaVaI</w:t>
            </w:r>
            <w:proofErr w:type="spellEnd"/>
            <w:r w:rsidRPr="00C10C54">
              <w:rPr>
                <w:rFonts w:ascii="Arial" w:hAnsi="Arial" w:cs="Arial"/>
              </w:rPr>
              <w:t xml:space="preserve"> ve vzorových dokumentech (např. zadávací dokumentace, smlouva o podpoře)</w:t>
            </w:r>
            <w:r>
              <w:rPr>
                <w:rFonts w:ascii="Arial" w:hAnsi="Arial" w:cs="Arial"/>
              </w:rPr>
              <w:t xml:space="preserve"> </w:t>
            </w:r>
          </w:p>
          <w:p w14:paraId="691CB37E" w14:textId="63C68FF6" w:rsidR="00C26EBA" w:rsidRPr="00C10C54" w:rsidRDefault="00C26EBA" w:rsidP="00394B27">
            <w:pPr>
              <w:pStyle w:val="Odstavecseseznamem"/>
              <w:numPr>
                <w:ilvl w:val="0"/>
                <w:numId w:val="24"/>
              </w:numPr>
              <w:spacing w:before="60" w:after="0" w:line="288" w:lineRule="auto"/>
              <w:contextualSpacing w:val="0"/>
              <w:jc w:val="both"/>
              <w:rPr>
                <w:rFonts w:ascii="Arial" w:hAnsi="Arial" w:cs="Arial"/>
              </w:rPr>
            </w:pPr>
            <w:r w:rsidRPr="00C10C54">
              <w:rPr>
                <w:rFonts w:ascii="Arial" w:hAnsi="Arial" w:cs="Arial"/>
              </w:rPr>
              <w:t>roční</w:t>
            </w:r>
            <w:del w:id="266" w:author="Autor">
              <w:r w:rsidRPr="00C10C54" w:rsidDel="007F6D50">
                <w:rPr>
                  <w:rFonts w:ascii="Arial" w:hAnsi="Arial" w:cs="Arial"/>
                </w:rPr>
                <w:delText xml:space="preserve"> nárůs</w:delText>
              </w:r>
              <w:r w:rsidR="006B693F" w:rsidDel="007F6D50">
                <w:rPr>
                  <w:rFonts w:ascii="Arial" w:hAnsi="Arial" w:cs="Arial"/>
                </w:rPr>
                <w:delText>t</w:delText>
              </w:r>
            </w:del>
            <w:r w:rsidR="006B693F">
              <w:rPr>
                <w:rFonts w:ascii="Arial" w:hAnsi="Arial" w:cs="Arial"/>
              </w:rPr>
              <w:t xml:space="preserve"> poměr</w:t>
            </w:r>
            <w:del w:id="267" w:author="Autor">
              <w:r w:rsidR="006B693F" w:rsidDel="007F6D50">
                <w:rPr>
                  <w:rFonts w:ascii="Arial" w:hAnsi="Arial" w:cs="Arial"/>
                </w:rPr>
                <w:delText>u</w:delText>
              </w:r>
            </w:del>
            <w:r w:rsidRPr="00C10C54">
              <w:rPr>
                <w:rFonts w:ascii="Arial" w:hAnsi="Arial" w:cs="Arial"/>
              </w:rPr>
              <w:t xml:space="preserve"> institucionální podpory na RVO</w:t>
            </w:r>
            <w:r w:rsidR="006904CB">
              <w:rPr>
                <w:rFonts w:ascii="Arial" w:hAnsi="Arial" w:cs="Arial"/>
              </w:rPr>
              <w:t xml:space="preserve"> vůči účelové podpoře</w:t>
            </w:r>
          </w:p>
        </w:tc>
      </w:tr>
      <w:tr w:rsidR="00C26EBA" w:rsidRPr="00C10C54" w14:paraId="169B2287" w14:textId="77777777" w:rsidTr="00E274B7">
        <w:tc>
          <w:tcPr>
            <w:tcW w:w="5000" w:type="pct"/>
            <w:vAlign w:val="center"/>
          </w:tcPr>
          <w:p w14:paraId="71D1BF0C" w14:textId="3FDC7D94"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1 (1.</w:t>
            </w:r>
            <w:r w:rsidR="00081701">
              <w:rPr>
                <w:rFonts w:ascii="Arial" w:hAnsi="Arial" w:cs="Arial"/>
              </w:rPr>
              <w:t>8</w:t>
            </w:r>
            <w:r w:rsidRPr="00C10C54">
              <w:rPr>
                <w:rFonts w:ascii="Arial" w:hAnsi="Arial" w:cs="Arial"/>
              </w:rPr>
              <w:t>)</w:t>
            </w:r>
          </w:p>
        </w:tc>
      </w:tr>
      <w:tr w:rsidR="00C26EBA" w:rsidRPr="00C10C54" w14:paraId="00611BD6" w14:textId="77777777" w:rsidTr="00E274B7">
        <w:tc>
          <w:tcPr>
            <w:tcW w:w="5000" w:type="pct"/>
            <w:vAlign w:val="center"/>
          </w:tcPr>
          <w:p w14:paraId="58884F9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28759006"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6F42959" w14:textId="77777777" w:rsidTr="00E274B7">
        <w:tc>
          <w:tcPr>
            <w:tcW w:w="5000" w:type="pct"/>
          </w:tcPr>
          <w:p w14:paraId="41230142" w14:textId="77777777" w:rsidR="00C26EBA" w:rsidRPr="00C10C54" w:rsidRDefault="00C26EBA" w:rsidP="00E274B7">
            <w:pPr>
              <w:spacing w:before="60" w:after="0" w:line="288" w:lineRule="auto"/>
              <w:ind w:left="1276" w:hanging="1276"/>
              <w:jc w:val="both"/>
              <w:rPr>
                <w:rFonts w:ascii="Arial" w:hAnsi="Arial" w:cs="Arial"/>
              </w:rPr>
            </w:pPr>
            <w:r w:rsidRPr="00C10C54">
              <w:rPr>
                <w:rFonts w:ascii="Arial" w:hAnsi="Arial" w:cs="Arial"/>
              </w:rPr>
              <w:t xml:space="preserve">Opatření 8: </w:t>
            </w:r>
            <w:r w:rsidRPr="00C10C54">
              <w:rPr>
                <w:rFonts w:ascii="Arial" w:hAnsi="Arial" w:cs="Arial"/>
              </w:rPr>
              <w:tab/>
            </w:r>
            <w:r w:rsidRPr="00C10C54">
              <w:rPr>
                <w:rFonts w:ascii="Arial" w:hAnsi="Arial" w:cs="Arial"/>
                <w:b/>
              </w:rPr>
              <w:t xml:space="preserve">Otevřený přístup k výsledkům a datům </w:t>
            </w:r>
            <w:proofErr w:type="spellStart"/>
            <w:r w:rsidRPr="00C10C54">
              <w:rPr>
                <w:rFonts w:ascii="Arial" w:hAnsi="Arial" w:cs="Arial"/>
                <w:b/>
              </w:rPr>
              <w:t>VaV</w:t>
            </w:r>
            <w:proofErr w:type="spellEnd"/>
            <w:r w:rsidRPr="00C10C54">
              <w:rPr>
                <w:rFonts w:ascii="Arial" w:hAnsi="Arial" w:cs="Arial"/>
                <w:b/>
              </w:rPr>
              <w:t>, které jsou volně šiřitelné;</w:t>
            </w:r>
            <w:r w:rsidRPr="00C10C54">
              <w:rPr>
                <w:rFonts w:ascii="Arial" w:hAnsi="Arial" w:cs="Arial"/>
              </w:rPr>
              <w:t xml:space="preserve"> </w:t>
            </w:r>
            <w:r w:rsidRPr="00C10C54">
              <w:rPr>
                <w:rFonts w:ascii="Arial" w:hAnsi="Arial" w:cs="Arial"/>
                <w:b/>
              </w:rPr>
              <w:t>rozvoj a zefektivnění IS </w:t>
            </w:r>
            <w:proofErr w:type="spellStart"/>
            <w:r w:rsidRPr="00C10C54">
              <w:rPr>
                <w:rFonts w:ascii="Arial" w:hAnsi="Arial" w:cs="Arial"/>
                <w:b/>
              </w:rPr>
              <w:t>VaVaI</w:t>
            </w:r>
            <w:proofErr w:type="spellEnd"/>
          </w:p>
        </w:tc>
      </w:tr>
      <w:tr w:rsidR="00C26EBA" w:rsidRPr="00C10C54" w14:paraId="54EB7FE9" w14:textId="77777777" w:rsidTr="00E274B7">
        <w:tc>
          <w:tcPr>
            <w:tcW w:w="5000" w:type="pct"/>
          </w:tcPr>
          <w:p w14:paraId="0FE33C8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1B9526C3" w14:textId="77777777" w:rsidR="00C26EBA" w:rsidRDefault="00C26EBA" w:rsidP="00E274B7">
            <w:pPr>
              <w:spacing w:before="60" w:after="0" w:line="288" w:lineRule="auto"/>
              <w:jc w:val="both"/>
              <w:rPr>
                <w:rFonts w:ascii="Arial" w:hAnsi="Arial" w:cs="Arial"/>
              </w:rPr>
            </w:pPr>
            <w:r w:rsidRPr="00C10C54">
              <w:rPr>
                <w:rFonts w:ascii="Arial" w:hAnsi="Arial" w:cs="Arial"/>
              </w:rPr>
              <w:t xml:space="preserve">Opatření je zaměřeno zajištění otevřeného přístupu k výsledkům a datům </w:t>
            </w:r>
            <w:proofErr w:type="spellStart"/>
            <w:r w:rsidRPr="00C10C54">
              <w:rPr>
                <w:rFonts w:ascii="Arial" w:hAnsi="Arial" w:cs="Arial"/>
              </w:rPr>
              <w:t>VaV</w:t>
            </w:r>
            <w:proofErr w:type="spellEnd"/>
            <w:r w:rsidRPr="00C10C54">
              <w:rPr>
                <w:rFonts w:ascii="Arial" w:hAnsi="Arial" w:cs="Arial"/>
              </w:rPr>
              <w:t xml:space="preserve"> a na rozvoj IS </w:t>
            </w:r>
            <w:proofErr w:type="spellStart"/>
            <w:r w:rsidRPr="00C10C54">
              <w:rPr>
                <w:rFonts w:ascii="Arial" w:hAnsi="Arial" w:cs="Arial"/>
              </w:rPr>
              <w:lastRenderedPageBreak/>
              <w:t>VaVaI</w:t>
            </w:r>
            <w:proofErr w:type="spellEnd"/>
            <w:r w:rsidRPr="00C10C54">
              <w:rPr>
                <w:rFonts w:ascii="Arial" w:hAnsi="Arial" w:cs="Arial"/>
              </w:rPr>
              <w:t xml:space="preserve"> v souladu s </w:t>
            </w:r>
            <w:r w:rsidRPr="00C10C54">
              <w:rPr>
                <w:rFonts w:ascii="Arial" w:hAnsi="Arial"/>
              </w:rPr>
              <w:t xml:space="preserve">Koncepcí Informačního systému výzkumu, experimentálního vývoje a inovací na období 2021 až 2025 </w:t>
            </w:r>
            <w:r w:rsidRPr="00C10C54">
              <w:rPr>
                <w:rFonts w:ascii="Arial" w:hAnsi="Arial" w:cs="Arial"/>
              </w:rPr>
              <w:t xml:space="preserve">tak, aby v úzké vazbě na NP </w:t>
            </w:r>
            <w:proofErr w:type="spellStart"/>
            <w:r w:rsidRPr="00C10C54">
              <w:rPr>
                <w:rFonts w:ascii="Arial" w:hAnsi="Arial" w:cs="Arial"/>
              </w:rPr>
              <w:t>VaVaI</w:t>
            </w:r>
            <w:proofErr w:type="spellEnd"/>
            <w:r w:rsidRPr="00C10C54">
              <w:rPr>
                <w:rFonts w:ascii="Arial" w:hAnsi="Arial" w:cs="Arial"/>
              </w:rPr>
              <w:t xml:space="preserve"> 2021+ přispělo k plnění jejích cílů tím, že IS </w:t>
            </w:r>
            <w:proofErr w:type="spellStart"/>
            <w:r w:rsidRPr="00C10C54">
              <w:rPr>
                <w:rFonts w:ascii="Arial" w:hAnsi="Arial" w:cs="Arial"/>
              </w:rPr>
              <w:t>VaVaI</w:t>
            </w:r>
            <w:proofErr w:type="spellEnd"/>
            <w:r w:rsidRPr="00C10C54">
              <w:rPr>
                <w:rFonts w:ascii="Arial" w:hAnsi="Arial" w:cs="Arial"/>
              </w:rPr>
              <w:t xml:space="preserve"> poskytuje státní správě a poskytovatelům, výzkumným organizacím, podnikům i odborné veřejnosti věrohodné informace potřebné pro financování, hodnocení i rozhodování. Jedná se zejména o rozšíření ve vztahu ke zvýšení komfortu uživatelů, rozšíření pro další podporu </w:t>
            </w:r>
            <w:proofErr w:type="spellStart"/>
            <w:r w:rsidRPr="00C10C54">
              <w:rPr>
                <w:rFonts w:ascii="Arial" w:hAnsi="Arial" w:cs="Arial"/>
              </w:rPr>
              <w:t>bibliometrických</w:t>
            </w:r>
            <w:proofErr w:type="spellEnd"/>
            <w:r w:rsidRPr="00C10C54">
              <w:rPr>
                <w:rFonts w:ascii="Arial" w:hAnsi="Arial" w:cs="Arial"/>
              </w:rPr>
              <w:t xml:space="preserve"> evaluací, podporu Open Access včetně Implementace iniciativy „</w:t>
            </w:r>
            <w:proofErr w:type="spellStart"/>
            <w:r w:rsidRPr="00C10C54">
              <w:rPr>
                <w:rFonts w:ascii="Arial" w:hAnsi="Arial" w:cs="Arial"/>
              </w:rPr>
              <w:t>European</w:t>
            </w:r>
            <w:proofErr w:type="spellEnd"/>
            <w:r w:rsidRPr="00C10C54">
              <w:rPr>
                <w:rFonts w:ascii="Arial" w:hAnsi="Arial" w:cs="Arial"/>
              </w:rPr>
              <w:t xml:space="preserve"> Open Science </w:t>
            </w:r>
            <w:proofErr w:type="spellStart"/>
            <w:r w:rsidRPr="00C10C54">
              <w:rPr>
                <w:rFonts w:ascii="Arial" w:hAnsi="Arial" w:cs="Arial"/>
              </w:rPr>
              <w:t>Cloud</w:t>
            </w:r>
            <w:proofErr w:type="spellEnd"/>
            <w:r w:rsidRPr="00C10C54">
              <w:rPr>
                <w:rFonts w:ascii="Arial" w:hAnsi="Arial" w:cs="Arial"/>
              </w:rPr>
              <w:t xml:space="preserve">“ v prostředí ČR, znovuvyužití již jednou zadaných údajů v jiných informačních systémech veřejné správy (napojení na základní registry) a spolupráce ve sdílení dat prvotně zadaných do IS </w:t>
            </w:r>
            <w:proofErr w:type="spellStart"/>
            <w:r w:rsidRPr="00C10C54">
              <w:rPr>
                <w:rFonts w:ascii="Arial" w:hAnsi="Arial" w:cs="Arial"/>
              </w:rPr>
              <w:t>VaVaI</w:t>
            </w:r>
            <w:proofErr w:type="spellEnd"/>
            <w:r w:rsidRPr="00C10C54">
              <w:rPr>
                <w:rFonts w:ascii="Arial" w:hAnsi="Arial" w:cs="Arial"/>
              </w:rPr>
              <w:t xml:space="preserve"> dalšími orgány státní správy, změny a rozšíření identifikátorů a obsahu záznamů, popis životního cyklu výsledků, možnosti fulltextového vyhledávání údajů v IS </w:t>
            </w:r>
            <w:proofErr w:type="spellStart"/>
            <w:r w:rsidRPr="00C10C54">
              <w:rPr>
                <w:rFonts w:ascii="Arial" w:hAnsi="Arial" w:cs="Arial"/>
              </w:rPr>
              <w:t>VaVaI</w:t>
            </w:r>
            <w:proofErr w:type="spellEnd"/>
            <w:r w:rsidRPr="00C10C54">
              <w:rPr>
                <w:rFonts w:ascii="Arial" w:hAnsi="Arial" w:cs="Arial"/>
              </w:rPr>
              <w:t xml:space="preserve">, medializace významu IS </w:t>
            </w:r>
            <w:proofErr w:type="spellStart"/>
            <w:r w:rsidRPr="00C10C54">
              <w:rPr>
                <w:rFonts w:ascii="Arial" w:hAnsi="Arial" w:cs="Arial"/>
              </w:rPr>
              <w:t>VaVaI</w:t>
            </w:r>
            <w:proofErr w:type="spellEnd"/>
            <w:r w:rsidRPr="00C10C54">
              <w:rPr>
                <w:rFonts w:ascii="Arial" w:hAnsi="Arial" w:cs="Arial"/>
              </w:rPr>
              <w:t xml:space="preserve"> a využití poznatků uživatelů (zpětná vazba). Realizace opatření bude probíhat rovněž ve vazbě na soubor strategií a koncepcí Digitální Česko.</w:t>
            </w:r>
          </w:p>
          <w:p w14:paraId="06FDCB38" w14:textId="77777777" w:rsidR="00C26EBA" w:rsidRDefault="00C26EBA" w:rsidP="00E274B7">
            <w:pPr>
              <w:spacing w:before="60" w:after="0" w:line="288" w:lineRule="auto"/>
              <w:jc w:val="both"/>
              <w:rPr>
                <w:ins w:id="268" w:author="Autor"/>
                <w:rFonts w:ascii="Arial" w:hAnsi="Arial" w:cs="Arial"/>
              </w:rPr>
            </w:pPr>
            <w:r>
              <w:rPr>
                <w:rFonts w:ascii="Arial" w:hAnsi="Arial" w:cs="Arial"/>
              </w:rPr>
              <w:t xml:space="preserve">Stěžejní podpůrnou roli v implementaci </w:t>
            </w:r>
            <w:r w:rsidRPr="00C10C54">
              <w:rPr>
                <w:rFonts w:ascii="Arial" w:hAnsi="Arial" w:cs="Arial"/>
              </w:rPr>
              <w:t xml:space="preserve">otevřeného přístupu k výsledkům a datům </w:t>
            </w:r>
            <w:proofErr w:type="spellStart"/>
            <w:r w:rsidRPr="00C10C54">
              <w:rPr>
                <w:rFonts w:ascii="Arial" w:hAnsi="Arial" w:cs="Arial"/>
              </w:rPr>
              <w:t>VaV</w:t>
            </w:r>
            <w:proofErr w:type="spellEnd"/>
            <w:r>
              <w:rPr>
                <w:rFonts w:ascii="Arial" w:hAnsi="Arial" w:cs="Arial"/>
              </w:rPr>
              <w:t xml:space="preserve"> mezi celostátní a institucionální úrovní sehraje v ČR také vybudované národní licenční centrum </w:t>
            </w:r>
            <w:proofErr w:type="spellStart"/>
            <w:r>
              <w:rPr>
                <w:rFonts w:ascii="Arial" w:hAnsi="Arial" w:cs="Arial"/>
              </w:rPr>
              <w:t>CzechE</w:t>
            </w:r>
            <w:ins w:id="269" w:author="Autor">
              <w:r w:rsidR="00414C10">
                <w:rPr>
                  <w:rFonts w:ascii="Arial" w:hAnsi="Arial" w:cs="Arial"/>
                </w:rPr>
                <w:t>L</w:t>
              </w:r>
            </w:ins>
            <w:del w:id="270" w:author="Autor">
              <w:r w:rsidDel="00414C10">
                <w:rPr>
                  <w:rFonts w:ascii="Arial" w:hAnsi="Arial" w:cs="Arial"/>
                </w:rPr>
                <w:delText>l</w:delText>
              </w:r>
            </w:del>
            <w:r>
              <w:rPr>
                <w:rFonts w:ascii="Arial" w:hAnsi="Arial" w:cs="Arial"/>
              </w:rPr>
              <w:t>ib</w:t>
            </w:r>
            <w:proofErr w:type="spellEnd"/>
            <w:r>
              <w:rPr>
                <w:rFonts w:ascii="Arial" w:hAnsi="Arial" w:cs="Arial"/>
              </w:rPr>
              <w:t xml:space="preserve"> a budovaná národní e-infrastruktura, které zajistí vzájemnou koordinaci a infrastrukturní podporu až na úroveň jednotlivých výzkumných organizací.   </w:t>
            </w:r>
          </w:p>
          <w:p w14:paraId="43FCD105" w14:textId="5169C97B" w:rsidR="005C214C" w:rsidRPr="00C10C54" w:rsidRDefault="005C214C" w:rsidP="00E274B7">
            <w:pPr>
              <w:spacing w:before="60" w:after="0" w:line="288" w:lineRule="auto"/>
              <w:jc w:val="both"/>
              <w:rPr>
                <w:rFonts w:ascii="Arial" w:hAnsi="Arial" w:cs="Arial"/>
              </w:rPr>
            </w:pPr>
            <w:ins w:id="271" w:author="Autor">
              <w:r>
                <w:rPr>
                  <w:rFonts w:ascii="Arial" w:hAnsi="Arial" w:cs="Arial"/>
                </w:rPr>
                <w:t>K implementaci tohoto opatření se předpokládá i využití fondů EU.</w:t>
              </w:r>
            </w:ins>
          </w:p>
        </w:tc>
      </w:tr>
      <w:tr w:rsidR="00C26EBA" w:rsidRPr="00C10C54" w14:paraId="339DEAA2" w14:textId="77777777" w:rsidTr="00E274B7">
        <w:tc>
          <w:tcPr>
            <w:tcW w:w="5000" w:type="pct"/>
          </w:tcPr>
          <w:p w14:paraId="6996F85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5FC2149E" w14:textId="77777777" w:rsidR="00C26EBA" w:rsidRPr="00C10C54" w:rsidRDefault="00C26EBA" w:rsidP="00394B27">
            <w:pPr>
              <w:pStyle w:val="Odstavecseseznamem"/>
              <w:numPr>
                <w:ilvl w:val="0"/>
                <w:numId w:val="25"/>
              </w:numPr>
              <w:spacing w:before="60" w:after="0" w:line="288" w:lineRule="auto"/>
              <w:ind w:left="284" w:hanging="284"/>
              <w:contextualSpacing w:val="0"/>
              <w:jc w:val="both"/>
              <w:rPr>
                <w:rFonts w:ascii="Arial" w:hAnsi="Arial" w:cs="Arial"/>
              </w:rPr>
            </w:pPr>
            <w:r w:rsidRPr="00C10C54">
              <w:rPr>
                <w:rFonts w:ascii="Arial" w:hAnsi="Arial" w:cs="Arial"/>
              </w:rPr>
              <w:t xml:space="preserve">2021 a dále průběžně dle termínů obsažených v Koncepci IS </w:t>
            </w:r>
            <w:proofErr w:type="spellStart"/>
            <w:r w:rsidRPr="00C10C54">
              <w:rPr>
                <w:rFonts w:ascii="Arial" w:hAnsi="Arial" w:cs="Arial"/>
              </w:rPr>
              <w:t>VaVaI</w:t>
            </w:r>
            <w:proofErr w:type="spellEnd"/>
            <w:r w:rsidRPr="00C10C54">
              <w:rPr>
                <w:rFonts w:ascii="Arial" w:hAnsi="Arial" w:cs="Arial"/>
              </w:rPr>
              <w:t xml:space="preserve"> na období 2021 až 2025 </w:t>
            </w:r>
          </w:p>
        </w:tc>
      </w:tr>
      <w:tr w:rsidR="00C26EBA" w:rsidRPr="00C10C54" w14:paraId="2C8778F5" w14:textId="77777777" w:rsidTr="00E274B7">
        <w:tc>
          <w:tcPr>
            <w:tcW w:w="5000" w:type="pct"/>
          </w:tcPr>
          <w:p w14:paraId="4C3F1E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RVVI</w:t>
            </w:r>
          </w:p>
        </w:tc>
      </w:tr>
      <w:tr w:rsidR="00C26EBA" w:rsidRPr="00C10C54" w14:paraId="584D461B" w14:textId="77777777" w:rsidTr="00E274B7">
        <w:tc>
          <w:tcPr>
            <w:tcW w:w="5000" w:type="pct"/>
          </w:tcPr>
          <w:p w14:paraId="643820C0"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05C1B332" w14:textId="77777777" w:rsidTr="00E274B7">
        <w:tc>
          <w:tcPr>
            <w:tcW w:w="5000" w:type="pct"/>
          </w:tcPr>
          <w:p w14:paraId="27876A47" w14:textId="316E1159" w:rsidR="00C26EBA" w:rsidRPr="00C10C54" w:rsidRDefault="004F2FA2" w:rsidP="00E274B7">
            <w:pPr>
              <w:spacing w:before="60" w:after="0" w:line="288" w:lineRule="auto"/>
              <w:jc w:val="both"/>
              <w:rPr>
                <w:rFonts w:ascii="Arial" w:hAnsi="Arial" w:cs="Arial"/>
              </w:rPr>
            </w:pPr>
            <w:r>
              <w:rPr>
                <w:rFonts w:ascii="Arial" w:hAnsi="Arial" w:cs="Arial"/>
              </w:rPr>
              <w:t>Indikátory</w:t>
            </w:r>
            <w:r w:rsidR="00C26EBA" w:rsidRPr="00C10C54">
              <w:rPr>
                <w:rFonts w:ascii="Arial" w:hAnsi="Arial" w:cs="Arial"/>
              </w:rPr>
              <w:t>:</w:t>
            </w:r>
          </w:p>
          <w:p w14:paraId="1104F1EC" w14:textId="77777777" w:rsidR="00C26EBA" w:rsidRPr="00C10C54" w:rsidRDefault="00C26EBA" w:rsidP="00394B27">
            <w:pPr>
              <w:pStyle w:val="Odstavecseseznamem"/>
              <w:numPr>
                <w:ilvl w:val="0"/>
                <w:numId w:val="26"/>
              </w:numPr>
              <w:spacing w:before="60" w:after="0" w:line="288" w:lineRule="auto"/>
              <w:ind w:left="284" w:hanging="284"/>
              <w:contextualSpacing w:val="0"/>
              <w:jc w:val="both"/>
              <w:rPr>
                <w:rFonts w:ascii="Arial" w:hAnsi="Arial" w:cs="Arial"/>
              </w:rPr>
            </w:pPr>
            <w:r w:rsidRPr="00C10C54">
              <w:rPr>
                <w:rFonts w:ascii="Arial" w:hAnsi="Arial" w:cs="Arial"/>
              </w:rPr>
              <w:t xml:space="preserve">dle výstupů obsažených v Koncepci IS </w:t>
            </w:r>
            <w:proofErr w:type="spellStart"/>
            <w:r w:rsidRPr="00C10C54">
              <w:rPr>
                <w:rFonts w:ascii="Arial" w:hAnsi="Arial" w:cs="Arial"/>
              </w:rPr>
              <w:t>VaVaI</w:t>
            </w:r>
            <w:proofErr w:type="spellEnd"/>
            <w:r w:rsidRPr="00C10C54">
              <w:rPr>
                <w:rFonts w:ascii="Arial" w:hAnsi="Arial" w:cs="Arial"/>
              </w:rPr>
              <w:t xml:space="preserve"> na období 2021 až 2025</w:t>
            </w:r>
          </w:p>
        </w:tc>
      </w:tr>
      <w:tr w:rsidR="00C26EBA" w:rsidRPr="00C10C54" w14:paraId="01F574A9" w14:textId="77777777" w:rsidTr="00E274B7">
        <w:tc>
          <w:tcPr>
            <w:tcW w:w="5000" w:type="pct"/>
          </w:tcPr>
          <w:p w14:paraId="73042B13" w14:textId="08CA62BF"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w:t>
            </w:r>
            <w:r w:rsidR="00B707E6">
              <w:rPr>
                <w:rFonts w:ascii="Arial" w:hAnsi="Arial" w:cs="Arial"/>
              </w:rPr>
              <w:t>aVaI</w:t>
            </w:r>
            <w:proofErr w:type="spellEnd"/>
            <w:r w:rsidR="00B707E6">
              <w:rPr>
                <w:rFonts w:ascii="Arial" w:hAnsi="Arial" w:cs="Arial"/>
              </w:rPr>
              <w:t xml:space="preserve"> 2021+: Cíl 1 (1.</w:t>
            </w:r>
            <w:r w:rsidR="00081701">
              <w:rPr>
                <w:rFonts w:ascii="Arial" w:hAnsi="Arial" w:cs="Arial"/>
              </w:rPr>
              <w:t>9</w:t>
            </w:r>
            <w:r w:rsidR="00B707E6">
              <w:rPr>
                <w:rFonts w:ascii="Arial" w:hAnsi="Arial" w:cs="Arial"/>
              </w:rPr>
              <w:t>) a dále Cíle 2, 3, 4, 5</w:t>
            </w:r>
          </w:p>
        </w:tc>
      </w:tr>
      <w:tr w:rsidR="00C26EBA" w:rsidRPr="00C10C54" w14:paraId="6BBCA1F9" w14:textId="77777777" w:rsidTr="00E274B7">
        <w:tc>
          <w:tcPr>
            <w:tcW w:w="5000" w:type="pct"/>
          </w:tcPr>
          <w:p w14:paraId="40893B81"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3E9EC3B2" w14:textId="77777777" w:rsidR="00C26EBA" w:rsidRPr="00C10C54"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1E187D9" w14:textId="77777777" w:rsidTr="00E274B7">
        <w:tc>
          <w:tcPr>
            <w:tcW w:w="5000" w:type="pct"/>
            <w:vAlign w:val="center"/>
          </w:tcPr>
          <w:p w14:paraId="6BC64F6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9: </w:t>
            </w:r>
            <w:r w:rsidRPr="00C10C54">
              <w:rPr>
                <w:rFonts w:ascii="Arial" w:hAnsi="Arial" w:cs="Arial"/>
              </w:rPr>
              <w:tab/>
            </w:r>
            <w:r w:rsidRPr="00C10C54">
              <w:rPr>
                <w:rFonts w:ascii="Arial" w:hAnsi="Arial" w:cs="Arial"/>
                <w:b/>
              </w:rPr>
              <w:t xml:space="preserve">Vytvoření Koncepce </w:t>
            </w:r>
            <w:r>
              <w:rPr>
                <w:rFonts w:ascii="Arial" w:hAnsi="Arial" w:cs="Arial"/>
                <w:b/>
              </w:rPr>
              <w:t xml:space="preserve">podpory </w:t>
            </w:r>
            <w:r w:rsidRPr="00C10C54">
              <w:rPr>
                <w:rFonts w:ascii="Arial" w:hAnsi="Arial" w:cs="Arial"/>
                <w:b/>
              </w:rPr>
              <w:t xml:space="preserve">ochrany </w:t>
            </w:r>
            <w:r>
              <w:rPr>
                <w:rFonts w:ascii="Arial" w:hAnsi="Arial" w:cs="Arial"/>
                <w:b/>
              </w:rPr>
              <w:t>průmyslového</w:t>
            </w:r>
            <w:r w:rsidRPr="00C10C54">
              <w:rPr>
                <w:rFonts w:ascii="Arial" w:hAnsi="Arial" w:cs="Arial"/>
                <w:b/>
              </w:rPr>
              <w:t xml:space="preserve"> vlastnictví </w:t>
            </w:r>
          </w:p>
        </w:tc>
      </w:tr>
      <w:tr w:rsidR="00C26EBA" w:rsidRPr="00C10C54" w14:paraId="664C4C62" w14:textId="77777777" w:rsidTr="00E274B7">
        <w:tc>
          <w:tcPr>
            <w:tcW w:w="5000" w:type="pct"/>
            <w:vAlign w:val="center"/>
          </w:tcPr>
          <w:p w14:paraId="342570D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1B67B0B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Vytvoření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zejména patentů a následná realizace opatření odstraní (resp. výrazně sníží) identifikované příčiny </w:t>
            </w:r>
            <w:r>
              <w:rPr>
                <w:rFonts w:ascii="Arial" w:hAnsi="Arial" w:cs="Arial"/>
              </w:rPr>
              <w:t xml:space="preserve">v </w:t>
            </w:r>
            <w:r w:rsidRPr="00C10C54">
              <w:rPr>
                <w:rFonts w:ascii="Arial" w:hAnsi="Arial" w:cs="Arial"/>
              </w:rPr>
              <w:t xml:space="preserve">analytické části nedostatečného využívání práv </w:t>
            </w:r>
            <w:r>
              <w:rPr>
                <w:rFonts w:ascii="Arial" w:hAnsi="Arial" w:cs="Arial"/>
              </w:rPr>
              <w:t>průmyslového</w:t>
            </w:r>
            <w:r w:rsidRPr="00C10C54">
              <w:rPr>
                <w:rFonts w:ascii="Arial" w:hAnsi="Arial" w:cs="Arial"/>
              </w:rPr>
              <w:t xml:space="preserve"> vlastnictví, a to zejména: </w:t>
            </w:r>
          </w:p>
          <w:p w14:paraId="73F4366C"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zvýšení povědomí o ochraně </w:t>
            </w:r>
            <w:r>
              <w:rPr>
                <w:rFonts w:ascii="Arial" w:hAnsi="Arial" w:cs="Arial"/>
              </w:rPr>
              <w:t>průmyslového</w:t>
            </w:r>
            <w:r w:rsidRPr="00C10C54">
              <w:rPr>
                <w:rFonts w:ascii="Arial" w:hAnsi="Arial" w:cs="Arial"/>
              </w:rPr>
              <w:t xml:space="preserve"> vlastnictví ve vzdělávacím systému,</w:t>
            </w:r>
          </w:p>
          <w:p w14:paraId="7AD8BF6C" w14:textId="170DD8C0"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zvýš</w:t>
            </w:r>
            <w:r>
              <w:rPr>
                <w:rFonts w:ascii="Arial" w:hAnsi="Arial" w:cs="Arial"/>
              </w:rPr>
              <w:t>ení</w:t>
            </w:r>
            <w:r w:rsidRPr="00C10C54">
              <w:rPr>
                <w:rFonts w:ascii="Arial" w:hAnsi="Arial" w:cs="Arial"/>
              </w:rPr>
              <w:t xml:space="preserve"> povědomí o ochraně </w:t>
            </w:r>
            <w:r>
              <w:rPr>
                <w:rFonts w:ascii="Arial" w:hAnsi="Arial" w:cs="Arial"/>
              </w:rPr>
              <w:t>průmyslového</w:t>
            </w:r>
            <w:r w:rsidR="00015980">
              <w:rPr>
                <w:rFonts w:ascii="Arial" w:hAnsi="Arial" w:cs="Arial"/>
              </w:rPr>
              <w:t xml:space="preserve"> </w:t>
            </w:r>
            <w:r w:rsidRPr="00C10C54">
              <w:rPr>
                <w:rFonts w:ascii="Arial" w:hAnsi="Arial" w:cs="Arial"/>
              </w:rPr>
              <w:t xml:space="preserve">vlastnictví </w:t>
            </w:r>
            <w:r>
              <w:rPr>
                <w:rFonts w:ascii="Arial" w:hAnsi="Arial" w:cs="Arial"/>
              </w:rPr>
              <w:t>v aplikační sféře</w:t>
            </w:r>
            <w:r w:rsidRPr="00C10C54">
              <w:rPr>
                <w:rFonts w:ascii="Arial" w:hAnsi="Arial" w:cs="Arial"/>
              </w:rPr>
              <w:t>,</w:t>
            </w:r>
          </w:p>
          <w:p w14:paraId="68348B8B"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nastavení podmínek pro výzkumné organizace tak, aby byla dostatečně motivována k efektivní licenční politice,</w:t>
            </w:r>
          </w:p>
          <w:p w14:paraId="42DA3055" w14:textId="77777777" w:rsidR="00C26EBA"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nastavení motivace výzkumných organizací pro transfer technologií,</w:t>
            </w:r>
          </w:p>
          <w:p w14:paraId="477D08BE"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využívání patentových informací při formulaci vědeckých, výzkumných a inovativních záměrů,</w:t>
            </w:r>
          </w:p>
          <w:p w14:paraId="22C52F07" w14:textId="573AF3E8" w:rsidR="00C26EBA" w:rsidRPr="00C10C54" w:rsidRDefault="002F3FA7"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 xml:space="preserve">v relevantních oborech </w:t>
            </w:r>
            <w:r w:rsidR="00C26EBA" w:rsidRPr="00C10C54">
              <w:rPr>
                <w:rFonts w:ascii="Arial" w:hAnsi="Arial" w:cs="Arial"/>
              </w:rPr>
              <w:t>zavedení patentové rešerše v návrzích projektů,</w:t>
            </w:r>
          </w:p>
          <w:p w14:paraId="01A9D665" w14:textId="0BABDFCE" w:rsidR="00C26EBA"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využívání patentových informací </w:t>
            </w:r>
            <w:r w:rsidR="002F3FA7">
              <w:rPr>
                <w:rFonts w:ascii="Arial" w:hAnsi="Arial" w:cs="Arial"/>
              </w:rPr>
              <w:t>ve všech fázích posuzování</w:t>
            </w:r>
            <w:r w:rsidRPr="00C10C54">
              <w:rPr>
                <w:rFonts w:ascii="Arial" w:hAnsi="Arial" w:cs="Arial"/>
              </w:rPr>
              <w:t xml:space="preserve"> programů a projektů </w:t>
            </w:r>
            <w:r>
              <w:rPr>
                <w:rFonts w:ascii="Arial" w:hAnsi="Arial" w:cs="Arial"/>
              </w:rPr>
              <w:lastRenderedPageBreak/>
              <w:t xml:space="preserve">financovaných </w:t>
            </w:r>
            <w:r w:rsidRPr="00C10C54">
              <w:rPr>
                <w:rFonts w:ascii="Arial" w:hAnsi="Arial" w:cs="Arial"/>
              </w:rPr>
              <w:t xml:space="preserve">z veřejných prostředků, </w:t>
            </w:r>
          </w:p>
          <w:p w14:paraId="6B9292AB" w14:textId="71492ED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B75E3">
              <w:rPr>
                <w:rFonts w:ascii="Arial" w:hAnsi="Arial" w:cs="Arial"/>
              </w:rPr>
              <w:t xml:space="preserve">definování druhů výsledků </w:t>
            </w:r>
            <w:proofErr w:type="spellStart"/>
            <w:r w:rsidRPr="00CB75E3">
              <w:rPr>
                <w:rFonts w:ascii="Arial" w:hAnsi="Arial" w:cs="Arial"/>
              </w:rPr>
              <w:t>VaVaI</w:t>
            </w:r>
            <w:proofErr w:type="spellEnd"/>
            <w:r w:rsidRPr="00CB75E3">
              <w:rPr>
                <w:rFonts w:ascii="Arial" w:hAnsi="Arial" w:cs="Arial"/>
              </w:rPr>
              <w:t xml:space="preserve"> tak, aby za prostředky státu nebyly výsledky výzkumu registrovány k neefektivní průmyslové ochraně (vhodné zahrnout mezi výsledky přihlášku PCT, naopak výsledek užitný vzor je neefektivní)</w:t>
            </w:r>
            <w:r>
              <w:rPr>
                <w:rFonts w:ascii="Arial" w:hAnsi="Arial" w:cs="Arial"/>
              </w:rPr>
              <w:t>,</w:t>
            </w:r>
          </w:p>
          <w:p w14:paraId="711189E1"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kontinuální zohledňování ochrany </w:t>
            </w:r>
            <w:r>
              <w:rPr>
                <w:rFonts w:ascii="Arial" w:hAnsi="Arial" w:cs="Arial"/>
              </w:rPr>
              <w:t>průmyslového</w:t>
            </w:r>
            <w:r w:rsidRPr="00C10C54">
              <w:rPr>
                <w:rFonts w:ascii="Arial" w:hAnsi="Arial" w:cs="Arial"/>
              </w:rPr>
              <w:t xml:space="preserve"> vlastnictví při definování cílů a opatření ve strategických a koncepčních dokumentech, </w:t>
            </w:r>
          </w:p>
          <w:p w14:paraId="48E3675C"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zajištění dostatečné odbornosti specialistů na </w:t>
            </w:r>
            <w:r>
              <w:rPr>
                <w:rFonts w:ascii="Arial" w:hAnsi="Arial" w:cs="Arial"/>
              </w:rPr>
              <w:t>průmyslové</w:t>
            </w:r>
            <w:r w:rsidRPr="00C10C54">
              <w:rPr>
                <w:rFonts w:ascii="Arial" w:hAnsi="Arial" w:cs="Arial"/>
              </w:rPr>
              <w:t xml:space="preserve"> vlastnictví při formulování podmínek podpor k ochraně </w:t>
            </w:r>
            <w:r>
              <w:rPr>
                <w:rFonts w:ascii="Arial" w:hAnsi="Arial" w:cs="Arial"/>
              </w:rPr>
              <w:t>průmyslového</w:t>
            </w:r>
            <w:r w:rsidRPr="00C10C54">
              <w:rPr>
                <w:rFonts w:ascii="Arial" w:hAnsi="Arial" w:cs="Arial"/>
              </w:rPr>
              <w:t xml:space="preserve"> vlastnictví z veřejných zdrojů, </w:t>
            </w:r>
          </w:p>
          <w:p w14:paraId="2B716B2C" w14:textId="4CEE2F5E" w:rsidR="004C1F66" w:rsidRDefault="004C1F66"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evidence a propagace možností financování ochrany a správy průmyslového vlastnictví</w:t>
            </w:r>
          </w:p>
          <w:p w14:paraId="5ED713A9" w14:textId="34388D47" w:rsidR="004C1F66" w:rsidRPr="00C10C54" w:rsidRDefault="004C1F66" w:rsidP="00394B27">
            <w:pPr>
              <w:pStyle w:val="Odstavecseseznamem"/>
              <w:numPr>
                <w:ilvl w:val="0"/>
                <w:numId w:val="10"/>
              </w:numPr>
              <w:spacing w:before="60" w:after="0" w:line="288" w:lineRule="auto"/>
              <w:ind w:left="284" w:hanging="284"/>
              <w:jc w:val="both"/>
              <w:rPr>
                <w:rFonts w:ascii="Arial" w:hAnsi="Arial" w:cs="Arial"/>
              </w:rPr>
            </w:pPr>
            <w:r>
              <w:rPr>
                <w:rFonts w:ascii="Arial" w:hAnsi="Arial" w:cs="Arial"/>
              </w:rPr>
              <w:t xml:space="preserve">přítomnost zodpovědné osoby na ochranu průmyslového vlastnictví na každém resortu, kde administrují </w:t>
            </w:r>
            <w:proofErr w:type="spellStart"/>
            <w:r>
              <w:rPr>
                <w:rFonts w:ascii="Arial" w:hAnsi="Arial" w:cs="Arial"/>
              </w:rPr>
              <w:t>VaVaI</w:t>
            </w:r>
            <w:proofErr w:type="spellEnd"/>
            <w:r w:rsidR="00A41877">
              <w:rPr>
                <w:rFonts w:ascii="Arial" w:hAnsi="Arial" w:cs="Arial"/>
              </w:rPr>
              <w:t>,</w:t>
            </w:r>
          </w:p>
          <w:p w14:paraId="5701208B" w14:textId="77777777" w:rsidR="00C26EBA" w:rsidRPr="00C10C54" w:rsidRDefault="00C26EBA" w:rsidP="00394B27">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 xml:space="preserve">využití kompetence stávajících odborníků na </w:t>
            </w:r>
            <w:r>
              <w:rPr>
                <w:rFonts w:ascii="Arial" w:hAnsi="Arial" w:cs="Arial"/>
              </w:rPr>
              <w:t>průmyslové</w:t>
            </w:r>
            <w:r w:rsidRPr="00C10C54">
              <w:rPr>
                <w:rFonts w:ascii="Arial" w:hAnsi="Arial" w:cs="Arial"/>
              </w:rPr>
              <w:t xml:space="preserve"> vlastnictví v rámci státní správy.</w:t>
            </w:r>
          </w:p>
          <w:p w14:paraId="614A5274" w14:textId="77777777" w:rsidR="00C26EBA" w:rsidRPr="00C10C54" w:rsidRDefault="00C26EBA" w:rsidP="00E274B7">
            <w:pPr>
              <w:pStyle w:val="Odstavecseseznamem"/>
              <w:spacing w:before="60" w:after="0" w:line="288" w:lineRule="auto"/>
              <w:ind w:left="0"/>
              <w:jc w:val="both"/>
              <w:rPr>
                <w:rFonts w:ascii="Arial" w:hAnsi="Arial" w:cs="Arial"/>
              </w:rPr>
            </w:pPr>
            <w:r w:rsidRPr="00C10C54">
              <w:rPr>
                <w:rFonts w:ascii="Arial" w:hAnsi="Arial" w:cs="Arial"/>
              </w:rPr>
              <w:t xml:space="preserve">Problematika ochrany </w:t>
            </w:r>
            <w:r>
              <w:rPr>
                <w:rFonts w:ascii="Arial" w:hAnsi="Arial" w:cs="Arial"/>
              </w:rPr>
              <w:t>průmyslového</w:t>
            </w:r>
            <w:r w:rsidRPr="00C10C54">
              <w:rPr>
                <w:rFonts w:ascii="Arial" w:hAnsi="Arial" w:cs="Arial"/>
              </w:rPr>
              <w:t xml:space="preserve"> vlastnictví ve </w:t>
            </w:r>
            <w:proofErr w:type="spellStart"/>
            <w:r w:rsidRPr="00C10C54">
              <w:rPr>
                <w:rFonts w:ascii="Arial" w:hAnsi="Arial" w:cs="Arial"/>
              </w:rPr>
              <w:t>VaV</w:t>
            </w:r>
            <w:proofErr w:type="spellEnd"/>
            <w:r w:rsidRPr="00C10C54">
              <w:rPr>
                <w:rFonts w:ascii="Arial" w:hAnsi="Arial" w:cs="Arial"/>
              </w:rPr>
              <w:t xml:space="preserve"> je přehledně shrnuta v následujícím schématu:</w:t>
            </w:r>
          </w:p>
          <w:p w14:paraId="7B4A23CC" w14:textId="77777777" w:rsidR="00C26EBA" w:rsidRPr="00C10C54" w:rsidRDefault="00C26EBA" w:rsidP="00E274B7">
            <w:pPr>
              <w:pStyle w:val="Odstavecseseznamem"/>
              <w:spacing w:before="60" w:after="0" w:line="288" w:lineRule="auto"/>
              <w:ind w:left="0"/>
              <w:jc w:val="both"/>
            </w:pPr>
            <w:r>
              <w:rPr>
                <w:noProof/>
                <w:color w:val="000000"/>
                <w:lang w:eastAsia="cs-CZ"/>
              </w:rPr>
              <w:drawing>
                <wp:inline distT="0" distB="0" distL="0" distR="0" wp14:anchorId="0DC8C315" wp14:editId="69F0BE44">
                  <wp:extent cx="5734050" cy="41433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734050" cy="4143375"/>
                          </a:xfrm>
                          <a:prstGeom prst="rect">
                            <a:avLst/>
                          </a:prstGeom>
                          <a:ln/>
                        </pic:spPr>
                      </pic:pic>
                    </a:graphicData>
                  </a:graphic>
                </wp:inline>
              </w:drawing>
            </w:r>
          </w:p>
        </w:tc>
      </w:tr>
      <w:tr w:rsidR="00C26EBA" w:rsidRPr="00C10C54" w14:paraId="54934B3B" w14:textId="77777777" w:rsidTr="00E274B7">
        <w:tc>
          <w:tcPr>
            <w:tcW w:w="5000" w:type="pct"/>
            <w:vAlign w:val="center"/>
          </w:tcPr>
          <w:p w14:paraId="181B2E6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65D12234"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2021 - předložení návrhu Koncepce ochrany </w:t>
            </w:r>
            <w:r>
              <w:rPr>
                <w:rFonts w:ascii="Arial" w:hAnsi="Arial" w:cs="Arial"/>
              </w:rPr>
              <w:t>průmyslového</w:t>
            </w:r>
            <w:r w:rsidRPr="00C10C54">
              <w:rPr>
                <w:rFonts w:ascii="Arial" w:hAnsi="Arial" w:cs="Arial"/>
              </w:rPr>
              <w:t xml:space="preserve"> vlastnictví vládě ČR ke schválení</w:t>
            </w:r>
          </w:p>
          <w:p w14:paraId="231A027A"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2021 – 2025 - realizace opatření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w:t>
            </w:r>
          </w:p>
          <w:p w14:paraId="37DDD724" w14:textId="77777777" w:rsidR="00C26EBA" w:rsidRPr="00C10C54" w:rsidRDefault="00C26EBA" w:rsidP="00394B27">
            <w:pPr>
              <w:pStyle w:val="Odstavecseseznamem"/>
              <w:numPr>
                <w:ilvl w:val="0"/>
                <w:numId w:val="9"/>
              </w:numPr>
              <w:spacing w:before="60" w:after="0" w:line="288" w:lineRule="auto"/>
              <w:contextualSpacing w:val="0"/>
              <w:jc w:val="both"/>
              <w:rPr>
                <w:rFonts w:ascii="Arial" w:hAnsi="Arial" w:cs="Arial"/>
              </w:rPr>
            </w:pPr>
            <w:r w:rsidRPr="00C10C54">
              <w:rPr>
                <w:rFonts w:ascii="Arial" w:hAnsi="Arial" w:cs="Arial"/>
              </w:rPr>
              <w:t xml:space="preserve">2026 – vyhodnocení opatření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vlastnictví </w:t>
            </w:r>
          </w:p>
        </w:tc>
      </w:tr>
      <w:tr w:rsidR="00C26EBA" w:rsidRPr="00C10C54" w14:paraId="465492D1" w14:textId="77777777" w:rsidTr="00E274B7">
        <w:tc>
          <w:tcPr>
            <w:tcW w:w="5000" w:type="pct"/>
            <w:vAlign w:val="center"/>
          </w:tcPr>
          <w:p w14:paraId="31B9F76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ÚPV</w:t>
            </w:r>
          </w:p>
        </w:tc>
      </w:tr>
      <w:tr w:rsidR="00C26EBA" w:rsidRPr="00C10C54" w14:paraId="1D89603C" w14:textId="77777777" w:rsidTr="00E274B7">
        <w:tc>
          <w:tcPr>
            <w:tcW w:w="5000" w:type="pct"/>
            <w:vAlign w:val="center"/>
          </w:tcPr>
          <w:p w14:paraId="35912D73"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r w:rsidR="00724B6A">
              <w:rPr>
                <w:rFonts w:ascii="Arial" w:hAnsi="Arial" w:cs="Arial"/>
              </w:rPr>
              <w:t>---</w:t>
            </w:r>
          </w:p>
        </w:tc>
      </w:tr>
      <w:tr w:rsidR="00C26EBA" w:rsidRPr="00C10C54" w14:paraId="2385373E" w14:textId="77777777" w:rsidTr="00E274B7">
        <w:tc>
          <w:tcPr>
            <w:tcW w:w="5000" w:type="pct"/>
            <w:vAlign w:val="center"/>
          </w:tcPr>
          <w:p w14:paraId="3A3D8DE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679A1EB" w14:textId="48177539" w:rsidR="00C26EBA" w:rsidRPr="00335835" w:rsidRDefault="00C26EBA" w:rsidP="00335835">
            <w:pPr>
              <w:pStyle w:val="Odstavecseseznamem"/>
              <w:numPr>
                <w:ilvl w:val="0"/>
                <w:numId w:val="7"/>
              </w:numPr>
              <w:spacing w:before="60" w:after="0" w:line="288" w:lineRule="auto"/>
              <w:ind w:right="-144"/>
              <w:jc w:val="both"/>
              <w:rPr>
                <w:rFonts w:ascii="Arial" w:hAnsi="Arial" w:cs="Arial"/>
              </w:rPr>
            </w:pPr>
            <w:r w:rsidRPr="00C10C54">
              <w:rPr>
                <w:rFonts w:ascii="Arial" w:hAnsi="Arial" w:cs="Arial"/>
              </w:rPr>
              <w:lastRenderedPageBreak/>
              <w:t xml:space="preserve">binární - schválení Koncepce </w:t>
            </w:r>
            <w:r>
              <w:rPr>
                <w:rFonts w:ascii="Arial" w:hAnsi="Arial" w:cs="Arial"/>
              </w:rPr>
              <w:t xml:space="preserve">podpory </w:t>
            </w:r>
            <w:r w:rsidRPr="00C10C54">
              <w:rPr>
                <w:rFonts w:ascii="Arial" w:hAnsi="Arial" w:cs="Arial"/>
              </w:rPr>
              <w:t xml:space="preserve">ochrany </w:t>
            </w:r>
            <w:r>
              <w:rPr>
                <w:rFonts w:ascii="Arial" w:hAnsi="Arial" w:cs="Arial"/>
              </w:rPr>
              <w:t>průmyslového</w:t>
            </w:r>
            <w:r w:rsidRPr="00C10C54">
              <w:rPr>
                <w:rFonts w:ascii="Arial" w:hAnsi="Arial" w:cs="Arial"/>
              </w:rPr>
              <w:t xml:space="preserve"> vlastn</w:t>
            </w:r>
            <w:r w:rsidR="00335835">
              <w:rPr>
                <w:rFonts w:ascii="Arial" w:hAnsi="Arial" w:cs="Arial"/>
              </w:rPr>
              <w:t xml:space="preserve">ictví RVVI a vládou </w:t>
            </w:r>
            <w:r w:rsidRPr="00335835">
              <w:rPr>
                <w:rFonts w:ascii="Arial" w:hAnsi="Arial" w:cs="Arial"/>
              </w:rPr>
              <w:t>ČR</w:t>
            </w:r>
          </w:p>
          <w:p w14:paraId="6345ADC1" w14:textId="14C22185" w:rsidR="00C26EBA" w:rsidRPr="00C10C54" w:rsidRDefault="004C1F66" w:rsidP="00394B27">
            <w:pPr>
              <w:pStyle w:val="Odstavecseseznamem"/>
              <w:numPr>
                <w:ilvl w:val="0"/>
                <w:numId w:val="7"/>
              </w:numPr>
              <w:spacing w:before="60" w:after="0" w:line="288" w:lineRule="auto"/>
              <w:ind w:right="-144"/>
              <w:rPr>
                <w:rFonts w:ascii="Arial" w:hAnsi="Arial" w:cs="Arial"/>
              </w:rPr>
            </w:pPr>
            <w:del w:id="272" w:author="Autor">
              <w:r w:rsidDel="007F6D50">
                <w:rPr>
                  <w:rFonts w:ascii="Arial" w:hAnsi="Arial" w:cs="Arial"/>
                </w:rPr>
                <w:delText>zvýšen</w:delText>
              </w:r>
              <w:r w:rsidR="005235F9" w:rsidDel="007F6D50">
                <w:rPr>
                  <w:rFonts w:ascii="Arial" w:hAnsi="Arial" w:cs="Arial"/>
                </w:rPr>
                <w:delText>í</w:delText>
              </w:r>
              <w:r w:rsidDel="007F6D50">
                <w:rPr>
                  <w:rFonts w:ascii="Arial" w:hAnsi="Arial" w:cs="Arial"/>
                </w:rPr>
                <w:delText xml:space="preserve"> </w:delText>
              </w:r>
            </w:del>
            <w:r>
              <w:rPr>
                <w:rFonts w:ascii="Arial" w:hAnsi="Arial" w:cs="Arial"/>
              </w:rPr>
              <w:t>poč</w:t>
            </w:r>
            <w:ins w:id="273" w:author="Autor">
              <w:r w:rsidR="007F6D50">
                <w:rPr>
                  <w:rFonts w:ascii="Arial" w:hAnsi="Arial" w:cs="Arial"/>
                </w:rPr>
                <w:t>et</w:t>
              </w:r>
            </w:ins>
            <w:del w:id="274" w:author="Autor">
              <w:r w:rsidDel="007F6D50">
                <w:rPr>
                  <w:rFonts w:ascii="Arial" w:hAnsi="Arial" w:cs="Arial"/>
                </w:rPr>
                <w:delText>tu</w:delText>
              </w:r>
            </w:del>
            <w:r>
              <w:rPr>
                <w:rFonts w:ascii="Arial" w:hAnsi="Arial" w:cs="Arial"/>
              </w:rPr>
              <w:t xml:space="preserve"> přihlášek </w:t>
            </w:r>
            <w:r w:rsidR="001730E6">
              <w:rPr>
                <w:rFonts w:ascii="Arial" w:hAnsi="Arial" w:cs="Arial"/>
              </w:rPr>
              <w:t xml:space="preserve">patentů </w:t>
            </w:r>
            <w:r>
              <w:rPr>
                <w:rFonts w:ascii="Arial" w:hAnsi="Arial" w:cs="Arial"/>
              </w:rPr>
              <w:t>českých přihlašovatelů do EPO</w:t>
            </w:r>
          </w:p>
          <w:p w14:paraId="5052FCC6" w14:textId="768C956C" w:rsidR="004C1F66" w:rsidRPr="00C10C54" w:rsidRDefault="004C1F66" w:rsidP="00394B27">
            <w:pPr>
              <w:pStyle w:val="Odstavecseseznamem"/>
              <w:numPr>
                <w:ilvl w:val="0"/>
                <w:numId w:val="7"/>
              </w:numPr>
              <w:spacing w:before="60" w:after="0" w:line="288" w:lineRule="auto"/>
              <w:ind w:right="-144"/>
              <w:rPr>
                <w:rFonts w:ascii="Arial" w:hAnsi="Arial" w:cs="Arial"/>
              </w:rPr>
            </w:pPr>
            <w:del w:id="275" w:author="Autor">
              <w:r w:rsidDel="007F6D50">
                <w:rPr>
                  <w:rFonts w:ascii="Arial" w:hAnsi="Arial" w:cs="Arial"/>
                </w:rPr>
                <w:delText xml:space="preserve">zvýšení </w:delText>
              </w:r>
            </w:del>
            <w:r>
              <w:rPr>
                <w:rFonts w:ascii="Arial" w:hAnsi="Arial" w:cs="Arial"/>
              </w:rPr>
              <w:t>poč</w:t>
            </w:r>
            <w:ins w:id="276" w:author="Autor">
              <w:r w:rsidR="007F6D50">
                <w:rPr>
                  <w:rFonts w:ascii="Arial" w:hAnsi="Arial" w:cs="Arial"/>
                </w:rPr>
                <w:t>et</w:t>
              </w:r>
            </w:ins>
            <w:del w:id="277" w:author="Autor">
              <w:r w:rsidDel="007F6D50">
                <w:rPr>
                  <w:rFonts w:ascii="Arial" w:hAnsi="Arial" w:cs="Arial"/>
                </w:rPr>
                <w:delText>tu</w:delText>
              </w:r>
            </w:del>
            <w:r>
              <w:rPr>
                <w:rFonts w:ascii="Arial" w:hAnsi="Arial" w:cs="Arial"/>
              </w:rPr>
              <w:t xml:space="preserve"> </w:t>
            </w:r>
            <w:r w:rsidR="00EA091D">
              <w:rPr>
                <w:rFonts w:ascii="Arial" w:hAnsi="Arial" w:cs="Arial"/>
              </w:rPr>
              <w:t xml:space="preserve">přihlášek </w:t>
            </w:r>
            <w:r w:rsidR="001730E6">
              <w:rPr>
                <w:rFonts w:ascii="Arial" w:hAnsi="Arial" w:cs="Arial"/>
              </w:rPr>
              <w:t xml:space="preserve">českých patentů </w:t>
            </w:r>
            <w:r w:rsidR="00EA091D">
              <w:rPr>
                <w:rFonts w:ascii="Arial" w:hAnsi="Arial" w:cs="Arial"/>
              </w:rPr>
              <w:t>českých přihlašovatelů</w:t>
            </w:r>
          </w:p>
          <w:p w14:paraId="0327A8D9" w14:textId="30D3B8C9" w:rsidR="00C26EBA" w:rsidRPr="00C10C54" w:rsidRDefault="00C26EBA" w:rsidP="00394B27">
            <w:pPr>
              <w:pStyle w:val="Odstavecseseznamem"/>
              <w:numPr>
                <w:ilvl w:val="0"/>
                <w:numId w:val="7"/>
              </w:numPr>
              <w:spacing w:before="60" w:after="0" w:line="288" w:lineRule="auto"/>
              <w:ind w:right="-144"/>
              <w:rPr>
                <w:rFonts w:ascii="Arial" w:hAnsi="Arial" w:cs="Arial"/>
              </w:rPr>
            </w:pPr>
            <w:del w:id="278" w:author="Autor">
              <w:r w:rsidRPr="00C10C54" w:rsidDel="007F6D50">
                <w:rPr>
                  <w:rFonts w:ascii="Arial" w:hAnsi="Arial" w:cs="Arial"/>
                </w:rPr>
                <w:delText xml:space="preserve">zvýšení </w:delText>
              </w:r>
            </w:del>
            <w:r w:rsidRPr="00C10C54">
              <w:rPr>
                <w:rFonts w:ascii="Arial" w:hAnsi="Arial" w:cs="Arial"/>
              </w:rPr>
              <w:t>relativní</w:t>
            </w:r>
            <w:del w:id="279" w:author="Autor">
              <w:r w:rsidRPr="00C10C54" w:rsidDel="007F6D50">
                <w:rPr>
                  <w:rFonts w:ascii="Arial" w:hAnsi="Arial" w:cs="Arial"/>
                </w:rPr>
                <w:delText>ho</w:delText>
              </w:r>
            </w:del>
            <w:r w:rsidRPr="00C10C54">
              <w:rPr>
                <w:rFonts w:ascii="Arial" w:hAnsi="Arial" w:cs="Arial"/>
              </w:rPr>
              <w:t xml:space="preserve"> podíl</w:t>
            </w:r>
            <w:del w:id="280" w:author="Autor">
              <w:r w:rsidRPr="00C10C54" w:rsidDel="007F6D50">
                <w:rPr>
                  <w:rFonts w:ascii="Arial" w:hAnsi="Arial" w:cs="Arial"/>
                </w:rPr>
                <w:delText>u</w:delText>
              </w:r>
            </w:del>
            <w:r w:rsidRPr="00C10C54">
              <w:rPr>
                <w:rFonts w:ascii="Arial" w:hAnsi="Arial" w:cs="Arial"/>
              </w:rPr>
              <w:t xml:space="preserve"> využití </w:t>
            </w:r>
            <w:r>
              <w:rPr>
                <w:rFonts w:ascii="Arial" w:hAnsi="Arial" w:cs="Arial"/>
              </w:rPr>
              <w:t>průmyslově</w:t>
            </w:r>
            <w:r w:rsidRPr="00C10C54">
              <w:rPr>
                <w:rFonts w:ascii="Arial" w:hAnsi="Arial" w:cs="Arial"/>
              </w:rPr>
              <w:t xml:space="preserve"> chráněných výsledků aplikované</w:t>
            </w:r>
            <w:r w:rsidR="009811FC">
              <w:rPr>
                <w:rFonts w:ascii="Arial" w:hAnsi="Arial" w:cs="Arial"/>
              </w:rPr>
              <w:t xml:space="preserve">ho výzkumu </w:t>
            </w:r>
            <w:r w:rsidRPr="00C10C54">
              <w:rPr>
                <w:rFonts w:ascii="Arial" w:hAnsi="Arial" w:cs="Arial"/>
              </w:rPr>
              <w:t>(prodej licencí apod.)</w:t>
            </w:r>
          </w:p>
        </w:tc>
      </w:tr>
      <w:tr w:rsidR="00C26EBA" w:rsidRPr="00C10C54" w14:paraId="00976823" w14:textId="77777777" w:rsidTr="00E274B7">
        <w:tc>
          <w:tcPr>
            <w:tcW w:w="5000" w:type="pct"/>
            <w:vAlign w:val="center"/>
          </w:tcPr>
          <w:p w14:paraId="48A51806" w14:textId="0FE59490"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1 (1.</w:t>
            </w:r>
            <w:r w:rsidR="00081701">
              <w:rPr>
                <w:rFonts w:ascii="Arial" w:hAnsi="Arial" w:cs="Arial"/>
              </w:rPr>
              <w:t>10</w:t>
            </w:r>
            <w:r w:rsidRPr="00C10C54">
              <w:rPr>
                <w:rFonts w:ascii="Arial" w:hAnsi="Arial" w:cs="Arial"/>
              </w:rPr>
              <w:t>)</w:t>
            </w:r>
          </w:p>
        </w:tc>
      </w:tr>
      <w:tr w:rsidR="00C26EBA" w:rsidRPr="00C10C54" w14:paraId="72C8C8FA" w14:textId="77777777" w:rsidTr="00E274B7">
        <w:tc>
          <w:tcPr>
            <w:tcW w:w="5000" w:type="pct"/>
            <w:vAlign w:val="center"/>
          </w:tcPr>
          <w:p w14:paraId="4B82C4E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1BD31C2E"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1887E9C" w14:textId="77777777" w:rsidTr="00E274B7">
        <w:tc>
          <w:tcPr>
            <w:tcW w:w="5000" w:type="pct"/>
          </w:tcPr>
          <w:p w14:paraId="0CECBFD8" w14:textId="76D3A52F" w:rsidR="00C26EBA" w:rsidRPr="00C10C54" w:rsidRDefault="00C26EBA" w:rsidP="001C5626">
            <w:pPr>
              <w:spacing w:before="60" w:after="0" w:line="288" w:lineRule="auto"/>
              <w:ind w:left="1418" w:hanging="1418"/>
              <w:jc w:val="both"/>
              <w:rPr>
                <w:rFonts w:ascii="Arial" w:hAnsi="Arial" w:cs="Arial"/>
              </w:rPr>
            </w:pPr>
            <w:r w:rsidRPr="00C10C54">
              <w:rPr>
                <w:rFonts w:ascii="Arial" w:hAnsi="Arial" w:cs="Arial"/>
              </w:rPr>
              <w:t xml:space="preserve">Opatření 10: </w:t>
            </w:r>
            <w:r w:rsidRPr="00C10C54">
              <w:rPr>
                <w:rFonts w:ascii="Arial" w:hAnsi="Arial" w:cs="Arial"/>
              </w:rPr>
              <w:tab/>
            </w:r>
            <w:r w:rsidRPr="00C10C54">
              <w:rPr>
                <w:rFonts w:ascii="Arial" w:hAnsi="Arial" w:cs="Arial"/>
                <w:b/>
              </w:rPr>
              <w:t>Vytvoření prostředí pro růst motivace k výzkumné kariéře</w:t>
            </w:r>
            <w:r>
              <w:rPr>
                <w:rFonts w:ascii="Arial" w:hAnsi="Arial" w:cs="Arial"/>
                <w:b/>
              </w:rPr>
              <w:t xml:space="preserve"> </w:t>
            </w:r>
          </w:p>
        </w:tc>
      </w:tr>
      <w:tr w:rsidR="00C26EBA" w:rsidRPr="00C10C54" w14:paraId="0E21DE5C" w14:textId="77777777" w:rsidTr="00E274B7">
        <w:tc>
          <w:tcPr>
            <w:tcW w:w="5000" w:type="pct"/>
          </w:tcPr>
          <w:p w14:paraId="1C6E08E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81F5997" w14:textId="77777777" w:rsidR="00F55A40" w:rsidRDefault="00C26EBA" w:rsidP="00997748">
            <w:pPr>
              <w:spacing w:before="60" w:after="0" w:line="288" w:lineRule="auto"/>
              <w:jc w:val="both"/>
              <w:rPr>
                <w:ins w:id="281" w:author="Autor"/>
                <w:rFonts w:ascii="Arial" w:hAnsi="Arial" w:cs="Arial"/>
              </w:rPr>
            </w:pPr>
            <w:r w:rsidRPr="00C10C54">
              <w:rPr>
                <w:rFonts w:ascii="Arial" w:hAnsi="Arial" w:cs="Arial"/>
              </w:rPr>
              <w:t xml:space="preserve">Opatření je zaměřeno </w:t>
            </w:r>
            <w:ins w:id="282" w:author="Autor">
              <w:r w:rsidR="00997748">
                <w:rPr>
                  <w:rFonts w:ascii="Arial" w:hAnsi="Arial" w:cs="Arial"/>
                </w:rPr>
                <w:t xml:space="preserve">jednak </w:t>
              </w:r>
            </w:ins>
            <w:r w:rsidRPr="00C10C54">
              <w:rPr>
                <w:rFonts w:ascii="Arial" w:hAnsi="Arial" w:cs="Arial"/>
              </w:rPr>
              <w:t xml:space="preserve">na </w:t>
            </w:r>
            <w:ins w:id="283" w:author="Autor">
              <w:r w:rsidR="00997748" w:rsidRPr="00997748">
                <w:rPr>
                  <w:rFonts w:ascii="Arial" w:hAnsi="Arial" w:cs="Arial"/>
                </w:rPr>
                <w:t>podporu rozvoje profesních schopností a dovedností výzkumných pracovníků, jednak na zvýšení kvality jejich pracovních podmínek a uplatnění v rá</w:t>
              </w:r>
              <w:r w:rsidR="00997748">
                <w:rPr>
                  <w:rFonts w:ascii="Arial" w:hAnsi="Arial" w:cs="Arial"/>
                </w:rPr>
                <w:t>mci výzkumných organizací</w:t>
              </w:r>
              <w:r w:rsidR="00997748" w:rsidRPr="00997748">
                <w:rPr>
                  <w:rFonts w:ascii="Arial" w:hAnsi="Arial" w:cs="Arial"/>
                </w:rPr>
                <w:t>.</w:t>
              </w:r>
              <w:r w:rsidR="00997748">
                <w:rPr>
                  <w:rFonts w:ascii="Arial" w:hAnsi="Arial" w:cs="Arial"/>
                </w:rPr>
                <w:t xml:space="preserve"> </w:t>
              </w:r>
            </w:ins>
            <w:del w:id="284" w:author="Autor">
              <w:r w:rsidDel="00997748">
                <w:rPr>
                  <w:rFonts w:ascii="Arial" w:hAnsi="Arial" w:cs="Arial"/>
                </w:rPr>
                <w:delText xml:space="preserve">podmínky s dopadem na </w:delText>
              </w:r>
              <w:r w:rsidRPr="00C10C54" w:rsidDel="00997748">
                <w:rPr>
                  <w:rFonts w:ascii="Arial" w:hAnsi="Arial" w:cs="Arial"/>
                </w:rPr>
                <w:delText xml:space="preserve">zvýšení kvality výzkumných pracovníků prostřednictvím </w:delText>
              </w:r>
            </w:del>
            <w:ins w:id="285" w:author="Autor">
              <w:r w:rsidR="00997748" w:rsidRPr="00997748">
                <w:rPr>
                  <w:rFonts w:ascii="Arial" w:hAnsi="Arial" w:cs="Arial"/>
                </w:rPr>
                <w:t xml:space="preserve">Mezi podporovaná opatření například patří </w:t>
              </w:r>
            </w:ins>
            <w:r w:rsidRPr="00C10C54">
              <w:rPr>
                <w:rFonts w:ascii="Arial" w:hAnsi="Arial" w:cs="Arial"/>
              </w:rPr>
              <w:t>nastavení osobních rozvojových a kariérních plánů, rozvoj</w:t>
            </w:r>
            <w:del w:id="286" w:author="Autor">
              <w:r w:rsidRPr="00C10C54" w:rsidDel="00997748">
                <w:rPr>
                  <w:rFonts w:ascii="Arial" w:hAnsi="Arial" w:cs="Arial"/>
                </w:rPr>
                <w:delText>em</w:delText>
              </w:r>
            </w:del>
            <w:r w:rsidRPr="00C10C54">
              <w:rPr>
                <w:rFonts w:ascii="Arial" w:hAnsi="Arial" w:cs="Arial"/>
              </w:rPr>
              <w:t xml:space="preserve"> systémů dalšího vzdělávání a celoživotního učení. Zahrnuje kroky k rozvíjení potřebných dovedností a odborností v oblasti výzkumné i manažerské práce, týmové práce, umožňující rozvinout a prohloubit kooperaci s dalšími aktéry v oblasti </w:t>
            </w:r>
            <w:proofErr w:type="spellStart"/>
            <w:r w:rsidRPr="00C10C54">
              <w:rPr>
                <w:rFonts w:ascii="Arial" w:hAnsi="Arial" w:cs="Arial"/>
              </w:rPr>
              <w:t>VaVaI</w:t>
            </w:r>
            <w:proofErr w:type="spellEnd"/>
            <w:r w:rsidRPr="00C10C54">
              <w:rPr>
                <w:rFonts w:ascii="Arial" w:hAnsi="Arial" w:cs="Arial"/>
              </w:rPr>
              <w:t xml:space="preserve">. </w:t>
            </w:r>
            <w:r w:rsidR="009D0A48">
              <w:rPr>
                <w:rFonts w:ascii="Arial" w:hAnsi="Arial" w:cs="Arial"/>
              </w:rPr>
              <w:t xml:space="preserve">Opatření rovněž </w:t>
            </w:r>
            <w:r w:rsidR="009D0A48" w:rsidRPr="009D0A48">
              <w:rPr>
                <w:rFonts w:ascii="Arial" w:hAnsi="Arial" w:cs="Arial"/>
              </w:rPr>
              <w:t xml:space="preserve">podpoří rozvoj výzkumných organizací s cílem zvýšení transparentnosti </w:t>
            </w:r>
            <w:r w:rsidR="00BD4CBB">
              <w:rPr>
                <w:rFonts w:ascii="Arial" w:hAnsi="Arial" w:cs="Arial"/>
              </w:rPr>
              <w:t>a kvality vedení potenciálu lidí</w:t>
            </w:r>
            <w:r w:rsidR="009D0A48" w:rsidRPr="009D0A48">
              <w:rPr>
                <w:rFonts w:ascii="Arial" w:hAnsi="Arial" w:cs="Arial"/>
              </w:rPr>
              <w:t xml:space="preserve">. V rámci </w:t>
            </w:r>
            <w:del w:id="287" w:author="Autor">
              <w:r w:rsidR="009D0A48" w:rsidRPr="009D0A48" w:rsidDel="0055575D">
                <w:rPr>
                  <w:rFonts w:ascii="Arial" w:hAnsi="Arial" w:cs="Arial"/>
                </w:rPr>
                <w:delText xml:space="preserve">Evropských strukturálních a investičních </w:delText>
              </w:r>
            </w:del>
            <w:r w:rsidR="009D0A48" w:rsidRPr="009D0A48">
              <w:rPr>
                <w:rFonts w:ascii="Arial" w:hAnsi="Arial" w:cs="Arial"/>
              </w:rPr>
              <w:t xml:space="preserve">fondů </w:t>
            </w:r>
            <w:ins w:id="288" w:author="Autor">
              <w:r w:rsidR="0055575D">
                <w:rPr>
                  <w:rFonts w:ascii="Arial" w:hAnsi="Arial" w:cs="Arial"/>
                </w:rPr>
                <w:t xml:space="preserve">EU </w:t>
              </w:r>
            </w:ins>
            <w:r w:rsidR="009D0A48" w:rsidRPr="009D0A48">
              <w:rPr>
                <w:rFonts w:ascii="Arial" w:hAnsi="Arial" w:cs="Arial"/>
              </w:rPr>
              <w:t xml:space="preserve">budou alokovány prostředky mj. i na opatření, jakými jsou projekty strukturální změny, podpora zisku „HR Excellence in </w:t>
            </w:r>
            <w:proofErr w:type="spellStart"/>
            <w:r w:rsidR="009D0A48" w:rsidRPr="009D0A48">
              <w:rPr>
                <w:rFonts w:ascii="Arial" w:hAnsi="Arial" w:cs="Arial"/>
              </w:rPr>
              <w:t>Research</w:t>
            </w:r>
            <w:proofErr w:type="spellEnd"/>
            <w:r w:rsidR="009D0A48" w:rsidRPr="009D0A48">
              <w:rPr>
                <w:rFonts w:ascii="Arial" w:hAnsi="Arial" w:cs="Arial"/>
              </w:rPr>
              <w:t xml:space="preserve"> </w:t>
            </w:r>
            <w:proofErr w:type="spellStart"/>
            <w:r w:rsidR="009D0A48" w:rsidRPr="009D0A48">
              <w:rPr>
                <w:rFonts w:ascii="Arial" w:hAnsi="Arial" w:cs="Arial"/>
              </w:rPr>
              <w:t>Award</w:t>
            </w:r>
            <w:proofErr w:type="spellEnd"/>
            <w:r w:rsidR="009D0A48" w:rsidRPr="009D0A48">
              <w:rPr>
                <w:rFonts w:ascii="Arial" w:hAnsi="Arial" w:cs="Arial"/>
              </w:rPr>
              <w:t xml:space="preserve">“, </w:t>
            </w:r>
            <w:del w:id="289" w:author="Autor">
              <w:r w:rsidR="009D0A48" w:rsidRPr="009D0A48" w:rsidDel="001D2B6D">
                <w:rPr>
                  <w:rFonts w:ascii="Arial" w:hAnsi="Arial" w:cs="Arial"/>
                </w:rPr>
                <w:delText xml:space="preserve">plány </w:delText>
              </w:r>
            </w:del>
            <w:ins w:id="290" w:author="Autor">
              <w:r w:rsidR="001D2B6D">
                <w:rPr>
                  <w:rFonts w:ascii="Arial" w:hAnsi="Arial" w:cs="Arial"/>
                </w:rPr>
                <w:t xml:space="preserve">snižování </w:t>
              </w:r>
            </w:ins>
            <w:r w:rsidR="009D0A48" w:rsidRPr="009D0A48">
              <w:rPr>
                <w:rFonts w:ascii="Arial" w:hAnsi="Arial" w:cs="Arial"/>
              </w:rPr>
              <w:t>genderov</w:t>
            </w:r>
            <w:ins w:id="291" w:author="Autor">
              <w:r w:rsidR="001D2B6D">
                <w:rPr>
                  <w:rFonts w:ascii="Arial" w:hAnsi="Arial" w:cs="Arial"/>
                </w:rPr>
                <w:t>ých</w:t>
              </w:r>
            </w:ins>
            <w:del w:id="292" w:author="Autor">
              <w:r w:rsidR="009D0A48" w:rsidRPr="009D0A48" w:rsidDel="001D2B6D">
                <w:rPr>
                  <w:rFonts w:ascii="Arial" w:hAnsi="Arial" w:cs="Arial"/>
                </w:rPr>
                <w:delText>é</w:delText>
              </w:r>
            </w:del>
            <w:r w:rsidR="009D0A48" w:rsidRPr="009D0A48">
              <w:rPr>
                <w:rFonts w:ascii="Arial" w:hAnsi="Arial" w:cs="Arial"/>
              </w:rPr>
              <w:t xml:space="preserve"> </w:t>
            </w:r>
            <w:ins w:id="293" w:author="Autor">
              <w:r w:rsidR="001D2B6D">
                <w:rPr>
                  <w:rFonts w:ascii="Arial" w:hAnsi="Arial" w:cs="Arial"/>
                </w:rPr>
                <w:t>ne</w:t>
              </w:r>
            </w:ins>
            <w:r w:rsidR="009D0A48" w:rsidRPr="009D0A48">
              <w:rPr>
                <w:rFonts w:ascii="Arial" w:hAnsi="Arial" w:cs="Arial"/>
              </w:rPr>
              <w:t>rovnost</w:t>
            </w:r>
            <w:ins w:id="294" w:author="Autor">
              <w:r w:rsidR="001D2B6D">
                <w:rPr>
                  <w:rFonts w:ascii="Arial" w:hAnsi="Arial" w:cs="Arial"/>
                </w:rPr>
                <w:t>í</w:t>
              </w:r>
            </w:ins>
            <w:del w:id="295" w:author="Autor">
              <w:r w:rsidR="009D0A48" w:rsidRPr="009D0A48" w:rsidDel="001D2B6D">
                <w:rPr>
                  <w:rFonts w:ascii="Arial" w:hAnsi="Arial" w:cs="Arial"/>
                </w:rPr>
                <w:delText>i</w:delText>
              </w:r>
            </w:del>
            <w:ins w:id="296" w:author="Autor">
              <w:r w:rsidR="001D2B6D">
                <w:rPr>
                  <w:rFonts w:ascii="Arial" w:hAnsi="Arial" w:cs="Arial"/>
                </w:rPr>
                <w:t xml:space="preserve"> ve </w:t>
              </w:r>
              <w:proofErr w:type="spellStart"/>
              <w:r w:rsidR="001D2B6D">
                <w:rPr>
                  <w:rFonts w:ascii="Arial" w:hAnsi="Arial" w:cs="Arial"/>
                </w:rPr>
                <w:t>VaVaI</w:t>
              </w:r>
            </w:ins>
            <w:proofErr w:type="spellEnd"/>
            <w:del w:id="297" w:author="Autor">
              <w:r w:rsidR="009D0A48" w:rsidRPr="009D0A48" w:rsidDel="001D2B6D">
                <w:rPr>
                  <w:rFonts w:ascii="Arial" w:hAnsi="Arial" w:cs="Arial"/>
                </w:rPr>
                <w:delText>, včetně zajištění dostatečných personálních kapacit pro jejich vytvoření a implementaci a vzdělávání personálu</w:delText>
              </w:r>
            </w:del>
            <w:r w:rsidR="009D0A48" w:rsidRPr="009D0A48">
              <w:rPr>
                <w:rFonts w:ascii="Arial" w:hAnsi="Arial" w:cs="Arial"/>
              </w:rPr>
              <w:t xml:space="preserve">, </w:t>
            </w:r>
            <w:del w:id="298" w:author="Autor">
              <w:r w:rsidR="009D0A48" w:rsidRPr="009D0A48" w:rsidDel="001D2B6D">
                <w:rPr>
                  <w:rFonts w:ascii="Arial" w:hAnsi="Arial" w:cs="Arial"/>
                </w:rPr>
                <w:delText xml:space="preserve">podpora udržitelnosti vědeckých kariér </w:delText>
              </w:r>
            </w:del>
            <w:r w:rsidR="009D0A48" w:rsidRPr="009D0A48">
              <w:rPr>
                <w:rFonts w:ascii="Arial" w:hAnsi="Arial" w:cs="Arial"/>
              </w:rPr>
              <w:t>zlepšení</w:t>
            </w:r>
            <w:del w:id="299" w:author="Autor">
              <w:r w:rsidR="009D0A48" w:rsidRPr="009D0A48" w:rsidDel="001D2B6D">
                <w:rPr>
                  <w:rFonts w:ascii="Arial" w:hAnsi="Arial" w:cs="Arial"/>
                </w:rPr>
                <w:delText>m</w:delText>
              </w:r>
            </w:del>
            <w:r w:rsidR="009D0A48" w:rsidRPr="009D0A48">
              <w:rPr>
                <w:rFonts w:ascii="Arial" w:hAnsi="Arial" w:cs="Arial"/>
              </w:rPr>
              <w:t xml:space="preserve"> podmínek slučitelnosti rodinného a profesního života</w:t>
            </w:r>
            <w:del w:id="300" w:author="Autor">
              <w:r w:rsidR="009D0A48" w:rsidRPr="009D0A48" w:rsidDel="001D2B6D">
                <w:rPr>
                  <w:rFonts w:ascii="Arial" w:hAnsi="Arial" w:cs="Arial"/>
                </w:rPr>
                <w:delText xml:space="preserve"> (např. služby péče o děti mladší 3 let a seniory, návratové granty apod.)</w:delText>
              </w:r>
            </w:del>
            <w:ins w:id="301" w:author="Autor">
              <w:r w:rsidR="001D2B6D">
                <w:rPr>
                  <w:rFonts w:ascii="Arial" w:hAnsi="Arial" w:cs="Arial"/>
                </w:rPr>
                <w:t xml:space="preserve"> apod</w:t>
              </w:r>
            </w:ins>
            <w:r w:rsidR="009D0A48" w:rsidRPr="009D0A48">
              <w:rPr>
                <w:rFonts w:ascii="Arial" w:hAnsi="Arial" w:cs="Arial"/>
              </w:rPr>
              <w:t xml:space="preserve">. </w:t>
            </w:r>
            <w:r w:rsidRPr="00C10C54">
              <w:rPr>
                <w:rFonts w:ascii="Arial" w:hAnsi="Arial" w:cs="Arial"/>
              </w:rPr>
              <w:t xml:space="preserve">Opatření bude realizováváno prostřednictvím hodnocení výzkumných organizací jednotlivých poskytovatelů v souladu s Metodikou </w:t>
            </w:r>
            <w:ins w:id="302" w:author="Autor">
              <w:r w:rsidR="006C543A">
                <w:rPr>
                  <w:rFonts w:ascii="Arial" w:hAnsi="Arial" w:cs="Arial"/>
                </w:rPr>
                <w:t>20</w:t>
              </w:r>
            </w:ins>
            <w:r w:rsidRPr="00C10C54">
              <w:rPr>
                <w:rFonts w:ascii="Arial" w:hAnsi="Arial" w:cs="Arial"/>
              </w:rPr>
              <w:t xml:space="preserve">17+ v modulu 4 </w:t>
            </w:r>
            <w:proofErr w:type="spellStart"/>
            <w:r w:rsidRPr="00C10C54">
              <w:rPr>
                <w:rFonts w:ascii="Arial" w:hAnsi="Arial" w:cs="Arial"/>
              </w:rPr>
              <w:t>Viabilita</w:t>
            </w:r>
            <w:proofErr w:type="spellEnd"/>
            <w:r w:rsidRPr="00C10C54">
              <w:rPr>
                <w:rFonts w:ascii="Arial" w:hAnsi="Arial" w:cs="Arial"/>
              </w:rPr>
              <w:t>, pod</w:t>
            </w:r>
            <w:r w:rsidR="00BD4CBB">
              <w:rPr>
                <w:rFonts w:ascii="Arial" w:hAnsi="Arial" w:cs="Arial"/>
              </w:rPr>
              <w:t>le níž je rozvoj potenciálu lidí</w:t>
            </w:r>
            <w:r w:rsidRPr="00C10C54">
              <w:rPr>
                <w:rFonts w:ascii="Arial" w:hAnsi="Arial" w:cs="Arial"/>
              </w:rPr>
              <w:t xml:space="preserve"> jedním z kritérií komplexního hodnocení výzkumných organizací na úrovni poskytovatele.</w:t>
            </w:r>
          </w:p>
          <w:p w14:paraId="445864DA" w14:textId="15BCE3A1" w:rsidR="00543C25" w:rsidRPr="00C10C54" w:rsidRDefault="00543C25" w:rsidP="00997748">
            <w:pPr>
              <w:spacing w:before="60" w:after="0" w:line="288" w:lineRule="auto"/>
              <w:jc w:val="both"/>
              <w:rPr>
                <w:rFonts w:ascii="Arial" w:hAnsi="Arial" w:cs="Arial"/>
              </w:rPr>
            </w:pPr>
            <w:ins w:id="303" w:author="Autor">
              <w:r>
                <w:rPr>
                  <w:rFonts w:ascii="Arial" w:hAnsi="Arial" w:cs="Arial"/>
                </w:rPr>
                <w:t>K implementaci tohoto opatření se předpokládá i využití fondů EU.</w:t>
              </w:r>
            </w:ins>
          </w:p>
        </w:tc>
      </w:tr>
      <w:tr w:rsidR="00C26EBA" w:rsidRPr="00C10C54" w14:paraId="1C84D93F" w14:textId="77777777" w:rsidTr="00E274B7">
        <w:tc>
          <w:tcPr>
            <w:tcW w:w="5000" w:type="pct"/>
          </w:tcPr>
          <w:p w14:paraId="19A7C2C1" w14:textId="3CA49533" w:rsidR="00B7743B" w:rsidRPr="0029423D" w:rsidRDefault="00C26EBA" w:rsidP="0029423D">
            <w:pPr>
              <w:spacing w:before="60" w:after="0" w:line="288" w:lineRule="auto"/>
              <w:jc w:val="both"/>
              <w:rPr>
                <w:rFonts w:ascii="Arial" w:hAnsi="Arial" w:cs="Arial"/>
              </w:rPr>
            </w:pPr>
            <w:r w:rsidRPr="00C10C54">
              <w:rPr>
                <w:rFonts w:ascii="Arial" w:hAnsi="Arial" w:cs="Arial"/>
              </w:rPr>
              <w:t xml:space="preserve">Termíny realizace: </w:t>
            </w:r>
          </w:p>
          <w:p w14:paraId="1BE1F82E" w14:textId="77777777" w:rsidR="00C26EBA" w:rsidRPr="00D42937"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C10C54">
              <w:rPr>
                <w:rFonts w:ascii="Arial" w:hAnsi="Arial" w:cs="Arial"/>
              </w:rPr>
              <w:t>2021 – 2025 - průběžně (kompletní hodnocení výzkumných organizací včetně vysokých škol)</w:t>
            </w:r>
          </w:p>
          <w:p w14:paraId="46FABF2C" w14:textId="17C2BE6A" w:rsidR="00C26EBA" w:rsidRPr="00D42937" w:rsidRDefault="00C26EBA" w:rsidP="00394B27">
            <w:pPr>
              <w:pStyle w:val="Odstavecseseznamem"/>
              <w:numPr>
                <w:ilvl w:val="0"/>
                <w:numId w:val="27"/>
              </w:numPr>
              <w:spacing w:before="60" w:after="0" w:line="288" w:lineRule="auto"/>
              <w:ind w:left="426" w:hanging="426"/>
              <w:contextualSpacing w:val="0"/>
              <w:jc w:val="both"/>
              <w:rPr>
                <w:rFonts w:ascii="Arial" w:hAnsi="Arial" w:cs="Arial"/>
              </w:rPr>
            </w:pPr>
            <w:r w:rsidRPr="00C10C54">
              <w:rPr>
                <w:rFonts w:ascii="Arial" w:hAnsi="Arial" w:cs="Arial"/>
              </w:rPr>
              <w:t>2025 - vyh</w:t>
            </w:r>
            <w:r w:rsidR="00BD4CBB">
              <w:rPr>
                <w:rFonts w:ascii="Arial" w:hAnsi="Arial" w:cs="Arial"/>
              </w:rPr>
              <w:t>odnocení rozvoje potenciálu lidí</w:t>
            </w:r>
            <w:r w:rsidRPr="00C10C54">
              <w:rPr>
                <w:rFonts w:ascii="Arial" w:hAnsi="Arial" w:cs="Arial"/>
              </w:rPr>
              <w:t xml:space="preserve"> jako evaluační</w:t>
            </w:r>
            <w:ins w:id="304" w:author="Autor">
              <w:r w:rsidR="0040090D">
                <w:rPr>
                  <w:rFonts w:ascii="Arial" w:hAnsi="Arial" w:cs="Arial"/>
                </w:rPr>
                <w:t>ho</w:t>
              </w:r>
            </w:ins>
            <w:r w:rsidRPr="00C10C54">
              <w:rPr>
                <w:rFonts w:ascii="Arial" w:hAnsi="Arial" w:cs="Arial"/>
              </w:rPr>
              <w:t xml:space="preserve"> kritéria hodnocení výzkumných organizací pro účely poskytování institucionální podpory na dlouhodobý koncepční rozvoj</w:t>
            </w:r>
          </w:p>
        </w:tc>
      </w:tr>
      <w:tr w:rsidR="00C26EBA" w:rsidRPr="00C10C54" w14:paraId="1DE6D518" w14:textId="77777777" w:rsidTr="00E274B7">
        <w:tc>
          <w:tcPr>
            <w:tcW w:w="5000" w:type="pct"/>
          </w:tcPr>
          <w:p w14:paraId="2F8F0CB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Gesce: poskytovatelé podpory výzkumu, vývoje a inovací </w:t>
            </w:r>
          </w:p>
        </w:tc>
      </w:tr>
      <w:tr w:rsidR="00C26EBA" w:rsidRPr="00C10C54" w14:paraId="2D5896BB" w14:textId="77777777" w:rsidTr="00E274B7">
        <w:tc>
          <w:tcPr>
            <w:tcW w:w="5000" w:type="pct"/>
          </w:tcPr>
          <w:p w14:paraId="3B89B7AF"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C26EBA" w:rsidRPr="00C10C54" w14:paraId="2F9F9A2E" w14:textId="77777777" w:rsidTr="00E274B7">
        <w:tc>
          <w:tcPr>
            <w:tcW w:w="5000" w:type="pct"/>
          </w:tcPr>
          <w:p w14:paraId="3A9B5BD3" w14:textId="5451AA26" w:rsidR="00C26EBA" w:rsidRPr="00C10C54" w:rsidRDefault="00B51B4C" w:rsidP="00E274B7">
            <w:pPr>
              <w:spacing w:before="60" w:after="0" w:line="288" w:lineRule="auto"/>
              <w:jc w:val="both"/>
              <w:rPr>
                <w:rFonts w:ascii="Arial" w:hAnsi="Arial" w:cs="Arial"/>
              </w:rPr>
            </w:pPr>
            <w:r>
              <w:rPr>
                <w:rFonts w:ascii="Arial" w:hAnsi="Arial" w:cs="Arial"/>
              </w:rPr>
              <w:t>Indikátor</w:t>
            </w:r>
            <w:r w:rsidR="00C26EBA" w:rsidRPr="00C10C54">
              <w:rPr>
                <w:rFonts w:ascii="Arial" w:hAnsi="Arial" w:cs="Arial"/>
              </w:rPr>
              <w:t>:</w:t>
            </w:r>
          </w:p>
          <w:p w14:paraId="03BF78C9" w14:textId="77777777" w:rsidR="00997748" w:rsidRDefault="00C26EBA" w:rsidP="00997748">
            <w:pPr>
              <w:pStyle w:val="Odstavecseseznamem"/>
              <w:numPr>
                <w:ilvl w:val="0"/>
                <w:numId w:val="28"/>
              </w:numPr>
              <w:spacing w:before="60" w:after="0" w:line="288" w:lineRule="auto"/>
              <w:ind w:left="426" w:hanging="426"/>
              <w:contextualSpacing w:val="0"/>
              <w:jc w:val="both"/>
              <w:rPr>
                <w:rFonts w:ascii="Arial" w:hAnsi="Arial" w:cs="Arial"/>
              </w:rPr>
            </w:pPr>
            <w:del w:id="305" w:author="Autor">
              <w:r w:rsidDel="007F6D50">
                <w:rPr>
                  <w:rFonts w:ascii="Arial" w:hAnsi="Arial" w:cs="Arial"/>
                </w:rPr>
                <w:delText>n</w:delText>
              </w:r>
              <w:r w:rsidRPr="00C10C54" w:rsidDel="007F6D50">
                <w:rPr>
                  <w:rFonts w:ascii="Arial" w:hAnsi="Arial" w:cs="Arial"/>
                </w:rPr>
                <w:delText xml:space="preserve">árůst </w:delText>
              </w:r>
            </w:del>
            <w:r w:rsidRPr="00C10C54">
              <w:rPr>
                <w:rFonts w:ascii="Arial" w:hAnsi="Arial" w:cs="Arial"/>
              </w:rPr>
              <w:t>podíl</w:t>
            </w:r>
            <w:del w:id="306" w:author="Autor">
              <w:r w:rsidRPr="00C10C54" w:rsidDel="007F6D50">
                <w:rPr>
                  <w:rFonts w:ascii="Arial" w:hAnsi="Arial" w:cs="Arial"/>
                </w:rPr>
                <w:delText>u</w:delText>
              </w:r>
            </w:del>
            <w:r w:rsidRPr="00C10C54">
              <w:rPr>
                <w:rFonts w:ascii="Arial" w:hAnsi="Arial" w:cs="Arial"/>
              </w:rPr>
              <w:t xml:space="preserve"> výzkumných organizací vytvářejících prostředí pro růst motivace k výzkumné kariéře</w:t>
            </w:r>
          </w:p>
          <w:p w14:paraId="0AD4E504" w14:textId="77777777" w:rsidR="00997748" w:rsidRDefault="00997748" w:rsidP="00997748">
            <w:pPr>
              <w:pStyle w:val="Odstavecseseznamem"/>
              <w:numPr>
                <w:ilvl w:val="0"/>
                <w:numId w:val="28"/>
              </w:numPr>
              <w:spacing w:before="60" w:after="0" w:line="288" w:lineRule="auto"/>
              <w:ind w:left="426" w:hanging="426"/>
              <w:contextualSpacing w:val="0"/>
              <w:jc w:val="both"/>
              <w:rPr>
                <w:rFonts w:ascii="Arial" w:hAnsi="Arial" w:cs="Arial"/>
              </w:rPr>
            </w:pPr>
            <w:ins w:id="307" w:author="Autor">
              <w:r>
                <w:rPr>
                  <w:rFonts w:ascii="Arial" w:hAnsi="Arial" w:cs="Arial"/>
                </w:rPr>
                <w:t>výše podpory alokované a reálně využité na podporu opatření z fondů EU</w:t>
              </w:r>
            </w:ins>
          </w:p>
          <w:p w14:paraId="751E89F6" w14:textId="246275FD" w:rsidR="00997748" w:rsidRPr="00997748" w:rsidRDefault="00997748" w:rsidP="00997748">
            <w:pPr>
              <w:pStyle w:val="Odstavecseseznamem"/>
              <w:numPr>
                <w:ilvl w:val="0"/>
                <w:numId w:val="28"/>
              </w:numPr>
              <w:spacing w:before="60" w:after="0" w:line="288" w:lineRule="auto"/>
              <w:ind w:left="426" w:hanging="426"/>
              <w:contextualSpacing w:val="0"/>
              <w:jc w:val="both"/>
              <w:rPr>
                <w:rFonts w:ascii="Arial" w:hAnsi="Arial" w:cs="Arial"/>
              </w:rPr>
            </w:pPr>
            <w:ins w:id="308" w:author="Autor">
              <w:r>
                <w:rPr>
                  <w:rFonts w:ascii="Arial" w:hAnsi="Arial" w:cs="Arial"/>
                </w:rPr>
                <w:t>počet podpořených výzkumných organizací a projektů</w:t>
              </w:r>
            </w:ins>
          </w:p>
        </w:tc>
      </w:tr>
      <w:tr w:rsidR="00C26EBA" w:rsidRPr="00C10C54" w14:paraId="7B53879F" w14:textId="77777777" w:rsidTr="00E274B7">
        <w:tc>
          <w:tcPr>
            <w:tcW w:w="5000" w:type="pct"/>
          </w:tcPr>
          <w:p w14:paraId="18EA9B46" w14:textId="6092B7CC"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Vazba na strategické cíle NP </w:t>
            </w:r>
            <w:proofErr w:type="spellStart"/>
            <w:r w:rsidRPr="00C10C54">
              <w:rPr>
                <w:rFonts w:ascii="Arial" w:hAnsi="Arial" w:cs="Arial"/>
              </w:rPr>
              <w:t>V</w:t>
            </w:r>
            <w:r w:rsidR="00B3371C">
              <w:rPr>
                <w:rFonts w:ascii="Arial" w:hAnsi="Arial" w:cs="Arial"/>
              </w:rPr>
              <w:t>aVaI</w:t>
            </w:r>
            <w:proofErr w:type="spellEnd"/>
            <w:r w:rsidR="00B3371C">
              <w:rPr>
                <w:rFonts w:ascii="Arial" w:hAnsi="Arial" w:cs="Arial"/>
              </w:rPr>
              <w:t xml:space="preserve"> 2021+</w:t>
            </w:r>
            <w:r w:rsidR="00B707E6">
              <w:rPr>
                <w:rFonts w:ascii="Arial" w:hAnsi="Arial" w:cs="Arial"/>
              </w:rPr>
              <w:t>: Cíl 2 (2.1, 2.2, 2.4) a dále C</w:t>
            </w:r>
            <w:r w:rsidRPr="00C10C54">
              <w:rPr>
                <w:rFonts w:ascii="Arial" w:hAnsi="Arial" w:cs="Arial"/>
              </w:rPr>
              <w:t>íl 3</w:t>
            </w:r>
          </w:p>
        </w:tc>
      </w:tr>
      <w:tr w:rsidR="00C26EBA" w:rsidRPr="00C10C54" w14:paraId="243EDCD8" w14:textId="77777777" w:rsidTr="00E274B7">
        <w:tc>
          <w:tcPr>
            <w:tcW w:w="5000" w:type="pct"/>
          </w:tcPr>
          <w:p w14:paraId="4E86CBA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15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1AAB1FE4"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57B8FA5A" w14:textId="77777777" w:rsidTr="00E274B7">
        <w:tc>
          <w:tcPr>
            <w:tcW w:w="5000" w:type="pct"/>
          </w:tcPr>
          <w:p w14:paraId="31F32401" w14:textId="77777777"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11: </w:t>
            </w:r>
            <w:r w:rsidRPr="00C10C54">
              <w:rPr>
                <w:rFonts w:ascii="Arial" w:hAnsi="Arial" w:cs="Arial"/>
              </w:rPr>
              <w:tab/>
            </w:r>
            <w:r w:rsidRPr="00C10C54">
              <w:rPr>
                <w:rFonts w:ascii="Arial" w:hAnsi="Arial" w:cs="Arial"/>
                <w:b/>
              </w:rPr>
              <w:t xml:space="preserve">Získávání a udržení odborníků ve </w:t>
            </w:r>
            <w:proofErr w:type="spellStart"/>
            <w:r w:rsidRPr="00C10C54">
              <w:rPr>
                <w:rFonts w:ascii="Arial" w:hAnsi="Arial" w:cs="Arial"/>
                <w:b/>
              </w:rPr>
              <w:t>VaV</w:t>
            </w:r>
            <w:proofErr w:type="spellEnd"/>
            <w:r w:rsidRPr="00C10C54">
              <w:rPr>
                <w:rFonts w:ascii="Arial" w:hAnsi="Arial" w:cs="Arial"/>
                <w:b/>
              </w:rPr>
              <w:t xml:space="preserve"> z ČR i ze zahraničí</w:t>
            </w:r>
          </w:p>
        </w:tc>
      </w:tr>
      <w:tr w:rsidR="00C26EBA" w:rsidRPr="00C10C54" w14:paraId="5C11AE6C" w14:textId="77777777" w:rsidTr="00E274B7">
        <w:tc>
          <w:tcPr>
            <w:tcW w:w="5000" w:type="pct"/>
          </w:tcPr>
          <w:p w14:paraId="6E692D2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53F7196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Nedostatek odborníků, zejména v některých přírodovědných a technických oborech, je dlouhodobým problémem </w:t>
            </w:r>
            <w:proofErr w:type="spellStart"/>
            <w:r w:rsidRPr="00C10C54">
              <w:rPr>
                <w:rFonts w:ascii="Arial" w:hAnsi="Arial" w:cs="Arial"/>
              </w:rPr>
              <w:t>VaVaI</w:t>
            </w:r>
            <w:proofErr w:type="spellEnd"/>
            <w:r w:rsidRPr="00C10C54">
              <w:rPr>
                <w:rFonts w:ascii="Arial" w:hAnsi="Arial" w:cs="Arial"/>
              </w:rPr>
              <w:t xml:space="preserve"> přesahujícím stávající období nedostatku lidí na trhu práce. Tento problém je markantní jak ve výzkumných organizacích (v lokalitách s vysokou koncentrací výzkumných organizací dochází k přetahování odborníků, což vede k dalšímu odlivu odborníků z méně rozvinutých lokalit), tak ještě více v podnicích, kde jde o jeden z faktorů bránících většímu zavádění inovací. Stále chybí dlouhodobý systém predikcí očekávané poptávky trhu práce ve vazbě na přepokládané technologické trendy a potenciální výzvy, na které budou muset podniky včas reagovat.</w:t>
            </w:r>
          </w:p>
          <w:p w14:paraId="49972AA9" w14:textId="77777777" w:rsidR="00C26EBA" w:rsidRPr="00C10C54" w:rsidRDefault="00C26EBA" w:rsidP="00E274B7">
            <w:pPr>
              <w:spacing w:before="60" w:after="0" w:line="288" w:lineRule="auto"/>
              <w:jc w:val="both"/>
              <w:rPr>
                <w:rFonts w:ascii="Arial" w:hAnsi="Arial" w:cs="Arial"/>
              </w:rPr>
            </w:pPr>
            <w:r w:rsidRPr="00C443BB">
              <w:rPr>
                <w:rFonts w:ascii="Arial" w:hAnsi="Arial" w:cs="Arial"/>
              </w:rPr>
              <w:t xml:space="preserve">Dalším a klíčovým prvkem tohoto </w:t>
            </w:r>
            <w:r w:rsidRPr="00F23179">
              <w:rPr>
                <w:rFonts w:ascii="Arial" w:hAnsi="Arial" w:cs="Arial"/>
              </w:rPr>
              <w:t xml:space="preserve">opatření budou nástroje </w:t>
            </w:r>
            <w:r w:rsidRPr="00F23179">
              <w:rPr>
                <w:rFonts w:ascii="Arial" w:eastAsia="Arial" w:hAnsi="Arial" w:cs="Arial"/>
              </w:rPr>
              <w:t>Akčního plánu</w:t>
            </w:r>
            <w:r>
              <w:rPr>
                <w:rFonts w:ascii="Arial" w:eastAsia="Arial" w:hAnsi="Arial" w:cs="Arial"/>
              </w:rPr>
              <w:t xml:space="preserve"> </w:t>
            </w:r>
            <w:r w:rsidRPr="00F23179">
              <w:rPr>
                <w:rFonts w:ascii="Arial" w:hAnsi="Arial" w:cs="Arial"/>
              </w:rPr>
              <w:t>identifikované v I</w:t>
            </w:r>
            <w:r w:rsidR="009E02C7">
              <w:rPr>
                <w:rFonts w:ascii="Arial" w:hAnsi="Arial" w:cs="Arial"/>
              </w:rPr>
              <w:t>novační strategii</w:t>
            </w:r>
            <w:r w:rsidRPr="00F23179">
              <w:rPr>
                <w:rFonts w:ascii="Arial" w:hAnsi="Arial" w:cs="Arial"/>
              </w:rPr>
              <w:t xml:space="preserve"> v pilíři 2 </w:t>
            </w:r>
            <w:proofErr w:type="gramStart"/>
            <w:r w:rsidRPr="00F23179">
              <w:rPr>
                <w:rFonts w:ascii="Arial" w:hAnsi="Arial" w:cs="Arial"/>
              </w:rPr>
              <w:t>Polytechnické</w:t>
            </w:r>
            <w:proofErr w:type="gramEnd"/>
            <w:r w:rsidRPr="00C443BB">
              <w:rPr>
                <w:rFonts w:ascii="Arial" w:hAnsi="Arial" w:cs="Arial"/>
              </w:rPr>
              <w:t xml:space="preserve"> vzdělávání</w:t>
            </w:r>
            <w:r>
              <w:rPr>
                <w:rFonts w:ascii="Arial" w:hAnsi="Arial" w:cs="Arial"/>
              </w:rPr>
              <w:t>.</w:t>
            </w:r>
            <w:r w:rsidRPr="00C443BB">
              <w:rPr>
                <w:rFonts w:ascii="Arial" w:hAnsi="Arial" w:cs="Arial"/>
              </w:rPr>
              <w:t xml:space="preserve"> </w:t>
            </w:r>
          </w:p>
          <w:p w14:paraId="2B27B245" w14:textId="20B6C995" w:rsidR="00C26EBA" w:rsidRDefault="00C26EBA" w:rsidP="00E274B7">
            <w:pPr>
              <w:spacing w:before="60" w:after="0" w:line="288" w:lineRule="auto"/>
              <w:jc w:val="both"/>
              <w:rPr>
                <w:ins w:id="309" w:author="Autor"/>
                <w:rFonts w:ascii="Arial" w:hAnsi="Arial" w:cs="Arial"/>
              </w:rPr>
            </w:pPr>
            <w:r w:rsidRPr="00C10C54">
              <w:rPr>
                <w:rFonts w:ascii="Arial" w:hAnsi="Arial" w:cs="Arial"/>
              </w:rPr>
              <w:t xml:space="preserve">V neposlední řadě dochází k úniku mozků do vyspělých zemí, na což je třeba reagovat jak vytvořením prostředí pro růst motivace k výzkumné kariéře v ČR, tak získáváním odborníků ze zahraničí a odbouráváním překážek, které jejich pobytu v ČR brání. Jde o meziresortní problematiku, na níž se musí podílet zejména tři resorty – MŠMT jako ústřední orgán státní správy pro </w:t>
            </w:r>
            <w:proofErr w:type="spellStart"/>
            <w:r w:rsidRPr="00C10C54">
              <w:rPr>
                <w:rFonts w:ascii="Arial" w:hAnsi="Arial" w:cs="Arial"/>
              </w:rPr>
              <w:t>VaV</w:t>
            </w:r>
            <w:proofErr w:type="spellEnd"/>
            <w:r w:rsidRPr="00C10C54">
              <w:rPr>
                <w:rFonts w:ascii="Arial" w:hAnsi="Arial" w:cs="Arial"/>
              </w:rPr>
              <w:t xml:space="preserve"> a současně orgán odpovědný za vysokoškolské vzdělávání, MPSV</w:t>
            </w:r>
            <w:ins w:id="310" w:author="Autor">
              <w:r w:rsidR="0040090D">
                <w:rPr>
                  <w:rFonts w:ascii="Arial" w:hAnsi="Arial" w:cs="Arial"/>
                </w:rPr>
                <w:t>,</w:t>
              </w:r>
            </w:ins>
            <w:r w:rsidRPr="00C10C54">
              <w:rPr>
                <w:rFonts w:ascii="Arial" w:hAnsi="Arial" w:cs="Arial"/>
              </w:rPr>
              <w:t xml:space="preserve"> do jeho</w:t>
            </w:r>
            <w:ins w:id="311" w:author="Autor">
              <w:r w:rsidR="0040090D">
                <w:rPr>
                  <w:rFonts w:ascii="Arial" w:hAnsi="Arial" w:cs="Arial"/>
                </w:rPr>
                <w:t>ž</w:t>
              </w:r>
            </w:ins>
            <w:r w:rsidRPr="00C10C54">
              <w:rPr>
                <w:rFonts w:ascii="Arial" w:hAnsi="Arial" w:cs="Arial"/>
              </w:rPr>
              <w:t xml:space="preserve"> působnosti zaměstnanost patří</w:t>
            </w:r>
            <w:ins w:id="312" w:author="Autor">
              <w:r w:rsidR="0040090D">
                <w:rPr>
                  <w:rFonts w:ascii="Arial" w:hAnsi="Arial" w:cs="Arial"/>
                </w:rPr>
                <w:t>,</w:t>
              </w:r>
            </w:ins>
            <w:r w:rsidRPr="00C10C54">
              <w:rPr>
                <w:rFonts w:ascii="Arial" w:hAnsi="Arial" w:cs="Arial"/>
              </w:rPr>
              <w:t xml:space="preserve"> a při získávání odborníků ze zahraničí i MZV. </w:t>
            </w:r>
          </w:p>
          <w:p w14:paraId="474C7AD9" w14:textId="2CEEC09B" w:rsidR="00A43B8F" w:rsidRPr="00C10C54" w:rsidRDefault="00A43B8F" w:rsidP="00E274B7">
            <w:pPr>
              <w:spacing w:before="60" w:after="0" w:line="288" w:lineRule="auto"/>
              <w:jc w:val="both"/>
              <w:rPr>
                <w:rFonts w:ascii="Arial" w:hAnsi="Arial" w:cs="Arial"/>
              </w:rPr>
            </w:pPr>
            <w:ins w:id="313" w:author="Autor">
              <w:r>
                <w:rPr>
                  <w:rFonts w:ascii="Arial" w:hAnsi="Arial" w:cs="Arial"/>
                </w:rPr>
                <w:t>K implementaci tohoto opatření se předpokládá i využití fondů EU.</w:t>
              </w:r>
            </w:ins>
          </w:p>
        </w:tc>
      </w:tr>
      <w:tr w:rsidR="00C26EBA" w:rsidRPr="00C10C54" w14:paraId="2D818233" w14:textId="77777777" w:rsidTr="00E274B7">
        <w:tc>
          <w:tcPr>
            <w:tcW w:w="5000" w:type="pct"/>
          </w:tcPr>
          <w:p w14:paraId="2D5D4C0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6F3AD733" w14:textId="77777777" w:rsidR="00C26EBA" w:rsidRPr="00C10C54" w:rsidRDefault="00C26EBA" w:rsidP="00394B27">
            <w:pPr>
              <w:pStyle w:val="Odstavecseseznamem"/>
              <w:numPr>
                <w:ilvl w:val="0"/>
                <w:numId w:val="29"/>
              </w:numPr>
              <w:spacing w:before="60" w:after="0" w:line="288" w:lineRule="auto"/>
              <w:contextualSpacing w:val="0"/>
              <w:jc w:val="both"/>
              <w:rPr>
                <w:rFonts w:ascii="Arial" w:hAnsi="Arial" w:cs="Arial"/>
              </w:rPr>
            </w:pPr>
            <w:r w:rsidRPr="00C10C54">
              <w:rPr>
                <w:rFonts w:ascii="Arial" w:hAnsi="Arial" w:cs="Arial"/>
              </w:rPr>
              <w:t xml:space="preserve">2021+ – zavádění implementačních kroků pro získávání a udržení odborníků ve </w:t>
            </w:r>
            <w:proofErr w:type="spellStart"/>
            <w:r w:rsidRPr="00C10C54">
              <w:rPr>
                <w:rFonts w:ascii="Arial" w:hAnsi="Arial" w:cs="Arial"/>
              </w:rPr>
              <w:t>VaVaI</w:t>
            </w:r>
            <w:proofErr w:type="spellEnd"/>
            <w:r w:rsidRPr="00C10C54">
              <w:rPr>
                <w:rFonts w:ascii="Arial" w:hAnsi="Arial" w:cs="Arial"/>
              </w:rPr>
              <w:t xml:space="preserve"> z ČR i ze zahraničí </w:t>
            </w:r>
          </w:p>
          <w:p w14:paraId="3F5EA8E0" w14:textId="77777777" w:rsidR="00C26EBA" w:rsidRPr="00C10C54" w:rsidRDefault="00C26EBA" w:rsidP="00394B27">
            <w:pPr>
              <w:pStyle w:val="Odstavecseseznamem"/>
              <w:numPr>
                <w:ilvl w:val="0"/>
                <w:numId w:val="29"/>
              </w:numPr>
              <w:spacing w:before="60" w:after="0" w:line="288" w:lineRule="auto"/>
              <w:contextualSpacing w:val="0"/>
              <w:jc w:val="both"/>
              <w:rPr>
                <w:rFonts w:ascii="Arial" w:hAnsi="Arial" w:cs="Arial"/>
              </w:rPr>
            </w:pPr>
            <w:r w:rsidRPr="00C10C54">
              <w:rPr>
                <w:rFonts w:ascii="Arial" w:hAnsi="Arial" w:cs="Arial"/>
              </w:rPr>
              <w:t xml:space="preserve">2026 - vyhodnocení účinnosti implementačních kroků pro získávání a udržení odborníků ve </w:t>
            </w:r>
            <w:proofErr w:type="spellStart"/>
            <w:r w:rsidRPr="00C10C54">
              <w:rPr>
                <w:rFonts w:ascii="Arial" w:hAnsi="Arial" w:cs="Arial"/>
              </w:rPr>
              <w:t>VaVaI</w:t>
            </w:r>
            <w:proofErr w:type="spellEnd"/>
            <w:r w:rsidRPr="00C10C54">
              <w:rPr>
                <w:rFonts w:ascii="Arial" w:hAnsi="Arial" w:cs="Arial"/>
              </w:rPr>
              <w:t xml:space="preserve"> z ČR i ze zahraničí</w:t>
            </w:r>
          </w:p>
        </w:tc>
      </w:tr>
      <w:tr w:rsidR="00C26EBA" w:rsidRPr="00C10C54" w14:paraId="52935830" w14:textId="77777777" w:rsidTr="00E274B7">
        <w:tc>
          <w:tcPr>
            <w:tcW w:w="5000" w:type="pct"/>
          </w:tcPr>
          <w:p w14:paraId="5C6CBCC9" w14:textId="00EBC5AC" w:rsidR="00C26EBA" w:rsidRPr="00C10C54" w:rsidRDefault="00C26EBA" w:rsidP="00E274B7">
            <w:pPr>
              <w:spacing w:before="60" w:after="0" w:line="288" w:lineRule="auto"/>
              <w:jc w:val="both"/>
              <w:rPr>
                <w:rFonts w:ascii="Arial" w:hAnsi="Arial" w:cs="Arial"/>
              </w:rPr>
            </w:pPr>
            <w:r w:rsidRPr="00C10C54">
              <w:rPr>
                <w:rFonts w:ascii="Arial" w:hAnsi="Arial" w:cs="Arial"/>
              </w:rPr>
              <w:t>Gesce: MŠMT ve spolupráci s MPSV a MZV</w:t>
            </w:r>
            <w:r>
              <w:rPr>
                <w:rFonts w:ascii="Arial" w:hAnsi="Arial" w:cs="Arial"/>
              </w:rPr>
              <w:t xml:space="preserve">, MV, </w:t>
            </w:r>
            <w:ins w:id="314" w:author="Autor">
              <w:r w:rsidR="00721B4F">
                <w:rPr>
                  <w:rFonts w:ascii="Arial" w:hAnsi="Arial" w:cs="Arial"/>
                </w:rPr>
                <w:t xml:space="preserve">MŽP, </w:t>
              </w:r>
              <w:r w:rsidR="008C4279">
                <w:rPr>
                  <w:rFonts w:ascii="Arial" w:hAnsi="Arial" w:cs="Arial"/>
                </w:rPr>
                <w:t xml:space="preserve">MPO, </w:t>
              </w:r>
              <w:r w:rsidR="002B0DA7">
                <w:rPr>
                  <w:rFonts w:ascii="Arial" w:hAnsi="Arial" w:cs="Arial"/>
                </w:rPr>
                <w:t xml:space="preserve">MO, </w:t>
              </w:r>
            </w:ins>
            <w:r>
              <w:rPr>
                <w:rFonts w:ascii="Arial" w:hAnsi="Arial" w:cs="Arial"/>
              </w:rPr>
              <w:t xml:space="preserve">AV ČR a </w:t>
            </w:r>
            <w:r w:rsidRPr="00C10C54">
              <w:rPr>
                <w:rFonts w:ascii="Arial" w:hAnsi="Arial" w:cs="Arial"/>
              </w:rPr>
              <w:t>ÚV ČR - RVV</w:t>
            </w:r>
          </w:p>
        </w:tc>
      </w:tr>
      <w:tr w:rsidR="00C26EBA" w:rsidRPr="00C10C54" w14:paraId="3466C166" w14:textId="77777777" w:rsidTr="00E274B7">
        <w:tc>
          <w:tcPr>
            <w:tcW w:w="5000" w:type="pct"/>
          </w:tcPr>
          <w:p w14:paraId="79AB1C39" w14:textId="3932458E" w:rsidR="00C26EBA" w:rsidRPr="00C10C54" w:rsidRDefault="00C26EBA" w:rsidP="001C5626">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w:t>
            </w:r>
            <w:r w:rsidR="003A0591">
              <w:rPr>
                <w:rFonts w:ascii="Arial" w:hAnsi="Arial" w:cs="Arial"/>
              </w:rPr>
              <w:t xml:space="preserve"> </w:t>
            </w:r>
            <w:r w:rsidR="001C5626">
              <w:rPr>
                <w:rFonts w:ascii="Arial" w:hAnsi="Arial" w:cs="Arial"/>
              </w:rPr>
              <w:t>-</w:t>
            </w:r>
            <w:r w:rsidR="00693DE2">
              <w:rPr>
                <w:rFonts w:ascii="Arial" w:hAnsi="Arial" w:cs="Arial"/>
              </w:rPr>
              <w:t>--</w:t>
            </w:r>
          </w:p>
        </w:tc>
      </w:tr>
      <w:tr w:rsidR="00C26EBA" w:rsidRPr="00C10C54" w14:paraId="05221C6F" w14:textId="77777777" w:rsidTr="00E274B7">
        <w:tc>
          <w:tcPr>
            <w:tcW w:w="5000" w:type="pct"/>
          </w:tcPr>
          <w:p w14:paraId="65164849" w14:textId="64C8D4F9" w:rsidR="00C26EBA" w:rsidRPr="00C10C54" w:rsidRDefault="00E1133D" w:rsidP="00E274B7">
            <w:pPr>
              <w:spacing w:before="60" w:after="0" w:line="288" w:lineRule="auto"/>
              <w:jc w:val="both"/>
              <w:rPr>
                <w:rFonts w:ascii="Arial" w:hAnsi="Arial" w:cs="Arial"/>
              </w:rPr>
            </w:pPr>
            <w:r>
              <w:rPr>
                <w:rFonts w:ascii="Arial" w:hAnsi="Arial" w:cs="Arial"/>
              </w:rPr>
              <w:t>Indikátor</w:t>
            </w:r>
            <w:r w:rsidR="00C26EBA" w:rsidRPr="00C10C54">
              <w:rPr>
                <w:rFonts w:ascii="Arial" w:hAnsi="Arial" w:cs="Arial"/>
              </w:rPr>
              <w:t>:</w:t>
            </w:r>
          </w:p>
          <w:p w14:paraId="22DFF761" w14:textId="77777777" w:rsidR="00C26EBA" w:rsidRPr="00C10C54" w:rsidRDefault="00C26EBA" w:rsidP="00394B27">
            <w:pPr>
              <w:pStyle w:val="Odstavecseseznamem"/>
              <w:numPr>
                <w:ilvl w:val="0"/>
                <w:numId w:val="30"/>
              </w:numPr>
              <w:spacing w:before="60" w:after="0" w:line="288" w:lineRule="auto"/>
              <w:contextualSpacing w:val="0"/>
              <w:jc w:val="both"/>
              <w:rPr>
                <w:rFonts w:ascii="Arial" w:hAnsi="Arial" w:cs="Arial"/>
              </w:rPr>
            </w:pPr>
            <w:del w:id="315" w:author="Autor">
              <w:r w:rsidDel="007F6D50">
                <w:rPr>
                  <w:rFonts w:ascii="Arial" w:hAnsi="Arial" w:cs="Arial"/>
                </w:rPr>
                <w:delText>z</w:delText>
              </w:r>
              <w:r w:rsidRPr="00C10C54" w:rsidDel="007F6D50">
                <w:rPr>
                  <w:rFonts w:ascii="Arial" w:hAnsi="Arial" w:cs="Arial"/>
                </w:rPr>
                <w:delText xml:space="preserve">výšení </w:delText>
              </w:r>
            </w:del>
            <w:r w:rsidRPr="00C10C54">
              <w:rPr>
                <w:rFonts w:ascii="Arial" w:hAnsi="Arial" w:cs="Arial"/>
              </w:rPr>
              <w:t>podíl</w:t>
            </w:r>
            <w:del w:id="316" w:author="Autor">
              <w:r w:rsidRPr="00C10C54" w:rsidDel="007F6D50">
                <w:rPr>
                  <w:rFonts w:ascii="Arial" w:hAnsi="Arial" w:cs="Arial"/>
                </w:rPr>
                <w:delText>u</w:delText>
              </w:r>
            </w:del>
            <w:r w:rsidRPr="00C10C54">
              <w:rPr>
                <w:rFonts w:ascii="Arial" w:hAnsi="Arial" w:cs="Arial"/>
              </w:rPr>
              <w:t xml:space="preserve"> oborů ve </w:t>
            </w:r>
            <w:proofErr w:type="spellStart"/>
            <w:r w:rsidRPr="00C10C54">
              <w:rPr>
                <w:rFonts w:ascii="Arial" w:hAnsi="Arial" w:cs="Arial"/>
              </w:rPr>
              <w:t>VaVaI</w:t>
            </w:r>
            <w:proofErr w:type="spellEnd"/>
            <w:r w:rsidRPr="00C10C54">
              <w:rPr>
                <w:rFonts w:ascii="Arial" w:hAnsi="Arial" w:cs="Arial"/>
              </w:rPr>
              <w:t>, kde</w:t>
            </w:r>
            <w:r>
              <w:rPr>
                <w:rFonts w:ascii="Arial" w:hAnsi="Arial" w:cs="Arial"/>
              </w:rPr>
              <w:t xml:space="preserve"> </w:t>
            </w:r>
            <w:r w:rsidR="003A0591">
              <w:rPr>
                <w:rFonts w:ascii="Arial" w:hAnsi="Arial" w:cs="Arial"/>
              </w:rPr>
              <w:t xml:space="preserve">existuje </w:t>
            </w:r>
            <w:r>
              <w:rPr>
                <w:rFonts w:ascii="Arial" w:hAnsi="Arial" w:cs="Arial"/>
              </w:rPr>
              <w:t xml:space="preserve">příznivé </w:t>
            </w:r>
            <w:r w:rsidRPr="00E715C6">
              <w:rPr>
                <w:rFonts w:ascii="Arial" w:hAnsi="Arial" w:cs="Arial"/>
              </w:rPr>
              <w:t>institucionální prostředí</w:t>
            </w:r>
            <w:r>
              <w:rPr>
                <w:rFonts w:ascii="Arial" w:hAnsi="Arial" w:cs="Arial"/>
              </w:rPr>
              <w:t xml:space="preserve"> evropského standardu</w:t>
            </w:r>
            <w:r w:rsidRPr="00E715C6">
              <w:rPr>
                <w:rFonts w:ascii="Arial" w:hAnsi="Arial" w:cs="Arial"/>
              </w:rPr>
              <w:t xml:space="preserve"> pro ná</w:t>
            </w:r>
            <w:r w:rsidR="00B4227A">
              <w:rPr>
                <w:rFonts w:ascii="Arial" w:hAnsi="Arial" w:cs="Arial"/>
              </w:rPr>
              <w:t>bor, udržení a rozvoj odborníků</w:t>
            </w:r>
          </w:p>
        </w:tc>
      </w:tr>
      <w:tr w:rsidR="00C26EBA" w:rsidRPr="00C10C54" w14:paraId="68B1D4FB" w14:textId="77777777" w:rsidTr="00E274B7">
        <w:tc>
          <w:tcPr>
            <w:tcW w:w="5000" w:type="pct"/>
          </w:tcPr>
          <w:p w14:paraId="08A979C9" w14:textId="19C73C2F" w:rsidR="00C26EBA" w:rsidRPr="00C10C54" w:rsidRDefault="00C26EBA" w:rsidP="00E274B7">
            <w:pPr>
              <w:spacing w:before="60" w:after="0" w:line="288" w:lineRule="auto"/>
              <w:jc w:val="both"/>
              <w:rPr>
                <w:rFonts w:ascii="Arial" w:hAnsi="Arial" w:cs="Arial"/>
              </w:rPr>
            </w:pPr>
            <w:r w:rsidRPr="00C10C54">
              <w:rPr>
                <w:rFonts w:ascii="Arial" w:hAnsi="Arial" w:cs="Arial"/>
              </w:rPr>
              <w:t>Vazba na strategické</w:t>
            </w:r>
            <w:r w:rsidR="00922747">
              <w:rPr>
                <w:rFonts w:ascii="Arial" w:hAnsi="Arial" w:cs="Arial"/>
              </w:rPr>
              <w:t xml:space="preserve"> cíle NP </w:t>
            </w:r>
            <w:proofErr w:type="spellStart"/>
            <w:r w:rsidR="00922747">
              <w:rPr>
                <w:rFonts w:ascii="Arial" w:hAnsi="Arial" w:cs="Arial"/>
              </w:rPr>
              <w:t>VaVaI</w:t>
            </w:r>
            <w:proofErr w:type="spellEnd"/>
            <w:r w:rsidR="00922747">
              <w:rPr>
                <w:rFonts w:ascii="Arial" w:hAnsi="Arial" w:cs="Arial"/>
              </w:rPr>
              <w:t xml:space="preserve"> 2021+: Cíl 2 (2.3</w:t>
            </w:r>
            <w:r w:rsidR="00B707E6">
              <w:rPr>
                <w:rFonts w:ascii="Arial" w:hAnsi="Arial" w:cs="Arial"/>
              </w:rPr>
              <w:t>) a dále C</w:t>
            </w:r>
            <w:r w:rsidRPr="00C10C54">
              <w:rPr>
                <w:rFonts w:ascii="Arial" w:hAnsi="Arial" w:cs="Arial"/>
              </w:rPr>
              <w:t>íl 3</w:t>
            </w:r>
          </w:p>
        </w:tc>
      </w:tr>
      <w:tr w:rsidR="00C26EBA" w:rsidRPr="00C10C54" w14:paraId="25F666E9" w14:textId="77777777" w:rsidTr="00E274B7">
        <w:tc>
          <w:tcPr>
            <w:tcW w:w="5000" w:type="pct"/>
          </w:tcPr>
          <w:p w14:paraId="09448D8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22, 23 a 24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4030B39D" w14:textId="77777777" w:rsidR="00C26EBA"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9750E" w:rsidRPr="00C10C54" w14:paraId="7F504AFB" w14:textId="77777777" w:rsidTr="00E45741">
        <w:tc>
          <w:tcPr>
            <w:tcW w:w="5000" w:type="pct"/>
          </w:tcPr>
          <w:p w14:paraId="312BFB31" w14:textId="77777777" w:rsidR="0099750E" w:rsidRPr="00C10C54" w:rsidRDefault="0099750E" w:rsidP="00E45741">
            <w:pPr>
              <w:spacing w:before="60" w:after="0" w:line="288" w:lineRule="auto"/>
              <w:ind w:left="1418" w:hanging="1418"/>
              <w:jc w:val="both"/>
              <w:rPr>
                <w:rFonts w:ascii="Arial" w:hAnsi="Arial" w:cs="Arial"/>
              </w:rPr>
            </w:pPr>
            <w:r w:rsidRPr="00C10C54">
              <w:rPr>
                <w:rFonts w:ascii="Arial" w:hAnsi="Arial" w:cs="Arial"/>
              </w:rPr>
              <w:t xml:space="preserve">Opatření 12: </w:t>
            </w:r>
            <w:r w:rsidRPr="00C10C54">
              <w:rPr>
                <w:rFonts w:ascii="Arial" w:hAnsi="Arial" w:cs="Arial"/>
              </w:rPr>
              <w:tab/>
            </w:r>
            <w:r w:rsidRPr="00C10C54">
              <w:rPr>
                <w:rFonts w:ascii="Arial" w:hAnsi="Arial" w:cs="Arial"/>
                <w:b/>
              </w:rPr>
              <w:t>Vytváření podmínek pro kombinaci výzkumné práce a rodičovství a pro uplatnění žen po mateřské dovolené</w:t>
            </w:r>
          </w:p>
        </w:tc>
      </w:tr>
      <w:tr w:rsidR="0099750E" w:rsidRPr="00C10C54" w14:paraId="07B8BC4A" w14:textId="77777777" w:rsidTr="00E45741">
        <w:tc>
          <w:tcPr>
            <w:tcW w:w="5000" w:type="pct"/>
          </w:tcPr>
          <w:p w14:paraId="46598AA0"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Anotace</w:t>
            </w:r>
          </w:p>
          <w:p w14:paraId="7427F74F" w14:textId="0B87D1E8" w:rsidR="0099750E" w:rsidRPr="00C10C54" w:rsidRDefault="0099750E" w:rsidP="00E45741">
            <w:pPr>
              <w:spacing w:before="60" w:after="0" w:line="288" w:lineRule="auto"/>
              <w:jc w:val="both"/>
              <w:rPr>
                <w:rFonts w:ascii="Arial" w:hAnsi="Arial" w:cs="Arial"/>
              </w:rPr>
            </w:pPr>
            <w:del w:id="317" w:author="Autor">
              <w:r w:rsidRPr="00C10C54" w:rsidDel="00666653">
                <w:rPr>
                  <w:rFonts w:ascii="Arial" w:hAnsi="Arial" w:cs="Arial"/>
                </w:rPr>
                <w:delText>Opatření vychází z provedených analýz, podle nichž zastoupení žen mezi výzkumníky dlouhodobě klesá – podíl žen ve výzkumu v ČR je nižší než čtvrtina, zatímco v doktorském studiu roste. Klíčové pro pokles podílu žen po ukončení d</w:delText>
              </w:r>
              <w:r w:rsidR="00237B8B" w:rsidDel="00666653">
                <w:rPr>
                  <w:rFonts w:ascii="Arial" w:hAnsi="Arial" w:cs="Arial"/>
                </w:rPr>
                <w:delText xml:space="preserve">oktorského studia na polovinu </w:delText>
              </w:r>
              <w:r w:rsidRPr="00C10C54" w:rsidDel="00666653">
                <w:rPr>
                  <w:rFonts w:ascii="Arial" w:hAnsi="Arial" w:cs="Arial"/>
                </w:rPr>
                <w:lastRenderedPageBreak/>
                <w:delText>(z 45</w:delText>
              </w:r>
              <w:r w:rsidR="008630A9" w:rsidDel="00666653">
                <w:rPr>
                  <w:rFonts w:ascii="Arial" w:hAnsi="Arial" w:cs="Arial"/>
                </w:rPr>
                <w:delText>% na 23</w:delText>
              </w:r>
              <w:r w:rsidRPr="00C10C54" w:rsidDel="00666653">
                <w:rPr>
                  <w:rFonts w:ascii="Arial" w:hAnsi="Arial" w:cs="Arial"/>
                </w:rPr>
                <w:delText xml:space="preserve">%) je dán zejm. založení rodiny. Opatření je proto zaměřeno na vytváření podmínek pro kombinaci výzkumné práce a rodičovství a pro uplatnění žen po mateřské a rodičovské dovolené tak, aby měly ve výzkumných organizacích zajištěny stejné podmínky pro své uplatnění, a to v těch oborech, kde je podíl žen ve výzkumu výrazně nižší než podíl mužů (např. ve společenských a humanitních vědách je podíl žen vyšší, než je podíl mužů). </w:delText>
              </w:r>
            </w:del>
            <w:ins w:id="318" w:author="Autor">
              <w:r w:rsidR="00666653" w:rsidRPr="00666653">
                <w:rPr>
                  <w:rFonts w:ascii="Arial" w:hAnsi="Arial" w:cs="Arial"/>
                </w:rPr>
                <w:t xml:space="preserve">Zastoupení žen mezi výzkumníky má dlouhodobě klesající tendenci – podíl žen ve výzkumu v ČR je nižší než čtvrtina (23 %), zatímco v doktorském studiu roste (nyní kolem 45 %). Významný vliv snižující ochotu (především) žen po ukončení doktorského studia pokračovat ve výzkumné kariéře, je nepružnost systémů účelové podpory tváří v tvář rodičovství. Data a další analýzy dále ukazují, že zastoupení žen v rozhodovacích, hodnotících, expertních a poradních orgánech je dlouhodobě velmi nízké a že se v zahraničí instituce poskytující finance na výzkum z veřejných zdrojů angažují ve zvyšování expertízy v oblasti genderových předsudků a genderu v obsahu znalosti. </w:t>
              </w:r>
            </w:ins>
            <w:r w:rsidRPr="00C10C54">
              <w:rPr>
                <w:rFonts w:ascii="Arial" w:hAnsi="Arial" w:cs="Arial"/>
              </w:rPr>
              <w:t>Opatření zahrnuje následující kroky zaměřené zejména na grantové projekty proto, že u programových projektů aplikovaného výzkumu se na řešení podílí celý tým a např. přerušení projektu by vedlo k jeho rozpadu:</w:t>
            </w:r>
          </w:p>
          <w:p w14:paraId="445B5FC3" w14:textId="77777777" w:rsidR="00047FA0" w:rsidRDefault="0099750E" w:rsidP="00047FA0">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zavedení tzv. návratových grantových projektů pro vědkyně/vědce, kteří se vrací z mateřské či rodičovské dovolené a po přerušení kariéry,</w:t>
            </w:r>
          </w:p>
          <w:p w14:paraId="210878D7" w14:textId="00759442" w:rsidR="0099750E" w:rsidRPr="00047FA0" w:rsidRDefault="0099750E" w:rsidP="00047FA0">
            <w:pPr>
              <w:pStyle w:val="Odstavecseseznamem"/>
              <w:numPr>
                <w:ilvl w:val="0"/>
                <w:numId w:val="10"/>
              </w:numPr>
              <w:spacing w:before="60" w:after="0" w:line="288" w:lineRule="auto"/>
              <w:ind w:left="284" w:hanging="284"/>
              <w:jc w:val="both"/>
              <w:rPr>
                <w:rFonts w:ascii="Arial" w:hAnsi="Arial" w:cs="Arial"/>
              </w:rPr>
            </w:pPr>
            <w:r w:rsidRPr="00047FA0">
              <w:rPr>
                <w:rFonts w:ascii="Arial" w:hAnsi="Arial" w:cs="Arial"/>
              </w:rPr>
              <w:t>umožnit přerušení řešení grantových projektů z důvodu těhotenství, mateřské či rodičovské dovolené</w:t>
            </w:r>
            <w:ins w:id="319" w:author="Autor">
              <w:r w:rsidR="00666653" w:rsidRPr="00047FA0">
                <w:rPr>
                  <w:rFonts w:ascii="Arial" w:hAnsi="Arial" w:cs="Arial"/>
                </w:rPr>
                <w:t xml:space="preserve"> u projektů jednotlivců a zavedení možnosti předání a zpětného převzetí </w:t>
              </w:r>
              <w:proofErr w:type="spellStart"/>
              <w:r w:rsidR="00666653" w:rsidRPr="00047FA0">
                <w:rPr>
                  <w:rFonts w:ascii="Arial" w:hAnsi="Arial" w:cs="Arial"/>
                </w:rPr>
                <w:t>řešitelství</w:t>
              </w:r>
              <w:proofErr w:type="spellEnd"/>
              <w:r w:rsidR="00666653" w:rsidRPr="00047FA0">
                <w:rPr>
                  <w:rFonts w:ascii="Arial" w:hAnsi="Arial" w:cs="Arial"/>
                </w:rPr>
                <w:t xml:space="preserve"> po návratu z mateřské či rodičovské dovolené v případě řešitelských týmů</w:t>
              </w:r>
              <w:r w:rsidR="00AE6233" w:rsidRPr="00047FA0">
                <w:rPr>
                  <w:rFonts w:ascii="Arial" w:hAnsi="Arial" w:cs="Arial"/>
                </w:rPr>
                <w:t>,</w:t>
              </w:r>
            </w:ins>
            <w:del w:id="320" w:author="Autor">
              <w:r w:rsidRPr="00047FA0" w:rsidDel="00AE6233">
                <w:rPr>
                  <w:rFonts w:ascii="Arial" w:hAnsi="Arial" w:cs="Arial"/>
                </w:rPr>
                <w:delText>;</w:delText>
              </w:r>
            </w:del>
          </w:p>
          <w:p w14:paraId="5D10A513" w14:textId="765F4B81"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zavést uznatelnost vybraných nákladů na služby péče o děti související s výkonem vědecké profese u řešitelů a členů řešitelského týmu (např. uznatelnost nákladů v položce služby na hlídání dětí kojících matek při jejich účasti na vědecké konferenci)</w:t>
            </w:r>
            <w:del w:id="321" w:author="Autor">
              <w:r w:rsidRPr="00C10C54" w:rsidDel="00666653">
                <w:rPr>
                  <w:rFonts w:ascii="Arial" w:hAnsi="Arial" w:cs="Arial"/>
                </w:rPr>
                <w:delText xml:space="preserve"> obdobně jako je tomu v programech </w:delText>
              </w:r>
            </w:del>
            <w:ins w:id="322" w:author="Autor">
              <w:del w:id="323" w:author="Autor">
                <w:r w:rsidR="00AE6233" w:rsidDel="00666653">
                  <w:rPr>
                    <w:rFonts w:ascii="Arial" w:hAnsi="Arial" w:cs="Arial"/>
                  </w:rPr>
                  <w:delText xml:space="preserve">GA ČR </w:delText>
                </w:r>
              </w:del>
            </w:ins>
            <w:del w:id="324" w:author="Autor">
              <w:r w:rsidRPr="00C10C54" w:rsidDel="00666653">
                <w:rPr>
                  <w:rFonts w:ascii="Arial" w:hAnsi="Arial" w:cs="Arial"/>
                </w:rPr>
                <w:delText>J</w:delText>
              </w:r>
            </w:del>
            <w:ins w:id="325" w:author="Autor">
              <w:del w:id="326" w:author="Autor">
                <w:r w:rsidR="00AE6233" w:rsidDel="00666653">
                  <w:rPr>
                    <w:rFonts w:ascii="Arial" w:hAnsi="Arial" w:cs="Arial"/>
                  </w:rPr>
                  <w:delText xml:space="preserve">UNIOR </w:delText>
                </w:r>
              </w:del>
            </w:ins>
            <w:del w:id="327" w:author="Autor">
              <w:r w:rsidRPr="00C10C54" w:rsidDel="00666653">
                <w:rPr>
                  <w:rFonts w:ascii="Arial" w:hAnsi="Arial" w:cs="Arial"/>
                </w:rPr>
                <w:delText xml:space="preserve">uniorSTAR, POSTDOC </w:delText>
              </w:r>
            </w:del>
            <w:ins w:id="328" w:author="Autor">
              <w:del w:id="329" w:author="Autor">
                <w:r w:rsidR="00AE6233" w:rsidDel="00666653">
                  <w:rPr>
                    <w:rFonts w:ascii="Arial" w:hAnsi="Arial" w:cs="Arial"/>
                  </w:rPr>
                  <w:delText>INDIVIDUAL FELLOWSHIP</w:delText>
                </w:r>
              </w:del>
            </w:ins>
            <w:del w:id="330" w:author="Autor">
              <w:r w:rsidRPr="00C10C54" w:rsidDel="00666653">
                <w:rPr>
                  <w:rFonts w:ascii="Arial" w:hAnsi="Arial" w:cs="Arial"/>
                </w:rPr>
                <w:delText xml:space="preserve">fellowship GA ČR a </w:delText>
              </w:r>
            </w:del>
            <w:ins w:id="331" w:author="Autor">
              <w:del w:id="332" w:author="Autor">
                <w:r w:rsidR="00AE6233" w:rsidDel="00666653">
                  <w:rPr>
                    <w:rFonts w:ascii="Arial" w:hAnsi="Arial" w:cs="Arial"/>
                  </w:rPr>
                  <w:delText xml:space="preserve">TA ČR </w:delText>
                </w:r>
              </w:del>
            </w:ins>
            <w:del w:id="333" w:author="Autor">
              <w:r w:rsidRPr="00C10C54" w:rsidDel="00666653">
                <w:rPr>
                  <w:rFonts w:ascii="Arial" w:hAnsi="Arial" w:cs="Arial"/>
                </w:rPr>
                <w:delText>Z</w:delText>
              </w:r>
            </w:del>
            <w:ins w:id="334" w:author="Autor">
              <w:del w:id="335" w:author="Autor">
                <w:r w:rsidR="00AE6233" w:rsidDel="00666653">
                  <w:rPr>
                    <w:rFonts w:ascii="Arial" w:hAnsi="Arial" w:cs="Arial"/>
                  </w:rPr>
                  <w:delText>ÉTA</w:delText>
                </w:r>
              </w:del>
            </w:ins>
            <w:del w:id="336" w:author="Autor">
              <w:r w:rsidRPr="00C10C54" w:rsidDel="00666653">
                <w:rPr>
                  <w:rFonts w:ascii="Arial" w:hAnsi="Arial" w:cs="Arial"/>
                </w:rPr>
                <w:delText>éta TA ČR</w:delText>
              </w:r>
            </w:del>
            <w:r w:rsidRPr="00C10C54">
              <w:rPr>
                <w:rFonts w:ascii="Arial" w:hAnsi="Arial" w:cs="Arial"/>
              </w:rPr>
              <w:t>,</w:t>
            </w:r>
          </w:p>
          <w:p w14:paraId="6299A2FE" w14:textId="7A82F1E5" w:rsidR="0099750E" w:rsidRPr="00C10C54" w:rsidRDefault="0099750E" w:rsidP="0099750E">
            <w:pPr>
              <w:pStyle w:val="Odstavecseseznamem"/>
              <w:numPr>
                <w:ilvl w:val="0"/>
                <w:numId w:val="10"/>
              </w:numPr>
              <w:spacing w:before="60" w:after="0" w:line="288" w:lineRule="auto"/>
              <w:ind w:left="284" w:hanging="284"/>
              <w:jc w:val="both"/>
              <w:rPr>
                <w:rFonts w:ascii="Arial" w:hAnsi="Arial" w:cs="Arial"/>
              </w:rPr>
            </w:pPr>
            <w:r w:rsidRPr="00C10C54">
              <w:rPr>
                <w:rFonts w:ascii="Arial" w:hAnsi="Arial" w:cs="Arial"/>
              </w:rPr>
              <w:t>zavést mimo podmínky dlouhodobé vědecké mobility také další možnosti prokázání mezinárodního zapojení (např. krátkodobé pobyty, účast v mezinárodních projektech, absolvování doktorátu v zahraničí, autorství publikací mezinárodních týmů atd.)</w:t>
            </w:r>
            <w:del w:id="337" w:author="Autor">
              <w:r w:rsidRPr="00C10C54" w:rsidDel="00666653">
                <w:rPr>
                  <w:rFonts w:ascii="Arial" w:hAnsi="Arial" w:cs="Arial"/>
                </w:rPr>
                <w:delText xml:space="preserve"> obdobně jako je tomu v programech  JuniorSTAR a POSTDOC fellowship GA ČR</w:delText>
              </w:r>
            </w:del>
            <w:ins w:id="338" w:author="Autor">
              <w:r w:rsidR="00AE6233">
                <w:rPr>
                  <w:rFonts w:ascii="Arial" w:hAnsi="Arial" w:cs="Arial"/>
                </w:rPr>
                <w:t>,</w:t>
              </w:r>
            </w:ins>
          </w:p>
          <w:p w14:paraId="3B0EC2FD" w14:textId="0EE0CE3A" w:rsidR="0099750E" w:rsidRPr="00C10C54" w:rsidRDefault="00E56369" w:rsidP="0099750E">
            <w:pPr>
              <w:pStyle w:val="Odstavecseseznamem"/>
              <w:numPr>
                <w:ilvl w:val="0"/>
                <w:numId w:val="10"/>
              </w:numPr>
              <w:spacing w:before="60" w:after="0" w:line="288" w:lineRule="auto"/>
              <w:ind w:left="284" w:hanging="284"/>
              <w:jc w:val="both"/>
              <w:rPr>
                <w:rFonts w:ascii="Arial" w:hAnsi="Arial" w:cs="Arial"/>
              </w:rPr>
            </w:pPr>
            <w:ins w:id="339" w:author="Autor">
              <w:r>
                <w:rPr>
                  <w:rFonts w:ascii="Arial" w:hAnsi="Arial" w:cs="Arial"/>
                </w:rPr>
                <w:t>zohlednit</w:t>
              </w:r>
            </w:ins>
            <w:del w:id="340" w:author="Autor">
              <w:r w:rsidR="0099750E" w:rsidRPr="00C10C54" w:rsidDel="00E56369">
                <w:rPr>
                  <w:rFonts w:ascii="Arial" w:hAnsi="Arial" w:cs="Arial"/>
                </w:rPr>
                <w:delText>bonifikovat</w:delText>
              </w:r>
            </w:del>
            <w:r w:rsidR="0099750E" w:rsidRPr="00C10C54">
              <w:rPr>
                <w:rFonts w:ascii="Arial" w:hAnsi="Arial" w:cs="Arial"/>
              </w:rPr>
              <w:t xml:space="preserve"> při hodnocení podle Metodiky </w:t>
            </w:r>
            <w:ins w:id="341" w:author="Autor">
              <w:r w:rsidR="006C543A">
                <w:rPr>
                  <w:rFonts w:ascii="Arial" w:hAnsi="Arial" w:cs="Arial"/>
                </w:rPr>
                <w:t>20</w:t>
              </w:r>
            </w:ins>
            <w:r w:rsidR="0099750E" w:rsidRPr="00C10C54">
              <w:rPr>
                <w:rFonts w:ascii="Arial" w:hAnsi="Arial" w:cs="Arial"/>
              </w:rPr>
              <w:t>17+ ty výzkumné organizace, které mají prokazatelný systém řešení pracovních podmínek včetně podmínek pro kombinaci práce a rodičovství.</w:t>
            </w:r>
          </w:p>
          <w:p w14:paraId="405B4026" w14:textId="361186B7" w:rsidR="0099750E" w:rsidRPr="00C10C54" w:rsidRDefault="0099750E" w:rsidP="004809CB">
            <w:pPr>
              <w:pStyle w:val="Odstavecseseznamem"/>
              <w:spacing w:before="60" w:after="0" w:line="288" w:lineRule="auto"/>
              <w:ind w:left="0"/>
              <w:jc w:val="both"/>
              <w:rPr>
                <w:rFonts w:ascii="Arial" w:hAnsi="Arial" w:cs="Arial"/>
              </w:rPr>
            </w:pPr>
            <w:r w:rsidRPr="00C10C54">
              <w:rPr>
                <w:rFonts w:ascii="Arial" w:hAnsi="Arial" w:cs="Arial"/>
              </w:rPr>
              <w:t xml:space="preserve">K vytváření podmínek jako </w:t>
            </w:r>
            <w:r w:rsidR="001A77A1">
              <w:rPr>
                <w:rFonts w:ascii="Arial" w:hAnsi="Arial" w:cs="Arial"/>
              </w:rPr>
              <w:t>součásti rozvoje potenciálu lidí</w:t>
            </w:r>
            <w:r w:rsidRPr="00C10C54">
              <w:rPr>
                <w:rFonts w:ascii="Arial" w:hAnsi="Arial" w:cs="Arial"/>
              </w:rPr>
              <w:t xml:space="preserve"> výzkumných organizací </w:t>
            </w:r>
            <w:del w:id="342" w:author="Autor">
              <w:r w:rsidRPr="00C10C54" w:rsidDel="001E3A6C">
                <w:rPr>
                  <w:rFonts w:ascii="Arial" w:hAnsi="Arial" w:cs="Arial"/>
                </w:rPr>
                <w:delText>bude využito</w:delText>
              </w:r>
            </w:del>
            <w:ins w:id="343" w:author="Autor">
              <w:r w:rsidR="00E56369">
                <w:rPr>
                  <w:rFonts w:ascii="Arial" w:hAnsi="Arial" w:cs="Arial"/>
                </w:rPr>
                <w:t>se předpokládá využití</w:t>
              </w:r>
            </w:ins>
            <w:r w:rsidRPr="00C10C54">
              <w:rPr>
                <w:rFonts w:ascii="Arial" w:hAnsi="Arial" w:cs="Arial"/>
              </w:rPr>
              <w:t xml:space="preserve"> zdrojů</w:t>
            </w:r>
            <w:del w:id="344" w:author="Autor">
              <w:r w:rsidR="0050424D" w:rsidDel="004809CB">
                <w:rPr>
                  <w:rFonts w:ascii="Arial" w:hAnsi="Arial" w:cs="Arial"/>
                </w:rPr>
                <w:delText xml:space="preserve"> ESIF</w:delText>
              </w:r>
            </w:del>
            <w:ins w:id="345" w:author="Autor">
              <w:r w:rsidR="004809CB">
                <w:rPr>
                  <w:rFonts w:ascii="Arial" w:hAnsi="Arial" w:cs="Arial"/>
                </w:rPr>
                <w:t xml:space="preserve"> z fondů EU</w:t>
              </w:r>
            </w:ins>
            <w:r w:rsidRPr="00C10C54">
              <w:rPr>
                <w:rFonts w:ascii="Arial" w:hAnsi="Arial" w:cs="Arial"/>
              </w:rPr>
              <w:t>.</w:t>
            </w:r>
          </w:p>
        </w:tc>
      </w:tr>
      <w:tr w:rsidR="0099750E" w:rsidRPr="00C10C54" w14:paraId="38757CC3" w14:textId="77777777" w:rsidTr="00E45741">
        <w:tc>
          <w:tcPr>
            <w:tcW w:w="5000" w:type="pct"/>
          </w:tcPr>
          <w:p w14:paraId="551C0520"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lastRenderedPageBreak/>
              <w:t xml:space="preserve">Termíny realizace: </w:t>
            </w:r>
          </w:p>
          <w:p w14:paraId="2EFD76D7" w14:textId="77777777" w:rsidR="0099750E" w:rsidRPr="00C10C54"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C10C54">
              <w:rPr>
                <w:rFonts w:ascii="Arial" w:hAnsi="Arial" w:cs="Arial"/>
              </w:rPr>
              <w:t>2021+ - implementace podmínek pro kombinaci výzkumné práce a rodičovství a pro uplatnění žen po mateřské a rodičovské dovolené v těch oborech, kde je podíl žen ve výzkumu výrazně nižší než podíl mužů</w:t>
            </w:r>
          </w:p>
          <w:p w14:paraId="4CC4E441" w14:textId="77777777" w:rsidR="0099750E" w:rsidRPr="00C10C54" w:rsidRDefault="0099750E" w:rsidP="0099750E">
            <w:pPr>
              <w:pStyle w:val="Odstavecseseznamem"/>
              <w:numPr>
                <w:ilvl w:val="0"/>
                <w:numId w:val="31"/>
              </w:numPr>
              <w:spacing w:before="60" w:after="0" w:line="288" w:lineRule="auto"/>
              <w:ind w:left="284" w:hanging="284"/>
              <w:contextualSpacing w:val="0"/>
              <w:jc w:val="both"/>
              <w:rPr>
                <w:rFonts w:ascii="Arial" w:hAnsi="Arial" w:cs="Arial"/>
              </w:rPr>
            </w:pPr>
            <w:r w:rsidRPr="00C10C54">
              <w:rPr>
                <w:rFonts w:ascii="Arial" w:hAnsi="Arial" w:cs="Arial"/>
              </w:rPr>
              <w:t>2026 - vyhodnocení plnění opatření</w:t>
            </w:r>
          </w:p>
        </w:tc>
      </w:tr>
      <w:tr w:rsidR="0099750E" w:rsidRPr="00C10C54" w14:paraId="4B701BB2" w14:textId="77777777" w:rsidTr="00E45741">
        <w:tc>
          <w:tcPr>
            <w:tcW w:w="5000" w:type="pct"/>
          </w:tcPr>
          <w:p w14:paraId="0E4014F1"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 xml:space="preserve">Gesce: poskytovatelé podpory výzkumu, vývoje a inovací </w:t>
            </w:r>
          </w:p>
        </w:tc>
      </w:tr>
      <w:tr w:rsidR="0099750E" w:rsidRPr="00C10C54" w14:paraId="7A0F0AA3" w14:textId="77777777" w:rsidTr="00E45741">
        <w:tc>
          <w:tcPr>
            <w:tcW w:w="5000" w:type="pct"/>
          </w:tcPr>
          <w:p w14:paraId="26E353B5" w14:textId="1E0ED22B" w:rsidR="0099750E" w:rsidRPr="00C10C54" w:rsidRDefault="0099750E" w:rsidP="00E45741">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ins w:id="346" w:author="Autor">
              <w:r w:rsidR="00AD0E84">
                <w:rPr>
                  <w:rFonts w:ascii="Arial" w:hAnsi="Arial" w:cs="Arial"/>
                </w:rPr>
                <w:t>, ÚV ČR - RRP</w:t>
              </w:r>
            </w:ins>
          </w:p>
        </w:tc>
      </w:tr>
      <w:tr w:rsidR="0099750E" w:rsidRPr="00C10C54" w14:paraId="53FAFD91" w14:textId="77777777" w:rsidTr="00E45741">
        <w:tc>
          <w:tcPr>
            <w:tcW w:w="5000" w:type="pct"/>
          </w:tcPr>
          <w:p w14:paraId="2E17FEC9"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Indikátory:</w:t>
            </w:r>
          </w:p>
          <w:p w14:paraId="69962A53" w14:textId="6475FD0B" w:rsidR="0099750E" w:rsidRPr="00C10C54" w:rsidRDefault="0099750E" w:rsidP="0099750E">
            <w:pPr>
              <w:pStyle w:val="Odstavecseseznamem"/>
              <w:numPr>
                <w:ilvl w:val="0"/>
                <w:numId w:val="32"/>
              </w:numPr>
              <w:spacing w:before="60" w:after="0" w:line="288" w:lineRule="auto"/>
              <w:ind w:left="284"/>
              <w:contextualSpacing w:val="0"/>
              <w:jc w:val="both"/>
              <w:rPr>
                <w:rFonts w:ascii="Arial" w:hAnsi="Arial" w:cs="Arial"/>
              </w:rPr>
            </w:pPr>
            <w:del w:id="347" w:author="Autor">
              <w:r w:rsidRPr="00C10C54" w:rsidDel="007F6D50">
                <w:rPr>
                  <w:rFonts w:ascii="Arial" w:hAnsi="Arial" w:cs="Arial"/>
                </w:rPr>
                <w:delText xml:space="preserve">nárůst </w:delText>
              </w:r>
            </w:del>
            <w:r w:rsidRPr="00C10C54">
              <w:rPr>
                <w:rFonts w:ascii="Arial" w:hAnsi="Arial" w:cs="Arial"/>
              </w:rPr>
              <w:t>podíl</w:t>
            </w:r>
            <w:del w:id="348" w:author="Autor">
              <w:r w:rsidRPr="00C10C54" w:rsidDel="007F6D50">
                <w:rPr>
                  <w:rFonts w:ascii="Arial" w:hAnsi="Arial" w:cs="Arial"/>
                </w:rPr>
                <w:delText>u</w:delText>
              </w:r>
            </w:del>
            <w:r w:rsidRPr="00C10C54">
              <w:rPr>
                <w:rFonts w:ascii="Arial" w:hAnsi="Arial" w:cs="Arial"/>
              </w:rPr>
              <w:t xml:space="preserve"> žen v</w:t>
            </w:r>
            <w:r w:rsidR="001D4340">
              <w:rPr>
                <w:rFonts w:ascii="Arial" w:hAnsi="Arial" w:cs="Arial"/>
              </w:rPr>
              <w:t> těch oborech, kde j</w:t>
            </w:r>
            <w:r w:rsidRPr="00C10C54">
              <w:rPr>
                <w:rFonts w:ascii="Arial" w:hAnsi="Arial" w:cs="Arial"/>
              </w:rPr>
              <w:t xml:space="preserve">e podíl žen ve výzkumu výrazně nižší než podíl </w:t>
            </w:r>
            <w:r w:rsidRPr="00C10C54">
              <w:rPr>
                <w:rFonts w:ascii="Arial" w:hAnsi="Arial" w:cs="Arial"/>
              </w:rPr>
              <w:lastRenderedPageBreak/>
              <w:t>mužů</w:t>
            </w:r>
          </w:p>
          <w:p w14:paraId="40E2B307" w14:textId="77777777" w:rsidR="0099750E" w:rsidRPr="00C10C54" w:rsidRDefault="0099750E" w:rsidP="0099750E">
            <w:pPr>
              <w:pStyle w:val="Odstavecseseznamem"/>
              <w:numPr>
                <w:ilvl w:val="0"/>
                <w:numId w:val="32"/>
              </w:numPr>
              <w:spacing w:before="60" w:after="0" w:line="288" w:lineRule="auto"/>
              <w:ind w:left="284"/>
              <w:contextualSpacing w:val="0"/>
              <w:jc w:val="both"/>
              <w:rPr>
                <w:rFonts w:ascii="Arial" w:hAnsi="Arial" w:cs="Arial"/>
              </w:rPr>
            </w:pPr>
            <w:del w:id="349" w:author="Autor">
              <w:r w:rsidRPr="00C10C54" w:rsidDel="007F6D50">
                <w:rPr>
                  <w:rFonts w:ascii="Arial" w:hAnsi="Arial" w:cs="Arial"/>
                </w:rPr>
                <w:delText xml:space="preserve">nárůst </w:delText>
              </w:r>
            </w:del>
            <w:r w:rsidRPr="00C10C54">
              <w:rPr>
                <w:rFonts w:ascii="Arial" w:hAnsi="Arial" w:cs="Arial"/>
              </w:rPr>
              <w:t>podíl</w:t>
            </w:r>
            <w:del w:id="350" w:author="Autor">
              <w:r w:rsidRPr="00C10C54" w:rsidDel="007F6D50">
                <w:rPr>
                  <w:rFonts w:ascii="Arial" w:hAnsi="Arial" w:cs="Arial"/>
                </w:rPr>
                <w:delText>u</w:delText>
              </w:r>
            </w:del>
            <w:r w:rsidRPr="00C10C54">
              <w:rPr>
                <w:rFonts w:ascii="Arial" w:hAnsi="Arial" w:cs="Arial"/>
              </w:rPr>
              <w:t xml:space="preserve"> výzkumných organizací, které prokazatelně vytváří podmínky pro kombinaci výzkumné práce a rodičovství a pro uplatnění žen po mateřské dovolené</w:t>
            </w:r>
          </w:p>
        </w:tc>
      </w:tr>
      <w:tr w:rsidR="0099750E" w:rsidRPr="00C10C54" w14:paraId="18A1A135" w14:textId="77777777" w:rsidTr="00E45741">
        <w:tc>
          <w:tcPr>
            <w:tcW w:w="5000" w:type="pct"/>
          </w:tcPr>
          <w:p w14:paraId="5EDE7E56" w14:textId="3ECA4930" w:rsidR="0099750E" w:rsidRPr="00C10C54" w:rsidRDefault="0099750E" w:rsidP="00E45741">
            <w:pPr>
              <w:spacing w:before="60" w:after="0" w:line="288" w:lineRule="auto"/>
              <w:jc w:val="both"/>
              <w:rPr>
                <w:rFonts w:ascii="Arial" w:hAnsi="Arial" w:cs="Arial"/>
              </w:rPr>
            </w:pPr>
            <w:r w:rsidRPr="00C10C54">
              <w:rPr>
                <w:rFonts w:ascii="Arial" w:hAnsi="Arial" w:cs="Arial"/>
              </w:rPr>
              <w:lastRenderedPageBreak/>
              <w:t>Vazba na strategické</w:t>
            </w:r>
            <w:r w:rsidR="001D4340">
              <w:rPr>
                <w:rFonts w:ascii="Arial" w:hAnsi="Arial" w:cs="Arial"/>
              </w:rPr>
              <w:t xml:space="preserve"> cíle NP </w:t>
            </w:r>
            <w:proofErr w:type="spellStart"/>
            <w:r w:rsidR="001D4340">
              <w:rPr>
                <w:rFonts w:ascii="Arial" w:hAnsi="Arial" w:cs="Arial"/>
              </w:rPr>
              <w:t>VaVaI</w:t>
            </w:r>
            <w:proofErr w:type="spellEnd"/>
            <w:r w:rsidR="001D4340">
              <w:rPr>
                <w:rFonts w:ascii="Arial" w:hAnsi="Arial" w:cs="Arial"/>
              </w:rPr>
              <w:t xml:space="preserve"> 2021+: Cíl 2 (2.4</w:t>
            </w:r>
            <w:r w:rsidR="00B707E6">
              <w:rPr>
                <w:rFonts w:ascii="Arial" w:hAnsi="Arial" w:cs="Arial"/>
              </w:rPr>
              <w:t>) a dále C</w:t>
            </w:r>
            <w:r w:rsidRPr="00C10C54">
              <w:rPr>
                <w:rFonts w:ascii="Arial" w:hAnsi="Arial" w:cs="Arial"/>
              </w:rPr>
              <w:t>íl 3</w:t>
            </w:r>
          </w:p>
        </w:tc>
      </w:tr>
      <w:tr w:rsidR="0099750E" w:rsidRPr="00C10C54" w14:paraId="4AA84169" w14:textId="77777777" w:rsidTr="00E45741">
        <w:tc>
          <w:tcPr>
            <w:tcW w:w="5000" w:type="pct"/>
          </w:tcPr>
          <w:p w14:paraId="0BB21A51" w14:textId="77777777" w:rsidR="0099750E" w:rsidRPr="00C10C54" w:rsidRDefault="0099750E" w:rsidP="00E45741">
            <w:pPr>
              <w:spacing w:before="60" w:after="0" w:line="288" w:lineRule="auto"/>
              <w:jc w:val="both"/>
              <w:rPr>
                <w:rFonts w:ascii="Arial" w:hAnsi="Arial" w:cs="Arial"/>
              </w:rPr>
            </w:pPr>
            <w:r w:rsidRPr="00C10C54">
              <w:rPr>
                <w:rFonts w:ascii="Arial" w:hAnsi="Arial" w:cs="Arial"/>
              </w:rPr>
              <w:t xml:space="preserve">Návaznost na opatření 15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1B86B9E6" w14:textId="77777777" w:rsidR="0099750E" w:rsidRDefault="0099750E"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463459" w:rsidRPr="00C10C54" w14:paraId="45C68583" w14:textId="77777777" w:rsidTr="00E274B7">
        <w:tc>
          <w:tcPr>
            <w:tcW w:w="5000" w:type="pct"/>
            <w:vAlign w:val="center"/>
          </w:tcPr>
          <w:p w14:paraId="27676CD2" w14:textId="293B7548" w:rsidR="00463459" w:rsidRPr="00C10C54" w:rsidRDefault="007F45A5" w:rsidP="0099750E">
            <w:pPr>
              <w:spacing w:before="60" w:after="0" w:line="288" w:lineRule="auto"/>
              <w:ind w:left="1276" w:hanging="1276"/>
              <w:jc w:val="both"/>
              <w:rPr>
                <w:rFonts w:ascii="Arial" w:hAnsi="Arial" w:cs="Arial"/>
              </w:rPr>
            </w:pPr>
            <w:r>
              <w:rPr>
                <w:rFonts w:ascii="Arial" w:hAnsi="Arial" w:cs="Arial"/>
              </w:rPr>
              <w:t xml:space="preserve">Opatření </w:t>
            </w:r>
            <w:r w:rsidR="0099750E">
              <w:rPr>
                <w:rFonts w:ascii="Arial" w:hAnsi="Arial" w:cs="Arial"/>
              </w:rPr>
              <w:t>13</w:t>
            </w:r>
            <w:r w:rsidR="00463459" w:rsidRPr="00C10C54">
              <w:rPr>
                <w:rFonts w:ascii="Arial" w:hAnsi="Arial" w:cs="Arial"/>
              </w:rPr>
              <w:t>:</w:t>
            </w:r>
            <w:r w:rsidR="00463459" w:rsidRPr="00C10C54">
              <w:t xml:space="preserve"> </w:t>
            </w:r>
            <w:r w:rsidR="00463459" w:rsidRPr="00C10C54">
              <w:tab/>
            </w:r>
            <w:r w:rsidR="00463459" w:rsidRPr="00C10C54">
              <w:rPr>
                <w:rFonts w:ascii="Arial" w:hAnsi="Arial" w:cs="Arial"/>
                <w:b/>
              </w:rPr>
              <w:t>Zapojení výzkumných týmů do Horizontu Evropa</w:t>
            </w:r>
            <w:r w:rsidR="00463459">
              <w:rPr>
                <w:rFonts w:ascii="Arial" w:eastAsia="Arial" w:hAnsi="Arial" w:cs="Arial"/>
                <w:b/>
              </w:rPr>
              <w:t>, případně dalších programů EU</w:t>
            </w:r>
            <w:r w:rsidR="00463459" w:rsidRPr="00C10C54">
              <w:rPr>
                <w:rFonts w:ascii="Arial" w:hAnsi="Arial" w:cs="Arial"/>
                <w:b/>
              </w:rPr>
              <w:t>, oboustranná mezinárodní mobilita a mezinárodní spolupráce výzkumných organizací a podniků</w:t>
            </w:r>
            <w:ins w:id="351" w:author="Autor">
              <w:r w:rsidR="00300054">
                <w:rPr>
                  <w:rFonts w:ascii="Arial" w:hAnsi="Arial" w:cs="Arial"/>
                  <w:b/>
                </w:rPr>
                <w:t xml:space="preserve">, </w:t>
              </w:r>
              <w:r w:rsidR="00300054" w:rsidRPr="00300054">
                <w:rPr>
                  <w:rFonts w:ascii="Arial" w:hAnsi="Arial" w:cs="Arial"/>
                  <w:b/>
                </w:rPr>
                <w:t>a podpora systémového zpřístupňování výsledků vědy a výzkumu</w:t>
              </w:r>
            </w:ins>
            <w:r w:rsidR="00463459" w:rsidRPr="00C10C54">
              <w:rPr>
                <w:rFonts w:ascii="Arial" w:hAnsi="Arial" w:cs="Arial"/>
              </w:rPr>
              <w:t>.</w:t>
            </w:r>
          </w:p>
        </w:tc>
      </w:tr>
      <w:tr w:rsidR="00463459" w:rsidRPr="0010144E" w14:paraId="2F1D0830" w14:textId="77777777" w:rsidTr="00E274B7">
        <w:tc>
          <w:tcPr>
            <w:tcW w:w="5000" w:type="pct"/>
            <w:vAlign w:val="center"/>
          </w:tcPr>
          <w:p w14:paraId="6BFCC888" w14:textId="77777777" w:rsidR="00463459" w:rsidRPr="0010144E" w:rsidRDefault="00463459" w:rsidP="00E274B7">
            <w:pPr>
              <w:spacing w:before="60" w:after="0" w:line="288" w:lineRule="auto"/>
              <w:jc w:val="both"/>
              <w:rPr>
                <w:rFonts w:ascii="Arial" w:hAnsi="Arial" w:cs="Arial"/>
              </w:rPr>
            </w:pPr>
            <w:r w:rsidRPr="0010144E">
              <w:rPr>
                <w:rFonts w:ascii="Arial" w:hAnsi="Arial" w:cs="Arial"/>
              </w:rPr>
              <w:t>Anotace</w:t>
            </w:r>
          </w:p>
          <w:p w14:paraId="5BA5F05B" w14:textId="77777777" w:rsidR="00463459" w:rsidRPr="005D51C2" w:rsidRDefault="00463459" w:rsidP="00E274B7">
            <w:pPr>
              <w:spacing w:before="60" w:after="0" w:line="288" w:lineRule="auto"/>
              <w:jc w:val="both"/>
              <w:rPr>
                <w:rFonts w:ascii="Arial" w:hAnsi="Arial" w:cs="Arial"/>
              </w:rPr>
            </w:pPr>
            <w:r w:rsidRPr="0010144E">
              <w:rPr>
                <w:rFonts w:ascii="Arial" w:hAnsi="Arial" w:cs="Arial"/>
              </w:rPr>
              <w:t>Příčin dlouhodobě nízké úspěšnosti českých týmů v Rámcových programech EU (nyní Horizont</w:t>
            </w:r>
            <w:r>
              <w:rPr>
                <w:rFonts w:ascii="Arial" w:eastAsia="Arial" w:hAnsi="Arial" w:cs="Arial"/>
              </w:rPr>
              <w:t>) a současného pilotu EIC (</w:t>
            </w:r>
            <w:proofErr w:type="spellStart"/>
            <w:r>
              <w:rPr>
                <w:rFonts w:ascii="Arial" w:eastAsia="Arial" w:hAnsi="Arial" w:cs="Arial"/>
              </w:rPr>
              <w:t>Europen</w:t>
            </w:r>
            <w:proofErr w:type="spellEnd"/>
            <w:r>
              <w:rPr>
                <w:rFonts w:ascii="Arial" w:eastAsia="Arial" w:hAnsi="Arial" w:cs="Arial"/>
              </w:rPr>
              <w:t xml:space="preserve"> </w:t>
            </w:r>
            <w:proofErr w:type="spellStart"/>
            <w:r>
              <w:rPr>
                <w:rFonts w:ascii="Arial" w:eastAsia="Arial" w:hAnsi="Arial" w:cs="Arial"/>
              </w:rPr>
              <w:t>Innovation</w:t>
            </w:r>
            <w:proofErr w:type="spellEnd"/>
            <w:r>
              <w:rPr>
                <w:rFonts w:ascii="Arial" w:eastAsia="Arial" w:hAnsi="Arial" w:cs="Arial"/>
              </w:rPr>
              <w:t xml:space="preserve"> </w:t>
            </w:r>
            <w:proofErr w:type="spellStart"/>
            <w:r>
              <w:rPr>
                <w:rFonts w:ascii="Arial" w:eastAsia="Arial" w:hAnsi="Arial" w:cs="Arial"/>
              </w:rPr>
              <w:t>Council</w:t>
            </w:r>
            <w:proofErr w:type="spellEnd"/>
            <w:r>
              <w:rPr>
                <w:rFonts w:ascii="Arial" w:eastAsia="Arial" w:hAnsi="Arial" w:cs="Arial"/>
              </w:rPr>
              <w:t xml:space="preserve">) </w:t>
            </w:r>
            <w:r w:rsidRPr="0010144E">
              <w:rPr>
                <w:rFonts w:ascii="Arial" w:hAnsi="Arial" w:cs="Arial"/>
              </w:rPr>
              <w:t>je více. Mezi hlavní patří nedostatek zkušeností s obdobnými typy projektů</w:t>
            </w:r>
            <w:r>
              <w:rPr>
                <w:rFonts w:ascii="Arial" w:hAnsi="Arial" w:cs="Arial"/>
              </w:rPr>
              <w:t>, a to ve všech oblastech</w:t>
            </w:r>
            <w:r w:rsidRPr="0010144E">
              <w:rPr>
                <w:rFonts w:ascii="Arial" w:hAnsi="Arial" w:cs="Arial"/>
              </w:rPr>
              <w:t xml:space="preserve"> výzkumu</w:t>
            </w:r>
            <w:r w:rsidRPr="005D51C2">
              <w:rPr>
                <w:rFonts w:ascii="Arial" w:hAnsi="Arial" w:cs="Arial"/>
              </w:rPr>
              <w:t>.</w:t>
            </w:r>
          </w:p>
          <w:p w14:paraId="0802C315" w14:textId="3A8A447C" w:rsidR="00463459" w:rsidRPr="0010144E" w:rsidRDefault="00463459" w:rsidP="00E274B7">
            <w:pPr>
              <w:spacing w:before="60" w:after="0" w:line="288" w:lineRule="auto"/>
              <w:jc w:val="both"/>
              <w:rPr>
                <w:rFonts w:ascii="Arial" w:hAnsi="Arial" w:cs="Arial"/>
              </w:rPr>
            </w:pPr>
            <w:r w:rsidRPr="0010144E">
              <w:rPr>
                <w:rFonts w:ascii="Arial" w:hAnsi="Arial" w:cs="Arial"/>
              </w:rPr>
              <w:t xml:space="preserve">První část opatření je proto zaměřena na pokračování a rozvoj již existujících nástrojů směřujících k podpoře širšího zapojení výzkumných týmů do Horizontu Evropa </w:t>
            </w:r>
            <w:r>
              <w:rPr>
                <w:rFonts w:ascii="Arial" w:hAnsi="Arial" w:cs="Arial"/>
              </w:rPr>
              <w:t xml:space="preserve">(a zejména aktivit </w:t>
            </w:r>
            <w:r w:rsidRPr="0010144E">
              <w:rPr>
                <w:rFonts w:ascii="Arial" w:hAnsi="Arial" w:cs="Arial"/>
              </w:rPr>
              <w:t>ERC</w:t>
            </w:r>
            <w:r>
              <w:rPr>
                <w:rFonts w:ascii="Arial" w:eastAsia="Arial" w:hAnsi="Arial" w:cs="Arial"/>
              </w:rPr>
              <w:t>, partnerství a schémat</w:t>
            </w:r>
            <w:r>
              <w:rPr>
                <w:rFonts w:ascii="Arial" w:hAnsi="Arial" w:cs="Arial"/>
              </w:rPr>
              <w:t xml:space="preserve"> v</w:t>
            </w:r>
            <w:r>
              <w:rPr>
                <w:rFonts w:ascii="Arial" w:eastAsia="Arial" w:hAnsi="Arial" w:cs="Arial"/>
              </w:rPr>
              <w:t xml:space="preserve"> rámci EIC), které v</w:t>
            </w:r>
            <w:r>
              <w:rPr>
                <w:rFonts w:ascii="Arial" w:hAnsi="Arial" w:cs="Arial"/>
              </w:rPr>
              <w:t> současnosti existuji na národní úrovni</w:t>
            </w:r>
            <w:r w:rsidRPr="0010144E">
              <w:rPr>
                <w:rFonts w:ascii="Arial" w:hAnsi="Arial" w:cs="Arial"/>
              </w:rPr>
              <w:t xml:space="preserve"> v gesci MŠMT</w:t>
            </w:r>
            <w:r>
              <w:rPr>
                <w:rFonts w:ascii="Arial" w:hAnsi="Arial" w:cs="Arial"/>
              </w:rPr>
              <w:t xml:space="preserve">, </w:t>
            </w:r>
            <w:r w:rsidRPr="0010144E">
              <w:rPr>
                <w:rFonts w:ascii="Arial" w:hAnsi="Arial" w:cs="Arial"/>
              </w:rPr>
              <w:t>GA ČR</w:t>
            </w:r>
            <w:r>
              <w:rPr>
                <w:rFonts w:ascii="Arial" w:eastAsia="Arial" w:hAnsi="Arial" w:cs="Arial"/>
              </w:rPr>
              <w:t>, AV ČR či TA ČR ve spolupráci s věcně gesčními ministerstvy</w:t>
            </w:r>
            <w:r w:rsidRPr="0010144E">
              <w:rPr>
                <w:rFonts w:ascii="Arial" w:hAnsi="Arial" w:cs="Arial"/>
              </w:rPr>
              <w:t>. Současně bude první část opatření případně posílena o nové podpůrné nástroje směřující k témuž cíli (např. v rámci Inovační strategie připravované teze programu MŠMT, který si klade za cíl vzájemně propojit excelenci ve výzkumu a aplikace a implementovat obdobu evropského programu ERC</w:t>
            </w:r>
            <w:r>
              <w:rPr>
                <w:rFonts w:ascii="Arial" w:eastAsia="Arial" w:hAnsi="Arial" w:cs="Arial"/>
              </w:rPr>
              <w:t xml:space="preserve"> anebo prohloubení zapojení ČR do společných výzev v rámci partnerství, které pilotně podporuje TA ČR ve spolupráci s gesčními ministerstvy</w:t>
            </w:r>
            <w:r w:rsidRPr="0010144E">
              <w:rPr>
                <w:rFonts w:ascii="Arial" w:hAnsi="Arial" w:cs="Arial"/>
              </w:rPr>
              <w:t>).</w:t>
            </w:r>
            <w:ins w:id="352" w:author="Autor">
              <w:r w:rsidR="00317D3E">
                <w:rPr>
                  <w:rFonts w:ascii="Arial" w:hAnsi="Arial" w:cs="Arial"/>
                </w:rPr>
                <w:t xml:space="preserve"> Vhodná je rovněž v této souvislosti </w:t>
              </w:r>
              <w:r w:rsidR="00317D3E" w:rsidRPr="00317D3E">
                <w:rPr>
                  <w:rFonts w:ascii="Arial" w:hAnsi="Arial" w:cs="Arial"/>
                </w:rPr>
                <w:t xml:space="preserve">podpora </w:t>
              </w:r>
              <w:r w:rsidR="00317D3E">
                <w:rPr>
                  <w:rFonts w:ascii="Arial" w:hAnsi="Arial" w:cs="Arial"/>
                </w:rPr>
                <w:t>„</w:t>
              </w:r>
              <w:proofErr w:type="spellStart"/>
              <w:r w:rsidR="00317D3E">
                <w:rPr>
                  <w:rFonts w:ascii="Arial" w:hAnsi="Arial" w:cs="Arial"/>
                </w:rPr>
                <w:t>high</w:t>
              </w:r>
              <w:proofErr w:type="spellEnd"/>
              <w:r w:rsidR="00317D3E">
                <w:rPr>
                  <w:rFonts w:ascii="Arial" w:hAnsi="Arial" w:cs="Arial"/>
                </w:rPr>
                <w:t xml:space="preserve"> risk/</w:t>
              </w:r>
              <w:proofErr w:type="spellStart"/>
              <w:r w:rsidR="00317D3E">
                <w:rPr>
                  <w:rFonts w:ascii="Arial" w:hAnsi="Arial" w:cs="Arial"/>
                </w:rPr>
                <w:t>high</w:t>
              </w:r>
              <w:proofErr w:type="spellEnd"/>
              <w:r w:rsidR="00317D3E">
                <w:rPr>
                  <w:rFonts w:ascii="Arial" w:hAnsi="Arial" w:cs="Arial"/>
                </w:rPr>
                <w:t xml:space="preserve"> </w:t>
              </w:r>
              <w:proofErr w:type="spellStart"/>
              <w:r w:rsidR="00317D3E">
                <w:rPr>
                  <w:rFonts w:ascii="Arial" w:hAnsi="Arial" w:cs="Arial"/>
                </w:rPr>
                <w:t>gain</w:t>
              </w:r>
              <w:proofErr w:type="spellEnd"/>
              <w:r w:rsidR="00317D3E">
                <w:rPr>
                  <w:rFonts w:ascii="Arial" w:hAnsi="Arial" w:cs="Arial"/>
                </w:rPr>
                <w:t>“ projektů.</w:t>
              </w:r>
              <w:r w:rsidR="00317D3E" w:rsidRPr="00317D3E">
                <w:rPr>
                  <w:rFonts w:ascii="Arial" w:hAnsi="Arial" w:cs="Arial"/>
                </w:rPr>
                <w:t xml:space="preserve"> </w:t>
              </w:r>
            </w:ins>
          </w:p>
          <w:p w14:paraId="6D029EF2" w14:textId="12340497" w:rsidR="00463459" w:rsidRPr="0010144E" w:rsidRDefault="00463459" w:rsidP="00E274B7">
            <w:pPr>
              <w:spacing w:before="60" w:after="0" w:line="288" w:lineRule="auto"/>
              <w:jc w:val="both"/>
              <w:rPr>
                <w:rFonts w:ascii="Arial" w:hAnsi="Arial" w:cs="Arial"/>
              </w:rPr>
            </w:pPr>
            <w:r w:rsidRPr="0010144E">
              <w:rPr>
                <w:rFonts w:ascii="Arial" w:hAnsi="Arial" w:cs="Arial"/>
              </w:rPr>
              <w:t xml:space="preserve">Další část opatření se týká </w:t>
            </w:r>
            <w:r>
              <w:rPr>
                <w:rFonts w:ascii="Arial" w:eastAsia="Arial" w:hAnsi="Arial" w:cs="Arial"/>
              </w:rPr>
              <w:t xml:space="preserve">informační podpory </w:t>
            </w:r>
            <w:r w:rsidRPr="0010144E">
              <w:rPr>
                <w:rFonts w:ascii="Arial" w:hAnsi="Arial" w:cs="Arial"/>
              </w:rPr>
              <w:t xml:space="preserve">Horizontu </w:t>
            </w:r>
            <w:r>
              <w:rPr>
                <w:rFonts w:ascii="Arial" w:eastAsia="Arial" w:hAnsi="Arial" w:cs="Arial"/>
              </w:rPr>
              <w:t>Evropa</w:t>
            </w:r>
            <w:r w:rsidRPr="0010144E">
              <w:rPr>
                <w:rFonts w:ascii="Arial" w:hAnsi="Arial" w:cs="Arial"/>
              </w:rPr>
              <w:t xml:space="preserve">. S ohledem na potřebnost podstatného zintenzivnění mezinárodní spolupráce výzkumných organizací a podniků ve </w:t>
            </w:r>
            <w:proofErr w:type="spellStart"/>
            <w:r w:rsidRPr="0010144E">
              <w:rPr>
                <w:rFonts w:ascii="Arial" w:hAnsi="Arial" w:cs="Arial"/>
              </w:rPr>
              <w:t>VaVaI</w:t>
            </w:r>
            <w:proofErr w:type="spellEnd"/>
            <w:r w:rsidRPr="0010144E">
              <w:rPr>
                <w:rFonts w:ascii="Arial" w:hAnsi="Arial" w:cs="Arial"/>
              </w:rPr>
              <w:t xml:space="preserve">, a to zejména, co se týká míry jejich zapojování do rámcových programů EU pro </w:t>
            </w:r>
            <w:proofErr w:type="spellStart"/>
            <w:r w:rsidRPr="0010144E">
              <w:rPr>
                <w:rFonts w:ascii="Arial" w:hAnsi="Arial" w:cs="Arial"/>
              </w:rPr>
              <w:t>VaVaI</w:t>
            </w:r>
            <w:proofErr w:type="spellEnd"/>
            <w:r w:rsidRPr="0010144E">
              <w:rPr>
                <w:rFonts w:ascii="Arial" w:hAnsi="Arial" w:cs="Arial"/>
              </w:rPr>
              <w:t xml:space="preserve">, je nezbytné zabezpečit pro výzkumné organizace a podniky vysoce kvalitní informačně-poradenské zázemí zprostředkovávající nejenom informace o vyhlášených, resp. nově plánovaných výzvách 9. rámcového programu EU pro výzkum a inovace Horizontu Evropa (2021-2027) a dalších mezinárodních grantových schémat (např. </w:t>
            </w:r>
            <w:r>
              <w:rPr>
                <w:rFonts w:ascii="Arial" w:hAnsi="Arial" w:cs="Arial"/>
              </w:rPr>
              <w:t xml:space="preserve">COST, EUREKA, </w:t>
            </w:r>
            <w:r w:rsidRPr="0010144E">
              <w:rPr>
                <w:rFonts w:ascii="Arial" w:hAnsi="Arial" w:cs="Arial"/>
              </w:rPr>
              <w:t xml:space="preserve">apod.), ale i zázemí poskytující odborné poradenství k finančním, právním a dalším specifickým otázkám přípravy a předkládání návrhů, resp. realizace podpořených mezinárodních projektů </w:t>
            </w:r>
            <w:proofErr w:type="spellStart"/>
            <w:r w:rsidRPr="0010144E">
              <w:rPr>
                <w:rFonts w:ascii="Arial" w:hAnsi="Arial" w:cs="Arial"/>
              </w:rPr>
              <w:t>VaVaI</w:t>
            </w:r>
            <w:proofErr w:type="spellEnd"/>
            <w:ins w:id="353" w:author="Autor">
              <w:r w:rsidR="001265CE">
                <w:rPr>
                  <w:rFonts w:ascii="Arial" w:hAnsi="Arial" w:cs="Arial"/>
                </w:rPr>
                <w:t xml:space="preserve"> (Technologické centrum AV ČR, Národní kontaktní centrum</w:t>
              </w:r>
              <w:r w:rsidR="001265CE" w:rsidRPr="001265CE">
                <w:rPr>
                  <w:rFonts w:ascii="Arial" w:hAnsi="Arial" w:cs="Arial"/>
                </w:rPr>
                <w:t xml:space="preserve"> – gender a věda a další</w:t>
              </w:r>
              <w:r w:rsidR="001265CE">
                <w:rPr>
                  <w:rFonts w:ascii="Arial" w:hAnsi="Arial" w:cs="Arial"/>
                </w:rPr>
                <w:t>)</w:t>
              </w:r>
            </w:ins>
            <w:r w:rsidRPr="0010144E">
              <w:rPr>
                <w:rFonts w:ascii="Arial" w:hAnsi="Arial" w:cs="Arial"/>
              </w:rPr>
              <w:t xml:space="preserve">. Paralelně k tomu je zájmem ČR i posilovat </w:t>
            </w:r>
            <w:r>
              <w:rPr>
                <w:rFonts w:ascii="Arial" w:eastAsia="Arial" w:hAnsi="Arial" w:cs="Arial"/>
              </w:rPr>
              <w:t xml:space="preserve">komunikaci se </w:t>
            </w:r>
            <w:proofErr w:type="spellStart"/>
            <w:r>
              <w:rPr>
                <w:rFonts w:ascii="Arial" w:eastAsia="Arial" w:hAnsi="Arial" w:cs="Arial"/>
              </w:rPr>
              <w:t>stakeholdery</w:t>
            </w:r>
            <w:proofErr w:type="spellEnd"/>
            <w:r>
              <w:rPr>
                <w:rFonts w:ascii="Arial" w:eastAsia="Arial" w:hAnsi="Arial" w:cs="Arial"/>
              </w:rPr>
              <w:t xml:space="preserve"> </w:t>
            </w:r>
            <w:proofErr w:type="spellStart"/>
            <w:r>
              <w:rPr>
                <w:rFonts w:ascii="Arial" w:eastAsia="Arial" w:hAnsi="Arial" w:cs="Arial"/>
              </w:rPr>
              <w:t>VaVaI</w:t>
            </w:r>
            <w:proofErr w:type="spellEnd"/>
            <w:r>
              <w:rPr>
                <w:rFonts w:ascii="Arial" w:eastAsia="Arial" w:hAnsi="Arial" w:cs="Arial"/>
              </w:rPr>
              <w:t xml:space="preserve"> z celé Evropy (např. využitím </w:t>
            </w:r>
            <w:r>
              <w:rPr>
                <w:rFonts w:ascii="Arial" w:hAnsi="Arial" w:cs="Arial"/>
              </w:rPr>
              <w:t xml:space="preserve">Národních kontaktních bodů působících v ČR, dále </w:t>
            </w:r>
            <w:r w:rsidRPr="0010144E">
              <w:rPr>
                <w:rFonts w:ascii="Arial" w:hAnsi="Arial" w:cs="Arial"/>
              </w:rPr>
              <w:t>České styčné kanceláře pro výzkum, vývoj a inovace v Bruselu (CZELO</w:t>
            </w:r>
            <w:r>
              <w:rPr>
                <w:rFonts w:ascii="Arial" w:eastAsia="Arial" w:hAnsi="Arial" w:cs="Arial"/>
              </w:rPr>
              <w:t xml:space="preserve">) anebo propojováním existujících aktivit národních kontaktních osob, zástupců v programových výborech a zástupců v rámci konsorcií poskytovatelů ERA-NET </w:t>
            </w:r>
            <w:proofErr w:type="spellStart"/>
            <w:r>
              <w:rPr>
                <w:rFonts w:ascii="Arial" w:eastAsia="Arial" w:hAnsi="Arial" w:cs="Arial"/>
              </w:rPr>
              <w:t>Cofund</w:t>
            </w:r>
            <w:proofErr w:type="spellEnd"/>
            <w:r>
              <w:rPr>
                <w:rFonts w:ascii="Arial" w:eastAsia="Arial" w:hAnsi="Arial" w:cs="Arial"/>
              </w:rPr>
              <w:t>, resp. budoucích partnerství)</w:t>
            </w:r>
            <w:r>
              <w:rPr>
                <w:rFonts w:ascii="Arial" w:hAnsi="Arial" w:cs="Arial"/>
              </w:rPr>
              <w:t xml:space="preserve">. </w:t>
            </w:r>
            <w:r w:rsidRPr="0010144E">
              <w:rPr>
                <w:rFonts w:ascii="Arial" w:hAnsi="Arial" w:cs="Arial"/>
              </w:rPr>
              <w:t>V neposlední řadě je důležité zabezpečit rovněž aktivity tzv. „</w:t>
            </w:r>
            <w:proofErr w:type="spellStart"/>
            <w:r w:rsidRPr="0010144E">
              <w:rPr>
                <w:rFonts w:ascii="Arial" w:hAnsi="Arial" w:cs="Arial"/>
              </w:rPr>
              <w:t>Welcome</w:t>
            </w:r>
            <w:proofErr w:type="spellEnd"/>
            <w:r w:rsidRPr="0010144E">
              <w:rPr>
                <w:rFonts w:ascii="Arial" w:hAnsi="Arial" w:cs="Arial"/>
              </w:rPr>
              <w:t xml:space="preserve"> Office“ pro výzkumné pracovníky a inovátory přicházející do ČR. Informačně-poradenské zázemí by mělo zahrnovat i poskytování informací o možnostech využívání práv ochrany duševního vlastnictví, a to jak z hlediska uživatelů cizích chráněných řešení, tak z hlediska přihlašovatelů.</w:t>
            </w:r>
          </w:p>
          <w:p w14:paraId="63E11396" w14:textId="77777777" w:rsidR="00463459" w:rsidRDefault="00463459" w:rsidP="00E274B7">
            <w:pPr>
              <w:spacing w:before="60" w:after="0" w:line="288" w:lineRule="auto"/>
              <w:jc w:val="both"/>
              <w:rPr>
                <w:ins w:id="354" w:author="Autor"/>
                <w:rFonts w:ascii="Arial" w:hAnsi="Arial" w:cs="Arial"/>
              </w:rPr>
            </w:pPr>
            <w:r w:rsidRPr="0010144E">
              <w:rPr>
                <w:rFonts w:ascii="Arial" w:hAnsi="Arial" w:cs="Arial"/>
              </w:rPr>
              <w:lastRenderedPageBreak/>
              <w:t xml:space="preserve">Konečně třetí částí opatření je systematické a trvalé zpřístupňování nejaktuálnějších informací o výsledcích celosvětové vědy v ČR, které je primárním předpokladem pro vznik a udržení excelence </w:t>
            </w:r>
            <w:proofErr w:type="spellStart"/>
            <w:r w:rsidRPr="0010144E">
              <w:rPr>
                <w:rFonts w:ascii="Arial" w:hAnsi="Arial" w:cs="Arial"/>
              </w:rPr>
              <w:t>VaVaI</w:t>
            </w:r>
            <w:proofErr w:type="spellEnd"/>
            <w:r w:rsidRPr="0010144E">
              <w:rPr>
                <w:rFonts w:ascii="Arial" w:hAnsi="Arial" w:cs="Arial"/>
              </w:rPr>
              <w:t xml:space="preserve"> a zcela nezbytným krokem vedoucím k internacionalizaci českého výzkumného a inovačního prostředí. S ohledem na základní potřebu přístupu k nejnovějším výsledkům celosvětové vědy je proto nezbytné zajistit jejich hospodárný a efektivní nákup formou sdílených činností a následné zpřístupnění vědecko-výzkumným pracovníkům veřejného i soukromého sektoru. Cílem opatření je zachování kontinuity hlavních činností „Národního centra pro elektronické informační zdroje </w:t>
            </w:r>
            <w:proofErr w:type="spellStart"/>
            <w:r w:rsidRPr="0010144E">
              <w:rPr>
                <w:rFonts w:ascii="Arial" w:hAnsi="Arial" w:cs="Arial"/>
              </w:rPr>
              <w:t>CzechELib</w:t>
            </w:r>
            <w:proofErr w:type="spellEnd"/>
            <w:r w:rsidRPr="0010144E">
              <w:rPr>
                <w:rFonts w:ascii="Arial" w:hAnsi="Arial" w:cs="Arial"/>
              </w:rPr>
              <w:t xml:space="preserve">“, tzn., zajištění realizace centralizovaného nákupu klíčových elektronických informačních zdrojů, citačních databází a </w:t>
            </w:r>
            <w:proofErr w:type="spellStart"/>
            <w:r w:rsidRPr="0010144E">
              <w:rPr>
                <w:rFonts w:ascii="Arial" w:hAnsi="Arial" w:cs="Arial"/>
              </w:rPr>
              <w:t>bibliometrických</w:t>
            </w:r>
            <w:proofErr w:type="spellEnd"/>
            <w:r w:rsidRPr="0010144E">
              <w:rPr>
                <w:rFonts w:ascii="Arial" w:hAnsi="Arial" w:cs="Arial"/>
              </w:rPr>
              <w:t xml:space="preserve"> nástrojů, jakožto i provozu komplexního systému pro pořizování a správu elektronických informačních zdrojů a tvorby podpůrných analýz a statistik pro členské instituce i orgány státní správy ČR působící v oblastech </w:t>
            </w:r>
            <w:proofErr w:type="spellStart"/>
            <w:r w:rsidRPr="0010144E">
              <w:rPr>
                <w:rFonts w:ascii="Arial" w:hAnsi="Arial" w:cs="Arial"/>
              </w:rPr>
              <w:t>VaVaI</w:t>
            </w:r>
            <w:proofErr w:type="spellEnd"/>
            <w:r w:rsidRPr="0010144E">
              <w:rPr>
                <w:rFonts w:ascii="Arial" w:hAnsi="Arial" w:cs="Arial"/>
              </w:rPr>
              <w:t xml:space="preserve">. Díky koncentraci know-how i vyjednávací síle koncentrované v rámci Národního centra </w:t>
            </w:r>
            <w:ins w:id="355" w:author="Autor">
              <w:r w:rsidR="00300054" w:rsidRPr="00300054">
                <w:rPr>
                  <w:rFonts w:ascii="Arial" w:hAnsi="Arial" w:cs="Arial"/>
                </w:rPr>
                <w:t xml:space="preserve">i mezinárodních konsorcií </w:t>
              </w:r>
            </w:ins>
            <w:r w:rsidRPr="0010144E">
              <w:rPr>
                <w:rFonts w:ascii="Arial" w:hAnsi="Arial" w:cs="Arial"/>
              </w:rPr>
              <w:t xml:space="preserve">bude v souvislosti s přechodem na model otevřeného přístupu k vědeckým informacím a datům docházet ke sjednávání výhodnějších podmínek pro publikování výsledků </w:t>
            </w:r>
            <w:proofErr w:type="spellStart"/>
            <w:r w:rsidRPr="0010144E">
              <w:rPr>
                <w:rFonts w:ascii="Arial" w:hAnsi="Arial" w:cs="Arial"/>
              </w:rPr>
              <w:t>VaVaI</w:t>
            </w:r>
            <w:proofErr w:type="spellEnd"/>
            <w:r w:rsidRPr="0010144E">
              <w:rPr>
                <w:rFonts w:ascii="Arial" w:hAnsi="Arial" w:cs="Arial"/>
              </w:rPr>
              <w:t xml:space="preserve"> domácími autory a k jejich efektivnímu otevírání mezinárodní komunitě.</w:t>
            </w:r>
          </w:p>
          <w:p w14:paraId="18988B19" w14:textId="4CB941A0" w:rsidR="00A43B8F" w:rsidRPr="0010144E" w:rsidRDefault="00A43B8F" w:rsidP="00E274B7">
            <w:pPr>
              <w:spacing w:before="60" w:after="0" w:line="288" w:lineRule="auto"/>
              <w:jc w:val="both"/>
              <w:rPr>
                <w:rFonts w:ascii="Arial" w:hAnsi="Arial" w:cs="Arial"/>
              </w:rPr>
            </w:pPr>
            <w:ins w:id="356" w:author="Autor">
              <w:r>
                <w:rPr>
                  <w:rFonts w:ascii="Arial" w:hAnsi="Arial" w:cs="Arial"/>
                </w:rPr>
                <w:t>K implementaci tohoto opatření se předpokládá i využití fondů EU.</w:t>
              </w:r>
            </w:ins>
          </w:p>
        </w:tc>
      </w:tr>
      <w:tr w:rsidR="00463459" w:rsidRPr="0010144E" w14:paraId="6F441EE1" w14:textId="77777777" w:rsidTr="00E274B7">
        <w:tc>
          <w:tcPr>
            <w:tcW w:w="5000" w:type="pct"/>
            <w:vAlign w:val="center"/>
          </w:tcPr>
          <w:p w14:paraId="07CFE592" w14:textId="77777777" w:rsidR="00463459" w:rsidRDefault="00463459" w:rsidP="00E274B7">
            <w:pPr>
              <w:spacing w:before="60" w:after="0" w:line="288" w:lineRule="auto"/>
              <w:jc w:val="both"/>
              <w:rPr>
                <w:rFonts w:ascii="Arial" w:hAnsi="Arial" w:cs="Arial"/>
              </w:rPr>
            </w:pPr>
            <w:r w:rsidRPr="0010144E">
              <w:rPr>
                <w:rFonts w:ascii="Arial" w:hAnsi="Arial" w:cs="Arial"/>
              </w:rPr>
              <w:lastRenderedPageBreak/>
              <w:t xml:space="preserve">Termíny realizace: </w:t>
            </w:r>
            <w:r w:rsidRPr="005D51C2">
              <w:rPr>
                <w:rFonts w:ascii="Arial" w:hAnsi="Arial" w:cs="Arial"/>
              </w:rPr>
              <w:t xml:space="preserve"> </w:t>
            </w:r>
            <w:r>
              <w:rPr>
                <w:rFonts w:ascii="Arial" w:eastAsia="Arial" w:hAnsi="Arial" w:cs="Arial"/>
              </w:rPr>
              <w:t xml:space="preserve"> </w:t>
            </w:r>
          </w:p>
          <w:p w14:paraId="4DA6B422" w14:textId="7CED3966" w:rsidR="00463459" w:rsidRDefault="00463459" w:rsidP="00394B27">
            <w:pPr>
              <w:numPr>
                <w:ilvl w:val="0"/>
                <w:numId w:val="33"/>
              </w:numPr>
              <w:spacing w:before="60" w:after="0" w:line="288" w:lineRule="auto"/>
              <w:ind w:left="426" w:hanging="426"/>
              <w:jc w:val="both"/>
              <w:rPr>
                <w:rFonts w:ascii="Arial" w:hAnsi="Arial" w:cs="Arial"/>
              </w:rPr>
            </w:pPr>
            <w:r>
              <w:rPr>
                <w:rFonts w:ascii="Arial" w:hAnsi="Arial" w:cs="Arial"/>
              </w:rPr>
              <w:t>202</w:t>
            </w:r>
            <w:ins w:id="357" w:author="Autor">
              <w:r w:rsidR="00374C2C">
                <w:rPr>
                  <w:rFonts w:ascii="Arial" w:hAnsi="Arial" w:cs="Arial"/>
                </w:rPr>
                <w:t>0</w:t>
              </w:r>
            </w:ins>
            <w:del w:id="358" w:author="Autor">
              <w:r w:rsidR="004535C0" w:rsidDel="00374C2C">
                <w:rPr>
                  <w:rFonts w:ascii="Arial" w:hAnsi="Arial" w:cs="Arial"/>
                </w:rPr>
                <w:delText>1</w:delText>
              </w:r>
            </w:del>
            <w:r>
              <w:rPr>
                <w:rFonts w:ascii="Arial" w:hAnsi="Arial" w:cs="Arial"/>
              </w:rPr>
              <w:t>+ – p</w:t>
            </w:r>
            <w:r w:rsidRPr="001938D9">
              <w:rPr>
                <w:rFonts w:ascii="Arial" w:hAnsi="Arial" w:cs="Arial"/>
              </w:rPr>
              <w:t>říprava</w:t>
            </w:r>
            <w:r>
              <w:rPr>
                <w:rFonts w:ascii="Arial" w:hAnsi="Arial" w:cs="Arial"/>
              </w:rPr>
              <w:t>, předložení vládě ČR</w:t>
            </w:r>
            <w:r w:rsidRPr="001938D9">
              <w:rPr>
                <w:rFonts w:ascii="Arial" w:hAnsi="Arial" w:cs="Arial"/>
              </w:rPr>
              <w:t xml:space="preserve"> </w:t>
            </w:r>
            <w:r>
              <w:rPr>
                <w:rFonts w:ascii="Arial" w:hAnsi="Arial" w:cs="Arial"/>
              </w:rPr>
              <w:t xml:space="preserve">ke schválení </w:t>
            </w:r>
            <w:r w:rsidRPr="001938D9">
              <w:rPr>
                <w:rFonts w:ascii="Arial" w:hAnsi="Arial" w:cs="Arial"/>
              </w:rPr>
              <w:t xml:space="preserve">a implementace </w:t>
            </w:r>
            <w:r>
              <w:rPr>
                <w:rFonts w:ascii="Arial" w:hAnsi="Arial" w:cs="Arial"/>
              </w:rPr>
              <w:t xml:space="preserve">tzv. </w:t>
            </w:r>
            <w:r w:rsidRPr="001938D9">
              <w:rPr>
                <w:rFonts w:ascii="Arial" w:hAnsi="Arial" w:cs="Arial"/>
              </w:rPr>
              <w:t>„projektu sdílených činností“ v období let 2021 až 2027</w:t>
            </w:r>
            <w:r>
              <w:rPr>
                <w:rFonts w:ascii="Arial" w:hAnsi="Arial" w:cs="Arial"/>
              </w:rPr>
              <w:t xml:space="preserve"> zaměřeného </w:t>
            </w:r>
            <w:r w:rsidRPr="00D14474">
              <w:rPr>
                <w:rFonts w:ascii="Arial" w:hAnsi="Arial" w:cs="Arial"/>
              </w:rPr>
              <w:t xml:space="preserve">na </w:t>
            </w:r>
            <w:r>
              <w:rPr>
                <w:rFonts w:ascii="Arial" w:hAnsi="Arial" w:cs="Arial"/>
              </w:rPr>
              <w:t>p</w:t>
            </w:r>
            <w:r w:rsidRPr="00D14474">
              <w:rPr>
                <w:rFonts w:ascii="Arial" w:hAnsi="Arial" w:cs="Arial"/>
              </w:rPr>
              <w:t xml:space="preserve">rohloubení integrace výzkumného a inovačního systému ČR </w:t>
            </w:r>
            <w:r>
              <w:rPr>
                <w:rFonts w:ascii="Arial" w:hAnsi="Arial" w:cs="Arial"/>
              </w:rPr>
              <w:t>do</w:t>
            </w:r>
            <w:r w:rsidRPr="00D14474">
              <w:rPr>
                <w:rFonts w:ascii="Arial" w:hAnsi="Arial" w:cs="Arial"/>
              </w:rPr>
              <w:t xml:space="preserve"> Evropského výzkumného prostoru a </w:t>
            </w:r>
            <w:r>
              <w:rPr>
                <w:rFonts w:ascii="Arial" w:hAnsi="Arial" w:cs="Arial"/>
              </w:rPr>
              <w:t>podporu</w:t>
            </w:r>
            <w:r w:rsidRPr="00D14474">
              <w:rPr>
                <w:rFonts w:ascii="Arial" w:hAnsi="Arial" w:cs="Arial"/>
              </w:rPr>
              <w:t xml:space="preserve"> mezinárodní spolupráce výzkumných organizací a podniků ČR ve výzkumu, vývoji a</w:t>
            </w:r>
            <w:r>
              <w:rPr>
                <w:rFonts w:ascii="Arial" w:hAnsi="Arial" w:cs="Arial"/>
              </w:rPr>
              <w:t> </w:t>
            </w:r>
            <w:r w:rsidRPr="00D14474">
              <w:rPr>
                <w:rFonts w:ascii="Arial" w:hAnsi="Arial" w:cs="Arial"/>
              </w:rPr>
              <w:t>inovacích</w:t>
            </w:r>
          </w:p>
          <w:p w14:paraId="0F5948A2" w14:textId="33BFF378" w:rsidR="00463459" w:rsidRPr="0010144E" w:rsidRDefault="00463459" w:rsidP="00394B27">
            <w:pPr>
              <w:numPr>
                <w:ilvl w:val="0"/>
                <w:numId w:val="33"/>
              </w:numPr>
              <w:spacing w:before="60" w:after="0" w:line="288" w:lineRule="auto"/>
              <w:ind w:left="426" w:hanging="426"/>
              <w:jc w:val="both"/>
              <w:rPr>
                <w:rFonts w:ascii="Arial" w:hAnsi="Arial" w:cs="Arial"/>
                <w:u w:val="single"/>
              </w:rPr>
            </w:pPr>
            <w:r w:rsidRPr="00D14474">
              <w:rPr>
                <w:rFonts w:ascii="Arial" w:hAnsi="Arial" w:cs="Arial"/>
              </w:rPr>
              <w:t xml:space="preserve"> </w:t>
            </w:r>
            <w:r>
              <w:rPr>
                <w:rFonts w:ascii="Arial" w:hAnsi="Arial" w:cs="Arial"/>
              </w:rPr>
              <w:t>202</w:t>
            </w:r>
            <w:ins w:id="359" w:author="Autor">
              <w:r w:rsidR="00374C2C">
                <w:rPr>
                  <w:rFonts w:ascii="Arial" w:hAnsi="Arial" w:cs="Arial"/>
                </w:rPr>
                <w:t>0</w:t>
              </w:r>
            </w:ins>
            <w:del w:id="360" w:author="Autor">
              <w:r w:rsidR="004535C0" w:rsidDel="00374C2C">
                <w:rPr>
                  <w:rFonts w:ascii="Arial" w:hAnsi="Arial" w:cs="Arial"/>
                </w:rPr>
                <w:delText>1</w:delText>
              </w:r>
            </w:del>
            <w:r>
              <w:rPr>
                <w:rFonts w:ascii="Arial" w:hAnsi="Arial" w:cs="Arial"/>
              </w:rPr>
              <w:t>+ – p</w:t>
            </w:r>
            <w:r w:rsidRPr="001938D9">
              <w:rPr>
                <w:rFonts w:ascii="Arial" w:hAnsi="Arial" w:cs="Arial"/>
              </w:rPr>
              <w:t>říprava</w:t>
            </w:r>
            <w:r>
              <w:rPr>
                <w:rFonts w:ascii="Arial" w:hAnsi="Arial" w:cs="Arial"/>
              </w:rPr>
              <w:t>, předložení vládě ČR</w:t>
            </w:r>
            <w:r w:rsidRPr="001938D9">
              <w:rPr>
                <w:rFonts w:ascii="Arial" w:hAnsi="Arial" w:cs="Arial"/>
              </w:rPr>
              <w:t xml:space="preserve"> </w:t>
            </w:r>
            <w:r>
              <w:rPr>
                <w:rFonts w:ascii="Arial" w:hAnsi="Arial" w:cs="Arial"/>
              </w:rPr>
              <w:t xml:space="preserve">ke schválení </w:t>
            </w:r>
            <w:r w:rsidRPr="001938D9">
              <w:rPr>
                <w:rFonts w:ascii="Arial" w:hAnsi="Arial" w:cs="Arial"/>
              </w:rPr>
              <w:t xml:space="preserve">a implementace </w:t>
            </w:r>
            <w:r>
              <w:rPr>
                <w:rFonts w:ascii="Arial" w:hAnsi="Arial" w:cs="Arial"/>
              </w:rPr>
              <w:t xml:space="preserve">tzv. </w:t>
            </w:r>
            <w:r w:rsidRPr="001938D9">
              <w:rPr>
                <w:rFonts w:ascii="Arial" w:hAnsi="Arial" w:cs="Arial"/>
              </w:rPr>
              <w:t>„projektu sdílených činností“ v období let 2021 až 2027</w:t>
            </w:r>
            <w:r>
              <w:rPr>
                <w:rFonts w:ascii="Arial" w:hAnsi="Arial" w:cs="Arial"/>
              </w:rPr>
              <w:t xml:space="preserve"> zaměřeného </w:t>
            </w:r>
            <w:r w:rsidRPr="00D14474">
              <w:rPr>
                <w:rFonts w:ascii="Arial" w:hAnsi="Arial" w:cs="Arial"/>
              </w:rPr>
              <w:t>na</w:t>
            </w:r>
            <w:r>
              <w:rPr>
                <w:rFonts w:ascii="Arial" w:hAnsi="Arial" w:cs="Arial"/>
              </w:rPr>
              <w:t xml:space="preserve"> systematické</w:t>
            </w:r>
            <w:r w:rsidRPr="00D14474">
              <w:rPr>
                <w:rFonts w:ascii="Arial" w:hAnsi="Arial" w:cs="Arial"/>
              </w:rPr>
              <w:t xml:space="preserve"> a trval</w:t>
            </w:r>
            <w:r>
              <w:rPr>
                <w:rFonts w:ascii="Arial" w:hAnsi="Arial" w:cs="Arial"/>
              </w:rPr>
              <w:t>é zabezpečení</w:t>
            </w:r>
            <w:r w:rsidRPr="00D14474">
              <w:rPr>
                <w:rFonts w:ascii="Arial" w:hAnsi="Arial" w:cs="Arial"/>
              </w:rPr>
              <w:t xml:space="preserve"> dostupnost</w:t>
            </w:r>
            <w:r>
              <w:rPr>
                <w:rFonts w:ascii="Arial" w:hAnsi="Arial" w:cs="Arial"/>
              </w:rPr>
              <w:t>i</w:t>
            </w:r>
            <w:r w:rsidRPr="00D14474">
              <w:rPr>
                <w:rFonts w:ascii="Arial" w:hAnsi="Arial" w:cs="Arial"/>
              </w:rPr>
              <w:t xml:space="preserve"> aktuáln</w:t>
            </w:r>
            <w:r>
              <w:rPr>
                <w:rFonts w:ascii="Arial" w:hAnsi="Arial" w:cs="Arial"/>
              </w:rPr>
              <w:t>í</w:t>
            </w:r>
            <w:r w:rsidRPr="00D14474">
              <w:rPr>
                <w:rFonts w:ascii="Arial" w:hAnsi="Arial" w:cs="Arial"/>
              </w:rPr>
              <w:t>ch informací o výsledcích celosvětové vědy v</w:t>
            </w:r>
            <w:r>
              <w:rPr>
                <w:rFonts w:ascii="Arial" w:hAnsi="Arial" w:cs="Arial"/>
              </w:rPr>
              <w:t> </w:t>
            </w:r>
            <w:r w:rsidRPr="00D14474">
              <w:rPr>
                <w:rFonts w:ascii="Arial" w:hAnsi="Arial" w:cs="Arial"/>
              </w:rPr>
              <w:t>ČR</w:t>
            </w:r>
          </w:p>
        </w:tc>
      </w:tr>
      <w:tr w:rsidR="00463459" w:rsidRPr="0010144E" w14:paraId="6FB07DDB" w14:textId="77777777" w:rsidTr="00E274B7">
        <w:tc>
          <w:tcPr>
            <w:tcW w:w="5000" w:type="pct"/>
            <w:vAlign w:val="center"/>
          </w:tcPr>
          <w:p w14:paraId="23618823" w14:textId="24C41D13" w:rsidR="00463459" w:rsidRPr="0010144E" w:rsidRDefault="00463459" w:rsidP="00E274B7">
            <w:pPr>
              <w:spacing w:before="60" w:after="0" w:line="288" w:lineRule="auto"/>
              <w:jc w:val="both"/>
              <w:rPr>
                <w:rFonts w:ascii="Arial" w:hAnsi="Arial" w:cs="Arial"/>
              </w:rPr>
            </w:pPr>
            <w:r w:rsidRPr="0010144E">
              <w:rPr>
                <w:rFonts w:ascii="Arial" w:hAnsi="Arial" w:cs="Arial"/>
              </w:rPr>
              <w:t>Gesce: MŠMT</w:t>
            </w:r>
            <w:r w:rsidRPr="005D51C2">
              <w:rPr>
                <w:rFonts w:ascii="Arial" w:hAnsi="Arial" w:cs="Arial"/>
              </w:rPr>
              <w:t>, GA ČR, AV ČR</w:t>
            </w:r>
            <w:r>
              <w:rPr>
                <w:rFonts w:ascii="Arial" w:hAnsi="Arial" w:cs="Arial"/>
              </w:rPr>
              <w:t>, TA ČR</w:t>
            </w:r>
            <w:ins w:id="361" w:author="Autor">
              <w:r w:rsidR="0013644C">
                <w:rPr>
                  <w:rFonts w:ascii="Arial" w:hAnsi="Arial" w:cs="Arial"/>
                </w:rPr>
                <w:t xml:space="preserve"> ve spolupráci s věcně gesčními ministerstvy</w:t>
              </w:r>
            </w:ins>
          </w:p>
        </w:tc>
      </w:tr>
      <w:tr w:rsidR="00463459" w:rsidRPr="0010144E" w14:paraId="045D6E75" w14:textId="77777777" w:rsidTr="00E274B7">
        <w:tc>
          <w:tcPr>
            <w:tcW w:w="5000" w:type="pct"/>
            <w:vAlign w:val="center"/>
          </w:tcPr>
          <w:p w14:paraId="60D91DE9" w14:textId="11C8EFE4" w:rsidR="00463459" w:rsidRPr="0010144E" w:rsidRDefault="00463459" w:rsidP="00E274B7">
            <w:pPr>
              <w:spacing w:before="60" w:after="0" w:line="288" w:lineRule="auto"/>
              <w:jc w:val="both"/>
              <w:rPr>
                <w:rFonts w:ascii="Arial" w:hAnsi="Arial" w:cs="Arial"/>
              </w:rPr>
            </w:pPr>
            <w:proofErr w:type="spellStart"/>
            <w:r w:rsidRPr="0010144E">
              <w:rPr>
                <w:rFonts w:ascii="Arial" w:hAnsi="Arial" w:cs="Arial"/>
              </w:rPr>
              <w:t>Spolugesce</w:t>
            </w:r>
            <w:proofErr w:type="spellEnd"/>
            <w:r w:rsidRPr="0010144E">
              <w:rPr>
                <w:rFonts w:ascii="Arial" w:hAnsi="Arial" w:cs="Arial"/>
              </w:rPr>
              <w:t>: ÚV ČR – RVV</w:t>
            </w:r>
            <w:ins w:id="362" w:author="Autor">
              <w:r w:rsidR="00C90660">
                <w:rPr>
                  <w:rFonts w:ascii="Arial" w:hAnsi="Arial" w:cs="Arial"/>
                </w:rPr>
                <w:t>, MPO</w:t>
              </w:r>
            </w:ins>
          </w:p>
        </w:tc>
      </w:tr>
      <w:tr w:rsidR="00463459" w:rsidRPr="005E0B39" w14:paraId="2C9F9F4B" w14:textId="77777777" w:rsidTr="00E274B7">
        <w:tc>
          <w:tcPr>
            <w:tcW w:w="5000" w:type="pct"/>
            <w:vAlign w:val="center"/>
          </w:tcPr>
          <w:p w14:paraId="0F6326D2" w14:textId="77777777" w:rsidR="00463459" w:rsidRPr="005E0B39" w:rsidRDefault="00463459" w:rsidP="00E274B7">
            <w:pPr>
              <w:spacing w:before="60" w:after="0" w:line="288" w:lineRule="auto"/>
              <w:jc w:val="both"/>
              <w:rPr>
                <w:rFonts w:ascii="Arial" w:hAnsi="Arial" w:cs="Arial"/>
              </w:rPr>
            </w:pPr>
            <w:r w:rsidRPr="005E0B39">
              <w:rPr>
                <w:rFonts w:ascii="Arial" w:hAnsi="Arial" w:cs="Arial"/>
              </w:rPr>
              <w:t>Indikátory:</w:t>
            </w:r>
          </w:p>
          <w:p w14:paraId="4C52CB9B" w14:textId="77777777" w:rsidR="002D08CC" w:rsidRDefault="00463459" w:rsidP="00394B27">
            <w:pPr>
              <w:numPr>
                <w:ilvl w:val="0"/>
                <w:numId w:val="60"/>
              </w:numPr>
              <w:pBdr>
                <w:top w:val="nil"/>
                <w:left w:val="nil"/>
                <w:bottom w:val="nil"/>
                <w:right w:val="nil"/>
                <w:between w:val="nil"/>
              </w:pBdr>
              <w:spacing w:before="60" w:after="0" w:line="288" w:lineRule="auto"/>
              <w:jc w:val="both"/>
              <w:rPr>
                <w:rFonts w:ascii="Arial" w:hAnsi="Arial" w:cs="Arial"/>
              </w:rPr>
            </w:pPr>
            <w:del w:id="363" w:author="Autor">
              <w:r w:rsidRPr="005E0B39" w:rsidDel="007F6D50">
                <w:rPr>
                  <w:rFonts w:ascii="Arial" w:hAnsi="Arial" w:cs="Arial"/>
                </w:rPr>
                <w:delText xml:space="preserve">nárůst </w:delText>
              </w:r>
            </w:del>
            <w:r w:rsidRPr="005E0B39">
              <w:rPr>
                <w:rFonts w:ascii="Arial" w:hAnsi="Arial" w:cs="Arial"/>
              </w:rPr>
              <w:t>podíl</w:t>
            </w:r>
            <w:del w:id="364" w:author="Autor">
              <w:r w:rsidRPr="005E0B39" w:rsidDel="007F6D50">
                <w:rPr>
                  <w:rFonts w:ascii="Arial" w:hAnsi="Arial" w:cs="Arial"/>
                </w:rPr>
                <w:delText>u</w:delText>
              </w:r>
            </w:del>
            <w:r w:rsidRPr="005E0B39">
              <w:rPr>
                <w:rFonts w:ascii="Arial" w:hAnsi="Arial" w:cs="Arial"/>
              </w:rPr>
              <w:t xml:space="preserve"> úspěšnosti českých projektů Horizontu Evropa </w:t>
            </w:r>
          </w:p>
          <w:p w14:paraId="5CDD4CDC" w14:textId="77777777" w:rsidR="002D08CC"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5E0B39">
              <w:rPr>
                <w:rFonts w:ascii="Arial" w:hAnsi="Arial" w:cs="Arial"/>
              </w:rPr>
              <w:t xml:space="preserve">zvýšení efektivity „Národního centra pro elektronické informační zdroje </w:t>
            </w:r>
            <w:proofErr w:type="spellStart"/>
            <w:r w:rsidRPr="005E0B39">
              <w:rPr>
                <w:rFonts w:ascii="Arial" w:hAnsi="Arial" w:cs="Arial"/>
              </w:rPr>
              <w:t>CzechELib</w:t>
            </w:r>
            <w:proofErr w:type="spellEnd"/>
            <w:r w:rsidRPr="005E0B39">
              <w:rPr>
                <w:rFonts w:ascii="Arial" w:hAnsi="Arial" w:cs="Arial"/>
              </w:rPr>
              <w:t>“</w:t>
            </w:r>
          </w:p>
          <w:p w14:paraId="28E6783E" w14:textId="30DA88E3" w:rsidR="00463459" w:rsidRPr="002D08CC" w:rsidRDefault="00463459" w:rsidP="002D08CC">
            <w:pPr>
              <w:numPr>
                <w:ilvl w:val="0"/>
                <w:numId w:val="60"/>
              </w:numPr>
              <w:pBdr>
                <w:top w:val="nil"/>
                <w:left w:val="nil"/>
                <w:bottom w:val="nil"/>
                <w:right w:val="nil"/>
                <w:between w:val="nil"/>
              </w:pBdr>
              <w:spacing w:before="60" w:after="0" w:line="288" w:lineRule="auto"/>
              <w:jc w:val="both"/>
              <w:rPr>
                <w:rFonts w:ascii="Arial" w:hAnsi="Arial" w:cs="Arial"/>
              </w:rPr>
            </w:pPr>
            <w:r w:rsidRPr="002D08CC">
              <w:rPr>
                <w:rFonts w:ascii="Arial" w:hAnsi="Arial" w:cs="Arial"/>
              </w:rPr>
              <w:t>zvýšení efektivity komunikace českých zástupců ve strukturách EU v oblasti výzkumu a inovací</w:t>
            </w:r>
          </w:p>
        </w:tc>
      </w:tr>
      <w:tr w:rsidR="00463459" w:rsidRPr="005E0B39" w14:paraId="04FA9D52" w14:textId="77777777" w:rsidTr="00E274B7">
        <w:tc>
          <w:tcPr>
            <w:tcW w:w="5000" w:type="pct"/>
            <w:vAlign w:val="center"/>
          </w:tcPr>
          <w:p w14:paraId="02AEBFA4" w14:textId="260E0C52" w:rsidR="00463459" w:rsidRPr="005E0B39" w:rsidRDefault="00463459" w:rsidP="00E274B7">
            <w:pPr>
              <w:spacing w:before="60" w:after="0" w:line="288" w:lineRule="auto"/>
              <w:jc w:val="both"/>
              <w:rPr>
                <w:rFonts w:ascii="Arial" w:hAnsi="Arial" w:cs="Arial"/>
              </w:rPr>
            </w:pPr>
            <w:r w:rsidRPr="005E0B39">
              <w:rPr>
                <w:rFonts w:ascii="Arial" w:hAnsi="Arial" w:cs="Arial"/>
              </w:rPr>
              <w:t xml:space="preserve">Vazba na strategické cíle NP </w:t>
            </w:r>
            <w:proofErr w:type="spellStart"/>
            <w:r w:rsidRPr="005E0B39">
              <w:rPr>
                <w:rFonts w:ascii="Arial" w:hAnsi="Arial" w:cs="Arial"/>
              </w:rPr>
              <w:t>V</w:t>
            </w:r>
            <w:r w:rsidR="00B707E6">
              <w:rPr>
                <w:rFonts w:ascii="Arial" w:hAnsi="Arial" w:cs="Arial"/>
              </w:rPr>
              <w:t>aVaI</w:t>
            </w:r>
            <w:proofErr w:type="spellEnd"/>
            <w:r w:rsidR="00B707E6">
              <w:rPr>
                <w:rFonts w:ascii="Arial" w:hAnsi="Arial" w:cs="Arial"/>
              </w:rPr>
              <w:t xml:space="preserve"> 2021+: Cíl 3 (3.1) a dále C</w:t>
            </w:r>
            <w:r w:rsidRPr="005E0B39">
              <w:rPr>
                <w:rFonts w:ascii="Arial" w:hAnsi="Arial" w:cs="Arial"/>
              </w:rPr>
              <w:t>íl 4</w:t>
            </w:r>
          </w:p>
        </w:tc>
      </w:tr>
      <w:tr w:rsidR="00463459" w:rsidRPr="005E0B39" w14:paraId="39E02D73" w14:textId="77777777" w:rsidTr="00E274B7">
        <w:tc>
          <w:tcPr>
            <w:tcW w:w="5000" w:type="pct"/>
            <w:vAlign w:val="center"/>
          </w:tcPr>
          <w:p w14:paraId="1D7202BF" w14:textId="77777777" w:rsidR="00463459" w:rsidRPr="005E0B39" w:rsidRDefault="00463459" w:rsidP="00E274B7">
            <w:pPr>
              <w:spacing w:before="60" w:after="0" w:line="288" w:lineRule="auto"/>
              <w:jc w:val="both"/>
              <w:rPr>
                <w:rFonts w:ascii="Arial" w:hAnsi="Arial" w:cs="Arial"/>
              </w:rPr>
            </w:pPr>
            <w:r w:rsidRPr="005E0B39">
              <w:rPr>
                <w:rFonts w:ascii="Arial" w:hAnsi="Arial" w:cs="Arial"/>
              </w:rPr>
              <w:t>Nové opatření</w:t>
            </w:r>
          </w:p>
        </w:tc>
      </w:tr>
    </w:tbl>
    <w:p w14:paraId="683C57B9" w14:textId="77777777" w:rsidR="00463459" w:rsidRPr="00C10C54" w:rsidRDefault="00463459"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4FCB3F65" w14:textId="77777777" w:rsidTr="00E274B7">
        <w:tc>
          <w:tcPr>
            <w:tcW w:w="5000" w:type="pct"/>
          </w:tcPr>
          <w:p w14:paraId="6DFE4C8A" w14:textId="2F593431" w:rsidR="00C26EBA" w:rsidRPr="00C10C54" w:rsidRDefault="007F45A5" w:rsidP="0099750E">
            <w:pPr>
              <w:spacing w:before="60" w:after="0" w:line="288" w:lineRule="auto"/>
              <w:ind w:left="1276" w:hanging="1276"/>
              <w:jc w:val="both"/>
              <w:rPr>
                <w:rFonts w:ascii="Arial" w:hAnsi="Arial" w:cs="Arial"/>
              </w:rPr>
            </w:pPr>
            <w:r>
              <w:rPr>
                <w:rFonts w:ascii="Arial" w:hAnsi="Arial" w:cs="Arial"/>
              </w:rPr>
              <w:t xml:space="preserve">Opatření </w:t>
            </w:r>
            <w:r w:rsidR="0099750E">
              <w:rPr>
                <w:rFonts w:ascii="Arial" w:hAnsi="Arial" w:cs="Arial"/>
              </w:rPr>
              <w:t>14</w:t>
            </w:r>
            <w:r w:rsidR="00C26EBA" w:rsidRPr="00C10C54">
              <w:rPr>
                <w:rFonts w:ascii="Arial" w:hAnsi="Arial" w:cs="Arial"/>
              </w:rPr>
              <w:t>:</w:t>
            </w:r>
            <w:r w:rsidR="00C26EBA" w:rsidRPr="00C10C54">
              <w:t xml:space="preserve"> </w:t>
            </w:r>
            <w:r w:rsidR="00C26EBA" w:rsidRPr="00C10C54">
              <w:tab/>
            </w:r>
            <w:r w:rsidR="00C26EBA" w:rsidRPr="00C10C54">
              <w:rPr>
                <w:rFonts w:ascii="Arial" w:hAnsi="Arial" w:cs="Arial"/>
                <w:b/>
              </w:rPr>
              <w:t xml:space="preserve">Podpoření synergie českého a mezinárodního </w:t>
            </w:r>
            <w:proofErr w:type="spellStart"/>
            <w:r w:rsidR="00C26EBA" w:rsidRPr="00C10C54">
              <w:rPr>
                <w:rFonts w:ascii="Arial" w:hAnsi="Arial" w:cs="Arial"/>
                <w:b/>
              </w:rPr>
              <w:t>VaV</w:t>
            </w:r>
            <w:proofErr w:type="spellEnd"/>
            <w:r w:rsidR="00C26EBA" w:rsidRPr="00C10C54">
              <w:rPr>
                <w:rFonts w:ascii="Arial" w:hAnsi="Arial" w:cs="Arial"/>
                <w:b/>
              </w:rPr>
              <w:t xml:space="preserve"> prostřednictvím mezinárodní programové spolupráce ČR </w:t>
            </w:r>
          </w:p>
        </w:tc>
      </w:tr>
      <w:tr w:rsidR="00C26EBA" w:rsidRPr="00C10C54" w14:paraId="10DB8B92" w14:textId="77777777" w:rsidTr="00E274B7">
        <w:tc>
          <w:tcPr>
            <w:tcW w:w="5000" w:type="pct"/>
          </w:tcPr>
          <w:p w14:paraId="434BE9D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7A1772AF" w14:textId="77777777" w:rsidR="00C26EBA" w:rsidRDefault="00C26EBA" w:rsidP="00E274B7">
            <w:pPr>
              <w:spacing w:before="60" w:after="0" w:line="288" w:lineRule="auto"/>
              <w:jc w:val="both"/>
              <w:rPr>
                <w:ins w:id="365" w:author="Autor"/>
                <w:rFonts w:ascii="Arial" w:hAnsi="Arial" w:cs="Arial"/>
              </w:rPr>
            </w:pPr>
            <w:r>
              <w:rPr>
                <w:rFonts w:ascii="Arial" w:eastAsia="Arial" w:hAnsi="Arial" w:cs="Arial"/>
              </w:rPr>
              <w:t>P</w:t>
            </w:r>
            <w:r w:rsidR="008F4654">
              <w:rPr>
                <w:rFonts w:ascii="Arial" w:hAnsi="Arial" w:cs="Arial"/>
              </w:rPr>
              <w:t xml:space="preserve">rogram </w:t>
            </w:r>
            <w:r w:rsidRPr="00C10C54">
              <w:rPr>
                <w:rFonts w:ascii="Arial" w:hAnsi="Arial" w:cs="Arial"/>
              </w:rPr>
              <w:t xml:space="preserve">mezinárodní programové spolupráce ve </w:t>
            </w:r>
            <w:proofErr w:type="spellStart"/>
            <w:r w:rsidRPr="00C10C54">
              <w:rPr>
                <w:rFonts w:ascii="Arial" w:hAnsi="Arial" w:cs="Arial"/>
              </w:rPr>
              <w:t>VaV</w:t>
            </w:r>
            <w:proofErr w:type="spellEnd"/>
            <w:r w:rsidRPr="00C10C54">
              <w:rPr>
                <w:rFonts w:ascii="Arial" w:hAnsi="Arial" w:cs="Arial"/>
              </w:rPr>
              <w:t xml:space="preserve"> v dalším období (navazující na stávající program INTER-EXCELLENCE) bude zaměřen na širokou škálu aktivit mezinárodní spolupráce, rozvíjené jak v rámci Evropského výzkumného prostoru, tak i mimo něj. Program </w:t>
            </w:r>
            <w:r w:rsidRPr="00C10C54">
              <w:rPr>
                <w:rFonts w:ascii="Arial" w:hAnsi="Arial" w:cs="Arial"/>
              </w:rPr>
              <w:lastRenderedPageBreak/>
              <w:t>bude v souladu s dlouhodobou tradicí svých předchůdců</w:t>
            </w:r>
            <w:r>
              <w:rPr>
                <w:rFonts w:ascii="Arial" w:eastAsia="Arial" w:hAnsi="Arial" w:cs="Arial"/>
              </w:rPr>
              <w:t>,</w:t>
            </w:r>
            <w:r w:rsidRPr="00C10C54">
              <w:rPr>
                <w:rFonts w:ascii="Arial" w:hAnsi="Arial" w:cs="Arial"/>
              </w:rPr>
              <w:t xml:space="preserve"> zabezpečovat rovněž podporu pro řešitelské týmy z ČR realizující projekty COST a EUREKA. Současně se bude zaměřovat na podporu rozvoje bilaterální spolupráce ČR v oblastech výzkumu a vývoje s evropskými a mimoevropskými státy, která bude realizovaná na základě mezinárodních smluv sjednaných ČR, ať už na</w:t>
            </w:r>
            <w:r w:rsidR="00B4227A">
              <w:rPr>
                <w:rFonts w:ascii="Arial" w:hAnsi="Arial" w:cs="Arial"/>
              </w:rPr>
              <w:t xml:space="preserve"> vládní a/nebo resortní úrovni.</w:t>
            </w:r>
          </w:p>
          <w:p w14:paraId="5257E43B" w14:textId="7097A26D" w:rsidR="00A43B8F" w:rsidRPr="00C10C54" w:rsidRDefault="00A43B8F" w:rsidP="00E274B7">
            <w:pPr>
              <w:spacing w:before="60" w:after="0" w:line="288" w:lineRule="auto"/>
              <w:jc w:val="both"/>
              <w:rPr>
                <w:rFonts w:ascii="Arial" w:hAnsi="Arial" w:cs="Arial"/>
              </w:rPr>
            </w:pPr>
            <w:ins w:id="366" w:author="Autor">
              <w:r>
                <w:rPr>
                  <w:rFonts w:ascii="Arial" w:hAnsi="Arial" w:cs="Arial"/>
                </w:rPr>
                <w:t>K implementaci tohoto opatření se předpokládá i využití fondů EU.</w:t>
              </w:r>
            </w:ins>
          </w:p>
        </w:tc>
      </w:tr>
      <w:tr w:rsidR="00C26EBA" w:rsidRPr="00C10C54" w14:paraId="4B97B2F3" w14:textId="77777777" w:rsidTr="00E274B7">
        <w:tc>
          <w:tcPr>
            <w:tcW w:w="5000" w:type="pct"/>
          </w:tcPr>
          <w:p w14:paraId="518615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1FE99DA7" w14:textId="5ED0199F" w:rsidR="00C26EBA" w:rsidRPr="00C10C54"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 xml:space="preserve">přelom let 2020/2021 - příprava programu a jeho schválení vládou ČR </w:t>
            </w:r>
          </w:p>
          <w:p w14:paraId="6051D700" w14:textId="77777777" w:rsidR="00C26EBA" w:rsidRPr="00C10C54"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 xml:space="preserve">2021 - realizace veřejných soutěží ve </w:t>
            </w:r>
            <w:proofErr w:type="spellStart"/>
            <w:r w:rsidRPr="00C10C54">
              <w:rPr>
                <w:rFonts w:ascii="Arial" w:hAnsi="Arial" w:cs="Arial"/>
              </w:rPr>
              <w:t>VaVaI</w:t>
            </w:r>
            <w:proofErr w:type="spellEnd"/>
          </w:p>
          <w:p w14:paraId="3EB1F1D8" w14:textId="77777777" w:rsidR="00C26EBA" w:rsidRPr="00533FC0" w:rsidRDefault="00C26EBA" w:rsidP="00394B27">
            <w:pPr>
              <w:numPr>
                <w:ilvl w:val="0"/>
                <w:numId w:val="34"/>
              </w:numPr>
              <w:spacing w:before="60" w:after="0" w:line="288" w:lineRule="auto"/>
              <w:ind w:left="284" w:hanging="284"/>
              <w:jc w:val="both"/>
              <w:rPr>
                <w:rFonts w:ascii="Arial" w:hAnsi="Arial" w:cs="Arial"/>
              </w:rPr>
            </w:pPr>
            <w:r w:rsidRPr="00C10C54">
              <w:rPr>
                <w:rFonts w:ascii="Arial" w:hAnsi="Arial" w:cs="Arial"/>
              </w:rPr>
              <w:t>2022 – 2029 - realizace podpořených projektů</w:t>
            </w:r>
          </w:p>
        </w:tc>
      </w:tr>
      <w:tr w:rsidR="00C26EBA" w:rsidRPr="00C10C54" w14:paraId="743773B0" w14:textId="77777777" w:rsidTr="00E274B7">
        <w:tc>
          <w:tcPr>
            <w:tcW w:w="5000" w:type="pct"/>
          </w:tcPr>
          <w:p w14:paraId="15B8F90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w:t>
            </w:r>
            <w:r>
              <w:rPr>
                <w:rFonts w:ascii="Arial" w:eastAsia="Arial" w:hAnsi="Arial" w:cs="Arial"/>
              </w:rPr>
              <w:t xml:space="preserve"> </w:t>
            </w:r>
          </w:p>
        </w:tc>
      </w:tr>
      <w:tr w:rsidR="00C26EBA" w:rsidRPr="00C10C54" w14:paraId="49110FDD" w14:textId="77777777" w:rsidTr="00E274B7">
        <w:tc>
          <w:tcPr>
            <w:tcW w:w="5000" w:type="pct"/>
          </w:tcPr>
          <w:p w14:paraId="0E5E0C78" w14:textId="19245BFC"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ins w:id="367" w:author="Autor">
              <w:r w:rsidR="00A23E79">
                <w:rPr>
                  <w:rFonts w:ascii="Arial" w:hAnsi="Arial" w:cs="Arial"/>
                </w:rPr>
                <w:t>TA ČR</w:t>
              </w:r>
            </w:ins>
            <w:del w:id="368" w:author="Autor">
              <w:r w:rsidRPr="00C10C54" w:rsidDel="00A23E79">
                <w:rPr>
                  <w:rFonts w:ascii="Arial" w:hAnsi="Arial" w:cs="Arial"/>
                </w:rPr>
                <w:delText>---</w:delText>
              </w:r>
            </w:del>
          </w:p>
        </w:tc>
      </w:tr>
      <w:tr w:rsidR="00C26EBA" w:rsidRPr="00C10C54" w14:paraId="66286E02" w14:textId="77777777" w:rsidTr="00E274B7">
        <w:tc>
          <w:tcPr>
            <w:tcW w:w="5000" w:type="pct"/>
          </w:tcPr>
          <w:p w14:paraId="2E9A7AE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776B0102" w14:textId="77777777" w:rsidR="00C26EBA" w:rsidRPr="00C10C54" w:rsidRDefault="00C26EBA" w:rsidP="00394B27">
            <w:pPr>
              <w:numPr>
                <w:ilvl w:val="0"/>
                <w:numId w:val="35"/>
              </w:numPr>
              <w:spacing w:before="60" w:after="0" w:line="288" w:lineRule="auto"/>
              <w:ind w:left="284" w:hanging="284"/>
              <w:jc w:val="both"/>
              <w:rPr>
                <w:rFonts w:ascii="Arial" w:hAnsi="Arial" w:cs="Arial"/>
              </w:rPr>
            </w:pPr>
            <w:r w:rsidRPr="00C10C54">
              <w:rPr>
                <w:rFonts w:ascii="Arial" w:hAnsi="Arial" w:cs="Arial"/>
              </w:rPr>
              <w:t>binární – schválení programu vládou ČR včetně kritérií pro hodnocení dopadů a přínosů programu po jeho ukončení</w:t>
            </w:r>
          </w:p>
          <w:p w14:paraId="5F128FED" w14:textId="77777777" w:rsidR="00C26EBA" w:rsidRPr="00C10C54" w:rsidRDefault="00C26EBA" w:rsidP="00394B27">
            <w:pPr>
              <w:numPr>
                <w:ilvl w:val="0"/>
                <w:numId w:val="35"/>
              </w:numPr>
              <w:spacing w:before="60" w:after="0" w:line="288" w:lineRule="auto"/>
              <w:ind w:left="284" w:hanging="284"/>
              <w:jc w:val="both"/>
              <w:rPr>
                <w:rFonts w:ascii="Arial" w:hAnsi="Arial" w:cs="Arial"/>
              </w:rPr>
            </w:pPr>
            <w:r w:rsidRPr="00C10C54">
              <w:rPr>
                <w:rFonts w:ascii="Arial" w:hAnsi="Arial" w:cs="Arial"/>
              </w:rPr>
              <w:t>relativní podíl splnění jednotlivých indikátorů programu</w:t>
            </w:r>
          </w:p>
        </w:tc>
      </w:tr>
      <w:tr w:rsidR="00C26EBA" w:rsidRPr="00C10C54" w14:paraId="0505C6E4" w14:textId="77777777" w:rsidTr="00E274B7">
        <w:tc>
          <w:tcPr>
            <w:tcW w:w="5000" w:type="pct"/>
          </w:tcPr>
          <w:p w14:paraId="381126A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3 (3.2)</w:t>
            </w:r>
          </w:p>
        </w:tc>
      </w:tr>
      <w:tr w:rsidR="00C26EBA" w:rsidRPr="00C10C54" w14:paraId="61955DCE" w14:textId="77777777" w:rsidTr="00E274B7">
        <w:tc>
          <w:tcPr>
            <w:tcW w:w="5000" w:type="pct"/>
          </w:tcPr>
          <w:p w14:paraId="49ABDEF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4 a 12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6F099768" w14:textId="77777777" w:rsidR="009D7DAB" w:rsidRDefault="009D7DAB" w:rsidP="009D7DAB">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D7DAB" w:rsidRPr="00C10C54" w14:paraId="1D1757EB" w14:textId="77777777" w:rsidTr="003C5E57">
        <w:tc>
          <w:tcPr>
            <w:tcW w:w="5000" w:type="pct"/>
            <w:vAlign w:val="center"/>
          </w:tcPr>
          <w:p w14:paraId="5E026631" w14:textId="61544064" w:rsidR="009D7DAB" w:rsidRPr="00C10C54" w:rsidRDefault="007F45A5" w:rsidP="00771EE0">
            <w:pPr>
              <w:spacing w:before="60" w:after="0" w:line="288" w:lineRule="auto"/>
              <w:ind w:left="1418" w:hanging="1418"/>
              <w:jc w:val="both"/>
              <w:rPr>
                <w:rFonts w:ascii="Arial" w:hAnsi="Arial" w:cs="Arial"/>
              </w:rPr>
            </w:pPr>
            <w:r>
              <w:rPr>
                <w:rFonts w:ascii="Arial" w:hAnsi="Arial" w:cs="Arial"/>
              </w:rPr>
              <w:t>Opatření 1</w:t>
            </w:r>
            <w:r w:rsidR="00771EE0">
              <w:rPr>
                <w:rFonts w:ascii="Arial" w:hAnsi="Arial" w:cs="Arial"/>
              </w:rPr>
              <w:t>5</w:t>
            </w:r>
            <w:r w:rsidR="009D7DAB" w:rsidRPr="00C10C54">
              <w:rPr>
                <w:rFonts w:ascii="Arial" w:hAnsi="Arial" w:cs="Arial"/>
              </w:rPr>
              <w:t xml:space="preserve">: </w:t>
            </w:r>
            <w:r w:rsidR="009D7DAB" w:rsidRPr="00C10C54">
              <w:rPr>
                <w:rFonts w:ascii="Arial" w:hAnsi="Arial" w:cs="Arial"/>
              </w:rPr>
              <w:tab/>
            </w:r>
            <w:r w:rsidR="009D7DAB" w:rsidRPr="00C10C54">
              <w:rPr>
                <w:rFonts w:ascii="Arial" w:hAnsi="Arial" w:cs="Arial"/>
                <w:b/>
              </w:rPr>
              <w:t>Zajištění zvýšení institucionální složky financování těch VO, které v mezinárodním srovnání v hodnocení podle Metodik</w:t>
            </w:r>
            <w:r w:rsidR="009D7DAB">
              <w:rPr>
                <w:rFonts w:ascii="Arial" w:hAnsi="Arial" w:cs="Arial"/>
                <w:b/>
              </w:rPr>
              <w:t xml:space="preserve">y </w:t>
            </w:r>
            <w:ins w:id="369" w:author="Autor">
              <w:r w:rsidR="006C543A">
                <w:rPr>
                  <w:rFonts w:ascii="Arial" w:hAnsi="Arial" w:cs="Arial"/>
                  <w:b/>
                </w:rPr>
                <w:t>20</w:t>
              </w:r>
            </w:ins>
            <w:r w:rsidR="009D7DAB">
              <w:rPr>
                <w:rFonts w:ascii="Arial" w:hAnsi="Arial" w:cs="Arial"/>
                <w:b/>
              </w:rPr>
              <w:t>17+ dosa</w:t>
            </w:r>
            <w:r w:rsidR="00DF63BB">
              <w:rPr>
                <w:rFonts w:ascii="Arial" w:hAnsi="Arial" w:cs="Arial"/>
                <w:b/>
              </w:rPr>
              <w:t>hují kvalitní výsledky</w:t>
            </w:r>
            <w:r w:rsidR="009D7DAB" w:rsidRPr="00C10C54" w:rsidDel="00FD0D1B">
              <w:rPr>
                <w:rFonts w:ascii="Arial" w:hAnsi="Arial" w:cs="Arial"/>
                <w:b/>
              </w:rPr>
              <w:t xml:space="preserve"> </w:t>
            </w:r>
          </w:p>
        </w:tc>
      </w:tr>
      <w:tr w:rsidR="009D7DAB" w:rsidRPr="00C10C54" w14:paraId="6582FD85" w14:textId="77777777" w:rsidTr="003C5E57">
        <w:tc>
          <w:tcPr>
            <w:tcW w:w="5000" w:type="pct"/>
            <w:vAlign w:val="center"/>
          </w:tcPr>
          <w:p w14:paraId="23949E5A" w14:textId="77777777" w:rsidR="009D7DAB" w:rsidRPr="00C10C54" w:rsidRDefault="009D7DAB" w:rsidP="003C5E57">
            <w:pPr>
              <w:keepNext/>
              <w:spacing w:before="60" w:after="0" w:line="288" w:lineRule="auto"/>
              <w:jc w:val="both"/>
              <w:rPr>
                <w:rFonts w:ascii="Arial" w:hAnsi="Arial" w:cs="Arial"/>
              </w:rPr>
            </w:pPr>
            <w:r w:rsidRPr="00C10C54">
              <w:rPr>
                <w:rFonts w:ascii="Arial" w:hAnsi="Arial" w:cs="Arial"/>
              </w:rPr>
              <w:lastRenderedPageBreak/>
              <w:t>Anotace</w:t>
            </w:r>
          </w:p>
          <w:p w14:paraId="178B9D38" w14:textId="78371471" w:rsidR="009D7DAB" w:rsidRDefault="009D7DAB" w:rsidP="003C5E57">
            <w:pPr>
              <w:spacing w:before="60" w:after="0" w:line="288" w:lineRule="auto"/>
              <w:jc w:val="both"/>
              <w:rPr>
                <w:rFonts w:ascii="Arial" w:hAnsi="Arial" w:cs="Arial"/>
              </w:rPr>
            </w:pPr>
            <w:r w:rsidRPr="00C10C54">
              <w:rPr>
                <w:rFonts w:ascii="Arial" w:hAnsi="Arial" w:cs="Arial"/>
              </w:rPr>
              <w:t xml:space="preserve">Od r. 2017 probíhá pravidelné každoroční monitorovací hodnocení VO dle Metodiky </w:t>
            </w:r>
            <w:ins w:id="370" w:author="Autor">
              <w:r w:rsidR="006C543A">
                <w:rPr>
                  <w:rFonts w:ascii="Arial" w:hAnsi="Arial" w:cs="Arial"/>
                </w:rPr>
                <w:t>20</w:t>
              </w:r>
            </w:ins>
            <w:r w:rsidRPr="00C10C54">
              <w:rPr>
                <w:rFonts w:ascii="Arial" w:hAnsi="Arial" w:cs="Arial"/>
              </w:rPr>
              <w:t>17+ a zároveň je zaváděno hodnocení kompletní</w:t>
            </w:r>
            <w:r>
              <w:rPr>
                <w:rFonts w:ascii="Arial" w:hAnsi="Arial" w:cs="Arial"/>
              </w:rPr>
              <w:t xml:space="preserve"> v jednotlivých segmentech, jehož smyslem je nahlížet na systém </w:t>
            </w:r>
            <w:proofErr w:type="spellStart"/>
            <w:r>
              <w:rPr>
                <w:rFonts w:ascii="Arial" w:hAnsi="Arial" w:cs="Arial"/>
              </w:rPr>
              <w:t>VaVaI</w:t>
            </w:r>
            <w:proofErr w:type="spellEnd"/>
            <w:r>
              <w:rPr>
                <w:rFonts w:ascii="Arial" w:hAnsi="Arial" w:cs="Arial"/>
              </w:rPr>
              <w:t xml:space="preserve"> nikoli pouze </w:t>
            </w:r>
            <w:r w:rsidR="00771EE0">
              <w:rPr>
                <w:rFonts w:ascii="Arial" w:hAnsi="Arial" w:cs="Arial"/>
              </w:rPr>
              <w:t xml:space="preserve">prostřednictvím </w:t>
            </w:r>
            <w:r>
              <w:rPr>
                <w:rFonts w:ascii="Arial" w:hAnsi="Arial" w:cs="Arial"/>
              </w:rPr>
              <w:t xml:space="preserve">výsledků. </w:t>
            </w:r>
            <w:r w:rsidRPr="00A85BE3">
              <w:rPr>
                <w:rFonts w:ascii="Arial" w:hAnsi="Arial" w:cs="Arial"/>
              </w:rPr>
              <w:t>Dosavadní způsob hodnocení soustředěný výhradně n</w:t>
            </w:r>
            <w:r>
              <w:rPr>
                <w:rFonts w:ascii="Arial" w:hAnsi="Arial" w:cs="Arial"/>
              </w:rPr>
              <w:t>a oceňování jednotlivých výstupů</w:t>
            </w:r>
            <w:r w:rsidRPr="00A85BE3">
              <w:rPr>
                <w:rFonts w:ascii="Arial" w:hAnsi="Arial" w:cs="Arial"/>
              </w:rPr>
              <w:t xml:space="preserve"> </w:t>
            </w:r>
            <w:proofErr w:type="spellStart"/>
            <w:r w:rsidRPr="00A85BE3">
              <w:rPr>
                <w:rFonts w:ascii="Arial" w:hAnsi="Arial" w:cs="Arial"/>
              </w:rPr>
              <w:t>VaVaI</w:t>
            </w:r>
            <w:proofErr w:type="spellEnd"/>
            <w:r w:rsidRPr="00A85BE3">
              <w:rPr>
                <w:rFonts w:ascii="Arial" w:hAnsi="Arial" w:cs="Arial"/>
              </w:rPr>
              <w:t xml:space="preserve"> vedl ke zvýšení vědecké produkce, ale zároveň k deformacím, kdy soustředění na množství výsledků nevytvářelo tlak na jejich kvalitu. Pro zodpovědné rozdělování peněz na dlouhodobý koncepční rozvoj výzkumných organizací je třeba získat o komplexní kvalitě jimi prováděného výzkumu.</w:t>
            </w:r>
          </w:p>
          <w:p w14:paraId="621B1B7F" w14:textId="419D0F00" w:rsidR="009D7DAB" w:rsidRPr="00C10C54" w:rsidRDefault="009D7DAB" w:rsidP="003C5E57">
            <w:pPr>
              <w:spacing w:before="60" w:after="0" w:line="288" w:lineRule="auto"/>
              <w:jc w:val="both"/>
              <w:rPr>
                <w:rFonts w:ascii="Arial" w:hAnsi="Arial" w:cs="Arial"/>
              </w:rPr>
            </w:pPr>
            <w:r w:rsidRPr="00C10C54">
              <w:rPr>
                <w:rFonts w:ascii="Arial" w:hAnsi="Arial" w:cs="Arial"/>
              </w:rPr>
              <w:t xml:space="preserve">Od roku 2020 probíhá průběžný roční monitoring a kompletní hodnocení v pětiletých cyklech. Hodnocení </w:t>
            </w:r>
            <w:r w:rsidR="00771EE0">
              <w:rPr>
                <w:rFonts w:ascii="Arial" w:hAnsi="Arial" w:cs="Arial"/>
              </w:rPr>
              <w:t xml:space="preserve">výsledků </w:t>
            </w:r>
            <w:r w:rsidRPr="00C10C54">
              <w:rPr>
                <w:rFonts w:ascii="Arial" w:hAnsi="Arial" w:cs="Arial"/>
              </w:rPr>
              <w:t>na národní úrovni provádí RVVI a jsou do něj postupně zapojováni zahraniční odborníci. Hodnocení na úrovni poskytovatelů provádí ty orgány, z jejichž rozpočtových kapitol je podpora poskytována. Hodnocení kvality VO se realizuje pomocí pěti základních modulů: Kvalita vybraných výsledků, Výkonnost výzkumu, Společenská relevance výzkumu, Životaschopnost/</w:t>
            </w:r>
            <w:proofErr w:type="spellStart"/>
            <w:r w:rsidRPr="00C10C54">
              <w:rPr>
                <w:rFonts w:ascii="Arial" w:hAnsi="Arial" w:cs="Arial"/>
              </w:rPr>
              <w:t>Viabilita</w:t>
            </w:r>
            <w:proofErr w:type="spellEnd"/>
            <w:ins w:id="371" w:author="Autor">
              <w:r w:rsidR="007276DF">
                <w:rPr>
                  <w:rFonts w:ascii="Arial" w:hAnsi="Arial" w:cs="Arial"/>
                </w:rPr>
                <w:t>,</w:t>
              </w:r>
            </w:ins>
            <w:r w:rsidRPr="00C10C54">
              <w:rPr>
                <w:rFonts w:ascii="Arial" w:hAnsi="Arial" w:cs="Arial"/>
              </w:rPr>
              <w:t xml:space="preserve"> a Strategie a koncepce. Relativní významnost modulů je různá podle postavení VO v systému </w:t>
            </w:r>
            <w:proofErr w:type="spellStart"/>
            <w:r w:rsidRPr="00C10C54">
              <w:rPr>
                <w:rFonts w:ascii="Arial" w:hAnsi="Arial" w:cs="Arial"/>
              </w:rPr>
              <w:t>VaV</w:t>
            </w:r>
            <w:proofErr w:type="spellEnd"/>
            <w:r w:rsidRPr="00C10C54">
              <w:rPr>
                <w:rFonts w:ascii="Arial" w:hAnsi="Arial" w:cs="Arial"/>
              </w:rPr>
              <w:t xml:space="preserve">. </w:t>
            </w:r>
          </w:p>
          <w:p w14:paraId="44FAD325" w14:textId="74182444" w:rsidR="009D7DAB" w:rsidRPr="00C10C54" w:rsidRDefault="009D7DAB" w:rsidP="00DF63BB">
            <w:pPr>
              <w:spacing w:before="60" w:after="0" w:line="288" w:lineRule="auto"/>
              <w:jc w:val="both"/>
              <w:rPr>
                <w:rFonts w:ascii="Arial" w:hAnsi="Arial" w:cs="Arial"/>
              </w:rPr>
            </w:pPr>
            <w:r w:rsidRPr="00C10C54">
              <w:rPr>
                <w:rFonts w:ascii="Arial" w:hAnsi="Arial" w:cs="Arial"/>
              </w:rPr>
              <w:t>Po ukončení prvního komplexního pětiletého cyklu hodnocení 2020 – 2024 na národní úrovni dojde k promítnutí jeho výsledků do zvýšení institucionální složky financování těch VO, které v mezinárodním srovnání v hodnocení podle Metodik</w:t>
            </w:r>
            <w:r>
              <w:rPr>
                <w:rFonts w:ascii="Arial" w:hAnsi="Arial" w:cs="Arial"/>
              </w:rPr>
              <w:t xml:space="preserve">y </w:t>
            </w:r>
            <w:ins w:id="372" w:author="Autor">
              <w:r w:rsidR="006C543A">
                <w:rPr>
                  <w:rFonts w:ascii="Arial" w:hAnsi="Arial" w:cs="Arial"/>
                </w:rPr>
                <w:t>20</w:t>
              </w:r>
            </w:ins>
            <w:r>
              <w:rPr>
                <w:rFonts w:ascii="Arial" w:hAnsi="Arial" w:cs="Arial"/>
              </w:rPr>
              <w:t>17+ dosahují</w:t>
            </w:r>
            <w:r w:rsidR="00DF63BB">
              <w:rPr>
                <w:rFonts w:ascii="Arial" w:hAnsi="Arial" w:cs="Arial"/>
              </w:rPr>
              <w:t xml:space="preserve"> kvalitní výsledky</w:t>
            </w:r>
            <w:r w:rsidRPr="00C10C54">
              <w:rPr>
                <w:rFonts w:ascii="Arial" w:hAnsi="Arial" w:cs="Arial"/>
              </w:rPr>
              <w:t>.</w:t>
            </w:r>
          </w:p>
        </w:tc>
      </w:tr>
      <w:tr w:rsidR="009D7DAB" w:rsidRPr="00C10C54" w14:paraId="0D7C91DE" w14:textId="77777777" w:rsidTr="003C5E57">
        <w:tc>
          <w:tcPr>
            <w:tcW w:w="5000" w:type="pct"/>
            <w:vAlign w:val="center"/>
          </w:tcPr>
          <w:p w14:paraId="6D44B14E"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Termín realizace:</w:t>
            </w:r>
          </w:p>
          <w:p w14:paraId="7F52DCF1" w14:textId="77777777" w:rsidR="009D7DAB" w:rsidRPr="00C10C54" w:rsidRDefault="009D7DAB" w:rsidP="003C5E57">
            <w:pPr>
              <w:numPr>
                <w:ilvl w:val="0"/>
                <w:numId w:val="36"/>
              </w:numPr>
              <w:spacing w:before="60" w:after="0" w:line="288" w:lineRule="auto"/>
              <w:ind w:left="426" w:hanging="426"/>
              <w:jc w:val="both"/>
              <w:rPr>
                <w:rFonts w:ascii="Arial" w:hAnsi="Arial" w:cs="Arial"/>
              </w:rPr>
            </w:pPr>
            <w:r w:rsidRPr="00C10C54">
              <w:rPr>
                <w:rFonts w:ascii="Arial" w:hAnsi="Arial" w:cs="Arial"/>
              </w:rPr>
              <w:t>2020 – 2024 – provedení prvního pětiletého komplexního cyklu hodnocení na národní úrovni</w:t>
            </w:r>
          </w:p>
          <w:p w14:paraId="28F30110" w14:textId="77777777" w:rsidR="009D7DAB" w:rsidRPr="00C10C54" w:rsidRDefault="009D7DAB" w:rsidP="003C5E57">
            <w:pPr>
              <w:numPr>
                <w:ilvl w:val="0"/>
                <w:numId w:val="36"/>
              </w:numPr>
              <w:spacing w:before="60" w:after="0" w:line="288" w:lineRule="auto"/>
              <w:ind w:left="426" w:hanging="426"/>
              <w:jc w:val="both"/>
              <w:rPr>
                <w:rFonts w:ascii="Arial" w:hAnsi="Arial" w:cs="Arial"/>
              </w:rPr>
            </w:pPr>
            <w:r w:rsidRPr="00C10C54">
              <w:rPr>
                <w:rFonts w:ascii="Arial" w:hAnsi="Arial" w:cs="Arial"/>
              </w:rPr>
              <w:t xml:space="preserve">2025 – promítnutí výsledků prvního pětiletého komplexního cyklu hodnocení na národní úrovni do zvýšení institucionální složky financování těch VO, které v mezinárodním srovnání v hodnocení podle Metodiky 2017+ </w:t>
            </w:r>
            <w:r>
              <w:rPr>
                <w:rFonts w:ascii="Arial" w:hAnsi="Arial" w:cs="Arial"/>
              </w:rPr>
              <w:t>dosahují kvality prováděného výzkumu</w:t>
            </w:r>
          </w:p>
        </w:tc>
      </w:tr>
      <w:tr w:rsidR="009D7DAB" w:rsidRPr="00C10C54" w14:paraId="085046BE" w14:textId="77777777" w:rsidTr="003C5E57">
        <w:tc>
          <w:tcPr>
            <w:tcW w:w="5000" w:type="pct"/>
            <w:vAlign w:val="center"/>
          </w:tcPr>
          <w:p w14:paraId="7EF496F6" w14:textId="0F940984" w:rsidR="009D7DAB" w:rsidRPr="00C10C54" w:rsidRDefault="009D7DAB" w:rsidP="003C5E57">
            <w:pPr>
              <w:spacing w:before="60" w:after="0" w:line="288" w:lineRule="auto"/>
              <w:jc w:val="both"/>
              <w:rPr>
                <w:rFonts w:ascii="Arial" w:hAnsi="Arial" w:cs="Arial"/>
              </w:rPr>
            </w:pPr>
            <w:r w:rsidRPr="00C10C54">
              <w:rPr>
                <w:rFonts w:ascii="Arial" w:hAnsi="Arial" w:cs="Arial"/>
              </w:rPr>
              <w:t xml:space="preserve">Gesce: </w:t>
            </w:r>
            <w:ins w:id="373" w:author="Autor">
              <w:r w:rsidR="00CF65DE" w:rsidRPr="00C10C54">
                <w:rPr>
                  <w:rFonts w:ascii="Arial" w:hAnsi="Arial" w:cs="Arial"/>
                </w:rPr>
                <w:t xml:space="preserve">ÚV ČR – RVV </w:t>
              </w:r>
              <w:r w:rsidR="00CF65DE">
                <w:rPr>
                  <w:rFonts w:ascii="Arial" w:hAnsi="Arial" w:cs="Arial"/>
                </w:rPr>
                <w:t xml:space="preserve"> ve </w:t>
              </w:r>
              <w:r w:rsidR="008666A9">
                <w:rPr>
                  <w:rFonts w:ascii="Arial" w:hAnsi="Arial" w:cs="Arial"/>
                </w:rPr>
                <w:t>spolupráci</w:t>
              </w:r>
              <w:r w:rsidR="00CF65DE">
                <w:rPr>
                  <w:rFonts w:ascii="Arial" w:hAnsi="Arial" w:cs="Arial"/>
                </w:rPr>
                <w:t xml:space="preserve"> </w:t>
              </w:r>
              <w:r w:rsidR="008666A9">
                <w:rPr>
                  <w:rFonts w:ascii="Arial" w:hAnsi="Arial" w:cs="Arial"/>
                </w:rPr>
                <w:t xml:space="preserve">s </w:t>
              </w:r>
            </w:ins>
            <w:r w:rsidRPr="00C10C54">
              <w:rPr>
                <w:rFonts w:ascii="Arial" w:hAnsi="Arial" w:cs="Arial"/>
              </w:rPr>
              <w:t>poskytovatel</w:t>
            </w:r>
            <w:ins w:id="374" w:author="Autor">
              <w:r w:rsidR="008666A9">
                <w:rPr>
                  <w:rFonts w:ascii="Arial" w:hAnsi="Arial" w:cs="Arial"/>
                </w:rPr>
                <w:t>i</w:t>
              </w:r>
            </w:ins>
            <w:del w:id="375" w:author="Autor">
              <w:r w:rsidRPr="00C10C54" w:rsidDel="008666A9">
                <w:rPr>
                  <w:rFonts w:ascii="Arial" w:hAnsi="Arial" w:cs="Arial"/>
                </w:rPr>
                <w:delText>é</w:delText>
              </w:r>
            </w:del>
            <w:r w:rsidRPr="00C10C54">
              <w:rPr>
                <w:rFonts w:ascii="Arial" w:hAnsi="Arial" w:cs="Arial"/>
              </w:rPr>
              <w:t xml:space="preserve"> podpory výzkumu, vývoje a inovací</w:t>
            </w:r>
          </w:p>
        </w:tc>
      </w:tr>
      <w:tr w:rsidR="009D7DAB" w:rsidRPr="00C10C54" w14:paraId="1C011EC7" w14:textId="77777777" w:rsidTr="003C5E57">
        <w:tc>
          <w:tcPr>
            <w:tcW w:w="5000" w:type="pct"/>
            <w:vAlign w:val="center"/>
          </w:tcPr>
          <w:p w14:paraId="0AB6A5BE" w14:textId="77CBCF38" w:rsidR="009D7DAB" w:rsidRPr="00C10C54" w:rsidRDefault="009D7DAB" w:rsidP="00CF65DE">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w:t>
            </w:r>
            <w:del w:id="376" w:author="Autor">
              <w:r w:rsidRPr="00C10C54" w:rsidDel="00CF65DE">
                <w:rPr>
                  <w:rFonts w:ascii="Arial" w:hAnsi="Arial" w:cs="Arial"/>
                </w:rPr>
                <w:delText xml:space="preserve"> ÚV ČR – RVV</w:delText>
              </w:r>
            </w:del>
            <w:r w:rsidRPr="00C10C54">
              <w:rPr>
                <w:rFonts w:ascii="Arial" w:hAnsi="Arial" w:cs="Arial"/>
              </w:rPr>
              <w:t>, MF</w:t>
            </w:r>
          </w:p>
        </w:tc>
      </w:tr>
      <w:tr w:rsidR="009D7DAB" w:rsidRPr="00C10C54" w14:paraId="49D022B2" w14:textId="77777777" w:rsidTr="003C5E57">
        <w:tc>
          <w:tcPr>
            <w:tcW w:w="5000" w:type="pct"/>
            <w:vAlign w:val="center"/>
          </w:tcPr>
          <w:p w14:paraId="720666F8" w14:textId="7EB721EB" w:rsidR="009D7DAB" w:rsidRPr="00C10C54" w:rsidRDefault="00DA5260" w:rsidP="003C5E57">
            <w:pPr>
              <w:spacing w:before="60" w:after="0" w:line="288" w:lineRule="auto"/>
              <w:jc w:val="both"/>
              <w:rPr>
                <w:rFonts w:ascii="Arial" w:hAnsi="Arial" w:cs="Arial"/>
              </w:rPr>
            </w:pPr>
            <w:r>
              <w:rPr>
                <w:rFonts w:ascii="Arial" w:hAnsi="Arial" w:cs="Arial"/>
              </w:rPr>
              <w:t>Indikátor</w:t>
            </w:r>
            <w:r w:rsidR="009D7DAB" w:rsidRPr="00C10C54">
              <w:rPr>
                <w:rFonts w:ascii="Arial" w:hAnsi="Arial" w:cs="Arial"/>
              </w:rPr>
              <w:t>:</w:t>
            </w:r>
          </w:p>
          <w:p w14:paraId="7AA93E83" w14:textId="77777777" w:rsidR="009D7DAB" w:rsidRPr="00C10C54" w:rsidRDefault="009D7DAB" w:rsidP="003C5E57">
            <w:pPr>
              <w:numPr>
                <w:ilvl w:val="0"/>
                <w:numId w:val="37"/>
              </w:numPr>
              <w:spacing w:before="60" w:after="0" w:line="288" w:lineRule="auto"/>
              <w:ind w:left="426" w:hanging="426"/>
              <w:jc w:val="both"/>
              <w:rPr>
                <w:rFonts w:ascii="Arial" w:hAnsi="Arial" w:cs="Arial"/>
              </w:rPr>
            </w:pPr>
            <w:r>
              <w:rPr>
                <w:rFonts w:ascii="Arial" w:hAnsi="Arial" w:cs="Arial"/>
              </w:rPr>
              <w:t>r</w:t>
            </w:r>
            <w:r w:rsidRPr="00C10C54">
              <w:rPr>
                <w:rFonts w:ascii="Arial" w:hAnsi="Arial" w:cs="Arial"/>
              </w:rPr>
              <w:t>elativní změna podílu institucionální podpory u jednotlivých poskytovatelů ve srovnání s r. 2017 a její korelace s výsledky hodnocení na národní úrovni</w:t>
            </w:r>
          </w:p>
        </w:tc>
      </w:tr>
      <w:tr w:rsidR="009D7DAB" w:rsidRPr="00C10C54" w14:paraId="54686991" w14:textId="77777777" w:rsidTr="003C5E57">
        <w:tc>
          <w:tcPr>
            <w:tcW w:w="5000" w:type="pct"/>
            <w:vAlign w:val="center"/>
          </w:tcPr>
          <w:p w14:paraId="50CFF149" w14:textId="7D0748EA" w:rsidR="009D7DAB" w:rsidRPr="00C10C54" w:rsidRDefault="009D7DAB" w:rsidP="003C5E57">
            <w:pPr>
              <w:spacing w:before="60" w:after="0" w:line="288" w:lineRule="auto"/>
              <w:jc w:val="both"/>
              <w:rPr>
                <w:rFonts w:ascii="Arial" w:hAnsi="Arial" w:cs="Arial"/>
              </w:rPr>
            </w:pPr>
            <w:r w:rsidRPr="00C10C54">
              <w:rPr>
                <w:rFonts w:ascii="Arial" w:hAnsi="Arial" w:cs="Arial"/>
              </w:rPr>
              <w:t>Vazba na strategic</w:t>
            </w:r>
            <w:r w:rsidR="00DA5260">
              <w:rPr>
                <w:rFonts w:ascii="Arial" w:hAnsi="Arial" w:cs="Arial"/>
              </w:rPr>
              <w:t xml:space="preserve">ké cíle NP </w:t>
            </w:r>
            <w:proofErr w:type="spellStart"/>
            <w:r w:rsidR="00DA5260">
              <w:rPr>
                <w:rFonts w:ascii="Arial" w:hAnsi="Arial" w:cs="Arial"/>
              </w:rPr>
              <w:t>VaVaI</w:t>
            </w:r>
            <w:proofErr w:type="spellEnd"/>
            <w:r w:rsidR="00DA5260">
              <w:rPr>
                <w:rFonts w:ascii="Arial" w:hAnsi="Arial" w:cs="Arial"/>
              </w:rPr>
              <w:t xml:space="preserve"> 2021+: Cíl 1, </w:t>
            </w:r>
            <w:r w:rsidR="00B707E6">
              <w:rPr>
                <w:rFonts w:ascii="Arial" w:hAnsi="Arial" w:cs="Arial"/>
              </w:rPr>
              <w:t>C</w:t>
            </w:r>
            <w:r w:rsidR="00DA5260">
              <w:rPr>
                <w:rFonts w:ascii="Arial" w:hAnsi="Arial" w:cs="Arial"/>
              </w:rPr>
              <w:t xml:space="preserve">íl 2, </w:t>
            </w:r>
            <w:r w:rsidR="00B707E6">
              <w:rPr>
                <w:rFonts w:ascii="Arial" w:hAnsi="Arial" w:cs="Arial"/>
              </w:rPr>
              <w:t>C</w:t>
            </w:r>
            <w:r w:rsidRPr="00C10C54">
              <w:rPr>
                <w:rFonts w:ascii="Arial" w:hAnsi="Arial" w:cs="Arial"/>
              </w:rPr>
              <w:t>íl 3</w:t>
            </w:r>
            <w:r w:rsidR="00FF449F">
              <w:rPr>
                <w:rFonts w:ascii="Arial" w:hAnsi="Arial" w:cs="Arial"/>
              </w:rPr>
              <w:t xml:space="preserve"> (3.3</w:t>
            </w:r>
            <w:r w:rsidR="00DF63BB">
              <w:rPr>
                <w:rFonts w:ascii="Arial" w:hAnsi="Arial" w:cs="Arial"/>
              </w:rPr>
              <w:t>)</w:t>
            </w:r>
          </w:p>
        </w:tc>
      </w:tr>
      <w:tr w:rsidR="009D7DAB" w:rsidRPr="00C10C54" w14:paraId="4ABA938A" w14:textId="77777777" w:rsidTr="003C5E57">
        <w:tc>
          <w:tcPr>
            <w:tcW w:w="5000" w:type="pct"/>
            <w:vAlign w:val="center"/>
          </w:tcPr>
          <w:p w14:paraId="44A6B6AB" w14:textId="77777777" w:rsidR="009D7DAB" w:rsidRPr="00C10C54" w:rsidRDefault="009D7DAB" w:rsidP="003C5E57">
            <w:pPr>
              <w:spacing w:before="60" w:after="0" w:line="288" w:lineRule="auto"/>
              <w:jc w:val="both"/>
              <w:rPr>
                <w:rFonts w:ascii="Arial" w:hAnsi="Arial" w:cs="Arial"/>
              </w:rPr>
            </w:pPr>
            <w:r w:rsidRPr="00C10C54">
              <w:rPr>
                <w:rFonts w:ascii="Arial" w:hAnsi="Arial" w:cs="Arial"/>
              </w:rPr>
              <w:t xml:space="preserve">Návaznost na opatření 10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2FA293C2" w14:textId="77777777" w:rsidR="009D7DAB" w:rsidRDefault="009D7DAB"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57E94998" w14:textId="77777777" w:rsidTr="00E274B7">
        <w:tc>
          <w:tcPr>
            <w:tcW w:w="5000" w:type="pct"/>
          </w:tcPr>
          <w:p w14:paraId="0AC58E1B" w14:textId="6AC10F8D" w:rsidR="00C26EBA" w:rsidRPr="00C10C54" w:rsidRDefault="007F45A5" w:rsidP="00771EE0">
            <w:pPr>
              <w:spacing w:before="60" w:after="0" w:line="288" w:lineRule="auto"/>
              <w:ind w:left="1418" w:hanging="1418"/>
              <w:jc w:val="both"/>
              <w:rPr>
                <w:rFonts w:ascii="Arial" w:hAnsi="Arial" w:cs="Arial"/>
              </w:rPr>
            </w:pPr>
            <w:r>
              <w:rPr>
                <w:rFonts w:ascii="Arial" w:hAnsi="Arial" w:cs="Arial"/>
              </w:rPr>
              <w:t>Opatření 1</w:t>
            </w:r>
            <w:r w:rsidR="00771EE0">
              <w:rPr>
                <w:rFonts w:ascii="Arial" w:hAnsi="Arial" w:cs="Arial"/>
              </w:rPr>
              <w:t>6</w:t>
            </w:r>
            <w:r w:rsidR="00C26EBA" w:rsidRPr="00C10C54">
              <w:rPr>
                <w:rFonts w:ascii="Arial" w:hAnsi="Arial" w:cs="Arial"/>
              </w:rPr>
              <w:t xml:space="preserve">: </w:t>
            </w:r>
            <w:r w:rsidR="00C26EBA" w:rsidRPr="00C10C54">
              <w:rPr>
                <w:rFonts w:ascii="Arial" w:hAnsi="Arial" w:cs="Arial"/>
              </w:rPr>
              <w:tab/>
            </w:r>
            <w:r w:rsidR="00C26EBA" w:rsidRPr="0071554F">
              <w:rPr>
                <w:rFonts w:ascii="Arial" w:hAnsi="Arial" w:cs="Arial"/>
                <w:b/>
              </w:rPr>
              <w:t>Zabezpečení koordinovaného zastoupení ČR v programovém výboru rámcového programu EU pro výzkum a inovace Horizont</w:t>
            </w:r>
            <w:del w:id="377" w:author="Autor">
              <w:r w:rsidR="00C26EBA" w:rsidRPr="0071554F" w:rsidDel="007276DF">
                <w:rPr>
                  <w:rFonts w:ascii="Arial" w:hAnsi="Arial" w:cs="Arial"/>
                  <w:b/>
                </w:rPr>
                <w:delText>u</w:delText>
              </w:r>
            </w:del>
            <w:r w:rsidR="00C26EBA" w:rsidRPr="0071554F">
              <w:rPr>
                <w:rFonts w:ascii="Arial" w:hAnsi="Arial" w:cs="Arial"/>
                <w:b/>
              </w:rPr>
              <w:t xml:space="preserve"> Evropa (2021 –2027) za účelem efektivního prosazování priorit ČR, které vyplývají z prioritních orientací českého výzkumu a inovací</w:t>
            </w:r>
          </w:p>
        </w:tc>
      </w:tr>
      <w:tr w:rsidR="00C26EBA" w:rsidRPr="00C10C54" w14:paraId="0D070E66" w14:textId="77777777" w:rsidTr="00E274B7">
        <w:tc>
          <w:tcPr>
            <w:tcW w:w="5000" w:type="pct"/>
          </w:tcPr>
          <w:p w14:paraId="2BB9375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7B8DE13E" w14:textId="3EF256C2" w:rsidR="00A43B8F"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je zaměřeno na </w:t>
            </w:r>
            <w:r>
              <w:rPr>
                <w:rFonts w:ascii="Arial" w:hAnsi="Arial" w:cs="Arial"/>
              </w:rPr>
              <w:t xml:space="preserve">zajištění odpovídající reprezentace ČR v jednotlivých tematických konfiguracích programového výboru rámcového programu EU pro výzkum a inovace Horizontu Evropa (2021– 2027) za účelem efektivního prosazování prioritních témat ČR do pracovních programů, kterými bude rámcový program EU implementován. Dané zahrnuje </w:t>
            </w:r>
            <w:r>
              <w:rPr>
                <w:rFonts w:ascii="Arial" w:hAnsi="Arial" w:cs="Arial"/>
              </w:rPr>
              <w:lastRenderedPageBreak/>
              <w:t>účinnou koordinaci mezi MŠMT, jakožto hlavním gestorem mezinárodní spolupráce ČR ve výzkumu a vývoji na straně jedné, a věcně příslušnými resorty reprezentujícími sektorové politiky, které jsou reflektovány v rámcovém programu EU, na straně druhé. Implementace opatření napomůže k tomu, aby prioritní orientace, resp. témata českého výzkumu a inovací byly dostatečným způsobem promítnuty do pracovních programů rámcového programu EU, resp. do jeho jednotlivých výzev.</w:t>
            </w:r>
          </w:p>
        </w:tc>
      </w:tr>
      <w:tr w:rsidR="00C26EBA" w:rsidRPr="00C10C54" w14:paraId="512F9447" w14:textId="77777777" w:rsidTr="00E274B7">
        <w:tc>
          <w:tcPr>
            <w:tcW w:w="5000" w:type="pct"/>
          </w:tcPr>
          <w:p w14:paraId="62C010B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7D4EC02E" w14:textId="41B75DB8" w:rsidR="00C26EBA" w:rsidRPr="005B5C45" w:rsidRDefault="00C26EBA" w:rsidP="00394B27">
            <w:pPr>
              <w:pStyle w:val="Odstavecseseznamem"/>
              <w:numPr>
                <w:ilvl w:val="0"/>
                <w:numId w:val="59"/>
              </w:numPr>
              <w:spacing w:before="60" w:after="0" w:line="288" w:lineRule="auto"/>
              <w:contextualSpacing w:val="0"/>
              <w:jc w:val="both"/>
              <w:rPr>
                <w:rFonts w:ascii="Arial" w:hAnsi="Arial" w:cs="Arial"/>
              </w:rPr>
            </w:pPr>
            <w:r>
              <w:rPr>
                <w:rFonts w:ascii="Arial" w:hAnsi="Arial" w:cs="Arial"/>
              </w:rPr>
              <w:t>202</w:t>
            </w:r>
            <w:r w:rsidR="0061410E">
              <w:rPr>
                <w:rFonts w:ascii="Arial" w:hAnsi="Arial" w:cs="Arial"/>
              </w:rPr>
              <w:t>1+</w:t>
            </w:r>
            <w:r w:rsidRPr="00C10C54">
              <w:rPr>
                <w:rFonts w:ascii="Arial" w:hAnsi="Arial" w:cs="Arial"/>
              </w:rPr>
              <w:t xml:space="preserve"> </w:t>
            </w:r>
            <w:r>
              <w:rPr>
                <w:rFonts w:ascii="Arial" w:hAnsi="Arial" w:cs="Arial"/>
              </w:rPr>
              <w:t>– </w:t>
            </w:r>
            <w:r w:rsidRPr="00C10C54">
              <w:rPr>
                <w:rFonts w:ascii="Arial" w:hAnsi="Arial" w:cs="Arial"/>
              </w:rPr>
              <w:t xml:space="preserve"> </w:t>
            </w:r>
            <w:r w:rsidR="0061410E">
              <w:rPr>
                <w:rFonts w:ascii="Arial" w:hAnsi="Arial" w:cs="Arial"/>
              </w:rPr>
              <w:t xml:space="preserve">zajištění činnosti </w:t>
            </w:r>
            <w:r>
              <w:rPr>
                <w:rFonts w:ascii="Arial" w:hAnsi="Arial" w:cs="Arial"/>
              </w:rPr>
              <w:t>delegátů</w:t>
            </w:r>
            <w:r w:rsidRPr="00C10C54">
              <w:rPr>
                <w:rFonts w:ascii="Arial" w:hAnsi="Arial" w:cs="Arial"/>
              </w:rPr>
              <w:t xml:space="preserve"> ČR </w:t>
            </w:r>
            <w:r w:rsidR="0061410E">
              <w:rPr>
                <w:rFonts w:ascii="Arial" w:hAnsi="Arial" w:cs="Arial"/>
              </w:rPr>
              <w:t xml:space="preserve">vybraných a nominovaných v roce 2020 </w:t>
            </w:r>
            <w:r>
              <w:rPr>
                <w:rFonts w:ascii="Arial" w:hAnsi="Arial" w:cs="Arial"/>
              </w:rPr>
              <w:t>do programového výboru rámcového programu EU pro výzkum a inovace Horizont</w:t>
            </w:r>
            <w:del w:id="378" w:author="Autor">
              <w:r w:rsidDel="007276DF">
                <w:rPr>
                  <w:rFonts w:ascii="Arial" w:hAnsi="Arial" w:cs="Arial"/>
                </w:rPr>
                <w:delText>u</w:delText>
              </w:r>
            </w:del>
            <w:r>
              <w:rPr>
                <w:rFonts w:ascii="Arial" w:hAnsi="Arial" w:cs="Arial"/>
              </w:rPr>
              <w:t xml:space="preserve"> Evropa (2021–2027) ve spolupráci s relevantními </w:t>
            </w:r>
            <w:proofErr w:type="spellStart"/>
            <w:r>
              <w:rPr>
                <w:rFonts w:ascii="Arial" w:hAnsi="Arial" w:cs="Arial"/>
              </w:rPr>
              <w:t>stakeholdery</w:t>
            </w:r>
            <w:proofErr w:type="spellEnd"/>
            <w:r>
              <w:rPr>
                <w:rFonts w:ascii="Arial" w:hAnsi="Arial" w:cs="Arial"/>
              </w:rPr>
              <w:t xml:space="preserve"> ČR</w:t>
            </w:r>
          </w:p>
        </w:tc>
      </w:tr>
      <w:tr w:rsidR="00C26EBA" w:rsidRPr="00C10C54" w14:paraId="3C86D6BF" w14:textId="77777777" w:rsidTr="00E274B7">
        <w:tc>
          <w:tcPr>
            <w:tcW w:w="5000" w:type="pct"/>
          </w:tcPr>
          <w:p w14:paraId="2958537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MŠMT</w:t>
            </w:r>
          </w:p>
        </w:tc>
      </w:tr>
      <w:tr w:rsidR="00C26EBA" w:rsidRPr="00C10C54" w14:paraId="59A5A405" w14:textId="77777777" w:rsidTr="00E274B7">
        <w:tc>
          <w:tcPr>
            <w:tcW w:w="5000" w:type="pct"/>
          </w:tcPr>
          <w:p w14:paraId="1BE9210D" w14:textId="732E6D6B"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r w:rsidR="0039385F">
              <w:rPr>
                <w:rFonts w:ascii="Arial" w:hAnsi="Arial" w:cs="Arial"/>
              </w:rPr>
              <w:t>MPO, MD, MZD, MZE</w:t>
            </w:r>
            <w:r>
              <w:rPr>
                <w:rFonts w:ascii="Arial" w:hAnsi="Arial" w:cs="Arial"/>
              </w:rPr>
              <w:t>, MŽP, MV, MO, MK</w:t>
            </w:r>
          </w:p>
        </w:tc>
      </w:tr>
      <w:tr w:rsidR="00C26EBA" w:rsidRPr="00C10C54" w14:paraId="0939B5D5" w14:textId="77777777" w:rsidTr="00E274B7">
        <w:tc>
          <w:tcPr>
            <w:tcW w:w="5000" w:type="pct"/>
          </w:tcPr>
          <w:p w14:paraId="42924B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171E3B8" w14:textId="77777777" w:rsidR="00C26EBA" w:rsidRPr="00C10C54" w:rsidRDefault="00C26EBA" w:rsidP="00394B27">
            <w:pPr>
              <w:pStyle w:val="Odstavecseseznamem"/>
              <w:numPr>
                <w:ilvl w:val="0"/>
                <w:numId w:val="38"/>
              </w:numPr>
              <w:spacing w:before="60" w:after="0" w:line="288" w:lineRule="auto"/>
              <w:ind w:left="426" w:hanging="426"/>
              <w:contextualSpacing w:val="0"/>
              <w:jc w:val="both"/>
              <w:rPr>
                <w:rFonts w:ascii="Arial" w:hAnsi="Arial" w:cs="Arial"/>
              </w:rPr>
            </w:pPr>
            <w:r>
              <w:rPr>
                <w:rFonts w:ascii="Arial" w:hAnsi="Arial" w:cs="Arial"/>
              </w:rPr>
              <w:t>Vyšší intenzita zapojení výzkumných organizací a podniků ČR do rámcového programu EU pro výzkum a inovace Horizont</w:t>
            </w:r>
            <w:del w:id="379" w:author="Autor">
              <w:r w:rsidDel="007276DF">
                <w:rPr>
                  <w:rFonts w:ascii="Arial" w:hAnsi="Arial" w:cs="Arial"/>
                </w:rPr>
                <w:delText>u</w:delText>
              </w:r>
            </w:del>
            <w:r>
              <w:rPr>
                <w:rFonts w:ascii="Arial" w:hAnsi="Arial" w:cs="Arial"/>
              </w:rPr>
              <w:t xml:space="preserve"> Evropa (2021–2027) – v porovnání s rámcovým programem EU pro výzkum a inovace Horizontem 2020 (2014–2020) – co se týká počtu předložených návrhů / úspěšných účastí v projektech a výše finančních prostředků, jež výzkumné organizace a podniky ČR z rozpočtu rámcového programu EU získají   </w:t>
            </w:r>
          </w:p>
        </w:tc>
      </w:tr>
      <w:tr w:rsidR="00C26EBA" w:rsidRPr="00C10C54" w14:paraId="7B9C6AB0" w14:textId="77777777" w:rsidTr="00E274B7">
        <w:tc>
          <w:tcPr>
            <w:tcW w:w="5000" w:type="pct"/>
          </w:tcPr>
          <w:p w14:paraId="0601516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3 (3.4)</w:t>
            </w:r>
          </w:p>
        </w:tc>
      </w:tr>
      <w:tr w:rsidR="00C26EBA" w:rsidRPr="00C10C54" w14:paraId="6F4839FF" w14:textId="77777777" w:rsidTr="00E274B7">
        <w:tc>
          <w:tcPr>
            <w:tcW w:w="5000" w:type="pct"/>
          </w:tcPr>
          <w:p w14:paraId="3AB5E61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40E5D656"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10F0BD11" w14:textId="77777777" w:rsidTr="00E274B7">
        <w:tc>
          <w:tcPr>
            <w:tcW w:w="5000" w:type="pct"/>
          </w:tcPr>
          <w:p w14:paraId="4C5C6DE5" w14:textId="0B7E9388" w:rsidR="00C26EBA" w:rsidRPr="00C10C54" w:rsidRDefault="007F45A5" w:rsidP="00DC5E67">
            <w:pPr>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7</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Podpora rozvoje spolupráce mezi výzkumnou a aplikační sférou při přípravě a realizaci programů</w:t>
            </w:r>
          </w:p>
        </w:tc>
      </w:tr>
      <w:tr w:rsidR="00C26EBA" w:rsidRPr="00C10C54" w14:paraId="03E62CE7" w14:textId="77777777" w:rsidTr="00E274B7">
        <w:tc>
          <w:tcPr>
            <w:tcW w:w="5000" w:type="pct"/>
          </w:tcPr>
          <w:p w14:paraId="7E91E49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3DFBE753" w14:textId="689AD749" w:rsidR="00C26EBA" w:rsidRPr="00C10C54" w:rsidRDefault="00C26EBA" w:rsidP="00E076DE">
            <w:pPr>
              <w:spacing w:before="60" w:after="0" w:line="288" w:lineRule="auto"/>
              <w:jc w:val="both"/>
              <w:rPr>
                <w:rFonts w:ascii="Arial" w:hAnsi="Arial" w:cs="Arial"/>
              </w:rPr>
            </w:pPr>
            <w:r w:rsidRPr="00C10C54">
              <w:rPr>
                <w:rFonts w:ascii="Arial" w:hAnsi="Arial" w:cs="Arial"/>
              </w:rPr>
              <w:t>Výsledky programů aplikovaného výzkumu jsou určeny k využití v aplikační sféře, ať je jí podnikový sektor nebo veřejný sektor (vzdělávání, zdravotnictví, kultura</w:t>
            </w:r>
            <w:ins w:id="380" w:author="Autor">
              <w:r w:rsidR="002F67F3">
                <w:rPr>
                  <w:rFonts w:ascii="Arial" w:hAnsi="Arial" w:cs="Arial"/>
                </w:rPr>
                <w:t>, životní prostředí</w:t>
              </w:r>
            </w:ins>
            <w:r w:rsidRPr="00C10C54">
              <w:rPr>
                <w:rFonts w:ascii="Arial" w:hAnsi="Arial" w:cs="Arial"/>
              </w:rPr>
              <w:t xml:space="preserve"> atd.). Proto již při přípravě programů musí poskytovatelé se zástupci aplikační sféry spolupracovat; cíle, parametry, kritéria atd. návrhu programu s nimi projednávat tak, aby výsledky řešení projektů programu byly aplikační sférou využívány. Druhou fází spolupráce je pak spolupráce při výběru projektů realizovaná účastí zástupců aplikační sféry (samozřejmě za podmínky jejich nepodjatosti) v radách programů. Přestože se situace ve spolupráci v posledních dvou letech zlepšila, je stav u jednotlivých programů výrazně rozdílný a to v obou fázích a stále jsou programy, na jejichž přípravě se podílela jen výzkumná sféra (nebo v horším případě jen úředníci poskytovatele) a/nebo programy, kde výzkumná nebo častěji aplikační sféra není zastoupena v radách programů. Koordinace a řízení procesu spolupráce je v kompetenci poskytovatele  - kromě nepodjatosti tedy např. neprojednává celou zadávací dokumentaci, ale ty části, kde se zástupci výzkumné a aplikační séry mohou odborně vyjádřit s cíle ověřit, zda za daných podmínek je program řešitelný </w:t>
            </w:r>
            <w:del w:id="381" w:author="Autor">
              <w:r w:rsidRPr="00C10C54" w:rsidDel="007C79D7">
                <w:rPr>
                  <w:rFonts w:ascii="Arial" w:hAnsi="Arial" w:cs="Arial"/>
                </w:rPr>
                <w:delText>(zda o řešení projektů bude zájem – stále existují program s velmi vysokou úspěšností i nad 50 % znamenající., že zájem uchazečů není přiměřený prostředkům alokovaným na řešení programu)</w:delText>
              </w:r>
            </w:del>
            <w:r w:rsidRPr="00C10C54">
              <w:rPr>
                <w:rFonts w:ascii="Arial" w:hAnsi="Arial" w:cs="Arial"/>
              </w:rPr>
              <w:t xml:space="preserve"> a zda jeho výsledky budou v praxi využitelné (viz vyhodnocení dopadů a přínosů programu v cíli 1). Cílem opatření je proto u všech nových programů zajistit spolupráci mezi výzkumnou a aplikační sférou při přípravě a realizaci </w:t>
            </w:r>
            <w:r w:rsidRPr="00C10C54">
              <w:rPr>
                <w:rFonts w:ascii="Arial" w:hAnsi="Arial" w:cs="Arial"/>
              </w:rPr>
              <w:lastRenderedPageBreak/>
              <w:t>programů a u již řešených programů v těch případech, kdy bude probíhat veřejná soutěž, zabezpečit účast zástupců aplikační sféry v </w:t>
            </w:r>
            <w:del w:id="382" w:author="Autor">
              <w:r w:rsidRPr="00C10C54" w:rsidDel="00E076DE">
                <w:rPr>
                  <w:rFonts w:ascii="Arial" w:hAnsi="Arial" w:cs="Arial"/>
                </w:rPr>
                <w:delText>radách programů</w:delText>
              </w:r>
            </w:del>
            <w:ins w:id="383" w:author="Autor">
              <w:r w:rsidR="00E076DE">
                <w:rPr>
                  <w:rFonts w:ascii="Arial" w:hAnsi="Arial" w:cs="Arial"/>
                </w:rPr>
                <w:t>odborných poradních orgánech</w:t>
              </w:r>
            </w:ins>
            <w:r w:rsidRPr="00C10C54">
              <w:rPr>
                <w:rFonts w:ascii="Arial" w:hAnsi="Arial" w:cs="Arial"/>
              </w:rPr>
              <w:t>.</w:t>
            </w:r>
          </w:p>
        </w:tc>
      </w:tr>
      <w:tr w:rsidR="00C26EBA" w:rsidRPr="00C10C54" w14:paraId="7FE55254" w14:textId="77777777" w:rsidTr="00E274B7">
        <w:tc>
          <w:tcPr>
            <w:tcW w:w="5000" w:type="pct"/>
          </w:tcPr>
          <w:p w14:paraId="305553E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5481021C" w14:textId="32934592"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202</w:t>
            </w:r>
            <w:r w:rsidR="00401EAE">
              <w:rPr>
                <w:rFonts w:ascii="Arial" w:hAnsi="Arial" w:cs="Arial"/>
              </w:rPr>
              <w:t>1</w:t>
            </w:r>
            <w:r w:rsidRPr="00C10C54">
              <w:rPr>
                <w:rFonts w:ascii="Arial" w:hAnsi="Arial" w:cs="Arial"/>
              </w:rPr>
              <w:t xml:space="preserve">+ - zajištění spolupráce zástupců výzkumné a aplikační sféry při přípravě a implementaci všech nových programů aplikovaného výzkumu, u již řešených programů zajištění spolupráce na realizaci v případě, že bude realizována veřejná soutěž ve </w:t>
            </w:r>
            <w:proofErr w:type="spellStart"/>
            <w:r w:rsidRPr="00C10C54">
              <w:rPr>
                <w:rFonts w:ascii="Arial" w:hAnsi="Arial" w:cs="Arial"/>
              </w:rPr>
              <w:t>VaVaI</w:t>
            </w:r>
            <w:proofErr w:type="spellEnd"/>
          </w:p>
          <w:p w14:paraId="743ADEA9" w14:textId="77777777"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2025 – vyhodnocení spolupráce mezi výzkumnou a aplikační sférou při přípravě a realizaci programů aplikovaného výzkumu</w:t>
            </w:r>
          </w:p>
          <w:p w14:paraId="117CE837" w14:textId="77777777" w:rsidR="00C26EBA" w:rsidRPr="00C10C54" w:rsidRDefault="00C26EBA" w:rsidP="00394B27">
            <w:pPr>
              <w:pStyle w:val="Odstavecseseznamem"/>
              <w:numPr>
                <w:ilvl w:val="0"/>
                <w:numId w:val="39"/>
              </w:numPr>
              <w:spacing w:before="60" w:after="0" w:line="288" w:lineRule="auto"/>
              <w:ind w:left="426" w:hanging="426"/>
              <w:contextualSpacing w:val="0"/>
              <w:jc w:val="both"/>
              <w:rPr>
                <w:rFonts w:ascii="Arial" w:hAnsi="Arial" w:cs="Arial"/>
              </w:rPr>
            </w:pPr>
            <w:r w:rsidRPr="00C10C54">
              <w:rPr>
                <w:rFonts w:ascii="Arial" w:hAnsi="Arial" w:cs="Arial"/>
              </w:rPr>
              <w:t>3 – 5 let po ukončení programu - vyhodnocení jeho dopadů a přínosů dle cíle 1</w:t>
            </w:r>
          </w:p>
        </w:tc>
      </w:tr>
      <w:tr w:rsidR="00C26EBA" w:rsidRPr="00C10C54" w14:paraId="26D65E97" w14:textId="77777777" w:rsidTr="00E274B7">
        <w:tc>
          <w:tcPr>
            <w:tcW w:w="5000" w:type="pct"/>
          </w:tcPr>
          <w:p w14:paraId="1B94643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poskytovatelé podpory výzkumu, vývoje a inovací</w:t>
            </w:r>
          </w:p>
        </w:tc>
      </w:tr>
      <w:tr w:rsidR="00C26EBA" w:rsidRPr="00C10C54" w14:paraId="1ADA6C82" w14:textId="77777777" w:rsidTr="00E274B7">
        <w:tc>
          <w:tcPr>
            <w:tcW w:w="5000" w:type="pct"/>
          </w:tcPr>
          <w:p w14:paraId="08F785F3" w14:textId="3954FDDD" w:rsidR="00C26EBA" w:rsidRPr="00C10C54" w:rsidRDefault="009616AB" w:rsidP="00E274B7">
            <w:pPr>
              <w:spacing w:before="60" w:after="0" w:line="288" w:lineRule="auto"/>
              <w:jc w:val="both"/>
              <w:rPr>
                <w:rFonts w:ascii="Arial" w:hAnsi="Arial" w:cs="Arial"/>
              </w:rPr>
            </w:pPr>
            <w:proofErr w:type="spellStart"/>
            <w:r>
              <w:rPr>
                <w:rFonts w:ascii="Arial" w:hAnsi="Arial" w:cs="Arial"/>
              </w:rPr>
              <w:t>Spolugesce</w:t>
            </w:r>
            <w:proofErr w:type="spellEnd"/>
            <w:r>
              <w:rPr>
                <w:rFonts w:ascii="Arial" w:hAnsi="Arial" w:cs="Arial"/>
              </w:rPr>
              <w:t xml:space="preserve">: </w:t>
            </w:r>
            <w:r w:rsidR="00C26EBA" w:rsidRPr="00C10C54">
              <w:rPr>
                <w:rFonts w:ascii="Arial" w:hAnsi="Arial" w:cs="Arial"/>
              </w:rPr>
              <w:t>ÚV ČR</w:t>
            </w:r>
            <w:r>
              <w:rPr>
                <w:rFonts w:ascii="Arial" w:hAnsi="Arial" w:cs="Arial"/>
              </w:rPr>
              <w:t xml:space="preserve"> - RVV</w:t>
            </w:r>
          </w:p>
        </w:tc>
      </w:tr>
      <w:tr w:rsidR="00C26EBA" w:rsidRPr="00C10C54" w14:paraId="6F1C628F" w14:textId="77777777" w:rsidTr="00E274B7">
        <w:tc>
          <w:tcPr>
            <w:tcW w:w="5000" w:type="pct"/>
          </w:tcPr>
          <w:p w14:paraId="488177A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29D896B1" w14:textId="61612328"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C10C54">
              <w:rPr>
                <w:rFonts w:ascii="Arial" w:hAnsi="Arial" w:cs="Arial"/>
              </w:rPr>
              <w:t>podíl programů ve spolupráci mezi výzkumnou a aplikační sférou při přípravě a realizaci programů aplikovaného výzkumu</w:t>
            </w:r>
            <w:ins w:id="384" w:author="Autor">
              <w:r w:rsidR="00217541">
                <w:rPr>
                  <w:rFonts w:ascii="Arial" w:hAnsi="Arial" w:cs="Arial"/>
                </w:rPr>
                <w:t>, vykazováno zvlášť pro podnikovou a veřejnou sféru</w:t>
              </w:r>
            </w:ins>
          </w:p>
          <w:p w14:paraId="7519C749" w14:textId="64D2EA57" w:rsidR="00C26EBA" w:rsidRPr="00C10C54" w:rsidRDefault="00C26EBA" w:rsidP="009C5715">
            <w:pPr>
              <w:pStyle w:val="Odstavecseseznamem"/>
              <w:numPr>
                <w:ilvl w:val="0"/>
                <w:numId w:val="40"/>
              </w:numPr>
              <w:spacing w:before="60" w:after="0" w:line="288" w:lineRule="auto"/>
              <w:contextualSpacing w:val="0"/>
              <w:jc w:val="both"/>
              <w:rPr>
                <w:rFonts w:ascii="Arial" w:hAnsi="Arial" w:cs="Arial"/>
              </w:rPr>
            </w:pPr>
            <w:r>
              <w:rPr>
                <w:rFonts w:ascii="Arial" w:eastAsia="Arial" w:hAnsi="Arial" w:cs="Arial"/>
                <w:color w:val="000000"/>
              </w:rPr>
              <w:t>počet veřejných konzultací zásadních dokumentů jednotlivých poskytovatelů</w:t>
            </w:r>
            <w:ins w:id="385" w:author="Autor">
              <w:r w:rsidR="009C5715">
                <w:rPr>
                  <w:rFonts w:ascii="Arial" w:eastAsia="Arial" w:hAnsi="Arial" w:cs="Arial"/>
                  <w:color w:val="000000"/>
                </w:rPr>
                <w:t xml:space="preserve"> (návrhy programů, </w:t>
              </w:r>
              <w:r w:rsidR="009C5715" w:rsidRPr="009C5715">
                <w:rPr>
                  <w:rFonts w:ascii="Arial" w:eastAsia="Arial" w:hAnsi="Arial" w:cs="Arial"/>
                  <w:color w:val="000000"/>
                </w:rPr>
                <w:t>obecná struktura zadávacích dokumentací, koncepční dokumenty resortů/poskytovatelů</w:t>
              </w:r>
              <w:r w:rsidR="009C5715">
                <w:rPr>
                  <w:rFonts w:ascii="Arial" w:eastAsia="Arial" w:hAnsi="Arial" w:cs="Arial"/>
                  <w:color w:val="000000"/>
                </w:rPr>
                <w:t xml:space="preserve"> atd.)</w:t>
              </w:r>
            </w:ins>
            <w:r>
              <w:rPr>
                <w:rFonts w:ascii="Arial" w:eastAsia="Arial" w:hAnsi="Arial" w:cs="Arial"/>
                <w:color w:val="000000"/>
              </w:rPr>
              <w:t xml:space="preserve"> </w:t>
            </w:r>
          </w:p>
          <w:p w14:paraId="78FF2431" w14:textId="77777777" w:rsidR="00C26EBA" w:rsidRPr="00C10C54" w:rsidRDefault="00C26EBA" w:rsidP="00394B27">
            <w:pPr>
              <w:pStyle w:val="Odstavecseseznamem"/>
              <w:numPr>
                <w:ilvl w:val="0"/>
                <w:numId w:val="40"/>
              </w:numPr>
              <w:spacing w:before="60" w:after="0" w:line="288" w:lineRule="auto"/>
              <w:ind w:hanging="502"/>
              <w:contextualSpacing w:val="0"/>
              <w:jc w:val="both"/>
              <w:rPr>
                <w:rFonts w:ascii="Arial" w:hAnsi="Arial" w:cs="Arial"/>
              </w:rPr>
            </w:pPr>
            <w:r w:rsidRPr="00C10C54">
              <w:rPr>
                <w:rFonts w:ascii="Arial" w:hAnsi="Arial" w:cs="Arial"/>
              </w:rPr>
              <w:t>kritéria stanovená pro daný program pro vyhodnocení jeho dopadů a přínosů</w:t>
            </w:r>
          </w:p>
        </w:tc>
      </w:tr>
      <w:tr w:rsidR="00C26EBA" w:rsidRPr="00C10C54" w14:paraId="61FBD861" w14:textId="77777777" w:rsidTr="00E274B7">
        <w:tc>
          <w:tcPr>
            <w:tcW w:w="5000" w:type="pct"/>
          </w:tcPr>
          <w:p w14:paraId="2EFE0468" w14:textId="53DBF075"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4 (4.1)</w:t>
            </w:r>
            <w:ins w:id="386" w:author="Autor">
              <w:r w:rsidR="000C1E09">
                <w:rPr>
                  <w:rFonts w:ascii="Arial" w:hAnsi="Arial" w:cs="Arial"/>
                </w:rPr>
                <w:t xml:space="preserve"> a dále Cíl 4.6</w:t>
              </w:r>
            </w:ins>
          </w:p>
        </w:tc>
      </w:tr>
      <w:tr w:rsidR="00C26EBA" w:rsidRPr="00C10C54" w14:paraId="0D059C1E" w14:textId="77777777" w:rsidTr="00E274B7">
        <w:tc>
          <w:tcPr>
            <w:tcW w:w="5000" w:type="pct"/>
          </w:tcPr>
          <w:p w14:paraId="15A8EFD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2B42E74B"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37DD3F3D" w14:textId="77777777" w:rsidTr="00E274B7">
        <w:tc>
          <w:tcPr>
            <w:tcW w:w="5000" w:type="pct"/>
            <w:vAlign w:val="center"/>
          </w:tcPr>
          <w:p w14:paraId="40AFEB28" w14:textId="11EE6CD3" w:rsidR="00C26EBA" w:rsidRPr="00C10C54" w:rsidRDefault="007F45A5" w:rsidP="00DC5E67">
            <w:pPr>
              <w:keepNext/>
              <w:keepLines/>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8</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 xml:space="preserve">Podpora spolupráce výzkumné a aplikační sféry a uplatnění jejích výsledků v humanitních a společenských vědách </w:t>
            </w:r>
          </w:p>
        </w:tc>
      </w:tr>
      <w:tr w:rsidR="00C26EBA" w:rsidRPr="00C10C54" w14:paraId="788E11FF" w14:textId="77777777" w:rsidTr="00E274B7">
        <w:tc>
          <w:tcPr>
            <w:tcW w:w="5000" w:type="pct"/>
            <w:vAlign w:val="center"/>
          </w:tcPr>
          <w:p w14:paraId="3DCFDB9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A2897FB" w14:textId="23CA7C36"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Spolupráce výzkumné a aplikační sféry, která je jednám ze strategických cílů NP </w:t>
            </w:r>
            <w:proofErr w:type="spellStart"/>
            <w:r w:rsidRPr="00C10C54">
              <w:rPr>
                <w:rFonts w:ascii="Arial" w:hAnsi="Arial" w:cs="Arial"/>
              </w:rPr>
              <w:t>VaVaI</w:t>
            </w:r>
            <w:proofErr w:type="spellEnd"/>
            <w:r w:rsidRPr="00C10C54">
              <w:rPr>
                <w:rFonts w:ascii="Arial" w:hAnsi="Arial" w:cs="Arial"/>
              </w:rPr>
              <w:t xml:space="preserve"> 2021+, má v humanitních a společenských vědách řadu oborově daných specifik.  Jejich důsledkem mj. je, že uživateli výsledků nejsou ve většině případů podniky, ale odpovědné orgány a organizace státní správy především v humanitních vědách (např. Národní památkový ústav aj.) nebo orgány státní správy a samosprávy zejména ve společenských vědách. Jejich spolupráce již při řešení projektu vede ke kvalitnějším výsledkům a hlavně k  lepšímu využití výsledků výzkumu v praxi, což přináší řadu významných společenských i ekonomických efektů</w:t>
            </w:r>
            <w:del w:id="387" w:author="Autor">
              <w:r w:rsidRPr="00C10C54" w:rsidDel="00942C87">
                <w:rPr>
                  <w:rFonts w:ascii="Arial" w:hAnsi="Arial" w:cs="Arial"/>
                </w:rPr>
                <w:delText xml:space="preserve"> a proto bude formou aplikačního garanta u programu TA ČR a formou bonifikace nebo u části oborů binárního kritéria pro tzv. konsorciální projekty programu MK požadována</w:delText>
              </w:r>
            </w:del>
            <w:r w:rsidRPr="00C10C54">
              <w:rPr>
                <w:rFonts w:ascii="Arial" w:hAnsi="Arial" w:cs="Arial"/>
              </w:rPr>
              <w:t>. Oblasti využití výsledků těchto věd jsou souhrnně označovány jako kulturní a kreativních průmysly a patří tam zejména architektura, reklama, design, TV a rozhlas, hudba, film, trh s uměním, knihy a tisk, videohry, scénická umění, kulturní cestovní ruch aj. „Posílit účelovou podporu institucí, jejichž výsledky se uplatňují v praxi, a účelovou podporu aplikovaného společenskovědního výzkumu“ je současně jedním z cílů Inovační strategie ČR 2030.</w:t>
            </w:r>
          </w:p>
          <w:p w14:paraId="71F71974" w14:textId="77777777" w:rsidR="00C26EBA" w:rsidRDefault="00C26EBA" w:rsidP="009A4FA4">
            <w:pPr>
              <w:spacing w:before="60" w:after="0" w:line="288" w:lineRule="auto"/>
              <w:jc w:val="both"/>
              <w:rPr>
                <w:ins w:id="388" w:author="Autor"/>
                <w:rFonts w:ascii="Arial" w:hAnsi="Arial" w:cs="Arial"/>
              </w:rPr>
            </w:pPr>
            <w:r w:rsidRPr="00C10C54">
              <w:rPr>
                <w:rFonts w:ascii="Arial" w:hAnsi="Arial" w:cs="Arial"/>
              </w:rPr>
              <w:t>Opatření bude realizováno novými programy navazujícími na stávající a to programem MK NAKI III (2023 – 2030) a programem TA ČR navazujícím od r. 2024 na program ÉTA</w:t>
            </w:r>
            <w:del w:id="389" w:author="Autor">
              <w:r w:rsidRPr="00C10C54" w:rsidDel="009A4FA4">
                <w:rPr>
                  <w:rFonts w:ascii="Arial" w:hAnsi="Arial" w:cs="Arial"/>
                </w:rPr>
                <w:delText xml:space="preserve"> bez požadavků na navýšení podpory ze SR VaVaI</w:delText>
              </w:r>
            </w:del>
            <w:ins w:id="390" w:author="Autor">
              <w:r w:rsidR="00FB0069">
                <w:rPr>
                  <w:rFonts w:ascii="Arial" w:hAnsi="Arial" w:cs="Arial"/>
                </w:rPr>
                <w:t xml:space="preserve"> podle aktuálních možností státního rozpočtu </w:t>
              </w:r>
              <w:r w:rsidR="00FB0069">
                <w:rPr>
                  <w:rFonts w:ascii="Arial" w:hAnsi="Arial" w:cs="Arial"/>
                </w:rPr>
                <w:lastRenderedPageBreak/>
                <w:t>ČR</w:t>
              </w:r>
            </w:ins>
            <w:r w:rsidRPr="00C10C54">
              <w:rPr>
                <w:rFonts w:ascii="Arial" w:hAnsi="Arial" w:cs="Arial"/>
              </w:rPr>
              <w:t>. Opatření bude realizováno nejen podporou vzájemné spolupráce výzkumné a aplikační sféry a uplatnění dosažených výsledků v praxi, ale i synergicky působícími kroky, zejména pokračováním již dlouhodobé vzájemné koordinace aktivit obou poskytovatelů při přípravě i implementaci jejich programů, snížením administrativní náročnosti a sledováním uplatnění výsledků v kulturních a kreativních průmyslech.</w:t>
            </w:r>
          </w:p>
          <w:p w14:paraId="325B6DBF" w14:textId="2F987433" w:rsidR="00A43B8F" w:rsidRPr="00C10C54" w:rsidRDefault="00A43B8F" w:rsidP="009A4FA4">
            <w:pPr>
              <w:spacing w:before="60" w:after="0" w:line="288" w:lineRule="auto"/>
              <w:jc w:val="both"/>
              <w:rPr>
                <w:rFonts w:ascii="Arial" w:hAnsi="Arial" w:cs="Arial"/>
              </w:rPr>
            </w:pPr>
            <w:ins w:id="391" w:author="Autor">
              <w:r>
                <w:rPr>
                  <w:rFonts w:ascii="Arial" w:hAnsi="Arial" w:cs="Arial"/>
                </w:rPr>
                <w:t>K implementaci tohoto opatření se předpokládá i využití fondů EU.</w:t>
              </w:r>
            </w:ins>
          </w:p>
        </w:tc>
      </w:tr>
      <w:tr w:rsidR="00C26EBA" w:rsidRPr="00C10C54" w14:paraId="04115E14" w14:textId="77777777" w:rsidTr="00E274B7">
        <w:tc>
          <w:tcPr>
            <w:tcW w:w="5000" w:type="pct"/>
            <w:vAlign w:val="center"/>
          </w:tcPr>
          <w:p w14:paraId="7D556D2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 realizace: </w:t>
            </w:r>
          </w:p>
          <w:p w14:paraId="514870D1" w14:textId="77777777" w:rsidR="00C26EBA" w:rsidRPr="00C10C54"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2023 – zahájení řešení programu MK NAKI III</w:t>
            </w:r>
          </w:p>
          <w:p w14:paraId="631CD612" w14:textId="77777777" w:rsidR="00C26EBA" w:rsidRPr="00C10C54"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2024 – zahájení řešení programu TA ČR navazujícího na program ÉTA</w:t>
            </w:r>
          </w:p>
          <w:p w14:paraId="644D49B4" w14:textId="77777777" w:rsidR="00C26EBA" w:rsidRPr="00116909" w:rsidRDefault="00C26EBA" w:rsidP="00394B27">
            <w:pPr>
              <w:numPr>
                <w:ilvl w:val="0"/>
                <w:numId w:val="42"/>
              </w:numPr>
              <w:spacing w:before="60" w:after="0" w:line="288" w:lineRule="auto"/>
              <w:ind w:left="426" w:hanging="426"/>
              <w:jc w:val="both"/>
              <w:rPr>
                <w:rFonts w:ascii="Arial" w:hAnsi="Arial" w:cs="Arial"/>
              </w:rPr>
            </w:pPr>
            <w:r w:rsidRPr="00C10C54">
              <w:rPr>
                <w:rFonts w:ascii="Arial" w:hAnsi="Arial" w:cs="Arial"/>
              </w:rPr>
              <w:t>2027 – průběžné vyhodnocení plnění opatření podle stanovených indikátorů programů</w:t>
            </w:r>
          </w:p>
        </w:tc>
      </w:tr>
      <w:tr w:rsidR="00C26EBA" w:rsidRPr="00C10C54" w14:paraId="6A0FA5AB" w14:textId="77777777" w:rsidTr="00E274B7">
        <w:tc>
          <w:tcPr>
            <w:tcW w:w="5000" w:type="pct"/>
            <w:vAlign w:val="center"/>
          </w:tcPr>
          <w:p w14:paraId="2952D705" w14:textId="77777777" w:rsidR="00C26EBA" w:rsidRPr="00C10C54" w:rsidRDefault="00116909" w:rsidP="00E274B7">
            <w:pPr>
              <w:spacing w:before="60" w:after="0" w:line="288" w:lineRule="auto"/>
              <w:jc w:val="both"/>
              <w:rPr>
                <w:rFonts w:ascii="Arial" w:hAnsi="Arial" w:cs="Arial"/>
              </w:rPr>
            </w:pPr>
            <w:r>
              <w:rPr>
                <w:rFonts w:ascii="Arial" w:hAnsi="Arial" w:cs="Arial"/>
              </w:rPr>
              <w:t xml:space="preserve">Gesce: MK </w:t>
            </w:r>
            <w:r w:rsidR="00D47289">
              <w:rPr>
                <w:rFonts w:ascii="Arial" w:hAnsi="Arial" w:cs="Arial"/>
              </w:rPr>
              <w:t xml:space="preserve">(humanitní vědy) </w:t>
            </w:r>
            <w:r w:rsidR="00C26EBA" w:rsidRPr="00C10C54">
              <w:rPr>
                <w:rFonts w:ascii="Arial" w:hAnsi="Arial" w:cs="Arial"/>
              </w:rPr>
              <w:t>a TA ČR</w:t>
            </w:r>
            <w:r w:rsidR="00D47289">
              <w:rPr>
                <w:rFonts w:ascii="Arial" w:hAnsi="Arial" w:cs="Arial"/>
              </w:rPr>
              <w:t xml:space="preserve"> (společenské vědy)</w:t>
            </w:r>
            <w:r w:rsidR="00C26EBA" w:rsidRPr="00C10C54">
              <w:rPr>
                <w:rFonts w:ascii="Arial" w:hAnsi="Arial" w:cs="Arial"/>
              </w:rPr>
              <w:t xml:space="preserve"> </w:t>
            </w:r>
          </w:p>
        </w:tc>
      </w:tr>
      <w:tr w:rsidR="00C26EBA" w:rsidRPr="00C10C54" w14:paraId="1EDEB2A6" w14:textId="77777777" w:rsidTr="00E274B7">
        <w:tc>
          <w:tcPr>
            <w:tcW w:w="5000" w:type="pct"/>
            <w:vAlign w:val="center"/>
          </w:tcPr>
          <w:p w14:paraId="75537C91"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w:t>
            </w:r>
          </w:p>
        </w:tc>
      </w:tr>
      <w:tr w:rsidR="00C26EBA" w:rsidRPr="00C10C54" w14:paraId="60825DF6" w14:textId="77777777" w:rsidTr="00E274B7">
        <w:tc>
          <w:tcPr>
            <w:tcW w:w="5000" w:type="pct"/>
            <w:vAlign w:val="center"/>
          </w:tcPr>
          <w:p w14:paraId="60785A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43101EE" w14:textId="6E1308AA" w:rsidR="00C26EBA" w:rsidRPr="00C10C54" w:rsidRDefault="00E47A06" w:rsidP="00394B27">
            <w:pPr>
              <w:numPr>
                <w:ilvl w:val="0"/>
                <w:numId w:val="43"/>
              </w:numPr>
              <w:spacing w:before="60" w:after="0" w:line="288" w:lineRule="auto"/>
              <w:ind w:left="426" w:hanging="426"/>
              <w:jc w:val="both"/>
              <w:rPr>
                <w:rFonts w:ascii="Arial" w:hAnsi="Arial" w:cs="Arial"/>
              </w:rPr>
            </w:pPr>
            <w:ins w:id="392" w:author="Autor">
              <w:r>
                <w:rPr>
                  <w:rFonts w:ascii="Arial" w:hAnsi="Arial" w:cs="Arial"/>
                </w:rPr>
                <w:t>počet</w:t>
              </w:r>
            </w:ins>
            <w:del w:id="393" w:author="Autor">
              <w:r w:rsidR="00C26EBA" w:rsidDel="00E47A06">
                <w:rPr>
                  <w:rFonts w:ascii="Arial" w:hAnsi="Arial" w:cs="Arial"/>
                </w:rPr>
                <w:delText>n</w:delText>
              </w:r>
              <w:r w:rsidR="00C26EBA" w:rsidRPr="00C10C54" w:rsidDel="00E47A06">
                <w:rPr>
                  <w:rFonts w:ascii="Arial" w:hAnsi="Arial" w:cs="Arial"/>
                </w:rPr>
                <w:delText>árůst počtu</w:delText>
              </w:r>
            </w:del>
            <w:r w:rsidR="00C26EBA" w:rsidRPr="00C10C54">
              <w:rPr>
                <w:rFonts w:ascii="Arial" w:hAnsi="Arial" w:cs="Arial"/>
              </w:rPr>
              <w:t xml:space="preserve"> projektů řešených ve spolupráci výzkumné a aplikační sféry v humanitních a společenských vědách</w:t>
            </w:r>
          </w:p>
          <w:p w14:paraId="6723B923" w14:textId="68963E6F" w:rsidR="00C26EBA" w:rsidRPr="00C10C54" w:rsidRDefault="00E47A06" w:rsidP="00394B27">
            <w:pPr>
              <w:numPr>
                <w:ilvl w:val="0"/>
                <w:numId w:val="43"/>
              </w:numPr>
              <w:spacing w:before="60" w:after="0" w:line="288" w:lineRule="auto"/>
              <w:ind w:left="426" w:hanging="426"/>
              <w:jc w:val="both"/>
              <w:rPr>
                <w:rFonts w:ascii="Arial" w:hAnsi="Arial" w:cs="Arial"/>
              </w:rPr>
            </w:pPr>
            <w:ins w:id="394" w:author="Autor">
              <w:r>
                <w:rPr>
                  <w:rFonts w:ascii="Arial" w:hAnsi="Arial" w:cs="Arial"/>
                </w:rPr>
                <w:t>počet</w:t>
              </w:r>
            </w:ins>
            <w:del w:id="395" w:author="Autor">
              <w:r w:rsidR="00C26EBA" w:rsidDel="00E47A06">
                <w:rPr>
                  <w:rFonts w:ascii="Arial" w:hAnsi="Arial" w:cs="Arial"/>
                </w:rPr>
                <w:delText>n</w:delText>
              </w:r>
              <w:r w:rsidR="00C26EBA" w:rsidRPr="00C10C54" w:rsidDel="00E47A06">
                <w:rPr>
                  <w:rFonts w:ascii="Arial" w:hAnsi="Arial" w:cs="Arial"/>
                </w:rPr>
                <w:delText>árůst počtu</w:delText>
              </w:r>
            </w:del>
            <w:r w:rsidR="00C26EBA" w:rsidRPr="00C10C54">
              <w:rPr>
                <w:rFonts w:ascii="Arial" w:hAnsi="Arial" w:cs="Arial"/>
              </w:rPr>
              <w:t xml:space="preserve"> výsledků uplatněných v praxi dosažených ve spolupráci výzkumné a aplikační sféry v humanitních a společenských vědách</w:t>
            </w:r>
          </w:p>
        </w:tc>
      </w:tr>
      <w:tr w:rsidR="00C26EBA" w:rsidRPr="00C10C54" w14:paraId="4893DD6C" w14:textId="77777777" w:rsidTr="00E274B7">
        <w:tc>
          <w:tcPr>
            <w:tcW w:w="5000" w:type="pct"/>
            <w:vAlign w:val="center"/>
          </w:tcPr>
          <w:p w14:paraId="045B95F0" w14:textId="37A494D1"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w:t>
            </w:r>
            <w:r w:rsidR="00C2430D">
              <w:rPr>
                <w:rFonts w:ascii="Arial" w:hAnsi="Arial" w:cs="Arial"/>
              </w:rPr>
              <w:t>aVaI</w:t>
            </w:r>
            <w:proofErr w:type="spellEnd"/>
            <w:r w:rsidR="00C2430D">
              <w:rPr>
                <w:rFonts w:ascii="Arial" w:hAnsi="Arial" w:cs="Arial"/>
              </w:rPr>
              <w:t xml:space="preserve"> 2021+: Cíl 4 (4.1) a dále </w:t>
            </w:r>
            <w:ins w:id="396" w:author="Autor">
              <w:r w:rsidR="000C1E09">
                <w:rPr>
                  <w:rFonts w:ascii="Arial" w:hAnsi="Arial" w:cs="Arial"/>
                </w:rPr>
                <w:t xml:space="preserve">Cíl 4.6 a </w:t>
              </w:r>
            </w:ins>
            <w:r w:rsidR="00C2430D">
              <w:rPr>
                <w:rFonts w:ascii="Arial" w:hAnsi="Arial" w:cs="Arial"/>
              </w:rPr>
              <w:t>C</w:t>
            </w:r>
            <w:r w:rsidRPr="00C10C54">
              <w:rPr>
                <w:rFonts w:ascii="Arial" w:hAnsi="Arial" w:cs="Arial"/>
              </w:rPr>
              <w:t>íl 1</w:t>
            </w:r>
          </w:p>
        </w:tc>
      </w:tr>
      <w:tr w:rsidR="00C26EBA" w:rsidRPr="00C10C54" w14:paraId="4C41FF70" w14:textId="77777777" w:rsidTr="00E274B7">
        <w:tc>
          <w:tcPr>
            <w:tcW w:w="5000" w:type="pct"/>
            <w:vAlign w:val="center"/>
          </w:tcPr>
          <w:p w14:paraId="6BA24BC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17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1AF14621"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12851E00" w14:textId="77777777" w:rsidTr="00E274B7">
        <w:tc>
          <w:tcPr>
            <w:tcW w:w="5000" w:type="pct"/>
          </w:tcPr>
          <w:p w14:paraId="351C1CAE" w14:textId="06AE8227" w:rsidR="00C26EBA" w:rsidRPr="00C10C54" w:rsidRDefault="007F45A5" w:rsidP="008149C8">
            <w:pPr>
              <w:keepNext/>
              <w:keepLines/>
              <w:spacing w:before="60" w:after="0" w:line="288" w:lineRule="auto"/>
              <w:ind w:left="1418" w:hanging="1418"/>
              <w:jc w:val="both"/>
              <w:rPr>
                <w:rFonts w:ascii="Arial" w:hAnsi="Arial" w:cs="Arial"/>
              </w:rPr>
            </w:pPr>
            <w:r>
              <w:rPr>
                <w:rFonts w:ascii="Arial" w:hAnsi="Arial" w:cs="Arial"/>
              </w:rPr>
              <w:t>Opatření 1</w:t>
            </w:r>
            <w:r w:rsidR="00DC5E67">
              <w:rPr>
                <w:rFonts w:ascii="Arial" w:hAnsi="Arial" w:cs="Arial"/>
              </w:rPr>
              <w:t>9</w:t>
            </w:r>
            <w:r w:rsidR="00C26EBA" w:rsidRPr="00C10C54">
              <w:rPr>
                <w:rFonts w:ascii="Arial" w:hAnsi="Arial" w:cs="Arial"/>
              </w:rPr>
              <w:t xml:space="preserve">: </w:t>
            </w:r>
            <w:r w:rsidR="00C26EBA" w:rsidRPr="00C10C54">
              <w:rPr>
                <w:rFonts w:ascii="Arial" w:hAnsi="Arial" w:cs="Arial"/>
              </w:rPr>
              <w:tab/>
            </w:r>
            <w:r w:rsidR="00C26EBA" w:rsidRPr="00C10C54">
              <w:rPr>
                <w:rFonts w:ascii="Arial" w:hAnsi="Arial" w:cs="Arial"/>
                <w:b/>
              </w:rPr>
              <w:t xml:space="preserve">Podmínky pro partnerství a spolupráci mezi všemi složkami systému </w:t>
            </w:r>
            <w:proofErr w:type="spellStart"/>
            <w:r w:rsidR="00C26EBA" w:rsidRPr="00C10C54">
              <w:rPr>
                <w:rFonts w:ascii="Arial" w:hAnsi="Arial" w:cs="Arial"/>
                <w:b/>
              </w:rPr>
              <w:t>VaV</w:t>
            </w:r>
            <w:r w:rsidR="00C26EBA">
              <w:rPr>
                <w:rFonts w:ascii="Arial" w:hAnsi="Arial" w:cs="Arial"/>
                <w:b/>
              </w:rPr>
              <w:t>aI</w:t>
            </w:r>
            <w:proofErr w:type="spellEnd"/>
            <w:r w:rsidR="00C26EBA" w:rsidRPr="00C10C54">
              <w:rPr>
                <w:rFonts w:ascii="Arial" w:hAnsi="Arial" w:cs="Arial"/>
                <w:b/>
              </w:rPr>
              <w:t xml:space="preserve"> včetně usta</w:t>
            </w:r>
            <w:del w:id="397" w:author="Autor">
              <w:r w:rsidR="00C26EBA" w:rsidRPr="00C10C54" w:rsidDel="0094459E">
                <w:rPr>
                  <w:rFonts w:ascii="Arial" w:hAnsi="Arial" w:cs="Arial"/>
                  <w:b/>
                </w:rPr>
                <w:delText>no</w:delText>
              </w:r>
            </w:del>
            <w:r w:rsidR="00C26EBA" w:rsidRPr="00C10C54">
              <w:rPr>
                <w:rFonts w:ascii="Arial" w:hAnsi="Arial" w:cs="Arial"/>
                <w:b/>
              </w:rPr>
              <w:t xml:space="preserve">vení reprezentace </w:t>
            </w:r>
            <w:ins w:id="398" w:author="Autor">
              <w:r w:rsidR="00A43B8F">
                <w:rPr>
                  <w:rFonts w:ascii="Arial" w:hAnsi="Arial" w:cs="Arial"/>
                  <w:b/>
                </w:rPr>
                <w:t>podnikového</w:t>
              </w:r>
            </w:ins>
            <w:del w:id="399" w:author="Autor">
              <w:r w:rsidR="00C26EBA" w:rsidRPr="00C10C54" w:rsidDel="00A43B8F">
                <w:rPr>
                  <w:rFonts w:ascii="Arial" w:hAnsi="Arial" w:cs="Arial"/>
                  <w:b/>
                </w:rPr>
                <w:delText>aplikovaného</w:delText>
              </w:r>
            </w:del>
            <w:r w:rsidR="00C26EBA" w:rsidRPr="00C10C54">
              <w:rPr>
                <w:rFonts w:ascii="Arial" w:hAnsi="Arial" w:cs="Arial"/>
                <w:b/>
              </w:rPr>
              <w:t xml:space="preserve"> výzkumu</w:t>
            </w:r>
            <w:r w:rsidR="008149C8">
              <w:rPr>
                <w:rFonts w:ascii="Arial" w:hAnsi="Arial" w:cs="Arial"/>
                <w:b/>
              </w:rPr>
              <w:t>, a to všech relevantních vědních oblastí</w:t>
            </w:r>
          </w:p>
        </w:tc>
      </w:tr>
      <w:tr w:rsidR="00C26EBA" w:rsidRPr="00C10C54" w14:paraId="61A983AA" w14:textId="77777777" w:rsidTr="00E274B7">
        <w:tc>
          <w:tcPr>
            <w:tcW w:w="5000" w:type="pct"/>
          </w:tcPr>
          <w:p w14:paraId="17DC90D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3AE1DDE" w14:textId="20FB33D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Zatímco předchozí opatření č. 17 a 18 řeší spolupráci mezi výzkumnou a aplikační sférou při přípravě a realizaci programů (kde chybí zejména spolupráce s aplikační sférou), na národní úrovni je situace odlišná. Zde spolupráce </w:t>
            </w:r>
            <w:r>
              <w:rPr>
                <w:rFonts w:ascii="Arial" w:hAnsi="Arial" w:cs="Arial"/>
              </w:rPr>
              <w:t>s</w:t>
            </w:r>
            <w:r w:rsidRPr="00C10C54">
              <w:rPr>
                <w:rFonts w:ascii="Arial" w:hAnsi="Arial" w:cs="Arial"/>
              </w:rPr>
              <w:t xml:space="preserve"> aplikační sférou ve veřejném sektoru je zajištěna buď standardními procedurami (meziresortní připomínková řízení apod.) nebo jednáními s věcně kompetentními ústředními orgány v případě, že se jich daná problematika </w:t>
            </w:r>
            <w:ins w:id="400" w:author="Autor">
              <w:r w:rsidR="007276DF">
                <w:rPr>
                  <w:rFonts w:ascii="Arial" w:hAnsi="Arial" w:cs="Arial"/>
                </w:rPr>
                <w:t xml:space="preserve">týká </w:t>
              </w:r>
            </w:ins>
            <w:r w:rsidRPr="00C10C54">
              <w:rPr>
                <w:rFonts w:ascii="Arial" w:hAnsi="Arial" w:cs="Arial"/>
              </w:rPr>
              <w:t xml:space="preserve">(přizvání na zasedání RVVI atd.). U aplikační sféry v soukromém sektoru probíhá spolupráce s jejich reprezentací (zejm. Svazem průmyslu a dopravy, ale i Hospodářskou komorou atd.) na národní úrovni v tomto volebním období celkově uspokojivě. Na národní úrovni je problémem zejm. spolupráce s výzkumnou sférou, která je členěna do tří segmentů (v terminologii Metodiky </w:t>
            </w:r>
            <w:ins w:id="401" w:author="Autor">
              <w:r w:rsidR="006C543A">
                <w:rPr>
                  <w:rFonts w:ascii="Arial" w:hAnsi="Arial" w:cs="Arial"/>
                </w:rPr>
                <w:t>20</w:t>
              </w:r>
            </w:ins>
            <w:r w:rsidRPr="00C10C54">
              <w:rPr>
                <w:rFonts w:ascii="Arial" w:hAnsi="Arial" w:cs="Arial"/>
              </w:rPr>
              <w:t xml:space="preserve">17+ vysoké školy, výzkumné organizace AV ČR a výzkumné organizace poskytovatelů). Zatímco vysoké školy a ústavy AV ČR svou reprezentaci stanovenou zákonem včetně jejích práv a povinností mají, u výzkumných organizací poskytovatelů </w:t>
            </w:r>
            <w:del w:id="402" w:author="Autor">
              <w:r w:rsidRPr="00C10C54" w:rsidDel="007276DF">
                <w:rPr>
                  <w:rFonts w:ascii="Arial" w:hAnsi="Arial" w:cs="Arial"/>
                </w:rPr>
                <w:delText xml:space="preserve">aplikovaného výzkumu </w:delText>
              </w:r>
            </w:del>
            <w:r w:rsidRPr="00C10C54">
              <w:rPr>
                <w:rFonts w:ascii="Arial" w:hAnsi="Arial" w:cs="Arial"/>
              </w:rPr>
              <w:t xml:space="preserve">je situace odlišná. Zde reprezentace </w:t>
            </w:r>
            <w:ins w:id="403" w:author="Autor">
              <w:r w:rsidR="003B6930">
                <w:rPr>
                  <w:rFonts w:ascii="Arial" w:hAnsi="Arial" w:cs="Arial"/>
                </w:rPr>
                <w:t>podnikového</w:t>
              </w:r>
            </w:ins>
            <w:del w:id="404" w:author="Autor">
              <w:r w:rsidRPr="00C10C54" w:rsidDel="003B6930">
                <w:rPr>
                  <w:rFonts w:ascii="Arial" w:hAnsi="Arial" w:cs="Arial"/>
                </w:rPr>
                <w:delText>aplikovaného</w:delText>
              </w:r>
            </w:del>
            <w:r w:rsidRPr="00C10C54">
              <w:rPr>
                <w:rFonts w:ascii="Arial" w:hAnsi="Arial" w:cs="Arial"/>
              </w:rPr>
              <w:t xml:space="preserve"> výzkumu poskytovatelů chybí, jen částečně ji supluje největší a nejdéle působící sdružení výzkumných organizací působící v oblasti průmyslu a zemědělství – AVO (Asociace výzkumných organizací). </w:t>
            </w:r>
          </w:p>
          <w:p w14:paraId="49BC8E3D" w14:textId="0FCE308E"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Stejně jako u reprezentací vysokých škol a ústavů AV ČR totiž jednotlivé výzkumné organizace segmentu poskytovatelů mají na způsob řešení zásadních koncepčních otázek </w:t>
            </w:r>
            <w:r w:rsidRPr="00C10C54">
              <w:rPr>
                <w:rFonts w:ascii="Arial" w:hAnsi="Arial" w:cs="Arial"/>
              </w:rPr>
              <w:lastRenderedPageBreak/>
              <w:t>systému podpory rozdílné názory, které si musí nejprve sami mezi sebou sjednotit, a pak je možné s nimi jednat na národní úrovni. Do</w:t>
            </w:r>
            <w:r>
              <w:rPr>
                <w:rFonts w:ascii="Arial" w:hAnsi="Arial" w:cs="Arial"/>
              </w:rPr>
              <w:t xml:space="preserve"> ustavení reprezentace </w:t>
            </w:r>
            <w:ins w:id="405" w:author="Autor">
              <w:r w:rsidR="00A43B8F">
                <w:rPr>
                  <w:rFonts w:ascii="Arial" w:hAnsi="Arial" w:cs="Arial"/>
                </w:rPr>
                <w:t>podnikového</w:t>
              </w:r>
            </w:ins>
            <w:del w:id="406" w:author="Autor">
              <w:r w:rsidDel="00A43B8F">
                <w:rPr>
                  <w:rFonts w:ascii="Arial" w:hAnsi="Arial" w:cs="Arial"/>
                </w:rPr>
                <w:delText>aplikovaného</w:delText>
              </w:r>
            </w:del>
            <w:r>
              <w:rPr>
                <w:rFonts w:ascii="Arial" w:hAnsi="Arial" w:cs="Arial"/>
              </w:rPr>
              <w:t xml:space="preserve"> výzkumu</w:t>
            </w:r>
            <w:r w:rsidRPr="00C10C54">
              <w:rPr>
                <w:rFonts w:ascii="Arial" w:hAnsi="Arial" w:cs="Arial"/>
              </w:rPr>
              <w:t xml:space="preserve"> bude způsob řešení zásadních koncepčních otázek systému podpory </w:t>
            </w:r>
            <w:proofErr w:type="spellStart"/>
            <w:r w:rsidRPr="00C10C54">
              <w:rPr>
                <w:rFonts w:ascii="Arial" w:hAnsi="Arial" w:cs="Arial"/>
              </w:rPr>
              <w:t>VaVaI</w:t>
            </w:r>
            <w:proofErr w:type="spellEnd"/>
            <w:r w:rsidRPr="00C10C54">
              <w:rPr>
                <w:rFonts w:ascii="Arial" w:hAnsi="Arial" w:cs="Arial"/>
              </w:rPr>
              <w:t xml:space="preserve"> i nadále řešen s</w:t>
            </w:r>
            <w:del w:id="407" w:author="Autor">
              <w:r w:rsidRPr="00C10C54" w:rsidDel="003B6930">
                <w:rPr>
                  <w:rFonts w:ascii="Arial" w:hAnsi="Arial" w:cs="Arial"/>
                </w:rPr>
                <w:delText> </w:delText>
              </w:r>
            </w:del>
            <w:ins w:id="408" w:author="Autor">
              <w:r w:rsidR="003B6930">
                <w:rPr>
                  <w:rFonts w:ascii="Arial" w:hAnsi="Arial" w:cs="Arial"/>
                </w:rPr>
                <w:t> </w:t>
              </w:r>
              <w:r w:rsidR="001D4075">
                <w:rPr>
                  <w:rFonts w:ascii="Arial" w:hAnsi="Arial" w:cs="Arial"/>
                </w:rPr>
                <w:t xml:space="preserve"> </w:t>
              </w:r>
            </w:ins>
            <w:proofErr w:type="gramStart"/>
            <w:r w:rsidRPr="00C10C54">
              <w:rPr>
                <w:rFonts w:ascii="Arial" w:hAnsi="Arial" w:cs="Arial"/>
              </w:rPr>
              <w:t>AVO</w:t>
            </w:r>
            <w:proofErr w:type="gramEnd"/>
            <w:ins w:id="409" w:author="Autor">
              <w:r w:rsidR="003B6930">
                <w:rPr>
                  <w:rFonts w:ascii="Arial" w:hAnsi="Arial" w:cs="Arial"/>
                </w:rPr>
                <w:t>,</w:t>
              </w:r>
            </w:ins>
            <w:r w:rsidRPr="00C10C54">
              <w:rPr>
                <w:rFonts w:ascii="Arial" w:hAnsi="Arial" w:cs="Arial"/>
              </w:rPr>
              <w:t xml:space="preserve"> a v těch případech, které se týkají výzkumných organizací řízených rezorty (např. fakultních nemocnic atd.), přímo s příslušným poskytovatelem, který zajistí projednání s příslušnými výzkumnými organizacemi.</w:t>
            </w:r>
          </w:p>
        </w:tc>
      </w:tr>
      <w:tr w:rsidR="00C26EBA" w:rsidRPr="00C10C54" w14:paraId="715ABC41" w14:textId="77777777" w:rsidTr="00E274B7">
        <w:tc>
          <w:tcPr>
            <w:tcW w:w="5000" w:type="pct"/>
          </w:tcPr>
          <w:p w14:paraId="3F2CF1D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 xml:space="preserve">Termíny realizace: </w:t>
            </w:r>
          </w:p>
          <w:p w14:paraId="3A4794B6" w14:textId="17BB2053" w:rsidR="00C26EBA" w:rsidRPr="00C10C54" w:rsidRDefault="00C26EBA" w:rsidP="00394B27">
            <w:pPr>
              <w:pStyle w:val="Odstavecseseznamem"/>
              <w:numPr>
                <w:ilvl w:val="0"/>
                <w:numId w:val="41"/>
              </w:numPr>
              <w:spacing w:before="60" w:after="0" w:line="288" w:lineRule="auto"/>
              <w:ind w:left="426" w:hanging="426"/>
              <w:contextualSpacing w:val="0"/>
              <w:jc w:val="both"/>
              <w:rPr>
                <w:rFonts w:ascii="Arial" w:hAnsi="Arial" w:cs="Arial"/>
              </w:rPr>
            </w:pPr>
            <w:r w:rsidRPr="00C10C54">
              <w:rPr>
                <w:rFonts w:ascii="Arial" w:hAnsi="Arial" w:cs="Arial"/>
              </w:rPr>
              <w:t>2022 - ustavení re</w:t>
            </w:r>
            <w:r w:rsidR="00306D6F">
              <w:rPr>
                <w:rFonts w:ascii="Arial" w:hAnsi="Arial" w:cs="Arial"/>
              </w:rPr>
              <w:t xml:space="preserve">prezentace </w:t>
            </w:r>
            <w:ins w:id="410" w:author="Autor">
              <w:r w:rsidR="00A43B8F">
                <w:rPr>
                  <w:rFonts w:ascii="Arial" w:hAnsi="Arial" w:cs="Arial"/>
                </w:rPr>
                <w:t>podnikového</w:t>
              </w:r>
            </w:ins>
            <w:del w:id="411" w:author="Autor">
              <w:r w:rsidR="00306D6F" w:rsidDel="00A43B8F">
                <w:rPr>
                  <w:rFonts w:ascii="Arial" w:hAnsi="Arial" w:cs="Arial"/>
                </w:rPr>
                <w:delText>aplikovaného</w:delText>
              </w:r>
            </w:del>
            <w:r w:rsidR="00306D6F">
              <w:rPr>
                <w:rFonts w:ascii="Arial" w:hAnsi="Arial" w:cs="Arial"/>
              </w:rPr>
              <w:t xml:space="preserve"> výzkumu</w:t>
            </w:r>
          </w:p>
          <w:p w14:paraId="6720D365" w14:textId="77777777" w:rsidR="00C26EBA" w:rsidRPr="00C10C54" w:rsidRDefault="00C26EBA" w:rsidP="00394B27">
            <w:pPr>
              <w:pStyle w:val="Odstavecseseznamem"/>
              <w:numPr>
                <w:ilvl w:val="0"/>
                <w:numId w:val="41"/>
              </w:numPr>
              <w:spacing w:before="60" w:after="0" w:line="288" w:lineRule="auto"/>
              <w:ind w:left="426" w:hanging="426"/>
              <w:contextualSpacing w:val="0"/>
              <w:jc w:val="both"/>
              <w:rPr>
                <w:rFonts w:ascii="Arial" w:hAnsi="Arial" w:cs="Arial"/>
              </w:rPr>
            </w:pPr>
            <w:r w:rsidRPr="00C10C54">
              <w:rPr>
                <w:rFonts w:ascii="Arial" w:hAnsi="Arial" w:cs="Arial"/>
              </w:rPr>
              <w:t xml:space="preserve">2021+ - řešení zásadních koncepčních otázek systému podpory </w:t>
            </w:r>
            <w:proofErr w:type="spellStart"/>
            <w:r w:rsidRPr="00C10C54">
              <w:rPr>
                <w:rFonts w:ascii="Arial" w:hAnsi="Arial" w:cs="Arial"/>
              </w:rPr>
              <w:t>VaVaI</w:t>
            </w:r>
            <w:proofErr w:type="spellEnd"/>
            <w:r w:rsidRPr="00C10C54">
              <w:rPr>
                <w:rFonts w:ascii="Arial" w:hAnsi="Arial" w:cs="Arial"/>
              </w:rPr>
              <w:t xml:space="preserve"> s výzkumnými organizacemi v působnosti poskytovatelů na základě jejich společného stanoviska</w:t>
            </w:r>
          </w:p>
        </w:tc>
      </w:tr>
      <w:tr w:rsidR="00C26EBA" w:rsidRPr="00C10C54" w14:paraId="11F6DA94" w14:textId="77777777" w:rsidTr="00E274B7">
        <w:tc>
          <w:tcPr>
            <w:tcW w:w="5000" w:type="pct"/>
          </w:tcPr>
          <w:p w14:paraId="40F4FF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ÚV ČR - RVV</w:t>
            </w:r>
          </w:p>
        </w:tc>
      </w:tr>
      <w:tr w:rsidR="00C26EBA" w:rsidRPr="00C10C54" w14:paraId="23752880" w14:textId="77777777" w:rsidTr="00E274B7">
        <w:tc>
          <w:tcPr>
            <w:tcW w:w="5000" w:type="pct"/>
          </w:tcPr>
          <w:p w14:paraId="462C102B"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poskytovatelé podpory výzkumu, vývoje a inovací</w:t>
            </w:r>
          </w:p>
        </w:tc>
      </w:tr>
      <w:tr w:rsidR="00C26EBA" w:rsidRPr="00C10C54" w14:paraId="6D0B782F" w14:textId="77777777" w:rsidTr="00E274B7">
        <w:tc>
          <w:tcPr>
            <w:tcW w:w="5000" w:type="pct"/>
          </w:tcPr>
          <w:p w14:paraId="609F79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0F3337F" w14:textId="77777777" w:rsidR="00C26EBA" w:rsidRPr="00C10C54" w:rsidRDefault="00C26EBA" w:rsidP="00394B27">
            <w:pPr>
              <w:pStyle w:val="Odstavecseseznamem"/>
              <w:numPr>
                <w:ilvl w:val="0"/>
                <w:numId w:val="44"/>
              </w:numPr>
              <w:spacing w:before="60" w:after="0" w:line="288" w:lineRule="auto"/>
              <w:contextualSpacing w:val="0"/>
              <w:jc w:val="both"/>
              <w:rPr>
                <w:rFonts w:ascii="Arial" w:hAnsi="Arial" w:cs="Arial"/>
              </w:rPr>
            </w:pPr>
            <w:r w:rsidRPr="00C10C54">
              <w:rPr>
                <w:rFonts w:ascii="Arial" w:hAnsi="Arial" w:cs="Arial"/>
              </w:rPr>
              <w:t xml:space="preserve">podíl zásadních koncepčních dokumentů systému podpory </w:t>
            </w:r>
            <w:proofErr w:type="spellStart"/>
            <w:r w:rsidRPr="00C10C54">
              <w:rPr>
                <w:rFonts w:ascii="Arial" w:hAnsi="Arial" w:cs="Arial"/>
              </w:rPr>
              <w:t>VaVaI</w:t>
            </w:r>
            <w:proofErr w:type="spellEnd"/>
            <w:r w:rsidRPr="00C10C54">
              <w:rPr>
                <w:rFonts w:ascii="Arial" w:hAnsi="Arial" w:cs="Arial"/>
              </w:rPr>
              <w:t xml:space="preserve"> projednaný s výzkumnými organizacemi v působnosti poskytovatelů na základě jejich společného stanoviska</w:t>
            </w:r>
          </w:p>
        </w:tc>
      </w:tr>
      <w:tr w:rsidR="00C26EBA" w:rsidRPr="00C10C54" w14:paraId="06A6830C" w14:textId="77777777" w:rsidTr="00E274B7">
        <w:tc>
          <w:tcPr>
            <w:tcW w:w="5000" w:type="pct"/>
          </w:tcPr>
          <w:p w14:paraId="6C0E963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w:t>
            </w:r>
            <w:r w:rsidR="004C2866">
              <w:rPr>
                <w:rFonts w:ascii="Arial" w:hAnsi="Arial" w:cs="Arial"/>
              </w:rPr>
              <w:t>aVaI</w:t>
            </w:r>
            <w:proofErr w:type="spellEnd"/>
            <w:r w:rsidR="004C2866">
              <w:rPr>
                <w:rFonts w:ascii="Arial" w:hAnsi="Arial" w:cs="Arial"/>
              </w:rPr>
              <w:t xml:space="preserve"> 2021+: Cíl 4 (4.2) a dále C</w:t>
            </w:r>
            <w:r w:rsidRPr="00C10C54">
              <w:rPr>
                <w:rFonts w:ascii="Arial" w:hAnsi="Arial" w:cs="Arial"/>
              </w:rPr>
              <w:t>íl 1</w:t>
            </w:r>
          </w:p>
        </w:tc>
      </w:tr>
      <w:tr w:rsidR="00C26EBA" w:rsidRPr="00C10C54" w14:paraId="79F5AA77" w14:textId="77777777" w:rsidTr="00E274B7">
        <w:tc>
          <w:tcPr>
            <w:tcW w:w="5000" w:type="pct"/>
          </w:tcPr>
          <w:p w14:paraId="3CFE119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099848D"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2CBD0974" w14:textId="77777777" w:rsidTr="00E274B7">
        <w:tc>
          <w:tcPr>
            <w:tcW w:w="5000" w:type="pct"/>
          </w:tcPr>
          <w:p w14:paraId="7C7EEFA8" w14:textId="04EC971A" w:rsidR="00C26EBA" w:rsidRPr="00C10C54" w:rsidRDefault="007F45A5" w:rsidP="00006A18">
            <w:pPr>
              <w:spacing w:before="60" w:after="0" w:line="288" w:lineRule="auto"/>
              <w:ind w:left="1418" w:hanging="1418"/>
              <w:jc w:val="both"/>
              <w:rPr>
                <w:rFonts w:ascii="Arial" w:hAnsi="Arial" w:cs="Arial"/>
              </w:rPr>
            </w:pPr>
            <w:r>
              <w:rPr>
                <w:rFonts w:ascii="Arial" w:hAnsi="Arial" w:cs="Arial"/>
              </w:rPr>
              <w:t xml:space="preserve">Opatření </w:t>
            </w:r>
            <w:r w:rsidR="00DC5E67">
              <w:rPr>
                <w:rFonts w:ascii="Arial" w:hAnsi="Arial" w:cs="Arial"/>
              </w:rPr>
              <w:t>20</w:t>
            </w:r>
            <w:r w:rsidR="00C26EBA" w:rsidRPr="00C10C54">
              <w:rPr>
                <w:rFonts w:ascii="Arial" w:hAnsi="Arial" w:cs="Arial"/>
              </w:rPr>
              <w:t xml:space="preserve">: </w:t>
            </w:r>
            <w:r w:rsidR="00C26EBA" w:rsidRPr="00C10C54">
              <w:rPr>
                <w:rFonts w:ascii="Arial" w:hAnsi="Arial" w:cs="Arial"/>
              </w:rPr>
              <w:tab/>
            </w:r>
            <w:r w:rsidR="00744501" w:rsidRPr="00744501">
              <w:rPr>
                <w:rFonts w:ascii="Arial" w:hAnsi="Arial" w:cs="Arial"/>
                <w:b/>
              </w:rPr>
              <w:t xml:space="preserve"> </w:t>
            </w:r>
            <w:r w:rsidR="00006A18">
              <w:rPr>
                <w:rFonts w:ascii="Arial" w:hAnsi="Arial" w:cs="Arial"/>
                <w:b/>
              </w:rPr>
              <w:t>P</w:t>
            </w:r>
            <w:r w:rsidR="00744501" w:rsidRPr="00744501">
              <w:rPr>
                <w:rFonts w:ascii="Arial" w:hAnsi="Arial" w:cs="Arial"/>
                <w:b/>
              </w:rPr>
              <w:t xml:space="preserve">odpora dlouhodobé spolupráce </w:t>
            </w:r>
            <w:r w:rsidR="00006A18">
              <w:rPr>
                <w:rFonts w:ascii="Arial" w:hAnsi="Arial" w:cs="Arial"/>
                <w:b/>
              </w:rPr>
              <w:t xml:space="preserve">ve </w:t>
            </w:r>
            <w:proofErr w:type="spellStart"/>
            <w:r w:rsidR="00006A18">
              <w:rPr>
                <w:rFonts w:ascii="Arial" w:hAnsi="Arial" w:cs="Arial"/>
                <w:b/>
              </w:rPr>
              <w:t>VaVaI</w:t>
            </w:r>
            <w:proofErr w:type="spellEnd"/>
            <w:r w:rsidR="00006A18">
              <w:rPr>
                <w:rFonts w:ascii="Arial" w:hAnsi="Arial" w:cs="Arial"/>
                <w:b/>
              </w:rPr>
              <w:t xml:space="preserve"> </w:t>
            </w:r>
            <w:r w:rsidR="00744501" w:rsidRPr="00744501">
              <w:rPr>
                <w:rFonts w:ascii="Arial" w:hAnsi="Arial" w:cs="Arial"/>
                <w:b/>
              </w:rPr>
              <w:t xml:space="preserve">mezi výzkumnými organizacemi a podniky a uplatnění </w:t>
            </w:r>
            <w:r w:rsidR="00006A18">
              <w:rPr>
                <w:rFonts w:ascii="Arial" w:hAnsi="Arial" w:cs="Arial"/>
                <w:b/>
              </w:rPr>
              <w:t xml:space="preserve">společných </w:t>
            </w:r>
            <w:r w:rsidR="00744501" w:rsidRPr="00744501">
              <w:rPr>
                <w:rFonts w:ascii="Arial" w:hAnsi="Arial" w:cs="Arial"/>
                <w:b/>
              </w:rPr>
              <w:t>výsledků aplikovaného výzkumu v</w:t>
            </w:r>
            <w:r w:rsidR="00006A18">
              <w:rPr>
                <w:rFonts w:ascii="Arial" w:hAnsi="Arial" w:cs="Arial"/>
                <w:b/>
              </w:rPr>
              <w:t> </w:t>
            </w:r>
            <w:r w:rsidR="00744501" w:rsidRPr="00744501">
              <w:rPr>
                <w:rFonts w:ascii="Arial" w:hAnsi="Arial" w:cs="Arial"/>
                <w:b/>
              </w:rPr>
              <w:t>praxi</w:t>
            </w:r>
            <w:r w:rsidR="00006A18">
              <w:rPr>
                <w:rFonts w:ascii="Arial" w:hAnsi="Arial" w:cs="Arial"/>
                <w:b/>
              </w:rPr>
              <w:t xml:space="preserve"> </w:t>
            </w:r>
          </w:p>
        </w:tc>
      </w:tr>
      <w:tr w:rsidR="00C26EBA" w:rsidRPr="00C10C54" w14:paraId="3D84D2F3" w14:textId="77777777" w:rsidTr="00E274B7">
        <w:tc>
          <w:tcPr>
            <w:tcW w:w="5000" w:type="pct"/>
          </w:tcPr>
          <w:p w14:paraId="6B205FB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044AB279" w14:textId="234A5FE7" w:rsidR="00824861" w:rsidRDefault="00957D1B" w:rsidP="00824861">
            <w:pPr>
              <w:spacing w:before="60" w:after="0" w:line="288" w:lineRule="auto"/>
              <w:jc w:val="both"/>
              <w:rPr>
                <w:rFonts w:ascii="Arial" w:hAnsi="Arial" w:cs="Arial"/>
              </w:rPr>
            </w:pPr>
            <w:r w:rsidRPr="00957D1B">
              <w:rPr>
                <w:rFonts w:ascii="Arial" w:hAnsi="Arial" w:cs="Arial"/>
              </w:rPr>
              <w:t xml:space="preserve">Podporovat a prohlubovat dlouhodobou spolupráci </w:t>
            </w:r>
            <w:r w:rsidR="006757DE">
              <w:rPr>
                <w:rFonts w:ascii="Arial" w:hAnsi="Arial" w:cs="Arial"/>
              </w:rPr>
              <w:t xml:space="preserve">výzkumných organizací a podniků </w:t>
            </w:r>
            <w:r w:rsidRPr="00957D1B">
              <w:rPr>
                <w:rFonts w:ascii="Arial" w:hAnsi="Arial" w:cs="Arial"/>
              </w:rPr>
              <w:t xml:space="preserve">je velmi přínosné a pro </w:t>
            </w:r>
            <w:r w:rsidR="006757DE">
              <w:rPr>
                <w:rFonts w:ascii="Arial" w:hAnsi="Arial" w:cs="Arial"/>
              </w:rPr>
              <w:t xml:space="preserve">jejich </w:t>
            </w:r>
            <w:r w:rsidRPr="00957D1B">
              <w:rPr>
                <w:rFonts w:ascii="Arial" w:hAnsi="Arial" w:cs="Arial"/>
              </w:rPr>
              <w:t xml:space="preserve">další rozvoj resp. </w:t>
            </w:r>
            <w:r w:rsidR="006757DE">
              <w:rPr>
                <w:rFonts w:ascii="Arial" w:hAnsi="Arial" w:cs="Arial"/>
              </w:rPr>
              <w:t xml:space="preserve">rozvoj </w:t>
            </w:r>
            <w:r w:rsidRPr="00957D1B">
              <w:rPr>
                <w:rFonts w:ascii="Arial" w:hAnsi="Arial" w:cs="Arial"/>
              </w:rPr>
              <w:t xml:space="preserve">samotného </w:t>
            </w:r>
            <w:proofErr w:type="spellStart"/>
            <w:r w:rsidRPr="00957D1B">
              <w:rPr>
                <w:rFonts w:ascii="Arial" w:hAnsi="Arial" w:cs="Arial"/>
              </w:rPr>
              <w:t>VaV</w:t>
            </w:r>
            <w:r w:rsidR="006757DE">
              <w:rPr>
                <w:rFonts w:ascii="Arial" w:hAnsi="Arial" w:cs="Arial"/>
              </w:rPr>
              <w:t>aI</w:t>
            </w:r>
            <w:proofErr w:type="spellEnd"/>
            <w:r w:rsidRPr="00957D1B">
              <w:rPr>
                <w:rFonts w:ascii="Arial" w:hAnsi="Arial" w:cs="Arial"/>
              </w:rPr>
              <w:t xml:space="preserve"> v ČR, také nezbytné. </w:t>
            </w:r>
            <w:r w:rsidR="001E4B48">
              <w:rPr>
                <w:rFonts w:ascii="Arial" w:hAnsi="Arial" w:cs="Arial"/>
              </w:rPr>
              <w:t>V této oblasti</w:t>
            </w:r>
            <w:r w:rsidRPr="00957D1B">
              <w:rPr>
                <w:rFonts w:ascii="Arial" w:hAnsi="Arial" w:cs="Arial"/>
              </w:rPr>
              <w:t xml:space="preserve"> existuje více podpořených jednotlivých projektů, které jsou řešenými tématy blízké a mnohdy řešené různými subjekty v rámci národního inovačního systému. Vyhledávání těchto </w:t>
            </w:r>
            <w:r w:rsidR="005149DD">
              <w:rPr>
                <w:rFonts w:ascii="Arial" w:hAnsi="Arial" w:cs="Arial"/>
              </w:rPr>
              <w:t>uskupení</w:t>
            </w:r>
            <w:r w:rsidRPr="00957D1B">
              <w:rPr>
                <w:rFonts w:ascii="Arial" w:hAnsi="Arial" w:cs="Arial"/>
              </w:rPr>
              <w:t xml:space="preserve"> a iniciace jejich bližší komunikace a spolupráce může být efektivním nástrojem podpory v rámci existujících či plánovaných programů.</w:t>
            </w:r>
            <w:r w:rsidR="006757DE">
              <w:rPr>
                <w:rFonts w:ascii="Arial" w:hAnsi="Arial" w:cs="Arial"/>
              </w:rPr>
              <w:t xml:space="preserve"> </w:t>
            </w:r>
            <w:r w:rsidR="006757DE" w:rsidRPr="006757DE">
              <w:rPr>
                <w:rFonts w:ascii="Arial" w:hAnsi="Arial" w:cs="Arial"/>
              </w:rPr>
              <w:t>Vzhledem k již implementovaným nástrojům zaměřeným na dlouhodobou spolupráci výzkumných pracovišť se soukromým sektorem (</w:t>
            </w:r>
            <w:r w:rsidR="005149DD">
              <w:rPr>
                <w:rFonts w:ascii="Arial" w:hAnsi="Arial" w:cs="Arial"/>
              </w:rPr>
              <w:t>zejména</w:t>
            </w:r>
            <w:r w:rsidR="006757DE" w:rsidRPr="006757DE">
              <w:rPr>
                <w:rFonts w:ascii="Arial" w:hAnsi="Arial" w:cs="Arial"/>
              </w:rPr>
              <w:t xml:space="preserve"> Centra kompetence a Národní centra kompetence, OP </w:t>
            </w:r>
            <w:proofErr w:type="spellStart"/>
            <w:r w:rsidR="006757DE" w:rsidRPr="006757DE">
              <w:rPr>
                <w:rFonts w:ascii="Arial" w:hAnsi="Arial" w:cs="Arial"/>
              </w:rPr>
              <w:t>VaVpI</w:t>
            </w:r>
            <w:proofErr w:type="spellEnd"/>
            <w:r w:rsidR="006757DE" w:rsidRPr="006757DE">
              <w:rPr>
                <w:rFonts w:ascii="Arial" w:hAnsi="Arial" w:cs="Arial"/>
              </w:rPr>
              <w:t xml:space="preserve"> a OP VVV, Projekty na podporu excelence v základním výzkumu) a ke zkušenostem spojených s implementací těchto nástrojů je dále klíčové zaměřit se na synergické využití a propojování již vzniklých výzkumných center a uskupení. Především pak těch, kter</w:t>
            </w:r>
            <w:r w:rsidR="005149DD">
              <w:rPr>
                <w:rFonts w:ascii="Arial" w:hAnsi="Arial" w:cs="Arial"/>
              </w:rPr>
              <w:t>á</w:t>
            </w:r>
            <w:r w:rsidR="006757DE" w:rsidRPr="006757DE">
              <w:rPr>
                <w:rFonts w:ascii="Arial" w:hAnsi="Arial" w:cs="Arial"/>
              </w:rPr>
              <w:t xml:space="preserve"> jsou aktivní v oblastech prioritně definovaných státem (RIS3 strategie na regionální i národní úrovni), nebo kter</w:t>
            </w:r>
            <w:r w:rsidR="005149DD">
              <w:rPr>
                <w:rFonts w:ascii="Arial" w:hAnsi="Arial" w:cs="Arial"/>
              </w:rPr>
              <w:t>á</w:t>
            </w:r>
            <w:r w:rsidR="006757DE" w:rsidRPr="006757DE">
              <w:rPr>
                <w:rFonts w:ascii="Arial" w:hAnsi="Arial" w:cs="Arial"/>
              </w:rPr>
              <w:t xml:space="preserve"> jsou zásadní pro růst konkurenceschopnosti ČR.</w:t>
            </w:r>
          </w:p>
          <w:p w14:paraId="2140C8A4" w14:textId="77777777" w:rsidR="00523EF1" w:rsidRDefault="00990F14" w:rsidP="00824861">
            <w:pPr>
              <w:spacing w:before="60" w:after="0" w:line="288" w:lineRule="auto"/>
              <w:jc w:val="both"/>
              <w:rPr>
                <w:ins w:id="412" w:author="Autor"/>
                <w:rFonts w:ascii="Arial" w:hAnsi="Arial" w:cs="Arial"/>
              </w:rPr>
            </w:pPr>
            <w:r w:rsidRPr="00990F14">
              <w:rPr>
                <w:rFonts w:ascii="Arial" w:hAnsi="Arial" w:cs="Arial"/>
              </w:rPr>
              <w:t xml:space="preserve">Opatření </w:t>
            </w:r>
            <w:r w:rsidR="00824861">
              <w:rPr>
                <w:rFonts w:ascii="Arial" w:hAnsi="Arial" w:cs="Arial"/>
              </w:rPr>
              <w:t xml:space="preserve">bude realizováno </w:t>
            </w:r>
            <w:r w:rsidR="00824861" w:rsidRPr="00824861">
              <w:rPr>
                <w:rFonts w:ascii="Arial" w:hAnsi="Arial" w:cs="Arial"/>
              </w:rPr>
              <w:t>prostřednictvím implementace program</w:t>
            </w:r>
            <w:ins w:id="413" w:author="Autor">
              <w:r w:rsidR="00532C0E">
                <w:rPr>
                  <w:rFonts w:ascii="Arial" w:hAnsi="Arial" w:cs="Arial"/>
                </w:rPr>
                <w:t>u</w:t>
              </w:r>
            </w:ins>
            <w:del w:id="414" w:author="Autor">
              <w:r w:rsidR="00824861" w:rsidRPr="00824861" w:rsidDel="00532C0E">
                <w:rPr>
                  <w:rFonts w:ascii="Arial" w:hAnsi="Arial" w:cs="Arial"/>
                </w:rPr>
                <w:delText>ů</w:delText>
              </w:r>
            </w:del>
            <w:r w:rsidR="00824861" w:rsidRPr="00824861">
              <w:rPr>
                <w:rFonts w:ascii="Arial" w:hAnsi="Arial" w:cs="Arial"/>
              </w:rPr>
              <w:t xml:space="preserve"> Technologické agentury České republiky</w:t>
            </w:r>
            <w:r w:rsidR="005149DD">
              <w:rPr>
                <w:rFonts w:ascii="Arial" w:hAnsi="Arial" w:cs="Arial"/>
              </w:rPr>
              <w:t xml:space="preserve"> </w:t>
            </w:r>
            <w:ins w:id="415" w:author="Autor">
              <w:r w:rsidR="00281B23" w:rsidRPr="00281B23">
                <w:rPr>
                  <w:rFonts w:ascii="Arial" w:hAnsi="Arial" w:cs="Arial"/>
                </w:rPr>
                <w:t xml:space="preserve">a dalších relevantních poskytovatelů </w:t>
              </w:r>
            </w:ins>
            <w:r w:rsidR="0035523C">
              <w:rPr>
                <w:rFonts w:ascii="Arial" w:hAnsi="Arial" w:cs="Arial"/>
              </w:rPr>
              <w:t>navazující</w:t>
            </w:r>
            <w:ins w:id="416" w:author="Autor">
              <w:r w:rsidR="00F10BB6">
                <w:rPr>
                  <w:rFonts w:ascii="Arial" w:hAnsi="Arial" w:cs="Arial"/>
                </w:rPr>
                <w:t>ho</w:t>
              </w:r>
            </w:ins>
            <w:del w:id="417" w:author="Autor">
              <w:r w:rsidR="0035523C" w:rsidDel="00F10BB6">
                <w:rPr>
                  <w:rFonts w:ascii="Arial" w:hAnsi="Arial" w:cs="Arial"/>
                </w:rPr>
                <w:delText>m</w:delText>
              </w:r>
            </w:del>
            <w:ins w:id="418" w:author="Autor">
              <w:del w:id="419" w:author="Autor">
                <w:r w:rsidR="00F36C52" w:rsidDel="00F10BB6">
                  <w:rPr>
                    <w:rFonts w:ascii="Arial" w:hAnsi="Arial" w:cs="Arial"/>
                  </w:rPr>
                  <w:delText>u</w:delText>
                </w:r>
              </w:del>
            </w:ins>
            <w:del w:id="420" w:author="Autor">
              <w:r w:rsidR="0035523C" w:rsidDel="00F36C52">
                <w:rPr>
                  <w:rFonts w:ascii="Arial" w:hAnsi="Arial" w:cs="Arial"/>
                </w:rPr>
                <w:delText>i</w:delText>
              </w:r>
            </w:del>
            <w:r w:rsidR="0035523C">
              <w:rPr>
                <w:rFonts w:ascii="Arial" w:hAnsi="Arial" w:cs="Arial"/>
              </w:rPr>
              <w:t xml:space="preserve"> na stávající </w:t>
            </w:r>
            <w:r w:rsidR="00824861" w:rsidRPr="00824861">
              <w:rPr>
                <w:rFonts w:ascii="Arial" w:hAnsi="Arial" w:cs="Arial"/>
              </w:rPr>
              <w:t>ve smyslu propojování obdobně tematicky zaměřených národních center kompetence a dalších podpořených pro</w:t>
            </w:r>
            <w:r w:rsidR="00824861">
              <w:rPr>
                <w:rFonts w:ascii="Arial" w:hAnsi="Arial" w:cs="Arial"/>
              </w:rPr>
              <w:t>jektů z</w:t>
            </w:r>
            <w:r w:rsidR="00824861" w:rsidRPr="00824861">
              <w:rPr>
                <w:rFonts w:ascii="Arial" w:hAnsi="Arial" w:cs="Arial"/>
              </w:rPr>
              <w:t>e státního rozpočtu či evropských programů</w:t>
            </w:r>
            <w:r w:rsidR="00824861">
              <w:rPr>
                <w:rFonts w:ascii="Arial" w:hAnsi="Arial" w:cs="Arial"/>
              </w:rPr>
              <w:t xml:space="preserve">. </w:t>
            </w:r>
          </w:p>
          <w:p w14:paraId="2676FAEB" w14:textId="4D5E0169" w:rsidR="00630563" w:rsidRPr="00C10C54" w:rsidRDefault="00630563" w:rsidP="00824861">
            <w:pPr>
              <w:spacing w:before="60" w:after="0" w:line="288" w:lineRule="auto"/>
              <w:jc w:val="both"/>
              <w:rPr>
                <w:rFonts w:ascii="Arial" w:hAnsi="Arial" w:cs="Arial"/>
              </w:rPr>
            </w:pPr>
            <w:ins w:id="421" w:author="Autor">
              <w:r>
                <w:rPr>
                  <w:rFonts w:ascii="Arial" w:hAnsi="Arial" w:cs="Arial"/>
                </w:rPr>
                <w:t>K implementaci tohoto opatření se předpokládá i využití fondů EU.</w:t>
              </w:r>
            </w:ins>
          </w:p>
        </w:tc>
      </w:tr>
      <w:tr w:rsidR="00C26EBA" w:rsidRPr="00C10C54" w14:paraId="2E433F4D" w14:textId="77777777" w:rsidTr="00E274B7">
        <w:tc>
          <w:tcPr>
            <w:tcW w:w="5000" w:type="pct"/>
          </w:tcPr>
          <w:p w14:paraId="2B9D9C5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Termíny realizace: </w:t>
            </w:r>
          </w:p>
          <w:p w14:paraId="58840DFF" w14:textId="4BD1C803" w:rsidR="00C26EBA" w:rsidRPr="00C10C54"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C10C54">
              <w:rPr>
                <w:rFonts w:ascii="Arial" w:hAnsi="Arial" w:cs="Arial"/>
              </w:rPr>
              <w:lastRenderedPageBreak/>
              <w:t xml:space="preserve">2021+ </w:t>
            </w:r>
            <w:r w:rsidR="00DD0A2D">
              <w:rPr>
                <w:rFonts w:ascii="Arial" w:hAnsi="Arial" w:cs="Arial"/>
              </w:rPr>
              <w:t xml:space="preserve">- </w:t>
            </w:r>
            <w:r w:rsidRPr="00C10C54">
              <w:rPr>
                <w:rFonts w:ascii="Arial" w:hAnsi="Arial" w:cs="Arial"/>
              </w:rPr>
              <w:t>průběžné hodnocení projektů NCK včetně možnosti ukončení neúspěšných p</w:t>
            </w:r>
            <w:r w:rsidR="007B5E4F">
              <w:rPr>
                <w:rFonts w:ascii="Arial" w:hAnsi="Arial" w:cs="Arial"/>
              </w:rPr>
              <w:t>rojektů podle podmínek programu</w:t>
            </w:r>
          </w:p>
          <w:p w14:paraId="5D19DFA7" w14:textId="49F2EA10" w:rsidR="00C26EBA" w:rsidRPr="00C10C54" w:rsidRDefault="00C26EBA" w:rsidP="00394B27">
            <w:pPr>
              <w:pStyle w:val="Odstavecseseznamem"/>
              <w:numPr>
                <w:ilvl w:val="0"/>
                <w:numId w:val="46"/>
              </w:numPr>
              <w:spacing w:before="60" w:after="0" w:line="288" w:lineRule="auto"/>
              <w:ind w:left="426" w:hanging="426"/>
              <w:contextualSpacing w:val="0"/>
              <w:jc w:val="both"/>
              <w:rPr>
                <w:rFonts w:ascii="Arial" w:hAnsi="Arial" w:cs="Arial"/>
              </w:rPr>
            </w:pPr>
            <w:r w:rsidRPr="00C10C54">
              <w:rPr>
                <w:rFonts w:ascii="Arial" w:hAnsi="Arial" w:cs="Arial"/>
              </w:rPr>
              <w:t xml:space="preserve">2027 – závěrečné hodnocení programu, popř. vyhodnocení té části programu, která byla zajištěna projekty vybranými v 1. a 2. veřejné soutěži ve </w:t>
            </w:r>
            <w:proofErr w:type="spellStart"/>
            <w:r w:rsidRPr="00C10C54">
              <w:rPr>
                <w:rFonts w:ascii="Arial" w:hAnsi="Arial" w:cs="Arial"/>
              </w:rPr>
              <w:t>VaVaI</w:t>
            </w:r>
            <w:proofErr w:type="spellEnd"/>
            <w:r w:rsidRPr="00C10C54">
              <w:rPr>
                <w:rFonts w:ascii="Arial" w:hAnsi="Arial" w:cs="Arial"/>
              </w:rPr>
              <w:t xml:space="preserve"> v případě, že bude vyhlášena i 3. veřejná soutěž ve </w:t>
            </w:r>
            <w:proofErr w:type="spellStart"/>
            <w:r w:rsidRPr="00C10C54">
              <w:rPr>
                <w:rFonts w:ascii="Arial" w:hAnsi="Arial" w:cs="Arial"/>
              </w:rPr>
              <w:t>VaVaI</w:t>
            </w:r>
            <w:proofErr w:type="spellEnd"/>
          </w:p>
          <w:p w14:paraId="44A5F8B6" w14:textId="3F0DA460" w:rsidR="00C26EBA" w:rsidRPr="00C10C54" w:rsidRDefault="00DD0A2D" w:rsidP="00394B27">
            <w:pPr>
              <w:pStyle w:val="Odstavecseseznamem"/>
              <w:numPr>
                <w:ilvl w:val="0"/>
                <w:numId w:val="46"/>
              </w:numPr>
              <w:spacing w:before="60" w:after="0" w:line="288" w:lineRule="auto"/>
              <w:ind w:left="426" w:hanging="426"/>
              <w:contextualSpacing w:val="0"/>
              <w:jc w:val="both"/>
              <w:rPr>
                <w:rFonts w:ascii="Arial" w:hAnsi="Arial" w:cs="Arial"/>
              </w:rPr>
            </w:pPr>
            <w:r>
              <w:rPr>
                <w:rFonts w:ascii="Arial" w:hAnsi="Arial" w:cs="Arial"/>
              </w:rPr>
              <w:t>2021+ - příprava dalších programů, jejich schválení vládou ČR a realizace</w:t>
            </w:r>
          </w:p>
        </w:tc>
      </w:tr>
      <w:tr w:rsidR="00C26EBA" w:rsidRPr="00C10C54" w14:paraId="08AAE687" w14:textId="77777777" w:rsidTr="00E274B7">
        <w:tc>
          <w:tcPr>
            <w:tcW w:w="5000" w:type="pct"/>
          </w:tcPr>
          <w:p w14:paraId="64E03700" w14:textId="54916B5F" w:rsidR="00C26EBA" w:rsidRPr="00C10C54" w:rsidRDefault="00C26EBA" w:rsidP="0060597B">
            <w:pPr>
              <w:spacing w:before="60" w:after="0" w:line="288" w:lineRule="auto"/>
              <w:jc w:val="both"/>
              <w:rPr>
                <w:rFonts w:ascii="Arial" w:hAnsi="Arial" w:cs="Arial"/>
              </w:rPr>
            </w:pPr>
            <w:r w:rsidRPr="00C10C54">
              <w:rPr>
                <w:rFonts w:ascii="Arial" w:hAnsi="Arial" w:cs="Arial"/>
              </w:rPr>
              <w:lastRenderedPageBreak/>
              <w:t>Gesce: TA ČR</w:t>
            </w:r>
            <w:ins w:id="422" w:author="Autor">
              <w:r w:rsidR="00281B23">
                <w:rPr>
                  <w:rFonts w:ascii="Arial" w:hAnsi="Arial" w:cs="Arial"/>
                </w:rPr>
                <w:t>, MV</w:t>
              </w:r>
            </w:ins>
          </w:p>
        </w:tc>
      </w:tr>
      <w:tr w:rsidR="00C26EBA" w:rsidRPr="00C10C54" w14:paraId="6B6B02E0" w14:textId="77777777" w:rsidTr="00E274B7">
        <w:tc>
          <w:tcPr>
            <w:tcW w:w="5000" w:type="pct"/>
          </w:tcPr>
          <w:p w14:paraId="1F5A6F42" w14:textId="1F276B75" w:rsidR="00C26EBA" w:rsidRPr="00C10C54" w:rsidRDefault="00C26EBA" w:rsidP="00B46E62">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ÚV ČR </w:t>
            </w:r>
            <w:r w:rsidR="00B46E62">
              <w:rPr>
                <w:rFonts w:ascii="Arial" w:hAnsi="Arial" w:cs="Arial"/>
              </w:rPr>
              <w:t xml:space="preserve"> </w:t>
            </w:r>
            <w:ins w:id="423" w:author="Autor">
              <w:r w:rsidR="008367B0">
                <w:rPr>
                  <w:rFonts w:ascii="Arial" w:hAnsi="Arial" w:cs="Arial"/>
                </w:rPr>
                <w:t xml:space="preserve">- </w:t>
              </w:r>
            </w:ins>
            <w:r w:rsidRPr="00C10C54">
              <w:rPr>
                <w:rFonts w:ascii="Arial" w:hAnsi="Arial" w:cs="Arial"/>
              </w:rPr>
              <w:t>RVV</w:t>
            </w:r>
            <w:r w:rsidR="0060597B">
              <w:rPr>
                <w:rFonts w:ascii="Arial" w:hAnsi="Arial" w:cs="Arial"/>
              </w:rPr>
              <w:t>, MPO</w:t>
            </w:r>
            <w:ins w:id="424" w:author="Autor">
              <w:r w:rsidR="008367B0">
                <w:rPr>
                  <w:rFonts w:ascii="Arial" w:hAnsi="Arial" w:cs="Arial"/>
                </w:rPr>
                <w:t xml:space="preserve"> a další věcně gesční ministerstva ve spolupráci s TA ČR</w:t>
              </w:r>
            </w:ins>
          </w:p>
        </w:tc>
      </w:tr>
      <w:tr w:rsidR="00C26EBA" w:rsidRPr="00C10C54" w14:paraId="573891F7" w14:textId="77777777" w:rsidTr="00E274B7">
        <w:tc>
          <w:tcPr>
            <w:tcW w:w="5000" w:type="pct"/>
          </w:tcPr>
          <w:p w14:paraId="035A4BA8" w14:textId="6EB457AD"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6051F4A1" w14:textId="321A9799" w:rsidR="004F0371" w:rsidRDefault="00C26EBA" w:rsidP="00394B27">
            <w:pPr>
              <w:pStyle w:val="Odstavecseseznamem"/>
              <w:numPr>
                <w:ilvl w:val="0"/>
                <w:numId w:val="45"/>
              </w:numPr>
              <w:spacing w:before="60" w:after="0" w:line="288" w:lineRule="auto"/>
              <w:ind w:left="426" w:hanging="426"/>
              <w:contextualSpacing w:val="0"/>
              <w:jc w:val="both"/>
              <w:rPr>
                <w:rFonts w:ascii="Arial" w:hAnsi="Arial" w:cs="Arial"/>
              </w:rPr>
            </w:pPr>
            <w:r>
              <w:rPr>
                <w:rFonts w:ascii="Arial" w:hAnsi="Arial" w:cs="Arial"/>
              </w:rPr>
              <w:t>p</w:t>
            </w:r>
            <w:r w:rsidRPr="00C10C54">
              <w:rPr>
                <w:rFonts w:ascii="Arial" w:hAnsi="Arial" w:cs="Arial"/>
              </w:rPr>
              <w:t>odle podmínek programu</w:t>
            </w:r>
            <w:r w:rsidR="00FD37A0">
              <w:rPr>
                <w:rFonts w:ascii="Arial" w:hAnsi="Arial" w:cs="Arial"/>
              </w:rPr>
              <w:t xml:space="preserve"> NCK</w:t>
            </w:r>
          </w:p>
          <w:p w14:paraId="689CB3A7" w14:textId="77777777" w:rsidR="0010636E" w:rsidRDefault="00FD37A0" w:rsidP="0010636E">
            <w:pPr>
              <w:pStyle w:val="Odstavecseseznamem"/>
              <w:numPr>
                <w:ilvl w:val="0"/>
                <w:numId w:val="45"/>
              </w:numPr>
              <w:spacing w:before="60" w:after="0" w:line="288" w:lineRule="auto"/>
              <w:ind w:left="426" w:hanging="426"/>
              <w:contextualSpacing w:val="0"/>
              <w:jc w:val="both"/>
              <w:rPr>
                <w:rFonts w:ascii="Arial" w:hAnsi="Arial" w:cs="Arial"/>
              </w:rPr>
            </w:pPr>
            <w:r>
              <w:rPr>
                <w:rFonts w:ascii="Arial" w:hAnsi="Arial" w:cs="Arial"/>
              </w:rPr>
              <w:t>binární – schválení nových programů vládou ČR včetně kritérií pro hodnocení dopadů a přínosů programů po jejich ukončení</w:t>
            </w:r>
          </w:p>
          <w:p w14:paraId="4452AE75" w14:textId="3A4C0736" w:rsidR="0010636E" w:rsidRDefault="00E47A06" w:rsidP="0010636E">
            <w:pPr>
              <w:pStyle w:val="Odstavecseseznamem"/>
              <w:numPr>
                <w:ilvl w:val="0"/>
                <w:numId w:val="45"/>
              </w:numPr>
              <w:spacing w:before="60" w:after="0" w:line="288" w:lineRule="auto"/>
              <w:ind w:left="426" w:hanging="426"/>
              <w:contextualSpacing w:val="0"/>
              <w:jc w:val="both"/>
              <w:rPr>
                <w:rFonts w:ascii="Arial" w:hAnsi="Arial" w:cs="Arial"/>
              </w:rPr>
            </w:pPr>
            <w:ins w:id="425" w:author="Autor">
              <w:r>
                <w:rPr>
                  <w:rFonts w:ascii="Arial" w:hAnsi="Arial" w:cs="Arial"/>
                </w:rPr>
                <w:t>počet</w:t>
              </w:r>
            </w:ins>
            <w:del w:id="426" w:author="Autor">
              <w:r w:rsidR="0010636E" w:rsidRPr="0010636E" w:rsidDel="00E47A06">
                <w:rPr>
                  <w:rFonts w:ascii="Arial" w:hAnsi="Arial" w:cs="Arial"/>
                </w:rPr>
                <w:delText>nárůst počtu</w:delText>
              </w:r>
            </w:del>
            <w:r w:rsidR="0010636E" w:rsidRPr="0010636E">
              <w:rPr>
                <w:rFonts w:ascii="Arial" w:hAnsi="Arial" w:cs="Arial"/>
              </w:rPr>
              <w:t xml:space="preserve"> projektů řešených ve spolupráci výzkumné a aplikační sféry </w:t>
            </w:r>
          </w:p>
          <w:p w14:paraId="3A151E4F" w14:textId="7EAC7D33" w:rsidR="00C26EBA" w:rsidRPr="0010636E" w:rsidRDefault="00E47A06" w:rsidP="0010636E">
            <w:pPr>
              <w:pStyle w:val="Odstavecseseznamem"/>
              <w:numPr>
                <w:ilvl w:val="0"/>
                <w:numId w:val="45"/>
              </w:numPr>
              <w:spacing w:before="60" w:after="0" w:line="288" w:lineRule="auto"/>
              <w:ind w:left="426" w:hanging="426"/>
              <w:contextualSpacing w:val="0"/>
              <w:jc w:val="both"/>
              <w:rPr>
                <w:rFonts w:ascii="Arial" w:hAnsi="Arial" w:cs="Arial"/>
              </w:rPr>
            </w:pPr>
            <w:ins w:id="427" w:author="Autor">
              <w:r>
                <w:rPr>
                  <w:rFonts w:ascii="Arial" w:hAnsi="Arial" w:cs="Arial"/>
                </w:rPr>
                <w:t>počet</w:t>
              </w:r>
            </w:ins>
            <w:del w:id="428" w:author="Autor">
              <w:r w:rsidR="0010636E" w:rsidRPr="0010636E" w:rsidDel="00E47A06">
                <w:rPr>
                  <w:rFonts w:ascii="Arial" w:hAnsi="Arial" w:cs="Arial"/>
                </w:rPr>
                <w:delText>nárůst počtu</w:delText>
              </w:r>
            </w:del>
            <w:r w:rsidR="0010636E" w:rsidRPr="0010636E">
              <w:rPr>
                <w:rFonts w:ascii="Arial" w:hAnsi="Arial" w:cs="Arial"/>
              </w:rPr>
              <w:t xml:space="preserve"> výsledků uplatněných v praxi dosažených ve spolupráci výzkumné a aplikační sféry</w:t>
            </w:r>
          </w:p>
        </w:tc>
      </w:tr>
      <w:tr w:rsidR="00C26EBA" w:rsidRPr="00C10C54" w14:paraId="549565E5" w14:textId="77777777" w:rsidTr="00E274B7">
        <w:tc>
          <w:tcPr>
            <w:tcW w:w="5000" w:type="pct"/>
          </w:tcPr>
          <w:p w14:paraId="3044A5B2" w14:textId="35280DE1"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4 (4.4</w:t>
            </w:r>
            <w:r w:rsidR="0088386A">
              <w:rPr>
                <w:rFonts w:ascii="Arial" w:hAnsi="Arial" w:cs="Arial"/>
              </w:rPr>
              <w:t>, 4.5</w:t>
            </w:r>
            <w:r w:rsidRPr="00C10C54">
              <w:rPr>
                <w:rFonts w:ascii="Arial" w:hAnsi="Arial" w:cs="Arial"/>
              </w:rPr>
              <w:t>)</w:t>
            </w:r>
          </w:p>
        </w:tc>
      </w:tr>
      <w:tr w:rsidR="00C26EBA" w:rsidRPr="00C10C54" w14:paraId="0C0569DB" w14:textId="77777777" w:rsidTr="00E274B7">
        <w:tc>
          <w:tcPr>
            <w:tcW w:w="5000" w:type="pct"/>
          </w:tcPr>
          <w:p w14:paraId="0272DFE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46BAB979"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7BF04B3" w14:textId="77777777" w:rsidTr="00E274B7">
        <w:tc>
          <w:tcPr>
            <w:tcW w:w="5000" w:type="pct"/>
            <w:vAlign w:val="center"/>
          </w:tcPr>
          <w:p w14:paraId="046A294C" w14:textId="167A493E" w:rsidR="00C26EBA" w:rsidRPr="00C10C54" w:rsidRDefault="00C26EBA" w:rsidP="00DC5E67">
            <w:pPr>
              <w:spacing w:before="60" w:after="0" w:line="288" w:lineRule="auto"/>
              <w:ind w:left="1418" w:hanging="1418"/>
              <w:jc w:val="both"/>
              <w:rPr>
                <w:rFonts w:ascii="Arial" w:hAnsi="Arial" w:cs="Arial"/>
              </w:rPr>
            </w:pPr>
            <w:r w:rsidRPr="00C10C54">
              <w:rPr>
                <w:rFonts w:ascii="Arial" w:hAnsi="Arial" w:cs="Arial"/>
              </w:rPr>
              <w:t xml:space="preserve">Opatření </w:t>
            </w:r>
            <w:r w:rsidR="007F45A5">
              <w:rPr>
                <w:rFonts w:ascii="Arial" w:hAnsi="Arial" w:cs="Arial"/>
              </w:rPr>
              <w:t>2</w:t>
            </w:r>
            <w:r w:rsidR="00DC5E67">
              <w:rPr>
                <w:rFonts w:ascii="Arial" w:hAnsi="Arial" w:cs="Arial"/>
              </w:rPr>
              <w:t>1</w:t>
            </w:r>
            <w:r w:rsidRPr="00C10C54">
              <w:rPr>
                <w:rFonts w:ascii="Arial" w:hAnsi="Arial" w:cs="Arial"/>
              </w:rPr>
              <w:t xml:space="preserve">: </w:t>
            </w:r>
            <w:r w:rsidRPr="00C10C54">
              <w:rPr>
                <w:rFonts w:ascii="Arial" w:hAnsi="Arial" w:cs="Arial"/>
                <w:b/>
              </w:rPr>
              <w:tab/>
            </w:r>
            <w:r>
              <w:rPr>
                <w:rFonts w:ascii="Arial" w:hAnsi="Arial" w:cs="Arial"/>
                <w:b/>
              </w:rPr>
              <w:t xml:space="preserve">Realizace </w:t>
            </w:r>
            <w:r w:rsidRPr="00C10C54">
              <w:rPr>
                <w:rFonts w:ascii="Arial" w:hAnsi="Arial" w:cs="Arial"/>
                <w:b/>
              </w:rPr>
              <w:t>Národní RIS3</w:t>
            </w:r>
            <w:r>
              <w:rPr>
                <w:rFonts w:ascii="Arial" w:hAnsi="Arial" w:cs="Arial"/>
                <w:b/>
              </w:rPr>
              <w:t xml:space="preserve"> strategie</w:t>
            </w:r>
          </w:p>
        </w:tc>
      </w:tr>
      <w:tr w:rsidR="00C26EBA" w:rsidRPr="00C10C54" w14:paraId="5DF8FFBA" w14:textId="77777777" w:rsidTr="00E274B7">
        <w:tc>
          <w:tcPr>
            <w:tcW w:w="5000" w:type="pct"/>
            <w:vAlign w:val="center"/>
          </w:tcPr>
          <w:p w14:paraId="76243AC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6F049A5" w14:textId="5D13DD59" w:rsidR="00C26EBA" w:rsidRPr="00E8175C" w:rsidRDefault="00480B00" w:rsidP="00E274B7">
            <w:pPr>
              <w:spacing w:before="120" w:after="120"/>
              <w:jc w:val="both"/>
              <w:rPr>
                <w:rFonts w:ascii="Arial" w:hAnsi="Arial" w:cs="Arial"/>
              </w:rPr>
            </w:pPr>
            <w:r>
              <w:rPr>
                <w:rFonts w:ascii="Arial" w:hAnsi="Arial" w:cs="Arial"/>
              </w:rPr>
              <w:t xml:space="preserve">Národní RIS3 strategie </w:t>
            </w:r>
            <w:r w:rsidR="00C26EBA" w:rsidRPr="00E8175C">
              <w:rPr>
                <w:rFonts w:ascii="Arial" w:hAnsi="Arial" w:cs="Arial"/>
              </w:rPr>
              <w:t>představuje základní podmínku pro uskutečňování intervencí z </w:t>
            </w:r>
            <w:del w:id="429" w:author="Autor">
              <w:r w:rsidR="00C26EBA" w:rsidRPr="00E8175C" w:rsidDel="0055575D">
                <w:rPr>
                  <w:rFonts w:ascii="Arial" w:hAnsi="Arial" w:cs="Arial"/>
                </w:rPr>
                <w:delText>Evropských strukturálních a investičních</w:delText>
              </w:r>
            </w:del>
            <w:r w:rsidR="00C26EBA" w:rsidRPr="00E8175C">
              <w:rPr>
                <w:rFonts w:ascii="Arial" w:hAnsi="Arial" w:cs="Arial"/>
              </w:rPr>
              <w:t xml:space="preserve"> fondů </w:t>
            </w:r>
            <w:ins w:id="430" w:author="Autor">
              <w:r w:rsidR="0055575D">
                <w:rPr>
                  <w:rFonts w:ascii="Arial" w:hAnsi="Arial" w:cs="Arial"/>
                </w:rPr>
                <w:t xml:space="preserve">EU </w:t>
              </w:r>
            </w:ins>
            <w:r w:rsidR="00C26EBA" w:rsidRPr="00E8175C">
              <w:rPr>
                <w:rFonts w:ascii="Arial" w:hAnsi="Arial" w:cs="Arial"/>
              </w:rPr>
              <w:t>v oblasti výzkumu, vývoje a inovací. Gestorem této základní podmínky je Ministerstvo průmyslu a obchodu, které je zodpovědné za přípravu a zajištění realizace Národní RIS3 strategie</w:t>
            </w:r>
            <w:r w:rsidR="00C26EBA">
              <w:rPr>
                <w:rFonts w:ascii="Arial" w:hAnsi="Arial" w:cs="Arial"/>
              </w:rPr>
              <w:t>. V programovém</w:t>
            </w:r>
            <w:r w:rsidR="00C26EBA" w:rsidRPr="00E8175C">
              <w:rPr>
                <w:rFonts w:ascii="Arial" w:hAnsi="Arial" w:cs="Arial"/>
              </w:rPr>
              <w:t xml:space="preserve"> období 2021 – 2027 je potřeba průběžně zabezpečova</w:t>
            </w:r>
            <w:r w:rsidR="00C26EBA">
              <w:rPr>
                <w:rFonts w:ascii="Arial" w:hAnsi="Arial" w:cs="Arial"/>
              </w:rPr>
              <w:t>t, aby Národní RIS3 strategie</w:t>
            </w:r>
            <w:r w:rsidR="00C26EBA" w:rsidRPr="00E8175C">
              <w:rPr>
                <w:rFonts w:ascii="Arial" w:hAnsi="Arial" w:cs="Arial"/>
              </w:rPr>
              <w:t xml:space="preserve"> a související procesy byly realizovány v souladu s kritérii danými nařízeními EU a požadavky Evropské komise.</w:t>
            </w:r>
          </w:p>
          <w:p w14:paraId="2B463F4C" w14:textId="6C58859F" w:rsidR="00C26EBA" w:rsidRDefault="00C26EBA" w:rsidP="00E274B7">
            <w:pPr>
              <w:spacing w:before="120" w:after="120"/>
              <w:jc w:val="both"/>
              <w:rPr>
                <w:rFonts w:ascii="Arial" w:hAnsi="Arial" w:cs="Arial"/>
              </w:rPr>
            </w:pPr>
            <w:r w:rsidRPr="00E8175C">
              <w:rPr>
                <w:rFonts w:ascii="Arial" w:hAnsi="Arial" w:cs="Arial"/>
              </w:rPr>
              <w:t xml:space="preserve">Opatření je zaměřeno na řádnou implementaci Národní RIS3 strategie, díky které dojde k efektivnímu zacílení finančních prostředků (evropských, národních, krajských a soukromých) do prioritních inovativních specializací, tak aby byl plně využit znalostní potenciál ČR. Národní RIS3 strategie vytváří rámec a nastavuje proces pro definování těchto oblastí (tzv. proces podnikatelského objevování - </w:t>
            </w:r>
            <w:proofErr w:type="spellStart"/>
            <w:r w:rsidRPr="00E8175C">
              <w:rPr>
                <w:rFonts w:ascii="Arial" w:hAnsi="Arial" w:cs="Arial"/>
              </w:rPr>
              <w:t>entrepreneurial</w:t>
            </w:r>
            <w:proofErr w:type="spellEnd"/>
            <w:r w:rsidRPr="00E8175C">
              <w:rPr>
                <w:rFonts w:ascii="Arial" w:hAnsi="Arial" w:cs="Arial"/>
              </w:rPr>
              <w:t xml:space="preserve"> </w:t>
            </w:r>
            <w:proofErr w:type="spellStart"/>
            <w:r w:rsidRPr="00E8175C">
              <w:rPr>
                <w:rFonts w:ascii="Arial" w:hAnsi="Arial" w:cs="Arial"/>
              </w:rPr>
              <w:t>discovery</w:t>
            </w:r>
            <w:proofErr w:type="spellEnd"/>
            <w:r w:rsidRPr="00E8175C">
              <w:rPr>
                <w:rFonts w:ascii="Arial" w:hAnsi="Arial" w:cs="Arial"/>
              </w:rPr>
              <w:t xml:space="preserve"> proces, EDP), odstraňování hlavních bariér pro jejich rozvoj a vytváření efektivních nástrojů jejich podpory. </w:t>
            </w:r>
            <w:r>
              <w:rPr>
                <w:rFonts w:ascii="Arial" w:hAnsi="Arial" w:cs="Arial"/>
              </w:rPr>
              <w:t>EDP proces je na národní úrovni vázán na fungování tzv. Národních inovačních platforem, které jsou jednou z cest</w:t>
            </w:r>
            <w:r w:rsidRPr="00C10C54">
              <w:rPr>
                <w:rFonts w:ascii="Arial" w:hAnsi="Arial" w:cs="Arial"/>
              </w:rPr>
              <w:t xml:space="preserve"> </w:t>
            </w:r>
            <w:r>
              <w:rPr>
                <w:rFonts w:ascii="Arial" w:hAnsi="Arial" w:cs="Arial"/>
              </w:rPr>
              <w:t xml:space="preserve">(další cesty viz opatření NP </w:t>
            </w:r>
            <w:proofErr w:type="spellStart"/>
            <w:r>
              <w:rPr>
                <w:rFonts w:ascii="Arial" w:hAnsi="Arial" w:cs="Arial"/>
              </w:rPr>
              <w:t>VaVaI</w:t>
            </w:r>
            <w:proofErr w:type="spellEnd"/>
            <w:r w:rsidR="00B76E2E">
              <w:rPr>
                <w:rFonts w:ascii="Arial" w:hAnsi="Arial" w:cs="Arial"/>
              </w:rPr>
              <w:t xml:space="preserve"> s vazbou na Cíl 4</w:t>
            </w:r>
            <w:r>
              <w:rPr>
                <w:rFonts w:ascii="Arial" w:hAnsi="Arial" w:cs="Arial"/>
              </w:rPr>
              <w:t xml:space="preserve">) </w:t>
            </w:r>
            <w:r w:rsidRPr="00C10C54">
              <w:rPr>
                <w:rFonts w:ascii="Arial" w:hAnsi="Arial" w:cs="Arial"/>
              </w:rPr>
              <w:t xml:space="preserve">pro zajištění toku informací a témat pro </w:t>
            </w:r>
            <w:proofErr w:type="spellStart"/>
            <w:r w:rsidRPr="00C10C54">
              <w:rPr>
                <w:rFonts w:ascii="Arial" w:hAnsi="Arial" w:cs="Arial"/>
              </w:rPr>
              <w:t>VaVaI</w:t>
            </w:r>
            <w:proofErr w:type="spellEnd"/>
            <w:r w:rsidRPr="00C10C54">
              <w:rPr>
                <w:rFonts w:ascii="Arial" w:hAnsi="Arial" w:cs="Arial"/>
              </w:rPr>
              <w:t xml:space="preserve"> me</w:t>
            </w:r>
            <w:r>
              <w:rPr>
                <w:rFonts w:ascii="Arial" w:hAnsi="Arial" w:cs="Arial"/>
              </w:rPr>
              <w:t xml:space="preserve">zi výzkumnou a aplikační sférou. Jako takové je lze využít nejen pro proces EDP a implementaci Národní RIS3 strategie, ale i pro získání zpětné vazby výzkumné a aplikační sféry k zaměření střednědobých i dlouhodobých priorit </w:t>
            </w:r>
            <w:proofErr w:type="spellStart"/>
            <w:r>
              <w:rPr>
                <w:rFonts w:ascii="Arial" w:hAnsi="Arial" w:cs="Arial"/>
              </w:rPr>
              <w:t>VaVaI</w:t>
            </w:r>
            <w:proofErr w:type="spellEnd"/>
            <w:r>
              <w:rPr>
                <w:rFonts w:ascii="Arial" w:hAnsi="Arial" w:cs="Arial"/>
              </w:rPr>
              <w:t xml:space="preserve"> v ČR. V tomto směru je předpokládána úzká spolupráce s RVVI a jejími poradními orgány. </w:t>
            </w:r>
          </w:p>
          <w:p w14:paraId="40F6FFDB" w14:textId="24CBFBBD" w:rsidR="00C26EBA" w:rsidRPr="00E8175C" w:rsidRDefault="00C26EBA" w:rsidP="00E274B7">
            <w:pPr>
              <w:spacing w:before="120" w:after="120"/>
              <w:jc w:val="both"/>
              <w:rPr>
                <w:rFonts w:ascii="Arial" w:hAnsi="Arial" w:cs="Arial"/>
              </w:rPr>
            </w:pPr>
            <w:r>
              <w:rPr>
                <w:rFonts w:ascii="Arial" w:hAnsi="Arial" w:cs="Arial"/>
              </w:rPr>
              <w:t>Cílem Národní RIS3 strategie je mimo jiné p</w:t>
            </w:r>
            <w:r w:rsidRPr="00835CEF">
              <w:rPr>
                <w:rFonts w:ascii="Arial" w:hAnsi="Arial" w:cs="Arial"/>
              </w:rPr>
              <w:t xml:space="preserve">odporovat rozvoj výzkumných a vývojových aktivit především </w:t>
            </w:r>
            <w:ins w:id="431" w:author="Autor">
              <w:r w:rsidR="00543E98">
                <w:rPr>
                  <w:rFonts w:ascii="Arial" w:hAnsi="Arial" w:cs="Arial"/>
                </w:rPr>
                <w:t xml:space="preserve">v orientovaném a aplikovaném výzkumu </w:t>
              </w:r>
            </w:ins>
            <w:r w:rsidRPr="00835CEF">
              <w:rPr>
                <w:rFonts w:ascii="Arial" w:hAnsi="Arial" w:cs="Arial"/>
              </w:rPr>
              <w:t>u</w:t>
            </w:r>
            <w:ins w:id="432" w:author="Autor">
              <w:r w:rsidR="00543E98">
                <w:rPr>
                  <w:rFonts w:ascii="Arial" w:hAnsi="Arial" w:cs="Arial"/>
                </w:rPr>
                <w:t xml:space="preserve">platňujícím se </w:t>
              </w:r>
              <w:r w:rsidR="00543E98" w:rsidRPr="00543E98">
                <w:rPr>
                  <w:rFonts w:ascii="Arial" w:hAnsi="Arial" w:cs="Arial"/>
                </w:rPr>
                <w:t>v aplikacích a uplatňování nových inovativních</w:t>
              </w:r>
              <w:r w:rsidR="00543E98">
                <w:rPr>
                  <w:rFonts w:ascii="Arial" w:hAnsi="Arial" w:cs="Arial"/>
                </w:rPr>
                <w:t xml:space="preserve"> poznatků </w:t>
              </w:r>
            </w:ins>
            <w:del w:id="433" w:author="Autor">
              <w:r w:rsidRPr="00835CEF" w:rsidDel="00543E98">
                <w:rPr>
                  <w:rFonts w:ascii="Arial" w:hAnsi="Arial" w:cs="Arial"/>
                </w:rPr>
                <w:delText xml:space="preserve"> domácích podniků a uplatňování nových poznatků </w:delText>
              </w:r>
            </w:del>
            <w:r w:rsidRPr="00835CEF">
              <w:rPr>
                <w:rFonts w:ascii="Arial" w:hAnsi="Arial" w:cs="Arial"/>
              </w:rPr>
              <w:t xml:space="preserve">v produkci s vyšší přidanou hodnotou, zejména v oblasti perspektivních </w:t>
            </w:r>
            <w:r w:rsidRPr="00835CEF">
              <w:rPr>
                <w:rFonts w:ascii="Arial" w:hAnsi="Arial" w:cs="Arial"/>
              </w:rPr>
              <w:lastRenderedPageBreak/>
              <w:t>technologií. Opatření cílí také na zvýšení podn</w:t>
            </w:r>
            <w:r>
              <w:rPr>
                <w:rFonts w:ascii="Arial" w:hAnsi="Arial" w:cs="Arial"/>
              </w:rPr>
              <w:t xml:space="preserve">ikových výdajů na </w:t>
            </w:r>
            <w:proofErr w:type="spellStart"/>
            <w:r>
              <w:rPr>
                <w:rFonts w:ascii="Arial" w:hAnsi="Arial" w:cs="Arial"/>
              </w:rPr>
              <w:t>VaVaI</w:t>
            </w:r>
            <w:proofErr w:type="spellEnd"/>
            <w:r>
              <w:rPr>
                <w:rFonts w:ascii="Arial" w:hAnsi="Arial" w:cs="Arial"/>
              </w:rPr>
              <w:t xml:space="preserve"> a na nastavení</w:t>
            </w:r>
            <w:r w:rsidR="003F767E">
              <w:rPr>
                <w:rFonts w:ascii="Arial" w:hAnsi="Arial" w:cs="Arial"/>
                <w:bCs/>
              </w:rPr>
              <w:t xml:space="preserve"> efektivní podpory průmyslového</w:t>
            </w:r>
            <w:r>
              <w:rPr>
                <w:rFonts w:ascii="Arial" w:hAnsi="Arial" w:cs="Arial"/>
                <w:bCs/>
              </w:rPr>
              <w:t xml:space="preserve"> vlastnictví. </w:t>
            </w:r>
            <w:r w:rsidRPr="00E8175C">
              <w:rPr>
                <w:rFonts w:ascii="Arial" w:hAnsi="Arial" w:cs="Arial"/>
              </w:rPr>
              <w:t xml:space="preserve">Smyslem Národní RIS3 strategie je </w:t>
            </w:r>
            <w:r>
              <w:rPr>
                <w:rFonts w:ascii="Arial" w:hAnsi="Arial" w:cs="Arial"/>
              </w:rPr>
              <w:t xml:space="preserve">dále </w:t>
            </w:r>
            <w:r w:rsidRPr="00E8175C">
              <w:rPr>
                <w:rFonts w:ascii="Arial" w:hAnsi="Arial" w:cs="Arial"/>
              </w:rPr>
              <w:t xml:space="preserve">též budovat ve výzkumném a inovačním systému schopnost reagovat na společenské výzvy a </w:t>
            </w:r>
            <w:proofErr w:type="spellStart"/>
            <w:r w:rsidRPr="00E8175C">
              <w:rPr>
                <w:rFonts w:ascii="Arial" w:hAnsi="Arial" w:cs="Arial"/>
              </w:rPr>
              <w:t>megatrendy</w:t>
            </w:r>
            <w:proofErr w:type="spellEnd"/>
            <w:r w:rsidRPr="00E8175C">
              <w:rPr>
                <w:rFonts w:ascii="Arial" w:hAnsi="Arial" w:cs="Arial"/>
              </w:rPr>
              <w:t xml:space="preserve"> a generovat řešení specifických potřeb ČR, které z těchto výzev a </w:t>
            </w:r>
            <w:proofErr w:type="spellStart"/>
            <w:r w:rsidRPr="00E8175C">
              <w:rPr>
                <w:rFonts w:ascii="Arial" w:hAnsi="Arial" w:cs="Arial"/>
              </w:rPr>
              <w:t>megatrendů</w:t>
            </w:r>
            <w:proofErr w:type="spellEnd"/>
            <w:r w:rsidRPr="00E8175C">
              <w:rPr>
                <w:rFonts w:ascii="Arial" w:hAnsi="Arial" w:cs="Arial"/>
              </w:rPr>
              <w:t xml:space="preserve"> plynou. Opatření bude proto mimo jiné směřovat k definování a podpoře tematických misí orientovaných na řešení identifikovaných potřeb.  </w:t>
            </w:r>
          </w:p>
          <w:p w14:paraId="5F497921" w14:textId="77777777" w:rsidR="00C26EBA" w:rsidRDefault="00C26EBA" w:rsidP="00E274B7">
            <w:pPr>
              <w:spacing w:before="60" w:after="0" w:line="288" w:lineRule="auto"/>
              <w:jc w:val="both"/>
              <w:rPr>
                <w:ins w:id="434" w:author="Autor"/>
                <w:rFonts w:ascii="Arial" w:hAnsi="Arial" w:cs="Arial"/>
              </w:rPr>
            </w:pPr>
            <w:r w:rsidRPr="00E8175C">
              <w:rPr>
                <w:rFonts w:ascii="Arial" w:hAnsi="Arial" w:cs="Arial"/>
              </w:rPr>
              <w:t xml:space="preserve">Cílem Národní RIS3 strategie je též rozvoj regionálních výzkumných a inovačních systémů. V tomto kontextu opatření mimo jiné směřuje k podpoře mezinárodní, meziregionální a přeshraniční spolupráce výzkumných organizací a firem, zejména </w:t>
            </w:r>
            <w:proofErr w:type="spellStart"/>
            <w:r w:rsidRPr="00E8175C">
              <w:rPr>
                <w:rFonts w:ascii="Arial" w:hAnsi="Arial" w:cs="Arial"/>
              </w:rPr>
              <w:t>SMEs</w:t>
            </w:r>
            <w:proofErr w:type="spellEnd"/>
            <w:r w:rsidRPr="00E8175C">
              <w:rPr>
                <w:rFonts w:ascii="Arial" w:hAnsi="Arial" w:cs="Arial"/>
              </w:rPr>
              <w:t>, která má za cíl posun firem na vyšší pozice v globálních hodnotových řetězcích. V rámci opatření bude též podporováno zapojení českých subjektů do mezinárodních platforem zaměřených na tento druh spolupráce.</w:t>
            </w:r>
          </w:p>
          <w:p w14:paraId="5EC245B4" w14:textId="20B8D177" w:rsidR="00463F71" w:rsidRPr="00C10C54" w:rsidRDefault="00463F71" w:rsidP="00E274B7">
            <w:pPr>
              <w:spacing w:before="60" w:after="0" w:line="288" w:lineRule="auto"/>
              <w:jc w:val="both"/>
              <w:rPr>
                <w:rFonts w:ascii="Arial" w:hAnsi="Arial" w:cs="Arial"/>
              </w:rPr>
            </w:pPr>
            <w:ins w:id="435" w:author="Autor">
              <w:r>
                <w:rPr>
                  <w:rFonts w:ascii="Arial" w:hAnsi="Arial" w:cs="Arial"/>
                </w:rPr>
                <w:t>K implementaci tohoto opatření se předpokládá i využití fondů EU.</w:t>
              </w:r>
            </w:ins>
          </w:p>
        </w:tc>
      </w:tr>
      <w:tr w:rsidR="00C26EBA" w:rsidRPr="00C10C54" w14:paraId="29CF204A" w14:textId="77777777" w:rsidTr="00E274B7">
        <w:tc>
          <w:tcPr>
            <w:tcW w:w="5000" w:type="pct"/>
            <w:vAlign w:val="center"/>
          </w:tcPr>
          <w:p w14:paraId="34776DA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64B61C12" w14:textId="77777777" w:rsidR="00C26EBA" w:rsidRPr="00C10C54"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C10C54">
              <w:rPr>
                <w:rFonts w:ascii="Arial" w:hAnsi="Arial" w:cs="Arial"/>
              </w:rPr>
              <w:t>202</w:t>
            </w:r>
            <w:r>
              <w:rPr>
                <w:rFonts w:ascii="Arial" w:hAnsi="Arial" w:cs="Arial"/>
              </w:rPr>
              <w:t>1</w:t>
            </w:r>
            <w:r w:rsidRPr="00C10C54">
              <w:rPr>
                <w:rFonts w:ascii="Arial" w:hAnsi="Arial" w:cs="Arial"/>
              </w:rPr>
              <w:t xml:space="preserve"> - dokument „Národní </w:t>
            </w:r>
            <w:r>
              <w:rPr>
                <w:rFonts w:ascii="Arial" w:hAnsi="Arial" w:cs="Arial"/>
              </w:rPr>
              <w:t xml:space="preserve">výzkumná a inovační </w:t>
            </w:r>
            <w:r w:rsidRPr="00C10C54">
              <w:rPr>
                <w:rFonts w:ascii="Arial" w:hAnsi="Arial" w:cs="Arial"/>
              </w:rPr>
              <w:t xml:space="preserve">strategie </w:t>
            </w:r>
            <w:r>
              <w:rPr>
                <w:rFonts w:ascii="Arial" w:hAnsi="Arial" w:cs="Arial"/>
              </w:rPr>
              <w:t xml:space="preserve">pro inteligentní specializaci ČR </w:t>
            </w:r>
            <w:r w:rsidRPr="00C10C54">
              <w:rPr>
                <w:rFonts w:ascii="Arial" w:hAnsi="Arial" w:cs="Arial"/>
              </w:rPr>
              <w:t>2021-2027“ ve znění schváleném vládou ČR a příslušnými orgány EK</w:t>
            </w:r>
          </w:p>
          <w:p w14:paraId="395FC32B" w14:textId="77777777" w:rsidR="00C26EBA" w:rsidRPr="00C10C54" w:rsidRDefault="00C26EBA" w:rsidP="00394B27">
            <w:pPr>
              <w:pStyle w:val="Odstavecseseznamem"/>
              <w:numPr>
                <w:ilvl w:val="0"/>
                <w:numId w:val="48"/>
              </w:numPr>
              <w:spacing w:before="60" w:after="0" w:line="288" w:lineRule="auto"/>
              <w:ind w:left="426" w:hanging="426"/>
              <w:contextualSpacing w:val="0"/>
              <w:jc w:val="both"/>
              <w:rPr>
                <w:rFonts w:ascii="Arial" w:hAnsi="Arial" w:cs="Arial"/>
              </w:rPr>
            </w:pPr>
            <w:r w:rsidRPr="00C10C54">
              <w:rPr>
                <w:rFonts w:ascii="Arial" w:hAnsi="Arial" w:cs="Arial"/>
              </w:rPr>
              <w:t xml:space="preserve">2021 - 2027 – kontinuálně probíhající EDP proces v rámci implementace Národní RIS3 strategie, </w:t>
            </w:r>
            <w:r>
              <w:rPr>
                <w:rFonts w:ascii="Arial" w:hAnsi="Arial" w:cs="Arial"/>
              </w:rPr>
              <w:t xml:space="preserve">v jehož rámci dojde k </w:t>
            </w:r>
            <w:r w:rsidRPr="00C10C54">
              <w:rPr>
                <w:rFonts w:ascii="Arial" w:hAnsi="Arial" w:cs="Arial"/>
              </w:rPr>
              <w:t xml:space="preserve">zintenzivnění toku informací a témat pro </w:t>
            </w:r>
            <w:proofErr w:type="spellStart"/>
            <w:r w:rsidRPr="00C10C54">
              <w:rPr>
                <w:rFonts w:ascii="Arial" w:hAnsi="Arial" w:cs="Arial"/>
              </w:rPr>
              <w:t>VaVaI</w:t>
            </w:r>
            <w:proofErr w:type="spellEnd"/>
            <w:r w:rsidRPr="00C10C54">
              <w:rPr>
                <w:rFonts w:ascii="Arial" w:hAnsi="Arial" w:cs="Arial"/>
              </w:rPr>
              <w:t xml:space="preserve"> mezi výzkumnou a aplikační sférou s využitím Národních inovačních platforem</w:t>
            </w:r>
            <w:r>
              <w:rPr>
                <w:rFonts w:ascii="Arial" w:hAnsi="Arial" w:cs="Arial"/>
              </w:rPr>
              <w:t>,</w:t>
            </w:r>
            <w:r w:rsidRPr="00C10C54">
              <w:rPr>
                <w:rFonts w:ascii="Arial" w:hAnsi="Arial" w:cs="Arial"/>
              </w:rPr>
              <w:t xml:space="preserve"> vytvoření procesu v rámci Národní RIS3 strategie vedoucího k identifikaci tematických misí, realizace programů na podporu </w:t>
            </w:r>
            <w:proofErr w:type="spellStart"/>
            <w:r w:rsidRPr="00C10C54">
              <w:rPr>
                <w:rFonts w:ascii="Arial" w:hAnsi="Arial" w:cs="Arial"/>
              </w:rPr>
              <w:t>VaVaI</w:t>
            </w:r>
            <w:proofErr w:type="spellEnd"/>
            <w:r w:rsidRPr="00C10C54">
              <w:rPr>
                <w:rFonts w:ascii="Arial" w:hAnsi="Arial" w:cs="Arial"/>
              </w:rPr>
              <w:t xml:space="preserve"> pokrývající celý cyklus </w:t>
            </w:r>
            <w:proofErr w:type="spellStart"/>
            <w:r w:rsidRPr="00C10C54">
              <w:rPr>
                <w:rFonts w:ascii="Arial" w:hAnsi="Arial" w:cs="Arial"/>
              </w:rPr>
              <w:t>VaVaI</w:t>
            </w:r>
            <w:proofErr w:type="spellEnd"/>
            <w:r w:rsidRPr="00C10C54">
              <w:rPr>
                <w:rFonts w:ascii="Arial" w:hAnsi="Arial" w:cs="Arial"/>
              </w:rPr>
              <w:t xml:space="preserve"> v podnicích</w:t>
            </w:r>
          </w:p>
        </w:tc>
      </w:tr>
      <w:tr w:rsidR="00C26EBA" w:rsidRPr="00C10C54" w14:paraId="1BF7BAB2" w14:textId="77777777" w:rsidTr="00E274B7">
        <w:tc>
          <w:tcPr>
            <w:tcW w:w="5000" w:type="pct"/>
            <w:vAlign w:val="center"/>
          </w:tcPr>
          <w:p w14:paraId="0A167E4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72D48555" w14:textId="77777777" w:rsidTr="00E274B7">
        <w:tc>
          <w:tcPr>
            <w:tcW w:w="5000" w:type="pct"/>
            <w:vAlign w:val="center"/>
          </w:tcPr>
          <w:p w14:paraId="09C20207"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MŠMT, TA ČR, ÚPV, MD, Agentura </w:t>
            </w:r>
            <w:proofErr w:type="spellStart"/>
            <w:r w:rsidRPr="00C10C54">
              <w:rPr>
                <w:rFonts w:ascii="Arial" w:hAnsi="Arial" w:cs="Arial"/>
              </w:rPr>
              <w:t>CzechInvest</w:t>
            </w:r>
            <w:proofErr w:type="spellEnd"/>
            <w:r w:rsidRPr="00C10C54">
              <w:rPr>
                <w:rFonts w:ascii="Arial" w:hAnsi="Arial" w:cs="Arial"/>
              </w:rPr>
              <w:t>, krajské samosprávy</w:t>
            </w:r>
          </w:p>
        </w:tc>
      </w:tr>
      <w:tr w:rsidR="00C26EBA" w:rsidRPr="00C10C54" w14:paraId="062E3194" w14:textId="77777777" w:rsidTr="00E274B7">
        <w:tc>
          <w:tcPr>
            <w:tcW w:w="5000" w:type="pct"/>
            <w:vAlign w:val="center"/>
          </w:tcPr>
          <w:p w14:paraId="5E0BEFF5"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0B01815E"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binární – schválení dokumentu </w:t>
            </w:r>
            <w:r w:rsidRPr="00835CEF">
              <w:rPr>
                <w:rFonts w:ascii="Arial" w:hAnsi="Arial" w:cs="Arial"/>
              </w:rPr>
              <w:t>„Národní</w:t>
            </w:r>
            <w:r>
              <w:rPr>
                <w:rFonts w:ascii="Arial" w:hAnsi="Arial" w:cs="Arial"/>
              </w:rPr>
              <w:t xml:space="preserve"> výzkumná a inovační strategie pro inteligentní specializaci ČR 2021-2027“ vládou ČR a příslušnými orgány EK</w:t>
            </w:r>
          </w:p>
          <w:p w14:paraId="53CCB42F" w14:textId="77777777" w:rsidR="00C26EBA" w:rsidRPr="00C10C54" w:rsidRDefault="00C26EBA" w:rsidP="00394B27">
            <w:pPr>
              <w:numPr>
                <w:ilvl w:val="0"/>
                <w:numId w:val="49"/>
              </w:numPr>
              <w:spacing w:before="60" w:after="0" w:line="288" w:lineRule="auto"/>
              <w:ind w:left="426" w:hanging="426"/>
              <w:jc w:val="both"/>
              <w:rPr>
                <w:rFonts w:ascii="Arial" w:hAnsi="Arial" w:cs="Arial"/>
              </w:rPr>
            </w:pPr>
            <w:r>
              <w:rPr>
                <w:rFonts w:ascii="Arial" w:hAnsi="Arial" w:cs="Arial"/>
              </w:rPr>
              <w:t xml:space="preserve">kontinuálně </w:t>
            </w:r>
            <w:r w:rsidRPr="00865EF8">
              <w:rPr>
                <w:rFonts w:ascii="Arial" w:hAnsi="Arial" w:cs="Arial"/>
              </w:rPr>
              <w:t>probíhající EDP proces v rámci Národní RIS3 strategie</w:t>
            </w:r>
            <w:r>
              <w:rPr>
                <w:rFonts w:ascii="Arial" w:hAnsi="Arial" w:cs="Arial"/>
              </w:rPr>
              <w:t xml:space="preserve"> (počet jednání Národních inovačních platforem)</w:t>
            </w:r>
          </w:p>
          <w:p w14:paraId="6389B676" w14:textId="77777777" w:rsidR="00155830" w:rsidRDefault="00C26EBA" w:rsidP="006575D9">
            <w:pPr>
              <w:numPr>
                <w:ilvl w:val="0"/>
                <w:numId w:val="49"/>
              </w:numPr>
              <w:spacing w:before="60" w:after="0" w:line="288" w:lineRule="auto"/>
              <w:ind w:left="426" w:hanging="426"/>
              <w:jc w:val="both"/>
              <w:rPr>
                <w:rFonts w:ascii="Arial" w:hAnsi="Arial" w:cs="Arial"/>
              </w:rPr>
            </w:pPr>
            <w:r>
              <w:rPr>
                <w:rFonts w:ascii="Arial" w:hAnsi="Arial" w:cs="Arial"/>
              </w:rPr>
              <w:t xml:space="preserve">binární - </w:t>
            </w:r>
            <w:r w:rsidRPr="00451548">
              <w:rPr>
                <w:rFonts w:ascii="Arial" w:hAnsi="Arial" w:cs="Arial"/>
              </w:rPr>
              <w:t>vytvoření procesu v rámci Národní RIS3 strategie vedoucího k identifikaci tematických misí</w:t>
            </w:r>
            <w:r w:rsidR="006575D9">
              <w:rPr>
                <w:rFonts w:ascii="Arial" w:hAnsi="Arial" w:cs="Arial"/>
              </w:rPr>
              <w:t xml:space="preserve"> </w:t>
            </w:r>
          </w:p>
          <w:p w14:paraId="21B05EB6" w14:textId="532E7039" w:rsidR="00C26EBA" w:rsidRPr="006575D9" w:rsidRDefault="00155830" w:rsidP="00155830">
            <w:pPr>
              <w:spacing w:before="60" w:after="0" w:line="288" w:lineRule="auto"/>
              <w:ind w:left="426"/>
              <w:jc w:val="both"/>
              <w:rPr>
                <w:rFonts w:ascii="Arial" w:hAnsi="Arial" w:cs="Arial"/>
              </w:rPr>
            </w:pPr>
            <w:del w:id="436" w:author="Autor">
              <w:r w:rsidDel="00155830">
                <w:rPr>
                  <w:rFonts w:ascii="Arial" w:hAnsi="Arial" w:cs="Arial"/>
                </w:rPr>
                <w:delText xml:space="preserve">4) </w:delText>
              </w:r>
              <w:r w:rsidR="004C2866" w:rsidRPr="006575D9" w:rsidDel="00983DA2">
                <w:rPr>
                  <w:rFonts w:ascii="Arial" w:hAnsi="Arial" w:cs="Arial"/>
                </w:rPr>
                <w:delText>příjmy na základě registrace</w:delText>
              </w:r>
              <w:r w:rsidR="00C26EBA" w:rsidRPr="006575D9" w:rsidDel="00983DA2">
                <w:rPr>
                  <w:rFonts w:ascii="Arial" w:hAnsi="Arial" w:cs="Arial"/>
                </w:rPr>
                <w:delText xml:space="preserve"> průmyslových práv</w:delText>
              </w:r>
            </w:del>
          </w:p>
        </w:tc>
      </w:tr>
      <w:tr w:rsidR="00C26EBA" w:rsidRPr="00C10C54" w14:paraId="29C9D8FA" w14:textId="77777777" w:rsidTr="00E274B7">
        <w:tc>
          <w:tcPr>
            <w:tcW w:w="5000" w:type="pct"/>
            <w:vAlign w:val="center"/>
          </w:tcPr>
          <w:p w14:paraId="3530BCDA" w14:textId="4D08DEB0"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w:t>
            </w:r>
            <w:r w:rsidR="00623F40">
              <w:rPr>
                <w:rFonts w:ascii="Arial" w:hAnsi="Arial" w:cs="Arial"/>
              </w:rPr>
              <w:t xml:space="preserve"> Cíl 5 (5.1, 5.3 a 5.4) a dále C</w:t>
            </w:r>
            <w:r w:rsidRPr="00C10C54">
              <w:rPr>
                <w:rFonts w:ascii="Arial" w:hAnsi="Arial" w:cs="Arial"/>
              </w:rPr>
              <w:t>íle 1 a 4</w:t>
            </w:r>
            <w:r w:rsidR="001A34FF">
              <w:rPr>
                <w:rFonts w:ascii="Arial" w:hAnsi="Arial" w:cs="Arial"/>
              </w:rPr>
              <w:t xml:space="preserve"> (4.3)</w:t>
            </w:r>
          </w:p>
        </w:tc>
      </w:tr>
      <w:tr w:rsidR="00C26EBA" w:rsidRPr="00C10C54" w14:paraId="707C2A59" w14:textId="77777777" w:rsidTr="00E274B7">
        <w:tc>
          <w:tcPr>
            <w:tcW w:w="5000" w:type="pct"/>
            <w:vAlign w:val="center"/>
          </w:tcPr>
          <w:p w14:paraId="3F95CA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25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2A9896F2" w14:textId="77777777" w:rsidR="00C7029A" w:rsidRPr="00C10C54" w:rsidRDefault="00C7029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1A308A2A" w14:textId="77777777" w:rsidTr="00E274B7">
        <w:tc>
          <w:tcPr>
            <w:tcW w:w="5000" w:type="pct"/>
            <w:vAlign w:val="center"/>
          </w:tcPr>
          <w:p w14:paraId="2D6BC34F" w14:textId="7367A796"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66913">
              <w:rPr>
                <w:rFonts w:ascii="Arial" w:hAnsi="Arial" w:cs="Arial"/>
              </w:rPr>
              <w:t>22</w:t>
            </w:r>
            <w:r w:rsidRPr="00C10C54">
              <w:rPr>
                <w:rFonts w:ascii="Arial" w:hAnsi="Arial" w:cs="Arial"/>
              </w:rPr>
              <w:t>:</w:t>
            </w:r>
            <w:r w:rsidRPr="00C10C54">
              <w:t xml:space="preserve"> </w:t>
            </w:r>
            <w:r w:rsidRPr="00C10C54">
              <w:tab/>
            </w:r>
            <w:r w:rsidRPr="00C10C54">
              <w:rPr>
                <w:rFonts w:ascii="Arial" w:hAnsi="Arial" w:cs="Arial"/>
                <w:b/>
              </w:rPr>
              <w:t>Rozvoj výzkumu v obranném a bezpečnostním výzkumu s možností využití v civilních aplikacích</w:t>
            </w:r>
          </w:p>
        </w:tc>
      </w:tr>
      <w:tr w:rsidR="00C26EBA" w:rsidRPr="00C10C54" w14:paraId="4F99ED7D" w14:textId="77777777" w:rsidTr="00E274B7">
        <w:tc>
          <w:tcPr>
            <w:tcW w:w="5000" w:type="pct"/>
            <w:vAlign w:val="center"/>
          </w:tcPr>
          <w:p w14:paraId="53312647" w14:textId="77777777" w:rsidR="00C26EBA" w:rsidRPr="00C10C54" w:rsidRDefault="00C26EBA" w:rsidP="00E274B7">
            <w:pPr>
              <w:keepNext/>
              <w:spacing w:before="60" w:after="0" w:line="288" w:lineRule="auto"/>
              <w:jc w:val="both"/>
              <w:rPr>
                <w:rFonts w:ascii="Arial" w:hAnsi="Arial" w:cs="Arial"/>
              </w:rPr>
            </w:pPr>
            <w:r w:rsidRPr="00C10C54">
              <w:rPr>
                <w:rFonts w:ascii="Arial" w:hAnsi="Arial" w:cs="Arial"/>
              </w:rPr>
              <w:lastRenderedPageBreak/>
              <w:t>Anotace</w:t>
            </w:r>
          </w:p>
          <w:p w14:paraId="1F96546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Opatření je zaměřené na dvě oblasti. </w:t>
            </w:r>
          </w:p>
          <w:p w14:paraId="6530A86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První část opatření je zajištění průběžné cyklicky se opakující identifikace priorit v oblasti obrany a bezpečnosti. Zajišťování obrany a bezpečnosti patří mezi hlavní úlohy každého státu, které významně ovlivňuje jak rozvoj aplikovaného výzkumu, tak společenské změny. Podstata branně-bezpečnostní problematiky a značná exkluzivita státu (jako jejího garanta) vyžadují specifický přístup ke tvorbě expertních vstupů dotčených politik.</w:t>
            </w:r>
          </w:p>
          <w:p w14:paraId="1173839E" w14:textId="246CC175" w:rsidR="00C26EBA" w:rsidRDefault="00C26EBA" w:rsidP="00E274B7">
            <w:pPr>
              <w:spacing w:before="60" w:after="0" w:line="288" w:lineRule="auto"/>
              <w:jc w:val="both"/>
              <w:rPr>
                <w:ins w:id="437" w:author="Autor"/>
                <w:rFonts w:ascii="Arial" w:hAnsi="Arial" w:cs="Arial"/>
              </w:rPr>
            </w:pPr>
            <w:r w:rsidRPr="00C10C54">
              <w:rPr>
                <w:rFonts w:ascii="Arial" w:hAnsi="Arial" w:cs="Arial"/>
              </w:rPr>
              <w:t>Druhá z nich je zaměřená na vytvoření systému dlouhodobého propojení investic do obrany a bezpečnosti s rozvojem českého průmyslu tak, aby české firmy byly součástí vývoje nejnovějších systémů a měly možnost je za daných podmínek převádět i do civilní sféry, ale také naopak z civilních podniků do oblasti obranného průmyslu. Důraz bude kladen na synergie podporovaných činností s evropskými komunitárními programy (</w:t>
            </w:r>
            <w:proofErr w:type="spellStart"/>
            <w:r w:rsidRPr="00C10C54">
              <w:rPr>
                <w:rFonts w:ascii="Arial" w:hAnsi="Arial" w:cs="Arial"/>
              </w:rPr>
              <w:t>European</w:t>
            </w:r>
            <w:proofErr w:type="spellEnd"/>
            <w:r w:rsidRPr="00C10C54">
              <w:rPr>
                <w:rFonts w:ascii="Arial" w:hAnsi="Arial" w:cs="Arial"/>
              </w:rPr>
              <w:t xml:space="preserve"> </w:t>
            </w:r>
            <w:proofErr w:type="spellStart"/>
            <w:r w:rsidRPr="00C10C54">
              <w:rPr>
                <w:rFonts w:ascii="Arial" w:hAnsi="Arial" w:cs="Arial"/>
              </w:rPr>
              <w:t>Defence</w:t>
            </w:r>
            <w:proofErr w:type="spellEnd"/>
            <w:r w:rsidRPr="00C10C54">
              <w:rPr>
                <w:rFonts w:ascii="Arial" w:hAnsi="Arial" w:cs="Arial"/>
              </w:rPr>
              <w:t xml:space="preserve"> </w:t>
            </w:r>
            <w:proofErr w:type="spellStart"/>
            <w:r w:rsidRPr="00C10C54">
              <w:rPr>
                <w:rFonts w:ascii="Arial" w:hAnsi="Arial" w:cs="Arial"/>
              </w:rPr>
              <w:t>Fund</w:t>
            </w:r>
            <w:proofErr w:type="spellEnd"/>
            <w:r w:rsidRPr="00C10C54">
              <w:rPr>
                <w:rFonts w:ascii="Arial" w:hAnsi="Arial" w:cs="Arial"/>
              </w:rPr>
              <w:t>) a s aktivitami evropské obranné politiky</w:t>
            </w:r>
            <w:ins w:id="438" w:author="Autor">
              <w:r w:rsidR="00B60A1E">
                <w:rPr>
                  <w:rFonts w:ascii="Arial" w:hAnsi="Arial" w:cs="Arial"/>
                </w:rPr>
                <w:t xml:space="preserve"> a aktivitami v rámci vědeckých panelů NATO a </w:t>
              </w:r>
              <w:proofErr w:type="spellStart"/>
              <w:r w:rsidR="00B60A1E">
                <w:rPr>
                  <w:rFonts w:ascii="Arial" w:hAnsi="Arial" w:cs="Arial"/>
                </w:rPr>
                <w:t>European</w:t>
              </w:r>
              <w:proofErr w:type="spellEnd"/>
              <w:r w:rsidR="00B60A1E">
                <w:rPr>
                  <w:rFonts w:ascii="Arial" w:hAnsi="Arial" w:cs="Arial"/>
                </w:rPr>
                <w:t xml:space="preserve"> </w:t>
              </w:r>
              <w:proofErr w:type="spellStart"/>
              <w:r w:rsidR="00B60A1E">
                <w:rPr>
                  <w:rFonts w:ascii="Arial" w:hAnsi="Arial" w:cs="Arial"/>
                </w:rPr>
                <w:t>Defence</w:t>
              </w:r>
              <w:proofErr w:type="spellEnd"/>
              <w:r w:rsidR="00B60A1E">
                <w:rPr>
                  <w:rFonts w:ascii="Arial" w:hAnsi="Arial" w:cs="Arial"/>
                </w:rPr>
                <w:t xml:space="preserve"> </w:t>
              </w:r>
              <w:proofErr w:type="spellStart"/>
              <w:r w:rsidR="00B60A1E">
                <w:rPr>
                  <w:rFonts w:ascii="Arial" w:hAnsi="Arial" w:cs="Arial"/>
                </w:rPr>
                <w:t>Agency</w:t>
              </w:r>
            </w:ins>
            <w:proofErr w:type="spellEnd"/>
            <w:r w:rsidRPr="00C10C54">
              <w:rPr>
                <w:rFonts w:ascii="Arial" w:hAnsi="Arial" w:cs="Arial"/>
              </w:rPr>
              <w:t>, součástí bude podpora kofinancování účasti českých subjektů v projektových konsorciích.</w:t>
            </w:r>
          </w:p>
          <w:p w14:paraId="62F724F6" w14:textId="77777777" w:rsidR="00190C87" w:rsidRDefault="00190C87" w:rsidP="00E274B7">
            <w:pPr>
              <w:spacing w:before="60" w:after="0" w:line="288" w:lineRule="auto"/>
              <w:jc w:val="both"/>
              <w:rPr>
                <w:ins w:id="439" w:author="Autor"/>
                <w:rFonts w:ascii="Arial" w:hAnsi="Arial" w:cs="Arial"/>
              </w:rPr>
            </w:pPr>
            <w:ins w:id="440" w:author="Autor">
              <w:r w:rsidRPr="00190C87">
                <w:rPr>
                  <w:rFonts w:ascii="Arial" w:hAnsi="Arial" w:cs="Arial"/>
                </w:rPr>
                <w:t xml:space="preserve">Těžištěm řízení celé problematiky proto do budoucna budou koncepce v gescích MV a MO, které zpracují vstupy z relevantních politik, trendů v bezpečnostním i technologickém prostředí a na jejich základě navrhnou témata, jejich </w:t>
              </w:r>
              <w:proofErr w:type="spellStart"/>
              <w:r w:rsidRPr="00190C87">
                <w:rPr>
                  <w:rFonts w:ascii="Arial" w:hAnsi="Arial" w:cs="Arial"/>
                </w:rPr>
                <w:t>prioritizaci</w:t>
              </w:r>
              <w:proofErr w:type="spellEnd"/>
              <w:r w:rsidRPr="00190C87">
                <w:rPr>
                  <w:rFonts w:ascii="Arial" w:hAnsi="Arial" w:cs="Arial"/>
                </w:rPr>
                <w:t xml:space="preserve"> a způsob jejich reflexe do jednotlivých programů ve vlastní působnosti, nebo po vzájemné dohodě v působnosti dalších poskytovatelů.</w:t>
              </w:r>
            </w:ins>
          </w:p>
          <w:p w14:paraId="16B8EE48" w14:textId="3E51EFFF" w:rsidR="00EA274F" w:rsidRPr="00C10C54" w:rsidRDefault="00EA274F" w:rsidP="00E274B7">
            <w:pPr>
              <w:spacing w:before="60" w:after="0" w:line="288" w:lineRule="auto"/>
              <w:jc w:val="both"/>
              <w:rPr>
                <w:rFonts w:ascii="Arial" w:hAnsi="Arial" w:cs="Arial"/>
              </w:rPr>
            </w:pPr>
            <w:ins w:id="441" w:author="Autor">
              <w:r>
                <w:rPr>
                  <w:rFonts w:ascii="Arial" w:hAnsi="Arial" w:cs="Arial"/>
                </w:rPr>
                <w:t>K implementaci tohoto opatření se předpokládá i využití fondů EU.</w:t>
              </w:r>
            </w:ins>
          </w:p>
        </w:tc>
      </w:tr>
      <w:tr w:rsidR="00C26EBA" w:rsidRPr="00C10C54" w14:paraId="0299DD24" w14:textId="77777777" w:rsidTr="00E274B7">
        <w:tc>
          <w:tcPr>
            <w:tcW w:w="5000" w:type="pct"/>
            <w:vAlign w:val="center"/>
          </w:tcPr>
          <w:p w14:paraId="5F38AA2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 realizace:</w:t>
            </w:r>
          </w:p>
          <w:p w14:paraId="1BE3860A" w14:textId="77777777" w:rsidR="00C26EBA" w:rsidRPr="00C10C54" w:rsidRDefault="00C26EBA" w:rsidP="00394B27">
            <w:pPr>
              <w:numPr>
                <w:ilvl w:val="0"/>
                <w:numId w:val="50"/>
              </w:numPr>
              <w:spacing w:before="60" w:after="0" w:line="288" w:lineRule="auto"/>
              <w:ind w:left="426" w:hanging="426"/>
              <w:jc w:val="both"/>
              <w:rPr>
                <w:rFonts w:ascii="Arial" w:hAnsi="Arial" w:cs="Arial"/>
              </w:rPr>
            </w:pPr>
            <w:r w:rsidRPr="00C10C54">
              <w:rPr>
                <w:rFonts w:ascii="Arial" w:hAnsi="Arial" w:cs="Arial"/>
              </w:rPr>
              <w:t xml:space="preserve">2021+ – příprava a realizace strategických dokumentů (politik) a implementačních programů </w:t>
            </w:r>
          </w:p>
        </w:tc>
      </w:tr>
      <w:tr w:rsidR="00C26EBA" w:rsidRPr="00C10C54" w14:paraId="27280BA8" w14:textId="77777777" w:rsidTr="00E274B7">
        <w:tc>
          <w:tcPr>
            <w:tcW w:w="5000" w:type="pct"/>
            <w:vAlign w:val="center"/>
          </w:tcPr>
          <w:p w14:paraId="63C567B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MO a MV</w:t>
            </w:r>
          </w:p>
        </w:tc>
      </w:tr>
      <w:tr w:rsidR="00C26EBA" w:rsidRPr="00C10C54" w14:paraId="1F2D3C4D" w14:textId="77777777" w:rsidTr="00E274B7">
        <w:tc>
          <w:tcPr>
            <w:tcW w:w="5000" w:type="pct"/>
            <w:vAlign w:val="center"/>
          </w:tcPr>
          <w:p w14:paraId="4653FD67" w14:textId="60AA9C99"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ÚV ČR - RVV, MPO, TA ČR, MPSV, MZV, MŠMT</w:t>
            </w:r>
            <w:r>
              <w:rPr>
                <w:rFonts w:ascii="Arial" w:hAnsi="Arial" w:cs="Arial"/>
              </w:rPr>
              <w:t>, MD</w:t>
            </w:r>
            <w:ins w:id="442" w:author="Autor">
              <w:r w:rsidR="00C93C09">
                <w:rPr>
                  <w:rFonts w:ascii="Arial" w:hAnsi="Arial" w:cs="Arial"/>
                </w:rPr>
                <w:t>, MŽP</w:t>
              </w:r>
            </w:ins>
          </w:p>
        </w:tc>
      </w:tr>
      <w:tr w:rsidR="00C26EBA" w:rsidRPr="00C10C54" w14:paraId="54E3A006" w14:textId="77777777" w:rsidTr="00E274B7">
        <w:tc>
          <w:tcPr>
            <w:tcW w:w="5000" w:type="pct"/>
            <w:vAlign w:val="center"/>
          </w:tcPr>
          <w:p w14:paraId="256F0E52"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30852A0B" w14:textId="77777777" w:rsidR="00C26EBA" w:rsidRPr="00C10C54" w:rsidRDefault="00C26EBA" w:rsidP="00394B27">
            <w:pPr>
              <w:numPr>
                <w:ilvl w:val="0"/>
                <w:numId w:val="51"/>
              </w:numPr>
              <w:spacing w:before="60" w:after="0" w:line="288" w:lineRule="auto"/>
              <w:jc w:val="both"/>
              <w:rPr>
                <w:rFonts w:ascii="Arial" w:hAnsi="Arial" w:cs="Arial"/>
              </w:rPr>
            </w:pPr>
            <w:r w:rsidRPr="00C10C54">
              <w:rPr>
                <w:rFonts w:ascii="Arial" w:hAnsi="Arial" w:cs="Arial"/>
              </w:rPr>
              <w:t>počet projektů realizujících dlouhodobého propojení investic do obrany a bezpečnosti s rozvojem českého průmyslu</w:t>
            </w:r>
          </w:p>
          <w:p w14:paraId="7FAAC20E" w14:textId="77777777" w:rsidR="00C26EBA" w:rsidRPr="00C10C54" w:rsidRDefault="00C26EBA" w:rsidP="00394B27">
            <w:pPr>
              <w:numPr>
                <w:ilvl w:val="0"/>
                <w:numId w:val="51"/>
              </w:numPr>
              <w:spacing w:before="60" w:after="0" w:line="288" w:lineRule="auto"/>
              <w:jc w:val="both"/>
              <w:rPr>
                <w:rFonts w:ascii="Arial" w:hAnsi="Arial" w:cs="Arial"/>
              </w:rPr>
            </w:pPr>
            <w:r w:rsidRPr="00C10C54">
              <w:rPr>
                <w:rFonts w:ascii="Arial" w:hAnsi="Arial" w:cs="Arial"/>
              </w:rPr>
              <w:t>vyhodnocení dopadů a účinků programu dle kritérií nastavených při jeho schválení</w:t>
            </w:r>
          </w:p>
        </w:tc>
      </w:tr>
      <w:tr w:rsidR="00C26EBA" w:rsidRPr="00C10C54" w14:paraId="113C0543" w14:textId="77777777" w:rsidTr="00E274B7">
        <w:tc>
          <w:tcPr>
            <w:tcW w:w="5000" w:type="pct"/>
            <w:vAlign w:val="center"/>
          </w:tcPr>
          <w:p w14:paraId="3B7EF9A5" w14:textId="42B9A6C0"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5 (5.1)</w:t>
            </w:r>
            <w:ins w:id="443" w:author="Autor">
              <w:r w:rsidR="00190C87">
                <w:rPr>
                  <w:rFonts w:ascii="Arial" w:hAnsi="Arial" w:cs="Arial"/>
                </w:rPr>
                <w:t xml:space="preserve"> a Cíl 4</w:t>
              </w:r>
            </w:ins>
          </w:p>
        </w:tc>
      </w:tr>
      <w:tr w:rsidR="00C26EBA" w:rsidRPr="00C10C54" w14:paraId="66BDA90B" w14:textId="77777777" w:rsidTr="00E274B7">
        <w:tc>
          <w:tcPr>
            <w:tcW w:w="5000" w:type="pct"/>
            <w:vAlign w:val="center"/>
          </w:tcPr>
          <w:p w14:paraId="46A2986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opatření 26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150AEDFB"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5D8CAD8F" w14:textId="77777777" w:rsidTr="00E274B7">
        <w:tc>
          <w:tcPr>
            <w:tcW w:w="5000" w:type="pct"/>
            <w:vAlign w:val="center"/>
          </w:tcPr>
          <w:p w14:paraId="5F5867A2" w14:textId="76EF7293"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66913">
              <w:rPr>
                <w:rFonts w:ascii="Arial" w:hAnsi="Arial" w:cs="Arial"/>
              </w:rPr>
              <w:t>23</w:t>
            </w:r>
            <w:r w:rsidRPr="00C10C54">
              <w:rPr>
                <w:rFonts w:ascii="Arial" w:hAnsi="Arial" w:cs="Arial"/>
              </w:rPr>
              <w:t>:</w:t>
            </w:r>
            <w:r w:rsidRPr="00C10C54">
              <w:t xml:space="preserve"> </w:t>
            </w:r>
            <w:r w:rsidRPr="00C10C54">
              <w:tab/>
            </w:r>
            <w:r w:rsidRPr="00C10C54">
              <w:rPr>
                <w:rFonts w:ascii="Arial" w:hAnsi="Arial" w:cs="Arial"/>
                <w:b/>
              </w:rPr>
              <w:t>Dobudovat funkční systém podpory vzniku, rozvoje a internacionalizace inovativních podniků (start-up, spin-</w:t>
            </w:r>
            <w:proofErr w:type="spellStart"/>
            <w:r w:rsidRPr="00C10C54">
              <w:rPr>
                <w:rFonts w:ascii="Arial" w:hAnsi="Arial" w:cs="Arial"/>
                <w:b/>
              </w:rPr>
              <w:t>off</w:t>
            </w:r>
            <w:proofErr w:type="spellEnd"/>
            <w:r w:rsidRPr="00C10C54">
              <w:rPr>
                <w:rFonts w:ascii="Arial" w:hAnsi="Arial" w:cs="Arial"/>
                <w:b/>
              </w:rPr>
              <w:t>)</w:t>
            </w:r>
          </w:p>
        </w:tc>
      </w:tr>
      <w:tr w:rsidR="00C26EBA" w:rsidRPr="00C10C54" w14:paraId="61377C70" w14:textId="77777777" w:rsidTr="00E274B7">
        <w:tc>
          <w:tcPr>
            <w:tcW w:w="5000" w:type="pct"/>
            <w:vAlign w:val="center"/>
          </w:tcPr>
          <w:p w14:paraId="78EB1C8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6EB1DE6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Cílem je vytvořit komplexní systém podpory vzniku a rozvoje inovativních podniků. Opatření zahrnuje zpřehlednění pravidel </w:t>
            </w:r>
            <w:r>
              <w:rPr>
                <w:rFonts w:ascii="Arial" w:eastAsia="Arial" w:hAnsi="Arial" w:cs="Arial"/>
              </w:rPr>
              <w:t>pro</w:t>
            </w:r>
            <w:r w:rsidRPr="00C10C54">
              <w:rPr>
                <w:rFonts w:ascii="Arial" w:hAnsi="Arial" w:cs="Arial"/>
              </w:rPr>
              <w:t xml:space="preserve"> podporu vzniku nových podniků, zejména technologických start-</w:t>
            </w:r>
            <w:proofErr w:type="spellStart"/>
            <w:r w:rsidRPr="00C10C54">
              <w:rPr>
                <w:rFonts w:ascii="Arial" w:hAnsi="Arial" w:cs="Arial"/>
              </w:rPr>
              <w:t>upů</w:t>
            </w:r>
            <w:proofErr w:type="spellEnd"/>
            <w:r w:rsidRPr="00C10C54">
              <w:rPr>
                <w:rFonts w:ascii="Arial" w:hAnsi="Arial" w:cs="Arial"/>
              </w:rPr>
              <w:t xml:space="preserve"> a spin-</w:t>
            </w:r>
            <w:proofErr w:type="spellStart"/>
            <w:r w:rsidRPr="00C10C54">
              <w:rPr>
                <w:rFonts w:ascii="Arial" w:hAnsi="Arial" w:cs="Arial"/>
              </w:rPr>
              <w:t>offů</w:t>
            </w:r>
            <w:proofErr w:type="spellEnd"/>
            <w:r w:rsidRPr="00C10C54">
              <w:rPr>
                <w:rFonts w:ascii="Arial" w:hAnsi="Arial" w:cs="Arial"/>
              </w:rPr>
              <w:t xml:space="preserve">, zlepšení informovanosti všech </w:t>
            </w:r>
            <w:proofErr w:type="spellStart"/>
            <w:r w:rsidRPr="00C10C54">
              <w:rPr>
                <w:rFonts w:ascii="Arial" w:hAnsi="Arial" w:cs="Arial"/>
              </w:rPr>
              <w:t>stakeholderů</w:t>
            </w:r>
            <w:proofErr w:type="spellEnd"/>
            <w:r w:rsidRPr="00C10C54">
              <w:rPr>
                <w:rFonts w:ascii="Arial" w:hAnsi="Arial" w:cs="Arial"/>
              </w:rPr>
              <w:t>, vedoucí k větší právní jistotě v otázkách souvisejících se zakládáním spin-</w:t>
            </w:r>
            <w:proofErr w:type="spellStart"/>
            <w:r w:rsidRPr="00C10C54">
              <w:rPr>
                <w:rFonts w:ascii="Arial" w:hAnsi="Arial" w:cs="Arial"/>
              </w:rPr>
              <w:t>offů</w:t>
            </w:r>
            <w:proofErr w:type="spellEnd"/>
            <w:r w:rsidRPr="00C10C54">
              <w:rPr>
                <w:rFonts w:ascii="Arial" w:hAnsi="Arial" w:cs="Arial"/>
              </w:rPr>
              <w:t xml:space="preserve">, k zpřehlednění možných podpor a podpůrných opatření a k lepší dostupnosti služeb. Stimulovány budou také domácí podniky (zejména MSP), které dosud nemají vlastní aktivity </w:t>
            </w:r>
            <w:proofErr w:type="spellStart"/>
            <w:r w:rsidRPr="00C10C54">
              <w:rPr>
                <w:rFonts w:ascii="Arial" w:hAnsi="Arial" w:cs="Arial"/>
              </w:rPr>
              <w:t>VaV</w:t>
            </w:r>
            <w:proofErr w:type="spellEnd"/>
            <w:r w:rsidRPr="00C10C54">
              <w:rPr>
                <w:rFonts w:ascii="Arial" w:hAnsi="Arial" w:cs="Arial"/>
              </w:rPr>
              <w:t xml:space="preserve"> ani </w:t>
            </w:r>
            <w:r w:rsidRPr="00C10C54">
              <w:rPr>
                <w:rFonts w:ascii="Arial" w:hAnsi="Arial" w:cs="Arial"/>
              </w:rPr>
              <w:lastRenderedPageBreak/>
              <w:t xml:space="preserve">nespolupracují s výzkumnými organizacemi, k zahájení vlastních aktivit </w:t>
            </w:r>
            <w:proofErr w:type="spellStart"/>
            <w:r w:rsidRPr="00C10C54">
              <w:rPr>
                <w:rFonts w:ascii="Arial" w:hAnsi="Arial" w:cs="Arial"/>
              </w:rPr>
              <w:t>VaV</w:t>
            </w:r>
            <w:proofErr w:type="spellEnd"/>
            <w:r w:rsidRPr="00C10C54">
              <w:rPr>
                <w:rFonts w:ascii="Arial" w:hAnsi="Arial" w:cs="Arial"/>
              </w:rPr>
              <w:t xml:space="preserve"> a jejich dalšímu rozvoji i k realizaci </w:t>
            </w:r>
            <w:proofErr w:type="spellStart"/>
            <w:r w:rsidRPr="00C10C54">
              <w:rPr>
                <w:rFonts w:ascii="Arial" w:hAnsi="Arial" w:cs="Arial"/>
              </w:rPr>
              <w:t>VaV</w:t>
            </w:r>
            <w:proofErr w:type="spellEnd"/>
            <w:r w:rsidRPr="00C10C54">
              <w:rPr>
                <w:rFonts w:ascii="Arial" w:hAnsi="Arial" w:cs="Arial"/>
              </w:rPr>
              <w:t xml:space="preserve"> ve spolupráci s výzkumnými organizacemi. Ke stimulování podniků k zahájení a rozvoji aktivit výzkumu a vývoje je používána podpora registrací a správy průmyslového vlastnictví.</w:t>
            </w:r>
          </w:p>
          <w:p w14:paraId="38AED9C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Součástí opatření je i podpora rozvoje služeb podpůrné inovační infrastruktury, která bude napomáhat při zahájení a počátečním rozvoji podnikání, strategickém řízení, ochraně a využití práv průmyslového vlastnictví, zavádění nových výrobních postupů, transferu technologií a prosazování se na trzích v ČR i v zahraničí. Služby budou rovněž napomáhat zavádění moderních digitálních technologií a zlepšení vnitřních procesů v podnicích, které zefektivní realizaci inovačních aktivit.</w:t>
            </w:r>
          </w:p>
          <w:p w14:paraId="26E5B3E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V rámci realizace opatření dojde k vytvoření metodického dokumentu pro vznik spin-</w:t>
            </w:r>
            <w:proofErr w:type="spellStart"/>
            <w:r w:rsidRPr="00C10C54">
              <w:rPr>
                <w:rFonts w:ascii="Arial" w:hAnsi="Arial" w:cs="Arial"/>
              </w:rPr>
              <w:t>off</w:t>
            </w:r>
            <w:proofErr w:type="spellEnd"/>
            <w:r w:rsidRPr="00C10C54">
              <w:rPr>
                <w:rFonts w:ascii="Arial" w:hAnsi="Arial" w:cs="Arial"/>
              </w:rPr>
              <w:t>, vytvoření jednotného portálu pro komplexní informace o podpoře start-</w:t>
            </w:r>
            <w:proofErr w:type="spellStart"/>
            <w:r w:rsidRPr="00C10C54">
              <w:rPr>
                <w:rFonts w:ascii="Arial" w:hAnsi="Arial" w:cs="Arial"/>
              </w:rPr>
              <w:t>upů</w:t>
            </w:r>
            <w:proofErr w:type="spellEnd"/>
            <w:r w:rsidRPr="00C10C54">
              <w:rPr>
                <w:rFonts w:ascii="Arial" w:hAnsi="Arial" w:cs="Arial"/>
              </w:rPr>
              <w:t>, vytvoření specializovaných inkubátorů pro podporu technologických start-</w:t>
            </w:r>
            <w:proofErr w:type="spellStart"/>
            <w:r w:rsidRPr="00C10C54">
              <w:rPr>
                <w:rFonts w:ascii="Arial" w:hAnsi="Arial" w:cs="Arial"/>
              </w:rPr>
              <w:t>upů</w:t>
            </w:r>
            <w:proofErr w:type="spellEnd"/>
            <w:r w:rsidRPr="00C10C54">
              <w:rPr>
                <w:rFonts w:ascii="Arial" w:hAnsi="Arial" w:cs="Arial"/>
              </w:rPr>
              <w:t xml:space="preserve"> odvětvích (technologických oblastech) klíčových pro konkurenceschopnost ČR</w:t>
            </w:r>
          </w:p>
          <w:p w14:paraId="6870E26D" w14:textId="790EF038" w:rsidR="00C26EBA" w:rsidRDefault="00C26EBA" w:rsidP="00981128">
            <w:pPr>
              <w:spacing w:before="60" w:after="0" w:line="288" w:lineRule="auto"/>
              <w:jc w:val="both"/>
              <w:rPr>
                <w:ins w:id="444" w:author="Autor"/>
                <w:rFonts w:ascii="Arial" w:hAnsi="Arial" w:cs="Arial"/>
              </w:rPr>
            </w:pPr>
            <w:r w:rsidRPr="00C10C54">
              <w:rPr>
                <w:rFonts w:ascii="Arial" w:hAnsi="Arial" w:cs="Arial"/>
              </w:rPr>
              <w:t xml:space="preserve">Tématem opatření je rovněž podpora transferu technologií a znalostí ve výzkumných organizacích a na vysokých školách. </w:t>
            </w:r>
            <w:ins w:id="445" w:author="Autor">
              <w:r w:rsidR="00981128" w:rsidRPr="00981128">
                <w:rPr>
                  <w:rFonts w:ascii="Arial" w:hAnsi="Arial" w:cs="Arial"/>
                </w:rPr>
                <w:t>V této souvislosti</w:t>
              </w:r>
              <w:r w:rsidR="00981128">
                <w:rPr>
                  <w:rFonts w:ascii="Arial" w:hAnsi="Arial" w:cs="Arial"/>
                </w:rPr>
                <w:t xml:space="preserve"> bude posilována role nástrojů </w:t>
              </w:r>
              <w:r w:rsidR="00981128" w:rsidRPr="00981128">
                <w:rPr>
                  <w:rFonts w:ascii="Arial" w:hAnsi="Arial" w:cs="Arial"/>
                </w:rPr>
                <w:t xml:space="preserve">na podporu fáze </w:t>
              </w:r>
              <w:proofErr w:type="spellStart"/>
              <w:r w:rsidR="00981128" w:rsidRPr="00981128">
                <w:rPr>
                  <w:rFonts w:ascii="Arial" w:hAnsi="Arial" w:cs="Arial"/>
                </w:rPr>
                <w:t>proof</w:t>
              </w:r>
              <w:proofErr w:type="spellEnd"/>
              <w:r w:rsidR="00981128" w:rsidRPr="00981128">
                <w:rPr>
                  <w:rFonts w:ascii="Arial" w:hAnsi="Arial" w:cs="Arial"/>
                </w:rPr>
                <w:t xml:space="preserve"> </w:t>
              </w:r>
              <w:proofErr w:type="spellStart"/>
              <w:r w:rsidR="00981128" w:rsidRPr="00981128">
                <w:rPr>
                  <w:rFonts w:ascii="Arial" w:hAnsi="Arial" w:cs="Arial"/>
                </w:rPr>
                <w:t>of</w:t>
              </w:r>
              <w:proofErr w:type="spellEnd"/>
              <w:r w:rsidR="00981128" w:rsidRPr="00981128">
                <w:rPr>
                  <w:rFonts w:ascii="Arial" w:hAnsi="Arial" w:cs="Arial"/>
                </w:rPr>
                <w:t xml:space="preserve"> </w:t>
              </w:r>
              <w:proofErr w:type="spellStart"/>
              <w:r w:rsidR="00981128" w:rsidRPr="00981128">
                <w:rPr>
                  <w:rFonts w:ascii="Arial" w:hAnsi="Arial" w:cs="Arial"/>
                </w:rPr>
                <w:t>concept</w:t>
              </w:r>
              <w:proofErr w:type="spellEnd"/>
              <w:r w:rsidR="00981128" w:rsidRPr="00981128">
                <w:rPr>
                  <w:rFonts w:ascii="Arial" w:hAnsi="Arial" w:cs="Arial"/>
                </w:rPr>
                <w:t xml:space="preserve"> umožňující ověřit komerční potenciál výsledku </w:t>
              </w:r>
              <w:proofErr w:type="spellStart"/>
              <w:r w:rsidR="00981128" w:rsidRPr="00981128">
                <w:rPr>
                  <w:rFonts w:ascii="Arial" w:hAnsi="Arial" w:cs="Arial"/>
                </w:rPr>
                <w:t>VaV</w:t>
              </w:r>
              <w:proofErr w:type="spellEnd"/>
              <w:r w:rsidR="00981128" w:rsidRPr="00981128">
                <w:rPr>
                  <w:rFonts w:ascii="Arial" w:hAnsi="Arial" w:cs="Arial"/>
                </w:rPr>
                <w:t xml:space="preserve"> v praxi. Zároveň </w:t>
              </w:r>
            </w:ins>
            <w:r w:rsidRPr="00C10C54">
              <w:rPr>
                <w:rFonts w:ascii="Arial" w:hAnsi="Arial" w:cs="Arial"/>
              </w:rPr>
              <w:t>ÚPV bude nabízet na svých webových stránkách zdarma prezentovat dostupné výukové pomůcky pro vyučující vytvořené v Evropské patentové organizaci (EPO) a Úřadem pro duševní vlastnictví Evropské unie (EUIPO</w:t>
            </w:r>
            <w:r w:rsidR="00370A30">
              <w:rPr>
                <w:rFonts w:ascii="Arial" w:hAnsi="Arial" w:cs="Arial"/>
              </w:rPr>
              <w:t>), či interaktivní e-</w:t>
            </w:r>
            <w:proofErr w:type="spellStart"/>
            <w:r w:rsidR="00370A30">
              <w:rPr>
                <w:rFonts w:ascii="Arial" w:hAnsi="Arial" w:cs="Arial"/>
              </w:rPr>
              <w:t>learningové</w:t>
            </w:r>
            <w:proofErr w:type="spellEnd"/>
            <w:r w:rsidRPr="00C10C54">
              <w:rPr>
                <w:rFonts w:ascii="Arial" w:hAnsi="Arial" w:cs="Arial"/>
              </w:rPr>
              <w:t xml:space="preserve"> kurzy o základech průmyslových práv. ÚPV bude poskytovat přednášky o duševním</w:t>
            </w:r>
            <w:r w:rsidR="00D66913">
              <w:rPr>
                <w:rFonts w:ascii="Arial" w:hAnsi="Arial" w:cs="Arial"/>
              </w:rPr>
              <w:t>, a zejména průmyslovém,</w:t>
            </w:r>
            <w:r w:rsidRPr="00C10C54">
              <w:rPr>
                <w:rFonts w:ascii="Arial" w:hAnsi="Arial" w:cs="Arial"/>
              </w:rPr>
              <w:t xml:space="preserve"> vlastnictví výzkumným organizacím, transferovým centrům, vysokým školám, inovativním firmám a malým a středním podnikům. Toto opatření přímo vyplývá z Inovační strategie.</w:t>
            </w:r>
          </w:p>
          <w:p w14:paraId="5534AF57" w14:textId="4DAB52CD" w:rsidR="00EA274F" w:rsidRPr="00C10C54" w:rsidRDefault="00EA274F" w:rsidP="00E274B7">
            <w:pPr>
              <w:spacing w:before="60" w:after="0" w:line="288" w:lineRule="auto"/>
              <w:jc w:val="both"/>
              <w:rPr>
                <w:rFonts w:ascii="Arial" w:hAnsi="Arial" w:cs="Arial"/>
              </w:rPr>
            </w:pPr>
            <w:ins w:id="446" w:author="Autor">
              <w:r>
                <w:rPr>
                  <w:rFonts w:ascii="Arial" w:hAnsi="Arial" w:cs="Arial"/>
                </w:rPr>
                <w:t>K implementaci tohoto opatření se předpokládá i využití fondů EU.</w:t>
              </w:r>
            </w:ins>
          </w:p>
        </w:tc>
      </w:tr>
      <w:tr w:rsidR="00C26EBA" w:rsidRPr="00C10C54" w14:paraId="2C213D0F" w14:textId="77777777" w:rsidTr="00E274B7">
        <w:tc>
          <w:tcPr>
            <w:tcW w:w="5000" w:type="pct"/>
            <w:vAlign w:val="center"/>
          </w:tcPr>
          <w:p w14:paraId="28ADBABE"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 realizace:</w:t>
            </w:r>
          </w:p>
          <w:p w14:paraId="2BE1CDA3"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2021+ - realizace jednotlivých částí podpory vzniku, rozvoje a internacionalizace inovativních podniků (start-up, spin-</w:t>
            </w:r>
            <w:proofErr w:type="spellStart"/>
            <w:r w:rsidRPr="00C10C54">
              <w:rPr>
                <w:rFonts w:ascii="Arial" w:hAnsi="Arial" w:cs="Arial"/>
              </w:rPr>
              <w:t>off</w:t>
            </w:r>
            <w:proofErr w:type="spellEnd"/>
            <w:r w:rsidRPr="00C10C54">
              <w:rPr>
                <w:rFonts w:ascii="Arial" w:hAnsi="Arial" w:cs="Arial"/>
              </w:rPr>
              <w:t>)</w:t>
            </w:r>
          </w:p>
          <w:p w14:paraId="109AAC0D"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18C72D4A" w14:textId="77777777" w:rsidR="00C26EBA" w:rsidRPr="00C10C54" w:rsidRDefault="00C26EBA" w:rsidP="00394B27">
            <w:pPr>
              <w:numPr>
                <w:ilvl w:val="0"/>
                <w:numId w:val="52"/>
              </w:numPr>
              <w:spacing w:before="60" w:after="0" w:line="288" w:lineRule="auto"/>
              <w:ind w:left="426" w:hanging="426"/>
              <w:jc w:val="both"/>
              <w:rPr>
                <w:rFonts w:ascii="Arial" w:hAnsi="Arial" w:cs="Arial"/>
              </w:rPr>
            </w:pPr>
            <w:r w:rsidRPr="00C10C54">
              <w:rPr>
                <w:rFonts w:ascii="Arial" w:hAnsi="Arial" w:cs="Arial"/>
              </w:rPr>
              <w:t>2028 - vyhodnocení dopadů a účinků opatření dle stanovených kritérií</w:t>
            </w:r>
          </w:p>
        </w:tc>
      </w:tr>
      <w:tr w:rsidR="00C26EBA" w:rsidRPr="00C10C54" w14:paraId="60F01C9B" w14:textId="77777777" w:rsidTr="00E274B7">
        <w:tc>
          <w:tcPr>
            <w:tcW w:w="5000" w:type="pct"/>
            <w:vAlign w:val="center"/>
          </w:tcPr>
          <w:p w14:paraId="123045BD"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179CC060" w14:textId="77777777" w:rsidTr="00E274B7">
        <w:tc>
          <w:tcPr>
            <w:tcW w:w="5000" w:type="pct"/>
            <w:vAlign w:val="center"/>
          </w:tcPr>
          <w:p w14:paraId="768641F1"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ÚV ČR - RVV, MŠMT, ÚPV, </w:t>
            </w:r>
            <w:proofErr w:type="spellStart"/>
            <w:r w:rsidRPr="00C10C54">
              <w:rPr>
                <w:rFonts w:ascii="Arial" w:hAnsi="Arial" w:cs="Arial"/>
              </w:rPr>
              <w:t>CzechInvest</w:t>
            </w:r>
            <w:proofErr w:type="spellEnd"/>
            <w:r>
              <w:rPr>
                <w:rFonts w:ascii="Arial" w:eastAsia="Arial" w:hAnsi="Arial" w:cs="Arial"/>
              </w:rPr>
              <w:t>, TA ČR</w:t>
            </w:r>
          </w:p>
        </w:tc>
      </w:tr>
      <w:tr w:rsidR="00C26EBA" w:rsidRPr="00C10C54" w14:paraId="628F920D" w14:textId="77777777" w:rsidTr="00E274B7">
        <w:tc>
          <w:tcPr>
            <w:tcW w:w="5000" w:type="pct"/>
            <w:vAlign w:val="center"/>
          </w:tcPr>
          <w:p w14:paraId="738CE6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7F6970F2"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počtu nově podpořených podniků (</w:t>
            </w:r>
            <w:proofErr w:type="spellStart"/>
            <w:r w:rsidRPr="00C10C54">
              <w:rPr>
                <w:rFonts w:ascii="Arial" w:hAnsi="Arial" w:cs="Arial"/>
              </w:rPr>
              <w:t>prvopříjemců</w:t>
            </w:r>
            <w:proofErr w:type="spellEnd"/>
            <w:r w:rsidRPr="00C10C54">
              <w:rPr>
                <w:rFonts w:ascii="Arial" w:hAnsi="Arial" w:cs="Arial"/>
              </w:rPr>
              <w:t>) ve srovnání s předchozím obdobím</w:t>
            </w:r>
          </w:p>
          <w:p w14:paraId="0B1EFC83"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ekonomických ukazatelů podpořených podniků před poskytnutím podpory a po ní</w:t>
            </w:r>
          </w:p>
          <w:p w14:paraId="3EC9E629" w14:textId="77777777" w:rsidR="00C26EBA" w:rsidRPr="00C10C54" w:rsidRDefault="00C26EBA" w:rsidP="00394B27">
            <w:pPr>
              <w:numPr>
                <w:ilvl w:val="0"/>
                <w:numId w:val="53"/>
              </w:numPr>
              <w:spacing w:before="60" w:after="0" w:line="288" w:lineRule="auto"/>
              <w:ind w:left="426" w:hanging="426"/>
              <w:jc w:val="both"/>
              <w:rPr>
                <w:rFonts w:ascii="Arial" w:hAnsi="Arial" w:cs="Arial"/>
              </w:rPr>
            </w:pPr>
            <w:r w:rsidRPr="00C10C54">
              <w:rPr>
                <w:rFonts w:ascii="Arial" w:hAnsi="Arial" w:cs="Arial"/>
              </w:rPr>
              <w:t>změna počtu vzniklých start-up, spin-</w:t>
            </w:r>
            <w:proofErr w:type="spellStart"/>
            <w:r w:rsidRPr="00C10C54">
              <w:rPr>
                <w:rFonts w:ascii="Arial" w:hAnsi="Arial" w:cs="Arial"/>
              </w:rPr>
              <w:t>off</w:t>
            </w:r>
            <w:proofErr w:type="spellEnd"/>
            <w:r w:rsidRPr="00C10C54">
              <w:rPr>
                <w:rFonts w:ascii="Arial" w:hAnsi="Arial" w:cs="Arial"/>
              </w:rPr>
              <w:t xml:space="preserve"> se srovnání s předchozím obdobím a z toho těch, které budou po třech letech ekonomicky aktivní</w:t>
            </w:r>
          </w:p>
        </w:tc>
      </w:tr>
      <w:tr w:rsidR="00C26EBA" w:rsidRPr="00C10C54" w14:paraId="753C36B8" w14:textId="77777777" w:rsidTr="00E274B7">
        <w:tc>
          <w:tcPr>
            <w:tcW w:w="5000" w:type="pct"/>
            <w:vAlign w:val="center"/>
          </w:tcPr>
          <w:p w14:paraId="38E2F0C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5 (5.2)</w:t>
            </w:r>
          </w:p>
        </w:tc>
      </w:tr>
      <w:tr w:rsidR="00C26EBA" w:rsidRPr="00C10C54" w14:paraId="45419375" w14:textId="77777777" w:rsidTr="00E274B7">
        <w:tc>
          <w:tcPr>
            <w:tcW w:w="5000" w:type="pct"/>
            <w:vAlign w:val="center"/>
          </w:tcPr>
          <w:p w14:paraId="220C19A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Návaznost na sloučené opatření 18, 19 a 21 aktualizace NP </w:t>
            </w:r>
            <w:proofErr w:type="spellStart"/>
            <w:r w:rsidRPr="00C10C54">
              <w:rPr>
                <w:rFonts w:ascii="Arial" w:hAnsi="Arial" w:cs="Arial"/>
              </w:rPr>
              <w:t>VaVaI</w:t>
            </w:r>
            <w:proofErr w:type="spellEnd"/>
            <w:r w:rsidRPr="00C10C54">
              <w:rPr>
                <w:rFonts w:ascii="Arial" w:hAnsi="Arial" w:cs="Arial"/>
              </w:rPr>
              <w:t xml:space="preserve"> 2016 – 2020</w:t>
            </w:r>
          </w:p>
        </w:tc>
      </w:tr>
    </w:tbl>
    <w:p w14:paraId="7FC2BD47"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0ACA02A6" w14:textId="77777777" w:rsidTr="00E274B7">
        <w:tc>
          <w:tcPr>
            <w:tcW w:w="5000" w:type="pct"/>
            <w:vAlign w:val="center"/>
          </w:tcPr>
          <w:p w14:paraId="6CE43B76" w14:textId="3904E8DE"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 xml:space="preserve">Opatření </w:t>
            </w:r>
            <w:r w:rsidR="00D27C20">
              <w:rPr>
                <w:rFonts w:ascii="Arial" w:hAnsi="Arial" w:cs="Arial"/>
              </w:rPr>
              <w:t>24</w:t>
            </w:r>
            <w:r w:rsidRPr="00C10C54">
              <w:rPr>
                <w:rFonts w:ascii="Arial" w:hAnsi="Arial" w:cs="Arial"/>
              </w:rPr>
              <w:t>:</w:t>
            </w:r>
            <w:r w:rsidRPr="00C10C54">
              <w:t xml:space="preserve"> </w:t>
            </w:r>
            <w:r w:rsidRPr="00C10C54">
              <w:tab/>
            </w:r>
            <w:r w:rsidRPr="00C10C54">
              <w:rPr>
                <w:rFonts w:ascii="Arial" w:hAnsi="Arial" w:cs="Arial"/>
                <w:b/>
              </w:rPr>
              <w:t>Digitální transformace podniků</w:t>
            </w:r>
          </w:p>
        </w:tc>
      </w:tr>
      <w:tr w:rsidR="00C26EBA" w:rsidRPr="00C10C54" w14:paraId="25FBE76F" w14:textId="77777777" w:rsidTr="00E274B7">
        <w:tc>
          <w:tcPr>
            <w:tcW w:w="5000" w:type="pct"/>
            <w:vAlign w:val="center"/>
          </w:tcPr>
          <w:p w14:paraId="02D459A0"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Anotace</w:t>
            </w:r>
          </w:p>
          <w:p w14:paraId="277EEEE5" w14:textId="35070A2A" w:rsidR="00C26EBA" w:rsidRPr="00C10C54" w:rsidRDefault="00C26EBA" w:rsidP="00E274B7">
            <w:pPr>
              <w:spacing w:before="60" w:after="0" w:line="288" w:lineRule="auto"/>
              <w:jc w:val="both"/>
              <w:rPr>
                <w:rFonts w:ascii="Arial" w:hAnsi="Arial" w:cs="Arial"/>
              </w:rPr>
            </w:pPr>
            <w:r w:rsidRPr="00C10C54">
              <w:rPr>
                <w:rFonts w:ascii="Arial" w:hAnsi="Arial" w:cs="Arial"/>
              </w:rPr>
              <w:t>Podpora projektů zaměřených na zavádění digitalizace a umělé inteligence v podnicích, zejména z kategorie MSP, v rámci inovací výroby, služeb, managementu, dovedností zaměstnanců a dalších souvisejících činností. Tím usnadnit, zrychlit a zintenzivnit digitální transformaci průmyslového prostředí a s tím související výzkum, vývoj a inovace, a to i v mezinárodním měřítku. K zajištění efektivního zavádění digitalizace (a umělé inteligence) do podnikatelského prostředí vybudovat a průběžně podporovat činnost sítě Center pro digitální inovace (</w:t>
            </w:r>
            <w:proofErr w:type="spellStart"/>
            <w:r w:rsidRPr="00C10C54">
              <w:rPr>
                <w:rFonts w:ascii="Arial" w:hAnsi="Arial" w:cs="Arial"/>
              </w:rPr>
              <w:t>DIHs</w:t>
            </w:r>
            <w:proofErr w:type="spellEnd"/>
            <w:r w:rsidRPr="00C10C54">
              <w:rPr>
                <w:rFonts w:ascii="Arial" w:hAnsi="Arial" w:cs="Arial"/>
              </w:rPr>
              <w:t xml:space="preserve">), které budou poskytovat </w:t>
            </w:r>
            <w:del w:id="447" w:author="Autor">
              <w:r w:rsidRPr="00C10C54" w:rsidDel="003C0CF5">
                <w:rPr>
                  <w:rFonts w:ascii="Arial" w:hAnsi="Arial" w:cs="Arial"/>
                </w:rPr>
                <w:delText xml:space="preserve">bezplatné </w:delText>
              </w:r>
            </w:del>
            <w:r w:rsidRPr="00C10C54">
              <w:rPr>
                <w:rFonts w:ascii="Arial" w:hAnsi="Arial" w:cs="Arial"/>
              </w:rPr>
              <w:t>služby podnikatelským subjektům v oblastech:</w:t>
            </w:r>
          </w:p>
          <w:p w14:paraId="4B9FA1A2"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vývoj a testování produktů před finální výrobou a uvedením na trh,</w:t>
            </w:r>
          </w:p>
          <w:p w14:paraId="4608978C"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poskytování služeb a kapacit souvisejících s využíváním disponibilní digitální infrastruktury,</w:t>
            </w:r>
          </w:p>
          <w:p w14:paraId="52AAAB94" w14:textId="77777777" w:rsidR="00C26EBA" w:rsidRPr="00C10C54"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podpora při hledání investic,</w:t>
            </w:r>
          </w:p>
          <w:p w14:paraId="444C5084" w14:textId="77777777" w:rsidR="00C26EBA" w:rsidRDefault="00C26EBA" w:rsidP="00394B27">
            <w:pPr>
              <w:pStyle w:val="Odstavecseseznamem"/>
              <w:numPr>
                <w:ilvl w:val="0"/>
                <w:numId w:val="11"/>
              </w:numPr>
              <w:spacing w:before="60" w:after="0" w:line="288" w:lineRule="auto"/>
              <w:ind w:left="714" w:hanging="357"/>
              <w:jc w:val="both"/>
              <w:rPr>
                <w:rFonts w:ascii="Arial" w:hAnsi="Arial" w:cs="Arial"/>
              </w:rPr>
            </w:pPr>
            <w:r w:rsidRPr="00C10C54">
              <w:rPr>
                <w:rFonts w:ascii="Arial" w:hAnsi="Arial" w:cs="Arial"/>
              </w:rPr>
              <w:t>vzdělávání a rozvoj dovedností.</w:t>
            </w:r>
          </w:p>
          <w:p w14:paraId="78851ECF" w14:textId="0B023FCC" w:rsidR="00EA274F" w:rsidRPr="00EA274F" w:rsidRDefault="00EA274F" w:rsidP="00EA274F">
            <w:pPr>
              <w:spacing w:before="60" w:after="0" w:line="288" w:lineRule="auto"/>
              <w:jc w:val="both"/>
              <w:rPr>
                <w:rFonts w:ascii="Arial" w:hAnsi="Arial" w:cs="Arial"/>
              </w:rPr>
            </w:pPr>
            <w:ins w:id="448" w:author="Autor">
              <w:r>
                <w:rPr>
                  <w:rFonts w:ascii="Arial" w:hAnsi="Arial" w:cs="Arial"/>
                </w:rPr>
                <w:t>K implementaci tohoto opatření se předpokládá i využití fondů EU.</w:t>
              </w:r>
            </w:ins>
          </w:p>
        </w:tc>
      </w:tr>
      <w:tr w:rsidR="00C26EBA" w:rsidRPr="00C10C54" w14:paraId="3F8F3C01" w14:textId="77777777" w:rsidTr="00E274B7">
        <w:tc>
          <w:tcPr>
            <w:tcW w:w="5000" w:type="pct"/>
            <w:vAlign w:val="center"/>
          </w:tcPr>
          <w:p w14:paraId="4BEA4718"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Termíny realizace:</w:t>
            </w:r>
          </w:p>
          <w:p w14:paraId="75B63F47"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2021+ - realizace jednotlivých částí podpory vzniku, rozvoje a internacionalizace inovativních podniků (start-up, spin-</w:t>
            </w:r>
            <w:proofErr w:type="spellStart"/>
            <w:r w:rsidRPr="00C10C54">
              <w:rPr>
                <w:rFonts w:ascii="Arial" w:hAnsi="Arial" w:cs="Arial"/>
              </w:rPr>
              <w:t>off</w:t>
            </w:r>
            <w:proofErr w:type="spellEnd"/>
            <w:r w:rsidRPr="00C10C54">
              <w:rPr>
                <w:rFonts w:ascii="Arial" w:hAnsi="Arial" w:cs="Arial"/>
              </w:rPr>
              <w:t>)</w:t>
            </w:r>
          </w:p>
          <w:p w14:paraId="6BA685A5"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6E61F8B5" w14:textId="77777777" w:rsidR="00C26EBA" w:rsidRPr="00C10C54" w:rsidRDefault="00C26EBA" w:rsidP="00394B27">
            <w:pPr>
              <w:numPr>
                <w:ilvl w:val="0"/>
                <w:numId w:val="54"/>
              </w:numPr>
              <w:spacing w:before="60" w:after="0" w:line="288" w:lineRule="auto"/>
              <w:ind w:left="426" w:hanging="426"/>
              <w:jc w:val="both"/>
              <w:rPr>
                <w:rFonts w:ascii="Arial" w:hAnsi="Arial" w:cs="Arial"/>
              </w:rPr>
            </w:pPr>
            <w:r w:rsidRPr="00C10C54">
              <w:rPr>
                <w:rFonts w:ascii="Arial" w:hAnsi="Arial" w:cs="Arial"/>
              </w:rPr>
              <w:t>2028 - vyhodnocení dopadů a účinků opatření dle stanovených kritérií</w:t>
            </w:r>
          </w:p>
        </w:tc>
      </w:tr>
      <w:tr w:rsidR="00C26EBA" w:rsidRPr="00C10C54" w14:paraId="453F9334" w14:textId="77777777" w:rsidTr="00E274B7">
        <w:tc>
          <w:tcPr>
            <w:tcW w:w="5000" w:type="pct"/>
            <w:vAlign w:val="center"/>
          </w:tcPr>
          <w:p w14:paraId="74FDBCC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7E1E4ED8" w14:textId="77777777" w:rsidTr="00E274B7">
        <w:tc>
          <w:tcPr>
            <w:tcW w:w="5000" w:type="pct"/>
            <w:vAlign w:val="center"/>
          </w:tcPr>
          <w:p w14:paraId="32FF103A"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proofErr w:type="spellStart"/>
            <w:r w:rsidRPr="00C10C54">
              <w:rPr>
                <w:rFonts w:ascii="Arial" w:hAnsi="Arial" w:cs="Arial"/>
              </w:rPr>
              <w:t>CzechInvest</w:t>
            </w:r>
            <w:proofErr w:type="spellEnd"/>
            <w:r w:rsidRPr="00C10C54" w:rsidDel="00ED760B">
              <w:rPr>
                <w:rFonts w:ascii="Arial" w:hAnsi="Arial" w:cs="Arial"/>
              </w:rPr>
              <w:t xml:space="preserve"> </w:t>
            </w:r>
          </w:p>
        </w:tc>
      </w:tr>
      <w:tr w:rsidR="00C26EBA" w:rsidRPr="00C10C54" w14:paraId="7026E32C" w14:textId="77777777" w:rsidTr="00E274B7">
        <w:tc>
          <w:tcPr>
            <w:tcW w:w="5000" w:type="pct"/>
            <w:vAlign w:val="center"/>
          </w:tcPr>
          <w:p w14:paraId="6BC3A32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4B565A7E" w14:textId="6926558A" w:rsidR="00C26EBA" w:rsidRPr="00C10C54" w:rsidRDefault="00E47A06" w:rsidP="00394B27">
            <w:pPr>
              <w:numPr>
                <w:ilvl w:val="0"/>
                <w:numId w:val="55"/>
              </w:numPr>
              <w:spacing w:before="60" w:after="0" w:line="288" w:lineRule="auto"/>
              <w:ind w:left="426" w:hanging="426"/>
              <w:jc w:val="both"/>
              <w:rPr>
                <w:rFonts w:ascii="Arial" w:hAnsi="Arial" w:cs="Arial"/>
              </w:rPr>
            </w:pPr>
            <w:ins w:id="449" w:author="Autor">
              <w:r>
                <w:rPr>
                  <w:rFonts w:ascii="Arial" w:hAnsi="Arial" w:cs="Arial"/>
                </w:rPr>
                <w:t>počet</w:t>
              </w:r>
            </w:ins>
            <w:del w:id="450" w:author="Autor">
              <w:r w:rsidR="00C26EBA" w:rsidRPr="00C10C54" w:rsidDel="00E47A06">
                <w:rPr>
                  <w:rFonts w:ascii="Arial" w:hAnsi="Arial" w:cs="Arial"/>
                </w:rPr>
                <w:delText>nárůst počtu</w:delText>
              </w:r>
            </w:del>
            <w:r w:rsidR="00C26EBA" w:rsidRPr="00C10C54">
              <w:rPr>
                <w:rFonts w:ascii="Arial" w:hAnsi="Arial" w:cs="Arial"/>
              </w:rPr>
              <w:t xml:space="preserve"> projektů s prvky digitalizace a umělé inteligence v národních programech</w:t>
            </w:r>
          </w:p>
          <w:p w14:paraId="4ADA7973" w14:textId="6C170BE9" w:rsidR="00C26EBA" w:rsidRPr="00C10C54" w:rsidRDefault="00E47A06" w:rsidP="00394B27">
            <w:pPr>
              <w:numPr>
                <w:ilvl w:val="0"/>
                <w:numId w:val="55"/>
              </w:numPr>
              <w:spacing w:before="60" w:after="0" w:line="288" w:lineRule="auto"/>
              <w:ind w:left="426" w:hanging="426"/>
              <w:jc w:val="both"/>
              <w:rPr>
                <w:rFonts w:ascii="Arial" w:hAnsi="Arial" w:cs="Arial"/>
              </w:rPr>
            </w:pPr>
            <w:ins w:id="451" w:author="Autor">
              <w:r>
                <w:rPr>
                  <w:rFonts w:ascii="Arial" w:hAnsi="Arial" w:cs="Arial"/>
                </w:rPr>
                <w:t>počet</w:t>
              </w:r>
            </w:ins>
            <w:del w:id="452" w:author="Autor">
              <w:r w:rsidR="00C26EBA" w:rsidRPr="00C10C54" w:rsidDel="00E47A06">
                <w:rPr>
                  <w:rFonts w:ascii="Arial" w:hAnsi="Arial" w:cs="Arial"/>
                </w:rPr>
                <w:delText>nárůst počtu</w:delText>
              </w:r>
            </w:del>
            <w:r w:rsidR="00C26EBA" w:rsidRPr="00C10C54">
              <w:rPr>
                <w:rFonts w:ascii="Arial" w:hAnsi="Arial" w:cs="Arial"/>
              </w:rPr>
              <w:t xml:space="preserve"> projektů s prvky digitalizace a umělé inteligence s účastí tuzemských podnikatelských subjektů v mezinárodních programech</w:t>
            </w:r>
          </w:p>
          <w:p w14:paraId="3A721D46"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 xml:space="preserve">počet plně funkčních </w:t>
            </w:r>
            <w:proofErr w:type="spellStart"/>
            <w:r w:rsidRPr="00C10C54">
              <w:rPr>
                <w:rFonts w:ascii="Arial" w:hAnsi="Arial" w:cs="Arial"/>
              </w:rPr>
              <w:t>DIHs</w:t>
            </w:r>
            <w:proofErr w:type="spellEnd"/>
          </w:p>
          <w:p w14:paraId="46D9E0DE" w14:textId="77777777" w:rsidR="00C26EBA" w:rsidRPr="00C10C54" w:rsidRDefault="00C26EBA" w:rsidP="00394B27">
            <w:pPr>
              <w:numPr>
                <w:ilvl w:val="0"/>
                <w:numId w:val="55"/>
              </w:numPr>
              <w:spacing w:before="60" w:after="0" w:line="288" w:lineRule="auto"/>
              <w:ind w:left="426" w:hanging="426"/>
              <w:jc w:val="both"/>
              <w:rPr>
                <w:rFonts w:ascii="Arial" w:hAnsi="Arial" w:cs="Arial"/>
              </w:rPr>
            </w:pPr>
            <w:r w:rsidRPr="00C10C54">
              <w:rPr>
                <w:rFonts w:ascii="Arial" w:hAnsi="Arial" w:cs="Arial"/>
              </w:rPr>
              <w:t xml:space="preserve">zvýšení hodnoty služeb celkem poskytnutých </w:t>
            </w:r>
            <w:proofErr w:type="spellStart"/>
            <w:r w:rsidRPr="00C10C54">
              <w:rPr>
                <w:rFonts w:ascii="Arial" w:hAnsi="Arial" w:cs="Arial"/>
              </w:rPr>
              <w:t>DIHs</w:t>
            </w:r>
            <w:proofErr w:type="spellEnd"/>
            <w:r w:rsidRPr="00C10C54">
              <w:rPr>
                <w:rFonts w:ascii="Arial" w:hAnsi="Arial" w:cs="Arial"/>
              </w:rPr>
              <w:t xml:space="preserve"> tuzemským i zahraničním podnikatelským subjektům za rok</w:t>
            </w:r>
          </w:p>
          <w:p w14:paraId="2F9487B4" w14:textId="2251F7FC" w:rsidR="00C26EBA" w:rsidRPr="00C10C54" w:rsidRDefault="00E47A06" w:rsidP="00394B27">
            <w:pPr>
              <w:numPr>
                <w:ilvl w:val="0"/>
                <w:numId w:val="55"/>
              </w:numPr>
              <w:spacing w:before="60" w:after="0" w:line="288" w:lineRule="auto"/>
              <w:ind w:left="426" w:hanging="426"/>
              <w:jc w:val="both"/>
              <w:rPr>
                <w:rFonts w:ascii="Arial" w:hAnsi="Arial" w:cs="Arial"/>
              </w:rPr>
            </w:pPr>
            <w:ins w:id="453" w:author="Autor">
              <w:r>
                <w:rPr>
                  <w:rFonts w:ascii="Arial" w:hAnsi="Arial" w:cs="Arial"/>
                </w:rPr>
                <w:t>počet</w:t>
              </w:r>
            </w:ins>
            <w:del w:id="454" w:author="Autor">
              <w:r w:rsidR="00C26EBA" w:rsidRPr="00C10C54" w:rsidDel="00E47A06">
                <w:rPr>
                  <w:rFonts w:ascii="Arial" w:hAnsi="Arial" w:cs="Arial"/>
                </w:rPr>
                <w:delText>nárůst počtu</w:delText>
              </w:r>
            </w:del>
            <w:r w:rsidR="00C26EBA" w:rsidRPr="00C10C54">
              <w:rPr>
                <w:rFonts w:ascii="Arial" w:hAnsi="Arial" w:cs="Arial"/>
              </w:rPr>
              <w:t xml:space="preserve"> nově vyškolených zaměstn</w:t>
            </w:r>
            <w:r w:rsidR="000E6358">
              <w:rPr>
                <w:rFonts w:ascii="Arial" w:hAnsi="Arial" w:cs="Arial"/>
              </w:rPr>
              <w:t>anců v digitálních dovednostech</w:t>
            </w:r>
          </w:p>
        </w:tc>
      </w:tr>
      <w:tr w:rsidR="00C26EBA" w:rsidRPr="00C10C54" w14:paraId="7996E4FB" w14:textId="77777777" w:rsidTr="00E274B7">
        <w:tc>
          <w:tcPr>
            <w:tcW w:w="5000" w:type="pct"/>
            <w:vAlign w:val="center"/>
          </w:tcPr>
          <w:p w14:paraId="1EE6069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5 (5.5)</w:t>
            </w:r>
          </w:p>
        </w:tc>
      </w:tr>
      <w:tr w:rsidR="00C26EBA" w:rsidRPr="00C10C54" w14:paraId="75D1005E" w14:textId="77777777" w:rsidTr="00E274B7">
        <w:tc>
          <w:tcPr>
            <w:tcW w:w="5000" w:type="pct"/>
            <w:vAlign w:val="center"/>
          </w:tcPr>
          <w:p w14:paraId="2CDB582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E080531"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7CDD9264" w14:textId="77777777" w:rsidTr="00E274B7">
        <w:tc>
          <w:tcPr>
            <w:tcW w:w="5000" w:type="pct"/>
            <w:vAlign w:val="center"/>
          </w:tcPr>
          <w:p w14:paraId="44BC0A22" w14:textId="50F20A03" w:rsidR="00C26EBA" w:rsidRPr="00C10C54" w:rsidRDefault="00C26EBA" w:rsidP="00E274B7">
            <w:pPr>
              <w:spacing w:before="60" w:after="0" w:line="288" w:lineRule="auto"/>
              <w:ind w:left="1418" w:hanging="1418"/>
              <w:jc w:val="both"/>
              <w:rPr>
                <w:rFonts w:ascii="Arial" w:hAnsi="Arial" w:cs="Arial"/>
              </w:rPr>
            </w:pPr>
            <w:r w:rsidRPr="00C10C54">
              <w:rPr>
                <w:rFonts w:ascii="Arial" w:hAnsi="Arial" w:cs="Arial"/>
              </w:rPr>
              <w:t>Opatření 2</w:t>
            </w:r>
            <w:r w:rsidR="00D27C20">
              <w:rPr>
                <w:rFonts w:ascii="Arial" w:hAnsi="Arial" w:cs="Arial"/>
              </w:rPr>
              <w:t>5</w:t>
            </w:r>
            <w:r w:rsidRPr="00C10C54">
              <w:rPr>
                <w:rFonts w:ascii="Arial" w:hAnsi="Arial" w:cs="Arial"/>
              </w:rPr>
              <w:t>:</w:t>
            </w:r>
            <w:r w:rsidRPr="00C10C54">
              <w:t xml:space="preserve"> </w:t>
            </w:r>
            <w:r w:rsidRPr="00C10C54">
              <w:tab/>
            </w:r>
            <w:r w:rsidRPr="00C10C54">
              <w:rPr>
                <w:rFonts w:ascii="Arial" w:hAnsi="Arial" w:cs="Arial"/>
                <w:b/>
              </w:rPr>
              <w:t>Komplexní podpora rozvoje a využití umělé inteligence (AI)</w:t>
            </w:r>
          </w:p>
        </w:tc>
      </w:tr>
      <w:tr w:rsidR="00C26EBA" w:rsidRPr="00C10C54" w14:paraId="2BF2A4A1" w14:textId="77777777" w:rsidTr="00E274B7">
        <w:tc>
          <w:tcPr>
            <w:tcW w:w="5000" w:type="pct"/>
            <w:vAlign w:val="center"/>
          </w:tcPr>
          <w:p w14:paraId="5B45F093"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252B271F" w14:textId="0D755440"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EK stanovila rozvoj Umělé inteligence (AI) jako jednu z hlavních priorit pro období 2021 – 2027. Hlavním nástrojem k naplnění této priority je vybudování sítí Evropských center excelence v AI. Ambicí ČR je vznik a rozvoj Evropského centra excelence v AI na bázi konsorcia akademických výzkumných pracovišť </w:t>
            </w:r>
            <w:del w:id="455" w:author="Autor">
              <w:r w:rsidRPr="00C10C54" w:rsidDel="006926B6">
                <w:rPr>
                  <w:rFonts w:ascii="Arial" w:hAnsi="Arial" w:cs="Arial"/>
                </w:rPr>
                <w:delText xml:space="preserve">se sídlem v Praze </w:delText>
              </w:r>
            </w:del>
            <w:r w:rsidRPr="00C10C54">
              <w:rPr>
                <w:rFonts w:ascii="Arial" w:hAnsi="Arial" w:cs="Arial"/>
              </w:rPr>
              <w:t>a jeho plná integrace a spolupráce s partnerskými evropskými i dalšími výzkumnými pracovišti.</w:t>
            </w:r>
          </w:p>
          <w:p w14:paraId="70563C70" w14:textId="77777777" w:rsidR="00C26EBA" w:rsidRDefault="00C26EBA" w:rsidP="00E274B7">
            <w:pPr>
              <w:spacing w:before="60" w:after="0" w:line="288" w:lineRule="auto"/>
              <w:jc w:val="both"/>
              <w:rPr>
                <w:ins w:id="456" w:author="Autor"/>
                <w:rFonts w:ascii="Arial" w:hAnsi="Arial" w:cs="Arial"/>
              </w:rPr>
            </w:pPr>
            <w:del w:id="457" w:author="Autor">
              <w:r w:rsidRPr="00C10C54" w:rsidDel="00BD2C6C">
                <w:rPr>
                  <w:rFonts w:ascii="Arial" w:hAnsi="Arial" w:cs="Arial"/>
                </w:rPr>
                <w:lastRenderedPageBreak/>
                <w:delText xml:space="preserve">V ČR bylo jako základní priorita v tomto kontextu definováno téma „umělá inteligence pro bezpečnou společnost“. Podle EK čeká podnikatelské subjekty v blízké budoucnosti zásadní změny jejich struktury, organizace výroby, využití zaměstnanců i kompletní proměna odběratelsko-dodavatelských řetězců. </w:delText>
              </w:r>
            </w:del>
            <w:ins w:id="458" w:author="Autor">
              <w:r w:rsidR="00BD2C6C" w:rsidRPr="00BD2C6C">
                <w:rPr>
                  <w:rFonts w:ascii="Arial" w:hAnsi="Arial" w:cs="Arial"/>
                </w:rPr>
                <w:t>Hlavním cílem ČR v oblasti umělé inteligence je zvýšení přidané hodnoty inovativních procesů a služeb v důsledku využívání technologií AI. Hlavní prioritou NAIS je podpora podnikatelů, zejména z kategorie malých a středních, při zvládnutí technologických a ekonomických výzev a příležitostí digitální ekonomiky a Průmyslu 4.0. Národním tématem NAIS je efektivní využití umělé inteligence pro bezpečnější společnost.</w:t>
              </w:r>
              <w:r w:rsidR="00BD2C6C">
                <w:rPr>
                  <w:rFonts w:ascii="Arial" w:hAnsi="Arial" w:cs="Arial"/>
                </w:rPr>
                <w:t xml:space="preserve"> </w:t>
              </w:r>
            </w:ins>
            <w:r w:rsidRPr="00C10C54">
              <w:rPr>
                <w:rFonts w:ascii="Arial" w:hAnsi="Arial" w:cs="Arial"/>
              </w:rPr>
              <w:t>Umělá inteligence by měla být klíčovým prvkem k jejich úspěšnému zvládnutí. Klíčovou roli při zvládnutí nadcházejících změn sehraje efektivní přenos poznatků špičkového výzkumu do průmyslové praxe, kam také bude směřována podpora z relevantních programových a jiných nástrojů.</w:t>
            </w:r>
          </w:p>
          <w:p w14:paraId="0388A370" w14:textId="375991E5" w:rsidR="00EA274F" w:rsidRPr="00C10C54" w:rsidRDefault="00EA274F" w:rsidP="00E274B7">
            <w:pPr>
              <w:spacing w:before="60" w:after="0" w:line="288" w:lineRule="auto"/>
              <w:jc w:val="both"/>
              <w:rPr>
                <w:rFonts w:ascii="Arial" w:hAnsi="Arial" w:cs="Arial"/>
              </w:rPr>
            </w:pPr>
            <w:ins w:id="459" w:author="Autor">
              <w:r>
                <w:rPr>
                  <w:rFonts w:ascii="Arial" w:hAnsi="Arial" w:cs="Arial"/>
                </w:rPr>
                <w:t>K implementaci tohoto opatření se předpokládá i využití fondů EU.</w:t>
              </w:r>
            </w:ins>
          </w:p>
        </w:tc>
      </w:tr>
      <w:tr w:rsidR="00C26EBA" w:rsidRPr="00C10C54" w14:paraId="5BB1B6DA" w14:textId="77777777" w:rsidTr="00E274B7">
        <w:tc>
          <w:tcPr>
            <w:tcW w:w="5000" w:type="pct"/>
            <w:vAlign w:val="center"/>
          </w:tcPr>
          <w:p w14:paraId="16A27D06"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Termíny realizace:</w:t>
            </w:r>
          </w:p>
          <w:p w14:paraId="72A2FC0F"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t>2021+ - realizace jednotlivých částí opatření</w:t>
            </w:r>
          </w:p>
          <w:p w14:paraId="71ACC415"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t>2025 – průběžná kontrola plnění opatření dle stanovených kritérií</w:t>
            </w:r>
          </w:p>
          <w:p w14:paraId="0BEB448E" w14:textId="77777777" w:rsidR="00C26EBA" w:rsidRPr="00C10C54" w:rsidRDefault="00C26EBA" w:rsidP="00394B27">
            <w:pPr>
              <w:numPr>
                <w:ilvl w:val="0"/>
                <w:numId w:val="56"/>
              </w:numPr>
              <w:spacing w:before="60" w:after="0" w:line="288" w:lineRule="auto"/>
              <w:ind w:left="426" w:hanging="426"/>
              <w:jc w:val="both"/>
              <w:rPr>
                <w:rFonts w:ascii="Arial" w:hAnsi="Arial" w:cs="Arial"/>
              </w:rPr>
            </w:pPr>
            <w:r w:rsidRPr="00C10C54">
              <w:rPr>
                <w:rFonts w:ascii="Arial" w:hAnsi="Arial" w:cs="Arial"/>
              </w:rPr>
              <w:t>2028 - vyhodnocení dopadů a účinků opatření dle stanovených kritérií</w:t>
            </w:r>
          </w:p>
        </w:tc>
      </w:tr>
      <w:tr w:rsidR="00C26EBA" w:rsidRPr="00C10C54" w14:paraId="3C20D511" w14:textId="77777777" w:rsidTr="00E274B7">
        <w:tc>
          <w:tcPr>
            <w:tcW w:w="5000" w:type="pct"/>
            <w:vAlign w:val="center"/>
          </w:tcPr>
          <w:p w14:paraId="4BC0BD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MPO</w:t>
            </w:r>
          </w:p>
        </w:tc>
      </w:tr>
      <w:tr w:rsidR="00C26EBA" w:rsidRPr="00C10C54" w14:paraId="152B2924" w14:textId="77777777" w:rsidTr="00E274B7">
        <w:tc>
          <w:tcPr>
            <w:tcW w:w="5000" w:type="pct"/>
            <w:vAlign w:val="center"/>
          </w:tcPr>
          <w:p w14:paraId="529ABC00" w14:textId="77777777" w:rsidR="00C26EBA" w:rsidRPr="00C10C54" w:rsidRDefault="00C26EBA" w:rsidP="00E274B7">
            <w:pPr>
              <w:spacing w:before="60" w:after="0" w:line="288" w:lineRule="auto"/>
              <w:jc w:val="both"/>
              <w:rPr>
                <w:rFonts w:ascii="Arial" w:hAnsi="Arial" w:cs="Arial"/>
              </w:rPr>
            </w:pPr>
            <w:proofErr w:type="spellStart"/>
            <w:r w:rsidRPr="00C10C54">
              <w:rPr>
                <w:rFonts w:ascii="Arial" w:hAnsi="Arial" w:cs="Arial"/>
              </w:rPr>
              <w:t>Spolugesce</w:t>
            </w:r>
            <w:proofErr w:type="spellEnd"/>
            <w:r w:rsidRPr="00C10C54">
              <w:rPr>
                <w:rFonts w:ascii="Arial" w:hAnsi="Arial" w:cs="Arial"/>
              </w:rPr>
              <w:t xml:space="preserve">: </w:t>
            </w:r>
            <w:r>
              <w:rPr>
                <w:rFonts w:ascii="Arial" w:eastAsia="Arial" w:hAnsi="Arial" w:cs="Arial"/>
              </w:rPr>
              <w:t>poskytovatelé podpory výzkumu, vývoje a inovací</w:t>
            </w:r>
          </w:p>
        </w:tc>
      </w:tr>
      <w:tr w:rsidR="00C26EBA" w:rsidRPr="00C10C54" w14:paraId="66CD60EE" w14:textId="77777777" w:rsidTr="00E274B7">
        <w:tc>
          <w:tcPr>
            <w:tcW w:w="5000" w:type="pct"/>
            <w:vAlign w:val="center"/>
          </w:tcPr>
          <w:p w14:paraId="33D5F517"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Indikátory:</w:t>
            </w:r>
          </w:p>
          <w:p w14:paraId="322830DF" w14:textId="296E11C7" w:rsidR="00C26EBA" w:rsidRPr="00C10C54" w:rsidRDefault="00E47A06" w:rsidP="00394B27">
            <w:pPr>
              <w:numPr>
                <w:ilvl w:val="0"/>
                <w:numId w:val="61"/>
              </w:numPr>
              <w:spacing w:before="60" w:after="0" w:line="288" w:lineRule="auto"/>
              <w:jc w:val="both"/>
              <w:rPr>
                <w:rFonts w:ascii="Arial" w:hAnsi="Arial" w:cs="Arial"/>
              </w:rPr>
            </w:pPr>
            <w:ins w:id="460" w:author="Autor">
              <w:r>
                <w:rPr>
                  <w:rFonts w:ascii="Arial" w:hAnsi="Arial" w:cs="Arial"/>
                </w:rPr>
                <w:t>počet</w:t>
              </w:r>
            </w:ins>
            <w:del w:id="461" w:author="Autor">
              <w:r w:rsidR="00C26EBA" w:rsidRPr="00C10C54" w:rsidDel="00E47A06">
                <w:rPr>
                  <w:rFonts w:ascii="Arial" w:hAnsi="Arial" w:cs="Arial"/>
                </w:rPr>
                <w:delText>nárůst počtu</w:delText>
              </w:r>
            </w:del>
            <w:r w:rsidR="00C26EBA" w:rsidRPr="00C10C54">
              <w:rPr>
                <w:rFonts w:ascii="Arial" w:hAnsi="Arial" w:cs="Arial"/>
              </w:rPr>
              <w:t xml:space="preserve"> podniků využívajících AI technologie</w:t>
            </w:r>
          </w:p>
          <w:p w14:paraId="4AE7B9B9" w14:textId="5E9D6322" w:rsidR="00C26EBA" w:rsidRPr="00C10C54" w:rsidRDefault="00E47A06" w:rsidP="00394B27">
            <w:pPr>
              <w:numPr>
                <w:ilvl w:val="0"/>
                <w:numId w:val="61"/>
              </w:numPr>
              <w:spacing w:before="60" w:after="0" w:line="288" w:lineRule="auto"/>
              <w:jc w:val="both"/>
              <w:rPr>
                <w:rFonts w:ascii="Arial" w:hAnsi="Arial" w:cs="Arial"/>
              </w:rPr>
            </w:pPr>
            <w:ins w:id="462" w:author="Autor">
              <w:r>
                <w:rPr>
                  <w:rFonts w:ascii="Arial" w:hAnsi="Arial" w:cs="Arial"/>
                </w:rPr>
                <w:t>počet</w:t>
              </w:r>
            </w:ins>
            <w:del w:id="463" w:author="Autor">
              <w:r w:rsidR="00C26EBA" w:rsidRPr="00C10C54" w:rsidDel="00E47A06">
                <w:rPr>
                  <w:rFonts w:ascii="Arial" w:hAnsi="Arial" w:cs="Arial"/>
                </w:rPr>
                <w:delText>nárůst počtu</w:delText>
              </w:r>
            </w:del>
            <w:r w:rsidR="00C26EBA">
              <w:rPr>
                <w:rFonts w:ascii="Arial" w:hAnsi="Arial" w:cs="Arial"/>
              </w:rPr>
              <w:t xml:space="preserve"> </w:t>
            </w:r>
            <w:r w:rsidR="00C26EBA" w:rsidRPr="00C10C54">
              <w:rPr>
                <w:rFonts w:ascii="Arial" w:hAnsi="Arial" w:cs="Arial"/>
              </w:rPr>
              <w:t>zaměstnanců zabývajících se ve firmách AI technologiemi</w:t>
            </w:r>
          </w:p>
          <w:p w14:paraId="36CCB876" w14:textId="51F9EC5C" w:rsidR="00C26EBA" w:rsidRPr="00C10C54" w:rsidRDefault="00E47A06" w:rsidP="00394B27">
            <w:pPr>
              <w:numPr>
                <w:ilvl w:val="0"/>
                <w:numId w:val="61"/>
              </w:numPr>
              <w:spacing w:before="60" w:after="0" w:line="288" w:lineRule="auto"/>
              <w:jc w:val="both"/>
              <w:rPr>
                <w:rFonts w:ascii="Arial" w:hAnsi="Arial" w:cs="Arial"/>
              </w:rPr>
            </w:pPr>
            <w:ins w:id="464" w:author="Autor">
              <w:r>
                <w:rPr>
                  <w:rFonts w:ascii="Arial" w:hAnsi="Arial" w:cs="Arial"/>
                </w:rPr>
                <w:t>počet</w:t>
              </w:r>
            </w:ins>
            <w:del w:id="465" w:author="Autor">
              <w:r w:rsidR="00C26EBA" w:rsidRPr="00C10C54" w:rsidDel="00E47A06">
                <w:rPr>
                  <w:rFonts w:ascii="Arial" w:hAnsi="Arial" w:cs="Arial"/>
                </w:rPr>
                <w:delText>nárůst počtu</w:delText>
              </w:r>
            </w:del>
            <w:r w:rsidR="00C26EBA" w:rsidRPr="00C10C54">
              <w:rPr>
                <w:rFonts w:ascii="Arial" w:hAnsi="Arial" w:cs="Arial"/>
              </w:rPr>
              <w:t xml:space="preserve"> projektů přenášejících výsledky špičkového AI výzkumu do průmyslové praxe</w:t>
            </w:r>
          </w:p>
        </w:tc>
      </w:tr>
      <w:tr w:rsidR="00C26EBA" w:rsidRPr="00C10C54" w14:paraId="285959A9" w14:textId="77777777" w:rsidTr="00E274B7">
        <w:tc>
          <w:tcPr>
            <w:tcW w:w="5000" w:type="pct"/>
            <w:vAlign w:val="center"/>
          </w:tcPr>
          <w:p w14:paraId="700C7109"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 xml:space="preserve">Vazba na strategické cíle NP </w:t>
            </w:r>
            <w:proofErr w:type="spellStart"/>
            <w:r w:rsidRPr="00C10C54">
              <w:rPr>
                <w:rFonts w:ascii="Arial" w:hAnsi="Arial" w:cs="Arial"/>
              </w:rPr>
              <w:t>VaVaI</w:t>
            </w:r>
            <w:proofErr w:type="spellEnd"/>
            <w:r w:rsidRPr="00C10C54">
              <w:rPr>
                <w:rFonts w:ascii="Arial" w:hAnsi="Arial" w:cs="Arial"/>
              </w:rPr>
              <w:t xml:space="preserve"> 2021+: Cíl 5 (5.6)</w:t>
            </w:r>
          </w:p>
        </w:tc>
      </w:tr>
      <w:tr w:rsidR="00C26EBA" w:rsidRPr="00C10C54" w14:paraId="2CEB9B93" w14:textId="77777777" w:rsidTr="00E274B7">
        <w:tc>
          <w:tcPr>
            <w:tcW w:w="5000" w:type="pct"/>
            <w:vAlign w:val="center"/>
          </w:tcPr>
          <w:p w14:paraId="06D177BF"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Nové opatření</w:t>
            </w:r>
          </w:p>
        </w:tc>
      </w:tr>
    </w:tbl>
    <w:p w14:paraId="65BC314A" w14:textId="77777777" w:rsidR="00C26EBA" w:rsidRPr="00C10C54" w:rsidRDefault="00C26EBA" w:rsidP="00C26EBA">
      <w:pPr>
        <w:pStyle w:val="textodstavec"/>
        <w:spacing w:before="60" w:after="0" w:line="288"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C26EBA" w:rsidRPr="00C10C54" w14:paraId="624FFE05" w14:textId="77777777" w:rsidTr="00E274B7">
        <w:tc>
          <w:tcPr>
            <w:tcW w:w="5000" w:type="pct"/>
            <w:vAlign w:val="center"/>
          </w:tcPr>
          <w:p w14:paraId="7FBBCA62" w14:textId="23662460" w:rsidR="00C26EBA" w:rsidRPr="00EF66FA" w:rsidRDefault="00C26EBA" w:rsidP="006C331A">
            <w:pPr>
              <w:spacing w:before="60" w:after="0" w:line="288" w:lineRule="auto"/>
              <w:ind w:left="1418" w:hanging="1418"/>
              <w:jc w:val="both"/>
              <w:rPr>
                <w:rFonts w:ascii="Arial" w:hAnsi="Arial" w:cs="Arial"/>
                <w:b/>
              </w:rPr>
            </w:pPr>
            <w:r w:rsidRPr="00C10C54">
              <w:rPr>
                <w:rFonts w:ascii="Arial" w:hAnsi="Arial" w:cs="Arial"/>
              </w:rPr>
              <w:t>Opatření 2</w:t>
            </w:r>
            <w:r w:rsidR="00D27C20">
              <w:rPr>
                <w:rFonts w:ascii="Arial" w:hAnsi="Arial" w:cs="Arial"/>
              </w:rPr>
              <w:t>6</w:t>
            </w:r>
            <w:r w:rsidRPr="00C10C54">
              <w:rPr>
                <w:rFonts w:ascii="Arial" w:hAnsi="Arial" w:cs="Arial"/>
              </w:rPr>
              <w:t>:</w:t>
            </w:r>
            <w:r w:rsidRPr="00C10C54">
              <w:t xml:space="preserve"> </w:t>
            </w:r>
            <w:r w:rsidRPr="00C10C54">
              <w:tab/>
            </w:r>
            <w:r>
              <w:rPr>
                <w:rFonts w:ascii="Arial" w:hAnsi="Arial" w:cs="Arial"/>
                <w:b/>
              </w:rPr>
              <w:t>Podpora vytvoření inovačního systému ve veřejné správě</w:t>
            </w:r>
            <w:r w:rsidR="00B76E2E">
              <w:rPr>
                <w:rFonts w:ascii="Arial" w:hAnsi="Arial" w:cs="Arial"/>
                <w:b/>
              </w:rPr>
              <w:t xml:space="preserve"> </w:t>
            </w:r>
          </w:p>
        </w:tc>
      </w:tr>
      <w:tr w:rsidR="00C26EBA" w:rsidRPr="00C10C54" w14:paraId="2C0438FC" w14:textId="77777777" w:rsidTr="00E274B7">
        <w:tc>
          <w:tcPr>
            <w:tcW w:w="5000" w:type="pct"/>
            <w:vAlign w:val="center"/>
          </w:tcPr>
          <w:p w14:paraId="31D0FFBA"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Anotace</w:t>
            </w:r>
          </w:p>
          <w:p w14:paraId="39EF4A5A" w14:textId="77777777" w:rsidR="00C26EBA" w:rsidRPr="00C10C54" w:rsidRDefault="00C26EBA" w:rsidP="00E274B7">
            <w:pPr>
              <w:spacing w:before="60" w:after="0" w:line="288" w:lineRule="auto"/>
              <w:jc w:val="both"/>
              <w:rPr>
                <w:rFonts w:ascii="Arial" w:hAnsi="Arial" w:cs="Arial"/>
              </w:rPr>
            </w:pPr>
            <w:r w:rsidRPr="0054005F">
              <w:rPr>
                <w:rFonts w:ascii="Arial" w:hAnsi="Arial" w:cs="Arial"/>
              </w:rPr>
              <w:t xml:space="preserve">Opatření si dává za cíl </w:t>
            </w:r>
            <w:r>
              <w:rPr>
                <w:rFonts w:ascii="Arial" w:hAnsi="Arial" w:cs="Arial"/>
              </w:rPr>
              <w:t xml:space="preserve">prostřednictvím systémového přístupu stimulovat a rozvíjet inovační kulturu v české veřejné správě. Za účelem zastřešení systémových opatření vznikne na Ministerstvu vnitra inovační laboratoř, jejíž aktivity budou cíleny zejména na podporu a rozvoj inovačního myšlení, kapacit a </w:t>
            </w:r>
            <w:proofErr w:type="spellStart"/>
            <w:r>
              <w:rPr>
                <w:rFonts w:ascii="Arial" w:hAnsi="Arial" w:cs="Arial"/>
              </w:rPr>
              <w:t>leadershipu</w:t>
            </w:r>
            <w:proofErr w:type="spellEnd"/>
            <w:r>
              <w:rPr>
                <w:rFonts w:ascii="Arial" w:hAnsi="Arial" w:cs="Arial"/>
              </w:rPr>
              <w:t xml:space="preserve">, a to prostřednictvím vzdělávacích programů a workshopů pro úředníky i jejich představené. Laboratoř bude rovněž sloužit jako metodické centrum a prostor pro vyvíjení a testování inovativních řešení. Na základě analýzy zahraniční dobré praxe a navazující analýzy stávajícího inovačního systému české veřejné správy budou formulována konkrétní doporučení pro orgány ústřední státní správy i územní samosprávy, která budou za spolupráce těchto organizací a inovační laboratoře implementována. Za účelem zvýšení motivace bude nově ukotvena Cena za inovaci ve veřejné správě, prostřednictvím které budou oceňována v rámci ČR průlomová inovativní řešení, stejně jako systémový přístup k inovacím. Systémová podpora inovací ve veřejné správě je ukotvena také v koncepci Klientsky orientovaná veřejná správa 2030 a jejím </w:t>
            </w:r>
            <w:r>
              <w:rPr>
                <w:rFonts w:ascii="Arial" w:hAnsi="Arial" w:cs="Arial"/>
              </w:rPr>
              <w:lastRenderedPageBreak/>
              <w:t>prováděcím Akčním plánu na léta 2021-2023.</w:t>
            </w:r>
          </w:p>
        </w:tc>
      </w:tr>
      <w:tr w:rsidR="00C26EBA" w:rsidRPr="00C10C54" w14:paraId="0A75FC1D" w14:textId="77777777" w:rsidTr="00E274B7">
        <w:tc>
          <w:tcPr>
            <w:tcW w:w="5000" w:type="pct"/>
            <w:vAlign w:val="center"/>
          </w:tcPr>
          <w:p w14:paraId="390AF0AB"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lastRenderedPageBreak/>
              <w:t>Termíny realizace:</w:t>
            </w:r>
          </w:p>
          <w:p w14:paraId="73BF90C8" w14:textId="77777777" w:rsidR="00C26EBA" w:rsidRDefault="00C26EBA" w:rsidP="00394B27">
            <w:pPr>
              <w:numPr>
                <w:ilvl w:val="0"/>
                <w:numId w:val="57"/>
              </w:numPr>
              <w:spacing w:before="60" w:after="0" w:line="288" w:lineRule="auto"/>
              <w:ind w:left="426" w:hanging="426"/>
              <w:jc w:val="both"/>
              <w:rPr>
                <w:rFonts w:ascii="Arial" w:hAnsi="Arial" w:cs="Arial"/>
              </w:rPr>
            </w:pPr>
            <w:r w:rsidRPr="00C10C54">
              <w:rPr>
                <w:rFonts w:ascii="Arial" w:hAnsi="Arial" w:cs="Arial"/>
              </w:rPr>
              <w:t>202</w:t>
            </w:r>
            <w:r>
              <w:rPr>
                <w:rFonts w:ascii="Arial" w:hAnsi="Arial" w:cs="Arial"/>
              </w:rPr>
              <w:t>0</w:t>
            </w:r>
            <w:r w:rsidRPr="00C10C54">
              <w:rPr>
                <w:rFonts w:ascii="Arial" w:hAnsi="Arial" w:cs="Arial"/>
              </w:rPr>
              <w:t xml:space="preserve"> - </w:t>
            </w:r>
            <w:r>
              <w:rPr>
                <w:rFonts w:ascii="Arial" w:hAnsi="Arial" w:cs="Arial"/>
              </w:rPr>
              <w:t>Analýza zahraniční dobré praxe v oblasti inovací ve veřejné správě</w:t>
            </w:r>
          </w:p>
          <w:p w14:paraId="17223F7F"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Analýza inovačního systému české veřejné správy</w:t>
            </w:r>
          </w:p>
          <w:p w14:paraId="17EAA1E9" w14:textId="77777777" w:rsidR="00C26EBA" w:rsidRDefault="00C26EBA" w:rsidP="00394B27">
            <w:pPr>
              <w:numPr>
                <w:ilvl w:val="0"/>
                <w:numId w:val="57"/>
              </w:numPr>
              <w:spacing w:before="60" w:after="0" w:line="288" w:lineRule="auto"/>
              <w:ind w:left="426" w:hanging="426"/>
              <w:jc w:val="both"/>
              <w:rPr>
                <w:rFonts w:ascii="Arial" w:hAnsi="Arial" w:cs="Arial"/>
              </w:rPr>
            </w:pPr>
            <w:r w:rsidRPr="00591F53">
              <w:rPr>
                <w:rFonts w:ascii="Arial" w:hAnsi="Arial" w:cs="Arial"/>
              </w:rPr>
              <w:t xml:space="preserve">2021 – vznik </w:t>
            </w:r>
            <w:r>
              <w:rPr>
                <w:rFonts w:ascii="Arial" w:hAnsi="Arial" w:cs="Arial"/>
              </w:rPr>
              <w:t>inovační laboratoře</w:t>
            </w:r>
          </w:p>
          <w:p w14:paraId="1F523905" w14:textId="77777777" w:rsidR="00C26EBA"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realizace doporučení vzešlých z analýz za spolupráce inovační laboratoře s orgány státní správy a samosprávy</w:t>
            </w:r>
          </w:p>
          <w:p w14:paraId="30623255"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Pr>
                <w:rFonts w:ascii="Arial" w:hAnsi="Arial" w:cs="Arial"/>
              </w:rPr>
              <w:t>2021 - první ročník nově ukotvené Ceny za inovaci ve veřejné správě</w:t>
            </w:r>
          </w:p>
          <w:p w14:paraId="4231C597" w14:textId="77777777" w:rsidR="00C26EBA" w:rsidRPr="00C10C54" w:rsidRDefault="00C26EBA" w:rsidP="00394B27">
            <w:pPr>
              <w:numPr>
                <w:ilvl w:val="0"/>
                <w:numId w:val="57"/>
              </w:numPr>
              <w:spacing w:before="60" w:after="0" w:line="288" w:lineRule="auto"/>
              <w:ind w:left="426" w:hanging="426"/>
              <w:jc w:val="both"/>
              <w:rPr>
                <w:rFonts w:ascii="Arial" w:hAnsi="Arial" w:cs="Arial"/>
              </w:rPr>
            </w:pPr>
            <w:r w:rsidRPr="00C10C54">
              <w:rPr>
                <w:rFonts w:ascii="Arial" w:hAnsi="Arial" w:cs="Arial"/>
              </w:rPr>
              <w:t>202</w:t>
            </w:r>
            <w:r>
              <w:rPr>
                <w:rFonts w:ascii="Arial" w:hAnsi="Arial" w:cs="Arial"/>
              </w:rPr>
              <w:t>5</w:t>
            </w:r>
            <w:r w:rsidRPr="00C10C54">
              <w:rPr>
                <w:rFonts w:ascii="Arial" w:hAnsi="Arial" w:cs="Arial"/>
              </w:rPr>
              <w:t xml:space="preserve"> - vyhodnocení dopadů a účinků opatření dle stanovených </w:t>
            </w:r>
            <w:r>
              <w:rPr>
                <w:rFonts w:ascii="Arial" w:hAnsi="Arial" w:cs="Arial"/>
              </w:rPr>
              <w:t>indikátorů</w:t>
            </w:r>
          </w:p>
        </w:tc>
      </w:tr>
      <w:tr w:rsidR="00C26EBA" w:rsidRPr="00C10C54" w14:paraId="4DBE1C60" w14:textId="77777777" w:rsidTr="00E274B7">
        <w:tc>
          <w:tcPr>
            <w:tcW w:w="5000" w:type="pct"/>
            <w:vAlign w:val="center"/>
          </w:tcPr>
          <w:p w14:paraId="6B55983C"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Gesce: MV</w:t>
            </w:r>
          </w:p>
        </w:tc>
      </w:tr>
      <w:tr w:rsidR="00C26EBA" w:rsidRPr="00C10C54" w14:paraId="45FC5C23" w14:textId="77777777" w:rsidTr="00E274B7">
        <w:tc>
          <w:tcPr>
            <w:tcW w:w="5000" w:type="pct"/>
            <w:vAlign w:val="center"/>
          </w:tcPr>
          <w:p w14:paraId="11535BFB" w14:textId="071A677E" w:rsidR="00C26EBA" w:rsidRPr="00C10C54" w:rsidRDefault="00C26EBA" w:rsidP="00E274B7">
            <w:pPr>
              <w:spacing w:before="60" w:after="0" w:line="288" w:lineRule="auto"/>
              <w:jc w:val="both"/>
              <w:rPr>
                <w:rFonts w:ascii="Arial" w:hAnsi="Arial" w:cs="Arial"/>
              </w:rPr>
            </w:pPr>
            <w:proofErr w:type="spellStart"/>
            <w:r>
              <w:rPr>
                <w:rFonts w:ascii="Arial" w:hAnsi="Arial" w:cs="Arial"/>
              </w:rPr>
              <w:t>Spolugesce</w:t>
            </w:r>
            <w:proofErr w:type="spellEnd"/>
            <w:r>
              <w:rPr>
                <w:rFonts w:ascii="Arial" w:hAnsi="Arial" w:cs="Arial"/>
              </w:rPr>
              <w:t xml:space="preserve">: </w:t>
            </w:r>
            <w:ins w:id="466" w:author="Autor">
              <w:r w:rsidR="00C93C09">
                <w:rPr>
                  <w:rFonts w:ascii="Arial" w:hAnsi="Arial" w:cs="Arial"/>
                </w:rPr>
                <w:t>MMR</w:t>
              </w:r>
            </w:ins>
            <w:del w:id="467" w:author="Autor">
              <w:r w:rsidDel="00C93C09">
                <w:rPr>
                  <w:rFonts w:ascii="Arial" w:hAnsi="Arial" w:cs="Arial"/>
                </w:rPr>
                <w:delText>-</w:delText>
              </w:r>
            </w:del>
          </w:p>
        </w:tc>
      </w:tr>
      <w:tr w:rsidR="00C26EBA" w:rsidRPr="00C10C54" w14:paraId="37F99C12" w14:textId="77777777" w:rsidTr="00E274B7">
        <w:tc>
          <w:tcPr>
            <w:tcW w:w="5000" w:type="pct"/>
            <w:vAlign w:val="center"/>
          </w:tcPr>
          <w:p w14:paraId="7D678E24" w14:textId="77777777" w:rsidR="00C26EBA" w:rsidRPr="00C10C54" w:rsidRDefault="00C26EBA" w:rsidP="00E274B7">
            <w:pPr>
              <w:spacing w:before="60" w:after="0" w:line="288" w:lineRule="auto"/>
              <w:jc w:val="both"/>
              <w:rPr>
                <w:rFonts w:ascii="Arial" w:hAnsi="Arial" w:cs="Arial"/>
              </w:rPr>
            </w:pPr>
            <w:r w:rsidRPr="00C10C54">
              <w:rPr>
                <w:rFonts w:ascii="Arial" w:hAnsi="Arial" w:cs="Arial"/>
              </w:rPr>
              <w:t>Indikátor</w:t>
            </w:r>
            <w:r>
              <w:rPr>
                <w:rFonts w:ascii="Arial" w:hAnsi="Arial" w:cs="Arial"/>
              </w:rPr>
              <w:t>y</w:t>
            </w:r>
            <w:r w:rsidRPr="00C10C54">
              <w:rPr>
                <w:rFonts w:ascii="Arial" w:hAnsi="Arial" w:cs="Arial"/>
              </w:rPr>
              <w:t xml:space="preserve">: </w:t>
            </w:r>
          </w:p>
          <w:p w14:paraId="08C4FCB5" w14:textId="77777777" w:rsidR="00C26EBA" w:rsidRDefault="00C26EBA" w:rsidP="00394B27">
            <w:pPr>
              <w:numPr>
                <w:ilvl w:val="0"/>
                <w:numId w:val="58"/>
              </w:numPr>
              <w:spacing w:before="60" w:after="0" w:line="288" w:lineRule="auto"/>
              <w:ind w:left="284" w:hanging="284"/>
              <w:jc w:val="both"/>
              <w:rPr>
                <w:rFonts w:ascii="Arial" w:hAnsi="Arial" w:cs="Arial"/>
              </w:rPr>
            </w:pPr>
            <w:r>
              <w:rPr>
                <w:rFonts w:ascii="Arial" w:hAnsi="Arial" w:cs="Arial"/>
              </w:rPr>
              <w:t>počet zrealizovaných doporučení k systémovému uchopení inovací ve veřejné správě</w:t>
            </w:r>
          </w:p>
          <w:p w14:paraId="081F6886" w14:textId="77777777" w:rsidR="00C26EBA" w:rsidRPr="00C10C54" w:rsidRDefault="00C26EBA" w:rsidP="00394B27">
            <w:pPr>
              <w:numPr>
                <w:ilvl w:val="0"/>
                <w:numId w:val="58"/>
              </w:numPr>
              <w:spacing w:before="60" w:after="0" w:line="288" w:lineRule="auto"/>
              <w:ind w:left="284" w:hanging="284"/>
              <w:jc w:val="both"/>
              <w:rPr>
                <w:rFonts w:ascii="Arial" w:hAnsi="Arial" w:cs="Arial"/>
              </w:rPr>
            </w:pPr>
            <w:r>
              <w:rPr>
                <w:rFonts w:ascii="Arial" w:hAnsi="Arial" w:cs="Arial"/>
              </w:rPr>
              <w:t>počet vzniklých inovativních řešení ve veřejné správě</w:t>
            </w:r>
          </w:p>
        </w:tc>
      </w:tr>
      <w:tr w:rsidR="00C26EBA" w:rsidRPr="00C10C54" w14:paraId="5BC808E5" w14:textId="77777777" w:rsidTr="00E274B7">
        <w:tc>
          <w:tcPr>
            <w:tcW w:w="5000" w:type="pct"/>
            <w:vAlign w:val="center"/>
          </w:tcPr>
          <w:p w14:paraId="7DE52BA3" w14:textId="77777777" w:rsidR="00C26EBA" w:rsidRPr="00C10C54" w:rsidRDefault="00C26EBA" w:rsidP="00E274B7">
            <w:pPr>
              <w:pStyle w:val="clodrka"/>
              <w:rPr>
                <w:b w:val="0"/>
              </w:rPr>
            </w:pPr>
            <w:r w:rsidRPr="00C10C54">
              <w:rPr>
                <w:b w:val="0"/>
              </w:rPr>
              <w:t xml:space="preserve">Vazba na strategické cíle NP </w:t>
            </w:r>
            <w:proofErr w:type="spellStart"/>
            <w:r w:rsidRPr="00C10C54">
              <w:rPr>
                <w:b w:val="0"/>
              </w:rPr>
              <w:t>VaVaI</w:t>
            </w:r>
            <w:proofErr w:type="spellEnd"/>
            <w:r w:rsidRPr="00C10C54">
              <w:rPr>
                <w:b w:val="0"/>
              </w:rPr>
              <w:t xml:space="preserve"> 2021+: Cíl</w:t>
            </w:r>
            <w:r w:rsidR="0079135F">
              <w:rPr>
                <w:b w:val="0"/>
              </w:rPr>
              <w:t xml:space="preserve"> 5 (5.7</w:t>
            </w:r>
            <w:r>
              <w:rPr>
                <w:b w:val="0"/>
              </w:rPr>
              <w:t>)</w:t>
            </w:r>
          </w:p>
        </w:tc>
      </w:tr>
      <w:tr w:rsidR="00C26EBA" w:rsidRPr="00594614" w14:paraId="32F8DB07" w14:textId="77777777" w:rsidTr="00E274B7">
        <w:tc>
          <w:tcPr>
            <w:tcW w:w="5000" w:type="pct"/>
            <w:vAlign w:val="center"/>
          </w:tcPr>
          <w:p w14:paraId="240A1CA0" w14:textId="77777777" w:rsidR="00C26EBA" w:rsidRPr="00594614" w:rsidRDefault="00C26EBA" w:rsidP="00E274B7">
            <w:pPr>
              <w:spacing w:before="60" w:after="0" w:line="288" w:lineRule="auto"/>
              <w:jc w:val="both"/>
              <w:rPr>
                <w:rFonts w:ascii="Arial" w:hAnsi="Arial" w:cs="Arial"/>
              </w:rPr>
            </w:pPr>
            <w:r w:rsidRPr="00C10C54">
              <w:rPr>
                <w:rFonts w:ascii="Arial" w:hAnsi="Arial" w:cs="Arial"/>
              </w:rPr>
              <w:t>Nové opatření</w:t>
            </w:r>
            <w:r w:rsidRPr="00594614">
              <w:rPr>
                <w:rFonts w:ascii="Arial" w:hAnsi="Arial" w:cs="Arial"/>
              </w:rPr>
              <w:t xml:space="preserve"> </w:t>
            </w:r>
          </w:p>
        </w:tc>
      </w:tr>
    </w:tbl>
    <w:p w14:paraId="0FF7582A" w14:textId="77777777" w:rsidR="00C26EBA" w:rsidRDefault="00C26EBA" w:rsidP="00C26EBA">
      <w:pPr>
        <w:spacing w:before="60" w:after="0" w:line="288" w:lineRule="auto"/>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D20AB0" w:rsidRPr="0050064C" w14:paraId="666E6F66" w14:textId="77777777" w:rsidTr="00E248CB">
        <w:tc>
          <w:tcPr>
            <w:tcW w:w="5000" w:type="pct"/>
            <w:vAlign w:val="center"/>
          </w:tcPr>
          <w:p w14:paraId="48830BF4" w14:textId="3106259A" w:rsidR="00D20AB0" w:rsidRPr="0050064C" w:rsidRDefault="00D20AB0" w:rsidP="00E248CB">
            <w:pPr>
              <w:spacing w:before="60" w:after="0" w:line="288" w:lineRule="auto"/>
              <w:ind w:left="1305" w:hanging="1305"/>
              <w:jc w:val="both"/>
              <w:rPr>
                <w:rFonts w:ascii="Arial" w:hAnsi="Arial" w:cs="Arial"/>
                <w:bCs/>
              </w:rPr>
            </w:pPr>
            <w:r w:rsidRPr="0050064C">
              <w:rPr>
                <w:rFonts w:ascii="Arial" w:hAnsi="Arial" w:cs="Arial"/>
              </w:rPr>
              <w:t>Opatření 27:</w:t>
            </w:r>
            <w:r w:rsidRPr="0050064C">
              <w:t xml:space="preserve"> </w:t>
            </w:r>
            <w:r w:rsidRPr="0050064C">
              <w:tab/>
            </w:r>
            <w:r w:rsidRPr="00D20AB0">
              <w:rPr>
                <w:rFonts w:ascii="Arial" w:hAnsi="Arial" w:cs="Arial"/>
              </w:rPr>
              <w:t xml:space="preserve">Redefinice Národních priorit orientovaného výzkumu, experimentálního vývoje a inovací </w:t>
            </w:r>
            <w:r w:rsidR="00C86E0E">
              <w:rPr>
                <w:rFonts w:ascii="Arial" w:hAnsi="Arial" w:cs="Arial"/>
              </w:rPr>
              <w:t xml:space="preserve">(NPOV) </w:t>
            </w:r>
            <w:ins w:id="468" w:author="Autor">
              <w:r w:rsidR="009B18C9">
                <w:rPr>
                  <w:rFonts w:ascii="Arial" w:hAnsi="Arial" w:cs="Arial"/>
                </w:rPr>
                <w:t>s cílem zvýšení odolnosti</w:t>
              </w:r>
              <w:r w:rsidR="009B18C9" w:rsidRPr="009B18C9">
                <w:rPr>
                  <w:rFonts w:ascii="Arial" w:hAnsi="Arial" w:cs="Arial"/>
                </w:rPr>
                <w:t xml:space="preserve"> české společnosti </w:t>
              </w:r>
            </w:ins>
            <w:r w:rsidRPr="00D20AB0">
              <w:rPr>
                <w:rFonts w:ascii="Arial" w:hAnsi="Arial" w:cs="Arial"/>
                <w:bCs/>
              </w:rPr>
              <w:t>– podpora specifických výzkumných programů relevantních pro oblasti definovaných hrozeb s celospolečenským dopadem</w:t>
            </w:r>
            <w:r w:rsidRPr="0050064C">
              <w:rPr>
                <w:rFonts w:ascii="Arial" w:hAnsi="Arial" w:cs="Arial"/>
                <w:bCs/>
              </w:rPr>
              <w:t xml:space="preserve"> </w:t>
            </w:r>
          </w:p>
        </w:tc>
      </w:tr>
      <w:tr w:rsidR="00D20AB0" w:rsidRPr="0050064C" w14:paraId="6DE2266B" w14:textId="77777777" w:rsidTr="00E248CB">
        <w:tc>
          <w:tcPr>
            <w:tcW w:w="5000" w:type="pct"/>
            <w:vAlign w:val="center"/>
          </w:tcPr>
          <w:p w14:paraId="35B47B24" w14:textId="77777777" w:rsidR="00D20AB0" w:rsidRPr="0050064C" w:rsidRDefault="00D20AB0" w:rsidP="00E248CB">
            <w:pPr>
              <w:spacing w:before="60" w:after="0" w:line="288" w:lineRule="auto"/>
              <w:jc w:val="both"/>
              <w:rPr>
                <w:rFonts w:ascii="Arial" w:hAnsi="Arial" w:cs="Arial"/>
              </w:rPr>
            </w:pPr>
            <w:r w:rsidRPr="0050064C">
              <w:rPr>
                <w:rFonts w:ascii="Arial" w:hAnsi="Arial" w:cs="Arial"/>
              </w:rPr>
              <w:t>Anotace</w:t>
            </w:r>
          </w:p>
          <w:p w14:paraId="67E4DACF" w14:textId="235321AF" w:rsidR="00D20AB0" w:rsidRPr="0050064C" w:rsidRDefault="00D20AB0" w:rsidP="00E248CB">
            <w:pPr>
              <w:spacing w:before="60" w:after="0" w:line="288" w:lineRule="auto"/>
              <w:jc w:val="both"/>
              <w:rPr>
                <w:rFonts w:ascii="Arial" w:hAnsi="Arial" w:cs="Arial"/>
              </w:rPr>
            </w:pPr>
            <w:r w:rsidRPr="0050064C">
              <w:rPr>
                <w:rFonts w:ascii="Arial" w:hAnsi="Arial" w:cs="Arial"/>
              </w:rPr>
              <w:t>Rizika a hrozby globální povahy 21. století je možné rozčlenit do řady typů, z nichž každý vyžaduje specifický způsob monitorování, analýzy i návrhu řešení. Jde zejména o ohrožení spojená se zdravím populace, environmentálními změnami, rozvojem technologií, demografickým vývojem, globálními ekonomickými otřes</w:t>
            </w:r>
            <w:r w:rsidR="008517E0">
              <w:rPr>
                <w:rFonts w:ascii="Arial" w:hAnsi="Arial" w:cs="Arial"/>
              </w:rPr>
              <w:t>y, procesy migrace, válečnými a </w:t>
            </w:r>
            <w:r w:rsidRPr="0050064C">
              <w:rPr>
                <w:rFonts w:ascii="Arial" w:hAnsi="Arial" w:cs="Arial"/>
              </w:rPr>
              <w:t>politickými krizemi a rozvratem státních, národních i nadnárodních struktur.</w:t>
            </w:r>
          </w:p>
          <w:p w14:paraId="2D6B5F45" w14:textId="49B6B371" w:rsidR="00D20AB0" w:rsidRPr="0050064C" w:rsidRDefault="00D20AB0" w:rsidP="00E248CB">
            <w:pPr>
              <w:spacing w:before="60" w:after="0" w:line="288" w:lineRule="auto"/>
              <w:jc w:val="both"/>
              <w:rPr>
                <w:rFonts w:ascii="Arial" w:hAnsi="Arial" w:cs="Arial"/>
              </w:rPr>
            </w:pPr>
            <w:r w:rsidRPr="0050064C">
              <w:rPr>
                <w:rFonts w:ascii="Arial" w:hAnsi="Arial" w:cs="Arial"/>
              </w:rPr>
              <w:t>Globální finanční a hospodářská krize z roku 2008, epidemie SA</w:t>
            </w:r>
            <w:r w:rsidR="0051372A">
              <w:rPr>
                <w:rFonts w:ascii="Arial" w:hAnsi="Arial" w:cs="Arial"/>
              </w:rPr>
              <w:t>RS (2002 - 2003), pandemie CoV-19</w:t>
            </w:r>
            <w:r w:rsidRPr="0050064C">
              <w:rPr>
                <w:rFonts w:ascii="Arial" w:hAnsi="Arial" w:cs="Arial"/>
              </w:rPr>
              <w:t xml:space="preserve"> z roku 2020, civilizační choroby, stejně jako problémy klimatu</w:t>
            </w:r>
            <w:r w:rsidR="00C86E0E">
              <w:rPr>
                <w:rFonts w:ascii="Arial" w:hAnsi="Arial" w:cs="Arial"/>
              </w:rPr>
              <w:t>,</w:t>
            </w:r>
            <w:r w:rsidR="008517E0">
              <w:rPr>
                <w:rFonts w:ascii="Arial" w:hAnsi="Arial" w:cs="Arial"/>
              </w:rPr>
              <w:t xml:space="preserve"> ukazují na </w:t>
            </w:r>
            <w:r w:rsidRPr="0050064C">
              <w:rPr>
                <w:rFonts w:ascii="Arial" w:hAnsi="Arial" w:cs="Arial"/>
              </w:rPr>
              <w:t>potřebu systematického výzkumu těchto procesů s cílem za</w:t>
            </w:r>
            <w:r w:rsidR="008517E0">
              <w:rPr>
                <w:rFonts w:ascii="Arial" w:hAnsi="Arial" w:cs="Arial"/>
              </w:rPr>
              <w:t>jistit podmínky pro adekvátní a </w:t>
            </w:r>
            <w:r w:rsidRPr="0050064C">
              <w:rPr>
                <w:rFonts w:ascii="Arial" w:hAnsi="Arial" w:cs="Arial"/>
              </w:rPr>
              <w:t>účinnou reakci. Totéž platí pro rizika spojená s dramatickým vývojem technologií, neřízenými migračními procesy, krizemi demokratického v</w:t>
            </w:r>
            <w:r w:rsidR="008517E0">
              <w:rPr>
                <w:rFonts w:ascii="Arial" w:hAnsi="Arial" w:cs="Arial"/>
              </w:rPr>
              <w:t>ládnutí, napětí mezi globální a </w:t>
            </w:r>
            <w:r w:rsidRPr="0050064C">
              <w:rPr>
                <w:rFonts w:ascii="Arial" w:hAnsi="Arial" w:cs="Arial"/>
              </w:rPr>
              <w:t xml:space="preserve">lokální dimenzí politiky či demografickými změnami. </w:t>
            </w:r>
          </w:p>
          <w:p w14:paraId="2E9D9176" w14:textId="53F71FD0" w:rsidR="00D20AB0" w:rsidRPr="0050064C" w:rsidRDefault="00D20AB0" w:rsidP="00CF495A">
            <w:pPr>
              <w:spacing w:before="60" w:after="0" w:line="288" w:lineRule="auto"/>
              <w:jc w:val="both"/>
              <w:rPr>
                <w:rFonts w:ascii="Arial" w:hAnsi="Arial" w:cs="Arial"/>
              </w:rPr>
            </w:pPr>
            <w:r w:rsidRPr="0050064C">
              <w:rPr>
                <w:rFonts w:ascii="Arial" w:hAnsi="Arial" w:cs="Arial"/>
              </w:rPr>
              <w:t xml:space="preserve">Cílem opatření je redefinovat </w:t>
            </w:r>
            <w:r w:rsidR="00C86E0E">
              <w:rPr>
                <w:rFonts w:ascii="Arial" w:hAnsi="Arial" w:cs="Arial"/>
              </w:rPr>
              <w:t>NPOV</w:t>
            </w:r>
            <w:r w:rsidRPr="0050064C">
              <w:rPr>
                <w:rFonts w:ascii="Arial" w:hAnsi="Arial" w:cs="Arial"/>
              </w:rPr>
              <w:t xml:space="preserve"> </w:t>
            </w:r>
            <w:ins w:id="469" w:author="Autor">
              <w:r w:rsidR="00BF3FAD">
                <w:rPr>
                  <w:rFonts w:ascii="Arial" w:hAnsi="Arial" w:cs="Arial"/>
                </w:rPr>
                <w:t>s cílem zvýšení odolnosti</w:t>
              </w:r>
              <w:r w:rsidR="00BF3FAD" w:rsidRPr="009B18C9">
                <w:rPr>
                  <w:rFonts w:ascii="Arial" w:hAnsi="Arial" w:cs="Arial"/>
                </w:rPr>
                <w:t xml:space="preserve"> české společnosti </w:t>
              </w:r>
            </w:ins>
            <w:r w:rsidRPr="0050064C">
              <w:rPr>
                <w:rFonts w:ascii="Arial" w:hAnsi="Arial" w:cs="Arial"/>
              </w:rPr>
              <w:t xml:space="preserve">tak, aby poskytovatelé podpory v oblasti </w:t>
            </w:r>
            <w:proofErr w:type="spellStart"/>
            <w:r w:rsidRPr="0050064C">
              <w:rPr>
                <w:rFonts w:ascii="Arial" w:hAnsi="Arial" w:cs="Arial"/>
              </w:rPr>
              <w:t>VaV</w:t>
            </w:r>
            <w:r w:rsidR="00C86E0E">
              <w:rPr>
                <w:rFonts w:ascii="Arial" w:hAnsi="Arial" w:cs="Arial"/>
              </w:rPr>
              <w:t>aI</w:t>
            </w:r>
            <w:proofErr w:type="spellEnd"/>
            <w:r w:rsidR="00C86E0E">
              <w:rPr>
                <w:rFonts w:ascii="Arial" w:hAnsi="Arial" w:cs="Arial"/>
              </w:rPr>
              <w:t>,</w:t>
            </w:r>
            <w:r w:rsidR="008517E0">
              <w:rPr>
                <w:rFonts w:ascii="Arial" w:hAnsi="Arial" w:cs="Arial"/>
              </w:rPr>
              <w:t xml:space="preserve"> a </w:t>
            </w:r>
            <w:r w:rsidRPr="0050064C">
              <w:rPr>
                <w:rFonts w:ascii="Arial" w:hAnsi="Arial" w:cs="Arial"/>
              </w:rPr>
              <w:t>zejména poskytovatelé účelové podpory, byli motivováni k podpoře specificky zaměřených</w:t>
            </w:r>
            <w:r w:rsidRPr="0050064C">
              <w:t xml:space="preserve"> </w:t>
            </w:r>
            <w:r w:rsidRPr="0050064C">
              <w:rPr>
                <w:rFonts w:ascii="Arial" w:hAnsi="Arial" w:cs="Arial"/>
              </w:rPr>
              <w:t>výzkumných programů relevantních pr</w:t>
            </w:r>
            <w:r w:rsidR="008517E0">
              <w:rPr>
                <w:rFonts w:ascii="Arial" w:hAnsi="Arial" w:cs="Arial"/>
              </w:rPr>
              <w:t>o oblasti definovaných hrozeb s </w:t>
            </w:r>
            <w:r w:rsidRPr="0050064C">
              <w:rPr>
                <w:rFonts w:ascii="Arial" w:hAnsi="Arial" w:cs="Arial"/>
              </w:rPr>
              <w:t xml:space="preserve">celospolečenským dopadem, a to </w:t>
            </w:r>
            <w:r w:rsidR="00CF495A">
              <w:rPr>
                <w:rFonts w:ascii="Arial" w:hAnsi="Arial" w:cs="Arial"/>
              </w:rPr>
              <w:t>flexibilní</w:t>
            </w:r>
            <w:r w:rsidR="00CF495A" w:rsidRPr="0050064C">
              <w:rPr>
                <w:rFonts w:ascii="Arial" w:hAnsi="Arial" w:cs="Arial"/>
              </w:rPr>
              <w:t xml:space="preserve"> </w:t>
            </w:r>
            <w:r w:rsidRPr="0050064C">
              <w:rPr>
                <w:rFonts w:ascii="Arial" w:hAnsi="Arial" w:cs="Arial"/>
              </w:rPr>
              <w:t xml:space="preserve">alokací </w:t>
            </w:r>
            <w:r w:rsidR="00CF495A">
              <w:rPr>
                <w:rFonts w:ascii="Arial" w:hAnsi="Arial" w:cs="Arial"/>
              </w:rPr>
              <w:t>a</w:t>
            </w:r>
            <w:r w:rsidRPr="0050064C">
              <w:rPr>
                <w:rFonts w:ascii="Arial" w:hAnsi="Arial" w:cs="Arial"/>
              </w:rPr>
              <w:t xml:space="preserve"> přeskupováním části výzkumných kapacit </w:t>
            </w:r>
            <w:r w:rsidR="00CF495A">
              <w:rPr>
                <w:rFonts w:ascii="Arial" w:hAnsi="Arial" w:cs="Arial"/>
              </w:rPr>
              <w:t xml:space="preserve">a finančních zdrojů </w:t>
            </w:r>
            <w:r w:rsidRPr="0050064C">
              <w:rPr>
                <w:rFonts w:ascii="Arial" w:hAnsi="Arial" w:cs="Arial"/>
              </w:rPr>
              <w:t xml:space="preserve">ve své gesci.   </w:t>
            </w:r>
          </w:p>
        </w:tc>
      </w:tr>
      <w:tr w:rsidR="00D20AB0" w:rsidRPr="0050064C" w14:paraId="54F28683" w14:textId="77777777" w:rsidTr="00E248CB">
        <w:tc>
          <w:tcPr>
            <w:tcW w:w="5000" w:type="pct"/>
            <w:vAlign w:val="center"/>
          </w:tcPr>
          <w:p w14:paraId="17E8CCD0" w14:textId="77777777" w:rsidR="00D20AB0" w:rsidRPr="0050064C" w:rsidRDefault="00D20AB0" w:rsidP="00E248CB">
            <w:pPr>
              <w:spacing w:before="60" w:after="0" w:line="288" w:lineRule="auto"/>
              <w:jc w:val="both"/>
              <w:rPr>
                <w:rFonts w:ascii="Arial" w:hAnsi="Arial" w:cs="Arial"/>
              </w:rPr>
            </w:pPr>
            <w:r w:rsidRPr="0050064C">
              <w:rPr>
                <w:rFonts w:ascii="Arial" w:hAnsi="Arial" w:cs="Arial"/>
              </w:rPr>
              <w:t xml:space="preserve">Termíny realizace: </w:t>
            </w:r>
          </w:p>
          <w:p w14:paraId="5905F771" w14:textId="17089FB5" w:rsidR="00D20AB0" w:rsidRPr="0050064C" w:rsidRDefault="00D20AB0" w:rsidP="00EF0BF6">
            <w:pPr>
              <w:pStyle w:val="Odstavecseseznamem"/>
              <w:numPr>
                <w:ilvl w:val="0"/>
                <w:numId w:val="62"/>
              </w:numPr>
              <w:spacing w:before="60" w:after="0" w:line="288" w:lineRule="auto"/>
              <w:ind w:right="-144"/>
              <w:contextualSpacing w:val="0"/>
              <w:rPr>
                <w:rFonts w:ascii="Arial" w:hAnsi="Arial" w:cs="Arial"/>
              </w:rPr>
            </w:pPr>
            <w:r w:rsidRPr="0050064C">
              <w:rPr>
                <w:rFonts w:ascii="Arial" w:hAnsi="Arial" w:cs="Arial"/>
              </w:rPr>
              <w:t>2020+</w:t>
            </w:r>
            <w:r w:rsidR="001B42EB">
              <w:rPr>
                <w:rFonts w:ascii="Arial" w:hAnsi="Arial" w:cs="Arial"/>
              </w:rPr>
              <w:t xml:space="preserve"> - redefinice NPOV</w:t>
            </w:r>
            <w:ins w:id="470" w:author="Autor">
              <w:r w:rsidR="00AD0D80">
                <w:rPr>
                  <w:rFonts w:ascii="Arial" w:hAnsi="Arial" w:cs="Arial"/>
                </w:rPr>
                <w:t xml:space="preserve"> s cílem zvýšení odolnosti</w:t>
              </w:r>
              <w:r w:rsidR="00AD0D80" w:rsidRPr="009B18C9">
                <w:rPr>
                  <w:rFonts w:ascii="Arial" w:hAnsi="Arial" w:cs="Arial"/>
                </w:rPr>
                <w:t xml:space="preserve"> české společnosti</w:t>
              </w:r>
            </w:ins>
          </w:p>
        </w:tc>
      </w:tr>
      <w:tr w:rsidR="00D20AB0" w:rsidRPr="0050064C" w14:paraId="0259E911" w14:textId="77777777" w:rsidTr="00E248CB">
        <w:tc>
          <w:tcPr>
            <w:tcW w:w="5000" w:type="pct"/>
            <w:vAlign w:val="center"/>
          </w:tcPr>
          <w:p w14:paraId="771F2EF8" w14:textId="4095911B" w:rsidR="00D20AB0" w:rsidRPr="0050064C" w:rsidRDefault="00BB5FEA" w:rsidP="00E248CB">
            <w:pPr>
              <w:spacing w:before="60" w:after="0" w:line="288" w:lineRule="auto"/>
              <w:jc w:val="both"/>
              <w:rPr>
                <w:rFonts w:ascii="Arial" w:hAnsi="Arial" w:cs="Arial"/>
              </w:rPr>
            </w:pPr>
            <w:r>
              <w:rPr>
                <w:rFonts w:ascii="Arial" w:hAnsi="Arial" w:cs="Arial"/>
              </w:rPr>
              <w:lastRenderedPageBreak/>
              <w:t>Gesce: ÚV ČR – RVVI</w:t>
            </w:r>
          </w:p>
        </w:tc>
      </w:tr>
      <w:tr w:rsidR="00D20AB0" w:rsidRPr="0050064C" w14:paraId="43E029C1" w14:textId="77777777" w:rsidTr="00E248CB">
        <w:tc>
          <w:tcPr>
            <w:tcW w:w="5000" w:type="pct"/>
            <w:vAlign w:val="center"/>
          </w:tcPr>
          <w:p w14:paraId="4E4EE626" w14:textId="77777777" w:rsidR="00D20AB0" w:rsidRPr="0050064C" w:rsidRDefault="00D20AB0" w:rsidP="00E248CB">
            <w:pPr>
              <w:spacing w:before="60" w:after="0" w:line="288" w:lineRule="auto"/>
              <w:jc w:val="both"/>
              <w:rPr>
                <w:rFonts w:ascii="Arial" w:hAnsi="Arial" w:cs="Arial"/>
              </w:rPr>
            </w:pPr>
            <w:proofErr w:type="spellStart"/>
            <w:r w:rsidRPr="0050064C">
              <w:rPr>
                <w:rFonts w:ascii="Arial" w:hAnsi="Arial" w:cs="Arial"/>
              </w:rPr>
              <w:t>Spolugesce</w:t>
            </w:r>
            <w:proofErr w:type="spellEnd"/>
            <w:r w:rsidRPr="0050064C">
              <w:rPr>
                <w:rFonts w:ascii="Arial" w:hAnsi="Arial" w:cs="Arial"/>
              </w:rPr>
              <w:t>: poskytovatelé podpory výzkumu, vývoje a inovací</w:t>
            </w:r>
          </w:p>
        </w:tc>
      </w:tr>
      <w:tr w:rsidR="00D20AB0" w:rsidRPr="0050064C" w14:paraId="3953AFFD" w14:textId="77777777" w:rsidTr="00E248CB">
        <w:tc>
          <w:tcPr>
            <w:tcW w:w="5000" w:type="pct"/>
            <w:vAlign w:val="center"/>
          </w:tcPr>
          <w:p w14:paraId="09AEBBD1" w14:textId="77777777" w:rsidR="00D20AB0" w:rsidRPr="0050064C" w:rsidRDefault="00D20AB0" w:rsidP="00E248CB">
            <w:pPr>
              <w:spacing w:before="60" w:after="0" w:line="288" w:lineRule="auto"/>
              <w:jc w:val="both"/>
              <w:rPr>
                <w:rFonts w:ascii="Arial" w:hAnsi="Arial" w:cs="Arial"/>
              </w:rPr>
            </w:pPr>
            <w:r w:rsidRPr="0050064C">
              <w:rPr>
                <w:rFonts w:ascii="Arial" w:hAnsi="Arial" w:cs="Arial"/>
              </w:rPr>
              <w:t>Indikátory:</w:t>
            </w:r>
          </w:p>
          <w:p w14:paraId="0F67E738" w14:textId="07D5DB17" w:rsidR="00D20AB0" w:rsidRPr="0050064C" w:rsidRDefault="00D20AB0" w:rsidP="00EF0BF6">
            <w:pPr>
              <w:pStyle w:val="Odstavecseseznamem"/>
              <w:numPr>
                <w:ilvl w:val="0"/>
                <w:numId w:val="63"/>
              </w:numPr>
              <w:spacing w:before="60" w:after="0" w:line="288" w:lineRule="auto"/>
              <w:ind w:right="-144"/>
              <w:contextualSpacing w:val="0"/>
              <w:rPr>
                <w:rFonts w:ascii="Arial" w:hAnsi="Arial" w:cs="Arial"/>
              </w:rPr>
            </w:pPr>
            <w:r w:rsidRPr="0050064C">
              <w:rPr>
                <w:rFonts w:ascii="Arial" w:hAnsi="Arial" w:cs="Arial"/>
              </w:rPr>
              <w:t>binární – redefinice NPOV</w:t>
            </w:r>
            <w:ins w:id="471" w:author="Autor">
              <w:r w:rsidR="00B75114">
                <w:rPr>
                  <w:rFonts w:ascii="Arial" w:hAnsi="Arial" w:cs="Arial"/>
                </w:rPr>
                <w:t xml:space="preserve"> s cílem zvýšení odolnosti</w:t>
              </w:r>
              <w:r w:rsidR="00B75114" w:rsidRPr="009B18C9">
                <w:rPr>
                  <w:rFonts w:ascii="Arial" w:hAnsi="Arial" w:cs="Arial"/>
                </w:rPr>
                <w:t xml:space="preserve"> české společnosti</w:t>
              </w:r>
            </w:ins>
          </w:p>
          <w:p w14:paraId="201DFBDA" w14:textId="3A85170D" w:rsidR="00D20AB0" w:rsidRPr="0050064C" w:rsidRDefault="00B56C0E" w:rsidP="00EF0BF6">
            <w:pPr>
              <w:pStyle w:val="Odstavecseseznamem"/>
              <w:numPr>
                <w:ilvl w:val="0"/>
                <w:numId w:val="63"/>
              </w:numPr>
              <w:spacing w:before="60" w:after="0" w:line="288" w:lineRule="auto"/>
              <w:ind w:right="-144"/>
              <w:contextualSpacing w:val="0"/>
              <w:rPr>
                <w:rFonts w:ascii="Arial" w:hAnsi="Arial" w:cs="Arial"/>
              </w:rPr>
            </w:pPr>
            <w:r>
              <w:rPr>
                <w:rFonts w:ascii="Arial" w:hAnsi="Arial" w:cs="Arial"/>
              </w:rPr>
              <w:t>r</w:t>
            </w:r>
            <w:r w:rsidR="00D20AB0" w:rsidRPr="0050064C">
              <w:rPr>
                <w:rFonts w:ascii="Arial" w:hAnsi="Arial" w:cs="Arial"/>
              </w:rPr>
              <w:t xml:space="preserve">ealizované specificky zaměřené výzkumné programy </w:t>
            </w:r>
          </w:p>
        </w:tc>
      </w:tr>
      <w:tr w:rsidR="00D20AB0" w:rsidRPr="0050064C" w14:paraId="615436D8" w14:textId="77777777" w:rsidTr="00E248CB">
        <w:tc>
          <w:tcPr>
            <w:tcW w:w="5000" w:type="pct"/>
          </w:tcPr>
          <w:p w14:paraId="5A9355EC" w14:textId="77777777" w:rsidR="00D20AB0" w:rsidRPr="0050064C" w:rsidRDefault="00D20AB0" w:rsidP="00E248CB">
            <w:pPr>
              <w:spacing w:before="60" w:after="0" w:line="288" w:lineRule="auto"/>
              <w:jc w:val="both"/>
              <w:rPr>
                <w:rFonts w:ascii="Arial" w:hAnsi="Arial" w:cs="Arial"/>
              </w:rPr>
            </w:pPr>
            <w:r w:rsidRPr="0050064C">
              <w:rPr>
                <w:rFonts w:ascii="Arial" w:hAnsi="Arial" w:cs="Arial"/>
              </w:rPr>
              <w:t xml:space="preserve">Vazba na strategické cíle NP </w:t>
            </w:r>
            <w:proofErr w:type="spellStart"/>
            <w:r w:rsidRPr="0050064C">
              <w:rPr>
                <w:rFonts w:ascii="Arial" w:hAnsi="Arial" w:cs="Arial"/>
              </w:rPr>
              <w:t>VaVaI</w:t>
            </w:r>
            <w:proofErr w:type="spellEnd"/>
            <w:r w:rsidRPr="0050064C">
              <w:rPr>
                <w:rFonts w:ascii="Arial" w:hAnsi="Arial" w:cs="Arial"/>
              </w:rPr>
              <w:t xml:space="preserve"> 2021+: Cíl 1 (1.11)</w:t>
            </w:r>
          </w:p>
        </w:tc>
      </w:tr>
      <w:tr w:rsidR="00D20AB0" w:rsidRPr="0050064C" w14:paraId="12CC7B1F" w14:textId="77777777" w:rsidTr="00E248CB">
        <w:tc>
          <w:tcPr>
            <w:tcW w:w="5000" w:type="pct"/>
            <w:vAlign w:val="center"/>
          </w:tcPr>
          <w:p w14:paraId="76C8DCD3" w14:textId="77777777" w:rsidR="00D20AB0" w:rsidRPr="0050064C" w:rsidRDefault="00D20AB0" w:rsidP="00E248CB">
            <w:pPr>
              <w:spacing w:before="60" w:after="0" w:line="288" w:lineRule="auto"/>
              <w:jc w:val="both"/>
              <w:rPr>
                <w:rFonts w:ascii="Arial" w:hAnsi="Arial" w:cs="Arial"/>
              </w:rPr>
            </w:pPr>
            <w:r w:rsidRPr="0050064C">
              <w:rPr>
                <w:rFonts w:ascii="Arial" w:hAnsi="Arial" w:cs="Arial"/>
              </w:rPr>
              <w:t>Nové opatření</w:t>
            </w:r>
          </w:p>
        </w:tc>
      </w:tr>
    </w:tbl>
    <w:p w14:paraId="2416E845" w14:textId="77777777" w:rsidR="00D20AB0" w:rsidRDefault="00D20AB0" w:rsidP="00C26EBA">
      <w:pPr>
        <w:spacing w:before="60" w:after="0" w:line="288" w:lineRule="auto"/>
        <w:jc w:val="both"/>
        <w:rPr>
          <w:rFonts w:ascii="Arial" w:hAnsi="Arial" w:cs="Arial"/>
        </w:rPr>
      </w:pPr>
    </w:p>
    <w:p w14:paraId="1EFDF4B6" w14:textId="77777777" w:rsidR="00C82434" w:rsidRDefault="00C82434" w:rsidP="00835CEF">
      <w:pPr>
        <w:tabs>
          <w:tab w:val="left" w:pos="2404"/>
        </w:tabs>
        <w:jc w:val="both"/>
        <w:rPr>
          <w:rFonts w:ascii="Arial" w:hAnsi="Arial" w:cs="Arial"/>
        </w:rPr>
        <w:sectPr w:rsidR="00C82434" w:rsidSect="00A770D0">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0FA1BF77" w14:textId="77777777" w:rsidR="00F339C9" w:rsidRDefault="00F339C9" w:rsidP="00835CEF">
      <w:pPr>
        <w:tabs>
          <w:tab w:val="left" w:pos="2404"/>
        </w:tabs>
        <w:jc w:val="both"/>
        <w:rPr>
          <w:rFonts w:ascii="Arial" w:hAnsi="Arial" w:cs="Arial"/>
        </w:rPr>
      </w:pPr>
    </w:p>
    <w:p w14:paraId="4B3AE76F" w14:textId="77777777" w:rsidR="00C22230" w:rsidRDefault="00C22230" w:rsidP="00C22230">
      <w:pPr>
        <w:pStyle w:val="Titulek"/>
      </w:pPr>
    </w:p>
    <w:p w14:paraId="2DCD77CC" w14:textId="77777777" w:rsidR="00C22230" w:rsidRPr="00D1407D" w:rsidRDefault="00C22230" w:rsidP="00C22230">
      <w:pPr>
        <w:pStyle w:val="Titulek"/>
        <w:rPr>
          <w:i/>
        </w:rPr>
      </w:pPr>
      <w:proofErr w:type="gramStart"/>
      <w:r>
        <w:t xml:space="preserve">Tabulka </w:t>
      </w:r>
      <w:r w:rsidR="003C0CB2">
        <w:fldChar w:fldCharType="begin"/>
      </w:r>
      <w:r w:rsidR="003C0CB2">
        <w:instrText xml:space="preserve"> STYLEREF 1 \s </w:instrText>
      </w:r>
      <w:r w:rsidR="003C0CB2">
        <w:fldChar w:fldCharType="separate"/>
      </w:r>
      <w:r w:rsidR="00CF65DE">
        <w:rPr>
          <w:noProof/>
        </w:rPr>
        <w:t>5</w:t>
      </w:r>
      <w:r w:rsidR="003C0CB2">
        <w:rPr>
          <w:noProof/>
        </w:rPr>
        <w:fldChar w:fldCharType="end"/>
      </w:r>
      <w:r w:rsidR="00FB1185">
        <w:t>.</w:t>
      </w:r>
      <w:r w:rsidR="003C0CB2">
        <w:fldChar w:fldCharType="begin"/>
      </w:r>
      <w:r w:rsidR="003C0CB2">
        <w:instrText xml:space="preserve"> SEQ Tabulka \* ARABIC \s 1 </w:instrText>
      </w:r>
      <w:r w:rsidR="003C0CB2">
        <w:fldChar w:fldCharType="separate"/>
      </w:r>
      <w:r w:rsidR="00CF65DE">
        <w:rPr>
          <w:noProof/>
        </w:rPr>
        <w:t>1</w:t>
      </w:r>
      <w:r w:rsidR="003C0CB2">
        <w:rPr>
          <w:noProof/>
        </w:rPr>
        <w:fldChar w:fldCharType="end"/>
      </w:r>
      <w:r w:rsidR="00E617FD">
        <w:t>:</w:t>
      </w:r>
      <w:proofErr w:type="gramEnd"/>
      <w:r w:rsidR="00E617FD">
        <w:t xml:space="preserve"> Přehled </w:t>
      </w:r>
      <w:r>
        <w:t xml:space="preserve">opatření </w:t>
      </w:r>
      <w:r w:rsidR="00E617FD">
        <w:t xml:space="preserve">a jejich vazeb </w:t>
      </w:r>
      <w:r>
        <w:t>na strategické cíle</w:t>
      </w:r>
    </w:p>
    <w:tbl>
      <w:tblPr>
        <w:tblStyle w:val="Stednmka1zvraznn1"/>
        <w:tblW w:w="5072" w:type="pct"/>
        <w:tblLayout w:type="fixed"/>
        <w:tblLook w:val="04A0" w:firstRow="1" w:lastRow="0" w:firstColumn="1" w:lastColumn="0" w:noHBand="0" w:noVBand="1"/>
      </w:tblPr>
      <w:tblGrid>
        <w:gridCol w:w="713"/>
        <w:gridCol w:w="9160"/>
        <w:gridCol w:w="727"/>
        <w:gridCol w:w="992"/>
        <w:gridCol w:w="1425"/>
        <w:gridCol w:w="707"/>
        <w:gridCol w:w="701"/>
      </w:tblGrid>
      <w:tr w:rsidR="00A237C1" w:rsidRPr="000C1590" w14:paraId="65378EC7" w14:textId="77777777" w:rsidTr="0008304C">
        <w:trPr>
          <w:cnfStyle w:val="100000000000" w:firstRow="1" w:lastRow="0" w:firstColumn="0" w:lastColumn="0" w:oddVBand="0" w:evenVBand="0" w:oddHBand="0" w:evenHBand="0" w:firstRowFirstColumn="0" w:firstRowLastColumn="0" w:lastRowFirstColumn="0" w:lastRowLastColumn="0"/>
          <w:trHeight w:val="374"/>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restart"/>
            <w:tcBorders>
              <w:top w:val="nil"/>
            </w:tcBorders>
            <w:shd w:val="clear" w:color="auto" w:fill="DBE5F1" w:themeFill="accent1" w:themeFillTint="33"/>
            <w:vAlign w:val="bottom"/>
          </w:tcPr>
          <w:p w14:paraId="3E79AB38" w14:textId="77777777" w:rsidR="00A35A7E" w:rsidRPr="000C1590" w:rsidRDefault="00A35A7E" w:rsidP="00C07715">
            <w:pPr>
              <w:rPr>
                <w:rFonts w:ascii="Arial" w:hAnsi="Arial" w:cs="Arial"/>
                <w:sz w:val="18"/>
                <w:szCs w:val="18"/>
              </w:rPr>
            </w:pPr>
          </w:p>
        </w:tc>
        <w:tc>
          <w:tcPr>
            <w:tcW w:w="252" w:type="pct"/>
            <w:shd w:val="clear" w:color="auto" w:fill="DBE5F1" w:themeFill="accent1" w:themeFillTint="33"/>
            <w:vAlign w:val="center"/>
          </w:tcPr>
          <w:p w14:paraId="5CAA6294"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1</w:t>
            </w:r>
          </w:p>
        </w:tc>
        <w:tc>
          <w:tcPr>
            <w:tcW w:w="344" w:type="pct"/>
            <w:shd w:val="clear" w:color="auto" w:fill="DBE5F1" w:themeFill="accent1" w:themeFillTint="33"/>
            <w:vAlign w:val="center"/>
          </w:tcPr>
          <w:p w14:paraId="0F949C70"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2</w:t>
            </w:r>
          </w:p>
        </w:tc>
        <w:tc>
          <w:tcPr>
            <w:tcW w:w="494" w:type="pct"/>
            <w:shd w:val="clear" w:color="auto" w:fill="DBE5F1" w:themeFill="accent1" w:themeFillTint="33"/>
            <w:vAlign w:val="center"/>
          </w:tcPr>
          <w:p w14:paraId="534231E7"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3</w:t>
            </w:r>
          </w:p>
        </w:tc>
        <w:tc>
          <w:tcPr>
            <w:tcW w:w="245" w:type="pct"/>
            <w:shd w:val="clear" w:color="auto" w:fill="DBE5F1" w:themeFill="accent1" w:themeFillTint="33"/>
            <w:vAlign w:val="center"/>
          </w:tcPr>
          <w:p w14:paraId="2D81541E"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4</w:t>
            </w:r>
          </w:p>
        </w:tc>
        <w:tc>
          <w:tcPr>
            <w:tcW w:w="243" w:type="pct"/>
            <w:shd w:val="clear" w:color="auto" w:fill="DBE5F1" w:themeFill="accent1" w:themeFillTint="33"/>
            <w:vAlign w:val="center"/>
          </w:tcPr>
          <w:p w14:paraId="5584DDA3" w14:textId="77777777" w:rsidR="00A35A7E" w:rsidRPr="000C1590" w:rsidRDefault="00A35A7E" w:rsidP="00C07715">
            <w:pPr>
              <w:spacing w:line="180" w:lineRule="exact"/>
              <w:jc w:val="center"/>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Cíl 5</w:t>
            </w:r>
          </w:p>
        </w:tc>
      </w:tr>
      <w:tr w:rsidR="00A237C1" w:rsidRPr="000C1590" w14:paraId="15E8D4DD" w14:textId="77777777" w:rsidTr="0008304C">
        <w:trPr>
          <w:cnfStyle w:val="100000000000" w:firstRow="1" w:lastRow="0" w:firstColumn="0" w:lastColumn="0" w:oddVBand="0" w:evenVBand="0" w:oddHBand="0" w:evenHBand="0" w:firstRowFirstColumn="0" w:firstRowLastColumn="0" w:lastRowFirstColumn="0" w:lastRowLastColumn="0"/>
          <w:trHeight w:val="3587"/>
          <w:tblHeader/>
        </w:trPr>
        <w:tc>
          <w:tcPr>
            <w:cnfStyle w:val="001000000000" w:firstRow="0" w:lastRow="0" w:firstColumn="1" w:lastColumn="0" w:oddVBand="0" w:evenVBand="0" w:oddHBand="0" w:evenHBand="0" w:firstRowFirstColumn="0" w:firstRowLastColumn="0" w:lastRowFirstColumn="0" w:lastRowLastColumn="0"/>
            <w:tcW w:w="3422" w:type="pct"/>
            <w:gridSpan w:val="2"/>
            <w:vMerge/>
            <w:vAlign w:val="bottom"/>
          </w:tcPr>
          <w:p w14:paraId="1F6D5CF5" w14:textId="77777777" w:rsidR="00A35A7E" w:rsidRPr="000C1590" w:rsidRDefault="00A35A7E" w:rsidP="00C07715">
            <w:pPr>
              <w:rPr>
                <w:rFonts w:ascii="Arial" w:hAnsi="Arial" w:cs="Arial"/>
                <w:sz w:val="18"/>
                <w:szCs w:val="18"/>
              </w:rPr>
            </w:pPr>
          </w:p>
        </w:tc>
        <w:tc>
          <w:tcPr>
            <w:tcW w:w="252" w:type="pct"/>
            <w:textDirection w:val="btLr"/>
          </w:tcPr>
          <w:p w14:paraId="4193F5BA"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Nastavit strategicky řízený a efektivně financovaný systém výzkumu, vývoje a inovací ČR</w:t>
            </w:r>
          </w:p>
        </w:tc>
        <w:tc>
          <w:tcPr>
            <w:tcW w:w="344" w:type="pct"/>
            <w:textDirection w:val="btLr"/>
          </w:tcPr>
          <w:p w14:paraId="6446A86D" w14:textId="74157600" w:rsidR="00A35A7E" w:rsidRPr="000C1590" w:rsidRDefault="00A237C1"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A237C1">
              <w:rPr>
                <w:rFonts w:ascii="Arial" w:hAnsi="Arial" w:cs="Arial"/>
                <w:b w:val="0"/>
                <w:sz w:val="18"/>
                <w:szCs w:val="18"/>
              </w:rPr>
              <w:t>Podpořit výzkumné organizace ve vytváření motivujících pracovních podmí</w:t>
            </w:r>
            <w:r w:rsidR="005341C7">
              <w:rPr>
                <w:rFonts w:ascii="Arial" w:hAnsi="Arial" w:cs="Arial"/>
                <w:b w:val="0"/>
                <w:sz w:val="18"/>
                <w:szCs w:val="18"/>
              </w:rPr>
              <w:t>nek a rozvoj i potenciálu lidí</w:t>
            </w:r>
            <w:r w:rsidR="00BA51B0">
              <w:rPr>
                <w:rFonts w:ascii="Arial" w:hAnsi="Arial" w:cs="Arial"/>
                <w:b w:val="0"/>
                <w:sz w:val="18"/>
                <w:szCs w:val="18"/>
              </w:rPr>
              <w:t xml:space="preserve"> </w:t>
            </w:r>
            <w:r w:rsidRPr="00A237C1">
              <w:rPr>
                <w:rFonts w:ascii="Arial" w:hAnsi="Arial" w:cs="Arial"/>
                <w:b w:val="0"/>
                <w:sz w:val="18"/>
                <w:szCs w:val="18"/>
              </w:rPr>
              <w:t>napříč celým spektrem výzkumu a vývoje</w:t>
            </w:r>
          </w:p>
        </w:tc>
        <w:tc>
          <w:tcPr>
            <w:tcW w:w="494" w:type="pct"/>
            <w:textDirection w:val="btLr"/>
          </w:tcPr>
          <w:p w14:paraId="05B83EDC"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 xml:space="preserve">Zvýšit kvalitu a mezinárodní excelenci výzkumu a vývoje v ČR, dosáhnout zvýšení otevřenosti a atraktivity ČR pro mezinárodní výzkum a vývoj a zintenzivnit integraci </w:t>
            </w:r>
            <w:proofErr w:type="spellStart"/>
            <w:r w:rsidRPr="00DC7655">
              <w:rPr>
                <w:rFonts w:ascii="Arial" w:hAnsi="Arial" w:cs="Arial"/>
                <w:b w:val="0"/>
                <w:sz w:val="18"/>
                <w:szCs w:val="18"/>
              </w:rPr>
              <w:t>VaVaI</w:t>
            </w:r>
            <w:proofErr w:type="spellEnd"/>
            <w:r w:rsidRPr="00DC7655">
              <w:rPr>
                <w:rFonts w:ascii="Arial" w:hAnsi="Arial" w:cs="Arial"/>
                <w:b w:val="0"/>
                <w:sz w:val="18"/>
                <w:szCs w:val="18"/>
              </w:rPr>
              <w:t xml:space="preserve"> ČR do Evropského výzkumného prostoru</w:t>
            </w:r>
          </w:p>
        </w:tc>
        <w:tc>
          <w:tcPr>
            <w:tcW w:w="245" w:type="pct"/>
            <w:textDirection w:val="btLr"/>
          </w:tcPr>
          <w:p w14:paraId="0850288F"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Podpořit rozšíření spolupráce mezi výzkumnou a aplikační sférou v oblasti výzkumu, vývoje a inovací</w:t>
            </w:r>
          </w:p>
        </w:tc>
        <w:tc>
          <w:tcPr>
            <w:tcW w:w="243" w:type="pct"/>
            <w:textDirection w:val="btLr"/>
          </w:tcPr>
          <w:p w14:paraId="0630B6FE" w14:textId="77777777" w:rsidR="00A35A7E" w:rsidRPr="000C1590" w:rsidRDefault="00DC7655" w:rsidP="00C07715">
            <w:pPr>
              <w:spacing w:line="180" w:lineRule="exact"/>
              <w:ind w:left="113" w:right="113"/>
              <w:cnfStyle w:val="100000000000" w:firstRow="1" w:lastRow="0" w:firstColumn="0" w:lastColumn="0" w:oddVBand="0" w:evenVBand="0" w:oddHBand="0" w:evenHBand="0" w:firstRowFirstColumn="0" w:firstRowLastColumn="0" w:lastRowFirstColumn="0" w:lastRowLastColumn="0"/>
              <w:rPr>
                <w:rFonts w:ascii="Arial" w:hAnsi="Arial" w:cs="Arial"/>
                <w:b w:val="0"/>
                <w:sz w:val="18"/>
                <w:szCs w:val="18"/>
              </w:rPr>
            </w:pPr>
            <w:r w:rsidRPr="00DC7655">
              <w:rPr>
                <w:rFonts w:ascii="Arial" w:hAnsi="Arial" w:cs="Arial"/>
                <w:b w:val="0"/>
                <w:sz w:val="18"/>
                <w:szCs w:val="18"/>
              </w:rPr>
              <w:t>Dosáhnout rozvoje výzkumu, vývoje a inovací v podnicích a ve veřejném sektoru</w:t>
            </w:r>
          </w:p>
        </w:tc>
      </w:tr>
      <w:tr w:rsidR="00A237C1" w:rsidRPr="000C1590" w14:paraId="115058F3"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203AEAAB" w14:textId="77777777" w:rsidR="00E274B7" w:rsidRPr="000C1590" w:rsidRDefault="00E274B7" w:rsidP="00E274B7">
            <w:pPr>
              <w:tabs>
                <w:tab w:val="left" w:pos="0"/>
              </w:tabs>
              <w:rPr>
                <w:rFonts w:ascii="Arial" w:hAnsi="Arial" w:cs="Arial"/>
                <w:sz w:val="18"/>
                <w:szCs w:val="18"/>
              </w:rPr>
            </w:pPr>
            <w:r w:rsidRPr="000C1590">
              <w:rPr>
                <w:rFonts w:ascii="Arial" w:hAnsi="Arial" w:cs="Arial"/>
                <w:sz w:val="18"/>
                <w:szCs w:val="18"/>
              </w:rPr>
              <w:t>O 1</w:t>
            </w:r>
          </w:p>
        </w:tc>
        <w:tc>
          <w:tcPr>
            <w:tcW w:w="3175" w:type="pct"/>
          </w:tcPr>
          <w:p w14:paraId="0F49676F" w14:textId="77777777" w:rsidR="00E274B7"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Zajištění jednotného legislativního prostředí pro fungování systému </w:t>
            </w:r>
            <w:proofErr w:type="spellStart"/>
            <w:r w:rsidRPr="00E274B7">
              <w:rPr>
                <w:rFonts w:ascii="Arial" w:hAnsi="Arial" w:cs="Arial"/>
                <w:sz w:val="18"/>
                <w:szCs w:val="18"/>
              </w:rPr>
              <w:t>VaVaI</w:t>
            </w:r>
            <w:proofErr w:type="spellEnd"/>
          </w:p>
        </w:tc>
        <w:tc>
          <w:tcPr>
            <w:tcW w:w="252" w:type="pct"/>
          </w:tcPr>
          <w:p w14:paraId="0E11C17A"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5A3828FB"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3788FFD9"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c>
          <w:tcPr>
            <w:tcW w:w="245" w:type="pct"/>
          </w:tcPr>
          <w:p w14:paraId="1DCBF96E" w14:textId="77777777" w:rsidR="00E274B7" w:rsidRDefault="00E274B7">
            <w:pP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c>
          <w:tcPr>
            <w:tcW w:w="243" w:type="pct"/>
          </w:tcPr>
          <w:p w14:paraId="352CC362" w14:textId="77777777" w:rsidR="00E274B7" w:rsidRDefault="00E274B7">
            <w:pPr>
              <w:cnfStyle w:val="000000100000" w:firstRow="0" w:lastRow="0" w:firstColumn="0" w:lastColumn="0" w:oddVBand="0" w:evenVBand="0" w:oddHBand="1" w:evenHBand="0" w:firstRowFirstColumn="0" w:firstRowLastColumn="0" w:lastRowFirstColumn="0" w:lastRowLastColumn="0"/>
            </w:pPr>
            <w:r w:rsidRPr="007C6B98">
              <w:rPr>
                <w:rFonts w:ascii="Arial" w:hAnsi="Arial" w:cs="Arial"/>
                <w:b/>
                <w:sz w:val="18"/>
                <w:szCs w:val="18"/>
              </w:rPr>
              <w:sym w:font="Symbol" w:char="F0B7"/>
            </w:r>
          </w:p>
        </w:tc>
      </w:tr>
      <w:tr w:rsidR="00A237C1" w:rsidRPr="000C1590" w14:paraId="58424FE9"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52712DA8"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2</w:t>
            </w:r>
          </w:p>
        </w:tc>
        <w:tc>
          <w:tcPr>
            <w:tcW w:w="3175" w:type="pct"/>
          </w:tcPr>
          <w:p w14:paraId="5AF15587"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Dlouhodobé strategické analyticky podložené financování systému </w:t>
            </w:r>
            <w:proofErr w:type="spellStart"/>
            <w:r w:rsidRPr="00E274B7">
              <w:rPr>
                <w:rFonts w:ascii="Arial" w:hAnsi="Arial" w:cs="Arial"/>
                <w:sz w:val="18"/>
                <w:szCs w:val="18"/>
              </w:rPr>
              <w:t>VaVaI</w:t>
            </w:r>
            <w:proofErr w:type="spellEnd"/>
          </w:p>
        </w:tc>
        <w:tc>
          <w:tcPr>
            <w:tcW w:w="252" w:type="pct"/>
          </w:tcPr>
          <w:p w14:paraId="776B1187"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618C610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6174170C"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245" w:type="pct"/>
          </w:tcPr>
          <w:p w14:paraId="3DA513B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0F1D343"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45903BA6" w14:textId="77777777" w:rsidTr="0008304C">
        <w:trPr>
          <w:cnfStyle w:val="000000100000" w:firstRow="0" w:lastRow="0" w:firstColumn="0" w:lastColumn="0" w:oddVBand="0" w:evenVBand="0" w:oddHBand="1" w:evenHBand="0" w:firstRowFirstColumn="0" w:firstRowLastColumn="0" w:lastRowFirstColumn="0" w:lastRowLastColumn="0"/>
          <w:trHeight w:val="476"/>
        </w:trPr>
        <w:tc>
          <w:tcPr>
            <w:cnfStyle w:val="001000000000" w:firstRow="0" w:lastRow="0" w:firstColumn="1" w:lastColumn="0" w:oddVBand="0" w:evenVBand="0" w:oddHBand="0" w:evenHBand="0" w:firstRowFirstColumn="0" w:firstRowLastColumn="0" w:lastRowFirstColumn="0" w:lastRowLastColumn="0"/>
            <w:tcW w:w="247" w:type="pct"/>
          </w:tcPr>
          <w:p w14:paraId="03007BAF"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3</w:t>
            </w:r>
          </w:p>
        </w:tc>
        <w:tc>
          <w:tcPr>
            <w:tcW w:w="3175" w:type="pct"/>
          </w:tcPr>
          <w:p w14:paraId="4495A5F1"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Hodnocení programů účelové podpory </w:t>
            </w:r>
            <w:proofErr w:type="spellStart"/>
            <w:r w:rsidRPr="00E274B7">
              <w:rPr>
                <w:rFonts w:ascii="Arial" w:hAnsi="Arial" w:cs="Arial"/>
                <w:sz w:val="18"/>
                <w:szCs w:val="18"/>
              </w:rPr>
              <w:t>VaVaI</w:t>
            </w:r>
            <w:proofErr w:type="spellEnd"/>
            <w:r w:rsidRPr="00E274B7">
              <w:rPr>
                <w:rFonts w:ascii="Arial" w:hAnsi="Arial" w:cs="Arial"/>
                <w:sz w:val="18"/>
                <w:szCs w:val="18"/>
              </w:rPr>
              <w:t xml:space="preserve"> zahrnující i hodnocení jejich dopadů a přínosu využití jejich výsledků</w:t>
            </w:r>
          </w:p>
        </w:tc>
        <w:tc>
          <w:tcPr>
            <w:tcW w:w="252" w:type="pct"/>
          </w:tcPr>
          <w:p w14:paraId="3C0BDF54"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r w:rsidRPr="000C1590">
              <w:rPr>
                <w:rFonts w:ascii="Arial" w:hAnsi="Arial" w:cs="Arial"/>
                <w:b/>
                <w:sz w:val="18"/>
                <w:szCs w:val="18"/>
              </w:rPr>
              <w:sym w:font="Symbol" w:char="F0B7"/>
            </w:r>
          </w:p>
        </w:tc>
        <w:tc>
          <w:tcPr>
            <w:tcW w:w="344" w:type="pct"/>
          </w:tcPr>
          <w:p w14:paraId="2E835CA7"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08642EC"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39C1F97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618BA6F0"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44EA2223" w14:textId="77777777" w:rsidTr="0008304C">
        <w:trPr>
          <w:trHeight w:val="476"/>
        </w:trPr>
        <w:tc>
          <w:tcPr>
            <w:cnfStyle w:val="001000000000" w:firstRow="0" w:lastRow="0" w:firstColumn="1" w:lastColumn="0" w:oddVBand="0" w:evenVBand="0" w:oddHBand="0" w:evenHBand="0" w:firstRowFirstColumn="0" w:firstRowLastColumn="0" w:lastRowFirstColumn="0" w:lastRowLastColumn="0"/>
            <w:tcW w:w="247" w:type="pct"/>
          </w:tcPr>
          <w:p w14:paraId="494D2FD0"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4</w:t>
            </w:r>
          </w:p>
        </w:tc>
        <w:tc>
          <w:tcPr>
            <w:tcW w:w="3175" w:type="pct"/>
          </w:tcPr>
          <w:p w14:paraId="3130169B" w14:textId="77777777" w:rsidR="00A35A7E"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Rozšířit získávání a uplatňování dalších zdrojů financování </w:t>
            </w:r>
            <w:proofErr w:type="spellStart"/>
            <w:r w:rsidRPr="00E274B7">
              <w:rPr>
                <w:rFonts w:ascii="Arial" w:hAnsi="Arial" w:cs="Arial"/>
                <w:sz w:val="18"/>
                <w:szCs w:val="18"/>
              </w:rPr>
              <w:t>VaVaI</w:t>
            </w:r>
            <w:proofErr w:type="spellEnd"/>
          </w:p>
        </w:tc>
        <w:tc>
          <w:tcPr>
            <w:tcW w:w="252" w:type="pct"/>
          </w:tcPr>
          <w:p w14:paraId="1CDFFC32"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57DAD35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00EBA8C0"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6BB57AE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C39EA9C"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4F3861F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2C6CC8"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5</w:t>
            </w:r>
          </w:p>
        </w:tc>
        <w:tc>
          <w:tcPr>
            <w:tcW w:w="3175" w:type="pct"/>
          </w:tcPr>
          <w:p w14:paraId="74562D37"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Vytvoření vzájemně komplementárního schématu financování výzkumných organizací s velkými výzkumnými infrastrukturami</w:t>
            </w:r>
          </w:p>
        </w:tc>
        <w:tc>
          <w:tcPr>
            <w:tcW w:w="252" w:type="pct"/>
          </w:tcPr>
          <w:p w14:paraId="29117AC9"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1EA048C3"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06142F38"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4F642AAB"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50C5CC38"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1A3452B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113814C" w14:textId="77777777" w:rsidR="00A35A7E" w:rsidRPr="000C1590" w:rsidRDefault="00A35A7E" w:rsidP="00E274B7">
            <w:pPr>
              <w:tabs>
                <w:tab w:val="left" w:pos="0"/>
              </w:tabs>
              <w:rPr>
                <w:rFonts w:ascii="Arial" w:hAnsi="Arial" w:cs="Arial"/>
                <w:sz w:val="18"/>
                <w:szCs w:val="18"/>
              </w:rPr>
            </w:pPr>
            <w:r w:rsidRPr="000C1590">
              <w:rPr>
                <w:rFonts w:ascii="Arial" w:hAnsi="Arial" w:cs="Arial"/>
                <w:sz w:val="18"/>
                <w:szCs w:val="18"/>
              </w:rPr>
              <w:t>O 6</w:t>
            </w:r>
          </w:p>
        </w:tc>
        <w:tc>
          <w:tcPr>
            <w:tcW w:w="3175" w:type="pct"/>
          </w:tcPr>
          <w:p w14:paraId="24541368" w14:textId="37EA64F7" w:rsidR="00A35A7E" w:rsidRPr="000C1590" w:rsidRDefault="00E7560E"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ins w:id="472" w:author="Autor">
              <w:r>
                <w:rPr>
                  <w:rFonts w:ascii="Arial" w:hAnsi="Arial" w:cs="Arial"/>
                  <w:sz w:val="18"/>
                  <w:szCs w:val="18"/>
                </w:rPr>
                <w:t>Zvýšení efektivity</w:t>
              </w:r>
            </w:ins>
            <w:del w:id="473" w:author="Autor">
              <w:r w:rsidR="00E274B7" w:rsidRPr="00E274B7" w:rsidDel="00E7560E">
                <w:rPr>
                  <w:rFonts w:ascii="Arial" w:hAnsi="Arial" w:cs="Arial"/>
                  <w:sz w:val="18"/>
                  <w:szCs w:val="18"/>
                </w:rPr>
                <w:delText>Stabilizovat</w:delText>
              </w:r>
            </w:del>
            <w:r w:rsidR="00E274B7" w:rsidRPr="00E274B7">
              <w:rPr>
                <w:rFonts w:ascii="Arial" w:hAnsi="Arial" w:cs="Arial"/>
                <w:sz w:val="18"/>
                <w:szCs w:val="18"/>
              </w:rPr>
              <w:t xml:space="preserve"> účelov</w:t>
            </w:r>
            <w:ins w:id="474" w:author="Autor">
              <w:r>
                <w:rPr>
                  <w:rFonts w:ascii="Arial" w:hAnsi="Arial" w:cs="Arial"/>
                  <w:sz w:val="18"/>
                  <w:szCs w:val="18"/>
                </w:rPr>
                <w:t>é</w:t>
              </w:r>
            </w:ins>
            <w:del w:id="475" w:author="Autor">
              <w:r w:rsidR="00E274B7" w:rsidRPr="00E274B7" w:rsidDel="00E7560E">
                <w:rPr>
                  <w:rFonts w:ascii="Arial" w:hAnsi="Arial" w:cs="Arial"/>
                  <w:sz w:val="18"/>
                  <w:szCs w:val="18"/>
                </w:rPr>
                <w:delText>ou</w:delText>
              </w:r>
            </w:del>
            <w:r w:rsidR="00E274B7" w:rsidRPr="00E274B7">
              <w:rPr>
                <w:rFonts w:ascii="Arial" w:hAnsi="Arial" w:cs="Arial"/>
                <w:sz w:val="18"/>
                <w:szCs w:val="18"/>
              </w:rPr>
              <w:t xml:space="preserve"> podpor</w:t>
            </w:r>
            <w:ins w:id="476" w:author="Autor">
              <w:r>
                <w:rPr>
                  <w:rFonts w:ascii="Arial" w:hAnsi="Arial" w:cs="Arial"/>
                  <w:sz w:val="18"/>
                  <w:szCs w:val="18"/>
                </w:rPr>
                <w:t>y</w:t>
              </w:r>
            </w:ins>
            <w:del w:id="477" w:author="Autor">
              <w:r w:rsidR="00E274B7" w:rsidRPr="00E274B7" w:rsidDel="00E7560E">
                <w:rPr>
                  <w:rFonts w:ascii="Arial" w:hAnsi="Arial" w:cs="Arial"/>
                  <w:sz w:val="18"/>
                  <w:szCs w:val="18"/>
                </w:rPr>
                <w:delText>u</w:delText>
              </w:r>
            </w:del>
            <w:r w:rsidR="00E274B7" w:rsidRPr="00E274B7">
              <w:rPr>
                <w:rFonts w:ascii="Arial" w:hAnsi="Arial" w:cs="Arial"/>
                <w:sz w:val="18"/>
                <w:szCs w:val="18"/>
              </w:rPr>
              <w:t xml:space="preserve"> základního výzkumu a zaji</w:t>
            </w:r>
            <w:ins w:id="478" w:author="Autor">
              <w:r>
                <w:rPr>
                  <w:rFonts w:ascii="Arial" w:hAnsi="Arial" w:cs="Arial"/>
                  <w:sz w:val="18"/>
                  <w:szCs w:val="18"/>
                </w:rPr>
                <w:t>štění</w:t>
              </w:r>
            </w:ins>
            <w:del w:id="479" w:author="Autor">
              <w:r w:rsidR="00E274B7" w:rsidRPr="00E274B7" w:rsidDel="00E7560E">
                <w:rPr>
                  <w:rFonts w:ascii="Arial" w:hAnsi="Arial" w:cs="Arial"/>
                  <w:sz w:val="18"/>
                  <w:szCs w:val="18"/>
                </w:rPr>
                <w:delText>stit</w:delText>
              </w:r>
            </w:del>
            <w:r w:rsidR="00E274B7" w:rsidRPr="00E274B7">
              <w:rPr>
                <w:rFonts w:ascii="Arial" w:hAnsi="Arial" w:cs="Arial"/>
                <w:sz w:val="18"/>
                <w:szCs w:val="18"/>
              </w:rPr>
              <w:t xml:space="preserve"> podpor</w:t>
            </w:r>
            <w:ins w:id="480" w:author="Autor">
              <w:r>
                <w:rPr>
                  <w:rFonts w:ascii="Arial" w:hAnsi="Arial" w:cs="Arial"/>
                  <w:sz w:val="18"/>
                  <w:szCs w:val="18"/>
                </w:rPr>
                <w:t>y</w:t>
              </w:r>
            </w:ins>
            <w:del w:id="481" w:author="Autor">
              <w:r w:rsidR="00E274B7" w:rsidRPr="00E274B7" w:rsidDel="00E7560E">
                <w:rPr>
                  <w:rFonts w:ascii="Arial" w:hAnsi="Arial" w:cs="Arial"/>
                  <w:sz w:val="18"/>
                  <w:szCs w:val="18"/>
                </w:rPr>
                <w:delText>u</w:delText>
              </w:r>
            </w:del>
            <w:r w:rsidR="00E274B7" w:rsidRPr="00E274B7">
              <w:rPr>
                <w:rFonts w:ascii="Arial" w:hAnsi="Arial" w:cs="Arial"/>
                <w:sz w:val="18"/>
                <w:szCs w:val="18"/>
              </w:rPr>
              <w:t xml:space="preserve"> nejlepších týmů</w:t>
            </w:r>
            <w:ins w:id="482" w:author="Autor">
              <w:r>
                <w:rPr>
                  <w:rFonts w:ascii="Arial" w:hAnsi="Arial" w:cs="Arial"/>
                  <w:sz w:val="18"/>
                  <w:szCs w:val="18"/>
                </w:rPr>
                <w:t xml:space="preserve"> v rámci jednotlivých oborů</w:t>
              </w:r>
            </w:ins>
          </w:p>
        </w:tc>
        <w:tc>
          <w:tcPr>
            <w:tcW w:w="252" w:type="pct"/>
          </w:tcPr>
          <w:p w14:paraId="48794B9B"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0565671"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494" w:type="pct"/>
          </w:tcPr>
          <w:p w14:paraId="3B3F24C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073170E"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5A481401"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5DEEDE8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45702EF" w14:textId="77777777" w:rsidR="00A35A7E" w:rsidRPr="000C1590" w:rsidRDefault="00A35A7E" w:rsidP="00E274B7">
            <w:pPr>
              <w:tabs>
                <w:tab w:val="left" w:pos="1185"/>
              </w:tabs>
              <w:rPr>
                <w:rFonts w:ascii="Arial" w:hAnsi="Arial" w:cs="Arial"/>
                <w:sz w:val="18"/>
                <w:szCs w:val="18"/>
              </w:rPr>
            </w:pPr>
            <w:r w:rsidRPr="000C1590">
              <w:rPr>
                <w:rFonts w:ascii="Arial" w:hAnsi="Arial" w:cs="Arial"/>
                <w:sz w:val="18"/>
                <w:szCs w:val="18"/>
              </w:rPr>
              <w:t>O 7</w:t>
            </w:r>
          </w:p>
        </w:tc>
        <w:tc>
          <w:tcPr>
            <w:tcW w:w="3175" w:type="pct"/>
          </w:tcPr>
          <w:p w14:paraId="791888B3" w14:textId="77777777" w:rsidR="00A35A7E" w:rsidRPr="000C1590"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Snížení administrativní zátěže ve </w:t>
            </w:r>
            <w:proofErr w:type="spellStart"/>
            <w:r w:rsidRPr="00E274B7">
              <w:rPr>
                <w:rFonts w:ascii="Arial" w:hAnsi="Arial" w:cs="Arial"/>
                <w:sz w:val="18"/>
                <w:szCs w:val="18"/>
              </w:rPr>
              <w:t>VaVaI</w:t>
            </w:r>
            <w:proofErr w:type="spellEnd"/>
          </w:p>
        </w:tc>
        <w:tc>
          <w:tcPr>
            <w:tcW w:w="252" w:type="pct"/>
          </w:tcPr>
          <w:p w14:paraId="3D414139"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0B700DD6"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494" w:type="pct"/>
          </w:tcPr>
          <w:p w14:paraId="64CF945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5" w:type="pct"/>
          </w:tcPr>
          <w:p w14:paraId="0A79F5DE"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243" w:type="pct"/>
          </w:tcPr>
          <w:p w14:paraId="03DA0498"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r w:rsidR="00A237C1" w:rsidRPr="000C1590" w14:paraId="0AB95C5E"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2FDB1046" w14:textId="77777777" w:rsidR="00E274B7" w:rsidRPr="000C1590" w:rsidRDefault="00E274B7" w:rsidP="00E274B7">
            <w:pPr>
              <w:tabs>
                <w:tab w:val="left" w:pos="1185"/>
              </w:tabs>
              <w:rPr>
                <w:rFonts w:ascii="Arial" w:hAnsi="Arial" w:cs="Arial"/>
                <w:sz w:val="18"/>
                <w:szCs w:val="18"/>
              </w:rPr>
            </w:pPr>
            <w:r w:rsidRPr="000C1590">
              <w:rPr>
                <w:rFonts w:ascii="Arial" w:hAnsi="Arial" w:cs="Arial"/>
                <w:sz w:val="18"/>
                <w:szCs w:val="18"/>
              </w:rPr>
              <w:t>O 8</w:t>
            </w:r>
          </w:p>
        </w:tc>
        <w:tc>
          <w:tcPr>
            <w:tcW w:w="3175" w:type="pct"/>
          </w:tcPr>
          <w:p w14:paraId="020C0841" w14:textId="77777777" w:rsidR="00E274B7" w:rsidRPr="000C1590"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Otevřený přístup k výsledkům a datům </w:t>
            </w:r>
            <w:proofErr w:type="spellStart"/>
            <w:r w:rsidRPr="00E274B7">
              <w:rPr>
                <w:rFonts w:ascii="Arial" w:hAnsi="Arial" w:cs="Arial"/>
                <w:sz w:val="18"/>
                <w:szCs w:val="18"/>
              </w:rPr>
              <w:t>VaV</w:t>
            </w:r>
            <w:proofErr w:type="spellEnd"/>
            <w:r w:rsidRPr="00E274B7">
              <w:rPr>
                <w:rFonts w:ascii="Arial" w:hAnsi="Arial" w:cs="Arial"/>
                <w:sz w:val="18"/>
                <w:szCs w:val="18"/>
              </w:rPr>
              <w:t xml:space="preserve">, které jsou volně šiřitelné; rozvoj a zefektivnění IS </w:t>
            </w:r>
            <w:proofErr w:type="spellStart"/>
            <w:r w:rsidRPr="00E274B7">
              <w:rPr>
                <w:rFonts w:ascii="Arial" w:hAnsi="Arial" w:cs="Arial"/>
                <w:sz w:val="18"/>
                <w:szCs w:val="18"/>
              </w:rPr>
              <w:t>VaVaI</w:t>
            </w:r>
            <w:proofErr w:type="spellEnd"/>
          </w:p>
        </w:tc>
        <w:tc>
          <w:tcPr>
            <w:tcW w:w="252" w:type="pct"/>
          </w:tcPr>
          <w:p w14:paraId="22A54948"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344" w:type="pct"/>
          </w:tcPr>
          <w:p w14:paraId="39F91451"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494" w:type="pct"/>
          </w:tcPr>
          <w:p w14:paraId="238D4B02"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245" w:type="pct"/>
          </w:tcPr>
          <w:p w14:paraId="7E834E8F" w14:textId="77777777" w:rsidR="00E274B7" w:rsidRDefault="00E274B7">
            <w:pP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c>
          <w:tcPr>
            <w:tcW w:w="243" w:type="pct"/>
          </w:tcPr>
          <w:p w14:paraId="0E69C50E" w14:textId="77777777" w:rsidR="00E274B7" w:rsidRDefault="00E274B7">
            <w:pPr>
              <w:cnfStyle w:val="000000000000" w:firstRow="0" w:lastRow="0" w:firstColumn="0" w:lastColumn="0" w:oddVBand="0" w:evenVBand="0" w:oddHBand="0" w:evenHBand="0" w:firstRowFirstColumn="0" w:firstRowLastColumn="0" w:lastRowFirstColumn="0" w:lastRowLastColumn="0"/>
            </w:pPr>
            <w:r w:rsidRPr="00F221CC">
              <w:rPr>
                <w:rFonts w:ascii="Arial" w:hAnsi="Arial" w:cs="Arial"/>
                <w:b/>
                <w:sz w:val="18"/>
                <w:szCs w:val="18"/>
              </w:rPr>
              <w:sym w:font="Symbol" w:char="F0B7"/>
            </w:r>
          </w:p>
        </w:tc>
      </w:tr>
      <w:tr w:rsidR="00A237C1" w:rsidRPr="000C1590" w14:paraId="04D1BF3A"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419310F" w14:textId="77777777" w:rsidR="00A35A7E" w:rsidRPr="000C1590" w:rsidRDefault="00A35A7E" w:rsidP="00E274B7">
            <w:pPr>
              <w:rPr>
                <w:rFonts w:ascii="Arial" w:hAnsi="Arial" w:cs="Arial"/>
                <w:sz w:val="18"/>
                <w:szCs w:val="18"/>
              </w:rPr>
            </w:pPr>
            <w:r w:rsidRPr="000C1590">
              <w:rPr>
                <w:rFonts w:ascii="Arial" w:hAnsi="Arial" w:cs="Arial"/>
                <w:sz w:val="18"/>
                <w:szCs w:val="18"/>
              </w:rPr>
              <w:lastRenderedPageBreak/>
              <w:t>O 9</w:t>
            </w:r>
          </w:p>
        </w:tc>
        <w:tc>
          <w:tcPr>
            <w:tcW w:w="3175" w:type="pct"/>
          </w:tcPr>
          <w:p w14:paraId="557BB4AF" w14:textId="77777777" w:rsidR="00A35A7E" w:rsidRPr="00C07715"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Vytvoření Koncepce podpory ochrany průmyslového vlastnictví</w:t>
            </w:r>
          </w:p>
        </w:tc>
        <w:tc>
          <w:tcPr>
            <w:tcW w:w="252" w:type="pct"/>
          </w:tcPr>
          <w:p w14:paraId="05CF8C2C" w14:textId="77777777" w:rsidR="00A35A7E"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06412B5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0D2924D1"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7E7628D5"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6097B7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5F105D41"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A1BC61" w14:textId="77777777" w:rsidR="00E274B7" w:rsidRPr="000C1590" w:rsidRDefault="00E274B7" w:rsidP="00E274B7">
            <w:pPr>
              <w:rPr>
                <w:rFonts w:ascii="Arial" w:hAnsi="Arial" w:cs="Arial"/>
                <w:sz w:val="18"/>
                <w:szCs w:val="18"/>
              </w:rPr>
            </w:pPr>
            <w:r w:rsidRPr="000C1590">
              <w:rPr>
                <w:rFonts w:ascii="Arial" w:hAnsi="Arial" w:cs="Arial"/>
                <w:sz w:val="18"/>
                <w:szCs w:val="18"/>
              </w:rPr>
              <w:t>O 10</w:t>
            </w:r>
          </w:p>
        </w:tc>
        <w:tc>
          <w:tcPr>
            <w:tcW w:w="3175" w:type="pct"/>
          </w:tcPr>
          <w:p w14:paraId="40C4CACD" w14:textId="25F125FF" w:rsidR="00E274B7" w:rsidRPr="00C07715" w:rsidRDefault="00DC44F8" w:rsidP="0008304C">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DC44F8">
              <w:rPr>
                <w:rFonts w:ascii="Arial" w:hAnsi="Arial" w:cs="Arial"/>
                <w:sz w:val="18"/>
                <w:szCs w:val="18"/>
              </w:rPr>
              <w:t>Vytvoření prostředí pro r</w:t>
            </w:r>
            <w:r w:rsidR="0008304C">
              <w:rPr>
                <w:rFonts w:ascii="Arial" w:hAnsi="Arial" w:cs="Arial"/>
                <w:sz w:val="18"/>
                <w:szCs w:val="18"/>
              </w:rPr>
              <w:t>ůst motivace k výzkumné kariéře</w:t>
            </w:r>
          </w:p>
        </w:tc>
        <w:tc>
          <w:tcPr>
            <w:tcW w:w="252" w:type="pct"/>
          </w:tcPr>
          <w:p w14:paraId="58A4F429"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4B37B2FE"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E453E7">
              <w:rPr>
                <w:rFonts w:ascii="Arial" w:hAnsi="Arial" w:cs="Arial"/>
                <w:b/>
                <w:sz w:val="18"/>
                <w:szCs w:val="18"/>
              </w:rPr>
              <w:sym w:font="Symbol" w:char="F0B7"/>
            </w:r>
          </w:p>
        </w:tc>
        <w:tc>
          <w:tcPr>
            <w:tcW w:w="494" w:type="pct"/>
          </w:tcPr>
          <w:p w14:paraId="32DA9BE8" w14:textId="77777777" w:rsidR="00E274B7" w:rsidRDefault="00E274B7" w:rsidP="00E274B7">
            <w:pPr>
              <w:jc w:val="center"/>
              <w:cnfStyle w:val="000000000000" w:firstRow="0" w:lastRow="0" w:firstColumn="0" w:lastColumn="0" w:oddVBand="0" w:evenVBand="0" w:oddHBand="0" w:evenHBand="0" w:firstRowFirstColumn="0" w:firstRowLastColumn="0" w:lastRowFirstColumn="0" w:lastRowLastColumn="0"/>
            </w:pPr>
            <w:r w:rsidRPr="00E453E7">
              <w:rPr>
                <w:rFonts w:ascii="Arial" w:hAnsi="Arial" w:cs="Arial"/>
                <w:b/>
                <w:sz w:val="18"/>
                <w:szCs w:val="18"/>
              </w:rPr>
              <w:sym w:font="Symbol" w:char="F0B7"/>
            </w:r>
          </w:p>
        </w:tc>
        <w:tc>
          <w:tcPr>
            <w:tcW w:w="245" w:type="pct"/>
          </w:tcPr>
          <w:p w14:paraId="079BE0C3"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20A4547" w14:textId="77777777" w:rsidR="00E274B7"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46DE0AF5"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11D663C1" w14:textId="77777777" w:rsidR="00E274B7" w:rsidRPr="000C1590" w:rsidRDefault="00E274B7" w:rsidP="00E274B7">
            <w:pPr>
              <w:rPr>
                <w:rFonts w:ascii="Arial" w:hAnsi="Arial" w:cs="Arial"/>
                <w:sz w:val="18"/>
                <w:szCs w:val="18"/>
              </w:rPr>
            </w:pPr>
            <w:r w:rsidRPr="000C1590">
              <w:rPr>
                <w:rFonts w:ascii="Arial" w:hAnsi="Arial" w:cs="Arial"/>
                <w:sz w:val="18"/>
                <w:szCs w:val="18"/>
              </w:rPr>
              <w:t>O 11</w:t>
            </w:r>
          </w:p>
        </w:tc>
        <w:tc>
          <w:tcPr>
            <w:tcW w:w="3175" w:type="pct"/>
          </w:tcPr>
          <w:p w14:paraId="68BDA51F" w14:textId="77777777" w:rsidR="00E274B7" w:rsidRPr="00C07715"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Získávání a udržení odborníků ve </w:t>
            </w:r>
            <w:proofErr w:type="spellStart"/>
            <w:r w:rsidRPr="00E274B7">
              <w:rPr>
                <w:rFonts w:ascii="Arial" w:hAnsi="Arial" w:cs="Arial"/>
                <w:sz w:val="18"/>
                <w:szCs w:val="18"/>
              </w:rPr>
              <w:t>VaV</w:t>
            </w:r>
            <w:proofErr w:type="spellEnd"/>
            <w:r w:rsidRPr="00E274B7">
              <w:rPr>
                <w:rFonts w:ascii="Arial" w:hAnsi="Arial" w:cs="Arial"/>
                <w:sz w:val="18"/>
                <w:szCs w:val="18"/>
              </w:rPr>
              <w:t xml:space="preserve"> z ČR i ze zahraničí</w:t>
            </w:r>
          </w:p>
        </w:tc>
        <w:tc>
          <w:tcPr>
            <w:tcW w:w="252" w:type="pct"/>
          </w:tcPr>
          <w:p w14:paraId="4E749770"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69E28338"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6C5B3C">
              <w:rPr>
                <w:rFonts w:ascii="Arial" w:hAnsi="Arial" w:cs="Arial"/>
                <w:b/>
                <w:sz w:val="18"/>
                <w:szCs w:val="18"/>
              </w:rPr>
              <w:sym w:font="Symbol" w:char="F0B7"/>
            </w:r>
          </w:p>
        </w:tc>
        <w:tc>
          <w:tcPr>
            <w:tcW w:w="494" w:type="pct"/>
          </w:tcPr>
          <w:p w14:paraId="31D0EBE3"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6C5B3C">
              <w:rPr>
                <w:rFonts w:ascii="Arial" w:hAnsi="Arial" w:cs="Arial"/>
                <w:b/>
                <w:sz w:val="18"/>
                <w:szCs w:val="18"/>
              </w:rPr>
              <w:sym w:font="Symbol" w:char="F0B7"/>
            </w:r>
          </w:p>
        </w:tc>
        <w:tc>
          <w:tcPr>
            <w:tcW w:w="245" w:type="pct"/>
          </w:tcPr>
          <w:p w14:paraId="36F63690"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E97F6A6"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08304C" w:rsidRPr="000C1590" w14:paraId="01416405"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F04C74E" w14:textId="44A6CBB7" w:rsidR="0008304C" w:rsidRPr="000C1590" w:rsidRDefault="0008304C" w:rsidP="00E274B7">
            <w:pPr>
              <w:rPr>
                <w:rFonts w:ascii="Arial" w:hAnsi="Arial" w:cs="Arial"/>
                <w:sz w:val="18"/>
                <w:szCs w:val="18"/>
              </w:rPr>
            </w:pPr>
            <w:r>
              <w:rPr>
                <w:rFonts w:ascii="Arial" w:hAnsi="Arial" w:cs="Arial"/>
                <w:sz w:val="18"/>
                <w:szCs w:val="18"/>
              </w:rPr>
              <w:t>O 12</w:t>
            </w:r>
          </w:p>
        </w:tc>
        <w:tc>
          <w:tcPr>
            <w:tcW w:w="3175" w:type="pct"/>
          </w:tcPr>
          <w:p w14:paraId="755F0533" w14:textId="49B154F3" w:rsidR="0008304C" w:rsidRPr="00E274B7" w:rsidRDefault="0008304C"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8304C">
              <w:rPr>
                <w:rFonts w:ascii="Arial" w:hAnsi="Arial" w:cs="Arial"/>
                <w:sz w:val="18"/>
                <w:szCs w:val="18"/>
              </w:rPr>
              <w:t>Vytváření podmínek pro kombinaci výzkumné práce a rodičovství a pro uplatnění žen po mateřské dovolené</w:t>
            </w:r>
          </w:p>
        </w:tc>
        <w:tc>
          <w:tcPr>
            <w:tcW w:w="252" w:type="pct"/>
          </w:tcPr>
          <w:p w14:paraId="59577E1F"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C8E4A33" w14:textId="030DFB40" w:rsidR="0008304C" w:rsidRPr="006C5B3C"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7C4E38">
              <w:rPr>
                <w:rFonts w:ascii="Arial" w:hAnsi="Arial" w:cs="Arial"/>
                <w:b/>
                <w:sz w:val="18"/>
                <w:szCs w:val="18"/>
              </w:rPr>
              <w:sym w:font="Symbol" w:char="F0B7"/>
            </w:r>
          </w:p>
        </w:tc>
        <w:tc>
          <w:tcPr>
            <w:tcW w:w="494" w:type="pct"/>
          </w:tcPr>
          <w:p w14:paraId="49C13F53" w14:textId="4A6C72AF" w:rsidR="0008304C" w:rsidRPr="006C5B3C" w:rsidRDefault="0008304C" w:rsidP="00E274B7">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r w:rsidRPr="007C4E38">
              <w:rPr>
                <w:rFonts w:ascii="Arial" w:hAnsi="Arial" w:cs="Arial"/>
                <w:b/>
                <w:sz w:val="18"/>
                <w:szCs w:val="18"/>
              </w:rPr>
              <w:sym w:font="Symbol" w:char="F0B7"/>
            </w:r>
          </w:p>
        </w:tc>
        <w:tc>
          <w:tcPr>
            <w:tcW w:w="245" w:type="pct"/>
          </w:tcPr>
          <w:p w14:paraId="15A720DB"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47A432E5" w14:textId="77777777" w:rsidR="0008304C" w:rsidRPr="000C1590" w:rsidRDefault="0008304C"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2428C59D"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62208311" w14:textId="56A579BE" w:rsidR="00E274B7" w:rsidRPr="000C1590" w:rsidRDefault="00622980" w:rsidP="00E274B7">
            <w:pPr>
              <w:rPr>
                <w:rFonts w:ascii="Arial" w:hAnsi="Arial" w:cs="Arial"/>
                <w:sz w:val="18"/>
                <w:szCs w:val="18"/>
              </w:rPr>
            </w:pPr>
            <w:r>
              <w:rPr>
                <w:rFonts w:ascii="Arial" w:hAnsi="Arial" w:cs="Arial"/>
                <w:sz w:val="18"/>
                <w:szCs w:val="18"/>
              </w:rPr>
              <w:t>O 13</w:t>
            </w:r>
          </w:p>
        </w:tc>
        <w:tc>
          <w:tcPr>
            <w:tcW w:w="3175" w:type="pct"/>
          </w:tcPr>
          <w:p w14:paraId="14511FEF" w14:textId="10E05EB0" w:rsidR="00E274B7"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Zapojení výzkumných týmů do Horizontu Evropa, případně dalších programů EU, oboustranná mezinárodní mobilita a mezinárodní spolupráce výzkumných organizací a podniků</w:t>
            </w:r>
            <w:ins w:id="483" w:author="Autor">
              <w:r w:rsidR="00300054">
                <w:rPr>
                  <w:rFonts w:ascii="Arial" w:hAnsi="Arial" w:cs="Arial"/>
                  <w:sz w:val="18"/>
                  <w:szCs w:val="18"/>
                </w:rPr>
                <w:t xml:space="preserve">, </w:t>
              </w:r>
              <w:r w:rsidR="00300054" w:rsidRPr="00300054">
                <w:rPr>
                  <w:rFonts w:ascii="Arial" w:hAnsi="Arial" w:cs="Arial"/>
                  <w:sz w:val="18"/>
                  <w:szCs w:val="18"/>
                </w:rPr>
                <w:t>a podpora systémového zpřístupňování výsledků vědy a výzkumu</w:t>
              </w:r>
            </w:ins>
          </w:p>
        </w:tc>
        <w:tc>
          <w:tcPr>
            <w:tcW w:w="252" w:type="pct"/>
          </w:tcPr>
          <w:p w14:paraId="0742D7DD"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A5FEA11"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CA34B2B"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D344D1">
              <w:rPr>
                <w:rFonts w:ascii="Arial" w:hAnsi="Arial" w:cs="Arial"/>
                <w:b/>
                <w:sz w:val="18"/>
                <w:szCs w:val="18"/>
              </w:rPr>
              <w:sym w:font="Symbol" w:char="F0B7"/>
            </w:r>
          </w:p>
        </w:tc>
        <w:tc>
          <w:tcPr>
            <w:tcW w:w="245" w:type="pct"/>
          </w:tcPr>
          <w:p w14:paraId="5F8784EA"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D344D1">
              <w:rPr>
                <w:rFonts w:ascii="Arial" w:hAnsi="Arial" w:cs="Arial"/>
                <w:b/>
                <w:sz w:val="18"/>
                <w:szCs w:val="18"/>
              </w:rPr>
              <w:sym w:font="Symbol" w:char="F0B7"/>
            </w:r>
          </w:p>
        </w:tc>
        <w:tc>
          <w:tcPr>
            <w:tcW w:w="243" w:type="pct"/>
          </w:tcPr>
          <w:p w14:paraId="6D02EC1B"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39F6C972"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B31F0FA" w14:textId="331BC546" w:rsidR="00A35A7E" w:rsidRPr="000C1590" w:rsidRDefault="00622980" w:rsidP="00E274B7">
            <w:pPr>
              <w:rPr>
                <w:rFonts w:ascii="Arial" w:hAnsi="Arial" w:cs="Arial"/>
                <w:sz w:val="18"/>
                <w:szCs w:val="18"/>
              </w:rPr>
            </w:pPr>
            <w:r>
              <w:rPr>
                <w:rFonts w:ascii="Arial" w:hAnsi="Arial" w:cs="Arial"/>
                <w:sz w:val="18"/>
                <w:szCs w:val="18"/>
              </w:rPr>
              <w:t>O 14</w:t>
            </w:r>
          </w:p>
        </w:tc>
        <w:tc>
          <w:tcPr>
            <w:tcW w:w="3175" w:type="pct"/>
          </w:tcPr>
          <w:p w14:paraId="55F6719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Podpoření synergie českého a mezinárodního </w:t>
            </w:r>
            <w:proofErr w:type="spellStart"/>
            <w:r w:rsidRPr="00E274B7">
              <w:rPr>
                <w:rFonts w:ascii="Arial" w:hAnsi="Arial" w:cs="Arial"/>
                <w:sz w:val="18"/>
                <w:szCs w:val="18"/>
              </w:rPr>
              <w:t>VaV</w:t>
            </w:r>
            <w:proofErr w:type="spellEnd"/>
            <w:r w:rsidRPr="00E274B7">
              <w:rPr>
                <w:rFonts w:ascii="Arial" w:hAnsi="Arial" w:cs="Arial"/>
                <w:sz w:val="18"/>
                <w:szCs w:val="18"/>
              </w:rPr>
              <w:t xml:space="preserve"> prostřednictvím mezinárodní programové spolupráce ČR</w:t>
            </w:r>
          </w:p>
        </w:tc>
        <w:tc>
          <w:tcPr>
            <w:tcW w:w="252" w:type="pct"/>
          </w:tcPr>
          <w:p w14:paraId="6A70DF0F"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72A328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78E1CE24"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09AE3E82"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7CA0A56A"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5595D96E" w14:textId="77777777" w:rsidTr="00622980">
        <w:trPr>
          <w:cnfStyle w:val="000000100000" w:firstRow="0" w:lastRow="0" w:firstColumn="0" w:lastColumn="0" w:oddVBand="0" w:evenVBand="0" w:oddHBand="1" w:evenHBand="0" w:firstRowFirstColumn="0" w:firstRowLastColumn="0" w:lastRowFirstColumn="0" w:lastRowLastColumn="0"/>
          <w:trHeight w:val="549"/>
        </w:trPr>
        <w:tc>
          <w:tcPr>
            <w:cnfStyle w:val="001000000000" w:firstRow="0" w:lastRow="0" w:firstColumn="1" w:lastColumn="0" w:oddVBand="0" w:evenVBand="0" w:oddHBand="0" w:evenHBand="0" w:firstRowFirstColumn="0" w:firstRowLastColumn="0" w:lastRowFirstColumn="0" w:lastRowLastColumn="0"/>
            <w:tcW w:w="247" w:type="pct"/>
          </w:tcPr>
          <w:p w14:paraId="4B9AF0A8" w14:textId="0C9615A9" w:rsidR="00E274B7" w:rsidRPr="000C1590" w:rsidRDefault="00846D6F" w:rsidP="00E274B7">
            <w:pPr>
              <w:rPr>
                <w:rFonts w:ascii="Arial" w:hAnsi="Arial" w:cs="Arial"/>
                <w:sz w:val="18"/>
                <w:szCs w:val="18"/>
              </w:rPr>
            </w:pPr>
            <w:r>
              <w:rPr>
                <w:rFonts w:ascii="Arial" w:hAnsi="Arial" w:cs="Arial"/>
                <w:sz w:val="18"/>
                <w:szCs w:val="18"/>
              </w:rPr>
              <w:t>O 15</w:t>
            </w:r>
          </w:p>
        </w:tc>
        <w:tc>
          <w:tcPr>
            <w:tcW w:w="3175" w:type="pct"/>
          </w:tcPr>
          <w:p w14:paraId="120F397F" w14:textId="362AEDB9" w:rsidR="00E274B7"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Zajištění zvýšení institucionální složky financování těch VO, které v mezinárodním srovnání v hodnocení podle Metodiky </w:t>
            </w:r>
            <w:ins w:id="484" w:author="Autor">
              <w:r w:rsidR="006C543A">
                <w:rPr>
                  <w:rFonts w:ascii="Arial" w:hAnsi="Arial" w:cs="Arial"/>
                  <w:sz w:val="18"/>
                  <w:szCs w:val="18"/>
                </w:rPr>
                <w:t>20</w:t>
              </w:r>
            </w:ins>
            <w:r w:rsidRPr="00E274B7">
              <w:rPr>
                <w:rFonts w:ascii="Arial" w:hAnsi="Arial" w:cs="Arial"/>
                <w:sz w:val="18"/>
                <w:szCs w:val="18"/>
              </w:rPr>
              <w:t>17+ dosa</w:t>
            </w:r>
            <w:r w:rsidR="00622980">
              <w:rPr>
                <w:rFonts w:ascii="Arial" w:hAnsi="Arial" w:cs="Arial"/>
                <w:sz w:val="18"/>
                <w:szCs w:val="18"/>
              </w:rPr>
              <w:t>hují kvalitní výsledky</w:t>
            </w:r>
          </w:p>
        </w:tc>
        <w:tc>
          <w:tcPr>
            <w:tcW w:w="252" w:type="pct"/>
          </w:tcPr>
          <w:p w14:paraId="6D1D7628"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344" w:type="pct"/>
          </w:tcPr>
          <w:p w14:paraId="1E4ABF24"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494" w:type="pct"/>
          </w:tcPr>
          <w:p w14:paraId="34937D0E" w14:textId="77777777" w:rsidR="00E274B7" w:rsidRDefault="00E274B7" w:rsidP="00E274B7">
            <w:pPr>
              <w:jc w:val="center"/>
              <w:cnfStyle w:val="000000100000" w:firstRow="0" w:lastRow="0" w:firstColumn="0" w:lastColumn="0" w:oddVBand="0" w:evenVBand="0" w:oddHBand="1" w:evenHBand="0" w:firstRowFirstColumn="0" w:firstRowLastColumn="0" w:lastRowFirstColumn="0" w:lastRowLastColumn="0"/>
            </w:pPr>
            <w:r w:rsidRPr="007B230D">
              <w:rPr>
                <w:rFonts w:ascii="Arial" w:hAnsi="Arial" w:cs="Arial"/>
                <w:b/>
                <w:sz w:val="18"/>
                <w:szCs w:val="18"/>
              </w:rPr>
              <w:sym w:font="Symbol" w:char="F0B7"/>
            </w:r>
          </w:p>
        </w:tc>
        <w:tc>
          <w:tcPr>
            <w:tcW w:w="245" w:type="pct"/>
          </w:tcPr>
          <w:p w14:paraId="193145AD"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124AAB2F" w14:textId="77777777" w:rsidR="00E274B7" w:rsidRPr="000C1590" w:rsidRDefault="00E274B7"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22163909"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0C32301" w14:textId="36DEF97C" w:rsidR="00A35A7E" w:rsidRPr="000C1590" w:rsidRDefault="00846D6F" w:rsidP="00E274B7">
            <w:pPr>
              <w:rPr>
                <w:rFonts w:ascii="Arial" w:hAnsi="Arial" w:cs="Arial"/>
                <w:sz w:val="18"/>
                <w:szCs w:val="18"/>
              </w:rPr>
            </w:pPr>
            <w:r>
              <w:rPr>
                <w:rFonts w:ascii="Arial" w:hAnsi="Arial" w:cs="Arial"/>
                <w:sz w:val="18"/>
                <w:szCs w:val="18"/>
              </w:rPr>
              <w:t>O 16</w:t>
            </w:r>
          </w:p>
        </w:tc>
        <w:tc>
          <w:tcPr>
            <w:tcW w:w="3175" w:type="pct"/>
          </w:tcPr>
          <w:p w14:paraId="0922D99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Zabezpečení koordinovaného zastoupení ČR v programovém výboru rámcového programu EU pro výzkum a inovace Horizontu Evropa (2021 –2027) za účelem efektivního prosazování priorit ČR, které vyplývají z prioritních orientací českého výzkumu a inovací</w:t>
            </w:r>
          </w:p>
        </w:tc>
        <w:tc>
          <w:tcPr>
            <w:tcW w:w="252" w:type="pct"/>
          </w:tcPr>
          <w:p w14:paraId="19027C5B"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0F696443"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59381077" w14:textId="77777777" w:rsidR="00A35A7E" w:rsidRPr="000C1590" w:rsidRDefault="00E274B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5" w:type="pct"/>
          </w:tcPr>
          <w:p w14:paraId="56DC92E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6FD64F0"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2E88A1D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4996CCAF" w14:textId="5739FE7B" w:rsidR="00A35A7E" w:rsidRPr="000C1590" w:rsidRDefault="00846D6F" w:rsidP="00E274B7">
            <w:pPr>
              <w:rPr>
                <w:rFonts w:ascii="Arial" w:hAnsi="Arial" w:cs="Arial"/>
                <w:sz w:val="18"/>
                <w:szCs w:val="18"/>
              </w:rPr>
            </w:pPr>
            <w:r>
              <w:rPr>
                <w:rFonts w:ascii="Arial" w:hAnsi="Arial" w:cs="Arial"/>
                <w:sz w:val="18"/>
                <w:szCs w:val="18"/>
              </w:rPr>
              <w:t>O 17</w:t>
            </w:r>
          </w:p>
        </w:tc>
        <w:tc>
          <w:tcPr>
            <w:tcW w:w="3175" w:type="pct"/>
          </w:tcPr>
          <w:p w14:paraId="39373B2D"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rozvoje spolupráce mezi výzkumnou a aplikační sférou při přípravě a realizaci programů</w:t>
            </w:r>
          </w:p>
        </w:tc>
        <w:tc>
          <w:tcPr>
            <w:tcW w:w="252" w:type="pct"/>
          </w:tcPr>
          <w:p w14:paraId="16E612E1"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136EF9F0"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2377288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D59BF2C" w14:textId="77777777" w:rsidR="00A35A7E" w:rsidRPr="000C1590" w:rsidRDefault="004D6336"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6707BA7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1366605D"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AB5D407" w14:textId="3CDAE7E9" w:rsidR="00A35A7E" w:rsidRPr="000C1590" w:rsidRDefault="00846D6F" w:rsidP="00E274B7">
            <w:pPr>
              <w:rPr>
                <w:rFonts w:ascii="Arial" w:hAnsi="Arial" w:cs="Arial"/>
                <w:sz w:val="18"/>
                <w:szCs w:val="18"/>
              </w:rPr>
            </w:pPr>
            <w:r>
              <w:rPr>
                <w:rFonts w:ascii="Arial" w:hAnsi="Arial" w:cs="Arial"/>
                <w:sz w:val="18"/>
                <w:szCs w:val="18"/>
              </w:rPr>
              <w:t>O 18</w:t>
            </w:r>
          </w:p>
        </w:tc>
        <w:tc>
          <w:tcPr>
            <w:tcW w:w="3175" w:type="pct"/>
          </w:tcPr>
          <w:p w14:paraId="3C93F459"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spolupráce výzkumné a aplikační sféry a uplatnění jejích výsledků v humanitních a společenských vědách</w:t>
            </w:r>
          </w:p>
        </w:tc>
        <w:tc>
          <w:tcPr>
            <w:tcW w:w="252" w:type="pct"/>
          </w:tcPr>
          <w:p w14:paraId="1311D213" w14:textId="77777777" w:rsidR="00A35A7E" w:rsidRPr="000C1590"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2DB4F147"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11990A7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3733FAC8" w14:textId="77777777" w:rsidR="00A35A7E" w:rsidRPr="000C1590" w:rsidRDefault="00201277"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6028AC4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0CA2202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598B7C37" w14:textId="76B72955" w:rsidR="00A35A7E" w:rsidRPr="000C1590" w:rsidRDefault="00846D6F" w:rsidP="00E274B7">
            <w:pPr>
              <w:rPr>
                <w:rFonts w:ascii="Arial" w:hAnsi="Arial" w:cs="Arial"/>
                <w:sz w:val="18"/>
                <w:szCs w:val="18"/>
              </w:rPr>
            </w:pPr>
            <w:r>
              <w:rPr>
                <w:rFonts w:ascii="Arial" w:hAnsi="Arial" w:cs="Arial"/>
                <w:sz w:val="18"/>
                <w:szCs w:val="18"/>
              </w:rPr>
              <w:lastRenderedPageBreak/>
              <w:t>O 19</w:t>
            </w:r>
          </w:p>
        </w:tc>
        <w:tc>
          <w:tcPr>
            <w:tcW w:w="3175" w:type="pct"/>
          </w:tcPr>
          <w:p w14:paraId="57293F2B" w14:textId="74CAC53B"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 xml:space="preserve">Podmínky pro partnerství a spolupráci mezi všemi složkami systému </w:t>
            </w:r>
            <w:proofErr w:type="spellStart"/>
            <w:r w:rsidRPr="00E274B7">
              <w:rPr>
                <w:rFonts w:ascii="Arial" w:hAnsi="Arial" w:cs="Arial"/>
                <w:sz w:val="18"/>
                <w:szCs w:val="18"/>
              </w:rPr>
              <w:t>VaVaI</w:t>
            </w:r>
            <w:proofErr w:type="spellEnd"/>
            <w:r w:rsidRPr="00E274B7">
              <w:rPr>
                <w:rFonts w:ascii="Arial" w:hAnsi="Arial" w:cs="Arial"/>
                <w:sz w:val="18"/>
                <w:szCs w:val="18"/>
              </w:rPr>
              <w:t xml:space="preserve"> včetně usta</w:t>
            </w:r>
            <w:del w:id="485" w:author="Autor">
              <w:r w:rsidRPr="00E274B7" w:rsidDel="008D358C">
                <w:rPr>
                  <w:rFonts w:ascii="Arial" w:hAnsi="Arial" w:cs="Arial"/>
                  <w:sz w:val="18"/>
                  <w:szCs w:val="18"/>
                </w:rPr>
                <w:delText>no</w:delText>
              </w:r>
            </w:del>
            <w:r w:rsidRPr="00E274B7">
              <w:rPr>
                <w:rFonts w:ascii="Arial" w:hAnsi="Arial" w:cs="Arial"/>
                <w:sz w:val="18"/>
                <w:szCs w:val="18"/>
              </w:rPr>
              <w:t xml:space="preserve">vení reprezentace </w:t>
            </w:r>
            <w:ins w:id="486" w:author="Autor">
              <w:r w:rsidR="008D358C">
                <w:rPr>
                  <w:rFonts w:ascii="Arial" w:hAnsi="Arial" w:cs="Arial"/>
                  <w:sz w:val="18"/>
                  <w:szCs w:val="18"/>
                </w:rPr>
                <w:t>podnikového</w:t>
              </w:r>
            </w:ins>
            <w:del w:id="487" w:author="Autor">
              <w:r w:rsidRPr="00E274B7" w:rsidDel="008D358C">
                <w:rPr>
                  <w:rFonts w:ascii="Arial" w:hAnsi="Arial" w:cs="Arial"/>
                  <w:sz w:val="18"/>
                  <w:szCs w:val="18"/>
                </w:rPr>
                <w:delText>aplikovaného</w:delText>
              </w:r>
            </w:del>
            <w:r w:rsidRPr="00E274B7">
              <w:rPr>
                <w:rFonts w:ascii="Arial" w:hAnsi="Arial" w:cs="Arial"/>
                <w:sz w:val="18"/>
                <w:szCs w:val="18"/>
              </w:rPr>
              <w:t xml:space="preserve"> výzkumu</w:t>
            </w:r>
          </w:p>
        </w:tc>
        <w:tc>
          <w:tcPr>
            <w:tcW w:w="252" w:type="pct"/>
          </w:tcPr>
          <w:p w14:paraId="646931C1" w14:textId="77777777" w:rsidR="00A35A7E" w:rsidRPr="000C1590"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32A6B0DA"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FDB58B6"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5CE71CD3" w14:textId="77777777" w:rsidR="00A35A7E" w:rsidRPr="000C1590" w:rsidRDefault="0019100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2949BB45"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A237C1" w:rsidRPr="000C1590" w14:paraId="188A5106"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42B77891" w14:textId="0614D108" w:rsidR="00A35A7E" w:rsidRPr="000C1590" w:rsidRDefault="00846D6F" w:rsidP="00E274B7">
            <w:pPr>
              <w:rPr>
                <w:rFonts w:ascii="Arial" w:hAnsi="Arial" w:cs="Arial"/>
                <w:sz w:val="18"/>
                <w:szCs w:val="18"/>
              </w:rPr>
            </w:pPr>
            <w:r>
              <w:rPr>
                <w:rFonts w:ascii="Arial" w:hAnsi="Arial" w:cs="Arial"/>
                <w:sz w:val="18"/>
                <w:szCs w:val="18"/>
              </w:rPr>
              <w:t>O 20</w:t>
            </w:r>
          </w:p>
        </w:tc>
        <w:tc>
          <w:tcPr>
            <w:tcW w:w="3175" w:type="pct"/>
          </w:tcPr>
          <w:p w14:paraId="13991FB5" w14:textId="4AF19A21" w:rsidR="00A35A7E" w:rsidRPr="00D83F5F" w:rsidRDefault="00940203"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940203">
              <w:rPr>
                <w:rFonts w:ascii="Arial" w:hAnsi="Arial" w:cs="Arial"/>
                <w:sz w:val="18"/>
                <w:szCs w:val="18"/>
              </w:rPr>
              <w:t>Účelová podpora dlouhodobé spolupráce mezi výzkumnými organizacemi a podniky a uplatnění výsledků aplikovaného výzkumu v praxi</w:t>
            </w:r>
          </w:p>
        </w:tc>
        <w:tc>
          <w:tcPr>
            <w:tcW w:w="252" w:type="pct"/>
          </w:tcPr>
          <w:p w14:paraId="74620B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7069393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0FC4A7A9"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660A62F"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243" w:type="pct"/>
          </w:tcPr>
          <w:p w14:paraId="44D41DD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A237C1" w:rsidRPr="000C1590" w14:paraId="6540AF57"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D530D54" w14:textId="34A50D54" w:rsidR="00CB19BE" w:rsidRPr="000C1590" w:rsidRDefault="00846D6F" w:rsidP="00E274B7">
            <w:pPr>
              <w:rPr>
                <w:rFonts w:ascii="Arial" w:hAnsi="Arial" w:cs="Arial"/>
                <w:sz w:val="18"/>
                <w:szCs w:val="18"/>
              </w:rPr>
            </w:pPr>
            <w:r>
              <w:rPr>
                <w:rFonts w:ascii="Arial" w:hAnsi="Arial" w:cs="Arial"/>
                <w:sz w:val="18"/>
                <w:szCs w:val="18"/>
              </w:rPr>
              <w:t>O 21</w:t>
            </w:r>
          </w:p>
        </w:tc>
        <w:tc>
          <w:tcPr>
            <w:tcW w:w="3175" w:type="pct"/>
          </w:tcPr>
          <w:p w14:paraId="46330131" w14:textId="77777777" w:rsidR="00CB19BE" w:rsidRPr="00D83F5F" w:rsidRDefault="00CB19BE"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Realizace Národní RIS3 strategie</w:t>
            </w:r>
          </w:p>
        </w:tc>
        <w:tc>
          <w:tcPr>
            <w:tcW w:w="252" w:type="pct"/>
          </w:tcPr>
          <w:p w14:paraId="2DC19F0D"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7FF7EED"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1FB535B2" w14:textId="77777777" w:rsidR="00CB19B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05D9C137" w14:textId="77777777" w:rsidR="00CB19BE"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970964">
              <w:rPr>
                <w:rFonts w:ascii="Arial" w:hAnsi="Arial" w:cs="Arial"/>
                <w:b/>
                <w:sz w:val="18"/>
                <w:szCs w:val="18"/>
              </w:rPr>
              <w:sym w:font="Symbol" w:char="F0B7"/>
            </w:r>
          </w:p>
        </w:tc>
        <w:tc>
          <w:tcPr>
            <w:tcW w:w="243" w:type="pct"/>
          </w:tcPr>
          <w:p w14:paraId="0DD5FC67" w14:textId="77777777" w:rsidR="00CB19BE" w:rsidRDefault="00CB19BE" w:rsidP="00CB19BE">
            <w:pPr>
              <w:jc w:val="center"/>
              <w:cnfStyle w:val="000000100000" w:firstRow="0" w:lastRow="0" w:firstColumn="0" w:lastColumn="0" w:oddVBand="0" w:evenVBand="0" w:oddHBand="1" w:evenHBand="0" w:firstRowFirstColumn="0" w:firstRowLastColumn="0" w:lastRowFirstColumn="0" w:lastRowLastColumn="0"/>
            </w:pPr>
            <w:r w:rsidRPr="00970964">
              <w:rPr>
                <w:rFonts w:ascii="Arial" w:hAnsi="Arial" w:cs="Arial"/>
                <w:b/>
                <w:sz w:val="18"/>
                <w:szCs w:val="18"/>
              </w:rPr>
              <w:sym w:font="Symbol" w:char="F0B7"/>
            </w:r>
          </w:p>
        </w:tc>
      </w:tr>
      <w:tr w:rsidR="00A237C1" w:rsidRPr="000C1590" w14:paraId="127AA0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D939815" w14:textId="6DC86FC2" w:rsidR="00A35A7E" w:rsidRPr="000C1590" w:rsidRDefault="00846D6F" w:rsidP="00E274B7">
            <w:pPr>
              <w:rPr>
                <w:rFonts w:ascii="Arial" w:hAnsi="Arial" w:cs="Arial"/>
                <w:sz w:val="18"/>
                <w:szCs w:val="18"/>
              </w:rPr>
            </w:pPr>
            <w:r>
              <w:rPr>
                <w:rFonts w:ascii="Arial" w:hAnsi="Arial" w:cs="Arial"/>
                <w:sz w:val="18"/>
                <w:szCs w:val="18"/>
              </w:rPr>
              <w:t>O 22</w:t>
            </w:r>
          </w:p>
        </w:tc>
        <w:tc>
          <w:tcPr>
            <w:tcW w:w="3175" w:type="pct"/>
          </w:tcPr>
          <w:p w14:paraId="223E6B05"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Rozvoj výzkumu v obranném a bezpečnostním výzkumu s možností využití v civilních aplikacích</w:t>
            </w:r>
          </w:p>
        </w:tc>
        <w:tc>
          <w:tcPr>
            <w:tcW w:w="252" w:type="pct"/>
          </w:tcPr>
          <w:p w14:paraId="4F9C6F5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3F6926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0000657"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5BFFFDBD"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06B6161A"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7B9A3469"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055E3D81" w14:textId="6B91E494" w:rsidR="00A35A7E" w:rsidRPr="000C1590" w:rsidRDefault="00846D6F" w:rsidP="00E274B7">
            <w:pPr>
              <w:rPr>
                <w:rFonts w:ascii="Arial" w:hAnsi="Arial" w:cs="Arial"/>
                <w:sz w:val="18"/>
                <w:szCs w:val="18"/>
              </w:rPr>
            </w:pPr>
            <w:r>
              <w:rPr>
                <w:rFonts w:ascii="Arial" w:hAnsi="Arial" w:cs="Arial"/>
                <w:sz w:val="18"/>
                <w:szCs w:val="18"/>
              </w:rPr>
              <w:t>O 23</w:t>
            </w:r>
          </w:p>
        </w:tc>
        <w:tc>
          <w:tcPr>
            <w:tcW w:w="3175" w:type="pct"/>
          </w:tcPr>
          <w:p w14:paraId="0B6A28BA"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Dobudovat funkční systém podpory vzniku, rozvoje a internacionalizace inovativních podniků (start-up, spin-</w:t>
            </w:r>
            <w:proofErr w:type="spellStart"/>
            <w:r w:rsidRPr="00E274B7">
              <w:rPr>
                <w:rFonts w:ascii="Arial" w:hAnsi="Arial" w:cs="Arial"/>
                <w:sz w:val="18"/>
                <w:szCs w:val="18"/>
              </w:rPr>
              <w:t>off</w:t>
            </w:r>
            <w:proofErr w:type="spellEnd"/>
            <w:r w:rsidRPr="00E274B7">
              <w:rPr>
                <w:rFonts w:ascii="Arial" w:hAnsi="Arial" w:cs="Arial"/>
                <w:sz w:val="18"/>
                <w:szCs w:val="18"/>
              </w:rPr>
              <w:t>)</w:t>
            </w:r>
          </w:p>
        </w:tc>
        <w:tc>
          <w:tcPr>
            <w:tcW w:w="252" w:type="pct"/>
          </w:tcPr>
          <w:p w14:paraId="02A91727"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2BE9F3C2"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493922F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FFFEF4C"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088BF09C" w14:textId="77777777" w:rsidR="00A35A7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22912EC8"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65D992A2" w14:textId="7CE51084" w:rsidR="00A35A7E" w:rsidRPr="000C1590" w:rsidRDefault="00846D6F" w:rsidP="00E274B7">
            <w:pPr>
              <w:rPr>
                <w:rFonts w:ascii="Arial" w:hAnsi="Arial" w:cs="Arial"/>
                <w:sz w:val="18"/>
                <w:szCs w:val="18"/>
              </w:rPr>
            </w:pPr>
            <w:r>
              <w:rPr>
                <w:rFonts w:ascii="Arial" w:hAnsi="Arial" w:cs="Arial"/>
                <w:sz w:val="18"/>
                <w:szCs w:val="18"/>
              </w:rPr>
              <w:t>O 24</w:t>
            </w:r>
          </w:p>
        </w:tc>
        <w:tc>
          <w:tcPr>
            <w:tcW w:w="3175" w:type="pct"/>
          </w:tcPr>
          <w:p w14:paraId="66DB3FAB"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Digitální transformace podniků</w:t>
            </w:r>
          </w:p>
        </w:tc>
        <w:tc>
          <w:tcPr>
            <w:tcW w:w="252" w:type="pct"/>
          </w:tcPr>
          <w:p w14:paraId="042675C4"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5280903B"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292A11D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4DFAEF85"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2EC3A4AC"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6FC4F652"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36BC6F65" w14:textId="330DF347" w:rsidR="00A35A7E" w:rsidRPr="000C1590" w:rsidRDefault="00846D6F" w:rsidP="00E274B7">
            <w:pPr>
              <w:rPr>
                <w:rFonts w:ascii="Arial" w:hAnsi="Arial" w:cs="Arial"/>
                <w:sz w:val="18"/>
                <w:szCs w:val="18"/>
              </w:rPr>
            </w:pPr>
            <w:r>
              <w:rPr>
                <w:rFonts w:ascii="Arial" w:hAnsi="Arial" w:cs="Arial"/>
                <w:sz w:val="18"/>
                <w:szCs w:val="18"/>
              </w:rPr>
              <w:t>O 25</w:t>
            </w:r>
          </w:p>
        </w:tc>
        <w:tc>
          <w:tcPr>
            <w:tcW w:w="3175" w:type="pct"/>
          </w:tcPr>
          <w:p w14:paraId="760A4D21" w14:textId="77777777" w:rsidR="00A35A7E" w:rsidRPr="00D83F5F" w:rsidRDefault="00E274B7"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E274B7">
              <w:rPr>
                <w:rFonts w:ascii="Arial" w:hAnsi="Arial" w:cs="Arial"/>
                <w:sz w:val="18"/>
                <w:szCs w:val="18"/>
              </w:rPr>
              <w:t>Komplexní podpora rozvoje a využití umělé inteligence (AI)</w:t>
            </w:r>
          </w:p>
        </w:tc>
        <w:tc>
          <w:tcPr>
            <w:tcW w:w="252" w:type="pct"/>
          </w:tcPr>
          <w:p w14:paraId="043DEA38"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344" w:type="pct"/>
          </w:tcPr>
          <w:p w14:paraId="564F2A4D"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3616C283"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2230DCB4" w14:textId="77777777" w:rsidR="00A35A7E" w:rsidRPr="000C1590" w:rsidRDefault="00A35A7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478FB94F" w14:textId="77777777" w:rsidR="00A35A7E" w:rsidRPr="000C1590" w:rsidRDefault="00CB19BE"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A237C1" w:rsidRPr="000C1590" w14:paraId="6D5E6624" w14:textId="77777777" w:rsidTr="0008304C">
        <w:trPr>
          <w:trHeight w:val="397"/>
        </w:trPr>
        <w:tc>
          <w:tcPr>
            <w:cnfStyle w:val="001000000000" w:firstRow="0" w:lastRow="0" w:firstColumn="1" w:lastColumn="0" w:oddVBand="0" w:evenVBand="0" w:oddHBand="0" w:evenHBand="0" w:firstRowFirstColumn="0" w:firstRowLastColumn="0" w:lastRowFirstColumn="0" w:lastRowLastColumn="0"/>
            <w:tcW w:w="247" w:type="pct"/>
          </w:tcPr>
          <w:p w14:paraId="722A93D5" w14:textId="07028A13" w:rsidR="00A35A7E" w:rsidRPr="000C1590" w:rsidRDefault="00846D6F" w:rsidP="00E274B7">
            <w:pPr>
              <w:rPr>
                <w:rFonts w:ascii="Arial" w:hAnsi="Arial" w:cs="Arial"/>
                <w:sz w:val="18"/>
                <w:szCs w:val="18"/>
              </w:rPr>
            </w:pPr>
            <w:r>
              <w:rPr>
                <w:rFonts w:ascii="Arial" w:hAnsi="Arial" w:cs="Arial"/>
                <w:sz w:val="18"/>
                <w:szCs w:val="18"/>
              </w:rPr>
              <w:t>O 26</w:t>
            </w:r>
          </w:p>
        </w:tc>
        <w:tc>
          <w:tcPr>
            <w:tcW w:w="3175" w:type="pct"/>
          </w:tcPr>
          <w:p w14:paraId="66764FE2" w14:textId="77777777" w:rsidR="00A35A7E" w:rsidRPr="00D83F5F" w:rsidRDefault="00E274B7" w:rsidP="00C07715">
            <w:pPr>
              <w:tabs>
                <w:tab w:val="left" w:pos="-108"/>
              </w:tabs>
              <w:ind w:left="-108"/>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E274B7">
              <w:rPr>
                <w:rFonts w:ascii="Arial" w:hAnsi="Arial" w:cs="Arial"/>
                <w:sz w:val="18"/>
                <w:szCs w:val="18"/>
              </w:rPr>
              <w:t>Podpora vytvoření inovačního systému ve veřejné správě</w:t>
            </w:r>
          </w:p>
        </w:tc>
        <w:tc>
          <w:tcPr>
            <w:tcW w:w="252" w:type="pct"/>
          </w:tcPr>
          <w:p w14:paraId="63E37488"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344" w:type="pct"/>
          </w:tcPr>
          <w:p w14:paraId="27FA60AC"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rPr>
            </w:pPr>
          </w:p>
        </w:tc>
        <w:tc>
          <w:tcPr>
            <w:tcW w:w="494" w:type="pct"/>
          </w:tcPr>
          <w:p w14:paraId="4B5B631A"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5" w:type="pct"/>
          </w:tcPr>
          <w:p w14:paraId="0BF5B444" w14:textId="77777777" w:rsidR="00A35A7E" w:rsidRPr="000C1590" w:rsidRDefault="00A35A7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243" w:type="pct"/>
          </w:tcPr>
          <w:p w14:paraId="6C1143AE" w14:textId="77777777" w:rsidR="00A35A7E" w:rsidRPr="000C1590" w:rsidRDefault="00CB19BE" w:rsidP="00C07715">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r>
      <w:tr w:rsidR="00E85113" w:rsidRPr="000C1590" w14:paraId="0DCA3921" w14:textId="77777777" w:rsidTr="0008304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7" w:type="pct"/>
          </w:tcPr>
          <w:p w14:paraId="2ECFF7E2" w14:textId="341B2D56" w:rsidR="00E85113" w:rsidRDefault="00E85113" w:rsidP="00E274B7">
            <w:pPr>
              <w:rPr>
                <w:rFonts w:ascii="Arial" w:hAnsi="Arial" w:cs="Arial"/>
                <w:sz w:val="18"/>
                <w:szCs w:val="18"/>
              </w:rPr>
            </w:pPr>
            <w:r>
              <w:rPr>
                <w:rFonts w:ascii="Arial" w:hAnsi="Arial" w:cs="Arial"/>
                <w:sz w:val="18"/>
                <w:szCs w:val="18"/>
              </w:rPr>
              <w:t>O 27</w:t>
            </w:r>
          </w:p>
        </w:tc>
        <w:tc>
          <w:tcPr>
            <w:tcW w:w="3175" w:type="pct"/>
          </w:tcPr>
          <w:p w14:paraId="7B65532B" w14:textId="40C1E03C" w:rsidR="00E85113" w:rsidRPr="00E274B7" w:rsidRDefault="00E85113" w:rsidP="00C07715">
            <w:pPr>
              <w:tabs>
                <w:tab w:val="left" w:pos="-108"/>
              </w:tabs>
              <w:ind w:left="-108"/>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Redefinice Národních priorit orientovaného výzkumu, experimentálního vývoje a inovací </w:t>
            </w:r>
            <w:ins w:id="488" w:author="Autor">
              <w:r w:rsidR="00F10BB6" w:rsidRPr="00F10BB6">
                <w:rPr>
                  <w:rFonts w:ascii="Arial" w:hAnsi="Arial" w:cs="Arial"/>
                  <w:sz w:val="18"/>
                  <w:szCs w:val="18"/>
                </w:rPr>
                <w:t>(NPOV) s cílem zvýšení odolnosti česk</w:t>
              </w:r>
              <w:r w:rsidR="00F10BB6">
                <w:rPr>
                  <w:rFonts w:ascii="Arial" w:hAnsi="Arial" w:cs="Arial"/>
                  <w:sz w:val="18"/>
                  <w:szCs w:val="18"/>
                </w:rPr>
                <w:t>é společnosti</w:t>
              </w:r>
              <w:del w:id="489" w:author="Autor">
                <w:r w:rsidR="00F10BB6" w:rsidDel="004631D8">
                  <w:rPr>
                    <w:rFonts w:ascii="Arial" w:hAnsi="Arial" w:cs="Arial"/>
                    <w:sz w:val="18"/>
                    <w:szCs w:val="18"/>
                  </w:rPr>
                  <w:delText xml:space="preserve"> </w:delText>
                </w:r>
              </w:del>
              <w:r w:rsidR="00F10BB6" w:rsidRPr="00F10BB6">
                <w:rPr>
                  <w:rFonts w:ascii="Arial" w:hAnsi="Arial" w:cs="Arial"/>
                  <w:sz w:val="18"/>
                  <w:szCs w:val="18"/>
                </w:rPr>
                <w:t xml:space="preserve"> </w:t>
              </w:r>
            </w:ins>
            <w:r w:rsidRPr="00E85113">
              <w:rPr>
                <w:rFonts w:ascii="Arial" w:hAnsi="Arial" w:cs="Arial"/>
                <w:sz w:val="18"/>
                <w:szCs w:val="18"/>
              </w:rPr>
              <w:t>– podpora specifických výzkumných programů relevantních pro oblasti definovaných hrozeb s celospolečenským dopadem</w:t>
            </w:r>
          </w:p>
        </w:tc>
        <w:tc>
          <w:tcPr>
            <w:tcW w:w="252" w:type="pct"/>
          </w:tcPr>
          <w:p w14:paraId="7934900E" w14:textId="76D9DDCA"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0C1590">
              <w:rPr>
                <w:rFonts w:ascii="Arial" w:hAnsi="Arial" w:cs="Arial"/>
                <w:b/>
                <w:sz w:val="18"/>
                <w:szCs w:val="18"/>
              </w:rPr>
              <w:sym w:font="Symbol" w:char="F0B7"/>
            </w:r>
          </w:p>
        </w:tc>
        <w:tc>
          <w:tcPr>
            <w:tcW w:w="344" w:type="pct"/>
          </w:tcPr>
          <w:p w14:paraId="7087579A"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c>
          <w:tcPr>
            <w:tcW w:w="494" w:type="pct"/>
          </w:tcPr>
          <w:p w14:paraId="1338AC27"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5" w:type="pct"/>
          </w:tcPr>
          <w:p w14:paraId="00311BBB"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243" w:type="pct"/>
          </w:tcPr>
          <w:p w14:paraId="770173F3" w14:textId="77777777" w:rsidR="00E85113" w:rsidRPr="000C1590" w:rsidRDefault="00E85113" w:rsidP="00C07715">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rPr>
            </w:pPr>
          </w:p>
        </w:tc>
      </w:tr>
    </w:tbl>
    <w:p w14:paraId="59815DB3" w14:textId="77777777" w:rsidR="00732276" w:rsidRDefault="00732276" w:rsidP="005923E6">
      <w:pPr>
        <w:rPr>
          <w:rFonts w:ascii="Arial" w:hAnsi="Arial" w:cs="Arial"/>
        </w:rPr>
        <w:sectPr w:rsidR="00732276" w:rsidSect="00732276">
          <w:pgSz w:w="16838" w:h="11906" w:orient="landscape"/>
          <w:pgMar w:top="1417" w:right="1417" w:bottom="1417" w:left="1417" w:header="708" w:footer="708" w:gutter="0"/>
          <w:cols w:space="708"/>
          <w:docGrid w:linePitch="360"/>
        </w:sectPr>
      </w:pPr>
    </w:p>
    <w:p w14:paraId="52F48826" w14:textId="77777777" w:rsidR="00FF1A20" w:rsidRPr="00FF1A20" w:rsidRDefault="00FF1A20" w:rsidP="00994706">
      <w:pPr>
        <w:pStyle w:val="Nadpis1"/>
        <w:pageBreakBefore/>
        <w:ind w:left="431" w:hanging="431"/>
      </w:pPr>
      <w:bookmarkStart w:id="490" w:name="_Toc21004869"/>
      <w:bookmarkStart w:id="491" w:name="_Toc34662325"/>
      <w:bookmarkStart w:id="492" w:name="_Toc40872194"/>
      <w:r w:rsidRPr="00FF1A20">
        <w:lastRenderedPageBreak/>
        <w:t>Priority aplikovaného výzkumu</w:t>
      </w:r>
      <w:bookmarkEnd w:id="490"/>
      <w:bookmarkEnd w:id="491"/>
      <w:bookmarkEnd w:id="492"/>
    </w:p>
    <w:p w14:paraId="0A17F7C5" w14:textId="77777777" w:rsidR="00FF1A20" w:rsidRPr="00FF1A20" w:rsidRDefault="00FF1A20" w:rsidP="008228E1">
      <w:pPr>
        <w:pStyle w:val="textodstavec"/>
      </w:pPr>
      <w:r w:rsidRPr="00FF1A20">
        <w:t>Na základě závěrů obsažených</w:t>
      </w:r>
      <w:r w:rsidR="009C0347">
        <w:t xml:space="preserve"> v </w:t>
      </w:r>
      <w:r w:rsidR="00206795">
        <w:t>přílohách</w:t>
      </w:r>
      <w:r w:rsidRPr="00FF1A20">
        <w:t xml:space="preserve"> jsou priority orientovaného</w:t>
      </w:r>
      <w:r w:rsidR="00406965">
        <w:t xml:space="preserve"> a </w:t>
      </w:r>
      <w:r w:rsidRPr="00FF1A20">
        <w:t>aplikovaného výzkumu definovány takto:</w:t>
      </w:r>
    </w:p>
    <w:p w14:paraId="5488EB80" w14:textId="727086A5" w:rsidR="00FF1A20" w:rsidRPr="00FF1A20" w:rsidRDefault="00FF1A20" w:rsidP="004E3921">
      <w:pPr>
        <w:numPr>
          <w:ilvl w:val="0"/>
          <w:numId w:val="1"/>
        </w:numPr>
        <w:contextualSpacing/>
        <w:jc w:val="both"/>
        <w:rPr>
          <w:rFonts w:ascii="Arial" w:hAnsi="Arial" w:cs="Arial"/>
        </w:rPr>
      </w:pPr>
      <w:r w:rsidRPr="00FF1A20">
        <w:rPr>
          <w:rFonts w:ascii="Arial" w:hAnsi="Arial" w:cs="Arial"/>
        </w:rPr>
        <w:t>střednědobé priority orientovaného</w:t>
      </w:r>
      <w:r w:rsidR="00406965">
        <w:rPr>
          <w:rFonts w:ascii="Arial" w:hAnsi="Arial" w:cs="Arial"/>
        </w:rPr>
        <w:t xml:space="preserve"> a </w:t>
      </w:r>
      <w:r w:rsidRPr="00FF1A20">
        <w:rPr>
          <w:rFonts w:ascii="Arial" w:hAnsi="Arial" w:cs="Arial"/>
        </w:rPr>
        <w:t>aplikovaného výzkumu na období 2021–2025 na podporu orientovaného</w:t>
      </w:r>
      <w:r w:rsidR="00406965">
        <w:rPr>
          <w:rFonts w:ascii="Arial" w:hAnsi="Arial" w:cs="Arial"/>
        </w:rPr>
        <w:t xml:space="preserve"> a </w:t>
      </w:r>
      <w:r w:rsidRPr="00FF1A20">
        <w:rPr>
          <w:rFonts w:ascii="Arial" w:hAnsi="Arial" w:cs="Arial"/>
        </w:rPr>
        <w:t>aplikovaného výzkumu směřujícího</w:t>
      </w:r>
      <w:r w:rsidR="00406965">
        <w:rPr>
          <w:rFonts w:ascii="Arial" w:hAnsi="Arial" w:cs="Arial"/>
        </w:rPr>
        <w:t xml:space="preserve"> k </w:t>
      </w:r>
      <w:r w:rsidRPr="00FF1A20">
        <w:rPr>
          <w:rFonts w:ascii="Arial" w:hAnsi="Arial" w:cs="Arial"/>
        </w:rPr>
        <w:t>inovacím: odpovídají oblastem inteligentní specializace</w:t>
      </w:r>
      <w:r w:rsidR="009C0347">
        <w:rPr>
          <w:rFonts w:ascii="Arial" w:hAnsi="Arial" w:cs="Arial"/>
        </w:rPr>
        <w:t xml:space="preserve"> v </w:t>
      </w:r>
      <w:r w:rsidR="008F6BF4" w:rsidRPr="00C10C54">
        <w:rPr>
          <w:rFonts w:ascii="Arial" w:hAnsi="Arial" w:cs="Arial"/>
        </w:rPr>
        <w:t xml:space="preserve">Národní </w:t>
      </w:r>
      <w:r w:rsidR="008F6BF4">
        <w:rPr>
          <w:rFonts w:ascii="Arial" w:hAnsi="Arial" w:cs="Arial"/>
        </w:rPr>
        <w:t>výzkumné a inovační strategii</w:t>
      </w:r>
      <w:r w:rsidR="008F6BF4" w:rsidRPr="00C10C54">
        <w:rPr>
          <w:rFonts w:ascii="Arial" w:hAnsi="Arial" w:cs="Arial"/>
        </w:rPr>
        <w:t xml:space="preserve"> </w:t>
      </w:r>
      <w:r w:rsidR="008F6BF4">
        <w:rPr>
          <w:rFonts w:ascii="Arial" w:hAnsi="Arial" w:cs="Arial"/>
        </w:rPr>
        <w:t xml:space="preserve">pro inteligentní specializaci ČR </w:t>
      </w:r>
      <w:r w:rsidR="008F6BF4" w:rsidRPr="00C10C54">
        <w:rPr>
          <w:rFonts w:ascii="Arial" w:hAnsi="Arial" w:cs="Arial"/>
        </w:rPr>
        <w:t>2021-2027</w:t>
      </w:r>
      <w:r w:rsidRPr="00FF1A20">
        <w:rPr>
          <w:rFonts w:ascii="Arial" w:hAnsi="Arial" w:cs="Arial"/>
        </w:rPr>
        <w:t>,</w:t>
      </w:r>
    </w:p>
    <w:p w14:paraId="23BF6A6A" w14:textId="77777777" w:rsidR="00C40B56" w:rsidRDefault="00FF1A20" w:rsidP="004E3921">
      <w:pPr>
        <w:numPr>
          <w:ilvl w:val="0"/>
          <w:numId w:val="1"/>
        </w:numPr>
        <w:contextualSpacing/>
        <w:jc w:val="both"/>
        <w:rPr>
          <w:rFonts w:ascii="Arial" w:hAnsi="Arial" w:cs="Arial"/>
        </w:rPr>
      </w:pPr>
      <w:r w:rsidRPr="00FF1A20">
        <w:rPr>
          <w:rFonts w:ascii="Arial" w:hAnsi="Arial" w:cs="Arial"/>
        </w:rPr>
        <w:t xml:space="preserve">dlouhodobé priority pokrývající celou oblast </w:t>
      </w:r>
      <w:proofErr w:type="spellStart"/>
      <w:r w:rsidRPr="00FF1A20">
        <w:rPr>
          <w:rFonts w:ascii="Arial" w:hAnsi="Arial" w:cs="Arial"/>
        </w:rPr>
        <w:t>VaVaI</w:t>
      </w:r>
      <w:proofErr w:type="spellEnd"/>
      <w:r w:rsidRPr="00FF1A20">
        <w:rPr>
          <w:rFonts w:ascii="Arial" w:hAnsi="Arial" w:cs="Arial"/>
        </w:rPr>
        <w:t xml:space="preserve"> (mimo základní výzkum) na období 2021–2030: obsaženy</w:t>
      </w:r>
      <w:r w:rsidR="009C0347">
        <w:rPr>
          <w:rFonts w:ascii="Arial" w:hAnsi="Arial" w:cs="Arial"/>
        </w:rPr>
        <w:t xml:space="preserve"> v </w:t>
      </w:r>
      <w:r w:rsidRPr="00FF1A20">
        <w:rPr>
          <w:rFonts w:ascii="Arial" w:hAnsi="Arial" w:cs="Arial"/>
        </w:rPr>
        <w:t>Národních prioritách orientovaného výzkumu, experimentálního vývoje</w:t>
      </w:r>
      <w:r w:rsidR="00406965">
        <w:rPr>
          <w:rFonts w:ascii="Arial" w:hAnsi="Arial" w:cs="Arial"/>
        </w:rPr>
        <w:t xml:space="preserve"> a </w:t>
      </w:r>
      <w:r w:rsidRPr="00FF1A20">
        <w:rPr>
          <w:rFonts w:ascii="Arial" w:hAnsi="Arial" w:cs="Arial"/>
        </w:rPr>
        <w:t>inovací.</w:t>
      </w:r>
    </w:p>
    <w:p w14:paraId="016220FB" w14:textId="77777777" w:rsidR="00FF1A20" w:rsidRPr="00FF1A20" w:rsidRDefault="00FF1A20" w:rsidP="00936159">
      <w:pPr>
        <w:pStyle w:val="Nadpis1"/>
        <w:ind w:left="431" w:hanging="431"/>
      </w:pPr>
      <w:bookmarkStart w:id="493" w:name="_Toc21004870"/>
      <w:bookmarkStart w:id="494" w:name="_Toc34662326"/>
      <w:bookmarkStart w:id="495" w:name="_Toc40872195"/>
      <w:r w:rsidRPr="00FF1A20">
        <w:t xml:space="preserve">Předpoklad vývoje výdajů na </w:t>
      </w:r>
      <w:proofErr w:type="spellStart"/>
      <w:r w:rsidRPr="00FF1A20">
        <w:t>VaVaI</w:t>
      </w:r>
      <w:bookmarkEnd w:id="493"/>
      <w:bookmarkEnd w:id="494"/>
      <w:bookmarkEnd w:id="495"/>
      <w:proofErr w:type="spellEnd"/>
    </w:p>
    <w:p w14:paraId="2C97E0B3" w14:textId="77777777" w:rsidR="00FC1890" w:rsidRDefault="00FC1890" w:rsidP="00FC1890">
      <w:pPr>
        <w:spacing w:after="120"/>
        <w:jc w:val="both"/>
        <w:rPr>
          <w:rFonts w:ascii="Arial" w:eastAsia="Batang" w:hAnsi="Arial" w:cs="Arial"/>
        </w:rPr>
      </w:pPr>
      <w:r w:rsidRPr="00FC1890">
        <w:rPr>
          <w:rFonts w:ascii="Arial" w:eastAsia="Batang" w:hAnsi="Arial" w:cs="Arial"/>
        </w:rPr>
        <w:t>Podle § 5a odst. 1 zákona</w:t>
      </w:r>
      <w:r w:rsidR="00406965">
        <w:rPr>
          <w:rFonts w:ascii="Arial" w:eastAsia="Batang" w:hAnsi="Arial" w:cs="Arial"/>
        </w:rPr>
        <w:t xml:space="preserve"> o </w:t>
      </w:r>
      <w:r w:rsidR="00AA4DF9">
        <w:rPr>
          <w:rFonts w:ascii="Arial" w:eastAsia="Batang" w:hAnsi="Arial" w:cs="Arial"/>
        </w:rPr>
        <w:t xml:space="preserve">podpoře </w:t>
      </w:r>
      <w:proofErr w:type="spellStart"/>
      <w:r w:rsidR="00483FD1">
        <w:rPr>
          <w:rFonts w:ascii="Arial" w:eastAsia="Batang" w:hAnsi="Arial" w:cs="Arial"/>
        </w:rPr>
        <w:t>VaVaI</w:t>
      </w:r>
      <w:proofErr w:type="spellEnd"/>
      <w:r w:rsidR="007320A6">
        <w:rPr>
          <w:rFonts w:ascii="Arial" w:eastAsia="Batang" w:hAnsi="Arial" w:cs="Arial"/>
        </w:rPr>
        <w:t>,</w:t>
      </w:r>
      <w:r w:rsidRPr="00FC1890">
        <w:rPr>
          <w:rFonts w:ascii="Arial" w:eastAsia="Batang" w:hAnsi="Arial" w:cs="Arial"/>
        </w:rPr>
        <w:t xml:space="preserve"> celkovou výši výdajů na </w:t>
      </w:r>
      <w:proofErr w:type="spellStart"/>
      <w:r>
        <w:rPr>
          <w:rFonts w:ascii="Arial" w:eastAsia="Batang" w:hAnsi="Arial" w:cs="Arial"/>
        </w:rPr>
        <w:t>VaVaI</w:t>
      </w:r>
      <w:proofErr w:type="spellEnd"/>
      <w:r>
        <w:rPr>
          <w:rFonts w:ascii="Arial" w:eastAsia="Batang" w:hAnsi="Arial" w:cs="Arial"/>
        </w:rPr>
        <w:t xml:space="preserve"> </w:t>
      </w:r>
      <w:r w:rsidRPr="00FC1890">
        <w:rPr>
          <w:rFonts w:ascii="Arial" w:eastAsia="Batang" w:hAnsi="Arial" w:cs="Arial"/>
        </w:rPr>
        <w:t>jednotlivých rozpočtových k</w:t>
      </w:r>
      <w:r w:rsidR="00932899">
        <w:rPr>
          <w:rFonts w:ascii="Arial" w:eastAsia="Batang" w:hAnsi="Arial" w:cs="Arial"/>
        </w:rPr>
        <w:t>apitol stanoví vláda na návrh RVVI</w:t>
      </w:r>
      <w:r>
        <w:rPr>
          <w:rFonts w:ascii="Arial" w:eastAsia="Batang" w:hAnsi="Arial" w:cs="Arial"/>
        </w:rPr>
        <w:t xml:space="preserve">. </w:t>
      </w:r>
      <w:r w:rsidRPr="00FC1890">
        <w:rPr>
          <w:rFonts w:ascii="Arial" w:eastAsia="Batang" w:hAnsi="Arial" w:cs="Arial"/>
        </w:rPr>
        <w:t xml:space="preserve">Strukturu návrhu rozdělení výdajů státního rozpočtu na </w:t>
      </w:r>
      <w:proofErr w:type="spellStart"/>
      <w:r w:rsidR="00483FD1">
        <w:rPr>
          <w:rFonts w:ascii="Arial" w:eastAsia="Batang" w:hAnsi="Arial" w:cs="Arial"/>
        </w:rPr>
        <w:t>VaVaI</w:t>
      </w:r>
      <w:proofErr w:type="spellEnd"/>
      <w:r w:rsidR="00483FD1">
        <w:rPr>
          <w:rFonts w:ascii="Arial" w:eastAsia="Batang" w:hAnsi="Arial" w:cs="Arial"/>
        </w:rPr>
        <w:t xml:space="preserve"> </w:t>
      </w:r>
      <w:r w:rsidR="00932899">
        <w:rPr>
          <w:rFonts w:ascii="Arial" w:eastAsia="Batang" w:hAnsi="Arial" w:cs="Arial"/>
        </w:rPr>
        <w:t>stanovuje RVVI</w:t>
      </w:r>
      <w:r w:rsidR="00406965">
        <w:rPr>
          <w:rFonts w:ascii="Arial" w:eastAsia="Batang" w:hAnsi="Arial" w:cs="Arial"/>
        </w:rPr>
        <w:t xml:space="preserve"> a </w:t>
      </w:r>
      <w:r w:rsidRPr="00FC1890">
        <w:rPr>
          <w:rFonts w:ascii="Arial" w:eastAsia="Batang" w:hAnsi="Arial" w:cs="Arial"/>
        </w:rPr>
        <w:t xml:space="preserve">rozesílá ji správcům rozpočtových kapitol, kteří zpracují návrh výdajů na </w:t>
      </w:r>
      <w:proofErr w:type="spellStart"/>
      <w:r w:rsidR="006D18FA">
        <w:rPr>
          <w:rFonts w:ascii="Arial" w:eastAsia="Batang" w:hAnsi="Arial" w:cs="Arial"/>
        </w:rPr>
        <w:t>VaVaI</w:t>
      </w:r>
      <w:proofErr w:type="spellEnd"/>
      <w:r w:rsidR="006D18FA">
        <w:rPr>
          <w:rFonts w:ascii="Arial" w:eastAsia="Batang" w:hAnsi="Arial" w:cs="Arial"/>
        </w:rPr>
        <w:t xml:space="preserve"> </w:t>
      </w:r>
      <w:r w:rsidRPr="00FC1890">
        <w:rPr>
          <w:rFonts w:ascii="Arial" w:eastAsia="Batang" w:hAnsi="Arial" w:cs="Arial"/>
        </w:rPr>
        <w:t>svých kapitol tak, aby přednostně zajistili plnění projektů zahájených</w:t>
      </w:r>
      <w:r w:rsidR="009C0347">
        <w:rPr>
          <w:rFonts w:ascii="Arial" w:eastAsia="Batang" w:hAnsi="Arial" w:cs="Arial"/>
        </w:rPr>
        <w:t xml:space="preserve"> v </w:t>
      </w:r>
      <w:r w:rsidRPr="00FC1890">
        <w:rPr>
          <w:rFonts w:ascii="Arial" w:eastAsia="Batang" w:hAnsi="Arial" w:cs="Arial"/>
        </w:rPr>
        <w:t>předchozích letech</w:t>
      </w:r>
      <w:r w:rsidR="00406965">
        <w:rPr>
          <w:rFonts w:ascii="Arial" w:eastAsia="Batang" w:hAnsi="Arial" w:cs="Arial"/>
        </w:rPr>
        <w:t xml:space="preserve"> a </w:t>
      </w:r>
      <w:r w:rsidRPr="00FC1890">
        <w:rPr>
          <w:rFonts w:ascii="Arial" w:eastAsia="Batang" w:hAnsi="Arial" w:cs="Arial"/>
        </w:rPr>
        <w:t>dalšíc</w:t>
      </w:r>
      <w:r>
        <w:rPr>
          <w:rFonts w:ascii="Arial" w:eastAsia="Batang" w:hAnsi="Arial" w:cs="Arial"/>
        </w:rPr>
        <w:t xml:space="preserve">h závazků. </w:t>
      </w:r>
      <w:r w:rsidRPr="00FC1890">
        <w:rPr>
          <w:rFonts w:ascii="Arial" w:eastAsia="Batang" w:hAnsi="Arial" w:cs="Arial"/>
        </w:rPr>
        <w:t>Návrhy předkládají s</w:t>
      </w:r>
      <w:r w:rsidR="00932899">
        <w:rPr>
          <w:rFonts w:ascii="Arial" w:eastAsia="Batang" w:hAnsi="Arial" w:cs="Arial"/>
        </w:rPr>
        <w:t>právci rozpočtových kapitol RVVI</w:t>
      </w:r>
      <w:r w:rsidRPr="00FC1890">
        <w:rPr>
          <w:rFonts w:ascii="Arial" w:eastAsia="Batang" w:hAnsi="Arial" w:cs="Arial"/>
        </w:rPr>
        <w:t>, která je</w:t>
      </w:r>
      <w:r w:rsidR="0051656F">
        <w:rPr>
          <w:rFonts w:ascii="Arial" w:eastAsia="Batang" w:hAnsi="Arial" w:cs="Arial"/>
        </w:rPr>
        <w:t xml:space="preserve"> s </w:t>
      </w:r>
      <w:r w:rsidRPr="00FC1890">
        <w:rPr>
          <w:rFonts w:ascii="Arial" w:eastAsia="Batang" w:hAnsi="Arial" w:cs="Arial"/>
        </w:rPr>
        <w:t>nimi</w:t>
      </w:r>
      <w:r w:rsidR="009C0347">
        <w:rPr>
          <w:rFonts w:ascii="Arial" w:eastAsia="Batang" w:hAnsi="Arial" w:cs="Arial"/>
        </w:rPr>
        <w:t xml:space="preserve"> v </w:t>
      </w:r>
      <w:r>
        <w:rPr>
          <w:rFonts w:ascii="Arial" w:eastAsia="Batang" w:hAnsi="Arial" w:cs="Arial"/>
        </w:rPr>
        <w:t xml:space="preserve">dohodovacím řízení projedná. </w:t>
      </w:r>
      <w:r w:rsidRPr="00FC1890">
        <w:rPr>
          <w:rFonts w:ascii="Arial" w:eastAsia="Batang" w:hAnsi="Arial" w:cs="Arial"/>
        </w:rPr>
        <w:t>Výsledný návrh výdajů státního rozpočtu na</w:t>
      </w:r>
      <w:r w:rsidR="006D18FA">
        <w:rPr>
          <w:rFonts w:ascii="Arial" w:eastAsia="Batang" w:hAnsi="Arial" w:cs="Arial"/>
        </w:rPr>
        <w:t xml:space="preserve"> </w:t>
      </w:r>
      <w:proofErr w:type="spellStart"/>
      <w:r w:rsidR="006D18FA">
        <w:rPr>
          <w:rFonts w:ascii="Arial" w:eastAsia="Batang" w:hAnsi="Arial" w:cs="Arial"/>
        </w:rPr>
        <w:t>VaVaI</w:t>
      </w:r>
      <w:proofErr w:type="spellEnd"/>
      <w:r w:rsidRPr="00FC1890">
        <w:rPr>
          <w:rFonts w:ascii="Arial" w:eastAsia="Batang" w:hAnsi="Arial" w:cs="Arial"/>
        </w:rPr>
        <w:t>, jejich rozdělení</w:t>
      </w:r>
      <w:r w:rsidR="00406965">
        <w:rPr>
          <w:rFonts w:ascii="Arial" w:eastAsia="Batang" w:hAnsi="Arial" w:cs="Arial"/>
        </w:rPr>
        <w:t xml:space="preserve"> a </w:t>
      </w:r>
      <w:r w:rsidRPr="00FC1890">
        <w:rPr>
          <w:rFonts w:ascii="Arial" w:eastAsia="Batang" w:hAnsi="Arial" w:cs="Arial"/>
        </w:rPr>
        <w:t xml:space="preserve">střednědobý výhled podpory </w:t>
      </w:r>
      <w:proofErr w:type="spellStart"/>
      <w:r w:rsidR="006D18FA">
        <w:rPr>
          <w:rFonts w:ascii="Arial" w:eastAsia="Batang" w:hAnsi="Arial" w:cs="Arial"/>
        </w:rPr>
        <w:t>VaVaI</w:t>
      </w:r>
      <w:proofErr w:type="spellEnd"/>
      <w:r w:rsidRPr="00FC1890">
        <w:rPr>
          <w:rFonts w:ascii="Arial" w:eastAsia="Batang" w:hAnsi="Arial" w:cs="Arial"/>
        </w:rPr>
        <w:t xml:space="preserve"> předkládá </w:t>
      </w:r>
      <w:r w:rsidR="00932899">
        <w:rPr>
          <w:rFonts w:ascii="Arial" w:eastAsia="Batang" w:hAnsi="Arial" w:cs="Arial"/>
        </w:rPr>
        <w:t>RVVI vládě</w:t>
      </w:r>
      <w:r w:rsidRPr="00FC1890">
        <w:rPr>
          <w:rFonts w:ascii="Arial" w:eastAsia="Batang" w:hAnsi="Arial" w:cs="Arial"/>
        </w:rPr>
        <w:t>. Po projednání ve vládě ho Ministerstvo financí zapracuje</w:t>
      </w:r>
      <w:r w:rsidR="009C0347">
        <w:rPr>
          <w:rFonts w:ascii="Arial" w:eastAsia="Batang" w:hAnsi="Arial" w:cs="Arial"/>
        </w:rPr>
        <w:t xml:space="preserve"> v </w:t>
      </w:r>
      <w:r w:rsidRPr="00FC1890">
        <w:rPr>
          <w:rFonts w:ascii="Arial" w:eastAsia="Batang" w:hAnsi="Arial" w:cs="Arial"/>
        </w:rPr>
        <w:t>souladu</w:t>
      </w:r>
      <w:r w:rsidR="0051656F">
        <w:rPr>
          <w:rFonts w:ascii="Arial" w:eastAsia="Batang" w:hAnsi="Arial" w:cs="Arial"/>
        </w:rPr>
        <w:t xml:space="preserve"> s </w:t>
      </w:r>
      <w:r w:rsidRPr="00FC1890">
        <w:rPr>
          <w:rFonts w:ascii="Arial" w:eastAsia="Batang" w:hAnsi="Arial" w:cs="Arial"/>
        </w:rPr>
        <w:t>rozpočtovými pravidly do návrhu zákona</w:t>
      </w:r>
      <w:r w:rsidR="00406965">
        <w:rPr>
          <w:rFonts w:ascii="Arial" w:eastAsia="Batang" w:hAnsi="Arial" w:cs="Arial"/>
        </w:rPr>
        <w:t xml:space="preserve"> o </w:t>
      </w:r>
      <w:r w:rsidRPr="00FC1890">
        <w:rPr>
          <w:rFonts w:ascii="Arial" w:eastAsia="Batang" w:hAnsi="Arial" w:cs="Arial"/>
        </w:rPr>
        <w:t>státním rozpočtu.</w:t>
      </w:r>
      <w:r w:rsidR="00977082">
        <w:rPr>
          <w:rFonts w:ascii="Arial" w:eastAsia="Batang" w:hAnsi="Arial" w:cs="Arial"/>
        </w:rPr>
        <w:t xml:space="preserve"> </w:t>
      </w:r>
    </w:p>
    <w:p w14:paraId="5994109D" w14:textId="7B19B22C" w:rsidR="00A90C7B" w:rsidRDefault="0036691F" w:rsidP="00DE3AD8">
      <w:pPr>
        <w:spacing w:after="120"/>
        <w:jc w:val="both"/>
        <w:rPr>
          <w:rFonts w:ascii="Arial" w:eastAsia="Batang" w:hAnsi="Arial" w:cs="Arial"/>
        </w:rPr>
      </w:pPr>
      <w:r>
        <w:rPr>
          <w:rFonts w:ascii="Arial" w:eastAsia="Batang" w:hAnsi="Arial" w:cs="Arial"/>
        </w:rPr>
        <w:t>Předpoklad vývoje vý</w:t>
      </w:r>
      <w:r w:rsidR="00401BA0">
        <w:rPr>
          <w:rFonts w:ascii="Arial" w:eastAsia="Batang" w:hAnsi="Arial" w:cs="Arial"/>
        </w:rPr>
        <w:t xml:space="preserve">dajů na </w:t>
      </w:r>
      <w:proofErr w:type="spellStart"/>
      <w:r w:rsidR="00401BA0">
        <w:rPr>
          <w:rFonts w:ascii="Arial" w:eastAsia="Batang" w:hAnsi="Arial" w:cs="Arial"/>
        </w:rPr>
        <w:t>VaVaI</w:t>
      </w:r>
      <w:proofErr w:type="spellEnd"/>
      <w:r w:rsidR="00401BA0">
        <w:rPr>
          <w:rFonts w:ascii="Arial" w:eastAsia="Batang" w:hAnsi="Arial" w:cs="Arial"/>
        </w:rPr>
        <w:t xml:space="preserve"> na období let 2020</w:t>
      </w:r>
      <w:r>
        <w:rPr>
          <w:rFonts w:ascii="Arial" w:eastAsia="Batang" w:hAnsi="Arial" w:cs="Arial"/>
        </w:rPr>
        <w:t>–20</w:t>
      </w:r>
      <w:ins w:id="496" w:author="Autor">
        <w:r w:rsidR="00064DCA">
          <w:rPr>
            <w:rFonts w:ascii="Arial" w:eastAsia="Batang" w:hAnsi="Arial" w:cs="Arial"/>
          </w:rPr>
          <w:t>26</w:t>
        </w:r>
      </w:ins>
      <w:del w:id="497" w:author="Autor">
        <w:r w:rsidDel="00064DCA">
          <w:rPr>
            <w:rFonts w:ascii="Arial" w:eastAsia="Batang" w:hAnsi="Arial" w:cs="Arial"/>
          </w:rPr>
          <w:delText>30</w:delText>
        </w:r>
      </w:del>
      <w:r>
        <w:rPr>
          <w:rFonts w:ascii="Arial" w:eastAsia="Batang" w:hAnsi="Arial" w:cs="Arial"/>
        </w:rPr>
        <w:t xml:space="preserve"> vychází</w:t>
      </w:r>
      <w:r w:rsidR="00406965">
        <w:rPr>
          <w:rFonts w:ascii="Arial" w:eastAsia="Batang" w:hAnsi="Arial" w:cs="Arial"/>
        </w:rPr>
        <w:t xml:space="preserve"> z </w:t>
      </w:r>
      <w:r>
        <w:rPr>
          <w:rFonts w:ascii="Arial" w:eastAsia="Batang" w:hAnsi="Arial" w:cs="Arial"/>
        </w:rPr>
        <w:t>materiálu sc</w:t>
      </w:r>
      <w:r w:rsidR="006D18FA">
        <w:rPr>
          <w:rFonts w:ascii="Arial" w:eastAsia="Batang" w:hAnsi="Arial" w:cs="Arial"/>
        </w:rPr>
        <w:t>hváleného vládou ČR</w:t>
      </w:r>
      <w:r>
        <w:rPr>
          <w:rFonts w:ascii="Arial" w:eastAsia="Batang" w:hAnsi="Arial" w:cs="Arial"/>
        </w:rPr>
        <w:t xml:space="preserve"> dne 20. května 2019</w:t>
      </w:r>
      <w:r>
        <w:rPr>
          <w:rStyle w:val="Znakapoznpodarou"/>
          <w:rFonts w:ascii="Arial" w:eastAsia="Batang" w:hAnsi="Arial" w:cs="Arial"/>
        </w:rPr>
        <w:footnoteReference w:id="17"/>
      </w:r>
      <w:r w:rsidR="00C81084">
        <w:rPr>
          <w:rFonts w:ascii="Arial" w:eastAsia="Batang" w:hAnsi="Arial" w:cs="Arial"/>
        </w:rPr>
        <w:t>.</w:t>
      </w:r>
    </w:p>
    <w:p w14:paraId="204E375C" w14:textId="77777777" w:rsidR="00977082" w:rsidRDefault="00977082" w:rsidP="00DE3AD8">
      <w:pPr>
        <w:spacing w:after="120"/>
        <w:jc w:val="both"/>
        <w:rPr>
          <w:rFonts w:ascii="Arial" w:eastAsia="Batang" w:hAnsi="Arial" w:cs="Arial"/>
        </w:rPr>
        <w:sectPr w:rsidR="00977082" w:rsidSect="00977082">
          <w:pgSz w:w="11906" w:h="16838"/>
          <w:pgMar w:top="1417" w:right="1417" w:bottom="1417" w:left="1417" w:header="708" w:footer="708" w:gutter="0"/>
          <w:cols w:space="708"/>
          <w:docGrid w:linePitch="360"/>
        </w:sectPr>
      </w:pPr>
    </w:p>
    <w:p w14:paraId="73AE77D2" w14:textId="77777777" w:rsidR="00401BA0" w:rsidRDefault="00FB1185" w:rsidP="00FB1185">
      <w:pPr>
        <w:pStyle w:val="Titulek"/>
      </w:pPr>
      <w:proofErr w:type="gramStart"/>
      <w:r>
        <w:lastRenderedPageBreak/>
        <w:t xml:space="preserve">Tabulka </w:t>
      </w:r>
      <w:r w:rsidR="003C0CB2">
        <w:fldChar w:fldCharType="begin"/>
      </w:r>
      <w:r w:rsidR="003C0CB2">
        <w:instrText xml:space="preserve"> STYLEREF 1 \s </w:instrText>
      </w:r>
      <w:r w:rsidR="003C0CB2">
        <w:fldChar w:fldCharType="separate"/>
      </w:r>
      <w:r w:rsidR="00CF65DE">
        <w:rPr>
          <w:noProof/>
        </w:rPr>
        <w:t>7</w:t>
      </w:r>
      <w:r w:rsidR="003C0CB2">
        <w:rPr>
          <w:noProof/>
        </w:rPr>
        <w:fldChar w:fldCharType="end"/>
      </w:r>
      <w:r>
        <w:t>.</w:t>
      </w:r>
      <w:r w:rsidR="003C0CB2">
        <w:fldChar w:fldCharType="begin"/>
      </w:r>
      <w:r w:rsidR="003C0CB2">
        <w:instrText xml:space="preserve"> SEQ Tabulka \* ARABIC \s 1 </w:instrText>
      </w:r>
      <w:r w:rsidR="003C0CB2">
        <w:fldChar w:fldCharType="separate"/>
      </w:r>
      <w:r w:rsidR="00CF65DE">
        <w:rPr>
          <w:noProof/>
        </w:rPr>
        <w:t>1</w:t>
      </w:r>
      <w:r w:rsidR="003C0CB2">
        <w:rPr>
          <w:noProof/>
        </w:rPr>
        <w:fldChar w:fldCharType="end"/>
      </w:r>
      <w:r w:rsidR="00401BA0">
        <w:t>:</w:t>
      </w:r>
      <w:proofErr w:type="gramEnd"/>
      <w:r w:rsidR="00401BA0">
        <w:t xml:space="preserve"> </w:t>
      </w:r>
      <w:r w:rsidR="00401BA0" w:rsidRPr="00451A87">
        <w:t>Dlouhodobé výdaje státního r</w:t>
      </w:r>
      <w:r w:rsidR="00401BA0">
        <w:t xml:space="preserve">ozpočtu ČR na </w:t>
      </w:r>
      <w:proofErr w:type="spellStart"/>
      <w:r w:rsidR="00401BA0">
        <w:t>VaVaI</w:t>
      </w:r>
      <w:proofErr w:type="spellEnd"/>
      <w:r w:rsidR="00401BA0">
        <w:t xml:space="preserve"> na roky 2020</w:t>
      </w:r>
      <w:r w:rsidR="00C40B56">
        <w:t>–</w:t>
      </w:r>
      <w:r w:rsidR="00401BA0" w:rsidRPr="00451A87">
        <w:t xml:space="preserve"> 2026 (v mil. Kč) - bez výdajů krytých příjmy z programů EU</w:t>
      </w:r>
      <w:r w:rsidR="00F17D22">
        <w:t xml:space="preserve"> a </w:t>
      </w:r>
      <w:r w:rsidR="00401BA0" w:rsidRPr="00451A87">
        <w:t>finančních mechanismů</w:t>
      </w:r>
    </w:p>
    <w:tbl>
      <w:tblPr>
        <w:tblW w:w="133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gridCol w:w="1200"/>
      </w:tblGrid>
      <w:tr w:rsidR="00CD551B" w:rsidRPr="00470239" w14:paraId="3527EA4E" w14:textId="77777777" w:rsidTr="00E274B7">
        <w:trPr>
          <w:trHeight w:val="730"/>
        </w:trPr>
        <w:tc>
          <w:tcPr>
            <w:tcW w:w="4780" w:type="dxa"/>
            <w:tcBorders>
              <w:top w:val="nil"/>
              <w:left w:val="nil"/>
              <w:bottom w:val="nil"/>
              <w:right w:val="nil"/>
            </w:tcBorders>
            <w:shd w:val="clear" w:color="auto" w:fill="auto"/>
            <w:noWrap/>
            <w:vAlign w:val="bottom"/>
            <w:hideMark/>
          </w:tcPr>
          <w:p w14:paraId="0737A45C" w14:textId="77777777" w:rsidR="00CD551B" w:rsidRPr="00470239" w:rsidRDefault="00CD551B" w:rsidP="00E274B7">
            <w:pPr>
              <w:spacing w:after="0" w:line="240" w:lineRule="auto"/>
              <w:rPr>
                <w:rFonts w:ascii="Times New Roman" w:eastAsia="Times New Roman" w:hAnsi="Times New Roman" w:cs="Times New Roman"/>
                <w:sz w:val="24"/>
                <w:szCs w:val="24"/>
                <w:lang w:eastAsia="cs-CZ"/>
              </w:rPr>
            </w:pPr>
          </w:p>
        </w:tc>
        <w:tc>
          <w:tcPr>
            <w:tcW w:w="1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A914A4" w14:textId="77777777" w:rsidR="00CD551B" w:rsidRPr="00470239" w:rsidRDefault="00CD551B" w:rsidP="00E274B7">
            <w:pPr>
              <w:spacing w:after="0" w:line="240" w:lineRule="auto"/>
              <w:jc w:val="center"/>
              <w:rPr>
                <w:rFonts w:ascii="Calibri" w:eastAsia="Times New Roman" w:hAnsi="Calibri" w:cs="Calibri"/>
                <w:sz w:val="18"/>
                <w:szCs w:val="18"/>
                <w:lang w:eastAsia="cs-CZ"/>
              </w:rPr>
            </w:pPr>
            <w:proofErr w:type="spellStart"/>
            <w:r w:rsidRPr="00470239">
              <w:rPr>
                <w:rFonts w:ascii="Calibri" w:eastAsia="Times New Roman" w:hAnsi="Calibri" w:cs="Calibri"/>
                <w:sz w:val="18"/>
                <w:szCs w:val="18"/>
                <w:lang w:eastAsia="cs-CZ"/>
              </w:rPr>
              <w:t>usn</w:t>
            </w:r>
            <w:proofErr w:type="spellEnd"/>
            <w:r w:rsidRPr="00470239">
              <w:rPr>
                <w:rFonts w:ascii="Calibri" w:eastAsia="Times New Roman" w:hAnsi="Calibri" w:cs="Calibri"/>
                <w:sz w:val="18"/>
                <w:szCs w:val="18"/>
                <w:lang w:eastAsia="cs-CZ"/>
              </w:rPr>
              <w:t>. vlády ze dne 20. května 2019 č. 352</w:t>
            </w:r>
          </w:p>
        </w:tc>
        <w:tc>
          <w:tcPr>
            <w:tcW w:w="2440" w:type="dxa"/>
            <w:gridSpan w:val="2"/>
            <w:tcBorders>
              <w:top w:val="single" w:sz="8" w:space="0" w:color="auto"/>
              <w:left w:val="nil"/>
              <w:bottom w:val="single" w:sz="8" w:space="0" w:color="auto"/>
              <w:right w:val="single" w:sz="8" w:space="0" w:color="000000"/>
            </w:tcBorders>
            <w:shd w:val="clear" w:color="auto" w:fill="auto"/>
            <w:vAlign w:val="center"/>
            <w:hideMark/>
          </w:tcPr>
          <w:p w14:paraId="7D89D2C2" w14:textId="77777777" w:rsidR="00CD551B" w:rsidRPr="00470239" w:rsidRDefault="00CD551B" w:rsidP="00E274B7">
            <w:pPr>
              <w:spacing w:after="0" w:line="240" w:lineRule="auto"/>
              <w:jc w:val="center"/>
              <w:rPr>
                <w:rFonts w:ascii="Calibri" w:eastAsia="Times New Roman" w:hAnsi="Calibri" w:cs="Calibri"/>
                <w:sz w:val="18"/>
                <w:szCs w:val="18"/>
                <w:lang w:eastAsia="cs-CZ"/>
              </w:rPr>
            </w:pPr>
            <w:r w:rsidRPr="00470239">
              <w:rPr>
                <w:rFonts w:ascii="Calibri" w:eastAsia="Times New Roman" w:hAnsi="Calibri" w:cs="Calibri"/>
                <w:sz w:val="18"/>
                <w:szCs w:val="18"/>
                <w:lang w:eastAsia="cs-CZ"/>
              </w:rPr>
              <w:t>schválený střednědobý výhled</w:t>
            </w:r>
          </w:p>
        </w:tc>
        <w:tc>
          <w:tcPr>
            <w:tcW w:w="4860"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B674DFF" w14:textId="77777777" w:rsidR="00CD551B" w:rsidRPr="00470239" w:rsidRDefault="00CD551B" w:rsidP="00E274B7">
            <w:pPr>
              <w:spacing w:after="0" w:line="240" w:lineRule="auto"/>
              <w:rPr>
                <w:rFonts w:ascii="Arial" w:eastAsia="Times New Roman" w:hAnsi="Arial" w:cs="Arial"/>
                <w:sz w:val="18"/>
                <w:szCs w:val="18"/>
                <w:lang w:eastAsia="cs-CZ"/>
              </w:rPr>
            </w:pPr>
            <w:r w:rsidRPr="00470239">
              <w:rPr>
                <w:rFonts w:ascii="Arial" w:eastAsia="Times New Roman" w:hAnsi="Arial" w:cs="Arial"/>
                <w:sz w:val="18"/>
                <w:szCs w:val="18"/>
                <w:lang w:eastAsia="cs-CZ"/>
              </w:rPr>
              <w:t>Předpoklad naplnění cíle Inovační strategie ČR 2019–2030</w:t>
            </w:r>
          </w:p>
        </w:tc>
      </w:tr>
      <w:tr w:rsidR="00CD551B" w:rsidRPr="00470239" w14:paraId="50DD1F7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575494CA"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Celkem</w:t>
            </w:r>
          </w:p>
        </w:tc>
        <w:tc>
          <w:tcPr>
            <w:tcW w:w="1260" w:type="dxa"/>
            <w:tcBorders>
              <w:top w:val="nil"/>
              <w:left w:val="nil"/>
              <w:bottom w:val="single" w:sz="4" w:space="0" w:color="auto"/>
              <w:right w:val="single" w:sz="4" w:space="0" w:color="auto"/>
            </w:tcBorders>
            <w:shd w:val="clear" w:color="000000" w:fill="D9D9D9"/>
            <w:vAlign w:val="center"/>
            <w:hideMark/>
          </w:tcPr>
          <w:p w14:paraId="62DCFD25"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2020</w:t>
            </w:r>
          </w:p>
        </w:tc>
        <w:tc>
          <w:tcPr>
            <w:tcW w:w="1220" w:type="dxa"/>
            <w:tcBorders>
              <w:top w:val="nil"/>
              <w:left w:val="nil"/>
              <w:bottom w:val="single" w:sz="4" w:space="0" w:color="auto"/>
              <w:right w:val="single" w:sz="4" w:space="0" w:color="auto"/>
            </w:tcBorders>
            <w:shd w:val="clear" w:color="000000" w:fill="BFBFBF"/>
            <w:vAlign w:val="center"/>
            <w:hideMark/>
          </w:tcPr>
          <w:p w14:paraId="52E866A2"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2021</w:t>
            </w:r>
          </w:p>
        </w:tc>
        <w:tc>
          <w:tcPr>
            <w:tcW w:w="1220" w:type="dxa"/>
            <w:tcBorders>
              <w:top w:val="nil"/>
              <w:left w:val="nil"/>
              <w:bottom w:val="single" w:sz="4" w:space="0" w:color="auto"/>
              <w:right w:val="single" w:sz="4" w:space="0" w:color="auto"/>
            </w:tcBorders>
            <w:shd w:val="clear" w:color="000000" w:fill="BFBFBF"/>
            <w:vAlign w:val="center"/>
            <w:hideMark/>
          </w:tcPr>
          <w:p w14:paraId="38B627CC"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2022</w:t>
            </w:r>
          </w:p>
        </w:tc>
        <w:tc>
          <w:tcPr>
            <w:tcW w:w="1220" w:type="dxa"/>
            <w:tcBorders>
              <w:top w:val="nil"/>
              <w:left w:val="nil"/>
              <w:bottom w:val="single" w:sz="4" w:space="0" w:color="auto"/>
              <w:right w:val="single" w:sz="4" w:space="0" w:color="auto"/>
            </w:tcBorders>
            <w:shd w:val="clear" w:color="000000" w:fill="BDD7EE"/>
            <w:vAlign w:val="center"/>
            <w:hideMark/>
          </w:tcPr>
          <w:p w14:paraId="3F2199DF"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2023</w:t>
            </w:r>
          </w:p>
        </w:tc>
        <w:tc>
          <w:tcPr>
            <w:tcW w:w="1220" w:type="dxa"/>
            <w:tcBorders>
              <w:top w:val="nil"/>
              <w:left w:val="nil"/>
              <w:bottom w:val="single" w:sz="4" w:space="0" w:color="auto"/>
              <w:right w:val="single" w:sz="4" w:space="0" w:color="auto"/>
            </w:tcBorders>
            <w:shd w:val="clear" w:color="000000" w:fill="BDD7EE"/>
            <w:vAlign w:val="center"/>
            <w:hideMark/>
          </w:tcPr>
          <w:p w14:paraId="0718D4E9"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2024</w:t>
            </w:r>
          </w:p>
        </w:tc>
        <w:tc>
          <w:tcPr>
            <w:tcW w:w="1220" w:type="dxa"/>
            <w:tcBorders>
              <w:top w:val="nil"/>
              <w:left w:val="nil"/>
              <w:bottom w:val="single" w:sz="4" w:space="0" w:color="auto"/>
              <w:right w:val="single" w:sz="8" w:space="0" w:color="auto"/>
            </w:tcBorders>
            <w:shd w:val="clear" w:color="000000" w:fill="BDD7EE"/>
            <w:vAlign w:val="center"/>
            <w:hideMark/>
          </w:tcPr>
          <w:p w14:paraId="5EAC9A67"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2025</w:t>
            </w:r>
          </w:p>
        </w:tc>
        <w:tc>
          <w:tcPr>
            <w:tcW w:w="1200" w:type="dxa"/>
            <w:tcBorders>
              <w:top w:val="nil"/>
              <w:left w:val="nil"/>
              <w:bottom w:val="single" w:sz="4" w:space="0" w:color="auto"/>
              <w:right w:val="single" w:sz="8" w:space="0" w:color="auto"/>
            </w:tcBorders>
            <w:shd w:val="clear" w:color="000000" w:fill="BDD7EE"/>
            <w:vAlign w:val="center"/>
            <w:hideMark/>
          </w:tcPr>
          <w:p w14:paraId="1EAC3E42" w14:textId="77777777" w:rsidR="00CD551B" w:rsidRPr="00470239" w:rsidRDefault="00CD551B" w:rsidP="00E274B7">
            <w:pPr>
              <w:spacing w:after="0" w:line="240" w:lineRule="auto"/>
              <w:jc w:val="center"/>
              <w:rPr>
                <w:rFonts w:ascii="Calibri" w:eastAsia="Times New Roman" w:hAnsi="Calibri" w:cs="Calibri"/>
                <w:b/>
                <w:bCs/>
                <w:sz w:val="20"/>
                <w:szCs w:val="20"/>
                <w:lang w:eastAsia="cs-CZ"/>
              </w:rPr>
            </w:pPr>
            <w:r w:rsidRPr="00470239">
              <w:rPr>
                <w:rFonts w:ascii="Calibri" w:eastAsia="Times New Roman" w:hAnsi="Calibri" w:cs="Calibri"/>
                <w:b/>
                <w:bCs/>
                <w:sz w:val="20"/>
                <w:szCs w:val="20"/>
                <w:lang w:eastAsia="cs-CZ"/>
              </w:rPr>
              <w:t>2026</w:t>
            </w:r>
          </w:p>
        </w:tc>
      </w:tr>
      <w:tr w:rsidR="00CD551B" w:rsidRPr="00470239" w14:paraId="33236A23"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vAlign w:val="center"/>
            <w:hideMark/>
          </w:tcPr>
          <w:p w14:paraId="4E0D5952"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Celkem výdaje ze SR</w:t>
            </w:r>
          </w:p>
        </w:tc>
        <w:tc>
          <w:tcPr>
            <w:tcW w:w="1260" w:type="dxa"/>
            <w:tcBorders>
              <w:top w:val="nil"/>
              <w:left w:val="nil"/>
              <w:bottom w:val="single" w:sz="4" w:space="0" w:color="auto"/>
              <w:right w:val="single" w:sz="4" w:space="0" w:color="auto"/>
            </w:tcBorders>
            <w:shd w:val="clear" w:color="auto" w:fill="auto"/>
            <w:vAlign w:val="center"/>
            <w:hideMark/>
          </w:tcPr>
          <w:p w14:paraId="71287BF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36 968</w:t>
            </w:r>
          </w:p>
        </w:tc>
        <w:tc>
          <w:tcPr>
            <w:tcW w:w="1220" w:type="dxa"/>
            <w:tcBorders>
              <w:top w:val="nil"/>
              <w:left w:val="nil"/>
              <w:bottom w:val="single" w:sz="4" w:space="0" w:color="auto"/>
              <w:right w:val="single" w:sz="4" w:space="0" w:color="auto"/>
            </w:tcBorders>
            <w:shd w:val="clear" w:color="auto" w:fill="auto"/>
            <w:vAlign w:val="center"/>
            <w:hideMark/>
          </w:tcPr>
          <w:p w14:paraId="3929E457"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37 468</w:t>
            </w:r>
          </w:p>
        </w:tc>
        <w:tc>
          <w:tcPr>
            <w:tcW w:w="1220" w:type="dxa"/>
            <w:tcBorders>
              <w:top w:val="nil"/>
              <w:left w:val="nil"/>
              <w:bottom w:val="single" w:sz="4" w:space="0" w:color="auto"/>
              <w:right w:val="single" w:sz="4" w:space="0" w:color="auto"/>
            </w:tcBorders>
            <w:shd w:val="clear" w:color="auto" w:fill="auto"/>
            <w:noWrap/>
            <w:vAlign w:val="center"/>
            <w:hideMark/>
          </w:tcPr>
          <w:p w14:paraId="1729BD7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38 004</w:t>
            </w:r>
          </w:p>
        </w:tc>
        <w:tc>
          <w:tcPr>
            <w:tcW w:w="1220" w:type="dxa"/>
            <w:tcBorders>
              <w:top w:val="nil"/>
              <w:left w:val="nil"/>
              <w:bottom w:val="single" w:sz="4" w:space="0" w:color="auto"/>
              <w:right w:val="single" w:sz="4" w:space="0" w:color="auto"/>
            </w:tcBorders>
            <w:shd w:val="clear" w:color="auto" w:fill="auto"/>
            <w:noWrap/>
            <w:vAlign w:val="center"/>
            <w:hideMark/>
          </w:tcPr>
          <w:p w14:paraId="375557BE"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45 466</w:t>
            </w:r>
          </w:p>
        </w:tc>
        <w:tc>
          <w:tcPr>
            <w:tcW w:w="1220" w:type="dxa"/>
            <w:tcBorders>
              <w:top w:val="nil"/>
              <w:left w:val="nil"/>
              <w:bottom w:val="single" w:sz="4" w:space="0" w:color="auto"/>
              <w:right w:val="single" w:sz="4" w:space="0" w:color="auto"/>
            </w:tcBorders>
            <w:shd w:val="clear" w:color="auto" w:fill="auto"/>
            <w:noWrap/>
            <w:vAlign w:val="center"/>
            <w:hideMark/>
          </w:tcPr>
          <w:p w14:paraId="6013D6A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47 973</w:t>
            </w:r>
          </w:p>
        </w:tc>
        <w:tc>
          <w:tcPr>
            <w:tcW w:w="1220" w:type="dxa"/>
            <w:tcBorders>
              <w:top w:val="nil"/>
              <w:left w:val="nil"/>
              <w:bottom w:val="single" w:sz="4" w:space="0" w:color="auto"/>
              <w:right w:val="single" w:sz="8" w:space="0" w:color="auto"/>
            </w:tcBorders>
            <w:shd w:val="clear" w:color="auto" w:fill="auto"/>
            <w:noWrap/>
            <w:vAlign w:val="center"/>
            <w:hideMark/>
          </w:tcPr>
          <w:p w14:paraId="741DF10C"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50 781</w:t>
            </w:r>
          </w:p>
        </w:tc>
        <w:tc>
          <w:tcPr>
            <w:tcW w:w="1200" w:type="dxa"/>
            <w:tcBorders>
              <w:top w:val="nil"/>
              <w:left w:val="nil"/>
              <w:bottom w:val="single" w:sz="4" w:space="0" w:color="auto"/>
              <w:right w:val="single" w:sz="8" w:space="0" w:color="auto"/>
            </w:tcBorders>
            <w:shd w:val="clear" w:color="auto" w:fill="auto"/>
            <w:noWrap/>
            <w:vAlign w:val="center"/>
            <w:hideMark/>
          </w:tcPr>
          <w:p w14:paraId="3BB53E4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50 531</w:t>
            </w:r>
          </w:p>
        </w:tc>
      </w:tr>
      <w:tr w:rsidR="00CD551B" w:rsidRPr="00470239" w14:paraId="45DCF833" w14:textId="77777777" w:rsidTr="00E274B7">
        <w:trPr>
          <w:trHeight w:val="260"/>
        </w:trPr>
        <w:tc>
          <w:tcPr>
            <w:tcW w:w="4780" w:type="dxa"/>
            <w:tcBorders>
              <w:top w:val="nil"/>
              <w:left w:val="single" w:sz="8" w:space="0" w:color="auto"/>
              <w:bottom w:val="nil"/>
              <w:right w:val="single" w:sz="4" w:space="0" w:color="auto"/>
            </w:tcBorders>
            <w:shd w:val="clear" w:color="auto" w:fill="auto"/>
            <w:vAlign w:val="center"/>
            <w:hideMark/>
          </w:tcPr>
          <w:p w14:paraId="70AB7E9A" w14:textId="77777777" w:rsidR="00CD551B" w:rsidRPr="00470239" w:rsidRDefault="00CD551B" w:rsidP="00BB5FEA">
            <w:pPr>
              <w:spacing w:after="0" w:line="240" w:lineRule="auto"/>
              <w:ind w:firstLineChars="200" w:firstLine="402"/>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z toho OP**</w:t>
            </w:r>
          </w:p>
        </w:tc>
        <w:tc>
          <w:tcPr>
            <w:tcW w:w="1260" w:type="dxa"/>
            <w:tcBorders>
              <w:top w:val="nil"/>
              <w:left w:val="nil"/>
              <w:bottom w:val="nil"/>
              <w:right w:val="single" w:sz="4" w:space="0" w:color="auto"/>
            </w:tcBorders>
            <w:shd w:val="clear" w:color="auto" w:fill="auto"/>
            <w:vAlign w:val="center"/>
            <w:hideMark/>
          </w:tcPr>
          <w:p w14:paraId="7E24DB7E"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vAlign w:val="center"/>
            <w:hideMark/>
          </w:tcPr>
          <w:p w14:paraId="67057339"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nil"/>
              <w:left w:val="nil"/>
              <w:bottom w:val="nil"/>
              <w:right w:val="single" w:sz="4" w:space="0" w:color="auto"/>
            </w:tcBorders>
            <w:shd w:val="clear" w:color="auto" w:fill="auto"/>
            <w:noWrap/>
            <w:vAlign w:val="center"/>
            <w:hideMark/>
          </w:tcPr>
          <w:p w14:paraId="572234B0"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552</w:t>
            </w:r>
          </w:p>
        </w:tc>
        <w:tc>
          <w:tcPr>
            <w:tcW w:w="1220" w:type="dxa"/>
            <w:tcBorders>
              <w:top w:val="nil"/>
              <w:left w:val="nil"/>
              <w:bottom w:val="nil"/>
              <w:right w:val="single" w:sz="4" w:space="0" w:color="auto"/>
            </w:tcBorders>
            <w:shd w:val="clear" w:color="auto" w:fill="auto"/>
            <w:noWrap/>
            <w:vAlign w:val="center"/>
            <w:hideMark/>
          </w:tcPr>
          <w:p w14:paraId="564C1BC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850</w:t>
            </w:r>
          </w:p>
        </w:tc>
        <w:tc>
          <w:tcPr>
            <w:tcW w:w="1220" w:type="dxa"/>
            <w:tcBorders>
              <w:top w:val="nil"/>
              <w:left w:val="nil"/>
              <w:bottom w:val="nil"/>
              <w:right w:val="single" w:sz="4" w:space="0" w:color="auto"/>
            </w:tcBorders>
            <w:shd w:val="clear" w:color="auto" w:fill="auto"/>
            <w:noWrap/>
            <w:vAlign w:val="center"/>
            <w:hideMark/>
          </w:tcPr>
          <w:p w14:paraId="40D19075"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1 100</w:t>
            </w:r>
          </w:p>
        </w:tc>
        <w:tc>
          <w:tcPr>
            <w:tcW w:w="1220" w:type="dxa"/>
            <w:tcBorders>
              <w:top w:val="nil"/>
              <w:left w:val="nil"/>
              <w:bottom w:val="nil"/>
              <w:right w:val="single" w:sz="8" w:space="0" w:color="auto"/>
            </w:tcBorders>
            <w:shd w:val="clear" w:color="auto" w:fill="auto"/>
            <w:noWrap/>
            <w:vAlign w:val="center"/>
            <w:hideMark/>
          </w:tcPr>
          <w:p w14:paraId="429FAE1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1 350</w:t>
            </w:r>
          </w:p>
        </w:tc>
        <w:tc>
          <w:tcPr>
            <w:tcW w:w="1200" w:type="dxa"/>
            <w:tcBorders>
              <w:top w:val="nil"/>
              <w:left w:val="nil"/>
              <w:bottom w:val="nil"/>
              <w:right w:val="single" w:sz="8" w:space="0" w:color="auto"/>
            </w:tcBorders>
            <w:shd w:val="clear" w:color="auto" w:fill="auto"/>
            <w:noWrap/>
            <w:vAlign w:val="center"/>
            <w:hideMark/>
          </w:tcPr>
          <w:p w14:paraId="02E5D30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1 100</w:t>
            </w:r>
          </w:p>
        </w:tc>
      </w:tr>
      <w:tr w:rsidR="00CD551B" w:rsidRPr="00470239" w14:paraId="5A2FECA9" w14:textId="77777777" w:rsidTr="00E274B7">
        <w:trPr>
          <w:trHeight w:val="270"/>
        </w:trPr>
        <w:tc>
          <w:tcPr>
            <w:tcW w:w="4780" w:type="dxa"/>
            <w:tcBorders>
              <w:top w:val="single" w:sz="4" w:space="0" w:color="auto"/>
              <w:left w:val="single" w:sz="8" w:space="0" w:color="auto"/>
              <w:bottom w:val="nil"/>
              <w:right w:val="single" w:sz="4" w:space="0" w:color="auto"/>
            </w:tcBorders>
            <w:shd w:val="clear" w:color="auto" w:fill="auto"/>
            <w:vAlign w:val="center"/>
            <w:hideMark/>
          </w:tcPr>
          <w:p w14:paraId="492A9BC3" w14:textId="77777777" w:rsidR="00CD551B" w:rsidRPr="00470239" w:rsidRDefault="00CD551B" w:rsidP="00BB5FEA">
            <w:pPr>
              <w:spacing w:after="0" w:line="240" w:lineRule="auto"/>
              <w:ind w:firstLineChars="200" w:firstLine="402"/>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podíl na HDP* (v %)</w:t>
            </w:r>
          </w:p>
        </w:tc>
        <w:tc>
          <w:tcPr>
            <w:tcW w:w="1260" w:type="dxa"/>
            <w:tcBorders>
              <w:top w:val="single" w:sz="4" w:space="0" w:color="auto"/>
              <w:left w:val="nil"/>
              <w:bottom w:val="nil"/>
              <w:right w:val="single" w:sz="4" w:space="0" w:color="auto"/>
            </w:tcBorders>
            <w:shd w:val="clear" w:color="auto" w:fill="auto"/>
            <w:vAlign w:val="center"/>
            <w:hideMark/>
          </w:tcPr>
          <w:p w14:paraId="02A6738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0.63%</w:t>
            </w:r>
          </w:p>
        </w:tc>
        <w:tc>
          <w:tcPr>
            <w:tcW w:w="1220" w:type="dxa"/>
            <w:tcBorders>
              <w:top w:val="single" w:sz="4" w:space="0" w:color="auto"/>
              <w:left w:val="nil"/>
              <w:bottom w:val="nil"/>
              <w:right w:val="single" w:sz="4" w:space="0" w:color="auto"/>
            </w:tcBorders>
            <w:shd w:val="clear" w:color="auto" w:fill="auto"/>
            <w:vAlign w:val="center"/>
            <w:hideMark/>
          </w:tcPr>
          <w:p w14:paraId="46AA431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0CDD267A"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0.62%</w:t>
            </w:r>
          </w:p>
        </w:tc>
        <w:tc>
          <w:tcPr>
            <w:tcW w:w="1220" w:type="dxa"/>
            <w:tcBorders>
              <w:top w:val="single" w:sz="4" w:space="0" w:color="auto"/>
              <w:left w:val="nil"/>
              <w:bottom w:val="nil"/>
              <w:right w:val="single" w:sz="4" w:space="0" w:color="auto"/>
            </w:tcBorders>
            <w:shd w:val="clear" w:color="auto" w:fill="auto"/>
            <w:vAlign w:val="center"/>
            <w:hideMark/>
          </w:tcPr>
          <w:p w14:paraId="1B19BB43"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0.73%</w:t>
            </w:r>
          </w:p>
        </w:tc>
        <w:tc>
          <w:tcPr>
            <w:tcW w:w="1220" w:type="dxa"/>
            <w:tcBorders>
              <w:top w:val="single" w:sz="4" w:space="0" w:color="auto"/>
              <w:left w:val="nil"/>
              <w:bottom w:val="nil"/>
              <w:right w:val="single" w:sz="4" w:space="0" w:color="auto"/>
            </w:tcBorders>
            <w:shd w:val="clear" w:color="auto" w:fill="auto"/>
            <w:vAlign w:val="center"/>
            <w:hideMark/>
          </w:tcPr>
          <w:p w14:paraId="4531C1D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0.75%</w:t>
            </w:r>
          </w:p>
        </w:tc>
        <w:tc>
          <w:tcPr>
            <w:tcW w:w="1220" w:type="dxa"/>
            <w:tcBorders>
              <w:top w:val="single" w:sz="4" w:space="0" w:color="auto"/>
              <w:left w:val="nil"/>
              <w:bottom w:val="nil"/>
              <w:right w:val="single" w:sz="4" w:space="0" w:color="auto"/>
            </w:tcBorders>
            <w:shd w:val="clear" w:color="auto" w:fill="auto"/>
            <w:vAlign w:val="center"/>
            <w:hideMark/>
          </w:tcPr>
          <w:p w14:paraId="20E75B4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0.78%</w:t>
            </w:r>
          </w:p>
        </w:tc>
        <w:tc>
          <w:tcPr>
            <w:tcW w:w="1200" w:type="dxa"/>
            <w:tcBorders>
              <w:top w:val="single" w:sz="4" w:space="0" w:color="auto"/>
              <w:left w:val="nil"/>
              <w:bottom w:val="nil"/>
              <w:right w:val="single" w:sz="4" w:space="0" w:color="auto"/>
            </w:tcBorders>
            <w:shd w:val="clear" w:color="auto" w:fill="auto"/>
            <w:vAlign w:val="center"/>
            <w:hideMark/>
          </w:tcPr>
          <w:p w14:paraId="66A4C53F"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0.76%</w:t>
            </w:r>
          </w:p>
        </w:tc>
      </w:tr>
      <w:tr w:rsidR="00CD551B" w:rsidRPr="00470239" w14:paraId="3B9C059E" w14:textId="77777777" w:rsidTr="00E274B7">
        <w:trPr>
          <w:trHeight w:val="260"/>
        </w:trPr>
        <w:tc>
          <w:tcPr>
            <w:tcW w:w="4780" w:type="dxa"/>
            <w:tcBorders>
              <w:top w:val="single" w:sz="8" w:space="0" w:color="auto"/>
              <w:left w:val="single" w:sz="8" w:space="0" w:color="auto"/>
              <w:bottom w:val="nil"/>
              <w:right w:val="single" w:sz="4" w:space="0" w:color="auto"/>
            </w:tcBorders>
            <w:shd w:val="clear" w:color="000000" w:fill="F2F2F2"/>
            <w:vAlign w:val="center"/>
            <w:hideMark/>
          </w:tcPr>
          <w:p w14:paraId="7B96E303"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Cíl Inovační strategie (veřejné zdroje 1 % HDP)</w:t>
            </w:r>
          </w:p>
        </w:tc>
        <w:tc>
          <w:tcPr>
            <w:tcW w:w="2480" w:type="dxa"/>
            <w:gridSpan w:val="2"/>
            <w:vMerge w:val="restart"/>
            <w:tcBorders>
              <w:top w:val="single" w:sz="8" w:space="0" w:color="auto"/>
              <w:left w:val="single" w:sz="4" w:space="0" w:color="auto"/>
              <w:bottom w:val="single" w:sz="8" w:space="0" w:color="000000"/>
              <w:right w:val="single" w:sz="4" w:space="0" w:color="000000"/>
            </w:tcBorders>
            <w:shd w:val="clear" w:color="000000" w:fill="F2F2F2"/>
            <w:vAlign w:val="center"/>
            <w:hideMark/>
          </w:tcPr>
          <w:p w14:paraId="668FDF33"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 </w:t>
            </w:r>
          </w:p>
        </w:tc>
        <w:tc>
          <w:tcPr>
            <w:tcW w:w="1220" w:type="dxa"/>
            <w:tcBorders>
              <w:top w:val="single" w:sz="8" w:space="0" w:color="auto"/>
              <w:left w:val="nil"/>
              <w:bottom w:val="nil"/>
              <w:right w:val="single" w:sz="4" w:space="0" w:color="auto"/>
            </w:tcBorders>
            <w:shd w:val="clear" w:color="000000" w:fill="F2F2F2"/>
            <w:noWrap/>
            <w:vAlign w:val="center"/>
            <w:hideMark/>
          </w:tcPr>
          <w:p w14:paraId="3872A42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61 321</w:t>
            </w:r>
          </w:p>
        </w:tc>
        <w:tc>
          <w:tcPr>
            <w:tcW w:w="1220" w:type="dxa"/>
            <w:tcBorders>
              <w:top w:val="single" w:sz="8" w:space="0" w:color="auto"/>
              <w:left w:val="nil"/>
              <w:bottom w:val="nil"/>
              <w:right w:val="single" w:sz="4" w:space="0" w:color="auto"/>
            </w:tcBorders>
            <w:shd w:val="clear" w:color="000000" w:fill="F2F2F2"/>
            <w:noWrap/>
            <w:vAlign w:val="center"/>
            <w:hideMark/>
          </w:tcPr>
          <w:p w14:paraId="210F88D1"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62 548</w:t>
            </w:r>
          </w:p>
        </w:tc>
        <w:tc>
          <w:tcPr>
            <w:tcW w:w="1220" w:type="dxa"/>
            <w:tcBorders>
              <w:top w:val="single" w:sz="8" w:space="0" w:color="auto"/>
              <w:left w:val="nil"/>
              <w:bottom w:val="nil"/>
              <w:right w:val="single" w:sz="4" w:space="0" w:color="auto"/>
            </w:tcBorders>
            <w:shd w:val="clear" w:color="000000" w:fill="F2F2F2"/>
            <w:noWrap/>
            <w:vAlign w:val="center"/>
            <w:hideMark/>
          </w:tcPr>
          <w:p w14:paraId="6C0072F2"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63 799</w:t>
            </w:r>
          </w:p>
        </w:tc>
        <w:tc>
          <w:tcPr>
            <w:tcW w:w="1220" w:type="dxa"/>
            <w:tcBorders>
              <w:top w:val="single" w:sz="8" w:space="0" w:color="auto"/>
              <w:left w:val="nil"/>
              <w:bottom w:val="nil"/>
              <w:right w:val="single" w:sz="8" w:space="0" w:color="auto"/>
            </w:tcBorders>
            <w:shd w:val="clear" w:color="000000" w:fill="F2F2F2"/>
            <w:noWrap/>
            <w:vAlign w:val="center"/>
            <w:hideMark/>
          </w:tcPr>
          <w:p w14:paraId="68469084"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65 075</w:t>
            </w:r>
          </w:p>
        </w:tc>
        <w:tc>
          <w:tcPr>
            <w:tcW w:w="1200" w:type="dxa"/>
            <w:tcBorders>
              <w:top w:val="single" w:sz="8" w:space="0" w:color="auto"/>
              <w:left w:val="nil"/>
              <w:bottom w:val="nil"/>
              <w:right w:val="single" w:sz="8" w:space="0" w:color="auto"/>
            </w:tcBorders>
            <w:shd w:val="clear" w:color="000000" w:fill="F2F2F2"/>
            <w:noWrap/>
            <w:vAlign w:val="center"/>
            <w:hideMark/>
          </w:tcPr>
          <w:p w14:paraId="762319A7" w14:textId="77777777" w:rsidR="00CD551B" w:rsidRPr="00470239" w:rsidRDefault="00CD551B" w:rsidP="00E274B7">
            <w:pPr>
              <w:spacing w:after="0" w:line="240" w:lineRule="auto"/>
              <w:jc w:val="right"/>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66 376</w:t>
            </w:r>
          </w:p>
        </w:tc>
      </w:tr>
      <w:tr w:rsidR="00CD551B" w:rsidRPr="00470239" w14:paraId="3E0159C8" w14:textId="77777777" w:rsidTr="00E274B7">
        <w:trPr>
          <w:trHeight w:val="270"/>
        </w:trPr>
        <w:tc>
          <w:tcPr>
            <w:tcW w:w="4780" w:type="dxa"/>
            <w:tcBorders>
              <w:top w:val="single" w:sz="4" w:space="0" w:color="auto"/>
              <w:left w:val="single" w:sz="8" w:space="0" w:color="auto"/>
              <w:bottom w:val="single" w:sz="8" w:space="0" w:color="auto"/>
              <w:right w:val="single" w:sz="4" w:space="0" w:color="auto"/>
            </w:tcBorders>
            <w:shd w:val="clear" w:color="000000" w:fill="F2F2F2"/>
            <w:noWrap/>
            <w:vAlign w:val="center"/>
            <w:hideMark/>
          </w:tcPr>
          <w:p w14:paraId="6B90523E" w14:textId="77777777" w:rsidR="00CD551B" w:rsidRPr="00470239" w:rsidRDefault="00CD551B" w:rsidP="00E274B7">
            <w:pPr>
              <w:spacing w:after="0" w:line="240" w:lineRule="auto"/>
              <w:rPr>
                <w:rFonts w:ascii="Calibri" w:eastAsia="Times New Roman" w:hAnsi="Calibri" w:cs="Calibri"/>
                <w:sz w:val="20"/>
                <w:szCs w:val="20"/>
                <w:lang w:eastAsia="cs-CZ"/>
              </w:rPr>
            </w:pPr>
            <w:r>
              <w:rPr>
                <w:rFonts w:ascii="Calibri" w:eastAsia="Times New Roman" w:hAnsi="Calibri" w:cs="Calibri"/>
                <w:sz w:val="20"/>
                <w:szCs w:val="20"/>
                <w:lang w:eastAsia="cs-CZ"/>
              </w:rPr>
              <w:t>podíl na HDP* (</w:t>
            </w:r>
            <w:r w:rsidRPr="00470239">
              <w:rPr>
                <w:rFonts w:ascii="Calibri" w:eastAsia="Times New Roman" w:hAnsi="Calibri" w:cs="Calibri"/>
                <w:sz w:val="20"/>
                <w:szCs w:val="20"/>
                <w:lang w:eastAsia="cs-CZ"/>
              </w:rPr>
              <w:t>v %)</w:t>
            </w:r>
          </w:p>
        </w:tc>
        <w:tc>
          <w:tcPr>
            <w:tcW w:w="2480" w:type="dxa"/>
            <w:gridSpan w:val="2"/>
            <w:vMerge/>
            <w:tcBorders>
              <w:top w:val="single" w:sz="4" w:space="0" w:color="auto"/>
              <w:left w:val="single" w:sz="8" w:space="0" w:color="auto"/>
              <w:bottom w:val="single" w:sz="8" w:space="0" w:color="auto"/>
              <w:right w:val="single" w:sz="4" w:space="0" w:color="auto"/>
            </w:tcBorders>
            <w:vAlign w:val="center"/>
            <w:hideMark/>
          </w:tcPr>
          <w:p w14:paraId="1AAFF82E" w14:textId="77777777" w:rsidR="00CD551B" w:rsidRPr="00470239" w:rsidRDefault="00CD551B" w:rsidP="00E274B7">
            <w:pPr>
              <w:spacing w:after="0" w:line="240" w:lineRule="auto"/>
              <w:rPr>
                <w:rFonts w:ascii="Calibri" w:eastAsia="Times New Roman" w:hAnsi="Calibri" w:cs="Calibri"/>
                <w:b/>
                <w:bCs/>
                <w:color w:val="000000"/>
                <w:sz w:val="20"/>
                <w:szCs w:val="20"/>
                <w:lang w:eastAsia="cs-CZ"/>
              </w:rPr>
            </w:pP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6BD0C6A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0.62%</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43624C5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0.73%</w:t>
            </w:r>
          </w:p>
        </w:tc>
        <w:tc>
          <w:tcPr>
            <w:tcW w:w="1220" w:type="dxa"/>
            <w:tcBorders>
              <w:top w:val="single" w:sz="4" w:space="0" w:color="auto"/>
              <w:left w:val="nil"/>
              <w:bottom w:val="single" w:sz="8" w:space="0" w:color="auto"/>
              <w:right w:val="single" w:sz="4" w:space="0" w:color="auto"/>
            </w:tcBorders>
            <w:shd w:val="clear" w:color="000000" w:fill="F2F2F2"/>
            <w:noWrap/>
            <w:vAlign w:val="center"/>
            <w:hideMark/>
          </w:tcPr>
          <w:p w14:paraId="2D1669E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0.75%</w:t>
            </w:r>
          </w:p>
        </w:tc>
        <w:tc>
          <w:tcPr>
            <w:tcW w:w="1220" w:type="dxa"/>
            <w:tcBorders>
              <w:top w:val="single" w:sz="4" w:space="0" w:color="auto"/>
              <w:left w:val="nil"/>
              <w:bottom w:val="single" w:sz="8" w:space="0" w:color="auto"/>
              <w:right w:val="single" w:sz="8" w:space="0" w:color="auto"/>
            </w:tcBorders>
            <w:shd w:val="clear" w:color="000000" w:fill="F2F2F2"/>
            <w:noWrap/>
            <w:vAlign w:val="center"/>
            <w:hideMark/>
          </w:tcPr>
          <w:p w14:paraId="4FE9E91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0.78%</w:t>
            </w:r>
          </w:p>
        </w:tc>
        <w:tc>
          <w:tcPr>
            <w:tcW w:w="1200" w:type="dxa"/>
            <w:tcBorders>
              <w:top w:val="single" w:sz="4" w:space="0" w:color="auto"/>
              <w:left w:val="nil"/>
              <w:bottom w:val="single" w:sz="8" w:space="0" w:color="auto"/>
              <w:right w:val="single" w:sz="8" w:space="0" w:color="auto"/>
            </w:tcBorders>
            <w:shd w:val="clear" w:color="000000" w:fill="F2F2F2"/>
            <w:noWrap/>
            <w:vAlign w:val="center"/>
            <w:hideMark/>
          </w:tcPr>
          <w:p w14:paraId="5BA0AC5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1.00%</w:t>
            </w:r>
          </w:p>
        </w:tc>
      </w:tr>
    </w:tbl>
    <w:p w14:paraId="54DE1A02" w14:textId="77777777" w:rsidR="00CD551B" w:rsidRDefault="00CD551B" w:rsidP="00CD551B">
      <w:pPr>
        <w:spacing w:after="120"/>
        <w:jc w:val="both"/>
        <w:rPr>
          <w:rFonts w:ascii="Arial" w:eastAsia="Batang" w:hAnsi="Arial" w:cs="Arial"/>
          <w:i/>
          <w:sz w:val="18"/>
        </w:rPr>
      </w:pPr>
    </w:p>
    <w:p w14:paraId="67989C16" w14:textId="77777777" w:rsidR="00CD551B" w:rsidRPr="00470239" w:rsidRDefault="00CD551B" w:rsidP="00CD551B">
      <w:pPr>
        <w:spacing w:after="120"/>
        <w:jc w:val="both"/>
        <w:rPr>
          <w:rFonts w:ascii="Arial" w:eastAsia="Batang" w:hAnsi="Arial" w:cs="Arial"/>
          <w:i/>
          <w:sz w:val="18"/>
        </w:rPr>
      </w:pPr>
      <w:r w:rsidRPr="00470239">
        <w:rPr>
          <w:rFonts w:ascii="Arial" w:eastAsia="Batang" w:hAnsi="Arial" w:cs="Arial"/>
          <w:i/>
          <w:sz w:val="18"/>
        </w:rPr>
        <w:t>* Pro vývoj HDP byl vzat makroekonomický odhad MF z listopadu 2019; výchozí předpoklad pro meziroční růst HDP po roce 2021 je růst o 2 %</w:t>
      </w:r>
    </w:p>
    <w:p w14:paraId="64A8DE44" w14:textId="77777777" w:rsidR="00CD551B" w:rsidRDefault="00CD551B" w:rsidP="00A70581">
      <w:pPr>
        <w:spacing w:after="120"/>
        <w:jc w:val="both"/>
        <w:rPr>
          <w:rFonts w:ascii="Arial" w:eastAsia="Batang" w:hAnsi="Arial" w:cs="Arial"/>
          <w:i/>
          <w:sz w:val="18"/>
        </w:rPr>
      </w:pPr>
      <w:r w:rsidRPr="00470239">
        <w:rPr>
          <w:rFonts w:ascii="Arial" w:eastAsia="Batang" w:hAnsi="Arial" w:cs="Arial"/>
          <w:i/>
          <w:sz w:val="18"/>
        </w:rPr>
        <w:t>** od roku 2022 předpoklad alokace podílu SR, plán dle MŠMT k 8. 4. 2019</w:t>
      </w:r>
    </w:p>
    <w:p w14:paraId="3D63D495" w14:textId="77777777" w:rsidR="00957E1C" w:rsidRDefault="00957E1C" w:rsidP="00C22230">
      <w:pPr>
        <w:pStyle w:val="Titulek"/>
      </w:pPr>
      <w:proofErr w:type="gramStart"/>
      <w:r>
        <w:t xml:space="preserve">Tabulka </w:t>
      </w:r>
      <w:r w:rsidR="003C0CB2">
        <w:fldChar w:fldCharType="begin"/>
      </w:r>
      <w:r w:rsidR="003C0CB2">
        <w:instrText xml:space="preserve"> STYLEREF 1 \s </w:instrText>
      </w:r>
      <w:r w:rsidR="003C0CB2">
        <w:fldChar w:fldCharType="separate"/>
      </w:r>
      <w:r w:rsidR="00CF65DE">
        <w:rPr>
          <w:noProof/>
        </w:rPr>
        <w:t>7</w:t>
      </w:r>
      <w:r w:rsidR="003C0CB2">
        <w:rPr>
          <w:noProof/>
        </w:rPr>
        <w:fldChar w:fldCharType="end"/>
      </w:r>
      <w:r w:rsidR="00FB1185">
        <w:t>.</w:t>
      </w:r>
      <w:r w:rsidR="003C0CB2">
        <w:fldChar w:fldCharType="begin"/>
      </w:r>
      <w:r w:rsidR="003C0CB2">
        <w:instrText xml:space="preserve"> SEQ Tabulka \* ARABIC \s 1 </w:instrText>
      </w:r>
      <w:r w:rsidR="003C0CB2">
        <w:fldChar w:fldCharType="separate"/>
      </w:r>
      <w:r w:rsidR="00CF65DE">
        <w:rPr>
          <w:noProof/>
        </w:rPr>
        <w:t>2</w:t>
      </w:r>
      <w:r w:rsidR="003C0CB2">
        <w:rPr>
          <w:noProof/>
        </w:rPr>
        <w:fldChar w:fldCharType="end"/>
      </w:r>
      <w:r>
        <w:t>:</w:t>
      </w:r>
      <w:proofErr w:type="gramEnd"/>
      <w:r>
        <w:t xml:space="preserve"> Plán pro stimulaci soukromých zdrojů při maximálním motivačním efektu veřejných nástrojů</w:t>
      </w:r>
    </w:p>
    <w:tbl>
      <w:tblPr>
        <w:tblW w:w="12140" w:type="dxa"/>
        <w:tblCellMar>
          <w:left w:w="70" w:type="dxa"/>
          <w:right w:w="70" w:type="dxa"/>
        </w:tblCellMar>
        <w:tblLook w:val="04A0" w:firstRow="1" w:lastRow="0" w:firstColumn="1" w:lastColumn="0" w:noHBand="0" w:noVBand="1"/>
      </w:tblPr>
      <w:tblGrid>
        <w:gridCol w:w="4780"/>
        <w:gridCol w:w="1260"/>
        <w:gridCol w:w="1220"/>
        <w:gridCol w:w="1220"/>
        <w:gridCol w:w="1220"/>
        <w:gridCol w:w="1220"/>
        <w:gridCol w:w="1220"/>
      </w:tblGrid>
      <w:tr w:rsidR="00CD551B" w:rsidRPr="00470239" w14:paraId="2290D89A" w14:textId="77777777" w:rsidTr="00E274B7">
        <w:trPr>
          <w:trHeight w:val="260"/>
        </w:trPr>
        <w:tc>
          <w:tcPr>
            <w:tcW w:w="47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9DF37F7" w14:textId="77777777" w:rsidR="00CD551B" w:rsidRPr="00470239" w:rsidRDefault="00CD551B" w:rsidP="00E274B7">
            <w:pPr>
              <w:spacing w:after="0" w:line="240" w:lineRule="auto"/>
              <w:jc w:val="center"/>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xml:space="preserve">U k a z a t e l </w:t>
            </w:r>
          </w:p>
        </w:tc>
        <w:tc>
          <w:tcPr>
            <w:tcW w:w="1260" w:type="dxa"/>
            <w:tcBorders>
              <w:top w:val="single" w:sz="8" w:space="0" w:color="auto"/>
              <w:left w:val="nil"/>
              <w:bottom w:val="single" w:sz="4" w:space="0" w:color="auto"/>
              <w:right w:val="single" w:sz="4" w:space="0" w:color="auto"/>
            </w:tcBorders>
            <w:shd w:val="clear" w:color="000000" w:fill="D9D9D9"/>
            <w:noWrap/>
            <w:vAlign w:val="center"/>
            <w:hideMark/>
          </w:tcPr>
          <w:p w14:paraId="4372BE6B"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2020</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3FFF7D9"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2021</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2DD405AB"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2022</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39EA2FB0"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2023</w:t>
            </w:r>
          </w:p>
        </w:tc>
        <w:tc>
          <w:tcPr>
            <w:tcW w:w="1220" w:type="dxa"/>
            <w:tcBorders>
              <w:top w:val="single" w:sz="8" w:space="0" w:color="auto"/>
              <w:left w:val="nil"/>
              <w:bottom w:val="single" w:sz="4" w:space="0" w:color="auto"/>
              <w:right w:val="single" w:sz="4" w:space="0" w:color="auto"/>
            </w:tcBorders>
            <w:shd w:val="clear" w:color="000000" w:fill="BFBFBF"/>
            <w:noWrap/>
            <w:vAlign w:val="center"/>
            <w:hideMark/>
          </w:tcPr>
          <w:p w14:paraId="6834401D"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2024</w:t>
            </w:r>
          </w:p>
        </w:tc>
        <w:tc>
          <w:tcPr>
            <w:tcW w:w="1220" w:type="dxa"/>
            <w:tcBorders>
              <w:top w:val="single" w:sz="8" w:space="0" w:color="auto"/>
              <w:left w:val="nil"/>
              <w:bottom w:val="single" w:sz="4" w:space="0" w:color="auto"/>
              <w:right w:val="single" w:sz="8" w:space="0" w:color="auto"/>
            </w:tcBorders>
            <w:shd w:val="clear" w:color="000000" w:fill="BFBFBF"/>
            <w:noWrap/>
            <w:vAlign w:val="center"/>
            <w:hideMark/>
          </w:tcPr>
          <w:p w14:paraId="378C75D2"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2025</w:t>
            </w:r>
          </w:p>
        </w:tc>
      </w:tr>
      <w:tr w:rsidR="00CD551B" w:rsidRPr="00470239" w14:paraId="29BE19A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29D24139"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HDP (mil. Kč)</w:t>
            </w:r>
          </w:p>
        </w:tc>
        <w:tc>
          <w:tcPr>
            <w:tcW w:w="1260" w:type="dxa"/>
            <w:tcBorders>
              <w:top w:val="nil"/>
              <w:left w:val="nil"/>
              <w:bottom w:val="single" w:sz="4" w:space="0" w:color="auto"/>
              <w:right w:val="single" w:sz="4" w:space="0" w:color="auto"/>
            </w:tcBorders>
            <w:shd w:val="clear" w:color="auto" w:fill="auto"/>
            <w:noWrap/>
            <w:vAlign w:val="center"/>
            <w:hideMark/>
          </w:tcPr>
          <w:p w14:paraId="021CE0C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5 894 000</w:t>
            </w:r>
          </w:p>
        </w:tc>
        <w:tc>
          <w:tcPr>
            <w:tcW w:w="1220" w:type="dxa"/>
            <w:tcBorders>
              <w:top w:val="nil"/>
              <w:left w:val="nil"/>
              <w:bottom w:val="single" w:sz="4" w:space="0" w:color="auto"/>
              <w:right w:val="single" w:sz="4" w:space="0" w:color="auto"/>
            </w:tcBorders>
            <w:shd w:val="clear" w:color="auto" w:fill="auto"/>
            <w:noWrap/>
            <w:vAlign w:val="center"/>
            <w:hideMark/>
          </w:tcPr>
          <w:p w14:paraId="28E9020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6 011 880</w:t>
            </w:r>
          </w:p>
        </w:tc>
        <w:tc>
          <w:tcPr>
            <w:tcW w:w="1220" w:type="dxa"/>
            <w:tcBorders>
              <w:top w:val="nil"/>
              <w:left w:val="nil"/>
              <w:bottom w:val="single" w:sz="4" w:space="0" w:color="auto"/>
              <w:right w:val="single" w:sz="4" w:space="0" w:color="auto"/>
            </w:tcBorders>
            <w:shd w:val="clear" w:color="auto" w:fill="auto"/>
            <w:noWrap/>
            <w:vAlign w:val="center"/>
            <w:hideMark/>
          </w:tcPr>
          <w:p w14:paraId="0E005D9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6 132 118</w:t>
            </w:r>
          </w:p>
        </w:tc>
        <w:tc>
          <w:tcPr>
            <w:tcW w:w="1220" w:type="dxa"/>
            <w:tcBorders>
              <w:top w:val="nil"/>
              <w:left w:val="nil"/>
              <w:bottom w:val="single" w:sz="4" w:space="0" w:color="auto"/>
              <w:right w:val="single" w:sz="4" w:space="0" w:color="auto"/>
            </w:tcBorders>
            <w:shd w:val="clear" w:color="auto" w:fill="auto"/>
            <w:noWrap/>
            <w:vAlign w:val="center"/>
            <w:hideMark/>
          </w:tcPr>
          <w:p w14:paraId="3F12D1BB"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6 254 760</w:t>
            </w:r>
          </w:p>
        </w:tc>
        <w:tc>
          <w:tcPr>
            <w:tcW w:w="1220" w:type="dxa"/>
            <w:tcBorders>
              <w:top w:val="nil"/>
              <w:left w:val="nil"/>
              <w:bottom w:val="single" w:sz="4" w:space="0" w:color="auto"/>
              <w:right w:val="single" w:sz="4" w:space="0" w:color="auto"/>
            </w:tcBorders>
            <w:shd w:val="clear" w:color="auto" w:fill="auto"/>
            <w:noWrap/>
            <w:vAlign w:val="center"/>
            <w:hideMark/>
          </w:tcPr>
          <w:p w14:paraId="5004BA0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6 379 855</w:t>
            </w:r>
          </w:p>
        </w:tc>
        <w:tc>
          <w:tcPr>
            <w:tcW w:w="1220" w:type="dxa"/>
            <w:tcBorders>
              <w:top w:val="nil"/>
              <w:left w:val="nil"/>
              <w:bottom w:val="single" w:sz="4" w:space="0" w:color="auto"/>
              <w:right w:val="single" w:sz="8" w:space="0" w:color="auto"/>
            </w:tcBorders>
            <w:shd w:val="clear" w:color="auto" w:fill="auto"/>
            <w:noWrap/>
            <w:vAlign w:val="center"/>
            <w:hideMark/>
          </w:tcPr>
          <w:p w14:paraId="6061F9E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6 507 452</w:t>
            </w:r>
          </w:p>
        </w:tc>
      </w:tr>
      <w:tr w:rsidR="00CD551B" w:rsidRPr="00470239" w14:paraId="636D68C9"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CEB98C6"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Podnikatelské zdroje (mil. Kč)***</w:t>
            </w:r>
          </w:p>
        </w:tc>
        <w:tc>
          <w:tcPr>
            <w:tcW w:w="1260" w:type="dxa"/>
            <w:tcBorders>
              <w:top w:val="nil"/>
              <w:left w:val="nil"/>
              <w:bottom w:val="single" w:sz="4" w:space="0" w:color="auto"/>
              <w:right w:val="single" w:sz="4" w:space="0" w:color="auto"/>
            </w:tcBorders>
            <w:shd w:val="clear" w:color="auto" w:fill="auto"/>
            <w:noWrap/>
            <w:vAlign w:val="center"/>
            <w:hideMark/>
          </w:tcPr>
          <w:p w14:paraId="7550D418"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71 696</w:t>
            </w:r>
          </w:p>
        </w:tc>
        <w:tc>
          <w:tcPr>
            <w:tcW w:w="1220" w:type="dxa"/>
            <w:tcBorders>
              <w:top w:val="nil"/>
              <w:left w:val="nil"/>
              <w:bottom w:val="single" w:sz="4" w:space="0" w:color="auto"/>
              <w:right w:val="single" w:sz="4" w:space="0" w:color="auto"/>
            </w:tcBorders>
            <w:shd w:val="clear" w:color="auto" w:fill="auto"/>
            <w:noWrap/>
            <w:vAlign w:val="center"/>
            <w:hideMark/>
          </w:tcPr>
          <w:p w14:paraId="38E599C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76 322</w:t>
            </w:r>
          </w:p>
        </w:tc>
        <w:tc>
          <w:tcPr>
            <w:tcW w:w="1220" w:type="dxa"/>
            <w:tcBorders>
              <w:top w:val="nil"/>
              <w:left w:val="nil"/>
              <w:bottom w:val="single" w:sz="4" w:space="0" w:color="auto"/>
              <w:right w:val="single" w:sz="4" w:space="0" w:color="auto"/>
            </w:tcBorders>
            <w:shd w:val="clear" w:color="auto" w:fill="auto"/>
            <w:noWrap/>
            <w:vAlign w:val="center"/>
            <w:hideMark/>
          </w:tcPr>
          <w:p w14:paraId="5B4920E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81 105</w:t>
            </w:r>
          </w:p>
        </w:tc>
        <w:tc>
          <w:tcPr>
            <w:tcW w:w="1220" w:type="dxa"/>
            <w:tcBorders>
              <w:top w:val="nil"/>
              <w:left w:val="nil"/>
              <w:bottom w:val="single" w:sz="4" w:space="0" w:color="auto"/>
              <w:right w:val="single" w:sz="4" w:space="0" w:color="auto"/>
            </w:tcBorders>
            <w:shd w:val="clear" w:color="auto" w:fill="auto"/>
            <w:noWrap/>
            <w:vAlign w:val="center"/>
            <w:hideMark/>
          </w:tcPr>
          <w:p w14:paraId="1F807EA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86 048</w:t>
            </w:r>
          </w:p>
        </w:tc>
        <w:tc>
          <w:tcPr>
            <w:tcW w:w="1220" w:type="dxa"/>
            <w:tcBorders>
              <w:top w:val="nil"/>
              <w:left w:val="nil"/>
              <w:bottom w:val="single" w:sz="4" w:space="0" w:color="auto"/>
              <w:right w:val="single" w:sz="4" w:space="0" w:color="auto"/>
            </w:tcBorders>
            <w:shd w:val="clear" w:color="auto" w:fill="auto"/>
            <w:noWrap/>
            <w:vAlign w:val="center"/>
            <w:hideMark/>
          </w:tcPr>
          <w:p w14:paraId="1F86ED9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91 157</w:t>
            </w:r>
          </w:p>
        </w:tc>
        <w:tc>
          <w:tcPr>
            <w:tcW w:w="1220" w:type="dxa"/>
            <w:tcBorders>
              <w:top w:val="nil"/>
              <w:left w:val="nil"/>
              <w:bottom w:val="single" w:sz="4" w:space="0" w:color="auto"/>
              <w:right w:val="single" w:sz="8" w:space="0" w:color="auto"/>
            </w:tcBorders>
            <w:shd w:val="clear" w:color="auto" w:fill="auto"/>
            <w:noWrap/>
            <w:vAlign w:val="center"/>
            <w:hideMark/>
          </w:tcPr>
          <w:p w14:paraId="16555A1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97 612</w:t>
            </w:r>
          </w:p>
        </w:tc>
      </w:tr>
      <w:tr w:rsidR="00CD551B" w:rsidRPr="00470239" w14:paraId="252A95CC" w14:textId="77777777" w:rsidTr="00E274B7">
        <w:trPr>
          <w:trHeight w:val="260"/>
        </w:trPr>
        <w:tc>
          <w:tcPr>
            <w:tcW w:w="4780" w:type="dxa"/>
            <w:tcBorders>
              <w:top w:val="nil"/>
              <w:left w:val="single" w:sz="8" w:space="0" w:color="auto"/>
              <w:bottom w:val="single" w:sz="4" w:space="0" w:color="auto"/>
              <w:right w:val="single" w:sz="4" w:space="0" w:color="auto"/>
            </w:tcBorders>
            <w:shd w:val="clear" w:color="auto" w:fill="auto"/>
            <w:noWrap/>
            <w:vAlign w:val="center"/>
            <w:hideMark/>
          </w:tcPr>
          <w:p w14:paraId="7759D7B5"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xml:space="preserve">podíl na </w:t>
            </w:r>
            <w:proofErr w:type="gramStart"/>
            <w:r w:rsidRPr="00470239">
              <w:rPr>
                <w:rFonts w:ascii="Calibri" w:eastAsia="Times New Roman" w:hAnsi="Calibri" w:cs="Calibri"/>
                <w:sz w:val="20"/>
                <w:szCs w:val="20"/>
                <w:lang w:eastAsia="cs-CZ"/>
              </w:rPr>
              <w:t>HDP ( v %)*</w:t>
            </w:r>
            <w:proofErr w:type="gramEnd"/>
          </w:p>
        </w:tc>
        <w:tc>
          <w:tcPr>
            <w:tcW w:w="1260" w:type="dxa"/>
            <w:tcBorders>
              <w:top w:val="nil"/>
              <w:left w:val="nil"/>
              <w:bottom w:val="single" w:sz="4" w:space="0" w:color="auto"/>
              <w:right w:val="single" w:sz="4" w:space="0" w:color="auto"/>
            </w:tcBorders>
            <w:shd w:val="clear" w:color="auto" w:fill="auto"/>
            <w:noWrap/>
            <w:vAlign w:val="center"/>
            <w:hideMark/>
          </w:tcPr>
          <w:p w14:paraId="4CB5422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1.22%</w:t>
            </w:r>
          </w:p>
        </w:tc>
        <w:tc>
          <w:tcPr>
            <w:tcW w:w="1220" w:type="dxa"/>
            <w:tcBorders>
              <w:top w:val="nil"/>
              <w:left w:val="nil"/>
              <w:bottom w:val="single" w:sz="4" w:space="0" w:color="auto"/>
              <w:right w:val="single" w:sz="4" w:space="0" w:color="auto"/>
            </w:tcBorders>
            <w:shd w:val="clear" w:color="auto" w:fill="auto"/>
            <w:noWrap/>
            <w:vAlign w:val="center"/>
            <w:hideMark/>
          </w:tcPr>
          <w:p w14:paraId="60B78E5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1.27%</w:t>
            </w:r>
          </w:p>
        </w:tc>
        <w:tc>
          <w:tcPr>
            <w:tcW w:w="1220" w:type="dxa"/>
            <w:tcBorders>
              <w:top w:val="nil"/>
              <w:left w:val="nil"/>
              <w:bottom w:val="single" w:sz="4" w:space="0" w:color="auto"/>
              <w:right w:val="single" w:sz="4" w:space="0" w:color="auto"/>
            </w:tcBorders>
            <w:shd w:val="clear" w:color="auto" w:fill="auto"/>
            <w:noWrap/>
            <w:vAlign w:val="center"/>
            <w:hideMark/>
          </w:tcPr>
          <w:p w14:paraId="7CDC4D9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1.32%</w:t>
            </w:r>
          </w:p>
        </w:tc>
        <w:tc>
          <w:tcPr>
            <w:tcW w:w="1220" w:type="dxa"/>
            <w:tcBorders>
              <w:top w:val="nil"/>
              <w:left w:val="nil"/>
              <w:bottom w:val="single" w:sz="4" w:space="0" w:color="auto"/>
              <w:right w:val="single" w:sz="4" w:space="0" w:color="auto"/>
            </w:tcBorders>
            <w:shd w:val="clear" w:color="auto" w:fill="auto"/>
            <w:noWrap/>
            <w:vAlign w:val="center"/>
            <w:hideMark/>
          </w:tcPr>
          <w:p w14:paraId="2A9A47B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1.38%</w:t>
            </w:r>
          </w:p>
        </w:tc>
        <w:tc>
          <w:tcPr>
            <w:tcW w:w="1220" w:type="dxa"/>
            <w:tcBorders>
              <w:top w:val="nil"/>
              <w:left w:val="nil"/>
              <w:bottom w:val="single" w:sz="4" w:space="0" w:color="auto"/>
              <w:right w:val="single" w:sz="4" w:space="0" w:color="auto"/>
            </w:tcBorders>
            <w:shd w:val="clear" w:color="auto" w:fill="auto"/>
            <w:noWrap/>
            <w:vAlign w:val="center"/>
            <w:hideMark/>
          </w:tcPr>
          <w:p w14:paraId="7BBF176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1.43%</w:t>
            </w:r>
          </w:p>
        </w:tc>
        <w:tc>
          <w:tcPr>
            <w:tcW w:w="1220" w:type="dxa"/>
            <w:tcBorders>
              <w:top w:val="nil"/>
              <w:left w:val="nil"/>
              <w:bottom w:val="single" w:sz="4" w:space="0" w:color="auto"/>
              <w:right w:val="single" w:sz="8" w:space="0" w:color="auto"/>
            </w:tcBorders>
            <w:shd w:val="clear" w:color="auto" w:fill="auto"/>
            <w:noWrap/>
            <w:vAlign w:val="center"/>
            <w:hideMark/>
          </w:tcPr>
          <w:p w14:paraId="6CF2441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1.50%</w:t>
            </w:r>
          </w:p>
        </w:tc>
      </w:tr>
      <w:tr w:rsidR="00CD551B" w:rsidRPr="00470239" w14:paraId="6E339DB0" w14:textId="77777777" w:rsidTr="00E274B7">
        <w:trPr>
          <w:trHeight w:val="270"/>
        </w:trPr>
        <w:tc>
          <w:tcPr>
            <w:tcW w:w="4780" w:type="dxa"/>
            <w:tcBorders>
              <w:top w:val="nil"/>
              <w:left w:val="single" w:sz="8" w:space="0" w:color="auto"/>
              <w:bottom w:val="single" w:sz="8" w:space="0" w:color="auto"/>
              <w:right w:val="single" w:sz="4" w:space="0" w:color="auto"/>
            </w:tcBorders>
            <w:shd w:val="clear" w:color="auto" w:fill="auto"/>
            <w:noWrap/>
            <w:vAlign w:val="center"/>
            <w:hideMark/>
          </w:tcPr>
          <w:p w14:paraId="6DC1878D"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Meziroční růst podnikatelských zdrojů (v %)</w:t>
            </w:r>
          </w:p>
        </w:tc>
        <w:tc>
          <w:tcPr>
            <w:tcW w:w="1260" w:type="dxa"/>
            <w:tcBorders>
              <w:top w:val="nil"/>
              <w:left w:val="nil"/>
              <w:bottom w:val="single" w:sz="8" w:space="0" w:color="auto"/>
              <w:right w:val="single" w:sz="4" w:space="0" w:color="auto"/>
            </w:tcBorders>
            <w:shd w:val="clear" w:color="auto" w:fill="auto"/>
            <w:noWrap/>
            <w:vAlign w:val="center"/>
            <w:hideMark/>
          </w:tcPr>
          <w:p w14:paraId="347A2143" w14:textId="77777777" w:rsidR="00CD551B" w:rsidRPr="00470239" w:rsidRDefault="00CD551B" w:rsidP="00E274B7">
            <w:pPr>
              <w:spacing w:after="0" w:line="240" w:lineRule="auto"/>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 </w:t>
            </w:r>
          </w:p>
        </w:tc>
        <w:tc>
          <w:tcPr>
            <w:tcW w:w="1220" w:type="dxa"/>
            <w:tcBorders>
              <w:top w:val="nil"/>
              <w:left w:val="nil"/>
              <w:bottom w:val="single" w:sz="8" w:space="0" w:color="auto"/>
              <w:right w:val="single" w:sz="4" w:space="0" w:color="auto"/>
            </w:tcBorders>
            <w:shd w:val="clear" w:color="auto" w:fill="auto"/>
            <w:noWrap/>
            <w:vAlign w:val="center"/>
            <w:hideMark/>
          </w:tcPr>
          <w:p w14:paraId="4C5AD6B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6.45%</w:t>
            </w:r>
          </w:p>
        </w:tc>
        <w:tc>
          <w:tcPr>
            <w:tcW w:w="1220" w:type="dxa"/>
            <w:tcBorders>
              <w:top w:val="nil"/>
              <w:left w:val="nil"/>
              <w:bottom w:val="single" w:sz="8" w:space="0" w:color="auto"/>
              <w:right w:val="single" w:sz="4" w:space="0" w:color="auto"/>
            </w:tcBorders>
            <w:shd w:val="clear" w:color="auto" w:fill="auto"/>
            <w:noWrap/>
            <w:vAlign w:val="center"/>
            <w:hideMark/>
          </w:tcPr>
          <w:p w14:paraId="53EB057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6.27%</w:t>
            </w:r>
          </w:p>
        </w:tc>
        <w:tc>
          <w:tcPr>
            <w:tcW w:w="1220" w:type="dxa"/>
            <w:tcBorders>
              <w:top w:val="nil"/>
              <w:left w:val="nil"/>
              <w:bottom w:val="single" w:sz="8" w:space="0" w:color="auto"/>
              <w:right w:val="single" w:sz="4" w:space="0" w:color="auto"/>
            </w:tcBorders>
            <w:shd w:val="clear" w:color="auto" w:fill="auto"/>
            <w:noWrap/>
            <w:vAlign w:val="center"/>
            <w:hideMark/>
          </w:tcPr>
          <w:p w14:paraId="7A3E674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6.10%</w:t>
            </w:r>
          </w:p>
        </w:tc>
        <w:tc>
          <w:tcPr>
            <w:tcW w:w="1220" w:type="dxa"/>
            <w:tcBorders>
              <w:top w:val="nil"/>
              <w:left w:val="nil"/>
              <w:bottom w:val="single" w:sz="8" w:space="0" w:color="auto"/>
              <w:right w:val="single" w:sz="4" w:space="0" w:color="auto"/>
            </w:tcBorders>
            <w:shd w:val="clear" w:color="auto" w:fill="auto"/>
            <w:noWrap/>
            <w:vAlign w:val="center"/>
            <w:hideMark/>
          </w:tcPr>
          <w:p w14:paraId="470DB51C"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5.94%</w:t>
            </w:r>
          </w:p>
        </w:tc>
        <w:tc>
          <w:tcPr>
            <w:tcW w:w="1220" w:type="dxa"/>
            <w:tcBorders>
              <w:top w:val="nil"/>
              <w:left w:val="nil"/>
              <w:bottom w:val="single" w:sz="8" w:space="0" w:color="auto"/>
              <w:right w:val="single" w:sz="8" w:space="0" w:color="auto"/>
            </w:tcBorders>
            <w:shd w:val="clear" w:color="auto" w:fill="auto"/>
            <w:noWrap/>
            <w:vAlign w:val="center"/>
            <w:hideMark/>
          </w:tcPr>
          <w:p w14:paraId="73E9DF97"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7.08%</w:t>
            </w:r>
          </w:p>
        </w:tc>
      </w:tr>
      <w:tr w:rsidR="00CD551B" w:rsidRPr="00470239" w14:paraId="2384670C" w14:textId="77777777" w:rsidTr="00E274B7">
        <w:trPr>
          <w:trHeight w:val="260"/>
        </w:trPr>
        <w:tc>
          <w:tcPr>
            <w:tcW w:w="4780" w:type="dxa"/>
            <w:tcBorders>
              <w:top w:val="nil"/>
              <w:left w:val="nil"/>
              <w:bottom w:val="nil"/>
              <w:right w:val="nil"/>
            </w:tcBorders>
            <w:shd w:val="clear" w:color="auto" w:fill="auto"/>
            <w:noWrap/>
            <w:vAlign w:val="bottom"/>
            <w:hideMark/>
          </w:tcPr>
          <w:p w14:paraId="4D35504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115506C4"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000000" w:fill="BFBFBF"/>
            <w:noWrap/>
            <w:vAlign w:val="center"/>
            <w:hideMark/>
          </w:tcPr>
          <w:p w14:paraId="05F13A50"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2026</w:t>
            </w:r>
          </w:p>
        </w:tc>
        <w:tc>
          <w:tcPr>
            <w:tcW w:w="1220" w:type="dxa"/>
            <w:tcBorders>
              <w:top w:val="nil"/>
              <w:left w:val="nil"/>
              <w:bottom w:val="single" w:sz="4" w:space="0" w:color="auto"/>
              <w:right w:val="single" w:sz="4" w:space="0" w:color="auto"/>
            </w:tcBorders>
            <w:shd w:val="clear" w:color="000000" w:fill="BFBFBF"/>
            <w:noWrap/>
            <w:vAlign w:val="center"/>
            <w:hideMark/>
          </w:tcPr>
          <w:p w14:paraId="1256CFE1"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2027</w:t>
            </w:r>
          </w:p>
        </w:tc>
        <w:tc>
          <w:tcPr>
            <w:tcW w:w="1220" w:type="dxa"/>
            <w:tcBorders>
              <w:top w:val="nil"/>
              <w:left w:val="nil"/>
              <w:bottom w:val="single" w:sz="4" w:space="0" w:color="auto"/>
              <w:right w:val="single" w:sz="4" w:space="0" w:color="auto"/>
            </w:tcBorders>
            <w:shd w:val="clear" w:color="000000" w:fill="BFBFBF"/>
            <w:noWrap/>
            <w:vAlign w:val="center"/>
            <w:hideMark/>
          </w:tcPr>
          <w:p w14:paraId="2771A2C9"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2028</w:t>
            </w:r>
          </w:p>
        </w:tc>
        <w:tc>
          <w:tcPr>
            <w:tcW w:w="1220" w:type="dxa"/>
            <w:tcBorders>
              <w:top w:val="nil"/>
              <w:left w:val="nil"/>
              <w:bottom w:val="single" w:sz="4" w:space="0" w:color="auto"/>
              <w:right w:val="single" w:sz="4" w:space="0" w:color="auto"/>
            </w:tcBorders>
            <w:shd w:val="clear" w:color="000000" w:fill="BFBFBF"/>
            <w:noWrap/>
            <w:vAlign w:val="center"/>
            <w:hideMark/>
          </w:tcPr>
          <w:p w14:paraId="4D7ECDC3"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2029</w:t>
            </w:r>
          </w:p>
        </w:tc>
        <w:tc>
          <w:tcPr>
            <w:tcW w:w="1220" w:type="dxa"/>
            <w:tcBorders>
              <w:top w:val="nil"/>
              <w:left w:val="nil"/>
              <w:bottom w:val="single" w:sz="4" w:space="0" w:color="auto"/>
              <w:right w:val="single" w:sz="8" w:space="0" w:color="auto"/>
            </w:tcBorders>
            <w:shd w:val="clear" w:color="000000" w:fill="BFBFBF"/>
            <w:noWrap/>
            <w:vAlign w:val="center"/>
            <w:hideMark/>
          </w:tcPr>
          <w:p w14:paraId="14A89C64"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r w:rsidRPr="00470239">
              <w:rPr>
                <w:rFonts w:ascii="Calibri" w:eastAsia="Times New Roman" w:hAnsi="Calibri" w:cs="Calibri"/>
                <w:b/>
                <w:bCs/>
                <w:color w:val="000000"/>
                <w:sz w:val="20"/>
                <w:szCs w:val="20"/>
                <w:lang w:eastAsia="cs-CZ"/>
              </w:rPr>
              <w:t>2030</w:t>
            </w:r>
          </w:p>
        </w:tc>
      </w:tr>
      <w:tr w:rsidR="00CD551B" w:rsidRPr="00470239" w14:paraId="14CAF6A8" w14:textId="77777777" w:rsidTr="00E274B7">
        <w:trPr>
          <w:trHeight w:val="260"/>
        </w:trPr>
        <w:tc>
          <w:tcPr>
            <w:tcW w:w="4780" w:type="dxa"/>
            <w:tcBorders>
              <w:top w:val="nil"/>
              <w:left w:val="nil"/>
              <w:bottom w:val="nil"/>
              <w:right w:val="nil"/>
            </w:tcBorders>
            <w:shd w:val="clear" w:color="auto" w:fill="auto"/>
            <w:noWrap/>
            <w:vAlign w:val="bottom"/>
            <w:hideMark/>
          </w:tcPr>
          <w:p w14:paraId="2971EC1C" w14:textId="77777777" w:rsidR="00CD551B" w:rsidRPr="00470239" w:rsidRDefault="00CD551B" w:rsidP="00E274B7">
            <w:pPr>
              <w:spacing w:after="0" w:line="240" w:lineRule="auto"/>
              <w:jc w:val="center"/>
              <w:rPr>
                <w:rFonts w:ascii="Calibri" w:eastAsia="Times New Roman" w:hAnsi="Calibri" w:cs="Calibri"/>
                <w:b/>
                <w:bCs/>
                <w:color w:val="000000"/>
                <w:sz w:val="20"/>
                <w:szCs w:val="20"/>
                <w:lang w:eastAsia="cs-CZ"/>
              </w:rPr>
            </w:pPr>
          </w:p>
        </w:tc>
        <w:tc>
          <w:tcPr>
            <w:tcW w:w="1260" w:type="dxa"/>
            <w:tcBorders>
              <w:top w:val="nil"/>
              <w:left w:val="nil"/>
              <w:bottom w:val="nil"/>
              <w:right w:val="nil"/>
            </w:tcBorders>
            <w:shd w:val="clear" w:color="auto" w:fill="auto"/>
            <w:noWrap/>
            <w:vAlign w:val="bottom"/>
            <w:hideMark/>
          </w:tcPr>
          <w:p w14:paraId="127BC338"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30FCF50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6 637 601</w:t>
            </w:r>
          </w:p>
        </w:tc>
        <w:tc>
          <w:tcPr>
            <w:tcW w:w="1220" w:type="dxa"/>
            <w:tcBorders>
              <w:top w:val="nil"/>
              <w:left w:val="nil"/>
              <w:bottom w:val="single" w:sz="4" w:space="0" w:color="auto"/>
              <w:right w:val="single" w:sz="4" w:space="0" w:color="auto"/>
            </w:tcBorders>
            <w:shd w:val="clear" w:color="auto" w:fill="auto"/>
            <w:noWrap/>
            <w:vAlign w:val="center"/>
            <w:hideMark/>
          </w:tcPr>
          <w:p w14:paraId="73515539"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6 770 353</w:t>
            </w:r>
          </w:p>
        </w:tc>
        <w:tc>
          <w:tcPr>
            <w:tcW w:w="1220" w:type="dxa"/>
            <w:tcBorders>
              <w:top w:val="nil"/>
              <w:left w:val="nil"/>
              <w:bottom w:val="single" w:sz="4" w:space="0" w:color="auto"/>
              <w:right w:val="single" w:sz="4" w:space="0" w:color="auto"/>
            </w:tcBorders>
            <w:shd w:val="clear" w:color="auto" w:fill="auto"/>
            <w:noWrap/>
            <w:vAlign w:val="center"/>
            <w:hideMark/>
          </w:tcPr>
          <w:p w14:paraId="123F6EA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6 905 760</w:t>
            </w:r>
          </w:p>
        </w:tc>
        <w:tc>
          <w:tcPr>
            <w:tcW w:w="1220" w:type="dxa"/>
            <w:tcBorders>
              <w:top w:val="nil"/>
              <w:left w:val="nil"/>
              <w:bottom w:val="single" w:sz="4" w:space="0" w:color="auto"/>
              <w:right w:val="single" w:sz="4" w:space="0" w:color="auto"/>
            </w:tcBorders>
            <w:shd w:val="clear" w:color="auto" w:fill="auto"/>
            <w:noWrap/>
            <w:vAlign w:val="center"/>
            <w:hideMark/>
          </w:tcPr>
          <w:p w14:paraId="2685F688"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7 043 876</w:t>
            </w:r>
          </w:p>
        </w:tc>
        <w:tc>
          <w:tcPr>
            <w:tcW w:w="1220" w:type="dxa"/>
            <w:tcBorders>
              <w:top w:val="nil"/>
              <w:left w:val="nil"/>
              <w:bottom w:val="single" w:sz="4" w:space="0" w:color="auto"/>
              <w:right w:val="single" w:sz="8" w:space="0" w:color="auto"/>
            </w:tcBorders>
            <w:shd w:val="clear" w:color="auto" w:fill="auto"/>
            <w:noWrap/>
            <w:vAlign w:val="center"/>
            <w:hideMark/>
          </w:tcPr>
          <w:p w14:paraId="7C4F99C4"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7 184 753</w:t>
            </w:r>
          </w:p>
        </w:tc>
      </w:tr>
      <w:tr w:rsidR="00CD551B" w:rsidRPr="00470239" w14:paraId="7C997517" w14:textId="77777777" w:rsidTr="00E274B7">
        <w:trPr>
          <w:trHeight w:val="260"/>
        </w:trPr>
        <w:tc>
          <w:tcPr>
            <w:tcW w:w="4780" w:type="dxa"/>
            <w:tcBorders>
              <w:top w:val="nil"/>
              <w:left w:val="nil"/>
              <w:bottom w:val="nil"/>
              <w:right w:val="nil"/>
            </w:tcBorders>
            <w:shd w:val="clear" w:color="auto" w:fill="auto"/>
            <w:noWrap/>
            <w:vAlign w:val="bottom"/>
            <w:hideMark/>
          </w:tcPr>
          <w:p w14:paraId="496547A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D7A831F"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7005119A"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104 922</w:t>
            </w:r>
          </w:p>
        </w:tc>
        <w:tc>
          <w:tcPr>
            <w:tcW w:w="1220" w:type="dxa"/>
            <w:tcBorders>
              <w:top w:val="nil"/>
              <w:left w:val="nil"/>
              <w:bottom w:val="single" w:sz="4" w:space="0" w:color="auto"/>
              <w:right w:val="single" w:sz="4" w:space="0" w:color="auto"/>
            </w:tcBorders>
            <w:shd w:val="clear" w:color="auto" w:fill="auto"/>
            <w:noWrap/>
            <w:vAlign w:val="center"/>
            <w:hideMark/>
          </w:tcPr>
          <w:p w14:paraId="0D813CE1"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113 710</w:t>
            </w:r>
          </w:p>
        </w:tc>
        <w:tc>
          <w:tcPr>
            <w:tcW w:w="1220" w:type="dxa"/>
            <w:tcBorders>
              <w:top w:val="nil"/>
              <w:left w:val="nil"/>
              <w:bottom w:val="single" w:sz="4" w:space="0" w:color="auto"/>
              <w:right w:val="single" w:sz="4" w:space="0" w:color="auto"/>
            </w:tcBorders>
            <w:shd w:val="clear" w:color="auto" w:fill="auto"/>
            <w:noWrap/>
            <w:vAlign w:val="center"/>
            <w:hideMark/>
          </w:tcPr>
          <w:p w14:paraId="3209480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122 806</w:t>
            </w:r>
          </w:p>
        </w:tc>
        <w:tc>
          <w:tcPr>
            <w:tcW w:w="1220" w:type="dxa"/>
            <w:tcBorders>
              <w:top w:val="nil"/>
              <w:left w:val="nil"/>
              <w:bottom w:val="single" w:sz="4" w:space="0" w:color="auto"/>
              <w:right w:val="single" w:sz="4" w:space="0" w:color="auto"/>
            </w:tcBorders>
            <w:shd w:val="clear" w:color="auto" w:fill="auto"/>
            <w:noWrap/>
            <w:vAlign w:val="center"/>
            <w:hideMark/>
          </w:tcPr>
          <w:p w14:paraId="291BEDA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132 221</w:t>
            </w:r>
          </w:p>
        </w:tc>
        <w:tc>
          <w:tcPr>
            <w:tcW w:w="1220" w:type="dxa"/>
            <w:tcBorders>
              <w:top w:val="nil"/>
              <w:left w:val="nil"/>
              <w:bottom w:val="single" w:sz="4" w:space="0" w:color="auto"/>
              <w:right w:val="single" w:sz="8" w:space="0" w:color="auto"/>
            </w:tcBorders>
            <w:shd w:val="clear" w:color="auto" w:fill="auto"/>
            <w:noWrap/>
            <w:vAlign w:val="center"/>
            <w:hideMark/>
          </w:tcPr>
          <w:p w14:paraId="2F7A2991"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143 695</w:t>
            </w:r>
          </w:p>
        </w:tc>
      </w:tr>
      <w:tr w:rsidR="00CD551B" w:rsidRPr="00470239" w14:paraId="61A75A85" w14:textId="77777777" w:rsidTr="00E274B7">
        <w:trPr>
          <w:trHeight w:val="260"/>
        </w:trPr>
        <w:tc>
          <w:tcPr>
            <w:tcW w:w="4780" w:type="dxa"/>
            <w:tcBorders>
              <w:top w:val="nil"/>
              <w:left w:val="nil"/>
              <w:bottom w:val="nil"/>
              <w:right w:val="nil"/>
            </w:tcBorders>
            <w:shd w:val="clear" w:color="auto" w:fill="auto"/>
            <w:noWrap/>
            <w:vAlign w:val="bottom"/>
            <w:hideMark/>
          </w:tcPr>
          <w:p w14:paraId="262DF642"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4C4D020A"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4" w:space="0" w:color="auto"/>
              <w:right w:val="single" w:sz="4" w:space="0" w:color="auto"/>
            </w:tcBorders>
            <w:shd w:val="clear" w:color="auto" w:fill="auto"/>
            <w:noWrap/>
            <w:vAlign w:val="center"/>
            <w:hideMark/>
          </w:tcPr>
          <w:p w14:paraId="41541F16"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1.58%</w:t>
            </w:r>
          </w:p>
        </w:tc>
        <w:tc>
          <w:tcPr>
            <w:tcW w:w="1220" w:type="dxa"/>
            <w:tcBorders>
              <w:top w:val="nil"/>
              <w:left w:val="nil"/>
              <w:bottom w:val="single" w:sz="4" w:space="0" w:color="auto"/>
              <w:right w:val="single" w:sz="4" w:space="0" w:color="auto"/>
            </w:tcBorders>
            <w:shd w:val="clear" w:color="auto" w:fill="auto"/>
            <w:noWrap/>
            <w:vAlign w:val="center"/>
            <w:hideMark/>
          </w:tcPr>
          <w:p w14:paraId="5339669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1.68%</w:t>
            </w:r>
          </w:p>
        </w:tc>
        <w:tc>
          <w:tcPr>
            <w:tcW w:w="1220" w:type="dxa"/>
            <w:tcBorders>
              <w:top w:val="nil"/>
              <w:left w:val="nil"/>
              <w:bottom w:val="single" w:sz="4" w:space="0" w:color="auto"/>
              <w:right w:val="single" w:sz="4" w:space="0" w:color="auto"/>
            </w:tcBorders>
            <w:shd w:val="clear" w:color="auto" w:fill="auto"/>
            <w:noWrap/>
            <w:vAlign w:val="center"/>
            <w:hideMark/>
          </w:tcPr>
          <w:p w14:paraId="5C2148EE"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1.78%</w:t>
            </w:r>
          </w:p>
        </w:tc>
        <w:tc>
          <w:tcPr>
            <w:tcW w:w="1220" w:type="dxa"/>
            <w:tcBorders>
              <w:top w:val="nil"/>
              <w:left w:val="nil"/>
              <w:bottom w:val="single" w:sz="4" w:space="0" w:color="auto"/>
              <w:right w:val="single" w:sz="4" w:space="0" w:color="auto"/>
            </w:tcBorders>
            <w:shd w:val="clear" w:color="auto" w:fill="auto"/>
            <w:noWrap/>
            <w:vAlign w:val="center"/>
            <w:hideMark/>
          </w:tcPr>
          <w:p w14:paraId="03F7B465"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1.88%</w:t>
            </w:r>
          </w:p>
        </w:tc>
        <w:tc>
          <w:tcPr>
            <w:tcW w:w="1220" w:type="dxa"/>
            <w:tcBorders>
              <w:top w:val="nil"/>
              <w:left w:val="nil"/>
              <w:bottom w:val="single" w:sz="4" w:space="0" w:color="auto"/>
              <w:right w:val="single" w:sz="8" w:space="0" w:color="auto"/>
            </w:tcBorders>
            <w:shd w:val="clear" w:color="auto" w:fill="auto"/>
            <w:noWrap/>
            <w:vAlign w:val="center"/>
            <w:hideMark/>
          </w:tcPr>
          <w:p w14:paraId="50D049A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2.00%</w:t>
            </w:r>
          </w:p>
        </w:tc>
      </w:tr>
      <w:tr w:rsidR="00CD551B" w:rsidRPr="00470239" w14:paraId="408DDCFD" w14:textId="77777777" w:rsidTr="00E274B7">
        <w:trPr>
          <w:trHeight w:val="270"/>
        </w:trPr>
        <w:tc>
          <w:tcPr>
            <w:tcW w:w="4780" w:type="dxa"/>
            <w:tcBorders>
              <w:top w:val="nil"/>
              <w:left w:val="nil"/>
              <w:bottom w:val="nil"/>
              <w:right w:val="nil"/>
            </w:tcBorders>
            <w:shd w:val="clear" w:color="auto" w:fill="auto"/>
            <w:noWrap/>
            <w:vAlign w:val="bottom"/>
            <w:hideMark/>
          </w:tcPr>
          <w:p w14:paraId="6C489700" w14:textId="77777777" w:rsidR="00CD551B" w:rsidRPr="00470239" w:rsidRDefault="00CD551B" w:rsidP="00E274B7">
            <w:pPr>
              <w:spacing w:after="0" w:line="240" w:lineRule="auto"/>
              <w:jc w:val="right"/>
              <w:rPr>
                <w:rFonts w:ascii="Calibri" w:eastAsia="Times New Roman" w:hAnsi="Calibri" w:cs="Calibri"/>
                <w:sz w:val="20"/>
                <w:szCs w:val="20"/>
                <w:lang w:eastAsia="cs-CZ"/>
              </w:rPr>
            </w:pPr>
          </w:p>
        </w:tc>
        <w:tc>
          <w:tcPr>
            <w:tcW w:w="1260" w:type="dxa"/>
            <w:tcBorders>
              <w:top w:val="nil"/>
              <w:left w:val="nil"/>
              <w:bottom w:val="nil"/>
              <w:right w:val="nil"/>
            </w:tcBorders>
            <w:shd w:val="clear" w:color="auto" w:fill="auto"/>
            <w:noWrap/>
            <w:vAlign w:val="bottom"/>
            <w:hideMark/>
          </w:tcPr>
          <w:p w14:paraId="37D5D06A" w14:textId="77777777" w:rsidR="00CD551B" w:rsidRPr="00470239" w:rsidRDefault="00CD551B" w:rsidP="00E274B7">
            <w:pPr>
              <w:spacing w:after="0" w:line="240" w:lineRule="auto"/>
              <w:rPr>
                <w:rFonts w:ascii="Times New Roman" w:eastAsia="Times New Roman" w:hAnsi="Times New Roman" w:cs="Times New Roman"/>
                <w:sz w:val="20"/>
                <w:szCs w:val="20"/>
                <w:lang w:eastAsia="cs-CZ"/>
              </w:rPr>
            </w:pPr>
          </w:p>
        </w:tc>
        <w:tc>
          <w:tcPr>
            <w:tcW w:w="1220" w:type="dxa"/>
            <w:tcBorders>
              <w:top w:val="nil"/>
              <w:left w:val="single" w:sz="8" w:space="0" w:color="auto"/>
              <w:bottom w:val="single" w:sz="8" w:space="0" w:color="auto"/>
              <w:right w:val="single" w:sz="4" w:space="0" w:color="auto"/>
            </w:tcBorders>
            <w:shd w:val="clear" w:color="auto" w:fill="auto"/>
            <w:noWrap/>
            <w:vAlign w:val="center"/>
            <w:hideMark/>
          </w:tcPr>
          <w:p w14:paraId="20A93E43"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7.49%</w:t>
            </w:r>
          </w:p>
        </w:tc>
        <w:tc>
          <w:tcPr>
            <w:tcW w:w="1220" w:type="dxa"/>
            <w:tcBorders>
              <w:top w:val="nil"/>
              <w:left w:val="nil"/>
              <w:bottom w:val="single" w:sz="8" w:space="0" w:color="auto"/>
              <w:right w:val="single" w:sz="4" w:space="0" w:color="auto"/>
            </w:tcBorders>
            <w:shd w:val="clear" w:color="auto" w:fill="auto"/>
            <w:noWrap/>
            <w:vAlign w:val="center"/>
            <w:hideMark/>
          </w:tcPr>
          <w:p w14:paraId="17C65C52"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8.38%</w:t>
            </w:r>
          </w:p>
        </w:tc>
        <w:tc>
          <w:tcPr>
            <w:tcW w:w="1220" w:type="dxa"/>
            <w:tcBorders>
              <w:top w:val="nil"/>
              <w:left w:val="nil"/>
              <w:bottom w:val="single" w:sz="8" w:space="0" w:color="auto"/>
              <w:right w:val="single" w:sz="4" w:space="0" w:color="auto"/>
            </w:tcBorders>
            <w:shd w:val="clear" w:color="auto" w:fill="auto"/>
            <w:noWrap/>
            <w:vAlign w:val="center"/>
            <w:hideMark/>
          </w:tcPr>
          <w:p w14:paraId="2FD0704F"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8.00%</w:t>
            </w:r>
          </w:p>
        </w:tc>
        <w:tc>
          <w:tcPr>
            <w:tcW w:w="1220" w:type="dxa"/>
            <w:tcBorders>
              <w:top w:val="nil"/>
              <w:left w:val="nil"/>
              <w:bottom w:val="single" w:sz="8" w:space="0" w:color="auto"/>
              <w:right w:val="single" w:sz="4" w:space="0" w:color="auto"/>
            </w:tcBorders>
            <w:shd w:val="clear" w:color="auto" w:fill="auto"/>
            <w:noWrap/>
            <w:vAlign w:val="center"/>
            <w:hideMark/>
          </w:tcPr>
          <w:p w14:paraId="6A715B37"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7.67%</w:t>
            </w:r>
          </w:p>
        </w:tc>
        <w:tc>
          <w:tcPr>
            <w:tcW w:w="1220" w:type="dxa"/>
            <w:tcBorders>
              <w:top w:val="nil"/>
              <w:left w:val="nil"/>
              <w:bottom w:val="single" w:sz="8" w:space="0" w:color="auto"/>
              <w:right w:val="single" w:sz="8" w:space="0" w:color="auto"/>
            </w:tcBorders>
            <w:shd w:val="clear" w:color="auto" w:fill="auto"/>
            <w:noWrap/>
            <w:vAlign w:val="center"/>
            <w:hideMark/>
          </w:tcPr>
          <w:p w14:paraId="19C548FD" w14:textId="77777777" w:rsidR="00CD551B" w:rsidRPr="00470239" w:rsidRDefault="00CD551B" w:rsidP="00E274B7">
            <w:pPr>
              <w:spacing w:after="0" w:line="240" w:lineRule="auto"/>
              <w:jc w:val="right"/>
              <w:rPr>
                <w:rFonts w:ascii="Calibri" w:eastAsia="Times New Roman" w:hAnsi="Calibri" w:cs="Calibri"/>
                <w:sz w:val="20"/>
                <w:szCs w:val="20"/>
                <w:lang w:eastAsia="cs-CZ"/>
              </w:rPr>
            </w:pPr>
            <w:r w:rsidRPr="00470239">
              <w:rPr>
                <w:rFonts w:ascii="Calibri" w:eastAsia="Times New Roman" w:hAnsi="Calibri" w:cs="Calibri"/>
                <w:sz w:val="20"/>
                <w:szCs w:val="20"/>
                <w:lang w:eastAsia="cs-CZ"/>
              </w:rPr>
              <w:t>8.68%</w:t>
            </w:r>
          </w:p>
        </w:tc>
      </w:tr>
    </w:tbl>
    <w:p w14:paraId="1D63AFE7" w14:textId="77777777" w:rsidR="00CD551B" w:rsidRDefault="00CD551B" w:rsidP="00CD551B">
      <w:pPr>
        <w:spacing w:after="120"/>
        <w:jc w:val="both"/>
        <w:rPr>
          <w:rFonts w:ascii="Arial" w:eastAsia="Batang" w:hAnsi="Arial" w:cs="Arial"/>
          <w:i/>
          <w:sz w:val="18"/>
        </w:rPr>
      </w:pPr>
    </w:p>
    <w:p w14:paraId="145FEA2B" w14:textId="77777777" w:rsidR="00CD551B" w:rsidRPr="00470239" w:rsidRDefault="00CD551B" w:rsidP="00CD551B">
      <w:pPr>
        <w:spacing w:after="120"/>
        <w:jc w:val="both"/>
        <w:rPr>
          <w:rFonts w:ascii="Arial" w:eastAsia="Batang" w:hAnsi="Arial" w:cs="Arial"/>
          <w:i/>
          <w:sz w:val="18"/>
        </w:rPr>
      </w:pPr>
      <w:r w:rsidRPr="00470239">
        <w:rPr>
          <w:rFonts w:ascii="Arial" w:eastAsia="Batang" w:hAnsi="Arial" w:cs="Arial"/>
          <w:i/>
          <w:sz w:val="18"/>
        </w:rPr>
        <w:t xml:space="preserve">*** předpoklad vývoje výdajů na </w:t>
      </w:r>
      <w:proofErr w:type="spellStart"/>
      <w:r w:rsidRPr="00470239">
        <w:rPr>
          <w:rFonts w:ascii="Arial" w:eastAsia="Batang" w:hAnsi="Arial" w:cs="Arial"/>
          <w:i/>
          <w:sz w:val="18"/>
        </w:rPr>
        <w:t>VaV</w:t>
      </w:r>
      <w:proofErr w:type="spellEnd"/>
      <w:r w:rsidRPr="00470239">
        <w:rPr>
          <w:rFonts w:ascii="Arial" w:eastAsia="Batang" w:hAnsi="Arial" w:cs="Arial"/>
          <w:i/>
          <w:sz w:val="18"/>
        </w:rPr>
        <w:t xml:space="preserve"> z podnikatelských zdrojů je založen na datech zveřejněných ČSÚ pro léta 2007-2017 s přihlédnutím k plnění strategického cíle Inovační strategie, konkrétní</w:t>
      </w:r>
      <w:r>
        <w:rPr>
          <w:rFonts w:ascii="Arial" w:eastAsia="Batang" w:hAnsi="Arial" w:cs="Arial"/>
          <w:i/>
          <w:sz w:val="18"/>
        </w:rPr>
        <w:t xml:space="preserve"> nástroje k řešení stimulace </w:t>
      </w:r>
      <w:r w:rsidRPr="00470239">
        <w:rPr>
          <w:rFonts w:ascii="Arial" w:eastAsia="Batang" w:hAnsi="Arial" w:cs="Arial"/>
          <w:i/>
          <w:sz w:val="18"/>
        </w:rPr>
        <w:t xml:space="preserve">podnikatelských výdajů jsou předmětem materiálu </w:t>
      </w:r>
      <w:r w:rsidRPr="00CD551B">
        <w:rPr>
          <w:rFonts w:ascii="Arial" w:eastAsia="Batang" w:hAnsi="Arial" w:cs="Arial"/>
          <w:i/>
          <w:sz w:val="18"/>
        </w:rPr>
        <w:t>"Dlouhodobé strategické financování výzkumu, vývoje a inovací", který byl schválen RVVI jejím usnesením z mimořádného zasedání dne 8. září 2017, bod A3-b. Materiál byl vzat na vědomí</w:t>
      </w:r>
      <w:r w:rsidR="004F54C1">
        <w:rPr>
          <w:rFonts w:ascii="Arial" w:eastAsia="Batang" w:hAnsi="Arial" w:cs="Arial"/>
          <w:i/>
          <w:sz w:val="18"/>
        </w:rPr>
        <w:t xml:space="preserve"> </w:t>
      </w:r>
      <w:r w:rsidR="004F54C1" w:rsidRPr="004F54C1">
        <w:rPr>
          <w:rFonts w:ascii="Arial" w:eastAsia="Batang" w:hAnsi="Arial" w:cs="Arial"/>
          <w:i/>
          <w:sz w:val="18"/>
        </w:rPr>
        <w:t>vládou na schůzi č. 33 ze dne 11. 10. 2017.</w:t>
      </w:r>
    </w:p>
    <w:p w14:paraId="3EA71E68" w14:textId="77777777" w:rsidR="009020FA" w:rsidRDefault="009020FA" w:rsidP="00A70581">
      <w:pPr>
        <w:spacing w:after="120"/>
        <w:jc w:val="both"/>
        <w:rPr>
          <w:rFonts w:ascii="Arial" w:eastAsia="Batang" w:hAnsi="Arial" w:cs="Arial"/>
          <w:i/>
          <w:sz w:val="18"/>
        </w:rPr>
      </w:pPr>
    </w:p>
    <w:p w14:paraId="2C464AC2" w14:textId="77777777" w:rsidR="009020FA" w:rsidRDefault="009020FA" w:rsidP="00A70581">
      <w:pPr>
        <w:spacing w:after="120"/>
        <w:jc w:val="both"/>
        <w:rPr>
          <w:rFonts w:ascii="Arial" w:eastAsia="Batang" w:hAnsi="Arial" w:cs="Arial"/>
          <w:i/>
          <w:sz w:val="18"/>
        </w:rPr>
      </w:pPr>
    </w:p>
    <w:p w14:paraId="1FAEB930" w14:textId="77777777" w:rsidR="009020FA" w:rsidRDefault="009020FA" w:rsidP="00A70581">
      <w:pPr>
        <w:spacing w:after="120"/>
        <w:jc w:val="both"/>
        <w:rPr>
          <w:rFonts w:ascii="Arial" w:eastAsia="Batang" w:hAnsi="Arial" w:cs="Arial"/>
          <w:i/>
          <w:sz w:val="18"/>
        </w:rPr>
        <w:sectPr w:rsidR="009020FA" w:rsidSect="009020FA">
          <w:pgSz w:w="16838" w:h="11906" w:orient="landscape"/>
          <w:pgMar w:top="1417" w:right="1417" w:bottom="1417" w:left="1417" w:header="708" w:footer="708" w:gutter="0"/>
          <w:cols w:space="708"/>
          <w:docGrid w:linePitch="360"/>
        </w:sectPr>
      </w:pPr>
    </w:p>
    <w:p w14:paraId="0D032F92" w14:textId="77777777" w:rsidR="00FF1A20" w:rsidRPr="00994706" w:rsidRDefault="00FF1A20" w:rsidP="00994706">
      <w:pPr>
        <w:pStyle w:val="Nadpis1"/>
        <w:pageBreakBefore/>
        <w:ind w:left="431" w:hanging="431"/>
      </w:pPr>
      <w:bookmarkStart w:id="498" w:name="_Toc21004871"/>
      <w:bookmarkStart w:id="499" w:name="_Toc34662327"/>
      <w:bookmarkStart w:id="500" w:name="_Toc40872196"/>
      <w:r w:rsidRPr="00FF1A20">
        <w:lastRenderedPageBreak/>
        <w:t>Seznam zkratek</w:t>
      </w:r>
      <w:bookmarkEnd w:id="498"/>
      <w:bookmarkEnd w:id="499"/>
      <w:bookmarkEnd w:id="500"/>
    </w:p>
    <w:tbl>
      <w:tblPr>
        <w:tblStyle w:val="Mkatabulky"/>
        <w:tblW w:w="0" w:type="auto"/>
        <w:tblCellMar>
          <w:top w:w="113" w:type="dxa"/>
          <w:bottom w:w="113" w:type="dxa"/>
        </w:tblCellMar>
        <w:tblLook w:val="04A0" w:firstRow="1" w:lastRow="0" w:firstColumn="1" w:lastColumn="0" w:noHBand="0" w:noVBand="1"/>
      </w:tblPr>
      <w:tblGrid>
        <w:gridCol w:w="3085"/>
        <w:gridCol w:w="6203"/>
      </w:tblGrid>
      <w:tr w:rsidR="00AD2C40" w14:paraId="697C14F3" w14:textId="77777777" w:rsidTr="00B72955">
        <w:tc>
          <w:tcPr>
            <w:tcW w:w="3085" w:type="dxa"/>
          </w:tcPr>
          <w:p w14:paraId="1D38EDA9" w14:textId="77777777" w:rsidR="00AD2C40" w:rsidRDefault="00AD2C40" w:rsidP="00503AB5">
            <w:pPr>
              <w:rPr>
                <w:rFonts w:ascii="Arial" w:hAnsi="Arial" w:cs="Arial"/>
              </w:rPr>
            </w:pPr>
            <w:r>
              <w:rPr>
                <w:rFonts w:ascii="Arial" w:hAnsi="Arial" w:cs="Arial"/>
              </w:rPr>
              <w:t>AI</w:t>
            </w:r>
          </w:p>
        </w:tc>
        <w:tc>
          <w:tcPr>
            <w:tcW w:w="6203" w:type="dxa"/>
          </w:tcPr>
          <w:p w14:paraId="2C022617" w14:textId="77777777" w:rsidR="00AD2C40" w:rsidRDefault="00AD2C40" w:rsidP="008228E1">
            <w:pPr>
              <w:jc w:val="both"/>
              <w:rPr>
                <w:rFonts w:ascii="Arial" w:hAnsi="Arial" w:cs="Arial"/>
              </w:rPr>
            </w:pPr>
            <w:r>
              <w:rPr>
                <w:rFonts w:ascii="Arial" w:hAnsi="Arial" w:cs="Arial"/>
              </w:rPr>
              <w:t>Umělá inteligence (</w:t>
            </w:r>
            <w:proofErr w:type="spellStart"/>
            <w:r>
              <w:rPr>
                <w:rFonts w:ascii="Arial" w:hAnsi="Arial" w:cs="Arial"/>
              </w:rPr>
              <w:t>Artificial</w:t>
            </w:r>
            <w:proofErr w:type="spellEnd"/>
            <w:r>
              <w:rPr>
                <w:rFonts w:ascii="Arial" w:hAnsi="Arial" w:cs="Arial"/>
              </w:rPr>
              <w:t xml:space="preserve"> </w:t>
            </w:r>
            <w:proofErr w:type="spellStart"/>
            <w:r>
              <w:rPr>
                <w:rFonts w:ascii="Arial" w:hAnsi="Arial" w:cs="Arial"/>
              </w:rPr>
              <w:t>Intelligence</w:t>
            </w:r>
            <w:proofErr w:type="spellEnd"/>
            <w:r>
              <w:rPr>
                <w:rFonts w:ascii="Arial" w:hAnsi="Arial" w:cs="Arial"/>
              </w:rPr>
              <w:t>)</w:t>
            </w:r>
          </w:p>
        </w:tc>
      </w:tr>
      <w:tr w:rsidR="00AD2C40" w14:paraId="6268E062" w14:textId="77777777" w:rsidTr="00B72955">
        <w:trPr>
          <w:ins w:id="501" w:author="Autor"/>
        </w:trPr>
        <w:tc>
          <w:tcPr>
            <w:tcW w:w="3085" w:type="dxa"/>
          </w:tcPr>
          <w:p w14:paraId="583C8AE3" w14:textId="77777777" w:rsidR="00AD2C40" w:rsidRDefault="00AD2C40" w:rsidP="00503AB5">
            <w:pPr>
              <w:rPr>
                <w:ins w:id="502" w:author="Autor"/>
                <w:rFonts w:ascii="Arial" w:hAnsi="Arial" w:cs="Arial"/>
              </w:rPr>
            </w:pPr>
            <w:ins w:id="503" w:author="Autor">
              <w:r>
                <w:rPr>
                  <w:rFonts w:ascii="Arial" w:hAnsi="Arial" w:cs="Arial"/>
                </w:rPr>
                <w:t>AR</w:t>
              </w:r>
            </w:ins>
          </w:p>
        </w:tc>
        <w:tc>
          <w:tcPr>
            <w:tcW w:w="6203" w:type="dxa"/>
          </w:tcPr>
          <w:p w14:paraId="25A913CA" w14:textId="77777777" w:rsidR="00AD2C40" w:rsidRDefault="00AD2C40" w:rsidP="008228E1">
            <w:pPr>
              <w:jc w:val="both"/>
              <w:rPr>
                <w:ins w:id="504" w:author="Autor"/>
                <w:rFonts w:ascii="Arial" w:hAnsi="Arial" w:cs="Arial"/>
              </w:rPr>
            </w:pPr>
            <w:ins w:id="505" w:author="Autor">
              <w:r>
                <w:rPr>
                  <w:rFonts w:ascii="Arial" w:hAnsi="Arial" w:cs="Arial"/>
                </w:rPr>
                <w:t>Rozšířená realita (</w:t>
              </w:r>
              <w:proofErr w:type="spellStart"/>
              <w:r>
                <w:rPr>
                  <w:rFonts w:ascii="Arial" w:hAnsi="Arial" w:cs="Arial"/>
                </w:rPr>
                <w:t>Augmented</w:t>
              </w:r>
              <w:proofErr w:type="spellEnd"/>
              <w:r>
                <w:rPr>
                  <w:rFonts w:ascii="Arial" w:hAnsi="Arial" w:cs="Arial"/>
                </w:rPr>
                <w:t xml:space="preserve"> Reality)</w:t>
              </w:r>
            </w:ins>
          </w:p>
        </w:tc>
      </w:tr>
      <w:tr w:rsidR="00AD2C40" w14:paraId="1A87AC52" w14:textId="77777777" w:rsidTr="00B72955">
        <w:tc>
          <w:tcPr>
            <w:tcW w:w="3085" w:type="dxa"/>
          </w:tcPr>
          <w:p w14:paraId="6C74EBB0" w14:textId="77777777" w:rsidR="00AD2C40" w:rsidRPr="00D8635B" w:rsidRDefault="00AD2C40" w:rsidP="00503AB5">
            <w:pPr>
              <w:rPr>
                <w:rFonts w:ascii="Arial" w:hAnsi="Arial" w:cs="Arial"/>
              </w:rPr>
            </w:pPr>
            <w:r>
              <w:rPr>
                <w:rFonts w:ascii="Arial" w:hAnsi="Arial" w:cs="Arial"/>
              </w:rPr>
              <w:t>AV ČR</w:t>
            </w:r>
          </w:p>
        </w:tc>
        <w:tc>
          <w:tcPr>
            <w:tcW w:w="6203" w:type="dxa"/>
          </w:tcPr>
          <w:p w14:paraId="5C82A1D7" w14:textId="77777777" w:rsidR="00AD2C40" w:rsidRPr="00B822D2" w:rsidRDefault="00AD2C40" w:rsidP="008228E1">
            <w:pPr>
              <w:jc w:val="both"/>
              <w:rPr>
                <w:rFonts w:ascii="Arial" w:hAnsi="Arial" w:cs="Arial"/>
              </w:rPr>
            </w:pPr>
            <w:r>
              <w:rPr>
                <w:rFonts w:ascii="Arial" w:hAnsi="Arial" w:cs="Arial"/>
              </w:rPr>
              <w:t>Akademie věd České republiky</w:t>
            </w:r>
          </w:p>
        </w:tc>
      </w:tr>
      <w:tr w:rsidR="00AD2C40" w14:paraId="78D0E5CF" w14:textId="77777777" w:rsidTr="00B72955">
        <w:tc>
          <w:tcPr>
            <w:tcW w:w="3085" w:type="dxa"/>
          </w:tcPr>
          <w:p w14:paraId="61EA78E3" w14:textId="77777777" w:rsidR="00AD2C40" w:rsidRPr="004A7411" w:rsidRDefault="00AD2C40" w:rsidP="00503AB5">
            <w:pPr>
              <w:rPr>
                <w:rFonts w:ascii="Arial" w:hAnsi="Arial" w:cs="Arial"/>
              </w:rPr>
            </w:pPr>
            <w:r w:rsidRPr="00D8635B">
              <w:rPr>
                <w:rFonts w:ascii="Arial" w:hAnsi="Arial" w:cs="Arial"/>
              </w:rPr>
              <w:t>ČR</w:t>
            </w:r>
          </w:p>
        </w:tc>
        <w:tc>
          <w:tcPr>
            <w:tcW w:w="6203" w:type="dxa"/>
          </w:tcPr>
          <w:p w14:paraId="7B2C9805" w14:textId="77777777" w:rsidR="00AD2C40" w:rsidRPr="004A7411" w:rsidRDefault="00AD2C40" w:rsidP="008228E1">
            <w:pPr>
              <w:jc w:val="both"/>
              <w:rPr>
                <w:rFonts w:ascii="Arial" w:hAnsi="Arial" w:cs="Arial"/>
              </w:rPr>
            </w:pPr>
            <w:r w:rsidRPr="00B822D2">
              <w:rPr>
                <w:rFonts w:ascii="Arial" w:hAnsi="Arial" w:cs="Arial"/>
              </w:rPr>
              <w:t>Česká republika</w:t>
            </w:r>
          </w:p>
        </w:tc>
      </w:tr>
      <w:tr w:rsidR="00AD2C40" w14:paraId="7AB7BA4B" w14:textId="77777777" w:rsidTr="00B72955">
        <w:tc>
          <w:tcPr>
            <w:tcW w:w="3085" w:type="dxa"/>
          </w:tcPr>
          <w:p w14:paraId="010D28EB" w14:textId="77777777" w:rsidR="00AD2C40" w:rsidRDefault="00AD2C40" w:rsidP="00503AB5">
            <w:pPr>
              <w:rPr>
                <w:rFonts w:ascii="Arial" w:hAnsi="Arial" w:cs="Arial"/>
              </w:rPr>
            </w:pPr>
            <w:r w:rsidRPr="00D8635B">
              <w:rPr>
                <w:rFonts w:ascii="Arial" w:hAnsi="Arial" w:cs="Arial"/>
              </w:rPr>
              <w:t>ČSÚ</w:t>
            </w:r>
          </w:p>
        </w:tc>
        <w:tc>
          <w:tcPr>
            <w:tcW w:w="6203" w:type="dxa"/>
          </w:tcPr>
          <w:p w14:paraId="70E77671" w14:textId="77777777" w:rsidR="00AD2C40" w:rsidRDefault="00AD2C40" w:rsidP="008228E1">
            <w:pPr>
              <w:jc w:val="both"/>
              <w:rPr>
                <w:rFonts w:ascii="Arial" w:hAnsi="Arial" w:cs="Arial"/>
              </w:rPr>
            </w:pPr>
            <w:r w:rsidRPr="00CA0440">
              <w:rPr>
                <w:rFonts w:ascii="Arial" w:hAnsi="Arial" w:cs="Arial"/>
              </w:rPr>
              <w:t>Český statistický úřad</w:t>
            </w:r>
          </w:p>
        </w:tc>
      </w:tr>
      <w:tr w:rsidR="00AD2C40" w14:paraId="20A555AE" w14:textId="77777777" w:rsidTr="00B72955">
        <w:tc>
          <w:tcPr>
            <w:tcW w:w="3085" w:type="dxa"/>
          </w:tcPr>
          <w:p w14:paraId="7572D48A" w14:textId="77777777" w:rsidR="00AD2C40" w:rsidRPr="00D8635B" w:rsidRDefault="00AD2C40" w:rsidP="00503AB5">
            <w:pPr>
              <w:rPr>
                <w:rFonts w:ascii="Arial" w:hAnsi="Arial" w:cs="Arial"/>
              </w:rPr>
            </w:pPr>
            <w:proofErr w:type="spellStart"/>
            <w:r>
              <w:rPr>
                <w:rFonts w:ascii="Arial" w:hAnsi="Arial" w:cs="Arial"/>
              </w:rPr>
              <w:t>DIHs</w:t>
            </w:r>
            <w:proofErr w:type="spellEnd"/>
          </w:p>
        </w:tc>
        <w:tc>
          <w:tcPr>
            <w:tcW w:w="6203" w:type="dxa"/>
          </w:tcPr>
          <w:p w14:paraId="5150B7BB" w14:textId="77777777" w:rsidR="00AD2C40" w:rsidRPr="00CA0440" w:rsidRDefault="00AD2C40" w:rsidP="008228E1">
            <w:pPr>
              <w:jc w:val="both"/>
              <w:rPr>
                <w:rFonts w:ascii="Arial" w:hAnsi="Arial" w:cs="Arial"/>
              </w:rPr>
            </w:pPr>
            <w:r>
              <w:rPr>
                <w:rFonts w:ascii="Arial" w:hAnsi="Arial" w:cs="Arial"/>
              </w:rPr>
              <w:t xml:space="preserve">Centra pro digitální inovace (Digital </w:t>
            </w:r>
            <w:proofErr w:type="spellStart"/>
            <w:r>
              <w:rPr>
                <w:rFonts w:ascii="Arial" w:hAnsi="Arial" w:cs="Arial"/>
              </w:rPr>
              <w:t>Innovation</w:t>
            </w:r>
            <w:proofErr w:type="spellEnd"/>
            <w:r>
              <w:rPr>
                <w:rFonts w:ascii="Arial" w:hAnsi="Arial" w:cs="Arial"/>
              </w:rPr>
              <w:t xml:space="preserve"> </w:t>
            </w:r>
            <w:proofErr w:type="spellStart"/>
            <w:r>
              <w:rPr>
                <w:rFonts w:ascii="Arial" w:hAnsi="Arial" w:cs="Arial"/>
              </w:rPr>
              <w:t>Hubs</w:t>
            </w:r>
            <w:proofErr w:type="spellEnd"/>
            <w:r>
              <w:rPr>
                <w:rFonts w:ascii="Arial" w:hAnsi="Arial" w:cs="Arial"/>
              </w:rPr>
              <w:t>)</w:t>
            </w:r>
          </w:p>
        </w:tc>
      </w:tr>
      <w:tr w:rsidR="00AD2C40" w14:paraId="613F63AE" w14:textId="77777777" w:rsidTr="00B72955">
        <w:tc>
          <w:tcPr>
            <w:tcW w:w="3085" w:type="dxa"/>
          </w:tcPr>
          <w:p w14:paraId="01D4B866" w14:textId="77777777" w:rsidR="00AD2C40" w:rsidRDefault="00AD2C40" w:rsidP="00503AB5">
            <w:pPr>
              <w:rPr>
                <w:rFonts w:ascii="Arial" w:hAnsi="Arial" w:cs="Arial"/>
              </w:rPr>
            </w:pPr>
            <w:r>
              <w:rPr>
                <w:rFonts w:ascii="Arial" w:hAnsi="Arial" w:cs="Arial"/>
              </w:rPr>
              <w:t>DKRVO</w:t>
            </w:r>
          </w:p>
        </w:tc>
        <w:tc>
          <w:tcPr>
            <w:tcW w:w="6203" w:type="dxa"/>
          </w:tcPr>
          <w:p w14:paraId="58B2DFC5" w14:textId="77777777" w:rsidR="00AD2C40" w:rsidRDefault="00AD2C40" w:rsidP="008228E1">
            <w:pPr>
              <w:jc w:val="both"/>
              <w:rPr>
                <w:rFonts w:ascii="Arial" w:hAnsi="Arial" w:cs="Arial"/>
              </w:rPr>
            </w:pPr>
            <w:r>
              <w:rPr>
                <w:rFonts w:ascii="Arial" w:hAnsi="Arial" w:cs="Arial"/>
              </w:rPr>
              <w:t>Dlouhodobý koncepční rozvoj výzkumné organizace</w:t>
            </w:r>
          </w:p>
        </w:tc>
      </w:tr>
      <w:tr w:rsidR="00AD2C40" w14:paraId="3385B783" w14:textId="77777777" w:rsidTr="00B72955">
        <w:tc>
          <w:tcPr>
            <w:tcW w:w="3085" w:type="dxa"/>
          </w:tcPr>
          <w:p w14:paraId="57DFF642" w14:textId="77777777" w:rsidR="00AD2C40" w:rsidRPr="004A7411" w:rsidRDefault="00AD2C40" w:rsidP="00503AB5">
            <w:pPr>
              <w:rPr>
                <w:rFonts w:ascii="Arial" w:hAnsi="Arial" w:cs="Arial"/>
              </w:rPr>
            </w:pPr>
            <w:r w:rsidRPr="00D8635B">
              <w:rPr>
                <w:rFonts w:ascii="Arial" w:hAnsi="Arial" w:cs="Arial"/>
              </w:rPr>
              <w:t>EDP</w:t>
            </w:r>
          </w:p>
        </w:tc>
        <w:tc>
          <w:tcPr>
            <w:tcW w:w="6203" w:type="dxa"/>
          </w:tcPr>
          <w:p w14:paraId="45F718F8" w14:textId="77777777" w:rsidR="00AD2C40" w:rsidRPr="004A7411" w:rsidRDefault="00AD2C40" w:rsidP="008228E1">
            <w:pPr>
              <w:jc w:val="both"/>
              <w:rPr>
                <w:rFonts w:ascii="Arial" w:hAnsi="Arial" w:cs="Arial"/>
              </w:rPr>
            </w:pPr>
            <w:proofErr w:type="spellStart"/>
            <w:r>
              <w:rPr>
                <w:rFonts w:ascii="Arial" w:hAnsi="Arial" w:cs="Arial"/>
              </w:rPr>
              <w:t>Enterpreneurial</w:t>
            </w:r>
            <w:proofErr w:type="spellEnd"/>
            <w:r>
              <w:rPr>
                <w:rFonts w:ascii="Arial" w:hAnsi="Arial" w:cs="Arial"/>
              </w:rPr>
              <w:t xml:space="preserve"> </w:t>
            </w:r>
            <w:proofErr w:type="spellStart"/>
            <w:r>
              <w:rPr>
                <w:rFonts w:ascii="Arial" w:hAnsi="Arial" w:cs="Arial"/>
              </w:rPr>
              <w:t>Discovery</w:t>
            </w:r>
            <w:proofErr w:type="spellEnd"/>
            <w:r>
              <w:rPr>
                <w:rFonts w:ascii="Arial" w:hAnsi="Arial" w:cs="Arial"/>
              </w:rPr>
              <w:t xml:space="preserve"> </w:t>
            </w:r>
            <w:proofErr w:type="spellStart"/>
            <w:r>
              <w:rPr>
                <w:rFonts w:ascii="Arial" w:hAnsi="Arial" w:cs="Arial"/>
              </w:rPr>
              <w:t>Process</w:t>
            </w:r>
            <w:proofErr w:type="spellEnd"/>
          </w:p>
        </w:tc>
      </w:tr>
      <w:tr w:rsidR="00AD2C40" w14:paraId="2A03234E" w14:textId="77777777" w:rsidTr="00B72955">
        <w:tc>
          <w:tcPr>
            <w:tcW w:w="3085" w:type="dxa"/>
          </w:tcPr>
          <w:p w14:paraId="2BDDF921" w14:textId="77777777" w:rsidR="00AD2C40" w:rsidRPr="00D8635B" w:rsidRDefault="00AD2C40" w:rsidP="00503AB5">
            <w:pPr>
              <w:rPr>
                <w:rFonts w:ascii="Arial" w:hAnsi="Arial" w:cs="Arial"/>
              </w:rPr>
            </w:pPr>
            <w:r>
              <w:rPr>
                <w:rFonts w:ascii="Arial" w:hAnsi="Arial" w:cs="Arial"/>
              </w:rPr>
              <w:t>EIC</w:t>
            </w:r>
          </w:p>
        </w:tc>
        <w:tc>
          <w:tcPr>
            <w:tcW w:w="6203" w:type="dxa"/>
          </w:tcPr>
          <w:p w14:paraId="7DAB26F9" w14:textId="77777777" w:rsidR="00AD2C40" w:rsidRDefault="00AD2C40" w:rsidP="008228E1">
            <w:pPr>
              <w:jc w:val="both"/>
              <w:rPr>
                <w:rFonts w:ascii="Arial" w:hAnsi="Arial" w:cs="Arial"/>
              </w:rPr>
            </w:pPr>
            <w:r>
              <w:rPr>
                <w:rFonts w:ascii="Arial" w:hAnsi="Arial" w:cs="Arial"/>
              </w:rPr>
              <w:t>Evropská inovační rada (</w:t>
            </w:r>
            <w:proofErr w:type="spellStart"/>
            <w:r>
              <w:rPr>
                <w:rFonts w:ascii="Arial" w:hAnsi="Arial" w:cs="Arial"/>
              </w:rPr>
              <w:t>European</w:t>
            </w:r>
            <w:proofErr w:type="spellEnd"/>
            <w:r>
              <w:rPr>
                <w:rFonts w:ascii="Arial" w:hAnsi="Arial" w:cs="Arial"/>
              </w:rPr>
              <w:t xml:space="preserve"> </w:t>
            </w:r>
            <w:proofErr w:type="spellStart"/>
            <w:r>
              <w:rPr>
                <w:rFonts w:ascii="Arial" w:hAnsi="Arial" w:cs="Arial"/>
              </w:rPr>
              <w:t>Innovation</w:t>
            </w:r>
            <w:proofErr w:type="spellEnd"/>
            <w:r>
              <w:rPr>
                <w:rFonts w:ascii="Arial" w:hAnsi="Arial" w:cs="Arial"/>
              </w:rPr>
              <w:t xml:space="preserve"> </w:t>
            </w:r>
            <w:proofErr w:type="spellStart"/>
            <w:r>
              <w:rPr>
                <w:rFonts w:ascii="Arial" w:hAnsi="Arial" w:cs="Arial"/>
              </w:rPr>
              <w:t>Council</w:t>
            </w:r>
            <w:proofErr w:type="spellEnd"/>
            <w:r>
              <w:rPr>
                <w:rFonts w:ascii="Arial" w:hAnsi="Arial" w:cs="Arial"/>
              </w:rPr>
              <w:t>)</w:t>
            </w:r>
          </w:p>
        </w:tc>
      </w:tr>
      <w:tr w:rsidR="00AD2C40" w14:paraId="043DB35E" w14:textId="77777777" w:rsidTr="00B72955">
        <w:tc>
          <w:tcPr>
            <w:tcW w:w="3085" w:type="dxa"/>
          </w:tcPr>
          <w:p w14:paraId="556E431F" w14:textId="77777777" w:rsidR="00AD2C40" w:rsidRPr="00653358" w:rsidRDefault="00AD2C40" w:rsidP="00503AB5">
            <w:pPr>
              <w:rPr>
                <w:rFonts w:ascii="Arial" w:hAnsi="Arial" w:cs="Arial"/>
              </w:rPr>
            </w:pPr>
            <w:r>
              <w:rPr>
                <w:rFonts w:ascii="Arial" w:hAnsi="Arial" w:cs="Arial"/>
              </w:rPr>
              <w:t>EIC</w:t>
            </w:r>
          </w:p>
        </w:tc>
        <w:tc>
          <w:tcPr>
            <w:tcW w:w="6203" w:type="dxa"/>
          </w:tcPr>
          <w:p w14:paraId="0211E9A9" w14:textId="77777777" w:rsidR="00AD2C40" w:rsidRPr="00CA0440" w:rsidRDefault="00AD2C40" w:rsidP="008228E1">
            <w:pPr>
              <w:jc w:val="both"/>
              <w:rPr>
                <w:rFonts w:ascii="Arial" w:hAnsi="Arial" w:cs="Arial"/>
              </w:rPr>
            </w:pPr>
            <w:proofErr w:type="spellStart"/>
            <w:r>
              <w:rPr>
                <w:rFonts w:ascii="Arial" w:hAnsi="Arial" w:cs="Arial"/>
              </w:rPr>
              <w:t>European</w:t>
            </w:r>
            <w:proofErr w:type="spellEnd"/>
            <w:r>
              <w:rPr>
                <w:rFonts w:ascii="Arial" w:hAnsi="Arial" w:cs="Arial"/>
              </w:rPr>
              <w:t xml:space="preserve"> </w:t>
            </w:r>
            <w:proofErr w:type="spellStart"/>
            <w:r>
              <w:rPr>
                <w:rFonts w:ascii="Arial" w:hAnsi="Arial" w:cs="Arial"/>
              </w:rPr>
              <w:t>Innovation</w:t>
            </w:r>
            <w:proofErr w:type="spellEnd"/>
            <w:r>
              <w:rPr>
                <w:rFonts w:ascii="Arial" w:hAnsi="Arial" w:cs="Arial"/>
              </w:rPr>
              <w:t xml:space="preserve"> </w:t>
            </w:r>
            <w:proofErr w:type="spellStart"/>
            <w:r>
              <w:rPr>
                <w:rFonts w:ascii="Arial" w:hAnsi="Arial" w:cs="Arial"/>
              </w:rPr>
              <w:t>Council</w:t>
            </w:r>
            <w:proofErr w:type="spellEnd"/>
          </w:p>
        </w:tc>
      </w:tr>
      <w:tr w:rsidR="00AD2C40" w14:paraId="03B63F85" w14:textId="77777777" w:rsidTr="00B72955">
        <w:tc>
          <w:tcPr>
            <w:tcW w:w="3085" w:type="dxa"/>
          </w:tcPr>
          <w:p w14:paraId="4E16CEC1" w14:textId="77777777" w:rsidR="00AD2C40" w:rsidRDefault="00AD2C40" w:rsidP="00503AB5">
            <w:r w:rsidRPr="00D8635B">
              <w:rPr>
                <w:rFonts w:ascii="Arial" w:hAnsi="Arial" w:cs="Arial"/>
              </w:rPr>
              <w:t>EK</w:t>
            </w:r>
          </w:p>
        </w:tc>
        <w:tc>
          <w:tcPr>
            <w:tcW w:w="6203" w:type="dxa"/>
          </w:tcPr>
          <w:p w14:paraId="5C069606" w14:textId="77777777" w:rsidR="00AD2C40" w:rsidRDefault="00AD2C40" w:rsidP="008228E1">
            <w:pPr>
              <w:jc w:val="both"/>
            </w:pPr>
            <w:r w:rsidRPr="00CA0440">
              <w:rPr>
                <w:rFonts w:ascii="Arial" w:hAnsi="Arial" w:cs="Arial"/>
              </w:rPr>
              <w:t>Evropská komise</w:t>
            </w:r>
          </w:p>
        </w:tc>
      </w:tr>
      <w:tr w:rsidR="00AD2C40" w14:paraId="65459DC1" w14:textId="77777777" w:rsidTr="00B72955">
        <w:tc>
          <w:tcPr>
            <w:tcW w:w="3085" w:type="dxa"/>
          </w:tcPr>
          <w:p w14:paraId="01AF94E8" w14:textId="77777777" w:rsidR="00AD2C40" w:rsidRPr="00D8635B" w:rsidRDefault="00AD2C40" w:rsidP="00503AB5">
            <w:pPr>
              <w:rPr>
                <w:rFonts w:ascii="Arial" w:hAnsi="Arial" w:cs="Arial"/>
              </w:rPr>
            </w:pPr>
            <w:r>
              <w:rPr>
                <w:rFonts w:ascii="Arial" w:hAnsi="Arial" w:cs="Arial"/>
              </w:rPr>
              <w:t>EOSC</w:t>
            </w:r>
          </w:p>
        </w:tc>
        <w:tc>
          <w:tcPr>
            <w:tcW w:w="6203" w:type="dxa"/>
          </w:tcPr>
          <w:p w14:paraId="47F0359D" w14:textId="77777777" w:rsidR="00AD2C40" w:rsidRPr="00CA0440" w:rsidRDefault="00AD2C40" w:rsidP="008228E1">
            <w:pPr>
              <w:jc w:val="both"/>
              <w:rPr>
                <w:rFonts w:ascii="Arial" w:hAnsi="Arial" w:cs="Arial"/>
              </w:rPr>
            </w:pPr>
            <w:r>
              <w:rPr>
                <w:rFonts w:ascii="Arial" w:hAnsi="Arial" w:cs="Arial"/>
              </w:rPr>
              <w:t>Evropské</w:t>
            </w:r>
            <w:r w:rsidRPr="00835CEF">
              <w:rPr>
                <w:rFonts w:ascii="Arial" w:hAnsi="Arial" w:cs="Arial"/>
              </w:rPr>
              <w:t xml:space="preserve"> prostředí otevřené vědy (</w:t>
            </w:r>
            <w:proofErr w:type="spellStart"/>
            <w:r w:rsidRPr="00224A8C">
              <w:rPr>
                <w:rFonts w:ascii="Arial" w:hAnsi="Arial" w:cs="Arial"/>
              </w:rPr>
              <w:t>European</w:t>
            </w:r>
            <w:proofErr w:type="spellEnd"/>
            <w:r w:rsidRPr="00224A8C">
              <w:rPr>
                <w:rFonts w:ascii="Arial" w:hAnsi="Arial" w:cs="Arial"/>
              </w:rPr>
              <w:t xml:space="preserve"> Open Science </w:t>
            </w:r>
            <w:proofErr w:type="spellStart"/>
            <w:r w:rsidRPr="00224A8C">
              <w:rPr>
                <w:rFonts w:ascii="Arial" w:hAnsi="Arial" w:cs="Arial"/>
              </w:rPr>
              <w:t>Cloud</w:t>
            </w:r>
            <w:proofErr w:type="spellEnd"/>
            <w:r>
              <w:rPr>
                <w:rFonts w:ascii="Arial" w:hAnsi="Arial" w:cs="Arial"/>
              </w:rPr>
              <w:t>)</w:t>
            </w:r>
          </w:p>
        </w:tc>
      </w:tr>
      <w:tr w:rsidR="00AD2C40" w14:paraId="2BAC2642" w14:textId="77777777" w:rsidTr="00B72955">
        <w:tc>
          <w:tcPr>
            <w:tcW w:w="3085" w:type="dxa"/>
          </w:tcPr>
          <w:p w14:paraId="3AC1DE2A" w14:textId="77777777" w:rsidR="00AD2C40" w:rsidRDefault="00AD2C40" w:rsidP="00503AB5">
            <w:pPr>
              <w:rPr>
                <w:rFonts w:ascii="Arial" w:hAnsi="Arial" w:cs="Arial"/>
              </w:rPr>
            </w:pPr>
            <w:r>
              <w:rPr>
                <w:rFonts w:ascii="Arial" w:hAnsi="Arial" w:cs="Arial"/>
              </w:rPr>
              <w:t>EPO</w:t>
            </w:r>
          </w:p>
        </w:tc>
        <w:tc>
          <w:tcPr>
            <w:tcW w:w="6203" w:type="dxa"/>
          </w:tcPr>
          <w:p w14:paraId="3A74BE0F" w14:textId="77777777" w:rsidR="00AD2C40" w:rsidRDefault="00AD2C40" w:rsidP="008228E1">
            <w:pPr>
              <w:jc w:val="both"/>
              <w:rPr>
                <w:rFonts w:ascii="Arial" w:hAnsi="Arial" w:cs="Arial"/>
              </w:rPr>
            </w:pPr>
            <w:r>
              <w:rPr>
                <w:rFonts w:ascii="Arial" w:hAnsi="Arial" w:cs="Arial"/>
              </w:rPr>
              <w:t>Evropský patentový úřad (</w:t>
            </w:r>
            <w:proofErr w:type="spellStart"/>
            <w:r>
              <w:rPr>
                <w:rFonts w:ascii="Arial" w:hAnsi="Arial" w:cs="Arial"/>
              </w:rPr>
              <w:t>European</w:t>
            </w:r>
            <w:proofErr w:type="spellEnd"/>
            <w:r>
              <w:rPr>
                <w:rFonts w:ascii="Arial" w:hAnsi="Arial" w:cs="Arial"/>
              </w:rPr>
              <w:t xml:space="preserve"> Patent Office)</w:t>
            </w:r>
          </w:p>
        </w:tc>
      </w:tr>
      <w:tr w:rsidR="00AD2C40" w14:paraId="1DB2CAE8" w14:textId="77777777" w:rsidTr="00B72955">
        <w:tc>
          <w:tcPr>
            <w:tcW w:w="3085" w:type="dxa"/>
          </w:tcPr>
          <w:p w14:paraId="06447F88" w14:textId="77777777" w:rsidR="00AD2C40" w:rsidRPr="004A7411" w:rsidRDefault="00AD2C40" w:rsidP="00503AB5">
            <w:pPr>
              <w:rPr>
                <w:rFonts w:ascii="Arial" w:hAnsi="Arial" w:cs="Arial"/>
              </w:rPr>
            </w:pPr>
            <w:r w:rsidRPr="00D8635B">
              <w:rPr>
                <w:rFonts w:ascii="Arial" w:hAnsi="Arial" w:cs="Arial"/>
              </w:rPr>
              <w:t>ERA</w:t>
            </w:r>
          </w:p>
        </w:tc>
        <w:tc>
          <w:tcPr>
            <w:tcW w:w="6203" w:type="dxa"/>
          </w:tcPr>
          <w:p w14:paraId="0CDD37CF" w14:textId="77777777" w:rsidR="00AD2C40" w:rsidRPr="00503AB5" w:rsidRDefault="00AD2C40" w:rsidP="008228E1">
            <w:pPr>
              <w:jc w:val="both"/>
              <w:rPr>
                <w:rFonts w:ascii="Arial" w:hAnsi="Arial" w:cs="Arial"/>
              </w:rPr>
            </w:pPr>
            <w:r w:rsidRPr="00CA0440">
              <w:rPr>
                <w:rFonts w:ascii="Arial" w:hAnsi="Arial" w:cs="Arial"/>
              </w:rPr>
              <w:t>Evropský výzkumný prostor (</w:t>
            </w:r>
            <w:proofErr w:type="spellStart"/>
            <w:r w:rsidRPr="00CA0440">
              <w:rPr>
                <w:rFonts w:ascii="Arial" w:hAnsi="Arial" w:cs="Arial"/>
              </w:rPr>
              <w:t>European</w:t>
            </w:r>
            <w:proofErr w:type="spellEnd"/>
            <w:r w:rsidRPr="00CA0440">
              <w:rPr>
                <w:rFonts w:ascii="Arial" w:hAnsi="Arial" w:cs="Arial"/>
              </w:rPr>
              <w:t xml:space="preserve"> </w:t>
            </w:r>
            <w:proofErr w:type="spellStart"/>
            <w:r w:rsidRPr="00CA0440">
              <w:rPr>
                <w:rFonts w:ascii="Arial" w:hAnsi="Arial" w:cs="Arial"/>
              </w:rPr>
              <w:t>Research</w:t>
            </w:r>
            <w:proofErr w:type="spellEnd"/>
            <w:r w:rsidRPr="00CA0440">
              <w:rPr>
                <w:rFonts w:ascii="Arial" w:hAnsi="Arial" w:cs="Arial"/>
              </w:rPr>
              <w:t xml:space="preserve"> Area)</w:t>
            </w:r>
          </w:p>
        </w:tc>
      </w:tr>
      <w:tr w:rsidR="00AD2C40" w14:paraId="390A04EA" w14:textId="77777777" w:rsidTr="00B72955">
        <w:tc>
          <w:tcPr>
            <w:tcW w:w="3085" w:type="dxa"/>
          </w:tcPr>
          <w:p w14:paraId="6F1EDD6D" w14:textId="77777777" w:rsidR="00AD2C40" w:rsidRDefault="00AD2C40" w:rsidP="00503AB5">
            <w:pPr>
              <w:rPr>
                <w:rFonts w:ascii="Arial" w:hAnsi="Arial" w:cs="Arial"/>
              </w:rPr>
            </w:pPr>
            <w:r>
              <w:rPr>
                <w:rFonts w:ascii="Arial" w:hAnsi="Arial" w:cs="Arial"/>
              </w:rPr>
              <w:t>ERAC</w:t>
            </w:r>
          </w:p>
        </w:tc>
        <w:tc>
          <w:tcPr>
            <w:tcW w:w="6203" w:type="dxa"/>
          </w:tcPr>
          <w:p w14:paraId="0E2192D1" w14:textId="77777777" w:rsidR="00AD2C40" w:rsidRDefault="00AD2C40" w:rsidP="00365D7A">
            <w:pPr>
              <w:jc w:val="both"/>
              <w:rPr>
                <w:rFonts w:ascii="Arial" w:hAnsi="Arial" w:cs="Arial"/>
              </w:rPr>
            </w:pPr>
            <w:r>
              <w:rPr>
                <w:rFonts w:ascii="Arial" w:hAnsi="Arial" w:cs="Arial"/>
              </w:rPr>
              <w:t>Výbor pro Evropský výzkumný prostor (</w:t>
            </w:r>
            <w:proofErr w:type="spellStart"/>
            <w:r w:rsidRPr="00CA0440">
              <w:rPr>
                <w:rFonts w:ascii="Arial" w:hAnsi="Arial" w:cs="Arial"/>
              </w:rPr>
              <w:t>European</w:t>
            </w:r>
            <w:proofErr w:type="spellEnd"/>
            <w:r w:rsidRPr="00CA0440">
              <w:rPr>
                <w:rFonts w:ascii="Arial" w:hAnsi="Arial" w:cs="Arial"/>
              </w:rPr>
              <w:t xml:space="preserve"> </w:t>
            </w:r>
            <w:proofErr w:type="spellStart"/>
            <w:r w:rsidRPr="00CA0440">
              <w:rPr>
                <w:rFonts w:ascii="Arial" w:hAnsi="Arial" w:cs="Arial"/>
              </w:rPr>
              <w:t>Research</w:t>
            </w:r>
            <w:proofErr w:type="spellEnd"/>
            <w:r w:rsidRPr="00CA0440">
              <w:rPr>
                <w:rFonts w:ascii="Arial" w:hAnsi="Arial" w:cs="Arial"/>
              </w:rPr>
              <w:t xml:space="preserve"> Area</w:t>
            </w:r>
            <w:r>
              <w:rPr>
                <w:rFonts w:ascii="Arial" w:hAnsi="Arial" w:cs="Arial"/>
              </w:rPr>
              <w:t xml:space="preserve"> </w:t>
            </w:r>
            <w:proofErr w:type="spellStart"/>
            <w:r>
              <w:rPr>
                <w:rFonts w:ascii="Arial" w:hAnsi="Arial" w:cs="Arial"/>
              </w:rPr>
              <w:t>Committee</w:t>
            </w:r>
            <w:proofErr w:type="spellEnd"/>
            <w:r>
              <w:rPr>
                <w:rFonts w:ascii="Arial" w:hAnsi="Arial" w:cs="Arial"/>
              </w:rPr>
              <w:t xml:space="preserve">) </w:t>
            </w:r>
          </w:p>
        </w:tc>
      </w:tr>
      <w:tr w:rsidR="00AD2C40" w14:paraId="0791243A" w14:textId="77777777" w:rsidTr="00B72955">
        <w:tc>
          <w:tcPr>
            <w:tcW w:w="3085" w:type="dxa"/>
          </w:tcPr>
          <w:p w14:paraId="506B4632" w14:textId="77777777" w:rsidR="00AD2C40" w:rsidRDefault="00AD2C40" w:rsidP="00503AB5">
            <w:r w:rsidRPr="00D8635B">
              <w:rPr>
                <w:rFonts w:ascii="Arial" w:hAnsi="Arial" w:cs="Arial"/>
              </w:rPr>
              <w:t>ERC</w:t>
            </w:r>
          </w:p>
        </w:tc>
        <w:tc>
          <w:tcPr>
            <w:tcW w:w="6203" w:type="dxa"/>
          </w:tcPr>
          <w:p w14:paraId="3E70C70D" w14:textId="77777777" w:rsidR="00AD2C40" w:rsidRPr="00003802" w:rsidRDefault="00AD2C40" w:rsidP="008228E1">
            <w:pPr>
              <w:jc w:val="both"/>
              <w:rPr>
                <w:rFonts w:ascii="Arial" w:hAnsi="Arial" w:cs="Arial"/>
              </w:rPr>
            </w:pPr>
            <w:r>
              <w:rPr>
                <w:rFonts w:ascii="Arial" w:hAnsi="Arial" w:cs="Arial"/>
              </w:rPr>
              <w:t>Evropská výzkumná rada (</w:t>
            </w:r>
            <w:proofErr w:type="spellStart"/>
            <w:r>
              <w:rPr>
                <w:rFonts w:ascii="Arial" w:hAnsi="Arial" w:cs="Arial"/>
              </w:rPr>
              <w:t>European</w:t>
            </w:r>
            <w:proofErr w:type="spellEnd"/>
            <w:r>
              <w:rPr>
                <w:rFonts w:ascii="Arial" w:hAnsi="Arial" w:cs="Arial"/>
              </w:rPr>
              <w:t xml:space="preserve"> </w:t>
            </w:r>
            <w:proofErr w:type="spellStart"/>
            <w:r>
              <w:rPr>
                <w:rFonts w:ascii="Arial" w:hAnsi="Arial" w:cs="Arial"/>
              </w:rPr>
              <w:t>Research</w:t>
            </w:r>
            <w:proofErr w:type="spellEnd"/>
            <w:r>
              <w:rPr>
                <w:rFonts w:ascii="Arial" w:hAnsi="Arial" w:cs="Arial"/>
              </w:rPr>
              <w:t xml:space="preserve"> </w:t>
            </w:r>
            <w:proofErr w:type="spellStart"/>
            <w:r>
              <w:rPr>
                <w:rFonts w:ascii="Arial" w:hAnsi="Arial" w:cs="Arial"/>
              </w:rPr>
              <w:t>Council</w:t>
            </w:r>
            <w:proofErr w:type="spellEnd"/>
            <w:r>
              <w:rPr>
                <w:rFonts w:ascii="Arial" w:hAnsi="Arial" w:cs="Arial"/>
              </w:rPr>
              <w:t>)</w:t>
            </w:r>
          </w:p>
        </w:tc>
      </w:tr>
      <w:tr w:rsidR="00AD2C40" w14:paraId="2F7C23AE" w14:textId="77777777" w:rsidTr="00B72955">
        <w:tc>
          <w:tcPr>
            <w:tcW w:w="3085" w:type="dxa"/>
          </w:tcPr>
          <w:p w14:paraId="66278B20" w14:textId="77777777" w:rsidR="00AD2C40" w:rsidRDefault="00AD2C40" w:rsidP="00503AB5">
            <w:pPr>
              <w:rPr>
                <w:rFonts w:ascii="Arial" w:hAnsi="Arial" w:cs="Arial"/>
              </w:rPr>
            </w:pPr>
            <w:r w:rsidRPr="00D8635B">
              <w:rPr>
                <w:rFonts w:ascii="Arial" w:hAnsi="Arial" w:cs="Arial"/>
              </w:rPr>
              <w:t>EU</w:t>
            </w:r>
          </w:p>
        </w:tc>
        <w:tc>
          <w:tcPr>
            <w:tcW w:w="6203" w:type="dxa"/>
          </w:tcPr>
          <w:p w14:paraId="16114476" w14:textId="77777777" w:rsidR="00AD2C40" w:rsidRDefault="00AD2C40" w:rsidP="008228E1">
            <w:pPr>
              <w:jc w:val="both"/>
            </w:pPr>
            <w:r w:rsidRPr="00CA0440">
              <w:rPr>
                <w:rFonts w:ascii="Arial" w:hAnsi="Arial" w:cs="Arial"/>
              </w:rPr>
              <w:t>Evropská unie</w:t>
            </w:r>
          </w:p>
        </w:tc>
      </w:tr>
      <w:tr w:rsidR="00AD2C40" w14:paraId="0AA62F6A" w14:textId="77777777" w:rsidTr="00B72955">
        <w:trPr>
          <w:ins w:id="506" w:author="Autor"/>
        </w:trPr>
        <w:tc>
          <w:tcPr>
            <w:tcW w:w="3085" w:type="dxa"/>
          </w:tcPr>
          <w:p w14:paraId="4871A89F" w14:textId="77777777" w:rsidR="00AD2C40" w:rsidRPr="00D8635B" w:rsidRDefault="00AD2C40" w:rsidP="00503AB5">
            <w:pPr>
              <w:rPr>
                <w:ins w:id="507" w:author="Autor"/>
                <w:rFonts w:ascii="Arial" w:hAnsi="Arial" w:cs="Arial"/>
              </w:rPr>
            </w:pPr>
            <w:ins w:id="508" w:author="Autor">
              <w:r>
                <w:rPr>
                  <w:rFonts w:ascii="Arial" w:hAnsi="Arial" w:cs="Arial"/>
                </w:rPr>
                <w:t>Fondy EU</w:t>
              </w:r>
            </w:ins>
          </w:p>
        </w:tc>
        <w:tc>
          <w:tcPr>
            <w:tcW w:w="6203" w:type="dxa"/>
          </w:tcPr>
          <w:p w14:paraId="4B5EB081" w14:textId="77777777" w:rsidR="00AD2C40" w:rsidRPr="00CA0440" w:rsidRDefault="00AD2C40" w:rsidP="008228E1">
            <w:pPr>
              <w:jc w:val="both"/>
              <w:rPr>
                <w:ins w:id="509" w:author="Autor"/>
                <w:rFonts w:ascii="Arial" w:hAnsi="Arial" w:cs="Arial"/>
              </w:rPr>
            </w:pPr>
            <w:ins w:id="510" w:author="Autor">
              <w:r>
                <w:rPr>
                  <w:rFonts w:ascii="Arial" w:hAnsi="Arial" w:cs="Arial"/>
                </w:rPr>
                <w:t>Fondy politiky soudržnosti EU pro programové období 2021 - 2027</w:t>
              </w:r>
            </w:ins>
          </w:p>
        </w:tc>
      </w:tr>
      <w:tr w:rsidR="00AD2C40" w14:paraId="713E5254" w14:textId="77777777" w:rsidTr="00B72955">
        <w:tc>
          <w:tcPr>
            <w:tcW w:w="3085" w:type="dxa"/>
          </w:tcPr>
          <w:p w14:paraId="2475B43A" w14:textId="77777777" w:rsidR="00AD2C40" w:rsidRPr="004A7411" w:rsidRDefault="00AD2C40" w:rsidP="00503AB5">
            <w:pPr>
              <w:rPr>
                <w:rFonts w:ascii="Arial" w:hAnsi="Arial" w:cs="Arial"/>
              </w:rPr>
            </w:pPr>
            <w:r w:rsidRPr="00D8635B">
              <w:rPr>
                <w:rFonts w:ascii="Arial" w:hAnsi="Arial" w:cs="Arial"/>
              </w:rPr>
              <w:t>FTE</w:t>
            </w:r>
          </w:p>
        </w:tc>
        <w:tc>
          <w:tcPr>
            <w:tcW w:w="6203" w:type="dxa"/>
          </w:tcPr>
          <w:p w14:paraId="528FC9D2" w14:textId="77777777" w:rsidR="00AD2C40" w:rsidRDefault="00AD2C40" w:rsidP="008228E1">
            <w:pPr>
              <w:jc w:val="both"/>
              <w:rPr>
                <w:rFonts w:ascii="Arial" w:hAnsi="Arial" w:cs="Arial"/>
              </w:rPr>
            </w:pPr>
            <w:r>
              <w:rPr>
                <w:rFonts w:ascii="Arial" w:hAnsi="Arial" w:cs="Arial"/>
              </w:rPr>
              <w:t>Ekvivalent zaměstnance na plný pracovní úvazek (Full-</w:t>
            </w:r>
            <w:proofErr w:type="spellStart"/>
            <w:r>
              <w:rPr>
                <w:rFonts w:ascii="Arial" w:hAnsi="Arial" w:cs="Arial"/>
              </w:rPr>
              <w:t>time</w:t>
            </w:r>
            <w:proofErr w:type="spellEnd"/>
            <w:r>
              <w:rPr>
                <w:rFonts w:ascii="Arial" w:hAnsi="Arial" w:cs="Arial"/>
              </w:rPr>
              <w:t xml:space="preserve"> </w:t>
            </w:r>
            <w:proofErr w:type="spellStart"/>
            <w:r>
              <w:rPr>
                <w:rFonts w:ascii="Arial" w:hAnsi="Arial" w:cs="Arial"/>
              </w:rPr>
              <w:t>equivalent</w:t>
            </w:r>
            <w:proofErr w:type="spellEnd"/>
            <w:r>
              <w:rPr>
                <w:rFonts w:ascii="Arial" w:hAnsi="Arial" w:cs="Arial"/>
              </w:rPr>
              <w:t>)</w:t>
            </w:r>
          </w:p>
        </w:tc>
      </w:tr>
      <w:tr w:rsidR="00AD2C40" w14:paraId="499B6A15" w14:textId="77777777" w:rsidTr="00B72955">
        <w:tc>
          <w:tcPr>
            <w:tcW w:w="3085" w:type="dxa"/>
          </w:tcPr>
          <w:p w14:paraId="7EE966EF" w14:textId="77777777" w:rsidR="00AD2C40" w:rsidRPr="004A7411" w:rsidRDefault="00AD2C40" w:rsidP="00503AB5">
            <w:pPr>
              <w:rPr>
                <w:rFonts w:ascii="Arial" w:hAnsi="Arial" w:cs="Arial"/>
              </w:rPr>
            </w:pPr>
            <w:r w:rsidRPr="00D8635B">
              <w:rPr>
                <w:rFonts w:ascii="Arial" w:hAnsi="Arial" w:cs="Arial"/>
              </w:rPr>
              <w:t>GA ČR</w:t>
            </w:r>
          </w:p>
        </w:tc>
        <w:tc>
          <w:tcPr>
            <w:tcW w:w="6203" w:type="dxa"/>
          </w:tcPr>
          <w:p w14:paraId="5B1ED9EE" w14:textId="77777777" w:rsidR="00AD2C40" w:rsidRPr="004A7411" w:rsidRDefault="00AD2C40" w:rsidP="008228E1">
            <w:pPr>
              <w:jc w:val="both"/>
              <w:rPr>
                <w:rFonts w:ascii="Arial" w:hAnsi="Arial" w:cs="Arial"/>
              </w:rPr>
            </w:pPr>
            <w:r w:rsidRPr="00CA0440">
              <w:rPr>
                <w:rFonts w:ascii="Arial" w:hAnsi="Arial" w:cs="Arial"/>
              </w:rPr>
              <w:t>Grantová agentura České republiky</w:t>
            </w:r>
          </w:p>
        </w:tc>
      </w:tr>
      <w:tr w:rsidR="00AD2C40" w14:paraId="3D374F86" w14:textId="77777777" w:rsidTr="00B72955">
        <w:tc>
          <w:tcPr>
            <w:tcW w:w="3085" w:type="dxa"/>
          </w:tcPr>
          <w:p w14:paraId="6A4193AC" w14:textId="77777777" w:rsidR="00AD2C40" w:rsidRPr="00877D60" w:rsidRDefault="00AD2C40" w:rsidP="00503AB5">
            <w:pPr>
              <w:rPr>
                <w:rFonts w:ascii="Arial" w:hAnsi="Arial" w:cs="Arial"/>
              </w:rPr>
            </w:pPr>
            <w:r w:rsidRPr="00D8635B">
              <w:rPr>
                <w:rFonts w:ascii="Arial" w:hAnsi="Arial" w:cs="Arial"/>
              </w:rPr>
              <w:t>GERD</w:t>
            </w:r>
          </w:p>
        </w:tc>
        <w:tc>
          <w:tcPr>
            <w:tcW w:w="6203" w:type="dxa"/>
          </w:tcPr>
          <w:p w14:paraId="70CB2AD6" w14:textId="77777777" w:rsidR="00AD2C40" w:rsidRPr="00877D60" w:rsidRDefault="00AD2C40" w:rsidP="008228E1">
            <w:pPr>
              <w:jc w:val="both"/>
              <w:rPr>
                <w:rFonts w:ascii="Arial" w:hAnsi="Arial" w:cs="Arial"/>
              </w:rPr>
            </w:pPr>
            <w:r>
              <w:rPr>
                <w:rFonts w:ascii="Arial" w:hAnsi="Arial" w:cs="Arial"/>
              </w:rPr>
              <w:t>Celkové výdaje na výzkum a vývoj (</w:t>
            </w:r>
            <w:proofErr w:type="spellStart"/>
            <w:r>
              <w:rPr>
                <w:rFonts w:ascii="Arial" w:hAnsi="Arial" w:cs="Arial"/>
              </w:rPr>
              <w:t>Total</w:t>
            </w:r>
            <w:proofErr w:type="spellEnd"/>
            <w:r>
              <w:rPr>
                <w:rFonts w:ascii="Arial" w:hAnsi="Arial" w:cs="Arial"/>
              </w:rPr>
              <w:t xml:space="preserve"> Gross </w:t>
            </w:r>
            <w:proofErr w:type="spellStart"/>
            <w:r>
              <w:rPr>
                <w:rFonts w:ascii="Arial" w:hAnsi="Arial" w:cs="Arial"/>
              </w:rPr>
              <w:t>Domestic</w:t>
            </w:r>
            <w:proofErr w:type="spellEnd"/>
            <w:r>
              <w:rPr>
                <w:rFonts w:ascii="Arial" w:hAnsi="Arial" w:cs="Arial"/>
              </w:rPr>
              <w:t xml:space="preserve"> </w:t>
            </w:r>
            <w:proofErr w:type="spellStart"/>
            <w:r>
              <w:rPr>
                <w:rFonts w:ascii="Arial" w:hAnsi="Arial" w:cs="Arial"/>
              </w:rPr>
              <w:t>Expenditure</w:t>
            </w:r>
            <w:proofErr w:type="spellEnd"/>
            <w:r>
              <w:rPr>
                <w:rFonts w:ascii="Arial" w:hAnsi="Arial" w:cs="Arial"/>
              </w:rPr>
              <w:t xml:space="preserve"> on </w:t>
            </w:r>
            <w:proofErr w:type="spellStart"/>
            <w:r>
              <w:rPr>
                <w:rFonts w:ascii="Arial" w:hAnsi="Arial" w:cs="Arial"/>
              </w:rPr>
              <w:t>Research</w:t>
            </w:r>
            <w:proofErr w:type="spellEnd"/>
            <w:r>
              <w:rPr>
                <w:rFonts w:ascii="Arial" w:hAnsi="Arial" w:cs="Arial"/>
              </w:rPr>
              <w:t xml:space="preserve"> and </w:t>
            </w:r>
            <w:proofErr w:type="spellStart"/>
            <w:r>
              <w:rPr>
                <w:rFonts w:ascii="Arial" w:hAnsi="Arial" w:cs="Arial"/>
              </w:rPr>
              <w:t>Experimental</w:t>
            </w:r>
            <w:proofErr w:type="spellEnd"/>
            <w:r>
              <w:rPr>
                <w:rFonts w:ascii="Arial" w:hAnsi="Arial" w:cs="Arial"/>
              </w:rPr>
              <w:t xml:space="preserve"> </w:t>
            </w:r>
            <w:proofErr w:type="spellStart"/>
            <w:r>
              <w:rPr>
                <w:rFonts w:ascii="Arial" w:hAnsi="Arial" w:cs="Arial"/>
              </w:rPr>
              <w:t>Development</w:t>
            </w:r>
            <w:proofErr w:type="spellEnd"/>
            <w:r>
              <w:rPr>
                <w:rFonts w:ascii="Arial" w:hAnsi="Arial" w:cs="Arial"/>
              </w:rPr>
              <w:t>)</w:t>
            </w:r>
          </w:p>
        </w:tc>
      </w:tr>
      <w:tr w:rsidR="00AD2C40" w14:paraId="07B6735E" w14:textId="77777777" w:rsidTr="00B72955">
        <w:tc>
          <w:tcPr>
            <w:tcW w:w="3085" w:type="dxa"/>
          </w:tcPr>
          <w:p w14:paraId="0DF2A438" w14:textId="77777777" w:rsidR="00AD2C40" w:rsidRDefault="00AD2C40" w:rsidP="00503AB5">
            <w:pPr>
              <w:rPr>
                <w:rFonts w:ascii="Arial" w:hAnsi="Arial" w:cs="Arial"/>
              </w:rPr>
            </w:pPr>
            <w:r>
              <w:rPr>
                <w:rFonts w:ascii="Arial" w:hAnsi="Arial" w:cs="Arial"/>
              </w:rPr>
              <w:t>GII</w:t>
            </w:r>
          </w:p>
        </w:tc>
        <w:tc>
          <w:tcPr>
            <w:tcW w:w="6203" w:type="dxa"/>
          </w:tcPr>
          <w:p w14:paraId="3092B855" w14:textId="77777777" w:rsidR="00AD2C40" w:rsidRDefault="00AD2C40" w:rsidP="008228E1">
            <w:pPr>
              <w:jc w:val="both"/>
              <w:rPr>
                <w:rFonts w:ascii="Arial" w:hAnsi="Arial" w:cs="Arial"/>
              </w:rPr>
            </w:pPr>
            <w:r>
              <w:rPr>
                <w:rFonts w:ascii="Arial" w:hAnsi="Arial" w:cs="Arial"/>
              </w:rPr>
              <w:t>Globální inovační index</w:t>
            </w:r>
          </w:p>
        </w:tc>
      </w:tr>
      <w:tr w:rsidR="00AD2C40" w14:paraId="60C7C3BD" w14:textId="77777777" w:rsidTr="00B72955">
        <w:tc>
          <w:tcPr>
            <w:tcW w:w="3085" w:type="dxa"/>
          </w:tcPr>
          <w:p w14:paraId="7D74927E" w14:textId="77777777" w:rsidR="00AD2C40" w:rsidRDefault="00AD2C40" w:rsidP="00503AB5">
            <w:pPr>
              <w:rPr>
                <w:rFonts w:ascii="Arial" w:hAnsi="Arial" w:cs="Arial"/>
              </w:rPr>
            </w:pPr>
            <w:r w:rsidRPr="00D8635B">
              <w:rPr>
                <w:rFonts w:ascii="Arial" w:hAnsi="Arial" w:cs="Arial"/>
              </w:rPr>
              <w:t>HC</w:t>
            </w:r>
          </w:p>
        </w:tc>
        <w:tc>
          <w:tcPr>
            <w:tcW w:w="6203" w:type="dxa"/>
          </w:tcPr>
          <w:p w14:paraId="7C24F88F" w14:textId="77777777" w:rsidR="00AD2C40" w:rsidRPr="00CA0440" w:rsidRDefault="00AD2C40" w:rsidP="008228E1">
            <w:pPr>
              <w:tabs>
                <w:tab w:val="left" w:pos="2268"/>
              </w:tabs>
              <w:spacing w:before="60"/>
              <w:ind w:left="2268" w:hanging="2268"/>
              <w:jc w:val="both"/>
              <w:rPr>
                <w:rFonts w:ascii="Arial" w:hAnsi="Arial" w:cs="Arial"/>
              </w:rPr>
            </w:pPr>
            <w:proofErr w:type="spellStart"/>
            <w:r>
              <w:rPr>
                <w:rFonts w:ascii="Arial" w:hAnsi="Arial" w:cs="Arial"/>
              </w:rPr>
              <w:t>Headcount</w:t>
            </w:r>
            <w:proofErr w:type="spellEnd"/>
          </w:p>
          <w:p w14:paraId="316091D7" w14:textId="77777777" w:rsidR="00AD2C40" w:rsidRDefault="00AD2C40" w:rsidP="008228E1">
            <w:pPr>
              <w:jc w:val="both"/>
              <w:rPr>
                <w:rFonts w:ascii="Arial" w:hAnsi="Arial" w:cs="Arial"/>
              </w:rPr>
            </w:pPr>
          </w:p>
        </w:tc>
      </w:tr>
      <w:tr w:rsidR="00AD2C40" w14:paraId="53CB134E" w14:textId="77777777" w:rsidTr="00B72955">
        <w:tc>
          <w:tcPr>
            <w:tcW w:w="3085" w:type="dxa"/>
          </w:tcPr>
          <w:p w14:paraId="6AAD134F" w14:textId="77777777" w:rsidR="00AD2C40" w:rsidRPr="004A7411" w:rsidRDefault="00AD2C40" w:rsidP="00503AB5">
            <w:pPr>
              <w:rPr>
                <w:rFonts w:ascii="Arial" w:hAnsi="Arial" w:cs="Arial"/>
              </w:rPr>
            </w:pPr>
            <w:r w:rsidRPr="00D8635B">
              <w:rPr>
                <w:rFonts w:ascii="Arial" w:hAnsi="Arial" w:cs="Arial"/>
              </w:rPr>
              <w:t>HDP</w:t>
            </w:r>
          </w:p>
        </w:tc>
        <w:tc>
          <w:tcPr>
            <w:tcW w:w="6203" w:type="dxa"/>
          </w:tcPr>
          <w:p w14:paraId="0CCA9BE3" w14:textId="77777777" w:rsidR="00AD2C40" w:rsidRDefault="00AD2C40" w:rsidP="008228E1">
            <w:pPr>
              <w:jc w:val="both"/>
              <w:rPr>
                <w:rFonts w:ascii="Arial" w:hAnsi="Arial" w:cs="Arial"/>
              </w:rPr>
            </w:pPr>
            <w:r w:rsidRPr="00CA0440">
              <w:rPr>
                <w:rFonts w:ascii="Arial" w:hAnsi="Arial" w:cs="Arial"/>
              </w:rPr>
              <w:t>Hrubý domácí produkt</w:t>
            </w:r>
          </w:p>
        </w:tc>
      </w:tr>
      <w:tr w:rsidR="00365407" w14:paraId="451C1F0C" w14:textId="77777777" w:rsidTr="00B72955">
        <w:tc>
          <w:tcPr>
            <w:tcW w:w="3085" w:type="dxa"/>
          </w:tcPr>
          <w:p w14:paraId="381AFEDC" w14:textId="62DFDA83" w:rsidR="00365407" w:rsidRPr="00D8635B" w:rsidRDefault="00365407" w:rsidP="00503AB5">
            <w:pPr>
              <w:rPr>
                <w:rFonts w:ascii="Arial" w:hAnsi="Arial" w:cs="Arial"/>
              </w:rPr>
            </w:pPr>
            <w:r>
              <w:rPr>
                <w:rFonts w:ascii="Arial" w:hAnsi="Arial" w:cs="Arial"/>
              </w:rPr>
              <w:lastRenderedPageBreak/>
              <w:t>ICT</w:t>
            </w:r>
          </w:p>
        </w:tc>
        <w:tc>
          <w:tcPr>
            <w:tcW w:w="6203" w:type="dxa"/>
          </w:tcPr>
          <w:p w14:paraId="7EB01B81" w14:textId="40CEB48C" w:rsidR="00365407" w:rsidRPr="00CA0440" w:rsidRDefault="00365407" w:rsidP="008228E1">
            <w:pPr>
              <w:jc w:val="both"/>
              <w:rPr>
                <w:rFonts w:ascii="Arial" w:hAnsi="Arial" w:cs="Arial"/>
              </w:rPr>
            </w:pPr>
            <w:r>
              <w:rPr>
                <w:rFonts w:ascii="Arial" w:hAnsi="Arial" w:cs="Arial"/>
              </w:rPr>
              <w:t>Informační a komunikační technologie</w:t>
            </w:r>
          </w:p>
        </w:tc>
      </w:tr>
      <w:tr w:rsidR="00AD2C40" w14:paraId="3B6357C4" w14:textId="77777777" w:rsidTr="00B72955">
        <w:tc>
          <w:tcPr>
            <w:tcW w:w="3085" w:type="dxa"/>
          </w:tcPr>
          <w:p w14:paraId="30B067E3" w14:textId="77777777" w:rsidR="00AD2C40" w:rsidRPr="00D8635B" w:rsidRDefault="00AD2C40" w:rsidP="00503AB5">
            <w:pPr>
              <w:rPr>
                <w:rFonts w:ascii="Arial" w:hAnsi="Arial" w:cs="Arial"/>
              </w:rPr>
            </w:pPr>
            <w:r>
              <w:rPr>
                <w:rFonts w:ascii="Arial" w:hAnsi="Arial" w:cs="Arial"/>
              </w:rPr>
              <w:t>IOI</w:t>
            </w:r>
          </w:p>
        </w:tc>
        <w:tc>
          <w:tcPr>
            <w:tcW w:w="6203" w:type="dxa"/>
          </w:tcPr>
          <w:p w14:paraId="7A8E2D0D" w14:textId="77777777" w:rsidR="00AD2C40" w:rsidRDefault="00AD2C40" w:rsidP="008228E1">
            <w:pPr>
              <w:jc w:val="both"/>
              <w:rPr>
                <w:rFonts w:ascii="Arial" w:hAnsi="Arial" w:cs="Arial"/>
              </w:rPr>
            </w:pPr>
            <w:proofErr w:type="spellStart"/>
            <w:r>
              <w:rPr>
                <w:rFonts w:ascii="Arial" w:hAnsi="Arial" w:cs="Arial"/>
              </w:rPr>
              <w:t>Innovation</w:t>
            </w:r>
            <w:proofErr w:type="spellEnd"/>
            <w:r>
              <w:rPr>
                <w:rFonts w:ascii="Arial" w:hAnsi="Arial" w:cs="Arial"/>
              </w:rPr>
              <w:t xml:space="preserve"> Output Index</w:t>
            </w:r>
          </w:p>
        </w:tc>
      </w:tr>
      <w:tr w:rsidR="00AD2C40" w14:paraId="3A25C928" w14:textId="77777777" w:rsidTr="00B72955">
        <w:tc>
          <w:tcPr>
            <w:tcW w:w="3085" w:type="dxa"/>
          </w:tcPr>
          <w:p w14:paraId="6D2AC069" w14:textId="77777777" w:rsidR="00AD2C40" w:rsidRDefault="00AD2C40" w:rsidP="00503AB5">
            <w:pPr>
              <w:rPr>
                <w:rFonts w:ascii="Arial" w:hAnsi="Arial" w:cs="Arial"/>
              </w:rPr>
            </w:pPr>
            <w:r w:rsidRPr="00D8635B">
              <w:rPr>
                <w:rFonts w:ascii="Arial" w:hAnsi="Arial" w:cs="Arial"/>
              </w:rPr>
              <w:t xml:space="preserve">IS </w:t>
            </w:r>
            <w:proofErr w:type="spellStart"/>
            <w:r w:rsidRPr="00D8635B">
              <w:rPr>
                <w:rFonts w:ascii="Arial" w:hAnsi="Arial" w:cs="Arial"/>
              </w:rPr>
              <w:t>VaVaI</w:t>
            </w:r>
            <w:proofErr w:type="spellEnd"/>
          </w:p>
        </w:tc>
        <w:tc>
          <w:tcPr>
            <w:tcW w:w="6203" w:type="dxa"/>
          </w:tcPr>
          <w:p w14:paraId="1C245D8E" w14:textId="77777777" w:rsidR="00AD2C40" w:rsidRDefault="00AD2C40" w:rsidP="008228E1">
            <w:pPr>
              <w:jc w:val="both"/>
              <w:rPr>
                <w:rFonts w:ascii="Arial" w:hAnsi="Arial" w:cs="Arial"/>
              </w:rPr>
            </w:pPr>
            <w:r w:rsidRPr="00CA0440">
              <w:rPr>
                <w:rFonts w:ascii="Arial" w:hAnsi="Arial" w:cs="Arial"/>
              </w:rPr>
              <w:t>Informační systém výzkumu, experimentálního vývoje</w:t>
            </w:r>
            <w:r>
              <w:rPr>
                <w:rFonts w:ascii="Arial" w:hAnsi="Arial" w:cs="Arial"/>
              </w:rPr>
              <w:t xml:space="preserve"> a </w:t>
            </w:r>
            <w:r w:rsidRPr="00CA0440">
              <w:rPr>
                <w:rFonts w:ascii="Arial" w:hAnsi="Arial" w:cs="Arial"/>
              </w:rPr>
              <w:t>inovací</w:t>
            </w:r>
          </w:p>
        </w:tc>
      </w:tr>
      <w:tr w:rsidR="00AD2C40" w14:paraId="338BDDB4" w14:textId="77777777" w:rsidTr="00B72955">
        <w:tc>
          <w:tcPr>
            <w:tcW w:w="3085" w:type="dxa"/>
          </w:tcPr>
          <w:p w14:paraId="56A2E2B0" w14:textId="77777777" w:rsidR="00AD2C40" w:rsidRDefault="00AD2C40" w:rsidP="00503AB5">
            <w:pPr>
              <w:rPr>
                <w:rFonts w:ascii="Arial" w:hAnsi="Arial" w:cs="Arial"/>
              </w:rPr>
            </w:pPr>
            <w:r w:rsidRPr="00D8635B">
              <w:rPr>
                <w:rFonts w:ascii="Arial" w:hAnsi="Arial" w:cs="Arial"/>
              </w:rPr>
              <w:t>MF</w:t>
            </w:r>
          </w:p>
        </w:tc>
        <w:tc>
          <w:tcPr>
            <w:tcW w:w="6203" w:type="dxa"/>
          </w:tcPr>
          <w:p w14:paraId="41DF6E00" w14:textId="77777777" w:rsidR="00AD2C40" w:rsidRDefault="00AD2C40" w:rsidP="008228E1">
            <w:pPr>
              <w:jc w:val="both"/>
              <w:rPr>
                <w:rFonts w:ascii="Arial" w:hAnsi="Arial" w:cs="Arial"/>
              </w:rPr>
            </w:pPr>
            <w:r w:rsidRPr="00CA0440">
              <w:rPr>
                <w:rFonts w:ascii="Arial" w:hAnsi="Arial" w:cs="Arial"/>
              </w:rPr>
              <w:t>Ministerstvo financí</w:t>
            </w:r>
          </w:p>
        </w:tc>
      </w:tr>
      <w:tr w:rsidR="00AD2C40" w14:paraId="56A3384F" w14:textId="77777777" w:rsidTr="00B72955">
        <w:tc>
          <w:tcPr>
            <w:tcW w:w="3085" w:type="dxa"/>
          </w:tcPr>
          <w:p w14:paraId="17C504DB" w14:textId="77777777" w:rsidR="00AD2C40" w:rsidRDefault="00AD2C40" w:rsidP="00503AB5">
            <w:pPr>
              <w:rPr>
                <w:rFonts w:ascii="Arial" w:hAnsi="Arial" w:cs="Arial"/>
              </w:rPr>
            </w:pPr>
            <w:r w:rsidRPr="00D8635B">
              <w:rPr>
                <w:rFonts w:ascii="Arial" w:hAnsi="Arial" w:cs="Arial"/>
              </w:rPr>
              <w:t>MK</w:t>
            </w:r>
          </w:p>
        </w:tc>
        <w:tc>
          <w:tcPr>
            <w:tcW w:w="6203" w:type="dxa"/>
          </w:tcPr>
          <w:p w14:paraId="7C57FD74" w14:textId="77777777" w:rsidR="00AD2C40" w:rsidRDefault="00AD2C40" w:rsidP="008228E1">
            <w:pPr>
              <w:tabs>
                <w:tab w:val="left" w:pos="2268"/>
              </w:tabs>
              <w:spacing w:before="60"/>
              <w:ind w:left="2268" w:hanging="2268"/>
              <w:jc w:val="both"/>
              <w:rPr>
                <w:rFonts w:ascii="Arial" w:hAnsi="Arial" w:cs="Arial"/>
              </w:rPr>
            </w:pPr>
            <w:r w:rsidRPr="00CA0440">
              <w:rPr>
                <w:rFonts w:ascii="Arial" w:hAnsi="Arial" w:cs="Arial"/>
              </w:rPr>
              <w:t>Ministerstvo kultury</w:t>
            </w:r>
          </w:p>
        </w:tc>
      </w:tr>
      <w:tr w:rsidR="00AD2C40" w14:paraId="7C514AB4" w14:textId="77777777" w:rsidTr="00B72955">
        <w:tc>
          <w:tcPr>
            <w:tcW w:w="3085" w:type="dxa"/>
          </w:tcPr>
          <w:p w14:paraId="4EB42190" w14:textId="77777777" w:rsidR="00AD2C40" w:rsidRDefault="00AD2C40" w:rsidP="00503AB5">
            <w:pPr>
              <w:rPr>
                <w:rFonts w:ascii="Arial" w:hAnsi="Arial" w:cs="Arial"/>
              </w:rPr>
            </w:pPr>
            <w:r w:rsidRPr="00D8635B">
              <w:rPr>
                <w:rFonts w:ascii="Arial" w:hAnsi="Arial" w:cs="Arial"/>
              </w:rPr>
              <w:t>MMR</w:t>
            </w:r>
          </w:p>
        </w:tc>
        <w:tc>
          <w:tcPr>
            <w:tcW w:w="6203" w:type="dxa"/>
          </w:tcPr>
          <w:p w14:paraId="6F787C9B" w14:textId="77777777" w:rsidR="00AD2C40" w:rsidRPr="00CD5BC2" w:rsidRDefault="00AD2C40" w:rsidP="008228E1">
            <w:pPr>
              <w:jc w:val="both"/>
              <w:rPr>
                <w:rFonts w:ascii="Arial" w:hAnsi="Arial" w:cs="Arial"/>
              </w:rPr>
            </w:pPr>
            <w:r w:rsidRPr="00CA0440">
              <w:rPr>
                <w:rFonts w:ascii="Arial" w:hAnsi="Arial" w:cs="Arial"/>
              </w:rPr>
              <w:t>Ministerstvo pro místní rozvoj</w:t>
            </w:r>
          </w:p>
        </w:tc>
      </w:tr>
      <w:tr w:rsidR="00AD2C40" w14:paraId="2BCDC947" w14:textId="77777777" w:rsidTr="00B72955">
        <w:tc>
          <w:tcPr>
            <w:tcW w:w="3085" w:type="dxa"/>
          </w:tcPr>
          <w:p w14:paraId="55ABDA18" w14:textId="77777777" w:rsidR="00AD2C40" w:rsidRDefault="00AD2C40" w:rsidP="00503AB5">
            <w:pPr>
              <w:rPr>
                <w:rFonts w:ascii="Arial" w:hAnsi="Arial" w:cs="Arial"/>
              </w:rPr>
            </w:pPr>
            <w:r w:rsidRPr="00D8635B">
              <w:rPr>
                <w:rFonts w:ascii="Arial" w:hAnsi="Arial" w:cs="Arial"/>
              </w:rPr>
              <w:t>MO</w:t>
            </w:r>
          </w:p>
        </w:tc>
        <w:tc>
          <w:tcPr>
            <w:tcW w:w="6203" w:type="dxa"/>
          </w:tcPr>
          <w:p w14:paraId="3CDAAA8D" w14:textId="77777777" w:rsidR="00AD2C40" w:rsidRDefault="00AD2C40" w:rsidP="008228E1">
            <w:pPr>
              <w:jc w:val="both"/>
              <w:rPr>
                <w:rFonts w:ascii="Arial" w:hAnsi="Arial" w:cs="Arial"/>
              </w:rPr>
            </w:pPr>
            <w:r w:rsidRPr="00CA0440">
              <w:rPr>
                <w:rFonts w:ascii="Arial" w:hAnsi="Arial" w:cs="Arial"/>
              </w:rPr>
              <w:t>Ministerstvo obrany</w:t>
            </w:r>
          </w:p>
        </w:tc>
      </w:tr>
      <w:tr w:rsidR="00AD2C40" w14:paraId="1AAD7DF7" w14:textId="77777777" w:rsidTr="00B72955">
        <w:tc>
          <w:tcPr>
            <w:tcW w:w="3085" w:type="dxa"/>
          </w:tcPr>
          <w:p w14:paraId="10AF6B68" w14:textId="77777777" w:rsidR="00AD2C40" w:rsidRDefault="00AD2C40" w:rsidP="00503AB5">
            <w:pPr>
              <w:rPr>
                <w:rFonts w:ascii="Arial" w:hAnsi="Arial" w:cs="Arial"/>
              </w:rPr>
            </w:pPr>
            <w:r w:rsidRPr="00D8635B">
              <w:rPr>
                <w:rFonts w:ascii="Arial" w:hAnsi="Arial" w:cs="Arial"/>
              </w:rPr>
              <w:t>MPO</w:t>
            </w:r>
          </w:p>
        </w:tc>
        <w:tc>
          <w:tcPr>
            <w:tcW w:w="6203" w:type="dxa"/>
          </w:tcPr>
          <w:p w14:paraId="34B83A9E" w14:textId="77777777" w:rsidR="00AD2C40" w:rsidRPr="004A7411" w:rsidRDefault="00AD2C40" w:rsidP="008228E1">
            <w:pPr>
              <w:jc w:val="both"/>
              <w:rPr>
                <w:rFonts w:ascii="Arial" w:hAnsi="Arial" w:cs="Arial"/>
              </w:rPr>
            </w:pPr>
            <w:r w:rsidRPr="00CA0440">
              <w:rPr>
                <w:rFonts w:ascii="Arial" w:hAnsi="Arial" w:cs="Arial"/>
              </w:rPr>
              <w:t>Ministerstvo průmyslu</w:t>
            </w:r>
            <w:r>
              <w:rPr>
                <w:rFonts w:ascii="Arial" w:hAnsi="Arial" w:cs="Arial"/>
              </w:rPr>
              <w:t xml:space="preserve"> a </w:t>
            </w:r>
            <w:r w:rsidRPr="00CA0440">
              <w:rPr>
                <w:rFonts w:ascii="Arial" w:hAnsi="Arial" w:cs="Arial"/>
              </w:rPr>
              <w:t>obchodu</w:t>
            </w:r>
          </w:p>
        </w:tc>
      </w:tr>
      <w:tr w:rsidR="00AD2C40" w14:paraId="740DD7FB" w14:textId="77777777" w:rsidTr="00B72955">
        <w:tc>
          <w:tcPr>
            <w:tcW w:w="3085" w:type="dxa"/>
          </w:tcPr>
          <w:p w14:paraId="0CC639E9" w14:textId="77777777" w:rsidR="00AD2C40" w:rsidRDefault="00AD2C40" w:rsidP="00503AB5">
            <w:pPr>
              <w:rPr>
                <w:rFonts w:ascii="Arial" w:hAnsi="Arial" w:cs="Arial"/>
                <w:lang w:eastAsia="cs-CZ"/>
              </w:rPr>
            </w:pPr>
            <w:r>
              <w:rPr>
                <w:rFonts w:ascii="Arial" w:hAnsi="Arial" w:cs="Arial"/>
                <w:lang w:eastAsia="cs-CZ"/>
              </w:rPr>
              <w:t>MPSV</w:t>
            </w:r>
          </w:p>
        </w:tc>
        <w:tc>
          <w:tcPr>
            <w:tcW w:w="6203" w:type="dxa"/>
          </w:tcPr>
          <w:p w14:paraId="2BA85692" w14:textId="77777777" w:rsidR="00AD2C40" w:rsidRDefault="00AD2C40" w:rsidP="008228E1">
            <w:pPr>
              <w:jc w:val="both"/>
              <w:rPr>
                <w:rFonts w:ascii="Arial" w:hAnsi="Arial" w:cs="Arial"/>
                <w:lang w:eastAsia="cs-CZ"/>
              </w:rPr>
            </w:pPr>
            <w:r>
              <w:rPr>
                <w:rFonts w:ascii="Arial" w:hAnsi="Arial" w:cs="Arial"/>
                <w:lang w:eastAsia="cs-CZ"/>
              </w:rPr>
              <w:t>Ministerstvo práce a sociálních věcí</w:t>
            </w:r>
          </w:p>
        </w:tc>
      </w:tr>
      <w:tr w:rsidR="00AD2C40" w14:paraId="0A7B36DB" w14:textId="77777777" w:rsidTr="00B72955">
        <w:tc>
          <w:tcPr>
            <w:tcW w:w="3085" w:type="dxa"/>
          </w:tcPr>
          <w:p w14:paraId="5223BA2F" w14:textId="77777777" w:rsidR="00AD2C40" w:rsidRDefault="00AD2C40" w:rsidP="00503AB5">
            <w:pPr>
              <w:rPr>
                <w:rFonts w:ascii="Arial" w:hAnsi="Arial" w:cs="Arial"/>
              </w:rPr>
            </w:pPr>
            <w:r w:rsidRPr="00D8635B">
              <w:rPr>
                <w:rFonts w:ascii="Arial" w:hAnsi="Arial" w:cs="Arial"/>
              </w:rPr>
              <w:t>MSP</w:t>
            </w:r>
          </w:p>
        </w:tc>
        <w:tc>
          <w:tcPr>
            <w:tcW w:w="6203" w:type="dxa"/>
          </w:tcPr>
          <w:p w14:paraId="3FAA7C9C" w14:textId="77777777" w:rsidR="00AD2C40" w:rsidRPr="00557E9C" w:rsidRDefault="00AD2C40" w:rsidP="008228E1">
            <w:pPr>
              <w:jc w:val="both"/>
              <w:rPr>
                <w:rFonts w:ascii="Arial" w:hAnsi="Arial" w:cs="Arial"/>
              </w:rPr>
            </w:pPr>
            <w:r w:rsidRPr="00CA0440">
              <w:rPr>
                <w:rFonts w:ascii="Arial" w:hAnsi="Arial" w:cs="Arial"/>
              </w:rPr>
              <w:t>Malý</w:t>
            </w:r>
            <w:r>
              <w:rPr>
                <w:rFonts w:ascii="Arial" w:hAnsi="Arial" w:cs="Arial"/>
              </w:rPr>
              <w:t xml:space="preserve"> a </w:t>
            </w:r>
            <w:r w:rsidRPr="00CA0440">
              <w:rPr>
                <w:rFonts w:ascii="Arial" w:hAnsi="Arial" w:cs="Arial"/>
              </w:rPr>
              <w:t>střední podnik</w:t>
            </w:r>
          </w:p>
        </w:tc>
      </w:tr>
      <w:tr w:rsidR="00AD2C40" w14:paraId="6A5779C7" w14:textId="77777777" w:rsidTr="00B72955">
        <w:tc>
          <w:tcPr>
            <w:tcW w:w="3085" w:type="dxa"/>
          </w:tcPr>
          <w:p w14:paraId="33F41C4B" w14:textId="77777777" w:rsidR="00AD2C40" w:rsidRDefault="00AD2C40" w:rsidP="00503AB5">
            <w:pPr>
              <w:rPr>
                <w:rFonts w:ascii="Arial" w:hAnsi="Arial" w:cs="Arial"/>
              </w:rPr>
            </w:pPr>
            <w:r w:rsidRPr="00D8635B">
              <w:rPr>
                <w:rFonts w:ascii="Arial" w:hAnsi="Arial" w:cs="Arial"/>
              </w:rPr>
              <w:t>MŠMT</w:t>
            </w:r>
          </w:p>
        </w:tc>
        <w:tc>
          <w:tcPr>
            <w:tcW w:w="6203" w:type="dxa"/>
          </w:tcPr>
          <w:p w14:paraId="36EE2D95" w14:textId="77777777" w:rsidR="00AD2C40" w:rsidRPr="00557E9C" w:rsidRDefault="00AD2C40" w:rsidP="008228E1">
            <w:pPr>
              <w:tabs>
                <w:tab w:val="left" w:pos="2268"/>
              </w:tabs>
              <w:spacing w:before="60"/>
              <w:ind w:left="2268" w:hanging="2268"/>
              <w:jc w:val="both"/>
              <w:rPr>
                <w:rFonts w:ascii="Arial" w:hAnsi="Arial" w:cs="Arial"/>
              </w:rPr>
            </w:pPr>
            <w:r w:rsidRPr="00CA0440">
              <w:rPr>
                <w:rFonts w:ascii="Arial" w:hAnsi="Arial" w:cs="Arial"/>
              </w:rPr>
              <w:t>Ministerstvo školství, mládeže</w:t>
            </w:r>
            <w:r>
              <w:rPr>
                <w:rFonts w:ascii="Arial" w:hAnsi="Arial" w:cs="Arial"/>
              </w:rPr>
              <w:t xml:space="preserve"> a </w:t>
            </w:r>
            <w:r w:rsidRPr="00CA0440">
              <w:rPr>
                <w:rFonts w:ascii="Arial" w:hAnsi="Arial" w:cs="Arial"/>
              </w:rPr>
              <w:t>tělovýchovy</w:t>
            </w:r>
          </w:p>
        </w:tc>
      </w:tr>
      <w:tr w:rsidR="00AD2C40" w14:paraId="65457AC1" w14:textId="77777777" w:rsidTr="00B72955">
        <w:tc>
          <w:tcPr>
            <w:tcW w:w="3085" w:type="dxa"/>
          </w:tcPr>
          <w:p w14:paraId="38E7C087" w14:textId="77777777" w:rsidR="00AD2C40" w:rsidRDefault="00AD2C40" w:rsidP="00503AB5">
            <w:r w:rsidRPr="00D8635B">
              <w:rPr>
                <w:rFonts w:ascii="Arial" w:hAnsi="Arial" w:cs="Arial"/>
              </w:rPr>
              <w:t>MV</w:t>
            </w:r>
          </w:p>
        </w:tc>
        <w:tc>
          <w:tcPr>
            <w:tcW w:w="6203" w:type="dxa"/>
          </w:tcPr>
          <w:p w14:paraId="2DD1D0D6" w14:textId="77777777" w:rsidR="00AD2C40" w:rsidRPr="00003802" w:rsidRDefault="00AD2C40" w:rsidP="008228E1">
            <w:pPr>
              <w:jc w:val="both"/>
              <w:rPr>
                <w:rFonts w:ascii="Arial" w:hAnsi="Arial" w:cs="Arial"/>
              </w:rPr>
            </w:pPr>
            <w:r w:rsidRPr="00CA0440">
              <w:rPr>
                <w:rFonts w:ascii="Arial" w:hAnsi="Arial" w:cs="Arial"/>
              </w:rPr>
              <w:t>Ministerstvo vnitra</w:t>
            </w:r>
          </w:p>
        </w:tc>
      </w:tr>
      <w:tr w:rsidR="00AD2C40" w14:paraId="4C9C9B48" w14:textId="77777777" w:rsidTr="00B72955">
        <w:tc>
          <w:tcPr>
            <w:tcW w:w="3085" w:type="dxa"/>
          </w:tcPr>
          <w:p w14:paraId="35833639" w14:textId="77777777" w:rsidR="00AD2C40" w:rsidRPr="00D8635B" w:rsidRDefault="00AD2C40" w:rsidP="00503AB5">
            <w:pPr>
              <w:rPr>
                <w:rFonts w:ascii="Arial" w:hAnsi="Arial" w:cs="Arial"/>
              </w:rPr>
            </w:pPr>
            <w:r w:rsidRPr="00F065A7">
              <w:rPr>
                <w:rFonts w:ascii="Arial" w:hAnsi="Arial" w:cs="Arial"/>
              </w:rPr>
              <w:t>MZD</w:t>
            </w:r>
          </w:p>
        </w:tc>
        <w:tc>
          <w:tcPr>
            <w:tcW w:w="6203" w:type="dxa"/>
          </w:tcPr>
          <w:p w14:paraId="05C40912" w14:textId="77777777" w:rsidR="00AD2C40" w:rsidRPr="00CA0440" w:rsidRDefault="00AD2C40" w:rsidP="008228E1">
            <w:pPr>
              <w:jc w:val="both"/>
              <w:rPr>
                <w:rFonts w:ascii="Arial" w:hAnsi="Arial" w:cs="Arial"/>
              </w:rPr>
            </w:pPr>
            <w:r w:rsidRPr="00CA0440">
              <w:rPr>
                <w:rFonts w:ascii="Arial" w:hAnsi="Arial" w:cs="Arial"/>
              </w:rPr>
              <w:t>Ministerstvo zdravotnictví</w:t>
            </w:r>
          </w:p>
        </w:tc>
      </w:tr>
      <w:tr w:rsidR="00AD2C40" w14:paraId="2A89E819" w14:textId="77777777" w:rsidTr="00B72955">
        <w:tc>
          <w:tcPr>
            <w:tcW w:w="3085" w:type="dxa"/>
          </w:tcPr>
          <w:p w14:paraId="2EFDE549" w14:textId="77777777" w:rsidR="00AD2C40" w:rsidRPr="00D8635B" w:rsidRDefault="00AD2C40" w:rsidP="00503AB5">
            <w:pPr>
              <w:rPr>
                <w:rFonts w:ascii="Arial" w:hAnsi="Arial" w:cs="Arial"/>
              </w:rPr>
            </w:pPr>
            <w:r w:rsidRPr="00F065A7">
              <w:rPr>
                <w:rFonts w:ascii="Arial" w:hAnsi="Arial" w:cs="Arial"/>
              </w:rPr>
              <w:t>MZE</w:t>
            </w:r>
          </w:p>
        </w:tc>
        <w:tc>
          <w:tcPr>
            <w:tcW w:w="6203" w:type="dxa"/>
          </w:tcPr>
          <w:p w14:paraId="5D51E9F9" w14:textId="77777777" w:rsidR="00AD2C40" w:rsidRPr="00CA0440" w:rsidRDefault="00AD2C40" w:rsidP="008228E1">
            <w:pPr>
              <w:jc w:val="both"/>
              <w:rPr>
                <w:rFonts w:ascii="Arial" w:hAnsi="Arial" w:cs="Arial"/>
              </w:rPr>
            </w:pPr>
            <w:r w:rsidRPr="00CA0440">
              <w:rPr>
                <w:rFonts w:ascii="Arial" w:hAnsi="Arial" w:cs="Arial"/>
              </w:rPr>
              <w:t>Ministerstvo zemědělství</w:t>
            </w:r>
          </w:p>
        </w:tc>
      </w:tr>
      <w:tr w:rsidR="00AD2C40" w14:paraId="04215B34" w14:textId="77777777" w:rsidTr="00B72955">
        <w:tc>
          <w:tcPr>
            <w:tcW w:w="3085" w:type="dxa"/>
          </w:tcPr>
          <w:p w14:paraId="0799DD7A" w14:textId="77777777" w:rsidR="00AD2C40" w:rsidRPr="00D8635B" w:rsidRDefault="00AD2C40" w:rsidP="00503AB5">
            <w:pPr>
              <w:rPr>
                <w:rFonts w:ascii="Arial" w:hAnsi="Arial" w:cs="Arial"/>
              </w:rPr>
            </w:pPr>
            <w:r w:rsidRPr="00F065A7">
              <w:rPr>
                <w:rFonts w:ascii="Arial" w:hAnsi="Arial" w:cs="Arial"/>
                <w:lang w:eastAsia="cs-CZ"/>
              </w:rPr>
              <w:t>MZV</w:t>
            </w:r>
          </w:p>
        </w:tc>
        <w:tc>
          <w:tcPr>
            <w:tcW w:w="6203" w:type="dxa"/>
          </w:tcPr>
          <w:p w14:paraId="34D2555B" w14:textId="77777777" w:rsidR="00AD2C40" w:rsidRPr="00CA0440" w:rsidRDefault="00AD2C40" w:rsidP="008228E1">
            <w:pPr>
              <w:jc w:val="both"/>
              <w:rPr>
                <w:rFonts w:ascii="Arial" w:hAnsi="Arial" w:cs="Arial"/>
              </w:rPr>
            </w:pPr>
            <w:r>
              <w:rPr>
                <w:rFonts w:ascii="Arial" w:hAnsi="Arial" w:cs="Arial"/>
                <w:lang w:eastAsia="cs-CZ"/>
              </w:rPr>
              <w:t>Ministerstvo zahraničních věcí</w:t>
            </w:r>
          </w:p>
        </w:tc>
      </w:tr>
      <w:tr w:rsidR="00AD2C40" w14:paraId="320679CB" w14:textId="77777777" w:rsidTr="00B72955">
        <w:tc>
          <w:tcPr>
            <w:tcW w:w="3085" w:type="dxa"/>
          </w:tcPr>
          <w:p w14:paraId="0EB496E3" w14:textId="77777777" w:rsidR="00AD2C40" w:rsidRPr="00F065A7" w:rsidRDefault="00AD2C40" w:rsidP="00503AB5">
            <w:pPr>
              <w:rPr>
                <w:rFonts w:ascii="Arial" w:hAnsi="Arial" w:cs="Arial"/>
                <w:lang w:eastAsia="cs-CZ"/>
              </w:rPr>
            </w:pPr>
            <w:r>
              <w:rPr>
                <w:rFonts w:ascii="Arial" w:hAnsi="Arial" w:cs="Arial"/>
                <w:lang w:eastAsia="cs-CZ"/>
              </w:rPr>
              <w:t>MŽP</w:t>
            </w:r>
          </w:p>
        </w:tc>
        <w:tc>
          <w:tcPr>
            <w:tcW w:w="6203" w:type="dxa"/>
          </w:tcPr>
          <w:p w14:paraId="410D3065" w14:textId="77777777" w:rsidR="00AD2C40" w:rsidRDefault="00AD2C40" w:rsidP="008228E1">
            <w:pPr>
              <w:jc w:val="both"/>
              <w:rPr>
                <w:rFonts w:ascii="Arial" w:hAnsi="Arial" w:cs="Arial"/>
                <w:lang w:eastAsia="cs-CZ"/>
              </w:rPr>
            </w:pPr>
            <w:r>
              <w:rPr>
                <w:rFonts w:ascii="Arial" w:hAnsi="Arial" w:cs="Arial"/>
                <w:lang w:eastAsia="cs-CZ"/>
              </w:rPr>
              <w:t>Ministerstvo životního prostředí</w:t>
            </w:r>
          </w:p>
        </w:tc>
      </w:tr>
      <w:tr w:rsidR="00AD2C40" w14:paraId="70F30E25" w14:textId="77777777" w:rsidTr="00B72955">
        <w:tc>
          <w:tcPr>
            <w:tcW w:w="3085" w:type="dxa"/>
          </w:tcPr>
          <w:p w14:paraId="3D7B3830" w14:textId="77777777" w:rsidR="00AD2C40" w:rsidRPr="00D8635B" w:rsidRDefault="00AD2C40" w:rsidP="00503AB5">
            <w:pPr>
              <w:rPr>
                <w:rFonts w:ascii="Arial" w:hAnsi="Arial" w:cs="Arial"/>
              </w:rPr>
            </w:pPr>
            <w:r w:rsidRPr="00F065A7">
              <w:rPr>
                <w:rFonts w:ascii="Arial" w:hAnsi="Arial" w:cs="Arial"/>
              </w:rPr>
              <w:t>Národní RIS3</w:t>
            </w:r>
            <w:r>
              <w:rPr>
                <w:rFonts w:ascii="Arial" w:hAnsi="Arial" w:cs="Arial"/>
              </w:rPr>
              <w:t xml:space="preserve"> strategie</w:t>
            </w:r>
          </w:p>
        </w:tc>
        <w:tc>
          <w:tcPr>
            <w:tcW w:w="6203" w:type="dxa"/>
          </w:tcPr>
          <w:p w14:paraId="3B27624E" w14:textId="77777777" w:rsidR="00AD2C40" w:rsidRPr="00CA0440" w:rsidRDefault="00AD2C40" w:rsidP="008228E1">
            <w:pPr>
              <w:jc w:val="both"/>
              <w:rPr>
                <w:rFonts w:ascii="Arial" w:hAnsi="Arial" w:cs="Arial"/>
              </w:rPr>
            </w:pPr>
            <w:r>
              <w:rPr>
                <w:rFonts w:ascii="Arial" w:hAnsi="Arial" w:cs="Arial"/>
              </w:rPr>
              <w:t>Národní výzkumná a </w:t>
            </w:r>
            <w:r w:rsidRPr="00A67F14">
              <w:rPr>
                <w:rFonts w:ascii="Arial" w:hAnsi="Arial" w:cs="Arial"/>
              </w:rPr>
              <w:t>inovační strategie pro inteligentní specializaci České republiky</w:t>
            </w:r>
            <w:r>
              <w:rPr>
                <w:rFonts w:ascii="Arial" w:hAnsi="Arial" w:cs="Arial"/>
              </w:rPr>
              <w:t xml:space="preserve"> (</w:t>
            </w:r>
            <w:proofErr w:type="spellStart"/>
            <w:r>
              <w:rPr>
                <w:rFonts w:ascii="Arial" w:hAnsi="Arial" w:cs="Arial"/>
              </w:rPr>
              <w:t>Research</w:t>
            </w:r>
            <w:proofErr w:type="spellEnd"/>
            <w:r>
              <w:rPr>
                <w:rFonts w:ascii="Arial" w:hAnsi="Arial" w:cs="Arial"/>
              </w:rPr>
              <w:t xml:space="preserve"> and </w:t>
            </w:r>
            <w:proofErr w:type="spellStart"/>
            <w:r>
              <w:rPr>
                <w:rFonts w:ascii="Arial" w:hAnsi="Arial" w:cs="Arial"/>
              </w:rPr>
              <w:t>Innovation</w:t>
            </w:r>
            <w:proofErr w:type="spellEnd"/>
            <w:r>
              <w:rPr>
                <w:rFonts w:ascii="Arial" w:hAnsi="Arial" w:cs="Arial"/>
              </w:rPr>
              <w:t xml:space="preserve"> </w:t>
            </w:r>
            <w:proofErr w:type="spellStart"/>
            <w:r>
              <w:rPr>
                <w:rFonts w:ascii="Arial" w:hAnsi="Arial" w:cs="Arial"/>
              </w:rPr>
              <w:t>Strategy</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Smart </w:t>
            </w:r>
            <w:proofErr w:type="spellStart"/>
            <w:r>
              <w:rPr>
                <w:rFonts w:ascii="Arial" w:hAnsi="Arial" w:cs="Arial"/>
              </w:rPr>
              <w:t>Specialization</w:t>
            </w:r>
            <w:proofErr w:type="spellEnd"/>
            <w:r>
              <w:rPr>
                <w:rFonts w:ascii="Arial" w:hAnsi="Arial" w:cs="Arial"/>
              </w:rPr>
              <w:t>)</w:t>
            </w:r>
          </w:p>
        </w:tc>
      </w:tr>
      <w:tr w:rsidR="00AD2C40" w14:paraId="22A2FCDE" w14:textId="77777777" w:rsidTr="00B72955">
        <w:tc>
          <w:tcPr>
            <w:tcW w:w="3085" w:type="dxa"/>
          </w:tcPr>
          <w:p w14:paraId="37728A0B" w14:textId="77777777" w:rsidR="00AD2C40" w:rsidRDefault="00AD2C40" w:rsidP="00503AB5">
            <w:pPr>
              <w:rPr>
                <w:rFonts w:ascii="Arial" w:hAnsi="Arial" w:cs="Arial"/>
              </w:rPr>
            </w:pPr>
            <w:r>
              <w:rPr>
                <w:rFonts w:ascii="Arial" w:hAnsi="Arial" w:cs="Arial"/>
              </w:rPr>
              <w:t>NCI</w:t>
            </w:r>
          </w:p>
        </w:tc>
        <w:tc>
          <w:tcPr>
            <w:tcW w:w="6203" w:type="dxa"/>
          </w:tcPr>
          <w:p w14:paraId="4026915A" w14:textId="77777777" w:rsidR="00AD2C40" w:rsidRDefault="00AD2C40" w:rsidP="008228E1">
            <w:pPr>
              <w:jc w:val="both"/>
              <w:rPr>
                <w:rFonts w:ascii="Arial" w:hAnsi="Arial" w:cs="Arial"/>
              </w:rPr>
            </w:pPr>
            <w:r>
              <w:rPr>
                <w:rFonts w:ascii="Arial" w:hAnsi="Arial" w:cs="Arial"/>
              </w:rPr>
              <w:t>Normalizovaný citační index</w:t>
            </w:r>
          </w:p>
        </w:tc>
      </w:tr>
      <w:tr w:rsidR="00AD2C40" w14:paraId="0E82733C" w14:textId="77777777" w:rsidTr="00B72955">
        <w:tc>
          <w:tcPr>
            <w:tcW w:w="3085" w:type="dxa"/>
          </w:tcPr>
          <w:p w14:paraId="61CB9BF3" w14:textId="77777777" w:rsidR="00AD2C40" w:rsidRPr="00D8635B" w:rsidRDefault="00AD2C40" w:rsidP="00503AB5">
            <w:pPr>
              <w:rPr>
                <w:rFonts w:ascii="Arial" w:hAnsi="Arial" w:cs="Arial"/>
              </w:rPr>
            </w:pPr>
            <w:r w:rsidRPr="00F065A7">
              <w:rPr>
                <w:rFonts w:ascii="Arial" w:hAnsi="Arial" w:cs="Arial"/>
              </w:rPr>
              <w:t xml:space="preserve">NP </w:t>
            </w:r>
            <w:proofErr w:type="spellStart"/>
            <w:r w:rsidRPr="00F065A7">
              <w:rPr>
                <w:rFonts w:ascii="Arial" w:hAnsi="Arial" w:cs="Arial"/>
              </w:rPr>
              <w:t>VaVaI</w:t>
            </w:r>
            <w:proofErr w:type="spellEnd"/>
            <w:r w:rsidRPr="00F065A7">
              <w:rPr>
                <w:rFonts w:ascii="Arial" w:hAnsi="Arial" w:cs="Arial"/>
              </w:rPr>
              <w:t xml:space="preserve"> 2016-2020</w:t>
            </w:r>
          </w:p>
        </w:tc>
        <w:tc>
          <w:tcPr>
            <w:tcW w:w="6203" w:type="dxa"/>
          </w:tcPr>
          <w:p w14:paraId="5B2AA82B" w14:textId="77777777" w:rsidR="00AD2C40" w:rsidRPr="00CA0440" w:rsidRDefault="00AD2C40" w:rsidP="008228E1">
            <w:pPr>
              <w:jc w:val="both"/>
              <w:rPr>
                <w:rFonts w:ascii="Arial" w:hAnsi="Arial" w:cs="Arial"/>
              </w:rPr>
            </w:pPr>
            <w:r w:rsidRPr="00E23B0D">
              <w:rPr>
                <w:rFonts w:ascii="Arial" w:hAnsi="Arial" w:cs="Arial"/>
              </w:rPr>
              <w:t>Národní politika výzkumu, vývoje</w:t>
            </w:r>
            <w:r>
              <w:rPr>
                <w:rFonts w:ascii="Arial" w:hAnsi="Arial" w:cs="Arial"/>
              </w:rPr>
              <w:t xml:space="preserve"> a </w:t>
            </w:r>
            <w:r w:rsidRPr="00E23B0D">
              <w:rPr>
                <w:rFonts w:ascii="Arial" w:hAnsi="Arial" w:cs="Arial"/>
              </w:rPr>
              <w:t xml:space="preserve">inovací </w:t>
            </w:r>
            <w:r>
              <w:rPr>
                <w:rFonts w:ascii="Arial" w:hAnsi="Arial" w:cs="Arial"/>
              </w:rPr>
              <w:t xml:space="preserve">České republiky </w:t>
            </w:r>
            <w:r w:rsidRPr="00E23B0D">
              <w:rPr>
                <w:rFonts w:ascii="Arial" w:hAnsi="Arial" w:cs="Arial"/>
              </w:rPr>
              <w:t>na léta 2016–2020 </w:t>
            </w:r>
          </w:p>
        </w:tc>
      </w:tr>
      <w:tr w:rsidR="00AD2C40" w14:paraId="3893E2E1" w14:textId="77777777" w:rsidTr="00B72955">
        <w:tc>
          <w:tcPr>
            <w:tcW w:w="3085" w:type="dxa"/>
          </w:tcPr>
          <w:p w14:paraId="3D8B70B5" w14:textId="77777777" w:rsidR="00AD2C40" w:rsidRPr="00D8635B" w:rsidRDefault="00AD2C40" w:rsidP="00503AB5">
            <w:pPr>
              <w:rPr>
                <w:rFonts w:ascii="Arial" w:hAnsi="Arial" w:cs="Arial"/>
              </w:rPr>
            </w:pPr>
            <w:r w:rsidRPr="00C3386C">
              <w:rPr>
                <w:rFonts w:ascii="Arial" w:hAnsi="Arial" w:cs="Arial"/>
              </w:rPr>
              <w:t xml:space="preserve">NP </w:t>
            </w:r>
            <w:proofErr w:type="spellStart"/>
            <w:r w:rsidRPr="00C3386C">
              <w:rPr>
                <w:rFonts w:ascii="Arial" w:hAnsi="Arial" w:cs="Arial"/>
              </w:rPr>
              <w:t>VaVaI</w:t>
            </w:r>
            <w:proofErr w:type="spellEnd"/>
            <w:r w:rsidRPr="00C3386C">
              <w:rPr>
                <w:rFonts w:ascii="Arial" w:hAnsi="Arial" w:cs="Arial"/>
              </w:rPr>
              <w:t xml:space="preserve"> 2021+</w:t>
            </w:r>
          </w:p>
        </w:tc>
        <w:tc>
          <w:tcPr>
            <w:tcW w:w="6203" w:type="dxa"/>
          </w:tcPr>
          <w:p w14:paraId="296F942A" w14:textId="77777777" w:rsidR="00AD2C40" w:rsidRPr="00CA0440" w:rsidRDefault="00AD2C40" w:rsidP="008228E1">
            <w:pPr>
              <w:jc w:val="both"/>
              <w:rPr>
                <w:rFonts w:ascii="Arial" w:hAnsi="Arial" w:cs="Arial"/>
              </w:rPr>
            </w:pPr>
            <w:r>
              <w:rPr>
                <w:rFonts w:ascii="Arial" w:hAnsi="Arial" w:cs="Arial"/>
              </w:rPr>
              <w:t>Národní politika výzkumu, vývoje a inovací České republiky 2021+</w:t>
            </w:r>
          </w:p>
        </w:tc>
      </w:tr>
      <w:tr w:rsidR="00AD2C40" w14:paraId="39095042" w14:textId="77777777" w:rsidTr="00B72955">
        <w:tc>
          <w:tcPr>
            <w:tcW w:w="3085" w:type="dxa"/>
          </w:tcPr>
          <w:p w14:paraId="1C73A07E" w14:textId="77777777" w:rsidR="00AD2C40" w:rsidRPr="00C3386C" w:rsidRDefault="00AD2C40" w:rsidP="00503AB5">
            <w:pPr>
              <w:rPr>
                <w:rFonts w:ascii="Arial" w:hAnsi="Arial" w:cs="Arial"/>
              </w:rPr>
            </w:pPr>
            <w:r>
              <w:rPr>
                <w:rFonts w:ascii="Arial" w:hAnsi="Arial" w:cs="Arial"/>
              </w:rPr>
              <w:t>NPOV</w:t>
            </w:r>
          </w:p>
        </w:tc>
        <w:tc>
          <w:tcPr>
            <w:tcW w:w="6203" w:type="dxa"/>
          </w:tcPr>
          <w:p w14:paraId="1AE0B195" w14:textId="77777777" w:rsidR="00AD2C40" w:rsidRDefault="00AD2C40" w:rsidP="008228E1">
            <w:pPr>
              <w:jc w:val="both"/>
              <w:rPr>
                <w:rFonts w:ascii="Arial" w:hAnsi="Arial" w:cs="Arial"/>
              </w:rPr>
            </w:pPr>
            <w:r>
              <w:rPr>
                <w:rFonts w:ascii="Arial" w:hAnsi="Arial" w:cs="Arial"/>
              </w:rPr>
              <w:t>Národní priority orientovaného výzkumu, experimentálního vývoje a inovací</w:t>
            </w:r>
          </w:p>
        </w:tc>
      </w:tr>
      <w:tr w:rsidR="00AD2C40" w14:paraId="7DEBCEDD" w14:textId="77777777" w:rsidTr="00B72955">
        <w:tc>
          <w:tcPr>
            <w:tcW w:w="3085" w:type="dxa"/>
          </w:tcPr>
          <w:p w14:paraId="3558D77B" w14:textId="77777777" w:rsidR="00AD2C40" w:rsidRDefault="00AD2C40" w:rsidP="00503AB5">
            <w:pPr>
              <w:rPr>
                <w:rFonts w:ascii="Arial" w:hAnsi="Arial" w:cs="Arial"/>
              </w:rPr>
            </w:pPr>
            <w:r>
              <w:rPr>
                <w:rFonts w:ascii="Arial" w:hAnsi="Arial" w:cs="Arial"/>
              </w:rPr>
              <w:t>NPU I</w:t>
            </w:r>
          </w:p>
        </w:tc>
        <w:tc>
          <w:tcPr>
            <w:tcW w:w="6203" w:type="dxa"/>
          </w:tcPr>
          <w:p w14:paraId="2C4F6BEB" w14:textId="77777777" w:rsidR="00AD2C40" w:rsidRDefault="00AD2C40" w:rsidP="008228E1">
            <w:pPr>
              <w:jc w:val="both"/>
              <w:rPr>
                <w:rFonts w:ascii="Arial" w:hAnsi="Arial" w:cs="Arial"/>
              </w:rPr>
            </w:pPr>
            <w:r>
              <w:rPr>
                <w:rFonts w:ascii="Arial" w:hAnsi="Arial" w:cs="Arial"/>
              </w:rPr>
              <w:t>Národní program udržitelnosti I</w:t>
            </w:r>
          </w:p>
        </w:tc>
      </w:tr>
      <w:tr w:rsidR="00AD2C40" w14:paraId="6850924B" w14:textId="77777777" w:rsidTr="00B72955">
        <w:tc>
          <w:tcPr>
            <w:tcW w:w="3085" w:type="dxa"/>
          </w:tcPr>
          <w:p w14:paraId="5A6BF2D6" w14:textId="77777777" w:rsidR="00AD2C40" w:rsidRDefault="00AD2C40" w:rsidP="00503AB5">
            <w:pPr>
              <w:rPr>
                <w:rFonts w:ascii="Arial" w:hAnsi="Arial" w:cs="Arial"/>
              </w:rPr>
            </w:pPr>
            <w:r>
              <w:rPr>
                <w:rFonts w:ascii="Arial" w:hAnsi="Arial" w:cs="Arial"/>
              </w:rPr>
              <w:t>NPU II</w:t>
            </w:r>
          </w:p>
        </w:tc>
        <w:tc>
          <w:tcPr>
            <w:tcW w:w="6203" w:type="dxa"/>
          </w:tcPr>
          <w:p w14:paraId="7A4FF400" w14:textId="77777777" w:rsidR="00AD2C40" w:rsidRDefault="00AD2C40" w:rsidP="008228E1">
            <w:pPr>
              <w:jc w:val="both"/>
              <w:rPr>
                <w:rFonts w:ascii="Arial" w:hAnsi="Arial" w:cs="Arial"/>
              </w:rPr>
            </w:pPr>
            <w:r>
              <w:rPr>
                <w:rFonts w:ascii="Arial" w:hAnsi="Arial" w:cs="Arial"/>
              </w:rPr>
              <w:t>Národní program udržitelnosti II</w:t>
            </w:r>
          </w:p>
        </w:tc>
      </w:tr>
      <w:tr w:rsidR="00AD2C40" w14:paraId="12A6304F" w14:textId="77777777" w:rsidTr="00B72955">
        <w:tc>
          <w:tcPr>
            <w:tcW w:w="3085" w:type="dxa"/>
          </w:tcPr>
          <w:p w14:paraId="76092F78" w14:textId="77777777" w:rsidR="00AD2C40" w:rsidRPr="00D8635B" w:rsidRDefault="00AD2C40" w:rsidP="00503AB5">
            <w:pPr>
              <w:rPr>
                <w:rFonts w:ascii="Arial" w:hAnsi="Arial" w:cs="Arial"/>
              </w:rPr>
            </w:pPr>
            <w:r w:rsidRPr="00E03C5B">
              <w:rPr>
                <w:rFonts w:ascii="Arial" w:hAnsi="Arial" w:cs="Arial"/>
              </w:rPr>
              <w:t>OECD</w:t>
            </w:r>
          </w:p>
        </w:tc>
        <w:tc>
          <w:tcPr>
            <w:tcW w:w="6203" w:type="dxa"/>
          </w:tcPr>
          <w:p w14:paraId="596F01D5" w14:textId="77777777" w:rsidR="00AD2C40" w:rsidRPr="00CA0440" w:rsidRDefault="00AD2C40" w:rsidP="008228E1">
            <w:pPr>
              <w:jc w:val="both"/>
              <w:rPr>
                <w:rFonts w:ascii="Arial" w:hAnsi="Arial" w:cs="Arial"/>
              </w:rPr>
            </w:pPr>
            <w:r>
              <w:rPr>
                <w:rFonts w:ascii="Arial" w:hAnsi="Arial" w:cs="Arial"/>
              </w:rPr>
              <w:t>Organizace pro hospodářskou spolupráci a rozvoj (</w:t>
            </w:r>
            <w:proofErr w:type="spellStart"/>
            <w:r>
              <w:rPr>
                <w:rFonts w:ascii="Arial" w:hAnsi="Arial" w:cs="Arial"/>
              </w:rPr>
              <w:t>Organization</w:t>
            </w:r>
            <w:proofErr w:type="spellEnd"/>
            <w:r>
              <w:rPr>
                <w:rFonts w:ascii="Arial" w:hAnsi="Arial" w:cs="Arial"/>
              </w:rPr>
              <w:t xml:space="preserve"> </w:t>
            </w:r>
            <w:proofErr w:type="spellStart"/>
            <w:r>
              <w:rPr>
                <w:rFonts w:ascii="Arial" w:hAnsi="Arial" w:cs="Arial"/>
              </w:rPr>
              <w:t>for</w:t>
            </w:r>
            <w:proofErr w:type="spellEnd"/>
            <w:r>
              <w:rPr>
                <w:rFonts w:ascii="Arial" w:hAnsi="Arial" w:cs="Arial"/>
              </w:rPr>
              <w:t xml:space="preserve"> </w:t>
            </w:r>
            <w:proofErr w:type="spellStart"/>
            <w:r>
              <w:rPr>
                <w:rFonts w:ascii="Arial" w:hAnsi="Arial" w:cs="Arial"/>
              </w:rPr>
              <w:t>Economic</w:t>
            </w:r>
            <w:proofErr w:type="spellEnd"/>
            <w:r>
              <w:rPr>
                <w:rFonts w:ascii="Arial" w:hAnsi="Arial" w:cs="Arial"/>
              </w:rPr>
              <w:t xml:space="preserve"> </w:t>
            </w:r>
            <w:proofErr w:type="spellStart"/>
            <w:r>
              <w:rPr>
                <w:rFonts w:ascii="Arial" w:hAnsi="Arial" w:cs="Arial"/>
              </w:rPr>
              <w:t>Cooperation</w:t>
            </w:r>
            <w:proofErr w:type="spellEnd"/>
            <w:r>
              <w:rPr>
                <w:rFonts w:ascii="Arial" w:hAnsi="Arial" w:cs="Arial"/>
              </w:rPr>
              <w:t xml:space="preserve"> and </w:t>
            </w:r>
            <w:proofErr w:type="spellStart"/>
            <w:r>
              <w:rPr>
                <w:rFonts w:ascii="Arial" w:hAnsi="Arial" w:cs="Arial"/>
              </w:rPr>
              <w:t>Development</w:t>
            </w:r>
            <w:proofErr w:type="spellEnd"/>
            <w:r>
              <w:rPr>
                <w:rFonts w:ascii="Arial" w:hAnsi="Arial" w:cs="Arial"/>
              </w:rPr>
              <w:t>)</w:t>
            </w:r>
          </w:p>
        </w:tc>
      </w:tr>
      <w:tr w:rsidR="00AD2C40" w14:paraId="3E5A8CD0" w14:textId="77777777" w:rsidTr="00B72955">
        <w:tc>
          <w:tcPr>
            <w:tcW w:w="3085" w:type="dxa"/>
          </w:tcPr>
          <w:p w14:paraId="0C97F7B5" w14:textId="77777777" w:rsidR="00AD2C40" w:rsidRPr="00D8635B" w:rsidRDefault="00AD2C40" w:rsidP="00503AB5">
            <w:pPr>
              <w:rPr>
                <w:rFonts w:ascii="Arial" w:hAnsi="Arial" w:cs="Arial"/>
              </w:rPr>
            </w:pPr>
            <w:r w:rsidRPr="00E03C5B">
              <w:rPr>
                <w:rFonts w:ascii="Arial" w:hAnsi="Arial" w:cs="Arial"/>
              </w:rPr>
              <w:lastRenderedPageBreak/>
              <w:t>OP</w:t>
            </w:r>
          </w:p>
        </w:tc>
        <w:tc>
          <w:tcPr>
            <w:tcW w:w="6203" w:type="dxa"/>
          </w:tcPr>
          <w:p w14:paraId="3D06864A" w14:textId="77777777" w:rsidR="00AD2C40" w:rsidRPr="00CA0440" w:rsidRDefault="00AD2C40" w:rsidP="008228E1">
            <w:pPr>
              <w:jc w:val="both"/>
              <w:rPr>
                <w:rFonts w:ascii="Arial" w:hAnsi="Arial" w:cs="Arial"/>
              </w:rPr>
            </w:pPr>
            <w:r w:rsidRPr="00CA0440">
              <w:rPr>
                <w:rFonts w:ascii="Arial" w:hAnsi="Arial" w:cs="Arial"/>
              </w:rPr>
              <w:t>Operační program</w:t>
            </w:r>
          </w:p>
        </w:tc>
      </w:tr>
      <w:tr w:rsidR="00AD2C40" w14:paraId="442EFCC1" w14:textId="77777777" w:rsidTr="00B72955">
        <w:trPr>
          <w:ins w:id="511" w:author="Autor"/>
        </w:trPr>
        <w:tc>
          <w:tcPr>
            <w:tcW w:w="3085" w:type="dxa"/>
          </w:tcPr>
          <w:p w14:paraId="32D8EFCA" w14:textId="77777777" w:rsidR="00AD2C40" w:rsidRPr="00E03C5B" w:rsidRDefault="00AD2C40" w:rsidP="00503AB5">
            <w:pPr>
              <w:rPr>
                <w:ins w:id="512" w:author="Autor"/>
                <w:rFonts w:ascii="Arial" w:hAnsi="Arial" w:cs="Arial"/>
              </w:rPr>
            </w:pPr>
            <w:ins w:id="513" w:author="Autor">
              <w:r>
                <w:rPr>
                  <w:rFonts w:ascii="Arial" w:hAnsi="Arial" w:cs="Arial"/>
                </w:rPr>
                <w:t>OP JAK</w:t>
              </w:r>
            </w:ins>
          </w:p>
        </w:tc>
        <w:tc>
          <w:tcPr>
            <w:tcW w:w="6203" w:type="dxa"/>
          </w:tcPr>
          <w:p w14:paraId="4773E542" w14:textId="77777777" w:rsidR="00AD2C40" w:rsidRPr="00CA0440" w:rsidRDefault="00AD2C40" w:rsidP="008228E1">
            <w:pPr>
              <w:jc w:val="both"/>
              <w:rPr>
                <w:ins w:id="514" w:author="Autor"/>
                <w:rFonts w:ascii="Arial" w:hAnsi="Arial" w:cs="Arial"/>
              </w:rPr>
            </w:pPr>
            <w:ins w:id="515" w:author="Autor">
              <w:r>
                <w:rPr>
                  <w:rFonts w:ascii="Arial" w:hAnsi="Arial" w:cs="Arial"/>
                </w:rPr>
                <w:t>Operační program Jan Amos Komenský</w:t>
              </w:r>
            </w:ins>
          </w:p>
        </w:tc>
      </w:tr>
      <w:tr w:rsidR="00AD2C40" w14:paraId="5D607365" w14:textId="77777777" w:rsidTr="00B72955">
        <w:tc>
          <w:tcPr>
            <w:tcW w:w="3085" w:type="dxa"/>
          </w:tcPr>
          <w:p w14:paraId="59A3418B" w14:textId="77777777" w:rsidR="00AD2C40" w:rsidRPr="00D8635B" w:rsidRDefault="00AD2C40" w:rsidP="00503AB5">
            <w:pPr>
              <w:rPr>
                <w:rFonts w:ascii="Arial" w:hAnsi="Arial" w:cs="Arial"/>
              </w:rPr>
            </w:pPr>
            <w:r w:rsidRPr="00E03C5B">
              <w:rPr>
                <w:rFonts w:ascii="Arial" w:hAnsi="Arial" w:cs="Arial"/>
              </w:rPr>
              <w:t>OP PIK</w:t>
            </w:r>
          </w:p>
        </w:tc>
        <w:tc>
          <w:tcPr>
            <w:tcW w:w="6203" w:type="dxa"/>
          </w:tcPr>
          <w:p w14:paraId="67164BA2" w14:textId="77777777" w:rsidR="00AD2C40" w:rsidRPr="00CA0440" w:rsidRDefault="00AD2C40" w:rsidP="008228E1">
            <w:pPr>
              <w:jc w:val="both"/>
              <w:rPr>
                <w:rFonts w:ascii="Arial" w:hAnsi="Arial" w:cs="Arial"/>
              </w:rPr>
            </w:pPr>
            <w:r w:rsidRPr="00CA0440">
              <w:rPr>
                <w:rFonts w:ascii="Arial" w:hAnsi="Arial" w:cs="Arial"/>
              </w:rPr>
              <w:t>Operační program Podnikání</w:t>
            </w:r>
            <w:r>
              <w:rPr>
                <w:rFonts w:ascii="Arial" w:hAnsi="Arial" w:cs="Arial"/>
              </w:rPr>
              <w:t xml:space="preserve"> a </w:t>
            </w:r>
            <w:r w:rsidRPr="00CA0440">
              <w:rPr>
                <w:rFonts w:ascii="Arial" w:hAnsi="Arial" w:cs="Arial"/>
              </w:rPr>
              <w:t>inovace pro konkurenceschopnos</w:t>
            </w:r>
            <w:r>
              <w:rPr>
                <w:rFonts w:ascii="Arial" w:hAnsi="Arial" w:cs="Arial"/>
              </w:rPr>
              <w:t>t</w:t>
            </w:r>
          </w:p>
        </w:tc>
      </w:tr>
      <w:tr w:rsidR="00AD2C40" w14:paraId="021AC764" w14:textId="77777777" w:rsidTr="00B72955">
        <w:trPr>
          <w:ins w:id="516" w:author="Autor"/>
        </w:trPr>
        <w:tc>
          <w:tcPr>
            <w:tcW w:w="3085" w:type="dxa"/>
          </w:tcPr>
          <w:p w14:paraId="5837D8F5" w14:textId="77777777" w:rsidR="00AD2C40" w:rsidRPr="00E03C5B" w:rsidRDefault="00AD2C40" w:rsidP="00503AB5">
            <w:pPr>
              <w:rPr>
                <w:ins w:id="517" w:author="Autor"/>
                <w:rFonts w:ascii="Arial" w:hAnsi="Arial" w:cs="Arial"/>
              </w:rPr>
            </w:pPr>
            <w:ins w:id="518" w:author="Autor">
              <w:r>
                <w:rPr>
                  <w:rFonts w:ascii="Arial" w:hAnsi="Arial" w:cs="Arial"/>
                </w:rPr>
                <w:t>OP TAK</w:t>
              </w:r>
            </w:ins>
          </w:p>
        </w:tc>
        <w:tc>
          <w:tcPr>
            <w:tcW w:w="6203" w:type="dxa"/>
          </w:tcPr>
          <w:p w14:paraId="718B2517" w14:textId="77777777" w:rsidR="00AD2C40" w:rsidRPr="00CA0440" w:rsidRDefault="00AD2C40" w:rsidP="008228E1">
            <w:pPr>
              <w:jc w:val="both"/>
              <w:rPr>
                <w:ins w:id="519" w:author="Autor"/>
                <w:rFonts w:ascii="Arial" w:hAnsi="Arial" w:cs="Arial"/>
              </w:rPr>
            </w:pPr>
            <w:ins w:id="520" w:author="Autor">
              <w:r>
                <w:rPr>
                  <w:rFonts w:ascii="Arial" w:hAnsi="Arial" w:cs="Arial"/>
                </w:rPr>
                <w:t>Operační program Technologie a aplikace pro konkurenceschopnost</w:t>
              </w:r>
            </w:ins>
          </w:p>
        </w:tc>
      </w:tr>
      <w:tr w:rsidR="00AD2C40" w14:paraId="3B891A0C" w14:textId="77777777" w:rsidTr="00B72955">
        <w:tc>
          <w:tcPr>
            <w:tcW w:w="3085" w:type="dxa"/>
          </w:tcPr>
          <w:p w14:paraId="585FE752" w14:textId="77777777" w:rsidR="00AD2C40" w:rsidRPr="00D8635B" w:rsidRDefault="00AD2C40" w:rsidP="00503AB5">
            <w:pPr>
              <w:rPr>
                <w:rFonts w:ascii="Arial" w:hAnsi="Arial" w:cs="Arial"/>
              </w:rPr>
            </w:pPr>
            <w:r w:rsidRPr="00E03C5B">
              <w:rPr>
                <w:rFonts w:ascii="Arial" w:hAnsi="Arial" w:cs="Arial"/>
              </w:rPr>
              <w:t xml:space="preserve">OP </w:t>
            </w:r>
            <w:proofErr w:type="spellStart"/>
            <w:r w:rsidRPr="00E03C5B">
              <w:rPr>
                <w:rFonts w:ascii="Arial" w:hAnsi="Arial" w:cs="Arial"/>
              </w:rPr>
              <w:t>VaVpI</w:t>
            </w:r>
            <w:proofErr w:type="spellEnd"/>
          </w:p>
        </w:tc>
        <w:tc>
          <w:tcPr>
            <w:tcW w:w="6203" w:type="dxa"/>
          </w:tcPr>
          <w:p w14:paraId="723A2422" w14:textId="77777777" w:rsidR="00AD2C40" w:rsidRPr="00CA0440" w:rsidRDefault="00AD2C40" w:rsidP="008228E1">
            <w:pPr>
              <w:jc w:val="both"/>
              <w:rPr>
                <w:rFonts w:ascii="Arial" w:hAnsi="Arial" w:cs="Arial"/>
              </w:rPr>
            </w:pPr>
            <w:r w:rsidRPr="00CA0440">
              <w:rPr>
                <w:rFonts w:ascii="Arial" w:hAnsi="Arial" w:cs="Arial"/>
              </w:rPr>
              <w:t>Operační program Výzkum</w:t>
            </w:r>
            <w:r>
              <w:rPr>
                <w:rFonts w:ascii="Arial" w:hAnsi="Arial" w:cs="Arial"/>
              </w:rPr>
              <w:t xml:space="preserve"> a </w:t>
            </w:r>
            <w:r w:rsidRPr="00CA0440">
              <w:rPr>
                <w:rFonts w:ascii="Arial" w:hAnsi="Arial" w:cs="Arial"/>
              </w:rPr>
              <w:t>vývoj pro inovace</w:t>
            </w:r>
          </w:p>
        </w:tc>
      </w:tr>
      <w:tr w:rsidR="00AD2C40" w14:paraId="5D12A84A" w14:textId="77777777" w:rsidTr="00B72955">
        <w:tc>
          <w:tcPr>
            <w:tcW w:w="3085" w:type="dxa"/>
          </w:tcPr>
          <w:p w14:paraId="15B91534" w14:textId="77777777" w:rsidR="00AD2C40" w:rsidRPr="00D8635B" w:rsidRDefault="00AD2C40" w:rsidP="00503AB5">
            <w:pPr>
              <w:rPr>
                <w:rFonts w:ascii="Arial" w:hAnsi="Arial" w:cs="Arial"/>
              </w:rPr>
            </w:pPr>
            <w:r w:rsidRPr="00E03C5B">
              <w:rPr>
                <w:rFonts w:ascii="Arial" w:hAnsi="Arial" w:cs="Arial"/>
              </w:rPr>
              <w:t>OP VVV</w:t>
            </w:r>
          </w:p>
        </w:tc>
        <w:tc>
          <w:tcPr>
            <w:tcW w:w="6203" w:type="dxa"/>
          </w:tcPr>
          <w:p w14:paraId="786F335E" w14:textId="77777777" w:rsidR="00AD2C40" w:rsidRPr="00CA0440" w:rsidRDefault="00AD2C40" w:rsidP="008228E1">
            <w:pPr>
              <w:jc w:val="both"/>
              <w:rPr>
                <w:rFonts w:ascii="Arial" w:hAnsi="Arial" w:cs="Arial"/>
              </w:rPr>
            </w:pPr>
            <w:r w:rsidRPr="00CA0440">
              <w:rPr>
                <w:rFonts w:ascii="Arial" w:hAnsi="Arial" w:cs="Arial"/>
              </w:rPr>
              <w:t>Operační program Výzkum, vývoj</w:t>
            </w:r>
            <w:r>
              <w:rPr>
                <w:rFonts w:ascii="Arial" w:hAnsi="Arial" w:cs="Arial"/>
              </w:rPr>
              <w:t xml:space="preserve"> a </w:t>
            </w:r>
            <w:r w:rsidRPr="00CA0440">
              <w:rPr>
                <w:rFonts w:ascii="Arial" w:hAnsi="Arial" w:cs="Arial"/>
              </w:rPr>
              <w:t>vzdělávání</w:t>
            </w:r>
          </w:p>
        </w:tc>
      </w:tr>
      <w:tr w:rsidR="00AD2C40" w14:paraId="6B72C5DA" w14:textId="77777777" w:rsidTr="00B72955">
        <w:tc>
          <w:tcPr>
            <w:tcW w:w="3085" w:type="dxa"/>
          </w:tcPr>
          <w:p w14:paraId="2FCF0490" w14:textId="77777777" w:rsidR="00AD2C40" w:rsidRPr="00E03C5B" w:rsidRDefault="00AD2C40" w:rsidP="00503AB5">
            <w:pPr>
              <w:rPr>
                <w:rFonts w:ascii="Arial" w:hAnsi="Arial" w:cs="Arial"/>
              </w:rPr>
            </w:pPr>
            <w:r>
              <w:rPr>
                <w:rFonts w:ascii="Arial" w:hAnsi="Arial" w:cs="Arial"/>
              </w:rPr>
              <w:t>OSN</w:t>
            </w:r>
          </w:p>
        </w:tc>
        <w:tc>
          <w:tcPr>
            <w:tcW w:w="6203" w:type="dxa"/>
          </w:tcPr>
          <w:p w14:paraId="33EECE72" w14:textId="77777777" w:rsidR="00AD2C40" w:rsidRPr="00CA0440" w:rsidRDefault="00AD2C40" w:rsidP="008228E1">
            <w:pPr>
              <w:jc w:val="both"/>
              <w:rPr>
                <w:rFonts w:ascii="Arial" w:hAnsi="Arial" w:cs="Arial"/>
              </w:rPr>
            </w:pPr>
            <w:r>
              <w:rPr>
                <w:rFonts w:ascii="Arial" w:hAnsi="Arial" w:cs="Arial"/>
              </w:rPr>
              <w:t>Organizace spojených národů</w:t>
            </w:r>
          </w:p>
        </w:tc>
      </w:tr>
      <w:tr w:rsidR="00AD2C40" w14:paraId="16F9CB92" w14:textId="77777777" w:rsidTr="00B72955">
        <w:tc>
          <w:tcPr>
            <w:tcW w:w="3085" w:type="dxa"/>
          </w:tcPr>
          <w:p w14:paraId="78980E7F" w14:textId="77777777" w:rsidR="00AD2C40" w:rsidRPr="00E03C5B" w:rsidRDefault="00AD2C40" w:rsidP="00503AB5">
            <w:pPr>
              <w:rPr>
                <w:rFonts w:ascii="Arial" w:hAnsi="Arial" w:cs="Arial"/>
              </w:rPr>
            </w:pPr>
            <w:r w:rsidRPr="00653358">
              <w:rPr>
                <w:rFonts w:ascii="Arial" w:hAnsi="Arial" w:cs="Arial"/>
              </w:rPr>
              <w:t>PCT</w:t>
            </w:r>
          </w:p>
        </w:tc>
        <w:tc>
          <w:tcPr>
            <w:tcW w:w="6203" w:type="dxa"/>
          </w:tcPr>
          <w:p w14:paraId="7C7105D6" w14:textId="77777777" w:rsidR="00AD2C40" w:rsidRDefault="00AD2C40" w:rsidP="008228E1">
            <w:pPr>
              <w:jc w:val="both"/>
              <w:rPr>
                <w:rFonts w:ascii="Arial" w:hAnsi="Arial" w:cs="Arial"/>
              </w:rPr>
            </w:pPr>
            <w:r w:rsidRPr="00CA0440">
              <w:rPr>
                <w:rFonts w:ascii="Arial" w:hAnsi="Arial" w:cs="Arial"/>
              </w:rPr>
              <w:t>Smlouva</w:t>
            </w:r>
            <w:r>
              <w:rPr>
                <w:rFonts w:ascii="Arial" w:hAnsi="Arial" w:cs="Arial"/>
              </w:rPr>
              <w:t xml:space="preserve"> o </w:t>
            </w:r>
            <w:r w:rsidRPr="00CA0440">
              <w:rPr>
                <w:rFonts w:ascii="Arial" w:hAnsi="Arial" w:cs="Arial"/>
              </w:rPr>
              <w:t xml:space="preserve">patentové spolupráci (Patent </w:t>
            </w:r>
            <w:proofErr w:type="spellStart"/>
            <w:r w:rsidRPr="00CA0440">
              <w:rPr>
                <w:rFonts w:ascii="Arial" w:hAnsi="Arial" w:cs="Arial"/>
              </w:rPr>
              <w:t>Cooperation</w:t>
            </w:r>
            <w:proofErr w:type="spellEnd"/>
            <w:r w:rsidRPr="00CA0440">
              <w:rPr>
                <w:rFonts w:ascii="Arial" w:hAnsi="Arial" w:cs="Arial"/>
              </w:rPr>
              <w:t xml:space="preserve"> </w:t>
            </w:r>
            <w:proofErr w:type="spellStart"/>
            <w:r w:rsidRPr="00CA0440">
              <w:rPr>
                <w:rFonts w:ascii="Arial" w:hAnsi="Arial" w:cs="Arial"/>
              </w:rPr>
              <w:t>Treaty</w:t>
            </w:r>
            <w:proofErr w:type="spellEnd"/>
            <w:r w:rsidRPr="00CA0440">
              <w:rPr>
                <w:rFonts w:ascii="Arial" w:hAnsi="Arial" w:cs="Arial"/>
              </w:rPr>
              <w:t>)</w:t>
            </w:r>
          </w:p>
        </w:tc>
      </w:tr>
      <w:tr w:rsidR="00793774" w14:paraId="5B7E944C" w14:textId="77777777" w:rsidTr="00B72955">
        <w:tc>
          <w:tcPr>
            <w:tcW w:w="3085" w:type="dxa"/>
          </w:tcPr>
          <w:p w14:paraId="4A560477" w14:textId="220C2138" w:rsidR="00793774" w:rsidRPr="00653358" w:rsidRDefault="00793774" w:rsidP="00503AB5">
            <w:pPr>
              <w:rPr>
                <w:rFonts w:ascii="Arial" w:hAnsi="Arial" w:cs="Arial"/>
              </w:rPr>
            </w:pPr>
            <w:r>
              <w:rPr>
                <w:rFonts w:ascii="Arial" w:hAnsi="Arial" w:cs="Arial"/>
              </w:rPr>
              <w:t>PO</w:t>
            </w:r>
          </w:p>
        </w:tc>
        <w:tc>
          <w:tcPr>
            <w:tcW w:w="6203" w:type="dxa"/>
          </w:tcPr>
          <w:p w14:paraId="60F61488" w14:textId="4663339D" w:rsidR="00793774" w:rsidRPr="00CA0440" w:rsidRDefault="00793774" w:rsidP="008228E1">
            <w:pPr>
              <w:jc w:val="both"/>
              <w:rPr>
                <w:rFonts w:ascii="Arial" w:hAnsi="Arial" w:cs="Arial"/>
              </w:rPr>
            </w:pPr>
            <w:r>
              <w:rPr>
                <w:rFonts w:ascii="Arial" w:hAnsi="Arial" w:cs="Arial"/>
              </w:rPr>
              <w:t>Prioritní osa</w:t>
            </w:r>
          </w:p>
        </w:tc>
      </w:tr>
      <w:tr w:rsidR="00AD2C40" w14:paraId="7CE75CE3" w14:textId="77777777" w:rsidTr="00B72955">
        <w:tc>
          <w:tcPr>
            <w:tcW w:w="3085" w:type="dxa"/>
          </w:tcPr>
          <w:p w14:paraId="632BC958" w14:textId="77777777" w:rsidR="00AD2C40" w:rsidRPr="00653358" w:rsidRDefault="00AD2C40" w:rsidP="00503AB5">
            <w:pPr>
              <w:rPr>
                <w:rFonts w:ascii="Arial" w:hAnsi="Arial" w:cs="Arial"/>
              </w:rPr>
            </w:pPr>
            <w:r>
              <w:rPr>
                <w:rFonts w:ascii="Arial" w:hAnsi="Arial" w:cs="Arial"/>
              </w:rPr>
              <w:t>PSP ČR</w:t>
            </w:r>
          </w:p>
        </w:tc>
        <w:tc>
          <w:tcPr>
            <w:tcW w:w="6203" w:type="dxa"/>
          </w:tcPr>
          <w:p w14:paraId="21D82A9C" w14:textId="77777777" w:rsidR="00AD2C40" w:rsidRDefault="00AD2C40" w:rsidP="008228E1">
            <w:pPr>
              <w:jc w:val="both"/>
              <w:rPr>
                <w:rFonts w:ascii="Arial" w:hAnsi="Arial" w:cs="Arial"/>
              </w:rPr>
            </w:pPr>
            <w:r>
              <w:rPr>
                <w:rFonts w:ascii="Arial" w:hAnsi="Arial" w:cs="Arial"/>
              </w:rPr>
              <w:t>Poslanecká sněmovna Parlamentu České republiky</w:t>
            </w:r>
          </w:p>
        </w:tc>
      </w:tr>
      <w:tr w:rsidR="00AD2C40" w14:paraId="7425CC97" w14:textId="77777777" w:rsidTr="00B72955">
        <w:tc>
          <w:tcPr>
            <w:tcW w:w="3085" w:type="dxa"/>
          </w:tcPr>
          <w:p w14:paraId="52E375D6" w14:textId="77777777" w:rsidR="00AD2C40" w:rsidRPr="00E03C5B" w:rsidRDefault="00AD2C40" w:rsidP="00503AB5">
            <w:pPr>
              <w:rPr>
                <w:rFonts w:ascii="Arial" w:hAnsi="Arial" w:cs="Arial"/>
              </w:rPr>
            </w:pPr>
            <w:r w:rsidRPr="00653358">
              <w:rPr>
                <w:rFonts w:ascii="Arial" w:hAnsi="Arial" w:cs="Arial"/>
              </w:rPr>
              <w:t>RVO</w:t>
            </w:r>
          </w:p>
        </w:tc>
        <w:tc>
          <w:tcPr>
            <w:tcW w:w="6203" w:type="dxa"/>
          </w:tcPr>
          <w:p w14:paraId="7B2C78DE" w14:textId="77777777" w:rsidR="00AD2C40" w:rsidRDefault="00AD2C40" w:rsidP="008228E1">
            <w:pPr>
              <w:jc w:val="both"/>
              <w:rPr>
                <w:rFonts w:ascii="Arial" w:hAnsi="Arial" w:cs="Arial"/>
              </w:rPr>
            </w:pPr>
            <w:r>
              <w:rPr>
                <w:rFonts w:ascii="Arial" w:hAnsi="Arial" w:cs="Arial"/>
              </w:rPr>
              <w:t>Rozvoj výzkumných organizací</w:t>
            </w:r>
          </w:p>
        </w:tc>
      </w:tr>
      <w:tr w:rsidR="00AD2C40" w14:paraId="00029384" w14:textId="77777777" w:rsidTr="00B72955">
        <w:tc>
          <w:tcPr>
            <w:tcW w:w="3085" w:type="dxa"/>
          </w:tcPr>
          <w:p w14:paraId="6926A514" w14:textId="77777777" w:rsidR="00AD2C40" w:rsidRPr="00E03C5B" w:rsidRDefault="00AD2C40" w:rsidP="00503AB5">
            <w:pPr>
              <w:rPr>
                <w:rFonts w:ascii="Arial" w:hAnsi="Arial" w:cs="Arial"/>
              </w:rPr>
            </w:pPr>
            <w:r w:rsidRPr="00653358">
              <w:rPr>
                <w:rFonts w:ascii="Arial" w:hAnsi="Arial" w:cs="Arial"/>
              </w:rPr>
              <w:t>RVVI</w:t>
            </w:r>
          </w:p>
        </w:tc>
        <w:tc>
          <w:tcPr>
            <w:tcW w:w="6203" w:type="dxa"/>
          </w:tcPr>
          <w:p w14:paraId="0A97E395" w14:textId="77777777" w:rsidR="00AD2C40" w:rsidRDefault="00AD2C40" w:rsidP="008228E1">
            <w:pPr>
              <w:jc w:val="both"/>
              <w:rPr>
                <w:rFonts w:ascii="Arial" w:hAnsi="Arial" w:cs="Arial"/>
              </w:rPr>
            </w:pPr>
            <w:r w:rsidRPr="00CA0440">
              <w:rPr>
                <w:rFonts w:ascii="Arial" w:hAnsi="Arial" w:cs="Arial"/>
              </w:rPr>
              <w:t>Rada pro výzkum, vývoj</w:t>
            </w:r>
            <w:r>
              <w:rPr>
                <w:rFonts w:ascii="Arial" w:hAnsi="Arial" w:cs="Arial"/>
              </w:rPr>
              <w:t xml:space="preserve"> a </w:t>
            </w:r>
            <w:r w:rsidRPr="00CA0440">
              <w:rPr>
                <w:rFonts w:ascii="Arial" w:hAnsi="Arial" w:cs="Arial"/>
              </w:rPr>
              <w:t>inovace</w:t>
            </w:r>
          </w:p>
        </w:tc>
      </w:tr>
      <w:tr w:rsidR="00AD2C40" w14:paraId="7F0F4322" w14:textId="77777777" w:rsidTr="00B72955">
        <w:tc>
          <w:tcPr>
            <w:tcW w:w="3085" w:type="dxa"/>
          </w:tcPr>
          <w:p w14:paraId="7DE1CDE5" w14:textId="5482D920" w:rsidR="00AD2C40" w:rsidRPr="00653358" w:rsidRDefault="00AD2C40" w:rsidP="00503AB5">
            <w:pPr>
              <w:rPr>
                <w:rFonts w:ascii="Arial" w:hAnsi="Arial" w:cs="Arial"/>
              </w:rPr>
            </w:pPr>
            <w:proofErr w:type="spellStart"/>
            <w:r>
              <w:rPr>
                <w:rFonts w:ascii="Arial" w:hAnsi="Arial" w:cs="Arial"/>
              </w:rPr>
              <w:t>SDGs</w:t>
            </w:r>
            <w:proofErr w:type="spellEnd"/>
          </w:p>
        </w:tc>
        <w:tc>
          <w:tcPr>
            <w:tcW w:w="6203" w:type="dxa"/>
          </w:tcPr>
          <w:p w14:paraId="5AA4CB11" w14:textId="77777777" w:rsidR="00AD2C40" w:rsidRPr="00CA0440" w:rsidRDefault="00AD2C40" w:rsidP="008228E1">
            <w:pPr>
              <w:jc w:val="both"/>
              <w:rPr>
                <w:rFonts w:ascii="Arial" w:hAnsi="Arial" w:cs="Arial"/>
              </w:rPr>
            </w:pPr>
            <w:r>
              <w:rPr>
                <w:rFonts w:ascii="Arial" w:hAnsi="Arial" w:cs="Arial"/>
              </w:rPr>
              <w:t>Cíle udržitelného rozvoje (</w:t>
            </w:r>
            <w:proofErr w:type="spellStart"/>
            <w:r>
              <w:rPr>
                <w:rFonts w:ascii="Arial" w:hAnsi="Arial" w:cs="Arial"/>
              </w:rPr>
              <w:t>Sustainable</w:t>
            </w:r>
            <w:proofErr w:type="spellEnd"/>
            <w:r>
              <w:rPr>
                <w:rFonts w:ascii="Arial" w:hAnsi="Arial" w:cs="Arial"/>
              </w:rPr>
              <w:t xml:space="preserve"> </w:t>
            </w:r>
            <w:proofErr w:type="spellStart"/>
            <w:r>
              <w:rPr>
                <w:rFonts w:ascii="Arial" w:hAnsi="Arial" w:cs="Arial"/>
              </w:rPr>
              <w:t>Development</w:t>
            </w:r>
            <w:proofErr w:type="spellEnd"/>
            <w:r>
              <w:rPr>
                <w:rFonts w:ascii="Arial" w:hAnsi="Arial" w:cs="Arial"/>
              </w:rPr>
              <w:t xml:space="preserve"> </w:t>
            </w:r>
            <w:proofErr w:type="spellStart"/>
            <w:r>
              <w:rPr>
                <w:rFonts w:ascii="Arial" w:hAnsi="Arial" w:cs="Arial"/>
              </w:rPr>
              <w:t>Goals</w:t>
            </w:r>
            <w:proofErr w:type="spellEnd"/>
            <w:r>
              <w:rPr>
                <w:rFonts w:ascii="Arial" w:hAnsi="Arial" w:cs="Arial"/>
              </w:rPr>
              <w:t>)</w:t>
            </w:r>
          </w:p>
        </w:tc>
      </w:tr>
      <w:tr w:rsidR="00495BD8" w14:paraId="5F212E60" w14:textId="77777777" w:rsidTr="00B72955">
        <w:tc>
          <w:tcPr>
            <w:tcW w:w="3085" w:type="dxa"/>
          </w:tcPr>
          <w:p w14:paraId="44FC2626" w14:textId="16FD1303" w:rsidR="00495BD8" w:rsidRDefault="00495BD8" w:rsidP="00503AB5">
            <w:pPr>
              <w:rPr>
                <w:rFonts w:ascii="Arial" w:hAnsi="Arial" w:cs="Arial"/>
              </w:rPr>
            </w:pPr>
            <w:r>
              <w:rPr>
                <w:rFonts w:ascii="Arial" w:hAnsi="Arial" w:cs="Arial"/>
              </w:rPr>
              <w:t>SGP</w:t>
            </w:r>
          </w:p>
        </w:tc>
        <w:tc>
          <w:tcPr>
            <w:tcW w:w="6203" w:type="dxa"/>
          </w:tcPr>
          <w:p w14:paraId="18506436" w14:textId="05CF106B" w:rsidR="00495BD8" w:rsidRDefault="00495BD8" w:rsidP="008228E1">
            <w:pPr>
              <w:jc w:val="both"/>
              <w:rPr>
                <w:rFonts w:ascii="Arial" w:hAnsi="Arial" w:cs="Arial"/>
              </w:rPr>
            </w:pPr>
            <w:r>
              <w:rPr>
                <w:rFonts w:ascii="Arial" w:hAnsi="Arial" w:cs="Arial"/>
              </w:rPr>
              <w:t>Skupiny grantových projektů</w:t>
            </w:r>
          </w:p>
        </w:tc>
      </w:tr>
      <w:tr w:rsidR="00AD2C40" w14:paraId="06860632" w14:textId="77777777" w:rsidTr="00B72955">
        <w:tc>
          <w:tcPr>
            <w:tcW w:w="3085" w:type="dxa"/>
          </w:tcPr>
          <w:p w14:paraId="078F6824" w14:textId="77777777" w:rsidR="00AD2C40" w:rsidRPr="00653358" w:rsidRDefault="00AD2C40" w:rsidP="00503AB5">
            <w:pPr>
              <w:rPr>
                <w:rFonts w:ascii="Arial" w:hAnsi="Arial" w:cs="Arial"/>
              </w:rPr>
            </w:pPr>
            <w:r>
              <w:rPr>
                <w:rFonts w:ascii="Arial" w:hAnsi="Arial" w:cs="Arial"/>
              </w:rPr>
              <w:t>SII</w:t>
            </w:r>
          </w:p>
        </w:tc>
        <w:tc>
          <w:tcPr>
            <w:tcW w:w="6203" w:type="dxa"/>
          </w:tcPr>
          <w:p w14:paraId="239AD910" w14:textId="77777777" w:rsidR="00AD2C40" w:rsidRPr="00CA0440" w:rsidRDefault="00AD2C40" w:rsidP="008228E1">
            <w:pPr>
              <w:jc w:val="both"/>
              <w:rPr>
                <w:rFonts w:ascii="Arial" w:hAnsi="Arial" w:cs="Arial"/>
              </w:rPr>
            </w:pPr>
            <w:r>
              <w:rPr>
                <w:rFonts w:ascii="Arial" w:hAnsi="Arial" w:cs="Arial"/>
              </w:rPr>
              <w:t>Souhrnný inovační index</w:t>
            </w:r>
          </w:p>
        </w:tc>
      </w:tr>
      <w:tr w:rsidR="00AD2C40" w14:paraId="140AA3BB" w14:textId="77777777" w:rsidTr="00B72955">
        <w:tc>
          <w:tcPr>
            <w:tcW w:w="3085" w:type="dxa"/>
          </w:tcPr>
          <w:p w14:paraId="5EA8554C" w14:textId="77777777" w:rsidR="00AD2C40" w:rsidRPr="00653358" w:rsidRDefault="00AD2C40" w:rsidP="00503AB5">
            <w:pPr>
              <w:rPr>
                <w:rFonts w:ascii="Arial" w:hAnsi="Arial" w:cs="Arial"/>
              </w:rPr>
            </w:pPr>
            <w:r>
              <w:rPr>
                <w:rFonts w:ascii="Arial" w:hAnsi="Arial" w:cs="Arial"/>
              </w:rPr>
              <w:t>SWG GRI</w:t>
            </w:r>
          </w:p>
        </w:tc>
        <w:tc>
          <w:tcPr>
            <w:tcW w:w="6203" w:type="dxa"/>
          </w:tcPr>
          <w:p w14:paraId="7ADD3A18" w14:textId="77777777" w:rsidR="00AD2C40" w:rsidRPr="00CA0440" w:rsidRDefault="00AD2C40" w:rsidP="00365D7A">
            <w:pPr>
              <w:jc w:val="both"/>
              <w:rPr>
                <w:rFonts w:ascii="Arial" w:hAnsi="Arial" w:cs="Arial"/>
              </w:rPr>
            </w:pPr>
            <w:r>
              <w:rPr>
                <w:rFonts w:ascii="Arial" w:hAnsi="Arial" w:cs="Arial"/>
              </w:rPr>
              <w:t>Stálá poradní skupina Výboru pro Evropský výzkumný prostor</w:t>
            </w:r>
            <w:r w:rsidRPr="00365D7A">
              <w:rPr>
                <w:rFonts w:ascii="Arial" w:hAnsi="Arial" w:cs="Arial"/>
              </w:rPr>
              <w:t xml:space="preserve"> pro gender ve výzkumu a inovacích (</w:t>
            </w:r>
            <w:r>
              <w:rPr>
                <w:rFonts w:ascii="Arial" w:hAnsi="Arial" w:cs="Arial"/>
              </w:rPr>
              <w:t xml:space="preserve">ERAC, </w:t>
            </w:r>
            <w:proofErr w:type="spellStart"/>
            <w:r w:rsidRPr="00365D7A">
              <w:rPr>
                <w:rFonts w:ascii="Arial" w:hAnsi="Arial" w:cs="Arial"/>
              </w:rPr>
              <w:t>Standing</w:t>
            </w:r>
            <w:proofErr w:type="spellEnd"/>
            <w:r w:rsidRPr="00365D7A">
              <w:rPr>
                <w:rFonts w:ascii="Arial" w:hAnsi="Arial" w:cs="Arial"/>
              </w:rPr>
              <w:t xml:space="preserve"> </w:t>
            </w:r>
            <w:proofErr w:type="spellStart"/>
            <w:r w:rsidRPr="00365D7A">
              <w:rPr>
                <w:rFonts w:ascii="Arial" w:hAnsi="Arial" w:cs="Arial"/>
              </w:rPr>
              <w:t>Working</w:t>
            </w:r>
            <w:proofErr w:type="spellEnd"/>
            <w:r w:rsidRPr="00365D7A">
              <w:rPr>
                <w:rFonts w:ascii="Arial" w:hAnsi="Arial" w:cs="Arial"/>
              </w:rPr>
              <w:t xml:space="preserve"> Group on Gender in </w:t>
            </w:r>
            <w:proofErr w:type="spellStart"/>
            <w:r w:rsidRPr="00365D7A">
              <w:rPr>
                <w:rFonts w:ascii="Arial" w:hAnsi="Arial" w:cs="Arial"/>
              </w:rPr>
              <w:t>Research</w:t>
            </w:r>
            <w:proofErr w:type="spellEnd"/>
            <w:r w:rsidRPr="00365D7A">
              <w:rPr>
                <w:rFonts w:ascii="Arial" w:hAnsi="Arial" w:cs="Arial"/>
              </w:rPr>
              <w:t xml:space="preserve"> and </w:t>
            </w:r>
            <w:proofErr w:type="spellStart"/>
            <w:r w:rsidRPr="00365D7A">
              <w:rPr>
                <w:rFonts w:ascii="Arial" w:hAnsi="Arial" w:cs="Arial"/>
              </w:rPr>
              <w:t>Innovation</w:t>
            </w:r>
            <w:proofErr w:type="spellEnd"/>
            <w:r w:rsidRPr="00365D7A">
              <w:rPr>
                <w:rFonts w:ascii="Arial" w:hAnsi="Arial" w:cs="Arial"/>
              </w:rPr>
              <w:t xml:space="preserve">) </w:t>
            </w:r>
            <w:proofErr w:type="spellStart"/>
            <w:r w:rsidRPr="00365D7A">
              <w:rPr>
                <w:rFonts w:ascii="Arial" w:hAnsi="Arial" w:cs="Arial"/>
              </w:rPr>
              <w:t>Standing</w:t>
            </w:r>
            <w:proofErr w:type="spellEnd"/>
            <w:r w:rsidRPr="00365D7A">
              <w:rPr>
                <w:rFonts w:ascii="Arial" w:hAnsi="Arial" w:cs="Arial"/>
              </w:rPr>
              <w:t xml:space="preserve"> </w:t>
            </w:r>
            <w:proofErr w:type="spellStart"/>
            <w:r w:rsidRPr="00365D7A">
              <w:rPr>
                <w:rFonts w:ascii="Arial" w:hAnsi="Arial" w:cs="Arial"/>
              </w:rPr>
              <w:t>Working</w:t>
            </w:r>
            <w:proofErr w:type="spellEnd"/>
            <w:r w:rsidRPr="00365D7A">
              <w:rPr>
                <w:rFonts w:ascii="Arial" w:hAnsi="Arial" w:cs="Arial"/>
              </w:rPr>
              <w:t xml:space="preserve"> Group on Gender in </w:t>
            </w:r>
            <w:proofErr w:type="spellStart"/>
            <w:r w:rsidRPr="00365D7A">
              <w:rPr>
                <w:rFonts w:ascii="Arial" w:hAnsi="Arial" w:cs="Arial"/>
              </w:rPr>
              <w:t>Research</w:t>
            </w:r>
            <w:proofErr w:type="spellEnd"/>
            <w:r w:rsidRPr="00365D7A">
              <w:rPr>
                <w:rFonts w:ascii="Arial" w:hAnsi="Arial" w:cs="Arial"/>
              </w:rPr>
              <w:t xml:space="preserve"> and </w:t>
            </w:r>
            <w:proofErr w:type="spellStart"/>
            <w:r w:rsidRPr="00365D7A">
              <w:rPr>
                <w:rFonts w:ascii="Arial" w:hAnsi="Arial" w:cs="Arial"/>
              </w:rPr>
              <w:t>Innovation</w:t>
            </w:r>
            <w:proofErr w:type="spellEnd"/>
            <w:r>
              <w:rPr>
                <w:rFonts w:ascii="Arial" w:hAnsi="Arial" w:cs="Arial"/>
              </w:rPr>
              <w:t>)</w:t>
            </w:r>
          </w:p>
        </w:tc>
      </w:tr>
      <w:tr w:rsidR="00AD2C40" w14:paraId="321748C9" w14:textId="77777777" w:rsidTr="00B72955">
        <w:tc>
          <w:tcPr>
            <w:tcW w:w="3085" w:type="dxa"/>
          </w:tcPr>
          <w:p w14:paraId="7737FDE5" w14:textId="77777777" w:rsidR="00AD2C40" w:rsidRPr="00E03C5B" w:rsidRDefault="00AD2C40" w:rsidP="00503AB5">
            <w:pPr>
              <w:rPr>
                <w:rFonts w:ascii="Arial" w:hAnsi="Arial" w:cs="Arial"/>
              </w:rPr>
            </w:pPr>
            <w:r w:rsidRPr="00653358">
              <w:rPr>
                <w:rFonts w:ascii="Arial" w:hAnsi="Arial" w:cs="Arial"/>
              </w:rPr>
              <w:t>TA ČR</w:t>
            </w:r>
          </w:p>
        </w:tc>
        <w:tc>
          <w:tcPr>
            <w:tcW w:w="6203" w:type="dxa"/>
          </w:tcPr>
          <w:p w14:paraId="3A14268A" w14:textId="77777777" w:rsidR="00AD2C40" w:rsidRDefault="00AD2C40" w:rsidP="008228E1">
            <w:pPr>
              <w:jc w:val="both"/>
              <w:rPr>
                <w:rFonts w:ascii="Arial" w:hAnsi="Arial" w:cs="Arial"/>
              </w:rPr>
            </w:pPr>
            <w:r w:rsidRPr="00CA0440">
              <w:rPr>
                <w:rFonts w:ascii="Arial" w:hAnsi="Arial" w:cs="Arial"/>
              </w:rPr>
              <w:t>Technologická agentura České republiky</w:t>
            </w:r>
          </w:p>
        </w:tc>
      </w:tr>
      <w:tr w:rsidR="00AD2C40" w14:paraId="4F904DC7" w14:textId="77777777" w:rsidTr="00B72955">
        <w:tc>
          <w:tcPr>
            <w:tcW w:w="3085" w:type="dxa"/>
          </w:tcPr>
          <w:p w14:paraId="425019E4" w14:textId="77777777" w:rsidR="00AD2C40" w:rsidRPr="00653358" w:rsidRDefault="00AD2C40" w:rsidP="00503AB5">
            <w:pPr>
              <w:rPr>
                <w:rFonts w:ascii="Arial" w:hAnsi="Arial" w:cs="Arial"/>
              </w:rPr>
            </w:pPr>
            <w:r>
              <w:rPr>
                <w:rFonts w:ascii="Arial" w:hAnsi="Arial" w:cs="Arial"/>
              </w:rPr>
              <w:t>ÚPV</w:t>
            </w:r>
          </w:p>
        </w:tc>
        <w:tc>
          <w:tcPr>
            <w:tcW w:w="6203" w:type="dxa"/>
          </w:tcPr>
          <w:p w14:paraId="15FE15A0" w14:textId="77777777" w:rsidR="00AD2C40" w:rsidRPr="00CA0440" w:rsidRDefault="00AD2C40" w:rsidP="008228E1">
            <w:pPr>
              <w:jc w:val="both"/>
              <w:rPr>
                <w:rFonts w:ascii="Arial" w:hAnsi="Arial" w:cs="Arial"/>
              </w:rPr>
            </w:pPr>
            <w:r>
              <w:rPr>
                <w:rFonts w:ascii="Arial" w:hAnsi="Arial" w:cs="Arial"/>
              </w:rPr>
              <w:t>Úřad průmyslového vlastnictví</w:t>
            </w:r>
          </w:p>
        </w:tc>
      </w:tr>
      <w:tr w:rsidR="00AD2C40" w14:paraId="7E0DA286" w14:textId="77777777" w:rsidTr="00B72955">
        <w:tc>
          <w:tcPr>
            <w:tcW w:w="3085" w:type="dxa"/>
          </w:tcPr>
          <w:p w14:paraId="6E049D0A" w14:textId="77777777" w:rsidR="00AD2C40" w:rsidRPr="00E03C5B" w:rsidRDefault="00AD2C40" w:rsidP="00503AB5">
            <w:pPr>
              <w:rPr>
                <w:rFonts w:ascii="Arial" w:hAnsi="Arial" w:cs="Arial"/>
              </w:rPr>
            </w:pPr>
            <w:r w:rsidRPr="00653358">
              <w:rPr>
                <w:rFonts w:ascii="Arial" w:hAnsi="Arial" w:cs="Arial"/>
              </w:rPr>
              <w:t>ÚV ČR</w:t>
            </w:r>
          </w:p>
        </w:tc>
        <w:tc>
          <w:tcPr>
            <w:tcW w:w="6203" w:type="dxa"/>
          </w:tcPr>
          <w:p w14:paraId="420968FE" w14:textId="77777777" w:rsidR="00AD2C40" w:rsidRDefault="00AD2C40" w:rsidP="008228E1">
            <w:pPr>
              <w:jc w:val="both"/>
              <w:rPr>
                <w:rFonts w:ascii="Arial" w:hAnsi="Arial" w:cs="Arial"/>
              </w:rPr>
            </w:pPr>
            <w:r w:rsidRPr="00CA0440">
              <w:rPr>
                <w:rFonts w:ascii="Arial" w:hAnsi="Arial" w:cs="Arial"/>
              </w:rPr>
              <w:t>Úřad vlády České</w:t>
            </w:r>
            <w:r>
              <w:rPr>
                <w:rFonts w:ascii="Arial" w:hAnsi="Arial" w:cs="Arial"/>
              </w:rPr>
              <w:t xml:space="preserve"> republiky</w:t>
            </w:r>
          </w:p>
        </w:tc>
      </w:tr>
      <w:tr w:rsidR="00282946" w14:paraId="719111BF" w14:textId="77777777" w:rsidTr="00B72955">
        <w:tc>
          <w:tcPr>
            <w:tcW w:w="3085" w:type="dxa"/>
          </w:tcPr>
          <w:p w14:paraId="28847F20" w14:textId="1695398B" w:rsidR="00282946" w:rsidRPr="00653358" w:rsidRDefault="00282946" w:rsidP="00503AB5">
            <w:pPr>
              <w:rPr>
                <w:rFonts w:ascii="Arial" w:hAnsi="Arial" w:cs="Arial"/>
              </w:rPr>
            </w:pPr>
            <w:r>
              <w:rPr>
                <w:rFonts w:ascii="Arial" w:hAnsi="Arial" w:cs="Arial"/>
              </w:rPr>
              <w:t>ÚV ČR - RRP</w:t>
            </w:r>
          </w:p>
        </w:tc>
        <w:tc>
          <w:tcPr>
            <w:tcW w:w="6203" w:type="dxa"/>
          </w:tcPr>
          <w:p w14:paraId="7E0DC6D0" w14:textId="176318C0" w:rsidR="00282946" w:rsidRPr="00CA0440" w:rsidRDefault="00282946" w:rsidP="008228E1">
            <w:pPr>
              <w:jc w:val="both"/>
              <w:rPr>
                <w:rFonts w:ascii="Arial" w:hAnsi="Arial" w:cs="Arial"/>
              </w:rPr>
            </w:pPr>
            <w:r>
              <w:rPr>
                <w:rFonts w:ascii="Arial" w:hAnsi="Arial" w:cs="Arial"/>
              </w:rPr>
              <w:t>Úřad vlády České republiky - Oddělení průřezových agend</w:t>
            </w:r>
          </w:p>
        </w:tc>
      </w:tr>
      <w:tr w:rsidR="00AD2C40" w14:paraId="7B83F3CE" w14:textId="77777777" w:rsidTr="00B72955">
        <w:tc>
          <w:tcPr>
            <w:tcW w:w="3085" w:type="dxa"/>
          </w:tcPr>
          <w:p w14:paraId="6C20EF1B" w14:textId="77777777" w:rsidR="00AD2C40" w:rsidRPr="00653358" w:rsidRDefault="00AD2C40" w:rsidP="00503AB5">
            <w:pPr>
              <w:rPr>
                <w:rFonts w:ascii="Arial" w:hAnsi="Arial" w:cs="Arial"/>
              </w:rPr>
            </w:pPr>
            <w:r>
              <w:rPr>
                <w:rFonts w:ascii="Arial" w:hAnsi="Arial" w:cs="Arial"/>
              </w:rPr>
              <w:t>ÚV ČR - RVV</w:t>
            </w:r>
          </w:p>
        </w:tc>
        <w:tc>
          <w:tcPr>
            <w:tcW w:w="6203" w:type="dxa"/>
          </w:tcPr>
          <w:p w14:paraId="4681C589" w14:textId="5C975D0A" w:rsidR="00AD2C40" w:rsidRPr="00CA0440" w:rsidRDefault="00282946" w:rsidP="008228E1">
            <w:pPr>
              <w:jc w:val="both"/>
              <w:rPr>
                <w:rFonts w:ascii="Arial" w:hAnsi="Arial" w:cs="Arial"/>
              </w:rPr>
            </w:pPr>
            <w:r>
              <w:rPr>
                <w:rFonts w:ascii="Arial" w:hAnsi="Arial" w:cs="Arial"/>
              </w:rPr>
              <w:t xml:space="preserve">Úřad vlády České republiky - </w:t>
            </w:r>
            <w:r w:rsidR="00AD2C40">
              <w:rPr>
                <w:rFonts w:ascii="Arial" w:hAnsi="Arial" w:cs="Arial"/>
              </w:rPr>
              <w:t xml:space="preserve">Odbor </w:t>
            </w:r>
            <w:r>
              <w:rPr>
                <w:rFonts w:ascii="Arial" w:hAnsi="Arial" w:cs="Arial"/>
              </w:rPr>
              <w:t>Rady pro výzkum vývoj a inovace</w:t>
            </w:r>
          </w:p>
        </w:tc>
      </w:tr>
      <w:tr w:rsidR="00AD2C40" w14:paraId="50A99BA2" w14:textId="77777777" w:rsidTr="00B72955">
        <w:tc>
          <w:tcPr>
            <w:tcW w:w="3085" w:type="dxa"/>
          </w:tcPr>
          <w:p w14:paraId="102D1A47" w14:textId="77777777" w:rsidR="00AD2C40" w:rsidRPr="00E03C5B" w:rsidRDefault="00AD2C40" w:rsidP="00503AB5">
            <w:pPr>
              <w:rPr>
                <w:rFonts w:ascii="Arial" w:hAnsi="Arial" w:cs="Arial"/>
              </w:rPr>
            </w:pPr>
            <w:proofErr w:type="spellStart"/>
            <w:r w:rsidRPr="00653358">
              <w:rPr>
                <w:rFonts w:ascii="Arial" w:hAnsi="Arial" w:cs="Arial"/>
              </w:rPr>
              <w:t>VaV</w:t>
            </w:r>
            <w:proofErr w:type="spellEnd"/>
          </w:p>
        </w:tc>
        <w:tc>
          <w:tcPr>
            <w:tcW w:w="6203" w:type="dxa"/>
          </w:tcPr>
          <w:p w14:paraId="2D55D3C3" w14:textId="77777777" w:rsidR="00AD2C40" w:rsidRDefault="00AD2C40" w:rsidP="008228E1">
            <w:pPr>
              <w:jc w:val="both"/>
              <w:rPr>
                <w:rFonts w:ascii="Arial" w:hAnsi="Arial" w:cs="Arial"/>
              </w:rPr>
            </w:pPr>
            <w:r w:rsidRPr="00CA0440">
              <w:rPr>
                <w:rFonts w:ascii="Arial" w:hAnsi="Arial" w:cs="Arial"/>
              </w:rPr>
              <w:t>Výzkum</w:t>
            </w:r>
            <w:r>
              <w:rPr>
                <w:rFonts w:ascii="Arial" w:hAnsi="Arial" w:cs="Arial"/>
              </w:rPr>
              <w:t xml:space="preserve"> a </w:t>
            </w:r>
            <w:r w:rsidRPr="00CA0440">
              <w:rPr>
                <w:rFonts w:ascii="Arial" w:hAnsi="Arial" w:cs="Arial"/>
              </w:rPr>
              <w:t>vývoj</w:t>
            </w:r>
          </w:p>
        </w:tc>
      </w:tr>
      <w:tr w:rsidR="00AD2C40" w14:paraId="0A6E2AB1" w14:textId="77777777" w:rsidTr="00B72955">
        <w:tc>
          <w:tcPr>
            <w:tcW w:w="3085" w:type="dxa"/>
          </w:tcPr>
          <w:p w14:paraId="15C46DBF" w14:textId="77777777" w:rsidR="00AD2C40" w:rsidRPr="00E03C5B" w:rsidRDefault="00AD2C40" w:rsidP="00503AB5">
            <w:pPr>
              <w:rPr>
                <w:rFonts w:ascii="Arial" w:hAnsi="Arial" w:cs="Arial"/>
              </w:rPr>
            </w:pPr>
            <w:proofErr w:type="spellStart"/>
            <w:r w:rsidRPr="00653358">
              <w:rPr>
                <w:rFonts w:ascii="Arial" w:hAnsi="Arial" w:cs="Arial"/>
              </w:rPr>
              <w:t>VaVaI</w:t>
            </w:r>
            <w:proofErr w:type="spellEnd"/>
          </w:p>
        </w:tc>
        <w:tc>
          <w:tcPr>
            <w:tcW w:w="6203" w:type="dxa"/>
          </w:tcPr>
          <w:p w14:paraId="2BB2EE56" w14:textId="77777777" w:rsidR="00AD2C40" w:rsidRDefault="00AD2C40" w:rsidP="008228E1">
            <w:pPr>
              <w:jc w:val="both"/>
              <w:rPr>
                <w:rFonts w:ascii="Arial" w:hAnsi="Arial" w:cs="Arial"/>
              </w:rPr>
            </w:pPr>
            <w:r w:rsidRPr="00CA0440">
              <w:rPr>
                <w:rFonts w:ascii="Arial" w:hAnsi="Arial" w:cs="Arial"/>
              </w:rPr>
              <w:t>Výzkum</w:t>
            </w:r>
            <w:r>
              <w:rPr>
                <w:rFonts w:ascii="Arial" w:hAnsi="Arial" w:cs="Arial"/>
              </w:rPr>
              <w:t xml:space="preserve">, </w:t>
            </w:r>
            <w:r w:rsidRPr="00CA0440">
              <w:rPr>
                <w:rFonts w:ascii="Arial" w:hAnsi="Arial" w:cs="Arial"/>
              </w:rPr>
              <w:t>vývoj</w:t>
            </w:r>
            <w:r>
              <w:rPr>
                <w:rFonts w:ascii="Arial" w:hAnsi="Arial" w:cs="Arial"/>
              </w:rPr>
              <w:t xml:space="preserve"> a inovace</w:t>
            </w:r>
          </w:p>
        </w:tc>
      </w:tr>
      <w:tr w:rsidR="00AD2C40" w14:paraId="47288C4D" w14:textId="77777777" w:rsidTr="00B72955">
        <w:tc>
          <w:tcPr>
            <w:tcW w:w="3085" w:type="dxa"/>
          </w:tcPr>
          <w:p w14:paraId="3F688CC9" w14:textId="77777777" w:rsidR="00AD2C40" w:rsidRPr="00E03C5B" w:rsidRDefault="00AD2C40" w:rsidP="00503AB5">
            <w:pPr>
              <w:rPr>
                <w:rFonts w:ascii="Arial" w:hAnsi="Arial" w:cs="Arial"/>
              </w:rPr>
            </w:pPr>
            <w:r w:rsidRPr="00653358">
              <w:rPr>
                <w:rFonts w:ascii="Arial" w:hAnsi="Arial" w:cs="Arial"/>
              </w:rPr>
              <w:t>VO</w:t>
            </w:r>
          </w:p>
        </w:tc>
        <w:tc>
          <w:tcPr>
            <w:tcW w:w="6203" w:type="dxa"/>
          </w:tcPr>
          <w:p w14:paraId="28EDD59C" w14:textId="77777777" w:rsidR="00AD2C40" w:rsidRDefault="00AD2C40" w:rsidP="008228E1">
            <w:pPr>
              <w:jc w:val="both"/>
              <w:rPr>
                <w:rFonts w:ascii="Arial" w:hAnsi="Arial" w:cs="Arial"/>
              </w:rPr>
            </w:pPr>
            <w:r w:rsidRPr="00CA0440">
              <w:rPr>
                <w:rFonts w:ascii="Arial" w:hAnsi="Arial" w:cs="Arial"/>
              </w:rPr>
              <w:t>Výzkumná organizace</w:t>
            </w:r>
          </w:p>
        </w:tc>
      </w:tr>
      <w:tr w:rsidR="00AD2C40" w14:paraId="26EC0426" w14:textId="77777777" w:rsidTr="00B72955">
        <w:trPr>
          <w:ins w:id="521" w:author="Autor"/>
        </w:trPr>
        <w:tc>
          <w:tcPr>
            <w:tcW w:w="3085" w:type="dxa"/>
          </w:tcPr>
          <w:p w14:paraId="799B3C83" w14:textId="77777777" w:rsidR="00AD2C40" w:rsidRPr="00653358" w:rsidRDefault="00AD2C40" w:rsidP="00503AB5">
            <w:pPr>
              <w:rPr>
                <w:ins w:id="522" w:author="Autor"/>
                <w:rFonts w:ascii="Arial" w:hAnsi="Arial" w:cs="Arial"/>
              </w:rPr>
            </w:pPr>
            <w:ins w:id="523" w:author="Autor">
              <w:r>
                <w:rPr>
                  <w:rFonts w:ascii="Arial" w:hAnsi="Arial" w:cs="Arial"/>
                </w:rPr>
                <w:lastRenderedPageBreak/>
                <w:t>VR</w:t>
              </w:r>
            </w:ins>
          </w:p>
        </w:tc>
        <w:tc>
          <w:tcPr>
            <w:tcW w:w="6203" w:type="dxa"/>
          </w:tcPr>
          <w:p w14:paraId="536D65ED" w14:textId="77777777" w:rsidR="00AD2C40" w:rsidRPr="00CA0440" w:rsidRDefault="00AD2C40" w:rsidP="008228E1">
            <w:pPr>
              <w:jc w:val="both"/>
              <w:rPr>
                <w:ins w:id="524" w:author="Autor"/>
                <w:rFonts w:ascii="Arial" w:hAnsi="Arial" w:cs="Arial"/>
              </w:rPr>
            </w:pPr>
            <w:proofErr w:type="spellStart"/>
            <w:ins w:id="525" w:author="Autor">
              <w:r>
                <w:rPr>
                  <w:rFonts w:ascii="Arial" w:hAnsi="Arial" w:cs="Arial"/>
                </w:rPr>
                <w:t>Virtuání</w:t>
              </w:r>
              <w:proofErr w:type="spellEnd"/>
              <w:r>
                <w:rPr>
                  <w:rFonts w:ascii="Arial" w:hAnsi="Arial" w:cs="Arial"/>
                </w:rPr>
                <w:t xml:space="preserve"> realita (</w:t>
              </w:r>
              <w:proofErr w:type="spellStart"/>
              <w:r>
                <w:rPr>
                  <w:rFonts w:ascii="Arial" w:hAnsi="Arial" w:cs="Arial"/>
                </w:rPr>
                <w:t>Virtual</w:t>
              </w:r>
              <w:proofErr w:type="spellEnd"/>
              <w:r>
                <w:rPr>
                  <w:rFonts w:ascii="Arial" w:hAnsi="Arial" w:cs="Arial"/>
                </w:rPr>
                <w:t xml:space="preserve"> Reality)</w:t>
              </w:r>
            </w:ins>
          </w:p>
        </w:tc>
      </w:tr>
      <w:tr w:rsidR="00AD2C40" w14:paraId="3957E917" w14:textId="77777777" w:rsidTr="00B72955">
        <w:tc>
          <w:tcPr>
            <w:tcW w:w="3085" w:type="dxa"/>
          </w:tcPr>
          <w:p w14:paraId="4767F17B" w14:textId="77777777" w:rsidR="00AD2C40" w:rsidRPr="00E03C5B" w:rsidRDefault="00AD2C40" w:rsidP="00503AB5">
            <w:pPr>
              <w:rPr>
                <w:rFonts w:ascii="Arial" w:hAnsi="Arial" w:cs="Arial"/>
              </w:rPr>
            </w:pPr>
            <w:r w:rsidRPr="00653358">
              <w:rPr>
                <w:rFonts w:ascii="Arial" w:hAnsi="Arial" w:cs="Arial"/>
              </w:rPr>
              <w:t>VŠ</w:t>
            </w:r>
          </w:p>
        </w:tc>
        <w:tc>
          <w:tcPr>
            <w:tcW w:w="6203" w:type="dxa"/>
          </w:tcPr>
          <w:p w14:paraId="79A7E70D" w14:textId="77777777" w:rsidR="00AD2C40" w:rsidRDefault="00AD2C40" w:rsidP="008228E1">
            <w:pPr>
              <w:jc w:val="both"/>
              <w:rPr>
                <w:rFonts w:ascii="Arial" w:hAnsi="Arial" w:cs="Arial"/>
              </w:rPr>
            </w:pPr>
            <w:r w:rsidRPr="00CA0440">
              <w:rPr>
                <w:rFonts w:ascii="Arial" w:hAnsi="Arial" w:cs="Arial"/>
              </w:rPr>
              <w:t>Vysoká škola</w:t>
            </w:r>
          </w:p>
        </w:tc>
      </w:tr>
      <w:tr w:rsidR="00AD2C40" w14:paraId="0C076798" w14:textId="77777777" w:rsidTr="00B72955">
        <w:tc>
          <w:tcPr>
            <w:tcW w:w="3085" w:type="dxa"/>
          </w:tcPr>
          <w:p w14:paraId="7C95EB7F" w14:textId="77777777" w:rsidR="00AD2C40" w:rsidRPr="00653358" w:rsidRDefault="00AD2C40" w:rsidP="00503AB5">
            <w:pPr>
              <w:rPr>
                <w:rFonts w:ascii="Arial" w:hAnsi="Arial" w:cs="Arial"/>
              </w:rPr>
            </w:pPr>
            <w:proofErr w:type="spellStart"/>
            <w:r>
              <w:rPr>
                <w:rFonts w:ascii="Arial" w:hAnsi="Arial" w:cs="Arial"/>
              </w:rPr>
              <w:t>WoS</w:t>
            </w:r>
            <w:proofErr w:type="spellEnd"/>
          </w:p>
        </w:tc>
        <w:tc>
          <w:tcPr>
            <w:tcW w:w="6203" w:type="dxa"/>
          </w:tcPr>
          <w:p w14:paraId="1E7866AB" w14:textId="77777777" w:rsidR="00AD2C40" w:rsidRPr="00CA0440" w:rsidRDefault="00AD2C40" w:rsidP="008228E1">
            <w:pPr>
              <w:jc w:val="both"/>
              <w:rPr>
                <w:rFonts w:ascii="Arial" w:hAnsi="Arial" w:cs="Arial"/>
              </w:rPr>
            </w:pPr>
            <w:r>
              <w:rPr>
                <w:rFonts w:ascii="Arial" w:hAnsi="Arial" w:cs="Arial"/>
              </w:rPr>
              <w:t xml:space="preserve">Databáze Web </w:t>
            </w:r>
            <w:proofErr w:type="spellStart"/>
            <w:r>
              <w:rPr>
                <w:rFonts w:ascii="Arial" w:hAnsi="Arial" w:cs="Arial"/>
              </w:rPr>
              <w:t>of</w:t>
            </w:r>
            <w:proofErr w:type="spellEnd"/>
            <w:r>
              <w:rPr>
                <w:rFonts w:ascii="Arial" w:hAnsi="Arial" w:cs="Arial"/>
              </w:rPr>
              <w:t xml:space="preserve"> Science</w:t>
            </w:r>
          </w:p>
        </w:tc>
      </w:tr>
      <w:tr w:rsidR="00AD2C40" w14:paraId="7B85BBCE" w14:textId="77777777" w:rsidTr="00B72955">
        <w:tc>
          <w:tcPr>
            <w:tcW w:w="3085" w:type="dxa"/>
          </w:tcPr>
          <w:p w14:paraId="131DF1E9" w14:textId="77777777" w:rsidR="00AD2C40" w:rsidRPr="00E03C5B" w:rsidRDefault="00AD2C40" w:rsidP="00503AB5">
            <w:pPr>
              <w:rPr>
                <w:rFonts w:ascii="Arial" w:hAnsi="Arial" w:cs="Arial"/>
              </w:rPr>
            </w:pPr>
            <w:r w:rsidRPr="00653358">
              <w:rPr>
                <w:rFonts w:ascii="Arial" w:hAnsi="Arial" w:cs="Arial"/>
              </w:rPr>
              <w:t>Zákon o </w:t>
            </w:r>
            <w:r>
              <w:rPr>
                <w:rFonts w:ascii="Arial" w:hAnsi="Arial" w:cs="Arial"/>
              </w:rPr>
              <w:t xml:space="preserve">podpoře </w:t>
            </w:r>
            <w:proofErr w:type="spellStart"/>
            <w:r w:rsidRPr="00653358">
              <w:rPr>
                <w:rFonts w:ascii="Arial" w:hAnsi="Arial" w:cs="Arial"/>
              </w:rPr>
              <w:t>VaVaI</w:t>
            </w:r>
            <w:proofErr w:type="spellEnd"/>
          </w:p>
        </w:tc>
        <w:tc>
          <w:tcPr>
            <w:tcW w:w="6203" w:type="dxa"/>
          </w:tcPr>
          <w:p w14:paraId="7ED63A41" w14:textId="77777777" w:rsidR="00AD2C40" w:rsidRDefault="00AD2C40" w:rsidP="00385CB9">
            <w:pPr>
              <w:jc w:val="both"/>
              <w:rPr>
                <w:rFonts w:ascii="Arial" w:hAnsi="Arial" w:cs="Arial"/>
              </w:rPr>
            </w:pPr>
            <w:r>
              <w:rPr>
                <w:rFonts w:ascii="Arial" w:hAnsi="Arial" w:cs="Arial"/>
              </w:rPr>
              <w:t xml:space="preserve">Zákon </w:t>
            </w:r>
            <w:r>
              <w:rPr>
                <w:rFonts w:ascii="Arial" w:hAnsi="Arial" w:cs="Arial"/>
                <w:lang w:eastAsia="cs-CZ"/>
              </w:rPr>
              <w:t>č. </w:t>
            </w:r>
            <w:r w:rsidRPr="00CA0440">
              <w:rPr>
                <w:rFonts w:ascii="Arial" w:hAnsi="Arial" w:cs="Arial"/>
                <w:lang w:eastAsia="cs-CZ"/>
              </w:rPr>
              <w:t>130/2002 Sb.,</w:t>
            </w:r>
            <w:r>
              <w:rPr>
                <w:rFonts w:ascii="Arial" w:hAnsi="Arial" w:cs="Arial"/>
                <w:lang w:eastAsia="cs-CZ"/>
              </w:rPr>
              <w:t xml:space="preserve"> o </w:t>
            </w:r>
            <w:r w:rsidRPr="00CA0440">
              <w:rPr>
                <w:rFonts w:ascii="Arial" w:hAnsi="Arial" w:cs="Arial"/>
                <w:lang w:eastAsia="cs-CZ"/>
              </w:rPr>
              <w:t>podpoře výzkumu, experimentálního vývoje</w:t>
            </w:r>
            <w:r>
              <w:rPr>
                <w:rFonts w:ascii="Arial" w:hAnsi="Arial" w:cs="Arial"/>
                <w:lang w:eastAsia="cs-CZ"/>
              </w:rPr>
              <w:t xml:space="preserve"> a </w:t>
            </w:r>
            <w:r w:rsidRPr="00CA0440">
              <w:rPr>
                <w:rFonts w:ascii="Arial" w:hAnsi="Arial" w:cs="Arial"/>
                <w:lang w:eastAsia="cs-CZ"/>
              </w:rPr>
              <w:t>inovací</w:t>
            </w:r>
            <w:r>
              <w:rPr>
                <w:rFonts w:ascii="Arial" w:hAnsi="Arial" w:cs="Arial"/>
                <w:lang w:eastAsia="cs-CZ"/>
              </w:rPr>
              <w:t xml:space="preserve"> z </w:t>
            </w:r>
            <w:r w:rsidRPr="00CA0440">
              <w:rPr>
                <w:rFonts w:ascii="Arial" w:hAnsi="Arial" w:cs="Arial"/>
                <w:lang w:eastAsia="cs-CZ"/>
              </w:rPr>
              <w:t>veřejných prostředků</w:t>
            </w:r>
            <w:r>
              <w:rPr>
                <w:rFonts w:ascii="Arial" w:hAnsi="Arial" w:cs="Arial"/>
                <w:lang w:eastAsia="cs-CZ"/>
              </w:rPr>
              <w:t xml:space="preserve"> a o </w:t>
            </w:r>
            <w:r w:rsidRPr="00CA0440">
              <w:rPr>
                <w:rFonts w:ascii="Arial" w:hAnsi="Arial" w:cs="Arial"/>
                <w:lang w:eastAsia="cs-CZ"/>
              </w:rPr>
              <w:t>změně některých souvisejících zákonů (zákon</w:t>
            </w:r>
            <w:r>
              <w:rPr>
                <w:rFonts w:ascii="Arial" w:hAnsi="Arial" w:cs="Arial"/>
                <w:lang w:eastAsia="cs-CZ"/>
              </w:rPr>
              <w:t xml:space="preserve"> o </w:t>
            </w:r>
            <w:r w:rsidRPr="00CA0440">
              <w:rPr>
                <w:rFonts w:ascii="Arial" w:hAnsi="Arial" w:cs="Arial"/>
                <w:lang w:eastAsia="cs-CZ"/>
              </w:rPr>
              <w:t>podpoře výzkumu, experimentálního vývoje</w:t>
            </w:r>
            <w:r>
              <w:rPr>
                <w:rFonts w:ascii="Arial" w:hAnsi="Arial" w:cs="Arial"/>
                <w:lang w:eastAsia="cs-CZ"/>
              </w:rPr>
              <w:t xml:space="preserve"> a </w:t>
            </w:r>
            <w:r w:rsidRPr="00CA0440">
              <w:rPr>
                <w:rFonts w:ascii="Arial" w:hAnsi="Arial" w:cs="Arial"/>
                <w:lang w:eastAsia="cs-CZ"/>
              </w:rPr>
              <w:t>inovací), ve znění pozdějších předpisů</w:t>
            </w:r>
          </w:p>
        </w:tc>
      </w:tr>
    </w:tbl>
    <w:p w14:paraId="225AC74E" w14:textId="77777777" w:rsidR="00D669F8" w:rsidRPr="00CA0440" w:rsidRDefault="00D669F8" w:rsidP="00503AB5">
      <w:pPr>
        <w:tabs>
          <w:tab w:val="left" w:pos="2268"/>
        </w:tabs>
        <w:spacing w:before="60"/>
        <w:rPr>
          <w:rFonts w:ascii="Arial" w:hAnsi="Arial" w:cs="Arial"/>
        </w:rPr>
      </w:pPr>
    </w:p>
    <w:p w14:paraId="0F9CC166" w14:textId="77777777" w:rsidR="00E517BE" w:rsidRPr="00452517" w:rsidRDefault="00A67AE1" w:rsidP="00414A21">
      <w:pPr>
        <w:pStyle w:val="Nadpis1"/>
        <w:pageBreakBefore/>
        <w:ind w:left="431" w:hanging="431"/>
      </w:pPr>
      <w:bookmarkStart w:id="526" w:name="_Toc21004872"/>
      <w:bookmarkStart w:id="527" w:name="_Toc34662328"/>
      <w:bookmarkStart w:id="528" w:name="_Toc40872197"/>
      <w:r>
        <w:lastRenderedPageBreak/>
        <w:t>Slovníček pojmů</w:t>
      </w:r>
      <w:bookmarkEnd w:id="526"/>
      <w:bookmarkEnd w:id="527"/>
      <w:bookmarkEnd w:id="528"/>
    </w:p>
    <w:tbl>
      <w:tblPr>
        <w:tblStyle w:val="Mkatabulky"/>
        <w:tblW w:w="0" w:type="auto"/>
        <w:tblCellMar>
          <w:top w:w="113" w:type="dxa"/>
          <w:bottom w:w="113" w:type="dxa"/>
        </w:tblCellMar>
        <w:tblLook w:val="04A0" w:firstRow="1" w:lastRow="0" w:firstColumn="1" w:lastColumn="0" w:noHBand="0" w:noVBand="1"/>
      </w:tblPr>
      <w:tblGrid>
        <w:gridCol w:w="2955"/>
        <w:gridCol w:w="6333"/>
      </w:tblGrid>
      <w:tr w:rsidR="00DF2B14" w14:paraId="142CD7F4" w14:textId="77777777" w:rsidTr="00AF2AD7">
        <w:tc>
          <w:tcPr>
            <w:tcW w:w="0" w:type="auto"/>
          </w:tcPr>
          <w:p w14:paraId="0BB4132A" w14:textId="77777777" w:rsidR="00DF2B14" w:rsidRPr="004A7411" w:rsidRDefault="00DF2B14" w:rsidP="00AF2AD7">
            <w:pPr>
              <w:rPr>
                <w:rFonts w:ascii="Arial" w:hAnsi="Arial" w:cs="Arial"/>
              </w:rPr>
            </w:pPr>
            <w:r w:rsidRPr="004A7411">
              <w:rPr>
                <w:rFonts w:ascii="Arial" w:hAnsi="Arial" w:cs="Arial"/>
              </w:rPr>
              <w:t xml:space="preserve">Aplikovaný výzkum </w:t>
            </w:r>
          </w:p>
        </w:tc>
        <w:tc>
          <w:tcPr>
            <w:tcW w:w="0" w:type="auto"/>
          </w:tcPr>
          <w:p w14:paraId="164FF313" w14:textId="77777777" w:rsidR="00DF2B14" w:rsidRPr="004A7411" w:rsidRDefault="00DF2B14" w:rsidP="008228E1">
            <w:pPr>
              <w:jc w:val="both"/>
              <w:rPr>
                <w:rFonts w:ascii="Arial" w:hAnsi="Arial" w:cs="Arial"/>
              </w:rPr>
            </w:pPr>
            <w:r>
              <w:rPr>
                <w:rFonts w:ascii="Arial" w:hAnsi="Arial" w:cs="Arial"/>
              </w:rPr>
              <w:t xml:space="preserve">Teoretická a experimentální práce zaměřená na získání nových poznatků a dovedností pro vývoj nových nebo podstatně zdokonalených výrobků, postupů nebo služeb (zákon o podpoře </w:t>
            </w:r>
            <w:proofErr w:type="spellStart"/>
            <w:r>
              <w:rPr>
                <w:rFonts w:ascii="Arial" w:hAnsi="Arial" w:cs="Arial"/>
              </w:rPr>
              <w:t>VaVaI</w:t>
            </w:r>
            <w:proofErr w:type="spellEnd"/>
            <w:r>
              <w:rPr>
                <w:rFonts w:ascii="Arial" w:hAnsi="Arial" w:cs="Arial"/>
              </w:rPr>
              <w:t>).</w:t>
            </w:r>
          </w:p>
        </w:tc>
      </w:tr>
      <w:tr w:rsidR="00DF2B14" w14:paraId="4E5340DD" w14:textId="77777777" w:rsidTr="00AF2AD7">
        <w:tc>
          <w:tcPr>
            <w:tcW w:w="0" w:type="auto"/>
          </w:tcPr>
          <w:p w14:paraId="17655A06" w14:textId="77777777" w:rsidR="00DF2B14" w:rsidRDefault="00DF2B14" w:rsidP="00AF2AD7">
            <w:pPr>
              <w:rPr>
                <w:rFonts w:ascii="Arial" w:hAnsi="Arial" w:cs="Arial"/>
              </w:rPr>
            </w:pPr>
            <w:r>
              <w:rPr>
                <w:rFonts w:ascii="Arial" w:hAnsi="Arial" w:cs="Arial"/>
              </w:rPr>
              <w:t>Duševní vlastnictví</w:t>
            </w:r>
          </w:p>
        </w:tc>
        <w:tc>
          <w:tcPr>
            <w:tcW w:w="0" w:type="auto"/>
          </w:tcPr>
          <w:p w14:paraId="263B5C5E" w14:textId="68E77DFA" w:rsidR="00DF2B14" w:rsidRPr="00D27C20" w:rsidRDefault="00D27C20" w:rsidP="00D27C20">
            <w:pPr>
              <w:jc w:val="both"/>
              <w:rPr>
                <w:rFonts w:ascii="Arial" w:eastAsia="Calibri" w:hAnsi="Arial" w:cs="Arial"/>
              </w:rPr>
            </w:pPr>
            <w:r w:rsidRPr="00F91E50">
              <w:rPr>
                <w:rFonts w:ascii="Arial" w:eastAsia="Calibri" w:hAnsi="Arial" w:cs="Arial"/>
              </w:rPr>
              <w:t xml:space="preserve">Pojem duševní vlastnictví je definován v článku 2 Úmluvy o zřízení Světové organizace duševního vlastnictví, podepsané ve Stockholmu dne 14. července 1967. Pod pojmem duševní vlastnictví tato úmluva rozumí práva k literárním, uměleckým a vědeckým dílům, k výkonům výkonných umělců, zvukovým záznamům a rozhlasovému vysílání, </w:t>
            </w:r>
            <w:r w:rsidRPr="00F91E50">
              <w:rPr>
                <w:rFonts w:ascii="Arial" w:hAnsi="Arial" w:cs="Arial"/>
              </w:rPr>
              <w:t>k vynálezům ze všech oblastí lidské činnosti,</w:t>
            </w:r>
            <w:r w:rsidRPr="00F91E50">
              <w:rPr>
                <w:rFonts w:ascii="Arial" w:eastAsia="Calibri" w:hAnsi="Arial" w:cs="Arial"/>
              </w:rPr>
              <w:t xml:space="preserve"> k vědeckým objevům, </w:t>
            </w:r>
            <w:r w:rsidRPr="00F91E50">
              <w:rPr>
                <w:rFonts w:ascii="Arial" w:hAnsi="Arial" w:cs="Arial"/>
              </w:rPr>
              <w:t>k průmyslovým vzorům a modelům, k továrním, obchodním známkám a známkám služeb, jakož i k obchodním jménům a obchodním názvům na ochranu proti nekalé soutěži a</w:t>
            </w:r>
            <w:r w:rsidRPr="00F91E50">
              <w:rPr>
                <w:rFonts w:ascii="Arial" w:eastAsia="Calibri" w:hAnsi="Arial" w:cs="Arial"/>
              </w:rPr>
              <w:t xml:space="preserve"> všechna ostatní práva vztahující se k duševní činnosti v oblasti průmyslové, </w:t>
            </w:r>
            <w:r>
              <w:rPr>
                <w:rFonts w:ascii="Arial" w:eastAsia="Calibri" w:hAnsi="Arial" w:cs="Arial"/>
              </w:rPr>
              <w:t xml:space="preserve">vědecké, literární a umělecké. </w:t>
            </w:r>
            <w:r w:rsidRPr="00F91E50">
              <w:rPr>
                <w:rFonts w:ascii="Arial" w:eastAsia="Calibri" w:hAnsi="Arial" w:cs="Arial"/>
              </w:rPr>
              <w:t>Dohoda o obchodních aspektech práv k duševnímu vlastnictví (TRIPS) z roku 1994 zohledňuje vývoj v této oblasti a zahrnuje do duševního vlastnictví také ještě topografie polovodičových výrobků.</w:t>
            </w:r>
          </w:p>
        </w:tc>
      </w:tr>
      <w:tr w:rsidR="00DF2B14" w14:paraId="01494638" w14:textId="77777777" w:rsidTr="00AF2AD7">
        <w:tc>
          <w:tcPr>
            <w:tcW w:w="0" w:type="auto"/>
          </w:tcPr>
          <w:p w14:paraId="6AEC3965" w14:textId="77777777" w:rsidR="00DF2B14" w:rsidRPr="004A7411" w:rsidRDefault="00DF2B14" w:rsidP="00AF2AD7">
            <w:pPr>
              <w:rPr>
                <w:rFonts w:ascii="Arial" w:hAnsi="Arial" w:cs="Arial"/>
              </w:rPr>
            </w:pPr>
            <w:r>
              <w:rPr>
                <w:rFonts w:ascii="Arial" w:hAnsi="Arial" w:cs="Arial"/>
              </w:rPr>
              <w:t>Experimentální vývoj</w:t>
            </w:r>
          </w:p>
        </w:tc>
        <w:tc>
          <w:tcPr>
            <w:tcW w:w="0" w:type="auto"/>
          </w:tcPr>
          <w:p w14:paraId="0362D31A" w14:textId="77777777" w:rsidR="00DF2B14" w:rsidRPr="004A7411" w:rsidRDefault="00DF2B14" w:rsidP="008228E1">
            <w:pPr>
              <w:jc w:val="both"/>
              <w:rPr>
                <w:rFonts w:ascii="Arial" w:hAnsi="Arial" w:cs="Arial"/>
              </w:rPr>
            </w:pPr>
            <w:r>
              <w:rPr>
                <w:rFonts w:ascii="Arial" w:hAnsi="Arial" w:cs="Arial"/>
              </w:rPr>
              <w:t>Získávání, spojování, formování a používání stávajících vědeckých, technologických, obchodních a jiných příslušných poznatků a dovedností pro návrh nových nebo podstatně zdokonalených výrobků, postupů nebo služeb.</w:t>
            </w:r>
          </w:p>
        </w:tc>
      </w:tr>
      <w:tr w:rsidR="00DF2B14" w14:paraId="6B1A37DA" w14:textId="77777777" w:rsidTr="00AF2AD7">
        <w:tc>
          <w:tcPr>
            <w:tcW w:w="0" w:type="auto"/>
          </w:tcPr>
          <w:p w14:paraId="7317878A" w14:textId="77777777" w:rsidR="00DF2B14" w:rsidRDefault="00DF2B14" w:rsidP="00AF2AD7">
            <w:r>
              <w:rPr>
                <w:rFonts w:ascii="Arial" w:hAnsi="Arial" w:cs="Arial"/>
              </w:rPr>
              <w:t>Gender</w:t>
            </w:r>
          </w:p>
        </w:tc>
        <w:tc>
          <w:tcPr>
            <w:tcW w:w="0" w:type="auto"/>
          </w:tcPr>
          <w:p w14:paraId="68B7B7FC" w14:textId="77777777" w:rsidR="00DF2B14" w:rsidRDefault="00DF2B14" w:rsidP="008228E1">
            <w:pPr>
              <w:jc w:val="both"/>
            </w:pPr>
            <w:r w:rsidRPr="00877D60">
              <w:rPr>
                <w:rFonts w:ascii="Arial" w:hAnsi="Arial" w:cs="Arial"/>
              </w:rPr>
              <w:t>Společenská očekávání, role</w:t>
            </w:r>
            <w:r>
              <w:rPr>
                <w:rFonts w:ascii="Arial" w:hAnsi="Arial" w:cs="Arial"/>
              </w:rPr>
              <w:t xml:space="preserve"> a </w:t>
            </w:r>
            <w:r w:rsidRPr="00877D60">
              <w:rPr>
                <w:rFonts w:ascii="Arial" w:hAnsi="Arial" w:cs="Arial"/>
              </w:rPr>
              <w:t>chování, která máme k ženám</w:t>
            </w:r>
            <w:r>
              <w:rPr>
                <w:rFonts w:ascii="Arial" w:hAnsi="Arial" w:cs="Arial"/>
              </w:rPr>
              <w:t xml:space="preserve"> a </w:t>
            </w:r>
            <w:r w:rsidRPr="00877D60">
              <w:rPr>
                <w:rFonts w:ascii="Arial" w:hAnsi="Arial" w:cs="Arial"/>
              </w:rPr>
              <w:t>mužům.</w:t>
            </w:r>
          </w:p>
        </w:tc>
      </w:tr>
      <w:tr w:rsidR="00DF2B14" w14:paraId="3315A1D8" w14:textId="77777777" w:rsidTr="00AF2AD7">
        <w:tc>
          <w:tcPr>
            <w:tcW w:w="0" w:type="auto"/>
          </w:tcPr>
          <w:p w14:paraId="67DDA951" w14:textId="77777777" w:rsidR="00DF2B14" w:rsidRPr="004A7411" w:rsidRDefault="00DF2B14" w:rsidP="00AF2AD7">
            <w:pPr>
              <w:rPr>
                <w:rFonts w:ascii="Arial" w:hAnsi="Arial" w:cs="Arial"/>
              </w:rPr>
            </w:pPr>
            <w:r>
              <w:rPr>
                <w:rFonts w:ascii="Arial" w:hAnsi="Arial" w:cs="Arial"/>
              </w:rPr>
              <w:t>Inovace</w:t>
            </w:r>
          </w:p>
        </w:tc>
        <w:tc>
          <w:tcPr>
            <w:tcW w:w="0" w:type="auto"/>
          </w:tcPr>
          <w:p w14:paraId="3DB583D5" w14:textId="77777777" w:rsidR="00DF2B14" w:rsidRDefault="00DF2B14" w:rsidP="008228E1">
            <w:pPr>
              <w:jc w:val="both"/>
              <w:rPr>
                <w:rFonts w:ascii="Arial" w:hAnsi="Arial" w:cs="Arial"/>
              </w:rPr>
            </w:pPr>
            <w:r>
              <w:rPr>
                <w:rFonts w:ascii="Arial" w:hAnsi="Arial" w:cs="Arial"/>
              </w:rPr>
              <w:t>Zavedení nových nebo podstatně zdokonalených výrobků, postupů nebo služeb do praxe. Rozlišují se:</w:t>
            </w:r>
          </w:p>
          <w:p w14:paraId="778F626F" w14:textId="77777777" w:rsidR="00DF2B14" w:rsidRPr="00911FED" w:rsidRDefault="00DF2B14" w:rsidP="00394B27">
            <w:pPr>
              <w:pStyle w:val="Odstavecseseznamem"/>
              <w:numPr>
                <w:ilvl w:val="0"/>
                <w:numId w:val="4"/>
              </w:numPr>
              <w:jc w:val="both"/>
              <w:rPr>
                <w:rFonts w:ascii="Arial" w:hAnsi="Arial" w:cs="Arial"/>
              </w:rPr>
            </w:pPr>
            <w:r>
              <w:rPr>
                <w:rFonts w:ascii="Arial" w:hAnsi="Arial" w:cs="Arial"/>
              </w:rPr>
              <w:t>i</w:t>
            </w:r>
            <w:r w:rsidRPr="00911FED">
              <w:rPr>
                <w:rFonts w:ascii="Arial" w:hAnsi="Arial" w:cs="Arial"/>
              </w:rPr>
              <w:t>novace postupů, kterými se rozumí realizace nového nebo podstatně zdokonaleného způsobu výroby nebo poskytování služeb, včetně významných změn techniky, zařízení nebo programového vybavení,</w:t>
            </w:r>
          </w:p>
          <w:p w14:paraId="52C03748" w14:textId="77777777" w:rsidR="00DF2B14" w:rsidRPr="00911FED" w:rsidRDefault="00DF2B14" w:rsidP="00394B27">
            <w:pPr>
              <w:pStyle w:val="Odstavecseseznamem"/>
              <w:numPr>
                <w:ilvl w:val="0"/>
                <w:numId w:val="4"/>
              </w:numPr>
              <w:jc w:val="both"/>
              <w:rPr>
                <w:rFonts w:ascii="Arial" w:hAnsi="Arial" w:cs="Arial"/>
              </w:rPr>
            </w:pPr>
            <w:r>
              <w:rPr>
                <w:rFonts w:ascii="Arial" w:hAnsi="Arial" w:cs="Arial"/>
              </w:rPr>
              <w:t>o</w:t>
            </w:r>
            <w:r w:rsidRPr="00911FED">
              <w:rPr>
                <w:rFonts w:ascii="Arial" w:hAnsi="Arial" w:cs="Arial"/>
              </w:rPr>
              <w:t>rganizační inovace, kterými se rozumí realizace nového způsobu organizace obchodních praktik podniků, pracovišť nebo vnějších vztahů.</w:t>
            </w:r>
          </w:p>
        </w:tc>
      </w:tr>
      <w:tr w:rsidR="00DF2B14" w14:paraId="37517649" w14:textId="77777777" w:rsidTr="00AF2AD7">
        <w:tc>
          <w:tcPr>
            <w:tcW w:w="0" w:type="auto"/>
          </w:tcPr>
          <w:p w14:paraId="5FEEA964" w14:textId="77777777" w:rsidR="00DF2B14" w:rsidRDefault="00DF2B14" w:rsidP="00AF2AD7">
            <w:r w:rsidRPr="00003802">
              <w:rPr>
                <w:rFonts w:ascii="Arial" w:hAnsi="Arial" w:cs="Arial"/>
              </w:rPr>
              <w:t xml:space="preserve">Kultura uplatnění výstupů </w:t>
            </w:r>
            <w:proofErr w:type="spellStart"/>
            <w:r w:rsidRPr="00003802">
              <w:rPr>
                <w:rFonts w:ascii="Arial" w:hAnsi="Arial" w:cs="Arial"/>
              </w:rPr>
              <w:t>VaVaI</w:t>
            </w:r>
            <w:proofErr w:type="spellEnd"/>
          </w:p>
        </w:tc>
        <w:tc>
          <w:tcPr>
            <w:tcW w:w="0" w:type="auto"/>
          </w:tcPr>
          <w:p w14:paraId="61E55DEF" w14:textId="77777777" w:rsidR="00DF2B14" w:rsidRPr="00003802" w:rsidRDefault="00DF2B14" w:rsidP="008228E1">
            <w:pPr>
              <w:jc w:val="both"/>
              <w:rPr>
                <w:rFonts w:ascii="Arial" w:hAnsi="Arial" w:cs="Arial"/>
              </w:rPr>
            </w:pPr>
            <w:r w:rsidRPr="00003802">
              <w:rPr>
                <w:rFonts w:ascii="Arial" w:hAnsi="Arial" w:cs="Arial"/>
              </w:rPr>
              <w:t>Nastavení prostředí (postupů, plánů, metodik</w:t>
            </w:r>
            <w:r>
              <w:rPr>
                <w:rFonts w:ascii="Arial" w:hAnsi="Arial" w:cs="Arial"/>
              </w:rPr>
              <w:t>, atd.) v instituci</w:t>
            </w:r>
            <w:r w:rsidRPr="00003802">
              <w:rPr>
                <w:rFonts w:ascii="Arial" w:hAnsi="Arial" w:cs="Arial"/>
              </w:rPr>
              <w:t xml:space="preserve"> pro realizaci výstupů </w:t>
            </w:r>
            <w:proofErr w:type="spellStart"/>
            <w:r w:rsidRPr="00003802">
              <w:rPr>
                <w:rFonts w:ascii="Arial" w:hAnsi="Arial" w:cs="Arial"/>
              </w:rPr>
              <w:t>VaVaI</w:t>
            </w:r>
            <w:proofErr w:type="spellEnd"/>
            <w:r w:rsidRPr="00003802">
              <w:rPr>
                <w:rFonts w:ascii="Arial" w:hAnsi="Arial" w:cs="Arial"/>
              </w:rPr>
              <w:t xml:space="preserve"> v</w:t>
            </w:r>
            <w:r>
              <w:rPr>
                <w:rFonts w:ascii="Arial" w:hAnsi="Arial" w:cs="Arial"/>
              </w:rPr>
              <w:t> </w:t>
            </w:r>
            <w:r w:rsidRPr="00003802">
              <w:rPr>
                <w:rFonts w:ascii="Arial" w:hAnsi="Arial" w:cs="Arial"/>
              </w:rPr>
              <w:t>praxi</w:t>
            </w:r>
            <w:r>
              <w:rPr>
                <w:rFonts w:ascii="Arial" w:hAnsi="Arial" w:cs="Arial"/>
              </w:rPr>
              <w:t>.</w:t>
            </w:r>
          </w:p>
        </w:tc>
      </w:tr>
      <w:tr w:rsidR="00DF2B14" w14:paraId="4DAE4504" w14:textId="77777777" w:rsidTr="00AF2AD7">
        <w:tc>
          <w:tcPr>
            <w:tcW w:w="0" w:type="auto"/>
          </w:tcPr>
          <w:p w14:paraId="4B33ADE7" w14:textId="77777777" w:rsidR="00DF2B14" w:rsidRPr="004A7411" w:rsidRDefault="00DF2B14" w:rsidP="00AF2AD7">
            <w:pPr>
              <w:rPr>
                <w:rFonts w:ascii="Arial" w:hAnsi="Arial" w:cs="Arial"/>
              </w:rPr>
            </w:pPr>
            <w:r>
              <w:rPr>
                <w:rFonts w:ascii="Arial" w:hAnsi="Arial" w:cs="Arial"/>
              </w:rPr>
              <w:t>Malý a střední podnik</w:t>
            </w:r>
          </w:p>
        </w:tc>
        <w:tc>
          <w:tcPr>
            <w:tcW w:w="0" w:type="auto"/>
          </w:tcPr>
          <w:p w14:paraId="18A35987" w14:textId="77777777" w:rsidR="00DF2B14" w:rsidRPr="004A7411" w:rsidRDefault="00DF2B14" w:rsidP="008228E1">
            <w:pPr>
              <w:jc w:val="both"/>
              <w:rPr>
                <w:rFonts w:ascii="Arial" w:hAnsi="Arial" w:cs="Arial"/>
              </w:rPr>
            </w:pPr>
            <w:r>
              <w:rPr>
                <w:rFonts w:ascii="Arial" w:hAnsi="Arial" w:cs="Arial"/>
              </w:rPr>
              <w:t>Podnik splňující podmínky v příloze č. I Nařízení Komise (EU) č. 651/2014 ze dne 17. června 2014.</w:t>
            </w:r>
          </w:p>
        </w:tc>
      </w:tr>
      <w:tr w:rsidR="00DF2B14" w14:paraId="23E9B941" w14:textId="77777777" w:rsidTr="00AF2AD7">
        <w:tc>
          <w:tcPr>
            <w:tcW w:w="0" w:type="auto"/>
          </w:tcPr>
          <w:p w14:paraId="319A9467" w14:textId="77777777" w:rsidR="00DF2B14" w:rsidRDefault="00DF2B14" w:rsidP="00AF2AD7">
            <w:pPr>
              <w:rPr>
                <w:rFonts w:ascii="Arial" w:hAnsi="Arial" w:cs="Arial"/>
              </w:rPr>
            </w:pPr>
            <w:r>
              <w:rPr>
                <w:rFonts w:ascii="Arial" w:hAnsi="Arial" w:cs="Arial"/>
              </w:rPr>
              <w:t>Nařízení Komise (EU) č. 651/2014 ze dne 17. června 2014 (Obecné nařízení o blokových výjimkách, anglická zkratka GBER)</w:t>
            </w:r>
          </w:p>
        </w:tc>
        <w:tc>
          <w:tcPr>
            <w:tcW w:w="0" w:type="auto"/>
          </w:tcPr>
          <w:p w14:paraId="123C071E" w14:textId="77777777" w:rsidR="00DF2B14" w:rsidRDefault="00DF2B14" w:rsidP="008228E1">
            <w:pPr>
              <w:jc w:val="both"/>
            </w:pPr>
            <w:r>
              <w:rPr>
                <w:rFonts w:ascii="Arial" w:hAnsi="Arial" w:cs="Arial"/>
              </w:rPr>
              <w:t>Nařízení Komise (EU) č. 651/2014 ze dne 17. června 2014, kterým se v souladu s články 107 a 108 Smlouvy prohlašují určité kategorie podpory za slučitelné s vnitřním trhem. Vzhledem k tomu, že Nařízení je obecně závazné pro všechny členské státy EU, jsou závazné i pojmy definované v Nařízení. Pojmy definované zákonem o </w:t>
            </w:r>
            <w:proofErr w:type="spellStart"/>
            <w:r>
              <w:rPr>
                <w:rFonts w:ascii="Arial" w:hAnsi="Arial" w:cs="Arial"/>
              </w:rPr>
              <w:t>VaVaI</w:t>
            </w:r>
            <w:proofErr w:type="spellEnd"/>
            <w:r>
              <w:rPr>
                <w:rFonts w:ascii="Arial" w:hAnsi="Arial" w:cs="Arial"/>
              </w:rPr>
              <w:t>, jsou platné pro Českou republiku.</w:t>
            </w:r>
          </w:p>
        </w:tc>
      </w:tr>
      <w:tr w:rsidR="00DF2B14" w14:paraId="6CCB44C7" w14:textId="77777777" w:rsidTr="00AF2AD7">
        <w:tc>
          <w:tcPr>
            <w:tcW w:w="0" w:type="auto"/>
          </w:tcPr>
          <w:p w14:paraId="5874C4A9" w14:textId="77777777" w:rsidR="00DF2B14" w:rsidRPr="004A7411" w:rsidRDefault="00DF2B14" w:rsidP="00AF2AD7">
            <w:pPr>
              <w:rPr>
                <w:rFonts w:ascii="Arial" w:hAnsi="Arial" w:cs="Arial"/>
              </w:rPr>
            </w:pPr>
            <w:r>
              <w:rPr>
                <w:rFonts w:ascii="Arial" w:hAnsi="Arial" w:cs="Arial"/>
              </w:rPr>
              <w:lastRenderedPageBreak/>
              <w:t>Orientovaný výzkum</w:t>
            </w:r>
          </w:p>
        </w:tc>
        <w:tc>
          <w:tcPr>
            <w:tcW w:w="0" w:type="auto"/>
          </w:tcPr>
          <w:p w14:paraId="12A95D44" w14:textId="77777777" w:rsidR="00DF2B14" w:rsidRDefault="00DF2B14" w:rsidP="008228E1">
            <w:pPr>
              <w:jc w:val="both"/>
              <w:rPr>
                <w:rFonts w:ascii="Arial" w:hAnsi="Arial" w:cs="Arial"/>
              </w:rPr>
            </w:pPr>
            <w:r>
              <w:rPr>
                <w:rFonts w:ascii="Arial" w:hAnsi="Arial" w:cs="Arial"/>
              </w:rPr>
              <w:t>V</w:t>
            </w:r>
            <w:r w:rsidRPr="00980D3F">
              <w:rPr>
                <w:rFonts w:ascii="Arial" w:hAnsi="Arial" w:cs="Arial"/>
              </w:rPr>
              <w:t>ýzkum, který j</w:t>
            </w:r>
            <w:r>
              <w:rPr>
                <w:rFonts w:ascii="Arial" w:hAnsi="Arial" w:cs="Arial"/>
              </w:rPr>
              <w:t xml:space="preserve">e zaměřen na řešení konkrétních </w:t>
            </w:r>
            <w:r w:rsidRPr="00980D3F">
              <w:rPr>
                <w:rFonts w:ascii="Arial" w:hAnsi="Arial" w:cs="Arial"/>
              </w:rPr>
              <w:t>společenských</w:t>
            </w:r>
            <w:r>
              <w:rPr>
                <w:rFonts w:ascii="Arial" w:hAnsi="Arial" w:cs="Arial"/>
              </w:rPr>
              <w:t xml:space="preserve"> a </w:t>
            </w:r>
            <w:r w:rsidRPr="00980D3F">
              <w:rPr>
                <w:rFonts w:ascii="Arial" w:hAnsi="Arial" w:cs="Arial"/>
              </w:rPr>
              <w:t>hospodářských cílů</w:t>
            </w:r>
            <w:r>
              <w:rPr>
                <w:rFonts w:ascii="Arial" w:hAnsi="Arial" w:cs="Arial"/>
              </w:rPr>
              <w:t>.</w:t>
            </w:r>
          </w:p>
          <w:p w14:paraId="066BB354" w14:textId="77777777" w:rsidR="00DF2B14" w:rsidRDefault="00DF2B14" w:rsidP="008228E1">
            <w:pPr>
              <w:jc w:val="both"/>
              <w:rPr>
                <w:rFonts w:ascii="Arial" w:hAnsi="Arial" w:cs="Arial"/>
              </w:rPr>
            </w:pPr>
            <w:r w:rsidRPr="008228E1">
              <w:rPr>
                <w:rFonts w:ascii="Arial" w:hAnsi="Arial" w:cs="Arial"/>
                <w:i/>
                <w:sz w:val="18"/>
              </w:rPr>
              <w:t>Poznámka: Pojem orientovaný výzkum zahrnuje nejenom aplikovaný výzkum, ale rovněž část výzkumu základního, který je orientován na dosažení zcela konkrétních výsledků v delším časovém horizontu.</w:t>
            </w:r>
          </w:p>
        </w:tc>
      </w:tr>
      <w:tr w:rsidR="00DF2B14" w14:paraId="5D320F61" w14:textId="77777777" w:rsidTr="00AF2AD7">
        <w:tc>
          <w:tcPr>
            <w:tcW w:w="0" w:type="auto"/>
          </w:tcPr>
          <w:p w14:paraId="4D1A6706" w14:textId="77777777" w:rsidR="00DF2B14" w:rsidRPr="004A7411" w:rsidRDefault="00DF2B14" w:rsidP="00AF2AD7">
            <w:pPr>
              <w:rPr>
                <w:rFonts w:ascii="Arial" w:hAnsi="Arial" w:cs="Arial"/>
              </w:rPr>
            </w:pPr>
            <w:r>
              <w:rPr>
                <w:rFonts w:ascii="Arial" w:hAnsi="Arial" w:cs="Arial"/>
              </w:rPr>
              <w:t>Podnik</w:t>
            </w:r>
          </w:p>
        </w:tc>
        <w:tc>
          <w:tcPr>
            <w:tcW w:w="0" w:type="auto"/>
          </w:tcPr>
          <w:p w14:paraId="08EF3E34" w14:textId="77777777" w:rsidR="00DF2B14" w:rsidRPr="004A7411" w:rsidRDefault="00DF2B14" w:rsidP="008228E1">
            <w:pPr>
              <w:jc w:val="both"/>
              <w:rPr>
                <w:rFonts w:ascii="Arial" w:hAnsi="Arial" w:cs="Arial"/>
              </w:rPr>
            </w:pPr>
            <w:r>
              <w:rPr>
                <w:rFonts w:ascii="Arial" w:hAnsi="Arial" w:cs="Arial"/>
              </w:rPr>
              <w:t>K</w:t>
            </w:r>
            <w:r w:rsidRPr="00D83191">
              <w:rPr>
                <w:rFonts w:ascii="Arial" w:hAnsi="Arial" w:cs="Arial"/>
              </w:rPr>
              <w:t>aždý subjekt vykonávající hosp</w:t>
            </w:r>
            <w:r>
              <w:rPr>
                <w:rFonts w:ascii="Arial" w:hAnsi="Arial" w:cs="Arial"/>
              </w:rPr>
              <w:t xml:space="preserve">odářskou činnost, bez ohledu na </w:t>
            </w:r>
            <w:r w:rsidRPr="00D83191">
              <w:rPr>
                <w:rFonts w:ascii="Arial" w:hAnsi="Arial" w:cs="Arial"/>
              </w:rPr>
              <w:t>jeho právní formu. K těmto subjektům</w:t>
            </w:r>
            <w:r>
              <w:rPr>
                <w:rFonts w:ascii="Arial" w:hAnsi="Arial" w:cs="Arial"/>
              </w:rPr>
              <w:t xml:space="preserve"> patří zejména osoby samostatně výdělečně činné a </w:t>
            </w:r>
            <w:r w:rsidRPr="00D83191">
              <w:rPr>
                <w:rFonts w:ascii="Arial" w:hAnsi="Arial" w:cs="Arial"/>
              </w:rPr>
              <w:t>rodinné podniky vykonávající řemeslné či jiné činno</w:t>
            </w:r>
            <w:r>
              <w:rPr>
                <w:rFonts w:ascii="Arial" w:hAnsi="Arial" w:cs="Arial"/>
              </w:rPr>
              <w:t xml:space="preserve">sti a obchodní společnosti nebo </w:t>
            </w:r>
            <w:r w:rsidRPr="00D83191">
              <w:rPr>
                <w:rFonts w:ascii="Arial" w:hAnsi="Arial" w:cs="Arial"/>
              </w:rPr>
              <w:t>sdružení, která běžně vykonávají hospodářskou činnost.</w:t>
            </w:r>
          </w:p>
        </w:tc>
      </w:tr>
      <w:tr w:rsidR="00DF2B14" w14:paraId="21DCCF3F" w14:textId="77777777" w:rsidTr="00AF2AD7">
        <w:tc>
          <w:tcPr>
            <w:tcW w:w="0" w:type="auto"/>
          </w:tcPr>
          <w:p w14:paraId="6484E8CF" w14:textId="77777777" w:rsidR="00DF2B14" w:rsidRDefault="00DF2B14" w:rsidP="00AF2AD7">
            <w:pPr>
              <w:rPr>
                <w:rFonts w:ascii="Arial" w:hAnsi="Arial" w:cs="Arial"/>
              </w:rPr>
            </w:pPr>
            <w:proofErr w:type="spellStart"/>
            <w:r>
              <w:rPr>
                <w:rFonts w:ascii="Arial" w:hAnsi="Arial" w:cs="Arial"/>
              </w:rPr>
              <w:t>Pre-seed</w:t>
            </w:r>
            <w:proofErr w:type="spellEnd"/>
            <w:r>
              <w:rPr>
                <w:rFonts w:ascii="Arial" w:hAnsi="Arial" w:cs="Arial"/>
              </w:rPr>
              <w:t xml:space="preserve"> a </w:t>
            </w:r>
            <w:proofErr w:type="spellStart"/>
            <w:r>
              <w:rPr>
                <w:rFonts w:ascii="Arial" w:hAnsi="Arial" w:cs="Arial"/>
              </w:rPr>
              <w:t>seed</w:t>
            </w:r>
            <w:proofErr w:type="spellEnd"/>
            <w:r>
              <w:rPr>
                <w:rFonts w:ascii="Arial" w:hAnsi="Arial" w:cs="Arial"/>
              </w:rPr>
              <w:t xml:space="preserve"> financování</w:t>
            </w:r>
          </w:p>
        </w:tc>
        <w:tc>
          <w:tcPr>
            <w:tcW w:w="0" w:type="auto"/>
          </w:tcPr>
          <w:p w14:paraId="59E42E9B" w14:textId="77777777" w:rsidR="00DF2B14" w:rsidRDefault="00DF2B14" w:rsidP="008228E1">
            <w:pPr>
              <w:jc w:val="both"/>
              <w:rPr>
                <w:rFonts w:ascii="Arial" w:hAnsi="Arial" w:cs="Arial"/>
              </w:rPr>
            </w:pPr>
            <w:proofErr w:type="spellStart"/>
            <w:r w:rsidRPr="00CD5BC2">
              <w:rPr>
                <w:rFonts w:ascii="Arial" w:hAnsi="Arial" w:cs="Arial"/>
              </w:rPr>
              <w:t>Pre-seed</w:t>
            </w:r>
            <w:proofErr w:type="spellEnd"/>
            <w:r w:rsidRPr="00CD5BC2">
              <w:rPr>
                <w:rFonts w:ascii="Arial" w:hAnsi="Arial" w:cs="Arial"/>
              </w:rPr>
              <w:t xml:space="preserve"> financování pokrývá </w:t>
            </w:r>
            <w:proofErr w:type="spellStart"/>
            <w:r w:rsidRPr="00CD5BC2">
              <w:rPr>
                <w:rFonts w:ascii="Arial" w:hAnsi="Arial" w:cs="Arial"/>
              </w:rPr>
              <w:t>proof-of-concept</w:t>
            </w:r>
            <w:proofErr w:type="spellEnd"/>
            <w:r w:rsidRPr="00CD5BC2">
              <w:rPr>
                <w:rFonts w:ascii="Arial" w:hAnsi="Arial" w:cs="Arial"/>
              </w:rPr>
              <w:t xml:space="preserve"> fázi vývoje, je </w:t>
            </w:r>
            <w:r>
              <w:rPr>
                <w:rFonts w:ascii="Arial" w:hAnsi="Arial" w:cs="Arial"/>
              </w:rPr>
              <w:t xml:space="preserve">značně rizikové a proto obtížně </w:t>
            </w:r>
            <w:r w:rsidRPr="00CD5BC2">
              <w:rPr>
                <w:rFonts w:ascii="Arial" w:hAnsi="Arial" w:cs="Arial"/>
              </w:rPr>
              <w:t xml:space="preserve">dostupné. </w:t>
            </w:r>
            <w:proofErr w:type="spellStart"/>
            <w:r w:rsidRPr="00CD5BC2">
              <w:rPr>
                <w:rFonts w:ascii="Arial" w:hAnsi="Arial" w:cs="Arial"/>
              </w:rPr>
              <w:t>Pre-seed</w:t>
            </w:r>
            <w:proofErr w:type="spellEnd"/>
            <w:r w:rsidRPr="00CD5BC2">
              <w:rPr>
                <w:rFonts w:ascii="Arial" w:hAnsi="Arial" w:cs="Arial"/>
              </w:rPr>
              <w:t xml:space="preserve"> financování je nezbytné pro překonání tzv. údolí smrti.</w:t>
            </w:r>
            <w:r>
              <w:rPr>
                <w:rFonts w:ascii="Arial" w:hAnsi="Arial" w:cs="Arial"/>
              </w:rPr>
              <w:t xml:space="preserve"> </w:t>
            </w:r>
            <w:proofErr w:type="spellStart"/>
            <w:r w:rsidRPr="00CD5BC2">
              <w:rPr>
                <w:rFonts w:ascii="Arial" w:hAnsi="Arial" w:cs="Arial"/>
              </w:rPr>
              <w:t>Seed</w:t>
            </w:r>
            <w:proofErr w:type="spellEnd"/>
            <w:r w:rsidRPr="00CD5BC2">
              <w:rPr>
                <w:rFonts w:ascii="Arial" w:hAnsi="Arial" w:cs="Arial"/>
              </w:rPr>
              <w:t xml:space="preserve"> financování posky</w:t>
            </w:r>
            <w:r>
              <w:rPr>
                <w:rFonts w:ascii="Arial" w:hAnsi="Arial" w:cs="Arial"/>
              </w:rPr>
              <w:t xml:space="preserve">tuje kapitál umožňující rozjezd </w:t>
            </w:r>
            <w:r w:rsidRPr="00CD5BC2">
              <w:rPr>
                <w:rFonts w:ascii="Arial" w:hAnsi="Arial" w:cs="Arial"/>
              </w:rPr>
              <w:t xml:space="preserve">podnikání, tedy potřebný pro uvedení definovaného (finálního) </w:t>
            </w:r>
            <w:r>
              <w:rPr>
                <w:rFonts w:ascii="Arial" w:hAnsi="Arial" w:cs="Arial"/>
              </w:rPr>
              <w:t xml:space="preserve">produktu na trh. Podnikatel </w:t>
            </w:r>
            <w:r w:rsidRPr="00CD5BC2">
              <w:rPr>
                <w:rFonts w:ascii="Arial" w:hAnsi="Arial" w:cs="Arial"/>
              </w:rPr>
              <w:t>má již vše potřebné (business plán, marketingovou analýzu</w:t>
            </w:r>
            <w:r>
              <w:rPr>
                <w:rFonts w:ascii="Arial" w:hAnsi="Arial" w:cs="Arial"/>
              </w:rPr>
              <w:t xml:space="preserve"> apod.), chybí mu pouze peníze.</w:t>
            </w:r>
          </w:p>
        </w:tc>
      </w:tr>
      <w:tr w:rsidR="00400F9D" w14:paraId="17FFF8C3" w14:textId="77777777" w:rsidTr="00AF2AD7">
        <w:tc>
          <w:tcPr>
            <w:tcW w:w="0" w:type="auto"/>
          </w:tcPr>
          <w:p w14:paraId="50179A5B" w14:textId="51F71BFE" w:rsidR="00400F9D" w:rsidRDefault="00400F9D" w:rsidP="00AF2AD7">
            <w:pPr>
              <w:rPr>
                <w:rFonts w:ascii="Arial" w:hAnsi="Arial" w:cs="Arial"/>
              </w:rPr>
            </w:pPr>
            <w:r>
              <w:rPr>
                <w:rFonts w:ascii="Arial" w:hAnsi="Arial" w:cs="Arial"/>
              </w:rPr>
              <w:t>Průmyslové vlastnictví</w:t>
            </w:r>
          </w:p>
        </w:tc>
        <w:tc>
          <w:tcPr>
            <w:tcW w:w="0" w:type="auto"/>
          </w:tcPr>
          <w:p w14:paraId="348972A5" w14:textId="6DF7C205" w:rsidR="00400F9D" w:rsidRPr="00CD5BC2" w:rsidRDefault="00D27C20" w:rsidP="00400F9D">
            <w:pPr>
              <w:jc w:val="both"/>
              <w:rPr>
                <w:rFonts w:ascii="Arial" w:hAnsi="Arial" w:cs="Arial"/>
              </w:rPr>
            </w:pPr>
            <w:r w:rsidRPr="00D27C20">
              <w:rPr>
                <w:rFonts w:ascii="Arial" w:hAnsi="Arial" w:cs="Arial"/>
              </w:rPr>
              <w:t>Podle Pařížské úmluvy na ochranu průmyslového vlastnictví mohou být předmětem průmyslového vlastnictví vynálezy, užitné vzory, průmyslové vzory nebo modely, tovární a obchodní známky, známky služeb, obchodní jméno a údaje o původu zboží nebo označení jeho původu. Práva k předmětům průmyslového vlastnictví vznikají formálně, tj. na základě podání přihlášky a jsou poskytována příslušným úřadem.</w:t>
            </w:r>
          </w:p>
        </w:tc>
      </w:tr>
      <w:tr w:rsidR="00DF2B14" w14:paraId="4563D6D0" w14:textId="77777777" w:rsidTr="00AF2AD7">
        <w:tc>
          <w:tcPr>
            <w:tcW w:w="0" w:type="auto"/>
          </w:tcPr>
          <w:p w14:paraId="2F075CAF" w14:textId="77777777" w:rsidR="00DF2B14" w:rsidRPr="004A7411" w:rsidRDefault="00DF2B14" w:rsidP="00AF2AD7">
            <w:pPr>
              <w:rPr>
                <w:rFonts w:ascii="Arial" w:hAnsi="Arial" w:cs="Arial"/>
              </w:rPr>
            </w:pPr>
            <w:r>
              <w:rPr>
                <w:rFonts w:ascii="Arial" w:hAnsi="Arial" w:cs="Arial"/>
              </w:rPr>
              <w:t>Průmyslový výzkum</w:t>
            </w:r>
          </w:p>
        </w:tc>
        <w:tc>
          <w:tcPr>
            <w:tcW w:w="0" w:type="auto"/>
          </w:tcPr>
          <w:p w14:paraId="487B7346" w14:textId="77777777" w:rsidR="00DF2B14" w:rsidRDefault="00DF2B14" w:rsidP="008228E1">
            <w:pPr>
              <w:jc w:val="both"/>
              <w:rPr>
                <w:rFonts w:ascii="Arial" w:hAnsi="Arial" w:cs="Arial"/>
              </w:rPr>
            </w:pPr>
            <w:r>
              <w:rPr>
                <w:rFonts w:ascii="Arial" w:hAnsi="Arial" w:cs="Arial"/>
              </w:rPr>
              <w:t>P</w:t>
            </w:r>
            <w:r w:rsidRPr="00C66C4D">
              <w:rPr>
                <w:rFonts w:ascii="Arial" w:hAnsi="Arial" w:cs="Arial"/>
              </w:rPr>
              <w:t>lánovitý výzkum ne</w:t>
            </w:r>
            <w:r>
              <w:rPr>
                <w:rFonts w:ascii="Arial" w:hAnsi="Arial" w:cs="Arial"/>
              </w:rPr>
              <w:t xml:space="preserve">bo kritické šetření zaměřené na </w:t>
            </w:r>
            <w:r w:rsidRPr="00C66C4D">
              <w:rPr>
                <w:rFonts w:ascii="Arial" w:hAnsi="Arial" w:cs="Arial"/>
              </w:rPr>
              <w:t>získání nových poznatků</w:t>
            </w:r>
            <w:r>
              <w:rPr>
                <w:rFonts w:ascii="Arial" w:hAnsi="Arial" w:cs="Arial"/>
              </w:rPr>
              <w:t xml:space="preserve"> a </w:t>
            </w:r>
            <w:r w:rsidRPr="00C66C4D">
              <w:rPr>
                <w:rFonts w:ascii="Arial" w:hAnsi="Arial" w:cs="Arial"/>
              </w:rPr>
              <w:t>doved</w:t>
            </w:r>
            <w:r>
              <w:rPr>
                <w:rFonts w:ascii="Arial" w:hAnsi="Arial" w:cs="Arial"/>
              </w:rPr>
              <w:t xml:space="preserve">ností pro vývoj nových výrobků, postupů nebo služeb nebo </w:t>
            </w:r>
            <w:r w:rsidRPr="00C66C4D">
              <w:rPr>
                <w:rFonts w:ascii="Arial" w:hAnsi="Arial" w:cs="Arial"/>
              </w:rPr>
              <w:t xml:space="preserve">k podstatnému zdokonalení stávajících výrobků, postupů </w:t>
            </w:r>
            <w:r>
              <w:rPr>
                <w:rFonts w:ascii="Arial" w:hAnsi="Arial" w:cs="Arial"/>
              </w:rPr>
              <w:t xml:space="preserve">nebo služeb. Zahrnuje vytváření </w:t>
            </w:r>
            <w:r w:rsidRPr="00C66C4D">
              <w:rPr>
                <w:rFonts w:ascii="Arial" w:hAnsi="Arial" w:cs="Arial"/>
              </w:rPr>
              <w:t>dílčích částí složitých systémů</w:t>
            </w:r>
            <w:r>
              <w:rPr>
                <w:rFonts w:ascii="Arial" w:hAnsi="Arial" w:cs="Arial"/>
              </w:rPr>
              <w:t xml:space="preserve"> a </w:t>
            </w:r>
            <w:r w:rsidRPr="00C66C4D">
              <w:rPr>
                <w:rFonts w:ascii="Arial" w:hAnsi="Arial" w:cs="Arial"/>
              </w:rPr>
              <w:t>mů</w:t>
            </w:r>
            <w:r>
              <w:rPr>
                <w:rFonts w:ascii="Arial" w:hAnsi="Arial" w:cs="Arial"/>
              </w:rPr>
              <w:t xml:space="preserve">že zahrnovat výrobu prototypů v laboratorním prostředí </w:t>
            </w:r>
            <w:r w:rsidRPr="00C66C4D">
              <w:rPr>
                <w:rFonts w:ascii="Arial" w:hAnsi="Arial" w:cs="Arial"/>
              </w:rPr>
              <w:t>nebo</w:t>
            </w:r>
            <w:r>
              <w:rPr>
                <w:rFonts w:ascii="Arial" w:hAnsi="Arial" w:cs="Arial"/>
              </w:rPr>
              <w:t xml:space="preserve"> v </w:t>
            </w:r>
            <w:r w:rsidRPr="00C66C4D">
              <w:rPr>
                <w:rFonts w:ascii="Arial" w:hAnsi="Arial" w:cs="Arial"/>
              </w:rPr>
              <w:t>prostředí se simulovaným rozhraním stávajících sy</w:t>
            </w:r>
            <w:r>
              <w:rPr>
                <w:rFonts w:ascii="Arial" w:hAnsi="Arial" w:cs="Arial"/>
              </w:rPr>
              <w:t xml:space="preserve">stémů a rovněž výrobu pilotních </w:t>
            </w:r>
            <w:r w:rsidRPr="00C66C4D">
              <w:rPr>
                <w:rFonts w:ascii="Arial" w:hAnsi="Arial" w:cs="Arial"/>
              </w:rPr>
              <w:t>linek, je-li to nezbytné pro průmyslový výzkum,</w:t>
            </w:r>
            <w:r>
              <w:rPr>
                <w:rFonts w:ascii="Arial" w:hAnsi="Arial" w:cs="Arial"/>
              </w:rPr>
              <w:t xml:space="preserve"> a </w:t>
            </w:r>
            <w:r w:rsidRPr="00C66C4D">
              <w:rPr>
                <w:rFonts w:ascii="Arial" w:hAnsi="Arial" w:cs="Arial"/>
              </w:rPr>
              <w:t>zejména p</w:t>
            </w:r>
            <w:r>
              <w:rPr>
                <w:rFonts w:ascii="Arial" w:hAnsi="Arial" w:cs="Arial"/>
              </w:rPr>
              <w:t xml:space="preserve">ro obecné ověřování technologie </w:t>
            </w:r>
            <w:r w:rsidRPr="00C66C4D">
              <w:rPr>
                <w:rFonts w:ascii="Arial" w:hAnsi="Arial" w:cs="Arial"/>
              </w:rPr>
              <w:t>(Nařízení, Rámec).</w:t>
            </w:r>
          </w:p>
          <w:p w14:paraId="43022C21" w14:textId="3342FA7E" w:rsidR="00DF2B14" w:rsidRDefault="00DF2B14" w:rsidP="00BE1DB1">
            <w:pPr>
              <w:jc w:val="both"/>
              <w:rPr>
                <w:rFonts w:ascii="Arial" w:hAnsi="Arial" w:cs="Arial"/>
              </w:rPr>
            </w:pPr>
            <w:r w:rsidRPr="008228E1">
              <w:rPr>
                <w:rFonts w:ascii="Arial" w:hAnsi="Arial" w:cs="Arial"/>
                <w:i/>
                <w:sz w:val="18"/>
              </w:rPr>
              <w:t>Poznámka: Nařízení, které nedefinuje pojem aplikovaný výzkum, zavádí pojem „nový“ – průmyslový výzkum.</w:t>
            </w:r>
            <w:r>
              <w:rPr>
                <w:rFonts w:ascii="Arial" w:hAnsi="Arial" w:cs="Arial"/>
                <w:i/>
                <w:sz w:val="18"/>
              </w:rPr>
              <w:t xml:space="preserve"> V </w:t>
            </w:r>
            <w:r w:rsidRPr="008228E1">
              <w:rPr>
                <w:rFonts w:ascii="Arial" w:hAnsi="Arial" w:cs="Arial"/>
                <w:i/>
                <w:sz w:val="18"/>
              </w:rPr>
              <w:t>zákoně</w:t>
            </w:r>
            <w:r>
              <w:rPr>
                <w:rFonts w:ascii="Arial" w:hAnsi="Arial" w:cs="Arial"/>
                <w:i/>
                <w:sz w:val="18"/>
              </w:rPr>
              <w:t xml:space="preserve"> č. </w:t>
            </w:r>
            <w:r w:rsidRPr="008228E1">
              <w:rPr>
                <w:rFonts w:ascii="Arial" w:hAnsi="Arial" w:cs="Arial"/>
                <w:i/>
                <w:sz w:val="18"/>
              </w:rPr>
              <w:t>2/1969 Sb.,</w:t>
            </w:r>
            <w:r>
              <w:rPr>
                <w:rFonts w:ascii="Arial" w:hAnsi="Arial" w:cs="Arial"/>
                <w:i/>
                <w:sz w:val="18"/>
              </w:rPr>
              <w:t xml:space="preserve"> o </w:t>
            </w:r>
            <w:r w:rsidRPr="008228E1">
              <w:rPr>
                <w:rFonts w:ascii="Arial" w:hAnsi="Arial" w:cs="Arial"/>
                <w:i/>
                <w:sz w:val="18"/>
              </w:rPr>
              <w:t>zřízení ministerstev</w:t>
            </w:r>
            <w:r>
              <w:rPr>
                <w:rFonts w:ascii="Arial" w:hAnsi="Arial" w:cs="Arial"/>
                <w:i/>
                <w:sz w:val="18"/>
              </w:rPr>
              <w:t xml:space="preserve"> a </w:t>
            </w:r>
            <w:r w:rsidRPr="008228E1">
              <w:rPr>
                <w:rFonts w:ascii="Arial" w:hAnsi="Arial" w:cs="Arial"/>
                <w:i/>
                <w:sz w:val="18"/>
              </w:rPr>
              <w:t>jiných ústředních orgánů státní správy České republiky,</w:t>
            </w:r>
            <w:r>
              <w:rPr>
                <w:rFonts w:ascii="Arial" w:hAnsi="Arial" w:cs="Arial"/>
                <w:i/>
                <w:sz w:val="18"/>
              </w:rPr>
              <w:t xml:space="preserve"> v </w:t>
            </w:r>
            <w:r w:rsidRPr="008228E1">
              <w:rPr>
                <w:rFonts w:ascii="Arial" w:hAnsi="Arial" w:cs="Arial"/>
                <w:i/>
                <w:sz w:val="18"/>
              </w:rPr>
              <w:t>platném znění je</w:t>
            </w:r>
            <w:r>
              <w:rPr>
                <w:rFonts w:ascii="Arial" w:hAnsi="Arial" w:cs="Arial"/>
                <w:i/>
                <w:sz w:val="18"/>
              </w:rPr>
              <w:t xml:space="preserve"> v </w:t>
            </w:r>
            <w:r w:rsidRPr="008228E1">
              <w:rPr>
                <w:rFonts w:ascii="Arial" w:hAnsi="Arial" w:cs="Arial"/>
                <w:i/>
                <w:sz w:val="18"/>
              </w:rPr>
              <w:t>§ 13, písmenu f) uvedeno, že Ministerstvo průmyslu</w:t>
            </w:r>
            <w:r>
              <w:rPr>
                <w:rFonts w:ascii="Arial" w:hAnsi="Arial" w:cs="Arial"/>
                <w:i/>
                <w:sz w:val="18"/>
              </w:rPr>
              <w:t xml:space="preserve"> a </w:t>
            </w:r>
            <w:r w:rsidRPr="008228E1">
              <w:rPr>
                <w:rFonts w:ascii="Arial" w:hAnsi="Arial" w:cs="Arial"/>
                <w:i/>
                <w:sz w:val="18"/>
              </w:rPr>
              <w:t>obchodu je ústředním orgánem státní správy</w:t>
            </w:r>
            <w:r>
              <w:rPr>
                <w:rFonts w:ascii="Arial" w:hAnsi="Arial" w:cs="Arial"/>
                <w:i/>
                <w:sz w:val="18"/>
              </w:rPr>
              <w:t xml:space="preserve"> i </w:t>
            </w:r>
            <w:r w:rsidRPr="008228E1">
              <w:rPr>
                <w:rFonts w:ascii="Arial" w:hAnsi="Arial" w:cs="Arial"/>
                <w:i/>
                <w:sz w:val="18"/>
              </w:rPr>
              <w:t>pro průmyslový výzkum. Tento pojem však</w:t>
            </w:r>
            <w:r>
              <w:rPr>
                <w:rFonts w:ascii="Arial" w:hAnsi="Arial" w:cs="Arial"/>
                <w:i/>
                <w:sz w:val="18"/>
              </w:rPr>
              <w:t xml:space="preserve"> v </w:t>
            </w:r>
            <w:r w:rsidRPr="008228E1">
              <w:rPr>
                <w:rFonts w:ascii="Arial" w:hAnsi="Arial" w:cs="Arial"/>
                <w:i/>
                <w:sz w:val="18"/>
              </w:rPr>
              <w:t>zákoně</w:t>
            </w:r>
            <w:r>
              <w:rPr>
                <w:rFonts w:ascii="Arial" w:hAnsi="Arial" w:cs="Arial"/>
                <w:i/>
                <w:sz w:val="18"/>
              </w:rPr>
              <w:t xml:space="preserve"> </w:t>
            </w:r>
            <w:r w:rsidR="00BE1DB1">
              <w:rPr>
                <w:rFonts w:ascii="Arial" w:hAnsi="Arial" w:cs="Arial"/>
                <w:i/>
                <w:sz w:val="18"/>
              </w:rPr>
              <w:t xml:space="preserve">o podpoře </w:t>
            </w:r>
            <w:proofErr w:type="spellStart"/>
            <w:r w:rsidR="00BE1DB1">
              <w:rPr>
                <w:rFonts w:ascii="Arial" w:hAnsi="Arial" w:cs="Arial"/>
                <w:i/>
                <w:sz w:val="18"/>
              </w:rPr>
              <w:t>VaVaI</w:t>
            </w:r>
            <w:proofErr w:type="spellEnd"/>
            <w:r w:rsidR="00BE1DB1">
              <w:rPr>
                <w:rFonts w:ascii="Arial" w:hAnsi="Arial" w:cs="Arial"/>
                <w:i/>
                <w:sz w:val="18"/>
              </w:rPr>
              <w:t xml:space="preserve"> </w:t>
            </w:r>
            <w:r w:rsidRPr="008228E1">
              <w:rPr>
                <w:rFonts w:ascii="Arial" w:hAnsi="Arial" w:cs="Arial"/>
                <w:i/>
                <w:sz w:val="18"/>
              </w:rPr>
              <w:t>definován nebyl. Chápání pojmu „průmysl“ se však od roku 1969 zásadně změnilo.</w:t>
            </w:r>
            <w:r>
              <w:rPr>
                <w:rFonts w:ascii="Arial" w:hAnsi="Arial" w:cs="Arial"/>
                <w:i/>
                <w:sz w:val="18"/>
              </w:rPr>
              <w:t xml:space="preserve"> V </w:t>
            </w:r>
            <w:r w:rsidRPr="008228E1">
              <w:rPr>
                <w:rFonts w:ascii="Arial" w:hAnsi="Arial" w:cs="Arial"/>
                <w:i/>
                <w:sz w:val="18"/>
              </w:rPr>
              <w:t>současné době je pojem „průmysl/průmyslový“ chápán podstatně šířeji.</w:t>
            </w:r>
          </w:p>
        </w:tc>
      </w:tr>
      <w:tr w:rsidR="00DF2B14" w14:paraId="5C986B4B" w14:textId="77777777" w:rsidTr="00AF2AD7">
        <w:tc>
          <w:tcPr>
            <w:tcW w:w="0" w:type="auto"/>
          </w:tcPr>
          <w:p w14:paraId="2234C7D3" w14:textId="77777777" w:rsidR="00DF2B14" w:rsidRDefault="00DF2B14" w:rsidP="00AF2AD7">
            <w:pPr>
              <w:rPr>
                <w:rFonts w:ascii="Arial" w:hAnsi="Arial" w:cs="Arial"/>
              </w:rPr>
            </w:pPr>
            <w:r>
              <w:rPr>
                <w:rFonts w:ascii="Arial" w:hAnsi="Arial" w:cs="Arial"/>
              </w:rPr>
              <w:t xml:space="preserve">Rámec (Sdělení komise -Rámec pro státní podporu </w:t>
            </w:r>
            <w:proofErr w:type="spellStart"/>
            <w:r>
              <w:rPr>
                <w:rFonts w:ascii="Arial" w:hAnsi="Arial" w:cs="Arial"/>
              </w:rPr>
              <w:t>VaVaI</w:t>
            </w:r>
            <w:proofErr w:type="spellEnd"/>
            <w:r>
              <w:rPr>
                <w:rFonts w:ascii="Arial" w:hAnsi="Arial" w:cs="Arial"/>
              </w:rPr>
              <w:t xml:space="preserve"> (2014/C 198/01))</w:t>
            </w:r>
          </w:p>
        </w:tc>
        <w:tc>
          <w:tcPr>
            <w:tcW w:w="0" w:type="auto"/>
          </w:tcPr>
          <w:p w14:paraId="5DE2B075" w14:textId="77777777" w:rsidR="00DF2B14" w:rsidRDefault="00DF2B14" w:rsidP="008228E1">
            <w:pPr>
              <w:jc w:val="both"/>
              <w:rPr>
                <w:rFonts w:ascii="Arial" w:hAnsi="Arial" w:cs="Arial"/>
              </w:rPr>
            </w:pPr>
            <w:r>
              <w:rPr>
                <w:rFonts w:ascii="Arial" w:hAnsi="Arial" w:cs="Arial"/>
              </w:rPr>
              <w:t>Výkladové pravidlo Evropské komise, které uvádí, jak bude Evropská komise postupovat při notifikaci národních programů, zda splňují podmínky Nařízení Komise (EU) č. 651/2014 ze dne 17. června 2014.</w:t>
            </w:r>
          </w:p>
        </w:tc>
      </w:tr>
      <w:tr w:rsidR="00DF2B14" w14:paraId="5809166A" w14:textId="77777777" w:rsidTr="00AF2AD7">
        <w:tc>
          <w:tcPr>
            <w:tcW w:w="0" w:type="auto"/>
          </w:tcPr>
          <w:p w14:paraId="5E590093" w14:textId="77777777" w:rsidR="00DF2B14" w:rsidRDefault="00DF2B14" w:rsidP="00AF2AD7">
            <w:pPr>
              <w:rPr>
                <w:rFonts w:ascii="Arial" w:hAnsi="Arial" w:cs="Arial"/>
              </w:rPr>
            </w:pPr>
            <w:r>
              <w:rPr>
                <w:rFonts w:ascii="Arial" w:hAnsi="Arial" w:cs="Arial"/>
              </w:rPr>
              <w:t>Rejstřík informací o výsledcích (RIV)</w:t>
            </w:r>
          </w:p>
        </w:tc>
        <w:tc>
          <w:tcPr>
            <w:tcW w:w="0" w:type="auto"/>
          </w:tcPr>
          <w:p w14:paraId="1777E990" w14:textId="77777777" w:rsidR="00DF2B14" w:rsidRPr="00D355ED" w:rsidRDefault="00DF2B14" w:rsidP="008228E1">
            <w:pPr>
              <w:jc w:val="both"/>
              <w:rPr>
                <w:rFonts w:ascii="Arial" w:hAnsi="Arial" w:cs="Arial"/>
              </w:rPr>
            </w:pPr>
            <w:r>
              <w:rPr>
                <w:rFonts w:ascii="Arial" w:hAnsi="Arial" w:cs="Arial"/>
              </w:rPr>
              <w:t>Jedna</w:t>
            </w:r>
            <w:r w:rsidRPr="00D355ED">
              <w:rPr>
                <w:rFonts w:ascii="Arial" w:hAnsi="Arial" w:cs="Arial"/>
              </w:rPr>
              <w:t xml:space="preserve"> z částí (datovou oblastí) informačního systému</w:t>
            </w:r>
            <w:r>
              <w:rPr>
                <w:rFonts w:ascii="Arial" w:hAnsi="Arial" w:cs="Arial"/>
              </w:rPr>
              <w:t xml:space="preserve"> </w:t>
            </w:r>
            <w:r w:rsidRPr="00D355ED">
              <w:rPr>
                <w:rFonts w:ascii="Arial" w:hAnsi="Arial" w:cs="Arial"/>
              </w:rPr>
              <w:t>výzkumu, experimentální vývoje</w:t>
            </w:r>
            <w:r>
              <w:rPr>
                <w:rFonts w:ascii="Arial" w:hAnsi="Arial" w:cs="Arial"/>
              </w:rPr>
              <w:t xml:space="preserve"> a </w:t>
            </w:r>
            <w:r w:rsidRPr="00D355ED">
              <w:rPr>
                <w:rFonts w:ascii="Arial" w:hAnsi="Arial" w:cs="Arial"/>
              </w:rPr>
              <w:t xml:space="preserve">inovací (IS </w:t>
            </w:r>
            <w:proofErr w:type="spellStart"/>
            <w:r w:rsidRPr="00D355ED">
              <w:rPr>
                <w:rFonts w:ascii="Arial" w:hAnsi="Arial" w:cs="Arial"/>
              </w:rPr>
              <w:t>VaV</w:t>
            </w:r>
            <w:proofErr w:type="spellEnd"/>
            <w:r w:rsidRPr="00D355ED">
              <w:rPr>
                <w:rFonts w:ascii="Arial" w:hAnsi="Arial" w:cs="Arial"/>
              </w:rPr>
              <w:t>), ve které jsou</w:t>
            </w:r>
            <w:r>
              <w:rPr>
                <w:rFonts w:ascii="Arial" w:hAnsi="Arial" w:cs="Arial"/>
              </w:rPr>
              <w:t xml:space="preserve"> shromažďovány informace o </w:t>
            </w:r>
            <w:r w:rsidRPr="00D355ED">
              <w:rPr>
                <w:rFonts w:ascii="Arial" w:hAnsi="Arial" w:cs="Arial"/>
              </w:rPr>
              <w:t>výsledcích projektů výzkumu</w:t>
            </w:r>
            <w:r>
              <w:rPr>
                <w:rFonts w:ascii="Arial" w:hAnsi="Arial" w:cs="Arial"/>
              </w:rPr>
              <w:t xml:space="preserve"> a </w:t>
            </w:r>
            <w:r w:rsidRPr="00D355ED">
              <w:rPr>
                <w:rFonts w:ascii="Arial" w:hAnsi="Arial" w:cs="Arial"/>
              </w:rPr>
              <w:t>vývoje</w:t>
            </w:r>
            <w:r>
              <w:rPr>
                <w:rFonts w:ascii="Arial" w:hAnsi="Arial" w:cs="Arial"/>
              </w:rPr>
              <w:t xml:space="preserve"> a </w:t>
            </w:r>
            <w:r w:rsidRPr="00D355ED">
              <w:rPr>
                <w:rFonts w:ascii="Arial" w:hAnsi="Arial" w:cs="Arial"/>
              </w:rPr>
              <w:t>výzkumných záměrů podporovaných z veřejných</w:t>
            </w:r>
          </w:p>
          <w:p w14:paraId="6E47EAD6" w14:textId="77777777" w:rsidR="00DF2B14" w:rsidRDefault="00DF2B14" w:rsidP="008228E1">
            <w:pPr>
              <w:jc w:val="both"/>
              <w:rPr>
                <w:rFonts w:ascii="Arial" w:hAnsi="Arial" w:cs="Arial"/>
              </w:rPr>
            </w:pPr>
            <w:r w:rsidRPr="00D355ED">
              <w:rPr>
                <w:rFonts w:ascii="Arial" w:hAnsi="Arial" w:cs="Arial"/>
              </w:rPr>
              <w:lastRenderedPageBreak/>
              <w:t>prostředků. Databáze RIV slouží jak pro účely hodnocení výs</w:t>
            </w:r>
            <w:r>
              <w:rPr>
                <w:rFonts w:ascii="Arial" w:hAnsi="Arial" w:cs="Arial"/>
              </w:rPr>
              <w:t xml:space="preserve">ledků účelově a institucionálně </w:t>
            </w:r>
            <w:r w:rsidRPr="00D355ED">
              <w:rPr>
                <w:rFonts w:ascii="Arial" w:hAnsi="Arial" w:cs="Arial"/>
              </w:rPr>
              <w:t xml:space="preserve">podporovaného </w:t>
            </w:r>
            <w:proofErr w:type="spellStart"/>
            <w:r>
              <w:rPr>
                <w:rFonts w:ascii="Arial" w:hAnsi="Arial" w:cs="Arial"/>
              </w:rPr>
              <w:t>VaVaI</w:t>
            </w:r>
            <w:proofErr w:type="spellEnd"/>
            <w:r>
              <w:rPr>
                <w:rFonts w:ascii="Arial" w:hAnsi="Arial" w:cs="Arial"/>
              </w:rPr>
              <w:t xml:space="preserve"> a </w:t>
            </w:r>
            <w:r w:rsidRPr="00D355ED">
              <w:rPr>
                <w:rFonts w:ascii="Arial" w:hAnsi="Arial" w:cs="Arial"/>
              </w:rPr>
              <w:t>pr</w:t>
            </w:r>
            <w:r>
              <w:rPr>
                <w:rFonts w:ascii="Arial" w:hAnsi="Arial" w:cs="Arial"/>
              </w:rPr>
              <w:t xml:space="preserve">o informování vědecké a ostatní </w:t>
            </w:r>
            <w:r w:rsidRPr="00D355ED">
              <w:rPr>
                <w:rFonts w:ascii="Arial" w:hAnsi="Arial" w:cs="Arial"/>
              </w:rPr>
              <w:t>veřejnosti</w:t>
            </w:r>
            <w:r>
              <w:rPr>
                <w:rFonts w:ascii="Arial" w:hAnsi="Arial" w:cs="Arial"/>
              </w:rPr>
              <w:t xml:space="preserve"> o </w:t>
            </w:r>
            <w:r w:rsidRPr="00D355ED">
              <w:rPr>
                <w:rFonts w:ascii="Arial" w:hAnsi="Arial" w:cs="Arial"/>
              </w:rPr>
              <w:t xml:space="preserve">výsledcích </w:t>
            </w:r>
            <w:proofErr w:type="spellStart"/>
            <w:r>
              <w:rPr>
                <w:rFonts w:ascii="Arial" w:hAnsi="Arial" w:cs="Arial"/>
              </w:rPr>
              <w:t>VaVaI</w:t>
            </w:r>
            <w:proofErr w:type="spellEnd"/>
            <w:r>
              <w:rPr>
                <w:rFonts w:ascii="Arial" w:hAnsi="Arial" w:cs="Arial"/>
              </w:rPr>
              <w:t xml:space="preserve"> podporované z veřejných </w:t>
            </w:r>
            <w:r w:rsidRPr="00D355ED">
              <w:rPr>
                <w:rFonts w:ascii="Arial" w:hAnsi="Arial" w:cs="Arial"/>
              </w:rPr>
              <w:t>prostředků, tak poskytovatelům k získávání informací</w:t>
            </w:r>
            <w:r>
              <w:rPr>
                <w:rFonts w:ascii="Arial" w:hAnsi="Arial" w:cs="Arial"/>
              </w:rPr>
              <w:t xml:space="preserve"> o </w:t>
            </w:r>
            <w:r w:rsidRPr="00D355ED">
              <w:rPr>
                <w:rFonts w:ascii="Arial" w:hAnsi="Arial" w:cs="Arial"/>
              </w:rPr>
              <w:t>tom, jak aktivn</w:t>
            </w:r>
            <w:r>
              <w:rPr>
                <w:rFonts w:ascii="Arial" w:hAnsi="Arial" w:cs="Arial"/>
              </w:rPr>
              <w:t xml:space="preserve">í jsou řešitelé projektů, které </w:t>
            </w:r>
            <w:r w:rsidRPr="00D355ED">
              <w:rPr>
                <w:rFonts w:ascii="Arial" w:hAnsi="Arial" w:cs="Arial"/>
              </w:rPr>
              <w:t>poskytovatelé financují</w:t>
            </w:r>
            <w:r>
              <w:rPr>
                <w:rFonts w:ascii="Arial" w:hAnsi="Arial" w:cs="Arial"/>
              </w:rPr>
              <w:t>.</w:t>
            </w:r>
          </w:p>
        </w:tc>
      </w:tr>
      <w:tr w:rsidR="00DF2B14" w14:paraId="5B3C062B" w14:textId="77777777" w:rsidTr="00AF2AD7">
        <w:tc>
          <w:tcPr>
            <w:tcW w:w="0" w:type="auto"/>
          </w:tcPr>
          <w:p w14:paraId="6FADD851" w14:textId="77777777" w:rsidR="00DF2B14" w:rsidRDefault="00DF2B14" w:rsidP="00AF2AD7">
            <w:pPr>
              <w:rPr>
                <w:rFonts w:ascii="Arial" w:hAnsi="Arial" w:cs="Arial"/>
              </w:rPr>
            </w:pPr>
            <w:r>
              <w:rPr>
                <w:rFonts w:ascii="Arial" w:hAnsi="Arial" w:cs="Arial"/>
              </w:rPr>
              <w:lastRenderedPageBreak/>
              <w:t xml:space="preserve">Rizikový kapitál (venture </w:t>
            </w:r>
            <w:proofErr w:type="spellStart"/>
            <w:r>
              <w:rPr>
                <w:rFonts w:ascii="Arial" w:hAnsi="Arial" w:cs="Arial"/>
              </w:rPr>
              <w:t>capital</w:t>
            </w:r>
            <w:proofErr w:type="spellEnd"/>
            <w:r>
              <w:rPr>
                <w:rFonts w:ascii="Arial" w:hAnsi="Arial" w:cs="Arial"/>
              </w:rPr>
              <w:t>)</w:t>
            </w:r>
          </w:p>
        </w:tc>
        <w:tc>
          <w:tcPr>
            <w:tcW w:w="0" w:type="auto"/>
          </w:tcPr>
          <w:p w14:paraId="7B508645" w14:textId="77777777" w:rsidR="00DF2B14" w:rsidRDefault="00DF2B14" w:rsidP="008228E1">
            <w:pPr>
              <w:jc w:val="both"/>
              <w:rPr>
                <w:rFonts w:ascii="Arial" w:hAnsi="Arial" w:cs="Arial"/>
              </w:rPr>
            </w:pPr>
            <w:r>
              <w:rPr>
                <w:rFonts w:ascii="Arial" w:hAnsi="Arial" w:cs="Arial"/>
              </w:rPr>
              <w:t>S</w:t>
            </w:r>
            <w:r w:rsidRPr="002E193B">
              <w:rPr>
                <w:rFonts w:ascii="Arial" w:hAnsi="Arial" w:cs="Arial"/>
              </w:rPr>
              <w:t>oukromý kapitál určený k založení, rozvoji nebo</w:t>
            </w:r>
            <w:r>
              <w:rPr>
                <w:rFonts w:ascii="Arial" w:hAnsi="Arial" w:cs="Arial"/>
              </w:rPr>
              <w:t xml:space="preserve"> </w:t>
            </w:r>
            <w:r w:rsidRPr="002E193B">
              <w:rPr>
                <w:rFonts w:ascii="Arial" w:hAnsi="Arial" w:cs="Arial"/>
              </w:rPr>
              <w:t>odkupu společností s rychlým</w:t>
            </w:r>
            <w:r>
              <w:rPr>
                <w:rFonts w:ascii="Arial" w:hAnsi="Arial" w:cs="Arial"/>
              </w:rPr>
              <w:t xml:space="preserve"> růstovým potenciálem. Investor vstupuje do vybraného podniku </w:t>
            </w:r>
            <w:r w:rsidRPr="002E193B">
              <w:rPr>
                <w:rFonts w:ascii="Arial" w:hAnsi="Arial" w:cs="Arial"/>
              </w:rPr>
              <w:t>prostřednictvím navýšení jeho základního kapitálu</w:t>
            </w:r>
            <w:r>
              <w:rPr>
                <w:rFonts w:ascii="Arial" w:hAnsi="Arial" w:cs="Arial"/>
              </w:rPr>
              <w:t>.</w:t>
            </w:r>
          </w:p>
        </w:tc>
      </w:tr>
      <w:tr w:rsidR="00DF2B14" w14:paraId="2C306A46" w14:textId="77777777" w:rsidTr="00AF2AD7">
        <w:tc>
          <w:tcPr>
            <w:tcW w:w="0" w:type="auto"/>
          </w:tcPr>
          <w:p w14:paraId="28C57843" w14:textId="77777777" w:rsidR="00DF2B14" w:rsidRDefault="00DF2B14" w:rsidP="00AF2AD7">
            <w:pPr>
              <w:rPr>
                <w:rFonts w:ascii="Arial" w:hAnsi="Arial" w:cs="Arial"/>
              </w:rPr>
            </w:pPr>
            <w:r>
              <w:rPr>
                <w:rFonts w:ascii="Arial" w:hAnsi="Arial" w:cs="Arial"/>
              </w:rPr>
              <w:t>Spin-</w:t>
            </w:r>
            <w:proofErr w:type="spellStart"/>
            <w:r>
              <w:rPr>
                <w:rFonts w:ascii="Arial" w:hAnsi="Arial" w:cs="Arial"/>
              </w:rPr>
              <w:t>off</w:t>
            </w:r>
            <w:proofErr w:type="spellEnd"/>
            <w:r>
              <w:rPr>
                <w:rFonts w:ascii="Arial" w:hAnsi="Arial" w:cs="Arial"/>
              </w:rPr>
              <w:t xml:space="preserve"> firma</w:t>
            </w:r>
          </w:p>
        </w:tc>
        <w:tc>
          <w:tcPr>
            <w:tcW w:w="0" w:type="auto"/>
          </w:tcPr>
          <w:p w14:paraId="3AA3779C" w14:textId="77777777" w:rsidR="00DF2B14" w:rsidRPr="00CD5BC2" w:rsidRDefault="00DF2B14" w:rsidP="008228E1">
            <w:pPr>
              <w:jc w:val="both"/>
              <w:rPr>
                <w:rFonts w:ascii="Arial" w:hAnsi="Arial" w:cs="Arial"/>
              </w:rPr>
            </w:pPr>
            <w:r>
              <w:rPr>
                <w:rFonts w:ascii="Arial" w:hAnsi="Arial" w:cs="Arial"/>
              </w:rPr>
              <w:t>S</w:t>
            </w:r>
            <w:r w:rsidRPr="00BD38AD">
              <w:rPr>
                <w:rFonts w:ascii="Arial" w:hAnsi="Arial" w:cs="Arial"/>
              </w:rPr>
              <w:t>polečnost, která se oddělila od mateřské společnosti nebo organizace</w:t>
            </w:r>
            <w:r>
              <w:rPr>
                <w:rFonts w:ascii="Arial" w:hAnsi="Arial" w:cs="Arial"/>
              </w:rPr>
              <w:t xml:space="preserve"> a </w:t>
            </w:r>
            <w:r w:rsidRPr="00BD38AD">
              <w:rPr>
                <w:rFonts w:ascii="Arial" w:hAnsi="Arial" w:cs="Arial"/>
              </w:rPr>
              <w:t xml:space="preserve">stává se </w:t>
            </w:r>
            <w:r>
              <w:rPr>
                <w:rFonts w:ascii="Arial" w:hAnsi="Arial" w:cs="Arial"/>
              </w:rPr>
              <w:t>nezávislým podnikem. Spin-</w:t>
            </w:r>
            <w:proofErr w:type="spellStart"/>
            <w:r>
              <w:rPr>
                <w:rFonts w:ascii="Arial" w:hAnsi="Arial" w:cs="Arial"/>
              </w:rPr>
              <w:t>off</w:t>
            </w:r>
            <w:proofErr w:type="spellEnd"/>
            <w:r>
              <w:rPr>
                <w:rFonts w:ascii="Arial" w:hAnsi="Arial" w:cs="Arial"/>
              </w:rPr>
              <w:t xml:space="preserve"> firma</w:t>
            </w:r>
            <w:r w:rsidRPr="00BD38AD">
              <w:rPr>
                <w:rFonts w:ascii="Arial" w:hAnsi="Arial" w:cs="Arial"/>
              </w:rPr>
              <w:t xml:space="preserve"> si s sebou z mateřské organizace obvykle bere duševní vlastnictví, technologii nebo existující výrobek a</w:t>
            </w:r>
            <w:r>
              <w:rPr>
                <w:rFonts w:ascii="Arial" w:hAnsi="Arial" w:cs="Arial"/>
              </w:rPr>
              <w:t> </w:t>
            </w:r>
            <w:r w:rsidRPr="00BD38AD">
              <w:rPr>
                <w:rFonts w:ascii="Arial" w:hAnsi="Arial" w:cs="Arial"/>
              </w:rPr>
              <w:t>transformuje jej do nových výrobků anebo služeb.</w:t>
            </w:r>
          </w:p>
        </w:tc>
      </w:tr>
      <w:tr w:rsidR="00DF2B14" w14:paraId="1F2FE0BF" w14:textId="77777777" w:rsidTr="00AF2AD7">
        <w:tc>
          <w:tcPr>
            <w:tcW w:w="0" w:type="auto"/>
          </w:tcPr>
          <w:p w14:paraId="5869C7A9" w14:textId="77777777" w:rsidR="00DF2B14" w:rsidRDefault="00DF2B14" w:rsidP="00AF2AD7">
            <w:pPr>
              <w:rPr>
                <w:rFonts w:ascii="Arial" w:hAnsi="Arial" w:cs="Arial"/>
              </w:rPr>
            </w:pPr>
            <w:r>
              <w:rPr>
                <w:rFonts w:ascii="Arial" w:hAnsi="Arial" w:cs="Arial"/>
              </w:rPr>
              <w:t>Start-up</w:t>
            </w:r>
          </w:p>
        </w:tc>
        <w:tc>
          <w:tcPr>
            <w:tcW w:w="0" w:type="auto"/>
          </w:tcPr>
          <w:p w14:paraId="6D1D7C21" w14:textId="77777777" w:rsidR="00DF2B14" w:rsidRDefault="00DF2B14" w:rsidP="008228E1">
            <w:pPr>
              <w:jc w:val="both"/>
              <w:rPr>
                <w:rFonts w:ascii="Arial" w:hAnsi="Arial" w:cs="Arial"/>
              </w:rPr>
            </w:pPr>
            <w:r>
              <w:rPr>
                <w:rFonts w:ascii="Arial" w:hAnsi="Arial" w:cs="Arial"/>
              </w:rPr>
              <w:t>Již založená nebo teprve zakládaná</w:t>
            </w:r>
            <w:r w:rsidRPr="00286649">
              <w:rPr>
                <w:rFonts w:ascii="Arial" w:hAnsi="Arial" w:cs="Arial"/>
              </w:rPr>
              <w:t xml:space="preserve"> společnost, která však ještě nezahájila komerční prodej svých výrobků nebo služeb</w:t>
            </w:r>
            <w:r>
              <w:rPr>
                <w:rFonts w:ascii="Arial" w:hAnsi="Arial" w:cs="Arial"/>
              </w:rPr>
              <w:t xml:space="preserve"> a nemá žádný zisk. Financování je </w:t>
            </w:r>
            <w:r w:rsidRPr="00286649">
              <w:rPr>
                <w:rFonts w:ascii="Arial" w:hAnsi="Arial" w:cs="Arial"/>
              </w:rPr>
              <w:t xml:space="preserve">spojené </w:t>
            </w:r>
            <w:r>
              <w:rPr>
                <w:rFonts w:ascii="Arial" w:hAnsi="Arial" w:cs="Arial"/>
              </w:rPr>
              <w:t> </w:t>
            </w:r>
            <w:r w:rsidRPr="00286649">
              <w:rPr>
                <w:rFonts w:ascii="Arial" w:hAnsi="Arial" w:cs="Arial"/>
              </w:rPr>
              <w:t>s</w:t>
            </w:r>
            <w:r>
              <w:rPr>
                <w:rFonts w:ascii="Arial" w:hAnsi="Arial" w:cs="Arial"/>
              </w:rPr>
              <w:t> </w:t>
            </w:r>
            <w:r w:rsidRPr="00286649">
              <w:rPr>
                <w:rFonts w:ascii="Arial" w:hAnsi="Arial" w:cs="Arial"/>
              </w:rPr>
              <w:t>komercionalizací produktu vyvinutého</w:t>
            </w:r>
            <w:r>
              <w:rPr>
                <w:rFonts w:ascii="Arial" w:hAnsi="Arial" w:cs="Arial"/>
              </w:rPr>
              <w:t xml:space="preserve"> v </w:t>
            </w:r>
            <w:r w:rsidRPr="00286649">
              <w:rPr>
                <w:rFonts w:ascii="Arial" w:hAnsi="Arial" w:cs="Arial"/>
              </w:rPr>
              <w:t>předchozí fázi.</w:t>
            </w:r>
          </w:p>
        </w:tc>
      </w:tr>
      <w:tr w:rsidR="00DF2B14" w14:paraId="0B7C2EA8" w14:textId="77777777" w:rsidTr="00AF2AD7">
        <w:tc>
          <w:tcPr>
            <w:tcW w:w="0" w:type="auto"/>
          </w:tcPr>
          <w:p w14:paraId="0ACDC273" w14:textId="77777777" w:rsidR="00DF2B14" w:rsidRDefault="00DF2B14" w:rsidP="00AF2AD7">
            <w:pPr>
              <w:rPr>
                <w:rFonts w:ascii="Arial" w:hAnsi="Arial" w:cs="Arial"/>
              </w:rPr>
            </w:pPr>
            <w:r>
              <w:rPr>
                <w:rFonts w:ascii="Arial" w:hAnsi="Arial" w:cs="Arial"/>
              </w:rPr>
              <w:t>Transfer technologií</w:t>
            </w:r>
          </w:p>
        </w:tc>
        <w:tc>
          <w:tcPr>
            <w:tcW w:w="0" w:type="auto"/>
          </w:tcPr>
          <w:p w14:paraId="12A97F0F" w14:textId="77777777" w:rsidR="00DF2B14" w:rsidRDefault="00DF2B14" w:rsidP="008228E1">
            <w:pPr>
              <w:jc w:val="both"/>
              <w:rPr>
                <w:rFonts w:ascii="Arial" w:hAnsi="Arial" w:cs="Arial"/>
              </w:rPr>
            </w:pPr>
            <w:r>
              <w:rPr>
                <w:rFonts w:ascii="Arial" w:hAnsi="Arial" w:cs="Arial"/>
              </w:rPr>
              <w:t>P</w:t>
            </w:r>
            <w:r w:rsidRPr="00812495">
              <w:rPr>
                <w:rFonts w:ascii="Arial" w:hAnsi="Arial" w:cs="Arial"/>
              </w:rPr>
              <w:t>roces přenosu poznatků umožňující inovaci výrobků a služeb a zpravidla se uskutečňuje mezi dvěma subjekty – poskytovatelem technologie a příjemcem technologie.</w:t>
            </w:r>
          </w:p>
        </w:tc>
      </w:tr>
      <w:tr w:rsidR="00DF2B14" w14:paraId="6F713424" w14:textId="77777777" w:rsidTr="00AF2AD7">
        <w:tc>
          <w:tcPr>
            <w:tcW w:w="0" w:type="auto"/>
          </w:tcPr>
          <w:p w14:paraId="36168C18" w14:textId="77777777" w:rsidR="00DF2B14" w:rsidRDefault="00DF2B14" w:rsidP="00AF2AD7">
            <w:pPr>
              <w:rPr>
                <w:rFonts w:ascii="Arial" w:hAnsi="Arial" w:cs="Arial"/>
              </w:rPr>
            </w:pPr>
            <w:r>
              <w:rPr>
                <w:rFonts w:ascii="Arial" w:hAnsi="Arial" w:cs="Arial"/>
              </w:rPr>
              <w:t>Věda</w:t>
            </w:r>
          </w:p>
        </w:tc>
        <w:tc>
          <w:tcPr>
            <w:tcW w:w="0" w:type="auto"/>
          </w:tcPr>
          <w:p w14:paraId="1A093CE1" w14:textId="77777777" w:rsidR="00DF2B14" w:rsidRDefault="00DF2B14" w:rsidP="008228E1">
            <w:pPr>
              <w:jc w:val="both"/>
              <w:rPr>
                <w:rFonts w:ascii="Arial" w:hAnsi="Arial" w:cs="Arial"/>
              </w:rPr>
            </w:pPr>
            <w:r w:rsidRPr="00302E74">
              <w:rPr>
                <w:rFonts w:ascii="Arial" w:hAnsi="Arial" w:cs="Arial"/>
              </w:rPr>
              <w:t>Věda jako celek je systematický způsob racionálního poznávání skutečnosti, zaměřený na spolehlivost výsledků</w:t>
            </w:r>
            <w:r>
              <w:rPr>
                <w:rFonts w:ascii="Arial" w:hAnsi="Arial" w:cs="Arial"/>
              </w:rPr>
              <w:t xml:space="preserve"> a </w:t>
            </w:r>
            <w:r w:rsidRPr="00302E74">
              <w:rPr>
                <w:rFonts w:ascii="Arial" w:hAnsi="Arial" w:cs="Arial"/>
              </w:rPr>
              <w:t>často</w:t>
            </w:r>
            <w:r>
              <w:rPr>
                <w:rFonts w:ascii="Arial" w:hAnsi="Arial" w:cs="Arial"/>
              </w:rPr>
              <w:t xml:space="preserve"> i </w:t>
            </w:r>
            <w:r w:rsidRPr="00302E74">
              <w:rPr>
                <w:rFonts w:ascii="Arial" w:hAnsi="Arial" w:cs="Arial"/>
              </w:rPr>
              <w:t>na možnosti aplikace</w:t>
            </w:r>
            <w:r>
              <w:rPr>
                <w:rFonts w:ascii="Arial" w:hAnsi="Arial" w:cs="Arial"/>
              </w:rPr>
              <w:t xml:space="preserve"> a </w:t>
            </w:r>
            <w:r w:rsidRPr="00302E74">
              <w:rPr>
                <w:rFonts w:ascii="Arial" w:hAnsi="Arial" w:cs="Arial"/>
              </w:rPr>
              <w:t>predik</w:t>
            </w:r>
            <w:r>
              <w:rPr>
                <w:rFonts w:ascii="Arial" w:hAnsi="Arial" w:cs="Arial"/>
              </w:rPr>
              <w:t xml:space="preserve">ce (aplikované vědy). Předmětem </w:t>
            </w:r>
            <w:r w:rsidRPr="00302E74">
              <w:rPr>
                <w:rFonts w:ascii="Arial" w:hAnsi="Arial" w:cs="Arial"/>
              </w:rPr>
              <w:t>vědeckého poznání mohou být abstraktní struktury</w:t>
            </w:r>
            <w:r>
              <w:rPr>
                <w:rFonts w:ascii="Arial" w:hAnsi="Arial" w:cs="Arial"/>
              </w:rPr>
              <w:t xml:space="preserve"> a </w:t>
            </w:r>
            <w:r w:rsidRPr="00302E74">
              <w:rPr>
                <w:rFonts w:ascii="Arial" w:hAnsi="Arial" w:cs="Arial"/>
              </w:rPr>
              <w:t>vztahy, objekty</w:t>
            </w:r>
            <w:r>
              <w:rPr>
                <w:rFonts w:ascii="Arial" w:hAnsi="Arial" w:cs="Arial"/>
              </w:rPr>
              <w:t xml:space="preserve"> a </w:t>
            </w:r>
            <w:r w:rsidRPr="00302E74">
              <w:rPr>
                <w:rFonts w:ascii="Arial" w:hAnsi="Arial" w:cs="Arial"/>
              </w:rPr>
              <w:t>procesy neživé</w:t>
            </w:r>
            <w:r>
              <w:rPr>
                <w:rFonts w:ascii="Arial" w:hAnsi="Arial" w:cs="Arial"/>
              </w:rPr>
              <w:t xml:space="preserve"> i </w:t>
            </w:r>
            <w:r w:rsidRPr="00302E74">
              <w:rPr>
                <w:rFonts w:ascii="Arial" w:hAnsi="Arial" w:cs="Arial"/>
              </w:rPr>
              <w:t>živé přírody nebo lidské společnosti, kultury</w:t>
            </w:r>
            <w:r>
              <w:rPr>
                <w:rFonts w:ascii="Arial" w:hAnsi="Arial" w:cs="Arial"/>
              </w:rPr>
              <w:t xml:space="preserve"> a </w:t>
            </w:r>
            <w:r w:rsidRPr="00302E74">
              <w:rPr>
                <w:rFonts w:ascii="Arial" w:hAnsi="Arial" w:cs="Arial"/>
              </w:rPr>
              <w:t>myšlení</w:t>
            </w:r>
            <w:r>
              <w:rPr>
                <w:rFonts w:ascii="Arial" w:hAnsi="Arial" w:cs="Arial"/>
              </w:rPr>
              <w:t>.</w:t>
            </w:r>
          </w:p>
        </w:tc>
      </w:tr>
      <w:tr w:rsidR="00DF2B14" w14:paraId="05A54F3C" w14:textId="77777777" w:rsidTr="00AF2AD7">
        <w:tc>
          <w:tcPr>
            <w:tcW w:w="0" w:type="auto"/>
          </w:tcPr>
          <w:p w14:paraId="64EA2FF4" w14:textId="77777777" w:rsidR="00DF2B14" w:rsidRDefault="00DF2B14" w:rsidP="00AF2AD7">
            <w:pPr>
              <w:rPr>
                <w:rFonts w:ascii="Arial" w:hAnsi="Arial" w:cs="Arial"/>
              </w:rPr>
            </w:pPr>
            <w:r>
              <w:rPr>
                <w:rFonts w:ascii="Arial" w:hAnsi="Arial" w:cs="Arial"/>
              </w:rPr>
              <w:t>Velký podnik</w:t>
            </w:r>
          </w:p>
        </w:tc>
        <w:tc>
          <w:tcPr>
            <w:tcW w:w="0" w:type="auto"/>
          </w:tcPr>
          <w:p w14:paraId="073E8C9E" w14:textId="77777777" w:rsidR="00DF2B14" w:rsidRPr="004A7411" w:rsidRDefault="00DF2B14" w:rsidP="008228E1">
            <w:pPr>
              <w:jc w:val="both"/>
              <w:rPr>
                <w:rFonts w:ascii="Arial" w:hAnsi="Arial" w:cs="Arial"/>
              </w:rPr>
            </w:pPr>
            <w:r>
              <w:rPr>
                <w:rFonts w:ascii="Arial" w:hAnsi="Arial" w:cs="Arial"/>
              </w:rPr>
              <w:t>Podnik, který nepatří do definice malých a středních podniků.</w:t>
            </w:r>
          </w:p>
        </w:tc>
      </w:tr>
      <w:tr w:rsidR="00DF2B14" w14:paraId="0120B983" w14:textId="77777777" w:rsidTr="00AF2AD7">
        <w:tc>
          <w:tcPr>
            <w:tcW w:w="0" w:type="auto"/>
          </w:tcPr>
          <w:p w14:paraId="31DD6F5D" w14:textId="77777777" w:rsidR="00DF2B14" w:rsidRDefault="00DF2B14" w:rsidP="00AF2AD7">
            <w:pPr>
              <w:rPr>
                <w:rFonts w:ascii="Arial" w:hAnsi="Arial" w:cs="Arial"/>
              </w:rPr>
            </w:pPr>
            <w:r>
              <w:rPr>
                <w:rFonts w:ascii="Arial" w:hAnsi="Arial" w:cs="Arial"/>
              </w:rPr>
              <w:t xml:space="preserve">Výsledek </w:t>
            </w:r>
            <w:proofErr w:type="spellStart"/>
            <w:r>
              <w:rPr>
                <w:rFonts w:ascii="Arial" w:hAnsi="Arial" w:cs="Arial"/>
              </w:rPr>
              <w:t>VaVaI</w:t>
            </w:r>
            <w:proofErr w:type="spellEnd"/>
          </w:p>
        </w:tc>
        <w:tc>
          <w:tcPr>
            <w:tcW w:w="0" w:type="auto"/>
          </w:tcPr>
          <w:p w14:paraId="17060FF7"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základním výzkumu zpravidla nové vědomosti</w:t>
            </w:r>
            <w:r>
              <w:rPr>
                <w:rFonts w:ascii="Arial" w:hAnsi="Arial" w:cs="Arial"/>
              </w:rPr>
              <w:t xml:space="preserve"> o </w:t>
            </w:r>
            <w:r w:rsidRPr="00C61F98">
              <w:rPr>
                <w:rFonts w:ascii="Arial" w:hAnsi="Arial" w:cs="Arial"/>
              </w:rPr>
              <w:t>základních principech jevů,</w:t>
            </w:r>
            <w:r>
              <w:rPr>
                <w:rFonts w:ascii="Arial" w:hAnsi="Arial" w:cs="Arial"/>
              </w:rPr>
              <w:t xml:space="preserve"> </w:t>
            </w:r>
            <w:r w:rsidRPr="00C61F98">
              <w:rPr>
                <w:rFonts w:ascii="Arial" w:hAnsi="Arial" w:cs="Arial"/>
              </w:rPr>
              <w:t>procesů nebo pozorovatelných skutečnostech, které jsou publikovány podle</w:t>
            </w:r>
            <w:r>
              <w:rPr>
                <w:rFonts w:ascii="Arial" w:hAnsi="Arial" w:cs="Arial"/>
              </w:rPr>
              <w:t xml:space="preserve"> </w:t>
            </w:r>
            <w:r w:rsidRPr="00C61F98">
              <w:rPr>
                <w:rFonts w:ascii="Arial" w:hAnsi="Arial" w:cs="Arial"/>
              </w:rPr>
              <w:t>zvyklostí</w:t>
            </w:r>
            <w:r>
              <w:rPr>
                <w:rFonts w:ascii="Arial" w:hAnsi="Arial" w:cs="Arial"/>
              </w:rPr>
              <w:t xml:space="preserve"> v </w:t>
            </w:r>
            <w:r w:rsidRPr="00C61F98">
              <w:rPr>
                <w:rFonts w:ascii="Arial" w:hAnsi="Arial" w:cs="Arial"/>
              </w:rPr>
              <w:t>daném vědním oboru;</w:t>
            </w:r>
          </w:p>
          <w:p w14:paraId="5E9F2DA7"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aplikovaném výzkumu zpravidla nové poznatky</w:t>
            </w:r>
            <w:r>
              <w:rPr>
                <w:rFonts w:ascii="Arial" w:hAnsi="Arial" w:cs="Arial"/>
              </w:rPr>
              <w:t xml:space="preserve"> a </w:t>
            </w:r>
            <w:r w:rsidRPr="00C61F98">
              <w:rPr>
                <w:rFonts w:ascii="Arial" w:hAnsi="Arial" w:cs="Arial"/>
              </w:rPr>
              <w:t>dovednosti pro vývoj výrobků, postupů nebo služeb, poznatky</w:t>
            </w:r>
            <w:r>
              <w:rPr>
                <w:rFonts w:ascii="Arial" w:hAnsi="Arial" w:cs="Arial"/>
              </w:rPr>
              <w:t xml:space="preserve"> a </w:t>
            </w:r>
            <w:r w:rsidRPr="00C61F98">
              <w:rPr>
                <w:rFonts w:ascii="Arial" w:hAnsi="Arial" w:cs="Arial"/>
              </w:rPr>
              <w:t>dovednosti uplatněné jako výsledky, které jsou chráněny podle zákonů upravujících ochranu výsledků autorské, vynálezecké nebo obdobné činnosti nebo využívané odbornou veřejností či jinými uživateli, nebo poznatky</w:t>
            </w:r>
            <w:r>
              <w:rPr>
                <w:rFonts w:ascii="Arial" w:hAnsi="Arial" w:cs="Arial"/>
              </w:rPr>
              <w:t xml:space="preserve"> a </w:t>
            </w:r>
            <w:r w:rsidRPr="00C61F98">
              <w:rPr>
                <w:rFonts w:ascii="Arial" w:hAnsi="Arial" w:cs="Arial"/>
              </w:rPr>
              <w:t>dovednosti pro potřeby poskytovatele, využité v jeho činnosti, pokud vznikly při plnění veřejné zakázky;</w:t>
            </w:r>
          </w:p>
          <w:p w14:paraId="1BA73EFB"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ve vývoji návrhy nových nebo podstatně zdokonalených výrobků, postupů nebo</w:t>
            </w:r>
            <w:r>
              <w:rPr>
                <w:rFonts w:ascii="Arial" w:hAnsi="Arial" w:cs="Arial"/>
              </w:rPr>
              <w:t xml:space="preserve"> </w:t>
            </w:r>
            <w:r w:rsidRPr="00C61F98">
              <w:rPr>
                <w:rFonts w:ascii="Arial" w:hAnsi="Arial" w:cs="Arial"/>
              </w:rPr>
              <w:t>služeb;</w:t>
            </w:r>
          </w:p>
          <w:p w14:paraId="7A27D874" w14:textId="77777777" w:rsidR="00DF2B14" w:rsidRDefault="00DF2B14" w:rsidP="00394B27">
            <w:pPr>
              <w:pStyle w:val="Odstavecseseznamem"/>
              <w:numPr>
                <w:ilvl w:val="0"/>
                <w:numId w:val="5"/>
              </w:numPr>
              <w:jc w:val="both"/>
              <w:rPr>
                <w:rFonts w:ascii="Arial" w:hAnsi="Arial" w:cs="Arial"/>
              </w:rPr>
            </w:pPr>
            <w:r w:rsidRPr="00C61F98">
              <w:rPr>
                <w:rFonts w:ascii="Arial" w:hAnsi="Arial" w:cs="Arial"/>
              </w:rPr>
              <w:t>v inovacích nové nebo podstatně zdokonalené výrobky, postupy nebo služby,</w:t>
            </w:r>
            <w:r>
              <w:rPr>
                <w:rFonts w:ascii="Arial" w:hAnsi="Arial" w:cs="Arial"/>
              </w:rPr>
              <w:t xml:space="preserve"> </w:t>
            </w:r>
            <w:r w:rsidRPr="00C61F98">
              <w:rPr>
                <w:rFonts w:ascii="Arial" w:hAnsi="Arial" w:cs="Arial"/>
              </w:rPr>
              <w:t>zavedené do praxe.</w:t>
            </w:r>
          </w:p>
          <w:p w14:paraId="65A7DFF6" w14:textId="77777777" w:rsidR="00DF2B14" w:rsidRPr="008228E1" w:rsidRDefault="00DF2B14" w:rsidP="008228E1">
            <w:pPr>
              <w:jc w:val="both"/>
              <w:rPr>
                <w:rFonts w:ascii="Arial" w:hAnsi="Arial" w:cs="Arial"/>
                <w:i/>
                <w:sz w:val="18"/>
              </w:rPr>
            </w:pPr>
            <w:r w:rsidRPr="008228E1">
              <w:rPr>
                <w:rFonts w:ascii="Arial" w:hAnsi="Arial" w:cs="Arial"/>
                <w:i/>
                <w:sz w:val="18"/>
              </w:rPr>
              <w:t>Poznámka: Výsledky jsou přímé</w:t>
            </w:r>
            <w:r>
              <w:rPr>
                <w:rFonts w:ascii="Arial" w:hAnsi="Arial" w:cs="Arial"/>
                <w:i/>
                <w:sz w:val="18"/>
              </w:rPr>
              <w:t xml:space="preserve"> a </w:t>
            </w:r>
            <w:r w:rsidRPr="008228E1">
              <w:rPr>
                <w:rFonts w:ascii="Arial" w:hAnsi="Arial" w:cs="Arial"/>
                <w:i/>
                <w:sz w:val="18"/>
              </w:rPr>
              <w:t>okamžité důsledky projektu a</w:t>
            </w:r>
            <w:r>
              <w:rPr>
                <w:rFonts w:ascii="Arial" w:hAnsi="Arial" w:cs="Arial"/>
                <w:i/>
                <w:sz w:val="18"/>
              </w:rPr>
              <w:t> </w:t>
            </w:r>
            <w:r w:rsidRPr="008228E1">
              <w:rPr>
                <w:rFonts w:ascii="Arial" w:hAnsi="Arial" w:cs="Arial"/>
                <w:i/>
                <w:sz w:val="18"/>
              </w:rPr>
              <w:t>implementace výstupů. Nepodávají zprávu</w:t>
            </w:r>
            <w:r>
              <w:rPr>
                <w:rFonts w:ascii="Arial" w:hAnsi="Arial" w:cs="Arial"/>
                <w:i/>
                <w:sz w:val="18"/>
              </w:rPr>
              <w:t xml:space="preserve"> o </w:t>
            </w:r>
            <w:r w:rsidRPr="008228E1">
              <w:rPr>
                <w:rFonts w:ascii="Arial" w:hAnsi="Arial" w:cs="Arial"/>
                <w:i/>
                <w:sz w:val="18"/>
              </w:rPr>
              <w:t xml:space="preserve">tom „co“, ale „proč“ projekt </w:t>
            </w:r>
            <w:r w:rsidRPr="008228E1">
              <w:rPr>
                <w:rFonts w:ascii="Arial" w:hAnsi="Arial" w:cs="Arial"/>
                <w:i/>
                <w:sz w:val="18"/>
              </w:rPr>
              <w:lastRenderedPageBreak/>
              <w:t>poskytuje specifické výstupy. Certifikované metodiky, software nebo politická doporučení jsou pouze prostředky k naplnění cíle, tedy k dosažení pozitivních změn nebo specifických</w:t>
            </w:r>
          </w:p>
          <w:p w14:paraId="7447CA17" w14:textId="77777777" w:rsidR="00DF2B14" w:rsidRPr="00557E9C" w:rsidRDefault="00DF2B14" w:rsidP="008228E1">
            <w:pPr>
              <w:jc w:val="both"/>
              <w:rPr>
                <w:rFonts w:ascii="Arial" w:hAnsi="Arial" w:cs="Arial"/>
              </w:rPr>
            </w:pPr>
            <w:r w:rsidRPr="008228E1">
              <w:rPr>
                <w:rFonts w:ascii="Arial" w:hAnsi="Arial" w:cs="Arial"/>
                <w:i/>
                <w:sz w:val="18"/>
              </w:rPr>
              <w:t>účinků. Tyto změny</w:t>
            </w:r>
            <w:r>
              <w:rPr>
                <w:rFonts w:ascii="Arial" w:hAnsi="Arial" w:cs="Arial"/>
                <w:i/>
                <w:sz w:val="18"/>
              </w:rPr>
              <w:t xml:space="preserve"> a </w:t>
            </w:r>
            <w:r w:rsidRPr="008228E1">
              <w:rPr>
                <w:rFonts w:ascii="Arial" w:hAnsi="Arial" w:cs="Arial"/>
                <w:i/>
                <w:sz w:val="18"/>
              </w:rPr>
              <w:t>účinky by mělo být možné vyhodnotit</w:t>
            </w:r>
            <w:r>
              <w:rPr>
                <w:rFonts w:ascii="Arial" w:hAnsi="Arial" w:cs="Arial"/>
                <w:i/>
                <w:sz w:val="18"/>
              </w:rPr>
              <w:t xml:space="preserve"> a </w:t>
            </w:r>
            <w:r w:rsidRPr="008228E1">
              <w:rPr>
                <w:rFonts w:ascii="Arial" w:hAnsi="Arial" w:cs="Arial"/>
                <w:i/>
                <w:sz w:val="18"/>
              </w:rPr>
              <w:t>kvantifikovat jako „výsledky projektu“. Na rozdíl od výstupů projektu obsahují výsledky projektu měřitelnou hodnotu</w:t>
            </w:r>
            <w:r>
              <w:rPr>
                <w:rFonts w:ascii="Arial" w:hAnsi="Arial" w:cs="Arial"/>
                <w:i/>
                <w:sz w:val="18"/>
              </w:rPr>
              <w:t xml:space="preserve"> a </w:t>
            </w:r>
            <w:r w:rsidRPr="008228E1">
              <w:rPr>
                <w:rFonts w:ascii="Arial" w:hAnsi="Arial" w:cs="Arial"/>
                <w:i/>
                <w:sz w:val="18"/>
              </w:rPr>
              <w:t>slouží ke kvalitativnímu posouzení výsledku projektu.</w:t>
            </w:r>
          </w:p>
        </w:tc>
      </w:tr>
      <w:tr w:rsidR="00DF2B14" w14:paraId="1DADE071" w14:textId="77777777" w:rsidTr="00AF2AD7">
        <w:tc>
          <w:tcPr>
            <w:tcW w:w="0" w:type="auto"/>
          </w:tcPr>
          <w:p w14:paraId="5F799275" w14:textId="77777777" w:rsidR="00DF2B14" w:rsidRDefault="00DF2B14" w:rsidP="00AF2AD7">
            <w:pPr>
              <w:rPr>
                <w:rFonts w:ascii="Arial" w:hAnsi="Arial" w:cs="Arial"/>
              </w:rPr>
            </w:pPr>
            <w:r>
              <w:rPr>
                <w:rFonts w:ascii="Arial" w:hAnsi="Arial" w:cs="Arial"/>
              </w:rPr>
              <w:lastRenderedPageBreak/>
              <w:t xml:space="preserve">Výstup </w:t>
            </w:r>
            <w:proofErr w:type="spellStart"/>
            <w:r>
              <w:rPr>
                <w:rFonts w:ascii="Arial" w:hAnsi="Arial" w:cs="Arial"/>
              </w:rPr>
              <w:t>VaV</w:t>
            </w:r>
            <w:proofErr w:type="spellEnd"/>
          </w:p>
        </w:tc>
        <w:tc>
          <w:tcPr>
            <w:tcW w:w="0" w:type="auto"/>
          </w:tcPr>
          <w:p w14:paraId="55F4715D" w14:textId="77777777" w:rsidR="00DF2B14" w:rsidRPr="00557E9C" w:rsidRDefault="00DF2B14" w:rsidP="008228E1">
            <w:pPr>
              <w:jc w:val="both"/>
              <w:rPr>
                <w:rFonts w:ascii="Arial" w:hAnsi="Arial" w:cs="Arial"/>
              </w:rPr>
            </w:pPr>
            <w:r>
              <w:rPr>
                <w:rFonts w:ascii="Arial" w:hAnsi="Arial" w:cs="Arial"/>
              </w:rPr>
              <w:t>Přímý výsledek</w:t>
            </w:r>
            <w:r w:rsidRPr="00557E9C">
              <w:rPr>
                <w:rFonts w:ascii="Arial" w:hAnsi="Arial" w:cs="Arial"/>
              </w:rPr>
              <w:t xml:space="preserve"> činností uskutečněných</w:t>
            </w:r>
            <w:r>
              <w:rPr>
                <w:rFonts w:ascii="Arial" w:hAnsi="Arial" w:cs="Arial"/>
              </w:rPr>
              <w:t xml:space="preserve"> v </w:t>
            </w:r>
            <w:r w:rsidRPr="00557E9C">
              <w:rPr>
                <w:rFonts w:ascii="Arial" w:hAnsi="Arial" w:cs="Arial"/>
              </w:rPr>
              <w:t>rámci p</w:t>
            </w:r>
            <w:r>
              <w:rPr>
                <w:rFonts w:ascii="Arial" w:hAnsi="Arial" w:cs="Arial"/>
              </w:rPr>
              <w:t xml:space="preserve">rojektu. Podává zprávu o tom, </w:t>
            </w:r>
            <w:r w:rsidRPr="00557E9C">
              <w:rPr>
                <w:rFonts w:ascii="Arial" w:hAnsi="Arial" w:cs="Arial"/>
              </w:rPr>
              <w:t>jaké jsou hlavní produkty či služby projektu. Jedná se</w:t>
            </w:r>
            <w:r>
              <w:rPr>
                <w:rFonts w:ascii="Arial" w:hAnsi="Arial" w:cs="Arial"/>
              </w:rPr>
              <w:t xml:space="preserve"> o </w:t>
            </w:r>
            <w:r w:rsidRPr="00557E9C">
              <w:rPr>
                <w:rFonts w:ascii="Arial" w:hAnsi="Arial" w:cs="Arial"/>
              </w:rPr>
              <w:t>jakékoliv médium (výz</w:t>
            </w:r>
            <w:r>
              <w:rPr>
                <w:rFonts w:ascii="Arial" w:hAnsi="Arial" w:cs="Arial"/>
              </w:rPr>
              <w:t xml:space="preserve">kumná zpráva, prototyp, </w:t>
            </w:r>
            <w:r w:rsidRPr="00557E9C">
              <w:rPr>
                <w:rFonts w:ascii="Arial" w:hAnsi="Arial" w:cs="Arial"/>
              </w:rPr>
              <w:t>aplikace, jehož využívání vede k žádoucím pozitivním změnám. Nesl</w:t>
            </w:r>
            <w:r>
              <w:rPr>
                <w:rFonts w:ascii="Arial" w:hAnsi="Arial" w:cs="Arial"/>
              </w:rPr>
              <w:t xml:space="preserve">ouží pro kvalitativní posouzení </w:t>
            </w:r>
            <w:r w:rsidRPr="00557E9C">
              <w:rPr>
                <w:rFonts w:ascii="Arial" w:hAnsi="Arial" w:cs="Arial"/>
              </w:rPr>
              <w:t>výsledků projektu</w:t>
            </w:r>
            <w:r>
              <w:rPr>
                <w:rFonts w:ascii="Arial" w:hAnsi="Arial" w:cs="Arial"/>
              </w:rPr>
              <w:t>.</w:t>
            </w:r>
          </w:p>
        </w:tc>
      </w:tr>
      <w:tr w:rsidR="00DF2B14" w14:paraId="54E91CA9" w14:textId="77777777" w:rsidTr="00AF2AD7">
        <w:tc>
          <w:tcPr>
            <w:tcW w:w="0" w:type="auto"/>
          </w:tcPr>
          <w:p w14:paraId="328818DB" w14:textId="77777777" w:rsidR="00DF2B14" w:rsidRDefault="00DF2B14" w:rsidP="00AF2AD7">
            <w:pPr>
              <w:rPr>
                <w:rFonts w:ascii="Arial" w:hAnsi="Arial" w:cs="Arial"/>
              </w:rPr>
            </w:pPr>
            <w:r>
              <w:rPr>
                <w:rFonts w:ascii="Arial" w:hAnsi="Arial" w:cs="Arial"/>
              </w:rPr>
              <w:t>Výzkum</w:t>
            </w:r>
          </w:p>
        </w:tc>
        <w:tc>
          <w:tcPr>
            <w:tcW w:w="0" w:type="auto"/>
          </w:tcPr>
          <w:p w14:paraId="2A2E602D" w14:textId="77777777" w:rsidR="00DF2B14" w:rsidRDefault="00DF2B14" w:rsidP="008228E1">
            <w:pPr>
              <w:jc w:val="both"/>
              <w:rPr>
                <w:rFonts w:ascii="Arial" w:hAnsi="Arial" w:cs="Arial"/>
              </w:rPr>
            </w:pPr>
            <w:r w:rsidRPr="00302E74">
              <w:rPr>
                <w:rFonts w:ascii="Arial" w:hAnsi="Arial" w:cs="Arial"/>
              </w:rPr>
              <w:t>Výzkum je často popisován jako aktivní, vytrvalý</w:t>
            </w:r>
            <w:r>
              <w:rPr>
                <w:rFonts w:ascii="Arial" w:hAnsi="Arial" w:cs="Arial"/>
              </w:rPr>
              <w:t xml:space="preserve"> a </w:t>
            </w:r>
            <w:r w:rsidRPr="00302E74">
              <w:rPr>
                <w:rFonts w:ascii="Arial" w:hAnsi="Arial" w:cs="Arial"/>
              </w:rPr>
              <w:t>systematický proces bádání s cílem objevit, interpretovat nebo přepracovat fakta. Tento intelektuální proces produkuje velké množství teorií, zákonů, popisů chování</w:t>
            </w:r>
            <w:r>
              <w:rPr>
                <w:rFonts w:ascii="Arial" w:hAnsi="Arial" w:cs="Arial"/>
              </w:rPr>
              <w:t xml:space="preserve"> a </w:t>
            </w:r>
            <w:r w:rsidRPr="00302E74">
              <w:rPr>
                <w:rFonts w:ascii="Arial" w:hAnsi="Arial" w:cs="Arial"/>
              </w:rPr>
              <w:t>umožňuje jejich praktické využití. Slovo výzkum může být použito ve významu celé kolekce informací</w:t>
            </w:r>
            <w:r>
              <w:rPr>
                <w:rFonts w:ascii="Arial" w:hAnsi="Arial" w:cs="Arial"/>
              </w:rPr>
              <w:t xml:space="preserve"> o </w:t>
            </w:r>
            <w:r w:rsidRPr="00302E74">
              <w:rPr>
                <w:rFonts w:ascii="Arial" w:hAnsi="Arial" w:cs="Arial"/>
              </w:rPr>
              <w:t>daném subjektu</w:t>
            </w:r>
            <w:r>
              <w:rPr>
                <w:rFonts w:ascii="Arial" w:hAnsi="Arial" w:cs="Arial"/>
              </w:rPr>
              <w:t xml:space="preserve"> a </w:t>
            </w:r>
            <w:r w:rsidRPr="00302E74">
              <w:rPr>
                <w:rFonts w:ascii="Arial" w:hAnsi="Arial" w:cs="Arial"/>
              </w:rPr>
              <w:t>je často spojován s vědou</w:t>
            </w:r>
            <w:r>
              <w:rPr>
                <w:rFonts w:ascii="Arial" w:hAnsi="Arial" w:cs="Arial"/>
              </w:rPr>
              <w:t xml:space="preserve"> a </w:t>
            </w:r>
            <w:r w:rsidRPr="00302E74">
              <w:rPr>
                <w:rFonts w:ascii="Arial" w:hAnsi="Arial" w:cs="Arial"/>
              </w:rPr>
              <w:t>vědeckými metodami</w:t>
            </w:r>
            <w:r>
              <w:rPr>
                <w:rFonts w:ascii="Arial" w:hAnsi="Arial" w:cs="Arial"/>
              </w:rPr>
              <w:t>.</w:t>
            </w:r>
          </w:p>
          <w:p w14:paraId="502C7749" w14:textId="77777777" w:rsidR="00DF2B14" w:rsidRPr="00C0350E" w:rsidRDefault="00DF2B14" w:rsidP="008228E1">
            <w:pPr>
              <w:jc w:val="both"/>
              <w:rPr>
                <w:rFonts w:ascii="Arial" w:hAnsi="Arial" w:cs="Arial"/>
                <w:i/>
              </w:rPr>
            </w:pPr>
            <w:r w:rsidRPr="008228E1">
              <w:rPr>
                <w:rFonts w:ascii="Arial" w:hAnsi="Arial" w:cs="Arial"/>
                <w:i/>
                <w:sz w:val="18"/>
              </w:rPr>
              <w:t>Poznámka: Někdy je</w:t>
            </w:r>
            <w:r>
              <w:rPr>
                <w:rFonts w:ascii="Arial" w:hAnsi="Arial" w:cs="Arial"/>
                <w:i/>
                <w:sz w:val="18"/>
              </w:rPr>
              <w:t xml:space="preserve"> v </w:t>
            </w:r>
            <w:r w:rsidRPr="008228E1">
              <w:rPr>
                <w:rFonts w:ascii="Arial" w:hAnsi="Arial" w:cs="Arial"/>
                <w:i/>
                <w:sz w:val="18"/>
              </w:rPr>
              <w:t>české jazykové praxi používáno slovní spojení „věda</w:t>
            </w:r>
            <w:r>
              <w:rPr>
                <w:rFonts w:ascii="Arial" w:hAnsi="Arial" w:cs="Arial"/>
                <w:i/>
                <w:sz w:val="18"/>
              </w:rPr>
              <w:t xml:space="preserve"> a </w:t>
            </w:r>
            <w:r w:rsidRPr="008228E1">
              <w:rPr>
                <w:rFonts w:ascii="Arial" w:hAnsi="Arial" w:cs="Arial"/>
                <w:i/>
                <w:sz w:val="18"/>
              </w:rPr>
              <w:t>výzkum“, což ale není</w:t>
            </w:r>
            <w:r>
              <w:rPr>
                <w:rFonts w:ascii="Arial" w:hAnsi="Arial" w:cs="Arial"/>
                <w:i/>
                <w:sz w:val="18"/>
              </w:rPr>
              <w:t xml:space="preserve"> v </w:t>
            </w:r>
            <w:r w:rsidRPr="008228E1">
              <w:rPr>
                <w:rFonts w:ascii="Arial" w:hAnsi="Arial" w:cs="Arial"/>
                <w:i/>
                <w:sz w:val="18"/>
              </w:rPr>
              <w:t>souladu s praxí</w:t>
            </w:r>
            <w:r>
              <w:rPr>
                <w:rFonts w:ascii="Arial" w:hAnsi="Arial" w:cs="Arial"/>
                <w:i/>
                <w:sz w:val="18"/>
              </w:rPr>
              <w:t xml:space="preserve"> v </w:t>
            </w:r>
            <w:r w:rsidRPr="008228E1">
              <w:rPr>
                <w:rFonts w:ascii="Arial" w:hAnsi="Arial" w:cs="Arial"/>
                <w:i/>
                <w:sz w:val="18"/>
              </w:rPr>
              <w:t>zemích OECD, které preferují sousloví „výzkum</w:t>
            </w:r>
            <w:r>
              <w:rPr>
                <w:rFonts w:ascii="Arial" w:hAnsi="Arial" w:cs="Arial"/>
                <w:i/>
                <w:sz w:val="18"/>
              </w:rPr>
              <w:t xml:space="preserve"> a </w:t>
            </w:r>
            <w:r w:rsidRPr="008228E1">
              <w:rPr>
                <w:rFonts w:ascii="Arial" w:hAnsi="Arial" w:cs="Arial"/>
                <w:i/>
                <w:sz w:val="18"/>
              </w:rPr>
              <w:t xml:space="preserve">vývoj“ (anglicky </w:t>
            </w:r>
            <w:proofErr w:type="spellStart"/>
            <w:r w:rsidRPr="008228E1">
              <w:rPr>
                <w:rFonts w:ascii="Arial" w:hAnsi="Arial" w:cs="Arial"/>
                <w:i/>
                <w:sz w:val="18"/>
              </w:rPr>
              <w:t>research</w:t>
            </w:r>
            <w:proofErr w:type="spellEnd"/>
            <w:r w:rsidRPr="008228E1">
              <w:rPr>
                <w:rFonts w:ascii="Arial" w:hAnsi="Arial" w:cs="Arial"/>
                <w:i/>
                <w:sz w:val="18"/>
              </w:rPr>
              <w:t xml:space="preserve"> and </w:t>
            </w:r>
            <w:proofErr w:type="spellStart"/>
            <w:r w:rsidRPr="008228E1">
              <w:rPr>
                <w:rFonts w:ascii="Arial" w:hAnsi="Arial" w:cs="Arial"/>
                <w:i/>
                <w:sz w:val="18"/>
              </w:rPr>
              <w:t>development</w:t>
            </w:r>
            <w:proofErr w:type="spellEnd"/>
            <w:r w:rsidRPr="008228E1">
              <w:rPr>
                <w:rFonts w:ascii="Arial" w:hAnsi="Arial" w:cs="Arial"/>
                <w:i/>
                <w:sz w:val="18"/>
              </w:rPr>
              <w:t>).</w:t>
            </w:r>
          </w:p>
        </w:tc>
      </w:tr>
      <w:tr w:rsidR="00DF2B14" w14:paraId="4773A575" w14:textId="77777777" w:rsidTr="00AF2AD7">
        <w:tc>
          <w:tcPr>
            <w:tcW w:w="0" w:type="auto"/>
          </w:tcPr>
          <w:p w14:paraId="0DFD63E0" w14:textId="77777777" w:rsidR="00DF2B14" w:rsidRDefault="00DF2B14" w:rsidP="00AF2AD7">
            <w:r>
              <w:rPr>
                <w:rFonts w:ascii="Arial" w:hAnsi="Arial" w:cs="Arial"/>
              </w:rPr>
              <w:t xml:space="preserve">Základní výzkum </w:t>
            </w:r>
          </w:p>
        </w:tc>
        <w:tc>
          <w:tcPr>
            <w:tcW w:w="0" w:type="auto"/>
          </w:tcPr>
          <w:p w14:paraId="4CED521B" w14:textId="77777777" w:rsidR="00DF2B14" w:rsidRPr="00003802" w:rsidRDefault="00DF2B14" w:rsidP="008228E1">
            <w:pPr>
              <w:jc w:val="both"/>
              <w:rPr>
                <w:rFonts w:ascii="Arial" w:hAnsi="Arial" w:cs="Arial"/>
              </w:rPr>
            </w:pPr>
            <w:r>
              <w:rPr>
                <w:rFonts w:ascii="Arial" w:hAnsi="Arial" w:cs="Arial"/>
              </w:rPr>
              <w:t>Teoretická nebo experimentální práce prováděná zejména za účelem získání nových vědomostí o základních principech jevů nebo pozorovatelných skutečností, která není primárně zaměřena na uplatnění nebo využití v praxi.</w:t>
            </w:r>
          </w:p>
        </w:tc>
      </w:tr>
    </w:tbl>
    <w:p w14:paraId="3A9F5691" w14:textId="77777777" w:rsidR="00E517BE" w:rsidRPr="0047239E" w:rsidRDefault="0047239E" w:rsidP="008228E1">
      <w:pPr>
        <w:spacing w:before="120" w:after="120"/>
        <w:jc w:val="both"/>
        <w:rPr>
          <w:rFonts w:ascii="Arial" w:hAnsi="Arial" w:cs="Arial"/>
          <w:i/>
          <w:sz w:val="20"/>
        </w:rPr>
      </w:pPr>
      <w:r w:rsidRPr="0047239E">
        <w:rPr>
          <w:rFonts w:ascii="Arial" w:hAnsi="Arial" w:cs="Arial"/>
          <w:i/>
          <w:sz w:val="20"/>
        </w:rPr>
        <w:t>Zdroj: Platné národní právní předpisy, metodika OECD (</w:t>
      </w:r>
      <w:proofErr w:type="spellStart"/>
      <w:r w:rsidRPr="0047239E">
        <w:rPr>
          <w:rFonts w:ascii="Arial" w:hAnsi="Arial" w:cs="Arial"/>
          <w:i/>
          <w:sz w:val="20"/>
        </w:rPr>
        <w:t>Frascati</w:t>
      </w:r>
      <w:proofErr w:type="spellEnd"/>
      <w:r w:rsidRPr="0047239E">
        <w:rPr>
          <w:rFonts w:ascii="Arial" w:hAnsi="Arial" w:cs="Arial"/>
          <w:i/>
          <w:sz w:val="20"/>
        </w:rPr>
        <w:t xml:space="preserve"> manuál), právní předpisy EU</w:t>
      </w:r>
      <w:r w:rsidR="00D46D95">
        <w:rPr>
          <w:rFonts w:ascii="Arial" w:hAnsi="Arial" w:cs="Arial"/>
          <w:i/>
          <w:sz w:val="20"/>
        </w:rPr>
        <w:t xml:space="preserve">, </w:t>
      </w:r>
      <w:proofErr w:type="spellStart"/>
      <w:r w:rsidR="00302E74">
        <w:rPr>
          <w:rFonts w:ascii="Arial" w:hAnsi="Arial" w:cs="Arial"/>
          <w:i/>
          <w:sz w:val="20"/>
        </w:rPr>
        <w:t>Wikipedia</w:t>
      </w:r>
      <w:proofErr w:type="spellEnd"/>
      <w:r w:rsidR="00302E74">
        <w:rPr>
          <w:rFonts w:ascii="Arial" w:hAnsi="Arial" w:cs="Arial"/>
          <w:i/>
          <w:sz w:val="20"/>
        </w:rPr>
        <w:t xml:space="preserve">, </w:t>
      </w:r>
      <w:r w:rsidR="00260998">
        <w:rPr>
          <w:rFonts w:ascii="Arial" w:hAnsi="Arial" w:cs="Arial"/>
          <w:i/>
          <w:sz w:val="20"/>
        </w:rPr>
        <w:t xml:space="preserve">rezortní zdroje, </w:t>
      </w:r>
      <w:r w:rsidR="00C467AD">
        <w:rPr>
          <w:rFonts w:ascii="Arial" w:hAnsi="Arial" w:cs="Arial"/>
          <w:i/>
          <w:sz w:val="20"/>
        </w:rPr>
        <w:t xml:space="preserve">koncepční a strategické materiály, </w:t>
      </w:r>
      <w:r w:rsidR="00D86E22">
        <w:rPr>
          <w:rFonts w:ascii="Arial" w:hAnsi="Arial" w:cs="Arial"/>
          <w:i/>
          <w:sz w:val="20"/>
        </w:rPr>
        <w:t>vlastní zpracování</w:t>
      </w:r>
      <w:r w:rsidR="00F6568E">
        <w:rPr>
          <w:rFonts w:ascii="Arial" w:hAnsi="Arial" w:cs="Arial"/>
          <w:i/>
          <w:sz w:val="20"/>
        </w:rPr>
        <w:t xml:space="preserve"> pro účely NP </w:t>
      </w:r>
      <w:proofErr w:type="spellStart"/>
      <w:r w:rsidR="00F6568E">
        <w:rPr>
          <w:rFonts w:ascii="Arial" w:hAnsi="Arial" w:cs="Arial"/>
          <w:i/>
          <w:sz w:val="20"/>
        </w:rPr>
        <w:t>VaVaI</w:t>
      </w:r>
      <w:proofErr w:type="spellEnd"/>
      <w:r w:rsidR="00F6568E">
        <w:rPr>
          <w:rFonts w:ascii="Arial" w:hAnsi="Arial" w:cs="Arial"/>
          <w:i/>
          <w:sz w:val="20"/>
        </w:rPr>
        <w:t xml:space="preserve"> 2021+</w:t>
      </w:r>
      <w:r w:rsidRPr="0047239E">
        <w:rPr>
          <w:rFonts w:ascii="Arial" w:hAnsi="Arial" w:cs="Arial"/>
          <w:i/>
          <w:sz w:val="20"/>
        </w:rPr>
        <w:t>.</w:t>
      </w:r>
    </w:p>
    <w:sectPr w:rsidR="00E517BE" w:rsidRPr="0047239E" w:rsidSect="00505B99">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220CB9" w16cid:durableId="2129B44E"/>
  <w16cid:commentId w16cid:paraId="527FC3EB" w16cid:durableId="2129B4E9"/>
  <w16cid:commentId w16cid:paraId="7BE630C0" w16cid:durableId="2129B5E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5BEC91" w14:textId="77777777" w:rsidR="003C0CB2" w:rsidRDefault="003C0CB2" w:rsidP="00FF1A20">
      <w:pPr>
        <w:spacing w:after="0" w:line="240" w:lineRule="auto"/>
      </w:pPr>
      <w:r>
        <w:separator/>
      </w:r>
    </w:p>
  </w:endnote>
  <w:endnote w:type="continuationSeparator" w:id="0">
    <w:p w14:paraId="6F6DD60E" w14:textId="77777777" w:rsidR="003C0CB2" w:rsidRDefault="003C0CB2" w:rsidP="00FF1A20">
      <w:pPr>
        <w:spacing w:after="0" w:line="240" w:lineRule="auto"/>
      </w:pPr>
      <w:r>
        <w:continuationSeparator/>
      </w:r>
    </w:p>
  </w:endnote>
  <w:endnote w:type="continuationNotice" w:id="1">
    <w:p w14:paraId="687FC67E" w14:textId="77777777" w:rsidR="003C0CB2" w:rsidRDefault="003C0C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447859"/>
      <w:docPartObj>
        <w:docPartGallery w:val="Page Numbers (Bottom of Page)"/>
        <w:docPartUnique/>
      </w:docPartObj>
    </w:sdtPr>
    <w:sdtEndPr/>
    <w:sdtContent>
      <w:p w14:paraId="1169EFF7" w14:textId="372304EC" w:rsidR="003F4F31" w:rsidRDefault="003F4F31">
        <w:pPr>
          <w:pStyle w:val="Zpat"/>
          <w:jc w:val="right"/>
        </w:pPr>
        <w:r>
          <w:fldChar w:fldCharType="begin"/>
        </w:r>
        <w:r>
          <w:instrText>PAGE   \* MERGEFORMAT</w:instrText>
        </w:r>
        <w:r>
          <w:fldChar w:fldCharType="separate"/>
        </w:r>
        <w:r w:rsidR="00DD49C4">
          <w:rPr>
            <w:noProof/>
          </w:rPr>
          <w:t>10</w:t>
        </w:r>
        <w:r>
          <w:fldChar w:fldCharType="end"/>
        </w:r>
      </w:p>
    </w:sdtContent>
  </w:sdt>
  <w:p w14:paraId="2D37423B" w14:textId="65A27979" w:rsidR="003F4F31" w:rsidRDefault="003F4F31" w:rsidP="002D09C6">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41F4C" w14:textId="5C64C2AC" w:rsidR="003F4F31" w:rsidRPr="00F72C39" w:rsidRDefault="003F4F31">
    <w:pPr>
      <w:pStyle w:val="Zpat"/>
      <w:rPr>
        <w:rFonts w:ascii="Arial" w:hAnsi="Arial" w:cs="Arial"/>
      </w:rPr>
    </w:pPr>
    <w:r>
      <w:rPr>
        <w:rFonts w:ascii="Arial" w:hAnsi="Arial" w:cs="Arial"/>
      </w:rPr>
      <w:t>Verze 2</w:t>
    </w:r>
    <w:r w:rsidR="00FC1835">
      <w:rPr>
        <w:rFonts w:ascii="Arial" w:hAnsi="Arial" w:cs="Arial"/>
      </w:rPr>
      <w:t>6</w:t>
    </w:r>
    <w:r w:rsidRPr="00F72C39">
      <w:rPr>
        <w:rFonts w:ascii="Arial" w:hAnsi="Arial" w:cs="Arial"/>
      </w:rPr>
      <w:t>-05-2020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E49E9F" w14:textId="77777777" w:rsidR="003C0CB2" w:rsidRDefault="003C0CB2" w:rsidP="00FF1A20">
      <w:pPr>
        <w:spacing w:after="0" w:line="240" w:lineRule="auto"/>
      </w:pPr>
      <w:r>
        <w:separator/>
      </w:r>
    </w:p>
  </w:footnote>
  <w:footnote w:type="continuationSeparator" w:id="0">
    <w:p w14:paraId="1BE325C4" w14:textId="77777777" w:rsidR="003C0CB2" w:rsidRDefault="003C0CB2" w:rsidP="00FF1A20">
      <w:pPr>
        <w:spacing w:after="0" w:line="240" w:lineRule="auto"/>
      </w:pPr>
      <w:r>
        <w:continuationSeparator/>
      </w:r>
    </w:p>
  </w:footnote>
  <w:footnote w:type="continuationNotice" w:id="1">
    <w:p w14:paraId="6C76885A" w14:textId="77777777" w:rsidR="003C0CB2" w:rsidRDefault="003C0CB2">
      <w:pPr>
        <w:spacing w:after="0" w:line="240" w:lineRule="auto"/>
      </w:pPr>
    </w:p>
  </w:footnote>
  <w:footnote w:id="2">
    <w:p w14:paraId="4174521D" w14:textId="77777777" w:rsidR="003F4F31" w:rsidRPr="00F622AE" w:rsidRDefault="003F4F31" w:rsidP="00F622AE">
      <w:pPr>
        <w:pStyle w:val="Textpoznpodarou"/>
        <w:jc w:val="both"/>
        <w:rPr>
          <w:rFonts w:ascii="Arial" w:hAnsi="Arial" w:cs="Arial"/>
          <w:sz w:val="18"/>
          <w:szCs w:val="18"/>
        </w:rPr>
      </w:pPr>
      <w:r w:rsidRPr="0052171D">
        <w:rPr>
          <w:rStyle w:val="Znakapoznpodarou"/>
          <w:rFonts w:ascii="Arial" w:hAnsi="Arial" w:cs="Arial"/>
          <w:sz w:val="18"/>
          <w:szCs w:val="18"/>
        </w:rPr>
        <w:footnoteRef/>
      </w:r>
      <w:r w:rsidRPr="0052171D">
        <w:rPr>
          <w:rFonts w:ascii="Arial" w:hAnsi="Arial" w:cs="Arial"/>
          <w:sz w:val="18"/>
          <w:szCs w:val="18"/>
        </w:rPr>
        <w:t xml:space="preserve"> </w:t>
      </w:r>
      <w:r w:rsidRPr="00F622AE">
        <w:rPr>
          <w:rFonts w:ascii="Arial" w:hAnsi="Arial" w:cs="Arial"/>
          <w:sz w:val="18"/>
          <w:szCs w:val="18"/>
        </w:rPr>
        <w:t xml:space="preserve">Při tvorbě NP </w:t>
      </w:r>
      <w:proofErr w:type="spellStart"/>
      <w:r w:rsidRPr="00F622AE">
        <w:rPr>
          <w:rFonts w:ascii="Arial" w:hAnsi="Arial" w:cs="Arial"/>
          <w:sz w:val="18"/>
          <w:szCs w:val="18"/>
        </w:rPr>
        <w:t>VaVaI</w:t>
      </w:r>
      <w:proofErr w:type="spellEnd"/>
      <w:r w:rsidRPr="00F622AE">
        <w:rPr>
          <w:rFonts w:ascii="Arial" w:hAnsi="Arial" w:cs="Arial"/>
          <w:sz w:val="18"/>
          <w:szCs w:val="18"/>
        </w:rPr>
        <w:t xml:space="preserve"> 2021+ vycházel zpracovatel z aktualizace Metodiky přípravy veřejných strategií schválené usnesením vlády ze dne 28. ledna 2019 č. 71.</w:t>
      </w:r>
    </w:p>
  </w:footnote>
  <w:footnote w:id="3">
    <w:p w14:paraId="3AD60EE7" w14:textId="1C6366F0" w:rsidR="003F4F31" w:rsidRPr="004C42B8" w:rsidRDefault="003F4F31">
      <w:pPr>
        <w:pStyle w:val="Textpoznpodarou"/>
        <w:rPr>
          <w:rFonts w:ascii="Arial" w:hAnsi="Arial" w:cs="Arial"/>
          <w:sz w:val="18"/>
          <w:szCs w:val="18"/>
        </w:rPr>
      </w:pPr>
      <w:ins w:id="9" w:author="Autor">
        <w:r>
          <w:rPr>
            <w:rStyle w:val="Znakapoznpodarou"/>
          </w:rPr>
          <w:footnoteRef/>
        </w:r>
        <w:r>
          <w:t xml:space="preserve"> </w:t>
        </w:r>
        <w:r w:rsidRPr="004C42B8">
          <w:rPr>
            <w:rFonts w:ascii="Arial" w:hAnsi="Arial" w:cs="Arial"/>
            <w:sz w:val="18"/>
            <w:szCs w:val="18"/>
          </w:rPr>
          <w:t xml:space="preserve">V ČR je tato základní podmínka naplňována Národní RIS3 strategií ČR. NP </w:t>
        </w:r>
        <w:proofErr w:type="spellStart"/>
        <w:r w:rsidRPr="004C42B8">
          <w:rPr>
            <w:rFonts w:ascii="Arial" w:hAnsi="Arial" w:cs="Arial"/>
            <w:sz w:val="18"/>
            <w:szCs w:val="18"/>
          </w:rPr>
          <w:t>VaVaI</w:t>
        </w:r>
        <w:proofErr w:type="spellEnd"/>
        <w:r w:rsidRPr="004C42B8">
          <w:rPr>
            <w:rFonts w:ascii="Arial" w:hAnsi="Arial" w:cs="Arial"/>
            <w:sz w:val="18"/>
            <w:szCs w:val="18"/>
          </w:rPr>
          <w:t xml:space="preserve"> představuje strategický rámec, který je důležitý pro zacílení Národní RIS3 strategie.</w:t>
        </w:r>
      </w:ins>
    </w:p>
  </w:footnote>
  <w:footnote w:id="4">
    <w:p w14:paraId="44B71F43" w14:textId="7F4DB2A8" w:rsidR="003F4F31" w:rsidRPr="00F622AE" w:rsidRDefault="003F4F31" w:rsidP="00F622AE">
      <w:pPr>
        <w:pStyle w:val="Textpoznpodarou"/>
        <w:jc w:val="both"/>
        <w:rPr>
          <w:rFonts w:ascii="Arial" w:hAnsi="Arial" w:cs="Arial"/>
          <w:sz w:val="18"/>
          <w:szCs w:val="18"/>
        </w:rPr>
      </w:pPr>
      <w:r w:rsidRPr="00F622AE">
        <w:rPr>
          <w:rStyle w:val="Znakapoznpodarou"/>
          <w:rFonts w:ascii="Arial" w:hAnsi="Arial" w:cs="Arial"/>
          <w:sz w:val="18"/>
          <w:szCs w:val="18"/>
        </w:rPr>
        <w:footnoteRef/>
      </w:r>
      <w:r w:rsidRPr="00F622AE">
        <w:rPr>
          <w:rFonts w:ascii="Arial" w:hAnsi="Arial" w:cs="Arial"/>
          <w:sz w:val="18"/>
          <w:szCs w:val="18"/>
        </w:rPr>
        <w:t xml:space="preserve"> </w:t>
      </w:r>
      <w:proofErr w:type="spellStart"/>
      <w:r w:rsidRPr="00F622AE">
        <w:rPr>
          <w:rFonts w:ascii="Arial" w:hAnsi="Arial" w:cs="Arial"/>
          <w:sz w:val="18"/>
          <w:szCs w:val="18"/>
        </w:rPr>
        <w:t>Megatrend</w:t>
      </w:r>
      <w:proofErr w:type="spellEnd"/>
      <w:r w:rsidRPr="00F622AE">
        <w:rPr>
          <w:rFonts w:ascii="Arial" w:hAnsi="Arial" w:cs="Arial"/>
          <w:sz w:val="18"/>
          <w:szCs w:val="18"/>
        </w:rPr>
        <w:t xml:space="preserve"> lze chápat jako dlouhodobou tendenci ovlivňující v delším časovém období naše myšlení, aktivity, organizaci společnosti a budoucí realitu světa.</w:t>
      </w:r>
    </w:p>
  </w:footnote>
  <w:footnote w:id="5">
    <w:p w14:paraId="267F04C5" w14:textId="77777777" w:rsidR="003F4F31" w:rsidRPr="00F622AE" w:rsidRDefault="003F4F31" w:rsidP="00F622AE">
      <w:pPr>
        <w:pStyle w:val="Textpoznpodarou"/>
        <w:jc w:val="both"/>
        <w:rPr>
          <w:rFonts w:ascii="Arial" w:hAnsi="Arial" w:cs="Arial"/>
          <w:sz w:val="18"/>
          <w:szCs w:val="18"/>
        </w:rPr>
      </w:pPr>
      <w:r w:rsidRPr="00F622AE">
        <w:rPr>
          <w:rStyle w:val="Znakapoznpodarou"/>
          <w:rFonts w:ascii="Arial" w:hAnsi="Arial" w:cs="Arial"/>
          <w:sz w:val="18"/>
          <w:szCs w:val="18"/>
        </w:rPr>
        <w:footnoteRef/>
      </w:r>
      <w:r w:rsidRPr="00F622AE">
        <w:rPr>
          <w:rFonts w:ascii="Arial" w:hAnsi="Arial" w:cs="Arial"/>
          <w:sz w:val="18"/>
          <w:szCs w:val="18"/>
        </w:rPr>
        <w:t xml:space="preserve"> Dle kompozitního indikátoru Souhrnný inovační index (SII) – viz Příloha – Analýza dosavadního vývoje v oblasti </w:t>
      </w:r>
      <w:proofErr w:type="spellStart"/>
      <w:r w:rsidRPr="00F622AE">
        <w:rPr>
          <w:rFonts w:ascii="Arial" w:hAnsi="Arial" w:cs="Arial"/>
          <w:sz w:val="18"/>
          <w:szCs w:val="18"/>
        </w:rPr>
        <w:t>VaVaI</w:t>
      </w:r>
      <w:proofErr w:type="spellEnd"/>
      <w:r w:rsidRPr="00F622AE">
        <w:rPr>
          <w:rFonts w:ascii="Arial" w:hAnsi="Arial" w:cs="Arial"/>
          <w:sz w:val="18"/>
          <w:szCs w:val="18"/>
        </w:rPr>
        <w:t>.</w:t>
      </w:r>
    </w:p>
  </w:footnote>
  <w:footnote w:id="6">
    <w:p w14:paraId="519E6DBC" w14:textId="08BFD9A0" w:rsidR="003F4F31" w:rsidRPr="006A7772" w:rsidRDefault="003F4F31">
      <w:pPr>
        <w:pStyle w:val="Textpoznpodarou"/>
        <w:rPr>
          <w:rFonts w:ascii="Arial" w:hAnsi="Arial" w:cs="Arial"/>
          <w:sz w:val="18"/>
        </w:rPr>
      </w:pPr>
      <w:r>
        <w:rPr>
          <w:rStyle w:val="Znakapoznpodarou"/>
        </w:rPr>
        <w:footnoteRef/>
      </w:r>
      <w:r>
        <w:t xml:space="preserve"> </w:t>
      </w:r>
      <w:r w:rsidRPr="006A7772">
        <w:rPr>
          <w:rFonts w:ascii="Arial" w:hAnsi="Arial" w:cs="Arial"/>
          <w:sz w:val="18"/>
        </w:rPr>
        <w:t xml:space="preserve">S globálními </w:t>
      </w:r>
      <w:proofErr w:type="spellStart"/>
      <w:r w:rsidRPr="006A7772">
        <w:rPr>
          <w:rFonts w:ascii="Arial" w:hAnsi="Arial" w:cs="Arial"/>
          <w:sz w:val="18"/>
        </w:rPr>
        <w:t>megatrendy</w:t>
      </w:r>
      <w:proofErr w:type="spellEnd"/>
      <w:r w:rsidRPr="006A7772">
        <w:rPr>
          <w:rFonts w:ascii="Arial" w:hAnsi="Arial" w:cs="Arial"/>
          <w:sz w:val="18"/>
        </w:rPr>
        <w:t xml:space="preserve"> podrobně pracuje Národní výzkumná a inovační strategie pro inteligentní specializaci ČR (Národní RIS3 strategie). Popis globálních </w:t>
      </w:r>
      <w:proofErr w:type="spellStart"/>
      <w:r w:rsidRPr="006A7772">
        <w:rPr>
          <w:rFonts w:ascii="Arial" w:hAnsi="Arial" w:cs="Arial"/>
          <w:sz w:val="18"/>
        </w:rPr>
        <w:t>megatrendů</w:t>
      </w:r>
      <w:proofErr w:type="spellEnd"/>
      <w:r w:rsidRPr="006A7772">
        <w:rPr>
          <w:rFonts w:ascii="Arial" w:hAnsi="Arial" w:cs="Arial"/>
          <w:sz w:val="18"/>
        </w:rPr>
        <w:t xml:space="preserve"> uvedený v přílohách je převzat z Národní výzkumné a inovační strategie pro inteligentní specializaci ČR 2021-2027.</w:t>
      </w:r>
    </w:p>
  </w:footnote>
  <w:footnote w:id="7">
    <w:p w14:paraId="61D6E1EF" w14:textId="01DB824F" w:rsidR="003F4F31" w:rsidRPr="006A7772" w:rsidRDefault="003F4F31" w:rsidP="00586326">
      <w:pPr>
        <w:pStyle w:val="Textpoznpodarou"/>
        <w:jc w:val="both"/>
        <w:rPr>
          <w:rFonts w:ascii="Arial" w:hAnsi="Arial" w:cs="Arial"/>
          <w:sz w:val="18"/>
        </w:rPr>
      </w:pPr>
      <w:r w:rsidRPr="006A7772">
        <w:rPr>
          <w:rStyle w:val="Znakapoznpodarou"/>
          <w:rFonts w:ascii="Arial" w:hAnsi="Arial" w:cs="Arial"/>
          <w:sz w:val="18"/>
        </w:rPr>
        <w:footnoteRef/>
      </w:r>
      <w:r w:rsidRPr="006A7772">
        <w:rPr>
          <w:rFonts w:ascii="Arial" w:hAnsi="Arial" w:cs="Arial"/>
          <w:sz w:val="18"/>
        </w:rPr>
        <w:t xml:space="preserve"> Na summitu OSN 25. 9. 2015 byla přijata Agenda 2030 pro udržitelný rozvoj a její Cíle udržitelného rozvoje (</w:t>
      </w:r>
      <w:proofErr w:type="spellStart"/>
      <w:r w:rsidRPr="006A7772">
        <w:rPr>
          <w:rFonts w:ascii="Arial" w:hAnsi="Arial" w:cs="Arial"/>
          <w:sz w:val="18"/>
        </w:rPr>
        <w:t>Sustainable</w:t>
      </w:r>
      <w:proofErr w:type="spellEnd"/>
      <w:r w:rsidRPr="006A7772">
        <w:rPr>
          <w:rFonts w:ascii="Arial" w:hAnsi="Arial" w:cs="Arial"/>
          <w:sz w:val="18"/>
        </w:rPr>
        <w:t xml:space="preserve"> </w:t>
      </w:r>
      <w:proofErr w:type="spellStart"/>
      <w:r w:rsidRPr="006A7772">
        <w:rPr>
          <w:rFonts w:ascii="Arial" w:hAnsi="Arial" w:cs="Arial"/>
          <w:sz w:val="18"/>
        </w:rPr>
        <w:t>Development</w:t>
      </w:r>
      <w:proofErr w:type="spellEnd"/>
      <w:r w:rsidRPr="006A7772">
        <w:rPr>
          <w:rFonts w:ascii="Arial" w:hAnsi="Arial" w:cs="Arial"/>
          <w:sz w:val="18"/>
        </w:rPr>
        <w:t xml:space="preserve"> </w:t>
      </w:r>
      <w:proofErr w:type="spellStart"/>
      <w:r w:rsidRPr="006A7772">
        <w:rPr>
          <w:rFonts w:ascii="Arial" w:hAnsi="Arial" w:cs="Arial"/>
          <w:sz w:val="18"/>
        </w:rPr>
        <w:t>Goals</w:t>
      </w:r>
      <w:proofErr w:type="spellEnd"/>
      <w:del w:id="53" w:author="Autor">
        <w:r w:rsidRPr="006A7772" w:rsidDel="0052100E">
          <w:rPr>
            <w:rFonts w:ascii="Arial" w:hAnsi="Arial" w:cs="Arial"/>
            <w:sz w:val="18"/>
          </w:rPr>
          <w:delText>„</w:delText>
        </w:r>
      </w:del>
      <w:r w:rsidRPr="006A7772">
        <w:rPr>
          <w:rFonts w:ascii="Arial" w:hAnsi="Arial" w:cs="Arial"/>
          <w:sz w:val="18"/>
        </w:rPr>
        <w:t xml:space="preserve"> – </w:t>
      </w:r>
      <w:ins w:id="54" w:author="Autor">
        <w:r>
          <w:rPr>
            <w:rFonts w:ascii="Arial" w:hAnsi="Arial" w:cs="Arial"/>
            <w:sz w:val="18"/>
          </w:rPr>
          <w:t>„</w:t>
        </w:r>
      </w:ins>
      <w:proofErr w:type="spellStart"/>
      <w:r w:rsidRPr="006A7772">
        <w:rPr>
          <w:rFonts w:ascii="Arial" w:hAnsi="Arial" w:cs="Arial"/>
          <w:sz w:val="18"/>
        </w:rPr>
        <w:t>SDGs</w:t>
      </w:r>
      <w:proofErr w:type="spellEnd"/>
      <w:del w:id="55" w:author="Autor">
        <w:r w:rsidRPr="006A7772" w:rsidDel="0052100E">
          <w:rPr>
            <w:rFonts w:ascii="Arial" w:hAnsi="Arial" w:cs="Arial"/>
            <w:sz w:val="18"/>
          </w:rPr>
          <w:delText>“</w:delText>
        </w:r>
      </w:del>
      <w:r w:rsidRPr="006A7772">
        <w:rPr>
          <w:rFonts w:ascii="Arial" w:hAnsi="Arial" w:cs="Arial"/>
          <w:sz w:val="18"/>
        </w:rPr>
        <w:t>), které vstoupily v platnost dne 1. 1. 2016. Jedná se o dlouhodobý program ve všech oblastech lidského konání.</w:t>
      </w:r>
    </w:p>
  </w:footnote>
  <w:footnote w:id="8">
    <w:p w14:paraId="6B69F04C" w14:textId="3BD75EDC" w:rsidR="003F4F31" w:rsidRDefault="003F4F31">
      <w:pPr>
        <w:pStyle w:val="Textpoznpodarou"/>
      </w:pPr>
      <w:ins w:id="57" w:author="Autor">
        <w:r>
          <w:rPr>
            <w:rStyle w:val="Znakapoznpodarou"/>
          </w:rPr>
          <w:footnoteRef/>
        </w:r>
        <w:r>
          <w:t xml:space="preserve"> </w:t>
        </w:r>
        <w:r w:rsidRPr="009C6BF2">
          <w:rPr>
            <w:rFonts w:ascii="Arial" w:hAnsi="Arial" w:cs="Arial"/>
            <w:sz w:val="18"/>
          </w:rPr>
          <w:t>https://www.unenvironment.org/resources/global-environment-outlook-6</w:t>
        </w:r>
      </w:ins>
    </w:p>
  </w:footnote>
  <w:footnote w:id="9">
    <w:p w14:paraId="43E4C502" w14:textId="77777777" w:rsidR="003F4F31" w:rsidRPr="00CD4CC8" w:rsidRDefault="003F4F31" w:rsidP="00C6564C">
      <w:pPr>
        <w:pStyle w:val="Textpoznpodarou"/>
        <w:jc w:val="both"/>
        <w:rPr>
          <w:rFonts w:ascii="Arial" w:hAnsi="Arial" w:cs="Arial"/>
          <w:sz w:val="18"/>
        </w:rPr>
      </w:pPr>
      <w:r>
        <w:rPr>
          <w:rStyle w:val="Znakapoznpodarou"/>
        </w:rPr>
        <w:footnoteRef/>
      </w:r>
      <w:r>
        <w:t xml:space="preserve"> </w:t>
      </w:r>
      <w:r w:rsidRPr="00CD4CC8">
        <w:rPr>
          <w:rFonts w:ascii="Arial" w:hAnsi="Arial" w:cs="Arial"/>
          <w:sz w:val="18"/>
        </w:rPr>
        <w:t>Index SII používá pojem Duševní vlastnictví (</w:t>
      </w:r>
      <w:proofErr w:type="spellStart"/>
      <w:r w:rsidRPr="00CD4CC8">
        <w:rPr>
          <w:rFonts w:ascii="Arial" w:hAnsi="Arial" w:cs="Arial"/>
          <w:sz w:val="18"/>
        </w:rPr>
        <w:t>Intellectual</w:t>
      </w:r>
      <w:proofErr w:type="spellEnd"/>
      <w:r w:rsidRPr="00CD4CC8">
        <w:rPr>
          <w:rFonts w:ascii="Arial" w:hAnsi="Arial" w:cs="Arial"/>
          <w:sz w:val="18"/>
        </w:rPr>
        <w:t xml:space="preserve"> </w:t>
      </w:r>
      <w:proofErr w:type="spellStart"/>
      <w:r w:rsidRPr="00CD4CC8">
        <w:rPr>
          <w:rFonts w:ascii="Arial" w:hAnsi="Arial" w:cs="Arial"/>
          <w:sz w:val="18"/>
        </w:rPr>
        <w:t>assets</w:t>
      </w:r>
      <w:proofErr w:type="spellEnd"/>
      <w:r w:rsidRPr="00CD4CC8">
        <w:rPr>
          <w:rFonts w:ascii="Arial" w:hAnsi="Arial" w:cs="Arial"/>
          <w:sz w:val="18"/>
        </w:rPr>
        <w:t xml:space="preserve">) pro název </w:t>
      </w:r>
      <w:proofErr w:type="spellStart"/>
      <w:r w:rsidRPr="00CD4CC8">
        <w:rPr>
          <w:rFonts w:ascii="Arial" w:hAnsi="Arial" w:cs="Arial"/>
          <w:sz w:val="18"/>
        </w:rPr>
        <w:t>subindexu</w:t>
      </w:r>
      <w:proofErr w:type="spellEnd"/>
      <w:r w:rsidRPr="00CD4CC8">
        <w:rPr>
          <w:rFonts w:ascii="Arial" w:hAnsi="Arial" w:cs="Arial"/>
          <w:sz w:val="18"/>
        </w:rPr>
        <w:t xml:space="preserve">. Do něj zahrnuje počet PCT přihlášek, počet ochranných známek Evropské unie a počet průmyslových vzorů společenství, což jsou práva průmyslového vlastnictví. Pojem duševní vlastnictví je v názvu </w:t>
      </w:r>
      <w:proofErr w:type="spellStart"/>
      <w:r w:rsidRPr="00CD4CC8">
        <w:rPr>
          <w:rFonts w:ascii="Arial" w:hAnsi="Arial" w:cs="Arial"/>
          <w:sz w:val="18"/>
        </w:rPr>
        <w:t>subindexu</w:t>
      </w:r>
      <w:proofErr w:type="spellEnd"/>
      <w:r w:rsidRPr="00CD4CC8">
        <w:rPr>
          <w:rFonts w:ascii="Arial" w:hAnsi="Arial" w:cs="Arial"/>
          <w:sz w:val="18"/>
        </w:rPr>
        <w:t xml:space="preserve"> použit nepřesně.</w:t>
      </w:r>
    </w:p>
  </w:footnote>
  <w:footnote w:id="10">
    <w:p w14:paraId="71E6B20F" w14:textId="77777777" w:rsidR="003F4F31" w:rsidRPr="008A5E87" w:rsidRDefault="003F4F31" w:rsidP="008228E1">
      <w:pPr>
        <w:pStyle w:val="Textpoznpodarou"/>
        <w:jc w:val="both"/>
        <w:rPr>
          <w:rFonts w:ascii="Arial" w:hAnsi="Arial" w:cs="Arial"/>
          <w:sz w:val="18"/>
          <w:szCs w:val="18"/>
        </w:rPr>
      </w:pPr>
      <w:r w:rsidRPr="008A5E87">
        <w:rPr>
          <w:rStyle w:val="Znakapoznpodarou"/>
          <w:rFonts w:ascii="Calibri" w:hAnsi="Calibri" w:cs="Arial"/>
        </w:rPr>
        <w:footnoteRef/>
      </w:r>
      <w:r w:rsidRPr="008A5E87">
        <w:rPr>
          <w:rFonts w:ascii="Calibri" w:hAnsi="Calibri" w:cs="Arial"/>
        </w:rPr>
        <w:t xml:space="preserve"> </w:t>
      </w:r>
      <w:r w:rsidRPr="008A5E87">
        <w:rPr>
          <w:rFonts w:ascii="Arial" w:hAnsi="Arial" w:cs="Arial"/>
          <w:sz w:val="18"/>
          <w:szCs w:val="18"/>
        </w:rPr>
        <w:t xml:space="preserve">Viz studie Akademici a akademičky 2018: Návrhy opatření na podporu rovnosti ve výzkumném a vysokoškolském prostředí; Sociologický ústav AV ČR, </w:t>
      </w:r>
      <w:proofErr w:type="spellStart"/>
      <w:proofErr w:type="gramStart"/>
      <w:r w:rsidRPr="008A5E87">
        <w:rPr>
          <w:rFonts w:ascii="Arial" w:hAnsi="Arial" w:cs="Arial"/>
          <w:sz w:val="18"/>
          <w:szCs w:val="18"/>
        </w:rPr>
        <w:t>v.v.</w:t>
      </w:r>
      <w:proofErr w:type="gramEnd"/>
      <w:r w:rsidRPr="008A5E87">
        <w:rPr>
          <w:rFonts w:ascii="Arial" w:hAnsi="Arial" w:cs="Arial"/>
          <w:sz w:val="18"/>
          <w:szCs w:val="18"/>
        </w:rPr>
        <w:t>i</w:t>
      </w:r>
      <w:proofErr w:type="spellEnd"/>
      <w:r w:rsidRPr="008A5E87">
        <w:rPr>
          <w:rFonts w:ascii="Arial" w:hAnsi="Arial" w:cs="Arial"/>
          <w:sz w:val="18"/>
          <w:szCs w:val="18"/>
        </w:rPr>
        <w:t>., Praha, 2018.</w:t>
      </w:r>
    </w:p>
  </w:footnote>
  <w:footnote w:id="11">
    <w:p w14:paraId="18CB3371" w14:textId="05F3EE77" w:rsidR="003F4F31" w:rsidRPr="008D6716" w:rsidRDefault="003F4F31">
      <w:pPr>
        <w:pStyle w:val="Textpoznpodarou"/>
        <w:rPr>
          <w:rFonts w:ascii="Arial" w:hAnsi="Arial" w:cs="Arial"/>
          <w:sz w:val="18"/>
        </w:rPr>
      </w:pPr>
      <w:ins w:id="109" w:author="Autor">
        <w:r>
          <w:rPr>
            <w:rStyle w:val="Znakapoznpodarou"/>
          </w:rPr>
          <w:footnoteRef/>
        </w:r>
        <w:r>
          <w:t xml:space="preserve">  </w:t>
        </w:r>
        <w:r w:rsidRPr="008D6716">
          <w:rPr>
            <w:rFonts w:ascii="Arial" w:hAnsi="Arial" w:cs="Arial"/>
            <w:sz w:val="18"/>
          </w:rPr>
          <w:t>https://www.consilium.europa.</w:t>
        </w:r>
        <w:proofErr w:type="gramStart"/>
        <w:r w:rsidRPr="008D6716">
          <w:rPr>
            <w:rFonts w:ascii="Arial" w:hAnsi="Arial" w:cs="Arial"/>
            <w:sz w:val="18"/>
          </w:rPr>
          <w:t>eu/register/en/content/out?&amp;typ=ENTRY&amp;i=ADV&amp;DOC_ID=ST-1213-2018-INIT</w:t>
        </w:r>
      </w:ins>
      <w:proofErr w:type="gramEnd"/>
    </w:p>
  </w:footnote>
  <w:footnote w:id="12">
    <w:p w14:paraId="52F8D3EF" w14:textId="3AD4C55E" w:rsidR="003F4F31" w:rsidRPr="008D6716" w:rsidRDefault="003F4F31">
      <w:pPr>
        <w:pStyle w:val="Textpoznpodarou"/>
        <w:rPr>
          <w:rFonts w:ascii="Arial" w:hAnsi="Arial" w:cs="Arial"/>
          <w:sz w:val="18"/>
          <w:szCs w:val="18"/>
        </w:rPr>
      </w:pPr>
      <w:ins w:id="113" w:author="Autor">
        <w:r>
          <w:rPr>
            <w:rStyle w:val="Znakapoznpodarou"/>
          </w:rPr>
          <w:footnoteRef/>
        </w:r>
        <w:r>
          <w:t xml:space="preserve"> </w:t>
        </w:r>
        <w:r w:rsidRPr="008D6716">
          <w:fldChar w:fldCharType="begin"/>
        </w:r>
        <w:r w:rsidRPr="008D6716">
          <w:rPr>
            <w:rFonts w:ascii="Arial" w:hAnsi="Arial" w:cs="Arial"/>
            <w:sz w:val="18"/>
            <w:szCs w:val="18"/>
          </w:rPr>
          <w:instrText xml:space="preserve"> HYPERLINK "https://genderaction.eu/wp-content/uploads/2020/03/D3.2._MonitoringERApriority4implementation.pdf" </w:instrText>
        </w:r>
        <w:r w:rsidRPr="008D6716">
          <w:fldChar w:fldCharType="separate"/>
        </w:r>
        <w:r w:rsidRPr="008D6716">
          <w:rPr>
            <w:rStyle w:val="Hypertextovodkaz"/>
            <w:rFonts w:ascii="Arial" w:hAnsi="Arial" w:cs="Arial"/>
            <w:sz w:val="18"/>
            <w:szCs w:val="18"/>
          </w:rPr>
          <w:t>https://genderaction.eu/wp-content/uploads/2020/03/D3.2._MonitoringERApriority4implementation.pdf</w:t>
        </w:r>
        <w:r w:rsidRPr="008D6716">
          <w:rPr>
            <w:rStyle w:val="Hypertextovodkaz"/>
            <w:rFonts w:ascii="Arial" w:hAnsi="Arial" w:cs="Arial"/>
            <w:sz w:val="18"/>
            <w:szCs w:val="18"/>
          </w:rPr>
          <w:fldChar w:fldCharType="end"/>
        </w:r>
      </w:ins>
    </w:p>
  </w:footnote>
  <w:footnote w:id="13">
    <w:p w14:paraId="47EC1245" w14:textId="77777777" w:rsidR="003F4F31" w:rsidRPr="008A5E87" w:rsidRDefault="003F4F31" w:rsidP="0048046E">
      <w:pPr>
        <w:pStyle w:val="Textpoznpodarou"/>
        <w:jc w:val="both"/>
        <w:rPr>
          <w:rFonts w:ascii="Arial" w:hAnsi="Arial" w:cs="Arial"/>
          <w:sz w:val="18"/>
          <w:szCs w:val="18"/>
        </w:rPr>
      </w:pPr>
      <w:r w:rsidRPr="005327B3">
        <w:rPr>
          <w:rFonts w:ascii="Arial" w:hAnsi="Arial" w:cs="Arial"/>
          <w:sz w:val="18"/>
          <w:szCs w:val="18"/>
          <w:vertAlign w:val="superscript"/>
        </w:rPr>
        <w:footnoteRef/>
      </w:r>
      <w:r w:rsidRPr="008A5E87">
        <w:rPr>
          <w:rFonts w:ascii="Arial" w:hAnsi="Arial" w:cs="Arial"/>
          <w:sz w:val="18"/>
          <w:szCs w:val="18"/>
        </w:rPr>
        <w:t xml:space="preserve"> Viz informace na webových stránkách: http://www.msmt.cz/ministerstvo/novinar/ceske-univerzity-stoupaji-ve-svetovem-zebricku.</w:t>
      </w:r>
    </w:p>
  </w:footnote>
  <w:footnote w:id="14">
    <w:p w14:paraId="4685C94B" w14:textId="77777777" w:rsidR="003F4F31" w:rsidRPr="008A5E87" w:rsidRDefault="003F4F31" w:rsidP="00C6564C">
      <w:pPr>
        <w:pStyle w:val="Textpoznpodarou"/>
        <w:jc w:val="both"/>
        <w:rPr>
          <w:rFonts w:ascii="Arial" w:hAnsi="Arial" w:cs="Arial"/>
          <w:sz w:val="18"/>
          <w:szCs w:val="18"/>
        </w:rPr>
      </w:pPr>
      <w:r>
        <w:rPr>
          <w:rStyle w:val="Znakapoznpodarou"/>
        </w:rPr>
        <w:footnoteRef/>
      </w:r>
      <w:r>
        <w:t xml:space="preserve"> </w:t>
      </w:r>
      <w:r w:rsidRPr="008A5E87">
        <w:rPr>
          <w:rFonts w:ascii="Arial" w:hAnsi="Arial" w:cs="Arial"/>
          <w:sz w:val="18"/>
          <w:szCs w:val="18"/>
        </w:rPr>
        <w:t>Účast ČR v H2020 a v programu Euratom v období leden 2014 – květen 2017, ECHO, 2017, příloha 4-5/2017</w:t>
      </w:r>
    </w:p>
  </w:footnote>
  <w:footnote w:id="15">
    <w:p w14:paraId="10D4E712" w14:textId="1CE738EF" w:rsidR="003F4F31" w:rsidRDefault="003F4F31" w:rsidP="00C6564C">
      <w:pPr>
        <w:pStyle w:val="Textpoznpodarou"/>
        <w:jc w:val="both"/>
      </w:pPr>
      <w:r>
        <w:rPr>
          <w:rStyle w:val="Znakapoznpodarou"/>
        </w:rPr>
        <w:footnoteRef/>
      </w:r>
      <w:r>
        <w:t xml:space="preserve"> </w:t>
      </w:r>
      <w:r w:rsidRPr="000D283A">
        <w:rPr>
          <w:rFonts w:ascii="Arial" w:hAnsi="Arial" w:cs="Arial"/>
          <w:sz w:val="18"/>
        </w:rPr>
        <w:t>http://amsp.cz/wp-content/uploads/2019/09/Zpr%C3%A1va-o-v%C3%BDvoji-podnikatelsk%C3%A9ho-prost%C5%99ed%C3%AD-v-%C4%8Cesk%C3%A9-republice-v-roce-2018-ma_ALBSBEEQPHQL.pdf</w:t>
      </w:r>
    </w:p>
  </w:footnote>
  <w:footnote w:id="16">
    <w:p w14:paraId="4FAAEFDB" w14:textId="3B5C62AF" w:rsidR="003F4F31" w:rsidRPr="00E1654E" w:rsidRDefault="003F4F31" w:rsidP="00C6564C">
      <w:pPr>
        <w:pStyle w:val="Textpoznpodarou"/>
        <w:jc w:val="both"/>
        <w:rPr>
          <w:rFonts w:ascii="Arial" w:hAnsi="Arial" w:cs="Arial"/>
          <w:sz w:val="18"/>
          <w:szCs w:val="18"/>
        </w:rPr>
      </w:pPr>
      <w:r>
        <w:rPr>
          <w:rStyle w:val="Znakapoznpodarou"/>
        </w:rPr>
        <w:footnoteRef/>
      </w:r>
      <w:r>
        <w:t xml:space="preserve"> </w:t>
      </w:r>
      <w:r>
        <w:rPr>
          <w:rFonts w:ascii="Arial" w:hAnsi="Arial" w:cs="Arial"/>
          <w:sz w:val="18"/>
          <w:szCs w:val="18"/>
        </w:rPr>
        <w:t>v</w:t>
      </w:r>
      <w:r w:rsidRPr="00E1654E">
        <w:rPr>
          <w:rFonts w:ascii="Arial" w:hAnsi="Arial" w:cs="Arial"/>
          <w:sz w:val="18"/>
          <w:szCs w:val="18"/>
        </w:rPr>
        <w:t xml:space="preserve">iz zákon č. </w:t>
      </w:r>
      <w:r>
        <w:rPr>
          <w:rFonts w:ascii="Arial" w:hAnsi="Arial" w:cs="Arial"/>
          <w:sz w:val="18"/>
          <w:szCs w:val="18"/>
        </w:rPr>
        <w:t>12/2020 Sb.,</w:t>
      </w:r>
      <w:r w:rsidRPr="00E1654E">
        <w:rPr>
          <w:rFonts w:ascii="Arial" w:hAnsi="Arial" w:cs="Arial"/>
          <w:sz w:val="18"/>
          <w:szCs w:val="18"/>
        </w:rPr>
        <w:t xml:space="preserve"> o právu na digitální sl</w:t>
      </w:r>
      <w:r>
        <w:rPr>
          <w:rFonts w:ascii="Arial" w:hAnsi="Arial" w:cs="Arial"/>
          <w:sz w:val="18"/>
          <w:szCs w:val="18"/>
        </w:rPr>
        <w:t>užby a o změně některých zákonů</w:t>
      </w:r>
      <w:r w:rsidRPr="00E1654E">
        <w:rPr>
          <w:rFonts w:ascii="Arial" w:hAnsi="Arial" w:cs="Arial"/>
          <w:sz w:val="18"/>
          <w:szCs w:val="18"/>
        </w:rPr>
        <w:t>, novelizaci bankovního a zeměměřického zákona</w:t>
      </w:r>
      <w:r>
        <w:rPr>
          <w:rFonts w:ascii="Arial" w:hAnsi="Arial" w:cs="Arial"/>
          <w:sz w:val="18"/>
          <w:szCs w:val="18"/>
        </w:rPr>
        <w:t>.</w:t>
      </w:r>
    </w:p>
  </w:footnote>
  <w:footnote w:id="17">
    <w:p w14:paraId="15880F20" w14:textId="77777777" w:rsidR="003F4F31" w:rsidRPr="008A5E87" w:rsidRDefault="003F4F31" w:rsidP="0036691F">
      <w:pPr>
        <w:pStyle w:val="Textpoznpodarou"/>
        <w:jc w:val="both"/>
        <w:rPr>
          <w:rFonts w:ascii="Arial" w:hAnsi="Arial" w:cs="Arial"/>
          <w:sz w:val="18"/>
          <w:szCs w:val="18"/>
        </w:rPr>
      </w:pPr>
      <w:r w:rsidRPr="00451A87">
        <w:rPr>
          <w:rStyle w:val="Znakapoznpodarou"/>
          <w:rFonts w:ascii="Arial" w:hAnsi="Arial" w:cs="Arial"/>
        </w:rPr>
        <w:footnoteRef/>
      </w:r>
      <w:r w:rsidRPr="00451A87">
        <w:rPr>
          <w:rFonts w:ascii="Arial" w:hAnsi="Arial" w:cs="Arial"/>
        </w:rPr>
        <w:t xml:space="preserve"> </w:t>
      </w:r>
      <w:r w:rsidRPr="008A5E87">
        <w:rPr>
          <w:rFonts w:ascii="Arial" w:hAnsi="Arial" w:cs="Arial"/>
          <w:sz w:val="18"/>
          <w:szCs w:val="18"/>
        </w:rPr>
        <w:t>Usnesení vlády ze dne 20. května 2019 č. 352 o návrhu výdajů státního rozpočtu České republiky na výzkum, experimentální vývoj a inovace na rok 2020 se střednědobým výhledem na léta 2021 a 2022 a dlouhodobým výhledem do roku 2026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92055" w14:textId="741F1B3B" w:rsidR="003F4F31" w:rsidRPr="005E6A08" w:rsidRDefault="003F4F31" w:rsidP="005E6A08">
    <w:pPr>
      <w:pStyle w:val="Zhlav"/>
      <w:jc w:val="right"/>
      <w:rPr>
        <w:rFonts w:ascii="Arial" w:hAnsi="Arial" w:cs="Arial"/>
        <w:b/>
      </w:rPr>
    </w:pPr>
    <w:r w:rsidRPr="005E6A08">
      <w:rPr>
        <w:rFonts w:ascii="Arial" w:hAnsi="Arial" w:cs="Arial"/>
        <w:b/>
      </w:rPr>
      <w:t>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4E02"/>
    <w:multiLevelType w:val="hybridMultilevel"/>
    <w:tmpl w:val="E23E075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02F3671"/>
    <w:multiLevelType w:val="hybridMultilevel"/>
    <w:tmpl w:val="88A6F05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4571BBD"/>
    <w:multiLevelType w:val="hybridMultilevel"/>
    <w:tmpl w:val="9F5E4E7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72A02E3"/>
    <w:multiLevelType w:val="hybridMultilevel"/>
    <w:tmpl w:val="E7DEAE4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7C474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
    <w:nsid w:val="0D5706E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nsid w:val="0FCC2F9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7">
    <w:nsid w:val="14065B26"/>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8">
    <w:nsid w:val="17B1289D"/>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6F3052"/>
    <w:multiLevelType w:val="hybridMultilevel"/>
    <w:tmpl w:val="BCC8E9C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1CE22E91"/>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711FD5"/>
    <w:multiLevelType w:val="hybridMultilevel"/>
    <w:tmpl w:val="40A450B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1EDB7394"/>
    <w:multiLevelType w:val="hybridMultilevel"/>
    <w:tmpl w:val="839EE126"/>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20DD7A24"/>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4">
    <w:nsid w:val="23C31F7C"/>
    <w:multiLevelType w:val="hybridMultilevel"/>
    <w:tmpl w:val="089CA66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53514A2"/>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273E3795"/>
    <w:multiLevelType w:val="hybridMultilevel"/>
    <w:tmpl w:val="3294A4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27AA6D48"/>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nsid w:val="2808767A"/>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19">
    <w:nsid w:val="290263D4"/>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nsid w:val="29BF43DE"/>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1">
    <w:nsid w:val="2A0B3582"/>
    <w:multiLevelType w:val="hybridMultilevel"/>
    <w:tmpl w:val="3518557C"/>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2AAF23EA"/>
    <w:multiLevelType w:val="hybridMultilevel"/>
    <w:tmpl w:val="E30A832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D77721A"/>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4">
    <w:nsid w:val="2DB23018"/>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5">
    <w:nsid w:val="2EA7746B"/>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6">
    <w:nsid w:val="31287806"/>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7">
    <w:nsid w:val="33A625D4"/>
    <w:multiLevelType w:val="hybridMultilevel"/>
    <w:tmpl w:val="FAF066F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36A10C0C"/>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29">
    <w:nsid w:val="3A547543"/>
    <w:multiLevelType w:val="hybridMultilevel"/>
    <w:tmpl w:val="DA2ED86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nsid w:val="3CAE230F"/>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3D1E598E"/>
    <w:multiLevelType w:val="hybridMultilevel"/>
    <w:tmpl w:val="6810A81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3D5F1A7D"/>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33">
    <w:nsid w:val="3E6A3853"/>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4">
    <w:nsid w:val="3F0E3F1F"/>
    <w:multiLevelType w:val="hybridMultilevel"/>
    <w:tmpl w:val="0C522468"/>
    <w:lvl w:ilvl="0" w:tplc="26B689F6">
      <w:start w:val="1"/>
      <w:numFmt w:val="decimal"/>
      <w:lvlText w:val="%1)"/>
      <w:lvlJc w:val="left"/>
      <w:pPr>
        <w:ind w:left="360" w:hanging="360"/>
      </w:pPr>
      <w:rPr>
        <w:rFonts w:ascii="Arial" w:eastAsiaTheme="minorHAnsi" w:hAnsi="Arial" w:cs="Arial"/>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5">
    <w:nsid w:val="3F527A1D"/>
    <w:multiLevelType w:val="hybridMultilevel"/>
    <w:tmpl w:val="10FE499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3F567795"/>
    <w:multiLevelType w:val="hybridMultilevel"/>
    <w:tmpl w:val="D0AC10BE"/>
    <w:lvl w:ilvl="0" w:tplc="D7DCB802">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34B48E6"/>
    <w:multiLevelType w:val="hybridMultilevel"/>
    <w:tmpl w:val="191EF6E4"/>
    <w:lvl w:ilvl="0" w:tplc="151E7AD0">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nsid w:val="43537CE2"/>
    <w:multiLevelType w:val="hybridMultilevel"/>
    <w:tmpl w:val="76181774"/>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9">
    <w:nsid w:val="494C1D85"/>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0">
    <w:nsid w:val="4A8B0829"/>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1">
    <w:nsid w:val="4DA508EB"/>
    <w:multiLevelType w:val="hybridMultilevel"/>
    <w:tmpl w:val="3294A46A"/>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nsid w:val="4DEC17B4"/>
    <w:multiLevelType w:val="hybridMultilevel"/>
    <w:tmpl w:val="202A4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51CE1886"/>
    <w:multiLevelType w:val="hybridMultilevel"/>
    <w:tmpl w:val="07F0DE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55641828"/>
    <w:multiLevelType w:val="hybridMultilevel"/>
    <w:tmpl w:val="21003D88"/>
    <w:lvl w:ilvl="0" w:tplc="76B453CC">
      <w:start w:val="1"/>
      <w:numFmt w:val="decimal"/>
      <w:pStyle w:val="OBLAST"/>
      <w:lvlText w:val="Oblast %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nsid w:val="55E457C9"/>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6">
    <w:nsid w:val="57923773"/>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7">
    <w:nsid w:val="5B993693"/>
    <w:multiLevelType w:val="hybridMultilevel"/>
    <w:tmpl w:val="E8242AA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5EAA6E17"/>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49">
    <w:nsid w:val="63E87688"/>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0">
    <w:nsid w:val="66006B78"/>
    <w:multiLevelType w:val="hybridMultilevel"/>
    <w:tmpl w:val="99B67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nsid w:val="6A394D53"/>
    <w:multiLevelType w:val="hybridMultilevel"/>
    <w:tmpl w:val="5AAA97F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6D4D7A87"/>
    <w:multiLevelType w:val="hybridMultilevel"/>
    <w:tmpl w:val="9ADECC00"/>
    <w:lvl w:ilvl="0" w:tplc="5272490C">
      <w:start w:val="1"/>
      <w:numFmt w:val="decimal"/>
      <w:lvlText w:val="%1)"/>
      <w:lvlJc w:val="left"/>
      <w:pPr>
        <w:ind w:left="360" w:hanging="360"/>
      </w:pPr>
      <w:rPr>
        <w:rFonts w:cs="Times New Roman" w:hint="default"/>
      </w:rPr>
    </w:lvl>
    <w:lvl w:ilvl="1" w:tplc="04050019" w:tentative="1">
      <w:start w:val="1"/>
      <w:numFmt w:val="lowerLetter"/>
      <w:lvlText w:val="%2."/>
      <w:lvlJc w:val="left"/>
      <w:pPr>
        <w:ind w:left="1298" w:hanging="360"/>
      </w:p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53">
    <w:nsid w:val="6D8A1E2F"/>
    <w:multiLevelType w:val="hybridMultilevel"/>
    <w:tmpl w:val="5C94F0B8"/>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4">
    <w:nsid w:val="71DA1199"/>
    <w:multiLevelType w:val="hybridMultilevel"/>
    <w:tmpl w:val="B4048AF4"/>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nsid w:val="7226731F"/>
    <w:multiLevelType w:val="hybridMultilevel"/>
    <w:tmpl w:val="76062A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73B6698B"/>
    <w:multiLevelType w:val="hybridMultilevel"/>
    <w:tmpl w:val="2B62C9C4"/>
    <w:lvl w:ilvl="0" w:tplc="04050011">
      <w:start w:val="1"/>
      <w:numFmt w:val="decimal"/>
      <w:lvlText w:val="%1)"/>
      <w:lvlJc w:val="left"/>
      <w:pPr>
        <w:ind w:left="502" w:hanging="360"/>
      </w:pPr>
      <w:rPr>
        <w:rFonts w:cs="Times New Roman"/>
      </w:rPr>
    </w:lvl>
    <w:lvl w:ilvl="1" w:tplc="04050019" w:tentative="1">
      <w:start w:val="1"/>
      <w:numFmt w:val="lowerLetter"/>
      <w:lvlText w:val="%2."/>
      <w:lvlJc w:val="left"/>
      <w:pPr>
        <w:ind w:left="1222" w:hanging="360"/>
      </w:pPr>
      <w:rPr>
        <w:rFonts w:cs="Times New Roman"/>
      </w:rPr>
    </w:lvl>
    <w:lvl w:ilvl="2" w:tplc="0405001B" w:tentative="1">
      <w:start w:val="1"/>
      <w:numFmt w:val="lowerRoman"/>
      <w:lvlText w:val="%3."/>
      <w:lvlJc w:val="right"/>
      <w:pPr>
        <w:ind w:left="1942" w:hanging="180"/>
      </w:pPr>
      <w:rPr>
        <w:rFonts w:cs="Times New Roman"/>
      </w:rPr>
    </w:lvl>
    <w:lvl w:ilvl="3" w:tplc="0405000F" w:tentative="1">
      <w:start w:val="1"/>
      <w:numFmt w:val="decimal"/>
      <w:lvlText w:val="%4."/>
      <w:lvlJc w:val="left"/>
      <w:pPr>
        <w:ind w:left="2662" w:hanging="360"/>
      </w:pPr>
      <w:rPr>
        <w:rFonts w:cs="Times New Roman"/>
      </w:rPr>
    </w:lvl>
    <w:lvl w:ilvl="4" w:tplc="04050019" w:tentative="1">
      <w:start w:val="1"/>
      <w:numFmt w:val="lowerLetter"/>
      <w:lvlText w:val="%5."/>
      <w:lvlJc w:val="left"/>
      <w:pPr>
        <w:ind w:left="3382" w:hanging="360"/>
      </w:pPr>
      <w:rPr>
        <w:rFonts w:cs="Times New Roman"/>
      </w:rPr>
    </w:lvl>
    <w:lvl w:ilvl="5" w:tplc="0405001B" w:tentative="1">
      <w:start w:val="1"/>
      <w:numFmt w:val="lowerRoman"/>
      <w:lvlText w:val="%6."/>
      <w:lvlJc w:val="right"/>
      <w:pPr>
        <w:ind w:left="4102" w:hanging="180"/>
      </w:pPr>
      <w:rPr>
        <w:rFonts w:cs="Times New Roman"/>
      </w:rPr>
    </w:lvl>
    <w:lvl w:ilvl="6" w:tplc="0405000F" w:tentative="1">
      <w:start w:val="1"/>
      <w:numFmt w:val="decimal"/>
      <w:lvlText w:val="%7."/>
      <w:lvlJc w:val="left"/>
      <w:pPr>
        <w:ind w:left="4822" w:hanging="360"/>
      </w:pPr>
      <w:rPr>
        <w:rFonts w:cs="Times New Roman"/>
      </w:rPr>
    </w:lvl>
    <w:lvl w:ilvl="7" w:tplc="04050019" w:tentative="1">
      <w:start w:val="1"/>
      <w:numFmt w:val="lowerLetter"/>
      <w:lvlText w:val="%8."/>
      <w:lvlJc w:val="left"/>
      <w:pPr>
        <w:ind w:left="5542" w:hanging="360"/>
      </w:pPr>
      <w:rPr>
        <w:rFonts w:cs="Times New Roman"/>
      </w:rPr>
    </w:lvl>
    <w:lvl w:ilvl="8" w:tplc="0405001B" w:tentative="1">
      <w:start w:val="1"/>
      <w:numFmt w:val="lowerRoman"/>
      <w:lvlText w:val="%9."/>
      <w:lvlJc w:val="right"/>
      <w:pPr>
        <w:ind w:left="6262" w:hanging="180"/>
      </w:pPr>
      <w:rPr>
        <w:rFonts w:cs="Times New Roman"/>
      </w:rPr>
    </w:lvl>
  </w:abstractNum>
  <w:abstractNum w:abstractNumId="57">
    <w:nsid w:val="755F13C4"/>
    <w:multiLevelType w:val="hybridMultilevel"/>
    <w:tmpl w:val="E2C401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76D754D9"/>
    <w:multiLevelType w:val="hybridMultilevel"/>
    <w:tmpl w:val="3294A46A"/>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9">
    <w:nsid w:val="770962EB"/>
    <w:multiLevelType w:val="hybridMultilevel"/>
    <w:tmpl w:val="28C2EEBE"/>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nsid w:val="78A10654"/>
    <w:multiLevelType w:val="multilevel"/>
    <w:tmpl w:val="A2CA9DA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7DC07AB0"/>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2">
    <w:nsid w:val="7E1959F1"/>
    <w:multiLevelType w:val="hybridMultilevel"/>
    <w:tmpl w:val="40A450B6"/>
    <w:lvl w:ilvl="0" w:tplc="04050011">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num w:numId="1">
    <w:abstractNumId w:val="50"/>
  </w:num>
  <w:num w:numId="2">
    <w:abstractNumId w:val="60"/>
  </w:num>
  <w:num w:numId="3">
    <w:abstractNumId w:val="44"/>
  </w:num>
  <w:num w:numId="4">
    <w:abstractNumId w:val="54"/>
  </w:num>
  <w:num w:numId="5">
    <w:abstractNumId w:val="9"/>
  </w:num>
  <w:num w:numId="6">
    <w:abstractNumId w:val="11"/>
  </w:num>
  <w:num w:numId="7">
    <w:abstractNumId w:val="21"/>
  </w:num>
  <w:num w:numId="8">
    <w:abstractNumId w:val="16"/>
  </w:num>
  <w:num w:numId="9">
    <w:abstractNumId w:val="12"/>
  </w:num>
  <w:num w:numId="10">
    <w:abstractNumId w:val="36"/>
  </w:num>
  <w:num w:numId="11">
    <w:abstractNumId w:val="55"/>
  </w:num>
  <w:num w:numId="12">
    <w:abstractNumId w:val="59"/>
  </w:num>
  <w:num w:numId="13">
    <w:abstractNumId w:val="15"/>
  </w:num>
  <w:num w:numId="14">
    <w:abstractNumId w:val="20"/>
  </w:num>
  <w:num w:numId="15">
    <w:abstractNumId w:val="39"/>
  </w:num>
  <w:num w:numId="16">
    <w:abstractNumId w:val="62"/>
  </w:num>
  <w:num w:numId="17">
    <w:abstractNumId w:val="5"/>
  </w:num>
  <w:num w:numId="18">
    <w:abstractNumId w:val="58"/>
  </w:num>
  <w:num w:numId="19">
    <w:abstractNumId w:val="49"/>
  </w:num>
  <w:num w:numId="20">
    <w:abstractNumId w:val="33"/>
  </w:num>
  <w:num w:numId="21">
    <w:abstractNumId w:val="34"/>
  </w:num>
  <w:num w:numId="22">
    <w:abstractNumId w:val="6"/>
  </w:num>
  <w:num w:numId="23">
    <w:abstractNumId w:val="19"/>
  </w:num>
  <w:num w:numId="24">
    <w:abstractNumId w:val="61"/>
  </w:num>
  <w:num w:numId="25">
    <w:abstractNumId w:val="4"/>
  </w:num>
  <w:num w:numId="26">
    <w:abstractNumId w:val="7"/>
  </w:num>
  <w:num w:numId="27">
    <w:abstractNumId w:val="23"/>
  </w:num>
  <w:num w:numId="28">
    <w:abstractNumId w:val="46"/>
  </w:num>
  <w:num w:numId="29">
    <w:abstractNumId w:val="48"/>
  </w:num>
  <w:num w:numId="30">
    <w:abstractNumId w:val="28"/>
  </w:num>
  <w:num w:numId="31">
    <w:abstractNumId w:val="53"/>
  </w:num>
  <w:num w:numId="32">
    <w:abstractNumId w:val="25"/>
  </w:num>
  <w:num w:numId="33">
    <w:abstractNumId w:val="57"/>
  </w:num>
  <w:num w:numId="34">
    <w:abstractNumId w:val="43"/>
  </w:num>
  <w:num w:numId="35">
    <w:abstractNumId w:val="35"/>
  </w:num>
  <w:num w:numId="36">
    <w:abstractNumId w:val="14"/>
  </w:num>
  <w:num w:numId="37">
    <w:abstractNumId w:val="2"/>
  </w:num>
  <w:num w:numId="38">
    <w:abstractNumId w:val="45"/>
  </w:num>
  <w:num w:numId="39">
    <w:abstractNumId w:val="24"/>
  </w:num>
  <w:num w:numId="40">
    <w:abstractNumId w:val="56"/>
  </w:num>
  <w:num w:numId="41">
    <w:abstractNumId w:val="32"/>
  </w:num>
  <w:num w:numId="42">
    <w:abstractNumId w:val="22"/>
  </w:num>
  <w:num w:numId="43">
    <w:abstractNumId w:val="0"/>
  </w:num>
  <w:num w:numId="44">
    <w:abstractNumId w:val="26"/>
  </w:num>
  <w:num w:numId="45">
    <w:abstractNumId w:val="13"/>
  </w:num>
  <w:num w:numId="46">
    <w:abstractNumId w:val="18"/>
  </w:num>
  <w:num w:numId="47">
    <w:abstractNumId w:val="42"/>
  </w:num>
  <w:num w:numId="48">
    <w:abstractNumId w:val="40"/>
  </w:num>
  <w:num w:numId="49">
    <w:abstractNumId w:val="27"/>
  </w:num>
  <w:num w:numId="50">
    <w:abstractNumId w:val="51"/>
  </w:num>
  <w:num w:numId="51">
    <w:abstractNumId w:val="38"/>
  </w:num>
  <w:num w:numId="52">
    <w:abstractNumId w:val="30"/>
  </w:num>
  <w:num w:numId="53">
    <w:abstractNumId w:val="1"/>
  </w:num>
  <w:num w:numId="54">
    <w:abstractNumId w:val="31"/>
  </w:num>
  <w:num w:numId="55">
    <w:abstractNumId w:val="3"/>
  </w:num>
  <w:num w:numId="56">
    <w:abstractNumId w:val="8"/>
  </w:num>
  <w:num w:numId="57">
    <w:abstractNumId w:val="10"/>
  </w:num>
  <w:num w:numId="58">
    <w:abstractNumId w:val="47"/>
  </w:num>
  <w:num w:numId="59">
    <w:abstractNumId w:val="52"/>
  </w:num>
  <w:num w:numId="60">
    <w:abstractNumId w:val="37"/>
  </w:num>
  <w:num w:numId="61">
    <w:abstractNumId w:val="29"/>
  </w:num>
  <w:num w:numId="62">
    <w:abstractNumId w:val="41"/>
  </w:num>
  <w:num w:numId="63">
    <w:abstractNumId w:val="1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1A20"/>
    <w:rsid w:val="00000F8A"/>
    <w:rsid w:val="00002367"/>
    <w:rsid w:val="00003802"/>
    <w:rsid w:val="00004070"/>
    <w:rsid w:val="0000462E"/>
    <w:rsid w:val="000050B4"/>
    <w:rsid w:val="000059D5"/>
    <w:rsid w:val="00006A18"/>
    <w:rsid w:val="00006EDE"/>
    <w:rsid w:val="000073A3"/>
    <w:rsid w:val="00007824"/>
    <w:rsid w:val="00007C49"/>
    <w:rsid w:val="00010D9B"/>
    <w:rsid w:val="000119DC"/>
    <w:rsid w:val="00012895"/>
    <w:rsid w:val="00013095"/>
    <w:rsid w:val="000131AE"/>
    <w:rsid w:val="0001437C"/>
    <w:rsid w:val="00014C8E"/>
    <w:rsid w:val="00014FBC"/>
    <w:rsid w:val="00015980"/>
    <w:rsid w:val="00015A72"/>
    <w:rsid w:val="0001609B"/>
    <w:rsid w:val="00017C3C"/>
    <w:rsid w:val="00020216"/>
    <w:rsid w:val="00020657"/>
    <w:rsid w:val="00020725"/>
    <w:rsid w:val="00020B0F"/>
    <w:rsid w:val="00020B7A"/>
    <w:rsid w:val="00021C7B"/>
    <w:rsid w:val="000223DD"/>
    <w:rsid w:val="00022BC1"/>
    <w:rsid w:val="000232B2"/>
    <w:rsid w:val="00024105"/>
    <w:rsid w:val="00030477"/>
    <w:rsid w:val="00030A8F"/>
    <w:rsid w:val="00033515"/>
    <w:rsid w:val="0003411D"/>
    <w:rsid w:val="00035475"/>
    <w:rsid w:val="00035986"/>
    <w:rsid w:val="00036D3F"/>
    <w:rsid w:val="00037285"/>
    <w:rsid w:val="00041566"/>
    <w:rsid w:val="00042054"/>
    <w:rsid w:val="0004231B"/>
    <w:rsid w:val="00043557"/>
    <w:rsid w:val="00045200"/>
    <w:rsid w:val="000454F0"/>
    <w:rsid w:val="00046916"/>
    <w:rsid w:val="0004718D"/>
    <w:rsid w:val="000471A8"/>
    <w:rsid w:val="00047C85"/>
    <w:rsid w:val="00047FA0"/>
    <w:rsid w:val="0005121A"/>
    <w:rsid w:val="0005195C"/>
    <w:rsid w:val="00052347"/>
    <w:rsid w:val="00053021"/>
    <w:rsid w:val="00055E56"/>
    <w:rsid w:val="00057662"/>
    <w:rsid w:val="00060331"/>
    <w:rsid w:val="00062451"/>
    <w:rsid w:val="00062CB0"/>
    <w:rsid w:val="00064DCA"/>
    <w:rsid w:val="0006707E"/>
    <w:rsid w:val="000679FE"/>
    <w:rsid w:val="000703E0"/>
    <w:rsid w:val="000717D4"/>
    <w:rsid w:val="0007318D"/>
    <w:rsid w:val="00073663"/>
    <w:rsid w:val="00074875"/>
    <w:rsid w:val="00075025"/>
    <w:rsid w:val="000751C1"/>
    <w:rsid w:val="000752CF"/>
    <w:rsid w:val="0007741F"/>
    <w:rsid w:val="000775B0"/>
    <w:rsid w:val="00077C17"/>
    <w:rsid w:val="00080745"/>
    <w:rsid w:val="000815F3"/>
    <w:rsid w:val="00081701"/>
    <w:rsid w:val="000825B3"/>
    <w:rsid w:val="000825B5"/>
    <w:rsid w:val="0008304C"/>
    <w:rsid w:val="000831F0"/>
    <w:rsid w:val="000833BC"/>
    <w:rsid w:val="00085230"/>
    <w:rsid w:val="00085255"/>
    <w:rsid w:val="00085BD8"/>
    <w:rsid w:val="00086D1A"/>
    <w:rsid w:val="000922DB"/>
    <w:rsid w:val="000959BC"/>
    <w:rsid w:val="000965E1"/>
    <w:rsid w:val="00096FAB"/>
    <w:rsid w:val="000A0302"/>
    <w:rsid w:val="000A4598"/>
    <w:rsid w:val="000A5583"/>
    <w:rsid w:val="000A56BA"/>
    <w:rsid w:val="000A67F2"/>
    <w:rsid w:val="000B0734"/>
    <w:rsid w:val="000B3004"/>
    <w:rsid w:val="000B3544"/>
    <w:rsid w:val="000B4057"/>
    <w:rsid w:val="000B4292"/>
    <w:rsid w:val="000B53AE"/>
    <w:rsid w:val="000B58CD"/>
    <w:rsid w:val="000B620A"/>
    <w:rsid w:val="000B743B"/>
    <w:rsid w:val="000B7D50"/>
    <w:rsid w:val="000B7FF4"/>
    <w:rsid w:val="000C0948"/>
    <w:rsid w:val="000C1E09"/>
    <w:rsid w:val="000C2E91"/>
    <w:rsid w:val="000C50EC"/>
    <w:rsid w:val="000C53C3"/>
    <w:rsid w:val="000C6651"/>
    <w:rsid w:val="000C66FE"/>
    <w:rsid w:val="000C6C06"/>
    <w:rsid w:val="000C7948"/>
    <w:rsid w:val="000D14E0"/>
    <w:rsid w:val="000D1C43"/>
    <w:rsid w:val="000D2161"/>
    <w:rsid w:val="000D22F7"/>
    <w:rsid w:val="000D283A"/>
    <w:rsid w:val="000D30A7"/>
    <w:rsid w:val="000D31C2"/>
    <w:rsid w:val="000D350B"/>
    <w:rsid w:val="000D38B3"/>
    <w:rsid w:val="000D4495"/>
    <w:rsid w:val="000D50EB"/>
    <w:rsid w:val="000D5833"/>
    <w:rsid w:val="000D5B4D"/>
    <w:rsid w:val="000D6693"/>
    <w:rsid w:val="000D67A8"/>
    <w:rsid w:val="000D7B58"/>
    <w:rsid w:val="000D7B68"/>
    <w:rsid w:val="000E10EE"/>
    <w:rsid w:val="000E191B"/>
    <w:rsid w:val="000E291E"/>
    <w:rsid w:val="000E2A75"/>
    <w:rsid w:val="000E2C6A"/>
    <w:rsid w:val="000E3E53"/>
    <w:rsid w:val="000E486E"/>
    <w:rsid w:val="000E4F85"/>
    <w:rsid w:val="000E537E"/>
    <w:rsid w:val="000E5C12"/>
    <w:rsid w:val="000E6358"/>
    <w:rsid w:val="000E6632"/>
    <w:rsid w:val="000E7E46"/>
    <w:rsid w:val="000F0BFA"/>
    <w:rsid w:val="000F0F4F"/>
    <w:rsid w:val="000F1682"/>
    <w:rsid w:val="000F1737"/>
    <w:rsid w:val="000F41F2"/>
    <w:rsid w:val="000F6DC4"/>
    <w:rsid w:val="000F7102"/>
    <w:rsid w:val="00100D2F"/>
    <w:rsid w:val="0010175F"/>
    <w:rsid w:val="00101BB2"/>
    <w:rsid w:val="00103C77"/>
    <w:rsid w:val="0010502B"/>
    <w:rsid w:val="00105569"/>
    <w:rsid w:val="001059BF"/>
    <w:rsid w:val="00105E04"/>
    <w:rsid w:val="00105F21"/>
    <w:rsid w:val="0010636E"/>
    <w:rsid w:val="001102AC"/>
    <w:rsid w:val="00110FEB"/>
    <w:rsid w:val="00112322"/>
    <w:rsid w:val="00112CF0"/>
    <w:rsid w:val="00112DD3"/>
    <w:rsid w:val="00116909"/>
    <w:rsid w:val="0011757A"/>
    <w:rsid w:val="001217E2"/>
    <w:rsid w:val="00121975"/>
    <w:rsid w:val="00122B9F"/>
    <w:rsid w:val="00122D28"/>
    <w:rsid w:val="0012406D"/>
    <w:rsid w:val="001255D8"/>
    <w:rsid w:val="0012579C"/>
    <w:rsid w:val="001265CE"/>
    <w:rsid w:val="00126DC4"/>
    <w:rsid w:val="00127B91"/>
    <w:rsid w:val="001301AE"/>
    <w:rsid w:val="00131624"/>
    <w:rsid w:val="001326C7"/>
    <w:rsid w:val="00134C45"/>
    <w:rsid w:val="00134F6F"/>
    <w:rsid w:val="00135097"/>
    <w:rsid w:val="0013609F"/>
    <w:rsid w:val="00136293"/>
    <w:rsid w:val="0013644C"/>
    <w:rsid w:val="00136A86"/>
    <w:rsid w:val="00137281"/>
    <w:rsid w:val="00140EB0"/>
    <w:rsid w:val="00142728"/>
    <w:rsid w:val="00145B93"/>
    <w:rsid w:val="001462F6"/>
    <w:rsid w:val="00146BA5"/>
    <w:rsid w:val="001470E2"/>
    <w:rsid w:val="001475AF"/>
    <w:rsid w:val="00151D55"/>
    <w:rsid w:val="001527B8"/>
    <w:rsid w:val="0015284A"/>
    <w:rsid w:val="00154F19"/>
    <w:rsid w:val="001550F7"/>
    <w:rsid w:val="00155830"/>
    <w:rsid w:val="0015613D"/>
    <w:rsid w:val="00157350"/>
    <w:rsid w:val="00157D20"/>
    <w:rsid w:val="00160F3E"/>
    <w:rsid w:val="00161AAD"/>
    <w:rsid w:val="00163239"/>
    <w:rsid w:val="00163F4A"/>
    <w:rsid w:val="00164152"/>
    <w:rsid w:val="00165016"/>
    <w:rsid w:val="00166225"/>
    <w:rsid w:val="00166817"/>
    <w:rsid w:val="00166CB2"/>
    <w:rsid w:val="0016703E"/>
    <w:rsid w:val="00167DE5"/>
    <w:rsid w:val="00171DD3"/>
    <w:rsid w:val="001730E6"/>
    <w:rsid w:val="0017419B"/>
    <w:rsid w:val="0017613B"/>
    <w:rsid w:val="0017629F"/>
    <w:rsid w:val="00176F75"/>
    <w:rsid w:val="00177A69"/>
    <w:rsid w:val="001809B5"/>
    <w:rsid w:val="00183A33"/>
    <w:rsid w:val="00184557"/>
    <w:rsid w:val="00184B29"/>
    <w:rsid w:val="00186B65"/>
    <w:rsid w:val="00190C87"/>
    <w:rsid w:val="0019100E"/>
    <w:rsid w:val="00191633"/>
    <w:rsid w:val="00191D61"/>
    <w:rsid w:val="00193D74"/>
    <w:rsid w:val="0019405C"/>
    <w:rsid w:val="0019535B"/>
    <w:rsid w:val="001955A0"/>
    <w:rsid w:val="00195633"/>
    <w:rsid w:val="00195ACE"/>
    <w:rsid w:val="00195BF2"/>
    <w:rsid w:val="00196343"/>
    <w:rsid w:val="00197859"/>
    <w:rsid w:val="001A2D9A"/>
    <w:rsid w:val="001A34FF"/>
    <w:rsid w:val="001A393E"/>
    <w:rsid w:val="001A3F39"/>
    <w:rsid w:val="001A411B"/>
    <w:rsid w:val="001A41FB"/>
    <w:rsid w:val="001A42C0"/>
    <w:rsid w:val="001A5119"/>
    <w:rsid w:val="001A5C92"/>
    <w:rsid w:val="001A61B2"/>
    <w:rsid w:val="001A62F9"/>
    <w:rsid w:val="001A6E74"/>
    <w:rsid w:val="001A77A1"/>
    <w:rsid w:val="001A7FBF"/>
    <w:rsid w:val="001B1BCD"/>
    <w:rsid w:val="001B2205"/>
    <w:rsid w:val="001B42EB"/>
    <w:rsid w:val="001B4DA0"/>
    <w:rsid w:val="001B6699"/>
    <w:rsid w:val="001B792E"/>
    <w:rsid w:val="001C081B"/>
    <w:rsid w:val="001C0CC7"/>
    <w:rsid w:val="001C155D"/>
    <w:rsid w:val="001C15FF"/>
    <w:rsid w:val="001C20CC"/>
    <w:rsid w:val="001C39C6"/>
    <w:rsid w:val="001C557C"/>
    <w:rsid w:val="001C5626"/>
    <w:rsid w:val="001C5637"/>
    <w:rsid w:val="001C59A3"/>
    <w:rsid w:val="001C5B4E"/>
    <w:rsid w:val="001C6726"/>
    <w:rsid w:val="001C7B74"/>
    <w:rsid w:val="001C7C8F"/>
    <w:rsid w:val="001D0769"/>
    <w:rsid w:val="001D2387"/>
    <w:rsid w:val="001D2B6D"/>
    <w:rsid w:val="001D308C"/>
    <w:rsid w:val="001D4075"/>
    <w:rsid w:val="001D4340"/>
    <w:rsid w:val="001D4EA7"/>
    <w:rsid w:val="001D54C0"/>
    <w:rsid w:val="001D7858"/>
    <w:rsid w:val="001E12F9"/>
    <w:rsid w:val="001E13D4"/>
    <w:rsid w:val="001E2273"/>
    <w:rsid w:val="001E2EC1"/>
    <w:rsid w:val="001E355D"/>
    <w:rsid w:val="001E3A6C"/>
    <w:rsid w:val="001E4712"/>
    <w:rsid w:val="001E4AEF"/>
    <w:rsid w:val="001E4B48"/>
    <w:rsid w:val="001E4BE0"/>
    <w:rsid w:val="001E4C14"/>
    <w:rsid w:val="001E61D2"/>
    <w:rsid w:val="001E66D1"/>
    <w:rsid w:val="001E6BB3"/>
    <w:rsid w:val="001E6C9E"/>
    <w:rsid w:val="001E792C"/>
    <w:rsid w:val="001F1801"/>
    <w:rsid w:val="001F1BB1"/>
    <w:rsid w:val="001F224F"/>
    <w:rsid w:val="001F2CA4"/>
    <w:rsid w:val="001F406B"/>
    <w:rsid w:val="001F5E3A"/>
    <w:rsid w:val="001F7434"/>
    <w:rsid w:val="001F77BB"/>
    <w:rsid w:val="001F7A15"/>
    <w:rsid w:val="00200A0F"/>
    <w:rsid w:val="00200A75"/>
    <w:rsid w:val="00201277"/>
    <w:rsid w:val="00201544"/>
    <w:rsid w:val="00201574"/>
    <w:rsid w:val="002031C6"/>
    <w:rsid w:val="00203489"/>
    <w:rsid w:val="0020458C"/>
    <w:rsid w:val="002045E8"/>
    <w:rsid w:val="00204721"/>
    <w:rsid w:val="002047A4"/>
    <w:rsid w:val="00205F58"/>
    <w:rsid w:val="00206566"/>
    <w:rsid w:val="00206795"/>
    <w:rsid w:val="00206C10"/>
    <w:rsid w:val="002106DA"/>
    <w:rsid w:val="0021083A"/>
    <w:rsid w:val="002114C7"/>
    <w:rsid w:val="00213D10"/>
    <w:rsid w:val="00215271"/>
    <w:rsid w:val="00217541"/>
    <w:rsid w:val="00217BAE"/>
    <w:rsid w:val="00221547"/>
    <w:rsid w:val="002221A7"/>
    <w:rsid w:val="00222DF4"/>
    <w:rsid w:val="00223823"/>
    <w:rsid w:val="00224408"/>
    <w:rsid w:val="00224A8C"/>
    <w:rsid w:val="002261CC"/>
    <w:rsid w:val="00226991"/>
    <w:rsid w:val="00227A2D"/>
    <w:rsid w:val="0023417C"/>
    <w:rsid w:val="00234765"/>
    <w:rsid w:val="00236239"/>
    <w:rsid w:val="00236C4C"/>
    <w:rsid w:val="00237B8B"/>
    <w:rsid w:val="00240082"/>
    <w:rsid w:val="00244CD3"/>
    <w:rsid w:val="00246D4D"/>
    <w:rsid w:val="00252FB6"/>
    <w:rsid w:val="0025320F"/>
    <w:rsid w:val="002538E5"/>
    <w:rsid w:val="00253E62"/>
    <w:rsid w:val="00254976"/>
    <w:rsid w:val="00256479"/>
    <w:rsid w:val="00260998"/>
    <w:rsid w:val="0026117E"/>
    <w:rsid w:val="00262F78"/>
    <w:rsid w:val="002655DD"/>
    <w:rsid w:val="00267D14"/>
    <w:rsid w:val="00270BB3"/>
    <w:rsid w:val="002724DA"/>
    <w:rsid w:val="00273706"/>
    <w:rsid w:val="00275572"/>
    <w:rsid w:val="00275C79"/>
    <w:rsid w:val="00275E01"/>
    <w:rsid w:val="002762FE"/>
    <w:rsid w:val="00276E1E"/>
    <w:rsid w:val="0028193B"/>
    <w:rsid w:val="00281B23"/>
    <w:rsid w:val="00281F1F"/>
    <w:rsid w:val="002827BA"/>
    <w:rsid w:val="00282946"/>
    <w:rsid w:val="0028296E"/>
    <w:rsid w:val="002829DA"/>
    <w:rsid w:val="002829F6"/>
    <w:rsid w:val="0028322D"/>
    <w:rsid w:val="00284705"/>
    <w:rsid w:val="0028576D"/>
    <w:rsid w:val="00286649"/>
    <w:rsid w:val="00287CF8"/>
    <w:rsid w:val="002902E9"/>
    <w:rsid w:val="00290650"/>
    <w:rsid w:val="00291850"/>
    <w:rsid w:val="00291A00"/>
    <w:rsid w:val="00291ECA"/>
    <w:rsid w:val="00293518"/>
    <w:rsid w:val="0029423D"/>
    <w:rsid w:val="00295D44"/>
    <w:rsid w:val="0029699E"/>
    <w:rsid w:val="002977FF"/>
    <w:rsid w:val="002A0A09"/>
    <w:rsid w:val="002A22BA"/>
    <w:rsid w:val="002A233C"/>
    <w:rsid w:val="002A236C"/>
    <w:rsid w:val="002A28C3"/>
    <w:rsid w:val="002A5F76"/>
    <w:rsid w:val="002A6EF8"/>
    <w:rsid w:val="002B0DA7"/>
    <w:rsid w:val="002B1335"/>
    <w:rsid w:val="002B225D"/>
    <w:rsid w:val="002B58E1"/>
    <w:rsid w:val="002B65F1"/>
    <w:rsid w:val="002C0385"/>
    <w:rsid w:val="002C050D"/>
    <w:rsid w:val="002C22EC"/>
    <w:rsid w:val="002C3EAF"/>
    <w:rsid w:val="002C3EF7"/>
    <w:rsid w:val="002C51D5"/>
    <w:rsid w:val="002C526C"/>
    <w:rsid w:val="002C6BA9"/>
    <w:rsid w:val="002D0795"/>
    <w:rsid w:val="002D08CC"/>
    <w:rsid w:val="002D09C6"/>
    <w:rsid w:val="002D0CE7"/>
    <w:rsid w:val="002D20CA"/>
    <w:rsid w:val="002D3070"/>
    <w:rsid w:val="002D3248"/>
    <w:rsid w:val="002D3766"/>
    <w:rsid w:val="002D3C27"/>
    <w:rsid w:val="002D4AC9"/>
    <w:rsid w:val="002D5793"/>
    <w:rsid w:val="002D69F6"/>
    <w:rsid w:val="002D75F5"/>
    <w:rsid w:val="002D7CA7"/>
    <w:rsid w:val="002E193B"/>
    <w:rsid w:val="002E1AF6"/>
    <w:rsid w:val="002E3303"/>
    <w:rsid w:val="002E3D83"/>
    <w:rsid w:val="002F0530"/>
    <w:rsid w:val="002F078F"/>
    <w:rsid w:val="002F0FDD"/>
    <w:rsid w:val="002F1834"/>
    <w:rsid w:val="002F24BD"/>
    <w:rsid w:val="002F3929"/>
    <w:rsid w:val="002F3B60"/>
    <w:rsid w:val="002F3FA7"/>
    <w:rsid w:val="002F4406"/>
    <w:rsid w:val="002F49B9"/>
    <w:rsid w:val="002F62EF"/>
    <w:rsid w:val="002F6637"/>
    <w:rsid w:val="002F67F3"/>
    <w:rsid w:val="00300054"/>
    <w:rsid w:val="00302E74"/>
    <w:rsid w:val="00303FBC"/>
    <w:rsid w:val="00304082"/>
    <w:rsid w:val="003052A3"/>
    <w:rsid w:val="00306D6F"/>
    <w:rsid w:val="003074B7"/>
    <w:rsid w:val="00310839"/>
    <w:rsid w:val="00311C68"/>
    <w:rsid w:val="00312CC7"/>
    <w:rsid w:val="003165E2"/>
    <w:rsid w:val="00317727"/>
    <w:rsid w:val="00317D3E"/>
    <w:rsid w:val="00317EE4"/>
    <w:rsid w:val="00320741"/>
    <w:rsid w:val="00320BDD"/>
    <w:rsid w:val="00320F75"/>
    <w:rsid w:val="00321894"/>
    <w:rsid w:val="00322299"/>
    <w:rsid w:val="00325558"/>
    <w:rsid w:val="0032699E"/>
    <w:rsid w:val="00327B25"/>
    <w:rsid w:val="00331B81"/>
    <w:rsid w:val="00335643"/>
    <w:rsid w:val="00335835"/>
    <w:rsid w:val="00337C66"/>
    <w:rsid w:val="003400CA"/>
    <w:rsid w:val="00340CF2"/>
    <w:rsid w:val="003412EE"/>
    <w:rsid w:val="00342DF0"/>
    <w:rsid w:val="00343916"/>
    <w:rsid w:val="00344237"/>
    <w:rsid w:val="00344358"/>
    <w:rsid w:val="003447E9"/>
    <w:rsid w:val="003478F1"/>
    <w:rsid w:val="00347CB7"/>
    <w:rsid w:val="00351E33"/>
    <w:rsid w:val="00353131"/>
    <w:rsid w:val="00354B01"/>
    <w:rsid w:val="00354BB5"/>
    <w:rsid w:val="0035523C"/>
    <w:rsid w:val="003562DA"/>
    <w:rsid w:val="0035667D"/>
    <w:rsid w:val="00356CC4"/>
    <w:rsid w:val="00360085"/>
    <w:rsid w:val="00360188"/>
    <w:rsid w:val="00361497"/>
    <w:rsid w:val="00362422"/>
    <w:rsid w:val="00362970"/>
    <w:rsid w:val="00363D8C"/>
    <w:rsid w:val="00363FBB"/>
    <w:rsid w:val="0036507E"/>
    <w:rsid w:val="00365407"/>
    <w:rsid w:val="00365D7A"/>
    <w:rsid w:val="003664EB"/>
    <w:rsid w:val="0036691F"/>
    <w:rsid w:val="00367960"/>
    <w:rsid w:val="00367CDF"/>
    <w:rsid w:val="00367EB6"/>
    <w:rsid w:val="00370A30"/>
    <w:rsid w:val="003710CC"/>
    <w:rsid w:val="00372219"/>
    <w:rsid w:val="0037381D"/>
    <w:rsid w:val="00374C2C"/>
    <w:rsid w:val="003754C8"/>
    <w:rsid w:val="0037633D"/>
    <w:rsid w:val="003772E8"/>
    <w:rsid w:val="00380179"/>
    <w:rsid w:val="00380BD8"/>
    <w:rsid w:val="00380E2B"/>
    <w:rsid w:val="003811E7"/>
    <w:rsid w:val="003821AC"/>
    <w:rsid w:val="003842F8"/>
    <w:rsid w:val="00384B40"/>
    <w:rsid w:val="003853EA"/>
    <w:rsid w:val="00385CB9"/>
    <w:rsid w:val="00387F46"/>
    <w:rsid w:val="003918CC"/>
    <w:rsid w:val="00392827"/>
    <w:rsid w:val="00392B4E"/>
    <w:rsid w:val="00392CF3"/>
    <w:rsid w:val="0039385F"/>
    <w:rsid w:val="00394171"/>
    <w:rsid w:val="003949E2"/>
    <w:rsid w:val="00394A5D"/>
    <w:rsid w:val="00394B27"/>
    <w:rsid w:val="003955F9"/>
    <w:rsid w:val="003A0591"/>
    <w:rsid w:val="003A0C87"/>
    <w:rsid w:val="003A186C"/>
    <w:rsid w:val="003A1AAF"/>
    <w:rsid w:val="003A1E14"/>
    <w:rsid w:val="003A3437"/>
    <w:rsid w:val="003A3DB0"/>
    <w:rsid w:val="003A4661"/>
    <w:rsid w:val="003A657C"/>
    <w:rsid w:val="003A6634"/>
    <w:rsid w:val="003A7572"/>
    <w:rsid w:val="003A7895"/>
    <w:rsid w:val="003B12C1"/>
    <w:rsid w:val="003B1A82"/>
    <w:rsid w:val="003B51E6"/>
    <w:rsid w:val="003B5AE7"/>
    <w:rsid w:val="003B6468"/>
    <w:rsid w:val="003B6930"/>
    <w:rsid w:val="003C0CB2"/>
    <w:rsid w:val="003C0CF5"/>
    <w:rsid w:val="003C2385"/>
    <w:rsid w:val="003C2FEF"/>
    <w:rsid w:val="003C53C0"/>
    <w:rsid w:val="003C5E57"/>
    <w:rsid w:val="003C6CC7"/>
    <w:rsid w:val="003C7490"/>
    <w:rsid w:val="003C7A62"/>
    <w:rsid w:val="003D236B"/>
    <w:rsid w:val="003D358F"/>
    <w:rsid w:val="003D3FF1"/>
    <w:rsid w:val="003D4D20"/>
    <w:rsid w:val="003D6309"/>
    <w:rsid w:val="003D647E"/>
    <w:rsid w:val="003D661B"/>
    <w:rsid w:val="003D7148"/>
    <w:rsid w:val="003D7C4E"/>
    <w:rsid w:val="003E0E3B"/>
    <w:rsid w:val="003E159F"/>
    <w:rsid w:val="003E256B"/>
    <w:rsid w:val="003E4ED5"/>
    <w:rsid w:val="003E56F5"/>
    <w:rsid w:val="003E5C11"/>
    <w:rsid w:val="003F125E"/>
    <w:rsid w:val="003F15CE"/>
    <w:rsid w:val="003F242B"/>
    <w:rsid w:val="003F3C2D"/>
    <w:rsid w:val="003F3C49"/>
    <w:rsid w:val="003F4F31"/>
    <w:rsid w:val="003F767E"/>
    <w:rsid w:val="0040011A"/>
    <w:rsid w:val="0040090D"/>
    <w:rsid w:val="004009A4"/>
    <w:rsid w:val="00400F9D"/>
    <w:rsid w:val="00401BA0"/>
    <w:rsid w:val="00401EAE"/>
    <w:rsid w:val="00404831"/>
    <w:rsid w:val="004049D0"/>
    <w:rsid w:val="004055BD"/>
    <w:rsid w:val="0040615C"/>
    <w:rsid w:val="00406965"/>
    <w:rsid w:val="00410623"/>
    <w:rsid w:val="0041093A"/>
    <w:rsid w:val="00411B5E"/>
    <w:rsid w:val="0041315C"/>
    <w:rsid w:val="00413DE1"/>
    <w:rsid w:val="0041407E"/>
    <w:rsid w:val="0041490D"/>
    <w:rsid w:val="004149A1"/>
    <w:rsid w:val="00414A21"/>
    <w:rsid w:val="00414C10"/>
    <w:rsid w:val="00414F6A"/>
    <w:rsid w:val="0041573B"/>
    <w:rsid w:val="0042004E"/>
    <w:rsid w:val="00422128"/>
    <w:rsid w:val="004241EE"/>
    <w:rsid w:val="0042443F"/>
    <w:rsid w:val="0042537B"/>
    <w:rsid w:val="00427B50"/>
    <w:rsid w:val="00427F2D"/>
    <w:rsid w:val="00430E20"/>
    <w:rsid w:val="00431AA7"/>
    <w:rsid w:val="00434E49"/>
    <w:rsid w:val="004356DF"/>
    <w:rsid w:val="0043578B"/>
    <w:rsid w:val="004359F7"/>
    <w:rsid w:val="0043625A"/>
    <w:rsid w:val="00440D6F"/>
    <w:rsid w:val="00441409"/>
    <w:rsid w:val="0044182D"/>
    <w:rsid w:val="00442F18"/>
    <w:rsid w:val="004443D0"/>
    <w:rsid w:val="0044602B"/>
    <w:rsid w:val="004466B9"/>
    <w:rsid w:val="004514A1"/>
    <w:rsid w:val="00451A87"/>
    <w:rsid w:val="00452517"/>
    <w:rsid w:val="004535C0"/>
    <w:rsid w:val="00453736"/>
    <w:rsid w:val="00457FB6"/>
    <w:rsid w:val="004618EC"/>
    <w:rsid w:val="00462FB2"/>
    <w:rsid w:val="004631D8"/>
    <w:rsid w:val="00463459"/>
    <w:rsid w:val="00463F71"/>
    <w:rsid w:val="00466647"/>
    <w:rsid w:val="00466FF5"/>
    <w:rsid w:val="004670E1"/>
    <w:rsid w:val="00467BEC"/>
    <w:rsid w:val="0047205B"/>
    <w:rsid w:val="0047239E"/>
    <w:rsid w:val="00472777"/>
    <w:rsid w:val="00473A44"/>
    <w:rsid w:val="00473EB0"/>
    <w:rsid w:val="00480310"/>
    <w:rsid w:val="0048046E"/>
    <w:rsid w:val="004809CB"/>
    <w:rsid w:val="00480B00"/>
    <w:rsid w:val="004818B4"/>
    <w:rsid w:val="004823AF"/>
    <w:rsid w:val="0048300A"/>
    <w:rsid w:val="00483670"/>
    <w:rsid w:val="00483D70"/>
    <w:rsid w:val="00483FD1"/>
    <w:rsid w:val="004843EB"/>
    <w:rsid w:val="00484AED"/>
    <w:rsid w:val="004860B1"/>
    <w:rsid w:val="00486E73"/>
    <w:rsid w:val="00486FD1"/>
    <w:rsid w:val="00487695"/>
    <w:rsid w:val="004903BC"/>
    <w:rsid w:val="00490FCE"/>
    <w:rsid w:val="00491AE8"/>
    <w:rsid w:val="00491D22"/>
    <w:rsid w:val="00495BD8"/>
    <w:rsid w:val="004A010B"/>
    <w:rsid w:val="004A0241"/>
    <w:rsid w:val="004A1BFE"/>
    <w:rsid w:val="004A45F1"/>
    <w:rsid w:val="004A4AEE"/>
    <w:rsid w:val="004A705F"/>
    <w:rsid w:val="004A7411"/>
    <w:rsid w:val="004A7D62"/>
    <w:rsid w:val="004A7EA8"/>
    <w:rsid w:val="004B0ABD"/>
    <w:rsid w:val="004B4B8C"/>
    <w:rsid w:val="004B4F8D"/>
    <w:rsid w:val="004B5136"/>
    <w:rsid w:val="004B7683"/>
    <w:rsid w:val="004B7E24"/>
    <w:rsid w:val="004C04EE"/>
    <w:rsid w:val="004C1B31"/>
    <w:rsid w:val="004C1F66"/>
    <w:rsid w:val="004C2114"/>
    <w:rsid w:val="004C2866"/>
    <w:rsid w:val="004C2AE7"/>
    <w:rsid w:val="004C42B8"/>
    <w:rsid w:val="004C566A"/>
    <w:rsid w:val="004C5DE2"/>
    <w:rsid w:val="004C6B79"/>
    <w:rsid w:val="004C747B"/>
    <w:rsid w:val="004C7F53"/>
    <w:rsid w:val="004D2B10"/>
    <w:rsid w:val="004D4C7F"/>
    <w:rsid w:val="004D6336"/>
    <w:rsid w:val="004D77CF"/>
    <w:rsid w:val="004D7EE3"/>
    <w:rsid w:val="004D7FAA"/>
    <w:rsid w:val="004E0CA3"/>
    <w:rsid w:val="004E1278"/>
    <w:rsid w:val="004E1827"/>
    <w:rsid w:val="004E1966"/>
    <w:rsid w:val="004E3921"/>
    <w:rsid w:val="004E54A9"/>
    <w:rsid w:val="004E6849"/>
    <w:rsid w:val="004E6D36"/>
    <w:rsid w:val="004F0371"/>
    <w:rsid w:val="004F037E"/>
    <w:rsid w:val="004F0C51"/>
    <w:rsid w:val="004F2199"/>
    <w:rsid w:val="004F24FA"/>
    <w:rsid w:val="004F2951"/>
    <w:rsid w:val="004F2DC3"/>
    <w:rsid w:val="004F2FA2"/>
    <w:rsid w:val="004F4829"/>
    <w:rsid w:val="004F54C1"/>
    <w:rsid w:val="004F612B"/>
    <w:rsid w:val="004F634D"/>
    <w:rsid w:val="004F6D8E"/>
    <w:rsid w:val="00500115"/>
    <w:rsid w:val="00500C89"/>
    <w:rsid w:val="00501BD3"/>
    <w:rsid w:val="00502146"/>
    <w:rsid w:val="00502627"/>
    <w:rsid w:val="00502C66"/>
    <w:rsid w:val="00502D7B"/>
    <w:rsid w:val="005031AB"/>
    <w:rsid w:val="00503AB5"/>
    <w:rsid w:val="0050424D"/>
    <w:rsid w:val="00505B23"/>
    <w:rsid w:val="00505B99"/>
    <w:rsid w:val="00507175"/>
    <w:rsid w:val="00507DF8"/>
    <w:rsid w:val="00511124"/>
    <w:rsid w:val="00511B68"/>
    <w:rsid w:val="005121B7"/>
    <w:rsid w:val="0051372A"/>
    <w:rsid w:val="00513D51"/>
    <w:rsid w:val="005149DD"/>
    <w:rsid w:val="00514EEB"/>
    <w:rsid w:val="00515BFF"/>
    <w:rsid w:val="00515F7A"/>
    <w:rsid w:val="00516113"/>
    <w:rsid w:val="0051656F"/>
    <w:rsid w:val="00517183"/>
    <w:rsid w:val="00517ED6"/>
    <w:rsid w:val="005203A6"/>
    <w:rsid w:val="00520408"/>
    <w:rsid w:val="0052100E"/>
    <w:rsid w:val="0052142C"/>
    <w:rsid w:val="0052171D"/>
    <w:rsid w:val="00521723"/>
    <w:rsid w:val="0052265F"/>
    <w:rsid w:val="00522B9A"/>
    <w:rsid w:val="00523009"/>
    <w:rsid w:val="0052317F"/>
    <w:rsid w:val="00523238"/>
    <w:rsid w:val="005235F9"/>
    <w:rsid w:val="005238A7"/>
    <w:rsid w:val="00523EF1"/>
    <w:rsid w:val="005249D5"/>
    <w:rsid w:val="005264E4"/>
    <w:rsid w:val="00526CD5"/>
    <w:rsid w:val="00526CDD"/>
    <w:rsid w:val="005301FC"/>
    <w:rsid w:val="00531BF3"/>
    <w:rsid w:val="005327B3"/>
    <w:rsid w:val="00532C0E"/>
    <w:rsid w:val="00533FC0"/>
    <w:rsid w:val="005341C7"/>
    <w:rsid w:val="00534257"/>
    <w:rsid w:val="00534351"/>
    <w:rsid w:val="00534F67"/>
    <w:rsid w:val="00535F6E"/>
    <w:rsid w:val="00536608"/>
    <w:rsid w:val="00536B43"/>
    <w:rsid w:val="005370E9"/>
    <w:rsid w:val="005408EA"/>
    <w:rsid w:val="00542B4F"/>
    <w:rsid w:val="0054305D"/>
    <w:rsid w:val="00543434"/>
    <w:rsid w:val="00543A2C"/>
    <w:rsid w:val="00543C25"/>
    <w:rsid w:val="00543E98"/>
    <w:rsid w:val="00544909"/>
    <w:rsid w:val="00544CFC"/>
    <w:rsid w:val="00545B06"/>
    <w:rsid w:val="00545BFC"/>
    <w:rsid w:val="00546D96"/>
    <w:rsid w:val="005470F0"/>
    <w:rsid w:val="00550307"/>
    <w:rsid w:val="0055092D"/>
    <w:rsid w:val="0055170E"/>
    <w:rsid w:val="00551889"/>
    <w:rsid w:val="00552296"/>
    <w:rsid w:val="00552B6F"/>
    <w:rsid w:val="00553285"/>
    <w:rsid w:val="0055575D"/>
    <w:rsid w:val="00555FFE"/>
    <w:rsid w:val="005562BB"/>
    <w:rsid w:val="005565D8"/>
    <w:rsid w:val="00557E9C"/>
    <w:rsid w:val="00560E00"/>
    <w:rsid w:val="00561B17"/>
    <w:rsid w:val="00561D3C"/>
    <w:rsid w:val="00561E49"/>
    <w:rsid w:val="00563909"/>
    <w:rsid w:val="00565AF4"/>
    <w:rsid w:val="0057281F"/>
    <w:rsid w:val="005728DC"/>
    <w:rsid w:val="00573927"/>
    <w:rsid w:val="00574766"/>
    <w:rsid w:val="005760EC"/>
    <w:rsid w:val="00576568"/>
    <w:rsid w:val="00577BC0"/>
    <w:rsid w:val="00580C7A"/>
    <w:rsid w:val="00580E88"/>
    <w:rsid w:val="00583232"/>
    <w:rsid w:val="00583928"/>
    <w:rsid w:val="00585368"/>
    <w:rsid w:val="0058566D"/>
    <w:rsid w:val="005859EC"/>
    <w:rsid w:val="00586326"/>
    <w:rsid w:val="00586F7D"/>
    <w:rsid w:val="00587213"/>
    <w:rsid w:val="0059005A"/>
    <w:rsid w:val="00590C74"/>
    <w:rsid w:val="005923E6"/>
    <w:rsid w:val="005930B6"/>
    <w:rsid w:val="00593CE8"/>
    <w:rsid w:val="005957A5"/>
    <w:rsid w:val="00595A6C"/>
    <w:rsid w:val="0059611F"/>
    <w:rsid w:val="00597A54"/>
    <w:rsid w:val="00597EE9"/>
    <w:rsid w:val="00597F13"/>
    <w:rsid w:val="005A0657"/>
    <w:rsid w:val="005A0CAC"/>
    <w:rsid w:val="005A141C"/>
    <w:rsid w:val="005A2AC4"/>
    <w:rsid w:val="005A2DF7"/>
    <w:rsid w:val="005A2E5D"/>
    <w:rsid w:val="005A507C"/>
    <w:rsid w:val="005A5264"/>
    <w:rsid w:val="005A52F9"/>
    <w:rsid w:val="005A5322"/>
    <w:rsid w:val="005A5D5D"/>
    <w:rsid w:val="005A7A56"/>
    <w:rsid w:val="005B00AD"/>
    <w:rsid w:val="005B22F6"/>
    <w:rsid w:val="005B3620"/>
    <w:rsid w:val="005B4079"/>
    <w:rsid w:val="005B4A30"/>
    <w:rsid w:val="005B5D41"/>
    <w:rsid w:val="005C03BD"/>
    <w:rsid w:val="005C0F9D"/>
    <w:rsid w:val="005C1D2A"/>
    <w:rsid w:val="005C214C"/>
    <w:rsid w:val="005C24F9"/>
    <w:rsid w:val="005C29EC"/>
    <w:rsid w:val="005C2C92"/>
    <w:rsid w:val="005C33E9"/>
    <w:rsid w:val="005C3678"/>
    <w:rsid w:val="005C3F13"/>
    <w:rsid w:val="005C3FDF"/>
    <w:rsid w:val="005C43D4"/>
    <w:rsid w:val="005C520A"/>
    <w:rsid w:val="005C56C0"/>
    <w:rsid w:val="005C579D"/>
    <w:rsid w:val="005C7C57"/>
    <w:rsid w:val="005D422A"/>
    <w:rsid w:val="005D7B80"/>
    <w:rsid w:val="005D7C73"/>
    <w:rsid w:val="005D7F41"/>
    <w:rsid w:val="005E01AB"/>
    <w:rsid w:val="005E0877"/>
    <w:rsid w:val="005E0CBA"/>
    <w:rsid w:val="005E1D91"/>
    <w:rsid w:val="005E1F15"/>
    <w:rsid w:val="005E55CC"/>
    <w:rsid w:val="005E573A"/>
    <w:rsid w:val="005E6625"/>
    <w:rsid w:val="005E6A08"/>
    <w:rsid w:val="005F1569"/>
    <w:rsid w:val="005F3CDB"/>
    <w:rsid w:val="005F4B5E"/>
    <w:rsid w:val="005F4D0E"/>
    <w:rsid w:val="005F6490"/>
    <w:rsid w:val="005F69E6"/>
    <w:rsid w:val="005F6B9B"/>
    <w:rsid w:val="005F75CE"/>
    <w:rsid w:val="00601411"/>
    <w:rsid w:val="00601EEB"/>
    <w:rsid w:val="006025C4"/>
    <w:rsid w:val="00602B54"/>
    <w:rsid w:val="00602FF6"/>
    <w:rsid w:val="006037B3"/>
    <w:rsid w:val="0060439F"/>
    <w:rsid w:val="006051EF"/>
    <w:rsid w:val="0060597B"/>
    <w:rsid w:val="006065A8"/>
    <w:rsid w:val="00606743"/>
    <w:rsid w:val="006119C6"/>
    <w:rsid w:val="006120B7"/>
    <w:rsid w:val="00612596"/>
    <w:rsid w:val="00612E77"/>
    <w:rsid w:val="00612F5C"/>
    <w:rsid w:val="00613DB1"/>
    <w:rsid w:val="0061410E"/>
    <w:rsid w:val="006143C6"/>
    <w:rsid w:val="00614A02"/>
    <w:rsid w:val="00616135"/>
    <w:rsid w:val="00616155"/>
    <w:rsid w:val="00620D97"/>
    <w:rsid w:val="00621639"/>
    <w:rsid w:val="00622011"/>
    <w:rsid w:val="00622980"/>
    <w:rsid w:val="00623F40"/>
    <w:rsid w:val="00624766"/>
    <w:rsid w:val="00624E19"/>
    <w:rsid w:val="006264E7"/>
    <w:rsid w:val="006264F5"/>
    <w:rsid w:val="00626852"/>
    <w:rsid w:val="00627419"/>
    <w:rsid w:val="00627869"/>
    <w:rsid w:val="00627E07"/>
    <w:rsid w:val="00630435"/>
    <w:rsid w:val="00630563"/>
    <w:rsid w:val="00631A2F"/>
    <w:rsid w:val="00635B76"/>
    <w:rsid w:val="00635DEE"/>
    <w:rsid w:val="00635F3C"/>
    <w:rsid w:val="00636FA6"/>
    <w:rsid w:val="00640BBB"/>
    <w:rsid w:val="006418F1"/>
    <w:rsid w:val="00644ED3"/>
    <w:rsid w:val="006455AE"/>
    <w:rsid w:val="00645D2D"/>
    <w:rsid w:val="00646FFD"/>
    <w:rsid w:val="0064717E"/>
    <w:rsid w:val="006477C2"/>
    <w:rsid w:val="00647896"/>
    <w:rsid w:val="00647AA1"/>
    <w:rsid w:val="006515A8"/>
    <w:rsid w:val="006539F8"/>
    <w:rsid w:val="0065499D"/>
    <w:rsid w:val="006561AC"/>
    <w:rsid w:val="006575D9"/>
    <w:rsid w:val="00657AC2"/>
    <w:rsid w:val="006614AB"/>
    <w:rsid w:val="00663B28"/>
    <w:rsid w:val="00664DBF"/>
    <w:rsid w:val="00664E82"/>
    <w:rsid w:val="00666653"/>
    <w:rsid w:val="00666A21"/>
    <w:rsid w:val="00670215"/>
    <w:rsid w:val="00670521"/>
    <w:rsid w:val="00671144"/>
    <w:rsid w:val="00671CA8"/>
    <w:rsid w:val="00672191"/>
    <w:rsid w:val="00675046"/>
    <w:rsid w:val="006757DE"/>
    <w:rsid w:val="0067646E"/>
    <w:rsid w:val="006765B7"/>
    <w:rsid w:val="00676805"/>
    <w:rsid w:val="0067758F"/>
    <w:rsid w:val="0068012D"/>
    <w:rsid w:val="00680617"/>
    <w:rsid w:val="00680EA2"/>
    <w:rsid w:val="006826AA"/>
    <w:rsid w:val="00686679"/>
    <w:rsid w:val="006876F0"/>
    <w:rsid w:val="006903C0"/>
    <w:rsid w:val="006904CB"/>
    <w:rsid w:val="00690FAC"/>
    <w:rsid w:val="00690FCC"/>
    <w:rsid w:val="0069130B"/>
    <w:rsid w:val="0069194F"/>
    <w:rsid w:val="00691AD5"/>
    <w:rsid w:val="006926B6"/>
    <w:rsid w:val="006927BB"/>
    <w:rsid w:val="00692B98"/>
    <w:rsid w:val="006931BD"/>
    <w:rsid w:val="00693DE2"/>
    <w:rsid w:val="00693FB1"/>
    <w:rsid w:val="00694B07"/>
    <w:rsid w:val="00695128"/>
    <w:rsid w:val="00696A0D"/>
    <w:rsid w:val="00696CFD"/>
    <w:rsid w:val="006978E0"/>
    <w:rsid w:val="006A10FB"/>
    <w:rsid w:val="006A278A"/>
    <w:rsid w:val="006A34D2"/>
    <w:rsid w:val="006A3E22"/>
    <w:rsid w:val="006A4A52"/>
    <w:rsid w:val="006A4DF8"/>
    <w:rsid w:val="006A59F3"/>
    <w:rsid w:val="006A5BBA"/>
    <w:rsid w:val="006A6099"/>
    <w:rsid w:val="006A7253"/>
    <w:rsid w:val="006A7772"/>
    <w:rsid w:val="006B133D"/>
    <w:rsid w:val="006B27D0"/>
    <w:rsid w:val="006B2C4D"/>
    <w:rsid w:val="006B432E"/>
    <w:rsid w:val="006B519E"/>
    <w:rsid w:val="006B55C7"/>
    <w:rsid w:val="006B5E67"/>
    <w:rsid w:val="006B6583"/>
    <w:rsid w:val="006B693F"/>
    <w:rsid w:val="006B7FA0"/>
    <w:rsid w:val="006C1094"/>
    <w:rsid w:val="006C1EE3"/>
    <w:rsid w:val="006C331A"/>
    <w:rsid w:val="006C35E1"/>
    <w:rsid w:val="006C3987"/>
    <w:rsid w:val="006C4CFB"/>
    <w:rsid w:val="006C543A"/>
    <w:rsid w:val="006C66A5"/>
    <w:rsid w:val="006D048C"/>
    <w:rsid w:val="006D098D"/>
    <w:rsid w:val="006D0B72"/>
    <w:rsid w:val="006D184E"/>
    <w:rsid w:val="006D18FA"/>
    <w:rsid w:val="006D1CE7"/>
    <w:rsid w:val="006D31F5"/>
    <w:rsid w:val="006D369D"/>
    <w:rsid w:val="006D49C4"/>
    <w:rsid w:val="006D4D51"/>
    <w:rsid w:val="006D556C"/>
    <w:rsid w:val="006D77FD"/>
    <w:rsid w:val="006E142E"/>
    <w:rsid w:val="006E19ED"/>
    <w:rsid w:val="006E1B27"/>
    <w:rsid w:val="006E1E3F"/>
    <w:rsid w:val="006E1FD7"/>
    <w:rsid w:val="006E219E"/>
    <w:rsid w:val="006E36AC"/>
    <w:rsid w:val="006E5F9A"/>
    <w:rsid w:val="006E6999"/>
    <w:rsid w:val="006E6AEB"/>
    <w:rsid w:val="006F2F8B"/>
    <w:rsid w:val="006F47D7"/>
    <w:rsid w:val="006F4BE5"/>
    <w:rsid w:val="006F5261"/>
    <w:rsid w:val="006F5749"/>
    <w:rsid w:val="006F7F95"/>
    <w:rsid w:val="0070013B"/>
    <w:rsid w:val="0070116C"/>
    <w:rsid w:val="007025E3"/>
    <w:rsid w:val="007029C7"/>
    <w:rsid w:val="0070371F"/>
    <w:rsid w:val="00703CFC"/>
    <w:rsid w:val="00705018"/>
    <w:rsid w:val="00705FF3"/>
    <w:rsid w:val="00706C4D"/>
    <w:rsid w:val="00706FE1"/>
    <w:rsid w:val="007075E1"/>
    <w:rsid w:val="00707858"/>
    <w:rsid w:val="00707E1F"/>
    <w:rsid w:val="00714F3F"/>
    <w:rsid w:val="0072081F"/>
    <w:rsid w:val="00721B4F"/>
    <w:rsid w:val="00721DE6"/>
    <w:rsid w:val="00721FD4"/>
    <w:rsid w:val="007225B6"/>
    <w:rsid w:val="0072308E"/>
    <w:rsid w:val="00724B6A"/>
    <w:rsid w:val="00725251"/>
    <w:rsid w:val="007257E7"/>
    <w:rsid w:val="00725E81"/>
    <w:rsid w:val="00726A99"/>
    <w:rsid w:val="007276DF"/>
    <w:rsid w:val="007301A5"/>
    <w:rsid w:val="00730F2C"/>
    <w:rsid w:val="0073168F"/>
    <w:rsid w:val="00732069"/>
    <w:rsid w:val="007320A6"/>
    <w:rsid w:val="00732276"/>
    <w:rsid w:val="00740387"/>
    <w:rsid w:val="00740CB4"/>
    <w:rsid w:val="007424DB"/>
    <w:rsid w:val="007435AC"/>
    <w:rsid w:val="0074431A"/>
    <w:rsid w:val="00744501"/>
    <w:rsid w:val="007450D3"/>
    <w:rsid w:val="00745247"/>
    <w:rsid w:val="007457C3"/>
    <w:rsid w:val="00745CEE"/>
    <w:rsid w:val="00745DB4"/>
    <w:rsid w:val="00746893"/>
    <w:rsid w:val="007504A2"/>
    <w:rsid w:val="0075079B"/>
    <w:rsid w:val="007516E7"/>
    <w:rsid w:val="00753DCE"/>
    <w:rsid w:val="00753EDE"/>
    <w:rsid w:val="00754034"/>
    <w:rsid w:val="00754EEA"/>
    <w:rsid w:val="00755825"/>
    <w:rsid w:val="007574F8"/>
    <w:rsid w:val="00762725"/>
    <w:rsid w:val="00765605"/>
    <w:rsid w:val="00766192"/>
    <w:rsid w:val="00766206"/>
    <w:rsid w:val="00767182"/>
    <w:rsid w:val="00767AC4"/>
    <w:rsid w:val="00767C7B"/>
    <w:rsid w:val="00771AFB"/>
    <w:rsid w:val="00771EE0"/>
    <w:rsid w:val="00774313"/>
    <w:rsid w:val="00774B7A"/>
    <w:rsid w:val="00777B09"/>
    <w:rsid w:val="00780493"/>
    <w:rsid w:val="00781EAB"/>
    <w:rsid w:val="00784A6E"/>
    <w:rsid w:val="007852DF"/>
    <w:rsid w:val="00785597"/>
    <w:rsid w:val="00786B1D"/>
    <w:rsid w:val="00787C49"/>
    <w:rsid w:val="0079055A"/>
    <w:rsid w:val="00790D1F"/>
    <w:rsid w:val="0079108C"/>
    <w:rsid w:val="0079135F"/>
    <w:rsid w:val="007913CF"/>
    <w:rsid w:val="00793774"/>
    <w:rsid w:val="007938D1"/>
    <w:rsid w:val="00794AAE"/>
    <w:rsid w:val="00794E23"/>
    <w:rsid w:val="007960A2"/>
    <w:rsid w:val="007970E7"/>
    <w:rsid w:val="00797353"/>
    <w:rsid w:val="007A026A"/>
    <w:rsid w:val="007A1417"/>
    <w:rsid w:val="007A146C"/>
    <w:rsid w:val="007A3998"/>
    <w:rsid w:val="007A3F8C"/>
    <w:rsid w:val="007A41C7"/>
    <w:rsid w:val="007A4BC3"/>
    <w:rsid w:val="007A4C03"/>
    <w:rsid w:val="007A756F"/>
    <w:rsid w:val="007A7A2E"/>
    <w:rsid w:val="007B1414"/>
    <w:rsid w:val="007B1E55"/>
    <w:rsid w:val="007B321F"/>
    <w:rsid w:val="007B345B"/>
    <w:rsid w:val="007B3964"/>
    <w:rsid w:val="007B49FD"/>
    <w:rsid w:val="007B593A"/>
    <w:rsid w:val="007B5E4F"/>
    <w:rsid w:val="007B7CF5"/>
    <w:rsid w:val="007C00B6"/>
    <w:rsid w:val="007C16EA"/>
    <w:rsid w:val="007C3ECC"/>
    <w:rsid w:val="007C578E"/>
    <w:rsid w:val="007C5E89"/>
    <w:rsid w:val="007C6A0A"/>
    <w:rsid w:val="007C6F41"/>
    <w:rsid w:val="007C78C8"/>
    <w:rsid w:val="007C7962"/>
    <w:rsid w:val="007C79D7"/>
    <w:rsid w:val="007D3874"/>
    <w:rsid w:val="007D47FF"/>
    <w:rsid w:val="007D5108"/>
    <w:rsid w:val="007D56C5"/>
    <w:rsid w:val="007D67A7"/>
    <w:rsid w:val="007D7411"/>
    <w:rsid w:val="007E0FFD"/>
    <w:rsid w:val="007E1A4D"/>
    <w:rsid w:val="007E1ACB"/>
    <w:rsid w:val="007E1B84"/>
    <w:rsid w:val="007E2F72"/>
    <w:rsid w:val="007E3E4D"/>
    <w:rsid w:val="007E410C"/>
    <w:rsid w:val="007E4F24"/>
    <w:rsid w:val="007E709C"/>
    <w:rsid w:val="007F104B"/>
    <w:rsid w:val="007F1366"/>
    <w:rsid w:val="007F1861"/>
    <w:rsid w:val="007F45A5"/>
    <w:rsid w:val="007F48A4"/>
    <w:rsid w:val="007F4C95"/>
    <w:rsid w:val="007F54B6"/>
    <w:rsid w:val="007F5598"/>
    <w:rsid w:val="007F577D"/>
    <w:rsid w:val="007F6713"/>
    <w:rsid w:val="007F6D50"/>
    <w:rsid w:val="00800907"/>
    <w:rsid w:val="008032B1"/>
    <w:rsid w:val="00803D3F"/>
    <w:rsid w:val="0080483B"/>
    <w:rsid w:val="00805559"/>
    <w:rsid w:val="00806C41"/>
    <w:rsid w:val="008100D2"/>
    <w:rsid w:val="008105C7"/>
    <w:rsid w:val="00811FE0"/>
    <w:rsid w:val="00812495"/>
    <w:rsid w:val="0081329D"/>
    <w:rsid w:val="008136C5"/>
    <w:rsid w:val="008143F2"/>
    <w:rsid w:val="008149C8"/>
    <w:rsid w:val="008153E1"/>
    <w:rsid w:val="0081630B"/>
    <w:rsid w:val="00817385"/>
    <w:rsid w:val="00820F11"/>
    <w:rsid w:val="00821FC0"/>
    <w:rsid w:val="00822868"/>
    <w:rsid w:val="008228E1"/>
    <w:rsid w:val="00823F54"/>
    <w:rsid w:val="00824861"/>
    <w:rsid w:val="008256AA"/>
    <w:rsid w:val="00826A42"/>
    <w:rsid w:val="00827A5F"/>
    <w:rsid w:val="00827FF2"/>
    <w:rsid w:val="00830370"/>
    <w:rsid w:val="00831D0B"/>
    <w:rsid w:val="00833F52"/>
    <w:rsid w:val="00834766"/>
    <w:rsid w:val="008356FD"/>
    <w:rsid w:val="00835CEF"/>
    <w:rsid w:val="008364BC"/>
    <w:rsid w:val="008367B0"/>
    <w:rsid w:val="00836885"/>
    <w:rsid w:val="00836AC0"/>
    <w:rsid w:val="008374ED"/>
    <w:rsid w:val="00840FF7"/>
    <w:rsid w:val="0084179D"/>
    <w:rsid w:val="008429D2"/>
    <w:rsid w:val="00842E6D"/>
    <w:rsid w:val="00843777"/>
    <w:rsid w:val="008467BB"/>
    <w:rsid w:val="00846D6F"/>
    <w:rsid w:val="00850321"/>
    <w:rsid w:val="00850917"/>
    <w:rsid w:val="00850A0C"/>
    <w:rsid w:val="008517E0"/>
    <w:rsid w:val="008546BD"/>
    <w:rsid w:val="0085687D"/>
    <w:rsid w:val="00857203"/>
    <w:rsid w:val="00860329"/>
    <w:rsid w:val="00860425"/>
    <w:rsid w:val="00861559"/>
    <w:rsid w:val="00861AEA"/>
    <w:rsid w:val="00861D0A"/>
    <w:rsid w:val="00862CAC"/>
    <w:rsid w:val="00862D21"/>
    <w:rsid w:val="008630A9"/>
    <w:rsid w:val="00863D9B"/>
    <w:rsid w:val="00865456"/>
    <w:rsid w:val="00865582"/>
    <w:rsid w:val="00865A85"/>
    <w:rsid w:val="00865C06"/>
    <w:rsid w:val="00865EF8"/>
    <w:rsid w:val="008666A9"/>
    <w:rsid w:val="0086684C"/>
    <w:rsid w:val="00866951"/>
    <w:rsid w:val="00867107"/>
    <w:rsid w:val="0087028A"/>
    <w:rsid w:val="00870878"/>
    <w:rsid w:val="00874482"/>
    <w:rsid w:val="00875830"/>
    <w:rsid w:val="0087618E"/>
    <w:rsid w:val="008778DD"/>
    <w:rsid w:val="00877D60"/>
    <w:rsid w:val="00882343"/>
    <w:rsid w:val="00882815"/>
    <w:rsid w:val="0088386A"/>
    <w:rsid w:val="00883D0A"/>
    <w:rsid w:val="008848CF"/>
    <w:rsid w:val="008875F3"/>
    <w:rsid w:val="00887ADE"/>
    <w:rsid w:val="00891A69"/>
    <w:rsid w:val="00892911"/>
    <w:rsid w:val="00893BE1"/>
    <w:rsid w:val="008954D7"/>
    <w:rsid w:val="008960CE"/>
    <w:rsid w:val="008961E9"/>
    <w:rsid w:val="00896AB3"/>
    <w:rsid w:val="008A0CF7"/>
    <w:rsid w:val="008A175F"/>
    <w:rsid w:val="008A1996"/>
    <w:rsid w:val="008A254E"/>
    <w:rsid w:val="008A3791"/>
    <w:rsid w:val="008A59D6"/>
    <w:rsid w:val="008A5C38"/>
    <w:rsid w:val="008A5D55"/>
    <w:rsid w:val="008A5E87"/>
    <w:rsid w:val="008A7DC1"/>
    <w:rsid w:val="008B3994"/>
    <w:rsid w:val="008B41D1"/>
    <w:rsid w:val="008B5ABE"/>
    <w:rsid w:val="008B5F5D"/>
    <w:rsid w:val="008B6564"/>
    <w:rsid w:val="008B6C48"/>
    <w:rsid w:val="008C07F3"/>
    <w:rsid w:val="008C166F"/>
    <w:rsid w:val="008C2052"/>
    <w:rsid w:val="008C4279"/>
    <w:rsid w:val="008C4F97"/>
    <w:rsid w:val="008C6164"/>
    <w:rsid w:val="008C7740"/>
    <w:rsid w:val="008D01CA"/>
    <w:rsid w:val="008D2E2A"/>
    <w:rsid w:val="008D358C"/>
    <w:rsid w:val="008D39C5"/>
    <w:rsid w:val="008D3F5F"/>
    <w:rsid w:val="008D4387"/>
    <w:rsid w:val="008D4F00"/>
    <w:rsid w:val="008D5BDA"/>
    <w:rsid w:val="008D5F90"/>
    <w:rsid w:val="008D6716"/>
    <w:rsid w:val="008D6977"/>
    <w:rsid w:val="008D6D4F"/>
    <w:rsid w:val="008D6D92"/>
    <w:rsid w:val="008E00F5"/>
    <w:rsid w:val="008E1A78"/>
    <w:rsid w:val="008E2A33"/>
    <w:rsid w:val="008E2B24"/>
    <w:rsid w:val="008E3D31"/>
    <w:rsid w:val="008E4192"/>
    <w:rsid w:val="008E4963"/>
    <w:rsid w:val="008E4B7D"/>
    <w:rsid w:val="008E4D89"/>
    <w:rsid w:val="008E4F0B"/>
    <w:rsid w:val="008E5F3D"/>
    <w:rsid w:val="008E6297"/>
    <w:rsid w:val="008E6BAA"/>
    <w:rsid w:val="008E721D"/>
    <w:rsid w:val="008E7B87"/>
    <w:rsid w:val="008F02C2"/>
    <w:rsid w:val="008F1440"/>
    <w:rsid w:val="008F2BE3"/>
    <w:rsid w:val="008F2BEB"/>
    <w:rsid w:val="008F360A"/>
    <w:rsid w:val="008F4654"/>
    <w:rsid w:val="008F4715"/>
    <w:rsid w:val="008F4786"/>
    <w:rsid w:val="008F5515"/>
    <w:rsid w:val="008F6BF4"/>
    <w:rsid w:val="00901312"/>
    <w:rsid w:val="009020FA"/>
    <w:rsid w:val="00905D88"/>
    <w:rsid w:val="00907F2F"/>
    <w:rsid w:val="009108C6"/>
    <w:rsid w:val="00911633"/>
    <w:rsid w:val="009118A4"/>
    <w:rsid w:val="00911B60"/>
    <w:rsid w:val="00911FED"/>
    <w:rsid w:val="00912A2F"/>
    <w:rsid w:val="0091367F"/>
    <w:rsid w:val="00916140"/>
    <w:rsid w:val="0091622B"/>
    <w:rsid w:val="009173C7"/>
    <w:rsid w:val="009202F2"/>
    <w:rsid w:val="00922747"/>
    <w:rsid w:val="00923103"/>
    <w:rsid w:val="009242A6"/>
    <w:rsid w:val="00927878"/>
    <w:rsid w:val="00927B24"/>
    <w:rsid w:val="00930BA9"/>
    <w:rsid w:val="00930ECB"/>
    <w:rsid w:val="00931986"/>
    <w:rsid w:val="00932899"/>
    <w:rsid w:val="00932A65"/>
    <w:rsid w:val="00933887"/>
    <w:rsid w:val="00933D2A"/>
    <w:rsid w:val="009349FE"/>
    <w:rsid w:val="00936159"/>
    <w:rsid w:val="009364D8"/>
    <w:rsid w:val="00940203"/>
    <w:rsid w:val="009403AD"/>
    <w:rsid w:val="009411A2"/>
    <w:rsid w:val="00942415"/>
    <w:rsid w:val="0094294C"/>
    <w:rsid w:val="00942C87"/>
    <w:rsid w:val="009443DB"/>
    <w:rsid w:val="0094459E"/>
    <w:rsid w:val="00944E28"/>
    <w:rsid w:val="00951A41"/>
    <w:rsid w:val="00952045"/>
    <w:rsid w:val="00952369"/>
    <w:rsid w:val="00952E3F"/>
    <w:rsid w:val="00953AEE"/>
    <w:rsid w:val="00953B58"/>
    <w:rsid w:val="00953D65"/>
    <w:rsid w:val="00953FD9"/>
    <w:rsid w:val="00955758"/>
    <w:rsid w:val="00955F03"/>
    <w:rsid w:val="00956F0C"/>
    <w:rsid w:val="0095727B"/>
    <w:rsid w:val="00957D1B"/>
    <w:rsid w:val="00957E1C"/>
    <w:rsid w:val="00957F93"/>
    <w:rsid w:val="009603F8"/>
    <w:rsid w:val="0096040C"/>
    <w:rsid w:val="009616AB"/>
    <w:rsid w:val="00961F7A"/>
    <w:rsid w:val="00962450"/>
    <w:rsid w:val="00965153"/>
    <w:rsid w:val="00965474"/>
    <w:rsid w:val="009654A0"/>
    <w:rsid w:val="009669FD"/>
    <w:rsid w:val="009671A9"/>
    <w:rsid w:val="009678D5"/>
    <w:rsid w:val="0097023E"/>
    <w:rsid w:val="00970F7A"/>
    <w:rsid w:val="00971178"/>
    <w:rsid w:val="00971AD6"/>
    <w:rsid w:val="00971CB8"/>
    <w:rsid w:val="00972235"/>
    <w:rsid w:val="00972EB7"/>
    <w:rsid w:val="00974BC6"/>
    <w:rsid w:val="00974D51"/>
    <w:rsid w:val="00975C7C"/>
    <w:rsid w:val="00977082"/>
    <w:rsid w:val="00977761"/>
    <w:rsid w:val="00980D3F"/>
    <w:rsid w:val="00981128"/>
    <w:rsid w:val="009811C1"/>
    <w:rsid w:val="009811FC"/>
    <w:rsid w:val="009835C4"/>
    <w:rsid w:val="00983C2E"/>
    <w:rsid w:val="00983DA2"/>
    <w:rsid w:val="00984DD0"/>
    <w:rsid w:val="009860AC"/>
    <w:rsid w:val="0098769F"/>
    <w:rsid w:val="00987A0C"/>
    <w:rsid w:val="00990D07"/>
    <w:rsid w:val="00990F14"/>
    <w:rsid w:val="00992E97"/>
    <w:rsid w:val="00994706"/>
    <w:rsid w:val="0099483D"/>
    <w:rsid w:val="009954F0"/>
    <w:rsid w:val="0099584B"/>
    <w:rsid w:val="0099604E"/>
    <w:rsid w:val="0099637A"/>
    <w:rsid w:val="009964F1"/>
    <w:rsid w:val="009965E8"/>
    <w:rsid w:val="0099750E"/>
    <w:rsid w:val="00997748"/>
    <w:rsid w:val="009A06ED"/>
    <w:rsid w:val="009A143D"/>
    <w:rsid w:val="009A2322"/>
    <w:rsid w:val="009A2CAF"/>
    <w:rsid w:val="009A32BB"/>
    <w:rsid w:val="009A4FA4"/>
    <w:rsid w:val="009A5AE7"/>
    <w:rsid w:val="009A5AF5"/>
    <w:rsid w:val="009A62D8"/>
    <w:rsid w:val="009A6548"/>
    <w:rsid w:val="009A6A6C"/>
    <w:rsid w:val="009A72EE"/>
    <w:rsid w:val="009A7309"/>
    <w:rsid w:val="009A7695"/>
    <w:rsid w:val="009B14F7"/>
    <w:rsid w:val="009B18C9"/>
    <w:rsid w:val="009B2CE5"/>
    <w:rsid w:val="009B34EB"/>
    <w:rsid w:val="009B38A5"/>
    <w:rsid w:val="009B4331"/>
    <w:rsid w:val="009C0347"/>
    <w:rsid w:val="009C10C9"/>
    <w:rsid w:val="009C1848"/>
    <w:rsid w:val="009C2B0D"/>
    <w:rsid w:val="009C2F55"/>
    <w:rsid w:val="009C5715"/>
    <w:rsid w:val="009C5EA1"/>
    <w:rsid w:val="009C6951"/>
    <w:rsid w:val="009C6BF2"/>
    <w:rsid w:val="009C7877"/>
    <w:rsid w:val="009D0A48"/>
    <w:rsid w:val="009D23DB"/>
    <w:rsid w:val="009D4A10"/>
    <w:rsid w:val="009D4D9A"/>
    <w:rsid w:val="009D4F8D"/>
    <w:rsid w:val="009D7DAB"/>
    <w:rsid w:val="009D7ECA"/>
    <w:rsid w:val="009E02C7"/>
    <w:rsid w:val="009E065E"/>
    <w:rsid w:val="009E0A78"/>
    <w:rsid w:val="009E18E8"/>
    <w:rsid w:val="009E1BD5"/>
    <w:rsid w:val="009E2B83"/>
    <w:rsid w:val="009E2FD7"/>
    <w:rsid w:val="009E36E9"/>
    <w:rsid w:val="009E3813"/>
    <w:rsid w:val="009E61E0"/>
    <w:rsid w:val="009F3B4C"/>
    <w:rsid w:val="009F3FAD"/>
    <w:rsid w:val="009F52C7"/>
    <w:rsid w:val="009F59AE"/>
    <w:rsid w:val="009F5FA9"/>
    <w:rsid w:val="009F770A"/>
    <w:rsid w:val="009F7EF2"/>
    <w:rsid w:val="00A00A26"/>
    <w:rsid w:val="00A011E9"/>
    <w:rsid w:val="00A012C2"/>
    <w:rsid w:val="00A01A91"/>
    <w:rsid w:val="00A022A6"/>
    <w:rsid w:val="00A02685"/>
    <w:rsid w:val="00A02818"/>
    <w:rsid w:val="00A03D48"/>
    <w:rsid w:val="00A05084"/>
    <w:rsid w:val="00A05C5C"/>
    <w:rsid w:val="00A05CBA"/>
    <w:rsid w:val="00A06501"/>
    <w:rsid w:val="00A071B4"/>
    <w:rsid w:val="00A1024E"/>
    <w:rsid w:val="00A105CE"/>
    <w:rsid w:val="00A119FC"/>
    <w:rsid w:val="00A122A0"/>
    <w:rsid w:val="00A124E6"/>
    <w:rsid w:val="00A14BCC"/>
    <w:rsid w:val="00A17729"/>
    <w:rsid w:val="00A20F45"/>
    <w:rsid w:val="00A237C1"/>
    <w:rsid w:val="00A23E79"/>
    <w:rsid w:val="00A23F48"/>
    <w:rsid w:val="00A260E9"/>
    <w:rsid w:val="00A27852"/>
    <w:rsid w:val="00A30AF4"/>
    <w:rsid w:val="00A32204"/>
    <w:rsid w:val="00A35646"/>
    <w:rsid w:val="00A35A7E"/>
    <w:rsid w:val="00A35AB1"/>
    <w:rsid w:val="00A368EE"/>
    <w:rsid w:val="00A3780B"/>
    <w:rsid w:val="00A405AA"/>
    <w:rsid w:val="00A41877"/>
    <w:rsid w:val="00A4259A"/>
    <w:rsid w:val="00A426A6"/>
    <w:rsid w:val="00A43206"/>
    <w:rsid w:val="00A43B8F"/>
    <w:rsid w:val="00A43C64"/>
    <w:rsid w:val="00A44837"/>
    <w:rsid w:val="00A45207"/>
    <w:rsid w:val="00A45250"/>
    <w:rsid w:val="00A45CDC"/>
    <w:rsid w:val="00A50351"/>
    <w:rsid w:val="00A518B0"/>
    <w:rsid w:val="00A523FA"/>
    <w:rsid w:val="00A528D1"/>
    <w:rsid w:val="00A569E1"/>
    <w:rsid w:val="00A56F4C"/>
    <w:rsid w:val="00A57F5E"/>
    <w:rsid w:val="00A61C21"/>
    <w:rsid w:val="00A6305B"/>
    <w:rsid w:val="00A64DAD"/>
    <w:rsid w:val="00A65400"/>
    <w:rsid w:val="00A67AE1"/>
    <w:rsid w:val="00A70581"/>
    <w:rsid w:val="00A70677"/>
    <w:rsid w:val="00A707A3"/>
    <w:rsid w:val="00A70B6A"/>
    <w:rsid w:val="00A71672"/>
    <w:rsid w:val="00A72117"/>
    <w:rsid w:val="00A73678"/>
    <w:rsid w:val="00A74CD2"/>
    <w:rsid w:val="00A76DB4"/>
    <w:rsid w:val="00A76F39"/>
    <w:rsid w:val="00A7706A"/>
    <w:rsid w:val="00A770D0"/>
    <w:rsid w:val="00A7749E"/>
    <w:rsid w:val="00A77AD0"/>
    <w:rsid w:val="00A802E5"/>
    <w:rsid w:val="00A82993"/>
    <w:rsid w:val="00A83139"/>
    <w:rsid w:val="00A83AA9"/>
    <w:rsid w:val="00A83AC4"/>
    <w:rsid w:val="00A851F5"/>
    <w:rsid w:val="00A864D1"/>
    <w:rsid w:val="00A90C7B"/>
    <w:rsid w:val="00A9262B"/>
    <w:rsid w:val="00A927FA"/>
    <w:rsid w:val="00A941C3"/>
    <w:rsid w:val="00A9459A"/>
    <w:rsid w:val="00A94AB2"/>
    <w:rsid w:val="00A94BD0"/>
    <w:rsid w:val="00A95244"/>
    <w:rsid w:val="00A956F4"/>
    <w:rsid w:val="00A96701"/>
    <w:rsid w:val="00A96EBA"/>
    <w:rsid w:val="00A97260"/>
    <w:rsid w:val="00AA013F"/>
    <w:rsid w:val="00AA1D66"/>
    <w:rsid w:val="00AA26FB"/>
    <w:rsid w:val="00AA33FC"/>
    <w:rsid w:val="00AA3FD5"/>
    <w:rsid w:val="00AA4D26"/>
    <w:rsid w:val="00AA4DF9"/>
    <w:rsid w:val="00AA4F38"/>
    <w:rsid w:val="00AA6380"/>
    <w:rsid w:val="00AB1B95"/>
    <w:rsid w:val="00AB2BA9"/>
    <w:rsid w:val="00AB2EA7"/>
    <w:rsid w:val="00AB3795"/>
    <w:rsid w:val="00AB43EB"/>
    <w:rsid w:val="00AB45F3"/>
    <w:rsid w:val="00AB4908"/>
    <w:rsid w:val="00AB58EB"/>
    <w:rsid w:val="00AB5B1C"/>
    <w:rsid w:val="00AB5B1E"/>
    <w:rsid w:val="00AB6897"/>
    <w:rsid w:val="00AB782E"/>
    <w:rsid w:val="00AC216F"/>
    <w:rsid w:val="00AC27E4"/>
    <w:rsid w:val="00AC2A02"/>
    <w:rsid w:val="00AC4792"/>
    <w:rsid w:val="00AC4E76"/>
    <w:rsid w:val="00AC5E67"/>
    <w:rsid w:val="00AC640C"/>
    <w:rsid w:val="00AC6414"/>
    <w:rsid w:val="00AD0D80"/>
    <w:rsid w:val="00AD0E84"/>
    <w:rsid w:val="00AD1AE2"/>
    <w:rsid w:val="00AD2C40"/>
    <w:rsid w:val="00AD3399"/>
    <w:rsid w:val="00AD429A"/>
    <w:rsid w:val="00AD450F"/>
    <w:rsid w:val="00AD490E"/>
    <w:rsid w:val="00AD4AE3"/>
    <w:rsid w:val="00AD5ACC"/>
    <w:rsid w:val="00AE06FB"/>
    <w:rsid w:val="00AE0774"/>
    <w:rsid w:val="00AE0B5A"/>
    <w:rsid w:val="00AE1179"/>
    <w:rsid w:val="00AE1A5F"/>
    <w:rsid w:val="00AE22E8"/>
    <w:rsid w:val="00AE2892"/>
    <w:rsid w:val="00AE5FAD"/>
    <w:rsid w:val="00AE6233"/>
    <w:rsid w:val="00AE6BE9"/>
    <w:rsid w:val="00AE6BFE"/>
    <w:rsid w:val="00AE7656"/>
    <w:rsid w:val="00AF082A"/>
    <w:rsid w:val="00AF14AD"/>
    <w:rsid w:val="00AF23E6"/>
    <w:rsid w:val="00AF2AD7"/>
    <w:rsid w:val="00AF3971"/>
    <w:rsid w:val="00AF3F6A"/>
    <w:rsid w:val="00AF4ABF"/>
    <w:rsid w:val="00AF6546"/>
    <w:rsid w:val="00AF7FD3"/>
    <w:rsid w:val="00B002B4"/>
    <w:rsid w:val="00B01137"/>
    <w:rsid w:val="00B0171C"/>
    <w:rsid w:val="00B06306"/>
    <w:rsid w:val="00B109C9"/>
    <w:rsid w:val="00B10BC0"/>
    <w:rsid w:val="00B11330"/>
    <w:rsid w:val="00B12609"/>
    <w:rsid w:val="00B1295C"/>
    <w:rsid w:val="00B15A3F"/>
    <w:rsid w:val="00B15B25"/>
    <w:rsid w:val="00B163DE"/>
    <w:rsid w:val="00B17801"/>
    <w:rsid w:val="00B202A0"/>
    <w:rsid w:val="00B20320"/>
    <w:rsid w:val="00B21051"/>
    <w:rsid w:val="00B215E0"/>
    <w:rsid w:val="00B23474"/>
    <w:rsid w:val="00B251C5"/>
    <w:rsid w:val="00B2596B"/>
    <w:rsid w:val="00B25BC2"/>
    <w:rsid w:val="00B26FD2"/>
    <w:rsid w:val="00B30B88"/>
    <w:rsid w:val="00B323AD"/>
    <w:rsid w:val="00B32804"/>
    <w:rsid w:val="00B32C0C"/>
    <w:rsid w:val="00B3371C"/>
    <w:rsid w:val="00B34A37"/>
    <w:rsid w:val="00B34C1E"/>
    <w:rsid w:val="00B369EA"/>
    <w:rsid w:val="00B4031F"/>
    <w:rsid w:val="00B413DD"/>
    <w:rsid w:val="00B4227A"/>
    <w:rsid w:val="00B42E84"/>
    <w:rsid w:val="00B4329A"/>
    <w:rsid w:val="00B44969"/>
    <w:rsid w:val="00B44F72"/>
    <w:rsid w:val="00B45E53"/>
    <w:rsid w:val="00B4651A"/>
    <w:rsid w:val="00B4684C"/>
    <w:rsid w:val="00B46E62"/>
    <w:rsid w:val="00B5126B"/>
    <w:rsid w:val="00B513D8"/>
    <w:rsid w:val="00B51B4C"/>
    <w:rsid w:val="00B537EB"/>
    <w:rsid w:val="00B53A3A"/>
    <w:rsid w:val="00B53B21"/>
    <w:rsid w:val="00B55C4F"/>
    <w:rsid w:val="00B56446"/>
    <w:rsid w:val="00B5667B"/>
    <w:rsid w:val="00B56C0E"/>
    <w:rsid w:val="00B57F2A"/>
    <w:rsid w:val="00B60A1E"/>
    <w:rsid w:val="00B61B63"/>
    <w:rsid w:val="00B61CEF"/>
    <w:rsid w:val="00B628E5"/>
    <w:rsid w:val="00B62C43"/>
    <w:rsid w:val="00B6435A"/>
    <w:rsid w:val="00B655FC"/>
    <w:rsid w:val="00B66A85"/>
    <w:rsid w:val="00B707E6"/>
    <w:rsid w:val="00B72410"/>
    <w:rsid w:val="00B72955"/>
    <w:rsid w:val="00B737CA"/>
    <w:rsid w:val="00B74071"/>
    <w:rsid w:val="00B74644"/>
    <w:rsid w:val="00B749A7"/>
    <w:rsid w:val="00B74D32"/>
    <w:rsid w:val="00B75106"/>
    <w:rsid w:val="00B75114"/>
    <w:rsid w:val="00B7526E"/>
    <w:rsid w:val="00B76E2E"/>
    <w:rsid w:val="00B7743B"/>
    <w:rsid w:val="00B77F2A"/>
    <w:rsid w:val="00B80435"/>
    <w:rsid w:val="00B82310"/>
    <w:rsid w:val="00B8333C"/>
    <w:rsid w:val="00B84AF6"/>
    <w:rsid w:val="00B86898"/>
    <w:rsid w:val="00B86967"/>
    <w:rsid w:val="00B905CE"/>
    <w:rsid w:val="00B90764"/>
    <w:rsid w:val="00B91408"/>
    <w:rsid w:val="00B916C8"/>
    <w:rsid w:val="00B9224A"/>
    <w:rsid w:val="00B931DB"/>
    <w:rsid w:val="00B939BE"/>
    <w:rsid w:val="00B93A6F"/>
    <w:rsid w:val="00B94209"/>
    <w:rsid w:val="00B9475D"/>
    <w:rsid w:val="00B97087"/>
    <w:rsid w:val="00B97DA5"/>
    <w:rsid w:val="00BA14EA"/>
    <w:rsid w:val="00BA194B"/>
    <w:rsid w:val="00BA20E8"/>
    <w:rsid w:val="00BA2430"/>
    <w:rsid w:val="00BA24CA"/>
    <w:rsid w:val="00BA453F"/>
    <w:rsid w:val="00BA492D"/>
    <w:rsid w:val="00BA51B0"/>
    <w:rsid w:val="00BA7093"/>
    <w:rsid w:val="00BA73A0"/>
    <w:rsid w:val="00BA7C6B"/>
    <w:rsid w:val="00BB1036"/>
    <w:rsid w:val="00BB1492"/>
    <w:rsid w:val="00BB1866"/>
    <w:rsid w:val="00BB2DD9"/>
    <w:rsid w:val="00BB2DF6"/>
    <w:rsid w:val="00BB3C9B"/>
    <w:rsid w:val="00BB43E0"/>
    <w:rsid w:val="00BB53D7"/>
    <w:rsid w:val="00BB5FEA"/>
    <w:rsid w:val="00BB6308"/>
    <w:rsid w:val="00BB6CAE"/>
    <w:rsid w:val="00BB7606"/>
    <w:rsid w:val="00BB7A3B"/>
    <w:rsid w:val="00BB7E29"/>
    <w:rsid w:val="00BC06BA"/>
    <w:rsid w:val="00BC1148"/>
    <w:rsid w:val="00BC24B3"/>
    <w:rsid w:val="00BC2D2C"/>
    <w:rsid w:val="00BC60B2"/>
    <w:rsid w:val="00BD0F83"/>
    <w:rsid w:val="00BD2C6C"/>
    <w:rsid w:val="00BD2D2D"/>
    <w:rsid w:val="00BD38AD"/>
    <w:rsid w:val="00BD40C3"/>
    <w:rsid w:val="00BD4AE6"/>
    <w:rsid w:val="00BD4AEA"/>
    <w:rsid w:val="00BD4C35"/>
    <w:rsid w:val="00BD4CBB"/>
    <w:rsid w:val="00BD4CC9"/>
    <w:rsid w:val="00BD4CE1"/>
    <w:rsid w:val="00BD64E0"/>
    <w:rsid w:val="00BE1DB1"/>
    <w:rsid w:val="00BE266E"/>
    <w:rsid w:val="00BE26BE"/>
    <w:rsid w:val="00BE2B44"/>
    <w:rsid w:val="00BE2F2B"/>
    <w:rsid w:val="00BE3E88"/>
    <w:rsid w:val="00BE469F"/>
    <w:rsid w:val="00BE49C1"/>
    <w:rsid w:val="00BE5885"/>
    <w:rsid w:val="00BE5A88"/>
    <w:rsid w:val="00BE6EFB"/>
    <w:rsid w:val="00BF2944"/>
    <w:rsid w:val="00BF3FAD"/>
    <w:rsid w:val="00BF5547"/>
    <w:rsid w:val="00BF6A1E"/>
    <w:rsid w:val="00BF6C7E"/>
    <w:rsid w:val="00C00A15"/>
    <w:rsid w:val="00C00A50"/>
    <w:rsid w:val="00C0239E"/>
    <w:rsid w:val="00C0339A"/>
    <w:rsid w:val="00C0350E"/>
    <w:rsid w:val="00C05020"/>
    <w:rsid w:val="00C05F53"/>
    <w:rsid w:val="00C07715"/>
    <w:rsid w:val="00C07AB4"/>
    <w:rsid w:val="00C10874"/>
    <w:rsid w:val="00C10ECD"/>
    <w:rsid w:val="00C11740"/>
    <w:rsid w:val="00C11976"/>
    <w:rsid w:val="00C1284D"/>
    <w:rsid w:val="00C13644"/>
    <w:rsid w:val="00C14E3E"/>
    <w:rsid w:val="00C150E1"/>
    <w:rsid w:val="00C1551B"/>
    <w:rsid w:val="00C15716"/>
    <w:rsid w:val="00C15E06"/>
    <w:rsid w:val="00C173C2"/>
    <w:rsid w:val="00C17F3F"/>
    <w:rsid w:val="00C20E1D"/>
    <w:rsid w:val="00C2210C"/>
    <w:rsid w:val="00C22230"/>
    <w:rsid w:val="00C22D00"/>
    <w:rsid w:val="00C23F35"/>
    <w:rsid w:val="00C2430D"/>
    <w:rsid w:val="00C26EBA"/>
    <w:rsid w:val="00C279D8"/>
    <w:rsid w:val="00C3155C"/>
    <w:rsid w:val="00C33648"/>
    <w:rsid w:val="00C36DBB"/>
    <w:rsid w:val="00C36DED"/>
    <w:rsid w:val="00C40B56"/>
    <w:rsid w:val="00C40D78"/>
    <w:rsid w:val="00C41496"/>
    <w:rsid w:val="00C4326B"/>
    <w:rsid w:val="00C44C00"/>
    <w:rsid w:val="00C44E64"/>
    <w:rsid w:val="00C45808"/>
    <w:rsid w:val="00C45B05"/>
    <w:rsid w:val="00C467AD"/>
    <w:rsid w:val="00C51333"/>
    <w:rsid w:val="00C5427E"/>
    <w:rsid w:val="00C545D9"/>
    <w:rsid w:val="00C549B2"/>
    <w:rsid w:val="00C61338"/>
    <w:rsid w:val="00C61F98"/>
    <w:rsid w:val="00C62BD6"/>
    <w:rsid w:val="00C64AD6"/>
    <w:rsid w:val="00C6508D"/>
    <w:rsid w:val="00C6564C"/>
    <w:rsid w:val="00C6673F"/>
    <w:rsid w:val="00C66C4D"/>
    <w:rsid w:val="00C66E31"/>
    <w:rsid w:val="00C67861"/>
    <w:rsid w:val="00C67E26"/>
    <w:rsid w:val="00C7029A"/>
    <w:rsid w:val="00C72548"/>
    <w:rsid w:val="00C74DBC"/>
    <w:rsid w:val="00C759B8"/>
    <w:rsid w:val="00C75CCD"/>
    <w:rsid w:val="00C76863"/>
    <w:rsid w:val="00C7741A"/>
    <w:rsid w:val="00C77694"/>
    <w:rsid w:val="00C77ECB"/>
    <w:rsid w:val="00C803CC"/>
    <w:rsid w:val="00C804DE"/>
    <w:rsid w:val="00C80A59"/>
    <w:rsid w:val="00C81084"/>
    <w:rsid w:val="00C810B6"/>
    <w:rsid w:val="00C81624"/>
    <w:rsid w:val="00C81CEF"/>
    <w:rsid w:val="00C82434"/>
    <w:rsid w:val="00C8309A"/>
    <w:rsid w:val="00C838C3"/>
    <w:rsid w:val="00C85517"/>
    <w:rsid w:val="00C86D03"/>
    <w:rsid w:val="00C86E0E"/>
    <w:rsid w:val="00C9027F"/>
    <w:rsid w:val="00C90660"/>
    <w:rsid w:val="00C92616"/>
    <w:rsid w:val="00C93C09"/>
    <w:rsid w:val="00C9501A"/>
    <w:rsid w:val="00C977F3"/>
    <w:rsid w:val="00CA19B9"/>
    <w:rsid w:val="00CA2A35"/>
    <w:rsid w:val="00CA3777"/>
    <w:rsid w:val="00CA3BE4"/>
    <w:rsid w:val="00CA4BCD"/>
    <w:rsid w:val="00CA55CA"/>
    <w:rsid w:val="00CA57BD"/>
    <w:rsid w:val="00CA57F2"/>
    <w:rsid w:val="00CA5CD0"/>
    <w:rsid w:val="00CA5E1B"/>
    <w:rsid w:val="00CA7B8E"/>
    <w:rsid w:val="00CB1935"/>
    <w:rsid w:val="00CB19BE"/>
    <w:rsid w:val="00CB3A0D"/>
    <w:rsid w:val="00CB3DC4"/>
    <w:rsid w:val="00CB583B"/>
    <w:rsid w:val="00CC0AA1"/>
    <w:rsid w:val="00CC0EF6"/>
    <w:rsid w:val="00CC3153"/>
    <w:rsid w:val="00CC4124"/>
    <w:rsid w:val="00CC4254"/>
    <w:rsid w:val="00CC7AE0"/>
    <w:rsid w:val="00CC7E3D"/>
    <w:rsid w:val="00CC7EFB"/>
    <w:rsid w:val="00CD22A6"/>
    <w:rsid w:val="00CD3B6A"/>
    <w:rsid w:val="00CD4CC8"/>
    <w:rsid w:val="00CD5344"/>
    <w:rsid w:val="00CD551B"/>
    <w:rsid w:val="00CD5BC2"/>
    <w:rsid w:val="00CD5D44"/>
    <w:rsid w:val="00CE0F07"/>
    <w:rsid w:val="00CE110F"/>
    <w:rsid w:val="00CE216D"/>
    <w:rsid w:val="00CE4C5F"/>
    <w:rsid w:val="00CE6E8B"/>
    <w:rsid w:val="00CE76CA"/>
    <w:rsid w:val="00CF495A"/>
    <w:rsid w:val="00CF4FC0"/>
    <w:rsid w:val="00CF63F6"/>
    <w:rsid w:val="00CF65DE"/>
    <w:rsid w:val="00CF78FF"/>
    <w:rsid w:val="00CF7A2F"/>
    <w:rsid w:val="00D03917"/>
    <w:rsid w:val="00D06599"/>
    <w:rsid w:val="00D10349"/>
    <w:rsid w:val="00D1138E"/>
    <w:rsid w:val="00D11D27"/>
    <w:rsid w:val="00D127FD"/>
    <w:rsid w:val="00D131AF"/>
    <w:rsid w:val="00D13511"/>
    <w:rsid w:val="00D1407D"/>
    <w:rsid w:val="00D152BE"/>
    <w:rsid w:val="00D15370"/>
    <w:rsid w:val="00D17F10"/>
    <w:rsid w:val="00D20865"/>
    <w:rsid w:val="00D20AB0"/>
    <w:rsid w:val="00D20FAA"/>
    <w:rsid w:val="00D22788"/>
    <w:rsid w:val="00D2396B"/>
    <w:rsid w:val="00D239FF"/>
    <w:rsid w:val="00D253AE"/>
    <w:rsid w:val="00D26406"/>
    <w:rsid w:val="00D264C0"/>
    <w:rsid w:val="00D267DE"/>
    <w:rsid w:val="00D2697C"/>
    <w:rsid w:val="00D27C20"/>
    <w:rsid w:val="00D27E7A"/>
    <w:rsid w:val="00D30F83"/>
    <w:rsid w:val="00D322D3"/>
    <w:rsid w:val="00D3269B"/>
    <w:rsid w:val="00D32962"/>
    <w:rsid w:val="00D332BF"/>
    <w:rsid w:val="00D3443C"/>
    <w:rsid w:val="00D355ED"/>
    <w:rsid w:val="00D35E22"/>
    <w:rsid w:val="00D37195"/>
    <w:rsid w:val="00D37DB2"/>
    <w:rsid w:val="00D40224"/>
    <w:rsid w:val="00D41BB2"/>
    <w:rsid w:val="00D433FB"/>
    <w:rsid w:val="00D43B88"/>
    <w:rsid w:val="00D45267"/>
    <w:rsid w:val="00D45444"/>
    <w:rsid w:val="00D4601C"/>
    <w:rsid w:val="00D46D95"/>
    <w:rsid w:val="00D47289"/>
    <w:rsid w:val="00D502A0"/>
    <w:rsid w:val="00D50C79"/>
    <w:rsid w:val="00D5123C"/>
    <w:rsid w:val="00D512C3"/>
    <w:rsid w:val="00D5150F"/>
    <w:rsid w:val="00D52B69"/>
    <w:rsid w:val="00D52B6B"/>
    <w:rsid w:val="00D53020"/>
    <w:rsid w:val="00D54205"/>
    <w:rsid w:val="00D54A46"/>
    <w:rsid w:val="00D576CC"/>
    <w:rsid w:val="00D60EB6"/>
    <w:rsid w:val="00D61404"/>
    <w:rsid w:val="00D6493C"/>
    <w:rsid w:val="00D66913"/>
    <w:rsid w:val="00D669F8"/>
    <w:rsid w:val="00D66A5D"/>
    <w:rsid w:val="00D70C54"/>
    <w:rsid w:val="00D71733"/>
    <w:rsid w:val="00D72826"/>
    <w:rsid w:val="00D72F4B"/>
    <w:rsid w:val="00D7349A"/>
    <w:rsid w:val="00D7417C"/>
    <w:rsid w:val="00D741BE"/>
    <w:rsid w:val="00D749D6"/>
    <w:rsid w:val="00D769E7"/>
    <w:rsid w:val="00D7786F"/>
    <w:rsid w:val="00D827DE"/>
    <w:rsid w:val="00D828E4"/>
    <w:rsid w:val="00D83191"/>
    <w:rsid w:val="00D83F5F"/>
    <w:rsid w:val="00D84D70"/>
    <w:rsid w:val="00D85D3D"/>
    <w:rsid w:val="00D865A4"/>
    <w:rsid w:val="00D86E22"/>
    <w:rsid w:val="00D873ED"/>
    <w:rsid w:val="00D901BD"/>
    <w:rsid w:val="00D90908"/>
    <w:rsid w:val="00D90BA3"/>
    <w:rsid w:val="00D91D7D"/>
    <w:rsid w:val="00D92454"/>
    <w:rsid w:val="00D92BBA"/>
    <w:rsid w:val="00D93B42"/>
    <w:rsid w:val="00D94F6D"/>
    <w:rsid w:val="00D9553C"/>
    <w:rsid w:val="00D96341"/>
    <w:rsid w:val="00D966B6"/>
    <w:rsid w:val="00D96C1E"/>
    <w:rsid w:val="00DA1D2B"/>
    <w:rsid w:val="00DA2778"/>
    <w:rsid w:val="00DA3E5C"/>
    <w:rsid w:val="00DA4C40"/>
    <w:rsid w:val="00DA5260"/>
    <w:rsid w:val="00DA7C01"/>
    <w:rsid w:val="00DA7FB6"/>
    <w:rsid w:val="00DB26B1"/>
    <w:rsid w:val="00DB470E"/>
    <w:rsid w:val="00DB5CEC"/>
    <w:rsid w:val="00DB5E2D"/>
    <w:rsid w:val="00DB6145"/>
    <w:rsid w:val="00DB6763"/>
    <w:rsid w:val="00DB6EF9"/>
    <w:rsid w:val="00DB740B"/>
    <w:rsid w:val="00DC0288"/>
    <w:rsid w:val="00DC0CF5"/>
    <w:rsid w:val="00DC2A8A"/>
    <w:rsid w:val="00DC424D"/>
    <w:rsid w:val="00DC42CA"/>
    <w:rsid w:val="00DC44F8"/>
    <w:rsid w:val="00DC55CB"/>
    <w:rsid w:val="00DC5E67"/>
    <w:rsid w:val="00DC616C"/>
    <w:rsid w:val="00DC6B66"/>
    <w:rsid w:val="00DC7111"/>
    <w:rsid w:val="00DC7655"/>
    <w:rsid w:val="00DC7C9F"/>
    <w:rsid w:val="00DD0A2D"/>
    <w:rsid w:val="00DD1463"/>
    <w:rsid w:val="00DD3F46"/>
    <w:rsid w:val="00DD49C4"/>
    <w:rsid w:val="00DD4CBC"/>
    <w:rsid w:val="00DD4F22"/>
    <w:rsid w:val="00DD6BA1"/>
    <w:rsid w:val="00DD72F0"/>
    <w:rsid w:val="00DE02A2"/>
    <w:rsid w:val="00DE10C9"/>
    <w:rsid w:val="00DE17AF"/>
    <w:rsid w:val="00DE3AD8"/>
    <w:rsid w:val="00DE5698"/>
    <w:rsid w:val="00DE5868"/>
    <w:rsid w:val="00DE58D6"/>
    <w:rsid w:val="00DF0341"/>
    <w:rsid w:val="00DF052F"/>
    <w:rsid w:val="00DF0CCC"/>
    <w:rsid w:val="00DF16C1"/>
    <w:rsid w:val="00DF16EC"/>
    <w:rsid w:val="00DF2B14"/>
    <w:rsid w:val="00DF5DB3"/>
    <w:rsid w:val="00DF6280"/>
    <w:rsid w:val="00DF63BB"/>
    <w:rsid w:val="00DF739F"/>
    <w:rsid w:val="00DF7B7E"/>
    <w:rsid w:val="00DF7E91"/>
    <w:rsid w:val="00E023D1"/>
    <w:rsid w:val="00E0294F"/>
    <w:rsid w:val="00E029DA"/>
    <w:rsid w:val="00E046A2"/>
    <w:rsid w:val="00E04A55"/>
    <w:rsid w:val="00E04BF7"/>
    <w:rsid w:val="00E06567"/>
    <w:rsid w:val="00E069E2"/>
    <w:rsid w:val="00E0759B"/>
    <w:rsid w:val="00E076DE"/>
    <w:rsid w:val="00E10281"/>
    <w:rsid w:val="00E1064A"/>
    <w:rsid w:val="00E1133D"/>
    <w:rsid w:val="00E12087"/>
    <w:rsid w:val="00E1306B"/>
    <w:rsid w:val="00E13118"/>
    <w:rsid w:val="00E14B95"/>
    <w:rsid w:val="00E1654E"/>
    <w:rsid w:val="00E16ABA"/>
    <w:rsid w:val="00E20192"/>
    <w:rsid w:val="00E210F0"/>
    <w:rsid w:val="00E21916"/>
    <w:rsid w:val="00E248CB"/>
    <w:rsid w:val="00E2500F"/>
    <w:rsid w:val="00E25C05"/>
    <w:rsid w:val="00E2607C"/>
    <w:rsid w:val="00E274B7"/>
    <w:rsid w:val="00E278A2"/>
    <w:rsid w:val="00E31246"/>
    <w:rsid w:val="00E3193D"/>
    <w:rsid w:val="00E31A6F"/>
    <w:rsid w:val="00E33366"/>
    <w:rsid w:val="00E33E23"/>
    <w:rsid w:val="00E34691"/>
    <w:rsid w:val="00E35E60"/>
    <w:rsid w:val="00E41836"/>
    <w:rsid w:val="00E4293C"/>
    <w:rsid w:val="00E45508"/>
    <w:rsid w:val="00E45741"/>
    <w:rsid w:val="00E464DE"/>
    <w:rsid w:val="00E478CF"/>
    <w:rsid w:val="00E47A06"/>
    <w:rsid w:val="00E47B55"/>
    <w:rsid w:val="00E517BE"/>
    <w:rsid w:val="00E51C5E"/>
    <w:rsid w:val="00E537F9"/>
    <w:rsid w:val="00E54200"/>
    <w:rsid w:val="00E54A19"/>
    <w:rsid w:val="00E56369"/>
    <w:rsid w:val="00E5680E"/>
    <w:rsid w:val="00E57B52"/>
    <w:rsid w:val="00E602A1"/>
    <w:rsid w:val="00E604A1"/>
    <w:rsid w:val="00E617FD"/>
    <w:rsid w:val="00E62767"/>
    <w:rsid w:val="00E62A72"/>
    <w:rsid w:val="00E63449"/>
    <w:rsid w:val="00E64786"/>
    <w:rsid w:val="00E64A3B"/>
    <w:rsid w:val="00E662C4"/>
    <w:rsid w:val="00E66DB4"/>
    <w:rsid w:val="00E67043"/>
    <w:rsid w:val="00E67081"/>
    <w:rsid w:val="00E67BE5"/>
    <w:rsid w:val="00E70163"/>
    <w:rsid w:val="00E70936"/>
    <w:rsid w:val="00E70BC1"/>
    <w:rsid w:val="00E72E44"/>
    <w:rsid w:val="00E738B7"/>
    <w:rsid w:val="00E73BE9"/>
    <w:rsid w:val="00E74202"/>
    <w:rsid w:val="00E745EB"/>
    <w:rsid w:val="00E7560E"/>
    <w:rsid w:val="00E75BAA"/>
    <w:rsid w:val="00E76FBF"/>
    <w:rsid w:val="00E776B3"/>
    <w:rsid w:val="00E8039F"/>
    <w:rsid w:val="00E8175C"/>
    <w:rsid w:val="00E82748"/>
    <w:rsid w:val="00E839C9"/>
    <w:rsid w:val="00E83B57"/>
    <w:rsid w:val="00E848E2"/>
    <w:rsid w:val="00E85113"/>
    <w:rsid w:val="00E86215"/>
    <w:rsid w:val="00E86481"/>
    <w:rsid w:val="00E87858"/>
    <w:rsid w:val="00E908A7"/>
    <w:rsid w:val="00E90CF9"/>
    <w:rsid w:val="00E918E5"/>
    <w:rsid w:val="00E91DAB"/>
    <w:rsid w:val="00E929D9"/>
    <w:rsid w:val="00E92BD3"/>
    <w:rsid w:val="00E931A0"/>
    <w:rsid w:val="00E95475"/>
    <w:rsid w:val="00EA091D"/>
    <w:rsid w:val="00EA1CB0"/>
    <w:rsid w:val="00EA233E"/>
    <w:rsid w:val="00EA274F"/>
    <w:rsid w:val="00EA2D52"/>
    <w:rsid w:val="00EA3EBB"/>
    <w:rsid w:val="00EA488F"/>
    <w:rsid w:val="00EA498D"/>
    <w:rsid w:val="00EA5181"/>
    <w:rsid w:val="00EA5543"/>
    <w:rsid w:val="00EA5AA7"/>
    <w:rsid w:val="00EA75A7"/>
    <w:rsid w:val="00EA7615"/>
    <w:rsid w:val="00EB030A"/>
    <w:rsid w:val="00EB0B79"/>
    <w:rsid w:val="00EB0C38"/>
    <w:rsid w:val="00EB3144"/>
    <w:rsid w:val="00EB3489"/>
    <w:rsid w:val="00EB47B7"/>
    <w:rsid w:val="00EB4A7F"/>
    <w:rsid w:val="00EC04F0"/>
    <w:rsid w:val="00EC06E1"/>
    <w:rsid w:val="00EC1C62"/>
    <w:rsid w:val="00EC33A6"/>
    <w:rsid w:val="00EC4B21"/>
    <w:rsid w:val="00EC5B1E"/>
    <w:rsid w:val="00EC7906"/>
    <w:rsid w:val="00EC7BFF"/>
    <w:rsid w:val="00EC7D24"/>
    <w:rsid w:val="00ED189A"/>
    <w:rsid w:val="00ED23E9"/>
    <w:rsid w:val="00ED32DF"/>
    <w:rsid w:val="00ED4877"/>
    <w:rsid w:val="00ED4BCA"/>
    <w:rsid w:val="00ED5CF8"/>
    <w:rsid w:val="00ED6C96"/>
    <w:rsid w:val="00ED6D71"/>
    <w:rsid w:val="00EE26B9"/>
    <w:rsid w:val="00EE44A0"/>
    <w:rsid w:val="00EE579C"/>
    <w:rsid w:val="00EE5997"/>
    <w:rsid w:val="00EE59F4"/>
    <w:rsid w:val="00EF001C"/>
    <w:rsid w:val="00EF00F8"/>
    <w:rsid w:val="00EF0269"/>
    <w:rsid w:val="00EF0BF6"/>
    <w:rsid w:val="00EF14DA"/>
    <w:rsid w:val="00EF1596"/>
    <w:rsid w:val="00EF362B"/>
    <w:rsid w:val="00EF3E4F"/>
    <w:rsid w:val="00EF475D"/>
    <w:rsid w:val="00EF484F"/>
    <w:rsid w:val="00EF52B3"/>
    <w:rsid w:val="00EF5A9D"/>
    <w:rsid w:val="00EF5EEC"/>
    <w:rsid w:val="00EF61B7"/>
    <w:rsid w:val="00EF6897"/>
    <w:rsid w:val="00EF6BC0"/>
    <w:rsid w:val="00EF7763"/>
    <w:rsid w:val="00EF7C71"/>
    <w:rsid w:val="00EF7FAB"/>
    <w:rsid w:val="00F0135C"/>
    <w:rsid w:val="00F01A0A"/>
    <w:rsid w:val="00F047FC"/>
    <w:rsid w:val="00F0539D"/>
    <w:rsid w:val="00F05AC6"/>
    <w:rsid w:val="00F05E0F"/>
    <w:rsid w:val="00F0688D"/>
    <w:rsid w:val="00F07DF1"/>
    <w:rsid w:val="00F10BB6"/>
    <w:rsid w:val="00F12DC9"/>
    <w:rsid w:val="00F14277"/>
    <w:rsid w:val="00F15EFD"/>
    <w:rsid w:val="00F161C1"/>
    <w:rsid w:val="00F16965"/>
    <w:rsid w:val="00F16ADE"/>
    <w:rsid w:val="00F16D08"/>
    <w:rsid w:val="00F17D22"/>
    <w:rsid w:val="00F203AE"/>
    <w:rsid w:val="00F2108C"/>
    <w:rsid w:val="00F21A01"/>
    <w:rsid w:val="00F21CC2"/>
    <w:rsid w:val="00F21FFF"/>
    <w:rsid w:val="00F22AC3"/>
    <w:rsid w:val="00F22BFF"/>
    <w:rsid w:val="00F23A09"/>
    <w:rsid w:val="00F23F6E"/>
    <w:rsid w:val="00F2510A"/>
    <w:rsid w:val="00F278DD"/>
    <w:rsid w:val="00F27D36"/>
    <w:rsid w:val="00F31124"/>
    <w:rsid w:val="00F314BB"/>
    <w:rsid w:val="00F31ED3"/>
    <w:rsid w:val="00F32D26"/>
    <w:rsid w:val="00F339C9"/>
    <w:rsid w:val="00F35C6E"/>
    <w:rsid w:val="00F36241"/>
    <w:rsid w:val="00F3657B"/>
    <w:rsid w:val="00F36C52"/>
    <w:rsid w:val="00F406FD"/>
    <w:rsid w:val="00F4260E"/>
    <w:rsid w:val="00F45ABE"/>
    <w:rsid w:val="00F4646E"/>
    <w:rsid w:val="00F46A6A"/>
    <w:rsid w:val="00F51395"/>
    <w:rsid w:val="00F5350C"/>
    <w:rsid w:val="00F53627"/>
    <w:rsid w:val="00F5436C"/>
    <w:rsid w:val="00F54F49"/>
    <w:rsid w:val="00F553B1"/>
    <w:rsid w:val="00F55A40"/>
    <w:rsid w:val="00F57F52"/>
    <w:rsid w:val="00F60684"/>
    <w:rsid w:val="00F622AE"/>
    <w:rsid w:val="00F631BD"/>
    <w:rsid w:val="00F64823"/>
    <w:rsid w:val="00F64E4F"/>
    <w:rsid w:val="00F64FD6"/>
    <w:rsid w:val="00F6503F"/>
    <w:rsid w:val="00F6568E"/>
    <w:rsid w:val="00F663D7"/>
    <w:rsid w:val="00F70DB4"/>
    <w:rsid w:val="00F70F06"/>
    <w:rsid w:val="00F71EE3"/>
    <w:rsid w:val="00F72C39"/>
    <w:rsid w:val="00F756EB"/>
    <w:rsid w:val="00F766BB"/>
    <w:rsid w:val="00F7694B"/>
    <w:rsid w:val="00F7698E"/>
    <w:rsid w:val="00F779BD"/>
    <w:rsid w:val="00F81CDA"/>
    <w:rsid w:val="00F8241E"/>
    <w:rsid w:val="00F82C1D"/>
    <w:rsid w:val="00F82EDB"/>
    <w:rsid w:val="00F82F7C"/>
    <w:rsid w:val="00F84822"/>
    <w:rsid w:val="00F85A80"/>
    <w:rsid w:val="00F86061"/>
    <w:rsid w:val="00F86452"/>
    <w:rsid w:val="00F868DB"/>
    <w:rsid w:val="00F872A0"/>
    <w:rsid w:val="00F909A4"/>
    <w:rsid w:val="00F911EB"/>
    <w:rsid w:val="00F92036"/>
    <w:rsid w:val="00F92428"/>
    <w:rsid w:val="00F92F0E"/>
    <w:rsid w:val="00F930FC"/>
    <w:rsid w:val="00F93287"/>
    <w:rsid w:val="00F95350"/>
    <w:rsid w:val="00F95901"/>
    <w:rsid w:val="00F95FE7"/>
    <w:rsid w:val="00FA01DC"/>
    <w:rsid w:val="00FA080F"/>
    <w:rsid w:val="00FA0FCB"/>
    <w:rsid w:val="00FA15CB"/>
    <w:rsid w:val="00FA3B05"/>
    <w:rsid w:val="00FA4167"/>
    <w:rsid w:val="00FA4505"/>
    <w:rsid w:val="00FA56B1"/>
    <w:rsid w:val="00FB0069"/>
    <w:rsid w:val="00FB09EC"/>
    <w:rsid w:val="00FB1185"/>
    <w:rsid w:val="00FB799D"/>
    <w:rsid w:val="00FC0201"/>
    <w:rsid w:val="00FC093C"/>
    <w:rsid w:val="00FC105B"/>
    <w:rsid w:val="00FC1835"/>
    <w:rsid w:val="00FC1890"/>
    <w:rsid w:val="00FC1D3B"/>
    <w:rsid w:val="00FC5518"/>
    <w:rsid w:val="00FC5533"/>
    <w:rsid w:val="00FC633F"/>
    <w:rsid w:val="00FC6BC6"/>
    <w:rsid w:val="00FC6C0F"/>
    <w:rsid w:val="00FD10D5"/>
    <w:rsid w:val="00FD3300"/>
    <w:rsid w:val="00FD3334"/>
    <w:rsid w:val="00FD37A0"/>
    <w:rsid w:val="00FD4376"/>
    <w:rsid w:val="00FD5CCE"/>
    <w:rsid w:val="00FE06D6"/>
    <w:rsid w:val="00FE20AF"/>
    <w:rsid w:val="00FE2C8C"/>
    <w:rsid w:val="00FE4DBD"/>
    <w:rsid w:val="00FE52AD"/>
    <w:rsid w:val="00FE5655"/>
    <w:rsid w:val="00FE69BE"/>
    <w:rsid w:val="00FE78D7"/>
    <w:rsid w:val="00FF0CC2"/>
    <w:rsid w:val="00FF1A20"/>
    <w:rsid w:val="00FF1D77"/>
    <w:rsid w:val="00FF282B"/>
    <w:rsid w:val="00FF3346"/>
    <w:rsid w:val="00FF449F"/>
    <w:rsid w:val="00FF47B4"/>
    <w:rsid w:val="00FF48F0"/>
    <w:rsid w:val="00FF4ACB"/>
    <w:rsid w:val="00FF60AC"/>
    <w:rsid w:val="00FF7A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6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style>
  <w:style w:type="paragraph" w:styleId="Nadpis1">
    <w:name w:val="heading 1"/>
    <w:basedOn w:val="Normln"/>
    <w:next w:val="Normln"/>
    <w:link w:val="Nadpis1Char"/>
    <w:uiPriority w:val="99"/>
    <w:qFormat/>
    <w:rsid w:val="00626852"/>
    <w:pPr>
      <w:keepNext/>
      <w:keepLines/>
      <w:numPr>
        <w:numId w:val="2"/>
      </w:numPr>
      <w:spacing w:after="120"/>
      <w:outlineLvl w:val="0"/>
    </w:pPr>
    <w:rPr>
      <w:rFonts w:ascii="Arial" w:eastAsia="Times New Roman" w:hAnsi="Arial" w:cs="Times New Roman"/>
      <w:b/>
      <w:bCs/>
      <w:sz w:val="28"/>
      <w:szCs w:val="28"/>
    </w:rPr>
  </w:style>
  <w:style w:type="paragraph" w:styleId="Nadpis2">
    <w:name w:val="heading 2"/>
    <w:basedOn w:val="Normln"/>
    <w:next w:val="Normln"/>
    <w:link w:val="Nadpis2Char"/>
    <w:uiPriority w:val="99"/>
    <w:qFormat/>
    <w:rsid w:val="002827BA"/>
    <w:pPr>
      <w:keepNext/>
      <w:keepLines/>
      <w:numPr>
        <w:ilvl w:val="1"/>
        <w:numId w:val="2"/>
      </w:numPr>
      <w:spacing w:after="120"/>
      <w:ind w:left="578" w:hanging="578"/>
      <w:outlineLvl w:val="1"/>
    </w:pPr>
    <w:rPr>
      <w:rFonts w:ascii="Arial" w:eastAsia="Times New Roman" w:hAnsi="Arial" w:cs="Times New Roman"/>
      <w:b/>
      <w:bCs/>
      <w:sz w:val="24"/>
      <w:szCs w:val="26"/>
    </w:rPr>
  </w:style>
  <w:style w:type="paragraph" w:styleId="Nadpis3">
    <w:name w:val="heading 3"/>
    <w:basedOn w:val="Normln"/>
    <w:next w:val="Normln"/>
    <w:link w:val="Nadpis3Char"/>
    <w:uiPriority w:val="99"/>
    <w:unhideWhenUsed/>
    <w:qFormat/>
    <w:rsid w:val="002827BA"/>
    <w:pPr>
      <w:keepNext/>
      <w:keepLines/>
      <w:numPr>
        <w:ilvl w:val="2"/>
        <w:numId w:val="2"/>
      </w:numPr>
      <w:spacing w:after="120"/>
      <w:outlineLvl w:val="2"/>
    </w:pPr>
    <w:rPr>
      <w:rFonts w:ascii="Arial" w:eastAsiaTheme="majorEastAsia" w:hAnsi="Arial" w:cs="Arial"/>
      <w:b/>
      <w:bCs/>
    </w:rPr>
  </w:style>
  <w:style w:type="paragraph" w:styleId="Nadpis4">
    <w:name w:val="heading 4"/>
    <w:basedOn w:val="Normln"/>
    <w:next w:val="Normln"/>
    <w:link w:val="Nadpis4Char"/>
    <w:uiPriority w:val="99"/>
    <w:unhideWhenUsed/>
    <w:qFormat/>
    <w:rsid w:val="002827B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827B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2827B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2827B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2827B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2827B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26852"/>
    <w:rPr>
      <w:rFonts w:ascii="Arial" w:eastAsia="Times New Roman" w:hAnsi="Arial" w:cs="Times New Roman"/>
      <w:b/>
      <w:bCs/>
      <w:sz w:val="28"/>
      <w:szCs w:val="28"/>
    </w:rPr>
  </w:style>
  <w:style w:type="character" w:customStyle="1" w:styleId="Nadpis2Char">
    <w:name w:val="Nadpis 2 Char"/>
    <w:basedOn w:val="Standardnpsmoodstavce"/>
    <w:link w:val="Nadpis2"/>
    <w:uiPriority w:val="99"/>
    <w:rsid w:val="002827BA"/>
    <w:rPr>
      <w:rFonts w:ascii="Arial" w:eastAsia="Times New Roman" w:hAnsi="Arial" w:cs="Times New Roman"/>
      <w:b/>
      <w:bCs/>
      <w:sz w:val="24"/>
      <w:szCs w:val="26"/>
    </w:rPr>
  </w:style>
  <w:style w:type="character" w:customStyle="1" w:styleId="Nadpis3Char">
    <w:name w:val="Nadpis 3 Char"/>
    <w:basedOn w:val="Standardnpsmoodstavce"/>
    <w:link w:val="Nadpis3"/>
    <w:uiPriority w:val="99"/>
    <w:rsid w:val="002827BA"/>
    <w:rPr>
      <w:rFonts w:ascii="Arial" w:eastAsiaTheme="majorEastAsia" w:hAnsi="Arial" w:cs="Arial"/>
      <w:b/>
      <w:bCs/>
    </w:rPr>
  </w:style>
  <w:style w:type="paragraph" w:styleId="Odstavecseseznamem">
    <w:name w:val="List Paragraph"/>
    <w:aliases w:val="Nad,Odstavec_muj,Název grafu,nad 1,Odstavec se seznamem1"/>
    <w:basedOn w:val="Normln"/>
    <w:link w:val="OdstavecseseznamemChar"/>
    <w:uiPriority w:val="99"/>
    <w:qFormat/>
    <w:rsid w:val="00FF1A20"/>
    <w:pPr>
      <w:ind w:left="720"/>
      <w:contextualSpacing/>
    </w:pPr>
  </w:style>
  <w:style w:type="character" w:customStyle="1" w:styleId="OdstavecseseznamemChar">
    <w:name w:val="Odstavec se seznamem Char"/>
    <w:aliases w:val="Nad Char,Odstavec_muj Char,Název grafu Char,nad 1 Char,Odstavec se seznamem1 Char"/>
    <w:link w:val="Odstavecseseznamem"/>
    <w:uiPriority w:val="99"/>
    <w:locked/>
    <w:rsid w:val="00FF1A20"/>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FF1A20"/>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FF1A2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FF1A20"/>
    <w:rPr>
      <w:vertAlign w:val="superscript"/>
    </w:rPr>
  </w:style>
  <w:style w:type="paragraph" w:styleId="Zhlav">
    <w:name w:val="header"/>
    <w:basedOn w:val="Normln"/>
    <w:link w:val="ZhlavChar"/>
    <w:uiPriority w:val="99"/>
    <w:unhideWhenUsed/>
    <w:rsid w:val="00FF1A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1A20"/>
  </w:style>
  <w:style w:type="paragraph" w:styleId="Zpat">
    <w:name w:val="footer"/>
    <w:basedOn w:val="Normln"/>
    <w:link w:val="ZpatChar"/>
    <w:uiPriority w:val="99"/>
    <w:unhideWhenUsed/>
    <w:rsid w:val="00FF1A20"/>
    <w:pPr>
      <w:tabs>
        <w:tab w:val="center" w:pos="4536"/>
        <w:tab w:val="right" w:pos="9072"/>
      </w:tabs>
      <w:spacing w:after="0" w:line="240" w:lineRule="auto"/>
    </w:pPr>
  </w:style>
  <w:style w:type="character" w:customStyle="1" w:styleId="ZpatChar">
    <w:name w:val="Zápatí Char"/>
    <w:basedOn w:val="Standardnpsmoodstavce"/>
    <w:link w:val="Zpat"/>
    <w:uiPriority w:val="99"/>
    <w:rsid w:val="00FF1A20"/>
  </w:style>
  <w:style w:type="paragraph" w:styleId="Nadpisobsahu">
    <w:name w:val="TOC Heading"/>
    <w:basedOn w:val="Nadpis1"/>
    <w:next w:val="Normln"/>
    <w:uiPriority w:val="99"/>
    <w:unhideWhenUsed/>
    <w:qFormat/>
    <w:rsid w:val="00FF1A20"/>
    <w:pPr>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unhideWhenUsed/>
    <w:rsid w:val="00F01A0A"/>
    <w:pPr>
      <w:tabs>
        <w:tab w:val="left" w:pos="440"/>
        <w:tab w:val="right" w:leader="dot" w:pos="9062"/>
      </w:tabs>
      <w:spacing w:after="100"/>
    </w:pPr>
    <w:rPr>
      <w:rFonts w:ascii="Arial" w:hAnsi="Arial"/>
      <w:b/>
      <w:noProof/>
    </w:rPr>
  </w:style>
  <w:style w:type="paragraph" w:styleId="Obsah2">
    <w:name w:val="toc 2"/>
    <w:basedOn w:val="Normln"/>
    <w:next w:val="Normln"/>
    <w:autoRedefine/>
    <w:uiPriority w:val="39"/>
    <w:unhideWhenUsed/>
    <w:rsid w:val="000959BC"/>
    <w:pPr>
      <w:spacing w:after="100"/>
      <w:ind w:left="220"/>
    </w:pPr>
    <w:rPr>
      <w:rFonts w:ascii="Arial" w:hAnsi="Arial"/>
    </w:rPr>
  </w:style>
  <w:style w:type="character" w:styleId="Hypertextovodkaz">
    <w:name w:val="Hyperlink"/>
    <w:basedOn w:val="Standardnpsmoodstavce"/>
    <w:uiPriority w:val="99"/>
    <w:unhideWhenUsed/>
    <w:rsid w:val="00FF1A20"/>
    <w:rPr>
      <w:color w:val="0000FF" w:themeColor="hyperlink"/>
      <w:u w:val="single"/>
    </w:rPr>
  </w:style>
  <w:style w:type="paragraph" w:styleId="Textbubliny">
    <w:name w:val="Balloon Text"/>
    <w:basedOn w:val="Normln"/>
    <w:link w:val="TextbublinyChar"/>
    <w:uiPriority w:val="99"/>
    <w:semiHidden/>
    <w:unhideWhenUsed/>
    <w:rsid w:val="00FF1A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A20"/>
    <w:rPr>
      <w:rFonts w:ascii="Tahoma" w:hAnsi="Tahoma" w:cs="Tahoma"/>
      <w:sz w:val="16"/>
      <w:szCs w:val="16"/>
    </w:rPr>
  </w:style>
  <w:style w:type="paragraph" w:styleId="Normlnweb">
    <w:name w:val="Normal (Web)"/>
    <w:basedOn w:val="Normln"/>
    <w:uiPriority w:val="99"/>
    <w:unhideWhenUsed/>
    <w:rsid w:val="00FF1A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FF1A20"/>
    <w:pPr>
      <w:spacing w:after="0" w:line="240" w:lineRule="auto"/>
      <w:ind w:left="709" w:hanging="709"/>
      <w:jc w:val="both"/>
    </w:pPr>
    <w:rPr>
      <w:rFonts w:ascii="Arial" w:eastAsia="Times New Roman" w:hAnsi="Arial" w:cs="Times New Roman"/>
      <w:sz w:val="23"/>
      <w:szCs w:val="20"/>
      <w:lang w:eastAsia="cs-CZ"/>
    </w:rPr>
  </w:style>
  <w:style w:type="character" w:customStyle="1" w:styleId="ZkladntextodsazenChar">
    <w:name w:val="Základní text odsazený Char"/>
    <w:basedOn w:val="Standardnpsmoodstavce"/>
    <w:link w:val="Zkladntextodsazen"/>
    <w:uiPriority w:val="99"/>
    <w:rsid w:val="00FF1A20"/>
    <w:rPr>
      <w:rFonts w:ascii="Arial" w:eastAsia="Times New Roman" w:hAnsi="Arial" w:cs="Times New Roman"/>
      <w:sz w:val="23"/>
      <w:szCs w:val="20"/>
      <w:lang w:eastAsia="cs-CZ"/>
    </w:rPr>
  </w:style>
  <w:style w:type="paragraph" w:customStyle="1" w:styleId="Styl2">
    <w:name w:val="Styl2"/>
    <w:basedOn w:val="Nadpis1"/>
    <w:link w:val="Styl2Char"/>
    <w:uiPriority w:val="99"/>
    <w:qFormat/>
    <w:rsid w:val="00FF1A20"/>
    <w:pPr>
      <w:spacing w:before="400"/>
      <w:contextualSpacing/>
    </w:pPr>
    <w:rPr>
      <w:rFonts w:eastAsia="Arial" w:cs="Arial"/>
      <w:bCs w:val="0"/>
      <w:color w:val="365F91" w:themeColor="accent1" w:themeShade="BF"/>
      <w:lang w:eastAsia="cs-CZ"/>
    </w:rPr>
  </w:style>
  <w:style w:type="character" w:customStyle="1" w:styleId="Styl2Char">
    <w:name w:val="Styl2 Char"/>
    <w:basedOn w:val="Nadpis1Char"/>
    <w:link w:val="Styl2"/>
    <w:uiPriority w:val="99"/>
    <w:rsid w:val="00FF1A20"/>
    <w:rPr>
      <w:rFonts w:ascii="Arial" w:eastAsia="Arial" w:hAnsi="Arial" w:cs="Arial"/>
      <w:b/>
      <w:bCs w:val="0"/>
      <w:color w:val="365F91" w:themeColor="accent1" w:themeShade="BF"/>
      <w:sz w:val="28"/>
      <w:szCs w:val="28"/>
      <w:lang w:eastAsia="cs-CZ"/>
    </w:rPr>
  </w:style>
  <w:style w:type="character" w:styleId="Odkaznakoment">
    <w:name w:val="annotation reference"/>
    <w:basedOn w:val="Standardnpsmoodstavce"/>
    <w:uiPriority w:val="99"/>
    <w:semiHidden/>
    <w:unhideWhenUsed/>
    <w:rsid w:val="00FF1A20"/>
    <w:rPr>
      <w:sz w:val="16"/>
      <w:szCs w:val="16"/>
    </w:rPr>
  </w:style>
  <w:style w:type="paragraph" w:styleId="Textkomente">
    <w:name w:val="annotation text"/>
    <w:basedOn w:val="Normln"/>
    <w:link w:val="TextkomenteChar"/>
    <w:uiPriority w:val="99"/>
    <w:unhideWhenUsed/>
    <w:rsid w:val="00167DE5"/>
    <w:pPr>
      <w:spacing w:line="240" w:lineRule="auto"/>
    </w:pPr>
    <w:rPr>
      <w:sz w:val="20"/>
      <w:szCs w:val="20"/>
    </w:rPr>
  </w:style>
  <w:style w:type="character" w:customStyle="1" w:styleId="TextkomenteChar">
    <w:name w:val="Text komentáře Char"/>
    <w:basedOn w:val="Standardnpsmoodstavce"/>
    <w:link w:val="Textkomente"/>
    <w:uiPriority w:val="99"/>
    <w:rsid w:val="00FF1A20"/>
    <w:rPr>
      <w:sz w:val="20"/>
      <w:szCs w:val="20"/>
    </w:rPr>
  </w:style>
  <w:style w:type="paragraph" w:styleId="Pedmtkomente">
    <w:name w:val="annotation subject"/>
    <w:basedOn w:val="Textkomente"/>
    <w:next w:val="Textkomente"/>
    <w:link w:val="PedmtkomenteChar"/>
    <w:uiPriority w:val="99"/>
    <w:semiHidden/>
    <w:unhideWhenUsed/>
    <w:rsid w:val="00FF1A20"/>
    <w:rPr>
      <w:b/>
      <w:bCs/>
    </w:rPr>
  </w:style>
  <w:style w:type="character" w:customStyle="1" w:styleId="PedmtkomenteChar">
    <w:name w:val="Předmět komentáře Char"/>
    <w:basedOn w:val="TextkomenteChar"/>
    <w:link w:val="Pedmtkomente"/>
    <w:uiPriority w:val="99"/>
    <w:semiHidden/>
    <w:rsid w:val="00FF1A20"/>
    <w:rPr>
      <w:b/>
      <w:bCs/>
      <w:sz w:val="20"/>
      <w:szCs w:val="20"/>
    </w:rPr>
  </w:style>
  <w:style w:type="paragraph" w:styleId="Zkladntextodsazen2">
    <w:name w:val="Body Text Indent 2"/>
    <w:basedOn w:val="Normln"/>
    <w:link w:val="Zkladntextodsazen2Char"/>
    <w:uiPriority w:val="99"/>
    <w:semiHidden/>
    <w:unhideWhenUsed/>
    <w:rsid w:val="00FF1A2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F1A20"/>
  </w:style>
  <w:style w:type="character" w:customStyle="1" w:styleId="st">
    <w:name w:val="st"/>
    <w:basedOn w:val="Standardnpsmoodstavce"/>
    <w:uiPriority w:val="99"/>
    <w:rsid w:val="00FF1A20"/>
  </w:style>
  <w:style w:type="paragraph" w:styleId="Titulek">
    <w:name w:val="caption"/>
    <w:aliases w:val="~Caption"/>
    <w:basedOn w:val="Normln"/>
    <w:next w:val="Normln"/>
    <w:link w:val="TitulekChar"/>
    <w:autoRedefine/>
    <w:uiPriority w:val="99"/>
    <w:qFormat/>
    <w:rsid w:val="00C22230"/>
    <w:pPr>
      <w:keepNext/>
      <w:spacing w:after="0"/>
    </w:pPr>
    <w:rPr>
      <w:rFonts w:ascii="Arial" w:eastAsia="Times New Roman" w:hAnsi="Arial" w:cs="Arial"/>
      <w:b/>
      <w:bCs/>
      <w:lang w:eastAsia="cs-CZ"/>
    </w:rPr>
  </w:style>
  <w:style w:type="character" w:customStyle="1" w:styleId="TitulekChar">
    <w:name w:val="Titulek Char"/>
    <w:aliases w:val="~Caption Char"/>
    <w:link w:val="Titulek"/>
    <w:uiPriority w:val="99"/>
    <w:rsid w:val="00C22230"/>
    <w:rPr>
      <w:rFonts w:ascii="Arial" w:eastAsia="Times New Roman" w:hAnsi="Arial" w:cs="Arial"/>
      <w:b/>
      <w:bCs/>
      <w:lang w:eastAsia="cs-CZ"/>
    </w:rPr>
  </w:style>
  <w:style w:type="table" w:styleId="Mkatabulky">
    <w:name w:val="Table Grid"/>
    <w:basedOn w:val="Normlntabulka"/>
    <w:uiPriority w:val="99"/>
    <w:rsid w:val="00FF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1A20"/>
    <w:rPr>
      <w:color w:val="800080" w:themeColor="followedHyperlink"/>
      <w:u w:val="single"/>
    </w:rPr>
  </w:style>
  <w:style w:type="paragraph" w:styleId="Obsah3">
    <w:name w:val="toc 3"/>
    <w:basedOn w:val="Normln"/>
    <w:next w:val="Normln"/>
    <w:autoRedefine/>
    <w:uiPriority w:val="99"/>
    <w:unhideWhenUsed/>
    <w:rsid w:val="000959BC"/>
    <w:pPr>
      <w:spacing w:after="100"/>
      <w:ind w:left="440"/>
    </w:pPr>
    <w:rPr>
      <w:rFonts w:ascii="Arial" w:hAnsi="Arial"/>
    </w:rPr>
  </w:style>
  <w:style w:type="character" w:customStyle="1" w:styleId="Nadpis4Char">
    <w:name w:val="Nadpis 4 Char"/>
    <w:basedOn w:val="Standardnpsmoodstavce"/>
    <w:link w:val="Nadpis4"/>
    <w:uiPriority w:val="99"/>
    <w:rsid w:val="002827B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9"/>
    <w:rsid w:val="002827B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9"/>
    <w:rsid w:val="002827B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9"/>
    <w:rsid w:val="002827B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9"/>
    <w:rsid w:val="002827B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9"/>
    <w:rsid w:val="002827BA"/>
    <w:rPr>
      <w:rFonts w:asciiTheme="majorHAnsi" w:eastAsiaTheme="majorEastAsia" w:hAnsiTheme="majorHAnsi" w:cstheme="majorBidi"/>
      <w:i/>
      <w:iCs/>
      <w:color w:val="404040" w:themeColor="text1" w:themeTint="BF"/>
      <w:sz w:val="20"/>
      <w:szCs w:val="20"/>
    </w:rPr>
  </w:style>
  <w:style w:type="paragraph" w:customStyle="1" w:styleId="OBLAST">
    <w:name w:val="_OBLAST"/>
    <w:basedOn w:val="Odstavecseseznamem"/>
    <w:autoRedefine/>
    <w:uiPriority w:val="99"/>
    <w:rsid w:val="00D502A0"/>
    <w:pPr>
      <w:keepNext/>
      <w:numPr>
        <w:numId w:val="3"/>
      </w:numPr>
      <w:tabs>
        <w:tab w:val="left" w:pos="1134"/>
      </w:tabs>
      <w:spacing w:before="120" w:after="120"/>
      <w:contextualSpacing w:val="0"/>
      <w:jc w:val="both"/>
    </w:pPr>
    <w:rPr>
      <w:rFonts w:ascii="Arial" w:hAnsi="Arial" w:cs="Arial"/>
      <w:b/>
    </w:rPr>
  </w:style>
  <w:style w:type="paragraph" w:customStyle="1" w:styleId="textodstavec">
    <w:name w:val="_text_odstavec"/>
    <w:basedOn w:val="Normln"/>
    <w:uiPriority w:val="99"/>
    <w:qFormat/>
    <w:rsid w:val="002045E8"/>
    <w:pPr>
      <w:jc w:val="both"/>
    </w:pPr>
    <w:rPr>
      <w:rFonts w:ascii="Arial" w:hAnsi="Arial" w:cs="Arial"/>
    </w:rPr>
  </w:style>
  <w:style w:type="paragraph" w:customStyle="1" w:styleId="clodrka">
    <w:name w:val="_cíl_odrážka"/>
    <w:basedOn w:val="OBLAST"/>
    <w:autoRedefine/>
    <w:uiPriority w:val="99"/>
    <w:qFormat/>
    <w:rsid w:val="00A3780B"/>
    <w:pPr>
      <w:numPr>
        <w:numId w:val="0"/>
      </w:numPr>
      <w:tabs>
        <w:tab w:val="clear" w:pos="1134"/>
        <w:tab w:val="left" w:pos="851"/>
      </w:tabs>
      <w:spacing w:line="240" w:lineRule="auto"/>
    </w:pPr>
  </w:style>
  <w:style w:type="paragraph" w:customStyle="1" w:styleId="Styl1">
    <w:name w:val="Styl1"/>
    <w:basedOn w:val="OBLAST"/>
    <w:autoRedefine/>
    <w:uiPriority w:val="99"/>
    <w:qFormat/>
    <w:rsid w:val="00526CDD"/>
  </w:style>
  <w:style w:type="table" w:styleId="Stednmka1zvraznn1">
    <w:name w:val="Medium Grid 1 Accent 1"/>
    <w:basedOn w:val="Normlntabulka"/>
    <w:uiPriority w:val="99"/>
    <w:rsid w:val="007322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FormtovanvHTML">
    <w:name w:val="HTML Preformatted"/>
    <w:basedOn w:val="Normln"/>
    <w:link w:val="FormtovanvHTMLChar"/>
    <w:uiPriority w:val="99"/>
    <w:semiHidden/>
    <w:unhideWhenUsed/>
    <w:rsid w:val="002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F1834"/>
    <w:rPr>
      <w:rFonts w:ascii="Courier New" w:eastAsia="Times New Roman" w:hAnsi="Courier New" w:cs="Courier New"/>
      <w:sz w:val="20"/>
      <w:szCs w:val="20"/>
      <w:lang w:eastAsia="cs-CZ"/>
    </w:rPr>
  </w:style>
  <w:style w:type="paragraph" w:styleId="Revize">
    <w:name w:val="Revision"/>
    <w:hidden/>
    <w:uiPriority w:val="99"/>
    <w:semiHidden/>
    <w:rsid w:val="00784A6E"/>
    <w:pPr>
      <w:spacing w:after="0" w:line="240" w:lineRule="auto"/>
    </w:pPr>
  </w:style>
  <w:style w:type="character" w:styleId="Siln">
    <w:name w:val="Strong"/>
    <w:uiPriority w:val="22"/>
    <w:qFormat/>
    <w:rsid w:val="00C26EBA"/>
    <w:rPr>
      <w:rFonts w:cs="Times New Roman"/>
      <w:b/>
    </w:rPr>
  </w:style>
  <w:style w:type="paragraph" w:customStyle="1" w:styleId="Default">
    <w:name w:val="Default"/>
    <w:uiPriority w:val="99"/>
    <w:rsid w:val="00C26EBA"/>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link w:val="BezmezerChar"/>
    <w:uiPriority w:val="1"/>
    <w:qFormat/>
    <w:rsid w:val="00586F7D"/>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86F7D"/>
    <w:rPr>
      <w:rFonts w:eastAsiaTheme="minorEastAsia"/>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
    <w:name w:val="Normal"/>
    <w:qFormat/>
  </w:style>
  <w:style w:type="paragraph" w:styleId="Nadpis1">
    <w:name w:val="heading 1"/>
    <w:basedOn w:val="Normln"/>
    <w:next w:val="Normln"/>
    <w:link w:val="Nadpis1Char"/>
    <w:uiPriority w:val="99"/>
    <w:qFormat/>
    <w:rsid w:val="00626852"/>
    <w:pPr>
      <w:keepNext/>
      <w:keepLines/>
      <w:numPr>
        <w:numId w:val="2"/>
      </w:numPr>
      <w:spacing w:after="120"/>
      <w:outlineLvl w:val="0"/>
    </w:pPr>
    <w:rPr>
      <w:rFonts w:ascii="Arial" w:eastAsia="Times New Roman" w:hAnsi="Arial" w:cs="Times New Roman"/>
      <w:b/>
      <w:bCs/>
      <w:sz w:val="28"/>
      <w:szCs w:val="28"/>
    </w:rPr>
  </w:style>
  <w:style w:type="paragraph" w:styleId="Nadpis2">
    <w:name w:val="heading 2"/>
    <w:basedOn w:val="Normln"/>
    <w:next w:val="Normln"/>
    <w:link w:val="Nadpis2Char"/>
    <w:uiPriority w:val="99"/>
    <w:qFormat/>
    <w:rsid w:val="002827BA"/>
    <w:pPr>
      <w:keepNext/>
      <w:keepLines/>
      <w:numPr>
        <w:ilvl w:val="1"/>
        <w:numId w:val="2"/>
      </w:numPr>
      <w:spacing w:after="120"/>
      <w:ind w:left="578" w:hanging="578"/>
      <w:outlineLvl w:val="1"/>
    </w:pPr>
    <w:rPr>
      <w:rFonts w:ascii="Arial" w:eastAsia="Times New Roman" w:hAnsi="Arial" w:cs="Times New Roman"/>
      <w:b/>
      <w:bCs/>
      <w:sz w:val="24"/>
      <w:szCs w:val="26"/>
    </w:rPr>
  </w:style>
  <w:style w:type="paragraph" w:styleId="Nadpis3">
    <w:name w:val="heading 3"/>
    <w:basedOn w:val="Normln"/>
    <w:next w:val="Normln"/>
    <w:link w:val="Nadpis3Char"/>
    <w:uiPriority w:val="99"/>
    <w:unhideWhenUsed/>
    <w:qFormat/>
    <w:rsid w:val="002827BA"/>
    <w:pPr>
      <w:keepNext/>
      <w:keepLines/>
      <w:numPr>
        <w:ilvl w:val="2"/>
        <w:numId w:val="2"/>
      </w:numPr>
      <w:spacing w:after="120"/>
      <w:outlineLvl w:val="2"/>
    </w:pPr>
    <w:rPr>
      <w:rFonts w:ascii="Arial" w:eastAsiaTheme="majorEastAsia" w:hAnsi="Arial" w:cs="Arial"/>
      <w:b/>
      <w:bCs/>
    </w:rPr>
  </w:style>
  <w:style w:type="paragraph" w:styleId="Nadpis4">
    <w:name w:val="heading 4"/>
    <w:basedOn w:val="Normln"/>
    <w:next w:val="Normln"/>
    <w:link w:val="Nadpis4Char"/>
    <w:uiPriority w:val="99"/>
    <w:unhideWhenUsed/>
    <w:qFormat/>
    <w:rsid w:val="002827BA"/>
    <w:pPr>
      <w:keepNext/>
      <w:keepLines/>
      <w:numPr>
        <w:ilvl w:val="3"/>
        <w:numId w:val="2"/>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unhideWhenUsed/>
    <w:qFormat/>
    <w:rsid w:val="002827BA"/>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9"/>
    <w:unhideWhenUsed/>
    <w:qFormat/>
    <w:rsid w:val="002827BA"/>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9"/>
    <w:unhideWhenUsed/>
    <w:qFormat/>
    <w:rsid w:val="002827B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unhideWhenUsed/>
    <w:qFormat/>
    <w:rsid w:val="002827B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9"/>
    <w:unhideWhenUsed/>
    <w:qFormat/>
    <w:rsid w:val="002827B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626852"/>
    <w:rPr>
      <w:rFonts w:ascii="Arial" w:eastAsia="Times New Roman" w:hAnsi="Arial" w:cs="Times New Roman"/>
      <w:b/>
      <w:bCs/>
      <w:sz w:val="28"/>
      <w:szCs w:val="28"/>
    </w:rPr>
  </w:style>
  <w:style w:type="character" w:customStyle="1" w:styleId="Nadpis2Char">
    <w:name w:val="Nadpis 2 Char"/>
    <w:basedOn w:val="Standardnpsmoodstavce"/>
    <w:link w:val="Nadpis2"/>
    <w:uiPriority w:val="99"/>
    <w:rsid w:val="002827BA"/>
    <w:rPr>
      <w:rFonts w:ascii="Arial" w:eastAsia="Times New Roman" w:hAnsi="Arial" w:cs="Times New Roman"/>
      <w:b/>
      <w:bCs/>
      <w:sz w:val="24"/>
      <w:szCs w:val="26"/>
    </w:rPr>
  </w:style>
  <w:style w:type="character" w:customStyle="1" w:styleId="Nadpis3Char">
    <w:name w:val="Nadpis 3 Char"/>
    <w:basedOn w:val="Standardnpsmoodstavce"/>
    <w:link w:val="Nadpis3"/>
    <w:uiPriority w:val="99"/>
    <w:rsid w:val="002827BA"/>
    <w:rPr>
      <w:rFonts w:ascii="Arial" w:eastAsiaTheme="majorEastAsia" w:hAnsi="Arial" w:cs="Arial"/>
      <w:b/>
      <w:bCs/>
    </w:rPr>
  </w:style>
  <w:style w:type="paragraph" w:styleId="Odstavecseseznamem">
    <w:name w:val="List Paragraph"/>
    <w:aliases w:val="Nad,Odstavec_muj,Název grafu,nad 1,Odstavec se seznamem1"/>
    <w:basedOn w:val="Normln"/>
    <w:link w:val="OdstavecseseznamemChar"/>
    <w:uiPriority w:val="99"/>
    <w:qFormat/>
    <w:rsid w:val="00FF1A20"/>
    <w:pPr>
      <w:ind w:left="720"/>
      <w:contextualSpacing/>
    </w:pPr>
  </w:style>
  <w:style w:type="character" w:customStyle="1" w:styleId="OdstavecseseznamemChar">
    <w:name w:val="Odstavec se seznamem Char"/>
    <w:aliases w:val="Nad Char,Odstavec_muj Char,Název grafu Char,nad 1 Char,Odstavec se seznamem1 Char"/>
    <w:link w:val="Odstavecseseznamem"/>
    <w:uiPriority w:val="99"/>
    <w:locked/>
    <w:rsid w:val="00FF1A20"/>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unhideWhenUsed/>
    <w:qFormat/>
    <w:rsid w:val="00FF1A20"/>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rsid w:val="00FF1A20"/>
    <w:rPr>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Légende;Char Car Car Car Car"/>
    <w:basedOn w:val="Standardnpsmoodstavce"/>
    <w:uiPriority w:val="99"/>
    <w:unhideWhenUsed/>
    <w:rsid w:val="00FF1A20"/>
    <w:rPr>
      <w:vertAlign w:val="superscript"/>
    </w:rPr>
  </w:style>
  <w:style w:type="paragraph" w:styleId="Zhlav">
    <w:name w:val="header"/>
    <w:basedOn w:val="Normln"/>
    <w:link w:val="ZhlavChar"/>
    <w:uiPriority w:val="99"/>
    <w:unhideWhenUsed/>
    <w:rsid w:val="00FF1A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1A20"/>
  </w:style>
  <w:style w:type="paragraph" w:styleId="Zpat">
    <w:name w:val="footer"/>
    <w:basedOn w:val="Normln"/>
    <w:link w:val="ZpatChar"/>
    <w:uiPriority w:val="99"/>
    <w:unhideWhenUsed/>
    <w:rsid w:val="00FF1A20"/>
    <w:pPr>
      <w:tabs>
        <w:tab w:val="center" w:pos="4536"/>
        <w:tab w:val="right" w:pos="9072"/>
      </w:tabs>
      <w:spacing w:after="0" w:line="240" w:lineRule="auto"/>
    </w:pPr>
  </w:style>
  <w:style w:type="character" w:customStyle="1" w:styleId="ZpatChar">
    <w:name w:val="Zápatí Char"/>
    <w:basedOn w:val="Standardnpsmoodstavce"/>
    <w:link w:val="Zpat"/>
    <w:uiPriority w:val="99"/>
    <w:rsid w:val="00FF1A20"/>
  </w:style>
  <w:style w:type="paragraph" w:styleId="Nadpisobsahu">
    <w:name w:val="TOC Heading"/>
    <w:basedOn w:val="Nadpis1"/>
    <w:next w:val="Normln"/>
    <w:uiPriority w:val="99"/>
    <w:unhideWhenUsed/>
    <w:qFormat/>
    <w:rsid w:val="00FF1A20"/>
    <w:pPr>
      <w:outlineLvl w:val="9"/>
    </w:pPr>
    <w:rPr>
      <w:rFonts w:asciiTheme="majorHAnsi" w:eastAsiaTheme="majorEastAsia" w:hAnsiTheme="majorHAnsi" w:cstheme="majorBidi"/>
      <w:color w:val="365F91" w:themeColor="accent1" w:themeShade="BF"/>
      <w:lang w:eastAsia="cs-CZ"/>
    </w:rPr>
  </w:style>
  <w:style w:type="paragraph" w:styleId="Obsah1">
    <w:name w:val="toc 1"/>
    <w:basedOn w:val="Normln"/>
    <w:next w:val="Normln"/>
    <w:autoRedefine/>
    <w:uiPriority w:val="39"/>
    <w:unhideWhenUsed/>
    <w:rsid w:val="00F01A0A"/>
    <w:pPr>
      <w:tabs>
        <w:tab w:val="left" w:pos="440"/>
        <w:tab w:val="right" w:leader="dot" w:pos="9062"/>
      </w:tabs>
      <w:spacing w:after="100"/>
    </w:pPr>
    <w:rPr>
      <w:rFonts w:ascii="Arial" w:hAnsi="Arial"/>
      <w:b/>
      <w:noProof/>
    </w:rPr>
  </w:style>
  <w:style w:type="paragraph" w:styleId="Obsah2">
    <w:name w:val="toc 2"/>
    <w:basedOn w:val="Normln"/>
    <w:next w:val="Normln"/>
    <w:autoRedefine/>
    <w:uiPriority w:val="39"/>
    <w:unhideWhenUsed/>
    <w:rsid w:val="000959BC"/>
    <w:pPr>
      <w:spacing w:after="100"/>
      <w:ind w:left="220"/>
    </w:pPr>
    <w:rPr>
      <w:rFonts w:ascii="Arial" w:hAnsi="Arial"/>
    </w:rPr>
  </w:style>
  <w:style w:type="character" w:styleId="Hypertextovodkaz">
    <w:name w:val="Hyperlink"/>
    <w:basedOn w:val="Standardnpsmoodstavce"/>
    <w:uiPriority w:val="99"/>
    <w:unhideWhenUsed/>
    <w:rsid w:val="00FF1A20"/>
    <w:rPr>
      <w:color w:val="0000FF" w:themeColor="hyperlink"/>
      <w:u w:val="single"/>
    </w:rPr>
  </w:style>
  <w:style w:type="paragraph" w:styleId="Textbubliny">
    <w:name w:val="Balloon Text"/>
    <w:basedOn w:val="Normln"/>
    <w:link w:val="TextbublinyChar"/>
    <w:uiPriority w:val="99"/>
    <w:semiHidden/>
    <w:unhideWhenUsed/>
    <w:rsid w:val="00FF1A2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1A20"/>
    <w:rPr>
      <w:rFonts w:ascii="Tahoma" w:hAnsi="Tahoma" w:cs="Tahoma"/>
      <w:sz w:val="16"/>
      <w:szCs w:val="16"/>
    </w:rPr>
  </w:style>
  <w:style w:type="paragraph" w:styleId="Normlnweb">
    <w:name w:val="Normal (Web)"/>
    <w:basedOn w:val="Normln"/>
    <w:uiPriority w:val="99"/>
    <w:unhideWhenUsed/>
    <w:rsid w:val="00FF1A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rsid w:val="00FF1A20"/>
    <w:pPr>
      <w:spacing w:after="0" w:line="240" w:lineRule="auto"/>
      <w:ind w:left="709" w:hanging="709"/>
      <w:jc w:val="both"/>
    </w:pPr>
    <w:rPr>
      <w:rFonts w:ascii="Arial" w:eastAsia="Times New Roman" w:hAnsi="Arial" w:cs="Times New Roman"/>
      <w:sz w:val="23"/>
      <w:szCs w:val="20"/>
      <w:lang w:eastAsia="cs-CZ"/>
    </w:rPr>
  </w:style>
  <w:style w:type="character" w:customStyle="1" w:styleId="ZkladntextodsazenChar">
    <w:name w:val="Základní text odsazený Char"/>
    <w:basedOn w:val="Standardnpsmoodstavce"/>
    <w:link w:val="Zkladntextodsazen"/>
    <w:uiPriority w:val="99"/>
    <w:rsid w:val="00FF1A20"/>
    <w:rPr>
      <w:rFonts w:ascii="Arial" w:eastAsia="Times New Roman" w:hAnsi="Arial" w:cs="Times New Roman"/>
      <w:sz w:val="23"/>
      <w:szCs w:val="20"/>
      <w:lang w:eastAsia="cs-CZ"/>
    </w:rPr>
  </w:style>
  <w:style w:type="paragraph" w:customStyle="1" w:styleId="Styl2">
    <w:name w:val="Styl2"/>
    <w:basedOn w:val="Nadpis1"/>
    <w:link w:val="Styl2Char"/>
    <w:uiPriority w:val="99"/>
    <w:qFormat/>
    <w:rsid w:val="00FF1A20"/>
    <w:pPr>
      <w:spacing w:before="400"/>
      <w:contextualSpacing/>
    </w:pPr>
    <w:rPr>
      <w:rFonts w:eastAsia="Arial" w:cs="Arial"/>
      <w:bCs w:val="0"/>
      <w:color w:val="365F91" w:themeColor="accent1" w:themeShade="BF"/>
      <w:lang w:eastAsia="cs-CZ"/>
    </w:rPr>
  </w:style>
  <w:style w:type="character" w:customStyle="1" w:styleId="Styl2Char">
    <w:name w:val="Styl2 Char"/>
    <w:basedOn w:val="Nadpis1Char"/>
    <w:link w:val="Styl2"/>
    <w:uiPriority w:val="99"/>
    <w:rsid w:val="00FF1A20"/>
    <w:rPr>
      <w:rFonts w:ascii="Arial" w:eastAsia="Arial" w:hAnsi="Arial" w:cs="Arial"/>
      <w:b/>
      <w:bCs w:val="0"/>
      <w:color w:val="365F91" w:themeColor="accent1" w:themeShade="BF"/>
      <w:sz w:val="28"/>
      <w:szCs w:val="28"/>
      <w:lang w:eastAsia="cs-CZ"/>
    </w:rPr>
  </w:style>
  <w:style w:type="character" w:styleId="Odkaznakoment">
    <w:name w:val="annotation reference"/>
    <w:basedOn w:val="Standardnpsmoodstavce"/>
    <w:uiPriority w:val="99"/>
    <w:semiHidden/>
    <w:unhideWhenUsed/>
    <w:rsid w:val="00FF1A20"/>
    <w:rPr>
      <w:sz w:val="16"/>
      <w:szCs w:val="16"/>
    </w:rPr>
  </w:style>
  <w:style w:type="paragraph" w:styleId="Textkomente">
    <w:name w:val="annotation text"/>
    <w:basedOn w:val="Normln"/>
    <w:link w:val="TextkomenteChar"/>
    <w:uiPriority w:val="99"/>
    <w:unhideWhenUsed/>
    <w:rsid w:val="00167DE5"/>
    <w:pPr>
      <w:spacing w:line="240" w:lineRule="auto"/>
    </w:pPr>
    <w:rPr>
      <w:sz w:val="20"/>
      <w:szCs w:val="20"/>
    </w:rPr>
  </w:style>
  <w:style w:type="character" w:customStyle="1" w:styleId="TextkomenteChar">
    <w:name w:val="Text komentáře Char"/>
    <w:basedOn w:val="Standardnpsmoodstavce"/>
    <w:link w:val="Textkomente"/>
    <w:uiPriority w:val="99"/>
    <w:rsid w:val="00FF1A20"/>
    <w:rPr>
      <w:sz w:val="20"/>
      <w:szCs w:val="20"/>
    </w:rPr>
  </w:style>
  <w:style w:type="paragraph" w:styleId="Pedmtkomente">
    <w:name w:val="annotation subject"/>
    <w:basedOn w:val="Textkomente"/>
    <w:next w:val="Textkomente"/>
    <w:link w:val="PedmtkomenteChar"/>
    <w:uiPriority w:val="99"/>
    <w:semiHidden/>
    <w:unhideWhenUsed/>
    <w:rsid w:val="00FF1A20"/>
    <w:rPr>
      <w:b/>
      <w:bCs/>
    </w:rPr>
  </w:style>
  <w:style w:type="character" w:customStyle="1" w:styleId="PedmtkomenteChar">
    <w:name w:val="Předmět komentáře Char"/>
    <w:basedOn w:val="TextkomenteChar"/>
    <w:link w:val="Pedmtkomente"/>
    <w:uiPriority w:val="99"/>
    <w:semiHidden/>
    <w:rsid w:val="00FF1A20"/>
    <w:rPr>
      <w:b/>
      <w:bCs/>
      <w:sz w:val="20"/>
      <w:szCs w:val="20"/>
    </w:rPr>
  </w:style>
  <w:style w:type="paragraph" w:styleId="Zkladntextodsazen2">
    <w:name w:val="Body Text Indent 2"/>
    <w:basedOn w:val="Normln"/>
    <w:link w:val="Zkladntextodsazen2Char"/>
    <w:uiPriority w:val="99"/>
    <w:semiHidden/>
    <w:unhideWhenUsed/>
    <w:rsid w:val="00FF1A2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F1A20"/>
  </w:style>
  <w:style w:type="character" w:customStyle="1" w:styleId="st">
    <w:name w:val="st"/>
    <w:basedOn w:val="Standardnpsmoodstavce"/>
    <w:uiPriority w:val="99"/>
    <w:rsid w:val="00FF1A20"/>
  </w:style>
  <w:style w:type="paragraph" w:styleId="Titulek">
    <w:name w:val="caption"/>
    <w:aliases w:val="~Caption"/>
    <w:basedOn w:val="Normln"/>
    <w:next w:val="Normln"/>
    <w:link w:val="TitulekChar"/>
    <w:autoRedefine/>
    <w:uiPriority w:val="99"/>
    <w:qFormat/>
    <w:rsid w:val="00C22230"/>
    <w:pPr>
      <w:keepNext/>
      <w:spacing w:after="0"/>
    </w:pPr>
    <w:rPr>
      <w:rFonts w:ascii="Arial" w:eastAsia="Times New Roman" w:hAnsi="Arial" w:cs="Arial"/>
      <w:b/>
      <w:bCs/>
      <w:lang w:eastAsia="cs-CZ"/>
    </w:rPr>
  </w:style>
  <w:style w:type="character" w:customStyle="1" w:styleId="TitulekChar">
    <w:name w:val="Titulek Char"/>
    <w:aliases w:val="~Caption Char"/>
    <w:link w:val="Titulek"/>
    <w:uiPriority w:val="99"/>
    <w:rsid w:val="00C22230"/>
    <w:rPr>
      <w:rFonts w:ascii="Arial" w:eastAsia="Times New Roman" w:hAnsi="Arial" w:cs="Arial"/>
      <w:b/>
      <w:bCs/>
      <w:lang w:eastAsia="cs-CZ"/>
    </w:rPr>
  </w:style>
  <w:style w:type="table" w:styleId="Mkatabulky">
    <w:name w:val="Table Grid"/>
    <w:basedOn w:val="Normlntabulka"/>
    <w:uiPriority w:val="99"/>
    <w:rsid w:val="00FF1A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FF1A20"/>
    <w:rPr>
      <w:color w:val="800080" w:themeColor="followedHyperlink"/>
      <w:u w:val="single"/>
    </w:rPr>
  </w:style>
  <w:style w:type="paragraph" w:styleId="Obsah3">
    <w:name w:val="toc 3"/>
    <w:basedOn w:val="Normln"/>
    <w:next w:val="Normln"/>
    <w:autoRedefine/>
    <w:uiPriority w:val="99"/>
    <w:unhideWhenUsed/>
    <w:rsid w:val="000959BC"/>
    <w:pPr>
      <w:spacing w:after="100"/>
      <w:ind w:left="440"/>
    </w:pPr>
    <w:rPr>
      <w:rFonts w:ascii="Arial" w:hAnsi="Arial"/>
    </w:rPr>
  </w:style>
  <w:style w:type="character" w:customStyle="1" w:styleId="Nadpis4Char">
    <w:name w:val="Nadpis 4 Char"/>
    <w:basedOn w:val="Standardnpsmoodstavce"/>
    <w:link w:val="Nadpis4"/>
    <w:uiPriority w:val="99"/>
    <w:rsid w:val="002827B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9"/>
    <w:rsid w:val="002827B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9"/>
    <w:rsid w:val="002827B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9"/>
    <w:rsid w:val="002827B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9"/>
    <w:rsid w:val="002827BA"/>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9"/>
    <w:rsid w:val="002827BA"/>
    <w:rPr>
      <w:rFonts w:asciiTheme="majorHAnsi" w:eastAsiaTheme="majorEastAsia" w:hAnsiTheme="majorHAnsi" w:cstheme="majorBidi"/>
      <w:i/>
      <w:iCs/>
      <w:color w:val="404040" w:themeColor="text1" w:themeTint="BF"/>
      <w:sz w:val="20"/>
      <w:szCs w:val="20"/>
    </w:rPr>
  </w:style>
  <w:style w:type="paragraph" w:customStyle="1" w:styleId="OBLAST">
    <w:name w:val="_OBLAST"/>
    <w:basedOn w:val="Odstavecseseznamem"/>
    <w:autoRedefine/>
    <w:uiPriority w:val="99"/>
    <w:rsid w:val="00D502A0"/>
    <w:pPr>
      <w:keepNext/>
      <w:numPr>
        <w:numId w:val="3"/>
      </w:numPr>
      <w:tabs>
        <w:tab w:val="left" w:pos="1134"/>
      </w:tabs>
      <w:spacing w:before="120" w:after="120"/>
      <w:contextualSpacing w:val="0"/>
      <w:jc w:val="both"/>
    </w:pPr>
    <w:rPr>
      <w:rFonts w:ascii="Arial" w:hAnsi="Arial" w:cs="Arial"/>
      <w:b/>
    </w:rPr>
  </w:style>
  <w:style w:type="paragraph" w:customStyle="1" w:styleId="textodstavec">
    <w:name w:val="_text_odstavec"/>
    <w:basedOn w:val="Normln"/>
    <w:uiPriority w:val="99"/>
    <w:qFormat/>
    <w:rsid w:val="002045E8"/>
    <w:pPr>
      <w:jc w:val="both"/>
    </w:pPr>
    <w:rPr>
      <w:rFonts w:ascii="Arial" w:hAnsi="Arial" w:cs="Arial"/>
    </w:rPr>
  </w:style>
  <w:style w:type="paragraph" w:customStyle="1" w:styleId="clodrka">
    <w:name w:val="_cíl_odrážka"/>
    <w:basedOn w:val="OBLAST"/>
    <w:autoRedefine/>
    <w:uiPriority w:val="99"/>
    <w:qFormat/>
    <w:rsid w:val="00A3780B"/>
    <w:pPr>
      <w:numPr>
        <w:numId w:val="0"/>
      </w:numPr>
      <w:tabs>
        <w:tab w:val="clear" w:pos="1134"/>
        <w:tab w:val="left" w:pos="851"/>
      </w:tabs>
      <w:spacing w:line="240" w:lineRule="auto"/>
    </w:pPr>
  </w:style>
  <w:style w:type="paragraph" w:customStyle="1" w:styleId="Styl1">
    <w:name w:val="Styl1"/>
    <w:basedOn w:val="OBLAST"/>
    <w:autoRedefine/>
    <w:uiPriority w:val="99"/>
    <w:qFormat/>
    <w:rsid w:val="00526CDD"/>
  </w:style>
  <w:style w:type="table" w:styleId="Stednmka1zvraznn1">
    <w:name w:val="Medium Grid 1 Accent 1"/>
    <w:basedOn w:val="Normlntabulka"/>
    <w:uiPriority w:val="99"/>
    <w:rsid w:val="0073227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FormtovanvHTML">
    <w:name w:val="HTML Preformatted"/>
    <w:basedOn w:val="Normln"/>
    <w:link w:val="FormtovanvHTMLChar"/>
    <w:uiPriority w:val="99"/>
    <w:semiHidden/>
    <w:unhideWhenUsed/>
    <w:rsid w:val="002F1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semiHidden/>
    <w:rsid w:val="002F1834"/>
    <w:rPr>
      <w:rFonts w:ascii="Courier New" w:eastAsia="Times New Roman" w:hAnsi="Courier New" w:cs="Courier New"/>
      <w:sz w:val="20"/>
      <w:szCs w:val="20"/>
      <w:lang w:eastAsia="cs-CZ"/>
    </w:rPr>
  </w:style>
  <w:style w:type="paragraph" w:styleId="Revize">
    <w:name w:val="Revision"/>
    <w:hidden/>
    <w:uiPriority w:val="99"/>
    <w:semiHidden/>
    <w:rsid w:val="00784A6E"/>
    <w:pPr>
      <w:spacing w:after="0" w:line="240" w:lineRule="auto"/>
    </w:pPr>
  </w:style>
  <w:style w:type="character" w:styleId="Siln">
    <w:name w:val="Strong"/>
    <w:uiPriority w:val="22"/>
    <w:qFormat/>
    <w:rsid w:val="00C26EBA"/>
    <w:rPr>
      <w:rFonts w:cs="Times New Roman"/>
      <w:b/>
    </w:rPr>
  </w:style>
  <w:style w:type="paragraph" w:customStyle="1" w:styleId="Default">
    <w:name w:val="Default"/>
    <w:uiPriority w:val="99"/>
    <w:rsid w:val="00C26EBA"/>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Bezmezer">
    <w:name w:val="No Spacing"/>
    <w:link w:val="BezmezerChar"/>
    <w:uiPriority w:val="1"/>
    <w:qFormat/>
    <w:rsid w:val="00586F7D"/>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586F7D"/>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8068">
      <w:bodyDiv w:val="1"/>
      <w:marLeft w:val="0"/>
      <w:marRight w:val="0"/>
      <w:marTop w:val="0"/>
      <w:marBottom w:val="0"/>
      <w:divBdr>
        <w:top w:val="none" w:sz="0" w:space="0" w:color="auto"/>
        <w:left w:val="none" w:sz="0" w:space="0" w:color="auto"/>
        <w:bottom w:val="none" w:sz="0" w:space="0" w:color="auto"/>
        <w:right w:val="none" w:sz="0" w:space="0" w:color="auto"/>
      </w:divBdr>
      <w:divsChild>
        <w:div w:id="673806171">
          <w:marLeft w:val="0"/>
          <w:marRight w:val="0"/>
          <w:marTop w:val="0"/>
          <w:marBottom w:val="0"/>
          <w:divBdr>
            <w:top w:val="none" w:sz="0" w:space="0" w:color="auto"/>
            <w:left w:val="none" w:sz="0" w:space="0" w:color="auto"/>
            <w:bottom w:val="none" w:sz="0" w:space="0" w:color="auto"/>
            <w:right w:val="none" w:sz="0" w:space="0" w:color="auto"/>
          </w:divBdr>
          <w:divsChild>
            <w:div w:id="200365663">
              <w:marLeft w:val="0"/>
              <w:marRight w:val="0"/>
              <w:marTop w:val="0"/>
              <w:marBottom w:val="0"/>
              <w:divBdr>
                <w:top w:val="none" w:sz="0" w:space="0" w:color="auto"/>
                <w:left w:val="none" w:sz="0" w:space="0" w:color="auto"/>
                <w:bottom w:val="none" w:sz="0" w:space="0" w:color="auto"/>
                <w:right w:val="none" w:sz="0" w:space="0" w:color="auto"/>
              </w:divBdr>
              <w:divsChild>
                <w:div w:id="689719291">
                  <w:marLeft w:val="0"/>
                  <w:marRight w:val="0"/>
                  <w:marTop w:val="0"/>
                  <w:marBottom w:val="0"/>
                  <w:divBdr>
                    <w:top w:val="none" w:sz="0" w:space="0" w:color="auto"/>
                    <w:left w:val="none" w:sz="0" w:space="0" w:color="auto"/>
                    <w:bottom w:val="none" w:sz="0" w:space="0" w:color="auto"/>
                    <w:right w:val="none" w:sz="0" w:space="0" w:color="auto"/>
                  </w:divBdr>
                  <w:divsChild>
                    <w:div w:id="1062603347">
                      <w:marLeft w:val="0"/>
                      <w:marRight w:val="0"/>
                      <w:marTop w:val="0"/>
                      <w:marBottom w:val="0"/>
                      <w:divBdr>
                        <w:top w:val="none" w:sz="0" w:space="0" w:color="auto"/>
                        <w:left w:val="none" w:sz="0" w:space="0" w:color="auto"/>
                        <w:bottom w:val="none" w:sz="0" w:space="0" w:color="auto"/>
                        <w:right w:val="none" w:sz="0" w:space="0" w:color="auto"/>
                      </w:divBdr>
                      <w:divsChild>
                        <w:div w:id="1951089193">
                          <w:marLeft w:val="0"/>
                          <w:marRight w:val="0"/>
                          <w:marTop w:val="0"/>
                          <w:marBottom w:val="0"/>
                          <w:divBdr>
                            <w:top w:val="none" w:sz="0" w:space="0" w:color="auto"/>
                            <w:left w:val="none" w:sz="0" w:space="0" w:color="auto"/>
                            <w:bottom w:val="none" w:sz="0" w:space="0" w:color="auto"/>
                            <w:right w:val="none" w:sz="0" w:space="0" w:color="auto"/>
                          </w:divBdr>
                          <w:divsChild>
                            <w:div w:id="2061711030">
                              <w:marLeft w:val="2070"/>
                              <w:marRight w:val="3960"/>
                              <w:marTop w:val="0"/>
                              <w:marBottom w:val="0"/>
                              <w:divBdr>
                                <w:top w:val="none" w:sz="0" w:space="0" w:color="auto"/>
                                <w:left w:val="none" w:sz="0" w:space="0" w:color="auto"/>
                                <w:bottom w:val="none" w:sz="0" w:space="0" w:color="auto"/>
                                <w:right w:val="none" w:sz="0" w:space="0" w:color="auto"/>
                              </w:divBdr>
                              <w:divsChild>
                                <w:div w:id="59180686">
                                  <w:marLeft w:val="0"/>
                                  <w:marRight w:val="0"/>
                                  <w:marTop w:val="0"/>
                                  <w:marBottom w:val="0"/>
                                  <w:divBdr>
                                    <w:top w:val="none" w:sz="0" w:space="0" w:color="auto"/>
                                    <w:left w:val="none" w:sz="0" w:space="0" w:color="auto"/>
                                    <w:bottom w:val="none" w:sz="0" w:space="0" w:color="auto"/>
                                    <w:right w:val="none" w:sz="0" w:space="0" w:color="auto"/>
                                  </w:divBdr>
                                  <w:divsChild>
                                    <w:div w:id="911158245">
                                      <w:marLeft w:val="0"/>
                                      <w:marRight w:val="0"/>
                                      <w:marTop w:val="0"/>
                                      <w:marBottom w:val="0"/>
                                      <w:divBdr>
                                        <w:top w:val="none" w:sz="0" w:space="0" w:color="auto"/>
                                        <w:left w:val="none" w:sz="0" w:space="0" w:color="auto"/>
                                        <w:bottom w:val="none" w:sz="0" w:space="0" w:color="auto"/>
                                        <w:right w:val="none" w:sz="0" w:space="0" w:color="auto"/>
                                      </w:divBdr>
                                      <w:divsChild>
                                        <w:div w:id="323096738">
                                          <w:marLeft w:val="0"/>
                                          <w:marRight w:val="0"/>
                                          <w:marTop w:val="0"/>
                                          <w:marBottom w:val="0"/>
                                          <w:divBdr>
                                            <w:top w:val="none" w:sz="0" w:space="0" w:color="auto"/>
                                            <w:left w:val="none" w:sz="0" w:space="0" w:color="auto"/>
                                            <w:bottom w:val="none" w:sz="0" w:space="0" w:color="auto"/>
                                            <w:right w:val="none" w:sz="0" w:space="0" w:color="auto"/>
                                          </w:divBdr>
                                          <w:divsChild>
                                            <w:div w:id="348988292">
                                              <w:marLeft w:val="0"/>
                                              <w:marRight w:val="0"/>
                                              <w:marTop w:val="90"/>
                                              <w:marBottom w:val="0"/>
                                              <w:divBdr>
                                                <w:top w:val="none" w:sz="0" w:space="0" w:color="auto"/>
                                                <w:left w:val="none" w:sz="0" w:space="0" w:color="auto"/>
                                                <w:bottom w:val="none" w:sz="0" w:space="0" w:color="auto"/>
                                                <w:right w:val="none" w:sz="0" w:space="0" w:color="auto"/>
                                              </w:divBdr>
                                              <w:divsChild>
                                                <w:div w:id="120274672">
                                                  <w:marLeft w:val="0"/>
                                                  <w:marRight w:val="0"/>
                                                  <w:marTop w:val="0"/>
                                                  <w:marBottom w:val="0"/>
                                                  <w:divBdr>
                                                    <w:top w:val="none" w:sz="0" w:space="0" w:color="auto"/>
                                                    <w:left w:val="none" w:sz="0" w:space="0" w:color="auto"/>
                                                    <w:bottom w:val="none" w:sz="0" w:space="0" w:color="auto"/>
                                                    <w:right w:val="none" w:sz="0" w:space="0" w:color="auto"/>
                                                  </w:divBdr>
                                                  <w:divsChild>
                                                    <w:div w:id="1216240980">
                                                      <w:marLeft w:val="0"/>
                                                      <w:marRight w:val="0"/>
                                                      <w:marTop w:val="0"/>
                                                      <w:marBottom w:val="405"/>
                                                      <w:divBdr>
                                                        <w:top w:val="none" w:sz="0" w:space="0" w:color="auto"/>
                                                        <w:left w:val="none" w:sz="0" w:space="0" w:color="auto"/>
                                                        <w:bottom w:val="none" w:sz="0" w:space="0" w:color="auto"/>
                                                        <w:right w:val="none" w:sz="0" w:space="0" w:color="auto"/>
                                                      </w:divBdr>
                                                      <w:divsChild>
                                                        <w:div w:id="1493108715">
                                                          <w:marLeft w:val="0"/>
                                                          <w:marRight w:val="0"/>
                                                          <w:marTop w:val="0"/>
                                                          <w:marBottom w:val="0"/>
                                                          <w:divBdr>
                                                            <w:top w:val="none" w:sz="0" w:space="0" w:color="auto"/>
                                                            <w:left w:val="none" w:sz="0" w:space="0" w:color="auto"/>
                                                            <w:bottom w:val="none" w:sz="0" w:space="0" w:color="auto"/>
                                                            <w:right w:val="none" w:sz="0" w:space="0" w:color="auto"/>
                                                          </w:divBdr>
                                                          <w:divsChild>
                                                            <w:div w:id="544414574">
                                                              <w:marLeft w:val="0"/>
                                                              <w:marRight w:val="0"/>
                                                              <w:marTop w:val="0"/>
                                                              <w:marBottom w:val="0"/>
                                                              <w:divBdr>
                                                                <w:top w:val="none" w:sz="0" w:space="0" w:color="auto"/>
                                                                <w:left w:val="none" w:sz="0" w:space="0" w:color="auto"/>
                                                                <w:bottom w:val="none" w:sz="0" w:space="0" w:color="auto"/>
                                                                <w:right w:val="none" w:sz="0" w:space="0" w:color="auto"/>
                                                              </w:divBdr>
                                                              <w:divsChild>
                                                                <w:div w:id="1414232200">
                                                                  <w:marLeft w:val="0"/>
                                                                  <w:marRight w:val="0"/>
                                                                  <w:marTop w:val="0"/>
                                                                  <w:marBottom w:val="0"/>
                                                                  <w:divBdr>
                                                                    <w:top w:val="none" w:sz="0" w:space="0" w:color="auto"/>
                                                                    <w:left w:val="none" w:sz="0" w:space="0" w:color="auto"/>
                                                                    <w:bottom w:val="none" w:sz="0" w:space="0" w:color="auto"/>
                                                                    <w:right w:val="none" w:sz="0" w:space="0" w:color="auto"/>
                                                                  </w:divBdr>
                                                                  <w:divsChild>
                                                                    <w:div w:id="815418272">
                                                                      <w:marLeft w:val="0"/>
                                                                      <w:marRight w:val="0"/>
                                                                      <w:marTop w:val="0"/>
                                                                      <w:marBottom w:val="0"/>
                                                                      <w:divBdr>
                                                                        <w:top w:val="none" w:sz="0" w:space="0" w:color="auto"/>
                                                                        <w:left w:val="none" w:sz="0" w:space="0" w:color="auto"/>
                                                                        <w:bottom w:val="none" w:sz="0" w:space="0" w:color="auto"/>
                                                                        <w:right w:val="none" w:sz="0" w:space="0" w:color="auto"/>
                                                                      </w:divBdr>
                                                                      <w:divsChild>
                                                                        <w:div w:id="35086497">
                                                                          <w:marLeft w:val="0"/>
                                                                          <w:marRight w:val="0"/>
                                                                          <w:marTop w:val="0"/>
                                                                          <w:marBottom w:val="0"/>
                                                                          <w:divBdr>
                                                                            <w:top w:val="none" w:sz="0" w:space="0" w:color="auto"/>
                                                                            <w:left w:val="none" w:sz="0" w:space="0" w:color="auto"/>
                                                                            <w:bottom w:val="none" w:sz="0" w:space="0" w:color="auto"/>
                                                                            <w:right w:val="none" w:sz="0" w:space="0" w:color="auto"/>
                                                                          </w:divBdr>
                                                                          <w:divsChild>
                                                                            <w:div w:id="1007944591">
                                                                              <w:marLeft w:val="0"/>
                                                                              <w:marRight w:val="0"/>
                                                                              <w:marTop w:val="0"/>
                                                                              <w:marBottom w:val="0"/>
                                                                              <w:divBdr>
                                                                                <w:top w:val="none" w:sz="0" w:space="0" w:color="auto"/>
                                                                                <w:left w:val="none" w:sz="0" w:space="0" w:color="auto"/>
                                                                                <w:bottom w:val="none" w:sz="0" w:space="0" w:color="auto"/>
                                                                                <w:right w:val="none" w:sz="0" w:space="0" w:color="auto"/>
                                                                              </w:divBdr>
                                                                              <w:divsChild>
                                                                                <w:div w:id="201942328">
                                                                                  <w:marLeft w:val="0"/>
                                                                                  <w:marRight w:val="0"/>
                                                                                  <w:marTop w:val="0"/>
                                                                                  <w:marBottom w:val="0"/>
                                                                                  <w:divBdr>
                                                                                    <w:top w:val="none" w:sz="0" w:space="0" w:color="auto"/>
                                                                                    <w:left w:val="none" w:sz="0" w:space="0" w:color="auto"/>
                                                                                    <w:bottom w:val="none" w:sz="0" w:space="0" w:color="auto"/>
                                                                                    <w:right w:val="none" w:sz="0" w:space="0" w:color="auto"/>
                                                                                  </w:divBdr>
                                                                                  <w:divsChild>
                                                                                    <w:div w:id="268779892">
                                                                                      <w:marLeft w:val="0"/>
                                                                                      <w:marRight w:val="0"/>
                                                                                      <w:marTop w:val="0"/>
                                                                                      <w:marBottom w:val="0"/>
                                                                                      <w:divBdr>
                                                                                        <w:top w:val="none" w:sz="0" w:space="0" w:color="auto"/>
                                                                                        <w:left w:val="none" w:sz="0" w:space="0" w:color="auto"/>
                                                                                        <w:bottom w:val="none" w:sz="0" w:space="0" w:color="auto"/>
                                                                                        <w:right w:val="none" w:sz="0" w:space="0" w:color="auto"/>
                                                                                      </w:divBdr>
                                                                                      <w:divsChild>
                                                                                        <w:div w:id="172667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041025">
      <w:bodyDiv w:val="1"/>
      <w:marLeft w:val="0"/>
      <w:marRight w:val="0"/>
      <w:marTop w:val="0"/>
      <w:marBottom w:val="0"/>
      <w:divBdr>
        <w:top w:val="none" w:sz="0" w:space="0" w:color="auto"/>
        <w:left w:val="none" w:sz="0" w:space="0" w:color="auto"/>
        <w:bottom w:val="none" w:sz="0" w:space="0" w:color="auto"/>
        <w:right w:val="none" w:sz="0" w:space="0" w:color="auto"/>
      </w:divBdr>
    </w:div>
    <w:div w:id="514806488">
      <w:bodyDiv w:val="1"/>
      <w:marLeft w:val="0"/>
      <w:marRight w:val="0"/>
      <w:marTop w:val="0"/>
      <w:marBottom w:val="0"/>
      <w:divBdr>
        <w:top w:val="none" w:sz="0" w:space="0" w:color="auto"/>
        <w:left w:val="none" w:sz="0" w:space="0" w:color="auto"/>
        <w:bottom w:val="none" w:sz="0" w:space="0" w:color="auto"/>
        <w:right w:val="none" w:sz="0" w:space="0" w:color="auto"/>
      </w:divBdr>
    </w:div>
    <w:div w:id="597762426">
      <w:bodyDiv w:val="1"/>
      <w:marLeft w:val="0"/>
      <w:marRight w:val="0"/>
      <w:marTop w:val="0"/>
      <w:marBottom w:val="0"/>
      <w:divBdr>
        <w:top w:val="none" w:sz="0" w:space="0" w:color="auto"/>
        <w:left w:val="none" w:sz="0" w:space="0" w:color="auto"/>
        <w:bottom w:val="none" w:sz="0" w:space="0" w:color="auto"/>
        <w:right w:val="none" w:sz="0" w:space="0" w:color="auto"/>
      </w:divBdr>
    </w:div>
    <w:div w:id="690184566">
      <w:bodyDiv w:val="1"/>
      <w:marLeft w:val="0"/>
      <w:marRight w:val="0"/>
      <w:marTop w:val="0"/>
      <w:marBottom w:val="0"/>
      <w:divBdr>
        <w:top w:val="none" w:sz="0" w:space="0" w:color="auto"/>
        <w:left w:val="none" w:sz="0" w:space="0" w:color="auto"/>
        <w:bottom w:val="none" w:sz="0" w:space="0" w:color="auto"/>
        <w:right w:val="none" w:sz="0" w:space="0" w:color="auto"/>
      </w:divBdr>
    </w:div>
    <w:div w:id="735788535">
      <w:bodyDiv w:val="1"/>
      <w:marLeft w:val="0"/>
      <w:marRight w:val="0"/>
      <w:marTop w:val="0"/>
      <w:marBottom w:val="0"/>
      <w:divBdr>
        <w:top w:val="none" w:sz="0" w:space="0" w:color="auto"/>
        <w:left w:val="none" w:sz="0" w:space="0" w:color="auto"/>
        <w:bottom w:val="none" w:sz="0" w:space="0" w:color="auto"/>
        <w:right w:val="none" w:sz="0" w:space="0" w:color="auto"/>
      </w:divBdr>
    </w:div>
    <w:div w:id="886642205">
      <w:bodyDiv w:val="1"/>
      <w:marLeft w:val="0"/>
      <w:marRight w:val="0"/>
      <w:marTop w:val="0"/>
      <w:marBottom w:val="0"/>
      <w:divBdr>
        <w:top w:val="none" w:sz="0" w:space="0" w:color="auto"/>
        <w:left w:val="none" w:sz="0" w:space="0" w:color="auto"/>
        <w:bottom w:val="none" w:sz="0" w:space="0" w:color="auto"/>
        <w:right w:val="none" w:sz="0" w:space="0" w:color="auto"/>
      </w:divBdr>
    </w:div>
    <w:div w:id="983966936">
      <w:bodyDiv w:val="1"/>
      <w:marLeft w:val="0"/>
      <w:marRight w:val="0"/>
      <w:marTop w:val="0"/>
      <w:marBottom w:val="0"/>
      <w:divBdr>
        <w:top w:val="none" w:sz="0" w:space="0" w:color="auto"/>
        <w:left w:val="none" w:sz="0" w:space="0" w:color="auto"/>
        <w:bottom w:val="none" w:sz="0" w:space="0" w:color="auto"/>
        <w:right w:val="none" w:sz="0" w:space="0" w:color="auto"/>
      </w:divBdr>
    </w:div>
    <w:div w:id="1075395984">
      <w:bodyDiv w:val="1"/>
      <w:marLeft w:val="0"/>
      <w:marRight w:val="0"/>
      <w:marTop w:val="0"/>
      <w:marBottom w:val="0"/>
      <w:divBdr>
        <w:top w:val="none" w:sz="0" w:space="0" w:color="auto"/>
        <w:left w:val="none" w:sz="0" w:space="0" w:color="auto"/>
        <w:bottom w:val="none" w:sz="0" w:space="0" w:color="auto"/>
        <w:right w:val="none" w:sz="0" w:space="0" w:color="auto"/>
      </w:divBdr>
    </w:div>
    <w:div w:id="1101074670">
      <w:bodyDiv w:val="1"/>
      <w:marLeft w:val="0"/>
      <w:marRight w:val="0"/>
      <w:marTop w:val="0"/>
      <w:marBottom w:val="0"/>
      <w:divBdr>
        <w:top w:val="none" w:sz="0" w:space="0" w:color="auto"/>
        <w:left w:val="none" w:sz="0" w:space="0" w:color="auto"/>
        <w:bottom w:val="none" w:sz="0" w:space="0" w:color="auto"/>
        <w:right w:val="none" w:sz="0" w:space="0" w:color="auto"/>
      </w:divBdr>
    </w:div>
    <w:div w:id="1140809128">
      <w:bodyDiv w:val="1"/>
      <w:marLeft w:val="0"/>
      <w:marRight w:val="0"/>
      <w:marTop w:val="0"/>
      <w:marBottom w:val="0"/>
      <w:divBdr>
        <w:top w:val="none" w:sz="0" w:space="0" w:color="auto"/>
        <w:left w:val="none" w:sz="0" w:space="0" w:color="auto"/>
        <w:bottom w:val="none" w:sz="0" w:space="0" w:color="auto"/>
        <w:right w:val="none" w:sz="0" w:space="0" w:color="auto"/>
      </w:divBdr>
    </w:div>
    <w:div w:id="1175730122">
      <w:bodyDiv w:val="1"/>
      <w:marLeft w:val="0"/>
      <w:marRight w:val="0"/>
      <w:marTop w:val="0"/>
      <w:marBottom w:val="0"/>
      <w:divBdr>
        <w:top w:val="none" w:sz="0" w:space="0" w:color="auto"/>
        <w:left w:val="none" w:sz="0" w:space="0" w:color="auto"/>
        <w:bottom w:val="none" w:sz="0" w:space="0" w:color="auto"/>
        <w:right w:val="none" w:sz="0" w:space="0" w:color="auto"/>
      </w:divBdr>
    </w:div>
    <w:div w:id="1332368281">
      <w:bodyDiv w:val="1"/>
      <w:marLeft w:val="0"/>
      <w:marRight w:val="0"/>
      <w:marTop w:val="0"/>
      <w:marBottom w:val="0"/>
      <w:divBdr>
        <w:top w:val="none" w:sz="0" w:space="0" w:color="auto"/>
        <w:left w:val="none" w:sz="0" w:space="0" w:color="auto"/>
        <w:bottom w:val="none" w:sz="0" w:space="0" w:color="auto"/>
        <w:right w:val="none" w:sz="0" w:space="0" w:color="auto"/>
      </w:divBdr>
    </w:div>
    <w:div w:id="1384252955">
      <w:bodyDiv w:val="1"/>
      <w:marLeft w:val="0"/>
      <w:marRight w:val="0"/>
      <w:marTop w:val="0"/>
      <w:marBottom w:val="0"/>
      <w:divBdr>
        <w:top w:val="none" w:sz="0" w:space="0" w:color="auto"/>
        <w:left w:val="none" w:sz="0" w:space="0" w:color="auto"/>
        <w:bottom w:val="none" w:sz="0" w:space="0" w:color="auto"/>
        <w:right w:val="none" w:sz="0" w:space="0" w:color="auto"/>
      </w:divBdr>
    </w:div>
    <w:div w:id="1502626982">
      <w:bodyDiv w:val="1"/>
      <w:marLeft w:val="0"/>
      <w:marRight w:val="0"/>
      <w:marTop w:val="0"/>
      <w:marBottom w:val="0"/>
      <w:divBdr>
        <w:top w:val="none" w:sz="0" w:space="0" w:color="auto"/>
        <w:left w:val="none" w:sz="0" w:space="0" w:color="auto"/>
        <w:bottom w:val="none" w:sz="0" w:space="0" w:color="auto"/>
        <w:right w:val="none" w:sz="0" w:space="0" w:color="auto"/>
      </w:divBdr>
    </w:div>
    <w:div w:id="1848053269">
      <w:bodyDiv w:val="1"/>
      <w:marLeft w:val="0"/>
      <w:marRight w:val="0"/>
      <w:marTop w:val="0"/>
      <w:marBottom w:val="0"/>
      <w:divBdr>
        <w:top w:val="none" w:sz="0" w:space="0" w:color="auto"/>
        <w:left w:val="none" w:sz="0" w:space="0" w:color="auto"/>
        <w:bottom w:val="none" w:sz="0" w:space="0" w:color="auto"/>
        <w:right w:val="none" w:sz="0" w:space="0" w:color="auto"/>
      </w:divBdr>
    </w:div>
    <w:div w:id="1954171733">
      <w:bodyDiv w:val="1"/>
      <w:marLeft w:val="0"/>
      <w:marRight w:val="0"/>
      <w:marTop w:val="0"/>
      <w:marBottom w:val="0"/>
      <w:divBdr>
        <w:top w:val="none" w:sz="0" w:space="0" w:color="auto"/>
        <w:left w:val="none" w:sz="0" w:space="0" w:color="auto"/>
        <w:bottom w:val="none" w:sz="0" w:space="0" w:color="auto"/>
        <w:right w:val="none" w:sz="0" w:space="0" w:color="auto"/>
      </w:divBdr>
    </w:div>
    <w:div w:id="1959750229">
      <w:bodyDiv w:val="1"/>
      <w:marLeft w:val="0"/>
      <w:marRight w:val="0"/>
      <w:marTop w:val="0"/>
      <w:marBottom w:val="0"/>
      <w:divBdr>
        <w:top w:val="none" w:sz="0" w:space="0" w:color="auto"/>
        <w:left w:val="none" w:sz="0" w:space="0" w:color="auto"/>
        <w:bottom w:val="none" w:sz="0" w:space="0" w:color="auto"/>
        <w:right w:val="none" w:sz="0" w:space="0" w:color="auto"/>
      </w:divBdr>
    </w:div>
    <w:div w:id="2036492953">
      <w:bodyDiv w:val="1"/>
      <w:marLeft w:val="0"/>
      <w:marRight w:val="0"/>
      <w:marTop w:val="0"/>
      <w:marBottom w:val="0"/>
      <w:divBdr>
        <w:top w:val="none" w:sz="0" w:space="0" w:color="auto"/>
        <w:left w:val="none" w:sz="0" w:space="0" w:color="auto"/>
        <w:bottom w:val="none" w:sz="0" w:space="0" w:color="auto"/>
        <w:right w:val="none" w:sz="0" w:space="0" w:color="auto"/>
      </w:divBdr>
    </w:div>
    <w:div w:id="211178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8260F-F2B8-4567-B2D2-6FC7CE56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21972</Words>
  <Characters>129640</Characters>
  <Application>Microsoft Office Word</Application>
  <DocSecurity>0</DocSecurity>
  <Lines>1080</Lines>
  <Paragraphs>302</Paragraphs>
  <ScaleCrop>false</ScaleCrop>
  <HeadingPairs>
    <vt:vector size="2" baseType="variant">
      <vt:variant>
        <vt:lpstr>Název</vt:lpstr>
      </vt:variant>
      <vt:variant>
        <vt:i4>1</vt:i4>
      </vt:variant>
    </vt:vector>
  </HeadingPairs>
  <TitlesOfParts>
    <vt:vector size="1" baseType="lpstr">
      <vt:lpstr>Národní politika výzkumu, vývoje a inovací České republiky 2021+</vt:lpstr>
    </vt:vector>
  </TitlesOfParts>
  <LinksUpToDate>false</LinksUpToDate>
  <CharactersWithSpaces>151310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Národní politika výzkumu, vývoje a inovací České republiky 2021+</dc:title>
  <dc:creator/>
  <cp:lastModifiedBy/>
  <cp:revision>1</cp:revision>
  <dcterms:created xsi:type="dcterms:W3CDTF">2020-05-25T17:09:00Z</dcterms:created>
  <dcterms:modified xsi:type="dcterms:W3CDTF">2020-05-25T17:17:00Z</dcterms:modified>
</cp:coreProperties>
</file>