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BC0" w:rsidRDefault="00C66FA4" w:rsidP="00181BC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cs-CZ" w:eastAsia="en-GB"/>
        </w:rPr>
      </w:pPr>
      <w:r w:rsidRPr="00C66FA4">
        <w:rPr>
          <w:rFonts w:ascii="Arial" w:eastAsia="Times New Roman" w:hAnsi="Arial" w:cs="Arial"/>
          <w:b/>
          <w:bCs/>
          <w:sz w:val="28"/>
          <w:szCs w:val="28"/>
          <w:lang w:val="cs-CZ" w:eastAsia="en-GB"/>
        </w:rPr>
        <w:t xml:space="preserve">Aktualizované </w:t>
      </w:r>
      <w:r w:rsidR="00181BC0" w:rsidRPr="00181BC0">
        <w:rPr>
          <w:rFonts w:ascii="Arial" w:eastAsia="Times New Roman" w:hAnsi="Arial" w:cs="Arial"/>
          <w:b/>
          <w:bCs/>
          <w:sz w:val="28"/>
          <w:szCs w:val="28"/>
          <w:lang w:val="cs-CZ" w:eastAsia="en-GB"/>
        </w:rPr>
        <w:t xml:space="preserve">Programové prohlášení vlády České republiky </w:t>
      </w:r>
    </w:p>
    <w:p w:rsidR="00C66FA4" w:rsidRPr="00C66FA4" w:rsidRDefault="00C66FA4" w:rsidP="00181BC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cs-CZ" w:eastAsia="en-GB"/>
        </w:rPr>
      </w:pPr>
    </w:p>
    <w:p w:rsidR="00181BC0" w:rsidRPr="00C66FA4" w:rsidRDefault="00181BC0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Praha březen 2023</w:t>
      </w:r>
    </w:p>
    <w:p w:rsidR="00181BC0" w:rsidRPr="00C66FA4" w:rsidRDefault="00181BC0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31E4" w:rsidRPr="00C66FA4" w:rsidRDefault="00C66FA4" w:rsidP="00C66FA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PREAMBULE</w:t>
      </w:r>
    </w:p>
    <w:p w:rsidR="00EE31E4" w:rsidRPr="00C66FA4" w:rsidRDefault="00EE31E4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31E4" w:rsidRPr="00C66FA4" w:rsidRDefault="00EE31E4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EE31E4" w:rsidRPr="00C66FA4" w:rsidRDefault="00EE31E4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2411A2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Chceme, aby inovace, věda a výzkum dokázaly významně posílit českou ekonomiku v mezinárodní konkurenci. </w:t>
      </w:r>
    </w:p>
    <w:p w:rsidR="002411A2" w:rsidRPr="00C66FA4" w:rsidRDefault="002411A2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31E4" w:rsidRPr="00C66FA4" w:rsidRDefault="00EE31E4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181BC0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181BC0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Věda a výzkum </w:t>
      </w:r>
    </w:p>
    <w:p w:rsidR="00BB7E24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Naše země je plná šikovných, vzdělaných a inovativních lidí. Naše věda a výzkum mají dlouhodobě skvělé jméno ve světě. Věda a výzkum budou mít nezpochybnitelnou podporu, protože v nich vidíme příležitost, jak posunout Českou republiku ještě výše mezi nejúspěšnější země. </w:t>
      </w:r>
    </w:p>
    <w:p w:rsidR="00BB7E24" w:rsidRPr="00C66FA4" w:rsidRDefault="00BB7E24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2411A2" w:rsidRPr="00C66FA4" w:rsidRDefault="002411A2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2411A2" w:rsidRPr="00C66FA4" w:rsidRDefault="00C66FA4" w:rsidP="00C66FA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  <w:t>VEŘEJNÉ FINANCE</w:t>
      </w:r>
    </w:p>
    <w:p w:rsidR="00EE31E4" w:rsidRPr="00C66FA4" w:rsidRDefault="00EE31E4" w:rsidP="00181BC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</w:pPr>
    </w:p>
    <w:p w:rsidR="00EE31E4" w:rsidRPr="00C66FA4" w:rsidRDefault="00EE31E4" w:rsidP="00EE31E4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EE31E4" w:rsidRPr="00C66FA4" w:rsidRDefault="00EE31E4" w:rsidP="00181BC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</w:pPr>
    </w:p>
    <w:p w:rsidR="002411A2" w:rsidRPr="00C66FA4" w:rsidRDefault="00181BC0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Pro lepší budoucnost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</w:p>
    <w:p w:rsidR="002411A2" w:rsidRPr="00C66FA4" w:rsidRDefault="002411A2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2411A2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sym w:font="Symbol" w:char="F0B7"/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Soustředíme se na výzvy spojené s environmentálními cíli potřebnými pro růst ekonomiky, např. dekarbonizace, digitální transformace, oběhové hospodářství, rozvoj alternativních paliv a nízko a bezemisních vozidel či výzkum, vývoj a inovace.</w:t>
      </w:r>
    </w:p>
    <w:p w:rsidR="00EE31E4" w:rsidRPr="00C66FA4" w:rsidRDefault="00EE31E4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31E4" w:rsidRPr="00C66FA4" w:rsidRDefault="00EE31E4" w:rsidP="00EE31E4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EE31E4" w:rsidRPr="00C66FA4" w:rsidRDefault="00EE31E4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2411A2" w:rsidRPr="00C66FA4" w:rsidRDefault="002411A2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2411A2" w:rsidRPr="00C66FA4" w:rsidRDefault="0062034E" w:rsidP="00C66F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  <w:t xml:space="preserve">PRŮMYSL A </w:t>
      </w:r>
      <w:r w:rsidR="00C66FA4" w:rsidRPr="00181BC0"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  <w:t>OBCHOD</w:t>
      </w:r>
    </w:p>
    <w:p w:rsidR="002411A2" w:rsidRPr="00C66FA4" w:rsidRDefault="002411A2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2411A2" w:rsidRPr="00C66FA4" w:rsidRDefault="00181BC0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Preambule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</w:p>
    <w:p w:rsidR="002411A2" w:rsidRPr="00C66FA4" w:rsidRDefault="002411A2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31E4" w:rsidRPr="00C66FA4" w:rsidRDefault="00EE31E4" w:rsidP="00EE31E4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2411A2" w:rsidRPr="00C66FA4" w:rsidRDefault="002411A2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2411A2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Česká republika také musí nakročit mezi inovační lídry a dále ve svůj prospěch rozvinout potenciál digitálních a nových technologií. Proto budeme klást důraz na kvalitní vzdělávání, podporu výzkumu a vývoje, zavádění inovací a na nezbytný přechod k udržitelné a digitální ekonomice. Zaměříme se na podporu digitální transformace podniků a nových technologií v podnikatelské sféře. </w:t>
      </w:r>
    </w:p>
    <w:p w:rsidR="002411A2" w:rsidRPr="00C66FA4" w:rsidRDefault="002411A2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31E4" w:rsidRPr="00C66FA4" w:rsidRDefault="00EE31E4" w:rsidP="00EE31E4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EE31E4" w:rsidRPr="00C66FA4" w:rsidRDefault="00EE31E4" w:rsidP="00181BC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</w:pPr>
    </w:p>
    <w:p w:rsidR="002411A2" w:rsidRPr="00C66FA4" w:rsidRDefault="00181BC0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Energetika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</w:p>
    <w:p w:rsidR="00EE31E4" w:rsidRPr="00C66FA4" w:rsidRDefault="00EE31E4" w:rsidP="00EE31E4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2411A2" w:rsidRPr="00C66FA4" w:rsidRDefault="002411A2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bookmarkStart w:id="0" w:name="_GoBack"/>
      <w:bookmarkEnd w:id="0"/>
    </w:p>
    <w:p w:rsidR="002411A2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lastRenderedPageBreak/>
        <w:t>Budoucnost české energetiky vidím</w:t>
      </w:r>
      <w:r w:rsidR="00C736BD" w:rsidRPr="00C736BD">
        <w:rPr>
          <w:rFonts w:ascii="Arial" w:eastAsia="Times New Roman" w:hAnsi="Arial" w:cs="Arial"/>
          <w:sz w:val="24"/>
          <w:szCs w:val="24"/>
          <w:lang w:val="cs-CZ" w:eastAsia="en-GB"/>
        </w:rPr>
        <w:t>e v kombinaci jaderné energie a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decentralizovaných obnovitelných zdrojů s důrazem</w:t>
      </w:r>
      <w:r w:rsidR="00C736BD"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na technologickou neutralitu a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vědecké </w:t>
      </w:r>
      <w:del w:id="1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delText xml:space="preserve">poznání. </w:delText>
        </w:r>
      </w:del>
      <w:ins w:id="2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t xml:space="preserve">poznání, energetickou účinnost a energetické úspory. </w:t>
        </w:r>
      </w:ins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Tyto zásady musí být také respektovány v regulatorním rámci EU pro udržitelné financování (taxonomie) a v pravidlech veřejné podpory. </w:t>
      </w:r>
    </w:p>
    <w:p w:rsidR="002411A2" w:rsidRPr="00C66FA4" w:rsidRDefault="002411A2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31E4" w:rsidRPr="00C66FA4" w:rsidRDefault="00EE31E4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2411A2" w:rsidRPr="00C66FA4" w:rsidRDefault="002411A2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2411A2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Budeme pokračovat ve veřejné podpoře v</w:t>
      </w:r>
      <w:r w:rsidR="00C736BD" w:rsidRPr="00C736BD">
        <w:rPr>
          <w:rFonts w:ascii="Arial" w:eastAsia="Times New Roman" w:hAnsi="Arial" w:cs="Arial"/>
          <w:sz w:val="24"/>
          <w:szCs w:val="24"/>
          <w:lang w:val="cs-CZ" w:eastAsia="en-GB"/>
        </w:rPr>
        <w:t>ýzkumu a vývoje v energetice se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zaměřením na nízkouhlíkové technologie. </w:t>
      </w:r>
    </w:p>
    <w:p w:rsidR="002411A2" w:rsidRPr="00C66FA4" w:rsidRDefault="002411A2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31E4" w:rsidRPr="00C66FA4" w:rsidRDefault="00EE31E4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2411A2" w:rsidRPr="00C66FA4" w:rsidRDefault="002411A2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2411A2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Jaderná energetika</w:t>
      </w:r>
    </w:p>
    <w:p w:rsidR="002411A2" w:rsidRPr="00C66FA4" w:rsidRDefault="002411A2" w:rsidP="00C736B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</w:pPr>
    </w:p>
    <w:p w:rsidR="00EE31E4" w:rsidRPr="00C66FA4" w:rsidRDefault="00EE31E4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2411A2" w:rsidRPr="00C66FA4" w:rsidRDefault="002411A2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2411A2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Posílíme výzkum a vývoj a mezinárodní sp</w:t>
      </w:r>
      <w:r w:rsidR="00F31544">
        <w:rPr>
          <w:rFonts w:ascii="Arial" w:eastAsia="Times New Roman" w:hAnsi="Arial" w:cs="Arial"/>
          <w:sz w:val="24"/>
          <w:szCs w:val="24"/>
          <w:lang w:val="cs-CZ" w:eastAsia="en-GB"/>
        </w:rPr>
        <w:t>olupráci v jaderné energetice a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připravíme koncepci využití malých modulárních reaktorů v ČR. </w:t>
      </w:r>
    </w:p>
    <w:p w:rsidR="002411A2" w:rsidRPr="00C66FA4" w:rsidRDefault="002411A2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31E4" w:rsidRPr="00C66FA4" w:rsidRDefault="00EE31E4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ED23BD" w:rsidRPr="00C66FA4" w:rsidRDefault="00ED23B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D23BD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Podpora podnikání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</w:p>
    <w:p w:rsidR="00ED23BD" w:rsidRPr="00C66FA4" w:rsidRDefault="00ED23B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31E4" w:rsidRPr="00C66FA4" w:rsidRDefault="00EE31E4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2411A2" w:rsidRPr="00C66FA4" w:rsidRDefault="002411A2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D23BD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Chceme usilovat o zvýšení podílu projektů s vysokou přidanou hodnotou („mozkovny“) a s vysokým podílem výzkumu a vývoje v rámci české ekonomiky, zejména daňově podpoříme reinvestice navázané na výzkum a vývoj. Zachováme účelné investiční programy, zvláště pro nejmenší podniky. </w:t>
      </w:r>
    </w:p>
    <w:p w:rsidR="00ED23BD" w:rsidRPr="00C66FA4" w:rsidRDefault="00ED23B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31E4" w:rsidRPr="00C66FA4" w:rsidRDefault="00EE31E4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ED23BD" w:rsidRPr="00C66FA4" w:rsidRDefault="00ED23BD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D23BD" w:rsidRPr="00C66FA4" w:rsidRDefault="00C66FA4" w:rsidP="00C66F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  <w:t>ZDRAVOTNICTVÍ</w:t>
      </w:r>
    </w:p>
    <w:p w:rsidR="00ED23BD" w:rsidRPr="00C66FA4" w:rsidRDefault="00181BC0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 xml:space="preserve">Preambule </w:t>
      </w:r>
    </w:p>
    <w:p w:rsidR="00ED23BD" w:rsidRPr="00C66FA4" w:rsidRDefault="00ED23BD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31E4" w:rsidRPr="00C66FA4" w:rsidRDefault="00EE31E4" w:rsidP="00EE31E4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ED23BD" w:rsidRPr="00C66FA4" w:rsidRDefault="00ED23B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D23BD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Zaměříme se na posílení vzdělávání lékařů, mladých vědců i výzkumníků. Budeme zjednodušovat </w:t>
      </w:r>
      <w:proofErr w:type="spellStart"/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předatestační</w:t>
      </w:r>
      <w:proofErr w:type="spellEnd"/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přípravu, kontrolovat její kvalitu. Posílíme roli školitelů, která je zcela zásadní. </w:t>
      </w:r>
    </w:p>
    <w:p w:rsidR="00ED23BD" w:rsidRPr="00C66FA4" w:rsidRDefault="00ED23B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31E4" w:rsidRPr="00C66FA4" w:rsidRDefault="00EE31E4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ED23BD" w:rsidRPr="00C66FA4" w:rsidRDefault="00ED23B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D23BD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Financování, ekonomika a role zdravotních pojišťoven</w:t>
      </w:r>
    </w:p>
    <w:p w:rsidR="00ED23BD" w:rsidRPr="00C66FA4" w:rsidRDefault="00ED23B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31E4" w:rsidRPr="00C66FA4" w:rsidRDefault="00EE31E4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ED23BD" w:rsidRPr="00C66FA4" w:rsidRDefault="00ED23B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D23BD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Posílíme veřejnou kontrolu nad finančními prostředky na úhradu zdravotní péče. Zavedeme systematické hodnocení nákladů a přínosů nových 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lastRenderedPageBreak/>
        <w:t xml:space="preserve">technologií a vydávání doporučených klinických postupů. Do konce roku 2022 vytvoříme samostatný panel Agentury pro zdravotnický výzkum s cílem vytvářet klinické doporučené postupy. Jejich doporučení bude reflektovat i Přístrojová komise Ministerstva zdravotnictví. </w:t>
      </w:r>
    </w:p>
    <w:p w:rsidR="00ED23BD" w:rsidRPr="00C66FA4" w:rsidRDefault="00ED23B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31E4" w:rsidRPr="00C66FA4" w:rsidRDefault="00EE31E4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ED23BD" w:rsidRPr="00C66FA4" w:rsidRDefault="00ED23B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D23BD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Vzdělávání zdravotníků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</w:p>
    <w:p w:rsidR="00EE31E4" w:rsidRPr="00C66FA4" w:rsidRDefault="00EE31E4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ED23BD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Prioritou budou i motivační programy pro ná</w:t>
      </w:r>
      <w:r w:rsidR="00F31544">
        <w:rPr>
          <w:rFonts w:ascii="Arial" w:eastAsia="Times New Roman" w:hAnsi="Arial" w:cs="Arial"/>
          <w:sz w:val="24"/>
          <w:szCs w:val="24"/>
          <w:lang w:val="cs-CZ" w:eastAsia="en-GB"/>
        </w:rPr>
        <w:t>vrat našich špičkových vědců ze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zahraničí. </w:t>
      </w:r>
    </w:p>
    <w:p w:rsidR="00EE31E4" w:rsidRPr="00C66FA4" w:rsidRDefault="00EE31E4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ED23BD" w:rsidRPr="00C66FA4" w:rsidRDefault="00ED23B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D23BD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Prevence a výživa – zlepšení zdraví obyvatelstva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</w:p>
    <w:p w:rsidR="00EE31E4" w:rsidRPr="00C66FA4" w:rsidRDefault="00EE31E4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ED23BD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ins w:id="3" w:author="Unknown">
        <w:r w:rsidRPr="00181BC0">
          <w:rPr>
            <w:rFonts w:ascii="Arial" w:eastAsia="Times New Roman" w:hAnsi="Arial" w:cs="Arial"/>
            <w:sz w:val="24"/>
            <w:szCs w:val="24"/>
            <w:lang w:val="cs-CZ" w:eastAsia="en-GB"/>
          </w:rPr>
          <w:sym w:font="Symbol" w:char="F0B7"/>
        </w:r>
        <w:r w:rsidRPr="00181BC0">
          <w:rPr>
            <w:rFonts w:ascii="Arial" w:eastAsia="Times New Roman" w:hAnsi="Arial" w:cs="Arial"/>
            <w:sz w:val="24"/>
            <w:szCs w:val="24"/>
            <w:lang w:val="cs-CZ" w:eastAsia="en-GB"/>
          </w:rPr>
          <w:t xml:space="preserve"> </w:t>
        </w:r>
      </w:ins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Při řešení problematiky závislostí budeme up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latňovat politiku postavenou na 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vědecky ověřeném a vyváženém konceptu prevence rizik a snižování škod, přičemž zajistíme dostatečné financování jak prevent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ivních programů, tak i služeb a 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regulace návykových látek, které bude odpovídat míře jejich škodlivosti. </w:t>
      </w:r>
    </w:p>
    <w:p w:rsidR="00EE31E4" w:rsidRPr="00C66FA4" w:rsidRDefault="00EE31E4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D23BD" w:rsidRPr="00C66FA4" w:rsidRDefault="00BF74C3" w:rsidP="00C66F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  <w:t xml:space="preserve">VZDĚLÁVÁNÍ A </w:t>
      </w:r>
      <w:r w:rsidR="00C66FA4" w:rsidRPr="00181BC0"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  <w:t>SPORT</w:t>
      </w:r>
    </w:p>
    <w:p w:rsidR="00EE31E4" w:rsidRPr="00C66FA4" w:rsidRDefault="00EE31E4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31E4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 xml:space="preserve">Preambule </w:t>
      </w:r>
    </w:p>
    <w:p w:rsidR="00EE31E4" w:rsidRPr="00C66FA4" w:rsidRDefault="00EE31E4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ED23BD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Vzdělávání, základní i aplikovaný výzkum a uplatňování jeho výsledků ve společnosti přispívá k řešení globálních a lokálních výzev v oblastech zdraví a kvalitního života, historického a kulturního dědictví, udržitelného rozvoje, technického pokroku, bezpečnosti, práv a rovnosti ve společnosti. Česká republika musí reagovat na tyto výzvy současného světa, demogra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fický vývoj a být sebevědomou a 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konkurenceschopnou zemí. Klíčem, jak to dokázat, je pro koaliční vládu právě důraz na vzdělávání a výzkum.</w:t>
      </w:r>
    </w:p>
    <w:p w:rsidR="00ED23BD" w:rsidRPr="00C66FA4" w:rsidRDefault="00ED23B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4A0F" w:rsidRPr="00C66FA4" w:rsidRDefault="00EE4A0F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765D00" w:rsidRPr="00C66FA4" w:rsidRDefault="00765D0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765D00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 xml:space="preserve">Vysoké školy, výzkum a vývoj </w:t>
      </w:r>
    </w:p>
    <w:p w:rsidR="00ED23BD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Ministerstvo školství, mládeže a tělovýchovy bude v této oblasti úzce spolupracovat s ministryní pro vědu, výzkum a inovace. </w:t>
      </w:r>
    </w:p>
    <w:p w:rsidR="00ED23BD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del w:id="4" w:author="Unknown">
        <w:r w:rsidRPr="00181BC0">
          <w:rPr>
            <w:rFonts w:ascii="Arial" w:eastAsia="Times New Roman" w:hAnsi="Arial" w:cs="Arial"/>
            <w:sz w:val="24"/>
            <w:szCs w:val="24"/>
            <w:lang w:val="cs-CZ" w:eastAsia="en-GB"/>
          </w:rPr>
          <w:sym w:font="Symbol" w:char="F0B7"/>
        </w:r>
        <w:r w:rsidRPr="00181BC0">
          <w:rPr>
            <w:rFonts w:ascii="Arial" w:eastAsia="Times New Roman" w:hAnsi="Arial" w:cs="Arial"/>
            <w:sz w:val="24"/>
            <w:szCs w:val="24"/>
            <w:lang w:val="cs-CZ" w:eastAsia="en-GB"/>
          </w:rPr>
          <w:delText xml:space="preserve"> Do ledna </w:delText>
        </w:r>
      </w:del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sym w:font="Symbol" w:char="F0B7"/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  <w:ins w:id="5" w:author="Unknown">
        <w:r w:rsidRPr="00181BC0">
          <w:rPr>
            <w:rFonts w:ascii="Arial" w:eastAsia="Times New Roman" w:hAnsi="Arial" w:cs="Arial"/>
            <w:sz w:val="24"/>
            <w:szCs w:val="24"/>
            <w:lang w:val="cs-CZ" w:eastAsia="en-GB"/>
          </w:rPr>
          <w:t xml:space="preserve">Do konce roku </w:t>
        </w:r>
      </w:ins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2024 upravíme systém financování vysokých škol tak, aby více zohlednil kvalitní výuku a vzdělávání v profesně orientovaných studijních programech. </w:t>
      </w:r>
    </w:p>
    <w:p w:rsidR="00ED23BD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ins w:id="6" w:author="Unknown">
        <w:r w:rsidRPr="00181BC0">
          <w:rPr>
            <w:rFonts w:ascii="Arial" w:eastAsia="Times New Roman" w:hAnsi="Arial" w:cs="Arial"/>
            <w:sz w:val="24"/>
            <w:szCs w:val="24"/>
            <w:lang w:val="cs-CZ" w:eastAsia="en-GB"/>
          </w:rPr>
          <w:sym w:font="Symbol" w:char="F0B7"/>
        </w:r>
        <w:r w:rsidRPr="00181BC0">
          <w:rPr>
            <w:rFonts w:ascii="Arial" w:eastAsia="Times New Roman" w:hAnsi="Arial" w:cs="Arial"/>
            <w:sz w:val="24"/>
            <w:szCs w:val="24"/>
            <w:lang w:val="cs-CZ" w:eastAsia="en-GB"/>
          </w:rPr>
          <w:t xml:space="preserve"> </w:t>
        </w:r>
      </w:ins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Budeme se podílet na dalším rozvoji a zavádění Metodiky hodnocení </w:t>
      </w:r>
      <w:proofErr w:type="spellStart"/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M17</w:t>
      </w:r>
      <w:proofErr w:type="spellEnd"/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+, zejména v segmentu vysokých škol, a to včetně souvisejícího posílení institucionálního financování. </w:t>
      </w:r>
    </w:p>
    <w:p w:rsidR="00ED23BD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Podpoříme flexibilní formy vzdělávání a uznávání výsledků předchozího učení. Ve spolupráci s vysokými školami </w:t>
      </w:r>
      <w:del w:id="7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delText xml:space="preserve">do září 2022 </w:delText>
        </w:r>
      </w:del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podpoříme rozšíření nabídky profesních bakalářských programů tak, aby lépe reflektovaly potřeby trhu práce. </w:t>
      </w:r>
    </w:p>
    <w:p w:rsidR="00ED23BD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Podpoříme digitalizaci činností přímo souvisejících se zajištěním vzdělávací činnosti a administrativních úkonů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spojených se studijní agendou.</w:t>
      </w:r>
    </w:p>
    <w:p w:rsidR="00ED23BD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lastRenderedPageBreak/>
        <w:t xml:space="preserve">Na základě předem stanovených kritérií </w:t>
      </w:r>
      <w:del w:id="8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delText xml:space="preserve">do ledna 2023 </w:delText>
        </w:r>
      </w:del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podpoříme vybrané instituce v jejich snaze o excelenci, aby byly špičkovými výzkumnými univerzitami se</w:t>
      </w:r>
      <w:r w:rsidR="00C736BD" w:rsidRPr="00C736BD">
        <w:rPr>
          <w:rFonts w:ascii="Arial" w:eastAsia="Times New Roman" w:hAnsi="Arial" w:cs="Arial"/>
          <w:sz w:val="24"/>
          <w:szCs w:val="24"/>
          <w:lang w:val="cs-CZ" w:eastAsia="en-GB"/>
        </w:rPr>
        <w:t>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zabezpečeným dlouhodobým institucionálním financováním. Posílíme možno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st jejich strategického řízení.</w:t>
      </w:r>
    </w:p>
    <w:p w:rsidR="00ED23BD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Připravíme reformu doktorského studia a jeho financování s cílem vytvořit maximálně vstřícné podmínky pro kvalitní rozvoj nastupující vědecké generace. </w:t>
      </w:r>
      <w:r w:rsidRPr="00181BC0">
        <w:rPr>
          <w:lang w:val="cs-CZ" w:eastAsia="en-GB"/>
        </w:rPr>
        <w:sym w:font="Symbol" w:char="F0B7"/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Budeme usilovat o zvýšení finanční alokace na podporu základního výzkumu. Budeme dále motivovat mobilitu výzkumných pracovníků, internacionalizovat prostředí výzkumných organizací a podporovat cílené bilaterální i multilaterální kontakty s klíčovými mezinárodními partnery. </w:t>
      </w:r>
    </w:p>
    <w:p w:rsidR="00765D00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Na základě systému pravidelného hodnocení s mezinárodní účastí investičně a provozně podpoříme dlouhodobou udržitelnost špičkových výzkumných infrastruktur a jejich propojení na mezinárodní struktury. </w:t>
      </w:r>
    </w:p>
    <w:p w:rsidR="00765D00" w:rsidRPr="00C66FA4" w:rsidRDefault="00765D00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4A0F" w:rsidRPr="00C66FA4" w:rsidRDefault="00EE4A0F" w:rsidP="00EE4A0F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765D00" w:rsidRPr="00C66FA4" w:rsidRDefault="00765D00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765D00" w:rsidRPr="00C66FA4" w:rsidRDefault="00BF74C3" w:rsidP="00BF74C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  <w:t>VĚDA, VÝZKUM A INOVACE</w:t>
      </w:r>
    </w:p>
    <w:p w:rsidR="00EE4A0F" w:rsidRPr="00C66FA4" w:rsidRDefault="00EE4A0F" w:rsidP="00181BC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</w:pPr>
    </w:p>
    <w:p w:rsidR="00765D00" w:rsidRPr="00C66FA4" w:rsidRDefault="00181BC0" w:rsidP="00181BC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 xml:space="preserve">Preambule </w:t>
      </w:r>
    </w:p>
    <w:p w:rsidR="00EE4A0F" w:rsidRPr="00C66FA4" w:rsidRDefault="00EE4A0F" w:rsidP="00181BC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</w:pPr>
    </w:p>
    <w:p w:rsidR="00EE4A0F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Věda, výzkum, vývoj a inovace jsou jednou ze zásadních investic do budoucnosti naší země, její prosperity a konkurenceschopnosti, kvality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života všech jejích obyvatel i 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soudržné a zároveň odolné společnosti. Vědecké 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poznání, stejně jako výzkumné a 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inovační aktivity, jsou výchozím předpokladem pro budování ekonomiky s vyšší přidanou hodnotou, pro kulturní a duchovní rozvoj společnosti i pro celkovou modernizaci veřejné správy a realizaci veřejných politik založených na datech. Jsou také nezbytnou podmínkou pro úspěšná a udržitelná řešení aktuálních společenských výzev a pro schopnost adekvátní a flexibilní reakce na nastupující </w:t>
      </w:r>
      <w:proofErr w:type="spellStart"/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megatrendy</w:t>
      </w:r>
      <w:proofErr w:type="spellEnd"/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, včetně digitální a zelené </w:t>
      </w:r>
      <w:proofErr w:type="spellStart"/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tranzice</w:t>
      </w:r>
      <w:proofErr w:type="spellEnd"/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. Česká republika musí mít ambici zařadit se mezi evropskou špičku v oblasti excelence, vědy, výzkumu a inovací, a to v celém spektru oborů. Prostřednictvím vědy a výzkumu posílíme kritické my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šlení a schopnost chápat svět v 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širších souvislostech a přispějeme ke společnému vnímání reality kolem nás. </w:t>
      </w:r>
    </w:p>
    <w:p w:rsidR="00EE4A0F" w:rsidRPr="00C66FA4" w:rsidRDefault="00EE4A0F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E4A0F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Moderní, koordinovaný a transparentní systém řízení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</w:p>
    <w:p w:rsidR="00EE4A0F" w:rsidRPr="00C736BD" w:rsidRDefault="00181BC0" w:rsidP="00C736B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Nastavíme funkční a přehledné koordinační mechanismy pro účinnou spolupráci mezi jednotlivými aktéry vědeckovýzkumného systému na všech jeho úrovních a pro efektivní rozvoj jeho jednotlivých součástí. Zvláštní pozornost budeme věnovat nastavení podpory excelentních výzkumných pracovišť. </w:t>
      </w:r>
    </w:p>
    <w:p w:rsidR="00543359" w:rsidRPr="00C66FA4" w:rsidRDefault="00543359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071999" w:rsidRPr="00C736BD" w:rsidRDefault="00181BC0" w:rsidP="00C736B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V návaznosti na důkladnou analýzu a šir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okou diskusi a s přihlédnutím k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příkladům zahraniční dobré </w:t>
      </w:r>
      <w:r w:rsidR="00071999"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praxe připravíme </w:t>
      </w:r>
      <w:del w:id="9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delText>komplexní novelu zákona o podpoře výzkumu a vývoje</w:delText>
        </w:r>
        <w:r w:rsidRPr="00F31544">
          <w:rPr>
            <w:rFonts w:ascii="Arial" w:eastAsia="Times New Roman" w:hAnsi="Arial" w:cs="Arial"/>
            <w:color w:val="0070C0"/>
            <w:sz w:val="24"/>
            <w:szCs w:val="24"/>
            <w:lang w:val="cs-CZ" w:eastAsia="en-GB"/>
          </w:rPr>
          <w:delText xml:space="preserve"> </w:delText>
        </w:r>
      </w:del>
      <w:ins w:id="10" w:author="Ifanek" w:date="2023-03-12T12:22:00Z">
        <w:r w:rsidR="00071999" w:rsidRPr="00F31544">
          <w:rPr>
            <w:rFonts w:ascii="Arial" w:eastAsia="Times New Roman" w:hAnsi="Arial" w:cs="Arial"/>
            <w:color w:val="0070C0"/>
            <w:sz w:val="24"/>
            <w:szCs w:val="24"/>
            <w:lang w:val="cs-CZ" w:eastAsia="en-GB"/>
          </w:rPr>
          <w:t xml:space="preserve">nový </w:t>
        </w:r>
      </w:ins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zákon o výzkumu, vývoji, inovacích a transferu znalostí s cílem snížení administrativní zátě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že, odstranění roztříštěnosti a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zjednodušení celkového systému </w:t>
      </w:r>
      <w:del w:id="11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delText xml:space="preserve">řízení i podpory. </w:delText>
        </w:r>
      </w:del>
      <w:ins w:id="12" w:author="Unknown">
        <w:r w:rsidR="00071999"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t>řízení, usnadnění přenosu poznatků do praxe, ochranu bezpečnostních zájmů státu či zlepšení podmínek pro vědce a vědkyně.</w:t>
        </w:r>
      </w:ins>
    </w:p>
    <w:p w:rsidR="00543359" w:rsidRPr="00C66FA4" w:rsidRDefault="00543359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071999" w:rsidRPr="00C736BD" w:rsidRDefault="00181BC0" w:rsidP="00C736B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del w:id="13" w:author="Unknown">
        <w:r w:rsidRPr="00181BC0">
          <w:rPr>
            <w:lang w:val="cs-CZ" w:eastAsia="en-GB"/>
          </w:rPr>
          <w:lastRenderedPageBreak/>
          <w:sym w:font="Symbol" w:char="F0B7"/>
        </w:r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delText xml:space="preserve"> V koordinaci s relevantními partnery aktualizujeme priority vycházející z dlouhodobých národních a evropských politik a veřejné prostředky budeme cílit zejména do těchto priorit. </w:delText>
        </w:r>
      </w:del>
    </w:p>
    <w:p w:rsidR="00071999" w:rsidRPr="00C66FA4" w:rsidRDefault="00071999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071999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ins w:id="14" w:author="Ifanek" w:date="2023-03-12T12:24:00Z"/>
          <w:rFonts w:ascii="Arial" w:eastAsia="Times New Roman" w:hAnsi="Arial" w:cs="Arial"/>
          <w:sz w:val="24"/>
          <w:szCs w:val="24"/>
          <w:lang w:val="cs-CZ" w:eastAsia="en-GB"/>
        </w:rPr>
      </w:pPr>
      <w:ins w:id="15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t xml:space="preserve">Zaměříme se na efektivitu resortních výzkumných organizací a otevřeme s poskytovateli institucionální podpory diskusi o možných organizačních změnách s cílem posílit roli výzkumných organizací pro řešení výzkumných potřeb státní správy. </w:t>
        </w:r>
      </w:ins>
    </w:p>
    <w:p w:rsidR="00071999" w:rsidRPr="00C66FA4" w:rsidRDefault="00071999" w:rsidP="00C736BD">
      <w:pPr>
        <w:spacing w:after="0" w:line="240" w:lineRule="auto"/>
        <w:jc w:val="both"/>
        <w:rPr>
          <w:ins w:id="16" w:author="Ifanek" w:date="2023-03-12T12:24:00Z"/>
          <w:rFonts w:ascii="Arial" w:eastAsia="Times New Roman" w:hAnsi="Arial" w:cs="Arial"/>
          <w:sz w:val="24"/>
          <w:szCs w:val="24"/>
          <w:lang w:val="cs-CZ" w:eastAsia="en-GB"/>
        </w:rPr>
      </w:pPr>
    </w:p>
    <w:p w:rsidR="00071999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Jako poučení z pandemie </w:t>
      </w:r>
      <w:proofErr w:type="spellStart"/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covid</w:t>
      </w:r>
      <w:proofErr w:type="spellEnd"/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-19 navrhneme nástroje podpory výzkumu, vývoje a inovací v krizových situacích. Pozornost budeme také věnovat strategicky důležitým oborům, které ve stávajících podmínkách zaostávají. </w:t>
      </w:r>
    </w:p>
    <w:p w:rsidR="00071999" w:rsidRPr="00C66FA4" w:rsidRDefault="00071999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071999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Zaměříme se na vyhodnocování nástrojů podpory na výzkum, vývoj a inovace, např. v oblasti aplikovaného výzkumu a transferu technologií, jako nutné podmínky úspěšné podpory hospodářství. </w:t>
      </w:r>
    </w:p>
    <w:p w:rsidR="00071999" w:rsidRPr="00C66FA4" w:rsidRDefault="00071999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071999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V oblasti hodnocení výzkumných organizací a hodnocení programů účelové podpory výzkumu, vývoje a inovací do</w:t>
      </w:r>
      <w:r w:rsidR="00F31544">
        <w:rPr>
          <w:rFonts w:ascii="Arial" w:eastAsia="Times New Roman" w:hAnsi="Arial" w:cs="Arial"/>
          <w:sz w:val="24"/>
          <w:szCs w:val="24"/>
          <w:lang w:val="cs-CZ" w:eastAsia="en-GB"/>
        </w:rPr>
        <w:t>končíme zavádění Metodiky 17+ a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budeme ji nadále rozvíjet ve všech segmentech výzkumných organizací. </w:t>
      </w:r>
      <w:ins w:id="17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t xml:space="preserve">Posílíme provázání výsledků hodnocení s rozhodováním o alokaci institucionální podpory. </w:t>
        </w:r>
      </w:ins>
    </w:p>
    <w:p w:rsidR="00071999" w:rsidRPr="00C66FA4" w:rsidRDefault="00071999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071999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Posílíme roli sítě vědeckých diplomatů i pro úspěšný přenos zahraniční dobré praxe. </w:t>
      </w:r>
    </w:p>
    <w:p w:rsidR="00071999" w:rsidRPr="00C66FA4" w:rsidRDefault="00071999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071999" w:rsidRPr="00C736BD" w:rsidRDefault="00071999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ins w:id="18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t>Definujeme priority orientovaného výzkumu vyplývající z aktuálních společenských výzev.</w:t>
        </w:r>
      </w:ins>
    </w:p>
    <w:p w:rsidR="00071999" w:rsidRPr="00C66FA4" w:rsidRDefault="00071999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071999" w:rsidRPr="00C66FA4" w:rsidRDefault="00071999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071999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Lidé ve vědě, výzkumu, vývoji a inovacích</w:t>
      </w:r>
    </w:p>
    <w:p w:rsidR="00071999" w:rsidRPr="00C66FA4" w:rsidRDefault="00071999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071999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Budeme klást důraz na řízení kvality lidských zdrojů v oblasti vědy, výzkumu, vývoje a inovací a rozvoj jejich potenciálu. </w:t>
      </w:r>
    </w:p>
    <w:p w:rsidR="00071999" w:rsidRPr="00C66FA4" w:rsidRDefault="00071999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071999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K našim prioritám bude patřit slaďování profesního a rodinného života, zvýšení podílu žen ve vědě, posilování motivace mladých vědců k výzkumné kariéře, vytvoření atraktivního pracovního prostředí pro špičkové české i zahraniční výzkumné pracovníky, podpora mezinárodní i národní mobility i návratová politika. </w:t>
      </w:r>
    </w:p>
    <w:p w:rsidR="00071999" w:rsidRPr="00C66FA4" w:rsidRDefault="00071999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071999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 xml:space="preserve">Financování výzkumu, vývoje a inovací </w:t>
      </w:r>
    </w:p>
    <w:p w:rsidR="00071999" w:rsidRPr="00C66FA4" w:rsidRDefault="00071999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071999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Zvýšíme celkové výdaje na výzkum, vývoj a inovace. Zaměříme se na využívání synergického efektu v</w:t>
      </w:r>
      <w:r w:rsidR="00071999" w:rsidRPr="00C736BD">
        <w:rPr>
          <w:rFonts w:ascii="Arial" w:eastAsia="Times New Roman" w:hAnsi="Arial" w:cs="Arial"/>
          <w:sz w:val="24"/>
          <w:szCs w:val="24"/>
          <w:lang w:val="cs-CZ" w:eastAsia="en-GB"/>
        </w:rPr>
        <w:t>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podobě kombinace a propojování různých druhů zdrojů pro navyšování investic do </w:t>
      </w:r>
      <w:r w:rsidR="00F31544">
        <w:rPr>
          <w:rFonts w:ascii="Arial" w:eastAsia="Times New Roman" w:hAnsi="Arial" w:cs="Arial"/>
          <w:sz w:val="24"/>
          <w:szCs w:val="24"/>
          <w:lang w:val="cs-CZ" w:eastAsia="en-GB"/>
        </w:rPr>
        <w:t>oblasti vědy, výzkumu, vývoje a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inovací. </w:t>
      </w:r>
    </w:p>
    <w:p w:rsidR="00071999" w:rsidRPr="00C66FA4" w:rsidRDefault="00071999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071999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lastRenderedPageBreak/>
        <w:t>Odstraníme fragmentaci systému financování a sjednotíme pravidla národních dotačních programů. Stabilizujeme insti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tucionální podporu a zacílíme a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zefektivníme účelovou podporu. </w:t>
      </w:r>
    </w:p>
    <w:p w:rsidR="00071999" w:rsidRPr="00C66FA4" w:rsidRDefault="00071999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071999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Vytvoříme podmínky pro vyšší zapojen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í soukromých investic do vědy a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výzkumu. Na základě analýz ke komplementaritě nástrojů přímé a nepřímé podpory budeme motivovat firmy, 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aby reinvestovaly své výnosy do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vědeckovýzkumné činnosti. </w:t>
      </w:r>
    </w:p>
    <w:p w:rsidR="00071999" w:rsidRPr="00C66FA4" w:rsidRDefault="00071999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071999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Podpoříme větší využívání komunitárních zdrojů v souvislosti s podporou excelentních výzkumných pracovišť. </w:t>
      </w:r>
    </w:p>
    <w:p w:rsidR="00071999" w:rsidRPr="00C66FA4" w:rsidRDefault="00071999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 xml:space="preserve">Transfer technologií </w:t>
      </w:r>
      <w:ins w:id="19" w:author="Unknown">
        <w:r w:rsidRPr="00181BC0">
          <w:rPr>
            <w:rFonts w:ascii="Arial" w:eastAsia="Times New Roman" w:hAnsi="Arial" w:cs="Arial"/>
            <w:b/>
            <w:bCs/>
            <w:sz w:val="24"/>
            <w:szCs w:val="24"/>
            <w:lang w:val="cs-CZ" w:eastAsia="en-GB"/>
          </w:rPr>
          <w:t>a znalostí</w:t>
        </w:r>
        <w:r w:rsidRPr="00181BC0">
          <w:rPr>
            <w:rFonts w:ascii="Arial" w:eastAsia="Times New Roman" w:hAnsi="Arial" w:cs="Arial"/>
            <w:sz w:val="24"/>
            <w:szCs w:val="24"/>
            <w:lang w:val="cs-CZ" w:eastAsia="en-GB"/>
          </w:rPr>
          <w:t xml:space="preserve"> </w:t>
        </w:r>
      </w:ins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Podpoříme transfer výsledků výzkumných a inovačních aktivit s cílem úspěšně je zavádět do praxe, a to jak v podnicích, tak ve veřejné správě. Podpoříme spolupráci vědy s průmyslem. </w:t>
      </w: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Zefektivníme podporu transferu </w:t>
      </w:r>
      <w:del w:id="20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delText xml:space="preserve">a </w:delText>
        </w:r>
      </w:del>
      <w:ins w:id="21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t xml:space="preserve">jako nástroje pro zhodnocování výsledků vědy vč. </w:t>
        </w:r>
      </w:ins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komercializace výsledků výzkumu se záměrem posílit spolupráci akademické sféry </w:t>
      </w:r>
      <w:del w:id="22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delText xml:space="preserve">především s malými a středními podniky. </w:delText>
        </w:r>
      </w:del>
      <w:ins w:id="23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t xml:space="preserve">s firmami i veřejnou správou. </w:t>
        </w:r>
      </w:ins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S přihlédnutím k příkladům domácí i zahraniční dobré praxe zlepšíme stimulující podmínky pro vznik výzkumných start-</w:t>
      </w:r>
      <w:proofErr w:type="spellStart"/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upů</w:t>
      </w:r>
      <w:proofErr w:type="spellEnd"/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a spin-</w:t>
      </w:r>
      <w:proofErr w:type="spellStart"/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offů</w:t>
      </w:r>
      <w:proofErr w:type="spellEnd"/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.</w:t>
      </w: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ins w:id="24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t>Podpoříme transfer výsledků výzkumu do tvorby veřejných politik tak, aby více než dosud předcházel jejich tvorbě a byl využit i při vyhodnocování jejich dopadu.</w:t>
        </w:r>
      </w:ins>
    </w:p>
    <w:p w:rsidR="00BF74C3" w:rsidRPr="00C66FA4" w:rsidRDefault="00BF74C3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Publicita vědy, výzkumu, vývoje a inovací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Nastavíme otevřenou komunikaci s médii, vědeckou a výzkumnou komunitou, žáky, studenty i pedagogy a aplikační sférou. </w:t>
      </w: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Zaměříme se na popularizaci výsledků vědy, výzkumu a inovací, na vytváření zájmu a zvyšování obecného povědomí o vědeckých tématech, a tím posílíme důvěru ve výsledky české vědy a výzkumu. </w:t>
      </w: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765D00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Pozornost budeme věnovat efektivnějšímu sdílení informací ve vědě, výzkumu, vývoji a inovacích díky využití moderních a inovativních technologií. </w:t>
      </w:r>
    </w:p>
    <w:p w:rsidR="00765D00" w:rsidRPr="00C66FA4" w:rsidRDefault="00765D00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765D00" w:rsidRPr="00C66FA4" w:rsidRDefault="00765D00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D23BD" w:rsidRPr="00C66FA4" w:rsidRDefault="00BF74C3" w:rsidP="00BF74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  <w:t>KULTURA</w:t>
      </w:r>
    </w:p>
    <w:p w:rsidR="00311828" w:rsidRPr="00C66FA4" w:rsidRDefault="00311828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66FA4" w:rsidRDefault="00311828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ED23BD" w:rsidRPr="00C66FA4" w:rsidRDefault="00ED23BD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66FA4" w:rsidRDefault="00181BC0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Autorská práva pro 21. století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</w:p>
    <w:p w:rsidR="00311828" w:rsidRPr="00C66FA4" w:rsidRDefault="00311828" w:rsidP="00311828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311828" w:rsidRPr="00C66FA4" w:rsidRDefault="00311828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D23BD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Citlivě implementujeme směrnici o autorském právu na jednotném digitálním trhu s důrazem na práva uživatelů tak, aby se podpořily různé možnosti legálního využívání autorských děl a dalšího chráněného obsahu, ať už prostřednictvím služeb na vyžádání nebo platforem pro sdílení obsahu, ve školách a také knihovnami, muzei, galeriemi a dalšími paměťovými nebo výzkumnými institucemi, a zároveň byli tvůrci za užívání jejich děl spravedlivě odměňováni. Svobodná a transparentní média veřejné služby </w:t>
      </w:r>
    </w:p>
    <w:p w:rsidR="00ED23BD" w:rsidRPr="00C66FA4" w:rsidRDefault="00ED23BD" w:rsidP="00181BC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</w:pPr>
    </w:p>
    <w:p w:rsidR="00ED23BD" w:rsidRPr="00C66FA4" w:rsidRDefault="00BF74C3" w:rsidP="00BF74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  <w:t>ZAHRANIČNÍ POLITIKA</w:t>
      </w:r>
    </w:p>
    <w:p w:rsidR="00311828" w:rsidRPr="00C66FA4" w:rsidRDefault="00311828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D23BD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Zahraniční věci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ED23BD" w:rsidRPr="00C66FA4" w:rsidRDefault="00ED23B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D23BD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Nadále budeme rozvíjet dobré vztahy s Velkou </w:t>
      </w:r>
      <w:del w:id="25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delText xml:space="preserve">Británii, </w:delText>
        </w:r>
      </w:del>
      <w:ins w:id="26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t xml:space="preserve">Británií, </w:t>
        </w:r>
      </w:ins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a to nejen v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ekonomické a bezpečnostní, ale i v kulturní, vědecké, vzdělávací a dalších oblastech. </w:t>
      </w:r>
    </w:p>
    <w:p w:rsidR="00ED23BD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Budeme rozvíjet tradiční strategické partnerství s Izraelem, zejména v oblasti bezpečnosti, vědy, výzkumu a inovací. </w:t>
      </w:r>
    </w:p>
    <w:p w:rsidR="00ED23BD" w:rsidRPr="00C66FA4" w:rsidRDefault="00ED23B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311828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Prosazování českých ekonomických zájmů i hodnot ve světě bude integrální součástí zahraniční politiky. Orientaci vnějších ekonomických vztahů zaměříme na podporu úspěchu českých značek, inovací, u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nikátních řešení s orientací na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koncového zahraničního zákazníka. 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Českým firmám budeme pomáhat se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vstupem na nové trhy. </w:t>
      </w: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ED23BD" w:rsidRPr="00C66FA4" w:rsidRDefault="00ED23B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D23BD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sym w:font="Symbol" w:char="F0B7"/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V rámci obnovy po pandemii budeme dbát na důsledné rušení omezení cestování. Budeme podporovat obnovení českého zahraničního obchodu, vědecké a kulturní spolupráce a vzdělávání tam, kde pandemie </w:t>
      </w:r>
      <w:proofErr w:type="spellStart"/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koronaviru</w:t>
      </w:r>
      <w:proofErr w:type="spellEnd"/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vedla k omezením. </w:t>
      </w:r>
    </w:p>
    <w:p w:rsidR="00ED23BD" w:rsidRPr="00C66FA4" w:rsidRDefault="00ED23BD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D23BD" w:rsidRPr="00C66FA4" w:rsidRDefault="00ED23BD" w:rsidP="00BF74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ED23BD" w:rsidRPr="00C66FA4" w:rsidRDefault="00BF74C3" w:rsidP="00BF74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  <w:t>EVROPSKÉ ZÁLEŽITOSTI</w:t>
      </w:r>
    </w:p>
    <w:p w:rsidR="00ED23BD" w:rsidRPr="00C66FA4" w:rsidRDefault="00ED23BD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66FA4" w:rsidRDefault="00311828" w:rsidP="00311828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311828" w:rsidRPr="00C66FA4" w:rsidRDefault="00311828" w:rsidP="00311828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5C186D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Koordinace evropských politik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5C186D" w:rsidRPr="00C66FA4" w:rsidRDefault="005C186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5C186D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● Zlepšíme schopnost ucházet se o prostředky z centrálně řízených programů EU, zejména v oblasti vědy, výzkumu a technologických inovací. Budeme aktivně podporovat zapojení ČR do důležitých projektů společného evropského zájmu (</w:t>
      </w:r>
      <w:proofErr w:type="spellStart"/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IPCEI</w:t>
      </w:r>
      <w:proofErr w:type="spellEnd"/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). Jde nám přitom o posílení naší konkurences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chopnosti v Evropě i ve světě a 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podporu inovačního ekosystému. </w:t>
      </w:r>
    </w:p>
    <w:p w:rsidR="005C186D" w:rsidRPr="00C66FA4" w:rsidRDefault="005C186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311828" w:rsidRPr="00C66FA4" w:rsidRDefault="00311828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5C186D" w:rsidRPr="00C66FA4" w:rsidRDefault="00BF74C3" w:rsidP="00BF74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  <w:t>OBRANA</w:t>
      </w:r>
    </w:p>
    <w:p w:rsidR="005C186D" w:rsidRPr="00C66FA4" w:rsidRDefault="005C186D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Preambule</w:t>
      </w: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</w:pPr>
    </w:p>
    <w:p w:rsidR="00311828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  <w:r w:rsidR="00311828"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5C186D" w:rsidRPr="00C66FA4" w:rsidRDefault="005C186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5C186D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Prosadíme větší investice do výzkumu a vývoje a r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ozvoj připravenosti obyvatel na 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krizové situace. </w:t>
      </w:r>
    </w:p>
    <w:p w:rsidR="005C186D" w:rsidRPr="00C66FA4" w:rsidRDefault="005C186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5C186D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Moderní, akceschopná a stabilní armáda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5C186D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Posílíme financování projektů vědy a výzkumu v oblasti obrany a bezpečnosti a budeme investovat do moderních technologií v oblastech, jako jsou kybernetická obrana a autonomní zbraňov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é systémy (například robotika a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umělá inteligence). </w:t>
      </w:r>
    </w:p>
    <w:p w:rsidR="005C186D" w:rsidRPr="00C66FA4" w:rsidRDefault="005C186D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5C186D" w:rsidRPr="00C66FA4" w:rsidRDefault="005C186D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5C186D" w:rsidRPr="00C66FA4" w:rsidRDefault="00BF74C3" w:rsidP="00BF74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  <w:t>VNITŘNÍ BEZPEČNOST A VEŘEJNÁ SPRÁVA</w:t>
      </w:r>
    </w:p>
    <w:p w:rsidR="005C186D" w:rsidRPr="00C66FA4" w:rsidRDefault="005C186D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66FA4" w:rsidRDefault="00311828" w:rsidP="00311828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311828" w:rsidRPr="00C66FA4" w:rsidRDefault="00311828" w:rsidP="00181BC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</w:pPr>
    </w:p>
    <w:p w:rsidR="005C186D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Bezpečnost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</w:p>
    <w:p w:rsidR="00311828" w:rsidRPr="00C66FA4" w:rsidRDefault="00311828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5C186D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Zajistíme kvalitní legislativu pro nákupy a 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akvizice bezpečnostních sborů a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integrovaného záchranného systému (</w:t>
      </w:r>
      <w:proofErr w:type="spellStart"/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IZS</w:t>
      </w:r>
      <w:proofErr w:type="spellEnd"/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) s důrazem na podporu domácího průmyslu, vědy a výzkumu. </w:t>
      </w:r>
    </w:p>
    <w:p w:rsidR="00311828" w:rsidRPr="00C66FA4" w:rsidRDefault="00311828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11828" w:rsidRPr="00C66FA4" w:rsidRDefault="00311828" w:rsidP="00311828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5C186D" w:rsidRPr="00C66FA4" w:rsidRDefault="005C186D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5C186D" w:rsidRPr="00C66FA4" w:rsidRDefault="00BF74C3" w:rsidP="00BF74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  <w:t>REGIONÁLNÍ A MÍSTNÍ ROZVOJ</w:t>
      </w:r>
    </w:p>
    <w:p w:rsidR="00401693" w:rsidRPr="00C66FA4" w:rsidRDefault="00401693" w:rsidP="00401693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5C186D" w:rsidRPr="00C66FA4" w:rsidRDefault="005C186D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5C186D" w:rsidRPr="00C66FA4" w:rsidRDefault="00181BC0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Rozvoj regionů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</w:p>
    <w:p w:rsidR="00401693" w:rsidRPr="00C66FA4" w:rsidRDefault="00401693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5C186D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Pro zlepšení životních podmínek a služeb ve městech a obcích využijeme plně potenciál technologické revoluce a inovací (např. dle koncepce Smart </w:t>
      </w:r>
      <w:proofErr w:type="spellStart"/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Cities</w:t>
      </w:r>
      <w:proofErr w:type="spellEnd"/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). </w:t>
      </w:r>
    </w:p>
    <w:p w:rsidR="00401693" w:rsidRPr="00C66FA4" w:rsidRDefault="00401693" w:rsidP="00401693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5C186D" w:rsidRPr="00C66FA4" w:rsidRDefault="005C186D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5C186D" w:rsidRPr="00C66FA4" w:rsidRDefault="00BF74C3" w:rsidP="00BF74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  <w:t>DOPRAVA</w:t>
      </w:r>
    </w:p>
    <w:p w:rsidR="005C186D" w:rsidRPr="00C66FA4" w:rsidRDefault="005C186D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401693" w:rsidRPr="00C66FA4" w:rsidRDefault="00401693" w:rsidP="00401693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3C21B7" w:rsidRPr="00C66FA4" w:rsidRDefault="00181BC0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Legislativa, administrativa a digitalizace dopravy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</w:p>
    <w:p w:rsidR="00401693" w:rsidRPr="00C66FA4" w:rsidRDefault="00401693" w:rsidP="00401693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401693" w:rsidRPr="00C66FA4" w:rsidRDefault="00401693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C21B7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lastRenderedPageBreak/>
        <w:t>Využijeme účasti České republiky v evropském vesmírném programu a Prahy jako sídla Evropské agentury pro vesmírný program (</w:t>
      </w:r>
      <w:proofErr w:type="spellStart"/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EUSPA</w:t>
      </w:r>
      <w:proofErr w:type="spellEnd"/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) pro větší zapojení českých firem a start-</w:t>
      </w:r>
      <w:proofErr w:type="spellStart"/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upů</w:t>
      </w:r>
      <w:proofErr w:type="spellEnd"/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. </w:t>
      </w:r>
    </w:p>
    <w:p w:rsidR="003C21B7" w:rsidRPr="00C66FA4" w:rsidRDefault="003C21B7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C21B7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Budeme podporovat rozvoj digitalizace a au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tomatizace dopravního sektoru s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maximálním využitím přínosů nových technologií. Zaváděním inteligentních dopravních systémů zvýšíme efektivnost a bezpečnost dopravy. Podporovat budeme také dopravní výzkum a inovace. </w:t>
      </w:r>
    </w:p>
    <w:p w:rsidR="003C21B7" w:rsidRPr="00C66FA4" w:rsidRDefault="003C21B7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401693" w:rsidRPr="00C66FA4" w:rsidRDefault="00401693" w:rsidP="00401693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3C21B7" w:rsidRPr="00C66FA4" w:rsidRDefault="003C21B7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C21B7" w:rsidRPr="00C66FA4" w:rsidRDefault="00BF74C3" w:rsidP="00BF74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  <w:t>ZEMĚDĚLSTVÍ</w:t>
      </w:r>
    </w:p>
    <w:p w:rsidR="003C21B7" w:rsidRPr="00C66FA4" w:rsidRDefault="00181BC0" w:rsidP="00181BC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 xml:space="preserve">Preambule </w:t>
      </w:r>
    </w:p>
    <w:p w:rsidR="00401693" w:rsidRPr="00C66FA4" w:rsidRDefault="00401693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3C21B7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Naším cílem bude zvýšení efektivity a přínosu výzkumu a šíření inovací pro potřeby zemědělské prvovýroby. </w:t>
      </w:r>
    </w:p>
    <w:p w:rsidR="003C21B7" w:rsidRPr="00C66FA4" w:rsidRDefault="003C21B7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401693" w:rsidRPr="00C66FA4" w:rsidRDefault="00401693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3C21B7" w:rsidRPr="00C66FA4" w:rsidRDefault="003C21B7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C21B7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 xml:space="preserve">Zemědělství </w:t>
      </w:r>
    </w:p>
    <w:p w:rsidR="00401693" w:rsidRPr="00C66FA4" w:rsidRDefault="00401693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401693" w:rsidRPr="00C66FA4" w:rsidRDefault="00401693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C21B7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>Navýšíme rozpočet pro výzkum a šíření inovací v zemědělství a pro výzkum výživy rostlin a zavádění preventivních opatření v jejich ochraně. Zvýšíme kvalitu zemědělského školství, abychom mla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dé zemědělce lépe připravili na </w:t>
      </w: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modernizaci a robotizaci odvětví. </w:t>
      </w:r>
    </w:p>
    <w:p w:rsidR="00401693" w:rsidRPr="00C66FA4" w:rsidRDefault="00401693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3C21B7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Podpoříme lokální a regionální </w:t>
      </w:r>
      <w:proofErr w:type="spellStart"/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zpracovatelství</w:t>
      </w:r>
      <w:proofErr w:type="spellEnd"/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, j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eho propagaci, inovace i výzkum.</w:t>
      </w:r>
    </w:p>
    <w:p w:rsidR="003C21B7" w:rsidRPr="00C66FA4" w:rsidRDefault="003C21B7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401693" w:rsidRPr="00C66FA4" w:rsidRDefault="00401693" w:rsidP="00401693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3C21B7" w:rsidRPr="00C66FA4" w:rsidRDefault="003C21B7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C21B7" w:rsidRPr="00C66FA4" w:rsidRDefault="00BF74C3" w:rsidP="00BF74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u w:val="single"/>
          <w:lang w:val="cs-CZ" w:eastAsia="en-GB"/>
        </w:rPr>
        <w:t>ŽIVOTNÍ PROSTŘEDÍ</w:t>
      </w:r>
    </w:p>
    <w:p w:rsidR="003C21B7" w:rsidRPr="00C66FA4" w:rsidRDefault="003C21B7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401693" w:rsidRPr="00C66FA4" w:rsidRDefault="00401693" w:rsidP="00401693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401693" w:rsidRPr="00C66FA4" w:rsidRDefault="00401693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C21B7" w:rsidRPr="00C66FA4" w:rsidRDefault="00181BC0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 xml:space="preserve">Odpady </w:t>
      </w:r>
    </w:p>
    <w:p w:rsidR="00401693" w:rsidRPr="00C66FA4" w:rsidRDefault="00401693" w:rsidP="00401693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3C21B7" w:rsidRPr="00C66FA4" w:rsidRDefault="003C21B7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C21B7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ins w:id="27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t xml:space="preserve">Zajistíme podmínky pro výzkum a vývoj směřující k vyšší materiálové účinnosti ve všech procesech výroby, které jsou nezbytné pro vyšší materiálovou soběstačnost. </w:t>
        </w:r>
      </w:ins>
    </w:p>
    <w:p w:rsidR="003C21B7" w:rsidRPr="00C66FA4" w:rsidRDefault="003C21B7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401693" w:rsidRPr="00C66FA4" w:rsidRDefault="00401693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3C21B7" w:rsidRPr="00C66FA4" w:rsidRDefault="003C21B7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C21B7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Podpůrné činnosti</w:t>
      </w:r>
    </w:p>
    <w:p w:rsidR="00401693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  <w:r w:rsidR="00401693"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3C21B7" w:rsidRPr="00C66FA4" w:rsidRDefault="003C21B7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C21B7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ins w:id="28" w:author="Unknown">
        <w:r w:rsidRPr="00181BC0">
          <w:rPr>
            <w:rFonts w:ascii="Arial" w:eastAsia="Times New Roman" w:hAnsi="Arial" w:cs="Arial"/>
            <w:sz w:val="24"/>
            <w:szCs w:val="24"/>
            <w:lang w:val="cs-CZ" w:eastAsia="en-GB"/>
          </w:rPr>
          <w:sym w:font="Symbol" w:char="F0B7"/>
        </w:r>
        <w:r w:rsidRPr="00181BC0">
          <w:rPr>
            <w:rFonts w:ascii="Arial" w:eastAsia="Times New Roman" w:hAnsi="Arial" w:cs="Arial"/>
            <w:sz w:val="24"/>
            <w:szCs w:val="24"/>
            <w:lang w:val="cs-CZ" w:eastAsia="en-GB"/>
          </w:rPr>
          <w:t xml:space="preserve"> </w:t>
        </w:r>
      </w:ins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>Zajistíme podporu výzkumu, vývoje a inovací v oblasti životního prostředí pokračování</w:t>
      </w:r>
      <w:r w:rsidR="00C736BD">
        <w:rPr>
          <w:rFonts w:ascii="Arial" w:eastAsia="Times New Roman" w:hAnsi="Arial" w:cs="Arial"/>
          <w:sz w:val="24"/>
          <w:szCs w:val="24"/>
          <w:lang w:val="cs-CZ" w:eastAsia="en-GB"/>
        </w:rPr>
        <w:t>m programu Prostředí pro život.</w:t>
      </w:r>
    </w:p>
    <w:p w:rsidR="003C21B7" w:rsidRPr="00C66FA4" w:rsidRDefault="003C21B7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401693" w:rsidRPr="00C66FA4" w:rsidRDefault="00401693" w:rsidP="00401693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lastRenderedPageBreak/>
        <w:t>(…)</w:t>
      </w:r>
    </w:p>
    <w:p w:rsidR="003C21B7" w:rsidRPr="00C66FA4" w:rsidRDefault="003C21B7" w:rsidP="00181BC0">
      <w:pPr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3C21B7" w:rsidRPr="00C66FA4" w:rsidRDefault="00BF74C3" w:rsidP="00BF74C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LEGISLATIVA</w:t>
      </w:r>
    </w:p>
    <w:p w:rsidR="00401693" w:rsidRPr="00C66FA4" w:rsidRDefault="00401693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401693" w:rsidRPr="00C66FA4" w:rsidRDefault="00181BC0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181BC0">
        <w:rPr>
          <w:rFonts w:ascii="Arial" w:eastAsia="Times New Roman" w:hAnsi="Arial" w:cs="Arial"/>
          <w:b/>
          <w:bCs/>
          <w:sz w:val="24"/>
          <w:szCs w:val="24"/>
          <w:lang w:val="cs-CZ" w:eastAsia="en-GB"/>
        </w:rPr>
        <w:t>Prosekání byrokratické džungle, kvalitní legislativa a chytré řízení státu</w:t>
      </w:r>
      <w:r w:rsidRPr="00181BC0">
        <w:rPr>
          <w:rFonts w:ascii="Arial" w:eastAsia="Times New Roman" w:hAnsi="Arial" w:cs="Arial"/>
          <w:sz w:val="24"/>
          <w:szCs w:val="24"/>
          <w:lang w:val="cs-CZ" w:eastAsia="en-GB"/>
        </w:rPr>
        <w:t xml:space="preserve"> </w:t>
      </w:r>
    </w:p>
    <w:p w:rsidR="00401693" w:rsidRPr="00C66FA4" w:rsidRDefault="00401693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401693" w:rsidRPr="00C66FA4" w:rsidRDefault="00401693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66FA4">
        <w:rPr>
          <w:rFonts w:ascii="Arial" w:eastAsia="Times New Roman" w:hAnsi="Arial" w:cs="Arial"/>
          <w:sz w:val="24"/>
          <w:szCs w:val="24"/>
          <w:lang w:val="cs-CZ" w:eastAsia="en-GB"/>
        </w:rPr>
        <w:t>(…)</w:t>
      </w:r>
    </w:p>
    <w:p w:rsidR="00C25F07" w:rsidRPr="00C66FA4" w:rsidRDefault="00C25F07" w:rsidP="00C736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</w:p>
    <w:p w:rsidR="00C25F07" w:rsidRPr="00C736BD" w:rsidRDefault="00181BC0" w:rsidP="00C736B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en-GB"/>
        </w:rPr>
      </w:pPr>
      <w:r w:rsidRPr="00C736BD">
        <w:rPr>
          <w:rFonts w:ascii="Arial" w:eastAsia="Times New Roman" w:hAnsi="Arial" w:cs="Arial"/>
          <w:sz w:val="24"/>
          <w:szCs w:val="24"/>
          <w:lang w:val="cs-CZ" w:eastAsia="en-GB"/>
        </w:rPr>
        <w:t xml:space="preserve">Na podporu chytrého řízení státu zřídíme při Úřadu vlády špičkové expertní pracoviště v čele s renomovanými odborníky a se zázemím s vlastními experty. </w:t>
      </w:r>
      <w:ins w:id="29" w:author="Unknown">
        <w:r w:rsidRPr="00C736BD">
          <w:rPr>
            <w:rFonts w:ascii="Arial" w:eastAsia="Times New Roman" w:hAnsi="Arial" w:cs="Arial"/>
            <w:sz w:val="24"/>
            <w:szCs w:val="24"/>
            <w:lang w:val="cs-CZ" w:eastAsia="en-GB"/>
          </w:rPr>
          <w:t xml:space="preserve">Pracoviště bude sloužit mj. jako centrální analytický útvar pro metodickou podporu přenosu poznatků vědy a výzkumu do tvorby veřejných politik. </w:t>
        </w:r>
      </w:ins>
    </w:p>
    <w:sectPr w:rsidR="00C25F07" w:rsidRPr="00C736B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3CF" w:rsidRDefault="00DD73CF" w:rsidP="0062034E">
      <w:pPr>
        <w:spacing w:after="0" w:line="240" w:lineRule="auto"/>
      </w:pPr>
      <w:r>
        <w:separator/>
      </w:r>
    </w:p>
  </w:endnote>
  <w:endnote w:type="continuationSeparator" w:id="0">
    <w:p w:rsidR="00DD73CF" w:rsidRDefault="00DD73CF" w:rsidP="00620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858605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62034E" w:rsidRDefault="0062034E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2034E" w:rsidRDefault="00620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3CF" w:rsidRDefault="00DD73CF" w:rsidP="0062034E">
      <w:pPr>
        <w:spacing w:after="0" w:line="240" w:lineRule="auto"/>
      </w:pPr>
      <w:r>
        <w:separator/>
      </w:r>
    </w:p>
  </w:footnote>
  <w:footnote w:type="continuationSeparator" w:id="0">
    <w:p w:rsidR="00DD73CF" w:rsidRDefault="00DD73CF" w:rsidP="006203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E0E4A"/>
    <w:multiLevelType w:val="hybridMultilevel"/>
    <w:tmpl w:val="C1F2D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C7360"/>
    <w:multiLevelType w:val="hybridMultilevel"/>
    <w:tmpl w:val="F80A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938AC"/>
    <w:multiLevelType w:val="hybridMultilevel"/>
    <w:tmpl w:val="ADCE6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5C81"/>
    <w:multiLevelType w:val="hybridMultilevel"/>
    <w:tmpl w:val="974EF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F3E11"/>
    <w:multiLevelType w:val="hybridMultilevel"/>
    <w:tmpl w:val="99980BB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E7A3A0B"/>
    <w:multiLevelType w:val="hybridMultilevel"/>
    <w:tmpl w:val="00669A8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7C53B3B"/>
    <w:multiLevelType w:val="hybridMultilevel"/>
    <w:tmpl w:val="1248C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A29CE"/>
    <w:multiLevelType w:val="multilevel"/>
    <w:tmpl w:val="00365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7A07E0"/>
    <w:multiLevelType w:val="hybridMultilevel"/>
    <w:tmpl w:val="7514F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86A10"/>
    <w:multiLevelType w:val="hybridMultilevel"/>
    <w:tmpl w:val="6DE44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E6470A"/>
    <w:multiLevelType w:val="hybridMultilevel"/>
    <w:tmpl w:val="FCE208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97004"/>
    <w:multiLevelType w:val="hybridMultilevel"/>
    <w:tmpl w:val="0EEE0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4121D"/>
    <w:multiLevelType w:val="hybridMultilevel"/>
    <w:tmpl w:val="2E5C009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2"/>
  </w:num>
  <w:num w:numId="4">
    <w:abstractNumId w:val="0"/>
  </w:num>
  <w:num w:numId="5">
    <w:abstractNumId w:val="6"/>
  </w:num>
  <w:num w:numId="6">
    <w:abstractNumId w:val="9"/>
  </w:num>
  <w:num w:numId="7">
    <w:abstractNumId w:val="4"/>
  </w:num>
  <w:num w:numId="8">
    <w:abstractNumId w:val="11"/>
  </w:num>
  <w:num w:numId="9">
    <w:abstractNumId w:val="2"/>
  </w:num>
  <w:num w:numId="10">
    <w:abstractNumId w:val="8"/>
  </w:num>
  <w:num w:numId="11">
    <w:abstractNumId w:val="5"/>
  </w:num>
  <w:num w:numId="12">
    <w:abstractNumId w:val="1"/>
  </w:num>
  <w:num w:numId="13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fanek">
    <w15:presenceInfo w15:providerId="None" w15:userId="Ifan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BC0"/>
    <w:rsid w:val="00071999"/>
    <w:rsid w:val="00181BC0"/>
    <w:rsid w:val="002411A2"/>
    <w:rsid w:val="00311828"/>
    <w:rsid w:val="003C21B7"/>
    <w:rsid w:val="00401693"/>
    <w:rsid w:val="00436C5A"/>
    <w:rsid w:val="005214EF"/>
    <w:rsid w:val="00543359"/>
    <w:rsid w:val="005C186D"/>
    <w:rsid w:val="0062034E"/>
    <w:rsid w:val="00765D00"/>
    <w:rsid w:val="007F596C"/>
    <w:rsid w:val="00BB7E24"/>
    <w:rsid w:val="00BF74C3"/>
    <w:rsid w:val="00C25F07"/>
    <w:rsid w:val="00C66FA4"/>
    <w:rsid w:val="00C736BD"/>
    <w:rsid w:val="00DD73CF"/>
    <w:rsid w:val="00DE1FBC"/>
    <w:rsid w:val="00ED23BD"/>
    <w:rsid w:val="00EE31E4"/>
    <w:rsid w:val="00EE4A0F"/>
    <w:rsid w:val="00F3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61B5E8-EDBF-497B-931F-6B7F04296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181B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adpis2">
    <w:name w:val="heading 2"/>
    <w:basedOn w:val="Normln"/>
    <w:link w:val="Nadpis2Char"/>
    <w:uiPriority w:val="9"/>
    <w:qFormat/>
    <w:rsid w:val="00181B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adpis3">
    <w:name w:val="heading 3"/>
    <w:basedOn w:val="Normln"/>
    <w:link w:val="Nadpis3Char"/>
    <w:uiPriority w:val="9"/>
    <w:qFormat/>
    <w:rsid w:val="00181B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81BC0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Nadpis2Char">
    <w:name w:val="Nadpis 2 Char"/>
    <w:basedOn w:val="Standardnpsmoodstavce"/>
    <w:link w:val="Nadpis2"/>
    <w:uiPriority w:val="9"/>
    <w:rsid w:val="00181BC0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Nadpis3Char">
    <w:name w:val="Nadpis 3 Char"/>
    <w:basedOn w:val="Standardnpsmoodstavce"/>
    <w:link w:val="Nadpis3"/>
    <w:uiPriority w:val="9"/>
    <w:rsid w:val="00181BC0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msonormal0">
    <w:name w:val="msonormal"/>
    <w:basedOn w:val="Normln"/>
    <w:rsid w:val="00181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textovodkaz">
    <w:name w:val="Hyperlink"/>
    <w:basedOn w:val="Standardnpsmoodstavce"/>
    <w:uiPriority w:val="99"/>
    <w:semiHidden/>
    <w:unhideWhenUsed/>
    <w:rsid w:val="00181BC0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1BC0"/>
    <w:rPr>
      <w:color w:val="800080"/>
      <w:u w:val="single"/>
    </w:rPr>
  </w:style>
  <w:style w:type="character" w:customStyle="1" w:styleId="main">
    <w:name w:val="main"/>
    <w:basedOn w:val="Standardnpsmoodstavce"/>
    <w:rsid w:val="00181BC0"/>
  </w:style>
  <w:style w:type="character" w:customStyle="1" w:styleId="sub">
    <w:name w:val="sub"/>
    <w:basedOn w:val="Standardnpsmoodstavce"/>
    <w:rsid w:val="00181BC0"/>
  </w:style>
  <w:style w:type="character" w:customStyle="1" w:styleId="icon">
    <w:name w:val="icon"/>
    <w:basedOn w:val="Standardnpsmoodstavce"/>
    <w:rsid w:val="00181BC0"/>
  </w:style>
  <w:style w:type="character" w:styleId="Siln">
    <w:name w:val="Strong"/>
    <w:basedOn w:val="Standardnpsmoodstavce"/>
    <w:uiPriority w:val="22"/>
    <w:qFormat/>
    <w:rsid w:val="00181BC0"/>
    <w:rPr>
      <w:b/>
      <w:bCs/>
    </w:rPr>
  </w:style>
  <w:style w:type="character" w:customStyle="1" w:styleId="dz-upload">
    <w:name w:val="dz-upload"/>
    <w:basedOn w:val="Standardnpsmoodstavce"/>
    <w:rsid w:val="00181BC0"/>
  </w:style>
  <w:style w:type="paragraph" w:styleId="Normlnweb">
    <w:name w:val="Normal (Web)"/>
    <w:basedOn w:val="Normln"/>
    <w:uiPriority w:val="99"/>
    <w:semiHidden/>
    <w:unhideWhenUsed/>
    <w:rsid w:val="00181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ilter">
    <w:name w:val="filter"/>
    <w:basedOn w:val="Standardnpsmoodstavce"/>
    <w:rsid w:val="00181BC0"/>
  </w:style>
  <w:style w:type="character" w:customStyle="1" w:styleId="sep">
    <w:name w:val="sep"/>
    <w:basedOn w:val="Standardnpsmoodstavce"/>
    <w:rsid w:val="00181BC0"/>
  </w:style>
  <w:style w:type="paragraph" w:customStyle="1" w:styleId="selected">
    <w:name w:val="selected"/>
    <w:basedOn w:val="Normln"/>
    <w:rsid w:val="00181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mhide">
    <w:name w:val="mhide"/>
    <w:basedOn w:val="Standardnpsmoodstavce"/>
    <w:rsid w:val="00181BC0"/>
  </w:style>
  <w:style w:type="character" w:customStyle="1" w:styleId="love">
    <w:name w:val="love"/>
    <w:basedOn w:val="Standardnpsmoodstavce"/>
    <w:rsid w:val="00181BC0"/>
  </w:style>
  <w:style w:type="character" w:styleId="Zdraznn">
    <w:name w:val="Emphasis"/>
    <w:basedOn w:val="Standardnpsmoodstavce"/>
    <w:uiPriority w:val="20"/>
    <w:qFormat/>
    <w:rsid w:val="00EE31E4"/>
    <w:rPr>
      <w:i/>
      <w:iCs/>
    </w:rPr>
  </w:style>
  <w:style w:type="paragraph" w:styleId="Revize">
    <w:name w:val="Revision"/>
    <w:hidden/>
    <w:uiPriority w:val="99"/>
    <w:semiHidden/>
    <w:rsid w:val="00543359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73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6BD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736B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20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034E"/>
  </w:style>
  <w:style w:type="paragraph" w:styleId="Zpat">
    <w:name w:val="footer"/>
    <w:basedOn w:val="Normln"/>
    <w:link w:val="ZpatChar"/>
    <w:uiPriority w:val="99"/>
    <w:unhideWhenUsed/>
    <w:rsid w:val="00620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4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3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84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72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84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0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1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9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15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6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7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9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0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33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013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52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40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1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29197">
                  <w:marLeft w:val="-75"/>
                  <w:marRight w:val="-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93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0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34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40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31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50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1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42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1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18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377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76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1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4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72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94555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297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1574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09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84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9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04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48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0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26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20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7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9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8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3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56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86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7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55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66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5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44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90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775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64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05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665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299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41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69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634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364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27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20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035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348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198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460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01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05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1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806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196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78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86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133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68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04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9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01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58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05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79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14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48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19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26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07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45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44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2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4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0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8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38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1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55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414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7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10</Pages>
  <Words>2289</Words>
  <Characters>13510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Ifanek</dc:creator>
  <cp:keywords/>
  <dc:description/>
  <cp:lastModifiedBy>Slavíková Jitka</cp:lastModifiedBy>
  <cp:revision>9</cp:revision>
  <dcterms:created xsi:type="dcterms:W3CDTF">2023-03-11T18:49:00Z</dcterms:created>
  <dcterms:modified xsi:type="dcterms:W3CDTF">2023-03-15T09:48:00Z</dcterms:modified>
</cp:coreProperties>
</file>