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C9B" w:rsidRDefault="00BF1C9B" w:rsidP="008D3B41">
      <w:pPr>
        <w:pStyle w:val="Title"/>
        <w:jc w:val="center"/>
        <w:rPr>
          <w:b/>
          <w:color w:val="333399"/>
          <w:sz w:val="40"/>
          <w:szCs w:val="4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87pt;margin-top:-45pt;width:1in;height:27pt;z-index:251658240" fillcolor="silver">
            <v:textbox>
              <w:txbxContent>
                <w:p w:rsidR="00BF1C9B" w:rsidRPr="00083160" w:rsidRDefault="00BF1C9B">
                  <w:pPr>
                    <w:rPr>
                      <w:rFonts w:ascii="Times New Roman" w:hAnsi="Times New Roman"/>
                      <w:b/>
                      <w:sz w:val="32"/>
                      <w:szCs w:val="32"/>
                    </w:rPr>
                  </w:pPr>
                  <w:r w:rsidRPr="00083160">
                    <w:rPr>
                      <w:rFonts w:ascii="Times New Roman" w:hAnsi="Times New Roman"/>
                      <w:b/>
                      <w:sz w:val="32"/>
                      <w:szCs w:val="32"/>
                    </w:rPr>
                    <w:t>289/A4</w:t>
                  </w:r>
                </w:p>
              </w:txbxContent>
            </v:textbox>
          </v:shape>
        </w:pict>
      </w:r>
      <w:r w:rsidRPr="008D3B41">
        <w:rPr>
          <w:b/>
          <w:color w:val="333399"/>
          <w:sz w:val="40"/>
          <w:szCs w:val="40"/>
        </w:rPr>
        <w:t xml:space="preserve">Návrh na založení nadace </w:t>
      </w:r>
    </w:p>
    <w:p w:rsidR="00BF1C9B" w:rsidRPr="008D3B41" w:rsidRDefault="00BF1C9B" w:rsidP="008D3B41">
      <w:pPr>
        <w:pStyle w:val="Title"/>
        <w:jc w:val="center"/>
        <w:rPr>
          <w:b/>
          <w:color w:val="333399"/>
          <w:sz w:val="40"/>
          <w:szCs w:val="40"/>
        </w:rPr>
      </w:pPr>
      <w:r w:rsidRPr="008D3B41">
        <w:rPr>
          <w:b/>
          <w:color w:val="333399"/>
          <w:sz w:val="40"/>
          <w:szCs w:val="40"/>
        </w:rPr>
        <w:t>Český vědecko-technologický institut</w:t>
      </w:r>
    </w:p>
    <w:p w:rsidR="00BF1C9B" w:rsidRPr="00460839" w:rsidRDefault="00BF1C9B" w:rsidP="00460839">
      <w:pPr>
        <w:jc w:val="both"/>
        <w:rPr>
          <w:rFonts w:ascii="Times New Roman" w:hAnsi="Times New Roman"/>
        </w:rPr>
      </w:pPr>
      <w:bookmarkStart w:id="0" w:name="_Toc350434098"/>
      <w:r w:rsidRPr="00460839">
        <w:rPr>
          <w:rFonts w:ascii="Times New Roman" w:hAnsi="Times New Roman"/>
        </w:rPr>
        <w:t xml:space="preserve">Předkládá se návrh na zřízení Českého </w:t>
      </w:r>
      <w:r>
        <w:rPr>
          <w:rFonts w:ascii="Times New Roman" w:hAnsi="Times New Roman"/>
        </w:rPr>
        <w:t xml:space="preserve">vědecko-technologického </w:t>
      </w:r>
      <w:r w:rsidRPr="00460839">
        <w:rPr>
          <w:rFonts w:ascii="Times New Roman" w:hAnsi="Times New Roman"/>
        </w:rPr>
        <w:t xml:space="preserve">institutu pro excelentní výzkum (dále jen „CIST“). </w:t>
      </w:r>
      <w:r w:rsidRPr="00C91C29">
        <w:rPr>
          <w:rFonts w:ascii="Times New Roman" w:hAnsi="Times New Roman"/>
        </w:rPr>
        <w:t xml:space="preserve">Navrhovaná nadace CIST </w:t>
      </w:r>
      <w:del w:id="1" w:author="Marek Jan" w:date="2013-12-09T10:26:00Z">
        <w:r w:rsidRPr="00C91C29" w:rsidDel="00053B49">
          <w:rPr>
            <w:rFonts w:ascii="Times New Roman" w:hAnsi="Times New Roman"/>
          </w:rPr>
          <w:delText xml:space="preserve">proto </w:delText>
        </w:r>
      </w:del>
      <w:r w:rsidRPr="00C91C29">
        <w:rPr>
          <w:rFonts w:ascii="Times New Roman" w:hAnsi="Times New Roman"/>
        </w:rPr>
        <w:t>vytvoří s pomocí dodat</w:t>
      </w:r>
      <w:r>
        <w:rPr>
          <w:rFonts w:ascii="Times New Roman" w:hAnsi="Times New Roman"/>
        </w:rPr>
        <w:t>ečných finančních prostředků ve </w:t>
      </w:r>
      <w:r w:rsidRPr="00C91C29">
        <w:rPr>
          <w:rFonts w:ascii="Times New Roman" w:hAnsi="Times New Roman"/>
        </w:rPr>
        <w:t xml:space="preserve">stávajících vědeckých pracovištích v České republice takové podmínky, které vynikajícím vědcům poskytnou stabilitu dlouhodobého vědeckého bádání a současně vytvoří prostředí pro rozvoj výzkumné činnosti nejvyšší světové úrovně, které bude atraktivní pro </w:t>
      </w:r>
      <w:r>
        <w:rPr>
          <w:rFonts w:ascii="Times New Roman" w:hAnsi="Times New Roman"/>
        </w:rPr>
        <w:t>české i zahraniční vědce</w:t>
      </w:r>
      <w:r w:rsidRPr="00C91C29">
        <w:rPr>
          <w:rFonts w:ascii="Times New Roman" w:hAnsi="Times New Roman"/>
        </w:rPr>
        <w:t xml:space="preserve">. </w:t>
      </w:r>
      <w:r w:rsidRPr="00460839">
        <w:rPr>
          <w:rFonts w:ascii="Times New Roman" w:hAnsi="Times New Roman"/>
        </w:rPr>
        <w:t>Navrhuje se, aby CIST nesl jméno některé významné osobnosti české vědy, např. Otto Wichterleho.</w:t>
      </w:r>
    </w:p>
    <w:p w:rsidR="00BF1C9B" w:rsidRDefault="00BF1C9B" w:rsidP="00460839">
      <w:pPr>
        <w:rPr>
          <w:rStyle w:val="SubtleEmphasis"/>
          <w:iCs/>
        </w:rPr>
      </w:pPr>
      <w:r w:rsidRPr="00460839">
        <w:rPr>
          <w:rStyle w:val="SubtleEmphasis"/>
          <w:iCs/>
        </w:rPr>
        <w:t xml:space="preserve">Komentář: Pro použití </w:t>
      </w:r>
      <w:r>
        <w:rPr>
          <w:rStyle w:val="SubtleEmphasis"/>
          <w:iCs/>
        </w:rPr>
        <w:t xml:space="preserve">osobního </w:t>
      </w:r>
      <w:r w:rsidRPr="00460839">
        <w:rPr>
          <w:rStyle w:val="SubtleEmphasis"/>
          <w:iCs/>
        </w:rPr>
        <w:t xml:space="preserve">jména </w:t>
      </w:r>
      <w:r>
        <w:rPr>
          <w:rStyle w:val="SubtleEmphasis"/>
          <w:iCs/>
        </w:rPr>
        <w:t xml:space="preserve">v názvu CIST </w:t>
      </w:r>
      <w:r w:rsidRPr="00460839">
        <w:rPr>
          <w:rStyle w:val="SubtleEmphasis"/>
          <w:iCs/>
        </w:rPr>
        <w:t>bude nutné získat souhlas. V této věci se zatím nejednalo, proto se</w:t>
      </w:r>
      <w:r>
        <w:rPr>
          <w:rStyle w:val="SubtleEmphasis"/>
          <w:iCs/>
        </w:rPr>
        <w:t xml:space="preserve"> osobní</w:t>
      </w:r>
      <w:r w:rsidRPr="00460839">
        <w:rPr>
          <w:rStyle w:val="SubtleEmphasis"/>
          <w:iCs/>
        </w:rPr>
        <w:t xml:space="preserve"> jméno dále neuvádí.</w:t>
      </w:r>
    </w:p>
    <w:p w:rsidR="00BF1C9B" w:rsidRDefault="00BF1C9B" w:rsidP="006D2394">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b/>
        </w:rPr>
        <w:t>Aarhuská deklarace</w:t>
      </w:r>
      <w:r w:rsidRPr="00F970B8">
        <w:rPr>
          <w:rStyle w:val="FootnoteReference"/>
          <w:rFonts w:ascii="Times New Roman" w:hAnsi="Times New Roman"/>
          <w:b/>
        </w:rPr>
        <w:footnoteReference w:id="1"/>
      </w:r>
      <w:r w:rsidRPr="00F970B8">
        <w:rPr>
          <w:rFonts w:ascii="Times New Roman" w:hAnsi="Times New Roman"/>
          <w:b/>
        </w:rPr>
        <w:t xml:space="preserve"> </w:t>
      </w:r>
      <w:r>
        <w:rPr>
          <w:rFonts w:ascii="Times New Roman" w:hAnsi="Times New Roman"/>
          <w:b/>
        </w:rPr>
        <w:t>k investicím do excelentního výzkumu</w:t>
      </w:r>
    </w:p>
    <w:p w:rsidR="00BF1C9B" w:rsidRDefault="00BF1C9B" w:rsidP="006D2394">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F970B8">
        <w:rPr>
          <w:rFonts w:ascii="Times New Roman" w:hAnsi="Times New Roman"/>
          <w:b/>
        </w:rPr>
        <w:t>1. Proč je třeba se zaměřit na excelenci v evropském výzkumu a v inovačních politikách?</w:t>
      </w:r>
    </w:p>
    <w:p w:rsidR="00BF1C9B" w:rsidRPr="00C91C29" w:rsidRDefault="00BF1C9B" w:rsidP="006D2394">
      <w:pPr>
        <w:pBdr>
          <w:top w:val="single" w:sz="4" w:space="1" w:color="auto"/>
          <w:left w:val="single" w:sz="4" w:space="4" w:color="auto"/>
          <w:bottom w:val="single" w:sz="4" w:space="1" w:color="auto"/>
          <w:right w:val="single" w:sz="4" w:space="4" w:color="auto"/>
        </w:pBdr>
        <w:jc w:val="both"/>
        <w:rPr>
          <w:rFonts w:ascii="Times New Roman" w:hAnsi="Times New Roman"/>
        </w:rPr>
      </w:pPr>
      <w:r w:rsidRPr="00C91C29">
        <w:rPr>
          <w:rFonts w:ascii="Times New Roman" w:hAnsi="Times New Roman"/>
        </w:rPr>
        <w:t>Evropa a vůbec celý svět čelí naléhavým výzvám, a ti</w:t>
      </w:r>
      <w:r>
        <w:rPr>
          <w:rFonts w:ascii="Times New Roman" w:hAnsi="Times New Roman"/>
        </w:rPr>
        <w:t>, kteří</w:t>
      </w:r>
      <w:r w:rsidRPr="00C91C29">
        <w:rPr>
          <w:rFonts w:ascii="Times New Roman" w:hAnsi="Times New Roman"/>
        </w:rPr>
        <w:t xml:space="preserve"> činí zásadní politická rozhodnutí</w:t>
      </w:r>
      <w:r>
        <w:rPr>
          <w:rFonts w:ascii="Times New Roman" w:hAnsi="Times New Roman"/>
        </w:rPr>
        <w:t>,</w:t>
      </w:r>
      <w:r w:rsidRPr="00C91C29">
        <w:rPr>
          <w:rFonts w:ascii="Times New Roman" w:hAnsi="Times New Roman"/>
        </w:rPr>
        <w:t xml:space="preserve"> se obracejí na výzkum, aby našel nové způsoby, jak se s těmito výzvami vypořádat. V globální znalostní ekonomice se přitom velmi rychle proměňuje „produkce znalostí“. Vůdčím principem evropského výzkumu a inovací a vysokoškolského vzdělávání musí být excelence. Hledání potřebných řešení vyžaduje kreativitu, která dokáže překročit stávající hranice poznání, pro dosažení pokroku jsou kreativní inovace a excelence výzkumu podmínkou sine qua non. Historie ukazuje, jak velké objevy změnily životy lidí a způsoby nazírání na skutečnost. Právě lidská touha porozumět realitě vedla k průlomovým objevům, nikdy nešlo jen o určitou dílčí aplikaci. Proto musí evropská výzkumná politika integrovat princip excelence a připravovat prostředí na př</w:t>
      </w:r>
      <w:r>
        <w:rPr>
          <w:rFonts w:ascii="Times New Roman" w:hAnsi="Times New Roman"/>
        </w:rPr>
        <w:t xml:space="preserve">ijetí radikálně nových </w:t>
      </w:r>
      <w:r w:rsidRPr="00C91C29">
        <w:rPr>
          <w:rFonts w:ascii="Times New Roman" w:hAnsi="Times New Roman"/>
        </w:rPr>
        <w:t>až nečekaných řešení.</w:t>
      </w:r>
    </w:p>
    <w:p w:rsidR="00BF1C9B" w:rsidRPr="00C91C29" w:rsidRDefault="00BF1C9B" w:rsidP="006D2394">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C91C29">
        <w:rPr>
          <w:rFonts w:ascii="Times New Roman" w:hAnsi="Times New Roman"/>
          <w:b/>
        </w:rPr>
        <w:t>2. Co je excelence ve výzkumu?</w:t>
      </w:r>
    </w:p>
    <w:p w:rsidR="00BF1C9B" w:rsidRPr="00C91C29" w:rsidRDefault="00BF1C9B" w:rsidP="00A752CB">
      <w:pPr>
        <w:pBdr>
          <w:top w:val="single" w:sz="4" w:space="1" w:color="auto"/>
          <w:left w:val="single" w:sz="4" w:space="4" w:color="auto"/>
          <w:bottom w:val="single" w:sz="4" w:space="1" w:color="auto"/>
          <w:right w:val="single" w:sz="4" w:space="4" w:color="auto"/>
        </w:pBdr>
        <w:jc w:val="both"/>
        <w:rPr>
          <w:rFonts w:ascii="Times New Roman" w:hAnsi="Times New Roman"/>
        </w:rPr>
      </w:pPr>
      <w:r w:rsidRPr="00C91C29">
        <w:rPr>
          <w:rFonts w:ascii="Times New Roman" w:hAnsi="Times New Roman"/>
        </w:rPr>
        <w:t>Převážná podpora jde na vynikající inkrementální výzkum, který rozšiřuje naše znalosti krok po kroku. Přesto je třeba více obrátit pozornost na vyšší úroveň excelence, které dosahuje výzkum, jež radikálně mění naše paradigmata, buduje nové obory a otevírá příležitosti, které mají zásadní společenské důsledky. Chceme-li dosáhnout této excelence, musíme podporovat vědecký výzkum, který je výrazně rizikovější a vyžaduje soustavnou podporu v delším časovém horizontu a není vlastně tak produktivní jako “normální“ výzkum, avšak dává naději, že dosáhne skutečné změny. Jeho výsledky jsou veřejným statkem a budou využity na všech úrovních (místní, národní, regionální, globální) společnosti. Přístup k výsledkům, infrastrukturám a k financování musí být zajištěn tak, aby je mohli sdílet a poučit se z nich výzkumní pracovníci všech oborů, studenti a vůbec celá společnost. Excelentní výzkum je identifikován přísným hodnocením návrhů výzkumných projektů a jejich navrhovatelů, které je založeno na mezinárodním peer review. Hodnocení musí odpovídat mezinárodně uznaným standardům a kritériím, musí být nestranné, spravedlivé a transparentní, aby byly vyloučeny národní, sociální či genderové vlivy. Tak je možné najít a podporovat ty nejlepší lidi s nejambicióznějšími myšlenkami.</w:t>
      </w:r>
    </w:p>
    <w:p w:rsidR="00BF1C9B" w:rsidRDefault="00BF1C9B" w:rsidP="003C2B24">
      <w:pPr>
        <w:jc w:val="both"/>
        <w:rPr>
          <w:rFonts w:ascii="Times New Roman" w:hAnsi="Times New Roman"/>
        </w:rPr>
      </w:pPr>
    </w:p>
    <w:p w:rsidR="00BF1C9B" w:rsidRDefault="00BF1C9B" w:rsidP="003C2B24">
      <w:pPr>
        <w:jc w:val="both"/>
        <w:rPr>
          <w:rFonts w:ascii="Times New Roman" w:hAnsi="Times New Roman"/>
        </w:rPr>
      </w:pPr>
    </w:p>
    <w:p w:rsidR="00BF1C9B" w:rsidRDefault="00BF1C9B" w:rsidP="003C2B24">
      <w:pPr>
        <w:jc w:val="both"/>
        <w:rPr>
          <w:rFonts w:ascii="Times New Roman" w:hAnsi="Times New Roman"/>
        </w:rPr>
      </w:pPr>
      <w:r>
        <w:rPr>
          <w:rFonts w:ascii="Times New Roman" w:hAnsi="Times New Roman"/>
        </w:rPr>
        <w:t>Excelentní výzkum, plní v každé rozvinuté zemí tři základní cíle.</w:t>
      </w:r>
    </w:p>
    <w:p w:rsidR="00BF1C9B" w:rsidRPr="003E00E4" w:rsidRDefault="00BF1C9B" w:rsidP="00BC7013">
      <w:pPr>
        <w:pStyle w:val="ListParagraph"/>
        <w:numPr>
          <w:ilvl w:val="0"/>
          <w:numId w:val="5"/>
        </w:numPr>
        <w:jc w:val="both"/>
        <w:rPr>
          <w:rFonts w:ascii="Times New Roman" w:hAnsi="Times New Roman"/>
        </w:rPr>
      </w:pPr>
      <w:r w:rsidRPr="003E00E4">
        <w:rPr>
          <w:rFonts w:ascii="Times New Roman" w:hAnsi="Times New Roman"/>
        </w:rPr>
        <w:t xml:space="preserve">Nejdůležitějším cílem je vytváření nových poznatků, které představují </w:t>
      </w:r>
      <w:r w:rsidRPr="003E00E4">
        <w:rPr>
          <w:rFonts w:ascii="Times New Roman" w:hAnsi="Times New Roman"/>
          <w:i/>
          <w:color w:val="000080"/>
        </w:rPr>
        <w:t xml:space="preserve">hlavní zdroj nových znalostí </w:t>
      </w:r>
      <w:r>
        <w:rPr>
          <w:rFonts w:ascii="Times New Roman" w:hAnsi="Times New Roman"/>
          <w:i/>
          <w:color w:val="000080"/>
        </w:rPr>
        <w:t xml:space="preserve">podmiňujících celkovou vyspělost společnosti a </w:t>
      </w:r>
      <w:r w:rsidRPr="003E00E4">
        <w:rPr>
          <w:rFonts w:ascii="Times New Roman" w:hAnsi="Times New Roman"/>
          <w:i/>
          <w:color w:val="000080"/>
        </w:rPr>
        <w:t>rozšiřujících dosažitelné technologické možnosti využitelné pro inovace</w:t>
      </w:r>
      <w:r w:rsidRPr="003E00E4">
        <w:rPr>
          <w:rFonts w:ascii="Times New Roman" w:hAnsi="Times New Roman"/>
        </w:rPr>
        <w:t>. Excelence v základním (vyhledávacím) výzkumu je nezbytným předpokladem kvalitního aplikovaného (orientovaného) výzkumu. Špičkové výsledky základního výzkumu v řadě případů stimulují / směrují rozvoj aplikovaného výzkumu a výsledky aplikovaného výzkumu často definují výzvy pro výzkum základní.</w:t>
      </w:r>
    </w:p>
    <w:p w:rsidR="00BF1C9B" w:rsidRPr="003E00E4" w:rsidRDefault="00BF1C9B" w:rsidP="00BC7013">
      <w:pPr>
        <w:pStyle w:val="ListParagraph"/>
        <w:numPr>
          <w:ilvl w:val="0"/>
          <w:numId w:val="5"/>
        </w:numPr>
        <w:jc w:val="both"/>
        <w:rPr>
          <w:rFonts w:ascii="Times New Roman" w:hAnsi="Times New Roman"/>
        </w:rPr>
      </w:pPr>
      <w:r w:rsidRPr="003E00E4">
        <w:rPr>
          <w:rFonts w:ascii="Times New Roman" w:hAnsi="Times New Roman"/>
        </w:rPr>
        <w:t>Pouze v excelentním vědeckém prostředí mohou vyrůstat noví odborníci, zvyklí a schopní nové poznatky kombinovat a využívat, neboť excelentní výzkum je nezbytným</w:t>
      </w:r>
      <w:r w:rsidRPr="003E00E4">
        <w:rPr>
          <w:rFonts w:ascii="Times New Roman" w:hAnsi="Times New Roman"/>
          <w:i/>
          <w:color w:val="000080"/>
        </w:rPr>
        <w:t xml:space="preserve"> předpokladem excelentního terci</w:t>
      </w:r>
      <w:r>
        <w:rPr>
          <w:rFonts w:ascii="Times New Roman" w:hAnsi="Times New Roman"/>
          <w:i/>
          <w:color w:val="000080"/>
        </w:rPr>
        <w:t>ál</w:t>
      </w:r>
      <w:r w:rsidRPr="003E00E4">
        <w:rPr>
          <w:rFonts w:ascii="Times New Roman" w:hAnsi="Times New Roman"/>
          <w:i/>
          <w:color w:val="000080"/>
        </w:rPr>
        <w:t>ního vzdělávání</w:t>
      </w:r>
      <w:r w:rsidRPr="003E00E4">
        <w:rPr>
          <w:rFonts w:ascii="Times New Roman" w:hAnsi="Times New Roman"/>
        </w:rPr>
        <w:t xml:space="preserve">. Značná část mladých a vysoce vzdělaných odborníků přejde během své profesionální kariéry z oblasti vědy do průmyslu a služeb. Špičkoví absolventi jsou společně s horizontální mobilitou jedním z nejvýznamnějších mechanismů transferu znalostí a také rozvoje spolupráce mezi podnikovým a výzkumným sektorem a to v mezinárodním měřítku. To má samozřejmě dopad na konkurenceschopnost firem, zejména těch, které se zaměřují na inovace založené na znalostech. </w:t>
      </w:r>
    </w:p>
    <w:p w:rsidR="00BF1C9B" w:rsidRPr="003E00E4" w:rsidRDefault="00BF1C9B" w:rsidP="00BC7013">
      <w:pPr>
        <w:pStyle w:val="ListParagraph"/>
        <w:numPr>
          <w:ilvl w:val="0"/>
          <w:numId w:val="5"/>
        </w:numPr>
        <w:jc w:val="both"/>
        <w:rPr>
          <w:rFonts w:ascii="Times New Roman" w:hAnsi="Times New Roman"/>
        </w:rPr>
      </w:pPr>
      <w:r w:rsidRPr="003E00E4">
        <w:rPr>
          <w:rFonts w:ascii="Times New Roman" w:hAnsi="Times New Roman"/>
        </w:rPr>
        <w:t xml:space="preserve">Excelentní výzkum slouží také jako </w:t>
      </w:r>
      <w:r w:rsidRPr="003E00E4">
        <w:rPr>
          <w:rFonts w:ascii="Times New Roman" w:hAnsi="Times New Roman"/>
          <w:i/>
          <w:color w:val="000080"/>
        </w:rPr>
        <w:t>signál pro investory a podnikatele</w:t>
      </w:r>
      <w:r w:rsidRPr="003E00E4">
        <w:rPr>
          <w:rFonts w:ascii="Times New Roman" w:hAnsi="Times New Roman"/>
        </w:rPr>
        <w:t>, že v daném regionu jsou znalost</w:t>
      </w:r>
      <w:r>
        <w:rPr>
          <w:rFonts w:ascii="Times New Roman" w:hAnsi="Times New Roman"/>
        </w:rPr>
        <w:t>i</w:t>
      </w:r>
      <w:r w:rsidRPr="003E00E4">
        <w:rPr>
          <w:rFonts w:ascii="Times New Roman" w:hAnsi="Times New Roman"/>
        </w:rPr>
        <w:t xml:space="preserve"> a vysoce vzdělaní odborníci a že se tedy vyplatí investovat do hi-tech oborů, využívajících místní výzkumné a vývojové kapacity. Tento druh investic podporuje zejména dlouhodobou konkurenceschopnost.</w:t>
      </w:r>
    </w:p>
    <w:p w:rsidR="00BF1C9B" w:rsidRDefault="00BF1C9B" w:rsidP="00460839">
      <w:pPr>
        <w:pStyle w:val="Heading1"/>
      </w:pPr>
      <w:bookmarkStart w:id="2" w:name="_Toc351045206"/>
      <w:r>
        <w:t>Účel a hlavní zaměření</w:t>
      </w:r>
      <w:bookmarkEnd w:id="0"/>
      <w:bookmarkEnd w:id="2"/>
      <w:r>
        <w:t xml:space="preserve"> CIST</w:t>
      </w:r>
    </w:p>
    <w:p w:rsidR="00BF1C9B" w:rsidRPr="00C91C29" w:rsidRDefault="00BF1C9B" w:rsidP="00460839">
      <w:pPr>
        <w:jc w:val="both"/>
        <w:rPr>
          <w:rFonts w:ascii="Times New Roman" w:hAnsi="Times New Roman"/>
        </w:rPr>
      </w:pPr>
      <w:r w:rsidRPr="00C91C29">
        <w:rPr>
          <w:rFonts w:ascii="Times New Roman" w:hAnsi="Times New Roman"/>
        </w:rPr>
        <w:t xml:space="preserve">Špičkoví vědci z celého světa si dnes mohou svobodně vybírat místo svého působení. Rozhodují se zejména podle toho, kde najdou nejlepší podmínky pro svoji práci. Má-li být Česká republika vědecky a ekonomicky konkurenceschopná v dlouhodobém časovém horizontu, musí založit svoji konkurenceschopnost na nových znalostech a špičkových odbornících. Navrhovaná nadace CIST proto vytvoří s pomocí dodatečných finančních prostředků ve stávajících vědeckých pracovištích v České republice takové podmínky, které vynikajícím vědcům poskytnou stabilitu dlouhodobého vědeckého bádání a současně vytvoří prostředí pro rozvoj výzkumné činnosti nejvyšší světové úrovně, které bude atraktivní pro </w:t>
      </w:r>
      <w:r>
        <w:rPr>
          <w:rFonts w:ascii="Times New Roman" w:hAnsi="Times New Roman"/>
        </w:rPr>
        <w:t>české i zahraniční vědce</w:t>
      </w:r>
      <w:r w:rsidRPr="00C91C29">
        <w:rPr>
          <w:rFonts w:ascii="Times New Roman" w:hAnsi="Times New Roman"/>
        </w:rPr>
        <w:t xml:space="preserve">. </w:t>
      </w:r>
      <w:r>
        <w:rPr>
          <w:rFonts w:ascii="Times New Roman" w:hAnsi="Times New Roman"/>
        </w:rPr>
        <w:t>V několika letech po ustavení CIST se počítá s postupným zařazením přibližně 20 týmů vedených renomovanými osobnostmi světové vědy. V delším časovém horizontu, tak jak poroste atraktivita českého vědeckého prostředí a podpora excelentního výzkumu z veřejných a neveřejných zdrojů, bude nadace CIST usilovat o další rozšíření podpory, která by zahrnula i týmy vedené nadějnými mladými vědci (tenure-track program). Každý tým bude v pravidelných několikaletých intervalech hodnocen systémem mezinárodních peer-review panelů a p</w:t>
      </w:r>
      <w:r w:rsidRPr="00A6293A">
        <w:rPr>
          <w:rFonts w:ascii="Times New Roman" w:hAnsi="Times New Roman"/>
        </w:rPr>
        <w:t xml:space="preserve">odle výsledku hodnocení </w:t>
      </w:r>
      <w:r>
        <w:rPr>
          <w:rFonts w:ascii="Times New Roman" w:hAnsi="Times New Roman"/>
        </w:rPr>
        <w:t xml:space="preserve">bude </w:t>
      </w:r>
      <w:r w:rsidRPr="00A6293A">
        <w:rPr>
          <w:rFonts w:ascii="Times New Roman" w:hAnsi="Times New Roman"/>
        </w:rPr>
        <w:t>rozh</w:t>
      </w:r>
      <w:r>
        <w:rPr>
          <w:rFonts w:ascii="Times New Roman" w:hAnsi="Times New Roman"/>
        </w:rPr>
        <w:t xml:space="preserve">odnuto </w:t>
      </w:r>
      <w:r w:rsidRPr="00A6293A">
        <w:rPr>
          <w:rFonts w:ascii="Times New Roman" w:hAnsi="Times New Roman"/>
        </w:rPr>
        <w:t>o dalším financování týmu CIST</w:t>
      </w:r>
      <w:r>
        <w:rPr>
          <w:rFonts w:ascii="Times New Roman" w:hAnsi="Times New Roman"/>
        </w:rPr>
        <w:t xml:space="preserve">. Za výběr týmů a jejich financování z nadačního příspěvku CIST ponese odpovědnost správní rada CIST složená převážně z renomovaných osobností světové vědy. Ve svých rozhodnutích se bude opírat o hodnocení a doporučení vědecké rady složené výlučně ze zahraničních vědeckých osobností.  </w:t>
      </w:r>
    </w:p>
    <w:p w:rsidR="00BF1C9B" w:rsidRPr="00460839" w:rsidRDefault="00BF1C9B" w:rsidP="00A752CB">
      <w:pPr>
        <w:pBdr>
          <w:top w:val="single" w:sz="4" w:space="1" w:color="auto"/>
          <w:left w:val="single" w:sz="4" w:space="4" w:color="auto"/>
          <w:bottom w:val="single" w:sz="4" w:space="1" w:color="auto"/>
          <w:right w:val="single" w:sz="4" w:space="4" w:color="auto"/>
        </w:pBdr>
        <w:jc w:val="both"/>
        <w:rPr>
          <w:rFonts w:ascii="Times New Roman" w:hAnsi="Times New Roman"/>
        </w:rPr>
      </w:pPr>
      <w:r w:rsidRPr="00460839">
        <w:rPr>
          <w:rFonts w:ascii="Times New Roman" w:hAnsi="Times New Roman"/>
          <w:b/>
        </w:rPr>
        <w:t>Posláním</w:t>
      </w:r>
      <w:r w:rsidRPr="00460839">
        <w:rPr>
          <w:rFonts w:ascii="Times New Roman" w:hAnsi="Times New Roman"/>
        </w:rPr>
        <w:t xml:space="preserve"> C</w:t>
      </w:r>
      <w:r>
        <w:rPr>
          <w:rFonts w:ascii="Times New Roman" w:hAnsi="Times New Roman"/>
        </w:rPr>
        <w:t>I</w:t>
      </w:r>
      <w:r w:rsidRPr="00460839">
        <w:rPr>
          <w:rFonts w:ascii="Times New Roman" w:hAnsi="Times New Roman"/>
        </w:rPr>
        <w:t xml:space="preserve">ST je přispět k rozvoji výzkumné činnosti nejvyšší kvality, </w:t>
      </w:r>
      <w:r>
        <w:rPr>
          <w:rFonts w:ascii="Times New Roman" w:hAnsi="Times New Roman"/>
        </w:rPr>
        <w:t>posuzované podle světových měřítek</w:t>
      </w:r>
      <w:r w:rsidRPr="00460839">
        <w:rPr>
          <w:rFonts w:ascii="Times New Roman" w:hAnsi="Times New Roman"/>
        </w:rPr>
        <w:t>.</w:t>
      </w:r>
      <w:r>
        <w:rPr>
          <w:rFonts w:ascii="Times New Roman" w:hAnsi="Times New Roman"/>
        </w:rPr>
        <w:t xml:space="preserve"> Neopominutelným znakem výzkumného týmu CIST je dlouhodobá vize směřování prováděného výzkumu.</w:t>
      </w:r>
    </w:p>
    <w:p w:rsidR="00BF1C9B" w:rsidRPr="00A1654B" w:rsidRDefault="00BF1C9B" w:rsidP="00C91C29">
      <w:pPr>
        <w:jc w:val="both"/>
        <w:rPr>
          <w:rFonts w:ascii="Times New Roman" w:hAnsi="Times New Roman"/>
        </w:rPr>
      </w:pPr>
      <w:r w:rsidRPr="00A1654B">
        <w:rPr>
          <w:rFonts w:ascii="Times New Roman" w:hAnsi="Times New Roman"/>
        </w:rPr>
        <w:t>Ve vědecky rozvinutých zemích vždy spočívá podpora kvalitní vědy a výzkumu (VaV) na celé škále vzájemně se doplňujících nástrojů. I v České republice již existují infrastruktury a progra</w:t>
      </w:r>
      <w:r>
        <w:rPr>
          <w:rFonts w:ascii="Times New Roman" w:hAnsi="Times New Roman"/>
        </w:rPr>
        <w:t>my směřující k podpoře vysoce kvalitního výzkumu</w:t>
      </w:r>
      <w:r w:rsidRPr="00A1654B">
        <w:rPr>
          <w:rFonts w:ascii="Times New Roman" w:hAnsi="Times New Roman"/>
        </w:rPr>
        <w:t>. S přispěním strukturálních fondů jsou zejména mimo Prahu významně rozši</w:t>
      </w:r>
      <w:r>
        <w:rPr>
          <w:rFonts w:ascii="Times New Roman" w:hAnsi="Times New Roman"/>
        </w:rPr>
        <w:t>řovány a modernizovány výzkumné</w:t>
      </w:r>
      <w:r w:rsidRPr="00A1654B">
        <w:rPr>
          <w:rFonts w:ascii="Times New Roman" w:hAnsi="Times New Roman"/>
        </w:rPr>
        <w:t xml:space="preserve"> infrastruktury. K již zavedeným nástrojům účelové podpory rovněž patří projekty ex</w:t>
      </w:r>
      <w:r>
        <w:rPr>
          <w:rFonts w:ascii="Times New Roman" w:hAnsi="Times New Roman"/>
        </w:rPr>
        <w:t>celence GAČR na podporu konsorci</w:t>
      </w:r>
      <w:r w:rsidRPr="00A1654B">
        <w:rPr>
          <w:rFonts w:ascii="Times New Roman" w:hAnsi="Times New Roman"/>
        </w:rPr>
        <w:t>í špičkových vědeckých týmů v České republice nebo program Návrat MŠMT na vytvoření</w:t>
      </w:r>
      <w:r>
        <w:rPr>
          <w:rFonts w:ascii="Times New Roman" w:hAnsi="Times New Roman"/>
        </w:rPr>
        <w:t xml:space="preserve"> kvalitních integračních a </w:t>
      </w:r>
      <w:r w:rsidRPr="00A1654B">
        <w:rPr>
          <w:rFonts w:ascii="Times New Roman" w:hAnsi="Times New Roman"/>
        </w:rPr>
        <w:t>reintegračních podmínek pro nadějné vědce se zahraniční zkušeno</w:t>
      </w:r>
      <w:r>
        <w:rPr>
          <w:rFonts w:ascii="Times New Roman" w:hAnsi="Times New Roman"/>
        </w:rPr>
        <w:t>stí. AVČR zavedla Fellowship J. </w:t>
      </w:r>
      <w:r w:rsidRPr="00A1654B">
        <w:rPr>
          <w:rFonts w:ascii="Times New Roman" w:hAnsi="Times New Roman"/>
        </w:rPr>
        <w:t xml:space="preserve">E. Purkyně pro získání mladých perspektivních vědců ze zahraničí pro AVČR a Akademickou prémii jako přísně výběrový nástroj finanční a morální podpory vědecké excelence v AVČR. </w:t>
      </w:r>
    </w:p>
    <w:p w:rsidR="00BF1C9B" w:rsidRDefault="00BF1C9B" w:rsidP="00C91C29">
      <w:pPr>
        <w:jc w:val="both"/>
        <w:rPr>
          <w:rFonts w:ascii="Times New Roman" w:hAnsi="Times New Roman"/>
        </w:rPr>
      </w:pPr>
      <w:r w:rsidRPr="00A1654B">
        <w:rPr>
          <w:rFonts w:ascii="Times New Roman" w:hAnsi="Times New Roman"/>
        </w:rPr>
        <w:t xml:space="preserve">Nadace CIST </w:t>
      </w:r>
      <w:r>
        <w:rPr>
          <w:rFonts w:ascii="Times New Roman" w:hAnsi="Times New Roman"/>
        </w:rPr>
        <w:t>s předpokládaným ročním vkladem z veřejných prostředků ve výši 1 mld. Kč</w:t>
      </w:r>
      <w:r w:rsidRPr="00AA42EE">
        <w:rPr>
          <w:rFonts w:ascii="Times New Roman" w:hAnsi="Times New Roman"/>
        </w:rPr>
        <w:t xml:space="preserve"> </w:t>
      </w:r>
      <w:r w:rsidRPr="00A1654B">
        <w:rPr>
          <w:rFonts w:ascii="Times New Roman" w:hAnsi="Times New Roman"/>
        </w:rPr>
        <w:t xml:space="preserve">doplní tyto stávající formy podpory o kvalitativně nový nástroj. </w:t>
      </w:r>
      <w:r>
        <w:rPr>
          <w:rFonts w:ascii="Times New Roman" w:hAnsi="Times New Roman"/>
        </w:rPr>
        <w:t xml:space="preserve">Cílem CIST je posílit nikoliv oslabit VaV v České republice. Nadační vklad CIST nemůže být spojován s omezením jiných nástrojů veřejné podpory VaV.  CIST se zaměří </w:t>
      </w:r>
      <w:r w:rsidRPr="00A1654B">
        <w:rPr>
          <w:rFonts w:ascii="Times New Roman" w:hAnsi="Times New Roman"/>
        </w:rPr>
        <w:t>na výběr a dlouhodobou instituci</w:t>
      </w:r>
      <w:r>
        <w:rPr>
          <w:rFonts w:ascii="Times New Roman" w:hAnsi="Times New Roman"/>
        </w:rPr>
        <w:t xml:space="preserve">onální podporu špičkových vědců, kteří již působí nebo kterým nadace CIST umožní přesídlit ze zahraničí na </w:t>
      </w:r>
      <w:r w:rsidRPr="00A1654B">
        <w:rPr>
          <w:rFonts w:ascii="Times New Roman" w:hAnsi="Times New Roman"/>
        </w:rPr>
        <w:t>kt</w:t>
      </w:r>
      <w:r>
        <w:rPr>
          <w:rFonts w:ascii="Times New Roman" w:hAnsi="Times New Roman"/>
        </w:rPr>
        <w:t>eré</w:t>
      </w:r>
      <w:r w:rsidRPr="00A1654B">
        <w:rPr>
          <w:rFonts w:ascii="Times New Roman" w:hAnsi="Times New Roman"/>
        </w:rPr>
        <w:t>koli</w:t>
      </w:r>
      <w:r>
        <w:rPr>
          <w:rFonts w:ascii="Times New Roman" w:hAnsi="Times New Roman"/>
        </w:rPr>
        <w:t>v univerzitní nebo neuniverzitní výzkumné pracoviště</w:t>
      </w:r>
      <w:r w:rsidRPr="00A1654B">
        <w:rPr>
          <w:rFonts w:ascii="Times New Roman" w:hAnsi="Times New Roman"/>
        </w:rPr>
        <w:t xml:space="preserve"> v České republice, v tradičních nebo nově vzniklých vědeckých centrech a to podle kritérií srovnatelných s nejlepšími vědeckými pracovišti ve světě. Vzorem pro CIST jsou například německý Max Planck Gesellschaft, rakouský Institute of Science and Technology, americký Howard Hughes Medical Institute nebo japonské World Premier International Research Center (WPI). </w:t>
      </w:r>
      <w:r>
        <w:rPr>
          <w:rFonts w:ascii="Times New Roman" w:hAnsi="Times New Roman"/>
        </w:rPr>
        <w:t xml:space="preserve">CIST by se měl stát obdobnou „značku nejvyšší kvality“ v českém vědeckém prostředí. </w:t>
      </w:r>
    </w:p>
    <w:p w:rsidR="00BF1C9B" w:rsidRPr="00460839" w:rsidRDefault="00BF1C9B" w:rsidP="002C66BE">
      <w:pPr>
        <w:jc w:val="both"/>
        <w:rPr>
          <w:rFonts w:ascii="Times New Roman" w:hAnsi="Times New Roman"/>
        </w:rPr>
      </w:pPr>
      <w:r w:rsidRPr="00460839">
        <w:rPr>
          <w:rFonts w:ascii="Times New Roman" w:hAnsi="Times New Roman"/>
          <w:b/>
        </w:rPr>
        <w:t>Cílem</w:t>
      </w:r>
      <w:r w:rsidRPr="00460839">
        <w:rPr>
          <w:rFonts w:ascii="Times New Roman" w:hAnsi="Times New Roman"/>
        </w:rPr>
        <w:t xml:space="preserve"> C</w:t>
      </w:r>
      <w:r>
        <w:rPr>
          <w:rFonts w:ascii="Times New Roman" w:hAnsi="Times New Roman"/>
        </w:rPr>
        <w:t>I</w:t>
      </w:r>
      <w:r w:rsidRPr="00460839">
        <w:rPr>
          <w:rFonts w:ascii="Times New Roman" w:hAnsi="Times New Roman"/>
        </w:rPr>
        <w:t xml:space="preserve">ST  je </w:t>
      </w:r>
      <w:r>
        <w:rPr>
          <w:rFonts w:ascii="Times New Roman" w:hAnsi="Times New Roman"/>
        </w:rPr>
        <w:t xml:space="preserve">získat a dlouhodobě </w:t>
      </w:r>
      <w:r w:rsidRPr="00460839">
        <w:rPr>
          <w:rFonts w:ascii="Times New Roman" w:hAnsi="Times New Roman"/>
        </w:rPr>
        <w:t xml:space="preserve">podporovat </w:t>
      </w:r>
      <w:r>
        <w:rPr>
          <w:rFonts w:ascii="Times New Roman" w:hAnsi="Times New Roman"/>
        </w:rPr>
        <w:t xml:space="preserve">na úrovni konkurenceschopné se světem </w:t>
      </w:r>
    </w:p>
    <w:p w:rsidR="00BF1C9B" w:rsidRPr="00460839" w:rsidRDefault="00BF1C9B" w:rsidP="00460839">
      <w:pPr>
        <w:pStyle w:val="ListParagraph"/>
        <w:numPr>
          <w:ilvl w:val="0"/>
          <w:numId w:val="2"/>
        </w:numPr>
        <w:jc w:val="both"/>
        <w:rPr>
          <w:rFonts w:ascii="Times New Roman" w:hAnsi="Times New Roman"/>
        </w:rPr>
      </w:pPr>
      <w:r>
        <w:rPr>
          <w:rFonts w:ascii="Times New Roman" w:hAnsi="Times New Roman"/>
          <w:bCs/>
          <w:i/>
          <w:color w:val="000080"/>
        </w:rPr>
        <w:t xml:space="preserve">špičkové vědce a jejich </w:t>
      </w:r>
      <w:r w:rsidRPr="00680469">
        <w:rPr>
          <w:rFonts w:ascii="Times New Roman" w:hAnsi="Times New Roman"/>
          <w:bCs/>
          <w:i/>
          <w:color w:val="000080"/>
        </w:rPr>
        <w:t>týmy</w:t>
      </w:r>
      <w:r w:rsidRPr="0026738A">
        <w:rPr>
          <w:rFonts w:ascii="Times New Roman" w:hAnsi="Times New Roman"/>
          <w:bCs/>
          <w:i/>
          <w:color w:val="000080"/>
        </w:rPr>
        <w:t xml:space="preserve"> v ČR</w:t>
      </w:r>
      <w:r w:rsidRPr="00460839">
        <w:rPr>
          <w:rFonts w:ascii="Times New Roman" w:hAnsi="Times New Roman"/>
        </w:rPr>
        <w:t xml:space="preserve">, vybrané na principu excelence ve výzkumu a schopnosti </w:t>
      </w:r>
      <w:r>
        <w:rPr>
          <w:rFonts w:ascii="Times New Roman" w:hAnsi="Times New Roman"/>
        </w:rPr>
        <w:t xml:space="preserve">vyniknout </w:t>
      </w:r>
      <w:r w:rsidRPr="00460839">
        <w:rPr>
          <w:rFonts w:ascii="Times New Roman" w:hAnsi="Times New Roman"/>
        </w:rPr>
        <w:t>v mezinárodním prostředí, a to bez ohledu na obor a instituci, ve které tým působí, aby byla zajištěna jejich stál</w:t>
      </w:r>
      <w:r>
        <w:rPr>
          <w:rFonts w:ascii="Times New Roman" w:hAnsi="Times New Roman"/>
        </w:rPr>
        <w:t>ost</w:t>
      </w:r>
      <w:r w:rsidRPr="00460839">
        <w:rPr>
          <w:rFonts w:ascii="Times New Roman" w:hAnsi="Times New Roman"/>
        </w:rPr>
        <w:t>, a nadkritická velikost potřebná pro dostatečnou konkurenceschopnost v mezinárodním měřítku,</w:t>
      </w:r>
    </w:p>
    <w:p w:rsidR="00BF1C9B" w:rsidRPr="00460839" w:rsidRDefault="00BF1C9B" w:rsidP="00460839">
      <w:pPr>
        <w:pStyle w:val="ListParagraph"/>
        <w:numPr>
          <w:ilvl w:val="0"/>
          <w:numId w:val="2"/>
        </w:numPr>
        <w:jc w:val="both"/>
        <w:rPr>
          <w:rFonts w:ascii="Times New Roman" w:hAnsi="Times New Roman"/>
        </w:rPr>
      </w:pPr>
      <w:r w:rsidRPr="00460839">
        <w:rPr>
          <w:rFonts w:ascii="Times New Roman" w:hAnsi="Times New Roman"/>
        </w:rPr>
        <w:t xml:space="preserve">s tím spojený </w:t>
      </w:r>
      <w:r w:rsidRPr="00680469">
        <w:rPr>
          <w:rFonts w:ascii="Times New Roman" w:hAnsi="Times New Roman"/>
          <w:bCs/>
          <w:i/>
          <w:color w:val="000080"/>
        </w:rPr>
        <w:t>rozvoj lidských zdrojů</w:t>
      </w:r>
      <w:r w:rsidRPr="00460839">
        <w:rPr>
          <w:rFonts w:ascii="Times New Roman" w:hAnsi="Times New Roman"/>
        </w:rPr>
        <w:t xml:space="preserve"> </w:t>
      </w:r>
      <w:r w:rsidRPr="00F970B8">
        <w:rPr>
          <w:rFonts w:ascii="Times New Roman" w:hAnsi="Times New Roman"/>
          <w:i/>
          <w:color w:val="002060"/>
        </w:rPr>
        <w:t>zejména ve formě doktorského studia</w:t>
      </w:r>
      <w:r w:rsidRPr="00460839">
        <w:rPr>
          <w:rFonts w:ascii="Times New Roman" w:hAnsi="Times New Roman"/>
        </w:rPr>
        <w:t>, a</w:t>
      </w:r>
    </w:p>
    <w:p w:rsidR="00BF1C9B" w:rsidRPr="00D10826" w:rsidRDefault="00BF1C9B" w:rsidP="00D10826">
      <w:pPr>
        <w:pStyle w:val="ListParagraph"/>
        <w:numPr>
          <w:ilvl w:val="0"/>
          <w:numId w:val="2"/>
        </w:numPr>
        <w:jc w:val="both"/>
        <w:rPr>
          <w:rFonts w:ascii="Times New Roman" w:hAnsi="Times New Roman"/>
        </w:rPr>
      </w:pPr>
      <w:r w:rsidRPr="00680469">
        <w:rPr>
          <w:rFonts w:ascii="Times New Roman" w:hAnsi="Times New Roman"/>
          <w:bCs/>
          <w:i/>
          <w:color w:val="000080"/>
        </w:rPr>
        <w:t>motivovat tyto týmy k vysoké mobilitě</w:t>
      </w:r>
      <w:r w:rsidRPr="00460839">
        <w:rPr>
          <w:rFonts w:ascii="Times New Roman" w:hAnsi="Times New Roman"/>
        </w:rPr>
        <w:t xml:space="preserve"> a ke spolupráci s</w:t>
      </w:r>
      <w:r>
        <w:rPr>
          <w:rFonts w:ascii="Times New Roman" w:hAnsi="Times New Roman"/>
        </w:rPr>
        <w:t> nejlepšími partnery ve světě</w:t>
      </w:r>
    </w:p>
    <w:p w:rsidR="00BF1C9B" w:rsidRPr="00AE5A41" w:rsidRDefault="00BF1C9B" w:rsidP="006F4A20">
      <w:pPr>
        <w:jc w:val="both"/>
        <w:rPr>
          <w:rFonts w:ascii="Times New Roman" w:hAnsi="Times New Roman"/>
        </w:rPr>
      </w:pPr>
      <w:r>
        <w:rPr>
          <w:rFonts w:ascii="Times New Roman" w:hAnsi="Times New Roman"/>
        </w:rPr>
        <w:t>Výzkumný tým CIST je základní jednotkou CIST. Tým je</w:t>
      </w:r>
      <w:r w:rsidRPr="001373F9">
        <w:rPr>
          <w:rFonts w:ascii="Times New Roman" w:hAnsi="Times New Roman"/>
        </w:rPr>
        <w:t xml:space="preserve"> veden </w:t>
      </w:r>
      <w:r>
        <w:rPr>
          <w:rFonts w:ascii="Times New Roman" w:hAnsi="Times New Roman"/>
        </w:rPr>
        <w:t xml:space="preserve">významnou </w:t>
      </w:r>
      <w:r w:rsidRPr="001373F9">
        <w:rPr>
          <w:rFonts w:ascii="Times New Roman" w:hAnsi="Times New Roman"/>
        </w:rPr>
        <w:t>osobností</w:t>
      </w:r>
      <w:r>
        <w:rPr>
          <w:rFonts w:ascii="Times New Roman" w:hAnsi="Times New Roman"/>
        </w:rPr>
        <w:t xml:space="preserve"> světové vědy a </w:t>
      </w:r>
      <w:r w:rsidRPr="001373F9">
        <w:rPr>
          <w:rFonts w:ascii="Times New Roman" w:hAnsi="Times New Roman"/>
        </w:rPr>
        <w:t>může být umístěn v jedné výzkumné organizaci nebo může</w:t>
      </w:r>
      <w:r>
        <w:rPr>
          <w:rFonts w:ascii="Times New Roman" w:hAnsi="Times New Roman"/>
        </w:rPr>
        <w:t xml:space="preserve"> propojovat výzkumné </w:t>
      </w:r>
      <w:r w:rsidRPr="001373F9">
        <w:rPr>
          <w:rFonts w:ascii="Times New Roman" w:hAnsi="Times New Roman"/>
        </w:rPr>
        <w:t>skupiny působící v různých institucích a touto cestou posílit vzájemnou spolupráci a integrovat v rozumné míře výzkumnou činnost v určitém oboru nebo oborech.</w:t>
      </w:r>
      <w:r>
        <w:rPr>
          <w:rFonts w:ascii="Times New Roman" w:hAnsi="Times New Roman"/>
        </w:rPr>
        <w:t xml:space="preserve"> Kromě doktorandů a postdoktorandů mohou být v týmu CIST další vědečtí pracovníci a technický personál.</w:t>
      </w:r>
      <w:r w:rsidRPr="000211E3">
        <w:rPr>
          <w:rFonts w:ascii="Times New Roman" w:hAnsi="Times New Roman"/>
        </w:rPr>
        <w:t xml:space="preserve"> </w:t>
      </w:r>
      <w:r>
        <w:rPr>
          <w:rFonts w:ascii="Times New Roman" w:hAnsi="Times New Roman"/>
        </w:rPr>
        <w:t>Složení týmu by mělo být mezinárodní a proměnlivé vzhledem k velké mobilitě jeho členů.</w:t>
      </w:r>
    </w:p>
    <w:p w:rsidR="00BF1C9B" w:rsidRPr="002E75F7" w:rsidRDefault="00BF1C9B" w:rsidP="002E75F7">
      <w:pPr>
        <w:jc w:val="both"/>
        <w:rPr>
          <w:rFonts w:ascii="Times New Roman" w:hAnsi="Times New Roman"/>
        </w:rPr>
      </w:pPr>
      <w:r w:rsidRPr="00AE5A41">
        <w:rPr>
          <w:rFonts w:ascii="Times New Roman" w:hAnsi="Times New Roman"/>
        </w:rPr>
        <w:t>C</w:t>
      </w:r>
      <w:r>
        <w:rPr>
          <w:rFonts w:ascii="Times New Roman" w:hAnsi="Times New Roman"/>
        </w:rPr>
        <w:t>IST</w:t>
      </w:r>
      <w:r w:rsidRPr="00AE5A41">
        <w:rPr>
          <w:rFonts w:ascii="Times New Roman" w:hAnsi="Times New Roman"/>
        </w:rPr>
        <w:t xml:space="preserve"> se vždy bude snažit podporovat </w:t>
      </w:r>
      <w:r>
        <w:rPr>
          <w:rFonts w:ascii="Times New Roman" w:hAnsi="Times New Roman"/>
        </w:rPr>
        <w:t xml:space="preserve">vědecké a vzdělávací </w:t>
      </w:r>
      <w:r w:rsidRPr="00AE5A41">
        <w:rPr>
          <w:rFonts w:ascii="Times New Roman" w:hAnsi="Times New Roman"/>
        </w:rPr>
        <w:t>činnosti současně a neodděleně.</w:t>
      </w:r>
      <w:r>
        <w:rPr>
          <w:rFonts w:ascii="Times New Roman" w:hAnsi="Times New Roman"/>
        </w:rPr>
        <w:t xml:space="preserve"> Vědecké a vzdělávací činnosti budou</w:t>
      </w:r>
      <w:r w:rsidRPr="00AE5A41">
        <w:rPr>
          <w:rFonts w:ascii="Times New Roman" w:hAnsi="Times New Roman"/>
        </w:rPr>
        <w:t xml:space="preserve"> vzájemně </w:t>
      </w:r>
      <w:r>
        <w:rPr>
          <w:rFonts w:ascii="Times New Roman" w:hAnsi="Times New Roman"/>
        </w:rPr>
        <w:t>propojeny</w:t>
      </w:r>
      <w:r w:rsidRPr="00AE5A41">
        <w:rPr>
          <w:rFonts w:ascii="Times New Roman" w:hAnsi="Times New Roman"/>
        </w:rPr>
        <w:t xml:space="preserve"> tak, že pokud bude výzkumný tým podporovaný z prostředků C</w:t>
      </w:r>
      <w:r>
        <w:rPr>
          <w:rFonts w:ascii="Times New Roman" w:hAnsi="Times New Roman"/>
        </w:rPr>
        <w:t>I</w:t>
      </w:r>
      <w:r w:rsidRPr="00AE5A41">
        <w:rPr>
          <w:rFonts w:ascii="Times New Roman" w:hAnsi="Times New Roman"/>
        </w:rPr>
        <w:t>ST působit na vysoké škole</w:t>
      </w:r>
      <w:r>
        <w:rPr>
          <w:rFonts w:ascii="Times New Roman" w:hAnsi="Times New Roman"/>
        </w:rPr>
        <w:t xml:space="preserve"> (VŠ)</w:t>
      </w:r>
      <w:r w:rsidRPr="00AE5A41">
        <w:rPr>
          <w:rFonts w:ascii="Times New Roman" w:hAnsi="Times New Roman"/>
        </w:rPr>
        <w:t>, bude současně místem vzdělávání vybraných studentů doktorského studia. Bude-li výzkumný tým C</w:t>
      </w:r>
      <w:r>
        <w:rPr>
          <w:rFonts w:ascii="Times New Roman" w:hAnsi="Times New Roman"/>
        </w:rPr>
        <w:t>I</w:t>
      </w:r>
      <w:r w:rsidRPr="00AE5A41">
        <w:rPr>
          <w:rFonts w:ascii="Times New Roman" w:hAnsi="Times New Roman"/>
        </w:rPr>
        <w:t>ST působit na pracovišti které z legislativních důvodů</w:t>
      </w:r>
      <w:r>
        <w:rPr>
          <w:rFonts w:ascii="Times New Roman" w:hAnsi="Times New Roman"/>
        </w:rPr>
        <w:t xml:space="preserve"> nemůže</w:t>
      </w:r>
      <w:r w:rsidRPr="00AE5A41">
        <w:rPr>
          <w:rFonts w:ascii="Times New Roman" w:hAnsi="Times New Roman"/>
        </w:rPr>
        <w:t xml:space="preserve"> registrovat a vzdělávat studenty doktorského studia, </w:t>
      </w:r>
      <w:r>
        <w:rPr>
          <w:rFonts w:ascii="Times New Roman" w:hAnsi="Times New Roman"/>
        </w:rPr>
        <w:t>uzavře</w:t>
      </w:r>
      <w:r w:rsidRPr="00AE5A41">
        <w:rPr>
          <w:rFonts w:ascii="Times New Roman" w:hAnsi="Times New Roman"/>
        </w:rPr>
        <w:t xml:space="preserve"> dohodu s VŠ, která umožní škol</w:t>
      </w:r>
      <w:r>
        <w:rPr>
          <w:rFonts w:ascii="Times New Roman" w:hAnsi="Times New Roman"/>
        </w:rPr>
        <w:t>it</w:t>
      </w:r>
      <w:r w:rsidRPr="00AE5A41">
        <w:rPr>
          <w:rFonts w:ascii="Times New Roman" w:hAnsi="Times New Roman"/>
        </w:rPr>
        <w:t xml:space="preserve"> doktorand</w:t>
      </w:r>
      <w:r>
        <w:rPr>
          <w:rFonts w:ascii="Times New Roman" w:hAnsi="Times New Roman"/>
        </w:rPr>
        <w:t>y</w:t>
      </w:r>
      <w:r w:rsidRPr="00AE5A41">
        <w:rPr>
          <w:rFonts w:ascii="Times New Roman" w:hAnsi="Times New Roman"/>
        </w:rPr>
        <w:t xml:space="preserve"> dané VŠ. </w:t>
      </w:r>
      <w:r w:rsidRPr="0073553F">
        <w:rPr>
          <w:rFonts w:ascii="Times New Roman" w:hAnsi="Times New Roman"/>
        </w:rPr>
        <w:t>Studenti zůstanou po celou dobu spolupráce s C</w:t>
      </w:r>
      <w:r>
        <w:rPr>
          <w:rFonts w:ascii="Times New Roman" w:hAnsi="Times New Roman"/>
        </w:rPr>
        <w:t>I</w:t>
      </w:r>
      <w:r w:rsidRPr="0073553F">
        <w:rPr>
          <w:rFonts w:ascii="Times New Roman" w:hAnsi="Times New Roman"/>
        </w:rPr>
        <w:t>ST studenty své vysoké školy a C</w:t>
      </w:r>
      <w:r>
        <w:rPr>
          <w:rFonts w:ascii="Times New Roman" w:hAnsi="Times New Roman"/>
        </w:rPr>
        <w:t>I</w:t>
      </w:r>
      <w:r w:rsidRPr="0073553F">
        <w:rPr>
          <w:rFonts w:ascii="Times New Roman" w:hAnsi="Times New Roman"/>
        </w:rPr>
        <w:t>ST nebude mít oprávnění udělovat zákonem stanovená osvědčení o absolvování studia, tj. nebude udělovat diplomy</w:t>
      </w:r>
      <w:r>
        <w:rPr>
          <w:rFonts w:ascii="Times New Roman" w:hAnsi="Times New Roman"/>
        </w:rPr>
        <w:t>.</w:t>
      </w:r>
    </w:p>
    <w:p w:rsidR="00BF1C9B" w:rsidRPr="00AE5A41" w:rsidRDefault="00BF1C9B" w:rsidP="002E75F7">
      <w:pPr>
        <w:pBdr>
          <w:top w:val="single" w:sz="4" w:space="1" w:color="auto"/>
          <w:left w:val="single" w:sz="4" w:space="4" w:color="auto"/>
          <w:bottom w:val="single" w:sz="4" w:space="1" w:color="auto"/>
          <w:right w:val="single" w:sz="4" w:space="4" w:color="auto"/>
        </w:pBdr>
        <w:jc w:val="both"/>
        <w:rPr>
          <w:rFonts w:ascii="Times New Roman" w:hAnsi="Times New Roman"/>
        </w:rPr>
      </w:pPr>
      <w:r w:rsidRPr="00AE5A41">
        <w:rPr>
          <w:rFonts w:ascii="Times New Roman" w:hAnsi="Times New Roman"/>
        </w:rPr>
        <w:t>C</w:t>
      </w:r>
      <w:r>
        <w:rPr>
          <w:rFonts w:ascii="Times New Roman" w:hAnsi="Times New Roman"/>
        </w:rPr>
        <w:t>IS</w:t>
      </w:r>
      <w:r w:rsidRPr="00AE5A41">
        <w:rPr>
          <w:rFonts w:ascii="Times New Roman" w:hAnsi="Times New Roman"/>
        </w:rPr>
        <w:t xml:space="preserve">T bude vyvíjet činnost ve dvou hlavních, vzájemně souvisejících směrech v souladu se svým posláním. Těmito činnostmi jsou </w:t>
      </w:r>
      <w:r w:rsidRPr="00AF4160">
        <w:rPr>
          <w:rFonts w:ascii="Times New Roman" w:hAnsi="Times New Roman"/>
          <w:bCs/>
          <w:i/>
          <w:color w:val="000080"/>
        </w:rPr>
        <w:t>podpora excelentn</w:t>
      </w:r>
      <w:r>
        <w:rPr>
          <w:rFonts w:ascii="Times New Roman" w:hAnsi="Times New Roman"/>
          <w:bCs/>
          <w:i/>
          <w:color w:val="000080"/>
        </w:rPr>
        <w:t>ího výzkumu a vzdělávání doktorandů a postdoktorandů</w:t>
      </w:r>
      <w:r w:rsidRPr="00AE5A41">
        <w:rPr>
          <w:rFonts w:ascii="Times New Roman" w:hAnsi="Times New Roman"/>
        </w:rPr>
        <w:t>.</w:t>
      </w:r>
    </w:p>
    <w:p w:rsidR="00BF1C9B" w:rsidRPr="002E75F7" w:rsidRDefault="00BF1C9B" w:rsidP="002E75F7">
      <w:pPr>
        <w:jc w:val="both"/>
        <w:rPr>
          <w:rFonts w:ascii="Times New Roman" w:hAnsi="Times New Roman"/>
        </w:rPr>
      </w:pPr>
      <w:r>
        <w:rPr>
          <w:rFonts w:ascii="Times New Roman" w:hAnsi="Times New Roman"/>
        </w:rPr>
        <w:t xml:space="preserve">CIST může poskytovat podporu </w:t>
      </w:r>
      <w:r w:rsidRPr="00AE5A41">
        <w:rPr>
          <w:rFonts w:ascii="Times New Roman" w:hAnsi="Times New Roman"/>
        </w:rPr>
        <w:t xml:space="preserve">vybraným týmům v pěti </w:t>
      </w:r>
      <w:r>
        <w:rPr>
          <w:rFonts w:ascii="Times New Roman" w:hAnsi="Times New Roman"/>
        </w:rPr>
        <w:t xml:space="preserve">vědních </w:t>
      </w:r>
      <w:r w:rsidRPr="00AE5A41">
        <w:rPr>
          <w:rFonts w:ascii="Times New Roman" w:hAnsi="Times New Roman"/>
        </w:rPr>
        <w:t xml:space="preserve">oblastech: humanitní, </w:t>
      </w:r>
      <w:r>
        <w:rPr>
          <w:rFonts w:ascii="Times New Roman" w:hAnsi="Times New Roman"/>
        </w:rPr>
        <w:t>ekonomické a </w:t>
      </w:r>
      <w:r w:rsidRPr="00AE5A41">
        <w:rPr>
          <w:rFonts w:ascii="Times New Roman" w:hAnsi="Times New Roman"/>
        </w:rPr>
        <w:t>sociální vědy</w:t>
      </w:r>
      <w:r>
        <w:rPr>
          <w:rFonts w:ascii="Times New Roman" w:hAnsi="Times New Roman"/>
        </w:rPr>
        <w:t>;</w:t>
      </w:r>
      <w:r w:rsidRPr="00AE5A41">
        <w:rPr>
          <w:rFonts w:ascii="Times New Roman" w:hAnsi="Times New Roman"/>
        </w:rPr>
        <w:t xml:space="preserve"> biotechnologie a biologie</w:t>
      </w:r>
      <w:r>
        <w:rPr>
          <w:rFonts w:ascii="Times New Roman" w:hAnsi="Times New Roman"/>
        </w:rPr>
        <w:t>;</w:t>
      </w:r>
      <w:r w:rsidRPr="00AE5A41">
        <w:rPr>
          <w:rFonts w:ascii="Times New Roman" w:hAnsi="Times New Roman"/>
        </w:rPr>
        <w:t xml:space="preserve"> technické vědy a inženýrství</w:t>
      </w:r>
      <w:r>
        <w:rPr>
          <w:rFonts w:ascii="Times New Roman" w:hAnsi="Times New Roman"/>
        </w:rPr>
        <w:t>; zdravotnictví; přírodní vědy a </w:t>
      </w:r>
      <w:r w:rsidRPr="00AE5A41">
        <w:rPr>
          <w:rFonts w:ascii="Times New Roman" w:hAnsi="Times New Roman"/>
        </w:rPr>
        <w:t>životní prostředí.</w:t>
      </w:r>
    </w:p>
    <w:p w:rsidR="00BF1C9B" w:rsidRPr="00EC6B3B" w:rsidRDefault="00BF1C9B" w:rsidP="00EC6B3B">
      <w:pPr>
        <w:pStyle w:val="Heading1"/>
      </w:pPr>
      <w:r w:rsidRPr="00EC6B3B">
        <w:t>Soulad se strategickými dokumenty</w:t>
      </w:r>
    </w:p>
    <w:p w:rsidR="00BF1C9B" w:rsidRPr="00AD0B63" w:rsidRDefault="00BF1C9B" w:rsidP="003C2B24">
      <w:pPr>
        <w:jc w:val="both"/>
        <w:rPr>
          <w:rFonts w:ascii="Times New Roman" w:hAnsi="Times New Roman"/>
          <w:bCs/>
        </w:rPr>
      </w:pPr>
      <w:r w:rsidRPr="00AE5A41">
        <w:rPr>
          <w:rFonts w:ascii="Times New Roman" w:hAnsi="Times New Roman"/>
        </w:rPr>
        <w:t>Poslání a cíle uvedené výše jsou v souladu se základním</w:t>
      </w:r>
      <w:r>
        <w:rPr>
          <w:rFonts w:ascii="Times New Roman" w:hAnsi="Times New Roman"/>
        </w:rPr>
        <w:t>i</w:t>
      </w:r>
      <w:r w:rsidRPr="00AE5A41">
        <w:rPr>
          <w:rFonts w:ascii="Times New Roman" w:hAnsi="Times New Roman"/>
        </w:rPr>
        <w:t xml:space="preserve"> strategickými dokumenty pro posílení konkurenceschopnosti České republiky. Národní inovační strategie uvádí v prioritní ose „Excelentní výzkum, že „</w:t>
      </w:r>
      <w:r w:rsidRPr="00AE5A41">
        <w:rPr>
          <w:rFonts w:ascii="Times New Roman" w:hAnsi="Times New Roman"/>
          <w:bCs/>
        </w:rPr>
        <w:t xml:space="preserve">Cílem této prioritní osy je </w:t>
      </w:r>
      <w:r w:rsidRPr="00AE5A41">
        <w:rPr>
          <w:rFonts w:ascii="Times New Roman" w:hAnsi="Times New Roman"/>
        </w:rPr>
        <w:t xml:space="preserve">vytvořit dlouhodobé předpoklady pro realizaci excelentního výzkumu v ČR. </w:t>
      </w:r>
      <w:r w:rsidRPr="00AE5A41">
        <w:rPr>
          <w:rFonts w:ascii="Times New Roman" w:hAnsi="Times New Roman"/>
          <w:bCs/>
          <w:i/>
          <w:color w:val="000080"/>
        </w:rPr>
        <w:t>Pro český výzkum jako celek je charakteristický velmi široký rozsah, ale jen malá část vytváří skutečně špičkové, excelentní výsledky</w:t>
      </w:r>
      <w:r w:rsidRPr="00AE5A41">
        <w:rPr>
          <w:rFonts w:ascii="Times New Roman" w:hAnsi="Times New Roman"/>
        </w:rPr>
        <w:t>. Výkonnost výzkumu</w:t>
      </w:r>
      <w:r w:rsidRPr="00AE5A41">
        <w:rPr>
          <w:rFonts w:ascii="Times New Roman" w:hAnsi="Times New Roman"/>
          <w:b/>
          <w:bCs/>
        </w:rPr>
        <w:t xml:space="preserve"> </w:t>
      </w:r>
      <w:r w:rsidRPr="00AE5A41">
        <w:rPr>
          <w:rFonts w:ascii="Times New Roman" w:hAnsi="Times New Roman"/>
        </w:rPr>
        <w:t>měřená publikační činností se sice postupně zlepšuje, ale tempo růstu stále</w:t>
      </w:r>
      <w:r w:rsidRPr="00AE5A41">
        <w:rPr>
          <w:rFonts w:ascii="Times New Roman" w:hAnsi="Times New Roman"/>
          <w:b/>
          <w:bCs/>
        </w:rPr>
        <w:t xml:space="preserve"> </w:t>
      </w:r>
      <w:r w:rsidRPr="00AE5A41">
        <w:rPr>
          <w:rFonts w:ascii="Times New Roman" w:hAnsi="Times New Roman"/>
        </w:rPr>
        <w:t>zaostává za růstem výdajů vzhledem k setrvačnosti systému. Přitom právě špičkový</w:t>
      </w:r>
      <w:r w:rsidRPr="00AE5A41">
        <w:rPr>
          <w:rFonts w:ascii="Times New Roman" w:hAnsi="Times New Roman"/>
          <w:b/>
          <w:bCs/>
        </w:rPr>
        <w:t xml:space="preserve"> </w:t>
      </w:r>
      <w:r w:rsidRPr="00AE5A41">
        <w:rPr>
          <w:rFonts w:ascii="Times New Roman" w:hAnsi="Times New Roman"/>
        </w:rPr>
        <w:t>výzkum produkující originální výsledky poutá pozornost soukromého sektoru, a je tak</w:t>
      </w:r>
      <w:r w:rsidRPr="00AE5A41">
        <w:rPr>
          <w:rFonts w:ascii="Times New Roman" w:hAnsi="Times New Roman"/>
          <w:b/>
          <w:bCs/>
        </w:rPr>
        <w:t xml:space="preserve"> </w:t>
      </w:r>
      <w:r w:rsidRPr="00AE5A41">
        <w:rPr>
          <w:rFonts w:ascii="Times New Roman" w:hAnsi="Times New Roman"/>
        </w:rPr>
        <w:t>jedním z důležitých faktorů podporujících inovace založené na využívání vlastních znalostí.“.</w:t>
      </w:r>
    </w:p>
    <w:p w:rsidR="00BF1C9B" w:rsidRPr="0089368B" w:rsidRDefault="00BF1C9B" w:rsidP="0089368B">
      <w:pPr>
        <w:jc w:val="both"/>
        <w:rPr>
          <w:rFonts w:ascii="Times New Roman" w:hAnsi="Times New Roman"/>
        </w:rPr>
      </w:pPr>
      <w:r w:rsidRPr="0089368B">
        <w:rPr>
          <w:rFonts w:ascii="Times New Roman" w:hAnsi="Times New Roman"/>
        </w:rPr>
        <w:t>Aktualizovaná Národní politika výzkumu, vývoje a inovací uvádí v části III.3.1, že jedním z cílů je „</w:t>
      </w:r>
      <w:r w:rsidRPr="0089368B">
        <w:rPr>
          <w:rFonts w:ascii="Times New Roman" w:hAnsi="Times New Roman"/>
          <w:bCs/>
          <w:i/>
          <w:color w:val="000080"/>
        </w:rPr>
        <w:t>zajistit výzkumné prostředí, které umožní vytvářet mezinárodně srov</w:t>
      </w:r>
      <w:r>
        <w:rPr>
          <w:rFonts w:ascii="Times New Roman" w:hAnsi="Times New Roman"/>
          <w:bCs/>
          <w:i/>
          <w:color w:val="000080"/>
        </w:rPr>
        <w:t>natelné výsledky (svým počtem i </w:t>
      </w:r>
      <w:r w:rsidRPr="0089368B">
        <w:rPr>
          <w:rFonts w:ascii="Times New Roman" w:hAnsi="Times New Roman"/>
          <w:bCs/>
          <w:i/>
          <w:color w:val="000080"/>
        </w:rPr>
        <w:t>kvalitou) a výsledky s potenciálem k využívání v inovacíc</w:t>
      </w:r>
      <w:r>
        <w:rPr>
          <w:rFonts w:ascii="Times New Roman" w:hAnsi="Times New Roman"/>
          <w:bCs/>
          <w:i/>
          <w:color w:val="000080"/>
        </w:rPr>
        <w:t>h. Základem vysoce kvalitního a </w:t>
      </w:r>
      <w:r w:rsidRPr="0089368B">
        <w:rPr>
          <w:rFonts w:ascii="Times New Roman" w:hAnsi="Times New Roman"/>
          <w:bCs/>
          <w:i/>
          <w:color w:val="000080"/>
        </w:rPr>
        <w:t>produktivního výzkumného systému jsou kvalitní lidské zdroje, špič</w:t>
      </w:r>
      <w:r>
        <w:rPr>
          <w:rFonts w:ascii="Times New Roman" w:hAnsi="Times New Roman"/>
          <w:bCs/>
          <w:i/>
          <w:color w:val="000080"/>
        </w:rPr>
        <w:t>ková infrastruktura pro VaV a </w:t>
      </w:r>
      <w:r w:rsidRPr="0089368B">
        <w:rPr>
          <w:rFonts w:ascii="Times New Roman" w:hAnsi="Times New Roman"/>
          <w:bCs/>
          <w:i/>
          <w:color w:val="000080"/>
        </w:rPr>
        <w:t xml:space="preserve">dostatečné a efektivně vynaložené finanční zdroje. Významným předpokladem je také stabilní systém financování obsahující účinné motivační mechanismy stimulující k </w:t>
      </w:r>
      <w:r>
        <w:rPr>
          <w:rFonts w:ascii="Times New Roman" w:hAnsi="Times New Roman"/>
          <w:bCs/>
          <w:i/>
          <w:color w:val="000080"/>
        </w:rPr>
        <w:t>produkci kvalitních výsledků, k </w:t>
      </w:r>
      <w:r w:rsidRPr="0089368B">
        <w:rPr>
          <w:rFonts w:ascii="Times New Roman" w:hAnsi="Times New Roman"/>
          <w:bCs/>
          <w:i/>
          <w:color w:val="000080"/>
        </w:rPr>
        <w:t>otevřenosti veřejného výzkumu a mezisektorové a mezinárodní spolupráci.“</w:t>
      </w:r>
      <w:r w:rsidRPr="0089368B">
        <w:rPr>
          <w:rFonts w:ascii="Times New Roman" w:hAnsi="Times New Roman"/>
          <w:bCs/>
        </w:rPr>
        <w:t xml:space="preserve">. </w:t>
      </w:r>
      <w:r w:rsidRPr="0089368B">
        <w:rPr>
          <w:rFonts w:ascii="Times New Roman" w:hAnsi="Times New Roman"/>
        </w:rPr>
        <w:t>Ke splnění tohoto cíle považuje aktualizovaná NP VaVaI za nezbytné mimo jiné „Zajistit kvalitní lidské zdroje pro výzkum, vývoj a inovace“ a „</w:t>
      </w:r>
      <w:r w:rsidRPr="00EC6B3B">
        <w:rPr>
          <w:rFonts w:ascii="Times New Roman" w:hAnsi="Times New Roman"/>
        </w:rPr>
        <w:t>Zvýšit otevřenost výzkumu a zlepši</w:t>
      </w:r>
      <w:r w:rsidRPr="0089368B">
        <w:rPr>
          <w:rFonts w:ascii="Times New Roman" w:hAnsi="Times New Roman"/>
        </w:rPr>
        <w:t>t mezinárodní spolupráci ve VaV“.</w:t>
      </w:r>
    </w:p>
    <w:p w:rsidR="00BF1C9B" w:rsidRPr="00460839" w:rsidRDefault="00BF1C9B" w:rsidP="003C2B24">
      <w:pPr>
        <w:jc w:val="both"/>
        <w:rPr>
          <w:rFonts w:ascii="Times New Roman" w:hAnsi="Times New Roman"/>
        </w:rPr>
      </w:pPr>
      <w:r>
        <w:rPr>
          <w:rFonts w:ascii="Times New Roman" w:hAnsi="Times New Roman"/>
        </w:rPr>
        <w:t xml:space="preserve">Pilíř 9 Inovace vládou schváleného dokumentu Strategie Mezinárodní konkurenceschopnosti </w:t>
      </w:r>
      <w:r w:rsidRPr="0089368B">
        <w:rPr>
          <w:rFonts w:ascii="Times New Roman" w:hAnsi="Times New Roman"/>
        </w:rPr>
        <w:t>České republiky</w:t>
      </w:r>
      <w:r>
        <w:rPr>
          <w:rFonts w:ascii="Times New Roman" w:hAnsi="Times New Roman"/>
        </w:rPr>
        <w:t xml:space="preserve"> </w:t>
      </w:r>
      <w:r w:rsidRPr="0089368B">
        <w:rPr>
          <w:rFonts w:ascii="Times New Roman" w:hAnsi="Times New Roman"/>
        </w:rPr>
        <w:t>pro období 2012 až 2020</w:t>
      </w:r>
      <w:r>
        <w:rPr>
          <w:rFonts w:ascii="Times New Roman" w:hAnsi="Times New Roman"/>
        </w:rPr>
        <w:t xml:space="preserve"> je založen na předpokladu, že „</w:t>
      </w:r>
      <w:r>
        <w:rPr>
          <w:rFonts w:ascii="Times New Roman" w:hAnsi="Times New Roman"/>
          <w:bCs/>
          <w:i/>
          <w:color w:val="000080"/>
        </w:rPr>
        <w:t>Excelence VaV je jedním z </w:t>
      </w:r>
      <w:r w:rsidRPr="0089368B">
        <w:rPr>
          <w:rFonts w:ascii="Times New Roman" w:hAnsi="Times New Roman"/>
          <w:bCs/>
          <w:i/>
          <w:color w:val="000080"/>
        </w:rPr>
        <w:t>významných předpokladů funkčního národního inovačního systému.“</w:t>
      </w:r>
      <w:r>
        <w:rPr>
          <w:rFonts w:ascii="Times New Roman" w:hAnsi="Times New Roman"/>
        </w:rPr>
        <w:t xml:space="preserve">. Mají být </w:t>
      </w:r>
      <w:r w:rsidRPr="0089368B">
        <w:rPr>
          <w:rFonts w:ascii="Times New Roman" w:hAnsi="Times New Roman"/>
        </w:rPr>
        <w:t>vytvořeny finanční, materiální, personální a další podmínky pro rozvoj excelentního</w:t>
      </w:r>
      <w:r>
        <w:rPr>
          <w:rFonts w:ascii="Times New Roman" w:hAnsi="Times New Roman"/>
        </w:rPr>
        <w:t xml:space="preserve"> </w:t>
      </w:r>
      <w:r w:rsidRPr="0089368B">
        <w:rPr>
          <w:rFonts w:ascii="Times New Roman" w:hAnsi="Times New Roman"/>
        </w:rPr>
        <w:t>výzkumu ve vazbě na současný stav excelence ve výzkumu a také na potřeby a rozvojový</w:t>
      </w:r>
      <w:r>
        <w:rPr>
          <w:rFonts w:ascii="Times New Roman" w:hAnsi="Times New Roman"/>
        </w:rPr>
        <w:t xml:space="preserve"> </w:t>
      </w:r>
      <w:r w:rsidRPr="0089368B">
        <w:rPr>
          <w:rFonts w:ascii="Times New Roman" w:hAnsi="Times New Roman"/>
        </w:rPr>
        <w:t>potenciál v podnikové sféře.</w:t>
      </w:r>
    </w:p>
    <w:p w:rsidR="00BF1C9B" w:rsidRPr="00B45C04" w:rsidRDefault="00BF1C9B" w:rsidP="00B45C04">
      <w:pPr>
        <w:pStyle w:val="Heading1"/>
      </w:pPr>
      <w:del w:id="3" w:author="Marek Jan" w:date="2013-12-11T13:19:00Z">
        <w:r w:rsidRPr="00AF4160" w:rsidDel="00AE6B94">
          <w:delText>Kritéria pro poskytnutí podpory</w:delText>
        </w:r>
        <w:r w:rsidDel="00AE6B94">
          <w:delText xml:space="preserve"> a v</w:delText>
        </w:r>
      </w:del>
      <w:ins w:id="4" w:author="Marek Jan" w:date="2013-12-11T13:19:00Z">
        <w:r>
          <w:t>V</w:t>
        </w:r>
      </w:ins>
      <w:r>
        <w:t>ýběr výzkumných týmů CIST</w:t>
      </w:r>
      <w:ins w:id="5" w:author="Marek Jan" w:date="2013-12-11T13:19:00Z">
        <w:r w:rsidRPr="00AE6B94">
          <w:t xml:space="preserve"> </w:t>
        </w:r>
        <w:r>
          <w:t>a k</w:t>
        </w:r>
        <w:r w:rsidRPr="00AF4160">
          <w:t xml:space="preserve">ritéria pro poskytnutí </w:t>
        </w:r>
        <w:r>
          <w:t>nadačního příspěvku</w:t>
        </w:r>
      </w:ins>
    </w:p>
    <w:p w:rsidR="00BF1C9B" w:rsidRPr="00B45C04" w:rsidRDefault="00BF1C9B"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Roman" w:hAnsi="Times-Roman" w:cs="Times-Roman"/>
          <w:iCs/>
          <w:spacing w:val="5"/>
          <w:kern w:val="1"/>
        </w:rPr>
        <w:t>1)</w:t>
      </w:r>
      <w:r w:rsidRPr="00B45C04">
        <w:rPr>
          <w:rFonts w:ascii="Times-Roman" w:hAnsi="Times-Roman" w:cs="Times-Roman"/>
          <w:i/>
          <w:iCs/>
          <w:color w:val="000080"/>
          <w:spacing w:val="5"/>
          <w:kern w:val="1"/>
        </w:rPr>
        <w:tab/>
        <w:t>Kvalita vedoucího týmu</w:t>
      </w:r>
      <w:r>
        <w:rPr>
          <w:rFonts w:ascii="Times-Roman" w:hAnsi="Times-Roman" w:cs="Times-Roman"/>
          <w:i/>
          <w:iCs/>
          <w:color w:val="000080"/>
          <w:spacing w:val="5"/>
          <w:kern w:val="1"/>
        </w:rPr>
        <w:t xml:space="preserve"> a </w:t>
      </w:r>
      <w:r w:rsidRPr="00B45C04">
        <w:rPr>
          <w:rFonts w:ascii="Times-Roman" w:hAnsi="Times-Roman" w:cs="Times-Roman"/>
          <w:i/>
          <w:iCs/>
          <w:color w:val="000080"/>
          <w:spacing w:val="5"/>
          <w:kern w:val="1"/>
        </w:rPr>
        <w:t xml:space="preserve">dalších </w:t>
      </w:r>
      <w:r w:rsidRPr="00B45C04">
        <w:rPr>
          <w:rFonts w:ascii="TimesNewRomanPSMT" w:hAnsi="TimesNewRomanPSMT" w:cs="TimesNewRomanPSMT"/>
          <w:i/>
          <w:iCs/>
          <w:color w:val="000080"/>
          <w:spacing w:val="5"/>
          <w:kern w:val="1"/>
        </w:rPr>
        <w:t>k</w:t>
      </w:r>
      <w:r w:rsidRPr="00B45C04">
        <w:rPr>
          <w:rFonts w:ascii="Times-Roman" w:hAnsi="Times-Roman" w:cs="Times-Roman"/>
          <w:i/>
          <w:iCs/>
          <w:color w:val="000080"/>
          <w:spacing w:val="5"/>
          <w:kern w:val="1"/>
        </w:rPr>
        <w:t xml:space="preserve">líčových </w:t>
      </w:r>
      <w:r w:rsidRPr="00B45C04">
        <w:rPr>
          <w:rFonts w:ascii="TimesNewRomanPSMT" w:hAnsi="TimesNewRomanPSMT" w:cs="TimesNewRomanPSMT"/>
          <w:i/>
          <w:iCs/>
          <w:color w:val="000080"/>
          <w:spacing w:val="5"/>
          <w:kern w:val="1"/>
        </w:rPr>
        <w:t>osobností týmu</w:t>
      </w:r>
      <w:r>
        <w:rPr>
          <w:rFonts w:ascii="TimesNewRomanPSMT" w:hAnsi="TimesNewRomanPSMT" w:cs="TimesNewRomanPSMT"/>
          <w:i/>
          <w:iCs/>
          <w:color w:val="000080"/>
          <w:spacing w:val="5"/>
          <w:kern w:val="1"/>
        </w:rPr>
        <w:t xml:space="preserve"> a vědeckého programu</w:t>
      </w:r>
      <w:r w:rsidRPr="00B45C04">
        <w:rPr>
          <w:rFonts w:ascii="TimesNewRomanPSMT" w:hAnsi="TimesNewRomanPSMT" w:cs="TimesNewRomanPSMT"/>
          <w:i/>
          <w:iCs/>
          <w:color w:val="000080"/>
          <w:spacing w:val="5"/>
          <w:kern w:val="1"/>
        </w:rPr>
        <w:t xml:space="preserve"> </w:t>
      </w:r>
      <w:r w:rsidRPr="00B45C04">
        <w:rPr>
          <w:rFonts w:ascii="TimesNewRomanPSMT" w:hAnsi="TimesNewRomanPSMT" w:cs="TimesNewRomanPSMT"/>
          <w:spacing w:val="5"/>
          <w:kern w:val="1"/>
        </w:rPr>
        <w:t>(scientome</w:t>
      </w:r>
      <w:r>
        <w:rPr>
          <w:rFonts w:ascii="TimesNewRomanPSMT" w:hAnsi="TimesNewRomanPSMT" w:cs="TimesNewRomanPSMT"/>
          <w:spacing w:val="5"/>
          <w:kern w:val="1"/>
        </w:rPr>
        <w:t>trické údaje hrají při výběru</w:t>
      </w:r>
      <w:r w:rsidRPr="00B45C04">
        <w:rPr>
          <w:rFonts w:ascii="TimesNewRomanPSMT" w:hAnsi="TimesNewRomanPSMT" w:cs="TimesNewRomanPSMT"/>
          <w:spacing w:val="5"/>
          <w:kern w:val="1"/>
        </w:rPr>
        <w:t xml:space="preserve"> nedílnou ovšem nikoli</w:t>
      </w:r>
      <w:r>
        <w:rPr>
          <w:rFonts w:ascii="TimesNewRomanPSMT" w:hAnsi="TimesNewRomanPSMT" w:cs="TimesNewRomanPSMT"/>
          <w:spacing w:val="5"/>
          <w:kern w:val="1"/>
        </w:rPr>
        <w:t>v hlavní roli</w:t>
      </w:r>
      <w:r w:rsidRPr="00BF6231">
        <w:rPr>
          <w:rFonts w:ascii="TimesNewRomanPSMT" w:hAnsi="TimesNewRomanPSMT" w:cs="TimesNewRomanPSMT"/>
          <w:spacing w:val="5"/>
          <w:kern w:val="1"/>
        </w:rPr>
        <w:t>; klíčová</w:t>
      </w:r>
      <w:r w:rsidRPr="00B45C04">
        <w:rPr>
          <w:rFonts w:ascii="TimesNewRomanPSMT" w:hAnsi="TimesNewRomanPSMT" w:cs="TimesNewRomanPSMT"/>
          <w:spacing w:val="5"/>
          <w:kern w:val="1"/>
        </w:rPr>
        <w:t xml:space="preserve"> je </w:t>
      </w:r>
      <w:r>
        <w:rPr>
          <w:rFonts w:ascii="Times-Roman" w:hAnsi="Times-Roman" w:cs="Times-Roman"/>
          <w:spacing w:val="5"/>
          <w:kern w:val="1"/>
        </w:rPr>
        <w:t>vědecká dráha a nejvýznamnější výsledky</w:t>
      </w:r>
      <w:r w:rsidRPr="00B45C04">
        <w:rPr>
          <w:rFonts w:ascii="Times-Roman" w:hAnsi="Times-Roman" w:cs="Times-Roman"/>
          <w:spacing w:val="5"/>
          <w:kern w:val="1"/>
        </w:rPr>
        <w:t xml:space="preserve"> </w:t>
      </w:r>
      <w:r>
        <w:rPr>
          <w:rFonts w:ascii="Times-Roman" w:hAnsi="Times-Roman" w:cs="Times-Roman"/>
          <w:spacing w:val="5"/>
          <w:kern w:val="1"/>
        </w:rPr>
        <w:t>(track record) a vědecký program</w:t>
      </w:r>
      <w:r w:rsidRPr="00B45C04">
        <w:rPr>
          <w:rFonts w:ascii="Times-Roman" w:hAnsi="Times-Roman" w:cs="Times-Roman"/>
          <w:spacing w:val="5"/>
          <w:kern w:val="1"/>
        </w:rPr>
        <w:t xml:space="preserve"> </w:t>
      </w:r>
      <w:r>
        <w:rPr>
          <w:rFonts w:ascii="Times-Roman" w:hAnsi="Times-Roman" w:cs="Times-Roman"/>
          <w:spacing w:val="5"/>
          <w:kern w:val="1"/>
        </w:rPr>
        <w:t>posouzené zahraničními renomovanými odborníky</w:t>
      </w:r>
      <w:r w:rsidRPr="00B45C04">
        <w:rPr>
          <w:rFonts w:ascii="Times-Roman" w:hAnsi="Times-Roman" w:cs="Times-Roman"/>
          <w:spacing w:val="5"/>
          <w:kern w:val="1"/>
        </w:rPr>
        <w:t>)</w:t>
      </w:r>
      <w:r w:rsidRPr="00B45C04">
        <w:rPr>
          <w:rFonts w:ascii="TimesNewRomanPSMT" w:hAnsi="TimesNewRomanPSMT" w:cs="TimesNewRomanPSMT"/>
          <w:i/>
          <w:iCs/>
          <w:spacing w:val="5"/>
          <w:kern w:val="1"/>
        </w:rPr>
        <w:t xml:space="preserve"> </w:t>
      </w:r>
    </w:p>
    <w:p w:rsidR="00BF1C9B" w:rsidRPr="00B45C04" w:rsidRDefault="00BF1C9B"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NewRomanPSMT" w:hAnsi="TimesNewRomanPSMT" w:cs="TimesNewRomanPSMT"/>
          <w:iCs/>
          <w:spacing w:val="4"/>
          <w:kern w:val="1"/>
        </w:rPr>
        <w:t>2)</w:t>
      </w:r>
      <w:r w:rsidRPr="00B45C04">
        <w:rPr>
          <w:rFonts w:ascii="TimesNewRomanPSMT" w:hAnsi="TimesNewRomanPSMT" w:cs="TimesNewRomanPSMT"/>
          <w:i/>
          <w:iCs/>
          <w:color w:val="000080"/>
          <w:spacing w:val="4"/>
          <w:kern w:val="1"/>
        </w:rPr>
        <w:tab/>
      </w:r>
      <w:r w:rsidRPr="00B45C04">
        <w:rPr>
          <w:rFonts w:ascii="TimesNewRomanPSMT" w:hAnsi="TimesNewRomanPSMT" w:cs="TimesNewRomanPSMT"/>
          <w:i/>
          <w:iCs/>
          <w:color w:val="000080"/>
          <w:spacing w:val="5"/>
          <w:kern w:val="1"/>
        </w:rPr>
        <w:t>Velikost týmu a jeho struktura</w:t>
      </w:r>
      <w:r w:rsidRPr="00B45C04">
        <w:rPr>
          <w:rFonts w:ascii="TimesNewRomanPSMT" w:hAnsi="TimesNewRomanPSMT" w:cs="TimesNewRomanPSMT"/>
          <w:spacing w:val="5"/>
          <w:kern w:val="1"/>
        </w:rPr>
        <w:t xml:space="preserve"> (</w:t>
      </w:r>
      <w:r w:rsidRPr="00B45C04">
        <w:rPr>
          <w:rFonts w:ascii="Times-Roman" w:hAnsi="Times-Roman" w:cs="Times-Roman"/>
          <w:spacing w:val="5"/>
          <w:kern w:val="1"/>
        </w:rPr>
        <w:t>výzkumní pracovníci s různou zkušeností</w:t>
      </w:r>
      <w:r w:rsidRPr="00B45C04">
        <w:rPr>
          <w:rFonts w:ascii="TimesNewRomanPSMT" w:hAnsi="TimesNewRomanPSMT" w:cs="TimesNewRomanPSMT"/>
          <w:spacing w:val="5"/>
          <w:kern w:val="1"/>
        </w:rPr>
        <w:t>,</w:t>
      </w:r>
      <w:r w:rsidRPr="00B45C04">
        <w:rPr>
          <w:rFonts w:ascii="Times-Roman" w:hAnsi="Times-Roman" w:cs="Times-Roman"/>
          <w:spacing w:val="5"/>
          <w:kern w:val="1"/>
        </w:rPr>
        <w:t xml:space="preserve"> zahraniční členové výzkumného týmu CIST)</w:t>
      </w:r>
    </w:p>
    <w:p w:rsidR="00BF1C9B" w:rsidRPr="00B45C04" w:rsidRDefault="00BF1C9B"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Roman" w:hAnsi="Times-Roman" w:cs="Times-Roman"/>
          <w:iCs/>
          <w:spacing w:val="5"/>
          <w:kern w:val="1"/>
        </w:rPr>
        <w:t>3)</w:t>
      </w:r>
      <w:r w:rsidRPr="00B45C04">
        <w:rPr>
          <w:rFonts w:ascii="Times-Roman" w:hAnsi="Times-Roman" w:cs="Times-Roman"/>
          <w:i/>
          <w:iCs/>
          <w:color w:val="000080"/>
          <w:spacing w:val="5"/>
          <w:kern w:val="1"/>
        </w:rPr>
        <w:tab/>
        <w:t>Existence mezioborových projektů</w:t>
      </w:r>
      <w:r w:rsidRPr="00B45C04">
        <w:rPr>
          <w:rFonts w:ascii="Times-Roman" w:hAnsi="Times-Roman" w:cs="Times-Roman"/>
          <w:spacing w:val="5"/>
          <w:kern w:val="1"/>
        </w:rPr>
        <w:t>, jejich kvalita, úroveň partnerů</w:t>
      </w:r>
    </w:p>
    <w:p w:rsidR="00BF1C9B" w:rsidRPr="00B45C04" w:rsidRDefault="00BF1C9B"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Roman" w:hAnsi="Times-Roman" w:cs="Times-Roman"/>
          <w:iCs/>
          <w:spacing w:val="4"/>
          <w:kern w:val="1"/>
        </w:rPr>
        <w:t>4)</w:t>
      </w:r>
      <w:r w:rsidRPr="00B45C04">
        <w:rPr>
          <w:rFonts w:ascii="Times-Roman" w:hAnsi="Times-Roman" w:cs="Times-Roman"/>
          <w:i/>
          <w:iCs/>
          <w:color w:val="000080"/>
          <w:spacing w:val="4"/>
          <w:kern w:val="1"/>
        </w:rPr>
        <w:tab/>
      </w:r>
      <w:r w:rsidRPr="00B45C04">
        <w:rPr>
          <w:rFonts w:ascii="Times-Roman" w:hAnsi="Times-Roman" w:cs="Times-Roman"/>
          <w:i/>
          <w:iCs/>
          <w:color w:val="000080"/>
          <w:spacing w:val="5"/>
          <w:kern w:val="1"/>
        </w:rPr>
        <w:t>Míra dlouhodobé mobility vědeckých pracovníků</w:t>
      </w:r>
      <w:r w:rsidRPr="00B45C04">
        <w:rPr>
          <w:rFonts w:ascii="Times-Roman" w:hAnsi="Times-Roman" w:cs="Times-Roman"/>
          <w:spacing w:val="5"/>
          <w:kern w:val="1"/>
        </w:rPr>
        <w:t>, posuzovaná např. podle počtu členů výzkumného týmu CIST působících po několik let na renomovaných zahraničních pracovištích a obráceně, nebo podle počtu bývalých členů týmu, kteří</w:t>
      </w:r>
      <w:r>
        <w:rPr>
          <w:rFonts w:ascii="Times-Roman" w:hAnsi="Times-Roman" w:cs="Times-Roman"/>
          <w:spacing w:val="5"/>
          <w:kern w:val="1"/>
        </w:rPr>
        <w:t xml:space="preserve"> odešli do významných světových</w:t>
      </w:r>
      <w:r w:rsidRPr="00B45C04">
        <w:rPr>
          <w:rFonts w:ascii="Times-Roman" w:hAnsi="Times-Roman" w:cs="Times-Roman"/>
          <w:spacing w:val="5"/>
          <w:kern w:val="1"/>
        </w:rPr>
        <w:t xml:space="preserve"> výzkumných pracovišť nebo významných vývojových pracovišť v průmyslovém sektoru nebo sektoru služeb nebo kteří z významných p</w:t>
      </w:r>
      <w:r>
        <w:rPr>
          <w:rFonts w:ascii="Times-Roman" w:hAnsi="Times-Roman" w:cs="Times-Roman"/>
          <w:spacing w:val="5"/>
          <w:kern w:val="1"/>
        </w:rPr>
        <w:t>racovišť průmyslového sektoru a </w:t>
      </w:r>
      <w:r w:rsidRPr="00B45C04">
        <w:rPr>
          <w:rFonts w:ascii="Times-Roman" w:hAnsi="Times-Roman" w:cs="Times-Roman"/>
          <w:spacing w:val="5"/>
          <w:kern w:val="1"/>
        </w:rPr>
        <w:t>sektoru služeb do týmu přišli a působí v něm</w:t>
      </w:r>
    </w:p>
    <w:p w:rsidR="00BF1C9B" w:rsidRPr="00B45C04" w:rsidRDefault="00BF1C9B"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Roman" w:hAnsi="Times-Roman" w:cs="Times-Roman"/>
          <w:spacing w:val="5"/>
          <w:kern w:val="1"/>
        </w:rPr>
      </w:pPr>
      <w:r w:rsidRPr="00B45C04">
        <w:rPr>
          <w:rFonts w:ascii="TimesNewRomanPSMT" w:hAnsi="TimesNewRomanPSMT" w:cs="TimesNewRomanPSMT"/>
          <w:iCs/>
          <w:spacing w:val="4"/>
          <w:kern w:val="1"/>
        </w:rPr>
        <w:t>5)</w:t>
      </w:r>
      <w:r w:rsidRPr="00B45C04">
        <w:rPr>
          <w:rFonts w:ascii="TimesNewRomanPSMT" w:hAnsi="TimesNewRomanPSMT" w:cs="TimesNewRomanPSMT"/>
          <w:i/>
          <w:iCs/>
          <w:color w:val="000080"/>
          <w:spacing w:val="4"/>
          <w:kern w:val="1"/>
        </w:rPr>
        <w:tab/>
      </w:r>
      <w:r w:rsidRPr="00B45C04">
        <w:rPr>
          <w:rFonts w:ascii="TimesNewRomanPSMT" w:hAnsi="TimesNewRomanPSMT" w:cs="TimesNewRomanPSMT"/>
          <w:i/>
          <w:iCs/>
          <w:color w:val="000080"/>
          <w:spacing w:val="5"/>
          <w:kern w:val="1"/>
        </w:rPr>
        <w:t>Mezinárodní spolupráce</w:t>
      </w:r>
      <w:r w:rsidRPr="00B45C04">
        <w:rPr>
          <w:rFonts w:ascii="TimesNewRomanPSMT" w:hAnsi="TimesNewRomanPSMT" w:cs="TimesNewRomanPSMT"/>
          <w:spacing w:val="5"/>
          <w:kern w:val="1"/>
        </w:rPr>
        <w:t>,</w:t>
      </w:r>
      <w:r w:rsidRPr="00B45C04">
        <w:rPr>
          <w:rFonts w:ascii="Times-Roman" w:hAnsi="Times-Roman" w:cs="Times-Roman"/>
          <w:spacing w:val="5"/>
          <w:kern w:val="1"/>
        </w:rPr>
        <w:t xml:space="preserve"> měřená např. počtem zahraniční</w:t>
      </w:r>
      <w:r>
        <w:rPr>
          <w:rFonts w:ascii="Times-Roman" w:hAnsi="Times-Roman" w:cs="Times-Roman"/>
          <w:spacing w:val="5"/>
          <w:kern w:val="1"/>
        </w:rPr>
        <w:t>ch projektů a jejich podílem na </w:t>
      </w:r>
      <w:r w:rsidRPr="00B45C04">
        <w:rPr>
          <w:rFonts w:ascii="Times-Roman" w:hAnsi="Times-Roman" w:cs="Times-Roman"/>
          <w:spacing w:val="5"/>
          <w:kern w:val="1"/>
        </w:rPr>
        <w:t>financování týmu a úrov</w:t>
      </w:r>
      <w:r w:rsidRPr="00B45C04">
        <w:rPr>
          <w:rFonts w:ascii="TimesNewRomanPSMT" w:hAnsi="TimesNewRomanPSMT" w:cs="TimesNewRomanPSMT"/>
          <w:spacing w:val="5"/>
          <w:kern w:val="1"/>
        </w:rPr>
        <w:t>ní</w:t>
      </w:r>
      <w:r w:rsidRPr="00B45C04">
        <w:rPr>
          <w:rFonts w:ascii="Times-Roman" w:hAnsi="Times-Roman" w:cs="Times-Roman"/>
          <w:spacing w:val="5"/>
          <w:kern w:val="1"/>
        </w:rPr>
        <w:t xml:space="preserve"> part</w:t>
      </w:r>
      <w:r>
        <w:rPr>
          <w:rFonts w:ascii="Times-Roman" w:hAnsi="Times-Roman" w:cs="Times-Roman"/>
          <w:spacing w:val="5"/>
          <w:kern w:val="1"/>
        </w:rPr>
        <w:t>nerských zahraničních institucí</w:t>
      </w:r>
    </w:p>
    <w:p w:rsidR="00BF1C9B" w:rsidRPr="00B45C04" w:rsidRDefault="00BF1C9B"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Roman" w:hAnsi="Times-Roman" w:cs="Times-Roman"/>
          <w:spacing w:val="5"/>
          <w:kern w:val="1"/>
        </w:rPr>
      </w:pPr>
      <w:r w:rsidRPr="00B45C04">
        <w:rPr>
          <w:rFonts w:ascii="TimesNewRomanPSMT" w:hAnsi="TimesNewRomanPSMT" w:cs="TimesNewRomanPSMT"/>
          <w:iCs/>
          <w:spacing w:val="4"/>
          <w:kern w:val="1"/>
        </w:rPr>
        <w:t>6)</w:t>
      </w:r>
      <w:r w:rsidRPr="00B45C04">
        <w:rPr>
          <w:rFonts w:ascii="TimesNewRomanPSMT" w:hAnsi="TimesNewRomanPSMT" w:cs="TimesNewRomanPSMT"/>
          <w:i/>
          <w:iCs/>
          <w:color w:val="000080"/>
          <w:spacing w:val="4"/>
          <w:kern w:val="1"/>
        </w:rPr>
        <w:tab/>
      </w:r>
      <w:r w:rsidRPr="00B45C04">
        <w:rPr>
          <w:rFonts w:ascii="TimesNewRomanPSMT" w:hAnsi="TimesNewRomanPSMT" w:cs="TimesNewRomanPSMT"/>
          <w:i/>
          <w:iCs/>
          <w:color w:val="000080"/>
          <w:spacing w:val="5"/>
          <w:kern w:val="1"/>
        </w:rPr>
        <w:t>Spole</w:t>
      </w:r>
      <w:r w:rsidRPr="00B45C04">
        <w:rPr>
          <w:rFonts w:ascii="Times-Roman" w:hAnsi="Times-Roman" w:cs="Times-Roman"/>
          <w:i/>
          <w:iCs/>
          <w:color w:val="000080"/>
          <w:spacing w:val="5"/>
          <w:kern w:val="1"/>
        </w:rPr>
        <w:t>čné projekty</w:t>
      </w:r>
      <w:r w:rsidRPr="00B45C04">
        <w:rPr>
          <w:rFonts w:ascii="Times-Roman" w:hAnsi="Times-Roman" w:cs="Times-Roman"/>
          <w:spacing w:val="5"/>
          <w:kern w:val="1"/>
        </w:rPr>
        <w:t xml:space="preserve"> s průmyslovými podniky (pokud přicházejí v úvahu)</w:t>
      </w:r>
    </w:p>
    <w:p w:rsidR="00BF1C9B" w:rsidRPr="00B45C04" w:rsidRDefault="00BF1C9B"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NewRomanPSMT" w:hAnsi="TimesNewRomanPSMT" w:cs="TimesNewRomanPSMT"/>
          <w:iCs/>
          <w:spacing w:val="5"/>
          <w:kern w:val="1"/>
        </w:rPr>
        <w:t>7)</w:t>
      </w:r>
      <w:r w:rsidRPr="00B45C04">
        <w:rPr>
          <w:rFonts w:ascii="TimesNewRomanPSMT" w:hAnsi="TimesNewRomanPSMT" w:cs="TimesNewRomanPSMT"/>
          <w:i/>
          <w:iCs/>
          <w:color w:val="000080"/>
          <w:spacing w:val="5"/>
          <w:kern w:val="1"/>
        </w:rPr>
        <w:tab/>
        <w:t>Výsledky aplikovaného výzkumu</w:t>
      </w:r>
      <w:r w:rsidRPr="00B45C04">
        <w:rPr>
          <w:rFonts w:ascii="Times-Roman" w:hAnsi="Times-Roman" w:cs="Times-Roman"/>
          <w:spacing w:val="5"/>
          <w:kern w:val="1"/>
        </w:rPr>
        <w:t xml:space="preserve"> (pokud přicházejí v úvahu)</w:t>
      </w:r>
    </w:p>
    <w:p w:rsidR="00BF1C9B" w:rsidRPr="00B45C04" w:rsidRDefault="00BF1C9B" w:rsidP="00B45C0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360"/>
        <w:jc w:val="both"/>
        <w:rPr>
          <w:rFonts w:ascii="TimesNewRomanPSMT" w:hAnsi="TimesNewRomanPSMT" w:cs="TimesNewRomanPSMT"/>
          <w:spacing w:val="5"/>
          <w:kern w:val="1"/>
        </w:rPr>
      </w:pPr>
      <w:r w:rsidRPr="00B45C04">
        <w:rPr>
          <w:rFonts w:ascii="TimesNewRomanPSMT" w:hAnsi="TimesNewRomanPSMT" w:cs="TimesNewRomanPSMT"/>
          <w:iCs/>
          <w:spacing w:val="5"/>
          <w:kern w:val="1"/>
        </w:rPr>
        <w:t>8)</w:t>
      </w:r>
      <w:r w:rsidRPr="00B45C04">
        <w:rPr>
          <w:rFonts w:ascii="TimesNewRomanPSMT" w:hAnsi="TimesNewRomanPSMT" w:cs="TimesNewRomanPSMT"/>
          <w:i/>
          <w:iCs/>
          <w:color w:val="000080"/>
          <w:spacing w:val="5"/>
          <w:kern w:val="1"/>
        </w:rPr>
        <w:tab/>
        <w:t xml:space="preserve">Kvalita </w:t>
      </w:r>
      <w:r w:rsidRPr="00B45C04">
        <w:rPr>
          <w:rFonts w:ascii="Times-Roman" w:hAnsi="Times-Roman" w:cs="Times-Roman"/>
          <w:i/>
          <w:iCs/>
          <w:color w:val="000080"/>
          <w:spacing w:val="5"/>
          <w:kern w:val="1"/>
        </w:rPr>
        <w:t>infrastruktury/instituce na které bude tým působit</w:t>
      </w:r>
    </w:p>
    <w:p w:rsidR="00BF1C9B" w:rsidRDefault="00BF1C9B" w:rsidP="00AE5A41">
      <w:pPr>
        <w:jc w:val="both"/>
        <w:rPr>
          <w:rFonts w:ascii="Times New Roman" w:hAnsi="Times New Roman"/>
        </w:rPr>
      </w:pPr>
      <w:ins w:id="6" w:author="Marek Jan" w:date="2013-12-09T10:29:00Z">
        <w:r w:rsidRPr="00053B49">
          <w:rPr>
            <w:rFonts w:ascii="Times New Roman" w:hAnsi="Times New Roman"/>
          </w:rPr>
          <w:t>Výběr bude proveden na základě vlastní vyhledávací a monitorovací činnosti CIST, který přitom přihlédne k podnětům z vědeckých institucí a vědecké komunity, zejména v případě zájmu významné zahraniční vědecké osobnosti o založení vědeckého týmu v hostitelské instituci v České republice.</w:t>
        </w:r>
      </w:ins>
      <w:del w:id="7" w:author="Marek Jan" w:date="2013-12-09T10:29:00Z">
        <w:r w:rsidRPr="00AE5A41" w:rsidDel="00053B49">
          <w:rPr>
            <w:rFonts w:ascii="Times New Roman" w:hAnsi="Times New Roman"/>
          </w:rPr>
          <w:delText>Výběr bude proveden na základě vlastní vyhledávací a monitorovací činnosti C</w:delText>
        </w:r>
        <w:r w:rsidDel="00053B49">
          <w:rPr>
            <w:rFonts w:ascii="Times New Roman" w:hAnsi="Times New Roman"/>
          </w:rPr>
          <w:delText>I</w:delText>
        </w:r>
        <w:r w:rsidRPr="00AE5A41" w:rsidDel="00053B49">
          <w:rPr>
            <w:rFonts w:ascii="Times New Roman" w:hAnsi="Times New Roman"/>
          </w:rPr>
          <w:delText>ST</w:delText>
        </w:r>
      </w:del>
      <w:del w:id="8" w:author="Marek Jan" w:date="2013-12-09T10:28:00Z">
        <w:r w:rsidDel="00053B49">
          <w:rPr>
            <w:rFonts w:ascii="Times New Roman" w:hAnsi="Times New Roman"/>
          </w:rPr>
          <w:delText xml:space="preserve">. Přitom </w:delText>
        </w:r>
      </w:del>
      <w:del w:id="9" w:author="Marek Jan" w:date="2013-12-09T10:29:00Z">
        <w:r w:rsidDel="00053B49">
          <w:rPr>
            <w:rFonts w:ascii="Times New Roman" w:hAnsi="Times New Roman"/>
          </w:rPr>
          <w:delText>přihlédne k podnětům z vědeckých institucí a vědecké komunity, zejména v případě zájmu významné zahraniční vědecké osobnosti o založení vědeckého týmu v hostitelské instituci v České republice.</w:delText>
        </w:r>
      </w:del>
    </w:p>
    <w:p w:rsidR="00BF1C9B" w:rsidRPr="00AE5A41" w:rsidRDefault="00BF1C9B" w:rsidP="00B52E72">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Mezinárodní renomé a nezávislost členů správní a vědecké rady budou zárukou pro kvalifikovaný a objektivní výběr vedoucích a jejich týmů zařazených do CIST.</w:t>
      </w:r>
    </w:p>
    <w:p w:rsidR="00BF1C9B" w:rsidRDefault="00BF1C9B" w:rsidP="00AE5A41">
      <w:pPr>
        <w:jc w:val="both"/>
        <w:rPr>
          <w:rFonts w:ascii="Times New Roman" w:hAnsi="Times New Roman"/>
        </w:rPr>
      </w:pPr>
      <w:r>
        <w:rPr>
          <w:rFonts w:ascii="Times New Roman" w:hAnsi="Times New Roman"/>
        </w:rPr>
        <w:t xml:space="preserve">Přesná pravidla výběru stanoví orgány CIST na základě následujících doporučení:  </w:t>
      </w:r>
    </w:p>
    <w:p w:rsidR="00BF1C9B" w:rsidRDefault="00BF1C9B" w:rsidP="00BC7013">
      <w:pPr>
        <w:pStyle w:val="ListParagraph"/>
        <w:numPr>
          <w:ilvl w:val="0"/>
          <w:numId w:val="6"/>
        </w:numPr>
        <w:jc w:val="both"/>
        <w:rPr>
          <w:rFonts w:ascii="Times New Roman" w:hAnsi="Times New Roman"/>
        </w:rPr>
      </w:pPr>
      <w:r>
        <w:rPr>
          <w:rFonts w:ascii="Times New Roman" w:hAnsi="Times New Roman"/>
        </w:rPr>
        <w:t>První kolo</w:t>
      </w:r>
    </w:p>
    <w:p w:rsidR="00BF1C9B" w:rsidRDefault="00BF1C9B" w:rsidP="00BC7013">
      <w:pPr>
        <w:pStyle w:val="ListParagraph"/>
        <w:numPr>
          <w:ilvl w:val="1"/>
          <w:numId w:val="6"/>
        </w:numPr>
        <w:jc w:val="both"/>
        <w:rPr>
          <w:rFonts w:ascii="Times New Roman" w:hAnsi="Times New Roman"/>
        </w:rPr>
      </w:pPr>
      <w:r>
        <w:rPr>
          <w:rFonts w:ascii="Times New Roman" w:hAnsi="Times New Roman"/>
        </w:rPr>
        <w:t>Vyhledávání vedoucích a jejich týmů v prvním kole nebude mít zpravidla žádné oborové zaměření, nicméně CIST může pro daný vyhledávací proces stanovit prioritní oblast/oblasti výzkumu</w:t>
      </w:r>
    </w:p>
    <w:p w:rsidR="00BF1C9B" w:rsidRPr="00EE307E" w:rsidRDefault="00BF1C9B" w:rsidP="00BC7013">
      <w:pPr>
        <w:pStyle w:val="ListParagraph"/>
        <w:numPr>
          <w:ilvl w:val="1"/>
          <w:numId w:val="6"/>
        </w:numPr>
        <w:jc w:val="both"/>
        <w:rPr>
          <w:rFonts w:ascii="Times New Roman" w:hAnsi="Times New Roman"/>
        </w:rPr>
      </w:pPr>
      <w:r w:rsidRPr="00EE307E">
        <w:rPr>
          <w:rFonts w:ascii="Times New Roman" w:hAnsi="Times New Roman"/>
        </w:rPr>
        <w:t>CIST na základě veřejně přístupných údajů zhodnotí, které vědecké osobnosti působící v ČR nebo osobnosti jednající s konkrétní insti</w:t>
      </w:r>
      <w:r>
        <w:rPr>
          <w:rFonts w:ascii="Times New Roman" w:hAnsi="Times New Roman"/>
        </w:rPr>
        <w:t>tucí o příchodu</w:t>
      </w:r>
      <w:r w:rsidRPr="00EE307E">
        <w:rPr>
          <w:rFonts w:ascii="Times New Roman" w:hAnsi="Times New Roman"/>
        </w:rPr>
        <w:t xml:space="preserve"> do ČR odpovídají kritériu excelence ve světovém měřítku</w:t>
      </w:r>
    </w:p>
    <w:p w:rsidR="00BF1C9B" w:rsidRDefault="00BF1C9B" w:rsidP="00BC7013">
      <w:pPr>
        <w:pStyle w:val="ListParagraph"/>
        <w:numPr>
          <w:ilvl w:val="1"/>
          <w:numId w:val="6"/>
        </w:numPr>
        <w:jc w:val="both"/>
        <w:rPr>
          <w:rFonts w:ascii="Times New Roman" w:hAnsi="Times New Roman"/>
        </w:rPr>
      </w:pPr>
      <w:r>
        <w:rPr>
          <w:rFonts w:ascii="Times New Roman" w:hAnsi="Times New Roman"/>
        </w:rPr>
        <w:t xml:space="preserve">Výsledkem prvního kola bude seznam </w:t>
      </w:r>
      <w:r w:rsidRPr="00EE307E">
        <w:rPr>
          <w:rFonts w:ascii="Times New Roman" w:hAnsi="Times New Roman"/>
        </w:rPr>
        <w:t>výzkumných týmů, kterým CIST nabídne možnost ucházet se o statut výzkumného týmu CIST</w:t>
      </w:r>
    </w:p>
    <w:p w:rsidR="00BF1C9B" w:rsidRDefault="00BF1C9B" w:rsidP="00BC7013">
      <w:pPr>
        <w:pStyle w:val="ListParagraph"/>
        <w:numPr>
          <w:ilvl w:val="1"/>
          <w:numId w:val="6"/>
        </w:numPr>
        <w:jc w:val="both"/>
        <w:rPr>
          <w:rFonts w:ascii="Times New Roman" w:hAnsi="Times New Roman"/>
        </w:rPr>
      </w:pPr>
      <w:r>
        <w:rPr>
          <w:rFonts w:ascii="Times New Roman" w:hAnsi="Times New Roman"/>
        </w:rPr>
        <w:t>Přijetí či odmítnutí nabídky je věcí oslovené vědecké osobnosti a jejího týmu a výzkumné instituce, ve které by tým po zařazení do CIST působil</w:t>
      </w:r>
    </w:p>
    <w:p w:rsidR="00BF1C9B" w:rsidRDefault="00BF1C9B" w:rsidP="00BC7013">
      <w:pPr>
        <w:pStyle w:val="ListParagraph"/>
        <w:numPr>
          <w:ilvl w:val="0"/>
          <w:numId w:val="6"/>
        </w:numPr>
        <w:jc w:val="both"/>
        <w:rPr>
          <w:rFonts w:ascii="Times New Roman" w:hAnsi="Times New Roman"/>
        </w:rPr>
      </w:pPr>
      <w:r>
        <w:rPr>
          <w:rFonts w:ascii="Times New Roman" w:hAnsi="Times New Roman"/>
        </w:rPr>
        <w:t>Druhé kolo</w:t>
      </w:r>
    </w:p>
    <w:p w:rsidR="00BF1C9B" w:rsidRDefault="00BF1C9B" w:rsidP="00BC7013">
      <w:pPr>
        <w:pStyle w:val="ListParagraph"/>
        <w:numPr>
          <w:ilvl w:val="1"/>
          <w:numId w:val="6"/>
        </w:numPr>
        <w:jc w:val="both"/>
        <w:rPr>
          <w:rFonts w:ascii="Times New Roman" w:hAnsi="Times New Roman"/>
        </w:rPr>
      </w:pPr>
      <w:r>
        <w:rPr>
          <w:rFonts w:ascii="Times New Roman" w:hAnsi="Times New Roman"/>
        </w:rPr>
        <w:t>Do druhého kola postoupí všechny týmy, které přijmou nabídku CIST ucházet se o statut výzkumného týmu CIST</w:t>
      </w:r>
    </w:p>
    <w:p w:rsidR="00BF1C9B" w:rsidRDefault="00BF1C9B" w:rsidP="00BC7013">
      <w:pPr>
        <w:pStyle w:val="ListParagraph"/>
        <w:numPr>
          <w:ilvl w:val="1"/>
          <w:numId w:val="6"/>
        </w:numPr>
        <w:jc w:val="both"/>
        <w:rPr>
          <w:rFonts w:ascii="Times New Roman" w:hAnsi="Times New Roman"/>
        </w:rPr>
      </w:pPr>
      <w:r>
        <w:rPr>
          <w:rFonts w:ascii="Times New Roman" w:hAnsi="Times New Roman"/>
        </w:rPr>
        <w:t xml:space="preserve">V případě že oslovený vedoucí a jeho výzkumný tým přijme nabídku ucházet se o statut výzkumného týmu CIST, zpracuje pro hodnocení ve druhém kole </w:t>
      </w:r>
      <w:r w:rsidRPr="00531FA3">
        <w:rPr>
          <w:rFonts w:ascii="Times New Roman" w:hAnsi="Times New Roman"/>
          <w:bCs/>
          <w:i/>
          <w:color w:val="000080"/>
        </w:rPr>
        <w:t xml:space="preserve">dlouhodobou vizi výzkumu a personálního rozvoje týmu </w:t>
      </w:r>
      <w:r>
        <w:rPr>
          <w:rFonts w:ascii="Times New Roman" w:hAnsi="Times New Roman"/>
        </w:rPr>
        <w:t>na dobu příštích deseti let (viz rámeček), kterou předloží CIST; vize musí obsahovat část týkající se VaV a část týkající se vzdělávací činnosti</w:t>
      </w:r>
    </w:p>
    <w:p w:rsidR="00BF1C9B" w:rsidRPr="00531FA3" w:rsidRDefault="00BF1C9B" w:rsidP="00531FA3">
      <w:pPr>
        <w:pBdr>
          <w:top w:val="single" w:sz="4" w:space="1" w:color="auto"/>
          <w:left w:val="single" w:sz="4" w:space="4" w:color="auto"/>
          <w:bottom w:val="single" w:sz="4" w:space="1" w:color="auto"/>
          <w:right w:val="single" w:sz="4" w:space="4" w:color="auto"/>
        </w:pBdr>
        <w:jc w:val="both"/>
        <w:rPr>
          <w:rFonts w:ascii="Times New Roman" w:hAnsi="Times New Roman"/>
        </w:rPr>
      </w:pPr>
      <w:r w:rsidRPr="00531FA3">
        <w:rPr>
          <w:rFonts w:ascii="Times New Roman" w:hAnsi="Times New Roman"/>
          <w:bCs/>
          <w:i/>
          <w:color w:val="000080"/>
        </w:rPr>
        <w:t>Dlouhodob</w:t>
      </w:r>
      <w:r>
        <w:rPr>
          <w:rFonts w:ascii="Times New Roman" w:hAnsi="Times New Roman"/>
          <w:bCs/>
          <w:i/>
          <w:color w:val="000080"/>
        </w:rPr>
        <w:t>á vize rozvoje</w:t>
      </w:r>
      <w:r w:rsidRPr="00531FA3">
        <w:rPr>
          <w:rFonts w:ascii="Times New Roman" w:hAnsi="Times New Roman"/>
          <w:bCs/>
          <w:i/>
          <w:color w:val="000080"/>
        </w:rPr>
        <w:t xml:space="preserve"> výzkumn</w:t>
      </w:r>
      <w:r>
        <w:rPr>
          <w:rFonts w:ascii="Times New Roman" w:hAnsi="Times New Roman"/>
          <w:bCs/>
          <w:i/>
          <w:color w:val="000080"/>
        </w:rPr>
        <w:t>é činnosti</w:t>
      </w:r>
      <w:r w:rsidRPr="00531FA3">
        <w:rPr>
          <w:rFonts w:ascii="Times New Roman" w:hAnsi="Times New Roman"/>
          <w:bCs/>
          <w:i/>
          <w:color w:val="000080"/>
        </w:rPr>
        <w:t xml:space="preserve"> a </w:t>
      </w:r>
      <w:r>
        <w:rPr>
          <w:rFonts w:ascii="Times New Roman" w:hAnsi="Times New Roman"/>
          <w:bCs/>
          <w:i/>
          <w:color w:val="000080"/>
        </w:rPr>
        <w:t xml:space="preserve">personálního </w:t>
      </w:r>
      <w:r w:rsidRPr="00531FA3">
        <w:rPr>
          <w:rFonts w:ascii="Times New Roman" w:hAnsi="Times New Roman"/>
          <w:bCs/>
          <w:i/>
          <w:color w:val="000080"/>
        </w:rPr>
        <w:t>rozvoj</w:t>
      </w:r>
      <w:r>
        <w:rPr>
          <w:rFonts w:ascii="Times New Roman" w:hAnsi="Times New Roman"/>
          <w:bCs/>
          <w:i/>
          <w:color w:val="000080"/>
        </w:rPr>
        <w:t>e</w:t>
      </w:r>
      <w:r w:rsidRPr="00531FA3">
        <w:rPr>
          <w:rFonts w:ascii="Times New Roman" w:hAnsi="Times New Roman"/>
          <w:bCs/>
          <w:i/>
          <w:color w:val="000080"/>
        </w:rPr>
        <w:t xml:space="preserve"> týmu</w:t>
      </w:r>
      <w:r w:rsidRPr="00531FA3">
        <w:rPr>
          <w:rFonts w:ascii="Times New Roman" w:hAnsi="Times New Roman"/>
        </w:rPr>
        <w:t xml:space="preserve"> (vi</w:t>
      </w:r>
      <w:r>
        <w:rPr>
          <w:rFonts w:ascii="Times New Roman" w:hAnsi="Times New Roman"/>
        </w:rPr>
        <w:t xml:space="preserve">ze) nejméně na dobu deseti let by měla obsahovat ucelenou </w:t>
      </w:r>
      <w:r w:rsidRPr="00531FA3">
        <w:rPr>
          <w:rFonts w:ascii="Times New Roman" w:hAnsi="Times New Roman"/>
        </w:rPr>
        <w:t>představ</w:t>
      </w:r>
      <w:r>
        <w:rPr>
          <w:rFonts w:ascii="Times New Roman" w:hAnsi="Times New Roman"/>
        </w:rPr>
        <w:t>u o </w:t>
      </w:r>
      <w:r w:rsidRPr="00531FA3">
        <w:rPr>
          <w:rFonts w:ascii="Times New Roman" w:hAnsi="Times New Roman"/>
        </w:rPr>
        <w:t xml:space="preserve">dlouhodobém vývoji základních parametrů, důležitých pro budoucí výzkumný tým CIST, zejména </w:t>
      </w:r>
      <w:r>
        <w:rPr>
          <w:rFonts w:ascii="Times New Roman" w:hAnsi="Times New Roman"/>
        </w:rPr>
        <w:t>o </w:t>
      </w:r>
      <w:r w:rsidRPr="00531FA3">
        <w:rPr>
          <w:rFonts w:ascii="Times New Roman" w:hAnsi="Times New Roman"/>
        </w:rPr>
        <w:t xml:space="preserve">směřování výzkumné činnosti, vzdělávání na doktorské </w:t>
      </w:r>
      <w:r>
        <w:rPr>
          <w:rFonts w:ascii="Times New Roman" w:hAnsi="Times New Roman"/>
        </w:rPr>
        <w:t>a postdoktorské úrovni</w:t>
      </w:r>
      <w:r w:rsidRPr="00531FA3">
        <w:rPr>
          <w:rFonts w:ascii="Times New Roman" w:hAnsi="Times New Roman"/>
        </w:rPr>
        <w:t>, mezinárodní, mezisektorov</w:t>
      </w:r>
      <w:r>
        <w:rPr>
          <w:rFonts w:ascii="Times New Roman" w:hAnsi="Times New Roman"/>
        </w:rPr>
        <w:t>é</w:t>
      </w:r>
      <w:r w:rsidRPr="00531FA3">
        <w:rPr>
          <w:rFonts w:ascii="Times New Roman" w:hAnsi="Times New Roman"/>
        </w:rPr>
        <w:t xml:space="preserve"> i mezioborov</w:t>
      </w:r>
      <w:r>
        <w:rPr>
          <w:rFonts w:ascii="Times New Roman" w:hAnsi="Times New Roman"/>
        </w:rPr>
        <w:t>é mobilitě</w:t>
      </w:r>
      <w:r w:rsidRPr="00531FA3">
        <w:rPr>
          <w:rFonts w:ascii="Times New Roman" w:hAnsi="Times New Roman"/>
        </w:rPr>
        <w:t xml:space="preserve"> výzk</w:t>
      </w:r>
      <w:r>
        <w:rPr>
          <w:rFonts w:ascii="Times New Roman" w:hAnsi="Times New Roman"/>
        </w:rPr>
        <w:t>umných pracovníků a studentů</w:t>
      </w:r>
      <w:r w:rsidRPr="00531FA3">
        <w:rPr>
          <w:rFonts w:ascii="Times New Roman" w:hAnsi="Times New Roman"/>
        </w:rPr>
        <w:t xml:space="preserve">. </w:t>
      </w:r>
      <w:r>
        <w:rPr>
          <w:rFonts w:ascii="Times New Roman" w:hAnsi="Times New Roman"/>
        </w:rPr>
        <w:t>Z vize by měly být rovněž zřejmé předpokládané kvalitativní změny proti současnému stavu, které zařazení do CIST umožní.</w:t>
      </w:r>
    </w:p>
    <w:p w:rsidR="00BF1C9B" w:rsidRPr="00756A7A" w:rsidRDefault="00BF1C9B" w:rsidP="00BC7013">
      <w:pPr>
        <w:pStyle w:val="ListParagraph"/>
        <w:numPr>
          <w:ilvl w:val="0"/>
          <w:numId w:val="6"/>
        </w:numPr>
        <w:jc w:val="both"/>
        <w:rPr>
          <w:rFonts w:ascii="Times New Roman" w:hAnsi="Times New Roman"/>
        </w:rPr>
      </w:pPr>
      <w:r w:rsidRPr="00756A7A">
        <w:rPr>
          <w:rFonts w:ascii="Times New Roman" w:hAnsi="Times New Roman"/>
        </w:rPr>
        <w:t>Vědecká rada CIST předloženou vizi zhodnotí a doporučí správní radě CIST, zda statut výzkumného týmu CIST udělit; jako podklad pro posouzení si vědecká rada nechá zpracovat nezávislé mezinárodní oponentní posudky</w:t>
      </w:r>
    </w:p>
    <w:p w:rsidR="00BF1C9B" w:rsidRDefault="00BF1C9B" w:rsidP="00BC7013">
      <w:pPr>
        <w:pStyle w:val="ListParagraph"/>
        <w:numPr>
          <w:ilvl w:val="0"/>
          <w:numId w:val="6"/>
        </w:numPr>
        <w:jc w:val="both"/>
        <w:rPr>
          <w:rFonts w:ascii="Times New Roman" w:hAnsi="Times New Roman"/>
        </w:rPr>
      </w:pPr>
      <w:r w:rsidRPr="00756A7A">
        <w:rPr>
          <w:rFonts w:ascii="Times New Roman" w:hAnsi="Times New Roman"/>
        </w:rPr>
        <w:t>Správní rada rozhodne v souladu se svým statutem a jednacím řádem</w:t>
      </w:r>
    </w:p>
    <w:p w:rsidR="00BF1C9B" w:rsidRPr="00BF0AC4" w:rsidRDefault="00BF1C9B" w:rsidP="00BC7013">
      <w:pPr>
        <w:pStyle w:val="ListParagraph"/>
        <w:numPr>
          <w:ilvl w:val="0"/>
          <w:numId w:val="6"/>
        </w:numPr>
        <w:jc w:val="both"/>
        <w:rPr>
          <w:rFonts w:ascii="Times New Roman" w:hAnsi="Times New Roman"/>
        </w:rPr>
      </w:pPr>
      <w:r>
        <w:rPr>
          <w:rFonts w:ascii="Times New Roman" w:hAnsi="Times New Roman"/>
        </w:rPr>
        <w:t>Výsledky rozhodování správní rady se zveřejní</w:t>
      </w:r>
    </w:p>
    <w:p w:rsidR="00BF1C9B" w:rsidRPr="00981DE3" w:rsidRDefault="00BF1C9B" w:rsidP="00AE5A41">
      <w:pPr>
        <w:jc w:val="both"/>
        <w:rPr>
          <w:rStyle w:val="SubtleEmphasis"/>
          <w:rFonts w:ascii="Times New Roman" w:hAnsi="Times New Roman"/>
          <w:iCs/>
        </w:rPr>
      </w:pPr>
    </w:p>
    <w:p w:rsidR="00BF1C9B" w:rsidRPr="001373F9" w:rsidRDefault="00BF1C9B" w:rsidP="001373F9">
      <w:pPr>
        <w:pStyle w:val="Heading1"/>
      </w:pPr>
      <w:bookmarkStart w:id="10" w:name="_Toc350434109"/>
      <w:bookmarkStart w:id="11" w:name="_Toc351045218"/>
      <w:bookmarkStart w:id="12" w:name="_Toc361378788"/>
      <w:r>
        <w:t>Umístění a financování v</w:t>
      </w:r>
      <w:r w:rsidRPr="001373F9">
        <w:t>ýzkumn</w:t>
      </w:r>
      <w:r>
        <w:t>ého</w:t>
      </w:r>
      <w:r w:rsidRPr="001373F9">
        <w:t xml:space="preserve"> a vzdělávací</w:t>
      </w:r>
      <w:r>
        <w:t>ho</w:t>
      </w:r>
      <w:r w:rsidRPr="001373F9">
        <w:t xml:space="preserve"> pracoviště </w:t>
      </w:r>
      <w:bookmarkEnd w:id="10"/>
      <w:bookmarkEnd w:id="11"/>
      <w:r w:rsidRPr="001373F9">
        <w:t>CIST</w:t>
      </w:r>
      <w:bookmarkEnd w:id="12"/>
    </w:p>
    <w:p w:rsidR="00BF1C9B" w:rsidRPr="00680469" w:rsidRDefault="00BF1C9B" w:rsidP="001373F9">
      <w:pPr>
        <w:jc w:val="both"/>
        <w:rPr>
          <w:rFonts w:ascii="Times New Roman" w:hAnsi="Times New Roman"/>
        </w:rPr>
      </w:pPr>
      <w:r w:rsidRPr="00680469">
        <w:rPr>
          <w:rFonts w:ascii="Times New Roman" w:hAnsi="Times New Roman"/>
        </w:rPr>
        <w:t xml:space="preserve">Výzkumné a vzdělávací pracoviště </w:t>
      </w:r>
      <w:r>
        <w:rPr>
          <w:rFonts w:ascii="Times New Roman" w:hAnsi="Times New Roman"/>
        </w:rPr>
        <w:t>CIST bude</w:t>
      </w:r>
      <w:r w:rsidRPr="00680469">
        <w:rPr>
          <w:rFonts w:ascii="Times New Roman" w:hAnsi="Times New Roman"/>
        </w:rPr>
        <w:t xml:space="preserve"> umístěno v</w:t>
      </w:r>
      <w:r>
        <w:rPr>
          <w:rFonts w:ascii="Times New Roman" w:hAnsi="Times New Roman"/>
        </w:rPr>
        <w:t> hostitelské organizaci</w:t>
      </w:r>
      <w:r w:rsidRPr="00680469">
        <w:rPr>
          <w:rFonts w:ascii="Times New Roman" w:hAnsi="Times New Roman"/>
        </w:rPr>
        <w:t xml:space="preserve"> </w:t>
      </w:r>
      <w:r>
        <w:rPr>
          <w:rFonts w:ascii="Times New Roman" w:hAnsi="Times New Roman"/>
        </w:rPr>
        <w:t>(organizacích) a </w:t>
      </w:r>
      <w:r w:rsidRPr="00680469">
        <w:rPr>
          <w:rFonts w:ascii="Times New Roman" w:hAnsi="Times New Roman"/>
        </w:rPr>
        <w:t>nebud</w:t>
      </w:r>
      <w:r>
        <w:rPr>
          <w:rFonts w:ascii="Times New Roman" w:hAnsi="Times New Roman"/>
        </w:rPr>
        <w:t>e</w:t>
      </w:r>
      <w:r w:rsidRPr="00680469">
        <w:rPr>
          <w:rFonts w:ascii="Times New Roman" w:hAnsi="Times New Roman"/>
        </w:rPr>
        <w:t xml:space="preserve"> ve vlastnictví CIST. Činnost </w:t>
      </w:r>
      <w:r>
        <w:rPr>
          <w:rFonts w:ascii="Times New Roman" w:hAnsi="Times New Roman"/>
        </w:rPr>
        <w:t>výzkumných</w:t>
      </w:r>
      <w:r w:rsidRPr="00680469">
        <w:rPr>
          <w:rFonts w:ascii="Times New Roman" w:hAnsi="Times New Roman"/>
        </w:rPr>
        <w:t xml:space="preserve"> týmů</w:t>
      </w:r>
      <w:r>
        <w:rPr>
          <w:rFonts w:ascii="Times New Roman" w:hAnsi="Times New Roman"/>
        </w:rPr>
        <w:t xml:space="preserve"> CIST bude</w:t>
      </w:r>
      <w:r w:rsidRPr="00680469">
        <w:rPr>
          <w:rFonts w:ascii="Times New Roman" w:hAnsi="Times New Roman"/>
        </w:rPr>
        <w:t xml:space="preserve"> zajištěna na smluvním základě.</w:t>
      </w:r>
    </w:p>
    <w:p w:rsidR="00BF1C9B" w:rsidRPr="00680469" w:rsidRDefault="00BF1C9B" w:rsidP="00BC7013">
      <w:pPr>
        <w:pStyle w:val="ListParagraph"/>
        <w:numPr>
          <w:ilvl w:val="0"/>
          <w:numId w:val="3"/>
        </w:numPr>
        <w:jc w:val="both"/>
        <w:rPr>
          <w:rFonts w:ascii="Times New Roman" w:hAnsi="Times New Roman"/>
        </w:rPr>
      </w:pPr>
      <w:bookmarkStart w:id="13" w:name="_Toc350434110"/>
      <w:r w:rsidRPr="00680469">
        <w:rPr>
          <w:rFonts w:ascii="Times New Roman" w:hAnsi="Times New Roman"/>
        </w:rPr>
        <w:t xml:space="preserve">Členové výzkumného týmu CIST budou zaměstnanci </w:t>
      </w:r>
      <w:r>
        <w:rPr>
          <w:rFonts w:ascii="Times New Roman" w:hAnsi="Times New Roman"/>
        </w:rPr>
        <w:t>hostitelské organizace</w:t>
      </w:r>
      <w:bookmarkEnd w:id="13"/>
      <w:r>
        <w:rPr>
          <w:rFonts w:ascii="Times New Roman" w:hAnsi="Times New Roman"/>
        </w:rPr>
        <w:t xml:space="preserve"> </w:t>
      </w:r>
    </w:p>
    <w:p w:rsidR="00BF1C9B" w:rsidRPr="00680469" w:rsidRDefault="00BF1C9B" w:rsidP="00BC7013">
      <w:pPr>
        <w:pStyle w:val="ListParagraph"/>
        <w:numPr>
          <w:ilvl w:val="0"/>
          <w:numId w:val="3"/>
        </w:numPr>
        <w:jc w:val="both"/>
        <w:rPr>
          <w:rFonts w:ascii="Times New Roman" w:hAnsi="Times New Roman"/>
        </w:rPr>
      </w:pPr>
      <w:r w:rsidRPr="00680469">
        <w:rPr>
          <w:rFonts w:ascii="Times New Roman" w:hAnsi="Times New Roman"/>
        </w:rPr>
        <w:t xml:space="preserve">Předmětem smlouvy mezi CIST a </w:t>
      </w:r>
      <w:r>
        <w:rPr>
          <w:rFonts w:ascii="Times New Roman" w:hAnsi="Times New Roman"/>
        </w:rPr>
        <w:t xml:space="preserve">hostitelskou organizací </w:t>
      </w:r>
      <w:r w:rsidRPr="00680469">
        <w:rPr>
          <w:rFonts w:ascii="Times New Roman" w:hAnsi="Times New Roman"/>
        </w:rPr>
        <w:t>bude</w:t>
      </w:r>
    </w:p>
    <w:p w:rsidR="00BF1C9B" w:rsidRPr="00DF710B" w:rsidRDefault="00BF1C9B" w:rsidP="00BC7013">
      <w:pPr>
        <w:pStyle w:val="ListParagraph"/>
        <w:numPr>
          <w:ilvl w:val="1"/>
          <w:numId w:val="3"/>
        </w:numPr>
        <w:jc w:val="both"/>
        <w:rPr>
          <w:rFonts w:ascii="Times New Roman" w:hAnsi="Times New Roman"/>
        </w:rPr>
      </w:pPr>
      <w:r w:rsidRPr="00981DE3">
        <w:rPr>
          <w:rFonts w:ascii="Times New Roman" w:hAnsi="Times New Roman"/>
          <w:bCs/>
          <w:i/>
          <w:color w:val="000080"/>
        </w:rPr>
        <w:t>úhrada osobních nákladů</w:t>
      </w:r>
      <w:r w:rsidRPr="00DF710B">
        <w:rPr>
          <w:rFonts w:ascii="Times New Roman" w:hAnsi="Times New Roman"/>
        </w:rPr>
        <w:t xml:space="preserve"> členů výzkumného týmu CIST, </w:t>
      </w:r>
      <w:r w:rsidRPr="00981DE3">
        <w:rPr>
          <w:rFonts w:ascii="Times New Roman" w:hAnsi="Times New Roman"/>
          <w:bCs/>
          <w:i/>
          <w:color w:val="000080"/>
        </w:rPr>
        <w:t>úhrada nákladů na výzkumnou činnost</w:t>
      </w:r>
      <w:r w:rsidRPr="00DF710B">
        <w:rPr>
          <w:rFonts w:ascii="Times New Roman" w:hAnsi="Times New Roman"/>
        </w:rPr>
        <w:t xml:space="preserve"> členů výzkumného týmu CIST a </w:t>
      </w:r>
      <w:r w:rsidRPr="00981DE3">
        <w:rPr>
          <w:rFonts w:ascii="Times New Roman" w:hAnsi="Times New Roman"/>
          <w:bCs/>
          <w:i/>
          <w:color w:val="000080"/>
        </w:rPr>
        <w:t>úhrada podílu nepřímých nákladů</w:t>
      </w:r>
      <w:r w:rsidRPr="00DF710B">
        <w:rPr>
          <w:rFonts w:ascii="Times New Roman" w:hAnsi="Times New Roman"/>
        </w:rPr>
        <w:t xml:space="preserve"> </w:t>
      </w:r>
      <w:r>
        <w:rPr>
          <w:rFonts w:ascii="Times New Roman" w:hAnsi="Times New Roman"/>
        </w:rPr>
        <w:t>hostitelské organizace</w:t>
      </w:r>
      <w:r w:rsidRPr="00DF710B">
        <w:rPr>
          <w:rFonts w:ascii="Times New Roman" w:hAnsi="Times New Roman"/>
        </w:rPr>
        <w:t xml:space="preserve"> v objemu nejvýše 20 % prostředků přidělených CIST podporovanému týmu,</w:t>
      </w:r>
    </w:p>
    <w:p w:rsidR="00BF1C9B" w:rsidRPr="00680469" w:rsidRDefault="00BF1C9B" w:rsidP="00BC7013">
      <w:pPr>
        <w:pStyle w:val="ListParagraph"/>
        <w:numPr>
          <w:ilvl w:val="1"/>
          <w:numId w:val="3"/>
        </w:numPr>
        <w:jc w:val="both"/>
        <w:rPr>
          <w:rFonts w:ascii="Times New Roman" w:hAnsi="Times New Roman"/>
        </w:rPr>
      </w:pPr>
      <w:r>
        <w:rPr>
          <w:rFonts w:ascii="Times New Roman" w:hAnsi="Times New Roman"/>
          <w:bCs/>
          <w:i/>
          <w:color w:val="000080"/>
        </w:rPr>
        <w:t xml:space="preserve">případné </w:t>
      </w:r>
      <w:r w:rsidRPr="00981DE3">
        <w:rPr>
          <w:rFonts w:ascii="Times New Roman" w:hAnsi="Times New Roman"/>
          <w:bCs/>
          <w:i/>
          <w:color w:val="000080"/>
        </w:rPr>
        <w:t>dodatečné služby</w:t>
      </w:r>
      <w:r w:rsidRPr="00680469">
        <w:rPr>
          <w:rFonts w:ascii="Times New Roman" w:hAnsi="Times New Roman"/>
        </w:rPr>
        <w:t xml:space="preserve"> </w:t>
      </w:r>
      <w:r>
        <w:rPr>
          <w:rFonts w:ascii="Times New Roman" w:hAnsi="Times New Roman"/>
        </w:rPr>
        <w:t xml:space="preserve">poskytované týmem CIST hostitelské organizaci </w:t>
      </w:r>
      <w:r w:rsidRPr="00680469">
        <w:rPr>
          <w:rFonts w:ascii="Times New Roman" w:hAnsi="Times New Roman"/>
        </w:rPr>
        <w:t>v objemu nejvýše 20 % prostředků přidělených CIST podporovanému týmu, n</w:t>
      </w:r>
      <w:r>
        <w:rPr>
          <w:rFonts w:ascii="Times New Roman" w:hAnsi="Times New Roman"/>
        </w:rPr>
        <w:t>apř. podpora doktorských a postdoktorských</w:t>
      </w:r>
      <w:r w:rsidRPr="00680469">
        <w:rPr>
          <w:rFonts w:ascii="Times New Roman" w:hAnsi="Times New Roman"/>
        </w:rPr>
        <w:t xml:space="preserve"> vzdělávacích pr</w:t>
      </w:r>
      <w:r>
        <w:rPr>
          <w:rFonts w:ascii="Times New Roman" w:hAnsi="Times New Roman"/>
        </w:rPr>
        <w:t>ogramů v jiných týmech hostitelské organizace</w:t>
      </w:r>
      <w:r w:rsidRPr="00680469">
        <w:rPr>
          <w:rFonts w:ascii="Times New Roman" w:hAnsi="Times New Roman"/>
        </w:rPr>
        <w:t>, přístup</w:t>
      </w:r>
      <w:r>
        <w:rPr>
          <w:rFonts w:ascii="Times New Roman" w:hAnsi="Times New Roman"/>
        </w:rPr>
        <w:t xml:space="preserve"> ostatních vědců hostitelské organizace</w:t>
      </w:r>
      <w:r w:rsidRPr="00680469">
        <w:rPr>
          <w:rFonts w:ascii="Times New Roman" w:hAnsi="Times New Roman"/>
        </w:rPr>
        <w:t xml:space="preserve"> k technickému vybavení pracoviště CIST,</w:t>
      </w:r>
      <w:r>
        <w:rPr>
          <w:rFonts w:ascii="Times New Roman" w:hAnsi="Times New Roman"/>
        </w:rPr>
        <w:t xml:space="preserve"> ...</w:t>
      </w:r>
    </w:p>
    <w:p w:rsidR="00BF1C9B" w:rsidRDefault="00BF1C9B" w:rsidP="00BC7013">
      <w:pPr>
        <w:pStyle w:val="ListParagraph"/>
        <w:numPr>
          <w:ilvl w:val="1"/>
          <w:numId w:val="3"/>
        </w:numPr>
        <w:jc w:val="both"/>
        <w:rPr>
          <w:rFonts w:ascii="Times New Roman" w:hAnsi="Times New Roman"/>
        </w:rPr>
      </w:pPr>
      <w:r w:rsidRPr="00680469">
        <w:rPr>
          <w:rFonts w:ascii="Times New Roman" w:hAnsi="Times New Roman"/>
        </w:rPr>
        <w:t xml:space="preserve">dohoda o spolupráci při </w:t>
      </w:r>
      <w:r w:rsidRPr="00981DE3">
        <w:rPr>
          <w:rFonts w:ascii="Times New Roman" w:hAnsi="Times New Roman"/>
          <w:bCs/>
          <w:i/>
          <w:color w:val="000080"/>
        </w:rPr>
        <w:t>uskutečnění doktorského programu týmu CIST</w:t>
      </w:r>
    </w:p>
    <w:p w:rsidR="00BF1C9B" w:rsidRDefault="00BF1C9B" w:rsidP="00BC7013">
      <w:pPr>
        <w:pStyle w:val="ListParagraph"/>
        <w:numPr>
          <w:ilvl w:val="1"/>
          <w:numId w:val="3"/>
        </w:numPr>
        <w:jc w:val="both"/>
        <w:rPr>
          <w:rFonts w:ascii="Times New Roman" w:hAnsi="Times New Roman"/>
        </w:rPr>
      </w:pPr>
      <w:r>
        <w:rPr>
          <w:rFonts w:ascii="Times New Roman" w:hAnsi="Times New Roman"/>
        </w:rPr>
        <w:t xml:space="preserve">způsob </w:t>
      </w:r>
      <w:r w:rsidRPr="00981DE3">
        <w:rPr>
          <w:rFonts w:ascii="Times New Roman" w:hAnsi="Times New Roman"/>
          <w:bCs/>
          <w:i/>
          <w:color w:val="000080"/>
        </w:rPr>
        <w:t>nakládání s výsledky</w:t>
      </w:r>
      <w:r>
        <w:rPr>
          <w:rFonts w:ascii="Times New Roman" w:hAnsi="Times New Roman"/>
        </w:rPr>
        <w:t xml:space="preserve"> výzkumné činnosti (vlastnická a užívací práva, dedikace,…)</w:t>
      </w:r>
    </w:p>
    <w:p w:rsidR="00BF1C9B" w:rsidRPr="00680469" w:rsidRDefault="00BF1C9B" w:rsidP="00BC7013">
      <w:pPr>
        <w:pStyle w:val="ListParagraph"/>
        <w:numPr>
          <w:ilvl w:val="1"/>
          <w:numId w:val="3"/>
        </w:numPr>
        <w:jc w:val="both"/>
        <w:rPr>
          <w:rFonts w:ascii="Times New Roman" w:hAnsi="Times New Roman"/>
        </w:rPr>
      </w:pPr>
      <w:r w:rsidRPr="00981DE3">
        <w:rPr>
          <w:rFonts w:ascii="Times New Roman" w:hAnsi="Times New Roman"/>
          <w:bCs/>
          <w:i/>
          <w:color w:val="000080"/>
        </w:rPr>
        <w:t>označení výzkumného a vzdělávacího pracoviště CIST</w:t>
      </w:r>
      <w:r>
        <w:rPr>
          <w:rFonts w:ascii="Times New Roman" w:hAnsi="Times New Roman"/>
        </w:rPr>
        <w:t xml:space="preserve"> jako </w:t>
      </w:r>
      <w:r w:rsidRPr="00981DE3">
        <w:rPr>
          <w:rFonts w:ascii="Times New Roman" w:hAnsi="Times New Roman"/>
        </w:rPr>
        <w:t>„výzkumné a vzdělávací pracoviště CIST při vysoké škole …/veřejné výzkumné instituci …“.</w:t>
      </w:r>
      <w:r>
        <w:rPr>
          <w:rFonts w:ascii="Times New Roman" w:hAnsi="Times New Roman"/>
        </w:rPr>
        <w:t xml:space="preserve"> </w:t>
      </w:r>
    </w:p>
    <w:p w:rsidR="00BF1C9B" w:rsidRDefault="00BF1C9B" w:rsidP="00AE5A41">
      <w:pPr>
        <w:jc w:val="both"/>
        <w:rPr>
          <w:rFonts w:ascii="Times New Roman" w:hAnsi="Times New Roman"/>
        </w:rPr>
      </w:pPr>
      <w:r>
        <w:rPr>
          <w:rFonts w:ascii="Times New Roman" w:hAnsi="Times New Roman"/>
        </w:rPr>
        <w:t>V rámci systému hodnocení a financovaní VaV v ČR budou v</w:t>
      </w:r>
      <w:r w:rsidRPr="00680469">
        <w:rPr>
          <w:rFonts w:ascii="Times New Roman" w:hAnsi="Times New Roman"/>
        </w:rPr>
        <w:t xml:space="preserve">ýsledky </w:t>
      </w:r>
      <w:r>
        <w:rPr>
          <w:rFonts w:ascii="Times New Roman" w:hAnsi="Times New Roman"/>
        </w:rPr>
        <w:t>dosažené výzkumnou činností týmu</w:t>
      </w:r>
      <w:r w:rsidRPr="00680469">
        <w:rPr>
          <w:rFonts w:ascii="Times New Roman" w:hAnsi="Times New Roman"/>
        </w:rPr>
        <w:t xml:space="preserve"> CIST </w:t>
      </w:r>
      <w:r>
        <w:rPr>
          <w:rFonts w:ascii="Times New Roman" w:hAnsi="Times New Roman"/>
        </w:rPr>
        <w:t xml:space="preserve"> </w:t>
      </w:r>
      <w:r w:rsidRPr="00680469">
        <w:rPr>
          <w:rFonts w:ascii="Times New Roman" w:hAnsi="Times New Roman"/>
        </w:rPr>
        <w:t>započítány hostitelské instituci</w:t>
      </w:r>
      <w:r>
        <w:rPr>
          <w:rFonts w:ascii="Times New Roman" w:hAnsi="Times New Roman"/>
        </w:rPr>
        <w:t xml:space="preserve">. </w:t>
      </w:r>
      <w:r w:rsidRPr="00680469">
        <w:rPr>
          <w:rFonts w:ascii="Times New Roman" w:hAnsi="Times New Roman"/>
        </w:rPr>
        <w:t>Důvodem je vyšší zainteresovanost hostitelské instituce na spolupráci s CIST.</w:t>
      </w:r>
      <w:r>
        <w:rPr>
          <w:rFonts w:ascii="Times New Roman" w:hAnsi="Times New Roman"/>
        </w:rPr>
        <w:t xml:space="preserve"> Bude platit povinnost uvést informaci o dosažení výsledku s pomocí finanční podpory CIST (povinnost „dedikace“).</w:t>
      </w:r>
    </w:p>
    <w:p w:rsidR="00BF1C9B" w:rsidRPr="004C4006" w:rsidRDefault="00BF1C9B" w:rsidP="007001B6">
      <w:pPr>
        <w:jc w:val="both"/>
        <w:rPr>
          <w:rFonts w:ascii="Times New Roman" w:hAnsi="Times New Roman"/>
        </w:rPr>
      </w:pPr>
      <w:r w:rsidRPr="004C4006">
        <w:rPr>
          <w:rFonts w:ascii="Times New Roman" w:hAnsi="Times New Roman"/>
        </w:rPr>
        <w:t>Hlavními zdroji financování výzkumného a vzdělávacího pracoviště CIST budou</w:t>
      </w:r>
    </w:p>
    <w:p w:rsidR="00BF1C9B" w:rsidRPr="004C4006" w:rsidRDefault="00BF1C9B" w:rsidP="00BC7013">
      <w:pPr>
        <w:pStyle w:val="ListParagraph"/>
        <w:numPr>
          <w:ilvl w:val="0"/>
          <w:numId w:val="3"/>
        </w:numPr>
        <w:jc w:val="both"/>
        <w:rPr>
          <w:rFonts w:ascii="Times New Roman" w:hAnsi="Times New Roman"/>
        </w:rPr>
      </w:pPr>
      <w:r w:rsidRPr="004C4006">
        <w:rPr>
          <w:rFonts w:ascii="Times New Roman" w:hAnsi="Times New Roman"/>
        </w:rPr>
        <w:t>Nada</w:t>
      </w:r>
      <w:r>
        <w:rPr>
          <w:rFonts w:ascii="Times New Roman" w:hAnsi="Times New Roman"/>
        </w:rPr>
        <w:t>ční příspěvek</w:t>
      </w:r>
      <w:r w:rsidRPr="004C4006">
        <w:rPr>
          <w:rFonts w:ascii="Times New Roman" w:hAnsi="Times New Roman"/>
        </w:rPr>
        <w:t xml:space="preserve"> CIST</w:t>
      </w:r>
    </w:p>
    <w:p w:rsidR="00BF1C9B" w:rsidRPr="004C4006" w:rsidRDefault="00BF1C9B" w:rsidP="00BC7013">
      <w:pPr>
        <w:pStyle w:val="ListParagraph"/>
        <w:numPr>
          <w:ilvl w:val="0"/>
          <w:numId w:val="3"/>
        </w:numPr>
        <w:jc w:val="both"/>
        <w:rPr>
          <w:rFonts w:ascii="Times New Roman" w:hAnsi="Times New Roman"/>
        </w:rPr>
      </w:pPr>
      <w:r w:rsidRPr="004C4006">
        <w:rPr>
          <w:rFonts w:ascii="Times New Roman" w:hAnsi="Times New Roman"/>
        </w:rPr>
        <w:t>Účelové prostředky od zahraničních poskytovatelů, např. evropské projekty (</w:t>
      </w:r>
      <w:r>
        <w:rPr>
          <w:rFonts w:ascii="Times New Roman" w:hAnsi="Times New Roman"/>
        </w:rPr>
        <w:t xml:space="preserve">ERC, </w:t>
      </w:r>
      <w:r w:rsidRPr="004C4006">
        <w:rPr>
          <w:rFonts w:ascii="Times New Roman" w:hAnsi="Times New Roman"/>
        </w:rPr>
        <w:t>HORIZON 2020) apod.</w:t>
      </w:r>
    </w:p>
    <w:p w:rsidR="00BF1C9B" w:rsidRPr="004C4006" w:rsidRDefault="00BF1C9B" w:rsidP="00BC7013">
      <w:pPr>
        <w:pStyle w:val="ListParagraph"/>
        <w:numPr>
          <w:ilvl w:val="0"/>
          <w:numId w:val="3"/>
        </w:numPr>
        <w:jc w:val="both"/>
        <w:rPr>
          <w:rFonts w:ascii="Times New Roman" w:hAnsi="Times New Roman"/>
        </w:rPr>
      </w:pPr>
      <w:r w:rsidRPr="004C4006">
        <w:rPr>
          <w:rFonts w:ascii="Times New Roman" w:hAnsi="Times New Roman"/>
        </w:rPr>
        <w:t>Prostředky ze smluvního výzkumu, prováděného na základě smluv uzavřených s podnikovým sektorem nebo prostředky ze servisní činnosti, pokud se nejedná o smluvní výzkum.</w:t>
      </w:r>
    </w:p>
    <w:p w:rsidR="00BF1C9B" w:rsidRPr="004C4006" w:rsidRDefault="00BF1C9B" w:rsidP="007001B6">
      <w:pPr>
        <w:jc w:val="both"/>
        <w:rPr>
          <w:rFonts w:ascii="Times New Roman" w:hAnsi="Times New Roman"/>
        </w:rPr>
      </w:pPr>
      <w:r w:rsidRPr="004C4006">
        <w:rPr>
          <w:rFonts w:ascii="Times New Roman" w:hAnsi="Times New Roman"/>
        </w:rPr>
        <w:t>Hostitelská instituce může podporu výzkumnému a vzdělávacímu pracovišti CIST poskytnout „nepeněžním“ způsobem, např. poskytnutím prostor/části prostor zdarma nebo za snížený nájem (rozdíl mezi sníženým nájmem a skutečným nájmem ve finanč</w:t>
      </w:r>
      <w:r>
        <w:rPr>
          <w:rFonts w:ascii="Times New Roman" w:hAnsi="Times New Roman"/>
        </w:rPr>
        <w:t>ním vyjádření bude považován za </w:t>
      </w:r>
      <w:r w:rsidRPr="004C4006">
        <w:rPr>
          <w:rFonts w:ascii="Times New Roman" w:hAnsi="Times New Roman"/>
        </w:rPr>
        <w:t xml:space="preserve">příspěvek výzkumné organizace/vysoké školy na projektu CIST). </w:t>
      </w:r>
      <w:r>
        <w:rPr>
          <w:rFonts w:ascii="Times New Roman" w:hAnsi="Times New Roman"/>
        </w:rPr>
        <w:t>Takový postup musí být uveden v dohodě o spolupráci</w:t>
      </w:r>
      <w:r w:rsidRPr="004C4006">
        <w:rPr>
          <w:rFonts w:ascii="Times New Roman" w:hAnsi="Times New Roman"/>
        </w:rPr>
        <w:t xml:space="preserve"> mezi CIST a výzkumnou organizací/vysokou školou.</w:t>
      </w:r>
    </w:p>
    <w:p w:rsidR="00BF1C9B" w:rsidRPr="00AE5A41" w:rsidRDefault="00BF1C9B" w:rsidP="00AE5A41">
      <w:pPr>
        <w:jc w:val="both"/>
        <w:rPr>
          <w:rFonts w:ascii="Times New Roman" w:hAnsi="Times New Roman"/>
        </w:rPr>
      </w:pPr>
      <w:r w:rsidRPr="004C4006">
        <w:rPr>
          <w:rFonts w:ascii="Times New Roman" w:hAnsi="Times New Roman"/>
        </w:rPr>
        <w:t xml:space="preserve">Výzkumné a vzdělávací pracoviště CIST se bude moci zúčastňovat veřejných soutěží ve výzkumu, experimentálním vývoji </w:t>
      </w:r>
      <w:r>
        <w:rPr>
          <w:rFonts w:ascii="Times New Roman" w:hAnsi="Times New Roman"/>
        </w:rPr>
        <w:t xml:space="preserve">v ČR </w:t>
      </w:r>
      <w:r w:rsidRPr="004C4006">
        <w:rPr>
          <w:rFonts w:ascii="Times New Roman" w:hAnsi="Times New Roman"/>
        </w:rPr>
        <w:t>a inovacích pouze jako řešitel/spol</w:t>
      </w:r>
      <w:r>
        <w:rPr>
          <w:rFonts w:ascii="Times New Roman" w:hAnsi="Times New Roman"/>
        </w:rPr>
        <w:t>uřešitel projektu bez nároku na </w:t>
      </w:r>
      <w:r w:rsidRPr="004C4006">
        <w:rPr>
          <w:rFonts w:ascii="Times New Roman" w:hAnsi="Times New Roman"/>
        </w:rPr>
        <w:t xml:space="preserve">účelovou podporu. Výzkumné a vzdělávací pracoviště CIST po svém vzniku dokončí všechny projekty a granty, na jejichž řešení </w:t>
      </w:r>
      <w:r>
        <w:rPr>
          <w:rFonts w:ascii="Times New Roman" w:hAnsi="Times New Roman"/>
        </w:rPr>
        <w:t xml:space="preserve">v předchozím období </w:t>
      </w:r>
      <w:r w:rsidRPr="004C4006">
        <w:rPr>
          <w:rFonts w:ascii="Times New Roman" w:hAnsi="Times New Roman"/>
        </w:rPr>
        <w:t xml:space="preserve">získalo účelovou podporu od českých poskytovatelů, podle uzavřených smluv a vydaných rozhodnutí. Vznik výzkumného a vzdělávacího pracoviště CIST není důvodem pro ukončení poskytování účelové podpory anebo pro ukončení řešení projektu nebo grantu ze strany výzkumného </w:t>
      </w:r>
      <w:r>
        <w:rPr>
          <w:rFonts w:ascii="Times New Roman" w:hAnsi="Times New Roman"/>
        </w:rPr>
        <w:t>a vzdělávacího pracoviště CIST.</w:t>
      </w:r>
    </w:p>
    <w:p w:rsidR="00BF1C9B" w:rsidRPr="007805D8" w:rsidRDefault="00BF1C9B" w:rsidP="007805D8">
      <w:pPr>
        <w:pStyle w:val="Heading1"/>
      </w:pPr>
      <w:r w:rsidRPr="007805D8">
        <w:t>CIST</w:t>
      </w:r>
      <w:r>
        <w:t xml:space="preserve"> jako právnická osoba</w:t>
      </w:r>
    </w:p>
    <w:p w:rsidR="00BF1C9B" w:rsidRPr="00331FA0" w:rsidRDefault="00BF1C9B" w:rsidP="00C06AB3">
      <w:pPr>
        <w:jc w:val="both"/>
        <w:rPr>
          <w:rFonts w:ascii="Times New Roman" w:hAnsi="Times New Roman"/>
        </w:rPr>
      </w:pPr>
      <w:r w:rsidRPr="00331FA0">
        <w:rPr>
          <w:rFonts w:ascii="Times New Roman" w:hAnsi="Times New Roman"/>
        </w:rPr>
        <w:t>Oprávnění státu založit nadaci je upraveno v § 29 zákona č. 219/2000 Sb., o majetku České republiky a jejím vystupování v právních vztazích: „Založit obecně prospěšnou společnost a zřídit nadaci nebo nadační fond anebo účastnit se na takovém založení a zřízení může stát jen s předchozím souhlasem vlády. Vláda současně stanoví, které ministerstvo bude jménem státu vykonávat funkci zakladatele, popřípadě zřizovatele. …“.</w:t>
      </w:r>
    </w:p>
    <w:p w:rsidR="00BF1C9B" w:rsidRDefault="00BF1C9B" w:rsidP="006F093A">
      <w:pPr>
        <w:jc w:val="both"/>
        <w:rPr>
          <w:rFonts w:ascii="Times New Roman" w:hAnsi="Times New Roman"/>
        </w:rPr>
      </w:pPr>
      <w:r w:rsidRPr="00331FA0">
        <w:rPr>
          <w:rFonts w:ascii="Times New Roman" w:hAnsi="Times New Roman"/>
        </w:rPr>
        <w:t>CIST bude právnickou osobou, zřízenou Českou republikou. Právní f</w:t>
      </w:r>
      <w:r>
        <w:rPr>
          <w:rFonts w:ascii="Times New Roman" w:hAnsi="Times New Roman"/>
        </w:rPr>
        <w:t>orma CIST bude nadace podle § </w:t>
      </w:r>
      <w:r w:rsidRPr="00331FA0">
        <w:rPr>
          <w:rFonts w:ascii="Times New Roman" w:hAnsi="Times New Roman"/>
        </w:rPr>
        <w:t>306 až 393 zákona č. 89/2012 Sb., občanský zákoník (dále jen „NOZ“). Podle § 306 odst. 1 NOZ „(1) Zakladatel zakládá nadaci k trvalé službě společensky nebo hospodářsky užitečnému účelu. Účel nadace může být veřejně prospěšný, spočívá-li v podpoře obecného bl</w:t>
      </w:r>
      <w:r>
        <w:rPr>
          <w:rFonts w:ascii="Times New Roman" w:hAnsi="Times New Roman"/>
        </w:rPr>
        <w:t>aha, i dobročinný, spočívá-li v </w:t>
      </w:r>
      <w:r w:rsidRPr="00331FA0">
        <w:rPr>
          <w:rFonts w:ascii="Times New Roman" w:hAnsi="Times New Roman"/>
        </w:rPr>
        <w:t xml:space="preserve">podpoře určitého okruhu osob určených jednotlivě či jinak. </w:t>
      </w:r>
    </w:p>
    <w:p w:rsidR="00BF1C9B" w:rsidRPr="00331FA0" w:rsidRDefault="00BF1C9B" w:rsidP="006F093A">
      <w:pPr>
        <w:jc w:val="both"/>
        <w:rPr>
          <w:rFonts w:ascii="Times New Roman" w:hAnsi="Times New Roman"/>
        </w:rPr>
      </w:pPr>
      <w:r>
        <w:rPr>
          <w:rFonts w:ascii="Times New Roman" w:hAnsi="Times New Roman"/>
        </w:rPr>
        <w:t>CIST bude zřízen zvláštním zákonem, jehož teze jsou v příloze.</w:t>
      </w:r>
    </w:p>
    <w:p w:rsidR="00BF1C9B" w:rsidRDefault="00BF1C9B" w:rsidP="00C06AB3">
      <w:pPr>
        <w:pStyle w:val="Heading1"/>
      </w:pPr>
      <w:r>
        <w:t>Orgány CIST</w:t>
      </w:r>
    </w:p>
    <w:p w:rsidR="00BF1C9B" w:rsidRDefault="00BF1C9B" w:rsidP="00DC31F1">
      <w:pPr>
        <w:jc w:val="both"/>
        <w:rPr>
          <w:rFonts w:ascii="Times New Roman" w:hAnsi="Times New Roman"/>
        </w:rPr>
      </w:pPr>
      <w:r>
        <w:rPr>
          <w:rFonts w:ascii="Times New Roman" w:hAnsi="Times New Roman"/>
        </w:rPr>
        <w:t>Orgány CIST jsou</w:t>
      </w:r>
    </w:p>
    <w:p w:rsidR="00BF1C9B" w:rsidRDefault="00BF1C9B" w:rsidP="00BC7013">
      <w:pPr>
        <w:pStyle w:val="ListParagraph"/>
        <w:numPr>
          <w:ilvl w:val="0"/>
          <w:numId w:val="3"/>
        </w:numPr>
        <w:jc w:val="both"/>
        <w:rPr>
          <w:rFonts w:ascii="Times New Roman" w:hAnsi="Times New Roman"/>
        </w:rPr>
      </w:pPr>
      <w:r>
        <w:rPr>
          <w:rFonts w:ascii="Times New Roman" w:hAnsi="Times New Roman"/>
        </w:rPr>
        <w:t>správní rada,</w:t>
      </w:r>
    </w:p>
    <w:p w:rsidR="00BF1C9B" w:rsidRDefault="00BF1C9B" w:rsidP="00BC7013">
      <w:pPr>
        <w:pStyle w:val="ListParagraph"/>
        <w:numPr>
          <w:ilvl w:val="0"/>
          <w:numId w:val="3"/>
        </w:numPr>
        <w:jc w:val="both"/>
        <w:rPr>
          <w:rFonts w:ascii="Times New Roman" w:hAnsi="Times New Roman"/>
        </w:rPr>
      </w:pPr>
      <w:r>
        <w:rPr>
          <w:rFonts w:ascii="Times New Roman" w:hAnsi="Times New Roman"/>
        </w:rPr>
        <w:t>dozorčí rada,</w:t>
      </w:r>
    </w:p>
    <w:p w:rsidR="00BF1C9B" w:rsidRPr="00DC31F1" w:rsidRDefault="00BF1C9B" w:rsidP="00BC7013">
      <w:pPr>
        <w:pStyle w:val="ListParagraph"/>
        <w:numPr>
          <w:ilvl w:val="0"/>
          <w:numId w:val="3"/>
        </w:numPr>
        <w:jc w:val="both"/>
        <w:rPr>
          <w:rFonts w:ascii="Times New Roman" w:hAnsi="Times New Roman"/>
        </w:rPr>
      </w:pPr>
      <w:r>
        <w:rPr>
          <w:rFonts w:ascii="Times New Roman" w:hAnsi="Times New Roman"/>
        </w:rPr>
        <w:t>vědecká rada.</w:t>
      </w:r>
    </w:p>
    <w:p w:rsidR="00BF1C9B" w:rsidRPr="00C06AB3" w:rsidRDefault="00BF1C9B" w:rsidP="00C06AB3">
      <w:pPr>
        <w:pStyle w:val="Heading2"/>
      </w:pPr>
      <w:r w:rsidRPr="00C06AB3">
        <w:t xml:space="preserve">Návrh působnosti správní rady </w:t>
      </w:r>
    </w:p>
    <w:p w:rsidR="00BF1C9B" w:rsidRPr="00C06AB3" w:rsidRDefault="00BF1C9B" w:rsidP="00C06AB3">
      <w:pPr>
        <w:jc w:val="both"/>
        <w:rPr>
          <w:rFonts w:ascii="Times New Roman" w:hAnsi="Times New Roman"/>
        </w:rPr>
      </w:pPr>
      <w:r w:rsidRPr="00983DFB">
        <w:rPr>
          <w:rFonts w:ascii="Times New Roman" w:hAnsi="Times New Roman"/>
        </w:rPr>
        <w:t>Správní rada</w:t>
      </w:r>
      <w:r w:rsidRPr="00C06AB3">
        <w:rPr>
          <w:rFonts w:ascii="Times New Roman" w:hAnsi="Times New Roman"/>
        </w:rPr>
        <w:t xml:space="preserve"> (§ 362 až 367 zákona č. 89/2012 Sb., občanský zákoník) spravuje majetek nadace nebo nadačního fondu, řídí činnost a rozhoduje o všech záležitostech nadace nebo nadačního fondu a je statutárním orgánem nadace nebo nadačního fondu. Určujícím principem postavení správní rady vůči zřizovateli je nezávislost na zřizovateli ve věcech správy majetku nadace a rozhodování ve věci poskytování nadačního příspěvku.</w:t>
      </w:r>
    </w:p>
    <w:p w:rsidR="00BF1C9B" w:rsidRPr="00C06AB3" w:rsidRDefault="00BF1C9B" w:rsidP="00BC7013">
      <w:pPr>
        <w:pStyle w:val="ListParagraph"/>
        <w:numPr>
          <w:ilvl w:val="0"/>
          <w:numId w:val="8"/>
        </w:numPr>
        <w:jc w:val="both"/>
        <w:rPr>
          <w:rFonts w:ascii="Times New Roman" w:hAnsi="Times New Roman"/>
        </w:rPr>
      </w:pPr>
      <w:r w:rsidRPr="00C06AB3">
        <w:rPr>
          <w:rFonts w:ascii="Times New Roman" w:hAnsi="Times New Roman"/>
        </w:rPr>
        <w:t>Správní rada zejména</w:t>
      </w:r>
    </w:p>
    <w:p w:rsidR="00BF1C9B" w:rsidRPr="00C06AB3" w:rsidRDefault="00BF1C9B" w:rsidP="00BC7013">
      <w:pPr>
        <w:pStyle w:val="ListParagraph"/>
        <w:numPr>
          <w:ilvl w:val="1"/>
          <w:numId w:val="8"/>
        </w:numPr>
        <w:jc w:val="both"/>
        <w:rPr>
          <w:rFonts w:ascii="Times New Roman" w:hAnsi="Times New Roman"/>
        </w:rPr>
      </w:pPr>
      <w:r w:rsidRPr="00C06AB3">
        <w:rPr>
          <w:rFonts w:ascii="Times New Roman" w:hAnsi="Times New Roman"/>
        </w:rPr>
        <w:t xml:space="preserve">schvaluje </w:t>
      </w:r>
    </w:p>
    <w:p w:rsidR="00BF1C9B" w:rsidRPr="00C06AB3" w:rsidRDefault="00BF1C9B" w:rsidP="00BC7013">
      <w:pPr>
        <w:pStyle w:val="ListParagraph"/>
        <w:numPr>
          <w:ilvl w:val="2"/>
          <w:numId w:val="8"/>
        </w:numPr>
        <w:jc w:val="both"/>
        <w:rPr>
          <w:rFonts w:ascii="Times New Roman" w:hAnsi="Times New Roman"/>
        </w:rPr>
      </w:pPr>
      <w:r w:rsidRPr="00C06AB3">
        <w:rPr>
          <w:rFonts w:ascii="Times New Roman" w:hAnsi="Times New Roman"/>
        </w:rPr>
        <w:t>zprávu o činnosti a strategickém směřování CIST,</w:t>
      </w:r>
    </w:p>
    <w:p w:rsidR="00BF1C9B" w:rsidRPr="00C06AB3" w:rsidRDefault="00BF1C9B" w:rsidP="00BC7013">
      <w:pPr>
        <w:pStyle w:val="ListParagraph"/>
        <w:numPr>
          <w:ilvl w:val="2"/>
          <w:numId w:val="8"/>
        </w:numPr>
        <w:jc w:val="both"/>
        <w:rPr>
          <w:rFonts w:ascii="Times New Roman" w:hAnsi="Times New Roman"/>
        </w:rPr>
      </w:pPr>
      <w:r w:rsidRPr="00C06AB3">
        <w:rPr>
          <w:rFonts w:ascii="Times New Roman" w:hAnsi="Times New Roman"/>
        </w:rPr>
        <w:t>statut CIST,</w:t>
      </w:r>
    </w:p>
    <w:p w:rsidR="00BF1C9B" w:rsidRPr="00C06AB3" w:rsidRDefault="00BF1C9B" w:rsidP="00BC7013">
      <w:pPr>
        <w:pStyle w:val="ListParagraph"/>
        <w:numPr>
          <w:ilvl w:val="2"/>
          <w:numId w:val="8"/>
        </w:numPr>
        <w:jc w:val="both"/>
        <w:rPr>
          <w:rFonts w:ascii="Times New Roman" w:hAnsi="Times New Roman"/>
        </w:rPr>
      </w:pPr>
      <w:r w:rsidRPr="00C06AB3">
        <w:rPr>
          <w:rFonts w:ascii="Times New Roman" w:hAnsi="Times New Roman"/>
        </w:rPr>
        <w:t>rozpočet a jeho změny,</w:t>
      </w:r>
    </w:p>
    <w:p w:rsidR="00BF1C9B" w:rsidRPr="00C06AB3" w:rsidRDefault="00BF1C9B" w:rsidP="00BC7013">
      <w:pPr>
        <w:pStyle w:val="ListParagraph"/>
        <w:numPr>
          <w:ilvl w:val="2"/>
          <w:numId w:val="8"/>
        </w:numPr>
        <w:jc w:val="both"/>
        <w:rPr>
          <w:rFonts w:ascii="Times New Roman" w:hAnsi="Times New Roman"/>
        </w:rPr>
      </w:pPr>
      <w:r w:rsidRPr="00C06AB3">
        <w:rPr>
          <w:rFonts w:ascii="Times New Roman" w:hAnsi="Times New Roman"/>
        </w:rPr>
        <w:t>roční účetní závěrku a výroční zprávu o činnosti a hospodaření,</w:t>
      </w:r>
    </w:p>
    <w:p w:rsidR="00BF1C9B" w:rsidRPr="00C06AB3" w:rsidRDefault="00BF1C9B" w:rsidP="00BC7013">
      <w:pPr>
        <w:pStyle w:val="ListParagraph"/>
        <w:numPr>
          <w:ilvl w:val="2"/>
          <w:numId w:val="8"/>
        </w:numPr>
        <w:jc w:val="both"/>
        <w:rPr>
          <w:rFonts w:ascii="Times New Roman" w:hAnsi="Times New Roman"/>
        </w:rPr>
      </w:pPr>
      <w:r w:rsidRPr="00C06AB3">
        <w:rPr>
          <w:rFonts w:ascii="Times New Roman" w:hAnsi="Times New Roman"/>
        </w:rPr>
        <w:t>volí s výjimkou první správní rady nové členy správní rady a dozorčí rady, nestanoví-li zakládací nebo zřizovací listina jinak,</w:t>
      </w:r>
    </w:p>
    <w:p w:rsidR="00BF1C9B" w:rsidRPr="00C06AB3" w:rsidRDefault="00BF1C9B" w:rsidP="00BC7013">
      <w:pPr>
        <w:pStyle w:val="ListParagraph"/>
        <w:numPr>
          <w:ilvl w:val="1"/>
          <w:numId w:val="8"/>
        </w:numPr>
        <w:jc w:val="both"/>
        <w:rPr>
          <w:rFonts w:ascii="Times New Roman" w:hAnsi="Times New Roman"/>
        </w:rPr>
      </w:pPr>
      <w:r w:rsidRPr="00C06AB3">
        <w:rPr>
          <w:rFonts w:ascii="Times New Roman" w:hAnsi="Times New Roman"/>
        </w:rPr>
        <w:t>rozhoduje o</w:t>
      </w:r>
    </w:p>
    <w:p w:rsidR="00BF1C9B" w:rsidRPr="00C06AB3" w:rsidRDefault="00BF1C9B" w:rsidP="00BC7013">
      <w:pPr>
        <w:pStyle w:val="ListParagraph"/>
        <w:numPr>
          <w:ilvl w:val="2"/>
          <w:numId w:val="8"/>
        </w:numPr>
        <w:jc w:val="both"/>
        <w:rPr>
          <w:rFonts w:ascii="Times New Roman" w:hAnsi="Times New Roman"/>
        </w:rPr>
      </w:pPr>
      <w:r w:rsidRPr="00C06AB3">
        <w:rPr>
          <w:rFonts w:ascii="Times New Roman" w:hAnsi="Times New Roman"/>
        </w:rPr>
        <w:t>poskytnutí nadačního příspěvku,</w:t>
      </w:r>
    </w:p>
    <w:p w:rsidR="00BF1C9B" w:rsidRPr="00C06AB3" w:rsidRDefault="00BF1C9B" w:rsidP="00BC7013">
      <w:pPr>
        <w:pStyle w:val="ListParagraph"/>
        <w:numPr>
          <w:ilvl w:val="2"/>
          <w:numId w:val="8"/>
        </w:numPr>
        <w:jc w:val="both"/>
        <w:rPr>
          <w:rFonts w:ascii="Times New Roman" w:hAnsi="Times New Roman"/>
        </w:rPr>
      </w:pPr>
      <w:r w:rsidRPr="00C06AB3">
        <w:rPr>
          <w:rFonts w:ascii="Times New Roman" w:hAnsi="Times New Roman"/>
        </w:rPr>
        <w:t>změnách statutu CIST,</w:t>
      </w:r>
    </w:p>
    <w:p w:rsidR="00BF1C9B" w:rsidRPr="00C06AB3" w:rsidRDefault="00BF1C9B" w:rsidP="00BC7013">
      <w:pPr>
        <w:pStyle w:val="ListParagraph"/>
        <w:numPr>
          <w:ilvl w:val="2"/>
          <w:numId w:val="8"/>
        </w:numPr>
        <w:jc w:val="both"/>
        <w:rPr>
          <w:rFonts w:ascii="Times New Roman" w:hAnsi="Times New Roman"/>
        </w:rPr>
      </w:pPr>
      <w:r w:rsidRPr="00C06AB3">
        <w:rPr>
          <w:rFonts w:ascii="Times New Roman" w:hAnsi="Times New Roman"/>
        </w:rPr>
        <w:t>odvolání člena správní rady nebo předsedy správní rady, přestane-li splňovat podmínky členství nebo funkce, nebo porušil-li závažným způsobem nebo opakovaně zákon, zakládací nebo zřizovací listinu anebo i z jiných důvodů, pokud jsou stanoveny ve zřizovací listině,</w:t>
      </w:r>
    </w:p>
    <w:p w:rsidR="00BF1C9B" w:rsidRPr="00C06AB3" w:rsidRDefault="00BF1C9B" w:rsidP="00BC7013">
      <w:pPr>
        <w:pStyle w:val="ListParagraph"/>
        <w:numPr>
          <w:ilvl w:val="2"/>
          <w:numId w:val="8"/>
        </w:numPr>
        <w:jc w:val="both"/>
        <w:rPr>
          <w:rFonts w:ascii="Times New Roman" w:hAnsi="Times New Roman"/>
        </w:rPr>
      </w:pPr>
      <w:r w:rsidRPr="00C06AB3">
        <w:rPr>
          <w:rFonts w:ascii="Times New Roman" w:hAnsi="Times New Roman"/>
        </w:rPr>
        <w:t>dalších záležitostech podle zvláštních právních předpisů, kterými se zřizuje daná právnická osoba.</w:t>
      </w:r>
    </w:p>
    <w:p w:rsidR="00BF1C9B" w:rsidRPr="00C06AB3" w:rsidRDefault="00BF1C9B" w:rsidP="00BC7013">
      <w:pPr>
        <w:pStyle w:val="ListParagraph"/>
        <w:numPr>
          <w:ilvl w:val="0"/>
          <w:numId w:val="8"/>
        </w:numPr>
        <w:jc w:val="both"/>
        <w:rPr>
          <w:rFonts w:ascii="Times New Roman" w:hAnsi="Times New Roman"/>
        </w:rPr>
      </w:pPr>
      <w:r w:rsidRPr="00C06AB3">
        <w:rPr>
          <w:rFonts w:ascii="Times New Roman" w:hAnsi="Times New Roman"/>
        </w:rPr>
        <w:t xml:space="preserve">Správní rada má 4 členy a předsedu, kterým je prezident CIST. Členové správní rady jsou vybíráni </w:t>
      </w:r>
      <w:r>
        <w:rPr>
          <w:rFonts w:ascii="Times New Roman" w:hAnsi="Times New Roman"/>
        </w:rPr>
        <w:t xml:space="preserve">převážně </w:t>
      </w:r>
      <w:r w:rsidRPr="00C06AB3">
        <w:rPr>
          <w:rFonts w:ascii="Times New Roman" w:hAnsi="Times New Roman"/>
        </w:rPr>
        <w:t>z předních zahraničních odborníků, kteří svými znalostmi a zkušenostmi znamenají přínos pro zajištění poslání a cílů CIST a mají zkušenosti s řízením špičkových vědeckých institucí nebo velkých špičkových vědeckých týmů.</w:t>
      </w:r>
    </w:p>
    <w:p w:rsidR="00BF1C9B" w:rsidRPr="00C06AB3" w:rsidRDefault="00BF1C9B" w:rsidP="00BC7013">
      <w:pPr>
        <w:pStyle w:val="ListParagraph"/>
        <w:numPr>
          <w:ilvl w:val="0"/>
          <w:numId w:val="8"/>
        </w:numPr>
        <w:jc w:val="both"/>
        <w:rPr>
          <w:rFonts w:ascii="Times New Roman" w:hAnsi="Times New Roman"/>
        </w:rPr>
      </w:pPr>
      <w:r w:rsidRPr="00C06AB3">
        <w:rPr>
          <w:rFonts w:ascii="Times New Roman" w:hAnsi="Times New Roman"/>
        </w:rPr>
        <w:t xml:space="preserve">Členy první správní rady jmenuje vláda na návrh zřizovatele a po souhlasu Rady pro výzkum vývoj a inovace. Člen správní rady může prostřednictvím zřizovatele písemně požádat správní radu o své odvolání z funkce člena správní rady. Do doby než správní rada rozhodne o </w:t>
      </w:r>
      <w:r>
        <w:rPr>
          <w:rFonts w:ascii="Times New Roman" w:hAnsi="Times New Roman"/>
        </w:rPr>
        <w:t>návrhu na </w:t>
      </w:r>
      <w:r w:rsidRPr="00C06AB3">
        <w:rPr>
          <w:rFonts w:ascii="Times New Roman" w:hAnsi="Times New Roman"/>
        </w:rPr>
        <w:t>jeho odvolání, zůstává členem správní rady.</w:t>
      </w:r>
    </w:p>
    <w:p w:rsidR="00BF1C9B" w:rsidRPr="00C06AB3" w:rsidRDefault="00BF1C9B" w:rsidP="00BC7013">
      <w:pPr>
        <w:pStyle w:val="ListParagraph"/>
        <w:numPr>
          <w:ilvl w:val="0"/>
          <w:numId w:val="8"/>
        </w:numPr>
        <w:jc w:val="both"/>
        <w:rPr>
          <w:rFonts w:ascii="Times New Roman" w:hAnsi="Times New Roman"/>
        </w:rPr>
      </w:pPr>
      <w:r w:rsidRPr="00C06AB3">
        <w:rPr>
          <w:rFonts w:ascii="Times New Roman" w:hAnsi="Times New Roman"/>
        </w:rPr>
        <w:t xml:space="preserve">Členství ve správní radě je šestileté s možností opakovaného jmenování. </w:t>
      </w:r>
      <w:r>
        <w:rPr>
          <w:rFonts w:ascii="Times New Roman" w:hAnsi="Times New Roman"/>
        </w:rPr>
        <w:t>P</w:t>
      </w:r>
      <w:r w:rsidRPr="00C06AB3">
        <w:rPr>
          <w:rFonts w:ascii="Times New Roman" w:hAnsi="Times New Roman"/>
        </w:rPr>
        <w:t>o jmenování prvních členů správní rady se losem určí jména jedné poloviny těchto členů, jejichž funkční období skončí po třech letech od jejich jmenování. Na uvolněné místo zvolí správní rada nové členy, jejichž funkční období je šestileté.</w:t>
      </w:r>
    </w:p>
    <w:p w:rsidR="00BF1C9B" w:rsidRPr="00C06AB3" w:rsidRDefault="00BF1C9B" w:rsidP="00BC7013">
      <w:pPr>
        <w:pStyle w:val="ListParagraph"/>
        <w:numPr>
          <w:ilvl w:val="0"/>
          <w:numId w:val="8"/>
        </w:numPr>
        <w:jc w:val="both"/>
        <w:rPr>
          <w:rFonts w:ascii="Times New Roman" w:hAnsi="Times New Roman"/>
        </w:rPr>
      </w:pPr>
      <w:r w:rsidRPr="00C06AB3">
        <w:rPr>
          <w:rFonts w:ascii="Times New Roman" w:hAnsi="Times New Roman"/>
        </w:rPr>
        <w:t>Členem správní rady</w:t>
      </w:r>
    </w:p>
    <w:p w:rsidR="00BF1C9B" w:rsidRPr="00C06AB3" w:rsidRDefault="00BF1C9B" w:rsidP="00BC7013">
      <w:pPr>
        <w:pStyle w:val="ListParagraph"/>
        <w:numPr>
          <w:ilvl w:val="1"/>
          <w:numId w:val="8"/>
        </w:numPr>
        <w:jc w:val="both"/>
        <w:rPr>
          <w:rFonts w:ascii="Times New Roman" w:hAnsi="Times New Roman"/>
        </w:rPr>
      </w:pPr>
      <w:r w:rsidRPr="00C06AB3">
        <w:rPr>
          <w:rFonts w:ascii="Times New Roman" w:hAnsi="Times New Roman"/>
        </w:rPr>
        <w:t>může být pouze fyzická osoba, která je způsobilá k právním úkonům, bezúhonná</w:t>
      </w:r>
      <w:r>
        <w:rPr>
          <w:rFonts w:ascii="Times New Roman" w:hAnsi="Times New Roman"/>
        </w:rPr>
        <w:t xml:space="preserve"> ve vztahu k účelu CIST, </w:t>
      </w:r>
      <w:r w:rsidRPr="00C06AB3">
        <w:rPr>
          <w:rFonts w:ascii="Times New Roman" w:hAnsi="Times New Roman"/>
        </w:rPr>
        <w:t>není osoba blízká k</w:t>
      </w:r>
      <w:r>
        <w:rPr>
          <w:rFonts w:ascii="Times New Roman" w:hAnsi="Times New Roman"/>
        </w:rPr>
        <w:t> </w:t>
      </w:r>
      <w:r w:rsidRPr="00C06AB3">
        <w:rPr>
          <w:rFonts w:ascii="Times New Roman" w:hAnsi="Times New Roman"/>
        </w:rPr>
        <w:t>CIST</w:t>
      </w:r>
      <w:r>
        <w:rPr>
          <w:rFonts w:ascii="Times New Roman" w:hAnsi="Times New Roman"/>
        </w:rPr>
        <w:t xml:space="preserve"> nebo není členem dozorčí rady CIST</w:t>
      </w:r>
      <w:r w:rsidRPr="00C06AB3">
        <w:rPr>
          <w:rFonts w:ascii="Times New Roman" w:hAnsi="Times New Roman"/>
        </w:rPr>
        <w:t xml:space="preserve">. </w:t>
      </w:r>
    </w:p>
    <w:p w:rsidR="00BF1C9B" w:rsidRPr="00C06AB3" w:rsidRDefault="00BF1C9B" w:rsidP="00BC7013">
      <w:pPr>
        <w:pStyle w:val="ListParagraph"/>
        <w:numPr>
          <w:ilvl w:val="1"/>
          <w:numId w:val="8"/>
        </w:numPr>
        <w:jc w:val="both"/>
        <w:rPr>
          <w:rFonts w:ascii="Times New Roman" w:hAnsi="Times New Roman"/>
        </w:rPr>
      </w:pPr>
      <w:r w:rsidRPr="00C06AB3">
        <w:rPr>
          <w:rFonts w:ascii="Times New Roman" w:hAnsi="Times New Roman"/>
        </w:rPr>
        <w:t>nemůže být fyzická osoba ani osoba jí blízká, které se poskytují prostředky k plnění účelu CIST, jakož ani člen statutárního či kontrolního orgánu právni</w:t>
      </w:r>
      <w:r>
        <w:rPr>
          <w:rFonts w:ascii="Times New Roman" w:hAnsi="Times New Roman"/>
        </w:rPr>
        <w:t>cké osoby, jsou-li prostředky k </w:t>
      </w:r>
      <w:r w:rsidRPr="00C06AB3">
        <w:rPr>
          <w:rFonts w:ascii="Times New Roman" w:hAnsi="Times New Roman"/>
        </w:rPr>
        <w:t>plnění účelu CIST poskytovány této právnické osobě.</w:t>
      </w:r>
    </w:p>
    <w:p w:rsidR="00BF1C9B" w:rsidRPr="00C06AB3" w:rsidRDefault="00BF1C9B" w:rsidP="00BC7013">
      <w:pPr>
        <w:pStyle w:val="ListParagraph"/>
        <w:numPr>
          <w:ilvl w:val="0"/>
          <w:numId w:val="8"/>
        </w:numPr>
        <w:jc w:val="both"/>
        <w:rPr>
          <w:rFonts w:ascii="Times New Roman" w:hAnsi="Times New Roman"/>
        </w:rPr>
      </w:pPr>
      <w:r w:rsidRPr="00C06AB3">
        <w:rPr>
          <w:rFonts w:ascii="Times New Roman" w:hAnsi="Times New Roman"/>
        </w:rPr>
        <w:t>Členství ve správní radě zaniká</w:t>
      </w:r>
    </w:p>
    <w:p w:rsidR="00BF1C9B" w:rsidRPr="00C06AB3" w:rsidRDefault="00BF1C9B" w:rsidP="00BC7013">
      <w:pPr>
        <w:pStyle w:val="ListParagraph"/>
        <w:numPr>
          <w:ilvl w:val="1"/>
          <w:numId w:val="8"/>
        </w:numPr>
        <w:jc w:val="both"/>
        <w:rPr>
          <w:rFonts w:ascii="Times New Roman" w:hAnsi="Times New Roman"/>
        </w:rPr>
      </w:pPr>
      <w:r w:rsidRPr="00C06AB3">
        <w:rPr>
          <w:rFonts w:ascii="Times New Roman" w:hAnsi="Times New Roman"/>
        </w:rPr>
        <w:t>uplynutím funkčního období,</w:t>
      </w:r>
    </w:p>
    <w:p w:rsidR="00BF1C9B" w:rsidRPr="00C06AB3" w:rsidRDefault="00BF1C9B" w:rsidP="00BC7013">
      <w:pPr>
        <w:pStyle w:val="ListParagraph"/>
        <w:numPr>
          <w:ilvl w:val="1"/>
          <w:numId w:val="8"/>
        </w:numPr>
        <w:jc w:val="both"/>
        <w:rPr>
          <w:rFonts w:ascii="Times New Roman" w:hAnsi="Times New Roman"/>
        </w:rPr>
      </w:pPr>
      <w:r w:rsidRPr="00C06AB3">
        <w:rPr>
          <w:rFonts w:ascii="Times New Roman" w:hAnsi="Times New Roman"/>
        </w:rPr>
        <w:t>úmrtím,</w:t>
      </w:r>
    </w:p>
    <w:p w:rsidR="00BF1C9B" w:rsidRPr="00C06AB3" w:rsidRDefault="00BF1C9B" w:rsidP="00BC7013">
      <w:pPr>
        <w:pStyle w:val="ListParagraph"/>
        <w:numPr>
          <w:ilvl w:val="1"/>
          <w:numId w:val="8"/>
        </w:numPr>
        <w:jc w:val="both"/>
        <w:rPr>
          <w:rFonts w:ascii="Times New Roman" w:hAnsi="Times New Roman"/>
        </w:rPr>
      </w:pPr>
      <w:r w:rsidRPr="00C06AB3">
        <w:rPr>
          <w:rFonts w:ascii="Times New Roman" w:hAnsi="Times New Roman"/>
        </w:rPr>
        <w:t>odvoláním, přestane-li člen splňovat podmínky pro členství,</w:t>
      </w:r>
    </w:p>
    <w:p w:rsidR="00BF1C9B" w:rsidRPr="00C06AB3" w:rsidRDefault="00BF1C9B" w:rsidP="00BC7013">
      <w:pPr>
        <w:pStyle w:val="ListParagraph"/>
        <w:numPr>
          <w:ilvl w:val="1"/>
          <w:numId w:val="8"/>
        </w:numPr>
        <w:jc w:val="both"/>
        <w:rPr>
          <w:rFonts w:ascii="Times New Roman" w:hAnsi="Times New Roman"/>
        </w:rPr>
      </w:pPr>
      <w:r w:rsidRPr="00C06AB3">
        <w:rPr>
          <w:rFonts w:ascii="Times New Roman" w:hAnsi="Times New Roman"/>
        </w:rPr>
        <w:t>odstoupením.</w:t>
      </w:r>
    </w:p>
    <w:p w:rsidR="00BF1C9B" w:rsidRPr="00C06AB3" w:rsidRDefault="00BF1C9B" w:rsidP="00BC7013">
      <w:pPr>
        <w:pStyle w:val="ListParagraph"/>
        <w:numPr>
          <w:ilvl w:val="0"/>
          <w:numId w:val="8"/>
        </w:numPr>
        <w:jc w:val="both"/>
        <w:rPr>
          <w:rFonts w:ascii="Times New Roman" w:hAnsi="Times New Roman"/>
        </w:rPr>
      </w:pPr>
      <w:r w:rsidRPr="00C06AB3">
        <w:rPr>
          <w:rFonts w:ascii="Times New Roman" w:hAnsi="Times New Roman"/>
        </w:rPr>
        <w:t xml:space="preserve">Správní rada rozhodne o odvolání svého člena do jednoho měsíce ode dne, kdy se o důvodu odvolání dozvěděla, nejpozději do šesti měsíců, kdy tento důvod nastal. </w:t>
      </w:r>
    </w:p>
    <w:p w:rsidR="00BF1C9B" w:rsidRPr="00C06AB3" w:rsidRDefault="00BF1C9B" w:rsidP="00BC7013">
      <w:pPr>
        <w:pStyle w:val="ListParagraph"/>
        <w:numPr>
          <w:ilvl w:val="0"/>
          <w:numId w:val="8"/>
        </w:numPr>
        <w:jc w:val="both"/>
        <w:rPr>
          <w:rFonts w:ascii="Times New Roman" w:hAnsi="Times New Roman"/>
        </w:rPr>
      </w:pPr>
      <w:r w:rsidRPr="00C06AB3">
        <w:rPr>
          <w:rFonts w:ascii="Times New Roman" w:hAnsi="Times New Roman"/>
        </w:rPr>
        <w:t>V čele správní rady CIST stojí prezident CIST. Prezident CIST svolává a řídí zasedání správní rady, je oprávněn též navrhnout svolání dozorčí rady.</w:t>
      </w:r>
    </w:p>
    <w:p w:rsidR="00BF1C9B" w:rsidRPr="00C06AB3" w:rsidRDefault="00BF1C9B" w:rsidP="00BC7013">
      <w:pPr>
        <w:pStyle w:val="ListParagraph"/>
        <w:numPr>
          <w:ilvl w:val="0"/>
          <w:numId w:val="8"/>
        </w:numPr>
        <w:jc w:val="both"/>
        <w:rPr>
          <w:rFonts w:ascii="Times New Roman" w:hAnsi="Times New Roman"/>
        </w:rPr>
      </w:pPr>
      <w:r w:rsidRPr="00C06AB3">
        <w:rPr>
          <w:rFonts w:ascii="Times New Roman" w:hAnsi="Times New Roman"/>
        </w:rPr>
        <w:t>Prezidenta CIST jmenuje správní rada. Prezidenta CIST odvolává správní rada na návrh dozorčí rady nebo v případě, že přestane splňovat podmínky pro výkon funkce, a to bez zbytečného odkladu poté, co se o této skutečnosti dozví.</w:t>
      </w:r>
    </w:p>
    <w:p w:rsidR="00BF1C9B" w:rsidRPr="00C06AB3" w:rsidRDefault="00BF1C9B" w:rsidP="00BC7013">
      <w:pPr>
        <w:pStyle w:val="ListParagraph"/>
        <w:numPr>
          <w:ilvl w:val="0"/>
          <w:numId w:val="8"/>
        </w:numPr>
        <w:jc w:val="both"/>
        <w:rPr>
          <w:rFonts w:ascii="Times New Roman" w:hAnsi="Times New Roman"/>
        </w:rPr>
      </w:pPr>
      <w:r w:rsidRPr="00C06AB3">
        <w:rPr>
          <w:rFonts w:ascii="Times New Roman" w:hAnsi="Times New Roman"/>
        </w:rPr>
        <w:t xml:space="preserve">V době do jmenování prezidenta CIST podle odstavce </w:t>
      </w:r>
      <w:smartTag w:uri="urn:schemas-microsoft-com:office:smarttags" w:element="metricconverter">
        <w:smartTagPr>
          <w:attr w:name="ProductID" w:val="9 a"/>
        </w:smartTagPr>
        <w:r w:rsidRPr="00C06AB3">
          <w:rPr>
            <w:rFonts w:ascii="Times New Roman" w:hAnsi="Times New Roman"/>
          </w:rPr>
          <w:t>9 a</w:t>
        </w:r>
      </w:smartTag>
      <w:r w:rsidRPr="00C06AB3">
        <w:rPr>
          <w:rFonts w:ascii="Times New Roman" w:hAnsi="Times New Roman"/>
        </w:rPr>
        <w:t xml:space="preserve"> v případě kdy prezident byl odvolán či není vykonávání funkce schopný, vykonává v nezbytně nutném rozsahu jeho působnost člen správní rady, pověřený správní radou řízením CIST.</w:t>
      </w:r>
    </w:p>
    <w:p w:rsidR="00BF1C9B" w:rsidRPr="00C06AB3" w:rsidRDefault="00BF1C9B" w:rsidP="00BC7013">
      <w:pPr>
        <w:pStyle w:val="ListParagraph"/>
        <w:numPr>
          <w:ilvl w:val="0"/>
          <w:numId w:val="8"/>
        </w:numPr>
        <w:jc w:val="both"/>
        <w:rPr>
          <w:rFonts w:ascii="Times New Roman" w:hAnsi="Times New Roman"/>
        </w:rPr>
      </w:pPr>
      <w:r w:rsidRPr="00C06AB3">
        <w:rPr>
          <w:rFonts w:ascii="Times New Roman" w:hAnsi="Times New Roman"/>
        </w:rPr>
        <w:t>Správní rada je usnášeníschopná, pokud je na jejím jednání přítomna nadpoloviční většina členů.</w:t>
      </w:r>
    </w:p>
    <w:p w:rsidR="00BF1C9B" w:rsidRPr="00C06AB3" w:rsidRDefault="00BF1C9B" w:rsidP="00BC7013">
      <w:pPr>
        <w:pStyle w:val="ListParagraph"/>
        <w:numPr>
          <w:ilvl w:val="0"/>
          <w:numId w:val="8"/>
        </w:numPr>
        <w:jc w:val="both"/>
        <w:rPr>
          <w:rFonts w:ascii="Times New Roman" w:hAnsi="Times New Roman"/>
        </w:rPr>
      </w:pPr>
      <w:r w:rsidRPr="00C06AB3">
        <w:rPr>
          <w:rFonts w:ascii="Times New Roman" w:hAnsi="Times New Roman"/>
        </w:rPr>
        <w:t>Funkční období prezidenta CIST je pětileté s možností opakování.</w:t>
      </w:r>
    </w:p>
    <w:p w:rsidR="00BF1C9B" w:rsidRPr="00C06AB3" w:rsidRDefault="00BF1C9B" w:rsidP="00BC7013">
      <w:pPr>
        <w:pStyle w:val="ListParagraph"/>
        <w:numPr>
          <w:ilvl w:val="0"/>
          <w:numId w:val="8"/>
        </w:numPr>
        <w:jc w:val="both"/>
        <w:rPr>
          <w:rFonts w:ascii="Times New Roman" w:hAnsi="Times New Roman"/>
        </w:rPr>
      </w:pPr>
      <w:r w:rsidRPr="00C06AB3">
        <w:rPr>
          <w:rFonts w:ascii="Times New Roman" w:hAnsi="Times New Roman"/>
        </w:rPr>
        <w:t>Prezidentem CIST může být pouze fyzická osoba, která je významnou mezinárodně uznávanou vědeckou osobností se zkušeností s vedením mezinárodní vědecké instituce a která</w:t>
      </w:r>
    </w:p>
    <w:p w:rsidR="00BF1C9B" w:rsidRPr="00C06AB3" w:rsidRDefault="00BF1C9B" w:rsidP="00BC7013">
      <w:pPr>
        <w:pStyle w:val="ListParagraph"/>
        <w:numPr>
          <w:ilvl w:val="1"/>
          <w:numId w:val="8"/>
        </w:numPr>
        <w:jc w:val="both"/>
        <w:rPr>
          <w:rFonts w:ascii="Times New Roman" w:hAnsi="Times New Roman"/>
        </w:rPr>
      </w:pPr>
      <w:r w:rsidRPr="00C06AB3">
        <w:rPr>
          <w:rFonts w:ascii="Times New Roman" w:hAnsi="Times New Roman"/>
        </w:rPr>
        <w:t>je způsobilá k právním úkonům,</w:t>
      </w:r>
    </w:p>
    <w:p w:rsidR="00BF1C9B" w:rsidRPr="00C06AB3" w:rsidRDefault="00BF1C9B" w:rsidP="00BC7013">
      <w:pPr>
        <w:pStyle w:val="ListParagraph"/>
        <w:numPr>
          <w:ilvl w:val="1"/>
          <w:numId w:val="8"/>
        </w:numPr>
        <w:jc w:val="both"/>
        <w:rPr>
          <w:rFonts w:ascii="Times New Roman" w:hAnsi="Times New Roman"/>
        </w:rPr>
      </w:pPr>
      <w:r w:rsidRPr="00C06AB3">
        <w:rPr>
          <w:rFonts w:ascii="Times New Roman" w:hAnsi="Times New Roman"/>
        </w:rPr>
        <w:t>nebyla pravomocně odsouzena pro trestný čin, jehož skutková podstata souvisí s předmětem činnosti CIST, nebo pro trestný čin hospodářský nebo trestný čin proti majetku.</w:t>
      </w:r>
    </w:p>
    <w:p w:rsidR="00BF1C9B" w:rsidRPr="00C06AB3" w:rsidRDefault="00BF1C9B" w:rsidP="00BC7013">
      <w:pPr>
        <w:pStyle w:val="ListParagraph"/>
        <w:numPr>
          <w:ilvl w:val="0"/>
          <w:numId w:val="8"/>
        </w:numPr>
        <w:jc w:val="both"/>
        <w:rPr>
          <w:rFonts w:ascii="Times New Roman" w:hAnsi="Times New Roman"/>
        </w:rPr>
      </w:pPr>
      <w:r w:rsidRPr="00C06AB3">
        <w:rPr>
          <w:rFonts w:ascii="Times New Roman" w:hAnsi="Times New Roman"/>
        </w:rPr>
        <w:t>Správní rada rozhoduje hlasováním. Každý člen správní rady má jeden hlas. K přijetí usnesení správní rady je třeba souhlasu většiny členů správní rady, pokud zakládací listina nestanoví jinak.</w:t>
      </w:r>
    </w:p>
    <w:p w:rsidR="00BF1C9B" w:rsidRPr="00983DFB" w:rsidRDefault="00BF1C9B" w:rsidP="00983DFB">
      <w:pPr>
        <w:pStyle w:val="Heading2"/>
      </w:pPr>
      <w:bookmarkStart w:id="14" w:name="_Toc361376607"/>
      <w:bookmarkStart w:id="15" w:name="_Toc361378783"/>
      <w:bookmarkStart w:id="16" w:name="_Toc361376608"/>
      <w:bookmarkStart w:id="17" w:name="_Toc361378784"/>
      <w:bookmarkStart w:id="18" w:name="_Toc361376609"/>
      <w:bookmarkStart w:id="19" w:name="_Toc361378785"/>
      <w:bookmarkStart w:id="20" w:name="_Toc351045214"/>
      <w:bookmarkStart w:id="21" w:name="_Toc361378786"/>
      <w:bookmarkEnd w:id="14"/>
      <w:bookmarkEnd w:id="15"/>
      <w:bookmarkEnd w:id="16"/>
      <w:bookmarkEnd w:id="17"/>
      <w:bookmarkEnd w:id="18"/>
      <w:bookmarkEnd w:id="19"/>
      <w:r w:rsidRPr="00983DFB">
        <w:t>Návrh působnosti dozorčí rady</w:t>
      </w:r>
      <w:bookmarkEnd w:id="20"/>
      <w:bookmarkEnd w:id="21"/>
    </w:p>
    <w:p w:rsidR="00BF1C9B" w:rsidRPr="00983DFB" w:rsidRDefault="00BF1C9B" w:rsidP="00BC7013">
      <w:pPr>
        <w:pStyle w:val="ListParagraph"/>
        <w:numPr>
          <w:ilvl w:val="0"/>
          <w:numId w:val="9"/>
        </w:numPr>
        <w:jc w:val="both"/>
        <w:rPr>
          <w:rFonts w:ascii="Times New Roman" w:hAnsi="Times New Roman"/>
        </w:rPr>
      </w:pPr>
      <w:r w:rsidRPr="00983DFB">
        <w:rPr>
          <w:rFonts w:ascii="Times New Roman" w:hAnsi="Times New Roman"/>
        </w:rPr>
        <w:t>Dozorčí rada</w:t>
      </w:r>
      <w:r w:rsidRPr="00983DFB">
        <w:rPr>
          <w:vertAlign w:val="superscript"/>
        </w:rPr>
        <w:footnoteReference w:id="2"/>
      </w:r>
      <w:r w:rsidRPr="00983DFB">
        <w:rPr>
          <w:rFonts w:ascii="Times New Roman" w:hAnsi="Times New Roman"/>
        </w:rPr>
        <w:t xml:space="preserve"> (§368 a násl. zákona č. 89/2012 Sb., občanský zákoník) je kontrolním a revizním orgánem nadace nebo nadačního fondu. </w:t>
      </w:r>
    </w:p>
    <w:p w:rsidR="00BF1C9B" w:rsidRPr="00983DFB" w:rsidRDefault="00BF1C9B" w:rsidP="00BC7013">
      <w:pPr>
        <w:pStyle w:val="ListParagraph"/>
        <w:numPr>
          <w:ilvl w:val="0"/>
          <w:numId w:val="9"/>
        </w:numPr>
        <w:jc w:val="both"/>
        <w:rPr>
          <w:rFonts w:ascii="Times New Roman" w:hAnsi="Times New Roman"/>
        </w:rPr>
      </w:pPr>
      <w:r w:rsidRPr="00983DFB">
        <w:rPr>
          <w:rFonts w:ascii="Times New Roman" w:hAnsi="Times New Roman"/>
        </w:rPr>
        <w:t>Dozorčí rada zejména</w:t>
      </w:r>
    </w:p>
    <w:p w:rsidR="00BF1C9B" w:rsidRPr="00983DFB" w:rsidRDefault="00BF1C9B" w:rsidP="00BC7013">
      <w:pPr>
        <w:pStyle w:val="ListParagraph"/>
        <w:numPr>
          <w:ilvl w:val="1"/>
          <w:numId w:val="9"/>
        </w:numPr>
        <w:jc w:val="both"/>
        <w:rPr>
          <w:rFonts w:ascii="Times New Roman" w:hAnsi="Times New Roman"/>
        </w:rPr>
      </w:pPr>
      <w:r w:rsidRPr="00983DFB">
        <w:rPr>
          <w:rFonts w:ascii="Times New Roman" w:hAnsi="Times New Roman"/>
        </w:rPr>
        <w:t>vykonává dohled nad činností a hospodařením CIST; za tím účelem jsou její členové oprávněni kdykoliv nahlížet do účetních dokladů a dalších dokumentů této instituce, vyžadovat potřebná vysvětlení a zjišťovat skutečný stav,</w:t>
      </w:r>
    </w:p>
    <w:p w:rsidR="00BF1C9B" w:rsidRPr="00983DFB" w:rsidRDefault="00BF1C9B" w:rsidP="00BC7013">
      <w:pPr>
        <w:pStyle w:val="ListParagraph"/>
        <w:numPr>
          <w:ilvl w:val="1"/>
          <w:numId w:val="9"/>
        </w:numPr>
        <w:jc w:val="both"/>
        <w:rPr>
          <w:rFonts w:ascii="Times New Roman" w:hAnsi="Times New Roman"/>
        </w:rPr>
      </w:pPr>
      <w:r w:rsidRPr="00983DFB">
        <w:rPr>
          <w:rFonts w:ascii="Times New Roman" w:hAnsi="Times New Roman"/>
        </w:rPr>
        <w:t>přezkoumává roční, mimořádnou a konsolidovanou účetní závěrku; své vyjádření předkládá správní radě,</w:t>
      </w:r>
    </w:p>
    <w:p w:rsidR="00BF1C9B" w:rsidRPr="00983DFB" w:rsidRDefault="00BF1C9B" w:rsidP="00BC7013">
      <w:pPr>
        <w:pStyle w:val="ListParagraph"/>
        <w:numPr>
          <w:ilvl w:val="1"/>
          <w:numId w:val="9"/>
        </w:numPr>
        <w:jc w:val="both"/>
        <w:rPr>
          <w:rFonts w:ascii="Times New Roman" w:hAnsi="Times New Roman"/>
        </w:rPr>
      </w:pPr>
      <w:r w:rsidRPr="00983DFB">
        <w:rPr>
          <w:rFonts w:ascii="Times New Roman" w:hAnsi="Times New Roman"/>
        </w:rPr>
        <w:t>dohlíží na to, zda CIST vyvíjí činnost v souladu s právní</w:t>
      </w:r>
      <w:r>
        <w:rPr>
          <w:rFonts w:ascii="Times New Roman" w:hAnsi="Times New Roman"/>
        </w:rPr>
        <w:t>mi předpisy, nadační listinou a </w:t>
      </w:r>
      <w:r w:rsidRPr="00983DFB">
        <w:rPr>
          <w:rFonts w:ascii="Times New Roman" w:hAnsi="Times New Roman"/>
        </w:rPr>
        <w:t>statutem nadace nebo nadačního fondu,</w:t>
      </w:r>
    </w:p>
    <w:p w:rsidR="00BF1C9B" w:rsidRPr="00983DFB" w:rsidRDefault="00BF1C9B" w:rsidP="00BC7013">
      <w:pPr>
        <w:pStyle w:val="ListParagraph"/>
        <w:numPr>
          <w:ilvl w:val="1"/>
          <w:numId w:val="9"/>
        </w:numPr>
        <w:jc w:val="both"/>
        <w:rPr>
          <w:rFonts w:ascii="Times New Roman" w:hAnsi="Times New Roman"/>
        </w:rPr>
      </w:pPr>
      <w:r w:rsidRPr="00983DFB">
        <w:rPr>
          <w:rFonts w:ascii="Times New Roman" w:hAnsi="Times New Roman"/>
        </w:rPr>
        <w:t>upozorňuje správní radu na zjištěné nedostatky a podává návrhy na jejich odstranění,</w:t>
      </w:r>
    </w:p>
    <w:p w:rsidR="00BF1C9B" w:rsidRPr="00983DFB" w:rsidRDefault="00BF1C9B" w:rsidP="00BC7013">
      <w:pPr>
        <w:pStyle w:val="ListParagraph"/>
        <w:numPr>
          <w:ilvl w:val="1"/>
          <w:numId w:val="9"/>
        </w:numPr>
        <w:jc w:val="both"/>
        <w:rPr>
          <w:rFonts w:ascii="Times New Roman" w:hAnsi="Times New Roman"/>
        </w:rPr>
      </w:pPr>
      <w:r w:rsidRPr="00983DFB">
        <w:rPr>
          <w:rFonts w:ascii="Times New Roman" w:hAnsi="Times New Roman"/>
        </w:rPr>
        <w:t>vyjadřuje se k výroční zprávě a nejméně jedenkrát ročně podává zprávu v písemné formě správní radě o výsledcích své kontrolní činnosti.</w:t>
      </w:r>
    </w:p>
    <w:p w:rsidR="00BF1C9B" w:rsidRPr="00983DFB" w:rsidRDefault="00BF1C9B" w:rsidP="00BC7013">
      <w:pPr>
        <w:pStyle w:val="ListParagraph"/>
        <w:numPr>
          <w:ilvl w:val="1"/>
          <w:numId w:val="9"/>
        </w:numPr>
        <w:jc w:val="both"/>
        <w:rPr>
          <w:rFonts w:ascii="Times New Roman" w:hAnsi="Times New Roman"/>
        </w:rPr>
      </w:pPr>
      <w:r w:rsidRPr="00983DFB">
        <w:rPr>
          <w:rFonts w:ascii="Times New Roman" w:hAnsi="Times New Roman"/>
        </w:rPr>
        <w:t>navrhuje správní radě odvolání prezidenta CIST,</w:t>
      </w:r>
    </w:p>
    <w:p w:rsidR="00BF1C9B" w:rsidRPr="00983DFB" w:rsidRDefault="00BF1C9B" w:rsidP="00BC7013">
      <w:pPr>
        <w:pStyle w:val="ListParagraph"/>
        <w:numPr>
          <w:ilvl w:val="1"/>
          <w:numId w:val="9"/>
        </w:numPr>
        <w:jc w:val="both"/>
        <w:rPr>
          <w:rFonts w:ascii="Times New Roman" w:hAnsi="Times New Roman"/>
        </w:rPr>
      </w:pPr>
      <w:r w:rsidRPr="00983DFB">
        <w:rPr>
          <w:rFonts w:ascii="Times New Roman" w:hAnsi="Times New Roman"/>
        </w:rPr>
        <w:t>připravuje návrhy jednacího řádu dozorčí rady a jeho změn a předkládá je ke schválení zřizovateli,</w:t>
      </w:r>
    </w:p>
    <w:p w:rsidR="00BF1C9B" w:rsidRPr="00983DFB" w:rsidRDefault="00BF1C9B" w:rsidP="00BC7013">
      <w:pPr>
        <w:pStyle w:val="ListParagraph"/>
        <w:numPr>
          <w:ilvl w:val="0"/>
          <w:numId w:val="9"/>
        </w:numPr>
        <w:jc w:val="both"/>
        <w:rPr>
          <w:rFonts w:ascii="Times New Roman" w:hAnsi="Times New Roman"/>
        </w:rPr>
      </w:pPr>
      <w:r w:rsidRPr="00983DFB">
        <w:rPr>
          <w:rFonts w:ascii="Times New Roman" w:hAnsi="Times New Roman"/>
        </w:rPr>
        <w:t>Dozorčí rada je v souvislosti s výkonem své kontrolní činnosti oprávněna svolat mimořádné jednání správní rady, jestliže to vyžadují zájmy CIST, pokud tak neučiní prezident CIST.</w:t>
      </w:r>
    </w:p>
    <w:p w:rsidR="00BF1C9B" w:rsidRPr="00983DFB" w:rsidRDefault="00BF1C9B" w:rsidP="00BC7013">
      <w:pPr>
        <w:pStyle w:val="ListParagraph"/>
        <w:numPr>
          <w:ilvl w:val="0"/>
          <w:numId w:val="9"/>
        </w:numPr>
        <w:jc w:val="both"/>
        <w:rPr>
          <w:rFonts w:ascii="Times New Roman" w:hAnsi="Times New Roman"/>
        </w:rPr>
      </w:pPr>
      <w:r w:rsidRPr="00983DFB">
        <w:rPr>
          <w:rFonts w:ascii="Times New Roman" w:hAnsi="Times New Roman"/>
        </w:rPr>
        <w:t>Předseda či v jeho nepřítomnosti místopředseda dozorčí rady má právo účastnit se jednání správní rady a musí mu být uděleno slovo, pokud o to požádá.</w:t>
      </w:r>
    </w:p>
    <w:p w:rsidR="00BF1C9B" w:rsidRPr="00983DFB" w:rsidRDefault="00BF1C9B" w:rsidP="00BC7013">
      <w:pPr>
        <w:pStyle w:val="ListParagraph"/>
        <w:numPr>
          <w:ilvl w:val="0"/>
          <w:numId w:val="9"/>
        </w:numPr>
        <w:jc w:val="both"/>
        <w:rPr>
          <w:rFonts w:ascii="Times New Roman" w:hAnsi="Times New Roman"/>
        </w:rPr>
      </w:pPr>
      <w:r w:rsidRPr="00983DFB">
        <w:rPr>
          <w:rFonts w:ascii="Times New Roman" w:hAnsi="Times New Roman"/>
        </w:rPr>
        <w:t>Funkce člena dozorčí rady je neslučitelná s funkcí člena správní rady nebo osoby, která je oprávněna jednat jako zástupce CIST.</w:t>
      </w:r>
    </w:p>
    <w:p w:rsidR="00BF1C9B" w:rsidRPr="00983DFB" w:rsidRDefault="00BF1C9B" w:rsidP="00BC7013">
      <w:pPr>
        <w:pStyle w:val="ListParagraph"/>
        <w:numPr>
          <w:ilvl w:val="0"/>
          <w:numId w:val="9"/>
        </w:numPr>
        <w:jc w:val="both"/>
        <w:rPr>
          <w:rFonts w:ascii="Times New Roman" w:hAnsi="Times New Roman"/>
        </w:rPr>
      </w:pPr>
      <w:r w:rsidRPr="00983DFB">
        <w:rPr>
          <w:rFonts w:ascii="Times New Roman" w:hAnsi="Times New Roman"/>
        </w:rPr>
        <w:t>Členy dozorčí rady včetně jejího předsedy a místopředsedy, který zastupuje předsedu v době jeho nepřítomnosti, jmenuje a odvolává zřizovatel.</w:t>
      </w:r>
    </w:p>
    <w:p w:rsidR="00BF1C9B" w:rsidRPr="00983DFB" w:rsidRDefault="00BF1C9B" w:rsidP="00BC7013">
      <w:pPr>
        <w:pStyle w:val="ListParagraph"/>
        <w:numPr>
          <w:ilvl w:val="0"/>
          <w:numId w:val="9"/>
        </w:numPr>
        <w:jc w:val="both"/>
        <w:rPr>
          <w:rFonts w:ascii="Times New Roman" w:hAnsi="Times New Roman"/>
        </w:rPr>
      </w:pPr>
      <w:r w:rsidRPr="00983DFB">
        <w:rPr>
          <w:rFonts w:ascii="Times New Roman" w:hAnsi="Times New Roman"/>
        </w:rPr>
        <w:t>Délka funkčního období člena dozorčí rady je tři roky. Tatáž osoba může vykonávat funkci člena dozorčí rady nejvýše 2 po sobě jdoucí funkční období.</w:t>
      </w:r>
    </w:p>
    <w:p w:rsidR="00BF1C9B" w:rsidRPr="00983DFB" w:rsidRDefault="00BF1C9B" w:rsidP="00BC7013">
      <w:pPr>
        <w:pStyle w:val="ListParagraph"/>
        <w:numPr>
          <w:ilvl w:val="0"/>
          <w:numId w:val="9"/>
        </w:numPr>
        <w:jc w:val="both"/>
        <w:rPr>
          <w:rFonts w:ascii="Times New Roman" w:hAnsi="Times New Roman"/>
        </w:rPr>
      </w:pPr>
      <w:r w:rsidRPr="00983DFB">
        <w:rPr>
          <w:rFonts w:ascii="Times New Roman" w:hAnsi="Times New Roman"/>
        </w:rPr>
        <w:t xml:space="preserve">Dozorčí rada má 5 členů. </w:t>
      </w:r>
    </w:p>
    <w:p w:rsidR="00BF1C9B" w:rsidRDefault="00BF1C9B" w:rsidP="006F69D3">
      <w:pPr>
        <w:pStyle w:val="Heading2"/>
      </w:pPr>
      <w:bookmarkStart w:id="22" w:name="_Toc350434106"/>
      <w:del w:id="23" w:author="Marek Jan" w:date="2013-12-11T13:24:00Z">
        <w:r w:rsidDel="00AE6B94">
          <w:delText>Vědecká rada</w:delText>
        </w:r>
      </w:del>
      <w:bookmarkEnd w:id="22"/>
      <w:ins w:id="24" w:author="Marek Jan" w:date="2013-12-11T13:24:00Z">
        <w:r>
          <w:t>Návrh působnosti vědecké rady</w:t>
        </w:r>
      </w:ins>
      <w:bookmarkStart w:id="25" w:name="_GoBack"/>
      <w:bookmarkEnd w:id="25"/>
    </w:p>
    <w:p w:rsidR="00BF1C9B" w:rsidRDefault="00BF1C9B" w:rsidP="00BC7013">
      <w:pPr>
        <w:pStyle w:val="ListParagraph"/>
        <w:numPr>
          <w:ilvl w:val="0"/>
          <w:numId w:val="10"/>
        </w:numPr>
        <w:jc w:val="both"/>
        <w:rPr>
          <w:rFonts w:ascii="Times New Roman" w:hAnsi="Times New Roman"/>
        </w:rPr>
      </w:pPr>
      <w:r w:rsidRPr="00532F8E">
        <w:rPr>
          <w:rFonts w:ascii="Times New Roman" w:hAnsi="Times New Roman"/>
        </w:rPr>
        <w:t xml:space="preserve">Vědecká rada zodpovídá za vědeckou úroveň výzkumných činností </w:t>
      </w:r>
      <w:r>
        <w:rPr>
          <w:rFonts w:ascii="Times New Roman" w:hAnsi="Times New Roman"/>
        </w:rPr>
        <w:t>CIST</w:t>
      </w:r>
      <w:r w:rsidRPr="00532F8E">
        <w:rPr>
          <w:rFonts w:ascii="Times New Roman" w:hAnsi="Times New Roman"/>
        </w:rPr>
        <w:t xml:space="preserve"> a udržení vysoké výkonnosti v mezinárodním srovnání.</w:t>
      </w:r>
    </w:p>
    <w:p w:rsidR="00BF1C9B" w:rsidRDefault="00BF1C9B" w:rsidP="00BC7013">
      <w:pPr>
        <w:pStyle w:val="ListParagraph"/>
        <w:numPr>
          <w:ilvl w:val="0"/>
          <w:numId w:val="10"/>
        </w:numPr>
        <w:jc w:val="both"/>
        <w:rPr>
          <w:rFonts w:ascii="Times New Roman" w:hAnsi="Times New Roman"/>
        </w:rPr>
      </w:pPr>
      <w:r>
        <w:rPr>
          <w:rFonts w:ascii="Times New Roman" w:hAnsi="Times New Roman"/>
        </w:rPr>
        <w:t>Vědecká rada zejména</w:t>
      </w:r>
    </w:p>
    <w:p w:rsidR="00BF1C9B" w:rsidRPr="00532F8E" w:rsidRDefault="00BF1C9B" w:rsidP="00BC7013">
      <w:pPr>
        <w:pStyle w:val="ListParagraph"/>
        <w:numPr>
          <w:ilvl w:val="1"/>
          <w:numId w:val="10"/>
        </w:numPr>
        <w:jc w:val="both"/>
        <w:rPr>
          <w:rFonts w:ascii="Times New Roman" w:hAnsi="Times New Roman"/>
        </w:rPr>
      </w:pPr>
      <w:r>
        <w:rPr>
          <w:rFonts w:ascii="Times New Roman" w:hAnsi="Times New Roman"/>
        </w:rPr>
        <w:t>navrhuje správní radě stanovení prioritní oblast/oblasti výzkumu, ve které bude výběr v prvním kole proveden,</w:t>
      </w:r>
    </w:p>
    <w:p w:rsidR="00BF1C9B" w:rsidRDefault="00BF1C9B" w:rsidP="00BC7013">
      <w:pPr>
        <w:pStyle w:val="ListParagraph"/>
        <w:numPr>
          <w:ilvl w:val="1"/>
          <w:numId w:val="10"/>
        </w:numPr>
        <w:jc w:val="both"/>
        <w:rPr>
          <w:rFonts w:ascii="Times New Roman" w:hAnsi="Times New Roman"/>
        </w:rPr>
      </w:pPr>
      <w:r>
        <w:rPr>
          <w:rFonts w:ascii="Times New Roman" w:hAnsi="Times New Roman"/>
        </w:rPr>
        <w:t>provádí hodnocení týmů v prvním kole výběru uchazečů o udělení statutu výzkumné pracoviště CIST, a to na základě veřejně přístupných údajů,</w:t>
      </w:r>
      <w:r w:rsidRPr="00DC31F1">
        <w:rPr>
          <w:rFonts w:ascii="Times New Roman" w:hAnsi="Times New Roman"/>
        </w:rPr>
        <w:t xml:space="preserve"> </w:t>
      </w:r>
      <w:r>
        <w:rPr>
          <w:rFonts w:ascii="Times New Roman" w:hAnsi="Times New Roman"/>
        </w:rPr>
        <w:t>a na jeho základě navrhuje správní radě oslovit vybrané týmy s nabídkou ucházet se o udělení statutu výzkumného pracoviště CIST,</w:t>
      </w:r>
    </w:p>
    <w:p w:rsidR="00BF1C9B" w:rsidRDefault="00BF1C9B" w:rsidP="00BC7013">
      <w:pPr>
        <w:pStyle w:val="ListParagraph"/>
        <w:numPr>
          <w:ilvl w:val="1"/>
          <w:numId w:val="10"/>
        </w:numPr>
        <w:jc w:val="both"/>
        <w:rPr>
          <w:rFonts w:ascii="Times New Roman" w:hAnsi="Times New Roman"/>
        </w:rPr>
      </w:pPr>
      <w:r>
        <w:rPr>
          <w:rFonts w:ascii="Times New Roman" w:hAnsi="Times New Roman"/>
        </w:rPr>
        <w:t xml:space="preserve">posuzuje na základě </w:t>
      </w:r>
      <w:r w:rsidRPr="00DC31F1">
        <w:rPr>
          <w:rFonts w:ascii="Times New Roman" w:hAnsi="Times New Roman"/>
        </w:rPr>
        <w:t>dlouhodobé vize výzkumu a personálního rozvoje týmu</w:t>
      </w:r>
      <w:r>
        <w:rPr>
          <w:rFonts w:ascii="Times New Roman" w:hAnsi="Times New Roman"/>
        </w:rPr>
        <w:t xml:space="preserve"> návrhy na udělení statutu vědecké pracoviště CIST podle stanovených kritérií; vědecká rada je oprávněna požádat o stanovisko nezávislé odborníky,</w:t>
      </w:r>
    </w:p>
    <w:p w:rsidR="00BF1C9B" w:rsidRDefault="00BF1C9B" w:rsidP="00BC7013">
      <w:pPr>
        <w:pStyle w:val="ListParagraph"/>
        <w:numPr>
          <w:ilvl w:val="1"/>
          <w:numId w:val="10"/>
        </w:numPr>
        <w:jc w:val="both"/>
        <w:rPr>
          <w:rFonts w:ascii="Times New Roman" w:hAnsi="Times New Roman"/>
        </w:rPr>
      </w:pPr>
      <w:r>
        <w:rPr>
          <w:rFonts w:ascii="Times New Roman" w:hAnsi="Times New Roman"/>
        </w:rPr>
        <w:t>navrhuje správní radě udělení/neudělení statutu vědecké pracoviště CIST vybraným uchazečům,</w:t>
      </w:r>
    </w:p>
    <w:p w:rsidR="00BF1C9B" w:rsidRDefault="00BF1C9B" w:rsidP="00BC7013">
      <w:pPr>
        <w:pStyle w:val="ListParagraph"/>
        <w:numPr>
          <w:ilvl w:val="0"/>
          <w:numId w:val="10"/>
        </w:numPr>
        <w:jc w:val="both"/>
        <w:rPr>
          <w:rFonts w:ascii="Times New Roman" w:hAnsi="Times New Roman"/>
        </w:rPr>
      </w:pPr>
      <w:r w:rsidRPr="001B51A0">
        <w:rPr>
          <w:rFonts w:ascii="Times New Roman" w:hAnsi="Times New Roman"/>
        </w:rPr>
        <w:t xml:space="preserve">Vědecká rada má 10 členů, kteří jsou vysoce uznávanými zahraničními vědci. </w:t>
      </w:r>
    </w:p>
    <w:p w:rsidR="00BF1C9B" w:rsidRPr="001B51A0" w:rsidRDefault="00BF1C9B" w:rsidP="00BC7013">
      <w:pPr>
        <w:pStyle w:val="ListParagraph"/>
        <w:numPr>
          <w:ilvl w:val="0"/>
          <w:numId w:val="10"/>
        </w:numPr>
        <w:jc w:val="both"/>
        <w:rPr>
          <w:rFonts w:ascii="Times New Roman" w:hAnsi="Times New Roman"/>
        </w:rPr>
      </w:pPr>
      <w:r w:rsidRPr="001B51A0">
        <w:rPr>
          <w:rFonts w:ascii="Times New Roman" w:hAnsi="Times New Roman"/>
        </w:rPr>
        <w:t>Členy vědecké rady jmenuje a odvolává správní rada na návrh prezidenta CIST. Člen vědecké rady může o své odvolání prostřednictvím prezidenta CIST</w:t>
      </w:r>
      <w:r>
        <w:rPr>
          <w:rFonts w:ascii="Times New Roman" w:hAnsi="Times New Roman"/>
        </w:rPr>
        <w:t xml:space="preserve"> správní radu písemně požádat. Do </w:t>
      </w:r>
      <w:r w:rsidRPr="001B51A0">
        <w:rPr>
          <w:rFonts w:ascii="Times New Roman" w:hAnsi="Times New Roman"/>
        </w:rPr>
        <w:t xml:space="preserve">doby než správní rada rozhodne o návrhu na jeho </w:t>
      </w:r>
      <w:r>
        <w:rPr>
          <w:rFonts w:ascii="Times New Roman" w:hAnsi="Times New Roman"/>
        </w:rPr>
        <w:t>odvolání, zůstává členem vědecké</w:t>
      </w:r>
      <w:r w:rsidRPr="001B51A0">
        <w:rPr>
          <w:rFonts w:ascii="Times New Roman" w:hAnsi="Times New Roman"/>
        </w:rPr>
        <w:t xml:space="preserve"> rady.</w:t>
      </w:r>
    </w:p>
    <w:p w:rsidR="00BF1C9B" w:rsidRPr="00532F8E" w:rsidRDefault="00BF1C9B" w:rsidP="00BC7013">
      <w:pPr>
        <w:pStyle w:val="ListParagraph"/>
        <w:numPr>
          <w:ilvl w:val="0"/>
          <w:numId w:val="10"/>
        </w:numPr>
        <w:jc w:val="both"/>
        <w:rPr>
          <w:rFonts w:ascii="Times New Roman" w:hAnsi="Times New Roman"/>
        </w:rPr>
      </w:pPr>
      <w:r w:rsidRPr="00532F8E">
        <w:rPr>
          <w:rFonts w:ascii="Times New Roman" w:hAnsi="Times New Roman"/>
        </w:rPr>
        <w:t>Členství ve vědecké radě zaniká</w:t>
      </w:r>
    </w:p>
    <w:p w:rsidR="00BF1C9B" w:rsidRPr="00532F8E" w:rsidRDefault="00BF1C9B" w:rsidP="00BC7013">
      <w:pPr>
        <w:pStyle w:val="ListParagraph"/>
        <w:numPr>
          <w:ilvl w:val="1"/>
          <w:numId w:val="10"/>
        </w:numPr>
        <w:jc w:val="both"/>
        <w:rPr>
          <w:rFonts w:ascii="Times New Roman" w:hAnsi="Times New Roman"/>
        </w:rPr>
      </w:pPr>
      <w:r w:rsidRPr="00532F8E">
        <w:rPr>
          <w:rFonts w:ascii="Times New Roman" w:hAnsi="Times New Roman"/>
        </w:rPr>
        <w:t>uplynutím funkčního období,</w:t>
      </w:r>
    </w:p>
    <w:p w:rsidR="00BF1C9B" w:rsidRPr="00532F8E" w:rsidRDefault="00BF1C9B" w:rsidP="00BC7013">
      <w:pPr>
        <w:pStyle w:val="ListParagraph"/>
        <w:numPr>
          <w:ilvl w:val="1"/>
          <w:numId w:val="10"/>
        </w:numPr>
        <w:jc w:val="both"/>
        <w:rPr>
          <w:rFonts w:ascii="Times New Roman" w:hAnsi="Times New Roman"/>
        </w:rPr>
      </w:pPr>
      <w:r w:rsidRPr="00532F8E">
        <w:rPr>
          <w:rFonts w:ascii="Times New Roman" w:hAnsi="Times New Roman"/>
        </w:rPr>
        <w:t>úmrtím,</w:t>
      </w:r>
    </w:p>
    <w:p w:rsidR="00BF1C9B" w:rsidRPr="00532F8E" w:rsidRDefault="00BF1C9B" w:rsidP="00BC7013">
      <w:pPr>
        <w:pStyle w:val="ListParagraph"/>
        <w:numPr>
          <w:ilvl w:val="1"/>
          <w:numId w:val="10"/>
        </w:numPr>
        <w:jc w:val="both"/>
        <w:rPr>
          <w:rFonts w:ascii="Times New Roman" w:hAnsi="Times New Roman"/>
        </w:rPr>
      </w:pPr>
      <w:r w:rsidRPr="00532F8E">
        <w:rPr>
          <w:rFonts w:ascii="Times New Roman" w:hAnsi="Times New Roman"/>
        </w:rPr>
        <w:t>odvoláním, přestane-li člen splňovat podmínky pro členství,</w:t>
      </w:r>
    </w:p>
    <w:p w:rsidR="00BF1C9B" w:rsidRPr="00532F8E" w:rsidRDefault="00BF1C9B" w:rsidP="00BC7013">
      <w:pPr>
        <w:pStyle w:val="ListParagraph"/>
        <w:numPr>
          <w:ilvl w:val="1"/>
          <w:numId w:val="10"/>
        </w:numPr>
        <w:jc w:val="both"/>
        <w:rPr>
          <w:rFonts w:ascii="Times New Roman" w:hAnsi="Times New Roman"/>
        </w:rPr>
      </w:pPr>
      <w:r w:rsidRPr="00532F8E">
        <w:rPr>
          <w:rFonts w:ascii="Times New Roman" w:hAnsi="Times New Roman"/>
        </w:rPr>
        <w:t>odstoupením.</w:t>
      </w:r>
    </w:p>
    <w:p w:rsidR="00BF1C9B" w:rsidRPr="00532F8E" w:rsidRDefault="00BF1C9B" w:rsidP="00BC7013">
      <w:pPr>
        <w:pStyle w:val="ListParagraph"/>
        <w:numPr>
          <w:ilvl w:val="0"/>
          <w:numId w:val="10"/>
        </w:numPr>
        <w:jc w:val="both"/>
        <w:rPr>
          <w:rFonts w:ascii="Times New Roman" w:hAnsi="Times New Roman"/>
        </w:rPr>
      </w:pPr>
      <w:r w:rsidRPr="00532F8E">
        <w:rPr>
          <w:rFonts w:ascii="Times New Roman" w:hAnsi="Times New Roman"/>
        </w:rPr>
        <w:t>Funkční období</w:t>
      </w:r>
      <w:r>
        <w:rPr>
          <w:rFonts w:ascii="Times New Roman" w:hAnsi="Times New Roman"/>
        </w:rPr>
        <w:t xml:space="preserve"> člena vědecké rady je šest</w:t>
      </w:r>
      <w:r w:rsidRPr="00532F8E">
        <w:rPr>
          <w:rFonts w:ascii="Times New Roman" w:hAnsi="Times New Roman"/>
        </w:rPr>
        <w:t xml:space="preserve"> let. Opakované jmenování je možné.</w:t>
      </w:r>
    </w:p>
    <w:p w:rsidR="00BF1C9B" w:rsidRDefault="00BF1C9B" w:rsidP="005D276F">
      <w:pPr>
        <w:pStyle w:val="Heading1"/>
      </w:pPr>
      <w:bookmarkStart w:id="26" w:name="_Toc350434108"/>
      <w:bookmarkStart w:id="27" w:name="_Toc350434113"/>
      <w:r>
        <w:t xml:space="preserve">Kancelář </w:t>
      </w:r>
      <w:bookmarkEnd w:id="26"/>
      <w:r w:rsidRPr="005D276F">
        <w:rPr>
          <w:rFonts w:ascii="Times New Roman" w:hAnsi="Times New Roman"/>
        </w:rPr>
        <w:t>CIS</w:t>
      </w:r>
      <w:r>
        <w:rPr>
          <w:rFonts w:ascii="Times New Roman" w:hAnsi="Times New Roman"/>
        </w:rPr>
        <w:t>T</w:t>
      </w:r>
    </w:p>
    <w:p w:rsidR="00BF1C9B" w:rsidRPr="005D276F" w:rsidRDefault="00BF1C9B" w:rsidP="005D276F">
      <w:pPr>
        <w:jc w:val="both"/>
        <w:rPr>
          <w:rFonts w:ascii="Times New Roman" w:hAnsi="Times New Roman"/>
        </w:rPr>
      </w:pPr>
      <w:r w:rsidRPr="005D276F">
        <w:rPr>
          <w:rFonts w:ascii="Times New Roman" w:hAnsi="Times New Roman"/>
        </w:rPr>
        <w:t>Kancelář CIS</w:t>
      </w:r>
      <w:r>
        <w:rPr>
          <w:rFonts w:ascii="Times New Roman" w:hAnsi="Times New Roman"/>
        </w:rPr>
        <w:t>T</w:t>
      </w:r>
      <w:r w:rsidRPr="005D276F">
        <w:rPr>
          <w:rFonts w:ascii="Times New Roman" w:hAnsi="Times New Roman"/>
        </w:rPr>
        <w:t xml:space="preserve"> (dále jen „kancelář“) je administrativním zázemím CIS</w:t>
      </w:r>
      <w:r>
        <w:rPr>
          <w:rFonts w:ascii="Times New Roman" w:hAnsi="Times New Roman"/>
        </w:rPr>
        <w:t>T</w:t>
      </w:r>
      <w:r w:rsidRPr="005D276F">
        <w:rPr>
          <w:rFonts w:ascii="Times New Roman" w:hAnsi="Times New Roman"/>
        </w:rPr>
        <w:t>. Vytváří podmínky pro splnění poslání a cílů CIS</w:t>
      </w:r>
      <w:r>
        <w:rPr>
          <w:rFonts w:ascii="Times New Roman" w:hAnsi="Times New Roman"/>
        </w:rPr>
        <w:t>T</w:t>
      </w:r>
      <w:r w:rsidRPr="005D276F">
        <w:rPr>
          <w:rFonts w:ascii="Times New Roman" w:hAnsi="Times New Roman"/>
        </w:rPr>
        <w:t xml:space="preserve"> a poskytuje podporu orgánům CIS</w:t>
      </w:r>
      <w:r>
        <w:rPr>
          <w:rFonts w:ascii="Times New Roman" w:hAnsi="Times New Roman"/>
        </w:rPr>
        <w:t>T</w:t>
      </w:r>
      <w:r w:rsidRPr="005D276F">
        <w:rPr>
          <w:rFonts w:ascii="Times New Roman" w:hAnsi="Times New Roman"/>
        </w:rPr>
        <w:t>.</w:t>
      </w:r>
      <w:r>
        <w:rPr>
          <w:rFonts w:ascii="Times New Roman" w:hAnsi="Times New Roman"/>
        </w:rPr>
        <w:t xml:space="preserve"> </w:t>
      </w:r>
      <w:r w:rsidRPr="005D276F">
        <w:rPr>
          <w:rFonts w:ascii="Times New Roman" w:hAnsi="Times New Roman"/>
        </w:rPr>
        <w:t xml:space="preserve">Zaměstnanci kanceláře </w:t>
      </w:r>
      <w:r>
        <w:rPr>
          <w:rFonts w:ascii="Times New Roman" w:hAnsi="Times New Roman"/>
        </w:rPr>
        <w:t>CIST</w:t>
      </w:r>
      <w:r w:rsidRPr="005D276F">
        <w:rPr>
          <w:rFonts w:ascii="Times New Roman" w:hAnsi="Times New Roman"/>
        </w:rPr>
        <w:t xml:space="preserve"> mají pracovně právní vztah k CIS</w:t>
      </w:r>
      <w:r>
        <w:rPr>
          <w:rFonts w:ascii="Times New Roman" w:hAnsi="Times New Roman"/>
        </w:rPr>
        <w:t>T</w:t>
      </w:r>
      <w:r w:rsidRPr="005D276F">
        <w:rPr>
          <w:rFonts w:ascii="Times New Roman" w:hAnsi="Times New Roman"/>
        </w:rPr>
        <w:t>, který se řídí zákoníkem práce a dalšími právními předpisy.</w:t>
      </w:r>
    </w:p>
    <w:p w:rsidR="00BF1C9B" w:rsidRPr="005D276F" w:rsidRDefault="00BF1C9B" w:rsidP="005D276F">
      <w:pPr>
        <w:jc w:val="both"/>
        <w:rPr>
          <w:rFonts w:ascii="Times New Roman" w:hAnsi="Times New Roman"/>
        </w:rPr>
      </w:pPr>
      <w:r w:rsidRPr="005D276F">
        <w:rPr>
          <w:rFonts w:ascii="Times New Roman" w:hAnsi="Times New Roman"/>
        </w:rPr>
        <w:t>Ředitel kanceláře je jmenován a odvoláván prezidentem CIS</w:t>
      </w:r>
      <w:r>
        <w:rPr>
          <w:rFonts w:ascii="Times New Roman" w:hAnsi="Times New Roman"/>
        </w:rPr>
        <w:t>T</w:t>
      </w:r>
      <w:r w:rsidRPr="005D276F">
        <w:rPr>
          <w:rFonts w:ascii="Times New Roman" w:hAnsi="Times New Roman"/>
        </w:rPr>
        <w:t>, kterému je při výkonu funkce podřízen. Zodpovídá za veškerou činnost kanceláře, tedy za problematiku věcnou, finanční i pracovně právní.</w:t>
      </w:r>
    </w:p>
    <w:p w:rsidR="00BF1C9B" w:rsidRDefault="00BF1C9B" w:rsidP="005D276F">
      <w:pPr>
        <w:pStyle w:val="Heading1"/>
      </w:pPr>
      <w:r>
        <w:t>Majetek</w:t>
      </w:r>
    </w:p>
    <w:p w:rsidR="00BF1C9B" w:rsidRDefault="00BF1C9B" w:rsidP="00E612F2">
      <w:pPr>
        <w:jc w:val="both"/>
        <w:rPr>
          <w:rFonts w:ascii="Times New Roman" w:hAnsi="Times New Roman"/>
        </w:rPr>
      </w:pPr>
      <w:r w:rsidRPr="00E612F2">
        <w:rPr>
          <w:rFonts w:ascii="Times New Roman" w:hAnsi="Times New Roman"/>
        </w:rPr>
        <w:t xml:space="preserve">Majetek </w:t>
      </w:r>
      <w:r>
        <w:rPr>
          <w:rFonts w:ascii="Times New Roman" w:hAnsi="Times New Roman"/>
        </w:rPr>
        <w:t>CIST</w:t>
      </w:r>
      <w:r w:rsidRPr="00E612F2">
        <w:rPr>
          <w:rFonts w:ascii="Times New Roman" w:hAnsi="Times New Roman"/>
        </w:rPr>
        <w:t xml:space="preserve"> tvoří nadační</w:t>
      </w:r>
      <w:r>
        <w:rPr>
          <w:rFonts w:ascii="Times New Roman" w:hAnsi="Times New Roman"/>
        </w:rPr>
        <w:t xml:space="preserve"> </w:t>
      </w:r>
      <w:r w:rsidRPr="00E612F2">
        <w:rPr>
          <w:rFonts w:ascii="Times New Roman" w:hAnsi="Times New Roman"/>
        </w:rPr>
        <w:t xml:space="preserve">jistina </w:t>
      </w:r>
      <w:r>
        <w:rPr>
          <w:rFonts w:ascii="Times New Roman" w:hAnsi="Times New Roman"/>
        </w:rPr>
        <w:t>v objemu 500 tis. Kč</w:t>
      </w:r>
      <w:r w:rsidRPr="00E612F2">
        <w:rPr>
          <w:rFonts w:ascii="Times New Roman" w:hAnsi="Times New Roman"/>
        </w:rPr>
        <w:t xml:space="preserve"> a</w:t>
      </w:r>
      <w:r>
        <w:rPr>
          <w:rFonts w:ascii="Times New Roman" w:hAnsi="Times New Roman"/>
        </w:rPr>
        <w:t xml:space="preserve"> </w:t>
      </w:r>
      <w:r w:rsidRPr="00E612F2">
        <w:rPr>
          <w:rFonts w:ascii="Times New Roman" w:hAnsi="Times New Roman"/>
        </w:rPr>
        <w:t>ostatní majetek; peněžním</w:t>
      </w:r>
      <w:r>
        <w:rPr>
          <w:rFonts w:ascii="Times New Roman" w:hAnsi="Times New Roman"/>
        </w:rPr>
        <w:t xml:space="preserve"> </w:t>
      </w:r>
      <w:r w:rsidRPr="00E612F2">
        <w:rPr>
          <w:rFonts w:ascii="Times New Roman" w:hAnsi="Times New Roman"/>
        </w:rPr>
        <w:t>vyjádřením nadační jistiny je</w:t>
      </w:r>
      <w:r>
        <w:rPr>
          <w:rFonts w:ascii="Times New Roman" w:hAnsi="Times New Roman"/>
        </w:rPr>
        <w:t xml:space="preserve"> </w:t>
      </w:r>
      <w:r w:rsidRPr="00E612F2">
        <w:rPr>
          <w:rFonts w:ascii="Times New Roman" w:hAnsi="Times New Roman"/>
        </w:rPr>
        <w:t>nadační kapitál, jehož výše se</w:t>
      </w:r>
      <w:r>
        <w:rPr>
          <w:rFonts w:ascii="Times New Roman" w:hAnsi="Times New Roman"/>
        </w:rPr>
        <w:t xml:space="preserve"> </w:t>
      </w:r>
      <w:r w:rsidRPr="00E612F2">
        <w:rPr>
          <w:rFonts w:ascii="Times New Roman" w:hAnsi="Times New Roman"/>
        </w:rPr>
        <w:t>zapisuje do veřejného rejstříku a</w:t>
      </w:r>
      <w:r>
        <w:rPr>
          <w:rFonts w:ascii="Times New Roman" w:hAnsi="Times New Roman"/>
        </w:rPr>
        <w:t xml:space="preserve"> je obsažen v </w:t>
      </w:r>
      <w:r w:rsidRPr="00E612F2">
        <w:rPr>
          <w:rFonts w:ascii="Times New Roman" w:hAnsi="Times New Roman"/>
        </w:rPr>
        <w:t>zakládací listině</w:t>
      </w:r>
      <w:r>
        <w:rPr>
          <w:rFonts w:ascii="Times New Roman" w:hAnsi="Times New Roman"/>
        </w:rPr>
        <w:t xml:space="preserve"> </w:t>
      </w:r>
      <w:r w:rsidRPr="00E612F2">
        <w:rPr>
          <w:rFonts w:ascii="Times New Roman" w:hAnsi="Times New Roman"/>
        </w:rPr>
        <w:t>nadace</w:t>
      </w:r>
    </w:p>
    <w:p w:rsidR="00BF1C9B" w:rsidRPr="00512943" w:rsidRDefault="00BF1C9B" w:rsidP="00512943">
      <w:pPr>
        <w:jc w:val="both"/>
        <w:rPr>
          <w:rFonts w:ascii="Times New Roman" w:hAnsi="Times New Roman"/>
        </w:rPr>
      </w:pPr>
      <w:r w:rsidRPr="005D276F">
        <w:rPr>
          <w:rFonts w:ascii="Times New Roman" w:hAnsi="Times New Roman"/>
        </w:rPr>
        <w:t>CIS</w:t>
      </w:r>
      <w:r>
        <w:rPr>
          <w:rFonts w:ascii="Times New Roman" w:hAnsi="Times New Roman"/>
        </w:rPr>
        <w:t>T</w:t>
      </w:r>
      <w:r w:rsidRPr="00512943">
        <w:rPr>
          <w:rFonts w:ascii="Times New Roman" w:hAnsi="Times New Roman"/>
        </w:rPr>
        <w:t xml:space="preserve"> využívá majetek k realizaci činnosti v souladu se svým posláním a cílem, uvedeným v zakládací listině. Výsledek hospodaření </w:t>
      </w:r>
      <w:r>
        <w:rPr>
          <w:rFonts w:ascii="Times New Roman" w:hAnsi="Times New Roman"/>
        </w:rPr>
        <w:t>CIST</w:t>
      </w:r>
      <w:r w:rsidRPr="00512943">
        <w:rPr>
          <w:rFonts w:ascii="Times New Roman" w:hAnsi="Times New Roman"/>
        </w:rPr>
        <w:t xml:space="preserve"> je tvořen výsledkem hospodaření v této činnosti.</w:t>
      </w:r>
    </w:p>
    <w:p w:rsidR="00BF1C9B" w:rsidRPr="00512943" w:rsidRDefault="00BF1C9B" w:rsidP="00512943">
      <w:pPr>
        <w:jc w:val="both"/>
        <w:rPr>
          <w:rFonts w:ascii="Times New Roman" w:hAnsi="Times New Roman"/>
        </w:rPr>
      </w:pPr>
      <w:r>
        <w:rPr>
          <w:rFonts w:ascii="Times New Roman" w:hAnsi="Times New Roman"/>
        </w:rPr>
        <w:t>Zakladatel</w:t>
      </w:r>
      <w:r w:rsidRPr="00512943">
        <w:rPr>
          <w:rFonts w:ascii="Times New Roman" w:hAnsi="Times New Roman"/>
        </w:rPr>
        <w:t xml:space="preserve"> vloží do </w:t>
      </w:r>
      <w:r w:rsidRPr="005D276F">
        <w:rPr>
          <w:rFonts w:ascii="Times New Roman" w:hAnsi="Times New Roman"/>
        </w:rPr>
        <w:t>CIS</w:t>
      </w:r>
      <w:r>
        <w:rPr>
          <w:rFonts w:ascii="Times New Roman" w:hAnsi="Times New Roman"/>
        </w:rPr>
        <w:t>T</w:t>
      </w:r>
      <w:r w:rsidRPr="00512943">
        <w:rPr>
          <w:rFonts w:ascii="Times New Roman" w:hAnsi="Times New Roman"/>
        </w:rPr>
        <w:t xml:space="preserve"> na základě zakládací listiny majetek potřebný k zajištění účelu, pro který je </w:t>
      </w:r>
      <w:r w:rsidRPr="005D276F">
        <w:rPr>
          <w:rFonts w:ascii="Times New Roman" w:hAnsi="Times New Roman"/>
        </w:rPr>
        <w:t>CIS</w:t>
      </w:r>
      <w:r>
        <w:rPr>
          <w:rFonts w:ascii="Times New Roman" w:hAnsi="Times New Roman"/>
        </w:rPr>
        <w:t>T</w:t>
      </w:r>
      <w:r w:rsidRPr="00512943">
        <w:rPr>
          <w:rFonts w:ascii="Times New Roman" w:hAnsi="Times New Roman"/>
        </w:rPr>
        <w:t xml:space="preserve"> zřizován. </w:t>
      </w:r>
      <w:r>
        <w:rPr>
          <w:rFonts w:ascii="Times New Roman" w:hAnsi="Times New Roman"/>
        </w:rPr>
        <w:t>Zakladatel</w:t>
      </w:r>
      <w:r w:rsidRPr="00512943">
        <w:rPr>
          <w:rFonts w:ascii="Times New Roman" w:hAnsi="Times New Roman"/>
        </w:rPr>
        <w:t xml:space="preserve"> nemůže do majetku CIAS vložit žádné závazky. Vláda současně stanoví při schválení </w:t>
      </w:r>
      <w:r>
        <w:rPr>
          <w:rFonts w:ascii="Times New Roman" w:hAnsi="Times New Roman"/>
        </w:rPr>
        <w:t>návrhu na založení CIST</w:t>
      </w:r>
      <w:r w:rsidRPr="00512943">
        <w:rPr>
          <w:rFonts w:ascii="Times New Roman" w:hAnsi="Times New Roman"/>
        </w:rPr>
        <w:t xml:space="preserve"> a v dalších letech při schválení návrhu výdajů státního rozpočtu na výzkum, experimentální vývoj a inovace objem finančních prostředků určených na podporu činnosti </w:t>
      </w:r>
      <w:r w:rsidRPr="005D276F">
        <w:rPr>
          <w:rFonts w:ascii="Times New Roman" w:hAnsi="Times New Roman"/>
        </w:rPr>
        <w:t>CIS</w:t>
      </w:r>
      <w:r>
        <w:rPr>
          <w:rFonts w:ascii="Times New Roman" w:hAnsi="Times New Roman"/>
        </w:rPr>
        <w:t>T</w:t>
      </w:r>
      <w:r w:rsidRPr="00512943">
        <w:rPr>
          <w:rFonts w:ascii="Times New Roman" w:hAnsi="Times New Roman"/>
        </w:rPr>
        <w:t xml:space="preserve">. O nakládání s majetkem </w:t>
      </w:r>
      <w:r w:rsidRPr="005D276F">
        <w:rPr>
          <w:rFonts w:ascii="Times New Roman" w:hAnsi="Times New Roman"/>
        </w:rPr>
        <w:t>CIS</w:t>
      </w:r>
      <w:r>
        <w:rPr>
          <w:rFonts w:ascii="Times New Roman" w:hAnsi="Times New Roman"/>
        </w:rPr>
        <w:t>T</w:t>
      </w:r>
      <w:r w:rsidRPr="00512943">
        <w:rPr>
          <w:rFonts w:ascii="Times New Roman" w:hAnsi="Times New Roman"/>
        </w:rPr>
        <w:t xml:space="preserve"> rozhodují orgány </w:t>
      </w:r>
      <w:r w:rsidRPr="005D276F">
        <w:rPr>
          <w:rFonts w:ascii="Times New Roman" w:hAnsi="Times New Roman"/>
        </w:rPr>
        <w:t>CIS</w:t>
      </w:r>
      <w:r>
        <w:rPr>
          <w:rFonts w:ascii="Times New Roman" w:hAnsi="Times New Roman"/>
        </w:rPr>
        <w:t>T</w:t>
      </w:r>
      <w:r w:rsidRPr="00512943">
        <w:rPr>
          <w:rFonts w:ascii="Times New Roman" w:hAnsi="Times New Roman"/>
        </w:rPr>
        <w:t xml:space="preserve"> v souladu se svojí působností vymezenou zakládací listinou.</w:t>
      </w:r>
    </w:p>
    <w:p w:rsidR="00BF1C9B" w:rsidRPr="00512943" w:rsidRDefault="00BF1C9B" w:rsidP="00512943">
      <w:pPr>
        <w:jc w:val="both"/>
        <w:rPr>
          <w:rFonts w:ascii="Times New Roman" w:hAnsi="Times New Roman"/>
        </w:rPr>
      </w:pPr>
      <w:r w:rsidRPr="005D276F">
        <w:rPr>
          <w:rFonts w:ascii="Times New Roman" w:hAnsi="Times New Roman"/>
        </w:rPr>
        <w:t>CIS</w:t>
      </w:r>
      <w:r>
        <w:rPr>
          <w:rFonts w:ascii="Times New Roman" w:hAnsi="Times New Roman"/>
        </w:rPr>
        <w:t>T</w:t>
      </w:r>
      <w:r w:rsidRPr="00512943">
        <w:rPr>
          <w:rFonts w:ascii="Times New Roman" w:hAnsi="Times New Roman"/>
        </w:rPr>
        <w:t xml:space="preserve"> může sám nebo společně s jinými osobami/vysokou školou nebo veřejnou výzkumnou institucí založit jinou právnickou osobu pouze za účelem provádění výzkumné </w:t>
      </w:r>
      <w:r>
        <w:rPr>
          <w:rFonts w:ascii="Times New Roman" w:hAnsi="Times New Roman"/>
        </w:rPr>
        <w:t>činnosti v souladu s posláním a </w:t>
      </w:r>
      <w:r w:rsidRPr="00512943">
        <w:rPr>
          <w:rFonts w:ascii="Times New Roman" w:hAnsi="Times New Roman"/>
        </w:rPr>
        <w:t xml:space="preserve">cílem, pro který byl </w:t>
      </w:r>
      <w:r>
        <w:rPr>
          <w:rFonts w:ascii="Times New Roman" w:hAnsi="Times New Roman"/>
        </w:rPr>
        <w:t xml:space="preserve">CIST </w:t>
      </w:r>
      <w:r w:rsidRPr="00512943">
        <w:rPr>
          <w:rFonts w:ascii="Times New Roman" w:hAnsi="Times New Roman"/>
        </w:rPr>
        <w:t xml:space="preserve">zřízen. </w:t>
      </w:r>
      <w:r w:rsidRPr="005D276F">
        <w:rPr>
          <w:rFonts w:ascii="Times New Roman" w:hAnsi="Times New Roman"/>
        </w:rPr>
        <w:t>CIS</w:t>
      </w:r>
      <w:r>
        <w:rPr>
          <w:rFonts w:ascii="Times New Roman" w:hAnsi="Times New Roman"/>
        </w:rPr>
        <w:t>T</w:t>
      </w:r>
      <w:r w:rsidRPr="00512943">
        <w:rPr>
          <w:rFonts w:ascii="Times New Roman" w:hAnsi="Times New Roman"/>
        </w:rPr>
        <w:t xml:space="preserve"> může provést peněžitý či nepeněžitý vklad, včetně nemovitých věcí vložených do </w:t>
      </w:r>
      <w:r w:rsidRPr="005D276F">
        <w:rPr>
          <w:rFonts w:ascii="Times New Roman" w:hAnsi="Times New Roman"/>
        </w:rPr>
        <w:t>CIS</w:t>
      </w:r>
      <w:r>
        <w:rPr>
          <w:rFonts w:ascii="Times New Roman" w:hAnsi="Times New Roman"/>
        </w:rPr>
        <w:t>T</w:t>
      </w:r>
      <w:r w:rsidRPr="00512943">
        <w:rPr>
          <w:rFonts w:ascii="Times New Roman" w:hAnsi="Times New Roman"/>
        </w:rPr>
        <w:t xml:space="preserve"> zřizovatelem, do jiné právnické osoby nebo jinak úplatně nabýt majetkovou účast v jiné právnické osobě pouze v případě, že tato p</w:t>
      </w:r>
      <w:r>
        <w:rPr>
          <w:rFonts w:ascii="Times New Roman" w:hAnsi="Times New Roman"/>
        </w:rPr>
        <w:t>rávnická osoba provádí výzkum a </w:t>
      </w:r>
      <w:r w:rsidRPr="00512943">
        <w:rPr>
          <w:rFonts w:ascii="Times New Roman" w:hAnsi="Times New Roman"/>
        </w:rPr>
        <w:t xml:space="preserve">vývoj v souladu s posláním a cílem </w:t>
      </w:r>
      <w:r>
        <w:rPr>
          <w:rFonts w:ascii="Times New Roman" w:hAnsi="Times New Roman"/>
        </w:rPr>
        <w:t>CIST</w:t>
      </w:r>
      <w:r w:rsidRPr="00512943">
        <w:rPr>
          <w:rFonts w:ascii="Times New Roman" w:hAnsi="Times New Roman"/>
        </w:rPr>
        <w:t>.</w:t>
      </w:r>
    </w:p>
    <w:p w:rsidR="00BF1C9B" w:rsidRPr="00311F6B" w:rsidRDefault="00BF1C9B" w:rsidP="000B20FB">
      <w:pPr>
        <w:keepNext/>
        <w:jc w:val="both"/>
        <w:rPr>
          <w:rFonts w:ascii="Times New Roman" w:hAnsi="Times New Roman"/>
        </w:rPr>
      </w:pPr>
      <w:r w:rsidRPr="005D276F">
        <w:rPr>
          <w:rFonts w:ascii="Times New Roman" w:hAnsi="Times New Roman"/>
        </w:rPr>
        <w:t>CIS</w:t>
      </w:r>
      <w:r>
        <w:rPr>
          <w:rFonts w:ascii="Times New Roman" w:hAnsi="Times New Roman"/>
        </w:rPr>
        <w:t>T</w:t>
      </w:r>
      <w:r w:rsidRPr="00311F6B">
        <w:rPr>
          <w:rFonts w:ascii="Times New Roman" w:hAnsi="Times New Roman"/>
        </w:rPr>
        <w:t xml:space="preserve"> však nesmí</w:t>
      </w:r>
    </w:p>
    <w:p w:rsidR="00BF1C9B" w:rsidRPr="00311F6B" w:rsidRDefault="00BF1C9B" w:rsidP="00BC7013">
      <w:pPr>
        <w:pStyle w:val="ListParagraph"/>
        <w:numPr>
          <w:ilvl w:val="0"/>
          <w:numId w:val="3"/>
        </w:numPr>
        <w:jc w:val="both"/>
        <w:rPr>
          <w:rFonts w:ascii="Times New Roman" w:hAnsi="Times New Roman"/>
        </w:rPr>
      </w:pPr>
      <w:r w:rsidRPr="00311F6B">
        <w:rPr>
          <w:rFonts w:ascii="Times New Roman" w:hAnsi="Times New Roman"/>
        </w:rPr>
        <w:t>stát se společníkem veřejné obchodní společnosti nebo komplementářem komanditní společnosti,</w:t>
      </w:r>
    </w:p>
    <w:p w:rsidR="00BF1C9B" w:rsidRPr="00311F6B" w:rsidRDefault="00BF1C9B" w:rsidP="00BC7013">
      <w:pPr>
        <w:pStyle w:val="ListParagraph"/>
        <w:numPr>
          <w:ilvl w:val="0"/>
          <w:numId w:val="3"/>
        </w:numPr>
        <w:jc w:val="both"/>
        <w:rPr>
          <w:rFonts w:ascii="Times New Roman" w:hAnsi="Times New Roman"/>
        </w:rPr>
      </w:pPr>
      <w:r w:rsidRPr="00311F6B">
        <w:rPr>
          <w:rFonts w:ascii="Times New Roman" w:hAnsi="Times New Roman"/>
        </w:rPr>
        <w:t>využít majetek nebo jeho část k podnikání/ekonomické činnosti, a to ani prostřednictvím právnických osob, které založil sám nebo společně s jinými osobami/vysokou školou nebo veřejnou výzkumnou institucí,</w:t>
      </w:r>
    </w:p>
    <w:p w:rsidR="00BF1C9B" w:rsidRPr="00311F6B" w:rsidRDefault="00BF1C9B" w:rsidP="00BC7013">
      <w:pPr>
        <w:pStyle w:val="ListParagraph"/>
        <w:numPr>
          <w:ilvl w:val="0"/>
          <w:numId w:val="3"/>
        </w:numPr>
        <w:jc w:val="both"/>
        <w:rPr>
          <w:rFonts w:ascii="Times New Roman" w:hAnsi="Times New Roman"/>
        </w:rPr>
      </w:pPr>
      <w:r w:rsidRPr="00311F6B">
        <w:rPr>
          <w:rFonts w:ascii="Times New Roman" w:hAnsi="Times New Roman"/>
        </w:rPr>
        <w:t xml:space="preserve">vkládat do jiné právnické osoby nemovité věci vložené do </w:t>
      </w:r>
      <w:r>
        <w:rPr>
          <w:rFonts w:ascii="Times New Roman" w:hAnsi="Times New Roman"/>
        </w:rPr>
        <w:t>CIST</w:t>
      </w:r>
      <w:r w:rsidRPr="00311F6B">
        <w:rPr>
          <w:rFonts w:ascii="Times New Roman" w:hAnsi="Times New Roman"/>
        </w:rPr>
        <w:t xml:space="preserve"> zřizovatelem a prostředky z poskytnutých darů.</w:t>
      </w:r>
    </w:p>
    <w:p w:rsidR="00BF1C9B" w:rsidRPr="00311F6B" w:rsidRDefault="00BF1C9B" w:rsidP="00311F6B">
      <w:pPr>
        <w:jc w:val="both"/>
        <w:rPr>
          <w:rFonts w:ascii="Times New Roman" w:hAnsi="Times New Roman"/>
        </w:rPr>
      </w:pPr>
      <w:r w:rsidRPr="005D276F">
        <w:rPr>
          <w:rFonts w:ascii="Times New Roman" w:hAnsi="Times New Roman"/>
        </w:rPr>
        <w:t>CIS</w:t>
      </w:r>
      <w:r>
        <w:rPr>
          <w:rFonts w:ascii="Times New Roman" w:hAnsi="Times New Roman"/>
        </w:rPr>
        <w:t>T</w:t>
      </w:r>
      <w:r w:rsidRPr="00311F6B">
        <w:rPr>
          <w:rFonts w:ascii="Times New Roman" w:hAnsi="Times New Roman"/>
        </w:rPr>
        <w:t xml:space="preserve"> nesmí zajišťovat závazky jiných osob ani zřizovat zástavní právo k nemovitostem a nemůže nabývat jiné cenné papíry než cenné papíry vydané státem nebo územním samosprávným celkem, za jejichž splacení se stát nebo územní samosprávný celek zaručil.</w:t>
      </w:r>
    </w:p>
    <w:p w:rsidR="00BF1C9B" w:rsidRPr="00311F6B" w:rsidRDefault="00BF1C9B" w:rsidP="00311F6B">
      <w:pPr>
        <w:jc w:val="both"/>
        <w:rPr>
          <w:rFonts w:ascii="Times New Roman" w:hAnsi="Times New Roman"/>
        </w:rPr>
      </w:pPr>
      <w:r w:rsidRPr="00311F6B">
        <w:rPr>
          <w:rFonts w:ascii="Times New Roman" w:hAnsi="Times New Roman"/>
        </w:rPr>
        <w:t xml:space="preserve">Zcizí-li </w:t>
      </w:r>
      <w:r w:rsidRPr="005D276F">
        <w:rPr>
          <w:rFonts w:ascii="Times New Roman" w:hAnsi="Times New Roman"/>
        </w:rPr>
        <w:t>CIS</w:t>
      </w:r>
      <w:r>
        <w:rPr>
          <w:rFonts w:ascii="Times New Roman" w:hAnsi="Times New Roman"/>
        </w:rPr>
        <w:t>T</w:t>
      </w:r>
      <w:r w:rsidRPr="00311F6B">
        <w:rPr>
          <w:rFonts w:ascii="Times New Roman" w:hAnsi="Times New Roman"/>
        </w:rPr>
        <w:t xml:space="preserve"> majetek, je povinen sjednat cenu ve výši, která je v daném místě a čase obvyklá; bezúplatně nelze majetek zcizit, a to ani ve veřejném zájmu. Výnos ze zcizeného majetku musí </w:t>
      </w:r>
      <w:r w:rsidRPr="005D276F">
        <w:rPr>
          <w:rFonts w:ascii="Times New Roman" w:hAnsi="Times New Roman"/>
        </w:rPr>
        <w:t>CIS</w:t>
      </w:r>
      <w:r>
        <w:rPr>
          <w:rFonts w:ascii="Times New Roman" w:hAnsi="Times New Roman"/>
        </w:rPr>
        <w:t>T</w:t>
      </w:r>
      <w:r w:rsidRPr="00311F6B">
        <w:rPr>
          <w:rFonts w:ascii="Times New Roman" w:hAnsi="Times New Roman"/>
        </w:rPr>
        <w:t xml:space="preserve"> použít pouze k plnění poslání a cílů, pro které byl zřízen. </w:t>
      </w:r>
    </w:p>
    <w:p w:rsidR="00BF1C9B" w:rsidRPr="003E5BF0" w:rsidRDefault="00BF1C9B" w:rsidP="005D276F">
      <w:pPr>
        <w:pStyle w:val="Heading2"/>
      </w:pPr>
      <w:r w:rsidRPr="003E5BF0">
        <w:t>Rozpočet</w:t>
      </w:r>
    </w:p>
    <w:p w:rsidR="00BF1C9B" w:rsidRPr="004C0F95" w:rsidRDefault="00BF1C9B" w:rsidP="004C0F95">
      <w:pPr>
        <w:jc w:val="both"/>
        <w:rPr>
          <w:rFonts w:ascii="Times New Roman" w:hAnsi="Times New Roman"/>
        </w:rPr>
      </w:pPr>
      <w:r>
        <w:rPr>
          <w:rFonts w:ascii="Times New Roman" w:hAnsi="Times New Roman"/>
        </w:rPr>
        <w:t>CIST</w:t>
      </w:r>
      <w:r w:rsidRPr="004C0F95">
        <w:rPr>
          <w:rFonts w:ascii="Times New Roman" w:hAnsi="Times New Roman"/>
        </w:rPr>
        <w:t xml:space="preserve"> sestavuje vyrovnaný rozpočet. Do svého rozpočtu </w:t>
      </w:r>
      <w:r>
        <w:rPr>
          <w:rFonts w:ascii="Times New Roman" w:hAnsi="Times New Roman"/>
        </w:rPr>
        <w:t>CIST</w:t>
      </w:r>
      <w:r w:rsidRPr="004C0F95">
        <w:rPr>
          <w:rFonts w:ascii="Times New Roman" w:hAnsi="Times New Roman"/>
        </w:rPr>
        <w:t xml:space="preserve"> zahrnuje náklady a výnosy s</w:t>
      </w:r>
      <w:r>
        <w:rPr>
          <w:rFonts w:ascii="Times New Roman" w:hAnsi="Times New Roman"/>
        </w:rPr>
        <w:t>ouvisející s </w:t>
      </w:r>
      <w:r w:rsidRPr="004C0F95">
        <w:rPr>
          <w:rFonts w:ascii="Times New Roman" w:hAnsi="Times New Roman"/>
        </w:rPr>
        <w:t>hlavní, další a jinou činností, pokud tyto činnosti povoluje zakládací listina.</w:t>
      </w:r>
    </w:p>
    <w:p w:rsidR="00BF1C9B" w:rsidRPr="004C0F95" w:rsidRDefault="00BF1C9B" w:rsidP="004C0F95">
      <w:pPr>
        <w:jc w:val="both"/>
        <w:rPr>
          <w:rFonts w:ascii="Times New Roman" w:hAnsi="Times New Roman"/>
        </w:rPr>
      </w:pPr>
      <w:r w:rsidRPr="004C0F95">
        <w:rPr>
          <w:rFonts w:ascii="Times New Roman" w:hAnsi="Times New Roman"/>
        </w:rPr>
        <w:t xml:space="preserve">Výnosy </w:t>
      </w:r>
      <w:r>
        <w:rPr>
          <w:rFonts w:ascii="Times New Roman" w:hAnsi="Times New Roman"/>
        </w:rPr>
        <w:t>CIST</w:t>
      </w:r>
      <w:r w:rsidRPr="004C0F95">
        <w:rPr>
          <w:rFonts w:ascii="Times New Roman" w:hAnsi="Times New Roman"/>
        </w:rPr>
        <w:t xml:space="preserve"> jsou zejména finanční prostředky zřizovatele, přijat</w:t>
      </w:r>
      <w:r>
        <w:rPr>
          <w:rFonts w:ascii="Times New Roman" w:hAnsi="Times New Roman"/>
        </w:rPr>
        <w:t>é</w:t>
      </w:r>
      <w:r w:rsidRPr="004C0F95">
        <w:rPr>
          <w:rFonts w:ascii="Times New Roman" w:hAnsi="Times New Roman"/>
        </w:rPr>
        <w:t xml:space="preserve"> dar</w:t>
      </w:r>
      <w:r>
        <w:rPr>
          <w:rFonts w:ascii="Times New Roman" w:hAnsi="Times New Roman"/>
        </w:rPr>
        <w:t>y</w:t>
      </w:r>
      <w:r w:rsidRPr="004C0F95">
        <w:rPr>
          <w:rFonts w:ascii="Times New Roman" w:hAnsi="Times New Roman"/>
        </w:rPr>
        <w:t xml:space="preserve"> a dědictví. Náklady </w:t>
      </w:r>
      <w:r>
        <w:rPr>
          <w:rFonts w:ascii="Times New Roman" w:hAnsi="Times New Roman"/>
        </w:rPr>
        <w:t>CIST</w:t>
      </w:r>
      <w:r w:rsidRPr="004C0F95">
        <w:rPr>
          <w:rFonts w:ascii="Times New Roman" w:hAnsi="Times New Roman"/>
        </w:rPr>
        <w:t xml:space="preserve"> jsou zejména náklady na podporu výzkumných týmů, </w:t>
      </w:r>
      <w:r w:rsidRPr="004C0F95">
        <w:rPr>
          <w:rFonts w:ascii="Times New Roman" w:hAnsi="Times New Roman"/>
          <w:i/>
          <w:iCs/>
        </w:rPr>
        <w:t>v případě nadace poskytování nadačních příspěvků</w:t>
      </w:r>
      <w:r>
        <w:rPr>
          <w:rFonts w:ascii="Times New Roman" w:hAnsi="Times New Roman"/>
        </w:rPr>
        <w:t xml:space="preserve"> a </w:t>
      </w:r>
      <w:r w:rsidRPr="004C0F95">
        <w:rPr>
          <w:rFonts w:ascii="Times New Roman" w:hAnsi="Times New Roman"/>
        </w:rPr>
        <w:t>náklady na činnost kanceláře.</w:t>
      </w:r>
    </w:p>
    <w:p w:rsidR="00BF1C9B" w:rsidRDefault="00BF1C9B" w:rsidP="00012787">
      <w:pPr>
        <w:pStyle w:val="Heading2"/>
      </w:pPr>
      <w:bookmarkStart w:id="28" w:name="_Toc361378790"/>
      <w:r>
        <w:t>Nadační jmění CIST</w:t>
      </w:r>
      <w:bookmarkEnd w:id="28"/>
    </w:p>
    <w:p w:rsidR="00BF1C9B" w:rsidRPr="00AA42EE" w:rsidRDefault="00BF1C9B" w:rsidP="00012787">
      <w:pPr>
        <w:jc w:val="both"/>
        <w:rPr>
          <w:rFonts w:ascii="Times New Roman" w:hAnsi="Times New Roman"/>
        </w:rPr>
      </w:pPr>
      <w:r w:rsidRPr="00AA42EE">
        <w:rPr>
          <w:rFonts w:ascii="Times New Roman" w:hAnsi="Times New Roman"/>
        </w:rPr>
        <w:t xml:space="preserve">Hlavními zdroji </w:t>
      </w:r>
      <w:r>
        <w:rPr>
          <w:rFonts w:ascii="Times New Roman" w:hAnsi="Times New Roman"/>
        </w:rPr>
        <w:t>nadačního jmení</w:t>
      </w:r>
      <w:r w:rsidRPr="00AA42EE">
        <w:rPr>
          <w:rFonts w:ascii="Times New Roman" w:hAnsi="Times New Roman"/>
        </w:rPr>
        <w:t xml:space="preserve"> CIST </w:t>
      </w:r>
      <w:r>
        <w:rPr>
          <w:rFonts w:ascii="Times New Roman" w:hAnsi="Times New Roman"/>
        </w:rPr>
        <w:t>budou</w:t>
      </w:r>
    </w:p>
    <w:p w:rsidR="00BF1C9B" w:rsidRPr="00AA42EE" w:rsidRDefault="00BF1C9B" w:rsidP="00BC7013">
      <w:pPr>
        <w:pStyle w:val="ListParagraph"/>
        <w:numPr>
          <w:ilvl w:val="0"/>
          <w:numId w:val="3"/>
        </w:numPr>
        <w:jc w:val="both"/>
        <w:rPr>
          <w:rFonts w:ascii="Times New Roman" w:hAnsi="Times New Roman"/>
        </w:rPr>
      </w:pPr>
      <w:r w:rsidRPr="00AA42EE">
        <w:rPr>
          <w:rFonts w:ascii="Times New Roman" w:hAnsi="Times New Roman"/>
        </w:rPr>
        <w:t xml:space="preserve">Nadační vklad zakladatele nadace (nadační jistina a ostatní majetek, peněžitý i nepeněžitý vklad </w:t>
      </w:r>
      <w:r>
        <w:rPr>
          <w:rFonts w:ascii="Times New Roman" w:hAnsi="Times New Roman"/>
        </w:rPr>
        <w:t>zakladatele</w:t>
      </w:r>
      <w:r w:rsidRPr="00AA42EE">
        <w:rPr>
          <w:rFonts w:ascii="Times New Roman" w:hAnsi="Times New Roman"/>
        </w:rPr>
        <w:t xml:space="preserve">, např. nemovitosti pro sídlo nadace, pokud jej </w:t>
      </w:r>
      <w:r>
        <w:rPr>
          <w:rFonts w:ascii="Times New Roman" w:hAnsi="Times New Roman"/>
        </w:rPr>
        <w:t>zakladatel</w:t>
      </w:r>
      <w:r w:rsidRPr="00AA42EE">
        <w:rPr>
          <w:rFonts w:ascii="Times New Roman" w:hAnsi="Times New Roman"/>
        </w:rPr>
        <w:t xml:space="preserve"> do CIST vloží</w:t>
      </w:r>
      <w:r>
        <w:rPr>
          <w:rFonts w:ascii="Times New Roman" w:hAnsi="Times New Roman"/>
        </w:rPr>
        <w:t>)</w:t>
      </w:r>
      <w:r w:rsidRPr="00AA42EE">
        <w:rPr>
          <w:rFonts w:ascii="Times New Roman" w:hAnsi="Times New Roman"/>
        </w:rPr>
        <w:t>.</w:t>
      </w:r>
    </w:p>
    <w:p w:rsidR="00BF1C9B" w:rsidRPr="00AA42EE" w:rsidRDefault="00BF1C9B" w:rsidP="00BC7013">
      <w:pPr>
        <w:pStyle w:val="ListParagraph"/>
        <w:numPr>
          <w:ilvl w:val="0"/>
          <w:numId w:val="3"/>
        </w:numPr>
        <w:jc w:val="both"/>
        <w:rPr>
          <w:rFonts w:ascii="Times New Roman" w:hAnsi="Times New Roman"/>
        </w:rPr>
      </w:pPr>
      <w:r w:rsidRPr="00AA42EE">
        <w:rPr>
          <w:rFonts w:ascii="Times New Roman" w:hAnsi="Times New Roman"/>
        </w:rPr>
        <w:t>Nadační dar od třetích osob</w:t>
      </w:r>
    </w:p>
    <w:p w:rsidR="00BF1C9B" w:rsidRPr="00AA42EE" w:rsidRDefault="00BF1C9B" w:rsidP="00BC7013">
      <w:pPr>
        <w:pStyle w:val="ListParagraph"/>
        <w:numPr>
          <w:ilvl w:val="0"/>
          <w:numId w:val="3"/>
        </w:numPr>
        <w:jc w:val="both"/>
        <w:rPr>
          <w:rFonts w:ascii="Times New Roman" w:hAnsi="Times New Roman"/>
        </w:rPr>
      </w:pPr>
      <w:r w:rsidRPr="00AA42EE">
        <w:rPr>
          <w:rFonts w:ascii="Times New Roman" w:hAnsi="Times New Roman"/>
        </w:rPr>
        <w:t>Výnosy z majetku, pokud CIST bude majetek vlastnit</w:t>
      </w:r>
    </w:p>
    <w:p w:rsidR="00BF1C9B" w:rsidRPr="00AA42EE" w:rsidRDefault="00BF1C9B" w:rsidP="00012787">
      <w:pPr>
        <w:jc w:val="both"/>
        <w:rPr>
          <w:rFonts w:ascii="Times New Roman" w:hAnsi="Times New Roman"/>
        </w:rPr>
      </w:pPr>
      <w:r w:rsidRPr="00AA42EE">
        <w:rPr>
          <w:rFonts w:ascii="Times New Roman" w:hAnsi="Times New Roman"/>
        </w:rPr>
        <w:t xml:space="preserve">Souhrn movitého i nemovitého majetku bude tvořit nadační jmění CIST. Vyčíslit lze pouze nadační vklad </w:t>
      </w:r>
      <w:r>
        <w:rPr>
          <w:rFonts w:ascii="Times New Roman" w:hAnsi="Times New Roman"/>
        </w:rPr>
        <w:t>zakladatele</w:t>
      </w:r>
      <w:r w:rsidRPr="00AA42EE">
        <w:rPr>
          <w:rFonts w:ascii="Times New Roman" w:hAnsi="Times New Roman"/>
        </w:rPr>
        <w:t>. Ten by měl být v souladu s nadačn</w:t>
      </w:r>
      <w:r>
        <w:rPr>
          <w:rFonts w:ascii="Times New Roman" w:hAnsi="Times New Roman"/>
        </w:rPr>
        <w:t>í listinou hrazen v objemu 1 mld. Kč ročně po </w:t>
      </w:r>
      <w:r w:rsidRPr="00AA42EE">
        <w:rPr>
          <w:rFonts w:ascii="Times New Roman" w:hAnsi="Times New Roman"/>
        </w:rPr>
        <w:t>dobu, na kterou bude CIST zřízen</w:t>
      </w:r>
      <w:r>
        <w:rPr>
          <w:rFonts w:ascii="Times New Roman" w:hAnsi="Times New Roman"/>
        </w:rPr>
        <w:t>, z toho 500 tis. Kč bude v prvním roce tvořit nadační jistinu</w:t>
      </w:r>
      <w:r w:rsidRPr="00AA42EE">
        <w:rPr>
          <w:rFonts w:ascii="Times New Roman" w:hAnsi="Times New Roman"/>
        </w:rPr>
        <w:t xml:space="preserve">. </w:t>
      </w:r>
      <w:r>
        <w:rPr>
          <w:rFonts w:ascii="Times New Roman" w:hAnsi="Times New Roman"/>
        </w:rPr>
        <w:t xml:space="preserve">Ve druhém a dalších letech bude celý nadační vklad zakladatele použit pro činnost CIST. </w:t>
      </w:r>
      <w:r w:rsidRPr="00AA42EE">
        <w:rPr>
          <w:rFonts w:ascii="Times New Roman" w:hAnsi="Times New Roman"/>
        </w:rPr>
        <w:t xml:space="preserve">Celkový objem nadačních darů nelze před zřízením nadace odhadnout. </w:t>
      </w:r>
    </w:p>
    <w:p w:rsidR="00BF1C9B" w:rsidRDefault="00BF1C9B" w:rsidP="00012787">
      <w:pPr>
        <w:pStyle w:val="Heading2"/>
      </w:pPr>
      <w:r>
        <w:t>Výdaje CIST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BF1C9B" w:rsidRPr="00AA42EE" w:rsidTr="00D558B4">
        <w:tc>
          <w:tcPr>
            <w:tcW w:w="4606" w:type="dxa"/>
          </w:tcPr>
          <w:p w:rsidR="00BF1C9B" w:rsidRPr="00D558B4" w:rsidRDefault="00BF1C9B" w:rsidP="000E5237">
            <w:pPr>
              <w:rPr>
                <w:rFonts w:ascii="Times New Roman" w:hAnsi="Times New Roman"/>
              </w:rPr>
            </w:pPr>
            <w:r w:rsidRPr="00D558B4">
              <w:rPr>
                <w:rFonts w:ascii="Times New Roman" w:hAnsi="Times New Roman"/>
              </w:rPr>
              <w:t>Nadační příspěvky</w:t>
            </w:r>
          </w:p>
        </w:tc>
        <w:tc>
          <w:tcPr>
            <w:tcW w:w="4606" w:type="dxa"/>
          </w:tcPr>
          <w:p w:rsidR="00BF1C9B" w:rsidRPr="00D558B4" w:rsidRDefault="00BF1C9B" w:rsidP="00D558B4">
            <w:pPr>
              <w:jc w:val="center"/>
              <w:rPr>
                <w:rFonts w:ascii="Times New Roman" w:hAnsi="Times New Roman"/>
              </w:rPr>
            </w:pPr>
            <w:smartTag w:uri="urn:schemas-microsoft-com:office:smarttags" w:element="metricconverter">
              <w:smartTagPr>
                <w:attr w:name="ProductID" w:val="950 mil"/>
              </w:smartTagPr>
              <w:r w:rsidRPr="00D558B4">
                <w:rPr>
                  <w:rFonts w:ascii="Times New Roman" w:hAnsi="Times New Roman"/>
                </w:rPr>
                <w:t>950 mil</w:t>
              </w:r>
            </w:smartTag>
            <w:r w:rsidRPr="00D558B4">
              <w:rPr>
                <w:rFonts w:ascii="Times New Roman" w:hAnsi="Times New Roman"/>
              </w:rPr>
              <w:t>. Kč</w:t>
            </w:r>
          </w:p>
        </w:tc>
      </w:tr>
      <w:tr w:rsidR="00BF1C9B" w:rsidRPr="00AA42EE" w:rsidTr="00D558B4">
        <w:tc>
          <w:tcPr>
            <w:tcW w:w="4606" w:type="dxa"/>
          </w:tcPr>
          <w:p w:rsidR="00BF1C9B" w:rsidRPr="00D558B4" w:rsidRDefault="00BF1C9B" w:rsidP="000E5237">
            <w:pPr>
              <w:rPr>
                <w:rFonts w:ascii="Times New Roman" w:hAnsi="Times New Roman"/>
              </w:rPr>
            </w:pPr>
            <w:r w:rsidRPr="00D558B4">
              <w:rPr>
                <w:rFonts w:ascii="Times New Roman" w:hAnsi="Times New Roman"/>
              </w:rPr>
              <w:t>Náklady na administrativu</w:t>
            </w:r>
          </w:p>
        </w:tc>
        <w:tc>
          <w:tcPr>
            <w:tcW w:w="4606" w:type="dxa"/>
          </w:tcPr>
          <w:p w:rsidR="00BF1C9B" w:rsidRPr="00D558B4" w:rsidRDefault="00BF1C9B" w:rsidP="00D558B4">
            <w:pPr>
              <w:jc w:val="center"/>
              <w:rPr>
                <w:rFonts w:ascii="Times New Roman" w:hAnsi="Times New Roman"/>
                <w:i/>
              </w:rPr>
            </w:pPr>
            <w:r w:rsidRPr="00D558B4">
              <w:rPr>
                <w:rFonts w:ascii="Times New Roman" w:hAnsi="Times New Roman"/>
                <w:i/>
                <w:color w:val="FF0000"/>
                <w:highlight w:val="yellow"/>
              </w:rPr>
              <w:t xml:space="preserve">Do </w:t>
            </w:r>
            <w:smartTag w:uri="urn:schemas-microsoft-com:office:smarttags" w:element="metricconverter">
              <w:smartTagPr>
                <w:attr w:name="ProductID" w:val="40 mil"/>
              </w:smartTagPr>
              <w:r w:rsidRPr="00D558B4">
                <w:rPr>
                  <w:rFonts w:ascii="Times New Roman" w:hAnsi="Times New Roman"/>
                  <w:i/>
                  <w:color w:val="FF0000"/>
                  <w:highlight w:val="yellow"/>
                </w:rPr>
                <w:t>40 mil</w:t>
              </w:r>
            </w:smartTag>
            <w:r w:rsidRPr="00D558B4">
              <w:rPr>
                <w:rFonts w:ascii="Times New Roman" w:hAnsi="Times New Roman"/>
                <w:i/>
                <w:color w:val="FF0000"/>
                <w:highlight w:val="yellow"/>
              </w:rPr>
              <w:t>. Kč</w:t>
            </w:r>
          </w:p>
        </w:tc>
      </w:tr>
      <w:tr w:rsidR="00BF1C9B" w:rsidRPr="00AA42EE" w:rsidTr="00D558B4">
        <w:tc>
          <w:tcPr>
            <w:tcW w:w="4606" w:type="dxa"/>
          </w:tcPr>
          <w:p w:rsidR="00BF1C9B" w:rsidRPr="00D558B4" w:rsidRDefault="00BF1C9B" w:rsidP="000E5237">
            <w:pPr>
              <w:rPr>
                <w:rFonts w:ascii="Times New Roman" w:hAnsi="Times New Roman"/>
              </w:rPr>
            </w:pPr>
            <w:r w:rsidRPr="00D558B4">
              <w:rPr>
                <w:rFonts w:ascii="Times New Roman" w:hAnsi="Times New Roman"/>
              </w:rPr>
              <w:t>Rezerva</w:t>
            </w:r>
          </w:p>
        </w:tc>
        <w:tc>
          <w:tcPr>
            <w:tcW w:w="4606" w:type="dxa"/>
          </w:tcPr>
          <w:p w:rsidR="00BF1C9B" w:rsidRPr="00D558B4" w:rsidRDefault="00BF1C9B" w:rsidP="00D558B4">
            <w:pPr>
              <w:jc w:val="center"/>
              <w:rPr>
                <w:rFonts w:ascii="Times New Roman" w:hAnsi="Times New Roman"/>
              </w:rPr>
            </w:pPr>
            <w:smartTag w:uri="urn:schemas-microsoft-com:office:smarttags" w:element="metricconverter">
              <w:smartTagPr>
                <w:attr w:name="ProductID" w:val="10 mil"/>
              </w:smartTagPr>
              <w:r w:rsidRPr="00D558B4">
                <w:rPr>
                  <w:rFonts w:ascii="Times New Roman" w:hAnsi="Times New Roman"/>
                </w:rPr>
                <w:t>10 mil</w:t>
              </w:r>
            </w:smartTag>
            <w:r w:rsidRPr="00D558B4">
              <w:rPr>
                <w:rFonts w:ascii="Times New Roman" w:hAnsi="Times New Roman"/>
              </w:rPr>
              <w:t>. Kč</w:t>
            </w:r>
          </w:p>
        </w:tc>
      </w:tr>
      <w:tr w:rsidR="00BF1C9B" w:rsidRPr="00AA42EE" w:rsidTr="00D558B4">
        <w:tc>
          <w:tcPr>
            <w:tcW w:w="4606" w:type="dxa"/>
          </w:tcPr>
          <w:p w:rsidR="00BF1C9B" w:rsidRPr="00D558B4" w:rsidRDefault="00BF1C9B" w:rsidP="000E5237">
            <w:pPr>
              <w:rPr>
                <w:rFonts w:ascii="Times New Roman" w:hAnsi="Times New Roman"/>
              </w:rPr>
            </w:pPr>
            <w:r w:rsidRPr="00D558B4">
              <w:rPr>
                <w:rFonts w:ascii="Times New Roman" w:hAnsi="Times New Roman"/>
              </w:rPr>
              <w:t>CELKEM</w:t>
            </w:r>
          </w:p>
        </w:tc>
        <w:tc>
          <w:tcPr>
            <w:tcW w:w="4606" w:type="dxa"/>
          </w:tcPr>
          <w:p w:rsidR="00BF1C9B" w:rsidRPr="00D558B4" w:rsidRDefault="00BF1C9B" w:rsidP="00D558B4">
            <w:pPr>
              <w:jc w:val="center"/>
              <w:rPr>
                <w:rFonts w:ascii="Times New Roman" w:hAnsi="Times New Roman"/>
              </w:rPr>
            </w:pPr>
            <w:smartTag w:uri="urn:schemas-microsoft-com:office:smarttags" w:element="metricconverter">
              <w:smartTagPr>
                <w:attr w:name="ProductID" w:val="1 000 mil"/>
              </w:smartTagPr>
              <w:r w:rsidRPr="00D558B4">
                <w:rPr>
                  <w:rFonts w:ascii="Times New Roman" w:hAnsi="Times New Roman"/>
                </w:rPr>
                <w:t>1 000 mil</w:t>
              </w:r>
            </w:smartTag>
            <w:r w:rsidRPr="00D558B4">
              <w:rPr>
                <w:rFonts w:ascii="Times New Roman" w:hAnsi="Times New Roman"/>
              </w:rPr>
              <w:t>. Kč</w:t>
            </w:r>
            <w:r w:rsidRPr="00D558B4">
              <w:rPr>
                <w:rFonts w:ascii="Times New Roman" w:hAnsi="Times New Roman"/>
              </w:rPr>
              <w:fldChar w:fldCharType="begin"/>
            </w:r>
            <w:r w:rsidRPr="00D558B4">
              <w:rPr>
                <w:rFonts w:ascii="Times New Roman" w:hAnsi="Times New Roman"/>
              </w:rPr>
              <w:instrText xml:space="preserve"> =SUM(NAD) </w:instrText>
            </w:r>
            <w:r w:rsidRPr="00D558B4">
              <w:rPr>
                <w:rFonts w:ascii="Times New Roman" w:hAnsi="Times New Roman"/>
              </w:rPr>
              <w:fldChar w:fldCharType="end"/>
            </w:r>
          </w:p>
        </w:tc>
      </w:tr>
    </w:tbl>
    <w:p w:rsidR="00BF1C9B" w:rsidRPr="00AA42EE" w:rsidRDefault="00BF1C9B" w:rsidP="00012787">
      <w:pPr>
        <w:jc w:val="both"/>
        <w:rPr>
          <w:rFonts w:ascii="Times New Roman" w:hAnsi="Times New Roman"/>
        </w:rPr>
      </w:pPr>
      <w:r w:rsidRPr="00AA42EE">
        <w:rPr>
          <w:rFonts w:ascii="Times New Roman" w:hAnsi="Times New Roman"/>
        </w:rPr>
        <w:t xml:space="preserve">S výjimkou úhrady nákladů na provoz </w:t>
      </w:r>
      <w:r>
        <w:rPr>
          <w:rFonts w:ascii="Times New Roman" w:hAnsi="Times New Roman"/>
        </w:rPr>
        <w:t xml:space="preserve">a zajištění nadační jistiny (500 tis. Kč), zapsané ve veřejném rejstříku </w:t>
      </w:r>
      <w:r w:rsidRPr="00AA42EE">
        <w:rPr>
          <w:rFonts w:ascii="Times New Roman" w:hAnsi="Times New Roman"/>
        </w:rPr>
        <w:t>použije CIST majetek výhradně k pln</w:t>
      </w:r>
      <w:r>
        <w:rPr>
          <w:rFonts w:ascii="Times New Roman" w:hAnsi="Times New Roman"/>
        </w:rPr>
        <w:t>ění účelu, pro který byl zřízen</w:t>
      </w:r>
      <w:r w:rsidRPr="00AA42EE">
        <w:rPr>
          <w:rFonts w:ascii="Times New Roman" w:hAnsi="Times New Roman"/>
        </w:rPr>
        <w:t>.</w:t>
      </w:r>
    </w:p>
    <w:p w:rsidR="00BF1C9B" w:rsidRDefault="00BF1C9B" w:rsidP="00012787">
      <w:pPr>
        <w:pStyle w:val="Heading2"/>
      </w:pPr>
      <w:bookmarkStart w:id="29" w:name="_Toc361378792"/>
      <w:r>
        <w:t>Výdaje na provoz CIST</w:t>
      </w:r>
      <w:bookmarkEnd w:id="29"/>
    </w:p>
    <w:p w:rsidR="00BF1C9B" w:rsidRPr="003A0D86" w:rsidRDefault="00BF1C9B" w:rsidP="00012787">
      <w:pPr>
        <w:jc w:val="both"/>
        <w:rPr>
          <w:rFonts w:ascii="Times New Roman" w:hAnsi="Times New Roman"/>
        </w:rPr>
      </w:pPr>
      <w:r w:rsidRPr="003A0D86">
        <w:rPr>
          <w:rFonts w:ascii="Times New Roman" w:hAnsi="Times New Roman"/>
        </w:rPr>
        <w:t>CIST bude hospodařit podle rozpočtu sestaveného ředitelem kanceláře CIST a schváleného správní radou.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6"/>
        <w:gridCol w:w="2693"/>
        <w:gridCol w:w="2583"/>
      </w:tblGrid>
      <w:tr w:rsidR="00BF1C9B" w:rsidRPr="000B20FB" w:rsidTr="00D558B4">
        <w:tc>
          <w:tcPr>
            <w:tcW w:w="3936" w:type="dxa"/>
          </w:tcPr>
          <w:p w:rsidR="00BF1C9B" w:rsidRPr="00D558B4" w:rsidRDefault="00BF1C9B" w:rsidP="000E5237">
            <w:pPr>
              <w:rPr>
                <w:rFonts w:ascii="Times New Roman" w:hAnsi="Times New Roman"/>
              </w:rPr>
            </w:pPr>
            <w:r w:rsidRPr="00D558B4">
              <w:rPr>
                <w:rFonts w:ascii="Times New Roman" w:hAnsi="Times New Roman"/>
              </w:rPr>
              <w:t>Správní rada</w:t>
            </w:r>
          </w:p>
        </w:tc>
        <w:tc>
          <w:tcPr>
            <w:tcW w:w="2693" w:type="dxa"/>
          </w:tcPr>
          <w:p w:rsidR="00BF1C9B" w:rsidRPr="00D558B4" w:rsidRDefault="00BF1C9B" w:rsidP="00D558B4">
            <w:pPr>
              <w:jc w:val="center"/>
              <w:rPr>
                <w:rFonts w:ascii="Times New Roman" w:hAnsi="Times New Roman"/>
              </w:rPr>
            </w:pPr>
            <w:r w:rsidRPr="00D558B4">
              <w:rPr>
                <w:rFonts w:ascii="Times New Roman" w:hAnsi="Times New Roman"/>
              </w:rPr>
              <w:t>5 osob</w:t>
            </w:r>
          </w:p>
        </w:tc>
        <w:tc>
          <w:tcPr>
            <w:tcW w:w="2583" w:type="dxa"/>
          </w:tcPr>
          <w:p w:rsidR="00BF1C9B" w:rsidRPr="00D558B4" w:rsidRDefault="00BF1C9B" w:rsidP="000E5237">
            <w:pPr>
              <w:rPr>
                <w:rFonts w:ascii="Times New Roman" w:hAnsi="Times New Roman"/>
              </w:rPr>
            </w:pPr>
          </w:p>
        </w:tc>
      </w:tr>
      <w:tr w:rsidR="00BF1C9B" w:rsidRPr="000B20FB" w:rsidTr="00D558B4">
        <w:tc>
          <w:tcPr>
            <w:tcW w:w="3936" w:type="dxa"/>
          </w:tcPr>
          <w:p w:rsidR="00BF1C9B" w:rsidRPr="00D558B4" w:rsidRDefault="00BF1C9B" w:rsidP="000E5237">
            <w:pPr>
              <w:rPr>
                <w:rFonts w:ascii="Times New Roman" w:hAnsi="Times New Roman"/>
              </w:rPr>
            </w:pPr>
            <w:r w:rsidRPr="00D558B4">
              <w:rPr>
                <w:rFonts w:ascii="Times New Roman" w:hAnsi="Times New Roman"/>
              </w:rPr>
              <w:t>Dozorčí rada</w:t>
            </w:r>
          </w:p>
        </w:tc>
        <w:tc>
          <w:tcPr>
            <w:tcW w:w="2693" w:type="dxa"/>
          </w:tcPr>
          <w:p w:rsidR="00BF1C9B" w:rsidRPr="00D558B4" w:rsidRDefault="00BF1C9B" w:rsidP="00D558B4">
            <w:pPr>
              <w:jc w:val="center"/>
              <w:rPr>
                <w:rFonts w:ascii="Times New Roman" w:hAnsi="Times New Roman"/>
              </w:rPr>
            </w:pPr>
            <w:r w:rsidRPr="00D558B4">
              <w:rPr>
                <w:rFonts w:ascii="Times New Roman" w:hAnsi="Times New Roman"/>
              </w:rPr>
              <w:t>5 osob</w:t>
            </w:r>
          </w:p>
        </w:tc>
        <w:tc>
          <w:tcPr>
            <w:tcW w:w="2583" w:type="dxa"/>
          </w:tcPr>
          <w:p w:rsidR="00BF1C9B" w:rsidRPr="00D558B4" w:rsidRDefault="00BF1C9B" w:rsidP="000E5237">
            <w:pPr>
              <w:rPr>
                <w:rFonts w:ascii="Times New Roman" w:hAnsi="Times New Roman"/>
              </w:rPr>
            </w:pPr>
          </w:p>
        </w:tc>
      </w:tr>
      <w:tr w:rsidR="00BF1C9B" w:rsidRPr="000B20FB" w:rsidTr="00D558B4">
        <w:tc>
          <w:tcPr>
            <w:tcW w:w="3936" w:type="dxa"/>
          </w:tcPr>
          <w:p w:rsidR="00BF1C9B" w:rsidRPr="00D558B4" w:rsidRDefault="00BF1C9B" w:rsidP="000E5237">
            <w:pPr>
              <w:rPr>
                <w:rFonts w:ascii="Times New Roman" w:hAnsi="Times New Roman"/>
              </w:rPr>
            </w:pPr>
            <w:r w:rsidRPr="00D558B4">
              <w:rPr>
                <w:rFonts w:ascii="Times New Roman" w:hAnsi="Times New Roman"/>
              </w:rPr>
              <w:t>Vědecká rada</w:t>
            </w:r>
          </w:p>
        </w:tc>
        <w:tc>
          <w:tcPr>
            <w:tcW w:w="2693" w:type="dxa"/>
          </w:tcPr>
          <w:p w:rsidR="00BF1C9B" w:rsidRPr="00D558B4" w:rsidRDefault="00BF1C9B" w:rsidP="00D558B4">
            <w:pPr>
              <w:jc w:val="center"/>
              <w:rPr>
                <w:rFonts w:ascii="Times New Roman" w:hAnsi="Times New Roman"/>
              </w:rPr>
            </w:pPr>
            <w:r w:rsidRPr="00D558B4">
              <w:rPr>
                <w:rFonts w:ascii="Times New Roman" w:hAnsi="Times New Roman"/>
              </w:rPr>
              <w:t>10 osob</w:t>
            </w:r>
          </w:p>
        </w:tc>
        <w:tc>
          <w:tcPr>
            <w:tcW w:w="2583" w:type="dxa"/>
          </w:tcPr>
          <w:p w:rsidR="00BF1C9B" w:rsidRPr="00D558B4" w:rsidRDefault="00BF1C9B" w:rsidP="000E5237">
            <w:pPr>
              <w:rPr>
                <w:rFonts w:ascii="Times New Roman" w:hAnsi="Times New Roman"/>
              </w:rPr>
            </w:pPr>
          </w:p>
        </w:tc>
      </w:tr>
      <w:tr w:rsidR="00BF1C9B" w:rsidRPr="000B20FB" w:rsidTr="00D558B4">
        <w:tc>
          <w:tcPr>
            <w:tcW w:w="3936" w:type="dxa"/>
          </w:tcPr>
          <w:p w:rsidR="00BF1C9B" w:rsidRPr="00D558B4" w:rsidRDefault="00BF1C9B" w:rsidP="000E5237">
            <w:pPr>
              <w:rPr>
                <w:rFonts w:ascii="Times New Roman" w:hAnsi="Times New Roman"/>
              </w:rPr>
            </w:pPr>
            <w:r w:rsidRPr="00D558B4">
              <w:rPr>
                <w:rFonts w:ascii="Times New Roman" w:hAnsi="Times New Roman"/>
              </w:rPr>
              <w:t>Zaměstnanci</w:t>
            </w:r>
          </w:p>
        </w:tc>
        <w:tc>
          <w:tcPr>
            <w:tcW w:w="2693" w:type="dxa"/>
          </w:tcPr>
          <w:p w:rsidR="00BF1C9B" w:rsidRPr="00D558B4" w:rsidRDefault="00BF1C9B" w:rsidP="00D558B4">
            <w:pPr>
              <w:jc w:val="center"/>
              <w:rPr>
                <w:rFonts w:ascii="Times New Roman" w:hAnsi="Times New Roman"/>
              </w:rPr>
            </w:pPr>
            <w:r w:rsidRPr="00D558B4">
              <w:rPr>
                <w:rFonts w:ascii="Times New Roman" w:hAnsi="Times New Roman"/>
              </w:rPr>
              <w:t>12 osob</w:t>
            </w:r>
          </w:p>
        </w:tc>
        <w:tc>
          <w:tcPr>
            <w:tcW w:w="2583" w:type="dxa"/>
          </w:tcPr>
          <w:p w:rsidR="00BF1C9B" w:rsidRPr="00D558B4" w:rsidRDefault="00BF1C9B" w:rsidP="000E5237">
            <w:pPr>
              <w:rPr>
                <w:rFonts w:ascii="Times New Roman" w:hAnsi="Times New Roman"/>
              </w:rPr>
            </w:pPr>
          </w:p>
        </w:tc>
      </w:tr>
      <w:tr w:rsidR="00BF1C9B" w:rsidRPr="000B20FB" w:rsidTr="00D558B4">
        <w:tc>
          <w:tcPr>
            <w:tcW w:w="3936" w:type="dxa"/>
          </w:tcPr>
          <w:p w:rsidR="00BF1C9B" w:rsidRPr="00D558B4" w:rsidRDefault="00BF1C9B" w:rsidP="000E5237">
            <w:pPr>
              <w:rPr>
                <w:rFonts w:ascii="Times New Roman" w:hAnsi="Times New Roman"/>
                <w:b/>
              </w:rPr>
            </w:pPr>
            <w:r w:rsidRPr="00D558B4">
              <w:rPr>
                <w:rFonts w:ascii="Times New Roman" w:hAnsi="Times New Roman"/>
                <w:b/>
              </w:rPr>
              <w:t>Osobní náklady celkem</w:t>
            </w:r>
          </w:p>
        </w:tc>
        <w:tc>
          <w:tcPr>
            <w:tcW w:w="2693" w:type="dxa"/>
          </w:tcPr>
          <w:p w:rsidR="00BF1C9B" w:rsidRPr="00D558B4" w:rsidRDefault="00BF1C9B" w:rsidP="00D558B4">
            <w:pPr>
              <w:jc w:val="center"/>
              <w:rPr>
                <w:rFonts w:ascii="Times New Roman" w:hAnsi="Times New Roman"/>
                <w:b/>
              </w:rPr>
            </w:pPr>
          </w:p>
        </w:tc>
        <w:tc>
          <w:tcPr>
            <w:tcW w:w="2583" w:type="dxa"/>
          </w:tcPr>
          <w:p w:rsidR="00BF1C9B" w:rsidRPr="00D558B4" w:rsidRDefault="00BF1C9B" w:rsidP="000E5237">
            <w:pPr>
              <w:rPr>
                <w:rFonts w:ascii="Times New Roman" w:hAnsi="Times New Roman"/>
                <w:b/>
              </w:rPr>
            </w:pPr>
          </w:p>
        </w:tc>
      </w:tr>
      <w:tr w:rsidR="00BF1C9B" w:rsidRPr="000B20FB" w:rsidTr="00D558B4">
        <w:tc>
          <w:tcPr>
            <w:tcW w:w="3936" w:type="dxa"/>
          </w:tcPr>
          <w:p w:rsidR="00BF1C9B" w:rsidRPr="00D558B4" w:rsidRDefault="00BF1C9B" w:rsidP="000E5237">
            <w:pPr>
              <w:rPr>
                <w:rFonts w:ascii="Times New Roman" w:hAnsi="Times New Roman"/>
              </w:rPr>
            </w:pPr>
            <w:r w:rsidRPr="00D558B4">
              <w:rPr>
                <w:rFonts w:ascii="Times New Roman" w:hAnsi="Times New Roman"/>
              </w:rPr>
              <w:t>Náklady na služby/analýzy, hodnocení</w:t>
            </w:r>
          </w:p>
        </w:tc>
        <w:tc>
          <w:tcPr>
            <w:tcW w:w="2693" w:type="dxa"/>
          </w:tcPr>
          <w:p w:rsidR="00BF1C9B" w:rsidRPr="00D558B4" w:rsidRDefault="00BF1C9B" w:rsidP="00D558B4">
            <w:pPr>
              <w:jc w:val="center"/>
              <w:rPr>
                <w:rFonts w:ascii="Times New Roman" w:hAnsi="Times New Roman"/>
              </w:rPr>
            </w:pPr>
          </w:p>
        </w:tc>
        <w:tc>
          <w:tcPr>
            <w:tcW w:w="2583" w:type="dxa"/>
          </w:tcPr>
          <w:p w:rsidR="00BF1C9B" w:rsidRPr="00D558B4" w:rsidRDefault="00BF1C9B" w:rsidP="000E5237">
            <w:pPr>
              <w:rPr>
                <w:rFonts w:ascii="Times New Roman" w:hAnsi="Times New Roman"/>
              </w:rPr>
            </w:pPr>
          </w:p>
        </w:tc>
      </w:tr>
      <w:tr w:rsidR="00BF1C9B" w:rsidRPr="000B20FB" w:rsidTr="00D558B4">
        <w:tc>
          <w:tcPr>
            <w:tcW w:w="3936" w:type="dxa"/>
          </w:tcPr>
          <w:p w:rsidR="00BF1C9B" w:rsidRPr="00D558B4" w:rsidRDefault="00BF1C9B" w:rsidP="000E5237">
            <w:pPr>
              <w:rPr>
                <w:rFonts w:ascii="Times New Roman" w:hAnsi="Times New Roman"/>
              </w:rPr>
            </w:pPr>
            <w:r w:rsidRPr="00D558B4">
              <w:rPr>
                <w:rFonts w:ascii="Times New Roman" w:hAnsi="Times New Roman"/>
              </w:rPr>
              <w:t>Investice</w:t>
            </w:r>
          </w:p>
        </w:tc>
        <w:tc>
          <w:tcPr>
            <w:tcW w:w="2693" w:type="dxa"/>
          </w:tcPr>
          <w:p w:rsidR="00BF1C9B" w:rsidRPr="00D558B4" w:rsidRDefault="00BF1C9B" w:rsidP="00D558B4">
            <w:pPr>
              <w:jc w:val="center"/>
              <w:rPr>
                <w:rFonts w:ascii="Times New Roman" w:hAnsi="Times New Roman"/>
              </w:rPr>
            </w:pPr>
          </w:p>
        </w:tc>
        <w:tc>
          <w:tcPr>
            <w:tcW w:w="2583" w:type="dxa"/>
          </w:tcPr>
          <w:p w:rsidR="00BF1C9B" w:rsidRPr="00D558B4" w:rsidRDefault="00BF1C9B" w:rsidP="000E5237">
            <w:pPr>
              <w:rPr>
                <w:rFonts w:ascii="Times New Roman" w:hAnsi="Times New Roman"/>
              </w:rPr>
            </w:pPr>
          </w:p>
        </w:tc>
      </w:tr>
      <w:tr w:rsidR="00BF1C9B" w:rsidRPr="000B20FB" w:rsidTr="00D558B4">
        <w:tc>
          <w:tcPr>
            <w:tcW w:w="3936" w:type="dxa"/>
          </w:tcPr>
          <w:p w:rsidR="00BF1C9B" w:rsidRPr="00D558B4" w:rsidRDefault="00BF1C9B" w:rsidP="000E5237">
            <w:pPr>
              <w:rPr>
                <w:rFonts w:ascii="Times New Roman" w:hAnsi="Times New Roman"/>
              </w:rPr>
            </w:pPr>
            <w:r w:rsidRPr="00D558B4">
              <w:rPr>
                <w:rFonts w:ascii="Times New Roman" w:hAnsi="Times New Roman"/>
              </w:rPr>
              <w:t>Cestovné</w:t>
            </w:r>
          </w:p>
        </w:tc>
        <w:tc>
          <w:tcPr>
            <w:tcW w:w="2693" w:type="dxa"/>
          </w:tcPr>
          <w:p w:rsidR="00BF1C9B" w:rsidRPr="00D558B4" w:rsidRDefault="00BF1C9B" w:rsidP="00D558B4">
            <w:pPr>
              <w:jc w:val="center"/>
              <w:rPr>
                <w:rFonts w:ascii="Times New Roman" w:hAnsi="Times New Roman"/>
              </w:rPr>
            </w:pPr>
          </w:p>
        </w:tc>
        <w:tc>
          <w:tcPr>
            <w:tcW w:w="2583" w:type="dxa"/>
          </w:tcPr>
          <w:p w:rsidR="00BF1C9B" w:rsidRPr="00D558B4" w:rsidRDefault="00BF1C9B" w:rsidP="000E5237">
            <w:pPr>
              <w:rPr>
                <w:rFonts w:ascii="Times New Roman" w:hAnsi="Times New Roman"/>
              </w:rPr>
            </w:pPr>
          </w:p>
        </w:tc>
      </w:tr>
      <w:tr w:rsidR="00BF1C9B" w:rsidRPr="000B20FB" w:rsidTr="00D558B4">
        <w:tc>
          <w:tcPr>
            <w:tcW w:w="3936" w:type="dxa"/>
          </w:tcPr>
          <w:p w:rsidR="00BF1C9B" w:rsidRPr="00D558B4" w:rsidRDefault="00BF1C9B" w:rsidP="000E5237">
            <w:pPr>
              <w:rPr>
                <w:rFonts w:ascii="Times New Roman" w:hAnsi="Times New Roman"/>
                <w:b/>
              </w:rPr>
            </w:pPr>
            <w:r w:rsidRPr="00D558B4">
              <w:rPr>
                <w:rFonts w:ascii="Times New Roman" w:hAnsi="Times New Roman"/>
                <w:b/>
              </w:rPr>
              <w:t>Náklady na provoz celkem</w:t>
            </w:r>
          </w:p>
        </w:tc>
        <w:tc>
          <w:tcPr>
            <w:tcW w:w="2693" w:type="dxa"/>
          </w:tcPr>
          <w:p w:rsidR="00BF1C9B" w:rsidRPr="00D558B4" w:rsidRDefault="00BF1C9B" w:rsidP="00D558B4">
            <w:pPr>
              <w:jc w:val="center"/>
              <w:rPr>
                <w:rFonts w:ascii="Times New Roman" w:hAnsi="Times New Roman"/>
                <w:b/>
              </w:rPr>
            </w:pPr>
          </w:p>
        </w:tc>
        <w:tc>
          <w:tcPr>
            <w:tcW w:w="2583" w:type="dxa"/>
          </w:tcPr>
          <w:p w:rsidR="00BF1C9B" w:rsidRPr="00D558B4" w:rsidRDefault="00BF1C9B" w:rsidP="000E5237">
            <w:pPr>
              <w:rPr>
                <w:rFonts w:ascii="Times New Roman" w:hAnsi="Times New Roman"/>
                <w:b/>
                <w:i/>
                <w:color w:val="FF0000"/>
                <w:highlight w:val="yellow"/>
              </w:rPr>
            </w:pPr>
            <w:smartTag w:uri="urn:schemas-microsoft-com:office:smarttags" w:element="metricconverter">
              <w:smartTagPr>
                <w:attr w:name="ProductID" w:val="40 mil"/>
              </w:smartTagPr>
              <w:r w:rsidRPr="00D558B4">
                <w:rPr>
                  <w:rFonts w:ascii="Times New Roman" w:hAnsi="Times New Roman"/>
                  <w:b/>
                  <w:i/>
                  <w:color w:val="FF0000"/>
                  <w:highlight w:val="yellow"/>
                </w:rPr>
                <w:t>40 mil</w:t>
              </w:r>
            </w:smartTag>
            <w:r w:rsidRPr="00D558B4">
              <w:rPr>
                <w:rFonts w:ascii="Times New Roman" w:hAnsi="Times New Roman"/>
                <w:b/>
                <w:i/>
                <w:color w:val="FF0000"/>
                <w:highlight w:val="yellow"/>
              </w:rPr>
              <w:t>. Kč</w:t>
            </w:r>
          </w:p>
        </w:tc>
      </w:tr>
    </w:tbl>
    <w:p w:rsidR="00BF1C9B" w:rsidRPr="003A0D86" w:rsidRDefault="00BF1C9B" w:rsidP="00012787">
      <w:pPr>
        <w:jc w:val="both"/>
        <w:rPr>
          <w:rFonts w:ascii="Times New Roman" w:hAnsi="Times New Roman"/>
        </w:rPr>
      </w:pPr>
      <w:r w:rsidRPr="003A0D86">
        <w:rPr>
          <w:rFonts w:ascii="Times New Roman" w:hAnsi="Times New Roman"/>
        </w:rPr>
        <w:t xml:space="preserve">Osobní náklady budou využity především na zajištění činnosti orgánů CIST. Členové správní rady budou jmenováni </w:t>
      </w:r>
      <w:r>
        <w:rPr>
          <w:rFonts w:ascii="Times New Roman" w:hAnsi="Times New Roman"/>
        </w:rPr>
        <w:t xml:space="preserve">převážně a členové vědecké rady výlučně </w:t>
      </w:r>
      <w:r w:rsidRPr="003A0D86">
        <w:rPr>
          <w:rFonts w:ascii="Times New Roman" w:hAnsi="Times New Roman"/>
        </w:rPr>
        <w:t xml:space="preserve">z řad uznávaných zahraničních odborníků. Proto jednání správní </w:t>
      </w:r>
      <w:r>
        <w:rPr>
          <w:rFonts w:ascii="Times New Roman" w:hAnsi="Times New Roman"/>
        </w:rPr>
        <w:t xml:space="preserve">a vědecké </w:t>
      </w:r>
      <w:r w:rsidRPr="003A0D86">
        <w:rPr>
          <w:rFonts w:ascii="Times New Roman" w:hAnsi="Times New Roman"/>
        </w:rPr>
        <w:t xml:space="preserve">rady bude vyvolávat kromě </w:t>
      </w:r>
      <w:r>
        <w:rPr>
          <w:rFonts w:ascii="Times New Roman" w:hAnsi="Times New Roman"/>
        </w:rPr>
        <w:t xml:space="preserve">osobních nákladů na odměny členům rady, </w:t>
      </w:r>
      <w:r w:rsidRPr="003A0D86">
        <w:rPr>
          <w:rFonts w:ascii="Times New Roman" w:hAnsi="Times New Roman"/>
        </w:rPr>
        <w:t>běžných nákladů na činnost (administrativní zajiště</w:t>
      </w:r>
      <w:r>
        <w:rPr>
          <w:rFonts w:ascii="Times New Roman" w:hAnsi="Times New Roman"/>
        </w:rPr>
        <w:t>ní) také cestovní náklady. Členové</w:t>
      </w:r>
      <w:r w:rsidRPr="003A0D86">
        <w:rPr>
          <w:rFonts w:ascii="Times New Roman" w:hAnsi="Times New Roman"/>
        </w:rPr>
        <w:t xml:space="preserve"> dozorčí rady budou zejména z České republiky. </w:t>
      </w:r>
      <w:r>
        <w:rPr>
          <w:rFonts w:ascii="Times New Roman" w:hAnsi="Times New Roman"/>
        </w:rPr>
        <w:t xml:space="preserve">Rovněž činnost dozorčí rady vyvolá náklady na odměny členů a náklady na jejich činnost, které bude nutné uhradit z osobních a provozních nákladů. </w:t>
      </w:r>
      <w:r w:rsidRPr="003A0D86">
        <w:rPr>
          <w:rFonts w:ascii="Times New Roman" w:hAnsi="Times New Roman"/>
        </w:rPr>
        <w:t>Administrativní zázemí zajistí 1</w:t>
      </w:r>
      <w:r>
        <w:rPr>
          <w:rFonts w:ascii="Times New Roman" w:hAnsi="Times New Roman"/>
        </w:rPr>
        <w:t>2</w:t>
      </w:r>
      <w:r w:rsidRPr="003A0D86">
        <w:rPr>
          <w:rFonts w:ascii="Times New Roman" w:hAnsi="Times New Roman"/>
        </w:rPr>
        <w:t xml:space="preserve"> zaměstnanců. Počty zaměstnanců jsou uvedeny v následující tabulce: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1"/>
        <w:gridCol w:w="4001"/>
      </w:tblGrid>
      <w:tr w:rsidR="00BF1C9B" w:rsidRPr="003A0D86" w:rsidTr="00D558B4">
        <w:tc>
          <w:tcPr>
            <w:tcW w:w="5211" w:type="dxa"/>
          </w:tcPr>
          <w:p w:rsidR="00BF1C9B" w:rsidRPr="00D558B4" w:rsidRDefault="00BF1C9B" w:rsidP="000E5237">
            <w:pPr>
              <w:rPr>
                <w:rFonts w:ascii="Times New Roman" w:hAnsi="Times New Roman"/>
              </w:rPr>
            </w:pPr>
            <w:r w:rsidRPr="00D558B4">
              <w:rPr>
                <w:rFonts w:ascii="Times New Roman" w:hAnsi="Times New Roman"/>
              </w:rPr>
              <w:t>Ředitel + asistent/ka</w:t>
            </w:r>
          </w:p>
        </w:tc>
        <w:tc>
          <w:tcPr>
            <w:tcW w:w="4001" w:type="dxa"/>
          </w:tcPr>
          <w:p w:rsidR="00BF1C9B" w:rsidRPr="00D558B4" w:rsidRDefault="00BF1C9B" w:rsidP="00D558B4">
            <w:pPr>
              <w:jc w:val="center"/>
              <w:rPr>
                <w:rFonts w:ascii="Times New Roman" w:hAnsi="Times New Roman"/>
              </w:rPr>
            </w:pPr>
            <w:r w:rsidRPr="00D558B4">
              <w:rPr>
                <w:rFonts w:ascii="Times New Roman" w:hAnsi="Times New Roman"/>
              </w:rPr>
              <w:t>2</w:t>
            </w:r>
          </w:p>
        </w:tc>
      </w:tr>
      <w:tr w:rsidR="00BF1C9B" w:rsidRPr="003A0D86" w:rsidTr="00D558B4">
        <w:tc>
          <w:tcPr>
            <w:tcW w:w="5211" w:type="dxa"/>
          </w:tcPr>
          <w:p w:rsidR="00BF1C9B" w:rsidRPr="00D558B4" w:rsidRDefault="00BF1C9B" w:rsidP="000E5237">
            <w:pPr>
              <w:rPr>
                <w:rFonts w:ascii="Times New Roman" w:hAnsi="Times New Roman"/>
              </w:rPr>
            </w:pPr>
            <w:r w:rsidRPr="00D558B4">
              <w:rPr>
                <w:rFonts w:ascii="Times New Roman" w:hAnsi="Times New Roman"/>
              </w:rPr>
              <w:t>Ekonomický úsek (ekonom, účetní)</w:t>
            </w:r>
          </w:p>
        </w:tc>
        <w:tc>
          <w:tcPr>
            <w:tcW w:w="4001" w:type="dxa"/>
          </w:tcPr>
          <w:p w:rsidR="00BF1C9B" w:rsidRPr="00D558B4" w:rsidRDefault="00BF1C9B" w:rsidP="00D558B4">
            <w:pPr>
              <w:jc w:val="center"/>
              <w:rPr>
                <w:rFonts w:ascii="Times New Roman" w:hAnsi="Times New Roman"/>
              </w:rPr>
            </w:pPr>
            <w:r w:rsidRPr="00D558B4">
              <w:rPr>
                <w:rFonts w:ascii="Times New Roman" w:hAnsi="Times New Roman"/>
              </w:rPr>
              <w:t>3</w:t>
            </w:r>
          </w:p>
        </w:tc>
      </w:tr>
      <w:tr w:rsidR="00BF1C9B" w:rsidRPr="003A0D86" w:rsidTr="00D558B4">
        <w:tc>
          <w:tcPr>
            <w:tcW w:w="5211" w:type="dxa"/>
          </w:tcPr>
          <w:p w:rsidR="00BF1C9B" w:rsidRPr="00D558B4" w:rsidRDefault="00BF1C9B" w:rsidP="000E5237">
            <w:pPr>
              <w:rPr>
                <w:rFonts w:ascii="Times New Roman" w:hAnsi="Times New Roman"/>
              </w:rPr>
            </w:pPr>
            <w:r w:rsidRPr="00D558B4">
              <w:rPr>
                <w:rFonts w:ascii="Times New Roman" w:hAnsi="Times New Roman"/>
              </w:rPr>
              <w:t>Zajištění činnosti správní rady a dozorčí rady a publicity</w:t>
            </w:r>
          </w:p>
        </w:tc>
        <w:tc>
          <w:tcPr>
            <w:tcW w:w="4001" w:type="dxa"/>
          </w:tcPr>
          <w:p w:rsidR="00BF1C9B" w:rsidRPr="00D558B4" w:rsidRDefault="00BF1C9B" w:rsidP="00D558B4">
            <w:pPr>
              <w:jc w:val="center"/>
              <w:rPr>
                <w:rFonts w:ascii="Times New Roman" w:hAnsi="Times New Roman"/>
              </w:rPr>
            </w:pPr>
            <w:r w:rsidRPr="00D558B4">
              <w:rPr>
                <w:rFonts w:ascii="Times New Roman" w:hAnsi="Times New Roman"/>
              </w:rPr>
              <w:t>2</w:t>
            </w:r>
          </w:p>
        </w:tc>
      </w:tr>
      <w:tr w:rsidR="00BF1C9B" w:rsidRPr="003A0D86" w:rsidTr="00D558B4">
        <w:tc>
          <w:tcPr>
            <w:tcW w:w="5211" w:type="dxa"/>
          </w:tcPr>
          <w:p w:rsidR="00BF1C9B" w:rsidRPr="00D558B4" w:rsidRDefault="00BF1C9B" w:rsidP="000E5237">
            <w:pPr>
              <w:rPr>
                <w:rFonts w:ascii="Times New Roman" w:hAnsi="Times New Roman"/>
              </w:rPr>
            </w:pPr>
            <w:r w:rsidRPr="00D558B4">
              <w:rPr>
                <w:rFonts w:ascii="Times New Roman" w:hAnsi="Times New Roman"/>
              </w:rPr>
              <w:t>Právní úsek</w:t>
            </w:r>
          </w:p>
        </w:tc>
        <w:tc>
          <w:tcPr>
            <w:tcW w:w="4001" w:type="dxa"/>
          </w:tcPr>
          <w:p w:rsidR="00BF1C9B" w:rsidRPr="00D558B4" w:rsidRDefault="00BF1C9B" w:rsidP="00D558B4">
            <w:pPr>
              <w:jc w:val="center"/>
              <w:rPr>
                <w:rFonts w:ascii="Times New Roman" w:hAnsi="Times New Roman"/>
              </w:rPr>
            </w:pPr>
            <w:r w:rsidRPr="00D558B4">
              <w:rPr>
                <w:rFonts w:ascii="Times New Roman" w:hAnsi="Times New Roman"/>
              </w:rPr>
              <w:t>2</w:t>
            </w:r>
          </w:p>
        </w:tc>
      </w:tr>
      <w:tr w:rsidR="00BF1C9B" w:rsidRPr="003A0D86" w:rsidTr="00D558B4">
        <w:tc>
          <w:tcPr>
            <w:tcW w:w="5211" w:type="dxa"/>
          </w:tcPr>
          <w:p w:rsidR="00BF1C9B" w:rsidRPr="00D558B4" w:rsidRDefault="00BF1C9B" w:rsidP="000E5237">
            <w:pPr>
              <w:rPr>
                <w:rFonts w:ascii="Times New Roman" w:hAnsi="Times New Roman"/>
              </w:rPr>
            </w:pPr>
            <w:r w:rsidRPr="00D558B4">
              <w:rPr>
                <w:rFonts w:ascii="Times New Roman" w:hAnsi="Times New Roman"/>
              </w:rPr>
              <w:t>Analytický úsek</w:t>
            </w:r>
          </w:p>
        </w:tc>
        <w:tc>
          <w:tcPr>
            <w:tcW w:w="4001" w:type="dxa"/>
          </w:tcPr>
          <w:p w:rsidR="00BF1C9B" w:rsidRPr="00D558B4" w:rsidRDefault="00BF1C9B" w:rsidP="00D558B4">
            <w:pPr>
              <w:jc w:val="center"/>
              <w:rPr>
                <w:rFonts w:ascii="Times New Roman" w:hAnsi="Times New Roman"/>
              </w:rPr>
            </w:pPr>
            <w:r w:rsidRPr="00D558B4">
              <w:rPr>
                <w:rFonts w:ascii="Times New Roman" w:hAnsi="Times New Roman"/>
              </w:rPr>
              <w:t>3</w:t>
            </w:r>
          </w:p>
        </w:tc>
      </w:tr>
      <w:tr w:rsidR="00BF1C9B" w:rsidRPr="003A0D86" w:rsidTr="00D558B4">
        <w:tc>
          <w:tcPr>
            <w:tcW w:w="5211" w:type="dxa"/>
          </w:tcPr>
          <w:p w:rsidR="00BF1C9B" w:rsidRPr="00D558B4" w:rsidRDefault="00BF1C9B" w:rsidP="000E5237">
            <w:pPr>
              <w:rPr>
                <w:rFonts w:ascii="Times New Roman" w:hAnsi="Times New Roman"/>
              </w:rPr>
            </w:pPr>
            <w:r w:rsidRPr="00D558B4">
              <w:rPr>
                <w:rFonts w:ascii="Times New Roman" w:hAnsi="Times New Roman"/>
              </w:rPr>
              <w:t>Celkem</w:t>
            </w:r>
          </w:p>
        </w:tc>
        <w:tc>
          <w:tcPr>
            <w:tcW w:w="4001" w:type="dxa"/>
          </w:tcPr>
          <w:p w:rsidR="00BF1C9B" w:rsidRPr="00D558B4" w:rsidRDefault="00BF1C9B" w:rsidP="00D558B4">
            <w:pPr>
              <w:jc w:val="center"/>
              <w:rPr>
                <w:rFonts w:ascii="Times New Roman" w:hAnsi="Times New Roman"/>
              </w:rPr>
            </w:pPr>
            <w:r w:rsidRPr="00D558B4">
              <w:rPr>
                <w:rFonts w:ascii="Times New Roman" w:hAnsi="Times New Roman"/>
              </w:rPr>
              <w:t>12</w:t>
            </w:r>
          </w:p>
        </w:tc>
      </w:tr>
    </w:tbl>
    <w:p w:rsidR="00BF1C9B" w:rsidRDefault="00BF1C9B" w:rsidP="001120BE">
      <w:pPr>
        <w:pStyle w:val="Heading1"/>
      </w:pPr>
      <w:bookmarkStart w:id="30" w:name="_Toc361378796"/>
      <w:bookmarkStart w:id="31" w:name="_Toc350434118"/>
      <w:bookmarkEnd w:id="27"/>
      <w:bookmarkEnd w:id="30"/>
      <w:r>
        <w:t>Příloha 1 – Daně</w:t>
      </w:r>
      <w:bookmarkEnd w:id="31"/>
    </w:p>
    <w:p w:rsidR="00BF1C9B" w:rsidRPr="007A22BF" w:rsidRDefault="00BF1C9B" w:rsidP="001120BE">
      <w:pPr>
        <w:pStyle w:val="Heading2"/>
      </w:pPr>
      <w:bookmarkStart w:id="32" w:name="_Toc350434119"/>
      <w:r>
        <w:t>Daň z příjmu</w:t>
      </w:r>
      <w:bookmarkEnd w:id="32"/>
    </w:p>
    <w:p w:rsidR="00BF1C9B" w:rsidRPr="001B28AE" w:rsidRDefault="00BF1C9B" w:rsidP="001B28AE">
      <w:pPr>
        <w:jc w:val="both"/>
        <w:rPr>
          <w:rFonts w:ascii="Times New Roman" w:hAnsi="Times New Roman"/>
          <w:b/>
          <w:bCs/>
        </w:rPr>
      </w:pPr>
      <w:r w:rsidRPr="009E6998">
        <w:rPr>
          <w:rFonts w:ascii="Times New Roman" w:hAnsi="Times New Roman"/>
        </w:rPr>
        <w:t xml:space="preserve">Samostatnou právní problematikou jsou daňové povinnosti, zejména </w:t>
      </w:r>
      <w:r>
        <w:rPr>
          <w:rFonts w:ascii="Times New Roman" w:hAnsi="Times New Roman"/>
        </w:rPr>
        <w:t>povinnosti stanovené zákonem č. </w:t>
      </w:r>
      <w:r w:rsidRPr="009E6998">
        <w:rPr>
          <w:rFonts w:ascii="Times New Roman" w:hAnsi="Times New Roman"/>
        </w:rPr>
        <w:t xml:space="preserve">586/1992 Sb., o dani z příjmu. </w:t>
      </w:r>
      <w:r>
        <w:rPr>
          <w:rFonts w:ascii="Times New Roman" w:hAnsi="Times New Roman"/>
        </w:rPr>
        <w:t>V § 17 je zaveden institut „v</w:t>
      </w:r>
      <w:r w:rsidRPr="008A2B39">
        <w:rPr>
          <w:rFonts w:ascii="Times New Roman" w:hAnsi="Times New Roman"/>
        </w:rPr>
        <w:t>eřejně prospěšný poplatník</w:t>
      </w:r>
      <w:r>
        <w:rPr>
          <w:rFonts w:ascii="Times New Roman" w:hAnsi="Times New Roman"/>
        </w:rPr>
        <w:t>“ což je dle definice „</w:t>
      </w:r>
      <w:r w:rsidRPr="001B28AE">
        <w:rPr>
          <w:rFonts w:ascii="Times New Roman" w:hAnsi="Times New Roman"/>
        </w:rPr>
        <w:t>poplatník, který v souladu se svým zakladatelským právním jednáním, statutem, stanovami, zákonem nebo rozhodnutím orgánu veřejné moci jako svou hlavní činnost vykonává činnost, která není podnikáním</w:t>
      </w:r>
      <w:r>
        <w:rPr>
          <w:rFonts w:ascii="Times New Roman" w:hAnsi="Times New Roman"/>
        </w:rPr>
        <w:t>“.</w:t>
      </w:r>
      <w:r w:rsidRPr="001B28AE">
        <w:rPr>
          <w:rFonts w:ascii="Times New Roman" w:hAnsi="Times New Roman"/>
          <w:b/>
          <w:bCs/>
        </w:rPr>
        <w:t xml:space="preserve"> </w:t>
      </w:r>
    </w:p>
    <w:p w:rsidR="00BF1C9B" w:rsidRDefault="00BF1C9B" w:rsidP="001120BE">
      <w:pPr>
        <w:pStyle w:val="Heading2"/>
      </w:pPr>
      <w:r w:rsidRPr="009E6998">
        <w:rPr>
          <w:rFonts w:ascii="Times New Roman" w:hAnsi="Times New Roman"/>
        </w:rPr>
        <w:t>Podle § 18 odst. 1 zákona č. 586/1992 Sb.</w:t>
      </w:r>
      <w:r w:rsidRPr="009F2B3B">
        <w:rPr>
          <w:rFonts w:ascii="Times New Roman" w:hAnsi="Times New Roman"/>
        </w:rPr>
        <w:t xml:space="preserve"> o dani z příjmu</w:t>
      </w:r>
      <w:r w:rsidRPr="009E6998">
        <w:rPr>
          <w:rFonts w:ascii="Times New Roman" w:hAnsi="Times New Roman"/>
        </w:rPr>
        <w:t xml:space="preserve"> jsou „Předmětem daně jsou příjmy (výnosy) z veškeré činnosti a z nakládání s veškerým majetkem (dále jen "příjmy"), není-li dále stanoveno jinak.“. </w:t>
      </w:r>
      <w:r>
        <w:rPr>
          <w:rFonts w:ascii="Times New Roman" w:hAnsi="Times New Roman"/>
        </w:rPr>
        <w:t>V</w:t>
      </w:r>
      <w:r w:rsidRPr="009E6998">
        <w:rPr>
          <w:rFonts w:ascii="Times New Roman" w:hAnsi="Times New Roman"/>
        </w:rPr>
        <w:t xml:space="preserve"> § 18</w:t>
      </w:r>
      <w:r>
        <w:rPr>
          <w:rFonts w:ascii="Times New Roman" w:hAnsi="Times New Roman"/>
        </w:rPr>
        <w:t>a</w:t>
      </w:r>
      <w:r w:rsidRPr="009E6998">
        <w:rPr>
          <w:rFonts w:ascii="Times New Roman" w:hAnsi="Times New Roman"/>
        </w:rPr>
        <w:t xml:space="preserve"> </w:t>
      </w:r>
      <w:r>
        <w:rPr>
          <w:rFonts w:ascii="Times New Roman" w:hAnsi="Times New Roman"/>
        </w:rPr>
        <w:t xml:space="preserve">je stanoveno enumerativním výčtem, co není předmětem daně u veřejně prospěšného poplatníka. </w:t>
      </w:r>
      <w:r>
        <w:t>Daň</w:t>
      </w:r>
      <w:bookmarkStart w:id="33" w:name="_Toc350434120"/>
      <w:r>
        <w:t xml:space="preserve"> z nemovitostí</w:t>
      </w:r>
      <w:bookmarkEnd w:id="33"/>
    </w:p>
    <w:p w:rsidR="00BF1C9B" w:rsidRPr="009E6998" w:rsidRDefault="00BF1C9B" w:rsidP="009E6998">
      <w:pPr>
        <w:jc w:val="both"/>
        <w:rPr>
          <w:rFonts w:ascii="Times New Roman" w:hAnsi="Times New Roman"/>
        </w:rPr>
      </w:pPr>
      <w:r w:rsidRPr="009E6998">
        <w:rPr>
          <w:rFonts w:ascii="Times New Roman" w:hAnsi="Times New Roman"/>
        </w:rPr>
        <w:t xml:space="preserve">Podle § 2 zákona č. 338/1992 Sb., o dani z nemovitostí, jsou předmětem </w:t>
      </w:r>
      <w:r w:rsidRPr="000B20FB">
        <w:rPr>
          <w:rFonts w:ascii="Times New Roman" w:hAnsi="Times New Roman"/>
          <w:bCs/>
          <w:i/>
          <w:color w:val="000080"/>
        </w:rPr>
        <w:t>daně z pozemků</w:t>
      </w:r>
      <w:r>
        <w:rPr>
          <w:rFonts w:ascii="Times New Roman" w:hAnsi="Times New Roman"/>
        </w:rPr>
        <w:t xml:space="preserve"> pozemky na </w:t>
      </w:r>
      <w:r w:rsidRPr="009E6998">
        <w:rPr>
          <w:rFonts w:ascii="Times New Roman" w:hAnsi="Times New Roman"/>
        </w:rPr>
        <w:t>území České republiky vedené v katastru nemovitostí s výjimkou pozemků zastavěných stavbami uvedenými v § 7 odst. 1 nebo 2 zákona č. 338/1992 Sb.</w:t>
      </w:r>
      <w:r w:rsidRPr="009F2B3B">
        <w:rPr>
          <w:rFonts w:ascii="Times New Roman" w:hAnsi="Times New Roman"/>
        </w:rPr>
        <w:t xml:space="preserve"> o dani z nemovitostí</w:t>
      </w:r>
      <w:r w:rsidRPr="009E6998">
        <w:rPr>
          <w:rFonts w:ascii="Times New Roman" w:hAnsi="Times New Roman"/>
        </w:rPr>
        <w:t xml:space="preserve"> v rozsahu půdorysu těchto staveb, lesních pozemků, na nichž se nacházejí lesy ochranné a lesy zvláštního určení, vodních ploch s výjimkou rybníků sloužících k intenzivnímu a průmyslovému chovu ryb a pozemků určených pro obranu státu.</w:t>
      </w:r>
      <w:r>
        <w:rPr>
          <w:rFonts w:ascii="Times New Roman" w:hAnsi="Times New Roman"/>
        </w:rPr>
        <w:t xml:space="preserve"> </w:t>
      </w:r>
      <w:r w:rsidRPr="009E6998">
        <w:rPr>
          <w:rFonts w:ascii="Times New Roman" w:hAnsi="Times New Roman"/>
        </w:rPr>
        <w:t>Podle § 3 odst. 1 zákona č. 338/1992 Sb. je plátcem daně vlastník pozemku, v případě pozemku ve vlastnictví státu příslušná organizační složka. V případě pronajatého pozemku může být plátcem nájemce.</w:t>
      </w:r>
      <w:r>
        <w:rPr>
          <w:rFonts w:ascii="Times New Roman" w:hAnsi="Times New Roman"/>
        </w:rPr>
        <w:t xml:space="preserve"> </w:t>
      </w:r>
      <w:r w:rsidRPr="009E6998">
        <w:rPr>
          <w:rFonts w:ascii="Times New Roman" w:hAnsi="Times New Roman"/>
        </w:rPr>
        <w:t>Zákon č. 338/1992 Sb.</w:t>
      </w:r>
      <w:r w:rsidRPr="009F2B3B">
        <w:rPr>
          <w:rFonts w:ascii="Times New Roman" w:hAnsi="Times New Roman"/>
        </w:rPr>
        <w:t xml:space="preserve"> o dani z nemovitostí</w:t>
      </w:r>
      <w:r w:rsidRPr="009E6998">
        <w:rPr>
          <w:rFonts w:ascii="Times New Roman" w:hAnsi="Times New Roman"/>
        </w:rPr>
        <w:t xml:space="preserve"> však v § 4 odst. 1 písm. f) uvádí, že od daně z pozemku jsou osvobozeny „</w:t>
      </w:r>
      <w:r w:rsidRPr="009E6998">
        <w:rPr>
          <w:rFonts w:ascii="Times New Roman" w:hAnsi="Times New Roman"/>
          <w:bCs/>
          <w:i/>
          <w:color w:val="000080"/>
        </w:rPr>
        <w:t>pozemky tvořící jeden funkční celek se stavbou</w:t>
      </w:r>
      <w:r w:rsidRPr="009E6998">
        <w:rPr>
          <w:rFonts w:ascii="Times New Roman" w:hAnsi="Times New Roman"/>
          <w:b/>
        </w:rPr>
        <w:t xml:space="preserve"> </w:t>
      </w:r>
      <w:r w:rsidRPr="009E6998">
        <w:rPr>
          <w:rFonts w:ascii="Times New Roman" w:hAnsi="Times New Roman"/>
          <w:bCs/>
          <w:i/>
          <w:color w:val="000080"/>
        </w:rPr>
        <w:t>ve vlastnictví</w:t>
      </w:r>
      <w:r w:rsidRPr="009E6998">
        <w:rPr>
          <w:rFonts w:ascii="Times New Roman" w:hAnsi="Times New Roman"/>
        </w:rPr>
        <w:t xml:space="preserve"> sdružení občanů a </w:t>
      </w:r>
      <w:r w:rsidRPr="009E6998">
        <w:rPr>
          <w:rFonts w:ascii="Times New Roman" w:hAnsi="Times New Roman"/>
          <w:bCs/>
          <w:i/>
          <w:color w:val="000080"/>
        </w:rPr>
        <w:t>obecně prospěšných společností</w:t>
      </w:r>
      <w:r w:rsidRPr="009E6998">
        <w:rPr>
          <w:rFonts w:ascii="Times New Roman" w:hAnsi="Times New Roman"/>
        </w:rPr>
        <w:t>,“ za podmínky, že nejsou využívány k podnikatelské činnosti nebo pronajímány (§ 4 odst. 3 věta druhá zákona č. 338/1992 Sb.). Na ostatní právnické osoby se osvobození od daně z pozemků nevztahuje.</w:t>
      </w:r>
    </w:p>
    <w:p w:rsidR="00BF1C9B" w:rsidRPr="009E6998" w:rsidRDefault="00BF1C9B" w:rsidP="009E6998">
      <w:pPr>
        <w:jc w:val="both"/>
        <w:rPr>
          <w:rFonts w:ascii="Times New Roman" w:hAnsi="Times New Roman"/>
        </w:rPr>
      </w:pPr>
      <w:r w:rsidRPr="009E6998">
        <w:rPr>
          <w:rFonts w:ascii="Times New Roman" w:hAnsi="Times New Roman"/>
        </w:rPr>
        <w:t xml:space="preserve">Podobně je upravena i </w:t>
      </w:r>
      <w:r w:rsidRPr="000B20FB">
        <w:rPr>
          <w:rFonts w:ascii="Times New Roman" w:hAnsi="Times New Roman"/>
          <w:bCs/>
          <w:i/>
          <w:color w:val="000080"/>
        </w:rPr>
        <w:t>povinnost k dani ze staveb</w:t>
      </w:r>
      <w:r w:rsidRPr="009E6998">
        <w:rPr>
          <w:rFonts w:ascii="Times New Roman" w:hAnsi="Times New Roman"/>
        </w:rPr>
        <w:t xml:space="preserve">. Předmětem daně jsou stavby na území České republiky uvedené v § 7 zákona č. 338/1992 Sb. a plátcem daně je vlastník těchto staveb. </w:t>
      </w:r>
      <w:r w:rsidRPr="009E6998">
        <w:rPr>
          <w:rFonts w:ascii="Times New Roman" w:hAnsi="Times New Roman"/>
          <w:bCs/>
          <w:i/>
          <w:color w:val="000080"/>
        </w:rPr>
        <w:t>Osvobození od daně ze staveb</w:t>
      </w:r>
      <w:r w:rsidRPr="009E6998">
        <w:rPr>
          <w:rFonts w:ascii="Times New Roman" w:hAnsi="Times New Roman"/>
        </w:rPr>
        <w:t xml:space="preserve"> je uvedeno § 9 odst. 1 písm. f) zákona č. 338/1992 Sb. mimo jiné pro „stavby </w:t>
      </w:r>
      <w:r w:rsidRPr="009E6998">
        <w:rPr>
          <w:rFonts w:ascii="Times New Roman" w:hAnsi="Times New Roman"/>
          <w:bCs/>
          <w:i/>
          <w:color w:val="000080"/>
        </w:rPr>
        <w:t>ve vlastnictví</w:t>
      </w:r>
      <w:r w:rsidRPr="009E6998">
        <w:rPr>
          <w:rFonts w:ascii="Times New Roman" w:hAnsi="Times New Roman"/>
          <w:b/>
        </w:rPr>
        <w:t xml:space="preserve"> </w:t>
      </w:r>
      <w:r w:rsidRPr="009E6998">
        <w:rPr>
          <w:rFonts w:ascii="Times New Roman" w:hAnsi="Times New Roman"/>
        </w:rPr>
        <w:t xml:space="preserve">sdružení občanů a </w:t>
      </w:r>
      <w:r w:rsidRPr="009E6998">
        <w:rPr>
          <w:rFonts w:ascii="Times New Roman" w:hAnsi="Times New Roman"/>
          <w:bCs/>
          <w:i/>
          <w:color w:val="000080"/>
        </w:rPr>
        <w:t>obecně prospěšných společností</w:t>
      </w:r>
      <w:r w:rsidRPr="009E6998">
        <w:rPr>
          <w:rFonts w:ascii="Times New Roman" w:hAnsi="Times New Roman"/>
        </w:rPr>
        <w:t>,“, a to za podmínky, že nejsou „využívány k podnikatelské činnosti nebo pronajímány“ (§ 9 odst. 5 věta druhá zákona č. 338/1992 Sb.</w:t>
      </w:r>
      <w:r>
        <w:rPr>
          <w:rFonts w:ascii="Times New Roman" w:hAnsi="Times New Roman"/>
        </w:rPr>
        <w:t>).</w:t>
      </w:r>
    </w:p>
    <w:p w:rsidR="00BF1C9B" w:rsidRPr="007805D8" w:rsidRDefault="00BF1C9B" w:rsidP="001120BE">
      <w:pPr>
        <w:pStyle w:val="Heading1"/>
      </w:pPr>
      <w:r>
        <w:t xml:space="preserve">Příloha 2 – </w:t>
      </w:r>
      <w:r w:rsidRPr="007805D8">
        <w:t>Údaje pro zakládací listinu</w:t>
      </w:r>
    </w:p>
    <w:p w:rsidR="00BF1C9B" w:rsidRPr="00607D9A" w:rsidRDefault="00BF1C9B" w:rsidP="00023E93">
      <w:pPr>
        <w:jc w:val="both"/>
        <w:rPr>
          <w:rFonts w:ascii="Times New Roman" w:hAnsi="Times New Roman"/>
        </w:rPr>
      </w:pPr>
      <w:r w:rsidRPr="00607D9A">
        <w:rPr>
          <w:rFonts w:ascii="Times New Roman" w:hAnsi="Times New Roman"/>
          <w:u w:val="single"/>
        </w:rPr>
        <w:t>Název nadace:</w:t>
      </w:r>
      <w:r w:rsidRPr="00607D9A">
        <w:rPr>
          <w:rFonts w:ascii="Times New Roman" w:hAnsi="Times New Roman"/>
        </w:rPr>
        <w:t xml:space="preserve"> nadace Český vědecko-technologický institut</w:t>
      </w:r>
    </w:p>
    <w:p w:rsidR="00BF1C9B" w:rsidRPr="00607D9A" w:rsidRDefault="00BF1C9B" w:rsidP="00023E93">
      <w:pPr>
        <w:jc w:val="both"/>
        <w:rPr>
          <w:rFonts w:ascii="Times New Roman" w:hAnsi="Times New Roman"/>
        </w:rPr>
      </w:pPr>
      <w:r w:rsidRPr="00607D9A">
        <w:rPr>
          <w:rFonts w:ascii="Times New Roman" w:hAnsi="Times New Roman"/>
          <w:u w:val="single"/>
        </w:rPr>
        <w:t>Jméno zakladatele:</w:t>
      </w:r>
      <w:r w:rsidRPr="00607D9A">
        <w:rPr>
          <w:rFonts w:ascii="Times New Roman" w:hAnsi="Times New Roman"/>
        </w:rPr>
        <w:t xml:space="preserve"> Česká republika, zastoupená</w:t>
      </w:r>
    </w:p>
    <w:p w:rsidR="00BF1C9B" w:rsidRPr="00607D9A" w:rsidRDefault="00BF1C9B" w:rsidP="00BC7013">
      <w:pPr>
        <w:numPr>
          <w:ilvl w:val="0"/>
          <w:numId w:val="4"/>
        </w:numPr>
        <w:jc w:val="both"/>
        <w:rPr>
          <w:rFonts w:ascii="Times New Roman" w:hAnsi="Times New Roman"/>
        </w:rPr>
      </w:pPr>
      <w:r w:rsidRPr="00607D9A">
        <w:rPr>
          <w:rFonts w:ascii="Times New Roman" w:hAnsi="Times New Roman"/>
        </w:rPr>
        <w:t>Var. 1 Ministerstvem financí, Karmelitská 7, Praha 1 – Malá Strana</w:t>
      </w:r>
    </w:p>
    <w:p w:rsidR="00BF1C9B" w:rsidRPr="00607D9A" w:rsidRDefault="00BF1C9B" w:rsidP="00BC7013">
      <w:pPr>
        <w:numPr>
          <w:ilvl w:val="0"/>
          <w:numId w:val="4"/>
        </w:numPr>
        <w:jc w:val="both"/>
        <w:rPr>
          <w:rFonts w:ascii="Times New Roman" w:hAnsi="Times New Roman"/>
        </w:rPr>
      </w:pPr>
      <w:r w:rsidRPr="00607D9A">
        <w:rPr>
          <w:rFonts w:ascii="Times New Roman" w:hAnsi="Times New Roman"/>
        </w:rPr>
        <w:t>Var. 2: Ministerstvem</w:t>
      </w:r>
      <w:r w:rsidRPr="00C808AC">
        <w:rPr>
          <w:rFonts w:ascii="Times New Roman" w:hAnsi="Times New Roman"/>
        </w:rPr>
        <w:t xml:space="preserve"> </w:t>
      </w:r>
      <w:r w:rsidRPr="00607D9A">
        <w:rPr>
          <w:rFonts w:ascii="Times New Roman" w:hAnsi="Times New Roman"/>
        </w:rPr>
        <w:t>školství, mládeže a tělovýchovy, Letenská 15, Praha 1 – Malá Strana</w:t>
      </w:r>
    </w:p>
    <w:p w:rsidR="00BF1C9B" w:rsidRPr="00607D9A" w:rsidRDefault="00BF1C9B" w:rsidP="00656207">
      <w:pPr>
        <w:jc w:val="both"/>
        <w:rPr>
          <w:rFonts w:ascii="Times New Roman" w:hAnsi="Times New Roman"/>
        </w:rPr>
      </w:pPr>
      <w:r w:rsidRPr="00607D9A">
        <w:rPr>
          <w:rFonts w:ascii="Times New Roman" w:hAnsi="Times New Roman"/>
          <w:u w:val="single"/>
        </w:rPr>
        <w:t>Vymezení účelu, pro který se nadace zakládá:</w:t>
      </w:r>
      <w:r w:rsidRPr="00607D9A">
        <w:rPr>
          <w:rFonts w:ascii="Times New Roman" w:hAnsi="Times New Roman"/>
        </w:rPr>
        <w:t xml:space="preserve"> Účelem nadace CIST je přispět k rozvoji výzkumné činnosti nejvyšší kvality, která je srovnatelná se světovou špičkou. Cílem nadace CIST je podporovat </w:t>
      </w:r>
    </w:p>
    <w:p w:rsidR="00BF1C9B" w:rsidRPr="00607D9A" w:rsidRDefault="00BF1C9B" w:rsidP="00656207">
      <w:pPr>
        <w:pStyle w:val="ListParagraph"/>
        <w:numPr>
          <w:ilvl w:val="0"/>
          <w:numId w:val="2"/>
        </w:numPr>
        <w:jc w:val="both"/>
        <w:rPr>
          <w:rFonts w:ascii="Times New Roman" w:hAnsi="Times New Roman"/>
        </w:rPr>
      </w:pPr>
      <w:r w:rsidRPr="00607D9A">
        <w:rPr>
          <w:rFonts w:ascii="Times New Roman" w:hAnsi="Times New Roman"/>
        </w:rPr>
        <w:t>nejlepší vědce a týmy, vybrané na principu excelence ve výzkumu a schopnosti vyniknout v mezinárodním prostředí bez ohledu na obor a instituci, ve které tým působí, aby byla zajištěna jejich stálost po období nejméně deseti let a nadkritická velikost potřebná pro dostatečnou konkurenceschopnost v mezinárodním měřítku,</w:t>
      </w:r>
    </w:p>
    <w:p w:rsidR="00BF1C9B" w:rsidRPr="00607D9A" w:rsidRDefault="00BF1C9B" w:rsidP="00656207">
      <w:pPr>
        <w:pStyle w:val="ListParagraph"/>
        <w:numPr>
          <w:ilvl w:val="0"/>
          <w:numId w:val="2"/>
        </w:numPr>
        <w:jc w:val="both"/>
        <w:rPr>
          <w:rFonts w:ascii="Times New Roman" w:hAnsi="Times New Roman"/>
        </w:rPr>
      </w:pPr>
      <w:r>
        <w:rPr>
          <w:rFonts w:ascii="Times New Roman" w:hAnsi="Times New Roman"/>
        </w:rPr>
        <w:t>vzdělávání</w:t>
      </w:r>
      <w:r w:rsidRPr="00607D9A">
        <w:rPr>
          <w:rFonts w:ascii="Times New Roman" w:hAnsi="Times New Roman"/>
        </w:rPr>
        <w:t xml:space="preserve"> doktorandů a postdoktorandů v těchto špičkových týmech,</w:t>
      </w:r>
    </w:p>
    <w:p w:rsidR="00BF1C9B" w:rsidRPr="00607D9A" w:rsidRDefault="00BF1C9B" w:rsidP="00656207">
      <w:pPr>
        <w:pStyle w:val="ListParagraph"/>
        <w:numPr>
          <w:ilvl w:val="0"/>
          <w:numId w:val="2"/>
        </w:numPr>
        <w:jc w:val="both"/>
        <w:rPr>
          <w:rFonts w:ascii="Times New Roman" w:hAnsi="Times New Roman"/>
        </w:rPr>
      </w:pPr>
      <w:r>
        <w:rPr>
          <w:rFonts w:ascii="Times New Roman" w:hAnsi="Times New Roman"/>
        </w:rPr>
        <w:t xml:space="preserve">a </w:t>
      </w:r>
      <w:r w:rsidRPr="00607D9A">
        <w:rPr>
          <w:rFonts w:ascii="Times New Roman" w:hAnsi="Times New Roman"/>
        </w:rPr>
        <w:t xml:space="preserve">motivovat vědecké týmy k vysoké mobilitě a ke spolupráci </w:t>
      </w:r>
      <w:r>
        <w:rPr>
          <w:rFonts w:ascii="Times New Roman" w:hAnsi="Times New Roman"/>
        </w:rPr>
        <w:t>s nejlepšími partnery</w:t>
      </w:r>
      <w:r w:rsidRPr="00607D9A">
        <w:rPr>
          <w:rFonts w:ascii="Times New Roman" w:hAnsi="Times New Roman"/>
        </w:rPr>
        <w:t xml:space="preserve"> ve světě.</w:t>
      </w:r>
    </w:p>
    <w:p w:rsidR="00BF1C9B" w:rsidRPr="00607D9A" w:rsidRDefault="00BF1C9B" w:rsidP="00023E93">
      <w:pPr>
        <w:jc w:val="both"/>
        <w:rPr>
          <w:rFonts w:ascii="Times New Roman" w:hAnsi="Times New Roman"/>
        </w:rPr>
      </w:pPr>
      <w:r w:rsidRPr="00607D9A">
        <w:rPr>
          <w:rFonts w:ascii="Times New Roman" w:hAnsi="Times New Roman"/>
          <w:u w:val="single"/>
        </w:rPr>
        <w:t>Údaj o výši vkladu zakladatele:</w:t>
      </w:r>
      <w:r w:rsidRPr="00607D9A">
        <w:rPr>
          <w:rFonts w:ascii="Times New Roman" w:hAnsi="Times New Roman"/>
        </w:rPr>
        <w:t xml:space="preserve"> Zakladatel vloží do nadace při založení </w:t>
      </w:r>
      <w:smartTag w:uri="urn:schemas-microsoft-com:office:smarttags" w:element="metricconverter">
        <w:smartTagPr>
          <w:attr w:name="ProductID" w:val="0,5 mil"/>
        </w:smartTagPr>
        <w:r w:rsidRPr="00607D9A">
          <w:rPr>
            <w:rFonts w:ascii="Times New Roman" w:hAnsi="Times New Roman"/>
          </w:rPr>
          <w:t>0,5 mil</w:t>
        </w:r>
      </w:smartTag>
      <w:r w:rsidRPr="00607D9A">
        <w:rPr>
          <w:rFonts w:ascii="Times New Roman" w:hAnsi="Times New Roman"/>
        </w:rPr>
        <w:t>. Kč jako nadační jistinu a dále každoročně 1 mld. Kč jako nadační dar na podporu činnosti nadace.</w:t>
      </w:r>
    </w:p>
    <w:p w:rsidR="00BF1C9B" w:rsidRPr="00607D9A" w:rsidRDefault="00BF1C9B" w:rsidP="00023E93">
      <w:pPr>
        <w:jc w:val="both"/>
        <w:rPr>
          <w:rFonts w:ascii="Times New Roman" w:hAnsi="Times New Roman"/>
        </w:rPr>
      </w:pPr>
      <w:r w:rsidRPr="00607D9A">
        <w:rPr>
          <w:rFonts w:ascii="Times New Roman" w:hAnsi="Times New Roman"/>
          <w:u w:val="single"/>
        </w:rPr>
        <w:t>Údaj o výši nadačního kapitálu:</w:t>
      </w:r>
      <w:r w:rsidRPr="00607D9A">
        <w:rPr>
          <w:rFonts w:ascii="Times New Roman" w:hAnsi="Times New Roman"/>
        </w:rPr>
        <w:t xml:space="preserve"> </w:t>
      </w:r>
      <w:smartTag w:uri="urn:schemas-microsoft-com:office:smarttags" w:element="metricconverter">
        <w:smartTagPr>
          <w:attr w:name="ProductID" w:val="0,5 mil"/>
        </w:smartTagPr>
        <w:r w:rsidRPr="00607D9A">
          <w:rPr>
            <w:rFonts w:ascii="Times New Roman" w:hAnsi="Times New Roman"/>
          </w:rPr>
          <w:t>0,5 mil</w:t>
        </w:r>
      </w:smartTag>
      <w:r w:rsidRPr="00607D9A">
        <w:rPr>
          <w:rFonts w:ascii="Times New Roman" w:hAnsi="Times New Roman"/>
        </w:rPr>
        <w:t>. Kč</w:t>
      </w:r>
    </w:p>
    <w:p w:rsidR="00BF1C9B" w:rsidRPr="00607D9A" w:rsidRDefault="00BF1C9B" w:rsidP="00023E93">
      <w:pPr>
        <w:jc w:val="both"/>
        <w:rPr>
          <w:rFonts w:ascii="Times New Roman" w:hAnsi="Times New Roman"/>
        </w:rPr>
      </w:pPr>
      <w:r w:rsidRPr="00607D9A">
        <w:rPr>
          <w:rFonts w:ascii="Times New Roman" w:hAnsi="Times New Roman"/>
          <w:u w:val="single"/>
        </w:rPr>
        <w:t>Počet členů správní rady:</w:t>
      </w:r>
      <w:r w:rsidRPr="00607D9A">
        <w:rPr>
          <w:rFonts w:ascii="Times New Roman" w:hAnsi="Times New Roman"/>
        </w:rPr>
        <w:t xml:space="preserve"> Správní rada má pět členů. Podrobnosti činnosti správní rady nadace CIST jsou uvedeny v příloze materiálu.</w:t>
      </w:r>
    </w:p>
    <w:p w:rsidR="00BF1C9B" w:rsidRPr="00607D9A" w:rsidRDefault="00BF1C9B" w:rsidP="00023E93">
      <w:pPr>
        <w:jc w:val="both"/>
        <w:rPr>
          <w:rFonts w:ascii="Times New Roman" w:hAnsi="Times New Roman"/>
        </w:rPr>
      </w:pPr>
      <w:r w:rsidRPr="00607D9A">
        <w:rPr>
          <w:rFonts w:ascii="Times New Roman" w:hAnsi="Times New Roman"/>
          <w:u w:val="single"/>
        </w:rPr>
        <w:t>Počet členů dozorčí rady:</w:t>
      </w:r>
      <w:r w:rsidRPr="00607D9A">
        <w:rPr>
          <w:rFonts w:ascii="Times New Roman" w:hAnsi="Times New Roman"/>
        </w:rPr>
        <w:t xml:space="preserve"> Dozorčí rada má pět členů. Podrobnosti činnosti dozorčí rady nadace CIST jsou uvedeny v příloze materiálu.</w:t>
      </w:r>
    </w:p>
    <w:p w:rsidR="00BF1C9B" w:rsidRPr="00607D9A" w:rsidRDefault="00BF1C9B" w:rsidP="00023E93">
      <w:pPr>
        <w:jc w:val="both"/>
        <w:rPr>
          <w:rFonts w:ascii="Times New Roman" w:hAnsi="Times New Roman"/>
        </w:rPr>
      </w:pPr>
      <w:r w:rsidRPr="00607D9A">
        <w:rPr>
          <w:rFonts w:ascii="Times New Roman" w:hAnsi="Times New Roman"/>
          <w:u w:val="single"/>
        </w:rPr>
        <w:t>Určení správce vkladů:</w:t>
      </w:r>
      <w:r w:rsidRPr="00607D9A">
        <w:rPr>
          <w:rFonts w:ascii="Times New Roman" w:hAnsi="Times New Roman"/>
        </w:rPr>
        <w:t xml:space="preserve"> Správcem vkladů bude zakladatel nadace, tj. Ministerstvo </w:t>
      </w:r>
      <w:r>
        <w:rPr>
          <w:rFonts w:ascii="Times New Roman" w:hAnsi="Times New Roman"/>
        </w:rPr>
        <w:t>financí</w:t>
      </w:r>
      <w:r w:rsidRPr="00607D9A">
        <w:rPr>
          <w:rFonts w:ascii="Times New Roman" w:hAnsi="Times New Roman"/>
        </w:rPr>
        <w:t>/</w:t>
      </w:r>
      <w:r>
        <w:rPr>
          <w:rFonts w:ascii="Times New Roman" w:hAnsi="Times New Roman"/>
        </w:rPr>
        <w:t>Ministerstvo školství, mládeže a tělovýchovy</w:t>
      </w:r>
    </w:p>
    <w:p w:rsidR="00BF1C9B" w:rsidRPr="00607D9A" w:rsidRDefault="00BF1C9B" w:rsidP="00D20FA0">
      <w:pPr>
        <w:jc w:val="both"/>
        <w:rPr>
          <w:rFonts w:ascii="Times New Roman" w:hAnsi="Times New Roman"/>
        </w:rPr>
      </w:pPr>
      <w:r w:rsidRPr="00607D9A">
        <w:rPr>
          <w:rFonts w:ascii="Times New Roman" w:hAnsi="Times New Roman"/>
          <w:u w:val="single"/>
        </w:rPr>
        <w:t>Podmínky pro poskytování nadačních příspěvků, okruh osob, jimž je lze poskytnout a okruh činností, jež nadace může vzhledem k svému účelu vykonávat:</w:t>
      </w:r>
      <w:r w:rsidRPr="00607D9A">
        <w:rPr>
          <w:rFonts w:ascii="Times New Roman" w:hAnsi="Times New Roman"/>
        </w:rPr>
        <w:t xml:space="preserve"> Nadační příspěvky bu</w:t>
      </w:r>
      <w:r>
        <w:rPr>
          <w:rFonts w:ascii="Times New Roman" w:hAnsi="Times New Roman"/>
        </w:rPr>
        <w:t xml:space="preserve">dou poskytovány na dlouhodobou podporu špičkových vědců, kteří již působí nebo kterým nadace CIST umožní přesídlit ze zahraničí na </w:t>
      </w:r>
      <w:r w:rsidRPr="00A1654B">
        <w:rPr>
          <w:rFonts w:ascii="Times New Roman" w:hAnsi="Times New Roman"/>
        </w:rPr>
        <w:t>kt</w:t>
      </w:r>
      <w:r>
        <w:rPr>
          <w:rFonts w:ascii="Times New Roman" w:hAnsi="Times New Roman"/>
        </w:rPr>
        <w:t>eré</w:t>
      </w:r>
      <w:r w:rsidRPr="00A1654B">
        <w:rPr>
          <w:rFonts w:ascii="Times New Roman" w:hAnsi="Times New Roman"/>
        </w:rPr>
        <w:t>koli</w:t>
      </w:r>
      <w:r>
        <w:rPr>
          <w:rFonts w:ascii="Times New Roman" w:hAnsi="Times New Roman"/>
        </w:rPr>
        <w:t>v univerzitní nebo neuniverzitní výzkumné pracoviště</w:t>
      </w:r>
      <w:r w:rsidRPr="00A1654B">
        <w:rPr>
          <w:rFonts w:ascii="Times New Roman" w:hAnsi="Times New Roman"/>
        </w:rPr>
        <w:t xml:space="preserve"> v České republice, v tradičních nebo nově vzniklých vědeckých centrech a to podle kritérií srovnatelných s nejlepšími vědeckými pracovišti ve světě.</w:t>
      </w:r>
      <w:r>
        <w:rPr>
          <w:rFonts w:ascii="Times New Roman" w:hAnsi="Times New Roman"/>
        </w:rPr>
        <w:t xml:space="preserve"> Kritéria výběru příjemců nadačního příspěvku</w:t>
      </w:r>
      <w:r w:rsidRPr="00607D9A">
        <w:rPr>
          <w:rFonts w:ascii="Times New Roman" w:hAnsi="Times New Roman"/>
        </w:rPr>
        <w:t xml:space="preserve"> jsou</w:t>
      </w:r>
    </w:p>
    <w:p w:rsidR="00BF1C9B" w:rsidRDefault="00BF1C9B" w:rsidP="00BC7013">
      <w:pPr>
        <w:pStyle w:val="ListParagraph"/>
        <w:numPr>
          <w:ilvl w:val="0"/>
          <w:numId w:val="7"/>
        </w:numPr>
        <w:jc w:val="both"/>
        <w:rPr>
          <w:rFonts w:ascii="Times New Roman" w:hAnsi="Times New Roman"/>
        </w:rPr>
      </w:pPr>
      <w:r w:rsidRPr="00CF5F23">
        <w:rPr>
          <w:rFonts w:ascii="Times New Roman" w:hAnsi="Times New Roman"/>
        </w:rPr>
        <w:t xml:space="preserve">Kvalita vedoucího týmu </w:t>
      </w:r>
      <w:r>
        <w:rPr>
          <w:rFonts w:ascii="Times New Roman" w:hAnsi="Times New Roman"/>
        </w:rPr>
        <w:t>a dalších klíčových osobností týmu a vědeckého programu</w:t>
      </w:r>
    </w:p>
    <w:p w:rsidR="00BF1C9B" w:rsidRPr="00AE5A41" w:rsidRDefault="00BF1C9B" w:rsidP="00BC7013">
      <w:pPr>
        <w:pStyle w:val="ListParagraph"/>
        <w:numPr>
          <w:ilvl w:val="0"/>
          <w:numId w:val="7"/>
        </w:numPr>
        <w:jc w:val="both"/>
        <w:rPr>
          <w:rFonts w:ascii="Times New Roman" w:hAnsi="Times New Roman"/>
        </w:rPr>
      </w:pPr>
      <w:r w:rsidRPr="00CF5F23">
        <w:rPr>
          <w:rFonts w:ascii="Times New Roman" w:hAnsi="Times New Roman"/>
        </w:rPr>
        <w:t>Velikost týmu a jeho struktura</w:t>
      </w:r>
      <w:r w:rsidRPr="00AE5A41">
        <w:rPr>
          <w:rFonts w:ascii="Times New Roman" w:hAnsi="Times New Roman"/>
        </w:rPr>
        <w:t xml:space="preserve"> </w:t>
      </w:r>
    </w:p>
    <w:p w:rsidR="00BF1C9B" w:rsidRPr="00AE5A41" w:rsidRDefault="00BF1C9B" w:rsidP="00BC7013">
      <w:pPr>
        <w:pStyle w:val="ListParagraph"/>
        <w:numPr>
          <w:ilvl w:val="0"/>
          <w:numId w:val="7"/>
        </w:numPr>
        <w:jc w:val="both"/>
        <w:rPr>
          <w:rFonts w:ascii="Times New Roman" w:hAnsi="Times New Roman"/>
        </w:rPr>
      </w:pPr>
      <w:r w:rsidRPr="00CF5F23">
        <w:rPr>
          <w:rFonts w:ascii="Times New Roman" w:hAnsi="Times New Roman"/>
        </w:rPr>
        <w:t>Existence mezioborových projektů</w:t>
      </w:r>
    </w:p>
    <w:p w:rsidR="00BF1C9B" w:rsidRPr="00AE5A41" w:rsidRDefault="00BF1C9B" w:rsidP="00BC7013">
      <w:pPr>
        <w:pStyle w:val="ListParagraph"/>
        <w:numPr>
          <w:ilvl w:val="0"/>
          <w:numId w:val="7"/>
        </w:numPr>
        <w:jc w:val="both"/>
        <w:rPr>
          <w:rFonts w:ascii="Times New Roman" w:hAnsi="Times New Roman"/>
        </w:rPr>
      </w:pPr>
      <w:r w:rsidRPr="00CF5F23">
        <w:rPr>
          <w:rFonts w:ascii="Times New Roman" w:hAnsi="Times New Roman"/>
        </w:rPr>
        <w:t>Míra dlouhodobé mobility vědeckých pracovníků</w:t>
      </w:r>
    </w:p>
    <w:p w:rsidR="00BF1C9B" w:rsidRPr="00AE5A41" w:rsidRDefault="00BF1C9B" w:rsidP="00BC7013">
      <w:pPr>
        <w:pStyle w:val="ListParagraph"/>
        <w:numPr>
          <w:ilvl w:val="0"/>
          <w:numId w:val="7"/>
        </w:numPr>
        <w:jc w:val="both"/>
        <w:rPr>
          <w:rFonts w:ascii="Times New Roman" w:hAnsi="Times New Roman"/>
        </w:rPr>
      </w:pPr>
      <w:r w:rsidRPr="00CF5F23">
        <w:rPr>
          <w:rFonts w:ascii="Times New Roman" w:hAnsi="Times New Roman"/>
        </w:rPr>
        <w:t>Mezinárodní spolupráce</w:t>
      </w:r>
    </w:p>
    <w:p w:rsidR="00BF1C9B" w:rsidRPr="00AE5A41" w:rsidRDefault="00BF1C9B" w:rsidP="00BC7013">
      <w:pPr>
        <w:pStyle w:val="ListParagraph"/>
        <w:numPr>
          <w:ilvl w:val="0"/>
          <w:numId w:val="7"/>
        </w:numPr>
        <w:jc w:val="both"/>
        <w:rPr>
          <w:rFonts w:ascii="Times New Roman" w:hAnsi="Times New Roman"/>
        </w:rPr>
      </w:pPr>
      <w:r w:rsidRPr="00CF5F23">
        <w:rPr>
          <w:rFonts w:ascii="Times New Roman" w:hAnsi="Times New Roman"/>
        </w:rPr>
        <w:t>Společné projekty</w:t>
      </w:r>
      <w:r>
        <w:rPr>
          <w:rFonts w:ascii="Times New Roman" w:hAnsi="Times New Roman"/>
        </w:rPr>
        <w:t xml:space="preserve"> s průmyslovými podniky (pokud přicházejí v úvahu)</w:t>
      </w:r>
    </w:p>
    <w:p w:rsidR="00BF1C9B" w:rsidRDefault="00BF1C9B" w:rsidP="00BC7013">
      <w:pPr>
        <w:pStyle w:val="ListParagraph"/>
        <w:numPr>
          <w:ilvl w:val="0"/>
          <w:numId w:val="7"/>
        </w:numPr>
        <w:jc w:val="both"/>
        <w:rPr>
          <w:rFonts w:ascii="Times New Roman" w:hAnsi="Times New Roman"/>
        </w:rPr>
      </w:pPr>
      <w:r w:rsidRPr="00CF5F23">
        <w:rPr>
          <w:rFonts w:ascii="Times New Roman" w:hAnsi="Times New Roman"/>
        </w:rPr>
        <w:t>Výsledky aplikovaného výzkumu</w:t>
      </w:r>
      <w:r w:rsidRPr="00AE5A41">
        <w:rPr>
          <w:rFonts w:ascii="Times New Roman" w:hAnsi="Times New Roman"/>
        </w:rPr>
        <w:t xml:space="preserve"> </w:t>
      </w:r>
      <w:r>
        <w:rPr>
          <w:rFonts w:ascii="Times New Roman" w:hAnsi="Times New Roman"/>
        </w:rPr>
        <w:t>(pokud přicházejí v úvahu)</w:t>
      </w:r>
    </w:p>
    <w:p w:rsidR="00BF1C9B" w:rsidRPr="00AE5A41" w:rsidRDefault="00BF1C9B" w:rsidP="00BC7013">
      <w:pPr>
        <w:pStyle w:val="ListParagraph"/>
        <w:numPr>
          <w:ilvl w:val="0"/>
          <w:numId w:val="7"/>
        </w:numPr>
        <w:jc w:val="both"/>
        <w:rPr>
          <w:rFonts w:ascii="Times New Roman" w:hAnsi="Times New Roman"/>
        </w:rPr>
      </w:pPr>
      <w:r w:rsidRPr="00CF5F23">
        <w:rPr>
          <w:rFonts w:ascii="Times New Roman" w:hAnsi="Times New Roman"/>
        </w:rPr>
        <w:t>Kvalita infrastruktury/instituce na které bude tým působit</w:t>
      </w:r>
    </w:p>
    <w:p w:rsidR="00BF1C9B" w:rsidRDefault="00BF1C9B" w:rsidP="003F3D8E">
      <w:pPr>
        <w:jc w:val="both"/>
        <w:rPr>
          <w:rFonts w:ascii="Times New Roman" w:hAnsi="Times New Roman"/>
        </w:rPr>
      </w:pPr>
      <w:r w:rsidRPr="00A6293A">
        <w:rPr>
          <w:rFonts w:ascii="Times New Roman" w:hAnsi="Times New Roman"/>
        </w:rPr>
        <w:t xml:space="preserve">Výběr </w:t>
      </w:r>
      <w:r>
        <w:rPr>
          <w:rFonts w:ascii="Times New Roman" w:hAnsi="Times New Roman"/>
        </w:rPr>
        <w:t xml:space="preserve">týmů </w:t>
      </w:r>
      <w:r w:rsidRPr="00A6293A">
        <w:rPr>
          <w:rFonts w:ascii="Times New Roman" w:hAnsi="Times New Roman"/>
        </w:rPr>
        <w:t>bude proveden na základě vlastní vyhledávací</w:t>
      </w:r>
      <w:r>
        <w:rPr>
          <w:rFonts w:ascii="Times New Roman" w:hAnsi="Times New Roman"/>
        </w:rPr>
        <w:t xml:space="preserve"> a monitorovací činnosti CIST. Každý tým bude v pravidelných několikaletých intervalech hodnocen systémem mezinárodních peer-review panelů a p</w:t>
      </w:r>
      <w:r w:rsidRPr="00A6293A">
        <w:rPr>
          <w:rFonts w:ascii="Times New Roman" w:hAnsi="Times New Roman"/>
        </w:rPr>
        <w:t xml:space="preserve">odle výsledku hodnocení </w:t>
      </w:r>
      <w:r>
        <w:rPr>
          <w:rFonts w:ascii="Times New Roman" w:hAnsi="Times New Roman"/>
        </w:rPr>
        <w:t xml:space="preserve">bude </w:t>
      </w:r>
      <w:r w:rsidRPr="00A6293A">
        <w:rPr>
          <w:rFonts w:ascii="Times New Roman" w:hAnsi="Times New Roman"/>
        </w:rPr>
        <w:t>rozh</w:t>
      </w:r>
      <w:r>
        <w:rPr>
          <w:rFonts w:ascii="Times New Roman" w:hAnsi="Times New Roman"/>
        </w:rPr>
        <w:t xml:space="preserve">odnuto </w:t>
      </w:r>
      <w:r w:rsidRPr="00A6293A">
        <w:rPr>
          <w:rFonts w:ascii="Times New Roman" w:hAnsi="Times New Roman"/>
        </w:rPr>
        <w:t>o dalším financování týmu CIST</w:t>
      </w:r>
      <w:r>
        <w:rPr>
          <w:rFonts w:ascii="Times New Roman" w:hAnsi="Times New Roman"/>
        </w:rPr>
        <w:t xml:space="preserve">. Za výběr týmů a jejich financování z nadačního příspěvku CIST ponese odpovědnost správní rada CIST  složená převážně z renomovaných osobností světové vědy. Ve svých rozhodnutích se bude opírat o hodnocení a doporučení vědecké rady složené výlučně ze zahraničních vědeckých osobností. </w:t>
      </w:r>
    </w:p>
    <w:p w:rsidR="00BF1C9B" w:rsidRPr="00A6293A" w:rsidRDefault="00BF1C9B" w:rsidP="003F3D8E">
      <w:pPr>
        <w:jc w:val="both"/>
        <w:rPr>
          <w:rFonts w:ascii="Times New Roman" w:hAnsi="Times New Roman"/>
        </w:rPr>
      </w:pPr>
      <w:r w:rsidRPr="00A6293A">
        <w:rPr>
          <w:rFonts w:ascii="Times New Roman" w:hAnsi="Times New Roman"/>
        </w:rPr>
        <w:t xml:space="preserve">CIST </w:t>
      </w:r>
      <w:r>
        <w:rPr>
          <w:rFonts w:ascii="Times New Roman" w:hAnsi="Times New Roman"/>
        </w:rPr>
        <w:t xml:space="preserve">vytvoří </w:t>
      </w:r>
      <w:r w:rsidRPr="00A6293A">
        <w:rPr>
          <w:rFonts w:ascii="Times New Roman" w:hAnsi="Times New Roman"/>
        </w:rPr>
        <w:t>svým týmům stabilní prostředí pro provádění vysoce kvalitního výzkumu na špičkové světové úrovni, možnost spolupracovat s excelentními světovými výzkumnými a vysokoškolskými pracovišti, zaměstnávat vysoce kvalifikované odborníky nejen z České republiky, al</w:t>
      </w:r>
      <w:r>
        <w:rPr>
          <w:rFonts w:ascii="Times New Roman" w:hAnsi="Times New Roman"/>
        </w:rPr>
        <w:t>e i ze světa a </w:t>
      </w:r>
      <w:r w:rsidRPr="00A6293A">
        <w:rPr>
          <w:rFonts w:ascii="Times New Roman" w:hAnsi="Times New Roman"/>
        </w:rPr>
        <w:t xml:space="preserve">nabídnout jim odpovídající finanční ohodnocení tak, aby zůstali a pracovali v České republice. </w:t>
      </w:r>
    </w:p>
    <w:p w:rsidR="00BF1C9B" w:rsidRDefault="00BF1C9B" w:rsidP="008B735B">
      <w:pPr>
        <w:jc w:val="both"/>
        <w:rPr>
          <w:rFonts w:ascii="Times New Roman" w:hAnsi="Times New Roman"/>
        </w:rPr>
      </w:pPr>
      <w:r w:rsidRPr="00AE5A41">
        <w:rPr>
          <w:rFonts w:ascii="Times New Roman" w:hAnsi="Times New Roman"/>
        </w:rPr>
        <w:t>C</w:t>
      </w:r>
      <w:r>
        <w:rPr>
          <w:rFonts w:ascii="Times New Roman" w:hAnsi="Times New Roman"/>
        </w:rPr>
        <w:t>IST</w:t>
      </w:r>
      <w:r w:rsidRPr="00AE5A41">
        <w:rPr>
          <w:rFonts w:ascii="Times New Roman" w:hAnsi="Times New Roman"/>
        </w:rPr>
        <w:t xml:space="preserve"> se vždy bude snažit podporovat </w:t>
      </w:r>
      <w:r>
        <w:rPr>
          <w:rFonts w:ascii="Times New Roman" w:hAnsi="Times New Roman"/>
        </w:rPr>
        <w:t xml:space="preserve">vědecké a vzdělávací </w:t>
      </w:r>
      <w:r w:rsidRPr="00AE5A41">
        <w:rPr>
          <w:rFonts w:ascii="Times New Roman" w:hAnsi="Times New Roman"/>
        </w:rPr>
        <w:t>činnosti současně a neodděleně.</w:t>
      </w:r>
      <w:r>
        <w:rPr>
          <w:rFonts w:ascii="Times New Roman" w:hAnsi="Times New Roman"/>
        </w:rPr>
        <w:t xml:space="preserve"> Vědecké a vzdělávací činnosti budou</w:t>
      </w:r>
      <w:r w:rsidRPr="00AE5A41">
        <w:rPr>
          <w:rFonts w:ascii="Times New Roman" w:hAnsi="Times New Roman"/>
        </w:rPr>
        <w:t xml:space="preserve"> vzájemně </w:t>
      </w:r>
      <w:r>
        <w:rPr>
          <w:rFonts w:ascii="Times New Roman" w:hAnsi="Times New Roman"/>
        </w:rPr>
        <w:t>propojeny</w:t>
      </w:r>
      <w:r w:rsidRPr="00AE5A41">
        <w:rPr>
          <w:rFonts w:ascii="Times New Roman" w:hAnsi="Times New Roman"/>
        </w:rPr>
        <w:t xml:space="preserve"> tak, že pokud bude výzkumný tým podporovaný z prostředků C</w:t>
      </w:r>
      <w:r>
        <w:rPr>
          <w:rFonts w:ascii="Times New Roman" w:hAnsi="Times New Roman"/>
        </w:rPr>
        <w:t>IST působit na VŠ</w:t>
      </w:r>
      <w:r w:rsidRPr="00AE5A41">
        <w:rPr>
          <w:rFonts w:ascii="Times New Roman" w:hAnsi="Times New Roman"/>
        </w:rPr>
        <w:t>, bude současně místem vzdělávání vybraných studentů doktorského studia. Bude-li výzkumný tým C</w:t>
      </w:r>
      <w:r>
        <w:rPr>
          <w:rFonts w:ascii="Times New Roman" w:hAnsi="Times New Roman"/>
        </w:rPr>
        <w:t>I</w:t>
      </w:r>
      <w:r w:rsidRPr="00AE5A41">
        <w:rPr>
          <w:rFonts w:ascii="Times New Roman" w:hAnsi="Times New Roman"/>
        </w:rPr>
        <w:t>ST působit na pracovišti které z legislativních důvodů</w:t>
      </w:r>
      <w:r>
        <w:rPr>
          <w:rFonts w:ascii="Times New Roman" w:hAnsi="Times New Roman"/>
        </w:rPr>
        <w:t xml:space="preserve"> nemůže</w:t>
      </w:r>
      <w:r w:rsidRPr="00AE5A41">
        <w:rPr>
          <w:rFonts w:ascii="Times New Roman" w:hAnsi="Times New Roman"/>
        </w:rPr>
        <w:t xml:space="preserve"> registrovat a vzdělávat studenty doktorského studia, </w:t>
      </w:r>
      <w:r>
        <w:rPr>
          <w:rFonts w:ascii="Times New Roman" w:hAnsi="Times New Roman"/>
        </w:rPr>
        <w:t>uzavře</w:t>
      </w:r>
      <w:r w:rsidRPr="00AE5A41">
        <w:rPr>
          <w:rFonts w:ascii="Times New Roman" w:hAnsi="Times New Roman"/>
        </w:rPr>
        <w:t xml:space="preserve"> dohodu s VŠ, která umožní škol</w:t>
      </w:r>
      <w:r>
        <w:rPr>
          <w:rFonts w:ascii="Times New Roman" w:hAnsi="Times New Roman"/>
        </w:rPr>
        <w:t>it</w:t>
      </w:r>
      <w:r w:rsidRPr="00AE5A41">
        <w:rPr>
          <w:rFonts w:ascii="Times New Roman" w:hAnsi="Times New Roman"/>
        </w:rPr>
        <w:t xml:space="preserve"> doktorand</w:t>
      </w:r>
      <w:r>
        <w:rPr>
          <w:rFonts w:ascii="Times New Roman" w:hAnsi="Times New Roman"/>
        </w:rPr>
        <w:t>y</w:t>
      </w:r>
      <w:r w:rsidRPr="00AE5A41">
        <w:rPr>
          <w:rFonts w:ascii="Times New Roman" w:hAnsi="Times New Roman"/>
        </w:rPr>
        <w:t xml:space="preserve"> dané VŠ. </w:t>
      </w:r>
      <w:r w:rsidRPr="0073553F">
        <w:rPr>
          <w:rFonts w:ascii="Times New Roman" w:hAnsi="Times New Roman"/>
        </w:rPr>
        <w:t>Studenti zůstanou po celou dobu spolupráce s C</w:t>
      </w:r>
      <w:r>
        <w:rPr>
          <w:rFonts w:ascii="Times New Roman" w:hAnsi="Times New Roman"/>
        </w:rPr>
        <w:t>IST studenty své vysoké školy a </w:t>
      </w:r>
      <w:r w:rsidRPr="0073553F">
        <w:rPr>
          <w:rFonts w:ascii="Times New Roman" w:hAnsi="Times New Roman"/>
        </w:rPr>
        <w:t>C</w:t>
      </w:r>
      <w:r>
        <w:rPr>
          <w:rFonts w:ascii="Times New Roman" w:hAnsi="Times New Roman"/>
        </w:rPr>
        <w:t>I</w:t>
      </w:r>
      <w:r w:rsidRPr="0073553F">
        <w:rPr>
          <w:rFonts w:ascii="Times New Roman" w:hAnsi="Times New Roman"/>
        </w:rPr>
        <w:t>ST nebude mít oprávnění udělovat zákonem stanovená osvědčení o absolvování studia, tj. nebude udělovat diplomy</w:t>
      </w:r>
      <w:r>
        <w:rPr>
          <w:rFonts w:ascii="Times New Roman" w:hAnsi="Times New Roman"/>
        </w:rPr>
        <w:t>.</w:t>
      </w:r>
    </w:p>
    <w:p w:rsidR="00BF1C9B" w:rsidRPr="002E75F7" w:rsidRDefault="00BF1C9B" w:rsidP="008B735B">
      <w:pPr>
        <w:jc w:val="both"/>
        <w:rPr>
          <w:rFonts w:ascii="Times New Roman" w:hAnsi="Times New Roman"/>
        </w:rPr>
      </w:pPr>
      <w:r w:rsidRPr="00680469">
        <w:rPr>
          <w:rFonts w:ascii="Times New Roman" w:hAnsi="Times New Roman"/>
        </w:rPr>
        <w:t xml:space="preserve">Výzkumné a vzdělávací pracoviště </w:t>
      </w:r>
      <w:r>
        <w:rPr>
          <w:rFonts w:ascii="Times New Roman" w:hAnsi="Times New Roman"/>
        </w:rPr>
        <w:t>CIST bude</w:t>
      </w:r>
      <w:r w:rsidRPr="00680469">
        <w:rPr>
          <w:rFonts w:ascii="Times New Roman" w:hAnsi="Times New Roman"/>
        </w:rPr>
        <w:t xml:space="preserve"> umístěno v</w:t>
      </w:r>
      <w:r>
        <w:rPr>
          <w:rFonts w:ascii="Times New Roman" w:hAnsi="Times New Roman"/>
        </w:rPr>
        <w:t> hostitelské organizaci</w:t>
      </w:r>
      <w:r w:rsidRPr="00680469">
        <w:rPr>
          <w:rFonts w:ascii="Times New Roman" w:hAnsi="Times New Roman"/>
        </w:rPr>
        <w:t xml:space="preserve"> </w:t>
      </w:r>
      <w:r>
        <w:rPr>
          <w:rFonts w:ascii="Times New Roman" w:hAnsi="Times New Roman"/>
        </w:rPr>
        <w:t>(organizacích) a </w:t>
      </w:r>
      <w:r w:rsidRPr="00680469">
        <w:rPr>
          <w:rFonts w:ascii="Times New Roman" w:hAnsi="Times New Roman"/>
        </w:rPr>
        <w:t>nebud</w:t>
      </w:r>
      <w:r>
        <w:rPr>
          <w:rFonts w:ascii="Times New Roman" w:hAnsi="Times New Roman"/>
        </w:rPr>
        <w:t xml:space="preserve">e ve vlastnictví CIST. </w:t>
      </w:r>
      <w:r w:rsidRPr="0042239C">
        <w:rPr>
          <w:rFonts w:ascii="Times New Roman" w:hAnsi="Times New Roman"/>
        </w:rPr>
        <w:t>Členové výzkumného týmu CIST budou zaměstnanci hostitelské organizace</w:t>
      </w:r>
      <w:r>
        <w:rPr>
          <w:rFonts w:ascii="Times New Roman" w:hAnsi="Times New Roman"/>
        </w:rPr>
        <w:t>.</w:t>
      </w:r>
      <w:r w:rsidRPr="0042239C">
        <w:rPr>
          <w:rFonts w:ascii="Times New Roman" w:hAnsi="Times New Roman"/>
        </w:rPr>
        <w:t xml:space="preserve"> </w:t>
      </w:r>
      <w:r w:rsidRPr="00680469">
        <w:rPr>
          <w:rFonts w:ascii="Times New Roman" w:hAnsi="Times New Roman"/>
        </w:rPr>
        <w:t xml:space="preserve">Činnost </w:t>
      </w:r>
      <w:r>
        <w:rPr>
          <w:rFonts w:ascii="Times New Roman" w:hAnsi="Times New Roman"/>
        </w:rPr>
        <w:t>výzkumných</w:t>
      </w:r>
      <w:r w:rsidRPr="00680469">
        <w:rPr>
          <w:rFonts w:ascii="Times New Roman" w:hAnsi="Times New Roman"/>
        </w:rPr>
        <w:t xml:space="preserve"> týmů</w:t>
      </w:r>
      <w:r>
        <w:rPr>
          <w:rFonts w:ascii="Times New Roman" w:hAnsi="Times New Roman"/>
        </w:rPr>
        <w:t xml:space="preserve"> CIST bude</w:t>
      </w:r>
      <w:r w:rsidRPr="00680469">
        <w:rPr>
          <w:rFonts w:ascii="Times New Roman" w:hAnsi="Times New Roman"/>
        </w:rPr>
        <w:t xml:space="preserve"> zajištěna na smluvním základě</w:t>
      </w:r>
      <w:r>
        <w:rPr>
          <w:rFonts w:ascii="Times New Roman" w:hAnsi="Times New Roman"/>
        </w:rPr>
        <w:t xml:space="preserve"> mezi CIST a hostitelskou organizací</w:t>
      </w:r>
      <w:r w:rsidRPr="00680469">
        <w:rPr>
          <w:rFonts w:ascii="Times New Roman" w:hAnsi="Times New Roman"/>
        </w:rPr>
        <w:t>.</w:t>
      </w:r>
    </w:p>
    <w:p w:rsidR="00BF1C9B" w:rsidRPr="00A6293A" w:rsidRDefault="00BF1C9B" w:rsidP="00536635">
      <w:pPr>
        <w:jc w:val="both"/>
        <w:rPr>
          <w:rFonts w:ascii="Times New Roman" w:hAnsi="Times New Roman"/>
          <w:b/>
        </w:rPr>
      </w:pPr>
      <w:bookmarkStart w:id="34" w:name="_Toc361378787"/>
      <w:r w:rsidRPr="00A6293A">
        <w:rPr>
          <w:rFonts w:ascii="Times New Roman" w:hAnsi="Times New Roman"/>
          <w:b/>
        </w:rPr>
        <w:t>Kancelář CIST</w:t>
      </w:r>
      <w:bookmarkEnd w:id="34"/>
    </w:p>
    <w:p w:rsidR="00BF1C9B" w:rsidRPr="00A6293A" w:rsidRDefault="00BF1C9B" w:rsidP="00536635">
      <w:pPr>
        <w:jc w:val="both"/>
        <w:rPr>
          <w:rFonts w:ascii="Times New Roman" w:hAnsi="Times New Roman"/>
        </w:rPr>
      </w:pPr>
      <w:r w:rsidRPr="00A6293A">
        <w:rPr>
          <w:rFonts w:ascii="Times New Roman" w:hAnsi="Times New Roman"/>
        </w:rPr>
        <w:t>Kancelář CIST (dále jen „kancelář“) je administrativním zázemím CIST. Vytváří podmínky pro splnění poslání a cílů CIST a poskytuje podporu orgánům CIST. Kancelář má 1</w:t>
      </w:r>
      <w:r>
        <w:rPr>
          <w:rFonts w:ascii="Times New Roman" w:hAnsi="Times New Roman"/>
        </w:rPr>
        <w:t>2</w:t>
      </w:r>
      <w:r w:rsidRPr="00A6293A">
        <w:rPr>
          <w:rFonts w:ascii="Times New Roman" w:hAnsi="Times New Roman"/>
        </w:rPr>
        <w:t> zaměstnanců, včetně ředitele kanceláře. Zaměstnanci kanceláře mají pracovně právní vztah k CIST, který se řídí zákoníkem práce a dalšími právními předpisy.</w:t>
      </w:r>
    </w:p>
    <w:p w:rsidR="00BF1C9B" w:rsidRPr="00A6293A" w:rsidRDefault="00BF1C9B" w:rsidP="00536635">
      <w:pPr>
        <w:jc w:val="both"/>
        <w:rPr>
          <w:rFonts w:ascii="Times New Roman" w:hAnsi="Times New Roman"/>
        </w:rPr>
      </w:pPr>
      <w:r w:rsidRPr="00A6293A">
        <w:rPr>
          <w:rFonts w:ascii="Times New Roman" w:hAnsi="Times New Roman"/>
        </w:rPr>
        <w:t>Ředitel kanceláře je jmenován a odvoláván prezidentem CIST, kterému je při výkonu funkce podřízen. Zodpovídá za veškerou činnost kanceláře, tedy za problematiku věcnou, finanční i pracovně právní v rozsahu, který mu byl stanoven správní radou.</w:t>
      </w:r>
    </w:p>
    <w:p w:rsidR="00BF1C9B" w:rsidRPr="00A6293A" w:rsidRDefault="00BF1C9B" w:rsidP="00BF2435">
      <w:pPr>
        <w:keepNext/>
        <w:jc w:val="both"/>
        <w:rPr>
          <w:rFonts w:ascii="Times New Roman" w:hAnsi="Times New Roman"/>
          <w:b/>
        </w:rPr>
      </w:pPr>
      <w:bookmarkStart w:id="35" w:name="_Toc361378791"/>
      <w:r w:rsidRPr="00A6293A">
        <w:rPr>
          <w:rFonts w:ascii="Times New Roman" w:hAnsi="Times New Roman"/>
          <w:b/>
        </w:rPr>
        <w:t xml:space="preserve">Příjmy </w:t>
      </w:r>
      <w:bookmarkEnd w:id="35"/>
      <w:r w:rsidRPr="00A6293A">
        <w:rPr>
          <w:rFonts w:ascii="Times New Roman" w:hAnsi="Times New Roman"/>
          <w:b/>
        </w:rPr>
        <w:t>CIST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BF1C9B" w:rsidRPr="00A6293A" w:rsidTr="000E2087">
        <w:tc>
          <w:tcPr>
            <w:tcW w:w="4606" w:type="dxa"/>
          </w:tcPr>
          <w:p w:rsidR="00BF1C9B" w:rsidRPr="00A6293A" w:rsidRDefault="00BF1C9B" w:rsidP="000E2087">
            <w:pPr>
              <w:spacing w:after="0" w:line="240" w:lineRule="auto"/>
              <w:rPr>
                <w:rFonts w:ascii="Times New Roman" w:hAnsi="Times New Roman"/>
              </w:rPr>
            </w:pPr>
            <w:r w:rsidRPr="00A6293A">
              <w:rPr>
                <w:rFonts w:ascii="Times New Roman" w:hAnsi="Times New Roman"/>
              </w:rPr>
              <w:t>Vklad zřizovatele (jistina)</w:t>
            </w:r>
          </w:p>
        </w:tc>
        <w:tc>
          <w:tcPr>
            <w:tcW w:w="4606" w:type="dxa"/>
          </w:tcPr>
          <w:p w:rsidR="00BF1C9B" w:rsidRPr="00A6293A" w:rsidRDefault="00BF1C9B" w:rsidP="000E2087">
            <w:pPr>
              <w:spacing w:after="0" w:line="240" w:lineRule="auto"/>
              <w:jc w:val="center"/>
              <w:rPr>
                <w:rFonts w:ascii="Times New Roman" w:hAnsi="Times New Roman"/>
              </w:rPr>
            </w:pPr>
            <w:smartTag w:uri="urn:schemas-microsoft-com:office:smarttags" w:element="metricconverter">
              <w:smartTagPr>
                <w:attr w:name="ProductID" w:val="0,5 mil"/>
              </w:smartTagPr>
              <w:r w:rsidRPr="00A6293A">
                <w:rPr>
                  <w:rFonts w:ascii="Times New Roman" w:hAnsi="Times New Roman"/>
                </w:rPr>
                <w:t>0,5 mil</w:t>
              </w:r>
            </w:smartTag>
            <w:r w:rsidRPr="00A6293A">
              <w:rPr>
                <w:rFonts w:ascii="Times New Roman" w:hAnsi="Times New Roman"/>
              </w:rPr>
              <w:t xml:space="preserve"> Kč</w:t>
            </w:r>
          </w:p>
        </w:tc>
      </w:tr>
      <w:tr w:rsidR="00BF1C9B" w:rsidRPr="00A6293A" w:rsidTr="000E2087">
        <w:tc>
          <w:tcPr>
            <w:tcW w:w="4606" w:type="dxa"/>
          </w:tcPr>
          <w:p w:rsidR="00BF1C9B" w:rsidRPr="00A6293A" w:rsidRDefault="00BF1C9B" w:rsidP="00D1792B">
            <w:pPr>
              <w:spacing w:after="0" w:line="240" w:lineRule="auto"/>
              <w:rPr>
                <w:rFonts w:ascii="Times New Roman" w:hAnsi="Times New Roman"/>
              </w:rPr>
            </w:pPr>
            <w:r w:rsidRPr="00A6293A">
              <w:rPr>
                <w:rFonts w:ascii="Times New Roman" w:hAnsi="Times New Roman"/>
              </w:rPr>
              <w:t>Nadační dar zřizovatele</w:t>
            </w:r>
          </w:p>
        </w:tc>
        <w:tc>
          <w:tcPr>
            <w:tcW w:w="4606" w:type="dxa"/>
          </w:tcPr>
          <w:p w:rsidR="00BF1C9B" w:rsidRPr="00A6293A" w:rsidRDefault="00BF1C9B" w:rsidP="000E2087">
            <w:pPr>
              <w:spacing w:after="0" w:line="240" w:lineRule="auto"/>
              <w:jc w:val="center"/>
              <w:rPr>
                <w:rFonts w:ascii="Times New Roman" w:hAnsi="Times New Roman"/>
              </w:rPr>
            </w:pPr>
            <w:r w:rsidRPr="00A6293A">
              <w:rPr>
                <w:rFonts w:ascii="Times New Roman" w:hAnsi="Times New Roman"/>
              </w:rPr>
              <w:t>1 mld. Kč</w:t>
            </w:r>
          </w:p>
        </w:tc>
      </w:tr>
      <w:tr w:rsidR="00BF1C9B" w:rsidRPr="00A6293A" w:rsidTr="000E2087">
        <w:tc>
          <w:tcPr>
            <w:tcW w:w="4606" w:type="dxa"/>
          </w:tcPr>
          <w:p w:rsidR="00BF1C9B" w:rsidRPr="00A6293A" w:rsidRDefault="00BF1C9B" w:rsidP="00D1792B">
            <w:pPr>
              <w:spacing w:after="0" w:line="240" w:lineRule="auto"/>
              <w:rPr>
                <w:rFonts w:ascii="Times New Roman" w:hAnsi="Times New Roman"/>
              </w:rPr>
            </w:pPr>
            <w:r w:rsidRPr="00A6293A">
              <w:rPr>
                <w:rFonts w:ascii="Times New Roman" w:hAnsi="Times New Roman"/>
              </w:rPr>
              <w:t>Nadační dary třetích osob</w:t>
            </w:r>
          </w:p>
        </w:tc>
        <w:tc>
          <w:tcPr>
            <w:tcW w:w="4606" w:type="dxa"/>
          </w:tcPr>
          <w:p w:rsidR="00BF1C9B" w:rsidRPr="00A6293A" w:rsidRDefault="00BF1C9B" w:rsidP="000E2087">
            <w:pPr>
              <w:spacing w:after="0" w:line="240" w:lineRule="auto"/>
              <w:jc w:val="center"/>
              <w:rPr>
                <w:rFonts w:ascii="Times New Roman" w:hAnsi="Times New Roman"/>
              </w:rPr>
            </w:pPr>
            <w:r w:rsidRPr="00A6293A">
              <w:rPr>
                <w:rFonts w:ascii="Times New Roman" w:hAnsi="Times New Roman"/>
              </w:rPr>
              <w:t>nelze přesně určit</w:t>
            </w:r>
          </w:p>
        </w:tc>
      </w:tr>
      <w:tr w:rsidR="00BF1C9B" w:rsidRPr="00A6293A" w:rsidTr="000E2087">
        <w:tc>
          <w:tcPr>
            <w:tcW w:w="4606" w:type="dxa"/>
          </w:tcPr>
          <w:p w:rsidR="00BF1C9B" w:rsidRPr="00A6293A" w:rsidRDefault="00BF1C9B" w:rsidP="00D1792B">
            <w:pPr>
              <w:spacing w:after="0" w:line="240" w:lineRule="auto"/>
              <w:rPr>
                <w:rFonts w:ascii="Times New Roman" w:hAnsi="Times New Roman"/>
              </w:rPr>
            </w:pPr>
            <w:r w:rsidRPr="00A6293A">
              <w:rPr>
                <w:rFonts w:ascii="Times New Roman" w:hAnsi="Times New Roman"/>
              </w:rPr>
              <w:t>Nepeněžní dary třetích osob</w:t>
            </w:r>
          </w:p>
        </w:tc>
        <w:tc>
          <w:tcPr>
            <w:tcW w:w="4606" w:type="dxa"/>
          </w:tcPr>
          <w:p w:rsidR="00BF1C9B" w:rsidRPr="00A6293A" w:rsidRDefault="00BF1C9B" w:rsidP="000E2087">
            <w:pPr>
              <w:spacing w:after="0" w:line="240" w:lineRule="auto"/>
              <w:jc w:val="center"/>
              <w:rPr>
                <w:rFonts w:ascii="Times New Roman" w:hAnsi="Times New Roman"/>
              </w:rPr>
            </w:pPr>
            <w:r w:rsidRPr="00A6293A">
              <w:rPr>
                <w:rFonts w:ascii="Times New Roman" w:hAnsi="Times New Roman"/>
              </w:rPr>
              <w:t>nelze přesně určit</w:t>
            </w:r>
          </w:p>
        </w:tc>
      </w:tr>
    </w:tbl>
    <w:p w:rsidR="00BF1C9B" w:rsidRPr="00A6293A" w:rsidRDefault="00BF1C9B" w:rsidP="00195E69">
      <w:pPr>
        <w:jc w:val="both"/>
        <w:rPr>
          <w:rFonts w:ascii="Times New Roman" w:hAnsi="Times New Roman"/>
        </w:rPr>
      </w:pPr>
    </w:p>
    <w:p w:rsidR="00BF1C9B" w:rsidRPr="00A6293A" w:rsidRDefault="00BF1C9B" w:rsidP="00195E69">
      <w:pPr>
        <w:jc w:val="both"/>
        <w:rPr>
          <w:rFonts w:ascii="Times New Roman" w:hAnsi="Times New Roman"/>
          <w:b/>
        </w:rPr>
      </w:pPr>
      <w:r w:rsidRPr="00A6293A">
        <w:rPr>
          <w:rFonts w:ascii="Times New Roman" w:hAnsi="Times New Roman"/>
          <w:b/>
        </w:rPr>
        <w:t>Výdaje CIST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BF1C9B" w:rsidRPr="00A6293A" w:rsidTr="000E2087">
        <w:tc>
          <w:tcPr>
            <w:tcW w:w="4606" w:type="dxa"/>
          </w:tcPr>
          <w:p w:rsidR="00BF1C9B" w:rsidRPr="00A6293A" w:rsidRDefault="00BF1C9B" w:rsidP="00D1792B">
            <w:pPr>
              <w:spacing w:after="0" w:line="240" w:lineRule="auto"/>
              <w:rPr>
                <w:rFonts w:ascii="Times New Roman" w:hAnsi="Times New Roman"/>
              </w:rPr>
            </w:pPr>
            <w:r w:rsidRPr="00A6293A">
              <w:rPr>
                <w:rFonts w:ascii="Times New Roman" w:hAnsi="Times New Roman"/>
              </w:rPr>
              <w:t>Nadační příspěvky</w:t>
            </w:r>
          </w:p>
        </w:tc>
        <w:tc>
          <w:tcPr>
            <w:tcW w:w="4606" w:type="dxa"/>
          </w:tcPr>
          <w:p w:rsidR="00BF1C9B" w:rsidRPr="00A6293A" w:rsidRDefault="00BF1C9B" w:rsidP="000E2087">
            <w:pPr>
              <w:spacing w:after="0" w:line="240" w:lineRule="auto"/>
              <w:jc w:val="center"/>
              <w:rPr>
                <w:rFonts w:ascii="Times New Roman" w:hAnsi="Times New Roman"/>
              </w:rPr>
            </w:pPr>
            <w:smartTag w:uri="urn:schemas-microsoft-com:office:smarttags" w:element="metricconverter">
              <w:smartTagPr>
                <w:attr w:name="ProductID" w:val="960 mil"/>
              </w:smartTagPr>
              <w:r w:rsidRPr="00A6293A">
                <w:rPr>
                  <w:rFonts w:ascii="Times New Roman" w:hAnsi="Times New Roman"/>
                </w:rPr>
                <w:t>960 mil</w:t>
              </w:r>
            </w:smartTag>
            <w:r w:rsidRPr="00A6293A">
              <w:rPr>
                <w:rFonts w:ascii="Times New Roman" w:hAnsi="Times New Roman"/>
              </w:rPr>
              <w:t>. Kč</w:t>
            </w:r>
          </w:p>
        </w:tc>
      </w:tr>
      <w:tr w:rsidR="00BF1C9B" w:rsidRPr="00A6293A" w:rsidTr="000E2087">
        <w:tc>
          <w:tcPr>
            <w:tcW w:w="4606" w:type="dxa"/>
          </w:tcPr>
          <w:p w:rsidR="00BF1C9B" w:rsidRPr="00A6293A" w:rsidRDefault="00BF1C9B" w:rsidP="000E2087">
            <w:pPr>
              <w:spacing w:after="0" w:line="240" w:lineRule="auto"/>
              <w:rPr>
                <w:rFonts w:ascii="Times New Roman" w:hAnsi="Times New Roman"/>
              </w:rPr>
            </w:pPr>
            <w:r w:rsidRPr="00A6293A">
              <w:rPr>
                <w:rFonts w:ascii="Times New Roman" w:hAnsi="Times New Roman"/>
              </w:rPr>
              <w:t>Náklady na administrativu</w:t>
            </w:r>
          </w:p>
        </w:tc>
        <w:tc>
          <w:tcPr>
            <w:tcW w:w="4606" w:type="dxa"/>
          </w:tcPr>
          <w:p w:rsidR="00BF1C9B" w:rsidRPr="00A6293A" w:rsidRDefault="00BF1C9B" w:rsidP="000E2087">
            <w:pPr>
              <w:spacing w:after="0" w:line="240" w:lineRule="auto"/>
              <w:jc w:val="center"/>
              <w:rPr>
                <w:rFonts w:ascii="Times New Roman" w:hAnsi="Times New Roman"/>
                <w:i/>
              </w:rPr>
            </w:pPr>
            <w:smartTag w:uri="urn:schemas-microsoft-com:office:smarttags" w:element="metricconverter">
              <w:smartTagPr>
                <w:attr w:name="ProductID" w:val="40 mil"/>
              </w:smartTagPr>
              <w:r w:rsidRPr="00A6293A">
                <w:rPr>
                  <w:rFonts w:ascii="Times New Roman" w:hAnsi="Times New Roman"/>
                </w:rPr>
                <w:t>40 mil</w:t>
              </w:r>
            </w:smartTag>
            <w:r w:rsidRPr="00A6293A">
              <w:rPr>
                <w:rFonts w:ascii="Times New Roman" w:hAnsi="Times New Roman"/>
              </w:rPr>
              <w:t>. Kč</w:t>
            </w:r>
          </w:p>
        </w:tc>
      </w:tr>
      <w:tr w:rsidR="00BF1C9B" w:rsidRPr="00A6293A" w:rsidTr="000E2087">
        <w:tc>
          <w:tcPr>
            <w:tcW w:w="4606" w:type="dxa"/>
          </w:tcPr>
          <w:p w:rsidR="00BF1C9B" w:rsidRPr="00A6293A" w:rsidRDefault="00BF1C9B" w:rsidP="000E2087">
            <w:pPr>
              <w:spacing w:after="0" w:line="240" w:lineRule="auto"/>
              <w:rPr>
                <w:rFonts w:ascii="Times New Roman" w:hAnsi="Times New Roman"/>
              </w:rPr>
            </w:pPr>
            <w:r w:rsidRPr="00A6293A">
              <w:rPr>
                <w:rFonts w:ascii="Times New Roman" w:hAnsi="Times New Roman"/>
              </w:rPr>
              <w:t>CELKEM</w:t>
            </w:r>
          </w:p>
        </w:tc>
        <w:tc>
          <w:tcPr>
            <w:tcW w:w="4606" w:type="dxa"/>
          </w:tcPr>
          <w:p w:rsidR="00BF1C9B" w:rsidRPr="00A6293A" w:rsidRDefault="00BF1C9B" w:rsidP="000E2087">
            <w:pPr>
              <w:spacing w:after="0" w:line="240" w:lineRule="auto"/>
              <w:jc w:val="center"/>
              <w:rPr>
                <w:rFonts w:ascii="Times New Roman" w:hAnsi="Times New Roman"/>
              </w:rPr>
            </w:pPr>
            <w:r w:rsidRPr="00A6293A">
              <w:rPr>
                <w:rFonts w:ascii="Times New Roman" w:hAnsi="Times New Roman"/>
              </w:rPr>
              <w:t>1 mld. Kč</w:t>
            </w:r>
            <w:r w:rsidRPr="00A6293A">
              <w:rPr>
                <w:rFonts w:ascii="Times New Roman" w:hAnsi="Times New Roman"/>
              </w:rPr>
              <w:fldChar w:fldCharType="begin"/>
            </w:r>
            <w:r w:rsidRPr="00A6293A">
              <w:rPr>
                <w:rFonts w:ascii="Times New Roman" w:hAnsi="Times New Roman"/>
              </w:rPr>
              <w:instrText xml:space="preserve"> =SUM(NAD) </w:instrText>
            </w:r>
            <w:r w:rsidRPr="00A6293A">
              <w:rPr>
                <w:rFonts w:ascii="Times New Roman" w:hAnsi="Times New Roman"/>
              </w:rPr>
              <w:fldChar w:fldCharType="end"/>
            </w:r>
          </w:p>
        </w:tc>
      </w:tr>
    </w:tbl>
    <w:p w:rsidR="00BF1C9B" w:rsidRPr="00A6293A" w:rsidRDefault="00BF1C9B" w:rsidP="00195E69">
      <w:pPr>
        <w:jc w:val="both"/>
        <w:rPr>
          <w:rFonts w:ascii="Times New Roman" w:hAnsi="Times New Roman"/>
        </w:rPr>
      </w:pPr>
      <w:r w:rsidRPr="00A6293A">
        <w:rPr>
          <w:rFonts w:ascii="Times New Roman" w:hAnsi="Times New Roman"/>
        </w:rPr>
        <w:t>S výjimkou úhrady nákladů na provoz použije CIST majetek výhradně k plnění účelu, pro který byl zřízena.</w:t>
      </w:r>
    </w:p>
    <w:p w:rsidR="00BF1C9B" w:rsidRPr="00A6293A" w:rsidRDefault="00BF1C9B" w:rsidP="005323F5">
      <w:pPr>
        <w:jc w:val="both"/>
        <w:rPr>
          <w:rFonts w:ascii="Times New Roman" w:hAnsi="Times New Roman"/>
          <w:b/>
        </w:rPr>
      </w:pPr>
      <w:bookmarkStart w:id="36" w:name="_Toc361378795"/>
      <w:r w:rsidRPr="00A6293A">
        <w:rPr>
          <w:rFonts w:ascii="Times New Roman" w:hAnsi="Times New Roman"/>
          <w:b/>
        </w:rPr>
        <w:t>Financování výzkumných a vzdělávacích pracovišť CIST</w:t>
      </w:r>
      <w:bookmarkEnd w:id="36"/>
    </w:p>
    <w:p w:rsidR="00BF1C9B" w:rsidRPr="00A6293A" w:rsidRDefault="00BF1C9B" w:rsidP="005323F5">
      <w:pPr>
        <w:jc w:val="both"/>
        <w:rPr>
          <w:rFonts w:ascii="Times New Roman" w:hAnsi="Times New Roman"/>
        </w:rPr>
      </w:pPr>
      <w:r w:rsidRPr="00A6293A">
        <w:rPr>
          <w:rFonts w:ascii="Times New Roman" w:hAnsi="Times New Roman"/>
        </w:rPr>
        <w:t>Hlavními zdroji financování výzkumného a vzdělávacího pracoviště CIST budou</w:t>
      </w:r>
    </w:p>
    <w:p w:rsidR="00BF1C9B" w:rsidRPr="00A6293A" w:rsidRDefault="00BF1C9B" w:rsidP="00BC7013">
      <w:pPr>
        <w:pStyle w:val="ListParagraph"/>
        <w:numPr>
          <w:ilvl w:val="0"/>
          <w:numId w:val="3"/>
        </w:numPr>
        <w:jc w:val="both"/>
        <w:rPr>
          <w:rFonts w:ascii="Times New Roman" w:hAnsi="Times New Roman"/>
        </w:rPr>
      </w:pPr>
      <w:r w:rsidRPr="00A6293A">
        <w:rPr>
          <w:rFonts w:ascii="Times New Roman" w:hAnsi="Times New Roman"/>
        </w:rPr>
        <w:t>Nadační příspěvek CIST</w:t>
      </w:r>
    </w:p>
    <w:p w:rsidR="00BF1C9B" w:rsidRPr="00A6293A" w:rsidRDefault="00BF1C9B" w:rsidP="00BC7013">
      <w:pPr>
        <w:pStyle w:val="ListParagraph"/>
        <w:numPr>
          <w:ilvl w:val="0"/>
          <w:numId w:val="3"/>
        </w:numPr>
        <w:jc w:val="both"/>
        <w:rPr>
          <w:rFonts w:ascii="Times New Roman" w:hAnsi="Times New Roman"/>
        </w:rPr>
      </w:pPr>
      <w:r>
        <w:rPr>
          <w:rFonts w:ascii="Times New Roman" w:hAnsi="Times New Roman"/>
        </w:rPr>
        <w:t>P</w:t>
      </w:r>
      <w:r w:rsidRPr="00BF2435">
        <w:rPr>
          <w:rFonts w:ascii="Times New Roman" w:hAnsi="Times New Roman"/>
        </w:rPr>
        <w:t>rostředky od zahraničních poskytovatelů na řešení programových projektů a grantů</w:t>
      </w:r>
      <w:r>
        <w:rPr>
          <w:rFonts w:ascii="Times New Roman" w:hAnsi="Times New Roman"/>
        </w:rPr>
        <w:t>,</w:t>
      </w:r>
    </w:p>
    <w:p w:rsidR="00BF1C9B" w:rsidRPr="00A6293A" w:rsidRDefault="00BF1C9B" w:rsidP="00BC7013">
      <w:pPr>
        <w:pStyle w:val="ListParagraph"/>
        <w:numPr>
          <w:ilvl w:val="0"/>
          <w:numId w:val="3"/>
        </w:numPr>
        <w:jc w:val="both"/>
        <w:rPr>
          <w:rFonts w:ascii="Times New Roman" w:hAnsi="Times New Roman"/>
        </w:rPr>
      </w:pPr>
      <w:r w:rsidRPr="00A6293A">
        <w:rPr>
          <w:rFonts w:ascii="Times New Roman" w:hAnsi="Times New Roman"/>
        </w:rPr>
        <w:t>Prostředky ze smluvního výzkumu, prováděného na základě smluv uzavřených s podnikovým sektorem nebo prostředky ze servisní činnosti, pokud se nejedná o smluvní výzkum.</w:t>
      </w:r>
    </w:p>
    <w:p w:rsidR="00BF1C9B" w:rsidRPr="00A6293A" w:rsidRDefault="00BF1C9B" w:rsidP="005323F5">
      <w:pPr>
        <w:jc w:val="both"/>
        <w:rPr>
          <w:rFonts w:ascii="Times New Roman" w:hAnsi="Times New Roman"/>
        </w:rPr>
      </w:pPr>
      <w:r w:rsidRPr="00A6293A">
        <w:rPr>
          <w:rFonts w:ascii="Times New Roman" w:hAnsi="Times New Roman"/>
        </w:rPr>
        <w:t>Hostitelská instituce může podporu výzkumnému a vzdělávacímu pracovišti CIST poskytnout „nepeněžním“ způsobem, např. bezúplatným poskytnutím prostor/části prostor nebo za snížený nájem (rozdíl mezi sníženým nájmem a skutečným nájmem ve finančním vyjádření bude považován za dar výzkumné organizace/vysoké školy na projektu CIST). Takový postup musí být uveden ve smlouvě mezi CIST a výzkumnou organizací/vysokou školou.</w:t>
      </w:r>
    </w:p>
    <w:p w:rsidR="00BF1C9B" w:rsidRPr="00A6293A" w:rsidRDefault="00BF1C9B" w:rsidP="005323F5">
      <w:pPr>
        <w:jc w:val="both"/>
        <w:rPr>
          <w:rFonts w:ascii="Times New Roman" w:hAnsi="Times New Roman"/>
        </w:rPr>
      </w:pPr>
      <w:r w:rsidRPr="00A6293A">
        <w:rPr>
          <w:rFonts w:ascii="Times New Roman" w:hAnsi="Times New Roman"/>
        </w:rPr>
        <w:t>Výzkumné a vzdělávací pracoviště CIST se bude moci zúčastňovat veřejných soutěží ve výzkumu, experimentálním vývoji a inovacích pouze jako řešitel/spoluřešitel projektu bez nároku na účelovou podporu. Výzkumné a vzdělávací pracoviště CIST po svém vzniku dokončí všechny projekty a granty, na jejichž řešení získalo účelovou podporu od českých poskytov</w:t>
      </w:r>
      <w:r>
        <w:rPr>
          <w:rFonts w:ascii="Times New Roman" w:hAnsi="Times New Roman"/>
        </w:rPr>
        <w:t>atelů, podle uzavřených smluv a </w:t>
      </w:r>
      <w:r w:rsidRPr="00A6293A">
        <w:rPr>
          <w:rFonts w:ascii="Times New Roman" w:hAnsi="Times New Roman"/>
        </w:rPr>
        <w:t>vydaných rozhodnutí. Vznik výzkumného a vzdělávacího pracoviště CIST není důvodem pro ukončení poskytování účelové podpory anebo pro ukončení řešení projektu nebo grantu ze strany výzkumného a vzdělávacího pracoviště CIST nebo ze strany příslušného poskytovatele účelové podpory.</w:t>
      </w:r>
    </w:p>
    <w:p w:rsidR="00BF1C9B" w:rsidRDefault="00BF1C9B" w:rsidP="001120BE">
      <w:pPr>
        <w:pStyle w:val="Heading1"/>
      </w:pPr>
      <w:r w:rsidRPr="001120BE">
        <w:t>Příloha 3 – Návrh novely zákona č. 130/2002 Sb.</w:t>
      </w:r>
    </w:p>
    <w:p w:rsidR="00BF1C9B" w:rsidRDefault="00BF1C9B" w:rsidP="001120BE">
      <w:pPr>
        <w:jc w:val="both"/>
        <w:rPr>
          <w:rFonts w:ascii="Times New Roman" w:hAnsi="Times New Roman"/>
        </w:rPr>
      </w:pPr>
      <w:r>
        <w:rPr>
          <w:rFonts w:ascii="Times New Roman" w:hAnsi="Times New Roman"/>
        </w:rPr>
        <w:t>Pro financování nadace CIST z výdajů státního rozpočtu na VaVaI je nutné doplnit do zákona možnost užít prostředky na institucionální podporu pro účely financování nadace.</w:t>
      </w:r>
    </w:p>
    <w:p w:rsidR="00BF1C9B" w:rsidRDefault="00BF1C9B" w:rsidP="00CC43C0">
      <w:pPr>
        <w:rPr>
          <w:rStyle w:val="SubtleEmphasis"/>
          <w:iCs/>
        </w:rPr>
      </w:pPr>
      <w:r w:rsidRPr="00460839">
        <w:rPr>
          <w:rStyle w:val="SubtleEmphasis"/>
          <w:iCs/>
        </w:rPr>
        <w:t xml:space="preserve">Komentář: </w:t>
      </w:r>
      <w:r>
        <w:rPr>
          <w:rStyle w:val="SubtleEmphasis"/>
          <w:iCs/>
        </w:rPr>
        <w:t>Předkládané znění je připraveno pro zapracování do tzv. komplexní novely – proto se navrhuje novelizovat § 3 odst. 3 písm. d) zákona č. 130/2002 Sb. V případě, že by tzv. komplexní novela nebyla předložena, je nutné změnit označení z § 4 odst. 3 písm. d) zákona č. 130/2002 Sb. na § 4 odst. 2 psím. d) zákona č. 130/2002 Sb.</w:t>
      </w:r>
    </w:p>
    <w:p w:rsidR="00BF1C9B" w:rsidRPr="001120BE" w:rsidRDefault="00BF1C9B" w:rsidP="001120BE">
      <w:pPr>
        <w:rPr>
          <w:rFonts w:ascii="Times New Roman" w:hAnsi="Times New Roman"/>
          <w:b/>
        </w:rPr>
      </w:pPr>
      <w:r w:rsidRPr="001120BE">
        <w:rPr>
          <w:rFonts w:ascii="Times New Roman" w:hAnsi="Times New Roman"/>
          <w:b/>
        </w:rPr>
        <w:t>Návrh novely zákona č. 130/2002 Sb., o podpoře výzkumu, experimentálního vývoje a inovací z veřejných prostředků a o změně některých souvisejících zákonů (zákon o podpoře výzkumu, experimentálního vývoje a inovací), ve znění pozdějších předpisů</w:t>
      </w:r>
    </w:p>
    <w:p w:rsidR="00BF1C9B" w:rsidRPr="001120BE" w:rsidRDefault="00BF1C9B" w:rsidP="001120BE">
      <w:pPr>
        <w:jc w:val="center"/>
        <w:rPr>
          <w:rFonts w:ascii="Times New Roman" w:hAnsi="Times New Roman"/>
          <w:b/>
          <w:szCs w:val="24"/>
        </w:rPr>
      </w:pPr>
      <w:r w:rsidRPr="001120BE">
        <w:rPr>
          <w:rFonts w:ascii="Times New Roman" w:hAnsi="Times New Roman"/>
          <w:b/>
          <w:szCs w:val="24"/>
        </w:rPr>
        <w:t>Vládní návrh</w:t>
      </w:r>
    </w:p>
    <w:p w:rsidR="00BF1C9B" w:rsidRPr="001120BE" w:rsidRDefault="00BF1C9B" w:rsidP="001120BE">
      <w:pPr>
        <w:jc w:val="center"/>
        <w:rPr>
          <w:rFonts w:ascii="Times New Roman" w:hAnsi="Times New Roman"/>
          <w:szCs w:val="24"/>
        </w:rPr>
      </w:pPr>
      <w:r w:rsidRPr="001120BE">
        <w:rPr>
          <w:rFonts w:ascii="Times New Roman" w:hAnsi="Times New Roman"/>
          <w:szCs w:val="24"/>
        </w:rPr>
        <w:t>Zákon</w:t>
      </w:r>
    </w:p>
    <w:p w:rsidR="00BF1C9B" w:rsidRPr="001120BE" w:rsidRDefault="00BF1C9B" w:rsidP="001120BE">
      <w:pPr>
        <w:jc w:val="center"/>
        <w:rPr>
          <w:rFonts w:ascii="Times New Roman" w:hAnsi="Times New Roman"/>
          <w:szCs w:val="24"/>
        </w:rPr>
      </w:pPr>
      <w:r w:rsidRPr="001120BE">
        <w:rPr>
          <w:rFonts w:ascii="Times New Roman" w:hAnsi="Times New Roman"/>
          <w:szCs w:val="24"/>
        </w:rPr>
        <w:t>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p w:rsidR="00BF1C9B" w:rsidRPr="001120BE" w:rsidRDefault="00BF1C9B" w:rsidP="001120BE">
      <w:pPr>
        <w:jc w:val="both"/>
        <w:rPr>
          <w:rFonts w:ascii="Times New Roman" w:hAnsi="Times New Roman"/>
          <w:szCs w:val="24"/>
        </w:rPr>
      </w:pPr>
      <w:r w:rsidRPr="001120BE">
        <w:rPr>
          <w:rFonts w:ascii="Times New Roman" w:hAnsi="Times New Roman"/>
          <w:szCs w:val="24"/>
        </w:rPr>
        <w:t>Parlament se usnesl na tomto zákoně České republiky</w:t>
      </w:r>
    </w:p>
    <w:p w:rsidR="00BF1C9B" w:rsidRPr="001120BE" w:rsidRDefault="00BF1C9B" w:rsidP="001120BE">
      <w:pPr>
        <w:jc w:val="center"/>
        <w:rPr>
          <w:rFonts w:ascii="Times New Roman" w:hAnsi="Times New Roman"/>
          <w:b/>
          <w:szCs w:val="24"/>
        </w:rPr>
      </w:pPr>
      <w:r w:rsidRPr="001120BE">
        <w:rPr>
          <w:rFonts w:ascii="Times New Roman" w:hAnsi="Times New Roman"/>
          <w:b/>
          <w:szCs w:val="24"/>
        </w:rPr>
        <w:t>Čl. 1</w:t>
      </w:r>
    </w:p>
    <w:p w:rsidR="00BF1C9B" w:rsidRPr="001120BE" w:rsidRDefault="00BF1C9B" w:rsidP="001120BE">
      <w:pPr>
        <w:jc w:val="both"/>
        <w:rPr>
          <w:rFonts w:ascii="Times New Roman" w:hAnsi="Times New Roman"/>
          <w:szCs w:val="24"/>
        </w:rPr>
      </w:pPr>
      <w:r>
        <w:rPr>
          <w:rFonts w:ascii="Times New Roman" w:hAnsi="Times New Roman"/>
          <w:szCs w:val="24"/>
        </w:rPr>
        <w:t xml:space="preserve">Zákon č. </w:t>
      </w:r>
      <w:r w:rsidRPr="001120BE">
        <w:rPr>
          <w:rFonts w:ascii="Times New Roman" w:hAnsi="Times New Roman"/>
          <w:szCs w:val="24"/>
        </w:rPr>
        <w:t>130/2002 Sb., o podpoře výzkumu, experimentálního vývoje a inovací z veřejných prostředků a o změně některých souvisejících zákonů (zákon o podpoře výzkumu, experimentálního vývoje a inovací), ve znění …</w:t>
      </w:r>
    </w:p>
    <w:p w:rsidR="00BF1C9B" w:rsidRPr="001120BE" w:rsidRDefault="00BF1C9B" w:rsidP="001120BE">
      <w:pPr>
        <w:jc w:val="both"/>
        <w:rPr>
          <w:rFonts w:ascii="Times New Roman" w:hAnsi="Times New Roman"/>
          <w:szCs w:val="24"/>
        </w:rPr>
      </w:pPr>
      <w:r w:rsidRPr="001120BE">
        <w:rPr>
          <w:rFonts w:ascii="Times New Roman" w:hAnsi="Times New Roman"/>
          <w:szCs w:val="24"/>
        </w:rPr>
        <w:t>se mění takto:</w:t>
      </w:r>
    </w:p>
    <w:p w:rsidR="00BF1C9B" w:rsidRPr="001120BE" w:rsidRDefault="00BF1C9B" w:rsidP="001120BE">
      <w:pPr>
        <w:jc w:val="both"/>
        <w:rPr>
          <w:rFonts w:ascii="Times New Roman" w:hAnsi="Times New Roman"/>
          <w:szCs w:val="24"/>
        </w:rPr>
      </w:pPr>
      <w:r w:rsidRPr="001120BE">
        <w:rPr>
          <w:rFonts w:ascii="Times New Roman" w:hAnsi="Times New Roman"/>
          <w:szCs w:val="24"/>
        </w:rPr>
        <w:t>V § 4 odst. 3 se v písmeni d) tečka nahrazuje čárkou a vkládá se nové písmeno e), které zní:</w:t>
      </w:r>
    </w:p>
    <w:p w:rsidR="00BF1C9B" w:rsidRPr="001120BE" w:rsidRDefault="00BF1C9B" w:rsidP="001120BE">
      <w:pPr>
        <w:jc w:val="both"/>
        <w:rPr>
          <w:rFonts w:ascii="Times New Roman" w:hAnsi="Times New Roman"/>
          <w:szCs w:val="24"/>
        </w:rPr>
      </w:pPr>
      <w:r w:rsidRPr="001120BE">
        <w:rPr>
          <w:rFonts w:ascii="Times New Roman" w:hAnsi="Times New Roman"/>
          <w:szCs w:val="24"/>
        </w:rPr>
        <w:t xml:space="preserve">„e) na financování nadace zřízené Českou republikou, jejímž jediným účelem bude podpora výzkumu a experimentálního vývoje, rozpočtové kapitoly </w:t>
      </w:r>
      <w:r>
        <w:rPr>
          <w:rFonts w:ascii="Times New Roman" w:hAnsi="Times New Roman"/>
          <w:szCs w:val="24"/>
        </w:rPr>
        <w:t>Ministerstva financí/</w:t>
      </w:r>
      <w:r w:rsidRPr="001120BE">
        <w:rPr>
          <w:rFonts w:ascii="Times New Roman" w:hAnsi="Times New Roman"/>
          <w:szCs w:val="24"/>
        </w:rPr>
        <w:t>Ministerstva školství, mládeže a tělovýchovy.“.</w:t>
      </w:r>
    </w:p>
    <w:p w:rsidR="00BF1C9B" w:rsidRPr="001120BE" w:rsidRDefault="00BF1C9B" w:rsidP="001120BE">
      <w:pPr>
        <w:jc w:val="center"/>
        <w:rPr>
          <w:rFonts w:ascii="Times New Roman" w:hAnsi="Times New Roman"/>
          <w:b/>
          <w:szCs w:val="24"/>
        </w:rPr>
      </w:pPr>
      <w:r w:rsidRPr="001120BE">
        <w:rPr>
          <w:rFonts w:ascii="Times New Roman" w:hAnsi="Times New Roman"/>
          <w:b/>
          <w:szCs w:val="24"/>
        </w:rPr>
        <w:t>Čl. II</w:t>
      </w:r>
    </w:p>
    <w:p w:rsidR="00BF1C9B" w:rsidRPr="001120BE" w:rsidRDefault="00BF1C9B" w:rsidP="001120BE">
      <w:pPr>
        <w:jc w:val="center"/>
        <w:rPr>
          <w:rFonts w:ascii="Times New Roman" w:hAnsi="Times New Roman"/>
          <w:b/>
          <w:szCs w:val="24"/>
        </w:rPr>
      </w:pPr>
      <w:r w:rsidRPr="001120BE">
        <w:rPr>
          <w:rFonts w:ascii="Times New Roman" w:hAnsi="Times New Roman"/>
          <w:b/>
          <w:szCs w:val="24"/>
        </w:rPr>
        <w:t>Účinnost</w:t>
      </w:r>
    </w:p>
    <w:p w:rsidR="00BF1C9B" w:rsidRPr="001120BE" w:rsidRDefault="00BF1C9B" w:rsidP="001120BE">
      <w:pPr>
        <w:jc w:val="both"/>
        <w:rPr>
          <w:rFonts w:ascii="Times New Roman" w:hAnsi="Times New Roman"/>
          <w:szCs w:val="24"/>
        </w:rPr>
      </w:pPr>
      <w:r w:rsidRPr="001120BE">
        <w:rPr>
          <w:rFonts w:ascii="Times New Roman" w:hAnsi="Times New Roman"/>
          <w:szCs w:val="24"/>
        </w:rPr>
        <w:t xml:space="preserve">Tento zákon nabývá účinnosti dnem </w:t>
      </w:r>
      <w:r>
        <w:rPr>
          <w:rFonts w:ascii="Times New Roman" w:hAnsi="Times New Roman"/>
          <w:szCs w:val="24"/>
        </w:rPr>
        <w:t>vyhlášení</w:t>
      </w:r>
      <w:r w:rsidRPr="001120BE">
        <w:rPr>
          <w:rFonts w:ascii="Times New Roman" w:hAnsi="Times New Roman"/>
          <w:szCs w:val="24"/>
        </w:rPr>
        <w:t>.</w:t>
      </w:r>
    </w:p>
    <w:p w:rsidR="00BF1C9B" w:rsidRPr="001120BE" w:rsidRDefault="00BF1C9B" w:rsidP="001120BE">
      <w:pPr>
        <w:jc w:val="both"/>
        <w:rPr>
          <w:rFonts w:ascii="Times New Roman" w:hAnsi="Times New Roman"/>
          <w:b/>
          <w:szCs w:val="24"/>
        </w:rPr>
      </w:pPr>
      <w:r w:rsidRPr="001120BE">
        <w:rPr>
          <w:rFonts w:ascii="Times New Roman" w:hAnsi="Times New Roman"/>
          <w:b/>
          <w:szCs w:val="24"/>
        </w:rPr>
        <w:t>Zdůvodnění</w:t>
      </w:r>
    </w:p>
    <w:p w:rsidR="00BF1C9B" w:rsidRPr="001120BE" w:rsidRDefault="00BF1C9B" w:rsidP="001120BE">
      <w:pPr>
        <w:jc w:val="both"/>
        <w:rPr>
          <w:rFonts w:ascii="Times New Roman" w:hAnsi="Times New Roman"/>
          <w:szCs w:val="24"/>
        </w:rPr>
      </w:pPr>
      <w:r w:rsidRPr="001120BE">
        <w:rPr>
          <w:rFonts w:ascii="Times New Roman" w:hAnsi="Times New Roman"/>
          <w:szCs w:val="24"/>
        </w:rPr>
        <w:t>Česká republika má obecné zmocnění k založení nadace v zákoně č. 219/2000 Sb.</w:t>
      </w:r>
      <w:r w:rsidRPr="00785F10">
        <w:rPr>
          <w:rFonts w:ascii="Times New Roman" w:hAnsi="Times New Roman"/>
        </w:rPr>
        <w:t xml:space="preserve"> </w:t>
      </w:r>
      <w:r w:rsidRPr="00785F10">
        <w:rPr>
          <w:rFonts w:ascii="Times New Roman" w:hAnsi="Times New Roman"/>
          <w:szCs w:val="24"/>
        </w:rPr>
        <w:t>o majetku České republiky a jejím vystupování v právních vztazích</w:t>
      </w:r>
      <w:r>
        <w:rPr>
          <w:rFonts w:ascii="Times New Roman" w:hAnsi="Times New Roman"/>
          <w:szCs w:val="24"/>
        </w:rPr>
        <w:t>.</w:t>
      </w:r>
      <w:r w:rsidRPr="001120BE">
        <w:rPr>
          <w:rFonts w:ascii="Times New Roman" w:hAnsi="Times New Roman"/>
          <w:szCs w:val="24"/>
        </w:rPr>
        <w:t xml:space="preserve"> Toto zmocnění dostatečné k tomu, aby nadace mohla být založena. Ani Občanský zákoník a před nabytím jeho úči</w:t>
      </w:r>
      <w:r>
        <w:rPr>
          <w:rFonts w:ascii="Times New Roman" w:hAnsi="Times New Roman"/>
          <w:szCs w:val="24"/>
        </w:rPr>
        <w:t>nnosti zákon č. 227/1997 Sb., o </w:t>
      </w:r>
      <w:r w:rsidRPr="001120BE">
        <w:rPr>
          <w:rFonts w:ascii="Times New Roman" w:hAnsi="Times New Roman"/>
          <w:szCs w:val="24"/>
        </w:rPr>
        <w:t>nadacích a nadačních fondech neupravuje financování nadace ze státního rozpočtu. Způsob užití výdajů státního rozpočtu na výzkum, experimentální vývoj a inova</w:t>
      </w:r>
      <w:r>
        <w:rPr>
          <w:rFonts w:ascii="Times New Roman" w:hAnsi="Times New Roman"/>
          <w:szCs w:val="24"/>
        </w:rPr>
        <w:t>ce upravuje zvláštní zákon, tj. </w:t>
      </w:r>
      <w:r w:rsidRPr="001120BE">
        <w:rPr>
          <w:rFonts w:ascii="Times New Roman" w:hAnsi="Times New Roman"/>
          <w:szCs w:val="24"/>
        </w:rPr>
        <w:t>zákon o podpoře výzkumu, experimentálního vývoje a inovací. Mají-li být použity tyto prostředky také na financování nadace a její činnosti, je nutné oprávnění k užití insti</w:t>
      </w:r>
      <w:r>
        <w:rPr>
          <w:rFonts w:ascii="Times New Roman" w:hAnsi="Times New Roman"/>
          <w:szCs w:val="24"/>
        </w:rPr>
        <w:t>tucionální podpory rozšířit i o </w:t>
      </w:r>
      <w:r w:rsidRPr="001120BE">
        <w:rPr>
          <w:rFonts w:ascii="Times New Roman" w:hAnsi="Times New Roman"/>
          <w:szCs w:val="24"/>
        </w:rPr>
        <w:t>tuto možnost.</w:t>
      </w:r>
    </w:p>
    <w:p w:rsidR="00BF1C9B" w:rsidRPr="001120BE" w:rsidRDefault="00BF1C9B" w:rsidP="001120BE">
      <w:pPr>
        <w:jc w:val="both"/>
        <w:rPr>
          <w:rFonts w:ascii="Times New Roman" w:hAnsi="Times New Roman"/>
          <w:szCs w:val="24"/>
        </w:rPr>
      </w:pPr>
      <w:r w:rsidRPr="001120BE">
        <w:rPr>
          <w:rFonts w:ascii="Times New Roman" w:hAnsi="Times New Roman"/>
          <w:szCs w:val="24"/>
        </w:rPr>
        <w:t>Současně se v souladu s celkovou dikcí odstavce 3 zákona o podpoře výzkumu, experimentálního vývoje a inovací opravňuje Ministerstvo financí /Ministerstvo školství, mládeže a tělovýchovy k tomu, aby takovou nadaci financovalo jako ústřední správní úřad zodpovědný za výzkum a vývoj.</w:t>
      </w:r>
    </w:p>
    <w:sectPr w:rsidR="00BF1C9B" w:rsidRPr="001120BE" w:rsidSect="00670A8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C9B" w:rsidRDefault="00BF1C9B" w:rsidP="00DF54F3">
      <w:pPr>
        <w:spacing w:after="0" w:line="240" w:lineRule="auto"/>
      </w:pPr>
      <w:r>
        <w:separator/>
      </w:r>
    </w:p>
  </w:endnote>
  <w:endnote w:type="continuationSeparator" w:id="0">
    <w:p w:rsidR="00BF1C9B" w:rsidRDefault="00BF1C9B" w:rsidP="00DF54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C9B" w:rsidRDefault="00BF1C9B">
    <w:pPr>
      <w:pStyle w:val="Footer"/>
      <w:jc w:val="center"/>
    </w:pPr>
    <w:fldSimple w:instr="PAGE   \* MERGEFORMAT">
      <w:r>
        <w:rPr>
          <w:noProof/>
        </w:rPr>
        <w:t>2</w:t>
      </w:r>
    </w:fldSimple>
  </w:p>
  <w:p w:rsidR="00BF1C9B" w:rsidRDefault="00BF1C9B">
    <w:pPr>
      <w:pStyle w:val="Footer"/>
    </w:pPr>
    <w:fldSimple w:instr=" FILENAME  \* Upper  \* MERGEFORMAT ">
      <w:ins w:id="37" w:author="Marek Jan" w:date="2013-12-09T10:26:00Z">
        <w:r>
          <w:rPr>
            <w:noProof/>
          </w:rPr>
          <w:t>CIST 3D09</w:t>
        </w:r>
      </w:ins>
      <w:del w:id="38" w:author="Marek Jan" w:date="2013-12-09T10:26:00Z">
        <w:r w:rsidDel="00053B49">
          <w:rPr>
            <w:noProof/>
          </w:rPr>
          <w:delText>CIST 3D06</w:delText>
        </w:r>
      </w:del>
    </w:fldSimple>
    <w:ins w:id="39" w:author="bartova" w:date="2013-12-11T15:05:00Z">
      <w:r>
        <w:t>Vypracoval: Ing. Marek,</w:t>
      </w:r>
    </w:ins>
    <w:ins w:id="40" w:author="bartova" w:date="2013-12-11T15:06:00Z">
      <w:r>
        <w:t xml:space="preserve"> 11. 12. 2013</w:t>
      </w:r>
    </w:ins>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C9B" w:rsidRDefault="00BF1C9B" w:rsidP="00DF54F3">
      <w:pPr>
        <w:spacing w:after="0" w:line="240" w:lineRule="auto"/>
      </w:pPr>
      <w:r>
        <w:separator/>
      </w:r>
    </w:p>
  </w:footnote>
  <w:footnote w:type="continuationSeparator" w:id="0">
    <w:p w:rsidR="00BF1C9B" w:rsidRDefault="00BF1C9B" w:rsidP="00DF54F3">
      <w:pPr>
        <w:spacing w:after="0" w:line="240" w:lineRule="auto"/>
      </w:pPr>
      <w:r>
        <w:continuationSeparator/>
      </w:r>
    </w:p>
  </w:footnote>
  <w:footnote w:id="1">
    <w:p w:rsidR="00BF1C9B" w:rsidRDefault="00BF1C9B">
      <w:pPr>
        <w:pStyle w:val="FootnoteText"/>
      </w:pPr>
      <w:r>
        <w:rPr>
          <w:rStyle w:val="FootnoteReference"/>
        </w:rPr>
        <w:footnoteRef/>
      </w:r>
      <w:r>
        <w:t xml:space="preserve"> </w:t>
      </w:r>
      <w:r>
        <w:rPr>
          <w:rFonts w:ascii="Times New Roman" w:hAnsi="Times New Roman"/>
          <w:b/>
          <w:sz w:val="18"/>
          <w:szCs w:val="18"/>
        </w:rPr>
        <w:t>Aarhu</w:t>
      </w:r>
      <w:r w:rsidRPr="00A752CB">
        <w:rPr>
          <w:rFonts w:ascii="Times New Roman" w:hAnsi="Times New Roman"/>
          <w:b/>
          <w:sz w:val="18"/>
          <w:szCs w:val="18"/>
        </w:rPr>
        <w:t>ská deklarace</w:t>
      </w:r>
      <w:r>
        <w:rPr>
          <w:rFonts w:ascii="Times New Roman" w:hAnsi="Times New Roman"/>
          <w:b/>
          <w:sz w:val="18"/>
          <w:szCs w:val="18"/>
        </w:rPr>
        <w:t xml:space="preserve"> </w:t>
      </w:r>
      <w:r w:rsidRPr="00F970B8">
        <w:rPr>
          <w:rFonts w:ascii="Times New Roman" w:hAnsi="Times New Roman"/>
          <w:sz w:val="18"/>
          <w:szCs w:val="18"/>
        </w:rPr>
        <w:t>v originálním znění</w:t>
      </w:r>
      <w:r w:rsidRPr="00A752CB">
        <w:rPr>
          <w:rFonts w:ascii="Times New Roman" w:hAnsi="Times New Roman"/>
          <w:b/>
          <w:sz w:val="18"/>
          <w:szCs w:val="18"/>
        </w:rPr>
        <w:t>:</w:t>
      </w:r>
      <w:r>
        <w:rPr>
          <w:rFonts w:ascii="Times New Roman" w:hAnsi="Times New Roman"/>
        </w:rPr>
        <w:t xml:space="preserve"> </w:t>
      </w:r>
      <w:r w:rsidRPr="00A752CB">
        <w:rPr>
          <w:rFonts w:ascii="Times New Roman" w:hAnsi="Times New Roman"/>
          <w:sz w:val="18"/>
          <w:szCs w:val="18"/>
        </w:rPr>
        <w:t>http://www.excellence2012.dk/the-aarhus-declaration/</w:t>
      </w:r>
      <w:r>
        <w:rPr>
          <w:rFonts w:ascii="Times New Roman" w:hAnsi="Times New Roman"/>
          <w:sz w:val="18"/>
          <w:szCs w:val="18"/>
        </w:rPr>
        <w:t xml:space="preserve"> a v české verzi: </w:t>
      </w:r>
      <w:r w:rsidRPr="006D2394">
        <w:rPr>
          <w:rFonts w:ascii="Times New Roman" w:hAnsi="Times New Roman"/>
          <w:sz w:val="18"/>
          <w:szCs w:val="18"/>
        </w:rPr>
        <w:t>http://www.fp7.cz/files/istec_news/Echo-02-2012.pdf</w:t>
      </w:r>
    </w:p>
  </w:footnote>
  <w:footnote w:id="2">
    <w:p w:rsidR="00BF1C9B" w:rsidRDefault="00BF1C9B" w:rsidP="00C06AB3">
      <w:pPr>
        <w:pStyle w:val="FootnoteText"/>
      </w:pPr>
      <w:r w:rsidRPr="000B20FB">
        <w:rPr>
          <w:rStyle w:val="FootnoteReference"/>
          <w:rFonts w:ascii="Times New Roman" w:hAnsi="Times New Roman"/>
          <w:sz w:val="18"/>
          <w:szCs w:val="18"/>
        </w:rPr>
        <w:footnoteRef/>
      </w:r>
      <w:r w:rsidRPr="000B20FB">
        <w:rPr>
          <w:rFonts w:ascii="Times New Roman" w:hAnsi="Times New Roman"/>
          <w:sz w:val="18"/>
          <w:szCs w:val="18"/>
        </w:rPr>
        <w:t xml:space="preserve"> Dozorčí rada musí být zřízena vždy, jestliže nadační jmění nebo majetek nadačního fondu je vyšší než 5 000 000 Kč.</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3231"/>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nsid w:val="1A4505A4"/>
    <w:multiLevelType w:val="multilevel"/>
    <w:tmpl w:val="0405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
    <w:nsid w:val="1CB92162"/>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24767077"/>
    <w:multiLevelType w:val="hybridMultilevel"/>
    <w:tmpl w:val="CDE6A5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4883007"/>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2747123F"/>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340A1E3E"/>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nsid w:val="358850A4"/>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3A935CBB"/>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nsid w:val="47E616F4"/>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nsid w:val="4BD850A3"/>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nsid w:val="51D50ECD"/>
    <w:multiLevelType w:val="hybridMultilevel"/>
    <w:tmpl w:val="2828DB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2E30A9D"/>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53B2256B"/>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5D6E1EAA"/>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5E536926"/>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nsid w:val="622B56F4"/>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nsid w:val="6B9B66C8"/>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nsid w:val="6C9D186E"/>
    <w:multiLevelType w:val="hybridMultilevel"/>
    <w:tmpl w:val="B8DEC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2BA0832"/>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7A247C3E"/>
    <w:multiLevelType w:val="multilevel"/>
    <w:tmpl w:val="5F6297B8"/>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decimal"/>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nsid w:val="7BC63F5C"/>
    <w:multiLevelType w:val="hybridMultilevel"/>
    <w:tmpl w:val="C0C6E8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C133212"/>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nsid w:val="7E1D6A7C"/>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
  </w:num>
  <w:num w:numId="2">
    <w:abstractNumId w:val="21"/>
  </w:num>
  <w:num w:numId="3">
    <w:abstractNumId w:val="11"/>
  </w:num>
  <w:num w:numId="4">
    <w:abstractNumId w:val="18"/>
  </w:num>
  <w:num w:numId="5">
    <w:abstractNumId w:val="3"/>
  </w:num>
  <w:num w:numId="6">
    <w:abstractNumId w:val="23"/>
  </w:num>
  <w:num w:numId="7">
    <w:abstractNumId w:val="12"/>
  </w:num>
  <w:num w:numId="8">
    <w:abstractNumId w:val="16"/>
  </w:num>
  <w:num w:numId="9">
    <w:abstractNumId w:val="7"/>
  </w:num>
  <w:num w:numId="10">
    <w:abstractNumId w:val="19"/>
  </w:num>
  <w:num w:numId="11">
    <w:abstractNumId w:val="14"/>
  </w:num>
  <w:num w:numId="12">
    <w:abstractNumId w:val="10"/>
  </w:num>
  <w:num w:numId="13">
    <w:abstractNumId w:val="13"/>
  </w:num>
  <w:num w:numId="14">
    <w:abstractNumId w:val="17"/>
  </w:num>
  <w:num w:numId="15">
    <w:abstractNumId w:val="5"/>
  </w:num>
  <w:num w:numId="16">
    <w:abstractNumId w:val="6"/>
  </w:num>
  <w:num w:numId="17">
    <w:abstractNumId w:val="22"/>
  </w:num>
  <w:num w:numId="18">
    <w:abstractNumId w:val="9"/>
  </w:num>
  <w:num w:numId="19">
    <w:abstractNumId w:val="0"/>
  </w:num>
  <w:num w:numId="20">
    <w:abstractNumId w:val="20"/>
  </w:num>
  <w:num w:numId="21">
    <w:abstractNumId w:val="8"/>
  </w:num>
  <w:num w:numId="22">
    <w:abstractNumId w:val="15"/>
  </w:num>
  <w:num w:numId="23">
    <w:abstractNumId w:val="4"/>
  </w:num>
  <w:num w:numId="24">
    <w:abstractNumId w:val="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trackRevision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3774"/>
    <w:rsid w:val="00012787"/>
    <w:rsid w:val="00013C97"/>
    <w:rsid w:val="00014860"/>
    <w:rsid w:val="000211E3"/>
    <w:rsid w:val="00022581"/>
    <w:rsid w:val="00023E93"/>
    <w:rsid w:val="00053B49"/>
    <w:rsid w:val="00075318"/>
    <w:rsid w:val="0008056B"/>
    <w:rsid w:val="0008068A"/>
    <w:rsid w:val="00083160"/>
    <w:rsid w:val="000B18EB"/>
    <w:rsid w:val="000B20FB"/>
    <w:rsid w:val="000B2DE4"/>
    <w:rsid w:val="000C1A0F"/>
    <w:rsid w:val="000C6525"/>
    <w:rsid w:val="000E2087"/>
    <w:rsid w:val="000E5237"/>
    <w:rsid w:val="000F59B7"/>
    <w:rsid w:val="001120BE"/>
    <w:rsid w:val="00112D12"/>
    <w:rsid w:val="00132806"/>
    <w:rsid w:val="001373F9"/>
    <w:rsid w:val="0016072F"/>
    <w:rsid w:val="00162F8F"/>
    <w:rsid w:val="001743E1"/>
    <w:rsid w:val="001762E1"/>
    <w:rsid w:val="0018232D"/>
    <w:rsid w:val="0018752C"/>
    <w:rsid w:val="001937F7"/>
    <w:rsid w:val="00195E69"/>
    <w:rsid w:val="001A0E7E"/>
    <w:rsid w:val="001A79DA"/>
    <w:rsid w:val="001B28AE"/>
    <w:rsid w:val="001B51A0"/>
    <w:rsid w:val="001C66BC"/>
    <w:rsid w:val="001E013E"/>
    <w:rsid w:val="001F6E2E"/>
    <w:rsid w:val="002017A4"/>
    <w:rsid w:val="0023410A"/>
    <w:rsid w:val="00243B05"/>
    <w:rsid w:val="002610A6"/>
    <w:rsid w:val="0026738A"/>
    <w:rsid w:val="002B3590"/>
    <w:rsid w:val="002C66BE"/>
    <w:rsid w:val="002D4A3A"/>
    <w:rsid w:val="002E75F7"/>
    <w:rsid w:val="00304048"/>
    <w:rsid w:val="00311F6B"/>
    <w:rsid w:val="0031618E"/>
    <w:rsid w:val="00316334"/>
    <w:rsid w:val="00317172"/>
    <w:rsid w:val="00331FA0"/>
    <w:rsid w:val="00333976"/>
    <w:rsid w:val="00340C6A"/>
    <w:rsid w:val="00343B12"/>
    <w:rsid w:val="00362D60"/>
    <w:rsid w:val="0038198B"/>
    <w:rsid w:val="0038367D"/>
    <w:rsid w:val="00392EDB"/>
    <w:rsid w:val="00397077"/>
    <w:rsid w:val="003A0D86"/>
    <w:rsid w:val="003A5971"/>
    <w:rsid w:val="003A6437"/>
    <w:rsid w:val="003B43BB"/>
    <w:rsid w:val="003C2B24"/>
    <w:rsid w:val="003C36D0"/>
    <w:rsid w:val="003C6AB9"/>
    <w:rsid w:val="003D60FE"/>
    <w:rsid w:val="003D67EC"/>
    <w:rsid w:val="003E00E4"/>
    <w:rsid w:val="003E3AAE"/>
    <w:rsid w:val="003E5BF0"/>
    <w:rsid w:val="003F1218"/>
    <w:rsid w:val="003F3D8E"/>
    <w:rsid w:val="003F714B"/>
    <w:rsid w:val="004031F3"/>
    <w:rsid w:val="0042239C"/>
    <w:rsid w:val="00424FA5"/>
    <w:rsid w:val="00450C96"/>
    <w:rsid w:val="00460839"/>
    <w:rsid w:val="00487DA4"/>
    <w:rsid w:val="004B411C"/>
    <w:rsid w:val="004C0798"/>
    <w:rsid w:val="004C0F95"/>
    <w:rsid w:val="004C4006"/>
    <w:rsid w:val="004D76C6"/>
    <w:rsid w:val="004E22B8"/>
    <w:rsid w:val="004F128C"/>
    <w:rsid w:val="004F5D66"/>
    <w:rsid w:val="004F6438"/>
    <w:rsid w:val="004F668E"/>
    <w:rsid w:val="004F7226"/>
    <w:rsid w:val="00500E26"/>
    <w:rsid w:val="00510F2C"/>
    <w:rsid w:val="00512943"/>
    <w:rsid w:val="00513774"/>
    <w:rsid w:val="005208C7"/>
    <w:rsid w:val="00524B31"/>
    <w:rsid w:val="0053085B"/>
    <w:rsid w:val="00531FA3"/>
    <w:rsid w:val="005323F5"/>
    <w:rsid w:val="00532F8E"/>
    <w:rsid w:val="0053628C"/>
    <w:rsid w:val="00536635"/>
    <w:rsid w:val="00553AB6"/>
    <w:rsid w:val="0055533D"/>
    <w:rsid w:val="00574016"/>
    <w:rsid w:val="00583E89"/>
    <w:rsid w:val="00595D00"/>
    <w:rsid w:val="005A07DF"/>
    <w:rsid w:val="005B20C7"/>
    <w:rsid w:val="005D276F"/>
    <w:rsid w:val="005D4C18"/>
    <w:rsid w:val="005F0C0F"/>
    <w:rsid w:val="005F69A5"/>
    <w:rsid w:val="00606DC3"/>
    <w:rsid w:val="0060758A"/>
    <w:rsid w:val="00607D9A"/>
    <w:rsid w:val="00614B1F"/>
    <w:rsid w:val="006268CD"/>
    <w:rsid w:val="00630237"/>
    <w:rsid w:val="00643E15"/>
    <w:rsid w:val="0064551D"/>
    <w:rsid w:val="00646DDE"/>
    <w:rsid w:val="00654BE0"/>
    <w:rsid w:val="00656207"/>
    <w:rsid w:val="00665E1B"/>
    <w:rsid w:val="00670A8E"/>
    <w:rsid w:val="0068008E"/>
    <w:rsid w:val="00680469"/>
    <w:rsid w:val="00680DBA"/>
    <w:rsid w:val="006B48F4"/>
    <w:rsid w:val="006C08A9"/>
    <w:rsid w:val="006D2394"/>
    <w:rsid w:val="006D2F78"/>
    <w:rsid w:val="006D7CA1"/>
    <w:rsid w:val="006F093A"/>
    <w:rsid w:val="006F4A20"/>
    <w:rsid w:val="006F63C7"/>
    <w:rsid w:val="006F69D3"/>
    <w:rsid w:val="007001B6"/>
    <w:rsid w:val="0073553F"/>
    <w:rsid w:val="00750B93"/>
    <w:rsid w:val="00756A7A"/>
    <w:rsid w:val="0077399B"/>
    <w:rsid w:val="007805D8"/>
    <w:rsid w:val="00785F10"/>
    <w:rsid w:val="0079019A"/>
    <w:rsid w:val="007A22BF"/>
    <w:rsid w:val="007D1D31"/>
    <w:rsid w:val="007E41C9"/>
    <w:rsid w:val="007E6B55"/>
    <w:rsid w:val="007F4AEB"/>
    <w:rsid w:val="007F70E4"/>
    <w:rsid w:val="00801647"/>
    <w:rsid w:val="00807182"/>
    <w:rsid w:val="0080730B"/>
    <w:rsid w:val="00813859"/>
    <w:rsid w:val="00814DEF"/>
    <w:rsid w:val="008150E5"/>
    <w:rsid w:val="008403CC"/>
    <w:rsid w:val="00873125"/>
    <w:rsid w:val="0088693B"/>
    <w:rsid w:val="0089368B"/>
    <w:rsid w:val="008A2B39"/>
    <w:rsid w:val="008B1396"/>
    <w:rsid w:val="008B250E"/>
    <w:rsid w:val="008B735B"/>
    <w:rsid w:val="008C57DB"/>
    <w:rsid w:val="008C66C1"/>
    <w:rsid w:val="008D33DA"/>
    <w:rsid w:val="008D3B41"/>
    <w:rsid w:val="008D509F"/>
    <w:rsid w:val="008E0A93"/>
    <w:rsid w:val="008E779F"/>
    <w:rsid w:val="00903E2B"/>
    <w:rsid w:val="0092230F"/>
    <w:rsid w:val="00923B2C"/>
    <w:rsid w:val="00933D61"/>
    <w:rsid w:val="00935F0E"/>
    <w:rsid w:val="00937B98"/>
    <w:rsid w:val="0094179E"/>
    <w:rsid w:val="00944089"/>
    <w:rsid w:val="00952A40"/>
    <w:rsid w:val="0096135C"/>
    <w:rsid w:val="00962B26"/>
    <w:rsid w:val="00965B71"/>
    <w:rsid w:val="00972D99"/>
    <w:rsid w:val="00976772"/>
    <w:rsid w:val="009776BC"/>
    <w:rsid w:val="00981DE3"/>
    <w:rsid w:val="00983DFB"/>
    <w:rsid w:val="009A2ED6"/>
    <w:rsid w:val="009A73D9"/>
    <w:rsid w:val="009B0404"/>
    <w:rsid w:val="009C5850"/>
    <w:rsid w:val="009D71D5"/>
    <w:rsid w:val="009E4860"/>
    <w:rsid w:val="009E6998"/>
    <w:rsid w:val="009F2B3B"/>
    <w:rsid w:val="00A1654B"/>
    <w:rsid w:val="00A23158"/>
    <w:rsid w:val="00A537D9"/>
    <w:rsid w:val="00A611CC"/>
    <w:rsid w:val="00A6293A"/>
    <w:rsid w:val="00A752CB"/>
    <w:rsid w:val="00A97738"/>
    <w:rsid w:val="00AA42EE"/>
    <w:rsid w:val="00AC43A3"/>
    <w:rsid w:val="00AC7854"/>
    <w:rsid w:val="00AD0A9A"/>
    <w:rsid w:val="00AD0B63"/>
    <w:rsid w:val="00AD7161"/>
    <w:rsid w:val="00AE590B"/>
    <w:rsid w:val="00AE5A41"/>
    <w:rsid w:val="00AE6B94"/>
    <w:rsid w:val="00AF4160"/>
    <w:rsid w:val="00B0432F"/>
    <w:rsid w:val="00B067A7"/>
    <w:rsid w:val="00B067E4"/>
    <w:rsid w:val="00B06FC0"/>
    <w:rsid w:val="00B1052A"/>
    <w:rsid w:val="00B14041"/>
    <w:rsid w:val="00B15134"/>
    <w:rsid w:val="00B369B5"/>
    <w:rsid w:val="00B45C04"/>
    <w:rsid w:val="00B52E72"/>
    <w:rsid w:val="00B6405B"/>
    <w:rsid w:val="00B679DC"/>
    <w:rsid w:val="00B80EED"/>
    <w:rsid w:val="00B866F8"/>
    <w:rsid w:val="00B924A3"/>
    <w:rsid w:val="00BC6437"/>
    <w:rsid w:val="00BC7013"/>
    <w:rsid w:val="00BD10E5"/>
    <w:rsid w:val="00BD617D"/>
    <w:rsid w:val="00BD7D95"/>
    <w:rsid w:val="00BE3EA0"/>
    <w:rsid w:val="00BF0AC4"/>
    <w:rsid w:val="00BF1C9B"/>
    <w:rsid w:val="00BF2435"/>
    <w:rsid w:val="00BF35A9"/>
    <w:rsid w:val="00BF6231"/>
    <w:rsid w:val="00C02BB3"/>
    <w:rsid w:val="00C06AB3"/>
    <w:rsid w:val="00C07EF1"/>
    <w:rsid w:val="00C10C27"/>
    <w:rsid w:val="00C275B9"/>
    <w:rsid w:val="00C437DD"/>
    <w:rsid w:val="00C808AC"/>
    <w:rsid w:val="00C85FFC"/>
    <w:rsid w:val="00C90A7E"/>
    <w:rsid w:val="00C919F9"/>
    <w:rsid w:val="00C91C29"/>
    <w:rsid w:val="00CA3BB0"/>
    <w:rsid w:val="00CC3879"/>
    <w:rsid w:val="00CC43C0"/>
    <w:rsid w:val="00CD22F5"/>
    <w:rsid w:val="00CD609D"/>
    <w:rsid w:val="00CE29CE"/>
    <w:rsid w:val="00CF5F23"/>
    <w:rsid w:val="00CF6C30"/>
    <w:rsid w:val="00D10826"/>
    <w:rsid w:val="00D15FC8"/>
    <w:rsid w:val="00D1792B"/>
    <w:rsid w:val="00D20FA0"/>
    <w:rsid w:val="00D23F7A"/>
    <w:rsid w:val="00D252F8"/>
    <w:rsid w:val="00D27F9D"/>
    <w:rsid w:val="00D424CF"/>
    <w:rsid w:val="00D45DD9"/>
    <w:rsid w:val="00D51617"/>
    <w:rsid w:val="00D53F2A"/>
    <w:rsid w:val="00D558B4"/>
    <w:rsid w:val="00D5612B"/>
    <w:rsid w:val="00D725A2"/>
    <w:rsid w:val="00D76450"/>
    <w:rsid w:val="00D843C3"/>
    <w:rsid w:val="00D9084F"/>
    <w:rsid w:val="00D97CC8"/>
    <w:rsid w:val="00DA7E25"/>
    <w:rsid w:val="00DB4FA3"/>
    <w:rsid w:val="00DB6C7C"/>
    <w:rsid w:val="00DB77FB"/>
    <w:rsid w:val="00DC31F1"/>
    <w:rsid w:val="00DE7BA0"/>
    <w:rsid w:val="00DF54F3"/>
    <w:rsid w:val="00DF5DEB"/>
    <w:rsid w:val="00DF64C5"/>
    <w:rsid w:val="00DF710B"/>
    <w:rsid w:val="00E44B76"/>
    <w:rsid w:val="00E50360"/>
    <w:rsid w:val="00E612F2"/>
    <w:rsid w:val="00EC25AE"/>
    <w:rsid w:val="00EC6B3B"/>
    <w:rsid w:val="00EC7713"/>
    <w:rsid w:val="00EE307E"/>
    <w:rsid w:val="00EF05ED"/>
    <w:rsid w:val="00EF2E78"/>
    <w:rsid w:val="00F11CC2"/>
    <w:rsid w:val="00F162F8"/>
    <w:rsid w:val="00F234F9"/>
    <w:rsid w:val="00F244AD"/>
    <w:rsid w:val="00F30D35"/>
    <w:rsid w:val="00F3212B"/>
    <w:rsid w:val="00F33868"/>
    <w:rsid w:val="00F36EC5"/>
    <w:rsid w:val="00F44F51"/>
    <w:rsid w:val="00F52A45"/>
    <w:rsid w:val="00F61AE2"/>
    <w:rsid w:val="00F640D0"/>
    <w:rsid w:val="00F6562A"/>
    <w:rsid w:val="00F70007"/>
    <w:rsid w:val="00F91EC0"/>
    <w:rsid w:val="00F970B8"/>
    <w:rsid w:val="00FA2973"/>
    <w:rsid w:val="00FB30A6"/>
    <w:rsid w:val="00FB6B6C"/>
    <w:rsid w:val="00FC25B7"/>
    <w:rsid w:val="00FC6BEC"/>
    <w:rsid w:val="00FD613F"/>
    <w:rsid w:val="00FE46B2"/>
    <w:rsid w:val="00FF1D1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8068A"/>
    <w:pPr>
      <w:spacing w:after="200" w:line="276" w:lineRule="auto"/>
    </w:pPr>
  </w:style>
  <w:style w:type="paragraph" w:styleId="Heading1">
    <w:name w:val="heading 1"/>
    <w:basedOn w:val="Normal"/>
    <w:next w:val="Normal"/>
    <w:link w:val="Heading1Char"/>
    <w:uiPriority w:val="99"/>
    <w:qFormat/>
    <w:rsid w:val="00023E93"/>
    <w:pPr>
      <w:keepNext/>
      <w:keepLines/>
      <w:numPr>
        <w:numId w:val="1"/>
      </w:numPr>
      <w:spacing w:before="480" w:after="0"/>
      <w:outlineLvl w:val="0"/>
    </w:pPr>
    <w:rPr>
      <w:rFonts w:ascii="Cambria" w:hAnsi="Cambria"/>
      <w:b/>
      <w:color w:val="365F91"/>
      <w:sz w:val="28"/>
      <w:szCs w:val="20"/>
    </w:rPr>
  </w:style>
  <w:style w:type="paragraph" w:styleId="Heading2">
    <w:name w:val="heading 2"/>
    <w:basedOn w:val="Normal"/>
    <w:next w:val="Normal"/>
    <w:link w:val="Heading2Char"/>
    <w:uiPriority w:val="99"/>
    <w:qFormat/>
    <w:rsid w:val="00023E93"/>
    <w:pPr>
      <w:keepNext/>
      <w:keepLines/>
      <w:numPr>
        <w:ilvl w:val="1"/>
        <w:numId w:val="1"/>
      </w:numPr>
      <w:spacing w:before="200" w:after="0"/>
      <w:outlineLvl w:val="1"/>
    </w:pPr>
    <w:rPr>
      <w:rFonts w:ascii="Cambria" w:hAnsi="Cambria"/>
      <w:b/>
      <w:color w:val="4F81BD"/>
      <w:sz w:val="26"/>
      <w:szCs w:val="20"/>
    </w:rPr>
  </w:style>
  <w:style w:type="paragraph" w:styleId="Heading3">
    <w:name w:val="heading 3"/>
    <w:basedOn w:val="Normal"/>
    <w:next w:val="Normal"/>
    <w:link w:val="Heading3Char"/>
    <w:uiPriority w:val="99"/>
    <w:qFormat/>
    <w:rsid w:val="00023E93"/>
    <w:pPr>
      <w:keepNext/>
      <w:keepLines/>
      <w:numPr>
        <w:ilvl w:val="2"/>
        <w:numId w:val="1"/>
      </w:numPr>
      <w:spacing w:before="200" w:after="0"/>
      <w:outlineLvl w:val="2"/>
    </w:pPr>
    <w:rPr>
      <w:rFonts w:ascii="Cambria" w:hAnsi="Cambria"/>
      <w:b/>
      <w:color w:val="4F81BD"/>
      <w:szCs w:val="20"/>
    </w:rPr>
  </w:style>
  <w:style w:type="paragraph" w:styleId="Heading4">
    <w:name w:val="heading 4"/>
    <w:basedOn w:val="Normal"/>
    <w:next w:val="Normal"/>
    <w:link w:val="Heading4Char"/>
    <w:uiPriority w:val="99"/>
    <w:qFormat/>
    <w:rsid w:val="00023E93"/>
    <w:pPr>
      <w:keepNext/>
      <w:keepLines/>
      <w:numPr>
        <w:ilvl w:val="3"/>
        <w:numId w:val="1"/>
      </w:numPr>
      <w:spacing w:before="200" w:after="0"/>
      <w:outlineLvl w:val="3"/>
    </w:pPr>
    <w:rPr>
      <w:rFonts w:ascii="Cambria" w:hAnsi="Cambria"/>
      <w:b/>
      <w:i/>
      <w:color w:val="4F81BD"/>
      <w:szCs w:val="20"/>
    </w:rPr>
  </w:style>
  <w:style w:type="paragraph" w:styleId="Heading5">
    <w:name w:val="heading 5"/>
    <w:basedOn w:val="Normal"/>
    <w:next w:val="Normal"/>
    <w:link w:val="Heading5Char"/>
    <w:uiPriority w:val="99"/>
    <w:qFormat/>
    <w:rsid w:val="00023E93"/>
    <w:pPr>
      <w:keepNext/>
      <w:keepLines/>
      <w:numPr>
        <w:ilvl w:val="4"/>
        <w:numId w:val="1"/>
      </w:numPr>
      <w:spacing w:before="200" w:after="0"/>
      <w:outlineLvl w:val="4"/>
    </w:pPr>
    <w:rPr>
      <w:rFonts w:ascii="Cambria" w:hAnsi="Cambria"/>
      <w:color w:val="243F60"/>
      <w:szCs w:val="20"/>
    </w:rPr>
  </w:style>
  <w:style w:type="paragraph" w:styleId="Heading6">
    <w:name w:val="heading 6"/>
    <w:basedOn w:val="Normal"/>
    <w:next w:val="Normal"/>
    <w:link w:val="Heading6Char"/>
    <w:uiPriority w:val="99"/>
    <w:qFormat/>
    <w:rsid w:val="00023E93"/>
    <w:pPr>
      <w:keepNext/>
      <w:keepLines/>
      <w:numPr>
        <w:ilvl w:val="5"/>
        <w:numId w:val="1"/>
      </w:numPr>
      <w:spacing w:before="200" w:after="0"/>
      <w:outlineLvl w:val="5"/>
    </w:pPr>
    <w:rPr>
      <w:rFonts w:ascii="Cambria" w:hAnsi="Cambria"/>
      <w:i/>
      <w:color w:val="243F60"/>
      <w:szCs w:val="20"/>
    </w:rPr>
  </w:style>
  <w:style w:type="paragraph" w:styleId="Heading7">
    <w:name w:val="heading 7"/>
    <w:basedOn w:val="Normal"/>
    <w:next w:val="Normal"/>
    <w:link w:val="Heading7Char"/>
    <w:uiPriority w:val="99"/>
    <w:qFormat/>
    <w:rsid w:val="00023E93"/>
    <w:pPr>
      <w:keepNext/>
      <w:keepLines/>
      <w:numPr>
        <w:ilvl w:val="6"/>
        <w:numId w:val="1"/>
      </w:numPr>
      <w:spacing w:before="200" w:after="0"/>
      <w:outlineLvl w:val="6"/>
    </w:pPr>
    <w:rPr>
      <w:rFonts w:ascii="Cambria" w:hAnsi="Cambria"/>
      <w:i/>
      <w:color w:val="404040"/>
      <w:szCs w:val="20"/>
    </w:rPr>
  </w:style>
  <w:style w:type="paragraph" w:styleId="Heading8">
    <w:name w:val="heading 8"/>
    <w:basedOn w:val="Normal"/>
    <w:next w:val="Normal"/>
    <w:link w:val="Heading8Char"/>
    <w:uiPriority w:val="99"/>
    <w:qFormat/>
    <w:rsid w:val="00023E93"/>
    <w:pPr>
      <w:keepNext/>
      <w:keepLines/>
      <w:numPr>
        <w:ilvl w:val="7"/>
        <w:numId w:val="1"/>
      </w:numPr>
      <w:spacing w:before="200" w:after="0"/>
      <w:outlineLvl w:val="7"/>
    </w:pPr>
    <w:rPr>
      <w:rFonts w:ascii="Cambria" w:hAnsi="Cambria"/>
      <w:color w:val="404040"/>
      <w:sz w:val="20"/>
      <w:szCs w:val="20"/>
    </w:rPr>
  </w:style>
  <w:style w:type="paragraph" w:styleId="Heading9">
    <w:name w:val="heading 9"/>
    <w:basedOn w:val="Normal"/>
    <w:next w:val="Normal"/>
    <w:link w:val="Heading9Char"/>
    <w:uiPriority w:val="99"/>
    <w:qFormat/>
    <w:rsid w:val="00023E93"/>
    <w:pPr>
      <w:keepNext/>
      <w:keepLines/>
      <w:numPr>
        <w:ilvl w:val="8"/>
        <w:numId w:val="1"/>
      </w:numPr>
      <w:spacing w:before="200" w:after="0"/>
      <w:outlineLvl w:val="8"/>
    </w:pPr>
    <w:rPr>
      <w:rFonts w:ascii="Cambria" w:hAnsi="Cambria"/>
      <w:i/>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23E93"/>
    <w:rPr>
      <w:rFonts w:ascii="Cambria" w:hAnsi="Cambria"/>
      <w:b/>
      <w:color w:val="365F91"/>
      <w:sz w:val="28"/>
    </w:rPr>
  </w:style>
  <w:style w:type="character" w:customStyle="1" w:styleId="Heading2Char">
    <w:name w:val="Heading 2 Char"/>
    <w:basedOn w:val="DefaultParagraphFont"/>
    <w:link w:val="Heading2"/>
    <w:uiPriority w:val="99"/>
    <w:locked/>
    <w:rsid w:val="00023E93"/>
    <w:rPr>
      <w:rFonts w:ascii="Cambria" w:hAnsi="Cambria"/>
      <w:b/>
      <w:color w:val="4F81BD"/>
      <w:sz w:val="26"/>
    </w:rPr>
  </w:style>
  <w:style w:type="character" w:customStyle="1" w:styleId="Heading3Char">
    <w:name w:val="Heading 3 Char"/>
    <w:basedOn w:val="DefaultParagraphFont"/>
    <w:link w:val="Heading3"/>
    <w:uiPriority w:val="99"/>
    <w:locked/>
    <w:rsid w:val="00023E93"/>
    <w:rPr>
      <w:rFonts w:ascii="Cambria" w:hAnsi="Cambria"/>
      <w:b/>
      <w:color w:val="4F81BD"/>
      <w:sz w:val="22"/>
    </w:rPr>
  </w:style>
  <w:style w:type="character" w:customStyle="1" w:styleId="Heading4Char">
    <w:name w:val="Heading 4 Char"/>
    <w:basedOn w:val="DefaultParagraphFont"/>
    <w:link w:val="Heading4"/>
    <w:uiPriority w:val="99"/>
    <w:locked/>
    <w:rsid w:val="00023E93"/>
    <w:rPr>
      <w:rFonts w:ascii="Cambria" w:hAnsi="Cambria"/>
      <w:b/>
      <w:i/>
      <w:color w:val="4F81BD"/>
      <w:sz w:val="22"/>
    </w:rPr>
  </w:style>
  <w:style w:type="character" w:customStyle="1" w:styleId="Heading5Char">
    <w:name w:val="Heading 5 Char"/>
    <w:basedOn w:val="DefaultParagraphFont"/>
    <w:link w:val="Heading5"/>
    <w:uiPriority w:val="99"/>
    <w:locked/>
    <w:rsid w:val="00023E93"/>
    <w:rPr>
      <w:rFonts w:ascii="Cambria" w:hAnsi="Cambria"/>
      <w:color w:val="243F60"/>
      <w:sz w:val="22"/>
    </w:rPr>
  </w:style>
  <w:style w:type="character" w:customStyle="1" w:styleId="Heading6Char">
    <w:name w:val="Heading 6 Char"/>
    <w:basedOn w:val="DefaultParagraphFont"/>
    <w:link w:val="Heading6"/>
    <w:uiPriority w:val="99"/>
    <w:locked/>
    <w:rsid w:val="00023E93"/>
    <w:rPr>
      <w:rFonts w:ascii="Cambria" w:hAnsi="Cambria"/>
      <w:i/>
      <w:color w:val="243F60"/>
      <w:sz w:val="22"/>
    </w:rPr>
  </w:style>
  <w:style w:type="character" w:customStyle="1" w:styleId="Heading7Char">
    <w:name w:val="Heading 7 Char"/>
    <w:basedOn w:val="DefaultParagraphFont"/>
    <w:link w:val="Heading7"/>
    <w:uiPriority w:val="99"/>
    <w:locked/>
    <w:rsid w:val="00023E93"/>
    <w:rPr>
      <w:rFonts w:ascii="Cambria" w:hAnsi="Cambria"/>
      <w:i/>
      <w:color w:val="404040"/>
      <w:sz w:val="22"/>
    </w:rPr>
  </w:style>
  <w:style w:type="character" w:customStyle="1" w:styleId="Heading8Char">
    <w:name w:val="Heading 8 Char"/>
    <w:basedOn w:val="DefaultParagraphFont"/>
    <w:link w:val="Heading8"/>
    <w:uiPriority w:val="99"/>
    <w:locked/>
    <w:rsid w:val="00023E93"/>
    <w:rPr>
      <w:rFonts w:ascii="Cambria" w:hAnsi="Cambria"/>
      <w:color w:val="404040"/>
    </w:rPr>
  </w:style>
  <w:style w:type="character" w:customStyle="1" w:styleId="Heading9Char">
    <w:name w:val="Heading 9 Char"/>
    <w:basedOn w:val="DefaultParagraphFont"/>
    <w:link w:val="Heading9"/>
    <w:uiPriority w:val="99"/>
    <w:locked/>
    <w:rsid w:val="00023E93"/>
    <w:rPr>
      <w:rFonts w:ascii="Cambria" w:hAnsi="Cambria"/>
      <w:i/>
      <w:color w:val="404040"/>
    </w:rPr>
  </w:style>
  <w:style w:type="paragraph" w:styleId="ListParagraph">
    <w:name w:val="List Paragraph"/>
    <w:basedOn w:val="Normal"/>
    <w:uiPriority w:val="99"/>
    <w:qFormat/>
    <w:rsid w:val="00023E93"/>
    <w:pPr>
      <w:ind w:left="720"/>
      <w:contextualSpacing/>
    </w:pPr>
  </w:style>
  <w:style w:type="character" w:styleId="CommentReference">
    <w:name w:val="annotation reference"/>
    <w:basedOn w:val="DefaultParagraphFont"/>
    <w:uiPriority w:val="99"/>
    <w:semiHidden/>
    <w:rsid w:val="00023E93"/>
    <w:rPr>
      <w:rFonts w:cs="Times New Roman"/>
      <w:sz w:val="16"/>
    </w:rPr>
  </w:style>
  <w:style w:type="paragraph" w:styleId="CommentText">
    <w:name w:val="annotation text"/>
    <w:basedOn w:val="Normal"/>
    <w:link w:val="CommentTextChar"/>
    <w:uiPriority w:val="99"/>
    <w:semiHidden/>
    <w:rsid w:val="00023E93"/>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23E93"/>
    <w:rPr>
      <w:sz w:val="20"/>
    </w:rPr>
  </w:style>
  <w:style w:type="paragraph" w:styleId="BalloonText">
    <w:name w:val="Balloon Text"/>
    <w:basedOn w:val="Normal"/>
    <w:link w:val="BalloonTextChar"/>
    <w:uiPriority w:val="99"/>
    <w:semiHidden/>
    <w:rsid w:val="00023E93"/>
    <w:pPr>
      <w:spacing w:after="0" w:line="240" w:lineRule="auto"/>
    </w:pPr>
    <w:rPr>
      <w:rFonts w:ascii="Tahoma" w:hAnsi="Tahoma"/>
      <w:sz w:val="16"/>
      <w:szCs w:val="20"/>
    </w:rPr>
  </w:style>
  <w:style w:type="character" w:customStyle="1" w:styleId="BalloonTextChar">
    <w:name w:val="Balloon Text Char"/>
    <w:basedOn w:val="DefaultParagraphFont"/>
    <w:link w:val="BalloonText"/>
    <w:uiPriority w:val="99"/>
    <w:semiHidden/>
    <w:locked/>
    <w:rsid w:val="00023E93"/>
    <w:rPr>
      <w:rFonts w:ascii="Tahoma" w:hAnsi="Tahoma"/>
      <w:sz w:val="16"/>
    </w:rPr>
  </w:style>
  <w:style w:type="paragraph" w:styleId="FootnoteText">
    <w:name w:val="footnote text"/>
    <w:basedOn w:val="Normal"/>
    <w:link w:val="FootnoteTextChar"/>
    <w:uiPriority w:val="99"/>
    <w:semiHidden/>
    <w:rsid w:val="00DF54F3"/>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DF54F3"/>
    <w:rPr>
      <w:sz w:val="20"/>
    </w:rPr>
  </w:style>
  <w:style w:type="character" w:styleId="FootnoteReference">
    <w:name w:val="footnote reference"/>
    <w:basedOn w:val="DefaultParagraphFont"/>
    <w:uiPriority w:val="99"/>
    <w:semiHidden/>
    <w:rsid w:val="00DF54F3"/>
    <w:rPr>
      <w:rFonts w:cs="Times New Roman"/>
      <w:vertAlign w:val="superscript"/>
    </w:rPr>
  </w:style>
  <w:style w:type="character" w:styleId="SubtleEmphasis">
    <w:name w:val="Subtle Emphasis"/>
    <w:basedOn w:val="DefaultParagraphFont"/>
    <w:uiPriority w:val="99"/>
    <w:qFormat/>
    <w:rsid w:val="00D20FA0"/>
    <w:rPr>
      <w:i/>
      <w:color w:val="808080"/>
    </w:rPr>
  </w:style>
  <w:style w:type="table" w:styleId="TableGrid">
    <w:name w:val="Table Grid"/>
    <w:basedOn w:val="TableNormal"/>
    <w:uiPriority w:val="99"/>
    <w:rsid w:val="00195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ntenseEmphasis">
    <w:name w:val="Intense Emphasis"/>
    <w:basedOn w:val="DefaultParagraphFont"/>
    <w:uiPriority w:val="99"/>
    <w:qFormat/>
    <w:rsid w:val="00014860"/>
    <w:rPr>
      <w:b/>
      <w:i/>
      <w:color w:val="4F81BD"/>
    </w:rPr>
  </w:style>
  <w:style w:type="paragraph" w:styleId="Header">
    <w:name w:val="header"/>
    <w:basedOn w:val="Normal"/>
    <w:link w:val="HeaderChar"/>
    <w:uiPriority w:val="99"/>
    <w:rsid w:val="0080730B"/>
    <w:pPr>
      <w:tabs>
        <w:tab w:val="center" w:pos="4536"/>
        <w:tab w:val="right" w:pos="9072"/>
      </w:tabs>
      <w:spacing w:after="0" w:line="240" w:lineRule="auto"/>
    </w:pPr>
    <w:rPr>
      <w:sz w:val="20"/>
      <w:szCs w:val="20"/>
    </w:rPr>
  </w:style>
  <w:style w:type="character" w:customStyle="1" w:styleId="HeaderChar">
    <w:name w:val="Header Char"/>
    <w:basedOn w:val="DefaultParagraphFont"/>
    <w:link w:val="Header"/>
    <w:uiPriority w:val="99"/>
    <w:locked/>
    <w:rsid w:val="0080730B"/>
    <w:rPr>
      <w:rFonts w:cs="Times New Roman"/>
    </w:rPr>
  </w:style>
  <w:style w:type="paragraph" w:styleId="Footer">
    <w:name w:val="footer"/>
    <w:basedOn w:val="Normal"/>
    <w:link w:val="FooterChar"/>
    <w:uiPriority w:val="99"/>
    <w:rsid w:val="0080730B"/>
    <w:pPr>
      <w:tabs>
        <w:tab w:val="center" w:pos="4536"/>
        <w:tab w:val="right" w:pos="9072"/>
      </w:tabs>
      <w:spacing w:after="0" w:line="240" w:lineRule="auto"/>
    </w:pPr>
    <w:rPr>
      <w:sz w:val="20"/>
      <w:szCs w:val="20"/>
    </w:rPr>
  </w:style>
  <w:style w:type="character" w:customStyle="1" w:styleId="FooterChar">
    <w:name w:val="Footer Char"/>
    <w:basedOn w:val="DefaultParagraphFont"/>
    <w:link w:val="Footer"/>
    <w:uiPriority w:val="99"/>
    <w:locked/>
    <w:rsid w:val="0080730B"/>
    <w:rPr>
      <w:rFonts w:cs="Times New Roman"/>
    </w:rPr>
  </w:style>
  <w:style w:type="paragraph" w:styleId="Title">
    <w:name w:val="Title"/>
    <w:basedOn w:val="Normal"/>
    <w:next w:val="Normal"/>
    <w:link w:val="TitleChar"/>
    <w:uiPriority w:val="99"/>
    <w:qFormat/>
    <w:locked/>
    <w:rsid w:val="00460839"/>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460839"/>
    <w:rPr>
      <w:rFonts w:ascii="Cambria" w:hAnsi="Cambria"/>
      <w:color w:val="17365D"/>
      <w:spacing w:val="5"/>
      <w:kern w:val="28"/>
      <w:sz w:val="52"/>
    </w:rPr>
  </w:style>
  <w:style w:type="paragraph" w:customStyle="1" w:styleId="Default">
    <w:name w:val="Default"/>
    <w:uiPriority w:val="99"/>
    <w:rsid w:val="00EC6B3B"/>
    <w:pPr>
      <w:autoSpaceDE w:val="0"/>
      <w:autoSpaceDN w:val="0"/>
      <w:adjustRightInd w:val="0"/>
    </w:pPr>
    <w:rPr>
      <w:rFonts w:cs="Calibri"/>
      <w:color w:val="000000"/>
      <w:sz w:val="24"/>
      <w:szCs w:val="24"/>
    </w:rPr>
  </w:style>
  <w:style w:type="character" w:customStyle="1" w:styleId="hps">
    <w:name w:val="hps"/>
    <w:uiPriority w:val="99"/>
    <w:rsid w:val="004F668E"/>
  </w:style>
  <w:style w:type="paragraph" w:styleId="CommentSubject">
    <w:name w:val="annotation subject"/>
    <w:basedOn w:val="CommentText"/>
    <w:next w:val="CommentText"/>
    <w:link w:val="CommentSubjectChar"/>
    <w:uiPriority w:val="99"/>
    <w:semiHidden/>
    <w:rsid w:val="008C66C1"/>
    <w:rPr>
      <w:b/>
      <w:bCs/>
    </w:rPr>
  </w:style>
  <w:style w:type="character" w:customStyle="1" w:styleId="CommentSubjectChar">
    <w:name w:val="Comment Subject Char"/>
    <w:basedOn w:val="CommentTextChar"/>
    <w:link w:val="CommentSubject"/>
    <w:uiPriority w:val="99"/>
    <w:semiHidden/>
    <w:locked/>
    <w:rsid w:val="008C66C1"/>
    <w:rPr>
      <w:b/>
    </w:rPr>
  </w:style>
  <w:style w:type="paragraph" w:styleId="NormalWeb">
    <w:name w:val="Normal (Web)"/>
    <w:basedOn w:val="Normal"/>
    <w:uiPriority w:val="99"/>
    <w:rsid w:val="00BF6231"/>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13461402">
      <w:marLeft w:val="0"/>
      <w:marRight w:val="0"/>
      <w:marTop w:val="0"/>
      <w:marBottom w:val="0"/>
      <w:divBdr>
        <w:top w:val="none" w:sz="0" w:space="0" w:color="auto"/>
        <w:left w:val="none" w:sz="0" w:space="0" w:color="auto"/>
        <w:bottom w:val="none" w:sz="0" w:space="0" w:color="auto"/>
        <w:right w:val="none" w:sz="0" w:space="0" w:color="auto"/>
      </w:divBdr>
      <w:divsChild>
        <w:div w:id="313461401">
          <w:marLeft w:val="0"/>
          <w:marRight w:val="0"/>
          <w:marTop w:val="0"/>
          <w:marBottom w:val="0"/>
          <w:divBdr>
            <w:top w:val="single" w:sz="6" w:space="5" w:color="FFFFFF"/>
            <w:left w:val="single" w:sz="6" w:space="5" w:color="FFFFFF"/>
            <w:bottom w:val="single" w:sz="6" w:space="5" w:color="FFFFFF"/>
            <w:right w:val="single" w:sz="6" w:space="5" w:color="FFFFFF"/>
          </w:divBdr>
          <w:divsChild>
            <w:div w:id="313461406">
              <w:marLeft w:val="0"/>
              <w:marRight w:val="0"/>
              <w:marTop w:val="0"/>
              <w:marBottom w:val="0"/>
              <w:divBdr>
                <w:top w:val="none" w:sz="0" w:space="0" w:color="auto"/>
                <w:left w:val="none" w:sz="0" w:space="0" w:color="auto"/>
                <w:bottom w:val="none" w:sz="0" w:space="0" w:color="auto"/>
                <w:right w:val="none" w:sz="0" w:space="0" w:color="auto"/>
              </w:divBdr>
              <w:divsChild>
                <w:div w:id="313461407">
                  <w:marLeft w:val="0"/>
                  <w:marRight w:val="0"/>
                  <w:marTop w:val="0"/>
                  <w:marBottom w:val="0"/>
                  <w:divBdr>
                    <w:top w:val="none" w:sz="0" w:space="0" w:color="auto"/>
                    <w:left w:val="none" w:sz="0" w:space="0" w:color="auto"/>
                    <w:bottom w:val="none" w:sz="0" w:space="0" w:color="auto"/>
                    <w:right w:val="none" w:sz="0" w:space="0" w:color="auto"/>
                  </w:divBdr>
                  <w:divsChild>
                    <w:div w:id="313461398">
                      <w:marLeft w:val="0"/>
                      <w:marRight w:val="0"/>
                      <w:marTop w:val="0"/>
                      <w:marBottom w:val="0"/>
                      <w:divBdr>
                        <w:top w:val="single" w:sz="6" w:space="14" w:color="C5C5C5"/>
                        <w:left w:val="none" w:sz="0" w:space="0" w:color="auto"/>
                        <w:bottom w:val="none" w:sz="0" w:space="0" w:color="auto"/>
                        <w:right w:val="none" w:sz="0" w:space="0" w:color="auto"/>
                      </w:divBdr>
                      <w:divsChild>
                        <w:div w:id="313461404">
                          <w:marLeft w:val="0"/>
                          <w:marRight w:val="0"/>
                          <w:marTop w:val="0"/>
                          <w:marBottom w:val="0"/>
                          <w:divBdr>
                            <w:top w:val="none" w:sz="0" w:space="0" w:color="auto"/>
                            <w:left w:val="none" w:sz="0" w:space="0" w:color="auto"/>
                            <w:bottom w:val="none" w:sz="0" w:space="0" w:color="auto"/>
                            <w:right w:val="none" w:sz="0" w:space="0" w:color="auto"/>
                          </w:divBdr>
                          <w:divsChild>
                            <w:div w:id="313461403">
                              <w:marLeft w:val="0"/>
                              <w:marRight w:val="0"/>
                              <w:marTop w:val="0"/>
                              <w:marBottom w:val="0"/>
                              <w:divBdr>
                                <w:top w:val="none" w:sz="0" w:space="0" w:color="auto"/>
                                <w:left w:val="none" w:sz="0" w:space="0" w:color="auto"/>
                                <w:bottom w:val="none" w:sz="0" w:space="0" w:color="auto"/>
                                <w:right w:val="none" w:sz="0" w:space="0" w:color="auto"/>
                              </w:divBdr>
                              <w:divsChild>
                                <w:div w:id="313461399">
                                  <w:marLeft w:val="0"/>
                                  <w:marRight w:val="0"/>
                                  <w:marTop w:val="0"/>
                                  <w:marBottom w:val="0"/>
                                  <w:divBdr>
                                    <w:top w:val="none" w:sz="0" w:space="0" w:color="auto"/>
                                    <w:left w:val="none" w:sz="0" w:space="0" w:color="auto"/>
                                    <w:bottom w:val="none" w:sz="0" w:space="0" w:color="auto"/>
                                    <w:right w:val="none" w:sz="0" w:space="0" w:color="auto"/>
                                  </w:divBdr>
                                  <w:divsChild>
                                    <w:div w:id="31346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4614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260</TotalTime>
  <Pages>17</Pages>
  <Words>6635</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dc:creator>
  <cp:keywords/>
  <dc:description/>
  <cp:lastModifiedBy>bartova</cp:lastModifiedBy>
  <cp:revision>20</cp:revision>
  <cp:lastPrinted>2013-12-05T07:27:00Z</cp:lastPrinted>
  <dcterms:created xsi:type="dcterms:W3CDTF">2013-12-04T07:56:00Z</dcterms:created>
  <dcterms:modified xsi:type="dcterms:W3CDTF">2013-12-11T14:06:00Z</dcterms:modified>
</cp:coreProperties>
</file>