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2B" w:rsidRDefault="00D7452B" w:rsidP="00D7452B">
      <w:pPr>
        <w:spacing w:line="360" w:lineRule="auto"/>
        <w:rPr>
          <w:b/>
          <w:color w:val="333399"/>
          <w:sz w:val="28"/>
          <w:szCs w:val="28"/>
        </w:rPr>
      </w:pPr>
      <w:r w:rsidRPr="00D7452B">
        <w:rPr>
          <w:b/>
          <w:color w:val="333399"/>
          <w:sz w:val="28"/>
          <w:szCs w:val="28"/>
        </w:rPr>
        <w:t>Seznam VO po provedení hodnocení výsledků v roce 2013</w:t>
      </w:r>
    </w:p>
    <w:p w:rsidR="005413A6" w:rsidRDefault="00B9325B" w:rsidP="00CD13E6">
      <w:pPr>
        <w:spacing w:line="360" w:lineRule="auto"/>
      </w:pPr>
      <w:r>
        <w:t>Na základě provedeného hodnocení výsledků v roce 2013 (průměrná bodová hodnota výsledků uplatněných v posledních pěti letech byla doplněna do tabulky v příloze 3</w:t>
      </w:r>
      <w:r w:rsidR="00691EF0">
        <w:t>) je možné dokončit posuzování VO ve Fázi 2 a vytvořit seznam VO Fáze 2</w:t>
      </w:r>
      <w:r>
        <w:t xml:space="preserve">. Ve vztahu k uplatnění kritéria K2 Postupu jsou podstatné následující skutečnosti: </w:t>
      </w:r>
    </w:p>
    <w:p w:rsidR="00661DB0" w:rsidRDefault="00661DB0" w:rsidP="00661DB0">
      <w:pPr>
        <w:pStyle w:val="Odstavecseseznamem"/>
        <w:numPr>
          <w:ilvl w:val="0"/>
          <w:numId w:val="8"/>
        </w:numPr>
        <w:spacing w:line="360" w:lineRule="auto"/>
      </w:pPr>
      <w:r>
        <w:t>Celkem 16</w:t>
      </w:r>
      <w:del w:id="0" w:author="Vítek Tomáš" w:date="2014-02-26T09:15:00Z">
        <w:r w:rsidDel="00FC74DC">
          <w:delText>4</w:delText>
        </w:r>
      </w:del>
      <w:ins w:id="1" w:author="Vítek Tomáš" w:date="2014-02-26T09:15:00Z">
        <w:r w:rsidR="00FC74DC">
          <w:t>5</w:t>
        </w:r>
      </w:ins>
      <w:r>
        <w:t xml:space="preserve"> výzkumných organizací splnilo </w:t>
      </w:r>
      <w:r w:rsidR="0097638B">
        <w:t xml:space="preserve">všechna </w:t>
      </w:r>
      <w:r>
        <w:t>ostatní kritéria Fáze 2 kromě kritéria K2 – bodová hodnota</w:t>
      </w:r>
    </w:p>
    <w:p w:rsidR="00661DB0" w:rsidRDefault="00661DB0" w:rsidP="00661DB0">
      <w:pPr>
        <w:pStyle w:val="Odstavecseseznamem"/>
        <w:numPr>
          <w:ilvl w:val="0"/>
          <w:numId w:val="8"/>
        </w:numPr>
        <w:spacing w:line="360" w:lineRule="auto"/>
      </w:pPr>
      <w:r>
        <w:t>Z nich 26 nedosahuje hranice 1500 bodů – 7 výzkumných organizací Ministerstva školství, mládeže a tělovýchovy, 7 Ministerstva kultury, 5 Ministerstva zdravotnictví, 3 Ministerstva zemědělství, 2 Akademie věd ČR, 1 Ministerstva obrany, 1 Ministerstva průmyslu a obchodu.</w:t>
      </w:r>
    </w:p>
    <w:p w:rsidR="0097638B" w:rsidRPr="0097638B" w:rsidRDefault="0097638B" w:rsidP="0097638B">
      <w:pPr>
        <w:pStyle w:val="Nadpis2"/>
        <w:spacing w:before="120" w:after="120"/>
        <w:rPr>
          <w:rFonts w:ascii="Times New Roman" w:hAnsi="Times New Roman" w:cs="Times New Roman"/>
        </w:rPr>
      </w:pPr>
      <w:r w:rsidRPr="0097638B">
        <w:rPr>
          <w:rFonts w:ascii="Times New Roman" w:hAnsi="Times New Roman" w:cs="Times New Roman"/>
        </w:rPr>
        <w:t>Varianty dokončení posuzování VO fáze2</w:t>
      </w:r>
    </w:p>
    <w:p w:rsidR="005413A6" w:rsidRDefault="00691EF0" w:rsidP="00BB259D">
      <w:pPr>
        <w:pStyle w:val="Normlntext"/>
        <w:spacing w:line="360" w:lineRule="auto"/>
      </w:pPr>
      <w:r>
        <w:t>V souladu se zákonem o podpoře výzkumu, vývoje a inovací jsou</w:t>
      </w:r>
      <w:r w:rsidR="00B9325B">
        <w:t xml:space="preserve"> možné tyto přístupy k dokončení posouzení VO ve Fázi 2</w:t>
      </w:r>
      <w:r>
        <w:t>:</w:t>
      </w:r>
    </w:p>
    <w:p w:rsidR="00DF5C5A" w:rsidRDefault="00DF5C5A" w:rsidP="00DF5C5A">
      <w:pPr>
        <w:pStyle w:val="Normlntext"/>
        <w:numPr>
          <w:ilvl w:val="0"/>
          <w:numId w:val="6"/>
        </w:numPr>
        <w:spacing w:line="360" w:lineRule="auto"/>
      </w:pPr>
      <w:r>
        <w:t>Při posuzování nezohledňovat bodovou hodnotu.</w:t>
      </w:r>
    </w:p>
    <w:p w:rsidR="00DF5C5A" w:rsidRDefault="00DF5C5A" w:rsidP="00467440">
      <w:pPr>
        <w:pStyle w:val="Normlntext"/>
        <w:spacing w:line="360" w:lineRule="auto"/>
      </w:pPr>
      <w:r>
        <w:t xml:space="preserve">Na seznam VO budou zařazeny všechny VO splňující kritéria Postupu s výjimkou bodové hodnoty. Hranice 1500 bodů bude uplatněna až při rozdělování institucionální podpory dle § 3 odst. 3 písm. a) zákona o podpoře výzkumu, </w:t>
      </w:r>
      <w:r w:rsidR="0039106B">
        <w:t xml:space="preserve">experimentálního </w:t>
      </w:r>
      <w:r>
        <w:t xml:space="preserve">vývoje a inovací na rok 2015 do jednotlivých rozpočtových kapitol. Na ty instituce, které nedosáhly hodnoty 1500 bodů, nebudou </w:t>
      </w:r>
      <w:r w:rsidR="00467440">
        <w:t>pro rok</w:t>
      </w:r>
      <w:r>
        <w:t xml:space="preserve"> 2015 v příslušné kapitole alokovány finance </w:t>
      </w:r>
      <w:r w:rsidR="00467440">
        <w:t xml:space="preserve">na </w:t>
      </w:r>
      <w:r>
        <w:t>institucionáln</w:t>
      </w:r>
      <w:r w:rsidR="00467440">
        <w:t>í</w:t>
      </w:r>
      <w:r>
        <w:t xml:space="preserve"> podpo</w:t>
      </w:r>
      <w:r w:rsidR="00467440">
        <w:t>ru.</w:t>
      </w:r>
      <w:r>
        <w:t xml:space="preserve"> </w:t>
      </w:r>
      <w:r w:rsidR="00467440">
        <w:t>P</w:t>
      </w:r>
      <w:r>
        <w:t xml:space="preserve">okud však </w:t>
      </w:r>
      <w:r w:rsidR="00467440">
        <w:t xml:space="preserve">konkrétní instituce ze seznamu VO </w:t>
      </w:r>
      <w:r>
        <w:t>dosáhn</w:t>
      </w:r>
      <w:r w:rsidR="00467440">
        <w:t>e</w:t>
      </w:r>
      <w:r>
        <w:t xml:space="preserve"> požadované hranice v letech následujících, může </w:t>
      </w:r>
      <w:r w:rsidR="00467440">
        <w:t>jí</w:t>
      </w:r>
      <w:r>
        <w:t xml:space="preserve"> být institucionální podpora vyplacena v roce 2016 a později.</w:t>
      </w:r>
    </w:p>
    <w:p w:rsidR="00B9325B" w:rsidRDefault="00691EF0" w:rsidP="00B9325B">
      <w:pPr>
        <w:pStyle w:val="Normlntext"/>
        <w:numPr>
          <w:ilvl w:val="0"/>
          <w:numId w:val="6"/>
        </w:numPr>
        <w:spacing w:line="360" w:lineRule="auto"/>
      </w:pPr>
      <w:r>
        <w:t>Při posuzování p</w:t>
      </w:r>
      <w:r w:rsidR="00B9325B">
        <w:t xml:space="preserve">lně respektovat </w:t>
      </w:r>
      <w:r w:rsidR="00CD13E6">
        <w:t>hraniční hodnotu 1500 bodů.</w:t>
      </w:r>
    </w:p>
    <w:p w:rsidR="00CD13E6" w:rsidRDefault="00CD13E6" w:rsidP="00467440">
      <w:pPr>
        <w:pStyle w:val="Normlntext"/>
        <w:spacing w:line="360" w:lineRule="auto"/>
      </w:pPr>
      <w:r>
        <w:t xml:space="preserve">VO, které této hodnoty nedosahují, nebudou zařazeny na seznam VO Fáze 2 (u nově posuzovaných organizací), resp. budou ze seznamu zpětně vyřazeny. </w:t>
      </w:r>
      <w:proofErr w:type="gramStart"/>
      <w:r>
        <w:t>Ze</w:t>
      </w:r>
      <w:proofErr w:type="gramEnd"/>
      <w:r>
        <w:t> 16</w:t>
      </w:r>
      <w:del w:id="2" w:author="Vítek Tomáš" w:date="2014-02-26T09:15:00Z">
        <w:r w:rsidDel="00FC74DC">
          <w:delText>4</w:delText>
        </w:r>
      </w:del>
      <w:ins w:id="3" w:author="Vítek Tomáš" w:date="2014-02-26T09:15:00Z">
        <w:r w:rsidR="00FC74DC">
          <w:t>5</w:t>
        </w:r>
      </w:ins>
      <w:r>
        <w:t xml:space="preserve"> VO, které splnily všechna ostatní kritéria pro Fázi 2 kromě bodové hodnoty, se vyřazení týk</w:t>
      </w:r>
      <w:r w:rsidR="00467440">
        <w:t>á</w:t>
      </w:r>
      <w:r>
        <w:t xml:space="preserve"> </w:t>
      </w:r>
      <w:r w:rsidR="00661DB0">
        <w:t>26</w:t>
      </w:r>
      <w:r>
        <w:t xml:space="preserve"> institucí (</w:t>
      </w:r>
      <w:r w:rsidR="00661DB0">
        <w:t>včetně Archeologického ústavu AV ČR, Národní knihovny ČR, Fakultní nemocnice Olomouc</w:t>
      </w:r>
      <w:r>
        <w:t xml:space="preserve">), které tím pádem </w:t>
      </w:r>
      <w:r w:rsidR="00691EF0">
        <w:t xml:space="preserve">od roku 2015 </w:t>
      </w:r>
      <w:r>
        <w:t>nem</w:t>
      </w:r>
      <w:r w:rsidR="00BF06FB">
        <w:t>ají</w:t>
      </w:r>
      <w:r>
        <w:t xml:space="preserve"> nárok na institucionální podporu</w:t>
      </w:r>
      <w:r w:rsidR="00691EF0">
        <w:t xml:space="preserve"> podle §</w:t>
      </w:r>
      <w:r w:rsidR="00BF06FB">
        <w:t> </w:t>
      </w:r>
      <w:r w:rsidR="00A71488">
        <w:t>3 </w:t>
      </w:r>
      <w:r w:rsidR="00691EF0">
        <w:t xml:space="preserve">odst. 3 písm. a) zákona o podpoře výzkumu, </w:t>
      </w:r>
      <w:r w:rsidR="00A71488">
        <w:t xml:space="preserve">experimentálního </w:t>
      </w:r>
      <w:r w:rsidR="00691EF0">
        <w:t>vývoje a inovací</w:t>
      </w:r>
      <w:r w:rsidR="00671922">
        <w:t>.</w:t>
      </w:r>
      <w:r w:rsidR="00691EF0">
        <w:t xml:space="preserve"> V případě </w:t>
      </w:r>
      <w:r w:rsidR="00691EF0">
        <w:lastRenderedPageBreak/>
        <w:t xml:space="preserve">změny bodové hodnoty v dalších letech by musely </w:t>
      </w:r>
      <w:r w:rsidR="0097638B">
        <w:t xml:space="preserve">vyřazené </w:t>
      </w:r>
      <w:r w:rsidR="00691EF0">
        <w:t>subjekty znovu žádat o posouzení.</w:t>
      </w:r>
    </w:p>
    <w:p w:rsidR="00437CCE" w:rsidRDefault="00437CCE" w:rsidP="00437CCE">
      <w:pPr>
        <w:pStyle w:val="Normlntext"/>
        <w:numPr>
          <w:ilvl w:val="0"/>
          <w:numId w:val="6"/>
        </w:numPr>
        <w:spacing w:line="360" w:lineRule="auto"/>
      </w:pPr>
      <w:r>
        <w:t>Individuální přístup k posouzení VO nedosahujících 1500 bodů.</w:t>
      </w:r>
    </w:p>
    <w:p w:rsidR="00437CCE" w:rsidRDefault="00437CCE" w:rsidP="00623F95">
      <w:pPr>
        <w:pStyle w:val="Normlntext"/>
        <w:spacing w:line="360" w:lineRule="auto"/>
      </w:pPr>
      <w:r>
        <w:t xml:space="preserve">Na seznam VO Fáze 2 </w:t>
      </w:r>
      <w:r w:rsidR="00623F95">
        <w:t>budou</w:t>
      </w:r>
      <w:r w:rsidR="004B18E3">
        <w:t xml:space="preserve"> automaticky</w:t>
      </w:r>
      <w:r>
        <w:t xml:space="preserve"> zařazeny </w:t>
      </w:r>
      <w:r w:rsidR="00C049A4">
        <w:t>všechny VO splňující veškerá kritéria Postupu včetně bodové hodnoty</w:t>
      </w:r>
      <w:r w:rsidR="0097638B">
        <w:t xml:space="preserve"> (celkem </w:t>
      </w:r>
      <w:del w:id="4" w:author="Vítek Tomáš" w:date="2014-02-26T09:16:00Z">
        <w:r w:rsidR="0097638B" w:rsidDel="00FC74DC">
          <w:delText xml:space="preserve">138 </w:delText>
        </w:r>
      </w:del>
      <w:ins w:id="5" w:author="Vítek Tomáš" w:date="2014-02-26T09:16:00Z">
        <w:r w:rsidR="00FC74DC">
          <w:t>13</w:t>
        </w:r>
        <w:r w:rsidR="00FC74DC">
          <w:t>9</w:t>
        </w:r>
        <w:bookmarkStart w:id="6" w:name="_GoBack"/>
        <w:bookmarkEnd w:id="6"/>
        <w:r w:rsidR="00FC74DC">
          <w:t xml:space="preserve"> </w:t>
        </w:r>
      </w:ins>
      <w:r w:rsidR="0097638B">
        <w:t>institucí)</w:t>
      </w:r>
      <w:r w:rsidR="00C049A4">
        <w:t xml:space="preserve">. </w:t>
      </w:r>
      <w:r w:rsidR="004B18E3">
        <w:t>Zařazení</w:t>
      </w:r>
      <w:r w:rsidR="00C049A4">
        <w:t xml:space="preserve"> VO, kter</w:t>
      </w:r>
      <w:r w:rsidR="004B18E3">
        <w:t>á</w:t>
      </w:r>
      <w:r w:rsidR="00C049A4">
        <w:t xml:space="preserve"> nedosáhl</w:t>
      </w:r>
      <w:r w:rsidR="004B18E3">
        <w:t>a</w:t>
      </w:r>
      <w:r w:rsidR="00C049A4">
        <w:t xml:space="preserve"> 1500 bodů, </w:t>
      </w:r>
      <w:r w:rsidR="00623F95">
        <w:t>bude</w:t>
      </w:r>
      <w:r w:rsidR="004B18E3">
        <w:t xml:space="preserve"> rovněž možné, a to na základě </w:t>
      </w:r>
      <w:r w:rsidR="00C049A4">
        <w:t>individuáln</w:t>
      </w:r>
      <w:r w:rsidR="004B18E3">
        <w:t>ího posouzení Radou</w:t>
      </w:r>
      <w:r w:rsidR="00C049A4">
        <w:t xml:space="preserve">, přičemž </w:t>
      </w:r>
      <w:r w:rsidR="004B18E3">
        <w:t xml:space="preserve">Rada především </w:t>
      </w:r>
      <w:r w:rsidR="00C049A4">
        <w:t>zohledn</w:t>
      </w:r>
      <w:r w:rsidR="0049051A">
        <w:t>í</w:t>
      </w:r>
      <w:r w:rsidR="004B18E3">
        <w:t>: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>Kolik bodů chybí k dosažení hranice 1500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>Jaké výsledky byly předmětem hodnocení (kvalita publikací, aplikované výsledky s právní ochranou)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 xml:space="preserve">Zda VO odpovídá definici infrastruktury dle § 2 odst. 2 písm. e) zákona o podpoře výzkumu, </w:t>
      </w:r>
      <w:r w:rsidR="00A71488">
        <w:t xml:space="preserve">experimentálního </w:t>
      </w:r>
      <w:r>
        <w:t>vývoje a inovací</w:t>
      </w:r>
    </w:p>
    <w:sectPr w:rsidR="00C049A4" w:rsidSect="001136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780" w:rsidRDefault="00A57780" w:rsidP="00A01DE8">
      <w:pPr>
        <w:spacing w:after="0"/>
      </w:pPr>
      <w:r>
        <w:separator/>
      </w:r>
    </w:p>
  </w:endnote>
  <w:endnote w:type="continuationSeparator" w:id="0">
    <w:p w:rsidR="00A57780" w:rsidRDefault="00A57780" w:rsidP="00A01D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3A6" w:rsidRDefault="00AC66A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C74DC">
      <w:rPr>
        <w:noProof/>
      </w:rPr>
      <w:t>1</w:t>
    </w:r>
    <w:r>
      <w:rPr>
        <w:noProof/>
      </w:rPr>
      <w:fldChar w:fldCharType="end"/>
    </w:r>
  </w:p>
  <w:p w:rsidR="005413A6" w:rsidRPr="000D3E91" w:rsidRDefault="005413A6" w:rsidP="00A01DE8">
    <w:pPr>
      <w:pStyle w:val="Zpat"/>
      <w:ind w:firstLine="180"/>
      <w:rPr>
        <w:i/>
      </w:rPr>
    </w:pPr>
    <w:r w:rsidRPr="000D3E91">
      <w:rPr>
        <w:i/>
      </w:rPr>
      <w:t>Vypracoval: Tomáš Vítek</w:t>
    </w:r>
  </w:p>
  <w:p w:rsidR="005413A6" w:rsidRPr="000D3E91" w:rsidRDefault="005413A6" w:rsidP="00A01DE8">
    <w:pPr>
      <w:pStyle w:val="Zpat"/>
      <w:ind w:firstLine="180"/>
      <w:rPr>
        <w:i/>
      </w:rPr>
    </w:pPr>
    <w:r>
      <w:rPr>
        <w:i/>
      </w:rPr>
      <w:t xml:space="preserve">Datum: </w:t>
    </w:r>
    <w:r w:rsidR="0097638B">
      <w:rPr>
        <w:i/>
      </w:rPr>
      <w:t>21.</w:t>
    </w:r>
    <w:r>
      <w:rPr>
        <w:i/>
      </w:rPr>
      <w:t xml:space="preserve"> </w:t>
    </w:r>
    <w:r w:rsidR="00B9325B">
      <w:rPr>
        <w:i/>
      </w:rPr>
      <w:t>února</w:t>
    </w:r>
    <w:r>
      <w:rPr>
        <w:i/>
      </w:rPr>
      <w:t xml:space="preserve"> </w:t>
    </w:r>
    <w:r w:rsidRPr="000D3E91">
      <w:rPr>
        <w:i/>
      </w:rPr>
      <w:t>201</w:t>
    </w:r>
    <w:r w:rsidR="00B9325B">
      <w:rPr>
        <w:i/>
      </w:rPr>
      <w:t>4</w:t>
    </w:r>
  </w:p>
  <w:p w:rsidR="005413A6" w:rsidRDefault="005413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780" w:rsidRDefault="00A57780" w:rsidP="00A01DE8">
      <w:pPr>
        <w:spacing w:after="0"/>
      </w:pPr>
      <w:r>
        <w:separator/>
      </w:r>
    </w:p>
  </w:footnote>
  <w:footnote w:type="continuationSeparator" w:id="0">
    <w:p w:rsidR="00A57780" w:rsidRDefault="00A57780" w:rsidP="00A01D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F28"/>
    <w:multiLevelType w:val="hybridMultilevel"/>
    <w:tmpl w:val="552006A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2A39C0"/>
    <w:multiLevelType w:val="hybridMultilevel"/>
    <w:tmpl w:val="7E52AE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925CA6"/>
    <w:multiLevelType w:val="hybridMultilevel"/>
    <w:tmpl w:val="1BC605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15485A"/>
    <w:multiLevelType w:val="hybridMultilevel"/>
    <w:tmpl w:val="9988712E"/>
    <w:lvl w:ilvl="0" w:tplc="040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459B1FAD"/>
    <w:multiLevelType w:val="hybridMultilevel"/>
    <w:tmpl w:val="CF5CA8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3C226D"/>
    <w:multiLevelType w:val="hybridMultilevel"/>
    <w:tmpl w:val="C7B02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7879A6"/>
    <w:multiLevelType w:val="hybridMultilevel"/>
    <w:tmpl w:val="BB4AB6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94C0597"/>
    <w:multiLevelType w:val="hybridMultilevel"/>
    <w:tmpl w:val="FAB0BB2C"/>
    <w:lvl w:ilvl="0" w:tplc="7AD496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E8"/>
    <w:rsid w:val="00017A7A"/>
    <w:rsid w:val="000552CA"/>
    <w:rsid w:val="00080488"/>
    <w:rsid w:val="000D3E91"/>
    <w:rsid w:val="001124AB"/>
    <w:rsid w:val="00113662"/>
    <w:rsid w:val="00147A68"/>
    <w:rsid w:val="001641B4"/>
    <w:rsid w:val="001841C7"/>
    <w:rsid w:val="00193EF8"/>
    <w:rsid w:val="001A0089"/>
    <w:rsid w:val="001B221F"/>
    <w:rsid w:val="001C5D33"/>
    <w:rsid w:val="001D26C6"/>
    <w:rsid w:val="001E30E1"/>
    <w:rsid w:val="001F3DA1"/>
    <w:rsid w:val="002363C0"/>
    <w:rsid w:val="002430AD"/>
    <w:rsid w:val="00275503"/>
    <w:rsid w:val="00292CC8"/>
    <w:rsid w:val="002A606C"/>
    <w:rsid w:val="00316D98"/>
    <w:rsid w:val="0039106B"/>
    <w:rsid w:val="003C06EE"/>
    <w:rsid w:val="003E40E7"/>
    <w:rsid w:val="003F6731"/>
    <w:rsid w:val="004336DB"/>
    <w:rsid w:val="00437CCE"/>
    <w:rsid w:val="00467440"/>
    <w:rsid w:val="0049051A"/>
    <w:rsid w:val="0049793D"/>
    <w:rsid w:val="004B18E3"/>
    <w:rsid w:val="004D167D"/>
    <w:rsid w:val="004E178D"/>
    <w:rsid w:val="005413A6"/>
    <w:rsid w:val="005505BD"/>
    <w:rsid w:val="005913C8"/>
    <w:rsid w:val="00593311"/>
    <w:rsid w:val="00623F95"/>
    <w:rsid w:val="00635D35"/>
    <w:rsid w:val="00661DB0"/>
    <w:rsid w:val="00671922"/>
    <w:rsid w:val="00691EF0"/>
    <w:rsid w:val="006E07E9"/>
    <w:rsid w:val="007D4E44"/>
    <w:rsid w:val="00913859"/>
    <w:rsid w:val="009740AE"/>
    <w:rsid w:val="0097638B"/>
    <w:rsid w:val="00983252"/>
    <w:rsid w:val="00A01DE8"/>
    <w:rsid w:val="00A55354"/>
    <w:rsid w:val="00A562F6"/>
    <w:rsid w:val="00A57780"/>
    <w:rsid w:val="00A6077C"/>
    <w:rsid w:val="00A71488"/>
    <w:rsid w:val="00AC66A1"/>
    <w:rsid w:val="00AE299B"/>
    <w:rsid w:val="00B46E4C"/>
    <w:rsid w:val="00B51191"/>
    <w:rsid w:val="00B85E8F"/>
    <w:rsid w:val="00B9325B"/>
    <w:rsid w:val="00BB259D"/>
    <w:rsid w:val="00BF05EC"/>
    <w:rsid w:val="00BF06FB"/>
    <w:rsid w:val="00C049A4"/>
    <w:rsid w:val="00C275BF"/>
    <w:rsid w:val="00C728FE"/>
    <w:rsid w:val="00CB3D85"/>
    <w:rsid w:val="00CD13E6"/>
    <w:rsid w:val="00D421A1"/>
    <w:rsid w:val="00D55C65"/>
    <w:rsid w:val="00D61256"/>
    <w:rsid w:val="00D7452B"/>
    <w:rsid w:val="00D91224"/>
    <w:rsid w:val="00DC004F"/>
    <w:rsid w:val="00DE507F"/>
    <w:rsid w:val="00DF5C5A"/>
    <w:rsid w:val="00E11267"/>
    <w:rsid w:val="00E94E18"/>
    <w:rsid w:val="00EB54C0"/>
    <w:rsid w:val="00EC6A80"/>
    <w:rsid w:val="00EE3013"/>
    <w:rsid w:val="00EE583B"/>
    <w:rsid w:val="00F04ECF"/>
    <w:rsid w:val="00F45608"/>
    <w:rsid w:val="00FA546E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E8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9763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1DE8"/>
  </w:style>
  <w:style w:type="paragraph" w:customStyle="1" w:styleId="Nadpishlavn">
    <w:name w:val="Nadpis hlavní"/>
    <w:basedOn w:val="Normlntext"/>
    <w:next w:val="Normlntext"/>
    <w:uiPriority w:val="99"/>
    <w:rsid w:val="00A01DE8"/>
    <w:pPr>
      <w:ind w:firstLine="0"/>
      <w:jc w:val="center"/>
    </w:pPr>
    <w:rPr>
      <w:b/>
      <w:sz w:val="32"/>
    </w:rPr>
  </w:style>
  <w:style w:type="character" w:styleId="Odkaznakoment">
    <w:name w:val="annotation reference"/>
    <w:uiPriority w:val="99"/>
    <w:rsid w:val="00A01DE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A01DE8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01DE8"/>
    <w:rPr>
      <w:rFonts w:ascii="Times New Roman" w:hAnsi="Times New Roman"/>
      <w:sz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1DE8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01DE8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728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28FE"/>
    <w:rPr>
      <w:rFonts w:ascii="Times New Roman" w:hAnsi="Times New Roman"/>
      <w:b/>
      <w:sz w:val="20"/>
      <w:lang w:eastAsia="cs-CZ"/>
    </w:rPr>
  </w:style>
  <w:style w:type="paragraph" w:styleId="Odstavecseseznamem">
    <w:name w:val="List Paragraph"/>
    <w:basedOn w:val="Normln"/>
    <w:uiPriority w:val="34"/>
    <w:qFormat/>
    <w:rsid w:val="00661D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76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E8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9763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1DE8"/>
  </w:style>
  <w:style w:type="paragraph" w:customStyle="1" w:styleId="Nadpishlavn">
    <w:name w:val="Nadpis hlavní"/>
    <w:basedOn w:val="Normlntext"/>
    <w:next w:val="Normlntext"/>
    <w:uiPriority w:val="99"/>
    <w:rsid w:val="00A01DE8"/>
    <w:pPr>
      <w:ind w:firstLine="0"/>
      <w:jc w:val="center"/>
    </w:pPr>
    <w:rPr>
      <w:b/>
      <w:sz w:val="32"/>
    </w:rPr>
  </w:style>
  <w:style w:type="character" w:styleId="Odkaznakoment">
    <w:name w:val="annotation reference"/>
    <w:uiPriority w:val="99"/>
    <w:rsid w:val="00A01DE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A01DE8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01DE8"/>
    <w:rPr>
      <w:rFonts w:ascii="Times New Roman" w:hAnsi="Times New Roman"/>
      <w:sz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1DE8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01DE8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728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28FE"/>
    <w:rPr>
      <w:rFonts w:ascii="Times New Roman" w:hAnsi="Times New Roman"/>
      <w:b/>
      <w:sz w:val="20"/>
      <w:lang w:eastAsia="cs-CZ"/>
    </w:rPr>
  </w:style>
  <w:style w:type="paragraph" w:styleId="Odstavecseseznamem">
    <w:name w:val="List Paragraph"/>
    <w:basedOn w:val="Normln"/>
    <w:uiPriority w:val="34"/>
    <w:qFormat/>
    <w:rsid w:val="00661D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76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B7B1-E73D-4F5D-9B69-4D8D03FD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Frantíková Jana</dc:creator>
  <cp:keywords/>
  <dc:description/>
  <cp:lastModifiedBy>Vítek Tomáš</cp:lastModifiedBy>
  <cp:revision>15</cp:revision>
  <cp:lastPrinted>2013-11-26T11:44:00Z</cp:lastPrinted>
  <dcterms:created xsi:type="dcterms:W3CDTF">2014-02-18T12:27:00Z</dcterms:created>
  <dcterms:modified xsi:type="dcterms:W3CDTF">2014-02-26T08:16:00Z</dcterms:modified>
</cp:coreProperties>
</file>