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37" w:rsidRPr="00240D37" w:rsidRDefault="00240D37" w:rsidP="00240D3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0D37">
        <w:rPr>
          <w:rFonts w:ascii="Times New Roman" w:hAnsi="Times New Roman" w:cs="Times New Roman"/>
          <w:b/>
          <w:sz w:val="24"/>
          <w:szCs w:val="24"/>
        </w:rPr>
        <w:t>III.</w:t>
      </w:r>
    </w:p>
    <w:p w:rsidR="000A3FAA" w:rsidRPr="00240D37" w:rsidRDefault="00F32FBD" w:rsidP="00240D3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Program</w:t>
      </w:r>
      <w:r w:rsidR="00240D37" w:rsidRPr="00240D37">
        <w:rPr>
          <w:rFonts w:ascii="Times New Roman" w:hAnsi="Times New Roman" w:cs="Times New Roman"/>
          <w:b/>
          <w:sz w:val="28"/>
          <w:szCs w:val="24"/>
        </w:rPr>
        <w:t xml:space="preserve"> aplikovaného výzkumu a experimentálního vývoje „TRIO“</w:t>
      </w:r>
    </w:p>
    <w:p w:rsidR="00240D37" w:rsidRPr="00240D37" w:rsidRDefault="00240D37" w:rsidP="000A3FAA">
      <w:pPr>
        <w:rPr>
          <w:rFonts w:ascii="Times New Roman" w:hAnsi="Times New Roman" w:cs="Times New Roman"/>
          <w:b/>
          <w:sz w:val="24"/>
          <w:szCs w:val="24"/>
        </w:rPr>
      </w:pPr>
    </w:p>
    <w:p w:rsidR="00623495" w:rsidRPr="00402EB4" w:rsidRDefault="00CE7C6A" w:rsidP="00402EB4">
      <w:pPr>
        <w:pStyle w:val="Nadpis2"/>
        <w:numPr>
          <w:ilvl w:val="0"/>
          <w:numId w:val="14"/>
        </w:numPr>
        <w:spacing w:before="0" w:after="120" w:line="300" w:lineRule="exact"/>
        <w:ind w:hanging="504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Název programu:</w:t>
      </w:r>
    </w:p>
    <w:p w:rsidR="00623495" w:rsidRPr="00402EB4" w:rsidRDefault="009B01D0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77054A">
        <w:rPr>
          <w:rFonts w:ascii="Times New Roman" w:hAnsi="Times New Roman" w:cs="Times New Roman"/>
          <w:sz w:val="24"/>
          <w:szCs w:val="24"/>
        </w:rPr>
        <w:t>TRIO</w:t>
      </w:r>
      <w:r w:rsidR="00CE7C6A" w:rsidRPr="0077054A">
        <w:rPr>
          <w:rFonts w:ascii="Times New Roman" w:hAnsi="Times New Roman" w:cs="Times New Roman"/>
          <w:sz w:val="24"/>
          <w:szCs w:val="24"/>
        </w:rPr>
        <w:t xml:space="preserve"> (</w:t>
      </w:r>
      <w:r w:rsidR="00CE7C6A" w:rsidRPr="00402EB4">
        <w:rPr>
          <w:rFonts w:ascii="Times New Roman" w:hAnsi="Times New Roman" w:cs="Times New Roman"/>
          <w:sz w:val="24"/>
          <w:szCs w:val="24"/>
        </w:rPr>
        <w:t>dále jen „</w:t>
      </w:r>
      <w:r w:rsidR="0015421F" w:rsidRPr="00402EB4">
        <w:rPr>
          <w:rFonts w:ascii="Times New Roman" w:hAnsi="Times New Roman" w:cs="Times New Roman"/>
          <w:sz w:val="24"/>
          <w:szCs w:val="24"/>
        </w:rPr>
        <w:t>P</w:t>
      </w:r>
      <w:r w:rsidR="00CE7C6A" w:rsidRPr="00402EB4">
        <w:rPr>
          <w:rFonts w:ascii="Times New Roman" w:hAnsi="Times New Roman" w:cs="Times New Roman"/>
          <w:sz w:val="24"/>
          <w:szCs w:val="24"/>
        </w:rPr>
        <w:t>rogram“)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11087C" w:rsidRPr="00402EB4" w:rsidRDefault="0011087C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EC2630" w:rsidRPr="00402EB4" w:rsidRDefault="00CE7C6A" w:rsidP="00402EB4">
      <w:pPr>
        <w:pStyle w:val="Nadpis2"/>
        <w:numPr>
          <w:ilvl w:val="0"/>
          <w:numId w:val="14"/>
        </w:numPr>
        <w:spacing w:before="0" w:after="120" w:line="300" w:lineRule="exact"/>
        <w:ind w:hanging="504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Právní rámec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rogramu:</w:t>
      </w:r>
    </w:p>
    <w:p w:rsidR="00CE7C6A" w:rsidRPr="00402EB4" w:rsidRDefault="00CE7C6A" w:rsidP="00122EEF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Program</w:t>
      </w:r>
      <w:r w:rsidR="00122EEF" w:rsidRPr="00402EB4">
        <w:rPr>
          <w:rFonts w:ascii="Times New Roman" w:hAnsi="Times New Roman" w:cs="Times New Roman"/>
          <w:sz w:val="24"/>
          <w:szCs w:val="24"/>
        </w:rPr>
        <w:t>, realizovaný formou jednostupňových veřejných soutěží ve výzkumu, experimentálním vývoji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122EEF" w:rsidRPr="00402EB4">
        <w:rPr>
          <w:rFonts w:ascii="Times New Roman" w:hAnsi="Times New Roman" w:cs="Times New Roman"/>
          <w:sz w:val="24"/>
          <w:szCs w:val="24"/>
        </w:rPr>
        <w:t>inovacích,</w:t>
      </w:r>
      <w:r w:rsidRPr="00402EB4">
        <w:rPr>
          <w:rFonts w:ascii="Times New Roman" w:hAnsi="Times New Roman" w:cs="Times New Roman"/>
          <w:sz w:val="24"/>
          <w:szCs w:val="24"/>
        </w:rPr>
        <w:t xml:space="preserve"> bude realizován podle:</w:t>
      </w:r>
    </w:p>
    <w:p w:rsidR="00CE7C6A" w:rsidRPr="00402EB4" w:rsidRDefault="00122EEF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</w:t>
      </w:r>
      <w:r w:rsidR="00CE7C6A" w:rsidRPr="00402EB4">
        <w:rPr>
          <w:rFonts w:ascii="Times New Roman" w:hAnsi="Times New Roman" w:cs="Times New Roman"/>
          <w:sz w:val="24"/>
          <w:szCs w:val="24"/>
        </w:rPr>
        <w:t>ákona č. 130/2002 Sb.,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podpoře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inovací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veřejných prostředků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o změně některých souvisejících zákonů (zákon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podpoře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E7C6A" w:rsidRPr="00402EB4">
        <w:rPr>
          <w:rFonts w:ascii="Times New Roman" w:hAnsi="Times New Roman" w:cs="Times New Roman"/>
          <w:sz w:val="24"/>
          <w:szCs w:val="24"/>
        </w:rPr>
        <w:t>inovací), ve znění pozdějších předpisů (dále jen „zákon“);</w:t>
      </w:r>
    </w:p>
    <w:p w:rsidR="00CE7C6A" w:rsidRPr="00402EB4" w:rsidRDefault="00CE7C6A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Nařízení </w:t>
      </w:r>
      <w:r w:rsidR="00F37D85" w:rsidRPr="00402EB4">
        <w:rPr>
          <w:rFonts w:ascii="Times New Roman" w:hAnsi="Times New Roman" w:cs="Times New Roman"/>
          <w:sz w:val="24"/>
          <w:szCs w:val="24"/>
        </w:rPr>
        <w:t>K</w:t>
      </w:r>
      <w:r w:rsidRPr="00402EB4">
        <w:rPr>
          <w:rFonts w:ascii="Times New Roman" w:hAnsi="Times New Roman" w:cs="Times New Roman"/>
          <w:sz w:val="24"/>
          <w:szCs w:val="24"/>
        </w:rPr>
        <w:t xml:space="preserve">omise </w:t>
      </w:r>
      <w:r w:rsidR="00336A56" w:rsidRPr="00402EB4">
        <w:rPr>
          <w:rFonts w:ascii="Times New Roman" w:hAnsi="Times New Roman" w:cs="Times New Roman"/>
          <w:sz w:val="24"/>
          <w:szCs w:val="24"/>
        </w:rPr>
        <w:t>(EU) č. 651/2014 ze dne 17. června 2014, kte</w:t>
      </w:r>
      <w:r w:rsidR="00240D37">
        <w:rPr>
          <w:rFonts w:ascii="Times New Roman" w:hAnsi="Times New Roman" w:cs="Times New Roman"/>
          <w:sz w:val="24"/>
          <w:szCs w:val="24"/>
        </w:rPr>
        <w:t>rým se v souladu s </w:t>
      </w:r>
      <w:r w:rsidR="00336A56" w:rsidRPr="00402EB4">
        <w:rPr>
          <w:rFonts w:ascii="Times New Roman" w:hAnsi="Times New Roman" w:cs="Times New Roman"/>
          <w:sz w:val="24"/>
          <w:szCs w:val="24"/>
        </w:rPr>
        <w:t>články 107 a 108 Smlouvy prohlašují určité kategorie podpory za slučitelné s vnitřním trhem</w:t>
      </w:r>
      <w:r w:rsidRPr="00402EB4">
        <w:rPr>
          <w:rFonts w:ascii="Times New Roman" w:hAnsi="Times New Roman" w:cs="Times New Roman"/>
          <w:sz w:val="24"/>
          <w:szCs w:val="24"/>
        </w:rPr>
        <w:t xml:space="preserve"> (dále jen „Nařízení </w:t>
      </w:r>
      <w:r w:rsidR="0038587A" w:rsidRPr="00402EB4">
        <w:rPr>
          <w:rFonts w:ascii="Times New Roman" w:hAnsi="Times New Roman" w:cs="Times New Roman"/>
          <w:sz w:val="24"/>
          <w:szCs w:val="24"/>
        </w:rPr>
        <w:t>K</w:t>
      </w:r>
      <w:r w:rsidRPr="00402EB4">
        <w:rPr>
          <w:rFonts w:ascii="Times New Roman" w:hAnsi="Times New Roman" w:cs="Times New Roman"/>
          <w:sz w:val="24"/>
          <w:szCs w:val="24"/>
        </w:rPr>
        <w:t>omise“);</w:t>
      </w:r>
    </w:p>
    <w:p w:rsidR="00CE7C6A" w:rsidRPr="00240D37" w:rsidRDefault="00336A56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240D37">
        <w:rPr>
          <w:rFonts w:ascii="Times New Roman" w:hAnsi="Times New Roman" w:cs="Times New Roman"/>
          <w:sz w:val="24"/>
          <w:szCs w:val="24"/>
        </w:rPr>
        <w:t xml:space="preserve">Sdělení Komise Rámec pro státní podporu výzkumu, vývoje a inovací (2014/C </w:t>
      </w:r>
      <w:proofErr w:type="gramStart"/>
      <w:r w:rsidRPr="00240D37">
        <w:rPr>
          <w:rFonts w:ascii="Times New Roman" w:hAnsi="Times New Roman" w:cs="Times New Roman"/>
          <w:sz w:val="24"/>
          <w:szCs w:val="24"/>
        </w:rPr>
        <w:t>198/01)</w:t>
      </w:r>
      <w:r w:rsidR="00CE7C6A" w:rsidRPr="00240D37">
        <w:rPr>
          <w:rFonts w:ascii="Times New Roman" w:hAnsi="Times New Roman" w:cs="Times New Roman"/>
          <w:sz w:val="24"/>
          <w:szCs w:val="24"/>
        </w:rPr>
        <w:t xml:space="preserve"> (dále</w:t>
      </w:r>
      <w:proofErr w:type="gramEnd"/>
      <w:r w:rsidR="00CE7C6A" w:rsidRPr="00240D37">
        <w:rPr>
          <w:rFonts w:ascii="Times New Roman" w:hAnsi="Times New Roman" w:cs="Times New Roman"/>
          <w:sz w:val="24"/>
          <w:szCs w:val="24"/>
        </w:rPr>
        <w:t xml:space="preserve"> jen „Rámec“);</w:t>
      </w:r>
    </w:p>
    <w:p w:rsidR="00CE7C6A" w:rsidRPr="00402EB4" w:rsidRDefault="00CE7C6A" w:rsidP="00A67762">
      <w:pPr>
        <w:numPr>
          <w:ilvl w:val="0"/>
          <w:numId w:val="15"/>
        </w:numPr>
        <w:spacing w:after="120" w:line="300" w:lineRule="exact"/>
        <w:ind w:left="284" w:hanging="284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a podle ostatních souvisejících předpisů.</w:t>
      </w:r>
    </w:p>
    <w:p w:rsidR="00CE7C6A" w:rsidRPr="00402EB4" w:rsidRDefault="00CE7C6A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Program je vyňat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oznamovací povinnosti podle čl. 108 odst. 3 Smlouvy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fungování Evropské unie, neboť splňuje podmínky Nařízení </w:t>
      </w:r>
      <w:r w:rsidR="0015421F" w:rsidRPr="00402EB4">
        <w:rPr>
          <w:rFonts w:ascii="Times New Roman" w:hAnsi="Times New Roman" w:cs="Times New Roman"/>
          <w:sz w:val="24"/>
          <w:szCs w:val="24"/>
        </w:rPr>
        <w:t>K</w:t>
      </w:r>
      <w:r w:rsidRPr="00402EB4">
        <w:rPr>
          <w:rFonts w:ascii="Times New Roman" w:hAnsi="Times New Roman" w:cs="Times New Roman"/>
          <w:sz w:val="24"/>
          <w:szCs w:val="24"/>
        </w:rPr>
        <w:t>omise.</w:t>
      </w:r>
    </w:p>
    <w:p w:rsidR="00CE7C6A" w:rsidRPr="00402EB4" w:rsidRDefault="00CE7C6A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Program </w:t>
      </w:r>
      <w:r w:rsidR="00E76D7B" w:rsidRPr="00402EB4">
        <w:rPr>
          <w:rFonts w:ascii="Times New Roman" w:hAnsi="Times New Roman" w:cs="Times New Roman"/>
          <w:sz w:val="24"/>
          <w:szCs w:val="24"/>
        </w:rPr>
        <w:t xml:space="preserve">naplňuje </w:t>
      </w:r>
      <w:r w:rsidRPr="00402EB4">
        <w:rPr>
          <w:rFonts w:ascii="Times New Roman" w:hAnsi="Times New Roman" w:cs="Times New Roman"/>
          <w:b/>
          <w:sz w:val="24"/>
          <w:szCs w:val="24"/>
        </w:rPr>
        <w:t>Národní priority orientovaného výzkumu, experimentálního vývoje a</w:t>
      </w:r>
      <w:r w:rsidR="00AC3376" w:rsidRPr="00402EB4">
        <w:rPr>
          <w:rFonts w:ascii="Times New Roman" w:hAnsi="Times New Roman" w:cs="Times New Roman"/>
          <w:b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>inovací</w:t>
      </w:r>
      <w:r w:rsidRPr="00402EB4">
        <w:rPr>
          <w:rFonts w:ascii="Times New Roman" w:hAnsi="Times New Roman" w:cs="Times New Roman"/>
          <w:sz w:val="24"/>
          <w:szCs w:val="24"/>
        </w:rPr>
        <w:t>, které byly přijaty usnesením vlády ze dne 19. července 2012 č. 552,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to </w:t>
      </w:r>
      <w:r w:rsidR="009E6457" w:rsidRPr="00402EB4">
        <w:rPr>
          <w:rFonts w:ascii="Times New Roman" w:hAnsi="Times New Roman" w:cs="Times New Roman"/>
          <w:sz w:val="24"/>
          <w:szCs w:val="24"/>
        </w:rPr>
        <w:t>zejména prioritu č. </w:t>
      </w:r>
      <w:r w:rsidRPr="00402EB4">
        <w:rPr>
          <w:rFonts w:ascii="Times New Roman" w:hAnsi="Times New Roman" w:cs="Times New Roman"/>
          <w:sz w:val="24"/>
          <w:szCs w:val="24"/>
        </w:rPr>
        <w:t>1 „Konkurenceschopná ekonomika založená na znalostech“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prioritu č. 2 „Udržitelnost energetiky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materiálových zdrojů“</w:t>
      </w:r>
      <w:r w:rsidR="00C50B27" w:rsidRPr="00402EB4">
        <w:rPr>
          <w:rFonts w:ascii="Times New Roman" w:hAnsi="Times New Roman" w:cs="Times New Roman"/>
          <w:sz w:val="24"/>
          <w:szCs w:val="24"/>
        </w:rPr>
        <w:t xml:space="preserve">. Program je také </w:t>
      </w:r>
      <w:r w:rsidR="00E76D7B" w:rsidRPr="00402EB4">
        <w:rPr>
          <w:rFonts w:ascii="Times New Roman" w:hAnsi="Times New Roman" w:cs="Times New Roman"/>
          <w:sz w:val="24"/>
          <w:szCs w:val="24"/>
        </w:rPr>
        <w:t xml:space="preserve">v souladu s dokumentem </w:t>
      </w:r>
      <w:r w:rsidR="00E76D7B" w:rsidRPr="00402EB4">
        <w:rPr>
          <w:rFonts w:ascii="Times New Roman" w:hAnsi="Times New Roman" w:cs="Times New Roman"/>
          <w:b/>
          <w:sz w:val="24"/>
          <w:szCs w:val="24"/>
        </w:rPr>
        <w:t>Implementace Národních priorit orientovaného výz</w:t>
      </w:r>
      <w:r w:rsidR="00240D37">
        <w:rPr>
          <w:rFonts w:ascii="Times New Roman" w:hAnsi="Times New Roman" w:cs="Times New Roman"/>
          <w:b/>
          <w:sz w:val="24"/>
          <w:szCs w:val="24"/>
        </w:rPr>
        <w:t>kumu, experimentálního vývoje a </w:t>
      </w:r>
      <w:r w:rsidR="00E76D7B" w:rsidRPr="00402EB4">
        <w:rPr>
          <w:rFonts w:ascii="Times New Roman" w:hAnsi="Times New Roman" w:cs="Times New Roman"/>
          <w:b/>
          <w:sz w:val="24"/>
          <w:szCs w:val="24"/>
        </w:rPr>
        <w:t>inovací</w:t>
      </w:r>
      <w:r w:rsidR="00E76D7B" w:rsidRPr="00402EB4">
        <w:rPr>
          <w:rFonts w:ascii="Times New Roman" w:hAnsi="Times New Roman" w:cs="Times New Roman"/>
          <w:sz w:val="24"/>
          <w:szCs w:val="24"/>
        </w:rPr>
        <w:t>, kter</w:t>
      </w:r>
      <w:r w:rsidR="00DE1DAC" w:rsidRPr="00402EB4">
        <w:rPr>
          <w:rFonts w:ascii="Times New Roman" w:hAnsi="Times New Roman" w:cs="Times New Roman"/>
          <w:sz w:val="24"/>
          <w:szCs w:val="24"/>
        </w:rPr>
        <w:t>ý</w:t>
      </w:r>
      <w:r w:rsidR="00E76D7B" w:rsidRPr="00402EB4">
        <w:rPr>
          <w:rFonts w:ascii="Times New Roman" w:hAnsi="Times New Roman" w:cs="Times New Roman"/>
          <w:sz w:val="24"/>
          <w:szCs w:val="24"/>
        </w:rPr>
        <w:t xml:space="preserve"> byl přijat usnesením vlády ze dne 31. července 2013 č. 569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4471E6" w:rsidRPr="00402EB4" w:rsidRDefault="004471E6" w:rsidP="004471E6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Program vychází z </w:t>
      </w:r>
      <w:r w:rsidRPr="00402EB4">
        <w:rPr>
          <w:rFonts w:ascii="Times New Roman" w:hAnsi="Times New Roman" w:cs="Times New Roman"/>
          <w:b/>
          <w:sz w:val="24"/>
          <w:szCs w:val="24"/>
        </w:rPr>
        <w:t>Aktualizace Národní politiky výzkumu, vývoje a inovací České republiky na léta 2009 až 2015 s výhledem do roku 2020</w:t>
      </w:r>
      <w:r w:rsidRPr="00402EB4">
        <w:rPr>
          <w:rFonts w:ascii="Times New Roman" w:hAnsi="Times New Roman" w:cs="Times New Roman"/>
          <w:sz w:val="24"/>
          <w:szCs w:val="24"/>
        </w:rPr>
        <w:t>, schválené</w:t>
      </w:r>
      <w:r w:rsidR="00F32FBD">
        <w:rPr>
          <w:rFonts w:ascii="Times New Roman" w:hAnsi="Times New Roman" w:cs="Times New Roman"/>
          <w:sz w:val="24"/>
          <w:szCs w:val="24"/>
        </w:rPr>
        <w:t xml:space="preserve"> usnesením vlády ze </w:t>
      </w:r>
      <w:r w:rsidRPr="00402EB4">
        <w:rPr>
          <w:rFonts w:ascii="Times New Roman" w:hAnsi="Times New Roman" w:cs="Times New Roman"/>
          <w:sz w:val="24"/>
          <w:szCs w:val="24"/>
        </w:rPr>
        <w:t>dne 24. dubna 2013 č. 294, která mj. ukládá realizovat program na podporu aplikovaného výzkumu a experimentálního vývoje pro potřeby průmyslu za účelem posílení konkurenceschopnosti ČR.</w:t>
      </w:r>
    </w:p>
    <w:p w:rsidR="00336A56" w:rsidRPr="00402EB4" w:rsidRDefault="00336A56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Program je v souladu s 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Národní </w:t>
      </w:r>
      <w:r w:rsidR="004B539D" w:rsidRPr="00402EB4">
        <w:rPr>
          <w:rFonts w:ascii="Times New Roman" w:hAnsi="Times New Roman" w:cs="Times New Roman"/>
          <w:b/>
          <w:sz w:val="24"/>
          <w:szCs w:val="24"/>
        </w:rPr>
        <w:t>výzkumn</w:t>
      </w:r>
      <w:r w:rsidR="002021FF" w:rsidRPr="00402EB4">
        <w:rPr>
          <w:rFonts w:ascii="Times New Roman" w:hAnsi="Times New Roman" w:cs="Times New Roman"/>
          <w:b/>
          <w:sz w:val="24"/>
          <w:szCs w:val="24"/>
        </w:rPr>
        <w:t>ou</w:t>
      </w:r>
      <w:r w:rsidR="004B539D" w:rsidRPr="00402EB4">
        <w:rPr>
          <w:rFonts w:ascii="Times New Roman" w:hAnsi="Times New Roman" w:cs="Times New Roman"/>
          <w:b/>
          <w:sz w:val="24"/>
          <w:szCs w:val="24"/>
        </w:rPr>
        <w:t xml:space="preserve"> a inovační strategií pro inteligentní </w:t>
      </w:r>
      <w:r w:rsidRPr="00402EB4">
        <w:rPr>
          <w:rFonts w:ascii="Times New Roman" w:hAnsi="Times New Roman" w:cs="Times New Roman"/>
          <w:b/>
          <w:sz w:val="24"/>
          <w:szCs w:val="24"/>
        </w:rPr>
        <w:t>specializac</w:t>
      </w:r>
      <w:r w:rsidR="004B539D" w:rsidRPr="00402EB4">
        <w:rPr>
          <w:rFonts w:ascii="Times New Roman" w:hAnsi="Times New Roman" w:cs="Times New Roman"/>
          <w:b/>
          <w:sz w:val="24"/>
          <w:szCs w:val="24"/>
        </w:rPr>
        <w:t>i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České republiky</w:t>
      </w:r>
      <w:r w:rsidRPr="00402EB4">
        <w:rPr>
          <w:rFonts w:ascii="Times New Roman" w:hAnsi="Times New Roman" w:cs="Times New Roman"/>
          <w:sz w:val="24"/>
          <w:szCs w:val="24"/>
        </w:rPr>
        <w:t xml:space="preserve"> (RIS</w:t>
      </w:r>
      <w:r w:rsidR="00D46289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Pr="00402EB4">
        <w:rPr>
          <w:rFonts w:ascii="Times New Roman" w:hAnsi="Times New Roman" w:cs="Times New Roman"/>
          <w:sz w:val="24"/>
          <w:szCs w:val="24"/>
        </w:rPr>
        <w:t>3)</w:t>
      </w:r>
      <w:r w:rsidR="004471E6" w:rsidRPr="00402EB4">
        <w:rPr>
          <w:rFonts w:ascii="Times New Roman" w:hAnsi="Times New Roman" w:cs="Times New Roman"/>
          <w:sz w:val="24"/>
          <w:szCs w:val="24"/>
        </w:rPr>
        <w:t xml:space="preserve">, schválenou usnesením vlády ze dne 8. prosince 2014 č. 1028, </w:t>
      </w:r>
      <w:r w:rsidR="00BD6F37" w:rsidRPr="00402EB4">
        <w:rPr>
          <w:rFonts w:ascii="Times New Roman" w:hAnsi="Times New Roman" w:cs="Times New Roman"/>
          <w:sz w:val="24"/>
          <w:szCs w:val="24"/>
        </w:rPr>
        <w:t xml:space="preserve">a podporuje zejména dosažení strategických cílů </w:t>
      </w:r>
      <w:proofErr w:type="gramStart"/>
      <w:r w:rsidR="00BD6F37" w:rsidRPr="00402EB4">
        <w:rPr>
          <w:rFonts w:ascii="Times New Roman" w:hAnsi="Times New Roman" w:cs="Times New Roman"/>
          <w:sz w:val="24"/>
          <w:szCs w:val="24"/>
        </w:rPr>
        <w:t>A</w:t>
      </w:r>
      <w:r w:rsidR="00240D37">
        <w:rPr>
          <w:rFonts w:ascii="Times New Roman" w:hAnsi="Times New Roman" w:cs="Times New Roman"/>
          <w:sz w:val="24"/>
          <w:szCs w:val="24"/>
        </w:rPr>
        <w:t>.1:</w:t>
      </w:r>
      <w:proofErr w:type="gramEnd"/>
      <w:r w:rsidR="00240D37">
        <w:rPr>
          <w:rFonts w:ascii="Times New Roman" w:hAnsi="Times New Roman" w:cs="Times New Roman"/>
          <w:sz w:val="24"/>
          <w:szCs w:val="24"/>
        </w:rPr>
        <w:t xml:space="preserve"> Zvýšit inovační poptávku ve </w:t>
      </w:r>
      <w:r w:rsidR="00BD6F37" w:rsidRPr="00402EB4">
        <w:rPr>
          <w:rFonts w:ascii="Times New Roman" w:hAnsi="Times New Roman" w:cs="Times New Roman"/>
          <w:sz w:val="24"/>
          <w:szCs w:val="24"/>
        </w:rPr>
        <w:t xml:space="preserve">firmách a </w:t>
      </w:r>
      <w:proofErr w:type="gramStart"/>
      <w:r w:rsidR="00BD6F37" w:rsidRPr="00402EB4">
        <w:rPr>
          <w:rFonts w:ascii="Times New Roman" w:hAnsi="Times New Roman" w:cs="Times New Roman"/>
          <w:sz w:val="24"/>
          <w:szCs w:val="24"/>
        </w:rPr>
        <w:t>C.1:</w:t>
      </w:r>
      <w:proofErr w:type="gramEnd"/>
      <w:r w:rsidR="00BD6F37" w:rsidRPr="00402EB4">
        <w:rPr>
          <w:rFonts w:ascii="Times New Roman" w:hAnsi="Times New Roman" w:cs="Times New Roman"/>
          <w:sz w:val="24"/>
          <w:szCs w:val="24"/>
        </w:rPr>
        <w:t xml:space="preserve"> Zvýšit relevanci výzkumu.</w:t>
      </w:r>
    </w:p>
    <w:p w:rsidR="00CE7C6A" w:rsidRPr="00402EB4" w:rsidRDefault="00CE7C6A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9B01D0" w:rsidRPr="00402EB4" w:rsidRDefault="00213FEF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lastRenderedPageBreak/>
        <w:t>Doba trvání Programu</w:t>
      </w:r>
      <w:r w:rsidR="00CE7C6A" w:rsidRPr="00402EB4">
        <w:rPr>
          <w:rFonts w:ascii="Times New Roman" w:hAnsi="Times New Roman" w:cs="Times New Roman"/>
          <w:sz w:val="24"/>
          <w:szCs w:val="24"/>
        </w:rPr>
        <w:t>:</w:t>
      </w:r>
    </w:p>
    <w:p w:rsidR="00AB69C6" w:rsidRDefault="0005016C" w:rsidP="00240D37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Doba trvání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</w:t>
      </w:r>
      <w:r w:rsidR="00213FEF" w:rsidRPr="00402EB4">
        <w:rPr>
          <w:rFonts w:ascii="Times New Roman" w:hAnsi="Times New Roman" w:cs="Times New Roman"/>
          <w:sz w:val="24"/>
          <w:szCs w:val="24"/>
        </w:rPr>
        <w:t xml:space="preserve"> je stanovena na </w:t>
      </w:r>
      <w:r w:rsidR="00122EEF" w:rsidRPr="00402EB4">
        <w:rPr>
          <w:rFonts w:ascii="Times New Roman" w:hAnsi="Times New Roman" w:cs="Times New Roman"/>
          <w:b/>
          <w:sz w:val="24"/>
          <w:szCs w:val="24"/>
        </w:rPr>
        <w:t xml:space="preserve">1. 1. </w:t>
      </w:r>
      <w:r w:rsidRPr="00402EB4">
        <w:rPr>
          <w:rFonts w:ascii="Times New Roman" w:hAnsi="Times New Roman" w:cs="Times New Roman"/>
          <w:b/>
          <w:sz w:val="24"/>
          <w:szCs w:val="24"/>
        </w:rPr>
        <w:t>201</w:t>
      </w:r>
      <w:r w:rsidR="00336A56" w:rsidRPr="00402EB4">
        <w:rPr>
          <w:rFonts w:ascii="Times New Roman" w:hAnsi="Times New Roman" w:cs="Times New Roman"/>
          <w:b/>
          <w:sz w:val="24"/>
          <w:szCs w:val="24"/>
        </w:rPr>
        <w:t>6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22EEF" w:rsidRPr="00402EB4">
        <w:rPr>
          <w:rFonts w:ascii="Times New Roman" w:hAnsi="Times New Roman" w:cs="Times New Roman"/>
          <w:b/>
          <w:sz w:val="24"/>
          <w:szCs w:val="24"/>
        </w:rPr>
        <w:t xml:space="preserve">31. 12. </w:t>
      </w:r>
      <w:r w:rsidRPr="00402EB4">
        <w:rPr>
          <w:rFonts w:ascii="Times New Roman" w:hAnsi="Times New Roman" w:cs="Times New Roman"/>
          <w:b/>
          <w:sz w:val="24"/>
          <w:szCs w:val="24"/>
        </w:rPr>
        <w:t>202</w:t>
      </w:r>
      <w:r w:rsidR="00E62767" w:rsidRPr="00402EB4">
        <w:rPr>
          <w:rFonts w:ascii="Times New Roman" w:hAnsi="Times New Roman" w:cs="Times New Roman"/>
          <w:b/>
          <w:sz w:val="24"/>
          <w:szCs w:val="24"/>
        </w:rPr>
        <w:t>1</w:t>
      </w:r>
      <w:r w:rsidR="0011087C" w:rsidRPr="00402EB4">
        <w:rPr>
          <w:rFonts w:ascii="Times New Roman" w:hAnsi="Times New Roman" w:cs="Times New Roman"/>
          <w:sz w:val="24"/>
          <w:szCs w:val="24"/>
        </w:rPr>
        <w:t xml:space="preserve">. První </w:t>
      </w:r>
      <w:r w:rsidR="00F32FBD">
        <w:rPr>
          <w:rFonts w:ascii="Times New Roman" w:hAnsi="Times New Roman" w:cs="Times New Roman"/>
          <w:sz w:val="24"/>
          <w:szCs w:val="24"/>
        </w:rPr>
        <w:t>veřejná soutěž ve </w:t>
      </w:r>
      <w:r w:rsidR="00B6351E" w:rsidRPr="00402EB4">
        <w:rPr>
          <w:rFonts w:ascii="Times New Roman" w:hAnsi="Times New Roman" w:cs="Times New Roman"/>
          <w:sz w:val="24"/>
          <w:szCs w:val="24"/>
        </w:rPr>
        <w:t>výzkumu, experimentálním vývoji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inovacích (dále jen „veřejná soutěž“) na výběr projektů do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="00B6351E" w:rsidRPr="00402EB4">
        <w:rPr>
          <w:rFonts w:ascii="Times New Roman" w:hAnsi="Times New Roman" w:cs="Times New Roman"/>
          <w:sz w:val="24"/>
          <w:szCs w:val="24"/>
        </w:rPr>
        <w:t>rogramu bude vyhlášena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roce 201</w:t>
      </w:r>
      <w:r w:rsidR="00F45A1D" w:rsidRPr="00402EB4">
        <w:rPr>
          <w:rFonts w:ascii="Times New Roman" w:hAnsi="Times New Roman" w:cs="Times New Roman"/>
          <w:sz w:val="24"/>
          <w:szCs w:val="24"/>
        </w:rPr>
        <w:t>5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se zahájením poskytování podpory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roce 201</w:t>
      </w:r>
      <w:r w:rsidR="00F45A1D" w:rsidRPr="00402EB4">
        <w:rPr>
          <w:rFonts w:ascii="Times New Roman" w:hAnsi="Times New Roman" w:cs="Times New Roman"/>
          <w:sz w:val="24"/>
          <w:szCs w:val="24"/>
        </w:rPr>
        <w:t>6</w:t>
      </w:r>
      <w:r w:rsidR="00B6351E" w:rsidRPr="00402EB4">
        <w:rPr>
          <w:rFonts w:ascii="Times New Roman" w:hAnsi="Times New Roman" w:cs="Times New Roman"/>
          <w:sz w:val="24"/>
          <w:szCs w:val="24"/>
        </w:rPr>
        <w:t>. Následně budou veřejné soutěže vyhl</w:t>
      </w:r>
      <w:r w:rsidR="00E62767" w:rsidRPr="00402EB4">
        <w:rPr>
          <w:rFonts w:ascii="Times New Roman" w:hAnsi="Times New Roman" w:cs="Times New Roman"/>
          <w:sz w:val="24"/>
          <w:szCs w:val="24"/>
        </w:rPr>
        <w:t>ášeny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letech 201</w:t>
      </w:r>
      <w:r w:rsidR="00F45A1D" w:rsidRPr="00402EB4">
        <w:rPr>
          <w:rFonts w:ascii="Times New Roman" w:hAnsi="Times New Roman" w:cs="Times New Roman"/>
          <w:sz w:val="24"/>
          <w:szCs w:val="24"/>
        </w:rPr>
        <w:t>6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a 20</w:t>
      </w:r>
      <w:r w:rsidR="001909BD" w:rsidRPr="00402EB4">
        <w:rPr>
          <w:rFonts w:ascii="Times New Roman" w:hAnsi="Times New Roman" w:cs="Times New Roman"/>
          <w:sz w:val="24"/>
          <w:szCs w:val="24"/>
        </w:rPr>
        <w:t>1</w:t>
      </w:r>
      <w:r w:rsidR="00E62767" w:rsidRPr="00402EB4">
        <w:rPr>
          <w:rFonts w:ascii="Times New Roman" w:hAnsi="Times New Roman" w:cs="Times New Roman"/>
          <w:sz w:val="24"/>
          <w:szCs w:val="24"/>
        </w:rPr>
        <w:t>7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se zahajováním poskytování podpory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B6351E" w:rsidRPr="00402EB4">
        <w:rPr>
          <w:rFonts w:ascii="Times New Roman" w:hAnsi="Times New Roman" w:cs="Times New Roman"/>
          <w:sz w:val="24"/>
          <w:szCs w:val="24"/>
        </w:rPr>
        <w:t>letech 201</w:t>
      </w:r>
      <w:r w:rsidR="00F45A1D" w:rsidRPr="00402EB4">
        <w:rPr>
          <w:rFonts w:ascii="Times New Roman" w:hAnsi="Times New Roman" w:cs="Times New Roman"/>
          <w:sz w:val="24"/>
          <w:szCs w:val="24"/>
        </w:rPr>
        <w:t>7</w:t>
      </w:r>
      <w:r w:rsidR="00E62767" w:rsidRPr="00402EB4">
        <w:rPr>
          <w:rFonts w:ascii="Times New Roman" w:hAnsi="Times New Roman" w:cs="Times New Roman"/>
          <w:sz w:val="24"/>
          <w:szCs w:val="24"/>
        </w:rPr>
        <w:t xml:space="preserve"> a </w:t>
      </w:r>
      <w:r w:rsidR="00B6351E" w:rsidRPr="00402EB4">
        <w:rPr>
          <w:rFonts w:ascii="Times New Roman" w:hAnsi="Times New Roman" w:cs="Times New Roman"/>
          <w:sz w:val="24"/>
          <w:szCs w:val="24"/>
        </w:rPr>
        <w:t>20</w:t>
      </w:r>
      <w:r w:rsidR="00E62767" w:rsidRPr="00402EB4">
        <w:rPr>
          <w:rFonts w:ascii="Times New Roman" w:hAnsi="Times New Roman" w:cs="Times New Roman"/>
          <w:sz w:val="24"/>
          <w:szCs w:val="24"/>
        </w:rPr>
        <w:t>18</w:t>
      </w:r>
      <w:r w:rsidR="00B6351E" w:rsidRPr="00402EB4">
        <w:rPr>
          <w:rFonts w:ascii="Times New Roman" w:hAnsi="Times New Roman" w:cs="Times New Roman"/>
          <w:sz w:val="24"/>
          <w:szCs w:val="24"/>
        </w:rPr>
        <w:t>.</w:t>
      </w:r>
    </w:p>
    <w:p w:rsidR="00240D37" w:rsidRPr="00402EB4" w:rsidRDefault="00240D37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E76D7B" w:rsidRPr="00402EB4" w:rsidRDefault="00E76D7B" w:rsidP="00240D37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Poskytovatel</w:t>
      </w:r>
    </w:p>
    <w:p w:rsidR="00213FEF" w:rsidRPr="00402EB4" w:rsidRDefault="00E76D7B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Poskytovatelem podpory je</w:t>
      </w:r>
      <w:r w:rsidR="00DE1DAC" w:rsidRPr="00402EB4">
        <w:rPr>
          <w:rFonts w:ascii="Times New Roman" w:hAnsi="Times New Roman" w:cs="Times New Roman"/>
          <w:sz w:val="24"/>
          <w:szCs w:val="24"/>
        </w:rPr>
        <w:t xml:space="preserve"> Ministerstvo průmyslu a obchodu.</w:t>
      </w:r>
      <w:r w:rsidR="00AB69C6"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D7B" w:rsidRPr="00402EB4" w:rsidRDefault="00E76D7B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AB69C6" w:rsidRPr="00402EB4" w:rsidRDefault="00AB69C6" w:rsidP="00240D37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Identifikační kód Programu</w:t>
      </w:r>
    </w:p>
    <w:p w:rsidR="00AB69C6" w:rsidRPr="00402EB4" w:rsidRDefault="00AB69C6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 účely evidence v informačním systému výzkumu, experimentálního vývoje a inovací byl Programu přidělen kód „(přidělí RVVI ve svém stanovisku)“.</w:t>
      </w:r>
    </w:p>
    <w:p w:rsidR="00F87259" w:rsidRPr="00402EB4" w:rsidRDefault="00F87259" w:rsidP="00240D3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F87259" w:rsidRPr="00402EB4" w:rsidRDefault="00F87259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Cíle Programu</w:t>
      </w:r>
    </w:p>
    <w:p w:rsidR="002318B6" w:rsidRPr="00402EB4" w:rsidRDefault="00745D2D" w:rsidP="00F8725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Posláním P</w:t>
      </w:r>
      <w:r w:rsidR="0003014C" w:rsidRPr="00402EB4">
        <w:rPr>
          <w:rFonts w:ascii="Times New Roman" w:hAnsi="Times New Roman" w:cs="Times New Roman"/>
          <w:sz w:val="24"/>
          <w:szCs w:val="24"/>
        </w:rPr>
        <w:t>rogramu je podpořit aktivity v</w:t>
      </w:r>
      <w:r w:rsidR="00E62767" w:rsidRPr="00402EB4">
        <w:rPr>
          <w:rFonts w:ascii="Times New Roman" w:hAnsi="Times New Roman" w:cs="Times New Roman"/>
          <w:sz w:val="24"/>
          <w:szCs w:val="24"/>
        </w:rPr>
        <w:t xml:space="preserve"> aplikovaném výzkumu</w:t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, které budou využívat a dále rozvíjet </w:t>
      </w:r>
      <w:r w:rsidR="0003014C" w:rsidRPr="00402EB4">
        <w:rPr>
          <w:rFonts w:ascii="Times New Roman" w:hAnsi="Times New Roman" w:cs="Times New Roman"/>
          <w:b/>
          <w:sz w:val="24"/>
          <w:szCs w:val="24"/>
        </w:rPr>
        <w:t xml:space="preserve">potenciál </w:t>
      </w:r>
      <w:r w:rsidR="00E62767" w:rsidRPr="00402EB4">
        <w:rPr>
          <w:rFonts w:ascii="Times New Roman" w:hAnsi="Times New Roman" w:cs="Times New Roman"/>
          <w:b/>
          <w:sz w:val="24"/>
          <w:szCs w:val="24"/>
        </w:rPr>
        <w:t>v oblasti</w:t>
      </w:r>
      <w:r w:rsidR="0003014C" w:rsidRPr="00402EB4">
        <w:rPr>
          <w:rFonts w:ascii="Times New Roman" w:hAnsi="Times New Roman" w:cs="Times New Roman"/>
          <w:b/>
          <w:sz w:val="24"/>
          <w:szCs w:val="24"/>
        </w:rPr>
        <w:t xml:space="preserve"> klíčových </w:t>
      </w:r>
      <w:r w:rsidR="001D16CF" w:rsidRPr="00402EB4">
        <w:rPr>
          <w:rFonts w:ascii="Times New Roman" w:hAnsi="Times New Roman" w:cs="Times New Roman"/>
          <w:b/>
          <w:sz w:val="24"/>
          <w:szCs w:val="24"/>
        </w:rPr>
        <w:t>technologií</w:t>
      </w:r>
      <w:r w:rsidR="00E62767" w:rsidRPr="00402EB4">
        <w:rPr>
          <w:rFonts w:ascii="Times New Roman" w:hAnsi="Times New Roman" w:cs="Times New Roman"/>
          <w:sz w:val="24"/>
          <w:szCs w:val="24"/>
        </w:rPr>
        <w:t xml:space="preserve"> (Key Enabling Technologies, </w:t>
      </w:r>
      <w:r w:rsidR="001D16CF" w:rsidRPr="00402EB4">
        <w:rPr>
          <w:rFonts w:ascii="Times New Roman" w:hAnsi="Times New Roman" w:cs="Times New Roman"/>
          <w:sz w:val="24"/>
          <w:szCs w:val="24"/>
        </w:rPr>
        <w:t>dále jen „</w:t>
      </w:r>
      <w:r w:rsidR="002318B6" w:rsidRPr="00402EB4">
        <w:rPr>
          <w:rFonts w:ascii="Times New Roman" w:hAnsi="Times New Roman" w:cs="Times New Roman"/>
          <w:sz w:val="24"/>
          <w:szCs w:val="24"/>
        </w:rPr>
        <w:t>KET</w:t>
      </w:r>
      <w:r w:rsidRPr="00402EB4">
        <w:rPr>
          <w:rFonts w:ascii="Times New Roman" w:hAnsi="Times New Roman" w:cs="Times New Roman"/>
          <w:sz w:val="24"/>
          <w:szCs w:val="24"/>
        </w:rPr>
        <w:t>s</w:t>
      </w:r>
      <w:r w:rsidR="001D16CF" w:rsidRPr="00402EB4">
        <w:rPr>
          <w:rFonts w:ascii="Times New Roman" w:hAnsi="Times New Roman" w:cs="Times New Roman"/>
          <w:sz w:val="24"/>
          <w:szCs w:val="24"/>
        </w:rPr>
        <w:t>“</w:t>
      </w:r>
      <w:r w:rsidR="00E62767" w:rsidRPr="00402EB4">
        <w:rPr>
          <w:rFonts w:ascii="Times New Roman" w:hAnsi="Times New Roman" w:cs="Times New Roman"/>
          <w:sz w:val="24"/>
          <w:szCs w:val="24"/>
        </w:rPr>
        <w:t>). Jde o </w:t>
      </w:r>
      <w:r w:rsidR="0003014C" w:rsidRPr="00402EB4">
        <w:rPr>
          <w:rFonts w:ascii="Times New Roman" w:hAnsi="Times New Roman" w:cs="Times New Roman"/>
          <w:sz w:val="24"/>
          <w:szCs w:val="24"/>
        </w:rPr>
        <w:t>technologie náročné na znalosti</w:t>
      </w:r>
      <w:r w:rsidR="001D16CF" w:rsidRPr="00402EB4">
        <w:rPr>
          <w:rFonts w:ascii="Times New Roman" w:hAnsi="Times New Roman" w:cs="Times New Roman"/>
          <w:sz w:val="24"/>
          <w:szCs w:val="24"/>
        </w:rPr>
        <w:t xml:space="preserve"> a kvalifikovanou pracovní sílu,</w:t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1D16CF" w:rsidRPr="00402EB4">
        <w:rPr>
          <w:rFonts w:ascii="Times New Roman" w:hAnsi="Times New Roman" w:cs="Times New Roman"/>
          <w:sz w:val="24"/>
          <w:szCs w:val="24"/>
        </w:rPr>
        <w:t>vyžadující zásadní podíl výzkumných aktivit a s</w:t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 rychlými inovačními cykly</w:t>
      </w:r>
      <w:r w:rsidR="003F1EDA" w:rsidRPr="00402EB4">
        <w:rPr>
          <w:rFonts w:ascii="Times New Roman" w:hAnsi="Times New Roman" w:cs="Times New Roman"/>
          <w:sz w:val="24"/>
          <w:szCs w:val="24"/>
        </w:rPr>
        <w:t xml:space="preserve">. </w:t>
      </w:r>
      <w:r w:rsidR="002318B6" w:rsidRPr="00402EB4">
        <w:rPr>
          <w:rFonts w:ascii="Times New Roman" w:hAnsi="Times New Roman" w:cs="Times New Roman"/>
          <w:sz w:val="24"/>
          <w:szCs w:val="24"/>
        </w:rPr>
        <w:t>KET</w:t>
      </w:r>
      <w:r w:rsidRPr="00402EB4">
        <w:rPr>
          <w:rFonts w:ascii="Times New Roman" w:hAnsi="Times New Roman" w:cs="Times New Roman"/>
          <w:sz w:val="24"/>
          <w:szCs w:val="24"/>
        </w:rPr>
        <w:t>s</w:t>
      </w:r>
      <w:r w:rsidR="002318B6" w:rsidRPr="00402EB4">
        <w:rPr>
          <w:rFonts w:ascii="Times New Roman" w:hAnsi="Times New Roman" w:cs="Times New Roman"/>
          <w:sz w:val="24"/>
          <w:szCs w:val="24"/>
        </w:rPr>
        <w:t xml:space="preserve"> jsou uplatnitelné v nových </w:t>
      </w:r>
      <w:r w:rsidR="00E62767" w:rsidRPr="00402EB4">
        <w:rPr>
          <w:rFonts w:ascii="Times New Roman" w:hAnsi="Times New Roman" w:cs="Times New Roman"/>
          <w:sz w:val="24"/>
          <w:szCs w:val="24"/>
        </w:rPr>
        <w:t>produktech a </w:t>
      </w:r>
      <w:r w:rsidR="002318B6" w:rsidRPr="00402EB4">
        <w:rPr>
          <w:rFonts w:ascii="Times New Roman" w:hAnsi="Times New Roman" w:cs="Times New Roman"/>
          <w:sz w:val="24"/>
          <w:szCs w:val="24"/>
        </w:rPr>
        <w:t>službách s vysokou přidanou hodnotou a budou přispívat k hospodářskému růstu a zvyšování konkurenceschopnosti České republiky</w:t>
      </w:r>
      <w:r w:rsidR="001D16CF" w:rsidRPr="00402EB4">
        <w:rPr>
          <w:rFonts w:ascii="Times New Roman" w:hAnsi="Times New Roman" w:cs="Times New Roman"/>
          <w:sz w:val="24"/>
          <w:szCs w:val="24"/>
        </w:rPr>
        <w:t xml:space="preserve"> a Evropské unie</w:t>
      </w:r>
      <w:r w:rsidR="002318B6" w:rsidRPr="00402EB4">
        <w:rPr>
          <w:rFonts w:ascii="Times New Roman" w:hAnsi="Times New Roman" w:cs="Times New Roman"/>
          <w:sz w:val="24"/>
          <w:szCs w:val="24"/>
        </w:rPr>
        <w:t>.</w:t>
      </w:r>
    </w:p>
    <w:p w:rsidR="0003014C" w:rsidRPr="00402EB4" w:rsidRDefault="002318B6" w:rsidP="00F8725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V Programu budou podporovány projekty</w:t>
      </w:r>
      <w:r w:rsidR="00227C14" w:rsidRPr="00402EB4">
        <w:rPr>
          <w:rFonts w:ascii="Times New Roman" w:hAnsi="Times New Roman" w:cs="Times New Roman"/>
          <w:sz w:val="24"/>
          <w:szCs w:val="24"/>
        </w:rPr>
        <w:t xml:space="preserve"> zaměřené</w:t>
      </w:r>
      <w:r w:rsidR="004471E6" w:rsidRPr="00402EB4">
        <w:rPr>
          <w:rFonts w:ascii="Times New Roman" w:hAnsi="Times New Roman" w:cs="Times New Roman"/>
          <w:sz w:val="24"/>
          <w:szCs w:val="24"/>
        </w:rPr>
        <w:t xml:space="preserve"> zejména</w:t>
      </w:r>
      <w:r w:rsidR="00227C14" w:rsidRPr="00402EB4">
        <w:rPr>
          <w:rFonts w:ascii="Times New Roman" w:hAnsi="Times New Roman" w:cs="Times New Roman"/>
          <w:sz w:val="24"/>
          <w:szCs w:val="24"/>
        </w:rPr>
        <w:t xml:space="preserve"> na</w:t>
      </w:r>
      <w:r w:rsidRPr="00402EB4">
        <w:rPr>
          <w:rFonts w:ascii="Times New Roman" w:hAnsi="Times New Roman" w:cs="Times New Roman"/>
          <w:sz w:val="24"/>
          <w:szCs w:val="24"/>
        </w:rPr>
        <w:t xml:space="preserve"> následující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Pr="00402EB4">
        <w:rPr>
          <w:rFonts w:ascii="Times New Roman" w:hAnsi="Times New Roman" w:cs="Times New Roman"/>
          <w:sz w:val="24"/>
          <w:szCs w:val="24"/>
        </w:rPr>
        <w:t>:</w:t>
      </w:r>
      <w:r w:rsidRPr="00402EB4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03014C"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Fotonika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Mikro- a nanoelektronika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Nanotechnologie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Průmyslové biotechnologie</w:t>
      </w:r>
    </w:p>
    <w:p w:rsidR="002318B6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Pokročilé materiály</w:t>
      </w:r>
    </w:p>
    <w:p w:rsidR="008179B7" w:rsidRPr="00402EB4" w:rsidRDefault="002318B6" w:rsidP="000D0557">
      <w:pPr>
        <w:pStyle w:val="Odstavecseseznamem"/>
        <w:numPr>
          <w:ilvl w:val="0"/>
          <w:numId w:val="29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Pokročilé výrobní technologie</w:t>
      </w:r>
    </w:p>
    <w:p w:rsidR="00227C14" w:rsidRPr="00402EB4" w:rsidRDefault="008179B7" w:rsidP="008179B7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Cílem programu je zvýšit </w:t>
      </w:r>
      <w:r w:rsidR="00E43837" w:rsidRPr="00402EB4">
        <w:rPr>
          <w:rFonts w:ascii="Times New Roman" w:hAnsi="Times New Roman" w:cs="Times New Roman"/>
          <w:sz w:val="24"/>
          <w:szCs w:val="24"/>
        </w:rPr>
        <w:t>aplikovatelnost výsledků</w:t>
      </w:r>
      <w:r w:rsidR="00D46289" w:rsidRPr="00402EB4">
        <w:rPr>
          <w:rFonts w:ascii="Times New Roman" w:hAnsi="Times New Roman" w:cs="Times New Roman"/>
          <w:sz w:val="24"/>
          <w:szCs w:val="24"/>
        </w:rPr>
        <w:t xml:space="preserve"> výzkumu</w:t>
      </w:r>
      <w:r w:rsidR="00C46E18" w:rsidRPr="00402EB4">
        <w:rPr>
          <w:rFonts w:ascii="Times New Roman" w:hAnsi="Times New Roman" w:cs="Times New Roman"/>
          <w:sz w:val="24"/>
          <w:szCs w:val="24"/>
        </w:rPr>
        <w:t xml:space="preserve"> a vývoje (dále jen „VaV“)</w:t>
      </w:r>
      <w:r w:rsidR="00D46289" w:rsidRPr="00402EB4">
        <w:rPr>
          <w:rFonts w:ascii="Times New Roman" w:hAnsi="Times New Roman" w:cs="Times New Roman"/>
          <w:sz w:val="24"/>
          <w:szCs w:val="24"/>
        </w:rPr>
        <w:t xml:space="preserve"> zaměř</w:t>
      </w:r>
      <w:r w:rsidR="00227C14" w:rsidRPr="00402EB4">
        <w:rPr>
          <w:rFonts w:ascii="Times New Roman" w:hAnsi="Times New Roman" w:cs="Times New Roman"/>
          <w:sz w:val="24"/>
          <w:szCs w:val="24"/>
        </w:rPr>
        <w:t xml:space="preserve">eného na </w:t>
      </w:r>
      <w:r w:rsidR="00E43837" w:rsidRPr="00402EB4">
        <w:rPr>
          <w:rFonts w:ascii="Times New Roman" w:hAnsi="Times New Roman" w:cs="Times New Roman"/>
          <w:sz w:val="24"/>
          <w:szCs w:val="24"/>
        </w:rPr>
        <w:t>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4B539D" w:rsidRPr="00402EB4">
        <w:rPr>
          <w:rFonts w:ascii="Times New Roman" w:hAnsi="Times New Roman" w:cs="Times New Roman"/>
          <w:sz w:val="24"/>
          <w:szCs w:val="24"/>
        </w:rPr>
        <w:t xml:space="preserve"> v podnikové sféře</w:t>
      </w:r>
      <w:r w:rsidR="004471E6" w:rsidRPr="00402EB4">
        <w:rPr>
          <w:rFonts w:ascii="Times New Roman" w:hAnsi="Times New Roman" w:cs="Times New Roman"/>
          <w:sz w:val="24"/>
          <w:szCs w:val="24"/>
        </w:rPr>
        <w:t>. D</w:t>
      </w:r>
      <w:r w:rsidR="004B539D" w:rsidRPr="00402EB4">
        <w:rPr>
          <w:rFonts w:ascii="Times New Roman" w:hAnsi="Times New Roman" w:cs="Times New Roman"/>
          <w:sz w:val="24"/>
          <w:szCs w:val="24"/>
        </w:rPr>
        <w:t>ůraz bude kladen na</w:t>
      </w:r>
      <w:r w:rsidR="00E43837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4B539D" w:rsidRPr="00402EB4">
        <w:rPr>
          <w:rFonts w:ascii="Times New Roman" w:hAnsi="Times New Roman" w:cs="Times New Roman"/>
          <w:sz w:val="24"/>
          <w:szCs w:val="24"/>
        </w:rPr>
        <w:t>ekonomické oblasti</w:t>
      </w:r>
      <w:r w:rsidR="00F32FBD">
        <w:rPr>
          <w:rFonts w:ascii="Times New Roman" w:hAnsi="Times New Roman" w:cs="Times New Roman"/>
          <w:sz w:val="24"/>
          <w:szCs w:val="24"/>
        </w:rPr>
        <w:t>, ve </w:t>
      </w:r>
      <w:r w:rsidR="00227C14" w:rsidRPr="00402EB4">
        <w:rPr>
          <w:rFonts w:ascii="Times New Roman" w:hAnsi="Times New Roman" w:cs="Times New Roman"/>
          <w:sz w:val="24"/>
          <w:szCs w:val="24"/>
        </w:rPr>
        <w:t>kterých</w:t>
      </w:r>
      <w:r w:rsidR="00E43837" w:rsidRPr="00402EB4">
        <w:rPr>
          <w:rFonts w:ascii="Times New Roman" w:hAnsi="Times New Roman" w:cs="Times New Roman"/>
          <w:sz w:val="24"/>
          <w:szCs w:val="24"/>
        </w:rPr>
        <w:t xml:space="preserve"> ČR disponuje </w:t>
      </w:r>
      <w:r w:rsidR="004B539D" w:rsidRPr="00402EB4">
        <w:rPr>
          <w:rFonts w:ascii="Times New Roman" w:hAnsi="Times New Roman" w:cs="Times New Roman"/>
          <w:sz w:val="24"/>
          <w:szCs w:val="24"/>
        </w:rPr>
        <w:t xml:space="preserve">významným </w:t>
      </w:r>
      <w:r w:rsidR="00E43837" w:rsidRPr="00402EB4">
        <w:rPr>
          <w:rFonts w:ascii="Times New Roman" w:hAnsi="Times New Roman" w:cs="Times New Roman"/>
          <w:sz w:val="24"/>
          <w:szCs w:val="24"/>
        </w:rPr>
        <w:t xml:space="preserve">růstovým potenciálem. </w:t>
      </w:r>
      <w:r w:rsidR="0073400C" w:rsidRPr="00402EB4">
        <w:rPr>
          <w:rFonts w:ascii="Times New Roman" w:hAnsi="Times New Roman" w:cs="Times New Roman"/>
          <w:sz w:val="24"/>
          <w:szCs w:val="24"/>
        </w:rPr>
        <w:t xml:space="preserve">Jedná se </w:t>
      </w:r>
      <w:r w:rsidR="000D0557" w:rsidRPr="00402EB4">
        <w:rPr>
          <w:rFonts w:ascii="Times New Roman" w:hAnsi="Times New Roman" w:cs="Times New Roman"/>
          <w:sz w:val="24"/>
          <w:szCs w:val="24"/>
        </w:rPr>
        <w:t xml:space="preserve">zejména </w:t>
      </w:r>
      <w:r w:rsidR="0073400C" w:rsidRPr="00402EB4">
        <w:rPr>
          <w:rFonts w:ascii="Times New Roman" w:hAnsi="Times New Roman" w:cs="Times New Roman"/>
          <w:sz w:val="24"/>
          <w:szCs w:val="24"/>
        </w:rPr>
        <w:t>o výrobu dopravních prostředk</w:t>
      </w:r>
      <w:r w:rsidR="00D46289" w:rsidRPr="00402EB4">
        <w:rPr>
          <w:rFonts w:ascii="Times New Roman" w:hAnsi="Times New Roman" w:cs="Times New Roman"/>
          <w:sz w:val="24"/>
          <w:szCs w:val="24"/>
        </w:rPr>
        <w:t>ů, strojírenství, elektroniku a </w:t>
      </w:r>
      <w:r w:rsidR="0073400C" w:rsidRPr="00402EB4">
        <w:rPr>
          <w:rFonts w:ascii="Times New Roman" w:hAnsi="Times New Roman" w:cs="Times New Roman"/>
          <w:sz w:val="24"/>
          <w:szCs w:val="24"/>
        </w:rPr>
        <w:t>elektrotechniku, IT služby a software, výrobu a distribuc</w:t>
      </w:r>
      <w:r w:rsidR="00C46E18" w:rsidRPr="00402EB4">
        <w:rPr>
          <w:rFonts w:ascii="Times New Roman" w:hAnsi="Times New Roman" w:cs="Times New Roman"/>
          <w:sz w:val="24"/>
          <w:szCs w:val="24"/>
        </w:rPr>
        <w:t>i elektrické energie a léčiva a </w:t>
      </w:r>
      <w:r w:rsidR="0073400C" w:rsidRPr="00402EB4">
        <w:rPr>
          <w:rFonts w:ascii="Times New Roman" w:hAnsi="Times New Roman" w:cs="Times New Roman"/>
          <w:sz w:val="24"/>
          <w:szCs w:val="24"/>
        </w:rPr>
        <w:t xml:space="preserve">zdravotnické prostředky. </w:t>
      </w:r>
      <w:r w:rsidR="00814FB4" w:rsidRPr="00402EB4">
        <w:rPr>
          <w:rFonts w:ascii="Times New Roman" w:hAnsi="Times New Roman" w:cs="Times New Roman"/>
          <w:sz w:val="24"/>
          <w:szCs w:val="24"/>
        </w:rPr>
        <w:t>Program</w:t>
      </w:r>
      <w:r w:rsidR="0073400C" w:rsidRPr="00402EB4">
        <w:rPr>
          <w:rFonts w:ascii="Times New Roman" w:hAnsi="Times New Roman" w:cs="Times New Roman"/>
          <w:sz w:val="24"/>
          <w:szCs w:val="24"/>
        </w:rPr>
        <w:t xml:space="preserve"> tak bude přispívat k</w:t>
      </w:r>
      <w:r w:rsidR="00E60862" w:rsidRPr="00402EB4">
        <w:rPr>
          <w:rFonts w:ascii="Times New Roman" w:hAnsi="Times New Roman" w:cs="Times New Roman"/>
          <w:sz w:val="24"/>
          <w:szCs w:val="24"/>
        </w:rPr>
        <w:t> </w:t>
      </w:r>
      <w:r w:rsidR="0073400C" w:rsidRPr="00402EB4">
        <w:rPr>
          <w:rFonts w:ascii="Times New Roman" w:hAnsi="Times New Roman" w:cs="Times New Roman"/>
          <w:sz w:val="24"/>
          <w:szCs w:val="24"/>
        </w:rPr>
        <w:t>implementaci</w:t>
      </w:r>
      <w:r w:rsidR="00E60862" w:rsidRPr="00402EB4">
        <w:rPr>
          <w:rFonts w:ascii="Times New Roman" w:hAnsi="Times New Roman" w:cs="Times New Roman"/>
          <w:sz w:val="24"/>
          <w:szCs w:val="24"/>
        </w:rPr>
        <w:t xml:space="preserve"> RIS 3 a k podpoře jejích vertikálních priorit</w:t>
      </w:r>
      <w:r w:rsidR="0073400C" w:rsidRPr="00402EB4">
        <w:rPr>
          <w:rFonts w:ascii="Times New Roman" w:hAnsi="Times New Roman" w:cs="Times New Roman"/>
          <w:sz w:val="24"/>
          <w:szCs w:val="24"/>
        </w:rPr>
        <w:t>.</w:t>
      </w:r>
    </w:p>
    <w:p w:rsidR="006554FE" w:rsidRPr="00402EB4" w:rsidRDefault="000D0557" w:rsidP="00EF5B96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Program </w:t>
      </w:r>
      <w:r w:rsidR="00BE4D64" w:rsidRPr="00402EB4">
        <w:rPr>
          <w:rFonts w:ascii="Times New Roman" w:hAnsi="Times New Roman" w:cs="Times New Roman"/>
          <w:sz w:val="24"/>
          <w:szCs w:val="24"/>
        </w:rPr>
        <w:t xml:space="preserve">bude rovněž </w:t>
      </w:r>
      <w:r w:rsidRPr="00402EB4">
        <w:rPr>
          <w:rFonts w:ascii="Times New Roman" w:hAnsi="Times New Roman" w:cs="Times New Roman"/>
          <w:sz w:val="24"/>
          <w:szCs w:val="24"/>
        </w:rPr>
        <w:t xml:space="preserve">přispívat k naplňování Národních priorit orientovaného výzkumu, experimentálního vývoje a inovací, které </w:t>
      </w:r>
      <w:r w:rsidR="00D46289" w:rsidRPr="00402EB4">
        <w:rPr>
          <w:rFonts w:ascii="Times New Roman" w:hAnsi="Times New Roman" w:cs="Times New Roman"/>
          <w:sz w:val="24"/>
          <w:szCs w:val="24"/>
        </w:rPr>
        <w:t>jsou</w:t>
      </w:r>
      <w:r w:rsidRPr="00402EB4">
        <w:rPr>
          <w:rFonts w:ascii="Times New Roman" w:hAnsi="Times New Roman" w:cs="Times New Roman"/>
          <w:sz w:val="24"/>
          <w:szCs w:val="24"/>
        </w:rPr>
        <w:t xml:space="preserve"> definov</w:t>
      </w:r>
      <w:r w:rsidR="00D46289" w:rsidRPr="00402EB4">
        <w:rPr>
          <w:rFonts w:ascii="Times New Roman" w:hAnsi="Times New Roman" w:cs="Times New Roman"/>
          <w:sz w:val="24"/>
          <w:szCs w:val="24"/>
        </w:rPr>
        <w:t>ány</w:t>
      </w:r>
      <w:r w:rsidRPr="00402EB4">
        <w:rPr>
          <w:rFonts w:ascii="Times New Roman" w:hAnsi="Times New Roman" w:cs="Times New Roman"/>
          <w:sz w:val="24"/>
          <w:szCs w:val="24"/>
        </w:rPr>
        <w:t xml:space="preserve"> na základě analýzy potřeb </w:t>
      </w:r>
      <w:r w:rsidRPr="00402EB4">
        <w:rPr>
          <w:rFonts w:ascii="Times New Roman" w:hAnsi="Times New Roman" w:cs="Times New Roman"/>
          <w:sz w:val="24"/>
          <w:szCs w:val="24"/>
        </w:rPr>
        <w:lastRenderedPageBreak/>
        <w:t xml:space="preserve">společnosti ve vazbě na koncept uceleného hospodářského rozvoje. </w:t>
      </w:r>
      <w:r w:rsidR="009900EE" w:rsidRPr="00402EB4">
        <w:rPr>
          <w:rFonts w:ascii="Times New Roman" w:hAnsi="Times New Roman" w:cs="Times New Roman"/>
          <w:sz w:val="24"/>
          <w:szCs w:val="24"/>
        </w:rPr>
        <w:t xml:space="preserve">Program je zaměřen především na prioritu č. 1 Konkurenceschopná ekonomika založená na znalostech, konkrétně na oblast </w:t>
      </w:r>
      <w:r w:rsidR="006554FE" w:rsidRPr="00402EB4">
        <w:rPr>
          <w:rFonts w:ascii="Times New Roman" w:hAnsi="Times New Roman" w:cs="Times New Roman"/>
          <w:sz w:val="24"/>
          <w:szCs w:val="24"/>
        </w:rPr>
        <w:t xml:space="preserve">1.1. </w:t>
      </w:r>
      <w:r w:rsidR="009900EE" w:rsidRPr="00402EB4">
        <w:rPr>
          <w:rFonts w:ascii="Times New Roman" w:hAnsi="Times New Roman" w:cs="Times New Roman"/>
          <w:sz w:val="24"/>
          <w:szCs w:val="24"/>
        </w:rPr>
        <w:t>Využití (aplikace) nových poznatků z oblasti tzv. General Purpose Technologies</w:t>
      </w:r>
      <w:r w:rsidR="00674CAB" w:rsidRPr="00402EB4">
        <w:rPr>
          <w:rFonts w:ascii="Times New Roman" w:hAnsi="Times New Roman" w:cs="Times New Roman"/>
          <w:sz w:val="24"/>
          <w:szCs w:val="24"/>
        </w:rPr>
        <w:t xml:space="preserve">, </w:t>
      </w:r>
      <w:r w:rsidR="009900EE" w:rsidRPr="00402EB4">
        <w:rPr>
          <w:rFonts w:ascii="Times New Roman" w:hAnsi="Times New Roman" w:cs="Times New Roman"/>
          <w:sz w:val="24"/>
          <w:szCs w:val="24"/>
        </w:rPr>
        <w:t xml:space="preserve">což jsou univerzální technologie, které mají potenciál významně měnit společnost prostřednictvím jejich dopadu na již existující hospodářské a sociální struktury. Užším termínem jsou právě KETs, které představují konkrétní identifikované technologie, které jsou v současnosti klíčové pro změny ve společnosti a ekonomice. Vzhledem k průřezovému charakteru KETs </w:t>
      </w:r>
      <w:r w:rsidR="006554FE" w:rsidRPr="00402EB4">
        <w:rPr>
          <w:rFonts w:ascii="Times New Roman" w:hAnsi="Times New Roman" w:cs="Times New Roman"/>
          <w:sz w:val="24"/>
          <w:szCs w:val="24"/>
        </w:rPr>
        <w:t>budou dále podporovány projekty z dalších oblastí a priorit, zejména 1.2. Posílení udržitelnosti výroby a dalších ekonomických aktivit, 2.1. Udržitelná energetika, 2.2. Snižování energetické náročnosti hospodářství, 2.3. Materiálová základna, 3.4. Environmentální technologie a ekoinovace a 5.2. Nové diagnostické a terapeutické metody.</w:t>
      </w:r>
    </w:p>
    <w:p w:rsidR="00EF5B96" w:rsidRPr="00402EB4" w:rsidRDefault="00BE4D64" w:rsidP="00EF5B96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Mezi obecné cíle Programu tedy patří zvýšit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produktivitu a efektivitu </w:t>
      </w:r>
      <w:r w:rsidR="00CE5BF4" w:rsidRPr="00402EB4">
        <w:rPr>
          <w:rFonts w:ascii="Times New Roman" w:hAnsi="Times New Roman" w:cs="Times New Roman"/>
          <w:sz w:val="24"/>
          <w:szCs w:val="24"/>
        </w:rPr>
        <w:t>výzkumných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aktivit v podnicích (zejména malých a středních) a ve výzkumných organizacích, </w:t>
      </w:r>
      <w:r w:rsidRPr="00402EB4">
        <w:rPr>
          <w:rFonts w:ascii="Times New Roman" w:hAnsi="Times New Roman" w:cs="Times New Roman"/>
          <w:sz w:val="24"/>
          <w:szCs w:val="24"/>
        </w:rPr>
        <w:t xml:space="preserve">dále </w:t>
      </w:r>
      <w:r w:rsidR="00EF5B96" w:rsidRPr="00402EB4">
        <w:rPr>
          <w:rFonts w:ascii="Times New Roman" w:hAnsi="Times New Roman" w:cs="Times New Roman"/>
          <w:sz w:val="24"/>
          <w:szCs w:val="24"/>
        </w:rPr>
        <w:t>zvýšit kvalitu, flexibilitu a atraktivitu produktů a služeb</w:t>
      </w:r>
      <w:r w:rsidR="00CE5BF4" w:rsidRPr="00402EB4">
        <w:rPr>
          <w:rFonts w:ascii="Times New Roman" w:hAnsi="Times New Roman" w:cs="Times New Roman"/>
          <w:sz w:val="24"/>
          <w:szCs w:val="24"/>
        </w:rPr>
        <w:t>,</w:t>
      </w:r>
      <w:r w:rsidR="00EF5B96" w:rsidRPr="00402EB4">
        <w:rPr>
          <w:rFonts w:ascii="Times New Roman" w:hAnsi="Times New Roman" w:cs="Times New Roman"/>
          <w:sz w:val="24"/>
          <w:szCs w:val="24"/>
        </w:rPr>
        <w:t> posílit udržitelnost rozvoje ekonomiky a </w:t>
      </w:r>
      <w:r w:rsidR="00CE5BF4" w:rsidRPr="00402EB4">
        <w:rPr>
          <w:rFonts w:ascii="Times New Roman" w:hAnsi="Times New Roman" w:cs="Times New Roman"/>
          <w:sz w:val="24"/>
          <w:szCs w:val="24"/>
        </w:rPr>
        <w:t>jejího růstu včetně</w:t>
      </w:r>
      <w:r w:rsidR="00EF5B96" w:rsidRPr="00402EB4">
        <w:rPr>
          <w:rFonts w:ascii="Times New Roman" w:hAnsi="Times New Roman" w:cs="Times New Roman"/>
          <w:sz w:val="24"/>
          <w:szCs w:val="24"/>
        </w:rPr>
        <w:t> udržitelné</w:t>
      </w:r>
      <w:r w:rsidR="00CE5BF4" w:rsidRPr="00402EB4">
        <w:rPr>
          <w:rFonts w:ascii="Times New Roman" w:hAnsi="Times New Roman" w:cs="Times New Roman"/>
          <w:sz w:val="24"/>
          <w:szCs w:val="24"/>
        </w:rPr>
        <w:t>ho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materiálové</w:t>
      </w:r>
      <w:r w:rsidR="00CE5BF4" w:rsidRPr="00402EB4">
        <w:rPr>
          <w:rFonts w:ascii="Times New Roman" w:hAnsi="Times New Roman" w:cs="Times New Roman"/>
          <w:sz w:val="24"/>
          <w:szCs w:val="24"/>
        </w:rPr>
        <w:t>ho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hospodářství a výrob</w:t>
      </w:r>
      <w:r w:rsidR="00CE5BF4" w:rsidRPr="00402EB4">
        <w:rPr>
          <w:rFonts w:ascii="Times New Roman" w:hAnsi="Times New Roman" w:cs="Times New Roman"/>
          <w:sz w:val="24"/>
          <w:szCs w:val="24"/>
        </w:rPr>
        <w:t>y</w:t>
      </w:r>
      <w:r w:rsidR="00EF5B96" w:rsidRPr="00402EB4">
        <w:rPr>
          <w:rFonts w:ascii="Times New Roman" w:hAnsi="Times New Roman" w:cs="Times New Roman"/>
          <w:sz w:val="24"/>
          <w:szCs w:val="24"/>
        </w:rPr>
        <w:t xml:space="preserve"> s minimálním dopadem materiálových toků na životní prostředí.</w:t>
      </w:r>
    </w:p>
    <w:p w:rsidR="00046EA5" w:rsidRPr="00402EB4" w:rsidRDefault="00046EA5" w:rsidP="00046EA5">
      <w:pPr>
        <w:numPr>
          <w:ins w:id="0" w:author="Unknown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K cílům Programu patří rovněž </w:t>
      </w:r>
      <w:r w:rsidRPr="00402EB4">
        <w:rPr>
          <w:rFonts w:ascii="Times New Roman" w:hAnsi="Times New Roman" w:cs="Times New Roman"/>
          <w:b/>
          <w:sz w:val="24"/>
          <w:szCs w:val="24"/>
        </w:rPr>
        <w:t>posílení účinné spolupráce ve výzkumu a vývoji mezi podniky a výzkumnými organizacemi</w:t>
      </w:r>
      <w:r w:rsidRPr="00402EB4">
        <w:rPr>
          <w:rFonts w:ascii="Times New Roman" w:hAnsi="Times New Roman" w:cs="Times New Roman"/>
          <w:sz w:val="24"/>
          <w:szCs w:val="24"/>
        </w:rPr>
        <w:t xml:space="preserve">, </w:t>
      </w:r>
      <w:r w:rsidR="0045338B" w:rsidRPr="00402EB4">
        <w:rPr>
          <w:rFonts w:ascii="Times New Roman" w:hAnsi="Times New Roman" w:cs="Times New Roman"/>
          <w:sz w:val="24"/>
          <w:szCs w:val="24"/>
        </w:rPr>
        <w:t xml:space="preserve">jejíž nízká intenzita </w:t>
      </w:r>
      <w:r w:rsidRPr="00402EB4">
        <w:rPr>
          <w:rFonts w:ascii="Times New Roman" w:hAnsi="Times New Roman" w:cs="Times New Roman"/>
          <w:sz w:val="24"/>
          <w:szCs w:val="24"/>
        </w:rPr>
        <w:t>patří mezi hlavní slabi</w:t>
      </w:r>
      <w:r w:rsidR="0045338B" w:rsidRPr="00402EB4">
        <w:rPr>
          <w:rFonts w:ascii="Times New Roman" w:hAnsi="Times New Roman" w:cs="Times New Roman"/>
          <w:sz w:val="24"/>
          <w:szCs w:val="24"/>
        </w:rPr>
        <w:t>ny národního výzkumného systému. V Programu budou podpořeny výhradně projekty realizované ve spolupráci podnikové a výzkumné sféry a Program tak přispěje ke zkvalitnění a rozvoji inovační poptávky podniků a zvýšení relevance a aplikačního potenciálu výsledků výzkumných organizací.</w:t>
      </w:r>
    </w:p>
    <w:p w:rsidR="00046EA5" w:rsidRPr="00402EB4" w:rsidRDefault="00046EA5" w:rsidP="00046EA5">
      <w:pPr>
        <w:numPr>
          <w:ins w:id="1" w:author="Unknown"/>
        </w:num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2E7F71" w:rsidRPr="00402EB4" w:rsidRDefault="00B6351E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Výdaje na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</w:t>
      </w:r>
    </w:p>
    <w:p w:rsidR="002E7F71" w:rsidRPr="00402EB4" w:rsidRDefault="002E7F71" w:rsidP="002E7F7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Celkové výdaje na Program jsou rozvrženy v souladu s předpokládaným postupným vyhlašováním jednotlivých veřejných soutěží a očekávanou průměrnou mírou podpory 60 % a činí </w:t>
      </w:r>
      <w:r w:rsidR="00075995" w:rsidRPr="00402EB4">
        <w:rPr>
          <w:rFonts w:ascii="Times New Roman" w:hAnsi="Times New Roman" w:cs="Times New Roman"/>
          <w:sz w:val="24"/>
          <w:szCs w:val="24"/>
        </w:rPr>
        <w:t>6 150</w:t>
      </w:r>
      <w:r w:rsidRPr="00402EB4">
        <w:rPr>
          <w:rFonts w:ascii="Times New Roman" w:hAnsi="Times New Roman" w:cs="Times New Roman"/>
          <w:sz w:val="24"/>
          <w:szCs w:val="24"/>
        </w:rPr>
        <w:t xml:space="preserve"> mil. Kč, z toho </w:t>
      </w:r>
      <w:r w:rsidR="00075995" w:rsidRPr="00402EB4">
        <w:rPr>
          <w:rFonts w:ascii="Times New Roman" w:hAnsi="Times New Roman" w:cs="Times New Roman"/>
          <w:b/>
          <w:sz w:val="24"/>
          <w:szCs w:val="24"/>
        </w:rPr>
        <w:t>3 700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mil. Kč z výdajů státního rozpočtu</w:t>
      </w:r>
      <w:r w:rsidRPr="00402E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7F71" w:rsidRPr="00F32FBD" w:rsidRDefault="002E7F71" w:rsidP="00F32FBD">
      <w:pPr>
        <w:keepNext/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F32FBD">
        <w:rPr>
          <w:rFonts w:ascii="Times New Roman" w:hAnsi="Times New Roman" w:cs="Times New Roman"/>
          <w:i/>
          <w:sz w:val="24"/>
          <w:szCs w:val="24"/>
        </w:rPr>
        <w:t>Orientační přehled výše podpory a celkových uznaných nákladů Programu (v mil. Kč):</w:t>
      </w:r>
    </w:p>
    <w:tbl>
      <w:tblPr>
        <w:tblW w:w="91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957"/>
        <w:gridCol w:w="957"/>
        <w:gridCol w:w="957"/>
        <w:gridCol w:w="958"/>
        <w:gridCol w:w="957"/>
        <w:gridCol w:w="957"/>
        <w:gridCol w:w="1283"/>
      </w:tblGrid>
      <w:tr w:rsidR="00402EB4" w:rsidRPr="00402EB4" w:rsidTr="00BD181F">
        <w:trPr>
          <w:trHeight w:val="45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59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CELKEM</w:t>
            </w:r>
          </w:p>
        </w:tc>
      </w:tr>
      <w:tr w:rsidR="00402EB4" w:rsidRPr="00402EB4" w:rsidTr="00BD181F">
        <w:trPr>
          <w:trHeight w:val="45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075995" w:rsidRPr="00402EB4" w:rsidRDefault="001D16CF" w:rsidP="001D16CF">
            <w:pPr>
              <w:keepNext/>
              <w:spacing w:after="120" w:line="3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veřejná p</w:t>
            </w:r>
            <w:r w:rsidR="00075995" w:rsidRPr="00402EB4">
              <w:rPr>
                <w:rFonts w:ascii="Times New Roman" w:hAnsi="Times New Roman" w:cs="Times New Roman"/>
                <w:sz w:val="24"/>
                <w:szCs w:val="24"/>
              </w:rPr>
              <w:t>odpora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5995" w:rsidRPr="00402EB4" w:rsidRDefault="00075995" w:rsidP="00CD3BAB">
            <w:pPr>
              <w:keepNext/>
              <w:spacing w:after="120" w:line="3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3 700</w:t>
            </w:r>
          </w:p>
        </w:tc>
      </w:tr>
      <w:tr w:rsidR="00402EB4" w:rsidRPr="00402EB4" w:rsidTr="00BD181F">
        <w:trPr>
          <w:trHeight w:val="45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075995" w:rsidRPr="00402EB4" w:rsidRDefault="001D16CF" w:rsidP="001D16CF">
            <w:pPr>
              <w:spacing w:after="120" w:line="3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75995" w:rsidRPr="00402EB4">
              <w:rPr>
                <w:rFonts w:ascii="Times New Roman" w:hAnsi="Times New Roman" w:cs="Times New Roman"/>
                <w:sz w:val="24"/>
                <w:szCs w:val="24"/>
              </w:rPr>
              <w:t>elk</w:t>
            </w: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ové náklady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5995" w:rsidRPr="00402EB4" w:rsidRDefault="00075995" w:rsidP="000E59D3">
            <w:pPr>
              <w:spacing w:after="120" w:line="3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6 150</w:t>
            </w:r>
          </w:p>
        </w:tc>
      </w:tr>
    </w:tbl>
    <w:p w:rsidR="002E7F71" w:rsidRPr="00402EB4" w:rsidRDefault="002E7F71" w:rsidP="00F37D85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Podpora bude poskytována </w:t>
      </w:r>
      <w:r w:rsidRPr="00402EB4">
        <w:rPr>
          <w:rFonts w:ascii="Times New Roman" w:hAnsi="Times New Roman" w:cs="Times New Roman"/>
          <w:b/>
          <w:sz w:val="24"/>
          <w:szCs w:val="24"/>
        </w:rPr>
        <w:t>formou dotace</w:t>
      </w:r>
      <w:r w:rsidRPr="00402EB4">
        <w:rPr>
          <w:rFonts w:ascii="Times New Roman" w:hAnsi="Times New Roman" w:cs="Times New Roman"/>
          <w:sz w:val="24"/>
          <w:szCs w:val="24"/>
        </w:rPr>
        <w:t xml:space="preserve"> právnickým nebo fyzickým osobám nebo zvýšením výdajů organizačních složek státu, organizačních složek územních samosprávných celků nebo organizačních jednotek ministerstev.</w:t>
      </w:r>
    </w:p>
    <w:p w:rsidR="002E7F71" w:rsidRPr="00402EB4" w:rsidRDefault="002E7F71" w:rsidP="00421425">
      <w:pPr>
        <w:spacing w:after="120"/>
        <w:rPr>
          <w:rFonts w:ascii="Times New Roman" w:hAnsi="Times New Roman" w:cs="Times New Roman"/>
          <w:i/>
          <w:sz w:val="24"/>
          <w:szCs w:val="24"/>
        </w:rPr>
      </w:pPr>
    </w:p>
    <w:p w:rsidR="00B6351E" w:rsidRPr="00402EB4" w:rsidRDefault="002E7F71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Nejvyšší povolená míra</w:t>
      </w:r>
      <w:r w:rsidR="00B6351E" w:rsidRPr="00402EB4">
        <w:rPr>
          <w:rFonts w:ascii="Times New Roman" w:hAnsi="Times New Roman" w:cs="Times New Roman"/>
          <w:sz w:val="24"/>
          <w:szCs w:val="24"/>
        </w:rPr>
        <w:t xml:space="preserve"> podpory</w:t>
      </w:r>
    </w:p>
    <w:p w:rsidR="0038587A" w:rsidRPr="00402EB4" w:rsidRDefault="0038587A" w:rsidP="00477051">
      <w:pPr>
        <w:spacing w:before="120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Míra podpory, stanovená jako procento uznaných nákladů projektu, bude vypočtena pro každý projekt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pro každého příjemce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dalšího účastníka samostatně podle </w:t>
      </w:r>
      <w:r w:rsidR="00F32FBD">
        <w:rPr>
          <w:rFonts w:ascii="Times New Roman" w:hAnsi="Times New Roman" w:cs="Times New Roman"/>
          <w:sz w:val="24"/>
          <w:szCs w:val="24"/>
        </w:rPr>
        <w:t>Nařízení Komise a </w:t>
      </w:r>
      <w:r w:rsidR="00674CAB" w:rsidRPr="00402EB4">
        <w:rPr>
          <w:rFonts w:ascii="Times New Roman" w:hAnsi="Times New Roman" w:cs="Times New Roman"/>
          <w:sz w:val="24"/>
          <w:szCs w:val="24"/>
        </w:rPr>
        <w:t>Rámce</w:t>
      </w:r>
      <w:r w:rsidR="001A4137" w:rsidRPr="00402EB4">
        <w:rPr>
          <w:rFonts w:ascii="Times New Roman" w:hAnsi="Times New Roman" w:cs="Times New Roman"/>
          <w:sz w:val="24"/>
          <w:szCs w:val="24"/>
        </w:rPr>
        <w:t>.</w:t>
      </w:r>
      <w:r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137" w:rsidRPr="00402EB4" w:rsidRDefault="001A4137" w:rsidP="001A4137">
      <w:pPr>
        <w:spacing w:before="60" w:after="120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lastRenderedPageBreak/>
        <w:t>Nejvyšší povolená míra podpory na jeden projekt může být</w:t>
      </w:r>
      <w:r w:rsidRPr="00402EB4">
        <w:rPr>
          <w:rFonts w:ascii="Times New Roman" w:hAnsi="Times New Roman" w:cs="Times New Roman"/>
          <w:sz w:val="24"/>
          <w:szCs w:val="24"/>
        </w:rPr>
        <w:t xml:space="preserve"> v soula</w:t>
      </w:r>
      <w:r w:rsidR="00F45A1D" w:rsidRPr="00402EB4">
        <w:rPr>
          <w:rFonts w:ascii="Times New Roman" w:hAnsi="Times New Roman" w:cs="Times New Roman"/>
          <w:sz w:val="24"/>
          <w:szCs w:val="24"/>
        </w:rPr>
        <w:t>du se zákonem č. 130/2002 Sb. a </w:t>
      </w:r>
      <w:r w:rsidR="002E7F71" w:rsidRPr="00402EB4">
        <w:rPr>
          <w:rFonts w:ascii="Times New Roman" w:hAnsi="Times New Roman" w:cs="Times New Roman"/>
          <w:sz w:val="24"/>
          <w:szCs w:val="24"/>
        </w:rPr>
        <w:t xml:space="preserve">Nařízením komise </w:t>
      </w:r>
      <w:r w:rsidRPr="00402EB4">
        <w:rPr>
          <w:rFonts w:ascii="Times New Roman" w:hAnsi="Times New Roman" w:cs="Times New Roman"/>
          <w:b/>
          <w:sz w:val="24"/>
          <w:szCs w:val="24"/>
        </w:rPr>
        <w:t>80 % celkových uznaných nákladů</w:t>
      </w:r>
      <w:r w:rsidRPr="00402EB4">
        <w:rPr>
          <w:rFonts w:ascii="Times New Roman" w:hAnsi="Times New Roman" w:cs="Times New Roman"/>
          <w:sz w:val="24"/>
          <w:szCs w:val="24"/>
        </w:rPr>
        <w:t xml:space="preserve">. Nejvyšší povolené míry podpory pro </w:t>
      </w:r>
      <w:r w:rsidR="00F45A1D" w:rsidRPr="00402EB4">
        <w:rPr>
          <w:rFonts w:ascii="Times New Roman" w:hAnsi="Times New Roman" w:cs="Times New Roman"/>
          <w:sz w:val="24"/>
          <w:szCs w:val="24"/>
        </w:rPr>
        <w:t>jednotlivé kategorie podpory a</w:t>
      </w:r>
      <w:r w:rsidRPr="00402EB4">
        <w:rPr>
          <w:rFonts w:ascii="Times New Roman" w:hAnsi="Times New Roman" w:cs="Times New Roman"/>
          <w:sz w:val="24"/>
          <w:szCs w:val="24"/>
        </w:rPr>
        <w:t xml:space="preserve"> jednotlivé kategorie příjemců a dalších účastníků budou uvedeny v zadávací dokumentaci každé veřejné soutěže.</w:t>
      </w:r>
    </w:p>
    <w:p w:rsidR="002E7F71" w:rsidRPr="00402EB4" w:rsidRDefault="002E7F71" w:rsidP="001A4137">
      <w:pPr>
        <w:spacing w:before="60" w:after="12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 souladu s Nařízením Komise je možné přiznat bonifikaci nad rámec základní míry podpory pro jednotlivé účastníky za splnění podmínek </w:t>
      </w:r>
      <w:r w:rsidRPr="00402EB4">
        <w:rPr>
          <w:rFonts w:ascii="Times New Roman" w:hAnsi="Times New Roman" w:cs="Times New Roman"/>
          <w:b/>
          <w:sz w:val="24"/>
          <w:szCs w:val="24"/>
        </w:rPr>
        <w:t>účinné spolupráce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  <w:r w:rsidR="0011206D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4811BA" w:rsidRPr="00402EB4">
        <w:rPr>
          <w:rFonts w:ascii="Times New Roman" w:hAnsi="Times New Roman" w:cs="Times New Roman"/>
          <w:sz w:val="24"/>
          <w:szCs w:val="24"/>
        </w:rPr>
        <w:t>Za </w:t>
      </w:r>
      <w:r w:rsidR="00F32FBD">
        <w:rPr>
          <w:rFonts w:ascii="Times New Roman" w:hAnsi="Times New Roman" w:cs="Times New Roman"/>
          <w:sz w:val="24"/>
          <w:szCs w:val="24"/>
        </w:rPr>
        <w:t>účinnou spolupráci se </w:t>
      </w:r>
      <w:r w:rsidR="0011206D" w:rsidRPr="00402EB4">
        <w:rPr>
          <w:rFonts w:ascii="Times New Roman" w:hAnsi="Times New Roman" w:cs="Times New Roman"/>
          <w:sz w:val="24"/>
          <w:szCs w:val="24"/>
        </w:rPr>
        <w:t>v souladu s Nařízením Komise a Rámcem považuje spolupráce nejméně dvou nezávislých stran za účelem výměny znalostí či technologií nebo k dosažení společného cíle na základě dělby práce, kde příslušné strany společně stanoví rozsah pr</w:t>
      </w:r>
      <w:r w:rsidR="004C74D8" w:rsidRPr="00402EB4">
        <w:rPr>
          <w:rFonts w:ascii="Times New Roman" w:hAnsi="Times New Roman" w:cs="Times New Roman"/>
          <w:sz w:val="24"/>
          <w:szCs w:val="24"/>
        </w:rPr>
        <w:t>ojektu spolupráce, přispívají k </w:t>
      </w:r>
      <w:r w:rsidR="0011206D" w:rsidRPr="00402EB4">
        <w:rPr>
          <w:rFonts w:ascii="Times New Roman" w:hAnsi="Times New Roman" w:cs="Times New Roman"/>
          <w:sz w:val="24"/>
          <w:szCs w:val="24"/>
        </w:rPr>
        <w:t>jeho realizaci a sdílejí jeho rizika a výsledky. Náklady na projekt může nést v plné výši jedna či více stran a tím zbavit ostatní strany jejich finančních rizik. Za formy spolupráce nejsou považovány smluvní výzkum a poskytování výzkumných služeb.</w:t>
      </w:r>
    </w:p>
    <w:p w:rsidR="0038587A" w:rsidRPr="00240D37" w:rsidRDefault="007E45A5" w:rsidP="00F32FBD">
      <w:pPr>
        <w:keepNext/>
        <w:spacing w:before="120" w:after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40D37">
        <w:rPr>
          <w:rFonts w:ascii="Times New Roman" w:hAnsi="Times New Roman" w:cs="Times New Roman"/>
          <w:i/>
          <w:sz w:val="24"/>
          <w:szCs w:val="24"/>
        </w:rPr>
        <w:t xml:space="preserve">Maximální míra podpory pro jednotlivé kategorie </w:t>
      </w:r>
      <w:r w:rsidR="00421425" w:rsidRPr="00240D37">
        <w:rPr>
          <w:rFonts w:ascii="Times New Roman" w:hAnsi="Times New Roman" w:cs="Times New Roman"/>
          <w:i/>
          <w:sz w:val="24"/>
          <w:szCs w:val="24"/>
        </w:rPr>
        <w:t>činností</w:t>
      </w:r>
      <w:r w:rsidRPr="00240D37">
        <w:rPr>
          <w:rFonts w:ascii="Times New Roman" w:hAnsi="Times New Roman" w:cs="Times New Roman"/>
          <w:i/>
          <w:sz w:val="24"/>
          <w:szCs w:val="24"/>
        </w:rPr>
        <w:t xml:space="preserve"> a jednotlivé kategorie </w:t>
      </w:r>
      <w:r w:rsidR="00BD181F" w:rsidRPr="00240D37">
        <w:rPr>
          <w:rFonts w:ascii="Times New Roman" w:hAnsi="Times New Roman" w:cs="Times New Roman"/>
          <w:i/>
          <w:sz w:val="24"/>
          <w:szCs w:val="24"/>
        </w:rPr>
        <w:t>účastníků</w:t>
      </w:r>
      <w:r w:rsidRPr="00240D37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8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1"/>
        <w:gridCol w:w="1533"/>
        <w:gridCol w:w="1533"/>
        <w:gridCol w:w="1533"/>
      </w:tblGrid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 w:rsidP="00BD181F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kategorie činnosti / </w:t>
            </w:r>
            <w:r w:rsidR="00BD181F" w:rsidRPr="00402EB4">
              <w:rPr>
                <w:rFonts w:ascii="Times New Roman" w:hAnsi="Times New Roman" w:cs="Times New Roman"/>
                <w:sz w:val="24"/>
                <w:szCs w:val="24"/>
              </w:rPr>
              <w:t>účastník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malý podnik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střední podnik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velký podnik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průmyslový výzkum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průmyslový výzkum</w:t>
            </w:r>
          </w:p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 případě účinné spolupráce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80 %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75 %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65 %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experimentální vývoj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45 %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</w:tr>
      <w:tr w:rsidR="00402EB4" w:rsidRPr="00402EB4" w:rsidTr="00BD181F">
        <w:trPr>
          <w:trHeight w:val="618"/>
        </w:trPr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experimentální vývoj</w:t>
            </w:r>
          </w:p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v případě účinné spolupráce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50 %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A5" w:rsidRPr="00402EB4" w:rsidRDefault="007E45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40 %</w:t>
            </w:r>
          </w:p>
        </w:tc>
      </w:tr>
    </w:tbl>
    <w:p w:rsidR="004811BA" w:rsidRPr="00402EB4" w:rsidRDefault="004811BA" w:rsidP="004811BA">
      <w:pPr>
        <w:spacing w:before="120"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2E7F71" w:rsidRPr="00402EB4" w:rsidRDefault="00421425" w:rsidP="00F32FBD">
      <w:pPr>
        <w:spacing w:after="12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Výzkumné organizace</w:t>
      </w:r>
      <w:r w:rsidR="002E7F71" w:rsidRPr="00402EB4">
        <w:rPr>
          <w:rFonts w:ascii="Times New Roman" w:hAnsi="Times New Roman" w:cs="Times New Roman"/>
          <w:b/>
          <w:sz w:val="24"/>
          <w:szCs w:val="24"/>
        </w:rPr>
        <w:t xml:space="preserve"> mohou obdržet až 100% míru podpory</w:t>
      </w:r>
      <w:r w:rsidRPr="00402EB4">
        <w:rPr>
          <w:rFonts w:ascii="Times New Roman" w:hAnsi="Times New Roman" w:cs="Times New Roman"/>
          <w:sz w:val="24"/>
          <w:szCs w:val="24"/>
        </w:rPr>
        <w:t>, ale pouze na jejich nehospodářské činnosti podle čl. 2.1.1 odst. 19 Rámce a pokud budou dodrženy všechny související podmínky Nařízení Komise a Rámce</w:t>
      </w:r>
      <w:r w:rsidR="0084125E" w:rsidRPr="00402EB4">
        <w:rPr>
          <w:rFonts w:ascii="Times New Roman" w:hAnsi="Times New Roman" w:cs="Times New Roman"/>
          <w:sz w:val="24"/>
          <w:szCs w:val="24"/>
        </w:rPr>
        <w:t xml:space="preserve"> a nejvyšší povolená míra podpory na jeden projekt v Programu nepřekročí 80 %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740C1A" w:rsidRPr="00402EB4" w:rsidRDefault="00740C1A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740C1A" w:rsidRPr="00402EB4" w:rsidRDefault="00740C1A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Uznané náklady Programu</w:t>
      </w:r>
    </w:p>
    <w:p w:rsidR="00BD181F" w:rsidRPr="00402EB4" w:rsidRDefault="009D25C5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Podpora bude poskytována na uznané náklady projektu vymezené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souladu se zákonem</w:t>
      </w:r>
      <w:r w:rsidR="0011206D" w:rsidRPr="00402EB4">
        <w:rPr>
          <w:rFonts w:ascii="Times New Roman" w:hAnsi="Times New Roman" w:cs="Times New Roman"/>
          <w:sz w:val="24"/>
          <w:szCs w:val="24"/>
        </w:rPr>
        <w:t>, Nařízením Komise</w:t>
      </w:r>
      <w:r w:rsidRPr="00402EB4">
        <w:rPr>
          <w:rFonts w:ascii="Times New Roman" w:hAnsi="Times New Roman" w:cs="Times New Roman"/>
          <w:sz w:val="24"/>
          <w:szCs w:val="24"/>
        </w:rPr>
        <w:t xml:space="preserve">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11206D" w:rsidRPr="00402EB4">
        <w:rPr>
          <w:rFonts w:ascii="Times New Roman" w:hAnsi="Times New Roman" w:cs="Times New Roman"/>
          <w:sz w:val="24"/>
          <w:szCs w:val="24"/>
        </w:rPr>
        <w:t>Rámcem</w:t>
      </w:r>
      <w:r w:rsidRPr="00402EB4">
        <w:rPr>
          <w:rFonts w:ascii="Times New Roman" w:hAnsi="Times New Roman" w:cs="Times New Roman"/>
          <w:sz w:val="24"/>
          <w:szCs w:val="24"/>
        </w:rPr>
        <w:t xml:space="preserve">. Veškeré uznané náklady </w:t>
      </w:r>
      <w:r w:rsidR="00F32FBD">
        <w:rPr>
          <w:rFonts w:ascii="Times New Roman" w:hAnsi="Times New Roman" w:cs="Times New Roman"/>
          <w:sz w:val="24"/>
          <w:szCs w:val="24"/>
        </w:rPr>
        <w:t>projektu musí být vynaloženy na </w:t>
      </w:r>
      <w:r w:rsidRPr="00402EB4">
        <w:rPr>
          <w:rFonts w:ascii="Times New Roman" w:hAnsi="Times New Roman" w:cs="Times New Roman"/>
          <w:sz w:val="24"/>
          <w:szCs w:val="24"/>
        </w:rPr>
        <w:t>činnosti přímo související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realizací projektu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musí být přiřazeny </w:t>
      </w:r>
      <w:r w:rsidR="0011206D" w:rsidRPr="00402EB4">
        <w:rPr>
          <w:rFonts w:ascii="Times New Roman" w:hAnsi="Times New Roman" w:cs="Times New Roman"/>
          <w:sz w:val="24"/>
          <w:szCs w:val="24"/>
        </w:rPr>
        <w:t>ke</w:t>
      </w:r>
      <w:r w:rsidRPr="00402EB4">
        <w:rPr>
          <w:rFonts w:ascii="Times New Roman" w:hAnsi="Times New Roman" w:cs="Times New Roman"/>
          <w:sz w:val="24"/>
          <w:szCs w:val="24"/>
        </w:rPr>
        <w:t xml:space="preserve"> konkrétní kategorie VaV, tj. na aplikovaný výzkum nebo experimentální vývoj. </w:t>
      </w:r>
    </w:p>
    <w:p w:rsidR="009D25C5" w:rsidRPr="00402EB4" w:rsidRDefault="009D25C5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Uznanými náklady projektu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tomto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 jsou:</w:t>
      </w:r>
    </w:p>
    <w:p w:rsidR="0084125E" w:rsidRPr="00402EB4" w:rsidRDefault="009D25C5" w:rsidP="00F32FBD">
      <w:pPr>
        <w:spacing w:after="0" w:line="300" w:lineRule="exact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a)</w:t>
      </w:r>
      <w:r w:rsidR="0084125E" w:rsidRPr="00402EB4">
        <w:rPr>
          <w:rFonts w:ascii="Times New Roman" w:hAnsi="Times New Roman" w:cs="Times New Roman"/>
          <w:b/>
          <w:sz w:val="24"/>
          <w:szCs w:val="24"/>
        </w:rPr>
        <w:t xml:space="preserve"> osobní náklady nebo výdaje</w:t>
      </w:r>
      <w:r w:rsidR="0084125E" w:rsidRPr="0077054A">
        <w:rPr>
          <w:rFonts w:ascii="Times New Roman" w:hAnsi="Times New Roman" w:cs="Times New Roman"/>
          <w:sz w:val="24"/>
          <w:szCs w:val="24"/>
        </w:rPr>
        <w:t xml:space="preserve"> podle čl. 25 odst. 3 písm. a) Nařízení Komise;</w:t>
      </w:r>
    </w:p>
    <w:p w:rsidR="0084125E" w:rsidRPr="0077054A" w:rsidRDefault="0084125E" w:rsidP="00F32FBD">
      <w:pPr>
        <w:spacing w:after="0" w:line="300" w:lineRule="exact"/>
        <w:ind w:left="284" w:hanging="284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b) náklady nebo výdaje na nástroje</w:t>
      </w:r>
      <w:r w:rsidR="00F32FBD">
        <w:rPr>
          <w:rFonts w:ascii="Times New Roman" w:hAnsi="Times New Roman" w:cs="Times New Roman"/>
          <w:b/>
          <w:sz w:val="24"/>
          <w:szCs w:val="24"/>
        </w:rPr>
        <w:t>, přístroje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a vybavení </w:t>
      </w:r>
      <w:r w:rsidRPr="0077054A">
        <w:rPr>
          <w:rFonts w:ascii="Times New Roman" w:hAnsi="Times New Roman" w:cs="Times New Roman"/>
          <w:sz w:val="24"/>
          <w:szCs w:val="24"/>
        </w:rPr>
        <w:t>podle čl. 25 odst. 3 písm. b) Nařízení Komise;</w:t>
      </w:r>
    </w:p>
    <w:p w:rsidR="0084125E" w:rsidRPr="0077054A" w:rsidRDefault="0084125E" w:rsidP="00F32FBD">
      <w:pPr>
        <w:spacing w:after="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 xml:space="preserve">c) náklady nebo výdaje na služby </w:t>
      </w:r>
      <w:r w:rsidRPr="0077054A">
        <w:rPr>
          <w:rFonts w:ascii="Times New Roman" w:hAnsi="Times New Roman" w:cs="Times New Roman"/>
          <w:sz w:val="24"/>
          <w:szCs w:val="24"/>
        </w:rPr>
        <w:t>podle čl. 25 odst. 3 písm. d) Nařízení Komise;</w:t>
      </w:r>
    </w:p>
    <w:p w:rsidR="0084125E" w:rsidRPr="0077054A" w:rsidRDefault="0084125E" w:rsidP="00F32FBD">
      <w:pPr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 xml:space="preserve">d) dodatečné režijní náklady nebo výdaje </w:t>
      </w:r>
      <w:r w:rsidRPr="0077054A">
        <w:rPr>
          <w:rFonts w:ascii="Times New Roman" w:hAnsi="Times New Roman" w:cs="Times New Roman"/>
          <w:sz w:val="24"/>
          <w:szCs w:val="24"/>
        </w:rPr>
        <w:t>podle čl. 25 odst. 3 písm. e) Nařízení Komise.</w:t>
      </w:r>
    </w:p>
    <w:p w:rsidR="009D25C5" w:rsidRPr="00402EB4" w:rsidRDefault="009D25C5" w:rsidP="00DD030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lastRenderedPageBreak/>
        <w:t>Do uznaných nákladů projektů nelze zahrnout náklady nebo výdaje na pořízení hmotného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nehmotného majetku.</w:t>
      </w:r>
    </w:p>
    <w:p w:rsidR="00F90E16" w:rsidRPr="00402EB4" w:rsidRDefault="00F90E16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Uznané náklady musí být přiměřené (musí odpovídat cenám v čase a místě obvyklým) a musí být vynaloženy v souladu s principy hospodárnosti, účelnosti a efektivnosti.</w:t>
      </w:r>
    </w:p>
    <w:p w:rsidR="00A66A66" w:rsidRPr="00402EB4" w:rsidRDefault="00A66A66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Maximální výše účelové podpory</w:t>
      </w:r>
      <w:r w:rsidRPr="00402EB4">
        <w:rPr>
          <w:rFonts w:ascii="Times New Roman" w:hAnsi="Times New Roman" w:cs="Times New Roman"/>
          <w:sz w:val="24"/>
          <w:szCs w:val="24"/>
        </w:rPr>
        <w:t xml:space="preserve"> jednoho projektu</w:t>
      </w:r>
      <w:r w:rsidR="00DD030E" w:rsidRPr="00402EB4">
        <w:rPr>
          <w:rFonts w:ascii="Times New Roman" w:hAnsi="Times New Roman" w:cs="Times New Roman"/>
          <w:sz w:val="24"/>
          <w:szCs w:val="24"/>
        </w:rPr>
        <w:t xml:space="preserve"> v Programu</w:t>
      </w:r>
      <w:r w:rsidRPr="00402EB4">
        <w:rPr>
          <w:rFonts w:ascii="Times New Roman" w:hAnsi="Times New Roman" w:cs="Times New Roman"/>
          <w:sz w:val="24"/>
          <w:szCs w:val="24"/>
        </w:rPr>
        <w:t xml:space="preserve"> je </w:t>
      </w:r>
      <w:r w:rsidR="004953FB" w:rsidRPr="00402EB4">
        <w:rPr>
          <w:rFonts w:ascii="Times New Roman" w:hAnsi="Times New Roman" w:cs="Times New Roman"/>
          <w:sz w:val="24"/>
          <w:szCs w:val="24"/>
        </w:rPr>
        <w:t>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953FB" w:rsidRPr="00402EB4">
        <w:rPr>
          <w:rFonts w:ascii="Times New Roman" w:hAnsi="Times New Roman" w:cs="Times New Roman"/>
          <w:sz w:val="24"/>
          <w:szCs w:val="24"/>
        </w:rPr>
        <w:t xml:space="preserve">ohledem na motivační účinek veřejné podpory </w:t>
      </w:r>
      <w:r w:rsidRPr="00402EB4">
        <w:rPr>
          <w:rFonts w:ascii="Times New Roman" w:hAnsi="Times New Roman" w:cs="Times New Roman"/>
          <w:sz w:val="24"/>
          <w:szCs w:val="24"/>
        </w:rPr>
        <w:t xml:space="preserve">stanovena na </w:t>
      </w:r>
      <w:r w:rsidR="004C74D8" w:rsidRPr="00402EB4">
        <w:rPr>
          <w:rFonts w:ascii="Times New Roman" w:hAnsi="Times New Roman" w:cs="Times New Roman"/>
          <w:b/>
          <w:sz w:val="24"/>
          <w:szCs w:val="24"/>
        </w:rPr>
        <w:t>20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mil. Kč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0A3FAA" w:rsidRPr="00402EB4" w:rsidRDefault="000A3FAA" w:rsidP="006029BC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BA1944" w:rsidRPr="00402EB4" w:rsidRDefault="00BA1944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Srovnání se současným stavem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ČR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v zahraničí</w:t>
      </w:r>
    </w:p>
    <w:p w:rsidR="00801E1E" w:rsidRPr="00402EB4" w:rsidRDefault="004C6EBB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 budoucnu se předpokládá rapidní růst trhu </w:t>
      </w:r>
      <w:r w:rsidR="004C74D8" w:rsidRPr="00402EB4">
        <w:rPr>
          <w:rFonts w:ascii="Times New Roman" w:hAnsi="Times New Roman" w:cs="Times New Roman"/>
          <w:sz w:val="24"/>
          <w:szCs w:val="24"/>
        </w:rPr>
        <w:t xml:space="preserve">v oblasti produktů založených na </w:t>
      </w:r>
      <w:r w:rsidRPr="00402EB4">
        <w:rPr>
          <w:rFonts w:ascii="Times New Roman" w:hAnsi="Times New Roman" w:cs="Times New Roman"/>
          <w:sz w:val="24"/>
          <w:szCs w:val="24"/>
        </w:rPr>
        <w:t>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4C74D8" w:rsidRPr="00402EB4">
        <w:rPr>
          <w:rFonts w:ascii="Times New Roman" w:hAnsi="Times New Roman" w:cs="Times New Roman"/>
          <w:sz w:val="24"/>
          <w:szCs w:val="24"/>
        </w:rPr>
        <w:t>,</w:t>
      </w:r>
      <w:r w:rsidR="00F32FBD">
        <w:rPr>
          <w:rFonts w:ascii="Times New Roman" w:hAnsi="Times New Roman" w:cs="Times New Roman"/>
          <w:sz w:val="24"/>
          <w:szCs w:val="24"/>
        </w:rPr>
        <w:t xml:space="preserve"> a to </w:t>
      </w:r>
      <w:r w:rsidRPr="00402EB4">
        <w:rPr>
          <w:rFonts w:ascii="Times New Roman" w:hAnsi="Times New Roman" w:cs="Times New Roman"/>
          <w:sz w:val="24"/>
          <w:szCs w:val="24"/>
        </w:rPr>
        <w:t>mezi 5 – 15% ročně. Pokud jde o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Pr="00402EB4">
        <w:rPr>
          <w:rFonts w:ascii="Times New Roman" w:hAnsi="Times New Roman" w:cs="Times New Roman"/>
          <w:sz w:val="24"/>
          <w:szCs w:val="24"/>
        </w:rPr>
        <w:t>, Evropa disponuje silnou znalostní základnou. Významným problémem, který přetrvává,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je</w:t>
      </w:r>
      <w:r w:rsidRPr="00402EB4">
        <w:rPr>
          <w:rFonts w:ascii="Times New Roman" w:hAnsi="Times New Roman" w:cs="Times New Roman"/>
          <w:sz w:val="24"/>
          <w:szCs w:val="24"/>
        </w:rPr>
        <w:t xml:space="preserve"> ovšem nedostate</w:t>
      </w:r>
      <w:r w:rsidR="00F32FBD">
        <w:rPr>
          <w:rFonts w:ascii="Times New Roman" w:hAnsi="Times New Roman" w:cs="Times New Roman"/>
          <w:sz w:val="24"/>
          <w:szCs w:val="24"/>
        </w:rPr>
        <w:t>čná aplikace těchto znalostí do </w:t>
      </w:r>
      <w:r w:rsidRPr="00402EB4">
        <w:rPr>
          <w:rFonts w:ascii="Times New Roman" w:hAnsi="Times New Roman" w:cs="Times New Roman"/>
          <w:sz w:val="24"/>
          <w:szCs w:val="24"/>
        </w:rPr>
        <w:t xml:space="preserve">nových tržně uplatnitelných produktů a služeb. </w:t>
      </w:r>
    </w:p>
    <w:p w:rsidR="000A3FAA" w:rsidRPr="00402EB4" w:rsidRDefault="004C6EBB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Evropská strategie pro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Pr="00402EB4">
        <w:rPr>
          <w:rFonts w:ascii="Times New Roman" w:hAnsi="Times New Roman" w:cs="Times New Roman"/>
          <w:sz w:val="24"/>
          <w:szCs w:val="24"/>
        </w:rPr>
        <w:t xml:space="preserve">, která byla přijata EK v červnu </w:t>
      </w:r>
      <w:r w:rsidR="00972BF2" w:rsidRPr="00402EB4">
        <w:rPr>
          <w:rFonts w:ascii="Times New Roman" w:hAnsi="Times New Roman" w:cs="Times New Roman"/>
          <w:sz w:val="24"/>
          <w:szCs w:val="24"/>
        </w:rPr>
        <w:t>2012</w:t>
      </w:r>
      <w:r w:rsidR="00972BF2" w:rsidRPr="00402EB4"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F32FBD">
        <w:rPr>
          <w:rFonts w:ascii="Times New Roman" w:hAnsi="Times New Roman" w:cs="Times New Roman"/>
          <w:sz w:val="24"/>
          <w:szCs w:val="24"/>
        </w:rPr>
        <w:t>, je zaměřena na </w:t>
      </w:r>
      <w:r w:rsidR="00972BF2" w:rsidRPr="00402EB4">
        <w:rPr>
          <w:rFonts w:ascii="Times New Roman" w:hAnsi="Times New Roman" w:cs="Times New Roman"/>
          <w:sz w:val="24"/>
          <w:szCs w:val="24"/>
        </w:rPr>
        <w:t>„uzavření“ této mezery mezi výzkumem a inovacemi v oblastech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s cílem zvrátit trend poklesu průmyslové výroby v Evropě.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nejsou zásadní jen pro konkurenceschopnost průmyslu, ale také pro řešení sociálních výzev.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 jsou </w:t>
      </w:r>
      <w:r w:rsidR="00061398" w:rsidRPr="00402EB4">
        <w:rPr>
          <w:rFonts w:ascii="Times New Roman" w:hAnsi="Times New Roman" w:cs="Times New Roman"/>
          <w:sz w:val="24"/>
          <w:szCs w:val="24"/>
        </w:rPr>
        <w:t xml:space="preserve">dále </w:t>
      </w:r>
      <w:r w:rsidR="00972BF2" w:rsidRPr="00402EB4">
        <w:rPr>
          <w:rFonts w:ascii="Times New Roman" w:hAnsi="Times New Roman" w:cs="Times New Roman"/>
          <w:sz w:val="24"/>
          <w:szCs w:val="24"/>
        </w:rPr>
        <w:t xml:space="preserve">definovány jako jedna z priorit strategie EK pro </w:t>
      </w:r>
      <w:proofErr w:type="spellStart"/>
      <w:r w:rsidR="00972BF2" w:rsidRPr="00402EB4">
        <w:rPr>
          <w:rFonts w:ascii="Times New Roman" w:hAnsi="Times New Roman" w:cs="Times New Roman"/>
          <w:sz w:val="24"/>
          <w:szCs w:val="24"/>
        </w:rPr>
        <w:t>reindustrializaci</w:t>
      </w:r>
      <w:proofErr w:type="spellEnd"/>
      <w:r w:rsidR="00972BF2" w:rsidRPr="00402EB4">
        <w:rPr>
          <w:rFonts w:ascii="Times New Roman" w:hAnsi="Times New Roman" w:cs="Times New Roman"/>
          <w:sz w:val="24"/>
          <w:szCs w:val="24"/>
        </w:rPr>
        <w:t xml:space="preserve"> Evropy.  </w:t>
      </w:r>
      <w:r w:rsidR="00BC1B32" w:rsidRPr="00402EB4">
        <w:rPr>
          <w:rFonts w:ascii="Times New Roman" w:hAnsi="Times New Roman" w:cs="Times New Roman"/>
          <w:sz w:val="24"/>
          <w:szCs w:val="24"/>
        </w:rPr>
        <w:t xml:space="preserve">ČR ve většině technologických oblastí, které lze zařadit </w:t>
      </w:r>
      <w:r w:rsidR="0053604B" w:rsidRPr="00402EB4">
        <w:rPr>
          <w:rFonts w:ascii="Times New Roman" w:hAnsi="Times New Roman" w:cs="Times New Roman"/>
          <w:sz w:val="24"/>
          <w:szCs w:val="24"/>
        </w:rPr>
        <w:t>pod</w:t>
      </w:r>
      <w:r w:rsidR="00BC1B32" w:rsidRPr="00402EB4">
        <w:rPr>
          <w:rFonts w:ascii="Times New Roman" w:hAnsi="Times New Roman" w:cs="Times New Roman"/>
          <w:sz w:val="24"/>
          <w:szCs w:val="24"/>
        </w:rPr>
        <w:t xml:space="preserve">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BC1B32" w:rsidRPr="00402EB4">
        <w:rPr>
          <w:rFonts w:ascii="Times New Roman" w:hAnsi="Times New Roman" w:cs="Times New Roman"/>
          <w:sz w:val="24"/>
          <w:szCs w:val="24"/>
        </w:rPr>
        <w:t xml:space="preserve">, disponuje potenciálem </w:t>
      </w:r>
      <w:r w:rsidR="0053604B" w:rsidRPr="00402EB4">
        <w:rPr>
          <w:rFonts w:ascii="Times New Roman" w:hAnsi="Times New Roman" w:cs="Times New Roman"/>
          <w:sz w:val="24"/>
          <w:szCs w:val="24"/>
        </w:rPr>
        <w:t>pro</w:t>
      </w:r>
      <w:r w:rsidR="00BC1B32" w:rsidRPr="00402EB4">
        <w:rPr>
          <w:rFonts w:ascii="Times New Roman" w:hAnsi="Times New Roman" w:cs="Times New Roman"/>
          <w:sz w:val="24"/>
          <w:szCs w:val="24"/>
        </w:rPr>
        <w:t> realizaci špičkového výzkumu</w:t>
      </w:r>
      <w:r w:rsidR="0053604B" w:rsidRPr="00402EB4">
        <w:rPr>
          <w:rFonts w:ascii="Times New Roman" w:hAnsi="Times New Roman" w:cs="Times New Roman"/>
          <w:sz w:val="24"/>
          <w:szCs w:val="24"/>
        </w:rPr>
        <w:t xml:space="preserve">, který přináší nové poznatky, i aplikačně zaměřeného </w:t>
      </w:r>
      <w:r w:rsidR="00C46E18" w:rsidRPr="00402EB4">
        <w:rPr>
          <w:rFonts w:ascii="Times New Roman" w:hAnsi="Times New Roman" w:cs="Times New Roman"/>
          <w:sz w:val="24"/>
          <w:szCs w:val="24"/>
        </w:rPr>
        <w:t>výzkumu</w:t>
      </w:r>
      <w:r w:rsidR="0053604B" w:rsidRPr="00402EB4">
        <w:rPr>
          <w:rFonts w:ascii="Times New Roman" w:hAnsi="Times New Roman" w:cs="Times New Roman"/>
          <w:sz w:val="24"/>
          <w:szCs w:val="24"/>
        </w:rPr>
        <w:t xml:space="preserve"> s výsledky uplatnitelnými v inovacích. Mezi jednotlivými KET</w:t>
      </w:r>
      <w:r w:rsidR="00745D2D" w:rsidRPr="00402EB4">
        <w:rPr>
          <w:rFonts w:ascii="Times New Roman" w:hAnsi="Times New Roman" w:cs="Times New Roman"/>
          <w:sz w:val="24"/>
          <w:szCs w:val="24"/>
        </w:rPr>
        <w:t>s</w:t>
      </w:r>
      <w:r w:rsidR="00F32FBD">
        <w:rPr>
          <w:rFonts w:ascii="Times New Roman" w:hAnsi="Times New Roman" w:cs="Times New Roman"/>
          <w:sz w:val="24"/>
          <w:szCs w:val="24"/>
        </w:rPr>
        <w:t xml:space="preserve"> jsou však rozdíly jak ve </w:t>
      </w:r>
      <w:r w:rsidR="0053604B" w:rsidRPr="00402EB4">
        <w:rPr>
          <w:rFonts w:ascii="Times New Roman" w:hAnsi="Times New Roman" w:cs="Times New Roman"/>
          <w:sz w:val="24"/>
          <w:szCs w:val="24"/>
        </w:rPr>
        <w:t>výzkumném potenciálu, tak v aplikaci výsledků.</w:t>
      </w:r>
    </w:p>
    <w:p w:rsidR="0035316D" w:rsidRPr="00402EB4" w:rsidRDefault="0053604B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Existují výzkumné obory, které mají bezprostřední vazbu na ekonomické </w:t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obory pro ČR klíčové a tedy s vysokým potenciálem uplatnitelnosti výsledků </w:t>
      </w:r>
      <w:r w:rsidR="00C46E18" w:rsidRPr="00402EB4">
        <w:rPr>
          <w:rFonts w:ascii="Times New Roman" w:hAnsi="Times New Roman" w:cs="Times New Roman"/>
          <w:sz w:val="24"/>
          <w:szCs w:val="24"/>
        </w:rPr>
        <w:t>výzkumu</w:t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 v podnikové sféře</w:t>
      </w:r>
      <w:r w:rsidR="0038588E" w:rsidRPr="00402EB4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F32FBD">
        <w:rPr>
          <w:rFonts w:ascii="Times New Roman" w:hAnsi="Times New Roman" w:cs="Times New Roman"/>
          <w:sz w:val="24"/>
          <w:szCs w:val="24"/>
        </w:rPr>
        <w:t xml:space="preserve"> a </w:t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naopak obory, </w:t>
      </w:r>
      <w:r w:rsidR="00C46E18" w:rsidRPr="00402EB4">
        <w:rPr>
          <w:rFonts w:ascii="Times New Roman" w:hAnsi="Times New Roman" w:cs="Times New Roman"/>
          <w:sz w:val="24"/>
          <w:szCs w:val="24"/>
        </w:rPr>
        <w:t>u </w:t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kterých existuje slabší podniková sféra </w:t>
      </w:r>
      <w:r w:rsidR="00F32FBD">
        <w:rPr>
          <w:rFonts w:ascii="Times New Roman" w:hAnsi="Times New Roman" w:cs="Times New Roman"/>
          <w:sz w:val="24"/>
          <w:szCs w:val="24"/>
        </w:rPr>
        <w:t>pro aplikovatelnost VaV (zde se </w:t>
      </w:r>
      <w:r w:rsidR="0038588E" w:rsidRPr="00402EB4">
        <w:rPr>
          <w:rFonts w:ascii="Times New Roman" w:hAnsi="Times New Roman" w:cs="Times New Roman"/>
          <w:sz w:val="24"/>
          <w:szCs w:val="24"/>
        </w:rPr>
        <w:t>předpokládá využití výsledků VaV zejména veřejným sektorem)</w:t>
      </w:r>
      <w:r w:rsidR="0038588E" w:rsidRPr="00402EB4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="0038588E" w:rsidRPr="00402EB4">
        <w:rPr>
          <w:rFonts w:ascii="Times New Roman" w:hAnsi="Times New Roman" w:cs="Times New Roman"/>
          <w:sz w:val="24"/>
          <w:szCs w:val="24"/>
        </w:rPr>
        <w:t xml:space="preserve">. </w:t>
      </w:r>
      <w:r w:rsidR="0035316D" w:rsidRPr="00402EB4">
        <w:rPr>
          <w:rFonts w:ascii="Times New Roman" w:hAnsi="Times New Roman" w:cs="Times New Roman"/>
          <w:sz w:val="24"/>
          <w:szCs w:val="24"/>
        </w:rPr>
        <w:t>Podrobnější zhodnocení stavu a potenciálu KETs v České republice a srovnání se zahraničím je uvedeno v publikaci Technologického centra Akademie Věd ČR Key Enabling Technologies v ČR z června 2014.</w:t>
      </w:r>
    </w:p>
    <w:p w:rsidR="0053604B" w:rsidRPr="00402EB4" w:rsidRDefault="0053604B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BA1944" w:rsidRPr="00402EB4" w:rsidRDefault="00BA1944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Očekávané výsledky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přínosy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</w:t>
      </w:r>
    </w:p>
    <w:p w:rsidR="00BB3432" w:rsidRPr="00402EB4" w:rsidRDefault="00BB3432" w:rsidP="00BB3432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V tomto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 mohou být podporovány pouze projekty, které odůvodněně předpokládají dosažení alespoň jednoho výsledku VaV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následujících druhů výsledků (kategorizace dle Informačního systému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inovací</w:t>
      </w:r>
      <w:r w:rsidR="004953FB" w:rsidRPr="00402EB4">
        <w:rPr>
          <w:rFonts w:ascii="Times New Roman" w:hAnsi="Times New Roman" w:cs="Times New Roman"/>
          <w:sz w:val="24"/>
          <w:szCs w:val="24"/>
        </w:rPr>
        <w:t>)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F - užitný nebo průmyslový vzor,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G - prototyp, funkční vzorek,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 xml:space="preserve">P - patent, </w:t>
      </w:r>
    </w:p>
    <w:p w:rsidR="00BB3432" w:rsidRPr="00402EB4" w:rsidRDefault="00BB3432" w:rsidP="00665002">
      <w:pPr>
        <w:keepNext/>
        <w:numPr>
          <w:ilvl w:val="0"/>
          <w:numId w:val="20"/>
        </w:numPr>
        <w:spacing w:after="0" w:line="300" w:lineRule="exact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R - software,</w:t>
      </w:r>
    </w:p>
    <w:p w:rsidR="00BB3432" w:rsidRPr="00402EB4" w:rsidRDefault="00BB3432" w:rsidP="00BB3432">
      <w:pPr>
        <w:numPr>
          <w:ilvl w:val="0"/>
          <w:numId w:val="20"/>
        </w:numPr>
        <w:spacing w:after="120" w:line="300" w:lineRule="exact"/>
        <w:rPr>
          <w:rFonts w:ascii="Times New Roman" w:hAnsi="Times New Roman" w:cs="Times New Roman"/>
          <w:b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Z - poloprovoz, ověřená technologie.</w:t>
      </w:r>
    </w:p>
    <w:p w:rsidR="00657375" w:rsidRPr="00402EB4" w:rsidRDefault="002D5D2A" w:rsidP="00947E64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lastRenderedPageBreak/>
        <w:t xml:space="preserve">Program přispěje zejména k posílení konkurenceschopnosti </w:t>
      </w:r>
      <w:r w:rsidR="00DD030E" w:rsidRPr="00402EB4">
        <w:rPr>
          <w:rFonts w:ascii="Times New Roman" w:hAnsi="Times New Roman" w:cs="Times New Roman"/>
          <w:sz w:val="24"/>
          <w:szCs w:val="24"/>
        </w:rPr>
        <w:t>českého hospodářství posunem do </w:t>
      </w:r>
      <w:r w:rsidRPr="00402EB4">
        <w:rPr>
          <w:rFonts w:ascii="Times New Roman" w:hAnsi="Times New Roman" w:cs="Times New Roman"/>
          <w:sz w:val="24"/>
          <w:szCs w:val="24"/>
        </w:rPr>
        <w:t xml:space="preserve">kategorie ekonomiky založené na znalostech. </w:t>
      </w:r>
      <w:r w:rsidR="00657375" w:rsidRPr="00402EB4">
        <w:rPr>
          <w:rFonts w:ascii="Times New Roman" w:hAnsi="Times New Roman" w:cs="Times New Roman"/>
          <w:sz w:val="24"/>
          <w:szCs w:val="24"/>
        </w:rPr>
        <w:t xml:space="preserve">Prostředkem k dosažení tohoto cíle bude podpora vývoje nových užitných vlastností produktů a zvýšení efektivnosti, bezpečnosti, udržitelnosti a spolehlivosti procesů (včetně snížení energetické a materiálové náročnosti) </w:t>
      </w:r>
      <w:r w:rsidR="00F32FBD">
        <w:rPr>
          <w:rFonts w:ascii="Times New Roman" w:hAnsi="Times New Roman" w:cs="Times New Roman"/>
          <w:sz w:val="24"/>
          <w:szCs w:val="24"/>
        </w:rPr>
        <w:t>s </w:t>
      </w:r>
      <w:r w:rsidR="00657375" w:rsidRPr="00402EB4">
        <w:rPr>
          <w:rFonts w:ascii="Times New Roman" w:hAnsi="Times New Roman" w:cs="Times New Roman"/>
          <w:sz w:val="24"/>
          <w:szCs w:val="24"/>
        </w:rPr>
        <w:t>využitím nových poznatků v oblasti KETs.</w:t>
      </w:r>
      <w:r w:rsidR="00947E64" w:rsidRPr="00402EB4">
        <w:rPr>
          <w:rFonts w:ascii="Times New Roman" w:hAnsi="Times New Roman" w:cs="Times New Roman"/>
          <w:sz w:val="24"/>
          <w:szCs w:val="24"/>
        </w:rPr>
        <w:t xml:space="preserve"> Nedílnou součástí těchto cílů je také pokles energetické náročnosti ekonomiky, efektivní využívání zdrojů a realizace technologických změn vedoucích k omezování používání materiálů s vysokými výrobními energetickými nároky.</w:t>
      </w:r>
    </w:p>
    <w:p w:rsidR="00B9720C" w:rsidRPr="00402EB4" w:rsidRDefault="002D5D2A" w:rsidP="0050657F">
      <w:pPr>
        <w:keepNext/>
        <w:spacing w:after="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Mezi konkrétní přínosy</w:t>
      </w:r>
      <w:r w:rsidR="00DD030E" w:rsidRPr="00402EB4">
        <w:rPr>
          <w:rFonts w:ascii="Times New Roman" w:hAnsi="Times New Roman" w:cs="Times New Roman"/>
          <w:sz w:val="24"/>
          <w:szCs w:val="24"/>
        </w:rPr>
        <w:t xml:space="preserve"> Programu</w:t>
      </w:r>
      <w:r w:rsidRPr="00402EB4">
        <w:rPr>
          <w:rFonts w:ascii="Times New Roman" w:hAnsi="Times New Roman" w:cs="Times New Roman"/>
          <w:sz w:val="24"/>
          <w:szCs w:val="24"/>
        </w:rPr>
        <w:t xml:space="preserve"> patří</w:t>
      </w:r>
      <w:r w:rsidR="00B9720C" w:rsidRPr="00402EB4">
        <w:rPr>
          <w:rFonts w:ascii="Times New Roman" w:hAnsi="Times New Roman" w:cs="Times New Roman"/>
          <w:sz w:val="24"/>
          <w:szCs w:val="24"/>
        </w:rPr>
        <w:t>:</w:t>
      </w:r>
    </w:p>
    <w:p w:rsidR="00B9720C" w:rsidRPr="00402EB4" w:rsidRDefault="00B00D04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zvýšení inovační výkonnosti</w:t>
      </w:r>
      <w:r w:rsidR="004811BA" w:rsidRPr="00402EB4">
        <w:rPr>
          <w:rFonts w:ascii="Times New Roman" w:hAnsi="Times New Roman" w:cs="Times New Roman"/>
          <w:sz w:val="24"/>
          <w:szCs w:val="24"/>
        </w:rPr>
        <w:t xml:space="preserve"> podpořených</w:t>
      </w:r>
      <w:r w:rsidRPr="00402EB4">
        <w:rPr>
          <w:rFonts w:ascii="Times New Roman" w:hAnsi="Times New Roman" w:cs="Times New Roman"/>
          <w:sz w:val="24"/>
          <w:szCs w:val="24"/>
        </w:rPr>
        <w:t xml:space="preserve"> podniků,</w:t>
      </w:r>
    </w:p>
    <w:p w:rsidR="008A3562" w:rsidRPr="00402EB4" w:rsidRDefault="00B00D04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strategické orientování VaV do oblastí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nejvyšším potenciálem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přínosem pro hospodářství,</w:t>
      </w:r>
    </w:p>
    <w:p w:rsidR="003562FD" w:rsidRPr="00402EB4" w:rsidRDefault="003562FD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zvýšení aplikovatelnosti výsledků výzkumu v oblasti KETs</w:t>
      </w:r>
      <w:r w:rsidR="00F32FBD">
        <w:rPr>
          <w:rFonts w:ascii="Times New Roman" w:hAnsi="Times New Roman" w:cs="Times New Roman"/>
          <w:sz w:val="24"/>
          <w:szCs w:val="24"/>
        </w:rPr>
        <w:t>,</w:t>
      </w:r>
    </w:p>
    <w:p w:rsidR="00B9720C" w:rsidRPr="00402EB4" w:rsidRDefault="00B9720C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zvýšení podnikových výdajů na VaV,</w:t>
      </w:r>
    </w:p>
    <w:p w:rsidR="00B9720C" w:rsidRPr="00402EB4" w:rsidRDefault="00B9720C" w:rsidP="00F32FBD">
      <w:pPr>
        <w:numPr>
          <w:ilvl w:val="0"/>
          <w:numId w:val="26"/>
        </w:numPr>
        <w:spacing w:after="0" w:line="300" w:lineRule="exact"/>
        <w:ind w:left="714" w:hanging="357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rozvoj účinné spolupráce mezi podnikovým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výzkumným sektorem, </w:t>
      </w:r>
    </w:p>
    <w:p w:rsidR="00B9720C" w:rsidRPr="00F32FBD" w:rsidRDefault="00B9720C" w:rsidP="00F32FBD">
      <w:pPr>
        <w:numPr>
          <w:ilvl w:val="0"/>
          <w:numId w:val="26"/>
        </w:numPr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začlenění vznikajících špičkových výzkumných center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dalších kapacit podpořených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veřejných prostředků do inovačního systému.</w:t>
      </w:r>
    </w:p>
    <w:p w:rsidR="00F32FBD" w:rsidRPr="00402EB4" w:rsidRDefault="00F32FBD" w:rsidP="00F32FBD">
      <w:pPr>
        <w:spacing w:after="120" w:line="300" w:lineRule="exact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BA1944" w:rsidRPr="00402EB4" w:rsidRDefault="00141EF1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Uchazeči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podporu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</w:t>
      </w:r>
      <w:r w:rsidR="00BA1944" w:rsidRPr="00402EB4">
        <w:rPr>
          <w:rFonts w:ascii="Times New Roman" w:hAnsi="Times New Roman" w:cs="Times New Roman"/>
          <w:sz w:val="24"/>
          <w:szCs w:val="24"/>
        </w:rPr>
        <w:t>rokázání</w:t>
      </w:r>
      <w:r w:rsidR="0038587A" w:rsidRPr="00402EB4">
        <w:rPr>
          <w:rFonts w:ascii="Times New Roman" w:hAnsi="Times New Roman" w:cs="Times New Roman"/>
          <w:sz w:val="24"/>
          <w:szCs w:val="24"/>
        </w:rPr>
        <w:t xml:space="preserve"> jejich</w:t>
      </w:r>
      <w:r w:rsidR="00BA1944" w:rsidRPr="00402EB4">
        <w:rPr>
          <w:rFonts w:ascii="Times New Roman" w:hAnsi="Times New Roman" w:cs="Times New Roman"/>
          <w:sz w:val="24"/>
          <w:szCs w:val="24"/>
        </w:rPr>
        <w:t xml:space="preserve"> způsobilosti</w:t>
      </w:r>
    </w:p>
    <w:p w:rsidR="0001149C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Uchazeči o</w:t>
      </w:r>
      <w:r w:rsidR="00AC3376" w:rsidRPr="00402EB4">
        <w:rPr>
          <w:rFonts w:ascii="Times New Roman" w:hAnsi="Times New Roman" w:cs="Times New Roman"/>
          <w:b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>podporu</w:t>
      </w:r>
      <w:r w:rsidRPr="00402EB4">
        <w:rPr>
          <w:rFonts w:ascii="Times New Roman" w:hAnsi="Times New Roman" w:cs="Times New Roman"/>
          <w:sz w:val="24"/>
          <w:szCs w:val="24"/>
        </w:rPr>
        <w:t xml:space="preserve"> na projekt podle zákona č. 130/2002 Sb. </w:t>
      </w:r>
      <w:r w:rsidRPr="00402EB4">
        <w:rPr>
          <w:rFonts w:ascii="Times New Roman" w:hAnsi="Times New Roman" w:cs="Times New Roman"/>
          <w:b/>
          <w:sz w:val="24"/>
          <w:szCs w:val="24"/>
        </w:rPr>
        <w:t>mohou být podniky</w:t>
      </w:r>
      <w:r w:rsidRPr="00402EB4">
        <w:rPr>
          <w:rFonts w:ascii="Times New Roman" w:hAnsi="Times New Roman" w:cs="Times New Roman"/>
          <w:sz w:val="24"/>
          <w:szCs w:val="24"/>
        </w:rPr>
        <w:t xml:space="preserve"> – právnické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fyzické osoby, které podle Přílohy 1 Nařízení Komise vykonávají hospodářskou činnost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které řeší projekt </w:t>
      </w:r>
      <w:r w:rsidR="00CE5BF4" w:rsidRPr="00402EB4">
        <w:rPr>
          <w:rFonts w:ascii="Times New Roman" w:hAnsi="Times New Roman" w:cs="Times New Roman"/>
          <w:b/>
          <w:sz w:val="24"/>
          <w:szCs w:val="24"/>
        </w:rPr>
        <w:t>v účinné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spolupráci s</w:t>
      </w:r>
      <w:r w:rsidR="00CE5BF4" w:rsidRPr="00402EB4">
        <w:rPr>
          <w:rFonts w:ascii="Times New Roman" w:hAnsi="Times New Roman" w:cs="Times New Roman"/>
          <w:b/>
          <w:sz w:val="24"/>
          <w:szCs w:val="24"/>
        </w:rPr>
        <w:t> alespoň jednou výzkumnou organizací</w:t>
      </w:r>
      <w:r w:rsidR="00CE5BF4" w:rsidRPr="00402EB4">
        <w:rPr>
          <w:rFonts w:ascii="Times New Roman" w:hAnsi="Times New Roman" w:cs="Times New Roman"/>
          <w:sz w:val="24"/>
          <w:szCs w:val="24"/>
        </w:rPr>
        <w:t xml:space="preserve">. </w:t>
      </w:r>
      <w:r w:rsidR="0001149C" w:rsidRPr="00402EB4">
        <w:rPr>
          <w:rFonts w:ascii="Times New Roman" w:hAnsi="Times New Roman" w:cs="Times New Roman"/>
          <w:sz w:val="24"/>
          <w:szCs w:val="24"/>
        </w:rPr>
        <w:t xml:space="preserve">Uchazečem může být též subjekt se statutem výzkumné organizace, musí ovšem </w:t>
      </w:r>
      <w:r w:rsidR="00F32FBD">
        <w:rPr>
          <w:rFonts w:ascii="Times New Roman" w:hAnsi="Times New Roman" w:cs="Times New Roman"/>
          <w:sz w:val="24"/>
          <w:szCs w:val="24"/>
        </w:rPr>
        <w:t>v </w:t>
      </w:r>
      <w:r w:rsidR="0001149C" w:rsidRPr="00402EB4">
        <w:rPr>
          <w:rFonts w:ascii="Times New Roman" w:hAnsi="Times New Roman" w:cs="Times New Roman"/>
          <w:sz w:val="24"/>
          <w:szCs w:val="24"/>
        </w:rPr>
        <w:t>navrhovaném projektu vystupovat jako podnik, tj. prokázat schopnost spolufinancovat řešení projektu z neveřejných zdrojů, doložit zajištění imp</w:t>
      </w:r>
      <w:r w:rsidR="00F32FBD">
        <w:rPr>
          <w:rFonts w:ascii="Times New Roman" w:hAnsi="Times New Roman" w:cs="Times New Roman"/>
          <w:sz w:val="24"/>
          <w:szCs w:val="24"/>
        </w:rPr>
        <w:t>lementace výsledků do praxe a z </w:t>
      </w:r>
      <w:r w:rsidR="0001149C" w:rsidRPr="00402EB4">
        <w:rPr>
          <w:rFonts w:ascii="Times New Roman" w:hAnsi="Times New Roman" w:cs="Times New Roman"/>
          <w:sz w:val="24"/>
          <w:szCs w:val="24"/>
        </w:rPr>
        <w:t>hlediska míry veřejné podpory vystupovat jako podnik. V takovém případě projekt nemusí být řešen v účinné spolupráci více subjektů.</w:t>
      </w:r>
    </w:p>
    <w:p w:rsidR="0038587A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b/>
          <w:sz w:val="24"/>
          <w:szCs w:val="24"/>
        </w:rPr>
        <w:t>Dalším</w:t>
      </w:r>
      <w:r w:rsidR="00F26D9E" w:rsidRPr="00402EB4">
        <w:rPr>
          <w:rFonts w:ascii="Times New Roman" w:hAnsi="Times New Roman" w:cs="Times New Roman"/>
          <w:b/>
          <w:sz w:val="24"/>
          <w:szCs w:val="24"/>
        </w:rPr>
        <w:t>i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účastník</w:t>
      </w:r>
      <w:r w:rsidR="00F26D9E" w:rsidRPr="00402EB4">
        <w:rPr>
          <w:rFonts w:ascii="Times New Roman" w:hAnsi="Times New Roman" w:cs="Times New Roman"/>
          <w:b/>
          <w:sz w:val="24"/>
          <w:szCs w:val="24"/>
        </w:rPr>
        <w:t>y</w:t>
      </w:r>
      <w:r w:rsidRPr="00402EB4">
        <w:rPr>
          <w:rFonts w:ascii="Times New Roman" w:hAnsi="Times New Roman" w:cs="Times New Roman"/>
          <w:b/>
          <w:sz w:val="24"/>
          <w:szCs w:val="24"/>
        </w:rPr>
        <w:t xml:space="preserve"> projektu mohou být podniky a</w:t>
      </w:r>
      <w:r w:rsidR="00AC3376" w:rsidRPr="00402EB4">
        <w:rPr>
          <w:rFonts w:ascii="Times New Roman" w:hAnsi="Times New Roman" w:cs="Times New Roman"/>
          <w:b/>
          <w:sz w:val="24"/>
          <w:szCs w:val="24"/>
        </w:rPr>
        <w:t> </w:t>
      </w:r>
      <w:r w:rsidRPr="00402EB4">
        <w:rPr>
          <w:rFonts w:ascii="Times New Roman" w:hAnsi="Times New Roman" w:cs="Times New Roman"/>
          <w:b/>
          <w:sz w:val="24"/>
          <w:szCs w:val="24"/>
        </w:rPr>
        <w:t>dále výzkumné organizace</w:t>
      </w:r>
      <w:r w:rsidR="00FA2FAC" w:rsidRPr="00402E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2FAC" w:rsidRPr="00402EB4">
        <w:rPr>
          <w:rFonts w:ascii="Times New Roman" w:hAnsi="Times New Roman" w:cs="Times New Roman"/>
          <w:sz w:val="24"/>
          <w:szCs w:val="24"/>
        </w:rPr>
        <w:t>– právnické osoby, které splňují definici výzkumné organizace podle zákona, Nařízení Komise a podle Rámce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  <w:r w:rsidR="00B7193B" w:rsidRPr="00402EB4">
        <w:rPr>
          <w:rFonts w:ascii="Times New Roman" w:hAnsi="Times New Roman" w:cs="Times New Roman"/>
          <w:sz w:val="24"/>
          <w:szCs w:val="24"/>
        </w:rPr>
        <w:t xml:space="preserve"> Posouzení, zda</w:t>
      </w:r>
      <w:r w:rsidR="00046EA5"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B7193B" w:rsidRPr="00402EB4">
        <w:rPr>
          <w:rFonts w:ascii="Times New Roman" w:hAnsi="Times New Roman" w:cs="Times New Roman"/>
          <w:sz w:val="24"/>
          <w:szCs w:val="24"/>
        </w:rPr>
        <w:t>naplňuje defi</w:t>
      </w:r>
      <w:r w:rsidR="00DC4B18" w:rsidRPr="00402EB4">
        <w:rPr>
          <w:rFonts w:ascii="Times New Roman" w:hAnsi="Times New Roman" w:cs="Times New Roman"/>
          <w:sz w:val="24"/>
          <w:szCs w:val="24"/>
        </w:rPr>
        <w:t>niční znaky výzkumné organizace</w:t>
      </w:r>
      <w:r w:rsidR="00B7193B" w:rsidRPr="00402EB4">
        <w:rPr>
          <w:rFonts w:ascii="Times New Roman" w:hAnsi="Times New Roman" w:cs="Times New Roman"/>
          <w:sz w:val="24"/>
          <w:szCs w:val="24"/>
        </w:rPr>
        <w:t xml:space="preserve">, bude poskytovatel provádět u každého </w:t>
      </w:r>
      <w:r w:rsidR="00046EA5" w:rsidRPr="00402EB4">
        <w:rPr>
          <w:rFonts w:ascii="Times New Roman" w:hAnsi="Times New Roman" w:cs="Times New Roman"/>
          <w:sz w:val="24"/>
          <w:szCs w:val="24"/>
        </w:rPr>
        <w:t xml:space="preserve">subjektu </w:t>
      </w:r>
      <w:r w:rsidR="00B7193B" w:rsidRPr="00402EB4">
        <w:rPr>
          <w:rFonts w:ascii="Times New Roman" w:hAnsi="Times New Roman" w:cs="Times New Roman"/>
          <w:sz w:val="24"/>
          <w:szCs w:val="24"/>
        </w:rPr>
        <w:t>individuálně při hodnocení návrhu projektu</w:t>
      </w:r>
      <w:r w:rsidR="00F26D9E" w:rsidRPr="00402EB4">
        <w:rPr>
          <w:rFonts w:ascii="Times New Roman" w:hAnsi="Times New Roman" w:cs="Times New Roman"/>
          <w:sz w:val="24"/>
          <w:szCs w:val="24"/>
        </w:rPr>
        <w:t xml:space="preserve"> a dále v souladu s postupem pro posuzování výzkumných organizací schválen</w:t>
      </w:r>
      <w:r w:rsidR="00F32FBD">
        <w:rPr>
          <w:rFonts w:ascii="Times New Roman" w:hAnsi="Times New Roman" w:cs="Times New Roman"/>
          <w:sz w:val="24"/>
          <w:szCs w:val="24"/>
        </w:rPr>
        <w:t>ým Radou pro výzkum, vývoj a </w:t>
      </w:r>
      <w:r w:rsidR="00F26D9E" w:rsidRPr="00402EB4">
        <w:rPr>
          <w:rFonts w:ascii="Times New Roman" w:hAnsi="Times New Roman" w:cs="Times New Roman"/>
          <w:sz w:val="24"/>
          <w:szCs w:val="24"/>
        </w:rPr>
        <w:t>inovace.</w:t>
      </w:r>
    </w:p>
    <w:p w:rsidR="0038587A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Podporu na projekt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tomto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 mohou obdržet pouze uchazeči, kteří splňují podmínky způsobilosti dané § 18 zákona. Povinnost prokázat svoji způsobilost se vztahuje na všechny uchazeče i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další účastníky. Způsobilost prokazuje uchazeč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další účastník doklady povinně předkládanými k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návrhu projektu. Způsobilost uchazečů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dalších účastníků bude prokazována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souladu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podmínkami stanovenými § 18 odst. 4 zákona</w:t>
      </w:r>
      <w:r w:rsidR="00B7193B" w:rsidRPr="00402EB4">
        <w:rPr>
          <w:rFonts w:ascii="Times New Roman" w:hAnsi="Times New Roman" w:cs="Times New Roman"/>
          <w:sz w:val="24"/>
          <w:szCs w:val="24"/>
        </w:rPr>
        <w:t xml:space="preserve"> způsobem stanoveným v zadávací dokumentaci veřejné soutěže</w:t>
      </w:r>
      <w:r w:rsidRPr="00402EB4">
        <w:rPr>
          <w:rFonts w:ascii="Times New Roman" w:hAnsi="Times New Roman" w:cs="Times New Roman"/>
          <w:sz w:val="24"/>
          <w:szCs w:val="24"/>
        </w:rPr>
        <w:t>.</w:t>
      </w:r>
    </w:p>
    <w:p w:rsidR="0038587A" w:rsidRPr="00402EB4" w:rsidRDefault="0038587A" w:rsidP="0038587A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Splnění podmínky způsobilosti bude vyhodnoceno komisí pro přijímání návrhů projektů před hodnocením návrhů projektů. Nesplnění některé z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podmínek způsobilosti je důvodem pro nezařazení návrhu projektu do veřejné soutěže.</w:t>
      </w:r>
    </w:p>
    <w:p w:rsidR="0038587A" w:rsidRPr="00402EB4" w:rsidRDefault="0038587A" w:rsidP="00C73D4E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141EF1" w:rsidRPr="00402EB4" w:rsidRDefault="00141EF1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lastRenderedPageBreak/>
        <w:t>Způsob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kritéria hodnocení návrhů projektů</w:t>
      </w:r>
    </w:p>
    <w:p w:rsidR="00477051" w:rsidRPr="00402EB4" w:rsidRDefault="00477051" w:rsidP="00213FEF">
      <w:pPr>
        <w:keepNext/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Návrhy projektů jsou komplexně hodnoceny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souladu se zákonem. </w:t>
      </w:r>
    </w:p>
    <w:p w:rsidR="00477051" w:rsidRPr="00402EB4" w:rsidRDefault="00477051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Poskytovatel jmenuje komisi pro přijímání návrhů projektů. Tato komise vyhodnotí splnění všech podmínek pro zařazení návrhů projektů do veřejné soutěže </w:t>
      </w:r>
      <w:r w:rsidR="002C66CC" w:rsidRPr="00402EB4">
        <w:rPr>
          <w:rFonts w:ascii="Times New Roman" w:hAnsi="Times New Roman" w:cs="Times New Roman"/>
          <w:sz w:val="24"/>
          <w:szCs w:val="24"/>
        </w:rPr>
        <w:t>z hlediska splnění všech náležitostí stanovených zadávací dokumentací pro návrhy projektů.</w:t>
      </w:r>
      <w:r w:rsidRPr="00402EB4">
        <w:rPr>
          <w:rFonts w:ascii="Times New Roman" w:hAnsi="Times New Roman" w:cs="Times New Roman"/>
          <w:sz w:val="24"/>
          <w:szCs w:val="24"/>
        </w:rPr>
        <w:t xml:space="preserve"> Nedodržení </w:t>
      </w:r>
      <w:r w:rsidR="002C66CC" w:rsidRPr="00402EB4">
        <w:rPr>
          <w:rFonts w:ascii="Times New Roman" w:hAnsi="Times New Roman" w:cs="Times New Roman"/>
          <w:sz w:val="24"/>
          <w:szCs w:val="24"/>
        </w:rPr>
        <w:t xml:space="preserve">náležitostí stanovených zadávací dokumentací </w:t>
      </w:r>
      <w:r w:rsidRPr="00402EB4">
        <w:rPr>
          <w:rFonts w:ascii="Times New Roman" w:hAnsi="Times New Roman" w:cs="Times New Roman"/>
          <w:sz w:val="24"/>
          <w:szCs w:val="24"/>
        </w:rPr>
        <w:t>bude mít za následe</w:t>
      </w:r>
      <w:r w:rsidR="00F32FBD">
        <w:rPr>
          <w:rFonts w:ascii="Times New Roman" w:hAnsi="Times New Roman" w:cs="Times New Roman"/>
          <w:sz w:val="24"/>
          <w:szCs w:val="24"/>
        </w:rPr>
        <w:t>k nezařazení návrhu projektu do </w:t>
      </w:r>
      <w:r w:rsidRPr="00402EB4">
        <w:rPr>
          <w:rFonts w:ascii="Times New Roman" w:hAnsi="Times New Roman" w:cs="Times New Roman"/>
          <w:sz w:val="24"/>
          <w:szCs w:val="24"/>
        </w:rPr>
        <w:t>veřejné soutěže.</w:t>
      </w:r>
    </w:p>
    <w:p w:rsidR="002C66CC" w:rsidRPr="00402EB4" w:rsidRDefault="002C66CC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O přijetí návrhu projektu do veřejné soutěže, resp. o jeho vyřazení z veřejné soutěže, rozhoduje poskytovatel v souladu s § 21 odst. 3 zákona č. 130/2002 Sb. na základě protokolu zpracovaného komisí pro přijímání návrhů projektů, resp. odborným poradním orgánem. Návrhy projektů vyřazené z veřejné soutěže ne</w:t>
      </w:r>
      <w:r w:rsidR="00F26D9E" w:rsidRPr="00402EB4">
        <w:rPr>
          <w:rFonts w:ascii="Times New Roman" w:hAnsi="Times New Roman" w:cs="Times New Roman"/>
          <w:sz w:val="24"/>
          <w:szCs w:val="24"/>
        </w:rPr>
        <w:t>budou</w:t>
      </w:r>
      <w:r w:rsidRPr="00402EB4">
        <w:rPr>
          <w:rFonts w:ascii="Times New Roman" w:hAnsi="Times New Roman" w:cs="Times New Roman"/>
          <w:sz w:val="24"/>
          <w:szCs w:val="24"/>
        </w:rPr>
        <w:t xml:space="preserve"> dále hodnoceny.</w:t>
      </w:r>
    </w:p>
    <w:p w:rsidR="00477051" w:rsidRPr="00402EB4" w:rsidRDefault="00477051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 hodnocení návrhů projektů přijatých do veřejné soutěže ustaví poskytovatel odborný poradní orgán – Radu programu. Každý návrh projektu bude hodnocen nejméně dvěma odbornými posudky nezávislých oponentů.</w:t>
      </w:r>
    </w:p>
    <w:p w:rsidR="00477051" w:rsidRPr="00402EB4" w:rsidRDefault="00477051" w:rsidP="00477051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Kritéria, která budou uplatněna při hodnocení návrhů projektů, jsou:</w:t>
      </w:r>
    </w:p>
    <w:p w:rsidR="00477051" w:rsidRPr="00F32FBD" w:rsidRDefault="005E649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 xml:space="preserve">naplnění cílů </w:t>
      </w:r>
      <w:r w:rsidR="00EA187B" w:rsidRPr="00F32FBD">
        <w:rPr>
          <w:rFonts w:ascii="Times New Roman" w:hAnsi="Times New Roman" w:cs="Times New Roman"/>
          <w:b/>
          <w:sz w:val="24"/>
          <w:szCs w:val="24"/>
        </w:rPr>
        <w:t>P</w:t>
      </w:r>
      <w:r w:rsidRPr="00F32FBD">
        <w:rPr>
          <w:rFonts w:ascii="Times New Roman" w:hAnsi="Times New Roman" w:cs="Times New Roman"/>
          <w:b/>
          <w:sz w:val="24"/>
          <w:szCs w:val="24"/>
        </w:rPr>
        <w:t>rogramu</w:t>
      </w:r>
      <w:r w:rsidR="00477051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801E1E" w:rsidRPr="00F32FBD" w:rsidRDefault="00801E1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vazba na jednu nebo více KET</w:t>
      </w:r>
      <w:r w:rsidR="004444D2" w:rsidRPr="00F32FBD">
        <w:rPr>
          <w:rFonts w:ascii="Times New Roman" w:hAnsi="Times New Roman" w:cs="Times New Roman"/>
          <w:b/>
          <w:sz w:val="24"/>
          <w:szCs w:val="24"/>
        </w:rPr>
        <w:t>s</w:t>
      </w:r>
      <w:r w:rsidRPr="00F32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4D8" w:rsidRPr="00F32FBD">
        <w:rPr>
          <w:rFonts w:ascii="Times New Roman" w:hAnsi="Times New Roman" w:cs="Times New Roman"/>
          <w:b/>
          <w:sz w:val="24"/>
          <w:szCs w:val="24"/>
        </w:rPr>
        <w:t>v souladu se zaměřením veřejné soutěže</w:t>
      </w:r>
      <w:r w:rsidR="00F26D9E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F26D9E" w:rsidRPr="00F32FBD" w:rsidRDefault="00F26D9E" w:rsidP="00F26D9E">
      <w:pPr>
        <w:pStyle w:val="Odstavecseseznamem"/>
        <w:numPr>
          <w:ilvl w:val="0"/>
          <w:numId w:val="31"/>
        </w:numPr>
        <w:spacing w:after="0" w:line="300" w:lineRule="exact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soulad s Národními prioritami orientovaného výzkumu, vývoje a inovací,</w:t>
      </w:r>
    </w:p>
    <w:p w:rsidR="00F37D85" w:rsidRPr="00F32FBD" w:rsidRDefault="00F37D85" w:rsidP="00F26D9E">
      <w:pPr>
        <w:pStyle w:val="Odstavecseseznamem"/>
        <w:numPr>
          <w:ilvl w:val="0"/>
          <w:numId w:val="31"/>
        </w:numPr>
        <w:spacing w:after="0" w:line="300" w:lineRule="exact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soulad s vertikálními prioritami RIS 3;</w:t>
      </w:r>
    </w:p>
    <w:p w:rsidR="00F26D9E" w:rsidRPr="00F32FBD" w:rsidRDefault="00F26D9E" w:rsidP="00F26D9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prokázání odborné a ekonomické způsobilosti uchazeče,</w:t>
      </w:r>
    </w:p>
    <w:p w:rsidR="00477051" w:rsidRPr="00F32FBD" w:rsidRDefault="005E649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technicko – ekonomická úroveň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Pr="00F32FBD">
        <w:rPr>
          <w:rFonts w:ascii="Times New Roman" w:hAnsi="Times New Roman" w:cs="Times New Roman"/>
          <w:b/>
          <w:sz w:val="24"/>
          <w:szCs w:val="24"/>
        </w:rPr>
        <w:t>komplexnost navrhovaného řešení</w:t>
      </w:r>
      <w:r w:rsidR="00477051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477051" w:rsidRPr="00F32FBD" w:rsidRDefault="005E649E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aktuálnost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Pr="00F32FBD">
        <w:rPr>
          <w:rFonts w:ascii="Times New Roman" w:hAnsi="Times New Roman" w:cs="Times New Roman"/>
          <w:b/>
          <w:sz w:val="24"/>
          <w:szCs w:val="24"/>
        </w:rPr>
        <w:t>potřebnost</w:t>
      </w:r>
      <w:r w:rsidR="009D25C5" w:rsidRPr="00F32FBD">
        <w:rPr>
          <w:rFonts w:ascii="Times New Roman" w:hAnsi="Times New Roman" w:cs="Times New Roman"/>
          <w:b/>
          <w:sz w:val="24"/>
          <w:szCs w:val="24"/>
        </w:rPr>
        <w:t xml:space="preserve"> projektu</w:t>
      </w:r>
      <w:r w:rsidR="0015421F" w:rsidRPr="00F32FBD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="0015421F" w:rsidRPr="00F32FBD">
        <w:rPr>
          <w:rFonts w:ascii="Times New Roman" w:hAnsi="Times New Roman" w:cs="Times New Roman"/>
          <w:b/>
          <w:sz w:val="24"/>
          <w:szCs w:val="24"/>
        </w:rPr>
        <w:t>vhodnost jeho podpory z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="0015421F" w:rsidRPr="00F32FBD">
        <w:rPr>
          <w:rFonts w:ascii="Times New Roman" w:hAnsi="Times New Roman" w:cs="Times New Roman"/>
          <w:b/>
          <w:sz w:val="24"/>
          <w:szCs w:val="24"/>
        </w:rPr>
        <w:t>veřejných prostředků</w:t>
      </w:r>
      <w:r w:rsidR="00477051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C1241F" w:rsidRPr="00F32FBD" w:rsidRDefault="009D25C5" w:rsidP="00801E1E">
      <w:pPr>
        <w:pStyle w:val="Odstavecseseznamem"/>
        <w:numPr>
          <w:ilvl w:val="0"/>
          <w:numId w:val="31"/>
        </w:numPr>
        <w:spacing w:after="0" w:line="300" w:lineRule="exac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přiměřenost časového plánu a</w:t>
      </w:r>
      <w:r w:rsidR="00AC3376" w:rsidRPr="00F32FBD">
        <w:rPr>
          <w:rFonts w:ascii="Times New Roman" w:hAnsi="Times New Roman" w:cs="Times New Roman"/>
          <w:b/>
          <w:sz w:val="24"/>
          <w:szCs w:val="24"/>
        </w:rPr>
        <w:t> </w:t>
      </w:r>
      <w:r w:rsidRPr="00F32FBD">
        <w:rPr>
          <w:rFonts w:ascii="Times New Roman" w:hAnsi="Times New Roman" w:cs="Times New Roman"/>
          <w:b/>
          <w:sz w:val="24"/>
          <w:szCs w:val="24"/>
        </w:rPr>
        <w:t>finančních požadavků</w:t>
      </w:r>
      <w:r w:rsidR="00C1241F" w:rsidRPr="00F32FBD">
        <w:rPr>
          <w:rFonts w:ascii="Times New Roman" w:hAnsi="Times New Roman" w:cs="Times New Roman"/>
          <w:b/>
          <w:sz w:val="24"/>
          <w:szCs w:val="24"/>
        </w:rPr>
        <w:t>,</w:t>
      </w:r>
    </w:p>
    <w:p w:rsidR="00801E1E" w:rsidRPr="00F32FBD" w:rsidRDefault="004C74D8" w:rsidP="00801E1E">
      <w:pPr>
        <w:pStyle w:val="Odstavecseseznamem"/>
        <w:numPr>
          <w:ilvl w:val="0"/>
          <w:numId w:val="31"/>
        </w:numPr>
        <w:spacing w:after="0" w:line="300" w:lineRule="exact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naplnění</w:t>
      </w:r>
      <w:r w:rsidR="00801E1E" w:rsidRPr="00F32FBD">
        <w:rPr>
          <w:rFonts w:ascii="Times New Roman" w:hAnsi="Times New Roman" w:cs="Times New Roman"/>
          <w:b/>
          <w:sz w:val="24"/>
          <w:szCs w:val="24"/>
        </w:rPr>
        <w:t xml:space="preserve"> účinné spolupráce,</w:t>
      </w:r>
    </w:p>
    <w:p w:rsidR="00801E1E" w:rsidRPr="00F32FBD" w:rsidRDefault="00B151B3" w:rsidP="00B151B3">
      <w:pPr>
        <w:pStyle w:val="Odstavecseseznamem"/>
        <w:numPr>
          <w:ilvl w:val="0"/>
          <w:numId w:val="31"/>
        </w:numPr>
        <w:spacing w:after="120" w:line="300" w:lineRule="exact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32FBD">
        <w:rPr>
          <w:rFonts w:ascii="Times New Roman" w:hAnsi="Times New Roman" w:cs="Times New Roman"/>
          <w:b/>
          <w:sz w:val="24"/>
          <w:szCs w:val="24"/>
        </w:rPr>
        <w:t>uplatnění výsledků.</w:t>
      </w:r>
    </w:p>
    <w:p w:rsidR="008F0175" w:rsidRPr="00402EB4" w:rsidRDefault="00477051" w:rsidP="009D25C5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Podrobnější informace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podmínkách pro předložení návrhů projektů, způsobu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kritériích jejich hodnocení budou součástí zadávací dokumentace </w:t>
      </w:r>
      <w:r w:rsidR="009D25C5" w:rsidRPr="00402EB4">
        <w:rPr>
          <w:rFonts w:ascii="Times New Roman" w:hAnsi="Times New Roman" w:cs="Times New Roman"/>
          <w:sz w:val="24"/>
          <w:szCs w:val="24"/>
        </w:rPr>
        <w:t>veřejné soutěže</w:t>
      </w:r>
      <w:r w:rsidRPr="00402EB4">
        <w:rPr>
          <w:rFonts w:ascii="Times New Roman" w:hAnsi="Times New Roman" w:cs="Times New Roman"/>
          <w:sz w:val="24"/>
          <w:szCs w:val="24"/>
        </w:rPr>
        <w:t>. Projekty budou hodnoceny průběžně, u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každého projektu bude stanoven minimálně jeden závazný výsledek, který bude navazovat na plnění cílů </w:t>
      </w:r>
      <w:r w:rsidR="009D25C5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rogramu.</w:t>
      </w:r>
      <w:r w:rsidR="00C1241F" w:rsidRPr="00402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939" w:rsidRPr="00402EB4" w:rsidRDefault="00C73D4E" w:rsidP="00B1293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ab/>
      </w:r>
      <w:r w:rsidR="00B12939" w:rsidRPr="00402EB4">
        <w:rPr>
          <w:rFonts w:ascii="Times New Roman" w:hAnsi="Times New Roman" w:cs="Times New Roman"/>
          <w:sz w:val="24"/>
          <w:szCs w:val="24"/>
        </w:rPr>
        <w:tab/>
      </w:r>
    </w:p>
    <w:p w:rsidR="004A4A22" w:rsidRPr="00402EB4" w:rsidRDefault="004A4A22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Motivační účinek</w:t>
      </w:r>
    </w:p>
    <w:p w:rsidR="00665002" w:rsidRPr="00402EB4" w:rsidRDefault="004A4A22" w:rsidP="004A4A22">
      <w:pPr>
        <w:spacing w:after="120" w:line="300" w:lineRule="exact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Za účelem naplnění cílů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 bude poskytovatel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rámci procesu hodnocení návrhů projektů posuzovat dosažení dostatečného motivačního účinku podpory. Motivační účinek bude posuzován pro všechny </w:t>
      </w:r>
      <w:r w:rsidR="00665002" w:rsidRPr="00402EB4">
        <w:rPr>
          <w:rFonts w:ascii="Times New Roman" w:hAnsi="Times New Roman" w:cs="Times New Roman"/>
          <w:sz w:val="24"/>
          <w:szCs w:val="24"/>
        </w:rPr>
        <w:t>uchazeče</w:t>
      </w:r>
      <w:r w:rsidRPr="00402EB4">
        <w:rPr>
          <w:rFonts w:ascii="Times New Roman" w:hAnsi="Times New Roman" w:cs="Times New Roman"/>
          <w:sz w:val="24"/>
          <w:szCs w:val="24"/>
        </w:rPr>
        <w:t xml:space="preserve"> souhrnně za celý projekt. </w:t>
      </w:r>
      <w:r w:rsidR="002C66CC" w:rsidRPr="00402EB4">
        <w:rPr>
          <w:rFonts w:ascii="Times New Roman" w:hAnsi="Times New Roman" w:cs="Times New Roman"/>
          <w:sz w:val="24"/>
          <w:szCs w:val="24"/>
        </w:rPr>
        <w:t xml:space="preserve">Pro všechny </w:t>
      </w:r>
      <w:r w:rsidR="00665002" w:rsidRPr="00402EB4">
        <w:rPr>
          <w:rFonts w:ascii="Times New Roman" w:hAnsi="Times New Roman" w:cs="Times New Roman"/>
          <w:sz w:val="24"/>
          <w:szCs w:val="24"/>
        </w:rPr>
        <w:t>příjemce především</w:t>
      </w:r>
      <w:r w:rsidR="0050657F" w:rsidRPr="00402EB4">
        <w:rPr>
          <w:rFonts w:ascii="Times New Roman" w:hAnsi="Times New Roman" w:cs="Times New Roman"/>
          <w:sz w:val="24"/>
          <w:szCs w:val="24"/>
        </w:rPr>
        <w:t xml:space="preserve"> platí, že práce na </w:t>
      </w:r>
      <w:r w:rsidR="002C66CC" w:rsidRPr="00402EB4">
        <w:rPr>
          <w:rFonts w:ascii="Times New Roman" w:hAnsi="Times New Roman" w:cs="Times New Roman"/>
          <w:sz w:val="24"/>
          <w:szCs w:val="24"/>
        </w:rPr>
        <w:t xml:space="preserve">řešení projektu nesmí být zahájeny před podáním návrhu projektu. </w:t>
      </w:r>
    </w:p>
    <w:p w:rsidR="00B12939" w:rsidRPr="00402EB4" w:rsidRDefault="00665002" w:rsidP="004A4A22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Pokud je uchazečem velký podnik, musí </w:t>
      </w:r>
      <w:r w:rsidR="004A4A22" w:rsidRPr="00402EB4">
        <w:rPr>
          <w:rFonts w:ascii="Times New Roman" w:hAnsi="Times New Roman" w:cs="Times New Roman"/>
          <w:sz w:val="24"/>
          <w:szCs w:val="24"/>
        </w:rPr>
        <w:t>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návrhu projektu prokázat, že podpora přispěje k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realizaci projektu ve větším rozsahu nebo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vyšší finanční účastí podniků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 xml:space="preserve">projektu nebo </w:t>
      </w:r>
      <w:r w:rsidRPr="00402EB4">
        <w:rPr>
          <w:rFonts w:ascii="Times New Roman" w:hAnsi="Times New Roman" w:cs="Times New Roman"/>
          <w:sz w:val="24"/>
          <w:szCs w:val="24"/>
        </w:rPr>
        <w:t xml:space="preserve">k vyřešení projektu </w:t>
      </w:r>
      <w:r w:rsidR="004A4A22" w:rsidRPr="00402EB4">
        <w:rPr>
          <w:rFonts w:ascii="Times New Roman" w:hAnsi="Times New Roman" w:cs="Times New Roman"/>
          <w:sz w:val="24"/>
          <w:szCs w:val="24"/>
        </w:rPr>
        <w:t>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kratší době</w:t>
      </w:r>
      <w:r w:rsidRPr="00402EB4">
        <w:rPr>
          <w:rFonts w:ascii="Times New Roman" w:hAnsi="Times New Roman" w:cs="Times New Roman"/>
          <w:sz w:val="24"/>
          <w:szCs w:val="24"/>
        </w:rPr>
        <w:t>,</w:t>
      </w:r>
      <w:r w:rsidR="004A4A22" w:rsidRPr="00402EB4">
        <w:rPr>
          <w:rFonts w:ascii="Times New Roman" w:hAnsi="Times New Roman" w:cs="Times New Roman"/>
          <w:sz w:val="24"/>
          <w:szCs w:val="24"/>
        </w:rPr>
        <w:t xml:space="preserve"> než by tomu bylo bez poskytnutí podpory. Zhodnocení motivačního účinku bude součástí protokolu o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 xml:space="preserve">výsledku hodnocení zpracovaném odborným </w:t>
      </w:r>
      <w:r w:rsidR="004A4A22" w:rsidRPr="00402EB4">
        <w:rPr>
          <w:rFonts w:ascii="Times New Roman" w:hAnsi="Times New Roman" w:cs="Times New Roman"/>
          <w:sz w:val="24"/>
          <w:szCs w:val="24"/>
        </w:rPr>
        <w:lastRenderedPageBreak/>
        <w:t>poradním orgánem, který bude pro účely hodnocení návrhů projektů ustanoven poskytovatelem.</w:t>
      </w:r>
    </w:p>
    <w:p w:rsidR="00DC4B18" w:rsidRPr="00402EB4" w:rsidRDefault="00DC4B18" w:rsidP="004A4A22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p w:rsidR="004A4A22" w:rsidRPr="00402EB4" w:rsidRDefault="004A4A22" w:rsidP="00402EB4">
      <w:pPr>
        <w:pStyle w:val="Nadpis2"/>
        <w:keepNext/>
        <w:numPr>
          <w:ilvl w:val="0"/>
          <w:numId w:val="14"/>
        </w:numPr>
        <w:spacing w:before="0" w:after="120" w:line="300" w:lineRule="exact"/>
        <w:ind w:left="499" w:hanging="499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Kritéria splnění cílů </w:t>
      </w:r>
      <w:r w:rsidR="00EA187B" w:rsidRPr="00402EB4">
        <w:rPr>
          <w:rFonts w:ascii="Times New Roman" w:hAnsi="Times New Roman" w:cs="Times New Roman"/>
          <w:sz w:val="24"/>
          <w:szCs w:val="24"/>
        </w:rPr>
        <w:t>P</w:t>
      </w:r>
      <w:r w:rsidRPr="00402EB4">
        <w:rPr>
          <w:rFonts w:ascii="Times New Roman" w:hAnsi="Times New Roman" w:cs="Times New Roman"/>
          <w:sz w:val="24"/>
          <w:szCs w:val="24"/>
        </w:rPr>
        <w:t>rogramu</w:t>
      </w:r>
      <w:bookmarkStart w:id="2" w:name="_GoBack"/>
      <w:bookmarkEnd w:id="2"/>
    </w:p>
    <w:p w:rsidR="00EA187B" w:rsidRPr="00402EB4" w:rsidRDefault="004A4A22" w:rsidP="00E927CF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 xml:space="preserve">Dosažení cílů Programu </w:t>
      </w:r>
      <w:r w:rsidR="00EA187B" w:rsidRPr="00402EB4">
        <w:rPr>
          <w:rFonts w:ascii="Times New Roman" w:hAnsi="Times New Roman" w:cs="Times New Roman"/>
          <w:sz w:val="24"/>
          <w:szCs w:val="24"/>
        </w:rPr>
        <w:t>bude</w:t>
      </w:r>
      <w:r w:rsidRPr="00402EB4">
        <w:rPr>
          <w:rFonts w:ascii="Times New Roman" w:hAnsi="Times New Roman" w:cs="Times New Roman"/>
          <w:sz w:val="24"/>
          <w:szCs w:val="24"/>
        </w:rPr>
        <w:t xml:space="preserve"> vyhodnoc</w:t>
      </w:r>
      <w:r w:rsidR="00EA187B" w:rsidRPr="00402EB4">
        <w:rPr>
          <w:rFonts w:ascii="Times New Roman" w:hAnsi="Times New Roman" w:cs="Times New Roman"/>
          <w:sz w:val="24"/>
          <w:szCs w:val="24"/>
        </w:rPr>
        <w:t>e</w:t>
      </w:r>
      <w:r w:rsidRPr="00402EB4">
        <w:rPr>
          <w:rFonts w:ascii="Times New Roman" w:hAnsi="Times New Roman" w:cs="Times New Roman"/>
          <w:sz w:val="24"/>
          <w:szCs w:val="24"/>
        </w:rPr>
        <w:t>no 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souladu s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EA187B" w:rsidRPr="00402EB4">
        <w:rPr>
          <w:rFonts w:ascii="Times New Roman" w:hAnsi="Times New Roman" w:cs="Times New Roman"/>
          <w:sz w:val="24"/>
          <w:szCs w:val="24"/>
        </w:rPr>
        <w:t>m</w:t>
      </w:r>
      <w:r w:rsidRPr="00402EB4">
        <w:rPr>
          <w:rFonts w:ascii="Times New Roman" w:hAnsi="Times New Roman" w:cs="Times New Roman"/>
          <w:sz w:val="24"/>
          <w:szCs w:val="24"/>
        </w:rPr>
        <w:t>etodikou hodnocení výsledků ukončených programů</w:t>
      </w:r>
      <w:r w:rsidR="00EA187B" w:rsidRPr="00402EB4">
        <w:rPr>
          <w:rFonts w:ascii="Times New Roman" w:hAnsi="Times New Roman" w:cs="Times New Roman"/>
          <w:sz w:val="24"/>
          <w:szCs w:val="24"/>
        </w:rPr>
        <w:t>,</w:t>
      </w:r>
      <w:r w:rsidRPr="00402EB4">
        <w:rPr>
          <w:rFonts w:ascii="Times New Roman" w:hAnsi="Times New Roman" w:cs="Times New Roman"/>
          <w:sz w:val="24"/>
          <w:szCs w:val="24"/>
        </w:rPr>
        <w:t xml:space="preserve"> v</w:t>
      </w:r>
      <w:r w:rsidR="00EA187B" w:rsidRPr="00402EB4">
        <w:rPr>
          <w:rFonts w:ascii="Times New Roman" w:hAnsi="Times New Roman" w:cs="Times New Roman"/>
          <w:sz w:val="24"/>
          <w:szCs w:val="24"/>
        </w:rPr>
        <w:t>e</w:t>
      </w:r>
      <w:r w:rsidR="0015421F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znění </w:t>
      </w:r>
      <w:r w:rsidR="00EA187B" w:rsidRPr="00402EB4">
        <w:rPr>
          <w:rFonts w:ascii="Times New Roman" w:hAnsi="Times New Roman" w:cs="Times New Roman"/>
          <w:sz w:val="24"/>
          <w:szCs w:val="24"/>
        </w:rPr>
        <w:t xml:space="preserve">platném </w:t>
      </w:r>
      <w:r w:rsidRPr="00402EB4">
        <w:rPr>
          <w:rFonts w:ascii="Times New Roman" w:hAnsi="Times New Roman" w:cs="Times New Roman"/>
          <w:sz w:val="24"/>
          <w:szCs w:val="24"/>
        </w:rPr>
        <w:t>v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>době hodnocení Programu</w:t>
      </w:r>
      <w:r w:rsidR="00EA187B" w:rsidRPr="00402EB4">
        <w:rPr>
          <w:rFonts w:ascii="Times New Roman" w:hAnsi="Times New Roman" w:cs="Times New Roman"/>
          <w:sz w:val="24"/>
          <w:szCs w:val="24"/>
        </w:rPr>
        <w:t>,</w:t>
      </w:r>
      <w:r w:rsidRPr="00402EB4">
        <w:rPr>
          <w:rFonts w:ascii="Times New Roman" w:hAnsi="Times New Roman" w:cs="Times New Roman"/>
          <w:sz w:val="24"/>
          <w:szCs w:val="24"/>
        </w:rPr>
        <w:t xml:space="preserve"> </w:t>
      </w:r>
      <w:r w:rsidR="00C1241F" w:rsidRPr="00402EB4">
        <w:rPr>
          <w:rFonts w:ascii="Times New Roman" w:hAnsi="Times New Roman" w:cs="Times New Roman"/>
          <w:sz w:val="24"/>
          <w:szCs w:val="24"/>
        </w:rPr>
        <w:t xml:space="preserve">případně dalších podmínek stanovených poskytovatelem </w:t>
      </w:r>
      <w:r w:rsidRPr="00402EB4">
        <w:rPr>
          <w:rFonts w:ascii="Times New Roman" w:hAnsi="Times New Roman" w:cs="Times New Roman"/>
          <w:sz w:val="24"/>
          <w:szCs w:val="24"/>
        </w:rPr>
        <w:t>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C1241F" w:rsidRPr="00402EB4">
        <w:rPr>
          <w:rFonts w:ascii="Times New Roman" w:hAnsi="Times New Roman" w:cs="Times New Roman"/>
          <w:sz w:val="24"/>
          <w:szCs w:val="24"/>
        </w:rPr>
        <w:t xml:space="preserve">dále </w:t>
      </w:r>
      <w:r w:rsidRPr="00402EB4">
        <w:rPr>
          <w:rFonts w:ascii="Times New Roman" w:hAnsi="Times New Roman" w:cs="Times New Roman"/>
          <w:sz w:val="24"/>
          <w:szCs w:val="24"/>
        </w:rPr>
        <w:t>podle definic pro předávání výsledků do Informačního systému výzkumu, experimentálního vývoje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Pr="00402EB4">
        <w:rPr>
          <w:rFonts w:ascii="Times New Roman" w:hAnsi="Times New Roman" w:cs="Times New Roman"/>
          <w:sz w:val="24"/>
          <w:szCs w:val="24"/>
        </w:rPr>
        <w:t xml:space="preserve">inovací. </w:t>
      </w:r>
    </w:p>
    <w:p w:rsidR="004A4A22" w:rsidRPr="00402EB4" w:rsidRDefault="00EA187B" w:rsidP="00E927CF">
      <w:pPr>
        <w:spacing w:before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Pro hodnocení plnění cílů Programu bude využito</w:t>
      </w:r>
      <w:r w:rsidR="004A4A22" w:rsidRPr="00402EB4">
        <w:rPr>
          <w:rFonts w:ascii="Times New Roman" w:hAnsi="Times New Roman" w:cs="Times New Roman"/>
          <w:sz w:val="24"/>
          <w:szCs w:val="24"/>
        </w:rPr>
        <w:t xml:space="preserve"> souboru indikátorů určených pro monitorování průběhu plnění Programu a</w:t>
      </w:r>
      <w:r w:rsidR="00AC3376" w:rsidRPr="00402EB4">
        <w:rPr>
          <w:rFonts w:ascii="Times New Roman" w:hAnsi="Times New Roman" w:cs="Times New Roman"/>
          <w:sz w:val="24"/>
          <w:szCs w:val="24"/>
        </w:rPr>
        <w:t> </w:t>
      </w:r>
      <w:r w:rsidR="004A4A22" w:rsidRPr="00402EB4">
        <w:rPr>
          <w:rFonts w:ascii="Times New Roman" w:hAnsi="Times New Roman" w:cs="Times New Roman"/>
          <w:sz w:val="24"/>
          <w:szCs w:val="24"/>
        </w:rPr>
        <w:t>hodnocení jeho celkové</w:t>
      </w:r>
      <w:r w:rsidR="0015421F" w:rsidRPr="00402EB4">
        <w:rPr>
          <w:rFonts w:ascii="Times New Roman" w:hAnsi="Times New Roman" w:cs="Times New Roman"/>
          <w:sz w:val="24"/>
          <w:szCs w:val="24"/>
        </w:rPr>
        <w:t> </w:t>
      </w:r>
      <w:r w:rsidR="00913A02" w:rsidRPr="00402EB4">
        <w:rPr>
          <w:rFonts w:ascii="Times New Roman" w:hAnsi="Times New Roman" w:cs="Times New Roman"/>
          <w:sz w:val="24"/>
          <w:szCs w:val="24"/>
        </w:rPr>
        <w:t xml:space="preserve">úspěšnosti. </w:t>
      </w:r>
    </w:p>
    <w:p w:rsidR="004A4A22" w:rsidRPr="00402EB4" w:rsidRDefault="004A4A22" w:rsidP="00C50B27">
      <w:pPr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Indikátory Programu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8"/>
        <w:gridCol w:w="864"/>
      </w:tblGrid>
      <w:tr w:rsidR="00402EB4" w:rsidRPr="00402EB4" w:rsidTr="00931EE0">
        <w:tc>
          <w:tcPr>
            <w:tcW w:w="8208" w:type="dxa"/>
          </w:tcPr>
          <w:p w:rsidR="004A4A22" w:rsidRPr="00402EB4" w:rsidRDefault="004A4A22" w:rsidP="00C50B27">
            <w:pPr>
              <w:keepNext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Indikátor</w:t>
            </w:r>
          </w:p>
        </w:tc>
        <w:tc>
          <w:tcPr>
            <w:tcW w:w="864" w:type="dxa"/>
          </w:tcPr>
          <w:p w:rsidR="004A4A22" w:rsidRPr="00402EB4" w:rsidRDefault="004A4A22" w:rsidP="00C50B2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02EB4" w:rsidRPr="00402EB4" w:rsidTr="00931EE0">
        <w:tc>
          <w:tcPr>
            <w:tcW w:w="8208" w:type="dxa"/>
          </w:tcPr>
          <w:p w:rsidR="004A4A22" w:rsidRPr="00402EB4" w:rsidRDefault="004A4A22" w:rsidP="007005CF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Minimální počet podpořených projektů</w:t>
            </w:r>
          </w:p>
        </w:tc>
        <w:tc>
          <w:tcPr>
            <w:tcW w:w="864" w:type="dxa"/>
          </w:tcPr>
          <w:p w:rsidR="004A4A22" w:rsidRPr="00402EB4" w:rsidRDefault="00B151B3" w:rsidP="004811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02EB4" w:rsidRPr="00402EB4" w:rsidTr="00931EE0">
        <w:tc>
          <w:tcPr>
            <w:tcW w:w="8208" w:type="dxa"/>
          </w:tcPr>
          <w:p w:rsidR="00A66A66" w:rsidRPr="00402EB4" w:rsidRDefault="00A66A66" w:rsidP="00C50B27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Minimální po</w:t>
            </w:r>
            <w:r w:rsidR="00723F6A" w:rsidRPr="00402EB4">
              <w:rPr>
                <w:rFonts w:ascii="Times New Roman" w:hAnsi="Times New Roman" w:cs="Times New Roman"/>
                <w:sz w:val="24"/>
                <w:szCs w:val="24"/>
              </w:rPr>
              <w:t>měr</w:t>
            </w: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 úspěšně dokončených projektů</w:t>
            </w:r>
          </w:p>
        </w:tc>
        <w:tc>
          <w:tcPr>
            <w:tcW w:w="864" w:type="dxa"/>
          </w:tcPr>
          <w:p w:rsidR="00A66A66" w:rsidRPr="00402EB4" w:rsidRDefault="00A66A66" w:rsidP="00C50B2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90 %</w:t>
            </w:r>
          </w:p>
        </w:tc>
      </w:tr>
      <w:tr w:rsidR="00402EB4" w:rsidRPr="00402EB4" w:rsidTr="00931EE0">
        <w:tc>
          <w:tcPr>
            <w:tcW w:w="8208" w:type="dxa"/>
          </w:tcPr>
          <w:p w:rsidR="004A4A22" w:rsidRPr="00402EB4" w:rsidRDefault="004A4A22" w:rsidP="00C50B27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Minimální počet </w:t>
            </w:r>
            <w:r w:rsidR="009E6457" w:rsidRPr="00402EB4">
              <w:rPr>
                <w:rFonts w:ascii="Times New Roman" w:hAnsi="Times New Roman" w:cs="Times New Roman"/>
                <w:sz w:val="24"/>
                <w:szCs w:val="24"/>
              </w:rPr>
              <w:t>aplikovaných výsledků</w:t>
            </w:r>
          </w:p>
        </w:tc>
        <w:tc>
          <w:tcPr>
            <w:tcW w:w="864" w:type="dxa"/>
          </w:tcPr>
          <w:p w:rsidR="004A4A22" w:rsidRPr="00402EB4" w:rsidRDefault="00B151B3" w:rsidP="00C50B2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02EB4" w:rsidRPr="00402EB4" w:rsidTr="00931EE0">
        <w:tc>
          <w:tcPr>
            <w:tcW w:w="8208" w:type="dxa"/>
          </w:tcPr>
          <w:p w:rsidR="004A4A22" w:rsidRPr="00402EB4" w:rsidRDefault="004A4A22" w:rsidP="00E927CF">
            <w:pPr>
              <w:keepNext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Minimální počet </w:t>
            </w:r>
            <w:r w:rsidR="00E927CF" w:rsidRPr="00402EB4">
              <w:rPr>
                <w:rFonts w:ascii="Times New Roman" w:hAnsi="Times New Roman" w:cs="Times New Roman"/>
                <w:sz w:val="24"/>
                <w:szCs w:val="24"/>
              </w:rPr>
              <w:t>průmyslově</w:t>
            </w:r>
            <w:r w:rsidR="00913A02" w:rsidRPr="00402EB4">
              <w:rPr>
                <w:rFonts w:ascii="Times New Roman" w:hAnsi="Times New Roman" w:cs="Times New Roman"/>
                <w:sz w:val="24"/>
                <w:szCs w:val="24"/>
              </w:rPr>
              <w:t xml:space="preserve"> chráněných výsledků </w:t>
            </w:r>
          </w:p>
        </w:tc>
        <w:tc>
          <w:tcPr>
            <w:tcW w:w="864" w:type="dxa"/>
          </w:tcPr>
          <w:p w:rsidR="004A4A22" w:rsidRPr="00402EB4" w:rsidRDefault="00E927CF" w:rsidP="00C50B2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2EB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49153D" w:rsidRPr="00402EB4" w:rsidRDefault="003562FD" w:rsidP="0050657F">
      <w:pPr>
        <w:spacing w:before="120" w:after="120" w:line="300" w:lineRule="exact"/>
        <w:rPr>
          <w:rFonts w:ascii="Times New Roman" w:hAnsi="Times New Roman" w:cs="Times New Roman"/>
          <w:i/>
          <w:sz w:val="24"/>
          <w:szCs w:val="24"/>
        </w:rPr>
      </w:pPr>
      <w:r w:rsidRPr="00402EB4">
        <w:rPr>
          <w:rFonts w:ascii="Times New Roman" w:hAnsi="Times New Roman" w:cs="Times New Roman"/>
          <w:sz w:val="24"/>
          <w:szCs w:val="24"/>
        </w:rPr>
        <w:t>Kromě uvedených indikátorů budou dále sledovány a vy</w:t>
      </w:r>
      <w:r w:rsidR="00F32FBD">
        <w:rPr>
          <w:rFonts w:ascii="Times New Roman" w:hAnsi="Times New Roman" w:cs="Times New Roman"/>
          <w:sz w:val="24"/>
          <w:szCs w:val="24"/>
        </w:rPr>
        <w:t>hodnocovány přínosy Programu na </w:t>
      </w:r>
      <w:r w:rsidRPr="00402EB4">
        <w:rPr>
          <w:rFonts w:ascii="Times New Roman" w:hAnsi="Times New Roman" w:cs="Times New Roman"/>
          <w:sz w:val="24"/>
          <w:szCs w:val="24"/>
        </w:rPr>
        <w:t xml:space="preserve">úrovni jednotlivých projektů. </w:t>
      </w:r>
      <w:r w:rsidR="00884709" w:rsidRPr="00402EB4">
        <w:rPr>
          <w:rFonts w:ascii="Times New Roman" w:hAnsi="Times New Roman" w:cs="Times New Roman"/>
          <w:sz w:val="24"/>
          <w:szCs w:val="24"/>
        </w:rPr>
        <w:t>Tři roky</w:t>
      </w:r>
      <w:r w:rsidRPr="00402EB4">
        <w:rPr>
          <w:rFonts w:ascii="Times New Roman" w:hAnsi="Times New Roman" w:cs="Times New Roman"/>
          <w:sz w:val="24"/>
          <w:szCs w:val="24"/>
        </w:rPr>
        <w:t xml:space="preserve"> po ukončení projektů bude monitorováno konkrétní využití dosažených výsledků, </w:t>
      </w:r>
      <w:r w:rsidR="00BD181F" w:rsidRPr="00402EB4">
        <w:rPr>
          <w:rFonts w:ascii="Times New Roman" w:hAnsi="Times New Roman" w:cs="Times New Roman"/>
          <w:sz w:val="24"/>
          <w:szCs w:val="24"/>
        </w:rPr>
        <w:t>ekonomické přínosy z jejich realizace, vliv na hospodářské výkony a zaměstnanost u realizátora, podíl na exportní výkonnosti atd. Tyto informace budou následně využity ke komplexnímu vyhodnocení přínosů veřejné podpory a k formulaci zaměření návazných programů na podporu výzkumu a vývoje za účelem posílení konkurenceschopnosti ekonomiky.</w:t>
      </w:r>
    </w:p>
    <w:p w:rsidR="0049153D" w:rsidRPr="00402EB4" w:rsidRDefault="0049153D" w:rsidP="00B12939">
      <w:pPr>
        <w:spacing w:after="120" w:line="300" w:lineRule="exact"/>
        <w:rPr>
          <w:rFonts w:ascii="Times New Roman" w:hAnsi="Times New Roman" w:cs="Times New Roman"/>
          <w:i/>
          <w:sz w:val="24"/>
          <w:szCs w:val="24"/>
        </w:rPr>
      </w:pPr>
    </w:p>
    <w:sectPr w:rsidR="0049153D" w:rsidRPr="00402EB4" w:rsidSect="00240D37">
      <w:headerReference w:type="default" r:id="rId9"/>
      <w:footerReference w:type="default" r:id="rId10"/>
      <w:pgSz w:w="11906" w:h="16838"/>
      <w:pgMar w:top="1391" w:right="1417" w:bottom="993" w:left="1417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61" w:rsidRDefault="00930761" w:rsidP="002C4BD4">
      <w:r>
        <w:separator/>
      </w:r>
    </w:p>
  </w:endnote>
  <w:endnote w:type="continuationSeparator" w:id="0">
    <w:p w:rsidR="00930761" w:rsidRDefault="00930761" w:rsidP="002C4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381528"/>
      <w:docPartObj>
        <w:docPartGallery w:val="Page Numbers (Bottom of Page)"/>
        <w:docPartUnique/>
      </w:docPartObj>
    </w:sdtPr>
    <w:sdtEndPr/>
    <w:sdtContent>
      <w:p w:rsidR="00402EB4" w:rsidRDefault="00402EB4" w:rsidP="00402EB4">
        <w:pPr>
          <w:pStyle w:val="Zpat"/>
          <w:jc w:val="right"/>
        </w:pPr>
      </w:p>
      <w:p w:rsidR="00402EB4" w:rsidRDefault="00402EB4" w:rsidP="00402EB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5D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61" w:rsidRDefault="00930761" w:rsidP="002C4BD4">
      <w:r>
        <w:separator/>
      </w:r>
    </w:p>
  </w:footnote>
  <w:footnote w:type="continuationSeparator" w:id="0">
    <w:p w:rsidR="00930761" w:rsidRDefault="00930761" w:rsidP="002C4BD4">
      <w:r>
        <w:continuationSeparator/>
      </w:r>
    </w:p>
  </w:footnote>
  <w:footnote w:id="1">
    <w:p w:rsidR="002318B6" w:rsidRPr="0077054A" w:rsidRDefault="002318B6" w:rsidP="00745D2D">
      <w:pPr>
        <w:pStyle w:val="Textpoznpodarou"/>
        <w:spacing w:after="120" w:line="240" w:lineRule="exact"/>
        <w:rPr>
          <w:rFonts w:ascii="Times New Roman" w:hAnsi="Times New Roman" w:cs="Times New Roman"/>
          <w:sz w:val="18"/>
          <w:szCs w:val="18"/>
        </w:rPr>
      </w:pPr>
      <w:r w:rsidRPr="0077054A">
        <w:rPr>
          <w:rStyle w:val="Znakapoznpodarou"/>
          <w:rFonts w:ascii="Times New Roman" w:hAnsi="Times New Roman" w:cs="Times New Roman"/>
        </w:rPr>
        <w:footnoteRef/>
      </w:r>
      <w:r w:rsidRPr="0077054A">
        <w:rPr>
          <w:rFonts w:ascii="Times New Roman" w:hAnsi="Times New Roman" w:cs="Times New Roman"/>
        </w:rPr>
        <w:t xml:space="preserve"> </w:t>
      </w:r>
      <w:r w:rsidR="00D46289" w:rsidRPr="0077054A">
        <w:rPr>
          <w:rFonts w:ascii="Times New Roman" w:hAnsi="Times New Roman" w:cs="Times New Roman"/>
          <w:sz w:val="18"/>
          <w:szCs w:val="18"/>
        </w:rPr>
        <w:t xml:space="preserve">V Programu budou vyhlašovány veřejné soutěže cílené na konkrétní výzkumné oblasti </w:t>
      </w:r>
      <w:r w:rsidRPr="0077054A">
        <w:rPr>
          <w:rFonts w:ascii="Times New Roman" w:hAnsi="Times New Roman" w:cs="Times New Roman"/>
          <w:sz w:val="18"/>
          <w:szCs w:val="18"/>
        </w:rPr>
        <w:t>v závislosti na</w:t>
      </w:r>
      <w:r w:rsidR="00D46289" w:rsidRPr="0077054A">
        <w:rPr>
          <w:rFonts w:ascii="Times New Roman" w:hAnsi="Times New Roman" w:cs="Times New Roman"/>
          <w:sz w:val="18"/>
          <w:szCs w:val="18"/>
        </w:rPr>
        <w:t xml:space="preserve"> aktuálních analýzách výzkumného a inovačního potenciálu, prioritách průmyslového výzkumu Ministerstva průmyslu a obchodu a </w:t>
      </w:r>
      <w:r w:rsidRPr="0077054A">
        <w:rPr>
          <w:rFonts w:ascii="Times New Roman" w:hAnsi="Times New Roman" w:cs="Times New Roman"/>
          <w:sz w:val="18"/>
          <w:szCs w:val="18"/>
        </w:rPr>
        <w:t xml:space="preserve">rozvoji nových průlomových technologií.  </w:t>
      </w:r>
    </w:p>
  </w:footnote>
  <w:footnote w:id="2">
    <w:p w:rsidR="00972BF2" w:rsidRPr="00745D2D" w:rsidRDefault="00972BF2" w:rsidP="0049153D">
      <w:pPr>
        <w:pStyle w:val="Textpoznpodarou"/>
        <w:spacing w:after="0" w:line="240" w:lineRule="exact"/>
        <w:rPr>
          <w:sz w:val="18"/>
          <w:szCs w:val="18"/>
        </w:rPr>
      </w:pPr>
      <w:r>
        <w:rPr>
          <w:rStyle w:val="Znakapoznpodarou"/>
        </w:rPr>
        <w:footnoteRef/>
      </w:r>
      <w:r w:rsidRPr="00745D2D">
        <w:rPr>
          <w:sz w:val="18"/>
          <w:szCs w:val="18"/>
        </w:rPr>
        <w:t xml:space="preserve"> A </w:t>
      </w:r>
      <w:proofErr w:type="spellStart"/>
      <w:r w:rsidRPr="00745D2D">
        <w:rPr>
          <w:sz w:val="18"/>
          <w:szCs w:val="18"/>
        </w:rPr>
        <w:t>European</w:t>
      </w:r>
      <w:proofErr w:type="spellEnd"/>
      <w:r w:rsidRPr="00745D2D">
        <w:rPr>
          <w:sz w:val="18"/>
          <w:szCs w:val="18"/>
        </w:rPr>
        <w:t xml:space="preserve"> </w:t>
      </w:r>
      <w:proofErr w:type="spellStart"/>
      <w:r w:rsidR="0038588E" w:rsidRPr="00745D2D">
        <w:rPr>
          <w:sz w:val="18"/>
          <w:szCs w:val="18"/>
        </w:rPr>
        <w:t>strate</w:t>
      </w:r>
      <w:r w:rsidRPr="00745D2D">
        <w:rPr>
          <w:sz w:val="18"/>
          <w:szCs w:val="18"/>
        </w:rPr>
        <w:t>gy</w:t>
      </w:r>
      <w:proofErr w:type="spellEnd"/>
      <w:r w:rsidRPr="00745D2D">
        <w:rPr>
          <w:sz w:val="18"/>
          <w:szCs w:val="18"/>
        </w:rPr>
        <w:t xml:space="preserve"> </w:t>
      </w:r>
      <w:proofErr w:type="spellStart"/>
      <w:r w:rsidRPr="00745D2D">
        <w:rPr>
          <w:sz w:val="18"/>
          <w:szCs w:val="18"/>
        </w:rPr>
        <w:t>for</w:t>
      </w:r>
      <w:proofErr w:type="spellEnd"/>
      <w:r w:rsidRPr="00745D2D">
        <w:rPr>
          <w:sz w:val="18"/>
          <w:szCs w:val="18"/>
        </w:rPr>
        <w:t xml:space="preserve"> </w:t>
      </w:r>
      <w:proofErr w:type="spellStart"/>
      <w:r w:rsidRPr="00745D2D">
        <w:rPr>
          <w:sz w:val="18"/>
          <w:szCs w:val="18"/>
        </w:rPr>
        <w:t>Key</w:t>
      </w:r>
      <w:proofErr w:type="spellEnd"/>
      <w:r w:rsidRPr="00745D2D">
        <w:rPr>
          <w:sz w:val="18"/>
          <w:szCs w:val="18"/>
        </w:rPr>
        <w:t xml:space="preserve"> Enabling Technologies – A </w:t>
      </w:r>
      <w:proofErr w:type="spellStart"/>
      <w:r w:rsidRPr="00745D2D">
        <w:rPr>
          <w:sz w:val="18"/>
          <w:szCs w:val="18"/>
        </w:rPr>
        <w:t>bridge</w:t>
      </w:r>
      <w:proofErr w:type="spellEnd"/>
      <w:r w:rsidRPr="00745D2D">
        <w:rPr>
          <w:sz w:val="18"/>
          <w:szCs w:val="18"/>
        </w:rPr>
        <w:t xml:space="preserve"> to </w:t>
      </w:r>
      <w:proofErr w:type="spellStart"/>
      <w:r w:rsidRPr="00745D2D">
        <w:rPr>
          <w:sz w:val="18"/>
          <w:szCs w:val="18"/>
        </w:rPr>
        <w:t>growth</w:t>
      </w:r>
      <w:proofErr w:type="spellEnd"/>
      <w:r w:rsidRPr="00745D2D">
        <w:rPr>
          <w:sz w:val="18"/>
          <w:szCs w:val="18"/>
        </w:rPr>
        <w:t xml:space="preserve"> and </w:t>
      </w:r>
      <w:proofErr w:type="spellStart"/>
      <w:r w:rsidRPr="00745D2D">
        <w:rPr>
          <w:sz w:val="18"/>
          <w:szCs w:val="18"/>
        </w:rPr>
        <w:t>jobs</w:t>
      </w:r>
      <w:proofErr w:type="spellEnd"/>
      <w:r w:rsidRPr="00745D2D">
        <w:rPr>
          <w:sz w:val="18"/>
          <w:szCs w:val="18"/>
        </w:rPr>
        <w:t xml:space="preserve">, </w:t>
      </w:r>
      <w:proofErr w:type="gramStart"/>
      <w:r w:rsidRPr="00745D2D">
        <w:rPr>
          <w:sz w:val="18"/>
          <w:szCs w:val="18"/>
        </w:rPr>
        <w:t>COM(2012</w:t>
      </w:r>
      <w:proofErr w:type="gramEnd"/>
      <w:r w:rsidRPr="00745D2D">
        <w:rPr>
          <w:sz w:val="18"/>
          <w:szCs w:val="18"/>
        </w:rPr>
        <w:t xml:space="preserve">) 341 </w:t>
      </w:r>
      <w:proofErr w:type="spellStart"/>
      <w:r w:rsidRPr="00745D2D">
        <w:rPr>
          <w:sz w:val="18"/>
          <w:szCs w:val="18"/>
        </w:rPr>
        <w:t>final</w:t>
      </w:r>
      <w:proofErr w:type="spellEnd"/>
    </w:p>
  </w:footnote>
  <w:footnote w:id="3">
    <w:p w:rsidR="0038588E" w:rsidRPr="00745D2D" w:rsidRDefault="0038588E" w:rsidP="0049153D">
      <w:pPr>
        <w:pStyle w:val="Textpoznpodarou"/>
        <w:spacing w:after="0" w:line="240" w:lineRule="exact"/>
        <w:rPr>
          <w:sz w:val="18"/>
          <w:szCs w:val="18"/>
        </w:rPr>
      </w:pPr>
      <w:r w:rsidRPr="00745D2D">
        <w:rPr>
          <w:rStyle w:val="Znakapoznpodarou"/>
          <w:sz w:val="18"/>
          <w:szCs w:val="18"/>
        </w:rPr>
        <w:footnoteRef/>
      </w:r>
      <w:r w:rsidR="009A641C" w:rsidRPr="00745D2D">
        <w:rPr>
          <w:sz w:val="18"/>
          <w:szCs w:val="18"/>
        </w:rPr>
        <w:t xml:space="preserve"> N</w:t>
      </w:r>
      <w:r w:rsidRPr="00745D2D">
        <w:rPr>
          <w:sz w:val="18"/>
          <w:szCs w:val="18"/>
        </w:rPr>
        <w:t xml:space="preserve">apř. přístrojová technika, materiálové vědy, energetika, </w:t>
      </w:r>
      <w:r w:rsidR="004C74D8">
        <w:rPr>
          <w:sz w:val="18"/>
          <w:szCs w:val="18"/>
        </w:rPr>
        <w:t>informatika</w:t>
      </w:r>
      <w:r w:rsidR="00745D2D">
        <w:rPr>
          <w:sz w:val="18"/>
          <w:szCs w:val="18"/>
        </w:rPr>
        <w:t>.</w:t>
      </w:r>
      <w:r w:rsidRPr="00745D2D">
        <w:rPr>
          <w:sz w:val="18"/>
          <w:szCs w:val="18"/>
        </w:rPr>
        <w:t xml:space="preserve"> </w:t>
      </w:r>
    </w:p>
  </w:footnote>
  <w:footnote w:id="4">
    <w:p w:rsidR="0038588E" w:rsidRPr="00745D2D" w:rsidRDefault="0038588E" w:rsidP="0049153D">
      <w:pPr>
        <w:pStyle w:val="Textpoznpodarou"/>
        <w:spacing w:after="0" w:line="240" w:lineRule="exact"/>
        <w:rPr>
          <w:sz w:val="18"/>
          <w:szCs w:val="18"/>
        </w:rPr>
      </w:pPr>
      <w:r>
        <w:rPr>
          <w:rStyle w:val="Znakapoznpodarou"/>
        </w:rPr>
        <w:footnoteRef/>
      </w:r>
      <w:r w:rsidRPr="00745D2D">
        <w:rPr>
          <w:sz w:val="18"/>
          <w:szCs w:val="18"/>
        </w:rPr>
        <w:t xml:space="preserve"> </w:t>
      </w:r>
      <w:r w:rsidR="009A641C" w:rsidRPr="00745D2D">
        <w:rPr>
          <w:sz w:val="18"/>
          <w:szCs w:val="18"/>
        </w:rPr>
        <w:t>Např. klinická medicína, biologické vědy, environmentální vědy</w:t>
      </w:r>
      <w:r w:rsidR="004444D2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D37" w:rsidRPr="00240D37" w:rsidRDefault="00240D37" w:rsidP="00240D37">
    <w:pPr>
      <w:pStyle w:val="Zhlav"/>
      <w:jc w:val="right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5A0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030F081E"/>
    <w:multiLevelType w:val="hybridMultilevel"/>
    <w:tmpl w:val="86224CA8"/>
    <w:lvl w:ilvl="0" w:tplc="84DA30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220AB"/>
    <w:multiLevelType w:val="hybridMultilevel"/>
    <w:tmpl w:val="6C6CD302"/>
    <w:lvl w:ilvl="0" w:tplc="023C369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90462"/>
    <w:multiLevelType w:val="hybridMultilevel"/>
    <w:tmpl w:val="ABC67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71647"/>
    <w:multiLevelType w:val="hybridMultilevel"/>
    <w:tmpl w:val="34F63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24B86"/>
    <w:multiLevelType w:val="hybridMultilevel"/>
    <w:tmpl w:val="1996E4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8288F"/>
    <w:multiLevelType w:val="hybridMultilevel"/>
    <w:tmpl w:val="B6D0DE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346B5"/>
    <w:multiLevelType w:val="hybridMultilevel"/>
    <w:tmpl w:val="8B1C3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D5876"/>
    <w:multiLevelType w:val="hybridMultilevel"/>
    <w:tmpl w:val="A6D839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C3F52"/>
    <w:multiLevelType w:val="hybridMultilevel"/>
    <w:tmpl w:val="F008F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5D5D76"/>
    <w:multiLevelType w:val="hybridMultilevel"/>
    <w:tmpl w:val="CEB8F340"/>
    <w:lvl w:ilvl="0" w:tplc="9F0AEDA8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713463"/>
    <w:multiLevelType w:val="hybridMultilevel"/>
    <w:tmpl w:val="F8BA86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D29AD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>
    <w:nsid w:val="330E641F"/>
    <w:multiLevelType w:val="hybridMultilevel"/>
    <w:tmpl w:val="B0262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4F0F26"/>
    <w:multiLevelType w:val="hybridMultilevel"/>
    <w:tmpl w:val="A52E8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3C2079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6">
    <w:nsid w:val="40B81BD7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>
    <w:nsid w:val="419E0D7E"/>
    <w:multiLevelType w:val="hybridMultilevel"/>
    <w:tmpl w:val="A4C23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574A6A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>
    <w:nsid w:val="4867533C"/>
    <w:multiLevelType w:val="hybridMultilevel"/>
    <w:tmpl w:val="FD449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43E3F"/>
    <w:multiLevelType w:val="hybridMultilevel"/>
    <w:tmpl w:val="79843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F4DF2"/>
    <w:multiLevelType w:val="hybridMultilevel"/>
    <w:tmpl w:val="7EF87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7E58E8"/>
    <w:multiLevelType w:val="hybridMultilevel"/>
    <w:tmpl w:val="154E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07028"/>
    <w:multiLevelType w:val="hybridMultilevel"/>
    <w:tmpl w:val="7CD0D6B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6466CF"/>
    <w:multiLevelType w:val="hybridMultilevel"/>
    <w:tmpl w:val="E0B89BA0"/>
    <w:lvl w:ilvl="0" w:tplc="46082A6C">
      <w:start w:val="4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AB5A91"/>
    <w:multiLevelType w:val="hybridMultilevel"/>
    <w:tmpl w:val="901C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B8406E"/>
    <w:multiLevelType w:val="hybridMultilevel"/>
    <w:tmpl w:val="A950E6D4"/>
    <w:lvl w:ilvl="0" w:tplc="D3B8B3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8">
    <w:nsid w:val="746E014F"/>
    <w:multiLevelType w:val="hybridMultilevel"/>
    <w:tmpl w:val="E11EB600"/>
    <w:lvl w:ilvl="0" w:tplc="3684B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60968"/>
    <w:multiLevelType w:val="hybridMultilevel"/>
    <w:tmpl w:val="21225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721FEB"/>
    <w:multiLevelType w:val="hybridMultilevel"/>
    <w:tmpl w:val="35488B54"/>
    <w:lvl w:ilvl="0" w:tplc="A02E75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26"/>
  </w:num>
  <w:num w:numId="4">
    <w:abstractNumId w:val="29"/>
  </w:num>
  <w:num w:numId="5">
    <w:abstractNumId w:val="1"/>
  </w:num>
  <w:num w:numId="6">
    <w:abstractNumId w:val="24"/>
  </w:num>
  <w:num w:numId="7">
    <w:abstractNumId w:val="6"/>
  </w:num>
  <w:num w:numId="8">
    <w:abstractNumId w:val="20"/>
  </w:num>
  <w:num w:numId="9">
    <w:abstractNumId w:val="9"/>
  </w:num>
  <w:num w:numId="10">
    <w:abstractNumId w:val="14"/>
  </w:num>
  <w:num w:numId="11">
    <w:abstractNumId w:val="5"/>
  </w:num>
  <w:num w:numId="12">
    <w:abstractNumId w:val="22"/>
  </w:num>
  <w:num w:numId="13">
    <w:abstractNumId w:val="19"/>
  </w:num>
  <w:num w:numId="14">
    <w:abstractNumId w:val="0"/>
  </w:num>
  <w:num w:numId="15">
    <w:abstractNumId w:val="23"/>
  </w:num>
  <w:num w:numId="16">
    <w:abstractNumId w:val="4"/>
  </w:num>
  <w:num w:numId="17">
    <w:abstractNumId w:val="27"/>
  </w:num>
  <w:num w:numId="18">
    <w:abstractNumId w:val="2"/>
  </w:num>
  <w:num w:numId="19">
    <w:abstractNumId w:val="8"/>
  </w:num>
  <w:num w:numId="20">
    <w:abstractNumId w:val="13"/>
  </w:num>
  <w:num w:numId="21">
    <w:abstractNumId w:val="21"/>
  </w:num>
  <w:num w:numId="22">
    <w:abstractNumId w:val="16"/>
  </w:num>
  <w:num w:numId="23">
    <w:abstractNumId w:val="15"/>
  </w:num>
  <w:num w:numId="24">
    <w:abstractNumId w:val="18"/>
  </w:num>
  <w:num w:numId="25">
    <w:abstractNumId w:val="12"/>
  </w:num>
  <w:num w:numId="26">
    <w:abstractNumId w:val="7"/>
  </w:num>
  <w:num w:numId="27">
    <w:abstractNumId w:val="17"/>
  </w:num>
  <w:num w:numId="28">
    <w:abstractNumId w:val="25"/>
  </w:num>
  <w:num w:numId="29">
    <w:abstractNumId w:val="3"/>
  </w:num>
  <w:num w:numId="30">
    <w:abstractNumId w:val="1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AE"/>
    <w:rsid w:val="0001149C"/>
    <w:rsid w:val="0003014C"/>
    <w:rsid w:val="00040C97"/>
    <w:rsid w:val="00046EA5"/>
    <w:rsid w:val="0005016C"/>
    <w:rsid w:val="0006068E"/>
    <w:rsid w:val="00061398"/>
    <w:rsid w:val="00075995"/>
    <w:rsid w:val="00076580"/>
    <w:rsid w:val="00086D7D"/>
    <w:rsid w:val="000A3FAA"/>
    <w:rsid w:val="000B20D0"/>
    <w:rsid w:val="000C689F"/>
    <w:rsid w:val="000D0557"/>
    <w:rsid w:val="000F03D3"/>
    <w:rsid w:val="000F236E"/>
    <w:rsid w:val="0011087C"/>
    <w:rsid w:val="0011206D"/>
    <w:rsid w:val="00122EEF"/>
    <w:rsid w:val="00131B48"/>
    <w:rsid w:val="00141EF1"/>
    <w:rsid w:val="0015421F"/>
    <w:rsid w:val="00162EBB"/>
    <w:rsid w:val="0018640E"/>
    <w:rsid w:val="001909BD"/>
    <w:rsid w:val="00194B11"/>
    <w:rsid w:val="001A2EE0"/>
    <w:rsid w:val="001A4137"/>
    <w:rsid w:val="001B5A71"/>
    <w:rsid w:val="001D16CF"/>
    <w:rsid w:val="001D314E"/>
    <w:rsid w:val="001D6F37"/>
    <w:rsid w:val="001E5611"/>
    <w:rsid w:val="002021FF"/>
    <w:rsid w:val="002061A1"/>
    <w:rsid w:val="00213FEF"/>
    <w:rsid w:val="00227C14"/>
    <w:rsid w:val="002318B6"/>
    <w:rsid w:val="00234627"/>
    <w:rsid w:val="00240D37"/>
    <w:rsid w:val="00241994"/>
    <w:rsid w:val="00255B47"/>
    <w:rsid w:val="00262819"/>
    <w:rsid w:val="0026307F"/>
    <w:rsid w:val="00274C82"/>
    <w:rsid w:val="002950BA"/>
    <w:rsid w:val="002C4BD4"/>
    <w:rsid w:val="002C66CC"/>
    <w:rsid w:val="002D3630"/>
    <w:rsid w:val="002D5D2A"/>
    <w:rsid w:val="002E2B3D"/>
    <w:rsid w:val="002E7F71"/>
    <w:rsid w:val="002F39C0"/>
    <w:rsid w:val="00303908"/>
    <w:rsid w:val="00336A56"/>
    <w:rsid w:val="0035316D"/>
    <w:rsid w:val="003562FD"/>
    <w:rsid w:val="0036362D"/>
    <w:rsid w:val="0037419A"/>
    <w:rsid w:val="0037764A"/>
    <w:rsid w:val="0038587A"/>
    <w:rsid w:val="0038588E"/>
    <w:rsid w:val="003B3C5D"/>
    <w:rsid w:val="003D6F14"/>
    <w:rsid w:val="003F1EDA"/>
    <w:rsid w:val="00402A34"/>
    <w:rsid w:val="00402EB4"/>
    <w:rsid w:val="00421425"/>
    <w:rsid w:val="00437416"/>
    <w:rsid w:val="00443FC9"/>
    <w:rsid w:val="004444D2"/>
    <w:rsid w:val="004471E6"/>
    <w:rsid w:val="0045338B"/>
    <w:rsid w:val="00464A50"/>
    <w:rsid w:val="00477051"/>
    <w:rsid w:val="004811BA"/>
    <w:rsid w:val="0049153D"/>
    <w:rsid w:val="004953FB"/>
    <w:rsid w:val="004A4A22"/>
    <w:rsid w:val="004B539D"/>
    <w:rsid w:val="004C6EBB"/>
    <w:rsid w:val="004C74D8"/>
    <w:rsid w:val="0050657F"/>
    <w:rsid w:val="00514F44"/>
    <w:rsid w:val="0053604B"/>
    <w:rsid w:val="0055773B"/>
    <w:rsid w:val="00574D6E"/>
    <w:rsid w:val="00595AD1"/>
    <w:rsid w:val="005C1753"/>
    <w:rsid w:val="005E649E"/>
    <w:rsid w:val="005F0A01"/>
    <w:rsid w:val="006029BC"/>
    <w:rsid w:val="00623495"/>
    <w:rsid w:val="006554FE"/>
    <w:rsid w:val="00657375"/>
    <w:rsid w:val="00665002"/>
    <w:rsid w:val="00674CAB"/>
    <w:rsid w:val="006A3DCB"/>
    <w:rsid w:val="006E47F6"/>
    <w:rsid w:val="006E4E96"/>
    <w:rsid w:val="006F4735"/>
    <w:rsid w:val="007005CF"/>
    <w:rsid w:val="0070240A"/>
    <w:rsid w:val="00711187"/>
    <w:rsid w:val="00714752"/>
    <w:rsid w:val="00723F6A"/>
    <w:rsid w:val="00725A17"/>
    <w:rsid w:val="0073400C"/>
    <w:rsid w:val="00740C1A"/>
    <w:rsid w:val="00745D2D"/>
    <w:rsid w:val="00753E69"/>
    <w:rsid w:val="0077054A"/>
    <w:rsid w:val="00777914"/>
    <w:rsid w:val="0078481A"/>
    <w:rsid w:val="00794B04"/>
    <w:rsid w:val="00797809"/>
    <w:rsid w:val="007E2E05"/>
    <w:rsid w:val="007E45A5"/>
    <w:rsid w:val="007E73FE"/>
    <w:rsid w:val="00801E1E"/>
    <w:rsid w:val="008046C0"/>
    <w:rsid w:val="00814FB4"/>
    <w:rsid w:val="008179B7"/>
    <w:rsid w:val="008254FB"/>
    <w:rsid w:val="0084125E"/>
    <w:rsid w:val="00841D59"/>
    <w:rsid w:val="00850F5D"/>
    <w:rsid w:val="00884709"/>
    <w:rsid w:val="00892C14"/>
    <w:rsid w:val="008A3562"/>
    <w:rsid w:val="008F0175"/>
    <w:rsid w:val="00913A02"/>
    <w:rsid w:val="00915036"/>
    <w:rsid w:val="00926AC2"/>
    <w:rsid w:val="00930761"/>
    <w:rsid w:val="00931EE0"/>
    <w:rsid w:val="009475FE"/>
    <w:rsid w:val="00947E64"/>
    <w:rsid w:val="00972BF2"/>
    <w:rsid w:val="00981227"/>
    <w:rsid w:val="009900EE"/>
    <w:rsid w:val="009A641C"/>
    <w:rsid w:val="009B01D0"/>
    <w:rsid w:val="009D25C5"/>
    <w:rsid w:val="009E6457"/>
    <w:rsid w:val="009F0DCC"/>
    <w:rsid w:val="00A1761D"/>
    <w:rsid w:val="00A66A66"/>
    <w:rsid w:val="00A67762"/>
    <w:rsid w:val="00AB69C6"/>
    <w:rsid w:val="00AC3376"/>
    <w:rsid w:val="00B00D04"/>
    <w:rsid w:val="00B12939"/>
    <w:rsid w:val="00B151B3"/>
    <w:rsid w:val="00B50A1F"/>
    <w:rsid w:val="00B6351E"/>
    <w:rsid w:val="00B7193B"/>
    <w:rsid w:val="00B75C93"/>
    <w:rsid w:val="00B9720C"/>
    <w:rsid w:val="00BA1944"/>
    <w:rsid w:val="00BA6838"/>
    <w:rsid w:val="00BB2F59"/>
    <w:rsid w:val="00BB3432"/>
    <w:rsid w:val="00BB75C7"/>
    <w:rsid w:val="00BC1B32"/>
    <w:rsid w:val="00BD181F"/>
    <w:rsid w:val="00BD6DAE"/>
    <w:rsid w:val="00BD6F37"/>
    <w:rsid w:val="00BD77A0"/>
    <w:rsid w:val="00BE4D64"/>
    <w:rsid w:val="00BF4C82"/>
    <w:rsid w:val="00C00F94"/>
    <w:rsid w:val="00C1241F"/>
    <w:rsid w:val="00C46E18"/>
    <w:rsid w:val="00C50B27"/>
    <w:rsid w:val="00C73D4E"/>
    <w:rsid w:val="00C77C66"/>
    <w:rsid w:val="00C928AF"/>
    <w:rsid w:val="00CD3BAB"/>
    <w:rsid w:val="00CE5BF4"/>
    <w:rsid w:val="00CE7C6A"/>
    <w:rsid w:val="00CF1E35"/>
    <w:rsid w:val="00D01BFD"/>
    <w:rsid w:val="00D46289"/>
    <w:rsid w:val="00D47141"/>
    <w:rsid w:val="00D87251"/>
    <w:rsid w:val="00DC4B18"/>
    <w:rsid w:val="00DD030E"/>
    <w:rsid w:val="00DE1DAC"/>
    <w:rsid w:val="00DF5C0A"/>
    <w:rsid w:val="00E3092E"/>
    <w:rsid w:val="00E43837"/>
    <w:rsid w:val="00E60862"/>
    <w:rsid w:val="00E62199"/>
    <w:rsid w:val="00E62767"/>
    <w:rsid w:val="00E76D7B"/>
    <w:rsid w:val="00E927CF"/>
    <w:rsid w:val="00EA187B"/>
    <w:rsid w:val="00EC2630"/>
    <w:rsid w:val="00EC71C1"/>
    <w:rsid w:val="00EC7FA6"/>
    <w:rsid w:val="00EF5B96"/>
    <w:rsid w:val="00F26C9D"/>
    <w:rsid w:val="00F26D9E"/>
    <w:rsid w:val="00F32FBD"/>
    <w:rsid w:val="00F37D85"/>
    <w:rsid w:val="00F45A1D"/>
    <w:rsid w:val="00F61237"/>
    <w:rsid w:val="00F66A75"/>
    <w:rsid w:val="00F87259"/>
    <w:rsid w:val="00F90E16"/>
    <w:rsid w:val="00FA2FAC"/>
    <w:rsid w:val="00FE143F"/>
    <w:rsid w:val="00FF3F8E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cs-CZ" w:eastAsia="cs-CZ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402EB4"/>
  </w:style>
  <w:style w:type="paragraph" w:styleId="Nadpis1">
    <w:name w:val="heading 1"/>
    <w:basedOn w:val="Normln"/>
    <w:next w:val="Normln"/>
    <w:link w:val="Nadpis1Char"/>
    <w:uiPriority w:val="9"/>
    <w:qFormat/>
    <w:rsid w:val="00402EB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2EB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2EB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02EB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02EB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02EB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02EB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EB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02EB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4BD4"/>
  </w:style>
  <w:style w:type="paragraph" w:styleId="Zpat">
    <w:name w:val="footer"/>
    <w:basedOn w:val="Normln"/>
    <w:link w:val="Zpat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4BD4"/>
  </w:style>
  <w:style w:type="paragraph" w:styleId="Odstavecseseznamem">
    <w:name w:val="List Paragraph"/>
    <w:basedOn w:val="Normln"/>
    <w:uiPriority w:val="34"/>
    <w:qFormat/>
    <w:rsid w:val="00402EB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02EB4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2EB4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02EB4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02EB4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402EB4"/>
    <w:rPr>
      <w:smallCaps/>
      <w:color w:val="943634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402EB4"/>
    <w:rPr>
      <w:smallCaps/>
      <w:color w:val="C0504D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rsid w:val="00402EB4"/>
    <w:rPr>
      <w:b/>
      <w:smallCaps/>
      <w:color w:val="C0504D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rsid w:val="00402EB4"/>
    <w:rPr>
      <w:b/>
      <w:i/>
      <w:smallCaps/>
      <w:color w:val="943634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rsid w:val="00402EB4"/>
    <w:rPr>
      <w:b/>
      <w:i/>
      <w:smallCaps/>
      <w:color w:val="622423" w:themeColor="accent2" w:themeShade="7F"/>
    </w:rPr>
  </w:style>
  <w:style w:type="paragraph" w:styleId="Titulek">
    <w:name w:val="caption"/>
    <w:basedOn w:val="Normln"/>
    <w:next w:val="Normln"/>
    <w:uiPriority w:val="35"/>
    <w:unhideWhenUsed/>
    <w:qFormat/>
    <w:rsid w:val="00402EB4"/>
    <w:rPr>
      <w:b/>
      <w:bCs/>
      <w:caps/>
      <w:sz w:val="16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02EB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02EB4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402EB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402EB4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402EB4"/>
    <w:rPr>
      <w:b/>
      <w:color w:val="C0504D" w:themeColor="accent2"/>
    </w:rPr>
  </w:style>
  <w:style w:type="character" w:styleId="Zvraznn">
    <w:name w:val="Emphasis"/>
    <w:uiPriority w:val="20"/>
    <w:qFormat/>
    <w:rsid w:val="00402EB4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402EB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02EB4"/>
  </w:style>
  <w:style w:type="paragraph" w:styleId="Citt">
    <w:name w:val="Quote"/>
    <w:basedOn w:val="Normln"/>
    <w:next w:val="Normln"/>
    <w:link w:val="CittChar"/>
    <w:uiPriority w:val="29"/>
    <w:qFormat/>
    <w:rsid w:val="00402E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402EB4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2EB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2EB4"/>
    <w:rPr>
      <w:b/>
      <w:i/>
      <w:color w:val="FFFFFF" w:themeColor="background1"/>
      <w:shd w:val="clear" w:color="auto" w:fill="C0504D" w:themeFill="accent2"/>
    </w:rPr>
  </w:style>
  <w:style w:type="character" w:styleId="Zdraznnjemn">
    <w:name w:val="Subtle Emphasis"/>
    <w:uiPriority w:val="19"/>
    <w:qFormat/>
    <w:rsid w:val="00402EB4"/>
    <w:rPr>
      <w:i/>
    </w:rPr>
  </w:style>
  <w:style w:type="character" w:styleId="Zdraznnintenzivn">
    <w:name w:val="Intense Emphasis"/>
    <w:uiPriority w:val="21"/>
    <w:qFormat/>
    <w:rsid w:val="00402EB4"/>
    <w:rPr>
      <w:b/>
      <w:i/>
      <w:color w:val="C0504D" w:themeColor="accent2"/>
      <w:spacing w:val="10"/>
    </w:rPr>
  </w:style>
  <w:style w:type="character" w:styleId="Odkazjemn">
    <w:name w:val="Subtle Reference"/>
    <w:uiPriority w:val="31"/>
    <w:qFormat/>
    <w:rsid w:val="00402EB4"/>
    <w:rPr>
      <w:b/>
    </w:rPr>
  </w:style>
  <w:style w:type="character" w:styleId="Odkazintenzivn">
    <w:name w:val="Intense Reference"/>
    <w:uiPriority w:val="32"/>
    <w:qFormat/>
    <w:rsid w:val="00402EB4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02EB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402EB4"/>
    <w:pPr>
      <w:outlineLvl w:val="9"/>
    </w:pPr>
    <w:rPr>
      <w:lang w:bidi="en-US"/>
    </w:rPr>
  </w:style>
  <w:style w:type="table" w:styleId="Mkatabulky">
    <w:name w:val="Table Grid"/>
    <w:basedOn w:val="Normlntabulka"/>
    <w:uiPriority w:val="59"/>
    <w:rsid w:val="00FF4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94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4B11"/>
    <w:rPr>
      <w:rFonts w:ascii="Tahoma" w:hAnsi="Tahoma" w:cs="Tahoma"/>
      <w:sz w:val="16"/>
      <w:szCs w:val="16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E76D7B"/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uiPriority w:val="99"/>
    <w:rsid w:val="00E76D7B"/>
    <w:rPr>
      <w:vertAlign w:val="superscript"/>
    </w:rPr>
  </w:style>
  <w:style w:type="character" w:styleId="Odkaznakoment">
    <w:name w:val="annotation reference"/>
    <w:semiHidden/>
    <w:rsid w:val="00F90E16"/>
    <w:rPr>
      <w:sz w:val="16"/>
      <w:szCs w:val="16"/>
    </w:rPr>
  </w:style>
  <w:style w:type="paragraph" w:styleId="Textkomente">
    <w:name w:val="annotation text"/>
    <w:basedOn w:val="Normln"/>
    <w:semiHidden/>
    <w:rsid w:val="00F90E16"/>
  </w:style>
  <w:style w:type="paragraph" w:styleId="Pedmtkomente">
    <w:name w:val="annotation subject"/>
    <w:basedOn w:val="Textkomente"/>
    <w:next w:val="Textkomente"/>
    <w:semiHidden/>
    <w:rsid w:val="00F90E16"/>
    <w:rPr>
      <w:b/>
      <w:bCs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2318B6"/>
    <w:rPr>
      <w:i/>
      <w:iCs/>
    </w:rPr>
  </w:style>
  <w:style w:type="paragraph" w:customStyle="1" w:styleId="FooterText">
    <w:name w:val="Footer Text"/>
    <w:basedOn w:val="Normln"/>
    <w:rsid w:val="00801E1E"/>
    <w:pPr>
      <w:spacing w:after="0" w:line="240" w:lineRule="auto"/>
    </w:pPr>
    <w:rPr>
      <w:rFonts w:ascii="Times New Roman" w:hAnsi="Times New Roman"/>
      <w:i/>
      <w:iCs/>
      <w:sz w:val="24"/>
      <w:szCs w:val="24"/>
      <w:lang w:val="en-GB" w:eastAsia="en-US"/>
    </w:rPr>
  </w:style>
  <w:style w:type="character" w:styleId="Hypertextovodkaz">
    <w:name w:val="Hyperlink"/>
    <w:basedOn w:val="Standardnpsmoodstavce"/>
    <w:uiPriority w:val="99"/>
    <w:unhideWhenUsed/>
    <w:rsid w:val="005360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cs-CZ" w:eastAsia="cs-CZ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402EB4"/>
  </w:style>
  <w:style w:type="paragraph" w:styleId="Nadpis1">
    <w:name w:val="heading 1"/>
    <w:basedOn w:val="Normln"/>
    <w:next w:val="Normln"/>
    <w:link w:val="Nadpis1Char"/>
    <w:uiPriority w:val="9"/>
    <w:qFormat/>
    <w:rsid w:val="00402EB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2EB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2EB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02EB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02EB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02EB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02EB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EB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02EB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4BD4"/>
  </w:style>
  <w:style w:type="paragraph" w:styleId="Zpat">
    <w:name w:val="footer"/>
    <w:basedOn w:val="Normln"/>
    <w:link w:val="ZpatChar"/>
    <w:uiPriority w:val="99"/>
    <w:unhideWhenUsed/>
    <w:rsid w:val="002C4B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4BD4"/>
  </w:style>
  <w:style w:type="paragraph" w:styleId="Odstavecseseznamem">
    <w:name w:val="List Paragraph"/>
    <w:basedOn w:val="Normln"/>
    <w:uiPriority w:val="34"/>
    <w:qFormat/>
    <w:rsid w:val="00402EB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02EB4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2EB4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402EB4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02EB4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402EB4"/>
    <w:rPr>
      <w:smallCaps/>
      <w:color w:val="943634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402EB4"/>
    <w:rPr>
      <w:smallCaps/>
      <w:color w:val="C0504D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rsid w:val="00402EB4"/>
    <w:rPr>
      <w:b/>
      <w:smallCaps/>
      <w:color w:val="C0504D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rsid w:val="00402EB4"/>
    <w:rPr>
      <w:b/>
      <w:i/>
      <w:smallCaps/>
      <w:color w:val="943634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rsid w:val="00402EB4"/>
    <w:rPr>
      <w:b/>
      <w:i/>
      <w:smallCaps/>
      <w:color w:val="622423" w:themeColor="accent2" w:themeShade="7F"/>
    </w:rPr>
  </w:style>
  <w:style w:type="paragraph" w:styleId="Titulek">
    <w:name w:val="caption"/>
    <w:basedOn w:val="Normln"/>
    <w:next w:val="Normln"/>
    <w:uiPriority w:val="35"/>
    <w:unhideWhenUsed/>
    <w:qFormat/>
    <w:rsid w:val="00402EB4"/>
    <w:rPr>
      <w:b/>
      <w:bCs/>
      <w:caps/>
      <w:sz w:val="16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02EB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02EB4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402EB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402EB4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402EB4"/>
    <w:rPr>
      <w:b/>
      <w:color w:val="C0504D" w:themeColor="accent2"/>
    </w:rPr>
  </w:style>
  <w:style w:type="character" w:styleId="Zvraznn">
    <w:name w:val="Emphasis"/>
    <w:uiPriority w:val="20"/>
    <w:qFormat/>
    <w:rsid w:val="00402EB4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402EB4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02EB4"/>
  </w:style>
  <w:style w:type="paragraph" w:styleId="Citt">
    <w:name w:val="Quote"/>
    <w:basedOn w:val="Normln"/>
    <w:next w:val="Normln"/>
    <w:link w:val="CittChar"/>
    <w:uiPriority w:val="29"/>
    <w:qFormat/>
    <w:rsid w:val="00402EB4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402EB4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2EB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2EB4"/>
    <w:rPr>
      <w:b/>
      <w:i/>
      <w:color w:val="FFFFFF" w:themeColor="background1"/>
      <w:shd w:val="clear" w:color="auto" w:fill="C0504D" w:themeFill="accent2"/>
    </w:rPr>
  </w:style>
  <w:style w:type="character" w:styleId="Zdraznnjemn">
    <w:name w:val="Subtle Emphasis"/>
    <w:uiPriority w:val="19"/>
    <w:qFormat/>
    <w:rsid w:val="00402EB4"/>
    <w:rPr>
      <w:i/>
    </w:rPr>
  </w:style>
  <w:style w:type="character" w:styleId="Zdraznnintenzivn">
    <w:name w:val="Intense Emphasis"/>
    <w:uiPriority w:val="21"/>
    <w:qFormat/>
    <w:rsid w:val="00402EB4"/>
    <w:rPr>
      <w:b/>
      <w:i/>
      <w:color w:val="C0504D" w:themeColor="accent2"/>
      <w:spacing w:val="10"/>
    </w:rPr>
  </w:style>
  <w:style w:type="character" w:styleId="Odkazjemn">
    <w:name w:val="Subtle Reference"/>
    <w:uiPriority w:val="31"/>
    <w:qFormat/>
    <w:rsid w:val="00402EB4"/>
    <w:rPr>
      <w:b/>
    </w:rPr>
  </w:style>
  <w:style w:type="character" w:styleId="Odkazintenzivn">
    <w:name w:val="Intense Reference"/>
    <w:uiPriority w:val="32"/>
    <w:qFormat/>
    <w:rsid w:val="00402EB4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402EB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402EB4"/>
    <w:pPr>
      <w:outlineLvl w:val="9"/>
    </w:pPr>
    <w:rPr>
      <w:lang w:bidi="en-US"/>
    </w:rPr>
  </w:style>
  <w:style w:type="table" w:styleId="Mkatabulky">
    <w:name w:val="Table Grid"/>
    <w:basedOn w:val="Normlntabulka"/>
    <w:uiPriority w:val="59"/>
    <w:rsid w:val="00FF4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94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4B11"/>
    <w:rPr>
      <w:rFonts w:ascii="Tahoma" w:hAnsi="Tahoma" w:cs="Tahoma"/>
      <w:sz w:val="16"/>
      <w:szCs w:val="16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E76D7B"/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uiPriority w:val="99"/>
    <w:rsid w:val="00E76D7B"/>
    <w:rPr>
      <w:vertAlign w:val="superscript"/>
    </w:rPr>
  </w:style>
  <w:style w:type="character" w:styleId="Odkaznakoment">
    <w:name w:val="annotation reference"/>
    <w:semiHidden/>
    <w:rsid w:val="00F90E16"/>
    <w:rPr>
      <w:sz w:val="16"/>
      <w:szCs w:val="16"/>
    </w:rPr>
  </w:style>
  <w:style w:type="paragraph" w:styleId="Textkomente">
    <w:name w:val="annotation text"/>
    <w:basedOn w:val="Normln"/>
    <w:semiHidden/>
    <w:rsid w:val="00F90E16"/>
  </w:style>
  <w:style w:type="paragraph" w:styleId="Pedmtkomente">
    <w:name w:val="annotation subject"/>
    <w:basedOn w:val="Textkomente"/>
    <w:next w:val="Textkomente"/>
    <w:semiHidden/>
    <w:rsid w:val="00F90E16"/>
    <w:rPr>
      <w:b/>
      <w:bCs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2318B6"/>
    <w:rPr>
      <w:i/>
      <w:iCs/>
    </w:rPr>
  </w:style>
  <w:style w:type="paragraph" w:customStyle="1" w:styleId="FooterText">
    <w:name w:val="Footer Text"/>
    <w:basedOn w:val="Normln"/>
    <w:rsid w:val="00801E1E"/>
    <w:pPr>
      <w:spacing w:after="0" w:line="240" w:lineRule="auto"/>
    </w:pPr>
    <w:rPr>
      <w:rFonts w:ascii="Times New Roman" w:hAnsi="Times New Roman"/>
      <w:i/>
      <w:iCs/>
      <w:sz w:val="24"/>
      <w:szCs w:val="24"/>
      <w:lang w:val="en-GB" w:eastAsia="en-US"/>
    </w:rPr>
  </w:style>
  <w:style w:type="character" w:styleId="Hypertextovodkaz">
    <w:name w:val="Hyperlink"/>
    <w:basedOn w:val="Standardnpsmoodstavce"/>
    <w:uiPriority w:val="99"/>
    <w:unhideWhenUsed/>
    <w:rsid w:val="005360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531A2-67A0-4BF7-8C41-D1AAFEEA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3369E4E7.dotm</Template>
  <TotalTime>0</TotalTime>
  <Pages>8</Pages>
  <Words>2613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Změna složení Rady programu TIP a jmenování členů Expertní komise Rady programu TIP</vt:lpstr>
    </vt:vector>
  </TitlesOfParts>
  <Company>Ministerstvo průmyslu a obchodu</Company>
  <LinksUpToDate>false</LinksUpToDate>
  <CharactersWithSpaces>18567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Změna složení Rady programu TIP a jmenování členů Expertní komise Rady programu TIP</dc:title>
  <dc:creator>Kulík Jan</dc:creator>
  <cp:lastModifiedBy>Kulík Jan</cp:lastModifiedBy>
  <cp:revision>2</cp:revision>
  <cp:lastPrinted>2015-01-21T06:49:00Z</cp:lastPrinted>
  <dcterms:created xsi:type="dcterms:W3CDTF">2015-01-21T06:49:00Z</dcterms:created>
  <dcterms:modified xsi:type="dcterms:W3CDTF">2015-01-21T06:49:00Z</dcterms:modified>
</cp:coreProperties>
</file>