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9B" w:rsidRPr="000B6464" w:rsidRDefault="0035426A" w:rsidP="000B6464">
      <w:pPr>
        <w:pStyle w:val="Nzev"/>
        <w:jc w:val="center"/>
        <w:rPr>
          <w:rFonts w:eastAsiaTheme="minorHAnsi"/>
          <w:sz w:val="32"/>
          <w:szCs w:val="32"/>
          <w:lang w:eastAsia="en-US"/>
        </w:rPr>
      </w:pPr>
      <w:bookmarkStart w:id="0" w:name="_Toc396743372"/>
      <w:bookmarkStart w:id="1" w:name="_GoBack"/>
      <w:bookmarkEnd w:id="1"/>
      <w:r w:rsidRPr="0035426A">
        <w:rPr>
          <w:rFonts w:eastAsiaTheme="minorHAnsi"/>
          <w:sz w:val="32"/>
          <w:szCs w:val="32"/>
          <w:lang w:eastAsia="en-US"/>
        </w:rPr>
        <w:t xml:space="preserve">Hodnocení poskytovatele podpory </w:t>
      </w:r>
      <w:proofErr w:type="spellStart"/>
      <w:r w:rsidRPr="0035426A">
        <w:rPr>
          <w:rFonts w:eastAsiaTheme="minorHAnsi"/>
          <w:sz w:val="32"/>
          <w:szCs w:val="32"/>
          <w:lang w:eastAsia="en-US"/>
        </w:rPr>
        <w:t>VaVaI</w:t>
      </w:r>
      <w:proofErr w:type="spellEnd"/>
      <w:r w:rsidRPr="0035426A">
        <w:rPr>
          <w:rFonts w:eastAsiaTheme="minorHAnsi"/>
          <w:sz w:val="32"/>
          <w:szCs w:val="32"/>
          <w:lang w:eastAsia="en-US"/>
        </w:rPr>
        <w:t xml:space="preserve"> - Ministerstvo zdravotnictví (Opatření č. 20)</w:t>
      </w:r>
      <w:bookmarkEnd w:id="0"/>
      <w:r w:rsidR="00FB03D2">
        <w:rPr>
          <w:rFonts w:eastAsiaTheme="minorHAnsi"/>
          <w:sz w:val="32"/>
          <w:szCs w:val="32"/>
          <w:lang w:eastAsia="en-US"/>
        </w:rPr>
        <w:t xml:space="preserve"> </w:t>
      </w:r>
    </w:p>
    <w:p w:rsidR="000B6464" w:rsidRDefault="000B6464" w:rsidP="000B6464">
      <w:pPr>
        <w:pStyle w:val="Obsah1"/>
      </w:pPr>
      <w:r w:rsidRPr="000B6464">
        <w:t>OBSAH:</w:t>
      </w:r>
    </w:p>
    <w:p w:rsidR="000B6464" w:rsidRPr="000B6464" w:rsidRDefault="000B6464" w:rsidP="000B6464">
      <w:pPr>
        <w:rPr>
          <w:rFonts w:eastAsiaTheme="minorHAnsi"/>
          <w:lang w:eastAsia="en-US"/>
        </w:rPr>
      </w:pPr>
    </w:p>
    <w:p w:rsidR="008831BD" w:rsidRDefault="000B646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"1-1" \h \z \t "Podtitul;2" </w:instrText>
      </w:r>
      <w:r>
        <w:fldChar w:fldCharType="separate"/>
      </w:r>
      <w:hyperlink w:anchor="_Toc398621179" w:history="1">
        <w:r w:rsidR="008831BD" w:rsidRPr="00607B50">
          <w:rPr>
            <w:rStyle w:val="Hypertextovodkaz"/>
            <w:noProof/>
          </w:rPr>
          <w:t>1.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Úvod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_Toc398621179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0" w:history="1">
        <w:r w:rsidR="008831BD" w:rsidRPr="00607B50">
          <w:rPr>
            <w:rStyle w:val="Hypertextovodkaz"/>
            <w:noProof/>
          </w:rPr>
          <w:t>2.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Role Ministerstva zdravotnictví jako poskytovatele veřejné podpory na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_Toc398621190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1" w:history="1">
        <w:r w:rsidR="008831BD" w:rsidRPr="00607B50">
          <w:rPr>
            <w:rStyle w:val="Hypertextovodkaz"/>
            <w:noProof/>
          </w:rPr>
          <w:t>2.1.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Koncepce zdravotnického výzkumu realizované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_Toc398621191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2" w:history="1">
        <w:r w:rsidR="008831BD" w:rsidRPr="00607B50">
          <w:rPr>
            <w:rStyle w:val="Hypertextovodkaz"/>
            <w:noProof/>
          </w:rPr>
          <w:t>2.2.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Implementace národních strategických dokumentů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_Toc398621192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3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3" w:history="1">
        <w:r w:rsidR="008831BD" w:rsidRPr="00607B50">
          <w:rPr>
            <w:rStyle w:val="Hypertextovodkaz"/>
            <w:noProof/>
          </w:rPr>
          <w:t>2.3.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Institucionální podpora poskytovaná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_Toc398621193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4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4" w:history="1">
        <w:r w:rsidR="008831BD" w:rsidRPr="00607B50">
          <w:rPr>
            <w:rStyle w:val="Hypertextovodkaz"/>
            <w:noProof/>
          </w:rPr>
          <w:t>2.4.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Účelová podpora poskytovaná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_Toc398621194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6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5" w:history="1">
        <w:r w:rsidR="008831BD" w:rsidRPr="00607B50">
          <w:rPr>
            <w:rStyle w:val="Hypertextovodkaz"/>
            <w:noProof/>
          </w:rPr>
          <w:t>2.5.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Hodnocení programů realizovaných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_Toc398621195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9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6" w:history="1">
        <w:r w:rsidR="008831BD" w:rsidRPr="00607B50">
          <w:rPr>
            <w:rStyle w:val="Hypertextovodkaz"/>
            <w:noProof/>
          </w:rPr>
          <w:t>3.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Role ostatních Poskytovatelů při podpoře zdravotnického výzkumu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_Toc398621196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10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7" w:history="1">
        <w:r w:rsidR="008831BD" w:rsidRPr="00607B50">
          <w:rPr>
            <w:rStyle w:val="Hypertextovodkaz"/>
            <w:noProof/>
          </w:rPr>
          <w:t>3.1.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Centra excelence a členství v mezinárodních organizacích v oblasti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_Toc398621197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10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8" w:history="1">
        <w:r w:rsidR="008831BD" w:rsidRPr="00607B50">
          <w:rPr>
            <w:rStyle w:val="Hypertextovodkaz"/>
            <w:noProof/>
          </w:rPr>
          <w:t>4.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Srovnání zdravotnického VaVaI se zahraničím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_Toc398621198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11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9" w:history="1">
        <w:r w:rsidR="008831BD" w:rsidRPr="00607B50">
          <w:rPr>
            <w:rStyle w:val="Hypertextovodkaz"/>
            <w:noProof/>
          </w:rPr>
          <w:t>4.1.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Systém financování zdravotnického VaVaI ve Finsku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_Toc398621199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0" w:history="1">
        <w:r w:rsidR="008831BD" w:rsidRPr="00607B50">
          <w:rPr>
            <w:rStyle w:val="Hypertextovodkaz"/>
            <w:noProof/>
          </w:rPr>
          <w:t>4.2.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Systém financování zdravotnického VaVaI v Rakousku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_Toc398621200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14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1" w:history="1">
        <w:r w:rsidR="008831BD" w:rsidRPr="00607B50">
          <w:rPr>
            <w:rStyle w:val="Hypertextovodkaz"/>
            <w:noProof/>
          </w:rPr>
          <w:t>4.3.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Srovnávací analýza úrovně a trendů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_Toc398621201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15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202" w:history="1">
        <w:r w:rsidR="008831BD" w:rsidRPr="00607B50">
          <w:rPr>
            <w:rStyle w:val="Hypertextovodkaz"/>
            <w:noProof/>
          </w:rPr>
          <w:t>5.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Analýza výsledků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_Toc398621202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3" w:history="1">
        <w:r w:rsidR="008831BD" w:rsidRPr="00607B50">
          <w:rPr>
            <w:rStyle w:val="Hypertextovodkaz"/>
            <w:noProof/>
          </w:rPr>
          <w:t>5.1.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Předávání údajů do IS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_Toc398621203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4" w:history="1">
        <w:r w:rsidR="008831BD" w:rsidRPr="00607B50">
          <w:rPr>
            <w:rStyle w:val="Hypertextovodkaz"/>
            <w:noProof/>
          </w:rPr>
          <w:t>5.2.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Vliv financí poskytovaných MZ na tvorbu výsledků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_Toc398621204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5" w:history="1">
        <w:r w:rsidR="008831BD" w:rsidRPr="00607B50">
          <w:rPr>
            <w:rStyle w:val="Hypertextovodkaz"/>
            <w:noProof/>
          </w:rPr>
          <w:t>5.3.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Výsledky vzniklé s institucionální a účelovou podporou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_Toc398621205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23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6" w:history="1">
        <w:r w:rsidR="008831BD" w:rsidRPr="00607B50">
          <w:rPr>
            <w:rStyle w:val="Hypertextovodkaz"/>
            <w:noProof/>
          </w:rPr>
          <w:t>5.4.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Vliv ostatních poskytovatelů na tvorbu výsledků zdravotnického výzkumu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_Toc398621206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25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C15CDD">
      <w:pPr>
        <w:pStyle w:val="Obsah1"/>
        <w:rPr>
          <w:rStyle w:val="Hypertextovodkaz"/>
          <w:noProof/>
        </w:rPr>
      </w:pPr>
      <w:hyperlink w:anchor="_Toc398621207" w:history="1">
        <w:r w:rsidR="008831BD" w:rsidRPr="00607B50">
          <w:rPr>
            <w:rStyle w:val="Hypertextovodkaz"/>
            <w:noProof/>
          </w:rPr>
          <w:t>6.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Závěry a doporučení Rady pro další činnost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_Toc398621207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27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8831BD" w:rsidP="00F56F2A">
      <w:pPr>
        <w:rPr>
          <w:rStyle w:val="Hypertextovodkaz"/>
          <w:rFonts w:eastAsiaTheme="minorHAnsi"/>
          <w:b/>
          <w:noProof/>
          <w:lang w:eastAsia="en-US"/>
        </w:rPr>
      </w:pPr>
      <w:r>
        <w:rPr>
          <w:rStyle w:val="Hypertextovodkaz"/>
          <w:noProof/>
        </w:rPr>
        <w:br w:type="page"/>
      </w:r>
    </w:p>
    <w:p w:rsidR="000B6464" w:rsidRPr="000B6464" w:rsidRDefault="000B6464" w:rsidP="000B6464">
      <w:pPr>
        <w:pStyle w:val="Nadpis1"/>
        <w:numPr>
          <w:ilvl w:val="0"/>
          <w:numId w:val="19"/>
        </w:numPr>
        <w:spacing w:before="240" w:after="240"/>
        <w:ind w:left="357" w:hanging="357"/>
      </w:pPr>
      <w:r>
        <w:rPr>
          <w:rFonts w:eastAsiaTheme="minorHAnsi"/>
          <w:lang w:eastAsia="en-US"/>
        </w:rPr>
        <w:lastRenderedPageBreak/>
        <w:fldChar w:fldCharType="end"/>
      </w:r>
      <w:bookmarkStart w:id="2" w:name="_Toc398621179"/>
      <w:r w:rsidRPr="000B6464">
        <w:t>Úvod</w:t>
      </w:r>
      <w:bookmarkEnd w:id="2"/>
    </w:p>
    <w:p w:rsidR="00B02924" w:rsidRPr="00B02924" w:rsidRDefault="00B02924" w:rsidP="00F03D6D">
      <w:pPr>
        <w:spacing w:after="120"/>
        <w:ind w:firstLine="708"/>
        <w:jc w:val="both"/>
        <w:rPr>
          <w:rFonts w:eastAsiaTheme="minorHAnsi"/>
          <w:lang w:eastAsia="en-US"/>
        </w:rPr>
      </w:pPr>
      <w:r w:rsidRPr="00B02924">
        <w:rPr>
          <w:rFonts w:eastAsiaTheme="minorHAnsi"/>
          <w:lang w:eastAsia="en-US"/>
        </w:rPr>
        <w:t>Usnesením vlády ze dne 24. dubna 2013 č. 294 byl schválen</w:t>
      </w:r>
      <w:r w:rsidR="00744F7F">
        <w:rPr>
          <w:rFonts w:eastAsiaTheme="minorHAnsi"/>
          <w:lang w:eastAsia="en-US"/>
        </w:rPr>
        <w:t xml:space="preserve"> strategický materiál </w:t>
      </w:r>
      <w:r w:rsidRPr="00B02924">
        <w:rPr>
          <w:rFonts w:eastAsiaTheme="minorHAnsi"/>
          <w:lang w:eastAsia="en-US"/>
        </w:rPr>
        <w:t xml:space="preserve">Aktualizace Národní politiky výzkumu, vývoje a inovací České republiky na léta 2009 až 2015 s výhledem do roku 2020. Součástí systémových opatření </w:t>
      </w:r>
      <w:r w:rsidR="00744F7F">
        <w:rPr>
          <w:rFonts w:eastAsiaTheme="minorHAnsi"/>
          <w:lang w:eastAsia="en-US"/>
        </w:rPr>
        <w:t>uvedeného dokumentu</w:t>
      </w:r>
      <w:r w:rsidRPr="00B02924">
        <w:rPr>
          <w:rFonts w:eastAsiaTheme="minorHAnsi"/>
          <w:lang w:eastAsia="en-US"/>
        </w:rPr>
        <w:t xml:space="preserve"> je </w:t>
      </w:r>
      <w:r w:rsidR="00744F7F">
        <w:rPr>
          <w:rFonts w:eastAsiaTheme="minorHAnsi"/>
          <w:lang w:eastAsia="en-US"/>
        </w:rPr>
        <w:t xml:space="preserve">rovněž </w:t>
      </w:r>
      <w:r w:rsidRPr="00B02924">
        <w:rPr>
          <w:rFonts w:eastAsiaTheme="minorHAnsi"/>
          <w:lang w:eastAsia="en-US"/>
        </w:rPr>
        <w:t xml:space="preserve">opatření 20, které zní: </w:t>
      </w:r>
    </w:p>
    <w:p w:rsidR="00744F7F" w:rsidRPr="00C31C32" w:rsidRDefault="00744F7F" w:rsidP="00C31C32">
      <w:pPr>
        <w:spacing w:after="120"/>
        <w:ind w:firstLine="360"/>
        <w:jc w:val="both"/>
      </w:pPr>
      <w:r w:rsidRPr="00C31C32">
        <w:t>„</w:t>
      </w:r>
      <w:r w:rsidR="00B02924" w:rsidRPr="00C31C32">
        <w:t xml:space="preserve">Provádět důsledné hodnocení poskytovatelů podpory </w:t>
      </w:r>
      <w:r w:rsidR="00F03D6D" w:rsidRPr="00C31C32">
        <w:t>výzkumu, vývoje a inovací (dále jen „</w:t>
      </w:r>
      <w:proofErr w:type="spellStart"/>
      <w:r w:rsidR="00F03D6D" w:rsidRPr="00C31C32">
        <w:t>VaVaI</w:t>
      </w:r>
      <w:proofErr w:type="spellEnd"/>
      <w:r w:rsidR="00F03D6D" w:rsidRPr="00C31C32">
        <w:t>“)</w:t>
      </w:r>
      <w:r w:rsidR="00B02924" w:rsidRPr="00C31C32">
        <w:t xml:space="preserve"> zaměřené na efektivitu vynakládaných prostředků.</w:t>
      </w:r>
      <w:r w:rsidRPr="00C31C32">
        <w:t>“</w:t>
      </w:r>
    </w:p>
    <w:p w:rsidR="00744F7F" w:rsidRPr="00D417EF" w:rsidRDefault="00E93278" w:rsidP="00C31C32">
      <w:pPr>
        <w:spacing w:after="120"/>
        <w:ind w:firstLine="360"/>
        <w:jc w:val="both"/>
      </w:pPr>
      <w:r w:rsidRPr="00C31C32">
        <w:t>Za plnění tohoto opatření je odpovědná Rada pro výzkum, vývoj a inovace (dále jen „Rada“).</w:t>
      </w:r>
      <w:r w:rsidR="00744F7F" w:rsidRPr="00C31C32">
        <w:t xml:space="preserve"> </w:t>
      </w:r>
      <w:r w:rsidR="00F85762">
        <w:t xml:space="preserve">Do roku 2020 má být zhodnoceno všech 10 poskytovatelů </w:t>
      </w:r>
      <w:r w:rsidR="00E85F59">
        <w:t xml:space="preserve">podpory na </w:t>
      </w:r>
      <w:proofErr w:type="spellStart"/>
      <w:r w:rsidR="00F85762">
        <w:t>VaVaI</w:t>
      </w:r>
      <w:proofErr w:type="spellEnd"/>
      <w:r w:rsidR="00E85F59">
        <w:t xml:space="preserve"> (dále jen „Poskytovatelé“</w:t>
      </w:r>
      <w:r w:rsidR="008B2C70">
        <w:t>)</w:t>
      </w:r>
      <w:r w:rsidR="00F85762">
        <w:t xml:space="preserve">. Hodnocení bude prováděno jednotlivě z důvodu odlišných rolí poskytovatelů v systému </w:t>
      </w:r>
      <w:proofErr w:type="spellStart"/>
      <w:r w:rsidR="00F85762">
        <w:t>VaVaI</w:t>
      </w:r>
      <w:proofErr w:type="spellEnd"/>
      <w:r w:rsidR="00F85762">
        <w:t xml:space="preserve">. Hodnocení je vhodné rozložit do více let ve vazbě na průběh a termíny ukončování koncepcí a programů jednotlivými poskytovateli. </w:t>
      </w:r>
      <w:r w:rsidR="00744F7F" w:rsidRPr="00C31C32">
        <w:t xml:space="preserve">Cílem tohoto materiálu je provést hodnocení Ministerstva zdravotnictví jako poskytovatele podpory na </w:t>
      </w:r>
      <w:proofErr w:type="spellStart"/>
      <w:r w:rsidR="00744F7F" w:rsidRPr="00C31C32">
        <w:t>VaVaI</w:t>
      </w:r>
      <w:proofErr w:type="spellEnd"/>
      <w:r w:rsidR="00744F7F" w:rsidRPr="00C31C32">
        <w:t>.</w:t>
      </w:r>
    </w:p>
    <w:p w:rsidR="00FE0E09" w:rsidRDefault="00B47134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3" w:name="_Toc398621180"/>
      <w:bookmarkStart w:id="4" w:name="_Toc398621181"/>
      <w:bookmarkStart w:id="5" w:name="_Toc398621182"/>
      <w:bookmarkStart w:id="6" w:name="_Toc398621183"/>
      <w:bookmarkStart w:id="7" w:name="_Toc398621184"/>
      <w:bookmarkStart w:id="8" w:name="_Toc398621185"/>
      <w:bookmarkStart w:id="9" w:name="_Toc398621186"/>
      <w:bookmarkStart w:id="10" w:name="_Toc398621187"/>
      <w:bookmarkStart w:id="11" w:name="_Toc398621188"/>
      <w:bookmarkStart w:id="12" w:name="_Toc398621189"/>
      <w:bookmarkStart w:id="13" w:name="_Toc396743374"/>
      <w:bookmarkStart w:id="14" w:name="_Toc39862119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t xml:space="preserve">Role </w:t>
      </w:r>
      <w:r w:rsidR="00FE0E09" w:rsidRPr="00FE0E09">
        <w:t>Ministerstv</w:t>
      </w:r>
      <w:r>
        <w:t>a</w:t>
      </w:r>
      <w:r w:rsidR="00FE0E09" w:rsidRPr="00FE0E09">
        <w:t xml:space="preserve"> zdravotnictví </w:t>
      </w:r>
      <w:r>
        <w:t xml:space="preserve">jako poskytovatele veřejné podpory na </w:t>
      </w:r>
      <w:proofErr w:type="spellStart"/>
      <w:r>
        <w:t>VaVaI</w:t>
      </w:r>
      <w:bookmarkEnd w:id="13"/>
      <w:bookmarkEnd w:id="14"/>
      <w:proofErr w:type="spellEnd"/>
    </w:p>
    <w:p w:rsidR="00B67723" w:rsidRDefault="00E85F59" w:rsidP="00B67723">
      <w:pPr>
        <w:ind w:firstLine="360"/>
        <w:jc w:val="both"/>
      </w:pPr>
      <w:r>
        <w:t xml:space="preserve">Ministerstvo zdravotnictví (dále jen „MZ“) je podle </w:t>
      </w:r>
      <w:r w:rsidRPr="00B67723">
        <w:t>§ 10 zákona 2/1969 Sb., o zřízení ministerstev a jiných ústředních orgán</w:t>
      </w:r>
      <w:r>
        <w:t>ů státní správy České republiky</w:t>
      </w:r>
      <w:r w:rsidRPr="00B67723">
        <w:t xml:space="preserve"> (Kompetenční zákon)</w:t>
      </w:r>
      <w:r>
        <w:t>, ve znění pozdějších předpisů, ú</w:t>
      </w:r>
      <w:r w:rsidR="00B67723" w:rsidRPr="00B67723">
        <w:t>středním orgánem státní správy pro zdravotnickou vědecko</w:t>
      </w:r>
      <w:r w:rsidR="00B67723">
        <w:t>-</w:t>
      </w:r>
      <w:r w:rsidR="00B67723" w:rsidRPr="00B67723">
        <w:t>výzkumnou činnost.</w:t>
      </w:r>
      <w:r w:rsidR="00B67723">
        <w:t xml:space="preserve"> </w:t>
      </w:r>
      <w:r>
        <w:t>Dle</w:t>
      </w:r>
      <w:r w:rsidRPr="00295597">
        <w:t xml:space="preserve"> zákon</w:t>
      </w:r>
      <w:r>
        <w:t>a</w:t>
      </w:r>
      <w:r w:rsidRPr="00295597">
        <w:t xml:space="preserve"> č.</w:t>
      </w:r>
      <w:r>
        <w:t> </w:t>
      </w:r>
      <w:r w:rsidRPr="00295597">
        <w:t xml:space="preserve">130/2002 Sb., o podpoře výzkumu, experimentálního vývoje a inovací z veřejných prostředků a </w:t>
      </w:r>
      <w:r>
        <w:t xml:space="preserve">o </w:t>
      </w:r>
      <w:r w:rsidRPr="00295597">
        <w:t>změně některých souvisejících zákonů</w:t>
      </w:r>
      <w:r>
        <w:t xml:space="preserve"> </w:t>
      </w:r>
      <w:r w:rsidR="005540EB">
        <w:rPr>
          <w:color w:val="000000"/>
        </w:rPr>
        <w:t>(zákon o </w:t>
      </w:r>
      <w:r w:rsidRPr="00A66681">
        <w:rPr>
          <w:color w:val="000000"/>
        </w:rPr>
        <w:t>podpoře výzkumu, experimentálního vývoje a inovací)</w:t>
      </w:r>
      <w:r>
        <w:rPr>
          <w:color w:val="000000"/>
        </w:rPr>
        <w:t xml:space="preserve">, ve znění pozdějších předpisů, </w:t>
      </w:r>
      <w:r w:rsidR="00E870D5">
        <w:rPr>
          <w:color w:val="000000"/>
        </w:rPr>
        <w:t xml:space="preserve">patří </w:t>
      </w:r>
      <w:r>
        <w:rPr>
          <w:color w:val="000000"/>
        </w:rPr>
        <w:t xml:space="preserve">MZ </w:t>
      </w:r>
      <w:r w:rsidR="00E870D5">
        <w:rPr>
          <w:color w:val="000000"/>
        </w:rPr>
        <w:t xml:space="preserve">mezi </w:t>
      </w:r>
      <w:r>
        <w:rPr>
          <w:color w:val="000000"/>
        </w:rPr>
        <w:t>Poskytovatele</w:t>
      </w:r>
      <w:r w:rsidR="00E870D5">
        <w:t xml:space="preserve">. </w:t>
      </w:r>
    </w:p>
    <w:p w:rsidR="006B6F34" w:rsidRPr="00253869" w:rsidRDefault="008A70D7" w:rsidP="0035426A">
      <w:pPr>
        <w:pStyle w:val="Normlnweb"/>
        <w:spacing w:after="120" w:afterAutospacing="0"/>
        <w:ind w:firstLine="360"/>
      </w:pPr>
      <w:r>
        <w:t xml:space="preserve">Hlavním úkolem Ministerstva zdravotnictví v oblasti </w:t>
      </w:r>
      <w:proofErr w:type="spellStart"/>
      <w:r>
        <w:t>VaVaI</w:t>
      </w:r>
      <w:proofErr w:type="spellEnd"/>
      <w:r>
        <w:t xml:space="preserve"> je</w:t>
      </w:r>
      <w:r w:rsidR="00B67723">
        <w:t xml:space="preserve"> ve smyslu uvedených předpisů</w:t>
      </w:r>
      <w:r>
        <w:t xml:space="preserve"> </w:t>
      </w:r>
      <w:r w:rsidRPr="008A70D7">
        <w:rPr>
          <w:b/>
        </w:rPr>
        <w:t xml:space="preserve">financování aplikovaného zdravotnického </w:t>
      </w:r>
      <w:proofErr w:type="spellStart"/>
      <w:r w:rsidR="00E93278">
        <w:rPr>
          <w:b/>
        </w:rPr>
        <w:t>VaVaI</w:t>
      </w:r>
      <w:proofErr w:type="spellEnd"/>
      <w:r w:rsidRPr="00FE0E09">
        <w:t>.</w:t>
      </w:r>
      <w:r>
        <w:t xml:space="preserve"> </w:t>
      </w:r>
      <w:r w:rsidR="005A65B0">
        <w:t xml:space="preserve">MZ </w:t>
      </w:r>
      <w:r w:rsidR="00DA53DB">
        <w:t xml:space="preserve">financuje </w:t>
      </w:r>
      <w:proofErr w:type="spellStart"/>
      <w:r w:rsidR="005A65B0">
        <w:t>VaVaI</w:t>
      </w:r>
      <w:proofErr w:type="spellEnd"/>
      <w:r w:rsidR="005A65B0">
        <w:t xml:space="preserve"> jak formou institucionální podpory, tak prostřednictvím programů, tj. účelově. Rozdělování účelové podpory MZ </w:t>
      </w:r>
      <w:r w:rsidR="000D3223">
        <w:t>doposud</w:t>
      </w:r>
      <w:r w:rsidR="00E870D5">
        <w:t xml:space="preserve"> </w:t>
      </w:r>
      <w:r w:rsidR="005A65B0">
        <w:t>zabezpečovalo</w:t>
      </w:r>
      <w:r w:rsidR="00E870D5">
        <w:t xml:space="preserve"> prostřednictvím</w:t>
      </w:r>
      <w:r w:rsidR="00DA53DB">
        <w:t xml:space="preserve"> </w:t>
      </w:r>
      <w:r w:rsidR="000D3223">
        <w:t xml:space="preserve">svého poradního orgánu - </w:t>
      </w:r>
      <w:r w:rsidR="008814F8">
        <w:t>Interní Grantové agentury</w:t>
      </w:r>
      <w:r w:rsidR="00E870D5">
        <w:t xml:space="preserve">. Od 1. dubna 2014 byla zřízena </w:t>
      </w:r>
      <w:r w:rsidR="00E870D5" w:rsidRPr="0035426A">
        <w:rPr>
          <w:b/>
        </w:rPr>
        <w:t>Agentura pro zdravotnick</w:t>
      </w:r>
      <w:r w:rsidR="005A65B0" w:rsidRPr="0035426A">
        <w:rPr>
          <w:b/>
        </w:rPr>
        <w:t>ý</w:t>
      </w:r>
      <w:r w:rsidR="00E870D5" w:rsidRPr="0035426A">
        <w:rPr>
          <w:b/>
        </w:rPr>
        <w:t xml:space="preserve"> výzkum</w:t>
      </w:r>
      <w:r w:rsidR="005A65B0" w:rsidRPr="0035426A">
        <w:rPr>
          <w:b/>
        </w:rPr>
        <w:t xml:space="preserve"> České republiky</w:t>
      </w:r>
      <w:r w:rsidR="005A65B0">
        <w:t xml:space="preserve">, </w:t>
      </w:r>
      <w:r w:rsidR="00E870D5">
        <w:t>samostatn</w:t>
      </w:r>
      <w:r w:rsidR="005A65B0">
        <w:t xml:space="preserve">á účetní jednotka </w:t>
      </w:r>
      <w:r w:rsidR="00E870D5">
        <w:t>v působnosti MZ</w:t>
      </w:r>
      <w:r w:rsidR="00DA53DB">
        <w:t>.</w:t>
      </w:r>
      <w:r w:rsidR="000D3223">
        <w:t xml:space="preserve"> Jejím úkolem je především příprava programů účelové podpory </w:t>
      </w:r>
      <w:proofErr w:type="spellStart"/>
      <w:r w:rsidR="000D3223">
        <w:t>VaVaI</w:t>
      </w:r>
      <w:proofErr w:type="spellEnd"/>
      <w:r w:rsidR="000D3223">
        <w:t xml:space="preserve">, vyhlašování veřejných soutěží ve </w:t>
      </w:r>
      <w:proofErr w:type="spellStart"/>
      <w:r w:rsidR="000D3223">
        <w:t>VaVaI</w:t>
      </w:r>
      <w:proofErr w:type="spellEnd"/>
      <w:r w:rsidR="000D3223">
        <w:t>, výběr projektů k financování, kontrola podpořený</w:t>
      </w:r>
      <w:r w:rsidR="005540EB">
        <w:t>ch projektů, jejich hodnocení a </w:t>
      </w:r>
      <w:r w:rsidR="000D3223">
        <w:t>hodnocení ukončených programů.</w:t>
      </w:r>
    </w:p>
    <w:p w:rsidR="008621ED" w:rsidRDefault="008621ED" w:rsidP="0096299B">
      <w:pPr>
        <w:pStyle w:val="Podtitul"/>
      </w:pPr>
      <w:bookmarkStart w:id="15" w:name="_Toc398621191"/>
      <w:r w:rsidRPr="00EC71C1">
        <w:t>Koncepce zdravotnického výzkumu realizované MZ</w:t>
      </w:r>
      <w:bookmarkEnd w:id="15"/>
    </w:p>
    <w:p w:rsidR="00954487" w:rsidRDefault="00954487" w:rsidP="00954487">
      <w:pPr>
        <w:ind w:firstLine="360"/>
        <w:jc w:val="both"/>
      </w:pPr>
      <w:r>
        <w:t>MZ</w:t>
      </w:r>
      <w:r w:rsidR="008814F8">
        <w:t xml:space="preserve"> provádí</w:t>
      </w:r>
      <w:r>
        <w:t xml:space="preserve"> podporu </w:t>
      </w:r>
      <w:proofErr w:type="spellStart"/>
      <w:r>
        <w:t>VaVaI</w:t>
      </w:r>
      <w:proofErr w:type="spellEnd"/>
      <w:r>
        <w:t xml:space="preserve"> v oblasti zdravotnictví na základě </w:t>
      </w:r>
      <w:r w:rsidRPr="00954487">
        <w:rPr>
          <w:b/>
        </w:rPr>
        <w:t>Koncepce zdravotnického aplikovaného výzkumu do roku 2015</w:t>
      </w:r>
      <w:r w:rsidR="004B0EA8">
        <w:rPr>
          <w:rStyle w:val="Znakapoznpodarou"/>
        </w:rPr>
        <w:footnoteReference w:id="1"/>
      </w:r>
      <w:r>
        <w:t xml:space="preserve"> (dále jen „Koncepce 2015“). MZ již má vypracovánu také navazující </w:t>
      </w:r>
      <w:r w:rsidRPr="001908DF">
        <w:rPr>
          <w:b/>
        </w:rPr>
        <w:t>Koncepci zdravotnického výzkumu do roku 2022</w:t>
      </w:r>
      <w:r w:rsidR="004B0EA8">
        <w:rPr>
          <w:rStyle w:val="Znakapoznpodarou"/>
        </w:rPr>
        <w:footnoteReference w:id="2"/>
      </w:r>
      <w:r>
        <w:t xml:space="preserve"> (dále jen „Koncepce 2022“)</w:t>
      </w:r>
      <w:r w:rsidR="004B0EA8">
        <w:t xml:space="preserve"> s účinností</w:t>
      </w:r>
      <w:r>
        <w:t xml:space="preserve"> od roku 2015.</w:t>
      </w:r>
    </w:p>
    <w:p w:rsidR="00954487" w:rsidRDefault="00954487" w:rsidP="00A40951">
      <w:pPr>
        <w:ind w:firstLine="360"/>
        <w:jc w:val="both"/>
      </w:pPr>
      <w:r>
        <w:t xml:space="preserve">Cílem </w:t>
      </w:r>
      <w:r w:rsidRPr="003A74E3">
        <w:rPr>
          <w:b/>
        </w:rPr>
        <w:t xml:space="preserve">Koncepce </w:t>
      </w:r>
      <w:r w:rsidR="00B67582" w:rsidRPr="003A74E3">
        <w:rPr>
          <w:b/>
        </w:rPr>
        <w:t>20</w:t>
      </w:r>
      <w:r w:rsidRPr="003A74E3">
        <w:rPr>
          <w:b/>
        </w:rPr>
        <w:t>15</w:t>
      </w:r>
      <w:r>
        <w:t xml:space="preserve"> byla implementace Reformy systému </w:t>
      </w:r>
      <w:proofErr w:type="spellStart"/>
      <w:r>
        <w:t>VaVaI</w:t>
      </w:r>
      <w:proofErr w:type="spellEnd"/>
      <w:r>
        <w:t xml:space="preserve"> v oblasti zdravotnictví a zvýšení efektivity využití prostředků v aplikovaném zdravotnickém výzkumu. </w:t>
      </w:r>
      <w:r w:rsidR="004B0EA8">
        <w:t>S</w:t>
      </w:r>
      <w:r>
        <w:t xml:space="preserve">oustřeďuje </w:t>
      </w:r>
      <w:r w:rsidR="004B0EA8">
        <w:t xml:space="preserve">se zejména </w:t>
      </w:r>
      <w:r>
        <w:t xml:space="preserve">na zdokonalení diagnostiky, </w:t>
      </w:r>
      <w:r w:rsidR="005540EB">
        <w:t>terapie a prevence onemocnění a </w:t>
      </w:r>
      <w:r>
        <w:t>zavádění výsledků výzkumu do praktické medicíny a zdravotních systémů. Rovněž je zaměřena na rozvoj informatiky a ošetřovatelství.</w:t>
      </w:r>
      <w:r w:rsidR="00A40951">
        <w:t xml:space="preserve"> </w:t>
      </w:r>
      <w:r>
        <w:t xml:space="preserve">Koncepce </w:t>
      </w:r>
      <w:r w:rsidR="003A74E3">
        <w:t>20</w:t>
      </w:r>
      <w:r>
        <w:t xml:space="preserve">15 je v souladu s dokumentem </w:t>
      </w:r>
      <w:r>
        <w:lastRenderedPageBreak/>
        <w:t xml:space="preserve">Národní politika výzkumu, vývoje a inovací ČR na léta 2009 – 2015, </w:t>
      </w:r>
      <w:r w:rsidR="001342CF">
        <w:t xml:space="preserve">jehož součástí </w:t>
      </w:r>
      <w:r>
        <w:t>byly rovněž Priority aplikovaného výzkumu, vývoje a inovací ČR na léta 2009 – 201</w:t>
      </w:r>
      <w:r w:rsidR="00093465">
        <w:t>5</w:t>
      </w:r>
      <w:r w:rsidR="001342CF">
        <w:t xml:space="preserve">. </w:t>
      </w:r>
    </w:p>
    <w:p w:rsidR="00954487" w:rsidRDefault="00954487" w:rsidP="003A74E3">
      <w:pPr>
        <w:ind w:firstLine="708"/>
        <w:jc w:val="both"/>
      </w:pPr>
      <w:r>
        <w:t xml:space="preserve">Základním cílem Koncepce </w:t>
      </w:r>
      <w:r w:rsidR="003A74E3">
        <w:t>20</w:t>
      </w:r>
      <w:r>
        <w:t xml:space="preserve">15 je </w:t>
      </w:r>
      <w:r w:rsidRPr="003A74E3">
        <w:rPr>
          <w:b/>
        </w:rPr>
        <w:t>dosažení mezinárodně srovnatelné úrovně výsledků výzkumu</w:t>
      </w:r>
      <w:r>
        <w:t xml:space="preserve">. Koncepce </w:t>
      </w:r>
      <w:r w:rsidR="003A74E3">
        <w:t>20</w:t>
      </w:r>
      <w:r>
        <w:t>15 navázala na dlouhodobý základní směr výzkumu Zdraví, který zpracovala odborná komise Rady pro živou přírodu. Dále byla zpracována v souladu s</w:t>
      </w:r>
      <w:r w:rsidR="00093465">
        <w:t> </w:t>
      </w:r>
      <w:r>
        <w:t>cíli resortního programu výzkumu a vývoje MZ pro roky 2008 až 2011 a programu WHO Zdraví 21 (jednalo se o Dlouhodobý program zlepšování zdraví obyvatelstva</w:t>
      </w:r>
      <w:r w:rsidR="008D1A1C">
        <w:rPr>
          <w:rStyle w:val="Znakapoznpodarou"/>
        </w:rPr>
        <w:footnoteReference w:id="3"/>
      </w:r>
      <w:r w:rsidR="008D1A1C">
        <w:t>).</w:t>
      </w:r>
    </w:p>
    <w:p w:rsidR="00954487" w:rsidRDefault="008D1A1C" w:rsidP="003A74E3">
      <w:pPr>
        <w:ind w:firstLine="708"/>
        <w:jc w:val="both"/>
      </w:pPr>
      <w:r>
        <w:t xml:space="preserve">O průběhu plnění </w:t>
      </w:r>
      <w:r w:rsidR="00954487">
        <w:t xml:space="preserve">Koncepce </w:t>
      </w:r>
      <w:r w:rsidR="003A74E3">
        <w:t>20</w:t>
      </w:r>
      <w:r w:rsidR="00954487">
        <w:t>15</w:t>
      </w:r>
      <w:r w:rsidR="00BE4562">
        <w:t xml:space="preserve"> </w:t>
      </w:r>
      <w:r w:rsidR="003A74E3">
        <w:t>MZ</w:t>
      </w:r>
      <w:r w:rsidR="00954487">
        <w:t xml:space="preserve"> </w:t>
      </w:r>
      <w:r>
        <w:t>vypracovalo etapovou zprávu</w:t>
      </w:r>
      <w:r w:rsidR="00954487">
        <w:t xml:space="preserve">. </w:t>
      </w:r>
      <w:r>
        <w:t xml:space="preserve">Podrobné průběžné vyhodnocení Koncepce 2015 je součástí Koncepce 2022. </w:t>
      </w:r>
      <w:r w:rsidR="005540EB">
        <w:t>Závěrečná zpráva o </w:t>
      </w:r>
      <w:r w:rsidR="00954487">
        <w:t xml:space="preserve">realizaci Koncepce </w:t>
      </w:r>
      <w:r w:rsidR="003A74E3">
        <w:t>20</w:t>
      </w:r>
      <w:r w:rsidR="00954487">
        <w:t>15 bude předložena vládě po předchozím projednání Radou do 30.</w:t>
      </w:r>
      <w:r w:rsidR="001F5A32">
        <w:t> </w:t>
      </w:r>
      <w:r w:rsidR="00954487">
        <w:t xml:space="preserve">listopadu 2016, tedy po ukončení Koncepce 2015. </w:t>
      </w:r>
    </w:p>
    <w:p w:rsidR="00954487" w:rsidRDefault="00954487" w:rsidP="003A74E3">
      <w:pPr>
        <w:ind w:firstLine="708"/>
        <w:jc w:val="both"/>
      </w:pPr>
      <w:r>
        <w:t xml:space="preserve">Z </w:t>
      </w:r>
      <w:r w:rsidR="008D1A1C">
        <w:t xml:space="preserve">průběžného </w:t>
      </w:r>
      <w:r>
        <w:t xml:space="preserve">hodnocení </w:t>
      </w:r>
      <w:r w:rsidR="008D1A1C">
        <w:t>vyplývá</w:t>
      </w:r>
      <w:r>
        <w:t xml:space="preserve">, že </w:t>
      </w:r>
      <w:r w:rsidRPr="003A74E3">
        <w:rPr>
          <w:b/>
        </w:rPr>
        <w:t>z deseti opatření Koncepce 2015 je sedm plněno průběžně, dvě opatření byla splněna a nesplněno zůstalo opatření č. 3</w:t>
      </w:r>
      <w:r>
        <w:t xml:space="preserve">, v rámci kterého se předpokládalo, že ze zdravotnických vzdělávacích programů budou dodatečně podpořeny vybrané domácí recenzované zdravotnické časopisy zveřejňující výsledky výzkumu podporovaného MZ. Důvodem nesplnění tohoto opatření </w:t>
      </w:r>
      <w:r w:rsidR="00093465">
        <w:t>je</w:t>
      </w:r>
      <w:r>
        <w:t xml:space="preserve"> skutečnost, že agenda zdravotnických vzdělávacích programů </w:t>
      </w:r>
      <w:r w:rsidR="00093465">
        <w:t xml:space="preserve">byla </w:t>
      </w:r>
      <w:r>
        <w:t>v</w:t>
      </w:r>
      <w:r w:rsidR="00093465">
        <w:t> </w:t>
      </w:r>
      <w:r>
        <w:t>roce 2010 bez náhrady zrušena.</w:t>
      </w:r>
    </w:p>
    <w:p w:rsidR="00954487" w:rsidRDefault="00954487" w:rsidP="00A40951">
      <w:pPr>
        <w:ind w:firstLine="708"/>
        <w:jc w:val="both"/>
      </w:pPr>
      <w:r w:rsidRPr="00A40951">
        <w:rPr>
          <w:b/>
        </w:rPr>
        <w:t xml:space="preserve">Koncepce </w:t>
      </w:r>
      <w:r w:rsidR="00A40951" w:rsidRPr="00A40951">
        <w:rPr>
          <w:b/>
        </w:rPr>
        <w:t>20</w:t>
      </w:r>
      <w:r w:rsidRPr="00A40951">
        <w:rPr>
          <w:b/>
        </w:rPr>
        <w:t>22</w:t>
      </w:r>
      <w:r>
        <w:t xml:space="preserve"> je základním koncepčním materiálem, který vymezuje způsob poskytování finanční podpory z veřejných zdrojů (účelov</w:t>
      </w:r>
      <w:r w:rsidR="00AF174B">
        <w:t>é</w:t>
      </w:r>
      <w:r>
        <w:t xml:space="preserve"> a institucionální) v oblasti zdravotnického aplikovaného výzkumu a vývoje. Je zprac</w:t>
      </w:r>
      <w:r w:rsidR="005540EB">
        <w:t>ována v souladu s koncepčními a </w:t>
      </w:r>
      <w:r>
        <w:t>strategickými dokumenty ČR v oblasti výzkumu, expe</w:t>
      </w:r>
      <w:r w:rsidR="005540EB">
        <w:t>rimentálního vývoje a inovací a </w:t>
      </w:r>
      <w:r>
        <w:t>v</w:t>
      </w:r>
      <w:r w:rsidR="00A40951">
        <w:t> </w:t>
      </w:r>
      <w:r>
        <w:t xml:space="preserve">oblasti zdravotnictví a v souladu s předpisy </w:t>
      </w:r>
      <w:r w:rsidR="00AF174B">
        <w:t>EU</w:t>
      </w:r>
      <w:r>
        <w:t>. Tematicky vychází z</w:t>
      </w:r>
      <w:r w:rsidR="00AF174B">
        <w:t> Národních p</w:t>
      </w:r>
      <w:r>
        <w:t xml:space="preserve">riorit </w:t>
      </w:r>
      <w:r w:rsidR="00AF174B">
        <w:t xml:space="preserve">orientovaného výzkumu </w:t>
      </w:r>
      <w:r>
        <w:t>a pokrývá prioritu Zdravá populace.</w:t>
      </w:r>
    </w:p>
    <w:p w:rsidR="00954487" w:rsidRDefault="00AF174B" w:rsidP="00A40951">
      <w:pPr>
        <w:ind w:firstLine="708"/>
        <w:jc w:val="both"/>
      </w:pPr>
      <w:r>
        <w:t>H</w:t>
      </w:r>
      <w:r w:rsidR="00954487">
        <w:t>lavním cílem Koncepce</w:t>
      </w:r>
      <w:r w:rsidR="00A40951">
        <w:t xml:space="preserve"> 2022</w:t>
      </w:r>
      <w:r w:rsidR="00954487">
        <w:t xml:space="preserve"> je </w:t>
      </w:r>
      <w:r w:rsidR="008D1A1C" w:rsidRPr="00A40951">
        <w:rPr>
          <w:b/>
        </w:rPr>
        <w:t>zaji</w:t>
      </w:r>
      <w:r w:rsidR="008D1A1C">
        <w:rPr>
          <w:b/>
        </w:rPr>
        <w:t>stit</w:t>
      </w:r>
      <w:r w:rsidR="008D1A1C" w:rsidRPr="00A40951">
        <w:rPr>
          <w:b/>
        </w:rPr>
        <w:t xml:space="preserve"> </w:t>
      </w:r>
      <w:r w:rsidR="00954487" w:rsidRPr="00A40951">
        <w:rPr>
          <w:b/>
        </w:rPr>
        <w:t xml:space="preserve">mezinárodně </w:t>
      </w:r>
      <w:r w:rsidR="008D1A1C" w:rsidRPr="00A40951">
        <w:rPr>
          <w:b/>
        </w:rPr>
        <w:t>srovnateln</w:t>
      </w:r>
      <w:r w:rsidR="008D1A1C">
        <w:rPr>
          <w:b/>
        </w:rPr>
        <w:t>ou</w:t>
      </w:r>
      <w:r w:rsidR="008D1A1C" w:rsidRPr="00A40951">
        <w:rPr>
          <w:b/>
        </w:rPr>
        <w:t xml:space="preserve"> </w:t>
      </w:r>
      <w:r w:rsidR="00954487" w:rsidRPr="00A40951">
        <w:rPr>
          <w:b/>
        </w:rPr>
        <w:t>úrov</w:t>
      </w:r>
      <w:r w:rsidR="008D1A1C">
        <w:rPr>
          <w:b/>
        </w:rPr>
        <w:t>eň</w:t>
      </w:r>
      <w:r w:rsidR="00954487" w:rsidRPr="00A40951">
        <w:rPr>
          <w:b/>
        </w:rPr>
        <w:t xml:space="preserve"> zdravotnického výzkumu a využití jeho výsledků pro z</w:t>
      </w:r>
      <w:r w:rsidR="005540EB">
        <w:rPr>
          <w:b/>
        </w:rPr>
        <w:t>lepšení zdraví české populace a </w:t>
      </w:r>
      <w:r w:rsidR="00954487" w:rsidRPr="00A40951">
        <w:rPr>
          <w:b/>
        </w:rPr>
        <w:t xml:space="preserve">pro zabezpečení aktuálních potřeb zdravotnictví v ČR. </w:t>
      </w:r>
      <w:r w:rsidR="00954487">
        <w:t>Koncepce</w:t>
      </w:r>
      <w:r w:rsidR="008D1A1C">
        <w:t xml:space="preserve"> 2022</w:t>
      </w:r>
      <w:r w:rsidR="00954487">
        <w:t xml:space="preserve"> stanovuje strategické oblasti zdravotnického výzkumu, identifikuje předpokládané výsledky a definuje indikátory tak, aby zdravotnický výzkum v ČR nezůstával pozadu oproti trendům ve světě, především v</w:t>
      </w:r>
      <w:r>
        <w:t> </w:t>
      </w:r>
      <w:r w:rsidR="00F42355">
        <w:t>EU</w:t>
      </w:r>
      <w:r w:rsidR="00954487">
        <w:t>. Koncepce bude realizována zejména prostřednictvím programů výzkumu, experimentálního vývoje a inovací, které jsou financovány</w:t>
      </w:r>
      <w:r w:rsidR="005540EB">
        <w:t xml:space="preserve"> z účelové podpory dle zákona o </w:t>
      </w:r>
      <w:r w:rsidR="00954487">
        <w:t xml:space="preserve">podpoře výzkumu, experimentálního vývoje a inovací a dále cestou rozvoje výzkumných organizací, které jsou podporovány z institucionální podpory rovněž dle uvedeného zákona. Koncepce </w:t>
      </w:r>
      <w:r w:rsidR="00F42355">
        <w:t>20</w:t>
      </w:r>
      <w:r w:rsidR="00954487">
        <w:t>22 rovněž obsahuje indikátory pro kontrolu plnění svých cílů v jednotlivých podoblastech.</w:t>
      </w:r>
    </w:p>
    <w:p w:rsidR="00F42355" w:rsidRPr="00954487" w:rsidRDefault="00F42355" w:rsidP="0092515A">
      <w:pPr>
        <w:ind w:firstLine="360"/>
        <w:jc w:val="both"/>
      </w:pPr>
      <w:r>
        <w:t>R</w:t>
      </w:r>
      <w:r w:rsidRPr="00A66681">
        <w:t xml:space="preserve">ealizačním dokumentem Koncepce </w:t>
      </w:r>
      <w:r>
        <w:t>20</w:t>
      </w:r>
      <w:r w:rsidRPr="00A66681">
        <w:t xml:space="preserve">22 </w:t>
      </w:r>
      <w:r>
        <w:t xml:space="preserve">je </w:t>
      </w:r>
      <w:r w:rsidRPr="00A66681">
        <w:rPr>
          <w:b/>
        </w:rPr>
        <w:t>Program na podporu zdravotnického aplikovaného výzkumu a</w:t>
      </w:r>
      <w:r>
        <w:rPr>
          <w:b/>
        </w:rPr>
        <w:t> </w:t>
      </w:r>
      <w:r w:rsidRPr="00A66681">
        <w:rPr>
          <w:b/>
        </w:rPr>
        <w:t>vývoje na léta 2015 až 2022</w:t>
      </w:r>
      <w:r>
        <w:rPr>
          <w:b/>
        </w:rPr>
        <w:t>.</w:t>
      </w:r>
      <w:r w:rsidRPr="00A66681">
        <w:t xml:space="preserve"> </w:t>
      </w:r>
      <w:r>
        <w:t>J</w:t>
      </w:r>
      <w:r w:rsidRPr="00A66681">
        <w:t>sou v něm naplánovány jednotlivé veřejné soutěže ve výzkumu, vývoji a inovacích podle zákona</w:t>
      </w:r>
      <w:r w:rsidRPr="00F42355">
        <w:t xml:space="preserve"> </w:t>
      </w:r>
      <w:r>
        <w:t>o podpoře výzkumu, experimentálního vývoje a inovací</w:t>
      </w:r>
      <w:r w:rsidRPr="00A66681">
        <w:t xml:space="preserve"> v letech 2015 – 2022 s tím, že první soutěž bude vyhlášena již v roce 2014 se zahájením poskytování podpory v roce 2015. Celkové výdaje na období trvání Programu jsou rozvrženy v souladu s předpokládaným postupným vyhlašováním veřejných soutěží a ve vazbě na</w:t>
      </w:r>
      <w:r>
        <w:t> </w:t>
      </w:r>
      <w:r w:rsidRPr="00A66681">
        <w:t>očekávanou průměrn</w:t>
      </w:r>
      <w:r w:rsidR="005540EB">
        <w:t>ou délku projektů (3 – 5 let) a </w:t>
      </w:r>
      <w:r w:rsidRPr="00A66681">
        <w:t>předpokládají se ve výši cca 7 891 mil. Kč, z toho 7 100 mil. Kč z výdajů státního rozpočtu na výzkum, vývoj a inovace, přičemž financování programu bude realizováno podle možností státního rozpočtu.</w:t>
      </w:r>
    </w:p>
    <w:p w:rsidR="006F72B2" w:rsidRDefault="006F72B2" w:rsidP="0096299B">
      <w:pPr>
        <w:pStyle w:val="Podtitul"/>
      </w:pPr>
      <w:bookmarkStart w:id="16" w:name="_Toc398621192"/>
      <w:r w:rsidRPr="00EC71C1">
        <w:t>Implementace národních strategických dokumentů</w:t>
      </w:r>
      <w:bookmarkEnd w:id="16"/>
      <w:r w:rsidRPr="00EC71C1">
        <w:t xml:space="preserve"> </w:t>
      </w:r>
    </w:p>
    <w:p w:rsidR="001908DF" w:rsidRDefault="006C5C02" w:rsidP="006C5C02">
      <w:pPr>
        <w:jc w:val="both"/>
      </w:pPr>
      <w:r>
        <w:t>Hlavními</w:t>
      </w:r>
      <w:r w:rsidR="001908DF">
        <w:t xml:space="preserve"> aktuálními nadresortními dokumenty, které se k oblasti zdravotnického výzkumu vztahují, jsou:</w:t>
      </w:r>
    </w:p>
    <w:p w:rsidR="001908DF" w:rsidRPr="006C5C02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lastRenderedPageBreak/>
        <w:t>Aktualizace Národní politiky výzkumu, vývoje a inovací České republiky na léta 2009 až 2015 s výhledem do roku 2020</w:t>
      </w:r>
      <w:r w:rsidR="008B2C70">
        <w:rPr>
          <w:rStyle w:val="Znakapoznpodarou"/>
          <w:b/>
        </w:rPr>
        <w:footnoteReference w:id="4"/>
      </w:r>
      <w:r w:rsidRPr="006C5C02">
        <w:rPr>
          <w:b/>
        </w:rPr>
        <w:t xml:space="preserve"> </w:t>
      </w:r>
      <w:r w:rsidRPr="006C5C02">
        <w:t xml:space="preserve">(dále jen „Aktualizace NP </w:t>
      </w:r>
      <w:proofErr w:type="spellStart"/>
      <w:r w:rsidRPr="006C5C02">
        <w:t>VaVaI</w:t>
      </w:r>
      <w:proofErr w:type="spellEnd"/>
      <w:r w:rsidRPr="006C5C02">
        <w:t xml:space="preserve">“), </w:t>
      </w:r>
    </w:p>
    <w:p w:rsidR="001908DF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t>Národní priority orientovaného výzkumu, experimentálního vývoje a inovací</w:t>
      </w:r>
      <w:r w:rsidR="008B2C70">
        <w:rPr>
          <w:rStyle w:val="Znakapoznpodarou"/>
        </w:rPr>
        <w:footnoteReference w:id="5"/>
      </w:r>
      <w:r w:rsidR="008B2C70">
        <w:t xml:space="preserve"> </w:t>
      </w:r>
      <w:r w:rsidR="005A4093">
        <w:t>(dále jen „Priority“)</w:t>
      </w:r>
      <w:r>
        <w:t>,</w:t>
      </w:r>
    </w:p>
    <w:p w:rsidR="001908DF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t>Implementace Národních priorit orientovaného výzkumu, experimentálního vývoje a inovací</w:t>
      </w:r>
      <w:r w:rsidR="008B2C70">
        <w:rPr>
          <w:rStyle w:val="Znakapoznpodarou"/>
          <w:b/>
        </w:rPr>
        <w:footnoteReference w:id="6"/>
      </w:r>
      <w:r w:rsidR="00B67582">
        <w:rPr>
          <w:b/>
        </w:rPr>
        <w:t xml:space="preserve"> </w:t>
      </w:r>
      <w:r w:rsidR="00B67582">
        <w:t>(dále jen „Implementace Priorit“)</w:t>
      </w:r>
      <w:r>
        <w:t>.</w:t>
      </w:r>
    </w:p>
    <w:p w:rsidR="006C5C02" w:rsidRDefault="006C5C02" w:rsidP="005A4093">
      <w:pPr>
        <w:ind w:firstLine="360"/>
        <w:jc w:val="both"/>
      </w:pPr>
      <w:r w:rsidRPr="005A4093">
        <w:rPr>
          <w:b/>
        </w:rPr>
        <w:t xml:space="preserve">Aktualizace NP </w:t>
      </w:r>
      <w:proofErr w:type="spellStart"/>
      <w:r w:rsidRPr="005A4093">
        <w:rPr>
          <w:b/>
        </w:rPr>
        <w:t>VaVaI</w:t>
      </w:r>
      <w:proofErr w:type="spellEnd"/>
      <w:r>
        <w:t xml:space="preserve"> zahrnuje ve své implementační části opatření, jejichž realizace do roku 2015</w:t>
      </w:r>
      <w:r w:rsidR="008B2C70">
        <w:t xml:space="preserve"> má přinést pokrok ve vazbě na vymezené cíle</w:t>
      </w:r>
      <w:r>
        <w:t xml:space="preserve">. </w:t>
      </w:r>
      <w:r w:rsidR="008B2C70">
        <w:t>Pro MZ vyplývají z dokumentu především následující úkoly:</w:t>
      </w:r>
    </w:p>
    <w:p w:rsidR="006C5C02" w:rsidRDefault="00C81906" w:rsidP="0035426A">
      <w:pPr>
        <w:pStyle w:val="Odstavecseseznamem"/>
        <w:numPr>
          <w:ilvl w:val="0"/>
          <w:numId w:val="20"/>
        </w:numPr>
        <w:jc w:val="both"/>
      </w:pPr>
      <w:r>
        <w:t>Z</w:t>
      </w:r>
      <w:r w:rsidR="006C5C02" w:rsidRPr="00C81906">
        <w:t xml:space="preserve">ohlednit </w:t>
      </w:r>
      <w:r w:rsidR="00CA741F" w:rsidRPr="00C81906">
        <w:t>P</w:t>
      </w:r>
      <w:r w:rsidR="006C5C02" w:rsidRPr="00C81906">
        <w:t xml:space="preserve">riority ve všech relevantních programech účelové podpory </w:t>
      </w:r>
      <w:proofErr w:type="spellStart"/>
      <w:r w:rsidR="006C5C02" w:rsidRPr="00C81906">
        <w:t>VaVaI</w:t>
      </w:r>
      <w:proofErr w:type="spellEnd"/>
      <w:r w:rsidR="006C5C02" w:rsidRPr="00C81906">
        <w:t xml:space="preserve">, které jsou již vyhlášeny nebo připravovány a zapracovat </w:t>
      </w:r>
      <w:r w:rsidR="00CA741F" w:rsidRPr="00C81906">
        <w:t>P</w:t>
      </w:r>
      <w:r w:rsidR="006C5C02" w:rsidRPr="00C81906">
        <w:t xml:space="preserve">riority při přípravě všech nových </w:t>
      </w:r>
      <w:r w:rsidR="008B2C70" w:rsidRPr="00C81906">
        <w:t>P</w:t>
      </w:r>
      <w:r w:rsidR="006C5C02" w:rsidRPr="00C81906">
        <w:t xml:space="preserve">rogramů účelové podpory </w:t>
      </w:r>
      <w:proofErr w:type="spellStart"/>
      <w:r w:rsidR="006C5C02" w:rsidRPr="00C81906">
        <w:t>VaVaI</w:t>
      </w:r>
      <w:proofErr w:type="spellEnd"/>
      <w:r>
        <w:t>,</w:t>
      </w:r>
    </w:p>
    <w:p w:rsidR="006C5C02" w:rsidRDefault="006C5C02" w:rsidP="0035426A">
      <w:pPr>
        <w:pStyle w:val="Odstavecseseznamem"/>
        <w:numPr>
          <w:ilvl w:val="0"/>
          <w:numId w:val="20"/>
        </w:numPr>
        <w:jc w:val="both"/>
      </w:pPr>
      <w:r>
        <w:t xml:space="preserve">podporovat aktivity napomáhající v zapojení subjektů z ČR do mezinárodního výzkumu (zejména do programu Horizont 2020) a zajistit odborné zázemí pro reprezentanty ČR pro jednání a další akce realizované na úrovni Evropské komise související s formováním </w:t>
      </w:r>
      <w:r w:rsidR="00CA741F">
        <w:t>Evropského výzkumného prostoru (dále jen „ERA“),</w:t>
      </w:r>
      <w:r>
        <w:t xml:space="preserve"> </w:t>
      </w:r>
    </w:p>
    <w:p w:rsidR="00C81906" w:rsidRDefault="006C5C02" w:rsidP="0035426A">
      <w:pPr>
        <w:pStyle w:val="Odstavecseseznamem"/>
        <w:numPr>
          <w:ilvl w:val="0"/>
          <w:numId w:val="20"/>
        </w:numPr>
        <w:jc w:val="both"/>
      </w:pPr>
      <w:r>
        <w:t xml:space="preserve">spolupracovat </w:t>
      </w:r>
      <w:r w:rsidR="00C81906">
        <w:t xml:space="preserve">na </w:t>
      </w:r>
      <w:r>
        <w:t xml:space="preserve">zajištění účinné koordinace mezi </w:t>
      </w:r>
      <w:r w:rsidR="00C81906">
        <w:t>Radou</w:t>
      </w:r>
      <w:r>
        <w:t xml:space="preserve">, MŠMT, MPO a dalšími orgány státní správy a </w:t>
      </w:r>
      <w:r w:rsidR="00C81906">
        <w:t>P</w:t>
      </w:r>
      <w:r>
        <w:t>oskytovateli</w:t>
      </w:r>
      <w:r w:rsidR="00C81906">
        <w:t>.</w:t>
      </w:r>
    </w:p>
    <w:p w:rsidR="00346895" w:rsidRPr="00346895" w:rsidRDefault="00346895">
      <w:pPr>
        <w:ind w:firstLine="360"/>
        <w:jc w:val="both"/>
      </w:pPr>
      <w:r w:rsidRPr="00346895">
        <w:t xml:space="preserve">Uvedené </w:t>
      </w:r>
      <w:r w:rsidRPr="0035426A">
        <w:rPr>
          <w:b/>
        </w:rPr>
        <w:t>úkoly jsou ze strany MZ plněny</w:t>
      </w:r>
      <w:r w:rsidRPr="00346895">
        <w:t>. Koordinační mechanismy byly nast</w:t>
      </w:r>
      <w:r>
        <w:t>a</w:t>
      </w:r>
      <w:r w:rsidRPr="00346895">
        <w:t>veny Radou, MZ je aktivním členem výkonné pracovní skupiny.</w:t>
      </w:r>
    </w:p>
    <w:p w:rsidR="005A4093" w:rsidRPr="00C81906" w:rsidRDefault="005A4093">
      <w:pPr>
        <w:ind w:firstLine="360"/>
        <w:jc w:val="both"/>
      </w:pPr>
      <w:r w:rsidRPr="00C81906">
        <w:rPr>
          <w:b/>
        </w:rPr>
        <w:t>Priority</w:t>
      </w:r>
      <w:r w:rsidRPr="00C81906">
        <w:t xml:space="preserve"> jsou platné do roku 2030. </w:t>
      </w:r>
      <w:r w:rsidR="00346895">
        <w:t>Obsahují</w:t>
      </w:r>
      <w:r w:rsidRPr="00C81906">
        <w:t xml:space="preserve"> šest prioritních oblastí </w:t>
      </w:r>
      <w:r w:rsidR="00346895">
        <w:t>rozdělených na</w:t>
      </w:r>
      <w:r w:rsidRPr="00C81906">
        <w:t xml:space="preserve"> </w:t>
      </w:r>
      <w:r w:rsidR="00346895" w:rsidRPr="00C81906">
        <w:t>24</w:t>
      </w:r>
      <w:r w:rsidR="00346895">
        <w:t> </w:t>
      </w:r>
      <w:r w:rsidRPr="00C81906">
        <w:t xml:space="preserve">podoblastí s celkovým počtem 170 konkrétních cílů. </w:t>
      </w:r>
      <w:r w:rsidR="00346895">
        <w:t>MZ se týká především</w:t>
      </w:r>
      <w:r w:rsidRPr="00C81906">
        <w:t xml:space="preserve"> prioritní oblast Zdravá populace</w:t>
      </w:r>
      <w:r w:rsidR="00346895">
        <w:t xml:space="preserve">, která se skládá ze </w:t>
      </w:r>
      <w:r w:rsidRPr="00C81906">
        <w:t>čtyř podoblast</w:t>
      </w:r>
      <w:r w:rsidR="00346895">
        <w:t>í</w:t>
      </w:r>
      <w:r w:rsidRPr="00C81906">
        <w:t xml:space="preserve"> a 41 cílů. Nově přijatá </w:t>
      </w:r>
      <w:r w:rsidRPr="00346895">
        <w:rPr>
          <w:b/>
        </w:rPr>
        <w:t>Koncepce 2022</w:t>
      </w:r>
      <w:r w:rsidRPr="0035426A">
        <w:t xml:space="preserve"> </w:t>
      </w:r>
      <w:r w:rsidRPr="00346895">
        <w:rPr>
          <w:b/>
        </w:rPr>
        <w:t>byla vytvořena ve vazbě na Priority</w:t>
      </w:r>
      <w:r w:rsidRPr="00C81906">
        <w:t>, stejně jako Program na podporu zdravotnického aplikovaného výzkumu a vývoje na léta 2015 až 2022.</w:t>
      </w:r>
    </w:p>
    <w:p w:rsidR="00C81906" w:rsidRPr="00B67582" w:rsidRDefault="00B67582">
      <w:pPr>
        <w:ind w:firstLine="360"/>
        <w:jc w:val="both"/>
      </w:pPr>
      <w:r w:rsidRPr="00B67582">
        <w:t xml:space="preserve">Dle dokumentu </w:t>
      </w:r>
      <w:r w:rsidRPr="00B67582">
        <w:rPr>
          <w:b/>
        </w:rPr>
        <w:t>Implementace Priorit</w:t>
      </w:r>
      <w:r w:rsidRPr="00B67582">
        <w:t xml:space="preserve"> jsou poskytovatelé povinni implementovat Priority v rámci své působnosti, a to zejména při přípravě nových programů výzkumu, experimentálního vývoje a inovací. Jak vyplývá ze stanoviska Rady k návrhu Programu na podporu zdravotnického aplikovaného výzkumu a vývoje na léta 2015 – 2022, </w:t>
      </w:r>
      <w:r w:rsidRPr="0035426A">
        <w:rPr>
          <w:b/>
        </w:rPr>
        <w:t>je tento úkol plněn</w:t>
      </w:r>
      <w:r w:rsidRPr="00B67582">
        <w:t>.</w:t>
      </w:r>
    </w:p>
    <w:p w:rsidR="00C52342" w:rsidRPr="007C5F8B" w:rsidRDefault="00C52342" w:rsidP="0096299B">
      <w:pPr>
        <w:pStyle w:val="Podtitul"/>
      </w:pPr>
      <w:bookmarkStart w:id="17" w:name="_Toc398621193"/>
      <w:r w:rsidRPr="007C5F8B">
        <w:t>Institucionální podpora</w:t>
      </w:r>
      <w:r w:rsidR="006F72B2" w:rsidRPr="007C5F8B">
        <w:t xml:space="preserve"> poskytovaná MZ</w:t>
      </w:r>
      <w:bookmarkEnd w:id="17"/>
    </w:p>
    <w:p w:rsidR="00C52342" w:rsidRDefault="003640F6" w:rsidP="00CD451A">
      <w:pPr>
        <w:pStyle w:val="Normlnweb"/>
        <w:spacing w:after="120" w:afterAutospacing="0"/>
        <w:ind w:firstLine="360"/>
      </w:pPr>
      <w:r>
        <w:t>MZ</w:t>
      </w:r>
      <w:r w:rsidR="00C52342">
        <w:t xml:space="preserve"> podporuje aplikovaný zdravotnický </w:t>
      </w:r>
      <w:proofErr w:type="spellStart"/>
      <w:r w:rsidR="000E2BBC">
        <w:t>VaVaI</w:t>
      </w:r>
      <w:proofErr w:type="spellEnd"/>
      <w:r w:rsidR="00C52342">
        <w:t xml:space="preserve"> formou jak institucionální, tak účelové podpory </w:t>
      </w:r>
      <w:r w:rsidR="00CD451A">
        <w:t>(o</w:t>
      </w:r>
      <w:r w:rsidR="00C52342">
        <w:t xml:space="preserve">br. 1). Institucionální podpora poskytovaná </w:t>
      </w:r>
      <w:r>
        <w:t>MZ</w:t>
      </w:r>
      <w:r w:rsidR="00C52342">
        <w:t xml:space="preserve"> vykazuje </w:t>
      </w:r>
      <w:r w:rsidR="000E2BBC">
        <w:t xml:space="preserve">od roku 2008 </w:t>
      </w:r>
      <w:r w:rsidR="00C52342">
        <w:t xml:space="preserve">rostoucí trend. Nejnižších hodnot kolem 200 mil. Kč dosahovala v letech 2008 – 2010, poté došlo k nárůstu a v roce 2015 by mělo být dosaženo výše 458 mil. Kč, tedy </w:t>
      </w:r>
      <w:r w:rsidR="000E2BBC">
        <w:t xml:space="preserve">více než </w:t>
      </w:r>
      <w:r w:rsidR="00C52342">
        <w:t xml:space="preserve">dvojnásobku hodnoty z roku 2008. Převážnou většinu finančních prostředků MZ na podporu </w:t>
      </w:r>
      <w:proofErr w:type="spellStart"/>
      <w:r w:rsidR="000E2BBC">
        <w:t>VaVaI</w:t>
      </w:r>
      <w:proofErr w:type="spellEnd"/>
      <w:r w:rsidR="000E2BBC">
        <w:t xml:space="preserve"> </w:t>
      </w:r>
      <w:r w:rsidR="00C52342">
        <w:t xml:space="preserve">tvoří účelová podpora. Účelovou podporu </w:t>
      </w:r>
      <w:r w:rsidR="000E2BBC">
        <w:t>MZ</w:t>
      </w:r>
      <w:r w:rsidR="00C52342">
        <w:t xml:space="preserve"> poskytuje prostřednictvím programů. Na základě vládou schválených programů se značně mění její výše a tyto změny výrazně ovlivňují i </w:t>
      </w:r>
      <w:r w:rsidR="00C52342" w:rsidRPr="00CD451A">
        <w:rPr>
          <w:b/>
        </w:rPr>
        <w:t xml:space="preserve">podíl MZ na celkových výdajích státního rozpočtu na podporu </w:t>
      </w:r>
      <w:proofErr w:type="spellStart"/>
      <w:r w:rsidR="00C52342" w:rsidRPr="00CD451A">
        <w:rPr>
          <w:b/>
        </w:rPr>
        <w:t>VaVaI</w:t>
      </w:r>
      <w:proofErr w:type="spellEnd"/>
      <w:r w:rsidR="00C52342">
        <w:t xml:space="preserve">, který se pohybuje přibližně </w:t>
      </w:r>
      <w:r w:rsidR="00C52342" w:rsidRPr="00CD451A">
        <w:rPr>
          <w:b/>
        </w:rPr>
        <w:t>v rozmezí 4 – 5 %</w:t>
      </w:r>
      <w:r w:rsidR="00C52342">
        <w:t xml:space="preserve">. </w:t>
      </w:r>
    </w:p>
    <w:p w:rsidR="00CD451A" w:rsidRDefault="00CD451A" w:rsidP="00CD451A">
      <w:pPr>
        <w:pStyle w:val="Normlnweb"/>
        <w:spacing w:after="120" w:afterAutospacing="0"/>
        <w:ind w:firstLine="360"/>
      </w:pPr>
      <w:r>
        <w:t>Institucionální podporu rozděluje MZ na zákl</w:t>
      </w:r>
      <w:r w:rsidR="005540EB">
        <w:t>adě dosažených výsledků mezi 21 </w:t>
      </w:r>
      <w:r>
        <w:t>výzkumných organizací (tab. 1).</w:t>
      </w:r>
    </w:p>
    <w:p w:rsidR="00CD451A" w:rsidRPr="00CD451A" w:rsidRDefault="00CD451A" w:rsidP="00CD451A">
      <w:pPr>
        <w:pStyle w:val="Normlnweb"/>
        <w:keepNext/>
        <w:spacing w:after="120" w:afterAutospacing="0"/>
        <w:rPr>
          <w:b/>
        </w:rPr>
      </w:pPr>
      <w:r w:rsidRPr="00CD451A">
        <w:rPr>
          <w:b/>
        </w:rPr>
        <w:lastRenderedPageBreak/>
        <w:t>Obr. 1:</w:t>
      </w:r>
      <w:r>
        <w:rPr>
          <w:b/>
        </w:rPr>
        <w:t xml:space="preserve"> </w:t>
      </w:r>
      <w:r w:rsidRPr="00CD451A">
        <w:rPr>
          <w:b/>
        </w:rPr>
        <w:t xml:space="preserve">Výdaje ze státního rozpočtu na </w:t>
      </w:r>
      <w:proofErr w:type="spellStart"/>
      <w:r w:rsidRPr="00CD451A">
        <w:rPr>
          <w:b/>
        </w:rPr>
        <w:t>VaVaI</w:t>
      </w:r>
      <w:proofErr w:type="spellEnd"/>
      <w:r w:rsidRPr="00CD451A">
        <w:rPr>
          <w:b/>
        </w:rPr>
        <w:t xml:space="preserve"> - kapitola MZ (mil. Kč; zdroj dat: ČSÚ)</w:t>
      </w:r>
    </w:p>
    <w:p w:rsidR="00C52342" w:rsidRDefault="00C52342" w:rsidP="00C52342">
      <w:pPr>
        <w:pStyle w:val="Normlnweb"/>
        <w:spacing w:after="120" w:afterAutospacing="0"/>
      </w:pPr>
      <w:r>
        <w:rPr>
          <w:noProof/>
        </w:rPr>
        <w:drawing>
          <wp:inline distT="0" distB="0" distL="0" distR="0" wp14:anchorId="1C4961EF" wp14:editId="463ED382">
            <wp:extent cx="5471160" cy="27508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2342" w:rsidRPr="00CD451A" w:rsidRDefault="00CD451A" w:rsidP="00C52342">
      <w:pPr>
        <w:pStyle w:val="Normlnweb"/>
        <w:spacing w:after="120" w:afterAutospacing="0"/>
        <w:rPr>
          <w:i/>
          <w:sz w:val="20"/>
          <w:szCs w:val="20"/>
        </w:rPr>
      </w:pPr>
      <w:r w:rsidRPr="00CD451A">
        <w:rPr>
          <w:i/>
          <w:sz w:val="20"/>
          <w:szCs w:val="20"/>
        </w:rPr>
        <w:t>Pozn.: Údaje za roky 2013 - 2015 jsou převzaty z vládou schváleného návrhu rozpočtu (zdroj dat - www.vyzkum.cz)</w:t>
      </w:r>
    </w:p>
    <w:p w:rsidR="00C52342" w:rsidRPr="00CD451A" w:rsidRDefault="00CD451A" w:rsidP="00CD451A">
      <w:pPr>
        <w:pStyle w:val="Normlnweb"/>
        <w:keepNext/>
        <w:spacing w:after="120" w:afterAutospacing="0"/>
        <w:rPr>
          <w:b/>
        </w:rPr>
      </w:pPr>
      <w:r w:rsidRPr="00CD451A">
        <w:rPr>
          <w:b/>
        </w:rPr>
        <w:t xml:space="preserve">Tab. 1: Výzkumné organizace </w:t>
      </w:r>
      <w:del w:id="18" w:author="Vítek Tomáš" w:date="2015-01-29T08:50:00Z">
        <w:r w:rsidRPr="00CD451A" w:rsidDel="008209AC">
          <w:rPr>
            <w:b/>
          </w:rPr>
          <w:delText>institucionálně podporované</w:delText>
        </w:r>
      </w:del>
      <w:ins w:id="19" w:author="Vítek Tomáš" w:date="2015-01-29T08:50:00Z">
        <w:r w:rsidR="008209AC">
          <w:rPr>
            <w:b/>
          </w:rPr>
          <w:t>v gesci</w:t>
        </w:r>
      </w:ins>
      <w:r w:rsidRPr="00CD451A">
        <w:rPr>
          <w:b/>
        </w:rPr>
        <w:t xml:space="preserve"> MZ</w:t>
      </w:r>
    </w:p>
    <w:tbl>
      <w:tblPr>
        <w:tblW w:w="71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1060"/>
        <w:gridCol w:w="960"/>
      </w:tblGrid>
      <w:tr w:rsidR="00C52342" w:rsidTr="00C31C32">
        <w:trPr>
          <w:trHeight w:val="600"/>
          <w:tblHeader/>
          <w:jc w:val="center"/>
        </w:trPr>
        <w:tc>
          <w:tcPr>
            <w:tcW w:w="5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IČ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body 2013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Všeobecná fakultní nemocnice v Praze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29 006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Institut klinické a experimentální medic</w:t>
            </w:r>
            <w:r w:rsidR="00FD5C89">
              <w:rPr>
                <w:rFonts w:ascii="Calibri" w:hAnsi="Calibri"/>
                <w:color w:val="000000"/>
                <w:sz w:val="22"/>
                <w:szCs w:val="22"/>
              </w:rPr>
              <w:t>í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21 318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v Motole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21 017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Hradec Králové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00179906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12 420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Brno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65269705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10 369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Státní zdravotní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75010330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7 389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Ústav hematologie a krevní transfúze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7 060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Plzeň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00669806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6 974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Ostrava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00843989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6 780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Nemocnice Na Homolce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4 575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Psychiatrické centrum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4 498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U sv. Anny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00159816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4 301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Endokrinologický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3 682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Revmatologický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3 604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Královské Vinohrady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3 339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Masarykův onkologický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00209805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3 247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Nemocnice Na Bulovce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1 450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Olomouc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00098892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1 414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Centrum kardiovaskulární a transplantační chirurgie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00209775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783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Institut postgraduálního vzdělávání ve zdravotnictví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366</w:t>
            </w:r>
          </w:p>
        </w:tc>
      </w:tr>
      <w:tr w:rsidR="00C52342" w:rsidTr="00FD5C89">
        <w:trPr>
          <w:trHeight w:val="315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Ústav pro péči o matku a dítě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</w:tr>
      <w:tr w:rsidR="00C52342" w:rsidTr="00FD5C89">
        <w:trPr>
          <w:trHeight w:val="570"/>
          <w:jc w:val="center"/>
        </w:trPr>
        <w:tc>
          <w:tcPr>
            <w:tcW w:w="71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342" w:rsidRDefault="003640F6" w:rsidP="00F56F2A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ozn.: 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B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ody 2013 tvoří bodová hodnota za výsledky uplatněné v posledních pěti letech přidělená na základě hodnocení v roce 2013 podle platné Metodiky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:rsidR="00C52342" w:rsidRPr="007C5F8B" w:rsidRDefault="00C52342" w:rsidP="0096299B">
      <w:pPr>
        <w:pStyle w:val="Podtitul"/>
      </w:pPr>
      <w:bookmarkStart w:id="20" w:name="_Toc398621194"/>
      <w:r w:rsidRPr="007C5F8B">
        <w:lastRenderedPageBreak/>
        <w:t>Účelová podpora</w:t>
      </w:r>
      <w:r w:rsidR="006F72B2" w:rsidRPr="007C5F8B">
        <w:t xml:space="preserve"> poskytovaná MZ</w:t>
      </w:r>
      <w:bookmarkEnd w:id="20"/>
    </w:p>
    <w:p w:rsidR="00C52342" w:rsidRDefault="00C52342" w:rsidP="00CD451A">
      <w:pPr>
        <w:pStyle w:val="Normlnweb"/>
        <w:spacing w:after="120" w:afterAutospacing="0"/>
        <w:ind w:firstLine="360"/>
      </w:pPr>
      <w:r>
        <w:t xml:space="preserve">V období od roku 2008 do roku 2013 MZ úspěšně ukončilo 3 programy, jeden program v současnosti probíhá a bude ukončen v roce 2015 a jeden program, který již schválila vláda, je připraven k realizaci od roku 2015. Podrobnější údaje o uvedených programech obsahuje tab. </w:t>
      </w:r>
      <w:r w:rsidR="00CD451A">
        <w:t>2</w:t>
      </w:r>
      <w:r>
        <w:t>.</w:t>
      </w:r>
    </w:p>
    <w:p w:rsidR="00C52342" w:rsidRDefault="00C52342" w:rsidP="00CD451A">
      <w:pPr>
        <w:pStyle w:val="Normlnweb"/>
        <w:spacing w:after="120" w:afterAutospacing="0"/>
        <w:ind w:firstLine="360"/>
      </w:pPr>
      <w:r>
        <w:t>Pokud jde o podpořené subjekty</w:t>
      </w:r>
      <w:r w:rsidR="00951442">
        <w:t xml:space="preserve"> (obr. 2)</w:t>
      </w:r>
      <w:r>
        <w:t>, byly realizované programy jednoznačně zaměřeny na příspěvkové organizace</w:t>
      </w:r>
      <w:r w:rsidRPr="00731B5B">
        <w:t xml:space="preserve"> </w:t>
      </w:r>
      <w:r>
        <w:t>státu</w:t>
      </w:r>
      <w:r w:rsidR="004573BA">
        <w:t xml:space="preserve"> (SPO)</w:t>
      </w:r>
      <w:r>
        <w:t xml:space="preserve">, tj. nemocnice a resortní výzkumná pracoviště (např. Endokrinologický ústav, </w:t>
      </w:r>
      <w:r w:rsidR="00CD451A">
        <w:t>S</w:t>
      </w:r>
      <w:r>
        <w:t>tátní zdravotní ústav) a veřejné vysoké školy</w:t>
      </w:r>
      <w:r w:rsidR="004573BA">
        <w:t xml:space="preserve"> (VVS)</w:t>
      </w:r>
      <w:r>
        <w:t xml:space="preserve">. Ve vztahu k výši poskytnuté podpory ze státního rozpočtu získaly v závislosti na programu příspěvkové organizace státu 43,9 – 64,3 %, veřejné vysoké školy 32,0 – 50,2 %, veřejné výzkumné instituce 2,1 – 3,3 % a ostatní právní formy 0,6 – 3,7 %. </w:t>
      </w:r>
    </w:p>
    <w:p w:rsidR="00C52342" w:rsidRDefault="00C52342" w:rsidP="00C52342">
      <w:pPr>
        <w:pStyle w:val="Normlnweb"/>
        <w:spacing w:after="120" w:afterAutospacing="0"/>
      </w:pPr>
    </w:p>
    <w:p w:rsidR="00C52342" w:rsidRDefault="00C52342" w:rsidP="00C52342">
      <w:pPr>
        <w:pStyle w:val="Normlnweb"/>
        <w:spacing w:after="120" w:afterAutospacing="0"/>
        <w:sectPr w:rsidR="00C52342" w:rsidSect="00C92ECB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52342" w:rsidRPr="00B67723" w:rsidRDefault="00C52342" w:rsidP="00B67723">
      <w:pPr>
        <w:pStyle w:val="Normlnweb"/>
        <w:keepNext/>
        <w:spacing w:after="120" w:afterAutospacing="0"/>
        <w:rPr>
          <w:b/>
        </w:rPr>
      </w:pPr>
      <w:r w:rsidRPr="00B67723">
        <w:rPr>
          <w:b/>
        </w:rPr>
        <w:lastRenderedPageBreak/>
        <w:t>Tab.</w:t>
      </w:r>
      <w:r w:rsidR="00B67723" w:rsidRPr="00B67723">
        <w:rPr>
          <w:b/>
        </w:rPr>
        <w:t xml:space="preserve"> 2</w:t>
      </w:r>
      <w:r w:rsidRPr="00B67723">
        <w:rPr>
          <w:b/>
        </w:rPr>
        <w:t xml:space="preserve">: Programy připravené v letech 2004 – 2014 </w:t>
      </w:r>
      <w:r w:rsidR="006F72B2" w:rsidRPr="00B67723">
        <w:rPr>
          <w:b/>
        </w:rPr>
        <w:t>P</w:t>
      </w:r>
      <w:r w:rsidRPr="00B67723">
        <w:rPr>
          <w:b/>
        </w:rPr>
        <w:t xml:space="preserve">oskytovatelem MZ </w:t>
      </w:r>
    </w:p>
    <w:tbl>
      <w:tblPr>
        <w:tblW w:w="13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220"/>
        <w:gridCol w:w="1219"/>
        <w:gridCol w:w="1101"/>
        <w:gridCol w:w="960"/>
      </w:tblGrid>
      <w:tr w:rsidR="00C52342" w:rsidTr="00FD5C89">
        <w:trPr>
          <w:trHeight w:val="675"/>
          <w:tblHeader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programu</w:t>
            </w:r>
          </w:p>
        </w:tc>
        <w:tc>
          <w:tcPr>
            <w:tcW w:w="8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cíle programu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období realizace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dotace ze SR (mil. Kč)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projektů</w:t>
            </w:r>
          </w:p>
        </w:tc>
      </w:tr>
      <w:tr w:rsidR="00C52342" w:rsidTr="00FD5C89">
        <w:trPr>
          <w:trHeight w:val="315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ukončené programy</w:t>
            </w:r>
          </w:p>
        </w:tc>
      </w:tr>
      <w:tr w:rsidR="00C52342" w:rsidTr="00FD5C89">
        <w:trPr>
          <w:trHeight w:val="27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1A - Zdraví obyvatel (národní program výzkumu)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vytvoření podmínek pro prodloužení očekávaného lidského života o dva roky v průběhu deseti let, vytvoření zdravotních podmínek pro zlepšení kvality života ve vyšších věkových kategoriích, vypracování a zavedení metod vedoucích ke snížení zdravotních dopadů potenciálních bezpečnostních rizik a rizik vyplývajících z globálních změn, vývoj a zavádění diagnostických a léčebných metod a prostředků vedoucích ke zkracování doby hospitalizace, soustavné zavádění metod a léků zlepšujících kvalitu života, vypracování systému pro ošetřování seniorů v zařízeních mimo sektor zdravotnictví a oddělení systému zdravotnictví a sociální péče, vývoj léků a léčebných pomůcek s důrazem na "pacient-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friendly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 použití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2004 - 2009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182,074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</w:tr>
      <w:tr w:rsidR="00C52342" w:rsidTr="00FD5C89">
        <w:trPr>
          <w:trHeight w:val="337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NR - Resortní program výzkumu a vývoje Ministerstva zdravotnictví 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zkvalitnění péče o nemocné s kardiovaskulárními chorobami se snížením mortality, optimalizace diagnostiky metabolických poruch, snížení onkologické morbidity i mortality, vznik nových diagnostických metod neuropsychiatrických onemocnění a závislostí, snížení dopadu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muskuloskeletálních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onemocnění, prevence úrazovosti, molekulárně genetické faktory v patogenezi nemocí, zdokonalování prevence, diagnostiky a léčby vrozených vývojových vad a genetických onemocnění, zdokonalení péče o těhotné, zdokonalení prevence, diagnostiky a terapie nejzávažnějších onemocnění v gynekologii a porodnictví, infekčních chorob a imunopatologických stavů, modernizace chirurgické terapie, zavádění progresivních zobrazovacích postupů v diagnostice, snížení zdravotních dopadů potenciálních bezpečnostních rizik, zkracování doby hospitalizace, přispět k prodloužení lidského života o 2 roky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2004 - 2009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2 290,541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711</w:t>
            </w:r>
          </w:p>
        </w:tc>
      </w:tr>
      <w:tr w:rsidR="00C52342" w:rsidTr="00FD5C89">
        <w:trPr>
          <w:trHeight w:val="21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NS - Resortní program výzkumu a vývoje Ministerstva zdravotnictví II na léta 2008 - 2011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vypracování nových diagnostických metod, zejména genetických postupů sloužící k co nejrychlejšímu a nejpřesnějšímu rozpoznání chorob, získat nové poznatky o patogenezi chorob nutné pro zajištění vysoce efektivní léčby, analyzovat jednotlivé parametry léčebné péče tak, aby byly vytvořeny předpoklady pro kvantifikaci hodnocení kvality a analýzu poměru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cost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/benefit ve zdravotnictví, získat údaje umožňující průběžné hodnocení vývoje zdravotního stavu populace a jeho srovnávání se stavem v ostatních státech EU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2008 - 2011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1 767,372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</w:tr>
      <w:tr w:rsidR="00C52342" w:rsidTr="00FD5C89">
        <w:trPr>
          <w:trHeight w:val="300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běžící program</w:t>
            </w:r>
          </w:p>
        </w:tc>
      </w:tr>
      <w:tr w:rsidR="00C52342" w:rsidTr="00FD5C89">
        <w:trPr>
          <w:trHeight w:val="27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NT - Resortní program výzkumu a vývoje Ministerstva zdravotnictví III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vypracovat nové diagnostické metody a postupy, sloužící k co nejrychlejšímu a nejpřesnějšímu rozpoznání chorob, získat nové poznatky o patogenezi chorob nutné pro zajištění vysoce efektivní léčby založené na EBM s důrazem na podporu molekulárně-biologických přístupů, rozvíjet výzkum v oblasti prevence infekčních chorob a chorob hromadného výskytu, analyzovat jednotlivé parametry léčebné péče tak, aby byly vytvořeny předpoklady pro efektivní léčbu provázanou i dopadem do kvality života pacienta, získání údajů umožňujících průběžné hodnocení vývoje zdravotního stavu populace a jeho srovnávání se stavem v ostatních státech EU, využití výsledků výzkumu v průběžném vzdělávání lékařů i ostatních pracovníků ve zdravotnictví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2010 - 2015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3 158,175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</w:t>
            </w:r>
          </w:p>
        </w:tc>
      </w:tr>
      <w:tr w:rsidR="00C52342" w:rsidTr="00FD5C89">
        <w:trPr>
          <w:trHeight w:val="375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342" w:rsidRDefault="00D16EB4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S</w:t>
            </w:r>
            <w:r w:rsidR="00C52342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chválený</w:t>
            </w: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,</w:t>
            </w:r>
            <w:r w:rsidR="00C52342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dosud neprobíhající program</w:t>
            </w:r>
          </w:p>
        </w:tc>
      </w:tr>
      <w:tr w:rsidR="00C52342" w:rsidTr="00FD5C89">
        <w:trPr>
          <w:trHeight w:val="18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NV - Program na podporu zdravotnického aplikovaného výzkumu a vývoje na léta 2015 - 2022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zajištění mezinárodně srovnatelné úrovně zdravotnického výzkumu a využití jeho výsledků pro zlepšení zdraví české populace a pro zabezpečení aktuálních potřeb zdravotnictví v České republice, 43 dílčích cílů v oblastech vznik a rozvoj chorob, nové diagnostické a terapeutické metody a epidemiologie a prevence nejzávažnějších chorob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2015 - 2022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7 100,000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52342" w:rsidTr="00FD5C89">
        <w:trPr>
          <w:trHeight w:val="345"/>
        </w:trPr>
        <w:tc>
          <w:tcPr>
            <w:tcW w:w="13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342" w:rsidRDefault="003640F6" w:rsidP="00FD5C89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ozn.: U programu NV je jako dotace ze SR uvedena vládou schválená plánovaná dotace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</w:tr>
    </w:tbl>
    <w:p w:rsidR="00C52342" w:rsidRDefault="00C52342" w:rsidP="00C52342">
      <w:pPr>
        <w:pStyle w:val="Normlnweb"/>
        <w:spacing w:after="120" w:afterAutospacing="0"/>
      </w:pPr>
    </w:p>
    <w:p w:rsidR="00C52342" w:rsidRDefault="00C52342" w:rsidP="00C52342">
      <w:pPr>
        <w:pStyle w:val="Normlnweb"/>
        <w:spacing w:after="120" w:afterAutospacing="0"/>
        <w:sectPr w:rsidR="00C52342" w:rsidSect="00D2104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51442" w:rsidRPr="004C0D55" w:rsidRDefault="00951442" w:rsidP="00951442">
      <w:pPr>
        <w:pStyle w:val="Normlnweb"/>
        <w:keepNext/>
        <w:spacing w:after="120" w:afterAutospacing="0"/>
        <w:rPr>
          <w:b/>
        </w:rPr>
      </w:pPr>
      <w:r>
        <w:rPr>
          <w:b/>
        </w:rPr>
        <w:lastRenderedPageBreak/>
        <w:t xml:space="preserve">Obr. 2: </w:t>
      </w:r>
      <w:r w:rsidRPr="004C0D55">
        <w:rPr>
          <w:b/>
        </w:rPr>
        <w:t>Podíl právních forem příjemců na finanční dotaci poskytnuté MZ prostřednictvím programů účelové podpory v letech 2004 – 2014</w:t>
      </w:r>
    </w:p>
    <w:p w:rsidR="00951442" w:rsidRDefault="00951442" w:rsidP="00951442">
      <w:pPr>
        <w:pStyle w:val="Normlnweb"/>
        <w:spacing w:after="120" w:afterAutospacing="0"/>
        <w:jc w:val="center"/>
      </w:pPr>
      <w:r>
        <w:rPr>
          <w:noProof/>
        </w:rPr>
        <w:drawing>
          <wp:inline distT="0" distB="0" distL="0" distR="0" wp14:anchorId="7344F937" wp14:editId="3819AEC3">
            <wp:extent cx="4671060" cy="27508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1442" w:rsidRPr="006F72B2" w:rsidRDefault="00951442" w:rsidP="00951442">
      <w:pPr>
        <w:pStyle w:val="Normlnweb"/>
        <w:spacing w:after="120" w:afterAutospacing="0"/>
        <w:rPr>
          <w:i/>
          <w:sz w:val="20"/>
          <w:szCs w:val="20"/>
        </w:rPr>
      </w:pPr>
      <w:r w:rsidRPr="006F72B2">
        <w:rPr>
          <w:i/>
          <w:sz w:val="20"/>
          <w:szCs w:val="20"/>
        </w:rPr>
        <w:t xml:space="preserve">Pozn.: Protože do roku 2009 nebyli řešitelé a spoluřešitelé v IS </w:t>
      </w:r>
      <w:proofErr w:type="spellStart"/>
      <w:r w:rsidRPr="006F72B2">
        <w:rPr>
          <w:i/>
          <w:sz w:val="20"/>
          <w:szCs w:val="20"/>
        </w:rPr>
        <w:t>VaVaI</w:t>
      </w:r>
      <w:proofErr w:type="spellEnd"/>
      <w:r w:rsidRPr="006F72B2">
        <w:rPr>
          <w:i/>
          <w:sz w:val="20"/>
          <w:szCs w:val="20"/>
        </w:rPr>
        <w:t xml:space="preserve"> evidováni odděleně, pro srovnatelnost dat byly použity pouze údaje o hlavních řešitelích. </w:t>
      </w:r>
    </w:p>
    <w:p w:rsidR="00C52342" w:rsidRPr="007C5F8B" w:rsidRDefault="006F72B2" w:rsidP="0096299B">
      <w:pPr>
        <w:pStyle w:val="Podtitul"/>
      </w:pPr>
      <w:bookmarkStart w:id="21" w:name="_Toc398621195"/>
      <w:r w:rsidRPr="007C5F8B">
        <w:t xml:space="preserve">Hodnocení programů </w:t>
      </w:r>
      <w:r w:rsidR="00FD5C89">
        <w:t xml:space="preserve">realizovaných </w:t>
      </w:r>
      <w:r w:rsidRPr="007C5F8B">
        <w:t>MZ</w:t>
      </w:r>
      <w:bookmarkEnd w:id="21"/>
    </w:p>
    <w:p w:rsidR="00C52342" w:rsidRDefault="00C52342" w:rsidP="00D004C8">
      <w:pPr>
        <w:pStyle w:val="Normlnweb"/>
        <w:spacing w:after="120" w:afterAutospacing="0"/>
        <w:ind w:firstLine="360"/>
      </w:pPr>
      <w:r>
        <w:t>Součástí realizace programů je také hodnocení úsp</w:t>
      </w:r>
      <w:r w:rsidR="005540EB">
        <w:t>ěšnosti jednotlivých projektů a </w:t>
      </w:r>
      <w:r>
        <w:t xml:space="preserve">předávání údajů o dosažených výsledcích </w:t>
      </w:r>
      <w:r w:rsidR="00951442">
        <w:t xml:space="preserve">do IS </w:t>
      </w:r>
      <w:proofErr w:type="spellStart"/>
      <w:r>
        <w:t>VaVaI</w:t>
      </w:r>
      <w:proofErr w:type="spellEnd"/>
      <w:r>
        <w:t xml:space="preserve">. Kromě vlastní přípravy a realizace programů MZ ukončené programy rovněž hodnotí, a to podle vládou schválené metodiky. Hodnotící zpráva poskytovatele je spolu s údaji o výsledcích obsaženými </w:t>
      </w:r>
      <w:r w:rsidR="00951442">
        <w:t xml:space="preserve">v IS </w:t>
      </w:r>
      <w:proofErr w:type="spellStart"/>
      <w:r w:rsidR="00951442">
        <w:t>VaVaI</w:t>
      </w:r>
      <w:proofErr w:type="spellEnd"/>
      <w:r w:rsidR="00951442">
        <w:t xml:space="preserve"> </w:t>
      </w:r>
      <w:r>
        <w:t xml:space="preserve">základem pro Souhrnné vyhodnocení ukončených programů, které provádí Rada. </w:t>
      </w:r>
      <w:r w:rsidR="00FD5C89">
        <w:t>Souhrnná vyhodnocení programů MZ ukončených v letech 2008 – 2014</w:t>
      </w:r>
      <w:r w:rsidR="00AF487A">
        <w:t xml:space="preserve"> (</w:t>
      </w:r>
      <w:r w:rsidR="00E347F3">
        <w:t>byly ukončeny celkem tři programy</w:t>
      </w:r>
      <w:r w:rsidR="00AF487A">
        <w:t>)</w:t>
      </w:r>
      <w:r w:rsidR="00FD5C89">
        <w:t xml:space="preserve"> obsahují</w:t>
      </w:r>
      <w:r w:rsidR="00F21111">
        <w:t xml:space="preserve"> mimo jiné</w:t>
      </w:r>
      <w:r w:rsidR="00FD5C89">
        <w:t xml:space="preserve"> následující skutečnosti:</w:t>
      </w:r>
    </w:p>
    <w:p w:rsidR="00E347F3" w:rsidRDefault="00F21111" w:rsidP="004573BA">
      <w:pPr>
        <w:pStyle w:val="Odstavecseseznamem"/>
        <w:numPr>
          <w:ilvl w:val="0"/>
          <w:numId w:val="21"/>
        </w:numPr>
        <w:spacing w:after="120"/>
        <w:jc w:val="both"/>
      </w:pPr>
      <w:r>
        <w:rPr>
          <w:b/>
        </w:rPr>
        <w:t>Jeden z</w:t>
      </w:r>
      <w:r w:rsidR="00D16EB4">
        <w:rPr>
          <w:b/>
        </w:rPr>
        <w:t xml:space="preserve"> ukončených </w:t>
      </w:r>
      <w:r>
        <w:rPr>
          <w:b/>
        </w:rPr>
        <w:t>programů</w:t>
      </w:r>
      <w:r w:rsidR="00E347F3" w:rsidRPr="00E347F3">
        <w:rPr>
          <w:b/>
        </w:rPr>
        <w:t xml:space="preserve"> byl na základě indexu státního rozpočtu</w:t>
      </w:r>
      <w:r w:rsidR="00E347F3">
        <w:t xml:space="preserve">, který vyjadřoval, kolik </w:t>
      </w:r>
      <w:r w:rsidR="00E347F3" w:rsidRPr="008310D5">
        <w:t>bodů podle metodiky bylo dosaženo za každý jeden milion Kč poskytnutý jako veřejná podpora na řešení projektů</w:t>
      </w:r>
      <w:r w:rsidR="00E347F3">
        <w:t xml:space="preserve">, </w:t>
      </w:r>
      <w:r w:rsidR="00E347F3" w:rsidRPr="00E347F3">
        <w:rPr>
          <w:b/>
        </w:rPr>
        <w:t>označen jako nadprůměrný</w:t>
      </w:r>
      <w:r w:rsidR="004573BA">
        <w:rPr>
          <w:b/>
        </w:rPr>
        <w:t>;</w:t>
      </w:r>
      <w:r w:rsidR="00E347F3" w:rsidRPr="00E347F3">
        <w:t xml:space="preserve"> </w:t>
      </w:r>
    </w:p>
    <w:p w:rsidR="00E347F3" w:rsidRDefault="00E347F3" w:rsidP="00E347F3">
      <w:pPr>
        <w:pStyle w:val="Odstavecseseznamem"/>
        <w:numPr>
          <w:ilvl w:val="0"/>
          <w:numId w:val="21"/>
        </w:numPr>
        <w:spacing w:after="120"/>
        <w:jc w:val="both"/>
      </w:pPr>
      <w:r w:rsidRPr="00C35748">
        <w:rPr>
          <w:b/>
        </w:rPr>
        <w:t>Mezi nejčastěji dosa</w:t>
      </w:r>
      <w:r w:rsidR="00C35748" w:rsidRPr="00C35748">
        <w:rPr>
          <w:b/>
        </w:rPr>
        <w:t>hované</w:t>
      </w:r>
      <w:r w:rsidRPr="00C35748">
        <w:rPr>
          <w:b/>
        </w:rPr>
        <w:t xml:space="preserve"> výsledk</w:t>
      </w:r>
      <w:r w:rsidR="00C35748" w:rsidRPr="00C35748">
        <w:rPr>
          <w:b/>
        </w:rPr>
        <w:t>y</w:t>
      </w:r>
      <w:r w:rsidRPr="00C35748">
        <w:rPr>
          <w:b/>
        </w:rPr>
        <w:t xml:space="preserve"> </w:t>
      </w:r>
      <w:r w:rsidR="00C35748" w:rsidRPr="00C35748">
        <w:rPr>
          <w:b/>
        </w:rPr>
        <w:t xml:space="preserve">projektů </w:t>
      </w:r>
      <w:r w:rsidRPr="00C35748">
        <w:rPr>
          <w:b/>
        </w:rPr>
        <w:t>patřil</w:t>
      </w:r>
      <w:r w:rsidR="00C35748" w:rsidRPr="00C35748">
        <w:rPr>
          <w:b/>
        </w:rPr>
        <w:t>y</w:t>
      </w:r>
      <w:r w:rsidRPr="00C35748">
        <w:rPr>
          <w:b/>
        </w:rPr>
        <w:t xml:space="preserve"> článk</w:t>
      </w:r>
      <w:r w:rsidR="00C35748" w:rsidRPr="00C35748">
        <w:rPr>
          <w:b/>
        </w:rPr>
        <w:t>y</w:t>
      </w:r>
      <w:r w:rsidRPr="00C35748">
        <w:rPr>
          <w:b/>
        </w:rPr>
        <w:t xml:space="preserve"> v odborn</w:t>
      </w:r>
      <w:r w:rsidR="00C35748" w:rsidRPr="00C35748">
        <w:rPr>
          <w:b/>
        </w:rPr>
        <w:t>ých</w:t>
      </w:r>
      <w:r w:rsidRPr="00C35748">
        <w:rPr>
          <w:b/>
        </w:rPr>
        <w:t xml:space="preserve"> periodik</w:t>
      </w:r>
      <w:r w:rsidR="00C35748" w:rsidRPr="00C35748">
        <w:rPr>
          <w:b/>
        </w:rPr>
        <w:t>ách</w:t>
      </w:r>
      <w:r w:rsidRPr="008310D5">
        <w:t xml:space="preserve"> </w:t>
      </w:r>
      <w:r w:rsidR="00C35748">
        <w:t xml:space="preserve">a </w:t>
      </w:r>
      <w:r w:rsidRPr="008310D5">
        <w:t>odborn</w:t>
      </w:r>
      <w:r w:rsidR="00C35748">
        <w:t>é</w:t>
      </w:r>
      <w:r w:rsidRPr="008310D5">
        <w:t xml:space="preserve"> knih</w:t>
      </w:r>
      <w:r w:rsidR="00C35748">
        <w:t>y</w:t>
      </w:r>
      <w:r w:rsidRPr="008310D5">
        <w:t xml:space="preserve">. </w:t>
      </w:r>
      <w:r w:rsidR="00C35748" w:rsidRPr="00C35748">
        <w:rPr>
          <w:b/>
        </w:rPr>
        <w:t>Aplikované výsled</w:t>
      </w:r>
      <w:r w:rsidRPr="00C35748">
        <w:rPr>
          <w:b/>
        </w:rPr>
        <w:t>k</w:t>
      </w:r>
      <w:r w:rsidR="00C35748" w:rsidRPr="00C35748">
        <w:rPr>
          <w:b/>
        </w:rPr>
        <w:t>y</w:t>
      </w:r>
      <w:r w:rsidR="00C35748">
        <w:t>,</w:t>
      </w:r>
      <w:r w:rsidRPr="008310D5">
        <w:t xml:space="preserve"> </w:t>
      </w:r>
      <w:r w:rsidR="00C35748" w:rsidRPr="008310D5">
        <w:t>např. poloprovoz, průmyslový vzor, prototyp a patent</w:t>
      </w:r>
      <w:r w:rsidR="00C35748">
        <w:t xml:space="preserve">, </w:t>
      </w:r>
      <w:r w:rsidR="00C35748" w:rsidRPr="00C35748">
        <w:rPr>
          <w:b/>
        </w:rPr>
        <w:t>se vyskytovaly v nedostatečném počtu</w:t>
      </w:r>
      <w:r w:rsidR="00C35748">
        <w:t xml:space="preserve"> vzhledem k zaměření programů</w:t>
      </w:r>
      <w:r w:rsidR="004573BA">
        <w:t>;</w:t>
      </w:r>
    </w:p>
    <w:p w:rsidR="00C35748" w:rsidRDefault="00E347F3" w:rsidP="00C35748">
      <w:pPr>
        <w:pStyle w:val="Odstavecseseznamem"/>
        <w:numPr>
          <w:ilvl w:val="0"/>
          <w:numId w:val="21"/>
        </w:numPr>
        <w:spacing w:after="120"/>
        <w:jc w:val="both"/>
      </w:pPr>
      <w:r w:rsidRPr="00C35748">
        <w:rPr>
          <w:b/>
        </w:rPr>
        <w:t>MZ hodnotilo ve svých zprávách velké množství projektů jako vynikající, aniž by dosáhly v době ukončení programu jakéhokoliv výsledku</w:t>
      </w:r>
      <w:r w:rsidR="00105760">
        <w:rPr>
          <w:b/>
        </w:rPr>
        <w:t xml:space="preserve">. </w:t>
      </w:r>
      <w:r w:rsidR="00105760">
        <w:t xml:space="preserve">Například u programu NR z celkového počtu </w:t>
      </w:r>
      <w:r w:rsidR="000930F4">
        <w:t>709</w:t>
      </w:r>
      <w:r w:rsidR="00105760">
        <w:t xml:space="preserve"> projektů </w:t>
      </w:r>
      <w:r w:rsidR="00426C92">
        <w:t>jich</w:t>
      </w:r>
      <w:r w:rsidR="00105760">
        <w:t xml:space="preserve"> </w:t>
      </w:r>
      <w:r w:rsidR="002915A1">
        <w:t>61</w:t>
      </w:r>
      <w:r w:rsidR="00105760">
        <w:t xml:space="preserve"> </w:t>
      </w:r>
      <w:r w:rsidR="00426C92">
        <w:t xml:space="preserve">(8,6 %) neměl </w:t>
      </w:r>
      <w:r w:rsidR="00105760">
        <w:t>v době hodnocení programu (tj. v roce 201</w:t>
      </w:r>
      <w:r w:rsidR="00835A3F">
        <w:t>0</w:t>
      </w:r>
      <w:r w:rsidR="00105760">
        <w:t xml:space="preserve">) v IS </w:t>
      </w:r>
      <w:proofErr w:type="spellStart"/>
      <w:r w:rsidR="00105760">
        <w:t>VaVaI</w:t>
      </w:r>
      <w:proofErr w:type="spellEnd"/>
      <w:r w:rsidR="00105760">
        <w:t xml:space="preserve"> žádný</w:t>
      </w:r>
      <w:r w:rsidR="002915A1">
        <w:t xml:space="preserve"> záznam o</w:t>
      </w:r>
      <w:r w:rsidR="00105760">
        <w:t xml:space="preserve"> výsledk</w:t>
      </w:r>
      <w:r w:rsidR="002915A1">
        <w:t>u</w:t>
      </w:r>
      <w:r w:rsidR="00105760">
        <w:t xml:space="preserve">. Z nich </w:t>
      </w:r>
      <w:r w:rsidR="002915A1">
        <w:t>34</w:t>
      </w:r>
      <w:r>
        <w:t xml:space="preserve"> (</w:t>
      </w:r>
      <w:r w:rsidRPr="008310D5">
        <w:t>55,74 %</w:t>
      </w:r>
      <w:r w:rsidR="00105760">
        <w:t>) byl</w:t>
      </w:r>
      <w:r w:rsidR="00063B22">
        <w:t>y</w:t>
      </w:r>
      <w:r w:rsidR="00105760">
        <w:t xml:space="preserve"> MZ hodnocen</w:t>
      </w:r>
      <w:r w:rsidR="00063B22">
        <w:t>y</w:t>
      </w:r>
      <w:r w:rsidR="00105760">
        <w:t xml:space="preserve"> jako vynikající. Poskytovatel chybějící výsledky </w:t>
      </w:r>
      <w:r w:rsidR="00835A3F">
        <w:t xml:space="preserve">u projektů </w:t>
      </w:r>
      <w:r w:rsidR="00105760">
        <w:t>později doplnil. V současné době (2014) figurují v I</w:t>
      </w:r>
      <w:r w:rsidR="00835A3F">
        <w:t>S</w:t>
      </w:r>
      <w:r w:rsidR="00105760">
        <w:t xml:space="preserve"> </w:t>
      </w:r>
      <w:proofErr w:type="spellStart"/>
      <w:r w:rsidR="00105760">
        <w:t>VaVaI</w:t>
      </w:r>
      <w:proofErr w:type="spellEnd"/>
      <w:r w:rsidR="00105760">
        <w:t xml:space="preserve"> u uvedeného programu pouze dva projekty bez výsledku, přičemž oba MZ vyhodnotilo jako neúspěšné.</w:t>
      </w:r>
      <w:r w:rsidR="004573BA">
        <w:t>;</w:t>
      </w:r>
    </w:p>
    <w:p w:rsidR="00A40951" w:rsidRPr="00C35748" w:rsidRDefault="00E347F3" w:rsidP="00C35748">
      <w:pPr>
        <w:pStyle w:val="Odstavecseseznamem"/>
        <w:numPr>
          <w:ilvl w:val="0"/>
          <w:numId w:val="21"/>
        </w:numPr>
        <w:spacing w:after="120"/>
        <w:jc w:val="both"/>
      </w:pPr>
      <w:r w:rsidRPr="00F21111">
        <w:rPr>
          <w:b/>
        </w:rPr>
        <w:t>MZ se prokazatelně řídilo doporučením Rady</w:t>
      </w:r>
      <w:r w:rsidR="00F21111">
        <w:rPr>
          <w:b/>
        </w:rPr>
        <w:t xml:space="preserve"> </w:t>
      </w:r>
      <w:r w:rsidR="00F21111" w:rsidRPr="00F21111">
        <w:t>a</w:t>
      </w:r>
      <w:r w:rsidRPr="00C35748">
        <w:t xml:space="preserve"> při uzavírání smluv nebo vydávání rozhodnutí o poskytnutí podpory </w:t>
      </w:r>
      <w:r w:rsidRPr="00F21111">
        <w:rPr>
          <w:b/>
        </w:rPr>
        <w:t>důsledně využívalo všech zákonem definovaných práv poskytovatele</w:t>
      </w:r>
      <w:r w:rsidR="00F21111">
        <w:rPr>
          <w:b/>
        </w:rPr>
        <w:t>.</w:t>
      </w:r>
      <w:r w:rsidRPr="00C35748">
        <w:t xml:space="preserve"> </w:t>
      </w:r>
      <w:r w:rsidR="00F21111">
        <w:t>Nekvalitní projekty byly</w:t>
      </w:r>
      <w:r w:rsidRPr="00C35748">
        <w:t xml:space="preserve"> na základě průběžného hodnocení </w:t>
      </w:r>
      <w:r w:rsidR="00C35748" w:rsidRPr="00C35748">
        <w:t xml:space="preserve">předčasně </w:t>
      </w:r>
      <w:r w:rsidRPr="00C35748">
        <w:t>ukonč</w:t>
      </w:r>
      <w:r w:rsidR="00F21111">
        <w:t>ovány.</w:t>
      </w:r>
    </w:p>
    <w:p w:rsidR="00D004C8" w:rsidRDefault="00D004C8" w:rsidP="00A40951">
      <w:pPr>
        <w:ind w:firstLine="708"/>
        <w:jc w:val="both"/>
      </w:pPr>
      <w:r w:rsidRPr="00A40951">
        <w:rPr>
          <w:b/>
        </w:rPr>
        <w:t>Resortní program Výzkumu a vývoje Ministerstva zdravotnictví III</w:t>
      </w:r>
      <w:r>
        <w:t xml:space="preserve"> </w:t>
      </w:r>
      <w:r w:rsidRPr="00A40951">
        <w:rPr>
          <w:b/>
        </w:rPr>
        <w:t>dosud probíhá</w:t>
      </w:r>
      <w:r>
        <w:t xml:space="preserve">, jeho vyhodnocení bude součástí Souhrnného hodnocení ukončených programů </w:t>
      </w:r>
      <w:r>
        <w:lastRenderedPageBreak/>
        <w:t xml:space="preserve">výzkumu a vývoje, které bude předloženo vládě ke schválení v roce 2016. Doposud byly realizovány </w:t>
      </w:r>
      <w:r w:rsidR="00A40951">
        <w:t>čtyři</w:t>
      </w:r>
      <w:r>
        <w:t xml:space="preserve"> veřejné soutěže. </w:t>
      </w:r>
      <w:r w:rsidR="00A40951">
        <w:t>V</w:t>
      </w:r>
      <w:r>
        <w:t xml:space="preserve"> rámci první veřejné soutěže bylo doručeno 571 návrhů projektů. Hodnoceno bylo 557 návrhů projektů</w:t>
      </w:r>
      <w:r w:rsidR="00951442">
        <w:t>, z nichž 113</w:t>
      </w:r>
      <w:r>
        <w:t xml:space="preserve"> </w:t>
      </w:r>
      <w:r w:rsidR="00951442">
        <w:t xml:space="preserve">bylo </w:t>
      </w:r>
      <w:r>
        <w:t>podpořeno. Ve druhé veřejné soutěži bylo doručeno celkem 502 návrhů projektů, z nichž bylo 475 návrhů hodnoceno a 87</w:t>
      </w:r>
      <w:r w:rsidR="00A40951">
        <w:t xml:space="preserve"> jich bylo</w:t>
      </w:r>
      <w:r>
        <w:t xml:space="preserve"> podpořeno</w:t>
      </w:r>
      <w:r w:rsidR="00A40951">
        <w:t>. D</w:t>
      </w:r>
      <w:r>
        <w:t>o třetí veřejné soutěže bylo doručeno 686 návrhů projektů, hodnoceno jich bylo 588 a podpořeno 177.</w:t>
      </w:r>
      <w:r w:rsidR="00A40951">
        <w:t xml:space="preserve"> </w:t>
      </w:r>
      <w:r>
        <w:t xml:space="preserve">V poslední </w:t>
      </w:r>
      <w:r w:rsidR="00A40951">
        <w:t>dosud vyhlášené</w:t>
      </w:r>
      <w:r>
        <w:t xml:space="preserve"> veřejné soutěži bylo doručeno 568 návrhů projektů, hodnoceno 521 návrhů a podpořeno 151 projektů.</w:t>
      </w:r>
    </w:p>
    <w:p w:rsidR="00FD5C89" w:rsidRDefault="00FD5C89" w:rsidP="00C52342">
      <w:pPr>
        <w:pStyle w:val="Normlnweb"/>
        <w:spacing w:after="120" w:afterAutospacing="0"/>
      </w:pPr>
    </w:p>
    <w:p w:rsidR="00B67582" w:rsidRDefault="00C52342" w:rsidP="00C52342">
      <w:pPr>
        <w:pStyle w:val="Normlnweb"/>
        <w:spacing w:after="120" w:afterAutospacing="0"/>
        <w:rPr>
          <w:b/>
        </w:rPr>
      </w:pPr>
      <w:r w:rsidRPr="000A1D37">
        <w:rPr>
          <w:b/>
        </w:rPr>
        <w:t xml:space="preserve">Závěr: </w:t>
      </w:r>
      <w:r w:rsidR="00B67582">
        <w:rPr>
          <w:b/>
        </w:rPr>
        <w:t>MZ plní všechny úkoly vyplývající z národních strategických dokumentů</w:t>
      </w:r>
      <w:r w:rsidR="005540EB">
        <w:rPr>
          <w:b/>
        </w:rPr>
        <w:t xml:space="preserve"> a </w:t>
      </w:r>
      <w:r w:rsidR="00652189">
        <w:rPr>
          <w:b/>
        </w:rPr>
        <w:t>rovněž většinu úkolů vytyčených v resortní koncepci rozvoje</w:t>
      </w:r>
      <w:r w:rsidR="00B67582">
        <w:rPr>
          <w:b/>
        </w:rPr>
        <w:t>.</w:t>
      </w:r>
    </w:p>
    <w:p w:rsidR="00C52342" w:rsidRPr="000A1D37" w:rsidRDefault="00C52342" w:rsidP="00C52342">
      <w:pPr>
        <w:pStyle w:val="Normlnweb"/>
        <w:spacing w:after="120" w:afterAutospacing="0"/>
        <w:rPr>
          <w:b/>
        </w:rPr>
      </w:pPr>
      <w:r w:rsidRPr="000A1D37">
        <w:rPr>
          <w:b/>
        </w:rPr>
        <w:t xml:space="preserve">MZ od roku 2008 úspěšně ukončilo a zhodnotilo </w:t>
      </w:r>
      <w:r>
        <w:rPr>
          <w:b/>
        </w:rPr>
        <w:t>3 programy</w:t>
      </w:r>
      <w:r w:rsidRPr="000A1D37">
        <w:rPr>
          <w:b/>
        </w:rPr>
        <w:t xml:space="preserve"> účelové podpory </w:t>
      </w:r>
      <w:proofErr w:type="spellStart"/>
      <w:r w:rsidRPr="000A1D37">
        <w:rPr>
          <w:b/>
        </w:rPr>
        <w:t>VaVaI</w:t>
      </w:r>
      <w:proofErr w:type="spellEnd"/>
      <w:r w:rsidRPr="000A1D37">
        <w:rPr>
          <w:b/>
        </w:rPr>
        <w:t>. Při realizaci a hodnocení postupovalo podle platných předpisů</w:t>
      </w:r>
      <w:r>
        <w:rPr>
          <w:b/>
        </w:rPr>
        <w:t xml:space="preserve">, zejména podle zákona </w:t>
      </w:r>
      <w:r w:rsidR="005540EB">
        <w:rPr>
          <w:b/>
        </w:rPr>
        <w:t>o </w:t>
      </w:r>
      <w:r w:rsidR="00652189">
        <w:rPr>
          <w:b/>
        </w:rPr>
        <w:t>podpoře výzkumu, experimentálního vývoje a inovací</w:t>
      </w:r>
      <w:r>
        <w:rPr>
          <w:b/>
        </w:rPr>
        <w:t xml:space="preserve"> podle </w:t>
      </w:r>
      <w:r w:rsidR="00652189">
        <w:rPr>
          <w:b/>
        </w:rPr>
        <w:t>M</w:t>
      </w:r>
      <w:r>
        <w:rPr>
          <w:b/>
        </w:rPr>
        <w:t>etodiky pro hodnocení výsledků výzkumných organizací a výsledků ukončených programů,</w:t>
      </w:r>
      <w:r w:rsidR="005540EB">
        <w:rPr>
          <w:b/>
        </w:rPr>
        <w:t xml:space="preserve"> předávalo včasné a </w:t>
      </w:r>
      <w:r w:rsidRPr="000A1D37">
        <w:rPr>
          <w:b/>
        </w:rPr>
        <w:t xml:space="preserve">správné informace o výsledcích do IS </w:t>
      </w:r>
      <w:proofErr w:type="spellStart"/>
      <w:r w:rsidRPr="000A1D37">
        <w:rPr>
          <w:b/>
        </w:rPr>
        <w:t>VaVaI</w:t>
      </w:r>
      <w:proofErr w:type="spellEnd"/>
      <w:r w:rsidRPr="000A1D37">
        <w:rPr>
          <w:b/>
        </w:rPr>
        <w:t>.</w:t>
      </w:r>
    </w:p>
    <w:p w:rsidR="00C52342" w:rsidRDefault="008621ED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2" w:name="_Toc396743375"/>
      <w:bookmarkStart w:id="23" w:name="_Toc398621196"/>
      <w:r>
        <w:t>Role ostatních Poskytovatelů při podpoře zdravotnického výzkumu</w:t>
      </w:r>
      <w:bookmarkEnd w:id="22"/>
      <w:bookmarkEnd w:id="23"/>
    </w:p>
    <w:p w:rsidR="009D708B" w:rsidRDefault="008621ED" w:rsidP="00313B8E">
      <w:pPr>
        <w:pStyle w:val="Normlnweb"/>
        <w:spacing w:after="120" w:afterAutospacing="0"/>
        <w:ind w:firstLine="360"/>
      </w:pPr>
      <w:r>
        <w:t xml:space="preserve">V souladu se zákonem </w:t>
      </w:r>
      <w:r w:rsidRPr="00A66681">
        <w:rPr>
          <w:color w:val="000000"/>
        </w:rPr>
        <w:t>o podpoře výzkumu, experimentálního vývoje a inovací</w:t>
      </w:r>
      <w:r>
        <w:t xml:space="preserve"> </w:t>
      </w:r>
      <w:r w:rsidR="009D708B">
        <w:t xml:space="preserve">není </w:t>
      </w:r>
      <w:r w:rsidR="00951442">
        <w:t xml:space="preserve">MZ </w:t>
      </w:r>
      <w:r w:rsidR="009D708B">
        <w:t xml:space="preserve">jediným </w:t>
      </w:r>
      <w:r>
        <w:t>P</w:t>
      </w:r>
      <w:r w:rsidR="009D708B">
        <w:t xml:space="preserve">oskytovatelem odpovědným za financování zdravotnického </w:t>
      </w:r>
      <w:proofErr w:type="spellStart"/>
      <w:r w:rsidR="009D708B">
        <w:t>VaVaI</w:t>
      </w:r>
      <w:proofErr w:type="spellEnd"/>
      <w:r w:rsidR="009D708B">
        <w:t>.</w:t>
      </w:r>
    </w:p>
    <w:p w:rsidR="009D708B" w:rsidRDefault="009D708B" w:rsidP="00313B8E">
      <w:pPr>
        <w:pStyle w:val="Normlnweb"/>
        <w:spacing w:after="120" w:afterAutospacing="0"/>
        <w:ind w:firstLine="360"/>
      </w:pPr>
      <w:r w:rsidRPr="00313B8E">
        <w:rPr>
          <w:b/>
        </w:rPr>
        <w:t>Financování základního zdravotnického výzkumu</w:t>
      </w:r>
      <w:r>
        <w:t xml:space="preserve"> je téměř výhradně prováděno </w:t>
      </w:r>
      <w:r w:rsidR="00313B8E">
        <w:rPr>
          <w:b/>
        </w:rPr>
        <w:t>GA </w:t>
      </w:r>
      <w:r w:rsidRPr="00313B8E">
        <w:rPr>
          <w:b/>
        </w:rPr>
        <w:t>ČR</w:t>
      </w:r>
      <w:r>
        <w:t xml:space="preserve">, v projektech financovaných prostřednictvím MZ může být </w:t>
      </w:r>
      <w:r w:rsidR="00CA58FC">
        <w:t xml:space="preserve">podle § 3 odst. 2 písm. b) zákona </w:t>
      </w:r>
      <w:r w:rsidR="00CA58FC" w:rsidRPr="00A66681">
        <w:rPr>
          <w:color w:val="000000"/>
        </w:rPr>
        <w:t>o podpoře výzkumu, experimentálního vývoje a inovací</w:t>
      </w:r>
      <w:r w:rsidR="00CA58FC">
        <w:t xml:space="preserve"> </w:t>
      </w:r>
      <w:r>
        <w:t>zahrnut pouze okrajově jako nezbytný předpoklad pro výzkum aplikovaný.</w:t>
      </w:r>
      <w:r w:rsidR="00A57F38">
        <w:t xml:space="preserve"> </w:t>
      </w:r>
    </w:p>
    <w:p w:rsidR="00313B8E" w:rsidRDefault="00A57F38" w:rsidP="00313B8E">
      <w:pPr>
        <w:pStyle w:val="Normlnweb"/>
        <w:spacing w:after="120" w:afterAutospacing="0"/>
        <w:ind w:firstLine="360"/>
      </w:pPr>
      <w:r w:rsidRPr="00313B8E">
        <w:rPr>
          <w:b/>
        </w:rPr>
        <w:t>Aplikovaný zdravotnický výzkum</w:t>
      </w:r>
      <w:r>
        <w:t xml:space="preserve"> může být v závislosti na oboru financován prostřednict</w:t>
      </w:r>
      <w:r w:rsidR="00313B8E">
        <w:t xml:space="preserve">vím jiných poskytovatelů, zejména </w:t>
      </w:r>
      <w:r w:rsidR="0067458A" w:rsidRPr="00313B8E">
        <w:rPr>
          <w:b/>
        </w:rPr>
        <w:t xml:space="preserve">MŠMT, MPO, </w:t>
      </w:r>
      <w:r w:rsidR="00C11494" w:rsidRPr="00313B8E">
        <w:rPr>
          <w:b/>
        </w:rPr>
        <w:t xml:space="preserve">AV ČR, </w:t>
      </w:r>
      <w:r w:rsidR="0067458A" w:rsidRPr="00313B8E">
        <w:rPr>
          <w:b/>
        </w:rPr>
        <w:t>TA ČR</w:t>
      </w:r>
      <w:r w:rsidR="005441DE">
        <w:t xml:space="preserve">. </w:t>
      </w:r>
      <w:r w:rsidR="00C52342">
        <w:t>Uvedený</w:t>
      </w:r>
      <w:r w:rsidR="00AD3705">
        <w:t xml:space="preserve"> fakt dokládá rozbor výsledků předávaných v souladu s § 31 zákona </w:t>
      </w:r>
      <w:r w:rsidR="00AD3705" w:rsidRPr="00A66681">
        <w:rPr>
          <w:color w:val="000000"/>
        </w:rPr>
        <w:t>o podpoře výzkumu, experimentálního vývoje a inovací</w:t>
      </w:r>
      <w:r w:rsidR="00AD3705">
        <w:t xml:space="preserve"> do IS </w:t>
      </w:r>
      <w:proofErr w:type="spellStart"/>
      <w:r w:rsidR="00AD3705">
        <w:t>VaVaI</w:t>
      </w:r>
      <w:proofErr w:type="spellEnd"/>
      <w:r w:rsidR="0075067F">
        <w:t xml:space="preserve"> (kap. </w:t>
      </w:r>
      <w:r w:rsidR="008831BD">
        <w:t>5</w:t>
      </w:r>
      <w:r w:rsidR="0075067F">
        <w:t>)</w:t>
      </w:r>
      <w:r w:rsidR="00AD3705">
        <w:t xml:space="preserve">. </w:t>
      </w:r>
    </w:p>
    <w:p w:rsidR="00A57F38" w:rsidRDefault="005441DE" w:rsidP="00313B8E">
      <w:pPr>
        <w:pStyle w:val="Normlnweb"/>
        <w:spacing w:after="120" w:afterAutospacing="0"/>
        <w:ind w:firstLine="360"/>
      </w:pPr>
      <w:r>
        <w:t xml:space="preserve">Zdravotnický výzkum z pohledu vědních oborů není možné omezovat </w:t>
      </w:r>
      <w:r w:rsidR="00AD3705">
        <w:t xml:space="preserve">pouze </w:t>
      </w:r>
      <w:r>
        <w:t xml:space="preserve">na </w:t>
      </w:r>
      <w:r w:rsidRPr="00313B8E">
        <w:rPr>
          <w:b/>
        </w:rPr>
        <w:t>lékařské vědy</w:t>
      </w:r>
      <w:r>
        <w:t xml:space="preserve">, ale patří sem rovněž </w:t>
      </w:r>
      <w:r w:rsidR="00880B55" w:rsidRPr="00313B8E">
        <w:rPr>
          <w:b/>
        </w:rPr>
        <w:t>technické vědy</w:t>
      </w:r>
      <w:r w:rsidR="00880B55">
        <w:t xml:space="preserve"> (např. lékařská zařízení, přístroje a vybavení, elektronika a optoelektronika, robotika), </w:t>
      </w:r>
      <w:proofErr w:type="spellStart"/>
      <w:r w:rsidR="00880B55" w:rsidRPr="00313B8E">
        <w:rPr>
          <w:b/>
        </w:rPr>
        <w:t>biovědy</w:t>
      </w:r>
      <w:proofErr w:type="spellEnd"/>
      <w:r w:rsidR="00880B55">
        <w:t xml:space="preserve"> (např. morfologie, cytologie, genetika, imunologie, biotechnologie), </w:t>
      </w:r>
      <w:r w:rsidR="00880B55" w:rsidRPr="00313B8E">
        <w:rPr>
          <w:b/>
        </w:rPr>
        <w:t>chemické vědy</w:t>
      </w:r>
      <w:r w:rsidR="00880B55">
        <w:t xml:space="preserve"> (např. biochemie, chemické inženýrství), </w:t>
      </w:r>
      <w:r w:rsidR="00880B55" w:rsidRPr="00313B8E">
        <w:rPr>
          <w:b/>
        </w:rPr>
        <w:t>environmentální vědy</w:t>
      </w:r>
      <w:r w:rsidR="00880B55">
        <w:t xml:space="preserve"> (např. vliv životního prostředí na zdraví) </w:t>
      </w:r>
      <w:r>
        <w:t xml:space="preserve">a dokonce některé </w:t>
      </w:r>
      <w:r w:rsidRPr="00313B8E">
        <w:rPr>
          <w:b/>
        </w:rPr>
        <w:t>vědy společenské</w:t>
      </w:r>
      <w:r w:rsidR="00880B55">
        <w:t xml:space="preserve"> (např. psychologie, bezpečnost a ochrana zdraví)</w:t>
      </w:r>
      <w:r w:rsidR="00335FC2">
        <w:t>.</w:t>
      </w:r>
      <w:r w:rsidR="00CA58FC">
        <w:t xml:space="preserve"> Výsledky výše zmíněných oborů</w:t>
      </w:r>
      <w:r w:rsidR="00576845">
        <w:t xml:space="preserve"> (úplný seznam obsahuje příloha 1)</w:t>
      </w:r>
      <w:r w:rsidR="00CA58FC">
        <w:t xml:space="preserve"> </w:t>
      </w:r>
      <w:r w:rsidR="00AD3705">
        <w:t xml:space="preserve">jsou využitelné </w:t>
      </w:r>
      <w:r w:rsidR="007A17C2">
        <w:t xml:space="preserve">pro další </w:t>
      </w:r>
      <w:r w:rsidR="007770E6">
        <w:t xml:space="preserve">zdravotnický </w:t>
      </w:r>
      <w:r w:rsidR="00880B55">
        <w:t xml:space="preserve">výzkum nebo přímo v provozní praxi </w:t>
      </w:r>
      <w:r w:rsidR="00AD3705">
        <w:t>ve</w:t>
      </w:r>
      <w:r w:rsidR="007770E6">
        <w:t> </w:t>
      </w:r>
      <w:r w:rsidR="00AD3705">
        <w:t>zdravotnictví</w:t>
      </w:r>
      <w:r w:rsidR="007A17C2">
        <w:t>.</w:t>
      </w:r>
    </w:p>
    <w:p w:rsidR="008621ED" w:rsidRPr="007C5F8B" w:rsidRDefault="008621ED" w:rsidP="0096299B">
      <w:pPr>
        <w:pStyle w:val="Podtitul"/>
      </w:pPr>
      <w:bookmarkStart w:id="24" w:name="_Toc398621197"/>
      <w:r w:rsidRPr="007C5F8B">
        <w:t xml:space="preserve">Centra excelence a členství v mezinárodních organizacích v oblasti zdravotnického </w:t>
      </w:r>
      <w:proofErr w:type="spellStart"/>
      <w:r w:rsidRPr="007C5F8B">
        <w:t>VaVaI</w:t>
      </w:r>
      <w:bookmarkEnd w:id="24"/>
      <w:proofErr w:type="spellEnd"/>
    </w:p>
    <w:p w:rsidR="006A2F72" w:rsidRDefault="006A2F72" w:rsidP="007770E6">
      <w:pPr>
        <w:pStyle w:val="Normlnweb"/>
        <w:spacing w:after="120" w:afterAutospacing="0"/>
        <w:ind w:firstLine="357"/>
      </w:pPr>
      <w:r>
        <w:t xml:space="preserve">Mezinárodní výzkum v oblasti zdravotnictví spadá do kompetence </w:t>
      </w:r>
      <w:r w:rsidR="00313B8E" w:rsidRPr="00313B8E">
        <w:rPr>
          <w:b/>
        </w:rPr>
        <w:t>MŠMT</w:t>
      </w:r>
      <w:r w:rsidR="00313B8E">
        <w:t xml:space="preserve">. Je financován prostřednictvím Operačních programů, zejména </w:t>
      </w:r>
      <w:r w:rsidRPr="00313B8E">
        <w:rPr>
          <w:b/>
        </w:rPr>
        <w:t>Operační</w:t>
      </w:r>
      <w:r w:rsidR="00313B8E" w:rsidRPr="00313B8E">
        <w:rPr>
          <w:b/>
        </w:rPr>
        <w:t>ho</w:t>
      </w:r>
      <w:r w:rsidRPr="00313B8E">
        <w:rPr>
          <w:b/>
        </w:rPr>
        <w:t xml:space="preserve"> program</w:t>
      </w:r>
      <w:r w:rsidR="00313B8E" w:rsidRPr="00313B8E">
        <w:rPr>
          <w:b/>
        </w:rPr>
        <w:t>u</w:t>
      </w:r>
      <w:r w:rsidRPr="00313B8E">
        <w:rPr>
          <w:b/>
        </w:rPr>
        <w:t xml:space="preserve"> V</w:t>
      </w:r>
      <w:r w:rsidR="00313B8E" w:rsidRPr="00313B8E">
        <w:rPr>
          <w:b/>
        </w:rPr>
        <w:t>ýzkum a vývoj pro inovace</w:t>
      </w:r>
      <w:r w:rsidR="00313B8E">
        <w:rPr>
          <w:b/>
        </w:rPr>
        <w:t xml:space="preserve"> </w:t>
      </w:r>
      <w:r w:rsidR="00313B8E">
        <w:t xml:space="preserve">(dále jen „OP </w:t>
      </w:r>
      <w:proofErr w:type="spellStart"/>
      <w:r w:rsidR="00313B8E">
        <w:t>VaVpI</w:t>
      </w:r>
      <w:proofErr w:type="spellEnd"/>
      <w:r w:rsidR="00313B8E">
        <w:t>).</w:t>
      </w:r>
      <w:r>
        <w:t xml:space="preserve"> </w:t>
      </w:r>
      <w:r w:rsidR="00313B8E">
        <w:t xml:space="preserve">Další formou podpory jsou národní programy zaměřené na mezinárodní spolupráci, např. </w:t>
      </w:r>
      <w:r w:rsidRPr="00313B8E">
        <w:rPr>
          <w:b/>
        </w:rPr>
        <w:t>programy EUREKA, EUPRO</w:t>
      </w:r>
      <w:r>
        <w:t>.</w:t>
      </w:r>
      <w:r w:rsidR="00313B8E">
        <w:t xml:space="preserve"> Infrastruktury pro mezinárodní zdravotnický výzkum jsou financovány formou </w:t>
      </w:r>
      <w:r w:rsidR="00313B8E">
        <w:rPr>
          <w:b/>
        </w:rPr>
        <w:t>účelové</w:t>
      </w:r>
      <w:r w:rsidR="00313B8E" w:rsidRPr="00313B8E">
        <w:rPr>
          <w:b/>
        </w:rPr>
        <w:t xml:space="preserve"> podpory velkým infrastrukturám</w:t>
      </w:r>
      <w:r w:rsidR="00313B8E">
        <w:t xml:space="preserve"> podle § 3 odst. 2 písm. d) zákona o podpoře výzkumu, experimentálního vývoje a inovací.</w:t>
      </w:r>
      <w:r w:rsidR="00AD1D57">
        <w:t xml:space="preserve"> Členství ČR v mezinárodních zdravotnických organizacích zaměřených na </w:t>
      </w:r>
      <w:proofErr w:type="spellStart"/>
      <w:r w:rsidR="00AD1D57">
        <w:t>VaVaI</w:t>
      </w:r>
      <w:proofErr w:type="spellEnd"/>
      <w:r w:rsidR="00AD1D57">
        <w:t xml:space="preserve"> je financováno formou institucionální podpory podl</w:t>
      </w:r>
      <w:r w:rsidR="005540EB">
        <w:t>e § 3 odst. 3 písm. b) zákona o </w:t>
      </w:r>
      <w:r w:rsidR="00AD1D57">
        <w:t>podpoře výzkumu, experimentálního vývoje a inovací.</w:t>
      </w:r>
    </w:p>
    <w:p w:rsidR="00AD1D57" w:rsidRPr="00122240" w:rsidRDefault="00313B8E" w:rsidP="008B7FD4">
      <w:pPr>
        <w:autoSpaceDE w:val="0"/>
        <w:autoSpaceDN w:val="0"/>
        <w:adjustRightInd w:val="0"/>
        <w:spacing w:after="60"/>
        <w:ind w:firstLine="357"/>
        <w:jc w:val="both"/>
      </w:pPr>
      <w:r w:rsidRPr="00122240">
        <w:lastRenderedPageBreak/>
        <w:t xml:space="preserve">V souladu s cílem </w:t>
      </w:r>
      <w:r w:rsidR="00D16303" w:rsidRPr="00122240">
        <w:t>prioritní osy 1 O</w:t>
      </w:r>
      <w:r w:rsidRPr="00122240">
        <w:t>P</w:t>
      </w:r>
      <w:r w:rsidR="00D16303" w:rsidRPr="00122240">
        <w:t xml:space="preserve"> </w:t>
      </w:r>
      <w:proofErr w:type="spellStart"/>
      <w:r w:rsidR="00D16303" w:rsidRPr="00122240">
        <w:t>V</w:t>
      </w:r>
      <w:r w:rsidRPr="00122240">
        <w:t>aVpI</w:t>
      </w:r>
      <w:proofErr w:type="spellEnd"/>
      <w:r w:rsidR="00D16303" w:rsidRPr="00122240">
        <w:t xml:space="preserve"> byl</w:t>
      </w:r>
      <w:r w:rsidRPr="00122240">
        <w:t>a</w:t>
      </w:r>
      <w:r w:rsidR="00D16303" w:rsidRPr="00122240">
        <w:t xml:space="preserve"> vybudov</w:t>
      </w:r>
      <w:r w:rsidRPr="00122240">
        <w:t>ána následující centra zdravotnického výzkumu</w:t>
      </w:r>
      <w:r w:rsidR="00AD1D57" w:rsidRPr="00122240">
        <w:t xml:space="preserve"> zaměřená na posílení mezinárodní spolupráce:</w:t>
      </w:r>
    </w:p>
    <w:p w:rsidR="00AD1D57" w:rsidRDefault="00AD1D57" w:rsidP="00122240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22240">
        <w:rPr>
          <w:b/>
        </w:rPr>
        <w:t xml:space="preserve">BIOCEV (Biotechnology and </w:t>
      </w:r>
      <w:proofErr w:type="spellStart"/>
      <w:r w:rsidRPr="00122240">
        <w:rPr>
          <w:b/>
        </w:rPr>
        <w:t>Biomedicine</w:t>
      </w:r>
      <w:proofErr w:type="spellEnd"/>
      <w:r w:rsidRPr="00122240">
        <w:rPr>
          <w:b/>
        </w:rPr>
        <w:t xml:space="preserve"> Center in Vestec)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</w:pPr>
      <w:r w:rsidRPr="00122240">
        <w:t>Evropské centrum excelence pro biotechnologický a biomedicínský výzkum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  <w:rPr>
          <w:b/>
          <w:i/>
        </w:rPr>
      </w:pPr>
      <w:r w:rsidRPr="00122240">
        <w:t>6 ústavů AV ČR (Ústav molekulární genetiky, Mikrobiologický ústav, Fyziologický ústav, Ústav experimentální medicíny, Biotechnologický ústav, Ústav makromolekulární chemie)</w:t>
      </w:r>
      <w:r w:rsidRPr="00122240">
        <w:rPr>
          <w:i/>
        </w:rPr>
        <w:t xml:space="preserve">, </w:t>
      </w:r>
      <w:r w:rsidRPr="00122240">
        <w:t>Univerzita Karlova v Praze (Přírodovědecká fakulta, 1. lékařská fakulta)</w:t>
      </w:r>
    </w:p>
    <w:p w:rsidR="00122240" w:rsidRPr="00122240" w:rsidRDefault="00122240" w:rsidP="00122240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22240">
        <w:rPr>
          <w:b/>
        </w:rPr>
        <w:t xml:space="preserve">FNUSA-ICRC (Fakultní nemocnice u sv. Anny - International </w:t>
      </w:r>
      <w:proofErr w:type="spellStart"/>
      <w:r w:rsidRPr="00122240">
        <w:rPr>
          <w:b/>
        </w:rPr>
        <w:t>Clinical</w:t>
      </w:r>
      <w:proofErr w:type="spellEnd"/>
      <w:r w:rsidRPr="00122240">
        <w:rPr>
          <w:b/>
        </w:rPr>
        <w:t xml:space="preserve"> </w:t>
      </w:r>
      <w:proofErr w:type="spellStart"/>
      <w:r w:rsidRPr="00122240">
        <w:rPr>
          <w:b/>
        </w:rPr>
        <w:t>Research</w:t>
      </w:r>
      <w:proofErr w:type="spellEnd"/>
      <w:r w:rsidRPr="00122240">
        <w:rPr>
          <w:b/>
        </w:rPr>
        <w:t xml:space="preserve"> Center) 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</w:pPr>
      <w:proofErr w:type="spellStart"/>
      <w:r w:rsidRPr="00122240">
        <w:t>Meznárodní</w:t>
      </w:r>
      <w:proofErr w:type="spellEnd"/>
      <w:r w:rsidRPr="00122240">
        <w:t xml:space="preserve"> centrum pro kardiovaskulární a </w:t>
      </w:r>
      <w:proofErr w:type="spellStart"/>
      <w:r w:rsidRPr="00122240">
        <w:t>neurovědní</w:t>
      </w:r>
      <w:proofErr w:type="spellEnd"/>
      <w:r w:rsidRPr="00122240">
        <w:t xml:space="preserve"> výzkum</w:t>
      </w:r>
    </w:p>
    <w:p w:rsidR="00122240" w:rsidRPr="00CB01D6" w:rsidRDefault="00122240" w:rsidP="00CB01D6">
      <w:pPr>
        <w:pStyle w:val="Odstavecseseznamem"/>
        <w:numPr>
          <w:ilvl w:val="1"/>
          <w:numId w:val="22"/>
        </w:numPr>
        <w:jc w:val="both"/>
      </w:pPr>
      <w:r w:rsidRPr="00CB01D6">
        <w:t xml:space="preserve">Fakultní nemocnice u sv. Anny v Brně, </w:t>
      </w:r>
      <w:proofErr w:type="spellStart"/>
      <w:r w:rsidRPr="00CB01D6">
        <w:t>Mayo</w:t>
      </w:r>
      <w:proofErr w:type="spellEnd"/>
      <w:r w:rsidRPr="00CB01D6">
        <w:t xml:space="preserve"> </w:t>
      </w:r>
      <w:proofErr w:type="spellStart"/>
      <w:r w:rsidRPr="00CB01D6">
        <w:t>Clinic</w:t>
      </w:r>
      <w:proofErr w:type="spellEnd"/>
      <w:r w:rsidRPr="00CB01D6">
        <w:t xml:space="preserve"> (Rochester, USA) </w:t>
      </w:r>
    </w:p>
    <w:p w:rsidR="00D16303" w:rsidRPr="00D16303" w:rsidRDefault="00CB01D6" w:rsidP="008B7FD4">
      <w:pPr>
        <w:spacing w:after="60"/>
        <w:ind w:firstLine="426"/>
        <w:jc w:val="both"/>
        <w:rPr>
          <w:i/>
        </w:rPr>
      </w:pPr>
      <w:r w:rsidRPr="00CB01D6">
        <w:t>Udržitelnost uvedených center bude podporována ze státního rozpočtu prostřednictvím Národního programu udržitelnosti I v gesci MŠMT.</w:t>
      </w:r>
      <w:r>
        <w:rPr>
          <w:i/>
        </w:rPr>
        <w:t xml:space="preserve"> </w:t>
      </w:r>
    </w:p>
    <w:p w:rsidR="0045060D" w:rsidRDefault="0045060D" w:rsidP="008B7FD4">
      <w:pPr>
        <w:ind w:firstLine="426"/>
        <w:jc w:val="both"/>
        <w:rPr>
          <w:bCs/>
        </w:rPr>
      </w:pPr>
      <w:r>
        <w:t>Pokud jde o členství v mezinárodních organizacích zaměřených na zdravotnický výzkum, v</w:t>
      </w:r>
      <w:r w:rsidRPr="0045060D">
        <w:t xml:space="preserve"> roce 2014 se ČR stala členem </w:t>
      </w:r>
      <w:proofErr w:type="spellStart"/>
      <w:r w:rsidR="00D16303" w:rsidRPr="0045060D">
        <w:rPr>
          <w:b/>
        </w:rPr>
        <w:t>European</w:t>
      </w:r>
      <w:proofErr w:type="spellEnd"/>
      <w:r w:rsidR="00D16303" w:rsidRPr="0045060D">
        <w:rPr>
          <w:b/>
        </w:rPr>
        <w:t xml:space="preserve"> </w:t>
      </w:r>
      <w:proofErr w:type="spellStart"/>
      <w:r w:rsidR="00D16303" w:rsidRPr="0045060D">
        <w:rPr>
          <w:b/>
        </w:rPr>
        <w:t>Molecular</w:t>
      </w:r>
      <w:proofErr w:type="spellEnd"/>
      <w:r w:rsidR="00D16303" w:rsidRPr="0045060D">
        <w:rPr>
          <w:b/>
        </w:rPr>
        <w:t xml:space="preserve"> Biology </w:t>
      </w:r>
      <w:proofErr w:type="spellStart"/>
      <w:r w:rsidR="00D16303" w:rsidRPr="0045060D">
        <w:rPr>
          <w:b/>
        </w:rPr>
        <w:t>Laboratory</w:t>
      </w:r>
      <w:proofErr w:type="spellEnd"/>
      <w:r w:rsidR="00D16303" w:rsidRPr="0045060D">
        <w:t xml:space="preserve"> (dále jen “EMBL“)</w:t>
      </w:r>
      <w:r>
        <w:t>.</w:t>
      </w:r>
      <w:r w:rsidR="00D16303" w:rsidRPr="0045060D">
        <w:t xml:space="preserve"> </w:t>
      </w:r>
      <w:r w:rsidR="00D16303" w:rsidRPr="0045060D">
        <w:rPr>
          <w:bCs/>
        </w:rPr>
        <w:t>EMBL sdružuje přes 20 evropských států a jednoho volně přidruženého člena</w:t>
      </w:r>
      <w:r>
        <w:rPr>
          <w:bCs/>
        </w:rPr>
        <w:t xml:space="preserve">, </w:t>
      </w:r>
      <w:r w:rsidR="00D16303" w:rsidRPr="0045060D">
        <w:rPr>
          <w:bCs/>
        </w:rPr>
        <w:t xml:space="preserve">Austrálii. Správní sídlo organizace je v Heidelbergu. Členství ČR v EMBL zajišťuje vědeckým pracovištím </w:t>
      </w:r>
      <w:r w:rsidR="00D16303" w:rsidRPr="0045060D">
        <w:rPr>
          <w:b/>
          <w:bCs/>
        </w:rPr>
        <w:t>spolupráci na výzkumu v oblasti molekulární biologie a genetiky</w:t>
      </w:r>
      <w:r w:rsidR="00D16303" w:rsidRPr="0045060D">
        <w:rPr>
          <w:bCs/>
        </w:rPr>
        <w:t xml:space="preserve"> na vrcholné světové úrovni. </w:t>
      </w:r>
    </w:p>
    <w:p w:rsidR="00D16303" w:rsidRPr="00F60889" w:rsidRDefault="0045060D" w:rsidP="008B7FD4">
      <w:pPr>
        <w:ind w:firstLine="426"/>
        <w:jc w:val="both"/>
      </w:pPr>
      <w:r>
        <w:rPr>
          <w:bCs/>
        </w:rPr>
        <w:t>Doplňkovou aktivitou EMBL je projekt</w:t>
      </w:r>
      <w:r w:rsidR="00D16303" w:rsidRPr="00D16303">
        <w:rPr>
          <w:i/>
        </w:rPr>
        <w:t xml:space="preserve"> </w:t>
      </w:r>
      <w:proofErr w:type="spellStart"/>
      <w:r w:rsidR="00D16303" w:rsidRPr="004573BA">
        <w:rPr>
          <w:b/>
        </w:rPr>
        <w:t>European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Life</w:t>
      </w:r>
      <w:proofErr w:type="spellEnd"/>
      <w:r w:rsidR="00D16303" w:rsidRPr="004573BA">
        <w:rPr>
          <w:b/>
        </w:rPr>
        <w:t xml:space="preserve">-Science </w:t>
      </w:r>
      <w:proofErr w:type="spellStart"/>
      <w:r w:rsidR="00D16303" w:rsidRPr="004573BA">
        <w:rPr>
          <w:b/>
        </w:rPr>
        <w:t>Infrastructure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for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Biological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Information</w:t>
      </w:r>
      <w:proofErr w:type="spellEnd"/>
      <w:r w:rsidR="00D16303" w:rsidRPr="004573BA">
        <w:t xml:space="preserve"> (dále jen „</w:t>
      </w:r>
      <w:r w:rsidR="00D16303" w:rsidRPr="004573BA">
        <w:rPr>
          <w:b/>
        </w:rPr>
        <w:t>ELIXIR</w:t>
      </w:r>
      <w:r w:rsidR="00D16303" w:rsidRPr="004573BA">
        <w:t>“)</w:t>
      </w:r>
      <w:r w:rsidRPr="004573BA">
        <w:t>.</w:t>
      </w:r>
      <w:r>
        <w:rPr>
          <w:i/>
        </w:rPr>
        <w:t xml:space="preserve"> </w:t>
      </w:r>
      <w:r w:rsidRPr="00F60889">
        <w:t>Jedná se o infrastrukturu zařazenou na Cestovní mapu EU</w:t>
      </w:r>
      <w:r w:rsidR="00F60889" w:rsidRPr="00F60889">
        <w:t>,</w:t>
      </w:r>
      <w:r w:rsidR="00F60889">
        <w:rPr>
          <w:i/>
        </w:rPr>
        <w:t xml:space="preserve"> </w:t>
      </w:r>
      <w:r w:rsidR="00F60889" w:rsidRPr="00F60889">
        <w:t>ú</w:t>
      </w:r>
      <w:r w:rsidR="00D16303" w:rsidRPr="00F60889">
        <w:t xml:space="preserve">střední centrum je </w:t>
      </w:r>
      <w:r w:rsidR="00F60889" w:rsidRPr="00F60889">
        <w:t xml:space="preserve">v </w:t>
      </w:r>
      <w:proofErr w:type="spellStart"/>
      <w:r w:rsidR="00D16303" w:rsidRPr="00F60889">
        <w:t>Hinxton</w:t>
      </w:r>
      <w:r w:rsidR="00F60889" w:rsidRPr="00F60889">
        <w:t>u</w:t>
      </w:r>
      <w:proofErr w:type="spellEnd"/>
      <w:r w:rsidR="00D16303" w:rsidRPr="00F60889">
        <w:t xml:space="preserve"> ve Velké Británii.</w:t>
      </w:r>
      <w:r w:rsidR="00D16303" w:rsidRPr="00D16303">
        <w:rPr>
          <w:i/>
        </w:rPr>
        <w:t xml:space="preserve"> </w:t>
      </w:r>
      <w:r w:rsidR="00F60889" w:rsidRPr="00F60889">
        <w:t>ČR je členem od ledna 2014. Členství přináší ČR přístup k úložištím dat v oblasti základního výzkumu v biologických disciplínách</w:t>
      </w:r>
      <w:r w:rsidR="00F60889">
        <w:t>.</w:t>
      </w:r>
    </w:p>
    <w:p w:rsidR="006A2F72" w:rsidRDefault="008621ED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5" w:name="_Toc396743376"/>
      <w:bookmarkStart w:id="26" w:name="_Toc398621198"/>
      <w:r>
        <w:t xml:space="preserve">Srovnání zdravotnického </w:t>
      </w:r>
      <w:proofErr w:type="spellStart"/>
      <w:r>
        <w:t>VaVaI</w:t>
      </w:r>
      <w:proofErr w:type="spellEnd"/>
      <w:r>
        <w:t xml:space="preserve"> se zahraničím</w:t>
      </w:r>
      <w:bookmarkEnd w:id="25"/>
      <w:bookmarkEnd w:id="26"/>
    </w:p>
    <w:p w:rsidR="006F72B2" w:rsidRDefault="006F72B2" w:rsidP="006F72B2">
      <w:pPr>
        <w:pStyle w:val="Normlnweb"/>
        <w:spacing w:after="120"/>
        <w:ind w:firstLine="708"/>
      </w:pPr>
      <w:r>
        <w:t xml:space="preserve">Pro srovnávací analýzu v oblasti zdravotnického </w:t>
      </w:r>
      <w:proofErr w:type="spellStart"/>
      <w:r>
        <w:t>VaVaI</w:t>
      </w:r>
      <w:proofErr w:type="spellEnd"/>
      <w:r>
        <w:t xml:space="preserve"> bylo vybr</w:t>
      </w:r>
      <w:r w:rsidR="005540EB">
        <w:t>áno Rakousko a </w:t>
      </w:r>
      <w:r>
        <w:t xml:space="preserve">Finsko. </w:t>
      </w:r>
      <w:r w:rsidR="00EC71C1">
        <w:t xml:space="preserve">Jsou to státy </w:t>
      </w:r>
      <w:r w:rsidR="00EC71C1" w:rsidRPr="00EC71C1">
        <w:t xml:space="preserve">srovnatelné velikosti </w:t>
      </w:r>
      <w:r w:rsidR="00EC71C1">
        <w:t>s podobným</w:t>
      </w:r>
      <w:r w:rsidR="00EC71C1" w:rsidRPr="00EC71C1">
        <w:t xml:space="preserve"> počt</w:t>
      </w:r>
      <w:r w:rsidR="00EC71C1">
        <w:t>em</w:t>
      </w:r>
      <w:r w:rsidR="00EC71C1" w:rsidRPr="00EC71C1">
        <w:t xml:space="preserve"> výzkumných pracovníků</w:t>
      </w:r>
      <w:r w:rsidR="008B7FD4">
        <w:t xml:space="preserve"> jako ČR</w:t>
      </w:r>
      <w:r w:rsidR="00EC71C1">
        <w:t>.</w:t>
      </w:r>
      <w:r w:rsidR="00EC71C1" w:rsidRPr="00EC71C1">
        <w:t xml:space="preserve"> </w:t>
      </w:r>
      <w:r w:rsidR="00C564B2">
        <w:t xml:space="preserve">Z pohledu </w:t>
      </w:r>
      <w:proofErr w:type="spellStart"/>
      <w:r w:rsidR="00BE2FB1">
        <w:t>VaVaI</w:t>
      </w:r>
      <w:proofErr w:type="spellEnd"/>
      <w:r w:rsidR="00BE2FB1">
        <w:t xml:space="preserve"> se j</w:t>
      </w:r>
      <w:r>
        <w:t>edná o země s vyspělou evaluační kulturou a rozvinutým systémem řízení založeném na faktech</w:t>
      </w:r>
      <w:r w:rsidR="00EC71C1">
        <w:t>. J</w:t>
      </w:r>
      <w:r>
        <w:t>ejich zdravotnický systém se v základních rysech zásadně neliší. Srovnatelný je celkový objem financí investovaných do zdravotnictví, podíl financí investovaných ze státního rozpočtu (</w:t>
      </w:r>
      <w:r w:rsidR="00D16EB4">
        <w:t>dále jen „SR“)</w:t>
      </w:r>
      <w:r>
        <w:t xml:space="preserve"> i podíl investic směřovaných do nemocnic. Uvedené tři ukazatele ve srovnání ČR, Rakouska a Finska demonstruje </w:t>
      </w:r>
      <w:r w:rsidR="002E0C65">
        <w:t>o</w:t>
      </w:r>
      <w:r>
        <w:t xml:space="preserve">br. </w:t>
      </w:r>
      <w:r w:rsidR="008B7FD4">
        <w:t>3</w:t>
      </w:r>
      <w:r>
        <w:t>. Jsou uvedeny střední hodnoty (mediány) ukazatelů za posledních pět let. Rakousko investuje ve vztahu k HDP do zdravotnictví mírně více financí ve sro</w:t>
      </w:r>
      <w:r w:rsidR="005540EB">
        <w:t>vnání s ČR a Finskem. V ČR je v </w:t>
      </w:r>
      <w:r>
        <w:t>porovnání s</w:t>
      </w:r>
      <w:r w:rsidR="008B7FD4">
        <w:t> </w:t>
      </w:r>
      <w:r>
        <w:t>Rakouskem a Finskem vyšší podíl státních finančních prostředků z celkového objemu financí určených pro zdravotnictví a také jsou mírně vyšší měrou financovány nemocnice na úkor ostatních zdravotnických zařízení a služeb.</w:t>
      </w:r>
    </w:p>
    <w:p w:rsidR="006F72B2" w:rsidRPr="00951442" w:rsidRDefault="006F72B2" w:rsidP="00951442">
      <w:pPr>
        <w:pStyle w:val="Normlnweb"/>
        <w:keepNext/>
        <w:spacing w:after="120" w:afterAutospacing="0"/>
        <w:rPr>
          <w:b/>
        </w:rPr>
      </w:pPr>
      <w:r w:rsidRPr="00951442">
        <w:rPr>
          <w:b/>
        </w:rPr>
        <w:lastRenderedPageBreak/>
        <w:t xml:space="preserve">Obr. </w:t>
      </w:r>
      <w:r w:rsidR="008B7FD4">
        <w:rPr>
          <w:b/>
        </w:rPr>
        <w:t>3</w:t>
      </w:r>
      <w:r w:rsidRPr="00951442">
        <w:rPr>
          <w:b/>
        </w:rPr>
        <w:t>: Základní parametry zdravotnictví ve sledovaných zemích (zdroj dat: OECD)</w:t>
      </w:r>
    </w:p>
    <w:p w:rsidR="006F72B2" w:rsidRDefault="00EC71C1" w:rsidP="008B7FD4">
      <w:pPr>
        <w:pStyle w:val="Normlnweb"/>
        <w:spacing w:after="120" w:afterAutospacing="0"/>
        <w:jc w:val="center"/>
      </w:pPr>
      <w:r>
        <w:rPr>
          <w:noProof/>
        </w:rPr>
        <w:drawing>
          <wp:inline distT="0" distB="0" distL="0" distR="0" wp14:anchorId="72FDB790" wp14:editId="0A781151">
            <wp:extent cx="5539740" cy="3825240"/>
            <wp:effectExtent l="0" t="0" r="3810" b="381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382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72B2" w:rsidRPr="00EC71C1" w:rsidRDefault="006F72B2" w:rsidP="006F72B2">
      <w:pPr>
        <w:pStyle w:val="Normlnweb"/>
        <w:spacing w:after="120" w:afterAutospacing="0"/>
        <w:rPr>
          <w:i/>
          <w:sz w:val="20"/>
          <w:szCs w:val="20"/>
        </w:rPr>
      </w:pPr>
      <w:r w:rsidRPr="00EC71C1">
        <w:rPr>
          <w:i/>
          <w:sz w:val="20"/>
          <w:szCs w:val="20"/>
        </w:rPr>
        <w:t xml:space="preserve">Pozn.: </w:t>
      </w:r>
      <w:r w:rsidR="00EC71C1" w:rsidRPr="00EC71C1">
        <w:rPr>
          <w:i/>
          <w:sz w:val="20"/>
          <w:szCs w:val="20"/>
        </w:rPr>
        <w:t>J</w:t>
      </w:r>
      <w:r w:rsidRPr="00EC71C1">
        <w:rPr>
          <w:i/>
          <w:sz w:val="20"/>
          <w:szCs w:val="20"/>
        </w:rPr>
        <w:t>sou uvedeny střední hodnoty ukazatelů za posledních pět let, pro přehlednost byla provedena logaritmická transformace dat</w:t>
      </w:r>
    </w:p>
    <w:p w:rsidR="008621ED" w:rsidRDefault="008621ED" w:rsidP="0096299B">
      <w:pPr>
        <w:pStyle w:val="Podtitul"/>
      </w:pPr>
      <w:bookmarkStart w:id="27" w:name="_Toc398621199"/>
      <w:r w:rsidRPr="00A57179">
        <w:t xml:space="preserve">Systém financování zdravotnického </w:t>
      </w:r>
      <w:proofErr w:type="spellStart"/>
      <w:r w:rsidRPr="00A57179">
        <w:t>VaVaI</w:t>
      </w:r>
      <w:proofErr w:type="spellEnd"/>
      <w:r w:rsidRPr="00A57179">
        <w:t xml:space="preserve"> ve Finsku</w:t>
      </w:r>
      <w:bookmarkEnd w:id="27"/>
    </w:p>
    <w:p w:rsidR="008D6339" w:rsidRPr="004F379A" w:rsidRDefault="008D6339" w:rsidP="00A96C88">
      <w:pPr>
        <w:spacing w:after="60"/>
        <w:ind w:firstLine="357"/>
        <w:jc w:val="both"/>
      </w:pPr>
      <w:r w:rsidRPr="004F379A">
        <w:t>Sy</w:t>
      </w:r>
      <w:r w:rsidR="004F379A" w:rsidRPr="004F379A">
        <w:t>s</w:t>
      </w:r>
      <w:r w:rsidRPr="004F379A">
        <w:t xml:space="preserve">tém finanční podpory </w:t>
      </w:r>
      <w:proofErr w:type="spellStart"/>
      <w:r w:rsidRPr="004F379A">
        <w:t>VaVaI</w:t>
      </w:r>
      <w:proofErr w:type="spellEnd"/>
      <w:r w:rsidRPr="004F379A">
        <w:t xml:space="preserve"> ve Finsku je podobný českému, je zde však několik významných odlišností.</w:t>
      </w:r>
    </w:p>
    <w:p w:rsidR="008900EF" w:rsidRDefault="00AC6901" w:rsidP="00A96C88">
      <w:pPr>
        <w:spacing w:after="60"/>
        <w:ind w:firstLine="357"/>
        <w:jc w:val="both"/>
      </w:pPr>
      <w:r>
        <w:t xml:space="preserve">Finská </w:t>
      </w:r>
      <w:r w:rsidR="008900EF" w:rsidRPr="004F379A">
        <w:t>Akademie věd</w:t>
      </w:r>
      <w:r>
        <w:t xml:space="preserve">, </w:t>
      </w:r>
      <w:proofErr w:type="spellStart"/>
      <w:r w:rsidRPr="00AC6901">
        <w:rPr>
          <w:b/>
        </w:rPr>
        <w:t>Academy</w:t>
      </w:r>
      <w:proofErr w:type="spellEnd"/>
      <w:r w:rsidRPr="00AC6901">
        <w:rPr>
          <w:b/>
        </w:rPr>
        <w:t xml:space="preserve"> </w:t>
      </w:r>
      <w:proofErr w:type="spellStart"/>
      <w:r w:rsidRPr="00AC6901">
        <w:rPr>
          <w:b/>
        </w:rPr>
        <w:t>of</w:t>
      </w:r>
      <w:proofErr w:type="spellEnd"/>
      <w:r w:rsidRPr="00AC6901">
        <w:rPr>
          <w:b/>
        </w:rPr>
        <w:t xml:space="preserve"> </w:t>
      </w:r>
      <w:proofErr w:type="spellStart"/>
      <w:r w:rsidRPr="00AC6901">
        <w:rPr>
          <w:b/>
        </w:rPr>
        <w:t>Finland</w:t>
      </w:r>
      <w:proofErr w:type="spellEnd"/>
      <w:r w:rsidR="00782C4E">
        <w:rPr>
          <w:b/>
        </w:rPr>
        <w:t>,</w:t>
      </w:r>
      <w:r w:rsidR="008900EF" w:rsidRPr="004F379A">
        <w:t xml:space="preserve"> je řízena samostatn</w:t>
      </w:r>
      <w:r w:rsidR="000D562A">
        <w:t>ým</w:t>
      </w:r>
      <w:r w:rsidR="008900EF" w:rsidRPr="004F379A">
        <w:t xml:space="preserve"> zákon</w:t>
      </w:r>
      <w:r w:rsidR="00E053A7">
        <w:t xml:space="preserve">em, přestože organizačně spadá pod </w:t>
      </w:r>
      <w:r w:rsidR="000D562A" w:rsidRPr="00E053A7">
        <w:t xml:space="preserve">Ministry </w:t>
      </w:r>
      <w:proofErr w:type="spellStart"/>
      <w:r w:rsidR="000D562A" w:rsidRPr="00E053A7">
        <w:t>of</w:t>
      </w:r>
      <w:proofErr w:type="spellEnd"/>
      <w:r w:rsidR="000D562A" w:rsidRPr="00E053A7">
        <w:t xml:space="preserve"> </w:t>
      </w:r>
      <w:proofErr w:type="spellStart"/>
      <w:r w:rsidR="000D562A" w:rsidRPr="00E053A7">
        <w:t>Education</w:t>
      </w:r>
      <w:proofErr w:type="spellEnd"/>
      <w:r w:rsidR="000D562A" w:rsidRPr="00E053A7">
        <w:t xml:space="preserve"> and </w:t>
      </w:r>
      <w:proofErr w:type="spellStart"/>
      <w:r w:rsidR="000D562A" w:rsidRPr="00E053A7">
        <w:t>Culture</w:t>
      </w:r>
      <w:proofErr w:type="spellEnd"/>
      <w:r w:rsidR="008900EF" w:rsidRPr="004F379A">
        <w:t>. Má čtyři oborově specifické Rady, z nichž jedna je přímo zaměřena na zdravotnictví</w:t>
      </w:r>
      <w:r>
        <w:t xml:space="preserve"> </w:t>
      </w:r>
      <w:r w:rsidR="00782C4E">
        <w:t>–</w:t>
      </w:r>
      <w:r>
        <w:t xml:space="preserve"> </w:t>
      </w:r>
      <w:proofErr w:type="spellStart"/>
      <w:r w:rsidR="00782C4E" w:rsidRPr="000D562A">
        <w:rPr>
          <w:b/>
        </w:rPr>
        <w:t>Council</w:t>
      </w:r>
      <w:proofErr w:type="spellEnd"/>
      <w:r w:rsidR="00782C4E" w:rsidRPr="000D562A">
        <w:rPr>
          <w:b/>
        </w:rPr>
        <w:t xml:space="preserve"> </w:t>
      </w:r>
      <w:proofErr w:type="spellStart"/>
      <w:r w:rsidR="00782C4E" w:rsidRPr="000D562A">
        <w:rPr>
          <w:b/>
        </w:rPr>
        <w:t>for</w:t>
      </w:r>
      <w:proofErr w:type="spellEnd"/>
      <w:r w:rsidR="00782C4E" w:rsidRPr="000D562A">
        <w:rPr>
          <w:b/>
        </w:rPr>
        <w:t xml:space="preserve"> </w:t>
      </w:r>
      <w:proofErr w:type="spellStart"/>
      <w:r w:rsidR="002A1690" w:rsidRPr="000D562A">
        <w:rPr>
          <w:b/>
        </w:rPr>
        <w:t>Health</w:t>
      </w:r>
      <w:proofErr w:type="spellEnd"/>
      <w:r w:rsidR="002A1690" w:rsidRPr="000D562A">
        <w:rPr>
          <w:b/>
        </w:rPr>
        <w:t xml:space="preserve"> </w:t>
      </w:r>
      <w:proofErr w:type="spellStart"/>
      <w:r w:rsidR="002A1690" w:rsidRPr="000D562A">
        <w:rPr>
          <w:b/>
        </w:rPr>
        <w:t>Research</w:t>
      </w:r>
      <w:proofErr w:type="spellEnd"/>
      <w:r w:rsidR="008900EF" w:rsidRPr="000D562A">
        <w:rPr>
          <w:b/>
        </w:rPr>
        <w:t>.</w:t>
      </w:r>
      <w:r w:rsidR="004F379A" w:rsidRPr="004F379A">
        <w:t xml:space="preserve"> Podporuje především </w:t>
      </w:r>
      <w:r w:rsidR="004F379A" w:rsidRPr="00216757">
        <w:rPr>
          <w:b/>
        </w:rPr>
        <w:t>základní výzkum</w:t>
      </w:r>
      <w:r w:rsidR="004F379A" w:rsidRPr="004F379A">
        <w:t xml:space="preserve">, a to </w:t>
      </w:r>
      <w:r w:rsidR="004F379A" w:rsidRPr="00216757">
        <w:rPr>
          <w:b/>
        </w:rPr>
        <w:t>formou projektů</w:t>
      </w:r>
      <w:r w:rsidR="004F379A" w:rsidRPr="004F379A">
        <w:t xml:space="preserve"> (obdob</w:t>
      </w:r>
      <w:r w:rsidR="005540EB">
        <w:t>a skupin grantových projektů GA </w:t>
      </w:r>
      <w:r w:rsidR="004F379A" w:rsidRPr="004F379A">
        <w:t>ČR)</w:t>
      </w:r>
      <w:r w:rsidR="000D562A">
        <w:t>.</w:t>
      </w:r>
    </w:p>
    <w:p w:rsidR="000D562A" w:rsidRPr="004F379A" w:rsidRDefault="000D562A" w:rsidP="00216757">
      <w:pPr>
        <w:spacing w:after="60"/>
        <w:ind w:firstLine="357"/>
        <w:jc w:val="both"/>
      </w:pPr>
      <w:r w:rsidRPr="00216757">
        <w:rPr>
          <w:b/>
        </w:rPr>
        <w:t>Vysokým školám</w:t>
      </w:r>
      <w:r>
        <w:t xml:space="preserve"> je státní dotace na výzkum rozdělována</w:t>
      </w:r>
      <w:r w:rsidR="00DC1297">
        <w:t xml:space="preserve"> </w:t>
      </w:r>
      <w:r w:rsidR="00DC1297" w:rsidRPr="00216757">
        <w:rPr>
          <w:b/>
        </w:rPr>
        <w:t>institucionálně</w:t>
      </w:r>
      <w:r w:rsidRPr="00216757">
        <w:rPr>
          <w:b/>
        </w:rPr>
        <w:t xml:space="preserve"> prostřednictvím Ministry </w:t>
      </w:r>
      <w:proofErr w:type="spellStart"/>
      <w:r w:rsidRPr="00216757">
        <w:rPr>
          <w:b/>
        </w:rPr>
        <w:t>of</w:t>
      </w:r>
      <w:proofErr w:type="spellEnd"/>
      <w:r w:rsidRPr="00216757">
        <w:rPr>
          <w:b/>
        </w:rPr>
        <w:t xml:space="preserve"> </w:t>
      </w:r>
      <w:proofErr w:type="spellStart"/>
      <w:r w:rsidRPr="00216757">
        <w:rPr>
          <w:b/>
        </w:rPr>
        <w:t>Education</w:t>
      </w:r>
      <w:proofErr w:type="spellEnd"/>
      <w:r w:rsidRPr="00216757">
        <w:rPr>
          <w:b/>
        </w:rPr>
        <w:t xml:space="preserve"> and </w:t>
      </w:r>
      <w:proofErr w:type="spellStart"/>
      <w:r w:rsidRPr="00216757">
        <w:rPr>
          <w:b/>
        </w:rPr>
        <w:t>Culture</w:t>
      </w:r>
      <w:proofErr w:type="spellEnd"/>
      <w:r>
        <w:t xml:space="preserve"> na základě kvality a dopadů prováděného výzkumu a vzdělávání</w:t>
      </w:r>
      <w:r w:rsidR="007833E9">
        <w:t xml:space="preserve">. Od roku 2013 je součástí zákona o vysokých školách nový dotační model, </w:t>
      </w:r>
      <w:r w:rsidR="006936DB">
        <w:t>přičemž jedním</w:t>
      </w:r>
      <w:r w:rsidR="007833E9">
        <w:t xml:space="preserve"> kritérií kvality prováděného výzkumu je také </w:t>
      </w:r>
      <w:r w:rsidR="006936DB">
        <w:t>míra internacionalizace.</w:t>
      </w:r>
    </w:p>
    <w:p w:rsidR="008900EF" w:rsidRDefault="00DC1297" w:rsidP="00216757">
      <w:pPr>
        <w:spacing w:after="60"/>
        <w:ind w:firstLine="357"/>
        <w:jc w:val="both"/>
      </w:pPr>
      <w:r w:rsidRPr="00216757">
        <w:rPr>
          <w:b/>
        </w:rPr>
        <w:t xml:space="preserve">Finance </w:t>
      </w:r>
      <w:r w:rsidR="008900EF" w:rsidRPr="00216757">
        <w:rPr>
          <w:b/>
        </w:rPr>
        <w:t>na aplikovaný výzkum</w:t>
      </w:r>
      <w:r>
        <w:t xml:space="preserve">, vývoj a inovace </w:t>
      </w:r>
      <w:r w:rsidR="007032D6">
        <w:t>pro po</w:t>
      </w:r>
      <w:r w:rsidR="005540EB">
        <w:t>třeby podnikatelského sektoru a </w:t>
      </w:r>
      <w:r w:rsidR="007032D6">
        <w:t xml:space="preserve">průmyslu </w:t>
      </w:r>
      <w:r w:rsidRPr="00216757">
        <w:rPr>
          <w:b/>
        </w:rPr>
        <w:t>poskytuje</w:t>
      </w:r>
      <w:r w:rsidR="008900EF" w:rsidRPr="00216757">
        <w:rPr>
          <w:b/>
        </w:rPr>
        <w:t xml:space="preserve"> </w:t>
      </w:r>
      <w:r w:rsidR="00AA62AD" w:rsidRPr="00216757">
        <w:rPr>
          <w:b/>
        </w:rPr>
        <w:t>národní agentura TEKES</w:t>
      </w:r>
      <w:r w:rsidR="00AA62AD">
        <w:rPr>
          <w:b/>
        </w:rPr>
        <w:t xml:space="preserve"> </w:t>
      </w:r>
      <w:r w:rsidR="00AA62AD" w:rsidRPr="00AA62AD">
        <w:t>řízen</w:t>
      </w:r>
      <w:r w:rsidR="00AA62AD">
        <w:t>á</w:t>
      </w:r>
      <w:r w:rsidR="00AA62AD" w:rsidRPr="00AA62AD">
        <w:t xml:space="preserve"> Ministry </w:t>
      </w:r>
      <w:proofErr w:type="spellStart"/>
      <w:r w:rsidR="00AA62AD" w:rsidRPr="00AA62AD">
        <w:t>of</w:t>
      </w:r>
      <w:proofErr w:type="spellEnd"/>
      <w:r w:rsidR="00AA62AD" w:rsidRPr="00AA62AD">
        <w:t> </w:t>
      </w:r>
      <w:proofErr w:type="spellStart"/>
      <w:r w:rsidR="00AA62AD" w:rsidRPr="00AA62AD">
        <w:t>Employment</w:t>
      </w:r>
      <w:proofErr w:type="spellEnd"/>
      <w:r w:rsidR="00AA62AD" w:rsidRPr="00AA62AD">
        <w:t xml:space="preserve"> and </w:t>
      </w:r>
      <w:proofErr w:type="spellStart"/>
      <w:r w:rsidR="00AA62AD" w:rsidRPr="00AA62AD">
        <w:t>Economy</w:t>
      </w:r>
      <w:proofErr w:type="spellEnd"/>
      <w:r>
        <w:t xml:space="preserve">, a to formou projektů, tj. </w:t>
      </w:r>
      <w:r w:rsidRPr="00216757">
        <w:rPr>
          <w:b/>
        </w:rPr>
        <w:t>účelově</w:t>
      </w:r>
      <w:r>
        <w:t>.</w:t>
      </w:r>
    </w:p>
    <w:p w:rsidR="000D562A" w:rsidRDefault="00DC1297" w:rsidP="00A57B70">
      <w:pPr>
        <w:spacing w:after="60"/>
        <w:ind w:firstLine="357"/>
        <w:jc w:val="both"/>
      </w:pPr>
      <w:r w:rsidRPr="00A57B70">
        <w:rPr>
          <w:b/>
        </w:rPr>
        <w:t>Vládní výzkumné ústavy a univerzitní nemocnice jsou podporovány institucionálně</w:t>
      </w:r>
      <w:r w:rsidR="007032D6">
        <w:t xml:space="preserve"> prostřednictvím Ministry </w:t>
      </w:r>
      <w:proofErr w:type="spellStart"/>
      <w:r w:rsidR="007032D6">
        <w:t>of</w:t>
      </w:r>
      <w:proofErr w:type="spellEnd"/>
      <w:r w:rsidR="007032D6">
        <w:t xml:space="preserve"> </w:t>
      </w:r>
      <w:proofErr w:type="spellStart"/>
      <w:r w:rsidR="007032D6">
        <w:t>Socail</w:t>
      </w:r>
      <w:proofErr w:type="spellEnd"/>
      <w:r w:rsidR="007032D6">
        <w:t xml:space="preserve"> </w:t>
      </w:r>
      <w:proofErr w:type="spellStart"/>
      <w:r w:rsidR="007032D6">
        <w:t>Affairs</w:t>
      </w:r>
      <w:proofErr w:type="spellEnd"/>
      <w:r w:rsidR="007032D6">
        <w:t xml:space="preserve"> and </w:t>
      </w:r>
      <w:proofErr w:type="spellStart"/>
      <w:r w:rsidR="007032D6">
        <w:t>Health</w:t>
      </w:r>
      <w:proofErr w:type="spellEnd"/>
      <w:r w:rsidR="007032D6">
        <w:t>.</w:t>
      </w:r>
    </w:p>
    <w:p w:rsidR="007032D6" w:rsidRPr="004F379A" w:rsidRDefault="007032D6" w:rsidP="002F5727">
      <w:pPr>
        <w:spacing w:after="60"/>
        <w:ind w:firstLine="357"/>
        <w:jc w:val="both"/>
      </w:pPr>
      <w:r>
        <w:t xml:space="preserve">Pokud jde o </w:t>
      </w:r>
      <w:r w:rsidRPr="002F5727">
        <w:rPr>
          <w:b/>
        </w:rPr>
        <w:t>strukturu finančních prostředků státu</w:t>
      </w:r>
      <w:r>
        <w:t xml:space="preserve"> na </w:t>
      </w:r>
      <w:proofErr w:type="spellStart"/>
      <w:r>
        <w:t>VaVaI</w:t>
      </w:r>
      <w:proofErr w:type="spellEnd"/>
      <w:r>
        <w:t xml:space="preserve">, zhruba třetinu rozděluje Ministry </w:t>
      </w:r>
      <w:proofErr w:type="spellStart"/>
      <w:r>
        <w:t>of</w:t>
      </w:r>
      <w:proofErr w:type="spellEnd"/>
      <w:r>
        <w:t xml:space="preserve"> </w:t>
      </w:r>
      <w:proofErr w:type="spellStart"/>
      <w:r w:rsidRPr="00E053A7">
        <w:t>Education</w:t>
      </w:r>
      <w:proofErr w:type="spellEnd"/>
      <w:r w:rsidRPr="00E053A7">
        <w:t xml:space="preserve"> and </w:t>
      </w:r>
      <w:proofErr w:type="spellStart"/>
      <w:r w:rsidRPr="00E053A7">
        <w:t>Culture</w:t>
      </w:r>
      <w:proofErr w:type="spellEnd"/>
      <w:r>
        <w:t xml:space="preserve"> vysokým školám, další třetina slo</w:t>
      </w:r>
      <w:r w:rsidR="00A84A2C">
        <w:t>u</w:t>
      </w:r>
      <w:r>
        <w:t xml:space="preserve">ží k financování projektů přes agenturu TEKES a zbývající třetina je přibližně rovným dílem rozdělena mezi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a vládní výzkumné ústavy. Z hlediska trendu v rozdělování státního </w:t>
      </w:r>
      <w:r>
        <w:lastRenderedPageBreak/>
        <w:t>rozpočtu byly v průběhu p</w:t>
      </w:r>
      <w:r w:rsidR="006936DB">
        <w:t xml:space="preserve">osledního desetiletí posíleny </w:t>
      </w:r>
      <w:proofErr w:type="spellStart"/>
      <w:r w:rsidR="006936DB">
        <w:t>Ac</w:t>
      </w:r>
      <w:r>
        <w:t>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a vysoké školy (nárůst o někol</w:t>
      </w:r>
      <w:r w:rsidR="00A84A2C">
        <w:t>i</w:t>
      </w:r>
      <w:r>
        <w:t>k procent) na úkor agentury TEKES a vládních výzkumných ústavů. Částka na podporu univerzitních nemocnic také klesá, v současnosti nedosahuje ani 2 % výdajů státního rozpočtu.</w:t>
      </w:r>
    </w:p>
    <w:p w:rsidR="007C1176" w:rsidRDefault="007C1176" w:rsidP="007C1176">
      <w:pPr>
        <w:spacing w:after="60"/>
        <w:ind w:firstLine="357"/>
        <w:jc w:val="both"/>
      </w:pPr>
      <w:r>
        <w:t xml:space="preserve">Před pěti lety proběhla ve Finsku reforma </w:t>
      </w:r>
      <w:proofErr w:type="spellStart"/>
      <w:r>
        <w:t>VaVaI</w:t>
      </w:r>
      <w:proofErr w:type="spellEnd"/>
      <w:r>
        <w:t>, jejímž výsledkem byl</w:t>
      </w:r>
      <w:r w:rsidR="004C7813">
        <w:t xml:space="preserve"> zejména</w:t>
      </w:r>
      <w:r>
        <w:t xml:space="preserve"> nový </w:t>
      </w:r>
      <w:r w:rsidRPr="004F379A">
        <w:t>vysokoškolsk</w:t>
      </w:r>
      <w:r>
        <w:t>ý</w:t>
      </w:r>
      <w:r w:rsidRPr="004F379A">
        <w:t xml:space="preserve"> zákon platn</w:t>
      </w:r>
      <w:r w:rsidR="00A84A2C">
        <w:t>ý</w:t>
      </w:r>
      <w:r w:rsidRPr="004F379A">
        <w:t xml:space="preserve"> od roku 2010</w:t>
      </w:r>
      <w:r>
        <w:t>.</w:t>
      </w:r>
      <w:r w:rsidRPr="004F379A">
        <w:t xml:space="preserve"> </w:t>
      </w:r>
      <w:r>
        <w:t>S</w:t>
      </w:r>
      <w:r w:rsidRPr="004F379A">
        <w:t>nížil</w:t>
      </w:r>
      <w:r>
        <w:t xml:space="preserve"> se</w:t>
      </w:r>
      <w:r w:rsidRPr="004F379A">
        <w:t xml:space="preserve"> počet univerzit (došlo k jejich slučování)</w:t>
      </w:r>
      <w:r>
        <w:t xml:space="preserve"> a zároveň došlo k posílení jejich pravomocí při přerozdělování státní dotace na </w:t>
      </w:r>
      <w:proofErr w:type="spellStart"/>
      <w:r>
        <w:t>VaVaI</w:t>
      </w:r>
      <w:proofErr w:type="spellEnd"/>
      <w:r w:rsidRPr="004F379A">
        <w:t>.</w:t>
      </w:r>
    </w:p>
    <w:p w:rsidR="007C1176" w:rsidRDefault="007C1176" w:rsidP="007C1176">
      <w:pPr>
        <w:spacing w:after="60"/>
        <w:ind w:firstLine="357"/>
        <w:jc w:val="both"/>
      </w:pPr>
      <w:r>
        <w:t xml:space="preserve">Důležitou součástí výzkumného systému Finska jsou </w:t>
      </w:r>
      <w:r w:rsidRPr="006A3E32">
        <w:rPr>
          <w:b/>
        </w:rPr>
        <w:t>centra excelence</w:t>
      </w:r>
      <w:r>
        <w:t xml:space="preserve">, která jsou na rozdíl od ČR </w:t>
      </w:r>
      <w:r w:rsidRPr="006A3E32">
        <w:rPr>
          <w:b/>
        </w:rPr>
        <w:t>financována z více veřejných zdrojů</w:t>
      </w:r>
      <w:r>
        <w:t xml:space="preserve"> (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, univerzity, výzkumné ústavy) </w:t>
      </w:r>
      <w:r w:rsidRPr="006A3E32">
        <w:rPr>
          <w:b/>
        </w:rPr>
        <w:t>a také z privátních prostředků</w:t>
      </w:r>
      <w:r>
        <w:t>.</w:t>
      </w:r>
    </w:p>
    <w:p w:rsidR="007C1176" w:rsidRPr="006A3E32" w:rsidRDefault="007C1176" w:rsidP="005A7E93">
      <w:pPr>
        <w:spacing w:after="120"/>
        <w:ind w:firstLine="357"/>
        <w:jc w:val="both"/>
      </w:pPr>
      <w:r>
        <w:t>Hodnocení prováděného výzkumu je ve Finsku na vysoké úrovni. P</w:t>
      </w:r>
      <w:r w:rsidRPr="006A3E32">
        <w:rPr>
          <w:b/>
        </w:rPr>
        <w:t xml:space="preserve">ravidelně </w:t>
      </w:r>
      <w:r>
        <w:rPr>
          <w:b/>
        </w:rPr>
        <w:t>j</w:t>
      </w:r>
      <w:r w:rsidR="00D16EB4">
        <w:rPr>
          <w:b/>
        </w:rPr>
        <w:t>s</w:t>
      </w:r>
      <w:r>
        <w:rPr>
          <w:b/>
        </w:rPr>
        <w:t xml:space="preserve">ou </w:t>
      </w:r>
      <w:r w:rsidRPr="006A3E32">
        <w:rPr>
          <w:b/>
        </w:rPr>
        <w:t xml:space="preserve">hodnoceny </w:t>
      </w:r>
      <w:r>
        <w:rPr>
          <w:b/>
        </w:rPr>
        <w:t xml:space="preserve">nejenom </w:t>
      </w:r>
      <w:r w:rsidRPr="006A3E32">
        <w:rPr>
          <w:b/>
        </w:rPr>
        <w:t xml:space="preserve">instituce provádějící </w:t>
      </w:r>
      <w:proofErr w:type="spellStart"/>
      <w:r w:rsidRPr="006A3E32">
        <w:rPr>
          <w:b/>
        </w:rPr>
        <w:t>VaV</w:t>
      </w:r>
      <w:r>
        <w:rPr>
          <w:b/>
        </w:rPr>
        <w:t>aI</w:t>
      </w:r>
      <w:proofErr w:type="spellEnd"/>
      <w:r>
        <w:rPr>
          <w:b/>
        </w:rPr>
        <w:t xml:space="preserve"> (např. </w:t>
      </w:r>
      <w:r w:rsidR="005540EB">
        <w:rPr>
          <w:b/>
        </w:rPr>
        <w:t>vysoké školy jedenkrát za 4 – 6 </w:t>
      </w:r>
      <w:r>
        <w:rPr>
          <w:b/>
        </w:rPr>
        <w:t>let</w:t>
      </w:r>
      <w:r w:rsidRPr="006A3E32">
        <w:rPr>
          <w:b/>
        </w:rPr>
        <w:t xml:space="preserve">, </w:t>
      </w:r>
      <w:r>
        <w:rPr>
          <w:b/>
        </w:rPr>
        <w:t>ale rovněž poskytovatelé.</w:t>
      </w:r>
      <w:r w:rsidRPr="006A3E32">
        <w:t xml:space="preserve"> Hodnocení je založeno na posouzení panelem zahraničních </w:t>
      </w:r>
      <w:r>
        <w:t>posuzovatelů</w:t>
      </w:r>
      <w:r w:rsidRPr="006A3E32">
        <w:t>. Organizace hodnocení je často svěřena profesionální hodnotitelské firmě, která využívá pro provádění hodnocení oborové panely složené ze zahraničních odborníků.</w:t>
      </w:r>
    </w:p>
    <w:p w:rsidR="00AC6901" w:rsidRDefault="004F379A" w:rsidP="005A7E93">
      <w:pPr>
        <w:spacing w:after="120"/>
        <w:ind w:firstLine="357"/>
        <w:jc w:val="both"/>
      </w:pPr>
      <w:r w:rsidRPr="007C1176">
        <w:rPr>
          <w:b/>
        </w:rPr>
        <w:t>Zdravotnický výzkum</w:t>
      </w:r>
      <w:r>
        <w:t>, podobně jako v ČR,</w:t>
      </w:r>
      <w:r w:rsidR="00AC6901">
        <w:t xml:space="preserve"> hraje ve Finsku významnou úlohu. Z</w:t>
      </w:r>
      <w:r>
        <w:t>e</w:t>
      </w:r>
      <w:r w:rsidR="00250893">
        <w:t> </w:t>
      </w:r>
      <w:r>
        <w:t>státního rozpočtu</w:t>
      </w:r>
      <w:r w:rsidR="00AC6901">
        <w:t xml:space="preserve"> je</w:t>
      </w:r>
      <w:r>
        <w:t xml:space="preserve"> podporován prostřednictvím různých mechanismů.</w:t>
      </w:r>
    </w:p>
    <w:p w:rsidR="007C1176" w:rsidRPr="004F379A" w:rsidRDefault="007C1176" w:rsidP="005A7E93">
      <w:pPr>
        <w:spacing w:after="60"/>
        <w:ind w:firstLine="426"/>
        <w:jc w:val="both"/>
      </w:pPr>
      <w:r w:rsidRPr="004F379A">
        <w:t xml:space="preserve">Na rozdíl od ČR netvoří strategii zdravotnického výzkumu věcně příslušné ministerstvo, ale podílí se na ní </w:t>
      </w:r>
      <w:r>
        <w:t xml:space="preserve">více orgánů státní správy. </w:t>
      </w:r>
      <w:r w:rsidRPr="004F379A">
        <w:t xml:space="preserve">Nová </w:t>
      </w:r>
      <w:r w:rsidRPr="007C1176">
        <w:rPr>
          <w:b/>
        </w:rPr>
        <w:t>strategie zdravotnického výzkumu byla vytvořena v roce 2014</w:t>
      </w:r>
      <w:r w:rsidRPr="004F379A">
        <w:t>, na její tvorbě spolupracoval</w:t>
      </w:r>
      <w:r w:rsidR="005A7E93">
        <w:t xml:space="preserve">i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Employment</w:t>
      </w:r>
      <w:proofErr w:type="spellEnd"/>
      <w:r w:rsidR="005A7E93">
        <w:t xml:space="preserve"> </w:t>
      </w:r>
      <w:proofErr w:type="spellStart"/>
      <w:r w:rsidR="005A7E93">
        <w:t>Economy</w:t>
      </w:r>
      <w:proofErr w:type="spellEnd"/>
      <w:r w:rsidR="005A7E93">
        <w:t xml:space="preserve">,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Social</w:t>
      </w:r>
      <w:proofErr w:type="spellEnd"/>
      <w:r w:rsidR="005A7E93">
        <w:t xml:space="preserve"> </w:t>
      </w:r>
      <w:proofErr w:type="spellStart"/>
      <w:r w:rsidR="005A7E93">
        <w:t>Affairs</w:t>
      </w:r>
      <w:proofErr w:type="spellEnd"/>
      <w:r w:rsidR="005A7E93">
        <w:t xml:space="preserve"> and </w:t>
      </w:r>
      <w:proofErr w:type="spellStart"/>
      <w:r w:rsidR="005A7E93">
        <w:t>Health</w:t>
      </w:r>
      <w:proofErr w:type="spellEnd"/>
      <w:r w:rsidR="005A7E93">
        <w:t xml:space="preserve">,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Educatio</w:t>
      </w:r>
      <w:r w:rsidR="005540EB">
        <w:t>n</w:t>
      </w:r>
      <w:proofErr w:type="spellEnd"/>
      <w:r w:rsidR="005540EB">
        <w:t xml:space="preserve"> and </w:t>
      </w:r>
      <w:proofErr w:type="spellStart"/>
      <w:r w:rsidR="005540EB">
        <w:t>Culture</w:t>
      </w:r>
      <w:proofErr w:type="spellEnd"/>
      <w:r w:rsidR="005540EB">
        <w:t>, agentura TEKES a </w:t>
      </w:r>
      <w:proofErr w:type="spellStart"/>
      <w:r w:rsidR="005A7E93">
        <w:t>Academy</w:t>
      </w:r>
      <w:proofErr w:type="spellEnd"/>
      <w:r w:rsidR="005A7E93">
        <w:t xml:space="preserve">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Finland</w:t>
      </w:r>
      <w:proofErr w:type="spellEnd"/>
      <w:r w:rsidRPr="004F379A">
        <w:t>. Tato strategie bude průběžně hodnocena v tříletých intervalech, poprvé v roce 2017.</w:t>
      </w:r>
    </w:p>
    <w:p w:rsidR="00AC6901" w:rsidRDefault="00AC6901" w:rsidP="007C1176">
      <w:pPr>
        <w:spacing w:after="60"/>
        <w:ind w:firstLine="357"/>
        <w:jc w:val="both"/>
      </w:pPr>
      <w:r>
        <w:t xml:space="preserve">Projekty základního </w:t>
      </w:r>
      <w:r w:rsidR="007C1176">
        <w:t xml:space="preserve">zdravotnického </w:t>
      </w:r>
      <w:r>
        <w:t xml:space="preserve">výzkumu podporuje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. Na rozdíl od ČR </w:t>
      </w:r>
      <w:r w:rsidRPr="002A1690">
        <w:rPr>
          <w:b/>
        </w:rPr>
        <w:t>v oblasti základního výzkumu ve Finsku existují prioritní oblasti</w:t>
      </w:r>
      <w:r>
        <w:t xml:space="preserve">.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v roce 2011 vymezila šest hlavních společenských výzev, z nichž </w:t>
      </w:r>
      <w:r w:rsidRPr="000B28EE">
        <w:rPr>
          <w:b/>
        </w:rPr>
        <w:t>dvě jsou zaměřeny na zdravotnictví</w:t>
      </w:r>
      <w:r w:rsidR="002A1690">
        <w:t xml:space="preserve">: </w:t>
      </w:r>
      <w:r w:rsidR="002A1690" w:rsidRPr="004F379A">
        <w:t>A</w:t>
      </w:r>
      <w:r w:rsidR="000B28EE">
        <w:t> </w:t>
      </w:r>
      <w:proofErr w:type="spellStart"/>
      <w:r w:rsidR="002A1690" w:rsidRPr="004F379A">
        <w:t>Healthy</w:t>
      </w:r>
      <w:proofErr w:type="spellEnd"/>
      <w:r w:rsidR="002A1690" w:rsidRPr="004F379A">
        <w:t xml:space="preserve"> </w:t>
      </w:r>
      <w:proofErr w:type="spellStart"/>
      <w:r w:rsidR="002A1690" w:rsidRPr="004F379A">
        <w:t>Everyday</w:t>
      </w:r>
      <w:proofErr w:type="spellEnd"/>
      <w:r w:rsidR="002A1690" w:rsidRPr="004F379A">
        <w:t xml:space="preserve"> </w:t>
      </w:r>
      <w:proofErr w:type="spellStart"/>
      <w:r w:rsidR="002A1690" w:rsidRPr="004F379A">
        <w:t>Life</w:t>
      </w:r>
      <w:proofErr w:type="spellEnd"/>
      <w:r w:rsidR="002A1690" w:rsidRPr="004F379A">
        <w:t xml:space="preserve"> </w:t>
      </w:r>
      <w:proofErr w:type="spellStart"/>
      <w:r w:rsidR="002A1690" w:rsidRPr="004F379A">
        <w:t>for</w:t>
      </w:r>
      <w:proofErr w:type="spellEnd"/>
      <w:r w:rsidR="002A1690" w:rsidRPr="004F379A">
        <w:t xml:space="preserve"> </w:t>
      </w:r>
      <w:proofErr w:type="spellStart"/>
      <w:r w:rsidR="002A1690" w:rsidRPr="004F379A">
        <w:t>All</w:t>
      </w:r>
      <w:proofErr w:type="spellEnd"/>
      <w:r w:rsidR="002A1690">
        <w:t xml:space="preserve"> a </w:t>
      </w:r>
      <w:r w:rsidR="002A1690" w:rsidRPr="004F379A">
        <w:t xml:space="preserve">and </w:t>
      </w:r>
      <w:proofErr w:type="spellStart"/>
      <w:r w:rsidR="002A1690" w:rsidRPr="004F379A">
        <w:t>The</w:t>
      </w:r>
      <w:proofErr w:type="spellEnd"/>
      <w:r w:rsidR="002A1690" w:rsidRPr="004F379A">
        <w:t xml:space="preserve"> </w:t>
      </w:r>
      <w:proofErr w:type="spellStart"/>
      <w:r w:rsidR="002A1690" w:rsidRPr="004F379A">
        <w:t>Ageing</w:t>
      </w:r>
      <w:proofErr w:type="spellEnd"/>
      <w:r w:rsidR="002A1690" w:rsidRPr="004F379A">
        <w:t xml:space="preserve"> </w:t>
      </w:r>
      <w:proofErr w:type="spellStart"/>
      <w:r w:rsidR="002A1690" w:rsidRPr="004F379A">
        <w:t>Population</w:t>
      </w:r>
      <w:proofErr w:type="spellEnd"/>
      <w:r>
        <w:t xml:space="preserve">. </w:t>
      </w:r>
    </w:p>
    <w:p w:rsidR="007C1176" w:rsidRDefault="007C1176" w:rsidP="007C1176">
      <w:pPr>
        <w:spacing w:after="60"/>
        <w:ind w:firstLine="357"/>
        <w:jc w:val="both"/>
      </w:pPr>
      <w:r w:rsidRPr="00250893">
        <w:rPr>
          <w:b/>
        </w:rPr>
        <w:t>Programy zdravotnického výzkumu</w:t>
      </w:r>
      <w:r w:rsidR="00C42A39">
        <w:rPr>
          <w:b/>
        </w:rPr>
        <w:t xml:space="preserve"> </w:t>
      </w:r>
      <w:r w:rsidR="00C42A39" w:rsidRPr="00C42A39">
        <w:t>připravené a</w:t>
      </w:r>
      <w:r>
        <w:t xml:space="preserve"> realizované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>:</w:t>
      </w:r>
    </w:p>
    <w:p w:rsidR="00C42A39" w:rsidRDefault="00C42A39" w:rsidP="00C42A3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t>Personalised</w:t>
      </w:r>
      <w:proofErr w:type="spellEnd"/>
      <w:r w:rsidRPr="00C42A39">
        <w:t xml:space="preserve"> </w:t>
      </w:r>
      <w:proofErr w:type="spellStart"/>
      <w:r w:rsidRPr="00C42A39">
        <w:t>Health</w:t>
      </w:r>
      <w:proofErr w:type="spellEnd"/>
      <w:r w:rsidRPr="00C42A39">
        <w:t xml:space="preserve"> – </w:t>
      </w:r>
      <w:proofErr w:type="spellStart"/>
      <w:r w:rsidRPr="00C42A39">
        <w:t>From</w:t>
      </w:r>
      <w:proofErr w:type="spellEnd"/>
      <w:r w:rsidRPr="00C42A39">
        <w:t xml:space="preserve"> </w:t>
      </w:r>
      <w:proofErr w:type="spellStart"/>
      <w:r w:rsidRPr="00C42A39">
        <w:t>Genes</w:t>
      </w:r>
      <w:proofErr w:type="spellEnd"/>
      <w:r w:rsidRPr="00C42A39">
        <w:t xml:space="preserve"> to Society</w:t>
      </w:r>
      <w:r>
        <w:t xml:space="preserve"> (2015 – 2019)</w:t>
      </w:r>
    </w:p>
    <w:p w:rsidR="00C42A39" w:rsidRDefault="004E1D50" w:rsidP="004E1D5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Health</w:t>
      </w:r>
      <w:proofErr w:type="spellEnd"/>
      <w:r w:rsidRPr="004E1D50">
        <w:t xml:space="preserve"> and </w:t>
      </w:r>
      <w:proofErr w:type="spellStart"/>
      <w:r w:rsidRPr="004E1D50">
        <w:t>Welfare</w:t>
      </w:r>
      <w:proofErr w:type="spellEnd"/>
      <w:r w:rsidRPr="004E1D50">
        <w:t xml:space="preserve"> </w:t>
      </w:r>
      <w:proofErr w:type="spellStart"/>
      <w:r w:rsidRPr="004E1D50">
        <w:t>of</w:t>
      </w:r>
      <w:proofErr w:type="spellEnd"/>
      <w:r w:rsidRPr="004E1D50">
        <w:t xml:space="preserve"> </w:t>
      </w:r>
      <w:proofErr w:type="spellStart"/>
      <w:r w:rsidRPr="004E1D50">
        <w:t>Children</w:t>
      </w:r>
      <w:proofErr w:type="spellEnd"/>
      <w:r w:rsidRPr="004E1D50">
        <w:t xml:space="preserve"> and </w:t>
      </w:r>
      <w:proofErr w:type="spellStart"/>
      <w:r w:rsidRPr="004E1D50">
        <w:t>Young</w:t>
      </w:r>
      <w:proofErr w:type="spellEnd"/>
      <w:r w:rsidRPr="004E1D50">
        <w:t xml:space="preserve"> </w:t>
      </w:r>
      <w:proofErr w:type="spellStart"/>
      <w:r w:rsidRPr="004E1D50">
        <w:t>People</w:t>
      </w:r>
      <w:proofErr w:type="spellEnd"/>
      <w:r w:rsidRPr="004E1D50">
        <w:t xml:space="preserve"> SKIDI-KIDS (2010–2015)</w:t>
      </w:r>
    </w:p>
    <w:p w:rsidR="00AA62AD" w:rsidRDefault="004E1D50" w:rsidP="00AA62AD">
      <w:pPr>
        <w:pStyle w:val="Odstavecseseznamem"/>
        <w:numPr>
          <w:ilvl w:val="0"/>
          <w:numId w:val="25"/>
        </w:numPr>
        <w:spacing w:after="60"/>
        <w:jc w:val="both"/>
      </w:pPr>
      <w:r w:rsidRPr="004E1D50">
        <w:t xml:space="preserve">SALVE: </w:t>
      </w:r>
      <w:proofErr w:type="spellStart"/>
      <w:r w:rsidRPr="004E1D50">
        <w:t>Responding</w:t>
      </w:r>
      <w:proofErr w:type="spellEnd"/>
      <w:r w:rsidRPr="004E1D50">
        <w:t xml:space="preserve"> to Public </w:t>
      </w:r>
      <w:proofErr w:type="spellStart"/>
      <w:r w:rsidRPr="004E1D50">
        <w:t>Health</w:t>
      </w:r>
      <w:proofErr w:type="spellEnd"/>
      <w:r w:rsidRPr="004E1D50">
        <w:t xml:space="preserve"> </w:t>
      </w:r>
      <w:proofErr w:type="spellStart"/>
      <w:r w:rsidRPr="004E1D50">
        <w:t>Challenges</w:t>
      </w:r>
      <w:proofErr w:type="spellEnd"/>
      <w:r w:rsidRPr="004E1D50">
        <w:t xml:space="preserve"> (2009–2012)</w:t>
      </w:r>
      <w:r w:rsidR="00AA62AD" w:rsidRPr="00AA62AD">
        <w:t xml:space="preserve"> </w:t>
      </w:r>
    </w:p>
    <w:p w:rsidR="00AA62AD" w:rsidRDefault="00AA62AD" w:rsidP="00AA62AD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Nutrition</w:t>
      </w:r>
      <w:proofErr w:type="spellEnd"/>
      <w:r w:rsidRPr="004E1D50">
        <w:t xml:space="preserve">, Food and </w:t>
      </w:r>
      <w:proofErr w:type="spellStart"/>
      <w:r w:rsidRPr="004E1D50">
        <w:t>Health</w:t>
      </w:r>
      <w:proofErr w:type="spellEnd"/>
      <w:r w:rsidRPr="004E1D50">
        <w:t xml:space="preserve"> ELVIRA (2007–2014)</w:t>
      </w:r>
    </w:p>
    <w:p w:rsidR="004E1D50" w:rsidRDefault="004E1D50" w:rsidP="00AA62AD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Research</w:t>
      </w:r>
      <w:proofErr w:type="spellEnd"/>
      <w:r w:rsidRPr="004E1D50">
        <w:t xml:space="preserve"> </w:t>
      </w:r>
      <w:proofErr w:type="spellStart"/>
      <w:r w:rsidRPr="004E1D50">
        <w:t>Programme</w:t>
      </w:r>
      <w:proofErr w:type="spellEnd"/>
      <w:r w:rsidRPr="004E1D50">
        <w:t xml:space="preserve"> on </w:t>
      </w:r>
      <w:proofErr w:type="spellStart"/>
      <w:r w:rsidRPr="004E1D50">
        <w:t>Neuroscience</w:t>
      </w:r>
      <w:proofErr w:type="spellEnd"/>
      <w:r w:rsidRPr="004E1D50">
        <w:t xml:space="preserve"> NEURO (2005-2009)</w:t>
      </w:r>
    </w:p>
    <w:p w:rsidR="00AC6901" w:rsidRDefault="007C1176" w:rsidP="005A7E93">
      <w:pPr>
        <w:spacing w:after="60"/>
        <w:ind w:firstLine="357"/>
        <w:jc w:val="both"/>
      </w:pPr>
      <w:r w:rsidRPr="00250893">
        <w:rPr>
          <w:b/>
        </w:rPr>
        <w:t>A</w:t>
      </w:r>
      <w:r w:rsidR="00AC6901" w:rsidRPr="00250893">
        <w:rPr>
          <w:b/>
        </w:rPr>
        <w:t xml:space="preserve">plikovaný </w:t>
      </w:r>
      <w:r w:rsidRPr="00250893">
        <w:rPr>
          <w:b/>
        </w:rPr>
        <w:t xml:space="preserve">zdravotnický </w:t>
      </w:r>
      <w:r w:rsidR="00AC6901" w:rsidRPr="00250893">
        <w:rPr>
          <w:b/>
        </w:rPr>
        <w:t>výzkum</w:t>
      </w:r>
      <w:r>
        <w:t xml:space="preserve"> financuje agentura </w:t>
      </w:r>
      <w:r w:rsidR="00AC6901">
        <w:t>TEKES.</w:t>
      </w:r>
      <w:r>
        <w:t xml:space="preserve"> V posledních letech realiz</w:t>
      </w:r>
      <w:r w:rsidR="00853B49">
        <w:t>uje či realizovala</w:t>
      </w:r>
      <w:r>
        <w:t xml:space="preserve"> následující </w:t>
      </w:r>
      <w:r w:rsidR="005A7E93">
        <w:t>programy</w:t>
      </w:r>
      <w:r w:rsidR="00250893">
        <w:t>:</w:t>
      </w:r>
    </w:p>
    <w:p w:rsidR="00853B49" w:rsidRDefault="00853B49" w:rsidP="00853B49">
      <w:pPr>
        <w:pStyle w:val="Odstavecseseznamem"/>
        <w:numPr>
          <w:ilvl w:val="0"/>
          <w:numId w:val="26"/>
        </w:numPr>
        <w:spacing w:after="60"/>
        <w:jc w:val="both"/>
      </w:pPr>
      <w:proofErr w:type="spellStart"/>
      <w:r>
        <w:t>Innovations</w:t>
      </w:r>
      <w:proofErr w:type="spellEnd"/>
      <w:r>
        <w:t xml:space="preserve"> in </w:t>
      </w:r>
      <w:proofErr w:type="spellStart"/>
      <w:r>
        <w:t>Social</w:t>
      </w:r>
      <w:proofErr w:type="spellEnd"/>
      <w:r>
        <w:t xml:space="preserve"> and </w:t>
      </w:r>
      <w:proofErr w:type="spellStart"/>
      <w:r>
        <w:t>Healthcare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(2009 – 2015)</w:t>
      </w:r>
    </w:p>
    <w:p w:rsidR="00853B49" w:rsidRPr="00853B49" w:rsidRDefault="00853B49" w:rsidP="00853B49">
      <w:pPr>
        <w:pStyle w:val="Odstavecseseznamem"/>
        <w:numPr>
          <w:ilvl w:val="0"/>
          <w:numId w:val="26"/>
        </w:numPr>
        <w:spacing w:after="60"/>
        <w:jc w:val="both"/>
      </w:pPr>
      <w:proofErr w:type="spellStart"/>
      <w:r w:rsidRPr="00853B49">
        <w:t>Healthcare</w:t>
      </w:r>
      <w:proofErr w:type="spellEnd"/>
      <w:r w:rsidRPr="00853B49">
        <w:t xml:space="preserve"> Technology </w:t>
      </w:r>
      <w:proofErr w:type="spellStart"/>
      <w:r w:rsidRPr="00853B49">
        <w:t>Programme</w:t>
      </w:r>
      <w:proofErr w:type="spellEnd"/>
      <w:r w:rsidRPr="00853B49">
        <w:t xml:space="preserve"> </w:t>
      </w:r>
      <w:proofErr w:type="spellStart"/>
      <w:r w:rsidRPr="00853B49">
        <w:t>FinnWell</w:t>
      </w:r>
      <w:proofErr w:type="spellEnd"/>
      <w:r w:rsidRPr="00853B49">
        <w:t xml:space="preserve"> </w:t>
      </w:r>
      <w:r>
        <w:t>(</w:t>
      </w:r>
      <w:r w:rsidRPr="00853B49">
        <w:t>2004 – 2009</w:t>
      </w:r>
      <w:r>
        <w:t>)</w:t>
      </w:r>
    </w:p>
    <w:p w:rsidR="005A7E93" w:rsidRDefault="005A7E93" w:rsidP="005A7E93">
      <w:pPr>
        <w:spacing w:after="60"/>
        <w:ind w:firstLine="357"/>
        <w:jc w:val="both"/>
      </w:pPr>
      <w:r w:rsidRPr="00250893">
        <w:rPr>
          <w:b/>
        </w:rPr>
        <w:t>Vládní výzkumné ústavy</w:t>
      </w:r>
      <w:r>
        <w:t xml:space="preserve"> působící v oblasti zdravotnického výzkumu</w:t>
      </w:r>
      <w:r w:rsidR="00250893">
        <w:t>:</w:t>
      </w:r>
    </w:p>
    <w:p w:rsidR="00250893" w:rsidRP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National</w:t>
      </w:r>
      <w:proofErr w:type="spellEnd"/>
      <w:r w:rsidRPr="00250893">
        <w:t xml:space="preserve"> Institute </w:t>
      </w:r>
      <w:proofErr w:type="spellStart"/>
      <w:r w:rsidRPr="00250893">
        <w:t>for</w:t>
      </w:r>
      <w:proofErr w:type="spellEnd"/>
      <w:r w:rsidRPr="00250893">
        <w:t xml:space="preserve"> </w:t>
      </w:r>
      <w:proofErr w:type="spellStart"/>
      <w:r w:rsidRPr="00250893">
        <w:t>Health</w:t>
      </w:r>
      <w:proofErr w:type="spellEnd"/>
      <w:r w:rsidRPr="00250893">
        <w:t xml:space="preserve"> and </w:t>
      </w:r>
      <w:proofErr w:type="spellStart"/>
      <w:r w:rsidRPr="00250893">
        <w:t>Welfare</w:t>
      </w:r>
      <w:proofErr w:type="spellEnd"/>
    </w:p>
    <w:p w:rsidR="00250893" w:rsidRP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Radiation</w:t>
      </w:r>
      <w:proofErr w:type="spellEnd"/>
      <w:r w:rsidRPr="00250893">
        <w:t xml:space="preserve"> and </w:t>
      </w:r>
      <w:proofErr w:type="spellStart"/>
      <w:r w:rsidRPr="00250893">
        <w:t>Nuclear</w:t>
      </w:r>
      <w:proofErr w:type="spellEnd"/>
      <w:r w:rsidRPr="00250893">
        <w:t xml:space="preserve"> </w:t>
      </w:r>
      <w:proofErr w:type="spellStart"/>
      <w:r w:rsidRPr="00250893">
        <w:t>Safety</w:t>
      </w:r>
      <w:proofErr w:type="spellEnd"/>
      <w:r w:rsidRPr="00250893">
        <w:t xml:space="preserve"> </w:t>
      </w:r>
      <w:proofErr w:type="spellStart"/>
      <w:r w:rsidRPr="00250893">
        <w:t>Authority</w:t>
      </w:r>
      <w:proofErr w:type="spellEnd"/>
    </w:p>
    <w:p w:rsid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Finnish</w:t>
      </w:r>
      <w:proofErr w:type="spellEnd"/>
      <w:r w:rsidRPr="00250893">
        <w:t xml:space="preserve"> Institute </w:t>
      </w:r>
      <w:proofErr w:type="spellStart"/>
      <w:r w:rsidRPr="00250893">
        <w:t>of</w:t>
      </w:r>
      <w:proofErr w:type="spellEnd"/>
      <w:r w:rsidRPr="00250893">
        <w:t xml:space="preserve"> </w:t>
      </w:r>
      <w:proofErr w:type="spellStart"/>
      <w:r w:rsidRPr="00250893">
        <w:t>Occupational</w:t>
      </w:r>
      <w:proofErr w:type="spellEnd"/>
      <w:r w:rsidRPr="00250893">
        <w:t xml:space="preserve"> </w:t>
      </w:r>
      <w:proofErr w:type="spellStart"/>
      <w:r w:rsidRPr="00250893">
        <w:t>Health</w:t>
      </w:r>
      <w:proofErr w:type="spellEnd"/>
    </w:p>
    <w:p w:rsidR="00AA62AD" w:rsidRDefault="00AA62AD" w:rsidP="00AA62AD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AA62AD">
        <w:t>National</w:t>
      </w:r>
      <w:proofErr w:type="spellEnd"/>
      <w:r w:rsidRPr="00AA62AD">
        <w:t xml:space="preserve"> Public </w:t>
      </w:r>
      <w:proofErr w:type="spellStart"/>
      <w:r w:rsidRPr="00AA62AD">
        <w:t>Health</w:t>
      </w:r>
      <w:proofErr w:type="spellEnd"/>
      <w:r w:rsidRPr="00AA62AD">
        <w:t xml:space="preserve"> Institute</w:t>
      </w:r>
    </w:p>
    <w:p w:rsidR="005A7E93" w:rsidRDefault="005A7E93" w:rsidP="005A7E93">
      <w:pPr>
        <w:spacing w:after="60"/>
        <w:ind w:firstLine="357"/>
        <w:jc w:val="both"/>
      </w:pPr>
      <w:r>
        <w:t xml:space="preserve">Na zdravotnický výzkum se zaměřuje činnost těchto </w:t>
      </w:r>
      <w:r w:rsidRPr="00250893">
        <w:rPr>
          <w:b/>
        </w:rPr>
        <w:t>center excelence</w:t>
      </w:r>
      <w:r w:rsidR="00250893">
        <w:rPr>
          <w:b/>
        </w:rPr>
        <w:t>:</w:t>
      </w:r>
    </w:p>
    <w:p w:rsidR="006A3E32" w:rsidRDefault="00250893" w:rsidP="00853B49">
      <w:pPr>
        <w:pStyle w:val="Odstavecseseznamem"/>
        <w:numPr>
          <w:ilvl w:val="0"/>
          <w:numId w:val="25"/>
        </w:numPr>
        <w:spacing w:after="60"/>
        <w:jc w:val="both"/>
      </w:pPr>
      <w:r w:rsidRPr="00250893">
        <w:t xml:space="preserve">Centre </w:t>
      </w:r>
      <w:proofErr w:type="spellStart"/>
      <w:r w:rsidRPr="00250893">
        <w:t>of</w:t>
      </w:r>
      <w:proofErr w:type="spellEnd"/>
      <w:r w:rsidRPr="00250893">
        <w:t xml:space="preserve"> Excellence in </w:t>
      </w:r>
      <w:proofErr w:type="spellStart"/>
      <w:r w:rsidRPr="00250893">
        <w:t>Translational</w:t>
      </w:r>
      <w:proofErr w:type="spellEnd"/>
      <w:r w:rsidRPr="00250893">
        <w:t xml:space="preserve"> </w:t>
      </w:r>
      <w:proofErr w:type="spellStart"/>
      <w:r w:rsidRPr="00250893">
        <w:t>Cancer</w:t>
      </w:r>
      <w:proofErr w:type="spellEnd"/>
      <w:r w:rsidRPr="00250893">
        <w:t xml:space="preserve"> Biology</w:t>
      </w:r>
    </w:p>
    <w:p w:rsidR="00C42A39" w:rsidRDefault="00C15CDD" w:rsidP="00853B49">
      <w:pPr>
        <w:pStyle w:val="Odstavecseseznamem"/>
        <w:numPr>
          <w:ilvl w:val="0"/>
          <w:numId w:val="25"/>
        </w:numPr>
        <w:spacing w:after="60"/>
        <w:jc w:val="both"/>
      </w:pPr>
      <w:hyperlink r:id="rId13" w:history="1">
        <w:r w:rsidR="00C42A39" w:rsidRPr="00C42A39">
          <w:t xml:space="preserve">Centre </w:t>
        </w:r>
        <w:proofErr w:type="spellStart"/>
        <w:r w:rsidR="00C42A39" w:rsidRPr="00C42A39">
          <w:t>of</w:t>
        </w:r>
        <w:proofErr w:type="spellEnd"/>
        <w:r w:rsidR="00C42A39" w:rsidRPr="00C42A39">
          <w:t xml:space="preserve"> Excellence in </w:t>
        </w:r>
        <w:proofErr w:type="spellStart"/>
        <w:r w:rsidR="00C42A39" w:rsidRPr="00C42A39">
          <w:t>Cardiovascular</w:t>
        </w:r>
        <w:proofErr w:type="spellEnd"/>
        <w:r w:rsidR="00C42A39" w:rsidRPr="00C42A39">
          <w:t xml:space="preserve"> and </w:t>
        </w:r>
        <w:proofErr w:type="spellStart"/>
        <w:r w:rsidR="00C42A39" w:rsidRPr="00C42A39">
          <w:t>Metabolic</w:t>
        </w:r>
        <w:proofErr w:type="spellEnd"/>
        <w:r w:rsidR="00C42A39" w:rsidRPr="00C42A39">
          <w:t xml:space="preserve"> </w:t>
        </w:r>
        <w:proofErr w:type="spellStart"/>
        <w:r w:rsidR="00C42A39" w:rsidRPr="00C42A39">
          <w:t>Disease</w:t>
        </w:r>
        <w:proofErr w:type="spellEnd"/>
      </w:hyperlink>
    </w:p>
    <w:p w:rsidR="00C42A39" w:rsidRDefault="00C42A39" w:rsidP="00853B4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lastRenderedPageBreak/>
        <w:t>Finnish</w:t>
      </w:r>
      <w:proofErr w:type="spellEnd"/>
      <w:r w:rsidRPr="00C42A39">
        <w:t xml:space="preserve"> Centre </w:t>
      </w:r>
      <w:proofErr w:type="spellStart"/>
      <w:r w:rsidRPr="00C42A39">
        <w:t>of</w:t>
      </w:r>
      <w:proofErr w:type="spellEnd"/>
      <w:r w:rsidRPr="00C42A39">
        <w:t xml:space="preserve"> Excellence in </w:t>
      </w:r>
      <w:proofErr w:type="spellStart"/>
      <w:r w:rsidRPr="00C42A39">
        <w:t>Cancer</w:t>
      </w:r>
      <w:proofErr w:type="spellEnd"/>
      <w:r w:rsidRPr="00C42A39">
        <w:t xml:space="preserve"> </w:t>
      </w:r>
      <w:proofErr w:type="spellStart"/>
      <w:r w:rsidRPr="00C42A39">
        <w:t>Genetics</w:t>
      </w:r>
      <w:proofErr w:type="spellEnd"/>
      <w:r w:rsidRPr="00C42A39">
        <w:t xml:space="preserve"> </w:t>
      </w:r>
      <w:proofErr w:type="spellStart"/>
      <w:r w:rsidRPr="00C42A39">
        <w:t>Research</w:t>
      </w:r>
      <w:proofErr w:type="spellEnd"/>
    </w:p>
    <w:p w:rsidR="00C42A39" w:rsidRPr="004F379A" w:rsidRDefault="00C42A39" w:rsidP="00853B4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t>Finnish</w:t>
      </w:r>
      <w:proofErr w:type="spellEnd"/>
      <w:r w:rsidRPr="00C42A39">
        <w:t xml:space="preserve"> Centre </w:t>
      </w:r>
      <w:proofErr w:type="spellStart"/>
      <w:r w:rsidRPr="00C42A39">
        <w:t>of</w:t>
      </w:r>
      <w:proofErr w:type="spellEnd"/>
      <w:r w:rsidRPr="00C42A39">
        <w:t xml:space="preserve"> Excellence in </w:t>
      </w:r>
      <w:proofErr w:type="spellStart"/>
      <w:r w:rsidRPr="00C42A39">
        <w:t>Molecular</w:t>
      </w:r>
      <w:proofErr w:type="spellEnd"/>
      <w:r w:rsidRPr="00C42A39">
        <w:t xml:space="preserve"> Systems </w:t>
      </w:r>
      <w:proofErr w:type="spellStart"/>
      <w:r w:rsidRPr="00C42A39">
        <w:t>Immunology</w:t>
      </w:r>
      <w:proofErr w:type="spellEnd"/>
      <w:r w:rsidRPr="00C42A39">
        <w:t xml:space="preserve"> and </w:t>
      </w:r>
      <w:proofErr w:type="spellStart"/>
      <w:r w:rsidRPr="00C42A39">
        <w:t>Physiology</w:t>
      </w:r>
      <w:proofErr w:type="spellEnd"/>
      <w:r w:rsidRPr="00C42A39">
        <w:t xml:space="preserve"> </w:t>
      </w:r>
      <w:proofErr w:type="spellStart"/>
      <w:r w:rsidRPr="00C42A39">
        <w:t>Research</w:t>
      </w:r>
      <w:proofErr w:type="spellEnd"/>
    </w:p>
    <w:p w:rsidR="008621ED" w:rsidRDefault="008621ED" w:rsidP="0096299B">
      <w:pPr>
        <w:pStyle w:val="Podtitul"/>
      </w:pPr>
      <w:bookmarkStart w:id="28" w:name="_Toc398621200"/>
      <w:r w:rsidRPr="00A57179">
        <w:t xml:space="preserve">Systém financování zdravotnického </w:t>
      </w:r>
      <w:proofErr w:type="spellStart"/>
      <w:r w:rsidRPr="00A57179">
        <w:t>VaVaI</w:t>
      </w:r>
      <w:proofErr w:type="spellEnd"/>
      <w:r w:rsidRPr="00A57179">
        <w:t xml:space="preserve"> v</w:t>
      </w:r>
      <w:r w:rsidR="00D16303">
        <w:t> </w:t>
      </w:r>
      <w:r w:rsidRPr="00A57179">
        <w:t>Rakousku</w:t>
      </w:r>
      <w:bookmarkEnd w:id="28"/>
    </w:p>
    <w:p w:rsidR="002972CA" w:rsidRPr="00077430" w:rsidRDefault="00796069" w:rsidP="00077430">
      <w:pPr>
        <w:spacing w:after="60"/>
        <w:ind w:firstLine="426"/>
        <w:jc w:val="both"/>
      </w:pPr>
      <w:r w:rsidRPr="00077430">
        <w:t xml:space="preserve">V Rakousku je, podobně jako v ČR, </w:t>
      </w:r>
      <w:r w:rsidRPr="00A37282">
        <w:rPr>
          <w:b/>
        </w:rPr>
        <w:t xml:space="preserve">poskytování finančních prostředků na </w:t>
      </w:r>
      <w:proofErr w:type="spellStart"/>
      <w:r w:rsidRPr="00A37282">
        <w:rPr>
          <w:b/>
        </w:rPr>
        <w:t>VaVaI</w:t>
      </w:r>
      <w:proofErr w:type="spellEnd"/>
      <w:r w:rsidRPr="00A37282">
        <w:rPr>
          <w:b/>
        </w:rPr>
        <w:t xml:space="preserve"> řízeno zákonem</w:t>
      </w:r>
      <w:r w:rsidRPr="00077430">
        <w:t xml:space="preserve">. </w:t>
      </w:r>
      <w:r w:rsidR="00A84A2C">
        <w:t>Provádění</w:t>
      </w:r>
      <w:r w:rsidRPr="00077430">
        <w:t xml:space="preserve"> výzkumné politiky </w:t>
      </w:r>
      <w:r w:rsidR="00A84A2C">
        <w:t>je v kompetenci</w:t>
      </w:r>
      <w:r w:rsidR="002972CA" w:rsidRPr="00077430">
        <w:t xml:space="preserve"> </w:t>
      </w:r>
      <w:r w:rsidR="00310C3C" w:rsidRPr="00A37282">
        <w:rPr>
          <w:b/>
        </w:rPr>
        <w:t>spolkov</w:t>
      </w:r>
      <w:r w:rsidR="00A84A2C">
        <w:rPr>
          <w:b/>
        </w:rPr>
        <w:t>ých</w:t>
      </w:r>
      <w:r w:rsidRPr="00A37282">
        <w:rPr>
          <w:b/>
        </w:rPr>
        <w:t xml:space="preserve"> ministerst</w:t>
      </w:r>
      <w:r w:rsidR="00A84A2C">
        <w:rPr>
          <w:b/>
        </w:rPr>
        <w:t>e</w:t>
      </w:r>
      <w:r w:rsidRPr="00A37282">
        <w:rPr>
          <w:b/>
        </w:rPr>
        <w:t>v</w:t>
      </w:r>
      <w:r w:rsidRPr="00077430">
        <w:t xml:space="preserve">, která jsou zároveň </w:t>
      </w:r>
      <w:r w:rsidRPr="00A37282">
        <w:rPr>
          <w:b/>
        </w:rPr>
        <w:t>odpovědná za rozdělování finančních prostředků</w:t>
      </w:r>
      <w:r w:rsidRPr="00077430">
        <w:t xml:space="preserve">. </w:t>
      </w:r>
    </w:p>
    <w:p w:rsidR="00E10A67" w:rsidRPr="00077430" w:rsidRDefault="00E10A67" w:rsidP="00077430">
      <w:pPr>
        <w:spacing w:after="60"/>
        <w:ind w:firstLine="426"/>
        <w:jc w:val="both"/>
      </w:pPr>
      <w:r w:rsidRPr="00077430">
        <w:t xml:space="preserve">Podle podílu na státním rozpočtu na </w:t>
      </w:r>
      <w:proofErr w:type="spellStart"/>
      <w:r w:rsidRPr="00077430">
        <w:t>VaVaI</w:t>
      </w:r>
      <w:proofErr w:type="spellEnd"/>
      <w:r w:rsidRPr="00077430">
        <w:t xml:space="preserve"> jsou nejvýznamnějšími:</w:t>
      </w:r>
    </w:p>
    <w:p w:rsidR="00E10A67" w:rsidRPr="00077430" w:rsidRDefault="002972CA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Wissenschaft</w:t>
      </w:r>
      <w:proofErr w:type="spellEnd"/>
      <w:r w:rsidRPr="00A37282">
        <w:rPr>
          <w:b/>
        </w:rPr>
        <w:t xml:space="preserve">, </w:t>
      </w:r>
      <w:proofErr w:type="spellStart"/>
      <w:r w:rsidRPr="00A37282">
        <w:rPr>
          <w:b/>
        </w:rPr>
        <w:t>Forschung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Wirtschaft</w:t>
      </w:r>
      <w:proofErr w:type="spellEnd"/>
      <w:r w:rsidRPr="00077430">
        <w:t xml:space="preserve"> </w:t>
      </w:r>
      <w:r w:rsidR="00E10A67" w:rsidRPr="00077430">
        <w:t>(</w:t>
      </w:r>
      <w:r w:rsidR="003D2EC4">
        <w:t>dále jen „</w:t>
      </w:r>
      <w:proofErr w:type="spellStart"/>
      <w:r w:rsidR="00301E45">
        <w:t>bmwfw</w:t>
      </w:r>
      <w:proofErr w:type="spellEnd"/>
      <w:r w:rsidR="003D2EC4">
        <w:t>“</w:t>
      </w:r>
      <w:r w:rsidR="00301E45">
        <w:t xml:space="preserve">, </w:t>
      </w:r>
      <w:r w:rsidRPr="00077430">
        <w:t>Spolkové ministerstvo pro vědu, výzkum a hospodářství</w:t>
      </w:r>
      <w:r w:rsidR="00E10A67" w:rsidRPr="00077430">
        <w:t xml:space="preserve">; rozděluje kolem 70 % státního rozpočtu na </w:t>
      </w:r>
      <w:proofErr w:type="spellStart"/>
      <w:r w:rsidR="00E10A67" w:rsidRPr="00077430">
        <w:t>VaVaI</w:t>
      </w:r>
      <w:proofErr w:type="spellEnd"/>
      <w:r w:rsidR="00E10A67" w:rsidRPr="00077430">
        <w:t>)</w:t>
      </w:r>
      <w:r w:rsidRPr="00077430">
        <w:t xml:space="preserve"> </w:t>
      </w:r>
    </w:p>
    <w:p w:rsidR="00E10A67" w:rsidRPr="00077430" w:rsidRDefault="00E10A67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Verkehr</w:t>
      </w:r>
      <w:proofErr w:type="spellEnd"/>
      <w:r w:rsidRPr="00A37282">
        <w:rPr>
          <w:b/>
        </w:rPr>
        <w:t xml:space="preserve">, </w:t>
      </w:r>
      <w:proofErr w:type="spellStart"/>
      <w:r w:rsidRPr="00A37282">
        <w:rPr>
          <w:b/>
        </w:rPr>
        <w:t>Innovation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Technologie</w:t>
      </w:r>
      <w:r w:rsidRPr="00077430">
        <w:t xml:space="preserve"> (</w:t>
      </w:r>
      <w:r w:rsidR="003D2EC4">
        <w:t>dále jen „</w:t>
      </w:r>
      <w:proofErr w:type="spellStart"/>
      <w:r w:rsidR="00301E45">
        <w:t>bmvit</w:t>
      </w:r>
      <w:proofErr w:type="spellEnd"/>
      <w:r w:rsidR="003D2EC4">
        <w:t>“</w:t>
      </w:r>
      <w:r w:rsidR="00301E45">
        <w:t xml:space="preserve">, </w:t>
      </w:r>
      <w:r w:rsidRPr="00077430">
        <w:t>Spolkové ministerstvo pro dopravu, inovace a technologie</w:t>
      </w:r>
      <w:r w:rsidR="002B6CCB" w:rsidRPr="00077430">
        <w:t>; přibližně 16</w:t>
      </w:r>
      <w:r w:rsidR="009613DF">
        <w:t> </w:t>
      </w:r>
      <w:r w:rsidR="002B6CCB" w:rsidRPr="00077430">
        <w:t>%</w:t>
      </w:r>
      <w:r w:rsidR="00A84A2C">
        <w:t>)</w:t>
      </w:r>
    </w:p>
    <w:p w:rsidR="00E10A67" w:rsidRPr="00077430" w:rsidRDefault="002B6CCB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Gesundheit</w:t>
      </w:r>
      <w:proofErr w:type="spellEnd"/>
      <w:r w:rsidRPr="00077430">
        <w:t xml:space="preserve"> (</w:t>
      </w:r>
      <w:r w:rsidR="00E10A67" w:rsidRPr="00077430">
        <w:t>Spolkové ministerstvo zdravotnictví</w:t>
      </w:r>
      <w:r w:rsidRPr="00077430">
        <w:t>; cca</w:t>
      </w:r>
      <w:r w:rsidR="00A84A2C">
        <w:t> </w:t>
      </w:r>
      <w:r w:rsidRPr="00077430">
        <w:t>7,5 %)</w:t>
      </w:r>
    </w:p>
    <w:p w:rsidR="002B6CCB" w:rsidRPr="00077430" w:rsidRDefault="00310C3C" w:rsidP="00077430">
      <w:pPr>
        <w:spacing w:after="60"/>
        <w:ind w:firstLine="426"/>
        <w:jc w:val="both"/>
      </w:pPr>
      <w:r w:rsidRPr="00A37282">
        <w:rPr>
          <w:b/>
        </w:rPr>
        <w:t>Institucionální podporu</w:t>
      </w:r>
      <w:r w:rsidRPr="00077430">
        <w:t xml:space="preserve"> vysokým školám a </w:t>
      </w:r>
      <w:r w:rsidR="00184A6A" w:rsidRPr="00077430">
        <w:t>neuniverzitním výzkumným pracovištím (</w:t>
      </w:r>
      <w:r w:rsidR="007F2A6D" w:rsidRPr="00077430">
        <w:t>zejména Rakouské akademie věd</w:t>
      </w:r>
      <w:r w:rsidR="00184A6A" w:rsidRPr="00077430">
        <w:t xml:space="preserve">) </w:t>
      </w:r>
      <w:r w:rsidR="00184A6A" w:rsidRPr="00A37282">
        <w:rPr>
          <w:b/>
        </w:rPr>
        <w:t xml:space="preserve">rozděluje </w:t>
      </w:r>
      <w:proofErr w:type="spellStart"/>
      <w:r w:rsidR="00794166">
        <w:rPr>
          <w:b/>
        </w:rPr>
        <w:t>bmwfw</w:t>
      </w:r>
      <w:proofErr w:type="spellEnd"/>
      <w:r w:rsidR="00184A6A" w:rsidRPr="00A37282">
        <w:rPr>
          <w:b/>
        </w:rPr>
        <w:t>.</w:t>
      </w:r>
      <w:r w:rsidR="00184A6A" w:rsidRPr="00077430">
        <w:t xml:space="preserve"> Zá tímto účelem</w:t>
      </w:r>
      <w:r w:rsidRPr="00077430">
        <w:t xml:space="preserve"> má </w:t>
      </w:r>
      <w:r w:rsidR="00184A6A" w:rsidRPr="00077430">
        <w:t xml:space="preserve">zřízen </w:t>
      </w:r>
      <w:r w:rsidRPr="00077430">
        <w:t xml:space="preserve">vlastní poradní orgán, </w:t>
      </w:r>
      <w:proofErr w:type="spellStart"/>
      <w:r w:rsidR="002B6CCB" w:rsidRPr="00A37282">
        <w:rPr>
          <w:b/>
        </w:rPr>
        <w:t>Ősterreichische</w:t>
      </w:r>
      <w:proofErr w:type="spellEnd"/>
      <w:r w:rsidR="002B6CCB" w:rsidRPr="00A37282">
        <w:rPr>
          <w:b/>
        </w:rPr>
        <w:t xml:space="preserve"> </w:t>
      </w:r>
      <w:proofErr w:type="spellStart"/>
      <w:r w:rsidR="002B6CCB" w:rsidRPr="00A37282">
        <w:rPr>
          <w:b/>
        </w:rPr>
        <w:t>Wissenschaftsrat</w:t>
      </w:r>
      <w:proofErr w:type="spellEnd"/>
      <w:r w:rsidR="002B6CCB" w:rsidRPr="00077430">
        <w:t xml:space="preserve"> (Rakouská </w:t>
      </w:r>
      <w:r w:rsidRPr="00077430">
        <w:t>Rad</w:t>
      </w:r>
      <w:r w:rsidR="002B6CCB" w:rsidRPr="00077430">
        <w:t>a</w:t>
      </w:r>
      <w:r w:rsidRPr="00077430">
        <w:t xml:space="preserve"> pro vědu</w:t>
      </w:r>
      <w:r w:rsidR="002B6CCB" w:rsidRPr="00077430">
        <w:t>)</w:t>
      </w:r>
      <w:r w:rsidRPr="00077430">
        <w:t xml:space="preserve">. </w:t>
      </w:r>
    </w:p>
    <w:p w:rsidR="00796069" w:rsidRDefault="00310C3C" w:rsidP="00077430">
      <w:pPr>
        <w:spacing w:after="60"/>
        <w:ind w:firstLine="426"/>
        <w:jc w:val="both"/>
      </w:pPr>
      <w:r w:rsidRPr="00A37282">
        <w:rPr>
          <w:b/>
        </w:rPr>
        <w:t>Účelovou f</w:t>
      </w:r>
      <w:r w:rsidR="00796069" w:rsidRPr="00A37282">
        <w:rPr>
          <w:b/>
        </w:rPr>
        <w:t>inanční podporu</w:t>
      </w:r>
      <w:r w:rsidR="00796069" w:rsidRPr="00077430">
        <w:t xml:space="preserve"> výzkumných organizací fyzicky </w:t>
      </w:r>
      <w:r w:rsidR="00796069" w:rsidRPr="00A37282">
        <w:rPr>
          <w:b/>
        </w:rPr>
        <w:t xml:space="preserve">provádějí </w:t>
      </w:r>
      <w:r w:rsidR="00077430" w:rsidRPr="00A37282">
        <w:rPr>
          <w:b/>
        </w:rPr>
        <w:t xml:space="preserve">především </w:t>
      </w:r>
      <w:r w:rsidR="00796069" w:rsidRPr="00A37282">
        <w:rPr>
          <w:b/>
        </w:rPr>
        <w:t xml:space="preserve">tři </w:t>
      </w:r>
      <w:r w:rsidR="002B6CCB" w:rsidRPr="00A37282">
        <w:rPr>
          <w:b/>
        </w:rPr>
        <w:t>národní agentury</w:t>
      </w:r>
      <w:r w:rsidR="00077430" w:rsidRPr="00A37282">
        <w:rPr>
          <w:b/>
        </w:rPr>
        <w:t>:</w:t>
      </w:r>
    </w:p>
    <w:p w:rsidR="00077430" w:rsidRPr="00301E45" w:rsidRDefault="00077430" w:rsidP="00301E45">
      <w:pPr>
        <w:pStyle w:val="Odstavecseseznamem"/>
        <w:numPr>
          <w:ilvl w:val="0"/>
          <w:numId w:val="25"/>
        </w:numPr>
        <w:spacing w:after="60"/>
        <w:jc w:val="both"/>
      </w:pPr>
      <w:r w:rsidRPr="00A37282">
        <w:rPr>
          <w:b/>
        </w:rPr>
        <w:t xml:space="preserve">Fond </w:t>
      </w:r>
      <w:proofErr w:type="spellStart"/>
      <w:r w:rsidRPr="00A37282">
        <w:rPr>
          <w:b/>
        </w:rPr>
        <w:t>zur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Förderung</w:t>
      </w:r>
      <w:proofErr w:type="spellEnd"/>
      <w:r w:rsidRPr="00A37282">
        <w:rPr>
          <w:b/>
        </w:rPr>
        <w:t xml:space="preserve"> der </w:t>
      </w:r>
      <w:proofErr w:type="spellStart"/>
      <w:r w:rsidRPr="00A37282">
        <w:rPr>
          <w:b/>
        </w:rPr>
        <w:t>wissenschaftlichen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</w:t>
      </w:r>
      <w:proofErr w:type="spellEnd"/>
      <w:r w:rsidRPr="00301E45">
        <w:t xml:space="preserve"> (</w:t>
      </w:r>
      <w:r w:rsidR="009613DF">
        <w:t>dále jen „</w:t>
      </w:r>
      <w:r w:rsidRPr="00301E45">
        <w:t>FWF</w:t>
      </w:r>
      <w:r w:rsidR="009613DF">
        <w:t>“</w:t>
      </w:r>
      <w:r w:rsidRPr="00301E45">
        <w:t>, Fond na podporu vědeckého výzkumu)</w:t>
      </w:r>
    </w:p>
    <w:p w:rsidR="00077430" w:rsidRPr="00301E45" w:rsidRDefault="00077430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>podpora projektů základního výzkumu</w:t>
      </w:r>
    </w:p>
    <w:p w:rsidR="00077430" w:rsidRPr="00301E45" w:rsidRDefault="00077430" w:rsidP="00301E45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Ősterreichische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Forschungsförderungs-gesellschaft</w:t>
      </w:r>
      <w:proofErr w:type="spellEnd"/>
      <w:r w:rsidRPr="00301E45">
        <w:t xml:space="preserve"> (</w:t>
      </w:r>
      <w:r w:rsidR="009613DF">
        <w:t>dále jen „</w:t>
      </w:r>
      <w:r w:rsidRPr="00301E45">
        <w:t>FFG</w:t>
      </w:r>
      <w:r w:rsidR="009613DF">
        <w:t>“</w:t>
      </w:r>
      <w:r w:rsidRPr="00301E45">
        <w:t>, Rakouská společnost pro podporu výzkumu</w:t>
      </w:r>
      <w:r w:rsidR="005E2913">
        <w:t>)</w:t>
      </w:r>
    </w:p>
    <w:p w:rsidR="00301E45" w:rsidRPr="00301E45" w:rsidRDefault="00077430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 xml:space="preserve">projekty </w:t>
      </w:r>
      <w:r w:rsidR="00BA0E56">
        <w:t>spolupráce v aplikovaném výzkumu</w:t>
      </w:r>
      <w:r w:rsidRPr="00301E45">
        <w:t xml:space="preserve">, </w:t>
      </w:r>
    </w:p>
    <w:p w:rsidR="00301E45" w:rsidRPr="00301E45" w:rsidRDefault="00301E45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 xml:space="preserve">poradenské a konzultační služby pro výzkumné organizace i podniky </w:t>
      </w:r>
    </w:p>
    <w:p w:rsidR="00077430" w:rsidRPr="00301E45" w:rsidRDefault="00301E45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>podpora</w:t>
      </w:r>
      <w:r w:rsidR="00077430" w:rsidRPr="00301E45">
        <w:t xml:space="preserve"> integrace do evropských výzkumných programů </w:t>
      </w:r>
    </w:p>
    <w:p w:rsidR="00077430" w:rsidRPr="00301E45" w:rsidRDefault="00301E45" w:rsidP="00301E45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Ősterreichische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Nationalstiftung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</w:t>
      </w:r>
      <w:proofErr w:type="spellEnd"/>
      <w:r w:rsidRPr="00A37282">
        <w:rPr>
          <w:b/>
        </w:rPr>
        <w:t xml:space="preserve">, Technologie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Entwicklung</w:t>
      </w:r>
      <w:proofErr w:type="spellEnd"/>
      <w:r w:rsidRPr="00301E45">
        <w:t xml:space="preserve"> (</w:t>
      </w:r>
      <w:r w:rsidR="009613DF">
        <w:t>dále je „</w:t>
      </w:r>
      <w:r w:rsidRPr="00301E45">
        <w:t>FTE</w:t>
      </w:r>
      <w:r w:rsidR="005E2913">
        <w:t>-</w:t>
      </w:r>
      <w:proofErr w:type="spellStart"/>
      <w:r w:rsidR="005E2913">
        <w:t>stiftung</w:t>
      </w:r>
      <w:proofErr w:type="spellEnd"/>
      <w:r w:rsidR="009613DF">
        <w:t>“</w:t>
      </w:r>
      <w:r w:rsidRPr="00301E45">
        <w:t xml:space="preserve">, </w:t>
      </w:r>
      <w:r w:rsidR="00077430" w:rsidRPr="00301E45">
        <w:t>Rakouská národní nadace pro výzkum, technologie a vývoj)</w:t>
      </w:r>
    </w:p>
    <w:p w:rsidR="002B6CCB" w:rsidRPr="00077430" w:rsidRDefault="00796069" w:rsidP="00077430">
      <w:pPr>
        <w:spacing w:after="60"/>
        <w:ind w:firstLine="426"/>
        <w:jc w:val="both"/>
      </w:pPr>
      <w:r w:rsidRPr="00A37282">
        <w:rPr>
          <w:b/>
        </w:rPr>
        <w:t>Poradním orgánem vlády</w:t>
      </w:r>
      <w:r w:rsidRPr="00077430">
        <w:t xml:space="preserve"> ve výzkumu, vývoji a inovacích </w:t>
      </w:r>
      <w:r w:rsidR="00310C3C" w:rsidRPr="00A37282">
        <w:rPr>
          <w:b/>
        </w:rPr>
        <w:t>je</w:t>
      </w:r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Rat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für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Forschung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und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Technologieentwicklung</w:t>
      </w:r>
      <w:proofErr w:type="spellEnd"/>
      <w:r w:rsidR="00301E45" w:rsidRPr="00301E45">
        <w:t xml:space="preserve"> (</w:t>
      </w:r>
      <w:r w:rsidR="009613DF">
        <w:t>dále jen „</w:t>
      </w:r>
      <w:proofErr w:type="spellStart"/>
      <w:r w:rsidR="005E2913">
        <w:t>Rat-fte</w:t>
      </w:r>
      <w:proofErr w:type="spellEnd"/>
      <w:r w:rsidR="009613DF">
        <w:t>“</w:t>
      </w:r>
      <w:r w:rsidR="005E2913">
        <w:t xml:space="preserve">, </w:t>
      </w:r>
      <w:r w:rsidR="00301E45" w:rsidRPr="00301E45">
        <w:t>Rakouská rada pro vědu</w:t>
      </w:r>
      <w:r w:rsidR="00301E45">
        <w:t>)</w:t>
      </w:r>
      <w:r w:rsidR="00310C3C" w:rsidRPr="00077430">
        <w:t>, která je zároveň nár</w:t>
      </w:r>
      <w:r w:rsidR="002B6CCB" w:rsidRPr="00077430">
        <w:t>o</w:t>
      </w:r>
      <w:r w:rsidR="00310C3C" w:rsidRPr="00077430">
        <w:t xml:space="preserve">dním strategickým orgánem v oblasti </w:t>
      </w:r>
      <w:proofErr w:type="spellStart"/>
      <w:r w:rsidR="00310C3C" w:rsidRPr="00077430">
        <w:t>VaVaI</w:t>
      </w:r>
      <w:proofErr w:type="spellEnd"/>
      <w:r w:rsidR="00310C3C" w:rsidRPr="00077430">
        <w:t>.</w:t>
      </w:r>
      <w:r w:rsidRPr="00077430">
        <w:t xml:space="preserve"> </w:t>
      </w:r>
    </w:p>
    <w:p w:rsidR="00D16303" w:rsidRDefault="00184A6A" w:rsidP="00077430">
      <w:pPr>
        <w:spacing w:after="60"/>
        <w:ind w:firstLine="426"/>
        <w:jc w:val="both"/>
      </w:pPr>
      <w:r w:rsidRPr="009D6694">
        <w:rPr>
          <w:b/>
        </w:rPr>
        <w:t>Velký důraz</w:t>
      </w:r>
      <w:r w:rsidRPr="00077430">
        <w:t xml:space="preserve"> při řízení </w:t>
      </w:r>
      <w:proofErr w:type="spellStart"/>
      <w:r w:rsidRPr="00077430">
        <w:t>VaVaI</w:t>
      </w:r>
      <w:proofErr w:type="spellEnd"/>
      <w:r w:rsidRPr="00077430">
        <w:t xml:space="preserve"> je v Rakousku </w:t>
      </w:r>
      <w:r w:rsidRPr="009D6694">
        <w:rPr>
          <w:b/>
        </w:rPr>
        <w:t xml:space="preserve">kladen na hodnocení prováděného </w:t>
      </w:r>
      <w:proofErr w:type="spellStart"/>
      <w:r w:rsidRPr="009D6694">
        <w:rPr>
          <w:b/>
        </w:rPr>
        <w:t>VaVaI</w:t>
      </w:r>
      <w:proofErr w:type="spellEnd"/>
      <w:r w:rsidRPr="00077430">
        <w:t xml:space="preserve">. </w:t>
      </w:r>
      <w:r w:rsidRPr="009D6694">
        <w:t>Hodnocení</w:t>
      </w:r>
      <w:r w:rsidRPr="00077430">
        <w:t xml:space="preserve"> probíhá na úrovni výzkumných politik, programů podpory i výzkumných institucí. Koordinaci hodnocení provádí platforma</w:t>
      </w:r>
      <w:r w:rsidR="002972CA" w:rsidRPr="00077430">
        <w:t xml:space="preserve"> </w:t>
      </w:r>
      <w:proofErr w:type="spellStart"/>
      <w:r w:rsidR="002972CA" w:rsidRPr="00301E45">
        <w:rPr>
          <w:b/>
        </w:rPr>
        <w:t>Fteval</w:t>
      </w:r>
      <w:proofErr w:type="spellEnd"/>
      <w:r w:rsidR="002972CA" w:rsidRPr="00077430">
        <w:t xml:space="preserve"> (</w:t>
      </w:r>
      <w:proofErr w:type="spellStart"/>
      <w:r w:rsidR="002972CA" w:rsidRPr="00077430">
        <w:t>Österreichischen</w:t>
      </w:r>
      <w:proofErr w:type="spellEnd"/>
      <w:r w:rsidR="002972CA" w:rsidRPr="00077430">
        <w:t xml:space="preserve"> </w:t>
      </w:r>
      <w:proofErr w:type="spellStart"/>
      <w:r w:rsidR="002972CA" w:rsidRPr="00077430">
        <w:t>Plattform</w:t>
      </w:r>
      <w:proofErr w:type="spellEnd"/>
      <w:r w:rsidR="002972CA" w:rsidRPr="00077430">
        <w:t xml:space="preserve"> </w:t>
      </w:r>
      <w:proofErr w:type="spellStart"/>
      <w:r w:rsidR="002972CA" w:rsidRPr="00077430">
        <w:t>für</w:t>
      </w:r>
      <w:proofErr w:type="spellEnd"/>
      <w:r w:rsidR="002972CA" w:rsidRPr="00077430">
        <w:t xml:space="preserve"> </w:t>
      </w:r>
      <w:proofErr w:type="spellStart"/>
      <w:r w:rsidR="002972CA" w:rsidRPr="00077430">
        <w:t>Forschungs</w:t>
      </w:r>
      <w:proofErr w:type="spellEnd"/>
      <w:r w:rsidR="002972CA" w:rsidRPr="00077430">
        <w:t xml:space="preserve"> </w:t>
      </w:r>
      <w:proofErr w:type="spellStart"/>
      <w:r w:rsidR="002972CA" w:rsidRPr="00077430">
        <w:t>und</w:t>
      </w:r>
      <w:proofErr w:type="spellEnd"/>
      <w:r w:rsidR="002972CA" w:rsidRPr="00077430">
        <w:t xml:space="preserve"> </w:t>
      </w:r>
      <w:proofErr w:type="spellStart"/>
      <w:r w:rsidR="002972CA" w:rsidRPr="00077430">
        <w:t>Technologiepolitikevaluierung</w:t>
      </w:r>
      <w:proofErr w:type="spellEnd"/>
      <w:r w:rsidR="002972CA" w:rsidRPr="00077430">
        <w:t>)</w:t>
      </w:r>
      <w:r w:rsidRPr="00077430">
        <w:t>, kt</w:t>
      </w:r>
      <w:r w:rsidR="002972CA" w:rsidRPr="00077430">
        <w:t>e</w:t>
      </w:r>
      <w:r w:rsidRPr="00077430">
        <w:t>rá v </w:t>
      </w:r>
      <w:r w:rsidR="002972CA" w:rsidRPr="00077430">
        <w:t>R</w:t>
      </w:r>
      <w:r w:rsidRPr="00077430">
        <w:t xml:space="preserve">akousku vznikla již v roce 1996. Jejími členy </w:t>
      </w:r>
      <w:r w:rsidR="002972CA" w:rsidRPr="00077430">
        <w:t xml:space="preserve">jsou všichni významní hráči ve </w:t>
      </w:r>
      <w:proofErr w:type="spellStart"/>
      <w:r w:rsidR="002972CA" w:rsidRPr="00077430">
        <w:t>VaVaI</w:t>
      </w:r>
      <w:proofErr w:type="spellEnd"/>
      <w:r w:rsidR="002972CA" w:rsidRPr="00077430">
        <w:t>, tj</w:t>
      </w:r>
      <w:r w:rsidR="00301E45">
        <w:t>.</w:t>
      </w:r>
      <w:r w:rsidRPr="00077430">
        <w:t xml:space="preserve"> orgány státní správy </w:t>
      </w:r>
      <w:r w:rsidR="00301E45">
        <w:t>(</w:t>
      </w:r>
      <w:proofErr w:type="spellStart"/>
      <w:r w:rsidR="00301E45">
        <w:t>bmwfw</w:t>
      </w:r>
      <w:proofErr w:type="spellEnd"/>
      <w:r w:rsidR="00301E45">
        <w:t xml:space="preserve">, </w:t>
      </w:r>
      <w:proofErr w:type="spellStart"/>
      <w:r w:rsidR="00301E45">
        <w:t>bmvif</w:t>
      </w:r>
      <w:proofErr w:type="spellEnd"/>
      <w:r w:rsidR="00301E45">
        <w:t>)</w:t>
      </w:r>
      <w:r w:rsidRPr="00077430">
        <w:t xml:space="preserve">, </w:t>
      </w:r>
      <w:r w:rsidR="002972CA" w:rsidRPr="00077430">
        <w:t xml:space="preserve">národní </w:t>
      </w:r>
      <w:r w:rsidRPr="00077430">
        <w:t>grantové agentury</w:t>
      </w:r>
      <w:r w:rsidR="00301E45">
        <w:t xml:space="preserve"> (FWF, </w:t>
      </w:r>
      <w:r w:rsidR="005E2913">
        <w:t>FFG)</w:t>
      </w:r>
      <w:r w:rsidR="002972CA" w:rsidRPr="00077430">
        <w:t>, fondy</w:t>
      </w:r>
      <w:r w:rsidR="005E2913">
        <w:t xml:space="preserve"> (např. </w:t>
      </w:r>
      <w:r w:rsidR="005E2913">
        <w:rPr>
          <w:rFonts w:cs="Arial"/>
          <w:lang w:val="en"/>
        </w:rPr>
        <w:t xml:space="preserve">Ludwig Boltzmann </w:t>
      </w:r>
      <w:proofErr w:type="spellStart"/>
      <w:r w:rsidR="005E2913">
        <w:rPr>
          <w:rFonts w:cs="Arial"/>
          <w:lang w:val="en"/>
        </w:rPr>
        <w:t>Gesellschaft</w:t>
      </w:r>
      <w:proofErr w:type="spellEnd"/>
      <w:r w:rsidR="005E2913">
        <w:rPr>
          <w:rFonts w:cs="Arial"/>
          <w:lang w:val="en"/>
        </w:rPr>
        <w:t>)</w:t>
      </w:r>
      <w:r w:rsidR="002972CA" w:rsidRPr="00077430">
        <w:t xml:space="preserve">, národní i mezinárodní poradní orgány </w:t>
      </w:r>
      <w:r w:rsidR="005E2913">
        <w:t>(</w:t>
      </w:r>
      <w:proofErr w:type="spellStart"/>
      <w:r w:rsidR="005E2913">
        <w:t>Rat-fte</w:t>
      </w:r>
      <w:proofErr w:type="spellEnd"/>
      <w:r w:rsidR="005E2913">
        <w:t xml:space="preserve">, </w:t>
      </w:r>
      <w:proofErr w:type="spellStart"/>
      <w:r w:rsidR="005E2913">
        <w:t>Technopolis</w:t>
      </w:r>
      <w:proofErr w:type="spellEnd"/>
      <w:r w:rsidR="005E2913">
        <w:t xml:space="preserve"> </w:t>
      </w:r>
      <w:proofErr w:type="spellStart"/>
      <w:r w:rsidR="005E2913">
        <w:t>Austria</w:t>
      </w:r>
      <w:proofErr w:type="spellEnd"/>
      <w:r w:rsidR="005E2913">
        <w:t>)</w:t>
      </w:r>
      <w:r w:rsidRPr="00077430">
        <w:t xml:space="preserve"> i nezávislé </w:t>
      </w:r>
      <w:r w:rsidR="002972CA" w:rsidRPr="00077430">
        <w:t>mezinárodní výzkumné organizace</w:t>
      </w:r>
      <w:r w:rsidR="00301E45">
        <w:t xml:space="preserve"> (např. </w:t>
      </w:r>
      <w:proofErr w:type="spellStart"/>
      <w:r w:rsidR="00301E45">
        <w:t>Joanneum</w:t>
      </w:r>
      <w:proofErr w:type="spellEnd"/>
      <w:r w:rsidR="00301E45">
        <w:t xml:space="preserve"> </w:t>
      </w:r>
      <w:proofErr w:type="spellStart"/>
      <w:r w:rsidR="00301E45">
        <w:t>Research</w:t>
      </w:r>
      <w:proofErr w:type="spellEnd"/>
      <w:r w:rsidR="00301E45">
        <w:t>)</w:t>
      </w:r>
      <w:r w:rsidRPr="00077430">
        <w:t>. Při hodnocení jsou využívány zahraniční odborné panely.</w:t>
      </w:r>
      <w:r w:rsidR="00077430">
        <w:t xml:space="preserve"> </w:t>
      </w:r>
    </w:p>
    <w:p w:rsidR="006C3358" w:rsidRPr="00A37282" w:rsidRDefault="00BA0E56" w:rsidP="00A37282">
      <w:pPr>
        <w:spacing w:after="60"/>
        <w:ind w:firstLine="426"/>
        <w:jc w:val="both"/>
      </w:pPr>
      <w:r w:rsidRPr="00A37282">
        <w:rPr>
          <w:b/>
        </w:rPr>
        <w:t>Zdravotnický výzkum</w:t>
      </w:r>
      <w:r w:rsidRPr="00A37282">
        <w:t xml:space="preserve"> je financová</w:t>
      </w:r>
      <w:r w:rsidR="00A37282">
        <w:t>n</w:t>
      </w:r>
      <w:r w:rsidRPr="00A37282">
        <w:t xml:space="preserve"> především </w:t>
      </w:r>
      <w:r w:rsidRPr="00A37282">
        <w:rPr>
          <w:b/>
        </w:rPr>
        <w:t>Spolkovým ministerstvem pro vědu výzkum a hospodářství,</w:t>
      </w:r>
      <w:r w:rsidRPr="00A37282">
        <w:t xml:space="preserve"> které </w:t>
      </w:r>
      <w:r w:rsidR="006C3358" w:rsidRPr="00A37282">
        <w:t xml:space="preserve">jednak </w:t>
      </w:r>
      <w:r w:rsidRPr="00A37282">
        <w:t xml:space="preserve">financuje </w:t>
      </w:r>
      <w:r w:rsidRPr="00A37282">
        <w:rPr>
          <w:b/>
        </w:rPr>
        <w:t>institucionálně univerzity a neuniverzitní výzkumná pracoviště</w:t>
      </w:r>
      <w:r w:rsidR="006C3358" w:rsidRPr="00A37282">
        <w:rPr>
          <w:b/>
        </w:rPr>
        <w:t xml:space="preserve"> zabývající se zdravotnickým výzkumem</w:t>
      </w:r>
      <w:r w:rsidRPr="00A37282">
        <w:t xml:space="preserve">, </w:t>
      </w:r>
      <w:r w:rsidR="006C3358" w:rsidRPr="00A37282">
        <w:t xml:space="preserve">ale především </w:t>
      </w:r>
      <w:r w:rsidR="009D6694">
        <w:t>odpovídá</w:t>
      </w:r>
      <w:r w:rsidR="006C3358" w:rsidRPr="00A37282">
        <w:t xml:space="preserve"> </w:t>
      </w:r>
      <w:r w:rsidR="009D6694">
        <w:t xml:space="preserve">za </w:t>
      </w:r>
      <w:r w:rsidR="006C3358" w:rsidRPr="00A37282">
        <w:lastRenderedPageBreak/>
        <w:t>podpor</w:t>
      </w:r>
      <w:r w:rsidR="009D6694">
        <w:t xml:space="preserve">u rozdělovanou </w:t>
      </w:r>
      <w:r w:rsidR="006C3358" w:rsidRPr="00A37282">
        <w:t xml:space="preserve">na </w:t>
      </w:r>
      <w:r w:rsidR="006C3358" w:rsidRPr="00A37282">
        <w:rPr>
          <w:b/>
        </w:rPr>
        <w:t xml:space="preserve">projekty </w:t>
      </w:r>
      <w:r w:rsidRPr="00A37282">
        <w:rPr>
          <w:b/>
        </w:rPr>
        <w:t xml:space="preserve">prostřednictvím </w:t>
      </w:r>
      <w:r w:rsidR="006C3358" w:rsidRPr="00A37282">
        <w:rPr>
          <w:b/>
        </w:rPr>
        <w:t xml:space="preserve">agentury </w:t>
      </w:r>
      <w:r w:rsidRPr="00A37282">
        <w:rPr>
          <w:b/>
        </w:rPr>
        <w:t>FWF</w:t>
      </w:r>
      <w:r w:rsidR="006C3358" w:rsidRPr="00A37282">
        <w:t xml:space="preserve">. V oblasti zdravotnictví FWF realizuje zejména </w:t>
      </w:r>
      <w:r w:rsidR="009D6694">
        <w:t>P</w:t>
      </w:r>
      <w:r w:rsidR="006C3358" w:rsidRPr="00D73D1E">
        <w:rPr>
          <w:b/>
        </w:rPr>
        <w:t>rogram klinického výzkumu KLIF</w:t>
      </w:r>
      <w:r w:rsidR="006C3358" w:rsidRPr="00A37282">
        <w:t xml:space="preserve">. </w:t>
      </w:r>
      <w:r w:rsidR="00D73D1E">
        <w:t>V</w:t>
      </w:r>
      <w:r w:rsidR="006C3358" w:rsidRPr="00A37282">
        <w:t xml:space="preserve"> poslední výzvě programu v roce 2013 bylo financováno 15 projektů v celkové hodnotě 2,7 mil. €.</w:t>
      </w:r>
    </w:p>
    <w:p w:rsidR="00A37282" w:rsidRPr="00A37282" w:rsidRDefault="006C3358" w:rsidP="00A37282">
      <w:pPr>
        <w:spacing w:after="60"/>
        <w:ind w:firstLine="426"/>
        <w:jc w:val="both"/>
      </w:pPr>
      <w:r w:rsidRPr="00A37282">
        <w:t xml:space="preserve">Dalším významným poskytovatelem financí na zdravotnický výzkum je </w:t>
      </w:r>
      <w:r w:rsidRPr="00A37282">
        <w:rPr>
          <w:b/>
        </w:rPr>
        <w:t>Spolkové ministerstvo pro dopravu, inovace a technologie</w:t>
      </w:r>
      <w:r w:rsidRPr="00A37282">
        <w:t xml:space="preserve">, </w:t>
      </w:r>
      <w:r w:rsidR="009D6694">
        <w:t>které prostředky rozděluje</w:t>
      </w:r>
      <w:r w:rsidRPr="00A37282">
        <w:t xml:space="preserve"> </w:t>
      </w:r>
      <w:r w:rsidRPr="00A37282">
        <w:rPr>
          <w:b/>
        </w:rPr>
        <w:t>účelově prostřednictvím agentury FFG</w:t>
      </w:r>
      <w:r w:rsidRPr="00A37282">
        <w:t>. Programy FFG se zaměřují především na spolupráci veřejného a podnikatelského sektoru (hlavně univerzit a firem</w:t>
      </w:r>
      <w:r w:rsidR="00D73D1E">
        <w:t>)</w:t>
      </w:r>
      <w:r w:rsidRPr="00A37282">
        <w:t>. V oblasti zdravotnictví FFG realiz</w:t>
      </w:r>
      <w:r w:rsidR="00D73D1E">
        <w:t>uje</w:t>
      </w:r>
      <w:r w:rsidRPr="00A37282">
        <w:t xml:space="preserve"> </w:t>
      </w:r>
      <w:r w:rsidR="009D6694" w:rsidRPr="009D6694">
        <w:rPr>
          <w:b/>
        </w:rPr>
        <w:t>P</w:t>
      </w:r>
      <w:r w:rsidRPr="009D6694">
        <w:rPr>
          <w:b/>
        </w:rPr>
        <w:t>rogram KLIPHA</w:t>
      </w:r>
      <w:r w:rsidRPr="00A37282">
        <w:t xml:space="preserve"> </w:t>
      </w:r>
      <w:r w:rsidR="00D73D1E">
        <w:t>zaměřený na</w:t>
      </w:r>
      <w:r w:rsidRPr="00A37282">
        <w:t xml:space="preserve"> klinické studie.</w:t>
      </w:r>
      <w:r w:rsidR="00A37282" w:rsidRPr="00A37282">
        <w:t xml:space="preserve"> </w:t>
      </w:r>
    </w:p>
    <w:p w:rsidR="00A37282" w:rsidRPr="00A37282" w:rsidRDefault="00A37282" w:rsidP="00A37282">
      <w:pPr>
        <w:spacing w:after="60"/>
        <w:ind w:firstLine="426"/>
        <w:jc w:val="both"/>
      </w:pPr>
      <w:r w:rsidRPr="00A37282">
        <w:rPr>
          <w:b/>
        </w:rPr>
        <w:t>Návrhy výzkumných projektů</w:t>
      </w:r>
      <w:r w:rsidRPr="00A37282">
        <w:t xml:space="preserve"> v obou agenturách </w:t>
      </w:r>
      <w:r w:rsidRPr="00A37282">
        <w:rPr>
          <w:b/>
        </w:rPr>
        <w:t>podléhají mezinárodnímu hodnocení</w:t>
      </w:r>
      <w:r w:rsidRPr="00A37282">
        <w:t xml:space="preserve"> a finanční prostředky jsou udělovány na základě kvality a excelence jednotlivých podaných návrhů.</w:t>
      </w:r>
    </w:p>
    <w:p w:rsidR="00BA0E56" w:rsidRPr="00A37282" w:rsidRDefault="006C3358" w:rsidP="00A37282">
      <w:pPr>
        <w:spacing w:after="60"/>
        <w:ind w:firstLine="426"/>
        <w:jc w:val="both"/>
      </w:pPr>
      <w:r w:rsidRPr="00A37282">
        <w:t xml:space="preserve">Zdravotnickému výzkumu </w:t>
      </w:r>
      <w:r w:rsidR="00BA0E56" w:rsidRPr="00A37282">
        <w:t xml:space="preserve">se v Rakousku věnuje deset veřejných univerzit, především univerzity ve Vídni, Grazu, Salzburgu a Innsbrucku. </w:t>
      </w:r>
      <w:r w:rsidRPr="00A37282">
        <w:t xml:space="preserve">Z neuniverzitních institucí se zaměřují na zdravotnický výzkum některá pracoviště Rakouské akademie věd </w:t>
      </w:r>
      <w:r w:rsidR="00A37282" w:rsidRPr="00A37282">
        <w:t>a</w:t>
      </w:r>
      <w:r w:rsidRPr="00A37282">
        <w:t xml:space="preserve"> Společnosti Ludwiga </w:t>
      </w:r>
      <w:proofErr w:type="spellStart"/>
      <w:r w:rsidRPr="00A37282">
        <w:t>Boltzmanna</w:t>
      </w:r>
      <w:proofErr w:type="spellEnd"/>
      <w:r w:rsidRPr="00A37282">
        <w:t>.</w:t>
      </w:r>
      <w:r w:rsidR="00A37282" w:rsidRPr="00A37282">
        <w:t xml:space="preserve"> </w:t>
      </w:r>
      <w:r w:rsidR="00BA0E56" w:rsidRPr="00A37282">
        <w:t xml:space="preserve">V Rakousku </w:t>
      </w:r>
      <w:r w:rsidRPr="00A37282">
        <w:t xml:space="preserve">rovněž </w:t>
      </w:r>
      <w:r w:rsidR="00BA0E56" w:rsidRPr="00A37282">
        <w:t xml:space="preserve">funguje několik </w:t>
      </w:r>
      <w:r w:rsidR="00BA0E56" w:rsidRPr="009D6694">
        <w:rPr>
          <w:b/>
        </w:rPr>
        <w:t>klastrů biomedicínské</w:t>
      </w:r>
      <w:r w:rsidR="004C7813">
        <w:rPr>
          <w:b/>
        </w:rPr>
        <w:t>ho</w:t>
      </w:r>
      <w:r w:rsidR="00BA0E56" w:rsidRPr="009D6694">
        <w:rPr>
          <w:b/>
        </w:rPr>
        <w:t xml:space="preserve"> výzkumu</w:t>
      </w:r>
      <w:r w:rsidRPr="00A37282">
        <w:t xml:space="preserve">, </w:t>
      </w:r>
      <w:r w:rsidR="00BA0E56" w:rsidRPr="00A37282">
        <w:t xml:space="preserve">hlavně ve Vídni, Tyrolsku a </w:t>
      </w:r>
      <w:proofErr w:type="spellStart"/>
      <w:r w:rsidR="00BA0E56" w:rsidRPr="00A37282">
        <w:t>Styrii</w:t>
      </w:r>
      <w:proofErr w:type="spellEnd"/>
      <w:r w:rsidR="00BA0E56" w:rsidRPr="00A37282">
        <w:t xml:space="preserve">. </w:t>
      </w:r>
    </w:p>
    <w:p w:rsidR="008621ED" w:rsidRPr="00EC71C1" w:rsidRDefault="008621ED" w:rsidP="0096299B">
      <w:pPr>
        <w:pStyle w:val="Podtitul"/>
      </w:pPr>
      <w:bookmarkStart w:id="29" w:name="_Toc398621201"/>
      <w:r w:rsidRPr="00EC71C1">
        <w:t xml:space="preserve">Srovnávací analýza úrovně a trendů zdravotnického </w:t>
      </w:r>
      <w:proofErr w:type="spellStart"/>
      <w:r w:rsidRPr="00EC71C1">
        <w:t>VaVaI</w:t>
      </w:r>
      <w:bookmarkEnd w:id="29"/>
      <w:proofErr w:type="spellEnd"/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Pro srovnávací analýzu bylo určeno šest ukazatelů, které charakterizují úroveň výzkumu, vývoje a inovací v sektoru zdravotnictví jak na </w:t>
      </w:r>
      <w:r w:rsidR="008B7FD4">
        <w:t>straně</w:t>
      </w:r>
      <w:r>
        <w:t xml:space="preserve"> vstupů, tak výstupů: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57179" w:rsidTr="00A57179">
        <w:trPr>
          <w:tblHeader/>
        </w:trPr>
        <w:tc>
          <w:tcPr>
            <w:tcW w:w="3070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Ukazatel</w:t>
            </w:r>
          </w:p>
        </w:tc>
        <w:tc>
          <w:tcPr>
            <w:tcW w:w="3071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Relevance</w:t>
            </w:r>
          </w:p>
        </w:tc>
        <w:tc>
          <w:tcPr>
            <w:tcW w:w="3071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Zdroj dat</w:t>
            </w:r>
          </w:p>
        </w:tc>
      </w:tr>
      <w:tr w:rsidR="00A57179" w:rsidTr="00FD5C89">
        <w:tc>
          <w:tcPr>
            <w:tcW w:w="9212" w:type="dxa"/>
            <w:gridSpan w:val="3"/>
          </w:tcPr>
          <w:p w:rsidR="00A57179" w:rsidRPr="008B7FD4" w:rsidRDefault="00A57179" w:rsidP="00FD5C89">
            <w:pPr>
              <w:jc w:val="center"/>
              <w:rPr>
                <w:i/>
              </w:rPr>
            </w:pPr>
            <w:r w:rsidRPr="008B7FD4">
              <w:rPr>
                <w:i/>
              </w:rPr>
              <w:t>vstupy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pPr>
              <w:rPr>
                <w:color w:val="000000"/>
              </w:rPr>
            </w:pPr>
            <w:r w:rsidRPr="00A84A2C">
              <w:rPr>
                <w:color w:val="000000"/>
              </w:rPr>
              <w:t xml:space="preserve">výdaje SR na zdravotnický </w:t>
            </w:r>
            <w:proofErr w:type="spellStart"/>
            <w:r w:rsidRPr="00A84A2C">
              <w:rPr>
                <w:color w:val="000000"/>
              </w:rPr>
              <w:t>VaVaI</w:t>
            </w:r>
            <w:proofErr w:type="spellEnd"/>
            <w:r w:rsidRPr="00A84A2C">
              <w:rPr>
                <w:color w:val="000000"/>
              </w:rPr>
              <w:t xml:space="preserve"> vyjádřené pomocí parity kupní síly (PPP)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celková významnost zdravotnického </w:t>
            </w:r>
            <w:proofErr w:type="spellStart"/>
            <w:r w:rsidRPr="00A84A2C">
              <w:t>VaVaI</w:t>
            </w:r>
            <w:proofErr w:type="spellEnd"/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R&amp;D </w:t>
            </w:r>
            <w:proofErr w:type="spellStart"/>
            <w:r w:rsidRPr="00A84A2C">
              <w:t>Statistics</w:t>
            </w:r>
            <w:proofErr w:type="spellEnd"/>
            <w:r w:rsidRPr="00A84A2C">
              <w:t>, GBAORD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rPr>
                <w:color w:val="000000"/>
              </w:rPr>
              <w:t xml:space="preserve">podíl financí SR na </w:t>
            </w:r>
            <w:proofErr w:type="spellStart"/>
            <w:r w:rsidRPr="00A84A2C">
              <w:rPr>
                <w:color w:val="000000"/>
              </w:rPr>
              <w:t>VaVaI</w:t>
            </w:r>
            <w:proofErr w:type="spellEnd"/>
            <w:r w:rsidRPr="00A84A2C">
              <w:rPr>
                <w:color w:val="000000"/>
              </w:rPr>
              <w:t xml:space="preserve"> investovaných na zdravotnické a environmentální programy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Významnost zdravotnického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vůči ostatním oblastem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, aplikace specifických nástrojů řízení zdravotnického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podporujících excelenci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</w:t>
            </w:r>
            <w:proofErr w:type="spellStart"/>
            <w:r w:rsidRPr="00A84A2C">
              <w:t>Main</w:t>
            </w:r>
            <w:proofErr w:type="spellEnd"/>
            <w:r w:rsidRPr="00A84A2C">
              <w:t xml:space="preserve"> Science and Technology </w:t>
            </w:r>
            <w:proofErr w:type="spellStart"/>
            <w:r w:rsidRPr="00A84A2C">
              <w:t>Indicators</w:t>
            </w:r>
            <w:proofErr w:type="spellEnd"/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 xml:space="preserve">zaměstnanci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ve veřejném sektoru ve zdravotnických oborech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podpora lidských </w:t>
            </w:r>
            <w:proofErr w:type="spellStart"/>
            <w:r w:rsidRPr="00A84A2C">
              <w:t>zdojů</w:t>
            </w:r>
            <w:proofErr w:type="spellEnd"/>
            <w:r w:rsidRPr="00A84A2C">
              <w:t xml:space="preserve"> ve </w:t>
            </w:r>
            <w:proofErr w:type="spellStart"/>
            <w:r w:rsidRPr="00A84A2C">
              <w:t>VaVaI</w:t>
            </w:r>
            <w:proofErr w:type="spellEnd"/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R&amp;D </w:t>
            </w:r>
            <w:proofErr w:type="spellStart"/>
            <w:r w:rsidRPr="00A84A2C">
              <w:t>Statistics</w:t>
            </w:r>
            <w:proofErr w:type="spellEnd"/>
            <w:r w:rsidRPr="00A84A2C">
              <w:t xml:space="preserve">, </w:t>
            </w:r>
            <w:proofErr w:type="spellStart"/>
            <w:r w:rsidRPr="00A84A2C">
              <w:t>Personnel</w:t>
            </w:r>
            <w:proofErr w:type="spellEnd"/>
          </w:p>
        </w:tc>
      </w:tr>
      <w:tr w:rsidR="00A57179" w:rsidTr="00FD5C89">
        <w:tc>
          <w:tcPr>
            <w:tcW w:w="9212" w:type="dxa"/>
            <w:gridSpan w:val="3"/>
          </w:tcPr>
          <w:p w:rsidR="00A57179" w:rsidRPr="00A84A2C" w:rsidRDefault="00A57179" w:rsidP="00FD5C89">
            <w:pPr>
              <w:jc w:val="center"/>
              <w:rPr>
                <w:i/>
              </w:rPr>
            </w:pPr>
            <w:r w:rsidRPr="00A84A2C">
              <w:rPr>
                <w:i/>
              </w:rPr>
              <w:t>výstupy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>patentové přihlášky u PCT  - medicínské technologie a farmaka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aplikovaného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</w:t>
            </w:r>
            <w:proofErr w:type="spellStart"/>
            <w:r w:rsidRPr="00A84A2C">
              <w:t>Patents</w:t>
            </w:r>
            <w:proofErr w:type="spellEnd"/>
            <w:r w:rsidRPr="00A84A2C">
              <w:t xml:space="preserve"> </w:t>
            </w:r>
            <w:proofErr w:type="spellStart"/>
            <w:r w:rsidRPr="00A84A2C">
              <w:t>Statistics</w:t>
            </w:r>
            <w:proofErr w:type="spellEnd"/>
            <w:r w:rsidRPr="00A84A2C">
              <w:t xml:space="preserve">, </w:t>
            </w:r>
            <w:proofErr w:type="spellStart"/>
            <w:r w:rsidRPr="00A84A2C">
              <w:t>Patents</w:t>
            </w:r>
            <w:proofErr w:type="spellEnd"/>
            <w:r w:rsidRPr="00A84A2C">
              <w:t xml:space="preserve"> by technology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 xml:space="preserve">počet publikací v databázi 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</w:t>
            </w:r>
            <w:r w:rsidR="00CB72DA" w:rsidRPr="00A84A2C">
              <w:t xml:space="preserve"> </w:t>
            </w:r>
            <w:r w:rsidRPr="00A84A2C">
              <w:t>(</w:t>
            </w:r>
            <w:proofErr w:type="spellStart"/>
            <w:r w:rsidRPr="00A84A2C">
              <w:t>WoS</w:t>
            </w:r>
            <w:proofErr w:type="spellEnd"/>
            <w:r w:rsidRPr="00A84A2C">
              <w:t>) - lékařské vědy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základního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 ®, zpracováno prostřednictvím </w:t>
            </w:r>
            <w:proofErr w:type="spellStart"/>
            <w:r w:rsidRPr="00A84A2C">
              <w:t>InCitesTM</w:t>
            </w:r>
            <w:proofErr w:type="spellEnd"/>
            <w:r w:rsidRPr="00A84A2C">
              <w:t>, Thomson Reuters (2012)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CB72DA">
            <w:pPr>
              <w:spacing w:before="120"/>
            </w:pPr>
            <w:r w:rsidRPr="00A84A2C">
              <w:t xml:space="preserve">relativní citační index publikací ve </w:t>
            </w:r>
            <w:proofErr w:type="spellStart"/>
            <w:r w:rsidRPr="00A84A2C">
              <w:t>WoS</w:t>
            </w:r>
            <w:proofErr w:type="spellEnd"/>
            <w:r w:rsidRPr="00A84A2C">
              <w:t xml:space="preserve"> v</w:t>
            </w:r>
            <w:r w:rsidR="00CB72DA" w:rsidRPr="00A84A2C">
              <w:t> </w:t>
            </w:r>
            <w:r w:rsidRPr="00A84A2C">
              <w:t>lékařských vědách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základního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 ®, zpracováno prostřednictvím </w:t>
            </w:r>
            <w:proofErr w:type="spellStart"/>
            <w:r w:rsidRPr="00A84A2C">
              <w:t>InCitesTM</w:t>
            </w:r>
            <w:proofErr w:type="spellEnd"/>
            <w:r w:rsidRPr="00A84A2C">
              <w:t>, Thomson Reuters (2012)</w:t>
            </w:r>
          </w:p>
        </w:tc>
      </w:tr>
    </w:tbl>
    <w:p w:rsidR="00A57179" w:rsidRDefault="00A57179" w:rsidP="00CB72DA">
      <w:pPr>
        <w:pStyle w:val="Normlnweb"/>
        <w:spacing w:before="120" w:after="120" w:afterAutospacing="0"/>
        <w:ind w:firstLine="357"/>
      </w:pPr>
      <w:r>
        <w:lastRenderedPageBreak/>
        <w:t>Za účelem efektivního srovnání byl vytvořen profil ČR, Rakouska a Finska na základě uvedených šesti ukazatelů. Dále byly analyzovány trendy časového vývoje jednotlivých ukazatelů.</w:t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Zatímco na úrovni vstupů do zdravotnického </w:t>
      </w:r>
      <w:proofErr w:type="spellStart"/>
      <w:r>
        <w:t>VaVaI</w:t>
      </w:r>
      <w:proofErr w:type="spellEnd"/>
      <w:r>
        <w:t xml:space="preserve"> je ČR na srovnatelné úrovni s Rakouskem a Finskem, ve výstupech ČR mírně zaostává (</w:t>
      </w:r>
      <w:r w:rsidR="00CB72DA">
        <w:t>o</w:t>
      </w:r>
      <w:r>
        <w:t xml:space="preserve">br. </w:t>
      </w:r>
      <w:r w:rsidR="00CB72DA">
        <w:t>4</w:t>
      </w:r>
      <w:r>
        <w:t xml:space="preserve">). Ze státního rozpočtu vynakládají na zdravotnický </w:t>
      </w:r>
      <w:proofErr w:type="spellStart"/>
      <w:r>
        <w:t>VaVaI</w:t>
      </w:r>
      <w:proofErr w:type="spellEnd"/>
      <w:r>
        <w:t xml:space="preserve"> všechny tři země v přepočtu na paritu kupní síly srovnatelné množství financí. Z časového hlediska je významný mírně rostoucí trend v ČR v poslední dekádě, zatímco Finsko vykazuje téměř setrvalý stav s mírnými meziročními výkyvy (</w:t>
      </w:r>
      <w:r w:rsidR="00CB72DA">
        <w:t>o</w:t>
      </w:r>
      <w:r>
        <w:t xml:space="preserve">br. </w:t>
      </w:r>
      <w:r w:rsidR="00CB72DA">
        <w:t>5</w:t>
      </w:r>
      <w:r>
        <w:t xml:space="preserve">). Výchozí pozice Finska v roce 2002 však byla ze všech tří srovnávaných zemí nejlepší. Naopak nejhorší situace byla v Rakousku, kde však dochází od roku 2009 k výraznému meziročnímu nárůstu výdajů státního rozpočtu na zdravotnický </w:t>
      </w:r>
      <w:proofErr w:type="spellStart"/>
      <w:r>
        <w:t>VaVaI</w:t>
      </w:r>
      <w:proofErr w:type="spellEnd"/>
      <w:r>
        <w:t xml:space="preserve">. </w:t>
      </w:r>
    </w:p>
    <w:p w:rsidR="00A57179" w:rsidRDefault="00A57179" w:rsidP="00A57179">
      <w:pPr>
        <w:pStyle w:val="Odstavecseseznamem"/>
        <w:numPr>
          <w:ilvl w:val="0"/>
          <w:numId w:val="16"/>
        </w:numPr>
        <w:sectPr w:rsidR="00A57179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lastRenderedPageBreak/>
        <w:t xml:space="preserve">Obr. </w:t>
      </w:r>
      <w:r w:rsidR="00CB72DA">
        <w:rPr>
          <w:b/>
        </w:rPr>
        <w:t>4</w:t>
      </w:r>
      <w:r w:rsidRPr="00CB72DA">
        <w:rPr>
          <w:b/>
        </w:rPr>
        <w:t xml:space="preserve">: Úroveň provádění zdravotnického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sledovaných zemích (zdroj dat: OECD, W</w:t>
      </w:r>
      <w:r w:rsidR="002E0C65" w:rsidRPr="00CB72DA">
        <w:rPr>
          <w:b/>
        </w:rPr>
        <w:t xml:space="preserve">eb </w:t>
      </w:r>
      <w:proofErr w:type="spellStart"/>
      <w:r w:rsidR="002E0C65" w:rsidRPr="00CB72DA">
        <w:rPr>
          <w:b/>
        </w:rPr>
        <w:t>of</w:t>
      </w:r>
      <w:proofErr w:type="spellEnd"/>
      <w:r w:rsidR="002E0C65" w:rsidRPr="00CB72DA">
        <w:rPr>
          <w:b/>
        </w:rPr>
        <w:t xml:space="preserve"> Science</w:t>
      </w:r>
      <w:r w:rsidRPr="00CB72DA">
        <w:rPr>
          <w:b/>
        </w:rPr>
        <w:t>)</w:t>
      </w:r>
    </w:p>
    <w:p w:rsidR="00A57179" w:rsidRDefault="00A57179" w:rsidP="00A5717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8B08665" wp14:editId="0720C0F0">
            <wp:extent cx="7820025" cy="5276850"/>
            <wp:effectExtent l="0" t="0" r="9525" b="1905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57179" w:rsidRDefault="00A57179" w:rsidP="00A57179">
      <w:pPr>
        <w:pStyle w:val="Odstavecseseznamem"/>
        <w:numPr>
          <w:ilvl w:val="0"/>
          <w:numId w:val="16"/>
        </w:numPr>
        <w:sectPr w:rsidR="00A57179" w:rsidSect="00FD5C8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lastRenderedPageBreak/>
        <w:t xml:space="preserve">Obr. </w:t>
      </w:r>
      <w:r w:rsidR="00CB72DA">
        <w:rPr>
          <w:b/>
        </w:rPr>
        <w:t>5</w:t>
      </w:r>
      <w:r w:rsidRPr="00CB72DA">
        <w:rPr>
          <w:b/>
        </w:rPr>
        <w:t xml:space="preserve">: Vývojový trend výdajů státního rozpočtu na zdravotnický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sledovaných zemích (v mil. USD, přepočteno na paritu kupní síly)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0E966E6A" wp14:editId="3C1686F7">
            <wp:extent cx="4579620" cy="27584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17F9" w:rsidRPr="0035426A" w:rsidRDefault="008A17F9" w:rsidP="0035426A">
      <w:pPr>
        <w:pStyle w:val="Normlnweb"/>
        <w:spacing w:after="120" w:afterAutospacing="0"/>
        <w:rPr>
          <w:i/>
          <w:sz w:val="20"/>
          <w:szCs w:val="20"/>
        </w:rPr>
      </w:pPr>
      <w:r w:rsidRPr="0035426A">
        <w:rPr>
          <w:i/>
          <w:sz w:val="20"/>
          <w:szCs w:val="20"/>
        </w:rPr>
        <w:t xml:space="preserve">Pozn.: </w:t>
      </w:r>
      <w:r w:rsidR="0093348E" w:rsidRPr="0035426A">
        <w:rPr>
          <w:i/>
          <w:sz w:val="20"/>
          <w:szCs w:val="20"/>
        </w:rPr>
        <w:t>H</w:t>
      </w:r>
      <w:r w:rsidRPr="0035426A">
        <w:rPr>
          <w:i/>
          <w:sz w:val="20"/>
          <w:szCs w:val="20"/>
        </w:rPr>
        <w:t>odnota regresního rabatu R</w:t>
      </w:r>
      <w:r w:rsidRPr="0035426A">
        <w:rPr>
          <w:i/>
          <w:sz w:val="20"/>
          <w:szCs w:val="20"/>
          <w:vertAlign w:val="superscript"/>
        </w:rPr>
        <w:t>2</w:t>
      </w:r>
      <w:r w:rsidRPr="0035426A">
        <w:rPr>
          <w:i/>
          <w:sz w:val="20"/>
          <w:szCs w:val="20"/>
        </w:rPr>
        <w:t xml:space="preserve"> charakterizuje </w:t>
      </w:r>
      <w:r w:rsidR="0093348E" w:rsidRPr="0035426A">
        <w:rPr>
          <w:i/>
          <w:sz w:val="20"/>
          <w:szCs w:val="20"/>
        </w:rPr>
        <w:t>těsnost závislosti, vyšší hodnota značí silnější závislost</w:t>
      </w:r>
      <w:r w:rsidR="0093348E">
        <w:rPr>
          <w:i/>
          <w:sz w:val="20"/>
          <w:szCs w:val="20"/>
        </w:rPr>
        <w:t>.</w:t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Pokud jde o podíl </w:t>
      </w:r>
      <w:proofErr w:type="spellStart"/>
      <w:r>
        <w:t>finací</w:t>
      </w:r>
      <w:proofErr w:type="spellEnd"/>
      <w:r>
        <w:t xml:space="preserve"> SR na </w:t>
      </w:r>
      <w:proofErr w:type="spellStart"/>
      <w:r>
        <w:t>VaVaI</w:t>
      </w:r>
      <w:proofErr w:type="spellEnd"/>
      <w:r>
        <w:t xml:space="preserve"> určených pro zdravotnické a environmentální programy, který dokumentuje relativní významnost zdravotnického </w:t>
      </w:r>
      <w:proofErr w:type="spellStart"/>
      <w:r>
        <w:t>VaVaI</w:t>
      </w:r>
      <w:proofErr w:type="spellEnd"/>
      <w:r>
        <w:t xml:space="preserve"> ve sledovaných zemích ve vztahu k ostatním oblastem </w:t>
      </w:r>
      <w:proofErr w:type="spellStart"/>
      <w:r>
        <w:t>VaVaI</w:t>
      </w:r>
      <w:proofErr w:type="spellEnd"/>
      <w:r>
        <w:t xml:space="preserve"> a zároveň dokládá, jakým způsobem jsou využívány nástroje řízení </w:t>
      </w:r>
      <w:proofErr w:type="spellStart"/>
      <w:r>
        <w:t>VaVaI</w:t>
      </w:r>
      <w:proofErr w:type="spellEnd"/>
      <w:r>
        <w:t xml:space="preserve"> posilující excelenci, opět je postavení všech tří zemí srovnateln</w:t>
      </w:r>
      <w:r w:rsidR="00496B31">
        <w:t>é</w:t>
      </w:r>
      <w:r>
        <w:t>. ČR mírně upřednostňovala zdravotnický v</w:t>
      </w:r>
      <w:r w:rsidR="005540EB">
        <w:t>ýzkum ve srovnání s Rakouskem a </w:t>
      </w:r>
      <w:r>
        <w:t>Finskem zejména na počátku tohoto tisíciletí, následně docházelo k postupnému poklesu až do roku 2010 (</w:t>
      </w:r>
      <w:r w:rsidR="00CB72DA">
        <w:t>o</w:t>
      </w:r>
      <w:r>
        <w:t xml:space="preserve">br. </w:t>
      </w:r>
      <w:r w:rsidR="00CB72DA">
        <w:t>6</w:t>
      </w:r>
      <w:r>
        <w:t xml:space="preserve">). V posledních letech znovu dochází k mírnému nárůstu. Ve Finsku je patrný trvalý mírný pokles. Zcela odlišný časový průběh je v Rakousku. Po přibližně vyrovnaných meziročních stavech dochází k výraznému posilování od roku 2010, zřejmě v souvislosti se změnami v řízení </w:t>
      </w:r>
      <w:proofErr w:type="spellStart"/>
      <w:r>
        <w:t>VaVaI</w:t>
      </w:r>
      <w:proofErr w:type="spellEnd"/>
      <w:r>
        <w:t xml:space="preserve"> směrem k řízení založeném</w:t>
      </w:r>
      <w:r w:rsidR="00651774">
        <w:t>u</w:t>
      </w:r>
      <w:r>
        <w:t xml:space="preserve"> na faktech s využitím výsledků evaluací při formování strategií řízení.</w:t>
      </w:r>
    </w:p>
    <w:p w:rsidR="00A57179" w:rsidRDefault="00A57179" w:rsidP="00CB72DA">
      <w:pPr>
        <w:pStyle w:val="Normlnweb"/>
        <w:keepNext/>
        <w:spacing w:after="120" w:afterAutospacing="0"/>
      </w:pPr>
      <w:r w:rsidRPr="00CB72DA">
        <w:rPr>
          <w:b/>
        </w:rPr>
        <w:lastRenderedPageBreak/>
        <w:t xml:space="preserve">Obr. </w:t>
      </w:r>
      <w:r w:rsidR="00CB72DA" w:rsidRPr="00CB72DA">
        <w:rPr>
          <w:b/>
        </w:rPr>
        <w:t>6</w:t>
      </w:r>
      <w:r w:rsidRPr="00CB72DA">
        <w:rPr>
          <w:b/>
        </w:rPr>
        <w:t xml:space="preserve">: Vývojový trend podílu financí SR na </w:t>
      </w:r>
      <w:proofErr w:type="spellStart"/>
      <w:r w:rsidRPr="00CB72DA">
        <w:rPr>
          <w:b/>
        </w:rPr>
        <w:t>VaVaI</w:t>
      </w:r>
      <w:proofErr w:type="spellEnd"/>
      <w:r w:rsidR="005540EB">
        <w:rPr>
          <w:b/>
        </w:rPr>
        <w:t xml:space="preserve"> alokovaných na zdravotnické a </w:t>
      </w:r>
      <w:r w:rsidRPr="00CB72DA">
        <w:rPr>
          <w:b/>
        </w:rPr>
        <w:t xml:space="preserve">environmentální programy ve sledovaných zemích (% z celkových výdajů SR na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>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47447CE2" wp14:editId="2977CB0F">
            <wp:extent cx="4579620" cy="2758440"/>
            <wp:effectExtent l="0" t="0" r="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Srovnatelný ve všech třech sledovaných zemích je rovněž počet zaměstnanců ve zdravotnickém </w:t>
      </w:r>
      <w:proofErr w:type="spellStart"/>
      <w:r>
        <w:t>VaVaI</w:t>
      </w:r>
      <w:proofErr w:type="spellEnd"/>
      <w:r>
        <w:t xml:space="preserve"> ve veřejném sektoru, tj. zejména ve veřejných vysokých školách, fakultních nemocnicích a v ústavech Akademie věd</w:t>
      </w:r>
      <w:r w:rsidR="005D153A">
        <w:t xml:space="preserve"> (obr. </w:t>
      </w:r>
      <w:r w:rsidR="00CB72DA">
        <w:t>7</w:t>
      </w:r>
      <w:r w:rsidR="005D153A">
        <w:t>)</w:t>
      </w:r>
      <w:r>
        <w:t>. Z hlediska vývojového trendu byl v ČR v minulosti pat</w:t>
      </w:r>
      <w:r w:rsidR="005C65A6">
        <w:t>r</w:t>
      </w:r>
      <w:r>
        <w:t xml:space="preserve">ný růst počtu zaměstnanců do maxima v roce 2009, následně dochází k mírnému poklesu. Podobná situace je ve Finsku, avšak zde bylo maxima dosaženo již v roce 2006 a od té doby je trend klesající. V Rakousku naopak v průběhu celého sledovaného období počet pracovníků mírně roste.  </w:t>
      </w: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t xml:space="preserve">Obr. </w:t>
      </w:r>
      <w:r w:rsidR="00CB72DA">
        <w:rPr>
          <w:b/>
        </w:rPr>
        <w:t>7</w:t>
      </w:r>
      <w:r w:rsidRPr="00CB72DA">
        <w:rPr>
          <w:b/>
        </w:rPr>
        <w:t xml:space="preserve">: Vývojový trend počtu zaměstnanců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veřejném sektoru ve zdravotnických oborech ve sledovaných zemích (přepočteno na Full </w:t>
      </w:r>
      <w:proofErr w:type="spellStart"/>
      <w:r w:rsidRPr="00CB72DA">
        <w:rPr>
          <w:b/>
        </w:rPr>
        <w:t>Time</w:t>
      </w:r>
      <w:proofErr w:type="spellEnd"/>
      <w:r w:rsidRPr="00CB72DA">
        <w:rPr>
          <w:b/>
        </w:rPr>
        <w:t xml:space="preserve"> </w:t>
      </w:r>
      <w:proofErr w:type="spellStart"/>
      <w:r w:rsidRPr="00CB72DA">
        <w:rPr>
          <w:b/>
        </w:rPr>
        <w:t>Equivalent</w:t>
      </w:r>
      <w:proofErr w:type="spellEnd"/>
      <w:r w:rsidRPr="00CB72DA">
        <w:rPr>
          <w:b/>
        </w:rPr>
        <w:t xml:space="preserve"> – FTE)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73B5D9EF" wp14:editId="22769DB6">
            <wp:extent cx="4587240" cy="2758440"/>
            <wp:effectExtent l="0" t="0" r="3810" b="381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82F" w:rsidRDefault="0084482F" w:rsidP="0084482F">
      <w:pPr>
        <w:pStyle w:val="Normlnweb"/>
        <w:spacing w:after="120" w:afterAutospacing="0"/>
        <w:ind w:firstLine="360"/>
      </w:pPr>
      <w:r>
        <w:t>Pokud jde o úspěšnost a excelenci aplikovaného zdravotnického výzkumu, ČR výr</w:t>
      </w:r>
      <w:r w:rsidR="00CB72DA">
        <w:t>azně zaostává za oběma zeměmi (o</w:t>
      </w:r>
      <w:r>
        <w:t xml:space="preserve">br. </w:t>
      </w:r>
      <w:r w:rsidR="00CB72DA">
        <w:t>8</w:t>
      </w:r>
      <w:r>
        <w:t xml:space="preserve">). Počet uplatněných mezinárodních patentových přihlášek pocházejících z ČR se ve sledovaném období pohyboval mezi 20 </w:t>
      </w:r>
      <w:r w:rsidR="00CB72DA">
        <w:t>a</w:t>
      </w:r>
      <w:r>
        <w:t xml:space="preserve"> 40 za rok, přičemž </w:t>
      </w:r>
      <w:r>
        <w:lastRenderedPageBreak/>
        <w:t xml:space="preserve">maxima bylo dosaženo v roce 2009, v  následujících letech je patrný pokles. Naproti tomu ve Finsku se počet přihlášek mezinárodních patentů pohybuje na více než dvojnásobku hodnot v ČR a hodnota kolem 80 přihlášek za rok je meziročně poměrně stabilní. V Rakousku dosáhl počet přihlášek maxima v roce 2006, kdy činil 160 (čtyřnásobek českého maxima), poté došlo k mírnému poklesu až na 120 v roce 2011, stále se však jedná o více než trojnásobnou hodnotu ve srovnání s ČR. </w:t>
      </w: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t xml:space="preserve">Obr. </w:t>
      </w:r>
      <w:r w:rsidR="00CB72DA" w:rsidRPr="00CB72DA">
        <w:rPr>
          <w:b/>
        </w:rPr>
        <w:t>8</w:t>
      </w:r>
      <w:r w:rsidRPr="00CB72DA">
        <w:rPr>
          <w:b/>
        </w:rPr>
        <w:t xml:space="preserve">: Počet patentových přihlášek u PCT (Patent </w:t>
      </w:r>
      <w:proofErr w:type="spellStart"/>
      <w:r w:rsidRPr="00CB72DA">
        <w:rPr>
          <w:b/>
        </w:rPr>
        <w:t>Cooperation</w:t>
      </w:r>
      <w:proofErr w:type="spellEnd"/>
      <w:r w:rsidRPr="00CB72DA">
        <w:rPr>
          <w:b/>
        </w:rPr>
        <w:t xml:space="preserve"> </w:t>
      </w:r>
      <w:proofErr w:type="spellStart"/>
      <w:r w:rsidRPr="00CB72DA">
        <w:rPr>
          <w:b/>
        </w:rPr>
        <w:t>Treaty</w:t>
      </w:r>
      <w:proofErr w:type="spellEnd"/>
      <w:r w:rsidRPr="00CB72DA">
        <w:rPr>
          <w:b/>
        </w:rPr>
        <w:t>) v kategoriích medicínská technika a farmaka ve sledovaných zemích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3B8D1A92" wp14:editId="2F412982">
            <wp:extent cx="4579620" cy="2758440"/>
            <wp:effectExtent l="0" t="0" r="0" b="381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4F9E" w:rsidRDefault="0001269B" w:rsidP="0084482F">
      <w:pPr>
        <w:pStyle w:val="Normlnweb"/>
        <w:spacing w:after="120" w:afterAutospacing="0"/>
        <w:ind w:firstLine="360"/>
      </w:pPr>
      <w:r>
        <w:t xml:space="preserve">Na úspěšnost základního zdravotnického výzkumu lze usuzovat dle počtu a kvality publikací, přestože publikacemi je často provázen také aplikovaný výzkum, jak vyplývá z kap. </w:t>
      </w:r>
      <w:r w:rsidR="000B6464">
        <w:t>3</w:t>
      </w:r>
      <w:r>
        <w:t xml:space="preserve">.4 a </w:t>
      </w:r>
      <w:r w:rsidR="000B6464">
        <w:t>3</w:t>
      </w:r>
      <w:r>
        <w:t xml:space="preserve">.5. </w:t>
      </w:r>
    </w:p>
    <w:p w:rsidR="00894F9E" w:rsidRDefault="00894F9E" w:rsidP="0084482F">
      <w:pPr>
        <w:pStyle w:val="Normlnweb"/>
        <w:spacing w:after="120" w:afterAutospacing="0"/>
        <w:ind w:firstLine="360"/>
      </w:pPr>
      <w:r>
        <w:t xml:space="preserve">V počtu publikací ve světové databázi Web </w:t>
      </w:r>
      <w:proofErr w:type="spellStart"/>
      <w:r>
        <w:t>of</w:t>
      </w:r>
      <w:proofErr w:type="spellEnd"/>
      <w:r>
        <w:t xml:space="preserve"> Science, které lze považovat za kvalitní</w:t>
      </w:r>
      <w:r w:rsidR="00C26065">
        <w:t>,</w:t>
      </w:r>
      <w:r>
        <w:t xml:space="preserve"> ČR </w:t>
      </w:r>
      <w:r w:rsidR="00C26065">
        <w:t>za</w:t>
      </w:r>
      <w:r>
        <w:t> oběma sledovanými zeměmi</w:t>
      </w:r>
      <w:r w:rsidR="00C26065">
        <w:t xml:space="preserve"> mírně zaostává</w:t>
      </w:r>
      <w:r w:rsidR="00576845">
        <w:t xml:space="preserve"> (obr. 9)</w:t>
      </w:r>
      <w:r>
        <w:t xml:space="preserve">. </w:t>
      </w:r>
      <w:r w:rsidR="00C26065">
        <w:t>V ČR počet publikací dlouhodobě roste, v roce 2010 byla poprvé překročena hodnota 2</w:t>
      </w:r>
      <w:r w:rsidR="00437AE1">
        <w:t> </w:t>
      </w:r>
      <w:r w:rsidR="00C26065">
        <w:t>000</w:t>
      </w:r>
      <w:r w:rsidR="00437AE1">
        <w:t>, v posledních letech je patrná stagnace, která může značit dosažení maxima publikací při současné úrovni vstupů</w:t>
      </w:r>
      <w:r w:rsidR="00C26065">
        <w:t>. Ve</w:t>
      </w:r>
      <w:r w:rsidR="00437AE1">
        <w:t> </w:t>
      </w:r>
      <w:r w:rsidR="00C26065">
        <w:t xml:space="preserve">Finsku se počet publikací pohybuje kolem 3 000 za rok, v posledních letech již </w:t>
      </w:r>
      <w:r w:rsidR="00437AE1">
        <w:t xml:space="preserve">také </w:t>
      </w:r>
      <w:r w:rsidR="00C26065">
        <w:t xml:space="preserve">neroste. Podobných hodnot jako ve Finsku bylo dosahováno do </w:t>
      </w:r>
      <w:r w:rsidR="00576845">
        <w:t xml:space="preserve">roku </w:t>
      </w:r>
      <w:r w:rsidR="00C26065">
        <w:t xml:space="preserve">2006 také v Rakousku, následně však došlo k postupnému nárůstu až na 5 000 v roce 2013. </w:t>
      </w:r>
      <w:r w:rsidR="00437AE1">
        <w:t>Meziroční nárůst je v Rakousku zřejmý i v posledních letech.</w:t>
      </w:r>
    </w:p>
    <w:p w:rsidR="00894F9E" w:rsidRPr="00576845" w:rsidRDefault="009E48FB" w:rsidP="00576845">
      <w:pPr>
        <w:pStyle w:val="Normlnweb"/>
        <w:keepNext/>
        <w:spacing w:after="120" w:afterAutospacing="0"/>
        <w:rPr>
          <w:b/>
        </w:rPr>
      </w:pPr>
      <w:r w:rsidRPr="00576845">
        <w:rPr>
          <w:b/>
        </w:rPr>
        <w:lastRenderedPageBreak/>
        <w:t xml:space="preserve">Obr. </w:t>
      </w:r>
      <w:r w:rsidR="00576845">
        <w:rPr>
          <w:b/>
        </w:rPr>
        <w:t>9</w:t>
      </w:r>
      <w:r w:rsidRPr="00576845">
        <w:rPr>
          <w:b/>
        </w:rPr>
        <w:t xml:space="preserve">: Počet publikací v databázi Web </w:t>
      </w:r>
      <w:proofErr w:type="spellStart"/>
      <w:r w:rsidRPr="00576845">
        <w:rPr>
          <w:b/>
        </w:rPr>
        <w:t>of</w:t>
      </w:r>
      <w:proofErr w:type="spellEnd"/>
      <w:r w:rsidRPr="00576845">
        <w:rPr>
          <w:b/>
        </w:rPr>
        <w:t xml:space="preserve"> Science v kategorii lékařské vědy</w:t>
      </w:r>
    </w:p>
    <w:p w:rsidR="009E48FB" w:rsidRDefault="009E48FB" w:rsidP="00576845">
      <w:pPr>
        <w:spacing w:after="120"/>
        <w:jc w:val="center"/>
      </w:pPr>
      <w:r>
        <w:rPr>
          <w:noProof/>
        </w:rPr>
        <w:drawing>
          <wp:inline distT="0" distB="0" distL="0" distR="0" wp14:anchorId="71E22B3A" wp14:editId="0CA14975">
            <wp:extent cx="4617720" cy="2758440"/>
            <wp:effectExtent l="0" t="0" r="0" b="381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153A" w:rsidRDefault="00894F9E" w:rsidP="0084482F">
      <w:pPr>
        <w:pStyle w:val="Normlnweb"/>
        <w:spacing w:after="120" w:afterAutospacing="0"/>
        <w:ind w:firstLine="360"/>
      </w:pPr>
      <w:r>
        <w:t xml:space="preserve">Podstatným ukazatelem kvality </w:t>
      </w:r>
      <w:r w:rsidR="009E48FB">
        <w:t>publikací je porovnání jejich citovanosti</w:t>
      </w:r>
      <w:r>
        <w:t xml:space="preserve"> se světovým průměrem. V oborové skupině lékařské vědy dosahuje ČR nadprůměrných výsledků ve srovnání se světem, v porovnání s Finskem a Rakouskem je kvalita publikací ČR </w:t>
      </w:r>
      <w:r w:rsidR="009E48FB">
        <w:t xml:space="preserve">jen nepatrně nižší (obr. </w:t>
      </w:r>
      <w:r w:rsidR="00576845">
        <w:t>10</w:t>
      </w:r>
      <w:r w:rsidR="009E48FB">
        <w:t>)</w:t>
      </w:r>
      <w:r>
        <w:t xml:space="preserve">. </w:t>
      </w:r>
      <w:r w:rsidR="005D153A">
        <w:t>U všech tří zemí je patrný strmý nárůst citovanosti vůči světovému průměru, přičemž nejintenzivnější je tento nárůst v ČR. Zatímco Rakousko i Finsko byly po celé sledované období nad světovým průměrem, ČR dosáhla indexu 1,00 až v roce 2008. V roce 2013 již byly české práce citovány srovnatelně s Finskými (index téměř 1,50), u Rakouských publikací byla hranice indexu 1,50 v roce 2013 nepatrně překročena.</w:t>
      </w:r>
    </w:p>
    <w:p w:rsidR="00A57179" w:rsidRPr="00576845" w:rsidRDefault="00A57179" w:rsidP="005D153A">
      <w:pPr>
        <w:keepNext/>
        <w:jc w:val="both"/>
        <w:rPr>
          <w:b/>
        </w:rPr>
      </w:pPr>
      <w:r w:rsidRPr="00576845">
        <w:rPr>
          <w:b/>
        </w:rPr>
        <w:t xml:space="preserve">Obr. </w:t>
      </w:r>
      <w:r w:rsidR="00576845">
        <w:rPr>
          <w:b/>
        </w:rPr>
        <w:t>10</w:t>
      </w:r>
      <w:r w:rsidRPr="00576845">
        <w:rPr>
          <w:b/>
        </w:rPr>
        <w:t xml:space="preserve">: </w:t>
      </w:r>
      <w:r w:rsidR="00C26065" w:rsidRPr="00576845">
        <w:rPr>
          <w:b/>
        </w:rPr>
        <w:t>Relativní citovanost</w:t>
      </w:r>
      <w:r w:rsidRPr="00576845">
        <w:rPr>
          <w:b/>
        </w:rPr>
        <w:t xml:space="preserve"> publikací v databázi Web </w:t>
      </w:r>
      <w:proofErr w:type="spellStart"/>
      <w:r w:rsidRPr="00576845">
        <w:rPr>
          <w:b/>
        </w:rPr>
        <w:t>of</w:t>
      </w:r>
      <w:proofErr w:type="spellEnd"/>
      <w:r w:rsidRPr="00576845">
        <w:rPr>
          <w:b/>
        </w:rPr>
        <w:t xml:space="preserve"> Science v kategorii lékařské vědy</w:t>
      </w:r>
    </w:p>
    <w:p w:rsidR="006F72B2" w:rsidRDefault="005A1D0E" w:rsidP="00576845">
      <w:pPr>
        <w:pStyle w:val="Normlnweb"/>
        <w:spacing w:before="120" w:after="120" w:afterAutospacing="0"/>
        <w:jc w:val="center"/>
      </w:pPr>
      <w:r w:rsidRPr="005A1D0E">
        <w:rPr>
          <w:noProof/>
        </w:rPr>
        <w:drawing>
          <wp:inline distT="0" distB="0" distL="0" distR="0" wp14:anchorId="228BCADF" wp14:editId="67F29DC8">
            <wp:extent cx="4581525" cy="2743200"/>
            <wp:effectExtent l="0" t="0" r="952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065" w:rsidRDefault="00C26065" w:rsidP="00C26065">
      <w:pPr>
        <w:pStyle w:val="Normlnweb"/>
        <w:spacing w:after="120" w:afterAutospacing="0"/>
        <w:ind w:firstLine="357"/>
        <w:rPr>
          <w:i/>
          <w:sz w:val="20"/>
          <w:szCs w:val="20"/>
        </w:rPr>
      </w:pPr>
      <w:r w:rsidRPr="00C26065">
        <w:rPr>
          <w:i/>
          <w:sz w:val="20"/>
          <w:szCs w:val="20"/>
        </w:rPr>
        <w:t xml:space="preserve">Pozn.: Hodnota 1,00 značí světový průměr </w:t>
      </w:r>
    </w:p>
    <w:p w:rsidR="00956774" w:rsidRPr="0035426A" w:rsidRDefault="00956774" w:rsidP="00C26065">
      <w:pPr>
        <w:pStyle w:val="Normlnweb"/>
        <w:spacing w:after="120" w:afterAutospacing="0"/>
        <w:ind w:firstLine="357"/>
        <w:rPr>
          <w:b/>
        </w:rPr>
      </w:pPr>
      <w:r w:rsidRPr="0035426A">
        <w:rPr>
          <w:b/>
        </w:rPr>
        <w:t xml:space="preserve">Závěr: Ve srovnání s Rakouskem a Finskem ČR vykazuje </w:t>
      </w:r>
      <w:r w:rsidR="00F56F2A">
        <w:rPr>
          <w:b/>
        </w:rPr>
        <w:t>podobnou</w:t>
      </w:r>
      <w:r w:rsidRPr="0035426A">
        <w:rPr>
          <w:b/>
        </w:rPr>
        <w:t xml:space="preserve"> úroveň na straně vstupů do zdravotnického </w:t>
      </w:r>
      <w:proofErr w:type="spellStart"/>
      <w:r w:rsidRPr="0035426A">
        <w:rPr>
          <w:b/>
        </w:rPr>
        <w:t>VaVaI</w:t>
      </w:r>
      <w:proofErr w:type="spellEnd"/>
      <w:r w:rsidRPr="0035426A">
        <w:rPr>
          <w:b/>
        </w:rPr>
        <w:t xml:space="preserve">, ve výstupech však zaostává, a to zejména v počtu aplikovaných výsledků. Počet publikací v současnosti stagnuje, další vývoj </w:t>
      </w:r>
      <w:r w:rsidRPr="0035426A">
        <w:rPr>
          <w:b/>
        </w:rPr>
        <w:lastRenderedPageBreak/>
        <w:t xml:space="preserve">ukáže, zda již nebylo dosaženo meziročního maxima, které je schopen český </w:t>
      </w:r>
      <w:proofErr w:type="spellStart"/>
      <w:r w:rsidRPr="0035426A">
        <w:rPr>
          <w:b/>
        </w:rPr>
        <w:t>VaVaI</w:t>
      </w:r>
      <w:proofErr w:type="spellEnd"/>
      <w:r w:rsidRPr="0035426A">
        <w:rPr>
          <w:b/>
        </w:rPr>
        <w:t xml:space="preserve"> vytvořit. Kvalita publikací je výrazně nad světovým průměrem a meziročně narůstá. </w:t>
      </w:r>
    </w:p>
    <w:p w:rsidR="006A2F72" w:rsidRDefault="006A2F72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30" w:name="_Toc396743377"/>
      <w:bookmarkStart w:id="31" w:name="_Toc398621202"/>
      <w:r>
        <w:t xml:space="preserve">Analýza výsledků zdravotnického </w:t>
      </w:r>
      <w:proofErr w:type="spellStart"/>
      <w:r w:rsidR="001142C3">
        <w:t>VaVaI</w:t>
      </w:r>
      <w:bookmarkEnd w:id="30"/>
      <w:bookmarkEnd w:id="31"/>
      <w:proofErr w:type="spellEnd"/>
    </w:p>
    <w:p w:rsidR="0075067F" w:rsidRDefault="00335FC2" w:rsidP="001142C3">
      <w:pPr>
        <w:pStyle w:val="Normlnweb"/>
        <w:spacing w:after="120" w:afterAutospacing="0"/>
        <w:ind w:firstLine="357"/>
      </w:pPr>
      <w:r>
        <w:t>P</w:t>
      </w:r>
      <w:r w:rsidR="006B6F34">
        <w:t>ro</w:t>
      </w:r>
      <w:r>
        <w:t xml:space="preserve"> a</w:t>
      </w:r>
      <w:r w:rsidR="00413BE4">
        <w:t>nalýz</w:t>
      </w:r>
      <w:r w:rsidR="006B6F34">
        <w:t xml:space="preserve">u byly využity </w:t>
      </w:r>
      <w:r w:rsidR="00413BE4">
        <w:t>výsledk</w:t>
      </w:r>
      <w:r w:rsidR="006B6F34">
        <w:t>y</w:t>
      </w:r>
      <w:r w:rsidR="00413BE4">
        <w:t xml:space="preserve"> </w:t>
      </w:r>
      <w:proofErr w:type="spellStart"/>
      <w:r w:rsidR="00413BE4">
        <w:t>VaVaI</w:t>
      </w:r>
      <w:proofErr w:type="spellEnd"/>
      <w:r w:rsidR="00413BE4">
        <w:t xml:space="preserve"> předan</w:t>
      </w:r>
      <w:r w:rsidR="006B6F34">
        <w:t>é</w:t>
      </w:r>
      <w:r w:rsidR="00413BE4">
        <w:t xml:space="preserve"> </w:t>
      </w:r>
      <w:r>
        <w:t xml:space="preserve">do IS </w:t>
      </w:r>
      <w:proofErr w:type="spellStart"/>
      <w:r>
        <w:t>VaVaI</w:t>
      </w:r>
      <w:proofErr w:type="spellEnd"/>
      <w:r>
        <w:t xml:space="preserve"> v letech 2008 – 2014 v oborech přínosných pro zdravotnictví</w:t>
      </w:r>
      <w:r w:rsidR="006B6F34">
        <w:t xml:space="preserve"> (seznam oborů je v příloze 1). Cílem analýzy je posoudit</w:t>
      </w:r>
      <w:r>
        <w:t xml:space="preserve"> vliv financí poskytovaných MZ</w:t>
      </w:r>
      <w:r w:rsidR="0075067F">
        <w:t xml:space="preserve"> na tvorbu výsledků </w:t>
      </w:r>
      <w:r w:rsidR="006B6F34">
        <w:t xml:space="preserve">ve zdravotnickém </w:t>
      </w:r>
      <w:proofErr w:type="spellStart"/>
      <w:r w:rsidR="006B6F34">
        <w:t>VaVaI</w:t>
      </w:r>
      <w:proofErr w:type="spellEnd"/>
      <w:r w:rsidR="006B6F34">
        <w:t>.</w:t>
      </w:r>
    </w:p>
    <w:p w:rsidR="0075067F" w:rsidRPr="007C5F8B" w:rsidRDefault="0075067F" w:rsidP="0096299B">
      <w:pPr>
        <w:pStyle w:val="Podtitul"/>
      </w:pPr>
      <w:bookmarkStart w:id="32" w:name="_Toc398621203"/>
      <w:r w:rsidRPr="007C5F8B">
        <w:t xml:space="preserve">Předávání údajů do IS </w:t>
      </w:r>
      <w:proofErr w:type="spellStart"/>
      <w:r w:rsidRPr="007C5F8B">
        <w:t>VaVaI</w:t>
      </w:r>
      <w:bookmarkEnd w:id="32"/>
      <w:proofErr w:type="spellEnd"/>
    </w:p>
    <w:p w:rsidR="00247612" w:rsidRDefault="0075067F" w:rsidP="00080ED1">
      <w:pPr>
        <w:pStyle w:val="Normlnweb"/>
        <w:spacing w:after="120" w:afterAutospacing="0"/>
        <w:ind w:firstLine="357"/>
      </w:pPr>
      <w:r>
        <w:t>V letech 2008 - 2014</w:t>
      </w:r>
      <w:r w:rsidR="00FC3BDC">
        <w:t xml:space="preserve"> bylo předáno do IS </w:t>
      </w:r>
      <w:proofErr w:type="spellStart"/>
      <w:r w:rsidR="00FC3BDC">
        <w:t>VaVaI</w:t>
      </w:r>
      <w:proofErr w:type="spellEnd"/>
      <w:r w:rsidR="00FC3BDC">
        <w:t xml:space="preserve"> přes 148 tisíc záznamů o výsledcích</w:t>
      </w:r>
      <w:r w:rsidR="002A559A">
        <w:t xml:space="preserve"> zdravotnického výzkumu</w:t>
      </w:r>
      <w:r w:rsidR="00FC3BDC">
        <w:t>, z toho více než 25 tisíc (</w:t>
      </w:r>
      <w:r w:rsidR="00247612">
        <w:t>17 %</w:t>
      </w:r>
      <w:r w:rsidR="00FC3BDC">
        <w:t xml:space="preserve">) pochází od MZ. </w:t>
      </w:r>
      <w:r w:rsidR="005540EB">
        <w:t>Provozovatel IS </w:t>
      </w:r>
      <w:proofErr w:type="spellStart"/>
      <w:r w:rsidR="00247612">
        <w:t>VaVaI</w:t>
      </w:r>
      <w:proofErr w:type="spellEnd"/>
      <w:r w:rsidR="00247612">
        <w:t xml:space="preserve"> provádí kontrolu předávaných </w:t>
      </w:r>
      <w:r>
        <w:t>údajů</w:t>
      </w:r>
      <w:r w:rsidR="00247612">
        <w:t xml:space="preserve"> a </w:t>
      </w:r>
      <w:r>
        <w:t>výsledky</w:t>
      </w:r>
      <w:r w:rsidR="00247612">
        <w:t xml:space="preserve">, které nesplňují definici datových prvků, tj. jsou předány neúplně nebo nesprávně, provozovatel ze systému odstraní. </w:t>
      </w:r>
      <w:r w:rsidR="00247612" w:rsidRPr="00247612">
        <w:rPr>
          <w:b/>
        </w:rPr>
        <w:t>Podíl chybných údajů od MZ</w:t>
      </w:r>
      <w:r w:rsidR="00247612">
        <w:t xml:space="preserve"> za roky 2008 – 2014 </w:t>
      </w:r>
      <w:r w:rsidR="00247612" w:rsidRPr="00247612">
        <w:rPr>
          <w:b/>
        </w:rPr>
        <w:t xml:space="preserve">činil 1 %, což odpovídá průměrné chybovosti veškerých údajů předávaných do IS </w:t>
      </w:r>
      <w:proofErr w:type="spellStart"/>
      <w:r w:rsidR="00247612" w:rsidRPr="00247612">
        <w:rPr>
          <w:b/>
        </w:rPr>
        <w:t>VaVaI</w:t>
      </w:r>
      <w:proofErr w:type="spellEnd"/>
      <w:r w:rsidR="00247612">
        <w:t xml:space="preserve"> všemi poskytovateli.</w:t>
      </w:r>
    </w:p>
    <w:p w:rsidR="0075067F" w:rsidRPr="00080ED1" w:rsidRDefault="0075067F" w:rsidP="0096299B">
      <w:pPr>
        <w:pStyle w:val="Podtitul"/>
      </w:pPr>
      <w:bookmarkStart w:id="33" w:name="_Toc398621204"/>
      <w:r w:rsidRPr="00080ED1">
        <w:t xml:space="preserve">Vliv financí poskytovaných MZ </w:t>
      </w:r>
      <w:r w:rsidR="006A2F72" w:rsidRPr="00080ED1">
        <w:t xml:space="preserve">na tvorbu výsledků zdravotnického </w:t>
      </w:r>
      <w:proofErr w:type="spellStart"/>
      <w:r w:rsidR="00080ED1">
        <w:t>VaVaI</w:t>
      </w:r>
      <w:bookmarkEnd w:id="33"/>
      <w:proofErr w:type="spellEnd"/>
    </w:p>
    <w:p w:rsidR="008E208F" w:rsidRDefault="00FC3BDC" w:rsidP="008E208F">
      <w:pPr>
        <w:pStyle w:val="Normlnweb"/>
        <w:spacing w:after="120" w:afterAutospacing="0"/>
        <w:ind w:firstLine="357"/>
      </w:pPr>
      <w:r>
        <w:t xml:space="preserve">Jak vyplývá z obr. </w:t>
      </w:r>
      <w:r w:rsidR="002A559A">
        <w:t>1</w:t>
      </w:r>
      <w:r w:rsidR="009624AB">
        <w:t>1</w:t>
      </w:r>
      <w:r>
        <w:t xml:space="preserve">, </w:t>
      </w:r>
      <w:r w:rsidR="00247612">
        <w:t xml:space="preserve">podíl finanční dotace MZ na výsledcích se zásadně liší u výsledků publikačních </w:t>
      </w:r>
      <w:r w:rsidR="00077336">
        <w:t xml:space="preserve">a aplikovaných. </w:t>
      </w:r>
      <w:r w:rsidR="00077336" w:rsidRPr="008E208F">
        <w:rPr>
          <w:b/>
        </w:rPr>
        <w:t xml:space="preserve">MZ přispívá </w:t>
      </w:r>
      <w:r w:rsidRPr="008E208F">
        <w:rPr>
          <w:b/>
        </w:rPr>
        <w:t>n</w:t>
      </w:r>
      <w:r w:rsidR="00335FC2" w:rsidRPr="008E208F">
        <w:rPr>
          <w:b/>
        </w:rPr>
        <w:t>ejvětší měrou k</w:t>
      </w:r>
      <w:r w:rsidR="00077336" w:rsidRPr="008E208F">
        <w:rPr>
          <w:b/>
        </w:rPr>
        <w:t> </w:t>
      </w:r>
      <w:r w:rsidR="00335FC2" w:rsidRPr="008E208F">
        <w:rPr>
          <w:b/>
        </w:rPr>
        <w:t>tvorbě</w:t>
      </w:r>
      <w:r w:rsidR="00077336" w:rsidRPr="008E208F">
        <w:rPr>
          <w:b/>
        </w:rPr>
        <w:t xml:space="preserve"> publikačních</w:t>
      </w:r>
      <w:r w:rsidR="00335FC2" w:rsidRPr="008E208F">
        <w:rPr>
          <w:b/>
        </w:rPr>
        <w:t xml:space="preserve"> výsledků v lékařských vědách</w:t>
      </w:r>
      <w:r>
        <w:t xml:space="preserve"> (</w:t>
      </w:r>
      <w:r w:rsidR="008B2D01">
        <w:t>43</w:t>
      </w:r>
      <w:r w:rsidR="00247612">
        <w:t> </w:t>
      </w:r>
      <w:r>
        <w:t>%)</w:t>
      </w:r>
      <w:r w:rsidR="003A49DE">
        <w:t xml:space="preserve">, </w:t>
      </w:r>
      <w:r w:rsidR="00077336">
        <w:t>které jsou pro zdravotnictví nejvýznamnější. F</w:t>
      </w:r>
      <w:r w:rsidR="003A49DE">
        <w:t xml:space="preserve">inanční podpora MZ </w:t>
      </w:r>
      <w:r w:rsidR="00077336">
        <w:t>je významná také</w:t>
      </w:r>
      <w:r w:rsidR="003A49DE">
        <w:t xml:space="preserve"> v</w:t>
      </w:r>
      <w:r w:rsidR="008B2D01">
        <w:t> </w:t>
      </w:r>
      <w:proofErr w:type="spellStart"/>
      <w:r w:rsidR="008B2D01">
        <w:t>biovědách</w:t>
      </w:r>
      <w:proofErr w:type="spellEnd"/>
      <w:r w:rsidR="008B2D01">
        <w:t>, environmentálních vědách</w:t>
      </w:r>
      <w:r w:rsidR="00077336">
        <w:t xml:space="preserve"> </w:t>
      </w:r>
      <w:r w:rsidR="008B2D01">
        <w:t xml:space="preserve">a chemických vědách </w:t>
      </w:r>
      <w:r w:rsidR="00077336">
        <w:t>(</w:t>
      </w:r>
      <w:r w:rsidR="008B2D01">
        <w:t>10 %, 8 % a 6 </w:t>
      </w:r>
      <w:r w:rsidR="00077336">
        <w:t>% výsledků</w:t>
      </w:r>
      <w:r w:rsidR="008B2D01">
        <w:t>)</w:t>
      </w:r>
      <w:r w:rsidR="003A49DE">
        <w:t>.</w:t>
      </w:r>
      <w:r w:rsidR="00077336">
        <w:t xml:space="preserve"> </w:t>
      </w:r>
    </w:p>
    <w:p w:rsidR="00335FC2" w:rsidRDefault="00077336" w:rsidP="008E208F">
      <w:pPr>
        <w:pStyle w:val="Normlnweb"/>
        <w:spacing w:after="120" w:afterAutospacing="0"/>
        <w:ind w:firstLine="357"/>
      </w:pPr>
      <w:r>
        <w:t xml:space="preserve">V případě </w:t>
      </w:r>
      <w:r w:rsidRPr="008E208F">
        <w:rPr>
          <w:b/>
        </w:rPr>
        <w:t>aplikovaných výsledků je přínos MZ výrazně nižší ve srovnání s</w:t>
      </w:r>
      <w:r w:rsidR="008B2D01" w:rsidRPr="008E208F">
        <w:rPr>
          <w:b/>
        </w:rPr>
        <w:t> publikacemi.</w:t>
      </w:r>
      <w:r>
        <w:t xml:space="preserve"> </w:t>
      </w:r>
      <w:r w:rsidR="008B2D01">
        <w:t>P</w:t>
      </w:r>
      <w:r>
        <w:t xml:space="preserve">atrný </w:t>
      </w:r>
      <w:r w:rsidR="008B2D01">
        <w:t xml:space="preserve">je opět nejvíce </w:t>
      </w:r>
      <w:r>
        <w:t>v lékařských vědách</w:t>
      </w:r>
      <w:r w:rsidR="008B2D01">
        <w:t xml:space="preserve"> (</w:t>
      </w:r>
      <w:r w:rsidR="0075067F">
        <w:t>16</w:t>
      </w:r>
      <w:r w:rsidR="008B2D01">
        <w:t> %)</w:t>
      </w:r>
      <w:r>
        <w:t>, avšak největší počet aplikovaných výsledků pro zdravotnictví vzniká v technických vědách, kde je finanční podpora MZ téměř nulová.</w:t>
      </w:r>
    </w:p>
    <w:p w:rsidR="00880B55" w:rsidRPr="002A559A" w:rsidRDefault="00880B55" w:rsidP="002A559A">
      <w:pPr>
        <w:keepNext/>
        <w:jc w:val="both"/>
        <w:rPr>
          <w:b/>
        </w:rPr>
      </w:pPr>
      <w:r w:rsidRPr="002A559A">
        <w:rPr>
          <w:b/>
        </w:rPr>
        <w:lastRenderedPageBreak/>
        <w:t>Obr.</w:t>
      </w:r>
      <w:r w:rsidR="002A559A">
        <w:rPr>
          <w:b/>
        </w:rPr>
        <w:t xml:space="preserve"> 11</w:t>
      </w:r>
      <w:r w:rsidRPr="002A559A">
        <w:rPr>
          <w:b/>
        </w:rPr>
        <w:t xml:space="preserve">: Podíl výsledků uplatněných v letech 2008 – 2014 financovaných poskytovatelem MZ v letech </w:t>
      </w:r>
      <w:r w:rsidR="0075067F" w:rsidRPr="002A559A">
        <w:rPr>
          <w:b/>
        </w:rPr>
        <w:t xml:space="preserve">v jednotlivých skupinách vědních oborů </w:t>
      </w:r>
      <w:r w:rsidR="006E7858" w:rsidRPr="002A559A">
        <w:rPr>
          <w:b/>
        </w:rPr>
        <w:t xml:space="preserve">(zdroj dat: IS </w:t>
      </w:r>
      <w:proofErr w:type="spellStart"/>
      <w:r w:rsidR="006E7858" w:rsidRPr="002A559A">
        <w:rPr>
          <w:b/>
        </w:rPr>
        <w:t>VaVaI</w:t>
      </w:r>
      <w:proofErr w:type="spellEnd"/>
      <w:r w:rsidR="006E7858" w:rsidRPr="002A559A">
        <w:rPr>
          <w:b/>
        </w:rPr>
        <w:t>)</w:t>
      </w:r>
    </w:p>
    <w:p w:rsidR="008B2D01" w:rsidRDefault="00744F7F" w:rsidP="002A559A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619BFA84" wp14:editId="37E67345">
            <wp:extent cx="5532120" cy="4069080"/>
            <wp:effectExtent l="0" t="0" r="0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406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067F" w:rsidRPr="006E7858" w:rsidRDefault="0075067F" w:rsidP="008E47E6">
      <w:pPr>
        <w:pStyle w:val="Normlnweb"/>
        <w:spacing w:after="120" w:afterAutospacing="0"/>
        <w:rPr>
          <w:i/>
          <w:sz w:val="20"/>
          <w:szCs w:val="20"/>
        </w:rPr>
      </w:pPr>
      <w:r w:rsidRPr="006E7858">
        <w:rPr>
          <w:i/>
          <w:sz w:val="20"/>
          <w:szCs w:val="20"/>
        </w:rPr>
        <w:t>Pozn.: Velikost barevného pole udává významnost jednotlivých skupin oborů pro zdravotnictví vyjádřenou prostřednictvím počtu výsledků</w:t>
      </w:r>
    </w:p>
    <w:p w:rsidR="006A2F72" w:rsidRPr="00080ED1" w:rsidRDefault="006A2F72" w:rsidP="0096299B">
      <w:pPr>
        <w:pStyle w:val="Podtitul"/>
      </w:pPr>
      <w:bookmarkStart w:id="34" w:name="_Toc398621205"/>
      <w:r w:rsidRPr="00080ED1">
        <w:t>Výsledky vzniklé s institucionální a účelovou podporou MZ</w:t>
      </w:r>
      <w:bookmarkEnd w:id="34"/>
    </w:p>
    <w:p w:rsidR="003A49DE" w:rsidRDefault="003A49DE" w:rsidP="004505D1">
      <w:pPr>
        <w:pStyle w:val="Normlnweb"/>
        <w:spacing w:after="120" w:afterAutospacing="0"/>
        <w:ind w:firstLine="357"/>
      </w:pPr>
      <w:r>
        <w:t xml:space="preserve">Podrobnější rozbor výsledků </w:t>
      </w:r>
      <w:r w:rsidR="00923694">
        <w:t xml:space="preserve">podle typu podpory, která umožnila jejich tvorbu, je shrnut v obr. </w:t>
      </w:r>
      <w:r w:rsidR="002A559A">
        <w:t xml:space="preserve">12. </w:t>
      </w:r>
      <w:r w:rsidR="00923694">
        <w:t xml:space="preserve">Podíl účelové a institucionální podpory na vzniku výsledků se liší podle skupiny oborů. V lékařských vědách, kde vzniklo </w:t>
      </w:r>
      <w:r w:rsidR="004505D1">
        <w:t xml:space="preserve">s podporou MZ </w:t>
      </w:r>
      <w:r w:rsidR="00923694">
        <w:t xml:space="preserve">největší množství výsledků, je poměr obou </w:t>
      </w:r>
      <w:r w:rsidR="004505D1">
        <w:t xml:space="preserve">typů </w:t>
      </w:r>
      <w:r w:rsidR="00923694">
        <w:t xml:space="preserve">podpor vyrovnaný, u výsledků </w:t>
      </w:r>
      <w:r w:rsidR="004505D1">
        <w:t>biologických</w:t>
      </w:r>
      <w:r w:rsidR="00923694">
        <w:t xml:space="preserve"> věd převažuje podpora účelová,</w:t>
      </w:r>
      <w:r w:rsidR="00413BE4">
        <w:t xml:space="preserve"> </w:t>
      </w:r>
      <w:r w:rsidR="00923694">
        <w:t xml:space="preserve">u </w:t>
      </w:r>
      <w:r w:rsidR="004505D1">
        <w:t>environmentálních a společenských věd</w:t>
      </w:r>
      <w:r w:rsidR="00923694">
        <w:t xml:space="preserve"> naopak</w:t>
      </w:r>
      <w:r w:rsidR="004505D1">
        <w:t xml:space="preserve"> podpora </w:t>
      </w:r>
      <w:r w:rsidR="00923694">
        <w:t>institucionální. V</w:t>
      </w:r>
      <w:r w:rsidR="005540EB">
        <w:t> technických a </w:t>
      </w:r>
      <w:r w:rsidR="004505D1">
        <w:t>společenských</w:t>
      </w:r>
      <w:r w:rsidR="00923694">
        <w:t xml:space="preserve"> vědách vznikl s podporou MZ jen malý počet výsledků</w:t>
      </w:r>
      <w:r w:rsidR="004505D1">
        <w:t>.</w:t>
      </w:r>
    </w:p>
    <w:p w:rsidR="00923694" w:rsidRPr="002A559A" w:rsidRDefault="00AA2A66" w:rsidP="002A559A">
      <w:pPr>
        <w:keepNext/>
        <w:jc w:val="both"/>
        <w:rPr>
          <w:b/>
        </w:rPr>
      </w:pPr>
      <w:r w:rsidRPr="002A559A">
        <w:rPr>
          <w:b/>
        </w:rPr>
        <w:lastRenderedPageBreak/>
        <w:t xml:space="preserve">Obr. </w:t>
      </w:r>
      <w:r w:rsidR="002A559A">
        <w:rPr>
          <w:b/>
        </w:rPr>
        <w:t>12</w:t>
      </w:r>
      <w:r w:rsidRPr="002A559A">
        <w:rPr>
          <w:b/>
        </w:rPr>
        <w:t>:</w:t>
      </w:r>
      <w:r w:rsidR="00C07891" w:rsidRPr="002A559A">
        <w:rPr>
          <w:b/>
        </w:rPr>
        <w:t xml:space="preserve"> </w:t>
      </w:r>
      <w:r w:rsidRPr="002A559A">
        <w:rPr>
          <w:b/>
        </w:rPr>
        <w:t>Podíl institucionální a účelové podpory</w:t>
      </w:r>
      <w:r w:rsidR="0093348E">
        <w:rPr>
          <w:b/>
        </w:rPr>
        <w:t xml:space="preserve"> (v %)</w:t>
      </w:r>
      <w:r w:rsidRPr="002A559A">
        <w:rPr>
          <w:b/>
        </w:rPr>
        <w:t xml:space="preserve"> poskytnuté MZ na tvorbě výsledků </w:t>
      </w:r>
      <w:r w:rsidR="00C07891" w:rsidRPr="002A559A">
        <w:rPr>
          <w:b/>
        </w:rPr>
        <w:t xml:space="preserve">(zdroj dat: IS </w:t>
      </w:r>
      <w:proofErr w:type="spellStart"/>
      <w:r w:rsidR="00C07891" w:rsidRPr="002A559A">
        <w:rPr>
          <w:b/>
        </w:rPr>
        <w:t>VaVaI</w:t>
      </w:r>
      <w:proofErr w:type="spellEnd"/>
      <w:r w:rsidR="00C07891" w:rsidRPr="002A559A">
        <w:rPr>
          <w:b/>
        </w:rPr>
        <w:t>)</w:t>
      </w:r>
    </w:p>
    <w:p w:rsidR="00923694" w:rsidRDefault="000642E8" w:rsidP="002A559A">
      <w:pPr>
        <w:pStyle w:val="Normlnweb"/>
        <w:spacing w:before="120" w:after="120" w:afterAutospacing="0"/>
        <w:jc w:val="center"/>
      </w:pPr>
      <w:r w:rsidRPr="000642E8">
        <w:rPr>
          <w:noProof/>
        </w:rPr>
        <w:drawing>
          <wp:inline distT="0" distB="0" distL="0" distR="0" wp14:anchorId="1EE0E553" wp14:editId="34CA7107">
            <wp:extent cx="4638675" cy="3324225"/>
            <wp:effectExtent l="0" t="0" r="9525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694" w:rsidRPr="00C07891" w:rsidRDefault="00C07891" w:rsidP="008E47E6">
      <w:pPr>
        <w:pStyle w:val="Normlnweb"/>
        <w:spacing w:after="120" w:afterAutospacing="0"/>
        <w:rPr>
          <w:i/>
          <w:sz w:val="20"/>
          <w:szCs w:val="20"/>
        </w:rPr>
      </w:pPr>
      <w:r w:rsidRPr="00C07891">
        <w:rPr>
          <w:i/>
          <w:sz w:val="20"/>
          <w:szCs w:val="20"/>
        </w:rPr>
        <w:t xml:space="preserve">Pozn.: </w:t>
      </w:r>
      <w:r w:rsidR="00923694" w:rsidRPr="00C07891">
        <w:rPr>
          <w:i/>
          <w:sz w:val="20"/>
          <w:szCs w:val="20"/>
        </w:rPr>
        <w:t>Velikost pole udává počet výsledků, které vznikly s podporou MZ</w:t>
      </w:r>
    </w:p>
    <w:p w:rsidR="00923694" w:rsidRDefault="00923694" w:rsidP="002A559A">
      <w:pPr>
        <w:pStyle w:val="Normlnweb"/>
        <w:spacing w:after="120" w:afterAutospacing="0"/>
        <w:ind w:firstLine="357"/>
      </w:pPr>
      <w:r>
        <w:t>Poměr vynakládaných financí (</w:t>
      </w:r>
      <w:r w:rsidR="00AA2A66">
        <w:t xml:space="preserve">účelové a institucionální podpory, </w:t>
      </w:r>
      <w:r>
        <w:t>viz obr. 1</w:t>
      </w:r>
      <w:r w:rsidR="00AA2A66">
        <w:t xml:space="preserve"> v kapitole </w:t>
      </w:r>
      <w:r w:rsidR="000642E8">
        <w:t>2</w:t>
      </w:r>
      <w:r w:rsidR="00AA2A66">
        <w:t>.3</w:t>
      </w:r>
      <w:r>
        <w:t xml:space="preserve">) neodpovídá poměru výsledků vytvořených s jejich podporou. </w:t>
      </w:r>
      <w:r w:rsidRPr="004505D1">
        <w:rPr>
          <w:b/>
        </w:rPr>
        <w:t>S institucionální podporou MZ vzniklo v letech 2008 – 2014 větší množství výsledků</w:t>
      </w:r>
      <w:r w:rsidR="00D523C5" w:rsidRPr="004505D1">
        <w:rPr>
          <w:b/>
        </w:rPr>
        <w:t xml:space="preserve">, </w:t>
      </w:r>
      <w:r w:rsidR="00DD5283">
        <w:rPr>
          <w:b/>
        </w:rPr>
        <w:t xml:space="preserve">než </w:t>
      </w:r>
      <w:r w:rsidR="003E4A31">
        <w:rPr>
          <w:b/>
        </w:rPr>
        <w:t>s</w:t>
      </w:r>
      <w:r w:rsidR="00DD5283">
        <w:rPr>
          <w:b/>
        </w:rPr>
        <w:t xml:space="preserve"> podporou účelovou, </w:t>
      </w:r>
      <w:r w:rsidR="00D523C5" w:rsidRPr="004505D1">
        <w:rPr>
          <w:b/>
        </w:rPr>
        <w:t xml:space="preserve">přestože bylo formou institucionální podpory rozděleno pouze </w:t>
      </w:r>
      <w:r w:rsidR="004505D1" w:rsidRPr="004505D1">
        <w:rPr>
          <w:b/>
        </w:rPr>
        <w:t>17</w:t>
      </w:r>
      <w:r w:rsidR="00D523C5" w:rsidRPr="004505D1">
        <w:rPr>
          <w:b/>
        </w:rPr>
        <w:t xml:space="preserve"> -</w:t>
      </w:r>
      <w:r w:rsidR="004505D1" w:rsidRPr="004505D1">
        <w:rPr>
          <w:b/>
        </w:rPr>
        <w:t xml:space="preserve"> 37</w:t>
      </w:r>
      <w:r w:rsidR="00D523C5" w:rsidRPr="004505D1">
        <w:rPr>
          <w:b/>
        </w:rPr>
        <w:t xml:space="preserve"> % </w:t>
      </w:r>
      <w:r w:rsidR="00DD5283">
        <w:rPr>
          <w:b/>
        </w:rPr>
        <w:t>financí</w:t>
      </w:r>
      <w:r w:rsidR="00D523C5" w:rsidRPr="004505D1">
        <w:rPr>
          <w:b/>
        </w:rPr>
        <w:t xml:space="preserve"> poskytnut</w:t>
      </w:r>
      <w:r w:rsidR="00DD5283">
        <w:rPr>
          <w:b/>
        </w:rPr>
        <w:t>ých</w:t>
      </w:r>
      <w:r w:rsidR="00D523C5" w:rsidRPr="004505D1">
        <w:rPr>
          <w:b/>
        </w:rPr>
        <w:t xml:space="preserve"> MZ.</w:t>
      </w:r>
      <w:r w:rsidR="00D523C5">
        <w:t xml:space="preserve"> Analýza však nespecifikuje kvalitu vzniklých výsledků, která je podstatná pro odhad efektivity obou typů podpory.</w:t>
      </w:r>
    </w:p>
    <w:p w:rsidR="001A4266" w:rsidRDefault="001A4266" w:rsidP="002A559A">
      <w:pPr>
        <w:pStyle w:val="Normlnweb"/>
        <w:spacing w:after="120" w:afterAutospacing="0"/>
        <w:ind w:firstLine="357"/>
      </w:pPr>
      <w:r>
        <w:t>Z pohledu kvality publikačních výsledků je základním parametrem jejich struktura. V základním výzkumu by měly převažovat publikace v periodikách uvedených v mezinárodních databázích. Jejich kvalitu lze odhadovat pod</w:t>
      </w:r>
      <w:r w:rsidR="005540EB">
        <w:t>le citačního indexu periodika a </w:t>
      </w:r>
      <w:r w:rsidRPr="0035426A">
        <w:rPr>
          <w:b/>
        </w:rPr>
        <w:t>citovanosti samotných publikací</w:t>
      </w:r>
      <w:r>
        <w:t>.</w:t>
      </w:r>
      <w:r w:rsidR="00437AE1">
        <w:t xml:space="preserve"> </w:t>
      </w:r>
      <w:r>
        <w:t>V aplikovaném výzkumu mají významnou roli při přenosu znalostí do praxe také publikace v národních periodikách a monografie. U těchto publikací však chybí ukazatele kvality, např. údaje o využití v provozní praxi.</w:t>
      </w:r>
    </w:p>
    <w:p w:rsidR="00F04CE1" w:rsidRDefault="001A4266" w:rsidP="002A559A">
      <w:pPr>
        <w:pStyle w:val="Normlnweb"/>
        <w:spacing w:after="120" w:afterAutospacing="0"/>
        <w:ind w:firstLine="357"/>
      </w:pPr>
      <w:r>
        <w:t xml:space="preserve">Struktura výsledků vzniklých s podporou MZ </w:t>
      </w:r>
      <w:r w:rsidR="00F04CE1">
        <w:t xml:space="preserve">v jednotlivých vědních oborech </w:t>
      </w:r>
      <w:r>
        <w:t xml:space="preserve">je patrná z obr. 13. </w:t>
      </w:r>
      <w:r w:rsidR="00F04CE1" w:rsidRPr="0035426A">
        <w:rPr>
          <w:b/>
        </w:rPr>
        <w:t xml:space="preserve">V biologických </w:t>
      </w:r>
      <w:r w:rsidR="009550C3" w:rsidRPr="0035426A">
        <w:rPr>
          <w:b/>
        </w:rPr>
        <w:t>a chemických vědách dominují publikace v impaktovaných periodikách</w:t>
      </w:r>
      <w:r w:rsidR="0089621E">
        <w:rPr>
          <w:b/>
        </w:rPr>
        <w:t xml:space="preserve"> </w:t>
      </w:r>
      <w:r w:rsidR="0089621E">
        <w:t>(61 a 71 %)</w:t>
      </w:r>
      <w:r w:rsidR="00F04CE1">
        <w:t xml:space="preserve">. MZ </w:t>
      </w:r>
      <w:r w:rsidR="009550C3">
        <w:t xml:space="preserve">ale </w:t>
      </w:r>
      <w:r w:rsidR="00F04CE1">
        <w:t xml:space="preserve">financuje především lékařské vědy, kde převaha </w:t>
      </w:r>
      <w:r w:rsidR="009550C3">
        <w:t xml:space="preserve">impaktovaných článků </w:t>
      </w:r>
      <w:r w:rsidR="00F04CE1">
        <w:t>není tak výrazná</w:t>
      </w:r>
      <w:r w:rsidR="0089621E">
        <w:t xml:space="preserve"> (necelých 38 %)</w:t>
      </w:r>
      <w:r w:rsidR="00F04CE1">
        <w:t xml:space="preserve">. </w:t>
      </w:r>
      <w:r w:rsidR="00384A07">
        <w:t>V</w:t>
      </w:r>
      <w:r w:rsidR="00F04CE1">
        <w:t xml:space="preserve"> letech 2008 – 2012 </w:t>
      </w:r>
      <w:r w:rsidR="00384A07">
        <w:t xml:space="preserve">vzniklo </w:t>
      </w:r>
      <w:r w:rsidR="0089621E">
        <w:t xml:space="preserve">v lékařských vědách </w:t>
      </w:r>
      <w:r w:rsidR="00F04CE1">
        <w:t xml:space="preserve">také významné množství článků ve světové databázi </w:t>
      </w:r>
      <w:proofErr w:type="spellStart"/>
      <w:r w:rsidR="00F04CE1">
        <w:t>Scopus</w:t>
      </w:r>
      <w:proofErr w:type="spellEnd"/>
      <w:r w:rsidR="0089621E">
        <w:t xml:space="preserve"> (31 %)</w:t>
      </w:r>
      <w:r w:rsidR="005540EB">
        <w:t xml:space="preserve"> a </w:t>
      </w:r>
      <w:r w:rsidR="00384A07">
        <w:t>příspěvků otištěných v národních periodikách</w:t>
      </w:r>
      <w:r w:rsidR="0089621E">
        <w:t xml:space="preserve"> (24,5 %)</w:t>
      </w:r>
      <w:r w:rsidR="00F04CE1">
        <w:t xml:space="preserve">. </w:t>
      </w:r>
      <w:r w:rsidR="00370433">
        <w:t>Rovněž p</w:t>
      </w:r>
      <w:r w:rsidR="00F04CE1">
        <w:t xml:space="preserve">odíl monografií je </w:t>
      </w:r>
      <w:r w:rsidR="0089621E">
        <w:t>podstatný (necelých 7 %)</w:t>
      </w:r>
      <w:r w:rsidR="00F04CE1">
        <w:t xml:space="preserve">. Uvedená skutečnost může souviset s potřebami provozní praxe, pro niž mohou být národní periodika či nomografie tradičním a dostupnějším zdrojem informací, než prestižní zahraniční časopisy. </w:t>
      </w:r>
    </w:p>
    <w:p w:rsidR="00437AE1" w:rsidRDefault="00437AE1" w:rsidP="002A559A">
      <w:pPr>
        <w:pStyle w:val="Normlnweb"/>
        <w:spacing w:after="120" w:afterAutospacing="0"/>
        <w:ind w:firstLine="357"/>
      </w:pPr>
      <w:r>
        <w:t>Jak je uvedeno v mezinárodním srovnání</w:t>
      </w:r>
      <w:r w:rsidR="00F04CE1">
        <w:t xml:space="preserve"> (kap. 4.3, </w:t>
      </w:r>
      <w:r w:rsidR="009550C3">
        <w:t>o</w:t>
      </w:r>
      <w:r w:rsidR="00F04CE1">
        <w:t>br. 10)</w:t>
      </w:r>
      <w:r>
        <w:t xml:space="preserve">, </w:t>
      </w:r>
      <w:r w:rsidR="001A4266" w:rsidRPr="0035426A">
        <w:rPr>
          <w:b/>
        </w:rPr>
        <w:t>citovanost</w:t>
      </w:r>
      <w:r w:rsidRPr="0035426A">
        <w:rPr>
          <w:b/>
        </w:rPr>
        <w:t xml:space="preserve"> </w:t>
      </w:r>
      <w:r w:rsidR="001A4266" w:rsidRPr="0035426A">
        <w:rPr>
          <w:b/>
        </w:rPr>
        <w:t xml:space="preserve">publikací v databázi Web </w:t>
      </w:r>
      <w:proofErr w:type="spellStart"/>
      <w:r w:rsidR="001A4266" w:rsidRPr="0035426A">
        <w:rPr>
          <w:b/>
        </w:rPr>
        <w:t>of</w:t>
      </w:r>
      <w:proofErr w:type="spellEnd"/>
      <w:r w:rsidR="001A4266" w:rsidRPr="0035426A">
        <w:rPr>
          <w:b/>
        </w:rPr>
        <w:t xml:space="preserve"> Science je výrazně nad světovým průměrem</w:t>
      </w:r>
      <w:r w:rsidR="001A4266">
        <w:t xml:space="preserve"> a pouze mírně nižší než </w:t>
      </w:r>
      <w:r w:rsidR="009550C3">
        <w:t xml:space="preserve">v Rakousku a Finsku. Podobná analýza provedená z výsledků databáze </w:t>
      </w:r>
      <w:proofErr w:type="spellStart"/>
      <w:r w:rsidR="009550C3">
        <w:t>Scopus</w:t>
      </w:r>
      <w:proofErr w:type="spellEnd"/>
      <w:r w:rsidR="009550C3">
        <w:t xml:space="preserve"> odhalila, že </w:t>
      </w:r>
      <w:r w:rsidR="009550C3">
        <w:lastRenderedPageBreak/>
        <w:t>publikace českých autorů v oboru medicína jsou od roku 2009 pravidelně nad světovým průměrem, přičemž průměrný index</w:t>
      </w:r>
      <w:r w:rsidR="001B1CA3">
        <w:t xml:space="preserve"> za posledních pět let činil 1,12.</w:t>
      </w:r>
    </w:p>
    <w:p w:rsidR="009375D6" w:rsidRPr="0035426A" w:rsidRDefault="009375D6" w:rsidP="0035426A">
      <w:pPr>
        <w:keepNext/>
        <w:jc w:val="both"/>
        <w:rPr>
          <w:b/>
        </w:rPr>
      </w:pPr>
      <w:r w:rsidRPr="0035426A">
        <w:rPr>
          <w:b/>
        </w:rPr>
        <w:t xml:space="preserve">Obr. 13: </w:t>
      </w:r>
      <w:r>
        <w:rPr>
          <w:b/>
        </w:rPr>
        <w:t>S</w:t>
      </w:r>
      <w:r w:rsidRPr="0035426A">
        <w:rPr>
          <w:b/>
        </w:rPr>
        <w:t>truktura výsledků uplatněných v letech 2008 - 2012 financovaných poskytovatelem MZ v jednotlivých skupinách vědních oborů (v %; zdroj dat: Hodnocení 2013)</w:t>
      </w:r>
    </w:p>
    <w:p w:rsidR="00326DB8" w:rsidRDefault="0089621E" w:rsidP="0035426A">
      <w:pPr>
        <w:pStyle w:val="Normlnweb"/>
        <w:spacing w:before="120" w:after="120" w:afterAutospacing="0"/>
        <w:jc w:val="center"/>
      </w:pPr>
      <w:r w:rsidRPr="0089621E">
        <w:rPr>
          <w:noProof/>
        </w:rPr>
        <w:drawing>
          <wp:inline distT="0" distB="0" distL="0" distR="0" wp14:anchorId="555EE525" wp14:editId="3489A0D9">
            <wp:extent cx="5760720" cy="4276477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76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2E8" w:rsidRDefault="000642E8" w:rsidP="0035426A">
      <w:pPr>
        <w:pStyle w:val="Normlnweb"/>
        <w:spacing w:after="120" w:afterAutospacing="0"/>
        <w:rPr>
          <w:i/>
          <w:sz w:val="20"/>
          <w:szCs w:val="20"/>
        </w:rPr>
      </w:pPr>
      <w:r w:rsidRPr="0035426A">
        <w:rPr>
          <w:i/>
          <w:sz w:val="20"/>
          <w:szCs w:val="20"/>
        </w:rPr>
        <w:t>Pozn.: Čísla uprostřed prstenců udávají celkový počet výsledků</w:t>
      </w:r>
      <w:r w:rsidR="009375D6">
        <w:rPr>
          <w:i/>
          <w:sz w:val="20"/>
          <w:szCs w:val="20"/>
        </w:rPr>
        <w:t>.</w:t>
      </w:r>
    </w:p>
    <w:p w:rsidR="000642E8" w:rsidRPr="0035426A" w:rsidRDefault="000642E8" w:rsidP="0035426A">
      <w:pPr>
        <w:pStyle w:val="Normlnweb"/>
        <w:spacing w:after="120" w:afterAutospacing="0"/>
        <w:rPr>
          <w:i/>
          <w:sz w:val="20"/>
          <w:szCs w:val="20"/>
        </w:rPr>
      </w:pPr>
    </w:p>
    <w:p w:rsidR="006A2F72" w:rsidRPr="00080ED1" w:rsidRDefault="006A2F72" w:rsidP="0096299B">
      <w:pPr>
        <w:pStyle w:val="Podtitul"/>
      </w:pPr>
      <w:bookmarkStart w:id="35" w:name="_Toc398621206"/>
      <w:r w:rsidRPr="00080ED1">
        <w:t xml:space="preserve">Vliv ostatních poskytovatelů na </w:t>
      </w:r>
      <w:r w:rsidR="00805C9B" w:rsidRPr="00080ED1">
        <w:t>tvorbu výsledků zdravotnického výzkumu</w:t>
      </w:r>
      <w:bookmarkEnd w:id="35"/>
    </w:p>
    <w:p w:rsidR="00E93278" w:rsidRDefault="00805C9B" w:rsidP="00450E6A">
      <w:pPr>
        <w:pStyle w:val="Normlnweb"/>
        <w:spacing w:after="120" w:afterAutospacing="0"/>
        <w:ind w:firstLine="357"/>
      </w:pPr>
      <w:r>
        <w:t xml:space="preserve">Na základě údajů o výsledcích předávaných jednotlivými poskytovateli </w:t>
      </w:r>
      <w:r w:rsidR="003E4A31">
        <w:t xml:space="preserve">do IS </w:t>
      </w:r>
      <w:proofErr w:type="spellStart"/>
      <w:r w:rsidR="003E4A31">
        <w:t>VaVaI</w:t>
      </w:r>
      <w:proofErr w:type="spellEnd"/>
      <w:r w:rsidR="003E4A31">
        <w:t xml:space="preserve"> </w:t>
      </w:r>
      <w:r>
        <w:t xml:space="preserve">lze usuzovat na jejich vliv </w:t>
      </w:r>
      <w:r w:rsidR="00555676">
        <w:t xml:space="preserve">v </w:t>
      </w:r>
      <w:r>
        <w:t xml:space="preserve">oblasti zdravotnického výzkumu. Z obr. </w:t>
      </w:r>
      <w:r w:rsidR="003E4A31">
        <w:t>1</w:t>
      </w:r>
      <w:r w:rsidR="000642E8">
        <w:t>4</w:t>
      </w:r>
      <w:r>
        <w:t xml:space="preserve"> je zřejmé, že </w:t>
      </w:r>
      <w:r w:rsidR="00D7620D" w:rsidRPr="003E4A31">
        <w:rPr>
          <w:b/>
        </w:rPr>
        <w:t>pro</w:t>
      </w:r>
      <w:r w:rsidRPr="003E4A31">
        <w:rPr>
          <w:b/>
        </w:rPr>
        <w:t xml:space="preserve"> tvorb</w:t>
      </w:r>
      <w:r w:rsidR="00D7620D" w:rsidRPr="003E4A31">
        <w:rPr>
          <w:b/>
        </w:rPr>
        <w:t>u</w:t>
      </w:r>
      <w:r w:rsidRPr="003E4A31">
        <w:rPr>
          <w:b/>
        </w:rPr>
        <w:t xml:space="preserve"> publikací</w:t>
      </w:r>
      <w:r w:rsidR="00D7620D" w:rsidRPr="003E4A31">
        <w:rPr>
          <w:b/>
        </w:rPr>
        <w:t xml:space="preserve"> jsou</w:t>
      </w:r>
      <w:r w:rsidR="00D7620D">
        <w:t xml:space="preserve"> ve všech sledovaných skupinách oborů </w:t>
      </w:r>
      <w:r w:rsidR="00D7620D" w:rsidRPr="003E4A31">
        <w:rPr>
          <w:b/>
        </w:rPr>
        <w:t>zásadní finance poskytované MŠMT</w:t>
      </w:r>
      <w:r w:rsidR="00D7620D">
        <w:t>, následované v chemických, biologických, ale i technických a společenských vědách podporou z </w:t>
      </w:r>
      <w:r w:rsidR="00D7620D" w:rsidRPr="003E4A31">
        <w:rPr>
          <w:b/>
        </w:rPr>
        <w:t>GA ČR a AV ČR</w:t>
      </w:r>
      <w:r w:rsidR="0067458A">
        <w:t>.</w:t>
      </w:r>
      <w:r w:rsidR="00D7620D">
        <w:t xml:space="preserve"> </w:t>
      </w:r>
      <w:r w:rsidR="0067458A" w:rsidRPr="0067458A">
        <w:rPr>
          <w:b/>
        </w:rPr>
        <w:t>V lékařských vědách je druhým nejvýznamnějším poskytovatelem MZ.</w:t>
      </w:r>
      <w:r w:rsidR="0067458A">
        <w:t xml:space="preserve"> Vliv ostatních poskytovatelů je relativně malý</w:t>
      </w:r>
      <w:r>
        <w:t xml:space="preserve">. </w:t>
      </w:r>
    </w:p>
    <w:p w:rsidR="00805C9B" w:rsidRDefault="00805C9B" w:rsidP="002C6085">
      <w:pPr>
        <w:pStyle w:val="Normlnweb"/>
        <w:spacing w:after="120" w:afterAutospacing="0"/>
        <w:ind w:firstLine="357"/>
      </w:pPr>
      <w:r>
        <w:t xml:space="preserve">Odlišná je situace v případě </w:t>
      </w:r>
      <w:r w:rsidRPr="003E4A31">
        <w:rPr>
          <w:b/>
        </w:rPr>
        <w:t>aplikovaných výsledků</w:t>
      </w:r>
      <w:r w:rsidR="003E4A31">
        <w:t xml:space="preserve"> (o</w:t>
      </w:r>
      <w:r w:rsidR="0067458A">
        <w:t xml:space="preserve">br. </w:t>
      </w:r>
      <w:r w:rsidR="003E4A31">
        <w:t>1</w:t>
      </w:r>
      <w:r w:rsidR="000642E8">
        <w:t>5</w:t>
      </w:r>
      <w:r w:rsidR="0067458A">
        <w:t>)</w:t>
      </w:r>
      <w:r>
        <w:t xml:space="preserve">. </w:t>
      </w:r>
      <w:r w:rsidRPr="003E4A31">
        <w:rPr>
          <w:b/>
        </w:rPr>
        <w:t>Dominantní roli</w:t>
      </w:r>
      <w:r>
        <w:t xml:space="preserve"> při podpoře jejich tvorby</w:t>
      </w:r>
      <w:r w:rsidR="00C11494">
        <w:t xml:space="preserve"> ve všech sledovaných skupinách oborů </w:t>
      </w:r>
      <w:r>
        <w:t>hraje</w:t>
      </w:r>
      <w:r w:rsidR="00C11494">
        <w:t xml:space="preserve"> i zde </w:t>
      </w:r>
      <w:r w:rsidR="00C11494" w:rsidRPr="003E4A31">
        <w:rPr>
          <w:b/>
        </w:rPr>
        <w:t>MŠMT</w:t>
      </w:r>
      <w:r w:rsidR="00C11494">
        <w:t>, druhým nejvýznamnějším poskytovatelem</w:t>
      </w:r>
      <w:r>
        <w:t xml:space="preserve"> </w:t>
      </w:r>
      <w:r w:rsidR="00C11494">
        <w:t xml:space="preserve">je s výjimkou společenských věd </w:t>
      </w:r>
      <w:r w:rsidR="00C11494" w:rsidRPr="003E4A31">
        <w:rPr>
          <w:b/>
        </w:rPr>
        <w:t>MPO</w:t>
      </w:r>
      <w:r w:rsidR="00C11494">
        <w:t xml:space="preserve"> následované v chemických a biologických vědách </w:t>
      </w:r>
      <w:r w:rsidR="00C11494" w:rsidRPr="003E4A31">
        <w:rPr>
          <w:b/>
        </w:rPr>
        <w:t>AV ČR</w:t>
      </w:r>
      <w:r w:rsidR="00C11494">
        <w:t xml:space="preserve"> a v lékařských vědách </w:t>
      </w:r>
      <w:r w:rsidR="00C11494" w:rsidRPr="003E4A31">
        <w:rPr>
          <w:b/>
        </w:rPr>
        <w:t>MZ</w:t>
      </w:r>
      <w:r w:rsidR="00C11494">
        <w:t xml:space="preserve">. Významná je rovněž úloha </w:t>
      </w:r>
      <w:r w:rsidR="00C11494" w:rsidRPr="003E4A31">
        <w:rPr>
          <w:b/>
        </w:rPr>
        <w:t>TA ČR</w:t>
      </w:r>
      <w:r w:rsidR="00C11494">
        <w:t>, která je třetí</w:t>
      </w:r>
      <w:r w:rsidR="00C07891">
        <w:t>m</w:t>
      </w:r>
      <w:r w:rsidR="00C11494">
        <w:t xml:space="preserve"> významnější</w:t>
      </w:r>
      <w:r w:rsidR="00C07891">
        <w:t>m poskytovatelem</w:t>
      </w:r>
      <w:r w:rsidR="00C11494">
        <w:t xml:space="preserve"> v environmentálních vědách a nezanedbatelný je její vliv v chemických, technických a společenských vědách. </w:t>
      </w:r>
    </w:p>
    <w:p w:rsidR="00C11494" w:rsidRPr="00DD5283" w:rsidRDefault="00C11494" w:rsidP="00DD5283">
      <w:pPr>
        <w:keepNext/>
        <w:jc w:val="both"/>
        <w:rPr>
          <w:b/>
        </w:rPr>
      </w:pPr>
      <w:r w:rsidRPr="00DD5283">
        <w:rPr>
          <w:b/>
        </w:rPr>
        <w:lastRenderedPageBreak/>
        <w:t>Obr.</w:t>
      </w:r>
      <w:r w:rsidR="003E4A31">
        <w:rPr>
          <w:b/>
        </w:rPr>
        <w:t xml:space="preserve"> 1</w:t>
      </w:r>
      <w:r w:rsidR="000642E8">
        <w:rPr>
          <w:b/>
        </w:rPr>
        <w:t>4</w:t>
      </w:r>
      <w:r w:rsidRPr="00DD5283">
        <w:rPr>
          <w:b/>
        </w:rPr>
        <w:t xml:space="preserve">: Podíl </w:t>
      </w:r>
      <w:r w:rsidR="00B47A0B">
        <w:rPr>
          <w:b/>
        </w:rPr>
        <w:t xml:space="preserve">finanční </w:t>
      </w:r>
      <w:r w:rsidRPr="00DD5283">
        <w:rPr>
          <w:b/>
        </w:rPr>
        <w:t>podpory rozdělované jednotlivými poskytovateli na tvorbě publikací v</w:t>
      </w:r>
      <w:r w:rsidR="003E4A31">
        <w:rPr>
          <w:b/>
        </w:rPr>
        <w:t> </w:t>
      </w:r>
      <w:r w:rsidRPr="00DD5283">
        <w:rPr>
          <w:b/>
        </w:rPr>
        <w:t xml:space="preserve">letech 2008 – 2014 (zdroj dat: IS </w:t>
      </w:r>
      <w:proofErr w:type="spellStart"/>
      <w:r w:rsidRPr="00DD5283">
        <w:rPr>
          <w:b/>
        </w:rPr>
        <w:t>VaVaI</w:t>
      </w:r>
      <w:proofErr w:type="spellEnd"/>
      <w:r w:rsidRPr="00DD5283">
        <w:rPr>
          <w:b/>
        </w:rPr>
        <w:t>)</w:t>
      </w:r>
    </w:p>
    <w:p w:rsidR="00C11494" w:rsidRDefault="00E93278" w:rsidP="003E4A31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1EEC6798" wp14:editId="6E4F05FC">
            <wp:extent cx="4579620" cy="3688080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20D" w:rsidRPr="00DD5283" w:rsidRDefault="00C11494" w:rsidP="00DD5283">
      <w:pPr>
        <w:keepNext/>
        <w:jc w:val="both"/>
        <w:rPr>
          <w:b/>
        </w:rPr>
      </w:pPr>
      <w:r w:rsidRPr="00DD5283">
        <w:rPr>
          <w:b/>
        </w:rPr>
        <w:t>Obr.</w:t>
      </w:r>
      <w:r w:rsidR="003E4A31">
        <w:rPr>
          <w:b/>
        </w:rPr>
        <w:t xml:space="preserve"> 1</w:t>
      </w:r>
      <w:r w:rsidR="000642E8">
        <w:rPr>
          <w:b/>
        </w:rPr>
        <w:t>5</w:t>
      </w:r>
      <w:r w:rsidRPr="00DD5283">
        <w:rPr>
          <w:b/>
        </w:rPr>
        <w:t xml:space="preserve">: Podíl </w:t>
      </w:r>
      <w:r w:rsidR="00B47A0B">
        <w:rPr>
          <w:b/>
        </w:rPr>
        <w:t xml:space="preserve">finanční </w:t>
      </w:r>
      <w:r w:rsidRPr="00DD5283">
        <w:rPr>
          <w:b/>
        </w:rPr>
        <w:t xml:space="preserve">podpory rozdělované jednotlivými poskytovateli na tvorbě aplikovaných výsledků v letech 2008 – 2014 (zdroj dat: IS </w:t>
      </w:r>
      <w:proofErr w:type="spellStart"/>
      <w:r w:rsidRPr="00DD5283">
        <w:rPr>
          <w:b/>
        </w:rPr>
        <w:t>VaVaI</w:t>
      </w:r>
      <w:proofErr w:type="spellEnd"/>
      <w:r w:rsidRPr="00DD5283">
        <w:rPr>
          <w:b/>
        </w:rPr>
        <w:t>)</w:t>
      </w:r>
    </w:p>
    <w:p w:rsidR="00D7620D" w:rsidRDefault="00C11494" w:rsidP="003E4A31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68A59798" wp14:editId="33B59695">
            <wp:extent cx="4587240" cy="3688080"/>
            <wp:effectExtent l="0" t="0" r="381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17CB" w:rsidRDefault="00555676" w:rsidP="00DD5283">
      <w:pPr>
        <w:pStyle w:val="Normlnweb"/>
        <w:spacing w:after="120" w:afterAutospacing="0"/>
        <w:rPr>
          <w:b/>
        </w:rPr>
      </w:pPr>
      <w:r>
        <w:rPr>
          <w:b/>
        </w:rPr>
        <w:t xml:space="preserve">Závěr: </w:t>
      </w:r>
      <w:r w:rsidRPr="008B2D01">
        <w:rPr>
          <w:b/>
        </w:rPr>
        <w:t xml:space="preserve">MZ významnou měrou financuje </w:t>
      </w:r>
      <w:proofErr w:type="spellStart"/>
      <w:r w:rsidRPr="008B2D01">
        <w:rPr>
          <w:b/>
        </w:rPr>
        <w:t>VaVaI</w:t>
      </w:r>
      <w:proofErr w:type="spellEnd"/>
      <w:r w:rsidRPr="008B2D01">
        <w:rPr>
          <w:b/>
        </w:rPr>
        <w:t xml:space="preserve"> v lékařských vědách, podílí se také na podpoře</w:t>
      </w:r>
      <w:r>
        <w:rPr>
          <w:b/>
        </w:rPr>
        <w:t xml:space="preserve"> biologických, chemických a environmentálních věd</w:t>
      </w:r>
      <w:r w:rsidRPr="008B2D01">
        <w:rPr>
          <w:b/>
        </w:rPr>
        <w:t xml:space="preserve">. Financuje však především </w:t>
      </w:r>
      <w:r w:rsidRPr="008B2D01">
        <w:rPr>
          <w:b/>
        </w:rPr>
        <w:lastRenderedPageBreak/>
        <w:t>tvorbu publikací</w:t>
      </w:r>
      <w:r w:rsidR="00384A07">
        <w:rPr>
          <w:b/>
        </w:rPr>
        <w:t xml:space="preserve">. Většina publikací je kvalitních, protože </w:t>
      </w:r>
      <w:r w:rsidR="008659D3">
        <w:rPr>
          <w:b/>
        </w:rPr>
        <w:t xml:space="preserve">se jedná o články v zahraničních periodikách </w:t>
      </w:r>
      <w:r w:rsidR="00384A07">
        <w:rPr>
          <w:b/>
        </w:rPr>
        <w:t>vykazují</w:t>
      </w:r>
      <w:r w:rsidR="008659D3">
        <w:rPr>
          <w:b/>
        </w:rPr>
        <w:t>cí</w:t>
      </w:r>
      <w:r w:rsidR="00384A07">
        <w:rPr>
          <w:b/>
        </w:rPr>
        <w:t xml:space="preserve"> světově nadprůměrnou citovanost. A</w:t>
      </w:r>
      <w:r w:rsidRPr="008B2D01">
        <w:rPr>
          <w:b/>
        </w:rPr>
        <w:t>plikovaných výsledků</w:t>
      </w:r>
      <w:r w:rsidR="00384A07">
        <w:rPr>
          <w:b/>
        </w:rPr>
        <w:t xml:space="preserve"> vzniká s podporou MZ nízký počet.</w:t>
      </w:r>
      <w:r w:rsidRPr="008B2D01">
        <w:rPr>
          <w:b/>
        </w:rPr>
        <w:t xml:space="preserve"> </w:t>
      </w:r>
    </w:p>
    <w:p w:rsidR="00346895" w:rsidRDefault="00346895" w:rsidP="00DD5283">
      <w:pPr>
        <w:pStyle w:val="Normlnweb"/>
        <w:spacing w:after="120" w:afterAutospacing="0"/>
        <w:rPr>
          <w:b/>
        </w:rPr>
      </w:pPr>
    </w:p>
    <w:p w:rsidR="00346895" w:rsidRPr="0035426A" w:rsidRDefault="00346895" w:rsidP="0035426A">
      <w:pPr>
        <w:pStyle w:val="Nadpis1"/>
        <w:numPr>
          <w:ilvl w:val="0"/>
          <w:numId w:val="19"/>
        </w:numPr>
        <w:spacing w:before="240" w:after="240"/>
        <w:ind w:left="357" w:hanging="357"/>
        <w:rPr>
          <w:b w:val="0"/>
        </w:rPr>
      </w:pPr>
      <w:bookmarkStart w:id="36" w:name="_Toc398621207"/>
      <w:r w:rsidRPr="005A1D0E">
        <w:t>Závěry a doporučení</w:t>
      </w:r>
      <w:r w:rsidR="003056A4" w:rsidRPr="00F56F2A">
        <w:t xml:space="preserve"> Rady pro další činnost MZ</w:t>
      </w:r>
      <w:bookmarkEnd w:id="36"/>
    </w:p>
    <w:p w:rsidR="00346895" w:rsidRPr="0035426A" w:rsidRDefault="00416D4F" w:rsidP="0035426A">
      <w:pPr>
        <w:pStyle w:val="Normlnweb"/>
        <w:spacing w:after="120" w:afterAutospacing="0"/>
        <w:ind w:firstLine="357"/>
      </w:pPr>
      <w:r w:rsidRPr="0035426A">
        <w:t xml:space="preserve">Na základě provedených analýz a rozborů Rada konstatuje, že </w:t>
      </w:r>
      <w:r w:rsidR="00346895" w:rsidRPr="003056A4">
        <w:rPr>
          <w:b/>
        </w:rPr>
        <w:t xml:space="preserve">MZ plní </w:t>
      </w:r>
      <w:r w:rsidR="00206304" w:rsidRPr="003056A4">
        <w:rPr>
          <w:b/>
        </w:rPr>
        <w:t>roli Poskytovatele vymezenou platnou legislativou</w:t>
      </w:r>
      <w:r w:rsidR="00206304" w:rsidRPr="0035426A">
        <w:t>. Poskytuje institucionální podporu výzkumným organizacím provádějícím zdravotnický výzkum</w:t>
      </w:r>
      <w:r w:rsidR="003056A4">
        <w:t>,</w:t>
      </w:r>
      <w:r w:rsidR="00206304" w:rsidRPr="0035426A">
        <w:t xml:space="preserve"> </w:t>
      </w:r>
      <w:r w:rsidR="003056A4">
        <w:t xml:space="preserve">vytváří, realizuje a hodnotí </w:t>
      </w:r>
      <w:r w:rsidR="00446756">
        <w:t>programy účelové</w:t>
      </w:r>
      <w:r w:rsidR="00206304" w:rsidRPr="0035426A">
        <w:t xml:space="preserve"> podpor</w:t>
      </w:r>
      <w:r w:rsidR="00446756">
        <w:t xml:space="preserve">y, poskytuje včasné a správné informace do IS </w:t>
      </w:r>
      <w:proofErr w:type="spellStart"/>
      <w:r w:rsidR="00446756">
        <w:t>VaVaI</w:t>
      </w:r>
      <w:proofErr w:type="spellEnd"/>
      <w:r w:rsidR="00446756">
        <w:t>. R</w:t>
      </w:r>
      <w:r w:rsidR="00206304" w:rsidRPr="0035426A">
        <w:t xml:space="preserve">ovněž plní </w:t>
      </w:r>
      <w:r w:rsidR="00346895" w:rsidRPr="0035426A">
        <w:t>všechny úkoly vyplývající z národních strategických dokumentů a většinu úkolů vytyčených v resortní koncepci rozvoje.</w:t>
      </w:r>
    </w:p>
    <w:p w:rsidR="005B1991" w:rsidRPr="0035426A" w:rsidRDefault="00206304" w:rsidP="0035426A">
      <w:pPr>
        <w:pStyle w:val="Normlnweb"/>
        <w:spacing w:after="120" w:afterAutospacing="0"/>
        <w:ind w:firstLine="357"/>
      </w:pPr>
      <w:r w:rsidRPr="0035426A">
        <w:t xml:space="preserve">Podpora poskytnutá MZ vede k tvorbě </w:t>
      </w:r>
      <w:r w:rsidR="00567C9F" w:rsidRPr="0035426A">
        <w:t xml:space="preserve">výsledků </w:t>
      </w:r>
      <w:r w:rsidR="00446756">
        <w:t xml:space="preserve">zejména </w:t>
      </w:r>
      <w:r w:rsidR="00567C9F" w:rsidRPr="0035426A">
        <w:t xml:space="preserve">v lékařských vědách, částečně také ve vědách biologických, chemických a environmentálních. </w:t>
      </w:r>
      <w:r w:rsidR="00567C9F" w:rsidRPr="00446756">
        <w:rPr>
          <w:b/>
        </w:rPr>
        <w:t xml:space="preserve">S podporou MZ vznikají </w:t>
      </w:r>
      <w:r w:rsidR="00446756" w:rsidRPr="0035426A">
        <w:rPr>
          <w:b/>
        </w:rPr>
        <w:t>převážně</w:t>
      </w:r>
      <w:r w:rsidR="00567C9F" w:rsidRPr="00446756">
        <w:rPr>
          <w:b/>
        </w:rPr>
        <w:t xml:space="preserve"> publikace</w:t>
      </w:r>
      <w:r w:rsidR="005B1991" w:rsidRPr="0035426A">
        <w:t>,</w:t>
      </w:r>
      <w:r w:rsidR="00567C9F" w:rsidRPr="0035426A">
        <w:t xml:space="preserve"> </w:t>
      </w:r>
      <w:r w:rsidR="005B1991" w:rsidRPr="0035426A">
        <w:t>jejichž kvalita</w:t>
      </w:r>
      <w:r w:rsidR="00AF0B73">
        <w:t xml:space="preserve"> jen</w:t>
      </w:r>
      <w:r w:rsidR="005B1991" w:rsidRPr="0035426A">
        <w:t xml:space="preserve"> nepatrně zaostává za vyspělými evropskými zeměmi, jako je Rakousko či Finsko. </w:t>
      </w:r>
      <w:r w:rsidR="003056A4" w:rsidRPr="00446756">
        <w:rPr>
          <w:b/>
        </w:rPr>
        <w:t>Aplikovaných výsledků vzniká nedostatečné množství</w:t>
      </w:r>
      <w:r w:rsidR="005540EB">
        <w:t>, ČR </w:t>
      </w:r>
      <w:r w:rsidR="003056A4" w:rsidRPr="0035426A">
        <w:t>v tomto aspektu výrazně zaostává za svými</w:t>
      </w:r>
      <w:r w:rsidR="00446756">
        <w:t xml:space="preserve"> zahraničními</w:t>
      </w:r>
      <w:r w:rsidR="003056A4" w:rsidRPr="0035426A">
        <w:t xml:space="preserve"> konkurenty.</w:t>
      </w:r>
    </w:p>
    <w:p w:rsidR="00206304" w:rsidRPr="0035426A" w:rsidRDefault="005B1991" w:rsidP="0035426A">
      <w:pPr>
        <w:pStyle w:val="Normlnweb"/>
        <w:spacing w:after="120" w:afterAutospacing="0"/>
        <w:ind w:firstLine="357"/>
      </w:pPr>
      <w:r w:rsidRPr="00446756">
        <w:rPr>
          <w:b/>
        </w:rPr>
        <w:t>Hlavní dlouhodobý cíl</w:t>
      </w:r>
      <w:r w:rsidRPr="0035426A">
        <w:t xml:space="preserve">, který MZ vytyčilo v resortní koncepci, </w:t>
      </w:r>
      <w:r w:rsidRPr="00446756">
        <w:rPr>
          <w:b/>
        </w:rPr>
        <w:t>tj</w:t>
      </w:r>
      <w:r w:rsidR="003640F6">
        <w:rPr>
          <w:b/>
        </w:rPr>
        <w:t>.</w:t>
      </w:r>
      <w:r w:rsidR="003056A4" w:rsidRPr="00446756">
        <w:rPr>
          <w:b/>
        </w:rPr>
        <w:t xml:space="preserve"> dosažení mezinárodně srovnatelné úrovně výsledků výzkumu</w:t>
      </w:r>
      <w:r w:rsidRPr="00446756">
        <w:rPr>
          <w:b/>
        </w:rPr>
        <w:t xml:space="preserve">, dosud nebyl </w:t>
      </w:r>
      <w:r w:rsidR="00AF0B73">
        <w:rPr>
          <w:b/>
        </w:rPr>
        <w:t xml:space="preserve">zcela </w:t>
      </w:r>
      <w:r w:rsidRPr="00446756">
        <w:rPr>
          <w:b/>
        </w:rPr>
        <w:t>naplněn</w:t>
      </w:r>
      <w:r w:rsidRPr="0035426A">
        <w:t>. Pro zvýšení kvality a prestiže zdravotnického aplikovaného výzkumu Rada doporučuje MZ</w:t>
      </w:r>
      <w:r w:rsidR="003056A4" w:rsidRPr="0035426A">
        <w:t xml:space="preserve"> uplatňovat následující zásady</w:t>
      </w:r>
      <w:r w:rsidRPr="0035426A">
        <w:t>:</w:t>
      </w:r>
    </w:p>
    <w:p w:rsidR="003056A4" w:rsidRPr="0035426A" w:rsidRDefault="005B1991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Při podpoře </w:t>
      </w:r>
      <w:proofErr w:type="spellStart"/>
      <w:r w:rsidR="003056A4" w:rsidRPr="0035426A">
        <w:t>VaVaI</w:t>
      </w:r>
      <w:proofErr w:type="spellEnd"/>
      <w:r w:rsidR="003056A4" w:rsidRPr="0035426A">
        <w:t xml:space="preserve"> </w:t>
      </w:r>
      <w:r w:rsidRPr="0035426A">
        <w:t xml:space="preserve">dbát na strukturu a kvalitu </w:t>
      </w:r>
      <w:r w:rsidR="003056A4" w:rsidRPr="0035426A">
        <w:t xml:space="preserve">vytvořených </w:t>
      </w:r>
      <w:r w:rsidRPr="0035426A">
        <w:t>výsledků</w:t>
      </w:r>
      <w:r w:rsidR="003056A4" w:rsidRPr="0035426A">
        <w:t>.</w:t>
      </w:r>
    </w:p>
    <w:p w:rsidR="003056A4" w:rsidRPr="0035426A" w:rsidRDefault="005B1991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Vyžadovat </w:t>
      </w:r>
      <w:r w:rsidR="00416D4F" w:rsidRPr="0035426A">
        <w:t>po příjemcích podpory větší počet aplikovaných výstupů s potenciálem k praktickému využití, zejména patentů</w:t>
      </w:r>
      <w:r w:rsidR="00446756">
        <w:t>.</w:t>
      </w:r>
    </w:p>
    <w:p w:rsidR="003056A4" w:rsidRPr="0035426A" w:rsidRDefault="00416D4F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U publikačních výsledků dbát na jejich kvalitu, tj. </w:t>
      </w:r>
      <w:r w:rsidR="00AF0B73">
        <w:t>pozitivně hodnotit</w:t>
      </w:r>
      <w:r w:rsidRPr="0035426A">
        <w:t xml:space="preserve"> články v prestižních časopisech s vysokým citačním ohlasem</w:t>
      </w:r>
      <w:r w:rsidR="00446756">
        <w:t>.</w:t>
      </w:r>
    </w:p>
    <w:p w:rsidR="00346895" w:rsidRPr="0004322F" w:rsidRDefault="003056A4" w:rsidP="0035426A">
      <w:pPr>
        <w:pStyle w:val="Normlnweb"/>
        <w:numPr>
          <w:ilvl w:val="0"/>
          <w:numId w:val="31"/>
        </w:numPr>
        <w:spacing w:after="120" w:afterAutospacing="0"/>
      </w:pPr>
      <w:r w:rsidRPr="0004322F">
        <w:t>U</w:t>
      </w:r>
      <w:r w:rsidR="00416D4F" w:rsidRPr="00426C92">
        <w:t xml:space="preserve"> článků v národních periodikách a monografií </w:t>
      </w:r>
      <w:r w:rsidRPr="00426C92">
        <w:t>pracovat s informací</w:t>
      </w:r>
      <w:r w:rsidR="00416D4F" w:rsidRPr="00426C92">
        <w:t xml:space="preserve">, jak jsou </w:t>
      </w:r>
      <w:r w:rsidRPr="0004322F">
        <w:t xml:space="preserve">publikované poznatky </w:t>
      </w:r>
      <w:r w:rsidR="00416D4F" w:rsidRPr="0004322F">
        <w:t>využívány v lékařské praxi</w:t>
      </w:r>
      <w:r w:rsidR="00446756" w:rsidRPr="0004322F">
        <w:t>.</w:t>
      </w:r>
    </w:p>
    <w:p w:rsidR="00C05970" w:rsidRPr="00F85507" w:rsidRDefault="004C476F" w:rsidP="0035426A">
      <w:pPr>
        <w:pStyle w:val="Normlnweb"/>
        <w:numPr>
          <w:ilvl w:val="0"/>
          <w:numId w:val="31"/>
        </w:numPr>
        <w:spacing w:after="120" w:afterAutospacing="0"/>
      </w:pPr>
      <w:r w:rsidRPr="00F85507">
        <w:t xml:space="preserve">Zlepšit evidenci projektů a jejich výsledků tak, aby projekty bez jakéhokoliv záznamu o výsledku </w:t>
      </w:r>
      <w:r w:rsidR="00F222C7" w:rsidRPr="00F85507">
        <w:t>ne</w:t>
      </w:r>
      <w:r w:rsidRPr="00F85507">
        <w:t>byly hodnoceny jako úspěšné (vynikající).</w:t>
      </w:r>
    </w:p>
    <w:sectPr w:rsidR="00C05970" w:rsidRPr="00F85507" w:rsidSect="00D21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A1" w:rsidRDefault="002915A1" w:rsidP="005A0EA9">
      <w:r>
        <w:separator/>
      </w:r>
    </w:p>
  </w:endnote>
  <w:endnote w:type="continuationSeparator" w:id="0">
    <w:p w:rsidR="002915A1" w:rsidRDefault="002915A1" w:rsidP="005A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9901285"/>
      <w:docPartObj>
        <w:docPartGallery w:val="Page Numbers (Bottom of Page)"/>
        <w:docPartUnique/>
      </w:docPartObj>
    </w:sdtPr>
    <w:sdtEndPr/>
    <w:sdtContent>
      <w:p w:rsidR="002915A1" w:rsidRDefault="002915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CDD">
          <w:rPr>
            <w:noProof/>
          </w:rPr>
          <w:t>1</w:t>
        </w:r>
        <w:r>
          <w:fldChar w:fldCharType="end"/>
        </w:r>
      </w:p>
    </w:sdtContent>
  </w:sdt>
  <w:p w:rsidR="002915A1" w:rsidRPr="004C0D55" w:rsidRDefault="002915A1">
    <w:pPr>
      <w:pStyle w:val="Zpat"/>
      <w:rPr>
        <w:i/>
      </w:rPr>
    </w:pPr>
    <w:r w:rsidRPr="008C7E93">
      <w:rPr>
        <w:i/>
      </w:rPr>
      <w:t>Zpracoval</w:t>
    </w:r>
    <w:r>
      <w:rPr>
        <w:i/>
      </w:rPr>
      <w:t>i</w:t>
    </w:r>
    <w:r w:rsidRPr="008C7E93">
      <w:rPr>
        <w:i/>
      </w:rPr>
      <w:t>: Tomáš Vítek</w:t>
    </w:r>
    <w:r>
      <w:rPr>
        <w:i/>
      </w:rPr>
      <w:t xml:space="preserve">, Markéta </w:t>
    </w:r>
    <w:proofErr w:type="spellStart"/>
    <w:r>
      <w:rPr>
        <w:i/>
      </w:rPr>
      <w:t>Bříšková</w:t>
    </w:r>
    <w:proofErr w:type="spellEnd"/>
    <w:r>
      <w:rPr>
        <w:i/>
      </w:rPr>
      <w:t>, Marta Nováková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112194"/>
      <w:docPartObj>
        <w:docPartGallery w:val="Page Numbers (Bottom of Page)"/>
        <w:docPartUnique/>
      </w:docPartObj>
    </w:sdtPr>
    <w:sdtEndPr/>
    <w:sdtContent>
      <w:p w:rsidR="002915A1" w:rsidRDefault="002915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CDD">
          <w:rPr>
            <w:noProof/>
          </w:rPr>
          <w:t>27</w:t>
        </w:r>
        <w:r>
          <w:fldChar w:fldCharType="end"/>
        </w:r>
      </w:p>
    </w:sdtContent>
  </w:sdt>
  <w:p w:rsidR="002915A1" w:rsidRDefault="002915A1">
    <w:pPr>
      <w:pStyle w:val="Zpat"/>
      <w:rPr>
        <w:i/>
      </w:rPr>
    </w:pPr>
    <w:r w:rsidRPr="008C7E93">
      <w:rPr>
        <w:i/>
      </w:rPr>
      <w:t>Zpracoval</w:t>
    </w:r>
    <w:r>
      <w:rPr>
        <w:i/>
      </w:rPr>
      <w:t>i</w:t>
    </w:r>
    <w:r w:rsidRPr="008C7E93">
      <w:rPr>
        <w:i/>
      </w:rPr>
      <w:t>: Tomáš Vítek</w:t>
    </w:r>
    <w:r>
      <w:rPr>
        <w:i/>
      </w:rPr>
      <w:t xml:space="preserve">, Markéta </w:t>
    </w:r>
    <w:proofErr w:type="spellStart"/>
    <w:r>
      <w:rPr>
        <w:i/>
      </w:rPr>
      <w:t>Bříšková</w:t>
    </w:r>
    <w:proofErr w:type="spellEnd"/>
    <w:r>
      <w:rPr>
        <w:i/>
      </w:rPr>
      <w:t>, Marta Nováková</w:t>
    </w:r>
  </w:p>
  <w:p w:rsidR="002915A1" w:rsidRPr="008C7E93" w:rsidRDefault="002915A1">
    <w:pPr>
      <w:pStyle w:val="Zpat"/>
      <w:rPr>
        <w:i/>
      </w:rPr>
    </w:pPr>
    <w:r>
      <w:rPr>
        <w:i/>
      </w:rPr>
      <w:t xml:space="preserve">Datum: </w:t>
    </w:r>
    <w:r w:rsidR="00AF11A4">
      <w:rPr>
        <w:i/>
      </w:rPr>
      <w:t>8</w:t>
    </w:r>
    <w:r>
      <w:rPr>
        <w:i/>
      </w:rPr>
      <w:t>. ří</w:t>
    </w:r>
    <w:r w:rsidR="00AF11A4">
      <w:rPr>
        <w:i/>
      </w:rPr>
      <w:t>jna</w:t>
    </w:r>
    <w:r>
      <w:rPr>
        <w:i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A1" w:rsidRDefault="002915A1" w:rsidP="005A0EA9">
      <w:r>
        <w:separator/>
      </w:r>
    </w:p>
  </w:footnote>
  <w:footnote w:type="continuationSeparator" w:id="0">
    <w:p w:rsidR="002915A1" w:rsidRDefault="002915A1" w:rsidP="005A0EA9">
      <w:r>
        <w:continuationSeparator/>
      </w:r>
    </w:p>
  </w:footnote>
  <w:footnote w:id="1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1. června 2009 č. 685</w:t>
      </w:r>
    </w:p>
  </w:footnote>
  <w:footnote w:id="2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22. ledna 2014 č. 58</w:t>
      </w:r>
    </w:p>
  </w:footnote>
  <w:footnote w:id="3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schválený usnesením vlády dne 30. října 2002 č. 1046</w:t>
      </w:r>
    </w:p>
  </w:footnote>
  <w:footnote w:id="4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C5C02">
        <w:t>schválena usnesením vlády ze dne 24. dubna 2013 č. 294</w:t>
      </w:r>
    </w:p>
  </w:footnote>
  <w:footnote w:id="5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schváleny usnesením vlády ze dne 19. července 2012 č. 552</w:t>
      </w:r>
    </w:p>
  </w:footnote>
  <w:footnote w:id="6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31. července 2013 č. 569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665"/>
    <w:multiLevelType w:val="hybridMultilevel"/>
    <w:tmpl w:val="A29EF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044D"/>
    <w:multiLevelType w:val="hybridMultilevel"/>
    <w:tmpl w:val="759A2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723D2"/>
    <w:multiLevelType w:val="hybridMultilevel"/>
    <w:tmpl w:val="BE26702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D1F0A"/>
    <w:multiLevelType w:val="hybridMultilevel"/>
    <w:tmpl w:val="E536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B641C"/>
    <w:multiLevelType w:val="hybridMultilevel"/>
    <w:tmpl w:val="AF62F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B63B6"/>
    <w:multiLevelType w:val="hybridMultilevel"/>
    <w:tmpl w:val="04546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76D6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EB0A67"/>
    <w:multiLevelType w:val="hybridMultilevel"/>
    <w:tmpl w:val="149A9820"/>
    <w:lvl w:ilvl="0" w:tplc="312E1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562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3C060A"/>
    <w:multiLevelType w:val="hybridMultilevel"/>
    <w:tmpl w:val="B5EEDD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8F4864"/>
    <w:multiLevelType w:val="hybridMultilevel"/>
    <w:tmpl w:val="DCE6185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291549CA"/>
    <w:multiLevelType w:val="hybridMultilevel"/>
    <w:tmpl w:val="2508E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7196B"/>
    <w:multiLevelType w:val="hybridMultilevel"/>
    <w:tmpl w:val="B4187A1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EE66B35"/>
    <w:multiLevelType w:val="hybridMultilevel"/>
    <w:tmpl w:val="62B05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30A08"/>
    <w:multiLevelType w:val="hybridMultilevel"/>
    <w:tmpl w:val="FE28D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B02A04"/>
    <w:multiLevelType w:val="hybridMultilevel"/>
    <w:tmpl w:val="119015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9C10DC"/>
    <w:multiLevelType w:val="hybridMultilevel"/>
    <w:tmpl w:val="9DC40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33228D"/>
    <w:multiLevelType w:val="multilevel"/>
    <w:tmpl w:val="65E6B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titu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CDC15AA"/>
    <w:multiLevelType w:val="hybridMultilevel"/>
    <w:tmpl w:val="9E6E8FA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EB0348B"/>
    <w:multiLevelType w:val="hybridMultilevel"/>
    <w:tmpl w:val="D71AA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95C3C"/>
    <w:multiLevelType w:val="hybridMultilevel"/>
    <w:tmpl w:val="8DB28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2B0ED9"/>
    <w:multiLevelType w:val="hybridMultilevel"/>
    <w:tmpl w:val="8A4C2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663C7"/>
    <w:multiLevelType w:val="hybridMultilevel"/>
    <w:tmpl w:val="3CE8E40C"/>
    <w:lvl w:ilvl="0" w:tplc="312E1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C37E7D"/>
    <w:multiLevelType w:val="hybridMultilevel"/>
    <w:tmpl w:val="80721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62C52"/>
    <w:multiLevelType w:val="hybridMultilevel"/>
    <w:tmpl w:val="FB381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F54FFF"/>
    <w:multiLevelType w:val="hybridMultilevel"/>
    <w:tmpl w:val="85AA6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623F5E"/>
    <w:multiLevelType w:val="hybridMultilevel"/>
    <w:tmpl w:val="828CBD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E5FE7"/>
    <w:multiLevelType w:val="hybridMultilevel"/>
    <w:tmpl w:val="CC322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385D88"/>
    <w:multiLevelType w:val="hybridMultilevel"/>
    <w:tmpl w:val="EB164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55226D"/>
    <w:multiLevelType w:val="hybridMultilevel"/>
    <w:tmpl w:val="AB88F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E5BBD"/>
    <w:multiLevelType w:val="hybridMultilevel"/>
    <w:tmpl w:val="72128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5"/>
  </w:num>
  <w:num w:numId="4">
    <w:abstractNumId w:val="14"/>
  </w:num>
  <w:num w:numId="5">
    <w:abstractNumId w:val="13"/>
  </w:num>
  <w:num w:numId="6">
    <w:abstractNumId w:val="11"/>
  </w:num>
  <w:num w:numId="7">
    <w:abstractNumId w:val="22"/>
  </w:num>
  <w:num w:numId="8">
    <w:abstractNumId w:val="27"/>
  </w:num>
  <w:num w:numId="9">
    <w:abstractNumId w:val="0"/>
  </w:num>
  <w:num w:numId="10">
    <w:abstractNumId w:val="24"/>
  </w:num>
  <w:num w:numId="11">
    <w:abstractNumId w:val="3"/>
  </w:num>
  <w:num w:numId="12">
    <w:abstractNumId w:val="7"/>
  </w:num>
  <w:num w:numId="13">
    <w:abstractNumId w:val="4"/>
  </w:num>
  <w:num w:numId="14">
    <w:abstractNumId w:val="23"/>
  </w:num>
  <w:num w:numId="15">
    <w:abstractNumId w:val="2"/>
  </w:num>
  <w:num w:numId="16">
    <w:abstractNumId w:val="26"/>
  </w:num>
  <w:num w:numId="17">
    <w:abstractNumId w:val="6"/>
  </w:num>
  <w:num w:numId="18">
    <w:abstractNumId w:val="8"/>
  </w:num>
  <w:num w:numId="19">
    <w:abstractNumId w:val="17"/>
  </w:num>
  <w:num w:numId="20">
    <w:abstractNumId w:val="28"/>
  </w:num>
  <w:num w:numId="21">
    <w:abstractNumId w:val="30"/>
  </w:num>
  <w:num w:numId="22">
    <w:abstractNumId w:val="16"/>
  </w:num>
  <w:num w:numId="23">
    <w:abstractNumId w:val="10"/>
  </w:num>
  <w:num w:numId="24">
    <w:abstractNumId w:val="5"/>
  </w:num>
  <w:num w:numId="25">
    <w:abstractNumId w:val="12"/>
  </w:num>
  <w:num w:numId="26">
    <w:abstractNumId w:val="18"/>
  </w:num>
  <w:num w:numId="27">
    <w:abstractNumId w:val="20"/>
  </w:num>
  <w:num w:numId="28">
    <w:abstractNumId w:val="15"/>
  </w:num>
  <w:num w:numId="29">
    <w:abstractNumId w:val="19"/>
  </w:num>
  <w:num w:numId="30">
    <w:abstractNumId w:val="9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4B"/>
    <w:rsid w:val="00000BA5"/>
    <w:rsid w:val="00000C7C"/>
    <w:rsid w:val="00004174"/>
    <w:rsid w:val="00007BAE"/>
    <w:rsid w:val="0001269B"/>
    <w:rsid w:val="000141A4"/>
    <w:rsid w:val="000169B6"/>
    <w:rsid w:val="00016ED8"/>
    <w:rsid w:val="00023B91"/>
    <w:rsid w:val="000303F8"/>
    <w:rsid w:val="00032D50"/>
    <w:rsid w:val="0004322F"/>
    <w:rsid w:val="000458F8"/>
    <w:rsid w:val="0005025D"/>
    <w:rsid w:val="000533E3"/>
    <w:rsid w:val="000567C1"/>
    <w:rsid w:val="00063B22"/>
    <w:rsid w:val="000642E8"/>
    <w:rsid w:val="00066C48"/>
    <w:rsid w:val="00071341"/>
    <w:rsid w:val="0007159A"/>
    <w:rsid w:val="00077336"/>
    <w:rsid w:val="00077430"/>
    <w:rsid w:val="00080316"/>
    <w:rsid w:val="00080ED1"/>
    <w:rsid w:val="000852CD"/>
    <w:rsid w:val="00087B56"/>
    <w:rsid w:val="000928BA"/>
    <w:rsid w:val="000930F4"/>
    <w:rsid w:val="00093465"/>
    <w:rsid w:val="000A1D37"/>
    <w:rsid w:val="000B28EE"/>
    <w:rsid w:val="000B604B"/>
    <w:rsid w:val="000B6464"/>
    <w:rsid w:val="000C4B23"/>
    <w:rsid w:val="000D039A"/>
    <w:rsid w:val="000D3223"/>
    <w:rsid w:val="000D562A"/>
    <w:rsid w:val="000E2BBC"/>
    <w:rsid w:val="00105760"/>
    <w:rsid w:val="001142C3"/>
    <w:rsid w:val="0011720D"/>
    <w:rsid w:val="0012126A"/>
    <w:rsid w:val="00122240"/>
    <w:rsid w:val="00124C5E"/>
    <w:rsid w:val="001342CF"/>
    <w:rsid w:val="00141257"/>
    <w:rsid w:val="0014129C"/>
    <w:rsid w:val="00144B4B"/>
    <w:rsid w:val="001474CB"/>
    <w:rsid w:val="001478F7"/>
    <w:rsid w:val="00150E4C"/>
    <w:rsid w:val="00152E22"/>
    <w:rsid w:val="00154739"/>
    <w:rsid w:val="00154C16"/>
    <w:rsid w:val="00157EFD"/>
    <w:rsid w:val="00162A30"/>
    <w:rsid w:val="00162EE6"/>
    <w:rsid w:val="001674D9"/>
    <w:rsid w:val="0017710B"/>
    <w:rsid w:val="00183A19"/>
    <w:rsid w:val="00184A6A"/>
    <w:rsid w:val="00187F8F"/>
    <w:rsid w:val="001908DF"/>
    <w:rsid w:val="00196048"/>
    <w:rsid w:val="0019662E"/>
    <w:rsid w:val="001968F7"/>
    <w:rsid w:val="00197E05"/>
    <w:rsid w:val="001A4266"/>
    <w:rsid w:val="001A5E98"/>
    <w:rsid w:val="001A6010"/>
    <w:rsid w:val="001B01D0"/>
    <w:rsid w:val="001B0F4B"/>
    <w:rsid w:val="001B1CA3"/>
    <w:rsid w:val="001C0B8F"/>
    <w:rsid w:val="001C14A5"/>
    <w:rsid w:val="001E062A"/>
    <w:rsid w:val="001E42E0"/>
    <w:rsid w:val="001F0A0B"/>
    <w:rsid w:val="001F3D0A"/>
    <w:rsid w:val="001F5A32"/>
    <w:rsid w:val="00201580"/>
    <w:rsid w:val="002033EC"/>
    <w:rsid w:val="00204C69"/>
    <w:rsid w:val="00206304"/>
    <w:rsid w:val="00210BE6"/>
    <w:rsid w:val="00214264"/>
    <w:rsid w:val="00215785"/>
    <w:rsid w:val="00216757"/>
    <w:rsid w:val="00223EEC"/>
    <w:rsid w:val="00231FA8"/>
    <w:rsid w:val="00247612"/>
    <w:rsid w:val="00250893"/>
    <w:rsid w:val="002518AC"/>
    <w:rsid w:val="00253869"/>
    <w:rsid w:val="00257A9B"/>
    <w:rsid w:val="00271E01"/>
    <w:rsid w:val="002915A1"/>
    <w:rsid w:val="00292B2B"/>
    <w:rsid w:val="0029500E"/>
    <w:rsid w:val="00295597"/>
    <w:rsid w:val="002972CA"/>
    <w:rsid w:val="002A1690"/>
    <w:rsid w:val="002A1DA9"/>
    <w:rsid w:val="002A3E49"/>
    <w:rsid w:val="002A559A"/>
    <w:rsid w:val="002A7E20"/>
    <w:rsid w:val="002B1A18"/>
    <w:rsid w:val="002B6CCB"/>
    <w:rsid w:val="002B7411"/>
    <w:rsid w:val="002C1869"/>
    <w:rsid w:val="002C2ED5"/>
    <w:rsid w:val="002C3769"/>
    <w:rsid w:val="002C59B6"/>
    <w:rsid w:val="002C6085"/>
    <w:rsid w:val="002D7099"/>
    <w:rsid w:val="002E0C65"/>
    <w:rsid w:val="002F2BA9"/>
    <w:rsid w:val="002F5170"/>
    <w:rsid w:val="002F5727"/>
    <w:rsid w:val="002F6B62"/>
    <w:rsid w:val="00301E45"/>
    <w:rsid w:val="003056A4"/>
    <w:rsid w:val="00307964"/>
    <w:rsid w:val="00310C3C"/>
    <w:rsid w:val="00312814"/>
    <w:rsid w:val="00313B8E"/>
    <w:rsid w:val="00325D26"/>
    <w:rsid w:val="00326DB8"/>
    <w:rsid w:val="00335FC2"/>
    <w:rsid w:val="00342655"/>
    <w:rsid w:val="00346895"/>
    <w:rsid w:val="00352389"/>
    <w:rsid w:val="0035426A"/>
    <w:rsid w:val="0036021D"/>
    <w:rsid w:val="00361103"/>
    <w:rsid w:val="003640F6"/>
    <w:rsid w:val="00370433"/>
    <w:rsid w:val="003755D9"/>
    <w:rsid w:val="00381936"/>
    <w:rsid w:val="0038483F"/>
    <w:rsid w:val="00384A07"/>
    <w:rsid w:val="00386666"/>
    <w:rsid w:val="00386FE6"/>
    <w:rsid w:val="003900E3"/>
    <w:rsid w:val="00390B5A"/>
    <w:rsid w:val="003973B9"/>
    <w:rsid w:val="0039747B"/>
    <w:rsid w:val="00397BFB"/>
    <w:rsid w:val="003A469C"/>
    <w:rsid w:val="003A49DE"/>
    <w:rsid w:val="003A6372"/>
    <w:rsid w:val="003A7039"/>
    <w:rsid w:val="003A74E3"/>
    <w:rsid w:val="003A77C6"/>
    <w:rsid w:val="003B1C04"/>
    <w:rsid w:val="003B457D"/>
    <w:rsid w:val="003C2183"/>
    <w:rsid w:val="003C7808"/>
    <w:rsid w:val="003D23D4"/>
    <w:rsid w:val="003D2EC4"/>
    <w:rsid w:val="003E140F"/>
    <w:rsid w:val="003E1EB0"/>
    <w:rsid w:val="003E4A31"/>
    <w:rsid w:val="003E4A6A"/>
    <w:rsid w:val="003F1704"/>
    <w:rsid w:val="003F7A1E"/>
    <w:rsid w:val="00413BE4"/>
    <w:rsid w:val="00416D4F"/>
    <w:rsid w:val="004269BC"/>
    <w:rsid w:val="00426C92"/>
    <w:rsid w:val="0043687E"/>
    <w:rsid w:val="00437AE1"/>
    <w:rsid w:val="004407D2"/>
    <w:rsid w:val="00441BC9"/>
    <w:rsid w:val="00445AE1"/>
    <w:rsid w:val="00445D72"/>
    <w:rsid w:val="00446756"/>
    <w:rsid w:val="00447F79"/>
    <w:rsid w:val="004505D1"/>
    <w:rsid w:val="0045060D"/>
    <w:rsid w:val="00450E6A"/>
    <w:rsid w:val="0045249E"/>
    <w:rsid w:val="00452B2D"/>
    <w:rsid w:val="004552F9"/>
    <w:rsid w:val="004573BA"/>
    <w:rsid w:val="00463777"/>
    <w:rsid w:val="00465A75"/>
    <w:rsid w:val="00466DEE"/>
    <w:rsid w:val="0047419E"/>
    <w:rsid w:val="00477239"/>
    <w:rsid w:val="00483F0A"/>
    <w:rsid w:val="00485EE5"/>
    <w:rsid w:val="004923A6"/>
    <w:rsid w:val="00496B31"/>
    <w:rsid w:val="004A34D7"/>
    <w:rsid w:val="004A6A50"/>
    <w:rsid w:val="004A7472"/>
    <w:rsid w:val="004B0EA8"/>
    <w:rsid w:val="004B1BE4"/>
    <w:rsid w:val="004B4FEA"/>
    <w:rsid w:val="004C0D55"/>
    <w:rsid w:val="004C476F"/>
    <w:rsid w:val="004C7813"/>
    <w:rsid w:val="004E1D50"/>
    <w:rsid w:val="004F379A"/>
    <w:rsid w:val="004F7711"/>
    <w:rsid w:val="00500E58"/>
    <w:rsid w:val="00512FFE"/>
    <w:rsid w:val="005253FF"/>
    <w:rsid w:val="00533C88"/>
    <w:rsid w:val="00535489"/>
    <w:rsid w:val="005408F2"/>
    <w:rsid w:val="005441DE"/>
    <w:rsid w:val="00552B31"/>
    <w:rsid w:val="005540EB"/>
    <w:rsid w:val="00555568"/>
    <w:rsid w:val="00555676"/>
    <w:rsid w:val="00560130"/>
    <w:rsid w:val="00563C49"/>
    <w:rsid w:val="00567C9F"/>
    <w:rsid w:val="00574563"/>
    <w:rsid w:val="005746AD"/>
    <w:rsid w:val="00576845"/>
    <w:rsid w:val="00581D88"/>
    <w:rsid w:val="0059023C"/>
    <w:rsid w:val="005A0EA9"/>
    <w:rsid w:val="005A1D0E"/>
    <w:rsid w:val="005A4093"/>
    <w:rsid w:val="005A65B0"/>
    <w:rsid w:val="005A7E93"/>
    <w:rsid w:val="005B1665"/>
    <w:rsid w:val="005B1991"/>
    <w:rsid w:val="005B3BBB"/>
    <w:rsid w:val="005B4D99"/>
    <w:rsid w:val="005B5E2B"/>
    <w:rsid w:val="005C65A6"/>
    <w:rsid w:val="005D153A"/>
    <w:rsid w:val="005D4A83"/>
    <w:rsid w:val="005E0B04"/>
    <w:rsid w:val="005E1D7E"/>
    <w:rsid w:val="005E2913"/>
    <w:rsid w:val="005F44A0"/>
    <w:rsid w:val="005F619A"/>
    <w:rsid w:val="00602374"/>
    <w:rsid w:val="006045C6"/>
    <w:rsid w:val="006056F2"/>
    <w:rsid w:val="00606541"/>
    <w:rsid w:val="00607EB8"/>
    <w:rsid w:val="00622D08"/>
    <w:rsid w:val="006275CA"/>
    <w:rsid w:val="0063023D"/>
    <w:rsid w:val="00640465"/>
    <w:rsid w:val="00651774"/>
    <w:rsid w:val="00652189"/>
    <w:rsid w:val="0065767F"/>
    <w:rsid w:val="006663F9"/>
    <w:rsid w:val="006723CF"/>
    <w:rsid w:val="0067458A"/>
    <w:rsid w:val="006832ED"/>
    <w:rsid w:val="00690E45"/>
    <w:rsid w:val="006936DB"/>
    <w:rsid w:val="006A2B5B"/>
    <w:rsid w:val="006A2F72"/>
    <w:rsid w:val="006A3E32"/>
    <w:rsid w:val="006B6F34"/>
    <w:rsid w:val="006C3358"/>
    <w:rsid w:val="006C5C02"/>
    <w:rsid w:val="006E44F0"/>
    <w:rsid w:val="006E7858"/>
    <w:rsid w:val="006F011B"/>
    <w:rsid w:val="006F2F8D"/>
    <w:rsid w:val="006F6870"/>
    <w:rsid w:val="006F72B2"/>
    <w:rsid w:val="007031E9"/>
    <w:rsid w:val="0070329B"/>
    <w:rsid w:val="007032D6"/>
    <w:rsid w:val="00711EE0"/>
    <w:rsid w:val="0071474C"/>
    <w:rsid w:val="00716993"/>
    <w:rsid w:val="00723320"/>
    <w:rsid w:val="00725EAF"/>
    <w:rsid w:val="00731B5B"/>
    <w:rsid w:val="00733EA2"/>
    <w:rsid w:val="00736CFE"/>
    <w:rsid w:val="007446CA"/>
    <w:rsid w:val="00744F7F"/>
    <w:rsid w:val="0075067F"/>
    <w:rsid w:val="007579D0"/>
    <w:rsid w:val="00760719"/>
    <w:rsid w:val="00773A01"/>
    <w:rsid w:val="00774CA9"/>
    <w:rsid w:val="007770E6"/>
    <w:rsid w:val="00782C4E"/>
    <w:rsid w:val="007833E9"/>
    <w:rsid w:val="007863FE"/>
    <w:rsid w:val="00792BA4"/>
    <w:rsid w:val="00794166"/>
    <w:rsid w:val="00795557"/>
    <w:rsid w:val="00796069"/>
    <w:rsid w:val="00797645"/>
    <w:rsid w:val="00797B2C"/>
    <w:rsid w:val="007A17C2"/>
    <w:rsid w:val="007B1E7F"/>
    <w:rsid w:val="007B2D3F"/>
    <w:rsid w:val="007C1176"/>
    <w:rsid w:val="007C3F07"/>
    <w:rsid w:val="007C5234"/>
    <w:rsid w:val="007C5A48"/>
    <w:rsid w:val="007C5F8B"/>
    <w:rsid w:val="007C68E2"/>
    <w:rsid w:val="007D49DA"/>
    <w:rsid w:val="007E009A"/>
    <w:rsid w:val="007E59DE"/>
    <w:rsid w:val="007E74B1"/>
    <w:rsid w:val="007F2A6D"/>
    <w:rsid w:val="00803423"/>
    <w:rsid w:val="00803B36"/>
    <w:rsid w:val="00804B84"/>
    <w:rsid w:val="00805097"/>
    <w:rsid w:val="00805917"/>
    <w:rsid w:val="00805C9B"/>
    <w:rsid w:val="00807E9D"/>
    <w:rsid w:val="00811A3F"/>
    <w:rsid w:val="00815119"/>
    <w:rsid w:val="008209AC"/>
    <w:rsid w:val="00823BB1"/>
    <w:rsid w:val="008247E5"/>
    <w:rsid w:val="00824B2A"/>
    <w:rsid w:val="008265EB"/>
    <w:rsid w:val="00830F55"/>
    <w:rsid w:val="00833704"/>
    <w:rsid w:val="00835432"/>
    <w:rsid w:val="00835A3F"/>
    <w:rsid w:val="0084130A"/>
    <w:rsid w:val="00843532"/>
    <w:rsid w:val="0084482F"/>
    <w:rsid w:val="00853B49"/>
    <w:rsid w:val="008621ED"/>
    <w:rsid w:val="008629E8"/>
    <w:rsid w:val="008659D3"/>
    <w:rsid w:val="008659EF"/>
    <w:rsid w:val="00872552"/>
    <w:rsid w:val="00876DA2"/>
    <w:rsid w:val="00880B55"/>
    <w:rsid w:val="008814F8"/>
    <w:rsid w:val="008831BD"/>
    <w:rsid w:val="00885342"/>
    <w:rsid w:val="008861B0"/>
    <w:rsid w:val="008900EF"/>
    <w:rsid w:val="00894F9E"/>
    <w:rsid w:val="0089526A"/>
    <w:rsid w:val="0089621E"/>
    <w:rsid w:val="0089690E"/>
    <w:rsid w:val="008A092B"/>
    <w:rsid w:val="008A17F9"/>
    <w:rsid w:val="008A32F1"/>
    <w:rsid w:val="008A537B"/>
    <w:rsid w:val="008A70D7"/>
    <w:rsid w:val="008B108E"/>
    <w:rsid w:val="008B2C70"/>
    <w:rsid w:val="008B2D01"/>
    <w:rsid w:val="008B3D77"/>
    <w:rsid w:val="008B4639"/>
    <w:rsid w:val="008B7FD4"/>
    <w:rsid w:val="008C2332"/>
    <w:rsid w:val="008C7D09"/>
    <w:rsid w:val="008D11E9"/>
    <w:rsid w:val="008D1A1C"/>
    <w:rsid w:val="008D39F2"/>
    <w:rsid w:val="008D6339"/>
    <w:rsid w:val="008E208F"/>
    <w:rsid w:val="008E47E6"/>
    <w:rsid w:val="008E5B44"/>
    <w:rsid w:val="008E6C76"/>
    <w:rsid w:val="008E72DE"/>
    <w:rsid w:val="00923694"/>
    <w:rsid w:val="009241DC"/>
    <w:rsid w:val="0092515A"/>
    <w:rsid w:val="00932345"/>
    <w:rsid w:val="0093348E"/>
    <w:rsid w:val="00934405"/>
    <w:rsid w:val="009375D6"/>
    <w:rsid w:val="00937845"/>
    <w:rsid w:val="0094337B"/>
    <w:rsid w:val="00943D1B"/>
    <w:rsid w:val="0094426D"/>
    <w:rsid w:val="00951442"/>
    <w:rsid w:val="00954487"/>
    <w:rsid w:val="009550C3"/>
    <w:rsid w:val="00956774"/>
    <w:rsid w:val="009613DF"/>
    <w:rsid w:val="00961D1A"/>
    <w:rsid w:val="009624AB"/>
    <w:rsid w:val="0096299B"/>
    <w:rsid w:val="00971457"/>
    <w:rsid w:val="00971735"/>
    <w:rsid w:val="00976302"/>
    <w:rsid w:val="0098129A"/>
    <w:rsid w:val="00982E2D"/>
    <w:rsid w:val="00984DB7"/>
    <w:rsid w:val="009915AB"/>
    <w:rsid w:val="00993C10"/>
    <w:rsid w:val="009A48C6"/>
    <w:rsid w:val="009A4B62"/>
    <w:rsid w:val="009A76E5"/>
    <w:rsid w:val="009B123E"/>
    <w:rsid w:val="009B3400"/>
    <w:rsid w:val="009B6B46"/>
    <w:rsid w:val="009C485D"/>
    <w:rsid w:val="009C650A"/>
    <w:rsid w:val="009C7073"/>
    <w:rsid w:val="009D0330"/>
    <w:rsid w:val="009D6694"/>
    <w:rsid w:val="009D708B"/>
    <w:rsid w:val="009E3AA6"/>
    <w:rsid w:val="009E48FB"/>
    <w:rsid w:val="009E60F7"/>
    <w:rsid w:val="00A30B5F"/>
    <w:rsid w:val="00A37282"/>
    <w:rsid w:val="00A40951"/>
    <w:rsid w:val="00A40E4E"/>
    <w:rsid w:val="00A47651"/>
    <w:rsid w:val="00A54FA4"/>
    <w:rsid w:val="00A55295"/>
    <w:rsid w:val="00A57179"/>
    <w:rsid w:val="00A57B70"/>
    <w:rsid w:val="00A57F38"/>
    <w:rsid w:val="00A57FE9"/>
    <w:rsid w:val="00A661E7"/>
    <w:rsid w:val="00A71590"/>
    <w:rsid w:val="00A817CB"/>
    <w:rsid w:val="00A83061"/>
    <w:rsid w:val="00A83ECE"/>
    <w:rsid w:val="00A84A2C"/>
    <w:rsid w:val="00A90962"/>
    <w:rsid w:val="00A96C88"/>
    <w:rsid w:val="00AA2A66"/>
    <w:rsid w:val="00AA4ECD"/>
    <w:rsid w:val="00AA62AD"/>
    <w:rsid w:val="00AB24E8"/>
    <w:rsid w:val="00AC6901"/>
    <w:rsid w:val="00AD09F8"/>
    <w:rsid w:val="00AD1D57"/>
    <w:rsid w:val="00AD2A2C"/>
    <w:rsid w:val="00AD33AF"/>
    <w:rsid w:val="00AD3705"/>
    <w:rsid w:val="00AE318D"/>
    <w:rsid w:val="00AE5F79"/>
    <w:rsid w:val="00AE6A91"/>
    <w:rsid w:val="00AF0B73"/>
    <w:rsid w:val="00AF11A4"/>
    <w:rsid w:val="00AF174B"/>
    <w:rsid w:val="00AF487A"/>
    <w:rsid w:val="00AF4A4D"/>
    <w:rsid w:val="00AF5714"/>
    <w:rsid w:val="00B00F23"/>
    <w:rsid w:val="00B015BE"/>
    <w:rsid w:val="00B01BC3"/>
    <w:rsid w:val="00B01D78"/>
    <w:rsid w:val="00B02924"/>
    <w:rsid w:val="00B1305F"/>
    <w:rsid w:val="00B20AE5"/>
    <w:rsid w:val="00B23213"/>
    <w:rsid w:val="00B2475D"/>
    <w:rsid w:val="00B24F79"/>
    <w:rsid w:val="00B26629"/>
    <w:rsid w:val="00B27E9F"/>
    <w:rsid w:val="00B30591"/>
    <w:rsid w:val="00B30A6B"/>
    <w:rsid w:val="00B31AF5"/>
    <w:rsid w:val="00B34801"/>
    <w:rsid w:val="00B41C4D"/>
    <w:rsid w:val="00B41F74"/>
    <w:rsid w:val="00B47134"/>
    <w:rsid w:val="00B47A0B"/>
    <w:rsid w:val="00B65969"/>
    <w:rsid w:val="00B67582"/>
    <w:rsid w:val="00B67723"/>
    <w:rsid w:val="00B71144"/>
    <w:rsid w:val="00B73E10"/>
    <w:rsid w:val="00B76547"/>
    <w:rsid w:val="00B81063"/>
    <w:rsid w:val="00B906B9"/>
    <w:rsid w:val="00B93548"/>
    <w:rsid w:val="00B97B1E"/>
    <w:rsid w:val="00BA0E56"/>
    <w:rsid w:val="00BA18DD"/>
    <w:rsid w:val="00BA389C"/>
    <w:rsid w:val="00BA5488"/>
    <w:rsid w:val="00BD0FE8"/>
    <w:rsid w:val="00BD349C"/>
    <w:rsid w:val="00BD657D"/>
    <w:rsid w:val="00BE0507"/>
    <w:rsid w:val="00BE2FB1"/>
    <w:rsid w:val="00BE4562"/>
    <w:rsid w:val="00BE676C"/>
    <w:rsid w:val="00BF20E2"/>
    <w:rsid w:val="00BF7D0D"/>
    <w:rsid w:val="00C00ABA"/>
    <w:rsid w:val="00C05970"/>
    <w:rsid w:val="00C07891"/>
    <w:rsid w:val="00C07A9C"/>
    <w:rsid w:val="00C11494"/>
    <w:rsid w:val="00C15CDD"/>
    <w:rsid w:val="00C2394D"/>
    <w:rsid w:val="00C26065"/>
    <w:rsid w:val="00C3065A"/>
    <w:rsid w:val="00C31C32"/>
    <w:rsid w:val="00C346FD"/>
    <w:rsid w:val="00C35748"/>
    <w:rsid w:val="00C40270"/>
    <w:rsid w:val="00C42A39"/>
    <w:rsid w:val="00C43F9D"/>
    <w:rsid w:val="00C45407"/>
    <w:rsid w:val="00C46F78"/>
    <w:rsid w:val="00C52342"/>
    <w:rsid w:val="00C564B2"/>
    <w:rsid w:val="00C64D69"/>
    <w:rsid w:val="00C65808"/>
    <w:rsid w:val="00C736D6"/>
    <w:rsid w:val="00C77304"/>
    <w:rsid w:val="00C80762"/>
    <w:rsid w:val="00C81906"/>
    <w:rsid w:val="00C92ECB"/>
    <w:rsid w:val="00C93793"/>
    <w:rsid w:val="00C9708C"/>
    <w:rsid w:val="00C97773"/>
    <w:rsid w:val="00CA01FA"/>
    <w:rsid w:val="00CA4CB8"/>
    <w:rsid w:val="00CA5229"/>
    <w:rsid w:val="00CA58FC"/>
    <w:rsid w:val="00CA741F"/>
    <w:rsid w:val="00CB01D6"/>
    <w:rsid w:val="00CB72DA"/>
    <w:rsid w:val="00CD29B5"/>
    <w:rsid w:val="00CD44A7"/>
    <w:rsid w:val="00CD451A"/>
    <w:rsid w:val="00CD6E6C"/>
    <w:rsid w:val="00CE1726"/>
    <w:rsid w:val="00CE5713"/>
    <w:rsid w:val="00D004C8"/>
    <w:rsid w:val="00D03811"/>
    <w:rsid w:val="00D104DB"/>
    <w:rsid w:val="00D16303"/>
    <w:rsid w:val="00D16EB4"/>
    <w:rsid w:val="00D2104F"/>
    <w:rsid w:val="00D264BA"/>
    <w:rsid w:val="00D26999"/>
    <w:rsid w:val="00D26D59"/>
    <w:rsid w:val="00D3159F"/>
    <w:rsid w:val="00D32CF5"/>
    <w:rsid w:val="00D363E3"/>
    <w:rsid w:val="00D36E38"/>
    <w:rsid w:val="00D417EF"/>
    <w:rsid w:val="00D45744"/>
    <w:rsid w:val="00D46E9C"/>
    <w:rsid w:val="00D47B26"/>
    <w:rsid w:val="00D523C5"/>
    <w:rsid w:val="00D7109B"/>
    <w:rsid w:val="00D73D1E"/>
    <w:rsid w:val="00D75A13"/>
    <w:rsid w:val="00D7620D"/>
    <w:rsid w:val="00D81AED"/>
    <w:rsid w:val="00DA14D2"/>
    <w:rsid w:val="00DA52FD"/>
    <w:rsid w:val="00DA53DB"/>
    <w:rsid w:val="00DA7408"/>
    <w:rsid w:val="00DB4229"/>
    <w:rsid w:val="00DB6C9F"/>
    <w:rsid w:val="00DC1297"/>
    <w:rsid w:val="00DC4464"/>
    <w:rsid w:val="00DC7C75"/>
    <w:rsid w:val="00DD3EA5"/>
    <w:rsid w:val="00DD5283"/>
    <w:rsid w:val="00DF58CE"/>
    <w:rsid w:val="00DF64CF"/>
    <w:rsid w:val="00E03774"/>
    <w:rsid w:val="00E053A7"/>
    <w:rsid w:val="00E059BC"/>
    <w:rsid w:val="00E10A67"/>
    <w:rsid w:val="00E110AB"/>
    <w:rsid w:val="00E13CDF"/>
    <w:rsid w:val="00E213B4"/>
    <w:rsid w:val="00E25EF2"/>
    <w:rsid w:val="00E26DF9"/>
    <w:rsid w:val="00E31B96"/>
    <w:rsid w:val="00E347F3"/>
    <w:rsid w:val="00E40E9E"/>
    <w:rsid w:val="00E4269A"/>
    <w:rsid w:val="00E468C0"/>
    <w:rsid w:val="00E46AF9"/>
    <w:rsid w:val="00E47A92"/>
    <w:rsid w:val="00E51492"/>
    <w:rsid w:val="00E57E3E"/>
    <w:rsid w:val="00E65B21"/>
    <w:rsid w:val="00E663B6"/>
    <w:rsid w:val="00E67072"/>
    <w:rsid w:val="00E76C6B"/>
    <w:rsid w:val="00E804A5"/>
    <w:rsid w:val="00E83831"/>
    <w:rsid w:val="00E841F0"/>
    <w:rsid w:val="00E846F9"/>
    <w:rsid w:val="00E85F59"/>
    <w:rsid w:val="00E870D5"/>
    <w:rsid w:val="00E875A4"/>
    <w:rsid w:val="00E90FB8"/>
    <w:rsid w:val="00E93278"/>
    <w:rsid w:val="00EB4AEC"/>
    <w:rsid w:val="00EB61DF"/>
    <w:rsid w:val="00EC138F"/>
    <w:rsid w:val="00EC2A94"/>
    <w:rsid w:val="00EC449C"/>
    <w:rsid w:val="00EC71C1"/>
    <w:rsid w:val="00ED62E7"/>
    <w:rsid w:val="00ED7120"/>
    <w:rsid w:val="00EE083C"/>
    <w:rsid w:val="00EE1278"/>
    <w:rsid w:val="00F03280"/>
    <w:rsid w:val="00F03D6D"/>
    <w:rsid w:val="00F04CE1"/>
    <w:rsid w:val="00F108F6"/>
    <w:rsid w:val="00F11888"/>
    <w:rsid w:val="00F21111"/>
    <w:rsid w:val="00F222C7"/>
    <w:rsid w:val="00F237A6"/>
    <w:rsid w:val="00F307A2"/>
    <w:rsid w:val="00F32855"/>
    <w:rsid w:val="00F3455F"/>
    <w:rsid w:val="00F358C5"/>
    <w:rsid w:val="00F372AD"/>
    <w:rsid w:val="00F4195C"/>
    <w:rsid w:val="00F42355"/>
    <w:rsid w:val="00F42F33"/>
    <w:rsid w:val="00F52F8D"/>
    <w:rsid w:val="00F56F2A"/>
    <w:rsid w:val="00F60889"/>
    <w:rsid w:val="00F62DCE"/>
    <w:rsid w:val="00F63A45"/>
    <w:rsid w:val="00F64846"/>
    <w:rsid w:val="00F66802"/>
    <w:rsid w:val="00F676FB"/>
    <w:rsid w:val="00F67CEB"/>
    <w:rsid w:val="00F70A7F"/>
    <w:rsid w:val="00F70E2F"/>
    <w:rsid w:val="00F83727"/>
    <w:rsid w:val="00F85507"/>
    <w:rsid w:val="00F85762"/>
    <w:rsid w:val="00F85A1B"/>
    <w:rsid w:val="00F96C0E"/>
    <w:rsid w:val="00F975C9"/>
    <w:rsid w:val="00FA3003"/>
    <w:rsid w:val="00FB03D2"/>
    <w:rsid w:val="00FB4FB3"/>
    <w:rsid w:val="00FC3BDC"/>
    <w:rsid w:val="00FC4B91"/>
    <w:rsid w:val="00FD53DC"/>
    <w:rsid w:val="00FD5C89"/>
    <w:rsid w:val="00FE04C2"/>
    <w:rsid w:val="00FE0627"/>
    <w:rsid w:val="00FE0E09"/>
    <w:rsid w:val="00FE1A41"/>
    <w:rsid w:val="00FE21B1"/>
    <w:rsid w:val="00FE2A2D"/>
    <w:rsid w:val="00FE2E73"/>
    <w:rsid w:val="00FE5484"/>
    <w:rsid w:val="00FF1CFB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E0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059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64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4B4B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144B4B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144B4B"/>
    <w:rPr>
      <w:b/>
      <w:bCs/>
    </w:rPr>
  </w:style>
  <w:style w:type="paragraph" w:styleId="Zhlav">
    <w:name w:val="header"/>
    <w:basedOn w:val="Normln"/>
    <w:link w:val="Zhlav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E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EA9"/>
    <w:rPr>
      <w:sz w:val="24"/>
      <w:szCs w:val="24"/>
    </w:rPr>
  </w:style>
  <w:style w:type="paragraph" w:customStyle="1" w:styleId="CharCharCharCharCharCharCharCharCharCharCharCharCharCharCharCharCharCharCharCharCharCharCharChar">
    <w:name w:val="Char Char Char Char Char Char Char Char Char Char Char Char Char Char Char Char Char Char Char Char Char Char Char Char"/>
    <w:basedOn w:val="Normln"/>
    <w:rsid w:val="00C07A9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E083C"/>
    <w:pPr>
      <w:ind w:left="720"/>
      <w:contextualSpacing/>
    </w:pPr>
  </w:style>
  <w:style w:type="character" w:customStyle="1" w:styleId="hps">
    <w:name w:val="hps"/>
    <w:basedOn w:val="Standardnpsmoodstavce"/>
    <w:rsid w:val="007C5A48"/>
  </w:style>
  <w:style w:type="table" w:styleId="Mkatabulky">
    <w:name w:val="Table Grid"/>
    <w:basedOn w:val="Normlntabulka"/>
    <w:uiPriority w:val="59"/>
    <w:rsid w:val="0097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B81063"/>
    <w:pPr>
      <w:spacing w:line="360" w:lineRule="auto"/>
      <w:ind w:firstLine="284"/>
      <w:jc w:val="both"/>
    </w:pPr>
    <w:rPr>
      <w:szCs w:val="20"/>
    </w:rPr>
  </w:style>
  <w:style w:type="paragraph" w:styleId="Bezmezer">
    <w:name w:val="No Spacing"/>
    <w:uiPriority w:val="1"/>
    <w:qFormat/>
    <w:rsid w:val="00D417EF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unhideWhenUsed/>
    <w:rsid w:val="00D417EF"/>
    <w:pPr>
      <w:ind w:firstLine="90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D417EF"/>
    <w:rPr>
      <w:rFonts w:asciiTheme="minorHAnsi" w:eastAsiaTheme="minorHAnsi" w:hAnsiTheme="minorHAnsi" w:cstheme="minorBidi"/>
      <w:lang w:eastAsia="en-US"/>
    </w:rPr>
  </w:style>
  <w:style w:type="character" w:styleId="Odkaznavysvtlivky">
    <w:name w:val="endnote reference"/>
    <w:basedOn w:val="Standardnpsmoodstavce"/>
    <w:uiPriority w:val="99"/>
    <w:unhideWhenUsed/>
    <w:rsid w:val="00D417EF"/>
    <w:rPr>
      <w:vertAlign w:val="superscript"/>
    </w:rPr>
  </w:style>
  <w:style w:type="character" w:customStyle="1" w:styleId="right1">
    <w:name w:val="right1"/>
    <w:basedOn w:val="Standardnpsmoodstavce"/>
    <w:rsid w:val="00792BA4"/>
    <w:rPr>
      <w:vanish w:val="0"/>
      <w:webHidden w:val="0"/>
      <w:specVanish w:val="0"/>
    </w:rPr>
  </w:style>
  <w:style w:type="paragraph" w:styleId="Textbubliny">
    <w:name w:val="Balloon Text"/>
    <w:basedOn w:val="Normln"/>
    <w:link w:val="TextbublinyChar"/>
    <w:rsid w:val="00725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5EA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805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aliases w:val="nadpis 2"/>
    <w:basedOn w:val="Normln"/>
    <w:next w:val="Normln"/>
    <w:link w:val="PodtitulChar"/>
    <w:qFormat/>
    <w:rsid w:val="0096299B"/>
    <w:pPr>
      <w:keepNext/>
      <w:numPr>
        <w:ilvl w:val="1"/>
        <w:numId w:val="19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96299B"/>
    <w:rPr>
      <w:rFonts w:asciiTheme="majorHAnsi" w:eastAsiaTheme="majorEastAsia" w:hAnsiTheme="majorHAnsi" w:cstheme="majorBidi"/>
      <w:b/>
      <w:iCs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299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qFormat/>
    <w:rsid w:val="000B6464"/>
    <w:pPr>
      <w:tabs>
        <w:tab w:val="left" w:pos="440"/>
        <w:tab w:val="right" w:leader="dot" w:pos="9062"/>
      </w:tabs>
      <w:spacing w:after="100"/>
    </w:pPr>
    <w:rPr>
      <w:rFonts w:eastAsiaTheme="minorHAnsi"/>
      <w:b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B6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0B64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B6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4B0E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B0EA8"/>
  </w:style>
  <w:style w:type="character" w:styleId="Znakapoznpodarou">
    <w:name w:val="footnote reference"/>
    <w:basedOn w:val="Standardnpsmoodstavce"/>
    <w:rsid w:val="004B0EA8"/>
    <w:rPr>
      <w:vertAlign w:val="superscript"/>
    </w:rPr>
  </w:style>
  <w:style w:type="character" w:styleId="Odkaznakoment">
    <w:name w:val="annotation reference"/>
    <w:basedOn w:val="Standardnpsmoodstavce"/>
    <w:rsid w:val="00B31AF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1A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1AF5"/>
  </w:style>
  <w:style w:type="paragraph" w:styleId="Pedmtkomente">
    <w:name w:val="annotation subject"/>
    <w:basedOn w:val="Textkomente"/>
    <w:next w:val="Textkomente"/>
    <w:link w:val="PedmtkomenteChar"/>
    <w:rsid w:val="00B31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1AF5"/>
    <w:rPr>
      <w:b/>
      <w:bCs/>
    </w:rPr>
  </w:style>
  <w:style w:type="paragraph" w:styleId="Revize">
    <w:name w:val="Revision"/>
    <w:hidden/>
    <w:uiPriority w:val="99"/>
    <w:semiHidden/>
    <w:rsid w:val="00B31A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E0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059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64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4B4B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144B4B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144B4B"/>
    <w:rPr>
      <w:b/>
      <w:bCs/>
    </w:rPr>
  </w:style>
  <w:style w:type="paragraph" w:styleId="Zhlav">
    <w:name w:val="header"/>
    <w:basedOn w:val="Normln"/>
    <w:link w:val="Zhlav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E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EA9"/>
    <w:rPr>
      <w:sz w:val="24"/>
      <w:szCs w:val="24"/>
    </w:rPr>
  </w:style>
  <w:style w:type="paragraph" w:customStyle="1" w:styleId="CharCharCharCharCharCharCharCharCharCharCharCharCharCharCharCharCharCharCharCharCharCharCharChar">
    <w:name w:val="Char Char Char Char Char Char Char Char Char Char Char Char Char Char Char Char Char Char Char Char Char Char Char Char"/>
    <w:basedOn w:val="Normln"/>
    <w:rsid w:val="00C07A9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E083C"/>
    <w:pPr>
      <w:ind w:left="720"/>
      <w:contextualSpacing/>
    </w:pPr>
  </w:style>
  <w:style w:type="character" w:customStyle="1" w:styleId="hps">
    <w:name w:val="hps"/>
    <w:basedOn w:val="Standardnpsmoodstavce"/>
    <w:rsid w:val="007C5A48"/>
  </w:style>
  <w:style w:type="table" w:styleId="Mkatabulky">
    <w:name w:val="Table Grid"/>
    <w:basedOn w:val="Normlntabulka"/>
    <w:uiPriority w:val="59"/>
    <w:rsid w:val="0097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B81063"/>
    <w:pPr>
      <w:spacing w:line="360" w:lineRule="auto"/>
      <w:ind w:firstLine="284"/>
      <w:jc w:val="both"/>
    </w:pPr>
    <w:rPr>
      <w:szCs w:val="20"/>
    </w:rPr>
  </w:style>
  <w:style w:type="paragraph" w:styleId="Bezmezer">
    <w:name w:val="No Spacing"/>
    <w:uiPriority w:val="1"/>
    <w:qFormat/>
    <w:rsid w:val="00D417EF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unhideWhenUsed/>
    <w:rsid w:val="00D417EF"/>
    <w:pPr>
      <w:ind w:firstLine="90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D417EF"/>
    <w:rPr>
      <w:rFonts w:asciiTheme="minorHAnsi" w:eastAsiaTheme="minorHAnsi" w:hAnsiTheme="minorHAnsi" w:cstheme="minorBidi"/>
      <w:lang w:eastAsia="en-US"/>
    </w:rPr>
  </w:style>
  <w:style w:type="character" w:styleId="Odkaznavysvtlivky">
    <w:name w:val="endnote reference"/>
    <w:basedOn w:val="Standardnpsmoodstavce"/>
    <w:uiPriority w:val="99"/>
    <w:unhideWhenUsed/>
    <w:rsid w:val="00D417EF"/>
    <w:rPr>
      <w:vertAlign w:val="superscript"/>
    </w:rPr>
  </w:style>
  <w:style w:type="character" w:customStyle="1" w:styleId="right1">
    <w:name w:val="right1"/>
    <w:basedOn w:val="Standardnpsmoodstavce"/>
    <w:rsid w:val="00792BA4"/>
    <w:rPr>
      <w:vanish w:val="0"/>
      <w:webHidden w:val="0"/>
      <w:specVanish w:val="0"/>
    </w:rPr>
  </w:style>
  <w:style w:type="paragraph" w:styleId="Textbubliny">
    <w:name w:val="Balloon Text"/>
    <w:basedOn w:val="Normln"/>
    <w:link w:val="TextbublinyChar"/>
    <w:rsid w:val="00725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5EA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805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aliases w:val="nadpis 2"/>
    <w:basedOn w:val="Normln"/>
    <w:next w:val="Normln"/>
    <w:link w:val="PodtitulChar"/>
    <w:qFormat/>
    <w:rsid w:val="0096299B"/>
    <w:pPr>
      <w:keepNext/>
      <w:numPr>
        <w:ilvl w:val="1"/>
        <w:numId w:val="19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96299B"/>
    <w:rPr>
      <w:rFonts w:asciiTheme="majorHAnsi" w:eastAsiaTheme="majorEastAsia" w:hAnsiTheme="majorHAnsi" w:cstheme="majorBidi"/>
      <w:b/>
      <w:iCs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299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qFormat/>
    <w:rsid w:val="000B6464"/>
    <w:pPr>
      <w:tabs>
        <w:tab w:val="left" w:pos="440"/>
        <w:tab w:val="right" w:leader="dot" w:pos="9062"/>
      </w:tabs>
      <w:spacing w:after="100"/>
    </w:pPr>
    <w:rPr>
      <w:rFonts w:eastAsiaTheme="minorHAnsi"/>
      <w:b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B6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0B64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B6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4B0E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B0EA8"/>
  </w:style>
  <w:style w:type="character" w:styleId="Znakapoznpodarou">
    <w:name w:val="footnote reference"/>
    <w:basedOn w:val="Standardnpsmoodstavce"/>
    <w:rsid w:val="004B0EA8"/>
    <w:rPr>
      <w:vertAlign w:val="superscript"/>
    </w:rPr>
  </w:style>
  <w:style w:type="character" w:styleId="Odkaznakoment">
    <w:name w:val="annotation reference"/>
    <w:basedOn w:val="Standardnpsmoodstavce"/>
    <w:rsid w:val="00B31AF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1A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1AF5"/>
  </w:style>
  <w:style w:type="paragraph" w:styleId="Pedmtkomente">
    <w:name w:val="annotation subject"/>
    <w:basedOn w:val="Textkomente"/>
    <w:next w:val="Textkomente"/>
    <w:link w:val="PedmtkomenteChar"/>
    <w:rsid w:val="00B31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1AF5"/>
    <w:rPr>
      <w:b/>
      <w:bCs/>
    </w:rPr>
  </w:style>
  <w:style w:type="paragraph" w:styleId="Revize">
    <w:name w:val="Revision"/>
    <w:hidden/>
    <w:uiPriority w:val="99"/>
    <w:semiHidden/>
    <w:rsid w:val="00B31A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9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6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0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5231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5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1968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9979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88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0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1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2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183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00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7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8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08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135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22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9109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48683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5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3899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38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622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9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018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3313073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309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53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4260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230431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4813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202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3027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145623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71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8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414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041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936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671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801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210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346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94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00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6573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574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879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16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66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48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721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3725316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8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5027976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66744217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7578810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45567599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531801894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85551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448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5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5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86242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0445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5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3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92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4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4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4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32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6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3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1071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2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3917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651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48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4828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59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069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527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254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1475767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6199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39179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130338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401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79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277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423210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85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88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26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96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77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193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768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263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379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398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804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0478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283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239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3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452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9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302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5155983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14016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174152357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76707012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44607920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629966827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8331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301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9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1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5790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0067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ORLIK\en-GB\A\Programmes-and-cooperation\Centres-of-Excellence-\Ongoing\Academy-of-Finland-designated-14-new-Centres-of-Excellence-in-Research\Knuuti-Juhani-Centre-of-Excellence-in-Cardiovascular-and-Metabolic-Disease-University-of-Turku\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2.emf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image" Target="media/image11.emf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ORLIK\RVV\Odbor\Vitek\realizace%20opatreni%20NP\OP20\Opatreni%2020%20OECD%20MSTI%20Indicators%2014%20hod_11_06_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5819569772781881"/>
          <c:y val="9.8697960831819101E-2"/>
          <c:w val="0.41021718171671184"/>
          <c:h val="0.68080274581061984"/>
        </c:manualLayout>
      </c:layout>
      <c:radarChart>
        <c:radarStyle val="marker"/>
        <c:varyColors val="0"/>
        <c:ser>
          <c:idx val="0"/>
          <c:order val="0"/>
          <c:tx>
            <c:strRef>
              <c:f>healtcare_status!$A$27</c:f>
              <c:strCache>
                <c:ptCount val="1"/>
                <c:pt idx="0">
                  <c:v>CZE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healtcare_status!$B$27:$G$27</c:f>
              <c:numCache>
                <c:formatCode>General</c:formatCode>
                <c:ptCount val="6"/>
                <c:pt idx="0">
                  <c:v>99.504000000000005</c:v>
                </c:pt>
                <c:pt idx="1">
                  <c:v>10.18</c:v>
                </c:pt>
                <c:pt idx="2">
                  <c:v>2958.5389999999998</c:v>
                </c:pt>
                <c:pt idx="3">
                  <c:v>33.5</c:v>
                </c:pt>
                <c:pt idx="4">
                  <c:v>0.9</c:v>
                </c:pt>
                <c:pt idx="5">
                  <c:v>19243</c:v>
                </c:pt>
              </c:numCache>
            </c:numRef>
          </c:val>
        </c:ser>
        <c:ser>
          <c:idx val="1"/>
          <c:order val="1"/>
          <c:tx>
            <c:strRef>
              <c:f>healtcare_status!$A$28</c:f>
              <c:strCache>
                <c:ptCount val="1"/>
                <c:pt idx="0">
                  <c:v>AUT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healtcare_status!$B$28:$G$28</c:f>
              <c:numCache>
                <c:formatCode>General</c:formatCode>
                <c:ptCount val="6"/>
                <c:pt idx="0">
                  <c:v>88.703000000000003</c:v>
                </c:pt>
                <c:pt idx="1">
                  <c:v>7.51</c:v>
                </c:pt>
                <c:pt idx="2">
                  <c:v>3612</c:v>
                </c:pt>
                <c:pt idx="3">
                  <c:v>147.19999999999999</c:v>
                </c:pt>
                <c:pt idx="4">
                  <c:v>1.25</c:v>
                </c:pt>
                <c:pt idx="5">
                  <c:v>44335</c:v>
                </c:pt>
              </c:numCache>
            </c:numRef>
          </c:val>
        </c:ser>
        <c:ser>
          <c:idx val="2"/>
          <c:order val="2"/>
          <c:tx>
            <c:strRef>
              <c:f>healtcare_status!$A$29</c:f>
              <c:strCache>
                <c:ptCount val="1"/>
                <c:pt idx="0">
                  <c:v>FIN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healtcare_status!$B$29:$G$29</c:f>
              <c:numCache>
                <c:formatCode>General</c:formatCode>
                <c:ptCount val="6"/>
                <c:pt idx="0">
                  <c:v>105.492</c:v>
                </c:pt>
                <c:pt idx="1">
                  <c:v>8.68</c:v>
                </c:pt>
                <c:pt idx="2">
                  <c:v>4303.9904999999999</c:v>
                </c:pt>
                <c:pt idx="3">
                  <c:v>81.7</c:v>
                </c:pt>
                <c:pt idx="4">
                  <c:v>1.35</c:v>
                </c:pt>
                <c:pt idx="5">
                  <c:v>37741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7745920"/>
        <c:axId val="118268288"/>
      </c:radarChart>
      <c:catAx>
        <c:axId val="137745920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118268288"/>
        <c:crosses val="autoZero"/>
        <c:auto val="1"/>
        <c:lblAlgn val="ctr"/>
        <c:lblOffset val="100"/>
        <c:noMultiLvlLbl val="0"/>
      </c:catAx>
      <c:valAx>
        <c:axId val="118268288"/>
        <c:scaling>
          <c:logBase val="10"/>
          <c:orientation val="minMax"/>
          <c:max val="10000"/>
          <c:min val="0.1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>
            <a:prstDash val="sysDash"/>
          </a:ln>
        </c:spPr>
        <c:crossAx val="137745920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83285407979854198"/>
          <c:y val="0.80737330910559257"/>
          <c:w val="0.11461598586387592"/>
          <c:h val="0.13909933373712902"/>
        </c:manualLayout>
      </c:layout>
      <c:overlay val="1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FB705-A07A-4545-B4C9-9522CCCB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7466</Words>
  <Characters>44051</Characters>
  <Application>Microsoft Office Word</Application>
  <DocSecurity>0</DocSecurity>
  <Lines>367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Bříšková Markéta</dc:creator>
  <cp:lastModifiedBy>Bártová Milada</cp:lastModifiedBy>
  <cp:revision>2</cp:revision>
  <cp:lastPrinted>2014-07-28T14:10:00Z</cp:lastPrinted>
  <dcterms:created xsi:type="dcterms:W3CDTF">2015-02-09T13:59:00Z</dcterms:created>
  <dcterms:modified xsi:type="dcterms:W3CDTF">2015-02-09T13:59:00Z</dcterms:modified>
</cp:coreProperties>
</file>