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359" w:rsidRPr="009159DE" w:rsidRDefault="00AD07CD" w:rsidP="00C31156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  <w:r w:rsidR="00C21031" w:rsidRPr="003375EF">
        <w:rPr>
          <w:rFonts w:ascii="Arial" w:hAnsi="Arial" w:cs="Arial"/>
          <w:bCs/>
          <w:sz w:val="22"/>
          <w:szCs w:val="22"/>
        </w:rPr>
        <w:t xml:space="preserve"> </w:t>
      </w:r>
      <w:r w:rsidR="00FA7C45" w:rsidRPr="003375EF">
        <w:rPr>
          <w:rFonts w:ascii="Arial" w:hAnsi="Arial" w:cs="Arial"/>
          <w:sz w:val="22"/>
          <w:szCs w:val="22"/>
        </w:rPr>
        <w:t xml:space="preserve">č. 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CE68E3" w:rsidRPr="003375EF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3375EF">
        <w:rPr>
          <w:rFonts w:ascii="Arial" w:hAnsi="Arial" w:cs="Arial"/>
          <w:bCs/>
          <w:sz w:val="22"/>
          <w:szCs w:val="22"/>
        </w:rPr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separate"/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noProof/>
          <w:sz w:val="22"/>
          <w:szCs w:val="22"/>
        </w:rPr>
        <w:t> </w:t>
      </w:r>
      <w:r w:rsidR="00CE68E3" w:rsidRPr="003375EF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99641A" w:rsidP="00A161D0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t>k</w:t>
      </w:r>
      <w:r w:rsidR="00E42AD9">
        <w:rPr>
          <w:rFonts w:ascii="Arial" w:hAnsi="Arial" w:cs="Arial"/>
          <w:b/>
          <w:bCs/>
          <w:sz w:val="24"/>
          <w:szCs w:val="22"/>
        </w:rPr>
        <w:t xml:space="preserve"> </w:t>
      </w:r>
      <w:r w:rsidR="00977F8E" w:rsidRPr="00977F8E">
        <w:rPr>
          <w:rFonts w:ascii="Arial" w:hAnsi="Arial" w:cs="Arial"/>
          <w:b/>
          <w:bCs/>
          <w:sz w:val="24"/>
          <w:szCs w:val="22"/>
        </w:rPr>
        <w:t>Návrh</w:t>
      </w:r>
      <w:r w:rsidR="00E42AD9">
        <w:rPr>
          <w:rFonts w:ascii="Arial" w:hAnsi="Arial" w:cs="Arial"/>
          <w:b/>
          <w:bCs/>
          <w:sz w:val="24"/>
          <w:szCs w:val="22"/>
        </w:rPr>
        <w:t>u</w:t>
      </w:r>
      <w:r w:rsidR="00977F8E" w:rsidRPr="00977F8E">
        <w:rPr>
          <w:rFonts w:ascii="Arial" w:hAnsi="Arial" w:cs="Arial"/>
          <w:b/>
          <w:bCs/>
          <w:sz w:val="24"/>
          <w:szCs w:val="22"/>
        </w:rPr>
        <w:t xml:space="preserve"> nařízení vlády, kterým se mění nařízení vlády č. 71/2013 Sb., o podmínkách pro ocenění výsledků výzkumu, experimentálního vývoje a inovací</w:t>
      </w:r>
      <w:r w:rsidR="00977F8E" w:rsidRPr="00380F5D">
        <w:rPr>
          <w:rFonts w:cs="Arial"/>
          <w:b/>
          <w:bCs/>
          <w:sz w:val="24"/>
          <w:szCs w:val="22"/>
        </w:rPr>
        <w:t xml:space="preserve"> </w:t>
      </w:r>
    </w:p>
    <w:p w:rsidR="00000B9E" w:rsidRPr="0058411A" w:rsidRDefault="00000B9E" w:rsidP="00CE68E3">
      <w:pPr>
        <w:jc w:val="both"/>
        <w:rPr>
          <w:rFonts w:ascii="Arial" w:hAnsi="Arial" w:cs="Arial"/>
          <w:sz w:val="22"/>
          <w:szCs w:val="22"/>
        </w:rPr>
      </w:pPr>
      <w:r w:rsidRPr="0058411A">
        <w:rPr>
          <w:rFonts w:ascii="Arial" w:hAnsi="Arial" w:cs="Arial"/>
          <w:sz w:val="22"/>
          <w:szCs w:val="22"/>
        </w:rPr>
        <w:t>Vláda</w:t>
      </w:r>
    </w:p>
    <w:p w:rsidR="00CE68E3" w:rsidRPr="005B336B" w:rsidRDefault="00CE68E3" w:rsidP="00A161D0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DA2655">
        <w:rPr>
          <w:rFonts w:ascii="Arial" w:hAnsi="Arial" w:cs="Arial"/>
          <w:b/>
          <w:sz w:val="22"/>
          <w:szCs w:val="22"/>
        </w:rPr>
      </w:r>
      <w:r w:rsidR="00DA2655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zrušuje"/>
              <w:listEntry w:val="mění"/>
              <w:listEntry w:val="ukládá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DA2655">
        <w:rPr>
          <w:rFonts w:ascii="Arial" w:hAnsi="Arial" w:cs="Arial"/>
          <w:b/>
          <w:sz w:val="22"/>
          <w:szCs w:val="22"/>
        </w:rPr>
      </w:r>
      <w:r w:rsidR="00DA2655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="000048E2">
        <w:rPr>
          <w:rFonts w:ascii="Arial" w:hAnsi="Arial" w:cs="Arial"/>
          <w:iCs/>
          <w:spacing w:val="-6"/>
          <w:sz w:val="22"/>
          <w:szCs w:val="22"/>
        </w:rPr>
        <w:t>n</w:t>
      </w:r>
      <w:r w:rsidR="000048E2" w:rsidRPr="003975A1">
        <w:rPr>
          <w:rFonts w:ascii="Arial" w:hAnsi="Arial" w:cs="Arial"/>
          <w:iCs/>
          <w:spacing w:val="-6"/>
          <w:sz w:val="22"/>
          <w:szCs w:val="22"/>
        </w:rPr>
        <w:t xml:space="preserve">ávrh nařízení vlády, kterým se mění </w:t>
      </w:r>
      <w:r w:rsidR="000048E2" w:rsidRPr="003975A1">
        <w:rPr>
          <w:rFonts w:ascii="Arial" w:hAnsi="Arial" w:cs="Arial"/>
          <w:sz w:val="22"/>
          <w:szCs w:val="22"/>
        </w:rPr>
        <w:t>nařízen</w:t>
      </w:r>
      <w:r w:rsidR="000F52C0">
        <w:rPr>
          <w:rFonts w:ascii="Arial" w:hAnsi="Arial" w:cs="Arial"/>
          <w:bCs/>
          <w:sz w:val="22"/>
          <w:szCs w:val="22"/>
        </w:rPr>
        <w:t xml:space="preserve">í vlády </w:t>
      </w:r>
      <w:bookmarkStart w:id="1" w:name="_GoBack"/>
      <w:bookmarkEnd w:id="1"/>
      <w:r w:rsidR="00977F8E" w:rsidRPr="00977F8E">
        <w:rPr>
          <w:rFonts w:ascii="Arial" w:hAnsi="Arial" w:cs="Arial"/>
          <w:bCs/>
          <w:sz w:val="22"/>
          <w:szCs w:val="22"/>
        </w:rPr>
        <w:t>č. 71/2013 Sb., o podmínkách pro ocenění výsledků výzkumu, experimentálního vývoje a inovací</w:t>
      </w:r>
      <w:r w:rsidR="000048E2">
        <w:rPr>
          <w:rFonts w:ascii="Arial" w:hAnsi="Arial" w:cs="Arial"/>
          <w:bCs/>
          <w:sz w:val="22"/>
          <w:szCs w:val="22"/>
        </w:rPr>
        <w:t xml:space="preserve">, </w:t>
      </w:r>
      <w:r w:rsidR="00A161D0" w:rsidRPr="00A161D0">
        <w:rPr>
          <w:rFonts w:ascii="Arial" w:hAnsi="Arial" w:cs="Arial"/>
          <w:bCs/>
          <w:sz w:val="22"/>
          <w:szCs w:val="22"/>
        </w:rPr>
        <w:t>s</w:t>
      </w:r>
      <w:r w:rsidR="00977F8E">
        <w:rPr>
          <w:rFonts w:ascii="Arial" w:hAnsi="Arial" w:cs="Arial"/>
          <w:bCs/>
          <w:sz w:val="22"/>
          <w:szCs w:val="22"/>
        </w:rPr>
        <w:t> </w:t>
      </w:r>
      <w:r w:rsidR="00A161D0" w:rsidRPr="00A161D0">
        <w:rPr>
          <w:rFonts w:ascii="Arial" w:hAnsi="Arial" w:cs="Arial"/>
          <w:bCs/>
          <w:sz w:val="22"/>
          <w:szCs w:val="22"/>
        </w:rPr>
        <w:t>úpravami podle připomínek obsažených ve stanovisku předsedy Legislativní rady vlády a podle připomínek vzešlých z jednání vlády</w:t>
      </w:r>
      <w:r w:rsidR="00461517">
        <w:rPr>
          <w:rFonts w:ascii="Arial" w:hAnsi="Arial" w:cs="Arial"/>
          <w:bCs/>
          <w:sz w:val="22"/>
          <w:szCs w:val="22"/>
        </w:rPr>
        <w:t>;</w:t>
      </w:r>
    </w:p>
    <w:p w:rsidR="00CE68E3" w:rsidRPr="005B336B" w:rsidRDefault="00A161D0" w:rsidP="00584AFA">
      <w:p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CE68E3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schvaluje"/>
              <w:listEntry w:val="souhlasí"/>
              <w:listEntry w:val="bere na vědomí"/>
              <w:listEntry w:val="zrušuje"/>
              <w:listEntry w:val="mění"/>
              <w:listEntry w:val="doporučuje"/>
              <w:listEntry w:val="pověřuje"/>
              <w:listEntry w:val="jmenuje"/>
              <w:listEntry w:val="odvolává"/>
              <w:listEntry w:val="zmocňuje"/>
              <w:listEntry w:val="   "/>
            </w:ddList>
          </w:ffData>
        </w:fldChar>
      </w:r>
      <w:r w:rsidR="00CE68E3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DA2655">
        <w:rPr>
          <w:rFonts w:ascii="Arial" w:hAnsi="Arial" w:cs="Arial"/>
          <w:b/>
          <w:sz w:val="22"/>
          <w:szCs w:val="22"/>
        </w:rPr>
      </w:r>
      <w:r w:rsidR="00DA2655">
        <w:rPr>
          <w:rFonts w:ascii="Arial" w:hAnsi="Arial" w:cs="Arial"/>
          <w:b/>
          <w:sz w:val="22"/>
          <w:szCs w:val="22"/>
        </w:rPr>
        <w:fldChar w:fldCharType="separate"/>
      </w:r>
      <w:r w:rsidR="00CE68E3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  <w:r w:rsidR="00026674">
        <w:rPr>
          <w:rFonts w:ascii="Arial" w:hAnsi="Arial" w:cs="Arial"/>
          <w:bCs/>
          <w:sz w:val="22"/>
          <w:szCs w:val="22"/>
        </w:rPr>
        <w:t>místopředsedovi vlády pro vědu, výzkum a inovace</w:t>
      </w:r>
    </w:p>
    <w:p w:rsidR="00A161D0" w:rsidRDefault="00A161D0" w:rsidP="00584AFA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A161D0"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ab/>
      </w:r>
      <w:r w:rsidRPr="00A161D0">
        <w:rPr>
          <w:rFonts w:ascii="Arial" w:hAnsi="Arial" w:cs="Arial"/>
          <w:sz w:val="22"/>
          <w:szCs w:val="22"/>
        </w:rPr>
        <w:t>vypracovat konečné znění nařízení vlády podle bodu I tohoto usnesení vlády,</w:t>
      </w:r>
    </w:p>
    <w:p w:rsidR="00CE68E3" w:rsidRPr="00A161D0" w:rsidRDefault="00A161D0" w:rsidP="00584AFA">
      <w:pPr>
        <w:ind w:left="1134" w:hanging="425"/>
        <w:jc w:val="both"/>
        <w:rPr>
          <w:rFonts w:ascii="Arial" w:hAnsi="Arial" w:cs="Arial"/>
          <w:sz w:val="22"/>
          <w:szCs w:val="22"/>
        </w:rPr>
      </w:pPr>
      <w:r w:rsidRPr="00A161D0">
        <w:rPr>
          <w:rFonts w:ascii="Arial" w:hAnsi="Arial" w:cs="Arial"/>
          <w:sz w:val="22"/>
          <w:szCs w:val="22"/>
        </w:rPr>
        <w:t xml:space="preserve">2. </w:t>
      </w:r>
      <w:r>
        <w:rPr>
          <w:rFonts w:ascii="Arial" w:hAnsi="Arial" w:cs="Arial"/>
          <w:sz w:val="22"/>
          <w:szCs w:val="22"/>
        </w:rPr>
        <w:tab/>
      </w:r>
      <w:r w:rsidRPr="00A161D0">
        <w:rPr>
          <w:rFonts w:ascii="Arial" w:hAnsi="Arial" w:cs="Arial"/>
          <w:sz w:val="22"/>
          <w:szCs w:val="22"/>
        </w:rPr>
        <w:t xml:space="preserve">předložit nařízení vlády podle bodů I a II/1 tohoto </w:t>
      </w:r>
      <w:r>
        <w:rPr>
          <w:rFonts w:ascii="Arial" w:hAnsi="Arial" w:cs="Arial"/>
          <w:sz w:val="22"/>
          <w:szCs w:val="22"/>
        </w:rPr>
        <w:t xml:space="preserve">usnesení vlády předsedovi vlády </w:t>
      </w:r>
      <w:r w:rsidRPr="00A161D0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 </w:t>
      </w:r>
      <w:r w:rsidRPr="00A161D0">
        <w:rPr>
          <w:rFonts w:ascii="Arial" w:hAnsi="Arial" w:cs="Arial"/>
          <w:sz w:val="22"/>
          <w:szCs w:val="22"/>
        </w:rPr>
        <w:t>podpisu</w:t>
      </w:r>
      <w:r>
        <w:rPr>
          <w:rFonts w:ascii="Arial" w:hAnsi="Arial" w:cs="Arial"/>
          <w:sz w:val="22"/>
          <w:szCs w:val="22"/>
        </w:rPr>
        <w:t>.</w:t>
      </w:r>
    </w:p>
    <w:p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DA2655">
        <w:rPr>
          <w:rFonts w:ascii="Arial" w:hAnsi="Arial" w:cs="Arial"/>
          <w:b/>
          <w:sz w:val="22"/>
          <w:szCs w:val="22"/>
          <w:u w:val="single"/>
        </w:rPr>
      </w:r>
      <w:r w:rsidR="00DA2655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977F8E" w:rsidRDefault="00977F8E" w:rsidP="00000B9E">
      <w:pPr>
        <w:jc w:val="both"/>
        <w:rPr>
          <w:rFonts w:ascii="Arial" w:hAnsi="Arial" w:cs="Arial"/>
          <w:bCs/>
          <w:sz w:val="22"/>
          <w:szCs w:val="22"/>
        </w:rPr>
      </w:pPr>
    </w:p>
    <w:p w:rsidR="00CE68E3" w:rsidRDefault="00977F8E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Předseda vlády</w:t>
      </w:r>
    </w:p>
    <w:p w:rsidR="00C21031" w:rsidRPr="00977F8E" w:rsidRDefault="00977F8E" w:rsidP="00977F8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Místopředseda vlády pro vědu, výzkum a inovace</w:t>
      </w:r>
    </w:p>
    <w:p w:rsidR="00C21031" w:rsidRDefault="00C21031" w:rsidP="00C21031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Mgr. Bohuslav Sobotka</w:t>
      </w:r>
      <w:r w:rsidR="007F6302">
        <w:rPr>
          <w:rFonts w:ascii="Arial" w:hAnsi="Arial" w:cs="Arial"/>
          <w:bCs/>
          <w:noProof/>
          <w:sz w:val="22"/>
          <w:szCs w:val="22"/>
        </w:rPr>
        <w:t>,</w:t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 xml:space="preserve"> v. r.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655" w:rsidRDefault="00DA2655">
      <w:r>
        <w:separator/>
      </w:r>
    </w:p>
  </w:endnote>
  <w:endnote w:type="continuationSeparator" w:id="0">
    <w:p w:rsidR="00DA2655" w:rsidRDefault="00DA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1F" w:rsidRDefault="00CB4B1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1F" w:rsidRDefault="00CB4B1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1F" w:rsidRDefault="00CB4B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655" w:rsidRDefault="00DA2655">
      <w:r>
        <w:separator/>
      </w:r>
    </w:p>
  </w:footnote>
  <w:footnote w:type="continuationSeparator" w:id="0">
    <w:p w:rsidR="00DA2655" w:rsidRDefault="00DA2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CE5CD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F84FD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161D0">
      <w:rPr>
        <w:rStyle w:val="slostrnky"/>
        <w:noProof/>
      </w:rPr>
      <w:t>2</w:t>
    </w:r>
    <w:r>
      <w:rPr>
        <w:rStyle w:val="slostrnky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34" w:rsidRPr="00881D34" w:rsidRDefault="00CB4B1F" w:rsidP="00881D34">
    <w:pPr>
      <w:pStyle w:val="Zhlav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 w:rsidR="00881D34" w:rsidRPr="00881D34">
      <w:rPr>
        <w:rFonts w:ascii="Arial" w:hAnsi="Arial" w:cs="Arial"/>
        <w:b/>
        <w:sz w:val="24"/>
        <w:szCs w:val="24"/>
      </w:rPr>
      <w:t>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4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D4D"/>
    <w:rsid w:val="00000B9E"/>
    <w:rsid w:val="0000160C"/>
    <w:rsid w:val="00003F0B"/>
    <w:rsid w:val="000048E2"/>
    <w:rsid w:val="00005ADC"/>
    <w:rsid w:val="00026674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0F52C0"/>
    <w:rsid w:val="00106AC6"/>
    <w:rsid w:val="00114E04"/>
    <w:rsid w:val="00130F1F"/>
    <w:rsid w:val="00132D77"/>
    <w:rsid w:val="0014382F"/>
    <w:rsid w:val="001469E5"/>
    <w:rsid w:val="001469E6"/>
    <w:rsid w:val="001613CB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53D3"/>
    <w:rsid w:val="00227239"/>
    <w:rsid w:val="00244602"/>
    <w:rsid w:val="00246204"/>
    <w:rsid w:val="00250911"/>
    <w:rsid w:val="00257447"/>
    <w:rsid w:val="00275ED1"/>
    <w:rsid w:val="0028190D"/>
    <w:rsid w:val="00281C4E"/>
    <w:rsid w:val="00287968"/>
    <w:rsid w:val="002A1457"/>
    <w:rsid w:val="002A336B"/>
    <w:rsid w:val="002A3460"/>
    <w:rsid w:val="002B2F62"/>
    <w:rsid w:val="002B458C"/>
    <w:rsid w:val="002B4C93"/>
    <w:rsid w:val="002B773D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1517"/>
    <w:rsid w:val="004654F8"/>
    <w:rsid w:val="00466D3C"/>
    <w:rsid w:val="004728FB"/>
    <w:rsid w:val="00475A8D"/>
    <w:rsid w:val="00481C8E"/>
    <w:rsid w:val="00486240"/>
    <w:rsid w:val="004C4225"/>
    <w:rsid w:val="004C6A73"/>
    <w:rsid w:val="004D4718"/>
    <w:rsid w:val="004D79A9"/>
    <w:rsid w:val="004E0DA0"/>
    <w:rsid w:val="004E24D6"/>
    <w:rsid w:val="004E48FC"/>
    <w:rsid w:val="004F0337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4AFA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1D34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77F8E"/>
    <w:rsid w:val="009874E1"/>
    <w:rsid w:val="00992947"/>
    <w:rsid w:val="0099641A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161D0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B1F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2655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2AD9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3FB2"/>
    <w:rsid w:val="00E858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D2458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qFormat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qFormat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CharCharCharCharCharCharCharCharCharCharCharCharCharCharCharCharCharCharCharCharCharCharChar">
    <w:name w:val="Char4 Char Char Char Char Char Char Char Char Char Char Char Char Char Char Char Char Char Char Char Char Char Char Char Char Char Char"/>
    <w:basedOn w:val="Normln"/>
    <w:rsid w:val="00ED5359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C7C85"/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arial">
    <w:name w:val="arial"/>
    <w:basedOn w:val="Normln"/>
    <w:rsid w:val="00F57E2E"/>
    <w:pPr>
      <w:overflowPunct/>
      <w:autoSpaceDE/>
      <w:autoSpaceDN/>
      <w:adjustRightInd/>
      <w:spacing w:line="360" w:lineRule="auto"/>
      <w:jc w:val="both"/>
      <w:textAlignment w:val="auto"/>
    </w:pPr>
    <w:rPr>
      <w:rFonts w:ascii="Arial" w:hAnsi="Arial"/>
      <w:sz w:val="24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CE68E3"/>
    <w:pPr>
      <w:overflowPunct/>
      <w:autoSpaceDE/>
      <w:autoSpaceDN/>
      <w:adjustRightInd/>
      <w:spacing w:after="160" w:line="240" w:lineRule="exact"/>
      <w:textAlignment w:val="auto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VLÁDA ČESKÉ REPUBLIKY</vt:lpstr>
    </vt:vector>
  </TitlesOfParts>
  <Company>ÚVČR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Úřad vlády ČR</dc:creator>
  <cp:lastModifiedBy>Šimůnek Miroslav</cp:lastModifiedBy>
  <cp:revision>2</cp:revision>
  <cp:lastPrinted>2015-10-19T08:37:00Z</cp:lastPrinted>
  <dcterms:created xsi:type="dcterms:W3CDTF">2015-10-20T09:37:00Z</dcterms:created>
  <dcterms:modified xsi:type="dcterms:W3CDTF">2015-10-20T09:37:00Z</dcterms:modified>
</cp:coreProperties>
</file>