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18C" w:rsidRPr="000662BA" w:rsidRDefault="00AE418C" w:rsidP="007E44A4">
      <w:pPr>
        <w:pStyle w:val="Nvrh"/>
        <w:spacing w:line="276" w:lineRule="auto"/>
        <w:jc w:val="right"/>
        <w:rPr>
          <w:rFonts w:ascii="Arial" w:hAnsi="Arial" w:cs="Arial"/>
          <w:spacing w:val="0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ab/>
      </w:r>
      <w:r w:rsidRPr="000662BA">
        <w:rPr>
          <w:rFonts w:ascii="Arial" w:hAnsi="Arial" w:cs="Arial"/>
          <w:sz w:val="22"/>
          <w:szCs w:val="22"/>
        </w:rPr>
        <w:tab/>
      </w:r>
      <w:r w:rsidRPr="000662BA">
        <w:rPr>
          <w:rFonts w:ascii="Arial" w:hAnsi="Arial" w:cs="Arial"/>
          <w:sz w:val="22"/>
          <w:szCs w:val="22"/>
        </w:rPr>
        <w:tab/>
      </w:r>
      <w:r w:rsidRPr="000662BA">
        <w:rPr>
          <w:rFonts w:ascii="Arial" w:hAnsi="Arial" w:cs="Arial"/>
          <w:b/>
          <w:spacing w:val="0"/>
          <w:sz w:val="22"/>
          <w:szCs w:val="22"/>
        </w:rPr>
        <w:t>III.</w:t>
      </w:r>
    </w:p>
    <w:p w:rsidR="00AE418C" w:rsidRPr="000662BA" w:rsidRDefault="00AE418C" w:rsidP="007E44A4">
      <w:pPr>
        <w:pStyle w:val="Nvrh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Návrh</w:t>
      </w:r>
    </w:p>
    <w:p w:rsidR="00AE418C" w:rsidRPr="000662BA" w:rsidRDefault="00AE418C" w:rsidP="007E44A4">
      <w:pPr>
        <w:pStyle w:val="NAZENVLDY"/>
        <w:spacing w:line="276" w:lineRule="auto"/>
        <w:rPr>
          <w:rFonts w:ascii="Arial" w:hAnsi="Arial" w:cs="Arial"/>
          <w:sz w:val="22"/>
          <w:szCs w:val="22"/>
        </w:rPr>
      </w:pPr>
    </w:p>
    <w:p w:rsidR="00AE418C" w:rsidRPr="000662BA" w:rsidRDefault="00AE418C" w:rsidP="007E44A4">
      <w:pPr>
        <w:pStyle w:val="NAZENVLDY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NAŘÍZENÍ VLÁDY</w:t>
      </w:r>
    </w:p>
    <w:p w:rsidR="00AE418C" w:rsidRPr="000662BA" w:rsidRDefault="00AE418C" w:rsidP="007E44A4">
      <w:pPr>
        <w:pStyle w:val="nadpisnazen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0662BA">
        <w:rPr>
          <w:rFonts w:ascii="Arial" w:hAnsi="Arial" w:cs="Arial"/>
          <w:b w:val="0"/>
          <w:sz w:val="22"/>
          <w:szCs w:val="22"/>
        </w:rPr>
        <w:t>ze dne …201</w:t>
      </w:r>
      <w:r w:rsidR="001E6997">
        <w:rPr>
          <w:rFonts w:ascii="Arial" w:hAnsi="Arial" w:cs="Arial"/>
          <w:b w:val="0"/>
          <w:sz w:val="22"/>
          <w:szCs w:val="22"/>
        </w:rPr>
        <w:t>5</w:t>
      </w:r>
      <w:r w:rsidRPr="000662BA">
        <w:rPr>
          <w:rFonts w:ascii="Arial" w:hAnsi="Arial" w:cs="Arial"/>
          <w:b w:val="0"/>
          <w:sz w:val="22"/>
          <w:szCs w:val="22"/>
        </w:rPr>
        <w:t>,</w:t>
      </w:r>
    </w:p>
    <w:p w:rsidR="00AE418C" w:rsidRPr="000662BA" w:rsidRDefault="00AE418C" w:rsidP="007E44A4">
      <w:pPr>
        <w:pStyle w:val="nadpisnazen"/>
        <w:spacing w:after="240" w:line="276" w:lineRule="auto"/>
        <w:rPr>
          <w:rFonts w:ascii="Arial" w:hAnsi="Arial" w:cs="Arial"/>
          <w:bCs/>
          <w:sz w:val="22"/>
          <w:szCs w:val="22"/>
        </w:rPr>
      </w:pPr>
      <w:r w:rsidRPr="000662BA">
        <w:rPr>
          <w:rFonts w:ascii="Arial" w:hAnsi="Arial" w:cs="Arial"/>
          <w:bCs/>
          <w:sz w:val="22"/>
          <w:szCs w:val="22"/>
        </w:rPr>
        <w:t xml:space="preserve">kterým se mění nařízení vlády č. 71/2013 Sb., o podmínkách pro ocenění výsledků výzkumu, experimentálního vývoje a inovací </w:t>
      </w:r>
    </w:p>
    <w:p w:rsidR="00AE418C" w:rsidRDefault="00AE418C" w:rsidP="000662BA">
      <w:pPr>
        <w:pStyle w:val="Paragraf"/>
        <w:spacing w:line="276" w:lineRule="auto"/>
        <w:ind w:firstLine="708"/>
        <w:jc w:val="both"/>
        <w:rPr>
          <w:ins w:id="0" w:author="Sychra Luboš" w:date="2015-11-23T15:31:00Z"/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Vláda nařizuje podle § 49 odst. 6 zákona č. 218/2000 Sb., o rozpočtových pravidlech a o změně některých souvisejících zákonů (rozpočtová pravidla), ve znění zákona č. 26/2008 Sb., k provedení § 3 odst. 3 písm. e) zákona č. 130/2002 Sb., o podpoře výzkumu, experimentálního vývoje a inovací z veřejných prostředků a o změně některých souvisejících zákonů (zákon o podpoře výzkumu, experimentálního vývoje a inovací), ve znění zákona č. 110/2009 Sb.:</w:t>
      </w:r>
    </w:p>
    <w:p w:rsidR="00042070" w:rsidRPr="00042070" w:rsidRDefault="00042070" w:rsidP="00042070">
      <w:pPr>
        <w:pStyle w:val="Textodstavce"/>
        <w:rPr>
          <w:rPrChange w:id="1" w:author="Sychra Luboš" w:date="2015-11-23T15:31:00Z">
            <w:rPr>
              <w:rFonts w:ascii="Arial" w:hAnsi="Arial" w:cs="Arial"/>
              <w:sz w:val="22"/>
              <w:szCs w:val="22"/>
            </w:rPr>
          </w:rPrChange>
        </w:rPr>
        <w:pPrChange w:id="2" w:author="Sychra Luboš" w:date="2015-11-23T15:31:00Z">
          <w:pPr>
            <w:pStyle w:val="Paragraf"/>
            <w:spacing w:line="276" w:lineRule="auto"/>
            <w:ind w:firstLine="708"/>
            <w:jc w:val="both"/>
          </w:pPr>
        </w:pPrChange>
      </w:pPr>
    </w:p>
    <w:p w:rsidR="00AE418C" w:rsidRPr="000662BA" w:rsidDel="003144F3" w:rsidRDefault="00AE418C" w:rsidP="000662BA">
      <w:pPr>
        <w:pStyle w:val="Textodstavce"/>
        <w:numPr>
          <w:ilvl w:val="0"/>
          <w:numId w:val="0"/>
        </w:numPr>
        <w:spacing w:before="0" w:after="0" w:line="276" w:lineRule="auto"/>
        <w:ind w:left="273"/>
        <w:rPr>
          <w:del w:id="3" w:author="Sychra Luboš" w:date="2015-11-23T13:32:00Z"/>
          <w:rFonts w:ascii="Arial" w:hAnsi="Arial" w:cs="Arial"/>
          <w:sz w:val="22"/>
          <w:szCs w:val="22"/>
        </w:rPr>
      </w:pPr>
    </w:p>
    <w:p w:rsidR="00AE418C" w:rsidRPr="000662BA" w:rsidRDefault="00AE418C" w:rsidP="007E44A4">
      <w:pPr>
        <w:pStyle w:val="Paragraf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Čl. I</w:t>
      </w:r>
    </w:p>
    <w:p w:rsidR="00AE418C" w:rsidRPr="000662BA" w:rsidRDefault="00AE418C" w:rsidP="007E44A4">
      <w:pPr>
        <w:pStyle w:val="Textodstavce"/>
        <w:numPr>
          <w:ilvl w:val="0"/>
          <w:numId w:val="0"/>
        </w:numPr>
        <w:spacing w:before="0" w:after="0" w:line="276" w:lineRule="auto"/>
        <w:ind w:left="273"/>
        <w:rPr>
          <w:rFonts w:ascii="Arial" w:hAnsi="Arial" w:cs="Arial"/>
          <w:sz w:val="22"/>
          <w:szCs w:val="22"/>
        </w:rPr>
      </w:pPr>
    </w:p>
    <w:p w:rsidR="00AE418C" w:rsidRPr="000662BA" w:rsidRDefault="00AE418C" w:rsidP="007E44A4">
      <w:pPr>
        <w:pStyle w:val="Paragraf"/>
        <w:spacing w:before="0"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Nařízení vlády č. 71/2013 Sb., o podmínkách pro ocenění výsledků výzkumu, experimentálního vývoje a inovací, se mění takto:</w:t>
      </w:r>
    </w:p>
    <w:p w:rsidR="00AE418C" w:rsidRPr="000662BA" w:rsidRDefault="00AE418C" w:rsidP="007E44A4">
      <w:pPr>
        <w:pStyle w:val="Textodstavce"/>
        <w:numPr>
          <w:ilvl w:val="0"/>
          <w:numId w:val="0"/>
        </w:numPr>
        <w:spacing w:before="0" w:after="0" w:line="276" w:lineRule="auto"/>
        <w:ind w:left="273"/>
        <w:rPr>
          <w:rFonts w:ascii="Arial" w:hAnsi="Arial" w:cs="Arial"/>
          <w:b/>
          <w:spacing w:val="20"/>
          <w:sz w:val="22"/>
          <w:szCs w:val="22"/>
        </w:rPr>
      </w:pPr>
    </w:p>
    <w:p w:rsidR="00AE418C" w:rsidRDefault="00AE418C" w:rsidP="007E44A4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del w:id="4" w:author="Sychra Luboš" w:date="2015-11-23T13:29:00Z">
        <w:r w:rsidRPr="000662BA" w:rsidDel="003144F3">
          <w:rPr>
            <w:rFonts w:ascii="Arial" w:hAnsi="Arial" w:cs="Arial"/>
          </w:rPr>
          <w:delText xml:space="preserve">V </w:delText>
        </w:r>
      </w:del>
      <w:r w:rsidRPr="000662BA">
        <w:rPr>
          <w:rFonts w:ascii="Arial" w:hAnsi="Arial" w:cs="Arial"/>
        </w:rPr>
        <w:t xml:space="preserve">§ 2 </w:t>
      </w:r>
      <w:del w:id="5" w:author="Sychra Luboš" w:date="2015-11-23T13:30:00Z">
        <w:r w:rsidRPr="000662BA" w:rsidDel="003144F3">
          <w:rPr>
            <w:rFonts w:ascii="Arial" w:hAnsi="Arial" w:cs="Arial"/>
          </w:rPr>
          <w:delText xml:space="preserve">odstavec 1 </w:delText>
        </w:r>
      </w:del>
      <w:r w:rsidRPr="000662BA">
        <w:rPr>
          <w:rFonts w:ascii="Arial" w:hAnsi="Arial" w:cs="Arial"/>
        </w:rPr>
        <w:t xml:space="preserve">zní: </w:t>
      </w:r>
    </w:p>
    <w:p w:rsidR="00DD39B0" w:rsidRPr="000662BA" w:rsidRDefault="00DD39B0" w:rsidP="00042070">
      <w:pPr>
        <w:spacing w:after="120"/>
        <w:jc w:val="center"/>
        <w:rPr>
          <w:rFonts w:ascii="Arial" w:hAnsi="Arial" w:cs="Arial"/>
        </w:rPr>
        <w:pPrChange w:id="6" w:author="Sychra Luboš" w:date="2015-11-23T15:31:00Z">
          <w:pPr>
            <w:spacing w:after="120"/>
            <w:ind w:left="785"/>
            <w:jc w:val="both"/>
          </w:pPr>
        </w:pPrChange>
      </w:pPr>
      <w:bookmarkStart w:id="7" w:name="_GoBack"/>
      <w:bookmarkEnd w:id="7"/>
      <w:ins w:id="8" w:author="Šimůnek Miroslav" w:date="2015-11-23T13:58:00Z">
        <w:r>
          <w:rPr>
            <w:rFonts w:ascii="Arial" w:hAnsi="Arial" w:cs="Arial"/>
          </w:rPr>
          <w:t>„§ 2</w:t>
        </w:r>
      </w:ins>
    </w:p>
    <w:p w:rsidR="001A0B3C" w:rsidRPr="000662BA" w:rsidDel="001A0B3C" w:rsidRDefault="00AE418C" w:rsidP="001A0B3C">
      <w:pPr>
        <w:spacing w:after="120"/>
        <w:ind w:firstLine="425"/>
        <w:jc w:val="both"/>
        <w:rPr>
          <w:del w:id="9" w:author="Moravcová Lenka" w:date="2015-11-20T08:44:00Z"/>
          <w:rFonts w:ascii="Arial" w:hAnsi="Arial" w:cs="Arial"/>
        </w:rPr>
      </w:pPr>
      <w:del w:id="10" w:author="Šimůnek Miroslav" w:date="2015-11-23T13:59:00Z">
        <w:r w:rsidRPr="000662BA" w:rsidDel="00DD39B0">
          <w:rPr>
            <w:rFonts w:ascii="Arial" w:hAnsi="Arial" w:cs="Arial"/>
          </w:rPr>
          <w:delText>„</w:delText>
        </w:r>
      </w:del>
      <w:r w:rsidRPr="000662BA">
        <w:rPr>
          <w:rFonts w:ascii="Arial" w:hAnsi="Arial" w:cs="Arial"/>
        </w:rPr>
        <w:t xml:space="preserve">(1) </w:t>
      </w:r>
      <w:r w:rsidR="006A446A" w:rsidRPr="000662BA">
        <w:rPr>
          <w:rFonts w:ascii="Arial" w:hAnsi="Arial" w:cs="Arial"/>
        </w:rPr>
        <w:t>Finanční ocenění propagace či popularizace výzkumu, experimentálního vývoje a inovací podle zákona o podpoře výzkumu, experimentálního vývoje a inovací lze udělit fyzické osobě, která je výzkumným pracovníkem, za významné dílo v oblasti rozvoje výzkumu, experimentálního vývoje nebo inovací, včetně jeho propagace či popularizace, nebo fyzické osobě, která se významnou měrou zasl</w:t>
      </w:r>
      <w:r w:rsidR="007544AE" w:rsidRPr="000662BA">
        <w:rPr>
          <w:rFonts w:ascii="Arial" w:hAnsi="Arial" w:cs="Arial"/>
        </w:rPr>
        <w:t>oužila</w:t>
      </w:r>
      <w:r w:rsidR="006A446A" w:rsidRPr="000662BA">
        <w:rPr>
          <w:rFonts w:ascii="Arial" w:hAnsi="Arial" w:cs="Arial"/>
        </w:rPr>
        <w:t xml:space="preserve"> o propagaci či popularizaci výzkumu, experimentálního vývoje a inovací tím, že publik</w:t>
      </w:r>
      <w:r w:rsidR="007544AE" w:rsidRPr="000662BA">
        <w:rPr>
          <w:rFonts w:ascii="Arial" w:hAnsi="Arial" w:cs="Arial"/>
        </w:rPr>
        <w:t>ovala</w:t>
      </w:r>
      <w:r w:rsidR="006A446A" w:rsidRPr="000662BA">
        <w:rPr>
          <w:rFonts w:ascii="Arial" w:hAnsi="Arial" w:cs="Arial"/>
        </w:rPr>
        <w:t>, předáv</w:t>
      </w:r>
      <w:r w:rsidR="007544AE" w:rsidRPr="000662BA">
        <w:rPr>
          <w:rFonts w:ascii="Arial" w:hAnsi="Arial" w:cs="Arial"/>
        </w:rPr>
        <w:t>ala</w:t>
      </w:r>
      <w:r w:rsidR="006A446A" w:rsidRPr="000662BA">
        <w:rPr>
          <w:rFonts w:ascii="Arial" w:hAnsi="Arial" w:cs="Arial"/>
        </w:rPr>
        <w:t xml:space="preserve"> či jinak populárně naučně šíř</w:t>
      </w:r>
      <w:r w:rsidR="007544AE" w:rsidRPr="000662BA">
        <w:rPr>
          <w:rFonts w:ascii="Arial" w:hAnsi="Arial" w:cs="Arial"/>
        </w:rPr>
        <w:t>ila</w:t>
      </w:r>
      <w:r w:rsidR="006A446A" w:rsidRPr="000662BA">
        <w:rPr>
          <w:rFonts w:ascii="Arial" w:hAnsi="Arial" w:cs="Arial"/>
        </w:rPr>
        <w:t xml:space="preserve"> </w:t>
      </w:r>
      <w:del w:id="11" w:author="Sychra Luboš" w:date="2015-11-23T13:44:00Z">
        <w:r w:rsidR="006A446A" w:rsidRPr="000662BA" w:rsidDel="003935C6">
          <w:rPr>
            <w:rFonts w:ascii="Arial" w:hAnsi="Arial" w:cs="Arial"/>
          </w:rPr>
          <w:delText xml:space="preserve">nové </w:delText>
        </w:r>
      </w:del>
      <w:r w:rsidR="006A446A" w:rsidRPr="000662BA">
        <w:rPr>
          <w:rFonts w:ascii="Arial" w:hAnsi="Arial" w:cs="Arial"/>
        </w:rPr>
        <w:t>poznatky a znalosti v oblasti výzkumu, experimentálního vývoje nebo inovací.</w:t>
      </w:r>
      <w:ins w:id="12" w:author="Sychra Luboš" w:date="2015-11-23T09:33:00Z">
        <w:r w:rsidR="009C5405">
          <w:rPr>
            <w:rFonts w:ascii="Arial" w:hAnsi="Arial" w:cs="Arial"/>
          </w:rPr>
          <w:t xml:space="preserve"> </w:t>
        </w:r>
      </w:ins>
      <w:del w:id="13" w:author="Moravcová Lenka" w:date="2015-11-20T08:44:00Z">
        <w:r w:rsidR="006A446A" w:rsidRPr="000662BA" w:rsidDel="001A0B3C">
          <w:rPr>
            <w:rFonts w:ascii="Arial" w:hAnsi="Arial" w:cs="Arial"/>
          </w:rPr>
          <w:delText xml:space="preserve"> </w:delText>
        </w:r>
      </w:del>
      <w:moveToRangeStart w:id="14" w:author="Moravcová Lenka" w:date="2015-11-20T08:44:00Z" w:name="move435772396"/>
      <w:moveTo w:id="15" w:author="Moravcová Lenka" w:date="2015-11-20T08:44:00Z">
        <w:r w:rsidR="001A0B3C" w:rsidRPr="000662BA">
          <w:rPr>
            <w:rFonts w:ascii="Arial" w:hAnsi="Arial" w:cs="Arial"/>
          </w:rPr>
          <w:t>Ocenění může udělit</w:t>
        </w:r>
      </w:moveTo>
      <w:ins w:id="16" w:author="Moravcová Lenka" w:date="2015-11-20T12:46:00Z">
        <w:r w:rsidR="00523684">
          <w:rPr>
            <w:rFonts w:ascii="Arial" w:hAnsi="Arial" w:cs="Arial"/>
          </w:rPr>
          <w:t xml:space="preserve"> </w:t>
        </w:r>
        <w:del w:id="17" w:author="Sychra Luboš" w:date="2015-11-23T13:26:00Z">
          <w:r w:rsidR="00523684" w:rsidDel="003144F3">
            <w:rPr>
              <w:rFonts w:ascii="Arial" w:hAnsi="Arial" w:cs="Arial"/>
            </w:rPr>
            <w:delText>na základě svého rozhodnutí</w:delText>
          </w:r>
        </w:del>
      </w:ins>
      <w:moveTo w:id="18" w:author="Moravcová Lenka" w:date="2015-11-20T08:44:00Z">
        <w:del w:id="19" w:author="Sychra Luboš" w:date="2015-11-23T13:26:00Z">
          <w:r w:rsidR="001A0B3C" w:rsidRPr="000662BA" w:rsidDel="003144F3">
            <w:rPr>
              <w:rFonts w:ascii="Arial" w:hAnsi="Arial" w:cs="Arial"/>
            </w:rPr>
            <w:delText xml:space="preserve"> </w:delText>
          </w:r>
        </w:del>
      </w:moveTo>
    </w:p>
    <w:moveToRangeEnd w:id="14"/>
    <w:p w:rsidR="000662BA" w:rsidDel="001A0B3C" w:rsidRDefault="000662BA" w:rsidP="001A0B3C">
      <w:pPr>
        <w:spacing w:after="120"/>
        <w:ind w:firstLine="425"/>
        <w:jc w:val="both"/>
        <w:rPr>
          <w:del w:id="20" w:author="Moravcová Lenka" w:date="2015-11-20T08:44:00Z"/>
          <w:rFonts w:ascii="Arial" w:hAnsi="Arial" w:cs="Arial"/>
        </w:rPr>
      </w:pPr>
    </w:p>
    <w:p w:rsidR="006A446A" w:rsidRPr="000662BA" w:rsidDel="001A0B3C" w:rsidRDefault="006A446A" w:rsidP="001A0B3C">
      <w:pPr>
        <w:spacing w:after="120"/>
        <w:ind w:firstLine="425"/>
        <w:jc w:val="both"/>
        <w:rPr>
          <w:rFonts w:ascii="Arial" w:hAnsi="Arial" w:cs="Arial"/>
        </w:rPr>
      </w:pPr>
      <w:moveFromRangeStart w:id="21" w:author="Moravcová Lenka" w:date="2015-11-20T08:44:00Z" w:name="move435772396"/>
      <w:moveFrom w:id="22" w:author="Moravcová Lenka" w:date="2015-11-20T08:44:00Z">
        <w:r w:rsidRPr="000662BA" w:rsidDel="001A0B3C">
          <w:rPr>
            <w:rFonts w:ascii="Arial" w:hAnsi="Arial" w:cs="Arial"/>
          </w:rPr>
          <w:t xml:space="preserve">Ocenění může udělit </w:t>
        </w:r>
      </w:moveFrom>
    </w:p>
    <w:moveFromRangeEnd w:id="21"/>
    <w:p w:rsidR="006A446A" w:rsidRPr="000662BA" w:rsidRDefault="006A446A" w:rsidP="000662BA">
      <w:pPr>
        <w:spacing w:after="120"/>
        <w:ind w:firstLine="425"/>
        <w:jc w:val="both"/>
        <w:rPr>
          <w:rFonts w:ascii="Arial" w:hAnsi="Arial" w:cs="Arial"/>
        </w:rPr>
      </w:pPr>
      <w:r w:rsidRPr="000662BA">
        <w:rPr>
          <w:rFonts w:ascii="Arial" w:hAnsi="Arial" w:cs="Arial"/>
        </w:rPr>
        <w:t>a)</w:t>
      </w:r>
      <w:r w:rsidRPr="000662BA">
        <w:rPr>
          <w:rFonts w:ascii="Arial" w:hAnsi="Arial" w:cs="Arial"/>
        </w:rPr>
        <w:tab/>
        <w:t xml:space="preserve">předseda Rady </w:t>
      </w:r>
      <w:r w:rsidR="00CB0FCD" w:rsidRPr="000662BA">
        <w:rPr>
          <w:rFonts w:ascii="Arial" w:hAnsi="Arial" w:cs="Arial"/>
        </w:rPr>
        <w:t>jako Cenu předsedy Rady</w:t>
      </w:r>
      <w:r w:rsidR="00332EB1">
        <w:rPr>
          <w:rFonts w:ascii="Arial" w:hAnsi="Arial" w:cs="Arial"/>
        </w:rPr>
        <w:t xml:space="preserve"> pro v</w:t>
      </w:r>
      <w:r w:rsidR="007544AE" w:rsidRPr="000662BA">
        <w:rPr>
          <w:rFonts w:ascii="Arial" w:hAnsi="Arial" w:cs="Arial"/>
        </w:rPr>
        <w:t>ýzkum, vývoj a inovace</w:t>
      </w:r>
      <w:r w:rsidR="00CB0FCD" w:rsidRPr="000662BA">
        <w:rPr>
          <w:rFonts w:ascii="Arial" w:hAnsi="Arial" w:cs="Arial"/>
        </w:rPr>
        <w:t xml:space="preserve">, </w:t>
      </w:r>
    </w:p>
    <w:p w:rsidR="00AE418C" w:rsidRPr="000662BA" w:rsidRDefault="006A446A" w:rsidP="00C92903">
      <w:pPr>
        <w:spacing w:after="0"/>
        <w:ind w:left="709" w:hanging="284"/>
        <w:jc w:val="both"/>
        <w:rPr>
          <w:rFonts w:ascii="Arial" w:hAnsi="Arial" w:cs="Arial"/>
        </w:rPr>
      </w:pPr>
      <w:r w:rsidRPr="000662BA">
        <w:rPr>
          <w:rFonts w:ascii="Arial" w:hAnsi="Arial" w:cs="Arial"/>
        </w:rPr>
        <w:t>b)</w:t>
      </w:r>
      <w:r w:rsidRPr="000662BA">
        <w:rPr>
          <w:rFonts w:ascii="Arial" w:hAnsi="Arial" w:cs="Arial"/>
        </w:rPr>
        <w:tab/>
        <w:t>kterýkoliv poskytovatel, z jehož rozpočtové kapitoly je poskytována podpora výzkumu, experimentálního vývoje a inovací</w:t>
      </w:r>
      <w:r w:rsidR="007544AE" w:rsidRPr="000662BA">
        <w:rPr>
          <w:rFonts w:ascii="Arial" w:hAnsi="Arial" w:cs="Arial"/>
        </w:rPr>
        <w:t>.</w:t>
      </w:r>
      <w:del w:id="23" w:author="Sychra Luboš" w:date="2015-11-23T13:29:00Z">
        <w:r w:rsidR="00C92903" w:rsidRPr="000662BA" w:rsidDel="003144F3">
          <w:rPr>
            <w:rFonts w:ascii="Arial" w:hAnsi="Arial" w:cs="Arial"/>
          </w:rPr>
          <w:delText>“</w:delText>
        </w:r>
      </w:del>
      <w:r w:rsidRPr="000662BA">
        <w:rPr>
          <w:rFonts w:ascii="Arial" w:hAnsi="Arial" w:cs="Arial"/>
        </w:rPr>
        <w:t xml:space="preserve"> </w:t>
      </w:r>
      <w:r w:rsidR="00AE418C" w:rsidRPr="000662BA">
        <w:rPr>
          <w:rFonts w:ascii="Arial" w:hAnsi="Arial" w:cs="Arial"/>
        </w:rPr>
        <w:t xml:space="preserve">  </w:t>
      </w:r>
    </w:p>
    <w:p w:rsidR="00C92903" w:rsidRPr="000662BA" w:rsidDel="003144F3" w:rsidRDefault="00C92903" w:rsidP="00C92903">
      <w:pPr>
        <w:spacing w:after="0"/>
        <w:ind w:left="709" w:hanging="284"/>
        <w:jc w:val="both"/>
        <w:rPr>
          <w:del w:id="24" w:author="Sychra Luboš" w:date="2015-11-23T13:29:00Z"/>
          <w:rFonts w:ascii="Arial" w:hAnsi="Arial" w:cs="Arial"/>
        </w:rPr>
      </w:pPr>
    </w:p>
    <w:p w:rsidR="00AE418C" w:rsidRPr="000662BA" w:rsidDel="003144F3" w:rsidRDefault="00AE418C" w:rsidP="007E44A4">
      <w:pPr>
        <w:pStyle w:val="Textodstavce"/>
        <w:numPr>
          <w:ilvl w:val="0"/>
          <w:numId w:val="4"/>
        </w:numPr>
        <w:tabs>
          <w:tab w:val="clear" w:pos="851"/>
          <w:tab w:val="left" w:pos="709"/>
        </w:tabs>
        <w:spacing w:line="276" w:lineRule="auto"/>
        <w:ind w:left="709" w:hanging="283"/>
        <w:rPr>
          <w:del w:id="25" w:author="Sychra Luboš" w:date="2015-11-23T13:29:00Z"/>
          <w:rFonts w:ascii="Arial" w:hAnsi="Arial" w:cs="Arial"/>
          <w:sz w:val="22"/>
          <w:szCs w:val="22"/>
        </w:rPr>
      </w:pPr>
      <w:del w:id="26" w:author="Sychra Luboš" w:date="2015-11-23T13:29:00Z">
        <w:r w:rsidRPr="000662BA" w:rsidDel="003144F3">
          <w:rPr>
            <w:rFonts w:ascii="Arial" w:hAnsi="Arial" w:cs="Arial"/>
            <w:sz w:val="22"/>
            <w:szCs w:val="22"/>
          </w:rPr>
          <w:delText xml:space="preserve">V § 2 odstavec 2 zní: </w:delText>
        </w:r>
      </w:del>
    </w:p>
    <w:p w:rsidR="00AE418C" w:rsidRPr="000662BA" w:rsidRDefault="00AE418C" w:rsidP="003144F3">
      <w:pPr>
        <w:pStyle w:val="Textodstavce"/>
        <w:numPr>
          <w:ilvl w:val="0"/>
          <w:numId w:val="0"/>
        </w:numPr>
        <w:tabs>
          <w:tab w:val="clear" w:pos="851"/>
          <w:tab w:val="left" w:pos="709"/>
        </w:tabs>
        <w:spacing w:line="276" w:lineRule="auto"/>
        <w:ind w:firstLine="273"/>
        <w:rPr>
          <w:rFonts w:ascii="Arial" w:hAnsi="Arial" w:cs="Arial"/>
          <w:sz w:val="22"/>
          <w:szCs w:val="22"/>
        </w:rPr>
      </w:pPr>
      <w:del w:id="27" w:author="Moravcová Lenka" w:date="2015-11-20T12:23:00Z">
        <w:r w:rsidRPr="000662BA" w:rsidDel="00F5152D">
          <w:rPr>
            <w:rFonts w:ascii="Arial" w:hAnsi="Arial" w:cs="Arial"/>
            <w:sz w:val="22"/>
            <w:szCs w:val="22"/>
          </w:rPr>
          <w:delText>„</w:delText>
        </w:r>
      </w:del>
      <w:r w:rsidRPr="000662BA">
        <w:rPr>
          <w:rFonts w:ascii="Arial" w:hAnsi="Arial" w:cs="Arial"/>
          <w:sz w:val="22"/>
          <w:szCs w:val="22"/>
        </w:rPr>
        <w:t>(</w:t>
      </w:r>
      <w:r w:rsidR="00BD2724" w:rsidRPr="000662BA">
        <w:rPr>
          <w:rFonts w:ascii="Arial" w:hAnsi="Arial" w:cs="Arial"/>
          <w:sz w:val="22"/>
          <w:szCs w:val="22"/>
        </w:rPr>
        <w:t>2</w:t>
      </w:r>
      <w:r w:rsidRPr="000662BA">
        <w:rPr>
          <w:rFonts w:ascii="Arial" w:hAnsi="Arial" w:cs="Arial"/>
          <w:sz w:val="22"/>
          <w:szCs w:val="22"/>
        </w:rPr>
        <w:t xml:space="preserve">) </w:t>
      </w:r>
      <w:r w:rsidR="00024AC3" w:rsidRPr="000662BA">
        <w:rPr>
          <w:rFonts w:ascii="Arial" w:hAnsi="Arial" w:cs="Arial"/>
          <w:sz w:val="22"/>
          <w:szCs w:val="22"/>
        </w:rPr>
        <w:t>Ocenění podle odstavce 1 písm. a) je poskytováno z výdajů na výzkum, experimentální vývoj a inovace rozpočtové kapitoly Úřadu vlády</w:t>
      </w:r>
      <w:r w:rsidR="00782987" w:rsidRPr="000662BA">
        <w:rPr>
          <w:rFonts w:ascii="Arial" w:hAnsi="Arial" w:cs="Arial"/>
          <w:sz w:val="22"/>
          <w:szCs w:val="22"/>
        </w:rPr>
        <w:t xml:space="preserve"> České republiky</w:t>
      </w:r>
      <w:r w:rsidR="00024AC3" w:rsidRPr="000662BA">
        <w:rPr>
          <w:rFonts w:ascii="Arial" w:hAnsi="Arial" w:cs="Arial"/>
          <w:sz w:val="22"/>
          <w:szCs w:val="22"/>
        </w:rPr>
        <w:t xml:space="preserve"> </w:t>
      </w:r>
      <w:ins w:id="28" w:author="Moravcová Lenka" w:date="2015-11-20T13:00:00Z">
        <w:del w:id="29" w:author="Sychra Luboš" w:date="2015-11-23T13:31:00Z">
          <w:r w:rsidR="00156B21" w:rsidRPr="005500D4" w:rsidDel="003144F3">
            <w:rPr>
              <w:rFonts w:ascii="Arial" w:hAnsi="Arial" w:cs="Arial"/>
              <w:sz w:val="22"/>
              <w:szCs w:val="22"/>
            </w:rPr>
            <w:delText>a lze udělit v jednom kalendářním roce pouze jedno ocenění ve výši</w:delText>
          </w:r>
        </w:del>
      </w:ins>
      <w:r w:rsidR="00024AC3" w:rsidRPr="000662BA">
        <w:rPr>
          <w:rFonts w:ascii="Arial" w:hAnsi="Arial" w:cs="Arial"/>
          <w:sz w:val="22"/>
          <w:szCs w:val="22"/>
        </w:rPr>
        <w:t>a lze jej udělit v jednom kalendářním roce pouze jednou ve výši až 500 000 Kč.</w:t>
      </w:r>
      <w:del w:id="30" w:author="Sychra Luboš" w:date="2015-11-23T13:32:00Z">
        <w:r w:rsidR="00024AC3" w:rsidRPr="000662BA" w:rsidDel="003144F3">
          <w:rPr>
            <w:rFonts w:ascii="Arial" w:hAnsi="Arial" w:cs="Arial"/>
            <w:sz w:val="22"/>
            <w:szCs w:val="22"/>
          </w:rPr>
          <w:delText>“</w:delText>
        </w:r>
      </w:del>
    </w:p>
    <w:p w:rsidR="00D5177F" w:rsidRPr="000662BA" w:rsidDel="003144F3" w:rsidRDefault="00D5177F" w:rsidP="003144F3">
      <w:pPr>
        <w:pStyle w:val="Textodstavce"/>
        <w:numPr>
          <w:ilvl w:val="0"/>
          <w:numId w:val="0"/>
        </w:numPr>
        <w:tabs>
          <w:tab w:val="clear" w:pos="851"/>
          <w:tab w:val="left" w:pos="709"/>
        </w:tabs>
        <w:spacing w:line="276" w:lineRule="auto"/>
        <w:ind w:firstLine="273"/>
        <w:rPr>
          <w:del w:id="31" w:author="Sychra Luboš" w:date="2015-11-23T13:32:00Z"/>
          <w:rFonts w:ascii="Arial" w:hAnsi="Arial" w:cs="Arial"/>
          <w:sz w:val="22"/>
          <w:szCs w:val="22"/>
        </w:rPr>
      </w:pPr>
    </w:p>
    <w:p w:rsidR="00AE418C" w:rsidRPr="000662BA" w:rsidDel="003144F3" w:rsidRDefault="00AE418C" w:rsidP="005500D4">
      <w:pPr>
        <w:numPr>
          <w:ilvl w:val="0"/>
          <w:numId w:val="4"/>
        </w:numPr>
        <w:spacing w:after="120"/>
        <w:jc w:val="both"/>
        <w:rPr>
          <w:del w:id="32" w:author="Sychra Luboš" w:date="2015-11-23T13:32:00Z"/>
          <w:rFonts w:ascii="Arial" w:hAnsi="Arial" w:cs="Arial"/>
        </w:rPr>
      </w:pPr>
      <w:del w:id="33" w:author="Sychra Luboš" w:date="2015-11-23T13:32:00Z">
        <w:r w:rsidRPr="000662BA" w:rsidDel="003144F3">
          <w:rPr>
            <w:rFonts w:ascii="Arial" w:hAnsi="Arial" w:cs="Arial"/>
          </w:rPr>
          <w:delText>V § 2 se doplňuj</w:delText>
        </w:r>
        <w:r w:rsidR="00024AC3" w:rsidRPr="000662BA" w:rsidDel="003144F3">
          <w:rPr>
            <w:rFonts w:ascii="Arial" w:hAnsi="Arial" w:cs="Arial"/>
          </w:rPr>
          <w:delText>e odstav</w:delText>
        </w:r>
        <w:r w:rsidRPr="000662BA" w:rsidDel="003144F3">
          <w:rPr>
            <w:rFonts w:ascii="Arial" w:hAnsi="Arial" w:cs="Arial"/>
          </w:rPr>
          <w:delText>e</w:delText>
        </w:r>
        <w:r w:rsidR="00024AC3" w:rsidRPr="000662BA" w:rsidDel="003144F3">
          <w:rPr>
            <w:rFonts w:ascii="Arial" w:hAnsi="Arial" w:cs="Arial"/>
          </w:rPr>
          <w:delText>c</w:delText>
        </w:r>
        <w:r w:rsidRPr="000662BA" w:rsidDel="003144F3">
          <w:rPr>
            <w:rFonts w:ascii="Arial" w:hAnsi="Arial" w:cs="Arial"/>
          </w:rPr>
          <w:delText xml:space="preserve"> 3, kter</w:delText>
        </w:r>
        <w:r w:rsidR="00024AC3" w:rsidRPr="000662BA" w:rsidDel="003144F3">
          <w:rPr>
            <w:rFonts w:ascii="Arial" w:hAnsi="Arial" w:cs="Arial"/>
          </w:rPr>
          <w:delText>ý</w:delText>
        </w:r>
        <w:r w:rsidR="003938DF" w:rsidRPr="000662BA" w:rsidDel="003144F3">
          <w:rPr>
            <w:rFonts w:ascii="Arial" w:hAnsi="Arial" w:cs="Arial"/>
          </w:rPr>
          <w:delText xml:space="preserve"> zní</w:delText>
        </w:r>
        <w:r w:rsidRPr="000662BA" w:rsidDel="003144F3">
          <w:rPr>
            <w:rFonts w:ascii="Arial" w:hAnsi="Arial" w:cs="Arial"/>
          </w:rPr>
          <w:delText>:</w:delText>
        </w:r>
      </w:del>
    </w:p>
    <w:p w:rsidR="00BD2724" w:rsidRPr="000662BA" w:rsidRDefault="00AE418C" w:rsidP="00BD2724">
      <w:pPr>
        <w:pStyle w:val="Textodstavce"/>
        <w:numPr>
          <w:ilvl w:val="0"/>
          <w:numId w:val="0"/>
        </w:numPr>
        <w:spacing w:line="276" w:lineRule="auto"/>
        <w:ind w:firstLine="273"/>
        <w:rPr>
          <w:rFonts w:ascii="Arial" w:hAnsi="Arial" w:cs="Arial"/>
          <w:sz w:val="22"/>
          <w:szCs w:val="22"/>
        </w:rPr>
      </w:pPr>
      <w:del w:id="34" w:author="Sychra Luboš" w:date="2015-11-23T13:33:00Z">
        <w:r w:rsidRPr="000662BA" w:rsidDel="003144F3">
          <w:rPr>
            <w:rFonts w:ascii="Arial" w:hAnsi="Arial" w:cs="Arial"/>
            <w:sz w:val="22"/>
            <w:szCs w:val="22"/>
          </w:rPr>
          <w:delText>„</w:delText>
        </w:r>
      </w:del>
      <w:r w:rsidRPr="000662BA">
        <w:rPr>
          <w:rFonts w:ascii="Arial" w:hAnsi="Arial" w:cs="Arial"/>
          <w:sz w:val="22"/>
          <w:szCs w:val="22"/>
        </w:rPr>
        <w:t xml:space="preserve">(3) </w:t>
      </w:r>
      <w:r w:rsidR="00A47A28" w:rsidRPr="000662BA">
        <w:rPr>
          <w:rFonts w:ascii="Arial" w:hAnsi="Arial" w:cs="Arial"/>
          <w:sz w:val="22"/>
          <w:szCs w:val="22"/>
        </w:rPr>
        <w:t xml:space="preserve">Ocenění podle odstavce 1 písm. b) je poskytováno z rozpočtové kapitoly poskytovatele, který o udělení ocenění rozhodl. </w:t>
      </w:r>
      <w:r w:rsidR="004259AE" w:rsidRPr="000662BA">
        <w:rPr>
          <w:rFonts w:ascii="Arial" w:hAnsi="Arial" w:cs="Arial"/>
          <w:sz w:val="22"/>
          <w:szCs w:val="22"/>
        </w:rPr>
        <w:t xml:space="preserve">V jednom kalendářním roce může poskytovatel udělit </w:t>
      </w:r>
      <w:del w:id="35" w:author="Moravcová Lenka" w:date="2015-11-20T12:34:00Z">
        <w:r w:rsidR="004259AE" w:rsidRPr="000662BA" w:rsidDel="00526444">
          <w:rPr>
            <w:rFonts w:ascii="Arial" w:hAnsi="Arial" w:cs="Arial"/>
            <w:sz w:val="22"/>
            <w:szCs w:val="22"/>
          </w:rPr>
          <w:delText>jedno nebo</w:delText>
        </w:r>
      </w:del>
      <w:ins w:id="36" w:author="Moravcová Lenka" w:date="2015-11-20T12:34:00Z">
        <w:r w:rsidR="00526444">
          <w:rPr>
            <w:rFonts w:ascii="Arial" w:hAnsi="Arial" w:cs="Arial"/>
            <w:sz w:val="22"/>
            <w:szCs w:val="22"/>
          </w:rPr>
          <w:t>i</w:t>
        </w:r>
      </w:ins>
      <w:r w:rsidR="004259AE" w:rsidRPr="000662BA">
        <w:rPr>
          <w:rFonts w:ascii="Arial" w:hAnsi="Arial" w:cs="Arial"/>
          <w:sz w:val="22"/>
          <w:szCs w:val="22"/>
        </w:rPr>
        <w:t xml:space="preserve"> více ocenění s tím, že souhrnná hodnota ocenění u tohoto poskytovatele v jednom kalendářním roce nesmí překročit 500 000 Kč.</w:t>
      </w:r>
      <w:r w:rsidR="00BD2724" w:rsidRPr="000662BA">
        <w:rPr>
          <w:rFonts w:ascii="Arial" w:hAnsi="Arial" w:cs="Arial"/>
          <w:sz w:val="22"/>
          <w:szCs w:val="22"/>
        </w:rPr>
        <w:t>“</w:t>
      </w:r>
      <w:ins w:id="37" w:author="Sychra Luboš" w:date="2015-11-23T13:33:00Z">
        <w:r w:rsidR="003144F3">
          <w:rPr>
            <w:rFonts w:ascii="Arial" w:hAnsi="Arial" w:cs="Arial"/>
            <w:sz w:val="22"/>
            <w:szCs w:val="22"/>
          </w:rPr>
          <w:t>.</w:t>
        </w:r>
      </w:ins>
      <w:r w:rsidR="00BD2724" w:rsidRPr="000662BA">
        <w:rPr>
          <w:rFonts w:ascii="Arial" w:hAnsi="Arial" w:cs="Arial"/>
          <w:sz w:val="22"/>
          <w:szCs w:val="22"/>
        </w:rPr>
        <w:t xml:space="preserve"> </w:t>
      </w:r>
    </w:p>
    <w:p w:rsidR="00D5177F" w:rsidRPr="000662BA" w:rsidRDefault="00D5177F" w:rsidP="007E44A4">
      <w:pPr>
        <w:pStyle w:val="Textodstavce"/>
        <w:numPr>
          <w:ilvl w:val="0"/>
          <w:numId w:val="0"/>
        </w:numPr>
        <w:spacing w:line="276" w:lineRule="auto"/>
        <w:ind w:firstLine="273"/>
        <w:rPr>
          <w:rFonts w:ascii="Arial" w:hAnsi="Arial" w:cs="Arial"/>
          <w:sz w:val="22"/>
          <w:szCs w:val="22"/>
        </w:rPr>
      </w:pPr>
    </w:p>
    <w:p w:rsidR="00AE418C" w:rsidRPr="000662BA" w:rsidRDefault="00AE418C" w:rsidP="007E44A4">
      <w:pPr>
        <w:pStyle w:val="Textodstavce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0662BA">
        <w:rPr>
          <w:rFonts w:ascii="Arial" w:hAnsi="Arial" w:cs="Arial"/>
          <w:sz w:val="22"/>
          <w:szCs w:val="22"/>
        </w:rPr>
        <w:lastRenderedPageBreak/>
        <w:t>V § 3 odstavec</w:t>
      </w:r>
      <w:proofErr w:type="gramEnd"/>
      <w:r w:rsidRPr="000662BA">
        <w:rPr>
          <w:rFonts w:ascii="Arial" w:hAnsi="Arial" w:cs="Arial"/>
          <w:sz w:val="22"/>
          <w:szCs w:val="22"/>
        </w:rPr>
        <w:t xml:space="preserve"> 3 zní</w:t>
      </w:r>
      <w:r w:rsidR="007544AE" w:rsidRPr="000662BA">
        <w:rPr>
          <w:rFonts w:ascii="Arial" w:hAnsi="Arial" w:cs="Arial"/>
          <w:sz w:val="22"/>
          <w:szCs w:val="22"/>
        </w:rPr>
        <w:t>:</w:t>
      </w:r>
    </w:p>
    <w:p w:rsidR="00AE418C" w:rsidRPr="000662BA" w:rsidRDefault="00AE418C" w:rsidP="007E44A4">
      <w:pPr>
        <w:pStyle w:val="Textodstavce"/>
        <w:numPr>
          <w:ilvl w:val="0"/>
          <w:numId w:val="0"/>
        </w:numPr>
        <w:spacing w:line="276" w:lineRule="auto"/>
        <w:ind w:firstLine="273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 xml:space="preserve">„(3) </w:t>
      </w:r>
      <w:ins w:id="38" w:author="Sychra Luboš" w:date="2015-11-23T13:41:00Z">
        <w:r w:rsidR="005500D4" w:rsidRPr="005500D4">
          <w:rPr>
            <w:rFonts w:ascii="Arial" w:hAnsi="Arial" w:cs="Arial"/>
            <w:sz w:val="22"/>
            <w:szCs w:val="22"/>
          </w:rPr>
          <w:t xml:space="preserve">Při výběru kandidáta na ocenění podle § 2 odst. 1 se posuzuje </w:t>
        </w:r>
        <w:r w:rsidR="005500D4">
          <w:rPr>
            <w:rFonts w:ascii="Arial" w:hAnsi="Arial" w:cs="Arial"/>
            <w:sz w:val="22"/>
            <w:szCs w:val="22"/>
          </w:rPr>
          <w:t>zejména počet, rozsah a kvalit</w:t>
        </w:r>
        <w:r w:rsidR="005500D4" w:rsidRPr="005500D4">
          <w:rPr>
            <w:rFonts w:ascii="Arial" w:hAnsi="Arial" w:cs="Arial"/>
            <w:sz w:val="22"/>
            <w:szCs w:val="22"/>
          </w:rPr>
          <w:t>a popularizačních veřejných vyst</w:t>
        </w:r>
        <w:r w:rsidR="005500D4">
          <w:rPr>
            <w:rFonts w:ascii="Arial" w:hAnsi="Arial" w:cs="Arial"/>
            <w:sz w:val="22"/>
            <w:szCs w:val="22"/>
          </w:rPr>
          <w:t>oupení a počet, rozsah a kvalit</w:t>
        </w:r>
        <w:r w:rsidR="005500D4" w:rsidRPr="005500D4">
          <w:rPr>
            <w:rFonts w:ascii="Arial" w:hAnsi="Arial" w:cs="Arial"/>
            <w:sz w:val="22"/>
            <w:szCs w:val="22"/>
          </w:rPr>
          <w:t>a ps</w:t>
        </w:r>
        <w:r w:rsidR="005500D4">
          <w:rPr>
            <w:rFonts w:ascii="Arial" w:hAnsi="Arial" w:cs="Arial"/>
            <w:sz w:val="22"/>
            <w:szCs w:val="22"/>
          </w:rPr>
          <w:t>aných popularizačních příspěvků</w:t>
        </w:r>
        <w:r w:rsidR="005500D4" w:rsidRPr="005500D4">
          <w:rPr>
            <w:rFonts w:ascii="Arial" w:hAnsi="Arial" w:cs="Arial"/>
            <w:sz w:val="22"/>
            <w:szCs w:val="22"/>
          </w:rPr>
          <w:t>, přičemž se bere v úvahu dopad na veřejnost, a to zejména z hlediska podpory dlouhodobých perspektiv výzkumu, experimentálního vývoje a inovací.</w:t>
        </w:r>
      </w:ins>
      <w:del w:id="39" w:author="Sychra Luboš" w:date="2015-11-23T13:41:00Z">
        <w:r w:rsidRPr="000662BA" w:rsidDel="005500D4">
          <w:rPr>
            <w:rFonts w:ascii="Arial" w:hAnsi="Arial" w:cs="Arial"/>
            <w:sz w:val="22"/>
            <w:szCs w:val="22"/>
          </w:rPr>
          <w:delText xml:space="preserve">Při výběru kandidáta na ocenění podle § 2 </w:delText>
        </w:r>
        <w:r w:rsidR="00BB2D5C" w:rsidRPr="000662BA" w:rsidDel="005500D4">
          <w:rPr>
            <w:rFonts w:ascii="Arial" w:hAnsi="Arial" w:cs="Arial"/>
            <w:sz w:val="22"/>
            <w:szCs w:val="22"/>
          </w:rPr>
          <w:delText xml:space="preserve">odst. 1 </w:delText>
        </w:r>
        <w:r w:rsidRPr="000662BA" w:rsidDel="005500D4">
          <w:rPr>
            <w:rFonts w:ascii="Arial" w:hAnsi="Arial" w:cs="Arial"/>
            <w:sz w:val="22"/>
            <w:szCs w:val="22"/>
          </w:rPr>
          <w:delText>se posuzuje zejména počet, rozsah a</w:delText>
        </w:r>
        <w:r w:rsidR="00B51459" w:rsidRPr="000662BA" w:rsidDel="005500D4">
          <w:rPr>
            <w:rFonts w:ascii="Arial" w:hAnsi="Arial" w:cs="Arial"/>
            <w:sz w:val="22"/>
            <w:szCs w:val="22"/>
          </w:rPr>
          <w:delText> </w:delText>
        </w:r>
        <w:r w:rsidRPr="000662BA" w:rsidDel="005500D4">
          <w:rPr>
            <w:rFonts w:ascii="Arial" w:hAnsi="Arial" w:cs="Arial"/>
            <w:sz w:val="22"/>
            <w:szCs w:val="22"/>
          </w:rPr>
          <w:delText>kvalita popularizačních veřejných vystoupení a počet, rozsah a kvalita psaných popularizačních příspěvků. Vždy se přitom bere v úvahu ohlas daného média v</w:delText>
        </w:r>
        <w:r w:rsidR="00BB2D5C" w:rsidRPr="000662BA" w:rsidDel="005500D4">
          <w:rPr>
            <w:rFonts w:ascii="Arial" w:hAnsi="Arial" w:cs="Arial"/>
            <w:sz w:val="22"/>
            <w:szCs w:val="22"/>
          </w:rPr>
          <w:delText> </w:delText>
        </w:r>
        <w:r w:rsidRPr="000662BA" w:rsidDel="005500D4">
          <w:rPr>
            <w:rFonts w:ascii="Arial" w:hAnsi="Arial" w:cs="Arial"/>
            <w:sz w:val="22"/>
            <w:szCs w:val="22"/>
          </w:rPr>
          <w:delText>populaci, a to zejména z hlediska podpory dlouhodobých perspektiv výzkumu, experimentálního vývoje a</w:delText>
        </w:r>
        <w:r w:rsidR="00B51459" w:rsidRPr="000662BA" w:rsidDel="005500D4">
          <w:rPr>
            <w:rFonts w:ascii="Arial" w:hAnsi="Arial" w:cs="Arial"/>
            <w:sz w:val="22"/>
            <w:szCs w:val="22"/>
          </w:rPr>
          <w:delText> </w:delText>
        </w:r>
        <w:r w:rsidRPr="000662BA" w:rsidDel="005500D4">
          <w:rPr>
            <w:rFonts w:ascii="Arial" w:hAnsi="Arial" w:cs="Arial"/>
            <w:sz w:val="22"/>
            <w:szCs w:val="22"/>
          </w:rPr>
          <w:delText>inovací.</w:delText>
        </w:r>
      </w:del>
      <w:r w:rsidRPr="000662BA">
        <w:rPr>
          <w:rFonts w:ascii="Arial" w:hAnsi="Arial" w:cs="Arial"/>
          <w:sz w:val="22"/>
          <w:szCs w:val="22"/>
        </w:rPr>
        <w:t>“</w:t>
      </w:r>
      <w:ins w:id="40" w:author="Sychra Luboš" w:date="2015-11-23T13:32:00Z">
        <w:r w:rsidR="003144F3">
          <w:rPr>
            <w:rFonts w:ascii="Arial" w:hAnsi="Arial" w:cs="Arial"/>
            <w:sz w:val="22"/>
            <w:szCs w:val="22"/>
          </w:rPr>
          <w:t>.</w:t>
        </w:r>
      </w:ins>
      <w:r w:rsidRPr="000662BA">
        <w:rPr>
          <w:rFonts w:ascii="Arial" w:hAnsi="Arial" w:cs="Arial"/>
          <w:sz w:val="22"/>
          <w:szCs w:val="22"/>
        </w:rPr>
        <w:t xml:space="preserve"> </w:t>
      </w:r>
    </w:p>
    <w:p w:rsidR="005500D4" w:rsidRDefault="005500D4" w:rsidP="007E44A4">
      <w:pPr>
        <w:pStyle w:val="Paragraf"/>
        <w:spacing w:line="276" w:lineRule="auto"/>
        <w:rPr>
          <w:ins w:id="41" w:author="Sychra Luboš" w:date="2015-11-23T13:42:00Z"/>
          <w:rFonts w:ascii="Arial" w:hAnsi="Arial" w:cs="Arial"/>
          <w:sz w:val="22"/>
          <w:szCs w:val="22"/>
        </w:rPr>
      </w:pPr>
    </w:p>
    <w:p w:rsidR="00AE418C" w:rsidRPr="000662BA" w:rsidRDefault="00AE418C" w:rsidP="007E44A4">
      <w:pPr>
        <w:pStyle w:val="Paragraf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Čl. II</w:t>
      </w:r>
    </w:p>
    <w:p w:rsidR="00AE418C" w:rsidRPr="000662BA" w:rsidRDefault="00AE418C" w:rsidP="007E44A4">
      <w:pPr>
        <w:pStyle w:val="Textodstavce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662BA">
        <w:rPr>
          <w:rFonts w:ascii="Arial" w:hAnsi="Arial" w:cs="Arial"/>
          <w:b/>
          <w:sz w:val="22"/>
          <w:szCs w:val="22"/>
        </w:rPr>
        <w:t>Účinnost</w:t>
      </w:r>
    </w:p>
    <w:p w:rsidR="00AE418C" w:rsidRPr="000662BA" w:rsidRDefault="00AE418C" w:rsidP="007E44A4">
      <w:pPr>
        <w:rPr>
          <w:rFonts w:ascii="Arial" w:hAnsi="Arial" w:cs="Arial"/>
        </w:rPr>
      </w:pPr>
      <w:r w:rsidRPr="000662BA">
        <w:rPr>
          <w:rFonts w:ascii="Arial" w:hAnsi="Arial" w:cs="Arial"/>
        </w:rPr>
        <w:tab/>
        <w:t>Toto nařízení nabývá účinnosti</w:t>
      </w:r>
      <w:r w:rsidR="007544AE" w:rsidRPr="000662BA">
        <w:rPr>
          <w:rFonts w:ascii="Arial" w:hAnsi="Arial" w:cs="Arial"/>
        </w:rPr>
        <w:t xml:space="preserve"> patnáctým</w:t>
      </w:r>
      <w:r w:rsidRPr="000662BA">
        <w:rPr>
          <w:rFonts w:ascii="Arial" w:hAnsi="Arial" w:cs="Arial"/>
        </w:rPr>
        <w:t xml:space="preserve"> dnem</w:t>
      </w:r>
      <w:r w:rsidR="007544AE" w:rsidRPr="000662BA">
        <w:rPr>
          <w:rFonts w:ascii="Arial" w:hAnsi="Arial" w:cs="Arial"/>
        </w:rPr>
        <w:t xml:space="preserve"> po</w:t>
      </w:r>
      <w:r w:rsidRPr="000662BA">
        <w:rPr>
          <w:rFonts w:ascii="Arial" w:hAnsi="Arial" w:cs="Arial"/>
        </w:rPr>
        <w:t xml:space="preserve"> jeho vyhlášení.</w:t>
      </w:r>
    </w:p>
    <w:p w:rsidR="00AE418C" w:rsidRPr="000662BA" w:rsidRDefault="00AE418C" w:rsidP="007E44A4">
      <w:pPr>
        <w:rPr>
          <w:rFonts w:ascii="Arial" w:hAnsi="Arial" w:cs="Arial"/>
        </w:rPr>
      </w:pPr>
    </w:p>
    <w:p w:rsidR="00AE418C" w:rsidRPr="000662BA" w:rsidRDefault="00AE418C" w:rsidP="007E44A4">
      <w:pPr>
        <w:rPr>
          <w:rFonts w:ascii="Arial" w:hAnsi="Arial" w:cs="Arial"/>
        </w:rPr>
      </w:pPr>
    </w:p>
    <w:p w:rsidR="00AE418C" w:rsidRPr="000662BA" w:rsidRDefault="00AE418C" w:rsidP="007E44A4">
      <w:pPr>
        <w:pStyle w:val="funkce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předseda vlády</w:t>
      </w:r>
    </w:p>
    <w:p w:rsidR="007036F8" w:rsidRPr="000662BA" w:rsidRDefault="007036F8" w:rsidP="007E44A4">
      <w:pPr>
        <w:pStyle w:val="funkce"/>
        <w:spacing w:line="276" w:lineRule="auto"/>
        <w:rPr>
          <w:rFonts w:ascii="Arial" w:hAnsi="Arial" w:cs="Arial"/>
          <w:sz w:val="22"/>
          <w:szCs w:val="22"/>
        </w:rPr>
      </w:pPr>
    </w:p>
    <w:p w:rsidR="007036F8" w:rsidRPr="000662BA" w:rsidRDefault="007036F8" w:rsidP="007E44A4">
      <w:pPr>
        <w:pStyle w:val="funkce"/>
        <w:spacing w:line="276" w:lineRule="auto"/>
        <w:rPr>
          <w:rFonts w:ascii="Arial" w:hAnsi="Arial" w:cs="Arial"/>
          <w:sz w:val="22"/>
          <w:szCs w:val="22"/>
        </w:rPr>
      </w:pPr>
    </w:p>
    <w:p w:rsidR="007036F8" w:rsidRPr="000662BA" w:rsidRDefault="007036F8" w:rsidP="007E44A4">
      <w:pPr>
        <w:pStyle w:val="funkce"/>
        <w:spacing w:line="276" w:lineRule="auto"/>
        <w:rPr>
          <w:rFonts w:ascii="Arial" w:hAnsi="Arial" w:cs="Arial"/>
          <w:sz w:val="22"/>
          <w:szCs w:val="22"/>
        </w:rPr>
      </w:pPr>
    </w:p>
    <w:p w:rsidR="007036F8" w:rsidRPr="000662BA" w:rsidRDefault="007036F8" w:rsidP="007E44A4">
      <w:pPr>
        <w:pStyle w:val="funkce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místopředseda vlády pro vědu, výzkum a inovace</w:t>
      </w:r>
    </w:p>
    <w:p w:rsidR="00AE418C" w:rsidRPr="000662BA" w:rsidRDefault="00AE418C" w:rsidP="007E44A4">
      <w:pPr>
        <w:pStyle w:val="Textodstavce"/>
        <w:numPr>
          <w:ilvl w:val="0"/>
          <w:numId w:val="0"/>
        </w:numPr>
        <w:spacing w:line="276" w:lineRule="auto"/>
        <w:rPr>
          <w:rFonts w:ascii="Arial" w:hAnsi="Arial" w:cs="Arial"/>
          <w:sz w:val="22"/>
          <w:szCs w:val="22"/>
        </w:rPr>
      </w:pPr>
    </w:p>
    <w:p w:rsidR="008A7699" w:rsidRPr="000662BA" w:rsidRDefault="008A7699" w:rsidP="007E44A4">
      <w:pPr>
        <w:rPr>
          <w:rFonts w:ascii="Arial" w:hAnsi="Arial" w:cs="Arial"/>
        </w:rPr>
      </w:pPr>
    </w:p>
    <w:sectPr w:rsidR="008A7699" w:rsidRPr="000662BA" w:rsidSect="005500D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27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E84" w:rsidRDefault="00451E84">
      <w:pPr>
        <w:spacing w:after="0" w:line="240" w:lineRule="auto"/>
      </w:pPr>
      <w:r>
        <w:separator/>
      </w:r>
    </w:p>
  </w:endnote>
  <w:endnote w:type="continuationSeparator" w:id="0">
    <w:p w:rsidR="00451E84" w:rsidRDefault="00451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B29" w:rsidRDefault="00B51459" w:rsidP="0053617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26B29" w:rsidRDefault="00451E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B29" w:rsidRDefault="00B51459" w:rsidP="0053617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42070">
      <w:rPr>
        <w:rStyle w:val="slostrnky"/>
        <w:noProof/>
      </w:rPr>
      <w:t>2</w:t>
    </w:r>
    <w:r>
      <w:rPr>
        <w:rStyle w:val="slostrnky"/>
      </w:rPr>
      <w:fldChar w:fldCharType="end"/>
    </w:r>
  </w:p>
  <w:p w:rsidR="00E26B29" w:rsidRDefault="00451E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E84" w:rsidRDefault="00451E84">
      <w:pPr>
        <w:spacing w:after="0" w:line="240" w:lineRule="auto"/>
      </w:pPr>
      <w:r>
        <w:separator/>
      </w:r>
    </w:p>
  </w:footnote>
  <w:footnote w:type="continuationSeparator" w:id="0">
    <w:p w:rsidR="00451E84" w:rsidRDefault="00451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B29" w:rsidRDefault="00B5145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26B29" w:rsidRDefault="00451E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B29" w:rsidRDefault="00451E84">
    <w:pPr>
      <w:pStyle w:val="Zhlav"/>
      <w:framePr w:wrap="around" w:vAnchor="text" w:hAnchor="margin" w:xAlign="center" w:y="1"/>
      <w:rPr>
        <w:rStyle w:val="slostrnky"/>
      </w:rPr>
    </w:pPr>
  </w:p>
  <w:p w:rsidR="00E26B29" w:rsidRDefault="00451E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29EE"/>
    <w:multiLevelType w:val="hybridMultilevel"/>
    <w:tmpl w:val="1BBC471C"/>
    <w:lvl w:ilvl="0" w:tplc="56DE02D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27227C6A"/>
    <w:multiLevelType w:val="hybridMultilevel"/>
    <w:tmpl w:val="E2D484D8"/>
    <w:lvl w:ilvl="0" w:tplc="3F2CC5A6">
      <w:start w:val="1"/>
      <w:numFmt w:val="decimal"/>
      <w:lvlText w:val="(%1)"/>
      <w:lvlJc w:val="left"/>
      <w:pPr>
        <w:ind w:left="112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22819A3"/>
    <w:multiLevelType w:val="hybridMultilevel"/>
    <w:tmpl w:val="6F8CC4F0"/>
    <w:lvl w:ilvl="0" w:tplc="B6B6FF8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10297B"/>
    <w:multiLevelType w:val="multilevel"/>
    <w:tmpl w:val="3ECA5AA8"/>
    <w:lvl w:ilvl="0">
      <w:start w:val="1"/>
      <w:numFmt w:val="decimal"/>
      <w:pStyle w:val="Textodstavce"/>
      <w:isLgl/>
      <w:lvlText w:val="(%1)"/>
      <w:lvlJc w:val="left"/>
      <w:pPr>
        <w:tabs>
          <w:tab w:val="num" w:pos="633"/>
        </w:tabs>
        <w:ind w:left="-152" w:firstLine="425"/>
      </w:pPr>
      <w:rPr>
        <w:rFonts w:hint="default"/>
        <w:b w:val="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273"/>
        </w:tabs>
        <w:ind w:left="273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699"/>
        </w:tabs>
        <w:ind w:left="699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68"/>
        </w:tabs>
        <w:ind w:left="200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48"/>
        </w:tabs>
        <w:ind w:left="3088" w:hanging="36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18C"/>
    <w:rsid w:val="00005EB3"/>
    <w:rsid w:val="00015229"/>
    <w:rsid w:val="00024AC3"/>
    <w:rsid w:val="00042070"/>
    <w:rsid w:val="000662BA"/>
    <w:rsid w:val="00107994"/>
    <w:rsid w:val="00156B21"/>
    <w:rsid w:val="001A0B3C"/>
    <w:rsid w:val="001A61DF"/>
    <w:rsid w:val="001E6997"/>
    <w:rsid w:val="00201401"/>
    <w:rsid w:val="003144F3"/>
    <w:rsid w:val="00332EB1"/>
    <w:rsid w:val="00346114"/>
    <w:rsid w:val="003935C6"/>
    <w:rsid w:val="003938DF"/>
    <w:rsid w:val="004259AE"/>
    <w:rsid w:val="00451E84"/>
    <w:rsid w:val="00523684"/>
    <w:rsid w:val="00526444"/>
    <w:rsid w:val="005500D4"/>
    <w:rsid w:val="005E3FFE"/>
    <w:rsid w:val="006A446A"/>
    <w:rsid w:val="007036F8"/>
    <w:rsid w:val="0071420D"/>
    <w:rsid w:val="00744E35"/>
    <w:rsid w:val="007544AE"/>
    <w:rsid w:val="00782987"/>
    <w:rsid w:val="007910B8"/>
    <w:rsid w:val="007A6D92"/>
    <w:rsid w:val="007E44A4"/>
    <w:rsid w:val="00853292"/>
    <w:rsid w:val="00864747"/>
    <w:rsid w:val="008A7699"/>
    <w:rsid w:val="00905FEF"/>
    <w:rsid w:val="009C5405"/>
    <w:rsid w:val="00A341A5"/>
    <w:rsid w:val="00A47A28"/>
    <w:rsid w:val="00AE418C"/>
    <w:rsid w:val="00B33AE6"/>
    <w:rsid w:val="00B51459"/>
    <w:rsid w:val="00BB08AA"/>
    <w:rsid w:val="00BB2D5C"/>
    <w:rsid w:val="00BD2724"/>
    <w:rsid w:val="00BE2DEA"/>
    <w:rsid w:val="00C32628"/>
    <w:rsid w:val="00C62AEB"/>
    <w:rsid w:val="00C767C5"/>
    <w:rsid w:val="00C92903"/>
    <w:rsid w:val="00CB0FCD"/>
    <w:rsid w:val="00D5177F"/>
    <w:rsid w:val="00DD39B0"/>
    <w:rsid w:val="00F02D9F"/>
    <w:rsid w:val="00F5152D"/>
    <w:rsid w:val="00FD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418C"/>
    <w:rPr>
      <w:rFonts w:eastAsiaTheme="minorEastAs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E418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AE418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aragraf">
    <w:name w:val="Paragraf"/>
    <w:basedOn w:val="Normln"/>
    <w:next w:val="Textodstavce"/>
    <w:rsid w:val="00AE418C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</w:rPr>
  </w:style>
  <w:style w:type="paragraph" w:customStyle="1" w:styleId="NAZENVLDY">
    <w:name w:val="NAŘÍZENÍ VLÁDY"/>
    <w:basedOn w:val="Normln"/>
    <w:next w:val="nadpisnazen"/>
    <w:rsid w:val="00AE418C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/>
      <w:b/>
      <w:caps/>
      <w:sz w:val="24"/>
      <w:szCs w:val="20"/>
    </w:rPr>
  </w:style>
  <w:style w:type="paragraph" w:customStyle="1" w:styleId="nadpisnazen">
    <w:name w:val="nadpis nařízení"/>
    <w:basedOn w:val="Normln"/>
    <w:next w:val="Normln"/>
    <w:rsid w:val="00AE418C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customStyle="1" w:styleId="funkce">
    <w:name w:val="funkce"/>
    <w:basedOn w:val="Normln"/>
    <w:rsid w:val="00AE418C"/>
    <w:pPr>
      <w:keepLines/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AE418C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E418C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E418C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</w:rPr>
  </w:style>
  <w:style w:type="character" w:styleId="slostrnky">
    <w:name w:val="page number"/>
    <w:basedOn w:val="Standardnpsmoodstavce"/>
    <w:semiHidden/>
    <w:rsid w:val="00AE418C"/>
  </w:style>
  <w:style w:type="paragraph" w:styleId="Zpat">
    <w:name w:val="footer"/>
    <w:basedOn w:val="Normln"/>
    <w:link w:val="ZpatChar"/>
    <w:semiHidden/>
    <w:rsid w:val="00AE418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patChar">
    <w:name w:val="Zápatí Char"/>
    <w:basedOn w:val="Standardnpsmoodstavce"/>
    <w:link w:val="Zpat"/>
    <w:semiHidden/>
    <w:rsid w:val="00AE41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vrh">
    <w:name w:val="Návrh"/>
    <w:basedOn w:val="Normln"/>
    <w:next w:val="NAZENVLDY"/>
    <w:rsid w:val="00AE418C"/>
    <w:pPr>
      <w:keepNext/>
      <w:keepLines/>
      <w:spacing w:after="240" w:line="240" w:lineRule="auto"/>
      <w:jc w:val="center"/>
      <w:outlineLvl w:val="0"/>
    </w:pPr>
    <w:rPr>
      <w:rFonts w:ascii="Times New Roman" w:eastAsia="Times New Roman" w:hAnsi="Times New Roman"/>
      <w:spacing w:val="40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D5177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2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2903"/>
    <w:rPr>
      <w:rFonts w:ascii="Tahoma" w:eastAsiaTheme="minorEastAsi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418C"/>
    <w:rPr>
      <w:rFonts w:eastAsiaTheme="minorEastAs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E418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AE418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aragraf">
    <w:name w:val="Paragraf"/>
    <w:basedOn w:val="Normln"/>
    <w:next w:val="Textodstavce"/>
    <w:rsid w:val="00AE418C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</w:rPr>
  </w:style>
  <w:style w:type="paragraph" w:customStyle="1" w:styleId="NAZENVLDY">
    <w:name w:val="NAŘÍZENÍ VLÁDY"/>
    <w:basedOn w:val="Normln"/>
    <w:next w:val="nadpisnazen"/>
    <w:rsid w:val="00AE418C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/>
      <w:b/>
      <w:caps/>
      <w:sz w:val="24"/>
      <w:szCs w:val="20"/>
    </w:rPr>
  </w:style>
  <w:style w:type="paragraph" w:customStyle="1" w:styleId="nadpisnazen">
    <w:name w:val="nadpis nařízení"/>
    <w:basedOn w:val="Normln"/>
    <w:next w:val="Normln"/>
    <w:rsid w:val="00AE418C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customStyle="1" w:styleId="funkce">
    <w:name w:val="funkce"/>
    <w:basedOn w:val="Normln"/>
    <w:rsid w:val="00AE418C"/>
    <w:pPr>
      <w:keepLines/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AE418C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E418C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E418C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</w:rPr>
  </w:style>
  <w:style w:type="character" w:styleId="slostrnky">
    <w:name w:val="page number"/>
    <w:basedOn w:val="Standardnpsmoodstavce"/>
    <w:semiHidden/>
    <w:rsid w:val="00AE418C"/>
  </w:style>
  <w:style w:type="paragraph" w:styleId="Zpat">
    <w:name w:val="footer"/>
    <w:basedOn w:val="Normln"/>
    <w:link w:val="ZpatChar"/>
    <w:semiHidden/>
    <w:rsid w:val="00AE418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patChar">
    <w:name w:val="Zápatí Char"/>
    <w:basedOn w:val="Standardnpsmoodstavce"/>
    <w:link w:val="Zpat"/>
    <w:semiHidden/>
    <w:rsid w:val="00AE41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vrh">
    <w:name w:val="Návrh"/>
    <w:basedOn w:val="Normln"/>
    <w:next w:val="NAZENVLDY"/>
    <w:rsid w:val="00AE418C"/>
    <w:pPr>
      <w:keepNext/>
      <w:keepLines/>
      <w:spacing w:after="240" w:line="240" w:lineRule="auto"/>
      <w:jc w:val="center"/>
      <w:outlineLvl w:val="0"/>
    </w:pPr>
    <w:rPr>
      <w:rFonts w:ascii="Times New Roman" w:eastAsia="Times New Roman" w:hAnsi="Times New Roman"/>
      <w:spacing w:val="40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D5177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2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290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Matějková Lenka</dc:creator>
  <cp:lastModifiedBy>Sychra Luboš</cp:lastModifiedBy>
  <cp:revision>3</cp:revision>
  <dcterms:created xsi:type="dcterms:W3CDTF">2015-11-23T14:31:00Z</dcterms:created>
  <dcterms:modified xsi:type="dcterms:W3CDTF">2015-11-23T14:31:00Z</dcterms:modified>
</cp:coreProperties>
</file>