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21FFD70" w14:textId="2504AEA6" w:rsidR="00BF415F" w:rsidRPr="00AF6DF3" w:rsidRDefault="006C0D3D" w:rsidP="00AF6DF3">
      <w:pPr>
        <w:spacing w:before="240" w:after="120"/>
        <w:jc w:val="right"/>
        <w:rPr>
          <w:color w:val="auto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>Příloha 1</w:t>
      </w:r>
    </w:p>
    <w:p w14:paraId="5182E069" w14:textId="77777777" w:rsidR="00AF6DF3" w:rsidRPr="00AF6DF3" w:rsidRDefault="00AF6DF3" w:rsidP="00AF6DF3">
      <w:pPr>
        <w:spacing w:before="240" w:after="480"/>
        <w:jc w:val="center"/>
        <w:rPr>
          <w:color w:val="auto"/>
        </w:rPr>
      </w:pPr>
      <w:r w:rsidRPr="00AF6DF3">
        <w:rPr>
          <w:rFonts w:ascii="Arial" w:hAnsi="Arial" w:cs="Arial"/>
          <w:b/>
          <w:bCs/>
        </w:rPr>
        <w:t>Program na podporu aplikovaného společenskovědního a humanitního výzkumu, experimentálního vývoje a inovací ÉTA</w:t>
      </w:r>
    </w:p>
    <w:p w14:paraId="24E80C9D" w14:textId="77777777" w:rsidR="00AF6DF3" w:rsidRPr="00AF6DF3" w:rsidRDefault="00AF6DF3" w:rsidP="00C83496">
      <w:pPr>
        <w:numPr>
          <w:ilvl w:val="0"/>
          <w:numId w:val="1"/>
        </w:numPr>
        <w:spacing w:before="240"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NÁZEV PROGRAMU</w:t>
      </w:r>
    </w:p>
    <w:p w14:paraId="7538AF29" w14:textId="77777777"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Program na podporu aplikovaného společenskovědního a humanitního výzkumu, experimentálního vývoje a inovací ÉTA (dále jen „program“).</w:t>
      </w:r>
    </w:p>
    <w:p w14:paraId="1AA4A6B7" w14:textId="77777777" w:rsidR="00AF6DF3" w:rsidRPr="00AF6DF3" w:rsidRDefault="00AF6DF3" w:rsidP="00C83496">
      <w:pPr>
        <w:numPr>
          <w:ilvl w:val="0"/>
          <w:numId w:val="2"/>
        </w:numPr>
        <w:spacing w:before="24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PRÁVNÍ RÁMEC PROGRAMU</w:t>
      </w:r>
    </w:p>
    <w:p w14:paraId="399C86D5" w14:textId="77777777"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Program bude realizován podle:</w:t>
      </w:r>
    </w:p>
    <w:p w14:paraId="44ED76BD" w14:textId="412D045E" w:rsidR="00AF6DF3" w:rsidRPr="00AF6DF3" w:rsidRDefault="00AF6DF3" w:rsidP="00C83496">
      <w:pPr>
        <w:pStyle w:val="Odstavecseseznamem"/>
        <w:numPr>
          <w:ilvl w:val="0"/>
          <w:numId w:val="18"/>
        </w:numPr>
        <w:spacing w:before="24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Zákona č. 130/2002 Sb., o podpoře výzkumu, experimentálního vývoje a inovací z veřejných prostředků a o změně některých souvise</w:t>
      </w:r>
      <w:r w:rsidR="004F29DA">
        <w:rPr>
          <w:rFonts w:ascii="Arial" w:hAnsi="Arial" w:cs="Arial"/>
          <w:sz w:val="22"/>
          <w:szCs w:val="22"/>
        </w:rPr>
        <w:t xml:space="preserve">jících zákonů (dále jen “zákon </w:t>
      </w:r>
      <w:r w:rsidRPr="00AF6DF3">
        <w:rPr>
          <w:rFonts w:ascii="Arial" w:hAnsi="Arial" w:cs="Arial"/>
          <w:sz w:val="22"/>
          <w:szCs w:val="22"/>
        </w:rPr>
        <w:t>o</w:t>
      </w:r>
      <w:r w:rsidR="004F29DA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>podpoře výzkumu, experimentálního vývoje a inovací”), ve znění pozdějších předpisů;</w:t>
      </w:r>
    </w:p>
    <w:p w14:paraId="64F116EF" w14:textId="77777777" w:rsidR="00AF6DF3" w:rsidRPr="00AF6DF3" w:rsidRDefault="00AF6DF3" w:rsidP="00C83496">
      <w:pPr>
        <w:pStyle w:val="Odstavecseseznamem"/>
        <w:numPr>
          <w:ilvl w:val="0"/>
          <w:numId w:val="18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Smlouvy o fungování Evropské unie 2012/C 326/01, (zejména 107, případně také články 93 a 106);</w:t>
      </w:r>
    </w:p>
    <w:p w14:paraId="1009CCB5" w14:textId="77777777" w:rsidR="00AF6DF3" w:rsidRPr="00AF6DF3" w:rsidRDefault="00AF6DF3" w:rsidP="00C83496">
      <w:pPr>
        <w:pStyle w:val="Odstavecseseznamem"/>
        <w:numPr>
          <w:ilvl w:val="0"/>
          <w:numId w:val="18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Nařízení Komise (EU) č. 651/2014 ze dne 17. června 2014, kterým se v souladu s články 107 a 108 Smlouvy prohlašují určité kategorie podpory za</w:t>
      </w:r>
      <w:r w:rsidR="00740920">
        <w:rPr>
          <w:rFonts w:ascii="Arial" w:hAnsi="Arial" w:cs="Arial"/>
          <w:sz w:val="22"/>
          <w:szCs w:val="22"/>
        </w:rPr>
        <w:t xml:space="preserve"> slučitelné s vnitřním trhem - </w:t>
      </w:r>
      <w:r w:rsidRPr="00AF6DF3">
        <w:rPr>
          <w:rFonts w:ascii="Arial" w:hAnsi="Arial" w:cs="Arial"/>
          <w:sz w:val="22"/>
          <w:szCs w:val="22"/>
        </w:rPr>
        <w:t>Úřední věstník Evropské unie L 187, 26. června 2014 (dále jen „Nařízení“), zejm. čl. 25, 28 a 29;</w:t>
      </w:r>
    </w:p>
    <w:p w14:paraId="62FEF539" w14:textId="2C381386" w:rsidR="00AF6DF3" w:rsidRPr="00AF6DF3" w:rsidRDefault="00AF6DF3" w:rsidP="00C83496">
      <w:pPr>
        <w:pStyle w:val="Odstavecseseznamem"/>
        <w:numPr>
          <w:ilvl w:val="0"/>
          <w:numId w:val="18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 xml:space="preserve">Rámce pro státní podporu výzkumu, vývoje a inovací </w:t>
      </w:r>
      <w:r w:rsidR="004F29DA">
        <w:rPr>
          <w:rFonts w:ascii="Arial" w:hAnsi="Arial" w:cs="Arial"/>
          <w:sz w:val="22"/>
          <w:szCs w:val="22"/>
        </w:rPr>
        <w:t xml:space="preserve">– Úřední věstník Evropské unie </w:t>
      </w:r>
      <w:r w:rsidRPr="00AF6DF3">
        <w:rPr>
          <w:rFonts w:ascii="Arial" w:hAnsi="Arial" w:cs="Arial"/>
          <w:sz w:val="22"/>
          <w:szCs w:val="22"/>
        </w:rPr>
        <w:t>C</w:t>
      </w:r>
      <w:r w:rsidR="004F29DA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>198, 27. června 2014 (dále jen „Rámec“);</w:t>
      </w:r>
    </w:p>
    <w:p w14:paraId="6A1271C2" w14:textId="77777777" w:rsidR="00AF6DF3" w:rsidRPr="00AF6DF3" w:rsidRDefault="00AF6DF3" w:rsidP="00C83496">
      <w:pPr>
        <w:pStyle w:val="Odstavecseseznamem"/>
        <w:numPr>
          <w:ilvl w:val="0"/>
          <w:numId w:val="18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a podle ostatních souvisejících předpisů.</w:t>
      </w:r>
    </w:p>
    <w:p w14:paraId="60A30873" w14:textId="77777777"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Příjemcům, kteří budou podniky, bude poskytována podpora zpravidla dle Nařízení a příjemcům výzkumným organizacím, bude podpora poskytována dle Rámce. </w:t>
      </w:r>
    </w:p>
    <w:p w14:paraId="69880FF9" w14:textId="77777777"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Pokud příjemce nebude splňovat ani jednu z definic podniku či výzkumné organizace a případná podpora poskytnut</w:t>
      </w:r>
      <w:r w:rsidR="005D58F9">
        <w:rPr>
          <w:rFonts w:ascii="Arial" w:hAnsi="Arial" w:cs="Arial"/>
          <w:sz w:val="22"/>
          <w:szCs w:val="22"/>
        </w:rPr>
        <w:t>á</w:t>
      </w:r>
      <w:r w:rsidRPr="00AF6DF3">
        <w:rPr>
          <w:rFonts w:ascii="Arial" w:hAnsi="Arial" w:cs="Arial"/>
          <w:sz w:val="22"/>
          <w:szCs w:val="22"/>
        </w:rPr>
        <w:t xml:space="preserve"> v jeho prospěch bude v souladu s cíli tohoto programu, je možné mu poskytnout podporu mimo režim veřejné podpory, tj. mimo režim článku 107 Smlouvy o fungování Evropské unie, v případě, že nebude naplněn některý z jejích definičních znaků, zejména podpora nebude směřovat na hospodářské činnosti daného příjemce (např. nestátní neziskové organizace).</w:t>
      </w:r>
    </w:p>
    <w:p w14:paraId="23D9A863" w14:textId="77777777"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Program je vyňat z oznamovací povinnosti podle čl. 108 odst. 3 Smlouvy o fungování Evropské unie, neboť splňuje podmínky Nařízení.</w:t>
      </w:r>
    </w:p>
    <w:p w14:paraId="701DAB23" w14:textId="77777777"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V rámci tohoto programu je vyloučeno vyplacení jednotlivé podpory ve prospěch podniku:</w:t>
      </w:r>
    </w:p>
    <w:p w14:paraId="3D3B615D" w14:textId="77777777" w:rsidR="00AF6DF3" w:rsidRPr="00AF6DF3" w:rsidRDefault="00AF6DF3" w:rsidP="00C83496">
      <w:pPr>
        <w:numPr>
          <w:ilvl w:val="0"/>
          <w:numId w:val="19"/>
        </w:numPr>
        <w:spacing w:before="24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vůči němuž byl v návaznosti na rozhodnutí Komise, jímž je podpora prohlášena za protiprávní a neslučitelnou s vnitřním trhem, vystaven inkasní příkaz, který je nesplacený.</w:t>
      </w:r>
    </w:p>
    <w:p w14:paraId="2A130C2C" w14:textId="77777777" w:rsidR="00AF6DF3" w:rsidRPr="00AF6DF3" w:rsidRDefault="00AF6DF3" w:rsidP="00C83496">
      <w:pPr>
        <w:numPr>
          <w:ilvl w:val="0"/>
          <w:numId w:val="19"/>
        </w:numPr>
        <w:spacing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 xml:space="preserve">splňujícímu definici podniku v obtížích uvedenou v čl. 2, odst. 18) Nařízení </w:t>
      </w:r>
    </w:p>
    <w:p w14:paraId="37C6B03A" w14:textId="77777777" w:rsidR="00AF6DF3" w:rsidRPr="00AF6DF3" w:rsidRDefault="00AF6DF3" w:rsidP="00C83496">
      <w:pPr>
        <w:pStyle w:val="Odstavecseseznamem"/>
        <w:numPr>
          <w:ilvl w:val="0"/>
          <w:numId w:val="19"/>
        </w:numPr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Pokud jeden podnik obdrží v rámci programu </w:t>
      </w:r>
      <w:r w:rsidRPr="00144871">
        <w:rPr>
          <w:rFonts w:ascii="Arial" w:hAnsi="Arial" w:cs="Arial"/>
          <w:color w:val="auto"/>
          <w:sz w:val="22"/>
          <w:szCs w:val="22"/>
        </w:rPr>
        <w:t xml:space="preserve">veřejnou podporu </w:t>
      </w:r>
      <w:r w:rsidRPr="00AF6DF3">
        <w:rPr>
          <w:rFonts w:ascii="Arial" w:hAnsi="Arial" w:cs="Arial"/>
          <w:sz w:val="22"/>
          <w:szCs w:val="22"/>
        </w:rPr>
        <w:t>vyšší než 500 tis. EUR, budou informace o příjemci a jemu poskytnuté podpoře (v rozsahu dle přílohy III Nařízení) zveřejněny na centrální webové stránce ve smyslu čl. 9 Nařízení.</w:t>
      </w:r>
    </w:p>
    <w:p w14:paraId="5C637C68" w14:textId="7E51D42B" w:rsidR="00AF6DF3" w:rsidRPr="00307446" w:rsidRDefault="00AF6DF3" w:rsidP="00CF453D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 xml:space="preserve">Program </w:t>
      </w:r>
      <w:r w:rsidR="005D58F9">
        <w:rPr>
          <w:rFonts w:ascii="Arial" w:hAnsi="Arial" w:cs="Arial"/>
          <w:sz w:val="22"/>
          <w:szCs w:val="22"/>
        </w:rPr>
        <w:t>bude</w:t>
      </w:r>
      <w:r w:rsidRPr="00AF6DF3">
        <w:rPr>
          <w:rFonts w:ascii="Arial" w:hAnsi="Arial" w:cs="Arial"/>
          <w:sz w:val="22"/>
          <w:szCs w:val="22"/>
        </w:rPr>
        <w:t xml:space="preserve"> realizován v souladu </w:t>
      </w:r>
      <w:ins w:id="1" w:author="Marcel Kraus" w:date="2016-09-15T18:17:00Z">
        <w:r w:rsidR="00076911" w:rsidRPr="00AF6DF3">
          <w:rPr>
            <w:rFonts w:ascii="Arial" w:hAnsi="Arial" w:cs="Arial"/>
            <w:sz w:val="22"/>
            <w:szCs w:val="22"/>
          </w:rPr>
          <w:t>s</w:t>
        </w:r>
        <w:r w:rsidR="00076911">
          <w:rPr>
            <w:rFonts w:ascii="Arial" w:hAnsi="Arial" w:cs="Arial"/>
            <w:sz w:val="22"/>
            <w:szCs w:val="22"/>
          </w:rPr>
          <w:t> principy Národní iniciativy</w:t>
        </w:r>
        <w:r w:rsidR="00076911" w:rsidRPr="00AF6DF3">
          <w:rPr>
            <w:rFonts w:ascii="Arial" w:hAnsi="Arial" w:cs="Arial"/>
            <w:sz w:val="22"/>
            <w:szCs w:val="22"/>
          </w:rPr>
          <w:t xml:space="preserve"> Průmysl 4.0</w:t>
        </w:r>
        <w:r w:rsidR="00076911">
          <w:rPr>
            <w:rFonts w:ascii="Arial" w:hAnsi="Arial" w:cs="Arial"/>
            <w:sz w:val="22"/>
            <w:szCs w:val="22"/>
          </w:rPr>
          <w:t xml:space="preserve"> (dále jen „NIP 4.0“)</w:t>
        </w:r>
        <w:r w:rsidR="00076911" w:rsidRPr="00AF6DF3">
          <w:rPr>
            <w:rFonts w:ascii="Arial" w:hAnsi="Arial" w:cs="Arial"/>
            <w:sz w:val="22"/>
            <w:szCs w:val="22"/>
          </w:rPr>
          <w:t xml:space="preserve">, </w:t>
        </w:r>
        <w:r w:rsidR="00076911">
          <w:rPr>
            <w:rFonts w:ascii="Arial" w:hAnsi="Arial" w:cs="Arial"/>
            <w:sz w:val="22"/>
            <w:szCs w:val="22"/>
          </w:rPr>
          <w:t>schválen</w:t>
        </w:r>
      </w:ins>
      <w:ins w:id="2" w:author="Lukáš Kačena" w:date="2016-09-25T19:27:00Z">
        <w:r w:rsidR="000159F3">
          <w:rPr>
            <w:rFonts w:ascii="Arial" w:hAnsi="Arial" w:cs="Arial"/>
            <w:sz w:val="22"/>
            <w:szCs w:val="22"/>
          </w:rPr>
          <w:t>é</w:t>
        </w:r>
      </w:ins>
      <w:ins w:id="3" w:author="Marcel Kraus" w:date="2016-09-15T18:17:00Z">
        <w:del w:id="4" w:author="Lukáš Kačena" w:date="2016-09-25T19:27:00Z">
          <w:r w:rsidR="00076911" w:rsidDel="000159F3">
            <w:rPr>
              <w:rFonts w:ascii="Arial" w:hAnsi="Arial" w:cs="Arial"/>
              <w:sz w:val="22"/>
              <w:szCs w:val="22"/>
            </w:rPr>
            <w:delText>ou</w:delText>
          </w:r>
        </w:del>
        <w:r w:rsidR="00076911">
          <w:rPr>
            <w:rFonts w:ascii="Arial" w:hAnsi="Arial" w:cs="Arial"/>
            <w:sz w:val="22"/>
            <w:szCs w:val="22"/>
          </w:rPr>
          <w:t xml:space="preserve"> usnesením vlády České republiky ze dne 24. </w:t>
        </w:r>
      </w:ins>
      <w:ins w:id="5" w:author="Lukáš Kačena" w:date="2016-09-25T19:27:00Z">
        <w:r w:rsidR="000159F3">
          <w:rPr>
            <w:rFonts w:ascii="Arial" w:hAnsi="Arial" w:cs="Arial"/>
            <w:sz w:val="22"/>
            <w:szCs w:val="22"/>
          </w:rPr>
          <w:t>s</w:t>
        </w:r>
      </w:ins>
      <w:ins w:id="6" w:author="Marcel Kraus" w:date="2016-09-15T18:17:00Z">
        <w:del w:id="7" w:author="Lukáš Kačena" w:date="2016-09-25T19:27:00Z">
          <w:r w:rsidR="00076911" w:rsidDel="000159F3">
            <w:rPr>
              <w:rFonts w:ascii="Arial" w:hAnsi="Arial" w:cs="Arial"/>
              <w:sz w:val="22"/>
              <w:szCs w:val="22"/>
            </w:rPr>
            <w:delText>S</w:delText>
          </w:r>
        </w:del>
        <w:r w:rsidR="00076911">
          <w:rPr>
            <w:rFonts w:ascii="Arial" w:hAnsi="Arial" w:cs="Arial"/>
            <w:sz w:val="22"/>
            <w:szCs w:val="22"/>
          </w:rPr>
          <w:t>rpna 2016 č. 729,</w:t>
        </w:r>
      </w:ins>
      <w:r w:rsidR="004F29DA">
        <w:rPr>
          <w:rFonts w:ascii="Arial" w:hAnsi="Arial" w:cs="Arial"/>
          <w:sz w:val="22"/>
          <w:szCs w:val="22"/>
        </w:rPr>
        <w:t> </w:t>
      </w:r>
      <w:ins w:id="8" w:author="Marcel Kraus" w:date="2016-09-15T18:17:00Z">
        <w:r w:rsidR="00076911">
          <w:rPr>
            <w:rFonts w:ascii="Arial" w:hAnsi="Arial" w:cs="Arial"/>
            <w:sz w:val="22"/>
            <w:szCs w:val="22"/>
          </w:rPr>
          <w:t xml:space="preserve">s </w:t>
        </w:r>
      </w:ins>
      <w:ins w:id="9" w:author="Marcel Kraus" w:date="2016-05-30T16:20:00Z">
        <w:r w:rsidR="00CF453D" w:rsidRPr="00CF453D">
          <w:rPr>
            <w:rFonts w:ascii="Arial" w:hAnsi="Arial" w:cs="Arial"/>
            <w:sz w:val="22"/>
            <w:szCs w:val="22"/>
          </w:rPr>
          <w:t>Národní politik</w:t>
        </w:r>
        <w:r w:rsidR="00CF453D">
          <w:rPr>
            <w:rFonts w:ascii="Arial" w:hAnsi="Arial" w:cs="Arial"/>
            <w:sz w:val="22"/>
            <w:szCs w:val="22"/>
          </w:rPr>
          <w:t>ou</w:t>
        </w:r>
        <w:r w:rsidR="00CF453D" w:rsidRPr="00CF453D">
          <w:rPr>
            <w:rFonts w:ascii="Arial" w:hAnsi="Arial" w:cs="Arial"/>
            <w:sz w:val="22"/>
            <w:szCs w:val="22"/>
          </w:rPr>
          <w:t xml:space="preserve"> výzkumu, vývoje a inovací České republiky</w:t>
        </w:r>
        <w:r w:rsidR="00CF453D">
          <w:rPr>
            <w:rFonts w:ascii="Arial" w:hAnsi="Arial" w:cs="Arial"/>
            <w:sz w:val="22"/>
            <w:szCs w:val="22"/>
          </w:rPr>
          <w:t xml:space="preserve"> </w:t>
        </w:r>
        <w:r w:rsidR="00CF453D" w:rsidRPr="00CF453D">
          <w:rPr>
            <w:rFonts w:ascii="Arial" w:hAnsi="Arial" w:cs="Arial"/>
            <w:sz w:val="22"/>
            <w:szCs w:val="22"/>
          </w:rPr>
          <w:t>na léta 2016 – 2020</w:t>
        </w:r>
      </w:ins>
      <w:ins w:id="10" w:author="Marcel Kraus" w:date="2016-05-30T16:48:00Z">
        <w:r w:rsidR="006538C1">
          <w:rPr>
            <w:rFonts w:ascii="Arial" w:hAnsi="Arial" w:cs="Arial"/>
            <w:sz w:val="22"/>
            <w:szCs w:val="22"/>
          </w:rPr>
          <w:t xml:space="preserve"> (dále jen NP VVI)</w:t>
        </w:r>
      </w:ins>
      <w:del w:id="11" w:author="Marcel Kraus" w:date="2016-05-30T16:20:00Z">
        <w:r w:rsidRPr="00AF6DF3" w:rsidDel="00CF453D">
          <w:rPr>
            <w:rFonts w:ascii="Arial" w:hAnsi="Arial" w:cs="Arial"/>
            <w:sz w:val="22"/>
            <w:szCs w:val="22"/>
          </w:rPr>
          <w:delText>Národní politikou výzkumu, vývoje a inovací České republiky na léta 2016 až 2020 s výhledem do roku 2025</w:delText>
        </w:r>
      </w:del>
      <w:r w:rsidRPr="00AF6DF3">
        <w:rPr>
          <w:rFonts w:ascii="Arial" w:hAnsi="Arial" w:cs="Arial"/>
          <w:sz w:val="22"/>
          <w:szCs w:val="22"/>
        </w:rPr>
        <w:t>, schválenou usnesením vlády České republiky ze dne 17. února 2016 č. 135, Národními prioritami orientovaného výzkumu, experimentálního vývoje a inovací, které byly přijaty usnesením vlády ze dne 19. července 2012 č. 552 (dále jen „NPOV“)</w:t>
      </w:r>
      <w:del w:id="12" w:author="Marcel Kraus" w:date="2016-05-30T18:15:00Z">
        <w:r w:rsidRPr="00AF6DF3" w:rsidDel="00307446">
          <w:rPr>
            <w:rFonts w:ascii="Arial" w:hAnsi="Arial" w:cs="Arial"/>
            <w:sz w:val="22"/>
            <w:szCs w:val="22"/>
          </w:rPr>
          <w:delText>,</w:delText>
        </w:r>
      </w:del>
      <w:r w:rsidRPr="00AF6DF3">
        <w:rPr>
          <w:rFonts w:ascii="Arial" w:hAnsi="Arial" w:cs="Arial"/>
          <w:sz w:val="22"/>
          <w:szCs w:val="22"/>
        </w:rPr>
        <w:t xml:space="preserve"> </w:t>
      </w:r>
      <w:del w:id="13" w:author="Marcel Kraus" w:date="2016-05-30T18:15:00Z">
        <w:r w:rsidRPr="00AF6DF3" w:rsidDel="00307446">
          <w:rPr>
            <w:rFonts w:ascii="Arial" w:hAnsi="Arial" w:cs="Arial"/>
            <w:sz w:val="22"/>
            <w:szCs w:val="22"/>
          </w:rPr>
          <w:delText xml:space="preserve">Národní výzkumnou </w:delText>
        </w:r>
        <w:r w:rsidR="006353AE" w:rsidDel="00307446">
          <w:rPr>
            <w:rFonts w:ascii="Arial" w:hAnsi="Arial" w:cs="Arial"/>
            <w:sz w:val="22"/>
            <w:szCs w:val="22"/>
          </w:rPr>
          <w:br/>
        </w:r>
        <w:r w:rsidRPr="00AF6DF3" w:rsidDel="00307446">
          <w:rPr>
            <w:rFonts w:ascii="Arial" w:hAnsi="Arial" w:cs="Arial"/>
            <w:sz w:val="22"/>
            <w:szCs w:val="22"/>
          </w:rPr>
          <w:delText xml:space="preserve">a inovační strategií pro inteligentní specializaci České republiky schválenou usnesením vlády České republiky ze dne 17. února 2016 č. 135 08.12.2014 č. 1028 </w:delText>
        </w:r>
      </w:del>
      <w:r w:rsidRPr="00AF6DF3">
        <w:rPr>
          <w:rFonts w:ascii="Arial" w:hAnsi="Arial" w:cs="Arial"/>
          <w:sz w:val="22"/>
          <w:szCs w:val="22"/>
        </w:rPr>
        <w:t> a dalšími národními a rezortními strategiemi.</w:t>
      </w:r>
    </w:p>
    <w:p w14:paraId="6FA88BBA" w14:textId="77777777" w:rsidR="00AF6DF3" w:rsidRPr="00AF6DF3" w:rsidRDefault="00AF6DF3" w:rsidP="00C83496">
      <w:pPr>
        <w:numPr>
          <w:ilvl w:val="0"/>
          <w:numId w:val="3"/>
        </w:numPr>
        <w:spacing w:before="24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POSKYTOVATEL</w:t>
      </w:r>
    </w:p>
    <w:p w14:paraId="300558A1" w14:textId="77777777"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Poskytovatelem podpory je Technologická agentura České republiky (dále jen „TA ČR“).</w:t>
      </w:r>
    </w:p>
    <w:p w14:paraId="5825EE48" w14:textId="77777777" w:rsidR="00AF6DF3" w:rsidRPr="00AF6DF3" w:rsidRDefault="00AF6DF3" w:rsidP="00C83496">
      <w:pPr>
        <w:numPr>
          <w:ilvl w:val="0"/>
          <w:numId w:val="4"/>
        </w:numPr>
        <w:spacing w:before="24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IDENTIFIKAČNÍ KÓD PROGRAMU</w:t>
      </w:r>
    </w:p>
    <w:p w14:paraId="4233192C" w14:textId="77777777"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Pro účely evidence v informačním systému výzkumu, experimentálního vývoje a inovací byl programu přidělen </w:t>
      </w:r>
      <w:proofErr w:type="gramStart"/>
      <w:r w:rsidRPr="00AF6DF3">
        <w:rPr>
          <w:rFonts w:ascii="Arial" w:hAnsi="Arial" w:cs="Arial"/>
          <w:sz w:val="22"/>
          <w:szCs w:val="22"/>
        </w:rPr>
        <w:t>kód „...“.</w:t>
      </w:r>
      <w:proofErr w:type="gramEnd"/>
    </w:p>
    <w:p w14:paraId="3D597EBB" w14:textId="77777777" w:rsidR="00AF6DF3" w:rsidRPr="00AF6DF3" w:rsidRDefault="00AF6DF3" w:rsidP="00C83496">
      <w:pPr>
        <w:numPr>
          <w:ilvl w:val="0"/>
          <w:numId w:val="5"/>
        </w:numPr>
        <w:spacing w:before="24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DOBA TRVÁNÍ A TERMÍNY VYHLÁŠENÍ PROGRAMU</w:t>
      </w:r>
    </w:p>
    <w:p w14:paraId="2D5FAC4B" w14:textId="3FDCB3BD"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Doba trvání programu se předpokládá v letech 2018 </w:t>
      </w:r>
      <w:r w:rsidRPr="000C3B49">
        <w:rPr>
          <w:rFonts w:ascii="Arial" w:hAnsi="Arial" w:cs="Arial"/>
          <w:sz w:val="22"/>
          <w:szCs w:val="22"/>
        </w:rPr>
        <w:t xml:space="preserve">až </w:t>
      </w:r>
      <w:del w:id="14" w:author="Lukáš Kačena" w:date="2016-10-17T21:55:00Z">
        <w:r w:rsidRPr="000C3B49" w:rsidDel="000D4F82">
          <w:rPr>
            <w:rFonts w:ascii="Arial" w:hAnsi="Arial" w:cs="Arial"/>
            <w:sz w:val="22"/>
            <w:szCs w:val="22"/>
          </w:rPr>
          <w:delText>2027</w:delText>
        </w:r>
      </w:del>
      <w:ins w:id="15" w:author="Lukáš Kačena" w:date="2016-10-17T21:55:00Z">
        <w:r w:rsidR="000D4F82" w:rsidRPr="000C3B49">
          <w:rPr>
            <w:rFonts w:ascii="Arial" w:hAnsi="Arial" w:cs="Arial"/>
            <w:sz w:val="22"/>
            <w:szCs w:val="22"/>
          </w:rPr>
          <w:t>202</w:t>
        </w:r>
        <w:r w:rsidR="000D4F82" w:rsidRPr="009B01BF">
          <w:rPr>
            <w:rFonts w:ascii="Arial" w:hAnsi="Arial" w:cs="Arial"/>
            <w:sz w:val="22"/>
            <w:szCs w:val="22"/>
          </w:rPr>
          <w:t>5</w:t>
        </w:r>
      </w:ins>
      <w:r w:rsidRPr="00F85812">
        <w:rPr>
          <w:rFonts w:ascii="Arial" w:hAnsi="Arial" w:cs="Arial"/>
          <w:sz w:val="22"/>
          <w:szCs w:val="22"/>
        </w:rPr>
        <w:t xml:space="preserve">, tj. </w:t>
      </w:r>
      <w:ins w:id="16" w:author="Markéta Kühnelová" w:date="2016-10-19T15:07:00Z">
        <w:r w:rsidR="003B5E3A" w:rsidRPr="00F85812">
          <w:rPr>
            <w:rFonts w:ascii="Arial" w:hAnsi="Arial" w:cs="Arial"/>
            <w:sz w:val="22"/>
            <w:szCs w:val="22"/>
          </w:rPr>
          <w:t>6</w:t>
        </w:r>
      </w:ins>
      <w:ins w:id="17" w:author="Lukáš Kačena" w:date="2016-10-17T21:55:00Z">
        <w:del w:id="18" w:author="Markéta Kühnelová" w:date="2016-10-19T15:07:00Z">
          <w:r w:rsidR="000D4F82" w:rsidRPr="00F85812" w:rsidDel="003B5E3A">
            <w:rPr>
              <w:rFonts w:ascii="Arial" w:hAnsi="Arial" w:cs="Arial"/>
              <w:sz w:val="22"/>
              <w:szCs w:val="22"/>
            </w:rPr>
            <w:delText>8</w:delText>
          </w:r>
        </w:del>
      </w:ins>
      <w:del w:id="19" w:author="Lukáš Kačena" w:date="2016-10-17T21:55:00Z">
        <w:r w:rsidRPr="00F85812" w:rsidDel="000D4F82">
          <w:rPr>
            <w:rFonts w:ascii="Arial" w:hAnsi="Arial" w:cs="Arial"/>
            <w:sz w:val="22"/>
            <w:szCs w:val="22"/>
          </w:rPr>
          <w:delText>10</w:delText>
        </w:r>
      </w:del>
      <w:r w:rsidRPr="00A1741C">
        <w:rPr>
          <w:rFonts w:ascii="Arial" w:hAnsi="Arial" w:cs="Arial"/>
          <w:sz w:val="22"/>
          <w:szCs w:val="22"/>
        </w:rPr>
        <w:t xml:space="preserve"> let</w:t>
      </w:r>
      <w:ins w:id="20" w:author="Markéta Kühnelová" w:date="2016-10-19T15:07:00Z">
        <w:r w:rsidR="003B5E3A" w:rsidRPr="00A1741C">
          <w:rPr>
            <w:rFonts w:ascii="Arial" w:hAnsi="Arial" w:cs="Arial"/>
            <w:sz w:val="22"/>
            <w:szCs w:val="22"/>
          </w:rPr>
          <w:t xml:space="preserve"> plus 2 roky </w:t>
        </w:r>
      </w:ins>
      <w:ins w:id="21" w:author="Markéta Kühnelová" w:date="2016-10-19T15:16:00Z">
        <w:r w:rsidR="000C3B49" w:rsidRPr="001979BD">
          <w:rPr>
            <w:rFonts w:ascii="Arial" w:hAnsi="Arial" w:cs="Arial"/>
            <w:sz w:val="22"/>
            <w:szCs w:val="22"/>
          </w:rPr>
          <w:t>potřebn</w:t>
        </w:r>
        <w:r w:rsidR="000C3B49" w:rsidRPr="000C3B49">
          <w:rPr>
            <w:rFonts w:ascii="Arial" w:hAnsi="Arial" w:cs="Arial"/>
            <w:sz w:val="22"/>
            <w:szCs w:val="22"/>
          </w:rPr>
          <w:t>é k závěrečnému vyhodnocení programu.</w:t>
        </w:r>
      </w:ins>
      <w:del w:id="22" w:author="Markéta Kühnelová" w:date="2016-10-19T15:17:00Z">
        <w:r w:rsidRPr="000C3B49" w:rsidDel="000C3B49">
          <w:rPr>
            <w:rFonts w:ascii="Arial" w:hAnsi="Arial" w:cs="Arial"/>
            <w:sz w:val="22"/>
            <w:szCs w:val="22"/>
          </w:rPr>
          <w:delText>.</w:delText>
        </w:r>
      </w:del>
      <w:r w:rsidRPr="00AF6DF3">
        <w:rPr>
          <w:rFonts w:ascii="Arial" w:hAnsi="Arial" w:cs="Arial"/>
          <w:sz w:val="22"/>
          <w:szCs w:val="22"/>
        </w:rPr>
        <w:t xml:space="preserve"> </w:t>
      </w:r>
    </w:p>
    <w:p w14:paraId="4A61835A" w14:textId="10E81F46"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Veřejnou soutěž ve výzkumu, experimentálním vývoji a inovacích (dále jen „veřejná soutěž“) na výběr projektů do programu se předpokládá vyhlásit poprvé v roce 2017 se zahájením poskytování podpory od roku 2018. Následně budou veřejné soutěže vyhlašovány každoročně v letech 2018 až </w:t>
      </w:r>
      <w:del w:id="23" w:author="Lukáš Kačena" w:date="2016-10-17T21:55:00Z">
        <w:r w:rsidRPr="00AF6DF3" w:rsidDel="000D4F82">
          <w:rPr>
            <w:rFonts w:ascii="Arial" w:hAnsi="Arial" w:cs="Arial"/>
            <w:sz w:val="22"/>
            <w:szCs w:val="22"/>
          </w:rPr>
          <w:delText xml:space="preserve">2023 </w:delText>
        </w:r>
      </w:del>
      <w:ins w:id="24" w:author="Lukáš Kačena" w:date="2016-10-17T21:55:00Z">
        <w:r w:rsidR="000D4F82" w:rsidRPr="00AF6DF3">
          <w:rPr>
            <w:rFonts w:ascii="Arial" w:hAnsi="Arial" w:cs="Arial"/>
            <w:sz w:val="22"/>
            <w:szCs w:val="22"/>
          </w:rPr>
          <w:t>202</w:t>
        </w:r>
        <w:r w:rsidR="000D4F82">
          <w:rPr>
            <w:rFonts w:ascii="Arial" w:hAnsi="Arial" w:cs="Arial"/>
            <w:sz w:val="22"/>
            <w:szCs w:val="22"/>
          </w:rPr>
          <w:t>1</w:t>
        </w:r>
        <w:r w:rsidR="000D4F82" w:rsidRPr="00AF6DF3">
          <w:rPr>
            <w:rFonts w:ascii="Arial" w:hAnsi="Arial" w:cs="Arial"/>
            <w:sz w:val="22"/>
            <w:szCs w:val="22"/>
          </w:rPr>
          <w:t xml:space="preserve"> </w:t>
        </w:r>
      </w:ins>
      <w:r w:rsidRPr="00AF6DF3">
        <w:rPr>
          <w:rFonts w:ascii="Arial" w:hAnsi="Arial" w:cs="Arial"/>
          <w:sz w:val="22"/>
          <w:szCs w:val="22"/>
        </w:rPr>
        <w:t xml:space="preserve">se zahajováním poskytování podpory v letech 2019 až </w:t>
      </w:r>
      <w:del w:id="25" w:author="Lukáš Kačena" w:date="2016-10-17T21:55:00Z">
        <w:r w:rsidRPr="00AF6DF3" w:rsidDel="000D4F82">
          <w:rPr>
            <w:rFonts w:ascii="Arial" w:hAnsi="Arial" w:cs="Arial"/>
            <w:sz w:val="22"/>
            <w:szCs w:val="22"/>
          </w:rPr>
          <w:delText>2024</w:delText>
        </w:r>
      </w:del>
      <w:ins w:id="26" w:author="Lukáš Kačena" w:date="2016-10-17T21:55:00Z">
        <w:r w:rsidR="000D4F82" w:rsidRPr="00AF6DF3">
          <w:rPr>
            <w:rFonts w:ascii="Arial" w:hAnsi="Arial" w:cs="Arial"/>
            <w:sz w:val="22"/>
            <w:szCs w:val="22"/>
          </w:rPr>
          <w:t>202</w:t>
        </w:r>
        <w:r w:rsidR="000D4F82">
          <w:rPr>
            <w:rFonts w:ascii="Arial" w:hAnsi="Arial" w:cs="Arial"/>
            <w:sz w:val="22"/>
            <w:szCs w:val="22"/>
          </w:rPr>
          <w:t>2</w:t>
        </w:r>
      </w:ins>
      <w:r w:rsidRPr="00AF6DF3">
        <w:rPr>
          <w:rFonts w:ascii="Arial" w:hAnsi="Arial" w:cs="Arial"/>
          <w:sz w:val="22"/>
          <w:szCs w:val="22"/>
        </w:rPr>
        <w:t xml:space="preserve">. </w:t>
      </w:r>
      <w:ins w:id="27" w:author="Lukáš Kačena" w:date="2016-10-17T21:58:00Z">
        <w:r w:rsidR="000D4F82">
          <w:rPr>
            <w:rFonts w:ascii="Arial" w:hAnsi="Arial" w:cs="Arial"/>
            <w:sz w:val="22"/>
            <w:szCs w:val="22"/>
          </w:rPr>
          <w:t xml:space="preserve">Zaměření </w:t>
        </w:r>
        <w:r w:rsidR="000D4F82" w:rsidRPr="00AF6DF3">
          <w:rPr>
            <w:rFonts w:ascii="Arial" w:hAnsi="Arial" w:cs="Arial"/>
            <w:sz w:val="22"/>
            <w:szCs w:val="22"/>
          </w:rPr>
          <w:t>veřejn</w:t>
        </w:r>
        <w:r w:rsidR="000D4F82">
          <w:rPr>
            <w:rFonts w:ascii="Arial" w:hAnsi="Arial" w:cs="Arial"/>
            <w:sz w:val="22"/>
            <w:szCs w:val="22"/>
          </w:rPr>
          <w:t>ých</w:t>
        </w:r>
        <w:r w:rsidR="000D4F82" w:rsidRPr="00AF6DF3">
          <w:rPr>
            <w:rFonts w:ascii="Arial" w:hAnsi="Arial" w:cs="Arial"/>
            <w:sz w:val="22"/>
            <w:szCs w:val="22"/>
          </w:rPr>
          <w:t xml:space="preserve"> soutěž</w:t>
        </w:r>
        <w:r w:rsidR="000D4F82">
          <w:rPr>
            <w:rFonts w:ascii="Arial" w:hAnsi="Arial" w:cs="Arial"/>
            <w:sz w:val="22"/>
            <w:szCs w:val="22"/>
          </w:rPr>
          <w:t xml:space="preserve">í </w:t>
        </w:r>
      </w:ins>
      <w:ins w:id="28" w:author="Lukáš Kačena" w:date="2016-10-17T21:59:00Z">
        <w:r w:rsidR="000D4F82">
          <w:rPr>
            <w:rFonts w:ascii="Arial" w:hAnsi="Arial" w:cs="Arial"/>
            <w:sz w:val="22"/>
            <w:szCs w:val="22"/>
          </w:rPr>
          <w:t>bude</w:t>
        </w:r>
      </w:ins>
      <w:ins w:id="29" w:author="Lukáš Kačena" w:date="2016-10-17T21:58:00Z">
        <w:r w:rsidR="000D4F82">
          <w:rPr>
            <w:rFonts w:ascii="Arial" w:hAnsi="Arial" w:cs="Arial"/>
            <w:sz w:val="22"/>
            <w:szCs w:val="22"/>
          </w:rPr>
          <w:t xml:space="preserve"> v souladu s výstupy relevantních platforem pro společenskovědní a humanitní výzkum</w:t>
        </w:r>
      </w:ins>
      <w:ins w:id="30" w:author="Lukáš Kačena" w:date="2016-10-17T21:59:00Z">
        <w:r w:rsidR="000D4F82">
          <w:rPr>
            <w:rFonts w:ascii="Arial" w:hAnsi="Arial" w:cs="Arial"/>
            <w:sz w:val="22"/>
            <w:szCs w:val="22"/>
          </w:rPr>
          <w:t>.</w:t>
        </w:r>
      </w:ins>
      <w:ins w:id="31" w:author="Lukáš Kačena" w:date="2016-10-17T21:58:00Z">
        <w:r w:rsidR="000D4F82" w:rsidRPr="00AF6DF3">
          <w:rPr>
            <w:rFonts w:ascii="Arial" w:hAnsi="Arial" w:cs="Arial"/>
            <w:sz w:val="22"/>
            <w:szCs w:val="22"/>
          </w:rPr>
          <w:t xml:space="preserve"> </w:t>
        </w:r>
      </w:ins>
      <w:r w:rsidRPr="00AF6DF3">
        <w:rPr>
          <w:rFonts w:ascii="Arial" w:hAnsi="Arial" w:cs="Arial"/>
          <w:sz w:val="22"/>
          <w:szCs w:val="22"/>
        </w:rPr>
        <w:t xml:space="preserve">V letech </w:t>
      </w:r>
      <w:del w:id="32" w:author="Lukáš Kačena" w:date="2016-10-17T21:55:00Z">
        <w:r w:rsidRPr="00AF6DF3" w:rsidDel="000D4F82">
          <w:rPr>
            <w:rFonts w:ascii="Arial" w:hAnsi="Arial" w:cs="Arial"/>
            <w:sz w:val="22"/>
            <w:szCs w:val="22"/>
          </w:rPr>
          <w:delText xml:space="preserve">2026 </w:delText>
        </w:r>
      </w:del>
      <w:ins w:id="33" w:author="Lukáš Kačena" w:date="2016-10-17T21:55:00Z">
        <w:r w:rsidR="000D4F82" w:rsidRPr="00AF6DF3">
          <w:rPr>
            <w:rFonts w:ascii="Arial" w:hAnsi="Arial" w:cs="Arial"/>
            <w:sz w:val="22"/>
            <w:szCs w:val="22"/>
          </w:rPr>
          <w:t>202</w:t>
        </w:r>
        <w:r w:rsidR="000D4F82">
          <w:rPr>
            <w:rFonts w:ascii="Arial" w:hAnsi="Arial" w:cs="Arial"/>
            <w:sz w:val="22"/>
            <w:szCs w:val="22"/>
          </w:rPr>
          <w:t>4</w:t>
        </w:r>
        <w:r w:rsidR="000D4F82" w:rsidRPr="00AF6DF3">
          <w:rPr>
            <w:rFonts w:ascii="Arial" w:hAnsi="Arial" w:cs="Arial"/>
            <w:sz w:val="22"/>
            <w:szCs w:val="22"/>
          </w:rPr>
          <w:t xml:space="preserve"> </w:t>
        </w:r>
      </w:ins>
      <w:r w:rsidRPr="00AF6DF3">
        <w:rPr>
          <w:rFonts w:ascii="Arial" w:hAnsi="Arial" w:cs="Arial"/>
          <w:sz w:val="22"/>
          <w:szCs w:val="22"/>
        </w:rPr>
        <w:t>– 202</w:t>
      </w:r>
      <w:ins w:id="34" w:author="Lukáš Kačena" w:date="2016-10-17T21:56:00Z">
        <w:r w:rsidR="000D4F82">
          <w:rPr>
            <w:rFonts w:ascii="Arial" w:hAnsi="Arial" w:cs="Arial"/>
            <w:sz w:val="22"/>
            <w:szCs w:val="22"/>
          </w:rPr>
          <w:t>5</w:t>
        </w:r>
      </w:ins>
      <w:del w:id="35" w:author="Lukáš Kačena" w:date="2016-10-17T21:56:00Z">
        <w:r w:rsidRPr="00AF6DF3" w:rsidDel="000D4F82">
          <w:rPr>
            <w:rFonts w:ascii="Arial" w:hAnsi="Arial" w:cs="Arial"/>
            <w:sz w:val="22"/>
            <w:szCs w:val="22"/>
          </w:rPr>
          <w:delText>7</w:delText>
        </w:r>
      </w:del>
      <w:r w:rsidRPr="00AF6DF3">
        <w:rPr>
          <w:rFonts w:ascii="Arial" w:hAnsi="Arial" w:cs="Arial"/>
          <w:sz w:val="22"/>
          <w:szCs w:val="22"/>
        </w:rPr>
        <w:t xml:space="preserve"> budou probíhat aktivity související s vyhodnocením programu po ukončení všech projektů včetně období implementace dosažených výstupů programu do praxe. Z tohoto důvodu není pro roky </w:t>
      </w:r>
      <w:del w:id="36" w:author="Lukáš Kačena" w:date="2016-10-17T21:56:00Z">
        <w:r w:rsidRPr="00AF6DF3" w:rsidDel="000D4F82">
          <w:rPr>
            <w:rFonts w:ascii="Arial" w:hAnsi="Arial" w:cs="Arial"/>
            <w:sz w:val="22"/>
            <w:szCs w:val="22"/>
          </w:rPr>
          <w:delText xml:space="preserve">2026 </w:delText>
        </w:r>
      </w:del>
      <w:ins w:id="37" w:author="Lukáš Kačena" w:date="2016-10-17T21:56:00Z">
        <w:r w:rsidR="000D4F82" w:rsidRPr="00AF6DF3">
          <w:rPr>
            <w:rFonts w:ascii="Arial" w:hAnsi="Arial" w:cs="Arial"/>
            <w:sz w:val="22"/>
            <w:szCs w:val="22"/>
          </w:rPr>
          <w:t>202</w:t>
        </w:r>
        <w:r w:rsidR="000D4F82">
          <w:rPr>
            <w:rFonts w:ascii="Arial" w:hAnsi="Arial" w:cs="Arial"/>
            <w:sz w:val="22"/>
            <w:szCs w:val="22"/>
          </w:rPr>
          <w:t>4</w:t>
        </w:r>
      </w:ins>
      <w:ins w:id="38" w:author="Markéta Kühnelová" w:date="2016-10-19T15:18:00Z">
        <w:r w:rsidR="000C3B49">
          <w:rPr>
            <w:rFonts w:ascii="Arial" w:hAnsi="Arial" w:cs="Arial"/>
            <w:sz w:val="22"/>
            <w:szCs w:val="22"/>
          </w:rPr>
          <w:t xml:space="preserve"> </w:t>
        </w:r>
      </w:ins>
      <w:r w:rsidRPr="00AF6DF3">
        <w:rPr>
          <w:rFonts w:ascii="Arial" w:hAnsi="Arial" w:cs="Arial"/>
          <w:sz w:val="22"/>
          <w:szCs w:val="22"/>
        </w:rPr>
        <w:t>- 202</w:t>
      </w:r>
      <w:ins w:id="39" w:author="Lukáš Kačena" w:date="2016-10-17T21:56:00Z">
        <w:r w:rsidR="000D4F82">
          <w:rPr>
            <w:rFonts w:ascii="Arial" w:hAnsi="Arial" w:cs="Arial"/>
            <w:sz w:val="22"/>
            <w:szCs w:val="22"/>
          </w:rPr>
          <w:t>5</w:t>
        </w:r>
      </w:ins>
      <w:del w:id="40" w:author="Lukáš Kačena" w:date="2016-10-17T21:56:00Z">
        <w:r w:rsidRPr="00AF6DF3" w:rsidDel="000D4F82">
          <w:rPr>
            <w:rFonts w:ascii="Arial" w:hAnsi="Arial" w:cs="Arial"/>
            <w:sz w:val="22"/>
            <w:szCs w:val="22"/>
          </w:rPr>
          <w:delText>7</w:delText>
        </w:r>
      </w:del>
      <w:r w:rsidRPr="00AF6DF3">
        <w:rPr>
          <w:rFonts w:ascii="Arial" w:hAnsi="Arial" w:cs="Arial"/>
          <w:sz w:val="22"/>
          <w:szCs w:val="22"/>
        </w:rPr>
        <w:t xml:space="preserve"> uveden požadavek na finanční prostředky ze státního rozpočtu.</w:t>
      </w:r>
      <w:ins w:id="41" w:author="Lukáš Kačena" w:date="2016-10-17T22:09:00Z">
        <w:r w:rsidR="000E2347">
          <w:rPr>
            <w:rFonts w:ascii="Arial" w:hAnsi="Arial" w:cs="Arial"/>
            <w:sz w:val="22"/>
            <w:szCs w:val="22"/>
          </w:rPr>
          <w:t xml:space="preserve"> Na základě průběžného hodnocení programu může být délka realizace programu prodloužena.</w:t>
        </w:r>
      </w:ins>
      <w:r w:rsidRPr="00AF6DF3">
        <w:rPr>
          <w:rFonts w:ascii="Arial" w:hAnsi="Arial" w:cs="Arial"/>
          <w:sz w:val="22"/>
          <w:szCs w:val="22"/>
        </w:rPr>
        <w:t xml:space="preserve"> Minimální délka řešení projektů</w:t>
      </w:r>
      <w:r w:rsidR="000E2347">
        <w:rPr>
          <w:rFonts w:ascii="Arial" w:hAnsi="Arial" w:cs="Arial"/>
          <w:sz w:val="22"/>
          <w:szCs w:val="22"/>
        </w:rPr>
        <w:t xml:space="preserve"> </w:t>
      </w:r>
      <w:r w:rsidRPr="00AF6DF3">
        <w:rPr>
          <w:rFonts w:ascii="Arial" w:hAnsi="Arial" w:cs="Arial"/>
          <w:sz w:val="22"/>
          <w:szCs w:val="22"/>
        </w:rPr>
        <w:t xml:space="preserve">v tomto programu je stanovena na 12 měsíců. </w:t>
      </w:r>
      <w:ins w:id="42" w:author="Marcel Kraus" w:date="2016-05-30T16:04:00Z">
        <w:r w:rsidR="007E6F48">
          <w:rPr>
            <w:rFonts w:ascii="Arial" w:hAnsi="Arial" w:cs="Arial"/>
            <w:sz w:val="22"/>
            <w:szCs w:val="22"/>
          </w:rPr>
          <w:t>Předpo</w:t>
        </w:r>
      </w:ins>
      <w:ins w:id="43" w:author="Marcel Kraus" w:date="2016-05-30T16:05:00Z">
        <w:r w:rsidR="007E6F48">
          <w:rPr>
            <w:rFonts w:ascii="Arial" w:hAnsi="Arial" w:cs="Arial"/>
            <w:sz w:val="22"/>
            <w:szCs w:val="22"/>
          </w:rPr>
          <w:t>k</w:t>
        </w:r>
      </w:ins>
      <w:ins w:id="44" w:author="Marcel Kraus" w:date="2016-05-30T16:04:00Z">
        <w:r w:rsidR="007E6F48">
          <w:rPr>
            <w:rFonts w:ascii="Arial" w:hAnsi="Arial" w:cs="Arial"/>
            <w:sz w:val="22"/>
            <w:szCs w:val="22"/>
          </w:rPr>
          <w:t xml:space="preserve">ládaná maximální doba řešení projektu jsou tři roky. </w:t>
        </w:r>
      </w:ins>
      <w:r w:rsidRPr="00AF6DF3">
        <w:rPr>
          <w:rFonts w:ascii="Arial" w:hAnsi="Arial" w:cs="Arial"/>
          <w:sz w:val="22"/>
          <w:szCs w:val="22"/>
        </w:rPr>
        <w:t>Doba realizace projektů výzkumu, vývoje a inovací nepřesáhne dobu trvání programu.</w:t>
      </w:r>
    </w:p>
    <w:p w14:paraId="19F8DFD3" w14:textId="77777777" w:rsidR="00AF6DF3" w:rsidRPr="00AF6DF3" w:rsidRDefault="00AF6DF3" w:rsidP="00C83496">
      <w:pPr>
        <w:numPr>
          <w:ilvl w:val="0"/>
          <w:numId w:val="6"/>
        </w:numPr>
        <w:spacing w:before="24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ZAMĚŘENÍ PROGRAMU</w:t>
      </w:r>
    </w:p>
    <w:p w14:paraId="7BAF6A1B" w14:textId="77777777"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Program je zaměřen na podporu projektů, které spadají dle čl. 25 odst. 2 písm. b), c) Nařízení a čl. </w:t>
      </w:r>
      <w:proofErr w:type="gramStart"/>
      <w:r w:rsidRPr="00AF6DF3">
        <w:rPr>
          <w:rFonts w:ascii="Arial" w:hAnsi="Arial" w:cs="Arial"/>
          <w:sz w:val="22"/>
          <w:szCs w:val="22"/>
        </w:rPr>
        <w:t>1.3. písm.</w:t>
      </w:r>
      <w:proofErr w:type="gramEnd"/>
      <w:r w:rsidRPr="00AF6DF3">
        <w:rPr>
          <w:rFonts w:ascii="Arial" w:hAnsi="Arial" w:cs="Arial"/>
          <w:sz w:val="22"/>
          <w:szCs w:val="22"/>
        </w:rPr>
        <w:t xml:space="preserve"> e) Rámce do kategorie aplikovaného výzkumu (zahrnuje průmyslový výzkum, experimentální vývoj nebo jejich kombinaci), dále inovace dle čl. 28 a 29 Nařízení a čl. 1.3. písm. y) a </w:t>
      </w:r>
      <w:proofErr w:type="spellStart"/>
      <w:r w:rsidRPr="00AF6DF3">
        <w:rPr>
          <w:rFonts w:ascii="Arial" w:hAnsi="Arial" w:cs="Arial"/>
          <w:sz w:val="22"/>
          <w:szCs w:val="22"/>
        </w:rPr>
        <w:t>bb</w:t>
      </w:r>
      <w:proofErr w:type="spellEnd"/>
      <w:r w:rsidRPr="00AF6DF3">
        <w:rPr>
          <w:rFonts w:ascii="Arial" w:hAnsi="Arial" w:cs="Arial"/>
          <w:sz w:val="22"/>
          <w:szCs w:val="22"/>
        </w:rPr>
        <w:t>) Rámce, jejichž výsledky mají vysoký potenciál pro uplatnění v řadě oblastí celospolečenského života obyvatel České republiky.</w:t>
      </w:r>
    </w:p>
    <w:p w14:paraId="13868074" w14:textId="77777777"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Program podpoří zapojení společenských a humanitních věd do projektů aplikovaného výzkumu, experimentálního vývoje a inovací, které jsou přínosné pro udržení a zvyšování kvality života člověka v reakci na dynamické společenské, ekonomické, globalizační, kulturní nebo technologické proměny. </w:t>
      </w:r>
    </w:p>
    <w:p w14:paraId="29FA9252" w14:textId="77777777" w:rsidR="00AF6DF3" w:rsidRPr="00AF6DF3" w:rsidRDefault="005D58F9" w:rsidP="00AF6DF3">
      <w:pPr>
        <w:spacing w:before="240" w:after="120"/>
        <w:jc w:val="both"/>
        <w:rPr>
          <w:color w:val="auto"/>
        </w:rPr>
      </w:pPr>
      <w:r>
        <w:rPr>
          <w:rFonts w:ascii="Arial" w:hAnsi="Arial" w:cs="Arial"/>
          <w:sz w:val="22"/>
          <w:szCs w:val="22"/>
        </w:rPr>
        <w:t xml:space="preserve">V rámci programu budou podpořeny </w:t>
      </w:r>
      <w:r w:rsidR="00AF6DF3" w:rsidRPr="00AF6DF3">
        <w:rPr>
          <w:rFonts w:ascii="Arial" w:hAnsi="Arial" w:cs="Arial"/>
          <w:sz w:val="22"/>
          <w:szCs w:val="22"/>
        </w:rPr>
        <w:t>projekty, které jsou zaměřeny na jeden nebo více níže uvedených aspektů:</w:t>
      </w:r>
    </w:p>
    <w:p w14:paraId="0CCC25C4" w14:textId="77777777" w:rsidR="00AF6DF3" w:rsidRPr="00AF6DF3" w:rsidRDefault="00AF6DF3" w:rsidP="00C83496">
      <w:pPr>
        <w:pStyle w:val="Odstavecseseznamem"/>
        <w:numPr>
          <w:ilvl w:val="0"/>
          <w:numId w:val="20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 xml:space="preserve">využívají přínosů multidisciplinárních přístupů, </w:t>
      </w:r>
    </w:p>
    <w:p w14:paraId="0ED178BE" w14:textId="77777777" w:rsidR="00AF6DF3" w:rsidRPr="00AF6DF3" w:rsidRDefault="00AF6DF3" w:rsidP="00C83496">
      <w:pPr>
        <w:pStyle w:val="Odstavecseseznamem"/>
        <w:numPr>
          <w:ilvl w:val="0"/>
          <w:numId w:val="20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propojují výzkum technického a netechnického charakteru,  </w:t>
      </w:r>
    </w:p>
    <w:p w14:paraId="1511CEC4" w14:textId="77777777" w:rsidR="00AF6DF3" w:rsidRPr="00AF6DF3" w:rsidRDefault="00AF6DF3" w:rsidP="00C83496">
      <w:pPr>
        <w:pStyle w:val="Odstavecseseznamem"/>
        <w:numPr>
          <w:ilvl w:val="0"/>
          <w:numId w:val="20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vytěžují potenciál výstupů základního výzkumu k aplikacím.</w:t>
      </w:r>
    </w:p>
    <w:p w14:paraId="67360274" w14:textId="21DCFEA4"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Jedná se především o projekty aplikovaného výzkumu, experimentálního vývoje a inovací, jejichž cílem je zmírňování hrozeb a využívání příležitostí v kontextu současných i budoucích výzev 21</w:t>
      </w:r>
      <w:r w:rsidR="004F29DA">
        <w:rPr>
          <w:rFonts w:ascii="Arial" w:hAnsi="Arial" w:cs="Arial"/>
          <w:sz w:val="22"/>
          <w:szCs w:val="22"/>
        </w:rPr>
        <w:t>. </w:t>
      </w:r>
      <w:r w:rsidRPr="00AF6DF3">
        <w:rPr>
          <w:rFonts w:ascii="Arial" w:hAnsi="Arial" w:cs="Arial"/>
          <w:sz w:val="22"/>
          <w:szCs w:val="22"/>
        </w:rPr>
        <w:t>století. Takovými výzvami jsou míněny oblasti, které mají vliv na dynamické proměny současné spole</w:t>
      </w:r>
      <w:r w:rsidR="00613066">
        <w:rPr>
          <w:rFonts w:ascii="Arial" w:hAnsi="Arial" w:cs="Arial"/>
          <w:sz w:val="22"/>
          <w:szCs w:val="22"/>
        </w:rPr>
        <w:t>čnosti, jako</w:t>
      </w:r>
      <w:r w:rsidR="0019612D">
        <w:rPr>
          <w:rFonts w:ascii="Arial" w:hAnsi="Arial" w:cs="Arial"/>
          <w:sz w:val="22"/>
          <w:szCs w:val="22"/>
        </w:rPr>
        <w:t xml:space="preserve"> (1) </w:t>
      </w:r>
      <w:del w:id="45" w:author="Marcel Kraus" w:date="2016-05-30T17:55:00Z">
        <w:r w:rsidR="0019612D" w:rsidDel="00CC5C7C">
          <w:rPr>
            <w:rFonts w:ascii="Arial" w:hAnsi="Arial" w:cs="Arial"/>
            <w:sz w:val="22"/>
            <w:szCs w:val="22"/>
          </w:rPr>
          <w:delText>realizace</w:delText>
        </w:r>
        <w:r w:rsidR="00613066" w:rsidDel="00CC5C7C">
          <w:rPr>
            <w:rFonts w:ascii="Arial" w:hAnsi="Arial" w:cs="Arial"/>
            <w:sz w:val="22"/>
            <w:szCs w:val="22"/>
          </w:rPr>
          <w:delText xml:space="preserve"> NIP</w:delText>
        </w:r>
      </w:del>
      <w:ins w:id="46" w:author="Marcel Kraus" w:date="2016-05-30T17:55:00Z">
        <w:r w:rsidR="00CC5C7C">
          <w:rPr>
            <w:rFonts w:ascii="Arial" w:hAnsi="Arial" w:cs="Arial"/>
            <w:sz w:val="22"/>
            <w:szCs w:val="22"/>
          </w:rPr>
          <w:t>principy čtvrté průmyslové revoluce</w:t>
        </w:r>
      </w:ins>
      <w:del w:id="47" w:author="Marcel Kraus" w:date="2016-09-15T18:22:00Z">
        <w:r w:rsidRPr="00AF6DF3" w:rsidDel="00877742">
          <w:rPr>
            <w:rFonts w:ascii="Arial" w:hAnsi="Arial" w:cs="Arial"/>
            <w:sz w:val="22"/>
            <w:szCs w:val="22"/>
          </w:rPr>
          <w:delText xml:space="preserve"> 4.0</w:delText>
        </w:r>
      </w:del>
      <w:r w:rsidRPr="00AF6DF3">
        <w:rPr>
          <w:rFonts w:ascii="Arial" w:hAnsi="Arial" w:cs="Arial"/>
          <w:sz w:val="22"/>
          <w:szCs w:val="22"/>
        </w:rPr>
        <w:t xml:space="preserve">; (2) digitalizace, virtuální realita a umělá inteligence; (3) média a sociální sítě; (4) demografické proměny - stárnutí a fragmentace </w:t>
      </w:r>
      <w:r w:rsidR="004F29DA">
        <w:rPr>
          <w:rFonts w:ascii="Arial" w:hAnsi="Arial" w:cs="Arial"/>
          <w:sz w:val="22"/>
          <w:szCs w:val="22"/>
        </w:rPr>
        <w:t>společnosti; (5) migrace </w:t>
      </w:r>
      <w:r w:rsidRPr="00AF6DF3">
        <w:rPr>
          <w:rFonts w:ascii="Arial" w:hAnsi="Arial" w:cs="Arial"/>
          <w:sz w:val="22"/>
          <w:szCs w:val="22"/>
        </w:rPr>
        <w:t>a integrace; (6) rovné příležitosti a nediskriminace; (7) zdraví, psychosociální rozvoj a spiritualita; (8) globalizace a regionalizace; (9) architektura, urbanismus a živ</w:t>
      </w:r>
      <w:r w:rsidR="004F29DA">
        <w:rPr>
          <w:rFonts w:ascii="Arial" w:hAnsi="Arial" w:cs="Arial"/>
          <w:sz w:val="22"/>
          <w:szCs w:val="22"/>
        </w:rPr>
        <w:t>otní prostor; (10) udržitelnost </w:t>
      </w:r>
      <w:r w:rsidRPr="00AF6DF3">
        <w:rPr>
          <w:rFonts w:ascii="Arial" w:hAnsi="Arial" w:cs="Arial"/>
          <w:sz w:val="22"/>
          <w:szCs w:val="22"/>
        </w:rPr>
        <w:t xml:space="preserve">a životní prostředí; (11) propojení fyzické a virtuální; (12) </w:t>
      </w:r>
      <w:ins w:id="48" w:author="Marcel Kraus" w:date="2016-09-23T15:49:00Z">
        <w:r w:rsidR="004554AF">
          <w:rPr>
            <w:rFonts w:ascii="Arial" w:hAnsi="Arial" w:cs="Arial"/>
            <w:sz w:val="22"/>
            <w:szCs w:val="22"/>
          </w:rPr>
          <w:t>společenské</w:t>
        </w:r>
      </w:ins>
      <w:r w:rsidRPr="00AF6DF3">
        <w:rPr>
          <w:rFonts w:ascii="Arial" w:hAnsi="Arial" w:cs="Arial"/>
          <w:sz w:val="22"/>
          <w:szCs w:val="22"/>
        </w:rPr>
        <w:t xml:space="preserve"> výzvy; (13) udržitelný růst a nové konkurenční výhody; (14) inovační kultura, kreativní ekosystém; (15) design, designové myšlení a inovace; (16) nové strategické nemateriální zdroje; (17) digitální a kreativní ekonomika; (18) </w:t>
      </w:r>
      <w:ins w:id="49" w:author="Marcel Kraus" w:date="2016-09-23T15:51:00Z">
        <w:r w:rsidR="003F62F3">
          <w:rPr>
            <w:rFonts w:ascii="Arial" w:hAnsi="Arial" w:cs="Arial"/>
            <w:sz w:val="22"/>
            <w:szCs w:val="22"/>
          </w:rPr>
          <w:t>média</w:t>
        </w:r>
        <w:r w:rsidR="003F62F3" w:rsidRPr="00AF6DF3">
          <w:rPr>
            <w:rFonts w:ascii="Arial" w:hAnsi="Arial" w:cs="Arial"/>
            <w:sz w:val="22"/>
            <w:szCs w:val="22"/>
          </w:rPr>
          <w:t xml:space="preserve"> </w:t>
        </w:r>
      </w:ins>
      <w:r w:rsidRPr="00AF6DF3">
        <w:rPr>
          <w:rFonts w:ascii="Arial" w:hAnsi="Arial" w:cs="Arial"/>
          <w:sz w:val="22"/>
          <w:szCs w:val="22"/>
        </w:rPr>
        <w:t xml:space="preserve">a technologie; (19) zakládání podniků, kultura a etika podnikání; (20) klastrování a strategické síťování; (21) participace občanů na státní správě a komunálním životě; (22) ochrana práv duševního vlastnictví, otevřené inovace, velká data; (23) strategická podpora výzkumu, vývoje a inovací; (24) odpovědný výzkum, vývoj a inovace a společenská odpovědnost organizací; (25) tvorba a hodnocení veřejných politik a intervencí; (26) veřejné služby orientované na občana. </w:t>
      </w:r>
    </w:p>
    <w:p w14:paraId="1E090066" w14:textId="6CA9027E"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Program je zaměřen na podporu propojování  výzkumných organizací s odběrateli výstupů aplikovaného výzkumu, experimentálního vývoje a inovací. Tedy především s podniky, ústředními a jinými orgány státní správy a institucemi jimi zřizovanými, územně samosprávnými celky a institucemi jimi zřizovanými, nevládními neziskovými organizacemi, organizacemi, které zastřešují různé segmenty společnosti a s dalšími subjekty působícími v různých společenských oblastech.</w:t>
      </w:r>
    </w:p>
    <w:p w14:paraId="5A60FDE1" w14:textId="4BB9F5D4" w:rsidR="00E90520" w:rsidRPr="00AF6DF3" w:rsidRDefault="00980DB4" w:rsidP="00E90520">
      <w:pPr>
        <w:spacing w:before="240" w:after="120"/>
        <w:jc w:val="both"/>
        <w:rPr>
          <w:ins w:id="50" w:author="Marcel Kraus" w:date="2016-05-30T18:06:00Z"/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Realizace projektů podpořených v programu jednoznačně přispěje k naplňování </w:t>
      </w:r>
      <w:ins w:id="51" w:author="Marcel Kraus" w:date="2016-05-30T16:51:00Z">
        <w:r>
          <w:rPr>
            <w:rFonts w:ascii="Arial" w:hAnsi="Arial" w:cs="Arial"/>
            <w:sz w:val="22"/>
            <w:szCs w:val="22"/>
          </w:rPr>
          <w:t xml:space="preserve">cílů </w:t>
        </w:r>
      </w:ins>
      <w:r w:rsidRPr="00AF6DF3">
        <w:rPr>
          <w:rFonts w:ascii="Arial" w:hAnsi="Arial" w:cs="Arial"/>
          <w:sz w:val="22"/>
          <w:szCs w:val="22"/>
        </w:rPr>
        <w:t>NPOV, a to zejména priority č. 4 Sociální a kulturní výzvy s výjimkou podob</w:t>
      </w:r>
      <w:r w:rsidR="004F29DA">
        <w:rPr>
          <w:rFonts w:ascii="Arial" w:hAnsi="Arial" w:cs="Arial"/>
          <w:sz w:val="22"/>
          <w:szCs w:val="22"/>
        </w:rPr>
        <w:t xml:space="preserve">lasti 3.2. Národní, regionální </w:t>
      </w:r>
      <w:r w:rsidRPr="00AF6DF3">
        <w:rPr>
          <w:rFonts w:ascii="Arial" w:hAnsi="Arial" w:cs="Arial"/>
          <w:sz w:val="22"/>
          <w:szCs w:val="22"/>
        </w:rPr>
        <w:t>a</w:t>
      </w:r>
      <w:r w:rsidR="004F29DA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>lokální identita a tradice a 3.3. Hmotné a nehmotné kulturní dědictví, neboť cíle</w:t>
      </w:r>
      <w:ins w:id="52" w:author="Marcel Kraus" w:date="2016-09-15T18:45:00Z">
        <w:r w:rsidR="00D85D0A">
          <w:rPr>
            <w:rFonts w:ascii="Arial" w:hAnsi="Arial" w:cs="Arial"/>
            <w:sz w:val="22"/>
            <w:szCs w:val="22"/>
          </w:rPr>
          <w:t xml:space="preserve"> výzkumu, vývoje a inovací (dále</w:t>
        </w:r>
      </w:ins>
      <w:ins w:id="53" w:author="Marcel Kraus" w:date="2016-09-15T18:46:00Z">
        <w:r w:rsidR="00D85D0A">
          <w:rPr>
            <w:rFonts w:ascii="Arial" w:hAnsi="Arial" w:cs="Arial"/>
            <w:sz w:val="22"/>
            <w:szCs w:val="22"/>
          </w:rPr>
          <w:t xml:space="preserve"> jen</w:t>
        </w:r>
      </w:ins>
      <w:r w:rsidRPr="00AF6DF3">
        <w:rPr>
          <w:rFonts w:ascii="Arial" w:hAnsi="Arial" w:cs="Arial"/>
          <w:sz w:val="22"/>
          <w:szCs w:val="22"/>
        </w:rPr>
        <w:t xml:space="preserve"> </w:t>
      </w:r>
      <w:ins w:id="54" w:author="Marcel Kraus" w:date="2016-09-15T18:46:00Z">
        <w:r w:rsidR="00D85D0A">
          <w:rPr>
            <w:rFonts w:ascii="Arial" w:hAnsi="Arial" w:cs="Arial"/>
            <w:sz w:val="22"/>
            <w:szCs w:val="22"/>
          </w:rPr>
          <w:t>„</w:t>
        </w:r>
      </w:ins>
      <w:r w:rsidRPr="00AF6DF3">
        <w:rPr>
          <w:rFonts w:ascii="Arial" w:hAnsi="Arial" w:cs="Arial"/>
          <w:sz w:val="22"/>
          <w:szCs w:val="22"/>
        </w:rPr>
        <w:t>VaVaI</w:t>
      </w:r>
      <w:ins w:id="55" w:author="Marcel Kraus" w:date="2016-09-15T18:46:00Z">
        <w:r w:rsidR="00D85D0A">
          <w:rPr>
            <w:rFonts w:ascii="Arial" w:hAnsi="Arial" w:cs="Arial"/>
            <w:sz w:val="22"/>
            <w:szCs w:val="22"/>
          </w:rPr>
          <w:t>“)</w:t>
        </w:r>
      </w:ins>
      <w:r w:rsidRPr="00AF6DF3">
        <w:rPr>
          <w:rFonts w:ascii="Arial" w:hAnsi="Arial" w:cs="Arial"/>
          <w:sz w:val="22"/>
          <w:szCs w:val="22"/>
        </w:rPr>
        <w:t xml:space="preserve"> těchto podoblastí jsou podporovány prostřednictvím Programu n</w:t>
      </w:r>
      <w:r w:rsidR="004F29DA">
        <w:rPr>
          <w:rFonts w:ascii="Arial" w:hAnsi="Arial" w:cs="Arial"/>
          <w:sz w:val="22"/>
          <w:szCs w:val="22"/>
        </w:rPr>
        <w:t xml:space="preserve">a podporu aplikovaného výzkumu </w:t>
      </w:r>
      <w:r w:rsidRPr="00AF6DF3">
        <w:rPr>
          <w:rFonts w:ascii="Arial" w:hAnsi="Arial" w:cs="Arial"/>
          <w:sz w:val="22"/>
          <w:szCs w:val="22"/>
        </w:rPr>
        <w:t>a experimentálního vývoje národní a kulturní identity na léta 2016 až 2022 (NAKI II) vyhlašovaného Ministerstvem kultury. Cíl</w:t>
      </w:r>
      <w:del w:id="56" w:author="Marcel Kraus" w:date="2016-05-30T16:51:00Z">
        <w:r w:rsidRPr="00AF6DF3" w:rsidDel="006538C1">
          <w:rPr>
            <w:rFonts w:ascii="Arial" w:hAnsi="Arial" w:cs="Arial"/>
            <w:sz w:val="22"/>
            <w:szCs w:val="22"/>
          </w:rPr>
          <w:delText>e</w:delText>
        </w:r>
      </w:del>
      <w:r w:rsidRPr="00AF6DF3">
        <w:rPr>
          <w:rFonts w:ascii="Arial" w:hAnsi="Arial" w:cs="Arial"/>
          <w:sz w:val="22"/>
          <w:szCs w:val="22"/>
        </w:rPr>
        <w:t xml:space="preserve"> programu tak bud</w:t>
      </w:r>
      <w:ins w:id="57" w:author="Marcel Kraus" w:date="2016-05-30T16:51:00Z">
        <w:r>
          <w:rPr>
            <w:rFonts w:ascii="Arial" w:hAnsi="Arial" w:cs="Arial"/>
            <w:sz w:val="22"/>
            <w:szCs w:val="22"/>
          </w:rPr>
          <w:t>e</w:t>
        </w:r>
      </w:ins>
      <w:del w:id="58" w:author="Marcel Kraus" w:date="2016-05-30T16:51:00Z">
        <w:r w:rsidRPr="00AF6DF3" w:rsidDel="006538C1">
          <w:rPr>
            <w:rFonts w:ascii="Arial" w:hAnsi="Arial" w:cs="Arial"/>
            <w:sz w:val="22"/>
            <w:szCs w:val="22"/>
          </w:rPr>
          <w:delText>ou</w:delText>
        </w:r>
      </w:del>
      <w:r w:rsidRPr="00AF6DF3">
        <w:rPr>
          <w:rFonts w:ascii="Arial" w:hAnsi="Arial" w:cs="Arial"/>
          <w:sz w:val="22"/>
          <w:szCs w:val="22"/>
        </w:rPr>
        <w:t xml:space="preserve"> zcela komplementární k programu NAKI II a oba tyto programy budou společně pokrývat celou oblast aplikovaného společenskovědního výzkumu reagujícího na sociální a kulturní výzvy české společnosti.</w:t>
      </w:r>
    </w:p>
    <w:p w14:paraId="55F87CC0" w14:textId="1ACBCF4C" w:rsidR="00AF6DF3" w:rsidRPr="007A0867" w:rsidRDefault="00AF6DF3" w:rsidP="007A0867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Z důvodu </w:t>
      </w:r>
      <w:r w:rsidR="005D58F9" w:rsidRPr="00AF6DF3">
        <w:rPr>
          <w:rFonts w:ascii="Arial" w:hAnsi="Arial" w:cs="Arial"/>
          <w:sz w:val="22"/>
          <w:szCs w:val="22"/>
        </w:rPr>
        <w:t xml:space="preserve">světových trendů majících vliv na společenskou realitu </w:t>
      </w:r>
      <w:r w:rsidR="005D58F9">
        <w:rPr>
          <w:rFonts w:ascii="Arial" w:hAnsi="Arial" w:cs="Arial"/>
          <w:sz w:val="22"/>
          <w:szCs w:val="22"/>
        </w:rPr>
        <w:t>a rychle se měnících podmínek</w:t>
      </w:r>
      <w:r w:rsidRPr="00AF6DF3">
        <w:rPr>
          <w:rFonts w:ascii="Arial" w:hAnsi="Arial" w:cs="Arial"/>
          <w:sz w:val="22"/>
          <w:szCs w:val="22"/>
        </w:rPr>
        <w:t xml:space="preserve"> se mohou výzvy pro aplikovaný společenskovědní a humanitní výzkum během trvání programu měnit, resp. může docházet k jejich upřesnění. Z tohoto důvodu </w:t>
      </w:r>
      <w:ins w:id="59" w:author="Marcel Kraus" w:date="2016-09-23T16:52:00Z">
        <w:r w:rsidR="00E22532">
          <w:rPr>
            <w:rFonts w:ascii="Arial" w:hAnsi="Arial" w:cs="Arial"/>
            <w:sz w:val="22"/>
            <w:szCs w:val="22"/>
          </w:rPr>
          <w:t xml:space="preserve">bude zaměření </w:t>
        </w:r>
        <w:r w:rsidR="00E22532" w:rsidRPr="00AF6DF3">
          <w:rPr>
            <w:rFonts w:ascii="Arial" w:hAnsi="Arial" w:cs="Arial"/>
            <w:sz w:val="22"/>
            <w:szCs w:val="22"/>
          </w:rPr>
          <w:t>veřejn</w:t>
        </w:r>
        <w:r w:rsidR="00E22532">
          <w:rPr>
            <w:rFonts w:ascii="Arial" w:hAnsi="Arial" w:cs="Arial"/>
            <w:sz w:val="22"/>
            <w:szCs w:val="22"/>
          </w:rPr>
          <w:t>ých</w:t>
        </w:r>
        <w:r w:rsidR="00E22532" w:rsidRPr="00AF6DF3">
          <w:rPr>
            <w:rFonts w:ascii="Arial" w:hAnsi="Arial" w:cs="Arial"/>
            <w:sz w:val="22"/>
            <w:szCs w:val="22"/>
          </w:rPr>
          <w:t xml:space="preserve"> soutěž</w:t>
        </w:r>
        <w:r w:rsidR="00E22532">
          <w:rPr>
            <w:rFonts w:ascii="Arial" w:hAnsi="Arial" w:cs="Arial"/>
            <w:sz w:val="22"/>
            <w:szCs w:val="22"/>
          </w:rPr>
          <w:t>í vyhlašováno v souladu s výstupy relevantních platforem pro společenskovědní a humanitní výzkum.</w:t>
        </w:r>
      </w:ins>
      <w:ins w:id="60" w:author="Marcel Kraus" w:date="2016-09-23T16:55:00Z">
        <w:r w:rsidR="00E22532">
          <w:rPr>
            <w:rFonts w:ascii="Arial" w:hAnsi="Arial" w:cs="Arial"/>
            <w:sz w:val="22"/>
            <w:szCs w:val="22"/>
          </w:rPr>
          <w:t xml:space="preserve"> </w:t>
        </w:r>
      </w:ins>
      <w:ins w:id="61" w:author="Marcel Kraus" w:date="2016-09-23T16:52:00Z">
        <w:r w:rsidR="00E22532" w:rsidRPr="00E22532">
          <w:rPr>
            <w:rFonts w:ascii="Arial" w:hAnsi="Arial" w:cs="Arial"/>
            <w:sz w:val="22"/>
            <w:szCs w:val="22"/>
          </w:rPr>
          <w:t xml:space="preserve">Program nadále umožní definování výzkumných témat řešitelskými týmy (tzv. princip bottom-up). Zaměření výzkumných témat nesmí </w:t>
        </w:r>
        <w:del w:id="62" w:author="Markéta Kühnelová" w:date="2016-10-19T15:54:00Z">
          <w:r w:rsidR="00E22532" w:rsidRPr="00E22532" w:rsidDel="00F85812">
            <w:rPr>
              <w:rFonts w:ascii="Arial" w:hAnsi="Arial" w:cs="Arial"/>
              <w:sz w:val="22"/>
              <w:szCs w:val="22"/>
            </w:rPr>
            <w:delText xml:space="preserve"> </w:delText>
          </w:r>
        </w:del>
        <w:r w:rsidR="00E22532" w:rsidRPr="00E22532">
          <w:rPr>
            <w:rFonts w:ascii="Arial" w:hAnsi="Arial" w:cs="Arial"/>
            <w:sz w:val="22"/>
            <w:szCs w:val="22"/>
          </w:rPr>
          <w:t xml:space="preserve">naplňovat </w:t>
        </w:r>
        <w:del w:id="63" w:author="Markéta Kühnelová" w:date="2016-10-19T15:54:00Z">
          <w:r w:rsidR="00E22532" w:rsidRPr="00E22532" w:rsidDel="00F85812">
            <w:rPr>
              <w:rFonts w:ascii="Arial" w:hAnsi="Arial" w:cs="Arial"/>
              <w:sz w:val="22"/>
              <w:szCs w:val="22"/>
            </w:rPr>
            <w:delText xml:space="preserve"> </w:delText>
          </w:r>
        </w:del>
        <w:r w:rsidR="00E22532" w:rsidRPr="00E22532">
          <w:rPr>
            <w:rFonts w:ascii="Arial" w:hAnsi="Arial" w:cs="Arial"/>
            <w:sz w:val="22"/>
            <w:szCs w:val="22"/>
          </w:rPr>
          <w:t xml:space="preserve">cíle </w:t>
        </w:r>
        <w:del w:id="64" w:author="Markéta Kühnelová" w:date="2016-10-19T15:55:00Z">
          <w:r w:rsidR="00E22532" w:rsidRPr="00E22532" w:rsidDel="00F85812">
            <w:rPr>
              <w:rFonts w:ascii="Arial" w:hAnsi="Arial" w:cs="Arial"/>
              <w:sz w:val="22"/>
              <w:szCs w:val="22"/>
            </w:rPr>
            <w:delText xml:space="preserve"> </w:delText>
          </w:r>
        </w:del>
        <w:r w:rsidR="00E22532" w:rsidRPr="00E22532">
          <w:rPr>
            <w:rFonts w:ascii="Arial" w:hAnsi="Arial" w:cs="Arial"/>
            <w:sz w:val="22"/>
            <w:szCs w:val="22"/>
          </w:rPr>
          <w:t>programu NAKI II. Program bude možné využít v rámci schématu ERA NET Cofund, a to pro projekty v oblastech, které jsou v souladu se zaměřením programu.</w:t>
        </w:r>
      </w:ins>
    </w:p>
    <w:p w14:paraId="38D6ADB0" w14:textId="77777777" w:rsidR="00AF6DF3" w:rsidRDefault="00AF6DF3" w:rsidP="00AF6DF3">
      <w:pPr>
        <w:spacing w:before="240" w:after="120"/>
        <w:jc w:val="both"/>
        <w:rPr>
          <w:ins w:id="65" w:author="Marcel Kraus" w:date="2016-09-15T18:35:00Z"/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Vzhledem k průřezovému charakteru současných i budoucích výzev a příležitostí 21. století umožní program naplňovat společenskovědní a humanitní dimenzi obsaženou v prioritě č. 1, podoblast 4.1 Identifikace nových příležitostí konkurenční výhody; prioritu č. 3 Prostředí pro kvalitní život; prioritu č. 5 Zdravá populace, podoblast 1.4 Nervová a psychická onemocnění; 3.4 Nervová a psychická onemocnění a 3.6. Závislosti. V případě poptávky ze strany ústředních orgánů státní správy a dalších správních úřadů po aplikovaném společenskovědním výzkumu v prioritní oblasti č. 5 Bezpečná společnost je možno tento výzkum v rámci programu realizovat nastavením konkrétních podmínek veřejné soutěže.</w:t>
      </w:r>
    </w:p>
    <w:p w14:paraId="656E7E67" w14:textId="7AAD36F9" w:rsidR="008D45B4" w:rsidRPr="008D45B4" w:rsidDel="003F62F3" w:rsidRDefault="008D45B4" w:rsidP="00BA1826">
      <w:pPr>
        <w:spacing w:before="240" w:after="120"/>
        <w:jc w:val="both"/>
        <w:rPr>
          <w:del w:id="66" w:author="Marcel Kraus" w:date="2016-09-23T15:55:00Z"/>
          <w:rFonts w:ascii="Arial" w:hAnsi="Arial" w:cs="Arial"/>
          <w:sz w:val="22"/>
          <w:szCs w:val="22"/>
        </w:rPr>
      </w:pPr>
    </w:p>
    <w:p w14:paraId="1ED20DE9" w14:textId="77777777" w:rsidR="00AF6DF3" w:rsidRPr="00AF6DF3" w:rsidRDefault="00AF6DF3" w:rsidP="00C83496">
      <w:pPr>
        <w:numPr>
          <w:ilvl w:val="0"/>
          <w:numId w:val="7"/>
        </w:numPr>
        <w:spacing w:before="24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CÍL PROGRAMU</w:t>
      </w:r>
    </w:p>
    <w:p w14:paraId="7B6C565E" w14:textId="77777777"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b/>
          <w:bCs/>
          <w:sz w:val="22"/>
          <w:szCs w:val="22"/>
        </w:rPr>
        <w:t>Cílem programu je posílení společenské a humanitní dimenze v aktivitách aplikovaného výzkumu, experimentálního vývoje a inovací a uplatnění výstupů těchto aktivit v podobě nových nebo podstatně zdokonalených stávajících výrobků, postupů, procesů nebo služeb v oblastech:</w:t>
      </w:r>
    </w:p>
    <w:p w14:paraId="063A533B" w14:textId="0B5F1CB6" w:rsidR="00AF6DF3" w:rsidRPr="00AF6DF3" w:rsidRDefault="00AF6DF3" w:rsidP="00C83496">
      <w:pPr>
        <w:numPr>
          <w:ilvl w:val="0"/>
          <w:numId w:val="21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b/>
          <w:bCs/>
          <w:sz w:val="22"/>
          <w:szCs w:val="22"/>
        </w:rPr>
        <w:t>člověk a společnost</w:t>
      </w:r>
      <w:r w:rsidRPr="00AF6DF3">
        <w:rPr>
          <w:rFonts w:ascii="Arial" w:hAnsi="Arial" w:cs="Arial"/>
          <w:sz w:val="22"/>
          <w:szCs w:val="22"/>
        </w:rPr>
        <w:t xml:space="preserve"> v kontextu dynamických společen</w:t>
      </w:r>
      <w:r w:rsidR="004F29DA">
        <w:rPr>
          <w:rFonts w:ascii="Arial" w:hAnsi="Arial" w:cs="Arial"/>
          <w:sz w:val="22"/>
          <w:szCs w:val="22"/>
        </w:rPr>
        <w:t xml:space="preserve">ských a technologických proměn </w:t>
      </w:r>
      <w:r w:rsidRPr="00AF6DF3">
        <w:rPr>
          <w:rFonts w:ascii="Arial" w:hAnsi="Arial" w:cs="Arial"/>
          <w:sz w:val="22"/>
          <w:szCs w:val="22"/>
        </w:rPr>
        <w:t>a</w:t>
      </w:r>
      <w:r w:rsidR="004F29DA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>výzev 21. století;</w:t>
      </w:r>
    </w:p>
    <w:p w14:paraId="0697B450" w14:textId="72D51E7B" w:rsidR="00AF6DF3" w:rsidRPr="00AF6DF3" w:rsidRDefault="00AF6DF3" w:rsidP="00C83496">
      <w:pPr>
        <w:numPr>
          <w:ilvl w:val="0"/>
          <w:numId w:val="21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b/>
          <w:bCs/>
          <w:sz w:val="22"/>
          <w:szCs w:val="22"/>
        </w:rPr>
        <w:t>člověk a prostředí pro jeho život</w:t>
      </w:r>
      <w:r w:rsidRPr="00AF6DF3">
        <w:rPr>
          <w:rFonts w:ascii="Arial" w:hAnsi="Arial" w:cs="Arial"/>
          <w:sz w:val="22"/>
          <w:szCs w:val="22"/>
        </w:rPr>
        <w:t xml:space="preserve"> v kontextu udržitelného </w:t>
      </w:r>
      <w:r w:rsidR="004F29DA">
        <w:rPr>
          <w:rFonts w:ascii="Arial" w:hAnsi="Arial" w:cs="Arial"/>
          <w:sz w:val="22"/>
          <w:szCs w:val="22"/>
        </w:rPr>
        <w:t xml:space="preserve">rozvoje krajiny, regionů, měst </w:t>
      </w:r>
      <w:r w:rsidRPr="00AF6DF3">
        <w:rPr>
          <w:rFonts w:ascii="Arial" w:hAnsi="Arial" w:cs="Arial"/>
          <w:sz w:val="22"/>
          <w:szCs w:val="22"/>
        </w:rPr>
        <w:t>a</w:t>
      </w:r>
      <w:r w:rsidR="004F29DA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>obcí a stavební kultury;</w:t>
      </w:r>
    </w:p>
    <w:p w14:paraId="04ED052F" w14:textId="53FA61EF" w:rsidR="00AF6DF3" w:rsidRPr="00AF6DF3" w:rsidRDefault="00AF6DF3" w:rsidP="00C83496">
      <w:pPr>
        <w:numPr>
          <w:ilvl w:val="0"/>
          <w:numId w:val="21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b/>
          <w:bCs/>
          <w:sz w:val="22"/>
          <w:szCs w:val="22"/>
        </w:rPr>
        <w:t>člověk a ekonomika</w:t>
      </w:r>
      <w:r w:rsidRPr="00AF6DF3">
        <w:rPr>
          <w:rFonts w:ascii="Arial" w:hAnsi="Arial" w:cs="Arial"/>
          <w:sz w:val="22"/>
          <w:szCs w:val="22"/>
        </w:rPr>
        <w:t xml:space="preserve"> v kontextu objev</w:t>
      </w:r>
      <w:r w:rsidR="004F29DA">
        <w:rPr>
          <w:rFonts w:ascii="Arial" w:hAnsi="Arial" w:cs="Arial"/>
          <w:sz w:val="22"/>
          <w:szCs w:val="22"/>
        </w:rPr>
        <w:t xml:space="preserve">ení nových konkurenčních výhod </w:t>
      </w:r>
      <w:r w:rsidRPr="00AF6DF3">
        <w:rPr>
          <w:rFonts w:ascii="Arial" w:hAnsi="Arial" w:cs="Arial"/>
          <w:sz w:val="22"/>
          <w:szCs w:val="22"/>
        </w:rPr>
        <w:t>a rozvoje kompetencí pro 21. století;</w:t>
      </w:r>
    </w:p>
    <w:p w14:paraId="13EC7E52" w14:textId="77777777" w:rsidR="00AF6DF3" w:rsidRDefault="00AF6DF3" w:rsidP="00C83496">
      <w:pPr>
        <w:numPr>
          <w:ilvl w:val="0"/>
          <w:numId w:val="21"/>
        </w:numPr>
        <w:jc w:val="both"/>
        <w:textAlignment w:val="baseline"/>
        <w:rPr>
          <w:ins w:id="67" w:author="Markéta Kühnelová" w:date="2016-10-19T15:56:00Z"/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b/>
          <w:bCs/>
          <w:sz w:val="22"/>
          <w:szCs w:val="22"/>
        </w:rPr>
        <w:t>člověk a společenský systém</w:t>
      </w:r>
      <w:r w:rsidRPr="00AF6DF3">
        <w:rPr>
          <w:rFonts w:ascii="Arial" w:hAnsi="Arial" w:cs="Arial"/>
          <w:sz w:val="22"/>
          <w:szCs w:val="22"/>
        </w:rPr>
        <w:t xml:space="preserve"> v kontextu interakce mezi občanem a státem, veřejných politik, správy a veřejných služeb orientovaných na občana.</w:t>
      </w:r>
    </w:p>
    <w:p w14:paraId="1961BF8B" w14:textId="55FDE9C6" w:rsidR="004F29DA" w:rsidRPr="00AF6DF3" w:rsidRDefault="004F29DA">
      <w:pPr>
        <w:spacing w:before="240"/>
        <w:jc w:val="both"/>
        <w:textAlignment w:val="baseline"/>
        <w:rPr>
          <w:rFonts w:ascii="Arial" w:hAnsi="Arial" w:cs="Arial"/>
          <w:sz w:val="22"/>
          <w:szCs w:val="22"/>
        </w:rPr>
        <w:pPrChange w:id="68" w:author="Markéta Kühnelová" w:date="2016-10-19T15:56:00Z">
          <w:pPr>
            <w:numPr>
              <w:numId w:val="21"/>
            </w:numPr>
            <w:tabs>
              <w:tab w:val="num" w:pos="720"/>
            </w:tabs>
            <w:ind w:left="720" w:hanging="360"/>
            <w:jc w:val="both"/>
            <w:textAlignment w:val="baseline"/>
          </w:pPr>
        </w:pPrChange>
      </w:pPr>
      <w:ins w:id="69" w:author="Markéta Kühnelová" w:date="2016-10-19T15:56:00Z">
        <w:r>
          <w:rPr>
            <w:rFonts w:ascii="Arial" w:hAnsi="Arial" w:cs="Arial"/>
            <w:sz w:val="22"/>
            <w:szCs w:val="22"/>
          </w:rPr>
          <w:t>Dosažení cíle programu je ohraničeno dobou jeho realizace a jeho vyhodnocení bude probíhat dle principů uvedených v části 9 Kritéria splnění cíle programu.</w:t>
        </w:r>
      </w:ins>
    </w:p>
    <w:p w14:paraId="72B6C3A3" w14:textId="631AE220" w:rsidR="007E6F48" w:rsidDel="004F29DA" w:rsidRDefault="00980DB4" w:rsidP="007E6F48">
      <w:pPr>
        <w:spacing w:before="360" w:after="120"/>
        <w:jc w:val="both"/>
        <w:textAlignment w:val="baseline"/>
        <w:rPr>
          <w:del w:id="70" w:author="Markéta Kühnelová" w:date="2016-10-19T15:56:00Z"/>
          <w:rFonts w:ascii="Arial" w:hAnsi="Arial" w:cs="Arial"/>
          <w:sz w:val="22"/>
          <w:szCs w:val="22"/>
        </w:rPr>
      </w:pPr>
      <w:del w:id="71" w:author="Markéta Kühnelová" w:date="2016-10-19T15:56:00Z">
        <w:r w:rsidDel="004F29DA">
          <w:rPr>
            <w:rFonts w:ascii="Arial" w:hAnsi="Arial" w:cs="Arial"/>
            <w:sz w:val="22"/>
            <w:szCs w:val="22"/>
          </w:rPr>
          <w:delText xml:space="preserve"> </w:delText>
        </w:r>
      </w:del>
      <w:ins w:id="72" w:author="Marcel Kraus" w:date="2016-05-30T17:00:00Z">
        <w:del w:id="73" w:author="Markéta Kühnelová" w:date="2016-10-19T15:56:00Z">
          <w:r w:rsidDel="004F29DA">
            <w:rPr>
              <w:rFonts w:ascii="Arial" w:hAnsi="Arial" w:cs="Arial"/>
              <w:sz w:val="22"/>
              <w:szCs w:val="22"/>
            </w:rPr>
            <w:delText>Dosažení cíle programu je ohraničeno dobou jeho realizace</w:delText>
          </w:r>
        </w:del>
      </w:ins>
      <w:ins w:id="74" w:author="Marcel Kraus" w:date="2016-05-30T18:09:00Z">
        <w:del w:id="75" w:author="Markéta Kühnelová" w:date="2016-10-19T15:56:00Z">
          <w:r w:rsidR="00D07F99" w:rsidDel="004F29DA">
            <w:rPr>
              <w:rFonts w:ascii="Arial" w:hAnsi="Arial" w:cs="Arial"/>
              <w:sz w:val="22"/>
              <w:szCs w:val="22"/>
            </w:rPr>
            <w:delText xml:space="preserve"> a jeho vyhodnocení bude probíhat dle principů uvedených v části 9 Kritéria splnění cíle </w:delText>
          </w:r>
        </w:del>
      </w:ins>
      <w:ins w:id="76" w:author="Marcel Kraus" w:date="2016-09-26T10:21:00Z">
        <w:del w:id="77" w:author="Markéta Kühnelová" w:date="2016-10-19T15:56:00Z">
          <w:r w:rsidR="00113295" w:rsidDel="004F29DA">
            <w:rPr>
              <w:rFonts w:ascii="Arial" w:hAnsi="Arial" w:cs="Arial"/>
              <w:sz w:val="22"/>
              <w:szCs w:val="22"/>
            </w:rPr>
            <w:delText>p</w:delText>
          </w:r>
        </w:del>
      </w:ins>
      <w:ins w:id="78" w:author="Marcel Kraus" w:date="2016-05-30T18:09:00Z">
        <w:del w:id="79" w:author="Markéta Kühnelová" w:date="2016-10-19T15:56:00Z">
          <w:r w:rsidR="00D07F99" w:rsidDel="004F29DA">
            <w:rPr>
              <w:rFonts w:ascii="Arial" w:hAnsi="Arial" w:cs="Arial"/>
              <w:sz w:val="22"/>
              <w:szCs w:val="22"/>
            </w:rPr>
            <w:delText>rogramu.</w:delText>
          </w:r>
        </w:del>
      </w:ins>
    </w:p>
    <w:p w14:paraId="687C38BA" w14:textId="77777777" w:rsidR="00AF6DF3" w:rsidRPr="00AF6DF3" w:rsidRDefault="00AF6DF3" w:rsidP="00C83496">
      <w:pPr>
        <w:numPr>
          <w:ilvl w:val="0"/>
          <w:numId w:val="8"/>
        </w:numPr>
        <w:spacing w:before="36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ODŮVODNĚNÍ CÍLE PROGRAMU</w:t>
      </w:r>
    </w:p>
    <w:p w14:paraId="009922CC" w14:textId="77777777" w:rsidR="00AF6DF3" w:rsidRPr="00AF6DF3" w:rsidRDefault="00AF6DF3" w:rsidP="004F29DA">
      <w:pPr>
        <w:keepNext/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b/>
          <w:bCs/>
          <w:sz w:val="22"/>
          <w:szCs w:val="22"/>
        </w:rPr>
        <w:t>a</w:t>
      </w:r>
      <w:r w:rsidRPr="00AF6DF3">
        <w:rPr>
          <w:rFonts w:ascii="Arial" w:hAnsi="Arial" w:cs="Arial"/>
          <w:sz w:val="22"/>
          <w:szCs w:val="22"/>
        </w:rPr>
        <w:t xml:space="preserve">. </w:t>
      </w:r>
      <w:r w:rsidRPr="00AF6DF3">
        <w:rPr>
          <w:rFonts w:ascii="Arial" w:hAnsi="Arial" w:cs="Arial"/>
          <w:b/>
          <w:bCs/>
          <w:sz w:val="22"/>
          <w:szCs w:val="22"/>
        </w:rPr>
        <w:t>Oblast člověk a společnost</w:t>
      </w:r>
    </w:p>
    <w:p w14:paraId="0DD89CD1" w14:textId="77777777"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Mění se společenské trendy a životní styl. Na významu získává psychosociální rozvoj člověka, rozvoj jeho “měkkých” dovedností. Do popředí vstupují etické základy společenské koexistence založené na toleranci, vzájemném respektu,</w:t>
      </w:r>
      <w:r w:rsidR="005D58F9">
        <w:rPr>
          <w:rFonts w:ascii="Arial" w:hAnsi="Arial" w:cs="Arial"/>
          <w:sz w:val="22"/>
          <w:szCs w:val="22"/>
        </w:rPr>
        <w:t xml:space="preserve"> odpovědnosti a nediskriminace </w:t>
      </w:r>
      <w:r w:rsidRPr="00AF6DF3">
        <w:rPr>
          <w:rFonts w:ascii="Arial" w:hAnsi="Arial" w:cs="Arial"/>
          <w:sz w:val="22"/>
          <w:szCs w:val="22"/>
        </w:rPr>
        <w:t>s ohledem na rasu, etnický původ, národnost, pohlaví, sexuální orientaci, věk, zdravotní postižení, náboženské vyznání, víru či světový názor. Výzvy a příležitosti, které s sebou nese 21. století, mají dopad na fyzické i duševní zdraví člověka.</w:t>
      </w:r>
    </w:p>
    <w:p w14:paraId="4A04B3F3" w14:textId="77777777"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Dynamické</w:t>
      </w:r>
      <w:r w:rsidR="005D58F9">
        <w:rPr>
          <w:rFonts w:ascii="Arial" w:hAnsi="Arial" w:cs="Arial"/>
          <w:sz w:val="22"/>
          <w:szCs w:val="22"/>
        </w:rPr>
        <w:t xml:space="preserve"> společenské změny jsou poháněny</w:t>
      </w:r>
      <w:r w:rsidRPr="00AF6DF3">
        <w:rPr>
          <w:rFonts w:ascii="Arial" w:hAnsi="Arial" w:cs="Arial"/>
          <w:sz w:val="22"/>
          <w:szCs w:val="22"/>
        </w:rPr>
        <w:t xml:space="preserve"> mj. i rozvojem digitalizace, internetu věcí, internetu služeb, virtuální reality, robotizace, kybernetiky nebo umělé inteligence a dalších nových technologií. Ty mají - kromě ekonomických dopadů - i dopady na pracovní, sociální a kulturní život člověka. </w:t>
      </w:r>
    </w:p>
    <w:p w14:paraId="31785532" w14:textId="1E695031"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Potřebná je reflexe a adaptace společnosti na výzvy spojené s její atomizací a se stárnutím populace v České republice. Migrační a integrační procesy jsou spojeny s novými nároky jak na „domácí“ sociální mobilitu, tak na problémy migrace spojené s adaptačními nároky a s kreativní reflexí v oblastech filosofické a historické. Cílená migrační </w:t>
      </w:r>
      <w:r w:rsidR="004F29DA">
        <w:rPr>
          <w:rFonts w:ascii="Arial" w:hAnsi="Arial" w:cs="Arial"/>
          <w:sz w:val="22"/>
          <w:szCs w:val="22"/>
        </w:rPr>
        <w:t>politika bude muset být vedena i </w:t>
      </w:r>
      <w:r w:rsidRPr="00AF6DF3">
        <w:rPr>
          <w:rFonts w:ascii="Arial" w:hAnsi="Arial" w:cs="Arial"/>
          <w:sz w:val="22"/>
          <w:szCs w:val="22"/>
        </w:rPr>
        <w:t>v</w:t>
      </w:r>
      <w:r w:rsidR="004F29DA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>kontextu zajištění dostatku kvalifikovaných lidí v souvislosti s využíváním no</w:t>
      </w:r>
      <w:r w:rsidR="00180EAF">
        <w:rPr>
          <w:rFonts w:ascii="Arial" w:hAnsi="Arial" w:cs="Arial"/>
          <w:sz w:val="22"/>
          <w:szCs w:val="22"/>
        </w:rPr>
        <w:t xml:space="preserve">vých ekonomických příležitostí, vycházejících </w:t>
      </w:r>
      <w:r w:rsidRPr="00AF6DF3">
        <w:rPr>
          <w:rFonts w:ascii="Arial" w:hAnsi="Arial" w:cs="Arial"/>
          <w:sz w:val="22"/>
          <w:szCs w:val="22"/>
        </w:rPr>
        <w:t xml:space="preserve">např. </w:t>
      </w:r>
      <w:r w:rsidR="0019612D">
        <w:rPr>
          <w:rFonts w:ascii="Arial" w:hAnsi="Arial" w:cs="Arial"/>
          <w:sz w:val="22"/>
          <w:szCs w:val="22"/>
        </w:rPr>
        <w:t>z</w:t>
      </w:r>
      <w:r w:rsidR="00613066">
        <w:rPr>
          <w:rFonts w:ascii="Arial" w:hAnsi="Arial" w:cs="Arial"/>
          <w:sz w:val="22"/>
          <w:szCs w:val="22"/>
        </w:rPr>
        <w:t xml:space="preserve"> </w:t>
      </w:r>
      <w:ins w:id="80" w:author="Marcel Kraus" w:date="2016-05-30T17:56:00Z">
        <w:r w:rsidR="00CC5C7C">
          <w:rPr>
            <w:rFonts w:ascii="Arial" w:hAnsi="Arial" w:cs="Arial"/>
            <w:sz w:val="22"/>
            <w:szCs w:val="22"/>
          </w:rPr>
          <w:t>principů čtvrté průmyslové revoluce</w:t>
        </w:r>
      </w:ins>
      <w:del w:id="81" w:author="Marcel Kraus" w:date="2016-05-30T17:56:00Z">
        <w:r w:rsidR="00613066" w:rsidDel="00CC5C7C">
          <w:rPr>
            <w:rFonts w:ascii="Arial" w:hAnsi="Arial" w:cs="Arial"/>
            <w:sz w:val="22"/>
            <w:szCs w:val="22"/>
          </w:rPr>
          <w:delText>NIP</w:delText>
        </w:r>
        <w:r w:rsidRPr="00AF6DF3" w:rsidDel="00CC5C7C">
          <w:rPr>
            <w:rFonts w:ascii="Arial" w:hAnsi="Arial" w:cs="Arial"/>
            <w:sz w:val="22"/>
            <w:szCs w:val="22"/>
          </w:rPr>
          <w:delText xml:space="preserve"> 4.0</w:delText>
        </w:r>
      </w:del>
      <w:r w:rsidRPr="00AF6DF3">
        <w:rPr>
          <w:rFonts w:ascii="Arial" w:hAnsi="Arial" w:cs="Arial"/>
          <w:sz w:val="22"/>
          <w:szCs w:val="22"/>
        </w:rPr>
        <w:t>., a to ruku v ruce s reformou vzdělávacího systému.</w:t>
      </w:r>
    </w:p>
    <w:p w14:paraId="70692E23" w14:textId="59B073E5"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S tím souvisí rozvoj komunikačních kompetencí a cizích jazyků, stejně jako inteligentní komunikace v interakci člověk-stroj a průmyslové komunikace stroj-stroj. Na proměnu lidského života, formování společnosti a vnímání světa mají rovněž nemalý vliv média včetně sociálních sítí a mobilních platforem. Tvoří se tak prostor pro nové formy o</w:t>
      </w:r>
      <w:r w:rsidR="004F29DA">
        <w:rPr>
          <w:rFonts w:ascii="Arial" w:hAnsi="Arial" w:cs="Arial"/>
          <w:sz w:val="22"/>
          <w:szCs w:val="22"/>
        </w:rPr>
        <w:t xml:space="preserve">sobního vyjadřování, podnikání </w:t>
      </w:r>
      <w:r w:rsidRPr="00AF6DF3">
        <w:rPr>
          <w:rFonts w:ascii="Arial" w:hAnsi="Arial" w:cs="Arial"/>
          <w:sz w:val="22"/>
          <w:szCs w:val="22"/>
        </w:rPr>
        <w:t>a</w:t>
      </w:r>
      <w:r w:rsidR="004F29DA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>komunikace mezi jednotlivci nebo subjekty.  </w:t>
      </w:r>
    </w:p>
    <w:p w14:paraId="0E1BDFCA" w14:textId="77777777" w:rsidR="00AF6DF3" w:rsidRPr="00AF6DF3" w:rsidRDefault="00AF6DF3" w:rsidP="004F29DA">
      <w:pPr>
        <w:keepNext/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b/>
          <w:bCs/>
          <w:sz w:val="22"/>
          <w:szCs w:val="22"/>
        </w:rPr>
        <w:t>b.</w:t>
      </w:r>
      <w:r w:rsidRPr="00AF6DF3">
        <w:rPr>
          <w:rFonts w:ascii="Arial" w:hAnsi="Arial" w:cs="Arial"/>
          <w:sz w:val="22"/>
          <w:szCs w:val="22"/>
        </w:rPr>
        <w:t xml:space="preserve"> </w:t>
      </w:r>
      <w:r w:rsidRPr="00AF6DF3">
        <w:rPr>
          <w:rFonts w:ascii="Arial" w:hAnsi="Arial" w:cs="Arial"/>
          <w:b/>
          <w:bCs/>
          <w:sz w:val="22"/>
          <w:szCs w:val="22"/>
        </w:rPr>
        <w:t>Oblast člověk a prostředí pro jeho život</w:t>
      </w:r>
    </w:p>
    <w:p w14:paraId="5E651196" w14:textId="7FAEAB3A"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Kvalitně, smysluplně a odpovědně uspořádané a propojené místo je předpoklad rozvoje kvality života a základem pro vzdělávací a ekonomické činnosti společnosti 21. století. Životním prostorem procházejí inovační a technologické procesy s mnoha důsledky pro kulturně-civilizační, sociálně-ekonomickou a environmentální sféru. Člověk svou činností významně zasahuje do fungování krajiny a ekosystémů na globální a místní </w:t>
      </w:r>
      <w:r w:rsidR="004F29DA">
        <w:rPr>
          <w:rFonts w:ascii="Arial" w:hAnsi="Arial" w:cs="Arial"/>
          <w:sz w:val="22"/>
          <w:szCs w:val="22"/>
        </w:rPr>
        <w:t xml:space="preserve">úrovni. Zapojení společenských </w:t>
      </w:r>
      <w:r w:rsidRPr="00AF6DF3">
        <w:rPr>
          <w:rFonts w:ascii="Arial" w:hAnsi="Arial" w:cs="Arial"/>
          <w:sz w:val="22"/>
          <w:szCs w:val="22"/>
        </w:rPr>
        <w:t>a</w:t>
      </w:r>
      <w:r w:rsidR="004F29DA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 xml:space="preserve">humanitních věd do projektů výzkumu, vývoje a inovací může napomoci dosažení souladu mezi hospodářskými, environmentálními a sociálními zájmy a kulturními hodnotami společnosti. </w:t>
      </w:r>
    </w:p>
    <w:p w14:paraId="66609316" w14:textId="5F006C5B"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Snížení energetické a surovinové náročnosti výroby, nárůst produktivity ve výrobě, optimalizace logistických tras, technologická řešení pro decentralizované systémy výroby a distribuce energie nebo inteligentní městskou infrastrukturu např. v rámci konceptu smart cities - to mohou být hlavní přínosy souvisejícího výzkumu pro efektivnější využívání zdrojů, zejména v kontextu podpory </w:t>
      </w:r>
      <w:ins w:id="82" w:author="Marcel Kraus" w:date="2016-05-30T17:56:00Z">
        <w:r w:rsidR="00CC5C7C">
          <w:rPr>
            <w:rFonts w:ascii="Arial" w:hAnsi="Arial" w:cs="Arial"/>
            <w:sz w:val="22"/>
            <w:szCs w:val="22"/>
          </w:rPr>
          <w:t>principů čtvrté průmyslové revoluce</w:t>
        </w:r>
      </w:ins>
      <w:ins w:id="83" w:author="Markéta Kühnelová" w:date="2016-10-19T17:10:00Z">
        <w:r w:rsidR="00E85973">
          <w:rPr>
            <w:rFonts w:ascii="Arial" w:hAnsi="Arial" w:cs="Arial"/>
            <w:sz w:val="22"/>
            <w:szCs w:val="22"/>
          </w:rPr>
          <w:t>.</w:t>
        </w:r>
      </w:ins>
      <w:del w:id="84" w:author="Marcel Kraus" w:date="2016-05-30T17:56:00Z">
        <w:r w:rsidR="00613066" w:rsidDel="00CC5C7C">
          <w:rPr>
            <w:rFonts w:ascii="Arial" w:hAnsi="Arial" w:cs="Arial"/>
            <w:sz w:val="22"/>
            <w:szCs w:val="22"/>
          </w:rPr>
          <w:delText>NIP</w:delText>
        </w:r>
        <w:r w:rsidRPr="00AF6DF3" w:rsidDel="00CC5C7C">
          <w:rPr>
            <w:rFonts w:ascii="Arial" w:hAnsi="Arial" w:cs="Arial"/>
            <w:sz w:val="22"/>
            <w:szCs w:val="22"/>
          </w:rPr>
          <w:delText xml:space="preserve"> 4.0.</w:delText>
        </w:r>
      </w:del>
      <w:r w:rsidRPr="00AF6DF3">
        <w:rPr>
          <w:rFonts w:ascii="Arial" w:hAnsi="Arial" w:cs="Arial"/>
          <w:sz w:val="22"/>
          <w:szCs w:val="22"/>
        </w:rPr>
        <w:t xml:space="preserve"> </w:t>
      </w:r>
    </w:p>
    <w:p w14:paraId="21F7ACE7" w14:textId="0DB11636"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Na významu získává rozvoj bezpečné dopravy šetrné k životnímu prostředí. Fyzická dostupnost, bezbariérovost, virtuální propojování v regionech a obcích ČR - často v přeshraničním nebo meziregionálním kontextu - může mít pozitivní vliv nejen na z</w:t>
      </w:r>
      <w:r w:rsidR="004F29DA">
        <w:rPr>
          <w:rFonts w:ascii="Arial" w:hAnsi="Arial" w:cs="Arial"/>
          <w:sz w:val="22"/>
          <w:szCs w:val="22"/>
        </w:rPr>
        <w:t>vyšování konkurenceschopnosti, ale </w:t>
      </w:r>
      <w:r w:rsidRPr="00AF6DF3">
        <w:rPr>
          <w:rFonts w:ascii="Arial" w:hAnsi="Arial" w:cs="Arial"/>
          <w:sz w:val="22"/>
          <w:szCs w:val="22"/>
        </w:rPr>
        <w:t>i</w:t>
      </w:r>
      <w:r w:rsidR="004F29DA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 xml:space="preserve">kvality života </w:t>
      </w:r>
      <w:r w:rsidR="005D58F9">
        <w:rPr>
          <w:rFonts w:ascii="Arial" w:hAnsi="Arial" w:cs="Arial"/>
          <w:sz w:val="22"/>
          <w:szCs w:val="22"/>
        </w:rPr>
        <w:t xml:space="preserve">ve </w:t>
      </w:r>
      <w:r w:rsidRPr="00AF6DF3">
        <w:rPr>
          <w:rFonts w:ascii="Arial" w:hAnsi="Arial" w:cs="Arial"/>
          <w:sz w:val="22"/>
          <w:szCs w:val="22"/>
        </w:rPr>
        <w:t>společnosti. Tím lze přispět k vyrovnání regioná</w:t>
      </w:r>
      <w:r w:rsidR="004F29DA">
        <w:rPr>
          <w:rFonts w:ascii="Arial" w:hAnsi="Arial" w:cs="Arial"/>
          <w:sz w:val="22"/>
          <w:szCs w:val="22"/>
        </w:rPr>
        <w:t xml:space="preserve">lních disparit mezi rostoucími </w:t>
      </w:r>
      <w:r w:rsidRPr="00AF6DF3">
        <w:rPr>
          <w:rFonts w:ascii="Arial" w:hAnsi="Arial" w:cs="Arial"/>
          <w:sz w:val="22"/>
          <w:szCs w:val="22"/>
        </w:rPr>
        <w:t>a</w:t>
      </w:r>
      <w:r w:rsidR="004F29DA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>prosperujícími oblastmi s vysokou a rozmanitou nabídkou na trzích práce a upadajícími strukturálně postiženými periferními regiony. Pro udrž</w:t>
      </w:r>
      <w:r w:rsidR="005D58F9">
        <w:rPr>
          <w:rFonts w:ascii="Arial" w:hAnsi="Arial" w:cs="Arial"/>
          <w:sz w:val="22"/>
          <w:szCs w:val="22"/>
        </w:rPr>
        <w:t>itelný rozvoj regionů, založený</w:t>
      </w:r>
      <w:r w:rsidRPr="00AF6DF3">
        <w:rPr>
          <w:rFonts w:ascii="Arial" w:hAnsi="Arial" w:cs="Arial"/>
          <w:sz w:val="22"/>
          <w:szCs w:val="22"/>
        </w:rPr>
        <w:t xml:space="preserve"> na vyšší přidané hodnotě, je stěžejní využívání partnerství mezi veřejným, podnikatelským a akademickým sektorem včetně environmentální sféry a společností (v odborné terminologii označováno jako </w:t>
      </w:r>
      <w:proofErr w:type="spellStart"/>
      <w:r w:rsidRPr="00AF6DF3">
        <w:rPr>
          <w:rFonts w:ascii="Arial" w:hAnsi="Arial" w:cs="Arial"/>
          <w:sz w:val="22"/>
          <w:szCs w:val="22"/>
        </w:rPr>
        <w:t>pětišroubovice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- </w:t>
      </w:r>
      <w:proofErr w:type="spellStart"/>
      <w:r w:rsidRPr="00AF6DF3">
        <w:rPr>
          <w:rFonts w:ascii="Arial" w:hAnsi="Arial" w:cs="Arial"/>
          <w:sz w:val="22"/>
          <w:szCs w:val="22"/>
        </w:rPr>
        <w:t>quintuplehelix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). </w:t>
      </w:r>
    </w:p>
    <w:p w14:paraId="35B0E1B3" w14:textId="77777777"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Důležitou úlohu v kvalitě života člověka a společnosti sehrávají oblasti ochrany a plánování krajiny, územního plánování, urbanismu, architektury, veřejného prostoru nebo stavební a bytové kultury, mnohdy za využití moderních informačních, komunikačních a jiných technologií. Udržitelné prostředí pro život vyžaduje řešení komunální soudržnosti a přirozených vazeb s okolní krajinou. </w:t>
      </w:r>
    </w:p>
    <w:p w14:paraId="5DCF6A50" w14:textId="77777777" w:rsidR="00AF6DF3" w:rsidRPr="00AF6DF3" w:rsidRDefault="00AF6DF3" w:rsidP="004F29DA">
      <w:pPr>
        <w:keepNext/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b/>
          <w:bCs/>
          <w:sz w:val="22"/>
          <w:szCs w:val="22"/>
        </w:rPr>
        <w:lastRenderedPageBreak/>
        <w:t>c.</w:t>
      </w:r>
      <w:r w:rsidRPr="00AF6DF3">
        <w:rPr>
          <w:rFonts w:ascii="Arial" w:hAnsi="Arial" w:cs="Arial"/>
          <w:sz w:val="22"/>
          <w:szCs w:val="22"/>
        </w:rPr>
        <w:t xml:space="preserve"> </w:t>
      </w:r>
      <w:r w:rsidRPr="00AF6DF3">
        <w:rPr>
          <w:rFonts w:ascii="Arial" w:hAnsi="Arial" w:cs="Arial"/>
          <w:b/>
          <w:bCs/>
          <w:sz w:val="22"/>
          <w:szCs w:val="22"/>
        </w:rPr>
        <w:t>Oblast člověk a ekonomika</w:t>
      </w:r>
    </w:p>
    <w:p w14:paraId="792E7A8B" w14:textId="2DD86097"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Zapojení společenských a humanitních věd do projektů výzkumu, vývoje a inovací je zásadní pro nalézání nových konkurenčních výhod národní ekonomiky a jejich udržitelné a odpovědné využívání. V globální ekonomice dochází soustavně k dynamickým změnám, což se odráží v</w:t>
      </w:r>
      <w:r w:rsidR="004F29DA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 xml:space="preserve">požadavku na flexibilní reagování veřejných i soukromých subjektů na měnící se podmínky pro udržitelnou konkurenční výhodu ČR. </w:t>
      </w:r>
    </w:p>
    <w:p w14:paraId="07200D87" w14:textId="77777777"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Člověk svými znalostmi, dovednostmi, zkušenostmi, kreativitou, talentem a duševním vlastnictvím může vytvářet nové konkurenční výhody lokální i národní ekonomiky. Do ekonomického prostředí stále častěji vstupuje inovační potenciál v kombinaci s uměním, novými technologiemi a designem. Strategické využívání designového myšlení zaměřené na uživatele může vést k inovacím výrobků, obchodních modelů, organizačním inovacím a jiným formám netechnologických inovací. </w:t>
      </w:r>
    </w:p>
    <w:p w14:paraId="73B39E3A" w14:textId="77777777"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V souvislosti s digitalizací, využíváním nových technologií, virtuální reality, internetu a médií vedou tvůrčí činnosti k vytváření nové nabídky a poptávky, novým obchodním modelům a tvorbě přidané hodnoty národního hospodářství. Abychom obstáli nárokům na kvalifikace plynoucím z nových výzev a příležitostí 21. století, zejména z</w:t>
      </w:r>
      <w:r w:rsidR="00180EAF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>potřeb</w:t>
      </w:r>
      <w:r w:rsidR="00180EAF">
        <w:rPr>
          <w:rFonts w:ascii="Arial" w:hAnsi="Arial" w:cs="Arial"/>
          <w:sz w:val="22"/>
          <w:szCs w:val="22"/>
        </w:rPr>
        <w:t xml:space="preserve"> vyplývajících z</w:t>
      </w:r>
      <w:r w:rsidRPr="00AF6DF3">
        <w:rPr>
          <w:rFonts w:ascii="Arial" w:hAnsi="Arial" w:cs="Arial"/>
          <w:sz w:val="22"/>
          <w:szCs w:val="22"/>
        </w:rPr>
        <w:t xml:space="preserve"> </w:t>
      </w:r>
      <w:ins w:id="85" w:author="Marcel Kraus" w:date="2016-05-30T17:56:00Z">
        <w:r w:rsidR="00CC5C7C">
          <w:rPr>
            <w:rFonts w:ascii="Arial" w:hAnsi="Arial" w:cs="Arial"/>
            <w:sz w:val="22"/>
            <w:szCs w:val="22"/>
          </w:rPr>
          <w:t>principů čtvrté průmyslové revoluce</w:t>
        </w:r>
      </w:ins>
      <w:del w:id="86" w:author="Marcel Kraus" w:date="2016-05-30T17:56:00Z">
        <w:r w:rsidR="00613066" w:rsidDel="00CC5C7C">
          <w:rPr>
            <w:rFonts w:ascii="Arial" w:hAnsi="Arial" w:cs="Arial"/>
            <w:sz w:val="22"/>
            <w:szCs w:val="22"/>
          </w:rPr>
          <w:delText>NIP</w:delText>
        </w:r>
        <w:r w:rsidRPr="00AF6DF3" w:rsidDel="00CC5C7C">
          <w:rPr>
            <w:rFonts w:ascii="Arial" w:hAnsi="Arial" w:cs="Arial"/>
            <w:sz w:val="22"/>
            <w:szCs w:val="22"/>
          </w:rPr>
          <w:delText xml:space="preserve"> 4.0</w:delText>
        </w:r>
      </w:del>
      <w:r w:rsidRPr="00AF6DF3">
        <w:rPr>
          <w:rFonts w:ascii="Arial" w:hAnsi="Arial" w:cs="Arial"/>
          <w:sz w:val="22"/>
          <w:szCs w:val="22"/>
        </w:rPr>
        <w:t>, bude nezbytné zásadně zkvalitnit celý vzdělávací systém na všech úrovních včetně odborné přípravy pedagogů. K tomu je nutný rozvoj odpovídajících kompetencí z oblasti technického a kreativního vzdělávání, měkkých dovedností, a souvisejících didaktických metod, a to včetně zajištění rovného přístupu ke vzdělání.</w:t>
      </w:r>
    </w:p>
    <w:p w14:paraId="4CC9FB06" w14:textId="041D70AD"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Tyto a další výzvy jsou spjaty s generováním velkých dat. Jedná se především o obrazová data, ale i o textová data z internetu, obchodní, telekomunikační, lékařská a bezpečnostní data, různé zdroje signálů a měření ale i kombinovaná multimodální data, která jsou typická například pro systémy autonomního řízení aut, zábavní průmysl a média, finanční sektor, dopravu nebo prodej výrobků. To klade nové nároky nejen na kvalitu a kapacitu elektronické komunikační infrastruktury, ale i na kompetence ohledně způsobu identifikace velkých dat, je</w:t>
      </w:r>
      <w:r w:rsidR="004F29DA">
        <w:rPr>
          <w:rFonts w:ascii="Arial" w:hAnsi="Arial" w:cs="Arial"/>
          <w:sz w:val="22"/>
          <w:szCs w:val="22"/>
        </w:rPr>
        <w:t xml:space="preserve">jich uchovávání, vyhodnocování </w:t>
      </w:r>
      <w:r w:rsidRPr="00AF6DF3">
        <w:rPr>
          <w:rFonts w:ascii="Arial" w:hAnsi="Arial" w:cs="Arial"/>
          <w:sz w:val="22"/>
          <w:szCs w:val="22"/>
        </w:rPr>
        <w:t>a</w:t>
      </w:r>
      <w:r w:rsidR="004F29DA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>bezpečného využívání, a to včetně principů ochrany soukromí.</w:t>
      </w:r>
    </w:p>
    <w:p w14:paraId="7BAFFB01" w14:textId="7E5B5B0B"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S udržitelným </w:t>
      </w:r>
      <w:proofErr w:type="spellStart"/>
      <w:r w:rsidRPr="00AF6DF3">
        <w:rPr>
          <w:rFonts w:ascii="Arial" w:hAnsi="Arial" w:cs="Arial"/>
          <w:sz w:val="22"/>
          <w:szCs w:val="22"/>
        </w:rPr>
        <w:t>socio</w:t>
      </w:r>
      <w:proofErr w:type="spellEnd"/>
      <w:r w:rsidRPr="00AF6DF3">
        <w:rPr>
          <w:rFonts w:ascii="Arial" w:hAnsi="Arial" w:cs="Arial"/>
          <w:sz w:val="22"/>
          <w:szCs w:val="22"/>
        </w:rPr>
        <w:t>-ekonomickým rozvojem a úspěšným podnikáním souvisí i problematika využití potenciálu diverzity pracovních týmu nebo komunity stejně</w:t>
      </w:r>
      <w:r w:rsidR="004F29DA">
        <w:rPr>
          <w:rFonts w:ascii="Arial" w:hAnsi="Arial" w:cs="Arial"/>
          <w:sz w:val="22"/>
          <w:szCs w:val="22"/>
        </w:rPr>
        <w:t xml:space="preserve"> jako rozvoj etických principů </w:t>
      </w:r>
      <w:r w:rsidRPr="00AF6DF3">
        <w:rPr>
          <w:rFonts w:ascii="Arial" w:hAnsi="Arial" w:cs="Arial"/>
          <w:sz w:val="22"/>
          <w:szCs w:val="22"/>
        </w:rPr>
        <w:t>a</w:t>
      </w:r>
      <w:r w:rsidR="004F29DA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>společenské odpovědnosti organizací.  Do popředí tak vystupují pr</w:t>
      </w:r>
      <w:r w:rsidR="004F29DA">
        <w:rPr>
          <w:rFonts w:ascii="Arial" w:hAnsi="Arial" w:cs="Arial"/>
          <w:sz w:val="22"/>
          <w:szCs w:val="22"/>
        </w:rPr>
        <w:t>incipy odpovědnosti, rovnosti a </w:t>
      </w:r>
      <w:r w:rsidRPr="00AF6DF3">
        <w:rPr>
          <w:rFonts w:ascii="Arial" w:hAnsi="Arial" w:cs="Arial"/>
          <w:sz w:val="22"/>
          <w:szCs w:val="22"/>
        </w:rPr>
        <w:t>posílení role žen a znevýhodněných skupin obyvatelstva v ekonomickém,</w:t>
      </w:r>
      <w:r w:rsidR="004F29DA">
        <w:rPr>
          <w:rFonts w:ascii="Arial" w:hAnsi="Arial" w:cs="Arial"/>
          <w:sz w:val="22"/>
          <w:szCs w:val="22"/>
        </w:rPr>
        <w:t xml:space="preserve"> společenském a </w:t>
      </w:r>
      <w:r w:rsidRPr="00AF6DF3">
        <w:rPr>
          <w:rFonts w:ascii="Arial" w:hAnsi="Arial" w:cs="Arial"/>
          <w:sz w:val="22"/>
          <w:szCs w:val="22"/>
        </w:rPr>
        <w:t>politickém životě.</w:t>
      </w:r>
    </w:p>
    <w:p w14:paraId="293D4FCC" w14:textId="77777777" w:rsidR="00AF6DF3" w:rsidRPr="00AF6DF3" w:rsidRDefault="00AF6DF3" w:rsidP="004F29DA">
      <w:pPr>
        <w:keepNext/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b/>
          <w:bCs/>
          <w:sz w:val="22"/>
          <w:szCs w:val="22"/>
        </w:rPr>
        <w:t>d.</w:t>
      </w:r>
      <w:r w:rsidRPr="00AF6DF3">
        <w:rPr>
          <w:rFonts w:ascii="Arial" w:hAnsi="Arial" w:cs="Arial"/>
          <w:sz w:val="22"/>
          <w:szCs w:val="22"/>
        </w:rPr>
        <w:t xml:space="preserve"> </w:t>
      </w:r>
      <w:r w:rsidRPr="00AF6DF3">
        <w:rPr>
          <w:rFonts w:ascii="Arial" w:hAnsi="Arial" w:cs="Arial"/>
          <w:b/>
          <w:bCs/>
          <w:sz w:val="22"/>
          <w:szCs w:val="22"/>
        </w:rPr>
        <w:t>Oblast člověk a společenský systém</w:t>
      </w:r>
    </w:p>
    <w:p w14:paraId="302B1775" w14:textId="77777777"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Zapojení společenských a humanitních věd do projektů výzkumu, vývoje a inovací přispívá legitimnímu rozvoji interakce mezi občanem, státem, společností a mezinárodním prostředím daným evropskou integrací a globalizací, a k odpovědné tvorbě veřejných politik a služeb orientovaných na občana. Potřebná je i reakce na výzvy spojené s participací občanů na státní či lokální správě, a to nejen aktivní či pasivní politickou, ale i dobrovolnickou či komunitní, které pomáhají vytvářet soudržnost celého společenského systému.</w:t>
      </w:r>
    </w:p>
    <w:p w14:paraId="002FAEE3" w14:textId="4D25C64A"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Veřejná správa vyžaduje podmínky a mechanismy pro tvorbu nových nebo inovaci stávajících účinných politik. Na významu získávají uživatelsky přívětivých veřejných služeb orientovaných na občana. Zavádění experimentálních a behaviorálních metod</w:t>
      </w:r>
      <w:r w:rsidR="004F29DA">
        <w:rPr>
          <w:rFonts w:ascii="Arial" w:hAnsi="Arial" w:cs="Arial"/>
          <w:sz w:val="22"/>
          <w:szCs w:val="22"/>
        </w:rPr>
        <w:t xml:space="preserve"> do tvorby a hodnocení politik </w:t>
      </w:r>
      <w:r w:rsidRPr="00AF6DF3">
        <w:rPr>
          <w:rFonts w:ascii="Arial" w:hAnsi="Arial" w:cs="Arial"/>
          <w:sz w:val="22"/>
          <w:szCs w:val="22"/>
        </w:rPr>
        <w:t>a</w:t>
      </w:r>
      <w:r w:rsidR="004F29DA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>veřejných služeb, využívání antropologických, etnografických metod nebo metod založených na designu mohou být nápomocné při řešení složitých a systémových problémů. Důležitou součástí je empirické hodnocení a vnímání veřejných politik</w:t>
      </w:r>
      <w:r w:rsidR="004F29DA">
        <w:rPr>
          <w:rFonts w:ascii="Arial" w:hAnsi="Arial" w:cs="Arial"/>
          <w:sz w:val="22"/>
          <w:szCs w:val="22"/>
        </w:rPr>
        <w:t xml:space="preserve"> (např. v oblasti hospodářství </w:t>
      </w:r>
      <w:r w:rsidRPr="00AF6DF3">
        <w:rPr>
          <w:rFonts w:ascii="Arial" w:hAnsi="Arial" w:cs="Arial"/>
          <w:sz w:val="22"/>
          <w:szCs w:val="22"/>
        </w:rPr>
        <w:t>a</w:t>
      </w:r>
      <w:r w:rsidR="004F29DA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 xml:space="preserve">konkurenceschopnosti, integrace, sociálního a důchodového systému, predikce ekonomického vývoje, zdraví obyvatel, vzdělávání aj.) a dalších podpůrných nástrojů, a to na celostátní i lokální úrovni a ve všech fázích životního cyklu. </w:t>
      </w:r>
    </w:p>
    <w:p w14:paraId="4054E39A" w14:textId="62D71D48"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Nové ekonomické příle</w:t>
      </w:r>
      <w:r w:rsidR="0019612D">
        <w:rPr>
          <w:rFonts w:ascii="Arial" w:hAnsi="Arial" w:cs="Arial"/>
          <w:sz w:val="22"/>
          <w:szCs w:val="22"/>
        </w:rPr>
        <w:t>žitosti, které s sebou přináší</w:t>
      </w:r>
      <w:r w:rsidRPr="00AF6DF3">
        <w:rPr>
          <w:rFonts w:ascii="Arial" w:hAnsi="Arial" w:cs="Arial"/>
          <w:sz w:val="22"/>
          <w:szCs w:val="22"/>
        </w:rPr>
        <w:t xml:space="preserve"> zejména</w:t>
      </w:r>
      <w:r w:rsidR="006353AE">
        <w:rPr>
          <w:rFonts w:ascii="Arial" w:hAnsi="Arial" w:cs="Arial"/>
          <w:sz w:val="22"/>
          <w:szCs w:val="22"/>
        </w:rPr>
        <w:t xml:space="preserve"> </w:t>
      </w:r>
      <w:del w:id="87" w:author="Marcel Kraus" w:date="2016-05-30T17:57:00Z">
        <w:r w:rsidR="00613066" w:rsidDel="00CC5C7C">
          <w:rPr>
            <w:rFonts w:ascii="Arial" w:hAnsi="Arial" w:cs="Arial"/>
            <w:sz w:val="22"/>
            <w:szCs w:val="22"/>
          </w:rPr>
          <w:delText>NIP</w:delText>
        </w:r>
        <w:r w:rsidRPr="00AF6DF3" w:rsidDel="00CC5C7C">
          <w:rPr>
            <w:rFonts w:ascii="Arial" w:hAnsi="Arial" w:cs="Arial"/>
            <w:sz w:val="22"/>
            <w:szCs w:val="22"/>
          </w:rPr>
          <w:delText xml:space="preserve"> 4.0</w:delText>
        </w:r>
      </w:del>
      <w:ins w:id="88" w:author="Marcel Kraus" w:date="2016-05-30T17:57:00Z">
        <w:r w:rsidR="00CC5C7C">
          <w:rPr>
            <w:rFonts w:ascii="Arial" w:hAnsi="Arial" w:cs="Arial"/>
            <w:sz w:val="22"/>
            <w:szCs w:val="22"/>
          </w:rPr>
          <w:t>čtvrtá průmyslová revoluce</w:t>
        </w:r>
      </w:ins>
      <w:r w:rsidR="004F29DA">
        <w:rPr>
          <w:rFonts w:ascii="Arial" w:hAnsi="Arial" w:cs="Arial"/>
          <w:sz w:val="22"/>
          <w:szCs w:val="22"/>
        </w:rPr>
        <w:t>, digitální a </w:t>
      </w:r>
      <w:r w:rsidRPr="00AF6DF3">
        <w:rPr>
          <w:rFonts w:ascii="Arial" w:hAnsi="Arial" w:cs="Arial"/>
          <w:sz w:val="22"/>
          <w:szCs w:val="22"/>
        </w:rPr>
        <w:t>kreativní ekonomika nebo principy otevřených inovací a dat apod. vyžadují vytvoření legislativy, která bude aplikovatelná v digitální praxi a současně bude reflektov</w:t>
      </w:r>
      <w:r w:rsidR="004F29DA">
        <w:rPr>
          <w:rFonts w:ascii="Arial" w:hAnsi="Arial" w:cs="Arial"/>
          <w:sz w:val="22"/>
          <w:szCs w:val="22"/>
        </w:rPr>
        <w:t>at budoucí sociální, kulturní a </w:t>
      </w:r>
      <w:r w:rsidRPr="00AF6DF3">
        <w:rPr>
          <w:rFonts w:ascii="Arial" w:hAnsi="Arial" w:cs="Arial"/>
          <w:sz w:val="22"/>
          <w:szCs w:val="22"/>
        </w:rPr>
        <w:t>ekonomické změny. Je také nutné nalézat synergie mezi</w:t>
      </w:r>
      <w:r w:rsidR="004F29DA">
        <w:rPr>
          <w:rFonts w:ascii="Arial" w:hAnsi="Arial" w:cs="Arial"/>
          <w:sz w:val="22"/>
          <w:szCs w:val="22"/>
        </w:rPr>
        <w:t xml:space="preserve"> různými mechanismy veřejného a </w:t>
      </w:r>
      <w:r w:rsidRPr="00AF6DF3">
        <w:rPr>
          <w:rFonts w:ascii="Arial" w:hAnsi="Arial" w:cs="Arial"/>
          <w:sz w:val="22"/>
          <w:szCs w:val="22"/>
        </w:rPr>
        <w:t xml:space="preserve">soukromého financování a mezi různými místními a regionálními portfolii, např. v rozvojovém principu </w:t>
      </w:r>
      <w:proofErr w:type="spellStart"/>
      <w:r w:rsidRPr="00AF6DF3">
        <w:rPr>
          <w:rFonts w:ascii="Arial" w:hAnsi="Arial" w:cs="Arial"/>
          <w:sz w:val="22"/>
          <w:szCs w:val="22"/>
        </w:rPr>
        <w:t>entrepreneurial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discovery </w:t>
      </w:r>
      <w:proofErr w:type="spellStart"/>
      <w:r w:rsidRPr="00AF6DF3">
        <w:rPr>
          <w:rFonts w:ascii="Arial" w:hAnsi="Arial" w:cs="Arial"/>
          <w:sz w:val="22"/>
          <w:szCs w:val="22"/>
        </w:rPr>
        <w:t>process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(EDP). </w:t>
      </w:r>
    </w:p>
    <w:p w14:paraId="13AC5A13" w14:textId="3FFF13C9"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Pro rozvoj těchto nových příležitostí je zásadní propojování společenskovědního a technického výzkumu. Výsledky výzkumu a vývoje ve společnosti, resp. ino</w:t>
      </w:r>
      <w:r w:rsidR="004F29DA">
        <w:rPr>
          <w:rFonts w:ascii="Arial" w:hAnsi="Arial" w:cs="Arial"/>
          <w:sz w:val="22"/>
          <w:szCs w:val="22"/>
        </w:rPr>
        <w:t xml:space="preserve">vace, nové technologie a změny </w:t>
      </w:r>
      <w:r w:rsidRPr="00AF6DF3">
        <w:rPr>
          <w:rFonts w:ascii="Arial" w:hAnsi="Arial" w:cs="Arial"/>
          <w:sz w:val="22"/>
          <w:szCs w:val="22"/>
        </w:rPr>
        <w:t>s</w:t>
      </w:r>
      <w:r w:rsidR="004F29DA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 xml:space="preserve">nimi spojené, vykazují rychlejší tempo, než je schopnost společnosti tyto změny absorbovat. Systém podpory výzkumu, vývoje a inovací by proto měl obsahovat - vedle podpory inovačního procesu jako celku -  i principy odpovědného výzkumu a inovací včetně jeho genderové dimenze. Interdisciplinarita a diverzita jsou důležitým aspektem správně </w:t>
      </w:r>
      <w:r w:rsidR="004F29DA">
        <w:rPr>
          <w:rFonts w:ascii="Arial" w:hAnsi="Arial" w:cs="Arial"/>
          <w:sz w:val="22"/>
          <w:szCs w:val="22"/>
        </w:rPr>
        <w:t xml:space="preserve">cílené podpory výzkumu, vývoje </w:t>
      </w:r>
      <w:r w:rsidRPr="00AF6DF3">
        <w:rPr>
          <w:rFonts w:ascii="Arial" w:hAnsi="Arial" w:cs="Arial"/>
          <w:sz w:val="22"/>
          <w:szCs w:val="22"/>
        </w:rPr>
        <w:t>a</w:t>
      </w:r>
      <w:r w:rsidR="004F29DA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 xml:space="preserve">inovací včetně optimalizace podpůrných nástrojů a hodnocení souvisejících politik. </w:t>
      </w:r>
    </w:p>
    <w:p w14:paraId="56084592" w14:textId="77777777" w:rsidR="00AF6DF3" w:rsidRPr="00AF6DF3" w:rsidRDefault="00AF6DF3" w:rsidP="00C83496">
      <w:pPr>
        <w:numPr>
          <w:ilvl w:val="0"/>
          <w:numId w:val="9"/>
        </w:numPr>
        <w:spacing w:before="24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KRITÉRIA SPLNĚNÍ CÍLE PROGRAMU</w:t>
      </w:r>
    </w:p>
    <w:p w14:paraId="1661D47F" w14:textId="669B9188" w:rsidR="00AF6DF3" w:rsidRPr="00AF6DF3" w:rsidRDefault="00AF6DF3" w:rsidP="00AF6DF3">
      <w:pPr>
        <w:spacing w:before="240" w:after="24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Dosažení cíle programu bude vyhodnocováno v souladu s Metodikou hodnocení výsledků výzkumu, experimentálního vývoje a inovací platné v době hodnocení programu a dalších podmínek stanovených poskytovatelem v rámci průběžného a závěrečného hodnocení programu. Dosažení cílů programu bude vyhodnocováno na základě souboru indikátorů vstupů, výstupů, výsledků a dopadů určených pro monitorování průběhu plně</w:t>
      </w:r>
      <w:r w:rsidR="004F29DA">
        <w:rPr>
          <w:rFonts w:ascii="Arial" w:hAnsi="Arial" w:cs="Arial"/>
          <w:sz w:val="22"/>
          <w:szCs w:val="22"/>
        </w:rPr>
        <w:t xml:space="preserve">ní programu (interim evaluace) </w:t>
      </w:r>
      <w:r w:rsidRPr="00AF6DF3">
        <w:rPr>
          <w:rFonts w:ascii="Arial" w:hAnsi="Arial" w:cs="Arial"/>
          <w:sz w:val="22"/>
          <w:szCs w:val="22"/>
        </w:rPr>
        <w:t>a</w:t>
      </w:r>
      <w:r w:rsidR="004F29DA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>hodnocení jeho celkové výkonnosti a úspěšnosti (ex post evaluace), které vy</w:t>
      </w:r>
      <w:r w:rsidR="004F29DA">
        <w:rPr>
          <w:rFonts w:ascii="Arial" w:hAnsi="Arial" w:cs="Arial"/>
          <w:sz w:val="22"/>
          <w:szCs w:val="22"/>
        </w:rPr>
        <w:t xml:space="preserve">cházejí </w:t>
      </w:r>
      <w:r w:rsidRPr="00AF6DF3">
        <w:rPr>
          <w:rFonts w:ascii="Arial" w:hAnsi="Arial" w:cs="Arial"/>
          <w:sz w:val="22"/>
          <w:szCs w:val="22"/>
        </w:rPr>
        <w:t>z</w:t>
      </w:r>
      <w:r w:rsidR="004F29DA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 xml:space="preserve">následujících indikátorů: </w:t>
      </w:r>
    </w:p>
    <w:p w14:paraId="4221D98A" w14:textId="77777777"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b/>
          <w:bCs/>
          <w:sz w:val="22"/>
          <w:szCs w:val="22"/>
        </w:rPr>
        <w:t>Tabulka č. 9.1: Indikátory</w:t>
      </w:r>
    </w:p>
    <w:tbl>
      <w:tblPr>
        <w:tblW w:w="0" w:type="auto"/>
        <w:tblInd w:w="1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PrChange w:id="89" w:author="Markéta Kühnelová" w:date="2016-10-19T17:10:00Z">
          <w:tblPr>
            <w:tblW w:w="0" w:type="auto"/>
            <w:tblInd w:w="120" w:type="dxa"/>
            <w:tblCellMar>
              <w:top w:w="15" w:type="dxa"/>
              <w:left w:w="15" w:type="dxa"/>
              <w:bottom w:w="15" w:type="dxa"/>
              <w:right w:w="15" w:type="dxa"/>
            </w:tblCellMar>
            <w:tblLook w:val="04A0" w:firstRow="1" w:lastRow="0" w:firstColumn="1" w:lastColumn="0" w:noHBand="0" w:noVBand="1"/>
          </w:tblPr>
        </w:tblPrChange>
      </w:tblPr>
      <w:tblGrid>
        <w:gridCol w:w="1843"/>
        <w:gridCol w:w="6237"/>
        <w:gridCol w:w="1559"/>
        <w:tblGridChange w:id="90">
          <w:tblGrid>
            <w:gridCol w:w="1843"/>
            <w:gridCol w:w="6237"/>
            <w:gridCol w:w="1559"/>
          </w:tblGrid>
        </w:tblGridChange>
      </w:tblGrid>
      <w:tr w:rsidR="00AF6DF3" w:rsidRPr="00AF6DF3" w14:paraId="217CFE8C" w14:textId="77777777" w:rsidTr="00E85973">
        <w:trPr>
          <w:trHeight w:val="465"/>
          <w:tblHeader/>
          <w:trPrChange w:id="91" w:author="Markéta Kühnelová" w:date="2016-10-19T17:10:00Z">
            <w:trPr>
              <w:trHeight w:val="465"/>
            </w:trPr>
          </w:trPrChange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hideMark/>
            <w:tcPrChange w:id="92" w:author="Markéta Kühnelová" w:date="2016-10-19T17:10:00Z">
              <w:tcPr>
                <w:tcW w:w="1843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D9D9D9"/>
                <w:tcMar>
                  <w:top w:w="0" w:type="dxa"/>
                  <w:left w:w="120" w:type="dxa"/>
                  <w:bottom w:w="0" w:type="dxa"/>
                  <w:right w:w="120" w:type="dxa"/>
                </w:tcMar>
                <w:hideMark/>
              </w:tcPr>
            </w:tcPrChange>
          </w:tcPr>
          <w:p w14:paraId="27A34EF6" w14:textId="77777777" w:rsidR="00AF6DF3" w:rsidRPr="00AF6DF3" w:rsidRDefault="00AF6DF3" w:rsidP="00144871">
            <w:pPr>
              <w:spacing w:before="240"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b/>
                <w:bCs/>
                <w:sz w:val="22"/>
                <w:szCs w:val="22"/>
              </w:rPr>
              <w:t>Pořadové číslo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hideMark/>
            <w:tcPrChange w:id="93" w:author="Markéta Kühnelová" w:date="2016-10-19T17:10:00Z">
              <w:tcPr>
                <w:tcW w:w="6237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D9D9D9"/>
                <w:tcMar>
                  <w:top w:w="0" w:type="dxa"/>
                  <w:left w:w="120" w:type="dxa"/>
                  <w:bottom w:w="0" w:type="dxa"/>
                  <w:right w:w="120" w:type="dxa"/>
                </w:tcMar>
                <w:hideMark/>
              </w:tcPr>
            </w:tcPrChange>
          </w:tcPr>
          <w:p w14:paraId="3F190650" w14:textId="77777777" w:rsidR="00AF6DF3" w:rsidRPr="00AF6DF3" w:rsidRDefault="00AF6DF3" w:rsidP="00144871">
            <w:pPr>
              <w:spacing w:before="240"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b/>
                <w:bCs/>
                <w:sz w:val="22"/>
                <w:szCs w:val="22"/>
              </w:rPr>
              <w:t>Indikátory programu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hideMark/>
            <w:tcPrChange w:id="94" w:author="Markéta Kühnelová" w:date="2016-10-19T17:10:00Z">
              <w:tcPr>
                <w:tcW w:w="1559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D9D9D9"/>
                <w:tcMar>
                  <w:top w:w="0" w:type="dxa"/>
                  <w:left w:w="120" w:type="dxa"/>
                  <w:bottom w:w="0" w:type="dxa"/>
                  <w:right w:w="120" w:type="dxa"/>
                </w:tcMar>
                <w:hideMark/>
              </w:tcPr>
            </w:tcPrChange>
          </w:tcPr>
          <w:p w14:paraId="3E1407D3" w14:textId="77777777" w:rsidR="00AF6DF3" w:rsidRPr="00AF6DF3" w:rsidRDefault="00AF6DF3" w:rsidP="00144871">
            <w:pPr>
              <w:spacing w:before="240"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b/>
                <w:bCs/>
                <w:sz w:val="22"/>
                <w:szCs w:val="22"/>
              </w:rPr>
              <w:t>Hodnota</w:t>
            </w:r>
          </w:p>
        </w:tc>
      </w:tr>
      <w:tr w:rsidR="00AF6DF3" w:rsidRPr="00AF6DF3" w14:paraId="0D145437" w14:textId="77777777" w:rsidTr="00144871">
        <w:trPr>
          <w:trHeight w:val="255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33E12FB" w14:textId="77777777" w:rsidR="00AF6DF3" w:rsidRPr="00AF6DF3" w:rsidRDefault="00AF6DF3" w:rsidP="00AF6DF3">
            <w:pPr>
              <w:spacing w:after="120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F6B0406" w14:textId="77777777" w:rsidR="00AF6DF3" w:rsidRPr="00AF6DF3" w:rsidRDefault="00AF6DF3" w:rsidP="00AF6DF3">
            <w:pPr>
              <w:spacing w:after="120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Průměrná míra podpory za program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7860FAE" w14:textId="77777777" w:rsidR="00AF6DF3" w:rsidRPr="00AF6DF3" w:rsidRDefault="00AF6DF3" w:rsidP="00AF6DF3">
            <w:pPr>
              <w:spacing w:after="120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80 %</w:t>
            </w:r>
          </w:p>
        </w:tc>
      </w:tr>
      <w:tr w:rsidR="00AF6DF3" w:rsidRPr="00AF6DF3" w14:paraId="29770803" w14:textId="77777777" w:rsidTr="00144871"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FEF78D4" w14:textId="77777777" w:rsidR="00AF6DF3" w:rsidRPr="00AF6DF3" w:rsidRDefault="00AF6DF3" w:rsidP="00AF6DF3">
            <w:pPr>
              <w:spacing w:after="120" w:line="0" w:lineRule="atLeast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0FB355C" w14:textId="77777777" w:rsidR="00AF6DF3" w:rsidRPr="00AF6DF3" w:rsidRDefault="00AF6DF3" w:rsidP="00AF6DF3">
            <w:pPr>
              <w:spacing w:after="120" w:line="0" w:lineRule="atLeast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Minimální počet podpořených projektů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03AC3D1" w14:textId="61829736" w:rsidR="00AF6DF3" w:rsidRPr="00AF6DF3" w:rsidRDefault="001979BD" w:rsidP="00AF6DF3">
            <w:pPr>
              <w:spacing w:after="120" w:line="0" w:lineRule="atLeast"/>
              <w:jc w:val="both"/>
              <w:rPr>
                <w:color w:val="auto"/>
              </w:rPr>
            </w:pPr>
            <w:ins w:id="95" w:author="Markéta Kühnelová" w:date="2016-10-19T16:49:00Z">
              <w:r>
                <w:rPr>
                  <w:rFonts w:ascii="Arial" w:hAnsi="Arial" w:cs="Arial"/>
                  <w:sz w:val="22"/>
                  <w:szCs w:val="22"/>
                </w:rPr>
                <w:t>525</w:t>
              </w:r>
            </w:ins>
            <w:del w:id="96" w:author="Markéta Kühnelová" w:date="2016-10-19T16:49:00Z">
              <w:r w:rsidR="00AF6DF3" w:rsidRPr="00AF6DF3" w:rsidDel="001979BD">
                <w:rPr>
                  <w:rFonts w:ascii="Arial" w:hAnsi="Arial" w:cs="Arial"/>
                  <w:sz w:val="22"/>
                  <w:szCs w:val="22"/>
                </w:rPr>
                <w:delText>700</w:delText>
              </w:r>
            </w:del>
          </w:p>
        </w:tc>
      </w:tr>
      <w:tr w:rsidR="00AF6DF3" w:rsidRPr="00AF6DF3" w14:paraId="3FB13F91" w14:textId="77777777" w:rsidTr="00144871"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67B2D49" w14:textId="77777777" w:rsidR="00AF6DF3" w:rsidRPr="00AF6DF3" w:rsidRDefault="00AF6DF3" w:rsidP="00AF6DF3">
            <w:pPr>
              <w:spacing w:after="120" w:line="0" w:lineRule="atLeast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E852D53" w14:textId="77777777" w:rsidR="00AF6DF3" w:rsidRPr="00AF6DF3" w:rsidRDefault="00AF6DF3" w:rsidP="00AF6DF3">
            <w:pPr>
              <w:spacing w:after="120" w:line="0" w:lineRule="atLeast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Minimální míra úspěšně dokončených projektů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628A0E4" w14:textId="77777777" w:rsidR="00AF6DF3" w:rsidRPr="00AF6DF3" w:rsidRDefault="00AF6DF3" w:rsidP="00AF6DF3">
            <w:pPr>
              <w:spacing w:after="120" w:line="0" w:lineRule="atLeast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85 %</w:t>
            </w:r>
          </w:p>
        </w:tc>
      </w:tr>
      <w:tr w:rsidR="00AF6DF3" w:rsidRPr="00AF6DF3" w14:paraId="242210DA" w14:textId="77777777" w:rsidTr="00144871"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DE0775E" w14:textId="77777777" w:rsidR="00AF6DF3" w:rsidRPr="00AF6DF3" w:rsidRDefault="00AF6DF3" w:rsidP="00AF6DF3">
            <w:pPr>
              <w:spacing w:after="120" w:line="0" w:lineRule="atLeast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75014E1" w14:textId="77777777" w:rsidR="00AF6DF3" w:rsidRPr="00AF6DF3" w:rsidRDefault="00AF6DF3" w:rsidP="00AF6DF3">
            <w:pPr>
              <w:spacing w:after="120" w:line="0" w:lineRule="atLeast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Minimální počet dosažených výstupů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63E03BB" w14:textId="131AAEDE" w:rsidR="00AF6DF3" w:rsidRPr="00AF6DF3" w:rsidRDefault="00AF6DF3" w:rsidP="00AF6DF3">
            <w:pPr>
              <w:spacing w:after="120" w:line="0" w:lineRule="atLeast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10</w:t>
            </w:r>
            <w:ins w:id="97" w:author="Markéta Kühnelová" w:date="2016-10-19T16:50:00Z">
              <w:r w:rsidR="001979BD">
                <w:rPr>
                  <w:rFonts w:ascii="Arial" w:hAnsi="Arial" w:cs="Arial"/>
                  <w:sz w:val="22"/>
                  <w:szCs w:val="22"/>
                </w:rPr>
                <w:t>50</w:t>
              </w:r>
            </w:ins>
            <w:del w:id="98" w:author="Markéta Kühnelová" w:date="2016-10-19T16:50:00Z">
              <w:r w:rsidRPr="00AF6DF3" w:rsidDel="001979BD">
                <w:rPr>
                  <w:rFonts w:ascii="Arial" w:hAnsi="Arial" w:cs="Arial"/>
                  <w:sz w:val="22"/>
                  <w:szCs w:val="22"/>
                </w:rPr>
                <w:delText>00</w:delText>
              </w:r>
            </w:del>
          </w:p>
        </w:tc>
      </w:tr>
      <w:tr w:rsidR="00AF6DF3" w:rsidRPr="00AF6DF3" w14:paraId="18BD34C2" w14:textId="77777777" w:rsidTr="00144871"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9ED2E99" w14:textId="77777777" w:rsidR="00AF6DF3" w:rsidRPr="00AF6DF3" w:rsidRDefault="00AF6DF3" w:rsidP="00AF6DF3">
            <w:pPr>
              <w:spacing w:after="120" w:line="0" w:lineRule="atLeast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B216E4A" w14:textId="77777777" w:rsidR="00AF6DF3" w:rsidRPr="00AF6DF3" w:rsidRDefault="00AF6DF3" w:rsidP="00AF6DF3">
            <w:pPr>
              <w:spacing w:after="120" w:line="0" w:lineRule="atLeast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Minimální počet dosažených aplikovaných výsledků RIV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C90C408" w14:textId="69EFD140" w:rsidR="00AF6DF3" w:rsidRPr="00AF6DF3" w:rsidRDefault="001979BD" w:rsidP="00AF6DF3">
            <w:pPr>
              <w:spacing w:after="120" w:line="0" w:lineRule="atLeast"/>
              <w:jc w:val="both"/>
              <w:rPr>
                <w:color w:val="auto"/>
              </w:rPr>
            </w:pPr>
            <w:ins w:id="99" w:author="Markéta Kühnelová" w:date="2016-10-19T16:49:00Z">
              <w:r>
                <w:rPr>
                  <w:rFonts w:ascii="Arial" w:hAnsi="Arial" w:cs="Arial"/>
                  <w:sz w:val="22"/>
                  <w:szCs w:val="22"/>
                </w:rPr>
                <w:t>525</w:t>
              </w:r>
            </w:ins>
            <w:del w:id="100" w:author="Markéta Kühnelová" w:date="2016-10-19T16:49:00Z">
              <w:r w:rsidR="00AF6DF3" w:rsidRPr="00AF6DF3" w:rsidDel="001979BD">
                <w:rPr>
                  <w:rFonts w:ascii="Arial" w:hAnsi="Arial" w:cs="Arial"/>
                  <w:sz w:val="22"/>
                  <w:szCs w:val="22"/>
                </w:rPr>
                <w:delText>700</w:delText>
              </w:r>
            </w:del>
          </w:p>
        </w:tc>
      </w:tr>
      <w:tr w:rsidR="00AF6DF3" w:rsidRPr="00AF6DF3" w14:paraId="32BC6898" w14:textId="77777777" w:rsidTr="00144871">
        <w:trPr>
          <w:trHeight w:val="30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D9DC5C1" w14:textId="77777777" w:rsidR="00AF6DF3" w:rsidRPr="00AF6DF3" w:rsidRDefault="00AF6DF3" w:rsidP="00AF6DF3">
            <w:pPr>
              <w:spacing w:after="120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8B83756" w14:textId="77777777" w:rsidR="00AF6DF3" w:rsidRPr="00AF6DF3" w:rsidRDefault="00AF6DF3" w:rsidP="00AF6DF3">
            <w:pPr>
              <w:spacing w:after="120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Minimální míra aplikovaných výstupů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E2F96E3" w14:textId="77777777" w:rsidR="00AF6DF3" w:rsidRPr="00AF6DF3" w:rsidRDefault="00AF6DF3" w:rsidP="00AF6DF3">
            <w:pPr>
              <w:spacing w:after="120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85 %</w:t>
            </w:r>
          </w:p>
        </w:tc>
      </w:tr>
      <w:tr w:rsidR="00980DB4" w:rsidRPr="00AF6DF3" w14:paraId="18556090" w14:textId="77777777" w:rsidTr="00144871">
        <w:trPr>
          <w:trHeight w:val="300"/>
          <w:ins w:id="101" w:author="Marcel Kraus" w:date="2016-05-30T17:02:00Z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10558E1" w14:textId="77777777" w:rsidR="00980DB4" w:rsidRPr="00AF6DF3" w:rsidRDefault="00980DB4" w:rsidP="00AF6DF3">
            <w:pPr>
              <w:spacing w:after="120"/>
              <w:jc w:val="both"/>
              <w:rPr>
                <w:ins w:id="102" w:author="Marcel Kraus" w:date="2016-05-30T17:02:00Z"/>
                <w:rFonts w:ascii="Arial" w:hAnsi="Arial" w:cs="Arial"/>
                <w:sz w:val="22"/>
                <w:szCs w:val="22"/>
              </w:rPr>
            </w:pPr>
            <w:ins w:id="103" w:author="Marcel Kraus" w:date="2016-05-30T17:02:00Z">
              <w:r>
                <w:rPr>
                  <w:rFonts w:ascii="Arial" w:hAnsi="Arial" w:cs="Arial"/>
                  <w:sz w:val="22"/>
                  <w:szCs w:val="22"/>
                </w:rPr>
                <w:t>7.</w:t>
              </w:r>
            </w:ins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52F520E" w14:textId="77777777" w:rsidR="00980DB4" w:rsidRPr="00AF6DF3" w:rsidRDefault="00980DB4" w:rsidP="00AF6DF3">
            <w:pPr>
              <w:spacing w:after="120"/>
              <w:jc w:val="both"/>
              <w:rPr>
                <w:ins w:id="104" w:author="Marcel Kraus" w:date="2016-05-30T17:02:00Z"/>
                <w:rFonts w:ascii="Arial" w:hAnsi="Arial" w:cs="Arial"/>
                <w:sz w:val="22"/>
                <w:szCs w:val="22"/>
              </w:rPr>
            </w:pPr>
            <w:ins w:id="105" w:author="Marcel Kraus" w:date="2016-05-30T17:02:00Z">
              <w:r>
                <w:rPr>
                  <w:rFonts w:ascii="Arial" w:hAnsi="Arial" w:cs="Arial"/>
                  <w:sz w:val="22"/>
                  <w:szCs w:val="22"/>
                </w:rPr>
                <w:t xml:space="preserve">Minimální počet dosažených publikačních </w:t>
              </w:r>
            </w:ins>
            <w:ins w:id="106" w:author="Marcel Kraus" w:date="2016-05-30T17:03:00Z">
              <w:r>
                <w:rPr>
                  <w:rFonts w:ascii="Arial" w:hAnsi="Arial" w:cs="Arial"/>
                  <w:sz w:val="22"/>
                  <w:szCs w:val="22"/>
                </w:rPr>
                <w:t>výsledků RIV</w:t>
              </w:r>
            </w:ins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36BC445" w14:textId="303B6DE6" w:rsidR="00980DB4" w:rsidRPr="00AF6DF3" w:rsidRDefault="001979BD" w:rsidP="00AF6DF3">
            <w:pPr>
              <w:spacing w:after="120"/>
              <w:jc w:val="both"/>
              <w:rPr>
                <w:ins w:id="107" w:author="Marcel Kraus" w:date="2016-05-30T17:02:00Z"/>
                <w:rFonts w:ascii="Arial" w:hAnsi="Arial" w:cs="Arial"/>
                <w:sz w:val="22"/>
                <w:szCs w:val="22"/>
              </w:rPr>
            </w:pPr>
            <w:ins w:id="108" w:author="Markéta Kühnelová" w:date="2016-10-19T16:50:00Z">
              <w:r>
                <w:rPr>
                  <w:rFonts w:ascii="Arial" w:hAnsi="Arial" w:cs="Arial"/>
                  <w:sz w:val="22"/>
                  <w:szCs w:val="22"/>
                </w:rPr>
                <w:t>525</w:t>
              </w:r>
            </w:ins>
            <w:ins w:id="109" w:author="Marcel Kraus" w:date="2016-06-08T13:11:00Z">
              <w:del w:id="110" w:author="Markéta Kühnelová" w:date="2016-10-19T16:50:00Z">
                <w:r w:rsidR="00B541E3" w:rsidDel="001979BD">
                  <w:rPr>
                    <w:rFonts w:ascii="Arial" w:hAnsi="Arial" w:cs="Arial"/>
                    <w:sz w:val="22"/>
                    <w:szCs w:val="22"/>
                  </w:rPr>
                  <w:delText>700</w:delText>
                </w:r>
              </w:del>
            </w:ins>
          </w:p>
        </w:tc>
      </w:tr>
      <w:tr w:rsidR="00980DB4" w:rsidRPr="00AF6DF3" w14:paraId="2A343CB4" w14:textId="77777777" w:rsidTr="00144871">
        <w:trPr>
          <w:trHeight w:val="300"/>
          <w:ins w:id="111" w:author="Marcel Kraus" w:date="2016-05-30T17:04:00Z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E663175" w14:textId="77777777" w:rsidR="00980DB4" w:rsidRDefault="00980DB4" w:rsidP="00AF6DF3">
            <w:pPr>
              <w:spacing w:after="120"/>
              <w:jc w:val="both"/>
              <w:rPr>
                <w:ins w:id="112" w:author="Marcel Kraus" w:date="2016-05-30T17:04:00Z"/>
                <w:rFonts w:ascii="Arial" w:hAnsi="Arial" w:cs="Arial"/>
                <w:sz w:val="22"/>
                <w:szCs w:val="22"/>
              </w:rPr>
            </w:pPr>
            <w:ins w:id="113" w:author="Marcel Kraus" w:date="2016-05-30T17:04:00Z">
              <w:r>
                <w:rPr>
                  <w:rFonts w:ascii="Arial" w:hAnsi="Arial" w:cs="Arial"/>
                  <w:sz w:val="22"/>
                  <w:szCs w:val="22"/>
                </w:rPr>
                <w:t>8.</w:t>
              </w:r>
            </w:ins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184115F" w14:textId="77777777" w:rsidR="00980DB4" w:rsidRDefault="009B55AC" w:rsidP="00AF6DF3">
            <w:pPr>
              <w:spacing w:after="120"/>
              <w:jc w:val="both"/>
              <w:rPr>
                <w:ins w:id="114" w:author="Marcel Kraus" w:date="2016-05-30T17:04:00Z"/>
                <w:rFonts w:ascii="Arial" w:hAnsi="Arial" w:cs="Arial"/>
                <w:sz w:val="22"/>
                <w:szCs w:val="22"/>
              </w:rPr>
            </w:pPr>
            <w:ins w:id="115" w:author="Marcel Kraus" w:date="2016-05-30T17:05:00Z">
              <w:r>
                <w:rPr>
                  <w:rFonts w:ascii="Arial" w:hAnsi="Arial" w:cs="Arial"/>
                  <w:sz w:val="22"/>
                  <w:szCs w:val="22"/>
                </w:rPr>
                <w:t>Minimální počet</w:t>
              </w:r>
            </w:ins>
            <w:ins w:id="116" w:author="Marcel Kraus" w:date="2016-05-30T17:08:00Z">
              <w:r>
                <w:rPr>
                  <w:rFonts w:ascii="Arial" w:hAnsi="Arial" w:cs="Arial"/>
                  <w:sz w:val="22"/>
                  <w:szCs w:val="22"/>
                </w:rPr>
                <w:t xml:space="preserve"> </w:t>
              </w:r>
            </w:ins>
            <w:ins w:id="117" w:author="Marcel Kraus" w:date="2016-05-30T17:14:00Z">
              <w:r>
                <w:rPr>
                  <w:rFonts w:ascii="Arial" w:hAnsi="Arial" w:cs="Arial"/>
                  <w:sz w:val="22"/>
                  <w:szCs w:val="22"/>
                </w:rPr>
                <w:t xml:space="preserve">podpořených </w:t>
              </w:r>
            </w:ins>
            <w:ins w:id="118" w:author="Marcel Kraus" w:date="2016-05-30T17:09:00Z">
              <w:r>
                <w:rPr>
                  <w:rFonts w:ascii="Arial" w:hAnsi="Arial" w:cs="Arial"/>
                  <w:sz w:val="22"/>
                  <w:szCs w:val="22"/>
                </w:rPr>
                <w:t>interdisciplinárních projektů</w:t>
              </w:r>
            </w:ins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29B485F" w14:textId="72F3EEBD" w:rsidR="00980DB4" w:rsidRDefault="001979BD" w:rsidP="00AF6DF3">
            <w:pPr>
              <w:spacing w:after="120"/>
              <w:jc w:val="both"/>
              <w:rPr>
                <w:ins w:id="119" w:author="Marcel Kraus" w:date="2016-05-30T17:04:00Z"/>
                <w:rFonts w:ascii="Arial" w:hAnsi="Arial" w:cs="Arial"/>
                <w:sz w:val="22"/>
                <w:szCs w:val="22"/>
              </w:rPr>
            </w:pPr>
            <w:ins w:id="120" w:author="Markéta Kühnelová" w:date="2016-10-19T16:50:00Z">
              <w:r>
                <w:rPr>
                  <w:rFonts w:ascii="Arial" w:hAnsi="Arial" w:cs="Arial"/>
                  <w:sz w:val="22"/>
                  <w:szCs w:val="22"/>
                </w:rPr>
                <w:t>150</w:t>
              </w:r>
            </w:ins>
            <w:ins w:id="121" w:author="Marcel Kraus" w:date="2016-05-30T17:10:00Z">
              <w:del w:id="122" w:author="Markéta Kühnelová" w:date="2016-10-19T16:50:00Z">
                <w:r w:rsidR="009B55AC" w:rsidDel="001979BD">
                  <w:rPr>
                    <w:rFonts w:ascii="Arial" w:hAnsi="Arial" w:cs="Arial"/>
                    <w:sz w:val="22"/>
                    <w:szCs w:val="22"/>
                  </w:rPr>
                  <w:delText>200</w:delText>
                </w:r>
              </w:del>
            </w:ins>
          </w:p>
        </w:tc>
      </w:tr>
    </w:tbl>
    <w:p w14:paraId="31099737" w14:textId="77777777" w:rsidR="00AF6DF3" w:rsidRPr="00AF6DF3" w:rsidRDefault="00AF6DF3" w:rsidP="00C83496">
      <w:pPr>
        <w:numPr>
          <w:ilvl w:val="0"/>
          <w:numId w:val="10"/>
        </w:numPr>
        <w:spacing w:before="24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OČEKÁVANÉ VÝSLEDKY A PŘÍNOSY</w:t>
      </w:r>
    </w:p>
    <w:p w14:paraId="57FAD9F1" w14:textId="5E4AD898" w:rsidR="00AF6DF3" w:rsidRPr="00535B0D" w:rsidRDefault="00AF6DF3" w:rsidP="00AF6DF3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V tomto programu mohou být podporovány projekty, u kterých se odůvodněně předpokládá dosažení využitelných výstupů, jejichž aplikace přispěje k pl</w:t>
      </w:r>
      <w:r w:rsidR="004F29DA">
        <w:rPr>
          <w:rFonts w:ascii="Arial" w:hAnsi="Arial" w:cs="Arial"/>
          <w:sz w:val="22"/>
          <w:szCs w:val="22"/>
        </w:rPr>
        <w:t xml:space="preserve">nění stanovených cílů programu </w:t>
      </w:r>
      <w:r w:rsidR="00A1741C">
        <w:rPr>
          <w:rFonts w:ascii="Arial" w:hAnsi="Arial" w:cs="Arial"/>
          <w:sz w:val="22"/>
          <w:szCs w:val="22"/>
        </w:rPr>
        <w:t>a </w:t>
      </w:r>
      <w:r w:rsidRPr="00AF6DF3">
        <w:rPr>
          <w:rFonts w:ascii="Arial" w:hAnsi="Arial" w:cs="Arial"/>
          <w:sz w:val="22"/>
          <w:szCs w:val="22"/>
        </w:rPr>
        <w:t>k</w:t>
      </w:r>
      <w:r w:rsidR="00A1741C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>pozitivním společenským dopadům. Program umožní dosažení výstupů ve formě výsledků Metodiky a Rejstříku informací o výsledcích (RIV) platné v době jejich uplatňování. Dle aktuálně platné Metodiky podpoří program následující výstupy ve formě výsledků dle RIV: P</w:t>
      </w:r>
      <w:ins w:id="123" w:author="Marcel Kraus" w:date="2016-05-30T17:15:00Z">
        <w:r w:rsidR="009B55AC">
          <w:rPr>
            <w:rFonts w:ascii="Arial" w:hAnsi="Arial" w:cs="Arial"/>
            <w:sz w:val="22"/>
            <w:szCs w:val="22"/>
          </w:rPr>
          <w:t xml:space="preserve"> - patent</w:t>
        </w:r>
      </w:ins>
      <w:r w:rsidRPr="00AF6DF3">
        <w:rPr>
          <w:rFonts w:ascii="Arial" w:hAnsi="Arial" w:cs="Arial"/>
          <w:sz w:val="22"/>
          <w:szCs w:val="22"/>
        </w:rPr>
        <w:t>, F</w:t>
      </w:r>
      <w:ins w:id="124" w:author="Marcel Kraus" w:date="2016-05-30T17:19:00Z">
        <w:r w:rsidR="00535B0D">
          <w:rPr>
            <w:rFonts w:ascii="Arial" w:hAnsi="Arial" w:cs="Arial"/>
            <w:sz w:val="22"/>
            <w:szCs w:val="22"/>
          </w:rPr>
          <w:t>- průmyslový a užitný vzor</w:t>
        </w:r>
      </w:ins>
      <w:r w:rsidRPr="00AF6DF3">
        <w:rPr>
          <w:rFonts w:ascii="Arial" w:hAnsi="Arial" w:cs="Arial"/>
          <w:sz w:val="22"/>
          <w:szCs w:val="22"/>
        </w:rPr>
        <w:t>, G</w:t>
      </w:r>
      <w:ins w:id="125" w:author="Marcel Kraus" w:date="2016-05-30T17:19:00Z">
        <w:r w:rsidR="00535B0D">
          <w:rPr>
            <w:rFonts w:ascii="Arial" w:hAnsi="Arial" w:cs="Arial"/>
            <w:sz w:val="22"/>
            <w:szCs w:val="22"/>
          </w:rPr>
          <w:t xml:space="preserve"> - </w:t>
        </w:r>
        <w:r w:rsidR="00535B0D" w:rsidRPr="00535B0D">
          <w:rPr>
            <w:rFonts w:ascii="Arial" w:hAnsi="Arial" w:cs="Arial"/>
            <w:sz w:val="22"/>
            <w:szCs w:val="22"/>
          </w:rPr>
          <w:t>technicky realizované výsledky – prototyp, funkční vzorek</w:t>
        </w:r>
      </w:ins>
      <w:r w:rsidRPr="00AF6DF3">
        <w:rPr>
          <w:rFonts w:ascii="Arial" w:hAnsi="Arial" w:cs="Arial"/>
          <w:sz w:val="22"/>
          <w:szCs w:val="22"/>
        </w:rPr>
        <w:t>, H</w:t>
      </w:r>
      <w:ins w:id="126" w:author="Marcel Kraus" w:date="2016-05-30T17:19:00Z">
        <w:r w:rsidR="00535B0D">
          <w:rPr>
            <w:rFonts w:ascii="Arial" w:hAnsi="Arial" w:cs="Arial"/>
            <w:sz w:val="22"/>
            <w:szCs w:val="22"/>
          </w:rPr>
          <w:t xml:space="preserve"> - </w:t>
        </w:r>
        <w:r w:rsidR="00535B0D" w:rsidRPr="00535B0D">
          <w:rPr>
            <w:rFonts w:ascii="Arial" w:hAnsi="Arial" w:cs="Arial"/>
            <w:sz w:val="22"/>
            <w:szCs w:val="22"/>
          </w:rPr>
          <w:t xml:space="preserve">výsledky promítnuté do právních předpisů a norem; </w:t>
        </w:r>
      </w:ins>
      <w:ins w:id="127" w:author="Marcel Kraus" w:date="2016-05-30T17:20:00Z">
        <w:r w:rsidR="00535B0D" w:rsidRPr="00535B0D">
          <w:rPr>
            <w:rFonts w:ascii="Arial" w:hAnsi="Arial" w:cs="Arial"/>
            <w:sz w:val="22"/>
            <w:szCs w:val="22"/>
          </w:rPr>
          <w:t>a</w:t>
        </w:r>
      </w:ins>
      <w:ins w:id="128" w:author="Marcel Kraus" w:date="2016-05-30T17:19:00Z">
        <w:r w:rsidR="00535B0D" w:rsidRPr="00535B0D">
          <w:rPr>
            <w:rFonts w:ascii="Arial" w:hAnsi="Arial" w:cs="Arial"/>
            <w:sz w:val="22"/>
            <w:szCs w:val="22"/>
          </w:rPr>
          <w:t xml:space="preserve"> výsledky promítnuté do směrnic a právních předpisů nelegislativní povahy závazné pro kompetenčně příslušný orgán</w:t>
        </w:r>
      </w:ins>
      <w:r w:rsidRPr="00AF6DF3">
        <w:rPr>
          <w:rFonts w:ascii="Arial" w:hAnsi="Arial" w:cs="Arial"/>
          <w:sz w:val="22"/>
          <w:szCs w:val="22"/>
        </w:rPr>
        <w:t>, N</w:t>
      </w:r>
      <w:ins w:id="129" w:author="Marcel Kraus" w:date="2016-05-30T17:20:00Z">
        <w:r w:rsidR="00535B0D">
          <w:rPr>
            <w:rFonts w:ascii="Arial" w:hAnsi="Arial" w:cs="Arial"/>
            <w:sz w:val="22"/>
            <w:szCs w:val="22"/>
          </w:rPr>
          <w:t xml:space="preserve"> - </w:t>
        </w:r>
        <w:r w:rsidR="00535B0D" w:rsidRPr="00535B0D">
          <w:rPr>
            <w:rFonts w:ascii="Arial" w:hAnsi="Arial" w:cs="Arial"/>
            <w:sz w:val="22"/>
            <w:szCs w:val="22"/>
          </w:rPr>
          <w:t>certifikované metodiky, postupy a specializované mapy s odborným obsahem</w:t>
        </w:r>
      </w:ins>
      <w:r w:rsidRPr="00AF6DF3">
        <w:rPr>
          <w:rFonts w:ascii="Arial" w:hAnsi="Arial" w:cs="Arial"/>
          <w:sz w:val="22"/>
          <w:szCs w:val="22"/>
        </w:rPr>
        <w:t>, R</w:t>
      </w:r>
      <w:ins w:id="130" w:author="Marcel Kraus" w:date="2016-05-30T17:20:00Z">
        <w:r w:rsidR="00535B0D">
          <w:rPr>
            <w:rFonts w:ascii="Arial" w:hAnsi="Arial" w:cs="Arial"/>
            <w:sz w:val="22"/>
            <w:szCs w:val="22"/>
          </w:rPr>
          <w:t xml:space="preserve"> - software</w:t>
        </w:r>
      </w:ins>
      <w:r w:rsidRPr="00AF6DF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F6DF3">
        <w:rPr>
          <w:rFonts w:ascii="Arial" w:hAnsi="Arial" w:cs="Arial"/>
          <w:sz w:val="22"/>
          <w:szCs w:val="22"/>
        </w:rPr>
        <w:t>V</w:t>
      </w:r>
      <w:r w:rsidRPr="00535B0D">
        <w:rPr>
          <w:rFonts w:ascii="Arial" w:hAnsi="Arial" w:cs="Arial"/>
          <w:sz w:val="22"/>
          <w:szCs w:val="22"/>
          <w:vertAlign w:val="subscript"/>
        </w:rPr>
        <w:t>souhrn</w:t>
      </w:r>
      <w:proofErr w:type="spellEnd"/>
      <w:r w:rsidRPr="00AF6DF3">
        <w:rPr>
          <w:rFonts w:ascii="Arial" w:hAnsi="Arial" w:cs="Arial"/>
          <w:sz w:val="22"/>
          <w:szCs w:val="22"/>
        </w:rPr>
        <w:t>,</w:t>
      </w:r>
      <w:ins w:id="131" w:author="Marcel Kraus" w:date="2016-05-30T17:20:00Z">
        <w:r w:rsidR="00535B0D">
          <w:rPr>
            <w:rFonts w:ascii="Arial" w:hAnsi="Arial" w:cs="Arial"/>
            <w:sz w:val="22"/>
            <w:szCs w:val="22"/>
          </w:rPr>
          <w:t>- souhrnná výzkumná zpráva</w:t>
        </w:r>
      </w:ins>
      <w:ins w:id="132" w:author="Marcel Kraus" w:date="2016-05-30T17:25:00Z">
        <w:r w:rsidR="00535B0D">
          <w:rPr>
            <w:rFonts w:ascii="Arial" w:hAnsi="Arial" w:cs="Arial"/>
            <w:sz w:val="22"/>
            <w:szCs w:val="22"/>
          </w:rPr>
          <w:t xml:space="preserve">, </w:t>
        </w:r>
      </w:ins>
      <w:r w:rsidRPr="00AF6DF3">
        <w:rPr>
          <w:rFonts w:ascii="Arial" w:hAnsi="Arial" w:cs="Arial"/>
          <w:sz w:val="22"/>
          <w:szCs w:val="22"/>
        </w:rPr>
        <w:t xml:space="preserve">studii proveditelnosti (uznána jako </w:t>
      </w:r>
      <w:proofErr w:type="spellStart"/>
      <w:r w:rsidRPr="00AF6DF3">
        <w:rPr>
          <w:rFonts w:ascii="Arial" w:hAnsi="Arial" w:cs="Arial"/>
          <w:sz w:val="22"/>
          <w:szCs w:val="22"/>
        </w:rPr>
        <w:t>V</w:t>
      </w:r>
      <w:r w:rsidRPr="00535B0D">
        <w:rPr>
          <w:rFonts w:ascii="Arial" w:hAnsi="Arial" w:cs="Arial"/>
          <w:sz w:val="22"/>
          <w:szCs w:val="22"/>
          <w:vertAlign w:val="subscript"/>
        </w:rPr>
        <w:t>souhrn</w:t>
      </w:r>
      <w:proofErr w:type="spellEnd"/>
      <w:r w:rsidRPr="00AF6DF3">
        <w:rPr>
          <w:rFonts w:ascii="Arial" w:hAnsi="Arial" w:cs="Arial"/>
          <w:sz w:val="22"/>
          <w:szCs w:val="22"/>
        </w:rPr>
        <w:t>).  Program umožní dosažení dalších výsledků RIV vztahující se na publikační a diseminační aktivity projektu: A</w:t>
      </w:r>
      <w:ins w:id="133" w:author="Marcel Kraus" w:date="2016-05-30T17:23:00Z">
        <w:r w:rsidR="00535B0D">
          <w:rPr>
            <w:rFonts w:ascii="Arial" w:hAnsi="Arial" w:cs="Arial"/>
            <w:sz w:val="22"/>
            <w:szCs w:val="22"/>
          </w:rPr>
          <w:t xml:space="preserve"> – audiovizuální tvorba</w:t>
        </w:r>
      </w:ins>
      <w:r w:rsidRPr="00AF6DF3">
        <w:rPr>
          <w:rFonts w:ascii="Arial" w:hAnsi="Arial" w:cs="Arial"/>
          <w:sz w:val="22"/>
          <w:szCs w:val="22"/>
        </w:rPr>
        <w:t>, M</w:t>
      </w:r>
      <w:ins w:id="134" w:author="Marcel Kraus" w:date="2016-05-30T17:23:00Z">
        <w:r w:rsidR="00535B0D">
          <w:rPr>
            <w:rFonts w:ascii="Arial" w:hAnsi="Arial" w:cs="Arial"/>
            <w:sz w:val="22"/>
            <w:szCs w:val="22"/>
          </w:rPr>
          <w:t xml:space="preserve"> – uspořádání konference</w:t>
        </w:r>
      </w:ins>
      <w:r w:rsidRPr="00AF6DF3">
        <w:rPr>
          <w:rFonts w:ascii="Arial" w:hAnsi="Arial" w:cs="Arial"/>
          <w:sz w:val="22"/>
          <w:szCs w:val="22"/>
        </w:rPr>
        <w:t>, W</w:t>
      </w:r>
      <w:ins w:id="135" w:author="Marcel Kraus" w:date="2016-05-30T17:23:00Z">
        <w:r w:rsidR="00535B0D">
          <w:rPr>
            <w:rFonts w:ascii="Arial" w:hAnsi="Arial" w:cs="Arial"/>
            <w:sz w:val="22"/>
            <w:szCs w:val="22"/>
          </w:rPr>
          <w:t xml:space="preserve"> – uspořádání workshopu</w:t>
        </w:r>
      </w:ins>
      <w:r w:rsidRPr="00AF6DF3">
        <w:rPr>
          <w:rFonts w:ascii="Arial" w:hAnsi="Arial" w:cs="Arial"/>
          <w:sz w:val="22"/>
          <w:szCs w:val="22"/>
        </w:rPr>
        <w:t xml:space="preserve">, E </w:t>
      </w:r>
      <w:ins w:id="136" w:author="Marcel Kraus" w:date="2016-05-30T17:23:00Z">
        <w:r w:rsidR="00535B0D">
          <w:rPr>
            <w:rFonts w:ascii="Arial" w:hAnsi="Arial" w:cs="Arial"/>
            <w:sz w:val="22"/>
            <w:szCs w:val="22"/>
          </w:rPr>
          <w:t xml:space="preserve">– uspořádání výstavy </w:t>
        </w:r>
      </w:ins>
      <w:r w:rsidRPr="00AF6DF3">
        <w:rPr>
          <w:rFonts w:ascii="Arial" w:hAnsi="Arial" w:cs="Arial"/>
          <w:sz w:val="22"/>
          <w:szCs w:val="22"/>
        </w:rPr>
        <w:t>a J</w:t>
      </w:r>
      <w:ins w:id="137" w:author="Marcel Kraus" w:date="2016-05-30T17:22:00Z">
        <w:r w:rsidR="00535B0D">
          <w:rPr>
            <w:rFonts w:ascii="Arial" w:hAnsi="Arial" w:cs="Arial"/>
            <w:sz w:val="22"/>
            <w:szCs w:val="22"/>
          </w:rPr>
          <w:t xml:space="preserve"> - </w:t>
        </w:r>
        <w:r w:rsidR="00535B0D" w:rsidRPr="00535B0D">
          <w:rPr>
            <w:rFonts w:ascii="Arial" w:hAnsi="Arial" w:cs="Arial"/>
            <w:sz w:val="22"/>
            <w:szCs w:val="22"/>
          </w:rPr>
          <w:t>recenzovaný odborný článek</w:t>
        </w:r>
      </w:ins>
      <w:r w:rsidRPr="00AF6DF3">
        <w:rPr>
          <w:rFonts w:ascii="Arial" w:hAnsi="Arial" w:cs="Arial"/>
          <w:sz w:val="22"/>
          <w:szCs w:val="22"/>
        </w:rPr>
        <w:t>, B</w:t>
      </w:r>
      <w:ins w:id="138" w:author="Marcel Kraus" w:date="2016-05-30T17:22:00Z">
        <w:r w:rsidR="00535B0D">
          <w:rPr>
            <w:rFonts w:ascii="Arial" w:hAnsi="Arial" w:cs="Arial"/>
            <w:sz w:val="22"/>
            <w:szCs w:val="22"/>
          </w:rPr>
          <w:t xml:space="preserve"> – odborná kniha</w:t>
        </w:r>
      </w:ins>
      <w:r w:rsidRPr="00AF6DF3">
        <w:rPr>
          <w:rFonts w:ascii="Arial" w:hAnsi="Arial" w:cs="Arial"/>
          <w:sz w:val="22"/>
          <w:szCs w:val="22"/>
        </w:rPr>
        <w:t>, C</w:t>
      </w:r>
      <w:ins w:id="139" w:author="Marcel Kraus" w:date="2016-05-30T17:22:00Z">
        <w:r w:rsidR="00535B0D">
          <w:rPr>
            <w:rFonts w:ascii="Arial" w:hAnsi="Arial" w:cs="Arial"/>
            <w:sz w:val="22"/>
            <w:szCs w:val="22"/>
          </w:rPr>
          <w:t xml:space="preserve"> – kapitola v odborné knize</w:t>
        </w:r>
      </w:ins>
      <w:r w:rsidRPr="00AF6DF3">
        <w:rPr>
          <w:rFonts w:ascii="Arial" w:hAnsi="Arial" w:cs="Arial"/>
          <w:sz w:val="22"/>
          <w:szCs w:val="22"/>
        </w:rPr>
        <w:t>, D</w:t>
      </w:r>
      <w:ins w:id="140" w:author="Marcel Kraus" w:date="2016-05-30T17:22:00Z">
        <w:r w:rsidR="00535B0D">
          <w:rPr>
            <w:rFonts w:ascii="Arial" w:hAnsi="Arial" w:cs="Arial"/>
            <w:sz w:val="22"/>
            <w:szCs w:val="22"/>
          </w:rPr>
          <w:t xml:space="preserve"> – článek ve sborníku</w:t>
        </w:r>
      </w:ins>
      <w:r w:rsidRPr="00AF6DF3">
        <w:rPr>
          <w:rFonts w:ascii="Arial" w:hAnsi="Arial" w:cs="Arial"/>
          <w:sz w:val="22"/>
          <w:szCs w:val="22"/>
        </w:rPr>
        <w:t>.</w:t>
      </w:r>
    </w:p>
    <w:p w14:paraId="4D87DEE6" w14:textId="354DB652"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Vzhledem ke specifickému zaměření programu však dále exist</w:t>
      </w:r>
      <w:r w:rsidR="00A1741C">
        <w:rPr>
          <w:rFonts w:ascii="Arial" w:hAnsi="Arial" w:cs="Arial"/>
          <w:sz w:val="22"/>
          <w:szCs w:val="22"/>
        </w:rPr>
        <w:t xml:space="preserve">uje celá řada dalších poznatků </w:t>
      </w:r>
      <w:r w:rsidRPr="00AF6DF3">
        <w:rPr>
          <w:rFonts w:ascii="Arial" w:hAnsi="Arial" w:cs="Arial"/>
          <w:sz w:val="22"/>
          <w:szCs w:val="22"/>
        </w:rPr>
        <w:t>a</w:t>
      </w:r>
      <w:r w:rsidR="00A1741C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>dovedností  v souladu s § 2 odst. 2, písmeno k) zákona o podpoře výzkumu, experimentálního vývoje a inovací, které se očekávají jako výsledky aplikovaného výzkumu, experimentálního vývoje a inovací. Z tohoto důvodu bude program hodnocen nejen na základě výstupů ve formě výsledků dle aktuálně platné Metodiky hodnocení výsledků výzkumných organizací a hodnocení výsledků ukončených programů, ale také podle dosažených poznatků, dovedností a dopadů v rámci hodnocení programu.</w:t>
      </w:r>
    </w:p>
    <w:p w14:paraId="707EEA0E" w14:textId="77777777"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Výsledky programu (resp. výstupy) jsou určeny pro využívání fyzickými i právnickými osobami ve všech oblastech celospolečenského života. Mezi ně patří především tvůrci politik, státních intervencí a legislativy, zaměstnanci krajských, městských a obecních úřadů, podnikatelé, zaměstnavatelé, zaměstnanci zdravotnických, vzdělávacích nebo kulturních zařízení, zaměstnanci výzkumných organizací nebo organizací pro šíření výstupů výzkumu, organizace neziskového sektoru zastřešující určitý segment společnosti aj. </w:t>
      </w:r>
    </w:p>
    <w:p w14:paraId="4FE60662" w14:textId="68462BDD"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Přínosem programu je podpora výstupů s vysokým pot</w:t>
      </w:r>
      <w:r w:rsidR="00A1741C">
        <w:rPr>
          <w:rFonts w:ascii="Arial" w:hAnsi="Arial" w:cs="Arial"/>
          <w:sz w:val="22"/>
          <w:szCs w:val="22"/>
        </w:rPr>
        <w:t xml:space="preserve">enciálem pro uplatnění v praxi </w:t>
      </w:r>
      <w:r w:rsidRPr="00AF6DF3">
        <w:rPr>
          <w:rFonts w:ascii="Arial" w:hAnsi="Arial" w:cs="Arial"/>
          <w:sz w:val="22"/>
          <w:szCs w:val="22"/>
        </w:rPr>
        <w:t>v podobě nových nebo podstatně zdokonalených stávajících výrobků,</w:t>
      </w:r>
      <w:r w:rsidR="00A1741C">
        <w:rPr>
          <w:rFonts w:ascii="Arial" w:hAnsi="Arial" w:cs="Arial"/>
          <w:sz w:val="22"/>
          <w:szCs w:val="22"/>
        </w:rPr>
        <w:t xml:space="preserve"> postupů, procesů nebo služeb v </w:t>
      </w:r>
      <w:r w:rsidRPr="00AF6DF3">
        <w:rPr>
          <w:rFonts w:ascii="Arial" w:hAnsi="Arial" w:cs="Arial"/>
          <w:sz w:val="22"/>
          <w:szCs w:val="22"/>
        </w:rPr>
        <w:t>oblastech:</w:t>
      </w:r>
    </w:p>
    <w:p w14:paraId="468FBBA3" w14:textId="77777777" w:rsidR="00AF6DF3" w:rsidRPr="00AF6DF3" w:rsidRDefault="00AF6DF3" w:rsidP="00C83496">
      <w:pPr>
        <w:pStyle w:val="Odstavecseseznamem"/>
        <w:numPr>
          <w:ilvl w:val="0"/>
          <w:numId w:val="22"/>
        </w:numPr>
        <w:spacing w:before="24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 xml:space="preserve">zvyšování kvality života člověka; </w:t>
      </w:r>
    </w:p>
    <w:p w14:paraId="131E347C" w14:textId="77777777" w:rsidR="00AF6DF3" w:rsidRPr="00AF6DF3" w:rsidRDefault="00AF6DF3" w:rsidP="00C83496">
      <w:pPr>
        <w:pStyle w:val="Odstavecseseznamem"/>
        <w:numPr>
          <w:ilvl w:val="0"/>
          <w:numId w:val="22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 xml:space="preserve">podpory udržitelného prostředí pro život; </w:t>
      </w:r>
    </w:p>
    <w:p w14:paraId="08D02B7A" w14:textId="77777777" w:rsidR="00AF6DF3" w:rsidRPr="00AF6DF3" w:rsidRDefault="00AF6DF3" w:rsidP="00C83496">
      <w:pPr>
        <w:pStyle w:val="Odstavecseseznamem"/>
        <w:numPr>
          <w:ilvl w:val="0"/>
          <w:numId w:val="22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 xml:space="preserve">posílení konkurenceschopnosti České republiky a </w:t>
      </w:r>
    </w:p>
    <w:p w14:paraId="3520A42A" w14:textId="4D3DC424" w:rsidR="00AF6DF3" w:rsidRDefault="00AF6DF3" w:rsidP="00C83496">
      <w:pPr>
        <w:pStyle w:val="Odstavecseseznamem"/>
        <w:numPr>
          <w:ilvl w:val="0"/>
          <w:numId w:val="22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zvýšení efektivity a kvality veřejných politik, veřejné správy a veřejných služeb.</w:t>
      </w:r>
    </w:p>
    <w:p w14:paraId="5604496F" w14:textId="77777777" w:rsidR="001201BF" w:rsidRDefault="001201BF" w:rsidP="001201BF">
      <w:pPr>
        <w:jc w:val="both"/>
        <w:textAlignment w:val="baseline"/>
        <w:rPr>
          <w:ins w:id="141" w:author="Marcel Kraus" w:date="2016-09-23T16:02:00Z"/>
          <w:rFonts w:ascii="Arial" w:hAnsi="Arial" w:cs="Arial"/>
          <w:sz w:val="22"/>
          <w:szCs w:val="22"/>
        </w:rPr>
      </w:pPr>
    </w:p>
    <w:p w14:paraId="59789582" w14:textId="1461FF23" w:rsidR="001201BF" w:rsidRDefault="001201BF" w:rsidP="001201BF">
      <w:pPr>
        <w:jc w:val="both"/>
        <w:textAlignment w:val="baseline"/>
        <w:rPr>
          <w:ins w:id="142" w:author="Marcel Kraus" w:date="2016-09-23T16:02:00Z"/>
          <w:rFonts w:ascii="Arial" w:hAnsi="Arial" w:cs="Arial"/>
          <w:sz w:val="22"/>
          <w:szCs w:val="22"/>
        </w:rPr>
      </w:pPr>
      <w:ins w:id="143" w:author="Marcel Kraus" w:date="2016-09-23T16:02:00Z">
        <w:r>
          <w:rPr>
            <w:rFonts w:ascii="Arial" w:hAnsi="Arial" w:cs="Arial"/>
            <w:sz w:val="22"/>
            <w:szCs w:val="22"/>
          </w:rPr>
          <w:t>U všech typů výstupů podpořených projektů bude v rámci hodnotících, kontrolních a podpůrných mechanismů poskytovatele kladen důraz na jejich relevanci</w:t>
        </w:r>
      </w:ins>
      <w:ins w:id="144" w:author="Lukáš Kačena" w:date="2016-09-30T16:56:00Z">
        <w:r w:rsidR="00CA54ED">
          <w:rPr>
            <w:rFonts w:ascii="Arial" w:hAnsi="Arial" w:cs="Arial"/>
            <w:sz w:val="22"/>
            <w:szCs w:val="22"/>
          </w:rPr>
          <w:t>, uplatnění</w:t>
        </w:r>
      </w:ins>
      <w:ins w:id="145" w:author="Marcel Kraus" w:date="2016-09-23T16:02:00Z">
        <w:r>
          <w:rPr>
            <w:rFonts w:ascii="Arial" w:hAnsi="Arial" w:cs="Arial"/>
            <w:sz w:val="22"/>
            <w:szCs w:val="22"/>
          </w:rPr>
          <w:t xml:space="preserve"> </w:t>
        </w:r>
      </w:ins>
      <w:ins w:id="146" w:author="Marcel Kraus" w:date="2016-09-23T16:54:00Z">
        <w:r w:rsidR="00E22532">
          <w:rPr>
            <w:rFonts w:ascii="Arial" w:hAnsi="Arial" w:cs="Arial"/>
            <w:sz w:val="22"/>
            <w:szCs w:val="22"/>
          </w:rPr>
          <w:t>a na</w:t>
        </w:r>
      </w:ins>
      <w:ins w:id="147" w:author="Marcel Kraus" w:date="2016-09-23T16:02:00Z">
        <w:r w:rsidR="00E22532">
          <w:rPr>
            <w:rFonts w:ascii="Arial" w:hAnsi="Arial" w:cs="Arial"/>
            <w:sz w:val="22"/>
            <w:szCs w:val="22"/>
          </w:rPr>
          <w:t xml:space="preserve"> maximalizac</w:t>
        </w:r>
      </w:ins>
      <w:ins w:id="148" w:author="Marcel Kraus" w:date="2016-09-23T16:54:00Z">
        <w:r w:rsidR="00E22532">
          <w:rPr>
            <w:rFonts w:ascii="Arial" w:hAnsi="Arial" w:cs="Arial"/>
            <w:sz w:val="22"/>
            <w:szCs w:val="22"/>
          </w:rPr>
          <w:t>i</w:t>
        </w:r>
      </w:ins>
      <w:ins w:id="149" w:author="Marcel Kraus" w:date="2016-09-23T16:02:00Z">
        <w:r>
          <w:rPr>
            <w:rFonts w:ascii="Arial" w:hAnsi="Arial" w:cs="Arial"/>
            <w:sz w:val="22"/>
            <w:szCs w:val="22"/>
          </w:rPr>
          <w:t xml:space="preserve"> ekonomických</w:t>
        </w:r>
        <w:r w:rsidRPr="003F62F3">
          <w:rPr>
            <w:rFonts w:ascii="Arial" w:hAnsi="Arial" w:cs="Arial"/>
            <w:sz w:val="22"/>
            <w:szCs w:val="22"/>
          </w:rPr>
          <w:t>, sociální</w:t>
        </w:r>
        <w:r>
          <w:rPr>
            <w:rFonts w:ascii="Arial" w:hAnsi="Arial" w:cs="Arial"/>
            <w:sz w:val="22"/>
            <w:szCs w:val="22"/>
          </w:rPr>
          <w:t>ch</w:t>
        </w:r>
        <w:r w:rsidRPr="003F62F3">
          <w:rPr>
            <w:rFonts w:ascii="Arial" w:hAnsi="Arial" w:cs="Arial"/>
            <w:sz w:val="22"/>
            <w:szCs w:val="22"/>
          </w:rPr>
          <w:t>, kulturní</w:t>
        </w:r>
        <w:r>
          <w:rPr>
            <w:rFonts w:ascii="Arial" w:hAnsi="Arial" w:cs="Arial"/>
            <w:sz w:val="22"/>
            <w:szCs w:val="22"/>
          </w:rPr>
          <w:t>ch či jiných benefitů</w:t>
        </w:r>
        <w:r w:rsidRPr="003F62F3">
          <w:rPr>
            <w:rFonts w:ascii="Arial" w:hAnsi="Arial" w:cs="Arial"/>
            <w:sz w:val="22"/>
            <w:szCs w:val="22"/>
          </w:rPr>
          <w:t xml:space="preserve"> výzkumných projektů podpořených z</w:t>
        </w:r>
      </w:ins>
      <w:r w:rsidR="00A1741C">
        <w:rPr>
          <w:rFonts w:ascii="Arial" w:hAnsi="Arial" w:cs="Arial"/>
          <w:sz w:val="22"/>
          <w:szCs w:val="22"/>
        </w:rPr>
        <w:t> </w:t>
      </w:r>
      <w:ins w:id="150" w:author="Marcel Kraus" w:date="2016-09-23T16:02:00Z">
        <w:r w:rsidRPr="003F62F3">
          <w:rPr>
            <w:rFonts w:ascii="Arial" w:hAnsi="Arial" w:cs="Arial"/>
            <w:sz w:val="22"/>
            <w:szCs w:val="22"/>
          </w:rPr>
          <w:t>veřejných zdrojů</w:t>
        </w:r>
      </w:ins>
      <w:ins w:id="151" w:author="Marcel Kraus" w:date="2016-09-29T10:59:00Z">
        <w:r w:rsidR="009E200C">
          <w:rPr>
            <w:rStyle w:val="Znakapoznpodarou"/>
            <w:rFonts w:ascii="Arial" w:hAnsi="Arial" w:cs="Arial"/>
            <w:sz w:val="22"/>
            <w:szCs w:val="22"/>
          </w:rPr>
          <w:footnoteReference w:id="1"/>
        </w:r>
      </w:ins>
      <w:ins w:id="182" w:author="Marcel Kraus" w:date="2016-09-23T16:02:00Z">
        <w:r w:rsidRPr="003F62F3">
          <w:rPr>
            <w:rFonts w:ascii="Arial" w:hAnsi="Arial" w:cs="Arial"/>
            <w:sz w:val="22"/>
            <w:szCs w:val="22"/>
          </w:rPr>
          <w:t xml:space="preserve">. </w:t>
        </w:r>
      </w:ins>
    </w:p>
    <w:p w14:paraId="0C1D420C" w14:textId="1543939B" w:rsidR="003F62F3" w:rsidRPr="003F62F3" w:rsidRDefault="003F62F3" w:rsidP="003F62F3">
      <w:pPr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046A59E" w14:textId="77777777" w:rsidR="00AF6DF3" w:rsidRPr="00AF6DF3" w:rsidRDefault="00AF6DF3" w:rsidP="00C83496">
      <w:pPr>
        <w:numPr>
          <w:ilvl w:val="0"/>
          <w:numId w:val="11"/>
        </w:numPr>
        <w:spacing w:before="24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UCHAZEČI A PROKÁZÁNÍ JEJICH ZPŮSOBILOSTI</w:t>
      </w:r>
    </w:p>
    <w:p w14:paraId="714C6760" w14:textId="183BE247"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Uchazeči o podporu na projekt podle zákona o podpoře vý</w:t>
      </w:r>
      <w:r w:rsidR="00A1741C">
        <w:rPr>
          <w:rFonts w:ascii="Arial" w:hAnsi="Arial" w:cs="Arial"/>
          <w:sz w:val="22"/>
          <w:szCs w:val="22"/>
        </w:rPr>
        <w:t xml:space="preserve">zkumu, experimentálního vývoje </w:t>
      </w:r>
      <w:r w:rsidRPr="00AF6DF3">
        <w:rPr>
          <w:rFonts w:ascii="Arial" w:hAnsi="Arial" w:cs="Arial"/>
          <w:sz w:val="22"/>
          <w:szCs w:val="22"/>
        </w:rPr>
        <w:t>a</w:t>
      </w:r>
      <w:r w:rsidR="00A1741C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>inovací, Rámce a Nařízení mohou být:</w:t>
      </w:r>
    </w:p>
    <w:p w14:paraId="1B26CAEF" w14:textId="0A4C4468" w:rsidR="00AF6DF3" w:rsidRPr="00AF6DF3" w:rsidRDefault="00AF6DF3" w:rsidP="00C83496">
      <w:pPr>
        <w:pStyle w:val="Odstavecseseznamem"/>
        <w:numPr>
          <w:ilvl w:val="0"/>
          <w:numId w:val="23"/>
        </w:numPr>
        <w:spacing w:before="24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b/>
          <w:bCs/>
          <w:sz w:val="22"/>
          <w:szCs w:val="22"/>
        </w:rPr>
        <w:t>Organizace pro výzkum a šíření znalostí</w:t>
      </w:r>
      <w:r w:rsidRPr="00AF6DF3">
        <w:rPr>
          <w:rFonts w:ascii="Arial" w:hAnsi="Arial" w:cs="Arial"/>
          <w:sz w:val="22"/>
          <w:szCs w:val="22"/>
        </w:rPr>
        <w:t xml:space="preserve"> – jakákoliv e</w:t>
      </w:r>
      <w:r w:rsidR="00A1741C">
        <w:rPr>
          <w:rFonts w:ascii="Arial" w:hAnsi="Arial" w:cs="Arial"/>
          <w:sz w:val="22"/>
          <w:szCs w:val="22"/>
        </w:rPr>
        <w:t>ntita splňující podmínky podle čl. </w:t>
      </w:r>
      <w:r w:rsidRPr="00AF6DF3">
        <w:rPr>
          <w:rFonts w:ascii="Arial" w:hAnsi="Arial" w:cs="Arial"/>
          <w:sz w:val="22"/>
          <w:szCs w:val="22"/>
        </w:rPr>
        <w:t>2</w:t>
      </w:r>
      <w:r w:rsidR="00A1741C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 xml:space="preserve">odst. 83 Nařízení </w:t>
      </w:r>
      <w:ins w:id="183" w:author="Marcel Kraus" w:date="2016-09-23T16:39:00Z">
        <w:r w:rsidR="00C3272E">
          <w:rPr>
            <w:rFonts w:ascii="Arial" w:eastAsia="Arial" w:hAnsi="Arial" w:cs="Arial"/>
            <w:sz w:val="22"/>
            <w:szCs w:val="22"/>
          </w:rPr>
          <w:t xml:space="preserve">a </w:t>
        </w:r>
        <w:r w:rsidR="00C3272E" w:rsidRPr="00EB2BAC">
          <w:rPr>
            <w:rFonts w:ascii="Arial" w:eastAsia="Arial" w:hAnsi="Arial" w:cs="Arial"/>
            <w:sz w:val="22"/>
            <w:szCs w:val="22"/>
          </w:rPr>
          <w:t>dle zákona o podpoře výzkumu, experimentálního vývoje a inovací</w:t>
        </w:r>
        <w:r w:rsidR="00C3272E" w:rsidRPr="00AF6DF3">
          <w:rPr>
            <w:rFonts w:ascii="Arial" w:hAnsi="Arial" w:cs="Arial"/>
            <w:sz w:val="22"/>
            <w:szCs w:val="22"/>
          </w:rPr>
          <w:t xml:space="preserve"> </w:t>
        </w:r>
      </w:ins>
      <w:r w:rsidRPr="00AF6DF3">
        <w:rPr>
          <w:rFonts w:ascii="Arial" w:hAnsi="Arial" w:cs="Arial"/>
          <w:sz w:val="22"/>
          <w:szCs w:val="22"/>
        </w:rPr>
        <w:t xml:space="preserve">(dále jen “výzkumné organizace”). </w:t>
      </w:r>
    </w:p>
    <w:p w14:paraId="3A43EC72" w14:textId="77777777" w:rsidR="00AF6DF3" w:rsidRPr="00AF6DF3" w:rsidRDefault="00AF6DF3" w:rsidP="00C83496">
      <w:pPr>
        <w:pStyle w:val="Odstavecseseznamem"/>
        <w:numPr>
          <w:ilvl w:val="0"/>
          <w:numId w:val="23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b/>
          <w:bCs/>
          <w:sz w:val="22"/>
          <w:szCs w:val="22"/>
        </w:rPr>
        <w:t xml:space="preserve">Podniky - </w:t>
      </w:r>
      <w:r w:rsidRPr="00AF6DF3">
        <w:rPr>
          <w:rFonts w:ascii="Arial" w:hAnsi="Arial" w:cs="Arial"/>
          <w:sz w:val="22"/>
          <w:szCs w:val="22"/>
        </w:rPr>
        <w:t xml:space="preserve">jakákoliv entita splňující podmínky podle článku 2 odst. 2 a 24 Nařízení. Podniky, které řeší projekt samostatně nebo ve spolupráci s dalšími účastníky, musí prokázat schopnost projekt spolufinancovat z neveřejných prostředků. </w:t>
      </w:r>
    </w:p>
    <w:p w14:paraId="5AD29F0A" w14:textId="4ADAD91C" w:rsidR="00AF6DF3" w:rsidRPr="00AF6DF3" w:rsidRDefault="00AF6DF3" w:rsidP="00C83496">
      <w:pPr>
        <w:pStyle w:val="Odstavecseseznamem"/>
        <w:numPr>
          <w:ilvl w:val="0"/>
          <w:numId w:val="23"/>
        </w:numPr>
        <w:spacing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b/>
          <w:bCs/>
          <w:sz w:val="22"/>
          <w:szCs w:val="22"/>
        </w:rPr>
        <w:t>Další fyzické osoby a právnické osoby veřejného i soukromého práva</w:t>
      </w:r>
      <w:r w:rsidRPr="00AF6DF3">
        <w:rPr>
          <w:rFonts w:ascii="Arial" w:hAnsi="Arial" w:cs="Arial"/>
          <w:sz w:val="22"/>
          <w:szCs w:val="22"/>
        </w:rPr>
        <w:t xml:space="preserve"> bez ohledu na právn</w:t>
      </w:r>
      <w:r w:rsidR="005D58F9">
        <w:rPr>
          <w:rFonts w:ascii="Arial" w:hAnsi="Arial" w:cs="Arial"/>
          <w:sz w:val="22"/>
          <w:szCs w:val="22"/>
        </w:rPr>
        <w:t>í formu či způsob financování,</w:t>
      </w:r>
      <w:r w:rsidRPr="00AF6DF3">
        <w:rPr>
          <w:rFonts w:ascii="Arial" w:hAnsi="Arial" w:cs="Arial"/>
          <w:sz w:val="22"/>
          <w:szCs w:val="22"/>
        </w:rPr>
        <w:t xml:space="preserve"> které budou vykonávat činnosti, na něž je podpora poskytována mimo režim veřejné podpory, tj. </w:t>
      </w:r>
      <w:r w:rsidR="005D58F9">
        <w:rPr>
          <w:rFonts w:ascii="Arial" w:hAnsi="Arial" w:cs="Arial"/>
          <w:sz w:val="22"/>
          <w:szCs w:val="22"/>
        </w:rPr>
        <w:t xml:space="preserve">nebude se jednat </w:t>
      </w:r>
      <w:r w:rsidRPr="00AF6DF3">
        <w:rPr>
          <w:rFonts w:ascii="Arial" w:hAnsi="Arial" w:cs="Arial"/>
          <w:sz w:val="22"/>
          <w:szCs w:val="22"/>
        </w:rPr>
        <w:t>o podniky.</w:t>
      </w:r>
    </w:p>
    <w:p w14:paraId="5D2C235D" w14:textId="6C58CC73"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Podporu na projekt realizovaný v programu mohou získat pouze ti uchazeči, kteří splňují podmínky způsobilosti dané § 18 zákona o podpoře výzkumu, exp</w:t>
      </w:r>
      <w:r w:rsidR="00A1741C">
        <w:rPr>
          <w:rFonts w:ascii="Arial" w:hAnsi="Arial" w:cs="Arial"/>
          <w:sz w:val="22"/>
          <w:szCs w:val="22"/>
        </w:rPr>
        <w:t xml:space="preserve">erimentálního vývoje a inovací </w:t>
      </w:r>
      <w:r w:rsidRPr="00AF6DF3">
        <w:rPr>
          <w:rFonts w:ascii="Arial" w:hAnsi="Arial" w:cs="Arial"/>
          <w:sz w:val="22"/>
          <w:szCs w:val="22"/>
        </w:rPr>
        <w:t>a</w:t>
      </w:r>
      <w:r w:rsidR="00A1741C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 xml:space="preserve">Nařízením. Uchází-li se o řešení jednoho projektu společně více uchazečů, vztahuje se povinnost prokázat svoji způsobilost na všechny tyto uchazeče. </w:t>
      </w:r>
      <w:ins w:id="184" w:author="Lukáš Kačena" w:date="2016-09-25T19:16:00Z">
        <w:r w:rsidR="00416697" w:rsidRPr="00E7695F">
          <w:rPr>
            <w:rFonts w:ascii="Arial" w:eastAsia="Arial" w:hAnsi="Arial" w:cs="Arial"/>
            <w:sz w:val="22"/>
            <w:szCs w:val="22"/>
          </w:rPr>
          <w:t>Způsobilost prokazuje uchazeč doklady dle zákona o podpoře výzkumu, experimentálního vývoje a inovací způsobem stanoveným poskytovatelem v zadávací dokumentaci.</w:t>
        </w:r>
      </w:ins>
    </w:p>
    <w:p w14:paraId="015593BC" w14:textId="77777777" w:rsidR="00AF6DF3" w:rsidRPr="00AF6DF3" w:rsidRDefault="00AF6DF3" w:rsidP="00C83496">
      <w:pPr>
        <w:numPr>
          <w:ilvl w:val="0"/>
          <w:numId w:val="12"/>
        </w:numPr>
        <w:spacing w:before="24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VÝDAJE NA PROGRAM</w:t>
      </w:r>
    </w:p>
    <w:p w14:paraId="4B114AD2" w14:textId="438C693A"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Celkové výdaje na program jsou na období trvání programu </w:t>
      </w:r>
      <w:ins w:id="185" w:author="Marcel Kraus" w:date="2016-09-23T16:41:00Z">
        <w:r w:rsidR="009D44D7" w:rsidRPr="00A173F4">
          <w:rPr>
            <w:rFonts w:ascii="Arial" w:eastAsia="Arial" w:hAnsi="Arial" w:cs="Arial"/>
            <w:sz w:val="22"/>
            <w:szCs w:val="22"/>
          </w:rPr>
          <w:t xml:space="preserve">stanoveny na základě </w:t>
        </w:r>
        <w:r w:rsidR="009D44D7">
          <w:rPr>
            <w:rFonts w:ascii="Arial" w:eastAsia="Arial" w:hAnsi="Arial" w:cs="Arial"/>
            <w:sz w:val="22"/>
            <w:szCs w:val="22"/>
          </w:rPr>
          <w:t xml:space="preserve">analýzy </w:t>
        </w:r>
        <w:r w:rsidR="009D44D7" w:rsidRPr="00A173F4">
          <w:rPr>
            <w:rFonts w:ascii="Arial" w:eastAsia="Arial" w:hAnsi="Arial" w:cs="Arial"/>
            <w:sz w:val="22"/>
            <w:szCs w:val="22"/>
          </w:rPr>
          <w:t xml:space="preserve">absorpční kapacity, vyhodnocení stávajících veřejných soutěží relevantních pro obory </w:t>
        </w:r>
        <w:r w:rsidR="009D44D7">
          <w:rPr>
            <w:rFonts w:ascii="Arial" w:eastAsia="Arial" w:hAnsi="Arial" w:cs="Arial"/>
            <w:sz w:val="22"/>
            <w:szCs w:val="22"/>
          </w:rPr>
          <w:t xml:space="preserve">společenských a humanitních věd a </w:t>
        </w:r>
      </w:ins>
      <w:r w:rsidR="00A1741C">
        <w:rPr>
          <w:rFonts w:ascii="Arial" w:hAnsi="Arial" w:cs="Arial"/>
          <w:sz w:val="22"/>
          <w:szCs w:val="22"/>
        </w:rPr>
        <w:t xml:space="preserve">rozvrženy v souladu </w:t>
      </w:r>
      <w:r w:rsidRPr="00AF6DF3">
        <w:rPr>
          <w:rFonts w:ascii="Arial" w:hAnsi="Arial" w:cs="Arial"/>
          <w:sz w:val="22"/>
          <w:szCs w:val="22"/>
        </w:rPr>
        <w:t>s postupným vyhlašováním jednotlivých veřejných soutěží. Předpokládaná průměrná míra podpory na program je 80</w:t>
      </w:r>
      <w:ins w:id="186" w:author="Lukáš Kačena" w:date="2016-09-25T19:17:00Z">
        <w:r w:rsidR="00416697">
          <w:rPr>
            <w:rFonts w:ascii="Arial" w:hAnsi="Arial" w:cs="Arial"/>
            <w:sz w:val="22"/>
            <w:szCs w:val="22"/>
          </w:rPr>
          <w:t xml:space="preserve"> </w:t>
        </w:r>
      </w:ins>
      <w:r w:rsidRPr="00AF6DF3">
        <w:rPr>
          <w:rFonts w:ascii="Arial" w:hAnsi="Arial" w:cs="Arial"/>
          <w:sz w:val="22"/>
          <w:szCs w:val="22"/>
        </w:rPr>
        <w:t>%.</w:t>
      </w:r>
    </w:p>
    <w:p w14:paraId="7170249E" w14:textId="23AC3953" w:rsidR="00AF6DF3" w:rsidRPr="00AF6DF3" w:rsidRDefault="00AF6DF3" w:rsidP="00AF6DF3">
      <w:pPr>
        <w:spacing w:before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Celkové výdaje programu jsou </w:t>
      </w:r>
      <w:del w:id="187" w:author="Marcel Kraus" w:date="2016-09-26T09:36:00Z">
        <w:r w:rsidRPr="00AF6DF3" w:rsidDel="00196010">
          <w:rPr>
            <w:rFonts w:ascii="Arial" w:hAnsi="Arial" w:cs="Arial"/>
            <w:sz w:val="22"/>
            <w:szCs w:val="22"/>
          </w:rPr>
          <w:delText xml:space="preserve">3 900 </w:delText>
        </w:r>
      </w:del>
      <w:ins w:id="188" w:author="Markéta Kühnelová" w:date="2016-10-19T15:44:00Z">
        <w:r w:rsidR="006C45CA">
          <w:rPr>
            <w:rFonts w:ascii="Arial" w:hAnsi="Arial" w:cs="Arial"/>
            <w:sz w:val="22"/>
            <w:szCs w:val="22"/>
          </w:rPr>
          <w:t>3</w:t>
        </w:r>
      </w:ins>
      <w:ins w:id="189" w:author="Marcel Kraus" w:date="2016-09-26T09:36:00Z">
        <w:del w:id="190" w:author="Markéta Kühnelová" w:date="2016-10-19T15:44:00Z">
          <w:r w:rsidR="00196010" w:rsidDel="006C45CA">
            <w:rPr>
              <w:rFonts w:ascii="Arial" w:hAnsi="Arial" w:cs="Arial"/>
              <w:sz w:val="22"/>
              <w:szCs w:val="22"/>
            </w:rPr>
            <w:delText>4</w:delText>
          </w:r>
        </w:del>
        <w:r w:rsidR="00196010">
          <w:rPr>
            <w:rFonts w:ascii="Arial" w:hAnsi="Arial" w:cs="Arial"/>
            <w:sz w:val="22"/>
            <w:szCs w:val="22"/>
          </w:rPr>
          <w:t xml:space="preserve"> 000 </w:t>
        </w:r>
      </w:ins>
      <w:r w:rsidRPr="00AF6DF3">
        <w:rPr>
          <w:rFonts w:ascii="Arial" w:hAnsi="Arial" w:cs="Arial"/>
          <w:sz w:val="22"/>
          <w:szCs w:val="22"/>
        </w:rPr>
        <w:t>mil. Kč</w:t>
      </w:r>
      <w:r w:rsidR="00506CC6">
        <w:rPr>
          <w:rFonts w:ascii="Arial" w:hAnsi="Arial" w:cs="Arial"/>
          <w:sz w:val="22"/>
          <w:szCs w:val="22"/>
        </w:rPr>
        <w:t>.</w:t>
      </w:r>
    </w:p>
    <w:p w14:paraId="7639ADE4" w14:textId="211FDF86" w:rsidR="00AF6DF3" w:rsidRPr="00AF6DF3" w:rsidRDefault="00AF6DF3" w:rsidP="00AF6DF3">
      <w:pPr>
        <w:spacing w:before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Z toho výdaje ze státního rozpočtu činní </w:t>
      </w:r>
      <w:ins w:id="191" w:author="Markéta Kühnelová" w:date="2016-10-19T15:44:00Z">
        <w:r w:rsidR="006C45CA">
          <w:rPr>
            <w:rFonts w:ascii="Arial" w:hAnsi="Arial" w:cs="Arial"/>
            <w:sz w:val="22"/>
            <w:szCs w:val="22"/>
          </w:rPr>
          <w:t>2 4</w:t>
        </w:r>
      </w:ins>
      <w:del w:id="192" w:author="Markéta Kühnelová" w:date="2016-10-19T15:44:00Z">
        <w:r w:rsidRPr="00AF6DF3" w:rsidDel="006C45CA">
          <w:rPr>
            <w:rFonts w:ascii="Arial" w:hAnsi="Arial" w:cs="Arial"/>
            <w:sz w:val="22"/>
            <w:szCs w:val="22"/>
          </w:rPr>
          <w:delText>3 2</w:delText>
        </w:r>
      </w:del>
      <w:r w:rsidRPr="00AF6DF3">
        <w:rPr>
          <w:rFonts w:ascii="Arial" w:hAnsi="Arial" w:cs="Arial"/>
          <w:sz w:val="22"/>
          <w:szCs w:val="22"/>
        </w:rPr>
        <w:t>00 mil. Kč</w:t>
      </w:r>
      <w:r w:rsidR="00506CC6">
        <w:rPr>
          <w:rFonts w:ascii="Arial" w:hAnsi="Arial" w:cs="Arial"/>
          <w:sz w:val="22"/>
          <w:szCs w:val="22"/>
        </w:rPr>
        <w:t>.</w:t>
      </w:r>
    </w:p>
    <w:p w14:paraId="1DD104A2" w14:textId="77777777" w:rsidR="00AF6DF3" w:rsidRDefault="00AF6DF3">
      <w:pPr>
        <w:spacing w:before="240" w:after="120"/>
        <w:ind w:firstLine="6"/>
        <w:jc w:val="both"/>
        <w:rPr>
          <w:ins w:id="193" w:author="Microsoft Office User" w:date="2016-09-25T21:41:00Z"/>
          <w:rFonts w:ascii="Arial" w:hAnsi="Arial" w:cs="Arial"/>
          <w:b/>
          <w:bCs/>
          <w:sz w:val="22"/>
          <w:szCs w:val="22"/>
        </w:rPr>
        <w:pPrChange w:id="194" w:author="Markéta Kühnelová" w:date="2016-10-19T17:11:00Z">
          <w:pPr>
            <w:spacing w:before="720" w:after="120"/>
            <w:ind w:firstLine="6"/>
            <w:jc w:val="both"/>
          </w:pPr>
        </w:pPrChange>
      </w:pPr>
      <w:r w:rsidRPr="00AF6DF3">
        <w:rPr>
          <w:rFonts w:ascii="Arial" w:hAnsi="Arial" w:cs="Arial"/>
          <w:b/>
          <w:bCs/>
          <w:sz w:val="22"/>
          <w:szCs w:val="22"/>
        </w:rPr>
        <w:t>Tabulka č. 12.1: Rozpočet programu [mil. Kč]</w:t>
      </w:r>
    </w:p>
    <w:tbl>
      <w:tblPr>
        <w:tblStyle w:val="a0"/>
        <w:tblW w:w="9639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815"/>
        <w:gridCol w:w="815"/>
        <w:gridCol w:w="815"/>
        <w:gridCol w:w="815"/>
        <w:gridCol w:w="815"/>
        <w:gridCol w:w="815"/>
        <w:gridCol w:w="815"/>
        <w:gridCol w:w="815"/>
        <w:gridCol w:w="1134"/>
      </w:tblGrid>
      <w:tr w:rsidR="00196010" w14:paraId="0FE886D0" w14:textId="77777777" w:rsidTr="001132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85" w:type="dxa"/>
            <w:vAlign w:val="center"/>
          </w:tcPr>
          <w:p w14:paraId="58B4182B" w14:textId="77777777" w:rsidR="00246B5D" w:rsidRPr="00113295" w:rsidRDefault="00246B5D" w:rsidP="00113295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113295">
              <w:rPr>
                <w:rFonts w:ascii="Arial" w:hAnsi="Arial" w:cs="Arial"/>
                <w:b/>
                <w:sz w:val="22"/>
                <w:szCs w:val="22"/>
              </w:rPr>
              <w:t>Rok</w:t>
            </w:r>
          </w:p>
        </w:tc>
        <w:tc>
          <w:tcPr>
            <w:tcW w:w="815" w:type="dxa"/>
            <w:vAlign w:val="center"/>
          </w:tcPr>
          <w:p w14:paraId="10101FC9" w14:textId="77777777" w:rsidR="00246B5D" w:rsidRPr="00113295" w:rsidRDefault="00246B5D" w:rsidP="00196010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13295">
              <w:rPr>
                <w:rFonts w:ascii="Arial" w:hAnsi="Arial" w:cs="Arial"/>
                <w:b/>
                <w:sz w:val="22"/>
                <w:szCs w:val="22"/>
              </w:rPr>
              <w:t>2018</w:t>
            </w:r>
          </w:p>
        </w:tc>
        <w:tc>
          <w:tcPr>
            <w:tcW w:w="815" w:type="dxa"/>
            <w:vAlign w:val="center"/>
          </w:tcPr>
          <w:p w14:paraId="55A026A7" w14:textId="77777777" w:rsidR="00246B5D" w:rsidRPr="00113295" w:rsidRDefault="00246B5D" w:rsidP="00196010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13295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  <w:tc>
          <w:tcPr>
            <w:tcW w:w="815" w:type="dxa"/>
            <w:vAlign w:val="center"/>
          </w:tcPr>
          <w:p w14:paraId="7BF7BD31" w14:textId="77777777" w:rsidR="00246B5D" w:rsidRPr="00113295" w:rsidRDefault="00246B5D" w:rsidP="00196010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13295">
              <w:rPr>
                <w:rFonts w:ascii="Arial" w:hAnsi="Arial" w:cs="Arial"/>
                <w:b/>
                <w:sz w:val="22"/>
                <w:szCs w:val="22"/>
              </w:rPr>
              <w:t>2020</w:t>
            </w:r>
          </w:p>
        </w:tc>
        <w:tc>
          <w:tcPr>
            <w:tcW w:w="815" w:type="dxa"/>
            <w:vAlign w:val="center"/>
          </w:tcPr>
          <w:p w14:paraId="6A21E98C" w14:textId="77777777" w:rsidR="00246B5D" w:rsidRPr="00113295" w:rsidRDefault="00246B5D" w:rsidP="00196010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13295">
              <w:rPr>
                <w:rFonts w:ascii="Arial" w:hAnsi="Arial" w:cs="Arial"/>
                <w:b/>
                <w:sz w:val="22"/>
                <w:szCs w:val="22"/>
              </w:rPr>
              <w:t>2021</w:t>
            </w:r>
          </w:p>
        </w:tc>
        <w:tc>
          <w:tcPr>
            <w:tcW w:w="815" w:type="dxa"/>
            <w:vAlign w:val="center"/>
          </w:tcPr>
          <w:p w14:paraId="32099DAA" w14:textId="77777777" w:rsidR="00246B5D" w:rsidRPr="00113295" w:rsidRDefault="00246B5D" w:rsidP="00196010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13295">
              <w:rPr>
                <w:rFonts w:ascii="Arial" w:hAnsi="Arial" w:cs="Arial"/>
                <w:b/>
                <w:sz w:val="22"/>
                <w:szCs w:val="22"/>
              </w:rPr>
              <w:t>2022</w:t>
            </w:r>
          </w:p>
        </w:tc>
        <w:tc>
          <w:tcPr>
            <w:tcW w:w="815" w:type="dxa"/>
            <w:vAlign w:val="center"/>
          </w:tcPr>
          <w:p w14:paraId="35F25BA0" w14:textId="77777777" w:rsidR="00246B5D" w:rsidRPr="00113295" w:rsidRDefault="00246B5D" w:rsidP="00196010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13295">
              <w:rPr>
                <w:rFonts w:ascii="Arial" w:hAnsi="Arial" w:cs="Arial"/>
                <w:b/>
                <w:sz w:val="22"/>
                <w:szCs w:val="22"/>
              </w:rPr>
              <w:t>2023</w:t>
            </w:r>
          </w:p>
        </w:tc>
        <w:tc>
          <w:tcPr>
            <w:tcW w:w="815" w:type="dxa"/>
            <w:vAlign w:val="center"/>
          </w:tcPr>
          <w:p w14:paraId="2DB1CCF0" w14:textId="77777777" w:rsidR="00246B5D" w:rsidRPr="00113295" w:rsidRDefault="00246B5D" w:rsidP="00196010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13295">
              <w:rPr>
                <w:rFonts w:ascii="Arial" w:hAnsi="Arial" w:cs="Arial"/>
                <w:b/>
                <w:sz w:val="22"/>
                <w:szCs w:val="22"/>
              </w:rPr>
              <w:t>2024</w:t>
            </w:r>
          </w:p>
        </w:tc>
        <w:tc>
          <w:tcPr>
            <w:tcW w:w="815" w:type="dxa"/>
            <w:vAlign w:val="center"/>
          </w:tcPr>
          <w:p w14:paraId="190FD56D" w14:textId="77777777" w:rsidR="00246B5D" w:rsidRPr="00113295" w:rsidRDefault="00246B5D" w:rsidP="00196010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13295">
              <w:rPr>
                <w:rFonts w:ascii="Arial" w:hAnsi="Arial" w:cs="Arial"/>
                <w:b/>
                <w:sz w:val="22"/>
                <w:szCs w:val="22"/>
              </w:rPr>
              <w:t>2025</w:t>
            </w:r>
          </w:p>
        </w:tc>
        <w:tc>
          <w:tcPr>
            <w:tcW w:w="1134" w:type="dxa"/>
            <w:vAlign w:val="center"/>
          </w:tcPr>
          <w:p w14:paraId="0F7B7FF5" w14:textId="77777777" w:rsidR="00246B5D" w:rsidRPr="00113295" w:rsidRDefault="00246B5D" w:rsidP="00196010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13295">
              <w:rPr>
                <w:rFonts w:ascii="Arial" w:hAnsi="Arial" w:cs="Arial"/>
                <w:b/>
                <w:sz w:val="22"/>
                <w:szCs w:val="22"/>
              </w:rPr>
              <w:t>Celkem</w:t>
            </w:r>
          </w:p>
        </w:tc>
      </w:tr>
      <w:tr w:rsidR="00596D8B" w14:paraId="1E3E31E5" w14:textId="77777777" w:rsidTr="000E23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6688A4DD" w14:textId="16E43CC3" w:rsidR="00596D8B" w:rsidRPr="00113295" w:rsidRDefault="00596D8B" w:rsidP="00D76D90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ins w:id="195" w:author="Marcel Kraus" w:date="2016-09-26T10:24:00Z">
              <w:r w:rsidRPr="00113295">
                <w:rPr>
                  <w:rFonts w:ascii="Arial" w:hAnsi="Arial" w:cs="Arial"/>
                  <w:b/>
                  <w:sz w:val="22"/>
                  <w:szCs w:val="22"/>
                </w:rPr>
                <w:t>Celkové výdaje</w:t>
              </w:r>
            </w:ins>
          </w:p>
        </w:tc>
        <w:tc>
          <w:tcPr>
            <w:tcW w:w="815" w:type="dxa"/>
            <w:vAlign w:val="center"/>
          </w:tcPr>
          <w:p w14:paraId="2329A12E" w14:textId="407AE1F1" w:rsidR="00596D8B" w:rsidRPr="00113295" w:rsidRDefault="00596D8B" w:rsidP="00196010">
            <w:pPr>
              <w:spacing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ins w:id="196" w:author="Marcel Kraus" w:date="2016-09-26T09:37:00Z">
              <w:r w:rsidRPr="00113295">
                <w:rPr>
                  <w:rFonts w:ascii="Arial" w:hAnsi="Arial" w:cs="Arial"/>
                  <w:sz w:val="22"/>
                  <w:szCs w:val="22"/>
                </w:rPr>
                <w:t>337,5</w:t>
              </w:r>
            </w:ins>
          </w:p>
        </w:tc>
        <w:tc>
          <w:tcPr>
            <w:tcW w:w="815" w:type="dxa"/>
            <w:vAlign w:val="center"/>
          </w:tcPr>
          <w:p w14:paraId="0F1934F6" w14:textId="21BB016E" w:rsidR="00596D8B" w:rsidRPr="00113295" w:rsidRDefault="009B01BF" w:rsidP="00196010">
            <w:pPr>
              <w:spacing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ins w:id="197" w:author="Markéta Kühnelová" w:date="2016-10-19T15:32:00Z">
              <w:r>
                <w:rPr>
                  <w:rFonts w:ascii="Arial" w:hAnsi="Arial" w:cs="Arial"/>
                  <w:sz w:val="22"/>
                  <w:szCs w:val="22"/>
                </w:rPr>
                <w:t>446,9</w:t>
              </w:r>
            </w:ins>
            <w:ins w:id="198" w:author="Marcel Kraus" w:date="2016-09-26T09:37:00Z">
              <w:del w:id="199" w:author="Markéta Kühnelová" w:date="2016-10-19T15:32:00Z">
                <w:r w:rsidR="00596D8B" w:rsidRPr="00113295" w:rsidDel="009B01BF">
                  <w:rPr>
                    <w:rFonts w:ascii="Arial" w:hAnsi="Arial" w:cs="Arial"/>
                    <w:sz w:val="22"/>
                    <w:szCs w:val="22"/>
                  </w:rPr>
                  <w:delText>575</w:delText>
                </w:r>
              </w:del>
            </w:ins>
          </w:p>
        </w:tc>
        <w:tc>
          <w:tcPr>
            <w:tcW w:w="815" w:type="dxa"/>
            <w:vAlign w:val="center"/>
          </w:tcPr>
          <w:p w14:paraId="55116D46" w14:textId="2E09DDE2" w:rsidR="00596D8B" w:rsidRPr="00113295" w:rsidRDefault="009B01BF" w:rsidP="00196010">
            <w:pPr>
              <w:spacing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ins w:id="200" w:author="Markéta Kühnelová" w:date="2016-10-19T15:33:00Z">
              <w:r>
                <w:rPr>
                  <w:rFonts w:ascii="Arial" w:hAnsi="Arial" w:cs="Arial"/>
                  <w:sz w:val="22"/>
                  <w:szCs w:val="22"/>
                </w:rPr>
                <w:t>590,</w:t>
              </w:r>
            </w:ins>
            <w:ins w:id="201" w:author="Markéta Kühnelová" w:date="2016-10-19T15:35:00Z">
              <w:r w:rsidR="006C45CA">
                <w:rPr>
                  <w:rFonts w:ascii="Arial" w:hAnsi="Arial" w:cs="Arial"/>
                  <w:sz w:val="22"/>
                  <w:szCs w:val="22"/>
                </w:rPr>
                <w:t>5</w:t>
              </w:r>
            </w:ins>
            <w:ins w:id="202" w:author="Marcel Kraus" w:date="2016-09-26T09:37:00Z">
              <w:del w:id="203" w:author="Markéta Kühnelová" w:date="2016-10-19T15:33:00Z">
                <w:r w:rsidR="00596D8B" w:rsidRPr="00113295" w:rsidDel="009B01BF">
                  <w:rPr>
                    <w:rFonts w:ascii="Arial" w:hAnsi="Arial" w:cs="Arial"/>
                    <w:sz w:val="22"/>
                    <w:szCs w:val="22"/>
                  </w:rPr>
                  <w:delText>650</w:delText>
                </w:r>
              </w:del>
            </w:ins>
            <w:ins w:id="204" w:author="Marcel Kraus" w:date="2016-09-26T09:38:00Z">
              <w:del w:id="205" w:author="Markéta Kühnelová" w:date="2016-10-19T15:33:00Z">
                <w:r w:rsidR="00596D8B" w:rsidRPr="00113295" w:rsidDel="009B01BF">
                  <w:rPr>
                    <w:rFonts w:ascii="Arial" w:hAnsi="Arial" w:cs="Arial"/>
                    <w:sz w:val="22"/>
                    <w:szCs w:val="22"/>
                  </w:rPr>
                  <w:delText>,0</w:delText>
                </w:r>
              </w:del>
            </w:ins>
          </w:p>
        </w:tc>
        <w:tc>
          <w:tcPr>
            <w:tcW w:w="815" w:type="dxa"/>
            <w:vAlign w:val="center"/>
          </w:tcPr>
          <w:p w14:paraId="189A0135" w14:textId="78BF8BC5" w:rsidR="00596D8B" w:rsidRPr="00113295" w:rsidRDefault="009B01BF" w:rsidP="00196010">
            <w:pPr>
              <w:spacing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ins w:id="206" w:author="Markéta Kühnelová" w:date="2016-10-19T15:33:00Z">
              <w:r>
                <w:rPr>
                  <w:rFonts w:ascii="Arial" w:hAnsi="Arial" w:cs="Arial"/>
                  <w:sz w:val="22"/>
                  <w:szCs w:val="22"/>
                </w:rPr>
                <w:t>593,</w:t>
              </w:r>
            </w:ins>
            <w:ins w:id="207" w:author="Markéta Kühnelová" w:date="2016-10-19T15:34:00Z">
              <w:r>
                <w:rPr>
                  <w:rFonts w:ascii="Arial" w:hAnsi="Arial" w:cs="Arial"/>
                  <w:sz w:val="22"/>
                  <w:szCs w:val="22"/>
                </w:rPr>
                <w:t>8</w:t>
              </w:r>
            </w:ins>
            <w:ins w:id="208" w:author="Lukáš Kačena" w:date="2016-10-18T09:50:00Z">
              <w:del w:id="209" w:author="Markéta Kühnelová" w:date="2016-10-19T15:33:00Z">
                <w:r w:rsidR="00596D8B" w:rsidDel="009B01BF">
                  <w:rPr>
                    <w:rFonts w:ascii="Arial" w:hAnsi="Arial" w:cs="Arial"/>
                    <w:sz w:val="22"/>
                    <w:szCs w:val="22"/>
                  </w:rPr>
                  <w:delText>844</w:delText>
                </w:r>
                <w:r w:rsidR="00596D8B" w:rsidRPr="00113295" w:rsidDel="009B01BF">
                  <w:rPr>
                    <w:rFonts w:ascii="Arial" w:hAnsi="Arial" w:cs="Arial"/>
                    <w:sz w:val="22"/>
                    <w:szCs w:val="22"/>
                  </w:rPr>
                  <w:delText>,0</w:delText>
                </w:r>
              </w:del>
            </w:ins>
            <w:ins w:id="210" w:author="Marcel Kraus" w:date="2016-09-26T09:37:00Z">
              <w:del w:id="211" w:author="Lukáš Kačena" w:date="2016-10-18T09:50:00Z">
                <w:r w:rsidR="00596D8B" w:rsidRPr="00113295" w:rsidDel="007D7360">
                  <w:rPr>
                    <w:rFonts w:ascii="Arial" w:hAnsi="Arial" w:cs="Arial"/>
                    <w:sz w:val="22"/>
                    <w:szCs w:val="22"/>
                  </w:rPr>
                  <w:delText>687,5</w:delText>
                </w:r>
              </w:del>
            </w:ins>
          </w:p>
        </w:tc>
        <w:tc>
          <w:tcPr>
            <w:tcW w:w="815" w:type="dxa"/>
            <w:vAlign w:val="center"/>
          </w:tcPr>
          <w:p w14:paraId="672CFB82" w14:textId="6761EE5D" w:rsidR="00596D8B" w:rsidRPr="00113295" w:rsidRDefault="009B01BF" w:rsidP="000E2347">
            <w:pPr>
              <w:spacing w:after="120"/>
              <w:ind w:right="-2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ins w:id="212" w:author="Markéta Kühnelová" w:date="2016-10-19T15:34:00Z">
              <w:r>
                <w:rPr>
                  <w:rFonts w:ascii="Arial" w:hAnsi="Arial" w:cs="Arial"/>
                  <w:sz w:val="22"/>
                  <w:szCs w:val="22"/>
                </w:rPr>
                <w:t>593,8</w:t>
              </w:r>
            </w:ins>
            <w:ins w:id="213" w:author="Lukáš Kačena" w:date="2016-10-17T22:07:00Z">
              <w:del w:id="214" w:author="Markéta Kühnelová" w:date="2016-10-19T15:34:00Z">
                <w:r w:rsidR="00596D8B" w:rsidRPr="000E2347" w:rsidDel="009B01BF">
                  <w:rPr>
                    <w:rFonts w:ascii="Arial" w:hAnsi="Arial" w:cs="Arial"/>
                    <w:sz w:val="22"/>
                    <w:szCs w:val="22"/>
                  </w:rPr>
                  <w:delText>906,0</w:delText>
                </w:r>
              </w:del>
            </w:ins>
            <w:ins w:id="215" w:author="Marcel Kraus" w:date="2016-09-26T09:37:00Z">
              <w:del w:id="216" w:author="Lukáš Kačena" w:date="2016-10-17T22:07:00Z">
                <w:r w:rsidR="00596D8B" w:rsidRPr="00113295" w:rsidDel="00A52B4C">
                  <w:rPr>
                    <w:rFonts w:ascii="Arial" w:hAnsi="Arial" w:cs="Arial"/>
                    <w:sz w:val="22"/>
                    <w:szCs w:val="22"/>
                  </w:rPr>
                  <w:delText>687,5</w:delText>
                </w:r>
              </w:del>
            </w:ins>
          </w:p>
        </w:tc>
        <w:tc>
          <w:tcPr>
            <w:tcW w:w="815" w:type="dxa"/>
            <w:vAlign w:val="center"/>
          </w:tcPr>
          <w:p w14:paraId="43B99F57" w14:textId="38F87F81" w:rsidR="00596D8B" w:rsidRPr="00113295" w:rsidRDefault="006C45CA" w:rsidP="000E2347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ins w:id="217" w:author="Markéta Kühnelová" w:date="2016-10-19T15:34:00Z">
              <w:r>
                <w:rPr>
                  <w:rFonts w:ascii="Arial" w:hAnsi="Arial" w:cs="Arial"/>
                  <w:sz w:val="22"/>
                  <w:szCs w:val="22"/>
                </w:rPr>
                <w:t>437,5</w:t>
              </w:r>
            </w:ins>
            <w:ins w:id="218" w:author="Lukáš Kačena" w:date="2016-10-18T09:50:00Z">
              <w:del w:id="219" w:author="Markéta Kühnelová" w:date="2016-10-19T15:34:00Z">
                <w:r w:rsidR="00596D8B" w:rsidRPr="00113295" w:rsidDel="006C45CA">
                  <w:rPr>
                    <w:rFonts w:ascii="Arial" w:hAnsi="Arial" w:cs="Arial"/>
                    <w:sz w:val="22"/>
                    <w:szCs w:val="22"/>
                  </w:rPr>
                  <w:delText>687,5</w:delText>
                </w:r>
              </w:del>
            </w:ins>
            <w:ins w:id="220" w:author="Marcel Kraus" w:date="2016-09-26T09:37:00Z">
              <w:del w:id="221" w:author="Lukáš Kačena" w:date="2016-10-17T22:07:00Z">
                <w:r w:rsidR="00596D8B" w:rsidRPr="00113295" w:rsidDel="00A52B4C">
                  <w:rPr>
                    <w:rFonts w:ascii="Arial" w:hAnsi="Arial" w:cs="Arial"/>
                    <w:sz w:val="22"/>
                    <w:szCs w:val="22"/>
                  </w:rPr>
                  <w:delText>625</w:delText>
                </w:r>
              </w:del>
            </w:ins>
            <w:ins w:id="222" w:author="Marcel Kraus" w:date="2016-09-26T09:38:00Z">
              <w:del w:id="223" w:author="Lukáš Kačena" w:date="2016-10-17T22:07:00Z">
                <w:r w:rsidR="00596D8B" w:rsidRPr="00113295" w:rsidDel="00A52B4C">
                  <w:rPr>
                    <w:rFonts w:ascii="Arial" w:hAnsi="Arial" w:cs="Arial"/>
                    <w:sz w:val="22"/>
                    <w:szCs w:val="22"/>
                  </w:rPr>
                  <w:delText>,0</w:delText>
                </w:r>
              </w:del>
            </w:ins>
          </w:p>
        </w:tc>
        <w:tc>
          <w:tcPr>
            <w:tcW w:w="815" w:type="dxa"/>
            <w:vAlign w:val="center"/>
          </w:tcPr>
          <w:p w14:paraId="4322A2C6" w14:textId="1D0D6BCD" w:rsidR="00596D8B" w:rsidRPr="00113295" w:rsidRDefault="00596D8B" w:rsidP="000E2347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ins w:id="224" w:author="Lukáš Kačena" w:date="2016-10-17T22:07:00Z">
              <w:r w:rsidRPr="000E2347">
                <w:rPr>
                  <w:rFonts w:ascii="Arial" w:hAnsi="Arial" w:cs="Arial"/>
                  <w:sz w:val="22"/>
                  <w:szCs w:val="22"/>
                </w:rPr>
                <w:t>0,0</w:t>
              </w:r>
            </w:ins>
            <w:ins w:id="225" w:author="Marcel Kraus" w:date="2016-09-26T09:37:00Z">
              <w:del w:id="226" w:author="Lukáš Kačena" w:date="2016-10-17T22:07:00Z">
                <w:r w:rsidRPr="00113295" w:rsidDel="00A52B4C">
                  <w:rPr>
                    <w:rFonts w:ascii="Arial" w:hAnsi="Arial" w:cs="Arial"/>
                    <w:sz w:val="22"/>
                    <w:szCs w:val="22"/>
                  </w:rPr>
                  <w:delText>312,5</w:delText>
                </w:r>
              </w:del>
            </w:ins>
          </w:p>
        </w:tc>
        <w:tc>
          <w:tcPr>
            <w:tcW w:w="815" w:type="dxa"/>
            <w:vAlign w:val="center"/>
          </w:tcPr>
          <w:p w14:paraId="22CB5B6D" w14:textId="32FA1BCB" w:rsidR="00596D8B" w:rsidRPr="00113295" w:rsidRDefault="00596D8B" w:rsidP="000E2347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ins w:id="227" w:author="Lukáš Kačena" w:date="2016-10-17T22:07:00Z">
              <w:r w:rsidRPr="000E2347">
                <w:rPr>
                  <w:rFonts w:ascii="Arial" w:hAnsi="Arial" w:cs="Arial"/>
                  <w:sz w:val="22"/>
                  <w:szCs w:val="22"/>
                </w:rPr>
                <w:t>0,0</w:t>
              </w:r>
            </w:ins>
            <w:ins w:id="228" w:author="Marcel Kraus" w:date="2016-09-26T09:37:00Z">
              <w:del w:id="229" w:author="Lukáš Kačena" w:date="2016-10-17T22:07:00Z">
                <w:r w:rsidRPr="00113295" w:rsidDel="00A52B4C">
                  <w:rPr>
                    <w:rFonts w:ascii="Arial" w:hAnsi="Arial" w:cs="Arial"/>
                    <w:sz w:val="22"/>
                    <w:szCs w:val="22"/>
                  </w:rPr>
                  <w:delText>125</w:delText>
                </w:r>
              </w:del>
            </w:ins>
            <w:ins w:id="230" w:author="Marcel Kraus" w:date="2016-09-26T09:38:00Z">
              <w:del w:id="231" w:author="Lukáš Kačena" w:date="2016-10-17T22:07:00Z">
                <w:r w:rsidRPr="00113295" w:rsidDel="00A52B4C">
                  <w:rPr>
                    <w:rFonts w:ascii="Arial" w:hAnsi="Arial" w:cs="Arial"/>
                    <w:sz w:val="22"/>
                    <w:szCs w:val="22"/>
                  </w:rPr>
                  <w:delText>,0</w:delText>
                </w:r>
              </w:del>
            </w:ins>
          </w:p>
        </w:tc>
        <w:tc>
          <w:tcPr>
            <w:tcW w:w="1134" w:type="dxa"/>
            <w:vAlign w:val="center"/>
          </w:tcPr>
          <w:p w14:paraId="6E7F21BD" w14:textId="5E528774" w:rsidR="00596D8B" w:rsidRPr="00113295" w:rsidRDefault="009B01BF" w:rsidP="00196010">
            <w:pPr>
              <w:spacing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ins w:id="232" w:author="Markéta Kühnelová" w:date="2016-10-19T15:30:00Z">
              <w:r>
                <w:rPr>
                  <w:rFonts w:ascii="Arial" w:hAnsi="Arial" w:cs="Arial"/>
                  <w:sz w:val="22"/>
                  <w:szCs w:val="22"/>
                </w:rPr>
                <w:t>3</w:t>
              </w:r>
            </w:ins>
            <w:ins w:id="233" w:author="Marcel Kraus" w:date="2016-09-26T09:37:00Z">
              <w:del w:id="234" w:author="Markéta Kühnelová" w:date="2016-10-19T15:30:00Z">
                <w:r w:rsidR="00596D8B" w:rsidRPr="00113295" w:rsidDel="009B01BF">
                  <w:rPr>
                    <w:rFonts w:ascii="Arial" w:hAnsi="Arial" w:cs="Arial"/>
                    <w:sz w:val="22"/>
                    <w:szCs w:val="22"/>
                  </w:rPr>
                  <w:delText>4</w:delText>
                </w:r>
              </w:del>
            </w:ins>
            <w:ins w:id="235" w:author="Marcel Kraus" w:date="2016-09-26T09:39:00Z">
              <w:r w:rsidR="00596D8B" w:rsidRPr="00113295">
                <w:rPr>
                  <w:rFonts w:ascii="Arial" w:hAnsi="Arial" w:cs="Arial"/>
                  <w:sz w:val="22"/>
                  <w:szCs w:val="22"/>
                </w:rPr>
                <w:t> </w:t>
              </w:r>
            </w:ins>
            <w:ins w:id="236" w:author="Marcel Kraus" w:date="2016-09-26T09:37:00Z">
              <w:r w:rsidR="00596D8B" w:rsidRPr="00113295">
                <w:rPr>
                  <w:rFonts w:ascii="Arial" w:hAnsi="Arial" w:cs="Arial"/>
                  <w:sz w:val="22"/>
                  <w:szCs w:val="22"/>
                </w:rPr>
                <w:t>000</w:t>
              </w:r>
            </w:ins>
            <w:ins w:id="237" w:author="Marcel Kraus" w:date="2016-09-26T09:39:00Z">
              <w:r w:rsidR="00596D8B" w:rsidRPr="00113295">
                <w:rPr>
                  <w:rFonts w:ascii="Arial" w:hAnsi="Arial" w:cs="Arial"/>
                  <w:sz w:val="22"/>
                  <w:szCs w:val="22"/>
                </w:rPr>
                <w:t>,0</w:t>
              </w:r>
            </w:ins>
          </w:p>
        </w:tc>
      </w:tr>
      <w:tr w:rsidR="00596D8B" w14:paraId="4957EE21" w14:textId="77777777" w:rsidTr="000E234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530CD6C3" w14:textId="77777777" w:rsidR="00596D8B" w:rsidRPr="00113295" w:rsidRDefault="00596D8B" w:rsidP="00D76D90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113295">
              <w:rPr>
                <w:rFonts w:ascii="Arial" w:hAnsi="Arial" w:cs="Arial"/>
                <w:b/>
                <w:sz w:val="22"/>
                <w:szCs w:val="22"/>
              </w:rPr>
              <w:t>Výdaje státního rozpočtu</w:t>
            </w:r>
          </w:p>
        </w:tc>
        <w:tc>
          <w:tcPr>
            <w:tcW w:w="815" w:type="dxa"/>
            <w:vAlign w:val="center"/>
          </w:tcPr>
          <w:p w14:paraId="2E97D600" w14:textId="669721F4" w:rsidR="00596D8B" w:rsidRPr="00113295" w:rsidRDefault="00596D8B" w:rsidP="00196010">
            <w:pPr>
              <w:spacing w:after="12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13295">
              <w:rPr>
                <w:rFonts w:ascii="Arial" w:hAnsi="Arial" w:cs="Arial"/>
                <w:sz w:val="22"/>
                <w:szCs w:val="22"/>
              </w:rPr>
              <w:t>270</w:t>
            </w:r>
            <w:ins w:id="238" w:author="Marcel Kraus" w:date="2016-09-26T09:38:00Z">
              <w:r w:rsidRPr="00113295">
                <w:rPr>
                  <w:rFonts w:ascii="Arial" w:hAnsi="Arial" w:cs="Arial"/>
                  <w:sz w:val="22"/>
                  <w:szCs w:val="22"/>
                </w:rPr>
                <w:t>,0</w:t>
              </w:r>
            </w:ins>
          </w:p>
        </w:tc>
        <w:tc>
          <w:tcPr>
            <w:tcW w:w="815" w:type="dxa"/>
            <w:vAlign w:val="center"/>
          </w:tcPr>
          <w:p w14:paraId="11F98BB4" w14:textId="310CCA83" w:rsidR="00596D8B" w:rsidRPr="00113295" w:rsidRDefault="00596D8B" w:rsidP="00196010">
            <w:pPr>
              <w:spacing w:after="12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del w:id="239" w:author="Markéta Kühnelová" w:date="2016-10-19T15:23:00Z">
              <w:r w:rsidRPr="00113295" w:rsidDel="000C3B49">
                <w:rPr>
                  <w:rFonts w:ascii="Arial" w:hAnsi="Arial" w:cs="Arial"/>
                  <w:sz w:val="22"/>
                  <w:szCs w:val="22"/>
                </w:rPr>
                <w:delText>460</w:delText>
              </w:r>
            </w:del>
            <w:ins w:id="240" w:author="Marcel Kraus" w:date="2016-09-26T09:38:00Z">
              <w:del w:id="241" w:author="Markéta Kühnelová" w:date="2016-10-19T15:23:00Z">
                <w:r w:rsidRPr="00113295" w:rsidDel="000C3B49">
                  <w:rPr>
                    <w:rFonts w:ascii="Arial" w:hAnsi="Arial" w:cs="Arial"/>
                    <w:sz w:val="22"/>
                    <w:szCs w:val="22"/>
                  </w:rPr>
                  <w:delText>,0</w:delText>
                </w:r>
              </w:del>
            </w:ins>
            <w:ins w:id="242" w:author="Markéta Kühnelová" w:date="2016-10-19T15:23:00Z">
              <w:r w:rsidR="000C3B49">
                <w:rPr>
                  <w:rFonts w:ascii="Arial" w:hAnsi="Arial" w:cs="Arial"/>
                  <w:sz w:val="22"/>
                  <w:szCs w:val="22"/>
                </w:rPr>
                <w:t>357,5</w:t>
              </w:r>
            </w:ins>
          </w:p>
        </w:tc>
        <w:tc>
          <w:tcPr>
            <w:tcW w:w="815" w:type="dxa"/>
            <w:vAlign w:val="center"/>
          </w:tcPr>
          <w:p w14:paraId="2D7139BB" w14:textId="14B6A9DD" w:rsidR="00596D8B" w:rsidRPr="00113295" w:rsidRDefault="009B01BF" w:rsidP="009B01BF">
            <w:pPr>
              <w:spacing w:after="12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ins w:id="243" w:author="Markéta Kühnelová" w:date="2016-10-19T15:26:00Z">
              <w:r>
                <w:rPr>
                  <w:rFonts w:ascii="Arial" w:hAnsi="Arial" w:cs="Arial"/>
                  <w:sz w:val="22"/>
                  <w:szCs w:val="22"/>
                </w:rPr>
                <w:t>4</w:t>
              </w:r>
            </w:ins>
            <w:ins w:id="244" w:author="Markéta Kühnelová" w:date="2016-10-19T15:27:00Z">
              <w:r>
                <w:rPr>
                  <w:rFonts w:ascii="Arial" w:hAnsi="Arial" w:cs="Arial"/>
                  <w:sz w:val="22"/>
                  <w:szCs w:val="22"/>
                </w:rPr>
                <w:t>7</w:t>
              </w:r>
            </w:ins>
            <w:ins w:id="245" w:author="Markéta Kühnelová" w:date="2016-10-19T15:25:00Z">
              <w:r>
                <w:rPr>
                  <w:rFonts w:ascii="Arial" w:hAnsi="Arial" w:cs="Arial"/>
                  <w:sz w:val="22"/>
                  <w:szCs w:val="22"/>
                </w:rPr>
                <w:t>2,5</w:t>
              </w:r>
            </w:ins>
            <w:del w:id="246" w:author="Markéta Kühnelová" w:date="2016-10-19T15:24:00Z">
              <w:r w:rsidR="00596D8B" w:rsidRPr="00113295" w:rsidDel="009B01BF">
                <w:rPr>
                  <w:rFonts w:ascii="Arial" w:hAnsi="Arial" w:cs="Arial"/>
                  <w:sz w:val="22"/>
                  <w:szCs w:val="22"/>
                </w:rPr>
                <w:delText>520</w:delText>
              </w:r>
            </w:del>
            <w:ins w:id="247" w:author="Marcel Kraus" w:date="2016-09-26T09:38:00Z">
              <w:del w:id="248" w:author="Markéta Kühnelová" w:date="2016-10-19T15:25:00Z">
                <w:r w:rsidR="00596D8B" w:rsidRPr="00113295" w:rsidDel="009B01BF">
                  <w:rPr>
                    <w:rFonts w:ascii="Arial" w:hAnsi="Arial" w:cs="Arial"/>
                    <w:sz w:val="22"/>
                    <w:szCs w:val="22"/>
                  </w:rPr>
                  <w:delText>,0</w:delText>
                </w:r>
              </w:del>
            </w:ins>
          </w:p>
        </w:tc>
        <w:tc>
          <w:tcPr>
            <w:tcW w:w="815" w:type="dxa"/>
            <w:vAlign w:val="center"/>
          </w:tcPr>
          <w:p w14:paraId="6BC07D65" w14:textId="55BA7FF8" w:rsidR="00596D8B" w:rsidRPr="00113295" w:rsidRDefault="00596D8B" w:rsidP="00196010">
            <w:pPr>
              <w:spacing w:after="12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ins w:id="249" w:author="Lukáš Kačena" w:date="2016-10-18T09:50:00Z">
              <w:del w:id="250" w:author="Markéta Kühnelová" w:date="2016-10-19T15:26:00Z">
                <w:r w:rsidDel="009B01BF">
                  <w:rPr>
                    <w:rFonts w:ascii="Arial" w:hAnsi="Arial" w:cs="Arial"/>
                    <w:sz w:val="22"/>
                    <w:szCs w:val="22"/>
                  </w:rPr>
                  <w:delText>6</w:delText>
                </w:r>
              </w:del>
            </w:ins>
            <w:ins w:id="251" w:author="Markéta Kühnelová" w:date="2016-10-19T15:26:00Z">
              <w:r w:rsidR="009B01BF">
                <w:rPr>
                  <w:rFonts w:ascii="Arial" w:hAnsi="Arial" w:cs="Arial"/>
                  <w:sz w:val="22"/>
                  <w:szCs w:val="22"/>
                </w:rPr>
                <w:t>4</w:t>
              </w:r>
            </w:ins>
            <w:ins w:id="252" w:author="Lukáš Kačena" w:date="2016-10-18T09:50:00Z">
              <w:r>
                <w:rPr>
                  <w:rFonts w:ascii="Arial" w:hAnsi="Arial" w:cs="Arial"/>
                  <w:sz w:val="22"/>
                  <w:szCs w:val="22"/>
                </w:rPr>
                <w:t>75</w:t>
              </w:r>
              <w:r w:rsidRPr="00113295">
                <w:rPr>
                  <w:rFonts w:ascii="Arial" w:hAnsi="Arial" w:cs="Arial"/>
                  <w:sz w:val="22"/>
                  <w:szCs w:val="22"/>
                </w:rPr>
                <w:t>,0</w:t>
              </w:r>
            </w:ins>
            <w:del w:id="253" w:author="Lukáš Kačena" w:date="2016-10-18T09:50:00Z">
              <w:r w:rsidRPr="00113295" w:rsidDel="007D7360">
                <w:rPr>
                  <w:rFonts w:ascii="Arial" w:hAnsi="Arial" w:cs="Arial"/>
                  <w:sz w:val="22"/>
                  <w:szCs w:val="22"/>
                </w:rPr>
                <w:delText>550</w:delText>
              </w:r>
            </w:del>
            <w:ins w:id="254" w:author="Marcel Kraus" w:date="2016-09-26T09:38:00Z">
              <w:del w:id="255" w:author="Lukáš Kačena" w:date="2016-10-18T09:50:00Z">
                <w:r w:rsidRPr="00113295" w:rsidDel="007D7360">
                  <w:rPr>
                    <w:rFonts w:ascii="Arial" w:hAnsi="Arial" w:cs="Arial"/>
                    <w:sz w:val="22"/>
                    <w:szCs w:val="22"/>
                  </w:rPr>
                  <w:delText>,0</w:delText>
                </w:r>
              </w:del>
            </w:ins>
          </w:p>
        </w:tc>
        <w:tc>
          <w:tcPr>
            <w:tcW w:w="815" w:type="dxa"/>
            <w:vAlign w:val="center"/>
          </w:tcPr>
          <w:p w14:paraId="529769F3" w14:textId="0D3C5340" w:rsidR="00596D8B" w:rsidRPr="00113295" w:rsidRDefault="00596D8B" w:rsidP="000E2347">
            <w:pPr>
              <w:spacing w:after="120"/>
              <w:ind w:right="-21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ins w:id="256" w:author="Lukáš Kačena" w:date="2016-10-17T22:07:00Z">
              <w:del w:id="257" w:author="Markéta Kühnelová" w:date="2016-10-19T15:26:00Z">
                <w:r w:rsidRPr="000E2347" w:rsidDel="009B01BF">
                  <w:rPr>
                    <w:rFonts w:ascii="Arial" w:hAnsi="Arial" w:cs="Arial"/>
                    <w:sz w:val="22"/>
                    <w:szCs w:val="22"/>
                  </w:rPr>
                  <w:delText>7</w:delText>
                </w:r>
              </w:del>
            </w:ins>
            <w:ins w:id="258" w:author="Markéta Kühnelová" w:date="2016-10-19T15:27:00Z">
              <w:r w:rsidR="009B01BF">
                <w:rPr>
                  <w:rFonts w:ascii="Arial" w:hAnsi="Arial" w:cs="Arial"/>
                  <w:sz w:val="22"/>
                  <w:szCs w:val="22"/>
                </w:rPr>
                <w:t>47</w:t>
              </w:r>
            </w:ins>
            <w:ins w:id="259" w:author="Lukáš Kačena" w:date="2016-10-17T22:07:00Z">
              <w:del w:id="260" w:author="Markéta Kühnelová" w:date="2016-10-19T15:27:00Z">
                <w:r w:rsidRPr="000E2347" w:rsidDel="009B01BF">
                  <w:rPr>
                    <w:rFonts w:ascii="Arial" w:hAnsi="Arial" w:cs="Arial"/>
                    <w:sz w:val="22"/>
                    <w:szCs w:val="22"/>
                  </w:rPr>
                  <w:delText>2</w:delText>
                </w:r>
              </w:del>
              <w:r w:rsidRPr="000E2347">
                <w:rPr>
                  <w:rFonts w:ascii="Arial" w:hAnsi="Arial" w:cs="Arial"/>
                  <w:sz w:val="22"/>
                  <w:szCs w:val="22"/>
                </w:rPr>
                <w:t>5,0</w:t>
              </w:r>
            </w:ins>
            <w:del w:id="261" w:author="Lukáš Kačena" w:date="2016-10-17T22:07:00Z">
              <w:r w:rsidRPr="00113295" w:rsidDel="00A52B4C">
                <w:rPr>
                  <w:rFonts w:ascii="Arial" w:hAnsi="Arial" w:cs="Arial"/>
                  <w:sz w:val="22"/>
                  <w:szCs w:val="22"/>
                </w:rPr>
                <w:delText>550</w:delText>
              </w:r>
            </w:del>
            <w:ins w:id="262" w:author="Marcel Kraus" w:date="2016-09-26T09:38:00Z">
              <w:del w:id="263" w:author="Lukáš Kačena" w:date="2016-10-17T22:07:00Z">
                <w:r w:rsidRPr="00113295" w:rsidDel="00A52B4C">
                  <w:rPr>
                    <w:rFonts w:ascii="Arial" w:hAnsi="Arial" w:cs="Arial"/>
                    <w:sz w:val="22"/>
                    <w:szCs w:val="22"/>
                  </w:rPr>
                  <w:delText>,0</w:delText>
                </w:r>
              </w:del>
            </w:ins>
          </w:p>
        </w:tc>
        <w:tc>
          <w:tcPr>
            <w:tcW w:w="815" w:type="dxa"/>
            <w:vAlign w:val="center"/>
          </w:tcPr>
          <w:p w14:paraId="15C87C9A" w14:textId="62FA29F1" w:rsidR="00596D8B" w:rsidRPr="00113295" w:rsidRDefault="009B01BF" w:rsidP="000E2347">
            <w:pPr>
              <w:spacing w:after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ins w:id="264" w:author="Markéta Kühnelová" w:date="2016-10-19T15:27:00Z">
              <w:r>
                <w:rPr>
                  <w:rFonts w:ascii="Arial" w:hAnsi="Arial" w:cs="Arial"/>
                  <w:sz w:val="22"/>
                  <w:szCs w:val="22"/>
                </w:rPr>
                <w:t>3</w:t>
              </w:r>
            </w:ins>
            <w:ins w:id="265" w:author="Lukáš Kačena" w:date="2016-10-18T09:50:00Z">
              <w:del w:id="266" w:author="Markéta Kühnelová" w:date="2016-10-19T15:27:00Z">
                <w:r w:rsidR="00596D8B" w:rsidRPr="00113295" w:rsidDel="009B01BF">
                  <w:rPr>
                    <w:rFonts w:ascii="Arial" w:hAnsi="Arial" w:cs="Arial"/>
                    <w:sz w:val="22"/>
                    <w:szCs w:val="22"/>
                  </w:rPr>
                  <w:delText>5</w:delText>
                </w:r>
              </w:del>
              <w:r w:rsidR="00596D8B" w:rsidRPr="00113295">
                <w:rPr>
                  <w:rFonts w:ascii="Arial" w:hAnsi="Arial" w:cs="Arial"/>
                  <w:sz w:val="22"/>
                  <w:szCs w:val="22"/>
                </w:rPr>
                <w:t>50,0</w:t>
              </w:r>
            </w:ins>
            <w:del w:id="267" w:author="Lukáš Kačena" w:date="2016-10-17T22:07:00Z">
              <w:r w:rsidR="00596D8B" w:rsidRPr="00113295" w:rsidDel="00A52B4C">
                <w:rPr>
                  <w:rFonts w:ascii="Arial" w:hAnsi="Arial" w:cs="Arial"/>
                  <w:sz w:val="22"/>
                  <w:szCs w:val="22"/>
                </w:rPr>
                <w:delText>500</w:delText>
              </w:r>
            </w:del>
            <w:ins w:id="268" w:author="Marcel Kraus" w:date="2016-09-26T09:38:00Z">
              <w:del w:id="269" w:author="Lukáš Kačena" w:date="2016-10-17T22:07:00Z">
                <w:r w:rsidR="00596D8B" w:rsidRPr="00113295" w:rsidDel="00A52B4C">
                  <w:rPr>
                    <w:rFonts w:ascii="Arial" w:hAnsi="Arial" w:cs="Arial"/>
                    <w:sz w:val="22"/>
                    <w:szCs w:val="22"/>
                  </w:rPr>
                  <w:delText>,0</w:delText>
                </w:r>
              </w:del>
            </w:ins>
          </w:p>
        </w:tc>
        <w:tc>
          <w:tcPr>
            <w:tcW w:w="815" w:type="dxa"/>
            <w:vAlign w:val="center"/>
          </w:tcPr>
          <w:p w14:paraId="4760D3F2" w14:textId="6328A08B" w:rsidR="00596D8B" w:rsidRPr="00113295" w:rsidRDefault="00596D8B" w:rsidP="000E2347">
            <w:pPr>
              <w:spacing w:after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ins w:id="270" w:author="Lukáš Kačena" w:date="2016-10-17T22:07:00Z">
              <w:r w:rsidRPr="000E2347">
                <w:rPr>
                  <w:rFonts w:ascii="Arial" w:hAnsi="Arial" w:cs="Arial"/>
                  <w:sz w:val="22"/>
                  <w:szCs w:val="22"/>
                </w:rPr>
                <w:t>0,0</w:t>
              </w:r>
            </w:ins>
            <w:del w:id="271" w:author="Lukáš Kačena" w:date="2016-10-17T22:07:00Z">
              <w:r w:rsidRPr="00113295" w:rsidDel="00A52B4C">
                <w:rPr>
                  <w:rFonts w:ascii="Arial" w:hAnsi="Arial" w:cs="Arial"/>
                  <w:sz w:val="22"/>
                  <w:szCs w:val="22"/>
                </w:rPr>
                <w:delText>250</w:delText>
              </w:r>
            </w:del>
            <w:ins w:id="272" w:author="Marcel Kraus" w:date="2016-09-26T09:38:00Z">
              <w:del w:id="273" w:author="Lukáš Kačena" w:date="2016-10-17T22:07:00Z">
                <w:r w:rsidRPr="00113295" w:rsidDel="00A52B4C">
                  <w:rPr>
                    <w:rFonts w:ascii="Arial" w:hAnsi="Arial" w:cs="Arial"/>
                    <w:sz w:val="22"/>
                    <w:szCs w:val="22"/>
                  </w:rPr>
                  <w:delText>,0</w:delText>
                </w:r>
              </w:del>
            </w:ins>
          </w:p>
        </w:tc>
        <w:tc>
          <w:tcPr>
            <w:tcW w:w="815" w:type="dxa"/>
            <w:vAlign w:val="center"/>
          </w:tcPr>
          <w:p w14:paraId="68AFC700" w14:textId="2BC932B6" w:rsidR="00596D8B" w:rsidRPr="00113295" w:rsidRDefault="00596D8B" w:rsidP="000E2347">
            <w:pPr>
              <w:spacing w:after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ins w:id="274" w:author="Lukáš Kačena" w:date="2016-10-17T22:07:00Z">
              <w:r w:rsidRPr="000E2347">
                <w:rPr>
                  <w:rFonts w:ascii="Arial" w:hAnsi="Arial" w:cs="Arial"/>
                  <w:sz w:val="22"/>
                  <w:szCs w:val="22"/>
                </w:rPr>
                <w:t>0,0</w:t>
              </w:r>
            </w:ins>
            <w:del w:id="275" w:author="Lukáš Kačena" w:date="2016-10-17T22:07:00Z">
              <w:r w:rsidRPr="00113295" w:rsidDel="00A52B4C">
                <w:rPr>
                  <w:rFonts w:ascii="Arial" w:hAnsi="Arial" w:cs="Arial"/>
                  <w:sz w:val="22"/>
                  <w:szCs w:val="22"/>
                </w:rPr>
                <w:delText>100</w:delText>
              </w:r>
            </w:del>
            <w:ins w:id="276" w:author="Marcel Kraus" w:date="2016-09-26T09:38:00Z">
              <w:del w:id="277" w:author="Lukáš Kačena" w:date="2016-10-17T22:07:00Z">
                <w:r w:rsidRPr="00113295" w:rsidDel="00A52B4C">
                  <w:rPr>
                    <w:rFonts w:ascii="Arial" w:hAnsi="Arial" w:cs="Arial"/>
                    <w:sz w:val="22"/>
                    <w:szCs w:val="22"/>
                  </w:rPr>
                  <w:delText>,0</w:delText>
                </w:r>
              </w:del>
            </w:ins>
          </w:p>
        </w:tc>
        <w:tc>
          <w:tcPr>
            <w:tcW w:w="1134" w:type="dxa"/>
            <w:vAlign w:val="center"/>
          </w:tcPr>
          <w:p w14:paraId="3A722DE8" w14:textId="4012D7CE" w:rsidR="00596D8B" w:rsidRPr="00113295" w:rsidRDefault="00596D8B" w:rsidP="009B01BF">
            <w:pPr>
              <w:spacing w:after="12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del w:id="278" w:author="Markéta Kühnelová" w:date="2016-10-19T15:27:00Z">
              <w:r w:rsidRPr="00113295" w:rsidDel="009B01BF">
                <w:rPr>
                  <w:rFonts w:ascii="Arial" w:hAnsi="Arial" w:cs="Arial"/>
                  <w:sz w:val="22"/>
                  <w:szCs w:val="22"/>
                </w:rPr>
                <w:delText>3</w:delText>
              </w:r>
            </w:del>
            <w:ins w:id="279" w:author="Marcel Kraus" w:date="2016-09-26T09:39:00Z">
              <w:del w:id="280" w:author="Markéta Kühnelová" w:date="2016-10-19T15:27:00Z">
                <w:r w:rsidRPr="00113295" w:rsidDel="009B01BF">
                  <w:rPr>
                    <w:rFonts w:ascii="Arial" w:hAnsi="Arial" w:cs="Arial"/>
                    <w:sz w:val="22"/>
                    <w:szCs w:val="22"/>
                  </w:rPr>
                  <w:delText> </w:delText>
                </w:r>
              </w:del>
            </w:ins>
            <w:del w:id="281" w:author="Markéta Kühnelová" w:date="2016-10-19T15:27:00Z">
              <w:r w:rsidRPr="00113295" w:rsidDel="009B01BF">
                <w:rPr>
                  <w:rFonts w:ascii="Arial" w:hAnsi="Arial" w:cs="Arial"/>
                  <w:sz w:val="22"/>
                  <w:szCs w:val="22"/>
                </w:rPr>
                <w:delText>2</w:delText>
              </w:r>
            </w:del>
            <w:ins w:id="282" w:author="Markéta Kühnelová" w:date="2016-10-19T15:27:00Z">
              <w:r w:rsidR="009B01BF">
                <w:rPr>
                  <w:rFonts w:ascii="Arial" w:hAnsi="Arial" w:cs="Arial"/>
                  <w:sz w:val="22"/>
                  <w:szCs w:val="22"/>
                </w:rPr>
                <w:t>2 4</w:t>
              </w:r>
            </w:ins>
            <w:r w:rsidRPr="00113295">
              <w:rPr>
                <w:rFonts w:ascii="Arial" w:hAnsi="Arial" w:cs="Arial"/>
                <w:sz w:val="22"/>
                <w:szCs w:val="22"/>
              </w:rPr>
              <w:t>00</w:t>
            </w:r>
            <w:ins w:id="283" w:author="Marcel Kraus" w:date="2016-09-26T09:39:00Z">
              <w:r w:rsidRPr="00113295">
                <w:rPr>
                  <w:rFonts w:ascii="Arial" w:hAnsi="Arial" w:cs="Arial"/>
                  <w:sz w:val="22"/>
                  <w:szCs w:val="22"/>
                </w:rPr>
                <w:t>,0</w:t>
              </w:r>
            </w:ins>
          </w:p>
        </w:tc>
      </w:tr>
      <w:tr w:rsidR="00596D8B" w14:paraId="46C8C9C2" w14:textId="77777777" w:rsidTr="000E23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4D574174" w14:textId="62249CED" w:rsidR="00596D8B" w:rsidRPr="00113295" w:rsidRDefault="00596D8B" w:rsidP="00D76D90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ins w:id="284" w:author="Marcel Kraus" w:date="2016-09-26T10:09:00Z">
              <w:r w:rsidRPr="00113295">
                <w:rPr>
                  <w:rFonts w:ascii="Arial" w:hAnsi="Arial" w:cs="Arial"/>
                  <w:b/>
                  <w:sz w:val="22"/>
                  <w:szCs w:val="22"/>
                </w:rPr>
                <w:lastRenderedPageBreak/>
                <w:t>Neveřejné</w:t>
              </w:r>
            </w:ins>
            <w:ins w:id="285" w:author="Marcel Kraus" w:date="2016-09-26T09:37:00Z">
              <w:r w:rsidRPr="00113295">
                <w:rPr>
                  <w:rFonts w:ascii="Arial" w:hAnsi="Arial" w:cs="Arial"/>
                  <w:b/>
                  <w:sz w:val="22"/>
                  <w:szCs w:val="22"/>
                </w:rPr>
                <w:t xml:space="preserve"> zdroje</w:t>
              </w:r>
            </w:ins>
          </w:p>
        </w:tc>
        <w:tc>
          <w:tcPr>
            <w:tcW w:w="815" w:type="dxa"/>
            <w:vAlign w:val="center"/>
          </w:tcPr>
          <w:p w14:paraId="2776D456" w14:textId="2BF0930C" w:rsidR="00596D8B" w:rsidRPr="00113295" w:rsidRDefault="006C45CA" w:rsidP="00196010">
            <w:pPr>
              <w:spacing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ins w:id="286" w:author="Markéta Kühnelová" w:date="2016-10-19T15:40:00Z">
              <w:r>
                <w:rPr>
                  <w:rFonts w:ascii="Arial" w:hAnsi="Arial" w:cs="Arial"/>
                  <w:sz w:val="22"/>
                  <w:szCs w:val="22"/>
                </w:rPr>
                <w:t>67,5</w:t>
              </w:r>
            </w:ins>
            <w:ins w:id="287" w:author="Marcel Kraus" w:date="2016-09-26T09:37:00Z">
              <w:del w:id="288" w:author="Markéta Kühnelová" w:date="2016-10-19T15:40:00Z">
                <w:r w:rsidR="00596D8B" w:rsidRPr="00113295" w:rsidDel="006C45CA">
                  <w:rPr>
                    <w:rFonts w:ascii="Arial" w:hAnsi="Arial" w:cs="Arial"/>
                    <w:sz w:val="22"/>
                    <w:szCs w:val="22"/>
                  </w:rPr>
                  <w:delText>67,5</w:delText>
                </w:r>
              </w:del>
            </w:ins>
          </w:p>
        </w:tc>
        <w:tc>
          <w:tcPr>
            <w:tcW w:w="815" w:type="dxa"/>
            <w:vAlign w:val="center"/>
          </w:tcPr>
          <w:p w14:paraId="14BCAEE0" w14:textId="645B7BDF" w:rsidR="00596D8B" w:rsidRPr="00113295" w:rsidRDefault="006C45CA" w:rsidP="00196010">
            <w:pPr>
              <w:spacing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ins w:id="289" w:author="Markéta Kühnelová" w:date="2016-10-19T15:40:00Z">
              <w:r>
                <w:rPr>
                  <w:rFonts w:ascii="Arial" w:hAnsi="Arial" w:cs="Arial"/>
                  <w:sz w:val="22"/>
                  <w:szCs w:val="22"/>
                </w:rPr>
                <w:t>89,4</w:t>
              </w:r>
            </w:ins>
            <w:ins w:id="290" w:author="Marcel Kraus" w:date="2016-09-26T09:37:00Z">
              <w:del w:id="291" w:author="Markéta Kühnelová" w:date="2016-10-19T15:40:00Z">
                <w:r w:rsidR="00596D8B" w:rsidRPr="00113295" w:rsidDel="006C45CA">
                  <w:rPr>
                    <w:rFonts w:ascii="Arial" w:hAnsi="Arial" w:cs="Arial"/>
                    <w:sz w:val="22"/>
                    <w:szCs w:val="22"/>
                  </w:rPr>
                  <w:delText>1</w:delText>
                </w:r>
              </w:del>
              <w:del w:id="292" w:author="Markéta Kühnelová" w:date="2016-10-19T15:39:00Z">
                <w:r w:rsidR="00596D8B" w:rsidRPr="00113295" w:rsidDel="006C45CA">
                  <w:rPr>
                    <w:rFonts w:ascii="Arial" w:hAnsi="Arial" w:cs="Arial"/>
                    <w:sz w:val="22"/>
                    <w:szCs w:val="22"/>
                  </w:rPr>
                  <w:delText>15</w:delText>
                </w:r>
              </w:del>
            </w:ins>
            <w:ins w:id="293" w:author="Marcel Kraus" w:date="2016-09-26T09:38:00Z">
              <w:del w:id="294" w:author="Markéta Kühnelová" w:date="2016-10-19T15:39:00Z">
                <w:r w:rsidR="00596D8B" w:rsidRPr="00113295" w:rsidDel="006C45CA">
                  <w:rPr>
                    <w:rFonts w:ascii="Arial" w:hAnsi="Arial" w:cs="Arial"/>
                    <w:sz w:val="22"/>
                    <w:szCs w:val="22"/>
                  </w:rPr>
                  <w:delText>,0</w:delText>
                </w:r>
              </w:del>
            </w:ins>
          </w:p>
        </w:tc>
        <w:tc>
          <w:tcPr>
            <w:tcW w:w="815" w:type="dxa"/>
            <w:vAlign w:val="center"/>
          </w:tcPr>
          <w:p w14:paraId="258D93BB" w14:textId="70D61F7B" w:rsidR="00596D8B" w:rsidRPr="00113295" w:rsidRDefault="006C45CA" w:rsidP="00196010">
            <w:pPr>
              <w:spacing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ins w:id="295" w:author="Markéta Kühnelová" w:date="2016-10-19T15:41:00Z">
              <w:r>
                <w:rPr>
                  <w:rFonts w:ascii="Arial" w:hAnsi="Arial" w:cs="Arial"/>
                  <w:sz w:val="22"/>
                  <w:szCs w:val="22"/>
                </w:rPr>
                <w:t>118</w:t>
              </w:r>
            </w:ins>
            <w:r w:rsidR="001979BD">
              <w:rPr>
                <w:rFonts w:ascii="Arial" w:hAnsi="Arial" w:cs="Arial"/>
                <w:sz w:val="22"/>
                <w:szCs w:val="22"/>
              </w:rPr>
              <w:t>,0</w:t>
            </w:r>
            <w:ins w:id="296" w:author="Marcel Kraus" w:date="2016-09-26T09:37:00Z">
              <w:del w:id="297" w:author="Markéta Kühnelová" w:date="2016-10-19T15:40:00Z">
                <w:r w:rsidR="00596D8B" w:rsidRPr="00113295" w:rsidDel="006C45CA">
                  <w:rPr>
                    <w:rFonts w:ascii="Arial" w:hAnsi="Arial" w:cs="Arial"/>
                    <w:sz w:val="22"/>
                    <w:szCs w:val="22"/>
                  </w:rPr>
                  <w:delText>130</w:delText>
                </w:r>
              </w:del>
            </w:ins>
            <w:ins w:id="298" w:author="Marcel Kraus" w:date="2016-09-26T09:38:00Z">
              <w:del w:id="299" w:author="Markéta Kühnelová" w:date="2016-10-19T15:40:00Z">
                <w:r w:rsidR="00596D8B" w:rsidRPr="00113295" w:rsidDel="006C45CA">
                  <w:rPr>
                    <w:rFonts w:ascii="Arial" w:hAnsi="Arial" w:cs="Arial"/>
                    <w:sz w:val="22"/>
                    <w:szCs w:val="22"/>
                  </w:rPr>
                  <w:delText>,0</w:delText>
                </w:r>
              </w:del>
            </w:ins>
          </w:p>
        </w:tc>
        <w:tc>
          <w:tcPr>
            <w:tcW w:w="815" w:type="dxa"/>
            <w:vAlign w:val="center"/>
          </w:tcPr>
          <w:p w14:paraId="436923EE" w14:textId="6DF41308" w:rsidR="00596D8B" w:rsidRPr="00113295" w:rsidRDefault="006C45CA" w:rsidP="00196010">
            <w:pPr>
              <w:spacing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ins w:id="300" w:author="Markéta Kühnelová" w:date="2016-10-19T15:41:00Z">
              <w:r>
                <w:rPr>
                  <w:rFonts w:ascii="Arial" w:hAnsi="Arial" w:cs="Arial"/>
                  <w:sz w:val="22"/>
                  <w:szCs w:val="22"/>
                </w:rPr>
                <w:t>118,8</w:t>
              </w:r>
            </w:ins>
            <w:ins w:id="301" w:author="Lukáš Kačena" w:date="2016-10-18T09:50:00Z">
              <w:del w:id="302" w:author="Markéta Kühnelová" w:date="2016-10-19T15:41:00Z">
                <w:r w:rsidR="00596D8B" w:rsidRPr="00113295" w:rsidDel="006C45CA">
                  <w:rPr>
                    <w:rFonts w:ascii="Arial" w:hAnsi="Arial" w:cs="Arial"/>
                    <w:sz w:val="22"/>
                    <w:szCs w:val="22"/>
                  </w:rPr>
                  <w:delText>1</w:delText>
                </w:r>
                <w:r w:rsidR="00596D8B" w:rsidDel="006C45CA">
                  <w:rPr>
                    <w:rFonts w:ascii="Arial" w:hAnsi="Arial" w:cs="Arial"/>
                    <w:sz w:val="22"/>
                    <w:szCs w:val="22"/>
                  </w:rPr>
                  <w:delText>69</w:delText>
                </w:r>
                <w:r w:rsidR="00596D8B" w:rsidRPr="00113295" w:rsidDel="006C45CA">
                  <w:rPr>
                    <w:rFonts w:ascii="Arial" w:hAnsi="Arial" w:cs="Arial"/>
                    <w:sz w:val="22"/>
                    <w:szCs w:val="22"/>
                  </w:rPr>
                  <w:delText>,0</w:delText>
                </w:r>
              </w:del>
            </w:ins>
            <w:ins w:id="303" w:author="Marcel Kraus" w:date="2016-09-26T09:37:00Z">
              <w:del w:id="304" w:author="Lukáš Kačena" w:date="2016-10-18T09:50:00Z">
                <w:r w:rsidR="00596D8B" w:rsidRPr="00113295" w:rsidDel="007D7360">
                  <w:rPr>
                    <w:rFonts w:ascii="Arial" w:hAnsi="Arial" w:cs="Arial"/>
                    <w:sz w:val="22"/>
                    <w:szCs w:val="22"/>
                  </w:rPr>
                  <w:delText>137,5</w:delText>
                </w:r>
              </w:del>
            </w:ins>
          </w:p>
        </w:tc>
        <w:tc>
          <w:tcPr>
            <w:tcW w:w="815" w:type="dxa"/>
            <w:vAlign w:val="center"/>
          </w:tcPr>
          <w:p w14:paraId="339447BD" w14:textId="7E22282B" w:rsidR="00596D8B" w:rsidRPr="00113295" w:rsidRDefault="006C45CA" w:rsidP="000E2347">
            <w:pPr>
              <w:spacing w:after="120"/>
              <w:ind w:right="-2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ins w:id="305" w:author="Markéta Kühnelová" w:date="2016-10-19T15:41:00Z">
              <w:r>
                <w:rPr>
                  <w:rFonts w:ascii="Arial" w:hAnsi="Arial" w:cs="Arial"/>
                  <w:sz w:val="22"/>
                  <w:szCs w:val="22"/>
                </w:rPr>
                <w:t>118,8</w:t>
              </w:r>
            </w:ins>
            <w:ins w:id="306" w:author="Lukáš Kačena" w:date="2016-10-17T22:07:00Z">
              <w:del w:id="307" w:author="Markéta Kühnelová" w:date="2016-10-19T15:41:00Z">
                <w:r w:rsidR="00596D8B" w:rsidRPr="000E2347" w:rsidDel="006C45CA">
                  <w:rPr>
                    <w:rFonts w:ascii="Arial" w:hAnsi="Arial" w:cs="Arial"/>
                    <w:sz w:val="22"/>
                    <w:szCs w:val="22"/>
                  </w:rPr>
                  <w:delText>181,0</w:delText>
                </w:r>
              </w:del>
            </w:ins>
            <w:ins w:id="308" w:author="Marcel Kraus" w:date="2016-09-26T09:37:00Z">
              <w:del w:id="309" w:author="Lukáš Kačena" w:date="2016-10-17T22:07:00Z">
                <w:r w:rsidR="00596D8B" w:rsidRPr="00113295" w:rsidDel="00A52B4C">
                  <w:rPr>
                    <w:rFonts w:ascii="Arial" w:hAnsi="Arial" w:cs="Arial"/>
                    <w:sz w:val="22"/>
                    <w:szCs w:val="22"/>
                  </w:rPr>
                  <w:delText>137,5</w:delText>
                </w:r>
              </w:del>
            </w:ins>
          </w:p>
        </w:tc>
        <w:tc>
          <w:tcPr>
            <w:tcW w:w="815" w:type="dxa"/>
            <w:vAlign w:val="center"/>
          </w:tcPr>
          <w:p w14:paraId="5A90F52D" w14:textId="478B16F6" w:rsidR="00596D8B" w:rsidRPr="00113295" w:rsidRDefault="006C45CA" w:rsidP="000E2347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ins w:id="310" w:author="Markéta Kühnelová" w:date="2016-10-19T15:42:00Z">
              <w:r>
                <w:rPr>
                  <w:rFonts w:ascii="Arial" w:hAnsi="Arial" w:cs="Arial"/>
                  <w:sz w:val="22"/>
                  <w:szCs w:val="22"/>
                </w:rPr>
                <w:t>87,5</w:t>
              </w:r>
            </w:ins>
            <w:ins w:id="311" w:author="Lukáš Kačena" w:date="2016-10-18T09:50:00Z">
              <w:del w:id="312" w:author="Markéta Kühnelová" w:date="2016-10-19T15:41:00Z">
                <w:r w:rsidR="00596D8B" w:rsidRPr="00113295" w:rsidDel="006C45CA">
                  <w:rPr>
                    <w:rFonts w:ascii="Arial" w:hAnsi="Arial" w:cs="Arial"/>
                    <w:sz w:val="22"/>
                    <w:szCs w:val="22"/>
                  </w:rPr>
                  <w:delText>137,5</w:delText>
                </w:r>
              </w:del>
            </w:ins>
            <w:ins w:id="313" w:author="Marcel Kraus" w:date="2016-09-26T09:37:00Z">
              <w:del w:id="314" w:author="Lukáš Kačena" w:date="2016-10-17T22:07:00Z">
                <w:r w:rsidR="00596D8B" w:rsidRPr="00113295" w:rsidDel="00A52B4C">
                  <w:rPr>
                    <w:rFonts w:ascii="Arial" w:hAnsi="Arial" w:cs="Arial"/>
                    <w:sz w:val="22"/>
                    <w:szCs w:val="22"/>
                  </w:rPr>
                  <w:delText>125</w:delText>
                </w:r>
              </w:del>
            </w:ins>
            <w:ins w:id="315" w:author="Marcel Kraus" w:date="2016-09-26T09:38:00Z">
              <w:del w:id="316" w:author="Lukáš Kačena" w:date="2016-10-17T22:07:00Z">
                <w:r w:rsidR="00596D8B" w:rsidRPr="00113295" w:rsidDel="00A52B4C">
                  <w:rPr>
                    <w:rFonts w:ascii="Arial" w:hAnsi="Arial" w:cs="Arial"/>
                    <w:sz w:val="22"/>
                    <w:szCs w:val="22"/>
                  </w:rPr>
                  <w:delText>,0</w:delText>
                </w:r>
              </w:del>
            </w:ins>
          </w:p>
        </w:tc>
        <w:tc>
          <w:tcPr>
            <w:tcW w:w="815" w:type="dxa"/>
            <w:vAlign w:val="center"/>
          </w:tcPr>
          <w:p w14:paraId="061A9F2F" w14:textId="657CF51C" w:rsidR="00596D8B" w:rsidRPr="00113295" w:rsidRDefault="00596D8B" w:rsidP="000E2347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ins w:id="317" w:author="Lukáš Kačena" w:date="2016-10-17T22:07:00Z">
              <w:r w:rsidRPr="000E2347">
                <w:rPr>
                  <w:rFonts w:ascii="Arial" w:hAnsi="Arial" w:cs="Arial"/>
                  <w:sz w:val="22"/>
                  <w:szCs w:val="22"/>
                </w:rPr>
                <w:t>0,0</w:t>
              </w:r>
            </w:ins>
            <w:ins w:id="318" w:author="Marcel Kraus" w:date="2016-09-26T09:37:00Z">
              <w:del w:id="319" w:author="Lukáš Kačena" w:date="2016-10-17T22:07:00Z">
                <w:r w:rsidRPr="00113295" w:rsidDel="00A52B4C">
                  <w:rPr>
                    <w:rFonts w:ascii="Arial" w:hAnsi="Arial" w:cs="Arial"/>
                    <w:sz w:val="22"/>
                    <w:szCs w:val="22"/>
                  </w:rPr>
                  <w:delText>62,5</w:delText>
                </w:r>
              </w:del>
            </w:ins>
          </w:p>
        </w:tc>
        <w:tc>
          <w:tcPr>
            <w:tcW w:w="815" w:type="dxa"/>
            <w:vAlign w:val="center"/>
          </w:tcPr>
          <w:p w14:paraId="46598DC3" w14:textId="7570D836" w:rsidR="00596D8B" w:rsidRPr="00113295" w:rsidRDefault="00596D8B" w:rsidP="000E2347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ins w:id="320" w:author="Lukáš Kačena" w:date="2016-10-17T22:07:00Z">
              <w:r w:rsidRPr="000E2347">
                <w:rPr>
                  <w:rFonts w:ascii="Arial" w:hAnsi="Arial" w:cs="Arial"/>
                  <w:sz w:val="22"/>
                  <w:szCs w:val="22"/>
                </w:rPr>
                <w:t>0,0</w:t>
              </w:r>
            </w:ins>
            <w:ins w:id="321" w:author="Marcel Kraus" w:date="2016-09-26T09:37:00Z">
              <w:del w:id="322" w:author="Lukáš Kačena" w:date="2016-10-17T22:07:00Z">
                <w:r w:rsidRPr="00113295" w:rsidDel="00A52B4C">
                  <w:rPr>
                    <w:rFonts w:ascii="Arial" w:hAnsi="Arial" w:cs="Arial"/>
                    <w:sz w:val="22"/>
                    <w:szCs w:val="22"/>
                  </w:rPr>
                  <w:delText>25</w:delText>
                </w:r>
              </w:del>
            </w:ins>
            <w:ins w:id="323" w:author="Marcel Kraus" w:date="2016-09-26T09:38:00Z">
              <w:del w:id="324" w:author="Lukáš Kačena" w:date="2016-10-17T22:07:00Z">
                <w:r w:rsidRPr="00113295" w:rsidDel="00A52B4C">
                  <w:rPr>
                    <w:rFonts w:ascii="Arial" w:hAnsi="Arial" w:cs="Arial"/>
                    <w:sz w:val="22"/>
                    <w:szCs w:val="22"/>
                  </w:rPr>
                  <w:delText>,0</w:delText>
                </w:r>
              </w:del>
            </w:ins>
          </w:p>
        </w:tc>
        <w:tc>
          <w:tcPr>
            <w:tcW w:w="1134" w:type="dxa"/>
            <w:vAlign w:val="center"/>
          </w:tcPr>
          <w:p w14:paraId="74A05AD0" w14:textId="3DFCBB5A" w:rsidR="00596D8B" w:rsidRPr="00113295" w:rsidRDefault="006C45CA" w:rsidP="00196010">
            <w:pPr>
              <w:spacing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ins w:id="325" w:author="Markéta Kühnelová" w:date="2016-10-19T15:43:00Z">
              <w:r>
                <w:rPr>
                  <w:rFonts w:ascii="Arial" w:hAnsi="Arial" w:cs="Arial"/>
                  <w:sz w:val="22"/>
                  <w:szCs w:val="22"/>
                </w:rPr>
                <w:t>6</w:t>
              </w:r>
            </w:ins>
            <w:ins w:id="326" w:author="Marcel Kraus" w:date="2016-09-26T09:37:00Z">
              <w:del w:id="327" w:author="Markéta Kühnelová" w:date="2016-10-19T15:43:00Z">
                <w:r w:rsidR="00596D8B" w:rsidRPr="00113295" w:rsidDel="006C45CA">
                  <w:rPr>
                    <w:rFonts w:ascii="Arial" w:hAnsi="Arial" w:cs="Arial"/>
                    <w:sz w:val="22"/>
                    <w:szCs w:val="22"/>
                  </w:rPr>
                  <w:delText>8</w:delText>
                </w:r>
              </w:del>
              <w:r w:rsidR="00596D8B" w:rsidRPr="00113295">
                <w:rPr>
                  <w:rFonts w:ascii="Arial" w:hAnsi="Arial" w:cs="Arial"/>
                  <w:sz w:val="22"/>
                  <w:szCs w:val="22"/>
                </w:rPr>
                <w:t>00</w:t>
              </w:r>
            </w:ins>
            <w:ins w:id="328" w:author="Marcel Kraus" w:date="2016-09-26T09:39:00Z">
              <w:r w:rsidR="00596D8B" w:rsidRPr="00113295">
                <w:rPr>
                  <w:rFonts w:ascii="Arial" w:hAnsi="Arial" w:cs="Arial"/>
                  <w:sz w:val="22"/>
                  <w:szCs w:val="22"/>
                </w:rPr>
                <w:t>,0</w:t>
              </w:r>
            </w:ins>
          </w:p>
        </w:tc>
      </w:tr>
    </w:tbl>
    <w:p w14:paraId="71C445C2" w14:textId="77777777"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Podpora bude poskytována formou dotace právnickým nebo fyzickým osobám nebo zvýšením výdajů organizačních složek státu, organizačních složek územních samosprávných celků nebo organizačních jednotek ministerstev.</w:t>
      </w:r>
    </w:p>
    <w:p w14:paraId="11B51DFD" w14:textId="77777777" w:rsidR="00AF6DF3" w:rsidRPr="00AF6DF3" w:rsidRDefault="00AF6DF3" w:rsidP="00C83496">
      <w:pPr>
        <w:numPr>
          <w:ilvl w:val="0"/>
          <w:numId w:val="13"/>
        </w:numPr>
        <w:spacing w:before="24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NEJVYŠŠÍ POVOLENÉ MÍRY PODPORY</w:t>
      </w:r>
    </w:p>
    <w:p w14:paraId="6C4C25C9" w14:textId="77777777"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Míra podpory, stanovená jako procento uznaných nákladů projektu, bude vypočtena pro každý projekt i pro každého příjemce a dalšího účastníka samostatně s tím, že pokud bude podpora poskytována podnikům dle Nařízení, musí být respektovány v něm uvedené maximální stropy měr podpory.</w:t>
      </w:r>
    </w:p>
    <w:p w14:paraId="405276AC" w14:textId="726347B8"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V souladu s Nařízením je možné přiznat bonifikaci nad rámec základní míry podpory pro relevantní účastníky za splnění podmínek účinné spolupráce. Za účinnou spolupráci se v souladu </w:t>
      </w:r>
      <w:r w:rsidR="00A1741C">
        <w:rPr>
          <w:rFonts w:ascii="Arial" w:hAnsi="Arial" w:cs="Arial"/>
          <w:sz w:val="22"/>
          <w:szCs w:val="22"/>
        </w:rPr>
        <w:t>s </w:t>
      </w:r>
      <w:r w:rsidRPr="00AF6DF3">
        <w:rPr>
          <w:rFonts w:ascii="Arial" w:hAnsi="Arial" w:cs="Arial"/>
          <w:sz w:val="22"/>
          <w:szCs w:val="22"/>
        </w:rPr>
        <w:t xml:space="preserve">Nařízením a Rámcem považuje spolupráce nejméně dvou nezávislých stran za účelem výměny znalostí či technologií nebo k dosažení společného cíle na základě dělby práce, kde příslušné strany společně stanoví rozsah projektu spolupráce, přispívají k jeho </w:t>
      </w:r>
      <w:r w:rsidR="00A1741C">
        <w:rPr>
          <w:rFonts w:ascii="Arial" w:hAnsi="Arial" w:cs="Arial"/>
          <w:sz w:val="22"/>
          <w:szCs w:val="22"/>
        </w:rPr>
        <w:t>realizaci a sdílejí jeho rizika a </w:t>
      </w:r>
      <w:r w:rsidRPr="00AF6DF3">
        <w:rPr>
          <w:rFonts w:ascii="Arial" w:hAnsi="Arial" w:cs="Arial"/>
          <w:sz w:val="22"/>
          <w:szCs w:val="22"/>
        </w:rPr>
        <w:t>výsledky. Náklady na projekt může nést v plné výši jedna či více stran. Za formy spolupráce nejsou považovány smluvní výzkum a poskytování výzkumných služeb.</w:t>
      </w:r>
    </w:p>
    <w:p w14:paraId="369F78A1" w14:textId="50A4FA6F" w:rsidR="00AF6DF3" w:rsidRDefault="00AF6DF3" w:rsidP="00AF6DF3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 xml:space="preserve">Nejvyšší povolené míry podpory pro průmyslový výzkum, </w:t>
      </w:r>
      <w:r w:rsidR="00A1741C">
        <w:rPr>
          <w:rFonts w:ascii="Arial" w:hAnsi="Arial" w:cs="Arial"/>
          <w:sz w:val="22"/>
          <w:szCs w:val="22"/>
        </w:rPr>
        <w:t xml:space="preserve">experimentální vývoj a inovace </w:t>
      </w:r>
      <w:r w:rsidRPr="00AF6DF3">
        <w:rPr>
          <w:rFonts w:ascii="Arial" w:hAnsi="Arial" w:cs="Arial"/>
          <w:sz w:val="22"/>
          <w:szCs w:val="22"/>
        </w:rPr>
        <w:t>a</w:t>
      </w:r>
      <w:r w:rsidR="00A1741C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>jednotlivé kategorie účastníků jsou uvedeny v následující tabulce:</w:t>
      </w:r>
    </w:p>
    <w:p w14:paraId="1EE391A8" w14:textId="77777777" w:rsidR="00AF6DF3" w:rsidRPr="00AF6DF3" w:rsidRDefault="00AF6DF3" w:rsidP="00AF6DF3">
      <w:pPr>
        <w:spacing w:before="240" w:after="240"/>
        <w:jc w:val="both"/>
        <w:rPr>
          <w:color w:val="auto"/>
        </w:rPr>
      </w:pPr>
      <w:r w:rsidRPr="00AF6DF3">
        <w:rPr>
          <w:rFonts w:ascii="Arial" w:hAnsi="Arial" w:cs="Arial"/>
          <w:b/>
          <w:bCs/>
          <w:sz w:val="22"/>
          <w:szCs w:val="22"/>
        </w:rPr>
        <w:t>Tabulka č. 13.1: Maximální míra podpory pro jednotlivé kategorie činností a jednotlivé kategorie účastníků dle Nařízení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84"/>
        <w:gridCol w:w="1319"/>
        <w:gridCol w:w="1455"/>
        <w:gridCol w:w="1343"/>
        <w:gridCol w:w="2177"/>
      </w:tblGrid>
      <w:tr w:rsidR="00AF6DF3" w:rsidRPr="00AF6DF3" w14:paraId="287DE56B" w14:textId="77777777" w:rsidTr="00144871">
        <w:trPr>
          <w:trHeight w:val="345"/>
        </w:trPr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1B57935B" w14:textId="77777777" w:rsidR="00AF6DF3" w:rsidRPr="00AF6DF3" w:rsidRDefault="00AF6DF3" w:rsidP="00AF6DF3">
            <w:pPr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09BCBBD1" w14:textId="77777777" w:rsidR="00AF6DF3" w:rsidRPr="00AF6DF3" w:rsidRDefault="00AF6DF3" w:rsidP="00144871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b/>
                <w:bCs/>
                <w:sz w:val="22"/>
                <w:szCs w:val="22"/>
              </w:rPr>
              <w:t>Příjemci</w:t>
            </w:r>
          </w:p>
        </w:tc>
      </w:tr>
      <w:tr w:rsidR="00AF6DF3" w:rsidRPr="00AF6DF3" w14:paraId="4415C0AF" w14:textId="77777777" w:rsidTr="00144871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00D6FEF6" w14:textId="77777777" w:rsidR="00AF6DF3" w:rsidRPr="00AF6DF3" w:rsidRDefault="00AF6DF3" w:rsidP="00AF6DF3">
            <w:pPr>
              <w:spacing w:after="120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b/>
                <w:bCs/>
                <w:sz w:val="22"/>
                <w:szCs w:val="22"/>
              </w:rPr>
              <w:t>Kategorie činností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52FFC29D" w14:textId="77777777" w:rsidR="00AF6DF3" w:rsidRPr="00AF6DF3" w:rsidRDefault="00AF6DF3" w:rsidP="00144871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malý podnik*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8D9D10F" w14:textId="77777777" w:rsidR="00AF6DF3" w:rsidRPr="00AF6DF3" w:rsidRDefault="00AF6DF3" w:rsidP="00144871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střední podnik*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17361175" w14:textId="77777777" w:rsidR="00AF6DF3" w:rsidRPr="00AF6DF3" w:rsidRDefault="00AF6DF3" w:rsidP="00144871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velký podnik*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1048634A" w14:textId="23C8AA5F" w:rsidR="00AF6DF3" w:rsidRPr="00AF6DF3" w:rsidRDefault="00AF6DF3" w:rsidP="007410FF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výzkumné organizace</w:t>
            </w:r>
            <w:r w:rsidR="007410FF">
              <w:rPr>
                <w:rFonts w:ascii="Arial" w:hAnsi="Arial" w:cs="Arial"/>
                <w:sz w:val="22"/>
                <w:szCs w:val="22"/>
              </w:rPr>
              <w:t>**</w:t>
            </w:r>
          </w:p>
        </w:tc>
      </w:tr>
      <w:tr w:rsidR="00AF6DF3" w:rsidRPr="00AF6DF3" w14:paraId="701EE8D6" w14:textId="77777777" w:rsidTr="0014487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118DD943" w14:textId="77777777" w:rsidR="00AF6DF3" w:rsidRPr="00AF6DF3" w:rsidRDefault="00AF6DF3" w:rsidP="00AF6DF3">
            <w:pPr>
              <w:spacing w:after="120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Průmyslový výzkum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09D49119" w14:textId="77777777" w:rsidR="00AF6DF3" w:rsidRPr="00AF6DF3" w:rsidRDefault="00AF6DF3" w:rsidP="00144871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70 %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ACF1093" w14:textId="77777777" w:rsidR="00AF6DF3" w:rsidRPr="00AF6DF3" w:rsidRDefault="00AF6DF3" w:rsidP="00144871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60 %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4BB9C7D" w14:textId="77777777" w:rsidR="00AF6DF3" w:rsidRPr="00AF6DF3" w:rsidRDefault="00AF6DF3" w:rsidP="00144871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50 %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1C6F2D05" w14:textId="77777777" w:rsidR="00AF6DF3" w:rsidRPr="00AF6DF3" w:rsidRDefault="00AF6DF3" w:rsidP="00144871">
            <w:pPr>
              <w:spacing w:after="120"/>
              <w:jc w:val="center"/>
              <w:rPr>
                <w:color w:val="auto"/>
                <w:sz w:val="22"/>
                <w:szCs w:val="22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100 %</w:t>
            </w:r>
            <w:r w:rsidRPr="00AF6DF3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AF6DF3" w:rsidRPr="00AF6DF3" w14:paraId="3B5D8A89" w14:textId="77777777" w:rsidTr="0014487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6CD759A4" w14:textId="77777777" w:rsidR="00AF6DF3" w:rsidRPr="00AF6DF3" w:rsidRDefault="00AF6DF3" w:rsidP="00AF6DF3">
            <w:pPr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Průmyslový výzkum</w:t>
            </w:r>
          </w:p>
          <w:p w14:paraId="1C96EB2E" w14:textId="77777777" w:rsidR="00AF6DF3" w:rsidRPr="00AF6DF3" w:rsidRDefault="00AF6DF3" w:rsidP="00AF6DF3">
            <w:pPr>
              <w:spacing w:after="120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v případě účinné spolupráce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64C90E43" w14:textId="77777777" w:rsidR="00AF6DF3" w:rsidRPr="00AF6DF3" w:rsidRDefault="00AF6DF3" w:rsidP="00144871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80 %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10351648" w14:textId="77777777" w:rsidR="00AF6DF3" w:rsidRPr="00AF6DF3" w:rsidRDefault="00AF6DF3" w:rsidP="00144871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75 %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5FA477E2" w14:textId="77777777" w:rsidR="00AF6DF3" w:rsidRPr="00AF6DF3" w:rsidRDefault="00AF6DF3" w:rsidP="00144871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65 %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43980DFD" w14:textId="77777777" w:rsidR="00AF6DF3" w:rsidRPr="00AF6DF3" w:rsidRDefault="00AF6DF3" w:rsidP="00144871">
            <w:pPr>
              <w:spacing w:after="120"/>
              <w:jc w:val="center"/>
              <w:rPr>
                <w:color w:val="auto"/>
                <w:sz w:val="22"/>
                <w:szCs w:val="22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100 %</w:t>
            </w:r>
            <w:r w:rsidRPr="00AF6DF3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AF6DF3" w:rsidRPr="00AF6DF3" w14:paraId="33FA5391" w14:textId="77777777" w:rsidTr="0014487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0E988BA1" w14:textId="77777777" w:rsidR="00AF6DF3" w:rsidRPr="00AF6DF3" w:rsidRDefault="00AF6DF3" w:rsidP="00AF6DF3">
            <w:pPr>
              <w:spacing w:after="120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Experimentální vývoj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0D315B82" w14:textId="77777777" w:rsidR="00AF6DF3" w:rsidRPr="00AF6DF3" w:rsidRDefault="00AF6DF3" w:rsidP="00144871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45 %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99050A9" w14:textId="77777777" w:rsidR="00AF6DF3" w:rsidRPr="00AF6DF3" w:rsidRDefault="00AF6DF3" w:rsidP="00144871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35 %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70733357" w14:textId="77777777" w:rsidR="00AF6DF3" w:rsidRPr="00AF6DF3" w:rsidRDefault="00AF6DF3" w:rsidP="00144871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25 %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0E85898B" w14:textId="77777777" w:rsidR="00AF6DF3" w:rsidRPr="00AF6DF3" w:rsidRDefault="00AF6DF3" w:rsidP="00144871">
            <w:pPr>
              <w:spacing w:after="120"/>
              <w:jc w:val="center"/>
              <w:rPr>
                <w:color w:val="auto"/>
                <w:sz w:val="22"/>
                <w:szCs w:val="22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100 %</w:t>
            </w:r>
            <w:r w:rsidRPr="00AF6DF3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AF6DF3" w:rsidRPr="00AF6DF3" w14:paraId="062285CF" w14:textId="77777777" w:rsidTr="0014487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2564B2C0" w14:textId="77777777" w:rsidR="00AF6DF3" w:rsidRPr="00AF6DF3" w:rsidRDefault="00AF6DF3" w:rsidP="00AF6DF3">
            <w:pPr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Experimentální vývoj</w:t>
            </w:r>
          </w:p>
          <w:p w14:paraId="232A37C2" w14:textId="77777777" w:rsidR="00AF6DF3" w:rsidRPr="00AF6DF3" w:rsidRDefault="00AF6DF3" w:rsidP="00AF6DF3">
            <w:pPr>
              <w:spacing w:after="120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v případě účinné spolupráce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25A9D64F" w14:textId="77777777" w:rsidR="00AF6DF3" w:rsidRPr="00AF6DF3" w:rsidRDefault="00AF6DF3" w:rsidP="00144871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60 %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7F8F5D73" w14:textId="77777777" w:rsidR="00AF6DF3" w:rsidRPr="00AF6DF3" w:rsidRDefault="00AF6DF3" w:rsidP="00144871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50 %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A01134B" w14:textId="77777777" w:rsidR="00AF6DF3" w:rsidRPr="00AF6DF3" w:rsidRDefault="00AF6DF3" w:rsidP="00144871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40 %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564DEA4E" w14:textId="77777777" w:rsidR="00AF6DF3" w:rsidRPr="00AF6DF3" w:rsidRDefault="00AF6DF3" w:rsidP="00144871">
            <w:pPr>
              <w:spacing w:after="120"/>
              <w:jc w:val="center"/>
              <w:rPr>
                <w:color w:val="auto"/>
                <w:sz w:val="22"/>
                <w:szCs w:val="22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100 %</w:t>
            </w:r>
            <w:r w:rsidRPr="00AF6DF3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AF6DF3" w:rsidRPr="00AF6DF3" w14:paraId="2A4F2799" w14:textId="77777777" w:rsidTr="0014487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75741702" w14:textId="77777777" w:rsidR="00AF6DF3" w:rsidRPr="00AF6DF3" w:rsidRDefault="00AF6DF3" w:rsidP="00AF6DF3">
            <w:pPr>
              <w:spacing w:after="120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Inovace určená malým a středním podnikům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01A3AC81" w14:textId="77777777" w:rsidR="00AF6DF3" w:rsidRPr="00AF6DF3" w:rsidRDefault="00AF6DF3" w:rsidP="00144871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50 %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7F1D7F3E" w14:textId="77777777" w:rsidR="00AF6DF3" w:rsidRPr="00AF6DF3" w:rsidRDefault="00AF6DF3" w:rsidP="00144871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50 %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29A75813" w14:textId="77777777" w:rsidR="00AF6DF3" w:rsidRPr="00AF6DF3" w:rsidRDefault="00AF6DF3" w:rsidP="00144871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13EA9B29" w14:textId="77777777" w:rsidR="00AF6DF3" w:rsidRPr="00AF6DF3" w:rsidRDefault="00AF6DF3" w:rsidP="00144871">
            <w:pPr>
              <w:spacing w:after="120"/>
              <w:jc w:val="center"/>
              <w:rPr>
                <w:color w:val="auto"/>
                <w:sz w:val="22"/>
                <w:szCs w:val="22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AF6DF3" w:rsidRPr="00AF6DF3" w14:paraId="372A10BA" w14:textId="77777777" w:rsidTr="0014487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9AED8CC" w14:textId="77777777" w:rsidR="00AF6DF3" w:rsidRPr="00AF6DF3" w:rsidRDefault="00AF6DF3" w:rsidP="00AF6DF3">
            <w:pPr>
              <w:spacing w:after="120"/>
              <w:jc w:val="both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Inovace postupů a organizační inovace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03BFD724" w14:textId="77777777" w:rsidR="00AF6DF3" w:rsidRPr="00AF6DF3" w:rsidRDefault="00AF6DF3" w:rsidP="00144871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50 %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71AD2910" w14:textId="77777777" w:rsidR="00AF6DF3" w:rsidRPr="00AF6DF3" w:rsidRDefault="00AF6DF3" w:rsidP="00144871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50 %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1B0D325E" w14:textId="77777777" w:rsidR="00AF6DF3" w:rsidRPr="00AF6DF3" w:rsidRDefault="00AF6DF3" w:rsidP="00144871">
            <w:pPr>
              <w:spacing w:after="120"/>
              <w:jc w:val="center"/>
              <w:rPr>
                <w:color w:val="auto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15 %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6451F4D2" w14:textId="77777777" w:rsidR="00AF6DF3" w:rsidRPr="00AF6DF3" w:rsidRDefault="00AF6DF3" w:rsidP="00144871">
            <w:pPr>
              <w:spacing w:after="120"/>
              <w:jc w:val="center"/>
              <w:rPr>
                <w:color w:val="auto"/>
                <w:sz w:val="22"/>
                <w:szCs w:val="22"/>
              </w:rPr>
            </w:pPr>
            <w:r w:rsidRPr="00AF6DF3">
              <w:rPr>
                <w:rFonts w:ascii="Arial" w:hAnsi="Arial" w:cs="Arial"/>
                <w:sz w:val="22"/>
                <w:szCs w:val="22"/>
              </w:rPr>
              <w:t>100 %</w:t>
            </w:r>
            <w:r w:rsidRPr="00AF6DF3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</w:tbl>
    <w:p w14:paraId="63D093BF" w14:textId="77777777" w:rsidR="00AF6DF3" w:rsidRPr="00AF6DF3" w:rsidRDefault="00AF6DF3" w:rsidP="00AF6DF3">
      <w:pPr>
        <w:jc w:val="both"/>
        <w:rPr>
          <w:rFonts w:ascii="Arial" w:hAnsi="Arial" w:cs="Arial"/>
          <w:color w:val="auto"/>
          <w:sz w:val="18"/>
          <w:szCs w:val="18"/>
        </w:rPr>
      </w:pPr>
      <w:r w:rsidRPr="00AF6DF3">
        <w:rPr>
          <w:rFonts w:ascii="Arial" w:hAnsi="Arial" w:cs="Arial"/>
          <w:b/>
          <w:bCs/>
          <w:sz w:val="18"/>
          <w:szCs w:val="18"/>
        </w:rPr>
        <w:t>Poznámka:</w:t>
      </w:r>
      <w:r w:rsidRPr="00AF6DF3">
        <w:rPr>
          <w:rFonts w:ascii="Arial" w:hAnsi="Arial" w:cs="Arial"/>
          <w:sz w:val="18"/>
          <w:szCs w:val="18"/>
        </w:rPr>
        <w:t xml:space="preserve"> </w:t>
      </w:r>
      <w:r w:rsidRPr="00AF6DF3">
        <w:rPr>
          <w:rFonts w:ascii="Cambria Math" w:hAnsi="Cambria Math" w:cs="Cambria Math"/>
          <w:sz w:val="18"/>
          <w:szCs w:val="18"/>
          <w:vertAlign w:val="superscript"/>
        </w:rPr>
        <w:t>∗</w:t>
      </w:r>
      <w:r w:rsidRPr="00AF6DF3">
        <w:rPr>
          <w:rFonts w:ascii="Arial" w:hAnsi="Arial" w:cs="Arial"/>
          <w:sz w:val="18"/>
          <w:szCs w:val="18"/>
        </w:rPr>
        <w:t xml:space="preserve">Malý a střední podnik je vymezen podle definice uvedené v článku 2 odst. 2 a potažmo v Příloze 1 Nařízení a velký podnik je vymezen podle definice v článku 2 odst. 24 Nařízení. </w:t>
      </w:r>
    </w:p>
    <w:p w14:paraId="53C100F8" w14:textId="77777777" w:rsidR="00AF6DF3" w:rsidRPr="00AF6DF3" w:rsidRDefault="00AF6DF3" w:rsidP="00AF6DF3">
      <w:pPr>
        <w:jc w:val="both"/>
        <w:rPr>
          <w:rFonts w:ascii="Arial" w:hAnsi="Arial" w:cs="Arial"/>
          <w:color w:val="auto"/>
          <w:sz w:val="18"/>
          <w:szCs w:val="18"/>
        </w:rPr>
      </w:pPr>
      <w:r w:rsidRPr="00AF6DF3">
        <w:rPr>
          <w:rFonts w:ascii="Arial" w:hAnsi="Arial" w:cs="Arial"/>
          <w:sz w:val="18"/>
          <w:szCs w:val="18"/>
          <w:vertAlign w:val="superscript"/>
        </w:rPr>
        <w:t xml:space="preserve">** </w:t>
      </w:r>
      <w:r w:rsidRPr="00AF6DF3">
        <w:rPr>
          <w:rFonts w:ascii="Arial" w:hAnsi="Arial" w:cs="Arial"/>
          <w:sz w:val="18"/>
          <w:szCs w:val="18"/>
        </w:rPr>
        <w:t xml:space="preserve">Výzkumná organizace je vymezena podle čl. 2 odst. 83 Nařízení. Uvedená míra podpory je určena pro </w:t>
      </w:r>
      <w:proofErr w:type="spellStart"/>
      <w:r w:rsidRPr="00AF6DF3">
        <w:rPr>
          <w:rFonts w:ascii="Arial" w:hAnsi="Arial" w:cs="Arial"/>
          <w:sz w:val="18"/>
          <w:szCs w:val="18"/>
        </w:rPr>
        <w:t>nehospodářské</w:t>
      </w:r>
      <w:proofErr w:type="spellEnd"/>
      <w:r w:rsidRPr="00AF6DF3">
        <w:rPr>
          <w:rFonts w:ascii="Arial" w:hAnsi="Arial" w:cs="Arial"/>
          <w:sz w:val="18"/>
          <w:szCs w:val="18"/>
        </w:rPr>
        <w:t xml:space="preserve"> činnosti výzkumných organizací.</w:t>
      </w:r>
    </w:p>
    <w:p w14:paraId="2E4F0A3A" w14:textId="77777777" w:rsidR="00AF6DF3" w:rsidRPr="00AF6DF3" w:rsidRDefault="00AF6DF3" w:rsidP="00AF6DF3">
      <w:pPr>
        <w:jc w:val="both"/>
        <w:rPr>
          <w:rFonts w:ascii="Arial" w:hAnsi="Arial" w:cs="Arial"/>
          <w:color w:val="auto"/>
          <w:sz w:val="18"/>
          <w:szCs w:val="18"/>
        </w:rPr>
      </w:pPr>
      <w:r w:rsidRPr="00AF6DF3">
        <w:rPr>
          <w:rFonts w:ascii="Arial" w:hAnsi="Arial" w:cs="Arial"/>
          <w:sz w:val="18"/>
          <w:szCs w:val="18"/>
          <w:vertAlign w:val="superscript"/>
        </w:rPr>
        <w:t>1)</w:t>
      </w:r>
      <w:r w:rsidRPr="00AF6DF3">
        <w:rPr>
          <w:rFonts w:ascii="Arial" w:hAnsi="Arial" w:cs="Arial"/>
          <w:sz w:val="18"/>
          <w:szCs w:val="18"/>
        </w:rPr>
        <w:t>Při respektování průměrné míry podpory na program ve výši 80 %.</w:t>
      </w:r>
    </w:p>
    <w:p w14:paraId="29482EA2" w14:textId="77777777" w:rsidR="00AF6DF3" w:rsidRPr="00AF6DF3" w:rsidRDefault="00AF6DF3" w:rsidP="00AF6DF3">
      <w:pPr>
        <w:jc w:val="both"/>
        <w:rPr>
          <w:rFonts w:ascii="Arial" w:hAnsi="Arial" w:cs="Arial"/>
          <w:color w:val="auto"/>
          <w:sz w:val="18"/>
          <w:szCs w:val="18"/>
        </w:rPr>
      </w:pPr>
      <w:r w:rsidRPr="00AF6DF3">
        <w:rPr>
          <w:rFonts w:ascii="Arial" w:hAnsi="Arial" w:cs="Arial"/>
          <w:b/>
          <w:bCs/>
          <w:sz w:val="18"/>
          <w:szCs w:val="18"/>
        </w:rPr>
        <w:t>Zdroj: Nařízení</w:t>
      </w:r>
    </w:p>
    <w:p w14:paraId="5131D557" w14:textId="77777777" w:rsidR="00AF6DF3" w:rsidRPr="00AF6DF3" w:rsidRDefault="00AF6DF3" w:rsidP="00C83496">
      <w:pPr>
        <w:numPr>
          <w:ilvl w:val="0"/>
          <w:numId w:val="14"/>
        </w:numPr>
        <w:spacing w:before="24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ZPŮSOBILÉ A UZNANÉ NÁKLADY</w:t>
      </w:r>
    </w:p>
    <w:p w14:paraId="7FD2584C" w14:textId="4C7028A0"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Podpora bude poskytována na uznané náklady projektu, tj. na ty způsobilé náklady, které poskytovatel schválí a které jsou zdůvodněné. Uchazeč může jako způsobilé náklady navrhnout pouze náklady vymezené vždy v souladu se zákonem o podpoře výzkumu, experimentálního vývoje a inovací, a dále v případě podpory v režimu veřejné po</w:t>
      </w:r>
      <w:r w:rsidR="00A1741C">
        <w:rPr>
          <w:rFonts w:ascii="Arial" w:hAnsi="Arial" w:cs="Arial"/>
          <w:sz w:val="22"/>
          <w:szCs w:val="22"/>
        </w:rPr>
        <w:t>dpory podle kategorie podpory, tj.</w:t>
      </w:r>
      <w:r w:rsidR="00A1741C">
        <w:t> </w:t>
      </w:r>
      <w:r w:rsidRPr="00AF6DF3">
        <w:rPr>
          <w:rFonts w:ascii="Arial" w:hAnsi="Arial" w:cs="Arial"/>
          <w:sz w:val="22"/>
          <w:szCs w:val="22"/>
        </w:rPr>
        <w:t>v</w:t>
      </w:r>
      <w:r w:rsidR="00A1741C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 xml:space="preserve">souladu s Nařízením: </w:t>
      </w:r>
    </w:p>
    <w:p w14:paraId="439258D1" w14:textId="20D2E841" w:rsidR="00AF6DF3" w:rsidRPr="00AF6DF3" w:rsidRDefault="00AF6DF3" w:rsidP="00C83496">
      <w:pPr>
        <w:pStyle w:val="Odstavecseseznamem"/>
        <w:numPr>
          <w:ilvl w:val="0"/>
          <w:numId w:val="24"/>
        </w:numPr>
        <w:spacing w:before="24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způsobilé náklady na výzkumné a vývojové projek</w:t>
      </w:r>
      <w:r w:rsidR="00A1741C">
        <w:rPr>
          <w:rFonts w:ascii="Arial" w:hAnsi="Arial" w:cs="Arial"/>
          <w:sz w:val="22"/>
          <w:szCs w:val="22"/>
        </w:rPr>
        <w:t>ty musí být podle čl. 25 odst. 3 </w:t>
      </w:r>
      <w:r w:rsidRPr="00AF6DF3">
        <w:rPr>
          <w:rFonts w:ascii="Arial" w:hAnsi="Arial" w:cs="Arial"/>
          <w:sz w:val="22"/>
          <w:szCs w:val="22"/>
        </w:rPr>
        <w:t xml:space="preserve">Nařízení přiděleny na konkrétní kategorie výzkumu a vývoje a tvoří je náklady dle písmen a) b) d) a e); </w:t>
      </w:r>
    </w:p>
    <w:p w14:paraId="6066117B" w14:textId="77777777" w:rsidR="00AF6DF3" w:rsidRPr="00AF6DF3" w:rsidRDefault="00AF6DF3" w:rsidP="00C83496">
      <w:pPr>
        <w:pStyle w:val="Odstavecseseznamem"/>
        <w:numPr>
          <w:ilvl w:val="0"/>
          <w:numId w:val="24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podle čl. 28 Nařízení jsou v případě podpory na inovace určené malým a středním podnikům při splnění podmínek v čl. 28 odst. 3 a 4 způsobilé náklady dle písmen a) b) a c);</w:t>
      </w:r>
    </w:p>
    <w:p w14:paraId="46B9876E" w14:textId="77777777" w:rsidR="00AF6DF3" w:rsidRPr="00AF6DF3" w:rsidRDefault="00AF6DF3" w:rsidP="00C83496">
      <w:pPr>
        <w:pStyle w:val="Odstavecseseznamem"/>
        <w:numPr>
          <w:ilvl w:val="0"/>
          <w:numId w:val="24"/>
        </w:numPr>
        <w:spacing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podle čl. 29 odst. 3 Nařízení v případě podpory na inovace postupů a organizační inovace při splnění podmínek v čl. 29 odst. 2 a 4 jsou způsobilé náklady dle písmen a) b) c) a d);</w:t>
      </w:r>
    </w:p>
    <w:p w14:paraId="568D6871" w14:textId="09618357"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Do způsobilých nákladů projektů nelze zahrnout náklady nebo výdaje na pořízení dlouhodobého hmotného a nehmotného majetku. Způsobilé náklady musí být přiměřené (musí odpovídat cenám v čase a místě obvyklým) a musí být vynaloženy v souladu s pri</w:t>
      </w:r>
      <w:r w:rsidR="00A1741C">
        <w:rPr>
          <w:rFonts w:ascii="Arial" w:hAnsi="Arial" w:cs="Arial"/>
          <w:sz w:val="22"/>
          <w:szCs w:val="22"/>
        </w:rPr>
        <w:t xml:space="preserve">ncipy hospodárnosti, účelnosti </w:t>
      </w:r>
      <w:r w:rsidRPr="00AF6DF3">
        <w:rPr>
          <w:rFonts w:ascii="Arial" w:hAnsi="Arial" w:cs="Arial"/>
          <w:sz w:val="22"/>
          <w:szCs w:val="22"/>
        </w:rPr>
        <w:t>a</w:t>
      </w:r>
      <w:r w:rsidR="00A1741C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>efektivnosti. Bližší specifikace způsobilých nákladů bude součástí zadávací dokumentace k příslušné veřejné soutěži.</w:t>
      </w:r>
    </w:p>
    <w:p w14:paraId="09EC9CF5" w14:textId="77777777" w:rsidR="00AF6DF3" w:rsidRPr="00AF6DF3" w:rsidRDefault="00AF6DF3" w:rsidP="00C83496">
      <w:pPr>
        <w:numPr>
          <w:ilvl w:val="0"/>
          <w:numId w:val="15"/>
        </w:numPr>
        <w:spacing w:before="24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MOTIVAČNÍ ÚČINEK</w:t>
      </w:r>
    </w:p>
    <w:p w14:paraId="554E17AD" w14:textId="1B2A41CA"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Pro naplnění cílů programu a podmínek Nařízení bude poskytovatel v rámci procesu hodnocení návrhů projektů posuzovat přítomnost motivačního účinku podpory podle čl. 6 Nařízení. </w:t>
      </w:r>
    </w:p>
    <w:p w14:paraId="2FEF3C4A" w14:textId="77777777" w:rsidR="00AF6DF3" w:rsidRPr="00AF6DF3" w:rsidRDefault="00AF6DF3" w:rsidP="00C83496">
      <w:pPr>
        <w:numPr>
          <w:ilvl w:val="0"/>
          <w:numId w:val="16"/>
        </w:numPr>
        <w:spacing w:before="24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ZPŮSOB A OBECNÁ KRITÉRIA HODNOCENÍ NÁVRHŮ PROJEKTŮ</w:t>
      </w:r>
    </w:p>
    <w:p w14:paraId="07E8A0B4" w14:textId="094ACD01"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V souladu s pravidly stanovenými zákonem o podpoře výzkumu, experimentálního vývoje a inovací jmenuje poskytovatel komisi pro přijímání návrhů projektů. Tato komise vyhodnotí dodržení splnění podmínek veřejné soutěže pro podání návrhu projektu dan</w:t>
      </w:r>
      <w:r w:rsidR="00A1741C">
        <w:rPr>
          <w:rFonts w:ascii="Arial" w:hAnsi="Arial" w:cs="Arial"/>
          <w:sz w:val="22"/>
          <w:szCs w:val="22"/>
        </w:rPr>
        <w:t xml:space="preserve">ých vyhlášením veřejné soutěže </w:t>
      </w:r>
      <w:r w:rsidRPr="00AF6DF3">
        <w:rPr>
          <w:rFonts w:ascii="Arial" w:hAnsi="Arial" w:cs="Arial"/>
          <w:sz w:val="22"/>
          <w:szCs w:val="22"/>
        </w:rPr>
        <w:t>a</w:t>
      </w:r>
      <w:r w:rsidR="00A1741C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>prokázání způsobilosti hlavního uchazeče a dalších účastníků. O přijetí či nepřijetí návrhu projektu do veřejné soutěže z veřejné soutěže, rozho</w:t>
      </w:r>
      <w:r w:rsidR="00A1741C">
        <w:rPr>
          <w:rFonts w:ascii="Arial" w:hAnsi="Arial" w:cs="Arial"/>
          <w:sz w:val="22"/>
          <w:szCs w:val="22"/>
        </w:rPr>
        <w:t>duje poskytovatel v souladu s § 21 odst. </w:t>
      </w:r>
      <w:r w:rsidRPr="00AF6DF3">
        <w:rPr>
          <w:rFonts w:ascii="Arial" w:hAnsi="Arial" w:cs="Arial"/>
          <w:sz w:val="22"/>
          <w:szCs w:val="22"/>
        </w:rPr>
        <w:t>3</w:t>
      </w:r>
      <w:r w:rsidR="00A1741C">
        <w:rPr>
          <w:rFonts w:ascii="Arial" w:hAnsi="Arial" w:cs="Arial"/>
          <w:sz w:val="22"/>
          <w:szCs w:val="22"/>
        </w:rPr>
        <w:t> zákona o </w:t>
      </w:r>
      <w:r w:rsidRPr="00AF6DF3">
        <w:rPr>
          <w:rFonts w:ascii="Arial" w:hAnsi="Arial" w:cs="Arial"/>
          <w:sz w:val="22"/>
          <w:szCs w:val="22"/>
        </w:rPr>
        <w:t>podpoře výzkumu, experimentálního vývoje a inovací na základě protokolu zpracovaného komisí pro přijímání návrhů projektů, resp. odborným poradním orgánem.</w:t>
      </w:r>
    </w:p>
    <w:p w14:paraId="0269C740" w14:textId="77777777"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Pro hodnocení návrhů projektů přijatých do veřejné soutěže ustaví poskytovatel odborný poradní orgán. Použitá kritéria pro výběr projektů jsou: </w:t>
      </w:r>
    </w:p>
    <w:p w14:paraId="2F0D9C05" w14:textId="77777777" w:rsidR="00AF6DF3" w:rsidRPr="00AF6DF3" w:rsidRDefault="00AF6DF3" w:rsidP="00C83496">
      <w:pPr>
        <w:pStyle w:val="Odstavecseseznamem"/>
        <w:numPr>
          <w:ilvl w:val="0"/>
          <w:numId w:val="25"/>
        </w:numPr>
        <w:spacing w:before="24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splnění podmínek veřejné soutěže;</w:t>
      </w:r>
    </w:p>
    <w:p w14:paraId="38274762" w14:textId="77777777" w:rsidR="00AF6DF3" w:rsidRPr="00AF6DF3" w:rsidRDefault="00AF6DF3" w:rsidP="00C83496">
      <w:pPr>
        <w:pStyle w:val="Odstavecseseznamem"/>
        <w:numPr>
          <w:ilvl w:val="0"/>
          <w:numId w:val="25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potřebnost projektu;</w:t>
      </w:r>
    </w:p>
    <w:p w14:paraId="55EA43BB" w14:textId="77777777" w:rsidR="00AF6DF3" w:rsidRPr="00AF6DF3" w:rsidRDefault="00AF6DF3" w:rsidP="00C83496">
      <w:pPr>
        <w:pStyle w:val="Odstavecseseznamem"/>
        <w:numPr>
          <w:ilvl w:val="0"/>
          <w:numId w:val="25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realizace projektu;</w:t>
      </w:r>
    </w:p>
    <w:p w14:paraId="17354191" w14:textId="77777777" w:rsidR="00AF6DF3" w:rsidRPr="00AF6DF3" w:rsidRDefault="00AF6DF3" w:rsidP="00C83496">
      <w:pPr>
        <w:pStyle w:val="Odstavecseseznamem"/>
        <w:numPr>
          <w:ilvl w:val="0"/>
          <w:numId w:val="25"/>
        </w:numPr>
        <w:spacing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očekávané výsledky a dopady projektu.</w:t>
      </w:r>
    </w:p>
    <w:p w14:paraId="712108FA" w14:textId="4CE8AD62"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Podrobnější informace o podmínkách konkrétní veřejné s</w:t>
      </w:r>
      <w:r w:rsidR="00A1741C">
        <w:rPr>
          <w:rFonts w:ascii="Arial" w:hAnsi="Arial" w:cs="Arial"/>
          <w:sz w:val="22"/>
          <w:szCs w:val="22"/>
        </w:rPr>
        <w:t xml:space="preserve">outěže a dalších náležitostech </w:t>
      </w:r>
      <w:r w:rsidRPr="00AF6DF3">
        <w:rPr>
          <w:rFonts w:ascii="Arial" w:hAnsi="Arial" w:cs="Arial"/>
          <w:sz w:val="22"/>
          <w:szCs w:val="22"/>
        </w:rPr>
        <w:t>stanoví zadávací dokumentace k příslušné veřejné soutěži.</w:t>
      </w:r>
    </w:p>
    <w:p w14:paraId="1B624C98" w14:textId="3023CA93"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K vyloučení možných duplicit projektů naplňujících prioritní obla</w:t>
      </w:r>
      <w:r w:rsidR="00A1741C">
        <w:rPr>
          <w:rFonts w:ascii="Arial" w:hAnsi="Arial" w:cs="Arial"/>
          <w:sz w:val="22"/>
          <w:szCs w:val="22"/>
        </w:rPr>
        <w:t xml:space="preserve">st „Sociální a kulturní výzvy“ </w:t>
      </w:r>
      <w:r w:rsidRPr="00AF6DF3">
        <w:rPr>
          <w:rFonts w:ascii="Arial" w:hAnsi="Arial" w:cs="Arial"/>
          <w:sz w:val="22"/>
          <w:szCs w:val="22"/>
        </w:rPr>
        <w:t>a</w:t>
      </w:r>
      <w:r w:rsidR="00A1741C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>„Zdravá populace“ v tomto programu s programy Ministerstva kultury a Ministerstva zdravotnictví bude nastavení konkrétní veřejné soutěže realizováno ve spolupráci TA ČR s Ministerstvem kultury</w:t>
      </w:r>
      <w:r w:rsidR="00C4683B">
        <w:rPr>
          <w:rFonts w:ascii="Arial" w:hAnsi="Arial" w:cs="Arial"/>
          <w:sz w:val="22"/>
          <w:szCs w:val="22"/>
        </w:rPr>
        <w:t xml:space="preserve">, </w:t>
      </w:r>
      <w:r w:rsidRPr="00AF6DF3">
        <w:rPr>
          <w:rFonts w:ascii="Arial" w:hAnsi="Arial" w:cs="Arial"/>
          <w:sz w:val="22"/>
          <w:szCs w:val="22"/>
        </w:rPr>
        <w:t>Ministerstvem zdravotnictví</w:t>
      </w:r>
      <w:ins w:id="329" w:author="Marcel Kraus" w:date="2016-06-08T13:21:00Z">
        <w:r w:rsidR="00184F25">
          <w:rPr>
            <w:rFonts w:ascii="Arial" w:hAnsi="Arial" w:cs="Arial"/>
            <w:sz w:val="22"/>
            <w:szCs w:val="22"/>
          </w:rPr>
          <w:t xml:space="preserve"> a ostatními poskytovateli podpory VaVaI</w:t>
        </w:r>
      </w:ins>
      <w:r w:rsidRPr="00AF6DF3">
        <w:rPr>
          <w:rFonts w:ascii="Arial" w:hAnsi="Arial" w:cs="Arial"/>
          <w:sz w:val="22"/>
          <w:szCs w:val="22"/>
        </w:rPr>
        <w:t xml:space="preserve">. Návrhy projektů budou komplexně hodnoceny v souladu se zákonem o podpoře výzkumu, experimentálního vývoje a inovací. </w:t>
      </w:r>
      <w:ins w:id="330" w:author="Marcel Kraus" w:date="2016-09-23T16:43:00Z">
        <w:r w:rsidR="009D44D7" w:rsidRPr="009D44D7">
          <w:rPr>
            <w:rFonts w:ascii="Arial" w:hAnsi="Arial" w:cs="Arial"/>
            <w:sz w:val="22"/>
            <w:szCs w:val="22"/>
          </w:rPr>
          <w:t>Pro hodnocení případných duplicit, návazností, komplementarit a synergií mezi různými již realizovanými projekty a návrhy projektů využije poskytovatel datové a analytické nástroje.</w:t>
        </w:r>
      </w:ins>
    </w:p>
    <w:p w14:paraId="25211ABE" w14:textId="77777777" w:rsidR="00AF6DF3" w:rsidRPr="00AF6DF3" w:rsidRDefault="00AF6DF3" w:rsidP="00C83496">
      <w:pPr>
        <w:numPr>
          <w:ilvl w:val="0"/>
          <w:numId w:val="17"/>
        </w:numPr>
        <w:spacing w:before="24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SROVNÁNÍ SOUČASNÉHO STAVU V ČESKÉ REPUBLICE A V ZAHRANIČÍ</w:t>
      </w:r>
    </w:p>
    <w:p w14:paraId="65037188" w14:textId="4E57B874" w:rsidR="00416697" w:rsidRDefault="00AF6DF3" w:rsidP="00AF6DF3">
      <w:pPr>
        <w:spacing w:before="240" w:after="120"/>
        <w:jc w:val="both"/>
        <w:rPr>
          <w:ins w:id="331" w:author="Lukáš Kačena" w:date="2016-09-25T19:22:00Z"/>
          <w:rFonts w:ascii="Arial" w:hAnsi="Arial" w:cs="Arial"/>
          <w:sz w:val="22"/>
          <w:szCs w:val="22"/>
        </w:rPr>
      </w:pPr>
      <w:r w:rsidRPr="00AF6DF3">
        <w:rPr>
          <w:rFonts w:ascii="Arial" w:hAnsi="Arial" w:cs="Arial"/>
          <w:sz w:val="22"/>
          <w:szCs w:val="22"/>
        </w:rPr>
        <w:t>V České republice je v letech 2012 - 2017 realizován TA ČR Program na podporu aplikovaného společenskovědního výzkumu a experimentálního vývoje OMEGA, který je zacílen na posílení výzkumných aktivit v oblasti aplikovaných společenských věd. Program poskytu</w:t>
      </w:r>
      <w:r w:rsidR="00A1741C">
        <w:rPr>
          <w:rFonts w:ascii="Arial" w:hAnsi="Arial" w:cs="Arial"/>
          <w:sz w:val="22"/>
          <w:szCs w:val="22"/>
        </w:rPr>
        <w:t xml:space="preserve">je 80% podporu </w:t>
      </w:r>
      <w:r w:rsidRPr="00AF6DF3">
        <w:rPr>
          <w:rFonts w:ascii="Arial" w:hAnsi="Arial" w:cs="Arial"/>
          <w:sz w:val="22"/>
          <w:szCs w:val="22"/>
        </w:rPr>
        <w:t>s</w:t>
      </w:r>
      <w:r w:rsidR="00A1741C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>celkovou alokací 309 mil. Kč z výdajů státního rozpočtu. Na tento program navazuje program ÉTA. Komplementárním k programu OMEGA je NAKI (Program aplikovaného výzkumu a vývoje národní a kulturní identity) Ministerstva kultury České republiky realizován v letech 2011 - 2017. NAKI je zaměřen na podporu národní a kulturní identity a poskytuje až 100% výší podpory výlučně výzkumným organizacím s celkovou alokací 2,125 miliardy Kč z výdajů státního rozpočtu. Navazující je Program na podporu aplikovaného výzkumu a e</w:t>
      </w:r>
      <w:r w:rsidR="00A1741C">
        <w:rPr>
          <w:rFonts w:ascii="Arial" w:hAnsi="Arial" w:cs="Arial"/>
          <w:sz w:val="22"/>
          <w:szCs w:val="22"/>
        </w:rPr>
        <w:t xml:space="preserve">xperimentálního vývoje národní </w:t>
      </w:r>
      <w:r w:rsidRPr="00AF6DF3">
        <w:rPr>
          <w:rFonts w:ascii="Arial" w:hAnsi="Arial" w:cs="Arial"/>
          <w:sz w:val="22"/>
          <w:szCs w:val="22"/>
        </w:rPr>
        <w:t>a</w:t>
      </w:r>
      <w:r w:rsidR="00A1741C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>kulturní identity na léta 2016 - 2022 (NAKI II), který poskytuje rovněž až 100% výši podpory výlučně výzkumným organizacím s celkovou alokací 2,856 miliardy Kč z výdajů státního</w:t>
      </w:r>
      <w:r w:rsidR="00CC5C7C">
        <w:rPr>
          <w:rFonts w:ascii="Arial" w:hAnsi="Arial" w:cs="Arial"/>
          <w:sz w:val="22"/>
          <w:szCs w:val="22"/>
        </w:rPr>
        <w:t xml:space="preserve"> rozpočtu.</w:t>
      </w:r>
      <w:r w:rsidRPr="00AF6DF3">
        <w:rPr>
          <w:rFonts w:ascii="Arial" w:hAnsi="Arial" w:cs="Arial"/>
          <w:sz w:val="22"/>
          <w:szCs w:val="22"/>
        </w:rPr>
        <w:t xml:space="preserve"> </w:t>
      </w:r>
    </w:p>
    <w:p w14:paraId="570F07D6" w14:textId="77777777" w:rsidR="00416697" w:rsidRDefault="00307446" w:rsidP="00AF6DF3">
      <w:pPr>
        <w:spacing w:before="240" w:after="120"/>
        <w:jc w:val="both"/>
        <w:rPr>
          <w:ins w:id="332" w:author="Lukáš Kačena" w:date="2016-09-25T19:22:00Z"/>
          <w:rFonts w:ascii="Arial" w:hAnsi="Arial" w:cs="Arial"/>
          <w:sz w:val="22"/>
          <w:szCs w:val="22"/>
        </w:rPr>
      </w:pPr>
      <w:ins w:id="333" w:author="Marcel Kraus" w:date="2016-05-30T18:11:00Z">
        <w:r>
          <w:rPr>
            <w:rFonts w:ascii="Arial" w:hAnsi="Arial" w:cs="Arial"/>
            <w:sz w:val="22"/>
            <w:szCs w:val="22"/>
          </w:rPr>
          <w:t>TA</w:t>
        </w:r>
      </w:ins>
      <w:ins w:id="334" w:author="Marcel Kraus" w:date="2016-05-30T17:35:00Z">
        <w:r w:rsidR="002A6C2C" w:rsidRPr="00692A51">
          <w:rPr>
            <w:rFonts w:ascii="Arial" w:hAnsi="Arial" w:cs="Arial"/>
            <w:sz w:val="22"/>
            <w:szCs w:val="22"/>
          </w:rPr>
          <w:t xml:space="preserve"> ČR dokončila v roce 2015 průběžné hodnocení programu OMEGA. </w:t>
        </w:r>
      </w:ins>
      <w:ins w:id="335" w:author="Marcel Kraus" w:date="2016-05-30T17:53:00Z">
        <w:r w:rsidR="00CC5C7C">
          <w:rPr>
            <w:rFonts w:ascii="Arial" w:hAnsi="Arial" w:cs="Arial"/>
            <w:sz w:val="22"/>
            <w:szCs w:val="22"/>
          </w:rPr>
          <w:t xml:space="preserve">Toto hodnocení přineslo </w:t>
        </w:r>
      </w:ins>
      <w:ins w:id="336" w:author="Marcel Kraus" w:date="2016-05-30T18:11:00Z">
        <w:r>
          <w:rPr>
            <w:rFonts w:ascii="Arial" w:hAnsi="Arial" w:cs="Arial"/>
            <w:sz w:val="22"/>
            <w:szCs w:val="22"/>
          </w:rPr>
          <w:t xml:space="preserve">následující </w:t>
        </w:r>
      </w:ins>
      <w:ins w:id="337" w:author="Marcel Kraus" w:date="2016-05-30T17:53:00Z">
        <w:r>
          <w:rPr>
            <w:rFonts w:ascii="Arial" w:hAnsi="Arial" w:cs="Arial"/>
            <w:sz w:val="22"/>
            <w:szCs w:val="22"/>
          </w:rPr>
          <w:t>zjištění</w:t>
        </w:r>
      </w:ins>
      <w:ins w:id="338" w:author="Marcel Kraus" w:date="2016-05-30T18:11:00Z">
        <w:r>
          <w:rPr>
            <w:rFonts w:ascii="Arial" w:hAnsi="Arial" w:cs="Arial"/>
            <w:sz w:val="22"/>
            <w:szCs w:val="22"/>
          </w:rPr>
          <w:t>:</w:t>
        </w:r>
      </w:ins>
      <w:ins w:id="339" w:author="Marcel Kraus" w:date="2016-05-30T17:53:00Z">
        <w:r w:rsidR="00CC5C7C">
          <w:rPr>
            <w:rFonts w:ascii="Arial" w:hAnsi="Arial" w:cs="Arial"/>
            <w:sz w:val="22"/>
            <w:szCs w:val="22"/>
          </w:rPr>
          <w:t xml:space="preserve"> </w:t>
        </w:r>
      </w:ins>
      <w:ins w:id="340" w:author="Marcel Kraus" w:date="2016-05-30T18:11:00Z">
        <w:r>
          <w:rPr>
            <w:rFonts w:ascii="Arial" w:hAnsi="Arial" w:cs="Arial"/>
            <w:sz w:val="22"/>
            <w:szCs w:val="22"/>
          </w:rPr>
          <w:t>t</w:t>
        </w:r>
      </w:ins>
      <w:ins w:id="341" w:author="Marcel Kraus" w:date="2016-05-30T17:35:00Z">
        <w:r w:rsidR="002A6C2C" w:rsidRPr="00692A51">
          <w:rPr>
            <w:rFonts w:ascii="Arial" w:hAnsi="Arial" w:cs="Arial"/>
            <w:sz w:val="22"/>
            <w:szCs w:val="22"/>
          </w:rPr>
          <w:t>ematické zaměření programu je široké a stále aktuální, ovšem nedostatečné v případě, že by měl řešit současná témata v</w:t>
        </w:r>
      </w:ins>
      <w:ins w:id="342" w:author="Marcel Kraus" w:date="2016-05-30T17:42:00Z">
        <w:r w:rsidR="00692A51">
          <w:rPr>
            <w:rFonts w:ascii="Arial" w:hAnsi="Arial" w:cs="Arial"/>
            <w:sz w:val="22"/>
            <w:szCs w:val="22"/>
          </w:rPr>
          <w:t> </w:t>
        </w:r>
      </w:ins>
      <w:ins w:id="343" w:author="Marcel Kraus" w:date="2016-05-30T17:35:00Z">
        <w:r w:rsidR="002A6C2C" w:rsidRPr="00692A51">
          <w:rPr>
            <w:rFonts w:ascii="Arial" w:hAnsi="Arial" w:cs="Arial"/>
            <w:sz w:val="22"/>
            <w:szCs w:val="22"/>
          </w:rPr>
          <w:t>kontextu</w:t>
        </w:r>
      </w:ins>
      <w:ins w:id="344" w:author="Marcel Kraus" w:date="2016-05-30T17:42:00Z">
        <w:r w:rsidR="00692A51">
          <w:rPr>
            <w:rFonts w:ascii="Arial" w:hAnsi="Arial" w:cs="Arial"/>
            <w:sz w:val="22"/>
            <w:szCs w:val="22"/>
          </w:rPr>
          <w:t xml:space="preserve"> tzv.</w:t>
        </w:r>
      </w:ins>
      <w:ins w:id="345" w:author="Marcel Kraus" w:date="2016-05-30T17:35:00Z">
        <w:r w:rsidR="002A6C2C" w:rsidRPr="00692A51">
          <w:rPr>
            <w:rFonts w:ascii="Arial" w:hAnsi="Arial" w:cs="Arial"/>
            <w:sz w:val="22"/>
            <w:szCs w:val="22"/>
          </w:rPr>
          <w:t xml:space="preserve"> příležitostí</w:t>
        </w:r>
        <w:r w:rsidR="00C4683B">
          <w:rPr>
            <w:rFonts w:ascii="Arial" w:hAnsi="Arial" w:cs="Arial"/>
            <w:sz w:val="22"/>
            <w:szCs w:val="22"/>
          </w:rPr>
          <w:t xml:space="preserve"> a výzev 21. </w:t>
        </w:r>
      </w:ins>
      <w:ins w:id="346" w:author="Marcel Kraus" w:date="2016-09-15T18:32:00Z">
        <w:r w:rsidR="00C4683B">
          <w:rPr>
            <w:rFonts w:ascii="Arial" w:hAnsi="Arial" w:cs="Arial"/>
            <w:sz w:val="22"/>
            <w:szCs w:val="22"/>
          </w:rPr>
          <w:t>s</w:t>
        </w:r>
      </w:ins>
      <w:ins w:id="347" w:author="Marcel Kraus" w:date="2016-05-30T17:35:00Z">
        <w:r>
          <w:rPr>
            <w:rFonts w:ascii="Arial" w:hAnsi="Arial" w:cs="Arial"/>
            <w:sz w:val="22"/>
            <w:szCs w:val="22"/>
          </w:rPr>
          <w:t>toletí</w:t>
        </w:r>
      </w:ins>
      <w:ins w:id="348" w:author="Marcel Kraus" w:date="2016-05-30T18:11:00Z">
        <w:r>
          <w:rPr>
            <w:rFonts w:ascii="Arial" w:hAnsi="Arial" w:cs="Arial"/>
            <w:sz w:val="22"/>
            <w:szCs w:val="22"/>
          </w:rPr>
          <w:t xml:space="preserve">; </w:t>
        </w:r>
      </w:ins>
      <w:ins w:id="349" w:author="Marcel Kraus" w:date="2016-05-30T17:39:00Z">
        <w:r w:rsidR="00692A51" w:rsidRPr="00692A51">
          <w:rPr>
            <w:rFonts w:ascii="Arial" w:hAnsi="Arial" w:cs="Arial"/>
            <w:sz w:val="22"/>
            <w:szCs w:val="22"/>
          </w:rPr>
          <w:t>v</w:t>
        </w:r>
      </w:ins>
      <w:ins w:id="350" w:author="Marcel Kraus" w:date="2016-05-30T17:35:00Z">
        <w:r w:rsidR="002A6C2C" w:rsidRPr="002A6C2C">
          <w:rPr>
            <w:rFonts w:ascii="Arial" w:hAnsi="Arial" w:cs="Arial"/>
            <w:sz w:val="22"/>
            <w:szCs w:val="22"/>
          </w:rPr>
          <w:t>ýstupy aplikovaného výzkumu se zapojením společenských a humanitních věd mohou mít i jiný charakter, který v Metodice hodnocení a RIV definován není</w:t>
        </w:r>
      </w:ins>
      <w:ins w:id="351" w:author="Marcel Kraus" w:date="2016-05-30T18:11:00Z">
        <w:r>
          <w:rPr>
            <w:rFonts w:ascii="Arial" w:hAnsi="Arial" w:cs="Arial"/>
            <w:sz w:val="22"/>
            <w:szCs w:val="22"/>
          </w:rPr>
          <w:t xml:space="preserve">; </w:t>
        </w:r>
      </w:ins>
      <w:ins w:id="352" w:author="Marcel Kraus" w:date="2016-05-30T18:12:00Z">
        <w:r>
          <w:rPr>
            <w:rFonts w:ascii="Arial" w:hAnsi="Arial" w:cs="Arial"/>
            <w:sz w:val="22"/>
            <w:szCs w:val="22"/>
          </w:rPr>
          <w:t>p</w:t>
        </w:r>
      </w:ins>
      <w:ins w:id="353" w:author="Marcel Kraus" w:date="2016-05-30T17:35:00Z">
        <w:r w:rsidR="002A6C2C" w:rsidRPr="002A6C2C">
          <w:rPr>
            <w:rFonts w:ascii="Arial" w:hAnsi="Arial" w:cs="Arial"/>
            <w:sz w:val="22"/>
            <w:szCs w:val="22"/>
          </w:rPr>
          <w:t xml:space="preserve">rogram přispívá ke zvýšení </w:t>
        </w:r>
      </w:ins>
      <w:ins w:id="354" w:author="Marcel Kraus" w:date="2016-05-30T17:40:00Z">
        <w:r w:rsidR="00692A51">
          <w:rPr>
            <w:rFonts w:ascii="Arial" w:hAnsi="Arial" w:cs="Arial"/>
            <w:sz w:val="22"/>
            <w:szCs w:val="22"/>
          </w:rPr>
          <w:t xml:space="preserve">výzkumné </w:t>
        </w:r>
      </w:ins>
      <w:ins w:id="355" w:author="Marcel Kraus" w:date="2016-05-30T17:35:00Z">
        <w:r w:rsidR="002A6C2C" w:rsidRPr="002A6C2C">
          <w:rPr>
            <w:rFonts w:ascii="Arial" w:hAnsi="Arial" w:cs="Arial"/>
            <w:sz w:val="22"/>
            <w:szCs w:val="22"/>
          </w:rPr>
          <w:t xml:space="preserve">spolupráce nejčastěji mezi </w:t>
        </w:r>
      </w:ins>
      <w:ins w:id="356" w:author="Marcel Kraus" w:date="2016-05-30T17:44:00Z">
        <w:r w:rsidR="00692A51">
          <w:rPr>
            <w:rFonts w:ascii="Arial" w:hAnsi="Arial" w:cs="Arial"/>
            <w:sz w:val="22"/>
            <w:szCs w:val="22"/>
          </w:rPr>
          <w:t>výzkumnými organizacemi</w:t>
        </w:r>
      </w:ins>
      <w:ins w:id="357" w:author="Marcel Kraus" w:date="2016-05-30T17:35:00Z">
        <w:r w:rsidR="002A6C2C" w:rsidRPr="002A6C2C">
          <w:rPr>
            <w:rFonts w:ascii="Arial" w:hAnsi="Arial" w:cs="Arial"/>
            <w:sz w:val="22"/>
            <w:szCs w:val="22"/>
          </w:rPr>
          <w:t xml:space="preserve"> a orgány veřejné správy, z toho nejčastěji s</w:t>
        </w:r>
      </w:ins>
      <w:ins w:id="358" w:author="Marcel Kraus" w:date="2016-05-30T18:12:00Z">
        <w:r>
          <w:rPr>
            <w:rFonts w:ascii="Arial" w:hAnsi="Arial" w:cs="Arial"/>
            <w:sz w:val="22"/>
            <w:szCs w:val="22"/>
          </w:rPr>
          <w:t> </w:t>
        </w:r>
      </w:ins>
      <w:ins w:id="359" w:author="Marcel Kraus" w:date="2016-05-30T17:35:00Z">
        <w:r w:rsidR="002A6C2C" w:rsidRPr="002A6C2C">
          <w:rPr>
            <w:rFonts w:ascii="Arial" w:hAnsi="Arial" w:cs="Arial"/>
            <w:sz w:val="22"/>
            <w:szCs w:val="22"/>
          </w:rPr>
          <w:t>ministerstvy</w:t>
        </w:r>
      </w:ins>
      <w:ins w:id="360" w:author="Marcel Kraus" w:date="2016-05-30T18:12:00Z">
        <w:r>
          <w:rPr>
            <w:rFonts w:ascii="Arial" w:hAnsi="Arial" w:cs="Arial"/>
            <w:sz w:val="22"/>
            <w:szCs w:val="22"/>
          </w:rPr>
          <w:t>; p</w:t>
        </w:r>
      </w:ins>
      <w:ins w:id="361" w:author="Marcel Kraus" w:date="2016-05-30T17:35:00Z">
        <w:r w:rsidR="002A6C2C" w:rsidRPr="002A6C2C">
          <w:rPr>
            <w:rFonts w:ascii="Arial" w:hAnsi="Arial" w:cs="Arial"/>
            <w:sz w:val="22"/>
            <w:szCs w:val="22"/>
          </w:rPr>
          <w:t xml:space="preserve">rogram jen málo přispívá k zapojování </w:t>
        </w:r>
      </w:ins>
      <w:ins w:id="362" w:author="Marcel Kraus" w:date="2016-05-30T17:49:00Z">
        <w:r w:rsidR="00CC5C7C">
          <w:rPr>
            <w:rFonts w:ascii="Arial" w:hAnsi="Arial" w:cs="Arial"/>
            <w:sz w:val="22"/>
            <w:szCs w:val="22"/>
          </w:rPr>
          <w:t xml:space="preserve">podniků a </w:t>
        </w:r>
      </w:ins>
      <w:ins w:id="363" w:author="Marcel Kraus" w:date="2016-05-30T17:35:00Z">
        <w:r w:rsidR="002A6C2C" w:rsidRPr="002A6C2C">
          <w:rPr>
            <w:rFonts w:ascii="Arial" w:hAnsi="Arial" w:cs="Arial"/>
            <w:sz w:val="22"/>
            <w:szCs w:val="22"/>
          </w:rPr>
          <w:t>neziskového sektoru (zdravotnické, náboženské, kulturní organizace a instituce a subjekty neinstitucionálního charakteru, subjekty pečující o životní prostř</w:t>
        </w:r>
        <w:r w:rsidR="00CC5C7C">
          <w:rPr>
            <w:rFonts w:ascii="Arial" w:hAnsi="Arial" w:cs="Arial"/>
            <w:sz w:val="22"/>
            <w:szCs w:val="22"/>
          </w:rPr>
          <w:t>edí a sociální zařízení apod.)</w:t>
        </w:r>
      </w:ins>
      <w:ins w:id="364" w:author="Marcel Kraus" w:date="2016-05-30T17:49:00Z">
        <w:r w:rsidR="00CC5C7C">
          <w:rPr>
            <w:rFonts w:ascii="Arial" w:hAnsi="Arial" w:cs="Arial"/>
            <w:sz w:val="22"/>
            <w:szCs w:val="22"/>
          </w:rPr>
          <w:t xml:space="preserve"> </w:t>
        </w:r>
        <w:r w:rsidR="00CC5C7C" w:rsidRPr="002A6C2C">
          <w:rPr>
            <w:rFonts w:ascii="Arial" w:hAnsi="Arial" w:cs="Arial"/>
            <w:sz w:val="22"/>
            <w:szCs w:val="22"/>
          </w:rPr>
          <w:t>do výzkumných aktivit</w:t>
        </w:r>
        <w:r w:rsidR="00CC5C7C">
          <w:rPr>
            <w:rFonts w:ascii="Arial" w:hAnsi="Arial" w:cs="Arial"/>
            <w:sz w:val="22"/>
            <w:szCs w:val="22"/>
          </w:rPr>
          <w:t xml:space="preserve">. </w:t>
        </w:r>
      </w:ins>
    </w:p>
    <w:p w14:paraId="16391EBB" w14:textId="76AC7382" w:rsidR="00535B0D" w:rsidRPr="00307446" w:rsidRDefault="00692A51" w:rsidP="00AF6DF3">
      <w:pPr>
        <w:spacing w:before="240" w:after="120"/>
        <w:jc w:val="both"/>
        <w:rPr>
          <w:ins w:id="365" w:author="Marcel Kraus" w:date="2016-05-30T17:26:00Z"/>
          <w:rFonts w:ascii="Arial" w:hAnsi="Arial" w:cs="Arial"/>
          <w:sz w:val="22"/>
          <w:szCs w:val="22"/>
        </w:rPr>
      </w:pPr>
      <w:ins w:id="366" w:author="Marcel Kraus" w:date="2016-05-30T17:43:00Z">
        <w:r>
          <w:rPr>
            <w:rFonts w:ascii="Arial" w:hAnsi="Arial" w:cs="Arial"/>
            <w:sz w:val="22"/>
            <w:szCs w:val="22"/>
          </w:rPr>
          <w:t xml:space="preserve">Tyto a další poznatky byly využity pro tvorbu programu ÉTA, takže se od programu OMEGA liší především v těchto oblastech: </w:t>
        </w:r>
      </w:ins>
      <w:ins w:id="367" w:author="Marcel Kraus" w:date="2016-05-30T17:46:00Z">
        <w:r>
          <w:rPr>
            <w:rFonts w:ascii="Arial" w:hAnsi="Arial" w:cs="Arial"/>
            <w:sz w:val="22"/>
            <w:szCs w:val="22"/>
          </w:rPr>
          <w:t xml:space="preserve">zaměření programu ÉTA reflektuje tzv. </w:t>
        </w:r>
      </w:ins>
      <w:ins w:id="368" w:author="Marcel Kraus" w:date="2016-05-30T17:47:00Z">
        <w:r>
          <w:rPr>
            <w:rFonts w:ascii="Arial" w:hAnsi="Arial" w:cs="Arial"/>
            <w:sz w:val="22"/>
            <w:szCs w:val="22"/>
          </w:rPr>
          <w:t xml:space="preserve">výzvy a příležitosti 21. století; program ÉTA umožňuje dosahování výstupů výzkumu typické pro společenské a humanitní obory; </w:t>
        </w:r>
      </w:ins>
      <w:ins w:id="369" w:author="Marcel Kraus" w:date="2016-05-30T17:48:00Z">
        <w:r>
          <w:rPr>
            <w:rFonts w:ascii="Arial" w:hAnsi="Arial" w:cs="Arial"/>
            <w:sz w:val="22"/>
            <w:szCs w:val="22"/>
          </w:rPr>
          <w:t xml:space="preserve">program ÉTA zvyšuje předpokládanou maximální délku řešení projektů na tři roky; </w:t>
        </w:r>
      </w:ins>
      <w:ins w:id="370" w:author="Marcel Kraus" w:date="2016-05-30T17:51:00Z">
        <w:r w:rsidR="00CC5C7C">
          <w:rPr>
            <w:rFonts w:ascii="Arial" w:hAnsi="Arial" w:cs="Arial"/>
            <w:sz w:val="22"/>
            <w:szCs w:val="22"/>
          </w:rPr>
          <w:t>p</w:t>
        </w:r>
        <w:r w:rsidR="00CC5C7C" w:rsidRPr="00CC5C7C">
          <w:rPr>
            <w:rFonts w:ascii="Arial" w:hAnsi="Arial" w:cs="Arial"/>
            <w:sz w:val="22"/>
            <w:szCs w:val="22"/>
          </w:rPr>
          <w:t xml:space="preserve">rogram explicitně uvádí, že podpoří realizaci projektů, které jsou mezioborového nebo </w:t>
        </w:r>
        <w:proofErr w:type="spellStart"/>
        <w:r w:rsidR="00CC5C7C" w:rsidRPr="00CC5C7C">
          <w:rPr>
            <w:rFonts w:ascii="Arial" w:hAnsi="Arial" w:cs="Arial"/>
            <w:sz w:val="22"/>
            <w:szCs w:val="22"/>
          </w:rPr>
          <w:t>nadoborového</w:t>
        </w:r>
        <w:proofErr w:type="spellEnd"/>
        <w:r w:rsidR="00CC5C7C" w:rsidRPr="00CC5C7C">
          <w:rPr>
            <w:rFonts w:ascii="Arial" w:hAnsi="Arial" w:cs="Arial"/>
            <w:sz w:val="22"/>
            <w:szCs w:val="22"/>
          </w:rPr>
          <w:t xml:space="preserve"> charakteru; propojí výzkum technického a netechnického charakteru; umožní využití výstupů</w:t>
        </w:r>
        <w:r w:rsidR="00CC5C7C">
          <w:rPr>
            <w:rFonts w:ascii="Arial" w:hAnsi="Arial" w:cs="Arial"/>
            <w:sz w:val="22"/>
            <w:szCs w:val="22"/>
          </w:rPr>
          <w:t xml:space="preserve"> základního výzkumu k</w:t>
        </w:r>
      </w:ins>
      <w:ins w:id="371" w:author="Marcel Kraus" w:date="2016-05-30T17:54:00Z">
        <w:r w:rsidR="00CC5C7C">
          <w:rPr>
            <w:rFonts w:ascii="Arial" w:hAnsi="Arial" w:cs="Arial"/>
            <w:sz w:val="22"/>
            <w:szCs w:val="22"/>
          </w:rPr>
          <w:t> </w:t>
        </w:r>
      </w:ins>
      <w:ins w:id="372" w:author="Marcel Kraus" w:date="2016-05-30T17:51:00Z">
        <w:r w:rsidR="00CC5C7C">
          <w:rPr>
            <w:rFonts w:ascii="Arial" w:hAnsi="Arial" w:cs="Arial"/>
            <w:sz w:val="22"/>
            <w:szCs w:val="22"/>
          </w:rPr>
          <w:t>aplikacím</w:t>
        </w:r>
      </w:ins>
      <w:ins w:id="373" w:author="Marcel Kraus" w:date="2016-05-30T17:54:00Z">
        <w:r w:rsidR="00CC5C7C">
          <w:rPr>
            <w:rFonts w:ascii="Arial" w:hAnsi="Arial" w:cs="Arial"/>
            <w:sz w:val="22"/>
            <w:szCs w:val="22"/>
          </w:rPr>
          <w:t>.</w:t>
        </w:r>
      </w:ins>
      <w:ins w:id="374" w:author="Marcel Kraus" w:date="2016-05-30T17:51:00Z">
        <w:r w:rsidR="00CC5C7C">
          <w:rPr>
            <w:rFonts w:ascii="Arial" w:hAnsi="Arial" w:cs="Arial"/>
            <w:sz w:val="22"/>
            <w:szCs w:val="22"/>
          </w:rPr>
          <w:t xml:space="preserve"> </w:t>
        </w:r>
      </w:ins>
    </w:p>
    <w:p w14:paraId="285CA808" w14:textId="63553EC8"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Za účelem zahraničního srovnání byly jako referenční země vybrány ze starých zemí EU Velká Británie, Finsko, Německo a Rakousko; z nových zemí EU Est</w:t>
      </w:r>
      <w:r w:rsidR="00A1741C">
        <w:rPr>
          <w:rFonts w:ascii="Arial" w:hAnsi="Arial" w:cs="Arial"/>
          <w:sz w:val="22"/>
          <w:szCs w:val="22"/>
        </w:rPr>
        <w:t xml:space="preserve">onsko; ze zemí mimo EU Norsko, </w:t>
      </w:r>
      <w:r w:rsidRPr="00AF6DF3">
        <w:rPr>
          <w:rFonts w:ascii="Arial" w:hAnsi="Arial" w:cs="Arial"/>
          <w:sz w:val="22"/>
          <w:szCs w:val="22"/>
        </w:rPr>
        <w:t>a</w:t>
      </w:r>
      <w:r w:rsidR="00A1741C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>ze zemí mimo EU Kanada a Austrálie. Hlavní závěry rešerše zahraničních dobrých praxí přinášejí tyto poznatky:</w:t>
      </w:r>
    </w:p>
    <w:p w14:paraId="05A6F8F3" w14:textId="77777777"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 xml:space="preserve">Ve všech státech zmíněných v tomto podkladu je jasný záměr podporovat výzkum </w:t>
      </w:r>
      <w:r w:rsidR="005D58F9">
        <w:rPr>
          <w:rFonts w:ascii="Arial" w:hAnsi="Arial" w:cs="Arial"/>
          <w:sz w:val="22"/>
          <w:szCs w:val="22"/>
        </w:rPr>
        <w:t xml:space="preserve">v oblasti </w:t>
      </w:r>
      <w:r w:rsidRPr="00AF6DF3">
        <w:rPr>
          <w:rFonts w:ascii="Arial" w:hAnsi="Arial" w:cs="Arial"/>
          <w:sz w:val="22"/>
          <w:szCs w:val="22"/>
        </w:rPr>
        <w:t xml:space="preserve">společenských a humanitních věd, který bude mít pozitivní dopad na sociální realitu. Obecně lze konstatovat, že tematické zaměření podpory je mezioborové. Tvorba programů včetně formulace jejich zaměření probíhá ve všech zemích v širší konzultaci státní administrativy s vědeckou obcí a dalšími zainteresovanými subjekty. Rešerše dokládají, že to, co vyděluje aplikovaný výzkum společenských a humanitních věd od základního je především zadání, tedy </w:t>
      </w:r>
      <w:proofErr w:type="spellStart"/>
      <w:r w:rsidRPr="00AF6DF3">
        <w:rPr>
          <w:rFonts w:ascii="Arial" w:hAnsi="Arial" w:cs="Arial"/>
          <w:sz w:val="22"/>
          <w:szCs w:val="22"/>
        </w:rPr>
        <w:t>spoludefinice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cílů výzkumu ze strany budoucích uživatelů výstupů (aplikační sféry). </w:t>
      </w:r>
    </w:p>
    <w:p w14:paraId="71A94509" w14:textId="77777777"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Ve srovnání s aplikovaným výzkumem přírodních a technických věd mají výsledky aplikovaného společenskovědního výzkumu poněkud jiný charakter. Výsledky mohou být velmi konkrétní (metoda, technologie, materiál, produkt - např. digitalizace archivu, datová infrastruktura, didaktická pomůcka, PC hra/trenažér, veřejná služba atd.) nebo mohou mít podobu elektronickou, kreativního obsahu, umění v jeho živé podobě (viz např. AHRC Spojeného království). I takové projekty jsou financovány v rámci účelové podpory výzkumu.</w:t>
      </w:r>
    </w:p>
    <w:p w14:paraId="05CA6468" w14:textId="6267A51D" w:rsidR="00AF6DF3" w:rsidRPr="00AF6DF3" w:rsidRDefault="00AF6DF3" w:rsidP="00AF6DF3">
      <w:pPr>
        <w:spacing w:before="240" w:after="120"/>
        <w:jc w:val="both"/>
        <w:rPr>
          <w:color w:val="auto"/>
        </w:rPr>
      </w:pPr>
      <w:proofErr w:type="spellStart"/>
      <w:r w:rsidRPr="00AF6DF3">
        <w:rPr>
          <w:rFonts w:ascii="Arial" w:hAnsi="Arial" w:cs="Arial"/>
          <w:sz w:val="22"/>
          <w:szCs w:val="22"/>
        </w:rPr>
        <w:t>Australian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Research </w:t>
      </w:r>
      <w:proofErr w:type="spellStart"/>
      <w:r w:rsidRPr="00AF6DF3">
        <w:rPr>
          <w:rFonts w:ascii="Arial" w:hAnsi="Arial" w:cs="Arial"/>
          <w:sz w:val="22"/>
          <w:szCs w:val="22"/>
        </w:rPr>
        <w:t>Council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(ARC) má poradenskou funkci v oblasti výzkumu (pro vládu), administruje grantové programy a zodpovídá za iniciativu "Excellence in Research for </w:t>
      </w:r>
      <w:proofErr w:type="spellStart"/>
      <w:r w:rsidRPr="00AF6DF3">
        <w:rPr>
          <w:rFonts w:ascii="Arial" w:hAnsi="Arial" w:cs="Arial"/>
          <w:sz w:val="22"/>
          <w:szCs w:val="22"/>
        </w:rPr>
        <w:t>Australia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" (ERA). ARC má tři hlavní programy a to Discovery, </w:t>
      </w:r>
      <w:proofErr w:type="spellStart"/>
      <w:r w:rsidRPr="00AF6DF3">
        <w:rPr>
          <w:rFonts w:ascii="Arial" w:hAnsi="Arial" w:cs="Arial"/>
          <w:sz w:val="22"/>
          <w:szCs w:val="22"/>
        </w:rPr>
        <w:t>Linkage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, a ERA. ERA je inciativa, která se zabývá evaluacemi Australského výzkumu. V rámci společenských výzev považuje Německo mj. za důležité zabývat se výzvami a příležitostmi spojenými se stárnutím obyvatel nebo celospolečenskými změnami v souvislosti s nástupem tzv. Průmyslu 4.0. Spojené království podporuje prostřednictvím </w:t>
      </w:r>
      <w:proofErr w:type="spellStart"/>
      <w:r w:rsidRPr="00AF6DF3">
        <w:rPr>
          <w:rFonts w:ascii="Arial" w:hAnsi="Arial" w:cs="Arial"/>
          <w:sz w:val="22"/>
          <w:szCs w:val="22"/>
        </w:rPr>
        <w:t>Arts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AF6DF3">
        <w:rPr>
          <w:rFonts w:ascii="Arial" w:hAnsi="Arial" w:cs="Arial"/>
          <w:sz w:val="22"/>
          <w:szCs w:val="22"/>
        </w:rPr>
        <w:t>Humanities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Research </w:t>
      </w:r>
      <w:proofErr w:type="spellStart"/>
      <w:r w:rsidRPr="00AF6DF3">
        <w:rPr>
          <w:rFonts w:ascii="Arial" w:hAnsi="Arial" w:cs="Arial"/>
          <w:sz w:val="22"/>
          <w:szCs w:val="22"/>
        </w:rPr>
        <w:t>Council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(AHCR), </w:t>
      </w:r>
      <w:proofErr w:type="spellStart"/>
      <w:r w:rsidRPr="00AF6DF3">
        <w:rPr>
          <w:rFonts w:ascii="Arial" w:hAnsi="Arial" w:cs="Arial"/>
          <w:sz w:val="22"/>
          <w:szCs w:val="22"/>
        </w:rPr>
        <w:t>Nesta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AF6DF3">
        <w:rPr>
          <w:rFonts w:ascii="Arial" w:hAnsi="Arial" w:cs="Arial"/>
          <w:sz w:val="22"/>
          <w:szCs w:val="22"/>
        </w:rPr>
        <w:t>National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F6DF3">
        <w:rPr>
          <w:rFonts w:ascii="Arial" w:hAnsi="Arial" w:cs="Arial"/>
          <w:sz w:val="22"/>
          <w:szCs w:val="22"/>
        </w:rPr>
        <w:t>Endowment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for Science, Technology and </w:t>
      </w:r>
      <w:proofErr w:type="spellStart"/>
      <w:r w:rsidRPr="00AF6DF3">
        <w:rPr>
          <w:rFonts w:ascii="Arial" w:hAnsi="Arial" w:cs="Arial"/>
          <w:sz w:val="22"/>
          <w:szCs w:val="22"/>
        </w:rPr>
        <w:t>the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F6DF3">
        <w:rPr>
          <w:rFonts w:ascii="Arial" w:hAnsi="Arial" w:cs="Arial"/>
          <w:sz w:val="22"/>
          <w:szCs w:val="22"/>
        </w:rPr>
        <w:t>Arts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) nebo </w:t>
      </w:r>
      <w:proofErr w:type="spellStart"/>
      <w:r w:rsidRPr="00AF6DF3">
        <w:rPr>
          <w:rFonts w:ascii="Arial" w:hAnsi="Arial" w:cs="Arial"/>
          <w:sz w:val="22"/>
          <w:szCs w:val="22"/>
        </w:rPr>
        <w:t>Arts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Councils výzkum, vývoj a inovace v</w:t>
      </w:r>
      <w:r w:rsidR="00A1741C">
        <w:rPr>
          <w:rFonts w:ascii="Arial" w:hAnsi="Arial" w:cs="Arial"/>
          <w:sz w:val="22"/>
          <w:szCs w:val="22"/>
        </w:rPr>
        <w:t> </w:t>
      </w:r>
      <w:r w:rsidRPr="00AF6DF3">
        <w:rPr>
          <w:rFonts w:ascii="Arial" w:hAnsi="Arial" w:cs="Arial"/>
          <w:sz w:val="22"/>
          <w:szCs w:val="22"/>
        </w:rPr>
        <w:t xml:space="preserve">oblastech např. oblasti ekonomického růstu, investic, veřejných služeb a kreativních odvětví, a to především v tématech jako: zapojení občanů do veřejných služeb; digitální umění a média; myšlení budoucnosti; inovace vládnutí; zdraví a stárnutí; investice do dopadů; inovační politika; nové modely inkluzivního ekonomického růstu; příležitosti pro mladé lidi. K dispozici jsou programy či fondy, jako např. Výzkum a vývoj pro digitalizaci v umění (Digital R&amp;D Fund for </w:t>
      </w:r>
      <w:proofErr w:type="spellStart"/>
      <w:r w:rsidRPr="00AF6DF3">
        <w:rPr>
          <w:rFonts w:ascii="Arial" w:hAnsi="Arial" w:cs="Arial"/>
          <w:sz w:val="22"/>
          <w:szCs w:val="22"/>
        </w:rPr>
        <w:t>the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F6DF3">
        <w:rPr>
          <w:rFonts w:ascii="Arial" w:hAnsi="Arial" w:cs="Arial"/>
          <w:sz w:val="22"/>
          <w:szCs w:val="22"/>
        </w:rPr>
        <w:t>Arts</w:t>
      </w:r>
      <w:proofErr w:type="spellEnd"/>
      <w:r w:rsidRPr="00AF6DF3">
        <w:rPr>
          <w:rFonts w:ascii="Arial" w:hAnsi="Arial" w:cs="Arial"/>
          <w:sz w:val="22"/>
          <w:szCs w:val="22"/>
        </w:rPr>
        <w:t>), Fond pro dopady umění (</w:t>
      </w:r>
      <w:proofErr w:type="spellStart"/>
      <w:r w:rsidRPr="00AF6DF3">
        <w:rPr>
          <w:rFonts w:ascii="Arial" w:hAnsi="Arial" w:cs="Arial"/>
          <w:sz w:val="22"/>
          <w:szCs w:val="22"/>
        </w:rPr>
        <w:t>Arts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F6DF3">
        <w:rPr>
          <w:rFonts w:ascii="Arial" w:hAnsi="Arial" w:cs="Arial"/>
          <w:sz w:val="22"/>
          <w:szCs w:val="22"/>
        </w:rPr>
        <w:t>Impact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Fund), Investice do dopadů (</w:t>
      </w:r>
      <w:proofErr w:type="spellStart"/>
      <w:r w:rsidRPr="00AF6DF3">
        <w:rPr>
          <w:rFonts w:ascii="Arial" w:hAnsi="Arial" w:cs="Arial"/>
          <w:sz w:val="22"/>
          <w:szCs w:val="22"/>
        </w:rPr>
        <w:t>Nesta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F6DF3">
        <w:rPr>
          <w:rFonts w:ascii="Arial" w:hAnsi="Arial" w:cs="Arial"/>
          <w:sz w:val="22"/>
          <w:szCs w:val="22"/>
        </w:rPr>
        <w:t>Impact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F6DF3">
        <w:rPr>
          <w:rFonts w:ascii="Arial" w:hAnsi="Arial" w:cs="Arial"/>
          <w:sz w:val="22"/>
          <w:szCs w:val="22"/>
        </w:rPr>
        <w:t>Investments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), Fond centra sociálních akcí pro inovace (Centre for </w:t>
      </w:r>
      <w:proofErr w:type="spellStart"/>
      <w:r w:rsidRPr="00AF6DF3">
        <w:rPr>
          <w:rFonts w:ascii="Arial" w:hAnsi="Arial" w:cs="Arial"/>
          <w:sz w:val="22"/>
          <w:szCs w:val="22"/>
        </w:rPr>
        <w:t>Social</w:t>
      </w:r>
      <w:proofErr w:type="spellEnd"/>
      <w:r w:rsidRPr="00AF6DF3">
        <w:rPr>
          <w:rFonts w:ascii="Arial" w:hAnsi="Arial" w:cs="Arial"/>
          <w:sz w:val="22"/>
          <w:szCs w:val="22"/>
        </w:rPr>
        <w:t xml:space="preserve"> Action Innovation Fund) aj. </w:t>
      </w:r>
    </w:p>
    <w:p w14:paraId="407AA041" w14:textId="77777777" w:rsidR="00AF6DF3" w:rsidRPr="00AF6DF3" w:rsidRDefault="00AF6DF3" w:rsidP="00AF6DF3">
      <w:pPr>
        <w:spacing w:before="240" w:after="120"/>
        <w:jc w:val="both"/>
        <w:rPr>
          <w:color w:val="auto"/>
        </w:rPr>
      </w:pPr>
      <w:r w:rsidRPr="00AF6DF3">
        <w:rPr>
          <w:rFonts w:ascii="Arial" w:hAnsi="Arial" w:cs="Arial"/>
          <w:sz w:val="22"/>
          <w:szCs w:val="22"/>
        </w:rPr>
        <w:t>Všechny země (zejména Velká Británie, Německo a Austrálie) disponují rozsáhlou infrastrukturou pro využití uměleckého talentu, kreativity a technologických inovací:</w:t>
      </w:r>
    </w:p>
    <w:p w14:paraId="3B62B97A" w14:textId="6D36CA85" w:rsidR="00AF6DF3" w:rsidRPr="00676BBD" w:rsidRDefault="00AF6DF3" w:rsidP="00C83496">
      <w:pPr>
        <w:pStyle w:val="Odstavecseseznamem"/>
        <w:numPr>
          <w:ilvl w:val="0"/>
          <w:numId w:val="26"/>
        </w:numPr>
        <w:spacing w:before="240"/>
        <w:jc w:val="both"/>
        <w:textAlignment w:val="baseline"/>
        <w:rPr>
          <w:rFonts w:ascii="Arial" w:hAnsi="Arial" w:cs="Arial"/>
          <w:sz w:val="22"/>
          <w:szCs w:val="22"/>
        </w:rPr>
      </w:pPr>
      <w:r w:rsidRPr="00676BBD">
        <w:rPr>
          <w:rFonts w:ascii="Arial" w:hAnsi="Arial" w:cs="Arial"/>
          <w:sz w:val="22"/>
          <w:szCs w:val="22"/>
        </w:rPr>
        <w:t xml:space="preserve">V institutech </w:t>
      </w:r>
      <w:proofErr w:type="spellStart"/>
      <w:r w:rsidRPr="00676BBD">
        <w:rPr>
          <w:rFonts w:ascii="Arial" w:hAnsi="Arial" w:cs="Arial"/>
          <w:sz w:val="22"/>
          <w:szCs w:val="22"/>
        </w:rPr>
        <w:t>Fraunhoferovy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společnosti lze najít několik interdisciplinárních podskupin (jako </w:t>
      </w:r>
      <w:proofErr w:type="spellStart"/>
      <w:r w:rsidRPr="00676BBD">
        <w:rPr>
          <w:rFonts w:ascii="Arial" w:hAnsi="Arial" w:cs="Arial"/>
          <w:sz w:val="22"/>
          <w:szCs w:val="22"/>
        </w:rPr>
        <w:t>Fraunhofer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Institute for Intelligent </w:t>
      </w:r>
      <w:proofErr w:type="spellStart"/>
      <w:r w:rsidRPr="00676BBD">
        <w:rPr>
          <w:rFonts w:ascii="Arial" w:hAnsi="Arial" w:cs="Arial"/>
          <w:sz w:val="22"/>
          <w:szCs w:val="22"/>
        </w:rPr>
        <w:t>Analysis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676BBD">
        <w:rPr>
          <w:rFonts w:ascii="Arial" w:hAnsi="Arial" w:cs="Arial"/>
          <w:sz w:val="22"/>
          <w:szCs w:val="22"/>
        </w:rPr>
        <w:t>Information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Systems nebo </w:t>
      </w:r>
      <w:proofErr w:type="spellStart"/>
      <w:r w:rsidRPr="00676BBD">
        <w:rPr>
          <w:rFonts w:ascii="Arial" w:hAnsi="Arial" w:cs="Arial"/>
          <w:sz w:val="22"/>
          <w:szCs w:val="22"/>
        </w:rPr>
        <w:t>Fraunhofer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76BBD">
        <w:rPr>
          <w:rFonts w:ascii="Arial" w:hAnsi="Arial" w:cs="Arial"/>
          <w:sz w:val="22"/>
          <w:szCs w:val="22"/>
        </w:rPr>
        <w:t>eGovernment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Center, skupiny a instituty, které kombinují sociální vědy a přírodní vědy). </w:t>
      </w:r>
      <w:proofErr w:type="spellStart"/>
      <w:r w:rsidRPr="00676BBD">
        <w:rPr>
          <w:rFonts w:ascii="Arial" w:hAnsi="Arial" w:cs="Arial"/>
          <w:sz w:val="22"/>
          <w:szCs w:val="22"/>
        </w:rPr>
        <w:t>Fraunhofer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podporuje i projekty kombinující humanitní vědy a technické obory, napřík</w:t>
      </w:r>
      <w:r w:rsidR="00A1741C">
        <w:rPr>
          <w:rFonts w:ascii="Arial" w:hAnsi="Arial" w:cs="Arial"/>
          <w:sz w:val="22"/>
          <w:szCs w:val="22"/>
        </w:rPr>
        <w:t xml:space="preserve">lad </w:t>
      </w:r>
      <w:r w:rsidRPr="00676BBD">
        <w:rPr>
          <w:rFonts w:ascii="Arial" w:hAnsi="Arial" w:cs="Arial"/>
          <w:sz w:val="22"/>
          <w:szCs w:val="22"/>
        </w:rPr>
        <w:t>v</w:t>
      </w:r>
      <w:r w:rsidR="00A1741C">
        <w:rPr>
          <w:rFonts w:ascii="Arial" w:hAnsi="Arial" w:cs="Arial"/>
          <w:sz w:val="22"/>
          <w:szCs w:val="22"/>
        </w:rPr>
        <w:t> </w:t>
      </w:r>
      <w:r w:rsidRPr="00676BBD">
        <w:rPr>
          <w:rFonts w:ascii="Arial" w:hAnsi="Arial" w:cs="Arial"/>
          <w:sz w:val="22"/>
          <w:szCs w:val="22"/>
        </w:rPr>
        <w:t xml:space="preserve">projektu Research Alliance </w:t>
      </w:r>
      <w:proofErr w:type="spellStart"/>
      <w:r w:rsidRPr="00676BBD">
        <w:rPr>
          <w:rFonts w:ascii="Arial" w:hAnsi="Arial" w:cs="Arial"/>
          <w:sz w:val="22"/>
          <w:szCs w:val="22"/>
        </w:rPr>
        <w:t>Cultural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76BBD">
        <w:rPr>
          <w:rFonts w:ascii="Arial" w:hAnsi="Arial" w:cs="Arial"/>
          <w:sz w:val="22"/>
          <w:szCs w:val="22"/>
        </w:rPr>
        <w:t>Heritage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(použití moderních materiálů pro lepší zachování důležitých uměleckých děl).</w:t>
      </w:r>
    </w:p>
    <w:p w14:paraId="55724B52" w14:textId="77777777" w:rsidR="00AF6DF3" w:rsidRPr="00676BBD" w:rsidRDefault="00AF6DF3" w:rsidP="00C83496">
      <w:pPr>
        <w:pStyle w:val="Odstavecseseznamem"/>
        <w:numPr>
          <w:ilvl w:val="0"/>
          <w:numId w:val="26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676BBD">
        <w:rPr>
          <w:rFonts w:ascii="Arial" w:hAnsi="Arial" w:cs="Arial"/>
          <w:sz w:val="22"/>
          <w:szCs w:val="22"/>
        </w:rPr>
        <w:t>Podobně široké je i výzkumné spektrum 89 institutů a muzeí</w:t>
      </w:r>
      <w:r w:rsidR="005D58F9">
        <w:rPr>
          <w:rFonts w:ascii="Arial" w:hAnsi="Arial" w:cs="Arial"/>
          <w:sz w:val="22"/>
          <w:szCs w:val="22"/>
        </w:rPr>
        <w:t xml:space="preserve"> Leibnizovy asociace</w:t>
      </w:r>
      <w:r w:rsidRPr="00676BBD">
        <w:rPr>
          <w:rFonts w:ascii="Arial" w:hAnsi="Arial" w:cs="Arial"/>
          <w:sz w:val="22"/>
          <w:szCs w:val="22"/>
        </w:rPr>
        <w:t>, které jsou zaměřeny na společenské, humanitní a hospodářské vědy až po přírodní vědy. Prioritou je základní výzkum orientovaný na praktickou aplikaci, z toho prostřednictvím osmi muzeí se statutem výzkumné organizace.</w:t>
      </w:r>
    </w:p>
    <w:p w14:paraId="1CC06601" w14:textId="228B0BC2" w:rsidR="00AF6DF3" w:rsidRPr="00676BBD" w:rsidRDefault="00AF6DF3" w:rsidP="00C83496">
      <w:pPr>
        <w:pStyle w:val="Odstavecseseznamem"/>
        <w:numPr>
          <w:ilvl w:val="0"/>
          <w:numId w:val="26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proofErr w:type="spellStart"/>
      <w:r w:rsidRPr="00676BBD">
        <w:rPr>
          <w:rFonts w:ascii="Arial" w:hAnsi="Arial" w:cs="Arial"/>
          <w:sz w:val="22"/>
          <w:szCs w:val="22"/>
        </w:rPr>
        <w:t>Finnish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76BBD">
        <w:rPr>
          <w:rFonts w:ascii="Arial" w:hAnsi="Arial" w:cs="Arial"/>
          <w:sz w:val="22"/>
          <w:szCs w:val="22"/>
        </w:rPr>
        <w:t>Infrastructure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Research </w:t>
      </w:r>
      <w:proofErr w:type="spellStart"/>
      <w:r w:rsidRPr="00676BBD">
        <w:rPr>
          <w:rFonts w:ascii="Arial" w:hAnsi="Arial" w:cs="Arial"/>
          <w:sz w:val="22"/>
          <w:szCs w:val="22"/>
        </w:rPr>
        <w:t>Committee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(jako součást </w:t>
      </w:r>
      <w:proofErr w:type="spellStart"/>
      <w:r w:rsidRPr="00676BBD">
        <w:rPr>
          <w:rFonts w:ascii="Arial" w:hAnsi="Arial" w:cs="Arial"/>
          <w:sz w:val="22"/>
          <w:szCs w:val="22"/>
        </w:rPr>
        <w:t>Academy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of </w:t>
      </w:r>
      <w:proofErr w:type="spellStart"/>
      <w:r w:rsidRPr="00676BBD">
        <w:rPr>
          <w:rFonts w:ascii="Arial" w:hAnsi="Arial" w:cs="Arial"/>
          <w:sz w:val="22"/>
          <w:szCs w:val="22"/>
        </w:rPr>
        <w:t>Finland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) vypracovává návrhy pro financování výzkumné infrastruktury jako podklad pro Finskou vládu. Tato komise také pracuje na tzv. </w:t>
      </w:r>
      <w:proofErr w:type="spellStart"/>
      <w:r w:rsidRPr="00676BBD">
        <w:rPr>
          <w:rFonts w:ascii="Arial" w:hAnsi="Arial" w:cs="Arial"/>
          <w:sz w:val="22"/>
          <w:szCs w:val="22"/>
        </w:rPr>
        <w:t>roadmap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for </w:t>
      </w:r>
      <w:proofErr w:type="spellStart"/>
      <w:r w:rsidRPr="00676BBD">
        <w:rPr>
          <w:rFonts w:ascii="Arial" w:hAnsi="Arial" w:cs="Arial"/>
          <w:sz w:val="22"/>
          <w:szCs w:val="22"/>
        </w:rPr>
        <w:t>research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76BBD">
        <w:rPr>
          <w:rFonts w:ascii="Arial" w:hAnsi="Arial" w:cs="Arial"/>
          <w:sz w:val="22"/>
          <w:szCs w:val="22"/>
        </w:rPr>
        <w:t>infrastructures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(dlouhodobý plán toho jaké nové infrastruktury se mají vytvořit a jaké se mají dále podporovat v</w:t>
      </w:r>
      <w:r w:rsidR="00A1741C">
        <w:rPr>
          <w:rFonts w:ascii="Arial" w:hAnsi="Arial" w:cs="Arial"/>
          <w:sz w:val="22"/>
          <w:szCs w:val="22"/>
        </w:rPr>
        <w:t> </w:t>
      </w:r>
      <w:r w:rsidRPr="00676BBD">
        <w:rPr>
          <w:rFonts w:ascii="Arial" w:hAnsi="Arial" w:cs="Arial"/>
          <w:sz w:val="22"/>
          <w:szCs w:val="22"/>
        </w:rPr>
        <w:t xml:space="preserve">nadcházejících 10-15 letech). </w:t>
      </w:r>
    </w:p>
    <w:p w14:paraId="1C15E658" w14:textId="0709DB66" w:rsidR="00AF6DF3" w:rsidRPr="00676BBD" w:rsidRDefault="00AF6DF3" w:rsidP="00C83496">
      <w:pPr>
        <w:pStyle w:val="Odstavecseseznamem"/>
        <w:numPr>
          <w:ilvl w:val="0"/>
          <w:numId w:val="26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proofErr w:type="spellStart"/>
      <w:r w:rsidRPr="00676BBD">
        <w:rPr>
          <w:rFonts w:ascii="Arial" w:hAnsi="Arial" w:cs="Arial"/>
          <w:sz w:val="22"/>
          <w:szCs w:val="22"/>
        </w:rPr>
        <w:t>National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76BBD">
        <w:rPr>
          <w:rFonts w:ascii="Arial" w:hAnsi="Arial" w:cs="Arial"/>
          <w:sz w:val="22"/>
          <w:szCs w:val="22"/>
        </w:rPr>
        <w:t>eResearch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76BBD">
        <w:rPr>
          <w:rFonts w:ascii="Arial" w:hAnsi="Arial" w:cs="Arial"/>
          <w:sz w:val="22"/>
          <w:szCs w:val="22"/>
        </w:rPr>
        <w:t>Collaboration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76BBD">
        <w:rPr>
          <w:rFonts w:ascii="Arial" w:hAnsi="Arial" w:cs="Arial"/>
          <w:sz w:val="22"/>
          <w:szCs w:val="22"/>
        </w:rPr>
        <w:t>Tools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676BBD">
        <w:rPr>
          <w:rFonts w:ascii="Arial" w:hAnsi="Arial" w:cs="Arial"/>
          <w:sz w:val="22"/>
          <w:szCs w:val="22"/>
        </w:rPr>
        <w:t>Resources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676BBD">
        <w:rPr>
          <w:rFonts w:ascii="Arial" w:hAnsi="Arial" w:cs="Arial"/>
          <w:sz w:val="22"/>
          <w:szCs w:val="22"/>
        </w:rPr>
        <w:t>NeCTAR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) je veřejný projekt který vytváří výzkumnou infrastrukturu a to investicí do ICT. Tento projekt financuje stabilní servery, podporuje virtuální laboratoře a nástroje pro virtuální analýzu a výzkum. Součástí tohoto projektu je také virtuální laboratoř </w:t>
      </w:r>
      <w:proofErr w:type="spellStart"/>
      <w:r w:rsidRPr="00676BBD">
        <w:rPr>
          <w:rFonts w:ascii="Arial" w:hAnsi="Arial" w:cs="Arial"/>
          <w:sz w:val="22"/>
          <w:szCs w:val="22"/>
        </w:rPr>
        <w:t>Humanities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76BBD">
        <w:rPr>
          <w:rFonts w:ascii="Arial" w:hAnsi="Arial" w:cs="Arial"/>
          <w:sz w:val="22"/>
          <w:szCs w:val="22"/>
        </w:rPr>
        <w:t>Networked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76BBD">
        <w:rPr>
          <w:rFonts w:ascii="Arial" w:hAnsi="Arial" w:cs="Arial"/>
          <w:sz w:val="22"/>
          <w:szCs w:val="22"/>
        </w:rPr>
        <w:t>Infrastructure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676BBD">
        <w:rPr>
          <w:rFonts w:ascii="Arial" w:hAnsi="Arial" w:cs="Arial"/>
          <w:sz w:val="22"/>
          <w:szCs w:val="22"/>
        </w:rPr>
        <w:t>HuNI</w:t>
      </w:r>
      <w:proofErr w:type="spellEnd"/>
      <w:r w:rsidRPr="00676BBD">
        <w:rPr>
          <w:rFonts w:ascii="Arial" w:hAnsi="Arial" w:cs="Arial"/>
          <w:sz w:val="22"/>
          <w:szCs w:val="22"/>
        </w:rPr>
        <w:t>), v níž jsou přístupná všechna důležitá data pro humanitní výzkum z Australského území (28</w:t>
      </w:r>
      <w:r w:rsidR="00A1741C">
        <w:rPr>
          <w:rFonts w:ascii="Arial" w:hAnsi="Arial" w:cs="Arial"/>
          <w:sz w:val="22"/>
          <w:szCs w:val="22"/>
        </w:rPr>
        <w:t> </w:t>
      </w:r>
      <w:r w:rsidRPr="00676BBD">
        <w:rPr>
          <w:rFonts w:ascii="Arial" w:hAnsi="Arial" w:cs="Arial"/>
          <w:sz w:val="22"/>
          <w:szCs w:val="22"/>
        </w:rPr>
        <w:t>různých databází). Jedná se také o systém, který umožňuje několika týmům pracovat spolu ve virtuálním prostředí a také umožňuje sdílení výzkumu (při hledání dat a záznamů je možné vidět, na jaký výzkum již byla data použita).</w:t>
      </w:r>
    </w:p>
    <w:p w14:paraId="0F32775E" w14:textId="77777777" w:rsidR="00AF6DF3" w:rsidRPr="00676BBD" w:rsidRDefault="00AF6DF3" w:rsidP="00C83496">
      <w:pPr>
        <w:pStyle w:val="Odstavecseseznamem"/>
        <w:numPr>
          <w:ilvl w:val="0"/>
          <w:numId w:val="26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676BBD">
        <w:rPr>
          <w:rFonts w:ascii="Arial" w:hAnsi="Arial" w:cs="Arial"/>
          <w:sz w:val="22"/>
          <w:szCs w:val="22"/>
        </w:rPr>
        <w:t xml:space="preserve">Research </w:t>
      </w:r>
      <w:proofErr w:type="spellStart"/>
      <w:r w:rsidRPr="00676BBD">
        <w:rPr>
          <w:rFonts w:ascii="Arial" w:hAnsi="Arial" w:cs="Arial"/>
          <w:sz w:val="22"/>
          <w:szCs w:val="22"/>
        </w:rPr>
        <w:t>Council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of </w:t>
      </w:r>
      <w:proofErr w:type="spellStart"/>
      <w:r w:rsidRPr="00676BBD">
        <w:rPr>
          <w:rFonts w:ascii="Arial" w:hAnsi="Arial" w:cs="Arial"/>
          <w:sz w:val="22"/>
          <w:szCs w:val="22"/>
        </w:rPr>
        <w:t>Norway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podporuje výzkum pomocí grantů univerzitám, ale tyto granty jsou specifické a vztahují se vždy na jeden konkrétní projekt. Granty jsou rozdělovány programem "</w:t>
      </w:r>
      <w:proofErr w:type="spellStart"/>
      <w:r w:rsidRPr="00676BBD">
        <w:rPr>
          <w:rFonts w:ascii="Arial" w:hAnsi="Arial" w:cs="Arial"/>
          <w:sz w:val="22"/>
          <w:szCs w:val="22"/>
        </w:rPr>
        <w:t>Strategic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76BBD">
        <w:rPr>
          <w:rFonts w:ascii="Arial" w:hAnsi="Arial" w:cs="Arial"/>
          <w:sz w:val="22"/>
          <w:szCs w:val="22"/>
        </w:rPr>
        <w:t>Projects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- University </w:t>
      </w:r>
      <w:proofErr w:type="spellStart"/>
      <w:r w:rsidRPr="00676BBD">
        <w:rPr>
          <w:rFonts w:ascii="Arial" w:hAnsi="Arial" w:cs="Arial"/>
          <w:sz w:val="22"/>
          <w:szCs w:val="22"/>
        </w:rPr>
        <w:t>Colleges</w:t>
      </w:r>
      <w:proofErr w:type="spellEnd"/>
      <w:r w:rsidRPr="00676BBD">
        <w:rPr>
          <w:rFonts w:ascii="Arial" w:hAnsi="Arial" w:cs="Arial"/>
          <w:sz w:val="22"/>
          <w:szCs w:val="22"/>
        </w:rPr>
        <w:t>" a nemají specifické tematické vymezení, ale musí být v oblasti, ve které daná univerzita publikuje excelentní práci (záměr je budovat specializace univerzit a využívat tyto specializace pro výzkum).</w:t>
      </w:r>
    </w:p>
    <w:p w14:paraId="1E1A09DF" w14:textId="5E14404C" w:rsidR="00AF6DF3" w:rsidRPr="00676BBD" w:rsidRDefault="00AF6DF3" w:rsidP="00C83496">
      <w:pPr>
        <w:pStyle w:val="Odstavecseseznamem"/>
        <w:numPr>
          <w:ilvl w:val="0"/>
          <w:numId w:val="26"/>
        </w:numPr>
        <w:spacing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676BBD">
        <w:rPr>
          <w:rFonts w:ascii="Arial" w:hAnsi="Arial" w:cs="Arial"/>
          <w:sz w:val="22"/>
          <w:szCs w:val="22"/>
        </w:rPr>
        <w:t>Rakouská Akademie Věd (</w:t>
      </w:r>
      <w:proofErr w:type="spellStart"/>
      <w:r w:rsidRPr="00676BBD">
        <w:rPr>
          <w:rFonts w:ascii="Arial" w:hAnsi="Arial" w:cs="Arial"/>
          <w:sz w:val="22"/>
          <w:szCs w:val="22"/>
        </w:rPr>
        <w:t>Österreichische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Akademie der </w:t>
      </w:r>
      <w:proofErr w:type="spellStart"/>
      <w:r w:rsidRPr="00676BBD">
        <w:rPr>
          <w:rFonts w:ascii="Arial" w:hAnsi="Arial" w:cs="Arial"/>
          <w:sz w:val="22"/>
          <w:szCs w:val="22"/>
        </w:rPr>
        <w:t>Wissenschaften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- ÖAW) podporuje tvorbu digitálních infrastruktur v oblasti humanitních a sociálních věd. Program go! </w:t>
      </w:r>
      <w:proofErr w:type="spellStart"/>
      <w:r w:rsidRPr="00676BBD">
        <w:rPr>
          <w:rFonts w:ascii="Arial" w:hAnsi="Arial" w:cs="Arial"/>
          <w:sz w:val="22"/>
          <w:szCs w:val="22"/>
        </w:rPr>
        <w:t>digital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má za úkol poskytnout podporu pěti projektům v období 2014 až 2016 na digitalizaci a vytváření digitálních databází. Druhý projekt "Digital </w:t>
      </w:r>
      <w:proofErr w:type="spellStart"/>
      <w:r w:rsidRPr="00676BBD">
        <w:rPr>
          <w:rFonts w:ascii="Arial" w:hAnsi="Arial" w:cs="Arial"/>
          <w:sz w:val="22"/>
          <w:szCs w:val="22"/>
        </w:rPr>
        <w:t>Humanities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676BBD">
        <w:rPr>
          <w:rFonts w:ascii="Arial" w:hAnsi="Arial" w:cs="Arial"/>
          <w:sz w:val="22"/>
          <w:szCs w:val="22"/>
        </w:rPr>
        <w:t>Langzeitprojekte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76BBD">
        <w:rPr>
          <w:rFonts w:ascii="Arial" w:hAnsi="Arial" w:cs="Arial"/>
          <w:sz w:val="22"/>
          <w:szCs w:val="22"/>
        </w:rPr>
        <w:t>zum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76BBD">
        <w:rPr>
          <w:rFonts w:ascii="Arial" w:hAnsi="Arial" w:cs="Arial"/>
          <w:sz w:val="22"/>
          <w:szCs w:val="22"/>
        </w:rPr>
        <w:t>kulturellen</w:t>
      </w:r>
      <w:proofErr w:type="spellEnd"/>
      <w:r w:rsidRPr="00676BBD">
        <w:rPr>
          <w:rFonts w:ascii="Arial" w:hAnsi="Arial" w:cs="Arial"/>
          <w:sz w:val="22"/>
          <w:szCs w:val="22"/>
        </w:rPr>
        <w:t xml:space="preserve"> Erbe" je projekt který podporuje využívání digitalizace v</w:t>
      </w:r>
      <w:r w:rsidR="00A1741C">
        <w:rPr>
          <w:rFonts w:ascii="Arial" w:hAnsi="Arial" w:cs="Arial"/>
          <w:sz w:val="22"/>
          <w:szCs w:val="22"/>
        </w:rPr>
        <w:t> </w:t>
      </w:r>
      <w:r w:rsidRPr="00676BBD">
        <w:rPr>
          <w:rFonts w:ascii="Arial" w:hAnsi="Arial" w:cs="Arial"/>
          <w:sz w:val="22"/>
          <w:szCs w:val="22"/>
        </w:rPr>
        <w:t>oblasti humanitních a sociálních věd pro zatraktivnění Rakouska jak pro firmy, tak pro talentované výzkumné pracovníky. Tento projekt se také snaží spojit humanitní a sociální vědy s věd</w:t>
      </w:r>
      <w:r w:rsidR="00676BBD">
        <w:rPr>
          <w:rFonts w:ascii="Arial" w:hAnsi="Arial" w:cs="Arial"/>
          <w:sz w:val="22"/>
          <w:szCs w:val="22"/>
        </w:rPr>
        <w:t xml:space="preserve">eckými postupy technologických </w:t>
      </w:r>
      <w:r w:rsidRPr="00676BBD">
        <w:rPr>
          <w:rFonts w:ascii="Arial" w:hAnsi="Arial" w:cs="Arial"/>
          <w:sz w:val="22"/>
          <w:szCs w:val="22"/>
        </w:rPr>
        <w:t>a vědeckých databází (podpora výměny dobré praxe).</w:t>
      </w:r>
    </w:p>
    <w:sectPr w:rsidR="00AF6DF3" w:rsidRPr="00676BBD" w:rsidSect="00506CC6">
      <w:footerReference w:type="default" r:id="rId9"/>
      <w:pgSz w:w="11906" w:h="16838"/>
      <w:pgMar w:top="1418" w:right="1134" w:bottom="1418" w:left="1134" w:header="708" w:footer="425" w:gutter="0"/>
      <w:pgNumType w:start="1"/>
      <w:cols w:space="708"/>
      <w:titlePg/>
      <w:docGrid w:linePitch="326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A8C756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50F820" w14:textId="77777777" w:rsidR="007E4E84" w:rsidRDefault="007E4E84">
      <w:r>
        <w:separator/>
      </w:r>
    </w:p>
  </w:endnote>
  <w:endnote w:type="continuationSeparator" w:id="0">
    <w:p w14:paraId="7F156DE7" w14:textId="77777777" w:rsidR="007E4E84" w:rsidRDefault="007E4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23A9E0" w14:textId="77777777" w:rsidR="00444D7B" w:rsidRDefault="00444D7B">
    <w:pPr>
      <w:pStyle w:val="Podtitul"/>
      <w:spacing w:after="720"/>
    </w:pPr>
    <w:r>
      <w:rPr>
        <w:rFonts w:ascii="Arial" w:eastAsia="Arial" w:hAnsi="Arial" w:cs="Arial"/>
        <w:sz w:val="22"/>
        <w:szCs w:val="22"/>
      </w:rPr>
      <w:t xml:space="preserve">Stránka </w:t>
    </w:r>
    <w:r>
      <w:fldChar w:fldCharType="begin"/>
    </w:r>
    <w:r>
      <w:instrText>PAGE</w:instrText>
    </w:r>
    <w:r>
      <w:fldChar w:fldCharType="separate"/>
    </w:r>
    <w:r w:rsidR="00F6504B">
      <w:rPr>
        <w:noProof/>
      </w:rPr>
      <w:t>12</w:t>
    </w:r>
    <w:r>
      <w:fldChar w:fldCharType="end"/>
    </w:r>
    <w:r>
      <w:rPr>
        <w:rFonts w:ascii="Arial" w:eastAsia="Arial" w:hAnsi="Arial" w:cs="Arial"/>
        <w:sz w:val="22"/>
        <w:szCs w:val="22"/>
      </w:rPr>
      <w:t xml:space="preserve"> (celkem </w:t>
    </w:r>
    <w:r>
      <w:fldChar w:fldCharType="begin"/>
    </w:r>
    <w:r>
      <w:instrText>NUMPAGES</w:instrText>
    </w:r>
    <w:r>
      <w:fldChar w:fldCharType="separate"/>
    </w:r>
    <w:r w:rsidR="00F6504B">
      <w:rPr>
        <w:noProof/>
      </w:rPr>
      <w:t>12</w:t>
    </w:r>
    <w:r>
      <w:fldChar w:fldCharType="end"/>
    </w:r>
    <w:r>
      <w:rPr>
        <w:rFonts w:ascii="Arial" w:eastAsia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A71CE9" w14:textId="77777777" w:rsidR="007E4E84" w:rsidRDefault="007E4E84">
      <w:r>
        <w:separator/>
      </w:r>
    </w:p>
  </w:footnote>
  <w:footnote w:type="continuationSeparator" w:id="0">
    <w:p w14:paraId="3A3C24B0" w14:textId="77777777" w:rsidR="007E4E84" w:rsidRDefault="007E4E84">
      <w:r>
        <w:continuationSeparator/>
      </w:r>
    </w:p>
  </w:footnote>
  <w:footnote w:id="1">
    <w:p w14:paraId="4873F247" w14:textId="4505A67A" w:rsidR="009E200C" w:rsidRPr="00CA54ED" w:rsidRDefault="009E200C" w:rsidP="00CA54ED">
      <w:pPr>
        <w:spacing w:after="200"/>
        <w:jc w:val="both"/>
        <w:rPr>
          <w:ins w:id="152" w:author="Marcel Kraus" w:date="2016-09-29T10:59:00Z"/>
          <w:rFonts w:ascii="Arial" w:hAnsi="Arial" w:cs="Arial"/>
          <w:sz w:val="18"/>
          <w:szCs w:val="18"/>
        </w:rPr>
      </w:pPr>
      <w:ins w:id="153" w:author="Marcel Kraus" w:date="2016-09-29T10:59:00Z">
        <w:r w:rsidRPr="00CA54ED">
          <w:rPr>
            <w:rStyle w:val="Znakapoznpodarou"/>
            <w:rFonts w:ascii="Arial" w:hAnsi="Arial" w:cs="Arial"/>
            <w:sz w:val="18"/>
            <w:szCs w:val="18"/>
          </w:rPr>
          <w:footnoteRef/>
        </w:r>
        <w:r w:rsidRPr="00CA54ED">
          <w:rPr>
            <w:rFonts w:ascii="Arial" w:hAnsi="Arial" w:cs="Arial"/>
            <w:sz w:val="18"/>
            <w:szCs w:val="18"/>
          </w:rPr>
          <w:t xml:space="preserve"> Relevance a užitečnost některých typů výstupů výzkumu </w:t>
        </w:r>
      </w:ins>
      <w:ins w:id="154" w:author="Marcel Kraus" w:date="2016-09-29T11:00:00Z">
        <w:r w:rsidR="004224F9" w:rsidRPr="00CA54ED">
          <w:rPr>
            <w:rFonts w:ascii="Arial" w:hAnsi="Arial" w:cs="Arial"/>
            <w:sz w:val="18"/>
            <w:szCs w:val="18"/>
          </w:rPr>
          <w:t xml:space="preserve">tohoto </w:t>
        </w:r>
      </w:ins>
      <w:ins w:id="155" w:author="Marcel Kraus" w:date="2016-09-29T11:30:00Z">
        <w:r w:rsidR="004224F9" w:rsidRPr="00CA54ED">
          <w:rPr>
            <w:rFonts w:ascii="Arial" w:hAnsi="Arial" w:cs="Arial"/>
            <w:sz w:val="18"/>
            <w:szCs w:val="18"/>
          </w:rPr>
          <w:t>pr</w:t>
        </w:r>
      </w:ins>
      <w:ins w:id="156" w:author="Marcel Kraus" w:date="2016-09-29T11:00:00Z">
        <w:r w:rsidRPr="00CA54ED">
          <w:rPr>
            <w:rFonts w:ascii="Arial" w:hAnsi="Arial" w:cs="Arial"/>
            <w:sz w:val="18"/>
            <w:szCs w:val="18"/>
          </w:rPr>
          <w:t>ogramu</w:t>
        </w:r>
      </w:ins>
      <w:ins w:id="157" w:author="Marcel Kraus" w:date="2016-09-29T10:59:00Z">
        <w:r w:rsidRPr="00CA54ED">
          <w:rPr>
            <w:rFonts w:ascii="Arial" w:hAnsi="Arial" w:cs="Arial"/>
            <w:sz w:val="18"/>
            <w:szCs w:val="18"/>
          </w:rPr>
          <w:t xml:space="preserve"> </w:t>
        </w:r>
      </w:ins>
      <w:ins w:id="158" w:author="Marcel Kraus" w:date="2016-09-29T11:32:00Z">
        <w:r w:rsidR="004224F9" w:rsidRPr="00CA54ED">
          <w:rPr>
            <w:rFonts w:ascii="Arial" w:hAnsi="Arial" w:cs="Arial"/>
            <w:sz w:val="18"/>
            <w:szCs w:val="18"/>
          </w:rPr>
          <w:t>mohou být podpořeny</w:t>
        </w:r>
      </w:ins>
      <w:ins w:id="159" w:author="Marcel Kraus" w:date="2016-09-29T10:59:00Z">
        <w:r w:rsidRPr="00CA54ED">
          <w:rPr>
            <w:rFonts w:ascii="Arial" w:hAnsi="Arial" w:cs="Arial"/>
            <w:sz w:val="18"/>
            <w:szCs w:val="18"/>
          </w:rPr>
          <w:t xml:space="preserve"> </w:t>
        </w:r>
        <w:r w:rsidR="004224F9" w:rsidRPr="00CA54ED">
          <w:rPr>
            <w:rFonts w:ascii="Arial" w:hAnsi="Arial" w:cs="Arial"/>
            <w:sz w:val="18"/>
            <w:szCs w:val="18"/>
          </w:rPr>
          <w:t>tzv. aplikační</w:t>
        </w:r>
      </w:ins>
      <w:ins w:id="160" w:author="Marcel Kraus" w:date="2016-09-29T11:30:00Z">
        <w:r w:rsidR="004224F9" w:rsidRPr="00CA54ED">
          <w:rPr>
            <w:rFonts w:ascii="Arial" w:hAnsi="Arial" w:cs="Arial"/>
            <w:sz w:val="18"/>
            <w:szCs w:val="18"/>
          </w:rPr>
          <w:t>m</w:t>
        </w:r>
      </w:ins>
      <w:ins w:id="161" w:author="Marcel Kraus" w:date="2016-09-29T10:59:00Z">
        <w:r w:rsidR="004224F9" w:rsidRPr="00CA54ED">
          <w:rPr>
            <w:rFonts w:ascii="Arial" w:hAnsi="Arial" w:cs="Arial"/>
            <w:sz w:val="18"/>
            <w:szCs w:val="18"/>
          </w:rPr>
          <w:t xml:space="preserve"> garant</w:t>
        </w:r>
      </w:ins>
      <w:ins w:id="162" w:author="Marcel Kraus" w:date="2016-09-29T11:30:00Z">
        <w:r w:rsidR="004224F9" w:rsidRPr="00CA54ED">
          <w:rPr>
            <w:rFonts w:ascii="Arial" w:hAnsi="Arial" w:cs="Arial"/>
            <w:sz w:val="18"/>
            <w:szCs w:val="18"/>
          </w:rPr>
          <w:t>em</w:t>
        </w:r>
      </w:ins>
      <w:ins w:id="163" w:author="Marcel Kraus" w:date="2016-09-29T10:59:00Z">
        <w:r w:rsidRPr="00CA54ED">
          <w:rPr>
            <w:rFonts w:ascii="Arial" w:hAnsi="Arial" w:cs="Arial"/>
            <w:sz w:val="18"/>
            <w:szCs w:val="18"/>
          </w:rPr>
          <w:t>. Jde o subjekt</w:t>
        </w:r>
      </w:ins>
      <w:ins w:id="164" w:author="Marcel Kraus" w:date="2016-09-29T11:33:00Z">
        <w:r w:rsidR="004224F9" w:rsidRPr="00CA54ED">
          <w:rPr>
            <w:rFonts w:ascii="Arial" w:hAnsi="Arial" w:cs="Arial"/>
            <w:sz w:val="18"/>
            <w:szCs w:val="18"/>
          </w:rPr>
          <w:t xml:space="preserve"> </w:t>
        </w:r>
      </w:ins>
      <w:ins w:id="165" w:author="Marcel Kraus" w:date="2016-09-29T10:59:00Z">
        <w:r w:rsidRPr="00CA54ED">
          <w:rPr>
            <w:rFonts w:ascii="Arial" w:hAnsi="Arial" w:cs="Arial"/>
            <w:sz w:val="18"/>
            <w:szCs w:val="18"/>
          </w:rPr>
          <w:t>nebo o vzorek cílové skupiny z aplikační sféry společenských a humanitních věd</w:t>
        </w:r>
      </w:ins>
      <w:ins w:id="166" w:author="Marcel Kraus" w:date="2016-09-29T11:35:00Z">
        <w:r w:rsidR="004224F9" w:rsidRPr="00CA54ED">
          <w:rPr>
            <w:rFonts w:ascii="Arial" w:hAnsi="Arial" w:cs="Arial"/>
            <w:sz w:val="18"/>
            <w:szCs w:val="18"/>
          </w:rPr>
          <w:t xml:space="preserve">, jehož stěžejním úkolem je </w:t>
        </w:r>
      </w:ins>
      <w:ins w:id="167" w:author="Lukáš Kačena" w:date="2016-09-30T16:59:00Z">
        <w:r w:rsidR="00CA54ED">
          <w:rPr>
            <w:rFonts w:ascii="Arial" w:hAnsi="Arial" w:cs="Arial"/>
            <w:sz w:val="18"/>
            <w:szCs w:val="18"/>
          </w:rPr>
          <w:t xml:space="preserve">zajistit nebo </w:t>
        </w:r>
      </w:ins>
      <w:ins w:id="168" w:author="Marcel Kraus" w:date="2016-09-29T11:35:00Z">
        <w:r w:rsidR="004224F9" w:rsidRPr="00CA54ED">
          <w:rPr>
            <w:rFonts w:ascii="Arial" w:hAnsi="Arial" w:cs="Arial"/>
            <w:sz w:val="18"/>
            <w:szCs w:val="18"/>
          </w:rPr>
          <w:t>podpořit využití výstupů výzkumu</w:t>
        </w:r>
      </w:ins>
      <w:ins w:id="169" w:author="Marcel Kraus" w:date="2016-09-29T10:59:00Z">
        <w:r w:rsidRPr="00CA54ED">
          <w:rPr>
            <w:rFonts w:ascii="Arial" w:hAnsi="Arial" w:cs="Arial"/>
            <w:sz w:val="18"/>
            <w:szCs w:val="18"/>
          </w:rPr>
          <w:t>. Aplikační garan</w:t>
        </w:r>
        <w:r w:rsidR="004224F9" w:rsidRPr="00CA54ED">
          <w:rPr>
            <w:rFonts w:ascii="Arial" w:hAnsi="Arial" w:cs="Arial"/>
            <w:sz w:val="18"/>
            <w:szCs w:val="18"/>
          </w:rPr>
          <w:t xml:space="preserve">t </w:t>
        </w:r>
      </w:ins>
      <w:ins w:id="170" w:author="Lukáš Kačena" w:date="2016-09-30T17:00:00Z">
        <w:r w:rsidR="00CA54ED">
          <w:rPr>
            <w:rFonts w:ascii="Arial" w:hAnsi="Arial" w:cs="Arial"/>
            <w:sz w:val="18"/>
            <w:szCs w:val="18"/>
          </w:rPr>
          <w:t>může vystupovat</w:t>
        </w:r>
      </w:ins>
      <w:ins w:id="171" w:author="Marcel Kraus" w:date="2016-09-29T10:59:00Z">
        <w:r w:rsidR="004224F9" w:rsidRPr="00CA54ED">
          <w:rPr>
            <w:rFonts w:ascii="Arial" w:hAnsi="Arial" w:cs="Arial"/>
            <w:sz w:val="18"/>
            <w:szCs w:val="18"/>
          </w:rPr>
          <w:t xml:space="preserve"> jako partner např. </w:t>
        </w:r>
      </w:ins>
      <w:ins w:id="172" w:author="Marcel Kraus" w:date="2016-09-29T11:34:00Z">
        <w:r w:rsidR="004224F9" w:rsidRPr="00CA54ED">
          <w:rPr>
            <w:rFonts w:ascii="Arial" w:hAnsi="Arial" w:cs="Arial"/>
            <w:sz w:val="18"/>
            <w:szCs w:val="18"/>
          </w:rPr>
          <w:t xml:space="preserve">při formulaci obsahu výzkumu, volbě výzkumných metod, </w:t>
        </w:r>
      </w:ins>
      <w:ins w:id="173" w:author="Marcel Kraus" w:date="2016-09-29T10:59:00Z">
        <w:r w:rsidRPr="00CA54ED">
          <w:rPr>
            <w:rFonts w:ascii="Arial" w:hAnsi="Arial" w:cs="Arial"/>
            <w:sz w:val="18"/>
            <w:szCs w:val="18"/>
          </w:rPr>
          <w:t xml:space="preserve">plánování </w:t>
        </w:r>
      </w:ins>
      <w:ins w:id="174" w:author="Marcel Kraus" w:date="2016-09-29T11:36:00Z">
        <w:r w:rsidR="004224F9" w:rsidRPr="00CA54ED">
          <w:rPr>
            <w:rFonts w:ascii="Arial" w:hAnsi="Arial" w:cs="Arial"/>
            <w:sz w:val="18"/>
            <w:szCs w:val="18"/>
          </w:rPr>
          <w:t>a</w:t>
        </w:r>
      </w:ins>
      <w:ins w:id="175" w:author="Marcel Kraus" w:date="2016-09-29T10:59:00Z">
        <w:r w:rsidRPr="00CA54ED">
          <w:rPr>
            <w:rFonts w:ascii="Arial" w:hAnsi="Arial" w:cs="Arial"/>
            <w:sz w:val="18"/>
            <w:szCs w:val="18"/>
          </w:rPr>
          <w:t xml:space="preserve"> provádění výzkumu, testování</w:t>
        </w:r>
      </w:ins>
      <w:ins w:id="176" w:author="Marcel Kraus" w:date="2016-09-29T11:01:00Z">
        <w:r w:rsidRPr="00CA54ED">
          <w:rPr>
            <w:rFonts w:ascii="Arial" w:hAnsi="Arial" w:cs="Arial"/>
            <w:sz w:val="18"/>
            <w:szCs w:val="18"/>
          </w:rPr>
          <w:t xml:space="preserve">, zavádění </w:t>
        </w:r>
      </w:ins>
      <w:ins w:id="177" w:author="Marcel Kraus" w:date="2016-09-29T11:02:00Z">
        <w:r w:rsidRPr="00CA54ED">
          <w:rPr>
            <w:rFonts w:ascii="Arial" w:hAnsi="Arial" w:cs="Arial"/>
            <w:sz w:val="18"/>
            <w:szCs w:val="18"/>
          </w:rPr>
          <w:t xml:space="preserve">výstupů výzkumu </w:t>
        </w:r>
      </w:ins>
      <w:ins w:id="178" w:author="Marcel Kraus" w:date="2016-09-29T11:01:00Z">
        <w:r w:rsidRPr="00CA54ED">
          <w:rPr>
            <w:rFonts w:ascii="Arial" w:hAnsi="Arial" w:cs="Arial"/>
            <w:sz w:val="18"/>
            <w:szCs w:val="18"/>
          </w:rPr>
          <w:t>na trh</w:t>
        </w:r>
      </w:ins>
      <w:ins w:id="179" w:author="Marcel Kraus" w:date="2016-09-29T10:59:00Z">
        <w:r w:rsidRPr="00CA54ED">
          <w:rPr>
            <w:rFonts w:ascii="Arial" w:hAnsi="Arial" w:cs="Arial"/>
            <w:sz w:val="18"/>
            <w:szCs w:val="18"/>
          </w:rPr>
          <w:t xml:space="preserve"> atd.</w:t>
        </w:r>
      </w:ins>
      <w:ins w:id="180" w:author="Marcel Kraus" w:date="2016-09-29T11:01:00Z">
        <w:r w:rsidRPr="00CA54ED">
          <w:rPr>
            <w:rFonts w:ascii="Arial" w:hAnsi="Arial" w:cs="Arial"/>
            <w:sz w:val="18"/>
            <w:szCs w:val="18"/>
          </w:rPr>
          <w:t xml:space="preserve"> Aplikační garant může být totožný s dalším účastníkem projektu. </w:t>
        </w:r>
      </w:ins>
      <w:ins w:id="181" w:author="Marcel Kraus" w:date="2016-09-29T10:59:00Z">
        <w:r w:rsidRPr="00CA54ED">
          <w:rPr>
            <w:rFonts w:ascii="Arial" w:hAnsi="Arial" w:cs="Arial"/>
            <w:sz w:val="18"/>
            <w:szCs w:val="18"/>
          </w:rPr>
          <w:t xml:space="preserve"> </w:t>
        </w:r>
      </w:ins>
    </w:p>
    <w:p w14:paraId="388D7AC4" w14:textId="1DEDD793" w:rsidR="009E200C" w:rsidRDefault="009E200C">
      <w:pPr>
        <w:pStyle w:val="Textpoznpodarou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01C6D"/>
    <w:multiLevelType w:val="multilevel"/>
    <w:tmpl w:val="7204A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FE0EAC"/>
    <w:multiLevelType w:val="hybridMultilevel"/>
    <w:tmpl w:val="297250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93143"/>
    <w:multiLevelType w:val="multilevel"/>
    <w:tmpl w:val="08064A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997BC6"/>
    <w:multiLevelType w:val="multilevel"/>
    <w:tmpl w:val="81F05E5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C12AFD"/>
    <w:multiLevelType w:val="multilevel"/>
    <w:tmpl w:val="EA28817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715B21"/>
    <w:multiLevelType w:val="multilevel"/>
    <w:tmpl w:val="7204A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D60688"/>
    <w:multiLevelType w:val="multilevel"/>
    <w:tmpl w:val="59F807D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700FBD"/>
    <w:multiLevelType w:val="multilevel"/>
    <w:tmpl w:val="D65AB1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9F2B90"/>
    <w:multiLevelType w:val="multilevel"/>
    <w:tmpl w:val="B8A659E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F12038"/>
    <w:multiLevelType w:val="multilevel"/>
    <w:tmpl w:val="55C4D7A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DAD00D7"/>
    <w:multiLevelType w:val="multilevel"/>
    <w:tmpl w:val="C8BEC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506E21"/>
    <w:multiLevelType w:val="multilevel"/>
    <w:tmpl w:val="569C090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825C28"/>
    <w:multiLevelType w:val="hybridMultilevel"/>
    <w:tmpl w:val="85B039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856485"/>
    <w:multiLevelType w:val="multilevel"/>
    <w:tmpl w:val="04989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91C7E65"/>
    <w:multiLevelType w:val="multilevel"/>
    <w:tmpl w:val="7916BA6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98C3A43"/>
    <w:multiLevelType w:val="hybridMultilevel"/>
    <w:tmpl w:val="C5B655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957F1E"/>
    <w:multiLevelType w:val="multilevel"/>
    <w:tmpl w:val="08CAA46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59F0AEE"/>
    <w:multiLevelType w:val="multilevel"/>
    <w:tmpl w:val="EBAA9F1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7F81C45"/>
    <w:multiLevelType w:val="multilevel"/>
    <w:tmpl w:val="724EA6D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9195EB2"/>
    <w:multiLevelType w:val="multilevel"/>
    <w:tmpl w:val="4F5E285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506692A"/>
    <w:multiLevelType w:val="multilevel"/>
    <w:tmpl w:val="7B60854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88747BD"/>
    <w:multiLevelType w:val="multilevel"/>
    <w:tmpl w:val="E36AD97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9356B23"/>
    <w:multiLevelType w:val="hybridMultilevel"/>
    <w:tmpl w:val="FB9E9A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C55E4A"/>
    <w:multiLevelType w:val="hybridMultilevel"/>
    <w:tmpl w:val="0C6C0C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0A43ED"/>
    <w:multiLevelType w:val="hybridMultilevel"/>
    <w:tmpl w:val="34E20B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7857A0"/>
    <w:multiLevelType w:val="multilevel"/>
    <w:tmpl w:val="C3D2FCB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3DE521A"/>
    <w:multiLevelType w:val="multilevel"/>
    <w:tmpl w:val="DA78C4D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7"/>
    <w:lvlOverride w:ilvl="0">
      <w:lvl w:ilvl="0">
        <w:numFmt w:val="decimal"/>
        <w:lvlText w:val="%1."/>
        <w:lvlJc w:val="left"/>
      </w:lvl>
    </w:lvlOverride>
  </w:num>
  <w:num w:numId="3">
    <w:abstractNumId w:val="2"/>
    <w:lvlOverride w:ilvl="0">
      <w:lvl w:ilvl="0">
        <w:numFmt w:val="decimal"/>
        <w:lvlText w:val="%1."/>
        <w:lvlJc w:val="left"/>
      </w:lvl>
    </w:lvlOverride>
  </w:num>
  <w:num w:numId="4">
    <w:abstractNumId w:val="9"/>
    <w:lvlOverride w:ilvl="0">
      <w:lvl w:ilvl="0">
        <w:numFmt w:val="decimal"/>
        <w:lvlText w:val="%1."/>
        <w:lvlJc w:val="left"/>
      </w:lvl>
    </w:lvlOverride>
  </w:num>
  <w:num w:numId="5">
    <w:abstractNumId w:val="16"/>
    <w:lvlOverride w:ilvl="0">
      <w:lvl w:ilvl="0">
        <w:numFmt w:val="decimal"/>
        <w:lvlText w:val="%1."/>
        <w:lvlJc w:val="left"/>
      </w:lvl>
    </w:lvlOverride>
  </w:num>
  <w:num w:numId="6">
    <w:abstractNumId w:val="19"/>
    <w:lvlOverride w:ilvl="0">
      <w:lvl w:ilvl="0">
        <w:numFmt w:val="decimal"/>
        <w:lvlText w:val="%1."/>
        <w:lvlJc w:val="left"/>
      </w:lvl>
    </w:lvlOverride>
  </w:num>
  <w:num w:numId="7">
    <w:abstractNumId w:val="3"/>
    <w:lvlOverride w:ilvl="0">
      <w:lvl w:ilvl="0">
        <w:numFmt w:val="decimal"/>
        <w:lvlText w:val="%1."/>
        <w:lvlJc w:val="left"/>
      </w:lvl>
    </w:lvlOverride>
  </w:num>
  <w:num w:numId="8">
    <w:abstractNumId w:val="4"/>
    <w:lvlOverride w:ilvl="0">
      <w:lvl w:ilvl="0">
        <w:numFmt w:val="decimal"/>
        <w:lvlText w:val="%1."/>
        <w:lvlJc w:val="left"/>
      </w:lvl>
    </w:lvlOverride>
  </w:num>
  <w:num w:numId="9">
    <w:abstractNumId w:val="17"/>
    <w:lvlOverride w:ilvl="0">
      <w:lvl w:ilvl="0">
        <w:numFmt w:val="decimal"/>
        <w:lvlText w:val="%1."/>
        <w:lvlJc w:val="left"/>
      </w:lvl>
    </w:lvlOverride>
  </w:num>
  <w:num w:numId="10">
    <w:abstractNumId w:val="21"/>
    <w:lvlOverride w:ilvl="0">
      <w:lvl w:ilvl="0">
        <w:numFmt w:val="decimal"/>
        <w:lvlText w:val="%1."/>
        <w:lvlJc w:val="left"/>
      </w:lvl>
    </w:lvlOverride>
  </w:num>
  <w:num w:numId="11">
    <w:abstractNumId w:val="8"/>
    <w:lvlOverride w:ilvl="0">
      <w:lvl w:ilvl="0">
        <w:numFmt w:val="decimal"/>
        <w:lvlText w:val="%1."/>
        <w:lvlJc w:val="left"/>
      </w:lvl>
    </w:lvlOverride>
  </w:num>
  <w:num w:numId="12">
    <w:abstractNumId w:val="6"/>
    <w:lvlOverride w:ilvl="0">
      <w:lvl w:ilvl="0">
        <w:numFmt w:val="decimal"/>
        <w:lvlText w:val="%1."/>
        <w:lvlJc w:val="left"/>
      </w:lvl>
    </w:lvlOverride>
  </w:num>
  <w:num w:numId="13">
    <w:abstractNumId w:val="25"/>
    <w:lvlOverride w:ilvl="0">
      <w:lvl w:ilvl="0">
        <w:numFmt w:val="decimal"/>
        <w:lvlText w:val="%1."/>
        <w:lvlJc w:val="left"/>
      </w:lvl>
    </w:lvlOverride>
  </w:num>
  <w:num w:numId="14">
    <w:abstractNumId w:val="14"/>
    <w:lvlOverride w:ilvl="0">
      <w:lvl w:ilvl="0">
        <w:numFmt w:val="decimal"/>
        <w:lvlText w:val="%1."/>
        <w:lvlJc w:val="left"/>
      </w:lvl>
    </w:lvlOverride>
  </w:num>
  <w:num w:numId="15">
    <w:abstractNumId w:val="11"/>
    <w:lvlOverride w:ilvl="0">
      <w:lvl w:ilvl="0">
        <w:numFmt w:val="decimal"/>
        <w:lvlText w:val="%1."/>
        <w:lvlJc w:val="left"/>
      </w:lvl>
    </w:lvlOverride>
  </w:num>
  <w:num w:numId="16">
    <w:abstractNumId w:val="26"/>
    <w:lvlOverride w:ilvl="0">
      <w:lvl w:ilvl="0">
        <w:numFmt w:val="decimal"/>
        <w:lvlText w:val="%1."/>
        <w:lvlJc w:val="left"/>
      </w:lvl>
    </w:lvlOverride>
  </w:num>
  <w:num w:numId="17">
    <w:abstractNumId w:val="20"/>
    <w:lvlOverride w:ilvl="0">
      <w:lvl w:ilvl="0">
        <w:numFmt w:val="decimal"/>
        <w:lvlText w:val="%1."/>
        <w:lvlJc w:val="left"/>
      </w:lvl>
    </w:lvlOverride>
  </w:num>
  <w:num w:numId="18">
    <w:abstractNumId w:val="1"/>
  </w:num>
  <w:num w:numId="19">
    <w:abstractNumId w:val="15"/>
  </w:num>
  <w:num w:numId="20">
    <w:abstractNumId w:val="12"/>
  </w:num>
  <w:num w:numId="21">
    <w:abstractNumId w:val="18"/>
  </w:num>
  <w:num w:numId="22">
    <w:abstractNumId w:val="22"/>
  </w:num>
  <w:num w:numId="23">
    <w:abstractNumId w:val="24"/>
  </w:num>
  <w:num w:numId="24">
    <w:abstractNumId w:val="23"/>
  </w:num>
  <w:num w:numId="25">
    <w:abstractNumId w:val="0"/>
  </w:num>
  <w:num w:numId="26">
    <w:abstractNumId w:val="5"/>
  </w:num>
  <w:num w:numId="27">
    <w:abstractNumId w:val="13"/>
  </w:num>
  <w:numIdMacAtCleanup w:val="26"/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isplayBackgroundShape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4048F"/>
    <w:rsid w:val="000159F3"/>
    <w:rsid w:val="00076911"/>
    <w:rsid w:val="000C3B49"/>
    <w:rsid w:val="000D4F82"/>
    <w:rsid w:val="000D6334"/>
    <w:rsid w:val="000E2347"/>
    <w:rsid w:val="0010653A"/>
    <w:rsid w:val="00113295"/>
    <w:rsid w:val="001201BF"/>
    <w:rsid w:val="001366C6"/>
    <w:rsid w:val="00144871"/>
    <w:rsid w:val="0015548B"/>
    <w:rsid w:val="00180EAF"/>
    <w:rsid w:val="00184F25"/>
    <w:rsid w:val="00196010"/>
    <w:rsid w:val="0019612D"/>
    <w:rsid w:val="001979BD"/>
    <w:rsid w:val="001A31A8"/>
    <w:rsid w:val="002259B6"/>
    <w:rsid w:val="00246B5D"/>
    <w:rsid w:val="00251A78"/>
    <w:rsid w:val="002A5960"/>
    <w:rsid w:val="002A6C2C"/>
    <w:rsid w:val="002C5CF3"/>
    <w:rsid w:val="002D5F85"/>
    <w:rsid w:val="002E05CB"/>
    <w:rsid w:val="00307446"/>
    <w:rsid w:val="003779E8"/>
    <w:rsid w:val="00387C69"/>
    <w:rsid w:val="00397373"/>
    <w:rsid w:val="003B1405"/>
    <w:rsid w:val="003B5E3A"/>
    <w:rsid w:val="003C3DCC"/>
    <w:rsid w:val="003F62F3"/>
    <w:rsid w:val="003F6311"/>
    <w:rsid w:val="003F7A28"/>
    <w:rsid w:val="00416697"/>
    <w:rsid w:val="004224F9"/>
    <w:rsid w:val="0044162A"/>
    <w:rsid w:val="00444D7B"/>
    <w:rsid w:val="004554AF"/>
    <w:rsid w:val="00467FA1"/>
    <w:rsid w:val="004C5A10"/>
    <w:rsid w:val="004F29DA"/>
    <w:rsid w:val="00506CC6"/>
    <w:rsid w:val="00535B0D"/>
    <w:rsid w:val="00566027"/>
    <w:rsid w:val="00596D8B"/>
    <w:rsid w:val="005D58F9"/>
    <w:rsid w:val="00613066"/>
    <w:rsid w:val="00631AAB"/>
    <w:rsid w:val="006353AE"/>
    <w:rsid w:val="00646192"/>
    <w:rsid w:val="006538C1"/>
    <w:rsid w:val="00676BBD"/>
    <w:rsid w:val="006833F8"/>
    <w:rsid w:val="00692A51"/>
    <w:rsid w:val="006C0D3D"/>
    <w:rsid w:val="006C45CA"/>
    <w:rsid w:val="0072537B"/>
    <w:rsid w:val="00740920"/>
    <w:rsid w:val="007410FF"/>
    <w:rsid w:val="00746EE3"/>
    <w:rsid w:val="00786E1E"/>
    <w:rsid w:val="007A0867"/>
    <w:rsid w:val="007B4333"/>
    <w:rsid w:val="007E4E84"/>
    <w:rsid w:val="007E5E85"/>
    <w:rsid w:val="007E6F48"/>
    <w:rsid w:val="00821D09"/>
    <w:rsid w:val="00877742"/>
    <w:rsid w:val="008C46B0"/>
    <w:rsid w:val="008D45B4"/>
    <w:rsid w:val="008E3E16"/>
    <w:rsid w:val="00915C99"/>
    <w:rsid w:val="009635BC"/>
    <w:rsid w:val="009646CC"/>
    <w:rsid w:val="00980DB4"/>
    <w:rsid w:val="00981338"/>
    <w:rsid w:val="009B01BF"/>
    <w:rsid w:val="009B55AC"/>
    <w:rsid w:val="009D44D7"/>
    <w:rsid w:val="009E200C"/>
    <w:rsid w:val="009F252D"/>
    <w:rsid w:val="00A1741C"/>
    <w:rsid w:val="00A346C3"/>
    <w:rsid w:val="00A54B4F"/>
    <w:rsid w:val="00A57A5F"/>
    <w:rsid w:val="00A74458"/>
    <w:rsid w:val="00AB4B68"/>
    <w:rsid w:val="00AE288C"/>
    <w:rsid w:val="00AF6DF3"/>
    <w:rsid w:val="00B440E0"/>
    <w:rsid w:val="00B47F44"/>
    <w:rsid w:val="00B541E3"/>
    <w:rsid w:val="00B65F78"/>
    <w:rsid w:val="00BA1826"/>
    <w:rsid w:val="00BC56A9"/>
    <w:rsid w:val="00BF415F"/>
    <w:rsid w:val="00C076BC"/>
    <w:rsid w:val="00C3272E"/>
    <w:rsid w:val="00C4683B"/>
    <w:rsid w:val="00C83496"/>
    <w:rsid w:val="00C843A0"/>
    <w:rsid w:val="00C85F31"/>
    <w:rsid w:val="00CA54ED"/>
    <w:rsid w:val="00CA568A"/>
    <w:rsid w:val="00CC4ADF"/>
    <w:rsid w:val="00CC5C7C"/>
    <w:rsid w:val="00CF453D"/>
    <w:rsid w:val="00D07F99"/>
    <w:rsid w:val="00D4532C"/>
    <w:rsid w:val="00D85D0A"/>
    <w:rsid w:val="00DE56B4"/>
    <w:rsid w:val="00E17670"/>
    <w:rsid w:val="00E22532"/>
    <w:rsid w:val="00E4048F"/>
    <w:rsid w:val="00E413FC"/>
    <w:rsid w:val="00E42D34"/>
    <w:rsid w:val="00E5209E"/>
    <w:rsid w:val="00E74732"/>
    <w:rsid w:val="00E74A16"/>
    <w:rsid w:val="00E85973"/>
    <w:rsid w:val="00E90520"/>
    <w:rsid w:val="00EE7EA5"/>
    <w:rsid w:val="00F0178B"/>
    <w:rsid w:val="00F379D6"/>
    <w:rsid w:val="00F53C20"/>
    <w:rsid w:val="00F6504B"/>
    <w:rsid w:val="00F74D56"/>
    <w:rsid w:val="00F85812"/>
    <w:rsid w:val="00F8699F"/>
    <w:rsid w:val="00FA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7AA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 w:line="276" w:lineRule="auto"/>
      <w:outlineLvl w:val="0"/>
    </w:pPr>
    <w:rPr>
      <w:rFonts w:ascii="Calibri" w:eastAsia="Calibri" w:hAnsi="Calibri" w:cs="Calibri"/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 w:line="276" w:lineRule="auto"/>
      <w:outlineLvl w:val="1"/>
    </w:pPr>
    <w:rPr>
      <w:rFonts w:ascii="Calibri" w:eastAsia="Calibri" w:hAnsi="Calibri" w:cs="Calibri"/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 w:line="276" w:lineRule="auto"/>
      <w:outlineLvl w:val="2"/>
    </w:pPr>
    <w:rPr>
      <w:rFonts w:ascii="Calibri" w:eastAsia="Calibri" w:hAnsi="Calibri" w:cs="Calibri"/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 w:line="276" w:lineRule="auto"/>
      <w:outlineLvl w:val="3"/>
    </w:pPr>
    <w:rPr>
      <w:rFonts w:ascii="Calibri" w:eastAsia="Calibri" w:hAnsi="Calibri" w:cs="Calibri"/>
      <w:b/>
    </w:rPr>
  </w:style>
  <w:style w:type="paragraph" w:styleId="Nadpis5">
    <w:name w:val="heading 5"/>
    <w:basedOn w:val="Normln"/>
    <w:next w:val="Normln"/>
    <w:pPr>
      <w:keepNext/>
      <w:keepLines/>
      <w:spacing w:before="220" w:after="40" w:line="276" w:lineRule="auto"/>
      <w:outlineLvl w:val="4"/>
    </w:pPr>
    <w:rPr>
      <w:rFonts w:ascii="Calibri" w:eastAsia="Calibri" w:hAnsi="Calibri" w:cs="Calibri"/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 w:line="276" w:lineRule="auto"/>
      <w:outlineLvl w:val="5"/>
    </w:pPr>
    <w:rPr>
      <w:rFonts w:ascii="Calibri" w:eastAsia="Calibri" w:hAnsi="Calibri" w:cs="Calibri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 w:line="276" w:lineRule="auto"/>
    </w:pPr>
    <w:rPr>
      <w:rFonts w:ascii="Calibri" w:eastAsia="Calibri" w:hAnsi="Calibri" w:cs="Calibri"/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after="60"/>
      <w:jc w:val="center"/>
    </w:pPr>
    <w:rPr>
      <w:rFonts w:ascii="Cambria" w:eastAsia="Cambria" w:hAnsi="Cambria" w:cs="Cambria"/>
      <w:i/>
      <w:color w:val="666666"/>
    </w:rPr>
  </w:style>
  <w:style w:type="table" w:customStyle="1" w:styleId="a">
    <w:basedOn w:val="TableNormal1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0">
    <w:basedOn w:val="TableNormal1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1">
    <w:basedOn w:val="TableNormal1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2">
    <w:basedOn w:val="TableNormal1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3">
    <w:basedOn w:val="TableNormal1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4">
    <w:basedOn w:val="TableNormal1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5">
    <w:basedOn w:val="TableNormal1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6">
    <w:basedOn w:val="TableNormal1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56A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56A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21D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46C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46C3"/>
  </w:style>
  <w:style w:type="paragraph" w:styleId="Zpat">
    <w:name w:val="footer"/>
    <w:basedOn w:val="Normln"/>
    <w:link w:val="ZpatChar"/>
    <w:uiPriority w:val="99"/>
    <w:unhideWhenUsed/>
    <w:rsid w:val="00A346C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346C3"/>
  </w:style>
  <w:style w:type="table" w:styleId="Mkatabulky">
    <w:name w:val="Table Grid"/>
    <w:basedOn w:val="Normlntabulka"/>
    <w:uiPriority w:val="59"/>
    <w:rsid w:val="006833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AF6DF3"/>
    <w:pPr>
      <w:spacing w:before="100" w:beforeAutospacing="1" w:after="100" w:afterAutospacing="1"/>
    </w:pPr>
    <w:rPr>
      <w:color w:val="auto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7774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7774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246B5D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E200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E200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E200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 w:line="276" w:lineRule="auto"/>
      <w:outlineLvl w:val="0"/>
    </w:pPr>
    <w:rPr>
      <w:rFonts w:ascii="Calibri" w:eastAsia="Calibri" w:hAnsi="Calibri" w:cs="Calibri"/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 w:line="276" w:lineRule="auto"/>
      <w:outlineLvl w:val="1"/>
    </w:pPr>
    <w:rPr>
      <w:rFonts w:ascii="Calibri" w:eastAsia="Calibri" w:hAnsi="Calibri" w:cs="Calibri"/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 w:line="276" w:lineRule="auto"/>
      <w:outlineLvl w:val="2"/>
    </w:pPr>
    <w:rPr>
      <w:rFonts w:ascii="Calibri" w:eastAsia="Calibri" w:hAnsi="Calibri" w:cs="Calibri"/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 w:line="276" w:lineRule="auto"/>
      <w:outlineLvl w:val="3"/>
    </w:pPr>
    <w:rPr>
      <w:rFonts w:ascii="Calibri" w:eastAsia="Calibri" w:hAnsi="Calibri" w:cs="Calibri"/>
      <w:b/>
    </w:rPr>
  </w:style>
  <w:style w:type="paragraph" w:styleId="Nadpis5">
    <w:name w:val="heading 5"/>
    <w:basedOn w:val="Normln"/>
    <w:next w:val="Normln"/>
    <w:pPr>
      <w:keepNext/>
      <w:keepLines/>
      <w:spacing w:before="220" w:after="40" w:line="276" w:lineRule="auto"/>
      <w:outlineLvl w:val="4"/>
    </w:pPr>
    <w:rPr>
      <w:rFonts w:ascii="Calibri" w:eastAsia="Calibri" w:hAnsi="Calibri" w:cs="Calibri"/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 w:line="276" w:lineRule="auto"/>
      <w:outlineLvl w:val="5"/>
    </w:pPr>
    <w:rPr>
      <w:rFonts w:ascii="Calibri" w:eastAsia="Calibri" w:hAnsi="Calibri" w:cs="Calibri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 w:line="276" w:lineRule="auto"/>
    </w:pPr>
    <w:rPr>
      <w:rFonts w:ascii="Calibri" w:eastAsia="Calibri" w:hAnsi="Calibri" w:cs="Calibri"/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after="60"/>
      <w:jc w:val="center"/>
    </w:pPr>
    <w:rPr>
      <w:rFonts w:ascii="Cambria" w:eastAsia="Cambria" w:hAnsi="Cambria" w:cs="Cambria"/>
      <w:i/>
      <w:color w:val="666666"/>
    </w:rPr>
  </w:style>
  <w:style w:type="table" w:customStyle="1" w:styleId="a">
    <w:basedOn w:val="TableNormal1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0">
    <w:basedOn w:val="TableNormal1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1">
    <w:basedOn w:val="TableNormal1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2">
    <w:basedOn w:val="TableNormal1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3">
    <w:basedOn w:val="TableNormal1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4">
    <w:basedOn w:val="TableNormal1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5">
    <w:basedOn w:val="TableNormal1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6">
    <w:basedOn w:val="TableNormal1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56A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56A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21D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46C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46C3"/>
  </w:style>
  <w:style w:type="paragraph" w:styleId="Zpat">
    <w:name w:val="footer"/>
    <w:basedOn w:val="Normln"/>
    <w:link w:val="ZpatChar"/>
    <w:uiPriority w:val="99"/>
    <w:unhideWhenUsed/>
    <w:rsid w:val="00A346C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346C3"/>
  </w:style>
  <w:style w:type="table" w:styleId="Mkatabulky">
    <w:name w:val="Table Grid"/>
    <w:basedOn w:val="Normlntabulka"/>
    <w:uiPriority w:val="59"/>
    <w:rsid w:val="006833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AF6DF3"/>
    <w:pPr>
      <w:spacing w:before="100" w:beforeAutospacing="1" w:after="100" w:afterAutospacing="1"/>
    </w:pPr>
    <w:rPr>
      <w:color w:val="auto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7774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7774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246B5D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E200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E200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E20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5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8381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91417">
          <w:marLeft w:val="-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7912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13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EFB45-7A05-4BF7-BA8E-DA770F0E4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5867</Words>
  <Characters>34617</Characters>
  <Application>Microsoft Office Word</Application>
  <DocSecurity>0</DocSecurity>
  <Lines>288</Lines>
  <Paragraphs>80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TA ČR</Company>
  <LinksUpToDate>false</LinksUpToDate>
  <CharactersWithSpaces>40404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 Kraus</dc:creator>
  <cp:lastModifiedBy>Markéta Kühnelová</cp:lastModifiedBy>
  <cp:revision>12</cp:revision>
  <cp:lastPrinted>2016-10-19T15:32:00Z</cp:lastPrinted>
  <dcterms:created xsi:type="dcterms:W3CDTF">2016-09-29T09:37:00Z</dcterms:created>
  <dcterms:modified xsi:type="dcterms:W3CDTF">2016-10-19T15:33:00Z</dcterms:modified>
</cp:coreProperties>
</file>