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C13D3E" w:rsidRDefault="001455C5" w:rsidP="00222201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455C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Národní politiky </w:t>
            </w:r>
            <w:proofErr w:type="spellStart"/>
            <w:r w:rsidRPr="001455C5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1455C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2021 – návrh vypořádání meziresortního připomínkového řízení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85A89">
              <w:rPr>
                <w:rFonts w:ascii="Arial" w:hAnsi="Arial" w:cs="Arial"/>
                <w:b/>
                <w:color w:val="0070C0"/>
                <w:sz w:val="28"/>
                <w:szCs w:val="28"/>
              </w:rPr>
              <w:t>57/A4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A2E56" w:rsidRDefault="007E3680" w:rsidP="002D144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1152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20C5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2D1447">
              <w:rPr>
                <w:rFonts w:ascii="Arial" w:hAnsi="Arial" w:cs="Arial"/>
                <w:sz w:val="22"/>
                <w:szCs w:val="22"/>
              </w:rPr>
              <w:t xml:space="preserve">vypořádání </w:t>
            </w:r>
            <w:r w:rsidR="002D1447" w:rsidRPr="002D1447">
              <w:rPr>
                <w:rFonts w:ascii="Arial" w:hAnsi="Arial" w:cs="Arial"/>
                <w:sz w:val="22"/>
                <w:szCs w:val="22"/>
              </w:rPr>
              <w:t xml:space="preserve">meziresortního připomínkového řízení </w:t>
            </w:r>
            <w:r w:rsidR="001B2D15">
              <w:rPr>
                <w:rFonts w:ascii="Arial" w:hAnsi="Arial" w:cs="Arial"/>
                <w:sz w:val="22"/>
                <w:szCs w:val="22"/>
              </w:rPr>
              <w:t>k materiálu s názvem „Národní politika</w:t>
            </w:r>
            <w:r>
              <w:rPr>
                <w:rFonts w:ascii="Arial" w:hAnsi="Arial" w:cs="Arial"/>
                <w:sz w:val="22"/>
                <w:szCs w:val="22"/>
              </w:rPr>
              <w:t xml:space="preserve"> výzkumu, vývoje a</w:t>
            </w:r>
            <w:r w:rsidR="00ED310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inovací České republiky 2</w:t>
            </w:r>
            <w:r w:rsidR="00173F8A">
              <w:rPr>
                <w:rFonts w:ascii="Arial" w:hAnsi="Arial" w:cs="Arial"/>
                <w:sz w:val="22"/>
                <w:szCs w:val="22"/>
              </w:rPr>
              <w:t>021+</w:t>
            </w:r>
            <w:r w:rsidR="001B2D15">
              <w:rPr>
                <w:rFonts w:ascii="Arial" w:hAnsi="Arial" w:cs="Arial"/>
                <w:sz w:val="22"/>
                <w:szCs w:val="22"/>
              </w:rPr>
              <w:t>“</w:t>
            </w:r>
            <w:r w:rsidR="00173F8A">
              <w:rPr>
                <w:rFonts w:ascii="Arial" w:hAnsi="Arial" w:cs="Arial"/>
                <w:sz w:val="22"/>
                <w:szCs w:val="22"/>
              </w:rPr>
              <w:t xml:space="preserve"> (dále jen „</w:t>
            </w:r>
            <w:r w:rsidR="00385AC6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2D1447">
              <w:rPr>
                <w:rFonts w:ascii="Arial" w:hAnsi="Arial" w:cs="Arial"/>
                <w:sz w:val="22"/>
                <w:szCs w:val="22"/>
              </w:rPr>
              <w:t>vypořádání</w:t>
            </w:r>
            <w:r w:rsidR="00541D2D">
              <w:rPr>
                <w:rFonts w:ascii="Arial" w:hAnsi="Arial" w:cs="Arial"/>
                <w:sz w:val="22"/>
                <w:szCs w:val="22"/>
              </w:rPr>
              <w:t xml:space="preserve"> připomínek</w:t>
            </w:r>
            <w:r w:rsidR="00173F8A">
              <w:rPr>
                <w:rFonts w:ascii="Arial" w:hAnsi="Arial" w:cs="Arial"/>
                <w:sz w:val="22"/>
                <w:szCs w:val="22"/>
              </w:rPr>
              <w:t>“)</w:t>
            </w:r>
            <w:r w:rsidR="003B1C0A">
              <w:rPr>
                <w:rFonts w:ascii="Arial" w:hAnsi="Arial" w:cs="Arial"/>
                <w:sz w:val="22"/>
                <w:szCs w:val="22"/>
              </w:rPr>
              <w:t>.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E05E4" w:rsidRDefault="00E57DA9" w:rsidP="00E57DA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7DA9">
              <w:rPr>
                <w:rFonts w:ascii="Arial" w:hAnsi="Arial" w:cs="Arial"/>
                <w:sz w:val="22"/>
                <w:szCs w:val="22"/>
              </w:rPr>
              <w:t>Dle Jednacího řádu vlády byl materiál rozeslán do meziresortního připomínkového řízení dopisem 1.</w:t>
            </w:r>
            <w:r w:rsidR="00C22CD1">
              <w:rPr>
                <w:rFonts w:ascii="Arial" w:hAnsi="Arial" w:cs="Arial"/>
                <w:sz w:val="22"/>
                <w:szCs w:val="22"/>
              </w:rPr>
              <w:t> </w:t>
            </w:r>
            <w:r w:rsidRPr="00E57DA9">
              <w:rPr>
                <w:rFonts w:ascii="Arial" w:hAnsi="Arial" w:cs="Arial"/>
                <w:sz w:val="22"/>
                <w:szCs w:val="22"/>
              </w:rPr>
              <w:t>místopředsedy Rady pro výzkum, vývoj a inovace prof. Ing. Petra Dvořáka, CSc., dne 14.</w:t>
            </w:r>
            <w:r w:rsidR="00C22CD1">
              <w:rPr>
                <w:rFonts w:ascii="Arial" w:hAnsi="Arial" w:cs="Arial"/>
                <w:sz w:val="22"/>
                <w:szCs w:val="22"/>
              </w:rPr>
              <w:t> </w:t>
            </w:r>
            <w:r w:rsidRPr="00E57DA9">
              <w:rPr>
                <w:rFonts w:ascii="Arial" w:hAnsi="Arial" w:cs="Arial"/>
                <w:sz w:val="22"/>
                <w:szCs w:val="22"/>
              </w:rPr>
              <w:t>dubna 2020, s termínem dodání stanovisek do 28. dubna 2020.</w:t>
            </w:r>
            <w:r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7E05E4">
              <w:rPr>
                <w:rFonts w:ascii="Arial" w:hAnsi="Arial" w:cs="Arial"/>
                <w:sz w:val="22"/>
                <w:szCs w:val="22"/>
              </w:rPr>
              <w:t xml:space="preserve">edle povinných připomínkových míst </w:t>
            </w:r>
            <w:r>
              <w:rPr>
                <w:rFonts w:ascii="Arial" w:hAnsi="Arial" w:cs="Arial"/>
                <w:sz w:val="22"/>
                <w:szCs w:val="22"/>
              </w:rPr>
              <w:t xml:space="preserve">byl materiál zaslán </w:t>
            </w:r>
            <w:r w:rsidR="007E05E4">
              <w:rPr>
                <w:rFonts w:ascii="Arial" w:hAnsi="Arial" w:cs="Arial"/>
                <w:sz w:val="22"/>
                <w:szCs w:val="22"/>
              </w:rPr>
              <w:t xml:space="preserve">rovněž </w:t>
            </w:r>
            <w:r w:rsidR="006F541D">
              <w:rPr>
                <w:rFonts w:ascii="Arial" w:hAnsi="Arial" w:cs="Arial"/>
                <w:sz w:val="22"/>
                <w:szCs w:val="22"/>
              </w:rPr>
              <w:t xml:space="preserve">věcně příslušným připomínkovým místům, kterými jsou </w:t>
            </w:r>
            <w:r w:rsidR="007E05E4">
              <w:rPr>
                <w:rFonts w:ascii="Arial" w:hAnsi="Arial" w:cs="Arial"/>
                <w:sz w:val="22"/>
                <w:szCs w:val="22"/>
              </w:rPr>
              <w:t>A</w:t>
            </w:r>
            <w:r w:rsidR="006F541D">
              <w:rPr>
                <w:rFonts w:ascii="Arial" w:hAnsi="Arial" w:cs="Arial"/>
                <w:sz w:val="22"/>
                <w:szCs w:val="22"/>
              </w:rPr>
              <w:t>kademie věd ČR, Grantová</w:t>
            </w:r>
            <w:r w:rsidR="007E05E4">
              <w:rPr>
                <w:rFonts w:ascii="Arial" w:hAnsi="Arial" w:cs="Arial"/>
                <w:sz w:val="22"/>
                <w:szCs w:val="22"/>
              </w:rPr>
              <w:t xml:space="preserve"> agent</w:t>
            </w:r>
            <w:r w:rsidR="006F541D">
              <w:rPr>
                <w:rFonts w:ascii="Arial" w:hAnsi="Arial" w:cs="Arial"/>
                <w:sz w:val="22"/>
                <w:szCs w:val="22"/>
              </w:rPr>
              <w:t>ura ČR, Technologická agentura ČR, Svaz</w:t>
            </w:r>
            <w:r w:rsidR="007E05E4">
              <w:rPr>
                <w:rFonts w:ascii="Arial" w:hAnsi="Arial" w:cs="Arial"/>
                <w:sz w:val="22"/>
                <w:szCs w:val="22"/>
              </w:rPr>
              <w:t xml:space="preserve"> pr</w:t>
            </w:r>
            <w:r w:rsidR="006F541D">
              <w:rPr>
                <w:rFonts w:ascii="Arial" w:hAnsi="Arial" w:cs="Arial"/>
                <w:sz w:val="22"/>
                <w:szCs w:val="22"/>
              </w:rPr>
              <w:t>ůmyslu a</w:t>
            </w:r>
            <w:r w:rsidR="00752DAE">
              <w:rPr>
                <w:rFonts w:ascii="Arial" w:hAnsi="Arial" w:cs="Arial"/>
                <w:sz w:val="22"/>
                <w:szCs w:val="22"/>
              </w:rPr>
              <w:t> </w:t>
            </w:r>
            <w:r w:rsidR="006F541D">
              <w:rPr>
                <w:rFonts w:ascii="Arial" w:hAnsi="Arial" w:cs="Arial"/>
                <w:sz w:val="22"/>
                <w:szCs w:val="22"/>
              </w:rPr>
              <w:t>dopravy ČR, Hospodářská komora</w:t>
            </w:r>
            <w:r w:rsidR="007E05E4">
              <w:rPr>
                <w:rFonts w:ascii="Arial" w:hAnsi="Arial" w:cs="Arial"/>
                <w:sz w:val="22"/>
                <w:szCs w:val="22"/>
              </w:rPr>
              <w:t xml:space="preserve"> ČR, </w:t>
            </w:r>
            <w:r w:rsidR="006F541D">
              <w:rPr>
                <w:rFonts w:ascii="Arial" w:hAnsi="Arial" w:cs="Arial"/>
                <w:sz w:val="22"/>
                <w:szCs w:val="22"/>
              </w:rPr>
              <w:t>Česká konference rektorů, Rada vysokých škol a</w:t>
            </w:r>
            <w:r w:rsidR="00752DAE">
              <w:rPr>
                <w:rFonts w:ascii="Arial" w:hAnsi="Arial" w:cs="Arial"/>
                <w:sz w:val="22"/>
                <w:szCs w:val="22"/>
              </w:rPr>
              <w:t> </w:t>
            </w:r>
            <w:r w:rsidR="006F541D">
              <w:rPr>
                <w:rFonts w:ascii="Arial" w:hAnsi="Arial" w:cs="Arial"/>
                <w:sz w:val="22"/>
                <w:szCs w:val="22"/>
              </w:rPr>
              <w:t>Asociace</w:t>
            </w:r>
            <w:r w:rsidR="007E05E4">
              <w:rPr>
                <w:rFonts w:ascii="Arial" w:hAnsi="Arial" w:cs="Arial"/>
                <w:sz w:val="22"/>
                <w:szCs w:val="22"/>
              </w:rPr>
              <w:t xml:space="preserve"> výzkumných organizací.</w:t>
            </w:r>
            <w:r w:rsidR="00576D5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A7105" w:rsidRDefault="00CA7105" w:rsidP="00A23D55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A7105">
              <w:rPr>
                <w:rFonts w:ascii="Arial" w:hAnsi="Arial" w:cs="Arial"/>
                <w:sz w:val="22"/>
                <w:szCs w:val="22"/>
              </w:rPr>
              <w:t>V mezirezortním připomínkovém ř</w:t>
            </w:r>
            <w:r w:rsidR="00576D55">
              <w:rPr>
                <w:rFonts w:ascii="Arial" w:hAnsi="Arial" w:cs="Arial"/>
                <w:sz w:val="22"/>
                <w:szCs w:val="22"/>
              </w:rPr>
              <w:t>ízení se k materiálu vyjádřilo</w:t>
            </w:r>
            <w:r w:rsidRPr="00CA71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3D55">
              <w:rPr>
                <w:rFonts w:ascii="Arial" w:hAnsi="Arial" w:cs="Arial"/>
                <w:sz w:val="22"/>
                <w:szCs w:val="22"/>
              </w:rPr>
              <w:t>celkem 24</w:t>
            </w:r>
            <w:r w:rsidR="00576D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A7105">
              <w:rPr>
                <w:rFonts w:ascii="Arial" w:hAnsi="Arial" w:cs="Arial"/>
                <w:sz w:val="22"/>
                <w:szCs w:val="22"/>
              </w:rPr>
              <w:t>připomínkových míst</w:t>
            </w:r>
            <w:r w:rsidR="00576D55">
              <w:rPr>
                <w:rFonts w:ascii="Arial" w:hAnsi="Arial" w:cs="Arial"/>
                <w:sz w:val="22"/>
                <w:szCs w:val="22"/>
              </w:rPr>
              <w:t>. Zásad</w:t>
            </w:r>
            <w:r w:rsidR="00185CC8">
              <w:rPr>
                <w:rFonts w:ascii="Arial" w:hAnsi="Arial" w:cs="Arial"/>
                <w:sz w:val="22"/>
                <w:szCs w:val="22"/>
              </w:rPr>
              <w:t>ní připomínky uplatnilo 14</w:t>
            </w:r>
            <w:r w:rsidRPr="00CA7105">
              <w:rPr>
                <w:rFonts w:ascii="Arial" w:hAnsi="Arial" w:cs="Arial"/>
                <w:sz w:val="22"/>
                <w:szCs w:val="22"/>
              </w:rPr>
              <w:t xml:space="preserve"> připomínkový</w:t>
            </w:r>
            <w:r w:rsidR="00576D55">
              <w:rPr>
                <w:rFonts w:ascii="Arial" w:hAnsi="Arial" w:cs="Arial"/>
                <w:sz w:val="22"/>
                <w:szCs w:val="22"/>
              </w:rPr>
              <w:t>ch míst (Úřad vlády – Vedoucí Úřadu vlády, Úřad vlády – Komise pro lidská práva, Technologická agentura ČR, Svaz průmyslu a</w:t>
            </w:r>
            <w:r w:rsidR="00D86C32">
              <w:rPr>
                <w:rFonts w:ascii="Arial" w:hAnsi="Arial" w:cs="Arial"/>
                <w:sz w:val="22"/>
                <w:szCs w:val="22"/>
              </w:rPr>
              <w:t> </w:t>
            </w:r>
            <w:r w:rsidR="00576D55">
              <w:rPr>
                <w:rFonts w:ascii="Arial" w:hAnsi="Arial" w:cs="Arial"/>
                <w:sz w:val="22"/>
                <w:szCs w:val="22"/>
              </w:rPr>
              <w:t>obchodu ČR, Ministerstvo životního prostředí, Ministerstvo vnitra, Ministerstvo školství, mládeže a tělovýchova, Ministerstvo průmyslu a obchodu, Ministerstvo pro místní rozvoj, Ministerstvo financí, Ministerstvo dopravy, Grantová agentura ČR, Akademie věd ČR, Česká konference rektorů</w:t>
            </w:r>
            <w:r w:rsidRPr="00CA7105">
              <w:rPr>
                <w:rFonts w:ascii="Arial" w:hAnsi="Arial" w:cs="Arial"/>
                <w:sz w:val="22"/>
                <w:szCs w:val="22"/>
              </w:rPr>
              <w:t>).</w:t>
            </w:r>
            <w:r w:rsidR="00576D55">
              <w:rPr>
                <w:rFonts w:ascii="Arial" w:hAnsi="Arial" w:cs="Arial"/>
                <w:sz w:val="22"/>
                <w:szCs w:val="22"/>
              </w:rPr>
              <w:t xml:space="preserve"> Dvě připomínková místa dodala zásadní připomínky po termínu (Ministerstvo průmyslu a obchodu dne 29. dubna 2020, Ministerstvo dopravy dne 5. května 2020</w:t>
            </w:r>
            <w:r w:rsidR="00F457C4">
              <w:rPr>
                <w:rFonts w:ascii="Arial" w:hAnsi="Arial" w:cs="Arial"/>
                <w:sz w:val="22"/>
                <w:szCs w:val="22"/>
              </w:rPr>
              <w:t>)</w:t>
            </w:r>
            <w:r w:rsidR="00576D55">
              <w:rPr>
                <w:rFonts w:ascii="Arial" w:hAnsi="Arial" w:cs="Arial"/>
                <w:sz w:val="22"/>
                <w:szCs w:val="22"/>
              </w:rPr>
              <w:t xml:space="preserve">, což mj. </w:t>
            </w:r>
            <w:r w:rsidR="00A23D55">
              <w:rPr>
                <w:rFonts w:ascii="Arial" w:hAnsi="Arial" w:cs="Arial"/>
                <w:sz w:val="22"/>
                <w:szCs w:val="22"/>
              </w:rPr>
              <w:t xml:space="preserve">časově </w:t>
            </w:r>
            <w:r w:rsidR="00576D55">
              <w:rPr>
                <w:rFonts w:ascii="Arial" w:hAnsi="Arial" w:cs="Arial"/>
                <w:sz w:val="22"/>
                <w:szCs w:val="22"/>
              </w:rPr>
              <w:t xml:space="preserve">ovlivnilo přípravu návrhu vypořádání. </w:t>
            </w:r>
          </w:p>
          <w:p w:rsidR="00FC66B8" w:rsidRPr="003B1C0A" w:rsidRDefault="00FC66B8" w:rsidP="00FC66B8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Návrh vypořádání </w:t>
            </w:r>
            <w:r w:rsidR="00541D2D">
              <w:rPr>
                <w:rFonts w:ascii="Arial" w:hAnsi="Arial" w:cs="Arial"/>
                <w:sz w:val="22"/>
                <w:szCs w:val="22"/>
              </w:rPr>
              <w:t xml:space="preserve">připomínek </w:t>
            </w:r>
            <w:r>
              <w:rPr>
                <w:rFonts w:ascii="Arial" w:hAnsi="Arial" w:cs="Arial"/>
                <w:sz w:val="22"/>
                <w:szCs w:val="22"/>
              </w:rPr>
              <w:t>je obsažen v příloze. Přehled připomínek a návrh jejich vypořádání je</w:t>
            </w:r>
            <w:r w:rsidR="006643F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obsažen v tabulce v části V. </w:t>
            </w:r>
            <w:r w:rsidR="00C65F36">
              <w:rPr>
                <w:rFonts w:ascii="Arial" w:hAnsi="Arial" w:cs="Arial"/>
                <w:sz w:val="22"/>
                <w:szCs w:val="22"/>
              </w:rPr>
              <w:t xml:space="preserve">Úpravy materiálu jsou v režimu revizí v </w:t>
            </w:r>
            <w:r>
              <w:rPr>
                <w:rFonts w:ascii="Arial" w:hAnsi="Arial" w:cs="Arial"/>
                <w:sz w:val="22"/>
                <w:szCs w:val="22"/>
              </w:rPr>
              <w:t>kontextu uplatněných připomín</w:t>
            </w:r>
            <w:r w:rsidR="00C65F36">
              <w:rPr>
                <w:rFonts w:ascii="Arial" w:hAnsi="Arial" w:cs="Arial"/>
                <w:sz w:val="22"/>
                <w:szCs w:val="22"/>
              </w:rPr>
              <w:t xml:space="preserve">ek promítnuty do textu předkládací zprávy (část II.), textu Národní politiky výzkumu, vývoje a inovací České republiky 2021+ (část III.) a textu Příloh k Národní politice (část IV.).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FC66B8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4420C5" w:rsidRPr="00963367" w:rsidRDefault="00E03119" w:rsidP="0096336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NP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- </w:t>
            </w:r>
            <w:r w:rsidR="002D1447">
              <w:rPr>
                <w:rFonts w:ascii="Arial" w:hAnsi="Arial" w:cs="Arial"/>
                <w:bCs/>
                <w:sz w:val="22"/>
                <w:szCs w:val="22"/>
              </w:rPr>
              <w:t>Návrh vypořádání</w:t>
            </w:r>
            <w:r w:rsidR="00541D2D">
              <w:rPr>
                <w:rFonts w:ascii="Arial" w:hAnsi="Arial" w:cs="Arial"/>
                <w:bCs/>
                <w:sz w:val="22"/>
                <w:szCs w:val="22"/>
              </w:rPr>
              <w:t xml:space="preserve"> připomínek</w:t>
            </w:r>
          </w:p>
        </w:tc>
      </w:tr>
    </w:tbl>
    <w:p w:rsidR="00F86D54" w:rsidRDefault="00F874B2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4B2" w:rsidRDefault="00F874B2" w:rsidP="008F77F6">
      <w:r>
        <w:separator/>
      </w:r>
    </w:p>
  </w:endnote>
  <w:endnote w:type="continuationSeparator" w:id="0">
    <w:p w:rsidR="00F874B2" w:rsidRDefault="00F874B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4B2" w:rsidRDefault="00F874B2" w:rsidP="008F77F6">
      <w:r>
        <w:separator/>
      </w:r>
    </w:p>
  </w:footnote>
  <w:footnote w:type="continuationSeparator" w:id="0">
    <w:p w:rsidR="00F874B2" w:rsidRDefault="00F874B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5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26"/>
  </w:num>
  <w:num w:numId="15">
    <w:abstractNumId w:val="18"/>
  </w:num>
  <w:num w:numId="16">
    <w:abstractNumId w:val="25"/>
  </w:num>
  <w:num w:numId="17">
    <w:abstractNumId w:val="20"/>
  </w:num>
  <w:num w:numId="18">
    <w:abstractNumId w:val="6"/>
  </w:num>
  <w:num w:numId="19">
    <w:abstractNumId w:val="9"/>
  </w:num>
  <w:num w:numId="20">
    <w:abstractNumId w:val="2"/>
  </w:num>
  <w:num w:numId="21">
    <w:abstractNumId w:val="19"/>
  </w:num>
  <w:num w:numId="22">
    <w:abstractNumId w:val="15"/>
  </w:num>
  <w:num w:numId="23">
    <w:abstractNumId w:val="23"/>
  </w:num>
  <w:num w:numId="24">
    <w:abstractNumId w:val="24"/>
  </w:num>
  <w:num w:numId="25">
    <w:abstractNumId w:val="22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23EF1"/>
    <w:rsid w:val="000346A6"/>
    <w:rsid w:val="00034A83"/>
    <w:rsid w:val="00061775"/>
    <w:rsid w:val="000703C8"/>
    <w:rsid w:val="00075091"/>
    <w:rsid w:val="00082A48"/>
    <w:rsid w:val="00095B2C"/>
    <w:rsid w:val="00097351"/>
    <w:rsid w:val="000B0077"/>
    <w:rsid w:val="000B2133"/>
    <w:rsid w:val="000B4558"/>
    <w:rsid w:val="000C4A33"/>
    <w:rsid w:val="000D54B2"/>
    <w:rsid w:val="000D6C28"/>
    <w:rsid w:val="000E080F"/>
    <w:rsid w:val="000E3742"/>
    <w:rsid w:val="00105F32"/>
    <w:rsid w:val="00115213"/>
    <w:rsid w:val="00115DD5"/>
    <w:rsid w:val="001254A8"/>
    <w:rsid w:val="001352DF"/>
    <w:rsid w:val="00137814"/>
    <w:rsid w:val="001401F5"/>
    <w:rsid w:val="001422D7"/>
    <w:rsid w:val="00142827"/>
    <w:rsid w:val="00142A2B"/>
    <w:rsid w:val="001455C5"/>
    <w:rsid w:val="001521C9"/>
    <w:rsid w:val="0015662A"/>
    <w:rsid w:val="00170FEF"/>
    <w:rsid w:val="0017100E"/>
    <w:rsid w:val="00173F8A"/>
    <w:rsid w:val="0017744B"/>
    <w:rsid w:val="00177EEA"/>
    <w:rsid w:val="00177F6B"/>
    <w:rsid w:val="001813EF"/>
    <w:rsid w:val="00185CC8"/>
    <w:rsid w:val="001919AE"/>
    <w:rsid w:val="00195452"/>
    <w:rsid w:val="001A2E56"/>
    <w:rsid w:val="001A511F"/>
    <w:rsid w:val="001A701B"/>
    <w:rsid w:val="001B2D15"/>
    <w:rsid w:val="001B3C56"/>
    <w:rsid w:val="001C6720"/>
    <w:rsid w:val="001C7AAD"/>
    <w:rsid w:val="001D35CE"/>
    <w:rsid w:val="001E0EC0"/>
    <w:rsid w:val="002025F0"/>
    <w:rsid w:val="002055E1"/>
    <w:rsid w:val="0020766C"/>
    <w:rsid w:val="002161D6"/>
    <w:rsid w:val="00220337"/>
    <w:rsid w:val="00222185"/>
    <w:rsid w:val="00222201"/>
    <w:rsid w:val="002273A6"/>
    <w:rsid w:val="00233520"/>
    <w:rsid w:val="002344F6"/>
    <w:rsid w:val="0023589F"/>
    <w:rsid w:val="00237006"/>
    <w:rsid w:val="00245132"/>
    <w:rsid w:val="002474CD"/>
    <w:rsid w:val="00254045"/>
    <w:rsid w:val="00256604"/>
    <w:rsid w:val="00263138"/>
    <w:rsid w:val="00264F2B"/>
    <w:rsid w:val="00275FC0"/>
    <w:rsid w:val="002A18DA"/>
    <w:rsid w:val="002B656A"/>
    <w:rsid w:val="002B6A41"/>
    <w:rsid w:val="002D1447"/>
    <w:rsid w:val="002D1EB4"/>
    <w:rsid w:val="002E638E"/>
    <w:rsid w:val="002F01DD"/>
    <w:rsid w:val="0031020D"/>
    <w:rsid w:val="00311BBF"/>
    <w:rsid w:val="00312B55"/>
    <w:rsid w:val="0032189A"/>
    <w:rsid w:val="00330D17"/>
    <w:rsid w:val="003320FD"/>
    <w:rsid w:val="0034709D"/>
    <w:rsid w:val="00360293"/>
    <w:rsid w:val="00370227"/>
    <w:rsid w:val="0037582B"/>
    <w:rsid w:val="00385AC6"/>
    <w:rsid w:val="00387B05"/>
    <w:rsid w:val="00396812"/>
    <w:rsid w:val="00397DB9"/>
    <w:rsid w:val="003A13B4"/>
    <w:rsid w:val="003A42ED"/>
    <w:rsid w:val="003A54BC"/>
    <w:rsid w:val="003B1C0A"/>
    <w:rsid w:val="003C2CDC"/>
    <w:rsid w:val="003C2FDC"/>
    <w:rsid w:val="003C459A"/>
    <w:rsid w:val="003C6B44"/>
    <w:rsid w:val="003D6C58"/>
    <w:rsid w:val="003D75B5"/>
    <w:rsid w:val="003F2028"/>
    <w:rsid w:val="003F35D2"/>
    <w:rsid w:val="00412CEF"/>
    <w:rsid w:val="004224DD"/>
    <w:rsid w:val="00431C05"/>
    <w:rsid w:val="00431E2F"/>
    <w:rsid w:val="00432519"/>
    <w:rsid w:val="00434A65"/>
    <w:rsid w:val="004420C5"/>
    <w:rsid w:val="00443DD3"/>
    <w:rsid w:val="00444A3F"/>
    <w:rsid w:val="004500A1"/>
    <w:rsid w:val="00460631"/>
    <w:rsid w:val="004678DD"/>
    <w:rsid w:val="00470878"/>
    <w:rsid w:val="004709E7"/>
    <w:rsid w:val="00494A1F"/>
    <w:rsid w:val="00495A04"/>
    <w:rsid w:val="00496684"/>
    <w:rsid w:val="004A4E50"/>
    <w:rsid w:val="004A7B66"/>
    <w:rsid w:val="004C68A3"/>
    <w:rsid w:val="004D5BB3"/>
    <w:rsid w:val="004D5CB4"/>
    <w:rsid w:val="00504F03"/>
    <w:rsid w:val="00512188"/>
    <w:rsid w:val="0051751C"/>
    <w:rsid w:val="0051797C"/>
    <w:rsid w:val="00522366"/>
    <w:rsid w:val="005239BF"/>
    <w:rsid w:val="0053610A"/>
    <w:rsid w:val="00541D2D"/>
    <w:rsid w:val="0054238E"/>
    <w:rsid w:val="00542C2F"/>
    <w:rsid w:val="005478D7"/>
    <w:rsid w:val="0055214E"/>
    <w:rsid w:val="005578E2"/>
    <w:rsid w:val="00564183"/>
    <w:rsid w:val="00572684"/>
    <w:rsid w:val="00576D55"/>
    <w:rsid w:val="00584F40"/>
    <w:rsid w:val="005879B9"/>
    <w:rsid w:val="00591D96"/>
    <w:rsid w:val="00594514"/>
    <w:rsid w:val="005B001A"/>
    <w:rsid w:val="005B1DAC"/>
    <w:rsid w:val="005B3626"/>
    <w:rsid w:val="005B612A"/>
    <w:rsid w:val="005D6B8A"/>
    <w:rsid w:val="005E1E9A"/>
    <w:rsid w:val="005E42B2"/>
    <w:rsid w:val="005F0813"/>
    <w:rsid w:val="005F7813"/>
    <w:rsid w:val="00600EE2"/>
    <w:rsid w:val="00611C88"/>
    <w:rsid w:val="00611FA2"/>
    <w:rsid w:val="00624F90"/>
    <w:rsid w:val="00635987"/>
    <w:rsid w:val="00646D8B"/>
    <w:rsid w:val="0065010A"/>
    <w:rsid w:val="00651248"/>
    <w:rsid w:val="0065389B"/>
    <w:rsid w:val="00655C89"/>
    <w:rsid w:val="00660AAF"/>
    <w:rsid w:val="0066257E"/>
    <w:rsid w:val="0066382C"/>
    <w:rsid w:val="006643FE"/>
    <w:rsid w:val="0067702E"/>
    <w:rsid w:val="00681D93"/>
    <w:rsid w:val="00684D79"/>
    <w:rsid w:val="0068584F"/>
    <w:rsid w:val="006D70C5"/>
    <w:rsid w:val="006E36A3"/>
    <w:rsid w:val="006E518C"/>
    <w:rsid w:val="006E554A"/>
    <w:rsid w:val="006F50E6"/>
    <w:rsid w:val="006F541D"/>
    <w:rsid w:val="0070642A"/>
    <w:rsid w:val="00713180"/>
    <w:rsid w:val="00725E3A"/>
    <w:rsid w:val="00731BCD"/>
    <w:rsid w:val="00743177"/>
    <w:rsid w:val="00752DAE"/>
    <w:rsid w:val="00757CDE"/>
    <w:rsid w:val="00764DA0"/>
    <w:rsid w:val="00772BA5"/>
    <w:rsid w:val="00773E62"/>
    <w:rsid w:val="00776EEA"/>
    <w:rsid w:val="00780705"/>
    <w:rsid w:val="00791776"/>
    <w:rsid w:val="007A4ECC"/>
    <w:rsid w:val="007C2E67"/>
    <w:rsid w:val="007C3684"/>
    <w:rsid w:val="007D7405"/>
    <w:rsid w:val="007E05E4"/>
    <w:rsid w:val="007E2A0A"/>
    <w:rsid w:val="007E3680"/>
    <w:rsid w:val="007E69BC"/>
    <w:rsid w:val="007E6FC9"/>
    <w:rsid w:val="00804FFA"/>
    <w:rsid w:val="00810150"/>
    <w:rsid w:val="00810AA0"/>
    <w:rsid w:val="00817035"/>
    <w:rsid w:val="00817AE0"/>
    <w:rsid w:val="00824D90"/>
    <w:rsid w:val="008515E9"/>
    <w:rsid w:val="00871E92"/>
    <w:rsid w:val="008815AA"/>
    <w:rsid w:val="00885459"/>
    <w:rsid w:val="008D5872"/>
    <w:rsid w:val="008D5DCF"/>
    <w:rsid w:val="008D6164"/>
    <w:rsid w:val="008D74E2"/>
    <w:rsid w:val="008E5CA7"/>
    <w:rsid w:val="008F0FA9"/>
    <w:rsid w:val="008F35D6"/>
    <w:rsid w:val="008F3DAF"/>
    <w:rsid w:val="008F77F6"/>
    <w:rsid w:val="008F7B87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63367"/>
    <w:rsid w:val="00967C86"/>
    <w:rsid w:val="009704D2"/>
    <w:rsid w:val="009729FD"/>
    <w:rsid w:val="009748B1"/>
    <w:rsid w:val="00974C48"/>
    <w:rsid w:val="00974FD7"/>
    <w:rsid w:val="0098027B"/>
    <w:rsid w:val="009870E8"/>
    <w:rsid w:val="009926BC"/>
    <w:rsid w:val="00993840"/>
    <w:rsid w:val="00996007"/>
    <w:rsid w:val="00996672"/>
    <w:rsid w:val="009A3F0C"/>
    <w:rsid w:val="009A4A06"/>
    <w:rsid w:val="009D2770"/>
    <w:rsid w:val="009D61D1"/>
    <w:rsid w:val="009D79A5"/>
    <w:rsid w:val="009E5E16"/>
    <w:rsid w:val="009F279B"/>
    <w:rsid w:val="009F72EE"/>
    <w:rsid w:val="00A009F8"/>
    <w:rsid w:val="00A1346D"/>
    <w:rsid w:val="00A22D7C"/>
    <w:rsid w:val="00A23D55"/>
    <w:rsid w:val="00A26BBC"/>
    <w:rsid w:val="00A32E96"/>
    <w:rsid w:val="00A44472"/>
    <w:rsid w:val="00A445B0"/>
    <w:rsid w:val="00A51417"/>
    <w:rsid w:val="00A52552"/>
    <w:rsid w:val="00A6753F"/>
    <w:rsid w:val="00A67C88"/>
    <w:rsid w:val="00A76326"/>
    <w:rsid w:val="00A81778"/>
    <w:rsid w:val="00AA1B8F"/>
    <w:rsid w:val="00AA393B"/>
    <w:rsid w:val="00AA51BE"/>
    <w:rsid w:val="00AA7217"/>
    <w:rsid w:val="00AB0910"/>
    <w:rsid w:val="00AB44B7"/>
    <w:rsid w:val="00AE7A6C"/>
    <w:rsid w:val="00AE7D40"/>
    <w:rsid w:val="00B02FF6"/>
    <w:rsid w:val="00B10962"/>
    <w:rsid w:val="00B10C75"/>
    <w:rsid w:val="00B22448"/>
    <w:rsid w:val="00B30591"/>
    <w:rsid w:val="00B352E6"/>
    <w:rsid w:val="00B37FA5"/>
    <w:rsid w:val="00B442C7"/>
    <w:rsid w:val="00B476E7"/>
    <w:rsid w:val="00B54075"/>
    <w:rsid w:val="00B57E84"/>
    <w:rsid w:val="00B71939"/>
    <w:rsid w:val="00B72393"/>
    <w:rsid w:val="00B768D9"/>
    <w:rsid w:val="00B92A2B"/>
    <w:rsid w:val="00B94ADB"/>
    <w:rsid w:val="00B969AB"/>
    <w:rsid w:val="00BA148D"/>
    <w:rsid w:val="00BA708D"/>
    <w:rsid w:val="00BB0768"/>
    <w:rsid w:val="00BB3611"/>
    <w:rsid w:val="00BD0352"/>
    <w:rsid w:val="00BD10A2"/>
    <w:rsid w:val="00C04699"/>
    <w:rsid w:val="00C063F5"/>
    <w:rsid w:val="00C13D3E"/>
    <w:rsid w:val="00C20639"/>
    <w:rsid w:val="00C22B18"/>
    <w:rsid w:val="00C22CD1"/>
    <w:rsid w:val="00C2324C"/>
    <w:rsid w:val="00C443FE"/>
    <w:rsid w:val="00C44709"/>
    <w:rsid w:val="00C65F36"/>
    <w:rsid w:val="00C74E01"/>
    <w:rsid w:val="00C96494"/>
    <w:rsid w:val="00CA2253"/>
    <w:rsid w:val="00CA3B43"/>
    <w:rsid w:val="00CA7105"/>
    <w:rsid w:val="00CA7F04"/>
    <w:rsid w:val="00CB2C77"/>
    <w:rsid w:val="00CB70B3"/>
    <w:rsid w:val="00CC7C93"/>
    <w:rsid w:val="00CD3DC7"/>
    <w:rsid w:val="00CD57F8"/>
    <w:rsid w:val="00CE15AC"/>
    <w:rsid w:val="00D02BB6"/>
    <w:rsid w:val="00D16A12"/>
    <w:rsid w:val="00D20535"/>
    <w:rsid w:val="00D27C56"/>
    <w:rsid w:val="00D328B5"/>
    <w:rsid w:val="00D4055F"/>
    <w:rsid w:val="00D408ED"/>
    <w:rsid w:val="00D47BB3"/>
    <w:rsid w:val="00D6111B"/>
    <w:rsid w:val="00D618BE"/>
    <w:rsid w:val="00D67873"/>
    <w:rsid w:val="00D73012"/>
    <w:rsid w:val="00D76B94"/>
    <w:rsid w:val="00D86C32"/>
    <w:rsid w:val="00D873F8"/>
    <w:rsid w:val="00D919B4"/>
    <w:rsid w:val="00DA4B4E"/>
    <w:rsid w:val="00DB13D0"/>
    <w:rsid w:val="00DC0013"/>
    <w:rsid w:val="00DC5220"/>
    <w:rsid w:val="00DC5FE9"/>
    <w:rsid w:val="00DC742C"/>
    <w:rsid w:val="00DD472A"/>
    <w:rsid w:val="00DD5FBD"/>
    <w:rsid w:val="00DE0F8A"/>
    <w:rsid w:val="00DF7F67"/>
    <w:rsid w:val="00E03119"/>
    <w:rsid w:val="00E05F1D"/>
    <w:rsid w:val="00E14275"/>
    <w:rsid w:val="00E15D16"/>
    <w:rsid w:val="00E251FE"/>
    <w:rsid w:val="00E52D50"/>
    <w:rsid w:val="00E558BA"/>
    <w:rsid w:val="00E57DA9"/>
    <w:rsid w:val="00E71501"/>
    <w:rsid w:val="00E7697D"/>
    <w:rsid w:val="00E86C76"/>
    <w:rsid w:val="00E91AEF"/>
    <w:rsid w:val="00EA02B6"/>
    <w:rsid w:val="00EA2179"/>
    <w:rsid w:val="00EA2521"/>
    <w:rsid w:val="00EA3933"/>
    <w:rsid w:val="00EA71BC"/>
    <w:rsid w:val="00EB5A6D"/>
    <w:rsid w:val="00EC07EB"/>
    <w:rsid w:val="00EC2AD4"/>
    <w:rsid w:val="00EC54BC"/>
    <w:rsid w:val="00EC602E"/>
    <w:rsid w:val="00EC70A1"/>
    <w:rsid w:val="00ED310E"/>
    <w:rsid w:val="00EE0FEB"/>
    <w:rsid w:val="00EE1315"/>
    <w:rsid w:val="00EE429F"/>
    <w:rsid w:val="00EF57B1"/>
    <w:rsid w:val="00F13C34"/>
    <w:rsid w:val="00F16D97"/>
    <w:rsid w:val="00F24D60"/>
    <w:rsid w:val="00F2706B"/>
    <w:rsid w:val="00F27958"/>
    <w:rsid w:val="00F37215"/>
    <w:rsid w:val="00F4142E"/>
    <w:rsid w:val="00F457C4"/>
    <w:rsid w:val="00F61DF6"/>
    <w:rsid w:val="00F73DEF"/>
    <w:rsid w:val="00F825FF"/>
    <w:rsid w:val="00F85A89"/>
    <w:rsid w:val="00F874B2"/>
    <w:rsid w:val="00F96D4A"/>
    <w:rsid w:val="00FA0A9E"/>
    <w:rsid w:val="00FB5ECA"/>
    <w:rsid w:val="00FC66B8"/>
    <w:rsid w:val="00FD093A"/>
    <w:rsid w:val="00FE6BB2"/>
    <w:rsid w:val="00FE7D19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AC3CD-CAE5-478D-B237-756B5CA5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38</cp:revision>
  <cp:lastPrinted>2020-02-11T08:35:00Z</cp:lastPrinted>
  <dcterms:created xsi:type="dcterms:W3CDTF">2020-05-15T07:03:00Z</dcterms:created>
  <dcterms:modified xsi:type="dcterms:W3CDTF">2020-06-03T15:53:00Z</dcterms:modified>
</cp:coreProperties>
</file>