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3771DC7A" w14:textId="77777777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A2789A7" w14:textId="77777777" w:rsidR="005778C5" w:rsidRPr="004244EA" w:rsidRDefault="00B74058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předsednictva Rady o projednání OP TAK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69D8A654" w14:textId="77777777" w:rsidR="008F0FA9" w:rsidRPr="00BD10A2" w:rsidRDefault="00220337" w:rsidP="005D2F2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F3E54">
              <w:rPr>
                <w:rFonts w:ascii="Arial" w:hAnsi="Arial" w:cs="Arial"/>
                <w:b/>
                <w:color w:val="0070C0"/>
                <w:sz w:val="28"/>
                <w:szCs w:val="28"/>
              </w:rPr>
              <w:t>69/</w:t>
            </w:r>
            <w:r w:rsidR="005D2F2B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14:paraId="1EF3FCE4" w14:textId="77777777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62406BE" w14:textId="77777777"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23795E" w14:textId="77777777" w:rsidR="008F77F6" w:rsidRPr="00142827" w:rsidRDefault="0051067E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Bízková, Ing. M</w:t>
            </w:r>
            <w:r w:rsidRPr="0051067E">
              <w:rPr>
                <w:rFonts w:ascii="Arial" w:hAnsi="Arial" w:cs="Arial"/>
                <w:i/>
                <w:sz w:val="22"/>
                <w:szCs w:val="22"/>
              </w:rPr>
              <w:t>üllerov</w:t>
            </w:r>
            <w:r>
              <w:rPr>
                <w:rFonts w:ascii="Arial" w:hAnsi="Arial" w:cs="Arial"/>
                <w:i/>
                <w:sz w:val="22"/>
                <w:szCs w:val="22"/>
              </w:rPr>
              <w:t>á, Ing. Holoubek</w:t>
            </w:r>
          </w:p>
        </w:tc>
      </w:tr>
      <w:tr w:rsidR="008F77F6" w:rsidRPr="0066382C" w14:paraId="30754D3A" w14:textId="77777777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1398655" w14:textId="77777777"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E313A3" w14:textId="5E0D0022" w:rsidR="008F77F6" w:rsidRPr="00BD10A2" w:rsidRDefault="00B71939" w:rsidP="008E5CA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</w:t>
            </w:r>
            <w:r w:rsidR="008F0FA9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0F3E54"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B41405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0F3E54">
              <w:rPr>
                <w:rFonts w:ascii="Arial" w:hAnsi="Arial" w:cs="Arial"/>
                <w:i/>
                <w:sz w:val="22"/>
                <w:szCs w:val="22"/>
              </w:rPr>
              <w:t>. 6</w:t>
            </w:r>
            <w:r w:rsidR="003E0915">
              <w:rPr>
                <w:rFonts w:ascii="Arial" w:hAnsi="Arial" w:cs="Arial"/>
                <w:i/>
                <w:sz w:val="22"/>
                <w:szCs w:val="22"/>
              </w:rPr>
              <w:t>. 2021</w:t>
            </w:r>
          </w:p>
        </w:tc>
      </w:tr>
      <w:tr w:rsidR="008F77F6" w:rsidRPr="0066382C" w14:paraId="27F94B93" w14:textId="77777777" w:rsidTr="00553F7D">
        <w:trPr>
          <w:trHeight w:val="29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F206AF6" w14:textId="77777777" w:rsidR="00921C36" w:rsidRPr="00113264" w:rsidRDefault="00921C36" w:rsidP="00A618C2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13264">
              <w:rPr>
                <w:rFonts w:ascii="Arial" w:eastAsia="Calibri" w:hAnsi="Arial" w:cs="Arial"/>
                <w:sz w:val="22"/>
                <w:szCs w:val="22"/>
              </w:rPr>
              <w:t xml:space="preserve">Rada pro výzkum, vývoj a inovace (dále jen „Rada“) schválila na 368 zasedání dne 28. května 2021 v bodě A4 Návrh Stanoviska Rady k „OP Technologie a aplikace pro konkurenceschopnost“ usnesení: </w:t>
            </w:r>
          </w:p>
          <w:p w14:paraId="39B41E62" w14:textId="77777777" w:rsidR="00921C36" w:rsidRPr="00113264" w:rsidRDefault="00921C36" w:rsidP="00A618C2">
            <w:pPr>
              <w:spacing w:before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13264">
              <w:rPr>
                <w:rFonts w:ascii="Arial" w:eastAsia="Calibri" w:hAnsi="Arial" w:cs="Arial"/>
                <w:sz w:val="22"/>
                <w:szCs w:val="22"/>
              </w:rPr>
              <w:t>Rada</w:t>
            </w:r>
          </w:p>
          <w:p w14:paraId="4DFE6639" w14:textId="77777777" w:rsidR="00921C36" w:rsidRPr="00113264" w:rsidRDefault="00921C36" w:rsidP="00A618C2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264">
              <w:rPr>
                <w:rFonts w:ascii="Arial" w:hAnsi="Arial" w:cs="Arial"/>
                <w:sz w:val="22"/>
                <w:szCs w:val="22"/>
              </w:rPr>
              <w:t>schvaluje stanovisko k bodu 368/A4 Návrh Stanoviska Rady k „OP Technologie a</w:t>
            </w:r>
            <w:r w:rsidR="000A3ACA" w:rsidRPr="00113264">
              <w:rPr>
                <w:rFonts w:ascii="Arial" w:hAnsi="Arial" w:cs="Arial"/>
                <w:sz w:val="22"/>
                <w:szCs w:val="22"/>
              </w:rPr>
              <w:t> </w:t>
            </w:r>
            <w:r w:rsidRPr="00113264">
              <w:rPr>
                <w:rFonts w:ascii="Arial" w:hAnsi="Arial" w:cs="Arial"/>
                <w:sz w:val="22"/>
                <w:szCs w:val="22"/>
              </w:rPr>
              <w:t>aplikace pro konkurenceschopnost“,</w:t>
            </w:r>
          </w:p>
          <w:p w14:paraId="33A483A1" w14:textId="77777777" w:rsidR="00921C36" w:rsidRPr="00113264" w:rsidRDefault="00921C36" w:rsidP="00A618C2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264">
              <w:rPr>
                <w:rFonts w:ascii="Arial" w:hAnsi="Arial" w:cs="Arial"/>
                <w:sz w:val="22"/>
                <w:szCs w:val="22"/>
              </w:rPr>
              <w:t>žádá Ministerstvo průmyslu a obchodu, aby před předložením materiálu pro jednání vlády zapracovalo připomínky Rady k předmětnému materiálu a  předložilo jej předsednictvu Rady,</w:t>
            </w:r>
          </w:p>
          <w:p w14:paraId="495A990B" w14:textId="77777777" w:rsidR="00921C36" w:rsidRPr="00113264" w:rsidRDefault="00921C36" w:rsidP="00A618C2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264">
              <w:rPr>
                <w:rFonts w:ascii="Arial" w:hAnsi="Arial" w:cs="Arial"/>
                <w:sz w:val="22"/>
                <w:szCs w:val="22"/>
              </w:rPr>
              <w:t>zmocňuje předsednictvo Rady ke schválení vypořádání připomínek Rady dle bodu 2,</w:t>
            </w:r>
          </w:p>
          <w:p w14:paraId="33AE27DE" w14:textId="77777777" w:rsidR="00921C36" w:rsidRPr="00113264" w:rsidRDefault="00921C36" w:rsidP="00A618C2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264">
              <w:rPr>
                <w:rFonts w:ascii="Arial" w:hAnsi="Arial" w:cs="Arial"/>
                <w:sz w:val="22"/>
                <w:szCs w:val="22"/>
              </w:rPr>
              <w:t>ukládá předsednictvu Rady informovat členy Rady o vypořádání připomínek Rady podle bodu 2,</w:t>
            </w:r>
          </w:p>
          <w:p w14:paraId="3B3C4691" w14:textId="77777777" w:rsidR="00921C36" w:rsidRPr="00113264" w:rsidRDefault="00921C36" w:rsidP="00A618C2">
            <w:pPr>
              <w:numPr>
                <w:ilvl w:val="0"/>
                <w:numId w:val="31"/>
              </w:numPr>
              <w:spacing w:before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13264">
              <w:rPr>
                <w:rFonts w:ascii="Arial" w:hAnsi="Arial" w:cs="Arial"/>
                <w:sz w:val="22"/>
                <w:szCs w:val="22"/>
              </w:rPr>
              <w:t>ukládá Odboru Rady pro výzkum, vývoj a inovace zaslat stanovisko Ministerstvu průmyslu a obchodu.</w:t>
            </w:r>
          </w:p>
          <w:p w14:paraId="4BAE6A16" w14:textId="77777777" w:rsidR="00A618C2" w:rsidRDefault="00A618C2" w:rsidP="00A618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6BF721" w14:textId="54A15107" w:rsidR="00921C36" w:rsidRPr="00113264" w:rsidRDefault="00921C36" w:rsidP="00A618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264">
              <w:rPr>
                <w:rFonts w:ascii="Arial" w:hAnsi="Arial" w:cs="Arial"/>
                <w:sz w:val="22"/>
                <w:szCs w:val="22"/>
              </w:rPr>
              <w:t xml:space="preserve">V souladu s tímto usnesením zaslalo Ministerstvo průmyslu a obchodu (dále jen „MPO“) </w:t>
            </w:r>
            <w:r w:rsidR="00090AC7" w:rsidRPr="00113264">
              <w:rPr>
                <w:rFonts w:ascii="Arial" w:hAnsi="Arial" w:cs="Arial"/>
                <w:sz w:val="22"/>
                <w:szCs w:val="22"/>
              </w:rPr>
              <w:t xml:space="preserve">dopisem náměstka ministra 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ze dne 8. června 2021 </w:t>
            </w:r>
            <w:r w:rsidR="00090AC7" w:rsidRPr="00113264">
              <w:rPr>
                <w:rFonts w:ascii="Arial" w:hAnsi="Arial" w:cs="Arial"/>
                <w:sz w:val="22"/>
                <w:szCs w:val="22"/>
              </w:rPr>
              <w:t xml:space="preserve">čj. MPO 504385/21/61000 </w:t>
            </w:r>
            <w:r w:rsidRPr="00113264">
              <w:rPr>
                <w:rFonts w:ascii="Arial" w:hAnsi="Arial" w:cs="Arial"/>
                <w:sz w:val="22"/>
                <w:szCs w:val="22"/>
              </w:rPr>
              <w:t>návrh vypořádání připomínek obsažených ve stanovisku Rady</w:t>
            </w:r>
            <w:r w:rsidR="00090AC7" w:rsidRPr="00113264">
              <w:rPr>
                <w:rFonts w:ascii="Arial" w:hAnsi="Arial" w:cs="Arial"/>
                <w:sz w:val="22"/>
                <w:szCs w:val="22"/>
              </w:rPr>
              <w:t xml:space="preserve"> (viz příloha 1). </w:t>
            </w:r>
            <w:r w:rsidRPr="00113264">
              <w:rPr>
                <w:rFonts w:ascii="Arial" w:hAnsi="Arial" w:cs="Arial"/>
                <w:sz w:val="22"/>
                <w:szCs w:val="22"/>
              </w:rPr>
              <w:t>Tento návrh byl následně zaslán k vyjádření zpravodajům Rady</w:t>
            </w:r>
            <w:r w:rsidR="00AE1E67" w:rsidRPr="00113264">
              <w:rPr>
                <w:rFonts w:ascii="Arial" w:hAnsi="Arial" w:cs="Arial"/>
                <w:sz w:val="22"/>
                <w:szCs w:val="22"/>
              </w:rPr>
              <w:t xml:space="preserve"> e-mailem ze dne 8. června 2021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B2995" w:rsidRPr="00113264">
              <w:rPr>
                <w:rFonts w:ascii="Arial" w:hAnsi="Arial" w:cs="Arial"/>
                <w:sz w:val="22"/>
                <w:szCs w:val="22"/>
              </w:rPr>
              <w:t>Ing.</w:t>
            </w:r>
            <w:r w:rsidR="0031484C">
              <w:rPr>
                <w:rFonts w:ascii="Arial" w:hAnsi="Arial" w:cs="Arial"/>
                <w:sz w:val="22"/>
                <w:szCs w:val="22"/>
              </w:rPr>
              <w:t> </w:t>
            </w:r>
            <w:r w:rsidR="00EB2995" w:rsidRPr="00113264">
              <w:rPr>
                <w:rFonts w:ascii="Arial" w:hAnsi="Arial" w:cs="Arial"/>
                <w:sz w:val="22"/>
                <w:szCs w:val="22"/>
              </w:rPr>
              <w:t>Bízková zaslala e-mailem ze dne 9. června 2021 vyjádření, v němž souhlasí s vypořádáním připomínek, pokud bude doplněno následující:</w:t>
            </w:r>
          </w:p>
          <w:p w14:paraId="52F46748" w14:textId="6564C7F2" w:rsidR="00EB2995" w:rsidRPr="00113264" w:rsidRDefault="00EB2995" w:rsidP="0011326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264">
              <w:rPr>
                <w:rFonts w:ascii="Arial" w:hAnsi="Arial" w:cs="Arial"/>
                <w:sz w:val="22"/>
                <w:szCs w:val="22"/>
              </w:rPr>
              <w:t xml:space="preserve">1. Vyhodnocení dopadů OP PI a OP PIK do ekonomiky – vyjádřen dík za odkaz na stránky MPO, studie jsou dostupné, 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nicméně jde o to, 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aby zpracovatel OP TAK 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krátce shrnul 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příspěvek dosavadní podpory z EU zdrojů </w:t>
            </w:r>
            <w:r w:rsidR="00040FC9">
              <w:rPr>
                <w:rFonts w:ascii="Arial" w:hAnsi="Arial" w:cs="Arial"/>
                <w:sz w:val="22"/>
                <w:szCs w:val="22"/>
              </w:rPr>
              <w:t>k rozvoji ekonomiky ČR –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 navrhuj</w:t>
            </w:r>
            <w:r w:rsidR="00040FC9">
              <w:rPr>
                <w:rFonts w:ascii="Arial" w:hAnsi="Arial" w:cs="Arial"/>
                <w:sz w:val="22"/>
                <w:szCs w:val="22"/>
              </w:rPr>
              <w:t>e se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, aby např. do konce prázdnin byla taková informace (max. 3 stránky) předložena MPO a byla </w:t>
            </w:r>
            <w:r w:rsidR="0031484C">
              <w:rPr>
                <w:rFonts w:ascii="Arial" w:hAnsi="Arial" w:cs="Arial"/>
                <w:sz w:val="22"/>
                <w:szCs w:val="22"/>
              </w:rPr>
              <w:t>Radou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projednána; </w:t>
            </w:r>
          </w:p>
          <w:p w14:paraId="052B1B23" w14:textId="2C3F7527" w:rsidR="00EB2995" w:rsidRPr="00113264" w:rsidRDefault="00EB2995" w:rsidP="0011326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264">
              <w:rPr>
                <w:rFonts w:ascii="Arial" w:hAnsi="Arial" w:cs="Arial"/>
                <w:sz w:val="22"/>
                <w:szCs w:val="22"/>
              </w:rPr>
              <w:t xml:space="preserve">2. Není jasné, jak přispěje OP TAK k plnění NP </w:t>
            </w:r>
            <w:proofErr w:type="spellStart"/>
            <w:r w:rsidRPr="0011326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113264">
              <w:rPr>
                <w:rFonts w:ascii="Arial" w:hAnsi="Arial" w:cs="Arial"/>
                <w:sz w:val="22"/>
                <w:szCs w:val="22"/>
              </w:rPr>
              <w:t xml:space="preserve"> a nárůstu podnikatelský prostředků na </w:t>
            </w:r>
            <w:proofErr w:type="spellStart"/>
            <w:r w:rsidRPr="0011326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113264">
              <w:rPr>
                <w:rFonts w:ascii="Arial" w:hAnsi="Arial" w:cs="Arial"/>
                <w:sz w:val="22"/>
                <w:szCs w:val="22"/>
              </w:rPr>
              <w:t xml:space="preserve"> ve výši 2 % - to, že existuje memorandum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 o provázanosti operačních programů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 mezi MŠMT a MPO je dob</w:t>
            </w:r>
            <w:r w:rsidR="00040FC9">
              <w:rPr>
                <w:rFonts w:ascii="Arial" w:hAnsi="Arial" w:cs="Arial"/>
                <w:sz w:val="22"/>
                <w:szCs w:val="22"/>
              </w:rPr>
              <w:t>ré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40FC9">
              <w:rPr>
                <w:rFonts w:ascii="Arial" w:hAnsi="Arial" w:cs="Arial"/>
                <w:sz w:val="22"/>
                <w:szCs w:val="22"/>
              </w:rPr>
              <w:t>a bylo by vhodné, aby</w:t>
            </w:r>
            <w:r w:rsidR="0031484C">
              <w:rPr>
                <w:rFonts w:ascii="Arial" w:hAnsi="Arial" w:cs="Arial"/>
                <w:sz w:val="22"/>
                <w:szCs w:val="22"/>
              </w:rPr>
              <w:t xml:space="preserve"> účastníkem memoranda byla i Rada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 vzhledem k její roli v řízení </w:t>
            </w:r>
            <w:proofErr w:type="spellStart"/>
            <w:r w:rsidR="00040FC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40FC9">
              <w:rPr>
                <w:rFonts w:ascii="Arial" w:hAnsi="Arial" w:cs="Arial"/>
                <w:sz w:val="22"/>
                <w:szCs w:val="22"/>
              </w:rPr>
              <w:t xml:space="preserve"> v ČR. 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OP TAK v části </w:t>
            </w:r>
            <w:proofErr w:type="spellStart"/>
            <w:r w:rsidRPr="0011326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1132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40FC9">
              <w:rPr>
                <w:rFonts w:ascii="Arial" w:hAnsi="Arial" w:cs="Arial"/>
                <w:sz w:val="22"/>
                <w:szCs w:val="22"/>
              </w:rPr>
              <w:t>realizuje mj.</w:t>
            </w:r>
            <w:r w:rsidR="00871340" w:rsidRPr="00113264">
              <w:rPr>
                <w:rFonts w:ascii="Arial" w:hAnsi="Arial" w:cs="Arial"/>
                <w:sz w:val="22"/>
                <w:szCs w:val="22"/>
              </w:rPr>
              <w:t xml:space="preserve"> NP </w:t>
            </w:r>
            <w:proofErr w:type="spellStart"/>
            <w:r w:rsidR="00871340" w:rsidRPr="0011326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871340" w:rsidRPr="00113264">
              <w:rPr>
                <w:rFonts w:ascii="Arial" w:hAnsi="Arial" w:cs="Arial"/>
                <w:sz w:val="22"/>
                <w:szCs w:val="22"/>
              </w:rPr>
              <w:t>,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 tedy by bylo dobré, aby měl představu o příspěvku k dosažení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 cíle, tj. 2 % HDP z podnikatelských zdrojů </w:t>
            </w:r>
            <w:r w:rsidR="00040FC9">
              <w:rPr>
                <w:rFonts w:ascii="Arial" w:hAnsi="Arial" w:cs="Arial"/>
                <w:sz w:val="22"/>
                <w:szCs w:val="22"/>
              </w:rPr>
              <w:t>–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 MPO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 by k tomuto mělo připravit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 podklad</w:t>
            </w:r>
            <w:r w:rsidR="0031484C">
              <w:rPr>
                <w:rFonts w:ascii="Arial" w:hAnsi="Arial" w:cs="Arial"/>
                <w:sz w:val="22"/>
                <w:szCs w:val="22"/>
              </w:rPr>
              <w:t>, který by Rada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 diskutovala</w:t>
            </w:r>
            <w:r w:rsidR="0031484C">
              <w:rPr>
                <w:rFonts w:ascii="Arial" w:hAnsi="Arial" w:cs="Arial"/>
                <w:sz w:val="22"/>
                <w:szCs w:val="22"/>
              </w:rPr>
              <w:t>.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BCC95B" w14:textId="49347E6B" w:rsidR="00EB2995" w:rsidRPr="00113264" w:rsidRDefault="00EB2995" w:rsidP="0011326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264">
              <w:rPr>
                <w:rFonts w:ascii="Arial" w:hAnsi="Arial" w:cs="Arial"/>
                <w:sz w:val="22"/>
                <w:szCs w:val="22"/>
              </w:rPr>
              <w:t>3. Inovační vouch</w:t>
            </w:r>
            <w:r w:rsidR="0031484C">
              <w:rPr>
                <w:rFonts w:ascii="Arial" w:hAnsi="Arial" w:cs="Arial"/>
                <w:sz w:val="22"/>
                <w:szCs w:val="22"/>
              </w:rPr>
              <w:t>ery bývají začátkem spolupráce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 (mj. z propagačních důvodů úspěchu stávajícího programu) </w:t>
            </w:r>
            <w:r w:rsidR="0031484C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113264">
              <w:rPr>
                <w:rFonts w:ascii="Arial" w:hAnsi="Arial" w:cs="Arial"/>
                <w:sz w:val="22"/>
                <w:szCs w:val="22"/>
              </w:rPr>
              <w:t>bylo by dobré dát R</w:t>
            </w:r>
            <w:r w:rsidR="0031484C">
              <w:rPr>
                <w:rFonts w:ascii="Arial" w:hAnsi="Arial" w:cs="Arial"/>
                <w:sz w:val="22"/>
                <w:szCs w:val="22"/>
              </w:rPr>
              <w:t>adě</w:t>
            </w:r>
            <w:r w:rsidR="007D4D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3264">
              <w:rPr>
                <w:rFonts w:ascii="Arial" w:hAnsi="Arial" w:cs="Arial"/>
                <w:sz w:val="22"/>
                <w:szCs w:val="22"/>
              </w:rPr>
              <w:t>informaci, jak úspěšn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á </w:t>
            </w:r>
            <w:r w:rsidRPr="00113264">
              <w:rPr>
                <w:rFonts w:ascii="Arial" w:hAnsi="Arial" w:cs="Arial"/>
                <w:sz w:val="22"/>
                <w:szCs w:val="22"/>
              </w:rPr>
              <w:t>byl</w:t>
            </w:r>
            <w:r w:rsidR="00040FC9">
              <w:rPr>
                <w:rFonts w:ascii="Arial" w:hAnsi="Arial" w:cs="Arial"/>
                <w:sz w:val="22"/>
                <w:szCs w:val="22"/>
              </w:rPr>
              <w:t>a tato podpora v </w:t>
            </w:r>
            <w:proofErr w:type="gramStart"/>
            <w:r w:rsidR="00040FC9">
              <w:rPr>
                <w:rFonts w:ascii="Arial" w:hAnsi="Arial" w:cs="Arial"/>
                <w:sz w:val="22"/>
                <w:szCs w:val="22"/>
              </w:rPr>
              <w:t>OP</w:t>
            </w:r>
            <w:proofErr w:type="gramEnd"/>
            <w:r w:rsidR="00040FC9">
              <w:rPr>
                <w:rFonts w:ascii="Arial" w:hAnsi="Arial" w:cs="Arial"/>
                <w:sz w:val="22"/>
                <w:szCs w:val="22"/>
              </w:rPr>
              <w:t xml:space="preserve"> PIK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 a čeho bylo jejich prostřednictvím dosaženo. Zároveň by bylo vhodné popsat mechanizmus posk</w:t>
            </w:r>
            <w:r w:rsidR="00871340" w:rsidRPr="00113264">
              <w:rPr>
                <w:rFonts w:ascii="Arial" w:hAnsi="Arial" w:cs="Arial"/>
                <w:sz w:val="22"/>
                <w:szCs w:val="22"/>
              </w:rPr>
              <w:t>ytování podpory na vouchery a n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ásledné </w:t>
            </w:r>
            <w:r w:rsidR="00871340" w:rsidRPr="00113264">
              <w:rPr>
                <w:rFonts w:ascii="Arial" w:hAnsi="Arial" w:cs="Arial"/>
                <w:sz w:val="22"/>
                <w:szCs w:val="22"/>
              </w:rPr>
              <w:t xml:space="preserve">kontroly, </w:t>
            </w:r>
            <w:r w:rsidR="001217E4" w:rsidRPr="00113264">
              <w:rPr>
                <w:rFonts w:ascii="Arial" w:hAnsi="Arial" w:cs="Arial"/>
                <w:sz w:val="22"/>
                <w:szCs w:val="22"/>
              </w:rPr>
              <w:t>např. jako procesní mapu</w:t>
            </w:r>
            <w:r w:rsidR="00040FC9">
              <w:rPr>
                <w:rFonts w:ascii="Arial" w:hAnsi="Arial" w:cs="Arial"/>
                <w:sz w:val="22"/>
                <w:szCs w:val="22"/>
              </w:rPr>
              <w:t>.</w:t>
            </w:r>
            <w:r w:rsidR="001217E4" w:rsidRPr="00113264">
              <w:rPr>
                <w:rFonts w:ascii="Arial" w:hAnsi="Arial" w:cs="Arial"/>
                <w:sz w:val="22"/>
                <w:szCs w:val="22"/>
              </w:rPr>
              <w:t xml:space="preserve"> H</w:t>
            </w:r>
            <w:r w:rsidRPr="00113264">
              <w:rPr>
                <w:rFonts w:ascii="Arial" w:hAnsi="Arial" w:cs="Arial"/>
                <w:sz w:val="22"/>
                <w:szCs w:val="22"/>
              </w:rPr>
              <w:t xml:space="preserve">lavní problém, který je v souvislosti </w:t>
            </w:r>
            <w:r w:rsidR="00871340" w:rsidRPr="00113264">
              <w:rPr>
                <w:rFonts w:ascii="Arial" w:hAnsi="Arial" w:cs="Arial"/>
                <w:sz w:val="22"/>
                <w:szCs w:val="22"/>
              </w:rPr>
              <w:t xml:space="preserve">s vouchery MPO uváděn, je </w:t>
            </w:r>
            <w:r w:rsidRPr="00113264">
              <w:rPr>
                <w:rFonts w:ascii="Arial" w:hAnsi="Arial" w:cs="Arial"/>
                <w:sz w:val="22"/>
                <w:szCs w:val="22"/>
              </w:rPr>
              <w:t>zdlouhavost procesu výběru a</w:t>
            </w:r>
            <w:r w:rsidR="00BA7EF6" w:rsidRPr="00113264">
              <w:rPr>
                <w:rFonts w:ascii="Arial" w:hAnsi="Arial" w:cs="Arial"/>
                <w:sz w:val="22"/>
                <w:szCs w:val="22"/>
              </w:rPr>
              <w:t> </w:t>
            </w:r>
            <w:r w:rsidRPr="00113264">
              <w:rPr>
                <w:rFonts w:ascii="Arial" w:hAnsi="Arial" w:cs="Arial"/>
                <w:sz w:val="22"/>
                <w:szCs w:val="22"/>
              </w:rPr>
              <w:t>administrativní náročnost. Účel</w:t>
            </w:r>
            <w:r w:rsidR="00871340" w:rsidRPr="001132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3264">
              <w:rPr>
                <w:rFonts w:ascii="Arial" w:hAnsi="Arial" w:cs="Arial"/>
                <w:sz w:val="22"/>
                <w:szCs w:val="22"/>
              </w:rPr>
              <w:t>voucherů je jasný a s vysvětlením lze zcela souhlasit. Otázkou jen je, zda lze cíle dosáhnout způ</w:t>
            </w:r>
            <w:r w:rsidR="00871340" w:rsidRPr="00113264">
              <w:rPr>
                <w:rFonts w:ascii="Arial" w:hAnsi="Arial" w:cs="Arial"/>
                <w:sz w:val="22"/>
                <w:szCs w:val="22"/>
              </w:rPr>
              <w:t xml:space="preserve">sobem, který se dosud používá. </w:t>
            </w:r>
          </w:p>
          <w:p w14:paraId="39849F8C" w14:textId="2DDDF1AD" w:rsidR="00040FC9" w:rsidRDefault="002F2597" w:rsidP="0011326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Bízková žádá</w:t>
            </w:r>
            <w:r w:rsidR="00EB2995" w:rsidRPr="00113264">
              <w:rPr>
                <w:rFonts w:ascii="Arial" w:hAnsi="Arial" w:cs="Arial"/>
                <w:sz w:val="22"/>
                <w:szCs w:val="22"/>
              </w:rPr>
              <w:t xml:space="preserve">, aby všechny tři výše uvedené informace </w:t>
            </w:r>
            <w:r w:rsidR="00871340" w:rsidRPr="00113264">
              <w:rPr>
                <w:rFonts w:ascii="Arial" w:hAnsi="Arial" w:cs="Arial"/>
                <w:sz w:val="22"/>
                <w:szCs w:val="22"/>
              </w:rPr>
              <w:t>byly připraveny pro jednání Rady</w:t>
            </w:r>
            <w:r w:rsidR="00EB2995" w:rsidRPr="00113264">
              <w:rPr>
                <w:rFonts w:ascii="Arial" w:hAnsi="Arial" w:cs="Arial"/>
                <w:sz w:val="22"/>
                <w:szCs w:val="22"/>
              </w:rPr>
              <w:t xml:space="preserve"> tak, aby mohly být diskutovány před schválením OP TAK vládou, což má být v září</w:t>
            </w:r>
            <w:r w:rsidR="00871340" w:rsidRPr="00113264">
              <w:rPr>
                <w:rFonts w:ascii="Arial" w:hAnsi="Arial" w:cs="Arial"/>
                <w:sz w:val="22"/>
                <w:szCs w:val="22"/>
              </w:rPr>
              <w:t>, tj.</w:t>
            </w:r>
            <w:r w:rsidR="00A24DB9">
              <w:rPr>
                <w:rFonts w:ascii="Arial" w:hAnsi="Arial" w:cs="Arial"/>
                <w:sz w:val="22"/>
                <w:szCs w:val="22"/>
              </w:rPr>
              <w:t> </w:t>
            </w:r>
            <w:r w:rsidR="00871340" w:rsidRPr="00113264">
              <w:rPr>
                <w:rFonts w:ascii="Arial" w:hAnsi="Arial" w:cs="Arial"/>
                <w:sz w:val="22"/>
                <w:szCs w:val="22"/>
              </w:rPr>
              <w:t>např. na zasedání Rady dne 3. září 2021.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 K tomuto stanovisku se připojili také zpravodajové Ing. </w:t>
            </w:r>
            <w:r w:rsidR="00040FC9">
              <w:rPr>
                <w:rFonts w:ascii="Arial" w:hAnsi="Arial" w:cs="Arial"/>
                <w:sz w:val="22"/>
                <w:szCs w:val="22"/>
              </w:rPr>
              <w:lastRenderedPageBreak/>
              <w:t>Mullerová a Ing. Holoubek.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859861" w14:textId="1EC29DC3" w:rsidR="00EB2995" w:rsidRPr="00113264" w:rsidRDefault="00BA7EF6" w:rsidP="0011326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264">
              <w:rPr>
                <w:rFonts w:ascii="Arial" w:hAnsi="Arial" w:cs="Arial"/>
                <w:sz w:val="22"/>
                <w:szCs w:val="22"/>
              </w:rPr>
              <w:t>Ing. Bízková dále vznesla dotaz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 na člena/členy </w:t>
            </w:r>
            <w:r w:rsidR="00EB2995" w:rsidRPr="00113264">
              <w:rPr>
                <w:rFonts w:ascii="Arial" w:hAnsi="Arial" w:cs="Arial"/>
                <w:sz w:val="22"/>
                <w:szCs w:val="22"/>
              </w:rPr>
              <w:t>Řídicího výboru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 OP TAK</w:t>
            </w:r>
            <w:r w:rsidR="00EB2995" w:rsidRPr="00113264">
              <w:rPr>
                <w:rFonts w:ascii="Arial" w:hAnsi="Arial" w:cs="Arial"/>
                <w:sz w:val="22"/>
                <w:szCs w:val="22"/>
              </w:rPr>
              <w:t>, případně jednot</w:t>
            </w:r>
            <w:r w:rsidRPr="00113264">
              <w:rPr>
                <w:rFonts w:ascii="Arial" w:hAnsi="Arial" w:cs="Arial"/>
                <w:sz w:val="22"/>
                <w:szCs w:val="22"/>
              </w:rPr>
              <w:t>livých pracovních skupin za Radu</w:t>
            </w:r>
            <w:r w:rsidR="002F2597">
              <w:rPr>
                <w:rFonts w:ascii="Arial" w:hAnsi="Arial" w:cs="Arial"/>
                <w:sz w:val="22"/>
                <w:szCs w:val="22"/>
              </w:rPr>
              <w:t>.</w:t>
            </w:r>
            <w:r w:rsidR="00EB2995" w:rsidRPr="0011326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337F6D" w14:textId="250CC459" w:rsidR="00671893" w:rsidRPr="00113264" w:rsidRDefault="00B91957" w:rsidP="00113264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264">
              <w:rPr>
                <w:rFonts w:ascii="Arial" w:hAnsi="Arial" w:cs="Arial"/>
                <w:sz w:val="22"/>
                <w:szCs w:val="22"/>
              </w:rPr>
              <w:t xml:space="preserve">MPO zaslalo e-mailem </w:t>
            </w:r>
            <w:r w:rsidR="00684588">
              <w:rPr>
                <w:rFonts w:ascii="Arial" w:hAnsi="Arial" w:cs="Arial"/>
                <w:sz w:val="22"/>
                <w:szCs w:val="22"/>
              </w:rPr>
              <w:t xml:space="preserve">následující </w:t>
            </w:r>
            <w:r w:rsidRPr="00113264">
              <w:rPr>
                <w:rFonts w:ascii="Arial" w:hAnsi="Arial" w:cs="Arial"/>
                <w:sz w:val="22"/>
                <w:szCs w:val="22"/>
              </w:rPr>
              <w:t>reakci</w:t>
            </w:r>
            <w:r w:rsidR="00113264" w:rsidRPr="00113264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24AC6FA9" w14:textId="77777777" w:rsidR="00113264" w:rsidRPr="00113264" w:rsidRDefault="00113264" w:rsidP="00113264">
            <w:pPr>
              <w:pStyle w:val="Odstavecseseznamem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3264">
              <w:rPr>
                <w:rFonts w:ascii="Arial" w:hAnsi="Arial" w:cs="Arial"/>
                <w:sz w:val="22"/>
                <w:szCs w:val="22"/>
                <w:lang w:eastAsia="en-US"/>
              </w:rPr>
              <w:t>V návaznosti na pr</w:t>
            </w:r>
            <w:r w:rsidR="00BD107A">
              <w:rPr>
                <w:rFonts w:ascii="Arial" w:hAnsi="Arial" w:cs="Arial"/>
                <w:sz w:val="22"/>
                <w:szCs w:val="22"/>
                <w:lang w:eastAsia="en-US"/>
              </w:rPr>
              <w:t xml:space="preserve">ojednání s vedením MPO neakceptuje </w:t>
            </w:r>
            <w:r w:rsidRPr="00113264">
              <w:rPr>
                <w:rFonts w:ascii="Arial" w:hAnsi="Arial" w:cs="Arial"/>
                <w:sz w:val="22"/>
                <w:szCs w:val="22"/>
                <w:lang w:eastAsia="en-US"/>
              </w:rPr>
              <w:t xml:space="preserve">uplatněné </w:t>
            </w:r>
            <w:r w:rsidR="004453B0">
              <w:rPr>
                <w:rFonts w:ascii="Arial" w:hAnsi="Arial" w:cs="Arial"/>
                <w:sz w:val="22"/>
                <w:szCs w:val="22"/>
                <w:lang w:eastAsia="en-US"/>
              </w:rPr>
              <w:t>zbývající připomínky a trvá</w:t>
            </w:r>
            <w:r w:rsidRPr="0011326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na jejich původním vypořádání. Hlavním důvodem je skutečnost, že</w:t>
            </w:r>
            <w:r w:rsidR="00A24DB9"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  <w:r w:rsidRPr="00113264">
              <w:rPr>
                <w:rFonts w:ascii="Arial" w:hAnsi="Arial" w:cs="Arial"/>
                <w:sz w:val="22"/>
                <w:szCs w:val="22"/>
                <w:lang w:eastAsia="en-US"/>
              </w:rPr>
              <w:t xml:space="preserve">všechny 3 zbývající připomínky jdou nad rámec samotného programového dokumentu OP TAK, resp. požadavků vyplývajících z příslušné legislativy EU. </w:t>
            </w:r>
          </w:p>
          <w:p w14:paraId="06447200" w14:textId="77777777" w:rsidR="00113264" w:rsidRPr="00113264" w:rsidRDefault="00BD107A" w:rsidP="00113264">
            <w:pPr>
              <w:pStyle w:val="Odstavecseseznamem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</w:t>
            </w:r>
            <w:r w:rsidR="00113264" w:rsidRPr="00113264">
              <w:rPr>
                <w:rFonts w:ascii="Arial" w:hAnsi="Arial" w:cs="Arial"/>
                <w:sz w:val="22"/>
                <w:szCs w:val="22"/>
                <w:lang w:eastAsia="en-US"/>
              </w:rPr>
              <w:t>ejména pak v případě připomínek č. 1 a 3 byly požadované prvky zohledněny v</w:t>
            </w:r>
            <w:r w:rsidR="00A24DB9">
              <w:rPr>
                <w:rFonts w:ascii="Arial" w:hAnsi="Arial" w:cs="Arial"/>
                <w:sz w:val="22"/>
                <w:szCs w:val="22"/>
                <w:lang w:eastAsia="en-US"/>
              </w:rPr>
              <w:t> </w:t>
            </w:r>
            <w:r w:rsidR="00113264" w:rsidRPr="00113264">
              <w:rPr>
                <w:rFonts w:ascii="Arial" w:hAnsi="Arial" w:cs="Arial"/>
                <w:sz w:val="22"/>
                <w:szCs w:val="22"/>
                <w:lang w:eastAsia="en-US"/>
              </w:rPr>
              <w:t xml:space="preserve">realizovaných analýzách/evaluacích, které byly využity pro účely přípravy OP TAK (všechny jsou volně dostupné na stránkách MPO), vytváření dalších duplicitních dokumentů </w:t>
            </w:r>
            <w:r w:rsidR="004453B0">
              <w:rPr>
                <w:rFonts w:ascii="Arial" w:hAnsi="Arial" w:cs="Arial"/>
                <w:sz w:val="22"/>
                <w:szCs w:val="22"/>
                <w:lang w:eastAsia="en-US"/>
              </w:rPr>
              <w:t>považuje MPO</w:t>
            </w:r>
            <w:r w:rsidR="00113264" w:rsidRPr="0011326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za nadbytečné. V případě připomínky č. 2 </w:t>
            </w:r>
            <w:r w:rsidR="00113264" w:rsidRPr="00113264">
              <w:rPr>
                <w:rFonts w:ascii="Arial" w:hAnsi="Arial" w:cs="Arial"/>
                <w:sz w:val="22"/>
                <w:szCs w:val="22"/>
              </w:rPr>
              <w:t>lze uvést, že</w:t>
            </w:r>
            <w:r w:rsidR="00A24DB9">
              <w:rPr>
                <w:rFonts w:ascii="Arial" w:hAnsi="Arial" w:cs="Arial"/>
                <w:sz w:val="22"/>
                <w:szCs w:val="22"/>
              </w:rPr>
              <w:t> </w:t>
            </w:r>
            <w:r w:rsidR="00113264" w:rsidRPr="00113264">
              <w:rPr>
                <w:rFonts w:ascii="Arial" w:hAnsi="Arial" w:cs="Arial"/>
                <w:sz w:val="22"/>
                <w:szCs w:val="22"/>
              </w:rPr>
              <w:t>příspěvek za jednotlivé nástroje podpory by měl být spíše součástí nadřazeného dokumentu, který právě příspěvky jednotlivých zdrojů konsoliduje a vyhodnocuje (obdobně jako např. v případě Vnitrostátního plánu pro energetiku a klima či Dohody o</w:t>
            </w:r>
            <w:r w:rsidR="00A24DB9">
              <w:rPr>
                <w:rFonts w:ascii="Arial" w:hAnsi="Arial" w:cs="Arial"/>
                <w:sz w:val="22"/>
                <w:szCs w:val="22"/>
              </w:rPr>
              <w:t> </w:t>
            </w:r>
            <w:r w:rsidR="00113264" w:rsidRPr="00113264">
              <w:rPr>
                <w:rFonts w:ascii="Arial" w:hAnsi="Arial" w:cs="Arial"/>
                <w:sz w:val="22"/>
                <w:szCs w:val="22"/>
              </w:rPr>
              <w:t>partnerství za oblast příspěvku ke klima</w:t>
            </w:r>
            <w:r w:rsidR="004453B0">
              <w:rPr>
                <w:rFonts w:ascii="Arial" w:hAnsi="Arial" w:cs="Arial"/>
                <w:sz w:val="22"/>
                <w:szCs w:val="22"/>
              </w:rPr>
              <w:t>tu</w:t>
            </w:r>
            <w:r w:rsidR="00113264" w:rsidRPr="00113264">
              <w:rPr>
                <w:rFonts w:ascii="Arial" w:hAnsi="Arial" w:cs="Arial"/>
                <w:sz w:val="22"/>
                <w:szCs w:val="22"/>
              </w:rPr>
              <w:t xml:space="preserve"> či ene</w:t>
            </w:r>
            <w:r w:rsidR="004453B0">
              <w:rPr>
                <w:rFonts w:ascii="Arial" w:hAnsi="Arial" w:cs="Arial"/>
                <w:sz w:val="22"/>
                <w:szCs w:val="22"/>
              </w:rPr>
              <w:t xml:space="preserve">rgetické účinnosti). Dle </w:t>
            </w:r>
            <w:r w:rsidR="00113264" w:rsidRPr="00113264">
              <w:rPr>
                <w:rFonts w:ascii="Arial" w:hAnsi="Arial" w:cs="Arial"/>
                <w:sz w:val="22"/>
                <w:szCs w:val="22"/>
              </w:rPr>
              <w:t xml:space="preserve">názoru </w:t>
            </w:r>
            <w:r w:rsidR="004453B0">
              <w:rPr>
                <w:rFonts w:ascii="Arial" w:hAnsi="Arial" w:cs="Arial"/>
                <w:sz w:val="22"/>
                <w:szCs w:val="22"/>
              </w:rPr>
              <w:t xml:space="preserve">MPO </w:t>
            </w:r>
            <w:r w:rsidR="00113264" w:rsidRPr="00113264">
              <w:rPr>
                <w:rFonts w:ascii="Arial" w:hAnsi="Arial" w:cs="Arial"/>
                <w:sz w:val="22"/>
                <w:szCs w:val="22"/>
              </w:rPr>
              <w:t>je tedy vhodné zachovat tento koncepční přístup a realizovat obdobně na úrovni NP</w:t>
            </w:r>
            <w:r w:rsidR="00A24DB9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="00113264" w:rsidRPr="0011326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13264" w:rsidRPr="00113264">
              <w:rPr>
                <w:rFonts w:ascii="Arial" w:hAnsi="Arial" w:cs="Arial"/>
                <w:sz w:val="22"/>
                <w:szCs w:val="22"/>
              </w:rPr>
              <w:t xml:space="preserve"> 2021+, v rámci níž budou zohledněny všechny dostupné nástroje.</w:t>
            </w:r>
          </w:p>
          <w:p w14:paraId="0AD6280B" w14:textId="77777777" w:rsidR="00113264" w:rsidRPr="00113264" w:rsidRDefault="00BD107A" w:rsidP="00113264">
            <w:pPr>
              <w:pStyle w:val="Odstavecseseznamem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Z</w:t>
            </w:r>
            <w:r w:rsidR="00113264" w:rsidRPr="00113264">
              <w:rPr>
                <w:rFonts w:ascii="Arial" w:hAnsi="Arial" w:cs="Arial"/>
                <w:sz w:val="22"/>
                <w:szCs w:val="22"/>
                <w:lang w:eastAsia="en-US"/>
              </w:rPr>
              <w:t>ástupce ÚV ČR – RVVI je dlouhodobě členem Platformy pr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o přípravu OP TAK (členem je</w:t>
            </w:r>
            <w:r w:rsidR="00113264" w:rsidRPr="0011326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1. místopředseda </w:t>
            </w:r>
            <w:r w:rsidR="00113264" w:rsidRPr="0011326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PhDr. Pavel Baran, CSc.)</w:t>
            </w:r>
            <w:r w:rsidR="00113264" w:rsidRPr="00113264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v rámci níž bylo možné vznášet podněty k přípravě programovému dokumentu OP TAK. </w:t>
            </w:r>
          </w:p>
          <w:p w14:paraId="54CAF0C2" w14:textId="77777777" w:rsidR="00113264" w:rsidRPr="00113264" w:rsidRDefault="00BD107A" w:rsidP="00113264">
            <w:pPr>
              <w:pStyle w:val="Odstavecseseznamem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  <w:r w:rsidR="00113264" w:rsidRPr="00113264">
              <w:rPr>
                <w:rFonts w:ascii="Arial" w:hAnsi="Arial" w:cs="Arial"/>
                <w:sz w:val="22"/>
                <w:szCs w:val="22"/>
                <w:lang w:eastAsia="en-US"/>
              </w:rPr>
              <w:t xml:space="preserve">ateriál již bude v nejbližší době předložen do procesu SEA na MŽP a po jeho dokončení k formálnímu schválení vládou ČR. </w:t>
            </w:r>
          </w:p>
          <w:p w14:paraId="08831640" w14:textId="3D5AD905" w:rsidR="0026546A" w:rsidRPr="00113264" w:rsidRDefault="0026546A" w:rsidP="00113264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Bízková ná</w:t>
            </w:r>
            <w:r w:rsidR="00D727CE">
              <w:rPr>
                <w:rFonts w:ascii="Arial" w:hAnsi="Arial" w:cs="Arial"/>
                <w:sz w:val="22"/>
                <w:szCs w:val="22"/>
              </w:rPr>
              <w:t>sledně ve svém vyjádření zaslané</w:t>
            </w:r>
            <w:r>
              <w:rPr>
                <w:rFonts w:ascii="Arial" w:hAnsi="Arial" w:cs="Arial"/>
                <w:sz w:val="22"/>
                <w:szCs w:val="22"/>
              </w:rPr>
              <w:t xml:space="preserve">m e-mailem dne 16. června 2021 </w:t>
            </w:r>
            <w:r w:rsidR="00040FC9">
              <w:rPr>
                <w:rFonts w:ascii="Arial" w:hAnsi="Arial" w:cs="Arial"/>
                <w:sz w:val="22"/>
                <w:szCs w:val="22"/>
              </w:rPr>
              <w:t xml:space="preserve">potvrdila stanovisko všech tří zpravodajů, tedy </w:t>
            </w:r>
            <w:r>
              <w:rPr>
                <w:rFonts w:ascii="Arial" w:hAnsi="Arial" w:cs="Arial"/>
                <w:sz w:val="22"/>
                <w:szCs w:val="22"/>
              </w:rPr>
              <w:t xml:space="preserve">že </w:t>
            </w:r>
            <w:r w:rsidRPr="0026546A">
              <w:rPr>
                <w:rFonts w:ascii="Arial" w:hAnsi="Arial" w:cs="Arial"/>
                <w:sz w:val="22"/>
                <w:szCs w:val="22"/>
              </w:rPr>
              <w:t xml:space="preserve">s vypořádáním připomínek samotného OP TAK </w:t>
            </w:r>
            <w:r>
              <w:rPr>
                <w:rFonts w:ascii="Arial" w:hAnsi="Arial" w:cs="Arial"/>
                <w:sz w:val="22"/>
                <w:szCs w:val="22"/>
              </w:rPr>
              <w:t>Rada souhlasí</w:t>
            </w:r>
            <w:r w:rsidR="00846634">
              <w:rPr>
                <w:rFonts w:ascii="Arial" w:hAnsi="Arial" w:cs="Arial"/>
                <w:sz w:val="22"/>
                <w:szCs w:val="22"/>
              </w:rPr>
              <w:t>.</w:t>
            </w:r>
            <w:r w:rsidR="0031484C">
              <w:rPr>
                <w:rFonts w:ascii="Arial" w:hAnsi="Arial" w:cs="Arial"/>
                <w:sz w:val="22"/>
                <w:szCs w:val="22"/>
              </w:rPr>
              <w:t xml:space="preserve"> Navrhuje však Radě</w:t>
            </w:r>
            <w:r w:rsidR="00846634">
              <w:rPr>
                <w:rFonts w:ascii="Arial" w:hAnsi="Arial" w:cs="Arial"/>
                <w:sz w:val="22"/>
                <w:szCs w:val="22"/>
              </w:rPr>
              <w:t>, aby bylo MPO požádáno</w:t>
            </w:r>
            <w:r w:rsidRPr="0026546A">
              <w:rPr>
                <w:rFonts w:ascii="Arial" w:hAnsi="Arial" w:cs="Arial"/>
                <w:sz w:val="22"/>
                <w:szCs w:val="22"/>
              </w:rPr>
              <w:t xml:space="preserve"> o zpracování informace dle tří připomínek v</w:t>
            </w:r>
            <w:r w:rsidR="00846634">
              <w:rPr>
                <w:rFonts w:ascii="Arial" w:hAnsi="Arial" w:cs="Arial"/>
                <w:sz w:val="22"/>
                <w:szCs w:val="22"/>
              </w:rPr>
              <w:t> </w:t>
            </w:r>
            <w:r w:rsidRPr="0026546A">
              <w:rPr>
                <w:rFonts w:ascii="Arial" w:hAnsi="Arial" w:cs="Arial"/>
                <w:sz w:val="22"/>
                <w:szCs w:val="22"/>
              </w:rPr>
              <w:t>mailu</w:t>
            </w:r>
            <w:r w:rsidR="00846634">
              <w:rPr>
                <w:rFonts w:ascii="Arial" w:hAnsi="Arial" w:cs="Arial"/>
                <w:sz w:val="22"/>
                <w:szCs w:val="22"/>
              </w:rPr>
              <w:t>, a to</w:t>
            </w:r>
            <w:r w:rsidRPr="0026546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do konce </w:t>
            </w:r>
            <w:r w:rsidR="00846634">
              <w:rPr>
                <w:rFonts w:ascii="Arial" w:hAnsi="Arial" w:cs="Arial"/>
                <w:sz w:val="22"/>
                <w:szCs w:val="22"/>
              </w:rPr>
              <w:t>srpna</w:t>
            </w:r>
            <w:r w:rsidR="0031484C">
              <w:rPr>
                <w:rFonts w:ascii="Arial" w:hAnsi="Arial" w:cs="Arial"/>
                <w:sz w:val="22"/>
                <w:szCs w:val="22"/>
              </w:rPr>
              <w:t xml:space="preserve"> 2021</w:t>
            </w:r>
            <w:r>
              <w:rPr>
                <w:rFonts w:ascii="Arial" w:hAnsi="Arial" w:cs="Arial"/>
                <w:sz w:val="22"/>
                <w:szCs w:val="22"/>
              </w:rPr>
              <w:t>. Zároveň žádá</w:t>
            </w:r>
            <w:r w:rsidRPr="0026546A">
              <w:rPr>
                <w:rFonts w:ascii="Arial" w:hAnsi="Arial" w:cs="Arial"/>
                <w:sz w:val="22"/>
                <w:szCs w:val="22"/>
              </w:rPr>
              <w:t>, aby - podobně jako v</w:t>
            </w:r>
            <w:r w:rsidR="0031484C">
              <w:rPr>
                <w:rFonts w:ascii="Arial" w:hAnsi="Arial" w:cs="Arial"/>
                <w:sz w:val="22"/>
                <w:szCs w:val="22"/>
              </w:rPr>
              <w:t> </w:t>
            </w:r>
            <w:proofErr w:type="gramStart"/>
            <w:r w:rsidRPr="0026546A">
              <w:rPr>
                <w:rFonts w:ascii="Arial" w:hAnsi="Arial" w:cs="Arial"/>
                <w:sz w:val="22"/>
                <w:szCs w:val="22"/>
              </w:rPr>
              <w:t>OP</w:t>
            </w:r>
            <w:proofErr w:type="gramEnd"/>
            <w:r w:rsidR="0031484C">
              <w:rPr>
                <w:rFonts w:ascii="Arial" w:hAnsi="Arial" w:cs="Arial"/>
                <w:sz w:val="22"/>
                <w:szCs w:val="22"/>
              </w:rPr>
              <w:t> </w:t>
            </w:r>
            <w:r w:rsidRPr="0026546A">
              <w:rPr>
                <w:rFonts w:ascii="Arial" w:hAnsi="Arial" w:cs="Arial"/>
                <w:sz w:val="22"/>
                <w:szCs w:val="22"/>
              </w:rPr>
              <w:t>JAK -  členem řídicího výboru OP TAK byl také něk</w:t>
            </w:r>
            <w:r>
              <w:rPr>
                <w:rFonts w:ascii="Arial" w:hAnsi="Arial" w:cs="Arial"/>
                <w:sz w:val="22"/>
                <w:szCs w:val="22"/>
              </w:rPr>
              <w:t>do ze zpravodajů</w:t>
            </w:r>
            <w:r w:rsidRPr="0026546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66382C" w14:paraId="057EDEF1" w14:textId="77777777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D51454" w14:textId="77777777" w:rsidR="008F77F6" w:rsidRPr="00E9760D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9760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Příloha</w:t>
            </w:r>
          </w:p>
          <w:p w14:paraId="0679B0C3" w14:textId="77777777" w:rsidR="00184DE8" w:rsidRPr="00090AC7" w:rsidRDefault="00090AC7" w:rsidP="00090AC7">
            <w:pPr>
              <w:pStyle w:val="Odstavecseseznamem"/>
              <w:numPr>
                <w:ilvl w:val="0"/>
                <w:numId w:val="32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Vypořádání </w:t>
            </w:r>
            <w:r w:rsidR="00055ED1" w:rsidRPr="00090AC7">
              <w:rPr>
                <w:rFonts w:ascii="Arial" w:hAnsi="Arial" w:cs="Arial"/>
                <w:bCs/>
                <w:sz w:val="22"/>
                <w:szCs w:val="22"/>
              </w:rPr>
              <w:t>OP TAK</w:t>
            </w:r>
          </w:p>
        </w:tc>
      </w:tr>
    </w:tbl>
    <w:p w14:paraId="70027C29" w14:textId="77777777" w:rsidR="00F86D54" w:rsidRDefault="00C62F3B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0A05A5" w14:textId="77777777" w:rsidR="009F4B11" w:rsidRDefault="009F4B11" w:rsidP="008F77F6">
      <w:r>
        <w:separator/>
      </w:r>
    </w:p>
  </w:endnote>
  <w:endnote w:type="continuationSeparator" w:id="0">
    <w:p w14:paraId="3AE993AC" w14:textId="77777777" w:rsidR="009F4B11" w:rsidRDefault="009F4B1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5EE26" w14:textId="77777777" w:rsidR="009F4B11" w:rsidRDefault="009F4B11" w:rsidP="008F77F6">
      <w:r>
        <w:separator/>
      </w:r>
    </w:p>
  </w:footnote>
  <w:footnote w:type="continuationSeparator" w:id="0">
    <w:p w14:paraId="059C3F95" w14:textId="77777777" w:rsidR="009F4B11" w:rsidRDefault="009F4B1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664F4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098D818" wp14:editId="12A6EFA8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5E1BAB4C" w14:textId="77777777"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C206FD"/>
    <w:multiLevelType w:val="hybridMultilevel"/>
    <w:tmpl w:val="84DA3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0722A"/>
    <w:multiLevelType w:val="hybridMultilevel"/>
    <w:tmpl w:val="E544E8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D7094"/>
    <w:multiLevelType w:val="hybridMultilevel"/>
    <w:tmpl w:val="48AE8B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D267FB"/>
    <w:multiLevelType w:val="hybridMultilevel"/>
    <w:tmpl w:val="AED6D2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1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"/>
  </w:num>
  <w:num w:numId="5">
    <w:abstractNumId w:val="8"/>
  </w:num>
  <w:num w:numId="6">
    <w:abstractNumId w:val="15"/>
  </w:num>
  <w:num w:numId="7">
    <w:abstractNumId w:val="12"/>
  </w:num>
  <w:num w:numId="8">
    <w:abstractNumId w:val="7"/>
  </w:num>
  <w:num w:numId="9">
    <w:abstractNumId w:val="3"/>
  </w:num>
  <w:num w:numId="10">
    <w:abstractNumId w:val="21"/>
  </w:num>
  <w:num w:numId="11">
    <w:abstractNumId w:val="4"/>
  </w:num>
  <w:num w:numId="12">
    <w:abstractNumId w:val="26"/>
  </w:num>
  <w:num w:numId="13">
    <w:abstractNumId w:val="17"/>
  </w:num>
  <w:num w:numId="14">
    <w:abstractNumId w:val="32"/>
  </w:num>
  <w:num w:numId="15">
    <w:abstractNumId w:val="23"/>
  </w:num>
  <w:num w:numId="16">
    <w:abstractNumId w:val="31"/>
  </w:num>
  <w:num w:numId="17">
    <w:abstractNumId w:val="25"/>
  </w:num>
  <w:num w:numId="18">
    <w:abstractNumId w:val="6"/>
  </w:num>
  <w:num w:numId="19">
    <w:abstractNumId w:val="9"/>
  </w:num>
  <w:num w:numId="20">
    <w:abstractNumId w:val="2"/>
  </w:num>
  <w:num w:numId="21">
    <w:abstractNumId w:val="24"/>
  </w:num>
  <w:num w:numId="22">
    <w:abstractNumId w:val="18"/>
  </w:num>
  <w:num w:numId="23">
    <w:abstractNumId w:val="29"/>
  </w:num>
  <w:num w:numId="24">
    <w:abstractNumId w:val="30"/>
  </w:num>
  <w:num w:numId="25">
    <w:abstractNumId w:val="27"/>
  </w:num>
  <w:num w:numId="26">
    <w:abstractNumId w:val="16"/>
  </w:num>
  <w:num w:numId="27">
    <w:abstractNumId w:val="19"/>
  </w:num>
  <w:num w:numId="28">
    <w:abstractNumId w:val="28"/>
  </w:num>
  <w:num w:numId="29">
    <w:abstractNumId w:val="20"/>
  </w:num>
  <w:num w:numId="30">
    <w:abstractNumId w:val="11"/>
  </w:num>
  <w:num w:numId="31">
    <w:abstractNumId w:val="10"/>
  </w:num>
  <w:num w:numId="32">
    <w:abstractNumId w:val="13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17C93"/>
    <w:rsid w:val="00017FA2"/>
    <w:rsid w:val="00020FD1"/>
    <w:rsid w:val="00023EF1"/>
    <w:rsid w:val="000346A6"/>
    <w:rsid w:val="00034A83"/>
    <w:rsid w:val="00035D67"/>
    <w:rsid w:val="000406E4"/>
    <w:rsid w:val="00040FC9"/>
    <w:rsid w:val="00054251"/>
    <w:rsid w:val="00055AE7"/>
    <w:rsid w:val="00055ED1"/>
    <w:rsid w:val="00061775"/>
    <w:rsid w:val="000703C8"/>
    <w:rsid w:val="00070DC1"/>
    <w:rsid w:val="00075091"/>
    <w:rsid w:val="00077616"/>
    <w:rsid w:val="00082A48"/>
    <w:rsid w:val="00090AC7"/>
    <w:rsid w:val="0009255B"/>
    <w:rsid w:val="00095B2C"/>
    <w:rsid w:val="00097351"/>
    <w:rsid w:val="000A3ACA"/>
    <w:rsid w:val="000A4BE8"/>
    <w:rsid w:val="000B0077"/>
    <w:rsid w:val="000B0F60"/>
    <w:rsid w:val="000B181C"/>
    <w:rsid w:val="000B2133"/>
    <w:rsid w:val="000B28D1"/>
    <w:rsid w:val="000B42F6"/>
    <w:rsid w:val="000B4558"/>
    <w:rsid w:val="000B516D"/>
    <w:rsid w:val="000C22B2"/>
    <w:rsid w:val="000C4A33"/>
    <w:rsid w:val="000D5063"/>
    <w:rsid w:val="000D54B2"/>
    <w:rsid w:val="000D6C28"/>
    <w:rsid w:val="000E080F"/>
    <w:rsid w:val="000E3742"/>
    <w:rsid w:val="000F3E54"/>
    <w:rsid w:val="00105F32"/>
    <w:rsid w:val="00113264"/>
    <w:rsid w:val="00115213"/>
    <w:rsid w:val="00115DD5"/>
    <w:rsid w:val="001167AF"/>
    <w:rsid w:val="001217E4"/>
    <w:rsid w:val="001254A8"/>
    <w:rsid w:val="0013034C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6720"/>
    <w:rsid w:val="001C7AAD"/>
    <w:rsid w:val="001D35CE"/>
    <w:rsid w:val="001E0EC0"/>
    <w:rsid w:val="001E1E75"/>
    <w:rsid w:val="001F70D6"/>
    <w:rsid w:val="002025F0"/>
    <w:rsid w:val="002055E1"/>
    <w:rsid w:val="0020766C"/>
    <w:rsid w:val="002161D6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45132"/>
    <w:rsid w:val="002474CD"/>
    <w:rsid w:val="002538AC"/>
    <w:rsid w:val="00254045"/>
    <w:rsid w:val="00256604"/>
    <w:rsid w:val="00263138"/>
    <w:rsid w:val="00264F2B"/>
    <w:rsid w:val="0026546A"/>
    <w:rsid w:val="00275FC0"/>
    <w:rsid w:val="00291313"/>
    <w:rsid w:val="002930D5"/>
    <w:rsid w:val="002A18DA"/>
    <w:rsid w:val="002B5C2A"/>
    <w:rsid w:val="002B656A"/>
    <w:rsid w:val="002B6A41"/>
    <w:rsid w:val="002C1ADA"/>
    <w:rsid w:val="002C5269"/>
    <w:rsid w:val="002D1447"/>
    <w:rsid w:val="002D1EB4"/>
    <w:rsid w:val="002D6EE8"/>
    <w:rsid w:val="002E638E"/>
    <w:rsid w:val="002F01DD"/>
    <w:rsid w:val="002F2597"/>
    <w:rsid w:val="0031020D"/>
    <w:rsid w:val="00311BBF"/>
    <w:rsid w:val="00312B55"/>
    <w:rsid w:val="0031479A"/>
    <w:rsid w:val="0031484C"/>
    <w:rsid w:val="0032189A"/>
    <w:rsid w:val="00330D17"/>
    <w:rsid w:val="003320FD"/>
    <w:rsid w:val="00340BC2"/>
    <w:rsid w:val="00343536"/>
    <w:rsid w:val="0034709D"/>
    <w:rsid w:val="00360293"/>
    <w:rsid w:val="00367E0A"/>
    <w:rsid w:val="00370227"/>
    <w:rsid w:val="00373080"/>
    <w:rsid w:val="00373718"/>
    <w:rsid w:val="0037582B"/>
    <w:rsid w:val="00383EE3"/>
    <w:rsid w:val="00385AC6"/>
    <w:rsid w:val="00387B05"/>
    <w:rsid w:val="00396812"/>
    <w:rsid w:val="00396E34"/>
    <w:rsid w:val="00397DB9"/>
    <w:rsid w:val="003A13B4"/>
    <w:rsid w:val="003A42ED"/>
    <w:rsid w:val="003A54BC"/>
    <w:rsid w:val="003B1C0A"/>
    <w:rsid w:val="003B450F"/>
    <w:rsid w:val="003B5A1F"/>
    <w:rsid w:val="003B787B"/>
    <w:rsid w:val="003C2CDC"/>
    <w:rsid w:val="003C2FDC"/>
    <w:rsid w:val="003C459A"/>
    <w:rsid w:val="003C6B44"/>
    <w:rsid w:val="003D0BC8"/>
    <w:rsid w:val="003D246F"/>
    <w:rsid w:val="003D6C58"/>
    <w:rsid w:val="003D75B5"/>
    <w:rsid w:val="003E0915"/>
    <w:rsid w:val="003E1A0F"/>
    <w:rsid w:val="003F2028"/>
    <w:rsid w:val="003F35D2"/>
    <w:rsid w:val="003F4516"/>
    <w:rsid w:val="00403B34"/>
    <w:rsid w:val="00412CEF"/>
    <w:rsid w:val="0041727D"/>
    <w:rsid w:val="00421FA2"/>
    <w:rsid w:val="004224DD"/>
    <w:rsid w:val="004244EA"/>
    <w:rsid w:val="00431C05"/>
    <w:rsid w:val="00431E2F"/>
    <w:rsid w:val="00432519"/>
    <w:rsid w:val="00434A65"/>
    <w:rsid w:val="004420C5"/>
    <w:rsid w:val="00443DD3"/>
    <w:rsid w:val="00444A3F"/>
    <w:rsid w:val="004453B0"/>
    <w:rsid w:val="004462BD"/>
    <w:rsid w:val="004500A1"/>
    <w:rsid w:val="00451DDB"/>
    <w:rsid w:val="004547F3"/>
    <w:rsid w:val="00460631"/>
    <w:rsid w:val="00462657"/>
    <w:rsid w:val="004678DD"/>
    <w:rsid w:val="00470878"/>
    <w:rsid w:val="004709E7"/>
    <w:rsid w:val="0047342A"/>
    <w:rsid w:val="00491A5F"/>
    <w:rsid w:val="004942D9"/>
    <w:rsid w:val="00494A1F"/>
    <w:rsid w:val="00495A04"/>
    <w:rsid w:val="00496684"/>
    <w:rsid w:val="004A4E50"/>
    <w:rsid w:val="004A7B66"/>
    <w:rsid w:val="004B091E"/>
    <w:rsid w:val="004B1AEE"/>
    <w:rsid w:val="004C0AB1"/>
    <w:rsid w:val="004C68A3"/>
    <w:rsid w:val="004D50EA"/>
    <w:rsid w:val="004D5BB3"/>
    <w:rsid w:val="004D5CB4"/>
    <w:rsid w:val="004E540E"/>
    <w:rsid w:val="005027F8"/>
    <w:rsid w:val="00504F03"/>
    <w:rsid w:val="00507BE9"/>
    <w:rsid w:val="0051067E"/>
    <w:rsid w:val="00512188"/>
    <w:rsid w:val="0051255C"/>
    <w:rsid w:val="0051751C"/>
    <w:rsid w:val="0051797C"/>
    <w:rsid w:val="00522366"/>
    <w:rsid w:val="00522741"/>
    <w:rsid w:val="005239BF"/>
    <w:rsid w:val="0053610A"/>
    <w:rsid w:val="00536B8D"/>
    <w:rsid w:val="00541D2D"/>
    <w:rsid w:val="0054238E"/>
    <w:rsid w:val="00542C2F"/>
    <w:rsid w:val="00546735"/>
    <w:rsid w:val="005478D7"/>
    <w:rsid w:val="00551251"/>
    <w:rsid w:val="0055214E"/>
    <w:rsid w:val="00553453"/>
    <w:rsid w:val="00553F7D"/>
    <w:rsid w:val="00555162"/>
    <w:rsid w:val="005578E2"/>
    <w:rsid w:val="00564183"/>
    <w:rsid w:val="00572684"/>
    <w:rsid w:val="00576D55"/>
    <w:rsid w:val="005778C5"/>
    <w:rsid w:val="00584F40"/>
    <w:rsid w:val="005879B9"/>
    <w:rsid w:val="00591D96"/>
    <w:rsid w:val="00592452"/>
    <w:rsid w:val="00594514"/>
    <w:rsid w:val="005A62C8"/>
    <w:rsid w:val="005B001A"/>
    <w:rsid w:val="005B1DAC"/>
    <w:rsid w:val="005B2583"/>
    <w:rsid w:val="005B3626"/>
    <w:rsid w:val="005B612A"/>
    <w:rsid w:val="005D2F2B"/>
    <w:rsid w:val="005D6B8A"/>
    <w:rsid w:val="005E1E9A"/>
    <w:rsid w:val="005E42B2"/>
    <w:rsid w:val="005F0813"/>
    <w:rsid w:val="00600EE2"/>
    <w:rsid w:val="00611C88"/>
    <w:rsid w:val="00611FA2"/>
    <w:rsid w:val="0061622F"/>
    <w:rsid w:val="00624F90"/>
    <w:rsid w:val="00635987"/>
    <w:rsid w:val="00646D8B"/>
    <w:rsid w:val="0065010A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1893"/>
    <w:rsid w:val="00674E17"/>
    <w:rsid w:val="0067702E"/>
    <w:rsid w:val="00681D93"/>
    <w:rsid w:val="00684588"/>
    <w:rsid w:val="00684D79"/>
    <w:rsid w:val="00684E1F"/>
    <w:rsid w:val="0068584F"/>
    <w:rsid w:val="006A3159"/>
    <w:rsid w:val="006D6260"/>
    <w:rsid w:val="006D70C5"/>
    <w:rsid w:val="006E36A3"/>
    <w:rsid w:val="006E518C"/>
    <w:rsid w:val="006E554A"/>
    <w:rsid w:val="006F50E6"/>
    <w:rsid w:val="006F541D"/>
    <w:rsid w:val="0070642A"/>
    <w:rsid w:val="00713180"/>
    <w:rsid w:val="007241A2"/>
    <w:rsid w:val="00725E3A"/>
    <w:rsid w:val="00731BCD"/>
    <w:rsid w:val="00732C1B"/>
    <w:rsid w:val="00743177"/>
    <w:rsid w:val="00752DAE"/>
    <w:rsid w:val="00757B36"/>
    <w:rsid w:val="00757CDE"/>
    <w:rsid w:val="00764DA0"/>
    <w:rsid w:val="00767246"/>
    <w:rsid w:val="00772BA5"/>
    <w:rsid w:val="00775C25"/>
    <w:rsid w:val="00776EEA"/>
    <w:rsid w:val="00780705"/>
    <w:rsid w:val="00791776"/>
    <w:rsid w:val="00795727"/>
    <w:rsid w:val="007A4ECC"/>
    <w:rsid w:val="007A6A30"/>
    <w:rsid w:val="007C2E67"/>
    <w:rsid w:val="007C3684"/>
    <w:rsid w:val="007D4D92"/>
    <w:rsid w:val="007D5211"/>
    <w:rsid w:val="007D7405"/>
    <w:rsid w:val="007E05E4"/>
    <w:rsid w:val="007E2A0A"/>
    <w:rsid w:val="007E2BEB"/>
    <w:rsid w:val="007E3680"/>
    <w:rsid w:val="007E5C61"/>
    <w:rsid w:val="007E69BC"/>
    <w:rsid w:val="007E6FC9"/>
    <w:rsid w:val="00802CC8"/>
    <w:rsid w:val="00804FFA"/>
    <w:rsid w:val="00810150"/>
    <w:rsid w:val="00810AA0"/>
    <w:rsid w:val="00813FAA"/>
    <w:rsid w:val="00817035"/>
    <w:rsid w:val="00817AE0"/>
    <w:rsid w:val="00824D90"/>
    <w:rsid w:val="00826ECC"/>
    <w:rsid w:val="00827D21"/>
    <w:rsid w:val="00846634"/>
    <w:rsid w:val="0084786B"/>
    <w:rsid w:val="00850143"/>
    <w:rsid w:val="008515E9"/>
    <w:rsid w:val="00870242"/>
    <w:rsid w:val="00871340"/>
    <w:rsid w:val="00871E92"/>
    <w:rsid w:val="008815AA"/>
    <w:rsid w:val="00885459"/>
    <w:rsid w:val="008A2261"/>
    <w:rsid w:val="008B3C04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35D6"/>
    <w:rsid w:val="008F3DAF"/>
    <w:rsid w:val="008F77F6"/>
    <w:rsid w:val="008F7B87"/>
    <w:rsid w:val="009018EF"/>
    <w:rsid w:val="009022A9"/>
    <w:rsid w:val="00907BE4"/>
    <w:rsid w:val="009149AD"/>
    <w:rsid w:val="00914E65"/>
    <w:rsid w:val="00917B38"/>
    <w:rsid w:val="009209EA"/>
    <w:rsid w:val="00921C36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5455F"/>
    <w:rsid w:val="009615F2"/>
    <w:rsid w:val="00963367"/>
    <w:rsid w:val="00964916"/>
    <w:rsid w:val="00967C86"/>
    <w:rsid w:val="009704D2"/>
    <w:rsid w:val="009729FD"/>
    <w:rsid w:val="009748B1"/>
    <w:rsid w:val="00974C48"/>
    <w:rsid w:val="00974DE7"/>
    <w:rsid w:val="00974FD7"/>
    <w:rsid w:val="00975EE2"/>
    <w:rsid w:val="0098027B"/>
    <w:rsid w:val="009870E8"/>
    <w:rsid w:val="00991978"/>
    <w:rsid w:val="009926BC"/>
    <w:rsid w:val="00993840"/>
    <w:rsid w:val="00996007"/>
    <w:rsid w:val="00996672"/>
    <w:rsid w:val="009A0E9D"/>
    <w:rsid w:val="009A3F0C"/>
    <w:rsid w:val="009A4A06"/>
    <w:rsid w:val="009D093E"/>
    <w:rsid w:val="009D2770"/>
    <w:rsid w:val="009D61D1"/>
    <w:rsid w:val="009D79A5"/>
    <w:rsid w:val="009E3D50"/>
    <w:rsid w:val="009E5728"/>
    <w:rsid w:val="009E5E16"/>
    <w:rsid w:val="009F279B"/>
    <w:rsid w:val="009F4B11"/>
    <w:rsid w:val="009F72EE"/>
    <w:rsid w:val="00A009F8"/>
    <w:rsid w:val="00A1346D"/>
    <w:rsid w:val="00A22D7C"/>
    <w:rsid w:val="00A23D55"/>
    <w:rsid w:val="00A24DB9"/>
    <w:rsid w:val="00A26BBC"/>
    <w:rsid w:val="00A32E96"/>
    <w:rsid w:val="00A44472"/>
    <w:rsid w:val="00A445B0"/>
    <w:rsid w:val="00A46819"/>
    <w:rsid w:val="00A51417"/>
    <w:rsid w:val="00A52552"/>
    <w:rsid w:val="00A618C2"/>
    <w:rsid w:val="00A6753F"/>
    <w:rsid w:val="00A67C88"/>
    <w:rsid w:val="00A76326"/>
    <w:rsid w:val="00A81778"/>
    <w:rsid w:val="00AA1B8F"/>
    <w:rsid w:val="00AA393B"/>
    <w:rsid w:val="00AA51BE"/>
    <w:rsid w:val="00AA66A2"/>
    <w:rsid w:val="00AA7217"/>
    <w:rsid w:val="00AB0910"/>
    <w:rsid w:val="00AB44B7"/>
    <w:rsid w:val="00AD3D34"/>
    <w:rsid w:val="00AE0C21"/>
    <w:rsid w:val="00AE1E67"/>
    <w:rsid w:val="00AE7A6C"/>
    <w:rsid w:val="00AE7D40"/>
    <w:rsid w:val="00AF6F7C"/>
    <w:rsid w:val="00B01003"/>
    <w:rsid w:val="00B02FF6"/>
    <w:rsid w:val="00B1040E"/>
    <w:rsid w:val="00B10962"/>
    <w:rsid w:val="00B10C75"/>
    <w:rsid w:val="00B147FA"/>
    <w:rsid w:val="00B22448"/>
    <w:rsid w:val="00B30591"/>
    <w:rsid w:val="00B31563"/>
    <w:rsid w:val="00B352E6"/>
    <w:rsid w:val="00B37D05"/>
    <w:rsid w:val="00B37F66"/>
    <w:rsid w:val="00B37FA5"/>
    <w:rsid w:val="00B41405"/>
    <w:rsid w:val="00B42EB3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058"/>
    <w:rsid w:val="00B75231"/>
    <w:rsid w:val="00B768D9"/>
    <w:rsid w:val="00B822D4"/>
    <w:rsid w:val="00B82374"/>
    <w:rsid w:val="00B91957"/>
    <w:rsid w:val="00B92A2B"/>
    <w:rsid w:val="00B94ADB"/>
    <w:rsid w:val="00B94D99"/>
    <w:rsid w:val="00B95A12"/>
    <w:rsid w:val="00B969AB"/>
    <w:rsid w:val="00BA148D"/>
    <w:rsid w:val="00BA708D"/>
    <w:rsid w:val="00BA7EF6"/>
    <w:rsid w:val="00BB0768"/>
    <w:rsid w:val="00BB3611"/>
    <w:rsid w:val="00BB44C9"/>
    <w:rsid w:val="00BC1619"/>
    <w:rsid w:val="00BD0352"/>
    <w:rsid w:val="00BD107A"/>
    <w:rsid w:val="00BD10A2"/>
    <w:rsid w:val="00BD362D"/>
    <w:rsid w:val="00BE53C1"/>
    <w:rsid w:val="00BF0386"/>
    <w:rsid w:val="00C04699"/>
    <w:rsid w:val="00C063F5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36770"/>
    <w:rsid w:val="00C443FE"/>
    <w:rsid w:val="00C44709"/>
    <w:rsid w:val="00C45219"/>
    <w:rsid w:val="00C51593"/>
    <w:rsid w:val="00C53763"/>
    <w:rsid w:val="00C62F3B"/>
    <w:rsid w:val="00C63CFF"/>
    <w:rsid w:val="00C65751"/>
    <w:rsid w:val="00C65F36"/>
    <w:rsid w:val="00C74E01"/>
    <w:rsid w:val="00C95ECB"/>
    <w:rsid w:val="00C96494"/>
    <w:rsid w:val="00CA2253"/>
    <w:rsid w:val="00CA3B43"/>
    <w:rsid w:val="00CA7105"/>
    <w:rsid w:val="00CA7F04"/>
    <w:rsid w:val="00CB2C7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E15AC"/>
    <w:rsid w:val="00CE4C28"/>
    <w:rsid w:val="00D02BB6"/>
    <w:rsid w:val="00D078AD"/>
    <w:rsid w:val="00D1632B"/>
    <w:rsid w:val="00D16A12"/>
    <w:rsid w:val="00D20535"/>
    <w:rsid w:val="00D22735"/>
    <w:rsid w:val="00D27C56"/>
    <w:rsid w:val="00D328B5"/>
    <w:rsid w:val="00D4055F"/>
    <w:rsid w:val="00D408ED"/>
    <w:rsid w:val="00D47BB3"/>
    <w:rsid w:val="00D5514F"/>
    <w:rsid w:val="00D6111B"/>
    <w:rsid w:val="00D618BE"/>
    <w:rsid w:val="00D62BD8"/>
    <w:rsid w:val="00D67873"/>
    <w:rsid w:val="00D727CE"/>
    <w:rsid w:val="00D73012"/>
    <w:rsid w:val="00D76B94"/>
    <w:rsid w:val="00D86C32"/>
    <w:rsid w:val="00D873F8"/>
    <w:rsid w:val="00D919B4"/>
    <w:rsid w:val="00D966E3"/>
    <w:rsid w:val="00DA4B4E"/>
    <w:rsid w:val="00DB13D0"/>
    <w:rsid w:val="00DB2C3C"/>
    <w:rsid w:val="00DC0013"/>
    <w:rsid w:val="00DC2BB7"/>
    <w:rsid w:val="00DC5220"/>
    <w:rsid w:val="00DC5FE9"/>
    <w:rsid w:val="00DC742C"/>
    <w:rsid w:val="00DD472A"/>
    <w:rsid w:val="00DD5FBD"/>
    <w:rsid w:val="00DE0F8A"/>
    <w:rsid w:val="00DF7F67"/>
    <w:rsid w:val="00E03119"/>
    <w:rsid w:val="00E05F1D"/>
    <w:rsid w:val="00E10A9D"/>
    <w:rsid w:val="00E14275"/>
    <w:rsid w:val="00E15D16"/>
    <w:rsid w:val="00E2241F"/>
    <w:rsid w:val="00E251FE"/>
    <w:rsid w:val="00E41966"/>
    <w:rsid w:val="00E45CCE"/>
    <w:rsid w:val="00E4790C"/>
    <w:rsid w:val="00E52D50"/>
    <w:rsid w:val="00E558BA"/>
    <w:rsid w:val="00E57127"/>
    <w:rsid w:val="00E57787"/>
    <w:rsid w:val="00E57DA9"/>
    <w:rsid w:val="00E60721"/>
    <w:rsid w:val="00E71501"/>
    <w:rsid w:val="00E74373"/>
    <w:rsid w:val="00E7697D"/>
    <w:rsid w:val="00E7727E"/>
    <w:rsid w:val="00E86C76"/>
    <w:rsid w:val="00E91AEF"/>
    <w:rsid w:val="00E9760D"/>
    <w:rsid w:val="00EA02B6"/>
    <w:rsid w:val="00EA2179"/>
    <w:rsid w:val="00EA2521"/>
    <w:rsid w:val="00EA3933"/>
    <w:rsid w:val="00EA5D32"/>
    <w:rsid w:val="00EA71BC"/>
    <w:rsid w:val="00EB1DC6"/>
    <w:rsid w:val="00EB2995"/>
    <w:rsid w:val="00EB5A6D"/>
    <w:rsid w:val="00EC07EB"/>
    <w:rsid w:val="00EC2AD4"/>
    <w:rsid w:val="00EC54BC"/>
    <w:rsid w:val="00EC602E"/>
    <w:rsid w:val="00EC70A1"/>
    <w:rsid w:val="00ED1E53"/>
    <w:rsid w:val="00ED310E"/>
    <w:rsid w:val="00EE0FEB"/>
    <w:rsid w:val="00EE1315"/>
    <w:rsid w:val="00EE429F"/>
    <w:rsid w:val="00EF0D5B"/>
    <w:rsid w:val="00EF339A"/>
    <w:rsid w:val="00EF4E1C"/>
    <w:rsid w:val="00EF57B1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6C93"/>
    <w:rsid w:val="00F473A8"/>
    <w:rsid w:val="00F47701"/>
    <w:rsid w:val="00F61DF6"/>
    <w:rsid w:val="00F73B96"/>
    <w:rsid w:val="00F73DEF"/>
    <w:rsid w:val="00F76F71"/>
    <w:rsid w:val="00F8242A"/>
    <w:rsid w:val="00F825FF"/>
    <w:rsid w:val="00F953B4"/>
    <w:rsid w:val="00F96D4A"/>
    <w:rsid w:val="00FA0A9E"/>
    <w:rsid w:val="00FB0DB6"/>
    <w:rsid w:val="00FB5ECA"/>
    <w:rsid w:val="00FC66B8"/>
    <w:rsid w:val="00FD093A"/>
    <w:rsid w:val="00FE0E20"/>
    <w:rsid w:val="00FE0EE7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736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Zvraznn">
    <w:name w:val="Emphasis"/>
    <w:basedOn w:val="Standardnpsmoodstavce"/>
    <w:uiPriority w:val="20"/>
    <w:qFormat/>
    <w:rsid w:val="001132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Zvraznn">
    <w:name w:val="Emphasis"/>
    <w:basedOn w:val="Standardnpsmoodstavce"/>
    <w:uiPriority w:val="20"/>
    <w:qFormat/>
    <w:rsid w:val="00113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C5575-57C4-466D-82DB-7B029C1F5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753</Words>
  <Characters>4445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6</cp:revision>
  <cp:lastPrinted>2020-02-11T08:35:00Z</cp:lastPrinted>
  <dcterms:created xsi:type="dcterms:W3CDTF">2021-06-18T11:38:00Z</dcterms:created>
  <dcterms:modified xsi:type="dcterms:W3CDTF">2021-07-01T07:00:00Z</dcterms:modified>
</cp:coreProperties>
</file>